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people.xml" ContentType="application/vnd.openxmlformats-officedocument.wordprocessingml.peop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1"/>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0"/>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9"/>
          <w:footerReference w:type="default" r:id="rId10"/>
          <w:headerReference w:type="first" r:id="rId11"/>
          <w:footerReference w:type="first" r:id="rId1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1" w:name="Załącznik2"/>
      <w:bookmarkStart w:id="2" w:name="_Toc8212201"/>
      <w:bookmarkStart w:id="3"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 xml:space="preserve">– </w:t>
      </w:r>
      <w:bookmarkEnd w:id="2"/>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3"/>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361AB7C6" w:rsidR="00FD468E" w:rsidRPr="00FD468E" w:rsidRDefault="004168D1"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5D972664"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4"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E15CDA">
            <w:rPr>
              <w:rFonts w:asciiTheme="minorHAnsi" w:hAnsiTheme="minorHAnsi" w:cstheme="minorHAnsi"/>
              <w:szCs w:val="22"/>
            </w:rPr>
            <w:t>„Zakup i dostawa uniwersalnych testerów do testowania wszystkich generacji i typów przekaźników zabezpieczeniowych”</w:t>
          </w:r>
        </w:sdtContent>
      </w:sdt>
      <w:bookmarkEnd w:id="4"/>
    </w:p>
    <w:p w14:paraId="6E3A0FBC" w14:textId="776112BA"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E15CDA">
            <w:rPr>
              <w:rFonts w:asciiTheme="minorHAnsi" w:hAnsiTheme="minorHAnsi" w:cstheme="minorHAnsi"/>
              <w:szCs w:val="22"/>
            </w:rPr>
            <w:t>POST/HZ/EOS/HZL/00399/2024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rsidP="00A750D4">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lastRenderedPageBreak/>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rsidP="00A750D4">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rsidP="00532F3E">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51782E2" w:rsidR="00532F3E" w:rsidRDefault="00A750D4" w:rsidP="00532F3E">
      <w:pPr>
        <w:numPr>
          <w:ilvl w:val="4"/>
          <w:numId w:val="16"/>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t xml:space="preserve">5.1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20CF946C" w14:textId="6BBCCC28" w:rsidR="00712CA4" w:rsidRPr="00712CA4" w:rsidRDefault="00712CA4" w:rsidP="00712CA4">
      <w:pPr>
        <w:numPr>
          <w:ilvl w:val="4"/>
          <w:numId w:val="16"/>
        </w:numPr>
        <w:tabs>
          <w:tab w:val="num" w:pos="2410"/>
        </w:tabs>
        <w:spacing w:before="120" w:after="120" w:line="276" w:lineRule="auto"/>
        <w:ind w:left="1418" w:hanging="425"/>
        <w:rPr>
          <w:rFonts w:asciiTheme="minorHAnsi" w:hAnsiTheme="minorHAnsi" w:cstheme="minorHAnsi"/>
          <w:szCs w:val="22"/>
        </w:rPr>
      </w:pPr>
      <w:r w:rsidRPr="00B73D7C">
        <w:rPr>
          <w:rFonts w:asciiTheme="minorHAnsi" w:hAnsiTheme="minorHAnsi" w:cstheme="minorHAnsi"/>
          <w:szCs w:val="22"/>
        </w:rPr>
        <w:t>oferowany asortyment spełnia wymogi OPZ (załącznik nr 1 do SWZ), w tym w szczególności posiada niezbędne m.in. certyfikaty, deklaracje, dopuszczenia, jakie są wymagane prawem powszechnie obowiązującym oraz standardami branżowymi</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7DAB78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t>4</w:t>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7A6CF9D2"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384ABA">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236DD023"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E15CDA">
            <w:rPr>
              <w:rFonts w:asciiTheme="minorHAnsi" w:hAnsiTheme="minorHAnsi" w:cstheme="minorHAnsi"/>
              <w:szCs w:val="22"/>
              <w:shd w:val="clear" w:color="auto" w:fill="FFFFFF"/>
              <w:lang w:eastAsia="pl-PL"/>
            </w:rPr>
            <w:t>POST/HZ/EOS/HZL/00399/2024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lastRenderedPageBreak/>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EA2A11B" w14:textId="483D2F29" w:rsidR="00FB7304" w:rsidRPr="00E6014D" w:rsidRDefault="00FB7304" w:rsidP="00E15CDA">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amówienia</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5D17E7FF"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E15CDA">
            <w:rPr>
              <w:rFonts w:asciiTheme="minorHAnsi" w:hAnsiTheme="minorHAnsi" w:cstheme="minorHAnsi"/>
              <w:szCs w:val="22"/>
            </w:rPr>
            <w:t>„Zakup i dostawa uniwersalnych testerów do testowania wszystkich generacji i typów przekaźników zabezpieczeniowych”</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E15CDA">
            <w:rPr>
              <w:rFonts w:asciiTheme="minorHAnsi" w:hAnsiTheme="minorHAnsi" w:cstheme="minorHAnsi"/>
              <w:szCs w:val="22"/>
            </w:rPr>
            <w:t>POST/HZ/EOS/HZL/00399/2024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rsidP="00FB7304">
      <w:pPr>
        <w:numPr>
          <w:ilvl w:val="0"/>
          <w:numId w:val="28"/>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6A95BD5B" w14:textId="3AEBB958" w:rsidR="00FB7304" w:rsidRPr="00E6014D" w:rsidRDefault="00FB7304" w:rsidP="00FB7304">
      <w:pPr>
        <w:numPr>
          <w:ilvl w:val="0"/>
          <w:numId w:val="28"/>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lastRenderedPageBreak/>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6"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6"/>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8B8860" w14:textId="77777777" w:rsidR="000E1519" w:rsidRDefault="000E1519">
      <w:pPr>
        <w:spacing w:after="80" w:line="240" w:lineRule="auto"/>
        <w:ind w:left="5398" w:right="68" w:firstLine="266"/>
        <w:jc w:val="left"/>
        <w:rPr>
          <w:rFonts w:asciiTheme="minorHAnsi" w:hAnsiTheme="minorHAnsi" w:cstheme="minorHAnsi"/>
          <w:i/>
          <w:szCs w:val="22"/>
        </w:rPr>
      </w:pPr>
    </w:p>
    <w:p w14:paraId="34993A96" w14:textId="77777777" w:rsidR="000E1519" w:rsidRDefault="000E1519">
      <w:pPr>
        <w:spacing w:after="80" w:line="240" w:lineRule="auto"/>
        <w:ind w:left="5398" w:right="68" w:firstLine="266"/>
        <w:jc w:val="left"/>
        <w:rPr>
          <w:rFonts w:asciiTheme="minorHAnsi" w:hAnsiTheme="minorHAnsi" w:cstheme="minorHAnsi"/>
          <w:i/>
          <w:szCs w:val="22"/>
        </w:rPr>
      </w:pPr>
    </w:p>
    <w:p w14:paraId="4E2D5EBF" w14:textId="77777777" w:rsidR="000E1519" w:rsidRDefault="000E1519">
      <w:pPr>
        <w:spacing w:after="80" w:line="240" w:lineRule="auto"/>
        <w:ind w:left="5398" w:right="68" w:firstLine="266"/>
        <w:jc w:val="left"/>
        <w:rPr>
          <w:rFonts w:asciiTheme="minorHAnsi" w:hAnsiTheme="minorHAnsi" w:cstheme="minorHAnsi"/>
          <w:i/>
          <w:szCs w:val="22"/>
        </w:rPr>
      </w:pPr>
    </w:p>
    <w:p w14:paraId="63FD2EEB" w14:textId="77777777" w:rsidR="000E1519" w:rsidRDefault="000E1519" w:rsidP="009828C0">
      <w:pPr>
        <w:spacing w:after="80" w:line="240" w:lineRule="auto"/>
        <w:ind w:left="5398" w:right="68" w:firstLine="266"/>
        <w:jc w:val="left"/>
        <w:rPr>
          <w:rFonts w:asciiTheme="minorHAnsi" w:hAnsiTheme="minorHAnsi" w:cstheme="minorHAnsi"/>
          <w:i/>
          <w:szCs w:val="22"/>
        </w:rPr>
      </w:pPr>
    </w:p>
    <w:p w14:paraId="41E4D34B" w14:textId="77777777" w:rsidR="007023D8" w:rsidRDefault="007023D8" w:rsidP="009828C0">
      <w:pPr>
        <w:spacing w:after="160" w:line="259" w:lineRule="auto"/>
        <w:jc w:val="left"/>
        <w:rPr>
          <w:rFonts w:asciiTheme="minorHAnsi" w:hAnsiTheme="minorHAnsi" w:cstheme="minorHAnsi"/>
          <w:b/>
          <w:szCs w:val="22"/>
        </w:rPr>
      </w:pPr>
      <w:bookmarkStart w:id="7" w:name="Załącznik3"/>
    </w:p>
    <w:p w14:paraId="3F95CF32" w14:textId="77777777" w:rsidR="00E15CDA" w:rsidRDefault="008A26BD" w:rsidP="009828C0">
      <w:pPr>
        <w:spacing w:after="160" w:line="259" w:lineRule="auto"/>
        <w:jc w:val="left"/>
        <w:rPr>
          <w:rFonts w:asciiTheme="minorHAnsi" w:hAnsiTheme="minorHAnsi" w:cstheme="minorHAnsi"/>
          <w:b/>
          <w:szCs w:val="22"/>
        </w:rPr>
      </w:pP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r>
        <w:rPr>
          <w:rFonts w:asciiTheme="minorHAnsi" w:hAnsiTheme="minorHAnsi" w:cstheme="minorHAnsi"/>
          <w:b/>
          <w:szCs w:val="22"/>
        </w:rPr>
        <w:br/>
      </w:r>
    </w:p>
    <w:p w14:paraId="6BDFAEF5" w14:textId="77777777" w:rsidR="00E15CDA" w:rsidRDefault="00E15CDA" w:rsidP="009828C0">
      <w:pPr>
        <w:spacing w:after="160" w:line="259" w:lineRule="auto"/>
        <w:jc w:val="left"/>
        <w:rPr>
          <w:rFonts w:asciiTheme="minorHAnsi" w:hAnsiTheme="minorHAnsi" w:cstheme="minorHAnsi"/>
          <w:b/>
          <w:szCs w:val="22"/>
        </w:rPr>
      </w:pPr>
    </w:p>
    <w:p w14:paraId="049AA50F" w14:textId="77777777" w:rsidR="00E15CDA" w:rsidRDefault="00E15CDA" w:rsidP="009828C0">
      <w:pPr>
        <w:spacing w:after="160" w:line="259" w:lineRule="auto"/>
        <w:jc w:val="left"/>
        <w:rPr>
          <w:rFonts w:asciiTheme="minorHAnsi" w:hAnsiTheme="minorHAnsi" w:cstheme="minorHAnsi"/>
          <w:b/>
          <w:szCs w:val="22"/>
        </w:rPr>
      </w:pPr>
    </w:p>
    <w:p w14:paraId="3F30B316" w14:textId="7F47E7F5" w:rsidR="008A26BD" w:rsidRDefault="008A26BD" w:rsidP="009828C0">
      <w:pPr>
        <w:spacing w:after="160" w:line="259" w:lineRule="auto"/>
        <w:jc w:val="left"/>
        <w:rPr>
          <w:rFonts w:asciiTheme="minorHAnsi" w:hAnsiTheme="minorHAnsi" w:cstheme="minorHAnsi"/>
          <w:b/>
          <w:szCs w:val="22"/>
        </w:rPr>
      </w:pPr>
      <w:r>
        <w:rPr>
          <w:rFonts w:asciiTheme="minorHAnsi" w:hAnsiTheme="minorHAnsi" w:cstheme="minorHAnsi"/>
          <w:b/>
          <w:szCs w:val="22"/>
        </w:rPr>
        <w:br/>
      </w:r>
    </w:p>
    <w:p w14:paraId="36D9236D" w14:textId="19CC2F07" w:rsidR="00BE6CD4" w:rsidRPr="00A06FE1" w:rsidRDefault="00192090" w:rsidP="005C0FEB">
      <w:pPr>
        <w:shd w:val="clear" w:color="auto" w:fill="D5DCE4" w:themeFill="text2" w:themeFillTint="33"/>
        <w:spacing w:before="120" w:after="120" w:line="276" w:lineRule="auto"/>
        <w:outlineLvl w:val="0"/>
        <w:rPr>
          <w:rFonts w:asciiTheme="minorHAnsi" w:hAnsiTheme="minorHAnsi" w:cstheme="minorHAnsi"/>
          <w:b/>
          <w:szCs w:val="22"/>
          <w:lang w:eastAsia="zh-CN"/>
        </w:rPr>
      </w:pPr>
      <w:r w:rsidRPr="00A06FE1">
        <w:rPr>
          <w:rFonts w:asciiTheme="minorHAnsi" w:hAnsiTheme="minorHAnsi" w:cstheme="minorHAnsi"/>
          <w:b/>
          <w:szCs w:val="22"/>
          <w:lang w:eastAsia="zh-CN"/>
        </w:rPr>
        <w:lastRenderedPageBreak/>
        <w:t>Z</w:t>
      </w:r>
      <w:r>
        <w:rPr>
          <w:rFonts w:asciiTheme="minorHAnsi" w:hAnsiTheme="minorHAnsi" w:cstheme="minorHAnsi"/>
          <w:b/>
          <w:szCs w:val="22"/>
          <w:lang w:eastAsia="zh-CN"/>
        </w:rPr>
        <w:t>AŁĄCZNIK NR</w:t>
      </w:r>
      <w:r w:rsidRPr="00A06FE1">
        <w:rPr>
          <w:rFonts w:asciiTheme="minorHAnsi" w:hAnsiTheme="minorHAnsi" w:cstheme="minorHAnsi"/>
          <w:b/>
          <w:szCs w:val="22"/>
          <w:lang w:eastAsia="zh-CN"/>
        </w:rPr>
        <w:t xml:space="preserve"> 3 </w:t>
      </w:r>
      <w:r>
        <w:rPr>
          <w:rFonts w:asciiTheme="minorHAnsi" w:hAnsiTheme="minorHAnsi" w:cstheme="minorHAnsi"/>
          <w:b/>
          <w:szCs w:val="22"/>
          <w:lang w:eastAsia="zh-CN"/>
        </w:rPr>
        <w:t>DO</w:t>
      </w:r>
      <w:r w:rsidRPr="00A06FE1">
        <w:rPr>
          <w:rFonts w:asciiTheme="minorHAnsi" w:hAnsiTheme="minorHAnsi" w:cstheme="minorHAnsi"/>
          <w:b/>
          <w:szCs w:val="22"/>
          <w:lang w:eastAsia="zh-CN"/>
        </w:rPr>
        <w:t xml:space="preserve"> SWZ </w:t>
      </w:r>
      <w:bookmarkEnd w:id="7"/>
      <w:r w:rsidR="00BE6CD4" w:rsidRPr="00A06FE1">
        <w:rPr>
          <w:rFonts w:asciiTheme="minorHAnsi" w:hAnsiTheme="minorHAnsi" w:cstheme="minorHAnsi"/>
          <w:b/>
          <w:szCs w:val="22"/>
          <w:lang w:eastAsia="zh-CN"/>
        </w:rPr>
        <w:t>– WYKAZ WYKONANYCH ZAMÓWIEŃ (WZÓR)</w:t>
      </w:r>
      <w:r w:rsidR="00C21495">
        <w:rPr>
          <w:rFonts w:asciiTheme="minorHAnsi" w:hAnsiTheme="minorHAnsi" w:cstheme="minorHAnsi"/>
          <w:b/>
          <w:szCs w:val="22"/>
          <w:lang w:eastAsia="zh-CN"/>
        </w:rPr>
        <w:t xml:space="preserve"> </w:t>
      </w:r>
      <w:r w:rsidR="00BE6CD4" w:rsidRPr="00A06FE1">
        <w:rPr>
          <w:rFonts w:asciiTheme="minorHAnsi" w:hAnsiTheme="minorHAnsi" w:cstheme="minorHAnsi"/>
          <w:b/>
          <w:szCs w:val="22"/>
          <w:lang w:eastAsia="zh-CN"/>
        </w:rPr>
        <w:t xml:space="preserve">- Wykaz </w:t>
      </w:r>
      <w:r w:rsidR="00BE6CD4" w:rsidRPr="008058D3">
        <w:rPr>
          <w:rFonts w:asciiTheme="minorHAnsi" w:hAnsiTheme="minorHAnsi" w:cstheme="minorHAnsi"/>
          <w:b/>
          <w:szCs w:val="22"/>
          <w:lang w:eastAsia="zh-CN"/>
        </w:rPr>
        <w:t>dostaw</w:t>
      </w:r>
    </w:p>
    <w:p w14:paraId="4330EE61" w14:textId="77777777" w:rsidR="00BE6CD4" w:rsidRDefault="00BE6CD4" w:rsidP="00BE6CD4">
      <w:pPr>
        <w:rPr>
          <w:rFonts w:asciiTheme="minorHAnsi" w:hAnsiTheme="minorHAnsi" w:cstheme="minorHAnsi"/>
          <w:szCs w:val="22"/>
        </w:rPr>
      </w:pPr>
    </w:p>
    <w:p w14:paraId="7DD17B08" w14:textId="77777777" w:rsidR="00E15CDA" w:rsidRPr="00E6014D" w:rsidRDefault="00E15CDA"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8"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3DE34D89" w:rsidR="00BE6CD4" w:rsidRPr="0005262B" w:rsidRDefault="004168D1"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bookmarkEnd w:id="8"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266F4D5A"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E15CDA">
            <w:rPr>
              <w:rFonts w:asciiTheme="minorHAnsi" w:hAnsiTheme="minorHAnsi" w:cstheme="minorHAnsi"/>
              <w:szCs w:val="22"/>
            </w:rPr>
            <w:t>POST/HZ/EOS/HZL/00399/2024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135FEE">
        <w:rPr>
          <w:rFonts w:asciiTheme="minorHAnsi" w:hAnsiTheme="minorHAnsi" w:cstheme="minorHAnsi"/>
          <w:szCs w:val="22"/>
        </w:rPr>
        <w:t>zadania</w:t>
      </w:r>
      <w:r w:rsidR="00C71CDE">
        <w:rPr>
          <w:rFonts w:asciiTheme="minorHAnsi" w:hAnsiTheme="minorHAnsi" w:cstheme="minorHAnsi"/>
          <w:b/>
          <w:bCs/>
          <w:szCs w:val="22"/>
        </w:rPr>
        <w:t xml:space="preserve"> </w:t>
      </w:r>
      <w:sdt>
        <w:sdtPr>
          <w:rPr>
            <w:rFonts w:asciiTheme="minorHAnsi" w:hAnsiTheme="minorHAnsi" w:cstheme="minorHAnsi"/>
            <w:b/>
            <w:bCs/>
            <w:szCs w:val="22"/>
          </w:rPr>
          <w:alias w:val="AUTOMAT - NIE uzupełniaj"/>
          <w:tag w:val=""/>
          <w:id w:val="-983316772"/>
          <w:placeholder>
            <w:docPart w:val="3A9E020F71E5432785493C35596E82F4"/>
          </w:placeholder>
          <w:dataBinding w:prefixMappings="xmlns:ns0='http://schemas.microsoft.com/office/2006/coverPageProps' " w:xpath="/ns0:CoverPageProperties[1]/ns0:CompanyAddress[1]" w:storeItemID="{55AF091B-3C7A-41E3-B477-F2FDAA23CFDA}"/>
          <w:text/>
        </w:sdtPr>
        <w:sdtContent>
          <w:r w:rsidR="00B42AC1" w:rsidRPr="00B42AC1">
            <w:rPr>
              <w:rFonts w:asciiTheme="minorHAnsi" w:hAnsiTheme="minorHAnsi" w:cstheme="minorHAnsi"/>
              <w:b/>
              <w:bCs/>
              <w:szCs w:val="22"/>
            </w:rPr>
            <w:t>„Zakup i dostawa uniwersalnych testerów do testowania wszystkich generacji i typów przekaźników zabezpieczeniowych”</w:t>
          </w:r>
        </w:sdtContent>
      </w:sdt>
      <w:r w:rsidR="00135FEE">
        <w:rPr>
          <w:rFonts w:asciiTheme="minorHAnsi" w:hAnsiTheme="minorHAnsi" w:cstheme="minorHAnsi"/>
          <w:b/>
          <w:szCs w:val="22"/>
        </w:rPr>
        <w:t>,</w:t>
      </w:r>
      <w:r w:rsidR="00135FEE" w:rsidRPr="00E6014D">
        <w:rPr>
          <w:rFonts w:asciiTheme="minorHAnsi" w:hAnsiTheme="minorHAnsi" w:cstheme="minorHAnsi"/>
          <w:b/>
          <w:szCs w:val="22"/>
        </w:rPr>
        <w:t xml:space="preserve"> </w:t>
      </w:r>
      <w:r w:rsidR="00135FEE" w:rsidRPr="00135FEE">
        <w:rPr>
          <w:rFonts w:asciiTheme="minorHAnsi" w:hAnsiTheme="minorHAnsi" w:cstheme="minorHAnsi"/>
          <w:bCs/>
          <w:szCs w:val="22"/>
        </w:rPr>
        <w:t>oświadczamy</w:t>
      </w:r>
      <w:r w:rsidRPr="00135FEE">
        <w:rPr>
          <w:rFonts w:asciiTheme="minorHAnsi" w:hAnsiTheme="minorHAnsi" w:cstheme="minorHAnsi"/>
          <w:bCs/>
          <w:szCs w:val="22"/>
        </w:rPr>
        <w:t>,</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w:t>
      </w:r>
      <w:r w:rsidR="00E076AA">
        <w:rPr>
          <w:rFonts w:asciiTheme="minorHAnsi" w:hAnsiTheme="minorHAnsi" w:cstheme="minorHAnsi"/>
          <w:szCs w:val="22"/>
        </w:rPr>
        <w:t>3</w:t>
      </w:r>
      <w:r w:rsidRPr="00E6014D">
        <w:rPr>
          <w:rFonts w:asciiTheme="minorHAnsi" w:hAnsiTheme="minorHAnsi" w:cstheme="minorHAnsi"/>
          <w:szCs w:val="22"/>
        </w:rPr>
        <w:t xml:space="preserve"> latach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E15CDA">
      <w:pPr>
        <w:spacing w:before="120" w:line="240" w:lineRule="auto"/>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E15CDA">
      <w:pPr>
        <w:spacing w:before="120" w:line="240" w:lineRule="auto"/>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E15CDA">
      <w:pPr>
        <w:spacing w:line="240" w:lineRule="auto"/>
        <w:ind w:right="-993"/>
        <w:rPr>
          <w:rFonts w:asciiTheme="minorHAnsi" w:hAnsiTheme="minorHAnsi" w:cstheme="minorHAnsi"/>
          <w:szCs w:val="22"/>
        </w:rPr>
      </w:pPr>
    </w:p>
    <w:p w14:paraId="485D6A3A" w14:textId="77777777" w:rsidR="00BE6CD4" w:rsidRPr="00E6014D" w:rsidRDefault="00BE6CD4" w:rsidP="00E15CDA">
      <w:pPr>
        <w:spacing w:line="240" w:lineRule="auto"/>
        <w:ind w:right="-993"/>
        <w:rPr>
          <w:rFonts w:asciiTheme="minorHAnsi" w:hAnsiTheme="minorHAnsi" w:cstheme="minorHAnsi"/>
          <w:szCs w:val="22"/>
        </w:rPr>
      </w:pPr>
    </w:p>
    <w:p w14:paraId="42C10FE8" w14:textId="77777777" w:rsidR="00BE6CD4" w:rsidRPr="00E6014D" w:rsidRDefault="00BE6CD4" w:rsidP="00E15CDA">
      <w:pPr>
        <w:spacing w:after="80" w:line="240" w:lineRule="auto"/>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7F385CC3" w14:textId="6185E30D" w:rsidR="00C979C4" w:rsidRPr="00C979C4" w:rsidRDefault="00BE6CD4" w:rsidP="00E15CDA">
      <w:pPr>
        <w:spacing w:line="240" w:lineRule="auto"/>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bookmarkStart w:id="9" w:name="Załącznik4"/>
    </w:p>
    <w:bookmarkEnd w:id="9"/>
    <w:p w14:paraId="1395AA97" w14:textId="4AA8D1A5" w:rsidR="00B850DD" w:rsidRPr="006822AB" w:rsidRDefault="00B850DD" w:rsidP="00E15CDA">
      <w:pPr>
        <w:spacing w:after="80" w:line="240" w:lineRule="auto"/>
        <w:ind w:left="5670" w:right="1"/>
        <w:rPr>
          <w:rFonts w:asciiTheme="minorHAnsi" w:hAnsiTheme="minorHAnsi" w:cstheme="minorHAnsi"/>
          <w:sz w:val="16"/>
          <w:szCs w:val="16"/>
        </w:rPr>
      </w:pPr>
      <w:r w:rsidRPr="006822AB">
        <w:rPr>
          <w:rFonts w:asciiTheme="minorHAnsi" w:hAnsiTheme="minorHAnsi" w:cstheme="minorHAnsi"/>
          <w:sz w:val="20"/>
        </w:rPr>
        <w:tab/>
      </w:r>
      <w:r w:rsidRPr="006822AB">
        <w:rPr>
          <w:rFonts w:asciiTheme="minorHAnsi" w:hAnsiTheme="minorHAnsi" w:cstheme="minorHAnsi"/>
          <w:sz w:val="16"/>
          <w:szCs w:val="16"/>
        </w:rPr>
        <w:t>................................................................</w:t>
      </w:r>
    </w:p>
    <w:p w14:paraId="55A1DA70" w14:textId="3BBAD816" w:rsidR="00E15CDA" w:rsidRDefault="00B850DD" w:rsidP="00E15CDA">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w:t>
      </w:r>
      <w:proofErr w:type="spellStart"/>
      <w:r w:rsidRPr="006822AB">
        <w:rPr>
          <w:rFonts w:asciiTheme="minorHAnsi" w:hAnsiTheme="minorHAnsi" w:cstheme="minorHAnsi"/>
          <w:i/>
          <w:sz w:val="16"/>
          <w:szCs w:val="16"/>
        </w:rPr>
        <w:t>składaniaoświadczeń</w:t>
      </w:r>
      <w:proofErr w:type="spellEnd"/>
      <w:r w:rsidRPr="006822AB">
        <w:rPr>
          <w:rFonts w:asciiTheme="minorHAnsi" w:hAnsiTheme="minorHAnsi" w:cstheme="minorHAnsi"/>
          <w:i/>
          <w:sz w:val="16"/>
          <w:szCs w:val="16"/>
        </w:rPr>
        <w:t xml:space="preserve"> woli w imieniu Wykonawcy</w:t>
      </w:r>
      <w:bookmarkStart w:id="10" w:name="Załącznik5"/>
    </w:p>
    <w:p w14:paraId="39D2858A" w14:textId="77777777" w:rsidR="00E15CDA" w:rsidRPr="00E15CDA" w:rsidRDefault="00E15CDA" w:rsidP="00E15CDA">
      <w:pPr>
        <w:ind w:left="5398" w:right="68" w:hanging="153"/>
        <w:jc w:val="center"/>
        <w:rPr>
          <w:rFonts w:asciiTheme="minorHAnsi" w:hAnsiTheme="minorHAnsi" w:cstheme="minorHAnsi"/>
          <w:i/>
          <w:sz w:val="16"/>
          <w:szCs w:val="16"/>
        </w:rPr>
      </w:pPr>
    </w:p>
    <w:p w14:paraId="14921472" w14:textId="1705D3FA"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10"/>
      <w:r w:rsidR="0022389C" w:rsidRPr="00A06FE1">
        <w:rPr>
          <w:rFonts w:asciiTheme="minorHAnsi" w:hAnsiTheme="minorHAnsi" w:cstheme="minorHAnsi"/>
          <w:b/>
          <w:szCs w:val="22"/>
        </w:rPr>
        <w:t>–</w:t>
      </w:r>
      <w:r w:rsidR="001E4A95" w:rsidRPr="00E616AD">
        <w:rPr>
          <w:rFonts w:asciiTheme="minorHAnsi" w:hAnsiTheme="minorHAnsi" w:cstheme="minorHAnsi"/>
          <w:b/>
          <w:szCs w:val="22"/>
        </w:rPr>
        <w:t>OWZT</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6E32DE37"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w:t>
      </w:r>
      <w:r w:rsidR="007645C5" w:rsidRPr="008058D3">
        <w:rPr>
          <w:rFonts w:asciiTheme="minorHAnsi" w:hAnsiTheme="minorHAnsi" w:cstheme="minorHAnsi"/>
          <w:b/>
          <w:szCs w:val="22"/>
        </w:rPr>
        <w:t>OWZT</w:t>
      </w:r>
      <w:r>
        <w:rPr>
          <w:rFonts w:asciiTheme="minorHAnsi" w:hAnsiTheme="minorHAnsi" w:cstheme="minorHAnsi"/>
          <w:b/>
          <w:szCs w:val="22"/>
        </w:rPr>
        <w:t xml:space="preserve">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F65AAC"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267DEC84" w:rsidR="00B850DD" w:rsidRDefault="00B850DD" w:rsidP="009F3716">
      <w:pPr>
        <w:spacing w:after="160" w:line="259" w:lineRule="auto"/>
        <w:jc w:val="center"/>
        <w:rPr>
          <w:rFonts w:asciiTheme="minorHAnsi" w:hAnsiTheme="minorHAnsi" w:cstheme="minorHAnsi"/>
          <w:szCs w:val="22"/>
        </w:rPr>
      </w:pPr>
    </w:p>
    <w:p w14:paraId="6CC07293" w14:textId="197FDDF7" w:rsidR="00B850DD" w:rsidRDefault="00B850DD" w:rsidP="009F3716">
      <w:pPr>
        <w:spacing w:after="160" w:line="259" w:lineRule="auto"/>
        <w:jc w:val="center"/>
        <w:rPr>
          <w:rFonts w:asciiTheme="minorHAnsi" w:hAnsiTheme="minorHAnsi" w:cstheme="minorHAnsi"/>
          <w:szCs w:val="22"/>
        </w:rPr>
      </w:pPr>
    </w:p>
    <w:p w14:paraId="697D9791" w14:textId="2F65D231" w:rsidR="00B850DD" w:rsidRDefault="00B850DD" w:rsidP="009F3716">
      <w:pPr>
        <w:spacing w:after="160" w:line="259" w:lineRule="auto"/>
        <w:jc w:val="center"/>
        <w:rPr>
          <w:rFonts w:asciiTheme="minorHAnsi" w:hAnsiTheme="minorHAnsi" w:cstheme="minorHAnsi"/>
          <w:szCs w:val="22"/>
        </w:rPr>
      </w:pPr>
    </w:p>
    <w:p w14:paraId="04A7AD1E" w14:textId="7ED99D09" w:rsidR="00B850DD" w:rsidRDefault="00B850DD" w:rsidP="009F3716">
      <w:pPr>
        <w:spacing w:after="160" w:line="259" w:lineRule="auto"/>
        <w:jc w:val="center"/>
        <w:rPr>
          <w:rFonts w:asciiTheme="minorHAnsi" w:hAnsiTheme="minorHAnsi" w:cstheme="minorHAnsi"/>
          <w:szCs w:val="22"/>
        </w:rPr>
      </w:pPr>
    </w:p>
    <w:p w14:paraId="60A07D30" w14:textId="795ABAA5" w:rsidR="00B850DD" w:rsidRDefault="00B850DD" w:rsidP="009F3716">
      <w:pPr>
        <w:spacing w:after="160" w:line="259" w:lineRule="auto"/>
        <w:jc w:val="center"/>
        <w:rPr>
          <w:rFonts w:asciiTheme="minorHAnsi" w:hAnsiTheme="minorHAnsi" w:cstheme="minorHAnsi"/>
          <w:szCs w:val="22"/>
        </w:rPr>
      </w:pPr>
    </w:p>
    <w:p w14:paraId="705102CE" w14:textId="7A9125C0" w:rsidR="00B850DD" w:rsidRDefault="00B850DD" w:rsidP="009F3716">
      <w:pPr>
        <w:spacing w:after="160" w:line="259" w:lineRule="auto"/>
        <w:jc w:val="center"/>
        <w:rPr>
          <w:rFonts w:asciiTheme="minorHAnsi" w:hAnsiTheme="minorHAnsi" w:cstheme="minorHAnsi"/>
          <w:szCs w:val="22"/>
        </w:rPr>
      </w:pPr>
    </w:p>
    <w:p w14:paraId="6544A0BC" w14:textId="6029F95D" w:rsidR="00B850DD" w:rsidRDefault="00B850DD" w:rsidP="009F3716">
      <w:pPr>
        <w:spacing w:after="160" w:line="259" w:lineRule="auto"/>
        <w:jc w:val="center"/>
        <w:rPr>
          <w:rFonts w:asciiTheme="minorHAnsi" w:hAnsiTheme="minorHAnsi" w:cstheme="minorHAnsi"/>
          <w:szCs w:val="22"/>
        </w:rPr>
      </w:pPr>
    </w:p>
    <w:p w14:paraId="3E9AEC18" w14:textId="5FD556A9" w:rsidR="00B850DD" w:rsidRDefault="00B850DD" w:rsidP="009F3716">
      <w:pPr>
        <w:spacing w:after="160" w:line="259" w:lineRule="auto"/>
        <w:jc w:val="center"/>
        <w:rPr>
          <w:rFonts w:asciiTheme="minorHAnsi" w:hAnsiTheme="minorHAnsi" w:cstheme="minorHAnsi"/>
          <w:szCs w:val="22"/>
        </w:rPr>
      </w:pPr>
    </w:p>
    <w:p w14:paraId="2ED1A6D1" w14:textId="7F63E80D" w:rsidR="00B850DD" w:rsidRDefault="00B850DD" w:rsidP="009F3716">
      <w:pPr>
        <w:spacing w:after="160" w:line="259" w:lineRule="auto"/>
        <w:jc w:val="center"/>
        <w:rPr>
          <w:rFonts w:asciiTheme="minorHAnsi" w:hAnsiTheme="minorHAnsi" w:cstheme="minorHAnsi"/>
          <w:szCs w:val="22"/>
        </w:rPr>
      </w:pPr>
    </w:p>
    <w:p w14:paraId="79D3AFD2" w14:textId="14103BD5" w:rsidR="00B850DD" w:rsidRDefault="00B850DD" w:rsidP="009F3716">
      <w:pPr>
        <w:spacing w:after="160" w:line="259" w:lineRule="auto"/>
        <w:jc w:val="center"/>
        <w:rPr>
          <w:rFonts w:asciiTheme="minorHAnsi" w:hAnsiTheme="minorHAnsi" w:cstheme="minorHAnsi"/>
          <w:szCs w:val="22"/>
        </w:rPr>
      </w:pPr>
    </w:p>
    <w:p w14:paraId="74EB6961" w14:textId="37CB8FDC" w:rsidR="00B850DD" w:rsidRDefault="00B850DD" w:rsidP="009F3716">
      <w:pPr>
        <w:spacing w:after="160" w:line="259" w:lineRule="auto"/>
        <w:jc w:val="center"/>
        <w:rPr>
          <w:rFonts w:asciiTheme="minorHAnsi" w:hAnsiTheme="minorHAnsi" w:cstheme="minorHAnsi"/>
          <w:szCs w:val="22"/>
        </w:rPr>
      </w:pPr>
    </w:p>
    <w:p w14:paraId="15BF365E" w14:textId="701561FE" w:rsidR="00B850DD" w:rsidRDefault="00B850DD" w:rsidP="009F3716">
      <w:pPr>
        <w:spacing w:after="160" w:line="259" w:lineRule="auto"/>
        <w:jc w:val="center"/>
        <w:rPr>
          <w:rFonts w:asciiTheme="minorHAnsi" w:hAnsiTheme="minorHAnsi" w:cstheme="minorHAnsi"/>
          <w:szCs w:val="22"/>
        </w:rPr>
      </w:pPr>
    </w:p>
    <w:p w14:paraId="094AE6F7" w14:textId="77777777" w:rsidR="00CA64BF" w:rsidRDefault="00CA64BF" w:rsidP="009F3716">
      <w:pPr>
        <w:spacing w:after="160" w:line="259" w:lineRule="auto"/>
        <w:jc w:val="center"/>
        <w:rPr>
          <w:rFonts w:asciiTheme="minorHAnsi" w:hAnsiTheme="minorHAnsi" w:cstheme="minorHAnsi"/>
          <w:szCs w:val="22"/>
        </w:rPr>
      </w:pPr>
    </w:p>
    <w:p w14:paraId="589B905F" w14:textId="061D6254" w:rsidR="00B850DD" w:rsidRDefault="00B850DD" w:rsidP="009F3716">
      <w:pPr>
        <w:spacing w:after="160" w:line="259" w:lineRule="auto"/>
        <w:jc w:val="center"/>
        <w:rPr>
          <w:rFonts w:asciiTheme="minorHAnsi" w:hAnsiTheme="minorHAnsi" w:cstheme="minorHAnsi"/>
          <w:szCs w:val="22"/>
        </w:rPr>
      </w:pPr>
    </w:p>
    <w:p w14:paraId="6449AA9B" w14:textId="7F3D550C" w:rsidR="00B850DD" w:rsidRDefault="00B850DD" w:rsidP="009F3716">
      <w:pPr>
        <w:spacing w:after="160" w:line="259" w:lineRule="auto"/>
        <w:jc w:val="center"/>
        <w:rPr>
          <w:rFonts w:asciiTheme="minorHAnsi" w:hAnsiTheme="minorHAnsi" w:cstheme="minorHAnsi"/>
          <w:szCs w:val="22"/>
        </w:rPr>
      </w:pPr>
    </w:p>
    <w:p w14:paraId="3E1CEE86" w14:textId="5B387F3A" w:rsidR="00B850DD" w:rsidRDefault="00B850DD" w:rsidP="009F3716">
      <w:pPr>
        <w:spacing w:after="160" w:line="259" w:lineRule="auto"/>
        <w:jc w:val="center"/>
        <w:rPr>
          <w:rFonts w:asciiTheme="minorHAnsi" w:hAnsiTheme="minorHAnsi" w:cstheme="minorHAnsi"/>
          <w:szCs w:val="22"/>
        </w:rPr>
      </w:pPr>
    </w:p>
    <w:p w14:paraId="0F5F4C79" w14:textId="77777777" w:rsidR="00CA64BF" w:rsidRDefault="00CA64BF" w:rsidP="009F3716">
      <w:pPr>
        <w:spacing w:after="160" w:line="259" w:lineRule="auto"/>
        <w:jc w:val="center"/>
        <w:rPr>
          <w:rFonts w:asciiTheme="minorHAnsi" w:hAnsiTheme="minorHAnsi" w:cstheme="minorHAnsi"/>
          <w:szCs w:val="22"/>
        </w:rPr>
      </w:pPr>
    </w:p>
    <w:p w14:paraId="5A1BF586" w14:textId="77777777" w:rsidR="00CA64BF" w:rsidRDefault="00CA64BF" w:rsidP="009F3716">
      <w:pPr>
        <w:spacing w:after="160" w:line="259" w:lineRule="auto"/>
        <w:jc w:val="center"/>
        <w:rPr>
          <w:rFonts w:asciiTheme="minorHAnsi" w:hAnsiTheme="minorHAnsi" w:cstheme="minorHAnsi"/>
          <w:szCs w:val="22"/>
        </w:rPr>
      </w:pPr>
    </w:p>
    <w:p w14:paraId="545FAA51" w14:textId="2A9BC41F" w:rsidR="00B850DD" w:rsidRDefault="00B850DD" w:rsidP="009F3716">
      <w:pPr>
        <w:spacing w:after="160" w:line="259" w:lineRule="auto"/>
        <w:jc w:val="center"/>
        <w:rPr>
          <w:rFonts w:asciiTheme="minorHAnsi" w:hAnsiTheme="minorHAnsi" w:cstheme="minorHAnsi"/>
          <w:szCs w:val="22"/>
        </w:rPr>
      </w:pPr>
    </w:p>
    <w:p w14:paraId="1E729B83" w14:textId="1E8F4D34" w:rsidR="00B850DD" w:rsidRDefault="00B850DD" w:rsidP="009F3716">
      <w:pPr>
        <w:spacing w:after="160" w:line="259" w:lineRule="auto"/>
        <w:jc w:val="center"/>
        <w:rPr>
          <w:rFonts w:asciiTheme="minorHAnsi" w:hAnsiTheme="minorHAnsi" w:cstheme="minorHAnsi"/>
          <w:szCs w:val="22"/>
        </w:rPr>
      </w:pPr>
    </w:p>
    <w:p w14:paraId="4EC6D7B6" w14:textId="10957BCC" w:rsidR="00CA64BF" w:rsidRDefault="00CA64BF" w:rsidP="00CA64BF">
      <w:pPr>
        <w:shd w:val="clear" w:color="auto" w:fill="D5DCE4" w:themeFill="text2" w:themeFillTint="33"/>
        <w:spacing w:before="120" w:after="120" w:line="276" w:lineRule="auto"/>
        <w:outlineLvl w:val="0"/>
        <w:rPr>
          <w:rFonts w:asciiTheme="minorHAnsi" w:hAnsiTheme="minorHAnsi" w:cstheme="minorHAnsi"/>
          <w:b/>
          <w:szCs w:val="22"/>
        </w:rPr>
      </w:pPr>
      <w:bookmarkStart w:id="11" w:name="Załącznik8"/>
      <w:r>
        <w:rPr>
          <w:rFonts w:asciiTheme="minorHAnsi" w:hAnsiTheme="minorHAnsi" w:cstheme="minorHAnsi"/>
          <w:b/>
          <w:szCs w:val="22"/>
        </w:rPr>
        <w:lastRenderedPageBreak/>
        <w:t>ZAŁĄCZNIK NR 7 DO SWZ</w:t>
      </w:r>
      <w:bookmarkStart w:id="12" w:name="Załącznik7"/>
      <w:r>
        <w:rPr>
          <w:rFonts w:asciiTheme="minorHAnsi" w:hAnsiTheme="minorHAnsi" w:cstheme="minorHAnsi"/>
          <w:b/>
          <w:szCs w:val="22"/>
        </w:rPr>
        <w:t xml:space="preserve"> </w:t>
      </w:r>
      <w:bookmarkEnd w:id="12"/>
      <w:r>
        <w:rPr>
          <w:rFonts w:asciiTheme="minorHAnsi" w:hAnsiTheme="minorHAnsi" w:cstheme="minorHAnsi"/>
          <w:b/>
          <w:szCs w:val="22"/>
        </w:rPr>
        <w:t xml:space="preserve">– </w:t>
      </w:r>
      <w:bookmarkStart w:id="13" w:name="_Hlk166238430"/>
      <w:r>
        <w:rPr>
          <w:rFonts w:asciiTheme="minorHAnsi" w:hAnsiTheme="minorHAnsi" w:cstheme="minorHAnsi"/>
          <w:b/>
          <w:szCs w:val="22"/>
        </w:rPr>
        <w:t>OŚWIADCZENIE WYKONAWCY WSPÓLNIE UBIEGAJĄCEGO SIĘ O UDZIELENIE ZAMÓWIENIA POTWIERDZAJĄCE BRAK PODSTAW WYKLUCZENIA PRZEDKŁADANE WRAZ Z OFERTĄ/ PODMIOTU UDOSTĘPNIAJACEGO ZASOBY</w:t>
      </w:r>
    </w:p>
    <w:bookmarkEnd w:id="13"/>
    <w:p w14:paraId="3D4E375C" w14:textId="77777777" w:rsidR="00CA64BF" w:rsidRDefault="00CA64BF" w:rsidP="00CA64BF">
      <w:pPr>
        <w:spacing w:before="120" w:after="120" w:line="276" w:lineRule="auto"/>
        <w:rPr>
          <w:rFonts w:asciiTheme="minorHAnsi" w:hAnsiTheme="minorHAnsi" w:cstheme="minorHAnsi"/>
          <w:b/>
          <w:szCs w:val="22"/>
        </w:rPr>
      </w:pPr>
    </w:p>
    <w:p w14:paraId="7CAEA0E1" w14:textId="77777777" w:rsidR="00CA64BF" w:rsidRDefault="00CA64BF" w:rsidP="00CA64BF">
      <w:pPr>
        <w:spacing w:before="120" w:after="120" w:line="276" w:lineRule="auto"/>
        <w:rPr>
          <w:rFonts w:asciiTheme="minorHAnsi" w:hAnsiTheme="minorHAnsi" w:cstheme="minorHAnsi"/>
          <w:b/>
          <w:szCs w:val="22"/>
        </w:rPr>
      </w:pPr>
      <w:r>
        <w:rPr>
          <w:noProof/>
        </w:rPr>
        <mc:AlternateContent>
          <mc:Choice Requires="wps">
            <w:drawing>
              <wp:anchor distT="45720" distB="45720" distL="114300" distR="114300" simplePos="0" relativeHeight="251660288" behindDoc="0" locked="0" layoutInCell="1" allowOverlap="1" wp14:anchorId="687AE88C" wp14:editId="4E3842B0">
                <wp:simplePos x="0" y="0"/>
                <wp:positionH relativeFrom="column">
                  <wp:posOffset>3225800</wp:posOffset>
                </wp:positionH>
                <wp:positionV relativeFrom="paragraph">
                  <wp:posOffset>10795</wp:posOffset>
                </wp:positionV>
                <wp:extent cx="2921635" cy="578485"/>
                <wp:effectExtent l="0" t="0" r="0" b="0"/>
                <wp:wrapNone/>
                <wp:docPr id="217"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587375"/>
                        </a:xfrm>
                        <a:prstGeom prst="rect">
                          <a:avLst/>
                        </a:prstGeom>
                        <a:solidFill>
                          <a:srgbClr val="FFFFFF"/>
                        </a:solidFill>
                        <a:ln w="9525">
                          <a:noFill/>
                          <a:miter lim="800000"/>
                          <a:headEnd/>
                          <a:tailEnd/>
                        </a:ln>
                      </wps:spPr>
                      <wps:txbx>
                        <w:txbxContent>
                          <w:p w14:paraId="3FDD6E3C" w14:textId="77777777" w:rsidR="00CA64BF" w:rsidRDefault="00CA64BF" w:rsidP="00CA64BF">
                            <w:pPr>
                              <w:rPr>
                                <w:rFonts w:asciiTheme="minorHAnsi" w:hAnsiTheme="minorHAnsi" w:cstheme="minorHAnsi"/>
                                <w:b/>
                                <w:bCs/>
                              </w:rPr>
                            </w:pPr>
                            <w:r>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2CDAC791" w14:textId="41F9CB15" w:rsidR="00CA64BF" w:rsidRDefault="00CA64BF" w:rsidP="00CA64BF">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wps:txbx>
                      <wps:bodyPr rot="0" vertOverflow="clip" horzOverflow="clip"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87AE88C" id="_x0000_t202" coordsize="21600,21600" o:spt="202" path="m,l,21600r21600,l21600,xe">
                <v:stroke joinstyle="miter"/>
                <v:path gradientshapeok="t" o:connecttype="rect"/>
              </v:shapetype>
              <v:shape id="Pole tekstowe 1" o:spid="_x0000_s1026" type="#_x0000_t202" style="position:absolute;left:0;text-align:left;margin-left:254pt;margin-top:.85pt;width:230.05pt;height:45.55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" stroked="f">
                <v:textbox style="mso-fit-shape-to-text:t">
                  <w:txbxContent>
                    <w:p w14:paraId="3FDD6E3C" w14:textId="77777777" w:rsidR="00CA64BF" w:rsidRDefault="00CA64BF" w:rsidP="00CA64BF">
                      <w:pPr>
                        <w:rPr>
                          <w:rFonts w:asciiTheme="minorHAnsi" w:hAnsiTheme="minorHAnsi" w:cstheme="minorHAnsi"/>
                          <w:b/>
                          <w:bCs/>
                        </w:rPr>
                      </w:pPr>
                      <w:r>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2CDAC791" w14:textId="41F9CB15" w:rsidR="00CA64BF" w:rsidRDefault="00CA64BF" w:rsidP="00CA64BF">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S.A.</w:t>
                          </w:r>
                        </w:p>
                      </w:sdtContent>
                    </w:sdt>
                  </w:txbxContent>
                </v:textbox>
              </v:shape>
            </w:pict>
          </mc:Fallback>
        </mc:AlternateContent>
      </w:r>
      <w:r>
        <w:rPr>
          <w:rFonts w:asciiTheme="minorHAnsi" w:hAnsiTheme="minorHAnsi" w:cstheme="minorHAnsi"/>
          <w:b/>
          <w:szCs w:val="22"/>
        </w:rPr>
        <w:t>Wykonawca:</w:t>
      </w:r>
    </w:p>
    <w:p w14:paraId="525EDD7C" w14:textId="77777777" w:rsidR="00CA64BF" w:rsidRDefault="00CA64BF" w:rsidP="00CA64BF">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1C63C0BB" w14:textId="77777777" w:rsidR="00CA64BF" w:rsidRDefault="00CA64BF" w:rsidP="00CA64BF">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39E581E0" w14:textId="77777777" w:rsidR="00CA64BF" w:rsidRDefault="00CA64BF" w:rsidP="00CA64BF">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34B45434" w14:textId="77777777" w:rsidR="00CA64BF" w:rsidRDefault="00CA64BF" w:rsidP="00CA64BF">
      <w:pPr>
        <w:spacing w:before="120" w:after="120" w:line="276" w:lineRule="auto"/>
        <w:ind w:right="5953"/>
        <w:rPr>
          <w:rFonts w:asciiTheme="minorHAnsi" w:hAnsiTheme="minorHAnsi" w:cstheme="minorHAnsi"/>
          <w:i/>
          <w:szCs w:val="22"/>
        </w:rPr>
      </w:pPr>
      <w:r>
        <w:rPr>
          <w:rFonts w:asciiTheme="minorHAnsi" w:hAnsiTheme="minorHAnsi" w:cstheme="minorHAnsi"/>
          <w:i/>
          <w:szCs w:val="22"/>
        </w:rPr>
        <w:t>(pełna nazwa/firma, adres, w zależności od podmiotu: NIP/PESEL, KRS/</w:t>
      </w:r>
      <w:proofErr w:type="spellStart"/>
      <w:r>
        <w:rPr>
          <w:rFonts w:asciiTheme="minorHAnsi" w:hAnsiTheme="minorHAnsi" w:cstheme="minorHAnsi"/>
          <w:i/>
          <w:szCs w:val="22"/>
        </w:rPr>
        <w:t>CEiDG</w:t>
      </w:r>
      <w:proofErr w:type="spellEnd"/>
      <w:r>
        <w:rPr>
          <w:rFonts w:asciiTheme="minorHAnsi" w:hAnsiTheme="minorHAnsi" w:cstheme="minorHAnsi"/>
          <w:i/>
          <w:szCs w:val="22"/>
        </w:rPr>
        <w:t>)</w:t>
      </w:r>
    </w:p>
    <w:p w14:paraId="050F22F7" w14:textId="77777777" w:rsidR="00CA64BF" w:rsidRDefault="00CA64BF" w:rsidP="00CA64BF">
      <w:pPr>
        <w:spacing w:before="120" w:after="120" w:line="276" w:lineRule="auto"/>
        <w:rPr>
          <w:rFonts w:asciiTheme="minorHAnsi" w:hAnsiTheme="minorHAnsi" w:cstheme="minorHAnsi"/>
          <w:szCs w:val="22"/>
          <w:u w:val="single"/>
        </w:rPr>
      </w:pPr>
    </w:p>
    <w:p w14:paraId="30BD0991" w14:textId="77777777" w:rsidR="00CA64BF" w:rsidRDefault="00CA64BF" w:rsidP="00CA64BF">
      <w:pPr>
        <w:spacing w:before="120" w:after="120" w:line="276" w:lineRule="auto"/>
        <w:rPr>
          <w:rFonts w:asciiTheme="minorHAnsi" w:hAnsiTheme="minorHAnsi" w:cstheme="minorHAnsi"/>
          <w:szCs w:val="22"/>
          <w:u w:val="single"/>
        </w:rPr>
      </w:pPr>
      <w:r>
        <w:rPr>
          <w:rFonts w:asciiTheme="minorHAnsi" w:hAnsiTheme="minorHAnsi" w:cstheme="minorHAnsi"/>
          <w:szCs w:val="22"/>
          <w:u w:val="single"/>
        </w:rPr>
        <w:t>reprezentowany przez:</w:t>
      </w:r>
    </w:p>
    <w:p w14:paraId="5F24BD1E" w14:textId="77777777" w:rsidR="00CA64BF" w:rsidRDefault="00CA64BF" w:rsidP="00CA64BF">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1F77FFA4" w14:textId="77777777" w:rsidR="00CA64BF" w:rsidRDefault="00CA64BF" w:rsidP="00CA64BF">
      <w:pPr>
        <w:spacing w:before="120" w:after="120" w:line="276" w:lineRule="auto"/>
        <w:ind w:right="5954"/>
        <w:rPr>
          <w:rFonts w:asciiTheme="minorHAnsi" w:hAnsiTheme="minorHAnsi" w:cstheme="minorHAnsi"/>
          <w:szCs w:val="22"/>
        </w:rPr>
      </w:pPr>
      <w:r>
        <w:rPr>
          <w:rFonts w:asciiTheme="minorHAnsi" w:hAnsiTheme="minorHAnsi" w:cstheme="minorHAnsi"/>
          <w:szCs w:val="22"/>
        </w:rPr>
        <w:t>………………………..………………………</w:t>
      </w:r>
    </w:p>
    <w:p w14:paraId="599704F4" w14:textId="77777777" w:rsidR="00CA64BF" w:rsidRDefault="00CA64BF" w:rsidP="00CA64BF">
      <w:pPr>
        <w:spacing w:before="120" w:after="120" w:line="276" w:lineRule="auto"/>
        <w:ind w:right="5245"/>
        <w:rPr>
          <w:rFonts w:asciiTheme="minorHAnsi" w:hAnsiTheme="minorHAnsi" w:cstheme="minorHAnsi"/>
          <w:i/>
          <w:szCs w:val="22"/>
        </w:rPr>
      </w:pPr>
      <w:r>
        <w:rPr>
          <w:rFonts w:asciiTheme="minorHAnsi" w:hAnsiTheme="minorHAnsi" w:cstheme="minorHAnsi"/>
          <w:i/>
          <w:szCs w:val="22"/>
        </w:rPr>
        <w:t>(imię, nazwisko, stanowisko/podstawa do reprezentacji)</w:t>
      </w:r>
    </w:p>
    <w:p w14:paraId="11A5DE55" w14:textId="77777777" w:rsidR="00CA64BF" w:rsidRDefault="00CA64BF" w:rsidP="00CA64BF">
      <w:pPr>
        <w:spacing w:before="120" w:after="120" w:line="276" w:lineRule="auto"/>
        <w:rPr>
          <w:rFonts w:asciiTheme="minorHAnsi" w:hAnsiTheme="minorHAnsi" w:cstheme="minorHAnsi"/>
          <w:szCs w:val="22"/>
        </w:rPr>
      </w:pPr>
    </w:p>
    <w:p w14:paraId="234F269E" w14:textId="77777777" w:rsidR="00CA64BF" w:rsidRDefault="00CA64BF" w:rsidP="00CA64BF">
      <w:pPr>
        <w:spacing w:before="120" w:after="120" w:line="276" w:lineRule="auto"/>
        <w:rPr>
          <w:rFonts w:asciiTheme="minorHAnsi" w:hAnsiTheme="minorHAnsi" w:cstheme="minorHAnsi"/>
          <w:b/>
          <w:szCs w:val="22"/>
        </w:rPr>
      </w:pPr>
    </w:p>
    <w:p w14:paraId="2E8936AB" w14:textId="77777777" w:rsidR="00CA64BF" w:rsidRDefault="00CA64BF" w:rsidP="00CA64BF">
      <w:pPr>
        <w:spacing w:before="120" w:after="120" w:line="276" w:lineRule="auto"/>
        <w:jc w:val="center"/>
        <w:rPr>
          <w:rFonts w:asciiTheme="minorHAnsi" w:hAnsiTheme="minorHAnsi" w:cstheme="minorHAnsi"/>
          <w:b/>
          <w:szCs w:val="22"/>
          <w:u w:val="single"/>
        </w:rPr>
      </w:pPr>
      <w:r>
        <w:rPr>
          <w:rFonts w:asciiTheme="minorHAnsi" w:hAnsiTheme="minorHAnsi" w:cstheme="minorHAnsi"/>
          <w:b/>
          <w:szCs w:val="22"/>
          <w:u w:val="single"/>
        </w:rPr>
        <w:t xml:space="preserve">Oświadczenia </w:t>
      </w:r>
      <w:bookmarkStart w:id="14" w:name="_Hlk166239774"/>
      <w:r>
        <w:rPr>
          <w:rFonts w:asciiTheme="minorHAnsi" w:hAnsiTheme="minorHAnsi" w:cstheme="minorHAnsi"/>
          <w:b/>
          <w:szCs w:val="22"/>
          <w:u w:val="single"/>
        </w:rPr>
        <w:t xml:space="preserve">Wykonawcy wspólnie ubiegającego się o udzielenie Zamówienia/podmiotu udostępniającego zasoby </w:t>
      </w:r>
      <w:bookmarkEnd w:id="14"/>
    </w:p>
    <w:p w14:paraId="61030B98" w14:textId="77777777" w:rsidR="00CA64BF" w:rsidRDefault="00CA64BF" w:rsidP="00CA64BF">
      <w:pPr>
        <w:spacing w:before="120" w:after="120" w:line="276" w:lineRule="auto"/>
        <w:jc w:val="center"/>
        <w:rPr>
          <w:rFonts w:asciiTheme="minorHAnsi" w:hAnsiTheme="minorHAnsi" w:cstheme="minorHAnsi"/>
          <w:b/>
          <w:caps/>
          <w:szCs w:val="22"/>
          <w:u w:val="single"/>
        </w:rPr>
      </w:pPr>
      <w:r>
        <w:rPr>
          <w:rFonts w:asciiTheme="minorHAnsi" w:hAnsiTheme="minorHAnsi" w:cstheme="minorHAnsi"/>
          <w:b/>
          <w:szCs w:val="22"/>
          <w:u w:val="single"/>
        </w:rPr>
        <w:t xml:space="preserve">DOTYCZĄCE PRZESŁANEK WYKLUCZENIA Z ART. 5K ROZPORZĄDZENIA 833/2014 ORAZ ART. 7 UST. 1 USTAWY </w:t>
      </w:r>
      <w:r>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4CE0BF61" w14:textId="77777777" w:rsidR="00CA64BF" w:rsidRDefault="00CA64BF" w:rsidP="00CA64BF">
      <w:pPr>
        <w:spacing w:before="120" w:after="120" w:line="276" w:lineRule="auto"/>
        <w:jc w:val="center"/>
        <w:rPr>
          <w:rFonts w:asciiTheme="minorHAnsi" w:hAnsiTheme="minorHAnsi" w:cstheme="minorHAnsi"/>
          <w:b/>
          <w:caps/>
          <w:szCs w:val="22"/>
          <w:u w:val="single"/>
        </w:rPr>
      </w:pPr>
    </w:p>
    <w:p w14:paraId="651ABB10" w14:textId="14D9CF02" w:rsidR="00CA64BF" w:rsidRDefault="00CA64BF" w:rsidP="00CA64BF">
      <w:pPr>
        <w:tabs>
          <w:tab w:val="center" w:pos="4536"/>
          <w:tab w:val="right" w:pos="9072"/>
        </w:tabs>
        <w:spacing w:before="240" w:after="240" w:line="240" w:lineRule="auto"/>
        <w:rPr>
          <w:rFonts w:asciiTheme="minorHAnsi" w:hAnsiTheme="minorHAnsi" w:cstheme="minorHAnsi"/>
          <w:szCs w:val="22"/>
        </w:rPr>
      </w:pPr>
      <w:r>
        <w:rPr>
          <w:rFonts w:asciiTheme="minorHAnsi" w:hAnsiTheme="minorHAnsi" w:cstheme="minorHAnsi"/>
          <w:szCs w:val="22"/>
        </w:rPr>
        <w:t xml:space="preserve">Na potrzeby Postępowania o udzielenie zamówienia niepublicznego pn. </w:t>
      </w:r>
      <w:sdt>
        <w:sdtPr>
          <w:rPr>
            <w:rFonts w:asciiTheme="minorHAnsi" w:hAnsiTheme="minorHAnsi" w:cstheme="minorHAnsi"/>
            <w:szCs w:val="22"/>
          </w:rPr>
          <w:alias w:val="AUTOMAT - NIE uzupełniaj"/>
          <w:id w:val="1740362875"/>
          <w:placeholder>
            <w:docPart w:val="E49C414AACEE42279608E11A462842F9"/>
          </w:placeholder>
          <w:dataBinding w:prefixMappings="xmlns:ns0='http://schemas.microsoft.com/office/2006/coverPageProps' " w:xpath="/ns0:CoverPageProperties[1]/ns0:CompanyAddress[1]" w:storeItemID="{55AF091B-3C7A-41E3-B477-F2FDAA23CFDA}"/>
          <w:text/>
        </w:sdtPr>
        <w:sdtContent>
          <w:r>
            <w:rPr>
              <w:rFonts w:asciiTheme="minorHAnsi" w:hAnsiTheme="minorHAnsi" w:cstheme="minorHAnsi"/>
              <w:szCs w:val="22"/>
            </w:rPr>
            <w:t>„Zakup i dostawa uniwersalnych testerów do testowania wszystkich generacji i typów przekaźników zabezpieczeniowych”</w:t>
          </w:r>
        </w:sdtContent>
      </w:sdt>
      <w:r>
        <w:rPr>
          <w:rFonts w:asciiTheme="minorHAnsi" w:hAnsiTheme="minorHAnsi" w:cstheme="minorHAnsi"/>
          <w:szCs w:val="22"/>
        </w:rPr>
        <w:t xml:space="preserve">, Nr ref.: </w:t>
      </w:r>
      <w:sdt>
        <w:sdtPr>
          <w:rPr>
            <w:rFonts w:asciiTheme="minorHAnsi" w:hAnsiTheme="minorHAnsi" w:cstheme="minorHAnsi"/>
            <w:szCs w:val="22"/>
          </w:rPr>
          <w:alias w:val="AUTOMAT - NIE uzupełniaj"/>
          <w:id w:val="-2039430917"/>
          <w:placeholder>
            <w:docPart w:val="158544DFA54D4155B8072C1295B77011"/>
          </w:placeholder>
          <w:dataBinding w:prefixMappings="xmlns:ns0='http://purl.org/dc/elements/1.1/' xmlns:ns1='http://schemas.openxmlformats.org/package/2006/metadata/core-properties' " w:xpath="/ns1:coreProperties[1]/ns0:creator[1]" w:storeItemID="{6C3C8BC8-F283-45AE-878A-BAB7291924A1}"/>
          <w:text/>
        </w:sdtPr>
        <w:sdtContent>
          <w:r>
            <w:rPr>
              <w:rFonts w:asciiTheme="minorHAnsi" w:hAnsiTheme="minorHAnsi" w:cstheme="minorHAnsi"/>
              <w:szCs w:val="22"/>
            </w:rPr>
            <w:t>POST/HZ/EOS/HZL/00399/2024</w:t>
          </w:r>
        </w:sdtContent>
      </w:sdt>
      <w:r>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id w:val="1798561854"/>
          <w:placeholder>
            <w:docPart w:val="1DA0989B18464401B5E65E82912BB8E4"/>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Pr>
          <w:rFonts w:asciiTheme="minorHAnsi" w:hAnsiTheme="minorHAnsi" w:cstheme="minorHAnsi"/>
          <w:i/>
          <w:szCs w:val="22"/>
        </w:rPr>
        <w:t xml:space="preserve">, </w:t>
      </w:r>
      <w:r>
        <w:rPr>
          <w:rFonts w:asciiTheme="minorHAnsi" w:hAnsiTheme="minorHAnsi" w:cstheme="minorHAnsi"/>
          <w:szCs w:val="22"/>
        </w:rPr>
        <w:t>oświadczam, co następuje:</w:t>
      </w:r>
    </w:p>
    <w:p w14:paraId="4D8731F3" w14:textId="77777777" w:rsidR="00CA64BF" w:rsidRDefault="00CA64BF" w:rsidP="00CA64BF">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OŚWIADCZENIA DOTYCZĄCE WYKONAWCY:</w:t>
      </w:r>
    </w:p>
    <w:p w14:paraId="569408A6" w14:textId="77777777" w:rsidR="00CA64BF" w:rsidRDefault="00CA64BF" w:rsidP="00CA64BF">
      <w:pPr>
        <w:pStyle w:val="Akapitzlist"/>
        <w:numPr>
          <w:ilvl w:val="0"/>
          <w:numId w:val="54"/>
        </w:numPr>
        <w:suppressAutoHyphens/>
        <w:spacing w:before="120" w:after="120" w:line="276" w:lineRule="auto"/>
        <w:ind w:left="426" w:hanging="426"/>
        <w:rPr>
          <w:rFonts w:asciiTheme="minorHAnsi" w:hAnsiTheme="minorHAnsi" w:cstheme="minorHAnsi"/>
          <w:b/>
          <w:bCs/>
          <w:szCs w:val="22"/>
        </w:rPr>
      </w:pPr>
      <w:r>
        <w:rPr>
          <w:rFonts w:asciiTheme="minorHAnsi" w:hAnsiTheme="minorHAnsi" w:cstheme="minorHAnsi"/>
          <w:szCs w:val="22"/>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t>
      </w:r>
      <w:r>
        <w:rPr>
          <w:rFonts w:asciiTheme="minorHAnsi" w:hAnsiTheme="minorHAnsi" w:cstheme="minorHAnsi"/>
          <w:szCs w:val="22"/>
        </w:rPr>
        <w:lastRenderedPageBreak/>
        <w:t>w związku z działaniami Rosji destabilizującymi sytuację na Ukrainie (Dz. Urz. UE nr L 111 z 8.4.2022, str. 1), dalej: rozporządzenie 2022/576.</w:t>
      </w:r>
      <w:r>
        <w:rPr>
          <w:vertAlign w:val="superscript"/>
        </w:rPr>
        <w:footnoteReference w:id="7"/>
      </w:r>
    </w:p>
    <w:p w14:paraId="081CAC30" w14:textId="77777777" w:rsidR="00CA64BF" w:rsidRDefault="00CA64BF" w:rsidP="00CA64BF">
      <w:pPr>
        <w:pStyle w:val="Akapitzlist"/>
        <w:numPr>
          <w:ilvl w:val="0"/>
          <w:numId w:val="54"/>
        </w:numPr>
        <w:suppressAutoHyphens/>
        <w:spacing w:before="120" w:after="120" w:line="276" w:lineRule="auto"/>
        <w:ind w:left="426" w:hanging="426"/>
        <w:rPr>
          <w:rFonts w:asciiTheme="minorHAnsi" w:hAnsiTheme="minorHAnsi" w:cstheme="minorHAnsi"/>
          <w:b/>
          <w:bCs/>
          <w:szCs w:val="22"/>
          <w:lang w:eastAsia="pl-PL"/>
        </w:rPr>
      </w:pPr>
      <w:r>
        <w:rPr>
          <w:rFonts w:asciiTheme="minorHAnsi" w:hAnsiTheme="minorHAnsi" w:cstheme="minorHAnsi"/>
          <w:szCs w:val="22"/>
          <w:lang w:eastAsia="pl-PL"/>
        </w:rPr>
        <w:t xml:space="preserve">Oświadczam, że nie zachodzą w stosunku do mnie przesłanki wykluczenia z Postępowania na podstawie art. </w:t>
      </w:r>
      <w:r>
        <w:rPr>
          <w:rFonts w:asciiTheme="minorHAnsi" w:hAnsiTheme="minorHAnsi" w:cstheme="minorHAnsi"/>
          <w:color w:val="222222"/>
          <w:szCs w:val="22"/>
          <w:lang w:eastAsia="pl-PL"/>
        </w:rPr>
        <w:t>7 ust. 1 ustawy z dnia 13 kwietnia 2022 r.</w:t>
      </w:r>
      <w:r>
        <w:rPr>
          <w:rFonts w:asciiTheme="minorHAnsi" w:hAnsiTheme="minorHAnsi" w:cstheme="minorHAnsi"/>
          <w:i/>
          <w:iCs/>
          <w:color w:val="222222"/>
          <w:szCs w:val="22"/>
          <w:lang w:eastAsia="pl-PL"/>
        </w:rPr>
        <w:t xml:space="preserve"> o szczególnych rozwiązaniach w zakresie przeciwdziałania wspieraniu agresji na Ukrainę oraz służących ochronie bezpieczeństwa narodowego </w:t>
      </w:r>
      <w:r>
        <w:rPr>
          <w:rFonts w:asciiTheme="minorHAnsi" w:hAnsiTheme="minorHAnsi" w:cstheme="minorHAnsi"/>
          <w:color w:val="222222"/>
          <w:szCs w:val="22"/>
          <w:lang w:eastAsia="pl-PL"/>
        </w:rPr>
        <w:t>(Dz. U. poz. 835)</w:t>
      </w:r>
      <w:r>
        <w:rPr>
          <w:rFonts w:asciiTheme="minorHAnsi" w:hAnsiTheme="minorHAnsi" w:cstheme="minorHAnsi"/>
          <w:i/>
          <w:iCs/>
          <w:color w:val="222222"/>
          <w:szCs w:val="22"/>
          <w:lang w:eastAsia="pl-PL"/>
        </w:rPr>
        <w:t>.</w:t>
      </w:r>
      <w:r>
        <w:rPr>
          <w:rFonts w:asciiTheme="minorHAnsi" w:hAnsiTheme="minorHAnsi" w:cstheme="minorHAnsi"/>
          <w:color w:val="222222"/>
          <w:szCs w:val="22"/>
          <w:vertAlign w:val="superscript"/>
          <w:lang w:eastAsia="pl-PL"/>
        </w:rPr>
        <w:footnoteReference w:id="8"/>
      </w:r>
    </w:p>
    <w:p w14:paraId="4F0665C8" w14:textId="77777777" w:rsidR="00CA64BF" w:rsidRDefault="00CA64BF" w:rsidP="00CA64BF">
      <w:pPr>
        <w:spacing w:line="276" w:lineRule="auto"/>
        <w:ind w:left="720"/>
        <w:rPr>
          <w:rFonts w:asciiTheme="minorHAnsi" w:hAnsiTheme="minorHAnsi" w:cstheme="minorHAnsi"/>
          <w:b/>
          <w:bCs/>
          <w:sz w:val="16"/>
          <w:szCs w:val="16"/>
          <w:lang w:eastAsia="pl-PL"/>
        </w:rPr>
      </w:pPr>
    </w:p>
    <w:p w14:paraId="437B9A46" w14:textId="77777777" w:rsidR="00CA64BF" w:rsidRDefault="00CA64BF" w:rsidP="00CA64BF">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PODWYKONAWCY, NA KTÓREGO PRZYPADA PONAD 10% WARTOŚCI ZAMÓWIENIA:</w:t>
      </w:r>
    </w:p>
    <w:p w14:paraId="77DA497E" w14:textId="77777777" w:rsidR="00CA64BF" w:rsidRDefault="00CA64BF" w:rsidP="00CA64BF">
      <w:pPr>
        <w:spacing w:before="120" w:after="120" w:line="276" w:lineRule="auto"/>
        <w:rPr>
          <w:rFonts w:asciiTheme="minorHAnsi" w:hAnsiTheme="minorHAnsi" w:cstheme="minorHAnsi"/>
          <w:color w:val="FF0000"/>
          <w:sz w:val="20"/>
        </w:rPr>
      </w:pPr>
      <w:r>
        <w:rPr>
          <w:rFonts w:asciiTheme="minorHAnsi" w:hAnsiTheme="minorHAnsi" w:cstheme="minorHAnsi"/>
          <w:color w:val="FF0000"/>
          <w:sz w:val="20"/>
        </w:rPr>
        <w:t>[UWAGA</w:t>
      </w:r>
      <w:r>
        <w:rPr>
          <w:rFonts w:asciiTheme="minorHAnsi" w:hAnsiTheme="minorHAnsi" w:cstheme="minorHAnsi"/>
          <w:i/>
          <w:color w:val="FF0000"/>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Pr>
          <w:rFonts w:asciiTheme="minorHAnsi" w:hAnsiTheme="minorHAnsi" w:cstheme="minorHAnsi"/>
          <w:color w:val="FF0000"/>
          <w:sz w:val="20"/>
        </w:rPr>
        <w:t>]</w:t>
      </w:r>
    </w:p>
    <w:p w14:paraId="0C424D5B" w14:textId="77777777" w:rsidR="00CA64BF" w:rsidRDefault="00CA64BF" w:rsidP="00CA64BF">
      <w:pPr>
        <w:spacing w:line="276" w:lineRule="auto"/>
        <w:rPr>
          <w:rFonts w:asciiTheme="minorHAnsi" w:hAnsiTheme="minorHAnsi" w:cstheme="minorHAnsi"/>
          <w:szCs w:val="22"/>
        </w:rPr>
      </w:pPr>
      <w:r>
        <w:rPr>
          <w:rFonts w:asciiTheme="minorHAnsi" w:hAnsiTheme="minorHAnsi" w:cstheme="minorHAnsi"/>
          <w:szCs w:val="22"/>
        </w:rPr>
        <w:t xml:space="preserve">Oświadczam, że w stosunku do następującego podmiotu, będącego podwykonawcą, na którego przypada ponad 10% wartości Zamówienia: …………………………………………………………………………………… </w:t>
      </w:r>
      <w:r>
        <w:rPr>
          <w:rFonts w:asciiTheme="minorHAnsi" w:hAnsiTheme="minorHAnsi" w:cstheme="minorHAnsi"/>
          <w:i/>
          <w:szCs w:val="22"/>
        </w:rPr>
        <w:t xml:space="preserve">(podać pełną nazwę/ firmę, adres, a także w zależności od podmiotu: NIP/ PESEL, KRS/ </w:t>
      </w:r>
      <w:proofErr w:type="spellStart"/>
      <w:r>
        <w:rPr>
          <w:rFonts w:asciiTheme="minorHAnsi" w:hAnsiTheme="minorHAnsi" w:cstheme="minorHAnsi"/>
          <w:i/>
          <w:szCs w:val="22"/>
        </w:rPr>
        <w:t>CEiDG</w:t>
      </w:r>
      <w:proofErr w:type="spellEnd"/>
      <w:r>
        <w:rPr>
          <w:rFonts w:asciiTheme="minorHAnsi" w:hAnsiTheme="minorHAnsi" w:cstheme="minorHAnsi"/>
          <w:i/>
          <w:szCs w:val="22"/>
        </w:rPr>
        <w:t>)</w:t>
      </w:r>
      <w:r>
        <w:rPr>
          <w:rFonts w:asciiTheme="minorHAnsi" w:hAnsiTheme="minorHAnsi" w:cstheme="minorHAnsi"/>
          <w:szCs w:val="22"/>
        </w:rPr>
        <w:t>, nie zachodzą podstawy wykluczenia z Postępowania o udzielenie Zamówienia przewidziane w art. 5k rozporządzenia 833/2014 w brzmieniu nadanym rozporządzeniem 2022/576.</w:t>
      </w:r>
    </w:p>
    <w:p w14:paraId="669E42CB" w14:textId="77777777" w:rsidR="00CA64BF" w:rsidRDefault="00CA64BF" w:rsidP="00CA64BF">
      <w:pPr>
        <w:spacing w:line="276" w:lineRule="auto"/>
        <w:rPr>
          <w:rFonts w:asciiTheme="minorHAnsi" w:hAnsiTheme="minorHAnsi" w:cstheme="minorHAnsi"/>
          <w:sz w:val="16"/>
          <w:szCs w:val="16"/>
        </w:rPr>
      </w:pPr>
    </w:p>
    <w:p w14:paraId="6075626D" w14:textId="77777777" w:rsidR="00CA64BF" w:rsidRDefault="00CA64BF" w:rsidP="00CA64BF">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DOSTAWCY, NA KTÓREGO PRZYPADA PONAD 10% WARTOŚCI ZAMÓWIENIA:</w:t>
      </w:r>
    </w:p>
    <w:p w14:paraId="124DD308" w14:textId="77777777" w:rsidR="00CA64BF" w:rsidRDefault="00CA64BF" w:rsidP="00CA64BF">
      <w:pPr>
        <w:spacing w:before="120" w:after="120" w:line="276" w:lineRule="auto"/>
        <w:rPr>
          <w:rFonts w:asciiTheme="minorHAnsi" w:hAnsiTheme="minorHAnsi" w:cstheme="minorHAnsi"/>
          <w:color w:val="FF0000"/>
          <w:sz w:val="20"/>
        </w:rPr>
      </w:pPr>
      <w:r>
        <w:rPr>
          <w:rFonts w:asciiTheme="minorHAnsi" w:hAnsiTheme="minorHAnsi" w:cstheme="minorHAnsi"/>
          <w:color w:val="FF0000"/>
          <w:sz w:val="20"/>
        </w:rPr>
        <w:t>[UWAGA</w:t>
      </w:r>
      <w:r>
        <w:rPr>
          <w:rFonts w:asciiTheme="minorHAnsi" w:hAnsiTheme="minorHAnsi" w:cstheme="minorHAnsi"/>
          <w:i/>
          <w:color w:val="FF0000"/>
          <w:sz w:val="20"/>
        </w:rPr>
        <w:t>: wypełnić tylko w przypadku dostawcy, na którego przypada ponad 10% wartości Zamówienia. W przypadku więcej niż jednego dostawcy, na którego przypada ponad 10% wartości Zamówienia, należy zastosować tyle razy, ile jest to konieczne.</w:t>
      </w:r>
      <w:r>
        <w:rPr>
          <w:rFonts w:asciiTheme="minorHAnsi" w:hAnsiTheme="minorHAnsi" w:cstheme="minorHAnsi"/>
          <w:color w:val="FF0000"/>
          <w:sz w:val="20"/>
        </w:rPr>
        <w:t>]</w:t>
      </w:r>
    </w:p>
    <w:p w14:paraId="4EA58ECE" w14:textId="77777777" w:rsidR="00CA64BF" w:rsidRDefault="00CA64BF" w:rsidP="00CA64BF">
      <w:pPr>
        <w:spacing w:before="120" w:after="120" w:line="276" w:lineRule="auto"/>
        <w:rPr>
          <w:rFonts w:asciiTheme="minorHAnsi" w:hAnsiTheme="minorHAnsi" w:cstheme="minorHAnsi"/>
          <w:szCs w:val="22"/>
        </w:rPr>
      </w:pPr>
      <w:r>
        <w:rPr>
          <w:rFonts w:asciiTheme="minorHAnsi" w:hAnsiTheme="minorHAnsi" w:cstheme="minorHAnsi"/>
          <w:szCs w:val="22"/>
        </w:rPr>
        <w:t xml:space="preserve">Oświadczam, że w stosunku do następującego podmiotu, będącego dostawcą, na którego przypada ponad 10% wartości Zamówienia: ……………………………………….………..….…………………………………….. </w:t>
      </w:r>
      <w:r>
        <w:rPr>
          <w:rFonts w:asciiTheme="minorHAnsi" w:hAnsiTheme="minorHAnsi" w:cstheme="minorHAnsi"/>
          <w:i/>
          <w:szCs w:val="22"/>
        </w:rPr>
        <w:t>(podać pełną nazwę/firmę, adres, a także w zależności od podmiotu: NIP/PESEL, KRS/</w:t>
      </w:r>
      <w:proofErr w:type="spellStart"/>
      <w:r>
        <w:rPr>
          <w:rFonts w:asciiTheme="minorHAnsi" w:hAnsiTheme="minorHAnsi" w:cstheme="minorHAnsi"/>
          <w:i/>
          <w:szCs w:val="22"/>
        </w:rPr>
        <w:t>CEiDG</w:t>
      </w:r>
      <w:proofErr w:type="spellEnd"/>
      <w:r>
        <w:rPr>
          <w:rFonts w:asciiTheme="minorHAnsi" w:hAnsiTheme="minorHAnsi" w:cstheme="minorHAnsi"/>
          <w:i/>
          <w:szCs w:val="22"/>
        </w:rPr>
        <w:t>)</w:t>
      </w:r>
      <w:r>
        <w:rPr>
          <w:rFonts w:asciiTheme="minorHAnsi" w:hAnsiTheme="minorHAnsi" w:cstheme="minorHAnsi"/>
          <w:szCs w:val="22"/>
        </w:rPr>
        <w:t>, nie zachodzą podstawy wykluczenia z Postępowania o udzielenie Zamówienia przewidziane w art. 5k rozporządzenia 833/2014 w brzmieniu nadanym rozporządzeniem 2022/576.</w:t>
      </w:r>
    </w:p>
    <w:p w14:paraId="406457D1" w14:textId="77777777" w:rsidR="00CA64BF" w:rsidRDefault="00CA64BF" w:rsidP="00CA64BF">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OŚWIADCZENIE DOTYCZĄCE PODANYCH INFORMACJI:</w:t>
      </w:r>
    </w:p>
    <w:p w14:paraId="6489C4BD" w14:textId="77777777" w:rsidR="00CA64BF" w:rsidRDefault="00CA64BF" w:rsidP="00CA64BF">
      <w:pPr>
        <w:spacing w:before="120" w:after="120" w:line="276" w:lineRule="auto"/>
        <w:rPr>
          <w:rFonts w:asciiTheme="minorHAnsi" w:hAnsiTheme="minorHAnsi" w:cstheme="minorHAnsi"/>
          <w:szCs w:val="22"/>
        </w:rPr>
      </w:pPr>
      <w:r>
        <w:rPr>
          <w:rFonts w:asciiTheme="minorHAnsi" w:hAnsiTheme="minorHAnsi" w:cstheme="minorHAnsi"/>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144D825F" w14:textId="77777777" w:rsidR="00CA64BF" w:rsidRDefault="00CA64BF" w:rsidP="00CA64BF">
      <w:pPr>
        <w:shd w:val="clear" w:color="auto" w:fill="BFBFBF"/>
        <w:spacing w:before="120" w:after="120" w:line="276" w:lineRule="auto"/>
        <w:rPr>
          <w:rFonts w:asciiTheme="minorHAnsi" w:hAnsiTheme="minorHAnsi" w:cstheme="minorHAnsi"/>
          <w:b/>
          <w:szCs w:val="22"/>
        </w:rPr>
      </w:pPr>
      <w:r>
        <w:rPr>
          <w:rFonts w:asciiTheme="minorHAnsi" w:hAnsiTheme="minorHAnsi" w:cstheme="minorHAnsi"/>
          <w:b/>
          <w:szCs w:val="22"/>
        </w:rPr>
        <w:t>INFORMACJA DOTYCZĄCA DOSTĘPU DO DOKUMENTÓW REJESTROWYCH/</w:t>
      </w:r>
      <w:r>
        <w:rPr>
          <w:rFonts w:asciiTheme="minorHAnsi" w:hAnsiTheme="minorHAnsi" w:cstheme="minorHAnsi"/>
          <w:b/>
          <w:szCs w:val="22"/>
          <w:lang w:eastAsia="zh-CN"/>
        </w:rPr>
        <w:t>DOKUMENTÓW</w:t>
      </w:r>
      <w:r>
        <w:rPr>
          <w:rFonts w:asciiTheme="minorHAnsi" w:hAnsiTheme="minorHAnsi" w:cstheme="minorHAnsi"/>
          <w:szCs w:val="22"/>
          <w:lang w:eastAsia="zh-CN"/>
        </w:rPr>
        <w:t xml:space="preserve"> </w:t>
      </w:r>
      <w:r>
        <w:rPr>
          <w:rFonts w:asciiTheme="minorHAnsi" w:hAnsiTheme="minorHAnsi" w:cstheme="minorHAnsi"/>
          <w:b/>
          <w:szCs w:val="22"/>
        </w:rPr>
        <w:t>OKREŚLAJĄCYCH BENEFICJENTÓW RZECZYWISTYCH WYKONAWCY:</w:t>
      </w:r>
    </w:p>
    <w:p w14:paraId="7C8F25B7" w14:textId="77777777" w:rsidR="00CA64BF" w:rsidRDefault="00CA64BF" w:rsidP="00CA64BF">
      <w:pPr>
        <w:spacing w:before="120" w:after="120" w:line="276" w:lineRule="auto"/>
        <w:rPr>
          <w:rFonts w:asciiTheme="minorHAnsi" w:hAnsiTheme="minorHAnsi" w:cstheme="minorHAnsi"/>
          <w:szCs w:val="22"/>
        </w:rPr>
      </w:pPr>
      <w:r>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1AA6C7F5" w14:textId="77777777" w:rsidR="00CA64BF" w:rsidRDefault="00CA64BF" w:rsidP="00CA64BF">
      <w:pPr>
        <w:spacing w:before="120" w:after="120" w:line="276" w:lineRule="auto"/>
        <w:rPr>
          <w:rFonts w:asciiTheme="minorHAnsi" w:hAnsiTheme="minorHAnsi" w:cstheme="minorHAnsi"/>
          <w:szCs w:val="22"/>
        </w:rPr>
      </w:pPr>
      <w:r>
        <w:rPr>
          <w:rFonts w:asciiTheme="minorHAnsi" w:hAnsiTheme="minorHAnsi" w:cstheme="minorHAnsi"/>
          <w:szCs w:val="22"/>
        </w:rPr>
        <w:lastRenderedPageBreak/>
        <w:br/>
        <w:t>1) .....................................................................................................................................................</w:t>
      </w:r>
    </w:p>
    <w:p w14:paraId="0B51B9D4" w14:textId="77777777" w:rsidR="00CA64BF" w:rsidRDefault="00CA64BF" w:rsidP="00CA64BF">
      <w:pPr>
        <w:spacing w:before="120" w:after="120" w:line="276" w:lineRule="auto"/>
        <w:rPr>
          <w:rFonts w:asciiTheme="minorHAnsi" w:hAnsiTheme="minorHAnsi" w:cstheme="minorHAnsi"/>
          <w:szCs w:val="22"/>
        </w:rPr>
      </w:pPr>
      <w:r>
        <w:rPr>
          <w:rFonts w:asciiTheme="minorHAnsi" w:hAnsiTheme="minorHAnsi" w:cstheme="minorHAnsi"/>
          <w:i/>
          <w:szCs w:val="22"/>
        </w:rPr>
        <w:t>(wskazać dokumenty rejestrowe, adres internetowy, wydający urząd lub organ, dokładne dane referencyjne dokumentacji)</w:t>
      </w:r>
    </w:p>
    <w:p w14:paraId="5952B9DA" w14:textId="77777777" w:rsidR="00CA64BF" w:rsidRDefault="00CA64BF" w:rsidP="00CA64BF">
      <w:pPr>
        <w:spacing w:before="120" w:after="120" w:line="276" w:lineRule="auto"/>
        <w:rPr>
          <w:rFonts w:asciiTheme="minorHAnsi" w:hAnsiTheme="minorHAnsi" w:cstheme="minorHAnsi"/>
          <w:szCs w:val="22"/>
        </w:rPr>
      </w:pPr>
      <w:r>
        <w:rPr>
          <w:rFonts w:asciiTheme="minorHAnsi" w:hAnsiTheme="minorHAnsi" w:cstheme="minorHAnsi"/>
          <w:szCs w:val="22"/>
        </w:rPr>
        <w:t>2) .....................................................................................................................................................</w:t>
      </w:r>
    </w:p>
    <w:p w14:paraId="55B0D71B" w14:textId="77777777" w:rsidR="00CA64BF" w:rsidRDefault="00CA64BF" w:rsidP="00CA64BF">
      <w:pPr>
        <w:spacing w:before="120" w:after="120" w:line="276" w:lineRule="auto"/>
        <w:rPr>
          <w:rFonts w:asciiTheme="minorHAnsi" w:hAnsiTheme="minorHAnsi" w:cstheme="minorHAnsi"/>
          <w:i/>
          <w:szCs w:val="22"/>
        </w:rPr>
      </w:pPr>
      <w:r>
        <w:rPr>
          <w:rFonts w:asciiTheme="minorHAnsi" w:hAnsiTheme="minorHAnsi" w:cstheme="minorHAnsi"/>
          <w:i/>
          <w:szCs w:val="22"/>
        </w:rPr>
        <w:t>(wskazać dokumenty określające beneficjentów rzeczywistych, adres internetowy, wydający urząd lub organ, dokładne dane referencyjne dokumentacji)</w:t>
      </w:r>
    </w:p>
    <w:p w14:paraId="7C390AC2" w14:textId="77777777" w:rsidR="00CA64BF" w:rsidRDefault="00CA64BF" w:rsidP="00CA64BF">
      <w:pPr>
        <w:spacing w:before="120" w:after="120" w:line="276" w:lineRule="auto"/>
        <w:rPr>
          <w:rFonts w:asciiTheme="minorHAnsi" w:hAnsiTheme="minorHAnsi" w:cstheme="minorHAnsi"/>
          <w:i/>
          <w:szCs w:val="22"/>
        </w:rPr>
      </w:pPr>
    </w:p>
    <w:p w14:paraId="335EC085" w14:textId="77777777" w:rsidR="00CA64BF" w:rsidRDefault="00CA64BF" w:rsidP="00CA64BF">
      <w:pPr>
        <w:spacing w:before="120" w:after="120" w:line="276" w:lineRule="auto"/>
        <w:rPr>
          <w:rFonts w:asciiTheme="minorHAnsi" w:hAnsiTheme="minorHAnsi" w:cstheme="minorHAnsi"/>
          <w:i/>
          <w:szCs w:val="22"/>
        </w:rPr>
      </w:pPr>
    </w:p>
    <w:p w14:paraId="550C7486" w14:textId="77777777" w:rsidR="00CA64BF" w:rsidRDefault="00CA64BF" w:rsidP="00CA64BF">
      <w:pPr>
        <w:spacing w:before="120" w:after="120" w:line="276" w:lineRule="auto"/>
        <w:rPr>
          <w:rFonts w:asciiTheme="minorHAnsi" w:hAnsiTheme="minorHAnsi" w:cstheme="minorHAnsi"/>
          <w:i/>
          <w:szCs w:val="22"/>
        </w:rPr>
      </w:pPr>
      <w:r>
        <w:rPr>
          <w:rFonts w:asciiTheme="minorHAnsi" w:hAnsiTheme="minorHAnsi" w:cstheme="minorHAnsi"/>
          <w:i/>
          <w:szCs w:val="22"/>
        </w:rPr>
        <w:t>.............................., dn. .........................</w:t>
      </w:r>
      <w:r>
        <w:rPr>
          <w:rFonts w:asciiTheme="minorHAnsi" w:hAnsiTheme="minorHAnsi" w:cstheme="minorHAnsi"/>
          <w:szCs w:val="22"/>
        </w:rPr>
        <w:tab/>
      </w:r>
      <w:r>
        <w:rPr>
          <w:rFonts w:asciiTheme="minorHAnsi" w:hAnsiTheme="minorHAnsi" w:cstheme="minorHAnsi"/>
          <w:szCs w:val="22"/>
        </w:rPr>
        <w:tab/>
        <w:t>……………………..……………………………………………………….</w:t>
      </w:r>
    </w:p>
    <w:p w14:paraId="59DF1A16" w14:textId="77777777" w:rsidR="00CA64BF" w:rsidRDefault="00CA64BF" w:rsidP="00CA64BF">
      <w:pPr>
        <w:spacing w:after="80" w:line="240" w:lineRule="auto"/>
        <w:ind w:left="5398" w:right="68" w:firstLine="266"/>
        <w:jc w:val="left"/>
        <w:rPr>
          <w:rFonts w:asciiTheme="minorHAnsi" w:hAnsiTheme="minorHAnsi" w:cstheme="minorHAnsi"/>
          <w:i/>
          <w:szCs w:val="22"/>
        </w:rPr>
      </w:pPr>
      <w:r>
        <w:rPr>
          <w:rFonts w:asciiTheme="minorHAnsi" w:hAnsiTheme="minorHAnsi" w:cstheme="minorHAnsi"/>
          <w:i/>
          <w:szCs w:val="22"/>
        </w:rPr>
        <w:t xml:space="preserve">Podpis(-y) </w:t>
      </w:r>
    </w:p>
    <w:p w14:paraId="5EF89CED" w14:textId="77777777" w:rsidR="00CA64BF" w:rsidRPr="00E6014D" w:rsidRDefault="00CA64BF" w:rsidP="00CA64BF">
      <w:pPr>
        <w:spacing w:after="160" w:line="259" w:lineRule="auto"/>
        <w:jc w:val="left"/>
        <w:rPr>
          <w:rFonts w:asciiTheme="minorHAnsi" w:hAnsiTheme="minorHAnsi" w:cstheme="minorHAnsi"/>
          <w:szCs w:val="22"/>
        </w:rPr>
      </w:pPr>
    </w:p>
    <w:p w14:paraId="02A90F43" w14:textId="77777777" w:rsidR="00CA64BF" w:rsidRPr="00B86A4C" w:rsidRDefault="00CA64BF" w:rsidP="00CA64BF">
      <w:pPr>
        <w:rPr>
          <w:rFonts w:asciiTheme="minorHAnsi" w:hAnsiTheme="minorHAnsi" w:cstheme="minorHAnsi"/>
          <w:szCs w:val="22"/>
        </w:rPr>
      </w:pPr>
    </w:p>
    <w:bookmarkEnd w:id="11"/>
    <w:p w14:paraId="6AD71661" w14:textId="2ABB24AE" w:rsidR="00DE0410" w:rsidRDefault="00DE0410" w:rsidP="00C979C4">
      <w:pPr>
        <w:spacing w:after="160" w:line="259" w:lineRule="auto"/>
        <w:jc w:val="left"/>
        <w:rPr>
          <w:rFonts w:ascii="Calibri" w:hAnsi="Calibri" w:cs="Calibri"/>
          <w:b/>
        </w:rPr>
      </w:pPr>
    </w:p>
    <w:sectPr w:rsidR="00DE0410" w:rsidSect="005B375E">
      <w:footerReference w:type="default" r:id="rId13"/>
      <w:headerReference w:type="first" r:id="rId1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95EA2" w14:textId="77777777" w:rsidR="00A23549" w:rsidRDefault="00A23549" w:rsidP="00A750D4">
      <w:pPr>
        <w:spacing w:line="240" w:lineRule="auto"/>
      </w:pPr>
      <w:r>
        <w:separator/>
      </w:r>
    </w:p>
  </w:endnote>
  <w:endnote w:type="continuationSeparator" w:id="0">
    <w:p w14:paraId="213E7B33" w14:textId="77777777" w:rsidR="00A23549" w:rsidRDefault="00A23549"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5A8A5" w14:textId="77777777" w:rsidR="00A23549" w:rsidRDefault="00A23549" w:rsidP="00A750D4">
      <w:pPr>
        <w:spacing w:line="240" w:lineRule="auto"/>
      </w:pPr>
      <w:r>
        <w:separator/>
      </w:r>
    </w:p>
  </w:footnote>
  <w:footnote w:type="continuationSeparator" w:id="0">
    <w:p w14:paraId="4E8B7BEB" w14:textId="77777777" w:rsidR="00A23549" w:rsidRDefault="00A23549"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5"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5"/>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rsidP="00FB7304">
      <w:pPr>
        <w:pStyle w:val="Tekstprzypisudolnego"/>
        <w:numPr>
          <w:ilvl w:val="0"/>
          <w:numId w:val="2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rsidP="00FB7304">
      <w:pPr>
        <w:pStyle w:val="Tekstprzypisudolnego"/>
        <w:numPr>
          <w:ilvl w:val="0"/>
          <w:numId w:val="27"/>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rsidP="00FB7304">
      <w:pPr>
        <w:pStyle w:val="Tekstprzypisudolnego"/>
        <w:numPr>
          <w:ilvl w:val="0"/>
          <w:numId w:val="2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6">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5F632F21" w14:textId="77777777" w:rsidR="00CA64BF" w:rsidRDefault="00CA64BF" w:rsidP="00CA64BF">
      <w:pPr>
        <w:pStyle w:val="Tekstprzypisudolnego"/>
        <w:jc w:val="both"/>
        <w:rPr>
          <w:ins w:id="15" w:author="Michał Bączyk" w:date="2024-06-26T11:30:00Z" w16du:dateUtc="2024-06-26T09:30:00Z"/>
          <w:del w:id="16" w:author="Monika Szmukier-Wnuk" w:date="2024-06-14T13:04:00Z"/>
          <w:rFonts w:ascii="Verdana" w:hAnsi="Verdana" w:cs="Arial"/>
          <w:sz w:val="14"/>
          <w:szCs w:val="14"/>
        </w:rPr>
      </w:pPr>
    </w:p>
  </w:footnote>
  <w:footnote w:id="8">
    <w:p w14:paraId="7B13F2FB" w14:textId="77777777" w:rsidR="00CA64BF" w:rsidRDefault="00CA64BF" w:rsidP="00CA64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355DA1A9"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E15CDA">
          <w:rPr>
            <w:rFonts w:ascii="Calibri" w:hAnsi="Calibri" w:cs="Calibri"/>
            <w:b/>
            <w:sz w:val="16"/>
            <w:szCs w:val="16"/>
          </w:rPr>
          <w:t>„Zakup i dostawa uniwersalnych testerów do testowania wszystkich generacji i typów przekaźników zabezpieczeniowych”</w:t>
        </w:r>
      </w:sdtContent>
    </w:sdt>
  </w:p>
  <w:p w14:paraId="508E404B" w14:textId="079F0EDC"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E15CDA">
          <w:rPr>
            <w:rFonts w:ascii="Calibri" w:hAnsi="Calibri" w:cs="Calibri"/>
            <w:sz w:val="16"/>
            <w:szCs w:val="16"/>
          </w:rPr>
          <w:t xml:space="preserve">Czerwiec </w:t>
        </w:r>
        <w:r w:rsidR="00D1029F">
          <w:rPr>
            <w:rFonts w:ascii="Calibri" w:hAnsi="Calibri" w:cs="Calibri"/>
            <w:sz w:val="16"/>
            <w:szCs w:val="16"/>
          </w:rPr>
          <w:t>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0475078"/>
    <w:multiLevelType w:val="multilevel"/>
    <w:tmpl w:val="1F1830F4"/>
    <w:lvl w:ilvl="0">
      <w:start w:val="9"/>
      <w:numFmt w:val="decimal"/>
      <w:lvlText w:val="%1"/>
      <w:lvlJc w:val="left"/>
      <w:pPr>
        <w:ind w:left="360" w:hanging="360"/>
      </w:pPr>
      <w:rPr>
        <w:rFonts w:hint="default"/>
        <w:b/>
        <w:color w:val="44546A" w:themeColor="text2"/>
      </w:rPr>
    </w:lvl>
    <w:lvl w:ilvl="1">
      <w:start w:val="1"/>
      <w:numFmt w:val="decimal"/>
      <w:lvlText w:val="%1.%2"/>
      <w:lvlJc w:val="left"/>
      <w:pPr>
        <w:ind w:left="360" w:hanging="360"/>
      </w:pPr>
      <w:rPr>
        <w:rFonts w:hint="default"/>
        <w:b/>
        <w:color w:val="44546A" w:themeColor="text2"/>
      </w:rPr>
    </w:lvl>
    <w:lvl w:ilvl="2">
      <w:start w:val="1"/>
      <w:numFmt w:val="decimal"/>
      <w:lvlText w:val="%1.4.2"/>
      <w:lvlJc w:val="left"/>
      <w:pPr>
        <w:ind w:left="720"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44546A" w:themeColor="text2"/>
      </w:rPr>
    </w:lvl>
    <w:lvl w:ilvl="6">
      <w:start w:val="1"/>
      <w:numFmt w:val="decimal"/>
      <w:lvlText w:val="%1.%2.%3.%4.%5.%6.%7"/>
      <w:lvlJc w:val="left"/>
      <w:pPr>
        <w:ind w:left="1440" w:hanging="1440"/>
      </w:pPr>
      <w:rPr>
        <w:rFonts w:hint="default"/>
        <w:b/>
        <w:color w:val="44546A" w:themeColor="text2"/>
      </w:rPr>
    </w:lvl>
    <w:lvl w:ilvl="7">
      <w:start w:val="1"/>
      <w:numFmt w:val="decimal"/>
      <w:lvlText w:val="%1.%2.%3.%4.%5.%6.%7.%8"/>
      <w:lvlJc w:val="left"/>
      <w:pPr>
        <w:ind w:left="1440" w:hanging="1440"/>
      </w:pPr>
      <w:rPr>
        <w:rFonts w:hint="default"/>
        <w:b/>
        <w:color w:val="44546A" w:themeColor="text2"/>
      </w:rPr>
    </w:lvl>
    <w:lvl w:ilvl="8">
      <w:start w:val="1"/>
      <w:numFmt w:val="decimal"/>
      <w:lvlText w:val="%1.%2.%3.%4.%5.%6.%7.%8.%9"/>
      <w:lvlJc w:val="left"/>
      <w:pPr>
        <w:ind w:left="1800" w:hanging="1800"/>
      </w:pPr>
      <w:rPr>
        <w:rFonts w:hint="default"/>
        <w:b/>
        <w:color w:val="44546A" w:themeColor="text2"/>
      </w:r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C63BC3"/>
    <w:multiLevelType w:val="multilevel"/>
    <w:tmpl w:val="C11831B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749051F"/>
    <w:multiLevelType w:val="multilevel"/>
    <w:tmpl w:val="0F405FDA"/>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3" w15:restartNumberingAfterBreak="0">
    <w:nsid w:val="1ACF2BA6"/>
    <w:multiLevelType w:val="multilevel"/>
    <w:tmpl w:val="0986D910"/>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4" w15:restartNumberingAfterBreak="0">
    <w:nsid w:val="1B0C4E46"/>
    <w:multiLevelType w:val="hybridMultilevel"/>
    <w:tmpl w:val="9036EF54"/>
    <w:lvl w:ilvl="0" w:tplc="078E2794">
      <w:start w:val="1"/>
      <w:numFmt w:val="decimal"/>
      <w:lvlText w:val="%1."/>
      <w:lvlJc w:val="left"/>
      <w:pPr>
        <w:ind w:left="720" w:hanging="360"/>
      </w:pPr>
      <w:rPr>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0881F1E"/>
    <w:multiLevelType w:val="hybridMultilevel"/>
    <w:tmpl w:val="CEEAA74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E34D4B"/>
    <w:multiLevelType w:val="multilevel"/>
    <w:tmpl w:val="F48AD5C4"/>
    <w:lvl w:ilvl="0">
      <w:start w:val="15"/>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FA2A62"/>
    <w:multiLevelType w:val="hybridMultilevel"/>
    <w:tmpl w:val="DA048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80F7F66"/>
    <w:multiLevelType w:val="multilevel"/>
    <w:tmpl w:val="BB321AAE"/>
    <w:lvl w:ilvl="0">
      <w:start w:val="1"/>
      <w:numFmt w:val="decimal"/>
      <w:lvlText w:val="%1."/>
      <w:lvlJc w:val="left"/>
      <w:pPr>
        <w:ind w:left="360" w:hanging="360"/>
      </w:pPr>
      <w:rPr>
        <w:b/>
        <w:i w:val="0"/>
        <w:sz w:val="22"/>
        <w:szCs w:val="22"/>
      </w:rPr>
    </w:lvl>
    <w:lvl w:ilvl="1">
      <w:start w:val="1"/>
      <w:numFmt w:val="decimal"/>
      <w:lvlText w:val="%1.%2."/>
      <w:lvlJc w:val="left"/>
      <w:pPr>
        <w:ind w:left="792" w:hanging="432"/>
      </w:pPr>
      <w:rPr>
        <w:b/>
        <w:bCs/>
        <w:i w:val="0"/>
        <w:sz w:val="22"/>
        <w:szCs w:val="22"/>
        <w:lang w:eastAsia="en-US"/>
      </w:rPr>
    </w:lvl>
    <w:lvl w:ilvl="2">
      <w:start w:val="1"/>
      <w:numFmt w:val="decimal"/>
      <w:lvlText w:val="%1.%2.%3."/>
      <w:lvlJc w:val="left"/>
      <w:pPr>
        <w:ind w:left="1497" w:hanging="504"/>
      </w:pPr>
      <w:rPr>
        <w:b/>
        <w:i w:val="0"/>
        <w:sz w:val="22"/>
        <w:szCs w:val="22"/>
      </w:rPr>
    </w:lvl>
    <w:lvl w:ilvl="3">
      <w:start w:val="1"/>
      <w:numFmt w:val="decimal"/>
      <w:lvlText w:val="%1.%2.%3.%4."/>
      <w:lvlJc w:val="left"/>
      <w:pPr>
        <w:ind w:left="1728" w:hanging="648"/>
      </w:pPr>
      <w:rPr>
        <w:b/>
        <w:strike w:val="0"/>
        <w:dstrike w:val="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b/>
        <w:sz w:val="22"/>
        <w:szCs w:val="22"/>
      </w:rPr>
    </w:lvl>
    <w:lvl w:ilvl="6">
      <w:start w:val="1"/>
      <w:numFmt w:val="decimal"/>
      <w:lvlText w:val="%1.%2.%3.%4.%5.%6.%7."/>
      <w:lvlJc w:val="left"/>
      <w:pPr>
        <w:ind w:left="3240" w:hanging="1080"/>
      </w:pPr>
      <w:rPr>
        <w:b/>
        <w:sz w:val="22"/>
        <w:szCs w:val="22"/>
      </w:rPr>
    </w:lvl>
    <w:lvl w:ilvl="7">
      <w:start w:val="1"/>
      <w:numFmt w:val="decimal"/>
      <w:lvlText w:val="%1.%2.%3.%4.%5.%6.%7.%8."/>
      <w:lvlJc w:val="left"/>
      <w:pPr>
        <w:ind w:left="3744" w:hanging="1224"/>
      </w:pPr>
      <w:rPr>
        <w:b/>
        <w:sz w:val="22"/>
        <w:szCs w:val="22"/>
      </w:rPr>
    </w:lvl>
    <w:lvl w:ilvl="8">
      <w:start w:val="1"/>
      <w:numFmt w:val="decimal"/>
      <w:lvlText w:val="%1.%2.%3.%4.%5.%6.%7.%8.%9."/>
      <w:lvlJc w:val="left"/>
      <w:pPr>
        <w:ind w:left="4320" w:hanging="1440"/>
      </w:pPr>
      <w:rPr>
        <w:b/>
        <w:sz w:val="22"/>
        <w:szCs w:val="22"/>
      </w:rPr>
    </w:lvl>
  </w:abstractNum>
  <w:abstractNum w:abstractNumId="34"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FA0A6A"/>
    <w:multiLevelType w:val="multilevel"/>
    <w:tmpl w:val="A874FBD8"/>
    <w:lvl w:ilvl="0">
      <w:start w:val="7"/>
      <w:numFmt w:val="decimal"/>
      <w:lvlText w:val="%1"/>
      <w:lvlJc w:val="left"/>
      <w:pPr>
        <w:ind w:left="384" w:hanging="384"/>
      </w:pPr>
      <w:rPr>
        <w:rFonts w:cs="Arial" w:hint="default"/>
      </w:rPr>
    </w:lvl>
    <w:lvl w:ilvl="1">
      <w:start w:val="1"/>
      <w:numFmt w:val="decimal"/>
      <w:lvlText w:val="%1.%2"/>
      <w:lvlJc w:val="left"/>
      <w:pPr>
        <w:ind w:left="564" w:hanging="384"/>
      </w:pPr>
      <w:rPr>
        <w:rFonts w:cs="Arial" w:hint="default"/>
        <w:b/>
        <w:color w:val="44546A" w:themeColor="text2"/>
      </w:rPr>
    </w:lvl>
    <w:lvl w:ilvl="2">
      <w:start w:val="1"/>
      <w:numFmt w:val="decimal"/>
      <w:lvlText w:val="%1.%2.%3"/>
      <w:lvlJc w:val="left"/>
      <w:pPr>
        <w:ind w:left="1080" w:hanging="720"/>
      </w:pPr>
      <w:rPr>
        <w:rFonts w:ascii="Arial" w:hAnsi="Arial" w:cs="Arial" w:hint="default"/>
        <w:b w:val="0"/>
        <w:color w:val="auto"/>
        <w:sz w:val="18"/>
        <w:szCs w:val="18"/>
      </w:rPr>
    </w:lvl>
    <w:lvl w:ilvl="3">
      <w:start w:val="1"/>
      <w:numFmt w:val="lowerLetter"/>
      <w:lvlText w:val="%4."/>
      <w:lvlJc w:val="left"/>
      <w:pPr>
        <w:ind w:left="1260" w:hanging="720"/>
      </w:pPr>
      <w:rPr>
        <w:rFonts w:hint="default"/>
      </w:rPr>
    </w:lvl>
    <w:lvl w:ilvl="4">
      <w:start w:val="1"/>
      <w:numFmt w:val="decimal"/>
      <w:lvlText w:val="%1.%2.%3.%4.%5"/>
      <w:lvlJc w:val="left"/>
      <w:pPr>
        <w:ind w:left="1440" w:hanging="720"/>
      </w:pPr>
      <w:rPr>
        <w:rFonts w:cs="Arial" w:hint="default"/>
      </w:rPr>
    </w:lvl>
    <w:lvl w:ilvl="5">
      <w:start w:val="1"/>
      <w:numFmt w:val="decimal"/>
      <w:lvlText w:val="%1.%2.%3.%4.%5.%6"/>
      <w:lvlJc w:val="left"/>
      <w:pPr>
        <w:ind w:left="1980" w:hanging="1080"/>
      </w:pPr>
      <w:rPr>
        <w:rFonts w:cs="Arial" w:hint="default"/>
      </w:rPr>
    </w:lvl>
    <w:lvl w:ilvl="6">
      <w:start w:val="1"/>
      <w:numFmt w:val="decimal"/>
      <w:lvlText w:val="%1.%2.%3.%4.%5.%6.%7"/>
      <w:lvlJc w:val="left"/>
      <w:pPr>
        <w:ind w:left="2160" w:hanging="1080"/>
      </w:pPr>
      <w:rPr>
        <w:rFonts w:cs="Arial" w:hint="default"/>
      </w:rPr>
    </w:lvl>
    <w:lvl w:ilvl="7">
      <w:start w:val="1"/>
      <w:numFmt w:val="decimal"/>
      <w:lvlText w:val="%1.%2.%3.%4.%5.%6.%7.%8"/>
      <w:lvlJc w:val="left"/>
      <w:pPr>
        <w:ind w:left="2700" w:hanging="1440"/>
      </w:pPr>
      <w:rPr>
        <w:rFonts w:cs="Arial" w:hint="default"/>
      </w:rPr>
    </w:lvl>
    <w:lvl w:ilvl="8">
      <w:start w:val="1"/>
      <w:numFmt w:val="decimal"/>
      <w:lvlText w:val="%1.%2.%3.%4.%5.%6.%7.%8.%9"/>
      <w:lvlJc w:val="left"/>
      <w:pPr>
        <w:ind w:left="2880" w:hanging="1440"/>
      </w:pPr>
      <w:rPr>
        <w:rFonts w:cs="Arial" w:hint="default"/>
      </w:rPr>
    </w:lvl>
  </w:abstractNum>
  <w:abstractNum w:abstractNumId="37"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38"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16D6718"/>
    <w:multiLevelType w:val="multilevel"/>
    <w:tmpl w:val="6E0AF9F2"/>
    <w:lvl w:ilvl="0">
      <w:start w:val="7"/>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40" w15:restartNumberingAfterBreak="0">
    <w:nsid w:val="622612B9"/>
    <w:multiLevelType w:val="multilevel"/>
    <w:tmpl w:val="DEE807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decimal"/>
      <w:lvlText w:val="%1.%2.%3.%4"/>
      <w:lvlJc w:val="left"/>
      <w:pPr>
        <w:ind w:left="720" w:hanging="720"/>
      </w:pPr>
      <w:rPr>
        <w:rFonts w:ascii="Arial" w:hAnsi="Arial" w:cs="Arial"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75F164CE"/>
    <w:multiLevelType w:val="multilevel"/>
    <w:tmpl w:val="892C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E7F27CE"/>
    <w:multiLevelType w:val="multilevel"/>
    <w:tmpl w:val="09348756"/>
    <w:lvl w:ilvl="0">
      <w:start w:val="5"/>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i w:val="0"/>
      </w:rPr>
    </w:lvl>
    <w:lvl w:ilvl="3">
      <w:start w:val="1"/>
      <w:numFmt w:val="decimal"/>
      <w:lvlText w:val="%1.%2.%3.%4"/>
      <w:lvlJc w:val="left"/>
      <w:pPr>
        <w:ind w:left="5433" w:hanging="720"/>
      </w:pPr>
      <w:rPr>
        <w:rFonts w:hint="default"/>
        <w:b/>
        <w:i w:val="0"/>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51" w15:restartNumberingAfterBreak="0">
    <w:nsid w:val="7ED86E0E"/>
    <w:multiLevelType w:val="hybridMultilevel"/>
    <w:tmpl w:val="A1D4AEB4"/>
    <w:lvl w:ilvl="0" w:tplc="B8725F8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num w:numId="1" w16cid:durableId="147988082">
    <w:abstractNumId w:val="45"/>
  </w:num>
  <w:num w:numId="2" w16cid:durableId="1068042900">
    <w:abstractNumId w:val="23"/>
  </w:num>
  <w:num w:numId="3" w16cid:durableId="11954589">
    <w:abstractNumId w:val="10"/>
  </w:num>
  <w:num w:numId="4" w16cid:durableId="109595962">
    <w:abstractNumId w:val="41"/>
  </w:num>
  <w:num w:numId="5" w16cid:durableId="1708142225">
    <w:abstractNumId w:val="34"/>
  </w:num>
  <w:num w:numId="6" w16cid:durableId="702292326">
    <w:abstractNumId w:val="25"/>
  </w:num>
  <w:num w:numId="7" w16cid:durableId="2061049336">
    <w:abstractNumId w:val="20"/>
  </w:num>
  <w:num w:numId="8" w16cid:durableId="1517112562">
    <w:abstractNumId w:val="32"/>
  </w:num>
  <w:num w:numId="9" w16cid:durableId="353501500">
    <w:abstractNumId w:val="2"/>
  </w:num>
  <w:num w:numId="10" w16cid:durableId="2104036309">
    <w:abstractNumId w:val="0"/>
  </w:num>
  <w:num w:numId="11" w16cid:durableId="530608480">
    <w:abstractNumId w:val="12"/>
  </w:num>
  <w:num w:numId="12" w16cid:durableId="1119297906">
    <w:abstractNumId w:val="17"/>
  </w:num>
  <w:num w:numId="13" w16cid:durableId="1253271965">
    <w:abstractNumId w:val="43"/>
  </w:num>
  <w:num w:numId="14" w16cid:durableId="4020850">
    <w:abstractNumId w:val="8"/>
  </w:num>
  <w:num w:numId="15" w16cid:durableId="453716493">
    <w:abstractNumId w:val="49"/>
  </w:num>
  <w:num w:numId="16" w16cid:durableId="2019119059">
    <w:abstractNumId w:val="9"/>
  </w:num>
  <w:num w:numId="17" w16cid:durableId="419716230">
    <w:abstractNumId w:val="51"/>
  </w:num>
  <w:num w:numId="18" w16cid:durableId="1312252577">
    <w:abstractNumId w:val="36"/>
  </w:num>
  <w:num w:numId="19" w16cid:durableId="270866976">
    <w:abstractNumId w:val="21"/>
  </w:num>
  <w:num w:numId="20" w16cid:durableId="1907256937">
    <w:abstractNumId w:val="40"/>
  </w:num>
  <w:num w:numId="21" w16cid:durableId="251667681">
    <w:abstractNumId w:val="50"/>
  </w:num>
  <w:num w:numId="22" w16cid:durableId="2026249179">
    <w:abstractNumId w:val="24"/>
  </w:num>
  <w:num w:numId="23" w16cid:durableId="1332487672">
    <w:abstractNumId w:val="39"/>
  </w:num>
  <w:num w:numId="24" w16cid:durableId="1734740433">
    <w:abstractNumId w:val="33"/>
  </w:num>
  <w:num w:numId="25" w16cid:durableId="1093554258">
    <w:abstractNumId w:val="1"/>
  </w:num>
  <w:num w:numId="26" w16cid:durableId="436601518">
    <w:abstractNumId w:val="7"/>
  </w:num>
  <w:num w:numId="27" w16cid:durableId="1857502280">
    <w:abstractNumId w:val="46"/>
  </w:num>
  <w:num w:numId="28" w16cid:durableId="1594783109">
    <w:abstractNumId w:val="35"/>
  </w:num>
  <w:num w:numId="29" w16cid:durableId="1331713745">
    <w:abstractNumId w:val="22"/>
  </w:num>
  <w:num w:numId="30" w16cid:durableId="1509372142">
    <w:abstractNumId w:val="30"/>
  </w:num>
  <w:num w:numId="31" w16cid:durableId="1153644955">
    <w:abstractNumId w:val="42"/>
  </w:num>
  <w:num w:numId="32" w16cid:durableId="1854420261">
    <w:abstractNumId w:val="18"/>
  </w:num>
  <w:num w:numId="33" w16cid:durableId="739055901">
    <w:abstractNumId w:val="28"/>
  </w:num>
  <w:num w:numId="34" w16cid:durableId="125784127">
    <w:abstractNumId w:val="44"/>
  </w:num>
  <w:num w:numId="35" w16cid:durableId="1464929293">
    <w:abstractNumId w:val="3"/>
  </w:num>
  <w:num w:numId="36" w16cid:durableId="913441295">
    <w:abstractNumId w:val="14"/>
  </w:num>
  <w:num w:numId="37" w16cid:durableId="1436100421">
    <w:abstractNumId w:val="26"/>
  </w:num>
  <w:num w:numId="38" w16cid:durableId="1195197253">
    <w:abstractNumId w:val="15"/>
  </w:num>
  <w:num w:numId="39" w16cid:durableId="53044690">
    <w:abstractNumId w:val="11"/>
  </w:num>
  <w:num w:numId="40" w16cid:durableId="1792743038">
    <w:abstractNumId w:val="47"/>
  </w:num>
  <w:num w:numId="41" w16cid:durableId="537085745">
    <w:abstractNumId w:val="6"/>
  </w:num>
  <w:num w:numId="42" w16cid:durableId="1687831471">
    <w:abstractNumId w:val="5"/>
  </w:num>
  <w:num w:numId="43" w16cid:durableId="1104426713">
    <w:abstractNumId w:val="27"/>
  </w:num>
  <w:num w:numId="44" w16cid:durableId="1912498990">
    <w:abstractNumId w:val="16"/>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45" w16cid:durableId="1857885719">
    <w:abstractNumId w:val="38"/>
  </w:num>
  <w:num w:numId="46" w16cid:durableId="1235120502">
    <w:abstractNumId w:val="37"/>
  </w:num>
  <w:num w:numId="47" w16cid:durableId="27072136">
    <w:abstractNumId w:val="16"/>
  </w:num>
  <w:num w:numId="48" w16cid:durableId="1147823134">
    <w:abstractNumId w:val="13"/>
  </w:num>
  <w:num w:numId="49" w16cid:durableId="1542789358">
    <w:abstractNumId w:val="4"/>
  </w:num>
  <w:num w:numId="50" w16cid:durableId="1504590405">
    <w:abstractNumId w:val="29"/>
  </w:num>
  <w:num w:numId="51" w16cid:durableId="1528636424">
    <w:abstractNumId w:val="48"/>
  </w:num>
  <w:num w:numId="52" w16cid:durableId="995454263">
    <w:abstractNumId w:val="19"/>
  </w:num>
  <w:num w:numId="53" w16cid:durableId="443578791">
    <w:abstractNumId w:val="31"/>
  </w:num>
  <w:num w:numId="54" w16cid:durableId="19162770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ł Bączyk">
    <w15:presenceInfo w15:providerId="AD" w15:userId="S::m.baczyk@pkpeholding.pl::0df5b77d-1b0f-4c34-8fc3-cd4c15326c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3369"/>
    <w:rsid w:val="000066B6"/>
    <w:rsid w:val="00011871"/>
    <w:rsid w:val="00015FB1"/>
    <w:rsid w:val="00017E24"/>
    <w:rsid w:val="0002215E"/>
    <w:rsid w:val="000235FB"/>
    <w:rsid w:val="00025707"/>
    <w:rsid w:val="00026770"/>
    <w:rsid w:val="0002749C"/>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30"/>
    <w:rsid w:val="000D43A4"/>
    <w:rsid w:val="000D51DE"/>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3004A"/>
    <w:rsid w:val="0013154E"/>
    <w:rsid w:val="00132480"/>
    <w:rsid w:val="0013383D"/>
    <w:rsid w:val="0013455A"/>
    <w:rsid w:val="001347AF"/>
    <w:rsid w:val="00135FEE"/>
    <w:rsid w:val="00142665"/>
    <w:rsid w:val="00144EE7"/>
    <w:rsid w:val="00145801"/>
    <w:rsid w:val="00146707"/>
    <w:rsid w:val="0014683A"/>
    <w:rsid w:val="00146EF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4E16"/>
    <w:rsid w:val="001D5343"/>
    <w:rsid w:val="001D5BF3"/>
    <w:rsid w:val="001D65E0"/>
    <w:rsid w:val="001D69F0"/>
    <w:rsid w:val="001D716C"/>
    <w:rsid w:val="001E0580"/>
    <w:rsid w:val="001E114F"/>
    <w:rsid w:val="001E1CD4"/>
    <w:rsid w:val="001E256F"/>
    <w:rsid w:val="001E4A95"/>
    <w:rsid w:val="001E7DD6"/>
    <w:rsid w:val="001F0C18"/>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2C33"/>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6AB5"/>
    <w:rsid w:val="00267BBD"/>
    <w:rsid w:val="00275E39"/>
    <w:rsid w:val="0027772E"/>
    <w:rsid w:val="0027792E"/>
    <w:rsid w:val="00280B03"/>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E28A7"/>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1C9F"/>
    <w:rsid w:val="00325071"/>
    <w:rsid w:val="00325836"/>
    <w:rsid w:val="00325E9A"/>
    <w:rsid w:val="00326F3A"/>
    <w:rsid w:val="0032755D"/>
    <w:rsid w:val="00327742"/>
    <w:rsid w:val="00330C5A"/>
    <w:rsid w:val="00332B64"/>
    <w:rsid w:val="00333318"/>
    <w:rsid w:val="003333E6"/>
    <w:rsid w:val="00333C59"/>
    <w:rsid w:val="00337CB8"/>
    <w:rsid w:val="003420A4"/>
    <w:rsid w:val="0034314D"/>
    <w:rsid w:val="00350DBA"/>
    <w:rsid w:val="003529C4"/>
    <w:rsid w:val="00353BA2"/>
    <w:rsid w:val="00355C10"/>
    <w:rsid w:val="0036158F"/>
    <w:rsid w:val="00363A7D"/>
    <w:rsid w:val="00365647"/>
    <w:rsid w:val="003666C8"/>
    <w:rsid w:val="00367F77"/>
    <w:rsid w:val="0037395B"/>
    <w:rsid w:val="00374179"/>
    <w:rsid w:val="00374591"/>
    <w:rsid w:val="00381205"/>
    <w:rsid w:val="00382342"/>
    <w:rsid w:val="00383BC8"/>
    <w:rsid w:val="00384ABA"/>
    <w:rsid w:val="0038521D"/>
    <w:rsid w:val="00390210"/>
    <w:rsid w:val="00393BE7"/>
    <w:rsid w:val="003A60AE"/>
    <w:rsid w:val="003A64E6"/>
    <w:rsid w:val="003A7D0B"/>
    <w:rsid w:val="003B04B9"/>
    <w:rsid w:val="003B0734"/>
    <w:rsid w:val="003B1CDE"/>
    <w:rsid w:val="003B35C3"/>
    <w:rsid w:val="003C2537"/>
    <w:rsid w:val="003C426E"/>
    <w:rsid w:val="003C7C20"/>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6C37"/>
    <w:rsid w:val="003F74BE"/>
    <w:rsid w:val="004004B9"/>
    <w:rsid w:val="00405D00"/>
    <w:rsid w:val="00410194"/>
    <w:rsid w:val="00410934"/>
    <w:rsid w:val="00412B0C"/>
    <w:rsid w:val="004135BB"/>
    <w:rsid w:val="00414C4C"/>
    <w:rsid w:val="00415AAF"/>
    <w:rsid w:val="004168D1"/>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A2E"/>
    <w:rsid w:val="00474F58"/>
    <w:rsid w:val="00476B2B"/>
    <w:rsid w:val="00476B4A"/>
    <w:rsid w:val="004808EF"/>
    <w:rsid w:val="00481A3E"/>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57E2"/>
    <w:rsid w:val="004B3A41"/>
    <w:rsid w:val="004B680E"/>
    <w:rsid w:val="004B7407"/>
    <w:rsid w:val="004B7548"/>
    <w:rsid w:val="004C0344"/>
    <w:rsid w:val="004C0C81"/>
    <w:rsid w:val="004C1FBE"/>
    <w:rsid w:val="004C2084"/>
    <w:rsid w:val="004C20E5"/>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CE"/>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6CD9"/>
    <w:rsid w:val="00597EF2"/>
    <w:rsid w:val="005A020F"/>
    <w:rsid w:val="005A1426"/>
    <w:rsid w:val="005A28B0"/>
    <w:rsid w:val="005A5F4D"/>
    <w:rsid w:val="005B02E7"/>
    <w:rsid w:val="005B0E10"/>
    <w:rsid w:val="005B1BDE"/>
    <w:rsid w:val="005B375E"/>
    <w:rsid w:val="005B53DE"/>
    <w:rsid w:val="005B7078"/>
    <w:rsid w:val="005B7733"/>
    <w:rsid w:val="005B77D0"/>
    <w:rsid w:val="005C0FEB"/>
    <w:rsid w:val="005C1E81"/>
    <w:rsid w:val="005C2262"/>
    <w:rsid w:val="005C7985"/>
    <w:rsid w:val="005D04D1"/>
    <w:rsid w:val="005D4BC1"/>
    <w:rsid w:val="005E09D1"/>
    <w:rsid w:val="005E301D"/>
    <w:rsid w:val="005E3A66"/>
    <w:rsid w:val="005E40CD"/>
    <w:rsid w:val="005E5B7B"/>
    <w:rsid w:val="005F18E3"/>
    <w:rsid w:val="005F2D84"/>
    <w:rsid w:val="005F7E95"/>
    <w:rsid w:val="00603C07"/>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34CAA"/>
    <w:rsid w:val="00641025"/>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77A1C"/>
    <w:rsid w:val="00680FC1"/>
    <w:rsid w:val="00681495"/>
    <w:rsid w:val="006829FC"/>
    <w:rsid w:val="00685B05"/>
    <w:rsid w:val="00685FA0"/>
    <w:rsid w:val="0068661F"/>
    <w:rsid w:val="00694A6A"/>
    <w:rsid w:val="00696024"/>
    <w:rsid w:val="00697CC7"/>
    <w:rsid w:val="00697CDA"/>
    <w:rsid w:val="006A69C8"/>
    <w:rsid w:val="006A6C23"/>
    <w:rsid w:val="006B103C"/>
    <w:rsid w:val="006B3EBB"/>
    <w:rsid w:val="006B3F03"/>
    <w:rsid w:val="006B5755"/>
    <w:rsid w:val="006B64D8"/>
    <w:rsid w:val="006C0F3E"/>
    <w:rsid w:val="006C0FC1"/>
    <w:rsid w:val="006C231A"/>
    <w:rsid w:val="006C5A7C"/>
    <w:rsid w:val="006C5F7C"/>
    <w:rsid w:val="006C601D"/>
    <w:rsid w:val="006D31EC"/>
    <w:rsid w:val="006D78DE"/>
    <w:rsid w:val="006E09D9"/>
    <w:rsid w:val="006E2E90"/>
    <w:rsid w:val="006E572F"/>
    <w:rsid w:val="006E7555"/>
    <w:rsid w:val="006E7E0C"/>
    <w:rsid w:val="006F527F"/>
    <w:rsid w:val="006F53B8"/>
    <w:rsid w:val="006F63D1"/>
    <w:rsid w:val="006F6887"/>
    <w:rsid w:val="007019A0"/>
    <w:rsid w:val="007023D8"/>
    <w:rsid w:val="00702918"/>
    <w:rsid w:val="007060DE"/>
    <w:rsid w:val="00706DAB"/>
    <w:rsid w:val="00706E29"/>
    <w:rsid w:val="0070728A"/>
    <w:rsid w:val="00707A5D"/>
    <w:rsid w:val="007122ED"/>
    <w:rsid w:val="00712CA4"/>
    <w:rsid w:val="0071310D"/>
    <w:rsid w:val="00713959"/>
    <w:rsid w:val="007144A3"/>
    <w:rsid w:val="0071576A"/>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34A1"/>
    <w:rsid w:val="007A02C8"/>
    <w:rsid w:val="007A05C1"/>
    <w:rsid w:val="007A26FD"/>
    <w:rsid w:val="007A5FA5"/>
    <w:rsid w:val="007A60E8"/>
    <w:rsid w:val="007A68B9"/>
    <w:rsid w:val="007A6B25"/>
    <w:rsid w:val="007A7AF1"/>
    <w:rsid w:val="007B4094"/>
    <w:rsid w:val="007B4392"/>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4123"/>
    <w:rsid w:val="00804742"/>
    <w:rsid w:val="00804E1E"/>
    <w:rsid w:val="008058D3"/>
    <w:rsid w:val="008101EE"/>
    <w:rsid w:val="0081023D"/>
    <w:rsid w:val="0081118F"/>
    <w:rsid w:val="00814D32"/>
    <w:rsid w:val="008175C6"/>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2E3B"/>
    <w:rsid w:val="00844AF1"/>
    <w:rsid w:val="00845970"/>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2C5"/>
    <w:rsid w:val="0088292C"/>
    <w:rsid w:val="008834BA"/>
    <w:rsid w:val="008842F7"/>
    <w:rsid w:val="00890F55"/>
    <w:rsid w:val="008916E3"/>
    <w:rsid w:val="00892023"/>
    <w:rsid w:val="00893274"/>
    <w:rsid w:val="0089408D"/>
    <w:rsid w:val="008977B7"/>
    <w:rsid w:val="008978CC"/>
    <w:rsid w:val="00897C1F"/>
    <w:rsid w:val="008A0166"/>
    <w:rsid w:val="008A1A3B"/>
    <w:rsid w:val="008A26BD"/>
    <w:rsid w:val="008B16F5"/>
    <w:rsid w:val="008B18BE"/>
    <w:rsid w:val="008B632E"/>
    <w:rsid w:val="008B708E"/>
    <w:rsid w:val="008C1F51"/>
    <w:rsid w:val="008C25C9"/>
    <w:rsid w:val="008C2B90"/>
    <w:rsid w:val="008C3867"/>
    <w:rsid w:val="008C38AF"/>
    <w:rsid w:val="008C5264"/>
    <w:rsid w:val="008C5557"/>
    <w:rsid w:val="008C7D92"/>
    <w:rsid w:val="008D1825"/>
    <w:rsid w:val="008D20B8"/>
    <w:rsid w:val="008D314B"/>
    <w:rsid w:val="008D3623"/>
    <w:rsid w:val="008D3A15"/>
    <w:rsid w:val="008D4622"/>
    <w:rsid w:val="008D4809"/>
    <w:rsid w:val="008D4B5E"/>
    <w:rsid w:val="008E4E4C"/>
    <w:rsid w:val="008F073D"/>
    <w:rsid w:val="008F396C"/>
    <w:rsid w:val="008F4720"/>
    <w:rsid w:val="008F6BD4"/>
    <w:rsid w:val="00900B52"/>
    <w:rsid w:val="00901F88"/>
    <w:rsid w:val="00902D72"/>
    <w:rsid w:val="00903FAA"/>
    <w:rsid w:val="00907A39"/>
    <w:rsid w:val="00911CE4"/>
    <w:rsid w:val="009127E2"/>
    <w:rsid w:val="00912B30"/>
    <w:rsid w:val="00912E81"/>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A9F"/>
    <w:rsid w:val="00961C95"/>
    <w:rsid w:val="00962EE7"/>
    <w:rsid w:val="00976E6F"/>
    <w:rsid w:val="009828C0"/>
    <w:rsid w:val="00982B8B"/>
    <w:rsid w:val="00982FEC"/>
    <w:rsid w:val="00983387"/>
    <w:rsid w:val="00984224"/>
    <w:rsid w:val="009846F5"/>
    <w:rsid w:val="00985653"/>
    <w:rsid w:val="009861EE"/>
    <w:rsid w:val="00993034"/>
    <w:rsid w:val="009942B0"/>
    <w:rsid w:val="00995D1A"/>
    <w:rsid w:val="009A10CD"/>
    <w:rsid w:val="009A1F3C"/>
    <w:rsid w:val="009A3C07"/>
    <w:rsid w:val="009A4BE4"/>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E33A7"/>
    <w:rsid w:val="009E772E"/>
    <w:rsid w:val="009F3716"/>
    <w:rsid w:val="009F3C70"/>
    <w:rsid w:val="009F4A64"/>
    <w:rsid w:val="009F7AA1"/>
    <w:rsid w:val="009F7BC7"/>
    <w:rsid w:val="00A001D0"/>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3549"/>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7B4D"/>
    <w:rsid w:val="00A60866"/>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220D"/>
    <w:rsid w:val="00A84FE6"/>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74CA"/>
    <w:rsid w:val="00AC77C2"/>
    <w:rsid w:val="00AD112C"/>
    <w:rsid w:val="00AD4BA3"/>
    <w:rsid w:val="00AD6EAD"/>
    <w:rsid w:val="00AE218E"/>
    <w:rsid w:val="00AE2AFC"/>
    <w:rsid w:val="00AE699F"/>
    <w:rsid w:val="00AE7378"/>
    <w:rsid w:val="00AE7A41"/>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ADF"/>
    <w:rsid w:val="00B37E1A"/>
    <w:rsid w:val="00B41C9B"/>
    <w:rsid w:val="00B42AC1"/>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64EF"/>
    <w:rsid w:val="00BA698A"/>
    <w:rsid w:val="00BA73DC"/>
    <w:rsid w:val="00BA7927"/>
    <w:rsid w:val="00BB2607"/>
    <w:rsid w:val="00BB34E3"/>
    <w:rsid w:val="00BB48AA"/>
    <w:rsid w:val="00BB528B"/>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7ED"/>
    <w:rsid w:val="00BF086E"/>
    <w:rsid w:val="00BF31A5"/>
    <w:rsid w:val="00BF3C1D"/>
    <w:rsid w:val="00BF6551"/>
    <w:rsid w:val="00BF7E27"/>
    <w:rsid w:val="00C00B2B"/>
    <w:rsid w:val="00C01963"/>
    <w:rsid w:val="00C01D26"/>
    <w:rsid w:val="00C027DD"/>
    <w:rsid w:val="00C02DDC"/>
    <w:rsid w:val="00C06CE7"/>
    <w:rsid w:val="00C07C6F"/>
    <w:rsid w:val="00C07F26"/>
    <w:rsid w:val="00C1110A"/>
    <w:rsid w:val="00C11757"/>
    <w:rsid w:val="00C13AC4"/>
    <w:rsid w:val="00C13B3A"/>
    <w:rsid w:val="00C14690"/>
    <w:rsid w:val="00C21495"/>
    <w:rsid w:val="00C230DA"/>
    <w:rsid w:val="00C23906"/>
    <w:rsid w:val="00C2481D"/>
    <w:rsid w:val="00C254A1"/>
    <w:rsid w:val="00C36650"/>
    <w:rsid w:val="00C36A89"/>
    <w:rsid w:val="00C37646"/>
    <w:rsid w:val="00C509C4"/>
    <w:rsid w:val="00C50AB5"/>
    <w:rsid w:val="00C50E8B"/>
    <w:rsid w:val="00C51B04"/>
    <w:rsid w:val="00C52870"/>
    <w:rsid w:val="00C53944"/>
    <w:rsid w:val="00C6195D"/>
    <w:rsid w:val="00C654FF"/>
    <w:rsid w:val="00C6648B"/>
    <w:rsid w:val="00C668BA"/>
    <w:rsid w:val="00C66C01"/>
    <w:rsid w:val="00C71A03"/>
    <w:rsid w:val="00C71CDE"/>
    <w:rsid w:val="00C76843"/>
    <w:rsid w:val="00C80F53"/>
    <w:rsid w:val="00C81321"/>
    <w:rsid w:val="00C815A7"/>
    <w:rsid w:val="00C8228E"/>
    <w:rsid w:val="00C86F13"/>
    <w:rsid w:val="00C873F4"/>
    <w:rsid w:val="00C92F88"/>
    <w:rsid w:val="00C93E11"/>
    <w:rsid w:val="00C94E4F"/>
    <w:rsid w:val="00C95B27"/>
    <w:rsid w:val="00C979C4"/>
    <w:rsid w:val="00CA3040"/>
    <w:rsid w:val="00CA35A4"/>
    <w:rsid w:val="00CA6266"/>
    <w:rsid w:val="00CA64BF"/>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46C3"/>
    <w:rsid w:val="00D57C8B"/>
    <w:rsid w:val="00D61B52"/>
    <w:rsid w:val="00D65C89"/>
    <w:rsid w:val="00D6610E"/>
    <w:rsid w:val="00D73DE7"/>
    <w:rsid w:val="00D87E26"/>
    <w:rsid w:val="00D92B63"/>
    <w:rsid w:val="00D94153"/>
    <w:rsid w:val="00D94740"/>
    <w:rsid w:val="00DA0FC7"/>
    <w:rsid w:val="00DA365C"/>
    <w:rsid w:val="00DA7942"/>
    <w:rsid w:val="00DB3E38"/>
    <w:rsid w:val="00DB4EFC"/>
    <w:rsid w:val="00DB663B"/>
    <w:rsid w:val="00DC1B17"/>
    <w:rsid w:val="00DC1C71"/>
    <w:rsid w:val="00DC1D46"/>
    <w:rsid w:val="00DC3B7B"/>
    <w:rsid w:val="00DD1648"/>
    <w:rsid w:val="00DD2CE0"/>
    <w:rsid w:val="00DD6870"/>
    <w:rsid w:val="00DD6DFE"/>
    <w:rsid w:val="00DE0410"/>
    <w:rsid w:val="00DE063C"/>
    <w:rsid w:val="00DE0A36"/>
    <w:rsid w:val="00DE2EFD"/>
    <w:rsid w:val="00DE7583"/>
    <w:rsid w:val="00DF0DAA"/>
    <w:rsid w:val="00DF23C6"/>
    <w:rsid w:val="00DF2F84"/>
    <w:rsid w:val="00DF799C"/>
    <w:rsid w:val="00E02626"/>
    <w:rsid w:val="00E05FE2"/>
    <w:rsid w:val="00E06686"/>
    <w:rsid w:val="00E076AA"/>
    <w:rsid w:val="00E103E1"/>
    <w:rsid w:val="00E12012"/>
    <w:rsid w:val="00E12631"/>
    <w:rsid w:val="00E130B2"/>
    <w:rsid w:val="00E15CDA"/>
    <w:rsid w:val="00E20F22"/>
    <w:rsid w:val="00E22E72"/>
    <w:rsid w:val="00E23942"/>
    <w:rsid w:val="00E23B99"/>
    <w:rsid w:val="00E23FC5"/>
    <w:rsid w:val="00E25DC9"/>
    <w:rsid w:val="00E267C8"/>
    <w:rsid w:val="00E269AA"/>
    <w:rsid w:val="00E2715D"/>
    <w:rsid w:val="00E301EE"/>
    <w:rsid w:val="00E31F0C"/>
    <w:rsid w:val="00E32AB1"/>
    <w:rsid w:val="00E32DB4"/>
    <w:rsid w:val="00E34C5E"/>
    <w:rsid w:val="00E36691"/>
    <w:rsid w:val="00E3722B"/>
    <w:rsid w:val="00E4068B"/>
    <w:rsid w:val="00E408DA"/>
    <w:rsid w:val="00E41AF1"/>
    <w:rsid w:val="00E437DE"/>
    <w:rsid w:val="00E4404B"/>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61D2"/>
    <w:rsid w:val="00E86360"/>
    <w:rsid w:val="00E86432"/>
    <w:rsid w:val="00E86C7F"/>
    <w:rsid w:val="00E94900"/>
    <w:rsid w:val="00E96239"/>
    <w:rsid w:val="00E973AA"/>
    <w:rsid w:val="00E977DE"/>
    <w:rsid w:val="00EA023C"/>
    <w:rsid w:val="00EA35E8"/>
    <w:rsid w:val="00EA4196"/>
    <w:rsid w:val="00EA4DE0"/>
    <w:rsid w:val="00EA61B1"/>
    <w:rsid w:val="00EA73D2"/>
    <w:rsid w:val="00EB04F3"/>
    <w:rsid w:val="00EB40AE"/>
    <w:rsid w:val="00EB5104"/>
    <w:rsid w:val="00EB56CA"/>
    <w:rsid w:val="00EB7F96"/>
    <w:rsid w:val="00EC03ED"/>
    <w:rsid w:val="00EC157C"/>
    <w:rsid w:val="00EC2C1C"/>
    <w:rsid w:val="00EC44B3"/>
    <w:rsid w:val="00ED2586"/>
    <w:rsid w:val="00ED4246"/>
    <w:rsid w:val="00ED753E"/>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4E14"/>
    <w:rsid w:val="00F254FA"/>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2F7B"/>
    <w:rsid w:val="00F83431"/>
    <w:rsid w:val="00F8417C"/>
    <w:rsid w:val="00F850E1"/>
    <w:rsid w:val="00F87794"/>
    <w:rsid w:val="00F906E0"/>
    <w:rsid w:val="00F92894"/>
    <w:rsid w:val="00F950A2"/>
    <w:rsid w:val="00F95530"/>
    <w:rsid w:val="00F966A7"/>
    <w:rsid w:val="00F96EED"/>
    <w:rsid w:val="00FA1219"/>
    <w:rsid w:val="00FA15F3"/>
    <w:rsid w:val="00FA1CF3"/>
    <w:rsid w:val="00FA3296"/>
    <w:rsid w:val="00FB1D72"/>
    <w:rsid w:val="00FB2378"/>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customXml" Target="../customXml/item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3A9E020F71E5432785493C35596E82F4"/>
        <w:category>
          <w:name w:val="Ogólne"/>
          <w:gallery w:val="placeholder"/>
        </w:category>
        <w:types>
          <w:type w:val="bbPlcHdr"/>
        </w:types>
        <w:behaviors>
          <w:behavior w:val="content"/>
        </w:behaviors>
        <w:guid w:val="{0FB78E9F-FAE2-49DA-ACF9-BE09A376294E}"/>
      </w:docPartPr>
      <w:docPartBody>
        <w:p w:rsidR="007500CD" w:rsidRDefault="009E4855" w:rsidP="009E4855">
          <w:pPr>
            <w:pStyle w:val="3A9E020F71E5432785493C35596E82F4"/>
          </w:pPr>
          <w:r w:rsidRPr="009B0344">
            <w:rPr>
              <w:rStyle w:val="Tekstzastpczy"/>
            </w:rPr>
            <w:t>[Adres firmy]</w:t>
          </w:r>
        </w:p>
      </w:docPartBody>
    </w:docPart>
    <w:docPart>
      <w:docPartPr>
        <w:name w:val="E49C414AACEE42279608E11A462842F9"/>
        <w:category>
          <w:name w:val="Ogólne"/>
          <w:gallery w:val="placeholder"/>
        </w:category>
        <w:types>
          <w:type w:val="bbPlcHdr"/>
        </w:types>
        <w:behaviors>
          <w:behavior w:val="content"/>
        </w:behaviors>
        <w:guid w:val="{6D85E519-657C-4AD3-96CD-1DC146316242}"/>
      </w:docPartPr>
      <w:docPartBody>
        <w:p w:rsidR="00000000" w:rsidRDefault="003351F2" w:rsidP="003351F2">
          <w:pPr>
            <w:pStyle w:val="E49C414AACEE42279608E11A462842F9"/>
          </w:pPr>
          <w:r>
            <w:rPr>
              <w:rStyle w:val="Tekstzastpczy"/>
            </w:rPr>
            <w:t>[Adres firmy]</w:t>
          </w:r>
        </w:p>
      </w:docPartBody>
    </w:docPart>
    <w:docPart>
      <w:docPartPr>
        <w:name w:val="158544DFA54D4155B8072C1295B77011"/>
        <w:category>
          <w:name w:val="Ogólne"/>
          <w:gallery w:val="placeholder"/>
        </w:category>
        <w:types>
          <w:type w:val="bbPlcHdr"/>
        </w:types>
        <w:behaviors>
          <w:behavior w:val="content"/>
        </w:behaviors>
        <w:guid w:val="{845790CC-7529-44DD-8D86-EC58E5D46901}"/>
      </w:docPartPr>
      <w:docPartBody>
        <w:p w:rsidR="00000000" w:rsidRDefault="003351F2" w:rsidP="003351F2">
          <w:pPr>
            <w:pStyle w:val="158544DFA54D4155B8072C1295B77011"/>
          </w:pPr>
          <w:r>
            <w:rPr>
              <w:rStyle w:val="Tekstzastpczy"/>
            </w:rPr>
            <w:t>[Autor]</w:t>
          </w:r>
        </w:p>
      </w:docPartBody>
    </w:docPart>
    <w:docPart>
      <w:docPartPr>
        <w:name w:val="1DA0989B18464401B5E65E82912BB8E4"/>
        <w:category>
          <w:name w:val="Ogólne"/>
          <w:gallery w:val="placeholder"/>
        </w:category>
        <w:types>
          <w:type w:val="bbPlcHdr"/>
        </w:types>
        <w:behaviors>
          <w:behavior w:val="content"/>
        </w:behaviors>
        <w:guid w:val="{7FFA4038-5047-42C6-A207-09D464C99CAF}"/>
      </w:docPartPr>
      <w:docPartBody>
        <w:p w:rsidR="00000000" w:rsidRDefault="003351F2" w:rsidP="003351F2">
          <w:pPr>
            <w:pStyle w:val="1DA0989B18464401B5E65E82912BB8E4"/>
          </w:pPr>
          <w:r>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251C0"/>
    <w:rsid w:val="00062F80"/>
    <w:rsid w:val="000B0856"/>
    <w:rsid w:val="000E6384"/>
    <w:rsid w:val="00114C9E"/>
    <w:rsid w:val="0023632C"/>
    <w:rsid w:val="002555C1"/>
    <w:rsid w:val="002618A5"/>
    <w:rsid w:val="00271019"/>
    <w:rsid w:val="00271B34"/>
    <w:rsid w:val="002A5E86"/>
    <w:rsid w:val="002A6F75"/>
    <w:rsid w:val="002C4E9E"/>
    <w:rsid w:val="002D2BE2"/>
    <w:rsid w:val="002F6538"/>
    <w:rsid w:val="0031236B"/>
    <w:rsid w:val="003351F2"/>
    <w:rsid w:val="003456CB"/>
    <w:rsid w:val="00353688"/>
    <w:rsid w:val="003B5E7D"/>
    <w:rsid w:val="003C2635"/>
    <w:rsid w:val="003E3C27"/>
    <w:rsid w:val="0040121D"/>
    <w:rsid w:val="004C1ABE"/>
    <w:rsid w:val="004C68F5"/>
    <w:rsid w:val="005037C3"/>
    <w:rsid w:val="00510400"/>
    <w:rsid w:val="00556FF5"/>
    <w:rsid w:val="005E1D89"/>
    <w:rsid w:val="00657A29"/>
    <w:rsid w:val="006D3D30"/>
    <w:rsid w:val="007500CD"/>
    <w:rsid w:val="007966B9"/>
    <w:rsid w:val="00847C2D"/>
    <w:rsid w:val="00851CB1"/>
    <w:rsid w:val="008753BE"/>
    <w:rsid w:val="008E510A"/>
    <w:rsid w:val="009421D8"/>
    <w:rsid w:val="00974979"/>
    <w:rsid w:val="00990A1D"/>
    <w:rsid w:val="00997D5B"/>
    <w:rsid w:val="009E4855"/>
    <w:rsid w:val="009F1189"/>
    <w:rsid w:val="00A61F07"/>
    <w:rsid w:val="00B26CDE"/>
    <w:rsid w:val="00B64C8C"/>
    <w:rsid w:val="00C14C26"/>
    <w:rsid w:val="00C30066"/>
    <w:rsid w:val="00C82463"/>
    <w:rsid w:val="00CF0267"/>
    <w:rsid w:val="00D3480C"/>
    <w:rsid w:val="00D848DC"/>
    <w:rsid w:val="00DA3F87"/>
    <w:rsid w:val="00EF7895"/>
    <w:rsid w:val="00FD64DC"/>
    <w:rsid w:val="00FE0A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351F2"/>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86D90E0EEA0B40CEA4D81280C89ABAC6">
    <w:name w:val="86D90E0EEA0B40CEA4D81280C89ABAC6"/>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3A9E020F71E5432785493C35596E82F4">
    <w:name w:val="3A9E020F71E5432785493C35596E82F4"/>
    <w:rsid w:val="009E4855"/>
  </w:style>
  <w:style w:type="paragraph" w:customStyle="1" w:styleId="E49C414AACEE42279608E11A462842F9">
    <w:name w:val="E49C414AACEE42279608E11A462842F9"/>
    <w:rsid w:val="003351F2"/>
  </w:style>
  <w:style w:type="paragraph" w:customStyle="1" w:styleId="158544DFA54D4155B8072C1295B77011">
    <w:name w:val="158544DFA54D4155B8072C1295B77011"/>
    <w:rsid w:val="003351F2"/>
  </w:style>
  <w:style w:type="paragraph" w:customStyle="1" w:styleId="1DA0989B18464401B5E65E82912BB8E4">
    <w:name w:val="1DA0989B18464401B5E65E82912BB8E4"/>
    <w:rsid w:val="003351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„Zakup i dostawa uniwersalnych testerów do testowania wszystkich generacji i typów przekaźników zabezpieczeniowych”</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93E8C0123EBA243A2C7A7C44584DE81" ma:contentTypeVersion="0" ma:contentTypeDescription="SWPP2 Dokument bazowy" ma:contentTypeScope="" ma:versionID="04eec6bd4ee34f330dcc80de9cdd6a8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Załączniki.docx</dmsv2BaseFileName>
    <dmsv2BaseDisplayName xmlns="http://schemas.microsoft.com/sharepoint/v3">Załączniki</dmsv2BaseDisplayName>
    <dmsv2SWPP2ObjectNumber xmlns="http://schemas.microsoft.com/sharepoint/v3">POST/HZ/EOS/HZL/00399/2024                        </dmsv2SWPP2ObjectNumber>
    <dmsv2SWPP2SumMD5 xmlns="http://schemas.microsoft.com/sharepoint/v3">acc2f2638c5cb301ca514c50290e0033</dmsv2SWPP2SumMD5>
    <dmsv2BaseMoved xmlns="http://schemas.microsoft.com/sharepoint/v3">false</dmsv2BaseMoved>
    <dmsv2BaseIsSensitive xmlns="http://schemas.microsoft.com/sharepoint/v3">true</dmsv2BaseIsSensitive>
    <dmsv2SWPP2IDSWPP2 xmlns="http://schemas.microsoft.com/sharepoint/v3">646016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20022277</dmsv2BaseClientSystemDocumentID>
    <dmsv2BaseModifiedByID xmlns="http://schemas.microsoft.com/sharepoint/v3">m.baczyk@pkpeholding.pl</dmsv2BaseModifiedByID>
    <dmsv2BaseCreatedByID xmlns="http://schemas.microsoft.com/sharepoint/v3">m.baczyk@pkpeholding.pl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7Q6WV3WKR5HX-932662931-18023</_dlc_DocId>
    <_dlc_DocIdUrl xmlns="a19cb1c7-c5c7-46d4-85ae-d83685407bba">
      <Url>https://swpp2.dms.gkpge.pl/sites/30/_layouts/15/DocIdRedir.aspx?ID=7Q6WV3WKR5HX-932662931-18023</Url>
      <Description>7Q6WV3WKR5HX-932662931-18023</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3E403392-F913-4453-8C0A-0A023DAB7B27}"/>
</file>

<file path=customXml/itemProps4.xml><?xml version="1.0" encoding="utf-8"?>
<ds:datastoreItem xmlns:ds="http://schemas.openxmlformats.org/officeDocument/2006/customXml" ds:itemID="{E9E482B0-D1B0-4F2E-B33D-36DA60350CE3}"/>
</file>

<file path=customXml/itemProps5.xml><?xml version="1.0" encoding="utf-8"?>
<ds:datastoreItem xmlns:ds="http://schemas.openxmlformats.org/officeDocument/2006/customXml" ds:itemID="{36F55A24-7F77-48B4-B9F8-67D8D6965909}"/>
</file>

<file path=customXml/itemProps6.xml><?xml version="1.0" encoding="utf-8"?>
<ds:datastoreItem xmlns:ds="http://schemas.openxmlformats.org/officeDocument/2006/customXml" ds:itemID="{EF02C1A0-AD52-4EE8-8807-3C778E81FE98}"/>
</file>

<file path=docProps/app.xml><?xml version="1.0" encoding="utf-8"?>
<Properties xmlns="http://schemas.openxmlformats.org/officeDocument/2006/extended-properties" xmlns:vt="http://schemas.openxmlformats.org/officeDocument/2006/docPropsVTypes">
  <Template>Normal</Template>
  <TotalTime>3</TotalTime>
  <Pages>12</Pages>
  <Words>2501</Words>
  <Characters>15009</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Czerwiec 2024 r.</vt:lpstr>
    </vt:vector>
  </TitlesOfParts>
  <Company>PGE Energetyka Kolejowa Holding sp. z o.o.</Company>
  <LinksUpToDate>false</LinksUpToDate>
  <CharactersWithSpaces>17476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Czerwiec 2024 r.</dc:title>
  <dc:subject/>
  <dc:creator>POST/HZ/EOS/HZL/00399/2024</dc:creator>
  <cp:keywords/>
  <dc:description/>
  <cp:lastModifiedBy>Michał Bączyk</cp:lastModifiedBy>
  <cp:revision>2</cp:revision>
  <dcterms:created xsi:type="dcterms:W3CDTF">2024-06-27T14:11:00Z</dcterms:created>
  <dcterms:modified xsi:type="dcterms:W3CDTF">2024-06-27T14:11:00Z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0x0101891000593E8C0123EBA243A2C7A7C44584DE81</vt:lpwstr>
  </property>
  <property fmtid="{D5CDD505-2E9C-101B-9397-08002B2CF9AE}" pid="19" name="_dlc_DocIdItemGuid">
    <vt:lpwstr>f3b62df2-36e8-4676-b18d-1f2856364d50</vt:lpwstr>
  </property>
</Properties>
</file>