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people.xml" ContentType="application/vnd.openxmlformats-officedocument.wordprocessingml.peop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2C91686" w14:textId="77777777" w:rsidR="00486C6D" w:rsidRDefault="00486C6D" w:rsidP="00F1133F">
      <w:pPr>
        <w:ind w:left="5398" w:right="68" w:hanging="153"/>
        <w:jc w:val="center"/>
        <w:rPr>
          <w:rFonts w:ascii="Calibri" w:hAnsi="Calibri" w:cs="Calibri"/>
          <w:i/>
          <w:sz w:val="16"/>
          <w:szCs w:val="16"/>
        </w:rPr>
      </w:pPr>
    </w:p>
    <w:p w14:paraId="0771E747" w14:textId="3E07EBC6" w:rsidR="00486C6D" w:rsidRPr="00486C6D" w:rsidRDefault="00F9550B" w:rsidP="00486C6D">
      <w:pPr>
        <w:keepNext/>
        <w:keepLines/>
        <w:shd w:val="clear" w:color="auto" w:fill="D9DFEF" w:themeFill="accent1" w:themeFillTint="33"/>
        <w:spacing w:after="0"/>
        <w:ind w:left="-284" w:right="-284"/>
        <w:jc w:val="both"/>
        <w:outlineLvl w:val="1"/>
        <w:rPr>
          <w:rStyle w:val="Pogrubienie"/>
        </w:rPr>
      </w:pPr>
      <w:bookmarkStart w:id="0" w:name="_Toc64396642"/>
      <w:r>
        <w:rPr>
          <w:rStyle w:val="Pogrubienie"/>
        </w:rPr>
        <w:t xml:space="preserve">ZAŁĄCZNIK NR </w:t>
      </w:r>
      <w:r w:rsidR="00BD038C">
        <w:rPr>
          <w:rStyle w:val="Pogrubienie"/>
        </w:rPr>
        <w:t>10</w:t>
      </w:r>
      <w:r w:rsidR="00486C6D" w:rsidRPr="00486C6D">
        <w:rPr>
          <w:rStyle w:val="Pogrubienie"/>
        </w:rPr>
        <w:t xml:space="preserve"> DO SWZ – OŚWIADCZENIE O AKTUA</w:t>
      </w:r>
      <w:r w:rsidR="00742C7B">
        <w:rPr>
          <w:rStyle w:val="Pogrubienie"/>
        </w:rPr>
        <w:t>L</w:t>
      </w:r>
      <w:r w:rsidR="00486C6D" w:rsidRPr="00486C6D">
        <w:rPr>
          <w:rStyle w:val="Pogrubienie"/>
        </w:rPr>
        <w:t xml:space="preserve">NOŚCI </w:t>
      </w:r>
      <w:r w:rsidR="00486C6D">
        <w:rPr>
          <w:rStyle w:val="Pogrubienie"/>
        </w:rPr>
        <w:t>INFORMACJI</w:t>
      </w:r>
      <w:r w:rsidR="00486C6D" w:rsidRPr="00486C6D">
        <w:rPr>
          <w:rStyle w:val="Pogrubienie"/>
        </w:rPr>
        <w:t xml:space="preserve"> ZAWARTYCH W JEDZ</w:t>
      </w:r>
      <w:r w:rsidR="00C45A55">
        <w:rPr>
          <w:rStyle w:val="Pogrubienie"/>
        </w:rPr>
        <w:t xml:space="preserve"> - WZÓR</w:t>
      </w:r>
      <w:bookmarkEnd w:id="0"/>
    </w:p>
    <w:p w14:paraId="37C2450B" w14:textId="77777777" w:rsidR="00486C6D" w:rsidRPr="00486C6D" w:rsidRDefault="00486C6D" w:rsidP="00486C6D"/>
    <w:p w14:paraId="32DF7DF4" w14:textId="5EEA986C" w:rsidR="00486C6D" w:rsidRDefault="00486C6D" w:rsidP="00486C6D">
      <w:pPr>
        <w:pStyle w:val="Nagwek"/>
        <w:jc w:val="center"/>
        <w:rPr>
          <w:rFonts w:eastAsia="Calibri" w:cstheme="minorHAnsi"/>
          <w:b/>
          <w:lang w:eastAsia="pl-PL"/>
        </w:rPr>
      </w:pPr>
      <w:r w:rsidRPr="0083500E">
        <w:rPr>
          <w:rFonts w:eastAsia="Calibri" w:cstheme="minorHAnsi"/>
          <w:b/>
          <w:lang w:eastAsia="pl-PL"/>
        </w:rPr>
        <w:t>OŚWIADCZENIE WYKONAWCY O AKTUALNOŚCI INFORMACJI ZAWARTYCH W OŚWIADCZENIU JEDZ W ZAKRESIE PODSTAW WYKLUCZENIA Z POSTĘPOWANIA</w:t>
      </w:r>
      <w:ins w:id="1" w:author="Jaczerkowski Piotr [PGE Dystr. O.Warszawa]" w:date="2025-01-02T10:17:00Z">
        <w:r w:rsidR="00280B4A">
          <w:rPr>
            <w:rFonts w:eastAsia="Calibri" w:cstheme="minorHAnsi"/>
            <w:b/>
            <w:lang w:eastAsia="pl-PL"/>
          </w:rPr>
          <w:t xml:space="preserve">     </w:t>
        </w:r>
      </w:ins>
      <w:bookmarkStart w:id="2" w:name="_GoBack"/>
      <w:bookmarkEnd w:id="2"/>
    </w:p>
    <w:p w14:paraId="40DA1913" w14:textId="77777777" w:rsidR="00561E68" w:rsidRPr="0083500E" w:rsidRDefault="00561E68" w:rsidP="00486C6D">
      <w:pPr>
        <w:pStyle w:val="Nagwek"/>
        <w:jc w:val="center"/>
        <w:rPr>
          <w:rFonts w:cstheme="minorHAnsi"/>
          <w:b/>
        </w:rPr>
      </w:pPr>
    </w:p>
    <w:p w14:paraId="6390FADD" w14:textId="6D0BD3B0" w:rsidR="00F83944"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p>
    <w:p w14:paraId="79C4E592" w14:textId="77777777" w:rsidR="00B14CC5" w:rsidRDefault="00B14CC5"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42653835" w14:textId="3F8320FC" w:rsidR="00064C6A"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DE29D7">
        <w:rPr>
          <w:rFonts w:eastAsia="Calibri" w:cstheme="minorHAnsi"/>
          <w:sz w:val="20"/>
          <w:lang w:eastAsia="pl-PL"/>
        </w:rPr>
        <w:t>Adres:</w:t>
      </w:r>
    </w:p>
    <w:p w14:paraId="42EFD401" w14:textId="77777777" w:rsidR="00486C6D" w:rsidRDefault="00486C6D" w:rsidP="00486C6D">
      <w:pPr>
        <w:pStyle w:val="Nagwek"/>
        <w:jc w:val="both"/>
        <w:rPr>
          <w:rFonts w:cstheme="minorHAnsi"/>
          <w:bCs/>
          <w:sz w:val="20"/>
        </w:rPr>
      </w:pPr>
    </w:p>
    <w:p w14:paraId="0AF22D17" w14:textId="3E89FFAA" w:rsidR="00F83944" w:rsidRPr="00220ECA" w:rsidRDefault="00F83944" w:rsidP="00F83944">
      <w:pPr>
        <w:jc w:val="both"/>
        <w:rPr>
          <w:rFonts w:cstheme="minorHAnsi"/>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w:t>
      </w:r>
      <w:r w:rsidR="008C12D1">
        <w:rPr>
          <w:rFonts w:ascii="Calibri" w:hAnsi="Calibri" w:cs="Calibri"/>
          <w:sz w:val="20"/>
          <w:szCs w:val="20"/>
          <w:lang w:eastAsia="pl-PL"/>
        </w:rPr>
        <w:t>pn.:</w:t>
      </w:r>
      <w:r w:rsidRPr="0029215C">
        <w:rPr>
          <w:rFonts w:ascii="Calibri" w:hAnsi="Calibri" w:cs="Calibri"/>
          <w:sz w:val="20"/>
          <w:szCs w:val="20"/>
          <w:lang w:eastAsia="pl-PL"/>
        </w:rPr>
        <w:t xml:space="preserve"> </w:t>
      </w:r>
      <w:r w:rsidR="00067A0D" w:rsidRPr="008C12D1">
        <w:rPr>
          <w:rFonts w:ascii="Calibri" w:hAnsi="Calibri" w:cs="Calibri"/>
          <w:b/>
          <w:sz w:val="20"/>
          <w:szCs w:val="20"/>
          <w:lang w:eastAsia="pl-PL"/>
        </w:rPr>
        <w:t>„</w:t>
      </w:r>
      <w:r w:rsidR="00067A0D" w:rsidRPr="008C12D1">
        <w:rPr>
          <w:rFonts w:ascii="Calibri" w:hAnsi="Calibri" w:cs="Calibri"/>
          <w:b/>
          <w:sz w:val="20"/>
          <w:szCs w:val="20"/>
        </w:rPr>
        <w:fldChar w:fldCharType="begin"/>
      </w:r>
      <w:r w:rsidR="00067A0D" w:rsidRPr="008C12D1">
        <w:rPr>
          <w:rFonts w:ascii="Calibri" w:hAnsi="Calibri" w:cs="Calibri"/>
          <w:b/>
          <w:sz w:val="20"/>
          <w:szCs w:val="20"/>
        </w:rPr>
        <w:instrText xml:space="preserve"> MERGEFIELD "nazwa_post" </w:instrText>
      </w:r>
      <w:r w:rsidR="00067A0D" w:rsidRPr="008C12D1">
        <w:rPr>
          <w:rFonts w:ascii="Calibri" w:hAnsi="Calibri" w:cs="Calibri"/>
          <w:b/>
          <w:sz w:val="20"/>
          <w:szCs w:val="20"/>
        </w:rPr>
        <w:fldChar w:fldCharType="separate"/>
      </w:r>
      <w:r w:rsidR="00252F2C" w:rsidRPr="00675829">
        <w:rPr>
          <w:rFonts w:ascii="Calibri" w:hAnsi="Calibri" w:cs="Calibri"/>
          <w:b/>
          <w:noProof/>
          <w:sz w:val="20"/>
          <w:szCs w:val="20"/>
        </w:rPr>
        <w:t>Dostawa samochodów terenowych na potrzeby PGE Dystrybucja S.A.</w:t>
      </w:r>
      <w:r w:rsidR="00067A0D" w:rsidRPr="008C12D1">
        <w:rPr>
          <w:rFonts w:ascii="Calibri" w:hAnsi="Calibri" w:cs="Calibri"/>
          <w:b/>
          <w:sz w:val="20"/>
          <w:szCs w:val="20"/>
        </w:rPr>
        <w:fldChar w:fldCharType="end"/>
      </w:r>
      <w:r w:rsidR="00067A0D" w:rsidRPr="008C12D1">
        <w:rPr>
          <w:rFonts w:ascii="Calibri" w:hAnsi="Calibri" w:cs="Calibri"/>
          <w:b/>
          <w:sz w:val="20"/>
          <w:szCs w:val="20"/>
        </w:rPr>
        <w:t>”</w:t>
      </w:r>
      <w:r w:rsidRPr="0029215C">
        <w:rPr>
          <w:rFonts w:ascii="Calibri" w:hAnsi="Calibri" w:cs="Calibri"/>
          <w:sz w:val="20"/>
          <w:szCs w:val="20"/>
        </w:rPr>
        <w:t xml:space="preserve"> (numer ref. postępowania:</w:t>
      </w:r>
      <w:r w:rsidR="005167DB">
        <w:rPr>
          <w:rFonts w:ascii="Calibri" w:hAnsi="Calibri" w:cs="Calibri"/>
          <w:sz w:val="20"/>
          <w:szCs w:val="20"/>
        </w:rPr>
        <w:t xml:space="preserve"> </w:t>
      </w:r>
      <w:r w:rsidR="005167DB" w:rsidRPr="005167DB">
        <w:rPr>
          <w:rFonts w:ascii="Calibri" w:hAnsi="Calibri" w:cs="Calibri"/>
          <w:b/>
          <w:sz w:val="20"/>
          <w:szCs w:val="20"/>
        </w:rPr>
        <w:fldChar w:fldCharType="begin"/>
      </w:r>
      <w:r w:rsidR="005167DB" w:rsidRPr="005167DB">
        <w:rPr>
          <w:rFonts w:ascii="Calibri" w:hAnsi="Calibri" w:cs="Calibri"/>
          <w:b/>
          <w:sz w:val="20"/>
          <w:szCs w:val="20"/>
        </w:rPr>
        <w:instrText xml:space="preserve"> MERGEFIELD nr_postepowania </w:instrText>
      </w:r>
      <w:r w:rsidR="005167DB" w:rsidRPr="005167DB">
        <w:rPr>
          <w:rFonts w:ascii="Calibri" w:hAnsi="Calibri" w:cs="Calibri"/>
          <w:b/>
          <w:sz w:val="20"/>
          <w:szCs w:val="20"/>
        </w:rPr>
        <w:fldChar w:fldCharType="separate"/>
      </w:r>
      <w:r w:rsidR="00252F2C" w:rsidRPr="00675829">
        <w:rPr>
          <w:rFonts w:ascii="Calibri" w:hAnsi="Calibri" w:cs="Calibri"/>
          <w:b/>
          <w:noProof/>
          <w:sz w:val="20"/>
          <w:szCs w:val="20"/>
        </w:rPr>
        <w:t>POST/DYS/OW/GZ/03776/2024</w:t>
      </w:r>
      <w:r w:rsidR="005167DB" w:rsidRPr="005167DB">
        <w:rPr>
          <w:rFonts w:ascii="Calibri" w:hAnsi="Calibri" w:cs="Calibri"/>
          <w:b/>
          <w:sz w:val="20"/>
          <w:szCs w:val="20"/>
        </w:rPr>
        <w:fldChar w:fldCharType="end"/>
      </w:r>
      <w:r w:rsidRPr="0029215C">
        <w:rPr>
          <w:rFonts w:ascii="Calibri" w:hAnsi="Calibri" w:cs="Calibri"/>
          <w:sz w:val="20"/>
          <w:szCs w:val="20"/>
        </w:rPr>
        <w:t>)</w:t>
      </w:r>
      <w:r w:rsidR="00FB1458">
        <w:rPr>
          <w:rFonts w:ascii="Calibri" w:hAnsi="Calibri" w:cs="Calibri"/>
          <w:sz w:val="20"/>
          <w:szCs w:val="20"/>
        </w:rPr>
        <w:t xml:space="preserve">    </w:t>
      </w:r>
    </w:p>
    <w:p w14:paraId="1336AE39" w14:textId="73714E85" w:rsidR="00486C6D" w:rsidRPr="00CA737C" w:rsidRDefault="00486C6D" w:rsidP="00486C6D">
      <w:pPr>
        <w:rPr>
          <w:rFonts w:eastAsia="Calibri" w:cstheme="minorHAnsi"/>
          <w:sz w:val="20"/>
          <w:lang w:eastAsia="pl-PL"/>
        </w:rPr>
      </w:pPr>
    </w:p>
    <w:p w14:paraId="6F0EE6E2" w14:textId="20B62391" w:rsidR="00696EC2" w:rsidRDefault="00486C6D" w:rsidP="007D1E74">
      <w:pPr>
        <w:spacing w:after="0"/>
        <w:ind w:right="-284"/>
        <w:jc w:val="both"/>
        <w:rPr>
          <w:rFonts w:eastAsia="Calibri" w:cstheme="minorHAnsi"/>
          <w:b/>
          <w:sz w:val="20"/>
          <w:u w:val="single"/>
          <w:lang w:eastAsia="pl-PL"/>
        </w:rPr>
      </w:pPr>
      <w:r w:rsidRPr="0079368D">
        <w:rPr>
          <w:rFonts w:eastAsia="Calibri" w:cstheme="minorHAnsi"/>
          <w:sz w:val="20"/>
          <w:lang w:eastAsia="pl-PL"/>
        </w:rPr>
        <w:t xml:space="preserve">Oświadczam, że </w:t>
      </w:r>
      <w:r>
        <w:rPr>
          <w:rFonts w:eastAsia="Calibri" w:cstheme="minorHAnsi"/>
          <w:sz w:val="20"/>
          <w:lang w:eastAsia="pl-PL"/>
        </w:rPr>
        <w:t>informacje</w:t>
      </w:r>
      <w:r w:rsidRPr="00963D10">
        <w:rPr>
          <w:rFonts w:eastAsia="Calibri" w:cstheme="minorHAnsi"/>
          <w:sz w:val="20"/>
          <w:lang w:eastAsia="pl-PL"/>
        </w:rPr>
        <w:t xml:space="preserve"> zawart</w:t>
      </w:r>
      <w:r>
        <w:rPr>
          <w:rFonts w:eastAsia="Calibri" w:cstheme="minorHAnsi"/>
          <w:sz w:val="20"/>
          <w:lang w:eastAsia="pl-PL"/>
        </w:rPr>
        <w:t xml:space="preserve">e </w:t>
      </w:r>
      <w:r w:rsidRPr="00963D10">
        <w:rPr>
          <w:rFonts w:eastAsia="Calibri" w:cstheme="minorHAnsi"/>
          <w:sz w:val="20"/>
          <w:lang w:eastAsia="pl-PL"/>
        </w:rPr>
        <w:t>w oświadczeniu JEDZ w zakresie</w:t>
      </w:r>
      <w:r w:rsidR="00401A43" w:rsidRPr="003B259D">
        <w:rPr>
          <w:rFonts w:eastAsia="Calibri" w:cstheme="minorHAnsi"/>
          <w:sz w:val="20"/>
          <w:lang w:eastAsia="pl-PL"/>
        </w:rPr>
        <w:t>*</w:t>
      </w:r>
      <w:r w:rsidRPr="003B259D">
        <w:rPr>
          <w:rFonts w:eastAsia="Calibri" w:cstheme="minorHAnsi"/>
          <w:sz w:val="20"/>
          <w:lang w:eastAsia="pl-PL"/>
        </w:rPr>
        <w:t xml:space="preserve"> </w:t>
      </w:r>
      <w:r w:rsidRPr="00F9550B">
        <w:rPr>
          <w:rFonts w:eastAsia="Calibri" w:cstheme="minorHAnsi"/>
          <w:sz w:val="20"/>
          <w:lang w:eastAsia="pl-PL"/>
        </w:rPr>
        <w:t xml:space="preserve">art. 108 ust. 1 pkt 3 </w:t>
      </w:r>
      <w:r w:rsidR="00742C7B" w:rsidRPr="00F9550B">
        <w:rPr>
          <w:rFonts w:eastAsia="Calibri" w:cstheme="minorHAnsi"/>
          <w:sz w:val="20"/>
          <w:lang w:eastAsia="pl-PL"/>
        </w:rPr>
        <w:t>U</w:t>
      </w:r>
      <w:r w:rsidRPr="00F9550B">
        <w:rPr>
          <w:rFonts w:eastAsia="Calibri" w:cstheme="minorHAnsi"/>
          <w:sz w:val="20"/>
          <w:lang w:eastAsia="pl-PL"/>
        </w:rPr>
        <w:t>stawy</w:t>
      </w:r>
      <w:r w:rsidR="00742C7B" w:rsidRPr="00F9550B">
        <w:rPr>
          <w:rFonts w:eastAsia="Calibri" w:cstheme="minorHAnsi"/>
          <w:sz w:val="20"/>
          <w:lang w:eastAsia="pl-PL"/>
        </w:rPr>
        <w:t xml:space="preserve"> PZP</w:t>
      </w:r>
      <w:r w:rsidRPr="00F9550B">
        <w:rPr>
          <w:rFonts w:eastAsia="Calibri" w:cstheme="minorHAnsi"/>
          <w:sz w:val="20"/>
          <w:lang w:eastAsia="pl-PL"/>
        </w:rPr>
        <w:t xml:space="preserve">, art. 108 ust. 1 pkt 4 </w:t>
      </w:r>
      <w:r w:rsidR="00742C7B" w:rsidRPr="00F9550B">
        <w:rPr>
          <w:rFonts w:eastAsia="Calibri" w:cstheme="minorHAnsi"/>
          <w:sz w:val="20"/>
          <w:lang w:eastAsia="pl-PL"/>
        </w:rPr>
        <w:t>U</w:t>
      </w:r>
      <w:r w:rsidRPr="00F9550B">
        <w:rPr>
          <w:rFonts w:eastAsia="Calibri" w:cstheme="minorHAnsi"/>
          <w:sz w:val="20"/>
          <w:lang w:eastAsia="pl-PL"/>
        </w:rPr>
        <w:t xml:space="preserve">stawy </w:t>
      </w:r>
      <w:r w:rsidR="00742C7B" w:rsidRPr="00F9550B">
        <w:rPr>
          <w:rFonts w:eastAsia="Calibri" w:cstheme="minorHAnsi"/>
          <w:sz w:val="20"/>
          <w:lang w:eastAsia="pl-PL"/>
        </w:rPr>
        <w:t xml:space="preserve">PZP </w:t>
      </w:r>
      <w:r w:rsidRPr="00F9550B">
        <w:rPr>
          <w:rFonts w:eastAsia="Calibri" w:cstheme="minorHAnsi"/>
          <w:sz w:val="20"/>
          <w:lang w:eastAsia="pl-PL"/>
        </w:rPr>
        <w:t xml:space="preserve">odnośnie do orzeczenia zakazu ubiegania się o zamówienie publiczne tytułem środka zapobiegawczego, art. 108 ust. 1 pkt 5 </w:t>
      </w:r>
      <w:r w:rsidR="00742C7B" w:rsidRPr="00F9550B">
        <w:rPr>
          <w:rFonts w:eastAsia="Calibri" w:cstheme="minorHAnsi"/>
          <w:sz w:val="20"/>
          <w:lang w:eastAsia="pl-PL"/>
        </w:rPr>
        <w:t>U</w:t>
      </w:r>
      <w:r w:rsidRPr="00F9550B">
        <w:rPr>
          <w:rFonts w:eastAsia="Calibri" w:cstheme="minorHAnsi"/>
          <w:sz w:val="20"/>
          <w:lang w:eastAsia="pl-PL"/>
        </w:rPr>
        <w:t xml:space="preserve">stawy </w:t>
      </w:r>
      <w:r w:rsidR="00742C7B" w:rsidRPr="00F9550B">
        <w:rPr>
          <w:rFonts w:eastAsia="Calibri" w:cstheme="minorHAnsi"/>
          <w:sz w:val="20"/>
          <w:lang w:eastAsia="pl-PL"/>
        </w:rPr>
        <w:t xml:space="preserve">PZP </w:t>
      </w:r>
      <w:r w:rsidRPr="00F9550B">
        <w:rPr>
          <w:rFonts w:eastAsia="Calibri" w:cstheme="minorHAnsi"/>
          <w:sz w:val="20"/>
          <w:lang w:eastAsia="pl-PL"/>
        </w:rPr>
        <w:t xml:space="preserve">odnośnie do zawarcia z innymi wykonawcami porozumienia mającego na celu zakłócenie konkurencji, art. 108 ust. 1 pkt 6 </w:t>
      </w:r>
      <w:r w:rsidR="00742C7B" w:rsidRPr="00F9550B">
        <w:rPr>
          <w:rFonts w:eastAsia="Calibri" w:cstheme="minorHAnsi"/>
          <w:sz w:val="20"/>
          <w:lang w:eastAsia="pl-PL"/>
        </w:rPr>
        <w:t>U</w:t>
      </w:r>
      <w:r w:rsidRPr="00F9550B">
        <w:rPr>
          <w:rFonts w:eastAsia="Calibri" w:cstheme="minorHAnsi"/>
          <w:sz w:val="20"/>
          <w:lang w:eastAsia="pl-PL"/>
        </w:rPr>
        <w:t>staw</w:t>
      </w:r>
      <w:r w:rsidR="00745727" w:rsidRPr="00F9550B">
        <w:rPr>
          <w:rFonts w:eastAsia="Calibri" w:cstheme="minorHAnsi"/>
          <w:sz w:val="20"/>
          <w:lang w:eastAsia="pl-PL"/>
        </w:rPr>
        <w:t>y</w:t>
      </w:r>
      <w:r w:rsidR="00742C7B" w:rsidRPr="00F9550B">
        <w:rPr>
          <w:rFonts w:eastAsia="Calibri" w:cstheme="minorHAnsi"/>
          <w:sz w:val="20"/>
          <w:lang w:eastAsia="pl-PL"/>
        </w:rPr>
        <w:t xml:space="preserve"> PZP</w:t>
      </w:r>
      <w:r w:rsidRPr="00F9550B">
        <w:rPr>
          <w:rFonts w:eastAsia="Calibri" w:cstheme="minorHAnsi"/>
          <w:sz w:val="20"/>
          <w:lang w:eastAsia="pl-PL"/>
        </w:rPr>
        <w:t xml:space="preserve">, art. 109 ust. 1 pkt 1 </w:t>
      </w:r>
      <w:r w:rsidR="00742C7B" w:rsidRPr="00F9550B">
        <w:rPr>
          <w:rFonts w:eastAsia="Calibri" w:cstheme="minorHAnsi"/>
          <w:sz w:val="20"/>
          <w:lang w:eastAsia="pl-PL"/>
        </w:rPr>
        <w:t>U</w:t>
      </w:r>
      <w:r w:rsidRPr="00F9550B">
        <w:rPr>
          <w:rFonts w:eastAsia="Calibri" w:cstheme="minorHAnsi"/>
          <w:sz w:val="20"/>
          <w:lang w:eastAsia="pl-PL"/>
        </w:rPr>
        <w:t>stawy</w:t>
      </w:r>
      <w:r w:rsidR="00742C7B" w:rsidRPr="00F9550B">
        <w:rPr>
          <w:rFonts w:eastAsia="Calibri" w:cstheme="minorHAnsi"/>
          <w:sz w:val="20"/>
          <w:lang w:eastAsia="pl-PL"/>
        </w:rPr>
        <w:t xml:space="preserve"> PZP</w:t>
      </w:r>
      <w:r w:rsidRPr="00F9550B">
        <w:rPr>
          <w:rFonts w:eastAsia="Calibri" w:cstheme="minorHAnsi"/>
          <w:sz w:val="20"/>
          <w:lang w:eastAsia="pl-PL"/>
        </w:rPr>
        <w:t xml:space="preserve"> odnośnie do naruszenia obowiązków dotyczących płatności podatków i opłat lokalnych, o których mowa w ustawie z dnia 12 stycznia 1991 r. o podatkach i opłatach lokalnych (Dz.U. z 2019 r. poz. 1170)</w:t>
      </w:r>
      <w:r w:rsidR="00697D61" w:rsidRPr="00F9550B">
        <w:rPr>
          <w:rFonts w:eastAsia="Calibri" w:cstheme="minorHAnsi"/>
          <w:sz w:val="20"/>
          <w:lang w:eastAsia="pl-PL"/>
        </w:rPr>
        <w:t xml:space="preserve"> oraz art. 109 ust. 1 pkt 7-10</w:t>
      </w:r>
      <w:r w:rsidR="00C90311">
        <w:rPr>
          <w:rFonts w:eastAsia="Calibri" w:cstheme="minorHAnsi"/>
          <w:sz w:val="20"/>
          <w:lang w:eastAsia="pl-PL"/>
        </w:rPr>
        <w:t xml:space="preserve"> Ustawy PZP</w:t>
      </w:r>
      <w:r>
        <w:rPr>
          <w:rFonts w:eastAsia="Calibri" w:cstheme="minorHAnsi"/>
          <w:sz w:val="20"/>
          <w:lang w:eastAsia="pl-PL"/>
        </w:rPr>
        <w:t xml:space="preserve">, </w:t>
      </w:r>
      <w:r w:rsidRPr="00972D6D">
        <w:rPr>
          <w:rFonts w:eastAsia="Calibri" w:cstheme="minorHAnsi"/>
          <w:b/>
          <w:sz w:val="20"/>
          <w:u w:val="single"/>
          <w:lang w:eastAsia="pl-PL"/>
        </w:rPr>
        <w:t>są aktualne</w:t>
      </w:r>
      <w:r w:rsidRPr="00972D6D">
        <w:rPr>
          <w:u w:val="single"/>
        </w:rPr>
        <w:t xml:space="preserve"> </w:t>
      </w:r>
      <w:r w:rsidRPr="00972D6D">
        <w:rPr>
          <w:rFonts w:eastAsia="Calibri" w:cstheme="minorHAnsi"/>
          <w:b/>
          <w:sz w:val="20"/>
          <w:u w:val="single"/>
          <w:lang w:eastAsia="pl-PL"/>
        </w:rPr>
        <w:t>i zgodne z prawdą</w:t>
      </w:r>
      <w:r w:rsidR="00696EC2">
        <w:rPr>
          <w:rFonts w:eastAsia="Calibri" w:cstheme="minorHAnsi"/>
          <w:b/>
          <w:sz w:val="20"/>
          <w:u w:val="single"/>
          <w:lang w:eastAsia="pl-PL"/>
        </w:rPr>
        <w:t xml:space="preserve">. </w:t>
      </w:r>
    </w:p>
    <w:p w14:paraId="15A0E3A6" w14:textId="77777777" w:rsidR="002F02C3" w:rsidRDefault="002F02C3" w:rsidP="007D1E74">
      <w:pPr>
        <w:spacing w:after="0"/>
        <w:ind w:right="-284"/>
        <w:jc w:val="both"/>
        <w:rPr>
          <w:rFonts w:eastAsia="Calibri" w:cstheme="minorHAnsi"/>
          <w:b/>
          <w:sz w:val="20"/>
          <w:u w:val="single"/>
          <w:lang w:eastAsia="pl-PL"/>
        </w:rPr>
      </w:pPr>
    </w:p>
    <w:p w14:paraId="33C67C47" w14:textId="683D82AA" w:rsidR="00486C6D" w:rsidRPr="00A66AD6" w:rsidRDefault="00696EC2" w:rsidP="007D1E74">
      <w:pPr>
        <w:spacing w:after="0"/>
        <w:ind w:right="-284"/>
        <w:jc w:val="both"/>
        <w:rPr>
          <w:rFonts w:eastAsia="Calibri" w:cstheme="minorHAnsi"/>
          <w:b/>
          <w:sz w:val="20"/>
          <w:u w:val="single"/>
          <w:lang w:eastAsia="pl-PL"/>
        </w:rPr>
      </w:pPr>
      <w:r>
        <w:rPr>
          <w:rFonts w:eastAsia="Calibri" w:cstheme="minorHAnsi"/>
          <w:b/>
          <w:sz w:val="20"/>
          <w:u w:val="single"/>
          <w:lang w:eastAsia="pl-PL"/>
        </w:rPr>
        <w:t xml:space="preserve">Niniejsze </w:t>
      </w:r>
      <w:r w:rsidRPr="00696EC2">
        <w:rPr>
          <w:rFonts w:eastAsia="Calibri" w:cstheme="minorHAnsi"/>
          <w:b/>
          <w:sz w:val="20"/>
          <w:u w:val="single"/>
          <w:lang w:eastAsia="pl-PL"/>
        </w:rPr>
        <w:t xml:space="preserve">oświadczenie </w:t>
      </w:r>
      <w:r>
        <w:rPr>
          <w:rFonts w:eastAsia="Calibri" w:cstheme="minorHAnsi"/>
          <w:b/>
          <w:sz w:val="20"/>
          <w:u w:val="single"/>
          <w:lang w:eastAsia="pl-PL"/>
        </w:rPr>
        <w:t>składamy</w:t>
      </w:r>
      <w:r w:rsidRPr="00696EC2">
        <w:rPr>
          <w:rFonts w:eastAsia="Calibri" w:cstheme="minorHAnsi"/>
          <w:b/>
          <w:sz w:val="20"/>
          <w:u w:val="single"/>
          <w:lang w:eastAsia="pl-PL"/>
        </w:rPr>
        <w:t xml:space="preserve"> z pełną świadomością konsekwencji wp</w:t>
      </w:r>
      <w:r>
        <w:rPr>
          <w:rFonts w:eastAsia="Calibri" w:cstheme="minorHAnsi"/>
          <w:b/>
          <w:sz w:val="20"/>
          <w:u w:val="single"/>
          <w:lang w:eastAsia="pl-PL"/>
        </w:rPr>
        <w:t>rowadzenia Zamawiającego w błąd</w:t>
      </w:r>
      <w:r w:rsidR="00486C6D" w:rsidRPr="00972D6D">
        <w:rPr>
          <w:rFonts w:eastAsia="Calibri" w:cstheme="minorHAnsi"/>
          <w:b/>
          <w:sz w:val="20"/>
          <w:u w:val="single"/>
          <w:lang w:eastAsia="pl-PL"/>
        </w:rPr>
        <w:t>.</w:t>
      </w:r>
    </w:p>
    <w:p w14:paraId="609A72C7" w14:textId="77777777" w:rsidR="00486C6D" w:rsidRDefault="00486C6D" w:rsidP="00486C6D">
      <w:pPr>
        <w:jc w:val="both"/>
        <w:rPr>
          <w:rFonts w:eastAsia="Calibri" w:cstheme="minorHAnsi"/>
          <w:sz w:val="20"/>
          <w:lang w:eastAsia="pl-PL"/>
        </w:rPr>
      </w:pPr>
    </w:p>
    <w:p w14:paraId="203224F8" w14:textId="359E1E7E" w:rsidR="00486C6D" w:rsidRPr="00401A43" w:rsidRDefault="00401A43" w:rsidP="00486C6D">
      <w:pPr>
        <w:rPr>
          <w:sz w:val="16"/>
          <w:szCs w:val="16"/>
        </w:rPr>
      </w:pPr>
      <w:r w:rsidRPr="00401A43">
        <w:rPr>
          <w:sz w:val="16"/>
          <w:szCs w:val="16"/>
        </w:rPr>
        <w:t>*wybrać właściwe</w:t>
      </w:r>
    </w:p>
    <w:p w14:paraId="3EC10E6B" w14:textId="4FCB76A9" w:rsidR="00486C6D" w:rsidRPr="005A6F2B" w:rsidRDefault="00486C6D" w:rsidP="00486C6D">
      <w:pPr>
        <w:ind w:right="-993" w:hanging="284"/>
        <w:rPr>
          <w:rFonts w:ascii="Calibri" w:hAnsi="Calibri" w:cs="Calibri"/>
        </w:rPr>
      </w:pPr>
      <w:r>
        <w:tab/>
      </w:r>
      <w:r w:rsidRPr="005A6F2B">
        <w:rPr>
          <w:rFonts w:ascii="Calibri" w:hAnsi="Calibri" w:cs="Calibri"/>
        </w:rPr>
        <w:tab/>
      </w:r>
      <w:r>
        <w:rPr>
          <w:rFonts w:ascii="Calibri" w:hAnsi="Calibri" w:cs="Calibri"/>
        </w:rPr>
        <w:t xml:space="preserve">                       </w:t>
      </w:r>
      <w:r w:rsidR="004865C5">
        <w:rPr>
          <w:rFonts w:ascii="Calibri" w:hAnsi="Calibri" w:cs="Calibri"/>
        </w:rPr>
        <w:t xml:space="preserve">                                                                       </w:t>
      </w:r>
      <w:r w:rsidRPr="005A6F2B">
        <w:rPr>
          <w:rFonts w:ascii="Calibri" w:hAnsi="Calibri" w:cs="Calibri"/>
        </w:rPr>
        <w:t xml:space="preserve"> </w:t>
      </w:r>
    </w:p>
    <w:p w14:paraId="0F52EDEC" w14:textId="3DAEB823" w:rsidR="00486C6D" w:rsidRPr="00175660" w:rsidRDefault="00486C6D" w:rsidP="00175660">
      <w:pPr>
        <w:pStyle w:val="Tekstblokowy"/>
      </w:pPr>
      <w:r w:rsidRPr="00175660">
        <w:t xml:space="preserve">Kwalifikowany podpis elektroniczny osób uprawnionych do składania oświadczeń woli w imieniu Wykonawcy </w:t>
      </w:r>
    </w:p>
    <w:p w14:paraId="72DAE41D" w14:textId="5BF3D113" w:rsidR="002E68AA" w:rsidRDefault="002E68AA" w:rsidP="00486C6D">
      <w:pPr>
        <w:ind w:left="5398" w:right="68" w:hanging="153"/>
        <w:jc w:val="center"/>
        <w:rPr>
          <w:rFonts w:ascii="Calibri" w:hAnsi="Calibri" w:cs="Calibri"/>
          <w:i/>
          <w:sz w:val="16"/>
          <w:szCs w:val="16"/>
        </w:rPr>
      </w:pPr>
    </w:p>
    <w:p w14:paraId="33A8B2D9" w14:textId="744ADB00" w:rsidR="002E68AA" w:rsidRDefault="002E68AA" w:rsidP="00486C6D">
      <w:pPr>
        <w:ind w:left="5398" w:right="68" w:hanging="153"/>
        <w:jc w:val="center"/>
        <w:rPr>
          <w:rFonts w:ascii="Calibri" w:hAnsi="Calibri" w:cs="Calibri"/>
          <w:i/>
          <w:sz w:val="16"/>
          <w:szCs w:val="16"/>
        </w:rPr>
      </w:pPr>
    </w:p>
    <w:p w14:paraId="76C07E91" w14:textId="29C4B532" w:rsidR="002E68AA" w:rsidRDefault="002E68AA" w:rsidP="00486C6D">
      <w:pPr>
        <w:ind w:left="5398" w:right="68" w:hanging="153"/>
        <w:jc w:val="center"/>
        <w:rPr>
          <w:rFonts w:ascii="Calibri" w:hAnsi="Calibri" w:cs="Calibri"/>
          <w:i/>
          <w:sz w:val="16"/>
          <w:szCs w:val="16"/>
        </w:rPr>
      </w:pPr>
    </w:p>
    <w:p w14:paraId="7A67F5A2" w14:textId="0971EA43" w:rsidR="002E68AA" w:rsidRDefault="002E68AA" w:rsidP="00486C6D">
      <w:pPr>
        <w:ind w:left="5398" w:right="68" w:hanging="153"/>
        <w:jc w:val="center"/>
        <w:rPr>
          <w:rFonts w:ascii="Calibri" w:hAnsi="Calibri" w:cs="Calibri"/>
          <w:i/>
          <w:sz w:val="16"/>
          <w:szCs w:val="16"/>
        </w:rPr>
      </w:pPr>
    </w:p>
    <w:p w14:paraId="7234B1F3" w14:textId="3E788BA7" w:rsidR="002E68AA" w:rsidRDefault="002E68AA" w:rsidP="00486C6D">
      <w:pPr>
        <w:ind w:left="5398" w:right="68" w:hanging="153"/>
        <w:jc w:val="center"/>
        <w:rPr>
          <w:rFonts w:ascii="Calibri" w:hAnsi="Calibri" w:cs="Calibri"/>
          <w:i/>
          <w:sz w:val="16"/>
          <w:szCs w:val="16"/>
        </w:rPr>
      </w:pPr>
    </w:p>
    <w:p w14:paraId="31926CFF" w14:textId="0F6985B7" w:rsidR="002E68AA" w:rsidRDefault="002E68AA" w:rsidP="00486C6D">
      <w:pPr>
        <w:ind w:left="5398" w:right="68" w:hanging="153"/>
        <w:jc w:val="center"/>
        <w:rPr>
          <w:rFonts w:ascii="Calibri" w:hAnsi="Calibri" w:cs="Calibri"/>
          <w:i/>
          <w:sz w:val="16"/>
          <w:szCs w:val="16"/>
        </w:rPr>
      </w:pPr>
    </w:p>
    <w:p w14:paraId="5E3B680A" w14:textId="5C436E50" w:rsidR="002E68AA" w:rsidRDefault="002E68AA" w:rsidP="00486C6D">
      <w:pPr>
        <w:ind w:left="5398" w:right="68" w:hanging="153"/>
        <w:jc w:val="center"/>
        <w:rPr>
          <w:rFonts w:ascii="Calibri" w:hAnsi="Calibri" w:cs="Calibri"/>
          <w:i/>
          <w:sz w:val="16"/>
          <w:szCs w:val="16"/>
        </w:rPr>
      </w:pPr>
    </w:p>
    <w:p w14:paraId="21EBE016" w14:textId="2B93B941" w:rsidR="002E68AA" w:rsidRDefault="002E68AA" w:rsidP="00486C6D">
      <w:pPr>
        <w:ind w:left="5398" w:right="68" w:hanging="153"/>
        <w:jc w:val="center"/>
        <w:rPr>
          <w:rFonts w:ascii="Calibri" w:hAnsi="Calibri" w:cs="Calibri"/>
          <w:i/>
          <w:sz w:val="16"/>
          <w:szCs w:val="16"/>
        </w:rPr>
      </w:pPr>
    </w:p>
    <w:p w14:paraId="5D36CFBF" w14:textId="0FAD0B70" w:rsidR="002E68AA" w:rsidRDefault="002E68AA" w:rsidP="00486C6D">
      <w:pPr>
        <w:ind w:left="5398" w:right="68" w:hanging="153"/>
        <w:jc w:val="center"/>
        <w:rPr>
          <w:rFonts w:ascii="Calibri" w:hAnsi="Calibri" w:cs="Calibri"/>
          <w:i/>
          <w:sz w:val="16"/>
          <w:szCs w:val="16"/>
        </w:rPr>
      </w:pPr>
    </w:p>
    <w:p w14:paraId="7C9C7FBB" w14:textId="560037FB" w:rsidR="002E68AA" w:rsidRDefault="002E68AA" w:rsidP="00486C6D">
      <w:pPr>
        <w:ind w:left="5398" w:right="68" w:hanging="153"/>
        <w:jc w:val="center"/>
        <w:rPr>
          <w:rFonts w:ascii="Calibri" w:hAnsi="Calibri" w:cs="Calibri"/>
          <w:i/>
          <w:sz w:val="16"/>
          <w:szCs w:val="16"/>
        </w:rPr>
      </w:pPr>
    </w:p>
    <w:p w14:paraId="61708115" w14:textId="09716259" w:rsidR="002E68AA" w:rsidRDefault="002E68AA" w:rsidP="00486C6D">
      <w:pPr>
        <w:ind w:left="5398" w:right="68" w:hanging="153"/>
        <w:jc w:val="center"/>
        <w:rPr>
          <w:rFonts w:ascii="Calibri" w:hAnsi="Calibri" w:cs="Calibri"/>
          <w:i/>
          <w:sz w:val="16"/>
          <w:szCs w:val="16"/>
        </w:rPr>
      </w:pPr>
    </w:p>
    <w:p w14:paraId="5DD6AA66" w14:textId="2D6230F0" w:rsidR="002E68AA" w:rsidRDefault="002E68AA" w:rsidP="00486C6D">
      <w:pPr>
        <w:ind w:left="5398" w:right="68" w:hanging="153"/>
        <w:jc w:val="center"/>
        <w:rPr>
          <w:rFonts w:ascii="Calibri" w:hAnsi="Calibri" w:cs="Calibri"/>
          <w:i/>
          <w:sz w:val="16"/>
          <w:szCs w:val="16"/>
        </w:rPr>
      </w:pPr>
    </w:p>
    <w:p w14:paraId="2AFC436D" w14:textId="4ABE467C" w:rsidR="002E68AA" w:rsidRDefault="002E68AA" w:rsidP="00486C6D">
      <w:pPr>
        <w:ind w:left="5398" w:right="68" w:hanging="153"/>
        <w:jc w:val="center"/>
        <w:rPr>
          <w:rFonts w:ascii="Calibri" w:hAnsi="Calibri" w:cs="Calibri"/>
          <w:i/>
          <w:sz w:val="16"/>
          <w:szCs w:val="16"/>
        </w:rPr>
      </w:pPr>
    </w:p>
    <w:p w14:paraId="00A2EAAD" w14:textId="2CA7A6C1" w:rsidR="002E68AA" w:rsidRDefault="002E68AA" w:rsidP="00486C6D">
      <w:pPr>
        <w:ind w:left="5398" w:right="68" w:hanging="153"/>
        <w:jc w:val="center"/>
        <w:rPr>
          <w:rFonts w:ascii="Calibri" w:hAnsi="Calibri" w:cs="Calibri"/>
          <w:i/>
          <w:sz w:val="16"/>
          <w:szCs w:val="16"/>
        </w:rPr>
      </w:pPr>
    </w:p>
    <w:p w14:paraId="36B5014C" w14:textId="71FD4C0B" w:rsidR="002E68AA" w:rsidRDefault="002E68AA" w:rsidP="00486C6D">
      <w:pPr>
        <w:ind w:left="5398" w:right="68" w:hanging="153"/>
        <w:jc w:val="center"/>
        <w:rPr>
          <w:rFonts w:ascii="Calibri" w:hAnsi="Calibri" w:cs="Calibri"/>
          <w:i/>
          <w:sz w:val="16"/>
          <w:szCs w:val="16"/>
        </w:rPr>
      </w:pPr>
    </w:p>
    <w:p w14:paraId="1D5B291A" w14:textId="5EC9AA94" w:rsidR="002E68AA" w:rsidRDefault="002E68AA" w:rsidP="00486C6D">
      <w:pPr>
        <w:ind w:left="5398" w:right="68" w:hanging="153"/>
        <w:jc w:val="center"/>
        <w:rPr>
          <w:rFonts w:ascii="Calibri" w:hAnsi="Calibri" w:cs="Calibri"/>
          <w:i/>
          <w:sz w:val="16"/>
          <w:szCs w:val="16"/>
        </w:rPr>
      </w:pPr>
    </w:p>
    <w:p w14:paraId="79A1E94C" w14:textId="170A4AFB" w:rsidR="002E68AA" w:rsidRDefault="002E68AA" w:rsidP="00486C6D">
      <w:pPr>
        <w:ind w:left="5398" w:right="68" w:hanging="153"/>
        <w:jc w:val="center"/>
        <w:rPr>
          <w:rFonts w:ascii="Calibri" w:hAnsi="Calibri" w:cs="Calibri"/>
          <w:i/>
          <w:sz w:val="16"/>
          <w:szCs w:val="16"/>
        </w:rPr>
      </w:pPr>
    </w:p>
    <w:p w14:paraId="00EB4086" w14:textId="4466A868" w:rsidR="002E68AA" w:rsidRDefault="002E68AA" w:rsidP="00486C6D">
      <w:pPr>
        <w:ind w:left="5398" w:right="68" w:hanging="153"/>
        <w:jc w:val="center"/>
        <w:rPr>
          <w:rFonts w:ascii="Calibri" w:hAnsi="Calibri" w:cs="Calibri"/>
          <w:i/>
          <w:sz w:val="16"/>
          <w:szCs w:val="16"/>
        </w:rPr>
      </w:pPr>
    </w:p>
    <w:p w14:paraId="31576A95" w14:textId="48E19CAC" w:rsidR="002E68AA" w:rsidRDefault="002E68AA" w:rsidP="00486C6D">
      <w:pPr>
        <w:ind w:left="5398" w:right="68" w:hanging="153"/>
        <w:jc w:val="center"/>
        <w:rPr>
          <w:rFonts w:ascii="Calibri" w:hAnsi="Calibri" w:cs="Calibri"/>
          <w:i/>
          <w:sz w:val="16"/>
          <w:szCs w:val="16"/>
        </w:rPr>
      </w:pPr>
    </w:p>
    <w:p w14:paraId="12445278" w14:textId="04A50737" w:rsidR="002F02C3" w:rsidRDefault="002F02C3" w:rsidP="00486C6D">
      <w:pPr>
        <w:ind w:left="5398" w:right="68" w:hanging="153"/>
        <w:jc w:val="center"/>
        <w:rPr>
          <w:rFonts w:ascii="Calibri" w:hAnsi="Calibri" w:cs="Calibri"/>
          <w:i/>
          <w:sz w:val="16"/>
          <w:szCs w:val="16"/>
        </w:rPr>
      </w:pPr>
    </w:p>
    <w:p w14:paraId="4A127F74" w14:textId="7DC7ADBF" w:rsidR="002F02C3" w:rsidRDefault="002F02C3" w:rsidP="00067A0D">
      <w:pPr>
        <w:ind w:right="68"/>
        <w:rPr>
          <w:rFonts w:ascii="Calibri" w:hAnsi="Calibri" w:cs="Calibri"/>
          <w:i/>
          <w:sz w:val="16"/>
          <w:szCs w:val="16"/>
        </w:rPr>
      </w:pPr>
    </w:p>
    <w:sectPr w:rsidR="002F02C3" w:rsidSect="001A5C25">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D5DF4" w14:textId="77777777" w:rsidR="00313042" w:rsidRDefault="00313042" w:rsidP="00F1524C">
      <w:pPr>
        <w:spacing w:after="0"/>
      </w:pPr>
      <w:r>
        <w:separator/>
      </w:r>
    </w:p>
  </w:endnote>
  <w:endnote w:type="continuationSeparator" w:id="0">
    <w:p w14:paraId="4441BD11" w14:textId="77777777" w:rsidR="00313042" w:rsidRDefault="00313042"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62F8B488"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8C12D1">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252F2C">
      <w:rPr>
        <w:rFonts w:ascii="Calibri" w:hAnsi="Calibri"/>
        <w:b/>
        <w:bCs/>
        <w:noProof/>
        <w:sz w:val="16"/>
        <w:szCs w:val="16"/>
      </w:rPr>
      <w:t>1</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5CDA3" w14:textId="77777777" w:rsidR="00313042" w:rsidRDefault="00313042" w:rsidP="00F1524C">
      <w:pPr>
        <w:spacing w:after="0"/>
      </w:pPr>
      <w:r>
        <w:separator/>
      </w:r>
    </w:p>
  </w:footnote>
  <w:footnote w:type="continuationSeparator" w:id="0">
    <w:p w14:paraId="7AB19B11" w14:textId="77777777" w:rsidR="00313042" w:rsidRDefault="00313042"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5D79D" w14:textId="77777777" w:rsidR="008C12D1" w:rsidRPr="00DF530D" w:rsidRDefault="008C12D1" w:rsidP="008C12D1">
    <w:pPr>
      <w:pStyle w:val="Nagwek"/>
      <w:jc w:val="center"/>
      <w:rPr>
        <w:rFonts w:ascii="Calibri" w:hAnsi="Calibri"/>
        <w:b/>
        <w:sz w:val="16"/>
        <w:szCs w:val="16"/>
      </w:rPr>
    </w:pPr>
    <w:r w:rsidRPr="00DF530D">
      <w:rPr>
        <w:rFonts w:ascii="Calibri" w:hAnsi="Calibri"/>
        <w:b/>
        <w:sz w:val="16"/>
        <w:szCs w:val="16"/>
      </w:rPr>
      <w:t xml:space="preserve">Specyfikacja Warunków Zamówienia (SWZ) </w:t>
    </w:r>
  </w:p>
  <w:p w14:paraId="4C8D7C9F" w14:textId="1DFC917E" w:rsidR="008C12D1" w:rsidRPr="00DF530D" w:rsidRDefault="008C12D1" w:rsidP="008C12D1">
    <w:pPr>
      <w:pStyle w:val="Nagwek"/>
      <w:jc w:val="center"/>
      <w:rPr>
        <w:rFonts w:ascii="Calibri" w:hAnsi="Calibri"/>
        <w:b/>
        <w:sz w:val="16"/>
        <w:szCs w:val="16"/>
      </w:rPr>
    </w:pPr>
    <w:r>
      <w:rPr>
        <w:rFonts w:ascii="Calibri" w:hAnsi="Calibri"/>
        <w:b/>
        <w:sz w:val="16"/>
        <w:szCs w:val="16"/>
      </w:rPr>
      <w:fldChar w:fldCharType="begin"/>
    </w:r>
    <w:r>
      <w:rPr>
        <w:rFonts w:ascii="Calibri" w:hAnsi="Calibri"/>
        <w:b/>
        <w:sz w:val="16"/>
        <w:szCs w:val="16"/>
      </w:rPr>
      <w:instrText xml:space="preserve"> MERGEFIELD nazwa_post </w:instrText>
    </w:r>
    <w:r>
      <w:rPr>
        <w:rFonts w:ascii="Calibri" w:hAnsi="Calibri"/>
        <w:b/>
        <w:sz w:val="16"/>
        <w:szCs w:val="16"/>
      </w:rPr>
      <w:fldChar w:fldCharType="separate"/>
    </w:r>
    <w:r w:rsidR="00252F2C" w:rsidRPr="00675829">
      <w:rPr>
        <w:rFonts w:ascii="Calibri" w:hAnsi="Calibri"/>
        <w:b/>
        <w:noProof/>
        <w:sz w:val="16"/>
        <w:szCs w:val="16"/>
      </w:rPr>
      <w:t>Dostawa samochodów terenowych na potrzeby PGE Dystrybucja S.A.</w:t>
    </w:r>
    <w:r>
      <w:rPr>
        <w:rFonts w:ascii="Calibri" w:hAnsi="Calibri"/>
        <w:b/>
        <w:sz w:val="16"/>
        <w:szCs w:val="16"/>
      </w:rPr>
      <w:fldChar w:fldCharType="end"/>
    </w:r>
  </w:p>
  <w:p w14:paraId="6AF2D0C0" w14:textId="61E5CFCF" w:rsidR="008C12D1" w:rsidRPr="00F1524C" w:rsidRDefault="008C12D1" w:rsidP="008C12D1">
    <w:pPr>
      <w:pStyle w:val="Nagwek"/>
      <w:jc w:val="center"/>
      <w:rPr>
        <w:rFonts w:ascii="Calibri" w:hAnsi="Calibri"/>
        <w:sz w:val="16"/>
        <w:szCs w:val="16"/>
      </w:rPr>
    </w:pPr>
    <w:r w:rsidRPr="00DF530D">
      <w:rPr>
        <w:rFonts w:ascii="Calibri" w:hAnsi="Calibri"/>
        <w:b/>
        <w:sz w:val="16"/>
        <w:szCs w:val="16"/>
      </w:rPr>
      <w:t xml:space="preserve">Numer postępowania: </w:t>
    </w:r>
    <w:r>
      <w:rPr>
        <w:rFonts w:ascii="Calibri" w:hAnsi="Calibri"/>
        <w:b/>
        <w:sz w:val="16"/>
        <w:szCs w:val="16"/>
      </w:rPr>
      <w:fldChar w:fldCharType="begin"/>
    </w:r>
    <w:r>
      <w:rPr>
        <w:rFonts w:ascii="Calibri" w:hAnsi="Calibri"/>
        <w:b/>
        <w:sz w:val="16"/>
        <w:szCs w:val="16"/>
      </w:rPr>
      <w:instrText xml:space="preserve"> MERGEFIELD nr_postepowania </w:instrText>
    </w:r>
    <w:r>
      <w:rPr>
        <w:rFonts w:ascii="Calibri" w:hAnsi="Calibri"/>
        <w:b/>
        <w:sz w:val="16"/>
        <w:szCs w:val="16"/>
      </w:rPr>
      <w:fldChar w:fldCharType="separate"/>
    </w:r>
    <w:r w:rsidR="00252F2C" w:rsidRPr="00675829">
      <w:rPr>
        <w:rFonts w:ascii="Calibri" w:hAnsi="Calibri"/>
        <w:b/>
        <w:noProof/>
        <w:sz w:val="16"/>
        <w:szCs w:val="16"/>
      </w:rPr>
      <w:t>POST/DYS/OW/GZ/03776/2024</w:t>
    </w:r>
    <w:r>
      <w:rPr>
        <w:rFonts w:ascii="Calibri" w:hAnsi="Calibri"/>
        <w:b/>
        <w:sz w:val="16"/>
        <w:szCs w:val="16"/>
      </w:rPr>
      <w:fldChar w:fldCharType="end"/>
    </w:r>
  </w:p>
  <w:p w14:paraId="50E26813" w14:textId="77777777" w:rsidR="008C12D1" w:rsidRDefault="008C12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czerkowski Piotr [PGE Dystr. O.Warszawa]">
    <w15:presenceInfo w15:providerId="None" w15:userId="Jaczerkowski Piotr [PGE Dystr. O.Warszaw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isplayBackgroundShape/>
  <w:proofState w:spelling="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4C6A"/>
    <w:rsid w:val="0006718F"/>
    <w:rsid w:val="000671AF"/>
    <w:rsid w:val="00067A0D"/>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75660"/>
    <w:rsid w:val="00180420"/>
    <w:rsid w:val="0018400D"/>
    <w:rsid w:val="00185364"/>
    <w:rsid w:val="00193EE1"/>
    <w:rsid w:val="00195138"/>
    <w:rsid w:val="00195D09"/>
    <w:rsid w:val="001A07A0"/>
    <w:rsid w:val="001A5C25"/>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2F2C"/>
    <w:rsid w:val="002550E4"/>
    <w:rsid w:val="00255CD5"/>
    <w:rsid w:val="00256D09"/>
    <w:rsid w:val="00256F8F"/>
    <w:rsid w:val="00261849"/>
    <w:rsid w:val="0026283C"/>
    <w:rsid w:val="00263C45"/>
    <w:rsid w:val="00272B1E"/>
    <w:rsid w:val="00275A16"/>
    <w:rsid w:val="002772B6"/>
    <w:rsid w:val="002807A4"/>
    <w:rsid w:val="00280B4A"/>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3042"/>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259D"/>
    <w:rsid w:val="003B4A76"/>
    <w:rsid w:val="003B5CFD"/>
    <w:rsid w:val="003B5F99"/>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167DB"/>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26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12D1"/>
    <w:rsid w:val="008C245F"/>
    <w:rsid w:val="008C5463"/>
    <w:rsid w:val="008C559B"/>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4EC4"/>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CC5"/>
    <w:rsid w:val="00B14ED6"/>
    <w:rsid w:val="00B167CA"/>
    <w:rsid w:val="00B21DE8"/>
    <w:rsid w:val="00B34D55"/>
    <w:rsid w:val="00B36BDE"/>
    <w:rsid w:val="00B41898"/>
    <w:rsid w:val="00B44172"/>
    <w:rsid w:val="00B50168"/>
    <w:rsid w:val="00B512C2"/>
    <w:rsid w:val="00B524D7"/>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038C"/>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446"/>
    <w:rsid w:val="00C57A34"/>
    <w:rsid w:val="00C64A0D"/>
    <w:rsid w:val="00C709F4"/>
    <w:rsid w:val="00C71212"/>
    <w:rsid w:val="00C814EC"/>
    <w:rsid w:val="00C82D35"/>
    <w:rsid w:val="00C85B8E"/>
    <w:rsid w:val="00C90311"/>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44C6F"/>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550B"/>
    <w:rsid w:val="00F9771C"/>
    <w:rsid w:val="00FA1271"/>
    <w:rsid w:val="00FA4496"/>
    <w:rsid w:val="00FB1458"/>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175660"/>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3776_Załącznik Nr 10 do SWZ - Oświadczenie Wykonawcy o aktualności informacji zawartych w JEDZ.docx</dmsv2BaseFileName>
    <dmsv2BaseDisplayName xmlns="http://schemas.microsoft.com/sharepoint/v3">3776_Załącznik Nr 10 do SWZ - Oświadczenie Wykonawcy o aktualności informacji zawartych w JEDZ</dmsv2BaseDisplayName>
    <dmsv2SWPP2ObjectNumber xmlns="http://schemas.microsoft.com/sharepoint/v3">POST/DYS/OW/GZ/03776/2024                         </dmsv2SWPP2ObjectNumber>
    <dmsv2SWPP2SumMD5 xmlns="http://schemas.microsoft.com/sharepoint/v3">1c265c13bbd923123a9ab3e2d75a73ce</dmsv2SWPP2SumMD5>
    <dmsv2BaseMoved xmlns="http://schemas.microsoft.com/sharepoint/v3">false</dmsv2BaseMoved>
    <dmsv2BaseIsSensitive xmlns="http://schemas.microsoft.com/sharepoint/v3">true</dmsv2BaseIsSensitive>
    <dmsv2SWPP2IDSWPP2 xmlns="http://schemas.microsoft.com/sharepoint/v3">665846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21377467</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000000010007000500000006</dmsv2SWPP2ObjectDepartment>
    <dmsv2SWPP2ObjectName xmlns="http://schemas.microsoft.com/sharepoint/v3">Postępowanie</dmsv2SWPP2ObjectName>
    <_dlc_DocId xmlns="a19cb1c7-c5c7-46d4-85ae-d83685407bba">KEZCQAFP6VDC-781675992-12920</_dlc_DocId>
    <_dlc_DocIdUrl xmlns="a19cb1c7-c5c7-46d4-85ae-d83685407bba">
      <Url>https://swpp2.dms.gkpge.pl/sites/33/_layouts/15/DocIdRedir.aspx?ID=KEZCQAFP6VDC-781675992-12920</Url>
      <Description>KEZCQAFP6VDC-781675992-12920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9E0CAE72-0275-4122-A217-B6F50B184564}"/>
</file>

<file path=customXml/itemProps4.xml><?xml version="1.0" encoding="utf-8"?>
<ds:datastoreItem xmlns:ds="http://schemas.openxmlformats.org/officeDocument/2006/customXml" ds:itemID="{CA68C027-F303-41FE-AC0D-C623F0B9DA0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C1E3C9D1-F331-4764-99C5-6E580E6BC3C6}">
  <ds:schemaRefs>
    <ds:schemaRef ds:uri="http://schemas.openxmlformats.org/officeDocument/2006/bibliography"/>
  </ds:schemaRefs>
</ds:datastoreItem>
</file>

<file path=customXml/itemProps6.xml><?xml version="1.0" encoding="utf-8"?>
<ds:datastoreItem xmlns:ds="http://schemas.openxmlformats.org/officeDocument/2006/customXml" ds:itemID="{10268B73-465D-4444-939C-160C7A2BA317}"/>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1355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Jaczerkowski Piotr [PGE Dystr. O.Warszawa]</cp:lastModifiedBy>
  <cp:revision>4</cp:revision>
  <dcterms:created xsi:type="dcterms:W3CDTF">2024-12-31T07:30:00Z</dcterms:created>
  <dcterms:modified xsi:type="dcterms:W3CDTF">2025-01-02T09:17:00Z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dc510baa-2778-428f-a9fd-284bf2d98dbc</vt:lpwstr>
  </property>
</Properties>
</file>