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F585E" w14:textId="565DA0CE" w:rsidR="007F7F7E" w:rsidRPr="00B35512" w:rsidRDefault="00A04C15" w:rsidP="001558CE">
      <w:pPr>
        <w:pStyle w:val="TreA"/>
        <w:contextualSpacing/>
        <w:jc w:val="right"/>
        <w:rPr>
          <w:rFonts w:ascii="Calibri" w:hAnsi="Calibri" w:cs="Calibri"/>
          <w:bCs/>
          <w:color w:val="auto"/>
        </w:rPr>
      </w:pPr>
      <w:r w:rsidRPr="00B35512">
        <w:rPr>
          <w:rFonts w:ascii="Calibri" w:hAnsi="Calibri" w:cs="Calibri"/>
          <w:bCs/>
          <w:color w:val="auto"/>
        </w:rPr>
        <w:t xml:space="preserve">Nowy Sącz, </w:t>
      </w:r>
      <w:r w:rsidR="004F09B3">
        <w:rPr>
          <w:rFonts w:ascii="Calibri" w:hAnsi="Calibri" w:cs="Calibri"/>
          <w:bCs/>
          <w:color w:val="auto"/>
        </w:rPr>
        <w:t>2025-</w:t>
      </w:r>
      <w:r w:rsidR="00FA658A">
        <w:rPr>
          <w:rFonts w:ascii="Calibri" w:hAnsi="Calibri" w:cs="Calibri"/>
          <w:bCs/>
          <w:color w:val="auto"/>
        </w:rPr>
        <w:t>11-14</w:t>
      </w:r>
    </w:p>
    <w:p w14:paraId="7A0DD241" w14:textId="77777777" w:rsidR="007F7F7E" w:rsidRPr="00B35512" w:rsidRDefault="00181B0A" w:rsidP="004248AF">
      <w:pPr>
        <w:pStyle w:val="Nagwek2"/>
        <w:spacing w:before="0"/>
        <w:contextualSpacing/>
        <w:jc w:val="center"/>
        <w:rPr>
          <w:rFonts w:ascii="Calibri" w:hAnsi="Calibri" w:cs="Calibri"/>
          <w:b/>
          <w:bCs/>
          <w:color w:val="auto"/>
          <w:sz w:val="22"/>
          <w:szCs w:val="22"/>
          <w:u w:color="000000"/>
          <w:lang w:val="pl-PL"/>
        </w:rPr>
      </w:pPr>
      <w:r w:rsidRPr="00B35512">
        <w:rPr>
          <w:rFonts w:ascii="Calibri" w:hAnsi="Calibri" w:cs="Calibri"/>
          <w:b/>
          <w:bCs/>
          <w:color w:val="auto"/>
          <w:sz w:val="22"/>
          <w:szCs w:val="22"/>
          <w:u w:color="000000"/>
          <w:lang w:val="pl-PL"/>
        </w:rPr>
        <w:t>Zamawiający:</w:t>
      </w:r>
    </w:p>
    <w:p w14:paraId="7F480C15" w14:textId="6AD884BC" w:rsidR="007F7F7E" w:rsidRPr="00B35512" w:rsidRDefault="00D96F6E" w:rsidP="004248AF">
      <w:pPr>
        <w:pStyle w:val="Bezodstpw"/>
        <w:contextualSpacing/>
        <w:jc w:val="center"/>
        <w:rPr>
          <w:rStyle w:val="xbe"/>
          <w:rFonts w:ascii="Calibri" w:eastAsia="Helvetica" w:hAnsi="Calibri" w:cs="Calibri"/>
          <w:color w:val="auto"/>
          <w:sz w:val="22"/>
          <w:szCs w:val="22"/>
          <w:lang w:val="pl-PL"/>
        </w:rPr>
      </w:pPr>
      <w:r w:rsidRPr="00B35512">
        <w:rPr>
          <w:rStyle w:val="xbe"/>
          <w:rFonts w:ascii="Calibri" w:hAnsi="Calibri" w:cs="Calibri"/>
          <w:color w:val="auto"/>
          <w:sz w:val="22"/>
          <w:szCs w:val="22"/>
          <w:lang w:val="pl-PL"/>
        </w:rPr>
        <w:t>Inventum Sp.</w:t>
      </w:r>
      <w:r w:rsidR="006E243F" w:rsidRPr="00B35512">
        <w:rPr>
          <w:rStyle w:val="xbe"/>
          <w:rFonts w:ascii="Calibri" w:hAnsi="Calibri" w:cs="Calibri"/>
          <w:color w:val="auto"/>
          <w:sz w:val="22"/>
          <w:szCs w:val="22"/>
          <w:lang w:val="pl-PL"/>
        </w:rPr>
        <w:t xml:space="preserve"> z </w:t>
      </w:r>
      <w:r w:rsidRPr="00B35512">
        <w:rPr>
          <w:rStyle w:val="xbe"/>
          <w:rFonts w:ascii="Calibri" w:hAnsi="Calibri" w:cs="Calibri"/>
          <w:color w:val="auto"/>
          <w:sz w:val="22"/>
          <w:szCs w:val="22"/>
          <w:lang w:val="pl-PL"/>
        </w:rPr>
        <w:t xml:space="preserve">o.o. </w:t>
      </w:r>
    </w:p>
    <w:p w14:paraId="0A04873B" w14:textId="134C37EC" w:rsidR="007F7F7E" w:rsidRPr="00B35512" w:rsidRDefault="00181B0A" w:rsidP="004248AF">
      <w:pPr>
        <w:pStyle w:val="Bezodstpw"/>
        <w:contextualSpacing/>
        <w:jc w:val="center"/>
        <w:rPr>
          <w:rStyle w:val="Hyperlink0"/>
          <w:rFonts w:ascii="Calibri" w:hAnsi="Calibri" w:cs="Calibri"/>
          <w:color w:val="auto"/>
          <w:sz w:val="22"/>
          <w:szCs w:val="22"/>
          <w:lang w:val="pl-PL"/>
        </w:rPr>
      </w:pPr>
      <w:r w:rsidRPr="00B35512">
        <w:rPr>
          <w:rStyle w:val="xbe"/>
          <w:rFonts w:ascii="Calibri" w:hAnsi="Calibri" w:cs="Calibri"/>
          <w:color w:val="auto"/>
          <w:sz w:val="22"/>
          <w:szCs w:val="22"/>
          <w:lang w:val="pl-PL"/>
        </w:rPr>
        <w:t>ul.</w:t>
      </w:r>
      <w:r w:rsidR="00864649" w:rsidRPr="00B35512">
        <w:rPr>
          <w:rStyle w:val="xbe"/>
          <w:rFonts w:ascii="Calibri" w:hAnsi="Calibri" w:cs="Calibri"/>
          <w:color w:val="auto"/>
          <w:sz w:val="22"/>
          <w:szCs w:val="22"/>
          <w:lang w:val="pl-PL"/>
        </w:rPr>
        <w:t xml:space="preserve"> </w:t>
      </w:r>
      <w:r w:rsidR="00F6555F" w:rsidRPr="00B35512">
        <w:rPr>
          <w:rStyle w:val="xbe"/>
          <w:rFonts w:ascii="Calibri" w:hAnsi="Calibri" w:cs="Calibri"/>
          <w:color w:val="auto"/>
          <w:sz w:val="22"/>
          <w:szCs w:val="22"/>
          <w:lang w:val="pl-PL"/>
        </w:rPr>
        <w:t>Siemiradzkiego 11A/</w:t>
      </w:r>
      <w:r w:rsidR="00D96F6E" w:rsidRPr="00B35512">
        <w:rPr>
          <w:rStyle w:val="xbe"/>
          <w:rFonts w:ascii="Calibri" w:hAnsi="Calibri" w:cs="Calibri"/>
          <w:color w:val="auto"/>
          <w:sz w:val="22"/>
          <w:szCs w:val="22"/>
          <w:lang w:val="pl-PL"/>
        </w:rPr>
        <w:t>2</w:t>
      </w:r>
      <w:r w:rsidRPr="00B35512">
        <w:rPr>
          <w:rStyle w:val="xbe"/>
          <w:rFonts w:ascii="Calibri" w:eastAsia="Helvetica" w:hAnsi="Calibri" w:cs="Calibri"/>
          <w:color w:val="auto"/>
          <w:sz w:val="22"/>
          <w:szCs w:val="22"/>
          <w:lang w:val="pl-PL"/>
        </w:rPr>
        <w:br/>
      </w:r>
      <w:r w:rsidRPr="00B35512">
        <w:rPr>
          <w:rStyle w:val="xbe"/>
          <w:rFonts w:ascii="Calibri" w:hAnsi="Calibri" w:cs="Calibri"/>
          <w:color w:val="auto"/>
          <w:sz w:val="22"/>
          <w:szCs w:val="22"/>
          <w:lang w:val="pl-PL"/>
        </w:rPr>
        <w:t>33-300 Nowy Sącz</w:t>
      </w:r>
      <w:r w:rsidRPr="00B35512">
        <w:rPr>
          <w:rStyle w:val="xbe"/>
          <w:rFonts w:ascii="Calibri" w:eastAsia="Helvetica" w:hAnsi="Calibri" w:cs="Calibri"/>
          <w:color w:val="auto"/>
          <w:sz w:val="22"/>
          <w:szCs w:val="22"/>
          <w:lang w:val="pl-PL"/>
        </w:rPr>
        <w:br/>
      </w:r>
      <w:r w:rsidRPr="00B35512">
        <w:rPr>
          <w:rStyle w:val="xbe"/>
          <w:rFonts w:ascii="Calibri" w:hAnsi="Calibri" w:cs="Calibri"/>
          <w:color w:val="auto"/>
          <w:sz w:val="22"/>
          <w:szCs w:val="22"/>
          <w:lang w:val="pl-PL"/>
        </w:rPr>
        <w:t>tel. 18 521 10 18</w:t>
      </w:r>
      <w:r w:rsidRPr="00B35512">
        <w:rPr>
          <w:rStyle w:val="xbe"/>
          <w:rFonts w:ascii="Calibri" w:eastAsia="Helvetica" w:hAnsi="Calibri" w:cs="Calibri"/>
          <w:color w:val="auto"/>
          <w:sz w:val="22"/>
          <w:szCs w:val="22"/>
          <w:lang w:val="pl-PL"/>
        </w:rPr>
        <w:br/>
      </w:r>
      <w:hyperlink r:id="rId8" w:history="1">
        <w:r w:rsidR="00D96F6E" w:rsidRPr="00B35512">
          <w:rPr>
            <w:rStyle w:val="Hyperlink0"/>
            <w:rFonts w:ascii="Calibri" w:hAnsi="Calibri" w:cs="Calibri"/>
            <w:color w:val="auto"/>
            <w:sz w:val="22"/>
            <w:szCs w:val="22"/>
            <w:lang w:val="pl-PL"/>
          </w:rPr>
          <w:t>biuro@inventum-global.pl</w:t>
        </w:r>
      </w:hyperlink>
    </w:p>
    <w:p w14:paraId="6AC490D0" w14:textId="77777777" w:rsidR="007F7F7E" w:rsidRPr="00B35512" w:rsidRDefault="007F7F7E" w:rsidP="004248AF">
      <w:pPr>
        <w:pStyle w:val="Bezodstpw"/>
        <w:contextualSpacing/>
        <w:jc w:val="center"/>
        <w:rPr>
          <w:rStyle w:val="xbe"/>
          <w:rFonts w:ascii="Calibri" w:eastAsia="Helvetica" w:hAnsi="Calibri" w:cs="Calibri"/>
          <w:color w:val="auto"/>
          <w:sz w:val="22"/>
          <w:szCs w:val="22"/>
          <w:lang w:val="pl-PL"/>
        </w:rPr>
      </w:pPr>
    </w:p>
    <w:p w14:paraId="1AA13AED" w14:textId="44EFE28C" w:rsidR="00027DE2" w:rsidRPr="00B35512" w:rsidRDefault="006D0809" w:rsidP="00027DE2">
      <w:pPr>
        <w:pStyle w:val="TreA"/>
        <w:jc w:val="center"/>
        <w:rPr>
          <w:rFonts w:ascii="Calibri" w:hAnsi="Calibri" w:cs="Calibri"/>
          <w:b/>
          <w:bCs/>
          <w:color w:val="auto"/>
        </w:rPr>
      </w:pPr>
      <w:r w:rsidRPr="00B35512">
        <w:rPr>
          <w:rFonts w:ascii="Calibri" w:hAnsi="Calibri" w:cs="Calibri"/>
          <w:b/>
          <w:bCs/>
          <w:color w:val="auto"/>
        </w:rPr>
        <w:t>Zapytanie ofertowe</w:t>
      </w:r>
      <w:r w:rsidR="00027DE2" w:rsidRPr="00B35512">
        <w:rPr>
          <w:rFonts w:ascii="Calibri" w:hAnsi="Calibri" w:cs="Calibri"/>
          <w:b/>
          <w:bCs/>
          <w:color w:val="auto"/>
        </w:rPr>
        <w:t xml:space="preserve"> GNA.</w:t>
      </w:r>
      <w:r w:rsidR="00781662" w:rsidRPr="00B35512">
        <w:rPr>
          <w:rFonts w:ascii="Calibri" w:hAnsi="Calibri" w:cs="Calibri"/>
          <w:b/>
          <w:bCs/>
          <w:color w:val="auto"/>
        </w:rPr>
        <w:t>SZK</w:t>
      </w:r>
      <w:r w:rsidR="00027DE2" w:rsidRPr="00B35512">
        <w:rPr>
          <w:rFonts w:ascii="Calibri" w:hAnsi="Calibri" w:cs="Calibri"/>
          <w:b/>
          <w:bCs/>
          <w:color w:val="auto"/>
        </w:rPr>
        <w:t>.0</w:t>
      </w:r>
      <w:r w:rsidR="00FA658A">
        <w:rPr>
          <w:rFonts w:ascii="Calibri" w:hAnsi="Calibri" w:cs="Calibri"/>
          <w:b/>
          <w:bCs/>
          <w:color w:val="auto"/>
        </w:rPr>
        <w:t>8</w:t>
      </w:r>
      <w:r w:rsidR="00027DE2" w:rsidRPr="00B35512">
        <w:rPr>
          <w:rFonts w:ascii="Calibri" w:hAnsi="Calibri" w:cs="Calibri"/>
          <w:b/>
          <w:bCs/>
          <w:color w:val="auto"/>
        </w:rPr>
        <w:t>/202</w:t>
      </w:r>
      <w:r w:rsidR="00D96F6E" w:rsidRPr="00B35512">
        <w:rPr>
          <w:rFonts w:ascii="Calibri" w:hAnsi="Calibri" w:cs="Calibri"/>
          <w:b/>
          <w:bCs/>
          <w:color w:val="auto"/>
        </w:rPr>
        <w:t>5</w:t>
      </w:r>
    </w:p>
    <w:p w14:paraId="67FE253F" w14:textId="0B6D8385" w:rsidR="00E0666B" w:rsidRPr="00B35512" w:rsidRDefault="00AC6405" w:rsidP="004248AF">
      <w:pPr>
        <w:pStyle w:val="Podtytu"/>
        <w:spacing w:after="0"/>
        <w:contextualSpacing/>
        <w:jc w:val="center"/>
        <w:rPr>
          <w:rStyle w:val="Wyrnieniedelikatne"/>
          <w:rFonts w:ascii="Calibri" w:hAnsi="Calibri" w:cs="Calibri"/>
          <w:i w:val="0"/>
          <w:iCs w:val="0"/>
          <w:color w:val="auto"/>
        </w:rPr>
      </w:pPr>
      <w:r w:rsidRPr="00B35512">
        <w:rPr>
          <w:rStyle w:val="Wyrnieniedelikatne"/>
          <w:rFonts w:ascii="Calibri" w:hAnsi="Calibri" w:cs="Calibri"/>
          <w:i w:val="0"/>
          <w:iCs w:val="0"/>
          <w:color w:val="auto"/>
        </w:rPr>
        <w:t>n</w:t>
      </w:r>
      <w:r w:rsidR="00E0666B" w:rsidRPr="00B35512">
        <w:rPr>
          <w:rStyle w:val="Wyrnieniedelikatne"/>
          <w:rFonts w:ascii="Calibri" w:hAnsi="Calibri" w:cs="Calibri"/>
          <w:i w:val="0"/>
          <w:iCs w:val="0"/>
          <w:color w:val="auto"/>
        </w:rPr>
        <w:t xml:space="preserve">a </w:t>
      </w:r>
      <w:r w:rsidR="005E5019" w:rsidRPr="00B35512">
        <w:rPr>
          <w:rStyle w:val="Wyrnieniedelikatne"/>
          <w:rFonts w:ascii="Calibri" w:hAnsi="Calibri" w:cs="Calibri"/>
          <w:i w:val="0"/>
          <w:iCs w:val="0"/>
          <w:color w:val="auto"/>
        </w:rPr>
        <w:t>organizację</w:t>
      </w:r>
      <w:r w:rsidR="006E243F" w:rsidRPr="00B35512">
        <w:rPr>
          <w:rStyle w:val="Wyrnieniedelikatne"/>
          <w:rFonts w:ascii="Calibri" w:hAnsi="Calibri" w:cs="Calibri"/>
          <w:i w:val="0"/>
          <w:iCs w:val="0"/>
          <w:color w:val="auto"/>
        </w:rPr>
        <w:t xml:space="preserve"> i </w:t>
      </w:r>
      <w:r w:rsidR="00682473" w:rsidRPr="00B35512">
        <w:rPr>
          <w:rStyle w:val="Wyrnieniedelikatne"/>
          <w:rFonts w:ascii="Calibri" w:hAnsi="Calibri" w:cs="Calibri"/>
          <w:i w:val="0"/>
          <w:iCs w:val="0"/>
          <w:color w:val="auto"/>
        </w:rPr>
        <w:t>przeprowadzenie</w:t>
      </w:r>
      <w:r w:rsidR="00681B7E" w:rsidRPr="00B35512">
        <w:rPr>
          <w:rStyle w:val="Wyrnieniedelikatne"/>
          <w:rFonts w:ascii="Calibri" w:hAnsi="Calibri" w:cs="Calibri"/>
          <w:i w:val="0"/>
          <w:iCs w:val="0"/>
          <w:color w:val="auto"/>
        </w:rPr>
        <w:t xml:space="preserve"> </w:t>
      </w:r>
      <w:r w:rsidR="00781662" w:rsidRPr="00B35512">
        <w:rPr>
          <w:rStyle w:val="Wyrnieniedelikatne"/>
          <w:rFonts w:ascii="Calibri" w:hAnsi="Calibri" w:cs="Calibri"/>
          <w:i w:val="0"/>
          <w:iCs w:val="0"/>
          <w:color w:val="auto"/>
        </w:rPr>
        <w:t>szkole</w:t>
      </w:r>
      <w:r w:rsidR="005B51AD">
        <w:rPr>
          <w:rStyle w:val="Wyrnieniedelikatne"/>
          <w:rFonts w:ascii="Calibri" w:hAnsi="Calibri" w:cs="Calibri"/>
          <w:i w:val="0"/>
          <w:iCs w:val="0"/>
          <w:color w:val="auto"/>
        </w:rPr>
        <w:t>nia</w:t>
      </w:r>
      <w:r w:rsidR="00781662" w:rsidRPr="00B35512">
        <w:rPr>
          <w:rStyle w:val="Wyrnieniedelikatne"/>
          <w:rFonts w:ascii="Calibri" w:hAnsi="Calibri" w:cs="Calibri"/>
          <w:i w:val="0"/>
          <w:iCs w:val="0"/>
          <w:color w:val="auto"/>
        </w:rPr>
        <w:t xml:space="preserve"> zawodow</w:t>
      </w:r>
      <w:r w:rsidR="005B51AD">
        <w:rPr>
          <w:rStyle w:val="Wyrnieniedelikatne"/>
          <w:rFonts w:ascii="Calibri" w:hAnsi="Calibri" w:cs="Calibri"/>
          <w:i w:val="0"/>
          <w:iCs w:val="0"/>
          <w:color w:val="auto"/>
        </w:rPr>
        <w:t>ego</w:t>
      </w:r>
    </w:p>
    <w:p w14:paraId="1BE7E35E" w14:textId="77777777" w:rsidR="007F7F7E" w:rsidRPr="00B35512" w:rsidRDefault="007F7F7E" w:rsidP="004248AF">
      <w:pPr>
        <w:pStyle w:val="TreA"/>
        <w:contextualSpacing/>
        <w:jc w:val="center"/>
        <w:rPr>
          <w:rFonts w:ascii="Calibri" w:hAnsi="Calibri" w:cs="Calibri"/>
          <w:color w:val="auto"/>
        </w:rPr>
      </w:pPr>
    </w:p>
    <w:p w14:paraId="65A61412" w14:textId="79F27FC9" w:rsidR="006E4759" w:rsidRPr="00B35512" w:rsidRDefault="00681B7E" w:rsidP="004248AF">
      <w:pPr>
        <w:pStyle w:val="TreA"/>
        <w:contextualSpacing/>
        <w:jc w:val="both"/>
        <w:rPr>
          <w:rFonts w:ascii="Calibri" w:hAnsi="Calibri" w:cs="Calibri"/>
          <w:color w:val="auto"/>
        </w:rPr>
      </w:pPr>
      <w:r w:rsidRPr="00B35512">
        <w:rPr>
          <w:rStyle w:val="xbe"/>
          <w:rFonts w:ascii="Calibri" w:hAnsi="Calibri" w:cs="Calibri"/>
          <w:color w:val="auto"/>
        </w:rPr>
        <w:t>w</w:t>
      </w:r>
      <w:r w:rsidR="00181B0A" w:rsidRPr="00B35512">
        <w:rPr>
          <w:rStyle w:val="xbe"/>
          <w:rFonts w:ascii="Calibri" w:hAnsi="Calibri" w:cs="Calibri"/>
          <w:color w:val="auto"/>
        </w:rPr>
        <w:t xml:space="preserve"> ramach projektu pt. </w:t>
      </w:r>
      <w:r w:rsidR="00181B0A" w:rsidRPr="00B35512">
        <w:rPr>
          <w:rStyle w:val="xbe"/>
          <w:rFonts w:ascii="Calibri" w:hAnsi="Calibri" w:cs="Calibri"/>
          <w:b/>
          <w:bCs/>
          <w:color w:val="auto"/>
        </w:rPr>
        <w:t>„</w:t>
      </w:r>
      <w:r w:rsidR="00682473" w:rsidRPr="00B35512">
        <w:rPr>
          <w:rStyle w:val="xbe"/>
          <w:rFonts w:ascii="Calibri" w:hAnsi="Calibri" w:cs="Calibri"/>
          <w:b/>
          <w:bCs/>
          <w:color w:val="auto"/>
        </w:rPr>
        <w:t>Gotowi na aktywność!</w:t>
      </w:r>
      <w:r w:rsidR="00181B0A" w:rsidRPr="00B35512">
        <w:rPr>
          <w:rStyle w:val="xbe"/>
          <w:rFonts w:ascii="Calibri" w:hAnsi="Calibri" w:cs="Calibri"/>
          <w:b/>
          <w:bCs/>
          <w:color w:val="auto"/>
        </w:rPr>
        <w:t>”</w:t>
      </w:r>
      <w:r w:rsidR="00CB12EB" w:rsidRPr="00B35512">
        <w:rPr>
          <w:rStyle w:val="xbe"/>
          <w:rFonts w:ascii="Calibri" w:hAnsi="Calibri" w:cs="Calibri"/>
          <w:color w:val="auto"/>
        </w:rPr>
        <w:t xml:space="preserve"> </w:t>
      </w:r>
      <w:r w:rsidR="00682473" w:rsidRPr="00B35512">
        <w:rPr>
          <w:rStyle w:val="xbe"/>
          <w:rFonts w:ascii="Calibri" w:hAnsi="Calibri" w:cs="Calibri"/>
          <w:color w:val="auto"/>
        </w:rPr>
        <w:t>FEMP.06.16-IP.02-0013/24</w:t>
      </w:r>
      <w:r w:rsidR="009D3EE1" w:rsidRPr="00B35512">
        <w:rPr>
          <w:rStyle w:val="xbe"/>
          <w:rFonts w:ascii="Calibri" w:hAnsi="Calibri" w:cs="Calibri"/>
          <w:color w:val="auto"/>
        </w:rPr>
        <w:t xml:space="preserve"> </w:t>
      </w:r>
      <w:r w:rsidR="00BD4C71" w:rsidRPr="00B35512">
        <w:rPr>
          <w:rStyle w:val="xbe"/>
          <w:rFonts w:ascii="Calibri" w:hAnsi="Calibri" w:cs="Calibri"/>
          <w:color w:val="auto"/>
        </w:rPr>
        <w:t xml:space="preserve">realizowanego </w:t>
      </w:r>
      <w:r w:rsidR="00682473" w:rsidRPr="00B35512">
        <w:rPr>
          <w:rFonts w:ascii="Calibri" w:hAnsi="Calibri" w:cs="Calibri"/>
        </w:rPr>
        <w:t>jest ze środków Europejskiego Funduszu Społecznego Plus</w:t>
      </w:r>
      <w:r w:rsidR="006E243F" w:rsidRPr="00B35512">
        <w:rPr>
          <w:rFonts w:ascii="Calibri" w:hAnsi="Calibri" w:cs="Calibri"/>
        </w:rPr>
        <w:t xml:space="preserve"> w </w:t>
      </w:r>
      <w:r w:rsidR="00682473" w:rsidRPr="00B35512">
        <w:rPr>
          <w:rFonts w:ascii="Calibri" w:hAnsi="Calibri" w:cs="Calibri"/>
        </w:rPr>
        <w:t>ramach Funduszy Europejskich dla Małopolski na lata 2021 – 2027; priorytet 6: Fundusze Europejskie dla rynku pracy, edukacji</w:t>
      </w:r>
      <w:r w:rsidR="006E243F" w:rsidRPr="00B35512">
        <w:rPr>
          <w:rFonts w:ascii="Calibri" w:hAnsi="Calibri" w:cs="Calibri"/>
        </w:rPr>
        <w:t xml:space="preserve"> i </w:t>
      </w:r>
      <w:r w:rsidR="00682473" w:rsidRPr="00B35512">
        <w:rPr>
          <w:rFonts w:ascii="Calibri" w:hAnsi="Calibri" w:cs="Calibri"/>
        </w:rPr>
        <w:t xml:space="preserve">włączenia społecznego; działanie </w:t>
      </w:r>
      <w:r w:rsidR="00315B50" w:rsidRPr="00B35512">
        <w:rPr>
          <w:rFonts w:ascii="Calibri" w:hAnsi="Calibri" w:cs="Calibri"/>
        </w:rPr>
        <w:t>6.1</w:t>
      </w:r>
      <w:r w:rsidR="00682473" w:rsidRPr="00B35512">
        <w:rPr>
          <w:rFonts w:ascii="Calibri" w:hAnsi="Calibri" w:cs="Calibri"/>
        </w:rPr>
        <w:t xml:space="preserve">6: Aktywizacja </w:t>
      </w:r>
      <w:proofErr w:type="spellStart"/>
      <w:r w:rsidR="00682473" w:rsidRPr="00B35512">
        <w:rPr>
          <w:rFonts w:ascii="Calibri" w:hAnsi="Calibri" w:cs="Calibri"/>
        </w:rPr>
        <w:t>społeczno</w:t>
      </w:r>
      <w:proofErr w:type="spellEnd"/>
      <w:r w:rsidR="00682473" w:rsidRPr="00B35512">
        <w:rPr>
          <w:rFonts w:ascii="Calibri" w:hAnsi="Calibri" w:cs="Calibri"/>
        </w:rPr>
        <w:t xml:space="preserve"> – zawodowa.</w:t>
      </w:r>
    </w:p>
    <w:p w14:paraId="027C5D3C" w14:textId="77777777" w:rsidR="00682473" w:rsidRPr="00B35512" w:rsidRDefault="00682473" w:rsidP="004248AF">
      <w:pPr>
        <w:pStyle w:val="TreA"/>
        <w:contextualSpacing/>
        <w:rPr>
          <w:rStyle w:val="xbe"/>
          <w:rFonts w:ascii="Calibri" w:hAnsi="Calibri" w:cs="Calibri"/>
          <w:b/>
          <w:bCs/>
          <w:color w:val="auto"/>
          <w:u w:val="single"/>
        </w:rPr>
      </w:pPr>
    </w:p>
    <w:p w14:paraId="2F5CF17F" w14:textId="4BCF05C0" w:rsidR="007F7F7E" w:rsidRPr="00B35512" w:rsidRDefault="006D0809" w:rsidP="004248AF">
      <w:pPr>
        <w:pStyle w:val="TreA"/>
        <w:contextualSpacing/>
        <w:rPr>
          <w:rFonts w:ascii="Calibri" w:hAnsi="Calibri" w:cs="Calibri"/>
          <w:color w:val="auto"/>
        </w:rPr>
      </w:pPr>
      <w:r w:rsidRPr="00B35512">
        <w:rPr>
          <w:rStyle w:val="xbe"/>
          <w:rFonts w:ascii="Calibri" w:hAnsi="Calibri" w:cs="Calibri"/>
          <w:b/>
          <w:bCs/>
          <w:color w:val="auto"/>
          <w:u w:val="single"/>
        </w:rPr>
        <w:t>Tryb postępowania</w:t>
      </w:r>
      <w:r w:rsidRPr="00B35512">
        <w:rPr>
          <w:rStyle w:val="xbe"/>
          <w:rFonts w:ascii="Calibri" w:hAnsi="Calibri" w:cs="Calibri"/>
          <w:color w:val="auto"/>
        </w:rPr>
        <w:t>: Wybór wykonawcy odbędzie się zgodnie</w:t>
      </w:r>
      <w:r w:rsidR="006E243F" w:rsidRPr="00B35512">
        <w:rPr>
          <w:rStyle w:val="xbe"/>
          <w:rFonts w:ascii="Calibri" w:hAnsi="Calibri" w:cs="Calibri"/>
          <w:color w:val="auto"/>
        </w:rPr>
        <w:t xml:space="preserve"> z </w:t>
      </w:r>
      <w:r w:rsidRPr="00B35512">
        <w:rPr>
          <w:rStyle w:val="xbe"/>
          <w:rFonts w:ascii="Calibri" w:hAnsi="Calibri" w:cs="Calibri"/>
          <w:color w:val="auto"/>
        </w:rPr>
        <w:t>zasadą konkurencyjności.</w:t>
      </w:r>
      <w:del w:id="0" w:author="Autor" w:date="2017-02-02T19:24:00Z">
        <w:r w:rsidR="00181B0A" w:rsidRPr="00B35512">
          <w:rPr>
            <w:rFonts w:ascii="Calibri" w:hAnsi="Calibri" w:cs="Calibri"/>
            <w:color w:val="auto"/>
          </w:rPr>
          <w:br/>
        </w:r>
      </w:del>
    </w:p>
    <w:p w14:paraId="6A2323A0" w14:textId="77777777" w:rsidR="00315B50" w:rsidRPr="00B35512" w:rsidRDefault="006D0809" w:rsidP="004248AF">
      <w:pPr>
        <w:pStyle w:val="TreA"/>
        <w:jc w:val="both"/>
        <w:rPr>
          <w:rStyle w:val="xbe"/>
          <w:rFonts w:ascii="Calibri" w:hAnsi="Calibri" w:cs="Calibri"/>
          <w:color w:val="C00000"/>
        </w:rPr>
      </w:pPr>
      <w:r w:rsidRPr="00B35512">
        <w:rPr>
          <w:rStyle w:val="xbe"/>
          <w:rFonts w:ascii="Calibri" w:hAnsi="Calibri" w:cs="Calibri"/>
          <w:b/>
          <w:bCs/>
          <w:color w:val="auto"/>
          <w:u w:val="single"/>
        </w:rPr>
        <w:t>Nazwa</w:t>
      </w:r>
      <w:r w:rsidR="006E243F" w:rsidRPr="00B35512">
        <w:rPr>
          <w:rStyle w:val="xbe"/>
          <w:rFonts w:ascii="Calibri" w:hAnsi="Calibri" w:cs="Calibri"/>
          <w:b/>
          <w:bCs/>
          <w:color w:val="auto"/>
          <w:u w:val="single"/>
        </w:rPr>
        <w:t xml:space="preserve"> i </w:t>
      </w:r>
      <w:r w:rsidRPr="00B35512">
        <w:rPr>
          <w:rStyle w:val="xbe"/>
          <w:rFonts w:ascii="Calibri" w:hAnsi="Calibri" w:cs="Calibri"/>
          <w:b/>
          <w:bCs/>
          <w:color w:val="auto"/>
          <w:u w:val="single"/>
        </w:rPr>
        <w:t>kod CPV</w:t>
      </w:r>
      <w:r w:rsidRPr="00B35512">
        <w:rPr>
          <w:rStyle w:val="xbe"/>
          <w:rFonts w:ascii="Calibri" w:hAnsi="Calibri" w:cs="Calibri"/>
          <w:color w:val="auto"/>
        </w:rPr>
        <w:t>:</w:t>
      </w:r>
      <w:r w:rsidRPr="00B35512">
        <w:rPr>
          <w:rStyle w:val="xbe"/>
          <w:rFonts w:ascii="Calibri" w:hAnsi="Calibri" w:cs="Calibri"/>
          <w:color w:val="C00000"/>
        </w:rPr>
        <w:t xml:space="preserve"> </w:t>
      </w:r>
    </w:p>
    <w:p w14:paraId="437E8F1E" w14:textId="2E998078" w:rsidR="00971846" w:rsidRPr="00B35512" w:rsidRDefault="0067384E" w:rsidP="004248AF">
      <w:pPr>
        <w:pStyle w:val="TreA"/>
        <w:jc w:val="both"/>
        <w:rPr>
          <w:rFonts w:ascii="Calibri" w:hAnsi="Calibri" w:cs="Calibri"/>
          <w:color w:val="auto"/>
        </w:rPr>
      </w:pPr>
      <w:r w:rsidRPr="00B35512">
        <w:rPr>
          <w:rFonts w:ascii="Calibri" w:hAnsi="Calibri" w:cs="Calibri"/>
          <w:color w:val="auto"/>
        </w:rPr>
        <w:t>Usługi Szkoleni</w:t>
      </w:r>
      <w:r w:rsidR="00B35512" w:rsidRPr="00B35512">
        <w:rPr>
          <w:rFonts w:ascii="Calibri" w:hAnsi="Calibri" w:cs="Calibri"/>
          <w:color w:val="auto"/>
        </w:rPr>
        <w:t xml:space="preserve">owe- </w:t>
      </w:r>
      <w:r w:rsidRPr="00B35512">
        <w:rPr>
          <w:rFonts w:ascii="Calibri" w:hAnsi="Calibri" w:cs="Calibri"/>
          <w:color w:val="auto"/>
        </w:rPr>
        <w:t xml:space="preserve"> </w:t>
      </w:r>
      <w:hyperlink r:id="rId9" w:history="1">
        <w:r w:rsidR="00B35512" w:rsidRPr="00B35512">
          <w:rPr>
            <w:rStyle w:val="Hipercze"/>
            <w:rFonts w:ascii="Calibri" w:hAnsi="Calibri" w:cs="Calibri"/>
            <w:color w:val="auto"/>
            <w:u w:val="none"/>
          </w:rPr>
          <w:t>80500000-9</w:t>
        </w:r>
      </w:hyperlink>
    </w:p>
    <w:p w14:paraId="6F11C1BE" w14:textId="77777777" w:rsidR="00B35512" w:rsidRPr="00B35512" w:rsidRDefault="00B35512" w:rsidP="004248AF">
      <w:pPr>
        <w:pStyle w:val="TreA"/>
        <w:jc w:val="both"/>
        <w:rPr>
          <w:rFonts w:ascii="Calibri" w:hAnsi="Calibri" w:cs="Calibri"/>
          <w:color w:val="FF0000"/>
        </w:rPr>
      </w:pPr>
    </w:p>
    <w:p w14:paraId="22CD9F74" w14:textId="139A677B" w:rsidR="006D0809" w:rsidRPr="00B35512" w:rsidRDefault="006D0809" w:rsidP="004248AF">
      <w:pPr>
        <w:pStyle w:val="TreA"/>
        <w:jc w:val="both"/>
        <w:rPr>
          <w:rStyle w:val="xbe"/>
          <w:rFonts w:ascii="Calibri" w:hAnsi="Calibri" w:cs="Calibri"/>
          <w:color w:val="auto"/>
        </w:rPr>
      </w:pPr>
      <w:r w:rsidRPr="00B35512">
        <w:rPr>
          <w:rStyle w:val="xbe"/>
          <w:rFonts w:ascii="Calibri" w:hAnsi="Calibri" w:cs="Calibri"/>
          <w:b/>
          <w:bCs/>
          <w:color w:val="auto"/>
          <w:u w:val="single"/>
        </w:rPr>
        <w:t>Miejsce, termin</w:t>
      </w:r>
      <w:r w:rsidR="006E243F" w:rsidRPr="00B35512">
        <w:rPr>
          <w:rStyle w:val="xbe"/>
          <w:rFonts w:ascii="Calibri" w:hAnsi="Calibri" w:cs="Calibri"/>
          <w:b/>
          <w:bCs/>
          <w:color w:val="auto"/>
          <w:u w:val="single"/>
        </w:rPr>
        <w:t xml:space="preserve"> i </w:t>
      </w:r>
      <w:r w:rsidRPr="00B35512">
        <w:rPr>
          <w:rStyle w:val="xbe"/>
          <w:rFonts w:ascii="Calibri" w:hAnsi="Calibri" w:cs="Calibri"/>
          <w:b/>
          <w:bCs/>
          <w:color w:val="auto"/>
          <w:u w:val="single"/>
        </w:rPr>
        <w:t>sposób składania ofert</w:t>
      </w:r>
      <w:r w:rsidRPr="00B35512">
        <w:rPr>
          <w:rStyle w:val="xbe"/>
          <w:rFonts w:ascii="Calibri" w:hAnsi="Calibri" w:cs="Calibri"/>
          <w:b/>
          <w:bCs/>
          <w:color w:val="auto"/>
        </w:rPr>
        <w:t xml:space="preserve">: </w:t>
      </w:r>
      <w:r w:rsidRPr="00B35512">
        <w:rPr>
          <w:rStyle w:val="xbe"/>
          <w:rFonts w:ascii="Calibri" w:hAnsi="Calibri" w:cs="Calibri"/>
          <w:color w:val="auto"/>
        </w:rPr>
        <w:t xml:space="preserve">Ofertę należy złożyć za pośrednictwem </w:t>
      </w:r>
      <w:r w:rsidR="00682473" w:rsidRPr="00B35512">
        <w:rPr>
          <w:rStyle w:val="xbe"/>
          <w:rFonts w:ascii="Calibri" w:hAnsi="Calibri" w:cs="Calibri"/>
          <w:color w:val="auto"/>
        </w:rPr>
        <w:t xml:space="preserve">Bazy Konkurencyjności do </w:t>
      </w:r>
      <w:r w:rsidR="00682473" w:rsidRPr="00A47F1B">
        <w:rPr>
          <w:rStyle w:val="xbe"/>
          <w:rFonts w:ascii="Calibri" w:hAnsi="Calibri" w:cs="Calibri"/>
          <w:color w:val="auto"/>
        </w:rPr>
        <w:t xml:space="preserve">dnia </w:t>
      </w:r>
      <w:r w:rsidR="00D96F6E" w:rsidRPr="00D57B6E">
        <w:rPr>
          <w:rStyle w:val="xbe"/>
          <w:rFonts w:ascii="Calibri" w:hAnsi="Calibri" w:cs="Calibri"/>
          <w:color w:val="auto"/>
        </w:rPr>
        <w:t>2025-</w:t>
      </w:r>
      <w:r w:rsidR="00FA658A" w:rsidRPr="00D57B6E">
        <w:rPr>
          <w:rStyle w:val="xbe"/>
          <w:rFonts w:ascii="Calibri" w:hAnsi="Calibri" w:cs="Calibri"/>
          <w:color w:val="auto"/>
        </w:rPr>
        <w:t xml:space="preserve">11-24 </w:t>
      </w:r>
      <w:r w:rsidR="00665DD3">
        <w:rPr>
          <w:rStyle w:val="xbe"/>
          <w:rFonts w:ascii="Calibri" w:hAnsi="Calibri" w:cs="Calibri"/>
          <w:color w:val="auto"/>
        </w:rPr>
        <w:t>do końca dnia</w:t>
      </w:r>
      <w:r w:rsidR="002A129E" w:rsidRPr="00A47F1B">
        <w:rPr>
          <w:rStyle w:val="xbe"/>
          <w:rFonts w:ascii="Calibri" w:hAnsi="Calibri" w:cs="Calibri"/>
          <w:color w:val="auto"/>
        </w:rPr>
        <w:t xml:space="preserve">. Oferta </w:t>
      </w:r>
      <w:r w:rsidR="002A129E" w:rsidRPr="00B35512">
        <w:rPr>
          <w:rStyle w:val="xbe"/>
          <w:rFonts w:ascii="Calibri" w:hAnsi="Calibri" w:cs="Calibri"/>
          <w:color w:val="auto"/>
        </w:rPr>
        <w:t xml:space="preserve">powinna być opatrzona kwalifikowalnym podpisem elektronicznym lub </w:t>
      </w:r>
      <w:r w:rsidR="00D122C6" w:rsidRPr="00B35512">
        <w:rPr>
          <w:rStyle w:val="xbe"/>
          <w:rFonts w:ascii="Calibri" w:hAnsi="Calibri" w:cs="Calibri"/>
          <w:color w:val="auto"/>
        </w:rPr>
        <w:t xml:space="preserve">profilem zaufanym. </w:t>
      </w:r>
    </w:p>
    <w:p w14:paraId="53318C66" w14:textId="77777777" w:rsidR="00D122C6" w:rsidRPr="00B35512" w:rsidRDefault="00D122C6" w:rsidP="004248AF">
      <w:pPr>
        <w:pStyle w:val="TreA"/>
        <w:jc w:val="both"/>
        <w:rPr>
          <w:rStyle w:val="xbe"/>
          <w:rFonts w:ascii="Calibri" w:hAnsi="Calibri" w:cs="Calibri"/>
          <w:b/>
          <w:color w:val="auto"/>
        </w:rPr>
      </w:pPr>
    </w:p>
    <w:p w14:paraId="456AF5FD" w14:textId="3BDB5B29" w:rsidR="006D0809" w:rsidRPr="00B35512" w:rsidRDefault="006D0809" w:rsidP="004248AF">
      <w:pPr>
        <w:pStyle w:val="TreA"/>
        <w:jc w:val="both"/>
        <w:rPr>
          <w:rFonts w:ascii="Calibri" w:hAnsi="Calibri" w:cs="Calibri"/>
          <w:color w:val="auto"/>
        </w:rPr>
      </w:pPr>
      <w:r w:rsidRPr="00B35512">
        <w:rPr>
          <w:rStyle w:val="xbe"/>
          <w:rFonts w:ascii="Calibri" w:hAnsi="Calibri" w:cs="Calibri"/>
          <w:color w:val="auto"/>
        </w:rPr>
        <w:t>Pytania dotyczące niniejszego postępowania można kierować elektronicznie na adres:</w:t>
      </w:r>
      <w:r w:rsidRPr="00B35512">
        <w:rPr>
          <w:rStyle w:val="xbe"/>
          <w:rFonts w:ascii="Calibri" w:hAnsi="Calibri" w:cs="Calibri"/>
          <w:color w:val="auto"/>
        </w:rPr>
        <w:br/>
      </w:r>
      <w:hyperlink r:id="rId10" w:history="1">
        <w:r w:rsidR="007B14F8" w:rsidRPr="00F44117">
          <w:rPr>
            <w:rStyle w:val="Hipercze"/>
            <w:rFonts w:ascii="Calibri" w:hAnsi="Calibri" w:cs="Calibri"/>
          </w:rPr>
          <w:t>adrian.janusz@inventum-global.pl</w:t>
        </w:r>
      </w:hyperlink>
      <w:r w:rsidR="00D96F6E" w:rsidRPr="00B35512">
        <w:rPr>
          <w:rFonts w:ascii="Calibri" w:hAnsi="Calibri" w:cs="Calibri"/>
        </w:rPr>
        <w:t xml:space="preserve">. </w:t>
      </w:r>
    </w:p>
    <w:p w14:paraId="336BC460" w14:textId="77777777" w:rsidR="007F7F7E" w:rsidRPr="00B35512" w:rsidRDefault="007F7F7E" w:rsidP="004248AF">
      <w:pPr>
        <w:pStyle w:val="TreA"/>
        <w:contextualSpacing/>
        <w:jc w:val="both"/>
        <w:rPr>
          <w:rFonts w:ascii="Calibri" w:hAnsi="Calibri" w:cs="Calibri"/>
          <w:color w:val="auto"/>
        </w:rPr>
      </w:pPr>
    </w:p>
    <w:p w14:paraId="48596C11" w14:textId="3FF26D30" w:rsidR="006D0809" w:rsidRPr="00B35512" w:rsidRDefault="006D0809" w:rsidP="004248AF">
      <w:pPr>
        <w:pStyle w:val="TreA"/>
        <w:jc w:val="both"/>
        <w:rPr>
          <w:rStyle w:val="xbe"/>
          <w:rFonts w:ascii="Calibri" w:hAnsi="Calibri" w:cs="Calibri"/>
          <w:color w:val="auto"/>
        </w:rPr>
      </w:pPr>
      <w:r w:rsidRPr="00B35512">
        <w:rPr>
          <w:rStyle w:val="xbe"/>
          <w:rFonts w:ascii="Calibri" w:hAnsi="Calibri" w:cs="Calibri"/>
          <w:b/>
          <w:bCs/>
          <w:color w:val="auto"/>
          <w:u w:val="single"/>
        </w:rPr>
        <w:t>Podstawowe zasady postępowania</w:t>
      </w:r>
      <w:r w:rsidRPr="00B35512">
        <w:rPr>
          <w:rStyle w:val="xbe"/>
          <w:rFonts w:ascii="Calibri" w:hAnsi="Calibri" w:cs="Calibri"/>
          <w:color w:val="auto"/>
          <w:u w:val="single"/>
        </w:rPr>
        <w:t>:</w:t>
      </w:r>
      <w:r w:rsidRPr="00B35512">
        <w:rPr>
          <w:rStyle w:val="xbe"/>
          <w:rFonts w:ascii="Calibri" w:hAnsi="Calibri" w:cs="Calibri"/>
          <w:color w:val="auto"/>
        </w:rPr>
        <w:t xml:space="preserve"> postępowanie realizowane jest</w:t>
      </w:r>
      <w:r w:rsidR="006E243F" w:rsidRPr="00B35512">
        <w:rPr>
          <w:rStyle w:val="xbe"/>
          <w:rFonts w:ascii="Calibri" w:hAnsi="Calibri" w:cs="Calibri"/>
          <w:color w:val="auto"/>
        </w:rPr>
        <w:t xml:space="preserve"> w </w:t>
      </w:r>
      <w:r w:rsidRPr="00B35512">
        <w:rPr>
          <w:rStyle w:val="xbe"/>
          <w:rFonts w:ascii="Calibri" w:hAnsi="Calibri" w:cs="Calibri"/>
          <w:color w:val="auto"/>
        </w:rPr>
        <w:t>sposób transparentny,</w:t>
      </w:r>
      <w:r w:rsidR="006E243F" w:rsidRPr="00B35512">
        <w:rPr>
          <w:rStyle w:val="xbe"/>
          <w:rFonts w:ascii="Calibri" w:hAnsi="Calibri" w:cs="Calibri"/>
          <w:color w:val="auto"/>
        </w:rPr>
        <w:t xml:space="preserve"> z </w:t>
      </w:r>
      <w:r w:rsidRPr="00B35512">
        <w:rPr>
          <w:rStyle w:val="xbe"/>
          <w:rFonts w:ascii="Calibri" w:hAnsi="Calibri" w:cs="Calibri"/>
          <w:color w:val="auto"/>
        </w:rPr>
        <w:t>zachowaniem uczciwej konkurencji</w:t>
      </w:r>
      <w:r w:rsidR="006E243F" w:rsidRPr="00B35512">
        <w:rPr>
          <w:rStyle w:val="xbe"/>
          <w:rFonts w:ascii="Calibri" w:hAnsi="Calibri" w:cs="Calibri"/>
          <w:color w:val="auto"/>
        </w:rPr>
        <w:t xml:space="preserve"> i </w:t>
      </w:r>
      <w:r w:rsidRPr="00B35512">
        <w:rPr>
          <w:rStyle w:val="xbe"/>
          <w:rFonts w:ascii="Calibri" w:hAnsi="Calibri" w:cs="Calibri"/>
          <w:color w:val="auto"/>
        </w:rPr>
        <w:t>równego traktowania Wykonawców.</w:t>
      </w:r>
    </w:p>
    <w:p w14:paraId="2993B62C" w14:textId="77777777" w:rsidR="006D0809" w:rsidRPr="00B35512" w:rsidRDefault="006D0809" w:rsidP="004248AF">
      <w:pPr>
        <w:pStyle w:val="TreA"/>
        <w:jc w:val="both"/>
        <w:rPr>
          <w:rFonts w:ascii="Calibri" w:hAnsi="Calibri" w:cs="Calibri"/>
          <w:color w:val="auto"/>
        </w:rPr>
      </w:pPr>
    </w:p>
    <w:p w14:paraId="22C08257" w14:textId="061BCAA9" w:rsidR="006D0809" w:rsidRPr="00B35512" w:rsidRDefault="006D0809" w:rsidP="004248AF">
      <w:pPr>
        <w:pStyle w:val="TreA"/>
        <w:jc w:val="both"/>
        <w:rPr>
          <w:rStyle w:val="xbe"/>
          <w:rFonts w:ascii="Calibri" w:hAnsi="Calibri" w:cs="Calibri"/>
          <w:color w:val="auto"/>
        </w:rPr>
      </w:pPr>
      <w:r w:rsidRPr="00B35512">
        <w:rPr>
          <w:rStyle w:val="xbe"/>
          <w:rFonts w:ascii="Calibri" w:hAnsi="Calibri" w:cs="Calibri"/>
          <w:b/>
          <w:bCs/>
          <w:color w:val="auto"/>
          <w:u w:val="single"/>
        </w:rPr>
        <w:t>Sposób upublicznienia zapytania</w:t>
      </w:r>
      <w:r w:rsidRPr="00B35512">
        <w:rPr>
          <w:rStyle w:val="xbe"/>
          <w:rFonts w:ascii="Calibri" w:hAnsi="Calibri" w:cs="Calibri"/>
          <w:color w:val="auto"/>
          <w:u w:val="single"/>
        </w:rPr>
        <w:t>:</w:t>
      </w:r>
      <w:r w:rsidRPr="00B35512">
        <w:rPr>
          <w:rStyle w:val="xbe"/>
          <w:rFonts w:ascii="Calibri" w:hAnsi="Calibri" w:cs="Calibri"/>
          <w:color w:val="auto"/>
        </w:rPr>
        <w:t xml:space="preserve"> Upublicznienie nastąpiło</w:t>
      </w:r>
      <w:r w:rsidR="006E243F" w:rsidRPr="00B35512">
        <w:rPr>
          <w:rStyle w:val="xbe"/>
          <w:rFonts w:ascii="Calibri" w:hAnsi="Calibri" w:cs="Calibri"/>
          <w:color w:val="auto"/>
        </w:rPr>
        <w:t xml:space="preserve"> w </w:t>
      </w:r>
      <w:r w:rsidRPr="00B35512">
        <w:rPr>
          <w:rStyle w:val="xbe"/>
          <w:rFonts w:ascii="Calibri" w:hAnsi="Calibri" w:cs="Calibri"/>
          <w:color w:val="auto"/>
        </w:rPr>
        <w:t xml:space="preserve">dniu </w:t>
      </w:r>
      <w:r w:rsidR="004F09B3" w:rsidRPr="00631F02">
        <w:rPr>
          <w:rStyle w:val="xbe"/>
          <w:rFonts w:ascii="Calibri" w:hAnsi="Calibri" w:cs="Calibri"/>
          <w:color w:val="000000" w:themeColor="text1"/>
        </w:rPr>
        <w:t>2025-</w:t>
      </w:r>
      <w:r w:rsidR="00FA658A">
        <w:rPr>
          <w:rStyle w:val="xbe"/>
          <w:rFonts w:ascii="Calibri" w:hAnsi="Calibri" w:cs="Calibri"/>
          <w:color w:val="000000" w:themeColor="text1"/>
        </w:rPr>
        <w:t>11-14</w:t>
      </w:r>
      <w:r w:rsidR="00D96F6E" w:rsidRPr="00631F02">
        <w:rPr>
          <w:rStyle w:val="xbe"/>
          <w:rFonts w:ascii="Calibri" w:hAnsi="Calibri" w:cs="Calibri"/>
          <w:color w:val="000000" w:themeColor="text1"/>
        </w:rPr>
        <w:t xml:space="preserve"> </w:t>
      </w:r>
      <w:r w:rsidRPr="00B35512">
        <w:rPr>
          <w:rStyle w:val="xbe"/>
          <w:rFonts w:ascii="Calibri" w:hAnsi="Calibri" w:cs="Calibri"/>
          <w:color w:val="auto"/>
        </w:rPr>
        <w:t xml:space="preserve">na bazie konkurencyjności. </w:t>
      </w:r>
    </w:p>
    <w:p w14:paraId="4E54FA9A" w14:textId="77777777" w:rsidR="006D0809" w:rsidRPr="00B35512" w:rsidRDefault="006D0809" w:rsidP="004248AF">
      <w:pPr>
        <w:rPr>
          <w:rStyle w:val="xbe"/>
          <w:rFonts w:ascii="Calibri" w:hAnsi="Calibri" w:cs="Calibri"/>
          <w:b/>
          <w:bCs/>
          <w:color w:val="auto"/>
          <w:sz w:val="22"/>
          <w:szCs w:val="22"/>
          <w:u w:val="single"/>
        </w:rPr>
      </w:pPr>
    </w:p>
    <w:p w14:paraId="5F08881C" w14:textId="77777777" w:rsidR="00880449" w:rsidRPr="00B35512" w:rsidRDefault="006D0809" w:rsidP="004248AF">
      <w:pPr>
        <w:rPr>
          <w:rStyle w:val="xbe"/>
          <w:rFonts w:ascii="Calibri" w:hAnsi="Calibri" w:cs="Calibri"/>
          <w:color w:val="auto"/>
          <w:sz w:val="22"/>
          <w:szCs w:val="22"/>
        </w:rPr>
      </w:pPr>
      <w:r w:rsidRPr="00B35512">
        <w:rPr>
          <w:rStyle w:val="xbe"/>
          <w:rFonts w:ascii="Calibri" w:hAnsi="Calibri" w:cs="Calibri"/>
          <w:b/>
          <w:bCs/>
          <w:color w:val="auto"/>
          <w:sz w:val="22"/>
          <w:szCs w:val="22"/>
          <w:u w:val="single"/>
        </w:rPr>
        <w:t>Opis przedmiotu zamówienia</w:t>
      </w:r>
      <w:r w:rsidRPr="00B35512">
        <w:rPr>
          <w:rStyle w:val="xbe"/>
          <w:rFonts w:ascii="Calibri" w:hAnsi="Calibri" w:cs="Calibri"/>
          <w:color w:val="auto"/>
          <w:sz w:val="22"/>
          <w:szCs w:val="22"/>
        </w:rPr>
        <w:t>:</w:t>
      </w:r>
    </w:p>
    <w:p w14:paraId="2D1ECC39" w14:textId="46E87620" w:rsidR="006D0809" w:rsidRPr="00B35512" w:rsidRDefault="006D0809" w:rsidP="004248AF">
      <w:pPr>
        <w:rPr>
          <w:rFonts w:ascii="Calibri" w:hAnsi="Calibri" w:cs="Calibri"/>
          <w:b/>
          <w:bCs/>
          <w:color w:val="auto"/>
          <w:sz w:val="22"/>
          <w:szCs w:val="22"/>
          <w:u w:val="single"/>
        </w:rPr>
      </w:pPr>
      <w:r w:rsidRPr="00B35512">
        <w:rPr>
          <w:rStyle w:val="xbe"/>
          <w:rFonts w:ascii="Calibri" w:hAnsi="Calibri" w:cs="Calibri"/>
          <w:color w:val="auto"/>
          <w:sz w:val="22"/>
          <w:szCs w:val="22"/>
        </w:rPr>
        <w:t xml:space="preserve"> </w:t>
      </w:r>
    </w:p>
    <w:p w14:paraId="34F164B5" w14:textId="43283E3D" w:rsidR="00A47F1B" w:rsidRPr="00F01E08" w:rsidRDefault="0032577F" w:rsidP="00F01E08">
      <w:pPr>
        <w:pStyle w:val="TreA"/>
        <w:numPr>
          <w:ilvl w:val="0"/>
          <w:numId w:val="26"/>
        </w:numPr>
        <w:ind w:left="284" w:hanging="284"/>
        <w:rPr>
          <w:rStyle w:val="Brak"/>
          <w:rFonts w:ascii="Calibri" w:hAnsi="Calibri" w:cs="Calibri"/>
        </w:rPr>
      </w:pPr>
      <w:r w:rsidRPr="00B35512">
        <w:rPr>
          <w:rStyle w:val="Brak"/>
          <w:rFonts w:ascii="Calibri" w:hAnsi="Calibri" w:cs="Calibri"/>
        </w:rPr>
        <w:t>Przedmiotem zamówienia jest</w:t>
      </w:r>
      <w:r w:rsidR="00FD1654" w:rsidRPr="00B35512">
        <w:rPr>
          <w:rStyle w:val="Brak"/>
          <w:rFonts w:ascii="Calibri" w:hAnsi="Calibri" w:cs="Calibri"/>
        </w:rPr>
        <w:t>:</w:t>
      </w:r>
      <w:r w:rsidR="00880449" w:rsidRPr="00B35512">
        <w:rPr>
          <w:rStyle w:val="Brak"/>
          <w:rFonts w:ascii="Calibri" w:hAnsi="Calibri" w:cs="Calibri"/>
        </w:rPr>
        <w:t xml:space="preserve"> </w:t>
      </w:r>
      <w:r w:rsidR="00880449" w:rsidRPr="00B35512">
        <w:rPr>
          <w:rStyle w:val="Brak"/>
          <w:rFonts w:ascii="Calibri" w:hAnsi="Calibri" w:cs="Calibri"/>
          <w:b/>
          <w:bCs/>
        </w:rPr>
        <w:t>o</w:t>
      </w:r>
      <w:r w:rsidR="00781662" w:rsidRPr="00B35512">
        <w:rPr>
          <w:rStyle w:val="Brak"/>
          <w:rFonts w:ascii="Calibri" w:hAnsi="Calibri" w:cs="Calibri"/>
          <w:b/>
          <w:bCs/>
        </w:rPr>
        <w:t>rganizacja i przeprowadzenie szkole</w:t>
      </w:r>
      <w:r w:rsidR="005B51AD">
        <w:rPr>
          <w:rStyle w:val="Brak"/>
          <w:rFonts w:ascii="Calibri" w:hAnsi="Calibri" w:cs="Calibri"/>
          <w:b/>
          <w:bCs/>
        </w:rPr>
        <w:t>nia</w:t>
      </w:r>
      <w:r w:rsidR="00781662" w:rsidRPr="00B35512">
        <w:rPr>
          <w:rStyle w:val="Brak"/>
          <w:rFonts w:ascii="Calibri" w:hAnsi="Calibri" w:cs="Calibri"/>
          <w:b/>
          <w:bCs/>
        </w:rPr>
        <w:t xml:space="preserve"> zawodow</w:t>
      </w:r>
      <w:r w:rsidR="005B51AD">
        <w:rPr>
          <w:rStyle w:val="Brak"/>
          <w:rFonts w:ascii="Calibri" w:hAnsi="Calibri" w:cs="Calibri"/>
          <w:b/>
          <w:bCs/>
        </w:rPr>
        <w:t>ego</w:t>
      </w:r>
      <w:r w:rsidR="00781662" w:rsidRPr="00B35512">
        <w:rPr>
          <w:rStyle w:val="Brak"/>
          <w:rFonts w:ascii="Calibri" w:hAnsi="Calibri" w:cs="Calibri"/>
          <w:b/>
          <w:bCs/>
        </w:rPr>
        <w:t xml:space="preserve"> </w:t>
      </w:r>
      <w:r w:rsidR="00127FB4" w:rsidRPr="00B35512">
        <w:rPr>
          <w:rStyle w:val="Brak"/>
          <w:rFonts w:ascii="Calibri" w:hAnsi="Calibri" w:cs="Calibri"/>
          <w:b/>
          <w:bCs/>
        </w:rPr>
        <w:t>na terenie województwa małopolskiego</w:t>
      </w:r>
      <w:r w:rsidR="00127FB4">
        <w:rPr>
          <w:rStyle w:val="Brak"/>
          <w:rFonts w:ascii="Calibri" w:hAnsi="Calibri" w:cs="Calibri"/>
          <w:b/>
          <w:bCs/>
        </w:rPr>
        <w:t xml:space="preserve">, </w:t>
      </w:r>
      <w:r w:rsidR="00781662" w:rsidRPr="00B35512">
        <w:rPr>
          <w:rStyle w:val="Brak"/>
          <w:rFonts w:ascii="Calibri" w:hAnsi="Calibri" w:cs="Calibri"/>
          <w:b/>
          <w:bCs/>
        </w:rPr>
        <w:t xml:space="preserve">trwających </w:t>
      </w:r>
      <w:r w:rsidR="0033440B">
        <w:rPr>
          <w:rStyle w:val="Brak"/>
          <w:rFonts w:ascii="Calibri" w:hAnsi="Calibri" w:cs="Calibri"/>
          <w:b/>
          <w:bCs/>
        </w:rPr>
        <w:t>80</w:t>
      </w:r>
      <w:r w:rsidR="00781662" w:rsidRPr="00B35512">
        <w:rPr>
          <w:rStyle w:val="Brak"/>
          <w:rFonts w:ascii="Calibri" w:hAnsi="Calibri" w:cs="Calibri"/>
          <w:b/>
          <w:bCs/>
        </w:rPr>
        <w:t>h, chyba że są inne wytyczne w ich zakresie</w:t>
      </w:r>
      <w:r w:rsidR="00665DD3">
        <w:rPr>
          <w:rStyle w:val="Brak"/>
          <w:rFonts w:ascii="Calibri" w:hAnsi="Calibri" w:cs="Calibri"/>
          <w:b/>
          <w:bCs/>
        </w:rPr>
        <w:t xml:space="preserve"> </w:t>
      </w:r>
      <w:proofErr w:type="gramStart"/>
      <w:r w:rsidR="00665DD3">
        <w:rPr>
          <w:rStyle w:val="Brak"/>
          <w:rFonts w:ascii="Calibri" w:hAnsi="Calibri" w:cs="Calibri"/>
          <w:b/>
          <w:bCs/>
        </w:rPr>
        <w:t>dla</w:t>
      </w:r>
      <w:r w:rsidR="00781662" w:rsidRPr="00B35512">
        <w:rPr>
          <w:rStyle w:val="Brak"/>
          <w:rFonts w:ascii="Calibri" w:hAnsi="Calibri" w:cs="Calibri"/>
          <w:b/>
          <w:bCs/>
        </w:rPr>
        <w:t xml:space="preserve">: </w:t>
      </w:r>
      <w:r w:rsidR="00665DD3">
        <w:rPr>
          <w:rStyle w:val="Brak"/>
          <w:rFonts w:ascii="Calibri" w:hAnsi="Calibri" w:cs="Calibri"/>
          <w:b/>
          <w:bCs/>
        </w:rPr>
        <w:t xml:space="preserve"> 1</w:t>
      </w:r>
      <w:r w:rsidR="00631F02">
        <w:rPr>
          <w:rStyle w:val="Brak"/>
          <w:rFonts w:ascii="Calibri" w:hAnsi="Calibri" w:cs="Calibri"/>
          <w:b/>
          <w:bCs/>
        </w:rPr>
        <w:t>3</w:t>
      </w:r>
      <w:proofErr w:type="gramEnd"/>
      <w:r w:rsidR="00665DD3">
        <w:rPr>
          <w:rStyle w:val="Brak"/>
          <w:rFonts w:ascii="Calibri" w:hAnsi="Calibri" w:cs="Calibri"/>
          <w:b/>
          <w:bCs/>
        </w:rPr>
        <w:t>+/-</w:t>
      </w:r>
      <w:r w:rsidR="00FA658A">
        <w:rPr>
          <w:rStyle w:val="Brak"/>
          <w:rFonts w:ascii="Calibri" w:hAnsi="Calibri" w:cs="Calibri"/>
          <w:b/>
          <w:bCs/>
        </w:rPr>
        <w:t>4</w:t>
      </w:r>
      <w:r w:rsidR="00665DD3">
        <w:rPr>
          <w:rStyle w:val="Brak"/>
          <w:rFonts w:ascii="Calibri" w:hAnsi="Calibri" w:cs="Calibri"/>
          <w:b/>
          <w:bCs/>
        </w:rPr>
        <w:t xml:space="preserve"> osób</w:t>
      </w:r>
    </w:p>
    <w:p w14:paraId="67200925" w14:textId="77777777" w:rsidR="00665DD3" w:rsidRDefault="00665DD3" w:rsidP="00A47F1B">
      <w:pPr>
        <w:pStyle w:val="TreA"/>
        <w:ind w:left="720"/>
        <w:jc w:val="both"/>
        <w:rPr>
          <w:rStyle w:val="Brak"/>
          <w:rFonts w:ascii="Calibri" w:hAnsi="Calibri" w:cs="Calibri"/>
          <w:b/>
          <w:bCs/>
        </w:rPr>
      </w:pPr>
    </w:p>
    <w:p w14:paraId="0DC464C9" w14:textId="65C8E5AD" w:rsidR="00781662" w:rsidRDefault="00665DD3" w:rsidP="00A47F1B">
      <w:pPr>
        <w:pStyle w:val="TreA"/>
        <w:ind w:left="720"/>
        <w:jc w:val="both"/>
        <w:rPr>
          <w:rStyle w:val="Brak"/>
          <w:rFonts w:ascii="Calibri" w:hAnsi="Calibri" w:cs="Calibri"/>
          <w:b/>
          <w:bCs/>
        </w:rPr>
      </w:pPr>
      <w:r>
        <w:rPr>
          <w:rStyle w:val="Brak"/>
          <w:rFonts w:ascii="Calibri" w:hAnsi="Calibri" w:cs="Calibri"/>
          <w:b/>
          <w:bCs/>
        </w:rPr>
        <w:t>Obsługa klienta i zarządzanie dokumentacją oraz archiwizacja cyfrowa</w:t>
      </w:r>
    </w:p>
    <w:p w14:paraId="4EE73B61" w14:textId="0B5F9289" w:rsidR="00665DD3" w:rsidRDefault="00665DD3" w:rsidP="00A47F1B">
      <w:pPr>
        <w:pStyle w:val="TreA"/>
        <w:ind w:left="720"/>
        <w:jc w:val="both"/>
        <w:rPr>
          <w:rStyle w:val="Brak"/>
          <w:rFonts w:ascii="Calibri" w:hAnsi="Calibri" w:cs="Calibri"/>
          <w:b/>
          <w:bCs/>
        </w:rPr>
      </w:pPr>
    </w:p>
    <w:p w14:paraId="5202F96F" w14:textId="74C9FB5E" w:rsidR="00665DD3" w:rsidRPr="00665DD3" w:rsidRDefault="00665DD3" w:rsidP="00A47F1B">
      <w:pPr>
        <w:pStyle w:val="TreA"/>
        <w:ind w:left="720"/>
        <w:jc w:val="both"/>
        <w:rPr>
          <w:rStyle w:val="Brak"/>
          <w:rFonts w:ascii="Calibri" w:hAnsi="Calibri" w:cs="Calibri"/>
        </w:rPr>
      </w:pPr>
      <w:r w:rsidRPr="00665DD3">
        <w:rPr>
          <w:rStyle w:val="Brak"/>
          <w:rFonts w:ascii="Calibri" w:hAnsi="Calibri" w:cs="Calibri"/>
        </w:rPr>
        <w:t>Zakres szkolenia powinien obejmować:</w:t>
      </w:r>
    </w:p>
    <w:p w14:paraId="57635D26" w14:textId="081BA94D" w:rsidR="00665DD3" w:rsidRPr="00665DD3" w:rsidRDefault="00665DD3" w:rsidP="00A47F1B">
      <w:pPr>
        <w:pStyle w:val="TreA"/>
        <w:ind w:left="720"/>
        <w:jc w:val="both"/>
        <w:rPr>
          <w:rFonts w:ascii="Calibri" w:hAnsi="Calibri" w:cs="Calibri"/>
        </w:rPr>
      </w:pPr>
      <w:r w:rsidRPr="00665DD3">
        <w:rPr>
          <w:rFonts w:ascii="Calibri" w:hAnsi="Calibri" w:cs="Calibri"/>
        </w:rPr>
        <w:t>Profesjonalna obsługa klienta zasady i standardy</w:t>
      </w:r>
    </w:p>
    <w:p w14:paraId="6C8DE66A" w14:textId="1F68F7CB" w:rsidR="00665DD3" w:rsidRPr="00665DD3" w:rsidRDefault="00665DD3" w:rsidP="00A47F1B">
      <w:pPr>
        <w:pStyle w:val="TreA"/>
        <w:ind w:left="720"/>
        <w:jc w:val="both"/>
        <w:rPr>
          <w:rFonts w:ascii="Calibri" w:hAnsi="Calibri" w:cs="Calibri"/>
        </w:rPr>
      </w:pPr>
      <w:r w:rsidRPr="00665DD3">
        <w:rPr>
          <w:rFonts w:ascii="Calibri" w:hAnsi="Calibri" w:cs="Calibri"/>
        </w:rPr>
        <w:t>typologie klientów</w:t>
      </w:r>
    </w:p>
    <w:p w14:paraId="7CC465EA" w14:textId="5D000F3E" w:rsidR="00665DD3" w:rsidRPr="00665DD3" w:rsidRDefault="00665DD3" w:rsidP="00A47F1B">
      <w:pPr>
        <w:pStyle w:val="TreA"/>
        <w:ind w:left="720"/>
        <w:jc w:val="both"/>
        <w:rPr>
          <w:rFonts w:ascii="Calibri" w:hAnsi="Calibri" w:cs="Calibri"/>
        </w:rPr>
      </w:pPr>
      <w:r w:rsidRPr="00665DD3">
        <w:rPr>
          <w:rFonts w:ascii="Calibri" w:hAnsi="Calibri" w:cs="Calibri"/>
        </w:rPr>
        <w:t>skuteczna komunikacja</w:t>
      </w:r>
    </w:p>
    <w:p w14:paraId="186E444E" w14:textId="7E1B7BB5" w:rsidR="00665DD3" w:rsidRPr="00665DD3" w:rsidRDefault="00665DD3" w:rsidP="00A47F1B">
      <w:pPr>
        <w:pStyle w:val="TreA"/>
        <w:ind w:left="720"/>
        <w:jc w:val="both"/>
        <w:rPr>
          <w:rFonts w:ascii="Calibri" w:hAnsi="Calibri" w:cs="Calibri"/>
        </w:rPr>
      </w:pPr>
      <w:r w:rsidRPr="00665DD3">
        <w:rPr>
          <w:rFonts w:ascii="Calibri" w:hAnsi="Calibri" w:cs="Calibri"/>
        </w:rPr>
        <w:t>zachowania klienta i budowanie relacji</w:t>
      </w:r>
    </w:p>
    <w:p w14:paraId="7FB3F844" w14:textId="77777777" w:rsidR="00665DD3" w:rsidRPr="00665DD3" w:rsidRDefault="00665DD3" w:rsidP="00A47F1B">
      <w:pPr>
        <w:pStyle w:val="TreA"/>
        <w:ind w:left="720"/>
        <w:jc w:val="both"/>
        <w:rPr>
          <w:rFonts w:ascii="Calibri" w:hAnsi="Calibri" w:cs="Calibri"/>
        </w:rPr>
      </w:pPr>
      <w:r w:rsidRPr="00665DD3">
        <w:rPr>
          <w:rFonts w:ascii="Calibri" w:hAnsi="Calibri" w:cs="Calibri"/>
        </w:rPr>
        <w:t>ewidencjonowanie, przechowywanie, udostępnianie i niszczenie dokumentów w formie elektronicznej i papierowej. </w:t>
      </w:r>
    </w:p>
    <w:p w14:paraId="40006754" w14:textId="77777777" w:rsidR="00665DD3" w:rsidRDefault="00665DD3" w:rsidP="00A47F1B">
      <w:pPr>
        <w:pStyle w:val="TreA"/>
        <w:ind w:left="720"/>
        <w:jc w:val="both"/>
        <w:rPr>
          <w:rFonts w:ascii="Calibri" w:hAnsi="Calibri" w:cs="Calibri"/>
        </w:rPr>
      </w:pPr>
      <w:r w:rsidRPr="00665DD3">
        <w:rPr>
          <w:rFonts w:ascii="Calibri" w:hAnsi="Calibri" w:cs="Calibri"/>
        </w:rPr>
        <w:t xml:space="preserve">przepisy prawne, </w:t>
      </w:r>
    </w:p>
    <w:p w14:paraId="2846B77B" w14:textId="77777777" w:rsidR="00665DD3" w:rsidRDefault="00665DD3" w:rsidP="00A47F1B">
      <w:pPr>
        <w:pStyle w:val="TreA"/>
        <w:ind w:left="720"/>
        <w:jc w:val="both"/>
        <w:rPr>
          <w:rFonts w:ascii="Calibri" w:hAnsi="Calibri" w:cs="Calibri"/>
        </w:rPr>
      </w:pPr>
      <w:r w:rsidRPr="00665DD3">
        <w:rPr>
          <w:rFonts w:ascii="Calibri" w:hAnsi="Calibri" w:cs="Calibri"/>
        </w:rPr>
        <w:t xml:space="preserve">instrukcje kancelaryjne, </w:t>
      </w:r>
    </w:p>
    <w:p w14:paraId="3FCCE826" w14:textId="77777777" w:rsidR="00665DD3" w:rsidRDefault="00665DD3" w:rsidP="00A47F1B">
      <w:pPr>
        <w:pStyle w:val="TreA"/>
        <w:ind w:left="720"/>
        <w:jc w:val="both"/>
        <w:rPr>
          <w:rFonts w:ascii="Calibri" w:hAnsi="Calibri" w:cs="Calibri"/>
        </w:rPr>
      </w:pPr>
      <w:r w:rsidRPr="00665DD3">
        <w:rPr>
          <w:rFonts w:ascii="Calibri" w:hAnsi="Calibri" w:cs="Calibri"/>
        </w:rPr>
        <w:t xml:space="preserve">zasady obiegu dokumentów </w:t>
      </w:r>
    </w:p>
    <w:p w14:paraId="4145E7C7" w14:textId="32F2D0DF" w:rsidR="00665DD3" w:rsidRPr="00665DD3" w:rsidRDefault="00665DD3" w:rsidP="00A47F1B">
      <w:pPr>
        <w:pStyle w:val="TreA"/>
        <w:ind w:left="720"/>
        <w:jc w:val="both"/>
        <w:rPr>
          <w:rStyle w:val="Brak"/>
          <w:rFonts w:ascii="Calibri" w:hAnsi="Calibri" w:cs="Calibri"/>
        </w:rPr>
      </w:pPr>
      <w:r w:rsidRPr="00665DD3">
        <w:rPr>
          <w:rFonts w:ascii="Calibri" w:hAnsi="Calibri" w:cs="Calibri"/>
        </w:rPr>
        <w:t>tworzenia systemów archiwizacji.</w:t>
      </w:r>
    </w:p>
    <w:p w14:paraId="0C460009" w14:textId="77777777" w:rsidR="00665DD3" w:rsidRPr="00B35512" w:rsidRDefault="00665DD3" w:rsidP="00A47F1B">
      <w:pPr>
        <w:pStyle w:val="TreA"/>
        <w:ind w:left="720"/>
        <w:jc w:val="both"/>
        <w:rPr>
          <w:rStyle w:val="Brak"/>
          <w:rFonts w:ascii="Calibri" w:hAnsi="Calibri" w:cs="Calibri"/>
          <w:b/>
          <w:bCs/>
        </w:rPr>
      </w:pPr>
    </w:p>
    <w:p w14:paraId="43BD2899" w14:textId="6FA64695" w:rsidR="00781662" w:rsidRPr="00B35512" w:rsidRDefault="00781662">
      <w:pPr>
        <w:pStyle w:val="TreA"/>
        <w:numPr>
          <w:ilvl w:val="0"/>
          <w:numId w:val="26"/>
        </w:numPr>
        <w:ind w:left="284" w:hanging="284"/>
        <w:rPr>
          <w:rFonts w:ascii="Calibri" w:hAnsi="Calibri" w:cs="Calibri"/>
        </w:rPr>
      </w:pPr>
      <w:r w:rsidRPr="00B35512">
        <w:rPr>
          <w:rFonts w:ascii="Calibri" w:hAnsi="Calibri" w:cs="Calibri"/>
        </w:rPr>
        <w:lastRenderedPageBreak/>
        <w:t xml:space="preserve">Projekt pn. „Gotowi na aktywność!”  jest skierowany do osób zamieszkujących lub uczących się na terenie województwa małopolskiego z następujących grup docelowych: </w:t>
      </w:r>
    </w:p>
    <w:p w14:paraId="189A7E3E" w14:textId="77777777" w:rsidR="00781662" w:rsidRPr="00781662" w:rsidRDefault="00781662">
      <w:pPr>
        <w:pStyle w:val="TreA"/>
        <w:numPr>
          <w:ilvl w:val="0"/>
          <w:numId w:val="21"/>
        </w:numPr>
        <w:rPr>
          <w:rFonts w:ascii="Calibri" w:hAnsi="Calibri" w:cs="Calibri"/>
        </w:rPr>
      </w:pPr>
      <w:r w:rsidRPr="00781662">
        <w:rPr>
          <w:rFonts w:ascii="Calibri" w:hAnsi="Calibri" w:cs="Calibri"/>
        </w:rPr>
        <w:t>osób lub rodzin zagrożonych ubóstwem lub wykluczeniem społecznym: </w:t>
      </w:r>
    </w:p>
    <w:p w14:paraId="79E9C5F2" w14:textId="77777777" w:rsidR="00781662" w:rsidRPr="00781662" w:rsidRDefault="00781662">
      <w:pPr>
        <w:pStyle w:val="TreA"/>
        <w:numPr>
          <w:ilvl w:val="0"/>
          <w:numId w:val="21"/>
        </w:numPr>
        <w:rPr>
          <w:rFonts w:ascii="Calibri" w:hAnsi="Calibri" w:cs="Calibri"/>
        </w:rPr>
      </w:pPr>
      <w:r w:rsidRPr="00781662">
        <w:rPr>
          <w:rFonts w:ascii="Calibri" w:hAnsi="Calibri" w:cs="Calibri"/>
        </w:rPr>
        <w:t>osób biernych zawodowo (których bierność wynika z nauki, uzupełnienia kwalifikacji, choroby, niepełnosprawności lub obowiązków rodzinnych związanych z prowadzeniem domu i/lub</w:t>
      </w:r>
    </w:p>
    <w:p w14:paraId="185BC250" w14:textId="77777777" w:rsidR="00781662" w:rsidRPr="00781662" w:rsidRDefault="00781662">
      <w:pPr>
        <w:pStyle w:val="TreA"/>
        <w:numPr>
          <w:ilvl w:val="0"/>
          <w:numId w:val="21"/>
        </w:numPr>
        <w:rPr>
          <w:rFonts w:ascii="Calibri" w:hAnsi="Calibri" w:cs="Calibri"/>
        </w:rPr>
      </w:pPr>
      <w:r w:rsidRPr="00781662">
        <w:rPr>
          <w:rFonts w:ascii="Calibri" w:hAnsi="Calibri" w:cs="Calibri"/>
        </w:rPr>
        <w:t>osób lub rodzin korzystających ze świadczeń z pomocy społecznej zgodnie z ustawą z dnia 12 marca 2004r o pomocy społecznej lub kwalifikujące się do objęcia wsparciem pomocy społecznej, tj. spełniające co najmniej jedną z przesłanek określonych w art. 7 tej ustawy i/lub</w:t>
      </w:r>
    </w:p>
    <w:p w14:paraId="133A3209" w14:textId="77777777" w:rsidR="00781662" w:rsidRPr="00781662" w:rsidRDefault="00781662">
      <w:pPr>
        <w:pStyle w:val="TreA"/>
        <w:numPr>
          <w:ilvl w:val="0"/>
          <w:numId w:val="21"/>
        </w:numPr>
        <w:rPr>
          <w:rFonts w:ascii="Calibri" w:hAnsi="Calibri" w:cs="Calibri"/>
        </w:rPr>
      </w:pPr>
      <w:r w:rsidRPr="00781662">
        <w:rPr>
          <w:rFonts w:ascii="Calibri" w:hAnsi="Calibri" w:cs="Calibri"/>
        </w:rPr>
        <w:t>osób o których mowa w artykule 1 ust. 2 ustawy z dnia 13 czerwca 2003r. o zatrudnieniu socjalnym i/lub</w:t>
      </w:r>
    </w:p>
    <w:p w14:paraId="3A9E34DF" w14:textId="77777777" w:rsidR="00781662" w:rsidRPr="00781662" w:rsidRDefault="00781662">
      <w:pPr>
        <w:pStyle w:val="TreA"/>
        <w:numPr>
          <w:ilvl w:val="0"/>
          <w:numId w:val="21"/>
        </w:numPr>
        <w:rPr>
          <w:rFonts w:ascii="Calibri" w:hAnsi="Calibri" w:cs="Calibri"/>
        </w:rPr>
      </w:pPr>
      <w:r w:rsidRPr="00781662">
        <w:rPr>
          <w:rFonts w:ascii="Calibri" w:hAnsi="Calibri" w:cs="Calibri"/>
        </w:rPr>
        <w:t>osób przebywających w pieczy zastępczej lub opuszczających pieczę zastępczą oraz rodziny przeżywające trudności w pełnieniu funkcji opiekuńczo-wychowawczych, o których mowa</w:t>
      </w:r>
      <w:r w:rsidRPr="00781662">
        <w:rPr>
          <w:rFonts w:ascii="Calibri" w:hAnsi="Calibri" w:cs="Calibri"/>
        </w:rPr>
        <w:br/>
        <w:t>w ustawie z dnia 9 czerwca 2011r. o wspieraniu rodziny i systemie pieczy zastępczej i/lub</w:t>
      </w:r>
    </w:p>
    <w:p w14:paraId="625F324A" w14:textId="77777777" w:rsidR="00781662" w:rsidRPr="00781662" w:rsidRDefault="00781662">
      <w:pPr>
        <w:pStyle w:val="TreA"/>
        <w:numPr>
          <w:ilvl w:val="0"/>
          <w:numId w:val="21"/>
        </w:numPr>
        <w:rPr>
          <w:rFonts w:ascii="Calibri" w:hAnsi="Calibri" w:cs="Calibri"/>
        </w:rPr>
      </w:pPr>
      <w:r w:rsidRPr="00781662">
        <w:rPr>
          <w:rFonts w:ascii="Calibri" w:hAnsi="Calibri" w:cs="Calibri"/>
        </w:rPr>
        <w:t>osób z niepełnosprawnościami i/lub</w:t>
      </w:r>
    </w:p>
    <w:p w14:paraId="79193492" w14:textId="77777777" w:rsidR="00781662" w:rsidRPr="00781662" w:rsidRDefault="00781662">
      <w:pPr>
        <w:pStyle w:val="TreA"/>
        <w:numPr>
          <w:ilvl w:val="0"/>
          <w:numId w:val="21"/>
        </w:numPr>
        <w:rPr>
          <w:rFonts w:ascii="Calibri" w:hAnsi="Calibri" w:cs="Calibri"/>
        </w:rPr>
      </w:pPr>
      <w:r w:rsidRPr="00781662">
        <w:rPr>
          <w:rFonts w:ascii="Calibri" w:hAnsi="Calibri" w:cs="Calibri"/>
        </w:rPr>
        <w:t>członków gospodarstw domowych sprawujących opiekę nad osobą z niepełnosprawnością i/lub</w:t>
      </w:r>
    </w:p>
    <w:p w14:paraId="5702B043" w14:textId="77777777" w:rsidR="00781662" w:rsidRPr="00781662" w:rsidRDefault="00781662">
      <w:pPr>
        <w:pStyle w:val="TreA"/>
        <w:numPr>
          <w:ilvl w:val="0"/>
          <w:numId w:val="21"/>
        </w:numPr>
        <w:rPr>
          <w:rFonts w:ascii="Calibri" w:hAnsi="Calibri" w:cs="Calibri"/>
        </w:rPr>
      </w:pPr>
      <w:r w:rsidRPr="00781662">
        <w:rPr>
          <w:rFonts w:ascii="Calibri" w:hAnsi="Calibri" w:cs="Calibri"/>
        </w:rPr>
        <w:t>osób potrzebujących wsparcia w codziennym funkcjonowaniu i/lub</w:t>
      </w:r>
    </w:p>
    <w:p w14:paraId="1D30D17C" w14:textId="77777777" w:rsidR="00781662" w:rsidRPr="00781662" w:rsidRDefault="00781662">
      <w:pPr>
        <w:pStyle w:val="TreA"/>
        <w:numPr>
          <w:ilvl w:val="0"/>
          <w:numId w:val="21"/>
        </w:numPr>
        <w:rPr>
          <w:rFonts w:ascii="Calibri" w:hAnsi="Calibri" w:cs="Calibri"/>
        </w:rPr>
      </w:pPr>
      <w:r w:rsidRPr="00781662">
        <w:rPr>
          <w:rFonts w:ascii="Calibri" w:hAnsi="Calibri" w:cs="Calibri"/>
        </w:rPr>
        <w:t>osób opuszczających placówki opieki instytucjonalnej i/lub</w:t>
      </w:r>
    </w:p>
    <w:p w14:paraId="74E13F09" w14:textId="77777777" w:rsidR="00781662" w:rsidRPr="00781662" w:rsidRDefault="00781662">
      <w:pPr>
        <w:pStyle w:val="TreA"/>
        <w:numPr>
          <w:ilvl w:val="0"/>
          <w:numId w:val="21"/>
        </w:numPr>
        <w:rPr>
          <w:rFonts w:ascii="Calibri" w:hAnsi="Calibri" w:cs="Calibri"/>
        </w:rPr>
      </w:pPr>
      <w:r w:rsidRPr="00781662">
        <w:rPr>
          <w:rFonts w:ascii="Calibri" w:hAnsi="Calibri" w:cs="Calibri"/>
        </w:rPr>
        <w:t>osób korzystających z programu FE PŻ i/lub</w:t>
      </w:r>
    </w:p>
    <w:p w14:paraId="003C36EE" w14:textId="77777777" w:rsidR="00781662" w:rsidRPr="00781662" w:rsidRDefault="00781662">
      <w:pPr>
        <w:pStyle w:val="TreA"/>
        <w:numPr>
          <w:ilvl w:val="0"/>
          <w:numId w:val="21"/>
        </w:numPr>
        <w:rPr>
          <w:rFonts w:ascii="Calibri" w:hAnsi="Calibri" w:cs="Calibri"/>
        </w:rPr>
      </w:pPr>
      <w:r w:rsidRPr="00781662">
        <w:rPr>
          <w:rFonts w:ascii="Calibri" w:hAnsi="Calibri" w:cs="Calibri"/>
        </w:rPr>
        <w:t>osób objętych ochroną czasową w Polsce w związku z agresją Federacji Rosyjskiej na Ukrainę i/lub</w:t>
      </w:r>
    </w:p>
    <w:p w14:paraId="21140947" w14:textId="77777777" w:rsidR="00781662" w:rsidRPr="00781662" w:rsidRDefault="00781662">
      <w:pPr>
        <w:pStyle w:val="TreA"/>
        <w:numPr>
          <w:ilvl w:val="0"/>
          <w:numId w:val="21"/>
        </w:numPr>
        <w:rPr>
          <w:rFonts w:ascii="Calibri" w:hAnsi="Calibri" w:cs="Calibri"/>
        </w:rPr>
      </w:pPr>
      <w:r w:rsidRPr="00781662">
        <w:rPr>
          <w:rFonts w:ascii="Calibri" w:hAnsi="Calibri" w:cs="Calibri"/>
        </w:rPr>
        <w:t>osób będących ofiarami przestępstw i przemocy w rodzinie i/lub</w:t>
      </w:r>
    </w:p>
    <w:p w14:paraId="6CA6FEE7" w14:textId="73DF5D84" w:rsidR="00781662" w:rsidRPr="00B35512" w:rsidRDefault="00781662">
      <w:pPr>
        <w:pStyle w:val="TreA"/>
        <w:numPr>
          <w:ilvl w:val="0"/>
          <w:numId w:val="21"/>
        </w:numPr>
        <w:rPr>
          <w:rStyle w:val="Brak"/>
          <w:rFonts w:ascii="Calibri" w:hAnsi="Calibri" w:cs="Calibri"/>
        </w:rPr>
      </w:pPr>
      <w:r w:rsidRPr="00781662">
        <w:rPr>
          <w:rFonts w:ascii="Calibri" w:hAnsi="Calibri" w:cs="Calibri"/>
        </w:rPr>
        <w:t>otoczenie osób zagrożonych ubóstwem lub wykluczeniem społecznym (w tym rodziny).</w:t>
      </w:r>
    </w:p>
    <w:p w14:paraId="27052FFB" w14:textId="0730F45D" w:rsidR="00781662" w:rsidRPr="00B35512" w:rsidRDefault="00781662">
      <w:pPr>
        <w:pStyle w:val="TreA"/>
        <w:numPr>
          <w:ilvl w:val="0"/>
          <w:numId w:val="26"/>
        </w:numPr>
        <w:ind w:left="142" w:hanging="284"/>
        <w:jc w:val="both"/>
        <w:rPr>
          <w:rFonts w:ascii="Calibri" w:hAnsi="Calibri" w:cs="Calibri"/>
          <w:color w:val="auto"/>
        </w:rPr>
      </w:pPr>
      <w:r w:rsidRPr="00B35512">
        <w:rPr>
          <w:rFonts w:ascii="Calibri" w:hAnsi="Calibri" w:cs="Calibri"/>
          <w:color w:val="auto"/>
        </w:rPr>
        <w:t>Szkoleni</w:t>
      </w:r>
      <w:r w:rsidR="005B51AD">
        <w:rPr>
          <w:rFonts w:ascii="Calibri" w:hAnsi="Calibri" w:cs="Calibri"/>
          <w:color w:val="auto"/>
        </w:rPr>
        <w:t>e</w:t>
      </w:r>
      <w:r w:rsidRPr="00B35512">
        <w:rPr>
          <w:rFonts w:ascii="Calibri" w:hAnsi="Calibri" w:cs="Calibri"/>
          <w:color w:val="auto"/>
        </w:rPr>
        <w:t xml:space="preserve"> będą realizowane od poniedziałku do soboty (z sobotą włącznie), średnio 2-5 razy w tygodniu </w:t>
      </w:r>
      <w:r w:rsidRPr="00B35512">
        <w:rPr>
          <w:rFonts w:ascii="Calibri" w:hAnsi="Calibri" w:cs="Calibri"/>
          <w:color w:val="auto"/>
        </w:rPr>
        <w:br/>
        <w:t>w zależności od specyfiki szkoleni</w:t>
      </w:r>
      <w:r w:rsidR="005B51AD">
        <w:rPr>
          <w:rFonts w:ascii="Calibri" w:hAnsi="Calibri" w:cs="Calibri"/>
          <w:color w:val="auto"/>
        </w:rPr>
        <w:t>e</w:t>
      </w:r>
      <w:r w:rsidRPr="00B35512">
        <w:rPr>
          <w:rFonts w:ascii="Calibri" w:hAnsi="Calibri" w:cs="Calibri"/>
          <w:color w:val="auto"/>
        </w:rPr>
        <w:t xml:space="preserve"> max. 8h na dzień a w przypadku osób z niepełnosprawnością 7h/dzień.</w:t>
      </w:r>
    </w:p>
    <w:p w14:paraId="64C93992" w14:textId="77777777" w:rsidR="004639C9" w:rsidRPr="00B35512" w:rsidRDefault="00934F28">
      <w:pPr>
        <w:pStyle w:val="TreA"/>
        <w:numPr>
          <w:ilvl w:val="0"/>
          <w:numId w:val="26"/>
        </w:numPr>
        <w:ind w:left="142" w:hanging="284"/>
        <w:jc w:val="both"/>
        <w:rPr>
          <w:rFonts w:ascii="Calibri" w:hAnsi="Calibri" w:cs="Calibri"/>
          <w:color w:val="auto"/>
        </w:rPr>
      </w:pPr>
      <w:r w:rsidRPr="00B35512">
        <w:rPr>
          <w:rFonts w:ascii="Calibri" w:hAnsi="Calibri" w:cs="Calibri"/>
          <w:color w:val="auto"/>
        </w:rPr>
        <w:t xml:space="preserve">Wykonawca będzie posiadał wpis do Rejestru Instytucji Szkoleniowych. </w:t>
      </w:r>
    </w:p>
    <w:p w14:paraId="7A59B0C7" w14:textId="47D5E19D" w:rsidR="00934F28" w:rsidRPr="00B35512" w:rsidRDefault="00934F28">
      <w:pPr>
        <w:pStyle w:val="TreA"/>
        <w:numPr>
          <w:ilvl w:val="0"/>
          <w:numId w:val="26"/>
        </w:numPr>
        <w:ind w:left="142" w:hanging="284"/>
        <w:jc w:val="both"/>
        <w:rPr>
          <w:rFonts w:ascii="Calibri" w:hAnsi="Calibri" w:cs="Calibri"/>
          <w:color w:val="auto"/>
        </w:rPr>
      </w:pPr>
      <w:r w:rsidRPr="00B35512">
        <w:rPr>
          <w:rFonts w:ascii="Calibri" w:hAnsi="Calibri" w:cs="Calibri"/>
          <w:color w:val="auto"/>
        </w:rPr>
        <w:t xml:space="preserve">Wykonawca zobowiązuje się do realizacji szkoleń zawodowych zgodnie </w:t>
      </w:r>
      <w:r w:rsidRPr="00A47F1B">
        <w:rPr>
          <w:rFonts w:ascii="Calibri" w:hAnsi="Calibri" w:cs="Calibri"/>
          <w:color w:val="auto"/>
        </w:rPr>
        <w:t>z</w:t>
      </w:r>
      <w:r w:rsidR="004639C9" w:rsidRPr="00A47F1B">
        <w:rPr>
          <w:rFonts w:ascii="Calibri" w:hAnsi="Calibri" w:cs="Calibri"/>
          <w:color w:val="auto"/>
        </w:rPr>
        <w:t>e standardami</w:t>
      </w:r>
      <w:r w:rsidRPr="00A47F1B">
        <w:rPr>
          <w:rFonts w:ascii="Calibri" w:hAnsi="Calibri" w:cs="Calibri"/>
          <w:color w:val="auto"/>
        </w:rPr>
        <w:t xml:space="preserve"> </w:t>
      </w:r>
      <w:r w:rsidRPr="00B35512">
        <w:rPr>
          <w:rFonts w:ascii="Calibri" w:hAnsi="Calibri" w:cs="Calibri"/>
          <w:color w:val="auto"/>
        </w:rPr>
        <w:t xml:space="preserve">MSUES: </w:t>
      </w:r>
    </w:p>
    <w:p w14:paraId="1D1A7262" w14:textId="5EE521FD" w:rsidR="00CE1851" w:rsidRPr="00B35512" w:rsidRDefault="00CE1851">
      <w:pPr>
        <w:pStyle w:val="TreA"/>
        <w:numPr>
          <w:ilvl w:val="0"/>
          <w:numId w:val="22"/>
        </w:numPr>
        <w:jc w:val="both"/>
        <w:rPr>
          <w:rFonts w:ascii="Calibri" w:hAnsi="Calibri" w:cs="Calibri"/>
          <w:color w:val="auto"/>
        </w:rPr>
      </w:pPr>
      <w:r w:rsidRPr="00CE1851">
        <w:rPr>
          <w:rFonts w:ascii="Calibri" w:hAnsi="Calibri" w:cs="Calibri"/>
          <w:color w:val="auto"/>
        </w:rPr>
        <w:t>Szkolenie dopasowane do poziomu uczestników – obowiązkowe jest zbadanie wyjściowego poziomu kompetencji rozwijanych w trakcie szkolenia</w:t>
      </w:r>
      <w:r w:rsidR="00320F74" w:rsidRPr="00B35512">
        <w:rPr>
          <w:rFonts w:ascii="Calibri" w:hAnsi="Calibri" w:cs="Calibri"/>
          <w:color w:val="auto"/>
        </w:rPr>
        <w:t xml:space="preserve"> </w:t>
      </w:r>
      <w:r w:rsidRPr="00CE1851">
        <w:rPr>
          <w:rFonts w:ascii="Calibri" w:hAnsi="Calibri" w:cs="Calibri"/>
          <w:color w:val="auto"/>
        </w:rPr>
        <w:t xml:space="preserve">i dostosowanie do nich programu szkoleniowego oraz wykorzystywanych metod. </w:t>
      </w:r>
    </w:p>
    <w:p w14:paraId="119DEF14" w14:textId="185D1009" w:rsidR="00CE1851" w:rsidRPr="00B35512" w:rsidRDefault="00CE1851">
      <w:pPr>
        <w:pStyle w:val="TreA"/>
        <w:numPr>
          <w:ilvl w:val="0"/>
          <w:numId w:val="22"/>
        </w:numPr>
        <w:jc w:val="both"/>
        <w:rPr>
          <w:rFonts w:ascii="Calibri" w:hAnsi="Calibri" w:cs="Calibri"/>
          <w:color w:val="auto"/>
        </w:rPr>
      </w:pPr>
      <w:r w:rsidRPr="00B35512">
        <w:rPr>
          <w:rFonts w:ascii="Calibri" w:hAnsi="Calibri" w:cs="Calibri"/>
        </w:rPr>
        <w:t>Program szkoleniow</w:t>
      </w:r>
      <w:r w:rsidR="005B51AD">
        <w:rPr>
          <w:rFonts w:ascii="Calibri" w:hAnsi="Calibri" w:cs="Calibri"/>
        </w:rPr>
        <w:t>y</w:t>
      </w:r>
      <w:r w:rsidRPr="00B35512">
        <w:rPr>
          <w:rFonts w:ascii="Calibri" w:hAnsi="Calibri" w:cs="Calibri"/>
        </w:rPr>
        <w:t xml:space="preserve"> lub cele szkolenia powinny zawierać opis rezultatów uczenia w taki sposób, by dostarczać uczestnikom odpowiedzi na pytanie: „Co będzie wiedział, rozumiał i/lub potrafił robić uczestnik, który ukończy to szkolenie?” (tj. w języku efektów uczenia się). </w:t>
      </w:r>
    </w:p>
    <w:p w14:paraId="39B6F897" w14:textId="251763CE" w:rsidR="00CE1851" w:rsidRPr="00B35512" w:rsidRDefault="00CE1851">
      <w:pPr>
        <w:pStyle w:val="TreA"/>
        <w:numPr>
          <w:ilvl w:val="0"/>
          <w:numId w:val="22"/>
        </w:numPr>
        <w:jc w:val="both"/>
        <w:rPr>
          <w:rFonts w:ascii="Calibri" w:hAnsi="Calibri" w:cs="Calibri"/>
          <w:color w:val="auto"/>
        </w:rPr>
      </w:pPr>
      <w:r w:rsidRPr="00B35512">
        <w:rPr>
          <w:rFonts w:ascii="Calibri" w:hAnsi="Calibri" w:cs="Calibri"/>
        </w:rPr>
        <w:t xml:space="preserve">Materiały szkoleniowe muszą zawierać podsumowanie treści szkolenia i odwołania do źródeł wiedzy, na której zostało ono oparte, z poszanowaniem praw autorskich. </w:t>
      </w:r>
    </w:p>
    <w:p w14:paraId="7D1DBC56" w14:textId="014E681A" w:rsidR="00CE1851" w:rsidRPr="00B35512" w:rsidRDefault="00CE1851">
      <w:pPr>
        <w:pStyle w:val="TreA"/>
        <w:numPr>
          <w:ilvl w:val="0"/>
          <w:numId w:val="22"/>
        </w:numPr>
        <w:jc w:val="both"/>
        <w:rPr>
          <w:rFonts w:ascii="Calibri" w:hAnsi="Calibri" w:cs="Calibri"/>
          <w:color w:val="auto"/>
        </w:rPr>
      </w:pPr>
      <w:r w:rsidRPr="00B35512">
        <w:rPr>
          <w:rFonts w:ascii="Calibri" w:hAnsi="Calibri" w:cs="Calibri"/>
        </w:rPr>
        <w:t xml:space="preserve">Podczas szkolenia wykorzystywane muszą być różnorodne, angażujące uczestników metody kształcenia oraz środki i materiały dydaktyczne, dostosowane do specyfiki i sytuacji osób uczących się. Metody te są adekwatne do deklarowanych rezultatów, treści szkolenia oraz specyfiki grupy (w tym jej wieku, wykształcenia i umiejętności). </w:t>
      </w:r>
    </w:p>
    <w:p w14:paraId="463B24AE" w14:textId="0DD669C9" w:rsidR="00CE1851" w:rsidRPr="00B35512" w:rsidRDefault="00CE1851">
      <w:pPr>
        <w:pStyle w:val="TreA"/>
        <w:numPr>
          <w:ilvl w:val="0"/>
          <w:numId w:val="22"/>
        </w:numPr>
        <w:jc w:val="both"/>
        <w:rPr>
          <w:rFonts w:ascii="Calibri" w:hAnsi="Calibri" w:cs="Calibri"/>
          <w:color w:val="auto"/>
        </w:rPr>
      </w:pPr>
      <w:r w:rsidRPr="00B35512">
        <w:rPr>
          <w:rFonts w:ascii="Calibri" w:hAnsi="Calibri" w:cs="Calibri"/>
        </w:rPr>
        <w:t xml:space="preserve">Dokumentacja szkoleniowa musi obejmować: </w:t>
      </w:r>
    </w:p>
    <w:p w14:paraId="5E2420B9" w14:textId="1269B879" w:rsidR="00CE1851" w:rsidRPr="00B35512" w:rsidRDefault="00CE1851">
      <w:pPr>
        <w:pStyle w:val="TreA"/>
        <w:numPr>
          <w:ilvl w:val="0"/>
          <w:numId w:val="23"/>
        </w:numPr>
        <w:jc w:val="both"/>
        <w:rPr>
          <w:rFonts w:ascii="Calibri" w:hAnsi="Calibri" w:cs="Calibri"/>
          <w:color w:val="auto"/>
        </w:rPr>
      </w:pPr>
      <w:r w:rsidRPr="00B35512">
        <w:rPr>
          <w:rFonts w:ascii="Calibri" w:hAnsi="Calibri" w:cs="Calibri"/>
        </w:rPr>
        <w:t xml:space="preserve">raporty podsumowujące ocenę efektów uczenia się, </w:t>
      </w:r>
    </w:p>
    <w:p w14:paraId="2B08487A" w14:textId="33D72BDB" w:rsidR="00CE1851" w:rsidRPr="00B35512" w:rsidRDefault="00CE1851">
      <w:pPr>
        <w:pStyle w:val="TreA"/>
        <w:numPr>
          <w:ilvl w:val="0"/>
          <w:numId w:val="23"/>
        </w:numPr>
        <w:jc w:val="both"/>
        <w:rPr>
          <w:rFonts w:ascii="Calibri" w:hAnsi="Calibri" w:cs="Calibri"/>
          <w:color w:val="auto"/>
        </w:rPr>
      </w:pPr>
      <w:r w:rsidRPr="00B35512">
        <w:rPr>
          <w:rFonts w:ascii="Calibri" w:hAnsi="Calibri" w:cs="Calibri"/>
        </w:rPr>
        <w:t xml:space="preserve">program szkolenia (z uwzględnieniem tematów zajęć, harmonogram wraz z wymiarem czasowym, metody szkoleniowe), </w:t>
      </w:r>
    </w:p>
    <w:p w14:paraId="77D1400A" w14:textId="151A366C" w:rsidR="00CE1851" w:rsidRPr="00B35512" w:rsidRDefault="00CE1851">
      <w:pPr>
        <w:pStyle w:val="TreA"/>
        <w:numPr>
          <w:ilvl w:val="0"/>
          <w:numId w:val="23"/>
        </w:numPr>
        <w:jc w:val="both"/>
        <w:rPr>
          <w:rFonts w:ascii="Calibri" w:hAnsi="Calibri" w:cs="Calibri"/>
          <w:color w:val="auto"/>
        </w:rPr>
      </w:pPr>
      <w:r w:rsidRPr="00B35512">
        <w:rPr>
          <w:rFonts w:ascii="Calibri" w:hAnsi="Calibri" w:cs="Calibri"/>
        </w:rPr>
        <w:t xml:space="preserve">materiały szkoleniowe, </w:t>
      </w:r>
    </w:p>
    <w:p w14:paraId="3192CA07" w14:textId="4321B64A" w:rsidR="00CE1851" w:rsidRPr="00B35512" w:rsidRDefault="00CE1851">
      <w:pPr>
        <w:pStyle w:val="TreA"/>
        <w:numPr>
          <w:ilvl w:val="0"/>
          <w:numId w:val="23"/>
        </w:numPr>
        <w:jc w:val="both"/>
        <w:rPr>
          <w:rFonts w:ascii="Calibri" w:hAnsi="Calibri" w:cs="Calibri"/>
          <w:color w:val="auto"/>
        </w:rPr>
      </w:pPr>
      <w:r w:rsidRPr="00B35512">
        <w:rPr>
          <w:rFonts w:ascii="Calibri" w:hAnsi="Calibri" w:cs="Calibri"/>
        </w:rPr>
        <w:t xml:space="preserve">listy obecności. </w:t>
      </w:r>
    </w:p>
    <w:p w14:paraId="2DCC774C" w14:textId="2F0A0FBA" w:rsidR="00CE1851" w:rsidRPr="00B35512" w:rsidRDefault="00CE1851">
      <w:pPr>
        <w:pStyle w:val="TreA"/>
        <w:numPr>
          <w:ilvl w:val="0"/>
          <w:numId w:val="22"/>
        </w:numPr>
        <w:jc w:val="both"/>
        <w:rPr>
          <w:rFonts w:ascii="Calibri" w:hAnsi="Calibri" w:cs="Calibri"/>
          <w:color w:val="auto"/>
        </w:rPr>
      </w:pPr>
      <w:r w:rsidRPr="00B35512">
        <w:rPr>
          <w:rFonts w:ascii="Calibri" w:hAnsi="Calibri" w:cs="Calibri"/>
        </w:rPr>
        <w:t xml:space="preserve">Trenerzy prowadzący szkolenie muszą posiadać łącznie: </w:t>
      </w:r>
    </w:p>
    <w:p w14:paraId="1DE961B4" w14:textId="658E13EA" w:rsidR="00CE1851" w:rsidRPr="00B35512" w:rsidRDefault="00CE1851">
      <w:pPr>
        <w:pStyle w:val="TreA"/>
        <w:numPr>
          <w:ilvl w:val="0"/>
          <w:numId w:val="24"/>
        </w:numPr>
        <w:jc w:val="both"/>
        <w:rPr>
          <w:rFonts w:ascii="Calibri" w:hAnsi="Calibri" w:cs="Calibri"/>
          <w:color w:val="auto"/>
        </w:rPr>
      </w:pPr>
      <w:r w:rsidRPr="00B35512">
        <w:rPr>
          <w:rFonts w:ascii="Calibri" w:hAnsi="Calibri" w:cs="Calibri"/>
        </w:rPr>
        <w:t xml:space="preserve">wykształcenie wyższe/zawodowe lub inne certyfikaty/zaświadczenia umożliwiające przeprowadzenie danego szkolenia, </w:t>
      </w:r>
    </w:p>
    <w:p w14:paraId="1A1DA5F8" w14:textId="5B44EB23" w:rsidR="00CE1851" w:rsidRPr="00B35512" w:rsidRDefault="00CE1851">
      <w:pPr>
        <w:pStyle w:val="TreA"/>
        <w:numPr>
          <w:ilvl w:val="0"/>
          <w:numId w:val="24"/>
        </w:numPr>
        <w:jc w:val="both"/>
        <w:rPr>
          <w:rFonts w:ascii="Calibri" w:hAnsi="Calibri" w:cs="Calibri"/>
          <w:color w:val="auto"/>
        </w:rPr>
      </w:pPr>
      <w:r w:rsidRPr="00B35512">
        <w:rPr>
          <w:rFonts w:ascii="Calibri" w:hAnsi="Calibri" w:cs="Calibri"/>
        </w:rPr>
        <w:t xml:space="preserve">doświadczenie umożliwiające przeprowadzenie danego szkolenia, przy czy minimalne doświadczenie zawodowe w danej dziedzinie nie jest </w:t>
      </w:r>
      <w:r w:rsidRPr="00A47F1B">
        <w:rPr>
          <w:rFonts w:ascii="Calibri" w:hAnsi="Calibri" w:cs="Calibri"/>
          <w:color w:val="auto"/>
        </w:rPr>
        <w:t>krótsze niż</w:t>
      </w:r>
      <w:r w:rsidR="008C4E8A" w:rsidRPr="00A47F1B">
        <w:rPr>
          <w:rFonts w:ascii="Calibri" w:hAnsi="Calibri" w:cs="Calibri"/>
          <w:color w:val="auto"/>
        </w:rPr>
        <w:t xml:space="preserve"> </w:t>
      </w:r>
      <w:r w:rsidRPr="00A47F1B">
        <w:rPr>
          <w:rFonts w:ascii="Calibri" w:hAnsi="Calibri" w:cs="Calibri"/>
          <w:color w:val="auto"/>
        </w:rPr>
        <w:t>2 lata</w:t>
      </w:r>
      <w:r w:rsidR="008C4E8A" w:rsidRPr="00A47F1B">
        <w:rPr>
          <w:rFonts w:ascii="Calibri" w:hAnsi="Calibri" w:cs="Calibri"/>
          <w:color w:val="auto"/>
        </w:rPr>
        <w:t xml:space="preserve"> </w:t>
      </w:r>
      <w:r w:rsidR="00A47F1B" w:rsidRPr="00A47F1B">
        <w:rPr>
          <w:rFonts w:ascii="Calibri" w:hAnsi="Calibri" w:cs="Calibri"/>
          <w:color w:val="auto"/>
        </w:rPr>
        <w:t xml:space="preserve">zgodnie z </w:t>
      </w:r>
      <w:r w:rsidR="008C4E8A" w:rsidRPr="00A47F1B">
        <w:rPr>
          <w:rFonts w:ascii="Calibri" w:hAnsi="Calibri" w:cs="Calibri"/>
          <w:color w:val="auto"/>
        </w:rPr>
        <w:t>MSUES</w:t>
      </w:r>
      <w:r w:rsidR="00A47F1B" w:rsidRPr="00A47F1B">
        <w:rPr>
          <w:rFonts w:ascii="Calibri" w:hAnsi="Calibri" w:cs="Calibri"/>
          <w:color w:val="auto"/>
        </w:rPr>
        <w:t>.</w:t>
      </w:r>
      <w:r w:rsidR="008C4E8A" w:rsidRPr="00A47F1B">
        <w:rPr>
          <w:rFonts w:ascii="Calibri" w:hAnsi="Calibri" w:cs="Calibri"/>
          <w:color w:val="auto"/>
        </w:rPr>
        <w:t xml:space="preserve"> </w:t>
      </w:r>
    </w:p>
    <w:p w14:paraId="7E74E232" w14:textId="23EE743D" w:rsidR="00CE1851" w:rsidRPr="00B35512" w:rsidRDefault="00CE1851">
      <w:pPr>
        <w:pStyle w:val="TreA"/>
        <w:numPr>
          <w:ilvl w:val="0"/>
          <w:numId w:val="24"/>
        </w:numPr>
        <w:jc w:val="both"/>
        <w:rPr>
          <w:rFonts w:ascii="Calibri" w:hAnsi="Calibri" w:cs="Calibri"/>
          <w:color w:val="auto"/>
        </w:rPr>
      </w:pPr>
      <w:r w:rsidRPr="00B35512">
        <w:rPr>
          <w:rFonts w:ascii="Calibri" w:hAnsi="Calibri" w:cs="Calibri"/>
        </w:rPr>
        <w:t xml:space="preserve">kompetencje społeczne i metodyczne związane z kształceniem osób dorosłych (rozumiane jako ukończony min. 60 godzinny kurs dydaktyczny lub przygotowujący do kształcenia dorosłych lub wykazanie doświadczenia w kształceniu dorosłych – min. 750 godzin). </w:t>
      </w:r>
    </w:p>
    <w:p w14:paraId="48D531D5" w14:textId="3D7E4858" w:rsidR="00CE1851" w:rsidRPr="00B35512" w:rsidRDefault="00CE1851">
      <w:pPr>
        <w:pStyle w:val="TreA"/>
        <w:numPr>
          <w:ilvl w:val="0"/>
          <w:numId w:val="22"/>
        </w:numPr>
        <w:jc w:val="both"/>
        <w:rPr>
          <w:rFonts w:ascii="Calibri" w:hAnsi="Calibri" w:cs="Calibri"/>
          <w:color w:val="auto"/>
        </w:rPr>
      </w:pPr>
      <w:r w:rsidRPr="00B35512">
        <w:rPr>
          <w:rFonts w:ascii="Calibri" w:hAnsi="Calibri" w:cs="Calibri"/>
        </w:rPr>
        <w:lastRenderedPageBreak/>
        <w:t xml:space="preserve">Szkolenie odbywa się w warunkach zapewniających komfort uczenia się, sale szkoleniowe spełniają warunki BHP oraz odpowiadają potrzebom grupy docelowej, z uwzględnieniem potrzeb osób z niepełnosprawnościami, jeśli uczestniczą w szkoleniu. </w:t>
      </w:r>
    </w:p>
    <w:p w14:paraId="71C1E282" w14:textId="46222FFF" w:rsidR="00CE1851" w:rsidRPr="00B35512" w:rsidRDefault="00CE1851">
      <w:pPr>
        <w:pStyle w:val="TreA"/>
        <w:numPr>
          <w:ilvl w:val="0"/>
          <w:numId w:val="22"/>
        </w:numPr>
        <w:jc w:val="both"/>
        <w:rPr>
          <w:rFonts w:ascii="Calibri" w:hAnsi="Calibri" w:cs="Calibri"/>
          <w:color w:val="auto"/>
        </w:rPr>
      </w:pPr>
      <w:r w:rsidRPr="00B35512">
        <w:rPr>
          <w:rFonts w:ascii="Calibri" w:hAnsi="Calibri" w:cs="Calibri"/>
        </w:rPr>
        <w:t xml:space="preserve">Harmonogram czasowy szkolenia spełnia następujące wymagania: </w:t>
      </w:r>
    </w:p>
    <w:p w14:paraId="5A1E1BD8" w14:textId="66909F5F" w:rsidR="00CE1851" w:rsidRPr="00B35512" w:rsidRDefault="00CE1851">
      <w:pPr>
        <w:pStyle w:val="TreA"/>
        <w:numPr>
          <w:ilvl w:val="0"/>
          <w:numId w:val="25"/>
        </w:numPr>
        <w:jc w:val="both"/>
        <w:rPr>
          <w:rFonts w:ascii="Calibri" w:hAnsi="Calibri" w:cs="Calibri"/>
          <w:color w:val="auto"/>
        </w:rPr>
      </w:pPr>
      <w:r w:rsidRPr="00B35512">
        <w:rPr>
          <w:rFonts w:ascii="Calibri" w:hAnsi="Calibri" w:cs="Calibri"/>
        </w:rPr>
        <w:t xml:space="preserve">czas trwania jednego modułu/zjazdu nie przekracza 5 następujących po sobie dni, </w:t>
      </w:r>
    </w:p>
    <w:p w14:paraId="501F0F06" w14:textId="1CB67FBF" w:rsidR="00CE1851" w:rsidRPr="00B35512" w:rsidRDefault="00CE1851">
      <w:pPr>
        <w:pStyle w:val="TreA"/>
        <w:numPr>
          <w:ilvl w:val="0"/>
          <w:numId w:val="25"/>
        </w:numPr>
        <w:jc w:val="both"/>
        <w:rPr>
          <w:rFonts w:ascii="Calibri" w:hAnsi="Calibri" w:cs="Calibri"/>
          <w:color w:val="auto"/>
        </w:rPr>
      </w:pPr>
      <w:r w:rsidRPr="00B35512">
        <w:rPr>
          <w:rFonts w:ascii="Calibri" w:hAnsi="Calibri" w:cs="Calibri"/>
        </w:rPr>
        <w:t xml:space="preserve">czas trwania zajęć łącznie z przerwami nie przekracza 8 godzin zegarowych w ciągu jednego dnia, </w:t>
      </w:r>
    </w:p>
    <w:p w14:paraId="5290460D" w14:textId="7E6DCCE5" w:rsidR="00CE1851" w:rsidRPr="00B35512" w:rsidRDefault="00CE1851">
      <w:pPr>
        <w:pStyle w:val="TreA"/>
        <w:numPr>
          <w:ilvl w:val="0"/>
          <w:numId w:val="25"/>
        </w:numPr>
        <w:jc w:val="both"/>
        <w:rPr>
          <w:rFonts w:ascii="Calibri" w:hAnsi="Calibri" w:cs="Calibri"/>
          <w:color w:val="auto"/>
        </w:rPr>
      </w:pPr>
      <w:r w:rsidRPr="00B35512">
        <w:rPr>
          <w:rFonts w:ascii="Calibri" w:hAnsi="Calibri" w:cs="Calibri"/>
        </w:rPr>
        <w:t xml:space="preserve">w trakcie zajęć zaplanowane są regularne przerwy w ilości nie mniejszej niż 15 minut na 2 godziny zegarowe, </w:t>
      </w:r>
    </w:p>
    <w:p w14:paraId="03DC37A5" w14:textId="621E1BD6" w:rsidR="00CE1851" w:rsidRPr="00B35512" w:rsidRDefault="00CE1851">
      <w:pPr>
        <w:pStyle w:val="TreA"/>
        <w:numPr>
          <w:ilvl w:val="0"/>
          <w:numId w:val="25"/>
        </w:numPr>
        <w:jc w:val="both"/>
        <w:rPr>
          <w:rFonts w:ascii="Calibri" w:hAnsi="Calibri" w:cs="Calibri"/>
          <w:color w:val="auto"/>
        </w:rPr>
      </w:pPr>
      <w:r w:rsidRPr="00B35512">
        <w:rPr>
          <w:rFonts w:ascii="Calibri" w:hAnsi="Calibri" w:cs="Calibri"/>
        </w:rPr>
        <w:t xml:space="preserve">w trakcie zajęć trwających dłużej niż 6 godzin zegarowych zaplanowana jest jedna przerwa trwająca min. 45 minut. Dopuszczalna jest realizacja szkolenia niespełniającego części ww. warunków dotyczących harmonogramu czasowego szkolenia, o ile jest to uzasadnione specyficzną formą pracy wynikającą z przyjętych celów i metod kształcenia. </w:t>
      </w:r>
    </w:p>
    <w:p w14:paraId="22A642B4" w14:textId="67293CD4" w:rsidR="00CE1851" w:rsidRPr="00B35512" w:rsidRDefault="00CE1851">
      <w:pPr>
        <w:pStyle w:val="TreA"/>
        <w:numPr>
          <w:ilvl w:val="0"/>
          <w:numId w:val="22"/>
        </w:numPr>
        <w:jc w:val="both"/>
        <w:rPr>
          <w:rFonts w:ascii="Calibri" w:hAnsi="Calibri" w:cs="Calibri"/>
          <w:color w:val="auto"/>
        </w:rPr>
      </w:pPr>
      <w:r w:rsidRPr="00B35512">
        <w:rPr>
          <w:rFonts w:ascii="Calibri" w:hAnsi="Calibri" w:cs="Calibri"/>
        </w:rPr>
        <w:t xml:space="preserve">Instytucja szkoleniowa zawiera pisemną umowę na realizację szkolenia, uwzględniającą min. informację o możliwości reklamacji dotyczącej sytuacji, w których szkolenie nie spełniło oczekiwań odbiorców. Informacja ta przekazywana jest również uczestnikom szkolenia. </w:t>
      </w:r>
    </w:p>
    <w:p w14:paraId="273E0C36" w14:textId="7EE2F059" w:rsidR="00CE1851" w:rsidRPr="00B35512" w:rsidRDefault="00CE1851">
      <w:pPr>
        <w:pStyle w:val="TreA"/>
        <w:numPr>
          <w:ilvl w:val="0"/>
          <w:numId w:val="22"/>
        </w:numPr>
        <w:jc w:val="both"/>
        <w:rPr>
          <w:rFonts w:ascii="Calibri" w:hAnsi="Calibri" w:cs="Calibri"/>
          <w:color w:val="auto"/>
        </w:rPr>
      </w:pPr>
      <w:r w:rsidRPr="00B35512">
        <w:rPr>
          <w:rFonts w:ascii="Calibri" w:hAnsi="Calibri" w:cs="Calibri"/>
        </w:rPr>
        <w:t xml:space="preserve">Program nauczania jest zgodny z obowiązującymi podstawami programowymi oraz standardami kształcenia określonymi przez właściwych ministrów (jeśli dotyczy). </w:t>
      </w:r>
    </w:p>
    <w:p w14:paraId="23D881EA" w14:textId="66FB2700" w:rsidR="00CE1851" w:rsidRPr="00B35512" w:rsidRDefault="00CE1851">
      <w:pPr>
        <w:pStyle w:val="TreA"/>
        <w:numPr>
          <w:ilvl w:val="0"/>
          <w:numId w:val="22"/>
        </w:numPr>
        <w:jc w:val="both"/>
        <w:rPr>
          <w:rFonts w:ascii="Calibri" w:hAnsi="Calibri" w:cs="Calibri"/>
          <w:color w:val="auto"/>
        </w:rPr>
      </w:pPr>
      <w:r w:rsidRPr="00B35512">
        <w:rPr>
          <w:rFonts w:ascii="Calibri" w:hAnsi="Calibri" w:cs="Calibri"/>
        </w:rPr>
        <w:t xml:space="preserve">W przypadku szkoleń, w których jest to wymagane, instytucja szkoleniowa posiada aktualne akredytacje, licencje lub certyfikaty. </w:t>
      </w:r>
    </w:p>
    <w:p w14:paraId="7542C67B" w14:textId="445DA3BF" w:rsidR="00CE1851" w:rsidRPr="00B35512" w:rsidRDefault="00CE1851">
      <w:pPr>
        <w:pStyle w:val="TreA"/>
        <w:numPr>
          <w:ilvl w:val="0"/>
          <w:numId w:val="22"/>
        </w:numPr>
        <w:jc w:val="both"/>
        <w:rPr>
          <w:rFonts w:ascii="Calibri" w:hAnsi="Calibri" w:cs="Calibri"/>
          <w:color w:val="auto"/>
        </w:rPr>
      </w:pPr>
      <w:r w:rsidRPr="00B35512">
        <w:rPr>
          <w:rFonts w:ascii="Calibri" w:hAnsi="Calibri" w:cs="Calibri"/>
        </w:rPr>
        <w:t xml:space="preserve">Beneficjent musi posiadać dokumentację potwierdzającą spełnienie powyższych warunków. </w:t>
      </w:r>
    </w:p>
    <w:p w14:paraId="0EDD7986" w14:textId="77777777" w:rsidR="00781662" w:rsidRPr="00A47F1B" w:rsidRDefault="00781662">
      <w:pPr>
        <w:pStyle w:val="TreA"/>
        <w:numPr>
          <w:ilvl w:val="0"/>
          <w:numId w:val="26"/>
        </w:numPr>
        <w:ind w:left="142" w:hanging="284"/>
        <w:jc w:val="both"/>
        <w:rPr>
          <w:rFonts w:ascii="Calibri" w:hAnsi="Calibri" w:cs="Calibri"/>
          <w:color w:val="auto"/>
        </w:rPr>
      </w:pPr>
      <w:r w:rsidRPr="00A47F1B">
        <w:rPr>
          <w:rFonts w:ascii="Calibri" w:hAnsi="Calibri" w:cs="Calibri"/>
          <w:color w:val="auto"/>
        </w:rPr>
        <w:t>Wykonawca będzie odpowiadał za:</w:t>
      </w:r>
    </w:p>
    <w:p w14:paraId="618BBAAE" w14:textId="05B12A09" w:rsidR="00781662" w:rsidRPr="00A47F1B" w:rsidRDefault="00781662" w:rsidP="00781662">
      <w:pPr>
        <w:pStyle w:val="TreA"/>
        <w:numPr>
          <w:ilvl w:val="0"/>
          <w:numId w:val="18"/>
        </w:numPr>
        <w:jc w:val="both"/>
        <w:rPr>
          <w:rFonts w:ascii="Calibri" w:hAnsi="Calibri" w:cs="Calibri"/>
          <w:color w:val="auto"/>
        </w:rPr>
      </w:pPr>
      <w:r w:rsidRPr="00A47F1B">
        <w:rPr>
          <w:rFonts w:ascii="Calibri" w:hAnsi="Calibri" w:cs="Calibri"/>
          <w:color w:val="auto"/>
        </w:rPr>
        <w:t xml:space="preserve">Zapewnienie </w:t>
      </w:r>
      <w:r w:rsidR="00934F28" w:rsidRPr="00A47F1B">
        <w:rPr>
          <w:rFonts w:ascii="Calibri" w:hAnsi="Calibri" w:cs="Calibri"/>
          <w:color w:val="auto"/>
        </w:rPr>
        <w:t>t</w:t>
      </w:r>
      <w:r w:rsidRPr="00A47F1B">
        <w:rPr>
          <w:rFonts w:ascii="Calibri" w:hAnsi="Calibri" w:cs="Calibri"/>
          <w:color w:val="auto"/>
        </w:rPr>
        <w:t xml:space="preserve">renera </w:t>
      </w:r>
      <w:r w:rsidR="008C4E8A" w:rsidRPr="00A47F1B">
        <w:rPr>
          <w:rFonts w:ascii="Calibri" w:hAnsi="Calibri" w:cs="Calibri"/>
          <w:color w:val="auto"/>
        </w:rPr>
        <w:t xml:space="preserve">zgodnie ze standardem MSEUS. </w:t>
      </w:r>
      <w:r w:rsidRPr="00A47F1B">
        <w:rPr>
          <w:rFonts w:ascii="Calibri" w:hAnsi="Calibri" w:cs="Calibri"/>
          <w:b/>
          <w:bCs/>
          <w:color w:val="auto"/>
        </w:rPr>
        <w:t>Wykonawca dostarczy Zamawiającemu dokumenty kadry trenerskiej wraz z ofertą.</w:t>
      </w:r>
      <w:r w:rsidRPr="00A47F1B">
        <w:rPr>
          <w:rFonts w:ascii="Calibri" w:hAnsi="Calibri" w:cs="Calibri"/>
          <w:color w:val="auto"/>
        </w:rPr>
        <w:t xml:space="preserve"> </w:t>
      </w:r>
    </w:p>
    <w:p w14:paraId="48859D78" w14:textId="77777777" w:rsidR="00781662" w:rsidRPr="00B35512" w:rsidRDefault="00781662" w:rsidP="00781662">
      <w:pPr>
        <w:pStyle w:val="TreA"/>
        <w:numPr>
          <w:ilvl w:val="0"/>
          <w:numId w:val="18"/>
        </w:numPr>
        <w:jc w:val="both"/>
        <w:rPr>
          <w:rFonts w:ascii="Calibri" w:hAnsi="Calibri" w:cs="Calibri"/>
          <w:color w:val="auto"/>
        </w:rPr>
      </w:pPr>
      <w:r w:rsidRPr="00B35512">
        <w:rPr>
          <w:rFonts w:ascii="Calibri" w:hAnsi="Calibri" w:cs="Calibri"/>
          <w:color w:val="auto"/>
        </w:rPr>
        <w:t>Zapewnienie wysokiego poziomu merytorycznego szkolenia.</w:t>
      </w:r>
    </w:p>
    <w:p w14:paraId="48F6F2E3" w14:textId="2DCC2819" w:rsidR="00781662" w:rsidRPr="00B35512" w:rsidRDefault="00781662" w:rsidP="00781662">
      <w:pPr>
        <w:pStyle w:val="TreA"/>
        <w:numPr>
          <w:ilvl w:val="0"/>
          <w:numId w:val="18"/>
        </w:numPr>
        <w:jc w:val="both"/>
        <w:rPr>
          <w:rFonts w:ascii="Calibri" w:hAnsi="Calibri" w:cs="Calibri"/>
          <w:color w:val="auto"/>
        </w:rPr>
      </w:pPr>
      <w:r w:rsidRPr="00B35512">
        <w:rPr>
          <w:rFonts w:ascii="Calibri" w:hAnsi="Calibri" w:cs="Calibri"/>
          <w:color w:val="auto"/>
        </w:rPr>
        <w:t xml:space="preserve">Zapewnienie odpowiedniego zaplecza techniczno-szkoleniowego realizowanego w pomieszczeniach w pełni dostosowanych do potrzeb grupy docelowej (w tym </w:t>
      </w:r>
      <w:r w:rsidR="000F47E0">
        <w:rPr>
          <w:rFonts w:ascii="Calibri" w:hAnsi="Calibri" w:cs="Calibri"/>
          <w:color w:val="auto"/>
        </w:rPr>
        <w:t>osób ze szczególnymi potrzebami</w:t>
      </w:r>
      <w:r w:rsidR="008C4E8A" w:rsidRPr="00B35512">
        <w:rPr>
          <w:rFonts w:ascii="Calibri" w:hAnsi="Calibri" w:cs="Calibri"/>
          <w:color w:val="auto"/>
        </w:rPr>
        <w:t>).</w:t>
      </w:r>
    </w:p>
    <w:p w14:paraId="44D0D6B1" w14:textId="77777777" w:rsidR="00781662" w:rsidRPr="00B35512" w:rsidRDefault="00781662" w:rsidP="00781662">
      <w:pPr>
        <w:pStyle w:val="TreA"/>
        <w:numPr>
          <w:ilvl w:val="0"/>
          <w:numId w:val="18"/>
        </w:numPr>
        <w:jc w:val="both"/>
        <w:rPr>
          <w:rFonts w:ascii="Calibri" w:hAnsi="Calibri" w:cs="Calibri"/>
          <w:color w:val="auto"/>
        </w:rPr>
      </w:pPr>
      <w:r w:rsidRPr="00B35512">
        <w:rPr>
          <w:rFonts w:ascii="Calibri" w:hAnsi="Calibri" w:cs="Calibri"/>
          <w:color w:val="auto"/>
        </w:rPr>
        <w:t xml:space="preserve">Zapewnienie wysokiej efektywności i jakości zajęć- udokumentowana skuteczność i zdawalność. </w:t>
      </w:r>
    </w:p>
    <w:p w14:paraId="1AC9112E" w14:textId="77777777" w:rsidR="00781662" w:rsidRPr="00B35512" w:rsidRDefault="00781662" w:rsidP="00781662">
      <w:pPr>
        <w:pStyle w:val="TreA"/>
        <w:numPr>
          <w:ilvl w:val="0"/>
          <w:numId w:val="18"/>
        </w:numPr>
        <w:jc w:val="both"/>
        <w:rPr>
          <w:rFonts w:ascii="Calibri" w:hAnsi="Calibri" w:cs="Calibri"/>
          <w:color w:val="auto"/>
        </w:rPr>
      </w:pPr>
      <w:r w:rsidRPr="00B35512">
        <w:rPr>
          <w:rFonts w:ascii="Calibri" w:hAnsi="Calibri" w:cs="Calibri"/>
          <w:color w:val="auto"/>
        </w:rPr>
        <w:t xml:space="preserve">Wykorzystanie różnorodnych, angażujących metod nauczania. </w:t>
      </w:r>
    </w:p>
    <w:p w14:paraId="04443C0F" w14:textId="3B464BDD" w:rsidR="00781662" w:rsidRPr="00B35512" w:rsidRDefault="00781662" w:rsidP="00781662">
      <w:pPr>
        <w:pStyle w:val="TreA"/>
        <w:numPr>
          <w:ilvl w:val="0"/>
          <w:numId w:val="18"/>
        </w:numPr>
        <w:jc w:val="both"/>
        <w:rPr>
          <w:rFonts w:ascii="Calibri" w:hAnsi="Calibri" w:cs="Calibri"/>
          <w:color w:val="auto"/>
        </w:rPr>
      </w:pPr>
      <w:r w:rsidRPr="00B35512">
        <w:rPr>
          <w:rFonts w:ascii="Calibri" w:hAnsi="Calibri" w:cs="Calibri"/>
          <w:color w:val="auto"/>
        </w:rPr>
        <w:t>Zapewnienie sali szkoleniowej dostosowanej do potrzeb grupy (ilości osób w grupie, bez barier architektonicznych, dostosowanej do osób z niepełnosprawnością</w:t>
      </w:r>
      <w:r w:rsidR="00934F28" w:rsidRPr="00B35512">
        <w:rPr>
          <w:rFonts w:ascii="Calibri" w:hAnsi="Calibri" w:cs="Calibri"/>
          <w:color w:val="auto"/>
        </w:rPr>
        <w:t xml:space="preserve"> </w:t>
      </w:r>
      <w:r w:rsidRPr="00B35512">
        <w:rPr>
          <w:rFonts w:ascii="Calibri" w:hAnsi="Calibri" w:cs="Calibri"/>
          <w:color w:val="auto"/>
        </w:rPr>
        <w:t>oraz zapewnienie w sali niezbędnego sprzętu do prawidłowej realizacji poszczególnych kursów</w:t>
      </w:r>
      <w:r w:rsidR="00934F28" w:rsidRPr="00B35512">
        <w:rPr>
          <w:rFonts w:ascii="Calibri" w:hAnsi="Calibri" w:cs="Calibri"/>
          <w:color w:val="auto"/>
        </w:rPr>
        <w:t>)</w:t>
      </w:r>
      <w:r w:rsidRPr="00B35512">
        <w:rPr>
          <w:rFonts w:ascii="Calibri" w:hAnsi="Calibri" w:cs="Calibri"/>
          <w:color w:val="auto"/>
        </w:rPr>
        <w:t>.</w:t>
      </w:r>
    </w:p>
    <w:p w14:paraId="48C0BF39" w14:textId="77777777" w:rsidR="00781662" w:rsidRPr="00B35512" w:rsidRDefault="00781662" w:rsidP="00781662">
      <w:pPr>
        <w:pStyle w:val="TreA"/>
        <w:numPr>
          <w:ilvl w:val="0"/>
          <w:numId w:val="18"/>
        </w:numPr>
        <w:jc w:val="both"/>
        <w:rPr>
          <w:rFonts w:ascii="Calibri" w:hAnsi="Calibri" w:cs="Calibri"/>
          <w:color w:val="auto"/>
        </w:rPr>
      </w:pPr>
      <w:r w:rsidRPr="00B35512">
        <w:rPr>
          <w:rFonts w:ascii="Calibri" w:hAnsi="Calibri" w:cs="Calibri"/>
          <w:color w:val="auto"/>
        </w:rPr>
        <w:t>Zapewnienie badań lekarskich/</w:t>
      </w:r>
      <w:proofErr w:type="gramStart"/>
      <w:r w:rsidRPr="00B35512">
        <w:rPr>
          <w:rFonts w:ascii="Calibri" w:hAnsi="Calibri" w:cs="Calibri"/>
          <w:color w:val="auto"/>
        </w:rPr>
        <w:t>psychologicznych</w:t>
      </w:r>
      <w:proofErr w:type="gramEnd"/>
      <w:r w:rsidRPr="00B35512">
        <w:rPr>
          <w:rFonts w:ascii="Calibri" w:hAnsi="Calibri" w:cs="Calibri"/>
          <w:color w:val="auto"/>
        </w:rPr>
        <w:t xml:space="preserve"> jeżeli są wymagane.</w:t>
      </w:r>
    </w:p>
    <w:p w14:paraId="2574DB41" w14:textId="77777777" w:rsidR="00781662" w:rsidRPr="00B35512" w:rsidRDefault="00781662" w:rsidP="00781662">
      <w:pPr>
        <w:pStyle w:val="TreA"/>
        <w:numPr>
          <w:ilvl w:val="0"/>
          <w:numId w:val="18"/>
        </w:numPr>
        <w:jc w:val="both"/>
        <w:rPr>
          <w:rFonts w:ascii="Calibri" w:hAnsi="Calibri" w:cs="Calibri"/>
          <w:color w:val="auto"/>
        </w:rPr>
      </w:pPr>
      <w:r w:rsidRPr="00B35512">
        <w:rPr>
          <w:rFonts w:ascii="Calibri" w:hAnsi="Calibri" w:cs="Calibri"/>
          <w:color w:val="auto"/>
        </w:rPr>
        <w:t xml:space="preserve">Zapewnienie materiałów szkoleniowych, wymaganych do danego szkolenia. </w:t>
      </w:r>
    </w:p>
    <w:p w14:paraId="0F0C1586" w14:textId="79526328" w:rsidR="00781662" w:rsidRPr="00B35512" w:rsidRDefault="00781662" w:rsidP="00781662">
      <w:pPr>
        <w:pStyle w:val="TreA"/>
        <w:numPr>
          <w:ilvl w:val="0"/>
          <w:numId w:val="18"/>
        </w:numPr>
        <w:jc w:val="both"/>
        <w:rPr>
          <w:rFonts w:ascii="Calibri" w:hAnsi="Calibri" w:cs="Calibri"/>
          <w:color w:val="auto"/>
        </w:rPr>
      </w:pPr>
      <w:r w:rsidRPr="00B35512">
        <w:rPr>
          <w:rFonts w:ascii="Calibri" w:hAnsi="Calibri" w:cs="Calibri"/>
          <w:color w:val="auto"/>
        </w:rPr>
        <w:t xml:space="preserve">Szkolenia zakończą się </w:t>
      </w:r>
      <w:r w:rsidR="008C4E8A" w:rsidRPr="00B35512">
        <w:rPr>
          <w:rFonts w:ascii="Calibri" w:hAnsi="Calibri" w:cs="Calibri"/>
          <w:color w:val="auto"/>
        </w:rPr>
        <w:t>egzaminem zewnętrznym</w:t>
      </w:r>
      <w:r w:rsidR="001C03F2" w:rsidRPr="00B35512">
        <w:rPr>
          <w:rFonts w:ascii="Calibri" w:hAnsi="Calibri" w:cs="Calibri"/>
          <w:color w:val="auto"/>
        </w:rPr>
        <w:t xml:space="preserve">. Po zdaniu egzaminu zewnętrznego uczestnicy otrzymają dokument potwierdzający nabycie/ podniesienie kwalifikacji/ kompetencji- co będzie efektem szkoleń (dyplom/ certyfikat/ szkolenie). Wykonawca zapewni, że dokument potwierdzający nabycie kwalifikacji lub kompetencji (konkretnych efektów uczenia się uzyskiwanych w toku szkolenia) będzie zawierać informacje na temat uzyskanych przez uczestnika efektów uczenia się. </w:t>
      </w:r>
      <w:r w:rsidRPr="00B35512">
        <w:rPr>
          <w:rFonts w:ascii="Calibri" w:hAnsi="Calibri" w:cs="Calibri"/>
          <w:color w:val="auto"/>
        </w:rPr>
        <w:t>Wykonawca umożliwi Uczestnikom przystąpienie do egzaminu zewnętrznego lub uzyskanie uprawnień do wykonywania zawodu unormowanych w rozporządzeniach właściwego ministra. Warunkiem zakończenia udziału Uczestnika w szkoleniu jest udział w egzaminie mającym na celu weryfikację kompetencji i kwalifikacji zawodowych nabytych podczas szkolenia. Wydawane dokumenty będą potwierdzać kwalifikacje do wykonywania określonych czynności i zadań zawodowych oraz posiadane umiejętności, kompetencje i wiedzę we wskazanym zakresie.</w:t>
      </w:r>
    </w:p>
    <w:p w14:paraId="5DA25F0A" w14:textId="4F534A50" w:rsidR="00781662" w:rsidRPr="00B35512" w:rsidRDefault="00781662" w:rsidP="00781662">
      <w:pPr>
        <w:pStyle w:val="TreA"/>
        <w:numPr>
          <w:ilvl w:val="0"/>
          <w:numId w:val="18"/>
        </w:numPr>
        <w:jc w:val="both"/>
        <w:rPr>
          <w:rFonts w:ascii="Calibri" w:hAnsi="Calibri" w:cs="Calibri"/>
          <w:color w:val="auto"/>
        </w:rPr>
      </w:pPr>
      <w:r w:rsidRPr="00B35512">
        <w:rPr>
          <w:rFonts w:ascii="Calibri" w:hAnsi="Calibri" w:cs="Calibri"/>
          <w:color w:val="auto"/>
        </w:rPr>
        <w:t>Zapewnienie wyżywienia uczestników szkoleń; obiad podczas zajęć powyżej 6 h dziennie oraz catering dostępny cały czas: kawa, herbata, ciastka, woda</w:t>
      </w:r>
      <w:r w:rsidR="00880449" w:rsidRPr="00B35512">
        <w:rPr>
          <w:rFonts w:ascii="Calibri" w:hAnsi="Calibri" w:cs="Calibri"/>
          <w:color w:val="auto"/>
        </w:rPr>
        <w:t>.</w:t>
      </w:r>
    </w:p>
    <w:p w14:paraId="3924E6AA" w14:textId="77777777" w:rsidR="00781662" w:rsidRPr="00B35512" w:rsidRDefault="00781662" w:rsidP="00781662">
      <w:pPr>
        <w:pStyle w:val="TreA"/>
        <w:numPr>
          <w:ilvl w:val="0"/>
          <w:numId w:val="18"/>
        </w:numPr>
        <w:jc w:val="both"/>
        <w:rPr>
          <w:rFonts w:ascii="Calibri" w:hAnsi="Calibri" w:cs="Calibri"/>
          <w:color w:val="auto"/>
        </w:rPr>
      </w:pPr>
      <w:r w:rsidRPr="00B35512">
        <w:rPr>
          <w:rFonts w:ascii="Calibri" w:hAnsi="Calibri" w:cs="Calibri"/>
          <w:color w:val="auto"/>
        </w:rPr>
        <w:t xml:space="preserve">Zamawiający dopuszcza dołączenie uczestników projektu do innych zorganizowanych grup.  </w:t>
      </w:r>
    </w:p>
    <w:p w14:paraId="4F6C86C9" w14:textId="77777777" w:rsidR="0064160B" w:rsidRPr="00B35512" w:rsidRDefault="0064160B" w:rsidP="004248AF">
      <w:pPr>
        <w:pBdr>
          <w:top w:val="none" w:sz="0" w:space="0" w:color="auto"/>
          <w:left w:val="none" w:sz="0" w:space="0" w:color="auto"/>
          <w:bottom w:val="none" w:sz="0" w:space="0" w:color="auto"/>
          <w:right w:val="none" w:sz="0" w:space="0" w:color="auto"/>
          <w:between w:val="none" w:sz="0" w:space="0" w:color="auto"/>
          <w:bar w:val="none" w:sz="0" w:color="auto"/>
        </w:pBdr>
        <w:ind w:right="50"/>
        <w:contextualSpacing/>
        <w:rPr>
          <w:rFonts w:ascii="Calibri" w:hAnsi="Calibri" w:cs="Calibri"/>
          <w:b/>
          <w:sz w:val="22"/>
          <w:szCs w:val="22"/>
        </w:rPr>
      </w:pPr>
    </w:p>
    <w:p w14:paraId="6394204B" w14:textId="0458719B" w:rsidR="00880449" w:rsidRPr="00B35512" w:rsidRDefault="005E5019">
      <w:pPr>
        <w:pStyle w:val="Akapitzlist"/>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ind w:left="142" w:right="50" w:hanging="284"/>
        <w:contextualSpacing/>
        <w:rPr>
          <w:rFonts w:ascii="Calibri" w:hAnsi="Calibri" w:cs="Calibri"/>
          <w:bCs/>
          <w:sz w:val="22"/>
          <w:szCs w:val="22"/>
        </w:rPr>
      </w:pPr>
      <w:r w:rsidRPr="00B35512">
        <w:rPr>
          <w:rFonts w:ascii="Calibri" w:hAnsi="Calibri" w:cs="Calibri"/>
          <w:bCs/>
          <w:sz w:val="22"/>
          <w:szCs w:val="22"/>
        </w:rPr>
        <w:t xml:space="preserve">W ramach realizacji </w:t>
      </w:r>
      <w:r w:rsidR="00880449" w:rsidRPr="00B35512">
        <w:rPr>
          <w:rFonts w:ascii="Calibri" w:hAnsi="Calibri" w:cs="Calibri"/>
          <w:bCs/>
          <w:sz w:val="22"/>
          <w:szCs w:val="22"/>
        </w:rPr>
        <w:t>szkolenia</w:t>
      </w:r>
      <w:r w:rsidRPr="00B35512">
        <w:rPr>
          <w:rFonts w:ascii="Calibri" w:hAnsi="Calibri" w:cs="Calibri"/>
          <w:bCs/>
          <w:sz w:val="22"/>
          <w:szCs w:val="22"/>
        </w:rPr>
        <w:t xml:space="preserve">, </w:t>
      </w:r>
      <w:r w:rsidR="00880449" w:rsidRPr="00B35512">
        <w:rPr>
          <w:rFonts w:ascii="Calibri" w:hAnsi="Calibri" w:cs="Calibri"/>
          <w:bCs/>
          <w:sz w:val="22"/>
          <w:szCs w:val="22"/>
        </w:rPr>
        <w:t>Wykonawca zobowiązany jest do</w:t>
      </w:r>
      <w:r w:rsidRPr="00B35512">
        <w:rPr>
          <w:rFonts w:ascii="Calibri" w:hAnsi="Calibri" w:cs="Calibri"/>
          <w:bCs/>
          <w:sz w:val="22"/>
          <w:szCs w:val="22"/>
        </w:rPr>
        <w:t xml:space="preserve">: </w:t>
      </w:r>
    </w:p>
    <w:p w14:paraId="3479B3DB" w14:textId="77777777" w:rsidR="00880449" w:rsidRPr="00B35512" w:rsidRDefault="00880449" w:rsidP="0088044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 xml:space="preserve">Zamieszczenie informacji na salach dotyczących finansowania projektu przekazanej przez </w:t>
      </w:r>
      <w:r w:rsidRPr="00B35512">
        <w:rPr>
          <w:rFonts w:ascii="Calibri" w:hAnsi="Calibri" w:cs="Calibri"/>
          <w:color w:val="auto"/>
          <w:sz w:val="22"/>
          <w:szCs w:val="22"/>
        </w:rPr>
        <w:br/>
        <w:t xml:space="preserve">Zamawiającego oraz powiadomienie Uczestników o finansowaniu projektu ze środków Unii Europejskiej. </w:t>
      </w:r>
    </w:p>
    <w:p w14:paraId="3C7B0C4A" w14:textId="6E6F7562" w:rsidR="005E5019" w:rsidRPr="00B35512" w:rsidRDefault="005E5019" w:rsidP="0088044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lastRenderedPageBreak/>
        <w:t>Stosowania się do materiałów przekazanych przez Zamawiającego do realizacji.</w:t>
      </w:r>
    </w:p>
    <w:p w14:paraId="11059A69" w14:textId="77777777" w:rsidR="00880449" w:rsidRPr="00B35512" w:rsidRDefault="005E5019" w:rsidP="0088044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 xml:space="preserve">Rzetelne prowadzenie dokumentacji </w:t>
      </w:r>
      <w:r w:rsidR="00880449" w:rsidRPr="00B35512">
        <w:rPr>
          <w:rFonts w:ascii="Calibri" w:hAnsi="Calibri" w:cs="Calibri"/>
          <w:color w:val="auto"/>
          <w:sz w:val="22"/>
          <w:szCs w:val="22"/>
        </w:rPr>
        <w:t>szkoleniowej</w:t>
      </w:r>
      <w:r w:rsidRPr="00B35512">
        <w:rPr>
          <w:rFonts w:ascii="Calibri" w:hAnsi="Calibri" w:cs="Calibri"/>
          <w:color w:val="auto"/>
          <w:sz w:val="22"/>
          <w:szCs w:val="22"/>
        </w:rPr>
        <w:t xml:space="preserve"> oraz terminowe (tj. do 7 dni od ukończenia</w:t>
      </w:r>
      <w:r w:rsidR="00270DC3" w:rsidRPr="00B35512">
        <w:rPr>
          <w:rFonts w:ascii="Calibri" w:hAnsi="Calibri" w:cs="Calibri"/>
          <w:color w:val="auto"/>
          <w:sz w:val="22"/>
          <w:szCs w:val="22"/>
        </w:rPr>
        <w:t xml:space="preserve"> </w:t>
      </w:r>
      <w:r w:rsidR="00880449" w:rsidRPr="00B35512">
        <w:rPr>
          <w:rFonts w:ascii="Calibri" w:hAnsi="Calibri" w:cs="Calibri"/>
          <w:color w:val="auto"/>
          <w:sz w:val="22"/>
          <w:szCs w:val="22"/>
        </w:rPr>
        <w:t>szkolenia</w:t>
      </w:r>
      <w:r w:rsidRPr="00B35512">
        <w:rPr>
          <w:rFonts w:ascii="Calibri" w:hAnsi="Calibri" w:cs="Calibri"/>
          <w:color w:val="auto"/>
          <w:sz w:val="22"/>
          <w:szCs w:val="22"/>
        </w:rPr>
        <w:t xml:space="preserve">) przekazanie jej Zamawiającemu. </w:t>
      </w:r>
    </w:p>
    <w:p w14:paraId="12C025CD" w14:textId="77777777" w:rsidR="00880449" w:rsidRPr="00B35512" w:rsidRDefault="005E5019" w:rsidP="00880449">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firstLine="0"/>
        <w:rPr>
          <w:rFonts w:ascii="Calibri" w:hAnsi="Calibri" w:cs="Calibri"/>
          <w:color w:val="auto"/>
          <w:sz w:val="22"/>
          <w:szCs w:val="22"/>
        </w:rPr>
      </w:pPr>
      <w:r w:rsidRPr="00B35512">
        <w:rPr>
          <w:rFonts w:ascii="Calibri" w:hAnsi="Calibri" w:cs="Calibri"/>
          <w:color w:val="auto"/>
          <w:sz w:val="22"/>
          <w:szCs w:val="22"/>
        </w:rPr>
        <w:t>Wymagane dokumenty</w:t>
      </w:r>
      <w:r w:rsidR="00B203EE" w:rsidRPr="00B35512">
        <w:rPr>
          <w:rFonts w:ascii="Calibri" w:hAnsi="Calibri" w:cs="Calibri"/>
          <w:color w:val="auto"/>
          <w:sz w:val="22"/>
          <w:szCs w:val="22"/>
        </w:rPr>
        <w:t xml:space="preserve">: </w:t>
      </w:r>
    </w:p>
    <w:p w14:paraId="166F04BF" w14:textId="6649B561" w:rsidR="00167B38" w:rsidRPr="00B35512" w:rsidRDefault="00167B38">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Program szkolenia (z uwzględnieniem tematów zajęć)</w:t>
      </w:r>
      <w:r w:rsidR="003C36B5" w:rsidRPr="00B35512">
        <w:rPr>
          <w:rFonts w:ascii="Calibri" w:hAnsi="Calibri" w:cs="Calibri"/>
          <w:color w:val="auto"/>
          <w:sz w:val="22"/>
          <w:szCs w:val="22"/>
        </w:rPr>
        <w:t>,</w:t>
      </w:r>
    </w:p>
    <w:p w14:paraId="43FD0653" w14:textId="34C034F0" w:rsidR="00167B38" w:rsidRPr="00B35512" w:rsidRDefault="00167B38">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Harmonogram z wymiarem czasowym oraz metodami szkolenia</w:t>
      </w:r>
      <w:r w:rsidR="003C36B5" w:rsidRPr="00B35512">
        <w:rPr>
          <w:rFonts w:ascii="Calibri" w:hAnsi="Calibri" w:cs="Calibri"/>
          <w:color w:val="auto"/>
          <w:sz w:val="22"/>
          <w:szCs w:val="22"/>
        </w:rPr>
        <w:t>,</w:t>
      </w:r>
      <w:r w:rsidRPr="00B35512">
        <w:rPr>
          <w:rFonts w:ascii="Calibri" w:hAnsi="Calibri" w:cs="Calibri"/>
          <w:color w:val="auto"/>
          <w:sz w:val="22"/>
          <w:szCs w:val="22"/>
        </w:rPr>
        <w:t xml:space="preserve"> </w:t>
      </w:r>
    </w:p>
    <w:p w14:paraId="439DDC8C" w14:textId="4CBBA7D7" w:rsidR="00167B38" w:rsidRPr="00B35512" w:rsidRDefault="00167B38">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Materiały szkoleniowe</w:t>
      </w:r>
      <w:r w:rsidR="003C36B5" w:rsidRPr="00B35512">
        <w:rPr>
          <w:rFonts w:ascii="Calibri" w:hAnsi="Calibri" w:cs="Calibri"/>
          <w:color w:val="auto"/>
          <w:sz w:val="22"/>
          <w:szCs w:val="22"/>
        </w:rPr>
        <w:t>,</w:t>
      </w:r>
    </w:p>
    <w:p w14:paraId="791F8B02" w14:textId="5622B5FA" w:rsidR="00167B38" w:rsidRPr="00B35512" w:rsidRDefault="00167B38">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Dziennik szkolenia</w:t>
      </w:r>
      <w:r w:rsidR="003C36B5" w:rsidRPr="00B35512">
        <w:rPr>
          <w:rFonts w:ascii="Calibri" w:hAnsi="Calibri" w:cs="Calibri"/>
          <w:color w:val="auto"/>
          <w:sz w:val="22"/>
          <w:szCs w:val="22"/>
        </w:rPr>
        <w:t>,</w:t>
      </w:r>
    </w:p>
    <w:p w14:paraId="69E44D9D" w14:textId="0CAC0D9E" w:rsidR="00167B38" w:rsidRPr="00B35512" w:rsidRDefault="00167B38">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Listy obecności wraz z potwierdzeniem odbioru cateringu</w:t>
      </w:r>
      <w:r w:rsidR="003C36B5" w:rsidRPr="00B35512">
        <w:rPr>
          <w:rFonts w:ascii="Calibri" w:hAnsi="Calibri" w:cs="Calibri"/>
          <w:color w:val="auto"/>
          <w:sz w:val="22"/>
          <w:szCs w:val="22"/>
        </w:rPr>
        <w:t>,</w:t>
      </w:r>
      <w:r w:rsidRPr="00B35512">
        <w:rPr>
          <w:rFonts w:ascii="Calibri" w:hAnsi="Calibri" w:cs="Calibri"/>
          <w:color w:val="auto"/>
          <w:sz w:val="22"/>
          <w:szCs w:val="22"/>
        </w:rPr>
        <w:t xml:space="preserve"> </w:t>
      </w:r>
    </w:p>
    <w:p w14:paraId="3EFF6226" w14:textId="3F93190D" w:rsidR="00167B38" w:rsidRPr="00B35512" w:rsidRDefault="00167B38">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Listę odbioru zaświadczeń/certyfikatów</w:t>
      </w:r>
      <w:r w:rsidR="003C36B5" w:rsidRPr="00B35512">
        <w:rPr>
          <w:rFonts w:ascii="Calibri" w:hAnsi="Calibri" w:cs="Calibri"/>
          <w:color w:val="auto"/>
          <w:sz w:val="22"/>
          <w:szCs w:val="22"/>
        </w:rPr>
        <w:t>,</w:t>
      </w:r>
    </w:p>
    <w:p w14:paraId="33A82C8B" w14:textId="0934D979" w:rsidR="00764E7D" w:rsidRPr="00B35512" w:rsidRDefault="00167B38">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Listę odbioru materiałów szkoleniowych</w:t>
      </w:r>
      <w:r w:rsidR="003C36B5" w:rsidRPr="00B35512">
        <w:rPr>
          <w:rFonts w:ascii="Calibri" w:hAnsi="Calibri" w:cs="Calibri"/>
          <w:color w:val="auto"/>
          <w:sz w:val="22"/>
          <w:szCs w:val="22"/>
        </w:rPr>
        <w:t>,</w:t>
      </w:r>
      <w:r w:rsidRPr="00B35512">
        <w:rPr>
          <w:rFonts w:ascii="Calibri" w:hAnsi="Calibri" w:cs="Calibri"/>
          <w:color w:val="auto"/>
          <w:sz w:val="22"/>
          <w:szCs w:val="22"/>
        </w:rPr>
        <w:t xml:space="preserve"> </w:t>
      </w:r>
    </w:p>
    <w:p w14:paraId="2F9C4ABF" w14:textId="4791EC0D" w:rsidR="003C36B5" w:rsidRPr="00B35512" w:rsidRDefault="003C36B5">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Ankiety przed szkoleniem,</w:t>
      </w:r>
    </w:p>
    <w:p w14:paraId="38569521" w14:textId="441977C7" w:rsidR="003C36B5" w:rsidRPr="00B35512" w:rsidRDefault="003C36B5">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Ankiety po szkoleniu,</w:t>
      </w:r>
    </w:p>
    <w:p w14:paraId="1A297676" w14:textId="6D5DEE75" w:rsidR="003C36B5" w:rsidRPr="00B35512" w:rsidRDefault="003C36B5">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Fonts w:ascii="Calibri" w:hAnsi="Calibri" w:cs="Calibri"/>
          <w:color w:val="auto"/>
          <w:sz w:val="22"/>
          <w:szCs w:val="22"/>
        </w:rPr>
      </w:pPr>
      <w:r w:rsidRPr="00B35512">
        <w:rPr>
          <w:rFonts w:ascii="Calibri" w:hAnsi="Calibri" w:cs="Calibri"/>
          <w:color w:val="auto"/>
          <w:sz w:val="22"/>
          <w:szCs w:val="22"/>
        </w:rPr>
        <w:t>Kopie wydanych Uczestnikom zaświadczeń/certyfikatów,</w:t>
      </w:r>
    </w:p>
    <w:p w14:paraId="5D866E6D" w14:textId="4348AD3C" w:rsidR="003C36B5" w:rsidRPr="00B35512" w:rsidRDefault="003C36B5">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right="50"/>
        <w:rPr>
          <w:rStyle w:val="Brak"/>
          <w:rFonts w:ascii="Calibri" w:hAnsi="Calibri" w:cs="Calibri"/>
          <w:color w:val="auto"/>
          <w:sz w:val="22"/>
          <w:szCs w:val="22"/>
        </w:rPr>
      </w:pPr>
      <w:r w:rsidRPr="00B35512">
        <w:rPr>
          <w:rFonts w:ascii="Calibri" w:hAnsi="Calibri" w:cs="Calibri"/>
          <w:color w:val="auto"/>
          <w:sz w:val="22"/>
          <w:szCs w:val="22"/>
        </w:rPr>
        <w:t>Protokół z przeprowadzenia egzaminu</w:t>
      </w:r>
    </w:p>
    <w:p w14:paraId="1E425B07" w14:textId="6CD79C7F" w:rsidR="003C36B5" w:rsidRPr="00B35512" w:rsidRDefault="005E5019">
      <w:pPr>
        <w:pStyle w:val="TreA"/>
        <w:numPr>
          <w:ilvl w:val="0"/>
          <w:numId w:val="26"/>
        </w:numPr>
        <w:ind w:left="284" w:hanging="284"/>
        <w:jc w:val="both"/>
        <w:rPr>
          <w:rStyle w:val="Brak"/>
          <w:rFonts w:ascii="Calibri" w:hAnsi="Calibri" w:cs="Calibri"/>
          <w:color w:val="FF0000"/>
        </w:rPr>
      </w:pPr>
      <w:r w:rsidRPr="00B35512">
        <w:rPr>
          <w:rStyle w:val="Brak"/>
          <w:rFonts w:ascii="Calibri" w:hAnsi="Calibri" w:cs="Calibri"/>
        </w:rPr>
        <w:t xml:space="preserve">Termin realizacji </w:t>
      </w:r>
      <w:r w:rsidR="00167B38" w:rsidRPr="00B35512">
        <w:rPr>
          <w:rStyle w:val="Brak"/>
          <w:rFonts w:ascii="Calibri" w:hAnsi="Calibri" w:cs="Calibri"/>
        </w:rPr>
        <w:t>szkole</w:t>
      </w:r>
      <w:r w:rsidR="005B51AD">
        <w:rPr>
          <w:rStyle w:val="Brak"/>
          <w:rFonts w:ascii="Calibri" w:hAnsi="Calibri" w:cs="Calibri"/>
        </w:rPr>
        <w:t>nia</w:t>
      </w:r>
      <w:r w:rsidR="00167B38" w:rsidRPr="00B35512">
        <w:rPr>
          <w:rStyle w:val="Brak"/>
          <w:rFonts w:ascii="Calibri" w:hAnsi="Calibri" w:cs="Calibri"/>
        </w:rPr>
        <w:t xml:space="preserve"> zawodowych</w:t>
      </w:r>
      <w:r w:rsidRPr="00B35512">
        <w:rPr>
          <w:rStyle w:val="Brak"/>
          <w:rFonts w:ascii="Calibri" w:hAnsi="Calibri" w:cs="Calibri"/>
          <w:color w:val="auto"/>
        </w:rPr>
        <w:t xml:space="preserve"> </w:t>
      </w:r>
      <w:r w:rsidR="00FA658A">
        <w:rPr>
          <w:rStyle w:val="Brak"/>
          <w:rFonts w:ascii="Calibri" w:hAnsi="Calibri" w:cs="Calibri"/>
          <w:color w:val="auto"/>
        </w:rPr>
        <w:t>28.02</w:t>
      </w:r>
      <w:r w:rsidRPr="00B35512">
        <w:rPr>
          <w:rStyle w:val="Brak"/>
          <w:rFonts w:ascii="Calibri" w:hAnsi="Calibri" w:cs="Calibri"/>
          <w:color w:val="auto"/>
        </w:rPr>
        <w:t>.202</w:t>
      </w:r>
      <w:r w:rsidR="00592527">
        <w:rPr>
          <w:rStyle w:val="Brak"/>
          <w:rFonts w:ascii="Calibri" w:hAnsi="Calibri" w:cs="Calibri"/>
          <w:color w:val="auto"/>
        </w:rPr>
        <w:t>6</w:t>
      </w:r>
      <w:r w:rsidRPr="00B35512">
        <w:rPr>
          <w:rStyle w:val="Brak"/>
          <w:rFonts w:ascii="Calibri" w:hAnsi="Calibri" w:cs="Calibri"/>
          <w:color w:val="auto"/>
        </w:rPr>
        <w:t xml:space="preserve">r. </w:t>
      </w:r>
    </w:p>
    <w:p w14:paraId="276646EF" w14:textId="77777777" w:rsidR="005E5019" w:rsidRPr="00B35512" w:rsidRDefault="005E5019" w:rsidP="004248AF">
      <w:pPr>
        <w:pStyle w:val="TreA"/>
        <w:pBdr>
          <w:top w:val="none" w:sz="0" w:space="0" w:color="auto"/>
          <w:left w:val="none" w:sz="0" w:space="0" w:color="auto"/>
          <w:bottom w:val="none" w:sz="0" w:space="0" w:color="auto"/>
          <w:right w:val="none" w:sz="0" w:space="0" w:color="auto"/>
          <w:between w:val="none" w:sz="0" w:space="0" w:color="auto"/>
          <w:bar w:val="none" w:sz="0" w:color="auto"/>
        </w:pBdr>
        <w:jc w:val="both"/>
        <w:rPr>
          <w:rStyle w:val="Brak"/>
          <w:rFonts w:ascii="Calibri" w:hAnsi="Calibri" w:cs="Calibri"/>
          <w:color w:val="FF0000"/>
        </w:rPr>
      </w:pPr>
    </w:p>
    <w:p w14:paraId="19BC0363" w14:textId="57C5ACC8" w:rsidR="005E5019" w:rsidRPr="00B35512" w:rsidRDefault="005E5019" w:rsidP="0067384E">
      <w:pPr>
        <w:pStyle w:val="TreA"/>
        <w:jc w:val="both"/>
        <w:rPr>
          <w:rStyle w:val="xbe"/>
          <w:rFonts w:ascii="Calibri" w:hAnsi="Calibri" w:cs="Calibri"/>
          <w:color w:val="auto"/>
        </w:rPr>
      </w:pPr>
      <w:r w:rsidRPr="00B35512">
        <w:rPr>
          <w:rStyle w:val="xbe"/>
          <w:rFonts w:ascii="Calibri" w:hAnsi="Calibri" w:cs="Calibri"/>
          <w:b/>
          <w:bCs/>
          <w:color w:val="auto"/>
          <w:u w:val="single"/>
        </w:rPr>
        <w:t>Warunki udziału</w:t>
      </w:r>
      <w:r w:rsidR="006E243F" w:rsidRPr="00B35512">
        <w:rPr>
          <w:rStyle w:val="xbe"/>
          <w:rFonts w:ascii="Calibri" w:hAnsi="Calibri" w:cs="Calibri"/>
          <w:b/>
          <w:bCs/>
          <w:color w:val="auto"/>
          <w:u w:val="single"/>
        </w:rPr>
        <w:t xml:space="preserve"> w </w:t>
      </w:r>
      <w:r w:rsidRPr="00B35512">
        <w:rPr>
          <w:rStyle w:val="xbe"/>
          <w:rFonts w:ascii="Calibri" w:hAnsi="Calibri" w:cs="Calibri"/>
          <w:b/>
          <w:bCs/>
          <w:color w:val="auto"/>
          <w:u w:val="single"/>
        </w:rPr>
        <w:t>postępowaniu</w:t>
      </w:r>
      <w:r w:rsidRPr="00B35512">
        <w:rPr>
          <w:rStyle w:val="xbe"/>
          <w:rFonts w:ascii="Calibri" w:hAnsi="Calibri" w:cs="Calibri"/>
          <w:color w:val="auto"/>
        </w:rPr>
        <w:t>:</w:t>
      </w:r>
    </w:p>
    <w:p w14:paraId="5CDAA828" w14:textId="112E9C72" w:rsidR="005E5019" w:rsidRPr="00B35512" w:rsidRDefault="005E5019" w:rsidP="004248AF">
      <w:pPr>
        <w:pStyle w:val="Akapitzlist"/>
        <w:numPr>
          <w:ilvl w:val="0"/>
          <w:numId w:val="2"/>
        </w:numPr>
        <w:spacing w:after="0" w:line="240" w:lineRule="auto"/>
        <w:rPr>
          <w:rStyle w:val="xbe"/>
          <w:rFonts w:ascii="Calibri" w:eastAsia="Helvetica" w:hAnsi="Calibri" w:cs="Calibri"/>
          <w:color w:val="auto"/>
          <w:sz w:val="22"/>
          <w:szCs w:val="22"/>
        </w:rPr>
      </w:pPr>
      <w:r w:rsidRPr="00B35512">
        <w:rPr>
          <w:rStyle w:val="xbe"/>
          <w:rFonts w:ascii="Calibri" w:hAnsi="Calibri" w:cs="Calibri"/>
          <w:color w:val="auto"/>
          <w:sz w:val="22"/>
          <w:szCs w:val="22"/>
        </w:rPr>
        <w:t xml:space="preserve">Wykonawca oświadczy pisemnie, iż jest uprawniony do wykonywania wymaganej </w:t>
      </w:r>
      <w:r w:rsidRPr="00B35512">
        <w:rPr>
          <w:rStyle w:val="xbe"/>
          <w:rFonts w:ascii="Calibri" w:hAnsi="Calibri" w:cs="Calibri"/>
          <w:color w:val="auto"/>
          <w:sz w:val="22"/>
          <w:szCs w:val="22"/>
        </w:rPr>
        <w:br/>
        <w:t>przedmiotem zamówienia działalności, posiada niezbędną wiedzę</w:t>
      </w:r>
      <w:r w:rsidR="006E243F" w:rsidRPr="00B35512">
        <w:rPr>
          <w:rStyle w:val="xbe"/>
          <w:rFonts w:ascii="Calibri" w:hAnsi="Calibri" w:cs="Calibri"/>
          <w:color w:val="auto"/>
          <w:sz w:val="22"/>
          <w:szCs w:val="22"/>
        </w:rPr>
        <w:t xml:space="preserve"> i </w:t>
      </w:r>
      <w:r w:rsidRPr="00B35512">
        <w:rPr>
          <w:rStyle w:val="xbe"/>
          <w:rFonts w:ascii="Calibri" w:hAnsi="Calibri" w:cs="Calibri"/>
          <w:color w:val="auto"/>
          <w:sz w:val="22"/>
          <w:szCs w:val="22"/>
        </w:rPr>
        <w:t>doświadczenie, dysponuje potencjałem technicznym, osobami zdolnymi do wykonywania zamówienia oraz znajduje się</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sytuacji finansowej</w:t>
      </w:r>
      <w:r w:rsidR="006E243F" w:rsidRPr="00B35512">
        <w:rPr>
          <w:rStyle w:val="xbe"/>
          <w:rFonts w:ascii="Calibri" w:hAnsi="Calibri" w:cs="Calibri"/>
          <w:color w:val="auto"/>
          <w:sz w:val="22"/>
          <w:szCs w:val="22"/>
        </w:rPr>
        <w:t xml:space="preserve"> i </w:t>
      </w:r>
      <w:r w:rsidRPr="00B35512">
        <w:rPr>
          <w:rStyle w:val="xbe"/>
          <w:rFonts w:ascii="Calibri" w:hAnsi="Calibri" w:cs="Calibri"/>
          <w:color w:val="auto"/>
          <w:sz w:val="22"/>
          <w:szCs w:val="22"/>
        </w:rPr>
        <w:t>ekonomicznej zapewniającej wykonanie</w:t>
      </w:r>
      <w:r w:rsidR="00A25D4A" w:rsidRPr="00B35512">
        <w:rPr>
          <w:rStyle w:val="xbe"/>
          <w:rFonts w:ascii="Calibri" w:hAnsi="Calibri" w:cs="Calibri"/>
          <w:color w:val="auto"/>
          <w:sz w:val="22"/>
          <w:szCs w:val="22"/>
        </w:rPr>
        <w:t xml:space="preserve"> </w:t>
      </w:r>
      <w:r w:rsidRPr="00B35512">
        <w:rPr>
          <w:rStyle w:val="xbe"/>
          <w:rFonts w:ascii="Calibri" w:hAnsi="Calibri" w:cs="Calibri"/>
          <w:color w:val="auto"/>
          <w:sz w:val="22"/>
          <w:szCs w:val="22"/>
        </w:rPr>
        <w:t>zamówienia - załącznik nr 1</w:t>
      </w:r>
      <w:r w:rsidR="00270DC3" w:rsidRPr="00B35512">
        <w:rPr>
          <w:rStyle w:val="xbe"/>
          <w:rFonts w:ascii="Calibri" w:hAnsi="Calibri" w:cs="Calibri"/>
          <w:color w:val="auto"/>
          <w:sz w:val="22"/>
          <w:szCs w:val="22"/>
        </w:rPr>
        <w:t>.</w:t>
      </w:r>
      <w:r w:rsidRPr="00B35512">
        <w:rPr>
          <w:rStyle w:val="xbe"/>
          <w:rFonts w:ascii="Calibri" w:hAnsi="Calibri" w:cs="Calibri"/>
          <w:color w:val="auto"/>
          <w:sz w:val="22"/>
          <w:szCs w:val="22"/>
        </w:rPr>
        <w:t xml:space="preserve"> </w:t>
      </w:r>
    </w:p>
    <w:p w14:paraId="4B71F367" w14:textId="21C34037" w:rsidR="005E5019" w:rsidRPr="00B35512" w:rsidRDefault="005E5019" w:rsidP="004248AF">
      <w:pPr>
        <w:pStyle w:val="Akapitzlist"/>
        <w:numPr>
          <w:ilvl w:val="0"/>
          <w:numId w:val="2"/>
        </w:numPr>
        <w:spacing w:after="0" w:line="240" w:lineRule="auto"/>
        <w:rPr>
          <w:rStyle w:val="xbe"/>
          <w:rFonts w:ascii="Calibri" w:eastAsia="Helvetica" w:hAnsi="Calibri" w:cs="Calibri"/>
          <w:color w:val="auto"/>
          <w:sz w:val="22"/>
          <w:szCs w:val="22"/>
        </w:rPr>
      </w:pPr>
      <w:r w:rsidRPr="00B35512">
        <w:rPr>
          <w:rStyle w:val="xbe"/>
          <w:rFonts w:ascii="Calibri" w:hAnsi="Calibri" w:cs="Calibri"/>
          <w:color w:val="auto"/>
          <w:sz w:val="22"/>
          <w:szCs w:val="22"/>
        </w:rPr>
        <w:t>Wykonawca przedstawi zaświadczenia</w:t>
      </w:r>
      <w:r w:rsidR="006E243F" w:rsidRPr="00B35512">
        <w:rPr>
          <w:rStyle w:val="xbe"/>
          <w:rFonts w:ascii="Calibri" w:hAnsi="Calibri" w:cs="Calibri"/>
          <w:color w:val="auto"/>
          <w:sz w:val="22"/>
          <w:szCs w:val="22"/>
        </w:rPr>
        <w:t xml:space="preserve"> o </w:t>
      </w:r>
      <w:r w:rsidRPr="00B35512">
        <w:rPr>
          <w:rStyle w:val="xbe"/>
          <w:rFonts w:ascii="Calibri" w:hAnsi="Calibri" w:cs="Calibri"/>
          <w:color w:val="auto"/>
          <w:sz w:val="22"/>
          <w:szCs w:val="22"/>
        </w:rPr>
        <w:t>niekaralności</w:t>
      </w:r>
      <w:r w:rsidR="006E243F" w:rsidRPr="00B35512">
        <w:rPr>
          <w:rStyle w:val="xbe"/>
          <w:rFonts w:ascii="Calibri" w:hAnsi="Calibri" w:cs="Calibri"/>
          <w:color w:val="auto"/>
          <w:sz w:val="22"/>
          <w:szCs w:val="22"/>
        </w:rPr>
        <w:t xml:space="preserve"> z </w:t>
      </w:r>
      <w:r w:rsidRPr="00B35512">
        <w:rPr>
          <w:rStyle w:val="xbe"/>
          <w:rFonts w:ascii="Calibri" w:hAnsi="Calibri" w:cs="Calibri"/>
          <w:color w:val="auto"/>
          <w:sz w:val="22"/>
          <w:szCs w:val="22"/>
        </w:rPr>
        <w:t>Krajowego Rejestru Karnego dotyczące zarówno instytucji jak</w:t>
      </w:r>
      <w:r w:rsidR="006E243F" w:rsidRPr="00B35512">
        <w:rPr>
          <w:rStyle w:val="xbe"/>
          <w:rFonts w:ascii="Calibri" w:hAnsi="Calibri" w:cs="Calibri"/>
          <w:color w:val="auto"/>
          <w:sz w:val="22"/>
          <w:szCs w:val="22"/>
        </w:rPr>
        <w:t xml:space="preserve"> i </w:t>
      </w:r>
      <w:r w:rsidRPr="00B35512">
        <w:rPr>
          <w:rStyle w:val="xbe"/>
          <w:rFonts w:ascii="Calibri" w:hAnsi="Calibri" w:cs="Calibri"/>
          <w:color w:val="auto"/>
          <w:sz w:val="22"/>
          <w:szCs w:val="22"/>
        </w:rPr>
        <w:t>jej wszystkich poszczególnych członków zarządu. Wszystkie zaświadczenia powinny być wystawione nie wcześniej niż na 6 miesięcy przed upływem terminu składania ofert.</w:t>
      </w:r>
      <w:r w:rsidRPr="00B35512">
        <w:rPr>
          <w:rStyle w:val="xbe"/>
          <w:rFonts w:ascii="Calibri" w:hAnsi="Calibri" w:cs="Calibri"/>
          <w:b/>
          <w:color w:val="auto"/>
          <w:sz w:val="22"/>
          <w:szCs w:val="22"/>
        </w:rPr>
        <w:t xml:space="preserve"> </w:t>
      </w:r>
    </w:p>
    <w:p w14:paraId="50A1EAB1" w14:textId="29360E34" w:rsidR="005E5019" w:rsidRPr="00B35512" w:rsidRDefault="005E5019" w:rsidP="004248AF">
      <w:pPr>
        <w:pStyle w:val="Akapitzlist"/>
        <w:numPr>
          <w:ilvl w:val="0"/>
          <w:numId w:val="2"/>
        </w:numPr>
        <w:spacing w:after="0" w:line="240" w:lineRule="auto"/>
        <w:rPr>
          <w:rStyle w:val="xbe"/>
          <w:rFonts w:ascii="Calibri" w:hAnsi="Calibri" w:cs="Calibri"/>
          <w:color w:val="auto"/>
          <w:sz w:val="22"/>
          <w:szCs w:val="22"/>
        </w:rPr>
      </w:pPr>
      <w:r w:rsidRPr="00B35512">
        <w:rPr>
          <w:rStyle w:val="xbe"/>
          <w:rFonts w:ascii="Calibri" w:eastAsia="Helvetica" w:hAnsi="Calibri" w:cs="Calibri"/>
          <w:color w:val="auto"/>
          <w:sz w:val="22"/>
          <w:szCs w:val="22"/>
        </w:rPr>
        <w:t>Wykonawca</w:t>
      </w:r>
      <w:r w:rsidR="00315B50" w:rsidRPr="00B35512">
        <w:rPr>
          <w:rStyle w:val="xbe"/>
          <w:rFonts w:ascii="Calibri" w:eastAsia="Helvetica" w:hAnsi="Calibri" w:cs="Calibri"/>
          <w:color w:val="auto"/>
          <w:sz w:val="22"/>
          <w:szCs w:val="22"/>
        </w:rPr>
        <w:t xml:space="preserve"> dysponuje kadrą</w:t>
      </w:r>
      <w:r w:rsidR="003C36B5" w:rsidRPr="00B35512">
        <w:rPr>
          <w:rStyle w:val="xbe"/>
          <w:rFonts w:ascii="Calibri" w:eastAsia="Helvetica" w:hAnsi="Calibri" w:cs="Calibri"/>
          <w:color w:val="auto"/>
          <w:sz w:val="22"/>
          <w:szCs w:val="22"/>
        </w:rPr>
        <w:t xml:space="preserve"> trenerską</w:t>
      </w:r>
      <w:r w:rsidR="00315B50" w:rsidRPr="00B35512">
        <w:rPr>
          <w:rStyle w:val="xbe"/>
          <w:rFonts w:ascii="Calibri" w:eastAsia="Helvetica" w:hAnsi="Calibri" w:cs="Calibri"/>
          <w:color w:val="auto"/>
          <w:sz w:val="22"/>
          <w:szCs w:val="22"/>
        </w:rPr>
        <w:t xml:space="preserve">, </w:t>
      </w:r>
      <w:r w:rsidR="00B203EE" w:rsidRPr="00B35512">
        <w:rPr>
          <w:rStyle w:val="xbe"/>
          <w:rFonts w:ascii="Calibri" w:eastAsia="Helvetica" w:hAnsi="Calibri" w:cs="Calibri"/>
          <w:color w:val="auto"/>
          <w:sz w:val="22"/>
          <w:szCs w:val="22"/>
        </w:rPr>
        <w:t>któr</w:t>
      </w:r>
      <w:r w:rsidR="00315B50" w:rsidRPr="00B35512">
        <w:rPr>
          <w:rStyle w:val="xbe"/>
          <w:rFonts w:ascii="Calibri" w:eastAsia="Helvetica" w:hAnsi="Calibri" w:cs="Calibri"/>
          <w:color w:val="auto"/>
          <w:sz w:val="22"/>
          <w:szCs w:val="22"/>
        </w:rPr>
        <w:t>a</w:t>
      </w:r>
      <w:r w:rsidR="00B203EE" w:rsidRPr="00B35512">
        <w:rPr>
          <w:rStyle w:val="xbe"/>
          <w:rFonts w:ascii="Calibri" w:eastAsia="Helvetica" w:hAnsi="Calibri" w:cs="Calibri"/>
          <w:color w:val="auto"/>
          <w:sz w:val="22"/>
          <w:szCs w:val="22"/>
        </w:rPr>
        <w:t xml:space="preserve"> posiada</w:t>
      </w:r>
      <w:r w:rsidR="003C36B5" w:rsidRPr="00B35512">
        <w:rPr>
          <w:rStyle w:val="xbe"/>
          <w:rFonts w:ascii="Calibri" w:eastAsia="Helvetica" w:hAnsi="Calibri" w:cs="Calibri"/>
          <w:color w:val="auto"/>
          <w:sz w:val="22"/>
          <w:szCs w:val="22"/>
        </w:rPr>
        <w:t xml:space="preserve"> odpowiednie</w:t>
      </w:r>
      <w:r w:rsidR="00B203EE" w:rsidRPr="00B35512">
        <w:rPr>
          <w:rStyle w:val="xbe"/>
          <w:rFonts w:ascii="Calibri" w:eastAsia="Helvetica" w:hAnsi="Calibri" w:cs="Calibri"/>
          <w:color w:val="auto"/>
          <w:sz w:val="22"/>
          <w:szCs w:val="22"/>
        </w:rPr>
        <w:t xml:space="preserve"> doświadczenie</w:t>
      </w:r>
      <w:r w:rsidR="006E243F" w:rsidRPr="00B35512">
        <w:rPr>
          <w:rStyle w:val="xbe"/>
          <w:rFonts w:ascii="Calibri" w:eastAsia="Helvetica" w:hAnsi="Calibri" w:cs="Calibri"/>
          <w:color w:val="auto"/>
          <w:sz w:val="22"/>
          <w:szCs w:val="22"/>
        </w:rPr>
        <w:t xml:space="preserve"> </w:t>
      </w:r>
      <w:r w:rsidR="00315B50" w:rsidRPr="00B35512">
        <w:rPr>
          <w:rFonts w:ascii="Calibri" w:hAnsi="Calibri" w:cs="Calibri"/>
          <w:color w:val="auto"/>
          <w:sz w:val="22"/>
          <w:szCs w:val="22"/>
        </w:rPr>
        <w:t>i</w:t>
      </w:r>
      <w:r w:rsidR="00B203EE" w:rsidRPr="00B35512">
        <w:rPr>
          <w:rFonts w:ascii="Calibri" w:hAnsi="Calibri" w:cs="Calibri"/>
          <w:color w:val="auto"/>
          <w:sz w:val="22"/>
          <w:szCs w:val="22"/>
        </w:rPr>
        <w:t xml:space="preserve"> zobowiązany </w:t>
      </w:r>
      <w:r w:rsidR="00A44046" w:rsidRPr="00B35512">
        <w:rPr>
          <w:rFonts w:ascii="Calibri" w:hAnsi="Calibri" w:cs="Calibri"/>
          <w:color w:val="auto"/>
          <w:sz w:val="22"/>
          <w:szCs w:val="22"/>
        </w:rPr>
        <w:t xml:space="preserve">jest </w:t>
      </w:r>
      <w:r w:rsidR="00B203EE" w:rsidRPr="00B35512">
        <w:rPr>
          <w:rFonts w:ascii="Calibri" w:hAnsi="Calibri" w:cs="Calibri"/>
          <w:color w:val="auto"/>
          <w:sz w:val="22"/>
          <w:szCs w:val="22"/>
        </w:rPr>
        <w:t xml:space="preserve">przedstawić Zamawiającemu referencje, wcześniejsze umowy </w:t>
      </w:r>
      <w:r w:rsidRPr="00B35512">
        <w:rPr>
          <w:rStyle w:val="xbe"/>
          <w:rFonts w:ascii="Calibri" w:eastAsia="Helvetica" w:hAnsi="Calibri" w:cs="Calibri"/>
          <w:color w:val="auto"/>
          <w:sz w:val="22"/>
          <w:szCs w:val="22"/>
        </w:rPr>
        <w:t>obejmując</w:t>
      </w:r>
      <w:r w:rsidR="00B203EE" w:rsidRPr="00B35512">
        <w:rPr>
          <w:rStyle w:val="xbe"/>
          <w:rFonts w:ascii="Calibri" w:eastAsia="Helvetica" w:hAnsi="Calibri" w:cs="Calibri"/>
          <w:color w:val="auto"/>
          <w:sz w:val="22"/>
          <w:szCs w:val="22"/>
        </w:rPr>
        <w:t>e</w:t>
      </w:r>
      <w:r w:rsidRPr="00B35512">
        <w:rPr>
          <w:rStyle w:val="xbe"/>
          <w:rFonts w:ascii="Calibri" w:eastAsia="Helvetica" w:hAnsi="Calibri" w:cs="Calibri"/>
          <w:color w:val="auto"/>
          <w:sz w:val="22"/>
          <w:szCs w:val="22"/>
        </w:rPr>
        <w:t xml:space="preserve"> przedmiot zamówienia</w:t>
      </w:r>
      <w:r w:rsidR="00B203EE" w:rsidRPr="00B35512">
        <w:rPr>
          <w:rStyle w:val="xbe"/>
          <w:rFonts w:ascii="Calibri" w:eastAsia="Helvetica" w:hAnsi="Calibri" w:cs="Calibri"/>
          <w:color w:val="auto"/>
          <w:sz w:val="22"/>
          <w:szCs w:val="22"/>
        </w:rPr>
        <w:t>, dokumentacje potwierdzającą ww. doświadczenie</w:t>
      </w:r>
      <w:r w:rsidR="00315B50" w:rsidRPr="00B35512">
        <w:rPr>
          <w:rStyle w:val="xbe"/>
          <w:rFonts w:ascii="Calibri" w:eastAsia="Helvetica" w:hAnsi="Calibri" w:cs="Calibri"/>
          <w:color w:val="auto"/>
          <w:sz w:val="22"/>
          <w:szCs w:val="22"/>
        </w:rPr>
        <w:t xml:space="preserve"> kadry, wykształcenie</w:t>
      </w:r>
      <w:r w:rsidR="00B203EE" w:rsidRPr="00B35512">
        <w:rPr>
          <w:rStyle w:val="xbe"/>
          <w:rFonts w:ascii="Calibri" w:eastAsia="Helvetica" w:hAnsi="Calibri" w:cs="Calibri"/>
          <w:color w:val="auto"/>
          <w:sz w:val="22"/>
          <w:szCs w:val="22"/>
        </w:rPr>
        <w:t xml:space="preserve">, itp. </w:t>
      </w:r>
      <w:r w:rsidRPr="00B35512">
        <w:rPr>
          <w:rStyle w:val="xbe"/>
          <w:rFonts w:ascii="Calibri" w:eastAsia="Helvetica" w:hAnsi="Calibri" w:cs="Calibri"/>
          <w:color w:val="auto"/>
          <w:sz w:val="22"/>
          <w:szCs w:val="22"/>
        </w:rPr>
        <w:t xml:space="preserve">– </w:t>
      </w:r>
      <w:proofErr w:type="gramStart"/>
      <w:r w:rsidRPr="00B35512">
        <w:rPr>
          <w:rStyle w:val="xbe"/>
          <w:rFonts w:ascii="Calibri" w:eastAsia="Helvetica" w:hAnsi="Calibri" w:cs="Calibri"/>
          <w:color w:val="auto"/>
          <w:sz w:val="22"/>
          <w:szCs w:val="22"/>
        </w:rPr>
        <w:t>załącznik  nr</w:t>
      </w:r>
      <w:proofErr w:type="gramEnd"/>
      <w:r w:rsidRPr="00B35512">
        <w:rPr>
          <w:rStyle w:val="xbe"/>
          <w:rFonts w:ascii="Calibri" w:eastAsia="Helvetica" w:hAnsi="Calibri" w:cs="Calibri"/>
          <w:color w:val="auto"/>
          <w:sz w:val="22"/>
          <w:szCs w:val="22"/>
        </w:rPr>
        <w:t xml:space="preserve"> 4</w:t>
      </w:r>
      <w:r w:rsidR="00B5679B" w:rsidRPr="00B35512">
        <w:rPr>
          <w:rStyle w:val="xbe"/>
          <w:rFonts w:ascii="Calibri" w:eastAsia="Helvetica" w:hAnsi="Calibri" w:cs="Calibri"/>
          <w:color w:val="auto"/>
          <w:sz w:val="22"/>
          <w:szCs w:val="22"/>
        </w:rPr>
        <w:t>.</w:t>
      </w:r>
      <w:r w:rsidRPr="00B35512">
        <w:rPr>
          <w:rStyle w:val="xbe"/>
          <w:rFonts w:ascii="Calibri" w:eastAsia="Helvetica" w:hAnsi="Calibri" w:cs="Calibri"/>
          <w:color w:val="auto"/>
          <w:sz w:val="22"/>
          <w:szCs w:val="22"/>
        </w:rPr>
        <w:t xml:space="preserve"> </w:t>
      </w:r>
    </w:p>
    <w:p w14:paraId="5DBF8256" w14:textId="7618A6A8" w:rsidR="00E52EA9" w:rsidRPr="00B35512" w:rsidRDefault="00E52EA9" w:rsidP="004248AF">
      <w:pPr>
        <w:pStyle w:val="TreA"/>
        <w:numPr>
          <w:ilvl w:val="0"/>
          <w:numId w:val="2"/>
        </w:numPr>
        <w:jc w:val="both"/>
        <w:rPr>
          <w:rFonts w:ascii="Calibri" w:hAnsi="Calibri" w:cs="Calibri"/>
          <w:color w:val="auto"/>
        </w:rPr>
      </w:pPr>
      <w:r w:rsidRPr="00B35512">
        <w:rPr>
          <w:rFonts w:ascii="Calibri" w:hAnsi="Calibri" w:cs="Calibri"/>
          <w:color w:val="auto"/>
        </w:rPr>
        <w:t>Wykonawca dostarczy Zamawiającemu dokumenty kadry trenerskiej wraz</w:t>
      </w:r>
      <w:r w:rsidR="006E243F" w:rsidRPr="00B35512">
        <w:rPr>
          <w:rFonts w:ascii="Calibri" w:hAnsi="Calibri" w:cs="Calibri"/>
          <w:color w:val="auto"/>
        </w:rPr>
        <w:t xml:space="preserve"> z </w:t>
      </w:r>
      <w:r w:rsidRPr="00B35512">
        <w:rPr>
          <w:rFonts w:ascii="Calibri" w:hAnsi="Calibri" w:cs="Calibri"/>
          <w:color w:val="auto"/>
        </w:rPr>
        <w:t xml:space="preserve">ofertą. </w:t>
      </w:r>
    </w:p>
    <w:p w14:paraId="6EB56908" w14:textId="6600DBC5" w:rsidR="005E5019" w:rsidRPr="00B35512" w:rsidRDefault="005E5019" w:rsidP="00543604">
      <w:pPr>
        <w:pStyle w:val="Akapitzlist"/>
        <w:numPr>
          <w:ilvl w:val="0"/>
          <w:numId w:val="2"/>
        </w:numPr>
        <w:spacing w:after="0" w:line="240" w:lineRule="auto"/>
        <w:rPr>
          <w:rStyle w:val="xbe"/>
          <w:rFonts w:ascii="Calibri" w:eastAsia="Helvetica" w:hAnsi="Calibri" w:cs="Calibri"/>
          <w:color w:val="auto"/>
          <w:sz w:val="22"/>
          <w:szCs w:val="22"/>
        </w:rPr>
      </w:pPr>
      <w:r w:rsidRPr="00B35512">
        <w:rPr>
          <w:rStyle w:val="xbe"/>
          <w:rFonts w:ascii="Calibri" w:eastAsia="Helvetica" w:hAnsi="Calibri" w:cs="Calibri"/>
          <w:color w:val="auto"/>
          <w:sz w:val="22"/>
          <w:szCs w:val="22"/>
        </w:rPr>
        <w:t>Wykonawca przedstawi Zamawiającemu kserokopię zaświadczeń</w:t>
      </w:r>
      <w:r w:rsidR="006E243F" w:rsidRPr="00B35512">
        <w:rPr>
          <w:rStyle w:val="xbe"/>
          <w:rFonts w:ascii="Calibri" w:eastAsia="Helvetica" w:hAnsi="Calibri" w:cs="Calibri"/>
          <w:color w:val="auto"/>
          <w:sz w:val="22"/>
          <w:szCs w:val="22"/>
        </w:rPr>
        <w:t xml:space="preserve"> z </w:t>
      </w:r>
      <w:r w:rsidRPr="00B35512">
        <w:rPr>
          <w:rStyle w:val="xbe"/>
          <w:rFonts w:ascii="Calibri" w:eastAsia="Helvetica" w:hAnsi="Calibri" w:cs="Calibri"/>
          <w:color w:val="auto"/>
          <w:sz w:val="22"/>
          <w:szCs w:val="22"/>
        </w:rPr>
        <w:t>ZUS</w:t>
      </w:r>
      <w:r w:rsidR="006E243F" w:rsidRPr="00B35512">
        <w:rPr>
          <w:rStyle w:val="xbe"/>
          <w:rFonts w:ascii="Calibri" w:eastAsia="Helvetica" w:hAnsi="Calibri" w:cs="Calibri"/>
          <w:color w:val="auto"/>
          <w:sz w:val="22"/>
          <w:szCs w:val="22"/>
        </w:rPr>
        <w:t xml:space="preserve"> i </w:t>
      </w:r>
      <w:r w:rsidRPr="00B35512">
        <w:rPr>
          <w:rStyle w:val="xbe"/>
          <w:rFonts w:ascii="Calibri" w:eastAsia="Helvetica" w:hAnsi="Calibri" w:cs="Calibri"/>
          <w:color w:val="auto"/>
          <w:sz w:val="22"/>
          <w:szCs w:val="22"/>
        </w:rPr>
        <w:t>US</w:t>
      </w:r>
      <w:r w:rsidR="006E243F" w:rsidRPr="00B35512">
        <w:rPr>
          <w:rStyle w:val="xbe"/>
          <w:rFonts w:ascii="Calibri" w:eastAsia="Helvetica" w:hAnsi="Calibri" w:cs="Calibri"/>
          <w:color w:val="auto"/>
          <w:sz w:val="22"/>
          <w:szCs w:val="22"/>
        </w:rPr>
        <w:t xml:space="preserve"> o </w:t>
      </w:r>
      <w:r w:rsidRPr="00B35512">
        <w:rPr>
          <w:rStyle w:val="xbe"/>
          <w:rFonts w:ascii="Calibri" w:eastAsia="Helvetica" w:hAnsi="Calibri" w:cs="Calibri"/>
          <w:color w:val="auto"/>
          <w:sz w:val="22"/>
          <w:szCs w:val="22"/>
        </w:rPr>
        <w:t xml:space="preserve">niezaleganiu ze składkami na ubezpieczenia społeczne oraz podatkami. Zaświadczenia powinny być wystawione nie wcześniej niż na 3 miesiące przed upływem terminu składania ofert. </w:t>
      </w:r>
    </w:p>
    <w:p w14:paraId="39DD3D3B" w14:textId="083A0ADE" w:rsidR="005E5019" w:rsidRPr="00F01E08" w:rsidRDefault="005E5019" w:rsidP="00F01E08">
      <w:pPr>
        <w:pStyle w:val="Akapitzlist"/>
        <w:numPr>
          <w:ilvl w:val="0"/>
          <w:numId w:val="2"/>
        </w:numPr>
        <w:spacing w:after="0" w:line="240" w:lineRule="auto"/>
        <w:rPr>
          <w:rStyle w:val="xbe"/>
          <w:rFonts w:ascii="Calibri" w:eastAsia="Helvetica" w:hAnsi="Calibri" w:cs="Calibri"/>
          <w:color w:val="auto"/>
          <w:sz w:val="22"/>
          <w:szCs w:val="22"/>
        </w:rPr>
      </w:pPr>
      <w:r w:rsidRPr="00B35512">
        <w:rPr>
          <w:rStyle w:val="xbe"/>
          <w:rFonts w:ascii="Calibri" w:hAnsi="Calibri" w:cs="Calibri"/>
          <w:color w:val="auto"/>
          <w:sz w:val="22"/>
          <w:szCs w:val="22"/>
        </w:rPr>
        <w:t>Wykonawca jest zobowiązany do wpłacenia wadium</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wysokości</w:t>
      </w:r>
      <w:r w:rsidR="00A47F1B">
        <w:rPr>
          <w:rStyle w:val="xbe"/>
          <w:rFonts w:ascii="Calibri" w:hAnsi="Calibri" w:cs="Calibri"/>
          <w:color w:val="auto"/>
          <w:sz w:val="22"/>
          <w:szCs w:val="22"/>
        </w:rPr>
        <w:t>:</w:t>
      </w:r>
      <w:r w:rsidR="00A47F1B" w:rsidRPr="00F01E08">
        <w:rPr>
          <w:rStyle w:val="xbe"/>
          <w:rFonts w:ascii="Calibri" w:hAnsi="Calibri" w:cs="Calibri"/>
          <w:b/>
          <w:bCs/>
          <w:color w:val="auto"/>
          <w:sz w:val="22"/>
          <w:szCs w:val="22"/>
        </w:rPr>
        <w:t xml:space="preserve"> </w:t>
      </w:r>
      <w:r w:rsidR="00B07204" w:rsidRPr="00B07204">
        <w:rPr>
          <w:rStyle w:val="xbe"/>
          <w:rFonts w:ascii="Calibri" w:hAnsi="Calibri" w:cs="Calibri"/>
          <w:b/>
          <w:bCs/>
          <w:color w:val="000000" w:themeColor="text1"/>
          <w:sz w:val="22"/>
          <w:szCs w:val="22"/>
        </w:rPr>
        <w:t>5</w:t>
      </w:r>
      <w:r w:rsidR="005B51AD" w:rsidRPr="00B07204">
        <w:rPr>
          <w:rStyle w:val="xbe"/>
          <w:rFonts w:ascii="Calibri" w:hAnsi="Calibri" w:cs="Calibri"/>
          <w:b/>
          <w:bCs/>
          <w:color w:val="000000" w:themeColor="text1"/>
          <w:sz w:val="22"/>
          <w:szCs w:val="22"/>
        </w:rPr>
        <w:t>00</w:t>
      </w:r>
      <w:r w:rsidR="000E4A71" w:rsidRPr="00B07204">
        <w:rPr>
          <w:rStyle w:val="xbe"/>
          <w:rFonts w:ascii="Calibri" w:hAnsi="Calibri" w:cs="Calibri"/>
          <w:b/>
          <w:bCs/>
          <w:color w:val="000000" w:themeColor="text1"/>
          <w:sz w:val="22"/>
          <w:szCs w:val="22"/>
        </w:rPr>
        <w:t xml:space="preserve"> </w:t>
      </w:r>
      <w:r w:rsidRPr="00B07204">
        <w:rPr>
          <w:rStyle w:val="xbe"/>
          <w:rFonts w:ascii="Calibri" w:hAnsi="Calibri" w:cs="Calibri"/>
          <w:b/>
          <w:bCs/>
          <w:color w:val="000000" w:themeColor="text1"/>
          <w:sz w:val="22"/>
          <w:szCs w:val="22"/>
        </w:rPr>
        <w:t>zł</w:t>
      </w:r>
      <w:r w:rsidRPr="00B07204">
        <w:rPr>
          <w:rStyle w:val="xbe"/>
          <w:rFonts w:ascii="Calibri" w:hAnsi="Calibri" w:cs="Calibri"/>
          <w:color w:val="000000" w:themeColor="text1"/>
          <w:sz w:val="22"/>
          <w:szCs w:val="22"/>
        </w:rPr>
        <w:t xml:space="preserve"> (słownie</w:t>
      </w:r>
      <w:r w:rsidR="00E60FAF" w:rsidRPr="00B07204">
        <w:rPr>
          <w:rStyle w:val="xbe"/>
          <w:rFonts w:ascii="Calibri" w:hAnsi="Calibri" w:cs="Calibri"/>
          <w:color w:val="000000" w:themeColor="text1"/>
          <w:sz w:val="22"/>
          <w:szCs w:val="22"/>
        </w:rPr>
        <w:t xml:space="preserve"> </w:t>
      </w:r>
      <w:r w:rsidR="00665DD3" w:rsidRPr="00B07204">
        <w:rPr>
          <w:rStyle w:val="xbe"/>
          <w:rFonts w:ascii="Calibri" w:hAnsi="Calibri" w:cs="Calibri"/>
          <w:color w:val="000000" w:themeColor="text1"/>
          <w:sz w:val="22"/>
          <w:szCs w:val="22"/>
        </w:rPr>
        <w:t xml:space="preserve">pięćset </w:t>
      </w:r>
      <w:r w:rsidR="00A47F1B" w:rsidRPr="00B07204">
        <w:rPr>
          <w:rStyle w:val="xbe"/>
          <w:rFonts w:ascii="Calibri" w:hAnsi="Calibri" w:cs="Calibri"/>
          <w:color w:val="000000" w:themeColor="text1"/>
          <w:sz w:val="22"/>
          <w:szCs w:val="22"/>
        </w:rPr>
        <w:t>złotych</w:t>
      </w:r>
      <w:r w:rsidRPr="00B07204">
        <w:rPr>
          <w:rStyle w:val="xbe"/>
          <w:rFonts w:ascii="Calibri" w:hAnsi="Calibri" w:cs="Calibri"/>
          <w:color w:val="000000" w:themeColor="text1"/>
          <w:sz w:val="22"/>
          <w:szCs w:val="22"/>
        </w:rPr>
        <w:t xml:space="preserve"> </w:t>
      </w:r>
      <w:r w:rsidRPr="00F01E08">
        <w:rPr>
          <w:rStyle w:val="xbe"/>
          <w:rFonts w:ascii="Calibri" w:hAnsi="Calibri" w:cs="Calibri"/>
          <w:color w:val="auto"/>
          <w:sz w:val="22"/>
          <w:szCs w:val="22"/>
        </w:rPr>
        <w:t>00/100)</w:t>
      </w:r>
      <w:r w:rsidR="00F01E08">
        <w:rPr>
          <w:rStyle w:val="xbe"/>
          <w:rFonts w:ascii="Calibri" w:hAnsi="Calibri" w:cs="Calibri"/>
          <w:color w:val="auto"/>
          <w:sz w:val="22"/>
          <w:szCs w:val="22"/>
        </w:rPr>
        <w:t xml:space="preserve">. </w:t>
      </w:r>
      <w:r w:rsidR="00A47F1B" w:rsidRPr="00F01E08">
        <w:rPr>
          <w:rStyle w:val="xbe"/>
          <w:rFonts w:ascii="Calibri" w:hAnsi="Calibri" w:cs="Calibri"/>
          <w:color w:val="auto"/>
          <w:sz w:val="22"/>
          <w:szCs w:val="22"/>
        </w:rPr>
        <w:t xml:space="preserve">Wadium powinno zostać wniesione </w:t>
      </w:r>
      <w:r w:rsidR="006E243F" w:rsidRPr="00F01E08">
        <w:rPr>
          <w:rStyle w:val="xbe"/>
          <w:rFonts w:ascii="Calibri" w:hAnsi="Calibri" w:cs="Calibri"/>
          <w:color w:val="auto"/>
          <w:sz w:val="22"/>
          <w:szCs w:val="22"/>
        </w:rPr>
        <w:t>w </w:t>
      </w:r>
      <w:r w:rsidRPr="00F01E08">
        <w:rPr>
          <w:rStyle w:val="xbe"/>
          <w:rFonts w:ascii="Calibri" w:hAnsi="Calibri" w:cs="Calibri"/>
          <w:color w:val="auto"/>
          <w:sz w:val="22"/>
          <w:szCs w:val="22"/>
        </w:rPr>
        <w:t>pieniądzu,</w:t>
      </w:r>
      <w:r w:rsidR="006E243F" w:rsidRPr="00F01E08">
        <w:rPr>
          <w:rStyle w:val="xbe"/>
          <w:rFonts w:ascii="Calibri" w:hAnsi="Calibri" w:cs="Calibri"/>
          <w:color w:val="auto"/>
          <w:sz w:val="22"/>
          <w:szCs w:val="22"/>
        </w:rPr>
        <w:t xml:space="preserve"> w </w:t>
      </w:r>
      <w:r w:rsidRPr="00F01E08">
        <w:rPr>
          <w:rStyle w:val="xbe"/>
          <w:rFonts w:ascii="Calibri" w:hAnsi="Calibri" w:cs="Calibri"/>
          <w:color w:val="auto"/>
          <w:sz w:val="22"/>
          <w:szCs w:val="22"/>
        </w:rPr>
        <w:t>postaci poręczenia bankowego lub poręczenia spółdzielczej kasy oszczędnościowo-kredytowej, gwarancji bankowej lub ubezpieczeniowej. Wniesienie wadium</w:t>
      </w:r>
      <w:r w:rsidR="006E243F" w:rsidRPr="00F01E08">
        <w:rPr>
          <w:rStyle w:val="xbe"/>
          <w:rFonts w:ascii="Calibri" w:hAnsi="Calibri" w:cs="Calibri"/>
          <w:color w:val="auto"/>
          <w:sz w:val="22"/>
          <w:szCs w:val="22"/>
        </w:rPr>
        <w:t xml:space="preserve"> w </w:t>
      </w:r>
      <w:r w:rsidRPr="00F01E08">
        <w:rPr>
          <w:rStyle w:val="xbe"/>
          <w:rFonts w:ascii="Calibri" w:hAnsi="Calibri" w:cs="Calibri"/>
          <w:color w:val="auto"/>
          <w:sz w:val="22"/>
          <w:szCs w:val="22"/>
        </w:rPr>
        <w:t>pieniądzu będzie skuteczne, jeżeli przed upływem wymaganego terminu składania ofert znajdzie się na rachunku bankowym Zamawiającego. Zamawiający zwróci wadium wszystkim Wykonawcom niezwłocznie po wyborze oferty najkorzystniejszej lub unieważnieniu postępowania,</w:t>
      </w:r>
      <w:r w:rsidR="006E243F" w:rsidRPr="00F01E08">
        <w:rPr>
          <w:rStyle w:val="xbe"/>
          <w:rFonts w:ascii="Calibri" w:hAnsi="Calibri" w:cs="Calibri"/>
          <w:color w:val="auto"/>
          <w:sz w:val="22"/>
          <w:szCs w:val="22"/>
        </w:rPr>
        <w:t xml:space="preserve"> z </w:t>
      </w:r>
      <w:r w:rsidRPr="00F01E08">
        <w:rPr>
          <w:rStyle w:val="xbe"/>
          <w:rFonts w:ascii="Calibri" w:hAnsi="Calibri" w:cs="Calibri"/>
          <w:color w:val="auto"/>
          <w:sz w:val="22"/>
          <w:szCs w:val="22"/>
        </w:rPr>
        <w:t xml:space="preserve">wyjątkiem Wykonawcy, którego oferta została wybrana jako najkorzystniejsza. Wykonawcy, którego oferta została wybrana jako najkorzystniejsza, Zamawiający zwróci wadium niezwłocznie po zawarciu umowy. Zamawiający zwróci niezwłocznie wadium na wniosek Wykonawcy, który wycofał ofertę przed upływem terminu składania </w:t>
      </w:r>
      <w:r w:rsidRPr="00F01E08">
        <w:rPr>
          <w:rStyle w:val="xbe"/>
          <w:rFonts w:ascii="Calibri" w:hAnsi="Calibri" w:cs="Calibri"/>
          <w:sz w:val="22"/>
          <w:szCs w:val="22"/>
        </w:rPr>
        <w:t>ofert</w:t>
      </w:r>
      <w:r w:rsidR="006E243F" w:rsidRPr="00F01E08">
        <w:rPr>
          <w:rStyle w:val="xbe"/>
          <w:rFonts w:ascii="Calibri" w:hAnsi="Calibri" w:cs="Calibri"/>
          <w:sz w:val="22"/>
          <w:szCs w:val="22"/>
        </w:rPr>
        <w:t xml:space="preserve"> w </w:t>
      </w:r>
      <w:r w:rsidRPr="00F01E08">
        <w:rPr>
          <w:rStyle w:val="xbe"/>
          <w:rFonts w:ascii="Calibri" w:hAnsi="Calibri" w:cs="Calibri"/>
          <w:sz w:val="22"/>
          <w:szCs w:val="22"/>
        </w:rPr>
        <w:t xml:space="preserve">przypadku łącznego zaistnienia następujących przesłanek – 1) </w:t>
      </w:r>
      <w:r w:rsidRPr="00F01E08">
        <w:rPr>
          <w:rStyle w:val="xbe"/>
          <w:rFonts w:ascii="Calibri" w:hAnsi="Calibri" w:cs="Calibri"/>
          <w:color w:val="auto"/>
          <w:sz w:val="22"/>
          <w:szCs w:val="22"/>
        </w:rPr>
        <w:t>wycofania oferty przed upływem terminu składania ofert oraz 2) złożenia wniosku</w:t>
      </w:r>
      <w:r w:rsidR="006E243F" w:rsidRPr="00F01E08">
        <w:rPr>
          <w:rStyle w:val="xbe"/>
          <w:rFonts w:ascii="Calibri" w:hAnsi="Calibri" w:cs="Calibri"/>
          <w:color w:val="auto"/>
          <w:sz w:val="22"/>
          <w:szCs w:val="22"/>
        </w:rPr>
        <w:t xml:space="preserve"> o </w:t>
      </w:r>
      <w:r w:rsidRPr="00F01E08">
        <w:rPr>
          <w:rStyle w:val="xbe"/>
          <w:rFonts w:ascii="Calibri" w:hAnsi="Calibri" w:cs="Calibri"/>
          <w:color w:val="auto"/>
          <w:sz w:val="22"/>
          <w:szCs w:val="22"/>
        </w:rPr>
        <w:t>zwrot wadium. Wadium</w:t>
      </w:r>
      <w:r w:rsidR="006E243F" w:rsidRPr="00F01E08">
        <w:rPr>
          <w:rStyle w:val="xbe"/>
          <w:rFonts w:ascii="Calibri" w:hAnsi="Calibri" w:cs="Calibri"/>
          <w:color w:val="auto"/>
          <w:sz w:val="22"/>
          <w:szCs w:val="22"/>
        </w:rPr>
        <w:t xml:space="preserve"> w </w:t>
      </w:r>
      <w:r w:rsidRPr="00F01E08">
        <w:rPr>
          <w:rStyle w:val="xbe"/>
          <w:rFonts w:ascii="Calibri" w:hAnsi="Calibri" w:cs="Calibri"/>
          <w:color w:val="auto"/>
          <w:sz w:val="22"/>
          <w:szCs w:val="22"/>
        </w:rPr>
        <w:t>formie pieniężnej należy wnieść na rachunek bankowy Zamawiającego:</w:t>
      </w:r>
      <w:r w:rsidRPr="00F01E08">
        <w:rPr>
          <w:rFonts w:ascii="Calibri" w:hAnsi="Calibri" w:cs="Calibri"/>
          <w:color w:val="auto"/>
          <w:sz w:val="22"/>
          <w:szCs w:val="22"/>
        </w:rPr>
        <w:t xml:space="preserve"> </w:t>
      </w:r>
      <w:r w:rsidR="00B203EE" w:rsidRPr="00F01E08">
        <w:rPr>
          <w:rFonts w:ascii="Calibri" w:hAnsi="Calibri" w:cs="Calibri"/>
          <w:color w:val="auto"/>
          <w:sz w:val="22"/>
          <w:szCs w:val="22"/>
        </w:rPr>
        <w:t>33 1050 1722 1000 0090 3017 0311</w:t>
      </w:r>
      <w:r w:rsidRPr="00F01E08">
        <w:rPr>
          <w:rStyle w:val="xbe"/>
          <w:rFonts w:ascii="Calibri" w:hAnsi="Calibri" w:cs="Calibri"/>
          <w:color w:val="auto"/>
          <w:sz w:val="22"/>
          <w:szCs w:val="22"/>
        </w:rPr>
        <w:t>. Wadium</w:t>
      </w:r>
      <w:r w:rsidR="006E243F" w:rsidRPr="00F01E08">
        <w:rPr>
          <w:rStyle w:val="xbe"/>
          <w:rFonts w:ascii="Calibri" w:hAnsi="Calibri" w:cs="Calibri"/>
          <w:color w:val="auto"/>
          <w:sz w:val="22"/>
          <w:szCs w:val="22"/>
        </w:rPr>
        <w:t xml:space="preserve"> w </w:t>
      </w:r>
      <w:r w:rsidRPr="00F01E08">
        <w:rPr>
          <w:rStyle w:val="xbe"/>
          <w:rFonts w:ascii="Calibri" w:hAnsi="Calibri" w:cs="Calibri"/>
          <w:color w:val="auto"/>
          <w:sz w:val="22"/>
          <w:szCs w:val="22"/>
        </w:rPr>
        <w:t>formie pieniężnej musi być opisane</w:t>
      </w:r>
      <w:r w:rsidR="006E243F" w:rsidRPr="00F01E08">
        <w:rPr>
          <w:rStyle w:val="xbe"/>
          <w:rFonts w:ascii="Calibri" w:hAnsi="Calibri" w:cs="Calibri"/>
          <w:color w:val="auto"/>
          <w:sz w:val="22"/>
          <w:szCs w:val="22"/>
        </w:rPr>
        <w:t xml:space="preserve"> w </w:t>
      </w:r>
      <w:r w:rsidRPr="00F01E08">
        <w:rPr>
          <w:rStyle w:val="xbe"/>
          <w:rFonts w:ascii="Calibri" w:hAnsi="Calibri" w:cs="Calibri"/>
          <w:color w:val="auto"/>
          <w:sz w:val="22"/>
          <w:szCs w:val="22"/>
        </w:rPr>
        <w:t>sposób umożliwiający jego identyfikację poprzez wpis</w:t>
      </w:r>
      <w:r w:rsidR="006E243F" w:rsidRPr="00F01E08">
        <w:rPr>
          <w:rStyle w:val="xbe"/>
          <w:rFonts w:ascii="Calibri" w:hAnsi="Calibri" w:cs="Calibri"/>
          <w:color w:val="auto"/>
          <w:sz w:val="22"/>
          <w:szCs w:val="22"/>
        </w:rPr>
        <w:t xml:space="preserve"> w </w:t>
      </w:r>
      <w:r w:rsidRPr="00F01E08">
        <w:rPr>
          <w:rStyle w:val="xbe"/>
          <w:rFonts w:ascii="Calibri" w:hAnsi="Calibri" w:cs="Calibri"/>
          <w:color w:val="auto"/>
          <w:sz w:val="22"/>
          <w:szCs w:val="22"/>
        </w:rPr>
        <w:t xml:space="preserve">tytule przelewu: WADIUM </w:t>
      </w:r>
      <w:r w:rsidR="00A25D4A" w:rsidRPr="00F01E08">
        <w:rPr>
          <w:rStyle w:val="xbe"/>
          <w:rFonts w:ascii="Calibri" w:hAnsi="Calibri" w:cs="Calibri"/>
          <w:color w:val="auto"/>
          <w:sz w:val="22"/>
          <w:szCs w:val="22"/>
        </w:rPr>
        <w:t>Gotowi na aktywność!</w:t>
      </w:r>
    </w:p>
    <w:p w14:paraId="7782D8B2" w14:textId="64AFB027" w:rsidR="005E5019" w:rsidRPr="00B35512" w:rsidRDefault="005E5019" w:rsidP="004248AF">
      <w:pPr>
        <w:pStyle w:val="Textbody"/>
        <w:numPr>
          <w:ilvl w:val="0"/>
          <w:numId w:val="2"/>
        </w:numPr>
        <w:spacing w:after="0"/>
        <w:jc w:val="both"/>
        <w:rPr>
          <w:rStyle w:val="xbe"/>
          <w:rFonts w:ascii="Calibri" w:eastAsia="Helvetica" w:hAnsi="Calibri" w:cs="Calibri"/>
          <w:color w:val="auto"/>
          <w:sz w:val="22"/>
          <w:szCs w:val="22"/>
        </w:rPr>
      </w:pPr>
      <w:r w:rsidRPr="00B35512">
        <w:rPr>
          <w:rStyle w:val="xbe"/>
          <w:rFonts w:ascii="Calibri" w:hAnsi="Calibri" w:cs="Calibri"/>
          <w:color w:val="auto"/>
          <w:sz w:val="22"/>
          <w:szCs w:val="22"/>
        </w:rPr>
        <w:t>Wykonawca nie jest powiązany</w:t>
      </w:r>
      <w:r w:rsidR="006E243F" w:rsidRPr="00B35512">
        <w:rPr>
          <w:rStyle w:val="xbe"/>
          <w:rFonts w:ascii="Calibri" w:hAnsi="Calibri" w:cs="Calibri"/>
          <w:color w:val="auto"/>
          <w:sz w:val="22"/>
          <w:szCs w:val="22"/>
        </w:rPr>
        <w:t xml:space="preserve"> z </w:t>
      </w:r>
      <w:r w:rsidRPr="00B35512">
        <w:rPr>
          <w:rStyle w:val="xbe"/>
          <w:rFonts w:ascii="Calibri" w:hAnsi="Calibri" w:cs="Calibri"/>
          <w:color w:val="auto"/>
          <w:sz w:val="22"/>
          <w:szCs w:val="22"/>
        </w:rPr>
        <w:t>Zamawiającym osobowo lub kapitałowo. Przez powiązania kapitałowe lub osobowe rozumie się wzajemne powiązania między Zamawiającym lub osobami upoważnionymi do zaciągania zobowiązań</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 xml:space="preserve">imieniu Zamawiającego lub osobami wykonującymi </w:t>
      </w:r>
      <w:r w:rsidR="00A25D4A" w:rsidRPr="00B35512">
        <w:rPr>
          <w:rStyle w:val="xbe"/>
          <w:rFonts w:ascii="Calibri" w:hAnsi="Calibri" w:cs="Calibri"/>
          <w:color w:val="auto"/>
          <w:sz w:val="22"/>
          <w:szCs w:val="22"/>
        </w:rPr>
        <w:br/>
      </w:r>
      <w:r w:rsidRPr="00B35512">
        <w:rPr>
          <w:rStyle w:val="xbe"/>
          <w:rFonts w:ascii="Calibri" w:hAnsi="Calibri" w:cs="Calibri"/>
          <w:color w:val="auto"/>
          <w:sz w:val="22"/>
          <w:szCs w:val="22"/>
        </w:rPr>
        <w:t>w imieniu Zamawiającego czynności związane</w:t>
      </w:r>
      <w:r w:rsidR="006E243F" w:rsidRPr="00B35512">
        <w:rPr>
          <w:rStyle w:val="xbe"/>
          <w:rFonts w:ascii="Calibri" w:hAnsi="Calibri" w:cs="Calibri"/>
          <w:color w:val="auto"/>
          <w:sz w:val="22"/>
          <w:szCs w:val="22"/>
        </w:rPr>
        <w:t xml:space="preserve"> z </w:t>
      </w:r>
      <w:r w:rsidRPr="00B35512">
        <w:rPr>
          <w:rStyle w:val="xbe"/>
          <w:rFonts w:ascii="Calibri" w:hAnsi="Calibri" w:cs="Calibri"/>
          <w:color w:val="auto"/>
          <w:sz w:val="22"/>
          <w:szCs w:val="22"/>
        </w:rPr>
        <w:t>przygotowaniem</w:t>
      </w:r>
      <w:r w:rsidR="006E243F" w:rsidRPr="00B35512">
        <w:rPr>
          <w:rStyle w:val="xbe"/>
          <w:rFonts w:ascii="Calibri" w:hAnsi="Calibri" w:cs="Calibri"/>
          <w:color w:val="auto"/>
          <w:sz w:val="22"/>
          <w:szCs w:val="22"/>
        </w:rPr>
        <w:t xml:space="preserve"> i </w:t>
      </w:r>
      <w:r w:rsidRPr="00B35512">
        <w:rPr>
          <w:rStyle w:val="xbe"/>
          <w:rFonts w:ascii="Calibri" w:hAnsi="Calibri" w:cs="Calibri"/>
          <w:color w:val="auto"/>
          <w:sz w:val="22"/>
          <w:szCs w:val="22"/>
        </w:rPr>
        <w:t>przeprowadzeniem procedury wyboru Wykonawcy</w:t>
      </w:r>
      <w:r w:rsidR="006E243F" w:rsidRPr="00B35512">
        <w:rPr>
          <w:rStyle w:val="xbe"/>
          <w:rFonts w:ascii="Calibri" w:hAnsi="Calibri" w:cs="Calibri"/>
          <w:color w:val="auto"/>
          <w:sz w:val="22"/>
          <w:szCs w:val="22"/>
        </w:rPr>
        <w:t xml:space="preserve"> a </w:t>
      </w:r>
      <w:r w:rsidRPr="00B35512">
        <w:rPr>
          <w:rStyle w:val="xbe"/>
          <w:rFonts w:ascii="Calibri" w:hAnsi="Calibri" w:cs="Calibri"/>
          <w:color w:val="auto"/>
          <w:sz w:val="22"/>
          <w:szCs w:val="22"/>
        </w:rPr>
        <w:t>Wykonawcą, polegające</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szczególności na: uczestniczeniu</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 xml:space="preserve">spółce jako </w:t>
      </w:r>
      <w:r w:rsidRPr="00B35512">
        <w:rPr>
          <w:rStyle w:val="xbe"/>
          <w:rFonts w:ascii="Calibri" w:hAnsi="Calibri" w:cs="Calibri"/>
          <w:color w:val="auto"/>
          <w:sz w:val="22"/>
          <w:szCs w:val="22"/>
        </w:rPr>
        <w:lastRenderedPageBreak/>
        <w:t>wspólnik spółki cywilnej lub spółki osobowej, posiadaniu co najmniej 10% udziałów lub akcji, pełnieniu funkcji członka organu nadzorczego lub zarządzającego, prokurenta, pełnomocnika, pozostawaniu</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związku małżeńskim,</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stosunku pokrewieństwa lub powinowactwa</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linii prostej, pokrewieństwa drugiego stopnia lub powinowactwa drugiego stopnia</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linii bocznej lub</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stosunku przysposobienia, opieki lub kurateli,</w:t>
      </w:r>
      <w:r w:rsidR="006E243F" w:rsidRPr="00B35512">
        <w:rPr>
          <w:rStyle w:val="xbe"/>
          <w:rFonts w:ascii="Calibri" w:hAnsi="Calibri" w:cs="Calibri"/>
          <w:color w:val="auto"/>
          <w:sz w:val="22"/>
          <w:szCs w:val="22"/>
        </w:rPr>
        <w:t xml:space="preserve"> o </w:t>
      </w:r>
      <w:r w:rsidRPr="00B35512">
        <w:rPr>
          <w:rStyle w:val="xbe"/>
          <w:rFonts w:ascii="Calibri" w:hAnsi="Calibri" w:cs="Calibri"/>
          <w:color w:val="auto"/>
          <w:sz w:val="22"/>
          <w:szCs w:val="22"/>
        </w:rPr>
        <w:t>czym Wykonawca oświadczy pisemnie.</w:t>
      </w:r>
    </w:p>
    <w:p w14:paraId="71C023D1" w14:textId="3156EB1D" w:rsidR="005E5019" w:rsidRPr="00B35512" w:rsidRDefault="005E5019" w:rsidP="004248AF">
      <w:pPr>
        <w:pStyle w:val="Textbody"/>
        <w:numPr>
          <w:ilvl w:val="0"/>
          <w:numId w:val="2"/>
        </w:numPr>
        <w:spacing w:after="0"/>
        <w:jc w:val="both"/>
        <w:rPr>
          <w:rStyle w:val="xbe"/>
          <w:rFonts w:ascii="Calibri" w:eastAsia="Helvetica" w:hAnsi="Calibri" w:cs="Calibri"/>
          <w:color w:val="auto"/>
          <w:sz w:val="22"/>
          <w:szCs w:val="22"/>
        </w:rPr>
      </w:pPr>
      <w:r w:rsidRPr="00B35512">
        <w:rPr>
          <w:rStyle w:val="xbe"/>
          <w:rFonts w:ascii="Calibri" w:hAnsi="Calibri" w:cs="Calibri"/>
          <w:color w:val="auto"/>
          <w:sz w:val="22"/>
          <w:szCs w:val="22"/>
        </w:rPr>
        <w:t>Zamawiający zastrzega możliwość wykluczenia Wykonawcy</w:t>
      </w:r>
      <w:r w:rsidR="006E243F" w:rsidRPr="00B35512">
        <w:rPr>
          <w:rStyle w:val="xbe"/>
          <w:rFonts w:ascii="Calibri" w:hAnsi="Calibri" w:cs="Calibri"/>
          <w:color w:val="auto"/>
          <w:sz w:val="22"/>
          <w:szCs w:val="22"/>
        </w:rPr>
        <w:t xml:space="preserve"> z </w:t>
      </w:r>
      <w:r w:rsidRPr="00B35512">
        <w:rPr>
          <w:rStyle w:val="xbe"/>
          <w:rFonts w:ascii="Calibri" w:hAnsi="Calibri" w:cs="Calibri"/>
          <w:color w:val="auto"/>
          <w:sz w:val="22"/>
          <w:szCs w:val="22"/>
        </w:rPr>
        <w:t>powodu zaproponowania rażąco niskiej ceny za realizację przedmiotu zamówienia, jeżeli cena oferty wydaje się rażąco niska</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stosunku do przedmiotu zamówienia</w:t>
      </w:r>
      <w:r w:rsidR="006E243F" w:rsidRPr="00B35512">
        <w:rPr>
          <w:rStyle w:val="xbe"/>
          <w:rFonts w:ascii="Calibri" w:hAnsi="Calibri" w:cs="Calibri"/>
          <w:color w:val="auto"/>
          <w:sz w:val="22"/>
          <w:szCs w:val="22"/>
        </w:rPr>
        <w:t xml:space="preserve"> i </w:t>
      </w:r>
      <w:r w:rsidRPr="00B35512">
        <w:rPr>
          <w:rStyle w:val="xbe"/>
          <w:rFonts w:ascii="Calibri" w:hAnsi="Calibri" w:cs="Calibri"/>
          <w:color w:val="auto"/>
          <w:sz w:val="22"/>
          <w:szCs w:val="22"/>
        </w:rPr>
        <w:t>budzi wątpliwości Zamawiającego co do możliwości wykonania przedmiotu zamówienia zgodnie</w:t>
      </w:r>
      <w:r w:rsidR="006E243F" w:rsidRPr="00B35512">
        <w:rPr>
          <w:rStyle w:val="xbe"/>
          <w:rFonts w:ascii="Calibri" w:hAnsi="Calibri" w:cs="Calibri"/>
          <w:color w:val="auto"/>
          <w:sz w:val="22"/>
          <w:szCs w:val="22"/>
        </w:rPr>
        <w:t xml:space="preserve"> z </w:t>
      </w:r>
      <w:r w:rsidRPr="00B35512">
        <w:rPr>
          <w:rStyle w:val="xbe"/>
          <w:rFonts w:ascii="Calibri" w:hAnsi="Calibri" w:cs="Calibri"/>
          <w:color w:val="auto"/>
          <w:sz w:val="22"/>
          <w:szCs w:val="22"/>
        </w:rPr>
        <w:t>wymaganiami określonymi przez Zamawiającego,</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szczególności jest niższa</w:t>
      </w:r>
      <w:r w:rsidR="006E243F" w:rsidRPr="00B35512">
        <w:rPr>
          <w:rStyle w:val="xbe"/>
          <w:rFonts w:ascii="Calibri" w:hAnsi="Calibri" w:cs="Calibri"/>
          <w:color w:val="auto"/>
          <w:sz w:val="22"/>
          <w:szCs w:val="22"/>
        </w:rPr>
        <w:t xml:space="preserve"> o </w:t>
      </w:r>
      <w:r w:rsidRPr="00B35512">
        <w:rPr>
          <w:rStyle w:val="xbe"/>
          <w:rFonts w:ascii="Calibri" w:hAnsi="Calibri" w:cs="Calibri"/>
          <w:color w:val="auto"/>
          <w:sz w:val="22"/>
          <w:szCs w:val="22"/>
        </w:rPr>
        <w:t>30% od wartości zamówienia lub średniej arytmetycznej cen wszystkich złożonych ofert. Zamawiający</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celu ustalenia, czy oferta zawiera rażąco niska cenę</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stosunku do przedmiotu zamówienia, zwraca się do Wykonawcy</w:t>
      </w:r>
      <w:r w:rsidR="006E243F" w:rsidRPr="00B35512">
        <w:rPr>
          <w:rStyle w:val="xbe"/>
          <w:rFonts w:ascii="Calibri" w:hAnsi="Calibri" w:cs="Calibri"/>
          <w:color w:val="auto"/>
          <w:sz w:val="22"/>
          <w:szCs w:val="22"/>
        </w:rPr>
        <w:t xml:space="preserve"> o </w:t>
      </w:r>
      <w:r w:rsidRPr="00B35512">
        <w:rPr>
          <w:rStyle w:val="xbe"/>
          <w:rFonts w:ascii="Calibri" w:hAnsi="Calibri" w:cs="Calibri"/>
          <w:color w:val="auto"/>
          <w:sz w:val="22"/>
          <w:szCs w:val="22"/>
        </w:rPr>
        <w:t>udzielenie</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określonym terminie wyjaśnień dotyczących elementów oferty mających wpływ na wysokość ceny. Zamawiający, oceniając wyjaśnienia, bierze pod uwagę obiektywne czynniki,</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szczególności oszczędność metody wykonania zamówienia, wybrane rozwiązania techniczne, wyjątkowo sprzyjające warunki wykonywania zamówienia dostępne dla Wykonawcy oraz wpływ pomocy publicznej udzielonej na podstawie odrębnych przepisów. Zamawiający odrzuci ofertę Wykonawcy, który nie złożył wyjaśnień, nie złoży ich</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wyznaczonym do tego terminie lub jeżeli dokonana ocena wyjaśnień wraz</w:t>
      </w:r>
      <w:r w:rsidR="006E243F" w:rsidRPr="00B35512">
        <w:rPr>
          <w:rStyle w:val="xbe"/>
          <w:rFonts w:ascii="Calibri" w:hAnsi="Calibri" w:cs="Calibri"/>
          <w:color w:val="auto"/>
          <w:sz w:val="22"/>
          <w:szCs w:val="22"/>
        </w:rPr>
        <w:t xml:space="preserve"> z </w:t>
      </w:r>
      <w:r w:rsidRPr="00B35512">
        <w:rPr>
          <w:rStyle w:val="xbe"/>
          <w:rFonts w:ascii="Calibri" w:hAnsi="Calibri" w:cs="Calibri"/>
          <w:color w:val="auto"/>
          <w:sz w:val="22"/>
          <w:szCs w:val="22"/>
        </w:rPr>
        <w:t>dostarczonymi dowodami potwierdza, że oferta zawiera rażąco niską cenę</w:t>
      </w:r>
      <w:r w:rsidR="006E243F" w:rsidRPr="00B35512">
        <w:rPr>
          <w:rStyle w:val="xbe"/>
          <w:rFonts w:ascii="Calibri" w:hAnsi="Calibri" w:cs="Calibri"/>
          <w:color w:val="auto"/>
          <w:sz w:val="22"/>
          <w:szCs w:val="22"/>
        </w:rPr>
        <w:t xml:space="preserve"> w </w:t>
      </w:r>
      <w:r w:rsidRPr="00B35512">
        <w:rPr>
          <w:rStyle w:val="xbe"/>
          <w:rFonts w:ascii="Calibri" w:hAnsi="Calibri" w:cs="Calibri"/>
          <w:color w:val="auto"/>
          <w:sz w:val="22"/>
          <w:szCs w:val="22"/>
        </w:rPr>
        <w:t>stosunku do przedmiotu zamówienia. Obowiązek wykazania, że oferta nie zawiera rażąco niskiej ceny, spoczywa na Wykonawcy.</w:t>
      </w:r>
    </w:p>
    <w:p w14:paraId="3C918CBD" w14:textId="117333FD" w:rsidR="005E5019" w:rsidRPr="00B35512" w:rsidRDefault="005E5019" w:rsidP="004248AF">
      <w:pPr>
        <w:pStyle w:val="Textbody"/>
        <w:numPr>
          <w:ilvl w:val="0"/>
          <w:numId w:val="2"/>
        </w:numPr>
        <w:spacing w:after="0"/>
        <w:jc w:val="both"/>
        <w:rPr>
          <w:rStyle w:val="xbe"/>
          <w:rFonts w:ascii="Calibri" w:eastAsia="Helvetica" w:hAnsi="Calibri" w:cs="Calibri"/>
          <w:color w:val="auto"/>
          <w:sz w:val="22"/>
          <w:szCs w:val="22"/>
        </w:rPr>
      </w:pPr>
      <w:r w:rsidRPr="00B35512">
        <w:rPr>
          <w:rStyle w:val="xbe"/>
          <w:rFonts w:ascii="Calibri" w:hAnsi="Calibri" w:cs="Calibri"/>
          <w:color w:val="auto"/>
          <w:sz w:val="22"/>
          <w:szCs w:val="22"/>
        </w:rPr>
        <w:t>Oferta powinna zostać przygotowana zgodnie</w:t>
      </w:r>
      <w:r w:rsidR="006E243F" w:rsidRPr="00B35512">
        <w:rPr>
          <w:rStyle w:val="xbe"/>
          <w:rFonts w:ascii="Calibri" w:hAnsi="Calibri" w:cs="Calibri"/>
          <w:color w:val="auto"/>
          <w:sz w:val="22"/>
          <w:szCs w:val="22"/>
        </w:rPr>
        <w:t xml:space="preserve"> z </w:t>
      </w:r>
      <w:r w:rsidRPr="00B35512">
        <w:rPr>
          <w:rStyle w:val="xbe"/>
          <w:rFonts w:ascii="Calibri" w:hAnsi="Calibri" w:cs="Calibri"/>
          <w:color w:val="auto"/>
          <w:sz w:val="22"/>
          <w:szCs w:val="22"/>
        </w:rPr>
        <w:t>załącznikiem nr 1 do niniejszego zapytania oraz</w:t>
      </w:r>
      <w:r w:rsidR="006E243F" w:rsidRPr="00B35512">
        <w:rPr>
          <w:rStyle w:val="xbe"/>
          <w:rFonts w:ascii="Calibri" w:hAnsi="Calibri" w:cs="Calibri"/>
          <w:color w:val="auto"/>
          <w:sz w:val="22"/>
          <w:szCs w:val="22"/>
        </w:rPr>
        <w:t xml:space="preserve"> z </w:t>
      </w:r>
      <w:r w:rsidRPr="00B35512">
        <w:rPr>
          <w:rStyle w:val="xbe"/>
          <w:rFonts w:ascii="Calibri" w:hAnsi="Calibri" w:cs="Calibri"/>
          <w:color w:val="auto"/>
          <w:sz w:val="22"/>
          <w:szCs w:val="22"/>
        </w:rPr>
        <w:t>pozostałymi załącznikami. Niedopuszczalne jest składanie ofert przygotowanych na innych wzorach niebędących załącznikami do niniejszego Zapytania ofertowego oraz modyfikowanie treści zapytania (np. usuwanie poszczególnych pozycji) ani pozostałych załączników.</w:t>
      </w:r>
    </w:p>
    <w:p w14:paraId="00D1D200" w14:textId="61131EC2" w:rsidR="00D122C6" w:rsidRPr="00660C56" w:rsidRDefault="005E5019" w:rsidP="00DD7E5E">
      <w:pPr>
        <w:pStyle w:val="Bezodstpw"/>
        <w:numPr>
          <w:ilvl w:val="0"/>
          <w:numId w:val="2"/>
        </w:numPr>
        <w:tabs>
          <w:tab w:val="left" w:pos="426"/>
        </w:tabs>
        <w:jc w:val="both"/>
        <w:rPr>
          <w:rStyle w:val="xbe"/>
          <w:rFonts w:ascii="Calibri" w:hAnsi="Calibri" w:cs="Calibri"/>
          <w:b/>
          <w:color w:val="auto"/>
          <w:sz w:val="22"/>
          <w:szCs w:val="22"/>
          <w:u w:val="single"/>
        </w:rPr>
      </w:pPr>
      <w:r w:rsidRPr="00660C56">
        <w:rPr>
          <w:rFonts w:ascii="Calibri" w:hAnsi="Calibri" w:cs="Calibri"/>
          <w:color w:val="auto"/>
          <w:sz w:val="22"/>
          <w:szCs w:val="22"/>
          <w:lang w:val="pl-PL"/>
        </w:rPr>
        <w:t xml:space="preserve">Z tytułu odrzucenia oferty Wykonawcom nie przysługują żadne roszczenia wobec </w:t>
      </w:r>
      <w:r w:rsidRPr="00660C56">
        <w:rPr>
          <w:rFonts w:ascii="Calibri" w:hAnsi="Calibri" w:cs="Calibri"/>
          <w:color w:val="auto"/>
          <w:sz w:val="22"/>
          <w:szCs w:val="22"/>
          <w:lang w:val="pl-PL"/>
        </w:rPr>
        <w:br/>
        <w:t>Zamawiającego. Decyzja Zamawiającego</w:t>
      </w:r>
      <w:r w:rsidR="006E243F" w:rsidRPr="00660C56">
        <w:rPr>
          <w:rFonts w:ascii="Calibri" w:hAnsi="Calibri" w:cs="Calibri"/>
          <w:color w:val="auto"/>
          <w:sz w:val="22"/>
          <w:szCs w:val="22"/>
          <w:lang w:val="pl-PL"/>
        </w:rPr>
        <w:t xml:space="preserve"> o </w:t>
      </w:r>
      <w:r w:rsidRPr="00660C56">
        <w:rPr>
          <w:rFonts w:ascii="Calibri" w:hAnsi="Calibri" w:cs="Calibri"/>
          <w:color w:val="auto"/>
          <w:sz w:val="22"/>
          <w:szCs w:val="22"/>
          <w:lang w:val="pl-PL"/>
        </w:rPr>
        <w:t>odrzuceniu oferty jest decyzją ostateczną.</w:t>
      </w:r>
      <w:r w:rsidR="00260C4C" w:rsidRPr="00660C56">
        <w:rPr>
          <w:rFonts w:ascii="Calibri" w:hAnsi="Calibri" w:cs="Calibri"/>
          <w:color w:val="auto"/>
          <w:sz w:val="22"/>
          <w:szCs w:val="22"/>
          <w:lang w:val="pl-PL"/>
        </w:rPr>
        <w:t xml:space="preserve"> </w:t>
      </w:r>
      <w:r w:rsidRPr="00660C56">
        <w:rPr>
          <w:rStyle w:val="xbe"/>
          <w:rFonts w:ascii="Calibri" w:hAnsi="Calibri" w:cs="Calibri"/>
          <w:color w:val="auto"/>
          <w:sz w:val="22"/>
          <w:szCs w:val="22"/>
          <w:lang w:val="pl-PL"/>
        </w:rPr>
        <w:t>Jakiekolwiek odstępstwo od sposobu przygotowania oferty wraz</w:t>
      </w:r>
      <w:r w:rsidR="006E243F" w:rsidRPr="00660C56">
        <w:rPr>
          <w:rStyle w:val="xbe"/>
          <w:rFonts w:ascii="Calibri" w:hAnsi="Calibri" w:cs="Calibri"/>
          <w:color w:val="auto"/>
          <w:sz w:val="22"/>
          <w:szCs w:val="22"/>
          <w:lang w:val="pl-PL"/>
        </w:rPr>
        <w:t xml:space="preserve"> z </w:t>
      </w:r>
      <w:r w:rsidRPr="00660C56">
        <w:rPr>
          <w:rStyle w:val="xbe"/>
          <w:rFonts w:ascii="Calibri" w:hAnsi="Calibri" w:cs="Calibri"/>
          <w:color w:val="auto"/>
          <w:sz w:val="22"/>
          <w:szCs w:val="22"/>
          <w:lang w:val="pl-PL"/>
        </w:rPr>
        <w:t>załącznikami jest równoznaczne</w:t>
      </w:r>
      <w:r w:rsidR="006E243F" w:rsidRPr="00660C56">
        <w:rPr>
          <w:rStyle w:val="xbe"/>
          <w:rFonts w:ascii="Calibri" w:hAnsi="Calibri" w:cs="Calibri"/>
          <w:color w:val="auto"/>
          <w:sz w:val="22"/>
          <w:szCs w:val="22"/>
          <w:lang w:val="pl-PL"/>
        </w:rPr>
        <w:t xml:space="preserve"> z </w:t>
      </w:r>
      <w:r w:rsidRPr="00660C56">
        <w:rPr>
          <w:rStyle w:val="xbe"/>
          <w:rFonts w:ascii="Calibri" w:hAnsi="Calibri" w:cs="Calibri"/>
          <w:color w:val="auto"/>
          <w:sz w:val="22"/>
          <w:szCs w:val="22"/>
          <w:lang w:val="pl-PL"/>
        </w:rPr>
        <w:t>jej odrzuceniem, ze względu na brak spełnienia kryteriów formalnych.</w:t>
      </w:r>
      <w:r w:rsidR="00E52EA9" w:rsidRPr="00660C56">
        <w:rPr>
          <w:rStyle w:val="xbe"/>
          <w:rFonts w:ascii="Calibri" w:hAnsi="Calibri" w:cs="Calibri"/>
          <w:color w:val="auto"/>
          <w:sz w:val="22"/>
          <w:szCs w:val="22"/>
          <w:lang w:val="pl-PL"/>
        </w:rPr>
        <w:t xml:space="preserve"> </w:t>
      </w:r>
    </w:p>
    <w:p w14:paraId="7B11CD4F" w14:textId="77777777" w:rsidR="00660C56" w:rsidRPr="00660C56" w:rsidRDefault="00660C56" w:rsidP="00660C56">
      <w:pPr>
        <w:pStyle w:val="Bezodstpw"/>
        <w:tabs>
          <w:tab w:val="left" w:pos="426"/>
        </w:tabs>
        <w:ind w:left="749"/>
        <w:jc w:val="both"/>
        <w:rPr>
          <w:rStyle w:val="xbe"/>
          <w:rFonts w:ascii="Calibri" w:hAnsi="Calibri" w:cs="Calibri"/>
          <w:b/>
          <w:color w:val="auto"/>
          <w:sz w:val="22"/>
          <w:szCs w:val="22"/>
          <w:u w:val="single"/>
        </w:rPr>
      </w:pPr>
    </w:p>
    <w:p w14:paraId="355EC029" w14:textId="2BA5F531" w:rsidR="005E5019" w:rsidRPr="00F01E08" w:rsidRDefault="005E5019" w:rsidP="004248AF">
      <w:pPr>
        <w:tabs>
          <w:tab w:val="left" w:pos="426"/>
        </w:tabs>
        <w:jc w:val="both"/>
        <w:rPr>
          <w:rStyle w:val="xbe"/>
          <w:rFonts w:ascii="Calibri" w:hAnsi="Calibri" w:cs="Calibri"/>
          <w:b/>
          <w:color w:val="auto"/>
          <w:sz w:val="22"/>
          <w:szCs w:val="22"/>
          <w:u w:val="single"/>
        </w:rPr>
      </w:pPr>
      <w:r w:rsidRPr="00F01E08">
        <w:rPr>
          <w:rStyle w:val="xbe"/>
          <w:rFonts w:ascii="Calibri" w:hAnsi="Calibri" w:cs="Calibri"/>
          <w:b/>
          <w:color w:val="auto"/>
          <w:sz w:val="22"/>
          <w:szCs w:val="22"/>
          <w:u w:val="single"/>
        </w:rPr>
        <w:t xml:space="preserve">Zamawiający </w:t>
      </w:r>
      <w:r w:rsidR="00F01E08" w:rsidRPr="00F01E08">
        <w:rPr>
          <w:rStyle w:val="xbe"/>
          <w:rFonts w:ascii="Calibri" w:hAnsi="Calibri" w:cs="Calibri"/>
          <w:b/>
          <w:color w:val="auto"/>
          <w:sz w:val="22"/>
          <w:szCs w:val="22"/>
          <w:u w:val="single"/>
        </w:rPr>
        <w:t xml:space="preserve">nie </w:t>
      </w:r>
      <w:r w:rsidRPr="00F01E08">
        <w:rPr>
          <w:rStyle w:val="xbe"/>
          <w:rFonts w:ascii="Calibri" w:hAnsi="Calibri" w:cs="Calibri"/>
          <w:b/>
          <w:color w:val="auto"/>
          <w:sz w:val="22"/>
          <w:szCs w:val="22"/>
          <w:u w:val="single"/>
        </w:rPr>
        <w:t>dopuszcza składani</w:t>
      </w:r>
      <w:r w:rsidR="00F01E08" w:rsidRPr="00F01E08">
        <w:rPr>
          <w:rStyle w:val="xbe"/>
          <w:rFonts w:ascii="Calibri" w:hAnsi="Calibri" w:cs="Calibri"/>
          <w:b/>
          <w:color w:val="auto"/>
          <w:sz w:val="22"/>
          <w:szCs w:val="22"/>
          <w:u w:val="single"/>
        </w:rPr>
        <w:t>a</w:t>
      </w:r>
      <w:r w:rsidRPr="00F01E08">
        <w:rPr>
          <w:rStyle w:val="xbe"/>
          <w:rFonts w:ascii="Calibri" w:hAnsi="Calibri" w:cs="Calibri"/>
          <w:b/>
          <w:color w:val="auto"/>
          <w:sz w:val="22"/>
          <w:szCs w:val="22"/>
          <w:u w:val="single"/>
        </w:rPr>
        <w:t xml:space="preserve"> ofert częściowych</w:t>
      </w:r>
      <w:r w:rsidR="00665DD3">
        <w:rPr>
          <w:rStyle w:val="xbe"/>
          <w:rFonts w:ascii="Calibri" w:hAnsi="Calibri" w:cs="Calibri"/>
          <w:b/>
          <w:color w:val="auto"/>
          <w:sz w:val="22"/>
          <w:szCs w:val="22"/>
          <w:u w:val="single"/>
        </w:rPr>
        <w:t xml:space="preserve"> z uwagi na jednolity przedmiot zamówienia.</w:t>
      </w:r>
    </w:p>
    <w:p w14:paraId="0EFEB393" w14:textId="6477D675" w:rsidR="005E5019" w:rsidRPr="00A47F1B" w:rsidRDefault="005E5019" w:rsidP="004248AF">
      <w:pPr>
        <w:tabs>
          <w:tab w:val="left" w:pos="426"/>
        </w:tabs>
        <w:jc w:val="both"/>
        <w:rPr>
          <w:rStyle w:val="xbe"/>
          <w:rFonts w:ascii="Calibri" w:hAnsi="Calibri" w:cs="Calibri"/>
          <w:b/>
          <w:color w:val="auto"/>
          <w:sz w:val="22"/>
          <w:szCs w:val="22"/>
          <w:u w:val="single"/>
        </w:rPr>
      </w:pPr>
      <w:r w:rsidRPr="00A47F1B">
        <w:rPr>
          <w:rStyle w:val="xbe"/>
          <w:rFonts w:ascii="Calibri" w:hAnsi="Calibri" w:cs="Calibri"/>
          <w:b/>
          <w:color w:val="auto"/>
          <w:sz w:val="22"/>
          <w:szCs w:val="22"/>
          <w:u w:val="single"/>
        </w:rPr>
        <w:t>Zamawiający nie dopuszcza składania ofert wariantowych.</w:t>
      </w:r>
    </w:p>
    <w:p w14:paraId="646B4176" w14:textId="7059FE1E" w:rsidR="00937A87" w:rsidRPr="00B35512" w:rsidRDefault="00937A87" w:rsidP="004248AF">
      <w:pPr>
        <w:tabs>
          <w:tab w:val="left" w:pos="426"/>
        </w:tabs>
        <w:jc w:val="both"/>
        <w:rPr>
          <w:rStyle w:val="xbe"/>
          <w:rFonts w:ascii="Calibri" w:hAnsi="Calibri" w:cs="Calibri"/>
          <w:b/>
          <w:color w:val="ED0000"/>
          <w:sz w:val="22"/>
          <w:szCs w:val="22"/>
          <w:u w:val="single"/>
        </w:rPr>
      </w:pPr>
      <w:r w:rsidRPr="00A47F1B">
        <w:rPr>
          <w:rStyle w:val="xbe"/>
          <w:rFonts w:ascii="Calibri" w:hAnsi="Calibri" w:cs="Calibri"/>
          <w:b/>
          <w:color w:val="auto"/>
          <w:sz w:val="22"/>
          <w:szCs w:val="22"/>
          <w:u w:val="single"/>
        </w:rPr>
        <w:t>Wykonawca może złożyć tylko jedną ofertę.</w:t>
      </w:r>
    </w:p>
    <w:p w14:paraId="5C3BB73D" w14:textId="77777777" w:rsidR="005E5019" w:rsidRPr="00B35512" w:rsidRDefault="005E5019" w:rsidP="004248AF">
      <w:pPr>
        <w:tabs>
          <w:tab w:val="left" w:pos="426"/>
        </w:tabs>
        <w:jc w:val="both"/>
        <w:rPr>
          <w:rStyle w:val="xbe"/>
          <w:rFonts w:ascii="Calibri" w:hAnsi="Calibri" w:cs="Calibri"/>
          <w:color w:val="auto"/>
          <w:sz w:val="22"/>
          <w:szCs w:val="22"/>
        </w:rPr>
      </w:pPr>
    </w:p>
    <w:p w14:paraId="79F178C5" w14:textId="7819176F" w:rsidR="005E5019" w:rsidRPr="00B35512" w:rsidRDefault="005E5019" w:rsidP="004248AF">
      <w:pPr>
        <w:pStyle w:val="TreA"/>
        <w:jc w:val="both"/>
        <w:rPr>
          <w:rStyle w:val="xbe"/>
          <w:rFonts w:ascii="Calibri" w:hAnsi="Calibri" w:cs="Calibri"/>
          <w:color w:val="auto"/>
        </w:rPr>
      </w:pPr>
      <w:r w:rsidRPr="00B35512">
        <w:rPr>
          <w:rStyle w:val="xbe"/>
          <w:rFonts w:ascii="Calibri" w:hAnsi="Calibri" w:cs="Calibri"/>
          <w:b/>
          <w:bCs/>
          <w:color w:val="auto"/>
          <w:u w:val="single"/>
        </w:rPr>
        <w:t>Wykluczenia</w:t>
      </w:r>
      <w:r w:rsidR="006E243F" w:rsidRPr="00B35512">
        <w:rPr>
          <w:rStyle w:val="xbe"/>
          <w:rFonts w:ascii="Calibri" w:hAnsi="Calibri" w:cs="Calibri"/>
          <w:b/>
          <w:bCs/>
          <w:color w:val="auto"/>
          <w:u w:val="single"/>
        </w:rPr>
        <w:t xml:space="preserve"> z </w:t>
      </w:r>
      <w:r w:rsidRPr="00B35512">
        <w:rPr>
          <w:rStyle w:val="xbe"/>
          <w:rFonts w:ascii="Calibri" w:hAnsi="Calibri" w:cs="Calibri"/>
          <w:b/>
          <w:bCs/>
          <w:color w:val="auto"/>
          <w:u w:val="single"/>
        </w:rPr>
        <w:t>udziału</w:t>
      </w:r>
      <w:r w:rsidR="006E243F" w:rsidRPr="00B35512">
        <w:rPr>
          <w:rStyle w:val="xbe"/>
          <w:rFonts w:ascii="Calibri" w:hAnsi="Calibri" w:cs="Calibri"/>
          <w:b/>
          <w:bCs/>
          <w:color w:val="auto"/>
          <w:u w:val="single"/>
        </w:rPr>
        <w:t xml:space="preserve"> w </w:t>
      </w:r>
      <w:r w:rsidRPr="00B35512">
        <w:rPr>
          <w:rStyle w:val="xbe"/>
          <w:rFonts w:ascii="Calibri" w:hAnsi="Calibri" w:cs="Calibri"/>
          <w:b/>
          <w:bCs/>
          <w:color w:val="auto"/>
          <w:u w:val="single"/>
        </w:rPr>
        <w:t>postępowaniu</w:t>
      </w:r>
      <w:r w:rsidRPr="00B35512">
        <w:rPr>
          <w:rStyle w:val="xbe"/>
          <w:rFonts w:ascii="Calibri" w:hAnsi="Calibri" w:cs="Calibri"/>
          <w:color w:val="auto"/>
        </w:rPr>
        <w:t>:</w:t>
      </w:r>
    </w:p>
    <w:p w14:paraId="3FB3270F" w14:textId="77777777" w:rsidR="005E5019" w:rsidRPr="00B35512" w:rsidRDefault="005E5019" w:rsidP="004248AF">
      <w:pPr>
        <w:pStyle w:val="TreA"/>
        <w:jc w:val="both"/>
        <w:rPr>
          <w:rStyle w:val="xbe"/>
          <w:rFonts w:ascii="Calibri" w:hAnsi="Calibri" w:cs="Calibri"/>
          <w:color w:val="auto"/>
        </w:rPr>
      </w:pPr>
      <w:r w:rsidRPr="00B35512">
        <w:rPr>
          <w:rStyle w:val="xbe"/>
          <w:rFonts w:ascii="Calibri" w:hAnsi="Calibri" w:cs="Calibri"/>
          <w:color w:val="auto"/>
        </w:rPr>
        <w:t>W celu uniknięcia konfliktu interesów zamówienie nie może być́ udzielone:</w:t>
      </w:r>
    </w:p>
    <w:p w14:paraId="56EE5047" w14:textId="294BD367" w:rsidR="005E5019" w:rsidRPr="00B35512" w:rsidRDefault="005E5019" w:rsidP="004248AF">
      <w:pPr>
        <w:pStyle w:val="TreA"/>
        <w:jc w:val="both"/>
        <w:rPr>
          <w:rStyle w:val="xbe"/>
          <w:rFonts w:ascii="Calibri" w:hAnsi="Calibri" w:cs="Calibri"/>
          <w:color w:val="auto"/>
        </w:rPr>
      </w:pPr>
      <w:r w:rsidRPr="00B35512">
        <w:rPr>
          <w:rStyle w:val="xbe"/>
          <w:rFonts w:ascii="Calibri" w:hAnsi="Calibri" w:cs="Calibri"/>
          <w:color w:val="auto"/>
        </w:rPr>
        <w:t xml:space="preserve">podmiotom </w:t>
      </w:r>
      <w:r w:rsidRPr="00B35512">
        <w:rPr>
          <w:rStyle w:val="xbe"/>
          <w:rFonts w:ascii="Calibri" w:hAnsi="Calibri" w:cs="Calibri"/>
          <w:b/>
          <w:bCs/>
          <w:color w:val="auto"/>
        </w:rPr>
        <w:t>powiązanym osobowo lub kapitałowo</w:t>
      </w:r>
      <w:r w:rsidRPr="00B35512">
        <w:rPr>
          <w:rStyle w:val="xbe"/>
          <w:rFonts w:ascii="Calibri" w:hAnsi="Calibri" w:cs="Calibri"/>
          <w:color w:val="auto"/>
        </w:rPr>
        <w:t>. Przez powiazania kapitałowe lub</w:t>
      </w:r>
      <w:r w:rsidR="003C36B5" w:rsidRPr="00B35512">
        <w:rPr>
          <w:rStyle w:val="xbe"/>
          <w:rFonts w:ascii="Calibri" w:hAnsi="Calibri" w:cs="Calibri"/>
          <w:color w:val="auto"/>
        </w:rPr>
        <w:t xml:space="preserve"> </w:t>
      </w:r>
      <w:r w:rsidRPr="00B35512">
        <w:rPr>
          <w:rStyle w:val="xbe"/>
          <w:rFonts w:ascii="Calibri" w:hAnsi="Calibri" w:cs="Calibri"/>
          <w:color w:val="auto"/>
        </w:rPr>
        <w:t>osobowe rozumie się̨ wzajemne powiazania między beneficjentem lub osobami upoważnionymi do zaciągania zobowiązań́</w:t>
      </w:r>
      <w:r w:rsidR="006E243F" w:rsidRPr="00B35512">
        <w:rPr>
          <w:rStyle w:val="xbe"/>
          <w:rFonts w:ascii="Calibri" w:hAnsi="Calibri" w:cs="Calibri"/>
          <w:color w:val="auto"/>
        </w:rPr>
        <w:t xml:space="preserve"> w </w:t>
      </w:r>
      <w:r w:rsidRPr="00B35512">
        <w:rPr>
          <w:rStyle w:val="xbe"/>
          <w:rFonts w:ascii="Calibri" w:hAnsi="Calibri" w:cs="Calibri"/>
          <w:color w:val="auto"/>
        </w:rPr>
        <w:t>imieniu beneficjenta lub osobami wykonującymi</w:t>
      </w:r>
      <w:r w:rsidR="006E243F" w:rsidRPr="00B35512">
        <w:rPr>
          <w:rStyle w:val="xbe"/>
          <w:rFonts w:ascii="Calibri" w:hAnsi="Calibri" w:cs="Calibri"/>
          <w:color w:val="auto"/>
        </w:rPr>
        <w:t xml:space="preserve"> w </w:t>
      </w:r>
      <w:r w:rsidRPr="00B35512">
        <w:rPr>
          <w:rStyle w:val="xbe"/>
          <w:rFonts w:ascii="Calibri" w:hAnsi="Calibri" w:cs="Calibri"/>
          <w:color w:val="auto"/>
        </w:rPr>
        <w:t>imieniu beneficjenta czynności związane</w:t>
      </w:r>
      <w:r w:rsidR="006E243F" w:rsidRPr="00B35512">
        <w:rPr>
          <w:rStyle w:val="xbe"/>
          <w:rFonts w:ascii="Calibri" w:hAnsi="Calibri" w:cs="Calibri"/>
          <w:color w:val="auto"/>
        </w:rPr>
        <w:t xml:space="preserve"> z </w:t>
      </w:r>
      <w:r w:rsidRPr="00B35512">
        <w:rPr>
          <w:rStyle w:val="xbe"/>
          <w:rFonts w:ascii="Calibri" w:hAnsi="Calibri" w:cs="Calibri"/>
          <w:color w:val="auto"/>
        </w:rPr>
        <w:t>przygotowaniem</w:t>
      </w:r>
      <w:r w:rsidR="006E243F" w:rsidRPr="00B35512">
        <w:rPr>
          <w:rStyle w:val="xbe"/>
          <w:rFonts w:ascii="Calibri" w:hAnsi="Calibri" w:cs="Calibri"/>
          <w:color w:val="auto"/>
        </w:rPr>
        <w:t xml:space="preserve"> i </w:t>
      </w:r>
      <w:r w:rsidRPr="00B35512">
        <w:rPr>
          <w:rStyle w:val="xbe"/>
          <w:rFonts w:ascii="Calibri" w:hAnsi="Calibri" w:cs="Calibri"/>
          <w:color w:val="auto"/>
        </w:rPr>
        <w:t>przeprowadzeniem procedury wyboru wykonawcy</w:t>
      </w:r>
      <w:r w:rsidR="006E243F" w:rsidRPr="00B35512">
        <w:rPr>
          <w:rStyle w:val="xbe"/>
          <w:rFonts w:ascii="Calibri" w:hAnsi="Calibri" w:cs="Calibri"/>
          <w:color w:val="auto"/>
        </w:rPr>
        <w:t xml:space="preserve"> a </w:t>
      </w:r>
      <w:r w:rsidRPr="00B35512">
        <w:rPr>
          <w:rStyle w:val="xbe"/>
          <w:rFonts w:ascii="Calibri" w:hAnsi="Calibri" w:cs="Calibri"/>
          <w:color w:val="auto"/>
        </w:rPr>
        <w:t>wykonawcą, polegające</w:t>
      </w:r>
      <w:r w:rsidR="006E243F" w:rsidRPr="00B35512">
        <w:rPr>
          <w:rStyle w:val="xbe"/>
          <w:rFonts w:ascii="Calibri" w:hAnsi="Calibri" w:cs="Calibri"/>
          <w:color w:val="auto"/>
        </w:rPr>
        <w:t xml:space="preserve"> w </w:t>
      </w:r>
      <w:r w:rsidRPr="00B35512">
        <w:rPr>
          <w:rStyle w:val="xbe"/>
          <w:rFonts w:ascii="Calibri" w:hAnsi="Calibri" w:cs="Calibri"/>
          <w:color w:val="auto"/>
        </w:rPr>
        <w:t>szczególności na (</w:t>
      </w:r>
      <w:r w:rsidRPr="00B35512">
        <w:rPr>
          <w:rStyle w:val="xbe"/>
          <w:rFonts w:ascii="Calibri" w:hAnsi="Calibri" w:cs="Calibri"/>
          <w:b/>
          <w:bCs/>
          <w:color w:val="auto"/>
        </w:rPr>
        <w:t>katalog przykładowy</w:t>
      </w:r>
      <w:r w:rsidRPr="00B35512">
        <w:rPr>
          <w:rStyle w:val="xbe"/>
          <w:rFonts w:ascii="Calibri" w:hAnsi="Calibri" w:cs="Calibri"/>
          <w:color w:val="auto"/>
        </w:rPr>
        <w:t xml:space="preserve">): </w:t>
      </w:r>
    </w:p>
    <w:p w14:paraId="0F8A87DE" w14:textId="6563A757" w:rsidR="005E5019" w:rsidRPr="00B35512" w:rsidRDefault="005E5019" w:rsidP="004248AF">
      <w:pPr>
        <w:pStyle w:val="TreA"/>
        <w:numPr>
          <w:ilvl w:val="0"/>
          <w:numId w:val="9"/>
        </w:numPr>
        <w:jc w:val="both"/>
        <w:rPr>
          <w:rStyle w:val="xbe"/>
          <w:rFonts w:ascii="Calibri" w:hAnsi="Calibri" w:cs="Calibri"/>
          <w:color w:val="auto"/>
        </w:rPr>
      </w:pPr>
      <w:r w:rsidRPr="00B35512">
        <w:rPr>
          <w:rStyle w:val="xbe"/>
          <w:rFonts w:ascii="Calibri" w:hAnsi="Calibri" w:cs="Calibri"/>
          <w:color w:val="auto"/>
        </w:rPr>
        <w:t>uczestniczeniu</w:t>
      </w:r>
      <w:r w:rsidR="006E243F" w:rsidRPr="00B35512">
        <w:rPr>
          <w:rStyle w:val="xbe"/>
          <w:rFonts w:ascii="Calibri" w:hAnsi="Calibri" w:cs="Calibri"/>
          <w:color w:val="auto"/>
        </w:rPr>
        <w:t xml:space="preserve"> w </w:t>
      </w:r>
      <w:r w:rsidRPr="00B35512">
        <w:rPr>
          <w:rStyle w:val="xbe"/>
          <w:rFonts w:ascii="Calibri" w:hAnsi="Calibri" w:cs="Calibri"/>
          <w:color w:val="auto"/>
        </w:rPr>
        <w:t>spółce jako wspólnik spółki cywilnej lub spółki osobowej</w:t>
      </w:r>
    </w:p>
    <w:p w14:paraId="508AFB7B" w14:textId="77777777" w:rsidR="005E5019" w:rsidRPr="00B35512" w:rsidRDefault="005E5019" w:rsidP="004248AF">
      <w:pPr>
        <w:pStyle w:val="TreA"/>
        <w:numPr>
          <w:ilvl w:val="0"/>
          <w:numId w:val="9"/>
        </w:numPr>
        <w:jc w:val="both"/>
        <w:rPr>
          <w:rStyle w:val="xbe"/>
          <w:rFonts w:ascii="Calibri" w:hAnsi="Calibri" w:cs="Calibri"/>
          <w:color w:val="auto"/>
        </w:rPr>
      </w:pPr>
      <w:r w:rsidRPr="00B35512">
        <w:rPr>
          <w:rStyle w:val="xbe"/>
          <w:rFonts w:ascii="Calibri" w:hAnsi="Calibri" w:cs="Calibri"/>
          <w:color w:val="auto"/>
        </w:rPr>
        <w:t xml:space="preserve">posiadaniu co najmniej 10% udziałów lub akcji, </w:t>
      </w:r>
    </w:p>
    <w:p w14:paraId="7EDE817C" w14:textId="77777777" w:rsidR="005E5019" w:rsidRPr="00B35512" w:rsidRDefault="005E5019" w:rsidP="004248AF">
      <w:pPr>
        <w:pStyle w:val="TreA"/>
        <w:numPr>
          <w:ilvl w:val="0"/>
          <w:numId w:val="9"/>
        </w:numPr>
        <w:jc w:val="both"/>
        <w:rPr>
          <w:rStyle w:val="xbe"/>
          <w:rFonts w:ascii="Calibri" w:hAnsi="Calibri" w:cs="Calibri"/>
          <w:color w:val="auto"/>
        </w:rPr>
      </w:pPr>
      <w:r w:rsidRPr="00B35512">
        <w:rPr>
          <w:rStyle w:val="xbe"/>
          <w:rFonts w:ascii="Calibri" w:hAnsi="Calibri" w:cs="Calibri"/>
          <w:color w:val="auto"/>
        </w:rPr>
        <w:t xml:space="preserve">pełnieniu funkcji członka organu nadzorczego lub zarządzającego, prokurenta, pełnomocnika, </w:t>
      </w:r>
    </w:p>
    <w:p w14:paraId="391A7027" w14:textId="0041C539" w:rsidR="005E5019" w:rsidRPr="00B35512" w:rsidRDefault="005E5019" w:rsidP="004248AF">
      <w:pPr>
        <w:pStyle w:val="TreA"/>
        <w:numPr>
          <w:ilvl w:val="0"/>
          <w:numId w:val="9"/>
        </w:numPr>
        <w:jc w:val="both"/>
        <w:rPr>
          <w:rStyle w:val="xbe"/>
          <w:rFonts w:ascii="Calibri" w:hAnsi="Calibri" w:cs="Calibri"/>
          <w:color w:val="auto"/>
        </w:rPr>
      </w:pPr>
      <w:r w:rsidRPr="00B35512">
        <w:rPr>
          <w:rStyle w:val="xbe"/>
          <w:rFonts w:ascii="Calibri" w:hAnsi="Calibri" w:cs="Calibri"/>
          <w:color w:val="auto"/>
        </w:rPr>
        <w:t>pozostawaniu</w:t>
      </w:r>
      <w:r w:rsidR="006E243F" w:rsidRPr="00B35512">
        <w:rPr>
          <w:rStyle w:val="xbe"/>
          <w:rFonts w:ascii="Calibri" w:hAnsi="Calibri" w:cs="Calibri"/>
          <w:color w:val="auto"/>
        </w:rPr>
        <w:t xml:space="preserve"> w </w:t>
      </w:r>
      <w:r w:rsidRPr="00B35512">
        <w:rPr>
          <w:rStyle w:val="xbe"/>
          <w:rFonts w:ascii="Calibri" w:hAnsi="Calibri" w:cs="Calibri"/>
          <w:color w:val="auto"/>
        </w:rPr>
        <w:t>związku małżeńskim,</w:t>
      </w:r>
      <w:r w:rsidR="006E243F" w:rsidRPr="00B35512">
        <w:rPr>
          <w:rStyle w:val="xbe"/>
          <w:rFonts w:ascii="Calibri" w:hAnsi="Calibri" w:cs="Calibri"/>
          <w:color w:val="auto"/>
        </w:rPr>
        <w:t xml:space="preserve"> w </w:t>
      </w:r>
      <w:r w:rsidRPr="00B35512">
        <w:rPr>
          <w:rStyle w:val="xbe"/>
          <w:rFonts w:ascii="Calibri" w:hAnsi="Calibri" w:cs="Calibri"/>
          <w:color w:val="auto"/>
        </w:rPr>
        <w:t xml:space="preserve">stosunku pokrewieństwa lub powinowactwa </w:t>
      </w:r>
      <w:r w:rsidRPr="00B35512">
        <w:rPr>
          <w:rStyle w:val="xbe"/>
          <w:rFonts w:ascii="Calibri" w:hAnsi="Calibri" w:cs="Calibri"/>
          <w:color w:val="auto"/>
        </w:rPr>
        <w:br/>
        <w:t>w linii prostej, pokrewieństwa drugiego stopnia lub powinowactwa drugiego stopnia</w:t>
      </w:r>
      <w:r w:rsidR="006E243F" w:rsidRPr="00B35512">
        <w:rPr>
          <w:rStyle w:val="xbe"/>
          <w:rFonts w:ascii="Calibri" w:hAnsi="Calibri" w:cs="Calibri"/>
          <w:color w:val="auto"/>
        </w:rPr>
        <w:t xml:space="preserve"> w </w:t>
      </w:r>
      <w:r w:rsidRPr="00B35512">
        <w:rPr>
          <w:rStyle w:val="xbe"/>
          <w:rFonts w:ascii="Calibri" w:hAnsi="Calibri" w:cs="Calibri"/>
          <w:color w:val="auto"/>
        </w:rPr>
        <w:t>linii bocznej lub</w:t>
      </w:r>
      <w:r w:rsidR="006E243F" w:rsidRPr="00B35512">
        <w:rPr>
          <w:rStyle w:val="xbe"/>
          <w:rFonts w:ascii="Calibri" w:hAnsi="Calibri" w:cs="Calibri"/>
          <w:color w:val="auto"/>
        </w:rPr>
        <w:t xml:space="preserve"> w </w:t>
      </w:r>
      <w:r w:rsidRPr="00B35512">
        <w:rPr>
          <w:rStyle w:val="xbe"/>
          <w:rFonts w:ascii="Calibri" w:hAnsi="Calibri" w:cs="Calibri"/>
          <w:color w:val="auto"/>
        </w:rPr>
        <w:t xml:space="preserve">stosunku przysposobienia, opieki lub kurateli. </w:t>
      </w:r>
    </w:p>
    <w:p w14:paraId="2000CC0F" w14:textId="77777777" w:rsidR="005E5019" w:rsidRPr="00B35512"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contextualSpacing/>
        <w:jc w:val="both"/>
        <w:rPr>
          <w:rFonts w:ascii="Calibri" w:hAnsi="Calibri" w:cs="Calibri"/>
          <w:b/>
          <w:bCs/>
          <w:color w:val="auto"/>
          <w:sz w:val="22"/>
          <w:szCs w:val="22"/>
          <w:u w:val="single"/>
        </w:rPr>
      </w:pPr>
    </w:p>
    <w:p w14:paraId="59A11B10" w14:textId="77777777" w:rsidR="005E5019" w:rsidRPr="00B35512" w:rsidRDefault="005E5019" w:rsidP="004248A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contextualSpacing/>
        <w:jc w:val="both"/>
        <w:rPr>
          <w:rFonts w:ascii="Calibri" w:hAnsi="Calibri" w:cs="Calibri"/>
          <w:b/>
          <w:bCs/>
          <w:color w:val="auto"/>
          <w:sz w:val="22"/>
          <w:szCs w:val="22"/>
          <w:u w:val="single"/>
        </w:rPr>
      </w:pPr>
      <w:r w:rsidRPr="00B35512">
        <w:rPr>
          <w:rFonts w:ascii="Calibri" w:hAnsi="Calibri" w:cs="Calibri"/>
          <w:b/>
          <w:bCs/>
          <w:color w:val="auto"/>
          <w:sz w:val="22"/>
          <w:szCs w:val="22"/>
          <w:u w:val="single"/>
        </w:rPr>
        <w:t xml:space="preserve">Warunki zawarcia umowy </w:t>
      </w:r>
    </w:p>
    <w:p w14:paraId="149816D2" w14:textId="569B29AB" w:rsidR="005E5019" w:rsidRPr="00B35512" w:rsidRDefault="005E5019" w:rsidP="004248AF">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ind w:left="709" w:hanging="425"/>
        <w:jc w:val="both"/>
        <w:rPr>
          <w:rFonts w:ascii="Calibri" w:hAnsi="Calibri" w:cs="Calibri"/>
          <w:b/>
          <w:bCs/>
          <w:color w:val="auto"/>
          <w:sz w:val="22"/>
          <w:szCs w:val="22"/>
        </w:rPr>
      </w:pPr>
      <w:r w:rsidRPr="00B35512">
        <w:rPr>
          <w:rFonts w:ascii="Calibri" w:hAnsi="Calibri" w:cs="Calibri"/>
          <w:color w:val="auto"/>
          <w:sz w:val="22"/>
          <w:szCs w:val="22"/>
        </w:rPr>
        <w:t>Wykonawca składając ofertę akceptuje, że</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umowie będą znajdowały się między innymi następujące zapisy:</w:t>
      </w:r>
    </w:p>
    <w:p w14:paraId="29B0403F" w14:textId="6579EA39" w:rsidR="005E5019" w:rsidRPr="00B35512"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B35512">
        <w:rPr>
          <w:rFonts w:ascii="Calibri" w:hAnsi="Calibri" w:cs="Calibri"/>
          <w:bCs/>
          <w:color w:val="auto"/>
          <w:sz w:val="22"/>
          <w:szCs w:val="22"/>
        </w:rPr>
        <w:t>przewidujące karę umowną</w:t>
      </w:r>
      <w:r w:rsidR="006E243F" w:rsidRPr="00B35512">
        <w:rPr>
          <w:rFonts w:ascii="Calibri" w:hAnsi="Calibri" w:cs="Calibri"/>
          <w:bCs/>
          <w:color w:val="auto"/>
          <w:sz w:val="22"/>
          <w:szCs w:val="22"/>
        </w:rPr>
        <w:t xml:space="preserve"> w </w:t>
      </w:r>
      <w:r w:rsidRPr="00B35512">
        <w:rPr>
          <w:rFonts w:ascii="Calibri" w:hAnsi="Calibri" w:cs="Calibri"/>
          <w:bCs/>
          <w:color w:val="auto"/>
          <w:sz w:val="22"/>
          <w:szCs w:val="22"/>
        </w:rPr>
        <w:t xml:space="preserve">wysokości 10% łącznego wynagrodzenia Wykonawcy - </w:t>
      </w:r>
      <w:r w:rsidRPr="00B35512">
        <w:rPr>
          <w:rFonts w:ascii="Calibri" w:hAnsi="Calibri" w:cs="Calibri"/>
          <w:bCs/>
          <w:color w:val="auto"/>
          <w:sz w:val="22"/>
          <w:szCs w:val="22"/>
        </w:rPr>
        <w:br/>
        <w:t>w przypadku realizowania przez Wykonawcę umowy niezgodnie</w:t>
      </w:r>
      <w:r w:rsidR="006E243F" w:rsidRPr="00B35512">
        <w:rPr>
          <w:rFonts w:ascii="Calibri" w:hAnsi="Calibri" w:cs="Calibri"/>
          <w:bCs/>
          <w:color w:val="auto"/>
          <w:sz w:val="22"/>
          <w:szCs w:val="22"/>
        </w:rPr>
        <w:t xml:space="preserve"> z </w:t>
      </w:r>
      <w:r w:rsidRPr="00B35512">
        <w:rPr>
          <w:rFonts w:ascii="Calibri" w:hAnsi="Calibri" w:cs="Calibri"/>
          <w:bCs/>
          <w:color w:val="auto"/>
          <w:sz w:val="22"/>
          <w:szCs w:val="22"/>
        </w:rPr>
        <w:t>harmonogramem,</w:t>
      </w:r>
      <w:r w:rsidRPr="00B35512">
        <w:rPr>
          <w:rFonts w:ascii="Calibri" w:hAnsi="Calibri" w:cs="Calibri"/>
          <w:sz w:val="22"/>
          <w:szCs w:val="22"/>
        </w:rPr>
        <w:t xml:space="preserve"> </w:t>
      </w:r>
      <w:r w:rsidRPr="00B35512">
        <w:rPr>
          <w:rFonts w:ascii="Calibri" w:hAnsi="Calibri" w:cs="Calibri"/>
          <w:bCs/>
          <w:color w:val="auto"/>
          <w:sz w:val="22"/>
          <w:szCs w:val="22"/>
        </w:rPr>
        <w:t xml:space="preserve">za każdym </w:t>
      </w:r>
      <w:proofErr w:type="gramStart"/>
      <w:r w:rsidRPr="00B35512">
        <w:rPr>
          <w:rFonts w:ascii="Calibri" w:hAnsi="Calibri" w:cs="Calibri"/>
          <w:bCs/>
          <w:color w:val="auto"/>
          <w:sz w:val="22"/>
          <w:szCs w:val="22"/>
        </w:rPr>
        <w:t>razem</w:t>
      </w:r>
      <w:proofErr w:type="gramEnd"/>
      <w:r w:rsidRPr="00B35512">
        <w:rPr>
          <w:rFonts w:ascii="Calibri" w:hAnsi="Calibri" w:cs="Calibri"/>
          <w:bCs/>
          <w:color w:val="auto"/>
          <w:sz w:val="22"/>
          <w:szCs w:val="22"/>
        </w:rPr>
        <w:t xml:space="preserve"> gdy harmonogram zostanie naruszony zgodnie</w:t>
      </w:r>
      <w:r w:rsidR="006E243F" w:rsidRPr="00B35512">
        <w:rPr>
          <w:rFonts w:ascii="Calibri" w:hAnsi="Calibri" w:cs="Calibri"/>
          <w:bCs/>
          <w:color w:val="auto"/>
          <w:sz w:val="22"/>
          <w:szCs w:val="22"/>
        </w:rPr>
        <w:t xml:space="preserve"> z </w:t>
      </w:r>
      <w:r w:rsidRPr="00B35512">
        <w:rPr>
          <w:rFonts w:ascii="Calibri" w:hAnsi="Calibri" w:cs="Calibri"/>
          <w:bCs/>
          <w:color w:val="auto"/>
          <w:sz w:val="22"/>
          <w:szCs w:val="22"/>
        </w:rPr>
        <w:t>uzupełnionym załącznikiem Gotowość,</w:t>
      </w:r>
    </w:p>
    <w:p w14:paraId="57BB22F6" w14:textId="672DAD02" w:rsidR="005E5019" w:rsidRPr="00B35512"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B35512">
        <w:rPr>
          <w:rFonts w:ascii="Calibri" w:hAnsi="Calibri" w:cs="Calibri"/>
          <w:bCs/>
          <w:color w:val="auto"/>
          <w:sz w:val="22"/>
          <w:szCs w:val="22"/>
        </w:rPr>
        <w:lastRenderedPageBreak/>
        <w:t>przewidujące karę umowną</w:t>
      </w:r>
      <w:r w:rsidR="006E243F" w:rsidRPr="00B35512">
        <w:rPr>
          <w:rFonts w:ascii="Calibri" w:hAnsi="Calibri" w:cs="Calibri"/>
          <w:bCs/>
          <w:color w:val="auto"/>
          <w:sz w:val="22"/>
          <w:szCs w:val="22"/>
        </w:rPr>
        <w:t xml:space="preserve"> w </w:t>
      </w:r>
      <w:r w:rsidRPr="00B35512">
        <w:rPr>
          <w:rFonts w:ascii="Calibri" w:hAnsi="Calibri" w:cs="Calibri"/>
          <w:bCs/>
          <w:color w:val="auto"/>
          <w:sz w:val="22"/>
          <w:szCs w:val="22"/>
        </w:rPr>
        <w:t xml:space="preserve">wysokości 30% łącznego wynagrodzenia </w:t>
      </w:r>
      <w:proofErr w:type="gramStart"/>
      <w:r w:rsidRPr="00B35512">
        <w:rPr>
          <w:rFonts w:ascii="Calibri" w:hAnsi="Calibri" w:cs="Calibri"/>
          <w:bCs/>
          <w:color w:val="auto"/>
          <w:sz w:val="22"/>
          <w:szCs w:val="22"/>
        </w:rPr>
        <w:t xml:space="preserve">Wykonawcy </w:t>
      </w:r>
      <w:r w:rsidR="006E243F" w:rsidRPr="00B35512">
        <w:rPr>
          <w:rFonts w:ascii="Calibri" w:hAnsi="Calibri" w:cs="Calibri"/>
          <w:bCs/>
          <w:color w:val="auto"/>
          <w:sz w:val="22"/>
          <w:szCs w:val="22"/>
        </w:rPr>
        <w:t xml:space="preserve"> w</w:t>
      </w:r>
      <w:proofErr w:type="gramEnd"/>
      <w:r w:rsidR="006E243F" w:rsidRPr="00B35512">
        <w:rPr>
          <w:rFonts w:ascii="Calibri" w:hAnsi="Calibri" w:cs="Calibri"/>
          <w:bCs/>
          <w:color w:val="auto"/>
          <w:sz w:val="22"/>
          <w:szCs w:val="22"/>
        </w:rPr>
        <w:t> </w:t>
      </w:r>
      <w:r w:rsidRPr="00B35512">
        <w:rPr>
          <w:rFonts w:ascii="Calibri" w:hAnsi="Calibri" w:cs="Calibri"/>
          <w:bCs/>
          <w:color w:val="auto"/>
          <w:sz w:val="22"/>
          <w:szCs w:val="22"/>
        </w:rPr>
        <w:t xml:space="preserve">przypadku </w:t>
      </w:r>
      <w:proofErr w:type="gramStart"/>
      <w:r w:rsidRPr="00B35512">
        <w:rPr>
          <w:rFonts w:ascii="Calibri" w:hAnsi="Calibri" w:cs="Calibri"/>
          <w:bCs/>
          <w:color w:val="auto"/>
          <w:sz w:val="22"/>
          <w:szCs w:val="22"/>
        </w:rPr>
        <w:t>nie wykonywania</w:t>
      </w:r>
      <w:proofErr w:type="gramEnd"/>
      <w:r w:rsidRPr="00B35512">
        <w:rPr>
          <w:rFonts w:ascii="Calibri" w:hAnsi="Calibri" w:cs="Calibri"/>
          <w:bCs/>
          <w:color w:val="auto"/>
          <w:sz w:val="22"/>
          <w:szCs w:val="22"/>
        </w:rPr>
        <w:t xml:space="preserve"> przez Wykonawcę zlecenia</w:t>
      </w:r>
      <w:r w:rsidR="006E243F" w:rsidRPr="00B35512">
        <w:rPr>
          <w:rFonts w:ascii="Calibri" w:hAnsi="Calibri" w:cs="Calibri"/>
          <w:bCs/>
          <w:color w:val="auto"/>
          <w:sz w:val="22"/>
          <w:szCs w:val="22"/>
        </w:rPr>
        <w:t xml:space="preserve"> w </w:t>
      </w:r>
      <w:r w:rsidRPr="00B35512">
        <w:rPr>
          <w:rFonts w:ascii="Calibri" w:hAnsi="Calibri" w:cs="Calibri"/>
          <w:bCs/>
          <w:color w:val="auto"/>
          <w:sz w:val="22"/>
          <w:szCs w:val="22"/>
        </w:rPr>
        <w:t>sposób zgodny</w:t>
      </w:r>
      <w:r w:rsidR="006E243F" w:rsidRPr="00B35512">
        <w:rPr>
          <w:rFonts w:ascii="Calibri" w:hAnsi="Calibri" w:cs="Calibri"/>
          <w:bCs/>
          <w:color w:val="auto"/>
          <w:sz w:val="22"/>
          <w:szCs w:val="22"/>
        </w:rPr>
        <w:t xml:space="preserve"> z </w:t>
      </w:r>
      <w:r w:rsidRPr="00B35512">
        <w:rPr>
          <w:rFonts w:ascii="Calibri" w:hAnsi="Calibri" w:cs="Calibri"/>
          <w:bCs/>
          <w:color w:val="auto"/>
          <w:sz w:val="22"/>
          <w:szCs w:val="22"/>
        </w:rPr>
        <w:t>postanowieniami umowy oraz bez zachowania należytej staranności</w:t>
      </w:r>
      <w:r w:rsidR="006E243F" w:rsidRPr="00B35512">
        <w:rPr>
          <w:rFonts w:ascii="Calibri" w:hAnsi="Calibri" w:cs="Calibri"/>
          <w:bCs/>
          <w:color w:val="auto"/>
          <w:sz w:val="22"/>
          <w:szCs w:val="22"/>
        </w:rPr>
        <w:t xml:space="preserve"> w </w:t>
      </w:r>
      <w:r w:rsidRPr="00B35512">
        <w:rPr>
          <w:rFonts w:ascii="Calibri" w:hAnsi="Calibri" w:cs="Calibri"/>
          <w:bCs/>
          <w:color w:val="auto"/>
          <w:sz w:val="22"/>
          <w:szCs w:val="22"/>
        </w:rPr>
        <w:t>szczególności</w:t>
      </w:r>
      <w:r w:rsidRPr="00B35512">
        <w:rPr>
          <w:rFonts w:ascii="Calibri" w:hAnsi="Calibri" w:cs="Calibri"/>
          <w:color w:val="auto"/>
          <w:sz w:val="22"/>
          <w:szCs w:val="22"/>
        </w:rPr>
        <w:t>, programu, zawartości merytorycznej</w:t>
      </w:r>
      <w:r w:rsidR="006E243F" w:rsidRPr="00B35512">
        <w:rPr>
          <w:rFonts w:ascii="Calibri" w:hAnsi="Calibri" w:cs="Calibri"/>
          <w:color w:val="auto"/>
          <w:sz w:val="22"/>
          <w:szCs w:val="22"/>
        </w:rPr>
        <w:t xml:space="preserve"> i </w:t>
      </w:r>
      <w:r w:rsidRPr="00B35512">
        <w:rPr>
          <w:rFonts w:ascii="Calibri" w:hAnsi="Calibri" w:cs="Calibri"/>
          <w:color w:val="auto"/>
          <w:sz w:val="22"/>
          <w:szCs w:val="22"/>
        </w:rPr>
        <w:t>sposobu ich prowadzenia,</w:t>
      </w:r>
      <w:r w:rsidRPr="00B35512">
        <w:rPr>
          <w:rFonts w:ascii="Calibri" w:hAnsi="Calibri" w:cs="Calibri"/>
          <w:bCs/>
          <w:color w:val="auto"/>
          <w:sz w:val="22"/>
          <w:szCs w:val="22"/>
        </w:rPr>
        <w:t xml:space="preserve"> jakichkolwiek</w:t>
      </w:r>
      <w:r w:rsidR="00DE1222" w:rsidRPr="00B35512">
        <w:rPr>
          <w:rFonts w:ascii="Calibri" w:hAnsi="Calibri" w:cs="Calibri"/>
          <w:bCs/>
          <w:color w:val="auto"/>
          <w:sz w:val="22"/>
          <w:szCs w:val="22"/>
        </w:rPr>
        <w:t xml:space="preserve"> </w:t>
      </w:r>
      <w:r w:rsidRPr="00B35512">
        <w:rPr>
          <w:rFonts w:ascii="Calibri" w:hAnsi="Calibri" w:cs="Calibri"/>
          <w:bCs/>
          <w:color w:val="auto"/>
          <w:sz w:val="22"/>
          <w:szCs w:val="22"/>
        </w:rPr>
        <w:t>nieuzasadnionych opóźnień</w:t>
      </w:r>
      <w:r w:rsidR="006E243F" w:rsidRPr="00B35512">
        <w:rPr>
          <w:rFonts w:ascii="Calibri" w:hAnsi="Calibri" w:cs="Calibri"/>
          <w:bCs/>
          <w:color w:val="auto"/>
          <w:sz w:val="22"/>
          <w:szCs w:val="22"/>
        </w:rPr>
        <w:t xml:space="preserve"> w </w:t>
      </w:r>
      <w:r w:rsidRPr="00B35512">
        <w:rPr>
          <w:rFonts w:ascii="Calibri" w:hAnsi="Calibri" w:cs="Calibri"/>
          <w:bCs/>
          <w:color w:val="auto"/>
          <w:sz w:val="22"/>
          <w:szCs w:val="22"/>
        </w:rPr>
        <w:t>dostarczaniu dokumentacji oraz informowaniu</w:t>
      </w:r>
      <w:r w:rsidR="006E243F" w:rsidRPr="00B35512">
        <w:rPr>
          <w:rFonts w:ascii="Calibri" w:hAnsi="Calibri" w:cs="Calibri"/>
          <w:bCs/>
          <w:color w:val="auto"/>
          <w:sz w:val="22"/>
          <w:szCs w:val="22"/>
        </w:rPr>
        <w:t xml:space="preserve"> o </w:t>
      </w:r>
      <w:r w:rsidRPr="00B35512">
        <w:rPr>
          <w:rFonts w:ascii="Calibri" w:hAnsi="Calibri" w:cs="Calibri"/>
          <w:bCs/>
          <w:color w:val="auto"/>
          <w:sz w:val="22"/>
          <w:szCs w:val="22"/>
        </w:rPr>
        <w:t xml:space="preserve">nieobecnościach lub wykonywaniu usługi nienależycie, </w:t>
      </w:r>
    </w:p>
    <w:p w14:paraId="41392942" w14:textId="3225E3B6" w:rsidR="005E5019" w:rsidRPr="00B35512"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B35512">
        <w:rPr>
          <w:rFonts w:ascii="Calibri" w:hAnsi="Calibri" w:cs="Calibri"/>
          <w:bCs/>
          <w:color w:val="auto"/>
          <w:sz w:val="22"/>
          <w:szCs w:val="22"/>
        </w:rPr>
        <w:t>zastrzegające Zamawiającemu możliwość nie przyjęcia zawartości merytorycznej</w:t>
      </w:r>
      <w:r w:rsidR="00DE1222" w:rsidRPr="00B35512">
        <w:rPr>
          <w:rFonts w:ascii="Calibri" w:hAnsi="Calibri" w:cs="Calibri"/>
          <w:bCs/>
          <w:color w:val="auto"/>
          <w:sz w:val="22"/>
          <w:szCs w:val="22"/>
        </w:rPr>
        <w:t xml:space="preserve"> </w:t>
      </w:r>
      <w:r w:rsidRPr="00B35512">
        <w:rPr>
          <w:rFonts w:ascii="Calibri" w:hAnsi="Calibri" w:cs="Calibri"/>
          <w:bCs/>
          <w:color w:val="auto"/>
          <w:sz w:val="22"/>
          <w:szCs w:val="22"/>
        </w:rPr>
        <w:t>usługi</w:t>
      </w:r>
      <w:r w:rsidR="006E243F" w:rsidRPr="00B35512">
        <w:rPr>
          <w:rFonts w:ascii="Calibri" w:hAnsi="Calibri" w:cs="Calibri"/>
          <w:bCs/>
          <w:color w:val="auto"/>
          <w:sz w:val="22"/>
          <w:szCs w:val="22"/>
        </w:rPr>
        <w:t xml:space="preserve"> w </w:t>
      </w:r>
      <w:r w:rsidRPr="00B35512">
        <w:rPr>
          <w:rFonts w:ascii="Calibri" w:hAnsi="Calibri" w:cs="Calibri"/>
          <w:bCs/>
          <w:color w:val="auto"/>
          <w:sz w:val="22"/>
          <w:szCs w:val="22"/>
        </w:rPr>
        <w:t>przypadku stwierdzenia niezgodności</w:t>
      </w:r>
      <w:r w:rsidR="006E243F" w:rsidRPr="00B35512">
        <w:rPr>
          <w:rFonts w:ascii="Calibri" w:hAnsi="Calibri" w:cs="Calibri"/>
          <w:bCs/>
          <w:color w:val="auto"/>
          <w:sz w:val="22"/>
          <w:szCs w:val="22"/>
        </w:rPr>
        <w:t xml:space="preserve"> z </w:t>
      </w:r>
      <w:r w:rsidRPr="00B35512">
        <w:rPr>
          <w:rFonts w:ascii="Calibri" w:hAnsi="Calibri" w:cs="Calibri"/>
          <w:bCs/>
          <w:color w:val="auto"/>
          <w:sz w:val="22"/>
          <w:szCs w:val="22"/>
        </w:rPr>
        <w:t>przedmiotem umowy</w:t>
      </w:r>
      <w:r w:rsidR="006E243F" w:rsidRPr="00B35512">
        <w:rPr>
          <w:rFonts w:ascii="Calibri" w:hAnsi="Calibri" w:cs="Calibri"/>
          <w:bCs/>
          <w:color w:val="auto"/>
          <w:sz w:val="22"/>
          <w:szCs w:val="22"/>
        </w:rPr>
        <w:t xml:space="preserve"> i </w:t>
      </w:r>
      <w:r w:rsidRPr="00B35512">
        <w:rPr>
          <w:rFonts w:ascii="Calibri" w:hAnsi="Calibri" w:cs="Calibri"/>
          <w:bCs/>
          <w:color w:val="auto"/>
          <w:sz w:val="22"/>
          <w:szCs w:val="22"/>
        </w:rPr>
        <w:t>indywidualnymi potrzebami uczestnika, braku rzetelności</w:t>
      </w:r>
      <w:r w:rsidR="006E243F" w:rsidRPr="00B35512">
        <w:rPr>
          <w:rFonts w:ascii="Calibri" w:hAnsi="Calibri" w:cs="Calibri"/>
          <w:bCs/>
          <w:color w:val="auto"/>
          <w:sz w:val="22"/>
          <w:szCs w:val="22"/>
        </w:rPr>
        <w:t xml:space="preserve"> i </w:t>
      </w:r>
      <w:r w:rsidRPr="00B35512">
        <w:rPr>
          <w:rFonts w:ascii="Calibri" w:hAnsi="Calibri" w:cs="Calibri"/>
          <w:bCs/>
          <w:color w:val="auto"/>
          <w:sz w:val="22"/>
          <w:szCs w:val="22"/>
        </w:rPr>
        <w:t>uchybień ze strony Wykonawcy,</w:t>
      </w:r>
    </w:p>
    <w:p w14:paraId="48F0A669" w14:textId="1ECCB3AF" w:rsidR="005E5019" w:rsidRPr="00B35512"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B35512">
        <w:rPr>
          <w:rFonts w:ascii="Calibri" w:hAnsi="Calibri" w:cs="Calibri"/>
          <w:bCs/>
          <w:color w:val="auto"/>
          <w:sz w:val="22"/>
          <w:szCs w:val="22"/>
        </w:rPr>
        <w:t>zastrzegające Zamawiającemu możliwość potrącenia naliczonych kar umownych</w:t>
      </w:r>
      <w:r w:rsidR="006E243F" w:rsidRPr="00B35512">
        <w:rPr>
          <w:rFonts w:ascii="Calibri" w:hAnsi="Calibri" w:cs="Calibri"/>
          <w:bCs/>
          <w:color w:val="auto"/>
          <w:sz w:val="22"/>
          <w:szCs w:val="22"/>
        </w:rPr>
        <w:t xml:space="preserve"> z </w:t>
      </w:r>
      <w:r w:rsidRPr="00B35512">
        <w:rPr>
          <w:rFonts w:ascii="Calibri" w:hAnsi="Calibri" w:cs="Calibri"/>
          <w:bCs/>
          <w:color w:val="auto"/>
          <w:sz w:val="22"/>
          <w:szCs w:val="22"/>
        </w:rPr>
        <w:t>wynagrodzenia Wykonawcy,</w:t>
      </w:r>
    </w:p>
    <w:p w14:paraId="532CF764" w14:textId="03D24078" w:rsidR="005E5019" w:rsidRPr="00B35512"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B35512">
        <w:rPr>
          <w:rFonts w:ascii="Calibri" w:hAnsi="Calibri" w:cs="Calibri"/>
          <w:bCs/>
          <w:color w:val="auto"/>
          <w:sz w:val="22"/>
          <w:szCs w:val="22"/>
        </w:rPr>
        <w:t>zastrzegające prawo do dochodzenia odszkodowania przez Zamawiającego do</w:t>
      </w:r>
      <w:r w:rsidR="00DE1222" w:rsidRPr="00B35512">
        <w:rPr>
          <w:rFonts w:ascii="Calibri" w:hAnsi="Calibri" w:cs="Calibri"/>
          <w:bCs/>
          <w:color w:val="auto"/>
          <w:sz w:val="22"/>
          <w:szCs w:val="22"/>
        </w:rPr>
        <w:t xml:space="preserve"> </w:t>
      </w:r>
      <w:r w:rsidRPr="00B35512">
        <w:rPr>
          <w:rFonts w:ascii="Calibri" w:hAnsi="Calibri" w:cs="Calibri"/>
          <w:bCs/>
          <w:color w:val="auto"/>
          <w:sz w:val="22"/>
          <w:szCs w:val="22"/>
        </w:rPr>
        <w:t>wysokości faktycznych strat jakie poniósł Zamawiający na skutek działania lub zaniechania Wykonawcy</w:t>
      </w:r>
      <w:r w:rsidR="00DE1222" w:rsidRPr="00B35512">
        <w:rPr>
          <w:rFonts w:ascii="Calibri" w:hAnsi="Calibri" w:cs="Calibri"/>
          <w:bCs/>
          <w:color w:val="auto"/>
          <w:sz w:val="22"/>
          <w:szCs w:val="22"/>
        </w:rPr>
        <w:t xml:space="preserve"> </w:t>
      </w:r>
      <w:r w:rsidRPr="00B35512">
        <w:rPr>
          <w:rFonts w:ascii="Calibri" w:hAnsi="Calibri" w:cs="Calibri"/>
          <w:bCs/>
          <w:color w:val="auto"/>
          <w:sz w:val="22"/>
          <w:szCs w:val="22"/>
        </w:rPr>
        <w:t xml:space="preserve">oraz pokrycia wszelkich kosztów poniesionych </w:t>
      </w:r>
      <w:r w:rsidRPr="00B35512">
        <w:rPr>
          <w:rFonts w:ascii="Calibri" w:hAnsi="Calibri" w:cs="Calibri"/>
          <w:color w:val="auto"/>
          <w:sz w:val="22"/>
          <w:szCs w:val="22"/>
        </w:rPr>
        <w:t>przez Zamawiającego</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związku</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przygotowaniem zajęć/wsparcia</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innym terminie,</w:t>
      </w:r>
    </w:p>
    <w:p w14:paraId="7F1B8AB8" w14:textId="75A4EEB0" w:rsidR="005E5019" w:rsidRPr="00B35512"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B35512">
        <w:rPr>
          <w:rFonts w:ascii="Calibri" w:hAnsi="Calibri" w:cs="Calibri"/>
          <w:color w:val="auto"/>
          <w:sz w:val="22"/>
          <w:szCs w:val="22"/>
        </w:rPr>
        <w:t>zastrzegające możliwość wyboru przez Zamawiającego innego Wykonawcy</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przypadku niewypełniania warunków umowy lub odstąpienia Wykonawcy od umowy</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uzasadnionych przyczyn,</w:t>
      </w:r>
    </w:p>
    <w:p w14:paraId="5EA5BB6A" w14:textId="6588DB4D" w:rsidR="005E5019" w:rsidRPr="00B35512"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B35512">
        <w:rPr>
          <w:rFonts w:ascii="Calibri" w:hAnsi="Calibri" w:cs="Calibri"/>
          <w:color w:val="auto"/>
          <w:sz w:val="22"/>
          <w:szCs w:val="22"/>
        </w:rPr>
        <w:t>zastrzegające możliwość niezwłocznego odstąpienia od umowy przez Zamawiającego</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przypadku naruszenia przez Wykonawcę warunków podpisanej umowy,</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tym m.in.:</w:t>
      </w:r>
    </w:p>
    <w:p w14:paraId="1713B40B" w14:textId="21709F14" w:rsidR="005E5019" w:rsidRPr="00B35512" w:rsidRDefault="005E5019" w:rsidP="004248AF">
      <w:pPr>
        <w:pStyle w:val="Akapitzlist"/>
        <w:numPr>
          <w:ilvl w:val="0"/>
          <w:numId w:val="13"/>
        </w:numPr>
        <w:tabs>
          <w:tab w:val="left" w:pos="851"/>
        </w:tabs>
        <w:spacing w:after="0" w:line="240" w:lineRule="auto"/>
        <w:rPr>
          <w:rFonts w:ascii="Calibri" w:hAnsi="Calibri" w:cs="Calibri"/>
          <w:color w:val="auto"/>
          <w:sz w:val="22"/>
          <w:szCs w:val="22"/>
        </w:rPr>
      </w:pPr>
      <w:r w:rsidRPr="00B35512">
        <w:rPr>
          <w:rFonts w:ascii="Calibri" w:hAnsi="Calibri" w:cs="Calibri"/>
          <w:color w:val="auto"/>
          <w:sz w:val="22"/>
          <w:szCs w:val="22"/>
        </w:rPr>
        <w:t>stwierdzenia przez Zamawiającego jakiegokolwiek uchybienia, zmiany, opóźnienia, skracania</w:t>
      </w:r>
      <w:r w:rsidR="006E243F" w:rsidRPr="00B35512">
        <w:rPr>
          <w:rFonts w:ascii="Calibri" w:hAnsi="Calibri" w:cs="Calibri"/>
          <w:color w:val="auto"/>
          <w:sz w:val="22"/>
          <w:szCs w:val="22"/>
        </w:rPr>
        <w:t xml:space="preserve"> i </w:t>
      </w:r>
      <w:r w:rsidRPr="00B35512">
        <w:rPr>
          <w:rFonts w:ascii="Calibri" w:hAnsi="Calibri" w:cs="Calibri"/>
          <w:color w:val="auto"/>
          <w:sz w:val="22"/>
          <w:szCs w:val="22"/>
        </w:rPr>
        <w:t>realizacji przedmiotu umowy niezgodnie</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przedstawianym przez Zamawiającego harmonogramem,</w:t>
      </w:r>
    </w:p>
    <w:p w14:paraId="69EEB800" w14:textId="07E6924E" w:rsidR="005E5019" w:rsidRPr="00B35512" w:rsidRDefault="005E5019" w:rsidP="004248AF">
      <w:pPr>
        <w:pStyle w:val="Akapitzlist"/>
        <w:numPr>
          <w:ilvl w:val="0"/>
          <w:numId w:val="13"/>
        </w:numPr>
        <w:tabs>
          <w:tab w:val="left" w:pos="851"/>
        </w:tabs>
        <w:spacing w:after="0" w:line="240" w:lineRule="auto"/>
        <w:rPr>
          <w:rFonts w:ascii="Calibri" w:hAnsi="Calibri" w:cs="Calibri"/>
          <w:color w:val="auto"/>
          <w:sz w:val="22"/>
          <w:szCs w:val="22"/>
        </w:rPr>
      </w:pPr>
      <w:r w:rsidRPr="00B35512">
        <w:rPr>
          <w:rFonts w:ascii="Calibri" w:hAnsi="Calibri" w:cs="Calibri"/>
          <w:color w:val="auto"/>
          <w:sz w:val="22"/>
          <w:szCs w:val="22"/>
        </w:rPr>
        <w:t>uznania bądź kwestionowania przez Instytucję Pośredniczącą poszczególnych wydatków związanych</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realizacją Projektu,</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tym zadań, bądź ich części za niekwalifikowane</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uwagi na uchybienia Wykonawcy</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trakcie realizacji przedmiotu umowy,</w:t>
      </w:r>
    </w:p>
    <w:p w14:paraId="0615C613" w14:textId="6FBA3D24" w:rsidR="005E5019" w:rsidRPr="00B35512" w:rsidRDefault="005E5019" w:rsidP="004248AF">
      <w:pPr>
        <w:pStyle w:val="Akapitzlist"/>
        <w:numPr>
          <w:ilvl w:val="0"/>
          <w:numId w:val="13"/>
        </w:numPr>
        <w:tabs>
          <w:tab w:val="left" w:pos="851"/>
        </w:tabs>
        <w:spacing w:after="0" w:line="240" w:lineRule="auto"/>
        <w:rPr>
          <w:rFonts w:ascii="Calibri" w:hAnsi="Calibri" w:cs="Calibri"/>
          <w:color w:val="auto"/>
          <w:sz w:val="22"/>
          <w:szCs w:val="22"/>
        </w:rPr>
      </w:pPr>
      <w:r w:rsidRPr="00B35512">
        <w:rPr>
          <w:rFonts w:ascii="Calibri" w:hAnsi="Calibri" w:cs="Calibri"/>
          <w:bCs/>
          <w:color w:val="auto"/>
          <w:sz w:val="22"/>
          <w:szCs w:val="22"/>
        </w:rPr>
        <w:t>zastrzegające przeniesienie pełni autorskich praw majątkowych do wszelkich materiałów wytworzonych</w:t>
      </w:r>
      <w:r w:rsidR="006E243F" w:rsidRPr="00B35512">
        <w:rPr>
          <w:rFonts w:ascii="Calibri" w:hAnsi="Calibri" w:cs="Calibri"/>
          <w:bCs/>
          <w:color w:val="auto"/>
          <w:sz w:val="22"/>
          <w:szCs w:val="22"/>
        </w:rPr>
        <w:t xml:space="preserve"> i </w:t>
      </w:r>
      <w:r w:rsidRPr="00B35512">
        <w:rPr>
          <w:rFonts w:ascii="Calibri" w:hAnsi="Calibri" w:cs="Calibri"/>
          <w:bCs/>
          <w:color w:val="auto"/>
          <w:sz w:val="22"/>
          <w:szCs w:val="22"/>
        </w:rPr>
        <w:t>wykorzystanych podczas realizacji umowy. Wykonawcy nie będzie przysługiwać dodatkowe wynagrodzenie</w:t>
      </w:r>
      <w:r w:rsidR="006E243F" w:rsidRPr="00B35512">
        <w:rPr>
          <w:rFonts w:ascii="Calibri" w:hAnsi="Calibri" w:cs="Calibri"/>
          <w:bCs/>
          <w:color w:val="auto"/>
          <w:sz w:val="22"/>
          <w:szCs w:val="22"/>
        </w:rPr>
        <w:t xml:space="preserve"> z </w:t>
      </w:r>
      <w:r w:rsidRPr="00B35512">
        <w:rPr>
          <w:rFonts w:ascii="Calibri" w:hAnsi="Calibri" w:cs="Calibri"/>
          <w:bCs/>
          <w:color w:val="auto"/>
          <w:sz w:val="22"/>
          <w:szCs w:val="22"/>
        </w:rPr>
        <w:t>tego tytułu.</w:t>
      </w:r>
    </w:p>
    <w:p w14:paraId="0C5C73DD" w14:textId="584CFD41" w:rsidR="005E5019" w:rsidRPr="00B35512" w:rsidRDefault="005E5019" w:rsidP="004248AF">
      <w:pPr>
        <w:pStyle w:val="Akapitzlist"/>
        <w:numPr>
          <w:ilvl w:val="0"/>
          <w:numId w:val="12"/>
        </w:numPr>
        <w:tabs>
          <w:tab w:val="left" w:pos="851"/>
        </w:tabs>
        <w:spacing w:after="0" w:line="240" w:lineRule="auto"/>
        <w:rPr>
          <w:rFonts w:ascii="Calibri" w:hAnsi="Calibri" w:cs="Calibri"/>
          <w:bCs/>
          <w:color w:val="auto"/>
          <w:sz w:val="22"/>
          <w:szCs w:val="22"/>
        </w:rPr>
      </w:pPr>
      <w:r w:rsidRPr="00B35512">
        <w:rPr>
          <w:rFonts w:ascii="Calibri" w:hAnsi="Calibri" w:cs="Calibri"/>
          <w:bCs/>
          <w:color w:val="auto"/>
          <w:sz w:val="22"/>
          <w:szCs w:val="22"/>
        </w:rPr>
        <w:t>Zastrzegające możliwość przesunięcia okresu realizacji umowy oraz zmianę ostatecznej liczby Uczestników,</w:t>
      </w:r>
      <w:r w:rsidR="006E243F" w:rsidRPr="00B35512">
        <w:rPr>
          <w:rFonts w:ascii="Calibri" w:hAnsi="Calibri" w:cs="Calibri"/>
          <w:bCs/>
          <w:color w:val="auto"/>
          <w:sz w:val="22"/>
          <w:szCs w:val="22"/>
        </w:rPr>
        <w:t xml:space="preserve"> w </w:t>
      </w:r>
      <w:r w:rsidRPr="00B35512">
        <w:rPr>
          <w:rFonts w:ascii="Calibri" w:hAnsi="Calibri" w:cs="Calibri"/>
          <w:bCs/>
          <w:color w:val="auto"/>
          <w:sz w:val="22"/>
          <w:szCs w:val="22"/>
        </w:rPr>
        <w:t>przypadku wystąpienia zdarzeń zewnętrznych (zdarzeń uniemożliwiających wykonanie zamówienia, siły wyższej, awarii, nieprzewidzianym przerwaniem uczestnictwa</w:t>
      </w:r>
      <w:r w:rsidR="006E243F" w:rsidRPr="00B35512">
        <w:rPr>
          <w:rFonts w:ascii="Calibri" w:hAnsi="Calibri" w:cs="Calibri"/>
          <w:bCs/>
          <w:color w:val="auto"/>
          <w:sz w:val="22"/>
          <w:szCs w:val="22"/>
        </w:rPr>
        <w:t xml:space="preserve"> w </w:t>
      </w:r>
      <w:r w:rsidRPr="00B35512">
        <w:rPr>
          <w:rFonts w:ascii="Calibri" w:hAnsi="Calibri" w:cs="Calibri"/>
          <w:bCs/>
          <w:color w:val="auto"/>
          <w:sz w:val="22"/>
          <w:szCs w:val="22"/>
        </w:rPr>
        <w:t>projekcie przez osoby skierowane na wsparcie, bądź niemożnością ich uczestniczenia we wsparciu</w:t>
      </w:r>
      <w:r w:rsidR="006E243F" w:rsidRPr="00B35512">
        <w:rPr>
          <w:rFonts w:ascii="Calibri" w:hAnsi="Calibri" w:cs="Calibri"/>
          <w:bCs/>
          <w:color w:val="auto"/>
          <w:sz w:val="22"/>
          <w:szCs w:val="22"/>
        </w:rPr>
        <w:t xml:space="preserve"> w </w:t>
      </w:r>
      <w:r w:rsidRPr="00B35512">
        <w:rPr>
          <w:rFonts w:ascii="Calibri" w:hAnsi="Calibri" w:cs="Calibri"/>
          <w:bCs/>
          <w:color w:val="auto"/>
          <w:sz w:val="22"/>
          <w:szCs w:val="22"/>
        </w:rPr>
        <w:t>pierwotnie zaplanowanym terminie), niewywołanych działaniem lub zaniechaniem Wykonawcy</w:t>
      </w:r>
      <w:r w:rsidR="006E243F" w:rsidRPr="00B35512">
        <w:rPr>
          <w:rFonts w:ascii="Calibri" w:hAnsi="Calibri" w:cs="Calibri"/>
          <w:bCs/>
          <w:color w:val="auto"/>
          <w:sz w:val="22"/>
          <w:szCs w:val="22"/>
        </w:rPr>
        <w:t xml:space="preserve"> i </w:t>
      </w:r>
      <w:r w:rsidRPr="00B35512">
        <w:rPr>
          <w:rFonts w:ascii="Calibri" w:hAnsi="Calibri" w:cs="Calibri"/>
          <w:bCs/>
          <w:color w:val="auto"/>
          <w:sz w:val="22"/>
          <w:szCs w:val="22"/>
        </w:rPr>
        <w:t>Zamawiającego,</w:t>
      </w:r>
      <w:r w:rsidR="006E243F" w:rsidRPr="00B35512">
        <w:rPr>
          <w:rFonts w:ascii="Calibri" w:hAnsi="Calibri" w:cs="Calibri"/>
          <w:bCs/>
          <w:color w:val="auto"/>
          <w:sz w:val="22"/>
          <w:szCs w:val="22"/>
        </w:rPr>
        <w:t xml:space="preserve"> o </w:t>
      </w:r>
      <w:r w:rsidRPr="00B35512">
        <w:rPr>
          <w:rFonts w:ascii="Calibri" w:hAnsi="Calibri" w:cs="Calibri"/>
          <w:bCs/>
          <w:color w:val="auto"/>
          <w:sz w:val="22"/>
          <w:szCs w:val="22"/>
        </w:rPr>
        <w:t>czas adekwatny do zaistniałej sytuacji, jednak nie więcej, niż</w:t>
      </w:r>
      <w:r w:rsidR="006E243F" w:rsidRPr="00B35512">
        <w:rPr>
          <w:rFonts w:ascii="Calibri" w:hAnsi="Calibri" w:cs="Calibri"/>
          <w:bCs/>
          <w:color w:val="auto"/>
          <w:sz w:val="22"/>
          <w:szCs w:val="22"/>
        </w:rPr>
        <w:t xml:space="preserve"> o </w:t>
      </w:r>
      <w:r w:rsidRPr="00B35512">
        <w:rPr>
          <w:rFonts w:ascii="Calibri" w:hAnsi="Calibri" w:cs="Calibri"/>
          <w:bCs/>
          <w:color w:val="auto"/>
          <w:sz w:val="22"/>
          <w:szCs w:val="22"/>
        </w:rPr>
        <w:t>90 dni kalendarzowych.</w:t>
      </w:r>
    </w:p>
    <w:p w14:paraId="521AE25A" w14:textId="77777777" w:rsidR="00DE1222" w:rsidRPr="00B35512" w:rsidRDefault="00DE1222" w:rsidP="004248AF">
      <w:pPr>
        <w:tabs>
          <w:tab w:val="left" w:pos="1134"/>
        </w:tabs>
        <w:ind w:left="284"/>
        <w:jc w:val="both"/>
        <w:rPr>
          <w:rFonts w:ascii="Calibri" w:hAnsi="Calibri" w:cs="Calibri"/>
          <w:bCs/>
          <w:color w:val="auto"/>
          <w:sz w:val="22"/>
          <w:szCs w:val="22"/>
        </w:rPr>
      </w:pPr>
    </w:p>
    <w:p w14:paraId="0DF154F5" w14:textId="0AA60C79" w:rsidR="00B203EE" w:rsidRPr="00B35512" w:rsidRDefault="005E5019" w:rsidP="00B203EE">
      <w:pPr>
        <w:pStyle w:val="Bezodstpw"/>
        <w:rPr>
          <w:rStyle w:val="Hyperlink2"/>
          <w:rFonts w:ascii="Calibri" w:hAnsi="Calibri" w:cs="Calibri"/>
          <w:color w:val="auto"/>
          <w:sz w:val="22"/>
          <w:szCs w:val="22"/>
          <w:lang w:val="pl-PL"/>
        </w:rPr>
      </w:pPr>
      <w:r w:rsidRPr="009E44A2">
        <w:rPr>
          <w:rFonts w:ascii="Calibri" w:hAnsi="Calibri" w:cs="Calibri"/>
          <w:bCs/>
          <w:color w:val="auto"/>
          <w:sz w:val="22"/>
          <w:szCs w:val="22"/>
          <w:lang w:val="pl-PL"/>
        </w:rPr>
        <w:t>Pytania</w:t>
      </w:r>
      <w:r w:rsidR="006E243F" w:rsidRPr="009E44A2">
        <w:rPr>
          <w:rFonts w:ascii="Calibri" w:hAnsi="Calibri" w:cs="Calibri"/>
          <w:bCs/>
          <w:color w:val="auto"/>
          <w:sz w:val="22"/>
          <w:szCs w:val="22"/>
          <w:lang w:val="pl-PL"/>
        </w:rPr>
        <w:t xml:space="preserve"> w </w:t>
      </w:r>
      <w:r w:rsidRPr="009E44A2">
        <w:rPr>
          <w:rFonts w:ascii="Calibri" w:hAnsi="Calibri" w:cs="Calibri"/>
          <w:bCs/>
          <w:color w:val="auto"/>
          <w:sz w:val="22"/>
          <w:szCs w:val="22"/>
          <w:lang w:val="pl-PL"/>
        </w:rPr>
        <w:t xml:space="preserve">kwestii merytorycznej można kierować pod adresem e-mail: </w:t>
      </w:r>
      <w:hyperlink r:id="rId11" w:history="1">
        <w:r w:rsidR="007B14F8" w:rsidRPr="00F44117">
          <w:rPr>
            <w:rStyle w:val="Hipercze"/>
            <w:rFonts w:ascii="Calibri" w:hAnsi="Calibri" w:cs="Calibri"/>
            <w:sz w:val="22"/>
            <w:szCs w:val="22"/>
            <w:lang w:val="pl-PL"/>
          </w:rPr>
          <w:t>adrian.janusz@inventum-global.pl</w:t>
        </w:r>
      </w:hyperlink>
    </w:p>
    <w:p w14:paraId="51D59829" w14:textId="67E1A812" w:rsidR="005E5019" w:rsidRPr="00B35512" w:rsidRDefault="00937A87" w:rsidP="00B203EE">
      <w:pPr>
        <w:tabs>
          <w:tab w:val="left" w:pos="1134"/>
        </w:tabs>
        <w:jc w:val="both"/>
        <w:rPr>
          <w:rFonts w:ascii="Calibri" w:hAnsi="Calibri" w:cs="Calibri"/>
          <w:b/>
          <w:bCs/>
          <w:color w:val="auto"/>
          <w:sz w:val="22"/>
          <w:szCs w:val="22"/>
        </w:rPr>
      </w:pPr>
      <w:r w:rsidRPr="00B35512">
        <w:rPr>
          <w:rFonts w:ascii="Calibri" w:hAnsi="Calibri" w:cs="Calibri"/>
          <w:bCs/>
          <w:color w:val="auto"/>
          <w:sz w:val="22"/>
          <w:szCs w:val="22"/>
        </w:rPr>
        <w:t>najpóźniej do 2 dni przed zakończeniem termin składania ofert podając</w:t>
      </w:r>
      <w:r w:rsidR="006E243F" w:rsidRPr="00B35512">
        <w:rPr>
          <w:rFonts w:ascii="Calibri" w:hAnsi="Calibri" w:cs="Calibri"/>
          <w:bCs/>
          <w:color w:val="auto"/>
          <w:sz w:val="22"/>
          <w:szCs w:val="22"/>
        </w:rPr>
        <w:t xml:space="preserve"> w </w:t>
      </w:r>
      <w:r w:rsidRPr="00B35512">
        <w:rPr>
          <w:rFonts w:ascii="Calibri" w:hAnsi="Calibri" w:cs="Calibri"/>
          <w:bCs/>
          <w:color w:val="auto"/>
          <w:sz w:val="22"/>
          <w:szCs w:val="22"/>
        </w:rPr>
        <w:t>tytule wiadomości numer ogłoszenia</w:t>
      </w:r>
      <w:r w:rsidR="006E243F" w:rsidRPr="00B35512">
        <w:rPr>
          <w:rFonts w:ascii="Calibri" w:hAnsi="Calibri" w:cs="Calibri"/>
          <w:bCs/>
          <w:color w:val="auto"/>
          <w:sz w:val="22"/>
          <w:szCs w:val="22"/>
        </w:rPr>
        <w:t xml:space="preserve"> z </w:t>
      </w:r>
      <w:r w:rsidRPr="00B35512">
        <w:rPr>
          <w:rFonts w:ascii="Calibri" w:hAnsi="Calibri" w:cs="Calibri"/>
          <w:bCs/>
          <w:color w:val="auto"/>
          <w:sz w:val="22"/>
          <w:szCs w:val="22"/>
        </w:rPr>
        <w:t>bazy konkurencyjności. Pytania wysłane po tym terminie lub nie zawierające informacji identyfikujących ogłoszenie pozostaną bez odpowiedzi.</w:t>
      </w:r>
    </w:p>
    <w:p w14:paraId="0A3B438D" w14:textId="77777777" w:rsidR="005E5019" w:rsidRPr="00B35512" w:rsidRDefault="005E5019" w:rsidP="004248AF">
      <w:pPr>
        <w:tabs>
          <w:tab w:val="left" w:pos="1134"/>
        </w:tabs>
        <w:ind w:left="284"/>
        <w:jc w:val="both"/>
        <w:rPr>
          <w:rFonts w:ascii="Calibri" w:hAnsi="Calibri" w:cs="Calibri"/>
          <w:color w:val="auto"/>
          <w:sz w:val="22"/>
          <w:szCs w:val="22"/>
        </w:rPr>
      </w:pPr>
    </w:p>
    <w:p w14:paraId="1E9B25DB" w14:textId="69D2D745" w:rsidR="005E5019" w:rsidRPr="00B35512" w:rsidRDefault="005E5019" w:rsidP="0064160B">
      <w:pPr>
        <w:tabs>
          <w:tab w:val="left" w:pos="1134"/>
        </w:tabs>
        <w:jc w:val="both"/>
        <w:rPr>
          <w:rFonts w:ascii="Calibri" w:hAnsi="Calibri" w:cs="Calibri"/>
          <w:bCs/>
          <w:color w:val="auto"/>
          <w:sz w:val="22"/>
          <w:szCs w:val="22"/>
        </w:rPr>
      </w:pPr>
      <w:r w:rsidRPr="00B35512">
        <w:rPr>
          <w:rFonts w:ascii="Calibri" w:hAnsi="Calibri" w:cs="Calibri"/>
          <w:color w:val="auto"/>
          <w:sz w:val="22"/>
          <w:szCs w:val="22"/>
        </w:rPr>
        <w:t>Zamawiający zastrzega sobie prawo przedłużenia terminu składania ofert oraz</w:t>
      </w:r>
      <w:r w:rsidR="00DE1222" w:rsidRPr="00B35512">
        <w:rPr>
          <w:rFonts w:ascii="Calibri" w:hAnsi="Calibri" w:cs="Calibri"/>
          <w:color w:val="auto"/>
          <w:sz w:val="22"/>
          <w:szCs w:val="22"/>
        </w:rPr>
        <w:t xml:space="preserve"> </w:t>
      </w:r>
      <w:r w:rsidRPr="00B35512">
        <w:rPr>
          <w:rFonts w:ascii="Calibri" w:hAnsi="Calibri" w:cs="Calibri"/>
          <w:color w:val="auto"/>
          <w:sz w:val="22"/>
          <w:szCs w:val="22"/>
        </w:rPr>
        <w:t>unieważnienia zapytania bez ponoszenia jakichkolwiek skutków prawnych</w:t>
      </w:r>
      <w:r w:rsidR="006E243F" w:rsidRPr="00B35512">
        <w:rPr>
          <w:rFonts w:ascii="Calibri" w:hAnsi="Calibri" w:cs="Calibri"/>
          <w:color w:val="auto"/>
          <w:sz w:val="22"/>
          <w:szCs w:val="22"/>
        </w:rPr>
        <w:t xml:space="preserve"> i </w:t>
      </w:r>
      <w:r w:rsidRPr="00B35512">
        <w:rPr>
          <w:rFonts w:ascii="Calibri" w:hAnsi="Calibri" w:cs="Calibri"/>
          <w:color w:val="auto"/>
          <w:sz w:val="22"/>
          <w:szCs w:val="22"/>
        </w:rPr>
        <w:t>finansowych.</w:t>
      </w:r>
    </w:p>
    <w:p w14:paraId="41080DC9" w14:textId="444221F5" w:rsidR="005E5019" w:rsidRPr="00B35512" w:rsidRDefault="005E5019" w:rsidP="0064160B">
      <w:pPr>
        <w:tabs>
          <w:tab w:val="left" w:pos="1134"/>
        </w:tabs>
        <w:jc w:val="both"/>
        <w:rPr>
          <w:rFonts w:ascii="Calibri" w:hAnsi="Calibri" w:cs="Calibri"/>
          <w:color w:val="auto"/>
          <w:sz w:val="22"/>
          <w:szCs w:val="22"/>
        </w:rPr>
      </w:pPr>
      <w:r w:rsidRPr="00B35512">
        <w:rPr>
          <w:rFonts w:ascii="Calibri" w:hAnsi="Calibri" w:cs="Calibri"/>
          <w:color w:val="auto"/>
          <w:sz w:val="22"/>
          <w:szCs w:val="22"/>
        </w:rPr>
        <w:t>Do upływu terminu składania ofert Zamawiający zastrzega sobie prawo zmiany lub uzupełnienia treści niniejszego zapytania ofertowego.</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tej sytuacji Wykonawcy, którzy złożyli ofertę zostaną poinformowani</w:t>
      </w:r>
      <w:r w:rsidR="006E243F" w:rsidRPr="00B35512">
        <w:rPr>
          <w:rFonts w:ascii="Calibri" w:hAnsi="Calibri" w:cs="Calibri"/>
          <w:color w:val="auto"/>
          <w:sz w:val="22"/>
          <w:szCs w:val="22"/>
        </w:rPr>
        <w:t xml:space="preserve"> o </w:t>
      </w:r>
      <w:r w:rsidRPr="00B35512">
        <w:rPr>
          <w:rFonts w:ascii="Calibri" w:hAnsi="Calibri" w:cs="Calibri"/>
          <w:color w:val="auto"/>
          <w:sz w:val="22"/>
          <w:szCs w:val="22"/>
        </w:rPr>
        <w:t>nowym terminie składania ofert oraz</w:t>
      </w:r>
      <w:r w:rsidR="006E243F" w:rsidRPr="00B35512">
        <w:rPr>
          <w:rFonts w:ascii="Calibri" w:hAnsi="Calibri" w:cs="Calibri"/>
          <w:color w:val="auto"/>
          <w:sz w:val="22"/>
          <w:szCs w:val="22"/>
        </w:rPr>
        <w:t xml:space="preserve"> o </w:t>
      </w:r>
      <w:r w:rsidRPr="00B35512">
        <w:rPr>
          <w:rFonts w:ascii="Calibri" w:hAnsi="Calibri" w:cs="Calibri"/>
          <w:color w:val="auto"/>
          <w:sz w:val="22"/>
          <w:szCs w:val="22"/>
        </w:rPr>
        <w:t>dokonanej zmianie treści zapytania ofertowego.</w:t>
      </w:r>
    </w:p>
    <w:p w14:paraId="6D05BFF1" w14:textId="77777777" w:rsidR="005E5019" w:rsidRPr="00B35512" w:rsidRDefault="005E5019" w:rsidP="0064160B">
      <w:pPr>
        <w:tabs>
          <w:tab w:val="left" w:pos="1134"/>
        </w:tabs>
        <w:jc w:val="both"/>
        <w:rPr>
          <w:rStyle w:val="xbe"/>
          <w:rFonts w:ascii="Calibri" w:hAnsi="Calibri" w:cs="Calibri"/>
          <w:b/>
          <w:bCs/>
          <w:color w:val="auto"/>
          <w:sz w:val="22"/>
          <w:szCs w:val="22"/>
          <w:u w:val="single"/>
        </w:rPr>
      </w:pPr>
      <w:r w:rsidRPr="00B35512">
        <w:rPr>
          <w:rStyle w:val="xbe"/>
          <w:rFonts w:ascii="Calibri" w:hAnsi="Calibri" w:cs="Calibri"/>
          <w:color w:val="auto"/>
          <w:sz w:val="22"/>
          <w:szCs w:val="22"/>
        </w:rPr>
        <w:t>Umowa na realizacje usługi zostanie podpisana po wyborze Wykonawcy.</w:t>
      </w:r>
    </w:p>
    <w:p w14:paraId="100D53A0" w14:textId="77777777" w:rsidR="0064160B" w:rsidRPr="00B35512" w:rsidRDefault="0064160B" w:rsidP="007D5326">
      <w:pPr>
        <w:rPr>
          <w:rFonts w:ascii="Calibri" w:hAnsi="Calibri" w:cs="Calibri"/>
          <w:b/>
          <w:color w:val="auto"/>
          <w:sz w:val="22"/>
          <w:szCs w:val="22"/>
          <w:u w:val="single"/>
        </w:rPr>
      </w:pPr>
    </w:p>
    <w:p w14:paraId="1E766235" w14:textId="5982F567" w:rsidR="005E5019" w:rsidRPr="00B35512" w:rsidRDefault="005E5019" w:rsidP="004248AF">
      <w:pPr>
        <w:ind w:left="425" w:hanging="425"/>
        <w:rPr>
          <w:rFonts w:ascii="Calibri" w:hAnsi="Calibri" w:cs="Calibri"/>
          <w:b/>
          <w:color w:val="auto"/>
          <w:sz w:val="22"/>
          <w:szCs w:val="22"/>
          <w:u w:val="single"/>
        </w:rPr>
      </w:pPr>
      <w:r w:rsidRPr="00B35512">
        <w:rPr>
          <w:rFonts w:ascii="Calibri" w:hAnsi="Calibri" w:cs="Calibri"/>
          <w:b/>
          <w:color w:val="auto"/>
          <w:sz w:val="22"/>
          <w:szCs w:val="22"/>
          <w:u w:val="single"/>
        </w:rPr>
        <w:t>Wymagania dotyczące realizacji przedmiotu zamówienia</w:t>
      </w:r>
    </w:p>
    <w:p w14:paraId="3EA23AC2" w14:textId="7F7141EA" w:rsidR="005E5019" w:rsidRPr="00B35512" w:rsidRDefault="005E5019" w:rsidP="004248AF">
      <w:pPr>
        <w:pStyle w:val="Akapitzlist"/>
        <w:numPr>
          <w:ilvl w:val="0"/>
          <w:numId w:val="14"/>
        </w:numPr>
        <w:tabs>
          <w:tab w:val="left" w:pos="426"/>
        </w:tabs>
        <w:spacing w:after="0" w:line="240" w:lineRule="auto"/>
        <w:rPr>
          <w:rFonts w:ascii="Calibri" w:hAnsi="Calibri" w:cs="Calibri"/>
          <w:color w:val="auto"/>
          <w:sz w:val="22"/>
          <w:szCs w:val="22"/>
        </w:rPr>
      </w:pPr>
      <w:r w:rsidRPr="00B35512">
        <w:rPr>
          <w:rFonts w:ascii="Calibri" w:hAnsi="Calibri" w:cs="Calibri"/>
          <w:color w:val="auto"/>
          <w:sz w:val="22"/>
          <w:szCs w:val="22"/>
        </w:rPr>
        <w:t>Rzetelna</w:t>
      </w:r>
      <w:r w:rsidR="006E243F" w:rsidRPr="00B35512">
        <w:rPr>
          <w:rFonts w:ascii="Calibri" w:hAnsi="Calibri" w:cs="Calibri"/>
          <w:color w:val="auto"/>
          <w:sz w:val="22"/>
          <w:szCs w:val="22"/>
        </w:rPr>
        <w:t xml:space="preserve"> i </w:t>
      </w:r>
      <w:r w:rsidRPr="00B35512">
        <w:rPr>
          <w:rFonts w:ascii="Calibri" w:hAnsi="Calibri" w:cs="Calibri"/>
          <w:color w:val="auto"/>
          <w:sz w:val="22"/>
          <w:szCs w:val="22"/>
        </w:rPr>
        <w:t>terminowa, zgodna</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 xml:space="preserve">wymogami projektowymi realizacja przedmiotu umowy, </w:t>
      </w:r>
      <w:r w:rsidRPr="00B35512">
        <w:rPr>
          <w:rFonts w:ascii="Calibri" w:hAnsi="Calibri" w:cs="Calibri"/>
          <w:color w:val="auto"/>
          <w:sz w:val="22"/>
          <w:szCs w:val="22"/>
        </w:rPr>
        <w:br/>
        <w:t>w tym prowadzenie dokumentacji,</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uwzględnieniem dodatkowych wymagań zgłaszanych podczas zajęć dotyczących indywidualnych potrzeb uczestnika.</w:t>
      </w:r>
    </w:p>
    <w:p w14:paraId="70B50475" w14:textId="57AD7811" w:rsidR="005E5019" w:rsidRPr="00B35512" w:rsidRDefault="005E5019" w:rsidP="004248AF">
      <w:pPr>
        <w:pStyle w:val="TreA"/>
        <w:numPr>
          <w:ilvl w:val="0"/>
          <w:numId w:val="14"/>
        </w:numPr>
        <w:jc w:val="both"/>
        <w:rPr>
          <w:rFonts w:ascii="Calibri" w:hAnsi="Calibri" w:cs="Calibri"/>
          <w:color w:val="auto"/>
        </w:rPr>
      </w:pPr>
      <w:r w:rsidRPr="00B35512">
        <w:rPr>
          <w:rStyle w:val="Brak"/>
          <w:rFonts w:ascii="Calibri" w:hAnsi="Calibri" w:cs="Calibri"/>
          <w:color w:val="auto"/>
        </w:rPr>
        <w:t>Dbałość</w:t>
      </w:r>
      <w:r w:rsidR="006E243F" w:rsidRPr="00B35512">
        <w:rPr>
          <w:rStyle w:val="Brak"/>
          <w:rFonts w:ascii="Calibri" w:hAnsi="Calibri" w:cs="Calibri"/>
          <w:color w:val="auto"/>
        </w:rPr>
        <w:t xml:space="preserve"> o </w:t>
      </w:r>
      <w:r w:rsidRPr="00B35512">
        <w:rPr>
          <w:rStyle w:val="Brak"/>
          <w:rFonts w:ascii="Calibri" w:hAnsi="Calibri" w:cs="Calibri"/>
          <w:color w:val="auto"/>
        </w:rPr>
        <w:t>równe traktowanie kobiet</w:t>
      </w:r>
      <w:r w:rsidR="006E243F" w:rsidRPr="00B35512">
        <w:rPr>
          <w:rStyle w:val="Brak"/>
          <w:rFonts w:ascii="Calibri" w:hAnsi="Calibri" w:cs="Calibri"/>
          <w:color w:val="auto"/>
        </w:rPr>
        <w:t xml:space="preserve"> i </w:t>
      </w:r>
      <w:r w:rsidRPr="00B35512">
        <w:rPr>
          <w:rStyle w:val="Brak"/>
          <w:rFonts w:ascii="Calibri" w:hAnsi="Calibri" w:cs="Calibri"/>
          <w:color w:val="auto"/>
        </w:rPr>
        <w:t>mężczyzn</w:t>
      </w:r>
      <w:r w:rsidR="00441334" w:rsidRPr="00B35512">
        <w:rPr>
          <w:rStyle w:val="Brak"/>
          <w:rFonts w:ascii="Calibri" w:hAnsi="Calibri" w:cs="Calibri"/>
          <w:color w:val="auto"/>
        </w:rPr>
        <w:t>.</w:t>
      </w:r>
    </w:p>
    <w:p w14:paraId="6B78F07E" w14:textId="7D50BF3B" w:rsidR="005E5019" w:rsidRPr="00B35512" w:rsidRDefault="005E5019" w:rsidP="004248AF">
      <w:pPr>
        <w:pStyle w:val="Akapitzlist"/>
        <w:numPr>
          <w:ilvl w:val="0"/>
          <w:numId w:val="14"/>
        </w:numPr>
        <w:tabs>
          <w:tab w:val="left" w:pos="426"/>
        </w:tabs>
        <w:spacing w:after="0" w:line="240" w:lineRule="auto"/>
        <w:rPr>
          <w:rFonts w:ascii="Calibri" w:hAnsi="Calibri" w:cs="Calibri"/>
          <w:color w:val="auto"/>
          <w:sz w:val="22"/>
          <w:szCs w:val="22"/>
        </w:rPr>
      </w:pPr>
      <w:r w:rsidRPr="00B35512">
        <w:rPr>
          <w:rFonts w:ascii="Calibri" w:hAnsi="Calibri" w:cs="Calibri"/>
          <w:color w:val="auto"/>
          <w:sz w:val="22"/>
          <w:szCs w:val="22"/>
        </w:rPr>
        <w:t>Niezwłoczne przekazywanie</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formie telefonicznej lub e-mail informacji</w:t>
      </w:r>
      <w:r w:rsidR="006E243F" w:rsidRPr="00B35512">
        <w:rPr>
          <w:rFonts w:ascii="Calibri" w:hAnsi="Calibri" w:cs="Calibri"/>
          <w:color w:val="auto"/>
          <w:sz w:val="22"/>
          <w:szCs w:val="22"/>
        </w:rPr>
        <w:t xml:space="preserve"> o </w:t>
      </w:r>
      <w:r w:rsidRPr="00B35512">
        <w:rPr>
          <w:rFonts w:ascii="Calibri" w:hAnsi="Calibri" w:cs="Calibri"/>
          <w:color w:val="auto"/>
          <w:sz w:val="22"/>
          <w:szCs w:val="22"/>
        </w:rPr>
        <w:t xml:space="preserve">każdym </w:t>
      </w:r>
      <w:r w:rsidRPr="00B35512">
        <w:rPr>
          <w:rFonts w:ascii="Calibri" w:hAnsi="Calibri" w:cs="Calibri"/>
          <w:color w:val="auto"/>
          <w:sz w:val="22"/>
          <w:szCs w:val="22"/>
        </w:rPr>
        <w:br/>
        <w:t>uczestniku, który opuszcza spotkania lub posiada innego rodzaju zaległości.</w:t>
      </w:r>
    </w:p>
    <w:p w14:paraId="19AEF282" w14:textId="2740745D" w:rsidR="005E5019" w:rsidRPr="00B35512" w:rsidRDefault="005E5019" w:rsidP="004248AF">
      <w:pPr>
        <w:pStyle w:val="Akapitzlist"/>
        <w:numPr>
          <w:ilvl w:val="0"/>
          <w:numId w:val="14"/>
        </w:numPr>
        <w:tabs>
          <w:tab w:val="left" w:pos="426"/>
        </w:tabs>
        <w:spacing w:after="0" w:line="240" w:lineRule="auto"/>
        <w:rPr>
          <w:rFonts w:ascii="Calibri" w:hAnsi="Calibri" w:cs="Calibri"/>
          <w:color w:val="auto"/>
          <w:sz w:val="22"/>
          <w:szCs w:val="22"/>
        </w:rPr>
      </w:pPr>
      <w:r w:rsidRPr="00B35512">
        <w:rPr>
          <w:rFonts w:ascii="Calibri" w:hAnsi="Calibri" w:cs="Calibri"/>
          <w:color w:val="auto"/>
          <w:sz w:val="22"/>
          <w:szCs w:val="22"/>
        </w:rPr>
        <w:lastRenderedPageBreak/>
        <w:t>Pozostawanie</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okresie realizacji przedmiotu zapytania ofertowego</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 xml:space="preserve">pełnej dyspozycyjności Zamawiającego rozumiane jako: </w:t>
      </w:r>
    </w:p>
    <w:p w14:paraId="679A2BE2" w14:textId="319E1A04" w:rsidR="005E5019" w:rsidRPr="00B35512" w:rsidRDefault="005E5019" w:rsidP="004248AF">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240" w:lineRule="auto"/>
        <w:rPr>
          <w:rFonts w:ascii="Calibri" w:hAnsi="Calibri" w:cs="Calibri"/>
          <w:color w:val="auto"/>
          <w:sz w:val="22"/>
          <w:szCs w:val="22"/>
        </w:rPr>
      </w:pPr>
      <w:r w:rsidRPr="00B35512">
        <w:rPr>
          <w:rFonts w:ascii="Calibri" w:hAnsi="Calibri" w:cs="Calibri"/>
          <w:color w:val="auto"/>
          <w:sz w:val="22"/>
          <w:szCs w:val="22"/>
        </w:rPr>
        <w:t>realizacja przedmiotu zamówienia</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miejscu</w:t>
      </w:r>
      <w:r w:rsidR="006E243F" w:rsidRPr="00B35512">
        <w:rPr>
          <w:rFonts w:ascii="Calibri" w:hAnsi="Calibri" w:cs="Calibri"/>
          <w:color w:val="auto"/>
          <w:sz w:val="22"/>
          <w:szCs w:val="22"/>
        </w:rPr>
        <w:t xml:space="preserve"> i </w:t>
      </w:r>
      <w:r w:rsidRPr="00B35512">
        <w:rPr>
          <w:rFonts w:ascii="Calibri" w:hAnsi="Calibri" w:cs="Calibri"/>
          <w:color w:val="auto"/>
          <w:sz w:val="22"/>
          <w:szCs w:val="22"/>
        </w:rPr>
        <w:t>czasie ściśle określonym przez Zamawiającego,</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oparciu</w:t>
      </w:r>
      <w:r w:rsidR="006E243F" w:rsidRPr="00B35512">
        <w:rPr>
          <w:rFonts w:ascii="Calibri" w:hAnsi="Calibri" w:cs="Calibri"/>
          <w:color w:val="auto"/>
          <w:sz w:val="22"/>
          <w:szCs w:val="22"/>
        </w:rPr>
        <w:t xml:space="preserve"> o </w:t>
      </w:r>
      <w:r w:rsidRPr="00B35512">
        <w:rPr>
          <w:rFonts w:ascii="Calibri" w:hAnsi="Calibri" w:cs="Calibri"/>
          <w:color w:val="auto"/>
          <w:sz w:val="22"/>
          <w:szCs w:val="22"/>
        </w:rPr>
        <w:t>przedstawiany na bieżąco przez Zamawiającego harmonogram, uaktualniany</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odniesieniu do możliwości</w:t>
      </w:r>
      <w:r w:rsidR="006E243F" w:rsidRPr="00B35512">
        <w:rPr>
          <w:rFonts w:ascii="Calibri" w:hAnsi="Calibri" w:cs="Calibri"/>
          <w:color w:val="auto"/>
          <w:sz w:val="22"/>
          <w:szCs w:val="22"/>
        </w:rPr>
        <w:t xml:space="preserve"> i </w:t>
      </w:r>
      <w:r w:rsidRPr="00B35512">
        <w:rPr>
          <w:rFonts w:ascii="Calibri" w:hAnsi="Calibri" w:cs="Calibri"/>
          <w:color w:val="auto"/>
          <w:sz w:val="22"/>
          <w:szCs w:val="22"/>
        </w:rPr>
        <w:t>potrzeb Uczestników Projektu;</w:t>
      </w:r>
    </w:p>
    <w:p w14:paraId="209261F5" w14:textId="3EBDADB4" w:rsidR="005E5019" w:rsidRPr="00B35512" w:rsidRDefault="005E5019" w:rsidP="004248AF">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240" w:lineRule="auto"/>
        <w:rPr>
          <w:rFonts w:ascii="Calibri" w:hAnsi="Calibri" w:cs="Calibri"/>
          <w:color w:val="auto"/>
          <w:sz w:val="22"/>
          <w:szCs w:val="22"/>
        </w:rPr>
      </w:pPr>
      <w:r w:rsidRPr="00B35512">
        <w:rPr>
          <w:rFonts w:ascii="Calibri" w:hAnsi="Calibri" w:cs="Calibri"/>
          <w:color w:val="auto"/>
          <w:sz w:val="22"/>
          <w:szCs w:val="22"/>
        </w:rPr>
        <w:t>akceptacja organizacji zajęć</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godzinach 7-21 we wskazanych przez Zamawiającego miejscach, bez możliwości ich zmiany (pełna dyspozycyjność);</w:t>
      </w:r>
    </w:p>
    <w:p w14:paraId="2AC4BA37" w14:textId="17C8FB8C" w:rsidR="005E5019" w:rsidRPr="00B35512" w:rsidRDefault="005E5019" w:rsidP="004248AF">
      <w:pPr>
        <w:pStyle w:val="Akapitzlist"/>
        <w:numPr>
          <w:ilvl w:val="0"/>
          <w:numId w:val="10"/>
        </w:numPr>
        <w:tabs>
          <w:tab w:val="left" w:pos="0"/>
        </w:tabs>
        <w:spacing w:after="0" w:line="240" w:lineRule="auto"/>
        <w:rPr>
          <w:rFonts w:ascii="Calibri" w:hAnsi="Calibri" w:cs="Calibri"/>
          <w:color w:val="auto"/>
          <w:sz w:val="22"/>
          <w:szCs w:val="22"/>
        </w:rPr>
      </w:pPr>
      <w:r w:rsidRPr="00B35512">
        <w:rPr>
          <w:rFonts w:ascii="Calibri" w:hAnsi="Calibri" w:cs="Calibri"/>
          <w:color w:val="auto"/>
          <w:sz w:val="22"/>
          <w:szCs w:val="22"/>
        </w:rPr>
        <w:t>Wymagana dyspozycyjność podyktowana jest dostosowaniem wsparcia</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projekcie do zdiagnozowanych potrzeb</w:t>
      </w:r>
      <w:r w:rsidR="006E243F" w:rsidRPr="00B35512">
        <w:rPr>
          <w:rFonts w:ascii="Calibri" w:hAnsi="Calibri" w:cs="Calibri"/>
          <w:color w:val="auto"/>
          <w:sz w:val="22"/>
          <w:szCs w:val="22"/>
        </w:rPr>
        <w:t xml:space="preserve"> i </w:t>
      </w:r>
      <w:r w:rsidRPr="00B35512">
        <w:rPr>
          <w:rFonts w:ascii="Calibri" w:hAnsi="Calibri" w:cs="Calibri"/>
          <w:color w:val="auto"/>
          <w:sz w:val="22"/>
          <w:szCs w:val="22"/>
        </w:rPr>
        <w:t>możliwości Uczestników Projektu, zabezpieczeniem prawidłowej realizacji projektu oraz zapewnieniem zgodności działań</w:t>
      </w:r>
      <w:r w:rsidR="006E243F" w:rsidRPr="00B35512">
        <w:rPr>
          <w:rFonts w:ascii="Calibri" w:hAnsi="Calibri" w:cs="Calibri"/>
          <w:color w:val="auto"/>
          <w:sz w:val="22"/>
          <w:szCs w:val="22"/>
        </w:rPr>
        <w:t xml:space="preserve"> z </w:t>
      </w:r>
      <w:r w:rsidRPr="00B35512">
        <w:rPr>
          <w:rFonts w:ascii="Calibri" w:hAnsi="Calibri" w:cs="Calibri"/>
          <w:bCs/>
          <w:color w:val="auto"/>
          <w:sz w:val="22"/>
          <w:szCs w:val="22"/>
        </w:rPr>
        <w:t>Wytycznymi</w:t>
      </w:r>
      <w:r w:rsidR="006E243F" w:rsidRPr="00B35512">
        <w:rPr>
          <w:rFonts w:ascii="Calibri" w:hAnsi="Calibri" w:cs="Calibri"/>
          <w:bCs/>
          <w:color w:val="auto"/>
          <w:sz w:val="22"/>
          <w:szCs w:val="22"/>
        </w:rPr>
        <w:t xml:space="preserve"> w </w:t>
      </w:r>
      <w:r w:rsidRPr="00B35512">
        <w:rPr>
          <w:rFonts w:ascii="Calibri" w:hAnsi="Calibri" w:cs="Calibri"/>
          <w:bCs/>
          <w:color w:val="auto"/>
          <w:sz w:val="22"/>
          <w:szCs w:val="22"/>
        </w:rPr>
        <w:t>zakresie kwalifikowalności wydatków.</w:t>
      </w:r>
    </w:p>
    <w:p w14:paraId="58288B06" w14:textId="7CAB9C39" w:rsidR="005E5019" w:rsidRPr="00B35512" w:rsidRDefault="005E5019" w:rsidP="004248AF">
      <w:pPr>
        <w:pStyle w:val="Akapitzlist"/>
        <w:numPr>
          <w:ilvl w:val="0"/>
          <w:numId w:val="14"/>
        </w:numPr>
        <w:tabs>
          <w:tab w:val="left" w:pos="0"/>
        </w:tabs>
        <w:spacing w:after="0" w:line="240" w:lineRule="auto"/>
        <w:rPr>
          <w:rFonts w:ascii="Calibri" w:hAnsi="Calibri" w:cs="Calibri"/>
          <w:color w:val="auto"/>
          <w:sz w:val="22"/>
          <w:szCs w:val="22"/>
        </w:rPr>
      </w:pPr>
      <w:r w:rsidRPr="00B35512">
        <w:rPr>
          <w:rFonts w:ascii="Calibri" w:hAnsi="Calibri" w:cs="Calibri"/>
          <w:color w:val="auto"/>
          <w:sz w:val="22"/>
          <w:szCs w:val="22"/>
        </w:rPr>
        <w:t>Prawidłowa</w:t>
      </w:r>
      <w:r w:rsidR="006E243F" w:rsidRPr="00B35512">
        <w:rPr>
          <w:rFonts w:ascii="Calibri" w:hAnsi="Calibri" w:cs="Calibri"/>
          <w:color w:val="auto"/>
          <w:sz w:val="22"/>
          <w:szCs w:val="22"/>
        </w:rPr>
        <w:t xml:space="preserve"> i </w:t>
      </w:r>
      <w:r w:rsidRPr="00B35512">
        <w:rPr>
          <w:rFonts w:ascii="Calibri" w:hAnsi="Calibri" w:cs="Calibri"/>
          <w:color w:val="auto"/>
          <w:sz w:val="22"/>
          <w:szCs w:val="22"/>
        </w:rPr>
        <w:t>efektywna realizacja powierzonych zadań</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okresie trwania umowy.</w:t>
      </w:r>
    </w:p>
    <w:p w14:paraId="266A441E" w14:textId="2406AE8C" w:rsidR="005E5019" w:rsidRPr="00B35512" w:rsidRDefault="005E5019" w:rsidP="004248AF">
      <w:pPr>
        <w:pStyle w:val="Akapitzlist"/>
        <w:numPr>
          <w:ilvl w:val="0"/>
          <w:numId w:val="14"/>
        </w:numPr>
        <w:tabs>
          <w:tab w:val="left" w:pos="0"/>
          <w:tab w:val="left" w:pos="426"/>
        </w:tabs>
        <w:spacing w:after="0" w:line="240" w:lineRule="auto"/>
        <w:rPr>
          <w:rFonts w:ascii="Calibri" w:hAnsi="Calibri" w:cs="Calibri"/>
          <w:color w:val="auto"/>
          <w:sz w:val="22"/>
          <w:szCs w:val="22"/>
        </w:rPr>
      </w:pPr>
      <w:r w:rsidRPr="00B35512">
        <w:rPr>
          <w:rFonts w:ascii="Calibri" w:hAnsi="Calibri" w:cs="Calibri"/>
          <w:color w:val="auto"/>
          <w:sz w:val="22"/>
          <w:szCs w:val="22"/>
        </w:rPr>
        <w:t>Systematyczne</w:t>
      </w:r>
      <w:r w:rsidR="006E243F" w:rsidRPr="00B35512">
        <w:rPr>
          <w:rFonts w:ascii="Calibri" w:hAnsi="Calibri" w:cs="Calibri"/>
          <w:color w:val="auto"/>
          <w:sz w:val="22"/>
          <w:szCs w:val="22"/>
        </w:rPr>
        <w:t xml:space="preserve"> i </w:t>
      </w:r>
      <w:r w:rsidRPr="00B35512">
        <w:rPr>
          <w:rFonts w:ascii="Calibri" w:hAnsi="Calibri" w:cs="Calibri"/>
          <w:color w:val="auto"/>
          <w:sz w:val="22"/>
          <w:szCs w:val="22"/>
        </w:rPr>
        <w:t>terminowe przekazywanie dokumentacji,</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tym oryginałów list obecności, dzienników</w:t>
      </w:r>
      <w:r w:rsidR="006E243F" w:rsidRPr="00B35512">
        <w:rPr>
          <w:rFonts w:ascii="Calibri" w:hAnsi="Calibri" w:cs="Calibri"/>
          <w:color w:val="auto"/>
          <w:sz w:val="22"/>
          <w:szCs w:val="22"/>
        </w:rPr>
        <w:t xml:space="preserve"> i </w:t>
      </w:r>
      <w:r w:rsidRPr="00B35512">
        <w:rPr>
          <w:rFonts w:ascii="Calibri" w:hAnsi="Calibri" w:cs="Calibri"/>
          <w:color w:val="auto"/>
          <w:sz w:val="22"/>
          <w:szCs w:val="22"/>
        </w:rPr>
        <w:t>innych dokumentów związanych</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realizacją usług wraz</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wystawieniem faktury VAT/rachunku zgodnie</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umową.</w:t>
      </w:r>
    </w:p>
    <w:p w14:paraId="55C3EBB1" w14:textId="0098347C" w:rsidR="005E5019" w:rsidRPr="00B35512" w:rsidRDefault="005E5019" w:rsidP="004248AF">
      <w:pPr>
        <w:pStyle w:val="Akapitzlist"/>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426"/>
        </w:tabs>
        <w:spacing w:after="0" w:line="240" w:lineRule="auto"/>
        <w:contextualSpacing/>
        <w:rPr>
          <w:rFonts w:ascii="Calibri" w:hAnsi="Calibri" w:cs="Calibri"/>
          <w:color w:val="auto"/>
          <w:sz w:val="22"/>
          <w:szCs w:val="22"/>
        </w:rPr>
      </w:pPr>
      <w:r w:rsidRPr="00B35512">
        <w:rPr>
          <w:rFonts w:ascii="Calibri" w:hAnsi="Calibri" w:cs="Calibri"/>
          <w:color w:val="auto"/>
          <w:sz w:val="22"/>
          <w:szCs w:val="22"/>
        </w:rPr>
        <w:t>Informowanie uczestników</w:t>
      </w:r>
      <w:r w:rsidR="006E243F" w:rsidRPr="00B35512">
        <w:rPr>
          <w:rFonts w:ascii="Calibri" w:hAnsi="Calibri" w:cs="Calibri"/>
          <w:color w:val="auto"/>
          <w:sz w:val="22"/>
          <w:szCs w:val="22"/>
        </w:rPr>
        <w:t xml:space="preserve"> o </w:t>
      </w:r>
      <w:r w:rsidRPr="00B35512">
        <w:rPr>
          <w:rFonts w:ascii="Calibri" w:hAnsi="Calibri" w:cs="Calibri"/>
          <w:color w:val="auto"/>
          <w:sz w:val="22"/>
          <w:szCs w:val="22"/>
        </w:rPr>
        <w:t>współfinansowaniu ze środków Unii Europejskiej.</w:t>
      </w:r>
    </w:p>
    <w:p w14:paraId="5835D95D" w14:textId="77777777" w:rsidR="005E5019" w:rsidRPr="00B35512" w:rsidRDefault="005E5019" w:rsidP="004248AF">
      <w:pPr>
        <w:tabs>
          <w:tab w:val="left" w:pos="709"/>
        </w:tabs>
        <w:ind w:left="709"/>
        <w:jc w:val="both"/>
        <w:rPr>
          <w:rFonts w:ascii="Calibri" w:hAnsi="Calibri" w:cs="Calibri"/>
          <w:color w:val="auto"/>
          <w:sz w:val="22"/>
          <w:szCs w:val="22"/>
        </w:rPr>
      </w:pPr>
    </w:p>
    <w:p w14:paraId="24E0AC7D" w14:textId="4D5CEA61" w:rsidR="005E5019" w:rsidRPr="00B35512" w:rsidRDefault="005E5019" w:rsidP="004248AF">
      <w:pPr>
        <w:pStyle w:val="TreA"/>
        <w:jc w:val="both"/>
        <w:rPr>
          <w:rStyle w:val="xbe"/>
          <w:rFonts w:ascii="Calibri" w:hAnsi="Calibri" w:cs="Calibri"/>
          <w:b/>
          <w:bCs/>
          <w:color w:val="auto"/>
        </w:rPr>
      </w:pPr>
      <w:r w:rsidRPr="00B35512">
        <w:rPr>
          <w:rStyle w:val="xbe"/>
          <w:rFonts w:ascii="Calibri" w:hAnsi="Calibri" w:cs="Calibri"/>
          <w:b/>
          <w:bCs/>
          <w:color w:val="auto"/>
          <w:u w:val="single"/>
        </w:rPr>
        <w:t>Kryteria</w:t>
      </w:r>
      <w:r w:rsidR="006E243F" w:rsidRPr="00B35512">
        <w:rPr>
          <w:rStyle w:val="xbe"/>
          <w:rFonts w:ascii="Calibri" w:hAnsi="Calibri" w:cs="Calibri"/>
          <w:b/>
          <w:bCs/>
          <w:color w:val="auto"/>
          <w:u w:val="single"/>
        </w:rPr>
        <w:t xml:space="preserve"> i </w:t>
      </w:r>
      <w:r w:rsidRPr="00B35512">
        <w:rPr>
          <w:rStyle w:val="xbe"/>
          <w:rFonts w:ascii="Calibri" w:hAnsi="Calibri" w:cs="Calibri"/>
          <w:b/>
          <w:bCs/>
          <w:color w:val="auto"/>
          <w:u w:val="single"/>
        </w:rPr>
        <w:t>sposób oceny ofert</w:t>
      </w:r>
      <w:r w:rsidRPr="00B35512">
        <w:rPr>
          <w:rStyle w:val="xbe"/>
          <w:rFonts w:ascii="Calibri" w:hAnsi="Calibri" w:cs="Calibri"/>
          <w:b/>
          <w:bCs/>
          <w:color w:val="auto"/>
        </w:rPr>
        <w:t xml:space="preserve">: </w:t>
      </w:r>
    </w:p>
    <w:p w14:paraId="5A45F9DF" w14:textId="6FBE3534" w:rsidR="005E5019" w:rsidRPr="00B35512" w:rsidRDefault="005E5019" w:rsidP="004248AF">
      <w:pPr>
        <w:pStyle w:val="TreA"/>
        <w:jc w:val="both"/>
        <w:rPr>
          <w:rStyle w:val="xbe"/>
          <w:rFonts w:ascii="Calibri" w:hAnsi="Calibri" w:cs="Calibri"/>
          <w:color w:val="auto"/>
        </w:rPr>
      </w:pPr>
      <w:r w:rsidRPr="00B35512">
        <w:rPr>
          <w:rStyle w:val="xbe"/>
          <w:rFonts w:ascii="Calibri" w:hAnsi="Calibri" w:cs="Calibri"/>
          <w:color w:val="auto"/>
        </w:rPr>
        <w:t>Po spełnieniu przez oferentów wszystkich wskazanych wyżej kryteriów</w:t>
      </w:r>
      <w:r w:rsidR="006E243F" w:rsidRPr="00B35512">
        <w:rPr>
          <w:rStyle w:val="xbe"/>
          <w:rFonts w:ascii="Calibri" w:hAnsi="Calibri" w:cs="Calibri"/>
          <w:color w:val="auto"/>
        </w:rPr>
        <w:t xml:space="preserve"> i </w:t>
      </w:r>
      <w:r w:rsidRPr="00B35512">
        <w:rPr>
          <w:rStyle w:val="xbe"/>
          <w:rFonts w:ascii="Calibri" w:hAnsi="Calibri" w:cs="Calibri"/>
          <w:color w:val="auto"/>
        </w:rPr>
        <w:t>warunków udziału</w:t>
      </w:r>
      <w:r w:rsidR="006E243F" w:rsidRPr="00B35512">
        <w:rPr>
          <w:rStyle w:val="xbe"/>
          <w:rFonts w:ascii="Calibri" w:hAnsi="Calibri" w:cs="Calibri"/>
          <w:color w:val="auto"/>
        </w:rPr>
        <w:t xml:space="preserve"> w </w:t>
      </w:r>
      <w:r w:rsidRPr="00B35512">
        <w:rPr>
          <w:rStyle w:val="xbe"/>
          <w:rFonts w:ascii="Calibri" w:hAnsi="Calibri" w:cs="Calibri"/>
          <w:color w:val="auto"/>
        </w:rPr>
        <w:t>postępowaniu, każda ważna oferta poddana zostanie ocenie punktowej. Zamawiający przy wyborze oferty będzie kierował się następującymi kryteriami:</w:t>
      </w:r>
    </w:p>
    <w:p w14:paraId="0D779317" w14:textId="77777777" w:rsidR="00D122C6" w:rsidRPr="00B35512" w:rsidRDefault="00D122C6" w:rsidP="004248AF">
      <w:pPr>
        <w:pStyle w:val="TreA"/>
        <w:jc w:val="both"/>
        <w:rPr>
          <w:rFonts w:ascii="Calibri" w:hAnsi="Calibri" w:cs="Calibri"/>
          <w:color w:val="auto"/>
        </w:rPr>
      </w:pPr>
    </w:p>
    <w:p w14:paraId="2A834A3D" w14:textId="3C65CFDE" w:rsidR="005E5019" w:rsidRPr="00B35512" w:rsidRDefault="005E5019" w:rsidP="004248AF">
      <w:pPr>
        <w:pStyle w:val="TreA"/>
        <w:jc w:val="both"/>
        <w:rPr>
          <w:rStyle w:val="xbe"/>
          <w:rFonts w:ascii="Calibri" w:hAnsi="Calibri" w:cs="Calibri"/>
          <w:u w:val="single"/>
        </w:rPr>
      </w:pPr>
      <w:r w:rsidRPr="00B35512">
        <w:rPr>
          <w:rStyle w:val="xbe"/>
          <w:rFonts w:ascii="Calibri" w:hAnsi="Calibri" w:cs="Calibri"/>
          <w:u w:val="single"/>
        </w:rPr>
        <w:t xml:space="preserve">1 Kryterium </w:t>
      </w:r>
      <w:r w:rsidR="00A47F1B">
        <w:rPr>
          <w:rStyle w:val="xbe"/>
          <w:rFonts w:ascii="Calibri" w:hAnsi="Calibri" w:cs="Calibri"/>
          <w:u w:val="single"/>
        </w:rPr>
        <w:t>7</w:t>
      </w:r>
      <w:r w:rsidRPr="00B35512">
        <w:rPr>
          <w:rStyle w:val="xbe"/>
          <w:rFonts w:ascii="Calibri" w:hAnsi="Calibri" w:cs="Calibri"/>
          <w:u w:val="single"/>
        </w:rPr>
        <w:t>0% cena:</w:t>
      </w:r>
    </w:p>
    <w:p w14:paraId="09C3D297" w14:textId="77777777" w:rsidR="005E5019" w:rsidRPr="00B35512" w:rsidRDefault="005E5019" w:rsidP="004248AF">
      <w:pPr>
        <w:pStyle w:val="TreA"/>
        <w:jc w:val="both"/>
        <w:rPr>
          <w:rFonts w:ascii="Calibri" w:hAnsi="Calibri" w:cs="Calibri"/>
        </w:rPr>
      </w:pPr>
    </w:p>
    <w:p w14:paraId="3872A8D2" w14:textId="3C303251" w:rsidR="005E5019" w:rsidRPr="00B35512" w:rsidRDefault="005E5019" w:rsidP="004248AF">
      <w:pPr>
        <w:pStyle w:val="TreA"/>
        <w:jc w:val="both"/>
        <w:rPr>
          <w:rStyle w:val="xbe"/>
          <w:rFonts w:ascii="Calibri" w:hAnsi="Calibri" w:cs="Calibri"/>
        </w:rPr>
      </w:pPr>
      <w:r w:rsidRPr="00B35512">
        <w:rPr>
          <w:rStyle w:val="xbe"/>
          <w:rFonts w:ascii="Calibri" w:hAnsi="Calibri" w:cs="Calibri"/>
        </w:rPr>
        <w:t>Cena powinna być podana</w:t>
      </w:r>
      <w:r w:rsidR="006E243F" w:rsidRPr="00B35512">
        <w:rPr>
          <w:rStyle w:val="xbe"/>
          <w:rFonts w:ascii="Calibri" w:hAnsi="Calibri" w:cs="Calibri"/>
        </w:rPr>
        <w:t xml:space="preserve"> w </w:t>
      </w:r>
      <w:r w:rsidRPr="00B35512">
        <w:rPr>
          <w:rStyle w:val="xbe"/>
          <w:rFonts w:ascii="Calibri" w:hAnsi="Calibri" w:cs="Calibri"/>
        </w:rPr>
        <w:t>złotych wraz ze wszystkimi należnymi podatkami</w:t>
      </w:r>
      <w:r w:rsidR="006E243F" w:rsidRPr="00B35512">
        <w:rPr>
          <w:rStyle w:val="xbe"/>
          <w:rFonts w:ascii="Calibri" w:hAnsi="Calibri" w:cs="Calibri"/>
        </w:rPr>
        <w:t xml:space="preserve"> i </w:t>
      </w:r>
      <w:r w:rsidRPr="00B35512">
        <w:rPr>
          <w:rStyle w:val="xbe"/>
          <w:rFonts w:ascii="Calibri" w:hAnsi="Calibri" w:cs="Calibri"/>
        </w:rPr>
        <w:t>obciążaniami.</w:t>
      </w:r>
    </w:p>
    <w:p w14:paraId="21C36273" w14:textId="77777777" w:rsidR="005E5019" w:rsidRPr="00B35512" w:rsidRDefault="005E5019" w:rsidP="004248AF">
      <w:pPr>
        <w:pStyle w:val="TreA"/>
        <w:jc w:val="both"/>
        <w:rPr>
          <w:rStyle w:val="xbe"/>
          <w:rFonts w:ascii="Calibri" w:hAnsi="Calibri" w:cs="Calibri"/>
        </w:rPr>
      </w:pPr>
      <w:r w:rsidRPr="00B35512">
        <w:rPr>
          <w:rStyle w:val="xbe"/>
          <w:rFonts w:ascii="Calibri" w:hAnsi="Calibri" w:cs="Calibri"/>
        </w:rPr>
        <w:t>Punkty przyznawane za kryterium cena będą liczone wg następującego wzoru:</w:t>
      </w:r>
    </w:p>
    <w:p w14:paraId="5FA4874E" w14:textId="57429AAC" w:rsidR="005E5019" w:rsidRPr="00B35512" w:rsidRDefault="005E5019" w:rsidP="004248AF">
      <w:pPr>
        <w:pStyle w:val="TreA"/>
        <w:jc w:val="both"/>
        <w:rPr>
          <w:rStyle w:val="xbe"/>
          <w:rFonts w:ascii="Calibri" w:hAnsi="Calibri" w:cs="Calibri"/>
        </w:rPr>
      </w:pPr>
      <w:r w:rsidRPr="00B35512">
        <w:rPr>
          <w:rStyle w:val="xbe"/>
          <w:rFonts w:ascii="Calibri" w:hAnsi="Calibri" w:cs="Calibri"/>
        </w:rPr>
        <w:t>C=(Cmin:C</w:t>
      </w:r>
      <w:proofErr w:type="gramStart"/>
      <w:r w:rsidRPr="00B35512">
        <w:rPr>
          <w:rStyle w:val="xbe"/>
          <w:rFonts w:ascii="Calibri" w:hAnsi="Calibri" w:cs="Calibri"/>
        </w:rPr>
        <w:t>0)x</w:t>
      </w:r>
      <w:proofErr w:type="gramEnd"/>
      <w:r w:rsidR="00A47F1B">
        <w:rPr>
          <w:rStyle w:val="xbe"/>
          <w:rFonts w:ascii="Calibri" w:hAnsi="Calibri" w:cs="Calibri"/>
        </w:rPr>
        <w:t>7</w:t>
      </w:r>
      <w:r w:rsidRPr="00B35512">
        <w:rPr>
          <w:rStyle w:val="xbe"/>
          <w:rFonts w:ascii="Calibri" w:hAnsi="Calibri" w:cs="Calibri"/>
        </w:rPr>
        <w:t xml:space="preserve">0 </w:t>
      </w:r>
    </w:p>
    <w:p w14:paraId="45E797A6" w14:textId="77777777" w:rsidR="005E5019" w:rsidRPr="00B35512" w:rsidRDefault="005E5019" w:rsidP="004248AF">
      <w:pPr>
        <w:pStyle w:val="TreA"/>
        <w:jc w:val="both"/>
        <w:rPr>
          <w:rStyle w:val="xbe"/>
          <w:rFonts w:ascii="Calibri" w:hAnsi="Calibri" w:cs="Calibri"/>
        </w:rPr>
      </w:pPr>
      <w:r w:rsidRPr="00B35512">
        <w:rPr>
          <w:rStyle w:val="xbe"/>
          <w:rFonts w:ascii="Calibri" w:hAnsi="Calibri" w:cs="Calibri"/>
        </w:rPr>
        <w:t>gdzie:</w:t>
      </w:r>
    </w:p>
    <w:p w14:paraId="60B18CC0" w14:textId="77777777" w:rsidR="005E5019" w:rsidRPr="00B35512" w:rsidRDefault="005E5019" w:rsidP="004248AF">
      <w:pPr>
        <w:pStyle w:val="TreA"/>
        <w:jc w:val="both"/>
        <w:rPr>
          <w:rStyle w:val="xbe"/>
          <w:rFonts w:ascii="Calibri" w:hAnsi="Calibri" w:cs="Calibri"/>
        </w:rPr>
      </w:pPr>
      <w:r w:rsidRPr="00B35512">
        <w:rPr>
          <w:rStyle w:val="xbe"/>
          <w:rFonts w:ascii="Calibri" w:hAnsi="Calibri" w:cs="Calibri"/>
        </w:rPr>
        <w:t>C- liczba punktów przyznane danej ofercie,</w:t>
      </w:r>
    </w:p>
    <w:p w14:paraId="16718C9A" w14:textId="77777777" w:rsidR="005E5019" w:rsidRPr="00B35512" w:rsidRDefault="005E5019" w:rsidP="004248AF">
      <w:pPr>
        <w:pStyle w:val="TreA"/>
        <w:jc w:val="both"/>
        <w:rPr>
          <w:rStyle w:val="xbe"/>
          <w:rFonts w:ascii="Calibri" w:hAnsi="Calibri" w:cs="Calibri"/>
        </w:rPr>
      </w:pPr>
      <w:proofErr w:type="spellStart"/>
      <w:r w:rsidRPr="00B35512">
        <w:rPr>
          <w:rStyle w:val="xbe"/>
          <w:rFonts w:ascii="Calibri" w:hAnsi="Calibri" w:cs="Calibri"/>
        </w:rPr>
        <w:t>Cmin</w:t>
      </w:r>
      <w:proofErr w:type="spellEnd"/>
      <w:r w:rsidRPr="00B35512">
        <w:rPr>
          <w:rStyle w:val="xbe"/>
          <w:rFonts w:ascii="Calibri" w:hAnsi="Calibri" w:cs="Calibri"/>
        </w:rPr>
        <w:t>- najniższa cena pośród ważnych ofert</w:t>
      </w:r>
    </w:p>
    <w:p w14:paraId="1D2BA42C" w14:textId="77777777" w:rsidR="005E5019" w:rsidRPr="00B35512" w:rsidRDefault="005E5019" w:rsidP="004248AF">
      <w:pPr>
        <w:pStyle w:val="TreA"/>
        <w:jc w:val="both"/>
        <w:rPr>
          <w:rStyle w:val="xbe"/>
          <w:rFonts w:ascii="Calibri" w:hAnsi="Calibri" w:cs="Calibri"/>
        </w:rPr>
      </w:pPr>
      <w:r w:rsidRPr="00B35512">
        <w:rPr>
          <w:rStyle w:val="xbe"/>
          <w:rFonts w:ascii="Calibri" w:hAnsi="Calibri" w:cs="Calibri"/>
        </w:rPr>
        <w:t>C0- Cena obliczona badanej oferty</w:t>
      </w:r>
    </w:p>
    <w:p w14:paraId="2E45F69D" w14:textId="493487F2" w:rsidR="005E5019" w:rsidRPr="00B35512" w:rsidRDefault="005E5019" w:rsidP="004248AF">
      <w:pPr>
        <w:pStyle w:val="TreA"/>
        <w:jc w:val="both"/>
        <w:rPr>
          <w:rStyle w:val="xbe"/>
          <w:rFonts w:ascii="Calibri" w:hAnsi="Calibri" w:cs="Calibri"/>
        </w:rPr>
      </w:pPr>
      <w:r w:rsidRPr="00B35512">
        <w:rPr>
          <w:rStyle w:val="xbe"/>
          <w:rFonts w:ascii="Calibri" w:hAnsi="Calibri" w:cs="Calibri"/>
        </w:rPr>
        <w:t>Maksymalnie liczba punktów do uzyskania przez Wykonawcę</w:t>
      </w:r>
      <w:r w:rsidR="006E243F" w:rsidRPr="00B35512">
        <w:rPr>
          <w:rStyle w:val="xbe"/>
          <w:rFonts w:ascii="Calibri" w:hAnsi="Calibri" w:cs="Calibri"/>
        </w:rPr>
        <w:t xml:space="preserve"> w </w:t>
      </w:r>
      <w:r w:rsidRPr="00B35512">
        <w:rPr>
          <w:rStyle w:val="xbe"/>
          <w:rFonts w:ascii="Calibri" w:hAnsi="Calibri" w:cs="Calibri"/>
        </w:rPr>
        <w:t xml:space="preserve">kryterium cena wynosi </w:t>
      </w:r>
      <w:r w:rsidR="00A47F1B">
        <w:rPr>
          <w:rStyle w:val="xbe"/>
          <w:rFonts w:ascii="Calibri" w:hAnsi="Calibri" w:cs="Calibri"/>
        </w:rPr>
        <w:t>7</w:t>
      </w:r>
      <w:r w:rsidRPr="00B35512">
        <w:rPr>
          <w:rStyle w:val="xbe"/>
          <w:rFonts w:ascii="Calibri" w:hAnsi="Calibri" w:cs="Calibri"/>
        </w:rPr>
        <w:t>0.</w:t>
      </w:r>
    </w:p>
    <w:p w14:paraId="4D12BB94" w14:textId="77777777" w:rsidR="005E5019" w:rsidRPr="00B35512" w:rsidRDefault="005E5019" w:rsidP="004248AF">
      <w:pPr>
        <w:pStyle w:val="TreA"/>
        <w:jc w:val="both"/>
        <w:rPr>
          <w:rFonts w:ascii="Calibri" w:hAnsi="Calibri" w:cs="Calibri"/>
        </w:rPr>
      </w:pPr>
    </w:p>
    <w:p w14:paraId="62B2EEBC" w14:textId="667E3840" w:rsidR="005E5019" w:rsidRPr="00B35512" w:rsidRDefault="005E5019" w:rsidP="004248AF">
      <w:pPr>
        <w:pStyle w:val="TreA"/>
        <w:jc w:val="both"/>
        <w:rPr>
          <w:rStyle w:val="xbe"/>
          <w:rFonts w:ascii="Calibri" w:hAnsi="Calibri" w:cs="Calibri"/>
          <w:u w:val="single"/>
        </w:rPr>
      </w:pPr>
      <w:r w:rsidRPr="00B35512">
        <w:rPr>
          <w:rStyle w:val="xbe"/>
          <w:rFonts w:ascii="Calibri" w:hAnsi="Calibri" w:cs="Calibri"/>
          <w:u w:val="single"/>
        </w:rPr>
        <w:t xml:space="preserve">2 Kryterium </w:t>
      </w:r>
      <w:r w:rsidR="00A47F1B">
        <w:rPr>
          <w:rStyle w:val="xbe"/>
          <w:rFonts w:ascii="Calibri" w:hAnsi="Calibri" w:cs="Calibri"/>
          <w:u w:val="single"/>
        </w:rPr>
        <w:t>3</w:t>
      </w:r>
      <w:r w:rsidRPr="00B35512">
        <w:rPr>
          <w:rStyle w:val="xbe"/>
          <w:rFonts w:ascii="Calibri" w:hAnsi="Calibri" w:cs="Calibri"/>
          <w:u w:val="single"/>
        </w:rPr>
        <w:t>0</w:t>
      </w:r>
      <w:proofErr w:type="gramStart"/>
      <w:r w:rsidRPr="00B35512">
        <w:rPr>
          <w:rStyle w:val="xbe"/>
          <w:rFonts w:ascii="Calibri" w:hAnsi="Calibri" w:cs="Calibri"/>
          <w:u w:val="single"/>
        </w:rPr>
        <w:t>%  Gotowość</w:t>
      </w:r>
      <w:proofErr w:type="gramEnd"/>
      <w:r w:rsidRPr="00B35512">
        <w:rPr>
          <w:rStyle w:val="xbe"/>
          <w:rFonts w:ascii="Calibri" w:hAnsi="Calibri" w:cs="Calibri"/>
          <w:u w:val="single"/>
        </w:rPr>
        <w:t xml:space="preserve"> do realizacji zamówienia</w:t>
      </w:r>
    </w:p>
    <w:p w14:paraId="057D9790" w14:textId="3A67A583" w:rsidR="005E5019" w:rsidRPr="00B35512" w:rsidRDefault="005E5019" w:rsidP="004248AF">
      <w:pPr>
        <w:pStyle w:val="TreA"/>
        <w:jc w:val="both"/>
        <w:rPr>
          <w:rStyle w:val="xbe"/>
          <w:rFonts w:ascii="Calibri" w:hAnsi="Calibri" w:cs="Calibri"/>
        </w:rPr>
      </w:pPr>
      <w:r w:rsidRPr="00B35512">
        <w:rPr>
          <w:rStyle w:val="xbe"/>
          <w:rFonts w:ascii="Calibri" w:hAnsi="Calibri" w:cs="Calibri"/>
        </w:rPr>
        <w:t>Najwyższą liczbę̨ punktów otrzyma oferta zawierająca najkrótszy okres (liczony</w:t>
      </w:r>
      <w:r w:rsidR="006E243F" w:rsidRPr="00B35512">
        <w:rPr>
          <w:rStyle w:val="xbe"/>
          <w:rFonts w:ascii="Calibri" w:hAnsi="Calibri" w:cs="Calibri"/>
        </w:rPr>
        <w:t xml:space="preserve"> w </w:t>
      </w:r>
      <w:r w:rsidRPr="00B35512">
        <w:rPr>
          <w:rStyle w:val="xbe"/>
          <w:rFonts w:ascii="Calibri" w:hAnsi="Calibri" w:cs="Calibri"/>
        </w:rPr>
        <w:t>dniach) pomiędzy dniem przekazania przez Zamawiającego Wykonawcy każdorazowo wezwania do zrealizowania zajęć (danej sesji zajęć),</w:t>
      </w:r>
      <w:r w:rsidR="006E243F" w:rsidRPr="00B35512">
        <w:rPr>
          <w:rStyle w:val="xbe"/>
          <w:rFonts w:ascii="Calibri" w:hAnsi="Calibri" w:cs="Calibri"/>
        </w:rPr>
        <w:t xml:space="preserve"> a </w:t>
      </w:r>
      <w:r w:rsidRPr="00B35512">
        <w:rPr>
          <w:rStyle w:val="xbe"/>
          <w:rFonts w:ascii="Calibri" w:hAnsi="Calibri" w:cs="Calibri"/>
        </w:rPr>
        <w:t>dniem rozpoczęcia tych zajęć (przykładowo, jeżeli Wykonawca wskaże</w:t>
      </w:r>
      <w:r w:rsidR="006E243F" w:rsidRPr="00B35512">
        <w:rPr>
          <w:rStyle w:val="xbe"/>
          <w:rFonts w:ascii="Calibri" w:hAnsi="Calibri" w:cs="Calibri"/>
        </w:rPr>
        <w:t xml:space="preserve"> w </w:t>
      </w:r>
      <w:r w:rsidRPr="00B35512">
        <w:rPr>
          <w:rStyle w:val="xbe"/>
          <w:rFonts w:ascii="Calibri" w:hAnsi="Calibri" w:cs="Calibri"/>
        </w:rPr>
        <w:t>ofercie okres 14 dni, to Zamawiający będzie uprawniony każdorazowo wyznaczyć́ termin zajęć (danej sesji zajęć) najwcześniej na dzień́ wypadający 14 dni po przekazaniu Wykonawcy wezwania;</w:t>
      </w:r>
      <w:r w:rsidR="006E243F" w:rsidRPr="00B35512">
        <w:rPr>
          <w:rStyle w:val="xbe"/>
          <w:rFonts w:ascii="Calibri" w:hAnsi="Calibri" w:cs="Calibri"/>
        </w:rPr>
        <w:t xml:space="preserve"> w </w:t>
      </w:r>
      <w:r w:rsidRPr="00B35512">
        <w:rPr>
          <w:rStyle w:val="xbe"/>
          <w:rFonts w:ascii="Calibri" w:hAnsi="Calibri" w:cs="Calibri"/>
        </w:rPr>
        <w:t>przypadku niezrealizowania zajęć</w:t>
      </w:r>
      <w:r w:rsidR="006E243F" w:rsidRPr="00B35512">
        <w:rPr>
          <w:rStyle w:val="xbe"/>
          <w:rFonts w:ascii="Calibri" w:hAnsi="Calibri" w:cs="Calibri"/>
        </w:rPr>
        <w:t xml:space="preserve"> w </w:t>
      </w:r>
      <w:r w:rsidRPr="00B35512">
        <w:rPr>
          <w:rStyle w:val="xbe"/>
          <w:rFonts w:ascii="Calibri" w:hAnsi="Calibri" w:cs="Calibri"/>
        </w:rPr>
        <w:t>miejscu</w:t>
      </w:r>
      <w:r w:rsidR="006E243F" w:rsidRPr="00B35512">
        <w:rPr>
          <w:rStyle w:val="xbe"/>
          <w:rFonts w:ascii="Calibri" w:hAnsi="Calibri" w:cs="Calibri"/>
        </w:rPr>
        <w:t xml:space="preserve"> i </w:t>
      </w:r>
      <w:r w:rsidRPr="00B35512">
        <w:rPr>
          <w:rStyle w:val="xbe"/>
          <w:rFonts w:ascii="Calibri" w:hAnsi="Calibri" w:cs="Calibri"/>
        </w:rPr>
        <w:t>terminie wskazanym przez Zamawiającego, Wykonawca podlega karze umownej), zgodnie ze wzorem:</w:t>
      </w:r>
    </w:p>
    <w:p w14:paraId="3E2C2D0E" w14:textId="77777777" w:rsidR="005E5019" w:rsidRPr="00B35512" w:rsidRDefault="005E5019" w:rsidP="004248AF">
      <w:pPr>
        <w:pStyle w:val="TreA"/>
        <w:jc w:val="both"/>
        <w:rPr>
          <w:rStyle w:val="xbe"/>
          <w:rFonts w:ascii="Calibri" w:hAnsi="Calibri" w:cs="Calibri"/>
        </w:rPr>
      </w:pPr>
      <w:r w:rsidRPr="00B35512">
        <w:rPr>
          <w:rStyle w:val="xbe"/>
          <w:rFonts w:ascii="Calibri" w:hAnsi="Calibri" w:cs="Calibri"/>
        </w:rPr>
        <w:t>Punkty przyznawane za kryterium gotowości będą liczone wg następującego wzoru:</w:t>
      </w:r>
    </w:p>
    <w:p w14:paraId="3FC93F56" w14:textId="394FE0EA" w:rsidR="005E5019" w:rsidRPr="00B35512" w:rsidRDefault="005E5019" w:rsidP="004248AF">
      <w:pPr>
        <w:pStyle w:val="TreA"/>
        <w:jc w:val="both"/>
        <w:rPr>
          <w:rStyle w:val="xbe"/>
          <w:rFonts w:ascii="Calibri" w:hAnsi="Calibri" w:cs="Calibri"/>
        </w:rPr>
      </w:pPr>
      <w:r w:rsidRPr="00B35512">
        <w:rPr>
          <w:rStyle w:val="xbe"/>
          <w:rFonts w:ascii="Calibri" w:hAnsi="Calibri" w:cs="Calibri"/>
        </w:rPr>
        <w:t xml:space="preserve">G = (G </w:t>
      </w:r>
      <w:proofErr w:type="gramStart"/>
      <w:r w:rsidRPr="00B35512">
        <w:rPr>
          <w:rStyle w:val="xbe"/>
          <w:rFonts w:ascii="Calibri" w:hAnsi="Calibri" w:cs="Calibri"/>
        </w:rPr>
        <w:t>min :</w:t>
      </w:r>
      <w:proofErr w:type="gramEnd"/>
      <w:r w:rsidRPr="00B35512">
        <w:rPr>
          <w:rStyle w:val="xbe"/>
          <w:rFonts w:ascii="Calibri" w:hAnsi="Calibri" w:cs="Calibri"/>
        </w:rPr>
        <w:t xml:space="preserve"> G </w:t>
      </w:r>
      <w:proofErr w:type="gramStart"/>
      <w:r w:rsidRPr="00B35512">
        <w:rPr>
          <w:rStyle w:val="xbe"/>
          <w:rFonts w:ascii="Calibri" w:hAnsi="Calibri" w:cs="Calibri"/>
        </w:rPr>
        <w:t>0 )</w:t>
      </w:r>
      <w:proofErr w:type="gramEnd"/>
      <w:r w:rsidRPr="00B35512">
        <w:rPr>
          <w:rStyle w:val="xbe"/>
          <w:rFonts w:ascii="Calibri" w:hAnsi="Calibri" w:cs="Calibri"/>
        </w:rPr>
        <w:t xml:space="preserve"> x </w:t>
      </w:r>
      <w:r w:rsidR="00A47F1B">
        <w:rPr>
          <w:rStyle w:val="xbe"/>
          <w:rFonts w:ascii="Calibri" w:hAnsi="Calibri" w:cs="Calibri"/>
        </w:rPr>
        <w:t>3</w:t>
      </w:r>
      <w:r w:rsidRPr="00B35512">
        <w:rPr>
          <w:rStyle w:val="xbe"/>
          <w:rFonts w:ascii="Calibri" w:hAnsi="Calibri" w:cs="Calibri"/>
        </w:rPr>
        <w:t>0</w:t>
      </w:r>
    </w:p>
    <w:p w14:paraId="268FAA80" w14:textId="77777777" w:rsidR="005E5019" w:rsidRPr="00B35512" w:rsidRDefault="005E5019" w:rsidP="004248AF">
      <w:pPr>
        <w:pStyle w:val="TreA"/>
        <w:jc w:val="both"/>
        <w:rPr>
          <w:rStyle w:val="xbe"/>
          <w:rFonts w:ascii="Calibri" w:hAnsi="Calibri" w:cs="Calibri"/>
        </w:rPr>
      </w:pPr>
      <w:r w:rsidRPr="00B35512">
        <w:rPr>
          <w:rStyle w:val="xbe"/>
          <w:rFonts w:ascii="Calibri" w:hAnsi="Calibri" w:cs="Calibri"/>
        </w:rPr>
        <w:t>gdzie:</w:t>
      </w:r>
    </w:p>
    <w:p w14:paraId="5EAF3D2A" w14:textId="19413CFF" w:rsidR="005E5019" w:rsidRPr="00B35512" w:rsidRDefault="005E5019" w:rsidP="004248AF">
      <w:pPr>
        <w:pStyle w:val="TreA"/>
        <w:jc w:val="both"/>
        <w:rPr>
          <w:rStyle w:val="xbe"/>
          <w:rFonts w:ascii="Calibri" w:hAnsi="Calibri" w:cs="Calibri"/>
        </w:rPr>
      </w:pPr>
      <w:r w:rsidRPr="00B35512">
        <w:rPr>
          <w:rStyle w:val="xbe"/>
          <w:rFonts w:ascii="Calibri" w:hAnsi="Calibri" w:cs="Calibri"/>
        </w:rPr>
        <w:t>G – liczba punktów przyznana danej ofercie,</w:t>
      </w:r>
    </w:p>
    <w:p w14:paraId="03CA5033" w14:textId="77777777" w:rsidR="005E5019" w:rsidRPr="00B35512" w:rsidRDefault="005E5019" w:rsidP="004248AF">
      <w:pPr>
        <w:pStyle w:val="TreA"/>
        <w:jc w:val="both"/>
        <w:rPr>
          <w:rStyle w:val="xbe"/>
          <w:rFonts w:ascii="Calibri" w:hAnsi="Calibri" w:cs="Calibri"/>
        </w:rPr>
      </w:pPr>
      <w:r w:rsidRPr="00B35512">
        <w:rPr>
          <w:rStyle w:val="xbe"/>
          <w:rFonts w:ascii="Calibri" w:hAnsi="Calibri" w:cs="Calibri"/>
        </w:rPr>
        <w:t xml:space="preserve">G min – najwyższa gotowość </w:t>
      </w:r>
      <w:proofErr w:type="gramStart"/>
      <w:r w:rsidRPr="00B35512">
        <w:rPr>
          <w:rStyle w:val="xbe"/>
          <w:rFonts w:ascii="Calibri" w:hAnsi="Calibri" w:cs="Calibri"/>
        </w:rPr>
        <w:t>( najmniejsza</w:t>
      </w:r>
      <w:proofErr w:type="gramEnd"/>
      <w:r w:rsidRPr="00B35512">
        <w:rPr>
          <w:rStyle w:val="xbe"/>
          <w:rFonts w:ascii="Calibri" w:hAnsi="Calibri" w:cs="Calibri"/>
        </w:rPr>
        <w:t xml:space="preserve"> liczba dni) spośród ważnych ofert,</w:t>
      </w:r>
    </w:p>
    <w:p w14:paraId="03736323" w14:textId="77777777" w:rsidR="005E5019" w:rsidRPr="00B35512" w:rsidRDefault="005E5019" w:rsidP="004248AF">
      <w:pPr>
        <w:pStyle w:val="TreA"/>
        <w:jc w:val="both"/>
        <w:rPr>
          <w:rStyle w:val="xbe"/>
          <w:rFonts w:ascii="Calibri" w:hAnsi="Calibri" w:cs="Calibri"/>
        </w:rPr>
      </w:pPr>
      <w:r w:rsidRPr="00B35512">
        <w:rPr>
          <w:rStyle w:val="xbe"/>
          <w:rFonts w:ascii="Calibri" w:hAnsi="Calibri" w:cs="Calibri"/>
        </w:rPr>
        <w:t>G 0 – gotowość (liczba dni) obliczona badanej oferty.</w:t>
      </w:r>
    </w:p>
    <w:p w14:paraId="7CAEE870" w14:textId="3217651B" w:rsidR="005E5019" w:rsidRPr="00B35512" w:rsidRDefault="005E5019" w:rsidP="004248AF">
      <w:pPr>
        <w:pStyle w:val="TreA"/>
        <w:jc w:val="both"/>
        <w:rPr>
          <w:rStyle w:val="xbe"/>
          <w:rFonts w:ascii="Calibri" w:hAnsi="Calibri" w:cs="Calibri"/>
        </w:rPr>
      </w:pPr>
      <w:r w:rsidRPr="00B35512">
        <w:rPr>
          <w:rStyle w:val="xbe"/>
          <w:rFonts w:ascii="Calibri" w:hAnsi="Calibri" w:cs="Calibri"/>
        </w:rPr>
        <w:t>Maksymalna liczba punktów do uzyskania przez Wykonawcę</w:t>
      </w:r>
      <w:r w:rsidR="006E243F" w:rsidRPr="00B35512">
        <w:rPr>
          <w:rStyle w:val="xbe"/>
          <w:rFonts w:ascii="Calibri" w:hAnsi="Calibri" w:cs="Calibri"/>
        </w:rPr>
        <w:t xml:space="preserve"> w </w:t>
      </w:r>
      <w:r w:rsidRPr="00B35512">
        <w:rPr>
          <w:rStyle w:val="xbe"/>
          <w:rFonts w:ascii="Calibri" w:hAnsi="Calibri" w:cs="Calibri"/>
        </w:rPr>
        <w:t xml:space="preserve">kryterium gotowości wynosi </w:t>
      </w:r>
      <w:r w:rsidR="00A47F1B">
        <w:rPr>
          <w:rStyle w:val="xbe"/>
          <w:rFonts w:ascii="Calibri" w:hAnsi="Calibri" w:cs="Calibri"/>
        </w:rPr>
        <w:t>3</w:t>
      </w:r>
      <w:r w:rsidRPr="00B35512">
        <w:rPr>
          <w:rStyle w:val="xbe"/>
          <w:rFonts w:ascii="Calibri" w:hAnsi="Calibri" w:cs="Calibri"/>
        </w:rPr>
        <w:t>0.</w:t>
      </w:r>
    </w:p>
    <w:p w14:paraId="5D180FC4" w14:textId="77777777" w:rsidR="005E5019" w:rsidRPr="00B35512" w:rsidRDefault="005E5019" w:rsidP="004248AF">
      <w:pPr>
        <w:pStyle w:val="TreA"/>
        <w:jc w:val="both"/>
        <w:rPr>
          <w:rFonts w:ascii="Calibri" w:hAnsi="Calibri" w:cs="Calibri"/>
          <w:color w:val="auto"/>
        </w:rPr>
      </w:pPr>
    </w:p>
    <w:p w14:paraId="35FBA307" w14:textId="6A4DE77B" w:rsidR="00F45D8F" w:rsidRPr="00B35512" w:rsidRDefault="00F45D8F" w:rsidP="00F45D8F">
      <w:pPr>
        <w:pStyle w:val="TreA"/>
        <w:jc w:val="both"/>
        <w:rPr>
          <w:rFonts w:ascii="Calibri" w:hAnsi="Calibri" w:cs="Calibri"/>
          <w:color w:val="auto"/>
        </w:rPr>
      </w:pPr>
      <w:r w:rsidRPr="00B35512">
        <w:rPr>
          <w:rStyle w:val="xbe"/>
          <w:rFonts w:ascii="Calibri" w:hAnsi="Calibri" w:cs="Calibri"/>
          <w:b/>
          <w:bCs/>
          <w:color w:val="auto"/>
          <w:u w:val="single"/>
        </w:rPr>
        <w:t>Pozostałe Informacje</w:t>
      </w:r>
      <w:r w:rsidRPr="00B35512">
        <w:rPr>
          <w:rStyle w:val="xbe"/>
          <w:rFonts w:ascii="Calibri" w:hAnsi="Calibri" w:cs="Calibri"/>
          <w:color w:val="auto"/>
        </w:rPr>
        <w:t>:</w:t>
      </w:r>
    </w:p>
    <w:p w14:paraId="11AA26D3" w14:textId="6A19F3BA" w:rsidR="00F45D8F" w:rsidRPr="00B35512" w:rsidRDefault="00F45D8F" w:rsidP="00F45D8F">
      <w:pPr>
        <w:jc w:val="both"/>
        <w:rPr>
          <w:rFonts w:ascii="Calibri" w:hAnsi="Calibri" w:cs="Calibri"/>
          <w:sz w:val="22"/>
          <w:szCs w:val="22"/>
        </w:rPr>
      </w:pPr>
      <w:r w:rsidRPr="00B35512">
        <w:rPr>
          <w:rFonts w:ascii="Calibri" w:hAnsi="Calibri" w:cs="Calibri"/>
          <w:sz w:val="22"/>
          <w:szCs w:val="22"/>
        </w:rPr>
        <w:t>Inventum dba</w:t>
      </w:r>
      <w:r w:rsidR="006E243F" w:rsidRPr="00B35512">
        <w:rPr>
          <w:rFonts w:ascii="Calibri" w:hAnsi="Calibri" w:cs="Calibri"/>
          <w:sz w:val="22"/>
          <w:szCs w:val="22"/>
        </w:rPr>
        <w:t xml:space="preserve"> o </w:t>
      </w:r>
      <w:r w:rsidRPr="00B35512">
        <w:rPr>
          <w:rFonts w:ascii="Calibri" w:hAnsi="Calibri" w:cs="Calibri"/>
          <w:sz w:val="22"/>
          <w:szCs w:val="22"/>
        </w:rPr>
        <w:t>ochronę danych osobowych swoich Partnerów,</w:t>
      </w:r>
      <w:r w:rsidR="006E243F" w:rsidRPr="00B35512">
        <w:rPr>
          <w:rFonts w:ascii="Calibri" w:hAnsi="Calibri" w:cs="Calibri"/>
          <w:sz w:val="22"/>
          <w:szCs w:val="22"/>
        </w:rPr>
        <w:t xml:space="preserve"> w </w:t>
      </w:r>
      <w:r w:rsidRPr="00B35512">
        <w:rPr>
          <w:rFonts w:ascii="Calibri" w:hAnsi="Calibri" w:cs="Calibri"/>
          <w:sz w:val="22"/>
          <w:szCs w:val="22"/>
        </w:rPr>
        <w:t>związku</w:t>
      </w:r>
      <w:r w:rsidR="006E243F" w:rsidRPr="00B35512">
        <w:rPr>
          <w:rFonts w:ascii="Calibri" w:hAnsi="Calibri" w:cs="Calibri"/>
          <w:sz w:val="22"/>
          <w:szCs w:val="22"/>
        </w:rPr>
        <w:t xml:space="preserve"> z </w:t>
      </w:r>
      <w:r w:rsidRPr="00B35512">
        <w:rPr>
          <w:rFonts w:ascii="Calibri" w:hAnsi="Calibri" w:cs="Calibri"/>
          <w:sz w:val="22"/>
          <w:szCs w:val="22"/>
        </w:rPr>
        <w:t>czym, zgodnie</w:t>
      </w:r>
      <w:r w:rsidR="006E243F" w:rsidRPr="00B35512">
        <w:rPr>
          <w:rFonts w:ascii="Calibri" w:hAnsi="Calibri" w:cs="Calibri"/>
          <w:sz w:val="22"/>
          <w:szCs w:val="22"/>
        </w:rPr>
        <w:t xml:space="preserve"> z </w:t>
      </w:r>
      <w:r w:rsidRPr="00B35512">
        <w:rPr>
          <w:rFonts w:ascii="Calibri" w:hAnsi="Calibri" w:cs="Calibri"/>
          <w:sz w:val="22"/>
          <w:szCs w:val="22"/>
        </w:rPr>
        <w:t>art. 13 Rozporządzenia Parlamentu Europejskiego</w:t>
      </w:r>
      <w:r w:rsidR="006E243F" w:rsidRPr="00B35512">
        <w:rPr>
          <w:rFonts w:ascii="Calibri" w:hAnsi="Calibri" w:cs="Calibri"/>
          <w:sz w:val="22"/>
          <w:szCs w:val="22"/>
        </w:rPr>
        <w:t xml:space="preserve"> i </w:t>
      </w:r>
      <w:r w:rsidRPr="00B35512">
        <w:rPr>
          <w:rFonts w:ascii="Calibri" w:hAnsi="Calibri" w:cs="Calibri"/>
          <w:sz w:val="22"/>
          <w:szCs w:val="22"/>
        </w:rPr>
        <w:t>Rady (UE) 2016/679</w:t>
      </w:r>
      <w:r w:rsidR="006E243F" w:rsidRPr="00B35512">
        <w:rPr>
          <w:rFonts w:ascii="Calibri" w:hAnsi="Calibri" w:cs="Calibri"/>
          <w:sz w:val="22"/>
          <w:szCs w:val="22"/>
        </w:rPr>
        <w:t xml:space="preserve"> z </w:t>
      </w:r>
      <w:r w:rsidRPr="00B35512">
        <w:rPr>
          <w:rFonts w:ascii="Calibri" w:hAnsi="Calibri" w:cs="Calibri"/>
          <w:sz w:val="22"/>
          <w:szCs w:val="22"/>
        </w:rPr>
        <w:t>dnia 27 kwietnia 2016 r. </w:t>
      </w:r>
      <w:r w:rsidR="006E243F" w:rsidRPr="00B35512">
        <w:rPr>
          <w:rFonts w:ascii="Calibri" w:hAnsi="Calibri" w:cs="Calibri"/>
          <w:sz w:val="22"/>
          <w:szCs w:val="22"/>
        </w:rPr>
        <w:t xml:space="preserve"> w </w:t>
      </w:r>
      <w:r w:rsidRPr="00B35512">
        <w:rPr>
          <w:rFonts w:ascii="Calibri" w:hAnsi="Calibri" w:cs="Calibri"/>
          <w:sz w:val="22"/>
          <w:szCs w:val="22"/>
        </w:rPr>
        <w:t>sprawie ochrony osób fizycznych</w:t>
      </w:r>
      <w:r w:rsidR="006E243F" w:rsidRPr="00B35512">
        <w:rPr>
          <w:rFonts w:ascii="Calibri" w:hAnsi="Calibri" w:cs="Calibri"/>
          <w:sz w:val="22"/>
          <w:szCs w:val="22"/>
        </w:rPr>
        <w:t xml:space="preserve"> w </w:t>
      </w:r>
      <w:r w:rsidRPr="00B35512">
        <w:rPr>
          <w:rFonts w:ascii="Calibri" w:hAnsi="Calibri" w:cs="Calibri"/>
          <w:sz w:val="22"/>
          <w:szCs w:val="22"/>
        </w:rPr>
        <w:t>związku</w:t>
      </w:r>
      <w:r w:rsidR="006E243F" w:rsidRPr="00B35512">
        <w:rPr>
          <w:rFonts w:ascii="Calibri" w:hAnsi="Calibri" w:cs="Calibri"/>
          <w:sz w:val="22"/>
          <w:szCs w:val="22"/>
        </w:rPr>
        <w:t xml:space="preserve"> </w:t>
      </w:r>
      <w:proofErr w:type="gramStart"/>
      <w:r w:rsidR="006E243F" w:rsidRPr="00B35512">
        <w:rPr>
          <w:rFonts w:ascii="Calibri" w:hAnsi="Calibri" w:cs="Calibri"/>
          <w:sz w:val="22"/>
          <w:szCs w:val="22"/>
        </w:rPr>
        <w:t>z </w:t>
      </w:r>
      <w:r w:rsidRPr="00B35512">
        <w:rPr>
          <w:rFonts w:ascii="Calibri" w:hAnsi="Calibri" w:cs="Calibri"/>
          <w:sz w:val="22"/>
          <w:szCs w:val="22"/>
        </w:rPr>
        <w:t> przetwarzaniem</w:t>
      </w:r>
      <w:proofErr w:type="gramEnd"/>
      <w:r w:rsidRPr="00B35512">
        <w:rPr>
          <w:rFonts w:ascii="Calibri" w:hAnsi="Calibri" w:cs="Calibri"/>
          <w:sz w:val="22"/>
          <w:szCs w:val="22"/>
        </w:rPr>
        <w:t xml:space="preserve"> danych osobowych</w:t>
      </w:r>
      <w:r w:rsidR="006E243F" w:rsidRPr="00B35512">
        <w:rPr>
          <w:rFonts w:ascii="Calibri" w:hAnsi="Calibri" w:cs="Calibri"/>
          <w:sz w:val="22"/>
          <w:szCs w:val="22"/>
        </w:rPr>
        <w:t xml:space="preserve"> i w </w:t>
      </w:r>
      <w:r w:rsidRPr="00B35512">
        <w:rPr>
          <w:rFonts w:ascii="Calibri" w:hAnsi="Calibri" w:cs="Calibri"/>
          <w:sz w:val="22"/>
          <w:szCs w:val="22"/>
        </w:rPr>
        <w:t>sprawie swobodnego przepływu takich danych oraz uchylenia Dyrektywy 95/46/WE (Dz. Urz. UE L 119</w:t>
      </w:r>
      <w:r w:rsidR="006E243F" w:rsidRPr="00B35512">
        <w:rPr>
          <w:rFonts w:ascii="Calibri" w:hAnsi="Calibri" w:cs="Calibri"/>
          <w:sz w:val="22"/>
          <w:szCs w:val="22"/>
        </w:rPr>
        <w:t xml:space="preserve"> z </w:t>
      </w:r>
      <w:proofErr w:type="gramStart"/>
      <w:r w:rsidRPr="00B35512">
        <w:rPr>
          <w:rFonts w:ascii="Calibri" w:hAnsi="Calibri" w:cs="Calibri"/>
          <w:sz w:val="22"/>
          <w:szCs w:val="22"/>
        </w:rPr>
        <w:t>04.05.2016  informujemy</w:t>
      </w:r>
      <w:proofErr w:type="gramEnd"/>
      <w:r w:rsidRPr="00B35512">
        <w:rPr>
          <w:rFonts w:ascii="Calibri" w:hAnsi="Calibri" w:cs="Calibri"/>
          <w:sz w:val="22"/>
          <w:szCs w:val="22"/>
        </w:rPr>
        <w:t>, że:</w:t>
      </w:r>
    </w:p>
    <w:p w14:paraId="47A039FA" w14:textId="4C18604B" w:rsidR="00F45D8F" w:rsidRPr="00B35512" w:rsidRDefault="00F45D8F" w:rsidP="00F45D8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sz w:val="22"/>
          <w:szCs w:val="22"/>
        </w:rPr>
      </w:pPr>
      <w:r w:rsidRPr="00B35512">
        <w:rPr>
          <w:rFonts w:ascii="Calibri" w:hAnsi="Calibri" w:cs="Calibri"/>
          <w:sz w:val="22"/>
          <w:szCs w:val="22"/>
        </w:rPr>
        <w:lastRenderedPageBreak/>
        <w:t xml:space="preserve">Administratorem danych osobowych jest </w:t>
      </w:r>
      <w:proofErr w:type="spellStart"/>
      <w:r w:rsidRPr="00B35512">
        <w:rPr>
          <w:rFonts w:ascii="Calibri" w:hAnsi="Calibri" w:cs="Calibri"/>
          <w:sz w:val="22"/>
          <w:szCs w:val="22"/>
        </w:rPr>
        <w:t>Inventum</w:t>
      </w:r>
      <w:proofErr w:type="spellEnd"/>
      <w:r w:rsidRPr="00B35512">
        <w:rPr>
          <w:rFonts w:ascii="Calibri" w:hAnsi="Calibri" w:cs="Calibri"/>
          <w:sz w:val="22"/>
          <w:szCs w:val="22"/>
        </w:rPr>
        <w:t xml:space="preserve"> </w:t>
      </w:r>
      <w:proofErr w:type="spellStart"/>
      <w:r w:rsidRPr="00B35512">
        <w:rPr>
          <w:rFonts w:ascii="Calibri" w:hAnsi="Calibri" w:cs="Calibri"/>
          <w:sz w:val="22"/>
          <w:szCs w:val="22"/>
        </w:rPr>
        <w:t>Sp.z</w:t>
      </w:r>
      <w:proofErr w:type="spellEnd"/>
      <w:r w:rsidRPr="00B35512">
        <w:rPr>
          <w:rFonts w:ascii="Calibri" w:hAnsi="Calibri" w:cs="Calibri"/>
          <w:sz w:val="22"/>
          <w:szCs w:val="22"/>
        </w:rPr>
        <w:t xml:space="preserve"> o.o. </w:t>
      </w:r>
      <w:r w:rsidR="006E243F" w:rsidRPr="00B35512">
        <w:rPr>
          <w:rFonts w:ascii="Calibri" w:hAnsi="Calibri" w:cs="Calibri"/>
          <w:sz w:val="22"/>
          <w:szCs w:val="22"/>
        </w:rPr>
        <w:t xml:space="preserve"> z </w:t>
      </w:r>
      <w:r w:rsidRPr="00B35512">
        <w:rPr>
          <w:rFonts w:ascii="Calibri" w:hAnsi="Calibri" w:cs="Calibri"/>
          <w:sz w:val="22"/>
          <w:szCs w:val="22"/>
        </w:rPr>
        <w:t>siedzibą</w:t>
      </w:r>
      <w:r w:rsidR="006E243F" w:rsidRPr="00B35512">
        <w:rPr>
          <w:rFonts w:ascii="Calibri" w:hAnsi="Calibri" w:cs="Calibri"/>
          <w:sz w:val="22"/>
          <w:szCs w:val="22"/>
        </w:rPr>
        <w:t xml:space="preserve"> w </w:t>
      </w:r>
      <w:r w:rsidRPr="00B35512">
        <w:rPr>
          <w:rFonts w:ascii="Calibri" w:hAnsi="Calibri" w:cs="Calibri"/>
          <w:sz w:val="22"/>
          <w:szCs w:val="22"/>
        </w:rPr>
        <w:t xml:space="preserve">Nowym Sączu, 33-300, ul. Siemiradzkiego 11A/2, NIP: 734-351-89-93. </w:t>
      </w:r>
    </w:p>
    <w:p w14:paraId="68DD170A" w14:textId="3E40BA8D" w:rsidR="00F45D8F" w:rsidRPr="00B35512" w:rsidRDefault="00F45D8F" w:rsidP="00F45D8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sz w:val="22"/>
          <w:szCs w:val="22"/>
        </w:rPr>
      </w:pPr>
      <w:r w:rsidRPr="00B35512">
        <w:rPr>
          <w:rFonts w:ascii="Calibri" w:hAnsi="Calibri" w:cs="Calibri"/>
          <w:sz w:val="22"/>
          <w:szCs w:val="22"/>
        </w:rPr>
        <w:t>Dane będą przechowywane</w:t>
      </w:r>
      <w:r w:rsidR="006E243F" w:rsidRPr="00B35512">
        <w:rPr>
          <w:rFonts w:ascii="Calibri" w:hAnsi="Calibri" w:cs="Calibri"/>
          <w:sz w:val="22"/>
          <w:szCs w:val="22"/>
        </w:rPr>
        <w:t xml:space="preserve"> z </w:t>
      </w:r>
      <w:r w:rsidRPr="00B35512">
        <w:rPr>
          <w:rFonts w:ascii="Calibri" w:hAnsi="Calibri" w:cs="Calibri"/>
          <w:sz w:val="22"/>
          <w:szCs w:val="22"/>
        </w:rPr>
        <w:t>możliwością wykorzystania wirtualnych</w:t>
      </w:r>
      <w:r w:rsidR="006E243F" w:rsidRPr="00B35512">
        <w:rPr>
          <w:rFonts w:ascii="Calibri" w:hAnsi="Calibri" w:cs="Calibri"/>
          <w:sz w:val="22"/>
          <w:szCs w:val="22"/>
        </w:rPr>
        <w:t xml:space="preserve"> i </w:t>
      </w:r>
      <w:r w:rsidRPr="00B35512">
        <w:rPr>
          <w:rFonts w:ascii="Calibri" w:hAnsi="Calibri" w:cs="Calibri"/>
          <w:sz w:val="22"/>
          <w:szCs w:val="22"/>
        </w:rPr>
        <w:t>elektronicznych zasobów</w:t>
      </w:r>
      <w:r w:rsidR="006E243F" w:rsidRPr="00B35512">
        <w:rPr>
          <w:rFonts w:ascii="Calibri" w:hAnsi="Calibri" w:cs="Calibri"/>
          <w:sz w:val="22"/>
          <w:szCs w:val="22"/>
        </w:rPr>
        <w:t xml:space="preserve"> i </w:t>
      </w:r>
      <w:r w:rsidRPr="00B35512">
        <w:rPr>
          <w:rFonts w:ascii="Calibri" w:hAnsi="Calibri" w:cs="Calibri"/>
          <w:sz w:val="22"/>
          <w:szCs w:val="22"/>
        </w:rPr>
        <w:t>źródeł magazynujących. Dane będą udostępniane osobom upoważnionym</w:t>
      </w:r>
      <w:r w:rsidR="006E243F" w:rsidRPr="00B35512">
        <w:rPr>
          <w:rFonts w:ascii="Calibri" w:hAnsi="Calibri" w:cs="Calibri"/>
          <w:sz w:val="22"/>
          <w:szCs w:val="22"/>
        </w:rPr>
        <w:t xml:space="preserve"> w </w:t>
      </w:r>
      <w:r w:rsidRPr="00B35512">
        <w:rPr>
          <w:rFonts w:ascii="Calibri" w:hAnsi="Calibri" w:cs="Calibri"/>
          <w:sz w:val="22"/>
          <w:szCs w:val="22"/>
        </w:rPr>
        <w:t xml:space="preserve">związku </w:t>
      </w:r>
      <w:r w:rsidRPr="00B35512">
        <w:rPr>
          <w:rFonts w:ascii="Calibri" w:hAnsi="Calibri" w:cs="Calibri"/>
          <w:sz w:val="22"/>
          <w:szCs w:val="22"/>
        </w:rPr>
        <w:br/>
        <w:t>z wykonywaniem przez nie obowiązków służbowych. Zgodnie</w:t>
      </w:r>
      <w:r w:rsidR="006E243F" w:rsidRPr="00B35512">
        <w:rPr>
          <w:rFonts w:ascii="Calibri" w:hAnsi="Calibri" w:cs="Calibri"/>
          <w:sz w:val="22"/>
          <w:szCs w:val="22"/>
        </w:rPr>
        <w:t xml:space="preserve"> z </w:t>
      </w:r>
      <w:r w:rsidRPr="00B35512">
        <w:rPr>
          <w:rFonts w:ascii="Calibri" w:hAnsi="Calibri" w:cs="Calibri"/>
          <w:sz w:val="22"/>
          <w:szCs w:val="22"/>
        </w:rPr>
        <w:t>obowiązującymi przepisami prawa, Dane będą także udostępniane odpowiednim organom państwowym na ich uzasadnione żądanie.</w:t>
      </w:r>
    </w:p>
    <w:p w14:paraId="04C9D811" w14:textId="05004CFC" w:rsidR="00F45D8F" w:rsidRPr="00B35512" w:rsidRDefault="00F45D8F" w:rsidP="00F45D8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sz w:val="22"/>
          <w:szCs w:val="22"/>
        </w:rPr>
      </w:pPr>
      <w:r w:rsidRPr="00B35512">
        <w:rPr>
          <w:rFonts w:ascii="Calibri" w:hAnsi="Calibri" w:cs="Calibri"/>
          <w:sz w:val="22"/>
          <w:szCs w:val="22"/>
        </w:rPr>
        <w:t>Dane osobowe przetwarzane będą na podstawie Art. 6 ust. 1 lit. b w/</w:t>
      </w:r>
      <w:proofErr w:type="gramStart"/>
      <w:r w:rsidRPr="00B35512">
        <w:rPr>
          <w:rFonts w:ascii="Calibri" w:hAnsi="Calibri" w:cs="Calibri"/>
          <w:sz w:val="22"/>
          <w:szCs w:val="22"/>
        </w:rPr>
        <w:t>w  Rozporządzenia</w:t>
      </w:r>
      <w:proofErr w:type="gramEnd"/>
      <w:r w:rsidR="006E243F" w:rsidRPr="00B35512">
        <w:rPr>
          <w:rFonts w:ascii="Calibri" w:hAnsi="Calibri" w:cs="Calibri"/>
          <w:sz w:val="22"/>
          <w:szCs w:val="22"/>
        </w:rPr>
        <w:t xml:space="preserve"> w </w:t>
      </w:r>
      <w:r w:rsidRPr="00B35512">
        <w:rPr>
          <w:rFonts w:ascii="Calibri" w:hAnsi="Calibri" w:cs="Calibri"/>
          <w:sz w:val="22"/>
          <w:szCs w:val="22"/>
        </w:rPr>
        <w:t>celu uzasadnionego interesu administratora polegającego na prowadzeniu korespondencji i/lub wykonania przedmiotu umowy.</w:t>
      </w:r>
    </w:p>
    <w:p w14:paraId="4E72BA33" w14:textId="55942F33" w:rsidR="00F45D8F" w:rsidRPr="00B35512" w:rsidRDefault="00F45D8F" w:rsidP="00F45D8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sz w:val="22"/>
          <w:szCs w:val="22"/>
        </w:rPr>
      </w:pPr>
      <w:r w:rsidRPr="00B35512">
        <w:rPr>
          <w:rFonts w:ascii="Calibri" w:hAnsi="Calibri" w:cs="Calibri"/>
          <w:sz w:val="22"/>
          <w:szCs w:val="22"/>
        </w:rPr>
        <w:t>Odbiorcami danych osobowych będą podmioty uczestniczące</w:t>
      </w:r>
      <w:r w:rsidR="006E243F" w:rsidRPr="00B35512">
        <w:rPr>
          <w:rFonts w:ascii="Calibri" w:hAnsi="Calibri" w:cs="Calibri"/>
          <w:sz w:val="22"/>
          <w:szCs w:val="22"/>
        </w:rPr>
        <w:t xml:space="preserve"> w </w:t>
      </w:r>
      <w:r w:rsidRPr="00B35512">
        <w:rPr>
          <w:rFonts w:ascii="Calibri" w:hAnsi="Calibri" w:cs="Calibri"/>
          <w:sz w:val="22"/>
          <w:szCs w:val="22"/>
        </w:rPr>
        <w:t>wykonaniu umowy,</w:t>
      </w:r>
      <w:r w:rsidR="006E243F" w:rsidRPr="00B35512">
        <w:rPr>
          <w:rFonts w:ascii="Calibri" w:hAnsi="Calibri" w:cs="Calibri"/>
          <w:sz w:val="22"/>
          <w:szCs w:val="22"/>
        </w:rPr>
        <w:t xml:space="preserve"> w </w:t>
      </w:r>
      <w:r w:rsidRPr="00B35512">
        <w:rPr>
          <w:rFonts w:ascii="Calibri" w:hAnsi="Calibri" w:cs="Calibri"/>
          <w:sz w:val="22"/>
          <w:szCs w:val="22"/>
        </w:rPr>
        <w:t>tym również obsługa księgowa, prawna, informatyczna, kurierska, które współpracują</w:t>
      </w:r>
      <w:r w:rsidR="006E243F" w:rsidRPr="00B35512">
        <w:rPr>
          <w:rFonts w:ascii="Calibri" w:hAnsi="Calibri" w:cs="Calibri"/>
          <w:sz w:val="22"/>
          <w:szCs w:val="22"/>
        </w:rPr>
        <w:t xml:space="preserve"> z </w:t>
      </w:r>
      <w:r w:rsidRPr="00B35512">
        <w:rPr>
          <w:rFonts w:ascii="Calibri" w:hAnsi="Calibri" w:cs="Calibri"/>
          <w:sz w:val="22"/>
          <w:szCs w:val="22"/>
        </w:rPr>
        <w:t>administratorem zgodnie</w:t>
      </w:r>
      <w:r w:rsidR="006E243F" w:rsidRPr="00B35512">
        <w:rPr>
          <w:rFonts w:ascii="Calibri" w:hAnsi="Calibri" w:cs="Calibri"/>
          <w:sz w:val="22"/>
          <w:szCs w:val="22"/>
        </w:rPr>
        <w:t xml:space="preserve"> z </w:t>
      </w:r>
      <w:r w:rsidRPr="00B35512">
        <w:rPr>
          <w:rFonts w:ascii="Calibri" w:hAnsi="Calibri" w:cs="Calibri"/>
          <w:sz w:val="22"/>
          <w:szCs w:val="22"/>
        </w:rPr>
        <w:t>przepisami prawa na podstawie umowy powierzenia danych.</w:t>
      </w:r>
    </w:p>
    <w:p w14:paraId="225E0EF2" w14:textId="45AEDC59" w:rsidR="00F45D8F" w:rsidRPr="00B35512" w:rsidRDefault="00F45D8F" w:rsidP="00F45D8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sz w:val="22"/>
          <w:szCs w:val="22"/>
        </w:rPr>
      </w:pPr>
      <w:r w:rsidRPr="00B35512">
        <w:rPr>
          <w:rFonts w:ascii="Calibri" w:hAnsi="Calibri" w:cs="Calibri"/>
          <w:sz w:val="22"/>
          <w:szCs w:val="22"/>
        </w:rPr>
        <w:t>Dane będą przetwarzane przez okres obowiązywania współpracy,</w:t>
      </w:r>
      <w:r w:rsidR="006E243F" w:rsidRPr="00B35512">
        <w:rPr>
          <w:rFonts w:ascii="Calibri" w:hAnsi="Calibri" w:cs="Calibri"/>
          <w:sz w:val="22"/>
          <w:szCs w:val="22"/>
        </w:rPr>
        <w:t xml:space="preserve"> a </w:t>
      </w:r>
      <w:r w:rsidRPr="00B35512">
        <w:rPr>
          <w:rFonts w:ascii="Calibri" w:hAnsi="Calibri" w:cs="Calibri"/>
          <w:sz w:val="22"/>
          <w:szCs w:val="22"/>
        </w:rPr>
        <w:t>także po ustaniu jej bytu prawnego</w:t>
      </w:r>
      <w:r w:rsidR="006E243F" w:rsidRPr="00B35512">
        <w:rPr>
          <w:rFonts w:ascii="Calibri" w:hAnsi="Calibri" w:cs="Calibri"/>
          <w:sz w:val="22"/>
          <w:szCs w:val="22"/>
        </w:rPr>
        <w:t xml:space="preserve"> a </w:t>
      </w:r>
      <w:r w:rsidRPr="00B35512">
        <w:rPr>
          <w:rFonts w:ascii="Calibri" w:hAnsi="Calibri" w:cs="Calibri"/>
          <w:sz w:val="22"/>
          <w:szCs w:val="22"/>
        </w:rPr>
        <w:t>także po jej ustaniu dla celów dalszych propozycji współpracy, archiwizacyjnych, ewaluacyjnych, kontrolnych</w:t>
      </w:r>
      <w:r w:rsidR="006E243F" w:rsidRPr="00B35512">
        <w:rPr>
          <w:rFonts w:ascii="Calibri" w:hAnsi="Calibri" w:cs="Calibri"/>
          <w:sz w:val="22"/>
          <w:szCs w:val="22"/>
        </w:rPr>
        <w:t xml:space="preserve"> i </w:t>
      </w:r>
      <w:r w:rsidRPr="00B35512">
        <w:rPr>
          <w:rFonts w:ascii="Calibri" w:hAnsi="Calibri" w:cs="Calibri"/>
          <w:sz w:val="22"/>
          <w:szCs w:val="22"/>
        </w:rPr>
        <w:t>statystycznych.</w:t>
      </w:r>
    </w:p>
    <w:p w14:paraId="0D701A48" w14:textId="77777777" w:rsidR="00F45D8F" w:rsidRPr="00B35512" w:rsidRDefault="00F45D8F" w:rsidP="00F45D8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sz w:val="22"/>
          <w:szCs w:val="22"/>
        </w:rPr>
      </w:pPr>
      <w:r w:rsidRPr="00B35512">
        <w:rPr>
          <w:rFonts w:ascii="Calibri" w:hAnsi="Calibri" w:cs="Calibri"/>
          <w:sz w:val="22"/>
          <w:szCs w:val="22"/>
        </w:rPr>
        <w:t>Wykonawca ma prawo do żądania od Administratora dostępu do danych osobowych, prawo do ich sprostowania, usunięcia lub ograniczenia przetwarzania oraz prawo do przenoszenia danych.</w:t>
      </w:r>
    </w:p>
    <w:p w14:paraId="20ACF0C2" w14:textId="77777777" w:rsidR="00F45D8F" w:rsidRPr="00B35512" w:rsidRDefault="00F45D8F" w:rsidP="00F45D8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sz w:val="22"/>
          <w:szCs w:val="22"/>
        </w:rPr>
      </w:pPr>
      <w:r w:rsidRPr="00B35512">
        <w:rPr>
          <w:rFonts w:ascii="Calibri" w:hAnsi="Calibri" w:cs="Calibri"/>
          <w:sz w:val="22"/>
          <w:szCs w:val="22"/>
        </w:rPr>
        <w:t>Wykonawcy przysługuje prawo wniesienia skargi do organu nadzorczego.</w:t>
      </w:r>
    </w:p>
    <w:p w14:paraId="259D0996" w14:textId="259FF112" w:rsidR="00F45D8F" w:rsidRPr="00B35512" w:rsidRDefault="00F45D8F" w:rsidP="00F45D8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sz w:val="22"/>
          <w:szCs w:val="22"/>
        </w:rPr>
      </w:pPr>
      <w:r w:rsidRPr="00B35512">
        <w:rPr>
          <w:rFonts w:ascii="Calibri" w:hAnsi="Calibri" w:cs="Calibri"/>
          <w:sz w:val="22"/>
          <w:szCs w:val="22"/>
        </w:rPr>
        <w:t>Wykonawca ma prawo do kontaktu</w:t>
      </w:r>
      <w:r w:rsidR="006E243F" w:rsidRPr="00B35512">
        <w:rPr>
          <w:rFonts w:ascii="Calibri" w:hAnsi="Calibri" w:cs="Calibri"/>
          <w:sz w:val="22"/>
          <w:szCs w:val="22"/>
        </w:rPr>
        <w:t xml:space="preserve"> z </w:t>
      </w:r>
      <w:r w:rsidRPr="00B35512">
        <w:rPr>
          <w:rFonts w:ascii="Calibri" w:hAnsi="Calibri" w:cs="Calibri"/>
          <w:sz w:val="22"/>
          <w:szCs w:val="22"/>
        </w:rPr>
        <w:t xml:space="preserve">Inspektorem Ochrony Danych Osobowych pod adresem: </w:t>
      </w:r>
      <w:hyperlink r:id="rId12" w:history="1">
        <w:r w:rsidRPr="00B35512">
          <w:rPr>
            <w:rStyle w:val="Hipercze"/>
            <w:rFonts w:ascii="Calibri" w:hAnsi="Calibri" w:cs="Calibri"/>
            <w:color w:val="auto"/>
            <w:sz w:val="22"/>
            <w:szCs w:val="22"/>
          </w:rPr>
          <w:t>biuro@inventum-global.pl</w:t>
        </w:r>
      </w:hyperlink>
      <w:r w:rsidRPr="00B35512">
        <w:rPr>
          <w:rFonts w:ascii="Calibri" w:hAnsi="Calibri" w:cs="Calibri"/>
          <w:sz w:val="22"/>
          <w:szCs w:val="22"/>
        </w:rPr>
        <w:t xml:space="preserve"> </w:t>
      </w:r>
    </w:p>
    <w:p w14:paraId="1485816F" w14:textId="77777777" w:rsidR="00F45D8F" w:rsidRPr="00B35512" w:rsidRDefault="00F45D8F" w:rsidP="00F45D8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sz w:val="22"/>
          <w:szCs w:val="22"/>
        </w:rPr>
      </w:pPr>
      <w:r w:rsidRPr="00B35512">
        <w:rPr>
          <w:rFonts w:ascii="Calibri" w:hAnsi="Calibri" w:cs="Calibri"/>
          <w:sz w:val="22"/>
          <w:szCs w:val="22"/>
        </w:rPr>
        <w:t>Dane są przekazywane dobrowolnie, jednak ich brak może skutkować odmową wykonania umowy.</w:t>
      </w:r>
    </w:p>
    <w:p w14:paraId="60C32CCE" w14:textId="18F16EEE" w:rsidR="00F45D8F" w:rsidRPr="00B35512" w:rsidRDefault="00F45D8F" w:rsidP="00F45D8F">
      <w:pPr>
        <w:pStyle w:val="Akapitzlist"/>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426"/>
        <w:rPr>
          <w:rFonts w:ascii="Calibri" w:hAnsi="Calibri" w:cs="Calibri"/>
          <w:sz w:val="22"/>
          <w:szCs w:val="22"/>
        </w:rPr>
      </w:pPr>
      <w:r w:rsidRPr="00B35512">
        <w:rPr>
          <w:rFonts w:ascii="Calibri" w:hAnsi="Calibri" w:cs="Calibri"/>
          <w:sz w:val="22"/>
          <w:szCs w:val="22"/>
        </w:rPr>
        <w:t>Oferent musi być świadomy, że jego oferta wraz</w:t>
      </w:r>
      <w:r w:rsidR="006E243F" w:rsidRPr="00B35512">
        <w:rPr>
          <w:rFonts w:ascii="Calibri" w:hAnsi="Calibri" w:cs="Calibri"/>
          <w:sz w:val="22"/>
          <w:szCs w:val="22"/>
        </w:rPr>
        <w:t xml:space="preserve"> z </w:t>
      </w:r>
      <w:r w:rsidRPr="00B35512">
        <w:rPr>
          <w:rFonts w:ascii="Calibri" w:hAnsi="Calibri" w:cs="Calibri"/>
          <w:sz w:val="22"/>
          <w:szCs w:val="22"/>
        </w:rPr>
        <w:t>wszystkimi załącznikami</w:t>
      </w:r>
      <w:r w:rsidR="006E243F" w:rsidRPr="00B35512">
        <w:rPr>
          <w:rFonts w:ascii="Calibri" w:hAnsi="Calibri" w:cs="Calibri"/>
          <w:sz w:val="22"/>
          <w:szCs w:val="22"/>
        </w:rPr>
        <w:t xml:space="preserve"> w </w:t>
      </w:r>
      <w:r w:rsidRPr="00B35512">
        <w:rPr>
          <w:rFonts w:ascii="Calibri" w:hAnsi="Calibri" w:cs="Calibri"/>
          <w:sz w:val="22"/>
          <w:szCs w:val="22"/>
        </w:rPr>
        <w:t>tym, dane osobowe osób wskazanych</w:t>
      </w:r>
      <w:r w:rsidR="006E243F" w:rsidRPr="00B35512">
        <w:rPr>
          <w:rFonts w:ascii="Calibri" w:hAnsi="Calibri" w:cs="Calibri"/>
          <w:sz w:val="22"/>
          <w:szCs w:val="22"/>
        </w:rPr>
        <w:t xml:space="preserve"> w </w:t>
      </w:r>
      <w:r w:rsidRPr="00B35512">
        <w:rPr>
          <w:rFonts w:ascii="Calibri" w:hAnsi="Calibri" w:cs="Calibri"/>
          <w:sz w:val="22"/>
          <w:szCs w:val="22"/>
        </w:rPr>
        <w:t xml:space="preserve">ofercie będą podlegać kontroli przez Instytucje Zarządzającą RPO </w:t>
      </w:r>
      <w:r w:rsidR="007B14F8">
        <w:rPr>
          <w:rFonts w:ascii="Calibri" w:hAnsi="Calibri" w:cs="Calibri"/>
          <w:sz w:val="22"/>
          <w:szCs w:val="22"/>
        </w:rPr>
        <w:t>WM</w:t>
      </w:r>
      <w:r w:rsidRPr="00B35512">
        <w:rPr>
          <w:rFonts w:ascii="Calibri" w:hAnsi="Calibri" w:cs="Calibri"/>
          <w:sz w:val="22"/>
          <w:szCs w:val="22"/>
        </w:rPr>
        <w:t xml:space="preserve">, Instytucje Pośredniczącą RPO </w:t>
      </w:r>
      <w:r w:rsidR="007B14F8">
        <w:rPr>
          <w:rFonts w:ascii="Calibri" w:hAnsi="Calibri" w:cs="Calibri"/>
          <w:sz w:val="22"/>
          <w:szCs w:val="22"/>
        </w:rPr>
        <w:t>WM</w:t>
      </w:r>
      <w:r w:rsidRPr="00B35512">
        <w:rPr>
          <w:rFonts w:ascii="Calibri" w:hAnsi="Calibri" w:cs="Calibri"/>
          <w:sz w:val="22"/>
          <w:szCs w:val="22"/>
        </w:rPr>
        <w:t xml:space="preserve"> oraz Beneficjenta.</w:t>
      </w:r>
      <w:r w:rsidR="006E243F" w:rsidRPr="00B35512">
        <w:rPr>
          <w:rFonts w:ascii="Calibri" w:hAnsi="Calibri" w:cs="Calibri"/>
          <w:sz w:val="22"/>
          <w:szCs w:val="22"/>
        </w:rPr>
        <w:t xml:space="preserve"> w </w:t>
      </w:r>
      <w:r w:rsidRPr="00B35512">
        <w:rPr>
          <w:rFonts w:ascii="Calibri" w:hAnsi="Calibri" w:cs="Calibri"/>
          <w:sz w:val="22"/>
          <w:szCs w:val="22"/>
        </w:rPr>
        <w:t>obowiązku Oferenta jest poinformowanie</w:t>
      </w:r>
      <w:r w:rsidR="006E243F" w:rsidRPr="00B35512">
        <w:rPr>
          <w:rFonts w:ascii="Calibri" w:hAnsi="Calibri" w:cs="Calibri"/>
          <w:sz w:val="22"/>
          <w:szCs w:val="22"/>
        </w:rPr>
        <w:t xml:space="preserve"> o </w:t>
      </w:r>
      <w:r w:rsidRPr="00B35512">
        <w:rPr>
          <w:rFonts w:ascii="Calibri" w:hAnsi="Calibri" w:cs="Calibri"/>
          <w:sz w:val="22"/>
          <w:szCs w:val="22"/>
        </w:rPr>
        <w:t>tym fakcie osoby, które wskazuje</w:t>
      </w:r>
      <w:r w:rsidR="006E243F" w:rsidRPr="00B35512">
        <w:rPr>
          <w:rFonts w:ascii="Calibri" w:hAnsi="Calibri" w:cs="Calibri"/>
          <w:sz w:val="22"/>
          <w:szCs w:val="22"/>
        </w:rPr>
        <w:t xml:space="preserve"> w </w:t>
      </w:r>
      <w:r w:rsidRPr="00B35512">
        <w:rPr>
          <w:rFonts w:ascii="Calibri" w:hAnsi="Calibri" w:cs="Calibri"/>
          <w:sz w:val="22"/>
          <w:szCs w:val="22"/>
        </w:rPr>
        <w:t>ofercie.</w:t>
      </w:r>
    </w:p>
    <w:p w14:paraId="1070F120" w14:textId="77777777" w:rsidR="005E5019" w:rsidRPr="00B35512" w:rsidRDefault="005E5019" w:rsidP="004248AF">
      <w:pPr>
        <w:pStyle w:val="TreA"/>
        <w:jc w:val="both"/>
        <w:rPr>
          <w:rFonts w:ascii="Calibri" w:hAnsi="Calibri" w:cs="Calibri"/>
          <w:color w:val="auto"/>
        </w:rPr>
      </w:pPr>
    </w:p>
    <w:p w14:paraId="57DF0967" w14:textId="77777777" w:rsidR="005E5019" w:rsidRPr="00B35512" w:rsidRDefault="005E5019" w:rsidP="004248AF">
      <w:pPr>
        <w:pStyle w:val="TreA"/>
        <w:jc w:val="both"/>
        <w:rPr>
          <w:rStyle w:val="xbe"/>
          <w:rFonts w:ascii="Calibri" w:hAnsi="Calibri" w:cs="Calibri"/>
          <w:color w:val="auto"/>
        </w:rPr>
      </w:pPr>
      <w:r w:rsidRPr="00B35512">
        <w:rPr>
          <w:rStyle w:val="xbe"/>
          <w:rFonts w:ascii="Calibri" w:hAnsi="Calibri" w:cs="Calibri"/>
          <w:b/>
          <w:bCs/>
          <w:color w:val="auto"/>
          <w:u w:val="single"/>
        </w:rPr>
        <w:t>Pozostałe Informacje</w:t>
      </w:r>
      <w:r w:rsidRPr="00B35512">
        <w:rPr>
          <w:rStyle w:val="xbe"/>
          <w:rFonts w:ascii="Calibri" w:hAnsi="Calibri" w:cs="Calibri"/>
          <w:color w:val="auto"/>
        </w:rPr>
        <w:t>:</w:t>
      </w:r>
    </w:p>
    <w:p w14:paraId="227897C6" w14:textId="4F31877C" w:rsidR="005E5019" w:rsidRPr="00B35512" w:rsidRDefault="005E5019" w:rsidP="004248AF">
      <w:pPr>
        <w:pStyle w:val="TreA"/>
        <w:jc w:val="both"/>
        <w:rPr>
          <w:rStyle w:val="xbe"/>
          <w:rFonts w:ascii="Calibri" w:hAnsi="Calibri" w:cs="Calibri"/>
          <w:color w:val="auto"/>
        </w:rPr>
      </w:pPr>
      <w:r w:rsidRPr="00B35512">
        <w:rPr>
          <w:rStyle w:val="xbe"/>
          <w:rFonts w:ascii="Calibri" w:hAnsi="Calibri" w:cs="Calibri"/>
          <w:color w:val="auto"/>
        </w:rPr>
        <w:t>Osobą upoważnioną do zaciągania zobowiązań́</w:t>
      </w:r>
      <w:r w:rsidR="006E243F" w:rsidRPr="00B35512">
        <w:rPr>
          <w:rStyle w:val="xbe"/>
          <w:rFonts w:ascii="Calibri" w:hAnsi="Calibri" w:cs="Calibri"/>
          <w:color w:val="auto"/>
        </w:rPr>
        <w:t xml:space="preserve"> w </w:t>
      </w:r>
      <w:r w:rsidRPr="00B35512">
        <w:rPr>
          <w:rStyle w:val="xbe"/>
          <w:rFonts w:ascii="Calibri" w:hAnsi="Calibri" w:cs="Calibri"/>
          <w:color w:val="auto"/>
        </w:rPr>
        <w:t xml:space="preserve">imieniu </w:t>
      </w:r>
      <w:r w:rsidR="00F45D8F" w:rsidRPr="00B35512">
        <w:rPr>
          <w:rStyle w:val="xbe"/>
          <w:rFonts w:ascii="Calibri" w:hAnsi="Calibri" w:cs="Calibri"/>
          <w:color w:val="auto"/>
        </w:rPr>
        <w:t>Inventum Sp.</w:t>
      </w:r>
      <w:r w:rsidR="006E243F" w:rsidRPr="00B35512">
        <w:rPr>
          <w:rStyle w:val="xbe"/>
          <w:rFonts w:ascii="Calibri" w:hAnsi="Calibri" w:cs="Calibri"/>
          <w:color w:val="auto"/>
        </w:rPr>
        <w:t xml:space="preserve"> z </w:t>
      </w:r>
      <w:r w:rsidR="00F45D8F" w:rsidRPr="00B35512">
        <w:rPr>
          <w:rStyle w:val="xbe"/>
          <w:rFonts w:ascii="Calibri" w:hAnsi="Calibri" w:cs="Calibri"/>
          <w:color w:val="auto"/>
        </w:rPr>
        <w:t>o.o.</w:t>
      </w:r>
      <w:r w:rsidRPr="00B35512">
        <w:rPr>
          <w:rStyle w:val="xbe"/>
          <w:rFonts w:ascii="Calibri" w:hAnsi="Calibri" w:cs="Calibri"/>
          <w:color w:val="auto"/>
        </w:rPr>
        <w:t xml:space="preserve"> jest</w:t>
      </w:r>
      <w:r w:rsidR="007D5326" w:rsidRPr="00B35512">
        <w:rPr>
          <w:rStyle w:val="xbe"/>
          <w:rFonts w:ascii="Calibri" w:hAnsi="Calibri" w:cs="Calibri"/>
          <w:color w:val="auto"/>
        </w:rPr>
        <w:t xml:space="preserve"> Pan</w:t>
      </w:r>
      <w:r w:rsidRPr="00B35512">
        <w:rPr>
          <w:rStyle w:val="xbe"/>
          <w:rFonts w:ascii="Calibri" w:hAnsi="Calibri" w:cs="Calibri"/>
          <w:color w:val="auto"/>
        </w:rPr>
        <w:t xml:space="preserve"> Adrian Janusz. Osobami wykonującymi</w:t>
      </w:r>
      <w:r w:rsidR="006E243F" w:rsidRPr="00B35512">
        <w:rPr>
          <w:rStyle w:val="xbe"/>
          <w:rFonts w:ascii="Calibri" w:hAnsi="Calibri" w:cs="Calibri"/>
          <w:color w:val="auto"/>
        </w:rPr>
        <w:t xml:space="preserve"> w </w:t>
      </w:r>
      <w:r w:rsidRPr="00B35512">
        <w:rPr>
          <w:rStyle w:val="xbe"/>
          <w:rFonts w:ascii="Calibri" w:hAnsi="Calibri" w:cs="Calibri"/>
          <w:color w:val="auto"/>
        </w:rPr>
        <w:t xml:space="preserve">imieniu </w:t>
      </w:r>
      <w:r w:rsidR="00F45D8F" w:rsidRPr="00B35512">
        <w:rPr>
          <w:rStyle w:val="xbe"/>
          <w:rFonts w:ascii="Calibri" w:hAnsi="Calibri" w:cs="Calibri"/>
          <w:color w:val="auto"/>
        </w:rPr>
        <w:t>Inventum Sp.</w:t>
      </w:r>
      <w:r w:rsidR="006E243F" w:rsidRPr="00B35512">
        <w:rPr>
          <w:rStyle w:val="xbe"/>
          <w:rFonts w:ascii="Calibri" w:hAnsi="Calibri" w:cs="Calibri"/>
          <w:color w:val="auto"/>
        </w:rPr>
        <w:t xml:space="preserve"> z </w:t>
      </w:r>
      <w:r w:rsidR="00F45D8F" w:rsidRPr="00B35512">
        <w:rPr>
          <w:rStyle w:val="xbe"/>
          <w:rFonts w:ascii="Calibri" w:hAnsi="Calibri" w:cs="Calibri"/>
          <w:color w:val="auto"/>
        </w:rPr>
        <w:t>o.o.</w:t>
      </w:r>
      <w:r w:rsidRPr="00B35512">
        <w:rPr>
          <w:rStyle w:val="xbe"/>
          <w:rFonts w:ascii="Calibri" w:hAnsi="Calibri" w:cs="Calibri"/>
          <w:color w:val="auto"/>
        </w:rPr>
        <w:t xml:space="preserve"> czynności związane</w:t>
      </w:r>
      <w:r w:rsidR="006E243F" w:rsidRPr="00B35512">
        <w:rPr>
          <w:rStyle w:val="xbe"/>
          <w:rFonts w:ascii="Calibri" w:hAnsi="Calibri" w:cs="Calibri"/>
          <w:color w:val="auto"/>
        </w:rPr>
        <w:t xml:space="preserve"> z </w:t>
      </w:r>
      <w:r w:rsidRPr="00B35512">
        <w:rPr>
          <w:rStyle w:val="xbe"/>
          <w:rFonts w:ascii="Calibri" w:hAnsi="Calibri" w:cs="Calibri"/>
          <w:color w:val="auto"/>
        </w:rPr>
        <w:t>przygotowaniem</w:t>
      </w:r>
      <w:r w:rsidR="006E243F" w:rsidRPr="00B35512">
        <w:rPr>
          <w:rStyle w:val="xbe"/>
          <w:rFonts w:ascii="Calibri" w:hAnsi="Calibri" w:cs="Calibri"/>
          <w:color w:val="auto"/>
        </w:rPr>
        <w:t xml:space="preserve"> i </w:t>
      </w:r>
      <w:r w:rsidRPr="00B35512">
        <w:rPr>
          <w:rStyle w:val="xbe"/>
          <w:rFonts w:ascii="Calibri" w:hAnsi="Calibri" w:cs="Calibri"/>
          <w:color w:val="auto"/>
        </w:rPr>
        <w:t xml:space="preserve">przeprowadzeniem procedury wyboru wykonawcy jest: </w:t>
      </w:r>
      <w:r w:rsidR="007D5326" w:rsidRPr="00B35512">
        <w:rPr>
          <w:rStyle w:val="xbe"/>
          <w:rFonts w:ascii="Calibri" w:hAnsi="Calibri" w:cs="Calibri"/>
          <w:color w:val="auto"/>
        </w:rPr>
        <w:t xml:space="preserve">Pan </w:t>
      </w:r>
      <w:r w:rsidRPr="00B35512">
        <w:rPr>
          <w:rStyle w:val="xbe"/>
          <w:rFonts w:ascii="Calibri" w:hAnsi="Calibri" w:cs="Calibri"/>
          <w:color w:val="auto"/>
        </w:rPr>
        <w:t>Adrian Janusz.</w:t>
      </w:r>
    </w:p>
    <w:p w14:paraId="07635B3A" w14:textId="4788664A" w:rsidR="005E5019" w:rsidRPr="00B35512" w:rsidRDefault="005E5019" w:rsidP="004248AF">
      <w:pPr>
        <w:pStyle w:val="TreA"/>
        <w:numPr>
          <w:ilvl w:val="0"/>
          <w:numId w:val="5"/>
        </w:numPr>
        <w:ind w:left="284" w:hanging="284"/>
        <w:jc w:val="both"/>
        <w:rPr>
          <w:rStyle w:val="xbe"/>
          <w:rFonts w:ascii="Calibri" w:hAnsi="Calibri" w:cs="Calibri"/>
          <w:color w:val="auto"/>
        </w:rPr>
      </w:pPr>
      <w:r w:rsidRPr="00B35512">
        <w:rPr>
          <w:rStyle w:val="xbe"/>
          <w:rFonts w:ascii="Calibri" w:hAnsi="Calibri" w:cs="Calibri"/>
          <w:color w:val="auto"/>
        </w:rPr>
        <w:t>Zamawiający zastrzega sobie możliwość negocjowania cen</w:t>
      </w:r>
      <w:r w:rsidR="006E243F" w:rsidRPr="00B35512">
        <w:rPr>
          <w:rStyle w:val="xbe"/>
          <w:rFonts w:ascii="Calibri" w:hAnsi="Calibri" w:cs="Calibri"/>
          <w:color w:val="auto"/>
        </w:rPr>
        <w:t xml:space="preserve"> z </w:t>
      </w:r>
      <w:r w:rsidRPr="00B35512">
        <w:rPr>
          <w:rStyle w:val="xbe"/>
          <w:rFonts w:ascii="Calibri" w:hAnsi="Calibri" w:cs="Calibri"/>
          <w:color w:val="auto"/>
        </w:rPr>
        <w:t>Wykonawcą, który złoży najkorzystniejszą ofertę,</w:t>
      </w:r>
      <w:r w:rsidR="006E243F" w:rsidRPr="00B35512">
        <w:rPr>
          <w:rStyle w:val="xbe"/>
          <w:rFonts w:ascii="Calibri" w:hAnsi="Calibri" w:cs="Calibri"/>
          <w:color w:val="auto"/>
        </w:rPr>
        <w:t xml:space="preserve"> w </w:t>
      </w:r>
      <w:proofErr w:type="gramStart"/>
      <w:r w:rsidRPr="00B35512">
        <w:rPr>
          <w:rStyle w:val="xbe"/>
          <w:rFonts w:ascii="Calibri" w:hAnsi="Calibri" w:cs="Calibri"/>
          <w:color w:val="auto"/>
        </w:rPr>
        <w:t>przypadku</w:t>
      </w:r>
      <w:proofErr w:type="gramEnd"/>
      <w:r w:rsidRPr="00B35512">
        <w:rPr>
          <w:rStyle w:val="xbe"/>
          <w:rFonts w:ascii="Calibri" w:hAnsi="Calibri" w:cs="Calibri"/>
          <w:color w:val="auto"/>
        </w:rPr>
        <w:t xml:space="preserve"> gdy wartość oferty przewyższa kwotę środków przeznaczonych na zamówienie, </w:t>
      </w:r>
    </w:p>
    <w:p w14:paraId="09AF80D0" w14:textId="77777777" w:rsidR="005E5019" w:rsidRPr="00B35512" w:rsidRDefault="005E5019" w:rsidP="004248AF">
      <w:pPr>
        <w:pStyle w:val="TreA"/>
        <w:numPr>
          <w:ilvl w:val="0"/>
          <w:numId w:val="5"/>
        </w:numPr>
        <w:ind w:left="284" w:hanging="284"/>
        <w:jc w:val="both"/>
        <w:rPr>
          <w:rStyle w:val="xbe"/>
          <w:rFonts w:ascii="Calibri" w:hAnsi="Calibri" w:cs="Calibri"/>
          <w:color w:val="auto"/>
        </w:rPr>
      </w:pPr>
      <w:r w:rsidRPr="00B35512">
        <w:rPr>
          <w:rStyle w:val="xbe"/>
          <w:rFonts w:ascii="Calibri" w:hAnsi="Calibri" w:cs="Calibri"/>
          <w:color w:val="auto"/>
        </w:rPr>
        <w:t>Okres związania ofertą wynosi 30 dni.</w:t>
      </w:r>
    </w:p>
    <w:p w14:paraId="2CED5CA4" w14:textId="75378F87" w:rsidR="005E5019" w:rsidRPr="00B35512" w:rsidRDefault="005E5019" w:rsidP="004248AF">
      <w:pPr>
        <w:pStyle w:val="TreA"/>
        <w:numPr>
          <w:ilvl w:val="0"/>
          <w:numId w:val="5"/>
        </w:numPr>
        <w:ind w:left="284" w:hanging="284"/>
        <w:jc w:val="both"/>
        <w:rPr>
          <w:rStyle w:val="xbe"/>
          <w:rFonts w:ascii="Calibri" w:hAnsi="Calibri" w:cs="Calibri"/>
          <w:color w:val="auto"/>
        </w:rPr>
      </w:pPr>
      <w:r w:rsidRPr="00B35512">
        <w:rPr>
          <w:rStyle w:val="xbe"/>
          <w:rFonts w:ascii="Calibri" w:hAnsi="Calibri" w:cs="Calibri"/>
          <w:color w:val="auto"/>
        </w:rPr>
        <w:t>W przypadku uchylenia się Wykonawcy od podpisania umowy, Zamawiający zastrzega możliwość podpisania umowy</w:t>
      </w:r>
      <w:r w:rsidR="006E243F" w:rsidRPr="00B35512">
        <w:rPr>
          <w:rStyle w:val="xbe"/>
          <w:rFonts w:ascii="Calibri" w:hAnsi="Calibri" w:cs="Calibri"/>
          <w:color w:val="auto"/>
        </w:rPr>
        <w:t xml:space="preserve"> z </w:t>
      </w:r>
      <w:r w:rsidRPr="00B35512">
        <w:rPr>
          <w:rStyle w:val="xbe"/>
          <w:rFonts w:ascii="Calibri" w:hAnsi="Calibri" w:cs="Calibri"/>
          <w:color w:val="auto"/>
        </w:rPr>
        <w:t>następnym</w:t>
      </w:r>
      <w:r w:rsidR="006E243F" w:rsidRPr="00B35512">
        <w:rPr>
          <w:rStyle w:val="xbe"/>
          <w:rFonts w:ascii="Calibri" w:hAnsi="Calibri" w:cs="Calibri"/>
          <w:color w:val="auto"/>
        </w:rPr>
        <w:t xml:space="preserve"> w </w:t>
      </w:r>
      <w:r w:rsidRPr="00B35512">
        <w:rPr>
          <w:rStyle w:val="xbe"/>
          <w:rFonts w:ascii="Calibri" w:hAnsi="Calibri" w:cs="Calibri"/>
          <w:color w:val="auto"/>
        </w:rPr>
        <w:t>kolejności Wykonawcą.</w:t>
      </w:r>
    </w:p>
    <w:p w14:paraId="2907D872" w14:textId="1FEF7D29" w:rsidR="005E5019" w:rsidRPr="00B35512" w:rsidRDefault="005E5019" w:rsidP="004248AF">
      <w:pPr>
        <w:pStyle w:val="TreA"/>
        <w:numPr>
          <w:ilvl w:val="0"/>
          <w:numId w:val="5"/>
        </w:numPr>
        <w:ind w:left="284" w:hanging="284"/>
        <w:jc w:val="both"/>
        <w:rPr>
          <w:rStyle w:val="xbe"/>
          <w:rFonts w:ascii="Calibri" w:hAnsi="Calibri" w:cs="Calibri"/>
          <w:color w:val="auto"/>
        </w:rPr>
      </w:pPr>
      <w:r w:rsidRPr="00B35512">
        <w:rPr>
          <w:rStyle w:val="xbe"/>
          <w:rFonts w:ascii="Calibri" w:hAnsi="Calibri" w:cs="Calibri"/>
          <w:color w:val="auto"/>
        </w:rPr>
        <w:t>W przypadku zaistnienia sytuacji związanej</w:t>
      </w:r>
      <w:r w:rsidR="006E243F" w:rsidRPr="00B35512">
        <w:rPr>
          <w:rStyle w:val="xbe"/>
          <w:rFonts w:ascii="Calibri" w:hAnsi="Calibri" w:cs="Calibri"/>
          <w:color w:val="auto"/>
        </w:rPr>
        <w:t xml:space="preserve"> z </w:t>
      </w:r>
      <w:r w:rsidRPr="00B35512">
        <w:rPr>
          <w:rStyle w:val="xbe"/>
          <w:rFonts w:ascii="Calibri" w:hAnsi="Calibri" w:cs="Calibri"/>
          <w:color w:val="auto"/>
        </w:rPr>
        <w:t>potrzebą dokonania stosownych zmian</w:t>
      </w:r>
      <w:r w:rsidR="006E243F" w:rsidRPr="00B35512">
        <w:rPr>
          <w:rStyle w:val="xbe"/>
          <w:rFonts w:ascii="Calibri" w:hAnsi="Calibri" w:cs="Calibri"/>
          <w:color w:val="auto"/>
        </w:rPr>
        <w:t xml:space="preserve"> w </w:t>
      </w:r>
      <w:r w:rsidRPr="00B35512">
        <w:rPr>
          <w:rStyle w:val="xbe"/>
          <w:rFonts w:ascii="Calibri" w:hAnsi="Calibri" w:cs="Calibri"/>
          <w:color w:val="auto"/>
        </w:rPr>
        <w:t>umowie</w:t>
      </w:r>
      <w:r w:rsidR="006E243F" w:rsidRPr="00B35512">
        <w:rPr>
          <w:rStyle w:val="xbe"/>
          <w:rFonts w:ascii="Calibri" w:hAnsi="Calibri" w:cs="Calibri"/>
          <w:color w:val="auto"/>
        </w:rPr>
        <w:t xml:space="preserve"> w </w:t>
      </w:r>
      <w:r w:rsidRPr="00B35512">
        <w:rPr>
          <w:rStyle w:val="xbe"/>
          <w:rFonts w:ascii="Calibri" w:hAnsi="Calibri" w:cs="Calibri"/>
          <w:color w:val="auto"/>
        </w:rPr>
        <w:t xml:space="preserve">celu właściwej realizacji projektu zastrzega się możliwość dokonania niniejszych zmian na drodze aneksu do umowy: </w:t>
      </w:r>
    </w:p>
    <w:p w14:paraId="2D07513A" w14:textId="74A08235" w:rsidR="005E5019" w:rsidRPr="00B35512" w:rsidRDefault="005E5019" w:rsidP="004248AF">
      <w:pPr>
        <w:pStyle w:val="TreA"/>
        <w:numPr>
          <w:ilvl w:val="0"/>
          <w:numId w:val="7"/>
        </w:numPr>
        <w:ind w:left="993" w:hanging="426"/>
        <w:jc w:val="both"/>
        <w:rPr>
          <w:rStyle w:val="xbe"/>
          <w:rFonts w:ascii="Calibri" w:hAnsi="Calibri" w:cs="Calibri"/>
          <w:color w:val="auto"/>
        </w:rPr>
      </w:pPr>
      <w:r w:rsidRPr="00B35512">
        <w:rPr>
          <w:rStyle w:val="xbe"/>
          <w:rFonts w:ascii="Calibri" w:hAnsi="Calibri" w:cs="Calibri"/>
          <w:color w:val="auto"/>
        </w:rPr>
        <w:t>Okres</w:t>
      </w:r>
      <w:r w:rsidR="006E243F" w:rsidRPr="00B35512">
        <w:rPr>
          <w:rStyle w:val="xbe"/>
          <w:rFonts w:ascii="Calibri" w:hAnsi="Calibri" w:cs="Calibri"/>
          <w:color w:val="auto"/>
        </w:rPr>
        <w:t xml:space="preserve"> i </w:t>
      </w:r>
      <w:r w:rsidRPr="00B35512">
        <w:rPr>
          <w:rStyle w:val="xbe"/>
          <w:rFonts w:ascii="Calibri" w:hAnsi="Calibri" w:cs="Calibri"/>
          <w:color w:val="auto"/>
        </w:rPr>
        <w:t>harmonogram realizacji umowy</w:t>
      </w:r>
    </w:p>
    <w:p w14:paraId="0CC3E04F" w14:textId="77777777" w:rsidR="005E5019" w:rsidRPr="00B35512" w:rsidRDefault="005E5019" w:rsidP="004248AF">
      <w:pPr>
        <w:pStyle w:val="TreA"/>
        <w:numPr>
          <w:ilvl w:val="0"/>
          <w:numId w:val="7"/>
        </w:numPr>
        <w:ind w:left="993" w:hanging="426"/>
        <w:jc w:val="both"/>
        <w:rPr>
          <w:rStyle w:val="xbe"/>
          <w:rFonts w:ascii="Calibri" w:hAnsi="Calibri" w:cs="Calibri"/>
          <w:color w:val="auto"/>
        </w:rPr>
      </w:pPr>
      <w:r w:rsidRPr="00B35512">
        <w:rPr>
          <w:rStyle w:val="xbe"/>
          <w:rFonts w:ascii="Calibri" w:hAnsi="Calibri" w:cs="Calibri"/>
          <w:color w:val="auto"/>
        </w:rPr>
        <w:t>Ostatecznej liczby uczestników</w:t>
      </w:r>
    </w:p>
    <w:p w14:paraId="5181000E" w14:textId="75DA5D24" w:rsidR="005E5019" w:rsidRPr="00B35512" w:rsidRDefault="005E5019" w:rsidP="004248AF">
      <w:pPr>
        <w:pStyle w:val="TreA"/>
        <w:numPr>
          <w:ilvl w:val="0"/>
          <w:numId w:val="7"/>
        </w:numPr>
        <w:ind w:left="993" w:hanging="426"/>
        <w:jc w:val="both"/>
        <w:rPr>
          <w:rStyle w:val="xbe"/>
          <w:rFonts w:ascii="Calibri" w:hAnsi="Calibri" w:cs="Calibri"/>
          <w:color w:val="auto"/>
        </w:rPr>
      </w:pPr>
      <w:r w:rsidRPr="00B35512">
        <w:rPr>
          <w:rStyle w:val="xbe"/>
          <w:rFonts w:ascii="Calibri" w:hAnsi="Calibri" w:cs="Calibri"/>
          <w:color w:val="auto"/>
        </w:rPr>
        <w:t>Zwiększenia wartości za</w:t>
      </w:r>
      <w:r w:rsidR="00027DE2" w:rsidRPr="00B35512">
        <w:rPr>
          <w:rStyle w:val="xbe"/>
          <w:rFonts w:ascii="Calibri" w:hAnsi="Calibri" w:cs="Calibri"/>
          <w:color w:val="auto"/>
        </w:rPr>
        <w:t>mówienia</w:t>
      </w:r>
      <w:r w:rsidRPr="00B35512">
        <w:rPr>
          <w:rStyle w:val="xbe"/>
          <w:rFonts w:ascii="Calibri" w:hAnsi="Calibri" w:cs="Calibri"/>
          <w:color w:val="auto"/>
        </w:rPr>
        <w:t xml:space="preserve"> </w:t>
      </w:r>
    </w:p>
    <w:p w14:paraId="652029A6" w14:textId="102271EB" w:rsidR="00027DE2" w:rsidRPr="00B35512" w:rsidRDefault="00027DE2" w:rsidP="00027DE2">
      <w:pPr>
        <w:pStyle w:val="TreA"/>
        <w:numPr>
          <w:ilvl w:val="0"/>
          <w:numId w:val="5"/>
        </w:numPr>
        <w:ind w:left="284"/>
        <w:jc w:val="both"/>
        <w:rPr>
          <w:rStyle w:val="xbe"/>
          <w:rFonts w:ascii="Calibri" w:hAnsi="Calibri" w:cs="Calibri"/>
          <w:color w:val="auto"/>
        </w:rPr>
      </w:pPr>
      <w:r w:rsidRPr="00B35512">
        <w:rPr>
          <w:rStyle w:val="xbe"/>
          <w:rFonts w:ascii="Calibri" w:hAnsi="Calibri" w:cs="Calibri"/>
          <w:color w:val="auto"/>
        </w:rPr>
        <w:t>Zamawiający dopuszcza możliwość odbioru zamówienia częściowego,</w:t>
      </w:r>
      <w:r w:rsidR="006E243F" w:rsidRPr="00B35512">
        <w:rPr>
          <w:rStyle w:val="xbe"/>
          <w:rFonts w:ascii="Calibri" w:hAnsi="Calibri" w:cs="Calibri"/>
          <w:color w:val="auto"/>
        </w:rPr>
        <w:t xml:space="preserve"> w </w:t>
      </w:r>
      <w:r w:rsidRPr="00B35512">
        <w:rPr>
          <w:rStyle w:val="xbe"/>
          <w:rFonts w:ascii="Calibri" w:hAnsi="Calibri" w:cs="Calibri"/>
          <w:color w:val="auto"/>
        </w:rPr>
        <w:t>przypadku realizacji zamówienia dla konkretnej grupy lub za dany miesiąc.</w:t>
      </w:r>
    </w:p>
    <w:p w14:paraId="4878A650" w14:textId="77777777" w:rsidR="00A25D4A" w:rsidRPr="00B35512" w:rsidRDefault="00A25D4A" w:rsidP="005E5019">
      <w:pPr>
        <w:pStyle w:val="TreA"/>
        <w:spacing w:line="288" w:lineRule="auto"/>
        <w:rPr>
          <w:rStyle w:val="xbe"/>
          <w:rFonts w:ascii="Calibri" w:hAnsi="Calibri" w:cs="Calibri"/>
          <w:b/>
          <w:bCs/>
          <w:i/>
          <w:iCs/>
        </w:rPr>
      </w:pPr>
    </w:p>
    <w:p w14:paraId="7CE1751E" w14:textId="77777777" w:rsidR="00A25D4A" w:rsidRPr="00B35512" w:rsidRDefault="00A25D4A" w:rsidP="00A25D4A">
      <w:pPr>
        <w:pStyle w:val="TreA"/>
        <w:spacing w:line="288" w:lineRule="auto"/>
        <w:rPr>
          <w:rStyle w:val="xbe"/>
          <w:rFonts w:ascii="Calibri" w:hAnsi="Calibri" w:cs="Calibri"/>
          <w:b/>
          <w:bCs/>
        </w:rPr>
      </w:pPr>
      <w:r w:rsidRPr="00B35512">
        <w:rPr>
          <w:rStyle w:val="xbe"/>
          <w:rFonts w:ascii="Calibri" w:hAnsi="Calibri" w:cs="Calibri"/>
          <w:b/>
          <w:bCs/>
        </w:rPr>
        <w:t xml:space="preserve">Załącznik nr 1 - Wzór formularza ofertowego. </w:t>
      </w:r>
    </w:p>
    <w:p w14:paraId="70570C50" w14:textId="5F5CA9CE" w:rsidR="00A25D4A" w:rsidRPr="00B35512" w:rsidRDefault="00A25D4A" w:rsidP="00A25D4A">
      <w:pPr>
        <w:pStyle w:val="TreA"/>
        <w:spacing w:line="288" w:lineRule="auto"/>
        <w:rPr>
          <w:rStyle w:val="xbe"/>
          <w:rFonts w:ascii="Calibri" w:hAnsi="Calibri" w:cs="Calibri"/>
          <w:b/>
          <w:bCs/>
        </w:rPr>
      </w:pPr>
      <w:r w:rsidRPr="00B35512">
        <w:rPr>
          <w:rStyle w:val="xbe"/>
          <w:rFonts w:ascii="Calibri" w:hAnsi="Calibri" w:cs="Calibri"/>
          <w:b/>
          <w:bCs/>
        </w:rPr>
        <w:t>Załącznik nr 2 – Oświadczenie</w:t>
      </w:r>
      <w:r w:rsidR="006E243F" w:rsidRPr="00B35512">
        <w:rPr>
          <w:rStyle w:val="xbe"/>
          <w:rFonts w:ascii="Calibri" w:hAnsi="Calibri" w:cs="Calibri"/>
          <w:b/>
          <w:bCs/>
        </w:rPr>
        <w:t xml:space="preserve"> o </w:t>
      </w:r>
      <w:r w:rsidRPr="00B35512">
        <w:rPr>
          <w:rStyle w:val="xbe"/>
          <w:rFonts w:ascii="Calibri" w:hAnsi="Calibri" w:cs="Calibri"/>
          <w:b/>
          <w:bCs/>
        </w:rPr>
        <w:t xml:space="preserve">braku powiązań </w:t>
      </w:r>
    </w:p>
    <w:p w14:paraId="56804230" w14:textId="77777777" w:rsidR="00A25D4A" w:rsidRPr="00B35512" w:rsidRDefault="00A25D4A" w:rsidP="00A25D4A">
      <w:pPr>
        <w:pStyle w:val="TreA"/>
        <w:spacing w:line="288" w:lineRule="auto"/>
        <w:rPr>
          <w:rStyle w:val="xbe"/>
          <w:rFonts w:ascii="Calibri" w:hAnsi="Calibri" w:cs="Calibri"/>
          <w:b/>
          <w:bCs/>
        </w:rPr>
      </w:pPr>
      <w:r w:rsidRPr="00B35512">
        <w:rPr>
          <w:rStyle w:val="xbe"/>
          <w:rFonts w:ascii="Calibri" w:hAnsi="Calibri" w:cs="Calibri"/>
          <w:b/>
          <w:bCs/>
        </w:rPr>
        <w:t>Załącznik nr 3 – Gotowość</w:t>
      </w:r>
    </w:p>
    <w:p w14:paraId="1177FF49" w14:textId="77777777" w:rsidR="00A25D4A" w:rsidRPr="00B35512" w:rsidRDefault="00A25D4A" w:rsidP="00A25D4A">
      <w:pPr>
        <w:pStyle w:val="TreA"/>
        <w:spacing w:line="288" w:lineRule="auto"/>
        <w:rPr>
          <w:rStyle w:val="xbe"/>
          <w:rFonts w:ascii="Calibri" w:hAnsi="Calibri" w:cs="Calibri"/>
          <w:b/>
          <w:bCs/>
        </w:rPr>
      </w:pPr>
      <w:r w:rsidRPr="00B35512">
        <w:rPr>
          <w:rStyle w:val="xbe"/>
          <w:rFonts w:ascii="Calibri" w:hAnsi="Calibri" w:cs="Calibri"/>
          <w:b/>
          <w:bCs/>
        </w:rPr>
        <w:t xml:space="preserve">Załącznik nr 4 – Doświadczenie </w:t>
      </w:r>
    </w:p>
    <w:p w14:paraId="438950D0" w14:textId="77777777" w:rsidR="00A25D4A" w:rsidRPr="00B35512" w:rsidRDefault="00A25D4A" w:rsidP="00A25D4A">
      <w:pPr>
        <w:pStyle w:val="TreA"/>
        <w:spacing w:line="288" w:lineRule="auto"/>
        <w:rPr>
          <w:rStyle w:val="xbe"/>
          <w:rFonts w:ascii="Calibri" w:hAnsi="Calibri" w:cs="Calibri"/>
          <w:b/>
          <w:bCs/>
        </w:rPr>
      </w:pPr>
      <w:r w:rsidRPr="00B35512">
        <w:rPr>
          <w:rStyle w:val="xbe"/>
          <w:rFonts w:ascii="Calibri" w:hAnsi="Calibri" w:cs="Calibri"/>
          <w:b/>
          <w:bCs/>
        </w:rPr>
        <w:t>Załącznik nr 5 – Klauzula informacyjna</w:t>
      </w:r>
    </w:p>
    <w:p w14:paraId="179889D9" w14:textId="635C6F0D" w:rsidR="0064160B" w:rsidRPr="00B35512" w:rsidRDefault="00D122C6" w:rsidP="007D5326">
      <w:pPr>
        <w:rPr>
          <w:rFonts w:ascii="Calibri" w:hAnsi="Calibri" w:cs="Calibri"/>
          <w:b/>
          <w:bCs/>
          <w:sz w:val="22"/>
          <w:szCs w:val="22"/>
        </w:rPr>
      </w:pPr>
      <w:r w:rsidRPr="00B35512">
        <w:rPr>
          <w:rStyle w:val="xbe"/>
          <w:rFonts w:ascii="Calibri" w:hAnsi="Calibri" w:cs="Calibri"/>
          <w:b/>
          <w:bCs/>
          <w:sz w:val="22"/>
          <w:szCs w:val="22"/>
        </w:rPr>
        <w:t>Załącznik nr 6 – Oświadczenie Wykonawcy</w:t>
      </w:r>
      <w:r w:rsidR="006E243F" w:rsidRPr="00B35512">
        <w:rPr>
          <w:rStyle w:val="xbe"/>
          <w:rFonts w:ascii="Calibri" w:hAnsi="Calibri" w:cs="Calibri"/>
          <w:b/>
          <w:bCs/>
          <w:sz w:val="22"/>
          <w:szCs w:val="22"/>
        </w:rPr>
        <w:t xml:space="preserve"> w </w:t>
      </w:r>
      <w:r w:rsidRPr="00B35512">
        <w:rPr>
          <w:rStyle w:val="xbe"/>
          <w:rFonts w:ascii="Calibri" w:hAnsi="Calibri" w:cs="Calibri"/>
          <w:b/>
          <w:bCs/>
          <w:sz w:val="22"/>
          <w:szCs w:val="22"/>
        </w:rPr>
        <w:t>zakresie przeciwdziałaniu wspierania agresji na Ukrainę oraz służące ochronie bezpieczeństwa narodowego</w:t>
      </w:r>
      <w:r w:rsidR="007D5326" w:rsidRPr="00B35512">
        <w:rPr>
          <w:rFonts w:ascii="Calibri" w:hAnsi="Calibri" w:cs="Calibri"/>
          <w:b/>
          <w:bCs/>
          <w:sz w:val="22"/>
          <w:szCs w:val="22"/>
        </w:rPr>
        <w:br w:type="page"/>
      </w:r>
    </w:p>
    <w:p w14:paraId="4297389D" w14:textId="21A6A492" w:rsidR="005C7DFF" w:rsidRPr="00B35512" w:rsidRDefault="005C7DFF" w:rsidP="005C7DFF">
      <w:pPr>
        <w:pStyle w:val="TreA"/>
        <w:spacing w:line="288" w:lineRule="auto"/>
        <w:rPr>
          <w:rFonts w:ascii="Calibri" w:hAnsi="Calibri" w:cs="Calibri"/>
          <w:b/>
          <w:bCs/>
        </w:rPr>
      </w:pPr>
      <w:r w:rsidRPr="00B35512">
        <w:rPr>
          <w:rFonts w:ascii="Calibri" w:hAnsi="Calibri" w:cs="Calibri"/>
          <w:b/>
          <w:bCs/>
        </w:rPr>
        <w:lastRenderedPageBreak/>
        <w:t>Załącznik nr 1</w:t>
      </w:r>
    </w:p>
    <w:p w14:paraId="6A4DA232" w14:textId="77777777" w:rsidR="007D5326" w:rsidRPr="00B35512" w:rsidRDefault="007D5326" w:rsidP="005C7DFF">
      <w:pPr>
        <w:pStyle w:val="TreA"/>
        <w:spacing w:line="288" w:lineRule="auto"/>
        <w:rPr>
          <w:rFonts w:ascii="Calibri" w:hAnsi="Calibri" w:cs="Calibri"/>
          <w:b/>
          <w:bCs/>
          <w:i/>
          <w:iCs/>
        </w:rPr>
      </w:pPr>
    </w:p>
    <w:p w14:paraId="1122ED49" w14:textId="1607BDA9" w:rsidR="005C7DFF" w:rsidRPr="00B35512" w:rsidRDefault="005C7DFF" w:rsidP="00F45D8F">
      <w:pPr>
        <w:pStyle w:val="TreA"/>
        <w:spacing w:line="288" w:lineRule="auto"/>
        <w:jc w:val="center"/>
        <w:rPr>
          <w:rStyle w:val="xbe"/>
          <w:rFonts w:ascii="Calibri" w:hAnsi="Calibri" w:cs="Calibri"/>
        </w:rPr>
      </w:pPr>
      <w:r w:rsidRPr="00B35512">
        <w:rPr>
          <w:rStyle w:val="xbe"/>
          <w:rFonts w:ascii="Calibri" w:hAnsi="Calibri" w:cs="Calibri"/>
        </w:rPr>
        <w:t>Oferta</w:t>
      </w:r>
    </w:p>
    <w:p w14:paraId="21254774" w14:textId="77777777" w:rsidR="007D5326" w:rsidRPr="00B35512" w:rsidRDefault="007D5326" w:rsidP="00F45D8F">
      <w:pPr>
        <w:pStyle w:val="TreA"/>
        <w:spacing w:line="288" w:lineRule="auto"/>
        <w:jc w:val="center"/>
        <w:rPr>
          <w:rFonts w:ascii="Calibri" w:hAnsi="Calibri" w:cs="Calibri"/>
        </w:rPr>
      </w:pPr>
    </w:p>
    <w:p w14:paraId="0626AB64" w14:textId="73BAFAB4" w:rsidR="005C7DFF" w:rsidRPr="00B35512" w:rsidRDefault="005C7DFF" w:rsidP="005C7DFF">
      <w:pPr>
        <w:pStyle w:val="TreA"/>
        <w:contextualSpacing/>
        <w:jc w:val="both"/>
        <w:rPr>
          <w:rStyle w:val="xbe"/>
          <w:rFonts w:ascii="Calibri" w:hAnsi="Calibri" w:cs="Calibri"/>
          <w:color w:val="auto"/>
        </w:rPr>
      </w:pPr>
      <w:r w:rsidRPr="00B35512">
        <w:rPr>
          <w:rStyle w:val="xbe"/>
          <w:rFonts w:ascii="Calibri" w:hAnsi="Calibri" w:cs="Calibri"/>
        </w:rPr>
        <w:t>W odpowiedzi na zamówienie</w:t>
      </w:r>
      <w:r w:rsidR="006E243F" w:rsidRPr="00B35512">
        <w:rPr>
          <w:rStyle w:val="xbe"/>
          <w:rFonts w:ascii="Calibri" w:hAnsi="Calibri" w:cs="Calibri"/>
        </w:rPr>
        <w:t xml:space="preserve"> z </w:t>
      </w:r>
      <w:r w:rsidRPr="00B35512">
        <w:rPr>
          <w:rStyle w:val="xbe"/>
          <w:rFonts w:ascii="Calibri" w:hAnsi="Calibri" w:cs="Calibri"/>
          <w:color w:val="auto"/>
        </w:rPr>
        <w:t>dnia</w:t>
      </w:r>
      <w:r w:rsidR="000E4A71" w:rsidRPr="00B35512">
        <w:rPr>
          <w:rStyle w:val="xbe"/>
          <w:rFonts w:ascii="Calibri" w:hAnsi="Calibri" w:cs="Calibri"/>
          <w:color w:val="auto"/>
        </w:rPr>
        <w:t xml:space="preserve"> </w:t>
      </w:r>
      <w:bookmarkStart w:id="1" w:name="_Hlk198291537"/>
      <w:r w:rsidR="0033440B">
        <w:rPr>
          <w:rStyle w:val="xbe"/>
          <w:rFonts w:ascii="Calibri" w:hAnsi="Calibri" w:cs="Calibri"/>
          <w:color w:val="auto"/>
        </w:rPr>
        <w:t>2025-</w:t>
      </w:r>
      <w:r w:rsidR="00FA658A">
        <w:rPr>
          <w:rStyle w:val="xbe"/>
          <w:rFonts w:ascii="Calibri" w:hAnsi="Calibri" w:cs="Calibri"/>
          <w:color w:val="auto"/>
        </w:rPr>
        <w:t>11-14</w:t>
      </w:r>
      <w:r w:rsidR="0033440B">
        <w:rPr>
          <w:rStyle w:val="xbe"/>
          <w:rFonts w:ascii="Calibri" w:hAnsi="Calibri" w:cs="Calibri"/>
          <w:color w:val="auto"/>
        </w:rPr>
        <w:t xml:space="preserve"> </w:t>
      </w:r>
      <w:bookmarkEnd w:id="1"/>
      <w:proofErr w:type="gramStart"/>
      <w:r w:rsidR="006E243F" w:rsidRPr="00B35512">
        <w:rPr>
          <w:rStyle w:val="xbe"/>
          <w:rFonts w:ascii="Calibri" w:hAnsi="Calibri" w:cs="Calibri"/>
          <w:color w:val="auto"/>
        </w:rPr>
        <w:t>w </w:t>
      </w:r>
      <w:r w:rsidR="00681B7E" w:rsidRPr="00B35512">
        <w:rPr>
          <w:rStyle w:val="xbe"/>
          <w:rFonts w:ascii="Calibri" w:hAnsi="Calibri" w:cs="Calibri"/>
          <w:color w:val="auto"/>
        </w:rPr>
        <w:t> </w:t>
      </w:r>
      <w:r w:rsidR="005B107A" w:rsidRPr="00B35512">
        <w:rPr>
          <w:rStyle w:val="xbe"/>
          <w:rFonts w:ascii="Calibri" w:hAnsi="Calibri" w:cs="Calibri"/>
          <w:color w:val="auto"/>
        </w:rPr>
        <w:t>ramach</w:t>
      </w:r>
      <w:proofErr w:type="gramEnd"/>
      <w:r w:rsidR="005B107A" w:rsidRPr="00B35512">
        <w:rPr>
          <w:rStyle w:val="xbe"/>
          <w:rFonts w:ascii="Calibri" w:hAnsi="Calibri" w:cs="Calibri"/>
          <w:color w:val="auto"/>
        </w:rPr>
        <w:t xml:space="preserve"> projektu pt. </w:t>
      </w:r>
      <w:r w:rsidR="005B107A" w:rsidRPr="00B35512">
        <w:rPr>
          <w:rStyle w:val="xbe"/>
          <w:rFonts w:ascii="Calibri" w:hAnsi="Calibri" w:cs="Calibri"/>
          <w:b/>
          <w:bCs/>
          <w:color w:val="auto"/>
        </w:rPr>
        <w:t>„</w:t>
      </w:r>
      <w:r w:rsidR="00511B78" w:rsidRPr="00B35512">
        <w:rPr>
          <w:rStyle w:val="xbe"/>
          <w:rFonts w:ascii="Calibri" w:hAnsi="Calibri" w:cs="Calibri"/>
          <w:b/>
          <w:bCs/>
          <w:color w:val="auto"/>
        </w:rPr>
        <w:t>Gotowi na aktywność!</w:t>
      </w:r>
      <w:r w:rsidR="005B107A" w:rsidRPr="00B35512">
        <w:rPr>
          <w:rStyle w:val="xbe"/>
          <w:rFonts w:ascii="Calibri" w:hAnsi="Calibri" w:cs="Calibri"/>
          <w:b/>
          <w:bCs/>
          <w:color w:val="auto"/>
        </w:rPr>
        <w:t>”</w:t>
      </w:r>
      <w:r w:rsidR="005B107A" w:rsidRPr="00B35512">
        <w:rPr>
          <w:rStyle w:val="xbe"/>
          <w:rFonts w:ascii="Calibri" w:hAnsi="Calibri" w:cs="Calibri"/>
          <w:color w:val="auto"/>
        </w:rPr>
        <w:t xml:space="preserve"> </w:t>
      </w:r>
      <w:r w:rsidR="00511B78" w:rsidRPr="00B35512">
        <w:rPr>
          <w:rStyle w:val="xbe"/>
          <w:rFonts w:ascii="Calibri" w:hAnsi="Calibri" w:cs="Calibri"/>
          <w:color w:val="auto"/>
        </w:rPr>
        <w:t xml:space="preserve">FEMP.06.16-IP.02-0013/24 realizowanego </w:t>
      </w:r>
      <w:r w:rsidR="00511B78" w:rsidRPr="00B35512">
        <w:rPr>
          <w:rFonts w:ascii="Calibri" w:hAnsi="Calibri" w:cs="Calibri"/>
          <w:color w:val="auto"/>
        </w:rPr>
        <w:t>jest ze środków Europejskiego Funduszu Społecznego Plus</w:t>
      </w:r>
      <w:r w:rsidR="006E243F" w:rsidRPr="00B35512">
        <w:rPr>
          <w:rFonts w:ascii="Calibri" w:hAnsi="Calibri" w:cs="Calibri"/>
          <w:color w:val="auto"/>
        </w:rPr>
        <w:t xml:space="preserve"> w </w:t>
      </w:r>
      <w:r w:rsidR="00511B78" w:rsidRPr="00B35512">
        <w:rPr>
          <w:rFonts w:ascii="Calibri" w:hAnsi="Calibri" w:cs="Calibri"/>
          <w:color w:val="auto"/>
        </w:rPr>
        <w:t>ramach Funduszy Europejskich dla Małopolski na lata 2021 – 2027; priorytet 6: Fundusze Europejskie dla rynku pracy, edukacji</w:t>
      </w:r>
      <w:r w:rsidR="006E243F" w:rsidRPr="00B35512">
        <w:rPr>
          <w:rFonts w:ascii="Calibri" w:hAnsi="Calibri" w:cs="Calibri"/>
          <w:color w:val="auto"/>
        </w:rPr>
        <w:t xml:space="preserve"> i </w:t>
      </w:r>
      <w:r w:rsidR="00511B78" w:rsidRPr="00B35512">
        <w:rPr>
          <w:rFonts w:ascii="Calibri" w:hAnsi="Calibri" w:cs="Calibri"/>
          <w:color w:val="auto"/>
        </w:rPr>
        <w:t xml:space="preserve">włączenia społecznego; działanie </w:t>
      </w:r>
      <w:r w:rsidR="00315B50" w:rsidRPr="00B35512">
        <w:rPr>
          <w:rFonts w:ascii="Calibri" w:hAnsi="Calibri" w:cs="Calibri"/>
          <w:color w:val="auto"/>
        </w:rPr>
        <w:t>6.</w:t>
      </w:r>
      <w:r w:rsidR="00511B78" w:rsidRPr="00B35512">
        <w:rPr>
          <w:rFonts w:ascii="Calibri" w:hAnsi="Calibri" w:cs="Calibri"/>
          <w:color w:val="auto"/>
        </w:rPr>
        <w:t xml:space="preserve">16: Aktywizacja </w:t>
      </w:r>
      <w:proofErr w:type="spellStart"/>
      <w:r w:rsidR="00511B78" w:rsidRPr="00B35512">
        <w:rPr>
          <w:rFonts w:ascii="Calibri" w:hAnsi="Calibri" w:cs="Calibri"/>
        </w:rPr>
        <w:t>społeczno</w:t>
      </w:r>
      <w:proofErr w:type="spellEnd"/>
      <w:r w:rsidR="00511B78" w:rsidRPr="00B35512">
        <w:rPr>
          <w:rFonts w:ascii="Calibri" w:hAnsi="Calibri" w:cs="Calibri"/>
        </w:rPr>
        <w:t xml:space="preserve"> – zawodowa, </w:t>
      </w:r>
      <w:r w:rsidRPr="00B35512">
        <w:rPr>
          <w:rStyle w:val="xbe"/>
          <w:rFonts w:ascii="Calibri" w:hAnsi="Calibri" w:cs="Calibri"/>
        </w:rPr>
        <w:t>niniejszym przedkładam ofertę wykonawcy:</w:t>
      </w:r>
    </w:p>
    <w:p w14:paraId="1489BE8C" w14:textId="77777777" w:rsidR="005C7DFF" w:rsidRPr="00B35512" w:rsidRDefault="005C7DFF" w:rsidP="005C7DFF">
      <w:pPr>
        <w:pStyle w:val="TreA"/>
        <w:jc w:val="center"/>
        <w:rPr>
          <w:rStyle w:val="xbe"/>
          <w:rFonts w:ascii="Calibri" w:hAnsi="Calibri" w:cs="Calibri"/>
        </w:rPr>
      </w:pPr>
      <w:r w:rsidRPr="00B35512">
        <w:rPr>
          <w:rStyle w:val="xbe"/>
          <w:rFonts w:ascii="Calibri" w:hAnsi="Calibri" w:cs="Calibri"/>
        </w:rPr>
        <w:t>……………………………………………………….</w:t>
      </w:r>
    </w:p>
    <w:p w14:paraId="035FC293" w14:textId="77777777" w:rsidR="005C7DFF" w:rsidRPr="00B35512" w:rsidRDefault="005C7DFF" w:rsidP="005C7DFF">
      <w:pPr>
        <w:pStyle w:val="TreA"/>
        <w:jc w:val="center"/>
        <w:rPr>
          <w:rStyle w:val="xbe"/>
          <w:rFonts w:ascii="Calibri" w:hAnsi="Calibri" w:cs="Calibri"/>
        </w:rPr>
      </w:pPr>
    </w:p>
    <w:p w14:paraId="0BB84058" w14:textId="77777777" w:rsidR="005C7DFF" w:rsidRPr="00B35512" w:rsidRDefault="005C7DFF" w:rsidP="005C7DFF">
      <w:pPr>
        <w:pStyle w:val="TreA"/>
        <w:jc w:val="center"/>
        <w:rPr>
          <w:rStyle w:val="xbe"/>
          <w:rFonts w:ascii="Calibri" w:hAnsi="Calibri" w:cs="Calibri"/>
        </w:rPr>
      </w:pPr>
      <w:r w:rsidRPr="00B35512">
        <w:rPr>
          <w:rStyle w:val="xbe"/>
          <w:rFonts w:ascii="Calibri" w:hAnsi="Calibri" w:cs="Calibri"/>
        </w:rPr>
        <w:t>……………………………………………………….</w:t>
      </w:r>
    </w:p>
    <w:p w14:paraId="368939A0" w14:textId="77777777" w:rsidR="005C7DFF" w:rsidRPr="00B35512" w:rsidRDefault="005C7DFF" w:rsidP="005C7DFF">
      <w:pPr>
        <w:pStyle w:val="TreA"/>
        <w:jc w:val="center"/>
        <w:rPr>
          <w:rStyle w:val="xbe"/>
          <w:rFonts w:ascii="Calibri" w:hAnsi="Calibri" w:cs="Calibri"/>
        </w:rPr>
      </w:pPr>
    </w:p>
    <w:p w14:paraId="497477CE" w14:textId="77777777" w:rsidR="005C7DFF" w:rsidRPr="00B35512" w:rsidRDefault="005C7DFF" w:rsidP="005C7DFF">
      <w:pPr>
        <w:pStyle w:val="TreA"/>
        <w:jc w:val="center"/>
        <w:rPr>
          <w:rStyle w:val="xbe"/>
          <w:rFonts w:ascii="Calibri" w:hAnsi="Calibri" w:cs="Calibri"/>
        </w:rPr>
      </w:pPr>
      <w:r w:rsidRPr="00B35512">
        <w:rPr>
          <w:rStyle w:val="xbe"/>
          <w:rFonts w:ascii="Calibri" w:hAnsi="Calibri" w:cs="Calibri"/>
        </w:rPr>
        <w:t>……………………………………………………….</w:t>
      </w:r>
    </w:p>
    <w:p w14:paraId="1424FB05" w14:textId="77777777" w:rsidR="005C7DFF" w:rsidRPr="00B35512" w:rsidRDefault="005C7DFF" w:rsidP="005C7DFF">
      <w:pPr>
        <w:pStyle w:val="TreA"/>
        <w:jc w:val="center"/>
        <w:rPr>
          <w:rStyle w:val="xbe"/>
          <w:rFonts w:ascii="Calibri" w:hAnsi="Calibri" w:cs="Calibri"/>
        </w:rPr>
      </w:pPr>
    </w:p>
    <w:p w14:paraId="69BEB8D8" w14:textId="63BC04E7" w:rsidR="005C7DFF" w:rsidRPr="00B35512" w:rsidRDefault="005C7DFF" w:rsidP="005C7DFF">
      <w:pPr>
        <w:pStyle w:val="TreA"/>
        <w:jc w:val="center"/>
        <w:rPr>
          <w:rStyle w:val="xbe"/>
          <w:rFonts w:ascii="Calibri" w:hAnsi="Calibri" w:cs="Calibri"/>
        </w:rPr>
      </w:pPr>
      <w:r w:rsidRPr="00B35512">
        <w:rPr>
          <w:rStyle w:val="xbe"/>
          <w:rFonts w:ascii="Calibri" w:hAnsi="Calibri" w:cs="Calibri"/>
        </w:rPr>
        <w:t>……………………………………………………….</w:t>
      </w:r>
    </w:p>
    <w:p w14:paraId="7E3C4C18" w14:textId="470A8FF8" w:rsidR="005C7DFF" w:rsidRPr="00B35512" w:rsidRDefault="005C7DFF" w:rsidP="00F45D8F">
      <w:pPr>
        <w:pStyle w:val="TreA"/>
        <w:jc w:val="center"/>
        <w:rPr>
          <w:rStyle w:val="xbe"/>
          <w:rFonts w:ascii="Calibri" w:hAnsi="Calibri" w:cs="Calibri"/>
          <w:b/>
        </w:rPr>
      </w:pPr>
      <w:r w:rsidRPr="00B35512">
        <w:rPr>
          <w:rStyle w:val="xbe"/>
          <w:rFonts w:ascii="Calibri" w:hAnsi="Calibri" w:cs="Calibri"/>
        </w:rPr>
        <w:t>Nazwa (imię</w:t>
      </w:r>
      <w:r w:rsidR="006E243F" w:rsidRPr="00B35512">
        <w:rPr>
          <w:rStyle w:val="xbe"/>
          <w:rFonts w:ascii="Calibri" w:hAnsi="Calibri" w:cs="Calibri"/>
        </w:rPr>
        <w:t xml:space="preserve"> i </w:t>
      </w:r>
      <w:r w:rsidRPr="00B35512">
        <w:rPr>
          <w:rStyle w:val="xbe"/>
          <w:rFonts w:ascii="Calibri" w:hAnsi="Calibri" w:cs="Calibri"/>
        </w:rPr>
        <w:t>nazwisko)</w:t>
      </w:r>
      <w:r w:rsidR="006E243F" w:rsidRPr="00B35512">
        <w:rPr>
          <w:rStyle w:val="xbe"/>
          <w:rFonts w:ascii="Calibri" w:hAnsi="Calibri" w:cs="Calibri"/>
        </w:rPr>
        <w:t xml:space="preserve"> i </w:t>
      </w:r>
      <w:r w:rsidRPr="00B35512">
        <w:rPr>
          <w:rStyle w:val="xbe"/>
          <w:rFonts w:ascii="Calibri" w:hAnsi="Calibri" w:cs="Calibri"/>
        </w:rPr>
        <w:t xml:space="preserve">adres </w:t>
      </w:r>
      <w:r w:rsidR="00D122C6" w:rsidRPr="00B35512">
        <w:rPr>
          <w:rStyle w:val="xbe"/>
          <w:rFonts w:ascii="Calibri" w:hAnsi="Calibri" w:cs="Calibri"/>
        </w:rPr>
        <w:t>W</w:t>
      </w:r>
      <w:r w:rsidRPr="00B35512">
        <w:rPr>
          <w:rStyle w:val="xbe"/>
          <w:rFonts w:ascii="Calibri" w:hAnsi="Calibri" w:cs="Calibri"/>
        </w:rPr>
        <w:t>ykonawcy</w:t>
      </w:r>
      <w:r w:rsidRPr="00B35512">
        <w:rPr>
          <w:rStyle w:val="xbe"/>
          <w:rFonts w:ascii="Calibri" w:hAnsi="Calibri" w:cs="Calibri"/>
          <w:b/>
          <w:bCs/>
        </w:rPr>
        <w:t>, kontakt telefoniczny</w:t>
      </w:r>
      <w:r w:rsidR="006E243F" w:rsidRPr="00B35512">
        <w:rPr>
          <w:rStyle w:val="xbe"/>
          <w:rFonts w:ascii="Calibri" w:hAnsi="Calibri" w:cs="Calibri"/>
          <w:b/>
          <w:bCs/>
        </w:rPr>
        <w:t xml:space="preserve"> i </w:t>
      </w:r>
      <w:r w:rsidRPr="00B35512">
        <w:rPr>
          <w:rStyle w:val="xbe"/>
          <w:rFonts w:ascii="Calibri" w:hAnsi="Calibri" w:cs="Calibri"/>
          <w:b/>
          <w:bCs/>
        </w:rPr>
        <w:t>e-mail</w:t>
      </w:r>
    </w:p>
    <w:p w14:paraId="6A4034FE" w14:textId="77777777" w:rsidR="005C7DFF" w:rsidRPr="00B35512" w:rsidRDefault="005C7DFF" w:rsidP="005C7DFF">
      <w:pPr>
        <w:pStyle w:val="TreA"/>
        <w:jc w:val="both"/>
        <w:rPr>
          <w:rStyle w:val="xbe"/>
          <w:rFonts w:ascii="Calibri" w:hAnsi="Calibri" w:cs="Calibri"/>
        </w:rPr>
      </w:pPr>
    </w:p>
    <w:p w14:paraId="21FD4CBA" w14:textId="5EF5F990" w:rsidR="00892450" w:rsidRPr="00B35512" w:rsidRDefault="005C7DFF" w:rsidP="00892450">
      <w:pPr>
        <w:pStyle w:val="TreA"/>
        <w:jc w:val="both"/>
        <w:rPr>
          <w:rStyle w:val="xbe"/>
          <w:rFonts w:ascii="Calibri" w:hAnsi="Calibri" w:cs="Calibri"/>
          <w:color w:val="auto"/>
        </w:rPr>
      </w:pPr>
      <w:r w:rsidRPr="00B35512">
        <w:rPr>
          <w:rStyle w:val="xbe"/>
          <w:rFonts w:ascii="Calibri" w:hAnsi="Calibri" w:cs="Calibri"/>
          <w:color w:val="auto"/>
        </w:rPr>
        <w:t>Oświadczam</w:t>
      </w:r>
      <w:r w:rsidR="006E243F" w:rsidRPr="00B35512">
        <w:rPr>
          <w:rStyle w:val="xbe"/>
          <w:rFonts w:ascii="Calibri" w:hAnsi="Calibri" w:cs="Calibri"/>
          <w:color w:val="auto"/>
        </w:rPr>
        <w:t xml:space="preserve"> i </w:t>
      </w:r>
      <w:r w:rsidRPr="00B35512">
        <w:rPr>
          <w:rStyle w:val="xbe"/>
          <w:rFonts w:ascii="Calibri" w:hAnsi="Calibri" w:cs="Calibri"/>
          <w:color w:val="auto"/>
        </w:rPr>
        <w:t>zapewniam, iż zapoznałem się</w:t>
      </w:r>
      <w:r w:rsidR="006E243F" w:rsidRPr="00B35512">
        <w:rPr>
          <w:rStyle w:val="xbe"/>
          <w:rFonts w:ascii="Calibri" w:hAnsi="Calibri" w:cs="Calibri"/>
          <w:color w:val="auto"/>
        </w:rPr>
        <w:t xml:space="preserve"> z </w:t>
      </w:r>
      <w:r w:rsidRPr="00B35512">
        <w:rPr>
          <w:rStyle w:val="xbe"/>
          <w:rFonts w:ascii="Calibri" w:hAnsi="Calibri" w:cs="Calibri"/>
          <w:color w:val="auto"/>
        </w:rPr>
        <w:t>zapytaniem ofertowym</w:t>
      </w:r>
      <w:r w:rsidR="006E243F" w:rsidRPr="00B35512">
        <w:rPr>
          <w:rStyle w:val="xbe"/>
          <w:rFonts w:ascii="Calibri" w:hAnsi="Calibri" w:cs="Calibri"/>
          <w:color w:val="auto"/>
        </w:rPr>
        <w:t xml:space="preserve"> z </w:t>
      </w:r>
      <w:r w:rsidRPr="00B35512">
        <w:rPr>
          <w:rStyle w:val="xbe"/>
          <w:rFonts w:ascii="Calibri" w:hAnsi="Calibri" w:cs="Calibri"/>
          <w:color w:val="auto"/>
        </w:rPr>
        <w:t xml:space="preserve">dnia </w:t>
      </w:r>
      <w:r w:rsidR="0033440B" w:rsidRPr="00B07204">
        <w:rPr>
          <w:rStyle w:val="xbe"/>
          <w:rFonts w:ascii="Calibri" w:hAnsi="Calibri" w:cs="Calibri"/>
          <w:color w:val="auto"/>
        </w:rPr>
        <w:t>2025-</w:t>
      </w:r>
      <w:r w:rsidR="00FA658A">
        <w:rPr>
          <w:rStyle w:val="xbe"/>
          <w:rFonts w:ascii="Calibri" w:hAnsi="Calibri" w:cs="Calibri"/>
          <w:color w:val="auto"/>
        </w:rPr>
        <w:t>11-14</w:t>
      </w:r>
      <w:r w:rsidRPr="00B35512">
        <w:rPr>
          <w:rStyle w:val="xbe"/>
          <w:rFonts w:ascii="Calibri" w:hAnsi="Calibri" w:cs="Calibri"/>
          <w:color w:val="auto"/>
          <w:highlight w:val="yellow"/>
        </w:rPr>
        <w:br/>
      </w:r>
      <w:r w:rsidRPr="00B35512">
        <w:rPr>
          <w:rStyle w:val="xbe"/>
          <w:rFonts w:ascii="Calibri" w:hAnsi="Calibri" w:cs="Calibri"/>
          <w:color w:val="auto"/>
        </w:rPr>
        <w:t xml:space="preserve">dotyczącym usługi </w:t>
      </w:r>
      <w:r w:rsidR="006E243F" w:rsidRPr="00B35512">
        <w:rPr>
          <w:rStyle w:val="xbe"/>
          <w:rFonts w:ascii="Calibri" w:hAnsi="Calibri" w:cs="Calibri"/>
          <w:color w:val="auto"/>
        </w:rPr>
        <w:t>w </w:t>
      </w:r>
      <w:r w:rsidRPr="00B35512">
        <w:rPr>
          <w:rStyle w:val="xbe"/>
          <w:rFonts w:ascii="Calibri" w:hAnsi="Calibri" w:cs="Calibri"/>
          <w:color w:val="auto"/>
        </w:rPr>
        <w:t>ramach projektu pt. „</w:t>
      </w:r>
      <w:r w:rsidR="00511B78" w:rsidRPr="00B35512">
        <w:rPr>
          <w:rStyle w:val="xbe"/>
          <w:rFonts w:ascii="Calibri" w:hAnsi="Calibri" w:cs="Calibri"/>
          <w:color w:val="auto"/>
        </w:rPr>
        <w:t>Gotowi na aktywność!</w:t>
      </w:r>
      <w:r w:rsidRPr="00B35512">
        <w:rPr>
          <w:rStyle w:val="xbe"/>
          <w:rFonts w:ascii="Calibri" w:hAnsi="Calibri" w:cs="Calibri"/>
          <w:color w:val="auto"/>
        </w:rPr>
        <w:t>”, akceptuję jego treść, oraz zobowiązuję się do wykonania całości przedmiotu zamówienia:</w:t>
      </w:r>
    </w:p>
    <w:p w14:paraId="0D755051" w14:textId="77777777" w:rsidR="00892450" w:rsidRPr="00B35512" w:rsidRDefault="00892450" w:rsidP="00892450">
      <w:pPr>
        <w:pStyle w:val="TreA"/>
        <w:jc w:val="both"/>
        <w:rPr>
          <w:rStyle w:val="xbe"/>
          <w:rFonts w:ascii="Calibri" w:hAnsi="Calibri" w:cs="Calibri"/>
        </w:rPr>
      </w:pPr>
    </w:p>
    <w:tbl>
      <w:tblPr>
        <w:tblStyle w:val="Tabela-Siatka"/>
        <w:tblpPr w:leftFromText="141" w:rightFromText="141" w:vertAnchor="text" w:horzAnchor="margin" w:tblpY="-76"/>
        <w:tblW w:w="9911" w:type="dxa"/>
        <w:tblLook w:val="04A0" w:firstRow="1" w:lastRow="0" w:firstColumn="1" w:lastColumn="0" w:noHBand="0" w:noVBand="1"/>
      </w:tblPr>
      <w:tblGrid>
        <w:gridCol w:w="1702"/>
        <w:gridCol w:w="2551"/>
        <w:gridCol w:w="1032"/>
        <w:gridCol w:w="4626"/>
      </w:tblGrid>
      <w:tr w:rsidR="00892450" w:rsidRPr="00B35512" w14:paraId="3577A0DD"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6896F79C" w14:textId="77777777" w:rsidR="00892450" w:rsidRPr="00A47F1B" w:rsidRDefault="00892450" w:rsidP="00780E9A">
            <w:pPr>
              <w:pStyle w:val="TreA"/>
              <w:jc w:val="both"/>
              <w:rPr>
                <w:rStyle w:val="xbe"/>
                <w:rFonts w:eastAsia="Arial Unicode MS"/>
                <w:bdr w:val="nil"/>
                <w:lang w:eastAsia="pl-PL"/>
              </w:rPr>
            </w:pPr>
            <w:r w:rsidRPr="00A47F1B">
              <w:rPr>
                <w:rStyle w:val="xbe"/>
                <w:rFonts w:eastAsia="Arial Unicode MS"/>
                <w:bdr w:val="nil"/>
                <w:lang w:eastAsia="pl-PL"/>
              </w:rPr>
              <w:t xml:space="preserve">1. </w:t>
            </w:r>
          </w:p>
        </w:tc>
        <w:tc>
          <w:tcPr>
            <w:tcW w:w="8209" w:type="dxa"/>
            <w:gridSpan w:val="3"/>
            <w:tcBorders>
              <w:top w:val="single" w:sz="4" w:space="0" w:color="auto"/>
              <w:left w:val="single" w:sz="4" w:space="0" w:color="auto"/>
              <w:bottom w:val="single" w:sz="4" w:space="0" w:color="auto"/>
              <w:right w:val="single" w:sz="4" w:space="0" w:color="auto"/>
            </w:tcBorders>
            <w:hideMark/>
          </w:tcPr>
          <w:p w14:paraId="02A600C1" w14:textId="72B3599A" w:rsidR="00892450" w:rsidRPr="00A47F1B" w:rsidRDefault="00665DD3" w:rsidP="00780E9A">
            <w:pPr>
              <w:rPr>
                <w:rStyle w:val="xbe"/>
                <w:rFonts w:eastAsia="Arial Unicode MS"/>
                <w:bdr w:val="nil"/>
                <w:lang w:eastAsia="pl-PL"/>
              </w:rPr>
            </w:pPr>
            <w:r w:rsidRPr="00665DD3">
              <w:rPr>
                <w:rStyle w:val="xbe"/>
                <w:rFonts w:ascii="Calibri" w:eastAsia="Arial Unicode MS" w:hAnsi="Calibri" w:cs="Calibri"/>
                <w:color w:val="auto"/>
                <w:sz w:val="22"/>
                <w:szCs w:val="22"/>
                <w:bdr w:val="nil"/>
                <w:lang w:eastAsia="pl-PL"/>
              </w:rPr>
              <w:t>Obsługa klienta i zarządzanie dokumentacją oraz archiwizacja cyfrowa</w:t>
            </w:r>
          </w:p>
        </w:tc>
      </w:tr>
      <w:tr w:rsidR="00892450" w:rsidRPr="00B35512" w14:paraId="493E3775"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49631355" w14:textId="13AC6F41" w:rsidR="00892450" w:rsidRPr="00B35512" w:rsidRDefault="00892450" w:rsidP="00511B78">
            <w:pPr>
              <w:pStyle w:val="TreA"/>
              <w:rPr>
                <w:rStyle w:val="Brak"/>
                <w:rFonts w:ascii="Calibri" w:hAnsi="Calibri" w:cs="Calibri"/>
                <w:color w:val="auto"/>
                <w:bdr w:val="none" w:sz="0" w:space="0" w:color="auto" w:frame="1"/>
              </w:rPr>
            </w:pPr>
            <w:r w:rsidRPr="00B35512">
              <w:rPr>
                <w:rStyle w:val="Brak"/>
                <w:rFonts w:ascii="Calibri" w:hAnsi="Calibri" w:cs="Calibri"/>
                <w:color w:val="auto"/>
                <w:bdr w:val="none" w:sz="0" w:space="0" w:color="auto" w:frame="1"/>
              </w:rPr>
              <w:t xml:space="preserve">CENA </w:t>
            </w:r>
            <w:proofErr w:type="gramStart"/>
            <w:r w:rsidRPr="00B35512">
              <w:rPr>
                <w:rStyle w:val="Brak"/>
                <w:rFonts w:ascii="Calibri" w:hAnsi="Calibri" w:cs="Calibri"/>
                <w:color w:val="auto"/>
                <w:bdr w:val="none" w:sz="0" w:space="0" w:color="auto" w:frame="1"/>
              </w:rPr>
              <w:t xml:space="preserve">NETTO </w:t>
            </w:r>
            <w:r w:rsidR="00543604" w:rsidRPr="00B35512">
              <w:rPr>
                <w:rStyle w:val="Brak"/>
                <w:rFonts w:ascii="Calibri" w:hAnsi="Calibri" w:cs="Calibri"/>
                <w:color w:val="auto"/>
                <w:bdr w:val="none" w:sz="0" w:space="0" w:color="auto" w:frame="1"/>
              </w:rPr>
              <w:t xml:space="preserve"> za</w:t>
            </w:r>
            <w:proofErr w:type="gramEnd"/>
            <w:r w:rsidR="00543604" w:rsidRPr="00B35512">
              <w:rPr>
                <w:rStyle w:val="Brak"/>
                <w:rFonts w:ascii="Calibri" w:hAnsi="Calibri" w:cs="Calibri"/>
                <w:color w:val="auto"/>
                <w:bdr w:val="none" w:sz="0" w:space="0" w:color="auto" w:frame="1"/>
              </w:rPr>
              <w:t xml:space="preserve"> 1</w:t>
            </w:r>
            <w:r w:rsidR="007D5326" w:rsidRPr="00B35512">
              <w:rPr>
                <w:rStyle w:val="Brak"/>
                <w:rFonts w:ascii="Calibri" w:hAnsi="Calibri" w:cs="Calibri"/>
                <w:color w:val="auto"/>
                <w:bdr w:val="none" w:sz="0" w:space="0" w:color="auto" w:frame="1"/>
              </w:rPr>
              <w:t xml:space="preserve"> osobę</w:t>
            </w:r>
          </w:p>
        </w:tc>
        <w:tc>
          <w:tcPr>
            <w:tcW w:w="2551" w:type="dxa"/>
            <w:tcBorders>
              <w:top w:val="single" w:sz="4" w:space="0" w:color="auto"/>
              <w:left w:val="single" w:sz="4" w:space="0" w:color="auto"/>
              <w:bottom w:val="single" w:sz="4" w:space="0" w:color="auto"/>
              <w:right w:val="single" w:sz="4" w:space="0" w:color="auto"/>
            </w:tcBorders>
          </w:tcPr>
          <w:p w14:paraId="78E97493" w14:textId="77777777" w:rsidR="00892450" w:rsidRPr="00B35512" w:rsidRDefault="00892450" w:rsidP="00780E9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2F2A1D4B" w14:textId="77777777" w:rsidR="00892450" w:rsidRPr="00B35512" w:rsidRDefault="00892450" w:rsidP="00780E9A">
            <w:pPr>
              <w:pStyle w:val="TreA"/>
              <w:jc w:val="both"/>
              <w:rPr>
                <w:rStyle w:val="Brak"/>
                <w:rFonts w:ascii="Calibri" w:hAnsi="Calibri" w:cs="Calibri"/>
                <w:color w:val="auto"/>
                <w:bdr w:val="none" w:sz="0" w:space="0" w:color="auto" w:frame="1"/>
              </w:rPr>
            </w:pPr>
            <w:r w:rsidRPr="00B35512">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7DB2A3AE" w14:textId="77777777" w:rsidR="00892450" w:rsidRPr="00B35512" w:rsidRDefault="00892450" w:rsidP="00780E9A">
            <w:pPr>
              <w:pStyle w:val="TreA"/>
              <w:jc w:val="both"/>
              <w:rPr>
                <w:rStyle w:val="Brak"/>
                <w:rFonts w:ascii="Calibri" w:hAnsi="Calibri" w:cs="Calibri"/>
                <w:color w:val="auto"/>
                <w:bdr w:val="none" w:sz="0" w:space="0" w:color="auto" w:frame="1"/>
              </w:rPr>
            </w:pPr>
          </w:p>
        </w:tc>
      </w:tr>
      <w:tr w:rsidR="00892450" w:rsidRPr="00B35512" w14:paraId="4579F433"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72E2570C" w14:textId="77777777" w:rsidR="00892450" w:rsidRPr="00B35512" w:rsidRDefault="00892450" w:rsidP="00511B78">
            <w:pPr>
              <w:pStyle w:val="TreA"/>
              <w:rPr>
                <w:rStyle w:val="Brak"/>
                <w:rFonts w:ascii="Calibri" w:hAnsi="Calibri" w:cs="Calibri"/>
                <w:color w:val="auto"/>
                <w:bdr w:val="none" w:sz="0" w:space="0" w:color="auto" w:frame="1"/>
              </w:rPr>
            </w:pPr>
            <w:r w:rsidRPr="00B35512">
              <w:rPr>
                <w:rStyle w:val="Brak"/>
                <w:rFonts w:ascii="Calibri" w:hAnsi="Calibri" w:cs="Calibri"/>
                <w:color w:val="auto"/>
                <w:bdr w:val="none" w:sz="0" w:space="0" w:color="auto" w:frame="1"/>
              </w:rPr>
              <w:t xml:space="preserve">WARTOŚĆ VAT </w:t>
            </w:r>
          </w:p>
        </w:tc>
        <w:tc>
          <w:tcPr>
            <w:tcW w:w="2551" w:type="dxa"/>
            <w:tcBorders>
              <w:top w:val="single" w:sz="4" w:space="0" w:color="auto"/>
              <w:left w:val="single" w:sz="4" w:space="0" w:color="auto"/>
              <w:bottom w:val="single" w:sz="4" w:space="0" w:color="auto"/>
              <w:right w:val="single" w:sz="4" w:space="0" w:color="auto"/>
            </w:tcBorders>
          </w:tcPr>
          <w:p w14:paraId="70325580" w14:textId="77777777" w:rsidR="00892450" w:rsidRPr="00B35512" w:rsidRDefault="00892450" w:rsidP="00780E9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5607104D" w14:textId="77777777" w:rsidR="00892450" w:rsidRPr="00B35512" w:rsidRDefault="00892450" w:rsidP="00780E9A">
            <w:pPr>
              <w:pStyle w:val="TreA"/>
              <w:jc w:val="both"/>
              <w:rPr>
                <w:rStyle w:val="Brak"/>
                <w:rFonts w:ascii="Calibri" w:hAnsi="Calibri" w:cs="Calibri"/>
                <w:color w:val="auto"/>
                <w:bdr w:val="none" w:sz="0" w:space="0" w:color="auto" w:frame="1"/>
              </w:rPr>
            </w:pPr>
            <w:r w:rsidRPr="00B35512">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68093D1A" w14:textId="77777777" w:rsidR="00892450" w:rsidRPr="00B35512" w:rsidRDefault="00892450" w:rsidP="00780E9A">
            <w:pPr>
              <w:pStyle w:val="TreA"/>
              <w:jc w:val="both"/>
              <w:rPr>
                <w:rStyle w:val="Brak"/>
                <w:rFonts w:ascii="Calibri" w:hAnsi="Calibri" w:cs="Calibri"/>
                <w:color w:val="auto"/>
                <w:bdr w:val="none" w:sz="0" w:space="0" w:color="auto" w:frame="1"/>
              </w:rPr>
            </w:pPr>
          </w:p>
        </w:tc>
      </w:tr>
      <w:tr w:rsidR="00892450" w:rsidRPr="00B35512" w14:paraId="17EF2AB7" w14:textId="77777777" w:rsidTr="00780E9A">
        <w:tc>
          <w:tcPr>
            <w:tcW w:w="1702" w:type="dxa"/>
            <w:tcBorders>
              <w:top w:val="single" w:sz="4" w:space="0" w:color="auto"/>
              <w:left w:val="single" w:sz="4" w:space="0" w:color="auto"/>
              <w:bottom w:val="single" w:sz="4" w:space="0" w:color="auto"/>
              <w:right w:val="single" w:sz="4" w:space="0" w:color="auto"/>
            </w:tcBorders>
            <w:hideMark/>
          </w:tcPr>
          <w:p w14:paraId="729A15A0" w14:textId="2AED8CCE" w:rsidR="00892450" w:rsidRPr="00B35512" w:rsidRDefault="00892450" w:rsidP="00511B78">
            <w:pPr>
              <w:pStyle w:val="TreA"/>
              <w:rPr>
                <w:rStyle w:val="Brak"/>
                <w:rFonts w:ascii="Calibri" w:hAnsi="Calibri" w:cs="Calibri"/>
                <w:color w:val="auto"/>
                <w:bdr w:val="none" w:sz="0" w:space="0" w:color="auto" w:frame="1"/>
              </w:rPr>
            </w:pPr>
            <w:r w:rsidRPr="00B35512">
              <w:rPr>
                <w:rStyle w:val="Brak"/>
                <w:rFonts w:ascii="Calibri" w:hAnsi="Calibri" w:cs="Calibri"/>
                <w:color w:val="auto"/>
                <w:bdr w:val="none" w:sz="0" w:space="0" w:color="auto" w:frame="1"/>
              </w:rPr>
              <w:t xml:space="preserve">CENA BRUTTO  </w:t>
            </w:r>
            <w:r w:rsidR="00543604" w:rsidRPr="00B35512">
              <w:rPr>
                <w:rStyle w:val="Brak"/>
                <w:rFonts w:ascii="Calibri" w:hAnsi="Calibri" w:cs="Calibri"/>
                <w:color w:val="auto"/>
                <w:bdr w:val="none" w:sz="0" w:space="0" w:color="auto" w:frame="1"/>
              </w:rPr>
              <w:t xml:space="preserve"> za 1</w:t>
            </w:r>
            <w:r w:rsidR="007D5326" w:rsidRPr="00B35512">
              <w:rPr>
                <w:rStyle w:val="Brak"/>
                <w:rFonts w:ascii="Calibri" w:hAnsi="Calibri" w:cs="Calibri"/>
                <w:color w:val="auto"/>
                <w:bdr w:val="none" w:sz="0" w:space="0" w:color="auto" w:frame="1"/>
              </w:rPr>
              <w:t xml:space="preserve"> osobę</w:t>
            </w:r>
          </w:p>
        </w:tc>
        <w:tc>
          <w:tcPr>
            <w:tcW w:w="2551" w:type="dxa"/>
            <w:tcBorders>
              <w:top w:val="single" w:sz="4" w:space="0" w:color="auto"/>
              <w:left w:val="single" w:sz="4" w:space="0" w:color="auto"/>
              <w:bottom w:val="single" w:sz="4" w:space="0" w:color="auto"/>
              <w:right w:val="single" w:sz="4" w:space="0" w:color="auto"/>
            </w:tcBorders>
          </w:tcPr>
          <w:p w14:paraId="1C3C97CF" w14:textId="77777777" w:rsidR="00892450" w:rsidRPr="00B35512" w:rsidRDefault="00892450" w:rsidP="00780E9A">
            <w:pPr>
              <w:pStyle w:val="TreA"/>
              <w:jc w:val="both"/>
              <w:rPr>
                <w:rStyle w:val="Brak"/>
                <w:rFonts w:ascii="Calibri" w:hAnsi="Calibri" w:cs="Calibri"/>
                <w:color w:val="auto"/>
                <w:bdr w:val="none" w:sz="0" w:space="0" w:color="auto" w:frame="1"/>
              </w:rPr>
            </w:pPr>
          </w:p>
        </w:tc>
        <w:tc>
          <w:tcPr>
            <w:tcW w:w="1032" w:type="dxa"/>
            <w:tcBorders>
              <w:top w:val="single" w:sz="4" w:space="0" w:color="auto"/>
              <w:left w:val="single" w:sz="4" w:space="0" w:color="auto"/>
              <w:bottom w:val="single" w:sz="4" w:space="0" w:color="auto"/>
              <w:right w:val="single" w:sz="4" w:space="0" w:color="auto"/>
            </w:tcBorders>
            <w:hideMark/>
          </w:tcPr>
          <w:p w14:paraId="5B989D44" w14:textId="77777777" w:rsidR="00892450" w:rsidRPr="00B35512" w:rsidRDefault="00892450" w:rsidP="00780E9A">
            <w:pPr>
              <w:pStyle w:val="TreA"/>
              <w:jc w:val="both"/>
              <w:rPr>
                <w:rStyle w:val="Brak"/>
                <w:rFonts w:ascii="Calibri" w:hAnsi="Calibri" w:cs="Calibri"/>
                <w:color w:val="auto"/>
                <w:bdr w:val="none" w:sz="0" w:space="0" w:color="auto" w:frame="1"/>
              </w:rPr>
            </w:pPr>
            <w:r w:rsidRPr="00B35512">
              <w:rPr>
                <w:rStyle w:val="Brak"/>
                <w:rFonts w:ascii="Calibri" w:hAnsi="Calibri" w:cs="Calibri"/>
                <w:color w:val="auto"/>
                <w:bdr w:val="none" w:sz="0" w:space="0" w:color="auto" w:frame="1"/>
              </w:rPr>
              <w:t>Kwota słownie</w:t>
            </w:r>
          </w:p>
        </w:tc>
        <w:tc>
          <w:tcPr>
            <w:tcW w:w="4626" w:type="dxa"/>
            <w:tcBorders>
              <w:top w:val="single" w:sz="4" w:space="0" w:color="auto"/>
              <w:left w:val="single" w:sz="4" w:space="0" w:color="auto"/>
              <w:bottom w:val="single" w:sz="4" w:space="0" w:color="auto"/>
              <w:right w:val="single" w:sz="4" w:space="0" w:color="auto"/>
            </w:tcBorders>
          </w:tcPr>
          <w:p w14:paraId="08D614F8" w14:textId="77777777" w:rsidR="00892450" w:rsidRPr="00B35512" w:rsidRDefault="00892450" w:rsidP="00780E9A">
            <w:pPr>
              <w:pStyle w:val="TreA"/>
              <w:jc w:val="both"/>
              <w:rPr>
                <w:rStyle w:val="Brak"/>
                <w:rFonts w:ascii="Calibri" w:hAnsi="Calibri" w:cs="Calibri"/>
                <w:color w:val="auto"/>
                <w:bdr w:val="none" w:sz="0" w:space="0" w:color="auto" w:frame="1"/>
              </w:rPr>
            </w:pPr>
          </w:p>
        </w:tc>
      </w:tr>
    </w:tbl>
    <w:p w14:paraId="72BFE978" w14:textId="77777777" w:rsidR="007D5326" w:rsidRPr="00B35512" w:rsidRDefault="007D5326" w:rsidP="008337E4">
      <w:pPr>
        <w:pStyle w:val="TreA"/>
        <w:jc w:val="both"/>
        <w:rPr>
          <w:rStyle w:val="xbe"/>
          <w:rFonts w:ascii="Calibri" w:hAnsi="Calibri" w:cs="Calibri"/>
        </w:rPr>
      </w:pPr>
    </w:p>
    <w:p w14:paraId="2DA9608D" w14:textId="77777777" w:rsidR="007D5326" w:rsidRPr="00B35512" w:rsidRDefault="007D5326" w:rsidP="008337E4">
      <w:pPr>
        <w:pStyle w:val="TreA"/>
        <w:jc w:val="both"/>
        <w:rPr>
          <w:rStyle w:val="xbe"/>
          <w:rFonts w:ascii="Calibri" w:hAnsi="Calibri" w:cs="Calibri"/>
        </w:rPr>
      </w:pPr>
    </w:p>
    <w:p w14:paraId="4A8B2BF6" w14:textId="476CA2AB" w:rsidR="005C7DFF" w:rsidRPr="00B35512" w:rsidRDefault="005C7DFF" w:rsidP="008337E4">
      <w:pPr>
        <w:pStyle w:val="TreA"/>
        <w:jc w:val="both"/>
        <w:rPr>
          <w:rStyle w:val="xbe"/>
          <w:rFonts w:ascii="Calibri" w:hAnsi="Calibri" w:cs="Calibri"/>
          <w:b/>
        </w:rPr>
      </w:pPr>
      <w:r w:rsidRPr="00B35512">
        <w:rPr>
          <w:rStyle w:val="xbe"/>
          <w:rFonts w:ascii="Calibri" w:hAnsi="Calibri" w:cs="Calibri"/>
        </w:rPr>
        <w:t>Dodatkowo oświadczam</w:t>
      </w:r>
      <w:r w:rsidR="006E243F" w:rsidRPr="00B35512">
        <w:rPr>
          <w:rStyle w:val="xbe"/>
          <w:rFonts w:ascii="Calibri" w:hAnsi="Calibri" w:cs="Calibri"/>
        </w:rPr>
        <w:t xml:space="preserve"> i </w:t>
      </w:r>
      <w:r w:rsidRPr="00B35512">
        <w:rPr>
          <w:rStyle w:val="xbe"/>
          <w:rFonts w:ascii="Calibri" w:hAnsi="Calibri" w:cs="Calibri"/>
        </w:rPr>
        <w:t>zapewniam, iż:</w:t>
      </w:r>
    </w:p>
    <w:p w14:paraId="58225D9F" w14:textId="486827B4" w:rsidR="005C7DFF" w:rsidRPr="00B35512"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rPr>
      </w:pPr>
      <w:r w:rsidRPr="00B35512">
        <w:rPr>
          <w:rStyle w:val="xbe"/>
          <w:rFonts w:ascii="Calibri" w:hAnsi="Calibri" w:cs="Calibri"/>
        </w:rPr>
        <w:t>Jestem uprawniony do wykonywania wymaganej przedmiotem zamówienia działalności</w:t>
      </w:r>
      <w:r w:rsidR="00511B78" w:rsidRPr="00B35512">
        <w:rPr>
          <w:rStyle w:val="xbe"/>
          <w:rFonts w:ascii="Calibri" w:hAnsi="Calibri" w:cs="Calibri"/>
        </w:rPr>
        <w:t>.</w:t>
      </w:r>
    </w:p>
    <w:p w14:paraId="396E9420" w14:textId="382C1DB8" w:rsidR="005C7DFF" w:rsidRPr="00B35512"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rPr>
      </w:pPr>
      <w:r w:rsidRPr="00B35512">
        <w:rPr>
          <w:rStyle w:val="xbe"/>
          <w:rFonts w:ascii="Calibri" w:hAnsi="Calibri" w:cs="Calibri"/>
        </w:rPr>
        <w:t>Dysponuję potencjałem technicznym, osobami zdolnymi do wykonywania zamówienia</w:t>
      </w:r>
      <w:r w:rsidR="00511B78" w:rsidRPr="00B35512">
        <w:rPr>
          <w:rStyle w:val="xbe"/>
          <w:rFonts w:ascii="Calibri" w:hAnsi="Calibri" w:cs="Calibri"/>
        </w:rPr>
        <w:t>.</w:t>
      </w:r>
      <w:r w:rsidRPr="00B35512">
        <w:rPr>
          <w:rStyle w:val="xbe"/>
          <w:rFonts w:ascii="Calibri" w:hAnsi="Calibri" w:cs="Calibri"/>
        </w:rPr>
        <w:t xml:space="preserve"> </w:t>
      </w:r>
    </w:p>
    <w:p w14:paraId="623550A9" w14:textId="7CBBB8ED" w:rsidR="005C7DFF" w:rsidRPr="00B35512"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rPr>
      </w:pPr>
      <w:r w:rsidRPr="00B35512">
        <w:rPr>
          <w:rStyle w:val="xbe"/>
          <w:rFonts w:ascii="Calibri" w:hAnsi="Calibri" w:cs="Calibri"/>
        </w:rPr>
        <w:t>Znajduję się</w:t>
      </w:r>
      <w:r w:rsidR="006E243F" w:rsidRPr="00B35512">
        <w:rPr>
          <w:rStyle w:val="xbe"/>
          <w:rFonts w:ascii="Calibri" w:hAnsi="Calibri" w:cs="Calibri"/>
        </w:rPr>
        <w:t xml:space="preserve"> w </w:t>
      </w:r>
      <w:r w:rsidRPr="00B35512">
        <w:rPr>
          <w:rStyle w:val="xbe"/>
          <w:rFonts w:ascii="Calibri" w:hAnsi="Calibri" w:cs="Calibri"/>
        </w:rPr>
        <w:t>sytuacji finansowej</w:t>
      </w:r>
      <w:r w:rsidR="006E243F" w:rsidRPr="00B35512">
        <w:rPr>
          <w:rStyle w:val="xbe"/>
          <w:rFonts w:ascii="Calibri" w:hAnsi="Calibri" w:cs="Calibri"/>
        </w:rPr>
        <w:t xml:space="preserve"> i </w:t>
      </w:r>
      <w:r w:rsidRPr="00B35512">
        <w:rPr>
          <w:rStyle w:val="xbe"/>
          <w:rFonts w:ascii="Calibri" w:hAnsi="Calibri" w:cs="Calibri"/>
        </w:rPr>
        <w:t>ekonomicznej zapewniającej wykonanie zamówienia</w:t>
      </w:r>
      <w:r w:rsidR="00511B78" w:rsidRPr="00B35512">
        <w:rPr>
          <w:rStyle w:val="xbe"/>
          <w:rFonts w:ascii="Calibri" w:hAnsi="Calibri" w:cs="Calibri"/>
        </w:rPr>
        <w:t>.</w:t>
      </w:r>
    </w:p>
    <w:p w14:paraId="326456B6" w14:textId="0D881025" w:rsidR="005C7DFF" w:rsidRPr="00B35512"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rPr>
      </w:pPr>
      <w:r w:rsidRPr="00B35512">
        <w:rPr>
          <w:rStyle w:val="xbe"/>
          <w:rFonts w:ascii="Calibri" w:hAnsi="Calibri" w:cs="Calibri"/>
        </w:rPr>
        <w:t>Przedmiot zamówienia zrealizuję zgodnie</w:t>
      </w:r>
      <w:r w:rsidR="006E243F" w:rsidRPr="00B35512">
        <w:rPr>
          <w:rStyle w:val="xbe"/>
          <w:rFonts w:ascii="Calibri" w:hAnsi="Calibri" w:cs="Calibri"/>
        </w:rPr>
        <w:t xml:space="preserve"> z </w:t>
      </w:r>
      <w:r w:rsidRPr="00B35512">
        <w:rPr>
          <w:rStyle w:val="xbe"/>
          <w:rFonts w:ascii="Calibri" w:hAnsi="Calibri" w:cs="Calibri"/>
        </w:rPr>
        <w:t>powszechnie obowiązującymi normami prawa oraz standardami przyjętymi dla tego typu usług</w:t>
      </w:r>
      <w:r w:rsidR="00511B78" w:rsidRPr="00B35512">
        <w:rPr>
          <w:rStyle w:val="xbe"/>
          <w:rFonts w:ascii="Calibri" w:hAnsi="Calibri" w:cs="Calibri"/>
        </w:rPr>
        <w:t>.</w:t>
      </w:r>
      <w:r w:rsidRPr="00B35512">
        <w:rPr>
          <w:rStyle w:val="xbe"/>
          <w:rFonts w:ascii="Calibri" w:hAnsi="Calibri" w:cs="Calibri"/>
        </w:rPr>
        <w:t xml:space="preserve"> </w:t>
      </w:r>
    </w:p>
    <w:p w14:paraId="4E5F4C7F" w14:textId="7F2F8BC3" w:rsidR="005C7DFF" w:rsidRPr="00B35512"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rPr>
      </w:pPr>
      <w:r w:rsidRPr="00B35512">
        <w:rPr>
          <w:rStyle w:val="xbe"/>
          <w:rFonts w:ascii="Calibri" w:hAnsi="Calibri" w:cs="Calibri"/>
        </w:rPr>
        <w:t>Zapoznałem/</w:t>
      </w:r>
      <w:proofErr w:type="spellStart"/>
      <w:r w:rsidRPr="00B35512">
        <w:rPr>
          <w:rStyle w:val="xbe"/>
          <w:rFonts w:ascii="Calibri" w:hAnsi="Calibri" w:cs="Calibri"/>
        </w:rPr>
        <w:t>am</w:t>
      </w:r>
      <w:proofErr w:type="spellEnd"/>
      <w:r w:rsidRPr="00B35512">
        <w:rPr>
          <w:rStyle w:val="xbe"/>
          <w:rFonts w:ascii="Calibri" w:hAnsi="Calibri" w:cs="Calibri"/>
        </w:rPr>
        <w:t xml:space="preserve"> się</w:t>
      </w:r>
      <w:r w:rsidR="006E243F" w:rsidRPr="00B35512">
        <w:rPr>
          <w:rStyle w:val="xbe"/>
          <w:rFonts w:ascii="Calibri" w:hAnsi="Calibri" w:cs="Calibri"/>
        </w:rPr>
        <w:t xml:space="preserve"> i </w:t>
      </w:r>
      <w:r w:rsidRPr="00B35512">
        <w:rPr>
          <w:rStyle w:val="xbe"/>
          <w:rFonts w:ascii="Calibri" w:hAnsi="Calibri" w:cs="Calibri"/>
        </w:rPr>
        <w:t>akceptuję warunki zawarte</w:t>
      </w:r>
      <w:r w:rsidR="006E243F" w:rsidRPr="00B35512">
        <w:rPr>
          <w:rStyle w:val="xbe"/>
          <w:rFonts w:ascii="Calibri" w:hAnsi="Calibri" w:cs="Calibri"/>
        </w:rPr>
        <w:t xml:space="preserve"> w </w:t>
      </w:r>
      <w:r w:rsidRPr="00B35512">
        <w:rPr>
          <w:rStyle w:val="xbe"/>
          <w:rFonts w:ascii="Calibri" w:hAnsi="Calibri" w:cs="Calibri"/>
        </w:rPr>
        <w:t>Zapytaniu ofertowym oraz załącznikach do tego zapytania.</w:t>
      </w:r>
    </w:p>
    <w:p w14:paraId="39068FCF" w14:textId="6932EB4A" w:rsidR="005C7DFF" w:rsidRPr="00B35512"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rPr>
      </w:pPr>
      <w:r w:rsidRPr="00B35512">
        <w:rPr>
          <w:rStyle w:val="xbe"/>
          <w:rFonts w:ascii="Calibri" w:hAnsi="Calibri" w:cs="Calibri"/>
        </w:rPr>
        <w:t>Uzyskałem/</w:t>
      </w:r>
      <w:proofErr w:type="spellStart"/>
      <w:r w:rsidRPr="00B35512">
        <w:rPr>
          <w:rStyle w:val="xbe"/>
          <w:rFonts w:ascii="Calibri" w:hAnsi="Calibri" w:cs="Calibri"/>
        </w:rPr>
        <w:t>am</w:t>
      </w:r>
      <w:proofErr w:type="spellEnd"/>
      <w:r w:rsidRPr="00B35512">
        <w:rPr>
          <w:rStyle w:val="xbe"/>
          <w:rFonts w:ascii="Calibri" w:hAnsi="Calibri" w:cs="Calibri"/>
        </w:rPr>
        <w:t xml:space="preserve"> wszystkie niezbędne informacje do przygotowania oferty</w:t>
      </w:r>
      <w:r w:rsidR="006E243F" w:rsidRPr="00B35512">
        <w:rPr>
          <w:rStyle w:val="xbe"/>
          <w:rFonts w:ascii="Calibri" w:hAnsi="Calibri" w:cs="Calibri"/>
        </w:rPr>
        <w:t xml:space="preserve"> i </w:t>
      </w:r>
      <w:r w:rsidRPr="00B35512">
        <w:rPr>
          <w:rStyle w:val="xbe"/>
          <w:rFonts w:ascii="Calibri" w:hAnsi="Calibri" w:cs="Calibri"/>
        </w:rPr>
        <w:t>realizacji przedmiotu zamówienia</w:t>
      </w:r>
      <w:r w:rsidR="00511B78" w:rsidRPr="00B35512">
        <w:rPr>
          <w:rStyle w:val="xbe"/>
          <w:rFonts w:ascii="Calibri" w:hAnsi="Calibri" w:cs="Calibri"/>
        </w:rPr>
        <w:t>.</w:t>
      </w:r>
    </w:p>
    <w:p w14:paraId="4BC7D2B6" w14:textId="2B9D488B" w:rsidR="005C7DFF" w:rsidRPr="00B35512"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rPr>
      </w:pPr>
      <w:r w:rsidRPr="00B35512">
        <w:rPr>
          <w:rStyle w:val="xbe"/>
          <w:rFonts w:ascii="Calibri" w:hAnsi="Calibri" w:cs="Calibri"/>
        </w:rPr>
        <w:t>Cena podana</w:t>
      </w:r>
      <w:r w:rsidR="006E243F" w:rsidRPr="00B35512">
        <w:rPr>
          <w:rStyle w:val="xbe"/>
          <w:rFonts w:ascii="Calibri" w:hAnsi="Calibri" w:cs="Calibri"/>
        </w:rPr>
        <w:t xml:space="preserve"> w </w:t>
      </w:r>
      <w:r w:rsidRPr="00B35512">
        <w:rPr>
          <w:rStyle w:val="xbe"/>
          <w:rFonts w:ascii="Calibri" w:hAnsi="Calibri" w:cs="Calibri"/>
        </w:rPr>
        <w:t>ofercie obejmuje wszelkie koszty związane</w:t>
      </w:r>
      <w:r w:rsidR="006E243F" w:rsidRPr="00B35512">
        <w:rPr>
          <w:rStyle w:val="xbe"/>
          <w:rFonts w:ascii="Calibri" w:hAnsi="Calibri" w:cs="Calibri"/>
        </w:rPr>
        <w:t xml:space="preserve"> z </w:t>
      </w:r>
      <w:r w:rsidRPr="00B35512">
        <w:rPr>
          <w:rStyle w:val="xbe"/>
          <w:rFonts w:ascii="Calibri" w:hAnsi="Calibri" w:cs="Calibri"/>
        </w:rPr>
        <w:t>realizacją powyższego zamówienia</w:t>
      </w:r>
      <w:r w:rsidR="00511B78" w:rsidRPr="00B35512">
        <w:rPr>
          <w:rStyle w:val="xbe"/>
          <w:rFonts w:ascii="Calibri" w:hAnsi="Calibri" w:cs="Calibri"/>
        </w:rPr>
        <w:t>.</w:t>
      </w:r>
    </w:p>
    <w:p w14:paraId="4BEB7A24" w14:textId="095B36B2" w:rsidR="005C7DFF" w:rsidRPr="00B35512" w:rsidRDefault="005C7DFF"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rPr>
      </w:pPr>
      <w:r w:rsidRPr="00B35512">
        <w:rPr>
          <w:rStyle w:val="xbe"/>
          <w:rFonts w:ascii="Calibri" w:hAnsi="Calibri" w:cs="Calibri"/>
        </w:rPr>
        <w:t>W przypadku uzyskania zamówienia zobowiązuję się do podpisania umowy</w:t>
      </w:r>
      <w:r w:rsidR="006E243F" w:rsidRPr="00B35512">
        <w:rPr>
          <w:rStyle w:val="xbe"/>
          <w:rFonts w:ascii="Calibri" w:hAnsi="Calibri" w:cs="Calibri"/>
        </w:rPr>
        <w:t xml:space="preserve"> w </w:t>
      </w:r>
      <w:r w:rsidRPr="00B35512">
        <w:rPr>
          <w:rStyle w:val="xbe"/>
          <w:rFonts w:ascii="Calibri" w:hAnsi="Calibri" w:cs="Calibri"/>
        </w:rPr>
        <w:t>terminie</w:t>
      </w:r>
      <w:r w:rsidR="006E243F" w:rsidRPr="00B35512">
        <w:rPr>
          <w:rStyle w:val="xbe"/>
          <w:rFonts w:ascii="Calibri" w:hAnsi="Calibri" w:cs="Calibri"/>
        </w:rPr>
        <w:t xml:space="preserve"> i </w:t>
      </w:r>
      <w:r w:rsidRPr="00B35512">
        <w:rPr>
          <w:rStyle w:val="xbe"/>
          <w:rFonts w:ascii="Calibri" w:hAnsi="Calibri" w:cs="Calibri"/>
        </w:rPr>
        <w:t>miejscu wyznaczonym przez Zamawiającego</w:t>
      </w:r>
      <w:r w:rsidR="00511B78" w:rsidRPr="00B35512">
        <w:rPr>
          <w:rStyle w:val="xbe"/>
          <w:rFonts w:ascii="Calibri" w:hAnsi="Calibri" w:cs="Calibri"/>
        </w:rPr>
        <w:t>.</w:t>
      </w:r>
    </w:p>
    <w:p w14:paraId="23B991BE" w14:textId="1D8C85F4" w:rsidR="005C7DFF" w:rsidRPr="00B35512" w:rsidRDefault="00407A86" w:rsidP="005C7DFF">
      <w:pPr>
        <w:pStyle w:val="TreA"/>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Style w:val="xbe"/>
          <w:rFonts w:ascii="Calibri" w:hAnsi="Calibri" w:cs="Calibri"/>
        </w:rPr>
      </w:pPr>
      <w:r w:rsidRPr="00B35512">
        <w:rPr>
          <w:rStyle w:val="xbe"/>
          <w:rFonts w:ascii="Calibri" w:hAnsi="Calibri" w:cs="Calibri"/>
        </w:rPr>
        <w:t>S</w:t>
      </w:r>
      <w:r w:rsidR="005C7DFF" w:rsidRPr="00B35512">
        <w:rPr>
          <w:rStyle w:val="xbe"/>
          <w:rFonts w:ascii="Calibri" w:hAnsi="Calibri" w:cs="Calibri"/>
        </w:rPr>
        <w:t>pełniam warunki udziału</w:t>
      </w:r>
      <w:r w:rsidR="006E243F" w:rsidRPr="00B35512">
        <w:rPr>
          <w:rStyle w:val="xbe"/>
          <w:rFonts w:ascii="Calibri" w:hAnsi="Calibri" w:cs="Calibri"/>
        </w:rPr>
        <w:t xml:space="preserve"> w </w:t>
      </w:r>
      <w:r w:rsidR="005C7DFF" w:rsidRPr="00B35512">
        <w:rPr>
          <w:rStyle w:val="xbe"/>
          <w:rFonts w:ascii="Calibri" w:hAnsi="Calibri" w:cs="Calibri"/>
        </w:rPr>
        <w:t>postępowaniu</w:t>
      </w:r>
      <w:r w:rsidR="00511B78" w:rsidRPr="00B35512">
        <w:rPr>
          <w:rStyle w:val="xbe"/>
          <w:rFonts w:ascii="Calibri" w:hAnsi="Calibri" w:cs="Calibri"/>
        </w:rPr>
        <w:t>.</w:t>
      </w:r>
    </w:p>
    <w:p w14:paraId="2118F79F" w14:textId="77777777" w:rsidR="005C7DFF" w:rsidRPr="00B35512" w:rsidRDefault="005C7DFF" w:rsidP="005C7DFF">
      <w:pPr>
        <w:pStyle w:val="TreA"/>
        <w:ind w:left="262"/>
        <w:jc w:val="both"/>
        <w:rPr>
          <w:rStyle w:val="xbe"/>
          <w:rFonts w:ascii="Calibri" w:hAnsi="Calibri" w:cs="Calibri"/>
        </w:rPr>
      </w:pPr>
    </w:p>
    <w:p w14:paraId="57EB6C9C" w14:textId="77777777" w:rsidR="005C7DFF" w:rsidRPr="00B35512" w:rsidRDefault="005C7DFF" w:rsidP="005C7DFF">
      <w:pPr>
        <w:pStyle w:val="TreA"/>
        <w:jc w:val="both"/>
        <w:rPr>
          <w:rFonts w:ascii="Calibri" w:hAnsi="Calibri" w:cs="Calibri"/>
        </w:rPr>
      </w:pPr>
    </w:p>
    <w:p w14:paraId="7DB29288" w14:textId="77777777" w:rsidR="005C7DFF" w:rsidRPr="00B35512" w:rsidRDefault="005C7DFF" w:rsidP="005C7DFF">
      <w:pPr>
        <w:pStyle w:val="TreA"/>
        <w:jc w:val="both"/>
        <w:rPr>
          <w:rFonts w:ascii="Calibri" w:hAnsi="Calibri" w:cs="Calibri"/>
        </w:rPr>
      </w:pPr>
    </w:p>
    <w:p w14:paraId="46AC60E5" w14:textId="1DB08AAA" w:rsidR="005C7DFF" w:rsidRPr="00B35512" w:rsidRDefault="005C7DFF" w:rsidP="005C7DFF">
      <w:pPr>
        <w:jc w:val="both"/>
        <w:rPr>
          <w:rFonts w:ascii="Calibri" w:hAnsi="Calibri" w:cs="Calibri"/>
          <w:sz w:val="22"/>
          <w:szCs w:val="22"/>
        </w:rPr>
      </w:pPr>
      <w:r w:rsidRPr="00B35512">
        <w:rPr>
          <w:rFonts w:ascii="Calibri" w:hAnsi="Calibri" w:cs="Calibri"/>
          <w:sz w:val="22"/>
          <w:szCs w:val="22"/>
        </w:rPr>
        <w:t>..........................................................</w:t>
      </w:r>
      <w:r w:rsidRPr="00B35512">
        <w:rPr>
          <w:rFonts w:ascii="Calibri" w:hAnsi="Calibri" w:cs="Calibri"/>
          <w:sz w:val="22"/>
          <w:szCs w:val="22"/>
        </w:rPr>
        <w:tab/>
      </w:r>
      <w:r w:rsidRPr="00B35512">
        <w:rPr>
          <w:rFonts w:ascii="Calibri" w:hAnsi="Calibri" w:cs="Calibri"/>
          <w:sz w:val="22"/>
          <w:szCs w:val="22"/>
        </w:rPr>
        <w:tab/>
      </w:r>
      <w:r w:rsidRPr="00B35512">
        <w:rPr>
          <w:rFonts w:ascii="Calibri" w:hAnsi="Calibri" w:cs="Calibri"/>
          <w:sz w:val="22"/>
          <w:szCs w:val="22"/>
        </w:rPr>
        <w:tab/>
        <w:t>................................................................................</w:t>
      </w:r>
    </w:p>
    <w:p w14:paraId="5E0E03D6" w14:textId="6C2D1BA4" w:rsidR="005C7DFF" w:rsidRPr="00B35512" w:rsidRDefault="005C7DFF" w:rsidP="005C7DFF">
      <w:pPr>
        <w:jc w:val="both"/>
        <w:rPr>
          <w:rFonts w:ascii="Calibri" w:hAnsi="Calibri" w:cs="Calibri"/>
          <w:sz w:val="22"/>
          <w:szCs w:val="22"/>
        </w:rPr>
      </w:pPr>
      <w:r w:rsidRPr="00B35512">
        <w:rPr>
          <w:rFonts w:ascii="Calibri" w:hAnsi="Calibri" w:cs="Calibri"/>
          <w:sz w:val="22"/>
          <w:szCs w:val="22"/>
        </w:rPr>
        <w:t xml:space="preserve">Miejscowość, data                                                                                             Pieczęć oraz podpis Wykonawcy </w:t>
      </w:r>
    </w:p>
    <w:p w14:paraId="7408031D" w14:textId="198A5320" w:rsidR="00F45D8F" w:rsidRPr="00B35512" w:rsidRDefault="005C7DFF" w:rsidP="00F45D8F">
      <w:pPr>
        <w:jc w:val="both"/>
        <w:rPr>
          <w:rFonts w:ascii="Calibri" w:hAnsi="Calibri" w:cs="Calibri"/>
          <w:sz w:val="22"/>
          <w:szCs w:val="22"/>
        </w:rPr>
      </w:pPr>
      <w:r w:rsidRPr="00B35512">
        <w:rPr>
          <w:rFonts w:ascii="Calibri" w:hAnsi="Calibri" w:cs="Calibri"/>
          <w:sz w:val="22"/>
          <w:szCs w:val="22"/>
        </w:rPr>
        <w:tab/>
      </w:r>
      <w:r w:rsidRPr="00B35512">
        <w:rPr>
          <w:rFonts w:ascii="Calibri" w:hAnsi="Calibri" w:cs="Calibri"/>
          <w:sz w:val="22"/>
          <w:szCs w:val="22"/>
        </w:rPr>
        <w:tab/>
      </w:r>
      <w:r w:rsidRPr="00B35512">
        <w:rPr>
          <w:rFonts w:ascii="Calibri" w:hAnsi="Calibri" w:cs="Calibri"/>
          <w:sz w:val="22"/>
          <w:szCs w:val="22"/>
        </w:rPr>
        <w:tab/>
      </w:r>
      <w:r w:rsidRPr="00B35512">
        <w:rPr>
          <w:rFonts w:ascii="Calibri" w:hAnsi="Calibri" w:cs="Calibri"/>
          <w:sz w:val="22"/>
          <w:szCs w:val="22"/>
        </w:rPr>
        <w:tab/>
      </w:r>
      <w:r w:rsidRPr="00B35512">
        <w:rPr>
          <w:rFonts w:ascii="Calibri" w:hAnsi="Calibri" w:cs="Calibri"/>
          <w:sz w:val="22"/>
          <w:szCs w:val="22"/>
        </w:rPr>
        <w:tab/>
      </w:r>
      <w:r w:rsidRPr="00B35512">
        <w:rPr>
          <w:rFonts w:ascii="Calibri" w:hAnsi="Calibri" w:cs="Calibri"/>
          <w:sz w:val="22"/>
          <w:szCs w:val="22"/>
        </w:rPr>
        <w:tab/>
        <w:t>lub osoby uprawnionej do reprezentowania Wykonawcy</w:t>
      </w:r>
    </w:p>
    <w:p w14:paraId="78483415" w14:textId="03CD8D23" w:rsidR="0064160B" w:rsidRPr="00B35512" w:rsidRDefault="0064160B">
      <w:pPr>
        <w:rPr>
          <w:rFonts w:ascii="Calibri" w:hAnsi="Calibri" w:cs="Calibri"/>
          <w:b/>
          <w:bCs/>
          <w:sz w:val="22"/>
          <w:szCs w:val="22"/>
        </w:rPr>
      </w:pPr>
    </w:p>
    <w:p w14:paraId="1C96BBCF" w14:textId="77777777" w:rsidR="0064160B" w:rsidRPr="00B35512" w:rsidRDefault="0064160B" w:rsidP="005C7DFF">
      <w:pPr>
        <w:pStyle w:val="TreA"/>
        <w:spacing w:line="288" w:lineRule="auto"/>
        <w:rPr>
          <w:rFonts w:ascii="Calibri" w:hAnsi="Calibri" w:cs="Calibri"/>
          <w:b/>
          <w:bCs/>
        </w:rPr>
      </w:pPr>
    </w:p>
    <w:p w14:paraId="5B796480" w14:textId="1FD638A7" w:rsidR="005C7DFF" w:rsidRPr="00B35512" w:rsidRDefault="005C7DFF" w:rsidP="005C7DFF">
      <w:pPr>
        <w:pStyle w:val="TreA"/>
        <w:spacing w:line="288" w:lineRule="auto"/>
        <w:rPr>
          <w:rFonts w:ascii="Calibri" w:hAnsi="Calibri" w:cs="Calibri"/>
          <w:b/>
          <w:bCs/>
        </w:rPr>
      </w:pPr>
      <w:r w:rsidRPr="00B35512">
        <w:rPr>
          <w:rFonts w:ascii="Calibri" w:hAnsi="Calibri" w:cs="Calibri"/>
          <w:b/>
          <w:bCs/>
        </w:rPr>
        <w:t>Załącznik nr 2</w:t>
      </w:r>
    </w:p>
    <w:p w14:paraId="5B1166E7" w14:textId="77777777" w:rsidR="005C7DFF" w:rsidRPr="00B35512" w:rsidRDefault="005C7DFF" w:rsidP="005C7DFF">
      <w:pPr>
        <w:pStyle w:val="TreA"/>
        <w:spacing w:line="288" w:lineRule="auto"/>
        <w:rPr>
          <w:rFonts w:ascii="Calibri" w:hAnsi="Calibri" w:cs="Calibri"/>
          <w:b/>
          <w:bCs/>
        </w:rPr>
      </w:pPr>
    </w:p>
    <w:p w14:paraId="45A5950B" w14:textId="77777777" w:rsidR="005C7DFF" w:rsidRPr="00B35512" w:rsidRDefault="005C7DFF" w:rsidP="005C7DFF">
      <w:pPr>
        <w:pStyle w:val="TreA"/>
        <w:spacing w:line="288" w:lineRule="auto"/>
        <w:rPr>
          <w:rFonts w:ascii="Calibri" w:hAnsi="Calibri" w:cs="Calibri"/>
          <w:b/>
          <w:bCs/>
        </w:rPr>
      </w:pPr>
    </w:p>
    <w:p w14:paraId="7C539AC3" w14:textId="5BBDCF64" w:rsidR="005C7DFF" w:rsidRPr="00B35512" w:rsidRDefault="005C7DFF" w:rsidP="005C7DFF">
      <w:pPr>
        <w:spacing w:line="360" w:lineRule="auto"/>
        <w:jc w:val="center"/>
        <w:rPr>
          <w:rFonts w:ascii="Calibri" w:eastAsia="Times New Roman" w:hAnsi="Calibri" w:cs="Calibri"/>
          <w:b/>
          <w:color w:val="auto"/>
          <w:sz w:val="22"/>
          <w:szCs w:val="22"/>
        </w:rPr>
      </w:pPr>
      <w:r w:rsidRPr="00B35512">
        <w:rPr>
          <w:rFonts w:ascii="Calibri" w:eastAsia="Times New Roman" w:hAnsi="Calibri" w:cs="Calibri"/>
          <w:b/>
          <w:sz w:val="22"/>
          <w:szCs w:val="22"/>
        </w:rPr>
        <w:t>OŚWIADCZENIE</w:t>
      </w:r>
      <w:r w:rsidR="006E243F" w:rsidRPr="00B35512">
        <w:rPr>
          <w:rFonts w:ascii="Calibri" w:eastAsia="Times New Roman" w:hAnsi="Calibri" w:cs="Calibri"/>
          <w:b/>
          <w:sz w:val="22"/>
          <w:szCs w:val="22"/>
        </w:rPr>
        <w:t xml:space="preserve"> o </w:t>
      </w:r>
      <w:r w:rsidRPr="00B35512">
        <w:rPr>
          <w:rFonts w:ascii="Calibri" w:eastAsia="Times New Roman" w:hAnsi="Calibri" w:cs="Calibri"/>
          <w:b/>
          <w:sz w:val="22"/>
          <w:szCs w:val="22"/>
        </w:rPr>
        <w:t xml:space="preserve">BRAKU POWIĄZAŃ KAPITAŁOWYCH LUB OSOBOWYCH </w:t>
      </w:r>
    </w:p>
    <w:p w14:paraId="2E652DE4" w14:textId="77777777" w:rsidR="005C7DFF" w:rsidRPr="00B35512" w:rsidRDefault="005C7DFF" w:rsidP="005C7DFF">
      <w:pPr>
        <w:spacing w:line="360" w:lineRule="auto"/>
        <w:jc w:val="center"/>
        <w:rPr>
          <w:rFonts w:ascii="Calibri" w:eastAsia="Times New Roman" w:hAnsi="Calibri" w:cs="Calibri"/>
          <w:b/>
          <w:sz w:val="22"/>
          <w:szCs w:val="22"/>
        </w:rPr>
      </w:pPr>
    </w:p>
    <w:p w14:paraId="7A9E51D3" w14:textId="77777777" w:rsidR="005C7DFF" w:rsidRPr="00B35512" w:rsidRDefault="005C7DFF" w:rsidP="005C7DFF">
      <w:pPr>
        <w:spacing w:line="360" w:lineRule="auto"/>
        <w:rPr>
          <w:rFonts w:ascii="Calibri" w:eastAsia="SimSun" w:hAnsi="Calibri" w:cs="Calibri"/>
          <w:kern w:val="2"/>
          <w:sz w:val="22"/>
          <w:szCs w:val="22"/>
          <w:lang w:eastAsia="hi-IN" w:bidi="hi-IN"/>
        </w:rPr>
      </w:pPr>
    </w:p>
    <w:p w14:paraId="26B60F3A" w14:textId="77777777" w:rsidR="005C7DFF" w:rsidRPr="00B35512" w:rsidRDefault="005C7DFF" w:rsidP="005C7DFF">
      <w:pPr>
        <w:rPr>
          <w:rFonts w:ascii="Calibri" w:eastAsia="Times New Roman" w:hAnsi="Calibri" w:cs="Calibri"/>
          <w:sz w:val="22"/>
          <w:szCs w:val="22"/>
        </w:rPr>
      </w:pPr>
      <w:r w:rsidRPr="00B35512">
        <w:rPr>
          <w:rFonts w:ascii="Calibri" w:eastAsia="Times New Roman" w:hAnsi="Calibri" w:cs="Calibri"/>
          <w:sz w:val="22"/>
          <w:szCs w:val="22"/>
        </w:rPr>
        <w:t>Ja niżej podpisany/a, ………</w:t>
      </w:r>
      <w:proofErr w:type="gramStart"/>
      <w:r w:rsidRPr="00B35512">
        <w:rPr>
          <w:rFonts w:ascii="Calibri" w:eastAsia="Times New Roman" w:hAnsi="Calibri" w:cs="Calibri"/>
          <w:sz w:val="22"/>
          <w:szCs w:val="22"/>
        </w:rPr>
        <w:t>…….</w:t>
      </w:r>
      <w:proofErr w:type="gramEnd"/>
      <w:r w:rsidRPr="00B35512">
        <w:rPr>
          <w:rFonts w:ascii="Calibri" w:eastAsia="Times New Roman" w:hAnsi="Calibri" w:cs="Calibri"/>
          <w:sz w:val="22"/>
          <w:szCs w:val="22"/>
        </w:rPr>
        <w:t>…………………....................................................................................................</w:t>
      </w:r>
    </w:p>
    <w:p w14:paraId="3172FC69" w14:textId="491A44DF" w:rsidR="005C7DFF" w:rsidRPr="00B35512" w:rsidRDefault="005C7DFF" w:rsidP="005C7DFF">
      <w:pPr>
        <w:jc w:val="both"/>
        <w:rPr>
          <w:rFonts w:ascii="Calibri" w:eastAsia="Times New Roman" w:hAnsi="Calibri" w:cs="Calibri"/>
          <w:sz w:val="22"/>
          <w:szCs w:val="22"/>
        </w:rPr>
      </w:pPr>
      <w:r w:rsidRPr="00B35512">
        <w:rPr>
          <w:rFonts w:ascii="Calibri" w:eastAsia="Times New Roman" w:hAnsi="Calibri" w:cs="Calibri"/>
          <w:sz w:val="22"/>
          <w:szCs w:val="22"/>
        </w:rPr>
        <w:t>oświadczam, że nie jestem powiązany/a osobowo lub kapitałowo</w:t>
      </w:r>
      <w:r w:rsidR="006E243F" w:rsidRPr="00B35512">
        <w:rPr>
          <w:rFonts w:ascii="Calibri" w:eastAsia="Times New Roman" w:hAnsi="Calibri" w:cs="Calibri"/>
          <w:sz w:val="22"/>
          <w:szCs w:val="22"/>
        </w:rPr>
        <w:t xml:space="preserve"> z </w:t>
      </w:r>
      <w:r w:rsidRPr="00B35512">
        <w:rPr>
          <w:rFonts w:ascii="Calibri" w:eastAsia="Times New Roman" w:hAnsi="Calibri" w:cs="Calibri"/>
          <w:sz w:val="22"/>
          <w:szCs w:val="22"/>
        </w:rPr>
        <w:t xml:space="preserve">Zamawiającym </w:t>
      </w:r>
      <w:r w:rsidR="00F45D8F" w:rsidRPr="00B35512">
        <w:rPr>
          <w:rFonts w:ascii="Calibri" w:eastAsia="Times New Roman" w:hAnsi="Calibri" w:cs="Calibri"/>
          <w:sz w:val="22"/>
          <w:szCs w:val="22"/>
        </w:rPr>
        <w:t>Inventum Sp.</w:t>
      </w:r>
      <w:r w:rsidR="006E243F" w:rsidRPr="00B35512">
        <w:rPr>
          <w:rFonts w:ascii="Calibri" w:eastAsia="Times New Roman" w:hAnsi="Calibri" w:cs="Calibri"/>
          <w:sz w:val="22"/>
          <w:szCs w:val="22"/>
        </w:rPr>
        <w:t xml:space="preserve"> z </w:t>
      </w:r>
      <w:r w:rsidR="00F45D8F" w:rsidRPr="00B35512">
        <w:rPr>
          <w:rFonts w:ascii="Calibri" w:eastAsia="Times New Roman" w:hAnsi="Calibri" w:cs="Calibri"/>
          <w:sz w:val="22"/>
          <w:szCs w:val="22"/>
        </w:rPr>
        <w:t xml:space="preserve">o.o. </w:t>
      </w:r>
      <w:r w:rsidRPr="00B35512">
        <w:rPr>
          <w:rFonts w:ascii="Calibri" w:eastAsia="Times New Roman" w:hAnsi="Calibri" w:cs="Calibri"/>
          <w:sz w:val="22"/>
          <w:szCs w:val="22"/>
        </w:rPr>
        <w:t xml:space="preserve"> </w:t>
      </w:r>
      <w:r w:rsidR="00407A86" w:rsidRPr="00B35512">
        <w:rPr>
          <w:rFonts w:ascii="Calibri" w:eastAsia="Times New Roman" w:hAnsi="Calibri" w:cs="Calibri"/>
          <w:sz w:val="22"/>
          <w:szCs w:val="22"/>
        </w:rPr>
        <w:t>p</w:t>
      </w:r>
      <w:r w:rsidRPr="00B35512">
        <w:rPr>
          <w:rFonts w:ascii="Calibri" w:eastAsia="Times New Roman" w:hAnsi="Calibri" w:cs="Calibri"/>
          <w:sz w:val="22"/>
          <w:szCs w:val="22"/>
        </w:rPr>
        <w:t>rzez powiązania osobowe lub kapitałowe rozumie się wzajemne powiązania pomiędzy Zamawiającym lub osobami upoważnionymi do zaciągania zobowiązań</w:t>
      </w:r>
      <w:r w:rsidR="006E243F" w:rsidRPr="00B35512">
        <w:rPr>
          <w:rFonts w:ascii="Calibri" w:eastAsia="Times New Roman" w:hAnsi="Calibri" w:cs="Calibri"/>
          <w:sz w:val="22"/>
          <w:szCs w:val="22"/>
        </w:rPr>
        <w:t xml:space="preserve"> w </w:t>
      </w:r>
      <w:r w:rsidRPr="00B35512">
        <w:rPr>
          <w:rFonts w:ascii="Calibri" w:eastAsia="Times New Roman" w:hAnsi="Calibri" w:cs="Calibri"/>
          <w:sz w:val="22"/>
          <w:szCs w:val="22"/>
        </w:rPr>
        <w:t>imieniu Zamawiającego lub osobami wykonującymi</w:t>
      </w:r>
      <w:r w:rsidR="006E243F" w:rsidRPr="00B35512">
        <w:rPr>
          <w:rFonts w:ascii="Calibri" w:eastAsia="Times New Roman" w:hAnsi="Calibri" w:cs="Calibri"/>
          <w:sz w:val="22"/>
          <w:szCs w:val="22"/>
        </w:rPr>
        <w:t xml:space="preserve"> w </w:t>
      </w:r>
      <w:r w:rsidRPr="00B35512">
        <w:rPr>
          <w:rFonts w:ascii="Calibri" w:eastAsia="Times New Roman" w:hAnsi="Calibri" w:cs="Calibri"/>
          <w:sz w:val="22"/>
          <w:szCs w:val="22"/>
        </w:rPr>
        <w:t>imieniu Zamawiającego czynności związane</w:t>
      </w:r>
      <w:r w:rsidR="006E243F" w:rsidRPr="00B35512">
        <w:rPr>
          <w:rFonts w:ascii="Calibri" w:eastAsia="Times New Roman" w:hAnsi="Calibri" w:cs="Calibri"/>
          <w:sz w:val="22"/>
          <w:szCs w:val="22"/>
        </w:rPr>
        <w:t xml:space="preserve"> z </w:t>
      </w:r>
      <w:r w:rsidRPr="00B35512">
        <w:rPr>
          <w:rFonts w:ascii="Calibri" w:eastAsia="Times New Roman" w:hAnsi="Calibri" w:cs="Calibri"/>
          <w:sz w:val="22"/>
          <w:szCs w:val="22"/>
        </w:rPr>
        <w:t>przygotowaniem</w:t>
      </w:r>
      <w:r w:rsidR="006E243F" w:rsidRPr="00B35512">
        <w:rPr>
          <w:rFonts w:ascii="Calibri" w:eastAsia="Times New Roman" w:hAnsi="Calibri" w:cs="Calibri"/>
          <w:sz w:val="22"/>
          <w:szCs w:val="22"/>
        </w:rPr>
        <w:t xml:space="preserve"> i </w:t>
      </w:r>
      <w:r w:rsidRPr="00B35512">
        <w:rPr>
          <w:rFonts w:ascii="Calibri" w:eastAsia="Times New Roman" w:hAnsi="Calibri" w:cs="Calibri"/>
          <w:sz w:val="22"/>
          <w:szCs w:val="22"/>
        </w:rPr>
        <w:t>przeprowadzeniem procedury wyboru Wykonawcy,</w:t>
      </w:r>
      <w:r w:rsidR="006E243F" w:rsidRPr="00B35512">
        <w:rPr>
          <w:rFonts w:ascii="Calibri" w:eastAsia="Times New Roman" w:hAnsi="Calibri" w:cs="Calibri"/>
          <w:sz w:val="22"/>
          <w:szCs w:val="22"/>
        </w:rPr>
        <w:t xml:space="preserve"> a </w:t>
      </w:r>
      <w:r w:rsidRPr="00B35512">
        <w:rPr>
          <w:rFonts w:ascii="Calibri" w:eastAsia="Times New Roman" w:hAnsi="Calibri" w:cs="Calibri"/>
          <w:sz w:val="22"/>
          <w:szCs w:val="22"/>
        </w:rPr>
        <w:t>Wykonawcą, polegające</w:t>
      </w:r>
      <w:r w:rsidR="006E243F" w:rsidRPr="00B35512">
        <w:rPr>
          <w:rFonts w:ascii="Calibri" w:eastAsia="Times New Roman" w:hAnsi="Calibri" w:cs="Calibri"/>
          <w:sz w:val="22"/>
          <w:szCs w:val="22"/>
        </w:rPr>
        <w:t xml:space="preserve"> w </w:t>
      </w:r>
      <w:r w:rsidRPr="00B35512">
        <w:rPr>
          <w:rFonts w:ascii="Calibri" w:eastAsia="Times New Roman" w:hAnsi="Calibri" w:cs="Calibri"/>
          <w:sz w:val="22"/>
          <w:szCs w:val="22"/>
        </w:rPr>
        <w:t>szczególności na:</w:t>
      </w:r>
    </w:p>
    <w:p w14:paraId="234A27E8" w14:textId="5FA49BF6" w:rsidR="005C7DFF" w:rsidRPr="00B35512"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sz w:val="22"/>
          <w:szCs w:val="22"/>
          <w:lang w:eastAsia="en-US"/>
        </w:rPr>
      </w:pPr>
      <w:r w:rsidRPr="00B35512">
        <w:rPr>
          <w:rFonts w:ascii="Calibri" w:eastAsia="Calibri" w:hAnsi="Calibri" w:cs="Calibri"/>
          <w:sz w:val="22"/>
          <w:szCs w:val="22"/>
        </w:rPr>
        <w:t>uczestniczeniu</w:t>
      </w:r>
      <w:r w:rsidR="006E243F" w:rsidRPr="00B35512">
        <w:rPr>
          <w:rFonts w:ascii="Calibri" w:eastAsia="Calibri" w:hAnsi="Calibri" w:cs="Calibri"/>
          <w:sz w:val="22"/>
          <w:szCs w:val="22"/>
        </w:rPr>
        <w:t xml:space="preserve"> w </w:t>
      </w:r>
      <w:r w:rsidRPr="00B35512">
        <w:rPr>
          <w:rFonts w:ascii="Calibri" w:eastAsia="Calibri" w:hAnsi="Calibri" w:cs="Calibri"/>
          <w:sz w:val="22"/>
          <w:szCs w:val="22"/>
        </w:rPr>
        <w:t>spółce jako wspólnik spółki cywilnej lub spółki osobowej;</w:t>
      </w:r>
    </w:p>
    <w:p w14:paraId="6EE9A800" w14:textId="77777777" w:rsidR="005C7DFF" w:rsidRPr="00B35512"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sz w:val="22"/>
          <w:szCs w:val="22"/>
        </w:rPr>
      </w:pPr>
      <w:r w:rsidRPr="00B35512">
        <w:rPr>
          <w:rFonts w:ascii="Calibri" w:eastAsia="Calibri" w:hAnsi="Calibri" w:cs="Calibri"/>
          <w:sz w:val="22"/>
          <w:szCs w:val="22"/>
        </w:rPr>
        <w:t>posiadaniu co najmniej 10% udziałów lub akcji;</w:t>
      </w:r>
    </w:p>
    <w:p w14:paraId="14DEF519" w14:textId="77777777" w:rsidR="005C7DFF" w:rsidRPr="00B35512"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sz w:val="22"/>
          <w:szCs w:val="22"/>
        </w:rPr>
      </w:pPr>
      <w:r w:rsidRPr="00B35512">
        <w:rPr>
          <w:rFonts w:ascii="Calibri" w:eastAsia="Calibri" w:hAnsi="Calibri" w:cs="Calibri"/>
          <w:sz w:val="22"/>
          <w:szCs w:val="22"/>
        </w:rPr>
        <w:t>pełnieniu funkcji członka organu nadzorczego lub zarządzającego, prokurenta, pełnomocnika;</w:t>
      </w:r>
    </w:p>
    <w:p w14:paraId="486D858A" w14:textId="6045FA94" w:rsidR="005C7DFF" w:rsidRPr="00B35512" w:rsidRDefault="005C7DFF" w:rsidP="005C7DF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Calibri" w:hAnsi="Calibri" w:cs="Calibri"/>
          <w:sz w:val="22"/>
          <w:szCs w:val="22"/>
        </w:rPr>
      </w:pPr>
      <w:r w:rsidRPr="00B35512">
        <w:rPr>
          <w:rFonts w:ascii="Calibri" w:eastAsia="Calibri" w:hAnsi="Calibri" w:cs="Calibri"/>
          <w:sz w:val="22"/>
          <w:szCs w:val="22"/>
        </w:rPr>
        <w:t>pozostawaniu</w:t>
      </w:r>
      <w:r w:rsidR="006E243F" w:rsidRPr="00B35512">
        <w:rPr>
          <w:rFonts w:ascii="Calibri" w:eastAsia="Calibri" w:hAnsi="Calibri" w:cs="Calibri"/>
          <w:sz w:val="22"/>
          <w:szCs w:val="22"/>
        </w:rPr>
        <w:t xml:space="preserve"> w </w:t>
      </w:r>
      <w:r w:rsidRPr="00B35512">
        <w:rPr>
          <w:rFonts w:ascii="Calibri" w:eastAsia="Calibri" w:hAnsi="Calibri" w:cs="Calibri"/>
          <w:sz w:val="22"/>
          <w:szCs w:val="22"/>
        </w:rPr>
        <w:t>związku małżeńskim,</w:t>
      </w:r>
      <w:r w:rsidR="006E243F" w:rsidRPr="00B35512">
        <w:rPr>
          <w:rFonts w:ascii="Calibri" w:eastAsia="Calibri" w:hAnsi="Calibri" w:cs="Calibri"/>
          <w:sz w:val="22"/>
          <w:szCs w:val="22"/>
        </w:rPr>
        <w:t xml:space="preserve"> w </w:t>
      </w:r>
      <w:r w:rsidRPr="00B35512">
        <w:rPr>
          <w:rFonts w:ascii="Calibri" w:eastAsia="Calibri" w:hAnsi="Calibri" w:cs="Calibri"/>
          <w:sz w:val="22"/>
          <w:szCs w:val="22"/>
        </w:rPr>
        <w:t>stosunku pokrewieństwa lub powinowactwa</w:t>
      </w:r>
      <w:r w:rsidR="006E243F" w:rsidRPr="00B35512">
        <w:rPr>
          <w:rFonts w:ascii="Calibri" w:eastAsia="Calibri" w:hAnsi="Calibri" w:cs="Calibri"/>
          <w:sz w:val="22"/>
          <w:szCs w:val="22"/>
        </w:rPr>
        <w:t xml:space="preserve"> w </w:t>
      </w:r>
      <w:r w:rsidRPr="00B35512">
        <w:rPr>
          <w:rFonts w:ascii="Calibri" w:eastAsia="Calibri" w:hAnsi="Calibri" w:cs="Calibri"/>
          <w:sz w:val="22"/>
          <w:szCs w:val="22"/>
        </w:rPr>
        <w:t>linii prostej (rodzice, dzieci, wnuki, teściowie, zięć, synowa),</w:t>
      </w:r>
      <w:r w:rsidR="006E243F" w:rsidRPr="00B35512">
        <w:rPr>
          <w:rFonts w:ascii="Calibri" w:eastAsia="Calibri" w:hAnsi="Calibri" w:cs="Calibri"/>
          <w:sz w:val="22"/>
          <w:szCs w:val="22"/>
        </w:rPr>
        <w:t xml:space="preserve"> w </w:t>
      </w:r>
      <w:r w:rsidRPr="00B35512">
        <w:rPr>
          <w:rFonts w:ascii="Calibri" w:eastAsia="Calibri" w:hAnsi="Calibri" w:cs="Calibri"/>
          <w:sz w:val="22"/>
          <w:szCs w:val="22"/>
        </w:rPr>
        <w:t>stosunku pokrewieństwa lub powinowactwa</w:t>
      </w:r>
      <w:r w:rsidR="006E243F" w:rsidRPr="00B35512">
        <w:rPr>
          <w:rFonts w:ascii="Calibri" w:eastAsia="Calibri" w:hAnsi="Calibri" w:cs="Calibri"/>
          <w:sz w:val="22"/>
          <w:szCs w:val="22"/>
        </w:rPr>
        <w:t xml:space="preserve"> w </w:t>
      </w:r>
      <w:r w:rsidRPr="00B35512">
        <w:rPr>
          <w:rFonts w:ascii="Calibri" w:eastAsia="Calibri" w:hAnsi="Calibri" w:cs="Calibri"/>
          <w:sz w:val="22"/>
          <w:szCs w:val="22"/>
        </w:rPr>
        <w:t>linii bocznej do drugiego stopnia (rodzeństwo, krewni małżonka/i) lub pozostawania</w:t>
      </w:r>
      <w:r w:rsidR="006E243F" w:rsidRPr="00B35512">
        <w:rPr>
          <w:rFonts w:ascii="Calibri" w:eastAsia="Calibri" w:hAnsi="Calibri" w:cs="Calibri"/>
          <w:sz w:val="22"/>
          <w:szCs w:val="22"/>
        </w:rPr>
        <w:t xml:space="preserve"> w </w:t>
      </w:r>
      <w:r w:rsidRPr="00B35512">
        <w:rPr>
          <w:rFonts w:ascii="Calibri" w:eastAsia="Calibri" w:hAnsi="Calibri" w:cs="Calibri"/>
          <w:sz w:val="22"/>
          <w:szCs w:val="22"/>
        </w:rPr>
        <w:t xml:space="preserve">stosunku przysposobienia, opieki lub kurateli. </w:t>
      </w:r>
    </w:p>
    <w:p w14:paraId="2CA8E796" w14:textId="77777777" w:rsidR="005C7DFF" w:rsidRPr="00B35512" w:rsidRDefault="005C7DFF" w:rsidP="005C7DFF">
      <w:pPr>
        <w:rPr>
          <w:rFonts w:ascii="Calibri" w:eastAsiaTheme="minorHAnsi" w:hAnsi="Calibri" w:cs="Calibri"/>
          <w:sz w:val="22"/>
          <w:szCs w:val="22"/>
        </w:rPr>
      </w:pPr>
    </w:p>
    <w:p w14:paraId="66C920E9" w14:textId="77777777" w:rsidR="005C7DFF" w:rsidRPr="00B35512" w:rsidRDefault="005C7DFF" w:rsidP="005C7DFF">
      <w:pPr>
        <w:rPr>
          <w:rFonts w:ascii="Calibri" w:eastAsiaTheme="minorHAnsi" w:hAnsi="Calibri" w:cs="Calibri"/>
          <w:sz w:val="22"/>
          <w:szCs w:val="22"/>
        </w:rPr>
      </w:pPr>
    </w:p>
    <w:p w14:paraId="4D00660E" w14:textId="77777777" w:rsidR="005C7DFF" w:rsidRPr="00B35512" w:rsidRDefault="005C7DFF" w:rsidP="005C7DFF">
      <w:pPr>
        <w:rPr>
          <w:rFonts w:ascii="Calibri" w:eastAsiaTheme="minorHAnsi" w:hAnsi="Calibri" w:cs="Calibri"/>
          <w:sz w:val="22"/>
          <w:szCs w:val="22"/>
        </w:rPr>
      </w:pPr>
    </w:p>
    <w:p w14:paraId="23581801" w14:textId="77777777" w:rsidR="005C7DFF" w:rsidRPr="00B35512" w:rsidRDefault="005C7DFF" w:rsidP="005C7DFF">
      <w:pPr>
        <w:rPr>
          <w:rFonts w:ascii="Calibri" w:eastAsiaTheme="minorHAnsi" w:hAnsi="Calibri" w:cs="Calibri"/>
          <w:sz w:val="22"/>
          <w:szCs w:val="22"/>
        </w:rPr>
      </w:pPr>
    </w:p>
    <w:p w14:paraId="059DADF1" w14:textId="77777777" w:rsidR="005C7DFF" w:rsidRPr="00B35512" w:rsidRDefault="005C7DFF" w:rsidP="005C7DFF">
      <w:pPr>
        <w:rPr>
          <w:rFonts w:ascii="Calibri" w:eastAsiaTheme="minorHAnsi" w:hAnsi="Calibri" w:cs="Calibri"/>
          <w:sz w:val="22"/>
          <w:szCs w:val="22"/>
        </w:rPr>
      </w:pPr>
    </w:p>
    <w:p w14:paraId="0D26A649" w14:textId="222B1080" w:rsidR="005C7DFF" w:rsidRPr="00B35512" w:rsidRDefault="005C7DFF" w:rsidP="005C7DFF">
      <w:pPr>
        <w:jc w:val="both"/>
        <w:rPr>
          <w:rFonts w:ascii="Calibri" w:hAnsi="Calibri" w:cs="Calibri"/>
          <w:sz w:val="22"/>
          <w:szCs w:val="22"/>
        </w:rPr>
      </w:pPr>
      <w:r w:rsidRPr="00B35512">
        <w:rPr>
          <w:rFonts w:ascii="Calibri" w:hAnsi="Calibri" w:cs="Calibri"/>
          <w:sz w:val="22"/>
          <w:szCs w:val="22"/>
        </w:rPr>
        <w:t>..........................................................</w:t>
      </w:r>
      <w:r w:rsidRPr="00B35512">
        <w:rPr>
          <w:rFonts w:ascii="Calibri" w:hAnsi="Calibri" w:cs="Calibri"/>
          <w:sz w:val="22"/>
          <w:szCs w:val="22"/>
        </w:rPr>
        <w:tab/>
      </w:r>
      <w:r w:rsidRPr="00B35512">
        <w:rPr>
          <w:rFonts w:ascii="Calibri" w:hAnsi="Calibri" w:cs="Calibri"/>
          <w:sz w:val="22"/>
          <w:szCs w:val="22"/>
        </w:rPr>
        <w:tab/>
        <w:t>..........................................................................................</w:t>
      </w:r>
    </w:p>
    <w:p w14:paraId="1EC5E6AF" w14:textId="6AA39F81" w:rsidR="005C7DFF" w:rsidRPr="00B35512" w:rsidRDefault="005C7DFF" w:rsidP="005E3088">
      <w:pPr>
        <w:ind w:firstLine="720"/>
        <w:jc w:val="both"/>
        <w:rPr>
          <w:rFonts w:ascii="Calibri" w:hAnsi="Calibri" w:cs="Calibri"/>
          <w:sz w:val="22"/>
          <w:szCs w:val="22"/>
        </w:rPr>
      </w:pPr>
      <w:r w:rsidRPr="00B35512">
        <w:rPr>
          <w:rFonts w:ascii="Calibri" w:hAnsi="Calibri" w:cs="Calibri"/>
          <w:sz w:val="22"/>
          <w:szCs w:val="22"/>
        </w:rPr>
        <w:t xml:space="preserve">Miejscowość, data                                                             </w:t>
      </w:r>
      <w:r w:rsidR="005E3088" w:rsidRPr="00B35512">
        <w:rPr>
          <w:rFonts w:ascii="Calibri" w:hAnsi="Calibri" w:cs="Calibri"/>
          <w:sz w:val="22"/>
          <w:szCs w:val="22"/>
        </w:rPr>
        <w:tab/>
      </w:r>
      <w:r w:rsidRPr="00B35512">
        <w:rPr>
          <w:rFonts w:ascii="Calibri" w:hAnsi="Calibri" w:cs="Calibri"/>
          <w:sz w:val="22"/>
          <w:szCs w:val="22"/>
        </w:rPr>
        <w:t xml:space="preserve">Pieczęć oraz podpis Wykonawcy </w:t>
      </w:r>
    </w:p>
    <w:p w14:paraId="292F88D7" w14:textId="6924C2E8" w:rsidR="005C7DFF" w:rsidRPr="00B35512" w:rsidRDefault="005C7DFF" w:rsidP="005C7DFF">
      <w:pPr>
        <w:jc w:val="both"/>
        <w:rPr>
          <w:rFonts w:ascii="Calibri" w:hAnsi="Calibri" w:cs="Calibri"/>
          <w:sz w:val="22"/>
          <w:szCs w:val="22"/>
        </w:rPr>
      </w:pPr>
      <w:r w:rsidRPr="00B35512">
        <w:rPr>
          <w:rFonts w:ascii="Calibri" w:hAnsi="Calibri" w:cs="Calibri"/>
          <w:sz w:val="22"/>
          <w:szCs w:val="22"/>
        </w:rPr>
        <w:tab/>
      </w:r>
      <w:r w:rsidRPr="00B35512">
        <w:rPr>
          <w:rFonts w:ascii="Calibri" w:hAnsi="Calibri" w:cs="Calibri"/>
          <w:sz w:val="22"/>
          <w:szCs w:val="22"/>
        </w:rPr>
        <w:tab/>
      </w:r>
      <w:r w:rsidRPr="00B35512">
        <w:rPr>
          <w:rFonts w:ascii="Calibri" w:hAnsi="Calibri" w:cs="Calibri"/>
          <w:sz w:val="22"/>
          <w:szCs w:val="22"/>
        </w:rPr>
        <w:tab/>
      </w:r>
      <w:r w:rsidRPr="00B35512">
        <w:rPr>
          <w:rFonts w:ascii="Calibri" w:hAnsi="Calibri" w:cs="Calibri"/>
          <w:sz w:val="22"/>
          <w:szCs w:val="22"/>
        </w:rPr>
        <w:tab/>
      </w:r>
      <w:r w:rsidRPr="00B35512">
        <w:rPr>
          <w:rFonts w:ascii="Calibri" w:hAnsi="Calibri" w:cs="Calibri"/>
          <w:sz w:val="22"/>
          <w:szCs w:val="22"/>
        </w:rPr>
        <w:tab/>
        <w:t xml:space="preserve">    </w:t>
      </w:r>
      <w:r w:rsidR="005E3088" w:rsidRPr="00B35512">
        <w:rPr>
          <w:rFonts w:ascii="Calibri" w:hAnsi="Calibri" w:cs="Calibri"/>
          <w:sz w:val="22"/>
          <w:szCs w:val="22"/>
        </w:rPr>
        <w:tab/>
      </w:r>
      <w:r w:rsidRPr="00B35512">
        <w:rPr>
          <w:rFonts w:ascii="Calibri" w:hAnsi="Calibri" w:cs="Calibri"/>
          <w:sz w:val="22"/>
          <w:szCs w:val="22"/>
        </w:rPr>
        <w:t>lub osoby uprawnionej do reprezentowania Wykonawcy</w:t>
      </w:r>
    </w:p>
    <w:p w14:paraId="1FA15B9A" w14:textId="77777777" w:rsidR="005C7DFF" w:rsidRPr="00B35512" w:rsidRDefault="005C7DFF" w:rsidP="005C7DFF">
      <w:pPr>
        <w:rPr>
          <w:rFonts w:ascii="Calibri" w:hAnsi="Calibri" w:cs="Calibri"/>
          <w:sz w:val="22"/>
          <w:szCs w:val="22"/>
        </w:rPr>
      </w:pPr>
    </w:p>
    <w:p w14:paraId="0C43DEF7" w14:textId="77777777" w:rsidR="005C7DFF" w:rsidRPr="00B35512" w:rsidRDefault="005C7DFF" w:rsidP="005C7DFF">
      <w:pPr>
        <w:pStyle w:val="TreA"/>
        <w:jc w:val="both"/>
        <w:rPr>
          <w:rFonts w:ascii="Calibri" w:hAnsi="Calibri" w:cs="Calibri"/>
        </w:rPr>
      </w:pPr>
    </w:p>
    <w:p w14:paraId="22CD702A" w14:textId="77777777" w:rsidR="005C7DFF" w:rsidRPr="00B35512" w:rsidRDefault="005C7DFF" w:rsidP="005C7DFF">
      <w:pPr>
        <w:pStyle w:val="TreA"/>
        <w:jc w:val="both"/>
        <w:rPr>
          <w:rFonts w:ascii="Calibri" w:hAnsi="Calibri" w:cs="Calibri"/>
        </w:rPr>
      </w:pPr>
    </w:p>
    <w:p w14:paraId="3E54CB35" w14:textId="77777777" w:rsidR="005C7DFF" w:rsidRPr="00B35512" w:rsidRDefault="005C7DFF" w:rsidP="005C7DFF">
      <w:pPr>
        <w:pStyle w:val="TreA"/>
        <w:jc w:val="both"/>
        <w:rPr>
          <w:rFonts w:ascii="Calibri" w:hAnsi="Calibri" w:cs="Calibri"/>
        </w:rPr>
      </w:pPr>
    </w:p>
    <w:p w14:paraId="560482D3" w14:textId="77777777" w:rsidR="005C7DFF" w:rsidRPr="00B35512" w:rsidRDefault="005C7DFF" w:rsidP="005C7DFF">
      <w:pPr>
        <w:pStyle w:val="TreA"/>
        <w:jc w:val="both"/>
        <w:rPr>
          <w:rFonts w:ascii="Calibri" w:hAnsi="Calibri" w:cs="Calibri"/>
        </w:rPr>
      </w:pPr>
    </w:p>
    <w:p w14:paraId="70929252" w14:textId="10D393D3" w:rsidR="0064160B" w:rsidRPr="00B35512" w:rsidRDefault="0064160B">
      <w:pPr>
        <w:rPr>
          <w:rFonts w:ascii="Calibri" w:hAnsi="Calibri" w:cs="Calibri"/>
          <w:b/>
          <w:sz w:val="22"/>
          <w:szCs w:val="22"/>
        </w:rPr>
      </w:pPr>
      <w:r w:rsidRPr="00B35512">
        <w:rPr>
          <w:rFonts w:ascii="Calibri" w:hAnsi="Calibri" w:cs="Calibri"/>
          <w:b/>
          <w:sz w:val="22"/>
          <w:szCs w:val="22"/>
        </w:rPr>
        <w:br w:type="page"/>
      </w:r>
    </w:p>
    <w:p w14:paraId="1FDAC532" w14:textId="77777777" w:rsidR="005C7DFF" w:rsidRPr="00B35512" w:rsidRDefault="005C7DFF" w:rsidP="00D122C6">
      <w:pPr>
        <w:rPr>
          <w:rFonts w:ascii="Calibri" w:hAnsi="Calibri" w:cs="Calibri"/>
          <w:b/>
          <w:sz w:val="22"/>
          <w:szCs w:val="22"/>
        </w:rPr>
      </w:pPr>
    </w:p>
    <w:p w14:paraId="42044A67" w14:textId="77777777" w:rsidR="005C7DFF" w:rsidRPr="00B35512" w:rsidRDefault="005C7DFF" w:rsidP="005C7DFF">
      <w:pPr>
        <w:spacing w:after="153"/>
        <w:ind w:right="40"/>
        <w:rPr>
          <w:rFonts w:ascii="Calibri" w:hAnsi="Calibri" w:cs="Calibri"/>
          <w:sz w:val="22"/>
          <w:szCs w:val="22"/>
        </w:rPr>
      </w:pPr>
      <w:r w:rsidRPr="00B35512">
        <w:rPr>
          <w:rFonts w:ascii="Calibri" w:hAnsi="Calibri" w:cs="Calibri"/>
          <w:b/>
          <w:sz w:val="22"/>
          <w:szCs w:val="22"/>
        </w:rPr>
        <w:t>Załącznik 3: „Gotowość”</w:t>
      </w:r>
    </w:p>
    <w:p w14:paraId="39A71993" w14:textId="77777777" w:rsidR="005C7DFF" w:rsidRPr="00B35512" w:rsidRDefault="005C7DFF" w:rsidP="005C7DFF">
      <w:pPr>
        <w:spacing w:after="67"/>
        <w:rPr>
          <w:rFonts w:ascii="Calibri" w:hAnsi="Calibri" w:cs="Calibri"/>
          <w:sz w:val="22"/>
          <w:szCs w:val="22"/>
        </w:rPr>
      </w:pPr>
    </w:p>
    <w:p w14:paraId="5A8CF32B" w14:textId="77777777" w:rsidR="005C7DFF" w:rsidRPr="00B35512" w:rsidRDefault="005C7DFF" w:rsidP="005C7DFF">
      <w:pPr>
        <w:spacing w:after="67"/>
        <w:rPr>
          <w:rFonts w:ascii="Calibri" w:hAnsi="Calibri" w:cs="Calibri"/>
          <w:sz w:val="22"/>
          <w:szCs w:val="22"/>
        </w:rPr>
      </w:pPr>
    </w:p>
    <w:p w14:paraId="559BBDCE" w14:textId="77777777" w:rsidR="00F01E08" w:rsidRDefault="005C7DFF" w:rsidP="00F01E08">
      <w:pPr>
        <w:spacing w:after="67"/>
        <w:ind w:firstLine="708"/>
        <w:jc w:val="both"/>
        <w:rPr>
          <w:rFonts w:ascii="Calibri" w:hAnsi="Calibri" w:cs="Calibri"/>
          <w:sz w:val="22"/>
          <w:szCs w:val="22"/>
        </w:rPr>
      </w:pPr>
      <w:r w:rsidRPr="00B35512">
        <w:rPr>
          <w:rFonts w:ascii="Calibri" w:hAnsi="Calibri" w:cs="Calibri"/>
          <w:sz w:val="22"/>
          <w:szCs w:val="22"/>
        </w:rPr>
        <w:t>Oferowany przeze mnie okres (liczony</w:t>
      </w:r>
      <w:r w:rsidR="006E243F" w:rsidRPr="00B35512">
        <w:rPr>
          <w:rFonts w:ascii="Calibri" w:hAnsi="Calibri" w:cs="Calibri"/>
          <w:sz w:val="22"/>
          <w:szCs w:val="22"/>
        </w:rPr>
        <w:t xml:space="preserve"> w </w:t>
      </w:r>
      <w:r w:rsidRPr="00B35512">
        <w:rPr>
          <w:rFonts w:ascii="Calibri" w:hAnsi="Calibri" w:cs="Calibri"/>
          <w:sz w:val="22"/>
          <w:szCs w:val="22"/>
        </w:rPr>
        <w:t>dniach) pomiędzy dniem przekazania przez Zamawiającego Wykonawcy każdorazowo wezwania do zrealizowania zajęć (danej sesji zajęć),</w:t>
      </w:r>
      <w:r w:rsidR="006E243F" w:rsidRPr="00B35512">
        <w:rPr>
          <w:rFonts w:ascii="Calibri" w:hAnsi="Calibri" w:cs="Calibri"/>
          <w:sz w:val="22"/>
          <w:szCs w:val="22"/>
        </w:rPr>
        <w:t xml:space="preserve"> a </w:t>
      </w:r>
      <w:r w:rsidRPr="00B35512">
        <w:rPr>
          <w:rFonts w:ascii="Calibri" w:hAnsi="Calibri" w:cs="Calibri"/>
          <w:sz w:val="22"/>
          <w:szCs w:val="22"/>
        </w:rPr>
        <w:t>dniem rozpoczęcia tych zajęć wynosi:</w:t>
      </w:r>
      <w:r w:rsidR="00F01E08">
        <w:rPr>
          <w:rFonts w:ascii="Calibri" w:hAnsi="Calibri" w:cs="Calibri"/>
          <w:sz w:val="22"/>
          <w:szCs w:val="22"/>
        </w:rPr>
        <w:t xml:space="preserve"> </w:t>
      </w:r>
    </w:p>
    <w:p w14:paraId="112FA280" w14:textId="72919205" w:rsidR="005C7DFF" w:rsidRPr="00B35512" w:rsidRDefault="005C7DFF" w:rsidP="00F01E08">
      <w:pPr>
        <w:spacing w:after="67"/>
        <w:ind w:firstLine="708"/>
        <w:jc w:val="both"/>
        <w:rPr>
          <w:rFonts w:ascii="Calibri" w:hAnsi="Calibri" w:cs="Calibri"/>
          <w:sz w:val="22"/>
          <w:szCs w:val="22"/>
        </w:rPr>
      </w:pPr>
      <w:r w:rsidRPr="00B35512">
        <w:rPr>
          <w:rFonts w:ascii="Calibri" w:hAnsi="Calibri" w:cs="Calibri"/>
          <w:sz w:val="22"/>
          <w:szCs w:val="22"/>
        </w:rPr>
        <w:t xml:space="preserve">………………… dni </w:t>
      </w:r>
    </w:p>
    <w:p w14:paraId="6B79CB2F" w14:textId="77777777" w:rsidR="005C7DFF" w:rsidRPr="00B35512" w:rsidRDefault="005C7DFF" w:rsidP="005C7DFF">
      <w:pPr>
        <w:spacing w:after="134"/>
        <w:rPr>
          <w:rFonts w:ascii="Calibri" w:hAnsi="Calibri" w:cs="Calibri"/>
          <w:b/>
          <w:sz w:val="22"/>
          <w:szCs w:val="22"/>
        </w:rPr>
      </w:pPr>
    </w:p>
    <w:p w14:paraId="3A74BD3D" w14:textId="77777777" w:rsidR="005C7DFF" w:rsidRPr="00B35512" w:rsidRDefault="005C7DFF" w:rsidP="005C7DFF">
      <w:pPr>
        <w:spacing w:after="134"/>
        <w:rPr>
          <w:rFonts w:ascii="Calibri" w:hAnsi="Calibri" w:cs="Calibri"/>
          <w:b/>
          <w:sz w:val="22"/>
          <w:szCs w:val="22"/>
        </w:rPr>
      </w:pPr>
    </w:p>
    <w:p w14:paraId="2B8CAE0B" w14:textId="77777777" w:rsidR="005C7DFF" w:rsidRPr="00B35512" w:rsidRDefault="005C7DFF" w:rsidP="005C7DFF">
      <w:pPr>
        <w:spacing w:after="134"/>
        <w:rPr>
          <w:rFonts w:ascii="Calibri" w:hAnsi="Calibri" w:cs="Calibri"/>
          <w:b/>
          <w:sz w:val="22"/>
          <w:szCs w:val="22"/>
        </w:rPr>
      </w:pPr>
    </w:p>
    <w:p w14:paraId="4EFDB084" w14:textId="77777777" w:rsidR="005C7DFF" w:rsidRPr="00B35512" w:rsidRDefault="005C7DFF" w:rsidP="005C7DFF">
      <w:pPr>
        <w:spacing w:after="134"/>
        <w:rPr>
          <w:rFonts w:ascii="Calibri" w:hAnsi="Calibri" w:cs="Calibri"/>
          <w:sz w:val="22"/>
          <w:szCs w:val="22"/>
        </w:rPr>
      </w:pPr>
      <w:r w:rsidRPr="00B35512">
        <w:rPr>
          <w:rFonts w:ascii="Calibri" w:hAnsi="Calibri" w:cs="Calibri"/>
          <w:b/>
          <w:sz w:val="22"/>
          <w:szCs w:val="22"/>
        </w:rPr>
        <w:t xml:space="preserve"> </w:t>
      </w:r>
      <w:r w:rsidRPr="00B35512">
        <w:rPr>
          <w:rFonts w:ascii="Calibri" w:hAnsi="Calibri" w:cs="Calibri"/>
          <w:sz w:val="22"/>
          <w:szCs w:val="22"/>
        </w:rPr>
        <w:t>Data, miejscowość: ……………………………………….</w:t>
      </w:r>
    </w:p>
    <w:p w14:paraId="75698D98" w14:textId="77777777" w:rsidR="005C7DFF" w:rsidRPr="00B35512" w:rsidRDefault="005C7DFF" w:rsidP="005C7DFF">
      <w:pPr>
        <w:tabs>
          <w:tab w:val="center" w:pos="4717"/>
          <w:tab w:val="right" w:pos="9129"/>
        </w:tabs>
        <w:spacing w:after="71"/>
        <w:ind w:left="6372"/>
        <w:jc w:val="center"/>
        <w:rPr>
          <w:rFonts w:ascii="Calibri" w:hAnsi="Calibri" w:cs="Calibri"/>
          <w:sz w:val="22"/>
          <w:szCs w:val="22"/>
        </w:rPr>
      </w:pPr>
      <w:r w:rsidRPr="00B35512">
        <w:rPr>
          <w:rFonts w:ascii="Calibri" w:hAnsi="Calibri" w:cs="Calibri"/>
          <w:sz w:val="22"/>
          <w:szCs w:val="22"/>
        </w:rPr>
        <w:t>……………………………………</w:t>
      </w:r>
    </w:p>
    <w:p w14:paraId="6D69F1A8" w14:textId="77777777" w:rsidR="005C7DFF" w:rsidRPr="00B35512" w:rsidRDefault="005C7DFF" w:rsidP="005C7DFF">
      <w:pPr>
        <w:spacing w:after="141"/>
        <w:ind w:left="6372" w:right="41"/>
        <w:jc w:val="center"/>
        <w:rPr>
          <w:rFonts w:ascii="Calibri" w:hAnsi="Calibri" w:cs="Calibri"/>
          <w:sz w:val="22"/>
          <w:szCs w:val="22"/>
        </w:rPr>
      </w:pPr>
      <w:r w:rsidRPr="00B35512">
        <w:rPr>
          <w:rFonts w:ascii="Calibri" w:hAnsi="Calibri" w:cs="Calibri"/>
          <w:sz w:val="22"/>
          <w:szCs w:val="22"/>
        </w:rPr>
        <w:t>Podpis oferenta</w:t>
      </w:r>
    </w:p>
    <w:p w14:paraId="1468BA89" w14:textId="77777777" w:rsidR="005C7DFF" w:rsidRPr="00B35512" w:rsidRDefault="005C7DFF" w:rsidP="005C7DFF">
      <w:pPr>
        <w:jc w:val="center"/>
        <w:rPr>
          <w:rFonts w:ascii="Calibri" w:hAnsi="Calibri" w:cs="Calibri"/>
          <w:sz w:val="22"/>
          <w:szCs w:val="22"/>
        </w:rPr>
      </w:pPr>
    </w:p>
    <w:p w14:paraId="10C8E108" w14:textId="2EEBF831" w:rsidR="00EF2A9D" w:rsidRPr="00B35512" w:rsidRDefault="00EF2A9D" w:rsidP="005B107A">
      <w:pPr>
        <w:rPr>
          <w:rStyle w:val="Brak"/>
          <w:rFonts w:ascii="Calibri" w:hAnsi="Calibri" w:cs="Calibri"/>
          <w:b/>
          <w:bCs/>
          <w:color w:val="auto"/>
          <w:sz w:val="22"/>
          <w:szCs w:val="22"/>
        </w:rPr>
      </w:pPr>
    </w:p>
    <w:p w14:paraId="2D9D4BE4" w14:textId="06752660" w:rsidR="008337E4" w:rsidRPr="00B35512" w:rsidRDefault="008337E4" w:rsidP="005B107A">
      <w:pPr>
        <w:rPr>
          <w:rStyle w:val="Brak"/>
          <w:rFonts w:ascii="Calibri" w:hAnsi="Calibri" w:cs="Calibri"/>
          <w:b/>
          <w:bCs/>
          <w:color w:val="auto"/>
          <w:sz w:val="22"/>
          <w:szCs w:val="22"/>
        </w:rPr>
      </w:pPr>
    </w:p>
    <w:p w14:paraId="574DDB5C" w14:textId="60E531E2" w:rsidR="008337E4" w:rsidRPr="00B35512" w:rsidRDefault="008337E4" w:rsidP="005B107A">
      <w:pPr>
        <w:rPr>
          <w:rStyle w:val="Brak"/>
          <w:rFonts w:ascii="Calibri" w:hAnsi="Calibri" w:cs="Calibri"/>
          <w:b/>
          <w:bCs/>
          <w:color w:val="auto"/>
          <w:sz w:val="22"/>
          <w:szCs w:val="22"/>
        </w:rPr>
      </w:pPr>
    </w:p>
    <w:p w14:paraId="53B7A6A8" w14:textId="47816907" w:rsidR="008337E4" w:rsidRPr="00B35512" w:rsidRDefault="008337E4" w:rsidP="005B107A">
      <w:pPr>
        <w:rPr>
          <w:rStyle w:val="Brak"/>
          <w:rFonts w:ascii="Calibri" w:hAnsi="Calibri" w:cs="Calibri"/>
          <w:b/>
          <w:bCs/>
          <w:color w:val="auto"/>
          <w:sz w:val="22"/>
          <w:szCs w:val="22"/>
        </w:rPr>
      </w:pPr>
    </w:p>
    <w:p w14:paraId="4AA6FDE5" w14:textId="0367178E" w:rsidR="008337E4" w:rsidRPr="00B35512" w:rsidRDefault="008337E4" w:rsidP="005B107A">
      <w:pPr>
        <w:rPr>
          <w:rStyle w:val="Brak"/>
          <w:rFonts w:ascii="Calibri" w:hAnsi="Calibri" w:cs="Calibri"/>
          <w:b/>
          <w:bCs/>
          <w:color w:val="auto"/>
          <w:sz w:val="22"/>
          <w:szCs w:val="22"/>
        </w:rPr>
      </w:pPr>
    </w:p>
    <w:p w14:paraId="24FF6280" w14:textId="7472A003" w:rsidR="008337E4" w:rsidRPr="00B35512" w:rsidRDefault="008337E4" w:rsidP="005B107A">
      <w:pPr>
        <w:rPr>
          <w:rStyle w:val="Brak"/>
          <w:rFonts w:ascii="Calibri" w:hAnsi="Calibri" w:cs="Calibri"/>
          <w:b/>
          <w:bCs/>
          <w:color w:val="auto"/>
          <w:sz w:val="22"/>
          <w:szCs w:val="22"/>
        </w:rPr>
      </w:pPr>
    </w:p>
    <w:p w14:paraId="6C719949" w14:textId="5D126BA5" w:rsidR="008337E4" w:rsidRPr="00B35512" w:rsidRDefault="008337E4" w:rsidP="005B107A">
      <w:pPr>
        <w:rPr>
          <w:rStyle w:val="Brak"/>
          <w:rFonts w:ascii="Calibri" w:hAnsi="Calibri" w:cs="Calibri"/>
          <w:b/>
          <w:bCs/>
          <w:color w:val="auto"/>
          <w:sz w:val="22"/>
          <w:szCs w:val="22"/>
        </w:rPr>
      </w:pPr>
    </w:p>
    <w:p w14:paraId="26B888F6" w14:textId="106B0E0D" w:rsidR="008337E4" w:rsidRPr="00B35512" w:rsidRDefault="008337E4" w:rsidP="005B107A">
      <w:pPr>
        <w:rPr>
          <w:rStyle w:val="Brak"/>
          <w:rFonts w:ascii="Calibri" w:hAnsi="Calibri" w:cs="Calibri"/>
          <w:b/>
          <w:bCs/>
          <w:color w:val="auto"/>
          <w:sz w:val="22"/>
          <w:szCs w:val="22"/>
        </w:rPr>
      </w:pPr>
    </w:p>
    <w:p w14:paraId="7606C38A" w14:textId="7C887586" w:rsidR="008337E4" w:rsidRPr="00B35512" w:rsidRDefault="008337E4" w:rsidP="005B107A">
      <w:pPr>
        <w:rPr>
          <w:rStyle w:val="Brak"/>
          <w:rFonts w:ascii="Calibri" w:hAnsi="Calibri" w:cs="Calibri"/>
          <w:b/>
          <w:bCs/>
          <w:color w:val="auto"/>
          <w:sz w:val="22"/>
          <w:szCs w:val="22"/>
        </w:rPr>
      </w:pPr>
    </w:p>
    <w:p w14:paraId="1A118134" w14:textId="2C96748B" w:rsidR="008337E4" w:rsidRPr="00B35512" w:rsidRDefault="008337E4" w:rsidP="005B107A">
      <w:pPr>
        <w:rPr>
          <w:rStyle w:val="Brak"/>
          <w:rFonts w:ascii="Calibri" w:hAnsi="Calibri" w:cs="Calibri"/>
          <w:b/>
          <w:bCs/>
          <w:color w:val="auto"/>
          <w:sz w:val="22"/>
          <w:szCs w:val="22"/>
        </w:rPr>
      </w:pPr>
    </w:p>
    <w:p w14:paraId="2301CB5E" w14:textId="16E3AAF2" w:rsidR="008337E4" w:rsidRPr="00B35512" w:rsidRDefault="008337E4" w:rsidP="005B107A">
      <w:pPr>
        <w:rPr>
          <w:rStyle w:val="Brak"/>
          <w:rFonts w:ascii="Calibri" w:hAnsi="Calibri" w:cs="Calibri"/>
          <w:b/>
          <w:bCs/>
          <w:color w:val="auto"/>
          <w:sz w:val="22"/>
          <w:szCs w:val="22"/>
        </w:rPr>
      </w:pPr>
    </w:p>
    <w:p w14:paraId="3721B891" w14:textId="23B2646D" w:rsidR="008337E4" w:rsidRPr="00B35512" w:rsidRDefault="008337E4" w:rsidP="005B107A">
      <w:pPr>
        <w:rPr>
          <w:rStyle w:val="Brak"/>
          <w:rFonts w:ascii="Calibri" w:hAnsi="Calibri" w:cs="Calibri"/>
          <w:b/>
          <w:bCs/>
          <w:color w:val="auto"/>
          <w:sz w:val="22"/>
          <w:szCs w:val="22"/>
        </w:rPr>
      </w:pPr>
    </w:p>
    <w:p w14:paraId="0DC36398" w14:textId="1BD08853" w:rsidR="008337E4" w:rsidRPr="00B35512" w:rsidRDefault="008337E4" w:rsidP="005B107A">
      <w:pPr>
        <w:rPr>
          <w:rStyle w:val="Brak"/>
          <w:rFonts w:ascii="Calibri" w:hAnsi="Calibri" w:cs="Calibri"/>
          <w:b/>
          <w:bCs/>
          <w:color w:val="auto"/>
          <w:sz w:val="22"/>
          <w:szCs w:val="22"/>
        </w:rPr>
      </w:pPr>
    </w:p>
    <w:p w14:paraId="2A0AA448" w14:textId="754D269C" w:rsidR="008337E4" w:rsidRPr="00B35512" w:rsidRDefault="008337E4" w:rsidP="005B107A">
      <w:pPr>
        <w:rPr>
          <w:rStyle w:val="Brak"/>
          <w:rFonts w:ascii="Calibri" w:hAnsi="Calibri" w:cs="Calibri"/>
          <w:b/>
          <w:bCs/>
          <w:color w:val="auto"/>
          <w:sz w:val="22"/>
          <w:szCs w:val="22"/>
        </w:rPr>
      </w:pPr>
    </w:p>
    <w:p w14:paraId="2BCF2150" w14:textId="443DD09B" w:rsidR="008337E4" w:rsidRPr="00B35512" w:rsidRDefault="008337E4" w:rsidP="005B107A">
      <w:pPr>
        <w:rPr>
          <w:rStyle w:val="Brak"/>
          <w:rFonts w:ascii="Calibri" w:hAnsi="Calibri" w:cs="Calibri"/>
          <w:b/>
          <w:bCs/>
          <w:color w:val="auto"/>
          <w:sz w:val="22"/>
          <w:szCs w:val="22"/>
        </w:rPr>
      </w:pPr>
    </w:p>
    <w:p w14:paraId="12789C49" w14:textId="3810450E" w:rsidR="008337E4" w:rsidRPr="00B35512" w:rsidRDefault="008337E4" w:rsidP="005B107A">
      <w:pPr>
        <w:rPr>
          <w:rStyle w:val="Brak"/>
          <w:rFonts w:ascii="Calibri" w:hAnsi="Calibri" w:cs="Calibri"/>
          <w:b/>
          <w:bCs/>
          <w:color w:val="auto"/>
          <w:sz w:val="22"/>
          <w:szCs w:val="22"/>
        </w:rPr>
      </w:pPr>
    </w:p>
    <w:p w14:paraId="63360E30" w14:textId="2BCB3B0E" w:rsidR="008337E4" w:rsidRPr="00B35512" w:rsidRDefault="008337E4" w:rsidP="005B107A">
      <w:pPr>
        <w:rPr>
          <w:rStyle w:val="Brak"/>
          <w:rFonts w:ascii="Calibri" w:hAnsi="Calibri" w:cs="Calibri"/>
          <w:b/>
          <w:bCs/>
          <w:color w:val="auto"/>
          <w:sz w:val="22"/>
          <w:szCs w:val="22"/>
        </w:rPr>
      </w:pPr>
    </w:p>
    <w:p w14:paraId="2EA545FA" w14:textId="157A6303" w:rsidR="008337E4" w:rsidRPr="00B35512" w:rsidRDefault="008337E4" w:rsidP="005B107A">
      <w:pPr>
        <w:rPr>
          <w:rStyle w:val="Brak"/>
          <w:rFonts w:ascii="Calibri" w:hAnsi="Calibri" w:cs="Calibri"/>
          <w:b/>
          <w:bCs/>
          <w:color w:val="auto"/>
          <w:sz w:val="22"/>
          <w:szCs w:val="22"/>
        </w:rPr>
      </w:pPr>
    </w:p>
    <w:p w14:paraId="13351FBE" w14:textId="780F7198" w:rsidR="008337E4" w:rsidRPr="00B35512" w:rsidRDefault="008337E4" w:rsidP="005B107A">
      <w:pPr>
        <w:rPr>
          <w:rStyle w:val="Brak"/>
          <w:rFonts w:ascii="Calibri" w:hAnsi="Calibri" w:cs="Calibri"/>
          <w:b/>
          <w:bCs/>
          <w:color w:val="auto"/>
          <w:sz w:val="22"/>
          <w:szCs w:val="22"/>
        </w:rPr>
      </w:pPr>
    </w:p>
    <w:p w14:paraId="0385CF8E" w14:textId="3F782D76" w:rsidR="008337E4" w:rsidRPr="00B35512" w:rsidRDefault="008337E4" w:rsidP="005B107A">
      <w:pPr>
        <w:rPr>
          <w:rStyle w:val="Brak"/>
          <w:rFonts w:ascii="Calibri" w:hAnsi="Calibri" w:cs="Calibri"/>
          <w:b/>
          <w:bCs/>
          <w:color w:val="auto"/>
          <w:sz w:val="22"/>
          <w:szCs w:val="22"/>
        </w:rPr>
      </w:pPr>
    </w:p>
    <w:p w14:paraId="0074EE86" w14:textId="20EF3850" w:rsidR="008337E4" w:rsidRPr="00B35512" w:rsidRDefault="008337E4" w:rsidP="005B107A">
      <w:pPr>
        <w:rPr>
          <w:rStyle w:val="Brak"/>
          <w:rFonts w:ascii="Calibri" w:hAnsi="Calibri" w:cs="Calibri"/>
          <w:b/>
          <w:bCs/>
          <w:color w:val="auto"/>
          <w:sz w:val="22"/>
          <w:szCs w:val="22"/>
        </w:rPr>
      </w:pPr>
    </w:p>
    <w:p w14:paraId="1450204B" w14:textId="60F3AA4F" w:rsidR="008337E4" w:rsidRPr="00B35512" w:rsidRDefault="008337E4" w:rsidP="005B107A">
      <w:pPr>
        <w:rPr>
          <w:rStyle w:val="Brak"/>
          <w:rFonts w:ascii="Calibri" w:hAnsi="Calibri" w:cs="Calibri"/>
          <w:b/>
          <w:bCs/>
          <w:color w:val="auto"/>
          <w:sz w:val="22"/>
          <w:szCs w:val="22"/>
        </w:rPr>
      </w:pPr>
    </w:p>
    <w:p w14:paraId="7ED97EB6" w14:textId="78DF04C0" w:rsidR="008337E4" w:rsidRPr="00B35512" w:rsidRDefault="008337E4" w:rsidP="005B107A">
      <w:pPr>
        <w:rPr>
          <w:rStyle w:val="Brak"/>
          <w:rFonts w:ascii="Calibri" w:hAnsi="Calibri" w:cs="Calibri"/>
          <w:b/>
          <w:bCs/>
          <w:color w:val="auto"/>
          <w:sz w:val="22"/>
          <w:szCs w:val="22"/>
        </w:rPr>
      </w:pPr>
    </w:p>
    <w:p w14:paraId="1EC624AD" w14:textId="3279BC1E" w:rsidR="008337E4" w:rsidRPr="00B35512" w:rsidRDefault="008337E4" w:rsidP="005B107A">
      <w:pPr>
        <w:rPr>
          <w:rStyle w:val="Brak"/>
          <w:rFonts w:ascii="Calibri" w:hAnsi="Calibri" w:cs="Calibri"/>
          <w:b/>
          <w:bCs/>
          <w:color w:val="auto"/>
          <w:sz w:val="22"/>
          <w:szCs w:val="22"/>
        </w:rPr>
      </w:pPr>
    </w:p>
    <w:p w14:paraId="03329861" w14:textId="470C6DAC" w:rsidR="008337E4" w:rsidRPr="00B35512" w:rsidRDefault="008337E4" w:rsidP="005B107A">
      <w:pPr>
        <w:rPr>
          <w:rStyle w:val="Brak"/>
          <w:rFonts w:ascii="Calibri" w:hAnsi="Calibri" w:cs="Calibri"/>
          <w:b/>
          <w:bCs/>
          <w:color w:val="auto"/>
          <w:sz w:val="22"/>
          <w:szCs w:val="22"/>
        </w:rPr>
      </w:pPr>
    </w:p>
    <w:p w14:paraId="42D82E50" w14:textId="7A7580D6" w:rsidR="008337E4" w:rsidRPr="00B35512" w:rsidRDefault="008337E4" w:rsidP="005B107A">
      <w:pPr>
        <w:rPr>
          <w:rStyle w:val="Brak"/>
          <w:rFonts w:ascii="Calibri" w:hAnsi="Calibri" w:cs="Calibri"/>
          <w:b/>
          <w:bCs/>
          <w:color w:val="auto"/>
          <w:sz w:val="22"/>
          <w:szCs w:val="22"/>
        </w:rPr>
      </w:pPr>
    </w:p>
    <w:p w14:paraId="08DC806A" w14:textId="0E3720ED" w:rsidR="008337E4" w:rsidRPr="00B35512" w:rsidRDefault="008337E4" w:rsidP="005B107A">
      <w:pPr>
        <w:rPr>
          <w:rStyle w:val="Brak"/>
          <w:rFonts w:ascii="Calibri" w:hAnsi="Calibri" w:cs="Calibri"/>
          <w:b/>
          <w:bCs/>
          <w:color w:val="auto"/>
          <w:sz w:val="22"/>
          <w:szCs w:val="22"/>
        </w:rPr>
      </w:pPr>
    </w:p>
    <w:p w14:paraId="7A11FFE4" w14:textId="0B4611E5" w:rsidR="008337E4" w:rsidRPr="00B35512" w:rsidRDefault="0064160B" w:rsidP="005B107A">
      <w:pPr>
        <w:rPr>
          <w:rStyle w:val="Brak"/>
          <w:rFonts w:ascii="Calibri" w:hAnsi="Calibri" w:cs="Calibri"/>
          <w:b/>
          <w:bCs/>
          <w:color w:val="auto"/>
          <w:sz w:val="22"/>
          <w:szCs w:val="22"/>
        </w:rPr>
      </w:pPr>
      <w:r w:rsidRPr="00B35512">
        <w:rPr>
          <w:rStyle w:val="Brak"/>
          <w:rFonts w:ascii="Calibri" w:hAnsi="Calibri" w:cs="Calibri"/>
          <w:b/>
          <w:bCs/>
          <w:color w:val="auto"/>
          <w:sz w:val="22"/>
          <w:szCs w:val="22"/>
        </w:rPr>
        <w:br w:type="page"/>
      </w:r>
    </w:p>
    <w:p w14:paraId="17D56FEA" w14:textId="77777777" w:rsidR="008337E4" w:rsidRPr="00B35512" w:rsidRDefault="008337E4" w:rsidP="008337E4">
      <w:pPr>
        <w:pStyle w:val="TreA"/>
        <w:spacing w:line="288" w:lineRule="auto"/>
        <w:rPr>
          <w:rFonts w:ascii="Calibri" w:hAnsi="Calibri" w:cs="Calibri"/>
          <w:b/>
          <w:bCs/>
        </w:rPr>
      </w:pPr>
      <w:r w:rsidRPr="00B35512">
        <w:rPr>
          <w:rFonts w:ascii="Calibri" w:hAnsi="Calibri" w:cs="Calibri"/>
          <w:b/>
          <w:bCs/>
        </w:rPr>
        <w:lastRenderedPageBreak/>
        <w:t>Załącznik nr 4</w:t>
      </w:r>
    </w:p>
    <w:p w14:paraId="72331C6D" w14:textId="77777777" w:rsidR="008337E4" w:rsidRPr="00B35512" w:rsidRDefault="008337E4" w:rsidP="008337E4">
      <w:pPr>
        <w:pStyle w:val="TreA"/>
        <w:spacing w:line="288" w:lineRule="auto"/>
        <w:rPr>
          <w:rFonts w:ascii="Calibri" w:hAnsi="Calibri" w:cs="Calibri"/>
          <w:b/>
          <w:bCs/>
        </w:rPr>
      </w:pPr>
    </w:p>
    <w:p w14:paraId="2DD6792F" w14:textId="5869C3F3" w:rsidR="008337E4" w:rsidRPr="00B35512" w:rsidRDefault="008337E4" w:rsidP="008337E4">
      <w:pPr>
        <w:jc w:val="center"/>
        <w:rPr>
          <w:rFonts w:ascii="Calibri" w:hAnsi="Calibri" w:cs="Calibri"/>
          <w:b/>
          <w:sz w:val="22"/>
          <w:szCs w:val="22"/>
        </w:rPr>
      </w:pPr>
      <w:r w:rsidRPr="00B35512">
        <w:rPr>
          <w:rFonts w:ascii="Calibri" w:eastAsia="Times New Roman" w:hAnsi="Calibri" w:cs="Calibri"/>
          <w:b/>
          <w:sz w:val="22"/>
          <w:szCs w:val="22"/>
        </w:rPr>
        <w:t xml:space="preserve">Doświadczanie </w:t>
      </w:r>
      <w:r w:rsidR="007D5326" w:rsidRPr="00B35512">
        <w:rPr>
          <w:rFonts w:ascii="Calibri" w:eastAsia="Times New Roman" w:hAnsi="Calibri" w:cs="Calibri"/>
          <w:b/>
          <w:sz w:val="22"/>
          <w:szCs w:val="22"/>
        </w:rPr>
        <w:t>trenera</w:t>
      </w:r>
    </w:p>
    <w:p w14:paraId="00663E69" w14:textId="77777777" w:rsidR="008337E4" w:rsidRPr="00B35512" w:rsidRDefault="008337E4" w:rsidP="008337E4">
      <w:pPr>
        <w:pStyle w:val="TreA"/>
        <w:tabs>
          <w:tab w:val="left" w:pos="1110"/>
        </w:tabs>
        <w:jc w:val="both"/>
        <w:rPr>
          <w:rFonts w:ascii="Calibri" w:hAnsi="Calibri" w:cs="Calibri"/>
        </w:rPr>
      </w:pPr>
    </w:p>
    <w:p w14:paraId="6D74E549" w14:textId="77777777" w:rsidR="008337E4" w:rsidRPr="00B35512" w:rsidRDefault="008337E4" w:rsidP="008337E4">
      <w:pPr>
        <w:rPr>
          <w:rFonts w:ascii="Calibri" w:hAnsi="Calibri" w:cs="Calibri"/>
          <w:b/>
          <w:sz w:val="22"/>
          <w:szCs w:val="22"/>
        </w:rPr>
      </w:pPr>
    </w:p>
    <w:tbl>
      <w:tblPr>
        <w:tblStyle w:val="Tabela-Siatka"/>
        <w:tblW w:w="9067" w:type="dxa"/>
        <w:jc w:val="center"/>
        <w:tblLook w:val="01E0" w:firstRow="1" w:lastRow="1" w:firstColumn="1" w:lastColumn="1" w:noHBand="0" w:noVBand="0"/>
      </w:tblPr>
      <w:tblGrid>
        <w:gridCol w:w="704"/>
        <w:gridCol w:w="3408"/>
        <w:gridCol w:w="1585"/>
        <w:gridCol w:w="1533"/>
        <w:gridCol w:w="1837"/>
      </w:tblGrid>
      <w:tr w:rsidR="00413979" w:rsidRPr="00B35512" w14:paraId="0273BB25" w14:textId="77777777" w:rsidTr="00413979">
        <w:trPr>
          <w:trHeight w:val="846"/>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388D02A1" w14:textId="77777777" w:rsidR="00413979" w:rsidRPr="00B35512" w:rsidRDefault="00413979" w:rsidP="00A47F1B">
            <w:pPr>
              <w:jc w:val="center"/>
              <w:rPr>
                <w:rFonts w:ascii="Calibri" w:hAnsi="Calibri" w:cs="Calibri"/>
                <w:b/>
                <w:sz w:val="22"/>
                <w:szCs w:val="22"/>
              </w:rPr>
            </w:pPr>
            <w:r w:rsidRPr="00B35512">
              <w:rPr>
                <w:rFonts w:ascii="Calibri" w:hAnsi="Calibri" w:cs="Calibri"/>
                <w:b/>
                <w:sz w:val="22"/>
                <w:szCs w:val="22"/>
              </w:rPr>
              <w:t>Lp.</w:t>
            </w:r>
          </w:p>
        </w:tc>
        <w:tc>
          <w:tcPr>
            <w:tcW w:w="3408" w:type="dxa"/>
            <w:tcBorders>
              <w:top w:val="single" w:sz="4" w:space="0" w:color="auto"/>
              <w:left w:val="single" w:sz="4" w:space="0" w:color="auto"/>
              <w:bottom w:val="single" w:sz="4" w:space="0" w:color="auto"/>
              <w:right w:val="single" w:sz="4" w:space="0" w:color="auto"/>
            </w:tcBorders>
          </w:tcPr>
          <w:p w14:paraId="44ED0971" w14:textId="77777777" w:rsidR="00413979" w:rsidRDefault="00413979" w:rsidP="00A47F1B">
            <w:pPr>
              <w:jc w:val="center"/>
              <w:rPr>
                <w:rFonts w:ascii="Calibri" w:hAnsi="Calibri" w:cs="Calibri"/>
                <w:b/>
                <w:sz w:val="22"/>
                <w:szCs w:val="22"/>
              </w:rPr>
            </w:pPr>
          </w:p>
          <w:p w14:paraId="36DCABB5" w14:textId="3AAAC8FB" w:rsidR="00413979" w:rsidRPr="00B35512" w:rsidRDefault="00413979" w:rsidP="00A47F1B">
            <w:pPr>
              <w:jc w:val="center"/>
              <w:rPr>
                <w:rFonts w:ascii="Calibri" w:hAnsi="Calibri" w:cs="Calibri"/>
                <w:b/>
                <w:sz w:val="22"/>
                <w:szCs w:val="22"/>
              </w:rPr>
            </w:pPr>
            <w:r>
              <w:rPr>
                <w:rFonts w:ascii="Calibri" w:hAnsi="Calibri" w:cs="Calibri"/>
                <w:b/>
                <w:sz w:val="22"/>
                <w:szCs w:val="22"/>
              </w:rPr>
              <w:t xml:space="preserve">Nazwa szkolenia </w:t>
            </w:r>
          </w:p>
        </w:tc>
        <w:tc>
          <w:tcPr>
            <w:tcW w:w="1585" w:type="dxa"/>
            <w:tcBorders>
              <w:top w:val="single" w:sz="4" w:space="0" w:color="auto"/>
              <w:left w:val="single" w:sz="4" w:space="0" w:color="auto"/>
              <w:bottom w:val="single" w:sz="4" w:space="0" w:color="auto"/>
              <w:right w:val="single" w:sz="4" w:space="0" w:color="auto"/>
            </w:tcBorders>
          </w:tcPr>
          <w:p w14:paraId="14AAABF0" w14:textId="39394277" w:rsidR="00413979" w:rsidRPr="00B35512" w:rsidRDefault="00413979" w:rsidP="00A47F1B">
            <w:pPr>
              <w:jc w:val="center"/>
              <w:rPr>
                <w:rFonts w:ascii="Calibri" w:hAnsi="Calibri" w:cs="Calibri"/>
                <w:b/>
                <w:sz w:val="22"/>
                <w:szCs w:val="22"/>
              </w:rPr>
            </w:pPr>
            <w:r w:rsidRPr="00B35512">
              <w:rPr>
                <w:rFonts w:ascii="Calibri" w:hAnsi="Calibri" w:cs="Calibri"/>
                <w:b/>
                <w:sz w:val="22"/>
                <w:szCs w:val="22"/>
              </w:rPr>
              <w:t xml:space="preserve">Liczba godzin przeprowadzonego </w:t>
            </w:r>
            <w:r>
              <w:rPr>
                <w:rFonts w:ascii="Calibri" w:hAnsi="Calibri" w:cs="Calibri"/>
                <w:b/>
                <w:sz w:val="22"/>
                <w:szCs w:val="22"/>
              </w:rPr>
              <w:br/>
              <w:t xml:space="preserve">szkolenia </w:t>
            </w:r>
            <w:r w:rsidRPr="00B35512">
              <w:rPr>
                <w:rFonts w:ascii="Calibri" w:hAnsi="Calibri" w:cs="Calibri"/>
                <w:b/>
                <w:sz w:val="22"/>
                <w:szCs w:val="22"/>
              </w:rPr>
              <w:t xml:space="preserve">       </w:t>
            </w:r>
          </w:p>
        </w:tc>
        <w:tc>
          <w:tcPr>
            <w:tcW w:w="1533" w:type="dxa"/>
            <w:tcBorders>
              <w:top w:val="single" w:sz="4" w:space="0" w:color="auto"/>
              <w:left w:val="single" w:sz="4" w:space="0" w:color="auto"/>
              <w:bottom w:val="single" w:sz="4" w:space="0" w:color="auto"/>
              <w:right w:val="single" w:sz="4" w:space="0" w:color="auto"/>
            </w:tcBorders>
            <w:vAlign w:val="center"/>
            <w:hideMark/>
          </w:tcPr>
          <w:p w14:paraId="7292DAAB" w14:textId="2EDB25E4" w:rsidR="00413979" w:rsidRPr="00B35512" w:rsidRDefault="00413979" w:rsidP="00A47F1B">
            <w:pPr>
              <w:jc w:val="center"/>
              <w:rPr>
                <w:rFonts w:ascii="Calibri" w:hAnsi="Calibri" w:cs="Calibri"/>
                <w:b/>
                <w:sz w:val="22"/>
                <w:szCs w:val="22"/>
              </w:rPr>
            </w:pPr>
            <w:r w:rsidRPr="00B35512">
              <w:rPr>
                <w:rFonts w:ascii="Calibri" w:hAnsi="Calibri" w:cs="Calibri"/>
                <w:b/>
                <w:sz w:val="22"/>
                <w:szCs w:val="22"/>
              </w:rPr>
              <w:t xml:space="preserve">Ilość osób </w:t>
            </w:r>
          </w:p>
        </w:tc>
        <w:tc>
          <w:tcPr>
            <w:tcW w:w="1837" w:type="dxa"/>
            <w:tcBorders>
              <w:top w:val="single" w:sz="4" w:space="0" w:color="auto"/>
              <w:left w:val="single" w:sz="4" w:space="0" w:color="auto"/>
              <w:bottom w:val="single" w:sz="4" w:space="0" w:color="auto"/>
              <w:right w:val="single" w:sz="4" w:space="0" w:color="auto"/>
            </w:tcBorders>
            <w:hideMark/>
          </w:tcPr>
          <w:p w14:paraId="3A3D4A9B" w14:textId="2134A0D6" w:rsidR="00413979" w:rsidRPr="00B35512" w:rsidRDefault="00413979" w:rsidP="00A47F1B">
            <w:pPr>
              <w:jc w:val="center"/>
              <w:rPr>
                <w:rFonts w:ascii="Calibri" w:hAnsi="Calibri" w:cs="Calibri"/>
                <w:b/>
                <w:sz w:val="22"/>
                <w:szCs w:val="22"/>
              </w:rPr>
            </w:pPr>
            <w:r w:rsidRPr="00B35512">
              <w:rPr>
                <w:rFonts w:ascii="Calibri" w:hAnsi="Calibri" w:cs="Calibri"/>
                <w:b/>
                <w:sz w:val="22"/>
                <w:szCs w:val="22"/>
              </w:rPr>
              <w:t>Imię i Nazwisko</w:t>
            </w:r>
            <w:r>
              <w:rPr>
                <w:rFonts w:ascii="Calibri" w:hAnsi="Calibri" w:cs="Calibri"/>
                <w:b/>
                <w:sz w:val="22"/>
                <w:szCs w:val="22"/>
              </w:rPr>
              <w:br/>
            </w:r>
            <w:r w:rsidRPr="00B35512">
              <w:rPr>
                <w:rFonts w:ascii="Calibri" w:hAnsi="Calibri" w:cs="Calibri"/>
                <w:b/>
                <w:sz w:val="22"/>
                <w:szCs w:val="22"/>
              </w:rPr>
              <w:t xml:space="preserve"> </w:t>
            </w:r>
            <w:r>
              <w:rPr>
                <w:rFonts w:ascii="Calibri" w:hAnsi="Calibri" w:cs="Calibri"/>
                <w:b/>
                <w:sz w:val="22"/>
                <w:szCs w:val="22"/>
              </w:rPr>
              <w:t xml:space="preserve">Trenera </w:t>
            </w:r>
          </w:p>
        </w:tc>
      </w:tr>
      <w:tr w:rsidR="00413979" w:rsidRPr="00B35512" w14:paraId="01831536" w14:textId="77777777" w:rsidTr="00413979">
        <w:trPr>
          <w:trHeight w:val="172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2CDF235B" w14:textId="77777777" w:rsidR="00413979" w:rsidRPr="00B35512" w:rsidRDefault="00413979" w:rsidP="007D470F">
            <w:pPr>
              <w:jc w:val="center"/>
              <w:rPr>
                <w:rFonts w:ascii="Calibri" w:hAnsi="Calibri" w:cs="Calibri"/>
                <w:b/>
                <w:sz w:val="22"/>
                <w:szCs w:val="22"/>
              </w:rPr>
            </w:pPr>
            <w:r w:rsidRPr="00B35512">
              <w:rPr>
                <w:rFonts w:ascii="Calibri" w:hAnsi="Calibri" w:cs="Calibri"/>
                <w:b/>
                <w:sz w:val="22"/>
                <w:szCs w:val="22"/>
              </w:rPr>
              <w:t>1</w:t>
            </w:r>
          </w:p>
        </w:tc>
        <w:tc>
          <w:tcPr>
            <w:tcW w:w="3408" w:type="dxa"/>
            <w:tcBorders>
              <w:top w:val="single" w:sz="4" w:space="0" w:color="auto"/>
              <w:left w:val="single" w:sz="4" w:space="0" w:color="auto"/>
              <w:bottom w:val="single" w:sz="4" w:space="0" w:color="auto"/>
              <w:right w:val="single" w:sz="4" w:space="0" w:color="auto"/>
            </w:tcBorders>
          </w:tcPr>
          <w:p w14:paraId="79DE33DD" w14:textId="77777777" w:rsidR="00413979" w:rsidRPr="00B35512" w:rsidRDefault="00413979" w:rsidP="007D470F">
            <w:pPr>
              <w:rPr>
                <w:rFonts w:ascii="Calibri" w:hAnsi="Calibri" w:cs="Calibri"/>
                <w:b/>
                <w:sz w:val="22"/>
                <w:szCs w:val="22"/>
              </w:rPr>
            </w:pPr>
          </w:p>
        </w:tc>
        <w:tc>
          <w:tcPr>
            <w:tcW w:w="1585" w:type="dxa"/>
            <w:tcBorders>
              <w:top w:val="single" w:sz="4" w:space="0" w:color="auto"/>
              <w:left w:val="single" w:sz="4" w:space="0" w:color="auto"/>
              <w:bottom w:val="single" w:sz="4" w:space="0" w:color="auto"/>
              <w:right w:val="single" w:sz="4" w:space="0" w:color="auto"/>
            </w:tcBorders>
          </w:tcPr>
          <w:p w14:paraId="075C1449" w14:textId="4AB416DF" w:rsidR="00413979" w:rsidRPr="00B35512" w:rsidRDefault="00413979" w:rsidP="007D470F">
            <w:pPr>
              <w:rPr>
                <w:rFonts w:ascii="Calibri" w:hAnsi="Calibri" w:cs="Calibri"/>
                <w:b/>
                <w:sz w:val="22"/>
                <w:szCs w:val="22"/>
              </w:rPr>
            </w:pPr>
          </w:p>
        </w:tc>
        <w:tc>
          <w:tcPr>
            <w:tcW w:w="1533" w:type="dxa"/>
            <w:tcBorders>
              <w:top w:val="single" w:sz="4" w:space="0" w:color="auto"/>
              <w:left w:val="single" w:sz="4" w:space="0" w:color="auto"/>
              <w:bottom w:val="single" w:sz="4" w:space="0" w:color="auto"/>
              <w:right w:val="single" w:sz="4" w:space="0" w:color="auto"/>
            </w:tcBorders>
            <w:vAlign w:val="center"/>
          </w:tcPr>
          <w:p w14:paraId="7282DDCD" w14:textId="77777777" w:rsidR="00413979" w:rsidRPr="00B35512" w:rsidRDefault="00413979" w:rsidP="007D470F">
            <w:pPr>
              <w:rPr>
                <w:rFonts w:ascii="Calibri" w:hAnsi="Calibri" w:cs="Calibri"/>
                <w:b/>
                <w:sz w:val="22"/>
                <w:szCs w:val="22"/>
              </w:rPr>
            </w:pPr>
          </w:p>
        </w:tc>
        <w:tc>
          <w:tcPr>
            <w:tcW w:w="1837" w:type="dxa"/>
            <w:tcBorders>
              <w:top w:val="single" w:sz="4" w:space="0" w:color="auto"/>
              <w:left w:val="single" w:sz="4" w:space="0" w:color="auto"/>
              <w:bottom w:val="single" w:sz="4" w:space="0" w:color="auto"/>
              <w:right w:val="single" w:sz="4" w:space="0" w:color="auto"/>
            </w:tcBorders>
            <w:vAlign w:val="center"/>
          </w:tcPr>
          <w:p w14:paraId="42A31FBF" w14:textId="77777777" w:rsidR="00413979" w:rsidRPr="00B35512" w:rsidRDefault="00413979" w:rsidP="007D470F">
            <w:pPr>
              <w:jc w:val="center"/>
              <w:outlineLvl w:val="0"/>
              <w:rPr>
                <w:rFonts w:ascii="Calibri" w:hAnsi="Calibri" w:cs="Calibri"/>
                <w:sz w:val="22"/>
                <w:szCs w:val="22"/>
              </w:rPr>
            </w:pPr>
          </w:p>
        </w:tc>
      </w:tr>
      <w:tr w:rsidR="00413979" w:rsidRPr="00B35512" w14:paraId="14108B19" w14:textId="77777777" w:rsidTr="00413979">
        <w:trPr>
          <w:trHeight w:val="1418"/>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1CD179E2" w14:textId="77777777" w:rsidR="00413979" w:rsidRPr="00B35512" w:rsidRDefault="00413979" w:rsidP="007D470F">
            <w:pPr>
              <w:jc w:val="center"/>
              <w:rPr>
                <w:rFonts w:ascii="Calibri" w:hAnsi="Calibri" w:cs="Calibri"/>
                <w:b/>
                <w:color w:val="auto"/>
                <w:sz w:val="22"/>
                <w:szCs w:val="22"/>
              </w:rPr>
            </w:pPr>
            <w:r w:rsidRPr="00B35512">
              <w:rPr>
                <w:rFonts w:ascii="Calibri" w:hAnsi="Calibri" w:cs="Calibri"/>
                <w:b/>
                <w:sz w:val="22"/>
                <w:szCs w:val="22"/>
              </w:rPr>
              <w:t>2</w:t>
            </w:r>
          </w:p>
        </w:tc>
        <w:tc>
          <w:tcPr>
            <w:tcW w:w="3408" w:type="dxa"/>
            <w:tcBorders>
              <w:top w:val="single" w:sz="4" w:space="0" w:color="auto"/>
              <w:left w:val="single" w:sz="4" w:space="0" w:color="auto"/>
              <w:bottom w:val="single" w:sz="4" w:space="0" w:color="auto"/>
              <w:right w:val="single" w:sz="4" w:space="0" w:color="auto"/>
            </w:tcBorders>
          </w:tcPr>
          <w:p w14:paraId="1855420F" w14:textId="77777777" w:rsidR="00413979" w:rsidRPr="00B35512" w:rsidRDefault="00413979" w:rsidP="007D470F">
            <w:pPr>
              <w:rPr>
                <w:rFonts w:ascii="Calibri" w:hAnsi="Calibri" w:cs="Calibri"/>
                <w:b/>
                <w:sz w:val="22"/>
                <w:szCs w:val="22"/>
              </w:rPr>
            </w:pPr>
          </w:p>
        </w:tc>
        <w:tc>
          <w:tcPr>
            <w:tcW w:w="1585" w:type="dxa"/>
            <w:tcBorders>
              <w:top w:val="single" w:sz="4" w:space="0" w:color="auto"/>
              <w:left w:val="single" w:sz="4" w:space="0" w:color="auto"/>
              <w:bottom w:val="single" w:sz="4" w:space="0" w:color="auto"/>
              <w:right w:val="single" w:sz="4" w:space="0" w:color="auto"/>
            </w:tcBorders>
          </w:tcPr>
          <w:p w14:paraId="2B3D8E99" w14:textId="5C7890BB" w:rsidR="00413979" w:rsidRPr="00B35512" w:rsidRDefault="00413979" w:rsidP="007D470F">
            <w:pPr>
              <w:rPr>
                <w:rFonts w:ascii="Calibri" w:hAnsi="Calibri" w:cs="Calibri"/>
                <w:b/>
                <w:sz w:val="22"/>
                <w:szCs w:val="22"/>
              </w:rPr>
            </w:pPr>
          </w:p>
        </w:tc>
        <w:tc>
          <w:tcPr>
            <w:tcW w:w="1533" w:type="dxa"/>
            <w:tcBorders>
              <w:top w:val="single" w:sz="4" w:space="0" w:color="auto"/>
              <w:left w:val="single" w:sz="4" w:space="0" w:color="auto"/>
              <w:bottom w:val="single" w:sz="4" w:space="0" w:color="auto"/>
              <w:right w:val="single" w:sz="4" w:space="0" w:color="auto"/>
            </w:tcBorders>
            <w:vAlign w:val="center"/>
          </w:tcPr>
          <w:p w14:paraId="73944B19" w14:textId="77777777" w:rsidR="00413979" w:rsidRPr="00B35512" w:rsidRDefault="00413979" w:rsidP="007D470F">
            <w:pPr>
              <w:rPr>
                <w:rFonts w:ascii="Calibri" w:hAnsi="Calibri" w:cs="Calibri"/>
                <w:b/>
                <w:sz w:val="22"/>
                <w:szCs w:val="22"/>
              </w:rPr>
            </w:pPr>
          </w:p>
        </w:tc>
        <w:tc>
          <w:tcPr>
            <w:tcW w:w="1837" w:type="dxa"/>
            <w:tcBorders>
              <w:top w:val="single" w:sz="4" w:space="0" w:color="auto"/>
              <w:left w:val="single" w:sz="4" w:space="0" w:color="auto"/>
              <w:bottom w:val="single" w:sz="4" w:space="0" w:color="auto"/>
              <w:right w:val="single" w:sz="4" w:space="0" w:color="auto"/>
            </w:tcBorders>
            <w:vAlign w:val="center"/>
          </w:tcPr>
          <w:p w14:paraId="1B9E8072" w14:textId="77777777" w:rsidR="00413979" w:rsidRPr="00B35512" w:rsidRDefault="00413979" w:rsidP="007D470F">
            <w:pPr>
              <w:jc w:val="center"/>
              <w:outlineLvl w:val="0"/>
              <w:rPr>
                <w:rFonts w:ascii="Calibri" w:hAnsi="Calibri" w:cs="Calibri"/>
                <w:sz w:val="22"/>
                <w:szCs w:val="22"/>
              </w:rPr>
            </w:pPr>
          </w:p>
        </w:tc>
      </w:tr>
      <w:tr w:rsidR="00413979" w:rsidRPr="00B35512" w14:paraId="4E6D3420" w14:textId="77777777" w:rsidTr="00413979">
        <w:trPr>
          <w:trHeight w:val="1707"/>
          <w:jc w:val="center"/>
        </w:trPr>
        <w:tc>
          <w:tcPr>
            <w:tcW w:w="704" w:type="dxa"/>
            <w:tcBorders>
              <w:top w:val="single" w:sz="4" w:space="0" w:color="auto"/>
              <w:left w:val="single" w:sz="4" w:space="0" w:color="auto"/>
              <w:bottom w:val="single" w:sz="4" w:space="0" w:color="auto"/>
              <w:right w:val="single" w:sz="4" w:space="0" w:color="auto"/>
            </w:tcBorders>
            <w:vAlign w:val="center"/>
          </w:tcPr>
          <w:p w14:paraId="59B50377" w14:textId="77777777" w:rsidR="00413979" w:rsidRPr="00B35512" w:rsidRDefault="00413979" w:rsidP="007D470F">
            <w:pPr>
              <w:jc w:val="center"/>
              <w:rPr>
                <w:rFonts w:ascii="Calibri" w:hAnsi="Calibri" w:cs="Calibri"/>
                <w:b/>
                <w:sz w:val="22"/>
                <w:szCs w:val="22"/>
              </w:rPr>
            </w:pPr>
            <w:r w:rsidRPr="00B35512">
              <w:rPr>
                <w:rFonts w:ascii="Calibri" w:hAnsi="Calibri" w:cs="Calibri"/>
                <w:b/>
                <w:sz w:val="22"/>
                <w:szCs w:val="22"/>
              </w:rPr>
              <w:t>3</w:t>
            </w:r>
          </w:p>
        </w:tc>
        <w:tc>
          <w:tcPr>
            <w:tcW w:w="3408" w:type="dxa"/>
            <w:tcBorders>
              <w:top w:val="single" w:sz="4" w:space="0" w:color="auto"/>
              <w:left w:val="single" w:sz="4" w:space="0" w:color="auto"/>
              <w:bottom w:val="single" w:sz="4" w:space="0" w:color="auto"/>
              <w:right w:val="single" w:sz="4" w:space="0" w:color="auto"/>
            </w:tcBorders>
          </w:tcPr>
          <w:p w14:paraId="72D32AA7" w14:textId="77777777" w:rsidR="00413979" w:rsidRPr="00B35512" w:rsidRDefault="00413979" w:rsidP="007D470F">
            <w:pPr>
              <w:rPr>
                <w:rFonts w:ascii="Calibri" w:hAnsi="Calibri" w:cs="Calibri"/>
                <w:b/>
                <w:sz w:val="22"/>
                <w:szCs w:val="22"/>
              </w:rPr>
            </w:pPr>
          </w:p>
        </w:tc>
        <w:tc>
          <w:tcPr>
            <w:tcW w:w="1585" w:type="dxa"/>
            <w:tcBorders>
              <w:top w:val="single" w:sz="4" w:space="0" w:color="auto"/>
              <w:left w:val="single" w:sz="4" w:space="0" w:color="auto"/>
              <w:bottom w:val="single" w:sz="4" w:space="0" w:color="auto"/>
              <w:right w:val="single" w:sz="4" w:space="0" w:color="auto"/>
            </w:tcBorders>
          </w:tcPr>
          <w:p w14:paraId="1052CDB7" w14:textId="19D3F10C" w:rsidR="00413979" w:rsidRPr="00B35512" w:rsidRDefault="00413979" w:rsidP="007D470F">
            <w:pPr>
              <w:rPr>
                <w:rFonts w:ascii="Calibri" w:hAnsi="Calibri" w:cs="Calibri"/>
                <w:b/>
                <w:sz w:val="22"/>
                <w:szCs w:val="22"/>
              </w:rPr>
            </w:pPr>
          </w:p>
        </w:tc>
        <w:tc>
          <w:tcPr>
            <w:tcW w:w="1533" w:type="dxa"/>
            <w:tcBorders>
              <w:top w:val="single" w:sz="4" w:space="0" w:color="auto"/>
              <w:left w:val="single" w:sz="4" w:space="0" w:color="auto"/>
              <w:bottom w:val="single" w:sz="4" w:space="0" w:color="auto"/>
              <w:right w:val="single" w:sz="4" w:space="0" w:color="auto"/>
            </w:tcBorders>
            <w:vAlign w:val="center"/>
          </w:tcPr>
          <w:p w14:paraId="53AAA505" w14:textId="77777777" w:rsidR="00413979" w:rsidRPr="00B35512" w:rsidRDefault="00413979" w:rsidP="007D470F">
            <w:pPr>
              <w:rPr>
                <w:rFonts w:ascii="Calibri" w:hAnsi="Calibri" w:cs="Calibri"/>
                <w:b/>
                <w:sz w:val="22"/>
                <w:szCs w:val="22"/>
              </w:rPr>
            </w:pPr>
          </w:p>
        </w:tc>
        <w:tc>
          <w:tcPr>
            <w:tcW w:w="1837" w:type="dxa"/>
            <w:tcBorders>
              <w:top w:val="single" w:sz="4" w:space="0" w:color="auto"/>
              <w:left w:val="single" w:sz="4" w:space="0" w:color="auto"/>
              <w:bottom w:val="single" w:sz="4" w:space="0" w:color="auto"/>
              <w:right w:val="single" w:sz="4" w:space="0" w:color="auto"/>
            </w:tcBorders>
            <w:vAlign w:val="center"/>
          </w:tcPr>
          <w:p w14:paraId="3BC71EA2" w14:textId="77777777" w:rsidR="00413979" w:rsidRPr="00B35512" w:rsidRDefault="00413979" w:rsidP="007D470F">
            <w:pPr>
              <w:jc w:val="center"/>
              <w:outlineLvl w:val="0"/>
              <w:rPr>
                <w:rFonts w:ascii="Calibri" w:hAnsi="Calibri" w:cs="Calibri"/>
                <w:sz w:val="22"/>
                <w:szCs w:val="22"/>
              </w:rPr>
            </w:pPr>
          </w:p>
        </w:tc>
      </w:tr>
      <w:tr w:rsidR="00413979" w:rsidRPr="00B35512" w14:paraId="76A031D7" w14:textId="77777777" w:rsidTr="00413979">
        <w:trPr>
          <w:trHeight w:val="1707"/>
          <w:jc w:val="center"/>
        </w:trPr>
        <w:tc>
          <w:tcPr>
            <w:tcW w:w="704" w:type="dxa"/>
            <w:tcBorders>
              <w:top w:val="single" w:sz="4" w:space="0" w:color="auto"/>
              <w:left w:val="single" w:sz="4" w:space="0" w:color="auto"/>
              <w:bottom w:val="single" w:sz="4" w:space="0" w:color="auto"/>
              <w:right w:val="single" w:sz="4" w:space="0" w:color="auto"/>
            </w:tcBorders>
            <w:vAlign w:val="center"/>
          </w:tcPr>
          <w:p w14:paraId="4E758FC2" w14:textId="77777777" w:rsidR="00413979" w:rsidRPr="00B35512" w:rsidRDefault="00413979" w:rsidP="007D470F">
            <w:pPr>
              <w:jc w:val="center"/>
              <w:rPr>
                <w:rFonts w:ascii="Calibri" w:hAnsi="Calibri" w:cs="Calibri"/>
                <w:b/>
                <w:sz w:val="22"/>
                <w:szCs w:val="22"/>
              </w:rPr>
            </w:pPr>
            <w:r w:rsidRPr="00B35512">
              <w:rPr>
                <w:rFonts w:ascii="Calibri" w:hAnsi="Calibri" w:cs="Calibri"/>
                <w:b/>
                <w:sz w:val="22"/>
                <w:szCs w:val="22"/>
              </w:rPr>
              <w:t>4</w:t>
            </w:r>
          </w:p>
        </w:tc>
        <w:tc>
          <w:tcPr>
            <w:tcW w:w="3408" w:type="dxa"/>
            <w:tcBorders>
              <w:top w:val="single" w:sz="4" w:space="0" w:color="auto"/>
              <w:left w:val="single" w:sz="4" w:space="0" w:color="auto"/>
              <w:bottom w:val="single" w:sz="4" w:space="0" w:color="auto"/>
              <w:right w:val="single" w:sz="4" w:space="0" w:color="auto"/>
            </w:tcBorders>
          </w:tcPr>
          <w:p w14:paraId="01263F63" w14:textId="77777777" w:rsidR="00413979" w:rsidRPr="00B35512" w:rsidRDefault="00413979" w:rsidP="007D470F">
            <w:pPr>
              <w:rPr>
                <w:rFonts w:ascii="Calibri" w:hAnsi="Calibri" w:cs="Calibri"/>
                <w:b/>
                <w:sz w:val="22"/>
                <w:szCs w:val="22"/>
              </w:rPr>
            </w:pPr>
          </w:p>
        </w:tc>
        <w:tc>
          <w:tcPr>
            <w:tcW w:w="1585" w:type="dxa"/>
            <w:tcBorders>
              <w:top w:val="single" w:sz="4" w:space="0" w:color="auto"/>
              <w:left w:val="single" w:sz="4" w:space="0" w:color="auto"/>
              <w:bottom w:val="single" w:sz="4" w:space="0" w:color="auto"/>
              <w:right w:val="single" w:sz="4" w:space="0" w:color="auto"/>
            </w:tcBorders>
          </w:tcPr>
          <w:p w14:paraId="0F18E10B" w14:textId="2A184BF2" w:rsidR="00413979" w:rsidRPr="00B35512" w:rsidRDefault="00413979" w:rsidP="007D470F">
            <w:pPr>
              <w:rPr>
                <w:rFonts w:ascii="Calibri" w:hAnsi="Calibri" w:cs="Calibri"/>
                <w:b/>
                <w:sz w:val="22"/>
                <w:szCs w:val="22"/>
              </w:rPr>
            </w:pPr>
          </w:p>
        </w:tc>
        <w:tc>
          <w:tcPr>
            <w:tcW w:w="1533" w:type="dxa"/>
            <w:tcBorders>
              <w:top w:val="single" w:sz="4" w:space="0" w:color="auto"/>
              <w:left w:val="single" w:sz="4" w:space="0" w:color="auto"/>
              <w:bottom w:val="single" w:sz="4" w:space="0" w:color="auto"/>
              <w:right w:val="single" w:sz="4" w:space="0" w:color="auto"/>
            </w:tcBorders>
            <w:vAlign w:val="center"/>
          </w:tcPr>
          <w:p w14:paraId="487E151F" w14:textId="77777777" w:rsidR="00413979" w:rsidRPr="00B35512" w:rsidRDefault="00413979" w:rsidP="007D470F">
            <w:pPr>
              <w:rPr>
                <w:rFonts w:ascii="Calibri" w:hAnsi="Calibri" w:cs="Calibri"/>
                <w:b/>
                <w:sz w:val="22"/>
                <w:szCs w:val="22"/>
              </w:rPr>
            </w:pPr>
          </w:p>
        </w:tc>
        <w:tc>
          <w:tcPr>
            <w:tcW w:w="1837" w:type="dxa"/>
            <w:tcBorders>
              <w:top w:val="single" w:sz="4" w:space="0" w:color="auto"/>
              <w:left w:val="single" w:sz="4" w:space="0" w:color="auto"/>
              <w:bottom w:val="single" w:sz="4" w:space="0" w:color="auto"/>
              <w:right w:val="single" w:sz="4" w:space="0" w:color="auto"/>
            </w:tcBorders>
            <w:vAlign w:val="center"/>
          </w:tcPr>
          <w:p w14:paraId="37BF14D9" w14:textId="77777777" w:rsidR="00413979" w:rsidRPr="00B35512" w:rsidRDefault="00413979" w:rsidP="007D470F">
            <w:pPr>
              <w:jc w:val="center"/>
              <w:outlineLvl w:val="0"/>
              <w:rPr>
                <w:rFonts w:ascii="Calibri" w:hAnsi="Calibri" w:cs="Calibri"/>
                <w:sz w:val="22"/>
                <w:szCs w:val="22"/>
              </w:rPr>
            </w:pPr>
          </w:p>
        </w:tc>
      </w:tr>
      <w:tr w:rsidR="00413979" w:rsidRPr="00B35512" w14:paraId="679EE0EB" w14:textId="77777777" w:rsidTr="00413979">
        <w:trPr>
          <w:trHeight w:val="1707"/>
          <w:jc w:val="center"/>
        </w:trPr>
        <w:tc>
          <w:tcPr>
            <w:tcW w:w="704" w:type="dxa"/>
            <w:tcBorders>
              <w:top w:val="single" w:sz="4" w:space="0" w:color="auto"/>
              <w:left w:val="single" w:sz="4" w:space="0" w:color="auto"/>
              <w:bottom w:val="single" w:sz="4" w:space="0" w:color="auto"/>
              <w:right w:val="single" w:sz="4" w:space="0" w:color="auto"/>
            </w:tcBorders>
            <w:vAlign w:val="center"/>
          </w:tcPr>
          <w:p w14:paraId="5398C529" w14:textId="55277E66" w:rsidR="00413979" w:rsidRPr="00B35512" w:rsidRDefault="00413979" w:rsidP="007D470F">
            <w:pPr>
              <w:jc w:val="center"/>
              <w:rPr>
                <w:rFonts w:ascii="Calibri" w:hAnsi="Calibri" w:cs="Calibri"/>
                <w:b/>
                <w:sz w:val="22"/>
                <w:szCs w:val="22"/>
              </w:rPr>
            </w:pPr>
            <w:r w:rsidRPr="00B35512">
              <w:rPr>
                <w:rFonts w:ascii="Calibri" w:hAnsi="Calibri" w:cs="Calibri"/>
                <w:b/>
                <w:sz w:val="22"/>
                <w:szCs w:val="22"/>
              </w:rPr>
              <w:t>5</w:t>
            </w:r>
          </w:p>
        </w:tc>
        <w:tc>
          <w:tcPr>
            <w:tcW w:w="3408" w:type="dxa"/>
            <w:tcBorders>
              <w:top w:val="single" w:sz="4" w:space="0" w:color="auto"/>
              <w:left w:val="single" w:sz="4" w:space="0" w:color="auto"/>
              <w:bottom w:val="single" w:sz="4" w:space="0" w:color="auto"/>
              <w:right w:val="single" w:sz="4" w:space="0" w:color="auto"/>
            </w:tcBorders>
          </w:tcPr>
          <w:p w14:paraId="2C9AB846" w14:textId="77777777" w:rsidR="00413979" w:rsidRPr="00B35512" w:rsidRDefault="00413979" w:rsidP="007D470F">
            <w:pPr>
              <w:rPr>
                <w:rFonts w:ascii="Calibri" w:hAnsi="Calibri" w:cs="Calibri"/>
                <w:b/>
                <w:sz w:val="22"/>
                <w:szCs w:val="22"/>
              </w:rPr>
            </w:pPr>
          </w:p>
        </w:tc>
        <w:tc>
          <w:tcPr>
            <w:tcW w:w="1585" w:type="dxa"/>
            <w:tcBorders>
              <w:top w:val="single" w:sz="4" w:space="0" w:color="auto"/>
              <w:left w:val="single" w:sz="4" w:space="0" w:color="auto"/>
              <w:bottom w:val="single" w:sz="4" w:space="0" w:color="auto"/>
              <w:right w:val="single" w:sz="4" w:space="0" w:color="auto"/>
            </w:tcBorders>
          </w:tcPr>
          <w:p w14:paraId="26D0A577" w14:textId="335A5C7B" w:rsidR="00413979" w:rsidRPr="00B35512" w:rsidRDefault="00413979" w:rsidP="007D470F">
            <w:pPr>
              <w:rPr>
                <w:rFonts w:ascii="Calibri" w:hAnsi="Calibri" w:cs="Calibri"/>
                <w:b/>
                <w:sz w:val="22"/>
                <w:szCs w:val="22"/>
              </w:rPr>
            </w:pPr>
          </w:p>
        </w:tc>
        <w:tc>
          <w:tcPr>
            <w:tcW w:w="1533" w:type="dxa"/>
            <w:tcBorders>
              <w:top w:val="single" w:sz="4" w:space="0" w:color="auto"/>
              <w:left w:val="single" w:sz="4" w:space="0" w:color="auto"/>
              <w:bottom w:val="single" w:sz="4" w:space="0" w:color="auto"/>
              <w:right w:val="single" w:sz="4" w:space="0" w:color="auto"/>
            </w:tcBorders>
            <w:vAlign w:val="center"/>
          </w:tcPr>
          <w:p w14:paraId="2D688B77" w14:textId="77777777" w:rsidR="00413979" w:rsidRPr="00B35512" w:rsidRDefault="00413979" w:rsidP="007D470F">
            <w:pPr>
              <w:rPr>
                <w:rFonts w:ascii="Calibri" w:hAnsi="Calibri" w:cs="Calibri"/>
                <w:b/>
                <w:sz w:val="22"/>
                <w:szCs w:val="22"/>
              </w:rPr>
            </w:pPr>
          </w:p>
        </w:tc>
        <w:tc>
          <w:tcPr>
            <w:tcW w:w="1837" w:type="dxa"/>
            <w:tcBorders>
              <w:top w:val="single" w:sz="4" w:space="0" w:color="auto"/>
              <w:left w:val="single" w:sz="4" w:space="0" w:color="auto"/>
              <w:bottom w:val="single" w:sz="4" w:space="0" w:color="auto"/>
              <w:right w:val="single" w:sz="4" w:space="0" w:color="auto"/>
            </w:tcBorders>
            <w:vAlign w:val="center"/>
          </w:tcPr>
          <w:p w14:paraId="0CF1C514" w14:textId="77777777" w:rsidR="00413979" w:rsidRPr="00B35512" w:rsidRDefault="00413979" w:rsidP="007D470F">
            <w:pPr>
              <w:jc w:val="center"/>
              <w:outlineLvl w:val="0"/>
              <w:rPr>
                <w:rFonts w:ascii="Calibri" w:hAnsi="Calibri" w:cs="Calibri"/>
                <w:sz w:val="22"/>
                <w:szCs w:val="22"/>
              </w:rPr>
            </w:pPr>
          </w:p>
        </w:tc>
      </w:tr>
    </w:tbl>
    <w:p w14:paraId="7AA4EAB4" w14:textId="77777777" w:rsidR="008337E4" w:rsidRPr="00B35512" w:rsidRDefault="008337E4" w:rsidP="008337E4">
      <w:pPr>
        <w:pStyle w:val="TreA"/>
        <w:jc w:val="both"/>
        <w:rPr>
          <w:rFonts w:ascii="Calibri" w:hAnsi="Calibri" w:cs="Calibri"/>
        </w:rPr>
      </w:pPr>
    </w:p>
    <w:p w14:paraId="23CD0749" w14:textId="77777777" w:rsidR="008337E4" w:rsidRPr="00B35512" w:rsidRDefault="008337E4" w:rsidP="008337E4">
      <w:pPr>
        <w:pStyle w:val="TreA"/>
        <w:jc w:val="both"/>
        <w:rPr>
          <w:rFonts w:ascii="Calibri" w:hAnsi="Calibri" w:cs="Calibri"/>
        </w:rPr>
      </w:pPr>
      <w:r w:rsidRPr="00B35512">
        <w:rPr>
          <w:rFonts w:ascii="Calibri" w:hAnsi="Calibri" w:cs="Calibri"/>
        </w:rPr>
        <w:t xml:space="preserve">*Do Wykazu należy dołączyć dokumenty potwierdzające wykonanie, referencje, protokoły, umowy itp. </w:t>
      </w:r>
    </w:p>
    <w:p w14:paraId="0B9D33CB" w14:textId="77777777" w:rsidR="008337E4" w:rsidRDefault="008337E4" w:rsidP="008337E4">
      <w:pPr>
        <w:pStyle w:val="TreA"/>
        <w:jc w:val="both"/>
        <w:rPr>
          <w:rFonts w:ascii="Calibri" w:hAnsi="Calibri" w:cs="Calibri"/>
        </w:rPr>
      </w:pPr>
    </w:p>
    <w:p w14:paraId="10918FF9" w14:textId="77777777" w:rsidR="00B35512" w:rsidRPr="00B35512" w:rsidRDefault="00B35512" w:rsidP="008337E4">
      <w:pPr>
        <w:pStyle w:val="TreA"/>
        <w:jc w:val="both"/>
        <w:rPr>
          <w:rFonts w:ascii="Calibri" w:hAnsi="Calibri" w:cs="Calibri"/>
        </w:rPr>
      </w:pPr>
    </w:p>
    <w:p w14:paraId="28D8B609" w14:textId="75DBC959" w:rsidR="008337E4" w:rsidRPr="00B35512" w:rsidRDefault="008337E4" w:rsidP="008337E4">
      <w:pPr>
        <w:jc w:val="both"/>
        <w:rPr>
          <w:rFonts w:ascii="Calibri" w:hAnsi="Calibri" w:cs="Calibri"/>
          <w:sz w:val="22"/>
          <w:szCs w:val="22"/>
        </w:rPr>
      </w:pPr>
      <w:r w:rsidRPr="00B35512">
        <w:rPr>
          <w:rFonts w:ascii="Calibri" w:hAnsi="Calibri" w:cs="Calibri"/>
          <w:sz w:val="22"/>
          <w:szCs w:val="22"/>
        </w:rPr>
        <w:t>..........................................................</w:t>
      </w:r>
      <w:r w:rsidRPr="00B35512">
        <w:rPr>
          <w:rFonts w:ascii="Calibri" w:hAnsi="Calibri" w:cs="Calibri"/>
          <w:sz w:val="22"/>
          <w:szCs w:val="22"/>
        </w:rPr>
        <w:tab/>
      </w:r>
      <w:r w:rsidRPr="00B35512">
        <w:rPr>
          <w:rFonts w:ascii="Calibri" w:hAnsi="Calibri" w:cs="Calibri"/>
          <w:sz w:val="22"/>
          <w:szCs w:val="22"/>
        </w:rPr>
        <w:tab/>
        <w:t>..........................................................................................</w:t>
      </w:r>
    </w:p>
    <w:p w14:paraId="1CCC2F18" w14:textId="26714FDE" w:rsidR="008337E4" w:rsidRPr="00B35512" w:rsidRDefault="008337E4" w:rsidP="005E3088">
      <w:pPr>
        <w:ind w:firstLine="720"/>
        <w:jc w:val="both"/>
        <w:rPr>
          <w:rFonts w:ascii="Calibri" w:hAnsi="Calibri" w:cs="Calibri"/>
          <w:sz w:val="22"/>
          <w:szCs w:val="22"/>
        </w:rPr>
      </w:pPr>
      <w:r w:rsidRPr="00B35512">
        <w:rPr>
          <w:rFonts w:ascii="Calibri" w:hAnsi="Calibri" w:cs="Calibri"/>
          <w:sz w:val="22"/>
          <w:szCs w:val="22"/>
        </w:rPr>
        <w:t xml:space="preserve">Miejscowość, data                                                 Pieczęć oraz podpis Wykonawcy </w:t>
      </w:r>
    </w:p>
    <w:p w14:paraId="60376B8E" w14:textId="6411AE92" w:rsidR="008337E4" w:rsidRPr="00B35512" w:rsidRDefault="008337E4" w:rsidP="008337E4">
      <w:pPr>
        <w:jc w:val="both"/>
        <w:rPr>
          <w:rFonts w:ascii="Calibri" w:hAnsi="Calibri" w:cs="Calibri"/>
          <w:sz w:val="22"/>
          <w:szCs w:val="22"/>
        </w:rPr>
      </w:pPr>
      <w:r w:rsidRPr="00B35512">
        <w:rPr>
          <w:rFonts w:ascii="Calibri" w:hAnsi="Calibri" w:cs="Calibri"/>
          <w:sz w:val="22"/>
          <w:szCs w:val="22"/>
        </w:rPr>
        <w:tab/>
      </w:r>
      <w:r w:rsidRPr="00B35512">
        <w:rPr>
          <w:rFonts w:ascii="Calibri" w:hAnsi="Calibri" w:cs="Calibri"/>
          <w:sz w:val="22"/>
          <w:szCs w:val="22"/>
        </w:rPr>
        <w:tab/>
      </w:r>
      <w:r w:rsidRPr="00B35512">
        <w:rPr>
          <w:rFonts w:ascii="Calibri" w:hAnsi="Calibri" w:cs="Calibri"/>
          <w:sz w:val="22"/>
          <w:szCs w:val="22"/>
        </w:rPr>
        <w:tab/>
      </w:r>
      <w:r w:rsidRPr="00B35512">
        <w:rPr>
          <w:rFonts w:ascii="Calibri" w:hAnsi="Calibri" w:cs="Calibri"/>
          <w:sz w:val="22"/>
          <w:szCs w:val="22"/>
        </w:rPr>
        <w:tab/>
      </w:r>
      <w:r w:rsidRPr="00B35512">
        <w:rPr>
          <w:rFonts w:ascii="Calibri" w:hAnsi="Calibri" w:cs="Calibri"/>
          <w:sz w:val="22"/>
          <w:szCs w:val="22"/>
        </w:rPr>
        <w:tab/>
      </w:r>
      <w:r w:rsidR="005E3088" w:rsidRPr="00B35512">
        <w:rPr>
          <w:rFonts w:ascii="Calibri" w:hAnsi="Calibri" w:cs="Calibri"/>
          <w:sz w:val="22"/>
          <w:szCs w:val="22"/>
        </w:rPr>
        <w:tab/>
      </w:r>
      <w:r w:rsidRPr="00B35512">
        <w:rPr>
          <w:rFonts w:ascii="Calibri" w:hAnsi="Calibri" w:cs="Calibri"/>
          <w:sz w:val="22"/>
          <w:szCs w:val="22"/>
        </w:rPr>
        <w:t>lub osoby uprawnionej do reprezentowania Wykonawcy</w:t>
      </w:r>
    </w:p>
    <w:p w14:paraId="49261D7F" w14:textId="77777777" w:rsidR="008337E4" w:rsidRPr="00B35512" w:rsidRDefault="008337E4" w:rsidP="008337E4">
      <w:pPr>
        <w:spacing w:after="153"/>
        <w:ind w:right="40"/>
        <w:rPr>
          <w:rFonts w:ascii="Calibri" w:hAnsi="Calibri" w:cs="Calibri"/>
          <w:b/>
          <w:sz w:val="22"/>
          <w:szCs w:val="22"/>
        </w:rPr>
      </w:pPr>
    </w:p>
    <w:p w14:paraId="3F9F9A61" w14:textId="77777777" w:rsidR="005E3088" w:rsidRPr="00B35512" w:rsidRDefault="005E3088" w:rsidP="008337E4">
      <w:pPr>
        <w:spacing w:after="153"/>
        <w:ind w:right="40"/>
        <w:rPr>
          <w:rFonts w:ascii="Calibri" w:hAnsi="Calibri" w:cs="Calibri"/>
          <w:b/>
          <w:sz w:val="22"/>
          <w:szCs w:val="22"/>
        </w:rPr>
      </w:pPr>
    </w:p>
    <w:p w14:paraId="50D28B7F" w14:textId="477A7BC0" w:rsidR="00A44046" w:rsidRPr="00B35512" w:rsidRDefault="00A44046">
      <w:pPr>
        <w:rPr>
          <w:rFonts w:ascii="Calibri" w:hAnsi="Calibri" w:cs="Calibri"/>
          <w:b/>
          <w:bCs/>
          <w:color w:val="auto"/>
          <w:sz w:val="22"/>
          <w:szCs w:val="22"/>
        </w:rPr>
      </w:pPr>
      <w:r w:rsidRPr="00B35512">
        <w:rPr>
          <w:rFonts w:ascii="Calibri" w:hAnsi="Calibri" w:cs="Calibri"/>
          <w:b/>
          <w:bCs/>
          <w:color w:val="auto"/>
          <w:sz w:val="22"/>
          <w:szCs w:val="22"/>
        </w:rPr>
        <w:br w:type="page"/>
      </w:r>
    </w:p>
    <w:p w14:paraId="40EA4719" w14:textId="77777777" w:rsidR="00D122C6" w:rsidRPr="00B35512" w:rsidRDefault="00D122C6" w:rsidP="008337E4">
      <w:pPr>
        <w:pStyle w:val="TreA"/>
        <w:spacing w:line="288" w:lineRule="auto"/>
        <w:rPr>
          <w:rFonts w:ascii="Calibri" w:hAnsi="Calibri" w:cs="Calibri"/>
          <w:b/>
          <w:bCs/>
          <w:color w:val="auto"/>
        </w:rPr>
      </w:pPr>
    </w:p>
    <w:p w14:paraId="4194D951" w14:textId="27E32A17" w:rsidR="008337E4" w:rsidRPr="00B35512" w:rsidRDefault="008337E4" w:rsidP="008337E4">
      <w:pPr>
        <w:pStyle w:val="TreA"/>
        <w:spacing w:line="288" w:lineRule="auto"/>
        <w:rPr>
          <w:rFonts w:ascii="Calibri" w:hAnsi="Calibri" w:cs="Calibri"/>
          <w:b/>
          <w:bCs/>
          <w:color w:val="auto"/>
        </w:rPr>
      </w:pPr>
      <w:r w:rsidRPr="00B35512">
        <w:rPr>
          <w:rFonts w:ascii="Calibri" w:hAnsi="Calibri" w:cs="Calibri"/>
          <w:b/>
          <w:bCs/>
          <w:color w:val="auto"/>
        </w:rPr>
        <w:t>Załącznik 5</w:t>
      </w:r>
    </w:p>
    <w:p w14:paraId="3D042DA6" w14:textId="32EAFB72" w:rsidR="008337E4" w:rsidRPr="00B35512" w:rsidRDefault="008337E4" w:rsidP="008337E4">
      <w:pPr>
        <w:contextualSpacing/>
        <w:jc w:val="center"/>
        <w:rPr>
          <w:rFonts w:ascii="Calibri" w:eastAsia="Times New Roman" w:hAnsi="Calibri" w:cs="Calibri"/>
          <w:b/>
          <w:sz w:val="22"/>
          <w:szCs w:val="22"/>
        </w:rPr>
      </w:pPr>
      <w:r w:rsidRPr="00B35512">
        <w:rPr>
          <w:rFonts w:ascii="Calibri" w:eastAsia="Times New Roman" w:hAnsi="Calibri" w:cs="Calibri"/>
          <w:b/>
          <w:sz w:val="22"/>
          <w:szCs w:val="22"/>
        </w:rPr>
        <w:t>KLAUZULA INFORMACYJNA</w:t>
      </w:r>
      <w:r w:rsidR="006E243F" w:rsidRPr="00B35512">
        <w:rPr>
          <w:rFonts w:ascii="Calibri" w:eastAsia="Times New Roman" w:hAnsi="Calibri" w:cs="Calibri"/>
          <w:b/>
          <w:sz w:val="22"/>
          <w:szCs w:val="22"/>
        </w:rPr>
        <w:t xml:space="preserve"> o </w:t>
      </w:r>
      <w:r w:rsidRPr="00B35512">
        <w:rPr>
          <w:rFonts w:ascii="Calibri" w:eastAsia="Times New Roman" w:hAnsi="Calibri" w:cs="Calibri"/>
          <w:b/>
          <w:sz w:val="22"/>
          <w:szCs w:val="22"/>
        </w:rPr>
        <w:t>PRZETWARZANIU DANYCH OSOBOWYCH</w:t>
      </w:r>
    </w:p>
    <w:p w14:paraId="64580162" w14:textId="77777777" w:rsidR="008337E4" w:rsidRPr="00B35512" w:rsidRDefault="008337E4" w:rsidP="008337E4">
      <w:pPr>
        <w:contextualSpacing/>
        <w:jc w:val="both"/>
        <w:rPr>
          <w:rFonts w:ascii="Calibri" w:hAnsi="Calibri" w:cs="Calibri"/>
          <w:sz w:val="22"/>
          <w:szCs w:val="22"/>
        </w:rPr>
      </w:pPr>
    </w:p>
    <w:p w14:paraId="1F3A02C4" w14:textId="4F47466E" w:rsidR="008337E4" w:rsidRPr="00B35512" w:rsidRDefault="008337E4" w:rsidP="008337E4">
      <w:pPr>
        <w:contextualSpacing/>
        <w:jc w:val="both"/>
        <w:rPr>
          <w:rFonts w:ascii="Calibri" w:hAnsi="Calibri" w:cs="Calibri"/>
          <w:color w:val="auto"/>
          <w:sz w:val="22"/>
          <w:szCs w:val="22"/>
        </w:rPr>
      </w:pPr>
      <w:r w:rsidRPr="00B35512">
        <w:rPr>
          <w:rFonts w:ascii="Calibri" w:hAnsi="Calibri" w:cs="Calibri"/>
          <w:sz w:val="22"/>
          <w:szCs w:val="22"/>
        </w:rPr>
        <w:t>Zgodnie</w:t>
      </w:r>
      <w:r w:rsidR="006E243F" w:rsidRPr="00B35512">
        <w:rPr>
          <w:rFonts w:ascii="Calibri" w:hAnsi="Calibri" w:cs="Calibri"/>
          <w:sz w:val="22"/>
          <w:szCs w:val="22"/>
        </w:rPr>
        <w:t xml:space="preserve"> z </w:t>
      </w:r>
      <w:r w:rsidRPr="00B35512">
        <w:rPr>
          <w:rFonts w:ascii="Calibri" w:hAnsi="Calibri" w:cs="Calibri"/>
          <w:sz w:val="22"/>
          <w:szCs w:val="22"/>
        </w:rPr>
        <w:t>art. 13 ust. 1</w:t>
      </w:r>
      <w:r w:rsidR="006E243F" w:rsidRPr="00B35512">
        <w:rPr>
          <w:rFonts w:ascii="Calibri" w:hAnsi="Calibri" w:cs="Calibri"/>
          <w:sz w:val="22"/>
          <w:szCs w:val="22"/>
        </w:rPr>
        <w:t xml:space="preserve"> i </w:t>
      </w:r>
      <w:r w:rsidRPr="00B35512">
        <w:rPr>
          <w:rFonts w:ascii="Calibri" w:hAnsi="Calibri" w:cs="Calibri"/>
          <w:sz w:val="22"/>
          <w:szCs w:val="22"/>
        </w:rPr>
        <w:t>2 rozporządzenia Parlamentu Europejskiego</w:t>
      </w:r>
      <w:r w:rsidR="006E243F" w:rsidRPr="00B35512">
        <w:rPr>
          <w:rFonts w:ascii="Calibri" w:hAnsi="Calibri" w:cs="Calibri"/>
          <w:sz w:val="22"/>
          <w:szCs w:val="22"/>
        </w:rPr>
        <w:t xml:space="preserve"> i </w:t>
      </w:r>
      <w:r w:rsidRPr="00B35512">
        <w:rPr>
          <w:rFonts w:ascii="Calibri" w:hAnsi="Calibri" w:cs="Calibri"/>
          <w:sz w:val="22"/>
          <w:szCs w:val="22"/>
        </w:rPr>
        <w:t>Rady (UE) 2016/679</w:t>
      </w:r>
      <w:r w:rsidR="006E243F" w:rsidRPr="00B35512">
        <w:rPr>
          <w:rFonts w:ascii="Calibri" w:hAnsi="Calibri" w:cs="Calibri"/>
          <w:sz w:val="22"/>
          <w:szCs w:val="22"/>
        </w:rPr>
        <w:t xml:space="preserve"> z </w:t>
      </w:r>
      <w:r w:rsidRPr="00B35512">
        <w:rPr>
          <w:rFonts w:ascii="Calibri" w:hAnsi="Calibri" w:cs="Calibri"/>
          <w:sz w:val="22"/>
          <w:szCs w:val="22"/>
        </w:rPr>
        <w:t>dnia 27 kwietnia 2016r.</w:t>
      </w:r>
      <w:r w:rsidR="006E243F" w:rsidRPr="00B35512">
        <w:rPr>
          <w:rFonts w:ascii="Calibri" w:hAnsi="Calibri" w:cs="Calibri"/>
          <w:sz w:val="22"/>
          <w:szCs w:val="22"/>
        </w:rPr>
        <w:t xml:space="preserve"> w </w:t>
      </w:r>
      <w:r w:rsidRPr="00B35512">
        <w:rPr>
          <w:rFonts w:ascii="Calibri" w:hAnsi="Calibri" w:cs="Calibri"/>
          <w:sz w:val="22"/>
          <w:szCs w:val="22"/>
        </w:rPr>
        <w:t>sprawie ochrony osób fizycznych</w:t>
      </w:r>
      <w:r w:rsidR="006E243F" w:rsidRPr="00B35512">
        <w:rPr>
          <w:rFonts w:ascii="Calibri" w:hAnsi="Calibri" w:cs="Calibri"/>
          <w:sz w:val="22"/>
          <w:szCs w:val="22"/>
        </w:rPr>
        <w:t xml:space="preserve"> w </w:t>
      </w:r>
      <w:r w:rsidRPr="00B35512">
        <w:rPr>
          <w:rFonts w:ascii="Calibri" w:hAnsi="Calibri" w:cs="Calibri"/>
          <w:sz w:val="22"/>
          <w:szCs w:val="22"/>
        </w:rPr>
        <w:t>związku</w:t>
      </w:r>
      <w:r w:rsidR="006E243F" w:rsidRPr="00B35512">
        <w:rPr>
          <w:rFonts w:ascii="Calibri" w:hAnsi="Calibri" w:cs="Calibri"/>
          <w:sz w:val="22"/>
          <w:szCs w:val="22"/>
        </w:rPr>
        <w:t xml:space="preserve"> z </w:t>
      </w:r>
      <w:r w:rsidRPr="00B35512">
        <w:rPr>
          <w:rFonts w:ascii="Calibri" w:hAnsi="Calibri" w:cs="Calibri"/>
          <w:sz w:val="22"/>
          <w:szCs w:val="22"/>
        </w:rPr>
        <w:t>przetwarzaniem danych osobowych</w:t>
      </w:r>
      <w:r w:rsidR="006E243F" w:rsidRPr="00B35512">
        <w:rPr>
          <w:rFonts w:ascii="Calibri" w:hAnsi="Calibri" w:cs="Calibri"/>
          <w:sz w:val="22"/>
          <w:szCs w:val="22"/>
        </w:rPr>
        <w:t xml:space="preserve"> i w </w:t>
      </w:r>
      <w:r w:rsidRPr="00B35512">
        <w:rPr>
          <w:rFonts w:ascii="Calibri" w:hAnsi="Calibri" w:cs="Calibri"/>
          <w:sz w:val="22"/>
          <w:szCs w:val="22"/>
        </w:rPr>
        <w:t>sprawie swobodnego przepływu takich danych oraz uchylenia dyrektywy 95/</w:t>
      </w:r>
      <w:r w:rsidRPr="00B35512">
        <w:rPr>
          <w:rFonts w:ascii="Calibri" w:hAnsi="Calibri" w:cs="Calibri"/>
          <w:color w:val="auto"/>
          <w:sz w:val="22"/>
          <w:szCs w:val="22"/>
        </w:rPr>
        <w:t>46/WE (ogólne rozporządzenie</w:t>
      </w:r>
      <w:r w:rsidR="006E243F" w:rsidRPr="00B35512">
        <w:rPr>
          <w:rFonts w:ascii="Calibri" w:hAnsi="Calibri" w:cs="Calibri"/>
          <w:color w:val="auto"/>
          <w:sz w:val="22"/>
          <w:szCs w:val="22"/>
        </w:rPr>
        <w:t xml:space="preserve"> o </w:t>
      </w:r>
      <w:r w:rsidRPr="00B35512">
        <w:rPr>
          <w:rFonts w:ascii="Calibri" w:hAnsi="Calibri" w:cs="Calibri"/>
          <w:color w:val="auto"/>
          <w:sz w:val="22"/>
          <w:szCs w:val="22"/>
        </w:rPr>
        <w:t>ochronie danych) (Dz. Urz. UE L 119</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04.05.2016, str. 1), dalej „RODO”, informuję, że</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związku</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postępowaniem</w:t>
      </w:r>
      <w:r w:rsidR="006E243F" w:rsidRPr="00B35512">
        <w:rPr>
          <w:rFonts w:ascii="Calibri" w:hAnsi="Calibri" w:cs="Calibri"/>
          <w:color w:val="auto"/>
          <w:sz w:val="22"/>
          <w:szCs w:val="22"/>
        </w:rPr>
        <w:t xml:space="preserve"> o </w:t>
      </w:r>
      <w:r w:rsidRPr="00B35512">
        <w:rPr>
          <w:rFonts w:ascii="Calibri" w:hAnsi="Calibri" w:cs="Calibri"/>
          <w:color w:val="auto"/>
          <w:sz w:val="22"/>
          <w:szCs w:val="22"/>
        </w:rPr>
        <w:t>udzielenie zamówienia</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 xml:space="preserve">drodze zasady konkurencyjności: </w:t>
      </w:r>
    </w:p>
    <w:p w14:paraId="0F88DDD7" w14:textId="2BF73EA6" w:rsidR="008337E4" w:rsidRPr="00B35512" w:rsidRDefault="008337E4" w:rsidP="008337E4">
      <w:pPr>
        <w:contextualSpacing/>
        <w:jc w:val="both"/>
        <w:rPr>
          <w:rFonts w:ascii="Calibri" w:hAnsi="Calibri" w:cs="Calibri"/>
          <w:color w:val="auto"/>
          <w:sz w:val="22"/>
          <w:szCs w:val="22"/>
        </w:rPr>
      </w:pPr>
      <w:r w:rsidRPr="00B35512">
        <w:rPr>
          <w:rFonts w:ascii="Calibri" w:hAnsi="Calibri" w:cs="Calibri"/>
          <w:color w:val="auto"/>
          <w:sz w:val="22"/>
          <w:szCs w:val="22"/>
        </w:rPr>
        <w:t>administratorem moich danych osobowych przetwarzanych</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ramach zbioru danych „</w:t>
      </w:r>
      <w:r w:rsidR="005E3088" w:rsidRPr="00B35512">
        <w:rPr>
          <w:rFonts w:ascii="Calibri" w:hAnsi="Calibri" w:cs="Calibri"/>
          <w:color w:val="auto"/>
          <w:sz w:val="22"/>
          <w:szCs w:val="22"/>
        </w:rPr>
        <w:t>Fundusze Europejskie dla Małopolskie 2021 - 2027</w:t>
      </w:r>
      <w:r w:rsidRPr="00B35512">
        <w:rPr>
          <w:rFonts w:ascii="Calibri" w:hAnsi="Calibri" w:cs="Calibri"/>
          <w:color w:val="auto"/>
          <w:sz w:val="22"/>
          <w:szCs w:val="22"/>
        </w:rPr>
        <w:t xml:space="preserve">” jest Zarząd Województwa Małopolskiego stanowiący Instytucję Zarządzającą dla </w:t>
      </w:r>
      <w:r w:rsidR="005E3088" w:rsidRPr="00B35512">
        <w:rPr>
          <w:rFonts w:ascii="Calibri" w:hAnsi="Calibri" w:cs="Calibri"/>
          <w:color w:val="auto"/>
          <w:sz w:val="22"/>
          <w:szCs w:val="22"/>
        </w:rPr>
        <w:t>Funduszy Europejskich dla Małopolski 2021 - 2027</w:t>
      </w:r>
      <w:r w:rsidRPr="00B35512">
        <w:rPr>
          <w:rFonts w:ascii="Calibri" w:hAnsi="Calibri" w:cs="Calibri"/>
          <w:color w:val="auto"/>
          <w:sz w:val="22"/>
          <w:szCs w:val="22"/>
        </w:rPr>
        <w:t>,</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siedzibą</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Krakowie przy ul. Basztowej 22, 31-156 Kraków, adres do korespondencji ul. Racławicka 56, 30-017 Kraków, minister właściwy do spraw rozwoju</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siedzibą</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 xml:space="preserve">Warszawie przy ul. Wspólnej 2/4, 00-926 Warszawa, Beneficjent projektu </w:t>
      </w:r>
      <w:r w:rsidR="003F491B" w:rsidRPr="00B35512">
        <w:rPr>
          <w:rFonts w:ascii="Calibri" w:hAnsi="Calibri" w:cs="Calibri"/>
          <w:color w:val="auto"/>
          <w:sz w:val="22"/>
          <w:szCs w:val="22"/>
        </w:rPr>
        <w:t>Inventum Sp.</w:t>
      </w:r>
      <w:r w:rsidR="006E243F" w:rsidRPr="00B35512">
        <w:rPr>
          <w:rFonts w:ascii="Calibri" w:hAnsi="Calibri" w:cs="Calibri"/>
          <w:color w:val="auto"/>
          <w:sz w:val="22"/>
          <w:szCs w:val="22"/>
        </w:rPr>
        <w:t xml:space="preserve"> z </w:t>
      </w:r>
      <w:r w:rsidR="003F491B" w:rsidRPr="00B35512">
        <w:rPr>
          <w:rFonts w:ascii="Calibri" w:hAnsi="Calibri" w:cs="Calibri"/>
          <w:color w:val="auto"/>
          <w:sz w:val="22"/>
          <w:szCs w:val="22"/>
        </w:rPr>
        <w:t xml:space="preserve">o.o. </w:t>
      </w:r>
      <w:r w:rsidRPr="00B35512">
        <w:rPr>
          <w:rFonts w:ascii="Calibri" w:hAnsi="Calibri" w:cs="Calibri"/>
          <w:color w:val="auto"/>
          <w:sz w:val="22"/>
          <w:szCs w:val="22"/>
        </w:rPr>
        <w:t>(dalej "</w:t>
      </w:r>
      <w:r w:rsidR="003F491B" w:rsidRPr="00B35512">
        <w:rPr>
          <w:rFonts w:ascii="Calibri" w:hAnsi="Calibri" w:cs="Calibri"/>
          <w:color w:val="auto"/>
          <w:sz w:val="22"/>
          <w:szCs w:val="22"/>
        </w:rPr>
        <w:t>Inventum</w:t>
      </w:r>
      <w:r w:rsidR="00543604" w:rsidRPr="00B35512">
        <w:rPr>
          <w:rFonts w:ascii="Calibri" w:hAnsi="Calibri" w:cs="Calibri"/>
          <w:color w:val="auto"/>
          <w:sz w:val="22"/>
          <w:szCs w:val="22"/>
        </w:rPr>
        <w:t>”)</w:t>
      </w:r>
      <w:r w:rsidRPr="00B35512">
        <w:rPr>
          <w:rFonts w:ascii="Calibri" w:hAnsi="Calibri" w:cs="Calibri"/>
          <w:color w:val="auto"/>
          <w:sz w:val="22"/>
          <w:szCs w:val="22"/>
        </w:rPr>
        <w:t xml:space="preserve"> której siedzibą jest Nowy Sącz, kod pocztowy 33-300, </w:t>
      </w:r>
      <w:r w:rsidR="00681B7E" w:rsidRPr="00B35512">
        <w:rPr>
          <w:rFonts w:ascii="Calibri" w:hAnsi="Calibri" w:cs="Calibri"/>
          <w:color w:val="auto"/>
          <w:sz w:val="22"/>
          <w:szCs w:val="22"/>
        </w:rPr>
        <w:t>ul. Siemiradzkiego 11A/</w:t>
      </w:r>
      <w:r w:rsidR="003F491B" w:rsidRPr="00B35512">
        <w:rPr>
          <w:rFonts w:ascii="Calibri" w:hAnsi="Calibri" w:cs="Calibri"/>
          <w:color w:val="auto"/>
          <w:sz w:val="22"/>
          <w:szCs w:val="22"/>
        </w:rPr>
        <w:t>2</w:t>
      </w:r>
      <w:r w:rsidRPr="00B35512">
        <w:rPr>
          <w:rFonts w:ascii="Calibri" w:hAnsi="Calibri" w:cs="Calibri"/>
          <w:color w:val="auto"/>
          <w:sz w:val="22"/>
          <w:szCs w:val="22"/>
        </w:rPr>
        <w:t xml:space="preserve">, wpisana do Krajowego Rejestru Sądowego, prowadzonego przez Sąd Rejonowy dla Krakowa- Śródmieścia, XII Wydział Gospodarczy pod nr KRS </w:t>
      </w:r>
      <w:r w:rsidR="00543604" w:rsidRPr="00B35512">
        <w:rPr>
          <w:rFonts w:ascii="Calibri" w:hAnsi="Calibri" w:cs="Calibri"/>
          <w:color w:val="auto"/>
          <w:sz w:val="22"/>
          <w:szCs w:val="22"/>
        </w:rPr>
        <w:t>0000704262</w:t>
      </w:r>
      <w:r w:rsidRPr="00B35512">
        <w:rPr>
          <w:rFonts w:ascii="Calibri" w:hAnsi="Calibri" w:cs="Calibri"/>
          <w:color w:val="auto"/>
          <w:sz w:val="22"/>
          <w:szCs w:val="22"/>
        </w:rPr>
        <w:t>,</w:t>
      </w:r>
      <w:r w:rsidR="006E243F" w:rsidRPr="00B35512">
        <w:rPr>
          <w:rFonts w:ascii="Calibri" w:hAnsi="Calibri" w:cs="Calibri"/>
          <w:color w:val="auto"/>
          <w:sz w:val="22"/>
          <w:szCs w:val="22"/>
        </w:rPr>
        <w:t xml:space="preserve"> o </w:t>
      </w:r>
      <w:r w:rsidRPr="00B35512">
        <w:rPr>
          <w:rFonts w:ascii="Calibri" w:hAnsi="Calibri" w:cs="Calibri"/>
          <w:color w:val="auto"/>
          <w:sz w:val="22"/>
          <w:szCs w:val="22"/>
        </w:rPr>
        <w:t xml:space="preserve">numerze NIP: </w:t>
      </w:r>
      <w:r w:rsidR="00543604" w:rsidRPr="00B35512">
        <w:rPr>
          <w:rFonts w:ascii="Calibri" w:hAnsi="Calibri" w:cs="Calibri"/>
          <w:color w:val="auto"/>
          <w:sz w:val="22"/>
          <w:szCs w:val="22"/>
        </w:rPr>
        <w:t>7343553972</w:t>
      </w:r>
      <w:r w:rsidRPr="00B35512">
        <w:rPr>
          <w:rFonts w:ascii="Calibri" w:hAnsi="Calibri" w:cs="Calibri"/>
          <w:color w:val="auto"/>
          <w:sz w:val="22"/>
          <w:szCs w:val="22"/>
        </w:rPr>
        <w:t>. Kontakt</w:t>
      </w:r>
      <w:r w:rsidR="006E243F" w:rsidRPr="00B35512">
        <w:rPr>
          <w:rFonts w:ascii="Calibri" w:hAnsi="Calibri" w:cs="Calibri"/>
          <w:color w:val="auto"/>
          <w:sz w:val="22"/>
          <w:szCs w:val="22"/>
        </w:rPr>
        <w:t xml:space="preserve"> z </w:t>
      </w:r>
      <w:r w:rsidRPr="00B35512">
        <w:rPr>
          <w:rFonts w:ascii="Calibri" w:hAnsi="Calibri" w:cs="Calibri"/>
          <w:color w:val="auto"/>
          <w:sz w:val="22"/>
          <w:szCs w:val="22"/>
        </w:rPr>
        <w:t xml:space="preserve">Administratorem Danych mogą Państwo uzyskać mailowo pod adresem: </w:t>
      </w:r>
      <w:hyperlink r:id="rId13" w:history="1">
        <w:r w:rsidR="003F491B" w:rsidRPr="00B35512">
          <w:rPr>
            <w:rStyle w:val="Hipercze"/>
            <w:rFonts w:ascii="Calibri" w:hAnsi="Calibri" w:cs="Calibri"/>
            <w:sz w:val="22"/>
            <w:szCs w:val="22"/>
          </w:rPr>
          <w:t>biuro@inventum-global.pl</w:t>
        </w:r>
      </w:hyperlink>
    </w:p>
    <w:p w14:paraId="10B34345" w14:textId="10D38339" w:rsidR="008337E4" w:rsidRPr="00B35512" w:rsidRDefault="008337E4" w:rsidP="008337E4">
      <w:pPr>
        <w:contextualSpacing/>
        <w:jc w:val="both"/>
        <w:rPr>
          <w:rFonts w:ascii="Calibri" w:hAnsi="Calibri" w:cs="Calibri"/>
          <w:sz w:val="22"/>
          <w:szCs w:val="22"/>
        </w:rPr>
      </w:pPr>
      <w:r w:rsidRPr="00B35512">
        <w:rPr>
          <w:rFonts w:ascii="Calibri" w:hAnsi="Calibri" w:cs="Calibri"/>
          <w:color w:val="auto"/>
          <w:sz w:val="22"/>
          <w:szCs w:val="22"/>
        </w:rPr>
        <w:t>Dane osobowe zawarte</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ofercie złożonej przez Wykonawcę przetwarzane będą na podstawie art. 6 ust. 1 lit. c oraz art. 9 ust. 2 lit. g Rozporządzenia Parlamentu Europejskiego</w:t>
      </w:r>
      <w:r w:rsidR="006E243F" w:rsidRPr="00B35512">
        <w:rPr>
          <w:rFonts w:ascii="Calibri" w:hAnsi="Calibri" w:cs="Calibri"/>
          <w:color w:val="auto"/>
          <w:sz w:val="22"/>
          <w:szCs w:val="22"/>
        </w:rPr>
        <w:t xml:space="preserve"> i </w:t>
      </w:r>
      <w:r w:rsidRPr="00B35512">
        <w:rPr>
          <w:rFonts w:ascii="Calibri" w:hAnsi="Calibri" w:cs="Calibri"/>
          <w:sz w:val="22"/>
          <w:szCs w:val="22"/>
        </w:rPr>
        <w:t xml:space="preserve">Rady (UE) 2016/679 – dane osobowe są niezbędne dla realizacji </w:t>
      </w:r>
      <w:r w:rsidR="005E3088" w:rsidRPr="00B35512">
        <w:rPr>
          <w:rFonts w:ascii="Calibri" w:hAnsi="Calibri" w:cs="Calibri"/>
          <w:sz w:val="22"/>
          <w:szCs w:val="22"/>
        </w:rPr>
        <w:t>Funduszy Europejskich dla Małopolskie 2021 - 2027</w:t>
      </w:r>
      <w:r w:rsidRPr="00B35512">
        <w:rPr>
          <w:rFonts w:ascii="Calibri" w:hAnsi="Calibri" w:cs="Calibri"/>
          <w:sz w:val="22"/>
          <w:szCs w:val="22"/>
        </w:rPr>
        <w:t xml:space="preserve"> na podstawie: </w:t>
      </w:r>
    </w:p>
    <w:p w14:paraId="48287074" w14:textId="5DF003A7" w:rsidR="008337E4" w:rsidRPr="00B35512" w:rsidRDefault="008337E4" w:rsidP="008337E4">
      <w:pPr>
        <w:ind w:left="708"/>
        <w:contextualSpacing/>
        <w:jc w:val="both"/>
        <w:rPr>
          <w:rFonts w:ascii="Calibri" w:hAnsi="Calibri" w:cs="Calibri"/>
          <w:sz w:val="22"/>
          <w:szCs w:val="22"/>
        </w:rPr>
      </w:pPr>
      <w:r w:rsidRPr="00B35512">
        <w:rPr>
          <w:rFonts w:ascii="Calibri" w:hAnsi="Calibri" w:cs="Calibri"/>
          <w:sz w:val="22"/>
          <w:szCs w:val="22"/>
        </w:rPr>
        <w:t>a. rozporządzenia Parlamentu Europejskiego</w:t>
      </w:r>
      <w:r w:rsidR="006E243F" w:rsidRPr="00B35512">
        <w:rPr>
          <w:rFonts w:ascii="Calibri" w:hAnsi="Calibri" w:cs="Calibri"/>
          <w:sz w:val="22"/>
          <w:szCs w:val="22"/>
        </w:rPr>
        <w:t xml:space="preserve"> i </w:t>
      </w:r>
      <w:r w:rsidRPr="00B35512">
        <w:rPr>
          <w:rFonts w:ascii="Calibri" w:hAnsi="Calibri" w:cs="Calibri"/>
          <w:sz w:val="22"/>
          <w:szCs w:val="22"/>
        </w:rPr>
        <w:t>Rady (UE) Nr 1303/2013</w:t>
      </w:r>
      <w:r w:rsidR="006E243F" w:rsidRPr="00B35512">
        <w:rPr>
          <w:rFonts w:ascii="Calibri" w:hAnsi="Calibri" w:cs="Calibri"/>
          <w:sz w:val="22"/>
          <w:szCs w:val="22"/>
        </w:rPr>
        <w:t xml:space="preserve"> z </w:t>
      </w:r>
      <w:r w:rsidRPr="00B35512">
        <w:rPr>
          <w:rFonts w:ascii="Calibri" w:hAnsi="Calibri" w:cs="Calibri"/>
          <w:sz w:val="22"/>
          <w:szCs w:val="22"/>
        </w:rPr>
        <w:t>dnia 17 grudnia 2013 r. ustanawiające wspólne przepisy dotyczące Europejskiego Funduszu Rozwoju Regionalnego, Europejskiego Funduszu Społecznego, Funduszu Spójności, Europejskiego Funduszu Rolnego na rzecz Rozwoju Obszarów Wiejskich oraz Europejskiego Funduszu Morskiego</w:t>
      </w:r>
      <w:r w:rsidR="006E243F" w:rsidRPr="00B35512">
        <w:rPr>
          <w:rFonts w:ascii="Calibri" w:hAnsi="Calibri" w:cs="Calibri"/>
          <w:sz w:val="22"/>
          <w:szCs w:val="22"/>
        </w:rPr>
        <w:t xml:space="preserve"> i </w:t>
      </w:r>
      <w:r w:rsidRPr="00B35512">
        <w:rPr>
          <w:rFonts w:ascii="Calibri" w:hAnsi="Calibri" w:cs="Calibri"/>
          <w:sz w:val="22"/>
          <w:szCs w:val="22"/>
        </w:rPr>
        <w:t>Rybackiego oraz ustanawiające przepisy ogólne dotyczące Europejskiego Funduszu Rozwoju Regionalnego, Europejskiego Funduszu Społecznego, Funduszu Spójności</w:t>
      </w:r>
      <w:r w:rsidR="006E243F" w:rsidRPr="00B35512">
        <w:rPr>
          <w:rFonts w:ascii="Calibri" w:hAnsi="Calibri" w:cs="Calibri"/>
          <w:sz w:val="22"/>
          <w:szCs w:val="22"/>
        </w:rPr>
        <w:t xml:space="preserve"> i </w:t>
      </w:r>
      <w:r w:rsidRPr="00B35512">
        <w:rPr>
          <w:rFonts w:ascii="Calibri" w:hAnsi="Calibri" w:cs="Calibri"/>
          <w:sz w:val="22"/>
          <w:szCs w:val="22"/>
        </w:rPr>
        <w:t>Europejskiego Funduszu Morskiego</w:t>
      </w:r>
      <w:r w:rsidR="006E243F" w:rsidRPr="00B35512">
        <w:rPr>
          <w:rFonts w:ascii="Calibri" w:hAnsi="Calibri" w:cs="Calibri"/>
          <w:sz w:val="22"/>
          <w:szCs w:val="22"/>
        </w:rPr>
        <w:t xml:space="preserve"> i </w:t>
      </w:r>
      <w:r w:rsidRPr="00B35512">
        <w:rPr>
          <w:rFonts w:ascii="Calibri" w:hAnsi="Calibri" w:cs="Calibri"/>
          <w:sz w:val="22"/>
          <w:szCs w:val="22"/>
        </w:rPr>
        <w:t xml:space="preserve">Rybackiego oraz uchylające rozporządzenie Rady (WE) nr 1083/2006; </w:t>
      </w:r>
    </w:p>
    <w:p w14:paraId="526EE96E" w14:textId="47CC07E6" w:rsidR="008337E4" w:rsidRPr="00B35512" w:rsidRDefault="008337E4" w:rsidP="008337E4">
      <w:pPr>
        <w:ind w:left="708"/>
        <w:contextualSpacing/>
        <w:jc w:val="both"/>
        <w:rPr>
          <w:rFonts w:ascii="Calibri" w:hAnsi="Calibri" w:cs="Calibri"/>
          <w:sz w:val="22"/>
          <w:szCs w:val="22"/>
        </w:rPr>
      </w:pPr>
      <w:r w:rsidRPr="00B35512">
        <w:rPr>
          <w:rFonts w:ascii="Calibri" w:hAnsi="Calibri" w:cs="Calibri"/>
          <w:sz w:val="22"/>
          <w:szCs w:val="22"/>
        </w:rPr>
        <w:t>b. rozporządzenia Parlamentu Europejskiego</w:t>
      </w:r>
      <w:r w:rsidR="006E243F" w:rsidRPr="00B35512">
        <w:rPr>
          <w:rFonts w:ascii="Calibri" w:hAnsi="Calibri" w:cs="Calibri"/>
          <w:sz w:val="22"/>
          <w:szCs w:val="22"/>
        </w:rPr>
        <w:t xml:space="preserve"> i </w:t>
      </w:r>
      <w:r w:rsidRPr="00B35512">
        <w:rPr>
          <w:rFonts w:ascii="Calibri" w:hAnsi="Calibri" w:cs="Calibri"/>
          <w:sz w:val="22"/>
          <w:szCs w:val="22"/>
        </w:rPr>
        <w:t>Rady (UE) Nr 1304/2013</w:t>
      </w:r>
      <w:r w:rsidR="006E243F" w:rsidRPr="00B35512">
        <w:rPr>
          <w:rFonts w:ascii="Calibri" w:hAnsi="Calibri" w:cs="Calibri"/>
          <w:sz w:val="22"/>
          <w:szCs w:val="22"/>
        </w:rPr>
        <w:t xml:space="preserve"> z </w:t>
      </w:r>
      <w:r w:rsidRPr="00B35512">
        <w:rPr>
          <w:rFonts w:ascii="Calibri" w:hAnsi="Calibri" w:cs="Calibri"/>
          <w:sz w:val="22"/>
          <w:szCs w:val="22"/>
        </w:rPr>
        <w:t>dnia 17 grudnia 2013 r.</w:t>
      </w:r>
      <w:r w:rsidR="006E243F" w:rsidRPr="00B35512">
        <w:rPr>
          <w:rFonts w:ascii="Calibri" w:hAnsi="Calibri" w:cs="Calibri"/>
          <w:sz w:val="22"/>
          <w:szCs w:val="22"/>
        </w:rPr>
        <w:t xml:space="preserve"> w </w:t>
      </w:r>
      <w:r w:rsidRPr="00B35512">
        <w:rPr>
          <w:rFonts w:ascii="Calibri" w:hAnsi="Calibri" w:cs="Calibri"/>
          <w:sz w:val="22"/>
          <w:szCs w:val="22"/>
        </w:rPr>
        <w:t>sprawie Europejskiego Funduszu Społecznego</w:t>
      </w:r>
      <w:r w:rsidR="006E243F" w:rsidRPr="00B35512">
        <w:rPr>
          <w:rFonts w:ascii="Calibri" w:hAnsi="Calibri" w:cs="Calibri"/>
          <w:sz w:val="22"/>
          <w:szCs w:val="22"/>
        </w:rPr>
        <w:t xml:space="preserve"> i </w:t>
      </w:r>
      <w:r w:rsidRPr="00B35512">
        <w:rPr>
          <w:rFonts w:ascii="Calibri" w:hAnsi="Calibri" w:cs="Calibri"/>
          <w:sz w:val="22"/>
          <w:szCs w:val="22"/>
        </w:rPr>
        <w:t xml:space="preserve">uchylające rozporządzenie Rady (WE) nr 1081/2006; </w:t>
      </w:r>
    </w:p>
    <w:p w14:paraId="03FE1242" w14:textId="2888905C" w:rsidR="008337E4" w:rsidRPr="00B35512" w:rsidRDefault="008337E4" w:rsidP="008337E4">
      <w:pPr>
        <w:ind w:left="708"/>
        <w:contextualSpacing/>
        <w:jc w:val="both"/>
        <w:rPr>
          <w:rFonts w:ascii="Calibri" w:hAnsi="Calibri" w:cs="Calibri"/>
          <w:sz w:val="22"/>
          <w:szCs w:val="22"/>
        </w:rPr>
      </w:pPr>
      <w:r w:rsidRPr="00B35512">
        <w:rPr>
          <w:rFonts w:ascii="Calibri" w:hAnsi="Calibri" w:cs="Calibri"/>
          <w:sz w:val="22"/>
          <w:szCs w:val="22"/>
        </w:rPr>
        <w:t>c. ustawa</w:t>
      </w:r>
      <w:r w:rsidR="006E243F" w:rsidRPr="00B35512">
        <w:rPr>
          <w:rFonts w:ascii="Calibri" w:hAnsi="Calibri" w:cs="Calibri"/>
          <w:sz w:val="22"/>
          <w:szCs w:val="22"/>
        </w:rPr>
        <w:t xml:space="preserve"> z </w:t>
      </w:r>
      <w:r w:rsidRPr="00B35512">
        <w:rPr>
          <w:rFonts w:ascii="Calibri" w:hAnsi="Calibri" w:cs="Calibri"/>
          <w:sz w:val="22"/>
          <w:szCs w:val="22"/>
        </w:rPr>
        <w:t>dnia 11 lipca 2014 r.</w:t>
      </w:r>
      <w:r w:rsidR="006E243F" w:rsidRPr="00B35512">
        <w:rPr>
          <w:rFonts w:ascii="Calibri" w:hAnsi="Calibri" w:cs="Calibri"/>
          <w:sz w:val="22"/>
          <w:szCs w:val="22"/>
        </w:rPr>
        <w:t xml:space="preserve"> o </w:t>
      </w:r>
      <w:r w:rsidRPr="00B35512">
        <w:rPr>
          <w:rFonts w:ascii="Calibri" w:hAnsi="Calibri" w:cs="Calibri"/>
          <w:sz w:val="22"/>
          <w:szCs w:val="22"/>
        </w:rPr>
        <w:t>zasadach realizacji programów</w:t>
      </w:r>
      <w:r w:rsidR="006E243F" w:rsidRPr="00B35512">
        <w:rPr>
          <w:rFonts w:ascii="Calibri" w:hAnsi="Calibri" w:cs="Calibri"/>
          <w:sz w:val="22"/>
          <w:szCs w:val="22"/>
        </w:rPr>
        <w:t xml:space="preserve"> w </w:t>
      </w:r>
      <w:r w:rsidRPr="00B35512">
        <w:rPr>
          <w:rFonts w:ascii="Calibri" w:hAnsi="Calibri" w:cs="Calibri"/>
          <w:sz w:val="22"/>
          <w:szCs w:val="22"/>
        </w:rPr>
        <w:t>zakresie polityki spójności finansowanych</w:t>
      </w:r>
      <w:r w:rsidR="006E243F" w:rsidRPr="00B35512">
        <w:rPr>
          <w:rFonts w:ascii="Calibri" w:hAnsi="Calibri" w:cs="Calibri"/>
          <w:sz w:val="22"/>
          <w:szCs w:val="22"/>
        </w:rPr>
        <w:t xml:space="preserve"> w </w:t>
      </w:r>
      <w:r w:rsidRPr="00B35512">
        <w:rPr>
          <w:rFonts w:ascii="Calibri" w:hAnsi="Calibri" w:cs="Calibri"/>
          <w:sz w:val="22"/>
          <w:szCs w:val="22"/>
        </w:rPr>
        <w:t>perspektywie finansowej 2014–2020 (Dz. U.</w:t>
      </w:r>
      <w:r w:rsidR="006E243F" w:rsidRPr="00B35512">
        <w:rPr>
          <w:rFonts w:ascii="Calibri" w:hAnsi="Calibri" w:cs="Calibri"/>
          <w:sz w:val="22"/>
          <w:szCs w:val="22"/>
        </w:rPr>
        <w:t xml:space="preserve"> z </w:t>
      </w:r>
      <w:r w:rsidRPr="00B35512">
        <w:rPr>
          <w:rFonts w:ascii="Calibri" w:hAnsi="Calibri" w:cs="Calibri"/>
          <w:sz w:val="22"/>
          <w:szCs w:val="22"/>
        </w:rPr>
        <w:t xml:space="preserve">2016 r. poz. 217); </w:t>
      </w:r>
    </w:p>
    <w:p w14:paraId="450F13AA" w14:textId="09417CEA" w:rsidR="008337E4" w:rsidRPr="00B35512" w:rsidRDefault="008337E4" w:rsidP="008337E4">
      <w:pPr>
        <w:ind w:left="708"/>
        <w:contextualSpacing/>
        <w:jc w:val="both"/>
        <w:rPr>
          <w:rFonts w:ascii="Calibri" w:hAnsi="Calibri" w:cs="Calibri"/>
          <w:color w:val="auto"/>
          <w:sz w:val="22"/>
          <w:szCs w:val="22"/>
        </w:rPr>
      </w:pPr>
      <w:r w:rsidRPr="00B35512">
        <w:rPr>
          <w:rFonts w:ascii="Calibri" w:hAnsi="Calibri" w:cs="Calibri"/>
          <w:sz w:val="22"/>
          <w:szCs w:val="22"/>
        </w:rPr>
        <w:t>d. rozporządzenie Wykonawczego Komisji (UE) Nr 1011/2014</w:t>
      </w:r>
      <w:r w:rsidR="006E243F" w:rsidRPr="00B35512">
        <w:rPr>
          <w:rFonts w:ascii="Calibri" w:hAnsi="Calibri" w:cs="Calibri"/>
          <w:sz w:val="22"/>
          <w:szCs w:val="22"/>
        </w:rPr>
        <w:t xml:space="preserve"> z </w:t>
      </w:r>
      <w:r w:rsidRPr="00B35512">
        <w:rPr>
          <w:rFonts w:ascii="Calibri" w:hAnsi="Calibri" w:cs="Calibri"/>
          <w:sz w:val="22"/>
          <w:szCs w:val="22"/>
        </w:rPr>
        <w:t>dnia 22 września 2014 r. ustanawiające szczegółowe przepisy wykonawcze do rozporządzenia Parlamentu Europejskiego</w:t>
      </w:r>
      <w:r w:rsidR="006E243F" w:rsidRPr="00B35512">
        <w:rPr>
          <w:rFonts w:ascii="Calibri" w:hAnsi="Calibri" w:cs="Calibri"/>
          <w:sz w:val="22"/>
          <w:szCs w:val="22"/>
        </w:rPr>
        <w:t xml:space="preserve"> i </w:t>
      </w:r>
      <w:r w:rsidRPr="00B35512">
        <w:rPr>
          <w:rFonts w:ascii="Calibri" w:hAnsi="Calibri" w:cs="Calibri"/>
          <w:sz w:val="22"/>
          <w:szCs w:val="22"/>
        </w:rPr>
        <w:t>Rady (UE) nr 1303/2013</w:t>
      </w:r>
      <w:r w:rsidR="006E243F" w:rsidRPr="00B35512">
        <w:rPr>
          <w:rFonts w:ascii="Calibri" w:hAnsi="Calibri" w:cs="Calibri"/>
          <w:sz w:val="22"/>
          <w:szCs w:val="22"/>
        </w:rPr>
        <w:t xml:space="preserve"> w </w:t>
      </w:r>
      <w:r w:rsidRPr="00B35512">
        <w:rPr>
          <w:rFonts w:ascii="Calibri" w:hAnsi="Calibri" w:cs="Calibri"/>
          <w:sz w:val="22"/>
          <w:szCs w:val="22"/>
        </w:rPr>
        <w:t xml:space="preserve">odniesieniu do wzorów służących do przekazywania Komisji określonych informacji oraz szczegółowe przepisy dotyczące wymiany informacji między </w:t>
      </w:r>
      <w:r w:rsidRPr="00B35512">
        <w:rPr>
          <w:rFonts w:ascii="Calibri" w:hAnsi="Calibri" w:cs="Calibri"/>
          <w:color w:val="auto"/>
          <w:sz w:val="22"/>
          <w:szCs w:val="22"/>
        </w:rPr>
        <w:t>beneficjentami</w:t>
      </w:r>
      <w:r w:rsidR="006E243F" w:rsidRPr="00B35512">
        <w:rPr>
          <w:rFonts w:ascii="Calibri" w:hAnsi="Calibri" w:cs="Calibri"/>
          <w:color w:val="auto"/>
          <w:sz w:val="22"/>
          <w:szCs w:val="22"/>
        </w:rPr>
        <w:t xml:space="preserve"> a </w:t>
      </w:r>
      <w:r w:rsidRPr="00B35512">
        <w:rPr>
          <w:rFonts w:ascii="Calibri" w:hAnsi="Calibri" w:cs="Calibri"/>
          <w:color w:val="auto"/>
          <w:sz w:val="22"/>
          <w:szCs w:val="22"/>
        </w:rPr>
        <w:t>instytucjami zarządzającymi, certyfikującymi, audytowymi</w:t>
      </w:r>
      <w:r w:rsidR="006E243F" w:rsidRPr="00B35512">
        <w:rPr>
          <w:rFonts w:ascii="Calibri" w:hAnsi="Calibri" w:cs="Calibri"/>
          <w:color w:val="auto"/>
          <w:sz w:val="22"/>
          <w:szCs w:val="22"/>
        </w:rPr>
        <w:t xml:space="preserve"> i </w:t>
      </w:r>
      <w:r w:rsidRPr="00B35512">
        <w:rPr>
          <w:rFonts w:ascii="Calibri" w:hAnsi="Calibri" w:cs="Calibri"/>
          <w:color w:val="auto"/>
          <w:sz w:val="22"/>
          <w:szCs w:val="22"/>
        </w:rPr>
        <w:t xml:space="preserve">pośredniczącymi; </w:t>
      </w:r>
    </w:p>
    <w:p w14:paraId="6E72489B" w14:textId="7A837FF7" w:rsidR="008337E4" w:rsidRPr="00B35512" w:rsidRDefault="008337E4" w:rsidP="008337E4">
      <w:pPr>
        <w:contextualSpacing/>
        <w:jc w:val="both"/>
        <w:rPr>
          <w:rFonts w:ascii="Calibri" w:hAnsi="Calibri" w:cs="Calibri"/>
          <w:color w:val="auto"/>
          <w:sz w:val="22"/>
          <w:szCs w:val="22"/>
        </w:rPr>
      </w:pPr>
      <w:r w:rsidRPr="00B35512">
        <w:rPr>
          <w:rFonts w:ascii="Calibri" w:hAnsi="Calibri" w:cs="Calibri"/>
          <w:color w:val="auto"/>
          <w:sz w:val="22"/>
          <w:szCs w:val="22"/>
        </w:rPr>
        <w:t>1. dane osobowe będą przetwarzane wyłącznie</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celu realizacji projektu,</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szczególności do realizacji zapytania ofertowego</w:t>
      </w:r>
    </w:p>
    <w:p w14:paraId="31585912" w14:textId="6C41757E" w:rsidR="008337E4" w:rsidRPr="00694325" w:rsidRDefault="008337E4" w:rsidP="008337E4">
      <w:pPr>
        <w:contextualSpacing/>
        <w:jc w:val="both"/>
        <w:rPr>
          <w:rFonts w:ascii="Calibri" w:hAnsi="Calibri" w:cs="Calibri"/>
          <w:color w:val="auto"/>
          <w:sz w:val="22"/>
          <w:szCs w:val="22"/>
        </w:rPr>
      </w:pPr>
      <w:r w:rsidRPr="00B35512">
        <w:rPr>
          <w:rFonts w:ascii="Calibri" w:hAnsi="Calibri" w:cs="Calibri"/>
          <w:color w:val="auto"/>
          <w:sz w:val="22"/>
          <w:szCs w:val="22"/>
        </w:rPr>
        <w:t xml:space="preserve">2. dane osobowe zostaną powierzone do przetwarzania Instytucji Pośredniczącej – </w:t>
      </w:r>
      <w:r w:rsidR="005E3088" w:rsidRPr="00B35512">
        <w:rPr>
          <w:rFonts w:ascii="Calibri" w:hAnsi="Calibri" w:cs="Calibri"/>
          <w:color w:val="auto"/>
          <w:sz w:val="22"/>
          <w:szCs w:val="22"/>
        </w:rPr>
        <w:t>Wojewódzki Urząd Pracy</w:t>
      </w:r>
      <w:r w:rsidR="006E243F" w:rsidRPr="00B35512">
        <w:rPr>
          <w:rFonts w:ascii="Calibri" w:hAnsi="Calibri" w:cs="Calibri"/>
          <w:color w:val="auto"/>
          <w:sz w:val="22"/>
          <w:szCs w:val="22"/>
        </w:rPr>
        <w:t xml:space="preserve"> w </w:t>
      </w:r>
      <w:r w:rsidR="005E3088" w:rsidRPr="00B35512">
        <w:rPr>
          <w:rFonts w:ascii="Calibri" w:hAnsi="Calibri" w:cs="Calibri"/>
          <w:color w:val="auto"/>
          <w:sz w:val="22"/>
          <w:szCs w:val="22"/>
        </w:rPr>
        <w:t>Krakowie</w:t>
      </w:r>
      <w:r w:rsidRPr="00B35512">
        <w:rPr>
          <w:rFonts w:ascii="Calibri" w:hAnsi="Calibri" w:cs="Calibri"/>
          <w:color w:val="auto"/>
          <w:sz w:val="22"/>
          <w:szCs w:val="22"/>
        </w:rPr>
        <w:t xml:space="preserve"> </w:t>
      </w:r>
      <w:r w:rsidR="00FD5CFA" w:rsidRPr="00B35512">
        <w:rPr>
          <w:rFonts w:ascii="Calibri" w:hAnsi="Calibri" w:cs="Calibri"/>
          <w:color w:val="auto"/>
          <w:sz w:val="22"/>
          <w:szCs w:val="22"/>
        </w:rPr>
        <w:t xml:space="preserve">Plac na Stawach 1, 30-107 </w:t>
      </w:r>
      <w:r w:rsidRPr="00B35512">
        <w:rPr>
          <w:rFonts w:ascii="Calibri" w:hAnsi="Calibri" w:cs="Calibri"/>
          <w:color w:val="auto"/>
          <w:sz w:val="22"/>
          <w:szCs w:val="22"/>
        </w:rPr>
        <w:t xml:space="preserve">Kraków., beneficjentowi realizującemu projekt – </w:t>
      </w:r>
      <w:r w:rsidR="003F491B" w:rsidRPr="00B35512">
        <w:rPr>
          <w:rFonts w:ascii="Calibri" w:hAnsi="Calibri" w:cs="Calibri"/>
          <w:color w:val="auto"/>
          <w:sz w:val="22"/>
          <w:szCs w:val="22"/>
        </w:rPr>
        <w:t>Inventum Sp.</w:t>
      </w:r>
      <w:r w:rsidR="006E243F" w:rsidRPr="00B35512">
        <w:rPr>
          <w:rFonts w:ascii="Calibri" w:hAnsi="Calibri" w:cs="Calibri"/>
          <w:color w:val="auto"/>
          <w:sz w:val="22"/>
          <w:szCs w:val="22"/>
        </w:rPr>
        <w:t xml:space="preserve"> z </w:t>
      </w:r>
      <w:r w:rsidR="003F491B" w:rsidRPr="00B35512">
        <w:rPr>
          <w:rFonts w:ascii="Calibri" w:hAnsi="Calibri" w:cs="Calibri"/>
          <w:color w:val="auto"/>
          <w:sz w:val="22"/>
          <w:szCs w:val="22"/>
        </w:rPr>
        <w:t>o.o.</w:t>
      </w:r>
      <w:r w:rsidRPr="00B35512">
        <w:rPr>
          <w:rFonts w:ascii="Calibri" w:hAnsi="Calibri" w:cs="Calibri"/>
          <w:color w:val="auto"/>
          <w:sz w:val="22"/>
          <w:szCs w:val="22"/>
        </w:rPr>
        <w:t xml:space="preserve">, </w:t>
      </w:r>
      <w:r w:rsidR="00681B7E" w:rsidRPr="00B35512">
        <w:rPr>
          <w:rFonts w:ascii="Calibri" w:hAnsi="Calibri" w:cs="Calibri"/>
          <w:color w:val="auto"/>
          <w:sz w:val="22"/>
          <w:szCs w:val="22"/>
        </w:rPr>
        <w:t>ul. Siemiradzkiego 11A/</w:t>
      </w:r>
      <w:r w:rsidR="003F491B" w:rsidRPr="00B35512">
        <w:rPr>
          <w:rFonts w:ascii="Calibri" w:hAnsi="Calibri" w:cs="Calibri"/>
          <w:color w:val="auto"/>
          <w:sz w:val="22"/>
          <w:szCs w:val="22"/>
        </w:rPr>
        <w:t>2</w:t>
      </w:r>
      <w:r w:rsidRPr="00B35512">
        <w:rPr>
          <w:rFonts w:ascii="Calibri" w:hAnsi="Calibri" w:cs="Calibri"/>
          <w:color w:val="auto"/>
          <w:sz w:val="22"/>
          <w:szCs w:val="22"/>
        </w:rPr>
        <w:t>, 33-300 Nowy Sącz oraz podmiotom, które na zlecenie beneficjenta uczestniczą</w:t>
      </w:r>
      <w:r w:rsidR="006E243F" w:rsidRPr="00B35512">
        <w:rPr>
          <w:rFonts w:ascii="Calibri" w:hAnsi="Calibri" w:cs="Calibri"/>
          <w:color w:val="auto"/>
          <w:sz w:val="22"/>
          <w:szCs w:val="22"/>
        </w:rPr>
        <w:t xml:space="preserve"> w </w:t>
      </w:r>
      <w:r w:rsidRPr="00B35512">
        <w:rPr>
          <w:rFonts w:ascii="Calibri" w:hAnsi="Calibri" w:cs="Calibri"/>
          <w:color w:val="auto"/>
          <w:sz w:val="22"/>
          <w:szCs w:val="22"/>
        </w:rPr>
        <w:t xml:space="preserve">realizacji projektu. Dane osobowe mogą zostać przekazane podmiotom realizującym badania ewaluacyjne na zlecenie Powierzającego, Instytucji Pośredniczącej lub beneficjenta. Moje dane osobowe mogą zostać </w:t>
      </w:r>
      <w:r w:rsidRPr="001558CE">
        <w:rPr>
          <w:rFonts w:ascii="Calibri" w:hAnsi="Calibri" w:cs="Calibri"/>
          <w:color w:val="000000" w:themeColor="text1"/>
          <w:sz w:val="22"/>
          <w:szCs w:val="22"/>
        </w:rPr>
        <w:t xml:space="preserve">również </w:t>
      </w:r>
      <w:r w:rsidRPr="00694325">
        <w:rPr>
          <w:rFonts w:ascii="Calibri" w:hAnsi="Calibri" w:cs="Calibri"/>
          <w:color w:val="auto"/>
          <w:sz w:val="22"/>
          <w:szCs w:val="22"/>
        </w:rPr>
        <w:t xml:space="preserve">powierzone specjalistycznym firmom, realizującym na zlecenie Powierzającego (Powierzający oznacza IZ </w:t>
      </w:r>
      <w:r w:rsidR="00694325">
        <w:rPr>
          <w:rFonts w:ascii="Calibri" w:hAnsi="Calibri" w:cs="Calibri"/>
          <w:color w:val="auto"/>
          <w:sz w:val="22"/>
          <w:szCs w:val="22"/>
        </w:rPr>
        <w:t>FEMP</w:t>
      </w:r>
      <w:r w:rsidRPr="00694325">
        <w:rPr>
          <w:rFonts w:ascii="Calibri" w:hAnsi="Calibri" w:cs="Calibri"/>
          <w:color w:val="auto"/>
          <w:sz w:val="22"/>
          <w:szCs w:val="22"/>
        </w:rPr>
        <w:t xml:space="preserve"> 20</w:t>
      </w:r>
      <w:r w:rsidR="00543604" w:rsidRPr="00694325">
        <w:rPr>
          <w:rFonts w:ascii="Calibri" w:hAnsi="Calibri" w:cs="Calibri"/>
          <w:color w:val="auto"/>
          <w:sz w:val="22"/>
          <w:szCs w:val="22"/>
        </w:rPr>
        <w:t>21</w:t>
      </w:r>
      <w:r w:rsidRPr="00694325">
        <w:rPr>
          <w:rFonts w:ascii="Calibri" w:hAnsi="Calibri" w:cs="Calibri"/>
          <w:color w:val="auto"/>
          <w:sz w:val="22"/>
          <w:szCs w:val="22"/>
        </w:rPr>
        <w:t xml:space="preserve"> – 202</w:t>
      </w:r>
      <w:r w:rsidR="00543604" w:rsidRPr="00694325">
        <w:rPr>
          <w:rFonts w:ascii="Calibri" w:hAnsi="Calibri" w:cs="Calibri"/>
          <w:color w:val="auto"/>
          <w:sz w:val="22"/>
          <w:szCs w:val="22"/>
        </w:rPr>
        <w:t>7</w:t>
      </w:r>
      <w:r w:rsidR="006E243F" w:rsidRPr="00694325">
        <w:rPr>
          <w:rFonts w:ascii="Calibri" w:hAnsi="Calibri" w:cs="Calibri"/>
          <w:color w:val="auto"/>
          <w:sz w:val="22"/>
          <w:szCs w:val="22"/>
        </w:rPr>
        <w:t xml:space="preserve"> i </w:t>
      </w:r>
      <w:r w:rsidRPr="00694325">
        <w:rPr>
          <w:rFonts w:ascii="Calibri" w:hAnsi="Calibri" w:cs="Calibri"/>
          <w:color w:val="auto"/>
          <w:sz w:val="22"/>
          <w:szCs w:val="22"/>
        </w:rPr>
        <w:t>minister właściwy do spraw rozwoju), Instytucji Pośredniczącej oraz beneficjenta kontrole</w:t>
      </w:r>
      <w:r w:rsidR="006E243F" w:rsidRPr="00694325">
        <w:rPr>
          <w:rFonts w:ascii="Calibri" w:hAnsi="Calibri" w:cs="Calibri"/>
          <w:color w:val="auto"/>
          <w:sz w:val="22"/>
          <w:szCs w:val="22"/>
        </w:rPr>
        <w:t xml:space="preserve"> i </w:t>
      </w:r>
      <w:r w:rsidRPr="00694325">
        <w:rPr>
          <w:rFonts w:ascii="Calibri" w:hAnsi="Calibri" w:cs="Calibri"/>
          <w:color w:val="auto"/>
          <w:sz w:val="22"/>
          <w:szCs w:val="22"/>
        </w:rPr>
        <w:t>audyt</w:t>
      </w:r>
      <w:r w:rsidR="006E243F" w:rsidRPr="00694325">
        <w:rPr>
          <w:rFonts w:ascii="Calibri" w:hAnsi="Calibri" w:cs="Calibri"/>
          <w:color w:val="auto"/>
          <w:sz w:val="22"/>
          <w:szCs w:val="22"/>
        </w:rPr>
        <w:t xml:space="preserve"> w </w:t>
      </w:r>
      <w:r w:rsidRPr="00694325">
        <w:rPr>
          <w:rFonts w:ascii="Calibri" w:hAnsi="Calibri" w:cs="Calibri"/>
          <w:color w:val="auto"/>
          <w:sz w:val="22"/>
          <w:szCs w:val="22"/>
        </w:rPr>
        <w:t xml:space="preserve">ramach </w:t>
      </w:r>
      <w:r w:rsidR="00694325">
        <w:rPr>
          <w:rFonts w:ascii="Calibri" w:hAnsi="Calibri" w:cs="Calibri"/>
          <w:color w:val="auto"/>
          <w:sz w:val="22"/>
          <w:szCs w:val="22"/>
        </w:rPr>
        <w:t>FEMP</w:t>
      </w:r>
      <w:r w:rsidRPr="00694325">
        <w:rPr>
          <w:rFonts w:ascii="Calibri" w:hAnsi="Calibri" w:cs="Calibri"/>
          <w:color w:val="auto"/>
          <w:sz w:val="22"/>
          <w:szCs w:val="22"/>
        </w:rPr>
        <w:t xml:space="preserve">; </w:t>
      </w:r>
    </w:p>
    <w:p w14:paraId="255DDDA2" w14:textId="7117A005" w:rsidR="008337E4" w:rsidRPr="00B35512" w:rsidRDefault="008337E4" w:rsidP="008337E4">
      <w:pPr>
        <w:contextualSpacing/>
        <w:jc w:val="both"/>
        <w:rPr>
          <w:rFonts w:ascii="Calibri" w:hAnsi="Calibri" w:cs="Calibri"/>
          <w:sz w:val="22"/>
          <w:szCs w:val="22"/>
        </w:rPr>
      </w:pPr>
      <w:r w:rsidRPr="00694325">
        <w:rPr>
          <w:rFonts w:ascii="Calibri" w:hAnsi="Calibri" w:cs="Calibri"/>
          <w:color w:val="auto"/>
          <w:sz w:val="22"/>
          <w:szCs w:val="22"/>
        </w:rPr>
        <w:t xml:space="preserve">3. dane osobowe będą przechowywane do </w:t>
      </w:r>
      <w:r w:rsidRPr="00B35512">
        <w:rPr>
          <w:rFonts w:ascii="Calibri" w:hAnsi="Calibri" w:cs="Calibri"/>
          <w:color w:val="auto"/>
          <w:sz w:val="22"/>
          <w:szCs w:val="22"/>
        </w:rPr>
        <w:t xml:space="preserve">momentu </w:t>
      </w:r>
      <w:r w:rsidRPr="00B35512">
        <w:rPr>
          <w:rFonts w:ascii="Calibri" w:hAnsi="Calibri" w:cs="Calibri"/>
          <w:sz w:val="22"/>
          <w:szCs w:val="22"/>
        </w:rPr>
        <w:t>zakończenia realizacji</w:t>
      </w:r>
      <w:r w:rsidR="006E243F" w:rsidRPr="00B35512">
        <w:rPr>
          <w:rFonts w:ascii="Calibri" w:hAnsi="Calibri" w:cs="Calibri"/>
          <w:sz w:val="22"/>
          <w:szCs w:val="22"/>
        </w:rPr>
        <w:t xml:space="preserve"> i </w:t>
      </w:r>
      <w:r w:rsidRPr="00B35512">
        <w:rPr>
          <w:rFonts w:ascii="Calibri" w:hAnsi="Calibri" w:cs="Calibri"/>
          <w:sz w:val="22"/>
          <w:szCs w:val="22"/>
        </w:rPr>
        <w:t>rozliczenia projektu</w:t>
      </w:r>
      <w:r w:rsidR="006E243F" w:rsidRPr="00B35512">
        <w:rPr>
          <w:rFonts w:ascii="Calibri" w:hAnsi="Calibri" w:cs="Calibri"/>
          <w:sz w:val="22"/>
          <w:szCs w:val="22"/>
        </w:rPr>
        <w:t xml:space="preserve"> i </w:t>
      </w:r>
      <w:r w:rsidRPr="00B35512">
        <w:rPr>
          <w:rFonts w:ascii="Calibri" w:hAnsi="Calibri" w:cs="Calibri"/>
          <w:sz w:val="22"/>
          <w:szCs w:val="22"/>
        </w:rPr>
        <w:t>zamknięcia</w:t>
      </w:r>
      <w:r w:rsidR="006E243F" w:rsidRPr="00B35512">
        <w:rPr>
          <w:rFonts w:ascii="Calibri" w:hAnsi="Calibri" w:cs="Calibri"/>
          <w:sz w:val="22"/>
          <w:szCs w:val="22"/>
        </w:rPr>
        <w:t xml:space="preserve"> i </w:t>
      </w:r>
      <w:r w:rsidRPr="00B35512">
        <w:rPr>
          <w:rFonts w:ascii="Calibri" w:hAnsi="Calibri" w:cs="Calibri"/>
          <w:sz w:val="22"/>
          <w:szCs w:val="22"/>
        </w:rPr>
        <w:t xml:space="preserve">rozliczenia </w:t>
      </w:r>
      <w:r w:rsidR="00FD5CFA" w:rsidRPr="00B35512">
        <w:rPr>
          <w:rFonts w:ascii="Calibri" w:hAnsi="Calibri" w:cs="Calibri"/>
          <w:sz w:val="22"/>
          <w:szCs w:val="22"/>
        </w:rPr>
        <w:t>Fundusze Europejskie dla Małopolski 2021 - 2027</w:t>
      </w:r>
      <w:r w:rsidRPr="00B35512">
        <w:rPr>
          <w:rFonts w:ascii="Calibri" w:hAnsi="Calibri" w:cs="Calibri"/>
          <w:sz w:val="22"/>
          <w:szCs w:val="22"/>
        </w:rPr>
        <w:t xml:space="preserve"> oraz zakończenia okresu trwałości dla projektu</w:t>
      </w:r>
      <w:r w:rsidR="006E243F" w:rsidRPr="00B35512">
        <w:rPr>
          <w:rFonts w:ascii="Calibri" w:hAnsi="Calibri" w:cs="Calibri"/>
          <w:sz w:val="22"/>
          <w:szCs w:val="22"/>
        </w:rPr>
        <w:t xml:space="preserve"> i </w:t>
      </w:r>
      <w:r w:rsidRPr="00B35512">
        <w:rPr>
          <w:rFonts w:ascii="Calibri" w:hAnsi="Calibri" w:cs="Calibri"/>
          <w:sz w:val="22"/>
          <w:szCs w:val="22"/>
        </w:rPr>
        <w:t>okresu archiwizacyjnego,</w:t>
      </w:r>
      <w:r w:rsidR="006E243F" w:rsidRPr="00B35512">
        <w:rPr>
          <w:rFonts w:ascii="Calibri" w:hAnsi="Calibri" w:cs="Calibri"/>
          <w:sz w:val="22"/>
          <w:szCs w:val="22"/>
        </w:rPr>
        <w:t xml:space="preserve"> w </w:t>
      </w:r>
      <w:r w:rsidRPr="00B35512">
        <w:rPr>
          <w:rFonts w:ascii="Calibri" w:hAnsi="Calibri" w:cs="Calibri"/>
          <w:sz w:val="22"/>
          <w:szCs w:val="22"/>
        </w:rPr>
        <w:t>zależności od tego, która</w:t>
      </w:r>
      <w:r w:rsidR="006E243F" w:rsidRPr="00B35512">
        <w:rPr>
          <w:rFonts w:ascii="Calibri" w:hAnsi="Calibri" w:cs="Calibri"/>
          <w:sz w:val="22"/>
          <w:szCs w:val="22"/>
        </w:rPr>
        <w:t xml:space="preserve"> z </w:t>
      </w:r>
      <w:r w:rsidRPr="00B35512">
        <w:rPr>
          <w:rFonts w:ascii="Calibri" w:hAnsi="Calibri" w:cs="Calibri"/>
          <w:sz w:val="22"/>
          <w:szCs w:val="22"/>
        </w:rPr>
        <w:t xml:space="preserve">tych dat nastąpi później, </w:t>
      </w:r>
    </w:p>
    <w:p w14:paraId="1D0C5E61" w14:textId="312C51E1" w:rsidR="008337E4" w:rsidRPr="00B35512" w:rsidRDefault="008337E4" w:rsidP="008337E4">
      <w:pPr>
        <w:contextualSpacing/>
        <w:jc w:val="both"/>
        <w:rPr>
          <w:rFonts w:ascii="Calibri" w:hAnsi="Calibri" w:cs="Calibri"/>
          <w:sz w:val="22"/>
          <w:szCs w:val="22"/>
        </w:rPr>
      </w:pPr>
      <w:r w:rsidRPr="00B35512">
        <w:rPr>
          <w:rFonts w:ascii="Calibri" w:hAnsi="Calibri" w:cs="Calibri"/>
          <w:sz w:val="22"/>
          <w:szCs w:val="22"/>
        </w:rPr>
        <w:lastRenderedPageBreak/>
        <w:t>4. podanie danych ma charakter dobrowolny, aczkolwiek jest wymogiem ustawowym</w:t>
      </w:r>
      <w:r w:rsidR="006E243F" w:rsidRPr="00B35512">
        <w:rPr>
          <w:rFonts w:ascii="Calibri" w:hAnsi="Calibri" w:cs="Calibri"/>
          <w:sz w:val="22"/>
          <w:szCs w:val="22"/>
        </w:rPr>
        <w:t xml:space="preserve"> a </w:t>
      </w:r>
      <w:r w:rsidRPr="00B35512">
        <w:rPr>
          <w:rFonts w:ascii="Calibri" w:hAnsi="Calibri" w:cs="Calibri"/>
          <w:sz w:val="22"/>
          <w:szCs w:val="22"/>
        </w:rPr>
        <w:t>konsekwencją odmowy ich podania jest brak możliwości udzielenia zamówienia</w:t>
      </w:r>
      <w:r w:rsidR="006E243F" w:rsidRPr="00B35512">
        <w:rPr>
          <w:rFonts w:ascii="Calibri" w:hAnsi="Calibri" w:cs="Calibri"/>
          <w:sz w:val="22"/>
          <w:szCs w:val="22"/>
        </w:rPr>
        <w:t xml:space="preserve"> w </w:t>
      </w:r>
      <w:r w:rsidRPr="00B35512">
        <w:rPr>
          <w:rFonts w:ascii="Calibri" w:hAnsi="Calibri" w:cs="Calibri"/>
          <w:sz w:val="22"/>
          <w:szCs w:val="22"/>
        </w:rPr>
        <w:t xml:space="preserve">ramach projektu, </w:t>
      </w:r>
    </w:p>
    <w:p w14:paraId="7E8D707F" w14:textId="1714D7A3" w:rsidR="008337E4" w:rsidRPr="00B35512" w:rsidRDefault="008337E4" w:rsidP="008337E4">
      <w:pPr>
        <w:contextualSpacing/>
        <w:jc w:val="both"/>
        <w:rPr>
          <w:rFonts w:ascii="Calibri" w:hAnsi="Calibri" w:cs="Calibri"/>
          <w:sz w:val="22"/>
          <w:szCs w:val="22"/>
        </w:rPr>
      </w:pPr>
      <w:r w:rsidRPr="00B35512">
        <w:rPr>
          <w:rFonts w:ascii="Calibri" w:hAnsi="Calibri" w:cs="Calibri"/>
          <w:sz w:val="22"/>
          <w:szCs w:val="22"/>
        </w:rPr>
        <w:t>5. Osoba przekazująca swoje dane osobowe ma prawo dostępu do treści swoich danych oraz prawo ich: sprostowania, nie ma prawa do ograniczenia przetwarzania, prawo do przenoszenia danych zgodnie</w:t>
      </w:r>
      <w:r w:rsidR="006E243F" w:rsidRPr="00B35512">
        <w:rPr>
          <w:rFonts w:ascii="Calibri" w:hAnsi="Calibri" w:cs="Calibri"/>
          <w:sz w:val="22"/>
          <w:szCs w:val="22"/>
        </w:rPr>
        <w:t xml:space="preserve"> z </w:t>
      </w:r>
      <w:r w:rsidRPr="00B35512">
        <w:rPr>
          <w:rFonts w:ascii="Calibri" w:hAnsi="Calibri" w:cs="Calibri"/>
          <w:sz w:val="22"/>
          <w:szCs w:val="22"/>
        </w:rPr>
        <w:t xml:space="preserve">art. 15-20 RODO, </w:t>
      </w:r>
    </w:p>
    <w:p w14:paraId="1321C05C" w14:textId="4F263E13" w:rsidR="008337E4" w:rsidRPr="00B35512" w:rsidRDefault="008337E4" w:rsidP="008337E4">
      <w:pPr>
        <w:contextualSpacing/>
        <w:jc w:val="both"/>
        <w:rPr>
          <w:rFonts w:ascii="Calibri" w:hAnsi="Calibri" w:cs="Calibri"/>
          <w:sz w:val="22"/>
          <w:szCs w:val="22"/>
        </w:rPr>
      </w:pPr>
      <w:r w:rsidRPr="00B35512">
        <w:rPr>
          <w:rFonts w:ascii="Calibri" w:hAnsi="Calibri" w:cs="Calibri"/>
          <w:sz w:val="22"/>
          <w:szCs w:val="22"/>
        </w:rPr>
        <w:t>6. Osoba przekazująca swoje dane osobowe nie posiada prawa do wniesienia sprzeciwu wobec przetwarzania danych</w:t>
      </w:r>
      <w:r w:rsidR="006E243F" w:rsidRPr="00B35512">
        <w:rPr>
          <w:rFonts w:ascii="Calibri" w:hAnsi="Calibri" w:cs="Calibri"/>
          <w:sz w:val="22"/>
          <w:szCs w:val="22"/>
        </w:rPr>
        <w:t xml:space="preserve"> w </w:t>
      </w:r>
      <w:r w:rsidRPr="00B35512">
        <w:rPr>
          <w:rFonts w:ascii="Calibri" w:hAnsi="Calibri" w:cs="Calibri"/>
          <w:sz w:val="22"/>
          <w:szCs w:val="22"/>
        </w:rPr>
        <w:t>sposób opisany powyżej. Wykonanie prawa,</w:t>
      </w:r>
      <w:r w:rsidR="006E243F" w:rsidRPr="00B35512">
        <w:rPr>
          <w:rFonts w:ascii="Calibri" w:hAnsi="Calibri" w:cs="Calibri"/>
          <w:sz w:val="22"/>
          <w:szCs w:val="22"/>
        </w:rPr>
        <w:t xml:space="preserve"> o </w:t>
      </w:r>
      <w:r w:rsidRPr="00B35512">
        <w:rPr>
          <w:rFonts w:ascii="Calibri" w:hAnsi="Calibri" w:cs="Calibri"/>
          <w:sz w:val="22"/>
          <w:szCs w:val="22"/>
        </w:rPr>
        <w:t>którym mowa</w:t>
      </w:r>
      <w:r w:rsidR="006E243F" w:rsidRPr="00B35512">
        <w:rPr>
          <w:rFonts w:ascii="Calibri" w:hAnsi="Calibri" w:cs="Calibri"/>
          <w:sz w:val="22"/>
          <w:szCs w:val="22"/>
        </w:rPr>
        <w:t xml:space="preserve"> w </w:t>
      </w:r>
      <w:r w:rsidRPr="00B35512">
        <w:rPr>
          <w:rFonts w:ascii="Calibri" w:hAnsi="Calibri" w:cs="Calibri"/>
          <w:sz w:val="22"/>
          <w:szCs w:val="22"/>
        </w:rPr>
        <w:t>art. 21 RODO. Prawo to nie ma zastosowania do przetwarzania, które jest niezbędne do wykonania zadania realizowanego</w:t>
      </w:r>
      <w:r w:rsidR="006E243F" w:rsidRPr="00B35512">
        <w:rPr>
          <w:rFonts w:ascii="Calibri" w:hAnsi="Calibri" w:cs="Calibri"/>
          <w:sz w:val="22"/>
          <w:szCs w:val="22"/>
        </w:rPr>
        <w:t xml:space="preserve"> w </w:t>
      </w:r>
      <w:r w:rsidRPr="00B35512">
        <w:rPr>
          <w:rFonts w:ascii="Calibri" w:hAnsi="Calibri" w:cs="Calibri"/>
          <w:sz w:val="22"/>
          <w:szCs w:val="22"/>
        </w:rPr>
        <w:t>interesie publicznym lub</w:t>
      </w:r>
      <w:r w:rsidR="006E243F" w:rsidRPr="00B35512">
        <w:rPr>
          <w:rFonts w:ascii="Calibri" w:hAnsi="Calibri" w:cs="Calibri"/>
          <w:sz w:val="22"/>
          <w:szCs w:val="22"/>
        </w:rPr>
        <w:t xml:space="preserve"> w </w:t>
      </w:r>
      <w:r w:rsidRPr="00B35512">
        <w:rPr>
          <w:rFonts w:ascii="Calibri" w:hAnsi="Calibri" w:cs="Calibri"/>
          <w:sz w:val="22"/>
          <w:szCs w:val="22"/>
        </w:rPr>
        <w:t>ramach sprawowania władzy publicznej powierzonej administratorowi.</w:t>
      </w:r>
    </w:p>
    <w:p w14:paraId="10DD4598" w14:textId="77777777" w:rsidR="008337E4" w:rsidRPr="00B35512" w:rsidRDefault="008337E4" w:rsidP="008337E4">
      <w:pPr>
        <w:contextualSpacing/>
        <w:jc w:val="both"/>
        <w:rPr>
          <w:rFonts w:ascii="Calibri" w:hAnsi="Calibri" w:cs="Calibri"/>
          <w:sz w:val="22"/>
          <w:szCs w:val="22"/>
        </w:rPr>
      </w:pPr>
      <w:r w:rsidRPr="00B35512">
        <w:rPr>
          <w:rFonts w:ascii="Calibri" w:hAnsi="Calibri" w:cs="Calibri"/>
          <w:sz w:val="22"/>
          <w:szCs w:val="22"/>
        </w:rPr>
        <w:t>7. Osoba przekazująca swoje dane osobowe ma prawo do wniesienia skargi do Prezesa Urzędu Ochrony Danych Osobowych, gdy uzna, iż przetwarzanie jego danych osobowych narusza przepisy RODO;</w:t>
      </w:r>
    </w:p>
    <w:p w14:paraId="13C3863A" w14:textId="77777777" w:rsidR="008337E4" w:rsidRPr="00B35512" w:rsidRDefault="008337E4" w:rsidP="008337E4">
      <w:pPr>
        <w:contextualSpacing/>
        <w:jc w:val="both"/>
        <w:rPr>
          <w:rFonts w:ascii="Calibri" w:hAnsi="Calibri" w:cs="Calibri"/>
          <w:sz w:val="22"/>
          <w:szCs w:val="22"/>
        </w:rPr>
      </w:pPr>
      <w:r w:rsidRPr="00B35512">
        <w:rPr>
          <w:rFonts w:ascii="Calibri" w:hAnsi="Calibri" w:cs="Calibri"/>
          <w:sz w:val="22"/>
          <w:szCs w:val="22"/>
        </w:rPr>
        <w:t xml:space="preserve">8. Dane osobowe osoby przekazującej dane mogą zostać ujawnione innym podmiotom upoważnionym na podstawie przepisów prawa, </w:t>
      </w:r>
    </w:p>
    <w:p w14:paraId="4F0126C7" w14:textId="0DA1089C" w:rsidR="008337E4" w:rsidRPr="00B35512" w:rsidRDefault="008337E4" w:rsidP="008337E4">
      <w:pPr>
        <w:contextualSpacing/>
        <w:jc w:val="both"/>
        <w:rPr>
          <w:rFonts w:ascii="Calibri" w:hAnsi="Calibri" w:cs="Calibri"/>
          <w:sz w:val="22"/>
          <w:szCs w:val="22"/>
        </w:rPr>
      </w:pPr>
      <w:r w:rsidRPr="00B35512">
        <w:rPr>
          <w:rFonts w:ascii="Calibri" w:hAnsi="Calibri" w:cs="Calibri"/>
          <w:sz w:val="22"/>
          <w:szCs w:val="22"/>
        </w:rPr>
        <w:t>9. Dane osobowe osoby przekazującej dane nie będą przetwarzane</w:t>
      </w:r>
      <w:r w:rsidR="006E243F" w:rsidRPr="00B35512">
        <w:rPr>
          <w:rFonts w:ascii="Calibri" w:hAnsi="Calibri" w:cs="Calibri"/>
          <w:sz w:val="22"/>
          <w:szCs w:val="22"/>
        </w:rPr>
        <w:t xml:space="preserve"> w </w:t>
      </w:r>
      <w:r w:rsidRPr="00B35512">
        <w:rPr>
          <w:rFonts w:ascii="Calibri" w:hAnsi="Calibri" w:cs="Calibri"/>
          <w:sz w:val="22"/>
          <w:szCs w:val="22"/>
        </w:rPr>
        <w:t>sposób zautomatyzowany,</w:t>
      </w:r>
      <w:r w:rsidR="006E243F" w:rsidRPr="00B35512">
        <w:rPr>
          <w:rFonts w:ascii="Calibri" w:hAnsi="Calibri" w:cs="Calibri"/>
          <w:sz w:val="22"/>
          <w:szCs w:val="22"/>
        </w:rPr>
        <w:t xml:space="preserve"> w </w:t>
      </w:r>
      <w:r w:rsidRPr="00B35512">
        <w:rPr>
          <w:rFonts w:ascii="Calibri" w:hAnsi="Calibri" w:cs="Calibri"/>
          <w:sz w:val="22"/>
          <w:szCs w:val="22"/>
        </w:rPr>
        <w:t>tym również profilowane.</w:t>
      </w:r>
    </w:p>
    <w:p w14:paraId="7A39739C" w14:textId="77777777" w:rsidR="008337E4" w:rsidRPr="00B35512" w:rsidRDefault="008337E4" w:rsidP="008337E4">
      <w:pPr>
        <w:contextualSpacing/>
        <w:jc w:val="both"/>
        <w:rPr>
          <w:rFonts w:ascii="Calibri" w:hAnsi="Calibri" w:cs="Calibri"/>
          <w:sz w:val="22"/>
          <w:szCs w:val="22"/>
        </w:rPr>
      </w:pPr>
      <w:r w:rsidRPr="00B35512">
        <w:rPr>
          <w:rFonts w:ascii="Calibri" w:hAnsi="Calibri" w:cs="Calibri"/>
          <w:sz w:val="22"/>
          <w:szCs w:val="22"/>
        </w:rPr>
        <w:t>10. Prawo do sprzeciwu reguluje ust. 6 art. 21 RODO</w:t>
      </w:r>
    </w:p>
    <w:p w14:paraId="09152747" w14:textId="77777777" w:rsidR="008337E4" w:rsidRPr="00B35512" w:rsidRDefault="008337E4" w:rsidP="008337E4">
      <w:pPr>
        <w:contextualSpacing/>
        <w:jc w:val="both"/>
        <w:rPr>
          <w:rFonts w:ascii="Calibri" w:hAnsi="Calibri" w:cs="Calibri"/>
          <w:sz w:val="22"/>
          <w:szCs w:val="22"/>
        </w:rPr>
      </w:pPr>
      <w:r w:rsidRPr="00B35512">
        <w:rPr>
          <w:rFonts w:ascii="Calibri" w:hAnsi="Calibri" w:cs="Calibri"/>
          <w:sz w:val="22"/>
          <w:szCs w:val="22"/>
        </w:rPr>
        <w:t>11. Powierzający nie ma prawa do usunięcia przekazanych danych, co jest regulowane art. 17. RODO</w:t>
      </w:r>
    </w:p>
    <w:p w14:paraId="0CE91F80" w14:textId="77777777" w:rsidR="008337E4" w:rsidRPr="00B35512" w:rsidRDefault="008337E4" w:rsidP="008337E4">
      <w:pPr>
        <w:contextualSpacing/>
        <w:jc w:val="both"/>
        <w:rPr>
          <w:rFonts w:ascii="Calibri" w:hAnsi="Calibri" w:cs="Calibri"/>
          <w:sz w:val="22"/>
          <w:szCs w:val="22"/>
        </w:rPr>
      </w:pPr>
    </w:p>
    <w:p w14:paraId="1A2272D9" w14:textId="77777777" w:rsidR="00A44046" w:rsidRPr="00B35512" w:rsidRDefault="00A44046" w:rsidP="008337E4">
      <w:pPr>
        <w:jc w:val="center"/>
        <w:rPr>
          <w:rFonts w:ascii="Calibri" w:hAnsi="Calibri" w:cs="Calibri"/>
          <w:sz w:val="22"/>
          <w:szCs w:val="22"/>
        </w:rPr>
      </w:pPr>
    </w:p>
    <w:p w14:paraId="3133EC12" w14:textId="77777777" w:rsidR="00A44046" w:rsidRPr="00B35512" w:rsidRDefault="00A44046" w:rsidP="008337E4">
      <w:pPr>
        <w:jc w:val="center"/>
        <w:rPr>
          <w:rFonts w:ascii="Calibri" w:hAnsi="Calibri" w:cs="Calibri"/>
          <w:sz w:val="22"/>
          <w:szCs w:val="22"/>
        </w:rPr>
      </w:pPr>
    </w:p>
    <w:p w14:paraId="666A2ECA" w14:textId="6C1F40F8" w:rsidR="008337E4" w:rsidRPr="00B35512" w:rsidRDefault="008337E4" w:rsidP="008337E4">
      <w:pPr>
        <w:jc w:val="center"/>
        <w:rPr>
          <w:rFonts w:ascii="Calibri" w:hAnsi="Calibri" w:cs="Calibri"/>
          <w:sz w:val="22"/>
          <w:szCs w:val="22"/>
        </w:rPr>
      </w:pPr>
      <w:r w:rsidRPr="00B35512">
        <w:rPr>
          <w:rFonts w:ascii="Calibri" w:hAnsi="Calibri" w:cs="Calibri"/>
          <w:sz w:val="22"/>
          <w:szCs w:val="22"/>
        </w:rPr>
        <w:t>..........................................................</w:t>
      </w:r>
      <w:r w:rsidR="00B35512">
        <w:rPr>
          <w:rFonts w:ascii="Calibri" w:hAnsi="Calibri" w:cs="Calibri"/>
          <w:sz w:val="22"/>
          <w:szCs w:val="22"/>
        </w:rPr>
        <w:t xml:space="preserve">                            </w:t>
      </w:r>
      <w:r w:rsidRPr="00B35512">
        <w:rPr>
          <w:rFonts w:ascii="Calibri" w:hAnsi="Calibri" w:cs="Calibri"/>
          <w:sz w:val="22"/>
          <w:szCs w:val="22"/>
        </w:rPr>
        <w:t>..........................................................................................</w:t>
      </w:r>
    </w:p>
    <w:p w14:paraId="5B02DC97" w14:textId="74786E92" w:rsidR="008337E4" w:rsidRPr="00B35512" w:rsidRDefault="008337E4" w:rsidP="00B35512">
      <w:pPr>
        <w:ind w:left="5040" w:hanging="5040"/>
        <w:rPr>
          <w:rFonts w:ascii="Calibri" w:hAnsi="Calibri" w:cs="Calibri"/>
          <w:sz w:val="22"/>
          <w:szCs w:val="22"/>
        </w:rPr>
      </w:pPr>
      <w:r w:rsidRPr="00B35512">
        <w:rPr>
          <w:rFonts w:ascii="Calibri" w:hAnsi="Calibri" w:cs="Calibri"/>
          <w:sz w:val="22"/>
          <w:szCs w:val="22"/>
        </w:rPr>
        <w:t xml:space="preserve">Miejscowość, data                        </w:t>
      </w:r>
      <w:r w:rsidR="00B35512">
        <w:rPr>
          <w:rFonts w:ascii="Calibri" w:hAnsi="Calibri" w:cs="Calibri"/>
          <w:sz w:val="22"/>
          <w:szCs w:val="22"/>
        </w:rPr>
        <w:tab/>
      </w:r>
      <w:r w:rsidRPr="00B35512">
        <w:rPr>
          <w:rFonts w:ascii="Calibri" w:hAnsi="Calibri" w:cs="Calibri"/>
          <w:sz w:val="22"/>
          <w:szCs w:val="22"/>
        </w:rPr>
        <w:t>Pieczęć oraz podpis Wykonawcy</w:t>
      </w:r>
      <w:r w:rsidR="006E243F" w:rsidRPr="00B35512">
        <w:rPr>
          <w:rFonts w:ascii="Calibri" w:hAnsi="Calibri" w:cs="Calibri"/>
          <w:sz w:val="22"/>
          <w:szCs w:val="22"/>
        </w:rPr>
        <w:t xml:space="preserve"> </w:t>
      </w:r>
      <w:r w:rsidRPr="00B35512">
        <w:rPr>
          <w:rFonts w:ascii="Calibri" w:hAnsi="Calibri" w:cs="Calibri"/>
          <w:sz w:val="22"/>
          <w:szCs w:val="22"/>
        </w:rPr>
        <w:t xml:space="preserve">lub osoby </w:t>
      </w:r>
      <w:r w:rsidR="00B35512">
        <w:rPr>
          <w:rFonts w:ascii="Calibri" w:hAnsi="Calibri" w:cs="Calibri"/>
          <w:sz w:val="22"/>
          <w:szCs w:val="22"/>
        </w:rPr>
        <w:t xml:space="preserve">            </w:t>
      </w:r>
      <w:r w:rsidRPr="00B35512">
        <w:rPr>
          <w:rFonts w:ascii="Calibri" w:hAnsi="Calibri" w:cs="Calibri"/>
          <w:sz w:val="22"/>
          <w:szCs w:val="22"/>
        </w:rPr>
        <w:t>uprawnionej do reprezentowania Wykonawcy</w:t>
      </w:r>
    </w:p>
    <w:p w14:paraId="49CB9FEF" w14:textId="77777777" w:rsidR="00A44046" w:rsidRPr="00B35512" w:rsidRDefault="00A44046">
      <w:pPr>
        <w:rPr>
          <w:rStyle w:val="Brak"/>
          <w:rFonts w:ascii="Calibri" w:hAnsi="Calibri" w:cs="Calibri"/>
          <w:b/>
          <w:bCs/>
          <w:sz w:val="22"/>
          <w:szCs w:val="22"/>
        </w:rPr>
      </w:pPr>
      <w:r w:rsidRPr="00B35512">
        <w:rPr>
          <w:rStyle w:val="Brak"/>
          <w:rFonts w:ascii="Calibri" w:hAnsi="Calibri" w:cs="Calibri"/>
          <w:b/>
          <w:bCs/>
          <w:sz w:val="22"/>
          <w:szCs w:val="22"/>
        </w:rPr>
        <w:br w:type="page"/>
      </w:r>
    </w:p>
    <w:p w14:paraId="3E8DCCB8" w14:textId="2FF44A1A" w:rsidR="002A129E" w:rsidRPr="00B35512" w:rsidRDefault="002A129E" w:rsidP="002A129E">
      <w:pPr>
        <w:ind w:left="3540" w:hanging="3398"/>
        <w:rPr>
          <w:rStyle w:val="Brak"/>
          <w:rFonts w:ascii="Calibri" w:hAnsi="Calibri" w:cs="Calibri"/>
          <w:b/>
          <w:bCs/>
          <w:sz w:val="22"/>
          <w:szCs w:val="22"/>
        </w:rPr>
      </w:pPr>
      <w:r w:rsidRPr="00B35512">
        <w:rPr>
          <w:rStyle w:val="Brak"/>
          <w:rFonts w:ascii="Calibri" w:hAnsi="Calibri" w:cs="Calibri"/>
          <w:b/>
          <w:bCs/>
          <w:sz w:val="22"/>
          <w:szCs w:val="22"/>
        </w:rPr>
        <w:lastRenderedPageBreak/>
        <w:t xml:space="preserve">Załącznik nr 6 </w:t>
      </w:r>
    </w:p>
    <w:p w14:paraId="26F15FA7" w14:textId="77777777" w:rsidR="002A129E" w:rsidRPr="00B35512" w:rsidRDefault="002A129E" w:rsidP="002A129E">
      <w:pPr>
        <w:ind w:left="3540" w:hanging="3398"/>
        <w:rPr>
          <w:rStyle w:val="Brak"/>
          <w:rFonts w:ascii="Calibri" w:hAnsi="Calibri" w:cs="Calibri"/>
          <w:sz w:val="22"/>
          <w:szCs w:val="22"/>
        </w:rPr>
      </w:pPr>
    </w:p>
    <w:p w14:paraId="74CF8354" w14:textId="77777777" w:rsidR="002A129E" w:rsidRPr="00B35512" w:rsidRDefault="002A129E" w:rsidP="002A129E">
      <w:pPr>
        <w:ind w:left="3540" w:hanging="3398"/>
        <w:rPr>
          <w:rFonts w:ascii="Calibri" w:hAnsi="Calibri" w:cs="Calibri"/>
          <w:sz w:val="22"/>
          <w:szCs w:val="22"/>
        </w:rPr>
      </w:pPr>
    </w:p>
    <w:p w14:paraId="66966696" w14:textId="60CA92A5" w:rsidR="002A129E" w:rsidRPr="00B35512" w:rsidRDefault="002A129E" w:rsidP="002A129E">
      <w:pPr>
        <w:ind w:left="3540" w:hanging="3398"/>
        <w:jc w:val="right"/>
        <w:rPr>
          <w:rFonts w:ascii="Calibri" w:hAnsi="Calibri" w:cs="Calibri"/>
          <w:sz w:val="22"/>
          <w:szCs w:val="22"/>
        </w:rPr>
      </w:pPr>
      <w:r w:rsidRPr="00B35512">
        <w:rPr>
          <w:rFonts w:ascii="Calibri" w:hAnsi="Calibri" w:cs="Calibri"/>
          <w:sz w:val="22"/>
          <w:szCs w:val="22"/>
        </w:rPr>
        <w:t>………………………..…………………..</w:t>
      </w:r>
    </w:p>
    <w:p w14:paraId="4E6B3DDC" w14:textId="0A3E05EB" w:rsidR="002A129E" w:rsidRPr="00B35512" w:rsidRDefault="002A129E" w:rsidP="002A129E">
      <w:pPr>
        <w:ind w:left="3540" w:hanging="3398"/>
        <w:jc w:val="right"/>
        <w:rPr>
          <w:rFonts w:ascii="Calibri" w:hAnsi="Calibri" w:cs="Calibri"/>
          <w:sz w:val="22"/>
          <w:szCs w:val="22"/>
        </w:rPr>
      </w:pPr>
      <w:r w:rsidRPr="00B35512">
        <w:rPr>
          <w:rFonts w:ascii="Calibri" w:hAnsi="Calibri" w:cs="Calibri"/>
          <w:sz w:val="22"/>
          <w:szCs w:val="22"/>
        </w:rPr>
        <w:t>(Miejscowość</w:t>
      </w:r>
      <w:r w:rsidR="006E243F" w:rsidRPr="00B35512">
        <w:rPr>
          <w:rFonts w:ascii="Calibri" w:hAnsi="Calibri" w:cs="Calibri"/>
          <w:sz w:val="22"/>
          <w:szCs w:val="22"/>
        </w:rPr>
        <w:t xml:space="preserve"> i </w:t>
      </w:r>
      <w:r w:rsidRPr="00B35512">
        <w:rPr>
          <w:rFonts w:ascii="Calibri" w:hAnsi="Calibri" w:cs="Calibri"/>
          <w:sz w:val="22"/>
          <w:szCs w:val="22"/>
        </w:rPr>
        <w:t>data)</w:t>
      </w:r>
    </w:p>
    <w:p w14:paraId="03310E8C" w14:textId="77777777" w:rsidR="002A129E" w:rsidRPr="00B35512" w:rsidRDefault="002A129E" w:rsidP="002A129E">
      <w:pPr>
        <w:ind w:left="3540" w:hanging="3398"/>
        <w:jc w:val="center"/>
        <w:rPr>
          <w:rFonts w:ascii="Calibri" w:hAnsi="Calibri" w:cs="Calibri"/>
          <w:i/>
          <w:iCs/>
          <w:sz w:val="22"/>
          <w:szCs w:val="22"/>
        </w:rPr>
      </w:pPr>
    </w:p>
    <w:p w14:paraId="3F537E61" w14:textId="77777777" w:rsidR="002A129E" w:rsidRPr="00B35512" w:rsidRDefault="002A129E" w:rsidP="002A129E">
      <w:pPr>
        <w:ind w:left="3540" w:hanging="3398"/>
        <w:jc w:val="center"/>
        <w:rPr>
          <w:rFonts w:ascii="Calibri" w:hAnsi="Calibri" w:cs="Calibri"/>
          <w:b/>
          <w:bCs/>
          <w:sz w:val="22"/>
          <w:szCs w:val="22"/>
        </w:rPr>
      </w:pPr>
      <w:r w:rsidRPr="00B35512">
        <w:rPr>
          <w:rFonts w:ascii="Calibri" w:hAnsi="Calibri" w:cs="Calibri"/>
          <w:b/>
          <w:bCs/>
          <w:sz w:val="22"/>
          <w:szCs w:val="22"/>
        </w:rPr>
        <w:t>OŚWIADCZENIE WYKONAWCY</w:t>
      </w:r>
    </w:p>
    <w:p w14:paraId="096D4096" w14:textId="77777777" w:rsidR="002A129E" w:rsidRPr="00B35512" w:rsidRDefault="002A129E" w:rsidP="002A129E">
      <w:pPr>
        <w:jc w:val="center"/>
        <w:rPr>
          <w:rFonts w:ascii="Calibri" w:hAnsi="Calibri" w:cs="Calibri"/>
          <w:b/>
          <w:bCs/>
          <w:sz w:val="22"/>
          <w:szCs w:val="22"/>
        </w:rPr>
      </w:pPr>
    </w:p>
    <w:p w14:paraId="0C07BA60" w14:textId="4FAF0C07" w:rsidR="002A129E" w:rsidRPr="00B35512" w:rsidRDefault="002A129E" w:rsidP="002A129E">
      <w:pPr>
        <w:ind w:left="3540" w:hanging="3398"/>
        <w:jc w:val="center"/>
        <w:rPr>
          <w:rFonts w:ascii="Calibri" w:hAnsi="Calibri" w:cs="Calibri"/>
          <w:b/>
          <w:bCs/>
          <w:sz w:val="22"/>
          <w:szCs w:val="22"/>
        </w:rPr>
      </w:pPr>
      <w:r w:rsidRPr="00B35512">
        <w:rPr>
          <w:rFonts w:ascii="Calibri" w:hAnsi="Calibri" w:cs="Calibri"/>
          <w:b/>
          <w:bCs/>
          <w:sz w:val="22"/>
          <w:szCs w:val="22"/>
        </w:rPr>
        <w:t>W ZAKRESIE PRZECIWDZIAŁANIU WSPIERANIA AGRESJI NA UKRAINĘ</w:t>
      </w:r>
    </w:p>
    <w:p w14:paraId="1F859A1E" w14:textId="77777777" w:rsidR="002A129E" w:rsidRPr="00B35512" w:rsidRDefault="002A129E" w:rsidP="002A129E">
      <w:pPr>
        <w:ind w:left="3540" w:hanging="3398"/>
        <w:jc w:val="center"/>
        <w:rPr>
          <w:rFonts w:ascii="Calibri" w:hAnsi="Calibri" w:cs="Calibri"/>
          <w:b/>
          <w:bCs/>
          <w:sz w:val="22"/>
          <w:szCs w:val="22"/>
        </w:rPr>
      </w:pPr>
      <w:r w:rsidRPr="00B35512">
        <w:rPr>
          <w:rFonts w:ascii="Calibri" w:hAnsi="Calibri" w:cs="Calibri"/>
          <w:b/>
          <w:bCs/>
          <w:sz w:val="22"/>
          <w:szCs w:val="22"/>
        </w:rPr>
        <w:t>ORAZ SŁUŻĄCE OCHRONIE BEZPIECZEŃSTWA NARODOWEGO</w:t>
      </w:r>
    </w:p>
    <w:p w14:paraId="637645EE" w14:textId="77777777" w:rsidR="002A129E" w:rsidRPr="00B35512" w:rsidRDefault="002A129E" w:rsidP="002A129E">
      <w:pPr>
        <w:ind w:left="3540" w:hanging="3398"/>
        <w:rPr>
          <w:rFonts w:ascii="Calibri" w:hAnsi="Calibri" w:cs="Calibri"/>
          <w:b/>
          <w:bCs/>
          <w:sz w:val="22"/>
          <w:szCs w:val="22"/>
        </w:rPr>
      </w:pPr>
    </w:p>
    <w:p w14:paraId="4B65B2A2" w14:textId="77777777" w:rsidR="002A129E" w:rsidRPr="00B35512" w:rsidRDefault="002A129E" w:rsidP="002A129E">
      <w:pPr>
        <w:ind w:left="3540" w:hanging="3398"/>
        <w:rPr>
          <w:rFonts w:ascii="Calibri" w:hAnsi="Calibri" w:cs="Calibri"/>
          <w:sz w:val="22"/>
          <w:szCs w:val="22"/>
        </w:rPr>
      </w:pPr>
      <w:r w:rsidRPr="00B35512">
        <w:rPr>
          <w:rFonts w:ascii="Calibri" w:hAnsi="Calibri" w:cs="Calibri"/>
          <w:b/>
          <w:bCs/>
          <w:sz w:val="22"/>
          <w:szCs w:val="22"/>
        </w:rPr>
        <w:t>Nazwa firmy</w:t>
      </w:r>
      <w:r w:rsidRPr="00B35512">
        <w:rPr>
          <w:rFonts w:ascii="Calibri" w:hAnsi="Calibri" w:cs="Calibri"/>
          <w:sz w:val="22"/>
          <w:szCs w:val="22"/>
        </w:rPr>
        <w:t>: ………………………………………………………………………</w:t>
      </w:r>
    </w:p>
    <w:p w14:paraId="1782DA0E" w14:textId="77777777" w:rsidR="002A129E" w:rsidRPr="00B35512" w:rsidRDefault="002A129E" w:rsidP="002A129E">
      <w:pPr>
        <w:ind w:left="3540" w:hanging="3398"/>
        <w:rPr>
          <w:rFonts w:ascii="Calibri" w:hAnsi="Calibri" w:cs="Calibri"/>
          <w:sz w:val="22"/>
          <w:szCs w:val="22"/>
        </w:rPr>
      </w:pPr>
    </w:p>
    <w:p w14:paraId="11F3FF77" w14:textId="77777777" w:rsidR="002A129E" w:rsidRPr="00B35512" w:rsidRDefault="002A129E" w:rsidP="002A129E">
      <w:pPr>
        <w:ind w:left="3540" w:hanging="3398"/>
        <w:rPr>
          <w:rFonts w:ascii="Calibri" w:hAnsi="Calibri" w:cs="Calibri"/>
          <w:sz w:val="22"/>
          <w:szCs w:val="22"/>
        </w:rPr>
      </w:pPr>
      <w:r w:rsidRPr="00B35512">
        <w:rPr>
          <w:rFonts w:ascii="Calibri" w:hAnsi="Calibri" w:cs="Calibri"/>
          <w:b/>
          <w:bCs/>
          <w:sz w:val="22"/>
          <w:szCs w:val="22"/>
        </w:rPr>
        <w:t xml:space="preserve">Adres: </w:t>
      </w:r>
      <w:r w:rsidRPr="00B35512">
        <w:rPr>
          <w:rFonts w:ascii="Calibri" w:hAnsi="Calibri" w:cs="Calibri"/>
          <w:sz w:val="22"/>
          <w:szCs w:val="22"/>
        </w:rPr>
        <w:t>……………………………………………………………………………….</w:t>
      </w:r>
    </w:p>
    <w:p w14:paraId="74303EAB" w14:textId="77777777" w:rsidR="002A129E" w:rsidRPr="00B35512" w:rsidRDefault="002A129E" w:rsidP="002A129E">
      <w:pPr>
        <w:ind w:left="3540" w:hanging="3398"/>
        <w:rPr>
          <w:rFonts w:ascii="Calibri" w:hAnsi="Calibri" w:cs="Calibri"/>
          <w:sz w:val="22"/>
          <w:szCs w:val="22"/>
        </w:rPr>
      </w:pPr>
    </w:p>
    <w:p w14:paraId="7A14B29F" w14:textId="0D2AD62C" w:rsidR="002A129E" w:rsidRPr="00B35512" w:rsidRDefault="002A129E" w:rsidP="002A129E">
      <w:pPr>
        <w:ind w:left="142"/>
        <w:jc w:val="both"/>
        <w:rPr>
          <w:rFonts w:ascii="Calibri" w:hAnsi="Calibri" w:cs="Calibri"/>
          <w:sz w:val="22"/>
          <w:szCs w:val="22"/>
        </w:rPr>
      </w:pPr>
      <w:r w:rsidRPr="00B35512">
        <w:rPr>
          <w:rFonts w:ascii="Calibri" w:hAnsi="Calibri" w:cs="Calibri"/>
          <w:sz w:val="22"/>
          <w:szCs w:val="22"/>
        </w:rPr>
        <w:t>Jako Wykonawca ubiegający się</w:t>
      </w:r>
      <w:r w:rsidR="006E243F" w:rsidRPr="00B35512">
        <w:rPr>
          <w:rFonts w:ascii="Calibri" w:hAnsi="Calibri" w:cs="Calibri"/>
          <w:sz w:val="22"/>
          <w:szCs w:val="22"/>
        </w:rPr>
        <w:t xml:space="preserve"> o </w:t>
      </w:r>
      <w:r w:rsidRPr="00B35512">
        <w:rPr>
          <w:rFonts w:ascii="Calibri" w:hAnsi="Calibri" w:cs="Calibri"/>
          <w:sz w:val="22"/>
          <w:szCs w:val="22"/>
        </w:rPr>
        <w:t xml:space="preserve">zamówienie publiczne, oświadczam, że </w:t>
      </w:r>
      <w:r w:rsidRPr="00B35512">
        <w:rPr>
          <w:rFonts w:ascii="Calibri" w:hAnsi="Calibri" w:cs="Calibri"/>
          <w:b/>
          <w:bCs/>
          <w:sz w:val="22"/>
          <w:szCs w:val="22"/>
        </w:rPr>
        <w:t xml:space="preserve">nie podlegam </w:t>
      </w:r>
      <w:r w:rsidRPr="00B35512">
        <w:rPr>
          <w:rFonts w:ascii="Calibri" w:hAnsi="Calibri" w:cs="Calibri"/>
          <w:sz w:val="22"/>
          <w:szCs w:val="22"/>
        </w:rPr>
        <w:t>wykluczeniu</w:t>
      </w:r>
      <w:r w:rsidR="006E243F" w:rsidRPr="00B35512">
        <w:rPr>
          <w:rFonts w:ascii="Calibri" w:hAnsi="Calibri" w:cs="Calibri"/>
          <w:sz w:val="22"/>
          <w:szCs w:val="22"/>
        </w:rPr>
        <w:t xml:space="preserve"> z </w:t>
      </w:r>
      <w:r w:rsidRPr="00B35512">
        <w:rPr>
          <w:rFonts w:ascii="Calibri" w:hAnsi="Calibri" w:cs="Calibri"/>
          <w:sz w:val="22"/>
          <w:szCs w:val="22"/>
        </w:rPr>
        <w:t>postępowania na podstawie art. 7 ust. 1 ustawy</w:t>
      </w:r>
      <w:r w:rsidR="006E243F" w:rsidRPr="00B35512">
        <w:rPr>
          <w:rFonts w:ascii="Calibri" w:hAnsi="Calibri" w:cs="Calibri"/>
          <w:sz w:val="22"/>
          <w:szCs w:val="22"/>
        </w:rPr>
        <w:t xml:space="preserve"> z </w:t>
      </w:r>
      <w:r w:rsidRPr="00B35512">
        <w:rPr>
          <w:rFonts w:ascii="Calibri" w:hAnsi="Calibri" w:cs="Calibri"/>
          <w:sz w:val="22"/>
          <w:szCs w:val="22"/>
        </w:rPr>
        <w:t>dnia 13 kwietnia 2022 r.</w:t>
      </w:r>
      <w:r w:rsidR="006E243F" w:rsidRPr="00B35512">
        <w:rPr>
          <w:rFonts w:ascii="Calibri" w:hAnsi="Calibri" w:cs="Calibri"/>
          <w:sz w:val="22"/>
          <w:szCs w:val="22"/>
        </w:rPr>
        <w:t xml:space="preserve"> o </w:t>
      </w:r>
      <w:r w:rsidRPr="00B35512">
        <w:rPr>
          <w:rFonts w:ascii="Calibri" w:hAnsi="Calibri" w:cs="Calibri"/>
          <w:sz w:val="22"/>
          <w:szCs w:val="22"/>
        </w:rPr>
        <w:t>szczególnych rozwiązaniach</w:t>
      </w:r>
      <w:r w:rsidR="006E243F" w:rsidRPr="00B35512">
        <w:rPr>
          <w:rFonts w:ascii="Calibri" w:hAnsi="Calibri" w:cs="Calibri"/>
          <w:sz w:val="22"/>
          <w:szCs w:val="22"/>
        </w:rPr>
        <w:t xml:space="preserve"> w </w:t>
      </w:r>
      <w:r w:rsidRPr="00B35512">
        <w:rPr>
          <w:rFonts w:ascii="Calibri" w:hAnsi="Calibri" w:cs="Calibri"/>
          <w:sz w:val="22"/>
          <w:szCs w:val="22"/>
        </w:rPr>
        <w:t>zakresie przeciwdziałania wspieraniu agresji na Ukrainę oraz służących ochronie bezpieczeństwa narodowego (tj. Dz. U.</w:t>
      </w:r>
      <w:r w:rsidR="006E243F" w:rsidRPr="00B35512">
        <w:rPr>
          <w:rFonts w:ascii="Calibri" w:hAnsi="Calibri" w:cs="Calibri"/>
          <w:sz w:val="22"/>
          <w:szCs w:val="22"/>
        </w:rPr>
        <w:t xml:space="preserve"> z </w:t>
      </w:r>
      <w:r w:rsidRPr="00B35512">
        <w:rPr>
          <w:rFonts w:ascii="Calibri" w:hAnsi="Calibri" w:cs="Calibri"/>
          <w:sz w:val="22"/>
          <w:szCs w:val="22"/>
        </w:rPr>
        <w:t>dnia 15 kwietnia 2022 r. poz. 835), zwanej dalej „ustawą</w:t>
      </w:r>
      <w:r w:rsidR="006E243F" w:rsidRPr="00B35512">
        <w:rPr>
          <w:rFonts w:ascii="Calibri" w:hAnsi="Calibri" w:cs="Calibri"/>
          <w:sz w:val="22"/>
          <w:szCs w:val="22"/>
        </w:rPr>
        <w:t xml:space="preserve"> o </w:t>
      </w:r>
      <w:r w:rsidRPr="00B35512">
        <w:rPr>
          <w:rFonts w:ascii="Calibri" w:hAnsi="Calibri" w:cs="Calibri"/>
          <w:sz w:val="22"/>
          <w:szCs w:val="22"/>
        </w:rPr>
        <w:t>przeciwdziałaniu”.</w:t>
      </w:r>
    </w:p>
    <w:p w14:paraId="5EC206BE" w14:textId="77777777" w:rsidR="002A129E" w:rsidRPr="00B35512" w:rsidRDefault="002A129E" w:rsidP="002A129E">
      <w:pPr>
        <w:ind w:left="142"/>
        <w:jc w:val="both"/>
        <w:rPr>
          <w:rFonts w:ascii="Calibri" w:hAnsi="Calibri" w:cs="Calibri"/>
          <w:sz w:val="22"/>
          <w:szCs w:val="22"/>
        </w:rPr>
      </w:pPr>
    </w:p>
    <w:p w14:paraId="071576DA" w14:textId="6D2DD932" w:rsidR="002A129E" w:rsidRPr="00B35512" w:rsidRDefault="002A129E" w:rsidP="002A129E">
      <w:pPr>
        <w:ind w:left="3540" w:hanging="3398"/>
        <w:jc w:val="both"/>
        <w:rPr>
          <w:rFonts w:ascii="Calibri" w:hAnsi="Calibri" w:cs="Calibri"/>
          <w:sz w:val="22"/>
          <w:szCs w:val="22"/>
        </w:rPr>
      </w:pPr>
      <w:r w:rsidRPr="00B35512">
        <w:rPr>
          <w:rFonts w:ascii="Calibri" w:hAnsi="Calibri" w:cs="Calibri"/>
          <w:sz w:val="22"/>
          <w:szCs w:val="22"/>
        </w:rPr>
        <w:t>Na podstawie art. 7 ust. 1 ustawy</w:t>
      </w:r>
      <w:r w:rsidR="006E243F" w:rsidRPr="00B35512">
        <w:rPr>
          <w:rFonts w:ascii="Calibri" w:hAnsi="Calibri" w:cs="Calibri"/>
          <w:sz w:val="22"/>
          <w:szCs w:val="22"/>
        </w:rPr>
        <w:t xml:space="preserve"> o </w:t>
      </w:r>
      <w:r w:rsidRPr="00B35512">
        <w:rPr>
          <w:rFonts w:ascii="Calibri" w:hAnsi="Calibri" w:cs="Calibri"/>
          <w:sz w:val="22"/>
          <w:szCs w:val="22"/>
        </w:rPr>
        <w:t>przeciwdziałaniu</w:t>
      </w:r>
      <w:r w:rsidR="006E243F" w:rsidRPr="00B35512">
        <w:rPr>
          <w:rFonts w:ascii="Calibri" w:hAnsi="Calibri" w:cs="Calibri"/>
          <w:sz w:val="22"/>
          <w:szCs w:val="22"/>
        </w:rPr>
        <w:t xml:space="preserve"> z </w:t>
      </w:r>
      <w:r w:rsidRPr="00B35512">
        <w:rPr>
          <w:rFonts w:ascii="Calibri" w:hAnsi="Calibri" w:cs="Calibri"/>
          <w:sz w:val="22"/>
          <w:szCs w:val="22"/>
        </w:rPr>
        <w:t>postępowania wyklucza się:</w:t>
      </w:r>
    </w:p>
    <w:p w14:paraId="2F34EEF1" w14:textId="77777777" w:rsidR="002A129E" w:rsidRPr="00B35512" w:rsidRDefault="002A129E" w:rsidP="002A129E">
      <w:pPr>
        <w:ind w:left="3540" w:hanging="3398"/>
        <w:jc w:val="both"/>
        <w:rPr>
          <w:rFonts w:ascii="Calibri" w:hAnsi="Calibri" w:cs="Calibri"/>
          <w:sz w:val="22"/>
          <w:szCs w:val="22"/>
        </w:rPr>
      </w:pPr>
    </w:p>
    <w:p w14:paraId="25DB8332" w14:textId="4423D4CA" w:rsidR="002A129E" w:rsidRPr="00B35512" w:rsidRDefault="002A129E">
      <w:pPr>
        <w:numPr>
          <w:ilvl w:val="0"/>
          <w:numId w:val="20"/>
        </w:numPr>
        <w:ind w:left="567" w:hanging="425"/>
        <w:jc w:val="both"/>
        <w:rPr>
          <w:rFonts w:ascii="Calibri" w:hAnsi="Calibri" w:cs="Calibri"/>
          <w:sz w:val="22"/>
          <w:szCs w:val="22"/>
        </w:rPr>
      </w:pPr>
      <w:r w:rsidRPr="00B35512">
        <w:rPr>
          <w:rFonts w:ascii="Calibri" w:hAnsi="Calibri" w:cs="Calibri"/>
          <w:sz w:val="22"/>
          <w:szCs w:val="22"/>
        </w:rPr>
        <w:t>wykonawcę wymienionego</w:t>
      </w:r>
      <w:r w:rsidR="006E243F" w:rsidRPr="00B35512">
        <w:rPr>
          <w:rFonts w:ascii="Calibri" w:hAnsi="Calibri" w:cs="Calibri"/>
          <w:sz w:val="22"/>
          <w:szCs w:val="22"/>
        </w:rPr>
        <w:t xml:space="preserve"> w </w:t>
      </w:r>
      <w:r w:rsidRPr="00B35512">
        <w:rPr>
          <w:rFonts w:ascii="Calibri" w:hAnsi="Calibri" w:cs="Calibri"/>
          <w:sz w:val="22"/>
          <w:szCs w:val="22"/>
        </w:rPr>
        <w:t>wykazach określonych</w:t>
      </w:r>
      <w:r w:rsidR="006E243F" w:rsidRPr="00B35512">
        <w:rPr>
          <w:rFonts w:ascii="Calibri" w:hAnsi="Calibri" w:cs="Calibri"/>
          <w:sz w:val="22"/>
          <w:szCs w:val="22"/>
        </w:rPr>
        <w:t xml:space="preserve"> w </w:t>
      </w:r>
      <w:r w:rsidRPr="00B35512">
        <w:rPr>
          <w:rFonts w:ascii="Calibri" w:hAnsi="Calibri" w:cs="Calibri"/>
          <w:sz w:val="22"/>
          <w:szCs w:val="22"/>
        </w:rPr>
        <w:t>rozporządzeniu Rady (WE) nr 765/2006</w:t>
      </w:r>
      <w:r w:rsidR="006E243F" w:rsidRPr="00B35512">
        <w:rPr>
          <w:rFonts w:ascii="Calibri" w:hAnsi="Calibri" w:cs="Calibri"/>
          <w:sz w:val="22"/>
          <w:szCs w:val="22"/>
        </w:rPr>
        <w:t xml:space="preserve"> z </w:t>
      </w:r>
      <w:r w:rsidRPr="00B35512">
        <w:rPr>
          <w:rFonts w:ascii="Calibri" w:hAnsi="Calibri" w:cs="Calibri"/>
          <w:sz w:val="22"/>
          <w:szCs w:val="22"/>
        </w:rPr>
        <w:t>dnia 18 maja 2006 r. dotyczącego środków ograniczających</w:t>
      </w:r>
      <w:r w:rsidR="006E243F" w:rsidRPr="00B35512">
        <w:rPr>
          <w:rFonts w:ascii="Calibri" w:hAnsi="Calibri" w:cs="Calibri"/>
          <w:sz w:val="22"/>
          <w:szCs w:val="22"/>
        </w:rPr>
        <w:t xml:space="preserve"> w </w:t>
      </w:r>
      <w:r w:rsidRPr="00B35512">
        <w:rPr>
          <w:rFonts w:ascii="Calibri" w:hAnsi="Calibri" w:cs="Calibri"/>
          <w:sz w:val="22"/>
          <w:szCs w:val="22"/>
        </w:rPr>
        <w:t>związku</w:t>
      </w:r>
      <w:r w:rsidR="006E243F" w:rsidRPr="00B35512">
        <w:rPr>
          <w:rFonts w:ascii="Calibri" w:hAnsi="Calibri" w:cs="Calibri"/>
          <w:sz w:val="22"/>
          <w:szCs w:val="22"/>
        </w:rPr>
        <w:t xml:space="preserve"> z </w:t>
      </w:r>
      <w:r w:rsidRPr="00B35512">
        <w:rPr>
          <w:rFonts w:ascii="Calibri" w:hAnsi="Calibri" w:cs="Calibri"/>
          <w:sz w:val="22"/>
          <w:szCs w:val="22"/>
        </w:rPr>
        <w:t>sytuacją na Białorusi</w:t>
      </w:r>
      <w:r w:rsidR="006E243F" w:rsidRPr="00B35512">
        <w:rPr>
          <w:rFonts w:ascii="Calibri" w:hAnsi="Calibri" w:cs="Calibri"/>
          <w:sz w:val="22"/>
          <w:szCs w:val="22"/>
        </w:rPr>
        <w:t xml:space="preserve"> i </w:t>
      </w:r>
      <w:r w:rsidRPr="00B35512">
        <w:rPr>
          <w:rFonts w:ascii="Calibri" w:hAnsi="Calibri" w:cs="Calibri"/>
          <w:sz w:val="22"/>
          <w:szCs w:val="22"/>
        </w:rPr>
        <w:t>udziałem Białorusi</w:t>
      </w:r>
      <w:r w:rsidR="006E243F" w:rsidRPr="00B35512">
        <w:rPr>
          <w:rFonts w:ascii="Calibri" w:hAnsi="Calibri" w:cs="Calibri"/>
          <w:sz w:val="22"/>
          <w:szCs w:val="22"/>
        </w:rPr>
        <w:t xml:space="preserve"> w </w:t>
      </w:r>
      <w:r w:rsidRPr="00B35512">
        <w:rPr>
          <w:rFonts w:ascii="Calibri" w:hAnsi="Calibri" w:cs="Calibri"/>
          <w:sz w:val="22"/>
          <w:szCs w:val="22"/>
        </w:rPr>
        <w:t>agresji Rosji wobec Ukrainy (Dz. Urz. UE L 134</w:t>
      </w:r>
      <w:r w:rsidR="006E243F" w:rsidRPr="00B35512">
        <w:rPr>
          <w:rFonts w:ascii="Calibri" w:hAnsi="Calibri" w:cs="Calibri"/>
          <w:sz w:val="22"/>
          <w:szCs w:val="22"/>
        </w:rPr>
        <w:t xml:space="preserve"> z </w:t>
      </w:r>
      <w:r w:rsidRPr="00B35512">
        <w:rPr>
          <w:rFonts w:ascii="Calibri" w:hAnsi="Calibri" w:cs="Calibri"/>
          <w:sz w:val="22"/>
          <w:szCs w:val="22"/>
        </w:rPr>
        <w:t>20.05.2006, str. 1,</w:t>
      </w:r>
      <w:r w:rsidR="006E243F" w:rsidRPr="00B35512">
        <w:rPr>
          <w:rFonts w:ascii="Calibri" w:hAnsi="Calibri" w:cs="Calibri"/>
          <w:sz w:val="22"/>
          <w:szCs w:val="22"/>
        </w:rPr>
        <w:t xml:space="preserve"> z </w:t>
      </w:r>
      <w:proofErr w:type="spellStart"/>
      <w:r w:rsidRPr="00B35512">
        <w:rPr>
          <w:rFonts w:ascii="Calibri" w:hAnsi="Calibri" w:cs="Calibri"/>
          <w:sz w:val="22"/>
          <w:szCs w:val="22"/>
        </w:rPr>
        <w:t>późn</w:t>
      </w:r>
      <w:proofErr w:type="spellEnd"/>
      <w:r w:rsidRPr="00B35512">
        <w:rPr>
          <w:rFonts w:ascii="Calibri" w:hAnsi="Calibri" w:cs="Calibri"/>
          <w:sz w:val="22"/>
          <w:szCs w:val="22"/>
        </w:rPr>
        <w:t>. zm.), zwanego dalej „rozporządzeniem 765/2006”</w:t>
      </w:r>
      <w:r w:rsidR="006E243F" w:rsidRPr="00B35512">
        <w:rPr>
          <w:rFonts w:ascii="Calibri" w:hAnsi="Calibri" w:cs="Calibri"/>
          <w:sz w:val="22"/>
          <w:szCs w:val="22"/>
        </w:rPr>
        <w:t xml:space="preserve"> i </w:t>
      </w:r>
      <w:r w:rsidRPr="00B35512">
        <w:rPr>
          <w:rFonts w:ascii="Calibri" w:hAnsi="Calibri" w:cs="Calibri"/>
          <w:sz w:val="22"/>
          <w:szCs w:val="22"/>
        </w:rPr>
        <w:t>rozporządzeniu Rady (UE) nr 269/2014</w:t>
      </w:r>
      <w:r w:rsidR="006E243F" w:rsidRPr="00B35512">
        <w:rPr>
          <w:rFonts w:ascii="Calibri" w:hAnsi="Calibri" w:cs="Calibri"/>
          <w:sz w:val="22"/>
          <w:szCs w:val="22"/>
        </w:rPr>
        <w:t xml:space="preserve"> z </w:t>
      </w:r>
      <w:r w:rsidRPr="00B35512">
        <w:rPr>
          <w:rFonts w:ascii="Calibri" w:hAnsi="Calibri" w:cs="Calibri"/>
          <w:sz w:val="22"/>
          <w:szCs w:val="22"/>
        </w:rPr>
        <w:t>dnia 17 marca 2014 r.</w:t>
      </w:r>
      <w:r w:rsidR="006E243F" w:rsidRPr="00B35512">
        <w:rPr>
          <w:rFonts w:ascii="Calibri" w:hAnsi="Calibri" w:cs="Calibri"/>
          <w:sz w:val="22"/>
          <w:szCs w:val="22"/>
        </w:rPr>
        <w:t xml:space="preserve"> w </w:t>
      </w:r>
      <w:r w:rsidRPr="00B35512">
        <w:rPr>
          <w:rFonts w:ascii="Calibri" w:hAnsi="Calibri" w:cs="Calibri"/>
          <w:sz w:val="22"/>
          <w:szCs w:val="22"/>
        </w:rPr>
        <w:t>sprawie środków ograniczających</w:t>
      </w:r>
      <w:r w:rsidR="006E243F" w:rsidRPr="00B35512">
        <w:rPr>
          <w:rFonts w:ascii="Calibri" w:hAnsi="Calibri" w:cs="Calibri"/>
          <w:sz w:val="22"/>
          <w:szCs w:val="22"/>
        </w:rPr>
        <w:t xml:space="preserve"> w </w:t>
      </w:r>
      <w:r w:rsidRPr="00B35512">
        <w:rPr>
          <w:rFonts w:ascii="Calibri" w:hAnsi="Calibri" w:cs="Calibri"/>
          <w:sz w:val="22"/>
          <w:szCs w:val="22"/>
        </w:rPr>
        <w:t>odniesieniu do działań podważających integralność terytorialną, suwerenność</w:t>
      </w:r>
      <w:r w:rsidR="006E243F" w:rsidRPr="00B35512">
        <w:rPr>
          <w:rFonts w:ascii="Calibri" w:hAnsi="Calibri" w:cs="Calibri"/>
          <w:sz w:val="22"/>
          <w:szCs w:val="22"/>
        </w:rPr>
        <w:t xml:space="preserve"> i </w:t>
      </w:r>
      <w:r w:rsidRPr="00B35512">
        <w:rPr>
          <w:rFonts w:ascii="Calibri" w:hAnsi="Calibri" w:cs="Calibri"/>
          <w:sz w:val="22"/>
          <w:szCs w:val="22"/>
        </w:rPr>
        <w:t>niezależność Ukrainy lub im zagrażających (Dz. Urz. UE L 78</w:t>
      </w:r>
      <w:r w:rsidR="006E243F" w:rsidRPr="00B35512">
        <w:rPr>
          <w:rFonts w:ascii="Calibri" w:hAnsi="Calibri" w:cs="Calibri"/>
          <w:sz w:val="22"/>
          <w:szCs w:val="22"/>
        </w:rPr>
        <w:t xml:space="preserve"> z </w:t>
      </w:r>
      <w:r w:rsidRPr="00B35512">
        <w:rPr>
          <w:rFonts w:ascii="Calibri" w:hAnsi="Calibri" w:cs="Calibri"/>
          <w:sz w:val="22"/>
          <w:szCs w:val="22"/>
        </w:rPr>
        <w:t>17.03.2014, str. 6,</w:t>
      </w:r>
      <w:r w:rsidR="006E243F" w:rsidRPr="00B35512">
        <w:rPr>
          <w:rFonts w:ascii="Calibri" w:hAnsi="Calibri" w:cs="Calibri"/>
          <w:sz w:val="22"/>
          <w:szCs w:val="22"/>
        </w:rPr>
        <w:t xml:space="preserve"> z </w:t>
      </w:r>
      <w:proofErr w:type="spellStart"/>
      <w:r w:rsidRPr="00B35512">
        <w:rPr>
          <w:rFonts w:ascii="Calibri" w:hAnsi="Calibri" w:cs="Calibri"/>
          <w:sz w:val="22"/>
          <w:szCs w:val="22"/>
        </w:rPr>
        <w:t>późn</w:t>
      </w:r>
      <w:proofErr w:type="spellEnd"/>
      <w:r w:rsidRPr="00B35512">
        <w:rPr>
          <w:rFonts w:ascii="Calibri" w:hAnsi="Calibri" w:cs="Calibri"/>
          <w:sz w:val="22"/>
          <w:szCs w:val="22"/>
        </w:rPr>
        <w:t>. zm.), zwanego dalej „rozporządzeniem 269/2014” albo wpisanego na listę na podstawie decyzji</w:t>
      </w:r>
      <w:r w:rsidR="006E243F" w:rsidRPr="00B35512">
        <w:rPr>
          <w:rFonts w:ascii="Calibri" w:hAnsi="Calibri" w:cs="Calibri"/>
          <w:sz w:val="22"/>
          <w:szCs w:val="22"/>
        </w:rPr>
        <w:t xml:space="preserve"> w </w:t>
      </w:r>
      <w:r w:rsidRPr="00B35512">
        <w:rPr>
          <w:rFonts w:ascii="Calibri" w:hAnsi="Calibri" w:cs="Calibri"/>
          <w:sz w:val="22"/>
          <w:szCs w:val="22"/>
        </w:rPr>
        <w:t>sprawie wpisu na listę rozstrzygającej</w:t>
      </w:r>
      <w:r w:rsidR="006E243F" w:rsidRPr="00B35512">
        <w:rPr>
          <w:rFonts w:ascii="Calibri" w:hAnsi="Calibri" w:cs="Calibri"/>
          <w:sz w:val="22"/>
          <w:szCs w:val="22"/>
        </w:rPr>
        <w:t xml:space="preserve"> o </w:t>
      </w:r>
      <w:r w:rsidRPr="00B35512">
        <w:rPr>
          <w:rFonts w:ascii="Calibri" w:hAnsi="Calibri" w:cs="Calibri"/>
          <w:sz w:val="22"/>
          <w:szCs w:val="22"/>
        </w:rPr>
        <w:t>zastosowaniu środka,</w:t>
      </w:r>
      <w:r w:rsidR="006E243F" w:rsidRPr="00B35512">
        <w:rPr>
          <w:rFonts w:ascii="Calibri" w:hAnsi="Calibri" w:cs="Calibri"/>
          <w:sz w:val="22"/>
          <w:szCs w:val="22"/>
        </w:rPr>
        <w:t xml:space="preserve"> o </w:t>
      </w:r>
      <w:r w:rsidRPr="00B35512">
        <w:rPr>
          <w:rFonts w:ascii="Calibri" w:hAnsi="Calibri" w:cs="Calibri"/>
          <w:sz w:val="22"/>
          <w:szCs w:val="22"/>
        </w:rPr>
        <w:t>którym mowa</w:t>
      </w:r>
      <w:r w:rsidR="006E243F" w:rsidRPr="00B35512">
        <w:rPr>
          <w:rFonts w:ascii="Calibri" w:hAnsi="Calibri" w:cs="Calibri"/>
          <w:sz w:val="22"/>
          <w:szCs w:val="22"/>
        </w:rPr>
        <w:t xml:space="preserve"> w </w:t>
      </w:r>
      <w:r w:rsidRPr="00B35512">
        <w:rPr>
          <w:rFonts w:ascii="Calibri" w:hAnsi="Calibri" w:cs="Calibri"/>
          <w:sz w:val="22"/>
          <w:szCs w:val="22"/>
        </w:rPr>
        <w:t>art. 1 pkt 3 ustawy</w:t>
      </w:r>
      <w:r w:rsidR="006E243F" w:rsidRPr="00B35512">
        <w:rPr>
          <w:rFonts w:ascii="Calibri" w:hAnsi="Calibri" w:cs="Calibri"/>
          <w:sz w:val="22"/>
          <w:szCs w:val="22"/>
        </w:rPr>
        <w:t xml:space="preserve"> o </w:t>
      </w:r>
      <w:r w:rsidRPr="00B35512">
        <w:rPr>
          <w:rFonts w:ascii="Calibri" w:hAnsi="Calibri" w:cs="Calibri"/>
          <w:sz w:val="22"/>
          <w:szCs w:val="22"/>
        </w:rPr>
        <w:t>przeciwdziałaniu,</w:t>
      </w:r>
    </w:p>
    <w:p w14:paraId="7144E629" w14:textId="6802F156" w:rsidR="002A129E" w:rsidRPr="00B35512" w:rsidRDefault="002A129E">
      <w:pPr>
        <w:numPr>
          <w:ilvl w:val="0"/>
          <w:numId w:val="20"/>
        </w:numPr>
        <w:ind w:left="567" w:hanging="425"/>
        <w:jc w:val="both"/>
        <w:rPr>
          <w:rFonts w:ascii="Calibri" w:hAnsi="Calibri" w:cs="Calibri"/>
          <w:sz w:val="22"/>
          <w:szCs w:val="22"/>
        </w:rPr>
      </w:pPr>
      <w:r w:rsidRPr="00B35512">
        <w:rPr>
          <w:rFonts w:ascii="Calibri" w:hAnsi="Calibri" w:cs="Calibri"/>
          <w:sz w:val="22"/>
          <w:szCs w:val="22"/>
        </w:rPr>
        <w:t>wykonawcę, którego beneficjentem rzeczywistym</w:t>
      </w:r>
      <w:r w:rsidR="006E243F" w:rsidRPr="00B35512">
        <w:rPr>
          <w:rFonts w:ascii="Calibri" w:hAnsi="Calibri" w:cs="Calibri"/>
          <w:sz w:val="22"/>
          <w:szCs w:val="22"/>
        </w:rPr>
        <w:t xml:space="preserve"> w </w:t>
      </w:r>
      <w:r w:rsidRPr="00B35512">
        <w:rPr>
          <w:rFonts w:ascii="Calibri" w:hAnsi="Calibri" w:cs="Calibri"/>
          <w:sz w:val="22"/>
          <w:szCs w:val="22"/>
        </w:rPr>
        <w:t>rozumieniu ustawy</w:t>
      </w:r>
      <w:r w:rsidR="006E243F" w:rsidRPr="00B35512">
        <w:rPr>
          <w:rFonts w:ascii="Calibri" w:hAnsi="Calibri" w:cs="Calibri"/>
          <w:sz w:val="22"/>
          <w:szCs w:val="22"/>
        </w:rPr>
        <w:t xml:space="preserve"> z </w:t>
      </w:r>
      <w:r w:rsidRPr="00B35512">
        <w:rPr>
          <w:rFonts w:ascii="Calibri" w:hAnsi="Calibri" w:cs="Calibri"/>
          <w:sz w:val="22"/>
          <w:szCs w:val="22"/>
        </w:rPr>
        <w:t>dnia 1 marca 2018 r.</w:t>
      </w:r>
      <w:r w:rsidR="006E243F" w:rsidRPr="00B35512">
        <w:rPr>
          <w:rFonts w:ascii="Calibri" w:hAnsi="Calibri" w:cs="Calibri"/>
          <w:sz w:val="22"/>
          <w:szCs w:val="22"/>
        </w:rPr>
        <w:t xml:space="preserve"> o </w:t>
      </w:r>
      <w:r w:rsidRPr="00B35512">
        <w:rPr>
          <w:rFonts w:ascii="Calibri" w:hAnsi="Calibri" w:cs="Calibri"/>
          <w:sz w:val="22"/>
          <w:szCs w:val="22"/>
        </w:rPr>
        <w:t>przeciwdziałaniu praniu pieniędzy oraz finansowaniu terroryzmu (Dz. U.</w:t>
      </w:r>
      <w:r w:rsidR="006E243F" w:rsidRPr="00B35512">
        <w:rPr>
          <w:rFonts w:ascii="Calibri" w:hAnsi="Calibri" w:cs="Calibri"/>
          <w:sz w:val="22"/>
          <w:szCs w:val="22"/>
        </w:rPr>
        <w:t xml:space="preserve"> z </w:t>
      </w:r>
      <w:r w:rsidRPr="00B35512">
        <w:rPr>
          <w:rFonts w:ascii="Calibri" w:hAnsi="Calibri" w:cs="Calibri"/>
          <w:sz w:val="22"/>
          <w:szCs w:val="22"/>
        </w:rPr>
        <w:t>2022 r. poz. 593</w:t>
      </w:r>
      <w:r w:rsidR="006E243F" w:rsidRPr="00B35512">
        <w:rPr>
          <w:rFonts w:ascii="Calibri" w:hAnsi="Calibri" w:cs="Calibri"/>
          <w:sz w:val="22"/>
          <w:szCs w:val="22"/>
        </w:rPr>
        <w:t xml:space="preserve"> i </w:t>
      </w:r>
      <w:r w:rsidRPr="00B35512">
        <w:rPr>
          <w:rFonts w:ascii="Calibri" w:hAnsi="Calibri" w:cs="Calibri"/>
          <w:sz w:val="22"/>
          <w:szCs w:val="22"/>
        </w:rPr>
        <w:t>655) jest osoba wymieniona</w:t>
      </w:r>
      <w:r w:rsidR="006E243F" w:rsidRPr="00B35512">
        <w:rPr>
          <w:rFonts w:ascii="Calibri" w:hAnsi="Calibri" w:cs="Calibri"/>
          <w:sz w:val="22"/>
          <w:szCs w:val="22"/>
        </w:rPr>
        <w:t xml:space="preserve"> w </w:t>
      </w:r>
      <w:r w:rsidRPr="00B35512">
        <w:rPr>
          <w:rFonts w:ascii="Calibri" w:hAnsi="Calibri" w:cs="Calibri"/>
          <w:sz w:val="22"/>
          <w:szCs w:val="22"/>
        </w:rPr>
        <w:t>wykazach określonych</w:t>
      </w:r>
      <w:r w:rsidR="006E243F" w:rsidRPr="00B35512">
        <w:rPr>
          <w:rFonts w:ascii="Calibri" w:hAnsi="Calibri" w:cs="Calibri"/>
          <w:sz w:val="22"/>
          <w:szCs w:val="22"/>
        </w:rPr>
        <w:t xml:space="preserve"> w </w:t>
      </w:r>
      <w:r w:rsidRPr="00B35512">
        <w:rPr>
          <w:rFonts w:ascii="Calibri" w:hAnsi="Calibri" w:cs="Calibri"/>
          <w:sz w:val="22"/>
          <w:szCs w:val="22"/>
        </w:rPr>
        <w:t>rozporządzeniu 765/2006</w:t>
      </w:r>
      <w:r w:rsidR="006E243F" w:rsidRPr="00B35512">
        <w:rPr>
          <w:rFonts w:ascii="Calibri" w:hAnsi="Calibri" w:cs="Calibri"/>
          <w:sz w:val="22"/>
          <w:szCs w:val="22"/>
        </w:rPr>
        <w:t xml:space="preserve"> i </w:t>
      </w:r>
      <w:r w:rsidRPr="00B35512">
        <w:rPr>
          <w:rFonts w:ascii="Calibri" w:hAnsi="Calibri" w:cs="Calibri"/>
          <w:sz w:val="22"/>
          <w:szCs w:val="22"/>
        </w:rPr>
        <w:t>rozporządzeniu 269/2014” albo wpisana na listę lub będąca takim beneficjentem rzeczywistym od dnia 24 lutego 2022 r.,</w:t>
      </w:r>
      <w:r w:rsidR="006E243F" w:rsidRPr="00B35512">
        <w:rPr>
          <w:rFonts w:ascii="Calibri" w:hAnsi="Calibri" w:cs="Calibri"/>
          <w:sz w:val="22"/>
          <w:szCs w:val="22"/>
        </w:rPr>
        <w:t xml:space="preserve"> o </w:t>
      </w:r>
      <w:r w:rsidRPr="00B35512">
        <w:rPr>
          <w:rFonts w:ascii="Calibri" w:hAnsi="Calibri" w:cs="Calibri"/>
          <w:sz w:val="22"/>
          <w:szCs w:val="22"/>
        </w:rPr>
        <w:t>ile została wpisana na listę na podstawie decyzji</w:t>
      </w:r>
      <w:r w:rsidR="006E243F" w:rsidRPr="00B35512">
        <w:rPr>
          <w:rFonts w:ascii="Calibri" w:hAnsi="Calibri" w:cs="Calibri"/>
          <w:sz w:val="22"/>
          <w:szCs w:val="22"/>
        </w:rPr>
        <w:t xml:space="preserve"> w </w:t>
      </w:r>
      <w:r w:rsidRPr="00B35512">
        <w:rPr>
          <w:rFonts w:ascii="Calibri" w:hAnsi="Calibri" w:cs="Calibri"/>
          <w:sz w:val="22"/>
          <w:szCs w:val="22"/>
        </w:rPr>
        <w:t>sprawie wpisu na listę rozstrzygającej</w:t>
      </w:r>
      <w:r w:rsidR="006E243F" w:rsidRPr="00B35512">
        <w:rPr>
          <w:rFonts w:ascii="Calibri" w:hAnsi="Calibri" w:cs="Calibri"/>
          <w:sz w:val="22"/>
          <w:szCs w:val="22"/>
        </w:rPr>
        <w:t xml:space="preserve"> o </w:t>
      </w:r>
      <w:r w:rsidRPr="00B35512">
        <w:rPr>
          <w:rFonts w:ascii="Calibri" w:hAnsi="Calibri" w:cs="Calibri"/>
          <w:sz w:val="22"/>
          <w:szCs w:val="22"/>
        </w:rPr>
        <w:t>zastosowaniu środka,</w:t>
      </w:r>
      <w:r w:rsidR="006E243F" w:rsidRPr="00B35512">
        <w:rPr>
          <w:rFonts w:ascii="Calibri" w:hAnsi="Calibri" w:cs="Calibri"/>
          <w:sz w:val="22"/>
          <w:szCs w:val="22"/>
        </w:rPr>
        <w:t xml:space="preserve"> o </w:t>
      </w:r>
      <w:r w:rsidRPr="00B35512">
        <w:rPr>
          <w:rFonts w:ascii="Calibri" w:hAnsi="Calibri" w:cs="Calibri"/>
          <w:sz w:val="22"/>
          <w:szCs w:val="22"/>
        </w:rPr>
        <w:t>którym mowa</w:t>
      </w:r>
      <w:r w:rsidR="006E243F" w:rsidRPr="00B35512">
        <w:rPr>
          <w:rFonts w:ascii="Calibri" w:hAnsi="Calibri" w:cs="Calibri"/>
          <w:sz w:val="22"/>
          <w:szCs w:val="22"/>
        </w:rPr>
        <w:t xml:space="preserve"> w </w:t>
      </w:r>
      <w:r w:rsidRPr="00B35512">
        <w:rPr>
          <w:rFonts w:ascii="Calibri" w:hAnsi="Calibri" w:cs="Calibri"/>
          <w:sz w:val="22"/>
          <w:szCs w:val="22"/>
        </w:rPr>
        <w:t>art. 1 pkt 3 ustawy</w:t>
      </w:r>
      <w:r w:rsidR="006E243F" w:rsidRPr="00B35512">
        <w:rPr>
          <w:rFonts w:ascii="Calibri" w:hAnsi="Calibri" w:cs="Calibri"/>
          <w:sz w:val="22"/>
          <w:szCs w:val="22"/>
        </w:rPr>
        <w:t xml:space="preserve"> o </w:t>
      </w:r>
      <w:r w:rsidRPr="00B35512">
        <w:rPr>
          <w:rFonts w:ascii="Calibri" w:hAnsi="Calibri" w:cs="Calibri"/>
          <w:sz w:val="22"/>
          <w:szCs w:val="22"/>
        </w:rPr>
        <w:t>przeciwdziałaniu,</w:t>
      </w:r>
    </w:p>
    <w:p w14:paraId="1FADF328" w14:textId="6E06B305" w:rsidR="002A129E" w:rsidRPr="00B35512" w:rsidRDefault="002A129E">
      <w:pPr>
        <w:numPr>
          <w:ilvl w:val="0"/>
          <w:numId w:val="20"/>
        </w:numPr>
        <w:ind w:left="567" w:hanging="425"/>
        <w:jc w:val="both"/>
        <w:rPr>
          <w:rFonts w:ascii="Calibri" w:hAnsi="Calibri" w:cs="Calibri"/>
          <w:sz w:val="22"/>
          <w:szCs w:val="22"/>
        </w:rPr>
      </w:pPr>
      <w:r w:rsidRPr="00B35512">
        <w:rPr>
          <w:rFonts w:ascii="Calibri" w:hAnsi="Calibri" w:cs="Calibri"/>
          <w:sz w:val="22"/>
          <w:szCs w:val="22"/>
        </w:rPr>
        <w:t>wykonawcę, którego jednostką dominującą</w:t>
      </w:r>
      <w:r w:rsidR="006E243F" w:rsidRPr="00B35512">
        <w:rPr>
          <w:rFonts w:ascii="Calibri" w:hAnsi="Calibri" w:cs="Calibri"/>
          <w:sz w:val="22"/>
          <w:szCs w:val="22"/>
        </w:rPr>
        <w:t xml:space="preserve"> w </w:t>
      </w:r>
      <w:r w:rsidRPr="00B35512">
        <w:rPr>
          <w:rFonts w:ascii="Calibri" w:hAnsi="Calibri" w:cs="Calibri"/>
          <w:sz w:val="22"/>
          <w:szCs w:val="22"/>
        </w:rPr>
        <w:t xml:space="preserve">rozumieniu art. 3 ust. 1 pkt 37 ustawy </w:t>
      </w:r>
      <w:r w:rsidRPr="00B35512">
        <w:rPr>
          <w:rFonts w:ascii="Calibri" w:hAnsi="Calibri" w:cs="Calibri"/>
          <w:sz w:val="22"/>
          <w:szCs w:val="22"/>
        </w:rPr>
        <w:br/>
        <w:t>z dnia 29 września 1994 r.</w:t>
      </w:r>
      <w:r w:rsidR="006E243F" w:rsidRPr="00B35512">
        <w:rPr>
          <w:rFonts w:ascii="Calibri" w:hAnsi="Calibri" w:cs="Calibri"/>
          <w:sz w:val="22"/>
          <w:szCs w:val="22"/>
        </w:rPr>
        <w:t xml:space="preserve"> o </w:t>
      </w:r>
      <w:r w:rsidRPr="00B35512">
        <w:rPr>
          <w:rFonts w:ascii="Calibri" w:hAnsi="Calibri" w:cs="Calibri"/>
          <w:sz w:val="22"/>
          <w:szCs w:val="22"/>
        </w:rPr>
        <w:t>rachunkowości (Dz. U.</w:t>
      </w:r>
      <w:r w:rsidR="006E243F" w:rsidRPr="00B35512">
        <w:rPr>
          <w:rFonts w:ascii="Calibri" w:hAnsi="Calibri" w:cs="Calibri"/>
          <w:sz w:val="22"/>
          <w:szCs w:val="22"/>
        </w:rPr>
        <w:t xml:space="preserve"> z </w:t>
      </w:r>
      <w:r w:rsidRPr="00B35512">
        <w:rPr>
          <w:rFonts w:ascii="Calibri" w:hAnsi="Calibri" w:cs="Calibri"/>
          <w:sz w:val="22"/>
          <w:szCs w:val="22"/>
        </w:rPr>
        <w:t>2021 r. poz. 217, 2105</w:t>
      </w:r>
      <w:r w:rsidR="006E243F" w:rsidRPr="00B35512">
        <w:rPr>
          <w:rFonts w:ascii="Calibri" w:hAnsi="Calibri" w:cs="Calibri"/>
          <w:sz w:val="22"/>
          <w:szCs w:val="22"/>
        </w:rPr>
        <w:t xml:space="preserve"> i </w:t>
      </w:r>
      <w:r w:rsidRPr="00B35512">
        <w:rPr>
          <w:rFonts w:ascii="Calibri" w:hAnsi="Calibri" w:cs="Calibri"/>
          <w:sz w:val="22"/>
          <w:szCs w:val="22"/>
        </w:rPr>
        <w:t>2106) jest podmiot wymieniony</w:t>
      </w:r>
      <w:r w:rsidR="006E243F" w:rsidRPr="00B35512">
        <w:rPr>
          <w:rFonts w:ascii="Calibri" w:hAnsi="Calibri" w:cs="Calibri"/>
          <w:sz w:val="22"/>
          <w:szCs w:val="22"/>
        </w:rPr>
        <w:t xml:space="preserve"> w </w:t>
      </w:r>
      <w:r w:rsidRPr="00B35512">
        <w:rPr>
          <w:rFonts w:ascii="Calibri" w:hAnsi="Calibri" w:cs="Calibri"/>
          <w:sz w:val="22"/>
          <w:szCs w:val="22"/>
        </w:rPr>
        <w:t>wykazach określonych</w:t>
      </w:r>
      <w:r w:rsidR="006E243F" w:rsidRPr="00B35512">
        <w:rPr>
          <w:rFonts w:ascii="Calibri" w:hAnsi="Calibri" w:cs="Calibri"/>
          <w:sz w:val="22"/>
          <w:szCs w:val="22"/>
        </w:rPr>
        <w:t xml:space="preserve"> w </w:t>
      </w:r>
      <w:r w:rsidRPr="00B35512">
        <w:rPr>
          <w:rFonts w:ascii="Calibri" w:hAnsi="Calibri" w:cs="Calibri"/>
          <w:sz w:val="22"/>
          <w:szCs w:val="22"/>
        </w:rPr>
        <w:t>rozporządzeniu 765/2006</w:t>
      </w:r>
      <w:r w:rsidR="006E243F" w:rsidRPr="00B35512">
        <w:rPr>
          <w:rFonts w:ascii="Calibri" w:hAnsi="Calibri" w:cs="Calibri"/>
          <w:sz w:val="22"/>
          <w:szCs w:val="22"/>
        </w:rPr>
        <w:t xml:space="preserve"> i </w:t>
      </w:r>
      <w:r w:rsidRPr="00B35512">
        <w:rPr>
          <w:rFonts w:ascii="Calibri" w:hAnsi="Calibri" w:cs="Calibri"/>
          <w:sz w:val="22"/>
          <w:szCs w:val="22"/>
        </w:rPr>
        <w:t>rozporządzeniu 269/2014 albo wpisany na listę lub będący taką jednostką dominującą od dnia 24 lutego 2022 r.,</w:t>
      </w:r>
      <w:r w:rsidR="006E243F" w:rsidRPr="00B35512">
        <w:rPr>
          <w:rFonts w:ascii="Calibri" w:hAnsi="Calibri" w:cs="Calibri"/>
          <w:sz w:val="22"/>
          <w:szCs w:val="22"/>
        </w:rPr>
        <w:t xml:space="preserve"> o </w:t>
      </w:r>
      <w:r w:rsidRPr="00B35512">
        <w:rPr>
          <w:rFonts w:ascii="Calibri" w:hAnsi="Calibri" w:cs="Calibri"/>
          <w:sz w:val="22"/>
          <w:szCs w:val="22"/>
        </w:rPr>
        <w:t>ile został wpisany na listę na podstawie decyzji</w:t>
      </w:r>
      <w:r w:rsidR="006E243F" w:rsidRPr="00B35512">
        <w:rPr>
          <w:rFonts w:ascii="Calibri" w:hAnsi="Calibri" w:cs="Calibri"/>
          <w:sz w:val="22"/>
          <w:szCs w:val="22"/>
        </w:rPr>
        <w:t xml:space="preserve"> w </w:t>
      </w:r>
      <w:r w:rsidRPr="00B35512">
        <w:rPr>
          <w:rFonts w:ascii="Calibri" w:hAnsi="Calibri" w:cs="Calibri"/>
          <w:sz w:val="22"/>
          <w:szCs w:val="22"/>
        </w:rPr>
        <w:t>sprawie wpisu na listę rozstrzygającej</w:t>
      </w:r>
      <w:r w:rsidR="006E243F" w:rsidRPr="00B35512">
        <w:rPr>
          <w:rFonts w:ascii="Calibri" w:hAnsi="Calibri" w:cs="Calibri"/>
          <w:sz w:val="22"/>
          <w:szCs w:val="22"/>
        </w:rPr>
        <w:t xml:space="preserve"> o </w:t>
      </w:r>
      <w:r w:rsidRPr="00B35512">
        <w:rPr>
          <w:rFonts w:ascii="Calibri" w:hAnsi="Calibri" w:cs="Calibri"/>
          <w:sz w:val="22"/>
          <w:szCs w:val="22"/>
        </w:rPr>
        <w:t>zastosowaniu środka,</w:t>
      </w:r>
      <w:r w:rsidR="006E243F" w:rsidRPr="00B35512">
        <w:rPr>
          <w:rFonts w:ascii="Calibri" w:hAnsi="Calibri" w:cs="Calibri"/>
          <w:sz w:val="22"/>
          <w:szCs w:val="22"/>
        </w:rPr>
        <w:t xml:space="preserve"> o </w:t>
      </w:r>
      <w:r w:rsidRPr="00B35512">
        <w:rPr>
          <w:rFonts w:ascii="Calibri" w:hAnsi="Calibri" w:cs="Calibri"/>
          <w:sz w:val="22"/>
          <w:szCs w:val="22"/>
        </w:rPr>
        <w:t>którym mowa</w:t>
      </w:r>
      <w:r w:rsidR="006E243F" w:rsidRPr="00B35512">
        <w:rPr>
          <w:rFonts w:ascii="Calibri" w:hAnsi="Calibri" w:cs="Calibri"/>
          <w:sz w:val="22"/>
          <w:szCs w:val="22"/>
        </w:rPr>
        <w:t xml:space="preserve"> w </w:t>
      </w:r>
      <w:r w:rsidRPr="00B35512">
        <w:rPr>
          <w:rFonts w:ascii="Calibri" w:hAnsi="Calibri" w:cs="Calibri"/>
          <w:sz w:val="22"/>
          <w:szCs w:val="22"/>
        </w:rPr>
        <w:t>art. 1 pkt 3 ustawy</w:t>
      </w:r>
      <w:r w:rsidR="006E243F" w:rsidRPr="00B35512">
        <w:rPr>
          <w:rFonts w:ascii="Calibri" w:hAnsi="Calibri" w:cs="Calibri"/>
          <w:sz w:val="22"/>
          <w:szCs w:val="22"/>
        </w:rPr>
        <w:t xml:space="preserve"> o </w:t>
      </w:r>
      <w:r w:rsidRPr="00B35512">
        <w:rPr>
          <w:rFonts w:ascii="Calibri" w:hAnsi="Calibri" w:cs="Calibri"/>
          <w:sz w:val="22"/>
          <w:szCs w:val="22"/>
        </w:rPr>
        <w:t>przeciwdziałaniu.</w:t>
      </w:r>
    </w:p>
    <w:p w14:paraId="545D83EF" w14:textId="77777777" w:rsidR="002A129E" w:rsidRPr="00B35512" w:rsidRDefault="002A129E" w:rsidP="002A129E">
      <w:pPr>
        <w:ind w:left="142"/>
        <w:rPr>
          <w:rFonts w:ascii="Calibri" w:hAnsi="Calibri" w:cs="Calibri"/>
          <w:sz w:val="22"/>
          <w:szCs w:val="22"/>
        </w:rPr>
      </w:pPr>
    </w:p>
    <w:p w14:paraId="5C406BD4" w14:textId="264B03D0" w:rsidR="002A129E" w:rsidRPr="00B35512" w:rsidRDefault="002A129E" w:rsidP="002A129E">
      <w:pPr>
        <w:jc w:val="both"/>
        <w:rPr>
          <w:rFonts w:ascii="Calibri" w:hAnsi="Calibri" w:cs="Calibri"/>
          <w:sz w:val="22"/>
          <w:szCs w:val="22"/>
        </w:rPr>
      </w:pPr>
      <w:r w:rsidRPr="00B35512">
        <w:rPr>
          <w:rFonts w:ascii="Calibri" w:hAnsi="Calibri" w:cs="Calibri"/>
          <w:sz w:val="22"/>
          <w:szCs w:val="22"/>
        </w:rPr>
        <w:t>Lista osób</w:t>
      </w:r>
      <w:r w:rsidR="006E243F" w:rsidRPr="00B35512">
        <w:rPr>
          <w:rFonts w:ascii="Calibri" w:hAnsi="Calibri" w:cs="Calibri"/>
          <w:sz w:val="22"/>
          <w:szCs w:val="22"/>
        </w:rPr>
        <w:t xml:space="preserve"> i </w:t>
      </w:r>
      <w:r w:rsidRPr="00B35512">
        <w:rPr>
          <w:rFonts w:ascii="Calibri" w:hAnsi="Calibri" w:cs="Calibri"/>
          <w:sz w:val="22"/>
          <w:szCs w:val="22"/>
        </w:rPr>
        <w:t>podmiotów (lista), wobec których są stosowane środki,</w:t>
      </w:r>
      <w:r w:rsidR="006E243F" w:rsidRPr="00B35512">
        <w:rPr>
          <w:rFonts w:ascii="Calibri" w:hAnsi="Calibri" w:cs="Calibri"/>
          <w:sz w:val="22"/>
          <w:szCs w:val="22"/>
        </w:rPr>
        <w:t xml:space="preserve"> o </w:t>
      </w:r>
      <w:r w:rsidRPr="00B35512">
        <w:rPr>
          <w:rFonts w:ascii="Calibri" w:hAnsi="Calibri" w:cs="Calibri"/>
          <w:sz w:val="22"/>
          <w:szCs w:val="22"/>
        </w:rPr>
        <w:t>których mowa powyżej, jest prowadzona przez ministra właściwego do spraw wewnętrznych</w:t>
      </w:r>
      <w:r w:rsidR="006E243F" w:rsidRPr="00B35512">
        <w:rPr>
          <w:rFonts w:ascii="Calibri" w:hAnsi="Calibri" w:cs="Calibri"/>
          <w:sz w:val="22"/>
          <w:szCs w:val="22"/>
        </w:rPr>
        <w:t xml:space="preserve"> i </w:t>
      </w:r>
      <w:r w:rsidRPr="00B35512">
        <w:rPr>
          <w:rFonts w:ascii="Calibri" w:hAnsi="Calibri" w:cs="Calibri"/>
          <w:sz w:val="22"/>
          <w:szCs w:val="22"/>
        </w:rPr>
        <w:t>publikowana</w:t>
      </w:r>
      <w:r w:rsidR="006E243F" w:rsidRPr="00B35512">
        <w:rPr>
          <w:rFonts w:ascii="Calibri" w:hAnsi="Calibri" w:cs="Calibri"/>
          <w:sz w:val="22"/>
          <w:szCs w:val="22"/>
        </w:rPr>
        <w:t xml:space="preserve"> w </w:t>
      </w:r>
      <w:r w:rsidRPr="00B35512">
        <w:rPr>
          <w:rFonts w:ascii="Calibri" w:hAnsi="Calibri" w:cs="Calibri"/>
          <w:sz w:val="22"/>
          <w:szCs w:val="22"/>
        </w:rPr>
        <w:t xml:space="preserve">Biuletynie Informacji Publicznej na stronie podmiotowej ministra właściwego do spraw wewnętrznych. </w:t>
      </w:r>
    </w:p>
    <w:p w14:paraId="3C7482ED" w14:textId="77777777" w:rsidR="002A129E" w:rsidRPr="00B35512" w:rsidRDefault="002A129E" w:rsidP="002A129E">
      <w:pPr>
        <w:jc w:val="both"/>
        <w:rPr>
          <w:rFonts w:ascii="Calibri" w:hAnsi="Calibri" w:cs="Calibri"/>
          <w:sz w:val="22"/>
          <w:szCs w:val="22"/>
        </w:rPr>
      </w:pPr>
    </w:p>
    <w:p w14:paraId="2E7585CC" w14:textId="574FD21A" w:rsidR="002A129E" w:rsidRPr="00B35512" w:rsidRDefault="002A129E" w:rsidP="002A129E">
      <w:pPr>
        <w:jc w:val="both"/>
        <w:rPr>
          <w:rFonts w:ascii="Calibri" w:hAnsi="Calibri" w:cs="Calibri"/>
          <w:sz w:val="22"/>
          <w:szCs w:val="22"/>
        </w:rPr>
      </w:pPr>
      <w:r w:rsidRPr="00B35512">
        <w:rPr>
          <w:rFonts w:ascii="Calibri" w:hAnsi="Calibri" w:cs="Calibri"/>
          <w:sz w:val="22"/>
          <w:szCs w:val="22"/>
        </w:rPr>
        <w:t>Wykluczenie następuje na okres trwania okoliczności wskazanych powyżej,</w:t>
      </w:r>
      <w:r w:rsidR="006E243F" w:rsidRPr="00B35512">
        <w:rPr>
          <w:rFonts w:ascii="Calibri" w:hAnsi="Calibri" w:cs="Calibri"/>
          <w:sz w:val="22"/>
          <w:szCs w:val="22"/>
        </w:rPr>
        <w:t xml:space="preserve"> z </w:t>
      </w:r>
      <w:r w:rsidRPr="00B35512">
        <w:rPr>
          <w:rFonts w:ascii="Calibri" w:hAnsi="Calibri" w:cs="Calibri"/>
          <w:sz w:val="22"/>
          <w:szCs w:val="22"/>
        </w:rPr>
        <w:t xml:space="preserve">zastrzeżeniem, że okres ten nie rozpoczyna się wcześniej niż po 30.04.2022r. </w:t>
      </w:r>
    </w:p>
    <w:p w14:paraId="22132EBA" w14:textId="77777777" w:rsidR="002A129E" w:rsidRPr="00B35512" w:rsidRDefault="002A129E" w:rsidP="002A129E">
      <w:pPr>
        <w:rPr>
          <w:rFonts w:ascii="Calibri" w:hAnsi="Calibri" w:cs="Calibri"/>
          <w:b/>
          <w:bCs/>
          <w:sz w:val="22"/>
          <w:szCs w:val="22"/>
        </w:rPr>
      </w:pPr>
    </w:p>
    <w:p w14:paraId="3AB46242" w14:textId="77777777" w:rsidR="002A129E" w:rsidRDefault="002A129E" w:rsidP="002A129E">
      <w:pPr>
        <w:rPr>
          <w:rFonts w:ascii="Calibri" w:hAnsi="Calibri" w:cs="Calibri"/>
          <w:b/>
          <w:bCs/>
          <w:sz w:val="22"/>
          <w:szCs w:val="22"/>
        </w:rPr>
      </w:pPr>
    </w:p>
    <w:p w14:paraId="37E5D228" w14:textId="77777777" w:rsidR="00A46056" w:rsidRPr="00B35512" w:rsidRDefault="00A46056" w:rsidP="002A129E">
      <w:pPr>
        <w:rPr>
          <w:rFonts w:ascii="Calibri" w:hAnsi="Calibri" w:cs="Calibri"/>
          <w:b/>
          <w:bCs/>
          <w:sz w:val="22"/>
          <w:szCs w:val="22"/>
        </w:rPr>
      </w:pPr>
    </w:p>
    <w:p w14:paraId="6D9ABE85" w14:textId="54F4497F" w:rsidR="002A129E" w:rsidRPr="00B35512" w:rsidRDefault="002A129E" w:rsidP="002A129E">
      <w:pPr>
        <w:rPr>
          <w:rFonts w:ascii="Calibri" w:hAnsi="Calibri" w:cs="Calibri"/>
          <w:sz w:val="22"/>
          <w:szCs w:val="22"/>
        </w:rPr>
      </w:pPr>
      <w:r w:rsidRPr="00B35512">
        <w:rPr>
          <w:rFonts w:ascii="Calibri" w:hAnsi="Calibri" w:cs="Calibri"/>
          <w:b/>
          <w:bCs/>
          <w:sz w:val="22"/>
          <w:szCs w:val="22"/>
        </w:rPr>
        <w:lastRenderedPageBreak/>
        <w:t xml:space="preserve">OŚWIADCZENIE DOTYCZĄCE PODANYCH INFORMACJI: </w:t>
      </w:r>
    </w:p>
    <w:p w14:paraId="30B1EA0D" w14:textId="77777777" w:rsidR="002A129E" w:rsidRPr="00B35512" w:rsidRDefault="002A129E" w:rsidP="002A129E">
      <w:pPr>
        <w:pStyle w:val="Default"/>
        <w:rPr>
          <w:sz w:val="22"/>
          <w:szCs w:val="22"/>
        </w:rPr>
      </w:pPr>
    </w:p>
    <w:p w14:paraId="648BE53B" w14:textId="19EEBCA5" w:rsidR="002A129E" w:rsidRPr="00B35512" w:rsidRDefault="002A129E" w:rsidP="002A129E">
      <w:pPr>
        <w:pStyle w:val="Default"/>
        <w:jc w:val="both"/>
        <w:rPr>
          <w:sz w:val="22"/>
          <w:szCs w:val="22"/>
        </w:rPr>
      </w:pPr>
      <w:r w:rsidRPr="00B35512">
        <w:rPr>
          <w:sz w:val="22"/>
          <w:szCs w:val="22"/>
        </w:rPr>
        <w:t>Oświadczam, że informacje podane</w:t>
      </w:r>
      <w:r w:rsidR="006E243F" w:rsidRPr="00B35512">
        <w:rPr>
          <w:sz w:val="22"/>
          <w:szCs w:val="22"/>
        </w:rPr>
        <w:t xml:space="preserve"> w </w:t>
      </w:r>
      <w:r w:rsidRPr="00B35512">
        <w:rPr>
          <w:sz w:val="22"/>
          <w:szCs w:val="22"/>
        </w:rPr>
        <w:t>powyższym oświadczeniu są aktualne</w:t>
      </w:r>
      <w:r w:rsidR="006E243F" w:rsidRPr="00B35512">
        <w:rPr>
          <w:sz w:val="22"/>
          <w:szCs w:val="22"/>
        </w:rPr>
        <w:t xml:space="preserve"> i </w:t>
      </w:r>
      <w:r w:rsidRPr="00B35512">
        <w:rPr>
          <w:sz w:val="22"/>
          <w:szCs w:val="22"/>
        </w:rPr>
        <w:t xml:space="preserve">zgodne </w:t>
      </w:r>
      <w:r w:rsidRPr="00B35512">
        <w:rPr>
          <w:sz w:val="22"/>
          <w:szCs w:val="22"/>
        </w:rPr>
        <w:br/>
        <w:t>z prawdą oraz zostały przedstawione</w:t>
      </w:r>
      <w:r w:rsidR="006E243F" w:rsidRPr="00B35512">
        <w:rPr>
          <w:sz w:val="22"/>
          <w:szCs w:val="22"/>
        </w:rPr>
        <w:t xml:space="preserve"> z </w:t>
      </w:r>
      <w:r w:rsidRPr="00B35512">
        <w:rPr>
          <w:sz w:val="22"/>
          <w:szCs w:val="22"/>
        </w:rPr>
        <w:t>pełną świadomością konsekwencji wprowadzenia Zamawiającego</w:t>
      </w:r>
      <w:r w:rsidR="006E243F" w:rsidRPr="00B35512">
        <w:rPr>
          <w:sz w:val="22"/>
          <w:szCs w:val="22"/>
        </w:rPr>
        <w:t xml:space="preserve"> w </w:t>
      </w:r>
      <w:r w:rsidRPr="00B35512">
        <w:rPr>
          <w:sz w:val="22"/>
          <w:szCs w:val="22"/>
        </w:rPr>
        <w:t xml:space="preserve">błąd przy przedstawianiu informacji. </w:t>
      </w:r>
    </w:p>
    <w:p w14:paraId="69905159" w14:textId="77777777" w:rsidR="002A129E" w:rsidRPr="00B35512" w:rsidRDefault="002A129E" w:rsidP="002A129E">
      <w:pPr>
        <w:pStyle w:val="Default"/>
        <w:ind w:left="836"/>
        <w:rPr>
          <w:sz w:val="22"/>
          <w:szCs w:val="22"/>
        </w:rPr>
      </w:pPr>
    </w:p>
    <w:p w14:paraId="361258CB" w14:textId="77777777" w:rsidR="002A129E" w:rsidRPr="00B35512" w:rsidRDefault="002A129E" w:rsidP="002A129E">
      <w:pPr>
        <w:pStyle w:val="Default"/>
        <w:ind w:left="836"/>
        <w:rPr>
          <w:sz w:val="22"/>
          <w:szCs w:val="22"/>
        </w:rPr>
      </w:pPr>
    </w:p>
    <w:p w14:paraId="3610CC61" w14:textId="77777777" w:rsidR="002A129E" w:rsidRPr="00B35512" w:rsidRDefault="002A129E" w:rsidP="002A129E">
      <w:pPr>
        <w:pStyle w:val="Default"/>
        <w:ind w:left="836"/>
        <w:rPr>
          <w:sz w:val="22"/>
          <w:szCs w:val="22"/>
        </w:rPr>
      </w:pPr>
    </w:p>
    <w:p w14:paraId="65E5FE72" w14:textId="608DAC28" w:rsidR="002A129E" w:rsidRPr="00B35512" w:rsidRDefault="002A129E" w:rsidP="002A129E">
      <w:pPr>
        <w:pStyle w:val="Default"/>
        <w:ind w:left="836"/>
        <w:jc w:val="right"/>
        <w:rPr>
          <w:sz w:val="22"/>
          <w:szCs w:val="22"/>
        </w:rPr>
      </w:pPr>
      <w:r w:rsidRPr="00B35512">
        <w:rPr>
          <w:sz w:val="22"/>
          <w:szCs w:val="22"/>
        </w:rPr>
        <w:t xml:space="preserve">……………….…..…………………………………………………………………………………. </w:t>
      </w:r>
    </w:p>
    <w:p w14:paraId="3B87A967" w14:textId="54CACB7F" w:rsidR="002A129E" w:rsidRPr="00A44046" w:rsidRDefault="002A129E" w:rsidP="002A129E">
      <w:pPr>
        <w:pStyle w:val="Akapitzlist"/>
        <w:ind w:left="5156" w:firstLine="604"/>
        <w:jc w:val="left"/>
        <w:rPr>
          <w:rStyle w:val="Brak"/>
          <w:rFonts w:ascii="Calibri" w:hAnsi="Calibri" w:cs="Calibri"/>
          <w:sz w:val="20"/>
          <w:szCs w:val="20"/>
        </w:rPr>
      </w:pPr>
      <w:r w:rsidRPr="00A44046">
        <w:rPr>
          <w:rFonts w:ascii="Calibri" w:hAnsi="Calibri" w:cs="Calibri"/>
          <w:sz w:val="20"/>
          <w:szCs w:val="20"/>
        </w:rPr>
        <w:t>(czytelny podpis)</w:t>
      </w:r>
    </w:p>
    <w:sectPr w:rsidR="002A129E" w:rsidRPr="00A44046" w:rsidSect="008B1BF4">
      <w:headerReference w:type="default" r:id="rId14"/>
      <w:footerReference w:type="default" r:id="rId15"/>
      <w:pgSz w:w="11900" w:h="16840"/>
      <w:pgMar w:top="1134" w:right="1134" w:bottom="1134" w:left="1134" w:header="142"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B3005" w14:textId="77777777" w:rsidR="00EF4568" w:rsidRDefault="00EF4568">
      <w:r>
        <w:separator/>
      </w:r>
    </w:p>
  </w:endnote>
  <w:endnote w:type="continuationSeparator" w:id="0">
    <w:p w14:paraId="673D8E32" w14:textId="77777777" w:rsidR="00EF4568" w:rsidRDefault="00EF4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9871245"/>
      <w:docPartObj>
        <w:docPartGallery w:val="Page Numbers (Bottom of Page)"/>
        <w:docPartUnique/>
      </w:docPartObj>
    </w:sdtPr>
    <w:sdtContent>
      <w:p w14:paraId="5B341637" w14:textId="77777777" w:rsidR="00D110C8" w:rsidRDefault="00D110C8">
        <w:pPr>
          <w:pStyle w:val="Stopka"/>
          <w:jc w:val="center"/>
        </w:pPr>
        <w:r>
          <w:fldChar w:fldCharType="begin"/>
        </w:r>
        <w:r>
          <w:instrText>PAGE   \* MERGEFORMAT</w:instrText>
        </w:r>
        <w:r>
          <w:fldChar w:fldCharType="separate"/>
        </w:r>
        <w:r w:rsidR="007E5C2F">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C0A31" w14:textId="77777777" w:rsidR="00EF4568" w:rsidRDefault="00EF4568">
      <w:r>
        <w:separator/>
      </w:r>
    </w:p>
  </w:footnote>
  <w:footnote w:type="continuationSeparator" w:id="0">
    <w:p w14:paraId="5AF3950B" w14:textId="77777777" w:rsidR="00EF4568" w:rsidRDefault="00EF4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3E80A" w14:textId="4E4F908C" w:rsidR="003F491B" w:rsidRPr="003F491B" w:rsidRDefault="003F491B" w:rsidP="003F491B">
    <w:pPr>
      <w:pStyle w:val="Nagwek"/>
    </w:pPr>
  </w:p>
  <w:p w14:paraId="5CF154DA" w14:textId="405CFEF8" w:rsidR="00682473" w:rsidRPr="00682473" w:rsidRDefault="008B1BF4" w:rsidP="00682473">
    <w:pPr>
      <w:pStyle w:val="Nagwek"/>
    </w:pPr>
    <w:r>
      <w:rPr>
        <w:noProof/>
      </w:rPr>
      <w:drawing>
        <wp:inline distT="0" distB="0" distL="0" distR="0" wp14:anchorId="2DDF1490" wp14:editId="512CD7BB">
          <wp:extent cx="6474460" cy="438785"/>
          <wp:effectExtent l="0" t="0" r="2540" b="0"/>
          <wp:docPr id="5116119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4460" cy="438785"/>
                  </a:xfrm>
                  <a:prstGeom prst="rect">
                    <a:avLst/>
                  </a:prstGeom>
                  <a:noFill/>
                </pic:spPr>
              </pic:pic>
            </a:graphicData>
          </a:graphic>
        </wp:inline>
      </w:drawing>
    </w:r>
  </w:p>
  <w:p w14:paraId="7CEF7F3B" w14:textId="77777777" w:rsidR="00682473" w:rsidRPr="00682473" w:rsidRDefault="00682473" w:rsidP="006824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799E3EE4"/>
    <w:lvl w:ilvl="0">
      <w:start w:val="1"/>
      <w:numFmt w:val="decimal"/>
      <w:lvlText w:val="%1."/>
      <w:lvlJc w:val="left"/>
      <w:pPr>
        <w:ind w:left="836" w:hanging="360"/>
      </w:pPr>
      <w:rPr>
        <w:rFonts w:ascii="Cambria" w:hAnsi="Cambria" w:cs="Calibri" w:hint="default"/>
        <w:b w:val="0"/>
        <w:bCs w:val="0"/>
        <w:w w:val="100"/>
        <w:sz w:val="24"/>
        <w:szCs w:val="24"/>
      </w:rPr>
    </w:lvl>
    <w:lvl w:ilvl="1">
      <w:numFmt w:val="bullet"/>
      <w:lvlText w:val="•"/>
      <w:lvlJc w:val="left"/>
      <w:pPr>
        <w:ind w:left="1686" w:hanging="360"/>
      </w:pPr>
    </w:lvl>
    <w:lvl w:ilvl="2">
      <w:numFmt w:val="bullet"/>
      <w:lvlText w:val="•"/>
      <w:lvlJc w:val="left"/>
      <w:pPr>
        <w:ind w:left="2533" w:hanging="360"/>
      </w:pPr>
    </w:lvl>
    <w:lvl w:ilvl="3">
      <w:numFmt w:val="bullet"/>
      <w:lvlText w:val="•"/>
      <w:lvlJc w:val="left"/>
      <w:pPr>
        <w:ind w:left="3379" w:hanging="360"/>
      </w:pPr>
    </w:lvl>
    <w:lvl w:ilvl="4">
      <w:numFmt w:val="bullet"/>
      <w:lvlText w:val="•"/>
      <w:lvlJc w:val="left"/>
      <w:pPr>
        <w:ind w:left="4226" w:hanging="360"/>
      </w:pPr>
    </w:lvl>
    <w:lvl w:ilvl="5">
      <w:numFmt w:val="bullet"/>
      <w:lvlText w:val="•"/>
      <w:lvlJc w:val="left"/>
      <w:pPr>
        <w:ind w:left="5073" w:hanging="360"/>
      </w:pPr>
    </w:lvl>
    <w:lvl w:ilvl="6">
      <w:numFmt w:val="bullet"/>
      <w:lvlText w:val="•"/>
      <w:lvlJc w:val="left"/>
      <w:pPr>
        <w:ind w:left="5919" w:hanging="360"/>
      </w:pPr>
    </w:lvl>
    <w:lvl w:ilvl="7">
      <w:numFmt w:val="bullet"/>
      <w:lvlText w:val="•"/>
      <w:lvlJc w:val="left"/>
      <w:pPr>
        <w:ind w:left="6766" w:hanging="360"/>
      </w:pPr>
    </w:lvl>
    <w:lvl w:ilvl="8">
      <w:numFmt w:val="bullet"/>
      <w:lvlText w:val="•"/>
      <w:lvlJc w:val="left"/>
      <w:pPr>
        <w:ind w:left="7613" w:hanging="360"/>
      </w:pPr>
    </w:lvl>
  </w:abstractNum>
  <w:abstractNum w:abstractNumId="1" w15:restartNumberingAfterBreak="0">
    <w:nsid w:val="00062626"/>
    <w:multiLevelType w:val="hybridMultilevel"/>
    <w:tmpl w:val="8CCA8922"/>
    <w:styleLink w:val="Zaimportowanystyl1"/>
    <w:lvl w:ilvl="0" w:tplc="6840FF36">
      <w:start w:val="1"/>
      <w:numFmt w:val="decimal"/>
      <w:lvlText w:val="%1."/>
      <w:lvlJc w:val="left"/>
      <w:pPr>
        <w:ind w:left="749" w:hanging="4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22B15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26D4D2">
      <w:start w:val="1"/>
      <w:numFmt w:val="lowerRoman"/>
      <w:lvlText w:val="%3."/>
      <w:lvlJc w:val="left"/>
      <w:pPr>
        <w:ind w:left="208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00989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D81C3C">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5E4750">
      <w:start w:val="1"/>
      <w:numFmt w:val="lowerRoman"/>
      <w:lvlText w:val="%6."/>
      <w:lvlJc w:val="left"/>
      <w:pPr>
        <w:ind w:left="424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2AE182">
      <w:start w:val="1"/>
      <w:numFmt w:val="decimal"/>
      <w:lvlText w:val="%7."/>
      <w:lvlJc w:val="left"/>
      <w:pPr>
        <w:ind w:left="49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792443A">
      <w:start w:val="1"/>
      <w:numFmt w:val="lowerLetter"/>
      <w:lvlText w:val="%8."/>
      <w:lvlJc w:val="left"/>
      <w:pPr>
        <w:ind w:left="56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08682B4">
      <w:start w:val="1"/>
      <w:numFmt w:val="lowerRoman"/>
      <w:lvlText w:val="%9."/>
      <w:lvlJc w:val="left"/>
      <w:pPr>
        <w:ind w:left="640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1338DA"/>
    <w:multiLevelType w:val="hybridMultilevel"/>
    <w:tmpl w:val="6F6E69F2"/>
    <w:styleLink w:val="Zaimportowanystyl2"/>
    <w:lvl w:ilvl="0" w:tplc="C110F7C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AA1556">
      <w:start w:val="1"/>
      <w:numFmt w:val="lowerLetter"/>
      <w:lvlText w:val="%2."/>
      <w:lvlJc w:val="left"/>
      <w:pPr>
        <w:ind w:left="142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E4A740">
      <w:start w:val="1"/>
      <w:numFmt w:val="lowerRoman"/>
      <w:lvlText w:val="%3."/>
      <w:lvlJc w:val="left"/>
      <w:pPr>
        <w:ind w:left="2149" w:hanging="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E029D4">
      <w:start w:val="1"/>
      <w:numFmt w:val="decimal"/>
      <w:lvlText w:val="%4."/>
      <w:lvlJc w:val="left"/>
      <w:pPr>
        <w:ind w:left="286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E0008A">
      <w:start w:val="1"/>
      <w:numFmt w:val="lowerLetter"/>
      <w:lvlText w:val="%5."/>
      <w:lvlJc w:val="left"/>
      <w:pPr>
        <w:ind w:left="358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4EE7F8">
      <w:start w:val="1"/>
      <w:numFmt w:val="lowerRoman"/>
      <w:lvlText w:val="%6."/>
      <w:lvlJc w:val="left"/>
      <w:pPr>
        <w:ind w:left="4309" w:hanging="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E8140E">
      <w:start w:val="1"/>
      <w:numFmt w:val="decimal"/>
      <w:lvlText w:val="%7."/>
      <w:lvlJc w:val="left"/>
      <w:pPr>
        <w:ind w:left="502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4A979E">
      <w:start w:val="1"/>
      <w:numFmt w:val="lowerLetter"/>
      <w:lvlText w:val="%8."/>
      <w:lvlJc w:val="left"/>
      <w:pPr>
        <w:ind w:left="574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6CA880">
      <w:start w:val="1"/>
      <w:numFmt w:val="lowerRoman"/>
      <w:lvlText w:val="%9."/>
      <w:lvlJc w:val="left"/>
      <w:pPr>
        <w:ind w:left="6469" w:hanging="3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1146DCB"/>
    <w:multiLevelType w:val="hybridMultilevel"/>
    <w:tmpl w:val="A4F6FFF6"/>
    <w:styleLink w:val="Zaimportowanystyl4"/>
    <w:lvl w:ilvl="0" w:tplc="431AA098">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B4603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69E10">
      <w:start w:val="1"/>
      <w:numFmt w:val="lowerRoman"/>
      <w:lvlText w:val="%3."/>
      <w:lvlJc w:val="left"/>
      <w:pPr>
        <w:ind w:left="288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02A8BE8">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8671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20CE3C">
      <w:start w:val="1"/>
      <w:numFmt w:val="lowerRoman"/>
      <w:lvlText w:val="%6."/>
      <w:lvlJc w:val="left"/>
      <w:pPr>
        <w:ind w:left="504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4121BFA">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B8EF98">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8612EA">
      <w:start w:val="1"/>
      <w:numFmt w:val="lowerRoman"/>
      <w:lvlText w:val="%9."/>
      <w:lvlJc w:val="left"/>
      <w:pPr>
        <w:ind w:left="720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1592DF6"/>
    <w:multiLevelType w:val="hybridMultilevel"/>
    <w:tmpl w:val="987E987A"/>
    <w:lvl w:ilvl="0" w:tplc="0666F15E">
      <w:start w:val="1"/>
      <w:numFmt w:val="decimal"/>
      <w:lvlText w:val="%1."/>
      <w:lvlJc w:val="left"/>
      <w:pPr>
        <w:ind w:left="720" w:hanging="360"/>
      </w:pPr>
      <w:rPr>
        <w:b w:val="0"/>
        <w:color w:val="auto"/>
      </w:rPr>
    </w:lvl>
    <w:lvl w:ilvl="1" w:tplc="04150005">
      <w:start w:val="1"/>
      <w:numFmt w:val="bullet"/>
      <w:lvlText w:val=""/>
      <w:lvlJc w:val="left"/>
      <w:pPr>
        <w:ind w:left="1440" w:hanging="360"/>
      </w:pPr>
      <w:rPr>
        <w:rFonts w:ascii="Wingdings" w:hAnsi="Wingding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6D6B5E"/>
    <w:multiLevelType w:val="multilevel"/>
    <w:tmpl w:val="8180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B87BAD"/>
    <w:multiLevelType w:val="hybridMultilevel"/>
    <w:tmpl w:val="00B0BFEE"/>
    <w:lvl w:ilvl="0" w:tplc="0415001B">
      <w:start w:val="1"/>
      <w:numFmt w:val="lowerRoman"/>
      <w:lvlText w:val="%1."/>
      <w:lvlJc w:val="righ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27D67F2E"/>
    <w:multiLevelType w:val="hybridMultilevel"/>
    <w:tmpl w:val="C59ECC60"/>
    <w:name w:val="WW8Num433232222222232222222222222"/>
    <w:lvl w:ilvl="0" w:tplc="1396CE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8A91A65"/>
    <w:multiLevelType w:val="hybridMultilevel"/>
    <w:tmpl w:val="9C607776"/>
    <w:lvl w:ilvl="0" w:tplc="C04EEEB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34E90A0E"/>
    <w:multiLevelType w:val="hybridMultilevel"/>
    <w:tmpl w:val="CC7413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3078AA"/>
    <w:multiLevelType w:val="hybridMultilevel"/>
    <w:tmpl w:val="9D02BF68"/>
    <w:lvl w:ilvl="0" w:tplc="94CA881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484398"/>
    <w:multiLevelType w:val="hybridMultilevel"/>
    <w:tmpl w:val="DC02DD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A092613"/>
    <w:multiLevelType w:val="hybridMultilevel"/>
    <w:tmpl w:val="F306C86A"/>
    <w:lvl w:ilvl="0" w:tplc="3C1A008A">
      <w:start w:val="1"/>
      <w:numFmt w:val="lowerLetter"/>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1C48E3"/>
    <w:multiLevelType w:val="hybridMultilevel"/>
    <w:tmpl w:val="CBBA404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CCF159E"/>
    <w:multiLevelType w:val="hybridMultilevel"/>
    <w:tmpl w:val="A4F6FFF6"/>
    <w:numStyleLink w:val="Zaimportowanystyl4"/>
  </w:abstractNum>
  <w:abstractNum w:abstractNumId="15" w15:restartNumberingAfterBreak="0">
    <w:nsid w:val="449D0560"/>
    <w:multiLevelType w:val="hybridMultilevel"/>
    <w:tmpl w:val="BCC8F8C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050411"/>
    <w:multiLevelType w:val="hybridMultilevel"/>
    <w:tmpl w:val="561037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445841"/>
    <w:multiLevelType w:val="hybridMultilevel"/>
    <w:tmpl w:val="4DA4E0DE"/>
    <w:lvl w:ilvl="0" w:tplc="2B969670">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0C575F"/>
    <w:multiLevelType w:val="hybridMultilevel"/>
    <w:tmpl w:val="AB1A7C10"/>
    <w:lvl w:ilvl="0" w:tplc="D4E4B3E4">
      <w:start w:val="1"/>
      <w:numFmt w:val="decimal"/>
      <w:lvlText w:val="%1."/>
      <w:lvlJc w:val="left"/>
      <w:pPr>
        <w:ind w:left="720" w:hanging="360"/>
      </w:pPr>
      <w:rPr>
        <w:rFonts w:hint="default"/>
        <w:b w:val="0"/>
        <w:bCs/>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E54C29"/>
    <w:multiLevelType w:val="hybridMultilevel"/>
    <w:tmpl w:val="EEE2F6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50E06496"/>
    <w:multiLevelType w:val="multilevel"/>
    <w:tmpl w:val="95D47002"/>
    <w:lvl w:ilvl="0">
      <w:start w:val="1"/>
      <w:numFmt w:val="decimal"/>
      <w:lvlText w:val="%1."/>
      <w:lvlJc w:val="left"/>
      <w:pPr>
        <w:ind w:left="749" w:hanging="465"/>
      </w:pPr>
      <w:rPr>
        <w:rFonts w:hAnsi="Arial Unicode MS"/>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08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24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9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68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404" w:hanging="2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9F43380"/>
    <w:multiLevelType w:val="hybridMultilevel"/>
    <w:tmpl w:val="C6368A28"/>
    <w:numStyleLink w:val="Zaimportowanystyl3"/>
  </w:abstractNum>
  <w:abstractNum w:abstractNumId="22" w15:restartNumberingAfterBreak="0">
    <w:nsid w:val="5D9F5D6A"/>
    <w:multiLevelType w:val="hybridMultilevel"/>
    <w:tmpl w:val="C6368A28"/>
    <w:styleLink w:val="Zaimportowanystyl3"/>
    <w:lvl w:ilvl="0" w:tplc="CB96B1D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52522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EE368A">
      <w:start w:val="1"/>
      <w:numFmt w:val="lowerRoman"/>
      <w:lvlText w:val="%3."/>
      <w:lvlJc w:val="left"/>
      <w:pPr>
        <w:ind w:left="216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44CBC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9C2FD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085164">
      <w:start w:val="1"/>
      <w:numFmt w:val="lowerRoman"/>
      <w:lvlText w:val="%6."/>
      <w:lvlJc w:val="left"/>
      <w:pPr>
        <w:ind w:left="432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C8DE8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D2245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CAFC3E">
      <w:start w:val="1"/>
      <w:numFmt w:val="lowerRoman"/>
      <w:lvlText w:val="%9."/>
      <w:lvlJc w:val="left"/>
      <w:pPr>
        <w:ind w:left="6480" w:hanging="2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E28744A"/>
    <w:multiLevelType w:val="hybridMultilevel"/>
    <w:tmpl w:val="DD966C9C"/>
    <w:lvl w:ilvl="0" w:tplc="04150017">
      <w:start w:val="1"/>
      <w:numFmt w:val="lowerLetter"/>
      <w:lvlText w:val="%1)"/>
      <w:lvlJc w:val="left"/>
      <w:pPr>
        <w:ind w:left="1353"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646E2270"/>
    <w:multiLevelType w:val="hybridMultilevel"/>
    <w:tmpl w:val="B694FF58"/>
    <w:styleLink w:val="Kreski"/>
    <w:lvl w:ilvl="0" w:tplc="9022CD88">
      <w:start w:val="1"/>
      <w:numFmt w:val="bullet"/>
      <w:lvlText w:val="-"/>
      <w:lvlJc w:val="left"/>
      <w:pPr>
        <w:ind w:left="26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92E4C2">
      <w:start w:val="1"/>
      <w:numFmt w:val="bullet"/>
      <w:lvlText w:val="-"/>
      <w:lvlJc w:val="left"/>
      <w:pPr>
        <w:ind w:left="50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688ABC">
      <w:start w:val="1"/>
      <w:numFmt w:val="bullet"/>
      <w:lvlText w:val="-"/>
      <w:lvlJc w:val="left"/>
      <w:pPr>
        <w:ind w:left="74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EB572">
      <w:start w:val="1"/>
      <w:numFmt w:val="bullet"/>
      <w:lvlText w:val="-"/>
      <w:lvlJc w:val="left"/>
      <w:pPr>
        <w:ind w:left="98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3AD364">
      <w:start w:val="1"/>
      <w:numFmt w:val="bullet"/>
      <w:lvlText w:val="-"/>
      <w:lvlJc w:val="left"/>
      <w:pPr>
        <w:ind w:left="122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54ABBA">
      <w:start w:val="1"/>
      <w:numFmt w:val="bullet"/>
      <w:lvlText w:val="-"/>
      <w:lvlJc w:val="left"/>
      <w:pPr>
        <w:ind w:left="146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8AFB10">
      <w:start w:val="1"/>
      <w:numFmt w:val="bullet"/>
      <w:lvlText w:val="-"/>
      <w:lvlJc w:val="left"/>
      <w:pPr>
        <w:ind w:left="170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925AC2">
      <w:start w:val="1"/>
      <w:numFmt w:val="bullet"/>
      <w:lvlText w:val="-"/>
      <w:lvlJc w:val="left"/>
      <w:pPr>
        <w:ind w:left="194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EE1542">
      <w:start w:val="1"/>
      <w:numFmt w:val="bullet"/>
      <w:lvlText w:val="-"/>
      <w:lvlJc w:val="left"/>
      <w:pPr>
        <w:ind w:left="2182" w:hanging="262"/>
      </w:pPr>
      <w:rPr>
        <w:rFonts w:ascii="Helvetica" w:eastAsia="Helvetica" w:hAnsi="Helvetica" w:cs="Helvetic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D720458"/>
    <w:multiLevelType w:val="hybridMultilevel"/>
    <w:tmpl w:val="B694FF58"/>
    <w:numStyleLink w:val="Kreski"/>
  </w:abstractNum>
  <w:abstractNum w:abstractNumId="26" w15:restartNumberingAfterBreak="0">
    <w:nsid w:val="6FBB2740"/>
    <w:multiLevelType w:val="hybridMultilevel"/>
    <w:tmpl w:val="DD0E0B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A9E5623"/>
    <w:multiLevelType w:val="hybridMultilevel"/>
    <w:tmpl w:val="6670668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283610101">
    <w:abstractNumId w:val="1"/>
  </w:num>
  <w:num w:numId="2" w16cid:durableId="1944149874">
    <w:abstractNumId w:val="20"/>
  </w:num>
  <w:num w:numId="3" w16cid:durableId="937249935">
    <w:abstractNumId w:val="2"/>
  </w:num>
  <w:num w:numId="4" w16cid:durableId="246810433">
    <w:abstractNumId w:val="22"/>
  </w:num>
  <w:num w:numId="5" w16cid:durableId="206994174">
    <w:abstractNumId w:val="21"/>
    <w:lvlOverride w:ilvl="0">
      <w:lvl w:ilvl="0" w:tplc="C1C4ECC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 w16cid:durableId="1096485684">
    <w:abstractNumId w:val="3"/>
  </w:num>
  <w:num w:numId="7" w16cid:durableId="2026205216">
    <w:abstractNumId w:val="14"/>
    <w:lvlOverride w:ilvl="0">
      <w:lvl w:ilvl="0" w:tplc="52504280">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 w16cid:durableId="1985811771">
    <w:abstractNumId w:val="24"/>
  </w:num>
  <w:num w:numId="9" w16cid:durableId="1444033582">
    <w:abstractNumId w:val="16"/>
  </w:num>
  <w:num w:numId="10" w16cid:durableId="1764448813">
    <w:abstractNumId w:val="23"/>
  </w:num>
  <w:num w:numId="11" w16cid:durableId="209705038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7087798">
    <w:abstractNumId w:val="12"/>
  </w:num>
  <w:num w:numId="13" w16cid:durableId="1975405202">
    <w:abstractNumId w:val="6"/>
  </w:num>
  <w:num w:numId="14" w16cid:durableId="1035886838">
    <w:abstractNumId w:val="10"/>
  </w:num>
  <w:num w:numId="15" w16cid:durableId="576129651">
    <w:abstractNumId w:val="25"/>
  </w:num>
  <w:num w:numId="16" w16cid:durableId="1958178107">
    <w:abstractNumId w:val="8"/>
  </w:num>
  <w:num w:numId="17" w16cid:durableId="16776570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5413150">
    <w:abstractNumId w:val="17"/>
  </w:num>
  <w:num w:numId="19" w16cid:durableId="711266538">
    <w:abstractNumId w:val="9"/>
  </w:num>
  <w:num w:numId="20" w16cid:durableId="1208030775">
    <w:abstractNumId w:val="0"/>
  </w:num>
  <w:num w:numId="21" w16cid:durableId="2054309641">
    <w:abstractNumId w:val="5"/>
  </w:num>
  <w:num w:numId="22" w16cid:durableId="1793279972">
    <w:abstractNumId w:val="15"/>
  </w:num>
  <w:num w:numId="23" w16cid:durableId="1629896023">
    <w:abstractNumId w:val="26"/>
  </w:num>
  <w:num w:numId="24" w16cid:durableId="997614530">
    <w:abstractNumId w:val="19"/>
  </w:num>
  <w:num w:numId="25" w16cid:durableId="1834908277">
    <w:abstractNumId w:val="13"/>
  </w:num>
  <w:num w:numId="26" w16cid:durableId="44763092">
    <w:abstractNumId w:val="18"/>
  </w:num>
  <w:num w:numId="27" w16cid:durableId="1407806360">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F7E"/>
    <w:rsid w:val="00000B1A"/>
    <w:rsid w:val="0000217A"/>
    <w:rsid w:val="00015226"/>
    <w:rsid w:val="00015608"/>
    <w:rsid w:val="00027DE2"/>
    <w:rsid w:val="000334D9"/>
    <w:rsid w:val="0004601D"/>
    <w:rsid w:val="00054094"/>
    <w:rsid w:val="00062444"/>
    <w:rsid w:val="00072D29"/>
    <w:rsid w:val="00082DEF"/>
    <w:rsid w:val="00085457"/>
    <w:rsid w:val="000931EA"/>
    <w:rsid w:val="000A7AC7"/>
    <w:rsid w:val="000C687F"/>
    <w:rsid w:val="000C6E39"/>
    <w:rsid w:val="000D108E"/>
    <w:rsid w:val="000E4A71"/>
    <w:rsid w:val="000F33EC"/>
    <w:rsid w:val="000F388C"/>
    <w:rsid w:val="000F47E0"/>
    <w:rsid w:val="001118A6"/>
    <w:rsid w:val="00115F95"/>
    <w:rsid w:val="00117D08"/>
    <w:rsid w:val="00117ECC"/>
    <w:rsid w:val="00127FB4"/>
    <w:rsid w:val="00132109"/>
    <w:rsid w:val="001321CF"/>
    <w:rsid w:val="00133EB0"/>
    <w:rsid w:val="001422E7"/>
    <w:rsid w:val="00143AE0"/>
    <w:rsid w:val="00144319"/>
    <w:rsid w:val="001505B3"/>
    <w:rsid w:val="001558CE"/>
    <w:rsid w:val="00156FEB"/>
    <w:rsid w:val="00164174"/>
    <w:rsid w:val="00167B38"/>
    <w:rsid w:val="00174F6E"/>
    <w:rsid w:val="00181B0A"/>
    <w:rsid w:val="00182452"/>
    <w:rsid w:val="00182623"/>
    <w:rsid w:val="00183869"/>
    <w:rsid w:val="001874DC"/>
    <w:rsid w:val="00192E02"/>
    <w:rsid w:val="001A20A0"/>
    <w:rsid w:val="001C03F2"/>
    <w:rsid w:val="001C200A"/>
    <w:rsid w:val="001D38A7"/>
    <w:rsid w:val="001D5FF6"/>
    <w:rsid w:val="001E2059"/>
    <w:rsid w:val="001E2286"/>
    <w:rsid w:val="001E291F"/>
    <w:rsid w:val="001E62F1"/>
    <w:rsid w:val="001F10B8"/>
    <w:rsid w:val="001F3C0D"/>
    <w:rsid w:val="00212521"/>
    <w:rsid w:val="002131D6"/>
    <w:rsid w:val="00213CB9"/>
    <w:rsid w:val="002540A9"/>
    <w:rsid w:val="00260C4C"/>
    <w:rsid w:val="00270DC3"/>
    <w:rsid w:val="00273263"/>
    <w:rsid w:val="00273A63"/>
    <w:rsid w:val="002A129E"/>
    <w:rsid w:val="002A72C9"/>
    <w:rsid w:val="002D0213"/>
    <w:rsid w:val="002D12D5"/>
    <w:rsid w:val="002D1542"/>
    <w:rsid w:val="002D4BF9"/>
    <w:rsid w:val="002D6210"/>
    <w:rsid w:val="002E4146"/>
    <w:rsid w:val="002F576E"/>
    <w:rsid w:val="003064B8"/>
    <w:rsid w:val="00315B50"/>
    <w:rsid w:val="003203FB"/>
    <w:rsid w:val="00320F74"/>
    <w:rsid w:val="003214AC"/>
    <w:rsid w:val="00324E6D"/>
    <w:rsid w:val="0032577F"/>
    <w:rsid w:val="00330BF6"/>
    <w:rsid w:val="0033358C"/>
    <w:rsid w:val="0033440B"/>
    <w:rsid w:val="003346FF"/>
    <w:rsid w:val="003527B6"/>
    <w:rsid w:val="0035287D"/>
    <w:rsid w:val="00353C6F"/>
    <w:rsid w:val="003550ED"/>
    <w:rsid w:val="003608CB"/>
    <w:rsid w:val="00361BDD"/>
    <w:rsid w:val="0036410D"/>
    <w:rsid w:val="00383F68"/>
    <w:rsid w:val="00385C07"/>
    <w:rsid w:val="003921AB"/>
    <w:rsid w:val="00392F29"/>
    <w:rsid w:val="003942A6"/>
    <w:rsid w:val="003A0EF2"/>
    <w:rsid w:val="003B4FFB"/>
    <w:rsid w:val="003B678D"/>
    <w:rsid w:val="003C36B5"/>
    <w:rsid w:val="003C689B"/>
    <w:rsid w:val="003D0F9E"/>
    <w:rsid w:val="003F04DD"/>
    <w:rsid w:val="003F491B"/>
    <w:rsid w:val="003F5C13"/>
    <w:rsid w:val="003F71A7"/>
    <w:rsid w:val="0040171C"/>
    <w:rsid w:val="004022FA"/>
    <w:rsid w:val="00406209"/>
    <w:rsid w:val="00407A86"/>
    <w:rsid w:val="00413979"/>
    <w:rsid w:val="00414BCE"/>
    <w:rsid w:val="004248AF"/>
    <w:rsid w:val="00434CA4"/>
    <w:rsid w:val="00441334"/>
    <w:rsid w:val="00441C63"/>
    <w:rsid w:val="00452CE6"/>
    <w:rsid w:val="00452D32"/>
    <w:rsid w:val="00452D62"/>
    <w:rsid w:val="004639C9"/>
    <w:rsid w:val="004642DC"/>
    <w:rsid w:val="004652F8"/>
    <w:rsid w:val="00467952"/>
    <w:rsid w:val="004705B6"/>
    <w:rsid w:val="004714AB"/>
    <w:rsid w:val="0048177C"/>
    <w:rsid w:val="00494005"/>
    <w:rsid w:val="004A2312"/>
    <w:rsid w:val="004B1A5A"/>
    <w:rsid w:val="004B767B"/>
    <w:rsid w:val="004C1919"/>
    <w:rsid w:val="004C2847"/>
    <w:rsid w:val="004C56C9"/>
    <w:rsid w:val="004D1808"/>
    <w:rsid w:val="004D7913"/>
    <w:rsid w:val="004E58F3"/>
    <w:rsid w:val="004E6012"/>
    <w:rsid w:val="004E71AA"/>
    <w:rsid w:val="004F09B3"/>
    <w:rsid w:val="00511629"/>
    <w:rsid w:val="00511B78"/>
    <w:rsid w:val="0051203F"/>
    <w:rsid w:val="00513E66"/>
    <w:rsid w:val="005153B3"/>
    <w:rsid w:val="00517000"/>
    <w:rsid w:val="0052307B"/>
    <w:rsid w:val="00532126"/>
    <w:rsid w:val="0053369A"/>
    <w:rsid w:val="00534E04"/>
    <w:rsid w:val="005358EF"/>
    <w:rsid w:val="0053715E"/>
    <w:rsid w:val="00540733"/>
    <w:rsid w:val="00542133"/>
    <w:rsid w:val="00543604"/>
    <w:rsid w:val="00552869"/>
    <w:rsid w:val="00552DAC"/>
    <w:rsid w:val="00553BD6"/>
    <w:rsid w:val="0055668A"/>
    <w:rsid w:val="00560AAC"/>
    <w:rsid w:val="005703FB"/>
    <w:rsid w:val="00577288"/>
    <w:rsid w:val="00585177"/>
    <w:rsid w:val="00592527"/>
    <w:rsid w:val="005A675F"/>
    <w:rsid w:val="005A6F87"/>
    <w:rsid w:val="005B107A"/>
    <w:rsid w:val="005B423B"/>
    <w:rsid w:val="005B444D"/>
    <w:rsid w:val="005B51AD"/>
    <w:rsid w:val="005B5416"/>
    <w:rsid w:val="005C0A04"/>
    <w:rsid w:val="005C0EB4"/>
    <w:rsid w:val="005C11CF"/>
    <w:rsid w:val="005C206D"/>
    <w:rsid w:val="005C51C2"/>
    <w:rsid w:val="005C7DFF"/>
    <w:rsid w:val="005E3088"/>
    <w:rsid w:val="005E32B3"/>
    <w:rsid w:val="005E45FA"/>
    <w:rsid w:val="005E5019"/>
    <w:rsid w:val="005F0738"/>
    <w:rsid w:val="005F22B4"/>
    <w:rsid w:val="006015CC"/>
    <w:rsid w:val="0060366F"/>
    <w:rsid w:val="00605871"/>
    <w:rsid w:val="0061129E"/>
    <w:rsid w:val="00627031"/>
    <w:rsid w:val="00631F02"/>
    <w:rsid w:val="00632342"/>
    <w:rsid w:val="0064160B"/>
    <w:rsid w:val="0064306D"/>
    <w:rsid w:val="00660C56"/>
    <w:rsid w:val="00661017"/>
    <w:rsid w:val="006633B1"/>
    <w:rsid w:val="00665DD3"/>
    <w:rsid w:val="006725B6"/>
    <w:rsid w:val="00673551"/>
    <w:rsid w:val="0067384E"/>
    <w:rsid w:val="00681B7E"/>
    <w:rsid w:val="00682473"/>
    <w:rsid w:val="006831CA"/>
    <w:rsid w:val="006861A6"/>
    <w:rsid w:val="00691210"/>
    <w:rsid w:val="00694185"/>
    <w:rsid w:val="00694325"/>
    <w:rsid w:val="006975F0"/>
    <w:rsid w:val="006A47F2"/>
    <w:rsid w:val="006B1E52"/>
    <w:rsid w:val="006B2AF5"/>
    <w:rsid w:val="006B7BFC"/>
    <w:rsid w:val="006B7D21"/>
    <w:rsid w:val="006D0809"/>
    <w:rsid w:val="006D21C6"/>
    <w:rsid w:val="006E243F"/>
    <w:rsid w:val="006E4759"/>
    <w:rsid w:val="00702A2F"/>
    <w:rsid w:val="00703825"/>
    <w:rsid w:val="00705625"/>
    <w:rsid w:val="00706ABE"/>
    <w:rsid w:val="00723DC5"/>
    <w:rsid w:val="00723E4D"/>
    <w:rsid w:val="007330D7"/>
    <w:rsid w:val="00736701"/>
    <w:rsid w:val="00746F25"/>
    <w:rsid w:val="00747CE6"/>
    <w:rsid w:val="00750007"/>
    <w:rsid w:val="00754974"/>
    <w:rsid w:val="00755FC6"/>
    <w:rsid w:val="007573CA"/>
    <w:rsid w:val="00760BAA"/>
    <w:rsid w:val="00761E8A"/>
    <w:rsid w:val="007642FB"/>
    <w:rsid w:val="00764E7D"/>
    <w:rsid w:val="00772FA0"/>
    <w:rsid w:val="00775314"/>
    <w:rsid w:val="00781662"/>
    <w:rsid w:val="00782388"/>
    <w:rsid w:val="007923B8"/>
    <w:rsid w:val="007A0BA9"/>
    <w:rsid w:val="007B14F8"/>
    <w:rsid w:val="007B6D32"/>
    <w:rsid w:val="007C69BD"/>
    <w:rsid w:val="007C77B4"/>
    <w:rsid w:val="007D462A"/>
    <w:rsid w:val="007D5326"/>
    <w:rsid w:val="007D6015"/>
    <w:rsid w:val="007E0D1E"/>
    <w:rsid w:val="007E57CD"/>
    <w:rsid w:val="007E5C2F"/>
    <w:rsid w:val="007F1DB8"/>
    <w:rsid w:val="007F4E0C"/>
    <w:rsid w:val="007F7F7E"/>
    <w:rsid w:val="00803285"/>
    <w:rsid w:val="008126A5"/>
    <w:rsid w:val="008148D2"/>
    <w:rsid w:val="00814934"/>
    <w:rsid w:val="00814AE5"/>
    <w:rsid w:val="008170F6"/>
    <w:rsid w:val="00821286"/>
    <w:rsid w:val="008305CE"/>
    <w:rsid w:val="008337E4"/>
    <w:rsid w:val="00840B64"/>
    <w:rsid w:val="00843D05"/>
    <w:rsid w:val="008445CE"/>
    <w:rsid w:val="008568CC"/>
    <w:rsid w:val="00862624"/>
    <w:rsid w:val="00864649"/>
    <w:rsid w:val="00864FE5"/>
    <w:rsid w:val="00866B2D"/>
    <w:rsid w:val="00880449"/>
    <w:rsid w:val="00883E83"/>
    <w:rsid w:val="00885A50"/>
    <w:rsid w:val="0089061D"/>
    <w:rsid w:val="00892450"/>
    <w:rsid w:val="00896C53"/>
    <w:rsid w:val="008A1D83"/>
    <w:rsid w:val="008A7889"/>
    <w:rsid w:val="008B1BF4"/>
    <w:rsid w:val="008C122D"/>
    <w:rsid w:val="008C3E3B"/>
    <w:rsid w:val="008C4E8A"/>
    <w:rsid w:val="008C51F6"/>
    <w:rsid w:val="008E1947"/>
    <w:rsid w:val="008F6949"/>
    <w:rsid w:val="00907CC1"/>
    <w:rsid w:val="00911C2E"/>
    <w:rsid w:val="009122F2"/>
    <w:rsid w:val="00924DB7"/>
    <w:rsid w:val="00925BDB"/>
    <w:rsid w:val="00934D7F"/>
    <w:rsid w:val="00934F28"/>
    <w:rsid w:val="00935461"/>
    <w:rsid w:val="00937A87"/>
    <w:rsid w:val="00942712"/>
    <w:rsid w:val="0094448F"/>
    <w:rsid w:val="00954ABF"/>
    <w:rsid w:val="00964AB9"/>
    <w:rsid w:val="00971846"/>
    <w:rsid w:val="00974BF7"/>
    <w:rsid w:val="00975FCC"/>
    <w:rsid w:val="00984E17"/>
    <w:rsid w:val="009B13B9"/>
    <w:rsid w:val="009B1AAB"/>
    <w:rsid w:val="009C3632"/>
    <w:rsid w:val="009C6BFD"/>
    <w:rsid w:val="009D3EE1"/>
    <w:rsid w:val="009E44A2"/>
    <w:rsid w:val="009E6DA1"/>
    <w:rsid w:val="00A04C15"/>
    <w:rsid w:val="00A10A46"/>
    <w:rsid w:val="00A10CFB"/>
    <w:rsid w:val="00A11EEB"/>
    <w:rsid w:val="00A15801"/>
    <w:rsid w:val="00A21AB1"/>
    <w:rsid w:val="00A25D4A"/>
    <w:rsid w:val="00A32234"/>
    <w:rsid w:val="00A37C8E"/>
    <w:rsid w:val="00A43DF1"/>
    <w:rsid w:val="00A44046"/>
    <w:rsid w:val="00A46056"/>
    <w:rsid w:val="00A47F1B"/>
    <w:rsid w:val="00A53620"/>
    <w:rsid w:val="00A64F5C"/>
    <w:rsid w:val="00A720CC"/>
    <w:rsid w:val="00A82400"/>
    <w:rsid w:val="00A850BB"/>
    <w:rsid w:val="00A8511A"/>
    <w:rsid w:val="00AA68F1"/>
    <w:rsid w:val="00AB1AF5"/>
    <w:rsid w:val="00AB419C"/>
    <w:rsid w:val="00AB5F62"/>
    <w:rsid w:val="00AC5EB0"/>
    <w:rsid w:val="00AC6405"/>
    <w:rsid w:val="00AC6BF6"/>
    <w:rsid w:val="00AC7C60"/>
    <w:rsid w:val="00AD2946"/>
    <w:rsid w:val="00AD3547"/>
    <w:rsid w:val="00AF1694"/>
    <w:rsid w:val="00B07204"/>
    <w:rsid w:val="00B14B50"/>
    <w:rsid w:val="00B15F06"/>
    <w:rsid w:val="00B16B59"/>
    <w:rsid w:val="00B16E08"/>
    <w:rsid w:val="00B203EE"/>
    <w:rsid w:val="00B22FD5"/>
    <w:rsid w:val="00B31058"/>
    <w:rsid w:val="00B351C4"/>
    <w:rsid w:val="00B35512"/>
    <w:rsid w:val="00B36D09"/>
    <w:rsid w:val="00B42281"/>
    <w:rsid w:val="00B51C72"/>
    <w:rsid w:val="00B5679B"/>
    <w:rsid w:val="00B66B48"/>
    <w:rsid w:val="00B67BAE"/>
    <w:rsid w:val="00B73609"/>
    <w:rsid w:val="00B91888"/>
    <w:rsid w:val="00BA03B2"/>
    <w:rsid w:val="00BA45AA"/>
    <w:rsid w:val="00BA4D1E"/>
    <w:rsid w:val="00BA53B8"/>
    <w:rsid w:val="00BB503D"/>
    <w:rsid w:val="00BB7EDA"/>
    <w:rsid w:val="00BC13D7"/>
    <w:rsid w:val="00BC71A3"/>
    <w:rsid w:val="00BD05FF"/>
    <w:rsid w:val="00BD1766"/>
    <w:rsid w:val="00BD4C71"/>
    <w:rsid w:val="00BD684A"/>
    <w:rsid w:val="00BF20D5"/>
    <w:rsid w:val="00C0504B"/>
    <w:rsid w:val="00C064D7"/>
    <w:rsid w:val="00C103DA"/>
    <w:rsid w:val="00C142DE"/>
    <w:rsid w:val="00C160E4"/>
    <w:rsid w:val="00C17825"/>
    <w:rsid w:val="00C235D3"/>
    <w:rsid w:val="00C23A5D"/>
    <w:rsid w:val="00C23ED4"/>
    <w:rsid w:val="00C33C88"/>
    <w:rsid w:val="00C373DB"/>
    <w:rsid w:val="00C37511"/>
    <w:rsid w:val="00C449F0"/>
    <w:rsid w:val="00C474C9"/>
    <w:rsid w:val="00C630FF"/>
    <w:rsid w:val="00CA51B1"/>
    <w:rsid w:val="00CB12EB"/>
    <w:rsid w:val="00CD1C4D"/>
    <w:rsid w:val="00CD4E60"/>
    <w:rsid w:val="00CE1851"/>
    <w:rsid w:val="00D110C8"/>
    <w:rsid w:val="00D122C6"/>
    <w:rsid w:val="00D261C6"/>
    <w:rsid w:val="00D30A0B"/>
    <w:rsid w:val="00D347C9"/>
    <w:rsid w:val="00D4150F"/>
    <w:rsid w:val="00D45EBF"/>
    <w:rsid w:val="00D524F5"/>
    <w:rsid w:val="00D57B6E"/>
    <w:rsid w:val="00D6133D"/>
    <w:rsid w:val="00D65D40"/>
    <w:rsid w:val="00D81407"/>
    <w:rsid w:val="00D84227"/>
    <w:rsid w:val="00D85E90"/>
    <w:rsid w:val="00D90A43"/>
    <w:rsid w:val="00D96F6E"/>
    <w:rsid w:val="00DA2725"/>
    <w:rsid w:val="00DB3A7F"/>
    <w:rsid w:val="00DD1D2A"/>
    <w:rsid w:val="00DD45E9"/>
    <w:rsid w:val="00DE1222"/>
    <w:rsid w:val="00DE65EB"/>
    <w:rsid w:val="00E02581"/>
    <w:rsid w:val="00E0666B"/>
    <w:rsid w:val="00E11809"/>
    <w:rsid w:val="00E235BD"/>
    <w:rsid w:val="00E24C69"/>
    <w:rsid w:val="00E264AB"/>
    <w:rsid w:val="00E47AF8"/>
    <w:rsid w:val="00E52D37"/>
    <w:rsid w:val="00E52EA9"/>
    <w:rsid w:val="00E53BD0"/>
    <w:rsid w:val="00E60FAF"/>
    <w:rsid w:val="00E66124"/>
    <w:rsid w:val="00E92975"/>
    <w:rsid w:val="00EA23C8"/>
    <w:rsid w:val="00EA2837"/>
    <w:rsid w:val="00EA3C39"/>
    <w:rsid w:val="00EA5025"/>
    <w:rsid w:val="00EB7B60"/>
    <w:rsid w:val="00EC00E0"/>
    <w:rsid w:val="00EC6975"/>
    <w:rsid w:val="00ED3728"/>
    <w:rsid w:val="00ED3C3C"/>
    <w:rsid w:val="00EE0E42"/>
    <w:rsid w:val="00EE2E5E"/>
    <w:rsid w:val="00EE2F0D"/>
    <w:rsid w:val="00EF17E5"/>
    <w:rsid w:val="00EF2A9D"/>
    <w:rsid w:val="00EF4568"/>
    <w:rsid w:val="00F01E08"/>
    <w:rsid w:val="00F15BB0"/>
    <w:rsid w:val="00F33ADA"/>
    <w:rsid w:val="00F34AE9"/>
    <w:rsid w:val="00F36F41"/>
    <w:rsid w:val="00F45D8F"/>
    <w:rsid w:val="00F465C6"/>
    <w:rsid w:val="00F510F4"/>
    <w:rsid w:val="00F52403"/>
    <w:rsid w:val="00F5279F"/>
    <w:rsid w:val="00F529C5"/>
    <w:rsid w:val="00F64DCF"/>
    <w:rsid w:val="00F6555F"/>
    <w:rsid w:val="00F84137"/>
    <w:rsid w:val="00F90485"/>
    <w:rsid w:val="00F9136D"/>
    <w:rsid w:val="00F93DBB"/>
    <w:rsid w:val="00FA18F3"/>
    <w:rsid w:val="00FA658A"/>
    <w:rsid w:val="00FC5524"/>
    <w:rsid w:val="00FD1654"/>
    <w:rsid w:val="00FD4186"/>
    <w:rsid w:val="00FD48AE"/>
    <w:rsid w:val="00FD5CFA"/>
    <w:rsid w:val="00FE3346"/>
    <w:rsid w:val="00FF3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93AF4"/>
  <w15:docId w15:val="{2E5E35EA-481B-4409-A651-3AA3433EF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C0504B"/>
    <w:rPr>
      <w:rFonts w:cs="Arial Unicode MS"/>
      <w:color w:val="000000"/>
      <w:sz w:val="24"/>
      <w:szCs w:val="24"/>
      <w:u w:color="000000"/>
    </w:rPr>
  </w:style>
  <w:style w:type="paragraph" w:styleId="Nagwek1">
    <w:name w:val="heading 1"/>
    <w:next w:val="Normalny"/>
    <w:rsid w:val="00C0504B"/>
    <w:pPr>
      <w:keepNext/>
      <w:keepLines/>
      <w:spacing w:before="240"/>
      <w:outlineLvl w:val="0"/>
    </w:pPr>
    <w:rPr>
      <w:rFonts w:ascii="Helvetica" w:hAnsi="Helvetica" w:cs="Arial Unicode MS"/>
      <w:color w:val="2F759E"/>
      <w:sz w:val="32"/>
      <w:szCs w:val="32"/>
      <w:u w:color="2F759E"/>
      <w:lang w:val="en-US"/>
    </w:rPr>
  </w:style>
  <w:style w:type="paragraph" w:styleId="Nagwek2">
    <w:name w:val="heading 2"/>
    <w:next w:val="Normalny"/>
    <w:rsid w:val="00C0504B"/>
    <w:pPr>
      <w:keepNext/>
      <w:keepLines/>
      <w:spacing w:before="40"/>
      <w:outlineLvl w:val="1"/>
    </w:pPr>
    <w:rPr>
      <w:rFonts w:ascii="Helvetica" w:hAnsi="Helvetica" w:cs="Arial Unicode MS"/>
      <w:color w:val="2F759E"/>
      <w:sz w:val="26"/>
      <w:szCs w:val="26"/>
      <w:u w:color="2F759E"/>
      <w:lang w:val="en-US"/>
    </w:rPr>
  </w:style>
  <w:style w:type="paragraph" w:styleId="Nagwek3">
    <w:name w:val="heading 3"/>
    <w:basedOn w:val="Normalny"/>
    <w:next w:val="Normalny"/>
    <w:link w:val="Nagwek3Znak"/>
    <w:uiPriority w:val="9"/>
    <w:unhideWhenUsed/>
    <w:qFormat/>
    <w:rsid w:val="00E0666B"/>
    <w:pPr>
      <w:keepNext/>
      <w:keepLines/>
      <w:spacing w:before="40"/>
      <w:outlineLvl w:val="2"/>
    </w:pPr>
    <w:rPr>
      <w:rFonts w:asciiTheme="majorHAnsi" w:eastAsiaTheme="majorEastAsia" w:hAnsiTheme="majorHAnsi" w:cstheme="majorBidi"/>
      <w:color w:val="1F4E69"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0504B"/>
    <w:rPr>
      <w:u w:val="single"/>
    </w:rPr>
  </w:style>
  <w:style w:type="table" w:customStyle="1" w:styleId="TableNormal">
    <w:name w:val="Table Normal"/>
    <w:rsid w:val="00C0504B"/>
    <w:tblPr>
      <w:tblInd w:w="0" w:type="dxa"/>
      <w:tblCellMar>
        <w:top w:w="0" w:type="dxa"/>
        <w:left w:w="0" w:type="dxa"/>
        <w:bottom w:w="0" w:type="dxa"/>
        <w:right w:w="0" w:type="dxa"/>
      </w:tblCellMar>
    </w:tblPr>
  </w:style>
  <w:style w:type="paragraph" w:customStyle="1" w:styleId="Nagwekistopka">
    <w:name w:val="Nagłówek i stopka"/>
    <w:rsid w:val="00C0504B"/>
    <w:pPr>
      <w:tabs>
        <w:tab w:val="right" w:pos="9020"/>
      </w:tabs>
    </w:pPr>
    <w:rPr>
      <w:rFonts w:ascii="Helvetica" w:hAnsi="Helvetica" w:cs="Arial Unicode MS"/>
      <w:color w:val="000000"/>
      <w:sz w:val="24"/>
      <w:szCs w:val="24"/>
    </w:rPr>
  </w:style>
  <w:style w:type="paragraph" w:customStyle="1" w:styleId="TreA">
    <w:name w:val="Treść A"/>
    <w:rsid w:val="00C0504B"/>
    <w:rPr>
      <w:rFonts w:ascii="Helvetica" w:hAnsi="Helvetica" w:cs="Arial Unicode MS"/>
      <w:color w:val="000000"/>
      <w:sz w:val="22"/>
      <w:szCs w:val="22"/>
      <w:u w:color="000000"/>
    </w:rPr>
  </w:style>
  <w:style w:type="character" w:customStyle="1" w:styleId="xbe">
    <w:name w:val="_xbe"/>
    <w:rsid w:val="00C0504B"/>
  </w:style>
  <w:style w:type="paragraph" w:styleId="Bezodstpw">
    <w:name w:val="No Spacing"/>
    <w:uiPriority w:val="1"/>
    <w:qFormat/>
    <w:rsid w:val="00C0504B"/>
    <w:rPr>
      <w:rFonts w:cs="Arial Unicode MS"/>
      <w:color w:val="000000"/>
      <w:sz w:val="24"/>
      <w:szCs w:val="24"/>
      <w:u w:color="000000"/>
      <w:lang w:val="en-US"/>
    </w:rPr>
  </w:style>
  <w:style w:type="character" w:customStyle="1" w:styleId="Hyperlink0">
    <w:name w:val="Hyperlink.0"/>
    <w:basedOn w:val="xbe"/>
    <w:rsid w:val="00C0504B"/>
    <w:rPr>
      <w:color w:val="000000"/>
      <w:u w:color="000000"/>
    </w:rPr>
  </w:style>
  <w:style w:type="paragraph" w:customStyle="1" w:styleId="Domylne">
    <w:name w:val="Domyślne"/>
    <w:rsid w:val="00C0504B"/>
    <w:rPr>
      <w:rFonts w:ascii="Helvetica" w:eastAsia="Helvetica" w:hAnsi="Helvetica" w:cs="Helvetica"/>
      <w:color w:val="000000"/>
      <w:sz w:val="22"/>
      <w:szCs w:val="22"/>
    </w:rPr>
  </w:style>
  <w:style w:type="character" w:customStyle="1" w:styleId="cze">
    <w:name w:val="Łącze"/>
    <w:rsid w:val="00C0504B"/>
    <w:rPr>
      <w:color w:val="0000FF"/>
      <w:u w:val="single" w:color="0000FF"/>
    </w:rPr>
  </w:style>
  <w:style w:type="character" w:customStyle="1" w:styleId="Hyperlink1">
    <w:name w:val="Hyperlink.1"/>
    <w:basedOn w:val="cze"/>
    <w:rsid w:val="00C0504B"/>
    <w:rPr>
      <w:color w:val="0000FF"/>
      <w:sz w:val="24"/>
      <w:szCs w:val="24"/>
      <w:u w:val="single" w:color="0000FF"/>
    </w:rPr>
  </w:style>
  <w:style w:type="paragraph" w:styleId="Akapitzlist">
    <w:name w:val="List Paragraph"/>
    <w:uiPriority w:val="34"/>
    <w:qFormat/>
    <w:rsid w:val="00C0504B"/>
    <w:pPr>
      <w:spacing w:after="52" w:line="268" w:lineRule="auto"/>
      <w:ind w:left="720" w:right="55" w:hanging="10"/>
      <w:jc w:val="both"/>
    </w:pPr>
    <w:rPr>
      <w:rFonts w:cs="Arial Unicode MS"/>
      <w:color w:val="000000"/>
      <w:sz w:val="24"/>
      <w:szCs w:val="24"/>
      <w:u w:color="000000"/>
    </w:rPr>
  </w:style>
  <w:style w:type="numbering" w:customStyle="1" w:styleId="Zaimportowanystyl1">
    <w:name w:val="Zaimportowany styl 1"/>
    <w:rsid w:val="00C0504B"/>
    <w:pPr>
      <w:numPr>
        <w:numId w:val="1"/>
      </w:numPr>
    </w:pPr>
  </w:style>
  <w:style w:type="paragraph" w:customStyle="1" w:styleId="Textbody">
    <w:name w:val="Text body"/>
    <w:rsid w:val="00C0504B"/>
    <w:pPr>
      <w:widowControl w:val="0"/>
      <w:suppressAutoHyphens/>
      <w:spacing w:after="120"/>
    </w:pPr>
    <w:rPr>
      <w:rFonts w:cs="Arial Unicode MS"/>
      <w:color w:val="000000"/>
      <w:kern w:val="3"/>
      <w:sz w:val="24"/>
      <w:szCs w:val="24"/>
      <w:u w:color="000000"/>
    </w:rPr>
  </w:style>
  <w:style w:type="numbering" w:customStyle="1" w:styleId="Zaimportowanystyl2">
    <w:name w:val="Zaimportowany styl 2"/>
    <w:rsid w:val="00C0504B"/>
    <w:pPr>
      <w:numPr>
        <w:numId w:val="3"/>
      </w:numPr>
    </w:pPr>
  </w:style>
  <w:style w:type="character" w:customStyle="1" w:styleId="Hyperlink2">
    <w:name w:val="Hyperlink.2"/>
    <w:basedOn w:val="cze"/>
    <w:rsid w:val="00C0504B"/>
    <w:rPr>
      <w:color w:val="000000"/>
      <w:u w:val="single" w:color="000000"/>
    </w:rPr>
  </w:style>
  <w:style w:type="numbering" w:customStyle="1" w:styleId="Zaimportowanystyl3">
    <w:name w:val="Zaimportowany styl 3"/>
    <w:rsid w:val="00C0504B"/>
    <w:pPr>
      <w:numPr>
        <w:numId w:val="4"/>
      </w:numPr>
    </w:pPr>
  </w:style>
  <w:style w:type="numbering" w:customStyle="1" w:styleId="Zaimportowanystyl4">
    <w:name w:val="Zaimportowany styl 4"/>
    <w:rsid w:val="00C0504B"/>
    <w:pPr>
      <w:numPr>
        <w:numId w:val="6"/>
      </w:numPr>
    </w:pPr>
  </w:style>
  <w:style w:type="numbering" w:customStyle="1" w:styleId="Kreski">
    <w:name w:val="Kreski"/>
    <w:rsid w:val="00C0504B"/>
    <w:pPr>
      <w:numPr>
        <w:numId w:val="8"/>
      </w:numPr>
    </w:pPr>
  </w:style>
  <w:style w:type="paragraph" w:styleId="Tekstkomentarza">
    <w:name w:val="annotation text"/>
    <w:basedOn w:val="Normalny"/>
    <w:link w:val="TekstkomentarzaZnak"/>
    <w:uiPriority w:val="99"/>
    <w:semiHidden/>
    <w:unhideWhenUsed/>
    <w:rsid w:val="00C0504B"/>
    <w:rPr>
      <w:sz w:val="20"/>
      <w:szCs w:val="20"/>
    </w:rPr>
  </w:style>
  <w:style w:type="character" w:customStyle="1" w:styleId="TekstkomentarzaZnak">
    <w:name w:val="Tekst komentarza Znak"/>
    <w:basedOn w:val="Domylnaczcionkaakapitu"/>
    <w:link w:val="Tekstkomentarza"/>
    <w:uiPriority w:val="99"/>
    <w:semiHidden/>
    <w:rsid w:val="00C0504B"/>
    <w:rPr>
      <w:rFonts w:cs="Arial Unicode MS"/>
      <w:color w:val="000000"/>
      <w:u w:color="000000"/>
      <w:lang w:val="en-US"/>
    </w:rPr>
  </w:style>
  <w:style w:type="character" w:styleId="Odwoaniedokomentarza">
    <w:name w:val="annotation reference"/>
    <w:basedOn w:val="Domylnaczcionkaakapitu"/>
    <w:uiPriority w:val="99"/>
    <w:semiHidden/>
    <w:unhideWhenUsed/>
    <w:rsid w:val="00C0504B"/>
    <w:rPr>
      <w:sz w:val="16"/>
      <w:szCs w:val="16"/>
    </w:rPr>
  </w:style>
  <w:style w:type="paragraph" w:styleId="Tekstdymka">
    <w:name w:val="Balloon Text"/>
    <w:basedOn w:val="Normalny"/>
    <w:link w:val="TekstdymkaZnak"/>
    <w:uiPriority w:val="99"/>
    <w:semiHidden/>
    <w:unhideWhenUsed/>
    <w:rsid w:val="00A04C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4C15"/>
    <w:rPr>
      <w:rFonts w:ascii="Segoe UI" w:hAnsi="Segoe UI" w:cs="Segoe UI"/>
      <w:color w:val="000000"/>
      <w:sz w:val="18"/>
      <w:szCs w:val="18"/>
      <w:u w:color="000000"/>
      <w:lang w:val="en-US"/>
    </w:rPr>
  </w:style>
  <w:style w:type="paragraph" w:styleId="Nagwek">
    <w:name w:val="header"/>
    <w:basedOn w:val="Normalny"/>
    <w:link w:val="NagwekZnak"/>
    <w:uiPriority w:val="99"/>
    <w:unhideWhenUsed/>
    <w:rsid w:val="00A04C15"/>
    <w:pPr>
      <w:tabs>
        <w:tab w:val="center" w:pos="4536"/>
        <w:tab w:val="right" w:pos="9072"/>
      </w:tabs>
    </w:pPr>
  </w:style>
  <w:style w:type="character" w:customStyle="1" w:styleId="NagwekZnak">
    <w:name w:val="Nagłówek Znak"/>
    <w:basedOn w:val="Domylnaczcionkaakapitu"/>
    <w:link w:val="Nagwek"/>
    <w:uiPriority w:val="99"/>
    <w:rsid w:val="00A04C15"/>
    <w:rPr>
      <w:rFonts w:cs="Arial Unicode MS"/>
      <w:color w:val="000000"/>
      <w:sz w:val="24"/>
      <w:szCs w:val="24"/>
      <w:u w:color="000000"/>
      <w:lang w:val="en-US"/>
    </w:rPr>
  </w:style>
  <w:style w:type="paragraph" w:styleId="Stopka">
    <w:name w:val="footer"/>
    <w:basedOn w:val="Normalny"/>
    <w:link w:val="StopkaZnak"/>
    <w:uiPriority w:val="99"/>
    <w:unhideWhenUsed/>
    <w:rsid w:val="00A04C15"/>
    <w:pPr>
      <w:tabs>
        <w:tab w:val="center" w:pos="4536"/>
        <w:tab w:val="right" w:pos="9072"/>
      </w:tabs>
    </w:pPr>
  </w:style>
  <w:style w:type="character" w:customStyle="1" w:styleId="StopkaZnak">
    <w:name w:val="Stopka Znak"/>
    <w:basedOn w:val="Domylnaczcionkaakapitu"/>
    <w:link w:val="Stopka"/>
    <w:uiPriority w:val="99"/>
    <w:rsid w:val="00A04C15"/>
    <w:rPr>
      <w:rFonts w:cs="Arial Unicode MS"/>
      <w:color w:val="000000"/>
      <w:sz w:val="24"/>
      <w:szCs w:val="24"/>
      <w:u w:color="000000"/>
      <w:lang w:val="en-US"/>
    </w:rPr>
  </w:style>
  <w:style w:type="character" w:customStyle="1" w:styleId="Brak">
    <w:name w:val="Brak"/>
    <w:rsid w:val="00164174"/>
  </w:style>
  <w:style w:type="table" w:styleId="Tabela-Siatka">
    <w:name w:val="Table Grid"/>
    <w:basedOn w:val="Standardowy"/>
    <w:rsid w:val="0053715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zmianka1">
    <w:name w:val="Wzmianka1"/>
    <w:basedOn w:val="Domylnaczcionkaakapitu"/>
    <w:uiPriority w:val="99"/>
    <w:semiHidden/>
    <w:unhideWhenUsed/>
    <w:rsid w:val="00F84137"/>
    <w:rPr>
      <w:color w:val="2B579A"/>
      <w:shd w:val="clear" w:color="auto" w:fill="E6E6E6"/>
    </w:rPr>
  </w:style>
  <w:style w:type="paragraph" w:styleId="Tematkomentarza">
    <w:name w:val="annotation subject"/>
    <w:basedOn w:val="Tekstkomentarza"/>
    <w:next w:val="Tekstkomentarza"/>
    <w:link w:val="TematkomentarzaZnak"/>
    <w:uiPriority w:val="99"/>
    <w:semiHidden/>
    <w:unhideWhenUsed/>
    <w:rsid w:val="000334D9"/>
    <w:rPr>
      <w:b/>
      <w:bCs/>
    </w:rPr>
  </w:style>
  <w:style w:type="character" w:customStyle="1" w:styleId="TematkomentarzaZnak">
    <w:name w:val="Temat komentarza Znak"/>
    <w:basedOn w:val="TekstkomentarzaZnak"/>
    <w:link w:val="Tematkomentarza"/>
    <w:uiPriority w:val="99"/>
    <w:semiHidden/>
    <w:rsid w:val="000334D9"/>
    <w:rPr>
      <w:rFonts w:cs="Arial Unicode MS"/>
      <w:b/>
      <w:bCs/>
      <w:color w:val="000000"/>
      <w:u w:color="000000"/>
      <w:lang w:val="en-US"/>
    </w:rPr>
  </w:style>
  <w:style w:type="character" w:styleId="Pogrubienie">
    <w:name w:val="Strong"/>
    <w:basedOn w:val="Domylnaczcionkaakapitu"/>
    <w:uiPriority w:val="22"/>
    <w:qFormat/>
    <w:rsid w:val="00864649"/>
    <w:rPr>
      <w:b/>
      <w:bCs/>
    </w:rPr>
  </w:style>
  <w:style w:type="character" w:customStyle="1" w:styleId="Nierozpoznanawzmianka1">
    <w:name w:val="Nierozpoznana wzmianka1"/>
    <w:basedOn w:val="Domylnaczcionkaakapitu"/>
    <w:uiPriority w:val="99"/>
    <w:semiHidden/>
    <w:unhideWhenUsed/>
    <w:rsid w:val="00E11809"/>
    <w:rPr>
      <w:color w:val="808080"/>
      <w:shd w:val="clear" w:color="auto" w:fill="E6E6E6"/>
    </w:rPr>
  </w:style>
  <w:style w:type="character" w:customStyle="1" w:styleId="Nagwek3Znak">
    <w:name w:val="Nagłówek 3 Znak"/>
    <w:basedOn w:val="Domylnaczcionkaakapitu"/>
    <w:link w:val="Nagwek3"/>
    <w:uiPriority w:val="9"/>
    <w:rsid w:val="00E0666B"/>
    <w:rPr>
      <w:rFonts w:asciiTheme="majorHAnsi" w:eastAsiaTheme="majorEastAsia" w:hAnsiTheme="majorHAnsi" w:cstheme="majorBidi"/>
      <w:color w:val="1F4E69" w:themeColor="accent1" w:themeShade="7F"/>
      <w:sz w:val="24"/>
      <w:szCs w:val="24"/>
      <w:u w:color="000000"/>
    </w:rPr>
  </w:style>
  <w:style w:type="paragraph" w:styleId="Podtytu">
    <w:name w:val="Subtitle"/>
    <w:basedOn w:val="Normalny"/>
    <w:next w:val="Normalny"/>
    <w:link w:val="PodtytuZnak"/>
    <w:uiPriority w:val="11"/>
    <w:qFormat/>
    <w:rsid w:val="00E0666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E0666B"/>
    <w:rPr>
      <w:rFonts w:asciiTheme="minorHAnsi" w:eastAsiaTheme="minorEastAsia" w:hAnsiTheme="minorHAnsi" w:cstheme="minorBidi"/>
      <w:color w:val="5A5A5A" w:themeColor="text1" w:themeTint="A5"/>
      <w:spacing w:val="15"/>
      <w:sz w:val="22"/>
      <w:szCs w:val="22"/>
      <w:u w:color="000000"/>
    </w:rPr>
  </w:style>
  <w:style w:type="character" w:styleId="Wyrnieniedelikatne">
    <w:name w:val="Subtle Emphasis"/>
    <w:basedOn w:val="Domylnaczcionkaakapitu"/>
    <w:uiPriority w:val="19"/>
    <w:qFormat/>
    <w:rsid w:val="00E0666B"/>
    <w:rPr>
      <w:i/>
      <w:iCs/>
      <w:color w:val="404040" w:themeColor="text1" w:themeTint="BF"/>
    </w:rPr>
  </w:style>
  <w:style w:type="character" w:styleId="Nierozpoznanawzmianka">
    <w:name w:val="Unresolved Mention"/>
    <w:basedOn w:val="Domylnaczcionkaakapitu"/>
    <w:uiPriority w:val="99"/>
    <w:semiHidden/>
    <w:unhideWhenUsed/>
    <w:rsid w:val="00EB7B60"/>
    <w:rPr>
      <w:color w:val="605E5C"/>
      <w:shd w:val="clear" w:color="auto" w:fill="E1DFDD"/>
    </w:rPr>
  </w:style>
  <w:style w:type="paragraph" w:customStyle="1" w:styleId="Default">
    <w:name w:val="Default"/>
    <w:rsid w:val="002A129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7854">
      <w:bodyDiv w:val="1"/>
      <w:marLeft w:val="0"/>
      <w:marRight w:val="0"/>
      <w:marTop w:val="0"/>
      <w:marBottom w:val="0"/>
      <w:divBdr>
        <w:top w:val="none" w:sz="0" w:space="0" w:color="auto"/>
        <w:left w:val="none" w:sz="0" w:space="0" w:color="auto"/>
        <w:bottom w:val="none" w:sz="0" w:space="0" w:color="auto"/>
        <w:right w:val="none" w:sz="0" w:space="0" w:color="auto"/>
      </w:divBdr>
    </w:div>
    <w:div w:id="78404270">
      <w:bodyDiv w:val="1"/>
      <w:marLeft w:val="0"/>
      <w:marRight w:val="0"/>
      <w:marTop w:val="0"/>
      <w:marBottom w:val="0"/>
      <w:divBdr>
        <w:top w:val="none" w:sz="0" w:space="0" w:color="auto"/>
        <w:left w:val="none" w:sz="0" w:space="0" w:color="auto"/>
        <w:bottom w:val="none" w:sz="0" w:space="0" w:color="auto"/>
        <w:right w:val="none" w:sz="0" w:space="0" w:color="auto"/>
      </w:divBdr>
    </w:div>
    <w:div w:id="105545471">
      <w:bodyDiv w:val="1"/>
      <w:marLeft w:val="75"/>
      <w:marRight w:val="75"/>
      <w:marTop w:val="75"/>
      <w:marBottom w:val="75"/>
      <w:divBdr>
        <w:top w:val="none" w:sz="0" w:space="0" w:color="auto"/>
        <w:left w:val="none" w:sz="0" w:space="0" w:color="auto"/>
        <w:bottom w:val="none" w:sz="0" w:space="0" w:color="auto"/>
        <w:right w:val="none" w:sz="0" w:space="0" w:color="auto"/>
      </w:divBdr>
    </w:div>
    <w:div w:id="182011915">
      <w:bodyDiv w:val="1"/>
      <w:marLeft w:val="0"/>
      <w:marRight w:val="0"/>
      <w:marTop w:val="0"/>
      <w:marBottom w:val="0"/>
      <w:divBdr>
        <w:top w:val="none" w:sz="0" w:space="0" w:color="auto"/>
        <w:left w:val="none" w:sz="0" w:space="0" w:color="auto"/>
        <w:bottom w:val="none" w:sz="0" w:space="0" w:color="auto"/>
        <w:right w:val="none" w:sz="0" w:space="0" w:color="auto"/>
      </w:divBdr>
    </w:div>
    <w:div w:id="431243594">
      <w:bodyDiv w:val="1"/>
      <w:marLeft w:val="0"/>
      <w:marRight w:val="0"/>
      <w:marTop w:val="0"/>
      <w:marBottom w:val="0"/>
      <w:divBdr>
        <w:top w:val="none" w:sz="0" w:space="0" w:color="auto"/>
        <w:left w:val="none" w:sz="0" w:space="0" w:color="auto"/>
        <w:bottom w:val="none" w:sz="0" w:space="0" w:color="auto"/>
        <w:right w:val="none" w:sz="0" w:space="0" w:color="auto"/>
      </w:divBdr>
    </w:div>
    <w:div w:id="504900695">
      <w:bodyDiv w:val="1"/>
      <w:marLeft w:val="0"/>
      <w:marRight w:val="0"/>
      <w:marTop w:val="0"/>
      <w:marBottom w:val="0"/>
      <w:divBdr>
        <w:top w:val="none" w:sz="0" w:space="0" w:color="auto"/>
        <w:left w:val="none" w:sz="0" w:space="0" w:color="auto"/>
        <w:bottom w:val="none" w:sz="0" w:space="0" w:color="auto"/>
        <w:right w:val="none" w:sz="0" w:space="0" w:color="auto"/>
      </w:divBdr>
    </w:div>
    <w:div w:id="528836858">
      <w:bodyDiv w:val="1"/>
      <w:marLeft w:val="0"/>
      <w:marRight w:val="0"/>
      <w:marTop w:val="0"/>
      <w:marBottom w:val="0"/>
      <w:divBdr>
        <w:top w:val="none" w:sz="0" w:space="0" w:color="auto"/>
        <w:left w:val="none" w:sz="0" w:space="0" w:color="auto"/>
        <w:bottom w:val="none" w:sz="0" w:space="0" w:color="auto"/>
        <w:right w:val="none" w:sz="0" w:space="0" w:color="auto"/>
      </w:divBdr>
    </w:div>
    <w:div w:id="637148554">
      <w:bodyDiv w:val="1"/>
      <w:marLeft w:val="75"/>
      <w:marRight w:val="75"/>
      <w:marTop w:val="75"/>
      <w:marBottom w:val="75"/>
      <w:divBdr>
        <w:top w:val="none" w:sz="0" w:space="0" w:color="auto"/>
        <w:left w:val="none" w:sz="0" w:space="0" w:color="auto"/>
        <w:bottom w:val="none" w:sz="0" w:space="0" w:color="auto"/>
        <w:right w:val="none" w:sz="0" w:space="0" w:color="auto"/>
      </w:divBdr>
    </w:div>
    <w:div w:id="641235833">
      <w:bodyDiv w:val="1"/>
      <w:marLeft w:val="0"/>
      <w:marRight w:val="0"/>
      <w:marTop w:val="0"/>
      <w:marBottom w:val="0"/>
      <w:divBdr>
        <w:top w:val="none" w:sz="0" w:space="0" w:color="auto"/>
        <w:left w:val="none" w:sz="0" w:space="0" w:color="auto"/>
        <w:bottom w:val="none" w:sz="0" w:space="0" w:color="auto"/>
        <w:right w:val="none" w:sz="0" w:space="0" w:color="auto"/>
      </w:divBdr>
    </w:div>
    <w:div w:id="890111292">
      <w:bodyDiv w:val="1"/>
      <w:marLeft w:val="0"/>
      <w:marRight w:val="0"/>
      <w:marTop w:val="0"/>
      <w:marBottom w:val="0"/>
      <w:divBdr>
        <w:top w:val="none" w:sz="0" w:space="0" w:color="auto"/>
        <w:left w:val="none" w:sz="0" w:space="0" w:color="auto"/>
        <w:bottom w:val="none" w:sz="0" w:space="0" w:color="auto"/>
        <w:right w:val="none" w:sz="0" w:space="0" w:color="auto"/>
      </w:divBdr>
    </w:div>
    <w:div w:id="941491678">
      <w:bodyDiv w:val="1"/>
      <w:marLeft w:val="0"/>
      <w:marRight w:val="0"/>
      <w:marTop w:val="0"/>
      <w:marBottom w:val="0"/>
      <w:divBdr>
        <w:top w:val="none" w:sz="0" w:space="0" w:color="auto"/>
        <w:left w:val="none" w:sz="0" w:space="0" w:color="auto"/>
        <w:bottom w:val="none" w:sz="0" w:space="0" w:color="auto"/>
        <w:right w:val="none" w:sz="0" w:space="0" w:color="auto"/>
      </w:divBdr>
    </w:div>
    <w:div w:id="942111956">
      <w:bodyDiv w:val="1"/>
      <w:marLeft w:val="0"/>
      <w:marRight w:val="0"/>
      <w:marTop w:val="0"/>
      <w:marBottom w:val="0"/>
      <w:divBdr>
        <w:top w:val="none" w:sz="0" w:space="0" w:color="auto"/>
        <w:left w:val="none" w:sz="0" w:space="0" w:color="auto"/>
        <w:bottom w:val="none" w:sz="0" w:space="0" w:color="auto"/>
        <w:right w:val="none" w:sz="0" w:space="0" w:color="auto"/>
      </w:divBdr>
    </w:div>
    <w:div w:id="985665168">
      <w:bodyDiv w:val="1"/>
      <w:marLeft w:val="0"/>
      <w:marRight w:val="0"/>
      <w:marTop w:val="0"/>
      <w:marBottom w:val="0"/>
      <w:divBdr>
        <w:top w:val="none" w:sz="0" w:space="0" w:color="auto"/>
        <w:left w:val="none" w:sz="0" w:space="0" w:color="auto"/>
        <w:bottom w:val="none" w:sz="0" w:space="0" w:color="auto"/>
        <w:right w:val="none" w:sz="0" w:space="0" w:color="auto"/>
      </w:divBdr>
    </w:div>
    <w:div w:id="990405885">
      <w:bodyDiv w:val="1"/>
      <w:marLeft w:val="0"/>
      <w:marRight w:val="0"/>
      <w:marTop w:val="0"/>
      <w:marBottom w:val="0"/>
      <w:divBdr>
        <w:top w:val="none" w:sz="0" w:space="0" w:color="auto"/>
        <w:left w:val="none" w:sz="0" w:space="0" w:color="auto"/>
        <w:bottom w:val="none" w:sz="0" w:space="0" w:color="auto"/>
        <w:right w:val="none" w:sz="0" w:space="0" w:color="auto"/>
      </w:divBdr>
    </w:div>
    <w:div w:id="996612713">
      <w:bodyDiv w:val="1"/>
      <w:marLeft w:val="0"/>
      <w:marRight w:val="0"/>
      <w:marTop w:val="0"/>
      <w:marBottom w:val="0"/>
      <w:divBdr>
        <w:top w:val="none" w:sz="0" w:space="0" w:color="auto"/>
        <w:left w:val="none" w:sz="0" w:space="0" w:color="auto"/>
        <w:bottom w:val="none" w:sz="0" w:space="0" w:color="auto"/>
        <w:right w:val="none" w:sz="0" w:space="0" w:color="auto"/>
      </w:divBdr>
    </w:div>
    <w:div w:id="1034041704">
      <w:bodyDiv w:val="1"/>
      <w:marLeft w:val="0"/>
      <w:marRight w:val="0"/>
      <w:marTop w:val="0"/>
      <w:marBottom w:val="0"/>
      <w:divBdr>
        <w:top w:val="none" w:sz="0" w:space="0" w:color="auto"/>
        <w:left w:val="none" w:sz="0" w:space="0" w:color="auto"/>
        <w:bottom w:val="none" w:sz="0" w:space="0" w:color="auto"/>
        <w:right w:val="none" w:sz="0" w:space="0" w:color="auto"/>
      </w:divBdr>
    </w:div>
    <w:div w:id="1104958987">
      <w:bodyDiv w:val="1"/>
      <w:marLeft w:val="0"/>
      <w:marRight w:val="0"/>
      <w:marTop w:val="0"/>
      <w:marBottom w:val="0"/>
      <w:divBdr>
        <w:top w:val="none" w:sz="0" w:space="0" w:color="auto"/>
        <w:left w:val="none" w:sz="0" w:space="0" w:color="auto"/>
        <w:bottom w:val="none" w:sz="0" w:space="0" w:color="auto"/>
        <w:right w:val="none" w:sz="0" w:space="0" w:color="auto"/>
      </w:divBdr>
    </w:div>
    <w:div w:id="1145665370">
      <w:bodyDiv w:val="1"/>
      <w:marLeft w:val="0"/>
      <w:marRight w:val="0"/>
      <w:marTop w:val="0"/>
      <w:marBottom w:val="0"/>
      <w:divBdr>
        <w:top w:val="none" w:sz="0" w:space="0" w:color="auto"/>
        <w:left w:val="none" w:sz="0" w:space="0" w:color="auto"/>
        <w:bottom w:val="none" w:sz="0" w:space="0" w:color="auto"/>
        <w:right w:val="none" w:sz="0" w:space="0" w:color="auto"/>
      </w:divBdr>
    </w:div>
    <w:div w:id="1212569200">
      <w:bodyDiv w:val="1"/>
      <w:marLeft w:val="0"/>
      <w:marRight w:val="0"/>
      <w:marTop w:val="0"/>
      <w:marBottom w:val="0"/>
      <w:divBdr>
        <w:top w:val="none" w:sz="0" w:space="0" w:color="auto"/>
        <w:left w:val="none" w:sz="0" w:space="0" w:color="auto"/>
        <w:bottom w:val="none" w:sz="0" w:space="0" w:color="auto"/>
        <w:right w:val="none" w:sz="0" w:space="0" w:color="auto"/>
      </w:divBdr>
    </w:div>
    <w:div w:id="1346246962">
      <w:bodyDiv w:val="1"/>
      <w:marLeft w:val="0"/>
      <w:marRight w:val="0"/>
      <w:marTop w:val="0"/>
      <w:marBottom w:val="0"/>
      <w:divBdr>
        <w:top w:val="none" w:sz="0" w:space="0" w:color="auto"/>
        <w:left w:val="none" w:sz="0" w:space="0" w:color="auto"/>
        <w:bottom w:val="none" w:sz="0" w:space="0" w:color="auto"/>
        <w:right w:val="none" w:sz="0" w:space="0" w:color="auto"/>
      </w:divBdr>
    </w:div>
    <w:div w:id="1572110075">
      <w:bodyDiv w:val="1"/>
      <w:marLeft w:val="0"/>
      <w:marRight w:val="0"/>
      <w:marTop w:val="0"/>
      <w:marBottom w:val="0"/>
      <w:divBdr>
        <w:top w:val="none" w:sz="0" w:space="0" w:color="auto"/>
        <w:left w:val="none" w:sz="0" w:space="0" w:color="auto"/>
        <w:bottom w:val="none" w:sz="0" w:space="0" w:color="auto"/>
        <w:right w:val="none" w:sz="0" w:space="0" w:color="auto"/>
      </w:divBdr>
    </w:div>
    <w:div w:id="1756978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ventum-global.pl/kontakt/biuro@inventum-global.pl" TargetMode="External"/><Relationship Id="rId13" Type="http://schemas.openxmlformats.org/officeDocument/2006/relationships/hyperlink" Target="mailto:biuro@inventum-globa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uro@inventum-global.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rian.janusz@inventum-global.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drian.janusz@inventum-global.pl" TargetMode="External"/><Relationship Id="rId4" Type="http://schemas.openxmlformats.org/officeDocument/2006/relationships/settings" Target="settings.xml"/><Relationship Id="rId9" Type="http://schemas.openxmlformats.org/officeDocument/2006/relationships/hyperlink" Target="https://www.portalzp.pl/kody-cpv/szczegoly/uslugi-szkoleniowe-8939"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29442-0CB7-4762-89C3-A6BC47240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6070</Words>
  <Characters>36420</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Inventum</dc:creator>
  <cp:lastModifiedBy>Acer</cp:lastModifiedBy>
  <cp:revision>2</cp:revision>
  <cp:lastPrinted>2017-02-16T13:24:00Z</cp:lastPrinted>
  <dcterms:created xsi:type="dcterms:W3CDTF">2025-11-14T12:58:00Z</dcterms:created>
  <dcterms:modified xsi:type="dcterms:W3CDTF">2025-11-14T12:58:00Z</dcterms:modified>
</cp:coreProperties>
</file>