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72298" w14:textId="77777777" w:rsidR="00682D59" w:rsidRPr="00E1087E" w:rsidRDefault="00682D59" w:rsidP="00682D59">
      <w:pPr>
        <w:autoSpaceDE w:val="0"/>
        <w:autoSpaceDN w:val="0"/>
        <w:adjustRightInd w:val="0"/>
        <w:spacing w:line="312" w:lineRule="auto"/>
        <w:rPr>
          <w:rFonts w:ascii="URW DIN" w:hAnsi="URW DIN" w:cs="Calibri Light"/>
          <w:b/>
          <w:bCs/>
          <w:sz w:val="18"/>
          <w:szCs w:val="18"/>
        </w:rPr>
      </w:pPr>
    </w:p>
    <w:p w14:paraId="2C2701F4" w14:textId="03D21B88" w:rsidR="00076C6D" w:rsidRPr="00E1087E" w:rsidRDefault="00076C6D" w:rsidP="00076C6D">
      <w:pPr>
        <w:autoSpaceDE w:val="0"/>
        <w:autoSpaceDN w:val="0"/>
        <w:adjustRightInd w:val="0"/>
        <w:spacing w:line="312" w:lineRule="auto"/>
        <w:jc w:val="right"/>
        <w:rPr>
          <w:rFonts w:ascii="URW DIN" w:hAnsi="URW DIN" w:cs="Calibri Light"/>
          <w:b/>
          <w:bCs/>
          <w:sz w:val="22"/>
          <w:szCs w:val="22"/>
        </w:rPr>
      </w:pPr>
      <w:r w:rsidRPr="00E1087E">
        <w:rPr>
          <w:rFonts w:ascii="URW DIN" w:hAnsi="URW DIN" w:cs="Calibri Light"/>
          <w:b/>
          <w:bCs/>
          <w:sz w:val="22"/>
          <w:szCs w:val="22"/>
        </w:rPr>
        <w:t xml:space="preserve">Załącznik nr </w:t>
      </w:r>
      <w:del w:id="0" w:author="Aleksander Urban" w:date="2025-12-03T18:38:00Z" w16du:dateUtc="2025-12-03T17:38:00Z">
        <w:r w:rsidR="00C5124F" w:rsidDel="0086549B">
          <w:rPr>
            <w:rFonts w:ascii="URW DIN" w:hAnsi="URW DIN" w:cs="Calibri Light"/>
            <w:b/>
            <w:bCs/>
            <w:sz w:val="22"/>
            <w:szCs w:val="22"/>
          </w:rPr>
          <w:delText>4</w:delText>
        </w:r>
      </w:del>
      <w:ins w:id="1" w:author="Aleksander Urban" w:date="2025-12-03T18:38:00Z" w16du:dateUtc="2025-12-03T17:38:00Z">
        <w:r w:rsidR="0086549B">
          <w:rPr>
            <w:rFonts w:ascii="URW DIN" w:hAnsi="URW DIN" w:cs="Calibri Light"/>
            <w:b/>
            <w:bCs/>
            <w:sz w:val="22"/>
            <w:szCs w:val="22"/>
          </w:rPr>
          <w:t>6</w:t>
        </w:r>
      </w:ins>
      <w:r w:rsidR="00C5124F">
        <w:rPr>
          <w:rFonts w:ascii="URW DIN" w:hAnsi="URW DIN" w:cs="Calibri Light"/>
          <w:b/>
          <w:bCs/>
          <w:sz w:val="22"/>
          <w:szCs w:val="22"/>
        </w:rPr>
        <w:t xml:space="preserve"> </w:t>
      </w:r>
      <w:r w:rsidRPr="00E1087E">
        <w:rPr>
          <w:rFonts w:ascii="URW DIN" w:hAnsi="URW DIN" w:cs="Calibri Light"/>
          <w:b/>
          <w:bCs/>
          <w:sz w:val="22"/>
          <w:szCs w:val="22"/>
        </w:rPr>
        <w:t xml:space="preserve">do </w:t>
      </w:r>
      <w:r w:rsidR="00DF1933" w:rsidRPr="00E1087E">
        <w:rPr>
          <w:rFonts w:ascii="URW DIN" w:hAnsi="URW DIN" w:cs="Calibri Light"/>
          <w:b/>
          <w:bCs/>
          <w:sz w:val="22"/>
          <w:szCs w:val="22"/>
        </w:rPr>
        <w:t>SIWZ</w:t>
      </w:r>
    </w:p>
    <w:p w14:paraId="6F82B438" w14:textId="77777777" w:rsidR="00631003" w:rsidRPr="00E1087E" w:rsidRDefault="00631003" w:rsidP="00631003">
      <w:pPr>
        <w:pStyle w:val="Default"/>
        <w:spacing w:line="312" w:lineRule="auto"/>
        <w:rPr>
          <w:rFonts w:ascii="URW DIN" w:hAnsi="URW DIN" w:cs="Calibri Light"/>
          <w:sz w:val="22"/>
          <w:szCs w:val="22"/>
        </w:rPr>
      </w:pPr>
      <w:r w:rsidRPr="00E1087E">
        <w:rPr>
          <w:rFonts w:ascii="URW DIN" w:hAnsi="URW DIN" w:cs="Calibri Light"/>
          <w:sz w:val="22"/>
          <w:szCs w:val="22"/>
        </w:rPr>
        <w:t>…………………………………………………</w:t>
      </w:r>
    </w:p>
    <w:p w14:paraId="0448CC99" w14:textId="77777777" w:rsidR="009A3C6E" w:rsidRPr="00E1087E" w:rsidRDefault="009A3C6E" w:rsidP="00631003">
      <w:pPr>
        <w:ind w:right="-1134"/>
        <w:jc w:val="both"/>
        <w:rPr>
          <w:rFonts w:ascii="URW DIN" w:hAnsi="URW DIN" w:cs="Calibri Light"/>
          <w:i/>
          <w:sz w:val="18"/>
          <w:szCs w:val="18"/>
        </w:rPr>
      </w:pPr>
      <w:r w:rsidRPr="00E1087E">
        <w:rPr>
          <w:rFonts w:ascii="URW DIN" w:hAnsi="URW DIN" w:cs="Calibri Light"/>
          <w:i/>
          <w:sz w:val="18"/>
          <w:szCs w:val="18"/>
        </w:rPr>
        <w:t>(Nazwa i adres Wykonawcy)</w:t>
      </w:r>
    </w:p>
    <w:p w14:paraId="77DDAD9F" w14:textId="77777777" w:rsidR="009A3C6E" w:rsidRPr="00E1087E" w:rsidRDefault="009A3C6E" w:rsidP="009A3C6E">
      <w:pPr>
        <w:ind w:right="-81"/>
        <w:jc w:val="right"/>
        <w:rPr>
          <w:rFonts w:ascii="URW DIN" w:hAnsi="URW DIN" w:cs="Calibri Light"/>
          <w:sz w:val="18"/>
          <w:szCs w:val="18"/>
        </w:rPr>
      </w:pPr>
    </w:p>
    <w:p w14:paraId="0E5A94C4" w14:textId="77777777" w:rsidR="00DF1933" w:rsidRPr="00E1087E" w:rsidRDefault="00DF1933" w:rsidP="009A3C6E">
      <w:pPr>
        <w:ind w:right="-81"/>
        <w:jc w:val="right"/>
        <w:rPr>
          <w:rFonts w:ascii="URW DIN" w:hAnsi="URW DIN" w:cs="Calibri Light"/>
          <w:sz w:val="18"/>
          <w:szCs w:val="18"/>
        </w:rPr>
      </w:pPr>
    </w:p>
    <w:p w14:paraId="4409DB2D" w14:textId="6C8DA800" w:rsidR="009A3C6E" w:rsidRPr="00E1087E" w:rsidRDefault="009A3C6E" w:rsidP="009A3C6E">
      <w:pPr>
        <w:ind w:right="-81"/>
        <w:jc w:val="right"/>
        <w:rPr>
          <w:rFonts w:ascii="URW DIN" w:hAnsi="URW DIN" w:cs="Calibri Light"/>
          <w:sz w:val="22"/>
          <w:szCs w:val="22"/>
        </w:rPr>
      </w:pPr>
      <w:r w:rsidRPr="00E1087E">
        <w:rPr>
          <w:rFonts w:ascii="URW DIN" w:hAnsi="URW DIN" w:cs="Calibri Light"/>
          <w:sz w:val="22"/>
          <w:szCs w:val="22"/>
        </w:rPr>
        <w:t xml:space="preserve">...................................., dnia ....................... </w:t>
      </w:r>
      <w:del w:id="2" w:author="Aleksander Urban" w:date="2025-11-26T18:10:00Z" w16du:dateUtc="2025-11-26T17:10:00Z">
        <w:r w:rsidR="00A169D6" w:rsidRPr="00E1087E" w:rsidDel="00D61952">
          <w:rPr>
            <w:rFonts w:ascii="URW DIN" w:hAnsi="URW DIN" w:cs="Calibri Light"/>
            <w:sz w:val="22"/>
            <w:szCs w:val="22"/>
          </w:rPr>
          <w:delText>202</w:delText>
        </w:r>
        <w:r w:rsidR="00364CC6" w:rsidDel="00D61952">
          <w:rPr>
            <w:rFonts w:ascii="URW DIN" w:hAnsi="URW DIN" w:cs="Calibri Light"/>
            <w:sz w:val="22"/>
            <w:szCs w:val="22"/>
          </w:rPr>
          <w:delText>4</w:delText>
        </w:r>
        <w:r w:rsidR="00A169D6" w:rsidRPr="00E1087E" w:rsidDel="00D61952">
          <w:rPr>
            <w:rFonts w:ascii="URW DIN" w:hAnsi="URW DIN" w:cs="Calibri Light"/>
            <w:sz w:val="22"/>
            <w:szCs w:val="22"/>
          </w:rPr>
          <w:delText xml:space="preserve"> </w:delText>
        </w:r>
      </w:del>
      <w:ins w:id="3" w:author="Aleksander Urban" w:date="2025-11-26T18:10:00Z" w16du:dateUtc="2025-11-26T17:10:00Z">
        <w:r w:rsidR="00D61952" w:rsidRPr="00E1087E">
          <w:rPr>
            <w:rFonts w:ascii="URW DIN" w:hAnsi="URW DIN" w:cs="Calibri Light"/>
            <w:sz w:val="22"/>
            <w:szCs w:val="22"/>
          </w:rPr>
          <w:t>202</w:t>
        </w:r>
        <w:r w:rsidR="00D61952">
          <w:rPr>
            <w:rFonts w:ascii="URW DIN" w:hAnsi="URW DIN" w:cs="Calibri Light"/>
            <w:sz w:val="22"/>
            <w:szCs w:val="22"/>
          </w:rPr>
          <w:t>5</w:t>
        </w:r>
        <w:r w:rsidR="00D61952" w:rsidRPr="00E1087E">
          <w:rPr>
            <w:rFonts w:ascii="URW DIN" w:hAnsi="URW DIN" w:cs="Calibri Light"/>
            <w:sz w:val="22"/>
            <w:szCs w:val="22"/>
          </w:rPr>
          <w:t xml:space="preserve"> </w:t>
        </w:r>
      </w:ins>
      <w:r w:rsidRPr="00E1087E">
        <w:rPr>
          <w:rFonts w:ascii="URW DIN" w:hAnsi="URW DIN" w:cs="Calibri Light"/>
          <w:sz w:val="22"/>
          <w:szCs w:val="22"/>
        </w:rPr>
        <w:t>r.</w:t>
      </w:r>
    </w:p>
    <w:p w14:paraId="492A1B1F" w14:textId="77777777" w:rsidR="00DF1933" w:rsidRPr="00E1087E" w:rsidRDefault="00DF1933" w:rsidP="002601D5">
      <w:pPr>
        <w:ind w:right="-711"/>
        <w:rPr>
          <w:rFonts w:ascii="URW DIN" w:hAnsi="URW DIN" w:cs="Calibri Light"/>
          <w:b/>
          <w:sz w:val="18"/>
          <w:szCs w:val="18"/>
        </w:rPr>
      </w:pPr>
    </w:p>
    <w:p w14:paraId="6F5F62EE" w14:textId="77777777" w:rsidR="0092262D" w:rsidRPr="00E1087E" w:rsidRDefault="0092262D" w:rsidP="009A3C6E">
      <w:pPr>
        <w:ind w:right="-711"/>
        <w:jc w:val="center"/>
        <w:rPr>
          <w:rFonts w:ascii="URW DIN" w:hAnsi="URW DIN" w:cs="Calibri Light"/>
          <w:b/>
          <w:sz w:val="18"/>
          <w:szCs w:val="18"/>
        </w:rPr>
      </w:pPr>
    </w:p>
    <w:p w14:paraId="3963292A" w14:textId="48210DC3" w:rsidR="009A3C6E" w:rsidRPr="00E1087E" w:rsidRDefault="00DF1933" w:rsidP="009A3C6E">
      <w:pPr>
        <w:ind w:right="-711"/>
        <w:jc w:val="center"/>
        <w:rPr>
          <w:rFonts w:ascii="URW DIN" w:hAnsi="URW DIN" w:cs="Calibri Light"/>
          <w:b/>
          <w:sz w:val="22"/>
          <w:szCs w:val="22"/>
        </w:rPr>
      </w:pPr>
      <w:r w:rsidRPr="00E1087E">
        <w:rPr>
          <w:rFonts w:ascii="URW DIN" w:hAnsi="URW DIN" w:cs="Calibri Light"/>
          <w:b/>
          <w:sz w:val="22"/>
          <w:szCs w:val="22"/>
        </w:rPr>
        <w:t xml:space="preserve">OŚWIADCZENIE </w:t>
      </w:r>
      <w:r w:rsidR="00676F6D">
        <w:rPr>
          <w:rFonts w:ascii="URW DIN" w:hAnsi="URW DIN" w:cs="Calibri Light"/>
          <w:b/>
          <w:sz w:val="22"/>
          <w:szCs w:val="22"/>
        </w:rPr>
        <w:t>-</w:t>
      </w:r>
      <w:r w:rsidR="00AA3C04">
        <w:rPr>
          <w:rFonts w:ascii="URW DIN" w:hAnsi="URW DIN" w:cs="Calibri Light"/>
          <w:b/>
          <w:sz w:val="22"/>
          <w:szCs w:val="22"/>
        </w:rPr>
        <w:t xml:space="preserve"> PERSONEL</w:t>
      </w:r>
    </w:p>
    <w:p w14:paraId="2C2F0EE5" w14:textId="77777777" w:rsidR="009A3C6E" w:rsidRPr="00E1087E" w:rsidRDefault="009A3C6E" w:rsidP="009A3C6E">
      <w:pPr>
        <w:widowControl w:val="0"/>
        <w:numPr>
          <w:ilvl w:val="12"/>
          <w:numId w:val="0"/>
        </w:numPr>
        <w:jc w:val="both"/>
        <w:rPr>
          <w:rFonts w:ascii="URW DIN" w:hAnsi="URW DIN" w:cs="Calibri Light"/>
          <w:sz w:val="18"/>
          <w:szCs w:val="18"/>
        </w:rPr>
      </w:pPr>
    </w:p>
    <w:p w14:paraId="245B2A7B" w14:textId="7783EB92" w:rsidR="0092262D" w:rsidRDefault="00DF1933" w:rsidP="008C3311">
      <w:pPr>
        <w:spacing w:before="120" w:after="120"/>
        <w:ind w:right="-30"/>
        <w:jc w:val="both"/>
        <w:rPr>
          <w:rFonts w:ascii="URW DIN" w:hAnsi="URW DIN" w:cs="Calibri Light"/>
          <w:sz w:val="20"/>
          <w:szCs w:val="20"/>
        </w:rPr>
      </w:pPr>
      <w:r w:rsidRPr="00280BEF">
        <w:rPr>
          <w:rFonts w:ascii="URW DIN" w:hAnsi="URW DIN" w:cs="Calibri Light"/>
          <w:sz w:val="20"/>
          <w:szCs w:val="20"/>
        </w:rPr>
        <w:t>Wykonawca oświadcza, iż dysponuje Zespołem Projektowym, który posiada odpowiednią wiedzę i kwalifikacje</w:t>
      </w:r>
      <w:r w:rsidR="001B53C9" w:rsidRPr="00280BEF">
        <w:rPr>
          <w:rFonts w:ascii="URW DIN" w:hAnsi="URW DIN" w:cs="Calibri Light"/>
          <w:sz w:val="20"/>
          <w:szCs w:val="20"/>
        </w:rPr>
        <w:t>,</w:t>
      </w:r>
      <w:r w:rsidRPr="00280BEF">
        <w:rPr>
          <w:rFonts w:ascii="URW DIN" w:hAnsi="URW DIN" w:cs="Calibri Light"/>
          <w:sz w:val="20"/>
          <w:szCs w:val="20"/>
        </w:rPr>
        <w:t xml:space="preserve"> </w:t>
      </w:r>
      <w:r w:rsidR="001B53C9" w:rsidRPr="00280BEF">
        <w:rPr>
          <w:rFonts w:ascii="URW DIN" w:hAnsi="URW DIN" w:cs="Calibri Light"/>
          <w:sz w:val="20"/>
          <w:szCs w:val="20"/>
        </w:rPr>
        <w:t xml:space="preserve">a </w:t>
      </w:r>
      <w:r w:rsidRPr="00280BEF">
        <w:rPr>
          <w:rFonts w:ascii="URW DIN" w:hAnsi="URW DIN" w:cs="Calibri Light"/>
          <w:sz w:val="20"/>
          <w:szCs w:val="20"/>
        </w:rPr>
        <w:t>tym samym jest w stanie wykonać terminowo i</w:t>
      </w:r>
      <w:r w:rsidR="008C3311" w:rsidRPr="00280BEF">
        <w:rPr>
          <w:rFonts w:ascii="URW DIN" w:hAnsi="URW DIN" w:cs="Calibri Light"/>
          <w:sz w:val="20"/>
          <w:szCs w:val="20"/>
        </w:rPr>
        <w:t> </w:t>
      </w:r>
      <w:r w:rsidRPr="00280BEF">
        <w:rPr>
          <w:rFonts w:ascii="URW DIN" w:hAnsi="URW DIN" w:cs="Calibri Light"/>
          <w:sz w:val="20"/>
          <w:szCs w:val="20"/>
        </w:rPr>
        <w:t>z</w:t>
      </w:r>
      <w:r w:rsidR="008C3311" w:rsidRPr="00280BEF">
        <w:rPr>
          <w:rFonts w:ascii="URW DIN" w:hAnsi="URW DIN" w:cs="Calibri Light"/>
          <w:sz w:val="20"/>
          <w:szCs w:val="20"/>
        </w:rPr>
        <w:t> </w:t>
      </w:r>
      <w:r w:rsidRPr="00280BEF">
        <w:rPr>
          <w:rFonts w:ascii="URW DIN" w:hAnsi="URW DIN" w:cs="Calibri Light"/>
          <w:sz w:val="20"/>
          <w:szCs w:val="20"/>
        </w:rPr>
        <w:t xml:space="preserve">najwyższą starannością przedmiot zamówienia, którym jest </w:t>
      </w:r>
      <w:r w:rsidR="00C31BF1" w:rsidRPr="00280BEF">
        <w:rPr>
          <w:rFonts w:ascii="URW DIN" w:hAnsi="URW DIN" w:cs="Calibri Light"/>
          <w:sz w:val="20"/>
          <w:szCs w:val="20"/>
        </w:rPr>
        <w:t>zaprojektowanie, dostaw</w:t>
      </w:r>
      <w:r w:rsidR="000C0F0C" w:rsidRPr="00280BEF">
        <w:rPr>
          <w:rFonts w:ascii="URW DIN" w:hAnsi="URW DIN" w:cs="Calibri Light"/>
          <w:sz w:val="20"/>
          <w:szCs w:val="20"/>
        </w:rPr>
        <w:t>a</w:t>
      </w:r>
      <w:r w:rsidR="00C31BF1" w:rsidRPr="00280BEF">
        <w:rPr>
          <w:rFonts w:ascii="URW DIN" w:hAnsi="URW DIN" w:cs="Calibri Light"/>
          <w:sz w:val="20"/>
          <w:szCs w:val="20"/>
        </w:rPr>
        <w:t>, wdrożenie oraz opiek</w:t>
      </w:r>
      <w:r w:rsidR="000C0F0C" w:rsidRPr="00280BEF">
        <w:rPr>
          <w:rFonts w:ascii="URW DIN" w:hAnsi="URW DIN" w:cs="Calibri Light"/>
          <w:sz w:val="20"/>
          <w:szCs w:val="20"/>
        </w:rPr>
        <w:t>a</w:t>
      </w:r>
      <w:r w:rsidR="00C31BF1" w:rsidRPr="00280BEF">
        <w:rPr>
          <w:rFonts w:ascii="URW DIN" w:hAnsi="URW DIN" w:cs="Calibri Light"/>
          <w:sz w:val="20"/>
          <w:szCs w:val="20"/>
        </w:rPr>
        <w:t xml:space="preserve"> serwisow</w:t>
      </w:r>
      <w:r w:rsidR="000C0F0C" w:rsidRPr="00280BEF">
        <w:rPr>
          <w:rFonts w:ascii="URW DIN" w:hAnsi="URW DIN" w:cs="Calibri Light"/>
          <w:sz w:val="20"/>
          <w:szCs w:val="20"/>
        </w:rPr>
        <w:t>a</w:t>
      </w:r>
      <w:r w:rsidR="00C31BF1" w:rsidRPr="00280BEF">
        <w:rPr>
          <w:rFonts w:ascii="URW DIN" w:hAnsi="URW DIN" w:cs="Calibri Light"/>
          <w:sz w:val="20"/>
          <w:szCs w:val="20"/>
        </w:rPr>
        <w:t xml:space="preserve"> </w:t>
      </w:r>
      <w:r w:rsidR="002C4608" w:rsidRPr="00280BEF">
        <w:rPr>
          <w:rFonts w:ascii="URW DIN" w:hAnsi="URW DIN" w:cs="Calibri Light"/>
          <w:sz w:val="20"/>
          <w:szCs w:val="20"/>
        </w:rPr>
        <w:t xml:space="preserve">Systemu </w:t>
      </w:r>
      <w:r w:rsidR="00202745">
        <w:rPr>
          <w:rFonts w:ascii="URW DIN" w:hAnsi="URW DIN" w:cs="Calibri Light"/>
          <w:sz w:val="20"/>
          <w:szCs w:val="20"/>
        </w:rPr>
        <w:t>Obsługi Szkód i Regresów</w:t>
      </w:r>
      <w:r w:rsidR="0021114F" w:rsidRPr="00280BEF">
        <w:rPr>
          <w:rFonts w:ascii="URW DIN" w:hAnsi="URW DIN" w:cs="Calibri Light"/>
          <w:sz w:val="20"/>
          <w:szCs w:val="20"/>
        </w:rPr>
        <w:t xml:space="preserve"> (System </w:t>
      </w:r>
      <w:proofErr w:type="spellStart"/>
      <w:r w:rsidR="00202745">
        <w:rPr>
          <w:rFonts w:ascii="URW DIN" w:hAnsi="URW DIN" w:cs="Calibri Light"/>
          <w:sz w:val="20"/>
          <w:szCs w:val="20"/>
        </w:rPr>
        <w:t>SOSiR</w:t>
      </w:r>
      <w:proofErr w:type="spellEnd"/>
      <w:r w:rsidR="0021114F" w:rsidRPr="00280BEF">
        <w:rPr>
          <w:rFonts w:ascii="URW DIN" w:hAnsi="URW DIN" w:cs="Calibri Light"/>
          <w:sz w:val="20"/>
          <w:szCs w:val="20"/>
        </w:rPr>
        <w:t>).</w:t>
      </w:r>
    </w:p>
    <w:p w14:paraId="58796881" w14:textId="6CBA5B8B" w:rsidR="00DF1933" w:rsidRPr="00280BEF" w:rsidRDefault="00DF1933" w:rsidP="00DC01E2">
      <w:pPr>
        <w:spacing w:before="120" w:after="120"/>
        <w:ind w:right="-30"/>
        <w:jc w:val="both"/>
        <w:rPr>
          <w:rFonts w:ascii="URW DIN" w:hAnsi="URW DIN" w:cs="Calibri Light"/>
          <w:sz w:val="20"/>
          <w:szCs w:val="20"/>
        </w:rPr>
      </w:pPr>
      <w:r w:rsidRPr="00280BEF">
        <w:rPr>
          <w:rFonts w:ascii="URW DIN" w:hAnsi="URW DIN" w:cs="Calibri Light"/>
          <w:sz w:val="20"/>
          <w:szCs w:val="20"/>
        </w:rPr>
        <w:t xml:space="preserve">Wykonawca oświadcza, iż kwalifikacje i doświadczenie Zespołu Projektowego odpowiadają oczekiwaniom Zamawiającego określonym w </w:t>
      </w:r>
      <w:r w:rsidR="0015276B">
        <w:rPr>
          <w:rFonts w:ascii="URW DIN" w:hAnsi="URW DIN" w:cs="Calibri Light"/>
          <w:sz w:val="20"/>
          <w:szCs w:val="20"/>
        </w:rPr>
        <w:t>Spe</w:t>
      </w:r>
      <w:r w:rsidR="00081B37">
        <w:rPr>
          <w:rFonts w:ascii="URW DIN" w:hAnsi="URW DIN" w:cs="Calibri Light"/>
          <w:sz w:val="20"/>
          <w:szCs w:val="20"/>
        </w:rPr>
        <w:t xml:space="preserve">cyfikacji </w:t>
      </w:r>
      <w:r w:rsidR="00294F47">
        <w:rPr>
          <w:rFonts w:ascii="URW DIN" w:hAnsi="URW DIN" w:cs="Calibri Light"/>
          <w:sz w:val="20"/>
          <w:szCs w:val="20"/>
        </w:rPr>
        <w:t>Istotnych Warunków</w:t>
      </w:r>
      <w:r w:rsidR="005B6596">
        <w:rPr>
          <w:rFonts w:ascii="URW DIN" w:hAnsi="URW DIN" w:cs="Calibri Light"/>
          <w:sz w:val="20"/>
          <w:szCs w:val="20"/>
        </w:rPr>
        <w:t xml:space="preserve"> Zamówienia (S</w:t>
      </w:r>
      <w:r w:rsidRPr="00280BEF">
        <w:rPr>
          <w:rFonts w:ascii="URW DIN" w:hAnsi="URW DIN" w:cs="Calibri Light"/>
          <w:sz w:val="20"/>
          <w:szCs w:val="20"/>
        </w:rPr>
        <w:t>IWZ</w:t>
      </w:r>
      <w:r w:rsidR="005B6596">
        <w:rPr>
          <w:rFonts w:ascii="URW DIN" w:hAnsi="URW DIN" w:cs="Calibri Light"/>
          <w:sz w:val="20"/>
          <w:szCs w:val="20"/>
        </w:rPr>
        <w:t>)</w:t>
      </w:r>
      <w:r w:rsidR="00CD63F5" w:rsidRPr="00280BEF">
        <w:rPr>
          <w:rFonts w:ascii="URW DIN" w:hAnsi="URW DIN" w:cs="Calibri Light"/>
          <w:sz w:val="20"/>
          <w:szCs w:val="20"/>
        </w:rPr>
        <w:t xml:space="preserve"> rozdział 7</w:t>
      </w:r>
      <w:r w:rsidR="00081B37">
        <w:rPr>
          <w:rFonts w:ascii="URW DIN" w:hAnsi="URW DIN" w:cs="Calibri Light"/>
          <w:sz w:val="20"/>
          <w:szCs w:val="20"/>
        </w:rPr>
        <w:t>.2</w:t>
      </w:r>
      <w:r w:rsidRPr="00280BEF">
        <w:rPr>
          <w:rFonts w:ascii="URW DIN" w:hAnsi="URW DIN" w:cs="Calibri Light"/>
          <w:sz w:val="20"/>
          <w:szCs w:val="20"/>
        </w:rPr>
        <w:t>.</w:t>
      </w:r>
    </w:p>
    <w:p w14:paraId="6FA173B9" w14:textId="356BEE4C" w:rsidR="009A3C6E" w:rsidRPr="00280BEF" w:rsidRDefault="00A9588B" w:rsidP="003100B2">
      <w:pPr>
        <w:rPr>
          <w:rFonts w:ascii="URW DIN" w:hAnsi="URW DIN" w:cs="Calibri Light"/>
          <w:sz w:val="20"/>
          <w:szCs w:val="20"/>
        </w:rPr>
      </w:pPr>
      <w:r w:rsidRPr="00280BEF">
        <w:rPr>
          <w:rFonts w:ascii="URW DIN" w:hAnsi="URW DIN" w:cs="Calibri Light"/>
          <w:sz w:val="20"/>
          <w:szCs w:val="20"/>
        </w:rPr>
        <w:t xml:space="preserve">LISTA </w:t>
      </w:r>
      <w:r w:rsidR="00DE5FE3" w:rsidRPr="00280BEF">
        <w:rPr>
          <w:rFonts w:ascii="URW DIN" w:hAnsi="URW DIN" w:cs="Calibri Light"/>
          <w:sz w:val="20"/>
          <w:szCs w:val="20"/>
        </w:rPr>
        <w:t xml:space="preserve">OSÓB NALEŻĄCYCH DO </w:t>
      </w:r>
      <w:r w:rsidR="00F91027" w:rsidRPr="00280BEF">
        <w:rPr>
          <w:rFonts w:ascii="URW DIN" w:hAnsi="URW DIN" w:cs="Calibri Light"/>
          <w:sz w:val="20"/>
          <w:szCs w:val="20"/>
        </w:rPr>
        <w:t>ZESPOŁU PROJEKTOWEGO</w:t>
      </w:r>
      <w:r w:rsidR="00DE5FE3" w:rsidRPr="00280BEF">
        <w:rPr>
          <w:rFonts w:ascii="URW DIN" w:hAnsi="URW DIN" w:cs="Calibri Light"/>
          <w:sz w:val="20"/>
          <w:szCs w:val="20"/>
        </w:rPr>
        <w:t xml:space="preserve">, </w:t>
      </w:r>
      <w:r w:rsidR="001B53C9" w:rsidRPr="00280BEF">
        <w:rPr>
          <w:rFonts w:ascii="URW DIN" w:hAnsi="URW DIN" w:cs="Calibri Light"/>
          <w:sz w:val="20"/>
          <w:szCs w:val="20"/>
        </w:rPr>
        <w:t>POZOSTAJĄCEGO W DYSPOZYCJI</w:t>
      </w:r>
      <w:r w:rsidR="009A3C6E" w:rsidRPr="00280BEF">
        <w:rPr>
          <w:rFonts w:ascii="URW DIN" w:hAnsi="URW DIN" w:cs="Calibri Light"/>
          <w:sz w:val="20"/>
          <w:szCs w:val="20"/>
        </w:rPr>
        <w:t xml:space="preserve"> </w:t>
      </w:r>
      <w:r w:rsidR="001B53C9" w:rsidRPr="00280BEF">
        <w:rPr>
          <w:rFonts w:ascii="URW DIN" w:hAnsi="URW DIN" w:cs="Calibri Light"/>
          <w:sz w:val="20"/>
          <w:szCs w:val="20"/>
        </w:rPr>
        <w:t>WYKONAWCY</w:t>
      </w:r>
      <w:r w:rsidR="0093331C" w:rsidRPr="00280BEF">
        <w:rPr>
          <w:rFonts w:ascii="URW DIN" w:hAnsi="URW DIN" w:cs="Calibri Light"/>
          <w:sz w:val="20"/>
          <w:szCs w:val="20"/>
        </w:rPr>
        <w:t>,</w:t>
      </w:r>
      <w:r w:rsidR="001B53C9" w:rsidRPr="00280BEF">
        <w:rPr>
          <w:rFonts w:ascii="URW DIN" w:hAnsi="URW DIN" w:cs="Calibri Light"/>
          <w:sz w:val="20"/>
          <w:szCs w:val="20"/>
        </w:rPr>
        <w:t xml:space="preserve"> </w:t>
      </w:r>
      <w:r w:rsidR="009A3C6E" w:rsidRPr="00280BEF">
        <w:rPr>
          <w:rFonts w:ascii="URW DIN" w:hAnsi="URW DIN" w:cs="Calibri Light"/>
          <w:sz w:val="20"/>
          <w:szCs w:val="20"/>
        </w:rPr>
        <w:t>KTÓR</w:t>
      </w:r>
      <w:r w:rsidR="001B53C9" w:rsidRPr="00280BEF">
        <w:rPr>
          <w:rFonts w:ascii="URW DIN" w:hAnsi="URW DIN" w:cs="Calibri Light"/>
          <w:sz w:val="20"/>
          <w:szCs w:val="20"/>
        </w:rPr>
        <w:t>Y</w:t>
      </w:r>
      <w:r w:rsidR="009A3C6E" w:rsidRPr="00280BEF">
        <w:rPr>
          <w:rFonts w:ascii="URW DIN" w:hAnsi="URW DIN" w:cs="Calibri Light"/>
          <w:sz w:val="20"/>
          <w:szCs w:val="20"/>
        </w:rPr>
        <w:t xml:space="preserve"> BĘD</w:t>
      </w:r>
      <w:r w:rsidR="001B53C9" w:rsidRPr="00280BEF">
        <w:rPr>
          <w:rFonts w:ascii="URW DIN" w:hAnsi="URW DIN" w:cs="Calibri Light"/>
          <w:sz w:val="20"/>
          <w:szCs w:val="20"/>
        </w:rPr>
        <w:t>ZIE</w:t>
      </w:r>
      <w:r w:rsidR="009A3C6E" w:rsidRPr="00280BEF">
        <w:rPr>
          <w:rFonts w:ascii="URW DIN" w:hAnsi="URW DIN" w:cs="Calibri Light"/>
          <w:sz w:val="20"/>
          <w:szCs w:val="20"/>
        </w:rPr>
        <w:t xml:space="preserve"> UCZESTNICZYĆ W WYKONANIU ZAMÓWIENIA:</w:t>
      </w:r>
    </w:p>
    <w:p w14:paraId="441585E4" w14:textId="62650473" w:rsidR="00FE46D6" w:rsidRPr="00280BEF" w:rsidRDefault="005A11BE" w:rsidP="00687F61">
      <w:pPr>
        <w:spacing w:before="240" w:after="120"/>
        <w:ind w:right="-709"/>
        <w:jc w:val="both"/>
        <w:rPr>
          <w:rFonts w:ascii="URW DIN" w:hAnsi="URW DIN" w:cs="Calibri Light"/>
          <w:i/>
          <w:iCs/>
          <w:sz w:val="20"/>
          <w:szCs w:val="20"/>
        </w:rPr>
      </w:pPr>
      <w:r w:rsidRPr="00280BEF">
        <w:rPr>
          <w:rFonts w:ascii="URW DIN" w:hAnsi="URW DIN" w:cs="Calibri Light"/>
          <w:b/>
          <w:i/>
          <w:sz w:val="20"/>
          <w:szCs w:val="20"/>
          <w:u w:val="single"/>
        </w:rPr>
        <w:t>Poniższe informacje służą ocenie spełnienia warunku udziału w postępowaniu oraz weryfikacji kryteriów oceny ofert wskazanych w SIWZ.</w:t>
      </w:r>
      <w:r w:rsidR="002D437A">
        <w:rPr>
          <w:rFonts w:ascii="URW DIN" w:hAnsi="URW DIN" w:cs="Calibri Light"/>
          <w:b/>
          <w:bCs/>
          <w:i/>
          <w:iCs/>
          <w:sz w:val="20"/>
          <w:szCs w:val="20"/>
          <w:u w:val="single"/>
        </w:rPr>
        <w:t xml:space="preserve"> </w:t>
      </w:r>
      <w:r w:rsidR="002D437A">
        <w:rPr>
          <w:rFonts w:ascii="URW DIN" w:hAnsi="URW DIN" w:cs="Calibri Light"/>
          <w:i/>
          <w:iCs/>
          <w:sz w:val="20"/>
          <w:szCs w:val="20"/>
          <w:u w:val="single"/>
        </w:rPr>
        <w:t>M</w:t>
      </w:r>
      <w:r w:rsidR="00FE46D6" w:rsidRPr="00280BEF">
        <w:rPr>
          <w:rFonts w:ascii="URW DIN" w:hAnsi="URW DIN" w:cs="Calibri Light"/>
          <w:i/>
          <w:iCs/>
          <w:sz w:val="20"/>
          <w:szCs w:val="20"/>
          <w:u w:val="single"/>
        </w:rPr>
        <w:t xml:space="preserve">uszą jednoznacznie wskazywać, czy spełnione zostały wymagania określone w warunkach udziału w postępowaniu lub </w:t>
      </w:r>
      <w:r w:rsidR="00D66F1C">
        <w:rPr>
          <w:rFonts w:ascii="URW DIN" w:hAnsi="URW DIN" w:cs="Calibri Light"/>
          <w:i/>
          <w:iCs/>
          <w:sz w:val="20"/>
          <w:szCs w:val="20"/>
          <w:u w:val="single"/>
        </w:rPr>
        <w:t xml:space="preserve">w </w:t>
      </w:r>
      <w:r w:rsidR="00FE46D6" w:rsidRPr="00280BEF">
        <w:rPr>
          <w:rFonts w:ascii="URW DIN" w:hAnsi="URW DIN" w:cs="Calibri Light"/>
          <w:i/>
          <w:iCs/>
          <w:sz w:val="20"/>
          <w:szCs w:val="20"/>
          <w:u w:val="single"/>
        </w:rPr>
        <w:t>kryteriach oceny ofert</w:t>
      </w:r>
      <w:r w:rsidR="002D437A">
        <w:rPr>
          <w:rFonts w:ascii="URW DIN" w:hAnsi="URW DIN" w:cs="Calibri Light"/>
          <w:i/>
          <w:iCs/>
          <w:sz w:val="20"/>
          <w:szCs w:val="20"/>
          <w:u w:val="single"/>
        </w:rPr>
        <w:t xml:space="preserve">, </w:t>
      </w:r>
      <w:r w:rsidR="002D437A" w:rsidRPr="002D437A">
        <w:rPr>
          <w:rFonts w:ascii="URW DIN" w:hAnsi="URW DIN" w:cs="Calibri Light"/>
          <w:i/>
          <w:iCs/>
          <w:sz w:val="20"/>
          <w:szCs w:val="20"/>
          <w:u w:val="single"/>
        </w:rPr>
        <w:t xml:space="preserve">w szczególności dotyczące: zakresu i wartości </w:t>
      </w:r>
      <w:r w:rsidR="00D66F1C">
        <w:rPr>
          <w:rFonts w:ascii="URW DIN" w:hAnsi="URW DIN" w:cs="Calibri Light"/>
          <w:i/>
          <w:iCs/>
          <w:sz w:val="20"/>
          <w:szCs w:val="20"/>
          <w:u w:val="single"/>
        </w:rPr>
        <w:t xml:space="preserve">zrealizowanych </w:t>
      </w:r>
      <w:r w:rsidR="002D437A" w:rsidRPr="002D437A">
        <w:rPr>
          <w:rFonts w:ascii="URW DIN" w:hAnsi="URW DIN" w:cs="Calibri Light"/>
          <w:i/>
          <w:iCs/>
          <w:sz w:val="20"/>
          <w:szCs w:val="20"/>
          <w:u w:val="single"/>
        </w:rPr>
        <w:t xml:space="preserve">projektów, </w:t>
      </w:r>
      <w:r w:rsidR="00D66F1C">
        <w:rPr>
          <w:rFonts w:ascii="URW DIN" w:hAnsi="URW DIN" w:cs="Calibri Light"/>
          <w:i/>
          <w:iCs/>
          <w:sz w:val="20"/>
          <w:szCs w:val="20"/>
          <w:u w:val="single"/>
        </w:rPr>
        <w:t xml:space="preserve">ról </w:t>
      </w:r>
      <w:r w:rsidR="002D437A" w:rsidRPr="002D437A">
        <w:rPr>
          <w:rFonts w:ascii="URW DIN" w:hAnsi="URW DIN" w:cs="Calibri Light"/>
          <w:i/>
          <w:iCs/>
          <w:sz w:val="20"/>
          <w:szCs w:val="20"/>
          <w:u w:val="single"/>
        </w:rPr>
        <w:t>pełnionych w projektach, zakresu odpowiedzialności. doświadczenia itp</w:t>
      </w:r>
      <w:r w:rsidR="00FE46D6" w:rsidRPr="00280BEF">
        <w:rPr>
          <w:rFonts w:ascii="URW DIN" w:hAnsi="URW DIN" w:cs="Calibri Light"/>
          <w:i/>
          <w:iCs/>
          <w:sz w:val="20"/>
          <w:szCs w:val="20"/>
          <w:u w:val="single"/>
        </w:rPr>
        <w:t>.</w:t>
      </w:r>
    </w:p>
    <w:p w14:paraId="2E04A5B8" w14:textId="77777777" w:rsidR="00C31CCC" w:rsidRDefault="00C31CCC">
      <w:pPr>
        <w:rPr>
          <w:rFonts w:ascii="URW DIN" w:hAnsi="URW DIN" w:cs="Calibri Light"/>
          <w:i/>
          <w:iCs/>
          <w:sz w:val="20"/>
          <w:szCs w:val="20"/>
        </w:rPr>
      </w:pPr>
      <w:r>
        <w:rPr>
          <w:rFonts w:ascii="URW DIN" w:hAnsi="URW DIN" w:cs="Calibri Light"/>
          <w:i/>
          <w:iCs/>
          <w:sz w:val="20"/>
          <w:szCs w:val="20"/>
        </w:rPr>
        <w:br w:type="page"/>
      </w:r>
    </w:p>
    <w:p w14:paraId="5CA41E48" w14:textId="5868A21E" w:rsidR="00892C02" w:rsidRPr="00E1087E" w:rsidRDefault="00892C02" w:rsidP="00280BEF">
      <w:pPr>
        <w:spacing w:before="240" w:after="120"/>
        <w:ind w:right="-709"/>
        <w:jc w:val="both"/>
        <w:rPr>
          <w:rFonts w:ascii="URW DIN" w:hAnsi="URW DIN" w:cs="Calibri Light"/>
          <w:i/>
          <w:sz w:val="20"/>
          <w:szCs w:val="20"/>
        </w:rPr>
      </w:pPr>
    </w:p>
    <w:p w14:paraId="54C43ECE" w14:textId="1D7CED30" w:rsidR="003229D8" w:rsidRPr="00E1087E" w:rsidRDefault="00476A80" w:rsidP="003229D8">
      <w:pPr>
        <w:spacing w:before="240" w:after="120"/>
        <w:ind w:right="-709"/>
        <w:jc w:val="both"/>
        <w:rPr>
          <w:rFonts w:ascii="URW DIN" w:hAnsi="URW DIN" w:cs="Calibri Light"/>
          <w:b/>
          <w:bCs/>
          <w:i/>
          <w:sz w:val="18"/>
          <w:szCs w:val="18"/>
          <w:u w:val="single"/>
        </w:rPr>
      </w:pPr>
      <w:r w:rsidRPr="00E1087E">
        <w:rPr>
          <w:rFonts w:ascii="URW DIN" w:hAnsi="URW DIN" w:cs="Calibri Light"/>
          <w:i/>
        </w:rPr>
        <w:t>S</w:t>
      </w:r>
      <w:r w:rsidR="00EA5788" w:rsidRPr="00E1087E">
        <w:rPr>
          <w:rFonts w:ascii="URW DIN" w:hAnsi="URW DIN" w:cs="Calibri Light"/>
          <w:i/>
        </w:rPr>
        <w:t>tanowi</w:t>
      </w:r>
      <w:r w:rsidRPr="00E1087E">
        <w:rPr>
          <w:rFonts w:ascii="URW DIN" w:hAnsi="URW DIN" w:cs="Calibri Light"/>
          <w:i/>
        </w:rPr>
        <w:t xml:space="preserve">sko: </w:t>
      </w:r>
      <w:r w:rsidR="00DC69CA" w:rsidRPr="00E1087E">
        <w:rPr>
          <w:rFonts w:ascii="URW DIN" w:hAnsi="URW DIN" w:cs="Calibri Light"/>
          <w:b/>
          <w:i/>
        </w:rPr>
        <w:t>Kierownik Projektu</w:t>
      </w:r>
    </w:p>
    <w:p w14:paraId="11848D14" w14:textId="1B983585" w:rsidR="005A11BE" w:rsidRPr="00E1087E" w:rsidRDefault="005A11BE" w:rsidP="005A11BE">
      <w:pPr>
        <w:spacing w:before="240" w:after="120"/>
        <w:ind w:right="-709"/>
        <w:jc w:val="both"/>
        <w:rPr>
          <w:rFonts w:ascii="URW DIN" w:hAnsi="URW DIN" w:cs="Calibri Light"/>
          <w:i/>
          <w:sz w:val="18"/>
          <w:szCs w:val="18"/>
        </w:rPr>
      </w:pPr>
      <w:r w:rsidRPr="00E1087E">
        <w:rPr>
          <w:rFonts w:ascii="URW DIN" w:hAnsi="URW DIN" w:cs="Calibri Light"/>
          <w:i/>
          <w:sz w:val="18"/>
          <w:szCs w:val="18"/>
        </w:rPr>
        <w:t>Pole</w:t>
      </w:r>
      <w:r w:rsidRPr="00E1087E">
        <w:rPr>
          <w:rFonts w:ascii="URW DIN" w:hAnsi="URW DIN" w:cs="Calibri Light"/>
          <w:b/>
          <w:bCs/>
          <w:i/>
          <w:sz w:val="18"/>
          <w:szCs w:val="18"/>
        </w:rPr>
        <w:t xml:space="preserve"> Posiadany certyfikat zarządzania projektami</w:t>
      </w:r>
      <w:r w:rsidRPr="00E1087E">
        <w:rPr>
          <w:rFonts w:ascii="URW DIN" w:hAnsi="URW DIN" w:cs="Calibri Light"/>
          <w:i/>
          <w:sz w:val="18"/>
          <w:szCs w:val="18"/>
        </w:rPr>
        <w:t xml:space="preserve"> musi jednoznacznie wskazywać na spełnienie wymagań w kontekście posiadania certyfikatu zarządzania projektami na poziomie zaawansowanym.</w:t>
      </w: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0"/>
        <w:gridCol w:w="2254"/>
        <w:gridCol w:w="2255"/>
        <w:gridCol w:w="2255"/>
        <w:gridCol w:w="2255"/>
        <w:gridCol w:w="2255"/>
        <w:gridCol w:w="2250"/>
      </w:tblGrid>
      <w:tr w:rsidR="00ED60C0" w:rsidRPr="00E1087E" w14:paraId="6AB14EED" w14:textId="77777777" w:rsidTr="00E1087E">
        <w:trPr>
          <w:trHeight w:val="1274"/>
        </w:trPr>
        <w:tc>
          <w:tcPr>
            <w:tcW w:w="154" w:type="pct"/>
            <w:shd w:val="clear" w:color="auto" w:fill="F2F2F2" w:themeFill="background1" w:themeFillShade="F2"/>
            <w:vAlign w:val="center"/>
          </w:tcPr>
          <w:p w14:paraId="24CC5EB9" w14:textId="77777777" w:rsidR="00ED60C0" w:rsidRPr="00E1087E" w:rsidRDefault="00ED60C0" w:rsidP="008C331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808" w:type="pct"/>
            <w:shd w:val="clear" w:color="auto" w:fill="F2F2F2" w:themeFill="background1" w:themeFillShade="F2"/>
            <w:vAlign w:val="center"/>
          </w:tcPr>
          <w:p w14:paraId="4F5AB347" w14:textId="77777777" w:rsidR="00ED60C0" w:rsidRPr="00E1087E" w:rsidRDefault="00ED60C0" w:rsidP="00ED60C0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808" w:type="pct"/>
            <w:shd w:val="clear" w:color="auto" w:fill="F2F2F2" w:themeFill="background1" w:themeFillShade="F2"/>
            <w:vAlign w:val="center"/>
          </w:tcPr>
          <w:p w14:paraId="659C7CFD" w14:textId="37A26BB7" w:rsidR="00ED60C0" w:rsidRPr="00E1087E" w:rsidRDefault="007F55F9" w:rsidP="00E65283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Stanowisko</w:t>
            </w:r>
            <w:r w:rsidR="00ED60C0"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08" w:type="pct"/>
            <w:shd w:val="clear" w:color="auto" w:fill="F2F2F2" w:themeFill="background1" w:themeFillShade="F2"/>
            <w:vAlign w:val="center"/>
          </w:tcPr>
          <w:p w14:paraId="3641803A" w14:textId="77777777" w:rsidR="007F55F9" w:rsidRPr="00E1087E" w:rsidRDefault="00ED60C0" w:rsidP="00ED60C0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Forma zatrudnienia </w:t>
            </w:r>
          </w:p>
          <w:p w14:paraId="5A741938" w14:textId="21AE495F" w:rsidR="00ED60C0" w:rsidRPr="00E1087E" w:rsidRDefault="00ED60C0" w:rsidP="00E65283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(rodzaj umowy o pracę, jeżeli zatrudnienie jest na podstawie stosunku pracy)</w:t>
            </w:r>
          </w:p>
        </w:tc>
        <w:tc>
          <w:tcPr>
            <w:tcW w:w="808" w:type="pct"/>
            <w:shd w:val="clear" w:color="auto" w:fill="F2F2F2" w:themeFill="background1" w:themeFillShade="F2"/>
            <w:vAlign w:val="center"/>
          </w:tcPr>
          <w:p w14:paraId="3AA66AB2" w14:textId="7DED9349" w:rsidR="00ED60C0" w:rsidRPr="00E1087E" w:rsidRDefault="00ED60C0" w:rsidP="00E65283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Posiadany certyfikat </w:t>
            </w:r>
          </w:p>
          <w:p w14:paraId="50070E86" w14:textId="449BA46F" w:rsidR="00ED60C0" w:rsidRPr="00E1087E" w:rsidRDefault="00ED60C0" w:rsidP="00E65283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(nazwa</w:t>
            </w:r>
            <w:r w:rsidR="21A6C3DC" w:rsidRPr="46B1D936">
              <w:rPr>
                <w:rFonts w:ascii="URW DIN" w:hAnsi="URW DIN" w:cs="Calibri Light"/>
                <w:b/>
                <w:bCs/>
                <w:sz w:val="18"/>
                <w:szCs w:val="18"/>
              </w:rPr>
              <w:t>, poziom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 i data uzyskania)</w:t>
            </w:r>
          </w:p>
        </w:tc>
        <w:tc>
          <w:tcPr>
            <w:tcW w:w="808" w:type="pct"/>
            <w:shd w:val="clear" w:color="auto" w:fill="F2F2F2" w:themeFill="background1" w:themeFillShade="F2"/>
            <w:vAlign w:val="center"/>
          </w:tcPr>
          <w:p w14:paraId="39C50C50" w14:textId="77777777" w:rsidR="00ED60C0" w:rsidRPr="00E1087E" w:rsidRDefault="00ED60C0" w:rsidP="00E65283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początku okresu zatrudnienia</w:t>
            </w:r>
          </w:p>
        </w:tc>
        <w:tc>
          <w:tcPr>
            <w:tcW w:w="806" w:type="pct"/>
            <w:shd w:val="clear" w:color="auto" w:fill="F2F2F2" w:themeFill="background1" w:themeFillShade="F2"/>
            <w:vAlign w:val="center"/>
          </w:tcPr>
          <w:p w14:paraId="00CD8AF6" w14:textId="77777777" w:rsidR="007F55F9" w:rsidRPr="00E1087E" w:rsidRDefault="00ED60C0" w:rsidP="007F55F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Data końca okresu zatrudnienia </w:t>
            </w:r>
          </w:p>
          <w:p w14:paraId="5776268A" w14:textId="158528CA" w:rsidR="00ED60C0" w:rsidRPr="00E1087E" w:rsidRDefault="00ED60C0" w:rsidP="00E65283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(w przypadku umów na czas określony)</w:t>
            </w:r>
          </w:p>
        </w:tc>
      </w:tr>
      <w:tr w:rsidR="00ED60C0" w:rsidRPr="00E1087E" w14:paraId="1D448A98" w14:textId="77777777" w:rsidTr="00E1087E">
        <w:trPr>
          <w:trHeight w:val="520"/>
        </w:trPr>
        <w:tc>
          <w:tcPr>
            <w:tcW w:w="154" w:type="pct"/>
            <w:vAlign w:val="center"/>
          </w:tcPr>
          <w:p w14:paraId="2F2DCF49" w14:textId="506B9C8C" w:rsidR="00ED60C0" w:rsidRPr="00E1087E" w:rsidRDefault="00ED60C0" w:rsidP="009A3C6E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808" w:type="pct"/>
            <w:vAlign w:val="center"/>
          </w:tcPr>
          <w:p w14:paraId="0B7600A9" w14:textId="77777777" w:rsidR="00ED60C0" w:rsidRPr="00E1087E" w:rsidRDefault="00ED60C0" w:rsidP="00E65283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08" w:type="pct"/>
            <w:vAlign w:val="center"/>
          </w:tcPr>
          <w:p w14:paraId="4903FE67" w14:textId="77777777" w:rsidR="00ED60C0" w:rsidRPr="00E1087E" w:rsidRDefault="00ED60C0" w:rsidP="00E65283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08" w:type="pct"/>
            <w:vAlign w:val="center"/>
          </w:tcPr>
          <w:p w14:paraId="715CD751" w14:textId="77777777" w:rsidR="00ED60C0" w:rsidRPr="00E1087E" w:rsidRDefault="00ED60C0" w:rsidP="00E65283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08" w:type="pct"/>
            <w:vAlign w:val="center"/>
          </w:tcPr>
          <w:p w14:paraId="21C29323" w14:textId="77777777" w:rsidR="00ED60C0" w:rsidRPr="00E1087E" w:rsidRDefault="00ED60C0" w:rsidP="00E65283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08" w:type="pct"/>
            <w:vAlign w:val="center"/>
          </w:tcPr>
          <w:p w14:paraId="40936CE6" w14:textId="77777777" w:rsidR="00ED60C0" w:rsidRPr="00E1087E" w:rsidRDefault="00ED60C0" w:rsidP="00E65283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72C57C75" w14:textId="77777777" w:rsidR="00ED60C0" w:rsidRPr="00E1087E" w:rsidRDefault="00ED60C0" w:rsidP="00E65283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74192D0C" w14:textId="724BC3BF" w:rsidR="003229D8" w:rsidRPr="00E1087E" w:rsidRDefault="003229D8" w:rsidP="000510E7">
      <w:pPr>
        <w:spacing w:before="240" w:after="120"/>
        <w:ind w:right="112"/>
        <w:rPr>
          <w:rFonts w:ascii="URW DIN" w:hAnsi="URW DIN" w:cs="Calibri Light"/>
          <w:i/>
          <w:sz w:val="18"/>
          <w:szCs w:val="18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1"/>
        <w:gridCol w:w="2189"/>
        <w:gridCol w:w="2247"/>
        <w:gridCol w:w="2233"/>
        <w:gridCol w:w="2354"/>
        <w:gridCol w:w="2267"/>
        <w:gridCol w:w="2233"/>
      </w:tblGrid>
      <w:tr w:rsidR="00280BEF" w:rsidRPr="00E1087E" w14:paraId="0F625E5C" w14:textId="77777777" w:rsidTr="00280BEF">
        <w:trPr>
          <w:trHeight w:val="1274"/>
        </w:trPr>
        <w:tc>
          <w:tcPr>
            <w:tcW w:w="168" w:type="pct"/>
            <w:shd w:val="clear" w:color="auto" w:fill="F2F2F2" w:themeFill="background1" w:themeFillShade="F2"/>
            <w:vAlign w:val="center"/>
          </w:tcPr>
          <w:p w14:paraId="54498A56" w14:textId="77777777" w:rsidR="00A8788B" w:rsidRPr="00E1087E" w:rsidRDefault="00A8788B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782" w:type="pct"/>
            <w:shd w:val="clear" w:color="auto" w:fill="F2F2F2" w:themeFill="background1" w:themeFillShade="F2"/>
            <w:vAlign w:val="center"/>
          </w:tcPr>
          <w:p w14:paraId="244CEF7E" w14:textId="77777777" w:rsidR="00A8788B" w:rsidRPr="00E1087E" w:rsidRDefault="00A8788B" w:rsidP="00E65283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803" w:type="pct"/>
            <w:shd w:val="clear" w:color="auto" w:fill="F2F2F2" w:themeFill="background1" w:themeFillShade="F2"/>
            <w:vAlign w:val="center"/>
          </w:tcPr>
          <w:p w14:paraId="368C7DFB" w14:textId="52DF4463" w:rsidR="00A8788B" w:rsidRPr="00E1087E" w:rsidRDefault="00A8788B" w:rsidP="00E65283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Rola w </w:t>
            </w:r>
            <w:r>
              <w:rPr>
                <w:rFonts w:ascii="URW DIN" w:hAnsi="URW DIN" w:cs="Calibri Light"/>
                <w:b/>
                <w:sz w:val="18"/>
                <w:szCs w:val="18"/>
              </w:rPr>
              <w:t xml:space="preserve">zrealizowanym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projekcie</w:t>
            </w:r>
          </w:p>
        </w:tc>
        <w:tc>
          <w:tcPr>
            <w:tcW w:w="798" w:type="pct"/>
            <w:shd w:val="clear" w:color="auto" w:fill="F2F2F2" w:themeFill="background1" w:themeFillShade="F2"/>
            <w:vAlign w:val="center"/>
          </w:tcPr>
          <w:p w14:paraId="46C9CB6B" w14:textId="6202B5AD" w:rsidR="00A8788B" w:rsidRPr="00E1087E" w:rsidRDefault="00A8788B" w:rsidP="00E65283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Nazwa projektu</w:t>
            </w:r>
          </w:p>
        </w:tc>
        <w:tc>
          <w:tcPr>
            <w:tcW w:w="841" w:type="pct"/>
            <w:shd w:val="clear" w:color="auto" w:fill="F2F2F2" w:themeFill="background1" w:themeFillShade="F2"/>
            <w:vAlign w:val="center"/>
          </w:tcPr>
          <w:p w14:paraId="468D9B6B" w14:textId="511D64E2" w:rsidR="00A8788B" w:rsidRPr="00E1087E" w:rsidRDefault="00A8788B" w:rsidP="00E65283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projektu</w:t>
            </w:r>
          </w:p>
        </w:tc>
        <w:tc>
          <w:tcPr>
            <w:tcW w:w="810" w:type="pct"/>
            <w:shd w:val="clear" w:color="auto" w:fill="F2F2F2" w:themeFill="background1" w:themeFillShade="F2"/>
            <w:vAlign w:val="center"/>
          </w:tcPr>
          <w:p w14:paraId="34553514" w14:textId="77777777" w:rsidR="00A8788B" w:rsidRPr="00E1087E" w:rsidRDefault="00A8788B" w:rsidP="00ED60C0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Wartość projektu </w:t>
            </w:r>
          </w:p>
          <w:p w14:paraId="41901FA7" w14:textId="331128C1" w:rsidR="00A8788B" w:rsidRPr="00E1087E" w:rsidRDefault="00A8788B" w:rsidP="00E65283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(brutto)</w:t>
            </w:r>
          </w:p>
        </w:tc>
        <w:tc>
          <w:tcPr>
            <w:tcW w:w="798" w:type="pct"/>
            <w:shd w:val="clear" w:color="auto" w:fill="F2F2F2" w:themeFill="background1" w:themeFillShade="F2"/>
            <w:vAlign w:val="center"/>
          </w:tcPr>
          <w:p w14:paraId="74A15930" w14:textId="156F6D68" w:rsidR="00A8788B" w:rsidRPr="00E1087E" w:rsidRDefault="00A8788B" w:rsidP="00E65283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Okres realizacji projektu</w:t>
            </w:r>
          </w:p>
          <w:p w14:paraId="511B23F5" w14:textId="0020EE5B" w:rsidR="00A8788B" w:rsidRPr="00E1087E" w:rsidRDefault="00A8788B" w:rsidP="00E65283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(od – do)</w:t>
            </w:r>
          </w:p>
        </w:tc>
      </w:tr>
      <w:tr w:rsidR="00280BEF" w:rsidRPr="00E1087E" w14:paraId="4539FAF3" w14:textId="77777777" w:rsidTr="00280BEF">
        <w:trPr>
          <w:trHeight w:val="520"/>
        </w:trPr>
        <w:tc>
          <w:tcPr>
            <w:tcW w:w="168" w:type="pct"/>
            <w:vAlign w:val="center"/>
          </w:tcPr>
          <w:p w14:paraId="4BCAA60B" w14:textId="782E3234" w:rsidR="00A8788B" w:rsidRPr="00E1087E" w:rsidRDefault="00A8788B" w:rsidP="007762DB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782" w:type="pct"/>
            <w:vAlign w:val="center"/>
          </w:tcPr>
          <w:p w14:paraId="3850DDCC" w14:textId="77777777" w:rsidR="00A8788B" w:rsidRPr="00E1087E" w:rsidRDefault="00A8788B" w:rsidP="00E65283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03" w:type="pct"/>
            <w:vAlign w:val="center"/>
          </w:tcPr>
          <w:p w14:paraId="1159A0DF" w14:textId="77777777" w:rsidR="00A8788B" w:rsidRPr="00E1087E" w:rsidRDefault="00A8788B" w:rsidP="00E65283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798" w:type="pct"/>
            <w:vAlign w:val="center"/>
          </w:tcPr>
          <w:p w14:paraId="367D429C" w14:textId="77777777" w:rsidR="00A8788B" w:rsidRPr="00E1087E" w:rsidRDefault="00A8788B" w:rsidP="00E65283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41" w:type="pct"/>
            <w:vAlign w:val="center"/>
          </w:tcPr>
          <w:p w14:paraId="7E712BF7" w14:textId="77777777" w:rsidR="00A8788B" w:rsidRPr="00E1087E" w:rsidRDefault="00A8788B" w:rsidP="00E65283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10" w:type="pct"/>
            <w:vAlign w:val="center"/>
          </w:tcPr>
          <w:p w14:paraId="56B0A601" w14:textId="77777777" w:rsidR="00A8788B" w:rsidRPr="00E1087E" w:rsidRDefault="00A8788B" w:rsidP="00E65283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798" w:type="pct"/>
            <w:vAlign w:val="center"/>
          </w:tcPr>
          <w:p w14:paraId="51DD5731" w14:textId="77777777" w:rsidR="00A8788B" w:rsidRPr="00E1087E" w:rsidRDefault="00A8788B" w:rsidP="00E65283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280BEF" w:rsidRPr="00E1087E" w14:paraId="0EB010E7" w14:textId="77777777" w:rsidTr="00280BEF">
        <w:trPr>
          <w:trHeight w:val="520"/>
        </w:trPr>
        <w:tc>
          <w:tcPr>
            <w:tcW w:w="168" w:type="pct"/>
            <w:vAlign w:val="center"/>
          </w:tcPr>
          <w:p w14:paraId="1D342D6F" w14:textId="13851CE7" w:rsidR="00A8788B" w:rsidRPr="00E1087E" w:rsidRDefault="00A8788B" w:rsidP="007762DB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2</w:t>
            </w:r>
          </w:p>
        </w:tc>
        <w:tc>
          <w:tcPr>
            <w:tcW w:w="782" w:type="pct"/>
            <w:vAlign w:val="center"/>
          </w:tcPr>
          <w:p w14:paraId="75BFAF06" w14:textId="77777777" w:rsidR="00A8788B" w:rsidRPr="00E1087E" w:rsidRDefault="00A8788B" w:rsidP="00ED60C0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03" w:type="pct"/>
            <w:vAlign w:val="center"/>
          </w:tcPr>
          <w:p w14:paraId="55AA5FC1" w14:textId="77777777" w:rsidR="00A8788B" w:rsidRPr="00E1087E" w:rsidRDefault="00A8788B" w:rsidP="00ED60C0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798" w:type="pct"/>
            <w:vAlign w:val="center"/>
          </w:tcPr>
          <w:p w14:paraId="04286295" w14:textId="77777777" w:rsidR="00A8788B" w:rsidRPr="00E1087E" w:rsidRDefault="00A8788B" w:rsidP="00ED60C0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41" w:type="pct"/>
            <w:vAlign w:val="center"/>
          </w:tcPr>
          <w:p w14:paraId="1C5A9E16" w14:textId="77777777" w:rsidR="00A8788B" w:rsidRPr="00E1087E" w:rsidRDefault="00A8788B" w:rsidP="00ED60C0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10" w:type="pct"/>
            <w:vAlign w:val="center"/>
          </w:tcPr>
          <w:p w14:paraId="5B6F6F0F" w14:textId="77777777" w:rsidR="00A8788B" w:rsidRPr="00E1087E" w:rsidRDefault="00A8788B" w:rsidP="00ED60C0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798" w:type="pct"/>
            <w:vAlign w:val="center"/>
          </w:tcPr>
          <w:p w14:paraId="5D046DB6" w14:textId="77777777" w:rsidR="00A8788B" w:rsidRPr="00E1087E" w:rsidRDefault="00A8788B" w:rsidP="00ED60C0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280BEF" w:rsidRPr="00E1087E" w14:paraId="1CA200DD" w14:textId="77777777" w:rsidTr="00280BEF">
        <w:trPr>
          <w:trHeight w:val="520"/>
        </w:trPr>
        <w:tc>
          <w:tcPr>
            <w:tcW w:w="168" w:type="pct"/>
            <w:vAlign w:val="center"/>
          </w:tcPr>
          <w:p w14:paraId="3C3F3A2C" w14:textId="20FDA2AE" w:rsidR="00A8788B" w:rsidRPr="00E1087E" w:rsidRDefault="00A8788B" w:rsidP="007762DB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…</w:t>
            </w:r>
          </w:p>
        </w:tc>
        <w:tc>
          <w:tcPr>
            <w:tcW w:w="782" w:type="pct"/>
            <w:vAlign w:val="center"/>
          </w:tcPr>
          <w:p w14:paraId="60A76C4B" w14:textId="77777777" w:rsidR="00A8788B" w:rsidRPr="00E1087E" w:rsidRDefault="00A8788B" w:rsidP="00ED60C0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03" w:type="pct"/>
            <w:vAlign w:val="center"/>
          </w:tcPr>
          <w:p w14:paraId="11F26FF0" w14:textId="77777777" w:rsidR="00A8788B" w:rsidRPr="00E1087E" w:rsidRDefault="00A8788B" w:rsidP="00ED60C0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798" w:type="pct"/>
            <w:vAlign w:val="center"/>
          </w:tcPr>
          <w:p w14:paraId="1CBCF2E0" w14:textId="77777777" w:rsidR="00A8788B" w:rsidRPr="00E1087E" w:rsidRDefault="00A8788B" w:rsidP="00ED60C0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41" w:type="pct"/>
            <w:vAlign w:val="center"/>
          </w:tcPr>
          <w:p w14:paraId="17BE470E" w14:textId="77777777" w:rsidR="00A8788B" w:rsidRPr="00E1087E" w:rsidRDefault="00A8788B" w:rsidP="00ED60C0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10" w:type="pct"/>
            <w:vAlign w:val="center"/>
          </w:tcPr>
          <w:p w14:paraId="79B8A917" w14:textId="77777777" w:rsidR="00A8788B" w:rsidRPr="00E1087E" w:rsidRDefault="00A8788B" w:rsidP="00ED60C0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798" w:type="pct"/>
            <w:vAlign w:val="center"/>
          </w:tcPr>
          <w:p w14:paraId="3C3BE2B9" w14:textId="77777777" w:rsidR="00A8788B" w:rsidRPr="00E1087E" w:rsidRDefault="00A8788B" w:rsidP="00ED60C0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1327AE8E" w14:textId="6DC47F10" w:rsidR="00476A80" w:rsidRPr="00E1087E" w:rsidRDefault="00476A80" w:rsidP="008C3311">
      <w:pPr>
        <w:spacing w:before="240" w:after="120"/>
        <w:ind w:right="-709"/>
        <w:jc w:val="both"/>
        <w:rPr>
          <w:rFonts w:ascii="URW DIN" w:hAnsi="URW DIN" w:cs="Calibri Light"/>
          <w:b/>
          <w:i/>
        </w:rPr>
      </w:pPr>
      <w:r w:rsidRPr="00E1087E">
        <w:rPr>
          <w:rFonts w:ascii="URW DIN" w:hAnsi="URW DIN" w:cs="Calibri Light"/>
          <w:i/>
        </w:rPr>
        <w:t xml:space="preserve">Stanowisko: </w:t>
      </w:r>
      <w:r w:rsidR="00C31BF1" w:rsidRPr="00E1087E">
        <w:rPr>
          <w:rFonts w:ascii="URW DIN" w:hAnsi="URW DIN" w:cs="Calibri Light"/>
          <w:b/>
          <w:i/>
        </w:rPr>
        <w:t>Główny Architekt</w:t>
      </w:r>
    </w:p>
    <w:p w14:paraId="397B3FB8" w14:textId="46429B6B" w:rsidR="003F0944" w:rsidRPr="00E1087E" w:rsidRDefault="003F0944" w:rsidP="003F0944">
      <w:pPr>
        <w:spacing w:before="240" w:after="120"/>
        <w:ind w:right="-709"/>
        <w:jc w:val="both"/>
        <w:rPr>
          <w:rFonts w:ascii="URW DIN" w:hAnsi="URW DIN" w:cs="Calibri Light"/>
          <w:i/>
          <w:sz w:val="18"/>
          <w:szCs w:val="18"/>
        </w:rPr>
      </w:pPr>
      <w:r w:rsidRPr="00E1087E">
        <w:rPr>
          <w:rFonts w:ascii="URW DIN" w:hAnsi="URW DIN" w:cs="Calibri Light"/>
          <w:i/>
          <w:sz w:val="18"/>
          <w:szCs w:val="18"/>
        </w:rPr>
        <w:t>Pole</w:t>
      </w:r>
      <w:r w:rsidRPr="00E1087E">
        <w:rPr>
          <w:rFonts w:ascii="URW DIN" w:hAnsi="URW DIN" w:cs="Calibri Light"/>
          <w:b/>
          <w:bCs/>
          <w:i/>
          <w:sz w:val="18"/>
          <w:szCs w:val="18"/>
        </w:rPr>
        <w:t xml:space="preserve"> Posiadany certyfikat  w modelowaniu architektury korporacyjnej</w:t>
      </w:r>
      <w:r w:rsidRPr="00E1087E">
        <w:rPr>
          <w:rFonts w:ascii="URW DIN" w:hAnsi="URW DIN" w:cs="Calibri Light"/>
          <w:i/>
          <w:sz w:val="18"/>
          <w:szCs w:val="18"/>
        </w:rPr>
        <w:t xml:space="preserve"> musi jednoznacznie wskazywać na spełnienie wymagań w kontekście posiadania certyfikatu </w:t>
      </w:r>
      <w:r w:rsidR="00BD34EE" w:rsidRPr="00E1087E">
        <w:rPr>
          <w:rFonts w:ascii="URW DIN" w:hAnsi="URW DIN" w:cs="Calibri Light"/>
          <w:i/>
          <w:sz w:val="18"/>
          <w:szCs w:val="18"/>
        </w:rPr>
        <w:t>w modelowaniu architektury korporacyjnej.</w:t>
      </w: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99"/>
        <w:gridCol w:w="2233"/>
        <w:gridCol w:w="2233"/>
        <w:gridCol w:w="2233"/>
        <w:gridCol w:w="2231"/>
        <w:gridCol w:w="2231"/>
        <w:gridCol w:w="2334"/>
      </w:tblGrid>
      <w:tr w:rsidR="003F0944" w:rsidRPr="00E1087E" w14:paraId="6475331F" w14:textId="77777777" w:rsidTr="00E1087E">
        <w:trPr>
          <w:trHeight w:val="1274"/>
        </w:trPr>
        <w:tc>
          <w:tcPr>
            <w:tcW w:w="178" w:type="pct"/>
            <w:shd w:val="clear" w:color="auto" w:fill="F2F2F2" w:themeFill="background1" w:themeFillShade="F2"/>
            <w:vAlign w:val="center"/>
          </w:tcPr>
          <w:p w14:paraId="14D74E3E" w14:textId="77777777" w:rsidR="003F0944" w:rsidRPr="00E1087E" w:rsidRDefault="003F0944" w:rsidP="003F094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798" w:type="pct"/>
            <w:shd w:val="clear" w:color="auto" w:fill="F2F2F2" w:themeFill="background1" w:themeFillShade="F2"/>
            <w:vAlign w:val="center"/>
          </w:tcPr>
          <w:p w14:paraId="22E15905" w14:textId="77777777" w:rsidR="003F0944" w:rsidRPr="00E1087E" w:rsidRDefault="003F0944" w:rsidP="003F0944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798" w:type="pct"/>
            <w:shd w:val="clear" w:color="auto" w:fill="F2F2F2" w:themeFill="background1" w:themeFillShade="F2"/>
            <w:vAlign w:val="center"/>
          </w:tcPr>
          <w:p w14:paraId="3A20ED02" w14:textId="5433149F" w:rsidR="003F0944" w:rsidRPr="00E1087E" w:rsidRDefault="003F0944" w:rsidP="003F094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Stanowisko </w:t>
            </w:r>
          </w:p>
        </w:tc>
        <w:tc>
          <w:tcPr>
            <w:tcW w:w="798" w:type="pct"/>
            <w:shd w:val="clear" w:color="auto" w:fill="F2F2F2" w:themeFill="background1" w:themeFillShade="F2"/>
            <w:vAlign w:val="center"/>
          </w:tcPr>
          <w:p w14:paraId="04A46D4F" w14:textId="77777777" w:rsidR="003F0944" w:rsidRPr="00E1087E" w:rsidRDefault="003F0944" w:rsidP="003F094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Forma zatrudnienia</w:t>
            </w:r>
          </w:p>
          <w:p w14:paraId="1C31378D" w14:textId="12FCBB26" w:rsidR="003F0944" w:rsidRPr="00E1087E" w:rsidRDefault="003F0944" w:rsidP="003F094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(rodzaj umowy o pracę, jeżeli zatrudnienie jest na podstawie stosunku pracy)</w:t>
            </w:r>
          </w:p>
        </w:tc>
        <w:tc>
          <w:tcPr>
            <w:tcW w:w="797" w:type="pct"/>
            <w:shd w:val="clear" w:color="auto" w:fill="F2F2F2" w:themeFill="background1" w:themeFillShade="F2"/>
            <w:vAlign w:val="center"/>
          </w:tcPr>
          <w:p w14:paraId="66D25F7A" w14:textId="2FA5BC04" w:rsidR="00A535C1" w:rsidRDefault="003F0944" w:rsidP="00A535C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Posiadany certyfikat</w:t>
            </w:r>
          </w:p>
          <w:p w14:paraId="2E1ED3BA" w14:textId="1E9E420C" w:rsidR="003F0944" w:rsidRPr="00E1087E" w:rsidRDefault="003F0944" w:rsidP="003F094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(nazwa</w:t>
            </w:r>
            <w:r w:rsidR="74813818" w:rsidRPr="46B1D936">
              <w:rPr>
                <w:rFonts w:ascii="URW DIN" w:hAnsi="URW DIN" w:cs="Calibri Light"/>
                <w:b/>
                <w:bCs/>
                <w:sz w:val="18"/>
                <w:szCs w:val="18"/>
              </w:rPr>
              <w:t>, poziom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 i data uzyskania)</w:t>
            </w:r>
          </w:p>
        </w:tc>
        <w:tc>
          <w:tcPr>
            <w:tcW w:w="797" w:type="pct"/>
            <w:shd w:val="clear" w:color="auto" w:fill="F2F2F2" w:themeFill="background1" w:themeFillShade="F2"/>
            <w:vAlign w:val="center"/>
          </w:tcPr>
          <w:p w14:paraId="2C6A3BBD" w14:textId="1C8C22C4" w:rsidR="003F0944" w:rsidRPr="00E1087E" w:rsidRDefault="003F0944" w:rsidP="003F094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początku okresu zatrudnienia</w:t>
            </w:r>
          </w:p>
        </w:tc>
        <w:tc>
          <w:tcPr>
            <w:tcW w:w="834" w:type="pct"/>
            <w:shd w:val="clear" w:color="auto" w:fill="F2F2F2" w:themeFill="background1" w:themeFillShade="F2"/>
            <w:vAlign w:val="center"/>
          </w:tcPr>
          <w:p w14:paraId="5ED0B176" w14:textId="77777777" w:rsidR="003F0944" w:rsidRPr="00E1087E" w:rsidRDefault="003F0944" w:rsidP="003F094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Data końca okresu zatrudnienia </w:t>
            </w:r>
          </w:p>
          <w:p w14:paraId="028286AC" w14:textId="2DA99BF4" w:rsidR="003F0944" w:rsidRPr="00E1087E" w:rsidRDefault="003F0944" w:rsidP="003F094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(w przypadku umów na czas określony)</w:t>
            </w:r>
          </w:p>
        </w:tc>
      </w:tr>
      <w:tr w:rsidR="003F0944" w:rsidRPr="00E1087E" w14:paraId="0561EA5F" w14:textId="77777777" w:rsidTr="00E1087E">
        <w:trPr>
          <w:trHeight w:val="520"/>
        </w:trPr>
        <w:tc>
          <w:tcPr>
            <w:tcW w:w="178" w:type="pct"/>
            <w:vAlign w:val="center"/>
          </w:tcPr>
          <w:p w14:paraId="7F3726C5" w14:textId="65636333" w:rsidR="003F0944" w:rsidRPr="00E1087E" w:rsidRDefault="003F0944" w:rsidP="003F0944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798" w:type="pct"/>
            <w:vAlign w:val="center"/>
          </w:tcPr>
          <w:p w14:paraId="01D743BD" w14:textId="77777777" w:rsidR="003F0944" w:rsidRPr="00E1087E" w:rsidRDefault="003F0944" w:rsidP="003F094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798" w:type="pct"/>
            <w:vAlign w:val="center"/>
          </w:tcPr>
          <w:p w14:paraId="3A4E59FD" w14:textId="77777777" w:rsidR="003F0944" w:rsidRPr="00E1087E" w:rsidRDefault="003F0944" w:rsidP="003F094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798" w:type="pct"/>
            <w:vAlign w:val="center"/>
          </w:tcPr>
          <w:p w14:paraId="6ADF1ED2" w14:textId="77777777" w:rsidR="003F0944" w:rsidRPr="00E1087E" w:rsidRDefault="003F0944" w:rsidP="003F094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6722274B" w14:textId="77777777" w:rsidR="003F0944" w:rsidRPr="00E1087E" w:rsidRDefault="003F0944" w:rsidP="003F094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133EB538" w14:textId="7541E09F" w:rsidR="003F0944" w:rsidRPr="00E1087E" w:rsidRDefault="003F0944" w:rsidP="003F094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34" w:type="pct"/>
            <w:vAlign w:val="center"/>
          </w:tcPr>
          <w:p w14:paraId="67BAD3F2" w14:textId="77777777" w:rsidR="003F0944" w:rsidRPr="00E1087E" w:rsidRDefault="003F0944" w:rsidP="003F094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785BFB98" w14:textId="7681DD1C" w:rsidR="003229D8" w:rsidRPr="00E1087E" w:rsidRDefault="003229D8" w:rsidP="00892C02">
      <w:pPr>
        <w:spacing w:before="240" w:after="120"/>
        <w:ind w:right="-709"/>
        <w:rPr>
          <w:rFonts w:ascii="URW DIN" w:hAnsi="URW DIN" w:cs="Calibri Light"/>
          <w:i/>
          <w:sz w:val="18"/>
          <w:szCs w:val="18"/>
        </w:rPr>
      </w:pPr>
      <w:r w:rsidRPr="00E1087E">
        <w:rPr>
          <w:rFonts w:ascii="URW DIN" w:hAnsi="URW DIN" w:cs="Calibri Light"/>
          <w:i/>
          <w:sz w:val="18"/>
          <w:szCs w:val="18"/>
        </w:rPr>
        <w:t xml:space="preserve">Pole </w:t>
      </w:r>
      <w:r w:rsidRPr="00280BEF">
        <w:rPr>
          <w:rFonts w:ascii="URW DIN" w:hAnsi="URW DIN" w:cs="Calibri Light"/>
          <w:b/>
          <w:i/>
          <w:sz w:val="18"/>
          <w:szCs w:val="18"/>
        </w:rPr>
        <w:t>Rodzaj notacji wykorzystywanych w modelowaniu</w:t>
      </w:r>
      <w:r w:rsidRPr="00E1087E">
        <w:rPr>
          <w:rFonts w:ascii="URW DIN" w:hAnsi="URW DIN" w:cs="Calibri Light"/>
          <w:i/>
          <w:sz w:val="18"/>
          <w:szCs w:val="18"/>
        </w:rPr>
        <w:t xml:space="preserve"> musi jednoznacznie wskazywać na spełnienie wymagań w kontekście wykorzystywania w modelowaniu architektury korporacyjnej oraz </w:t>
      </w:r>
      <w:r w:rsidR="00885359" w:rsidRPr="00E1087E">
        <w:rPr>
          <w:rFonts w:ascii="URW DIN" w:hAnsi="URW DIN" w:cs="Calibri Light"/>
          <w:i/>
          <w:sz w:val="18"/>
          <w:szCs w:val="18"/>
        </w:rPr>
        <w:t xml:space="preserve">architektury </w:t>
      </w:r>
      <w:r w:rsidRPr="00E1087E">
        <w:rPr>
          <w:rFonts w:ascii="URW DIN" w:hAnsi="URW DIN" w:cs="Calibri Light"/>
          <w:i/>
          <w:sz w:val="18"/>
          <w:szCs w:val="18"/>
        </w:rPr>
        <w:t xml:space="preserve">systemów notacje </w:t>
      </w:r>
      <w:proofErr w:type="spellStart"/>
      <w:r w:rsidR="007A446F" w:rsidRPr="00E1087E">
        <w:rPr>
          <w:rFonts w:ascii="URW DIN" w:hAnsi="URW DIN" w:cs="Calibri Light"/>
          <w:i/>
          <w:sz w:val="18"/>
          <w:szCs w:val="18"/>
        </w:rPr>
        <w:t>ArchiMate</w:t>
      </w:r>
      <w:proofErr w:type="spellEnd"/>
      <w:r w:rsidR="007A446F" w:rsidRPr="00E1087E">
        <w:rPr>
          <w:rFonts w:ascii="URW DIN" w:hAnsi="URW DIN" w:cs="Calibri Light"/>
          <w:i/>
          <w:sz w:val="18"/>
          <w:szCs w:val="18"/>
        </w:rPr>
        <w:t xml:space="preserve"> </w:t>
      </w:r>
      <w:r w:rsidRPr="00E1087E">
        <w:rPr>
          <w:rFonts w:ascii="URW DIN" w:hAnsi="URW DIN" w:cs="Calibri Light"/>
          <w:i/>
          <w:sz w:val="18"/>
          <w:szCs w:val="18"/>
        </w:rPr>
        <w:t xml:space="preserve">lub </w:t>
      </w:r>
      <w:r w:rsidR="007A446F" w:rsidRPr="00E1087E">
        <w:rPr>
          <w:rFonts w:ascii="URW DIN" w:hAnsi="URW DIN" w:cs="Calibri Light"/>
          <w:i/>
          <w:sz w:val="18"/>
          <w:szCs w:val="18"/>
        </w:rPr>
        <w:t>TOGA</w:t>
      </w:r>
      <w:r w:rsidR="00885359" w:rsidRPr="00E1087E">
        <w:rPr>
          <w:rFonts w:ascii="URW DIN" w:hAnsi="URW DIN" w:cs="Calibri Light"/>
          <w:i/>
          <w:sz w:val="18"/>
          <w:szCs w:val="18"/>
        </w:rPr>
        <w:t>F</w:t>
      </w:r>
      <w:r w:rsidRPr="00E1087E">
        <w:rPr>
          <w:rFonts w:ascii="URW DIN" w:hAnsi="URW DIN" w:cs="Calibri Light"/>
          <w:i/>
          <w:sz w:val="18"/>
          <w:szCs w:val="18"/>
        </w:rPr>
        <w:t xml:space="preserve"> lub innych notacjach używanych do modelowania </w:t>
      </w:r>
      <w:r w:rsidR="00DC55BD" w:rsidRPr="00E1087E">
        <w:rPr>
          <w:rFonts w:ascii="URW DIN" w:hAnsi="URW DIN" w:cs="Calibri Light"/>
          <w:i/>
          <w:sz w:val="18"/>
          <w:szCs w:val="18"/>
        </w:rPr>
        <w:t>architektury korporacyjnej</w:t>
      </w:r>
      <w:r w:rsidR="007443FD" w:rsidRPr="00E1087E">
        <w:rPr>
          <w:rFonts w:ascii="URW DIN" w:hAnsi="URW DIN" w:cs="Calibri Light"/>
          <w:i/>
          <w:sz w:val="18"/>
          <w:szCs w:val="18"/>
        </w:rPr>
        <w:t xml:space="preserve"> oraz </w:t>
      </w:r>
      <w:r w:rsidR="00885359" w:rsidRPr="00E1087E">
        <w:rPr>
          <w:rFonts w:ascii="URW DIN" w:hAnsi="URW DIN" w:cs="Calibri Light"/>
          <w:i/>
          <w:sz w:val="18"/>
          <w:szCs w:val="18"/>
        </w:rPr>
        <w:t xml:space="preserve">architektury </w:t>
      </w:r>
      <w:r w:rsidR="007443FD" w:rsidRPr="00E1087E">
        <w:rPr>
          <w:rFonts w:ascii="URW DIN" w:hAnsi="URW DIN" w:cs="Calibri Light"/>
          <w:i/>
          <w:sz w:val="18"/>
          <w:szCs w:val="18"/>
        </w:rPr>
        <w:t>systemów.</w:t>
      </w:r>
    </w:p>
    <w:p w14:paraId="51994DBB" w14:textId="77777777" w:rsidR="00C31CCC" w:rsidRPr="00E1087E" w:rsidRDefault="00C31CCC" w:rsidP="00892C02">
      <w:pPr>
        <w:spacing w:before="240" w:after="120"/>
        <w:ind w:right="-709"/>
        <w:rPr>
          <w:rFonts w:ascii="URW DIN" w:hAnsi="URW DIN" w:cs="Calibri Light"/>
          <w:i/>
          <w:sz w:val="18"/>
          <w:szCs w:val="18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1"/>
        <w:gridCol w:w="1413"/>
        <w:gridCol w:w="1450"/>
        <w:gridCol w:w="1738"/>
        <w:gridCol w:w="1766"/>
        <w:gridCol w:w="1413"/>
        <w:gridCol w:w="2233"/>
        <w:gridCol w:w="1559"/>
        <w:gridCol w:w="1951"/>
      </w:tblGrid>
      <w:tr w:rsidR="00753052" w:rsidRPr="00E1087E" w14:paraId="0CBDD829" w14:textId="77777777" w:rsidTr="0060066F">
        <w:trPr>
          <w:trHeight w:val="1274"/>
        </w:trPr>
        <w:tc>
          <w:tcPr>
            <w:tcW w:w="168" w:type="pct"/>
            <w:shd w:val="clear" w:color="auto" w:fill="F2F2F2" w:themeFill="background1" w:themeFillShade="F2"/>
            <w:vAlign w:val="center"/>
          </w:tcPr>
          <w:p w14:paraId="0CED2A86" w14:textId="77777777" w:rsidR="00A8788B" w:rsidRPr="00E1087E" w:rsidRDefault="00A8788B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bookmarkStart w:id="4" w:name="_Hlk144451306"/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505" w:type="pct"/>
            <w:shd w:val="clear" w:color="auto" w:fill="F2F2F2" w:themeFill="background1" w:themeFillShade="F2"/>
            <w:vAlign w:val="center"/>
          </w:tcPr>
          <w:p w14:paraId="0185212A" w14:textId="77777777" w:rsidR="00A8788B" w:rsidRPr="00E1087E" w:rsidRDefault="00A8788B" w:rsidP="00E65283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518" w:type="pct"/>
            <w:shd w:val="clear" w:color="auto" w:fill="F2F2F2" w:themeFill="background1" w:themeFillShade="F2"/>
            <w:vAlign w:val="center"/>
          </w:tcPr>
          <w:p w14:paraId="6B55EA7F" w14:textId="24B81F1D" w:rsidR="00A8788B" w:rsidRPr="00E1087E" w:rsidRDefault="00A8788B" w:rsidP="00E65283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Rola w </w:t>
            </w:r>
            <w:r>
              <w:rPr>
                <w:rFonts w:ascii="URW DIN" w:hAnsi="URW DIN" w:cs="Calibri Light"/>
                <w:b/>
                <w:sz w:val="18"/>
                <w:szCs w:val="18"/>
              </w:rPr>
              <w:t xml:space="preserve">zrealizowanym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projekcie</w:t>
            </w:r>
          </w:p>
        </w:tc>
        <w:tc>
          <w:tcPr>
            <w:tcW w:w="621" w:type="pct"/>
            <w:shd w:val="clear" w:color="auto" w:fill="F2F2F2" w:themeFill="background1" w:themeFillShade="F2"/>
            <w:vAlign w:val="center"/>
          </w:tcPr>
          <w:p w14:paraId="67A4B269" w14:textId="798B0C68" w:rsidR="00A8788B" w:rsidRPr="00E1087E" w:rsidRDefault="00A8788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631" w:type="pct"/>
            <w:shd w:val="clear" w:color="auto" w:fill="F2F2F2" w:themeFill="background1" w:themeFillShade="F2"/>
            <w:vAlign w:val="center"/>
          </w:tcPr>
          <w:p w14:paraId="10D8C65C" w14:textId="490B44E1" w:rsidR="00A8788B" w:rsidRPr="00E1087E" w:rsidRDefault="00A8788B" w:rsidP="00E65283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Rodzaj notacji wykorzystywanych w modelowaniu</w:t>
            </w:r>
          </w:p>
        </w:tc>
        <w:tc>
          <w:tcPr>
            <w:tcW w:w="505" w:type="pct"/>
            <w:shd w:val="clear" w:color="auto" w:fill="F2F2F2" w:themeFill="background1" w:themeFillShade="F2"/>
            <w:vAlign w:val="center"/>
          </w:tcPr>
          <w:p w14:paraId="5A120AB7" w14:textId="7047E2E8" w:rsidR="00A8788B" w:rsidRPr="00E1087E" w:rsidRDefault="00A8788B" w:rsidP="00E65283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Nazwa projektu</w:t>
            </w:r>
          </w:p>
        </w:tc>
        <w:tc>
          <w:tcPr>
            <w:tcW w:w="798" w:type="pct"/>
            <w:shd w:val="clear" w:color="auto" w:fill="F2F2F2" w:themeFill="background1" w:themeFillShade="F2"/>
            <w:vAlign w:val="center"/>
          </w:tcPr>
          <w:p w14:paraId="0131E82C" w14:textId="77777777" w:rsidR="00A8788B" w:rsidRPr="00E1087E" w:rsidRDefault="00A8788B" w:rsidP="00E65283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projektu</w:t>
            </w:r>
          </w:p>
        </w:tc>
        <w:tc>
          <w:tcPr>
            <w:tcW w:w="557" w:type="pct"/>
            <w:shd w:val="clear" w:color="auto" w:fill="F2F2F2" w:themeFill="background1" w:themeFillShade="F2"/>
            <w:vAlign w:val="center"/>
          </w:tcPr>
          <w:p w14:paraId="4C60A7C6" w14:textId="77777777" w:rsidR="00A8788B" w:rsidRPr="00E1087E" w:rsidRDefault="00A8788B" w:rsidP="007F55F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Wartość projektu </w:t>
            </w:r>
          </w:p>
          <w:p w14:paraId="72A4A3B7" w14:textId="505E4A99" w:rsidR="00A8788B" w:rsidRPr="00E1087E" w:rsidRDefault="00A8788B" w:rsidP="00E65283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(brutto)</w:t>
            </w:r>
          </w:p>
        </w:tc>
        <w:tc>
          <w:tcPr>
            <w:tcW w:w="697" w:type="pct"/>
            <w:shd w:val="clear" w:color="auto" w:fill="F2F2F2" w:themeFill="background1" w:themeFillShade="F2"/>
            <w:vAlign w:val="center"/>
          </w:tcPr>
          <w:p w14:paraId="3129AB7A" w14:textId="77777777" w:rsidR="00A8788B" w:rsidRPr="00E1087E" w:rsidRDefault="00A8788B" w:rsidP="00E65283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Okres realizacji projektu</w:t>
            </w:r>
          </w:p>
          <w:p w14:paraId="26A44069" w14:textId="77777777" w:rsidR="00A8788B" w:rsidRPr="00E1087E" w:rsidRDefault="00A8788B" w:rsidP="00E65283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(od – do)</w:t>
            </w:r>
          </w:p>
        </w:tc>
      </w:tr>
      <w:tr w:rsidR="0060066F" w:rsidRPr="00E1087E" w14:paraId="741F55F0" w14:textId="77777777" w:rsidTr="0060066F">
        <w:trPr>
          <w:trHeight w:val="520"/>
        </w:trPr>
        <w:tc>
          <w:tcPr>
            <w:tcW w:w="168" w:type="pct"/>
            <w:vAlign w:val="center"/>
          </w:tcPr>
          <w:p w14:paraId="6A1A675F" w14:textId="28F6CE16" w:rsidR="00A8788B" w:rsidRPr="00E1087E" w:rsidRDefault="00A8788B" w:rsidP="007762DB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505" w:type="pct"/>
            <w:vAlign w:val="center"/>
          </w:tcPr>
          <w:p w14:paraId="11FC967C" w14:textId="77777777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8" w:type="pct"/>
            <w:vAlign w:val="center"/>
          </w:tcPr>
          <w:p w14:paraId="2225C6E6" w14:textId="77777777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1" w:type="pct"/>
          </w:tcPr>
          <w:p w14:paraId="7B7A550A" w14:textId="77777777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31" w:type="pct"/>
          </w:tcPr>
          <w:p w14:paraId="6252774F" w14:textId="77777777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05" w:type="pct"/>
            <w:vAlign w:val="center"/>
          </w:tcPr>
          <w:p w14:paraId="1E4C33B5" w14:textId="673E766F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798" w:type="pct"/>
            <w:vAlign w:val="center"/>
          </w:tcPr>
          <w:p w14:paraId="6C686B89" w14:textId="77777777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57" w:type="pct"/>
            <w:vAlign w:val="center"/>
          </w:tcPr>
          <w:p w14:paraId="7CF25D3A" w14:textId="77777777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97" w:type="pct"/>
            <w:vAlign w:val="center"/>
          </w:tcPr>
          <w:p w14:paraId="78EF8103" w14:textId="77777777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60066F" w:rsidRPr="00E1087E" w14:paraId="43A841F3" w14:textId="77777777" w:rsidTr="0060066F">
        <w:trPr>
          <w:trHeight w:val="520"/>
        </w:trPr>
        <w:tc>
          <w:tcPr>
            <w:tcW w:w="168" w:type="pct"/>
            <w:vAlign w:val="center"/>
          </w:tcPr>
          <w:p w14:paraId="0C7233DA" w14:textId="1F4CEE6C" w:rsidR="00A8788B" w:rsidRPr="00E1087E" w:rsidRDefault="00A8788B" w:rsidP="007762DB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2</w:t>
            </w:r>
          </w:p>
        </w:tc>
        <w:tc>
          <w:tcPr>
            <w:tcW w:w="505" w:type="pct"/>
            <w:vAlign w:val="center"/>
          </w:tcPr>
          <w:p w14:paraId="143BE18E" w14:textId="77777777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8" w:type="pct"/>
            <w:vAlign w:val="center"/>
          </w:tcPr>
          <w:p w14:paraId="5848B045" w14:textId="77777777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1" w:type="pct"/>
          </w:tcPr>
          <w:p w14:paraId="43C592C0" w14:textId="77777777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31" w:type="pct"/>
          </w:tcPr>
          <w:p w14:paraId="7D634151" w14:textId="77777777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05" w:type="pct"/>
            <w:vAlign w:val="center"/>
          </w:tcPr>
          <w:p w14:paraId="779F1CEE" w14:textId="10B7FCA0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798" w:type="pct"/>
            <w:vAlign w:val="center"/>
          </w:tcPr>
          <w:p w14:paraId="2E25DCCF" w14:textId="77777777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57" w:type="pct"/>
            <w:vAlign w:val="center"/>
          </w:tcPr>
          <w:p w14:paraId="7D94BEE5" w14:textId="77777777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97" w:type="pct"/>
            <w:vAlign w:val="center"/>
          </w:tcPr>
          <w:p w14:paraId="4E6C6541" w14:textId="77777777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60066F" w:rsidRPr="00E1087E" w14:paraId="0C0E2D76" w14:textId="77777777" w:rsidTr="0060066F">
        <w:trPr>
          <w:trHeight w:val="520"/>
        </w:trPr>
        <w:tc>
          <w:tcPr>
            <w:tcW w:w="168" w:type="pct"/>
            <w:vAlign w:val="center"/>
          </w:tcPr>
          <w:p w14:paraId="14516D3D" w14:textId="47D1961F" w:rsidR="00A8788B" w:rsidRPr="00E1087E" w:rsidRDefault="00A8788B" w:rsidP="007762DB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…</w:t>
            </w:r>
          </w:p>
        </w:tc>
        <w:tc>
          <w:tcPr>
            <w:tcW w:w="505" w:type="pct"/>
            <w:vAlign w:val="center"/>
          </w:tcPr>
          <w:p w14:paraId="12D86E3E" w14:textId="77777777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8" w:type="pct"/>
            <w:vAlign w:val="center"/>
          </w:tcPr>
          <w:p w14:paraId="1409F307" w14:textId="77777777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1" w:type="pct"/>
          </w:tcPr>
          <w:p w14:paraId="5CBD175A" w14:textId="77777777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31" w:type="pct"/>
          </w:tcPr>
          <w:p w14:paraId="5D35C04B" w14:textId="77777777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05" w:type="pct"/>
            <w:vAlign w:val="center"/>
          </w:tcPr>
          <w:p w14:paraId="721EECF6" w14:textId="77777777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798" w:type="pct"/>
            <w:vAlign w:val="center"/>
          </w:tcPr>
          <w:p w14:paraId="277592E7" w14:textId="77777777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57" w:type="pct"/>
            <w:vAlign w:val="center"/>
          </w:tcPr>
          <w:p w14:paraId="6491735E" w14:textId="77777777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97" w:type="pct"/>
            <w:vAlign w:val="center"/>
          </w:tcPr>
          <w:p w14:paraId="3B03D9FB" w14:textId="77777777" w:rsidR="00A8788B" w:rsidRPr="00E1087E" w:rsidRDefault="00A8788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bookmarkEnd w:id="4"/>
    </w:tbl>
    <w:p w14:paraId="2D0DEDB7" w14:textId="77777777" w:rsidR="007C35E9" w:rsidRPr="00E1087E" w:rsidRDefault="007C35E9" w:rsidP="008C3311">
      <w:pPr>
        <w:spacing w:before="240" w:after="120"/>
        <w:ind w:right="-709"/>
        <w:jc w:val="both"/>
        <w:rPr>
          <w:rFonts w:ascii="URW DIN" w:hAnsi="URW DIN" w:cs="Calibri Light"/>
          <w:i/>
        </w:rPr>
      </w:pPr>
    </w:p>
    <w:p w14:paraId="25E36559" w14:textId="04C62C01" w:rsidR="00476A80" w:rsidRDefault="00476A80" w:rsidP="00E1087E">
      <w:pPr>
        <w:rPr>
          <w:rFonts w:ascii="URW DIN" w:hAnsi="URW DIN" w:cs="Calibri Light"/>
          <w:b/>
          <w:i/>
        </w:rPr>
      </w:pPr>
      <w:r w:rsidRPr="00E1087E">
        <w:rPr>
          <w:rFonts w:ascii="URW DIN" w:hAnsi="URW DIN" w:cs="Calibri Light"/>
          <w:i/>
        </w:rPr>
        <w:t xml:space="preserve">Stanowisko: </w:t>
      </w:r>
      <w:r w:rsidR="00C31BF1" w:rsidRPr="00E1087E">
        <w:rPr>
          <w:rFonts w:ascii="URW DIN" w:hAnsi="URW DIN" w:cs="Calibri Light"/>
          <w:b/>
          <w:i/>
        </w:rPr>
        <w:t>Główny Analityk</w:t>
      </w:r>
    </w:p>
    <w:p w14:paraId="0411E639" w14:textId="77777777" w:rsidR="00685F3C" w:rsidRPr="00E1087E" w:rsidRDefault="00685F3C" w:rsidP="00E1087E">
      <w:pPr>
        <w:rPr>
          <w:rFonts w:ascii="URW DIN" w:hAnsi="URW DIN" w:cs="Calibri Light"/>
          <w:b/>
          <w:i/>
        </w:rPr>
      </w:pPr>
    </w:p>
    <w:tbl>
      <w:tblPr>
        <w:tblW w:w="4973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0"/>
        <w:gridCol w:w="2689"/>
        <w:gridCol w:w="2689"/>
        <w:gridCol w:w="2690"/>
        <w:gridCol w:w="2690"/>
        <w:gridCol w:w="2690"/>
      </w:tblGrid>
      <w:tr w:rsidR="007F55F9" w:rsidRPr="00E1087E" w14:paraId="7CEF946A" w14:textId="77777777" w:rsidTr="00E1087E">
        <w:trPr>
          <w:trHeight w:val="1274"/>
        </w:trPr>
        <w:tc>
          <w:tcPr>
            <w:tcW w:w="155" w:type="pct"/>
            <w:shd w:val="clear" w:color="auto" w:fill="F2F2F2" w:themeFill="background1" w:themeFillShade="F2"/>
            <w:vAlign w:val="center"/>
          </w:tcPr>
          <w:p w14:paraId="6323E416" w14:textId="77777777" w:rsidR="007F55F9" w:rsidRPr="00E1087E" w:rsidRDefault="007F55F9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969" w:type="pct"/>
            <w:shd w:val="clear" w:color="auto" w:fill="F2F2F2" w:themeFill="background1" w:themeFillShade="F2"/>
            <w:vAlign w:val="center"/>
          </w:tcPr>
          <w:p w14:paraId="72F1FE2D" w14:textId="77777777" w:rsidR="007F55F9" w:rsidRPr="00E1087E" w:rsidRDefault="007F55F9" w:rsidP="007762DB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969" w:type="pct"/>
            <w:shd w:val="clear" w:color="auto" w:fill="F2F2F2" w:themeFill="background1" w:themeFillShade="F2"/>
            <w:vAlign w:val="center"/>
          </w:tcPr>
          <w:p w14:paraId="48B0EA8D" w14:textId="77777777" w:rsidR="007F55F9" w:rsidRPr="00E1087E" w:rsidRDefault="007F55F9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Stanowisko </w:t>
            </w:r>
          </w:p>
        </w:tc>
        <w:tc>
          <w:tcPr>
            <w:tcW w:w="969" w:type="pct"/>
            <w:shd w:val="clear" w:color="auto" w:fill="F2F2F2" w:themeFill="background1" w:themeFillShade="F2"/>
            <w:vAlign w:val="center"/>
          </w:tcPr>
          <w:p w14:paraId="4622F3C5" w14:textId="77777777" w:rsidR="007F55F9" w:rsidRPr="00E1087E" w:rsidRDefault="007F55F9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Forma zatrudnienia</w:t>
            </w:r>
          </w:p>
          <w:p w14:paraId="45EEB085" w14:textId="77777777" w:rsidR="007F55F9" w:rsidRPr="00E1087E" w:rsidRDefault="007F55F9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(rodzaj umowy o pracę, jeżeli zatrudnienie jest na podstawie stosunku pracy)</w:t>
            </w:r>
          </w:p>
        </w:tc>
        <w:tc>
          <w:tcPr>
            <w:tcW w:w="969" w:type="pct"/>
            <w:shd w:val="clear" w:color="auto" w:fill="F2F2F2" w:themeFill="background1" w:themeFillShade="F2"/>
            <w:vAlign w:val="center"/>
          </w:tcPr>
          <w:p w14:paraId="70F6C3FE" w14:textId="77777777" w:rsidR="007F55F9" w:rsidRPr="00E1087E" w:rsidRDefault="007F55F9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początku okresu zatrudnienia</w:t>
            </w:r>
          </w:p>
        </w:tc>
        <w:tc>
          <w:tcPr>
            <w:tcW w:w="969" w:type="pct"/>
            <w:shd w:val="clear" w:color="auto" w:fill="F2F2F2" w:themeFill="background1" w:themeFillShade="F2"/>
            <w:vAlign w:val="center"/>
          </w:tcPr>
          <w:p w14:paraId="45C9D3C5" w14:textId="77777777" w:rsidR="007F55F9" w:rsidRPr="00E1087E" w:rsidRDefault="007F55F9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Data końca okresu zatrudnienia </w:t>
            </w:r>
          </w:p>
          <w:p w14:paraId="6ACE0701" w14:textId="77777777" w:rsidR="007F55F9" w:rsidRPr="00E1087E" w:rsidRDefault="007F55F9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(w przypadku umów na czas określony)</w:t>
            </w:r>
          </w:p>
        </w:tc>
      </w:tr>
      <w:tr w:rsidR="007F55F9" w:rsidRPr="00E1087E" w14:paraId="42A37D6E" w14:textId="77777777" w:rsidTr="00E1087E">
        <w:trPr>
          <w:trHeight w:val="520"/>
        </w:trPr>
        <w:tc>
          <w:tcPr>
            <w:tcW w:w="155" w:type="pct"/>
            <w:vAlign w:val="center"/>
          </w:tcPr>
          <w:p w14:paraId="0E1DABCF" w14:textId="77777777" w:rsidR="007F55F9" w:rsidRPr="00E1087E" w:rsidRDefault="007F55F9" w:rsidP="007762DB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969" w:type="pct"/>
            <w:vAlign w:val="center"/>
          </w:tcPr>
          <w:p w14:paraId="2354DD12" w14:textId="77777777" w:rsidR="007F55F9" w:rsidRPr="00E1087E" w:rsidRDefault="007F55F9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9" w:type="pct"/>
            <w:vAlign w:val="center"/>
          </w:tcPr>
          <w:p w14:paraId="09B1D036" w14:textId="77777777" w:rsidR="007F55F9" w:rsidRPr="00E1087E" w:rsidRDefault="007F55F9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9" w:type="pct"/>
            <w:vAlign w:val="center"/>
          </w:tcPr>
          <w:p w14:paraId="058D64D6" w14:textId="77777777" w:rsidR="007F55F9" w:rsidRPr="00E1087E" w:rsidRDefault="007F55F9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9" w:type="pct"/>
            <w:vAlign w:val="center"/>
          </w:tcPr>
          <w:p w14:paraId="1C622895" w14:textId="77777777" w:rsidR="007F55F9" w:rsidRPr="00E1087E" w:rsidRDefault="007F55F9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9" w:type="pct"/>
            <w:vAlign w:val="center"/>
          </w:tcPr>
          <w:p w14:paraId="7CBB9080" w14:textId="77777777" w:rsidR="007F55F9" w:rsidRPr="00E1087E" w:rsidRDefault="007F55F9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27892252" w14:textId="29B117CC" w:rsidR="007443FD" w:rsidRPr="00E1087E" w:rsidRDefault="007443FD" w:rsidP="00892C02">
      <w:pPr>
        <w:spacing w:before="240" w:after="120"/>
        <w:ind w:right="-709"/>
        <w:rPr>
          <w:rFonts w:ascii="URW DIN" w:hAnsi="URW DIN" w:cs="Calibri Light"/>
          <w:i/>
          <w:sz w:val="18"/>
          <w:szCs w:val="18"/>
        </w:rPr>
      </w:pPr>
      <w:r w:rsidRPr="00E1087E">
        <w:rPr>
          <w:rFonts w:ascii="URW DIN" w:hAnsi="URW DIN" w:cs="Calibri Light"/>
          <w:i/>
          <w:sz w:val="18"/>
          <w:szCs w:val="18"/>
        </w:rPr>
        <w:t xml:space="preserve">Pole </w:t>
      </w:r>
      <w:r w:rsidRPr="00E1087E">
        <w:rPr>
          <w:rFonts w:ascii="URW DIN" w:hAnsi="URW DIN" w:cs="Calibri Light"/>
          <w:b/>
          <w:bCs/>
          <w:i/>
          <w:sz w:val="18"/>
          <w:szCs w:val="18"/>
        </w:rPr>
        <w:t xml:space="preserve">Rodzaj notacji </w:t>
      </w:r>
      <w:r w:rsidRPr="00E1087E">
        <w:rPr>
          <w:rFonts w:ascii="URW DIN" w:hAnsi="URW DIN" w:cs="Calibri Light"/>
          <w:i/>
          <w:sz w:val="18"/>
          <w:szCs w:val="18"/>
        </w:rPr>
        <w:t xml:space="preserve">wykorzystywanych w opisie procesów biznesowych musi jednoznacznie wskazywać na spełnienie wymagań w kontekście wykorzystywania notacji UML i BPMN </w:t>
      </w:r>
      <w:r w:rsidR="002020CB" w:rsidRPr="00E1087E">
        <w:rPr>
          <w:rFonts w:ascii="URW DIN" w:hAnsi="URW DIN" w:cs="Calibri Light"/>
          <w:i/>
          <w:sz w:val="18"/>
          <w:szCs w:val="18"/>
        </w:rPr>
        <w:t>lub innych notacjach wykorzystywanych do opisu procesów biznesowych.</w:t>
      </w: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1"/>
        <w:gridCol w:w="1413"/>
        <w:gridCol w:w="1450"/>
        <w:gridCol w:w="1738"/>
        <w:gridCol w:w="1766"/>
        <w:gridCol w:w="1413"/>
        <w:gridCol w:w="2233"/>
        <w:gridCol w:w="1559"/>
        <w:gridCol w:w="1951"/>
      </w:tblGrid>
      <w:tr w:rsidR="0060066F" w:rsidRPr="00E1087E" w14:paraId="71704514" w14:textId="77777777" w:rsidTr="0060066F">
        <w:trPr>
          <w:trHeight w:val="1274"/>
        </w:trPr>
        <w:tc>
          <w:tcPr>
            <w:tcW w:w="168" w:type="pct"/>
            <w:shd w:val="clear" w:color="auto" w:fill="F2F2F2" w:themeFill="background1" w:themeFillShade="F2"/>
            <w:vAlign w:val="center"/>
          </w:tcPr>
          <w:p w14:paraId="03872EEA" w14:textId="77777777" w:rsidR="0060066F" w:rsidRPr="00E1087E" w:rsidRDefault="0060066F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505" w:type="pct"/>
            <w:shd w:val="clear" w:color="auto" w:fill="F2F2F2" w:themeFill="background1" w:themeFillShade="F2"/>
            <w:vAlign w:val="center"/>
          </w:tcPr>
          <w:p w14:paraId="741F8C50" w14:textId="77777777" w:rsidR="0060066F" w:rsidRPr="00E1087E" w:rsidRDefault="0060066F" w:rsidP="00B60C69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518" w:type="pct"/>
            <w:shd w:val="clear" w:color="auto" w:fill="F2F2F2" w:themeFill="background1" w:themeFillShade="F2"/>
            <w:vAlign w:val="center"/>
          </w:tcPr>
          <w:p w14:paraId="7956D9F0" w14:textId="77777777" w:rsidR="0060066F" w:rsidRPr="00E1087E" w:rsidRDefault="0060066F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Rola w </w:t>
            </w:r>
            <w:r>
              <w:rPr>
                <w:rFonts w:ascii="URW DIN" w:hAnsi="URW DIN" w:cs="Calibri Light"/>
                <w:b/>
                <w:sz w:val="18"/>
                <w:szCs w:val="18"/>
              </w:rPr>
              <w:t xml:space="preserve">zrealizowanym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projekcie</w:t>
            </w:r>
          </w:p>
        </w:tc>
        <w:tc>
          <w:tcPr>
            <w:tcW w:w="621" w:type="pct"/>
            <w:shd w:val="clear" w:color="auto" w:fill="F2F2F2" w:themeFill="background1" w:themeFillShade="F2"/>
            <w:vAlign w:val="center"/>
          </w:tcPr>
          <w:p w14:paraId="13F3B637" w14:textId="77777777" w:rsidR="0060066F" w:rsidRPr="00E1087E" w:rsidRDefault="0060066F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631" w:type="pct"/>
            <w:shd w:val="clear" w:color="auto" w:fill="F2F2F2" w:themeFill="background1" w:themeFillShade="F2"/>
            <w:vAlign w:val="center"/>
          </w:tcPr>
          <w:p w14:paraId="07A2105C" w14:textId="77777777" w:rsidR="0060066F" w:rsidRPr="00E1087E" w:rsidRDefault="0060066F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Rodzaj notacji wykorzystywanych w modelowaniu</w:t>
            </w:r>
          </w:p>
        </w:tc>
        <w:tc>
          <w:tcPr>
            <w:tcW w:w="505" w:type="pct"/>
            <w:shd w:val="clear" w:color="auto" w:fill="F2F2F2" w:themeFill="background1" w:themeFillShade="F2"/>
            <w:vAlign w:val="center"/>
          </w:tcPr>
          <w:p w14:paraId="6F5A4B9F" w14:textId="77777777" w:rsidR="0060066F" w:rsidRPr="00E1087E" w:rsidRDefault="0060066F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Nazwa projektu</w:t>
            </w:r>
          </w:p>
        </w:tc>
        <w:tc>
          <w:tcPr>
            <w:tcW w:w="798" w:type="pct"/>
            <w:shd w:val="clear" w:color="auto" w:fill="F2F2F2" w:themeFill="background1" w:themeFillShade="F2"/>
            <w:vAlign w:val="center"/>
          </w:tcPr>
          <w:p w14:paraId="7614076C" w14:textId="77777777" w:rsidR="0060066F" w:rsidRPr="00E1087E" w:rsidRDefault="0060066F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projektu</w:t>
            </w:r>
          </w:p>
        </w:tc>
        <w:tc>
          <w:tcPr>
            <w:tcW w:w="557" w:type="pct"/>
            <w:shd w:val="clear" w:color="auto" w:fill="F2F2F2" w:themeFill="background1" w:themeFillShade="F2"/>
            <w:vAlign w:val="center"/>
          </w:tcPr>
          <w:p w14:paraId="796DB364" w14:textId="77777777" w:rsidR="0060066F" w:rsidRPr="00E1087E" w:rsidRDefault="0060066F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Wartość projektu </w:t>
            </w:r>
          </w:p>
          <w:p w14:paraId="0087F898" w14:textId="77777777" w:rsidR="0060066F" w:rsidRPr="00E1087E" w:rsidRDefault="0060066F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(brutto)</w:t>
            </w:r>
          </w:p>
        </w:tc>
        <w:tc>
          <w:tcPr>
            <w:tcW w:w="697" w:type="pct"/>
            <w:shd w:val="clear" w:color="auto" w:fill="F2F2F2" w:themeFill="background1" w:themeFillShade="F2"/>
            <w:vAlign w:val="center"/>
          </w:tcPr>
          <w:p w14:paraId="7B589D08" w14:textId="77777777" w:rsidR="0060066F" w:rsidRPr="00E1087E" w:rsidRDefault="0060066F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Okres realizacji projektu</w:t>
            </w:r>
          </w:p>
          <w:p w14:paraId="118D367E" w14:textId="77777777" w:rsidR="0060066F" w:rsidRPr="00E1087E" w:rsidRDefault="0060066F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(od – do)</w:t>
            </w:r>
          </w:p>
        </w:tc>
      </w:tr>
      <w:tr w:rsidR="0060066F" w:rsidRPr="00E1087E" w14:paraId="3D63C64F" w14:textId="77777777" w:rsidTr="0060066F">
        <w:trPr>
          <w:trHeight w:val="520"/>
        </w:trPr>
        <w:tc>
          <w:tcPr>
            <w:tcW w:w="168" w:type="pct"/>
            <w:vAlign w:val="center"/>
          </w:tcPr>
          <w:p w14:paraId="7B171124" w14:textId="77777777" w:rsidR="0060066F" w:rsidRPr="00E1087E" w:rsidRDefault="0060066F" w:rsidP="00B60C69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505" w:type="pct"/>
            <w:vAlign w:val="center"/>
          </w:tcPr>
          <w:p w14:paraId="3EF97C1A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8" w:type="pct"/>
            <w:vAlign w:val="center"/>
          </w:tcPr>
          <w:p w14:paraId="041ACC30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1" w:type="pct"/>
          </w:tcPr>
          <w:p w14:paraId="1317FFA4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31" w:type="pct"/>
          </w:tcPr>
          <w:p w14:paraId="1AB704E1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05" w:type="pct"/>
            <w:vAlign w:val="center"/>
          </w:tcPr>
          <w:p w14:paraId="7A42FE75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798" w:type="pct"/>
            <w:vAlign w:val="center"/>
          </w:tcPr>
          <w:p w14:paraId="7728BCB8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57" w:type="pct"/>
            <w:vAlign w:val="center"/>
          </w:tcPr>
          <w:p w14:paraId="70DCE689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97" w:type="pct"/>
            <w:vAlign w:val="center"/>
          </w:tcPr>
          <w:p w14:paraId="6585142C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60066F" w:rsidRPr="00E1087E" w14:paraId="37CA5378" w14:textId="77777777" w:rsidTr="0060066F">
        <w:trPr>
          <w:trHeight w:val="520"/>
        </w:trPr>
        <w:tc>
          <w:tcPr>
            <w:tcW w:w="168" w:type="pct"/>
            <w:vAlign w:val="center"/>
          </w:tcPr>
          <w:p w14:paraId="37BB94E0" w14:textId="77777777" w:rsidR="0060066F" w:rsidRPr="00E1087E" w:rsidRDefault="0060066F" w:rsidP="00B60C69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2</w:t>
            </w:r>
          </w:p>
        </w:tc>
        <w:tc>
          <w:tcPr>
            <w:tcW w:w="505" w:type="pct"/>
            <w:vAlign w:val="center"/>
          </w:tcPr>
          <w:p w14:paraId="324B167D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8" w:type="pct"/>
            <w:vAlign w:val="center"/>
          </w:tcPr>
          <w:p w14:paraId="05AA8D55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1" w:type="pct"/>
          </w:tcPr>
          <w:p w14:paraId="7AFCBA23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31" w:type="pct"/>
          </w:tcPr>
          <w:p w14:paraId="4C7DBCC3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05" w:type="pct"/>
            <w:vAlign w:val="center"/>
          </w:tcPr>
          <w:p w14:paraId="0EBF5BFC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798" w:type="pct"/>
            <w:vAlign w:val="center"/>
          </w:tcPr>
          <w:p w14:paraId="5E388F89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57" w:type="pct"/>
            <w:vAlign w:val="center"/>
          </w:tcPr>
          <w:p w14:paraId="3AE7756E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97" w:type="pct"/>
            <w:vAlign w:val="center"/>
          </w:tcPr>
          <w:p w14:paraId="5C90BDB3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60066F" w:rsidRPr="00E1087E" w14:paraId="1589FCA5" w14:textId="77777777" w:rsidTr="0060066F">
        <w:trPr>
          <w:trHeight w:val="520"/>
        </w:trPr>
        <w:tc>
          <w:tcPr>
            <w:tcW w:w="168" w:type="pct"/>
            <w:vAlign w:val="center"/>
          </w:tcPr>
          <w:p w14:paraId="67F0FB75" w14:textId="77777777" w:rsidR="0060066F" w:rsidRPr="00E1087E" w:rsidRDefault="0060066F" w:rsidP="00B60C69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…</w:t>
            </w:r>
          </w:p>
        </w:tc>
        <w:tc>
          <w:tcPr>
            <w:tcW w:w="505" w:type="pct"/>
            <w:vAlign w:val="center"/>
          </w:tcPr>
          <w:p w14:paraId="22EBA1AE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8" w:type="pct"/>
            <w:vAlign w:val="center"/>
          </w:tcPr>
          <w:p w14:paraId="44A65273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1" w:type="pct"/>
          </w:tcPr>
          <w:p w14:paraId="3BB5CF22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31" w:type="pct"/>
          </w:tcPr>
          <w:p w14:paraId="48D81E86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05" w:type="pct"/>
            <w:vAlign w:val="center"/>
          </w:tcPr>
          <w:p w14:paraId="2617C5FC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798" w:type="pct"/>
            <w:vAlign w:val="center"/>
          </w:tcPr>
          <w:p w14:paraId="79131D13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57" w:type="pct"/>
            <w:vAlign w:val="center"/>
          </w:tcPr>
          <w:p w14:paraId="6D4F5B82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97" w:type="pct"/>
            <w:vAlign w:val="center"/>
          </w:tcPr>
          <w:p w14:paraId="187682F0" w14:textId="77777777" w:rsidR="0060066F" w:rsidRPr="00E1087E" w:rsidRDefault="0060066F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406035F7" w14:textId="77777777" w:rsidR="007F55F9" w:rsidRPr="00E1087E" w:rsidRDefault="007F55F9" w:rsidP="008C3311">
      <w:pPr>
        <w:spacing w:before="240" w:after="120"/>
        <w:ind w:right="-709"/>
        <w:jc w:val="both"/>
        <w:rPr>
          <w:rFonts w:ascii="URW DIN" w:hAnsi="URW DIN" w:cs="Calibri Light"/>
          <w:i/>
          <w:sz w:val="18"/>
          <w:szCs w:val="18"/>
        </w:rPr>
      </w:pPr>
    </w:p>
    <w:p w14:paraId="7F384248" w14:textId="686194F8" w:rsidR="00555AF0" w:rsidRPr="00E1087E" w:rsidRDefault="00555AF0" w:rsidP="00555AF0">
      <w:pPr>
        <w:spacing w:before="240" w:after="120"/>
        <w:ind w:right="-709"/>
        <w:jc w:val="both"/>
        <w:rPr>
          <w:rFonts w:ascii="URW DIN" w:hAnsi="URW DIN" w:cs="Calibri Light"/>
          <w:b/>
          <w:i/>
        </w:rPr>
      </w:pPr>
      <w:r w:rsidRPr="00E1087E">
        <w:rPr>
          <w:rFonts w:ascii="URW DIN" w:hAnsi="URW DIN" w:cs="Calibri Light"/>
          <w:i/>
        </w:rPr>
        <w:t xml:space="preserve">Stanowisko: </w:t>
      </w:r>
      <w:r w:rsidR="00C71E84" w:rsidRPr="00E1087E">
        <w:rPr>
          <w:rFonts w:ascii="URW DIN" w:hAnsi="URW DIN" w:cs="Calibri Light"/>
          <w:b/>
          <w:i/>
        </w:rPr>
        <w:t>Kierownik testów</w:t>
      </w:r>
      <w:r w:rsidR="00E41D53">
        <w:rPr>
          <w:rFonts w:ascii="URW DIN" w:hAnsi="URW DIN" w:cs="Calibri Light"/>
          <w:b/>
          <w:i/>
        </w:rPr>
        <w:t xml:space="preserve"> / Kierownik ds. Incydentów</w:t>
      </w:r>
    </w:p>
    <w:p w14:paraId="575B4A9C" w14:textId="2CE23BEF" w:rsidR="003229D8" w:rsidRPr="00E1087E" w:rsidRDefault="00BD34EE" w:rsidP="00E27ACE">
      <w:pPr>
        <w:spacing w:after="120"/>
        <w:ind w:right="-709"/>
        <w:jc w:val="both"/>
        <w:rPr>
          <w:rFonts w:ascii="URW DIN" w:hAnsi="URW DIN" w:cs="Calibri Light"/>
          <w:i/>
          <w:sz w:val="18"/>
          <w:szCs w:val="18"/>
        </w:rPr>
      </w:pPr>
      <w:r w:rsidRPr="00E1087E">
        <w:rPr>
          <w:rFonts w:ascii="URW DIN" w:hAnsi="URW DIN" w:cs="Calibri Light"/>
          <w:i/>
          <w:sz w:val="18"/>
          <w:szCs w:val="18"/>
        </w:rPr>
        <w:t>Pole</w:t>
      </w:r>
      <w:r w:rsidRPr="00E1087E">
        <w:rPr>
          <w:rFonts w:ascii="URW DIN" w:hAnsi="URW DIN" w:cs="Calibri Light"/>
          <w:b/>
          <w:bCs/>
          <w:i/>
          <w:sz w:val="18"/>
          <w:szCs w:val="18"/>
        </w:rPr>
        <w:t xml:space="preserve"> Posiadany certyfikat </w:t>
      </w:r>
      <w:r w:rsidRPr="00E1087E">
        <w:rPr>
          <w:rFonts w:ascii="URW DIN" w:hAnsi="URW DIN" w:cs="Calibri Light"/>
          <w:i/>
          <w:sz w:val="18"/>
          <w:szCs w:val="18"/>
        </w:rPr>
        <w:t>musi jednoznacznie wskazywać na spełnienie wymagań w kontekście posiadania certyfikatu zarządzania testami na poziomie zaawansowanym.</w:t>
      </w: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4"/>
        <w:gridCol w:w="2349"/>
        <w:gridCol w:w="1728"/>
        <w:gridCol w:w="1769"/>
        <w:gridCol w:w="3056"/>
        <w:gridCol w:w="2569"/>
        <w:gridCol w:w="2029"/>
      </w:tblGrid>
      <w:tr w:rsidR="00BD34EE" w:rsidRPr="00E1087E" w14:paraId="131834CB" w14:textId="77777777" w:rsidTr="00E1087E">
        <w:trPr>
          <w:trHeight w:val="1056"/>
        </w:trPr>
        <w:tc>
          <w:tcPr>
            <w:tcW w:w="176" w:type="pct"/>
            <w:shd w:val="clear" w:color="auto" w:fill="F2F2F2" w:themeFill="background1" w:themeFillShade="F2"/>
            <w:vAlign w:val="center"/>
          </w:tcPr>
          <w:p w14:paraId="3DCFC48A" w14:textId="77777777" w:rsidR="00BD34EE" w:rsidRPr="00E1087E" w:rsidRDefault="00BD34EE" w:rsidP="00BD34EE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839" w:type="pct"/>
            <w:shd w:val="clear" w:color="auto" w:fill="F2F2F2" w:themeFill="background1" w:themeFillShade="F2"/>
            <w:vAlign w:val="center"/>
          </w:tcPr>
          <w:p w14:paraId="66B3A57E" w14:textId="610B0A66" w:rsidR="00BD34EE" w:rsidRPr="00E1087E" w:rsidRDefault="00BD34EE" w:rsidP="00BD34EE">
            <w:pPr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617" w:type="pct"/>
            <w:shd w:val="clear" w:color="auto" w:fill="F2F2F2" w:themeFill="background1" w:themeFillShade="F2"/>
            <w:vAlign w:val="center"/>
          </w:tcPr>
          <w:p w14:paraId="0255FC0A" w14:textId="7F9AC6D7" w:rsidR="00BD34EE" w:rsidRPr="00E1087E" w:rsidRDefault="00BD34EE" w:rsidP="00BD34EE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Stanowisko </w:t>
            </w:r>
          </w:p>
        </w:tc>
        <w:tc>
          <w:tcPr>
            <w:tcW w:w="632" w:type="pct"/>
            <w:shd w:val="clear" w:color="auto" w:fill="F2F2F2" w:themeFill="background1" w:themeFillShade="F2"/>
            <w:vAlign w:val="center"/>
          </w:tcPr>
          <w:p w14:paraId="41B37757" w14:textId="77777777" w:rsidR="00BD34EE" w:rsidRPr="00E1087E" w:rsidRDefault="00BD34EE" w:rsidP="00BD34EE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Forma zatrudnienia</w:t>
            </w:r>
          </w:p>
          <w:p w14:paraId="14E0B7EE" w14:textId="6FCB2A80" w:rsidR="00BD34EE" w:rsidRPr="00E1087E" w:rsidRDefault="00BD34EE" w:rsidP="00BD34EE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(rodzaj umowy o pracę, jeżeli zatrudnienie jest na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lastRenderedPageBreak/>
              <w:t>podstawie stosunku pracy)</w:t>
            </w:r>
          </w:p>
        </w:tc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733A9948" w14:textId="0BC09BA8" w:rsidR="00BD34EE" w:rsidRPr="00E1087E" w:rsidRDefault="00BD34EE" w:rsidP="00BD34EE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lastRenderedPageBreak/>
              <w:t xml:space="preserve">Posiadany certyfikat </w:t>
            </w:r>
          </w:p>
          <w:p w14:paraId="069AE8A3" w14:textId="1C741D3F" w:rsidR="00BD34EE" w:rsidRPr="00E1087E" w:rsidRDefault="00BD34EE" w:rsidP="00BD34EE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(nazwa</w:t>
            </w:r>
            <w:r w:rsidR="4342622D" w:rsidRPr="46B1D936">
              <w:rPr>
                <w:rFonts w:ascii="URW DIN" w:hAnsi="URW DIN" w:cs="Calibri Light"/>
                <w:b/>
                <w:bCs/>
                <w:sz w:val="18"/>
                <w:szCs w:val="18"/>
              </w:rPr>
              <w:t>, poziom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 i data uzyskania)</w:t>
            </w:r>
          </w:p>
        </w:tc>
        <w:tc>
          <w:tcPr>
            <w:tcW w:w="918" w:type="pct"/>
            <w:shd w:val="clear" w:color="auto" w:fill="F2F2F2" w:themeFill="background1" w:themeFillShade="F2"/>
            <w:vAlign w:val="center"/>
          </w:tcPr>
          <w:p w14:paraId="7F5772A1" w14:textId="5FBA34F3" w:rsidR="00BD34EE" w:rsidRPr="00E1087E" w:rsidRDefault="00BD34EE" w:rsidP="00BD34EE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początku okresu zatrudnienia</w:t>
            </w:r>
          </w:p>
        </w:tc>
        <w:tc>
          <w:tcPr>
            <w:tcW w:w="725" w:type="pct"/>
            <w:shd w:val="clear" w:color="auto" w:fill="F2F2F2" w:themeFill="background1" w:themeFillShade="F2"/>
            <w:vAlign w:val="center"/>
          </w:tcPr>
          <w:p w14:paraId="40242C2F" w14:textId="77777777" w:rsidR="00BD34EE" w:rsidRPr="00E1087E" w:rsidRDefault="00BD34EE" w:rsidP="00BD34EE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Data końca okresu zatrudnienia </w:t>
            </w:r>
          </w:p>
          <w:p w14:paraId="58D59148" w14:textId="058E3A7A" w:rsidR="00BD34EE" w:rsidRPr="00E1087E" w:rsidRDefault="00BD34EE" w:rsidP="00BD34EE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(w przypadku umów na czas określony)</w:t>
            </w:r>
          </w:p>
        </w:tc>
      </w:tr>
      <w:tr w:rsidR="00BD34EE" w:rsidRPr="00E1087E" w14:paraId="7C79AC73" w14:textId="77777777" w:rsidTr="00E1087E">
        <w:trPr>
          <w:trHeight w:val="520"/>
        </w:trPr>
        <w:tc>
          <w:tcPr>
            <w:tcW w:w="176" w:type="pct"/>
            <w:vAlign w:val="center"/>
          </w:tcPr>
          <w:p w14:paraId="22AE18E1" w14:textId="77777777" w:rsidR="00BD34EE" w:rsidRPr="00E1087E" w:rsidRDefault="00BD34EE" w:rsidP="007762DB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839" w:type="pct"/>
            <w:vAlign w:val="center"/>
          </w:tcPr>
          <w:p w14:paraId="0BFD2E02" w14:textId="77777777" w:rsidR="00BD34EE" w:rsidRPr="00E1087E" w:rsidRDefault="00BD34EE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17" w:type="pct"/>
          </w:tcPr>
          <w:p w14:paraId="60BED6CF" w14:textId="77777777" w:rsidR="00BD34EE" w:rsidRPr="00E1087E" w:rsidRDefault="00BD34EE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32" w:type="pct"/>
            <w:vAlign w:val="center"/>
          </w:tcPr>
          <w:p w14:paraId="0ADAB408" w14:textId="37B2C867" w:rsidR="00BD34EE" w:rsidRPr="00E1087E" w:rsidRDefault="00BD34EE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092" w:type="pct"/>
          </w:tcPr>
          <w:p w14:paraId="1E8E6883" w14:textId="77777777" w:rsidR="00BD34EE" w:rsidRPr="00E1087E" w:rsidRDefault="00BD34EE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18" w:type="pct"/>
            <w:vAlign w:val="center"/>
          </w:tcPr>
          <w:p w14:paraId="03395E51" w14:textId="7FDB63BE" w:rsidR="00BD34EE" w:rsidRPr="00E1087E" w:rsidRDefault="00BD34EE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4AE400DF" w14:textId="77777777" w:rsidR="00BD34EE" w:rsidRPr="00E1087E" w:rsidRDefault="00BD34EE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67FC1E84" w14:textId="14A730B3" w:rsidR="005B4C94" w:rsidRPr="00E1087E" w:rsidRDefault="0028096D" w:rsidP="00280BEF">
      <w:pPr>
        <w:spacing w:before="240" w:after="120"/>
        <w:ind w:right="-709"/>
        <w:jc w:val="both"/>
        <w:rPr>
          <w:rFonts w:ascii="URW DIN" w:hAnsi="URW DIN" w:cs="Calibri Light"/>
          <w:i/>
          <w:sz w:val="18"/>
          <w:szCs w:val="18"/>
        </w:rPr>
      </w:pPr>
      <w:r w:rsidRPr="00E1087E">
        <w:rPr>
          <w:rFonts w:ascii="URW DIN" w:hAnsi="URW DIN" w:cs="Calibri Light"/>
          <w:b/>
          <w:bCs/>
          <w:i/>
          <w:sz w:val="18"/>
          <w:szCs w:val="18"/>
        </w:rPr>
        <w:t>Doświadczenie projektowe</w:t>
      </w:r>
      <w:r w:rsidR="005B4C94" w:rsidRPr="00E1087E">
        <w:rPr>
          <w:rFonts w:ascii="URW DIN" w:hAnsi="URW DIN" w:cs="Calibri Light"/>
          <w:b/>
          <w:bCs/>
          <w:i/>
          <w:sz w:val="18"/>
          <w:szCs w:val="18"/>
        </w:rPr>
        <w:t xml:space="preserve"> </w:t>
      </w: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0"/>
        <w:gridCol w:w="1671"/>
        <w:gridCol w:w="1671"/>
        <w:gridCol w:w="1738"/>
        <w:gridCol w:w="1671"/>
        <w:gridCol w:w="2981"/>
        <w:gridCol w:w="1847"/>
        <w:gridCol w:w="1945"/>
      </w:tblGrid>
      <w:tr w:rsidR="0089396B" w:rsidRPr="00E1087E" w14:paraId="570A308B" w14:textId="77777777" w:rsidTr="0089396B">
        <w:trPr>
          <w:trHeight w:val="1274"/>
        </w:trPr>
        <w:tc>
          <w:tcPr>
            <w:tcW w:w="168" w:type="pct"/>
            <w:shd w:val="clear" w:color="auto" w:fill="F2F2F2" w:themeFill="background1" w:themeFillShade="F2"/>
            <w:vAlign w:val="center"/>
          </w:tcPr>
          <w:p w14:paraId="4BC1058E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597" w:type="pct"/>
            <w:shd w:val="clear" w:color="auto" w:fill="F2F2F2" w:themeFill="background1" w:themeFillShade="F2"/>
            <w:vAlign w:val="center"/>
          </w:tcPr>
          <w:p w14:paraId="46FEF26D" w14:textId="77777777" w:rsidR="00524CFA" w:rsidRPr="00E1087E" w:rsidRDefault="00524CFA" w:rsidP="00437484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597" w:type="pct"/>
            <w:shd w:val="clear" w:color="auto" w:fill="F2F2F2" w:themeFill="background1" w:themeFillShade="F2"/>
            <w:vAlign w:val="center"/>
          </w:tcPr>
          <w:p w14:paraId="3DA71145" w14:textId="77C7DE89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Rola w </w:t>
            </w:r>
            <w:r>
              <w:rPr>
                <w:rFonts w:ascii="URW DIN" w:hAnsi="URW DIN" w:cs="Calibri Light"/>
                <w:b/>
                <w:sz w:val="18"/>
                <w:szCs w:val="18"/>
              </w:rPr>
              <w:t>zrealizowanym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 </w:t>
            </w:r>
            <w:r>
              <w:rPr>
                <w:rFonts w:ascii="URW DIN" w:hAnsi="URW DIN" w:cs="Calibri Light"/>
                <w:b/>
                <w:sz w:val="18"/>
                <w:szCs w:val="18"/>
              </w:rPr>
              <w:t xml:space="preserve">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projekcie</w:t>
            </w:r>
          </w:p>
        </w:tc>
        <w:tc>
          <w:tcPr>
            <w:tcW w:w="621" w:type="pct"/>
            <w:shd w:val="clear" w:color="auto" w:fill="F2F2F2" w:themeFill="background1" w:themeFillShade="F2"/>
            <w:vAlign w:val="center"/>
          </w:tcPr>
          <w:p w14:paraId="4D4E5D75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597" w:type="pct"/>
            <w:shd w:val="clear" w:color="auto" w:fill="F2F2F2" w:themeFill="background1" w:themeFillShade="F2"/>
            <w:vAlign w:val="center"/>
          </w:tcPr>
          <w:p w14:paraId="52641FBA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Nazwa projektu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662214AF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projektu</w:t>
            </w:r>
          </w:p>
        </w:tc>
        <w:tc>
          <w:tcPr>
            <w:tcW w:w="660" w:type="pct"/>
            <w:shd w:val="clear" w:color="auto" w:fill="F2F2F2" w:themeFill="background1" w:themeFillShade="F2"/>
            <w:vAlign w:val="center"/>
          </w:tcPr>
          <w:p w14:paraId="44806FEA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Wartość projektu</w:t>
            </w:r>
          </w:p>
          <w:p w14:paraId="0E5244E5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(brutto)</w:t>
            </w:r>
          </w:p>
        </w:tc>
        <w:tc>
          <w:tcPr>
            <w:tcW w:w="695" w:type="pct"/>
            <w:shd w:val="clear" w:color="auto" w:fill="F2F2F2" w:themeFill="background1" w:themeFillShade="F2"/>
            <w:vAlign w:val="center"/>
          </w:tcPr>
          <w:p w14:paraId="0529B35A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Okres realizacji projektu</w:t>
            </w:r>
          </w:p>
          <w:p w14:paraId="2BD232FA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(od – do)</w:t>
            </w:r>
          </w:p>
        </w:tc>
      </w:tr>
      <w:tr w:rsidR="00524CFA" w:rsidRPr="00E1087E" w14:paraId="791FB546" w14:textId="77777777" w:rsidTr="0089396B">
        <w:trPr>
          <w:trHeight w:val="520"/>
        </w:trPr>
        <w:tc>
          <w:tcPr>
            <w:tcW w:w="168" w:type="pct"/>
            <w:vAlign w:val="center"/>
          </w:tcPr>
          <w:p w14:paraId="3CF5241B" w14:textId="77777777" w:rsidR="00524CFA" w:rsidRPr="00E1087E" w:rsidRDefault="00524CFA" w:rsidP="00437484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597" w:type="pct"/>
            <w:vAlign w:val="center"/>
          </w:tcPr>
          <w:p w14:paraId="2376F0F5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97" w:type="pct"/>
            <w:vAlign w:val="center"/>
          </w:tcPr>
          <w:p w14:paraId="2506B5FB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1" w:type="pct"/>
            <w:vAlign w:val="center"/>
          </w:tcPr>
          <w:p w14:paraId="0D8022E5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97" w:type="pct"/>
            <w:vAlign w:val="center"/>
          </w:tcPr>
          <w:p w14:paraId="07C77453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09C6526C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60" w:type="pct"/>
            <w:vAlign w:val="center"/>
          </w:tcPr>
          <w:p w14:paraId="1854AA8A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95" w:type="pct"/>
            <w:vAlign w:val="center"/>
          </w:tcPr>
          <w:p w14:paraId="031F378B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524CFA" w:rsidRPr="00E1087E" w14:paraId="56C12E1B" w14:textId="77777777" w:rsidTr="0089396B">
        <w:trPr>
          <w:trHeight w:val="520"/>
        </w:trPr>
        <w:tc>
          <w:tcPr>
            <w:tcW w:w="168" w:type="pct"/>
            <w:vAlign w:val="center"/>
          </w:tcPr>
          <w:p w14:paraId="507A3A96" w14:textId="77777777" w:rsidR="00524CFA" w:rsidRPr="00E1087E" w:rsidRDefault="00524CFA" w:rsidP="00437484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2</w:t>
            </w:r>
          </w:p>
        </w:tc>
        <w:tc>
          <w:tcPr>
            <w:tcW w:w="597" w:type="pct"/>
            <w:vAlign w:val="center"/>
          </w:tcPr>
          <w:p w14:paraId="7C266594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97" w:type="pct"/>
            <w:vAlign w:val="center"/>
          </w:tcPr>
          <w:p w14:paraId="6813DDD8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1" w:type="pct"/>
            <w:vAlign w:val="center"/>
          </w:tcPr>
          <w:p w14:paraId="5D3283B4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97" w:type="pct"/>
            <w:vAlign w:val="center"/>
          </w:tcPr>
          <w:p w14:paraId="75F3813B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19B1A368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60" w:type="pct"/>
            <w:vAlign w:val="center"/>
          </w:tcPr>
          <w:p w14:paraId="4ED680B5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95" w:type="pct"/>
            <w:vAlign w:val="center"/>
          </w:tcPr>
          <w:p w14:paraId="161474E0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524CFA" w:rsidRPr="00E1087E" w14:paraId="76B2FBFD" w14:textId="77777777" w:rsidTr="0089396B">
        <w:trPr>
          <w:trHeight w:val="520"/>
        </w:trPr>
        <w:tc>
          <w:tcPr>
            <w:tcW w:w="168" w:type="pct"/>
            <w:vAlign w:val="center"/>
          </w:tcPr>
          <w:p w14:paraId="4C129ECB" w14:textId="77777777" w:rsidR="00524CFA" w:rsidRPr="00E1087E" w:rsidRDefault="00524CFA" w:rsidP="00437484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…</w:t>
            </w:r>
          </w:p>
        </w:tc>
        <w:tc>
          <w:tcPr>
            <w:tcW w:w="597" w:type="pct"/>
            <w:vAlign w:val="center"/>
          </w:tcPr>
          <w:p w14:paraId="0162BB8D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97" w:type="pct"/>
            <w:vAlign w:val="center"/>
          </w:tcPr>
          <w:p w14:paraId="43C1AF9E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1" w:type="pct"/>
            <w:vAlign w:val="center"/>
          </w:tcPr>
          <w:p w14:paraId="787B1E5B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97" w:type="pct"/>
            <w:vAlign w:val="center"/>
          </w:tcPr>
          <w:p w14:paraId="26488C2F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4836BC1E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60" w:type="pct"/>
            <w:vAlign w:val="center"/>
          </w:tcPr>
          <w:p w14:paraId="76DBAAF4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95" w:type="pct"/>
            <w:vAlign w:val="center"/>
          </w:tcPr>
          <w:p w14:paraId="643A4D99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06F041AA" w14:textId="25B51497" w:rsidR="007E07DF" w:rsidRPr="00E1087E" w:rsidRDefault="007E07DF" w:rsidP="007E07DF">
      <w:pPr>
        <w:spacing w:before="240" w:after="120"/>
        <w:ind w:right="-709"/>
        <w:jc w:val="both"/>
        <w:rPr>
          <w:rFonts w:ascii="URW DIN" w:hAnsi="URW DIN" w:cs="Calibri Light"/>
          <w:b/>
          <w:i/>
          <w:sz w:val="18"/>
          <w:szCs w:val="18"/>
        </w:rPr>
      </w:pPr>
      <w:r w:rsidRPr="00E1087E">
        <w:rPr>
          <w:rFonts w:ascii="URW DIN" w:hAnsi="URW DIN" w:cs="Calibri Light"/>
          <w:b/>
          <w:i/>
        </w:rPr>
        <w:t>Analityk</w:t>
      </w:r>
      <w:r w:rsidRPr="00E1087E">
        <w:rPr>
          <w:rFonts w:ascii="URW DIN" w:hAnsi="URW DIN" w:cs="Calibri Light"/>
          <w:b/>
          <w:i/>
          <w:sz w:val="18"/>
          <w:szCs w:val="18"/>
        </w:rPr>
        <w:t>– Jeżeli Wykonawca planuje oddelegować do zespołu projektowego więcej niż 2 Analityków procesów biznesowych, należy skopiować i uzupełnić tabele dla kolejnych osób.</w:t>
      </w:r>
    </w:p>
    <w:p w14:paraId="3F433204" w14:textId="0EFC1EF8" w:rsidR="00445D2C" w:rsidRDefault="00E93970" w:rsidP="00E1087E">
      <w:pPr>
        <w:spacing w:before="240" w:after="120"/>
        <w:ind w:right="-709"/>
        <w:jc w:val="both"/>
        <w:rPr>
          <w:rFonts w:ascii="URW DIN" w:hAnsi="URW DIN" w:cs="Calibri Light"/>
          <w:i/>
          <w:sz w:val="18"/>
          <w:szCs w:val="18"/>
        </w:rPr>
      </w:pPr>
      <w:r w:rsidRPr="00E1087E">
        <w:rPr>
          <w:rFonts w:ascii="URW DIN" w:hAnsi="URW DIN" w:cs="Calibri Light"/>
          <w:i/>
        </w:rPr>
        <w:t xml:space="preserve">Stanowisko: </w:t>
      </w:r>
      <w:r w:rsidR="007E07DF" w:rsidRPr="00E1087E">
        <w:rPr>
          <w:rFonts w:ascii="URW DIN" w:hAnsi="URW DIN" w:cs="Calibri Light"/>
          <w:b/>
          <w:i/>
        </w:rPr>
        <w:t xml:space="preserve">Analityk </w:t>
      </w:r>
      <w:r w:rsidR="007256C3" w:rsidRPr="00E1087E">
        <w:rPr>
          <w:rFonts w:ascii="URW DIN" w:hAnsi="URW DIN" w:cs="Calibri Light"/>
          <w:b/>
          <w:i/>
        </w:rPr>
        <w:t>1</w:t>
      </w:r>
    </w:p>
    <w:p w14:paraId="65E174B8" w14:textId="66334061" w:rsidR="007C1F2A" w:rsidRPr="00E1087E" w:rsidRDefault="007C1F2A" w:rsidP="00280BEF">
      <w:pPr>
        <w:spacing w:before="240" w:after="120"/>
        <w:ind w:right="-709"/>
        <w:jc w:val="both"/>
        <w:rPr>
          <w:rFonts w:ascii="URW DIN" w:hAnsi="URW DIN" w:cs="Calibri Light"/>
          <w:i/>
          <w:sz w:val="18"/>
          <w:szCs w:val="18"/>
        </w:rPr>
      </w:pPr>
      <w:r w:rsidRPr="00E1087E">
        <w:rPr>
          <w:rFonts w:ascii="URW DIN" w:hAnsi="URW DIN" w:cs="Calibri Light"/>
          <w:i/>
          <w:sz w:val="18"/>
          <w:szCs w:val="18"/>
        </w:rPr>
        <w:t>Tabela powinna obejmować co najmniej minimalny okres doświadczenia zawodowego wskazany w SIWZ. W przypadku, gdy doświadczenie to wynika również z zatrudnienia/świadczenia usług na rzecz innych podmiotów niż Wykonawca, w tabeli należy wymienić również poprzednie okresy zatrudnienia.</w:t>
      </w:r>
      <w:r w:rsidR="00934F5B">
        <w:rPr>
          <w:rFonts w:ascii="URW DIN" w:hAnsi="URW DIN" w:cs="Calibri Light"/>
          <w:i/>
          <w:sz w:val="18"/>
          <w:szCs w:val="18"/>
        </w:rPr>
        <w:t xml:space="preserve"> </w:t>
      </w:r>
      <w:r w:rsidRPr="00E1087E">
        <w:rPr>
          <w:rFonts w:ascii="URW DIN" w:hAnsi="URW DIN" w:cs="Calibri Light"/>
          <w:i/>
          <w:sz w:val="18"/>
          <w:szCs w:val="18"/>
        </w:rPr>
        <w:t xml:space="preserve">W polu </w:t>
      </w:r>
      <w:r w:rsidRPr="00E1087E">
        <w:rPr>
          <w:rFonts w:ascii="URW DIN" w:hAnsi="URW DIN" w:cs="Calibri Light"/>
          <w:b/>
          <w:bCs/>
          <w:i/>
          <w:sz w:val="18"/>
          <w:szCs w:val="18"/>
        </w:rPr>
        <w:t>Pracodawca</w:t>
      </w:r>
      <w:r w:rsidRPr="00E1087E">
        <w:rPr>
          <w:rFonts w:ascii="URW DIN" w:hAnsi="URW DIN" w:cs="Calibri Light"/>
          <w:i/>
          <w:sz w:val="18"/>
          <w:szCs w:val="18"/>
        </w:rPr>
        <w:t xml:space="preserve"> należy wskazać nazwę i siedzibę pracodawcy lub podmiotu, na rzecz którego wskazana osoba wykonywała usługi w ramach innego stosunku prawnego (np. umowy cywilnoprawnej).</w:t>
      </w: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30"/>
        <w:gridCol w:w="2051"/>
        <w:gridCol w:w="1509"/>
        <w:gridCol w:w="1545"/>
        <w:gridCol w:w="2670"/>
        <w:gridCol w:w="2245"/>
        <w:gridCol w:w="1772"/>
        <w:gridCol w:w="1772"/>
      </w:tblGrid>
      <w:tr w:rsidR="007C1F2A" w:rsidRPr="00E1087E" w14:paraId="2EFDB397" w14:textId="77777777" w:rsidTr="00E1087E">
        <w:trPr>
          <w:trHeight w:val="1056"/>
        </w:trPr>
        <w:tc>
          <w:tcPr>
            <w:tcW w:w="154" w:type="pct"/>
            <w:shd w:val="clear" w:color="auto" w:fill="F2F2F2" w:themeFill="background1" w:themeFillShade="F2"/>
            <w:vAlign w:val="center"/>
          </w:tcPr>
          <w:p w14:paraId="77946394" w14:textId="77777777" w:rsidR="007C1F2A" w:rsidRPr="00E1087E" w:rsidRDefault="007C1F2A" w:rsidP="007A446F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733" w:type="pct"/>
            <w:shd w:val="clear" w:color="auto" w:fill="F2F2F2" w:themeFill="background1" w:themeFillShade="F2"/>
            <w:vAlign w:val="center"/>
          </w:tcPr>
          <w:p w14:paraId="12BD0B45" w14:textId="77777777" w:rsidR="007C1F2A" w:rsidRPr="00E1087E" w:rsidRDefault="007C1F2A" w:rsidP="007A446F">
            <w:pPr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539" w:type="pct"/>
            <w:shd w:val="clear" w:color="auto" w:fill="F2F2F2" w:themeFill="background1" w:themeFillShade="F2"/>
            <w:vAlign w:val="center"/>
          </w:tcPr>
          <w:p w14:paraId="79661C1F" w14:textId="77777777" w:rsidR="007C1F2A" w:rsidRPr="00E1087E" w:rsidRDefault="007C1F2A" w:rsidP="007A446F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Pracodawca</w:t>
            </w:r>
          </w:p>
        </w:tc>
        <w:tc>
          <w:tcPr>
            <w:tcW w:w="552" w:type="pct"/>
            <w:shd w:val="clear" w:color="auto" w:fill="F2F2F2" w:themeFill="background1" w:themeFillShade="F2"/>
            <w:vAlign w:val="center"/>
          </w:tcPr>
          <w:p w14:paraId="5D51CB18" w14:textId="77777777" w:rsidR="007C1F2A" w:rsidRPr="00E1087E" w:rsidRDefault="007C1F2A" w:rsidP="007A446F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Stanowisko</w:t>
            </w:r>
          </w:p>
        </w:tc>
        <w:tc>
          <w:tcPr>
            <w:tcW w:w="954" w:type="pct"/>
            <w:shd w:val="clear" w:color="auto" w:fill="F2F2F2" w:themeFill="background1" w:themeFillShade="F2"/>
            <w:vAlign w:val="center"/>
          </w:tcPr>
          <w:p w14:paraId="25E93F0C" w14:textId="77777777" w:rsidR="007C1F2A" w:rsidRPr="00E1087E" w:rsidRDefault="007C1F2A" w:rsidP="007A446F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802" w:type="pct"/>
            <w:shd w:val="clear" w:color="auto" w:fill="F2F2F2" w:themeFill="background1" w:themeFillShade="F2"/>
            <w:vAlign w:val="center"/>
          </w:tcPr>
          <w:p w14:paraId="00247559" w14:textId="77777777" w:rsidR="007C1F2A" w:rsidRPr="00E1087E" w:rsidRDefault="007C1F2A" w:rsidP="007A446F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Forma zatrudnienia</w:t>
            </w:r>
          </w:p>
          <w:p w14:paraId="11B67D79" w14:textId="77777777" w:rsidR="007C1F2A" w:rsidRPr="00E1087E" w:rsidRDefault="007C1F2A" w:rsidP="007A446F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(rodzaj umowy o pracę, jeżeli zatrudnienie jest na podstawie stosunku pracy)</w:t>
            </w:r>
          </w:p>
        </w:tc>
        <w:tc>
          <w:tcPr>
            <w:tcW w:w="633" w:type="pct"/>
            <w:shd w:val="clear" w:color="auto" w:fill="F2F2F2" w:themeFill="background1" w:themeFillShade="F2"/>
            <w:vAlign w:val="center"/>
          </w:tcPr>
          <w:p w14:paraId="20F84FE5" w14:textId="77777777" w:rsidR="007C1F2A" w:rsidRPr="00E1087E" w:rsidRDefault="007C1F2A" w:rsidP="007A446F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początku okresu zatrudnienia</w:t>
            </w:r>
          </w:p>
        </w:tc>
        <w:tc>
          <w:tcPr>
            <w:tcW w:w="633" w:type="pct"/>
            <w:shd w:val="clear" w:color="auto" w:fill="F2F2F2" w:themeFill="background1" w:themeFillShade="F2"/>
            <w:vAlign w:val="center"/>
          </w:tcPr>
          <w:p w14:paraId="711DCA3A" w14:textId="77777777" w:rsidR="007C1F2A" w:rsidRPr="00E1087E" w:rsidRDefault="007C1F2A" w:rsidP="007A446F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końca okresu zatrudnienia</w:t>
            </w:r>
          </w:p>
          <w:p w14:paraId="1EE414C6" w14:textId="77777777" w:rsidR="007C1F2A" w:rsidRPr="00E1087E" w:rsidRDefault="007C1F2A" w:rsidP="007A446F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(w przypadku umów na czas określony)</w:t>
            </w:r>
          </w:p>
        </w:tc>
      </w:tr>
      <w:tr w:rsidR="007C1F2A" w:rsidRPr="00E1087E" w14:paraId="745D4172" w14:textId="77777777" w:rsidTr="00E1087E">
        <w:trPr>
          <w:trHeight w:val="520"/>
        </w:trPr>
        <w:tc>
          <w:tcPr>
            <w:tcW w:w="154" w:type="pct"/>
            <w:vAlign w:val="center"/>
          </w:tcPr>
          <w:p w14:paraId="55DF8285" w14:textId="77777777" w:rsidR="007C1F2A" w:rsidRPr="00E1087E" w:rsidRDefault="007C1F2A" w:rsidP="007A446F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733" w:type="pct"/>
            <w:vAlign w:val="center"/>
          </w:tcPr>
          <w:p w14:paraId="7A9EF9E9" w14:textId="77777777" w:rsidR="007C1F2A" w:rsidRPr="00E1087E" w:rsidRDefault="007C1F2A" w:rsidP="007A446F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39" w:type="pct"/>
          </w:tcPr>
          <w:p w14:paraId="3FE6586E" w14:textId="77777777" w:rsidR="007C1F2A" w:rsidRPr="00E1087E" w:rsidRDefault="007C1F2A" w:rsidP="007A446F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02DB4650" w14:textId="77777777" w:rsidR="007C1F2A" w:rsidRPr="00E1087E" w:rsidRDefault="007C1F2A" w:rsidP="007A446F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54" w:type="pct"/>
          </w:tcPr>
          <w:p w14:paraId="31251014" w14:textId="77777777" w:rsidR="007C1F2A" w:rsidRPr="00E1087E" w:rsidRDefault="007C1F2A" w:rsidP="007A446F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02" w:type="pct"/>
            <w:vAlign w:val="center"/>
          </w:tcPr>
          <w:p w14:paraId="75E69EC4" w14:textId="77777777" w:rsidR="007C1F2A" w:rsidRPr="00E1087E" w:rsidRDefault="007C1F2A" w:rsidP="007A446F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33" w:type="pct"/>
            <w:vAlign w:val="center"/>
          </w:tcPr>
          <w:p w14:paraId="2B65AB55" w14:textId="77777777" w:rsidR="007C1F2A" w:rsidRPr="00E1087E" w:rsidRDefault="007C1F2A" w:rsidP="007A446F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33" w:type="pct"/>
            <w:vAlign w:val="center"/>
          </w:tcPr>
          <w:p w14:paraId="766AA588" w14:textId="77777777" w:rsidR="007C1F2A" w:rsidRPr="00E1087E" w:rsidRDefault="007C1F2A" w:rsidP="007A446F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36ADF7A3" w14:textId="0FA5891F" w:rsidR="00E93970" w:rsidRPr="00E1087E" w:rsidRDefault="00E93970" w:rsidP="00E93970">
      <w:pPr>
        <w:spacing w:before="240" w:after="120"/>
        <w:ind w:right="-709"/>
        <w:jc w:val="both"/>
        <w:rPr>
          <w:rFonts w:ascii="URW DIN" w:hAnsi="URW DIN" w:cs="Calibri Light"/>
          <w:b/>
          <w:bCs/>
          <w:i/>
          <w:sz w:val="18"/>
          <w:szCs w:val="18"/>
        </w:rPr>
      </w:pPr>
      <w:r w:rsidRPr="00E1087E">
        <w:rPr>
          <w:rFonts w:ascii="URW DIN" w:hAnsi="URW DIN" w:cs="Calibri Light"/>
          <w:b/>
          <w:bCs/>
          <w:i/>
          <w:sz w:val="18"/>
          <w:szCs w:val="18"/>
        </w:rPr>
        <w:lastRenderedPageBreak/>
        <w:t xml:space="preserve">Doświadczenie projektowe </w:t>
      </w:r>
    </w:p>
    <w:tbl>
      <w:tblPr>
        <w:tblW w:w="496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2"/>
        <w:gridCol w:w="1675"/>
        <w:gridCol w:w="1675"/>
        <w:gridCol w:w="1739"/>
        <w:gridCol w:w="1675"/>
        <w:gridCol w:w="4100"/>
        <w:gridCol w:w="1133"/>
        <w:gridCol w:w="1419"/>
      </w:tblGrid>
      <w:tr w:rsidR="0089396B" w:rsidRPr="00E1087E" w14:paraId="6E08A793" w14:textId="77777777" w:rsidTr="0089396B">
        <w:trPr>
          <w:trHeight w:val="1274"/>
        </w:trPr>
        <w:tc>
          <w:tcPr>
            <w:tcW w:w="170" w:type="pct"/>
            <w:shd w:val="clear" w:color="auto" w:fill="F2F2F2" w:themeFill="background1" w:themeFillShade="F2"/>
            <w:vAlign w:val="center"/>
          </w:tcPr>
          <w:p w14:paraId="254F7931" w14:textId="77777777" w:rsidR="00524CFA" w:rsidRPr="00E1087E" w:rsidRDefault="00524CFA" w:rsidP="00A7149D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74E92523" w14:textId="77777777" w:rsidR="00524CFA" w:rsidRPr="00E1087E" w:rsidRDefault="00524CFA" w:rsidP="00A7149D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2F42B5D6" w14:textId="1A2F51A5" w:rsidR="00524CFA" w:rsidRPr="00E1087E" w:rsidRDefault="00524CFA" w:rsidP="00A7149D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Rola w </w:t>
            </w:r>
            <w:r>
              <w:rPr>
                <w:rFonts w:ascii="URW DIN" w:hAnsi="URW DIN" w:cs="Calibri Light"/>
                <w:b/>
                <w:sz w:val="18"/>
                <w:szCs w:val="18"/>
              </w:rPr>
              <w:t>zrealizowanym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 projekcie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2D46B1FA" w14:textId="77777777" w:rsidR="00524CFA" w:rsidRPr="00E1087E" w:rsidRDefault="00524CFA" w:rsidP="00A7149D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0C26987E" w14:textId="77777777" w:rsidR="00524CFA" w:rsidRPr="00E1087E" w:rsidRDefault="00524CFA" w:rsidP="00A7149D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Nazwa projektu</w:t>
            </w:r>
          </w:p>
        </w:tc>
        <w:tc>
          <w:tcPr>
            <w:tcW w:w="1476" w:type="pct"/>
            <w:shd w:val="clear" w:color="auto" w:fill="F2F2F2" w:themeFill="background1" w:themeFillShade="F2"/>
            <w:vAlign w:val="center"/>
          </w:tcPr>
          <w:p w14:paraId="3FB4D6FD" w14:textId="77777777" w:rsidR="00524CFA" w:rsidRPr="00E1087E" w:rsidRDefault="00524CFA" w:rsidP="00A7149D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projektu</w:t>
            </w: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14:paraId="17A8911D" w14:textId="77777777" w:rsidR="00524CFA" w:rsidRPr="00E1087E" w:rsidRDefault="00524CFA" w:rsidP="00A7149D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Wartość projektu</w:t>
            </w:r>
          </w:p>
          <w:p w14:paraId="38D3B9E9" w14:textId="77777777" w:rsidR="00524CFA" w:rsidRPr="00E1087E" w:rsidRDefault="00524CFA" w:rsidP="00A7149D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(brutto)</w:t>
            </w:r>
          </w:p>
        </w:tc>
        <w:tc>
          <w:tcPr>
            <w:tcW w:w="511" w:type="pct"/>
            <w:shd w:val="clear" w:color="auto" w:fill="F2F2F2" w:themeFill="background1" w:themeFillShade="F2"/>
            <w:vAlign w:val="center"/>
          </w:tcPr>
          <w:p w14:paraId="2D8FF836" w14:textId="77777777" w:rsidR="00524CFA" w:rsidRPr="00E1087E" w:rsidRDefault="00524CFA" w:rsidP="00A7149D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Okres realizacji projektu</w:t>
            </w:r>
          </w:p>
          <w:p w14:paraId="0731FDEC" w14:textId="77777777" w:rsidR="00524CFA" w:rsidRPr="00E1087E" w:rsidRDefault="00524CFA" w:rsidP="00A7149D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(od – do)</w:t>
            </w:r>
          </w:p>
        </w:tc>
      </w:tr>
      <w:tr w:rsidR="00524CFA" w:rsidRPr="00E1087E" w14:paraId="1CDB5D8F" w14:textId="77777777" w:rsidTr="0089396B">
        <w:trPr>
          <w:trHeight w:val="520"/>
        </w:trPr>
        <w:tc>
          <w:tcPr>
            <w:tcW w:w="170" w:type="pct"/>
            <w:vAlign w:val="center"/>
          </w:tcPr>
          <w:p w14:paraId="5D1193A8" w14:textId="77777777" w:rsidR="00524CFA" w:rsidRPr="00E1087E" w:rsidRDefault="00524CFA" w:rsidP="00A7149D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603" w:type="pct"/>
            <w:vAlign w:val="center"/>
          </w:tcPr>
          <w:p w14:paraId="065A8B8C" w14:textId="77777777" w:rsidR="00524CFA" w:rsidRPr="00E1087E" w:rsidRDefault="00524CFA" w:rsidP="00A7149D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5AA82278" w14:textId="77777777" w:rsidR="00524CFA" w:rsidRPr="00E1087E" w:rsidRDefault="00524CFA" w:rsidP="00A7149D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7F3F40AA" w14:textId="77777777" w:rsidR="00524CFA" w:rsidRPr="00E1087E" w:rsidRDefault="00524CFA" w:rsidP="00A7149D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38A0A940" w14:textId="77777777" w:rsidR="00524CFA" w:rsidRPr="00E1087E" w:rsidRDefault="00524CFA" w:rsidP="00A7149D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476" w:type="pct"/>
            <w:vAlign w:val="center"/>
          </w:tcPr>
          <w:p w14:paraId="0689E0E2" w14:textId="77777777" w:rsidR="00524CFA" w:rsidRPr="00E1087E" w:rsidRDefault="00524CFA" w:rsidP="00A7149D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08" w:type="pct"/>
            <w:vAlign w:val="center"/>
          </w:tcPr>
          <w:p w14:paraId="7284EF67" w14:textId="77777777" w:rsidR="00524CFA" w:rsidRPr="00E1087E" w:rsidRDefault="00524CFA" w:rsidP="00A7149D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1" w:type="pct"/>
            <w:vAlign w:val="center"/>
          </w:tcPr>
          <w:p w14:paraId="70E1302F" w14:textId="77777777" w:rsidR="00524CFA" w:rsidRPr="00E1087E" w:rsidRDefault="00524CFA" w:rsidP="00A7149D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524CFA" w:rsidRPr="00E1087E" w14:paraId="389679C0" w14:textId="77777777" w:rsidTr="0089396B">
        <w:trPr>
          <w:trHeight w:val="520"/>
        </w:trPr>
        <w:tc>
          <w:tcPr>
            <w:tcW w:w="170" w:type="pct"/>
            <w:vAlign w:val="center"/>
          </w:tcPr>
          <w:p w14:paraId="26A0F897" w14:textId="77777777" w:rsidR="00524CFA" w:rsidRPr="00E1087E" w:rsidRDefault="00524CFA" w:rsidP="00A7149D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2</w:t>
            </w:r>
          </w:p>
        </w:tc>
        <w:tc>
          <w:tcPr>
            <w:tcW w:w="603" w:type="pct"/>
            <w:vAlign w:val="center"/>
          </w:tcPr>
          <w:p w14:paraId="086D70D5" w14:textId="77777777" w:rsidR="00524CFA" w:rsidRPr="00E1087E" w:rsidRDefault="00524CFA" w:rsidP="00A7149D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698E42CA" w14:textId="77777777" w:rsidR="00524CFA" w:rsidRPr="00E1087E" w:rsidRDefault="00524CFA" w:rsidP="00A7149D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11A52E0E" w14:textId="77777777" w:rsidR="00524CFA" w:rsidRPr="00E1087E" w:rsidRDefault="00524CFA" w:rsidP="00A7149D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08E48D6E" w14:textId="77777777" w:rsidR="00524CFA" w:rsidRPr="00E1087E" w:rsidRDefault="00524CFA" w:rsidP="00A7149D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476" w:type="pct"/>
            <w:vAlign w:val="center"/>
          </w:tcPr>
          <w:p w14:paraId="43126D3B" w14:textId="77777777" w:rsidR="00524CFA" w:rsidRPr="00E1087E" w:rsidRDefault="00524CFA" w:rsidP="00A7149D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08" w:type="pct"/>
            <w:vAlign w:val="center"/>
          </w:tcPr>
          <w:p w14:paraId="34F55A15" w14:textId="77777777" w:rsidR="00524CFA" w:rsidRPr="00E1087E" w:rsidRDefault="00524CFA" w:rsidP="00A7149D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1" w:type="pct"/>
            <w:vAlign w:val="center"/>
          </w:tcPr>
          <w:p w14:paraId="438DB5D0" w14:textId="77777777" w:rsidR="00524CFA" w:rsidRPr="00E1087E" w:rsidRDefault="00524CFA" w:rsidP="00A7149D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524CFA" w:rsidRPr="00E1087E" w14:paraId="6C670B00" w14:textId="77777777" w:rsidTr="0089396B">
        <w:trPr>
          <w:trHeight w:val="520"/>
        </w:trPr>
        <w:tc>
          <w:tcPr>
            <w:tcW w:w="170" w:type="pct"/>
            <w:vAlign w:val="center"/>
          </w:tcPr>
          <w:p w14:paraId="7FC99EB3" w14:textId="77777777" w:rsidR="00524CFA" w:rsidRPr="00E1087E" w:rsidRDefault="00524CFA" w:rsidP="00A7149D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…</w:t>
            </w:r>
          </w:p>
        </w:tc>
        <w:tc>
          <w:tcPr>
            <w:tcW w:w="603" w:type="pct"/>
            <w:vAlign w:val="center"/>
          </w:tcPr>
          <w:p w14:paraId="74DA4511" w14:textId="77777777" w:rsidR="00524CFA" w:rsidRPr="00E1087E" w:rsidRDefault="00524CFA" w:rsidP="00A7149D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749889BE" w14:textId="77777777" w:rsidR="00524CFA" w:rsidRPr="00E1087E" w:rsidRDefault="00524CFA" w:rsidP="00A7149D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1AE945DF" w14:textId="77777777" w:rsidR="00524CFA" w:rsidRPr="00E1087E" w:rsidRDefault="00524CFA" w:rsidP="00A7149D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022A3BA1" w14:textId="77777777" w:rsidR="00524CFA" w:rsidRPr="00E1087E" w:rsidRDefault="00524CFA" w:rsidP="00A7149D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476" w:type="pct"/>
            <w:vAlign w:val="center"/>
          </w:tcPr>
          <w:p w14:paraId="293E4B22" w14:textId="77777777" w:rsidR="00524CFA" w:rsidRPr="00E1087E" w:rsidRDefault="00524CFA" w:rsidP="00A7149D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08" w:type="pct"/>
            <w:vAlign w:val="center"/>
          </w:tcPr>
          <w:p w14:paraId="55D5214F" w14:textId="77777777" w:rsidR="00524CFA" w:rsidRPr="00E1087E" w:rsidRDefault="00524CFA" w:rsidP="00A7149D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1" w:type="pct"/>
            <w:vAlign w:val="center"/>
          </w:tcPr>
          <w:p w14:paraId="6C6BA8E4" w14:textId="77777777" w:rsidR="00524CFA" w:rsidRPr="00E1087E" w:rsidRDefault="00524CFA" w:rsidP="00A7149D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10F3DBCA" w14:textId="6627DD00" w:rsidR="007256C3" w:rsidRPr="00E1087E" w:rsidRDefault="007256C3" w:rsidP="007256C3">
      <w:pPr>
        <w:spacing w:before="240" w:after="120"/>
        <w:ind w:right="-709"/>
        <w:jc w:val="both"/>
        <w:rPr>
          <w:rFonts w:ascii="URW DIN" w:hAnsi="URW DIN" w:cs="Calibri Light"/>
          <w:b/>
          <w:i/>
        </w:rPr>
      </w:pPr>
      <w:r w:rsidRPr="00E1087E">
        <w:rPr>
          <w:rFonts w:ascii="URW DIN" w:hAnsi="URW DIN" w:cs="Calibri Light"/>
          <w:i/>
        </w:rPr>
        <w:t xml:space="preserve">Stanowisko: </w:t>
      </w:r>
      <w:r w:rsidRPr="00E1087E">
        <w:rPr>
          <w:rFonts w:ascii="URW DIN" w:hAnsi="URW DIN" w:cs="Calibri Light"/>
          <w:b/>
          <w:i/>
        </w:rPr>
        <w:t>Analityk 2</w:t>
      </w:r>
    </w:p>
    <w:p w14:paraId="162D66B4" w14:textId="42BE2D0D" w:rsidR="007256C3" w:rsidRPr="00E1087E" w:rsidRDefault="007256C3" w:rsidP="007256C3">
      <w:pPr>
        <w:ind w:right="-709"/>
        <w:jc w:val="both"/>
        <w:rPr>
          <w:rFonts w:ascii="URW DIN" w:hAnsi="URW DIN" w:cs="Calibri Light"/>
          <w:i/>
          <w:sz w:val="18"/>
          <w:szCs w:val="18"/>
        </w:rPr>
      </w:pPr>
      <w:r w:rsidRPr="00E1087E">
        <w:rPr>
          <w:rFonts w:ascii="URW DIN" w:hAnsi="URW DIN" w:cs="Calibri Light"/>
          <w:i/>
          <w:sz w:val="18"/>
          <w:szCs w:val="18"/>
        </w:rPr>
        <w:t>Tabela powinna obejmować co najmniej minimalny okres doświadczenia zawodowego wskazany w SIWZ. W przypadku, gdy doświadczenie to wynika również z zatrudnienia/świadczenia usług na rzecz innych podmiotów niż Wykonawca, w tabeli należy wymienić również poprzednie okresy zatrudnienia.</w:t>
      </w:r>
      <w:r w:rsidR="006709B7">
        <w:rPr>
          <w:rFonts w:ascii="URW DIN" w:hAnsi="URW DIN" w:cs="Calibri Light"/>
          <w:i/>
          <w:sz w:val="18"/>
          <w:szCs w:val="18"/>
        </w:rPr>
        <w:t xml:space="preserve"> </w:t>
      </w:r>
      <w:r w:rsidRPr="00E1087E">
        <w:rPr>
          <w:rFonts w:ascii="URW DIN" w:hAnsi="URW DIN" w:cs="Calibri Light"/>
          <w:i/>
          <w:sz w:val="18"/>
          <w:szCs w:val="18"/>
        </w:rPr>
        <w:t xml:space="preserve">W polu </w:t>
      </w:r>
      <w:r w:rsidRPr="00E1087E">
        <w:rPr>
          <w:rFonts w:ascii="URW DIN" w:hAnsi="URW DIN" w:cs="Calibri Light"/>
          <w:b/>
          <w:bCs/>
          <w:i/>
          <w:sz w:val="18"/>
          <w:szCs w:val="18"/>
        </w:rPr>
        <w:t>Pracodawca</w:t>
      </w:r>
      <w:r w:rsidRPr="00E1087E">
        <w:rPr>
          <w:rFonts w:ascii="URW DIN" w:hAnsi="URW DIN" w:cs="Calibri Light"/>
          <w:i/>
          <w:sz w:val="18"/>
          <w:szCs w:val="18"/>
        </w:rPr>
        <w:t xml:space="preserve"> należy wskazać nazwę i siedzibę pracodawcy lub podmiotu, na rzecz którego wskazana osoba wykonywała usługi w ramach innego stosunku prawnego (np. umowy cywilnoprawnej).</w:t>
      </w:r>
    </w:p>
    <w:p w14:paraId="66C9BC10" w14:textId="14D32E7B" w:rsidR="007256C3" w:rsidRPr="00E1087E" w:rsidRDefault="007256C3" w:rsidP="007256C3">
      <w:pPr>
        <w:spacing w:after="120"/>
        <w:ind w:right="-709"/>
        <w:jc w:val="both"/>
        <w:rPr>
          <w:rFonts w:ascii="URW DIN" w:hAnsi="URW DIN" w:cs="Calibri Light"/>
          <w:i/>
          <w:sz w:val="18"/>
          <w:szCs w:val="18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30"/>
        <w:gridCol w:w="2051"/>
        <w:gridCol w:w="1509"/>
        <w:gridCol w:w="1545"/>
        <w:gridCol w:w="2670"/>
        <w:gridCol w:w="2245"/>
        <w:gridCol w:w="1772"/>
        <w:gridCol w:w="1772"/>
      </w:tblGrid>
      <w:tr w:rsidR="007256C3" w:rsidRPr="00E1087E" w14:paraId="68088496" w14:textId="73C9D9FD" w:rsidTr="00E1087E">
        <w:trPr>
          <w:trHeight w:val="1056"/>
        </w:trPr>
        <w:tc>
          <w:tcPr>
            <w:tcW w:w="154" w:type="pct"/>
            <w:shd w:val="clear" w:color="auto" w:fill="F2F2F2" w:themeFill="background1" w:themeFillShade="F2"/>
            <w:vAlign w:val="center"/>
          </w:tcPr>
          <w:p w14:paraId="6440A640" w14:textId="2B8393ED" w:rsidR="007256C3" w:rsidRPr="00E1087E" w:rsidRDefault="007256C3" w:rsidP="00990E37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733" w:type="pct"/>
            <w:shd w:val="clear" w:color="auto" w:fill="F2F2F2" w:themeFill="background1" w:themeFillShade="F2"/>
            <w:vAlign w:val="center"/>
          </w:tcPr>
          <w:p w14:paraId="1F36C96E" w14:textId="2397062C" w:rsidR="007256C3" w:rsidRPr="00E1087E" w:rsidRDefault="007256C3" w:rsidP="00990E37">
            <w:pPr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539" w:type="pct"/>
            <w:shd w:val="clear" w:color="auto" w:fill="F2F2F2" w:themeFill="background1" w:themeFillShade="F2"/>
            <w:vAlign w:val="center"/>
          </w:tcPr>
          <w:p w14:paraId="13DA552F" w14:textId="3D71C56E" w:rsidR="007256C3" w:rsidRPr="00E1087E" w:rsidRDefault="007256C3" w:rsidP="00990E37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Pracodawca</w:t>
            </w:r>
          </w:p>
        </w:tc>
        <w:tc>
          <w:tcPr>
            <w:tcW w:w="552" w:type="pct"/>
            <w:shd w:val="clear" w:color="auto" w:fill="F2F2F2" w:themeFill="background1" w:themeFillShade="F2"/>
            <w:vAlign w:val="center"/>
          </w:tcPr>
          <w:p w14:paraId="3A02A5D8" w14:textId="07641614" w:rsidR="007256C3" w:rsidRPr="00E1087E" w:rsidRDefault="007256C3" w:rsidP="00990E37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Stanowisko</w:t>
            </w:r>
          </w:p>
        </w:tc>
        <w:tc>
          <w:tcPr>
            <w:tcW w:w="954" w:type="pct"/>
            <w:shd w:val="clear" w:color="auto" w:fill="F2F2F2" w:themeFill="background1" w:themeFillShade="F2"/>
            <w:vAlign w:val="center"/>
          </w:tcPr>
          <w:p w14:paraId="12A12B09" w14:textId="61A8E8D9" w:rsidR="007256C3" w:rsidRPr="00E1087E" w:rsidRDefault="007256C3" w:rsidP="00990E37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802" w:type="pct"/>
            <w:shd w:val="clear" w:color="auto" w:fill="F2F2F2" w:themeFill="background1" w:themeFillShade="F2"/>
            <w:vAlign w:val="center"/>
          </w:tcPr>
          <w:p w14:paraId="4BFCAA65" w14:textId="306D5B4B" w:rsidR="007256C3" w:rsidRPr="00E1087E" w:rsidRDefault="007256C3" w:rsidP="00990E37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Forma zatrudnienia</w:t>
            </w:r>
          </w:p>
          <w:p w14:paraId="3721D263" w14:textId="2D122DFE" w:rsidR="007256C3" w:rsidRPr="00E1087E" w:rsidRDefault="007256C3" w:rsidP="00990E37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(rodzaj umowy o pracę, jeżeli zatrudnienie jest na podstawie stosunku pracy)</w:t>
            </w:r>
          </w:p>
        </w:tc>
        <w:tc>
          <w:tcPr>
            <w:tcW w:w="633" w:type="pct"/>
            <w:shd w:val="clear" w:color="auto" w:fill="F2F2F2" w:themeFill="background1" w:themeFillShade="F2"/>
            <w:vAlign w:val="center"/>
          </w:tcPr>
          <w:p w14:paraId="2790F6CF" w14:textId="6C578661" w:rsidR="007256C3" w:rsidRPr="00E1087E" w:rsidRDefault="007256C3" w:rsidP="00990E37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początku okresu zatrudnienia</w:t>
            </w:r>
          </w:p>
        </w:tc>
        <w:tc>
          <w:tcPr>
            <w:tcW w:w="633" w:type="pct"/>
            <w:shd w:val="clear" w:color="auto" w:fill="F2F2F2" w:themeFill="background1" w:themeFillShade="F2"/>
            <w:vAlign w:val="center"/>
          </w:tcPr>
          <w:p w14:paraId="7F592AAD" w14:textId="2EFEAB22" w:rsidR="007256C3" w:rsidRPr="00E1087E" w:rsidRDefault="007256C3" w:rsidP="00990E37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końca okresu zatrudnienia</w:t>
            </w:r>
          </w:p>
          <w:p w14:paraId="1AC739FE" w14:textId="16C7385C" w:rsidR="007256C3" w:rsidRPr="00E1087E" w:rsidRDefault="007256C3" w:rsidP="00990E37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(w przypadku umów na czas określony)</w:t>
            </w:r>
          </w:p>
        </w:tc>
      </w:tr>
      <w:tr w:rsidR="007256C3" w:rsidRPr="00E1087E" w14:paraId="23DB7D9E" w14:textId="5C723F0E" w:rsidTr="00E1087E">
        <w:trPr>
          <w:trHeight w:val="520"/>
        </w:trPr>
        <w:tc>
          <w:tcPr>
            <w:tcW w:w="154" w:type="pct"/>
            <w:vAlign w:val="center"/>
          </w:tcPr>
          <w:p w14:paraId="29D35AFD" w14:textId="61C8A42C" w:rsidR="007256C3" w:rsidRPr="00E1087E" w:rsidRDefault="007256C3" w:rsidP="00990E37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733" w:type="pct"/>
            <w:vAlign w:val="center"/>
          </w:tcPr>
          <w:p w14:paraId="2C56765A" w14:textId="694F219F" w:rsidR="007256C3" w:rsidRPr="00E1087E" w:rsidRDefault="007256C3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39" w:type="pct"/>
          </w:tcPr>
          <w:p w14:paraId="0C071764" w14:textId="1BC9B159" w:rsidR="007256C3" w:rsidRPr="00E1087E" w:rsidRDefault="007256C3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07190FC1" w14:textId="23A55BFB" w:rsidR="007256C3" w:rsidRPr="00E1087E" w:rsidRDefault="007256C3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54" w:type="pct"/>
          </w:tcPr>
          <w:p w14:paraId="677E09F8" w14:textId="19C66BF3" w:rsidR="007256C3" w:rsidRPr="00E1087E" w:rsidRDefault="007256C3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02" w:type="pct"/>
            <w:vAlign w:val="center"/>
          </w:tcPr>
          <w:p w14:paraId="69516B66" w14:textId="6C2812DB" w:rsidR="007256C3" w:rsidRPr="00E1087E" w:rsidRDefault="007256C3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33" w:type="pct"/>
            <w:vAlign w:val="center"/>
          </w:tcPr>
          <w:p w14:paraId="73920F01" w14:textId="586843A2" w:rsidR="007256C3" w:rsidRPr="00E1087E" w:rsidRDefault="007256C3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33" w:type="pct"/>
            <w:vAlign w:val="center"/>
          </w:tcPr>
          <w:p w14:paraId="4556893B" w14:textId="32F7833B" w:rsidR="007256C3" w:rsidRPr="00E1087E" w:rsidRDefault="007256C3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366EE06E" w14:textId="19501949" w:rsidR="007256C3" w:rsidRPr="00E1087E" w:rsidRDefault="007256C3" w:rsidP="007256C3">
      <w:pPr>
        <w:spacing w:before="240" w:after="120"/>
        <w:ind w:right="-709"/>
        <w:jc w:val="both"/>
        <w:rPr>
          <w:rFonts w:ascii="URW DIN" w:hAnsi="URW DIN" w:cs="Calibri Light"/>
          <w:b/>
          <w:bCs/>
          <w:i/>
          <w:sz w:val="18"/>
          <w:szCs w:val="18"/>
        </w:rPr>
      </w:pPr>
      <w:r w:rsidRPr="00E1087E">
        <w:rPr>
          <w:rFonts w:ascii="URW DIN" w:hAnsi="URW DIN" w:cs="Calibri Light"/>
          <w:b/>
          <w:bCs/>
          <w:i/>
          <w:sz w:val="18"/>
          <w:szCs w:val="18"/>
        </w:rPr>
        <w:t xml:space="preserve">Doświadczenie projektowe </w:t>
      </w: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0"/>
        <w:gridCol w:w="1671"/>
        <w:gridCol w:w="1671"/>
        <w:gridCol w:w="1738"/>
        <w:gridCol w:w="1671"/>
        <w:gridCol w:w="4257"/>
        <w:gridCol w:w="1279"/>
        <w:gridCol w:w="1237"/>
      </w:tblGrid>
      <w:tr w:rsidR="0089396B" w:rsidRPr="00E1087E" w14:paraId="72F1F7E5" w14:textId="3700AB69" w:rsidTr="0089396B">
        <w:trPr>
          <w:trHeight w:val="1274"/>
        </w:trPr>
        <w:tc>
          <w:tcPr>
            <w:tcW w:w="168" w:type="pct"/>
            <w:shd w:val="clear" w:color="auto" w:fill="F2F2F2" w:themeFill="background1" w:themeFillShade="F2"/>
            <w:vAlign w:val="center"/>
          </w:tcPr>
          <w:p w14:paraId="04C5EED8" w14:textId="212DFF76" w:rsidR="00524CFA" w:rsidRPr="00E1087E" w:rsidRDefault="00524CFA" w:rsidP="00990E37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597" w:type="pct"/>
            <w:shd w:val="clear" w:color="auto" w:fill="F2F2F2" w:themeFill="background1" w:themeFillShade="F2"/>
            <w:vAlign w:val="center"/>
          </w:tcPr>
          <w:p w14:paraId="38687A02" w14:textId="3F1AA415" w:rsidR="00524CFA" w:rsidRPr="00E1087E" w:rsidRDefault="00524CFA" w:rsidP="00990E37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597" w:type="pct"/>
            <w:shd w:val="clear" w:color="auto" w:fill="F2F2F2" w:themeFill="background1" w:themeFillShade="F2"/>
            <w:vAlign w:val="center"/>
          </w:tcPr>
          <w:p w14:paraId="1B1D78A5" w14:textId="669FFDF0" w:rsidR="00524CFA" w:rsidRPr="00E1087E" w:rsidRDefault="00524CFA" w:rsidP="00990E37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Rola w </w:t>
            </w:r>
            <w:r>
              <w:rPr>
                <w:rFonts w:ascii="URW DIN" w:hAnsi="URW DIN" w:cs="Calibri Light"/>
                <w:b/>
                <w:sz w:val="18"/>
                <w:szCs w:val="18"/>
              </w:rPr>
              <w:t>zrealizowanym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 projekcie</w:t>
            </w:r>
          </w:p>
        </w:tc>
        <w:tc>
          <w:tcPr>
            <w:tcW w:w="621" w:type="pct"/>
            <w:shd w:val="clear" w:color="auto" w:fill="F2F2F2" w:themeFill="background1" w:themeFillShade="F2"/>
            <w:vAlign w:val="center"/>
          </w:tcPr>
          <w:p w14:paraId="54AA0438" w14:textId="314D1829" w:rsidR="00524CFA" w:rsidRPr="00E1087E" w:rsidRDefault="00524CFA" w:rsidP="00990E37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597" w:type="pct"/>
            <w:shd w:val="clear" w:color="auto" w:fill="F2F2F2" w:themeFill="background1" w:themeFillShade="F2"/>
            <w:vAlign w:val="center"/>
          </w:tcPr>
          <w:p w14:paraId="1970AD9D" w14:textId="4B0E9B73" w:rsidR="00524CFA" w:rsidRPr="00E1087E" w:rsidRDefault="00524CFA" w:rsidP="00990E37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Nazwa projektu</w:t>
            </w:r>
          </w:p>
        </w:tc>
        <w:tc>
          <w:tcPr>
            <w:tcW w:w="1521" w:type="pct"/>
            <w:shd w:val="clear" w:color="auto" w:fill="F2F2F2" w:themeFill="background1" w:themeFillShade="F2"/>
            <w:vAlign w:val="center"/>
          </w:tcPr>
          <w:p w14:paraId="12C12EA3" w14:textId="4B52ADD3" w:rsidR="00524CFA" w:rsidRPr="00E1087E" w:rsidRDefault="00524CFA" w:rsidP="00990E37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projektu</w:t>
            </w:r>
          </w:p>
        </w:tc>
        <w:tc>
          <w:tcPr>
            <w:tcW w:w="457" w:type="pct"/>
            <w:shd w:val="clear" w:color="auto" w:fill="F2F2F2" w:themeFill="background1" w:themeFillShade="F2"/>
            <w:vAlign w:val="center"/>
          </w:tcPr>
          <w:p w14:paraId="1826EB73" w14:textId="5504DD15" w:rsidR="00524CFA" w:rsidRPr="00E1087E" w:rsidRDefault="00524CFA" w:rsidP="00990E37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Wartość projektu</w:t>
            </w:r>
          </w:p>
          <w:p w14:paraId="28235227" w14:textId="0BE26856" w:rsidR="00524CFA" w:rsidRPr="00E1087E" w:rsidRDefault="00524CFA" w:rsidP="00990E37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(brutto)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6E135E8F" w14:textId="54ADBA38" w:rsidR="00524CFA" w:rsidRPr="00E1087E" w:rsidRDefault="00524CFA" w:rsidP="00990E37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Okres realizacji projektu</w:t>
            </w:r>
          </w:p>
          <w:p w14:paraId="781F7D38" w14:textId="20534EBF" w:rsidR="00524CFA" w:rsidRPr="00E1087E" w:rsidRDefault="00524CFA" w:rsidP="00990E37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(od – do)</w:t>
            </w:r>
          </w:p>
        </w:tc>
      </w:tr>
      <w:tr w:rsidR="00524CFA" w:rsidRPr="00E1087E" w14:paraId="3F42637F" w14:textId="02A755BE" w:rsidTr="0089396B">
        <w:trPr>
          <w:trHeight w:val="520"/>
        </w:trPr>
        <w:tc>
          <w:tcPr>
            <w:tcW w:w="168" w:type="pct"/>
            <w:vAlign w:val="center"/>
          </w:tcPr>
          <w:p w14:paraId="47C00427" w14:textId="75415BAC" w:rsidR="00524CFA" w:rsidRPr="00E1087E" w:rsidRDefault="00524CFA" w:rsidP="00990E37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597" w:type="pct"/>
            <w:vAlign w:val="center"/>
          </w:tcPr>
          <w:p w14:paraId="2C6C1EAA" w14:textId="6766D6CF" w:rsidR="00524CFA" w:rsidRPr="00E1087E" w:rsidRDefault="00524CFA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97" w:type="pct"/>
            <w:vAlign w:val="center"/>
          </w:tcPr>
          <w:p w14:paraId="4AE13912" w14:textId="6F4BB0D1" w:rsidR="00524CFA" w:rsidRPr="00E1087E" w:rsidRDefault="00524CFA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1" w:type="pct"/>
            <w:vAlign w:val="center"/>
          </w:tcPr>
          <w:p w14:paraId="3D575529" w14:textId="45CB382A" w:rsidR="00524CFA" w:rsidRPr="00E1087E" w:rsidRDefault="00524CFA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97" w:type="pct"/>
            <w:vAlign w:val="center"/>
          </w:tcPr>
          <w:p w14:paraId="5A6AD5C4" w14:textId="20366F03" w:rsidR="00524CFA" w:rsidRPr="00E1087E" w:rsidRDefault="00524CFA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521" w:type="pct"/>
            <w:vAlign w:val="center"/>
          </w:tcPr>
          <w:p w14:paraId="4F97B22B" w14:textId="634D9211" w:rsidR="00524CFA" w:rsidRPr="00E1087E" w:rsidRDefault="00524CFA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57" w:type="pct"/>
            <w:vAlign w:val="center"/>
          </w:tcPr>
          <w:p w14:paraId="099B0007" w14:textId="31E9770F" w:rsidR="00524CFA" w:rsidRPr="00E1087E" w:rsidRDefault="00524CFA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14:paraId="1A5CCF4F" w14:textId="64894EF7" w:rsidR="00524CFA" w:rsidRPr="00E1087E" w:rsidRDefault="00524CFA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524CFA" w:rsidRPr="00E1087E" w14:paraId="59465B00" w14:textId="7D23B1A7" w:rsidTr="0089396B">
        <w:trPr>
          <w:trHeight w:val="520"/>
        </w:trPr>
        <w:tc>
          <w:tcPr>
            <w:tcW w:w="168" w:type="pct"/>
            <w:vAlign w:val="center"/>
          </w:tcPr>
          <w:p w14:paraId="70EFCD22" w14:textId="1D8972A7" w:rsidR="00524CFA" w:rsidRPr="00E1087E" w:rsidRDefault="00524CFA" w:rsidP="00990E37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2</w:t>
            </w:r>
          </w:p>
        </w:tc>
        <w:tc>
          <w:tcPr>
            <w:tcW w:w="597" w:type="pct"/>
            <w:vAlign w:val="center"/>
          </w:tcPr>
          <w:p w14:paraId="3A9D94ED" w14:textId="3D0040EB" w:rsidR="00524CFA" w:rsidRPr="00E1087E" w:rsidRDefault="00524CFA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97" w:type="pct"/>
            <w:vAlign w:val="center"/>
          </w:tcPr>
          <w:p w14:paraId="4A672070" w14:textId="4DC73F74" w:rsidR="00524CFA" w:rsidRPr="00E1087E" w:rsidRDefault="00524CFA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1" w:type="pct"/>
            <w:vAlign w:val="center"/>
          </w:tcPr>
          <w:p w14:paraId="71544871" w14:textId="6FDA14F0" w:rsidR="00524CFA" w:rsidRPr="00E1087E" w:rsidRDefault="00524CFA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97" w:type="pct"/>
            <w:vAlign w:val="center"/>
          </w:tcPr>
          <w:p w14:paraId="496C1C7F" w14:textId="1C622630" w:rsidR="00524CFA" w:rsidRPr="00E1087E" w:rsidRDefault="00524CFA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521" w:type="pct"/>
            <w:vAlign w:val="center"/>
          </w:tcPr>
          <w:p w14:paraId="538E214E" w14:textId="7C5FC199" w:rsidR="00524CFA" w:rsidRPr="00E1087E" w:rsidRDefault="00524CFA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57" w:type="pct"/>
            <w:vAlign w:val="center"/>
          </w:tcPr>
          <w:p w14:paraId="0EA0A021" w14:textId="0092F356" w:rsidR="00524CFA" w:rsidRPr="00E1087E" w:rsidRDefault="00524CFA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14:paraId="432BCFF4" w14:textId="208DDB53" w:rsidR="00524CFA" w:rsidRPr="00E1087E" w:rsidRDefault="00524CFA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524CFA" w:rsidRPr="00E1087E" w14:paraId="6A986103" w14:textId="2DEAFF34" w:rsidTr="0089396B">
        <w:trPr>
          <w:trHeight w:val="520"/>
        </w:trPr>
        <w:tc>
          <w:tcPr>
            <w:tcW w:w="168" w:type="pct"/>
            <w:vAlign w:val="center"/>
          </w:tcPr>
          <w:p w14:paraId="7B1DEB50" w14:textId="450185F7" w:rsidR="00524CFA" w:rsidRPr="00E1087E" w:rsidRDefault="00524CFA" w:rsidP="00990E37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…</w:t>
            </w:r>
          </w:p>
        </w:tc>
        <w:tc>
          <w:tcPr>
            <w:tcW w:w="597" w:type="pct"/>
            <w:vAlign w:val="center"/>
          </w:tcPr>
          <w:p w14:paraId="45D94483" w14:textId="667D3C21" w:rsidR="00524CFA" w:rsidRPr="00E1087E" w:rsidRDefault="00524CFA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97" w:type="pct"/>
            <w:vAlign w:val="center"/>
          </w:tcPr>
          <w:p w14:paraId="3B263786" w14:textId="6D78B14D" w:rsidR="00524CFA" w:rsidRPr="00E1087E" w:rsidRDefault="00524CFA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1" w:type="pct"/>
            <w:vAlign w:val="center"/>
          </w:tcPr>
          <w:p w14:paraId="442CD2AA" w14:textId="4A36C5B7" w:rsidR="00524CFA" w:rsidRPr="00E1087E" w:rsidRDefault="00524CFA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97" w:type="pct"/>
            <w:vAlign w:val="center"/>
          </w:tcPr>
          <w:p w14:paraId="069AAC70" w14:textId="324BE94E" w:rsidR="00524CFA" w:rsidRPr="00E1087E" w:rsidRDefault="00524CFA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521" w:type="pct"/>
            <w:vAlign w:val="center"/>
          </w:tcPr>
          <w:p w14:paraId="76D5EEA5" w14:textId="2542176D" w:rsidR="00524CFA" w:rsidRPr="00E1087E" w:rsidRDefault="00524CFA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57" w:type="pct"/>
            <w:vAlign w:val="center"/>
          </w:tcPr>
          <w:p w14:paraId="0831255C" w14:textId="73896C03" w:rsidR="00524CFA" w:rsidRPr="00E1087E" w:rsidRDefault="00524CFA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14:paraId="6072DFCF" w14:textId="7A01B0DD" w:rsidR="00524CFA" w:rsidRPr="00E1087E" w:rsidRDefault="00524CFA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01AB55F1" w14:textId="77777777" w:rsidR="007256C3" w:rsidRPr="00E1087E" w:rsidRDefault="007256C3" w:rsidP="00555AF0">
      <w:pPr>
        <w:spacing w:before="240" w:after="120"/>
        <w:ind w:right="-709"/>
        <w:jc w:val="both"/>
        <w:rPr>
          <w:rFonts w:ascii="URW DIN" w:hAnsi="URW DIN" w:cs="Calibri Light"/>
          <w:i/>
        </w:rPr>
      </w:pPr>
    </w:p>
    <w:p w14:paraId="33B8AB90" w14:textId="1376E2B4" w:rsidR="007762DB" w:rsidRPr="00E1087E" w:rsidRDefault="007762DB" w:rsidP="00E27ACE">
      <w:pPr>
        <w:rPr>
          <w:rFonts w:ascii="URW DIN" w:hAnsi="URW DIN" w:cs="Calibri Light"/>
          <w:i/>
          <w:sz w:val="18"/>
          <w:szCs w:val="18"/>
        </w:rPr>
      </w:pPr>
      <w:r w:rsidRPr="00E1087E">
        <w:rPr>
          <w:rFonts w:ascii="URW DIN" w:hAnsi="URW DIN" w:cs="Calibri Light"/>
          <w:b/>
          <w:i/>
        </w:rPr>
        <w:t xml:space="preserve">Programista </w:t>
      </w:r>
      <w:r w:rsidRPr="00E1087E">
        <w:rPr>
          <w:rFonts w:ascii="URW DIN" w:hAnsi="URW DIN" w:cs="Calibri Light"/>
          <w:b/>
          <w:i/>
          <w:sz w:val="18"/>
          <w:szCs w:val="18"/>
        </w:rPr>
        <w:t xml:space="preserve">– Jeżeli Wykonawca planuje oddelegować do zespołu projektowego więcej niż </w:t>
      </w:r>
      <w:r w:rsidR="00D900F5">
        <w:rPr>
          <w:rFonts w:ascii="URW DIN" w:hAnsi="URW DIN" w:cs="Calibri Light"/>
          <w:b/>
          <w:i/>
          <w:sz w:val="18"/>
          <w:szCs w:val="18"/>
        </w:rPr>
        <w:t>5</w:t>
      </w:r>
      <w:r w:rsidR="00D900F5" w:rsidRPr="00E1087E">
        <w:rPr>
          <w:rFonts w:ascii="URW DIN" w:hAnsi="URW DIN" w:cs="Calibri Light"/>
          <w:b/>
          <w:i/>
          <w:sz w:val="18"/>
          <w:szCs w:val="18"/>
        </w:rPr>
        <w:t xml:space="preserve"> </w:t>
      </w:r>
      <w:r w:rsidRPr="00E1087E">
        <w:rPr>
          <w:rFonts w:ascii="URW DIN" w:hAnsi="URW DIN" w:cs="Calibri Light"/>
          <w:b/>
          <w:i/>
          <w:sz w:val="18"/>
          <w:szCs w:val="18"/>
        </w:rPr>
        <w:t>programistów, należy skopiować i uzupełnić tabele dla kolejnych osób.</w:t>
      </w:r>
    </w:p>
    <w:p w14:paraId="2D40251A" w14:textId="68E0D0AB" w:rsidR="007762DB" w:rsidRPr="00E1087E" w:rsidRDefault="007762DB" w:rsidP="007762DB">
      <w:pPr>
        <w:spacing w:before="240" w:after="120"/>
        <w:ind w:right="-709"/>
        <w:jc w:val="both"/>
        <w:rPr>
          <w:rFonts w:ascii="URW DIN" w:hAnsi="URW DIN" w:cs="Calibri Light"/>
          <w:i/>
        </w:rPr>
      </w:pPr>
      <w:r w:rsidRPr="00E1087E">
        <w:rPr>
          <w:rFonts w:ascii="URW DIN" w:hAnsi="URW DIN" w:cs="Calibri Light"/>
          <w:i/>
        </w:rPr>
        <w:t xml:space="preserve">Stanowisko: </w:t>
      </w:r>
      <w:r w:rsidRPr="00E1087E">
        <w:rPr>
          <w:rFonts w:ascii="URW DIN" w:hAnsi="URW DIN" w:cs="Calibri Light"/>
          <w:b/>
          <w:i/>
        </w:rPr>
        <w:t>Programista 1</w:t>
      </w:r>
    </w:p>
    <w:tbl>
      <w:tblPr>
        <w:tblW w:w="4955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1"/>
        <w:gridCol w:w="2674"/>
        <w:gridCol w:w="2682"/>
        <w:gridCol w:w="2682"/>
        <w:gridCol w:w="2677"/>
        <w:gridCol w:w="2682"/>
      </w:tblGrid>
      <w:tr w:rsidR="007762DB" w:rsidRPr="00E1087E" w14:paraId="4E013027" w14:textId="77777777" w:rsidTr="00E90031">
        <w:trPr>
          <w:trHeight w:val="1274"/>
        </w:trPr>
        <w:tc>
          <w:tcPr>
            <w:tcW w:w="169" w:type="pct"/>
            <w:shd w:val="clear" w:color="auto" w:fill="F2F2F2" w:themeFill="background1" w:themeFillShade="F2"/>
            <w:vAlign w:val="center"/>
          </w:tcPr>
          <w:p w14:paraId="10DC1563" w14:textId="77777777" w:rsidR="007762DB" w:rsidRPr="00E1087E" w:rsidRDefault="007762DB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964" w:type="pct"/>
            <w:shd w:val="clear" w:color="auto" w:fill="F2F2F2" w:themeFill="background1" w:themeFillShade="F2"/>
            <w:vAlign w:val="center"/>
          </w:tcPr>
          <w:p w14:paraId="662D409E" w14:textId="77777777" w:rsidR="007762DB" w:rsidRPr="00E1087E" w:rsidRDefault="007762DB" w:rsidP="007762DB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7114DC71" w14:textId="77777777" w:rsidR="007762DB" w:rsidRPr="00E1087E" w:rsidRDefault="007762DB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Stanowisko 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4859BC3C" w14:textId="77777777" w:rsidR="007762DB" w:rsidRPr="00E1087E" w:rsidRDefault="007762DB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Forma zatrudnienia</w:t>
            </w:r>
          </w:p>
          <w:p w14:paraId="359713E7" w14:textId="77777777" w:rsidR="007762DB" w:rsidRPr="00E1087E" w:rsidRDefault="007762DB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(rodzaj umowy o pracę, jeżeli zatrudnienie jest na podstawie stosunku pracy)</w:t>
            </w:r>
          </w:p>
        </w:tc>
        <w:tc>
          <w:tcPr>
            <w:tcW w:w="965" w:type="pct"/>
            <w:shd w:val="clear" w:color="auto" w:fill="F2F2F2" w:themeFill="background1" w:themeFillShade="F2"/>
            <w:vAlign w:val="center"/>
          </w:tcPr>
          <w:p w14:paraId="7FE3510B" w14:textId="77777777" w:rsidR="007762DB" w:rsidRPr="00E1087E" w:rsidRDefault="007762DB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początku okresu zatrudnienia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4EA901D1" w14:textId="77777777" w:rsidR="007762DB" w:rsidRPr="00E1087E" w:rsidRDefault="007762DB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Data końca okresu zatrudnienia </w:t>
            </w:r>
          </w:p>
          <w:p w14:paraId="44B77B47" w14:textId="77777777" w:rsidR="007762DB" w:rsidRPr="00E1087E" w:rsidRDefault="007762DB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(w przypadku umów na czas określony)</w:t>
            </w:r>
          </w:p>
        </w:tc>
      </w:tr>
      <w:tr w:rsidR="007762DB" w:rsidRPr="00E1087E" w14:paraId="27AF9415" w14:textId="77777777" w:rsidTr="00E90031">
        <w:trPr>
          <w:trHeight w:val="520"/>
        </w:trPr>
        <w:tc>
          <w:tcPr>
            <w:tcW w:w="169" w:type="pct"/>
            <w:vAlign w:val="center"/>
          </w:tcPr>
          <w:p w14:paraId="1EA12E73" w14:textId="77777777" w:rsidR="007762DB" w:rsidRPr="00E1087E" w:rsidRDefault="007762DB" w:rsidP="007762DB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964" w:type="pct"/>
            <w:vAlign w:val="center"/>
          </w:tcPr>
          <w:p w14:paraId="287FA2EF" w14:textId="77777777" w:rsidR="007762DB" w:rsidRPr="00E1087E" w:rsidRDefault="007762D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439A644B" w14:textId="77777777" w:rsidR="007762DB" w:rsidRPr="00E1087E" w:rsidRDefault="007762D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1506774D" w14:textId="77777777" w:rsidR="007762DB" w:rsidRPr="00E1087E" w:rsidRDefault="007762D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341B8796" w14:textId="77777777" w:rsidR="007762DB" w:rsidRPr="00E1087E" w:rsidRDefault="007762D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1F2D4B54" w14:textId="77777777" w:rsidR="007762DB" w:rsidRPr="00E1087E" w:rsidRDefault="007762D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5EFDF6CB" w14:textId="77777777" w:rsidR="00E90031" w:rsidRPr="00E1087E" w:rsidRDefault="00E90031" w:rsidP="00E90031">
      <w:pPr>
        <w:spacing w:before="240" w:after="120"/>
        <w:ind w:right="-709"/>
        <w:jc w:val="both"/>
        <w:rPr>
          <w:rFonts w:ascii="URW DIN" w:hAnsi="URW DIN" w:cs="Calibri Light"/>
          <w:b/>
          <w:bCs/>
          <w:i/>
          <w:sz w:val="18"/>
          <w:szCs w:val="18"/>
        </w:rPr>
      </w:pPr>
      <w:r w:rsidRPr="00E1087E">
        <w:rPr>
          <w:rFonts w:ascii="URW DIN" w:hAnsi="URW DIN" w:cs="Calibri Light"/>
          <w:b/>
          <w:bCs/>
          <w:i/>
          <w:sz w:val="18"/>
          <w:szCs w:val="18"/>
        </w:rPr>
        <w:t xml:space="preserve">Doświadczenie projektowe </w:t>
      </w:r>
    </w:p>
    <w:tbl>
      <w:tblPr>
        <w:tblW w:w="496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1"/>
        <w:gridCol w:w="1675"/>
        <w:gridCol w:w="1675"/>
        <w:gridCol w:w="1739"/>
        <w:gridCol w:w="1675"/>
        <w:gridCol w:w="1675"/>
        <w:gridCol w:w="3700"/>
        <w:gridCol w:w="1278"/>
      </w:tblGrid>
      <w:tr w:rsidR="00524CFA" w:rsidRPr="00E1087E" w14:paraId="1110E217" w14:textId="77777777" w:rsidTr="00E90031">
        <w:trPr>
          <w:trHeight w:val="1274"/>
        </w:trPr>
        <w:tc>
          <w:tcPr>
            <w:tcW w:w="170" w:type="pct"/>
            <w:shd w:val="clear" w:color="auto" w:fill="F2F2F2" w:themeFill="background1" w:themeFillShade="F2"/>
            <w:vAlign w:val="center"/>
          </w:tcPr>
          <w:p w14:paraId="0301DA20" w14:textId="77777777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7919B691" w14:textId="77777777" w:rsidR="00524CFA" w:rsidRPr="00E1087E" w:rsidRDefault="00524CFA" w:rsidP="007762DB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6A7DDAAD" w14:textId="2D03FB93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Rola w </w:t>
            </w:r>
            <w:r>
              <w:rPr>
                <w:rFonts w:ascii="URW DIN" w:hAnsi="URW DIN" w:cs="Calibri Light"/>
                <w:b/>
                <w:sz w:val="18"/>
                <w:szCs w:val="18"/>
              </w:rPr>
              <w:t>zrealizowanym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 projekcie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793B154E" w14:textId="77777777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6AAD5834" w14:textId="77777777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Nazwa projektu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171DC14C" w14:textId="77777777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projektu</w:t>
            </w:r>
          </w:p>
        </w:tc>
        <w:tc>
          <w:tcPr>
            <w:tcW w:w="1332" w:type="pct"/>
            <w:shd w:val="clear" w:color="auto" w:fill="F2F2F2" w:themeFill="background1" w:themeFillShade="F2"/>
            <w:vAlign w:val="center"/>
          </w:tcPr>
          <w:p w14:paraId="6B8D447E" w14:textId="77777777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Wartość projektu</w:t>
            </w:r>
          </w:p>
          <w:p w14:paraId="25898558" w14:textId="77777777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(brutto)</w:t>
            </w:r>
          </w:p>
        </w:tc>
        <w:tc>
          <w:tcPr>
            <w:tcW w:w="460" w:type="pct"/>
            <w:shd w:val="clear" w:color="auto" w:fill="F2F2F2" w:themeFill="background1" w:themeFillShade="F2"/>
            <w:vAlign w:val="center"/>
          </w:tcPr>
          <w:p w14:paraId="27CD4647" w14:textId="77777777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Okres realizacji projektu</w:t>
            </w:r>
          </w:p>
          <w:p w14:paraId="090DEC4F" w14:textId="77777777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(od – do)</w:t>
            </w:r>
          </w:p>
        </w:tc>
      </w:tr>
      <w:tr w:rsidR="00524CFA" w:rsidRPr="00E1087E" w14:paraId="7E16CB56" w14:textId="77777777" w:rsidTr="00E90031">
        <w:trPr>
          <w:trHeight w:val="520"/>
        </w:trPr>
        <w:tc>
          <w:tcPr>
            <w:tcW w:w="170" w:type="pct"/>
            <w:vAlign w:val="center"/>
          </w:tcPr>
          <w:p w14:paraId="4FBE37BD" w14:textId="77777777" w:rsidR="00524CFA" w:rsidRPr="00E1087E" w:rsidRDefault="00524CFA" w:rsidP="007762DB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603" w:type="pct"/>
            <w:vAlign w:val="center"/>
          </w:tcPr>
          <w:p w14:paraId="4F6D2E04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2A8B3FEC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3B200CDD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579A42BD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53FF3F4D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332" w:type="pct"/>
            <w:vAlign w:val="center"/>
          </w:tcPr>
          <w:p w14:paraId="022C435E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14:paraId="7721312E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524CFA" w:rsidRPr="00E1087E" w14:paraId="0FD9F6C6" w14:textId="77777777" w:rsidTr="00E90031">
        <w:trPr>
          <w:trHeight w:val="520"/>
        </w:trPr>
        <w:tc>
          <w:tcPr>
            <w:tcW w:w="170" w:type="pct"/>
            <w:vAlign w:val="center"/>
          </w:tcPr>
          <w:p w14:paraId="52E45A13" w14:textId="08392D92" w:rsidR="00524CFA" w:rsidRPr="00E1087E" w:rsidRDefault="00524CFA" w:rsidP="007762DB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…</w:t>
            </w:r>
          </w:p>
        </w:tc>
        <w:tc>
          <w:tcPr>
            <w:tcW w:w="603" w:type="pct"/>
            <w:vAlign w:val="center"/>
          </w:tcPr>
          <w:p w14:paraId="1D6077DA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18E29DB8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48C9662C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71618704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458586E9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332" w:type="pct"/>
            <w:vAlign w:val="center"/>
          </w:tcPr>
          <w:p w14:paraId="2E956632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14:paraId="347E65EE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195E05DF" w14:textId="64FA9B0D" w:rsidR="00B5587F" w:rsidRPr="00E1087E" w:rsidRDefault="00B5587F" w:rsidP="00B5587F">
      <w:pPr>
        <w:spacing w:before="240" w:after="120"/>
        <w:ind w:right="-709"/>
        <w:jc w:val="both"/>
        <w:rPr>
          <w:rFonts w:ascii="URW DIN" w:hAnsi="URW DIN" w:cs="Calibri Light"/>
          <w:i/>
        </w:rPr>
      </w:pPr>
      <w:r w:rsidRPr="00E1087E">
        <w:rPr>
          <w:rFonts w:ascii="URW DIN" w:hAnsi="URW DIN" w:cs="Calibri Light"/>
          <w:i/>
        </w:rPr>
        <w:t xml:space="preserve">Stanowisko: </w:t>
      </w:r>
      <w:r w:rsidRPr="00E1087E">
        <w:rPr>
          <w:rFonts w:ascii="URW DIN" w:hAnsi="URW DIN" w:cs="Calibri Light"/>
          <w:b/>
          <w:i/>
        </w:rPr>
        <w:t>Programista 2</w:t>
      </w:r>
    </w:p>
    <w:tbl>
      <w:tblPr>
        <w:tblW w:w="4955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6"/>
        <w:gridCol w:w="2674"/>
        <w:gridCol w:w="2682"/>
        <w:gridCol w:w="2682"/>
        <w:gridCol w:w="2677"/>
        <w:gridCol w:w="2677"/>
      </w:tblGrid>
      <w:tr w:rsidR="00B5587F" w:rsidRPr="00E1087E" w14:paraId="06CB73AC" w14:textId="77777777" w:rsidTr="00E41AD7">
        <w:trPr>
          <w:trHeight w:val="1274"/>
        </w:trPr>
        <w:tc>
          <w:tcPr>
            <w:tcW w:w="172" w:type="pct"/>
            <w:shd w:val="clear" w:color="auto" w:fill="F2F2F2" w:themeFill="background1" w:themeFillShade="F2"/>
            <w:vAlign w:val="center"/>
          </w:tcPr>
          <w:p w14:paraId="4713FC3A" w14:textId="77777777" w:rsidR="00B5587F" w:rsidRPr="00E1087E" w:rsidRDefault="00B5587F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964" w:type="pct"/>
            <w:shd w:val="clear" w:color="auto" w:fill="F2F2F2" w:themeFill="background1" w:themeFillShade="F2"/>
            <w:vAlign w:val="center"/>
          </w:tcPr>
          <w:p w14:paraId="64C00A18" w14:textId="77777777" w:rsidR="00B5587F" w:rsidRPr="00E1087E" w:rsidRDefault="00B5587F" w:rsidP="00437484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3650306F" w14:textId="77777777" w:rsidR="00B5587F" w:rsidRPr="00E1087E" w:rsidRDefault="00B5587F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Stanowisko 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3D5ED383" w14:textId="77777777" w:rsidR="00B5587F" w:rsidRPr="00E1087E" w:rsidRDefault="00B5587F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Forma zatrudnienia</w:t>
            </w:r>
          </w:p>
          <w:p w14:paraId="79E5237A" w14:textId="77777777" w:rsidR="00B5587F" w:rsidRPr="00E1087E" w:rsidRDefault="00B5587F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(rodzaj umowy o pracę, jeżeli zatrudnienie jest na podstawie stosunku pracy)</w:t>
            </w:r>
          </w:p>
        </w:tc>
        <w:tc>
          <w:tcPr>
            <w:tcW w:w="965" w:type="pct"/>
            <w:shd w:val="clear" w:color="auto" w:fill="F2F2F2" w:themeFill="background1" w:themeFillShade="F2"/>
            <w:vAlign w:val="center"/>
          </w:tcPr>
          <w:p w14:paraId="668EE5D2" w14:textId="77777777" w:rsidR="00B5587F" w:rsidRPr="00E1087E" w:rsidRDefault="00B5587F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początku okresu zatrudnienia</w:t>
            </w:r>
          </w:p>
        </w:tc>
        <w:tc>
          <w:tcPr>
            <w:tcW w:w="965" w:type="pct"/>
            <w:shd w:val="clear" w:color="auto" w:fill="F2F2F2" w:themeFill="background1" w:themeFillShade="F2"/>
            <w:vAlign w:val="center"/>
          </w:tcPr>
          <w:p w14:paraId="131395B7" w14:textId="77777777" w:rsidR="00B5587F" w:rsidRPr="00E1087E" w:rsidRDefault="00B5587F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Data końca okresu zatrudnienia </w:t>
            </w:r>
          </w:p>
          <w:p w14:paraId="71633A96" w14:textId="77777777" w:rsidR="00B5587F" w:rsidRPr="00E1087E" w:rsidRDefault="00B5587F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(w przypadku umów na czas określony)</w:t>
            </w:r>
          </w:p>
        </w:tc>
      </w:tr>
      <w:tr w:rsidR="00B5587F" w:rsidRPr="00E1087E" w14:paraId="7D3B9DA0" w14:textId="77777777" w:rsidTr="00E41AD7">
        <w:trPr>
          <w:trHeight w:val="520"/>
        </w:trPr>
        <w:tc>
          <w:tcPr>
            <w:tcW w:w="172" w:type="pct"/>
            <w:vAlign w:val="center"/>
          </w:tcPr>
          <w:p w14:paraId="4621459B" w14:textId="77777777" w:rsidR="00B5587F" w:rsidRPr="00E1087E" w:rsidRDefault="00B5587F" w:rsidP="00437484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964" w:type="pct"/>
            <w:vAlign w:val="center"/>
          </w:tcPr>
          <w:p w14:paraId="05782706" w14:textId="77777777" w:rsidR="00B5587F" w:rsidRPr="00E1087E" w:rsidRDefault="00B5587F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6D7DD13E" w14:textId="77777777" w:rsidR="00B5587F" w:rsidRPr="00E1087E" w:rsidRDefault="00B5587F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0ED11CFB" w14:textId="77777777" w:rsidR="00B5587F" w:rsidRPr="00E1087E" w:rsidRDefault="00B5587F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07517A91" w14:textId="77777777" w:rsidR="00B5587F" w:rsidRPr="00E1087E" w:rsidRDefault="00B5587F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5BD7B4B0" w14:textId="77777777" w:rsidR="00B5587F" w:rsidRPr="00E1087E" w:rsidRDefault="00B5587F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739F716F" w14:textId="77777777" w:rsidR="00E41AD7" w:rsidRPr="00E1087E" w:rsidRDefault="00E41AD7" w:rsidP="00E41AD7">
      <w:pPr>
        <w:spacing w:before="240" w:after="120"/>
        <w:ind w:right="-709"/>
        <w:jc w:val="both"/>
        <w:rPr>
          <w:rFonts w:ascii="URW DIN" w:hAnsi="URW DIN" w:cs="Calibri Light"/>
          <w:b/>
          <w:bCs/>
          <w:i/>
          <w:sz w:val="18"/>
          <w:szCs w:val="18"/>
        </w:rPr>
      </w:pPr>
      <w:r w:rsidRPr="00E1087E">
        <w:rPr>
          <w:rFonts w:ascii="URW DIN" w:hAnsi="URW DIN" w:cs="Calibri Light"/>
          <w:b/>
          <w:bCs/>
          <w:i/>
          <w:sz w:val="18"/>
          <w:szCs w:val="18"/>
        </w:rPr>
        <w:t xml:space="preserve">Doświadczenie projektowe </w:t>
      </w:r>
    </w:p>
    <w:tbl>
      <w:tblPr>
        <w:tblW w:w="496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2"/>
        <w:gridCol w:w="1675"/>
        <w:gridCol w:w="1675"/>
        <w:gridCol w:w="1739"/>
        <w:gridCol w:w="1675"/>
        <w:gridCol w:w="3958"/>
        <w:gridCol w:w="1275"/>
        <w:gridCol w:w="1419"/>
      </w:tblGrid>
      <w:tr w:rsidR="00E41AD7" w:rsidRPr="00E1087E" w14:paraId="2A8D27D8" w14:textId="77777777" w:rsidTr="00E41AD7">
        <w:trPr>
          <w:trHeight w:val="1274"/>
        </w:trPr>
        <w:tc>
          <w:tcPr>
            <w:tcW w:w="170" w:type="pct"/>
            <w:shd w:val="clear" w:color="auto" w:fill="F2F2F2" w:themeFill="background1" w:themeFillShade="F2"/>
            <w:vAlign w:val="center"/>
          </w:tcPr>
          <w:p w14:paraId="119C6060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3729EE2F" w14:textId="77777777" w:rsidR="00524CFA" w:rsidRPr="00E1087E" w:rsidRDefault="00524CFA" w:rsidP="00437484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5EA35A76" w14:textId="5348B6F0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Rola w </w:t>
            </w:r>
            <w:r>
              <w:rPr>
                <w:rFonts w:ascii="URW DIN" w:hAnsi="URW DIN" w:cs="Calibri Light"/>
                <w:b/>
                <w:sz w:val="18"/>
                <w:szCs w:val="18"/>
              </w:rPr>
              <w:t>zrealizowanym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 projekcie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3BD25575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0F253542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Nazwa projektu</w:t>
            </w:r>
          </w:p>
        </w:tc>
        <w:tc>
          <w:tcPr>
            <w:tcW w:w="1425" w:type="pct"/>
            <w:shd w:val="clear" w:color="auto" w:fill="F2F2F2" w:themeFill="background1" w:themeFillShade="F2"/>
            <w:vAlign w:val="center"/>
          </w:tcPr>
          <w:p w14:paraId="2178F0F5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projektu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</w:tcPr>
          <w:p w14:paraId="37C0A186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Wartość projektu</w:t>
            </w:r>
          </w:p>
          <w:p w14:paraId="74016632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(brutto)</w:t>
            </w:r>
          </w:p>
        </w:tc>
        <w:tc>
          <w:tcPr>
            <w:tcW w:w="511" w:type="pct"/>
            <w:shd w:val="clear" w:color="auto" w:fill="F2F2F2" w:themeFill="background1" w:themeFillShade="F2"/>
            <w:vAlign w:val="center"/>
          </w:tcPr>
          <w:p w14:paraId="74BA882B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Okres realizacji projektu</w:t>
            </w:r>
          </w:p>
          <w:p w14:paraId="3306CB23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(od – do)</w:t>
            </w:r>
          </w:p>
        </w:tc>
      </w:tr>
      <w:tr w:rsidR="00524CFA" w:rsidRPr="00E1087E" w14:paraId="61AA3A55" w14:textId="77777777" w:rsidTr="00E41AD7">
        <w:trPr>
          <w:trHeight w:val="520"/>
        </w:trPr>
        <w:tc>
          <w:tcPr>
            <w:tcW w:w="170" w:type="pct"/>
            <w:vAlign w:val="center"/>
          </w:tcPr>
          <w:p w14:paraId="043E56E0" w14:textId="77777777" w:rsidR="00524CFA" w:rsidRPr="00E1087E" w:rsidRDefault="00524CFA" w:rsidP="00437484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603" w:type="pct"/>
            <w:vAlign w:val="center"/>
          </w:tcPr>
          <w:p w14:paraId="669774D6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5B6A2F0D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139BE27D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5E4C83F0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425" w:type="pct"/>
            <w:vAlign w:val="center"/>
          </w:tcPr>
          <w:p w14:paraId="386E86AC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59" w:type="pct"/>
            <w:vAlign w:val="center"/>
          </w:tcPr>
          <w:p w14:paraId="03315153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1" w:type="pct"/>
            <w:vAlign w:val="center"/>
          </w:tcPr>
          <w:p w14:paraId="160992A7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524CFA" w:rsidRPr="00E1087E" w14:paraId="32FF0994" w14:textId="77777777" w:rsidTr="00E41AD7">
        <w:trPr>
          <w:trHeight w:val="520"/>
        </w:trPr>
        <w:tc>
          <w:tcPr>
            <w:tcW w:w="170" w:type="pct"/>
            <w:vAlign w:val="center"/>
          </w:tcPr>
          <w:p w14:paraId="5A8CC484" w14:textId="77777777" w:rsidR="00524CFA" w:rsidRPr="00E1087E" w:rsidRDefault="00524CFA" w:rsidP="00437484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…</w:t>
            </w:r>
          </w:p>
        </w:tc>
        <w:tc>
          <w:tcPr>
            <w:tcW w:w="603" w:type="pct"/>
            <w:vAlign w:val="center"/>
          </w:tcPr>
          <w:p w14:paraId="655BDC89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102852C8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75FC826B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732432D0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425" w:type="pct"/>
            <w:vAlign w:val="center"/>
          </w:tcPr>
          <w:p w14:paraId="4EBE3DCA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59" w:type="pct"/>
            <w:vAlign w:val="center"/>
          </w:tcPr>
          <w:p w14:paraId="73553B55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1" w:type="pct"/>
            <w:vAlign w:val="center"/>
          </w:tcPr>
          <w:p w14:paraId="27D21AA0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06C2F9FD" w14:textId="67593991" w:rsidR="00B5587F" w:rsidRPr="00E1087E" w:rsidRDefault="00B5587F" w:rsidP="00B5587F">
      <w:pPr>
        <w:spacing w:before="240" w:after="120"/>
        <w:ind w:right="-709"/>
        <w:jc w:val="both"/>
        <w:rPr>
          <w:rFonts w:ascii="URW DIN" w:hAnsi="URW DIN" w:cs="Calibri Light"/>
          <w:i/>
        </w:rPr>
      </w:pPr>
      <w:r w:rsidRPr="00E1087E">
        <w:rPr>
          <w:rFonts w:ascii="URW DIN" w:hAnsi="URW DIN" w:cs="Calibri Light"/>
          <w:i/>
        </w:rPr>
        <w:t xml:space="preserve">Stanowisko: </w:t>
      </w:r>
      <w:r w:rsidRPr="00E1087E">
        <w:rPr>
          <w:rFonts w:ascii="URW DIN" w:hAnsi="URW DIN" w:cs="Calibri Light"/>
          <w:b/>
          <w:i/>
        </w:rPr>
        <w:t>Programista 3</w:t>
      </w:r>
    </w:p>
    <w:tbl>
      <w:tblPr>
        <w:tblW w:w="4955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6"/>
        <w:gridCol w:w="2674"/>
        <w:gridCol w:w="2682"/>
        <w:gridCol w:w="2682"/>
        <w:gridCol w:w="2677"/>
        <w:gridCol w:w="2677"/>
      </w:tblGrid>
      <w:tr w:rsidR="00B5587F" w:rsidRPr="00E1087E" w14:paraId="3B77AE2A" w14:textId="77777777" w:rsidTr="004E2DAD">
        <w:trPr>
          <w:trHeight w:val="1274"/>
        </w:trPr>
        <w:tc>
          <w:tcPr>
            <w:tcW w:w="172" w:type="pct"/>
            <w:shd w:val="clear" w:color="auto" w:fill="F2F2F2" w:themeFill="background1" w:themeFillShade="F2"/>
            <w:vAlign w:val="center"/>
          </w:tcPr>
          <w:p w14:paraId="00FD0820" w14:textId="77777777" w:rsidR="00B5587F" w:rsidRPr="00E1087E" w:rsidRDefault="00B5587F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964" w:type="pct"/>
            <w:shd w:val="clear" w:color="auto" w:fill="F2F2F2" w:themeFill="background1" w:themeFillShade="F2"/>
            <w:vAlign w:val="center"/>
          </w:tcPr>
          <w:p w14:paraId="062D635C" w14:textId="77777777" w:rsidR="00B5587F" w:rsidRPr="00E1087E" w:rsidRDefault="00B5587F" w:rsidP="00437484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16496896" w14:textId="77777777" w:rsidR="00B5587F" w:rsidRPr="00E1087E" w:rsidRDefault="00B5587F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Stanowisko 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193E0F41" w14:textId="77777777" w:rsidR="00B5587F" w:rsidRPr="00E1087E" w:rsidRDefault="00B5587F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Forma zatrudnienia</w:t>
            </w:r>
          </w:p>
          <w:p w14:paraId="7CDBF321" w14:textId="77777777" w:rsidR="00B5587F" w:rsidRPr="00E1087E" w:rsidRDefault="00B5587F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(rodzaj umowy o pracę, jeżeli zatrudnienie jest na podstawie stosunku pracy)</w:t>
            </w:r>
          </w:p>
        </w:tc>
        <w:tc>
          <w:tcPr>
            <w:tcW w:w="965" w:type="pct"/>
            <w:shd w:val="clear" w:color="auto" w:fill="F2F2F2" w:themeFill="background1" w:themeFillShade="F2"/>
            <w:vAlign w:val="center"/>
          </w:tcPr>
          <w:p w14:paraId="1D0B2611" w14:textId="77777777" w:rsidR="00B5587F" w:rsidRPr="00E1087E" w:rsidRDefault="00B5587F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początku okresu zatrudnienia</w:t>
            </w:r>
          </w:p>
        </w:tc>
        <w:tc>
          <w:tcPr>
            <w:tcW w:w="965" w:type="pct"/>
            <w:shd w:val="clear" w:color="auto" w:fill="F2F2F2" w:themeFill="background1" w:themeFillShade="F2"/>
            <w:vAlign w:val="center"/>
          </w:tcPr>
          <w:p w14:paraId="4FC02793" w14:textId="77777777" w:rsidR="00B5587F" w:rsidRPr="00E1087E" w:rsidRDefault="00B5587F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Data końca okresu zatrudnienia </w:t>
            </w:r>
          </w:p>
          <w:p w14:paraId="19BB2499" w14:textId="77777777" w:rsidR="00B5587F" w:rsidRPr="00E1087E" w:rsidRDefault="00B5587F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(w przypadku umów na czas określony)</w:t>
            </w:r>
          </w:p>
        </w:tc>
      </w:tr>
      <w:tr w:rsidR="00B5587F" w:rsidRPr="00E1087E" w14:paraId="27205B15" w14:textId="77777777" w:rsidTr="004E2DAD">
        <w:trPr>
          <w:trHeight w:val="520"/>
        </w:trPr>
        <w:tc>
          <w:tcPr>
            <w:tcW w:w="172" w:type="pct"/>
            <w:vAlign w:val="center"/>
          </w:tcPr>
          <w:p w14:paraId="79615E04" w14:textId="77777777" w:rsidR="00B5587F" w:rsidRPr="00E1087E" w:rsidRDefault="00B5587F" w:rsidP="00437484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964" w:type="pct"/>
            <w:vAlign w:val="center"/>
          </w:tcPr>
          <w:p w14:paraId="2760BAB6" w14:textId="77777777" w:rsidR="00B5587F" w:rsidRPr="00E1087E" w:rsidRDefault="00B5587F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44E7AA50" w14:textId="77777777" w:rsidR="00B5587F" w:rsidRPr="00E1087E" w:rsidRDefault="00B5587F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067DA2DF" w14:textId="77777777" w:rsidR="00B5587F" w:rsidRPr="00E1087E" w:rsidRDefault="00B5587F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1CDDF664" w14:textId="77777777" w:rsidR="00B5587F" w:rsidRPr="00E1087E" w:rsidRDefault="00B5587F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0A4228B5" w14:textId="77777777" w:rsidR="00B5587F" w:rsidRPr="00E1087E" w:rsidRDefault="00B5587F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5474236C" w14:textId="77777777" w:rsidR="004E2DAD" w:rsidRPr="00E1087E" w:rsidRDefault="004E2DAD" w:rsidP="004E2DAD">
      <w:pPr>
        <w:spacing w:before="240" w:after="120"/>
        <w:ind w:right="-709"/>
        <w:jc w:val="both"/>
        <w:rPr>
          <w:rFonts w:ascii="URW DIN" w:hAnsi="URW DIN" w:cs="Calibri Light"/>
          <w:b/>
          <w:bCs/>
          <w:i/>
          <w:sz w:val="18"/>
          <w:szCs w:val="18"/>
        </w:rPr>
      </w:pPr>
      <w:r w:rsidRPr="00E1087E">
        <w:rPr>
          <w:rFonts w:ascii="URW DIN" w:hAnsi="URW DIN" w:cs="Calibri Light"/>
          <w:b/>
          <w:bCs/>
          <w:i/>
          <w:sz w:val="18"/>
          <w:szCs w:val="18"/>
        </w:rPr>
        <w:t xml:space="preserve">Doświadczenie projektowe </w:t>
      </w:r>
    </w:p>
    <w:tbl>
      <w:tblPr>
        <w:tblW w:w="496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1"/>
        <w:gridCol w:w="1675"/>
        <w:gridCol w:w="1675"/>
        <w:gridCol w:w="1739"/>
        <w:gridCol w:w="1675"/>
        <w:gridCol w:w="1675"/>
        <w:gridCol w:w="3700"/>
        <w:gridCol w:w="1278"/>
      </w:tblGrid>
      <w:tr w:rsidR="004E2DAD" w:rsidRPr="00E1087E" w14:paraId="1EC2F3B2" w14:textId="77777777" w:rsidTr="00B60C69">
        <w:trPr>
          <w:trHeight w:val="1274"/>
        </w:trPr>
        <w:tc>
          <w:tcPr>
            <w:tcW w:w="170" w:type="pct"/>
            <w:shd w:val="clear" w:color="auto" w:fill="F2F2F2" w:themeFill="background1" w:themeFillShade="F2"/>
            <w:vAlign w:val="center"/>
          </w:tcPr>
          <w:p w14:paraId="067FD6A1" w14:textId="77777777" w:rsidR="004E2DAD" w:rsidRPr="00E1087E" w:rsidRDefault="004E2DAD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7159A3A5" w14:textId="77777777" w:rsidR="004E2DAD" w:rsidRPr="00E1087E" w:rsidRDefault="004E2DAD" w:rsidP="00B60C69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16E7E3E2" w14:textId="77777777" w:rsidR="004E2DAD" w:rsidRPr="00E1087E" w:rsidRDefault="004E2DAD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Rola w </w:t>
            </w:r>
            <w:r>
              <w:rPr>
                <w:rFonts w:ascii="URW DIN" w:hAnsi="URW DIN" w:cs="Calibri Light"/>
                <w:b/>
                <w:sz w:val="18"/>
                <w:szCs w:val="18"/>
              </w:rPr>
              <w:t>zrealizowanym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 projekcie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591E2127" w14:textId="77777777" w:rsidR="004E2DAD" w:rsidRPr="00E1087E" w:rsidRDefault="004E2DAD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73EABD04" w14:textId="77777777" w:rsidR="004E2DAD" w:rsidRPr="00E1087E" w:rsidRDefault="004E2DAD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Nazwa projektu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0F623938" w14:textId="77777777" w:rsidR="004E2DAD" w:rsidRPr="00E1087E" w:rsidRDefault="004E2DAD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projektu</w:t>
            </w:r>
          </w:p>
        </w:tc>
        <w:tc>
          <w:tcPr>
            <w:tcW w:w="1332" w:type="pct"/>
            <w:shd w:val="clear" w:color="auto" w:fill="F2F2F2" w:themeFill="background1" w:themeFillShade="F2"/>
            <w:vAlign w:val="center"/>
          </w:tcPr>
          <w:p w14:paraId="4639C913" w14:textId="77777777" w:rsidR="004E2DAD" w:rsidRPr="00E1087E" w:rsidRDefault="004E2DAD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Wartość projektu</w:t>
            </w:r>
          </w:p>
          <w:p w14:paraId="31E3AC6E" w14:textId="77777777" w:rsidR="004E2DAD" w:rsidRPr="00E1087E" w:rsidRDefault="004E2DAD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(brutto)</w:t>
            </w:r>
          </w:p>
        </w:tc>
        <w:tc>
          <w:tcPr>
            <w:tcW w:w="460" w:type="pct"/>
            <w:shd w:val="clear" w:color="auto" w:fill="F2F2F2" w:themeFill="background1" w:themeFillShade="F2"/>
            <w:vAlign w:val="center"/>
          </w:tcPr>
          <w:p w14:paraId="065AB93A" w14:textId="77777777" w:rsidR="004E2DAD" w:rsidRPr="00E1087E" w:rsidRDefault="004E2DAD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Okres realizacji projektu</w:t>
            </w:r>
          </w:p>
          <w:p w14:paraId="6180A190" w14:textId="77777777" w:rsidR="004E2DAD" w:rsidRPr="00E1087E" w:rsidRDefault="004E2DAD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(od – do)</w:t>
            </w:r>
          </w:p>
        </w:tc>
      </w:tr>
      <w:tr w:rsidR="004E2DAD" w:rsidRPr="00E1087E" w14:paraId="7BFEC6CE" w14:textId="77777777" w:rsidTr="00B60C69">
        <w:trPr>
          <w:trHeight w:val="520"/>
        </w:trPr>
        <w:tc>
          <w:tcPr>
            <w:tcW w:w="170" w:type="pct"/>
            <w:vAlign w:val="center"/>
          </w:tcPr>
          <w:p w14:paraId="380BBA19" w14:textId="77777777" w:rsidR="004E2DAD" w:rsidRPr="00E1087E" w:rsidRDefault="004E2DAD" w:rsidP="00B60C69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603" w:type="pct"/>
            <w:vAlign w:val="center"/>
          </w:tcPr>
          <w:p w14:paraId="34EF2108" w14:textId="77777777" w:rsidR="004E2DAD" w:rsidRPr="00E1087E" w:rsidRDefault="004E2DAD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54D3027A" w14:textId="77777777" w:rsidR="004E2DAD" w:rsidRPr="00E1087E" w:rsidRDefault="004E2DAD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3E12E29B" w14:textId="77777777" w:rsidR="004E2DAD" w:rsidRPr="00E1087E" w:rsidRDefault="004E2DAD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758C1771" w14:textId="77777777" w:rsidR="004E2DAD" w:rsidRPr="00E1087E" w:rsidRDefault="004E2DAD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1A6C40AA" w14:textId="77777777" w:rsidR="004E2DAD" w:rsidRPr="00E1087E" w:rsidRDefault="004E2DAD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332" w:type="pct"/>
            <w:vAlign w:val="center"/>
          </w:tcPr>
          <w:p w14:paraId="45F981EA" w14:textId="77777777" w:rsidR="004E2DAD" w:rsidRPr="00E1087E" w:rsidRDefault="004E2DAD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14:paraId="0FF9C4C7" w14:textId="77777777" w:rsidR="004E2DAD" w:rsidRPr="00E1087E" w:rsidRDefault="004E2DAD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4E2DAD" w:rsidRPr="00E1087E" w14:paraId="01C90CF3" w14:textId="77777777" w:rsidTr="00B60C69">
        <w:trPr>
          <w:trHeight w:val="520"/>
        </w:trPr>
        <w:tc>
          <w:tcPr>
            <w:tcW w:w="170" w:type="pct"/>
            <w:vAlign w:val="center"/>
          </w:tcPr>
          <w:p w14:paraId="781DB5BC" w14:textId="77777777" w:rsidR="004E2DAD" w:rsidRPr="00E1087E" w:rsidRDefault="004E2DAD" w:rsidP="00B60C69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…</w:t>
            </w:r>
          </w:p>
        </w:tc>
        <w:tc>
          <w:tcPr>
            <w:tcW w:w="603" w:type="pct"/>
            <w:vAlign w:val="center"/>
          </w:tcPr>
          <w:p w14:paraId="26D1D287" w14:textId="77777777" w:rsidR="004E2DAD" w:rsidRPr="00E1087E" w:rsidRDefault="004E2DAD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5A8647CE" w14:textId="77777777" w:rsidR="004E2DAD" w:rsidRPr="00E1087E" w:rsidRDefault="004E2DAD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6C7D7D9A" w14:textId="77777777" w:rsidR="004E2DAD" w:rsidRPr="00E1087E" w:rsidRDefault="004E2DAD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25487FFF" w14:textId="77777777" w:rsidR="004E2DAD" w:rsidRPr="00E1087E" w:rsidRDefault="004E2DAD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696327A3" w14:textId="77777777" w:rsidR="004E2DAD" w:rsidRPr="00E1087E" w:rsidRDefault="004E2DAD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332" w:type="pct"/>
            <w:vAlign w:val="center"/>
          </w:tcPr>
          <w:p w14:paraId="1BF4756E" w14:textId="77777777" w:rsidR="004E2DAD" w:rsidRPr="00E1087E" w:rsidRDefault="004E2DAD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14:paraId="0C49AEF1" w14:textId="77777777" w:rsidR="004E2DAD" w:rsidRPr="00E1087E" w:rsidRDefault="004E2DAD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764FD12B" w14:textId="7281A3DA" w:rsidR="009B13BB" w:rsidRPr="00E1087E" w:rsidRDefault="009B13BB" w:rsidP="009B13BB">
      <w:pPr>
        <w:spacing w:before="240" w:after="120"/>
        <w:ind w:right="-709"/>
        <w:jc w:val="both"/>
        <w:rPr>
          <w:rFonts w:ascii="URW DIN" w:hAnsi="URW DIN" w:cs="Calibri Light"/>
          <w:i/>
        </w:rPr>
      </w:pPr>
      <w:r w:rsidRPr="00E1087E">
        <w:rPr>
          <w:rFonts w:ascii="URW DIN" w:hAnsi="URW DIN" w:cs="Calibri Light"/>
          <w:i/>
        </w:rPr>
        <w:t xml:space="preserve">Stanowisko: </w:t>
      </w:r>
      <w:r w:rsidRPr="00E1087E">
        <w:rPr>
          <w:rFonts w:ascii="URW DIN" w:hAnsi="URW DIN" w:cs="Calibri Light"/>
          <w:b/>
          <w:i/>
        </w:rPr>
        <w:t>Programista 4</w:t>
      </w:r>
    </w:p>
    <w:tbl>
      <w:tblPr>
        <w:tblW w:w="4955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1"/>
        <w:gridCol w:w="2674"/>
        <w:gridCol w:w="2682"/>
        <w:gridCol w:w="2682"/>
        <w:gridCol w:w="2677"/>
        <w:gridCol w:w="2682"/>
      </w:tblGrid>
      <w:tr w:rsidR="009B13BB" w:rsidRPr="00E1087E" w14:paraId="65323CBA" w14:textId="77777777" w:rsidTr="00F25DD3">
        <w:trPr>
          <w:trHeight w:val="1274"/>
        </w:trPr>
        <w:tc>
          <w:tcPr>
            <w:tcW w:w="169" w:type="pct"/>
            <w:shd w:val="clear" w:color="auto" w:fill="F2F2F2" w:themeFill="background1" w:themeFillShade="F2"/>
            <w:vAlign w:val="center"/>
          </w:tcPr>
          <w:p w14:paraId="6F186125" w14:textId="77777777" w:rsidR="009B13BB" w:rsidRPr="00E1087E" w:rsidRDefault="009B13BB" w:rsidP="00990E37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964" w:type="pct"/>
            <w:shd w:val="clear" w:color="auto" w:fill="F2F2F2" w:themeFill="background1" w:themeFillShade="F2"/>
            <w:vAlign w:val="center"/>
          </w:tcPr>
          <w:p w14:paraId="1553B278" w14:textId="77777777" w:rsidR="009B13BB" w:rsidRPr="00E1087E" w:rsidRDefault="009B13BB" w:rsidP="00990E37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46F259F8" w14:textId="77777777" w:rsidR="009B13BB" w:rsidRPr="00E1087E" w:rsidRDefault="009B13BB" w:rsidP="00990E37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Stanowisko 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5A7257A8" w14:textId="77777777" w:rsidR="009B13BB" w:rsidRPr="00E1087E" w:rsidRDefault="009B13BB" w:rsidP="00990E37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Forma zatrudnienia</w:t>
            </w:r>
          </w:p>
          <w:p w14:paraId="6F99BCB1" w14:textId="77777777" w:rsidR="009B13BB" w:rsidRPr="00E1087E" w:rsidRDefault="009B13BB" w:rsidP="00990E37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(rodzaj umowy o pracę, jeżeli zatrudnienie jest na podstawie stosunku pracy)</w:t>
            </w:r>
          </w:p>
        </w:tc>
        <w:tc>
          <w:tcPr>
            <w:tcW w:w="965" w:type="pct"/>
            <w:shd w:val="clear" w:color="auto" w:fill="F2F2F2" w:themeFill="background1" w:themeFillShade="F2"/>
            <w:vAlign w:val="center"/>
          </w:tcPr>
          <w:p w14:paraId="77E8CB62" w14:textId="77777777" w:rsidR="009B13BB" w:rsidRPr="00E1087E" w:rsidRDefault="009B13BB" w:rsidP="00990E37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początku okresu zatrudnienia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38CF5CD2" w14:textId="77777777" w:rsidR="009B13BB" w:rsidRPr="00E1087E" w:rsidRDefault="009B13BB" w:rsidP="00990E37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Data końca okresu zatrudnienia </w:t>
            </w:r>
          </w:p>
          <w:p w14:paraId="0628C5A0" w14:textId="77777777" w:rsidR="009B13BB" w:rsidRPr="00E1087E" w:rsidRDefault="009B13BB" w:rsidP="00990E37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(w przypadku umów na czas określony)</w:t>
            </w:r>
          </w:p>
        </w:tc>
      </w:tr>
      <w:tr w:rsidR="009B13BB" w:rsidRPr="00E1087E" w14:paraId="4AD8F2F6" w14:textId="77777777" w:rsidTr="00F25DD3">
        <w:trPr>
          <w:trHeight w:val="520"/>
        </w:trPr>
        <w:tc>
          <w:tcPr>
            <w:tcW w:w="169" w:type="pct"/>
            <w:vAlign w:val="center"/>
          </w:tcPr>
          <w:p w14:paraId="53508ED9" w14:textId="77777777" w:rsidR="009B13BB" w:rsidRPr="00E1087E" w:rsidRDefault="009B13BB" w:rsidP="00990E37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964" w:type="pct"/>
            <w:vAlign w:val="center"/>
          </w:tcPr>
          <w:p w14:paraId="54850E85" w14:textId="77777777" w:rsidR="009B13BB" w:rsidRPr="00E1087E" w:rsidRDefault="009B13BB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0F8AEF8B" w14:textId="77777777" w:rsidR="009B13BB" w:rsidRPr="00E1087E" w:rsidRDefault="009B13BB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60145833" w14:textId="77777777" w:rsidR="009B13BB" w:rsidRPr="00E1087E" w:rsidRDefault="009B13BB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078878EB" w14:textId="77777777" w:rsidR="009B13BB" w:rsidRPr="00E1087E" w:rsidRDefault="009B13BB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1993816D" w14:textId="77777777" w:rsidR="009B13BB" w:rsidRPr="00E1087E" w:rsidRDefault="009B13BB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592F20C8" w14:textId="77777777" w:rsidR="00F25DD3" w:rsidRPr="00E1087E" w:rsidRDefault="00F25DD3" w:rsidP="00F25DD3">
      <w:pPr>
        <w:spacing w:before="240" w:after="120"/>
        <w:ind w:right="-709"/>
        <w:jc w:val="both"/>
        <w:rPr>
          <w:rFonts w:ascii="URW DIN" w:hAnsi="URW DIN" w:cs="Calibri Light"/>
          <w:b/>
          <w:bCs/>
          <w:i/>
          <w:sz w:val="18"/>
          <w:szCs w:val="18"/>
        </w:rPr>
      </w:pPr>
      <w:r w:rsidRPr="00E1087E">
        <w:rPr>
          <w:rFonts w:ascii="URW DIN" w:hAnsi="URW DIN" w:cs="Calibri Light"/>
          <w:b/>
          <w:bCs/>
          <w:i/>
          <w:sz w:val="18"/>
          <w:szCs w:val="18"/>
        </w:rPr>
        <w:t xml:space="preserve">Doświadczenie projektowe </w:t>
      </w:r>
    </w:p>
    <w:tbl>
      <w:tblPr>
        <w:tblW w:w="496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1"/>
        <w:gridCol w:w="1675"/>
        <w:gridCol w:w="1675"/>
        <w:gridCol w:w="1739"/>
        <w:gridCol w:w="1675"/>
        <w:gridCol w:w="1675"/>
        <w:gridCol w:w="3700"/>
        <w:gridCol w:w="1278"/>
      </w:tblGrid>
      <w:tr w:rsidR="00F25DD3" w:rsidRPr="00E1087E" w14:paraId="4C2157FD" w14:textId="77777777" w:rsidTr="00B60C69">
        <w:trPr>
          <w:trHeight w:val="1274"/>
        </w:trPr>
        <w:tc>
          <w:tcPr>
            <w:tcW w:w="170" w:type="pct"/>
            <w:shd w:val="clear" w:color="auto" w:fill="F2F2F2" w:themeFill="background1" w:themeFillShade="F2"/>
            <w:vAlign w:val="center"/>
          </w:tcPr>
          <w:p w14:paraId="00097FFD" w14:textId="77777777" w:rsidR="00F25DD3" w:rsidRPr="00E1087E" w:rsidRDefault="00F25DD3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077FAC89" w14:textId="77777777" w:rsidR="00F25DD3" w:rsidRPr="00E1087E" w:rsidRDefault="00F25DD3" w:rsidP="00B60C69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480AA9E9" w14:textId="77777777" w:rsidR="00F25DD3" w:rsidRPr="00E1087E" w:rsidRDefault="00F25DD3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Rola w </w:t>
            </w:r>
            <w:r>
              <w:rPr>
                <w:rFonts w:ascii="URW DIN" w:hAnsi="URW DIN" w:cs="Calibri Light"/>
                <w:b/>
                <w:sz w:val="18"/>
                <w:szCs w:val="18"/>
              </w:rPr>
              <w:t>zrealizowanym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 projekcie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5C25223C" w14:textId="77777777" w:rsidR="00F25DD3" w:rsidRPr="00E1087E" w:rsidRDefault="00F25DD3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179F3037" w14:textId="77777777" w:rsidR="00F25DD3" w:rsidRPr="00E1087E" w:rsidRDefault="00F25DD3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Nazwa projektu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51096E58" w14:textId="77777777" w:rsidR="00F25DD3" w:rsidRPr="00E1087E" w:rsidRDefault="00F25DD3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projektu</w:t>
            </w:r>
          </w:p>
        </w:tc>
        <w:tc>
          <w:tcPr>
            <w:tcW w:w="1332" w:type="pct"/>
            <w:shd w:val="clear" w:color="auto" w:fill="F2F2F2" w:themeFill="background1" w:themeFillShade="F2"/>
            <w:vAlign w:val="center"/>
          </w:tcPr>
          <w:p w14:paraId="71DB00EE" w14:textId="77777777" w:rsidR="00F25DD3" w:rsidRPr="00E1087E" w:rsidRDefault="00F25DD3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Wartość projektu</w:t>
            </w:r>
          </w:p>
          <w:p w14:paraId="79BF97EE" w14:textId="77777777" w:rsidR="00F25DD3" w:rsidRPr="00E1087E" w:rsidRDefault="00F25DD3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(brutto)</w:t>
            </w:r>
          </w:p>
        </w:tc>
        <w:tc>
          <w:tcPr>
            <w:tcW w:w="460" w:type="pct"/>
            <w:shd w:val="clear" w:color="auto" w:fill="F2F2F2" w:themeFill="background1" w:themeFillShade="F2"/>
            <w:vAlign w:val="center"/>
          </w:tcPr>
          <w:p w14:paraId="46346DD6" w14:textId="77777777" w:rsidR="00F25DD3" w:rsidRPr="00E1087E" w:rsidRDefault="00F25DD3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Okres realizacji projektu</w:t>
            </w:r>
          </w:p>
          <w:p w14:paraId="646685A1" w14:textId="77777777" w:rsidR="00F25DD3" w:rsidRPr="00E1087E" w:rsidRDefault="00F25DD3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(od – do)</w:t>
            </w:r>
          </w:p>
        </w:tc>
      </w:tr>
      <w:tr w:rsidR="00F25DD3" w:rsidRPr="00E1087E" w14:paraId="5A0CC70F" w14:textId="77777777" w:rsidTr="00B60C69">
        <w:trPr>
          <w:trHeight w:val="520"/>
        </w:trPr>
        <w:tc>
          <w:tcPr>
            <w:tcW w:w="170" w:type="pct"/>
            <w:vAlign w:val="center"/>
          </w:tcPr>
          <w:p w14:paraId="36397155" w14:textId="77777777" w:rsidR="00F25DD3" w:rsidRPr="00E1087E" w:rsidRDefault="00F25DD3" w:rsidP="00B60C69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603" w:type="pct"/>
            <w:vAlign w:val="center"/>
          </w:tcPr>
          <w:p w14:paraId="54BD9D59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094A4683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017FC7A4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1E1A8CF6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7B9E7D8D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332" w:type="pct"/>
            <w:vAlign w:val="center"/>
          </w:tcPr>
          <w:p w14:paraId="0A437ACE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14:paraId="59CAF458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F25DD3" w:rsidRPr="00E1087E" w14:paraId="7CA77628" w14:textId="77777777" w:rsidTr="00B60C69">
        <w:trPr>
          <w:trHeight w:val="520"/>
        </w:trPr>
        <w:tc>
          <w:tcPr>
            <w:tcW w:w="170" w:type="pct"/>
            <w:vAlign w:val="center"/>
          </w:tcPr>
          <w:p w14:paraId="373D644A" w14:textId="77777777" w:rsidR="00F25DD3" w:rsidRPr="00E1087E" w:rsidRDefault="00F25DD3" w:rsidP="00B60C69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…</w:t>
            </w:r>
          </w:p>
        </w:tc>
        <w:tc>
          <w:tcPr>
            <w:tcW w:w="603" w:type="pct"/>
            <w:vAlign w:val="center"/>
          </w:tcPr>
          <w:p w14:paraId="493D3C8E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4D48ECFA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01B8010D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0B0CF51E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0B242585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332" w:type="pct"/>
            <w:vAlign w:val="center"/>
          </w:tcPr>
          <w:p w14:paraId="04C00A78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14:paraId="565E59CA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7FEDA254" w14:textId="704BA7ED" w:rsidR="009B13BB" w:rsidRPr="00E1087E" w:rsidRDefault="009B13BB" w:rsidP="009B13BB">
      <w:pPr>
        <w:spacing w:before="240" w:after="120"/>
        <w:ind w:right="-709"/>
        <w:rPr>
          <w:rFonts w:ascii="URW DIN" w:hAnsi="URW DIN" w:cs="Calibri Light"/>
          <w:i/>
          <w:sz w:val="18"/>
          <w:szCs w:val="18"/>
        </w:rPr>
      </w:pPr>
    </w:p>
    <w:p w14:paraId="4D118D81" w14:textId="37FD7D05" w:rsidR="00A62C2A" w:rsidRPr="00E1087E" w:rsidRDefault="00A62C2A" w:rsidP="00A62C2A">
      <w:pPr>
        <w:spacing w:before="240" w:after="120"/>
        <w:ind w:right="-709"/>
        <w:jc w:val="both"/>
        <w:rPr>
          <w:rFonts w:ascii="URW DIN" w:hAnsi="URW DIN" w:cs="Calibri Light"/>
          <w:i/>
        </w:rPr>
      </w:pPr>
      <w:r w:rsidRPr="00E1087E">
        <w:rPr>
          <w:rFonts w:ascii="URW DIN" w:hAnsi="URW DIN" w:cs="Calibri Light"/>
          <w:i/>
        </w:rPr>
        <w:t xml:space="preserve">Stanowisko: </w:t>
      </w:r>
      <w:r w:rsidRPr="00E1087E">
        <w:rPr>
          <w:rFonts w:ascii="URW DIN" w:hAnsi="URW DIN" w:cs="Calibri Light"/>
          <w:b/>
          <w:i/>
        </w:rPr>
        <w:t xml:space="preserve">Programista </w:t>
      </w:r>
      <w:r>
        <w:rPr>
          <w:rFonts w:ascii="URW DIN" w:hAnsi="URW DIN" w:cs="Calibri Light"/>
          <w:b/>
          <w:i/>
        </w:rPr>
        <w:t>5</w:t>
      </w:r>
    </w:p>
    <w:tbl>
      <w:tblPr>
        <w:tblW w:w="4955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6"/>
        <w:gridCol w:w="2674"/>
        <w:gridCol w:w="2682"/>
        <w:gridCol w:w="2682"/>
        <w:gridCol w:w="2677"/>
        <w:gridCol w:w="2677"/>
      </w:tblGrid>
      <w:tr w:rsidR="00A62C2A" w:rsidRPr="00E1087E" w14:paraId="6F4B4E9A" w14:textId="77777777" w:rsidTr="00F25DD3">
        <w:trPr>
          <w:trHeight w:val="1274"/>
        </w:trPr>
        <w:tc>
          <w:tcPr>
            <w:tcW w:w="172" w:type="pct"/>
            <w:shd w:val="clear" w:color="auto" w:fill="F2F2F2" w:themeFill="background1" w:themeFillShade="F2"/>
            <w:vAlign w:val="center"/>
          </w:tcPr>
          <w:p w14:paraId="356E6F7F" w14:textId="77777777" w:rsidR="00A62C2A" w:rsidRPr="00E1087E" w:rsidRDefault="00A62C2A" w:rsidP="00D900F5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964" w:type="pct"/>
            <w:shd w:val="clear" w:color="auto" w:fill="F2F2F2" w:themeFill="background1" w:themeFillShade="F2"/>
            <w:vAlign w:val="center"/>
          </w:tcPr>
          <w:p w14:paraId="68B8289C" w14:textId="77777777" w:rsidR="00A62C2A" w:rsidRPr="00E1087E" w:rsidRDefault="00A62C2A" w:rsidP="00D900F5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7BFAE1D4" w14:textId="77777777" w:rsidR="00A62C2A" w:rsidRPr="00E1087E" w:rsidRDefault="00A62C2A" w:rsidP="00D900F5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Stanowisko 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62B67734" w14:textId="77777777" w:rsidR="00A62C2A" w:rsidRPr="00E1087E" w:rsidRDefault="00A62C2A" w:rsidP="00D900F5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Forma zatrudnienia</w:t>
            </w:r>
          </w:p>
          <w:p w14:paraId="0D07E308" w14:textId="77777777" w:rsidR="00A62C2A" w:rsidRPr="00E1087E" w:rsidRDefault="00A62C2A" w:rsidP="00D900F5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(rodzaj umowy o pracę, jeżeli zatrudnienie jest na podstawie stosunku pracy)</w:t>
            </w:r>
          </w:p>
        </w:tc>
        <w:tc>
          <w:tcPr>
            <w:tcW w:w="965" w:type="pct"/>
            <w:shd w:val="clear" w:color="auto" w:fill="F2F2F2" w:themeFill="background1" w:themeFillShade="F2"/>
            <w:vAlign w:val="center"/>
          </w:tcPr>
          <w:p w14:paraId="029D54EB" w14:textId="77777777" w:rsidR="00A62C2A" w:rsidRPr="00E1087E" w:rsidRDefault="00A62C2A" w:rsidP="00D900F5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początku okresu zatrudnienia</w:t>
            </w:r>
          </w:p>
        </w:tc>
        <w:tc>
          <w:tcPr>
            <w:tcW w:w="965" w:type="pct"/>
            <w:shd w:val="clear" w:color="auto" w:fill="F2F2F2" w:themeFill="background1" w:themeFillShade="F2"/>
            <w:vAlign w:val="center"/>
          </w:tcPr>
          <w:p w14:paraId="68CF78E3" w14:textId="77777777" w:rsidR="00A62C2A" w:rsidRPr="00E1087E" w:rsidRDefault="00A62C2A" w:rsidP="00D900F5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Data końca okresu zatrudnienia </w:t>
            </w:r>
          </w:p>
          <w:p w14:paraId="7A5D7B2C" w14:textId="77777777" w:rsidR="00A62C2A" w:rsidRPr="00E1087E" w:rsidRDefault="00A62C2A" w:rsidP="00D900F5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(w przypadku umów na czas określony)</w:t>
            </w:r>
          </w:p>
        </w:tc>
      </w:tr>
      <w:tr w:rsidR="00A62C2A" w:rsidRPr="00E1087E" w14:paraId="4A4D175A" w14:textId="77777777" w:rsidTr="00F25DD3">
        <w:trPr>
          <w:trHeight w:val="520"/>
        </w:trPr>
        <w:tc>
          <w:tcPr>
            <w:tcW w:w="172" w:type="pct"/>
            <w:vAlign w:val="center"/>
          </w:tcPr>
          <w:p w14:paraId="37136175" w14:textId="77777777" w:rsidR="00A62C2A" w:rsidRPr="00E1087E" w:rsidRDefault="00A62C2A" w:rsidP="00D900F5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964" w:type="pct"/>
            <w:vAlign w:val="center"/>
          </w:tcPr>
          <w:p w14:paraId="7D8E948D" w14:textId="77777777" w:rsidR="00A62C2A" w:rsidRPr="00E1087E" w:rsidRDefault="00A62C2A" w:rsidP="00D900F5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61E5D743" w14:textId="77777777" w:rsidR="00A62C2A" w:rsidRPr="00E1087E" w:rsidRDefault="00A62C2A" w:rsidP="00D900F5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498010DD" w14:textId="77777777" w:rsidR="00A62C2A" w:rsidRPr="00E1087E" w:rsidRDefault="00A62C2A" w:rsidP="00D900F5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5113BADC" w14:textId="77777777" w:rsidR="00A62C2A" w:rsidRPr="00E1087E" w:rsidRDefault="00A62C2A" w:rsidP="00D900F5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7CF47C2F" w14:textId="77777777" w:rsidR="00A62C2A" w:rsidRPr="00E1087E" w:rsidRDefault="00A62C2A" w:rsidP="00D900F5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25755CC3" w14:textId="77777777" w:rsidR="00F25DD3" w:rsidRPr="00E1087E" w:rsidRDefault="00F25DD3" w:rsidP="00F25DD3">
      <w:pPr>
        <w:spacing w:before="240" w:after="120"/>
        <w:ind w:right="-709"/>
        <w:jc w:val="both"/>
        <w:rPr>
          <w:rFonts w:ascii="URW DIN" w:hAnsi="URW DIN" w:cs="Calibri Light"/>
          <w:b/>
          <w:bCs/>
          <w:i/>
          <w:sz w:val="18"/>
          <w:szCs w:val="18"/>
        </w:rPr>
      </w:pPr>
      <w:r w:rsidRPr="00E1087E">
        <w:rPr>
          <w:rFonts w:ascii="URW DIN" w:hAnsi="URW DIN" w:cs="Calibri Light"/>
          <w:b/>
          <w:bCs/>
          <w:i/>
          <w:sz w:val="18"/>
          <w:szCs w:val="18"/>
        </w:rPr>
        <w:t xml:space="preserve">Doświadczenie projektowe </w:t>
      </w:r>
    </w:p>
    <w:tbl>
      <w:tblPr>
        <w:tblW w:w="496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1"/>
        <w:gridCol w:w="1675"/>
        <w:gridCol w:w="1675"/>
        <w:gridCol w:w="1739"/>
        <w:gridCol w:w="1675"/>
        <w:gridCol w:w="1675"/>
        <w:gridCol w:w="3700"/>
        <w:gridCol w:w="1278"/>
      </w:tblGrid>
      <w:tr w:rsidR="00F25DD3" w:rsidRPr="00E1087E" w14:paraId="57185BC5" w14:textId="77777777" w:rsidTr="00B60C69">
        <w:trPr>
          <w:trHeight w:val="1274"/>
        </w:trPr>
        <w:tc>
          <w:tcPr>
            <w:tcW w:w="170" w:type="pct"/>
            <w:shd w:val="clear" w:color="auto" w:fill="F2F2F2" w:themeFill="background1" w:themeFillShade="F2"/>
            <w:vAlign w:val="center"/>
          </w:tcPr>
          <w:p w14:paraId="22746E7F" w14:textId="77777777" w:rsidR="00F25DD3" w:rsidRPr="00E1087E" w:rsidRDefault="00F25DD3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67BFC6D1" w14:textId="77777777" w:rsidR="00F25DD3" w:rsidRPr="00E1087E" w:rsidRDefault="00F25DD3" w:rsidP="00B60C69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433B211C" w14:textId="77777777" w:rsidR="00F25DD3" w:rsidRPr="00E1087E" w:rsidRDefault="00F25DD3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Rola w </w:t>
            </w:r>
            <w:r>
              <w:rPr>
                <w:rFonts w:ascii="URW DIN" w:hAnsi="URW DIN" w:cs="Calibri Light"/>
                <w:b/>
                <w:sz w:val="18"/>
                <w:szCs w:val="18"/>
              </w:rPr>
              <w:t>zrealizowanym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 projekcie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4E71F933" w14:textId="77777777" w:rsidR="00F25DD3" w:rsidRPr="00E1087E" w:rsidRDefault="00F25DD3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0572050E" w14:textId="77777777" w:rsidR="00F25DD3" w:rsidRPr="00E1087E" w:rsidRDefault="00F25DD3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Nazwa projektu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0238904E" w14:textId="77777777" w:rsidR="00F25DD3" w:rsidRPr="00E1087E" w:rsidRDefault="00F25DD3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projektu</w:t>
            </w:r>
          </w:p>
        </w:tc>
        <w:tc>
          <w:tcPr>
            <w:tcW w:w="1332" w:type="pct"/>
            <w:shd w:val="clear" w:color="auto" w:fill="F2F2F2" w:themeFill="background1" w:themeFillShade="F2"/>
            <w:vAlign w:val="center"/>
          </w:tcPr>
          <w:p w14:paraId="4F04A5E0" w14:textId="77777777" w:rsidR="00F25DD3" w:rsidRPr="00E1087E" w:rsidRDefault="00F25DD3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Wartość projektu</w:t>
            </w:r>
          </w:p>
          <w:p w14:paraId="005C5C4C" w14:textId="77777777" w:rsidR="00F25DD3" w:rsidRPr="00E1087E" w:rsidRDefault="00F25DD3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(brutto)</w:t>
            </w:r>
          </w:p>
        </w:tc>
        <w:tc>
          <w:tcPr>
            <w:tcW w:w="460" w:type="pct"/>
            <w:shd w:val="clear" w:color="auto" w:fill="F2F2F2" w:themeFill="background1" w:themeFillShade="F2"/>
            <w:vAlign w:val="center"/>
          </w:tcPr>
          <w:p w14:paraId="724D7286" w14:textId="77777777" w:rsidR="00F25DD3" w:rsidRPr="00E1087E" w:rsidRDefault="00F25DD3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Okres realizacji projektu</w:t>
            </w:r>
          </w:p>
          <w:p w14:paraId="202F7140" w14:textId="77777777" w:rsidR="00F25DD3" w:rsidRPr="00E1087E" w:rsidRDefault="00F25DD3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(od – do)</w:t>
            </w:r>
          </w:p>
        </w:tc>
      </w:tr>
      <w:tr w:rsidR="00F25DD3" w:rsidRPr="00E1087E" w14:paraId="22392636" w14:textId="77777777" w:rsidTr="00B60C69">
        <w:trPr>
          <w:trHeight w:val="520"/>
        </w:trPr>
        <w:tc>
          <w:tcPr>
            <w:tcW w:w="170" w:type="pct"/>
            <w:vAlign w:val="center"/>
          </w:tcPr>
          <w:p w14:paraId="5C858542" w14:textId="77777777" w:rsidR="00F25DD3" w:rsidRPr="00E1087E" w:rsidRDefault="00F25DD3" w:rsidP="00B60C69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603" w:type="pct"/>
            <w:vAlign w:val="center"/>
          </w:tcPr>
          <w:p w14:paraId="09561603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46972D2F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30AD317A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7F4FE125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367D41C0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332" w:type="pct"/>
            <w:vAlign w:val="center"/>
          </w:tcPr>
          <w:p w14:paraId="7E503F95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14:paraId="67A4395A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F25DD3" w:rsidRPr="00E1087E" w14:paraId="471DA7D1" w14:textId="77777777" w:rsidTr="00B60C69">
        <w:trPr>
          <w:trHeight w:val="520"/>
        </w:trPr>
        <w:tc>
          <w:tcPr>
            <w:tcW w:w="170" w:type="pct"/>
            <w:vAlign w:val="center"/>
          </w:tcPr>
          <w:p w14:paraId="057BAA68" w14:textId="77777777" w:rsidR="00F25DD3" w:rsidRPr="00E1087E" w:rsidRDefault="00F25DD3" w:rsidP="00B60C69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…</w:t>
            </w:r>
          </w:p>
        </w:tc>
        <w:tc>
          <w:tcPr>
            <w:tcW w:w="603" w:type="pct"/>
            <w:vAlign w:val="center"/>
          </w:tcPr>
          <w:p w14:paraId="74450183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16580577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49D657E8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3EF74988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2FCCAF9D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332" w:type="pct"/>
            <w:vAlign w:val="center"/>
          </w:tcPr>
          <w:p w14:paraId="5A79DF45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14:paraId="10772D9D" w14:textId="77777777" w:rsidR="00F25DD3" w:rsidRPr="00E1087E" w:rsidRDefault="00F25DD3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68CECB1A" w14:textId="7B989145" w:rsidR="00031F3B" w:rsidRDefault="00031F3B" w:rsidP="00031F3B">
      <w:pPr>
        <w:rPr>
          <w:rFonts w:ascii="URW DIN" w:hAnsi="URW DIN" w:cs="Calibri Light"/>
          <w:b/>
          <w:i/>
        </w:rPr>
      </w:pPr>
    </w:p>
    <w:p w14:paraId="2709F0CA" w14:textId="77777777" w:rsidR="00445D2C" w:rsidRPr="00E1087E" w:rsidRDefault="00445D2C" w:rsidP="00031F3B">
      <w:pPr>
        <w:rPr>
          <w:rFonts w:ascii="URW DIN" w:hAnsi="URW DIN" w:cs="Calibri Light"/>
          <w:b/>
          <w:i/>
        </w:rPr>
      </w:pPr>
    </w:p>
    <w:p w14:paraId="0E79854F" w14:textId="0C648C24" w:rsidR="00031F3B" w:rsidRPr="00E1087E" w:rsidRDefault="00031F3B" w:rsidP="00031F3B">
      <w:pPr>
        <w:rPr>
          <w:rFonts w:ascii="URW DIN" w:hAnsi="URW DIN" w:cs="Calibri Light"/>
          <w:i/>
          <w:sz w:val="18"/>
          <w:szCs w:val="18"/>
        </w:rPr>
      </w:pPr>
      <w:r w:rsidRPr="00E1087E">
        <w:rPr>
          <w:rFonts w:ascii="URW DIN" w:hAnsi="URW DIN" w:cs="Calibri Light"/>
          <w:b/>
          <w:i/>
        </w:rPr>
        <w:t xml:space="preserve">Specjalista ds. testów funkcjonalnych </w:t>
      </w:r>
      <w:r w:rsidRPr="00E1087E">
        <w:rPr>
          <w:rFonts w:ascii="URW DIN" w:hAnsi="URW DIN" w:cs="Calibri Light"/>
          <w:b/>
          <w:i/>
          <w:sz w:val="18"/>
          <w:szCs w:val="18"/>
        </w:rPr>
        <w:t>– Jeżeli Wykonawca planuje oddelegować do zespołu projektowego więcej  specjalistów, należy skopiować i uzupełnić tabele dla kolejnych osób.</w:t>
      </w:r>
    </w:p>
    <w:p w14:paraId="0A676B72" w14:textId="2A4FA1EE" w:rsidR="007762DB" w:rsidRPr="00E1087E" w:rsidRDefault="007762DB" w:rsidP="007762DB">
      <w:pPr>
        <w:spacing w:before="240" w:after="120"/>
        <w:ind w:right="-709"/>
        <w:jc w:val="both"/>
        <w:rPr>
          <w:rFonts w:ascii="URW DIN" w:hAnsi="URW DIN" w:cs="Calibri Light"/>
          <w:i/>
        </w:rPr>
      </w:pPr>
      <w:r w:rsidRPr="00E1087E">
        <w:rPr>
          <w:rFonts w:ascii="URW DIN" w:hAnsi="URW DIN" w:cs="Calibri Light"/>
          <w:i/>
        </w:rPr>
        <w:t xml:space="preserve">Stanowisko: </w:t>
      </w:r>
      <w:r w:rsidR="009B13BB" w:rsidRPr="00E1087E">
        <w:rPr>
          <w:rFonts w:ascii="URW DIN" w:hAnsi="URW DIN" w:cs="Calibri Light"/>
          <w:b/>
          <w:i/>
        </w:rPr>
        <w:t>Specjalista ds. testów funkcjonalnych</w:t>
      </w:r>
      <w:r w:rsidR="008D7ED9">
        <w:rPr>
          <w:rFonts w:ascii="URW DIN" w:hAnsi="URW DIN" w:cs="Calibri Light"/>
          <w:b/>
          <w:i/>
        </w:rPr>
        <w:t xml:space="preserve"> 1</w:t>
      </w:r>
    </w:p>
    <w:tbl>
      <w:tblPr>
        <w:tblW w:w="4955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1"/>
        <w:gridCol w:w="2674"/>
        <w:gridCol w:w="2682"/>
        <w:gridCol w:w="2682"/>
        <w:gridCol w:w="2677"/>
        <w:gridCol w:w="2682"/>
      </w:tblGrid>
      <w:tr w:rsidR="007762DB" w:rsidRPr="00E1087E" w14:paraId="4A8CC94C" w14:textId="77777777" w:rsidTr="004C3359">
        <w:trPr>
          <w:trHeight w:val="1274"/>
        </w:trPr>
        <w:tc>
          <w:tcPr>
            <w:tcW w:w="169" w:type="pct"/>
            <w:shd w:val="clear" w:color="auto" w:fill="F2F2F2" w:themeFill="background1" w:themeFillShade="F2"/>
            <w:vAlign w:val="center"/>
          </w:tcPr>
          <w:p w14:paraId="3C91B2D4" w14:textId="77777777" w:rsidR="007762DB" w:rsidRPr="00E1087E" w:rsidRDefault="007762DB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964" w:type="pct"/>
            <w:shd w:val="clear" w:color="auto" w:fill="F2F2F2" w:themeFill="background1" w:themeFillShade="F2"/>
            <w:vAlign w:val="center"/>
          </w:tcPr>
          <w:p w14:paraId="3C86549E" w14:textId="77777777" w:rsidR="007762DB" w:rsidRPr="00E1087E" w:rsidRDefault="007762DB" w:rsidP="007762DB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086916EE" w14:textId="77777777" w:rsidR="007762DB" w:rsidRPr="00E1087E" w:rsidRDefault="007762DB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Stanowisko 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42A160A8" w14:textId="77777777" w:rsidR="007762DB" w:rsidRPr="00E1087E" w:rsidRDefault="007762DB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Forma zatrudnienia</w:t>
            </w:r>
          </w:p>
          <w:p w14:paraId="4405EFB6" w14:textId="77777777" w:rsidR="007762DB" w:rsidRPr="00E1087E" w:rsidRDefault="007762DB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(rodzaj umowy o pracę, jeżeli zatrudnienie jest na podstawie stosunku pracy)</w:t>
            </w:r>
          </w:p>
        </w:tc>
        <w:tc>
          <w:tcPr>
            <w:tcW w:w="965" w:type="pct"/>
            <w:shd w:val="clear" w:color="auto" w:fill="F2F2F2" w:themeFill="background1" w:themeFillShade="F2"/>
            <w:vAlign w:val="center"/>
          </w:tcPr>
          <w:p w14:paraId="32C9FB6D" w14:textId="77777777" w:rsidR="007762DB" w:rsidRPr="00E1087E" w:rsidRDefault="007762DB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początku okresu zatrudnienia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09BF4411" w14:textId="77777777" w:rsidR="007762DB" w:rsidRPr="00E1087E" w:rsidRDefault="007762DB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Data końca okresu zatrudnienia </w:t>
            </w:r>
          </w:p>
          <w:p w14:paraId="09A2EDE3" w14:textId="77777777" w:rsidR="007762DB" w:rsidRPr="00E1087E" w:rsidRDefault="007762DB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(w przypadku umów na czas określony)</w:t>
            </w:r>
          </w:p>
        </w:tc>
      </w:tr>
      <w:tr w:rsidR="007762DB" w:rsidRPr="00E1087E" w14:paraId="1DF95199" w14:textId="77777777" w:rsidTr="004C3359">
        <w:trPr>
          <w:trHeight w:val="520"/>
        </w:trPr>
        <w:tc>
          <w:tcPr>
            <w:tcW w:w="169" w:type="pct"/>
            <w:vAlign w:val="center"/>
          </w:tcPr>
          <w:p w14:paraId="16134C6B" w14:textId="77777777" w:rsidR="007762DB" w:rsidRPr="00E1087E" w:rsidRDefault="007762DB" w:rsidP="007762DB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964" w:type="pct"/>
            <w:vAlign w:val="center"/>
          </w:tcPr>
          <w:p w14:paraId="7D67563F" w14:textId="77777777" w:rsidR="007762DB" w:rsidRPr="00E1087E" w:rsidRDefault="007762D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0064A3A1" w14:textId="77777777" w:rsidR="007762DB" w:rsidRPr="00E1087E" w:rsidRDefault="007762D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2FE60AF7" w14:textId="77777777" w:rsidR="007762DB" w:rsidRPr="00E1087E" w:rsidRDefault="007762D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273F7768" w14:textId="77777777" w:rsidR="007762DB" w:rsidRPr="00E1087E" w:rsidRDefault="007762D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48D49232" w14:textId="77777777" w:rsidR="007762DB" w:rsidRPr="00E1087E" w:rsidRDefault="007762D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128D736F" w14:textId="77777777" w:rsidR="000738CC" w:rsidRDefault="000738CC" w:rsidP="004C3359">
      <w:pPr>
        <w:spacing w:before="240" w:after="120"/>
        <w:ind w:right="-709"/>
        <w:jc w:val="both"/>
        <w:rPr>
          <w:rFonts w:ascii="URW DIN" w:hAnsi="URW DIN" w:cs="Calibri Light"/>
          <w:b/>
          <w:bCs/>
          <w:i/>
          <w:sz w:val="18"/>
          <w:szCs w:val="18"/>
        </w:rPr>
      </w:pPr>
    </w:p>
    <w:p w14:paraId="171FC6CF" w14:textId="30ADB1DF" w:rsidR="004C3359" w:rsidRPr="00E1087E" w:rsidRDefault="004C3359" w:rsidP="004C3359">
      <w:pPr>
        <w:spacing w:before="240" w:after="120"/>
        <w:ind w:right="-709"/>
        <w:jc w:val="both"/>
        <w:rPr>
          <w:rFonts w:ascii="URW DIN" w:hAnsi="URW DIN" w:cs="Calibri Light"/>
          <w:b/>
          <w:bCs/>
          <w:i/>
          <w:sz w:val="18"/>
          <w:szCs w:val="18"/>
        </w:rPr>
      </w:pPr>
      <w:r w:rsidRPr="00E1087E">
        <w:rPr>
          <w:rFonts w:ascii="URW DIN" w:hAnsi="URW DIN" w:cs="Calibri Light"/>
          <w:b/>
          <w:bCs/>
          <w:i/>
          <w:sz w:val="18"/>
          <w:szCs w:val="18"/>
        </w:rPr>
        <w:lastRenderedPageBreak/>
        <w:t xml:space="preserve">Doświadczenie projektowe </w:t>
      </w:r>
    </w:p>
    <w:tbl>
      <w:tblPr>
        <w:tblW w:w="496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1"/>
        <w:gridCol w:w="1675"/>
        <w:gridCol w:w="1675"/>
        <w:gridCol w:w="1739"/>
        <w:gridCol w:w="1675"/>
        <w:gridCol w:w="3958"/>
        <w:gridCol w:w="1417"/>
        <w:gridCol w:w="1278"/>
      </w:tblGrid>
      <w:tr w:rsidR="00AC2AC4" w:rsidRPr="00E1087E" w14:paraId="79FE3C34" w14:textId="77777777" w:rsidTr="00AC2AC4">
        <w:trPr>
          <w:trHeight w:val="1274"/>
        </w:trPr>
        <w:tc>
          <w:tcPr>
            <w:tcW w:w="170" w:type="pct"/>
            <w:shd w:val="clear" w:color="auto" w:fill="F2F2F2" w:themeFill="background1" w:themeFillShade="F2"/>
            <w:vAlign w:val="center"/>
          </w:tcPr>
          <w:p w14:paraId="497FA69A" w14:textId="77777777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41275137" w14:textId="77777777" w:rsidR="00524CFA" w:rsidRPr="00E1087E" w:rsidRDefault="00524CFA" w:rsidP="007762DB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1C63862C" w14:textId="1C114435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Rola w </w:t>
            </w:r>
            <w:r>
              <w:rPr>
                <w:rFonts w:ascii="URW DIN" w:hAnsi="URW DIN" w:cs="Calibri Light"/>
                <w:b/>
                <w:sz w:val="18"/>
                <w:szCs w:val="18"/>
              </w:rPr>
              <w:t>zrealizowanym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 projekcie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311EFBA2" w14:textId="4C43242E" w:rsidR="00524CFA" w:rsidRPr="00E1087E" w:rsidRDefault="00524CFA" w:rsidP="00E65283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0CA851CB" w14:textId="77777777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Nazwa projektu</w:t>
            </w:r>
          </w:p>
        </w:tc>
        <w:tc>
          <w:tcPr>
            <w:tcW w:w="1425" w:type="pct"/>
            <w:shd w:val="clear" w:color="auto" w:fill="F2F2F2" w:themeFill="background1" w:themeFillShade="F2"/>
            <w:vAlign w:val="center"/>
          </w:tcPr>
          <w:p w14:paraId="3056875A" w14:textId="77777777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projektu</w:t>
            </w:r>
          </w:p>
        </w:tc>
        <w:tc>
          <w:tcPr>
            <w:tcW w:w="510" w:type="pct"/>
            <w:shd w:val="clear" w:color="auto" w:fill="F2F2F2" w:themeFill="background1" w:themeFillShade="F2"/>
            <w:vAlign w:val="center"/>
          </w:tcPr>
          <w:p w14:paraId="029360CA" w14:textId="77777777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Wartość projektu</w:t>
            </w:r>
          </w:p>
          <w:p w14:paraId="6AF4D7BB" w14:textId="77777777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(brutto)</w:t>
            </w:r>
          </w:p>
        </w:tc>
        <w:tc>
          <w:tcPr>
            <w:tcW w:w="460" w:type="pct"/>
            <w:shd w:val="clear" w:color="auto" w:fill="F2F2F2" w:themeFill="background1" w:themeFillShade="F2"/>
            <w:vAlign w:val="center"/>
          </w:tcPr>
          <w:p w14:paraId="4E052389" w14:textId="77777777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Okres realizacji projektu</w:t>
            </w:r>
          </w:p>
          <w:p w14:paraId="36312041" w14:textId="77777777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(od – do)</w:t>
            </w:r>
          </w:p>
        </w:tc>
      </w:tr>
      <w:tr w:rsidR="00524CFA" w:rsidRPr="00E1087E" w14:paraId="530BC05A" w14:textId="77777777" w:rsidTr="00AC2AC4">
        <w:trPr>
          <w:trHeight w:val="520"/>
        </w:trPr>
        <w:tc>
          <w:tcPr>
            <w:tcW w:w="170" w:type="pct"/>
            <w:vAlign w:val="center"/>
          </w:tcPr>
          <w:p w14:paraId="29588B55" w14:textId="77777777" w:rsidR="00524CFA" w:rsidRPr="00E1087E" w:rsidRDefault="00524CFA" w:rsidP="007762DB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603" w:type="pct"/>
            <w:vAlign w:val="center"/>
          </w:tcPr>
          <w:p w14:paraId="44E5F9D8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45AEB5A0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5A7A9304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2B66DCC4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425" w:type="pct"/>
            <w:vAlign w:val="center"/>
          </w:tcPr>
          <w:p w14:paraId="24301CA7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64C7F727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14:paraId="66616DC1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524CFA" w:rsidRPr="00E1087E" w14:paraId="1493BB6D" w14:textId="77777777" w:rsidTr="00AC2AC4">
        <w:trPr>
          <w:trHeight w:val="520"/>
        </w:trPr>
        <w:tc>
          <w:tcPr>
            <w:tcW w:w="170" w:type="pct"/>
            <w:vAlign w:val="center"/>
          </w:tcPr>
          <w:p w14:paraId="5A51CBC6" w14:textId="50B46364" w:rsidR="00524CFA" w:rsidRPr="00E1087E" w:rsidRDefault="00524CFA" w:rsidP="007762DB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…</w:t>
            </w:r>
          </w:p>
        </w:tc>
        <w:tc>
          <w:tcPr>
            <w:tcW w:w="603" w:type="pct"/>
            <w:vAlign w:val="center"/>
          </w:tcPr>
          <w:p w14:paraId="0F034812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0BF0858D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25402FBE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2A74445F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425" w:type="pct"/>
            <w:vAlign w:val="center"/>
          </w:tcPr>
          <w:p w14:paraId="496FBAC4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5E5CCB44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14:paraId="28EED648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6E35D61E" w14:textId="0860FB27" w:rsidR="00492645" w:rsidRDefault="00492645" w:rsidP="00E27ACE">
      <w:pPr>
        <w:rPr>
          <w:rFonts w:ascii="URW DIN" w:hAnsi="URW DIN" w:cs="Calibri Light"/>
          <w:i/>
        </w:rPr>
      </w:pPr>
    </w:p>
    <w:p w14:paraId="7684F98A" w14:textId="716AD3E3" w:rsidR="008D7ED9" w:rsidRPr="00E1087E" w:rsidRDefault="008D7ED9" w:rsidP="008D7ED9">
      <w:pPr>
        <w:spacing w:before="240" w:after="120"/>
        <w:ind w:right="-709"/>
        <w:jc w:val="both"/>
        <w:rPr>
          <w:rFonts w:ascii="URW DIN" w:hAnsi="URW DIN" w:cs="Calibri Light"/>
          <w:i/>
        </w:rPr>
      </w:pPr>
      <w:r w:rsidRPr="00E1087E">
        <w:rPr>
          <w:rFonts w:ascii="URW DIN" w:hAnsi="URW DIN" w:cs="Calibri Light"/>
          <w:i/>
        </w:rPr>
        <w:t xml:space="preserve">Stanowisko: </w:t>
      </w:r>
      <w:r w:rsidRPr="00E1087E">
        <w:rPr>
          <w:rFonts w:ascii="URW DIN" w:hAnsi="URW DIN" w:cs="Calibri Light"/>
          <w:b/>
          <w:i/>
        </w:rPr>
        <w:t>Specjalista ds. testów funkcjonalnych</w:t>
      </w:r>
      <w:r>
        <w:rPr>
          <w:rFonts w:ascii="URW DIN" w:hAnsi="URW DIN" w:cs="Calibri Light"/>
          <w:b/>
          <w:i/>
        </w:rPr>
        <w:t xml:space="preserve"> 2</w:t>
      </w:r>
    </w:p>
    <w:tbl>
      <w:tblPr>
        <w:tblW w:w="4955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1"/>
        <w:gridCol w:w="2674"/>
        <w:gridCol w:w="2682"/>
        <w:gridCol w:w="2682"/>
        <w:gridCol w:w="2677"/>
        <w:gridCol w:w="2682"/>
      </w:tblGrid>
      <w:tr w:rsidR="008D7ED9" w:rsidRPr="00E1087E" w14:paraId="3C63BF8F" w14:textId="77777777" w:rsidTr="00465A51">
        <w:trPr>
          <w:trHeight w:val="1274"/>
        </w:trPr>
        <w:tc>
          <w:tcPr>
            <w:tcW w:w="169" w:type="pct"/>
            <w:shd w:val="clear" w:color="auto" w:fill="F2F2F2" w:themeFill="background1" w:themeFillShade="F2"/>
            <w:vAlign w:val="center"/>
          </w:tcPr>
          <w:p w14:paraId="666625E1" w14:textId="77777777" w:rsidR="008D7ED9" w:rsidRPr="00E1087E" w:rsidRDefault="008D7ED9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964" w:type="pct"/>
            <w:shd w:val="clear" w:color="auto" w:fill="F2F2F2" w:themeFill="background1" w:themeFillShade="F2"/>
            <w:vAlign w:val="center"/>
          </w:tcPr>
          <w:p w14:paraId="77C82797" w14:textId="77777777" w:rsidR="008D7ED9" w:rsidRPr="00E1087E" w:rsidRDefault="008D7ED9" w:rsidP="00465A51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54A3B98D" w14:textId="77777777" w:rsidR="008D7ED9" w:rsidRPr="00E1087E" w:rsidRDefault="008D7ED9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Stanowisko 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28122D11" w14:textId="77777777" w:rsidR="008D7ED9" w:rsidRPr="00E1087E" w:rsidRDefault="008D7ED9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Forma zatrudnienia</w:t>
            </w:r>
          </w:p>
          <w:p w14:paraId="5C57ACA8" w14:textId="77777777" w:rsidR="008D7ED9" w:rsidRPr="00E1087E" w:rsidRDefault="008D7ED9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(rodzaj umowy o pracę, jeżeli zatrudnienie jest na podstawie stosunku pracy)</w:t>
            </w:r>
          </w:p>
        </w:tc>
        <w:tc>
          <w:tcPr>
            <w:tcW w:w="965" w:type="pct"/>
            <w:shd w:val="clear" w:color="auto" w:fill="F2F2F2" w:themeFill="background1" w:themeFillShade="F2"/>
            <w:vAlign w:val="center"/>
          </w:tcPr>
          <w:p w14:paraId="2A878DD0" w14:textId="77777777" w:rsidR="008D7ED9" w:rsidRPr="00E1087E" w:rsidRDefault="008D7ED9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początku okresu zatrudnienia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2D5823CE" w14:textId="77777777" w:rsidR="008D7ED9" w:rsidRPr="00E1087E" w:rsidRDefault="008D7ED9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Data końca okresu zatrudnienia </w:t>
            </w:r>
          </w:p>
          <w:p w14:paraId="29625501" w14:textId="77777777" w:rsidR="008D7ED9" w:rsidRPr="00E1087E" w:rsidRDefault="008D7ED9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(w przypadku umów na czas określony)</w:t>
            </w:r>
          </w:p>
        </w:tc>
      </w:tr>
      <w:tr w:rsidR="008D7ED9" w:rsidRPr="00E1087E" w14:paraId="68226832" w14:textId="77777777" w:rsidTr="00465A51">
        <w:trPr>
          <w:trHeight w:val="520"/>
        </w:trPr>
        <w:tc>
          <w:tcPr>
            <w:tcW w:w="169" w:type="pct"/>
            <w:vAlign w:val="center"/>
          </w:tcPr>
          <w:p w14:paraId="59B8B3A1" w14:textId="77777777" w:rsidR="008D7ED9" w:rsidRPr="00E1087E" w:rsidRDefault="008D7ED9" w:rsidP="00465A51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964" w:type="pct"/>
            <w:vAlign w:val="center"/>
          </w:tcPr>
          <w:p w14:paraId="1DD009CC" w14:textId="77777777" w:rsidR="008D7ED9" w:rsidRPr="00E1087E" w:rsidRDefault="008D7ED9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51149693" w14:textId="77777777" w:rsidR="008D7ED9" w:rsidRPr="00E1087E" w:rsidRDefault="008D7ED9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1DE15979" w14:textId="77777777" w:rsidR="008D7ED9" w:rsidRPr="00E1087E" w:rsidRDefault="008D7ED9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69324927" w14:textId="77777777" w:rsidR="008D7ED9" w:rsidRPr="00E1087E" w:rsidRDefault="008D7ED9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492D40F9" w14:textId="77777777" w:rsidR="008D7ED9" w:rsidRPr="00E1087E" w:rsidRDefault="008D7ED9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0B043AE8" w14:textId="77777777" w:rsidR="008D7ED9" w:rsidRDefault="008D7ED9" w:rsidP="008D7ED9">
      <w:pPr>
        <w:spacing w:before="240" w:after="120"/>
        <w:ind w:right="-709"/>
        <w:jc w:val="both"/>
        <w:rPr>
          <w:rFonts w:ascii="URW DIN" w:hAnsi="URW DIN" w:cs="Calibri Light"/>
          <w:b/>
          <w:bCs/>
          <w:i/>
          <w:sz w:val="18"/>
          <w:szCs w:val="18"/>
        </w:rPr>
      </w:pPr>
    </w:p>
    <w:p w14:paraId="3C54899C" w14:textId="77777777" w:rsidR="008D7ED9" w:rsidRPr="00E1087E" w:rsidRDefault="008D7ED9" w:rsidP="008D7ED9">
      <w:pPr>
        <w:spacing w:before="240" w:after="120"/>
        <w:ind w:right="-709"/>
        <w:jc w:val="both"/>
        <w:rPr>
          <w:rFonts w:ascii="URW DIN" w:hAnsi="URW DIN" w:cs="Calibri Light"/>
          <w:b/>
          <w:bCs/>
          <w:i/>
          <w:sz w:val="18"/>
          <w:szCs w:val="18"/>
        </w:rPr>
      </w:pPr>
      <w:r w:rsidRPr="00E1087E">
        <w:rPr>
          <w:rFonts w:ascii="URW DIN" w:hAnsi="URW DIN" w:cs="Calibri Light"/>
          <w:b/>
          <w:bCs/>
          <w:i/>
          <w:sz w:val="18"/>
          <w:szCs w:val="18"/>
        </w:rPr>
        <w:t xml:space="preserve">Doświadczenie projektowe </w:t>
      </w:r>
    </w:p>
    <w:tbl>
      <w:tblPr>
        <w:tblW w:w="496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1"/>
        <w:gridCol w:w="1675"/>
        <w:gridCol w:w="1675"/>
        <w:gridCol w:w="1739"/>
        <w:gridCol w:w="1675"/>
        <w:gridCol w:w="3958"/>
        <w:gridCol w:w="1417"/>
        <w:gridCol w:w="1278"/>
      </w:tblGrid>
      <w:tr w:rsidR="008D7ED9" w:rsidRPr="00E1087E" w14:paraId="1711803D" w14:textId="77777777" w:rsidTr="00465A51">
        <w:trPr>
          <w:trHeight w:val="1274"/>
        </w:trPr>
        <w:tc>
          <w:tcPr>
            <w:tcW w:w="170" w:type="pct"/>
            <w:shd w:val="clear" w:color="auto" w:fill="F2F2F2" w:themeFill="background1" w:themeFillShade="F2"/>
            <w:vAlign w:val="center"/>
          </w:tcPr>
          <w:p w14:paraId="122FE969" w14:textId="77777777" w:rsidR="008D7ED9" w:rsidRPr="00E1087E" w:rsidRDefault="008D7ED9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531A1C69" w14:textId="77777777" w:rsidR="008D7ED9" w:rsidRPr="00E1087E" w:rsidRDefault="008D7ED9" w:rsidP="00465A51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2BC0DBFC" w14:textId="77777777" w:rsidR="008D7ED9" w:rsidRPr="00E1087E" w:rsidRDefault="008D7ED9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Rola w </w:t>
            </w:r>
            <w:r>
              <w:rPr>
                <w:rFonts w:ascii="URW DIN" w:hAnsi="URW DIN" w:cs="Calibri Light"/>
                <w:b/>
                <w:sz w:val="18"/>
                <w:szCs w:val="18"/>
              </w:rPr>
              <w:t>zrealizowanym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 projekcie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20C42558" w14:textId="77777777" w:rsidR="008D7ED9" w:rsidRPr="00E1087E" w:rsidRDefault="008D7ED9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1FD96FCC" w14:textId="77777777" w:rsidR="008D7ED9" w:rsidRPr="00E1087E" w:rsidRDefault="008D7ED9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Nazwa projektu</w:t>
            </w:r>
          </w:p>
        </w:tc>
        <w:tc>
          <w:tcPr>
            <w:tcW w:w="1425" w:type="pct"/>
            <w:shd w:val="clear" w:color="auto" w:fill="F2F2F2" w:themeFill="background1" w:themeFillShade="F2"/>
            <w:vAlign w:val="center"/>
          </w:tcPr>
          <w:p w14:paraId="73A29BE1" w14:textId="77777777" w:rsidR="008D7ED9" w:rsidRPr="00E1087E" w:rsidRDefault="008D7ED9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projektu</w:t>
            </w:r>
          </w:p>
        </w:tc>
        <w:tc>
          <w:tcPr>
            <w:tcW w:w="510" w:type="pct"/>
            <w:shd w:val="clear" w:color="auto" w:fill="F2F2F2" w:themeFill="background1" w:themeFillShade="F2"/>
            <w:vAlign w:val="center"/>
          </w:tcPr>
          <w:p w14:paraId="4042FE79" w14:textId="77777777" w:rsidR="008D7ED9" w:rsidRPr="00E1087E" w:rsidRDefault="008D7ED9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Wartość projektu</w:t>
            </w:r>
          </w:p>
          <w:p w14:paraId="65294BFC" w14:textId="77777777" w:rsidR="008D7ED9" w:rsidRPr="00E1087E" w:rsidRDefault="008D7ED9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(brutto)</w:t>
            </w:r>
          </w:p>
        </w:tc>
        <w:tc>
          <w:tcPr>
            <w:tcW w:w="460" w:type="pct"/>
            <w:shd w:val="clear" w:color="auto" w:fill="F2F2F2" w:themeFill="background1" w:themeFillShade="F2"/>
            <w:vAlign w:val="center"/>
          </w:tcPr>
          <w:p w14:paraId="7C54EF31" w14:textId="77777777" w:rsidR="008D7ED9" w:rsidRPr="00E1087E" w:rsidRDefault="008D7ED9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Okres realizacji projektu</w:t>
            </w:r>
          </w:p>
          <w:p w14:paraId="6169132D" w14:textId="77777777" w:rsidR="008D7ED9" w:rsidRPr="00E1087E" w:rsidRDefault="008D7ED9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(od – do)</w:t>
            </w:r>
          </w:p>
        </w:tc>
      </w:tr>
      <w:tr w:rsidR="008D7ED9" w:rsidRPr="00E1087E" w14:paraId="56431DC5" w14:textId="77777777" w:rsidTr="00465A51">
        <w:trPr>
          <w:trHeight w:val="520"/>
        </w:trPr>
        <w:tc>
          <w:tcPr>
            <w:tcW w:w="170" w:type="pct"/>
            <w:vAlign w:val="center"/>
          </w:tcPr>
          <w:p w14:paraId="1571644D" w14:textId="77777777" w:rsidR="008D7ED9" w:rsidRPr="00E1087E" w:rsidRDefault="008D7ED9" w:rsidP="00465A51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603" w:type="pct"/>
            <w:vAlign w:val="center"/>
          </w:tcPr>
          <w:p w14:paraId="3A21A408" w14:textId="77777777" w:rsidR="008D7ED9" w:rsidRPr="00E1087E" w:rsidRDefault="008D7ED9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379E9A61" w14:textId="77777777" w:rsidR="008D7ED9" w:rsidRPr="00E1087E" w:rsidRDefault="008D7ED9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5A953C0D" w14:textId="77777777" w:rsidR="008D7ED9" w:rsidRPr="00E1087E" w:rsidRDefault="008D7ED9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2A2D9D22" w14:textId="77777777" w:rsidR="008D7ED9" w:rsidRPr="00E1087E" w:rsidRDefault="008D7ED9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425" w:type="pct"/>
            <w:vAlign w:val="center"/>
          </w:tcPr>
          <w:p w14:paraId="32F1F619" w14:textId="77777777" w:rsidR="008D7ED9" w:rsidRPr="00E1087E" w:rsidRDefault="008D7ED9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077AE145" w14:textId="77777777" w:rsidR="008D7ED9" w:rsidRPr="00E1087E" w:rsidRDefault="008D7ED9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14:paraId="1020D2C9" w14:textId="77777777" w:rsidR="008D7ED9" w:rsidRPr="00E1087E" w:rsidRDefault="008D7ED9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8D7ED9" w:rsidRPr="00E1087E" w14:paraId="43A90E8D" w14:textId="77777777" w:rsidTr="00465A51">
        <w:trPr>
          <w:trHeight w:val="520"/>
        </w:trPr>
        <w:tc>
          <w:tcPr>
            <w:tcW w:w="170" w:type="pct"/>
            <w:vAlign w:val="center"/>
          </w:tcPr>
          <w:p w14:paraId="67D9E39C" w14:textId="77777777" w:rsidR="008D7ED9" w:rsidRPr="00E1087E" w:rsidRDefault="008D7ED9" w:rsidP="00465A51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…</w:t>
            </w:r>
          </w:p>
        </w:tc>
        <w:tc>
          <w:tcPr>
            <w:tcW w:w="603" w:type="pct"/>
            <w:vAlign w:val="center"/>
          </w:tcPr>
          <w:p w14:paraId="2CFDB7BB" w14:textId="77777777" w:rsidR="008D7ED9" w:rsidRPr="00E1087E" w:rsidRDefault="008D7ED9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1C7E5588" w14:textId="77777777" w:rsidR="008D7ED9" w:rsidRPr="00E1087E" w:rsidRDefault="008D7ED9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35A3F8A8" w14:textId="77777777" w:rsidR="008D7ED9" w:rsidRPr="00E1087E" w:rsidRDefault="008D7ED9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6E870BFC" w14:textId="77777777" w:rsidR="008D7ED9" w:rsidRPr="00E1087E" w:rsidRDefault="008D7ED9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425" w:type="pct"/>
            <w:vAlign w:val="center"/>
          </w:tcPr>
          <w:p w14:paraId="4DE3C346" w14:textId="77777777" w:rsidR="008D7ED9" w:rsidRPr="00E1087E" w:rsidRDefault="008D7ED9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35C730AB" w14:textId="77777777" w:rsidR="008D7ED9" w:rsidRPr="00E1087E" w:rsidRDefault="008D7ED9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14:paraId="35A2DA9A" w14:textId="77777777" w:rsidR="008D7ED9" w:rsidRPr="00E1087E" w:rsidRDefault="008D7ED9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1AF650C3" w14:textId="77777777" w:rsidR="008D7ED9" w:rsidRPr="00E1087E" w:rsidRDefault="008D7ED9" w:rsidP="00E27ACE">
      <w:pPr>
        <w:rPr>
          <w:rFonts w:ascii="URW DIN" w:hAnsi="URW DIN" w:cs="Calibri Light"/>
          <w:i/>
        </w:rPr>
      </w:pPr>
    </w:p>
    <w:p w14:paraId="222659AE" w14:textId="6BB59AB4" w:rsidR="00077CAD" w:rsidRPr="00E1087E" w:rsidRDefault="00077CAD" w:rsidP="00077CAD">
      <w:pPr>
        <w:spacing w:before="240" w:after="120"/>
        <w:ind w:right="-709"/>
        <w:jc w:val="both"/>
        <w:rPr>
          <w:rFonts w:ascii="URW DIN" w:hAnsi="URW DIN" w:cs="Calibri Light"/>
          <w:i/>
        </w:rPr>
      </w:pPr>
      <w:r w:rsidRPr="00E1087E">
        <w:rPr>
          <w:rFonts w:ascii="URW DIN" w:hAnsi="URW DIN" w:cs="Calibri Light"/>
          <w:i/>
        </w:rPr>
        <w:t xml:space="preserve">Stanowisko: </w:t>
      </w:r>
      <w:r w:rsidRPr="00E1087E">
        <w:rPr>
          <w:rFonts w:ascii="URW DIN" w:hAnsi="URW DIN" w:cs="Calibri Light"/>
          <w:b/>
          <w:i/>
        </w:rPr>
        <w:t>Specjalista ds. testów funkcjonalnych</w:t>
      </w:r>
      <w:r>
        <w:rPr>
          <w:rFonts w:ascii="URW DIN" w:hAnsi="URW DIN" w:cs="Calibri Light"/>
          <w:b/>
          <w:i/>
        </w:rPr>
        <w:t xml:space="preserve"> 3</w:t>
      </w:r>
    </w:p>
    <w:tbl>
      <w:tblPr>
        <w:tblW w:w="4955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1"/>
        <w:gridCol w:w="2674"/>
        <w:gridCol w:w="2682"/>
        <w:gridCol w:w="2682"/>
        <w:gridCol w:w="2677"/>
        <w:gridCol w:w="2682"/>
      </w:tblGrid>
      <w:tr w:rsidR="00077CAD" w:rsidRPr="00E1087E" w14:paraId="6248E9F1" w14:textId="77777777" w:rsidTr="00591CA4">
        <w:trPr>
          <w:trHeight w:val="1274"/>
        </w:trPr>
        <w:tc>
          <w:tcPr>
            <w:tcW w:w="169" w:type="pct"/>
            <w:shd w:val="clear" w:color="auto" w:fill="F2F2F2" w:themeFill="background1" w:themeFillShade="F2"/>
            <w:vAlign w:val="center"/>
          </w:tcPr>
          <w:p w14:paraId="344B249B" w14:textId="77777777" w:rsidR="00077CAD" w:rsidRPr="00E1087E" w:rsidRDefault="00077CAD" w:rsidP="00591CA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964" w:type="pct"/>
            <w:shd w:val="clear" w:color="auto" w:fill="F2F2F2" w:themeFill="background1" w:themeFillShade="F2"/>
            <w:vAlign w:val="center"/>
          </w:tcPr>
          <w:p w14:paraId="41C81138" w14:textId="77777777" w:rsidR="00077CAD" w:rsidRPr="00E1087E" w:rsidRDefault="00077CAD" w:rsidP="00591CA4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3349730D" w14:textId="77777777" w:rsidR="00077CAD" w:rsidRPr="00E1087E" w:rsidRDefault="00077CAD" w:rsidP="00591CA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Stanowisko 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23CF8E2B" w14:textId="77777777" w:rsidR="00077CAD" w:rsidRPr="00E1087E" w:rsidRDefault="00077CAD" w:rsidP="00591CA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Forma zatrudnienia</w:t>
            </w:r>
          </w:p>
          <w:p w14:paraId="6C8DD64B" w14:textId="77777777" w:rsidR="00077CAD" w:rsidRPr="00E1087E" w:rsidRDefault="00077CAD" w:rsidP="00591CA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(rodzaj umowy o pracę, jeżeli zatrudnienie jest na podstawie stosunku pracy)</w:t>
            </w:r>
          </w:p>
        </w:tc>
        <w:tc>
          <w:tcPr>
            <w:tcW w:w="965" w:type="pct"/>
            <w:shd w:val="clear" w:color="auto" w:fill="F2F2F2" w:themeFill="background1" w:themeFillShade="F2"/>
            <w:vAlign w:val="center"/>
          </w:tcPr>
          <w:p w14:paraId="1862F0D0" w14:textId="77777777" w:rsidR="00077CAD" w:rsidRPr="00E1087E" w:rsidRDefault="00077CAD" w:rsidP="00591CA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początku okresu zatrudnienia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26BD0EE4" w14:textId="77777777" w:rsidR="00077CAD" w:rsidRPr="00E1087E" w:rsidRDefault="00077CAD" w:rsidP="00591CA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Data końca okresu zatrudnienia </w:t>
            </w:r>
          </w:p>
          <w:p w14:paraId="3DF10490" w14:textId="77777777" w:rsidR="00077CAD" w:rsidRPr="00E1087E" w:rsidRDefault="00077CAD" w:rsidP="00591CA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(w przypadku umów na czas określony)</w:t>
            </w:r>
          </w:p>
        </w:tc>
      </w:tr>
      <w:tr w:rsidR="00077CAD" w:rsidRPr="00E1087E" w14:paraId="3893039C" w14:textId="77777777" w:rsidTr="00591CA4">
        <w:trPr>
          <w:trHeight w:val="520"/>
        </w:trPr>
        <w:tc>
          <w:tcPr>
            <w:tcW w:w="169" w:type="pct"/>
            <w:vAlign w:val="center"/>
          </w:tcPr>
          <w:p w14:paraId="2243B664" w14:textId="77777777" w:rsidR="00077CAD" w:rsidRPr="00E1087E" w:rsidRDefault="00077CAD" w:rsidP="00591CA4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964" w:type="pct"/>
            <w:vAlign w:val="center"/>
          </w:tcPr>
          <w:p w14:paraId="1AB8ED20" w14:textId="77777777" w:rsidR="00077CAD" w:rsidRPr="00E1087E" w:rsidRDefault="00077CAD" w:rsidP="00591CA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436DB373" w14:textId="77777777" w:rsidR="00077CAD" w:rsidRPr="00E1087E" w:rsidRDefault="00077CAD" w:rsidP="00591CA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628A1FE9" w14:textId="77777777" w:rsidR="00077CAD" w:rsidRPr="00E1087E" w:rsidRDefault="00077CAD" w:rsidP="00591CA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67F72561" w14:textId="77777777" w:rsidR="00077CAD" w:rsidRPr="00E1087E" w:rsidRDefault="00077CAD" w:rsidP="00591CA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0F61DE1F" w14:textId="77777777" w:rsidR="00077CAD" w:rsidRPr="00E1087E" w:rsidRDefault="00077CAD" w:rsidP="00591CA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7AFE41EC" w14:textId="77777777" w:rsidR="00077CAD" w:rsidRDefault="00077CAD" w:rsidP="00077CAD">
      <w:pPr>
        <w:spacing w:before="240" w:after="120"/>
        <w:ind w:right="-709"/>
        <w:jc w:val="both"/>
        <w:rPr>
          <w:rFonts w:ascii="URW DIN" w:hAnsi="URW DIN" w:cs="Calibri Light"/>
          <w:b/>
          <w:bCs/>
          <w:i/>
          <w:sz w:val="18"/>
          <w:szCs w:val="18"/>
        </w:rPr>
      </w:pPr>
    </w:p>
    <w:p w14:paraId="0733FB2A" w14:textId="77777777" w:rsidR="00077CAD" w:rsidRPr="00E1087E" w:rsidRDefault="00077CAD" w:rsidP="00077CAD">
      <w:pPr>
        <w:spacing w:before="240" w:after="120"/>
        <w:ind w:right="-709"/>
        <w:jc w:val="both"/>
        <w:rPr>
          <w:rFonts w:ascii="URW DIN" w:hAnsi="URW DIN" w:cs="Calibri Light"/>
          <w:b/>
          <w:bCs/>
          <w:i/>
          <w:sz w:val="18"/>
          <w:szCs w:val="18"/>
        </w:rPr>
      </w:pPr>
      <w:r w:rsidRPr="00E1087E">
        <w:rPr>
          <w:rFonts w:ascii="URW DIN" w:hAnsi="URW DIN" w:cs="Calibri Light"/>
          <w:b/>
          <w:bCs/>
          <w:i/>
          <w:sz w:val="18"/>
          <w:szCs w:val="18"/>
        </w:rPr>
        <w:t xml:space="preserve">Doświadczenie projektowe </w:t>
      </w:r>
    </w:p>
    <w:tbl>
      <w:tblPr>
        <w:tblW w:w="496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1"/>
        <w:gridCol w:w="1675"/>
        <w:gridCol w:w="1675"/>
        <w:gridCol w:w="1739"/>
        <w:gridCol w:w="1675"/>
        <w:gridCol w:w="3958"/>
        <w:gridCol w:w="1417"/>
        <w:gridCol w:w="1278"/>
      </w:tblGrid>
      <w:tr w:rsidR="00077CAD" w:rsidRPr="00E1087E" w14:paraId="56881999" w14:textId="77777777" w:rsidTr="00591CA4">
        <w:trPr>
          <w:trHeight w:val="1274"/>
        </w:trPr>
        <w:tc>
          <w:tcPr>
            <w:tcW w:w="170" w:type="pct"/>
            <w:shd w:val="clear" w:color="auto" w:fill="F2F2F2" w:themeFill="background1" w:themeFillShade="F2"/>
            <w:vAlign w:val="center"/>
          </w:tcPr>
          <w:p w14:paraId="70373A9E" w14:textId="77777777" w:rsidR="00077CAD" w:rsidRPr="00E1087E" w:rsidRDefault="00077CAD" w:rsidP="00591CA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11D0C0BA" w14:textId="77777777" w:rsidR="00077CAD" w:rsidRPr="00E1087E" w:rsidRDefault="00077CAD" w:rsidP="00591CA4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107E66D5" w14:textId="77777777" w:rsidR="00077CAD" w:rsidRPr="00E1087E" w:rsidRDefault="00077CAD" w:rsidP="00591CA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Rola w </w:t>
            </w:r>
            <w:r>
              <w:rPr>
                <w:rFonts w:ascii="URW DIN" w:hAnsi="URW DIN" w:cs="Calibri Light"/>
                <w:b/>
                <w:sz w:val="18"/>
                <w:szCs w:val="18"/>
              </w:rPr>
              <w:t>zrealizowanym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 projekcie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5C3BA2E3" w14:textId="77777777" w:rsidR="00077CAD" w:rsidRPr="00E1087E" w:rsidRDefault="00077CAD" w:rsidP="00591CA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76E4D06E" w14:textId="77777777" w:rsidR="00077CAD" w:rsidRPr="00E1087E" w:rsidRDefault="00077CAD" w:rsidP="00591CA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Nazwa projektu</w:t>
            </w:r>
          </w:p>
        </w:tc>
        <w:tc>
          <w:tcPr>
            <w:tcW w:w="1425" w:type="pct"/>
            <w:shd w:val="clear" w:color="auto" w:fill="F2F2F2" w:themeFill="background1" w:themeFillShade="F2"/>
            <w:vAlign w:val="center"/>
          </w:tcPr>
          <w:p w14:paraId="431CF05D" w14:textId="77777777" w:rsidR="00077CAD" w:rsidRPr="00E1087E" w:rsidRDefault="00077CAD" w:rsidP="00591CA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projektu</w:t>
            </w:r>
          </w:p>
        </w:tc>
        <w:tc>
          <w:tcPr>
            <w:tcW w:w="510" w:type="pct"/>
            <w:shd w:val="clear" w:color="auto" w:fill="F2F2F2" w:themeFill="background1" w:themeFillShade="F2"/>
            <w:vAlign w:val="center"/>
          </w:tcPr>
          <w:p w14:paraId="483E08E9" w14:textId="77777777" w:rsidR="00077CAD" w:rsidRPr="00E1087E" w:rsidRDefault="00077CAD" w:rsidP="00591CA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Wartość projektu</w:t>
            </w:r>
          </w:p>
          <w:p w14:paraId="0EE8A66B" w14:textId="77777777" w:rsidR="00077CAD" w:rsidRPr="00E1087E" w:rsidRDefault="00077CAD" w:rsidP="00591CA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(brutto)</w:t>
            </w:r>
          </w:p>
        </w:tc>
        <w:tc>
          <w:tcPr>
            <w:tcW w:w="460" w:type="pct"/>
            <w:shd w:val="clear" w:color="auto" w:fill="F2F2F2" w:themeFill="background1" w:themeFillShade="F2"/>
            <w:vAlign w:val="center"/>
          </w:tcPr>
          <w:p w14:paraId="0E450D33" w14:textId="77777777" w:rsidR="00077CAD" w:rsidRPr="00E1087E" w:rsidRDefault="00077CAD" w:rsidP="00591CA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Okres realizacji projektu</w:t>
            </w:r>
          </w:p>
          <w:p w14:paraId="0A180518" w14:textId="77777777" w:rsidR="00077CAD" w:rsidRPr="00E1087E" w:rsidRDefault="00077CAD" w:rsidP="00591CA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(od – do)</w:t>
            </w:r>
          </w:p>
        </w:tc>
      </w:tr>
      <w:tr w:rsidR="00077CAD" w:rsidRPr="00E1087E" w14:paraId="4F59EF58" w14:textId="77777777" w:rsidTr="00591CA4">
        <w:trPr>
          <w:trHeight w:val="520"/>
        </w:trPr>
        <w:tc>
          <w:tcPr>
            <w:tcW w:w="170" w:type="pct"/>
            <w:vAlign w:val="center"/>
          </w:tcPr>
          <w:p w14:paraId="3E4ADF0B" w14:textId="77777777" w:rsidR="00077CAD" w:rsidRPr="00E1087E" w:rsidRDefault="00077CAD" w:rsidP="00591CA4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603" w:type="pct"/>
            <w:vAlign w:val="center"/>
          </w:tcPr>
          <w:p w14:paraId="595B8861" w14:textId="77777777" w:rsidR="00077CAD" w:rsidRPr="00E1087E" w:rsidRDefault="00077CAD" w:rsidP="00591CA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278BD3D9" w14:textId="77777777" w:rsidR="00077CAD" w:rsidRPr="00E1087E" w:rsidRDefault="00077CAD" w:rsidP="00591CA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3A4AE0CF" w14:textId="77777777" w:rsidR="00077CAD" w:rsidRPr="00E1087E" w:rsidRDefault="00077CAD" w:rsidP="00591CA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659F28C8" w14:textId="77777777" w:rsidR="00077CAD" w:rsidRPr="00E1087E" w:rsidRDefault="00077CAD" w:rsidP="00591CA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425" w:type="pct"/>
            <w:vAlign w:val="center"/>
          </w:tcPr>
          <w:p w14:paraId="25EC7AB7" w14:textId="77777777" w:rsidR="00077CAD" w:rsidRPr="00E1087E" w:rsidRDefault="00077CAD" w:rsidP="00591CA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7C2C9432" w14:textId="77777777" w:rsidR="00077CAD" w:rsidRPr="00E1087E" w:rsidRDefault="00077CAD" w:rsidP="00591CA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14:paraId="553E3A93" w14:textId="77777777" w:rsidR="00077CAD" w:rsidRPr="00E1087E" w:rsidRDefault="00077CAD" w:rsidP="00591CA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077CAD" w:rsidRPr="00E1087E" w14:paraId="3CFB614E" w14:textId="77777777" w:rsidTr="00591CA4">
        <w:trPr>
          <w:trHeight w:val="520"/>
        </w:trPr>
        <w:tc>
          <w:tcPr>
            <w:tcW w:w="170" w:type="pct"/>
            <w:vAlign w:val="center"/>
          </w:tcPr>
          <w:p w14:paraId="483FE9EC" w14:textId="77777777" w:rsidR="00077CAD" w:rsidRPr="00E1087E" w:rsidRDefault="00077CAD" w:rsidP="00591CA4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…</w:t>
            </w:r>
          </w:p>
        </w:tc>
        <w:tc>
          <w:tcPr>
            <w:tcW w:w="603" w:type="pct"/>
            <w:vAlign w:val="center"/>
          </w:tcPr>
          <w:p w14:paraId="56FDCC3D" w14:textId="77777777" w:rsidR="00077CAD" w:rsidRPr="00E1087E" w:rsidRDefault="00077CAD" w:rsidP="00591CA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61912144" w14:textId="77777777" w:rsidR="00077CAD" w:rsidRPr="00E1087E" w:rsidRDefault="00077CAD" w:rsidP="00591CA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17B61721" w14:textId="77777777" w:rsidR="00077CAD" w:rsidRPr="00E1087E" w:rsidRDefault="00077CAD" w:rsidP="00591CA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3FA21645" w14:textId="77777777" w:rsidR="00077CAD" w:rsidRPr="00E1087E" w:rsidRDefault="00077CAD" w:rsidP="00591CA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425" w:type="pct"/>
            <w:vAlign w:val="center"/>
          </w:tcPr>
          <w:p w14:paraId="483D2145" w14:textId="77777777" w:rsidR="00077CAD" w:rsidRPr="00E1087E" w:rsidRDefault="00077CAD" w:rsidP="00591CA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6C32237D" w14:textId="77777777" w:rsidR="00077CAD" w:rsidRPr="00E1087E" w:rsidRDefault="00077CAD" w:rsidP="00591CA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14:paraId="5A8860EE" w14:textId="77777777" w:rsidR="00077CAD" w:rsidRPr="00E1087E" w:rsidRDefault="00077CAD" w:rsidP="00591CA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5D33AAA5" w14:textId="77777777" w:rsidR="00077CAD" w:rsidRDefault="00077CAD" w:rsidP="00031F3B">
      <w:pPr>
        <w:rPr>
          <w:rFonts w:ascii="URW DIN" w:hAnsi="URW DIN" w:cs="Calibri Light"/>
          <w:b/>
          <w:i/>
        </w:rPr>
      </w:pPr>
    </w:p>
    <w:p w14:paraId="22A7CCBF" w14:textId="3DD63172" w:rsidR="00031F3B" w:rsidRPr="00E1087E" w:rsidRDefault="00031F3B" w:rsidP="00031F3B">
      <w:pPr>
        <w:rPr>
          <w:rFonts w:ascii="URW DIN" w:hAnsi="URW DIN" w:cs="Calibri Light"/>
          <w:i/>
          <w:sz w:val="18"/>
          <w:szCs w:val="18"/>
        </w:rPr>
      </w:pPr>
      <w:r w:rsidRPr="00E1087E">
        <w:rPr>
          <w:rFonts w:ascii="URW DIN" w:hAnsi="URW DIN" w:cs="Calibri Light"/>
          <w:b/>
          <w:i/>
        </w:rPr>
        <w:t xml:space="preserve">Specjalista ds. testów </w:t>
      </w:r>
      <w:r w:rsidR="00323C85">
        <w:rPr>
          <w:rFonts w:ascii="URW DIN" w:hAnsi="URW DIN" w:cs="Calibri Light"/>
          <w:b/>
          <w:i/>
        </w:rPr>
        <w:t>bezpieczeństwa</w:t>
      </w:r>
      <w:r w:rsidRPr="00E1087E">
        <w:rPr>
          <w:rFonts w:ascii="URW DIN" w:hAnsi="URW DIN" w:cs="Calibri Light"/>
          <w:b/>
          <w:i/>
        </w:rPr>
        <w:t xml:space="preserve"> </w:t>
      </w:r>
      <w:r w:rsidRPr="00E1087E">
        <w:rPr>
          <w:rFonts w:ascii="URW DIN" w:hAnsi="URW DIN" w:cs="Calibri Light"/>
          <w:b/>
          <w:i/>
          <w:sz w:val="18"/>
          <w:szCs w:val="18"/>
        </w:rPr>
        <w:t>– Jeżeli Wykonawca planuje oddelegować do zespołu projektowego więcej  specjalistów, należy skopiować i uzupełnić tabele dla kolejnych osób.</w:t>
      </w:r>
    </w:p>
    <w:p w14:paraId="5945CCAD" w14:textId="416362A1" w:rsidR="00445D2C" w:rsidRDefault="00445D2C" w:rsidP="00E27ACE">
      <w:pPr>
        <w:rPr>
          <w:rFonts w:ascii="URW DIN" w:hAnsi="URW DIN" w:cs="Calibri Light"/>
          <w:i/>
        </w:rPr>
      </w:pPr>
    </w:p>
    <w:p w14:paraId="77CD044A" w14:textId="0B961F92" w:rsidR="007C35E9" w:rsidRPr="00E1087E" w:rsidRDefault="007C35E9" w:rsidP="00E27ACE">
      <w:pPr>
        <w:rPr>
          <w:rFonts w:ascii="URW DIN" w:hAnsi="URW DIN" w:cs="Calibri Light"/>
          <w:i/>
        </w:rPr>
      </w:pPr>
      <w:r w:rsidRPr="00E1087E">
        <w:rPr>
          <w:rFonts w:ascii="URW DIN" w:hAnsi="URW DIN" w:cs="Calibri Light"/>
          <w:i/>
        </w:rPr>
        <w:t xml:space="preserve">Stanowisko: </w:t>
      </w:r>
      <w:r w:rsidR="009B13BB" w:rsidRPr="00E1087E">
        <w:rPr>
          <w:rFonts w:ascii="URW DIN" w:hAnsi="URW DIN" w:cs="Calibri Light"/>
          <w:b/>
          <w:i/>
        </w:rPr>
        <w:t xml:space="preserve">Specjalista ds. testów </w:t>
      </w:r>
      <w:r w:rsidR="00323C85">
        <w:rPr>
          <w:rFonts w:ascii="URW DIN" w:hAnsi="URW DIN" w:cs="Calibri Light"/>
          <w:b/>
          <w:i/>
        </w:rPr>
        <w:t>bezpieczeństwa</w:t>
      </w:r>
    </w:p>
    <w:tbl>
      <w:tblPr>
        <w:tblW w:w="4955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1"/>
        <w:gridCol w:w="2674"/>
        <w:gridCol w:w="2682"/>
        <w:gridCol w:w="2682"/>
        <w:gridCol w:w="2677"/>
        <w:gridCol w:w="2682"/>
      </w:tblGrid>
      <w:tr w:rsidR="007C35E9" w:rsidRPr="00E1087E" w14:paraId="76780DD4" w14:textId="77777777" w:rsidTr="000738CC">
        <w:trPr>
          <w:trHeight w:val="1274"/>
        </w:trPr>
        <w:tc>
          <w:tcPr>
            <w:tcW w:w="169" w:type="pct"/>
            <w:shd w:val="clear" w:color="auto" w:fill="F2F2F2" w:themeFill="background1" w:themeFillShade="F2"/>
            <w:vAlign w:val="center"/>
          </w:tcPr>
          <w:p w14:paraId="0F2A82FF" w14:textId="77777777" w:rsidR="007C35E9" w:rsidRPr="00E1087E" w:rsidRDefault="007C35E9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964" w:type="pct"/>
            <w:shd w:val="clear" w:color="auto" w:fill="F2F2F2" w:themeFill="background1" w:themeFillShade="F2"/>
            <w:vAlign w:val="center"/>
          </w:tcPr>
          <w:p w14:paraId="6CF02AB4" w14:textId="77777777" w:rsidR="007C35E9" w:rsidRPr="00E1087E" w:rsidRDefault="007C35E9" w:rsidP="00437484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54A332D3" w14:textId="77777777" w:rsidR="007C35E9" w:rsidRPr="00E1087E" w:rsidRDefault="007C35E9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Stanowisko 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13E1B72D" w14:textId="77777777" w:rsidR="007C35E9" w:rsidRPr="00E1087E" w:rsidRDefault="007C35E9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Forma zatrudnienia</w:t>
            </w:r>
          </w:p>
          <w:p w14:paraId="553CE9C0" w14:textId="77777777" w:rsidR="007C35E9" w:rsidRPr="00E1087E" w:rsidRDefault="007C35E9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(rodzaj umowy o pracę, jeżeli zatrudnienie jest na podstawie stosunku pracy)</w:t>
            </w:r>
          </w:p>
        </w:tc>
        <w:tc>
          <w:tcPr>
            <w:tcW w:w="965" w:type="pct"/>
            <w:shd w:val="clear" w:color="auto" w:fill="F2F2F2" w:themeFill="background1" w:themeFillShade="F2"/>
            <w:vAlign w:val="center"/>
          </w:tcPr>
          <w:p w14:paraId="1CE051A1" w14:textId="77777777" w:rsidR="007C35E9" w:rsidRPr="00E1087E" w:rsidRDefault="007C35E9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początku okresu zatrudnienia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64A85006" w14:textId="77777777" w:rsidR="007C35E9" w:rsidRPr="00E1087E" w:rsidRDefault="007C35E9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Data końca okresu zatrudnienia </w:t>
            </w:r>
          </w:p>
          <w:p w14:paraId="2812DB69" w14:textId="77777777" w:rsidR="007C35E9" w:rsidRPr="00E1087E" w:rsidRDefault="007C35E9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(w przypadku umów na czas określony)</w:t>
            </w:r>
          </w:p>
        </w:tc>
      </w:tr>
      <w:tr w:rsidR="007C35E9" w:rsidRPr="00E1087E" w14:paraId="379CAB65" w14:textId="77777777" w:rsidTr="000738CC">
        <w:trPr>
          <w:trHeight w:val="520"/>
        </w:trPr>
        <w:tc>
          <w:tcPr>
            <w:tcW w:w="169" w:type="pct"/>
            <w:vAlign w:val="center"/>
          </w:tcPr>
          <w:p w14:paraId="76B7712D" w14:textId="77777777" w:rsidR="007C35E9" w:rsidRPr="00E1087E" w:rsidRDefault="007C35E9" w:rsidP="00437484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964" w:type="pct"/>
            <w:vAlign w:val="center"/>
          </w:tcPr>
          <w:p w14:paraId="767DD297" w14:textId="77777777" w:rsidR="007C35E9" w:rsidRPr="00E1087E" w:rsidRDefault="007C35E9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5404E5D0" w14:textId="77777777" w:rsidR="007C35E9" w:rsidRPr="00E1087E" w:rsidRDefault="007C35E9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5AF1393F" w14:textId="77777777" w:rsidR="007C35E9" w:rsidRPr="00E1087E" w:rsidRDefault="007C35E9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732E1A2C" w14:textId="77777777" w:rsidR="007C35E9" w:rsidRPr="00E1087E" w:rsidRDefault="007C35E9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4AAF0697" w14:textId="77777777" w:rsidR="007C35E9" w:rsidRPr="00E1087E" w:rsidRDefault="007C35E9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57921E5F" w14:textId="77777777" w:rsidR="000738CC" w:rsidRPr="00E1087E" w:rsidRDefault="000738CC" w:rsidP="000738CC">
      <w:pPr>
        <w:spacing w:before="240" w:after="120"/>
        <w:ind w:right="-709"/>
        <w:jc w:val="both"/>
        <w:rPr>
          <w:rFonts w:ascii="URW DIN" w:hAnsi="URW DIN" w:cs="Calibri Light"/>
          <w:b/>
          <w:bCs/>
          <w:i/>
          <w:sz w:val="18"/>
          <w:szCs w:val="18"/>
        </w:rPr>
      </w:pPr>
      <w:r w:rsidRPr="00E1087E">
        <w:rPr>
          <w:rFonts w:ascii="URW DIN" w:hAnsi="URW DIN" w:cs="Calibri Light"/>
          <w:b/>
          <w:bCs/>
          <w:i/>
          <w:sz w:val="18"/>
          <w:szCs w:val="18"/>
        </w:rPr>
        <w:t xml:space="preserve">Doświadczenie projektowe </w:t>
      </w:r>
    </w:p>
    <w:tbl>
      <w:tblPr>
        <w:tblW w:w="496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6"/>
        <w:gridCol w:w="1670"/>
        <w:gridCol w:w="1670"/>
        <w:gridCol w:w="1764"/>
        <w:gridCol w:w="1669"/>
        <w:gridCol w:w="4097"/>
        <w:gridCol w:w="1128"/>
        <w:gridCol w:w="1414"/>
      </w:tblGrid>
      <w:tr w:rsidR="000738CC" w:rsidRPr="00E1087E" w14:paraId="03A790DD" w14:textId="77777777" w:rsidTr="00323C85">
        <w:trPr>
          <w:trHeight w:val="1274"/>
        </w:trPr>
        <w:tc>
          <w:tcPr>
            <w:tcW w:w="171" w:type="pct"/>
            <w:shd w:val="clear" w:color="auto" w:fill="F2F2F2" w:themeFill="background1" w:themeFillShade="F2"/>
            <w:vAlign w:val="center"/>
          </w:tcPr>
          <w:p w14:paraId="6EA44DED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304E6357" w14:textId="77777777" w:rsidR="00524CFA" w:rsidRPr="00E1087E" w:rsidRDefault="00524CFA" w:rsidP="00437484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4A45C191" w14:textId="2329364B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Rola w </w:t>
            </w:r>
            <w:r>
              <w:rPr>
                <w:rFonts w:ascii="URW DIN" w:hAnsi="URW DIN" w:cs="Calibri Light"/>
                <w:b/>
                <w:sz w:val="18"/>
                <w:szCs w:val="18"/>
              </w:rPr>
              <w:t>zrealizowanym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 projekcie</w:t>
            </w:r>
          </w:p>
        </w:tc>
        <w:tc>
          <w:tcPr>
            <w:tcW w:w="635" w:type="pct"/>
            <w:shd w:val="clear" w:color="auto" w:fill="F2F2F2" w:themeFill="background1" w:themeFillShade="F2"/>
            <w:vAlign w:val="center"/>
          </w:tcPr>
          <w:p w14:paraId="711FC405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6AAFE6AE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Nazwa projektu</w:t>
            </w:r>
          </w:p>
        </w:tc>
        <w:tc>
          <w:tcPr>
            <w:tcW w:w="1474" w:type="pct"/>
            <w:shd w:val="clear" w:color="auto" w:fill="F2F2F2" w:themeFill="background1" w:themeFillShade="F2"/>
            <w:vAlign w:val="center"/>
          </w:tcPr>
          <w:p w14:paraId="79318C94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projektu</w:t>
            </w:r>
          </w:p>
        </w:tc>
        <w:tc>
          <w:tcPr>
            <w:tcW w:w="406" w:type="pct"/>
            <w:shd w:val="clear" w:color="auto" w:fill="F2F2F2" w:themeFill="background1" w:themeFillShade="F2"/>
            <w:vAlign w:val="center"/>
          </w:tcPr>
          <w:p w14:paraId="7CEB1521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Wartość projektu</w:t>
            </w:r>
          </w:p>
          <w:p w14:paraId="61968D7F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(brutto)</w:t>
            </w:r>
          </w:p>
        </w:tc>
        <w:tc>
          <w:tcPr>
            <w:tcW w:w="509" w:type="pct"/>
            <w:shd w:val="clear" w:color="auto" w:fill="F2F2F2" w:themeFill="background1" w:themeFillShade="F2"/>
            <w:vAlign w:val="center"/>
          </w:tcPr>
          <w:p w14:paraId="67BF1A60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Okres realizacji projektu</w:t>
            </w:r>
          </w:p>
          <w:p w14:paraId="2963BB87" w14:textId="77777777" w:rsidR="00524CFA" w:rsidRPr="00E1087E" w:rsidRDefault="00524CFA" w:rsidP="00437484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(od – do)</w:t>
            </w:r>
          </w:p>
        </w:tc>
      </w:tr>
      <w:tr w:rsidR="00524CFA" w:rsidRPr="00E1087E" w14:paraId="4B7EC244" w14:textId="77777777" w:rsidTr="00323C85">
        <w:trPr>
          <w:trHeight w:val="520"/>
        </w:trPr>
        <w:tc>
          <w:tcPr>
            <w:tcW w:w="171" w:type="pct"/>
            <w:vAlign w:val="center"/>
          </w:tcPr>
          <w:p w14:paraId="4E6D2FD9" w14:textId="77777777" w:rsidR="00524CFA" w:rsidRPr="00E1087E" w:rsidRDefault="00524CFA" w:rsidP="00437484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601" w:type="pct"/>
            <w:vAlign w:val="center"/>
          </w:tcPr>
          <w:p w14:paraId="4DD16F33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1" w:type="pct"/>
            <w:vAlign w:val="center"/>
          </w:tcPr>
          <w:p w14:paraId="76A3C96C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35" w:type="pct"/>
            <w:vAlign w:val="center"/>
          </w:tcPr>
          <w:p w14:paraId="04732288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1" w:type="pct"/>
            <w:vAlign w:val="center"/>
          </w:tcPr>
          <w:p w14:paraId="50007D44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474" w:type="pct"/>
            <w:vAlign w:val="center"/>
          </w:tcPr>
          <w:p w14:paraId="3DD28CF1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5175E153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14:paraId="32521CF2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524CFA" w:rsidRPr="00E1087E" w14:paraId="69A0C4D1" w14:textId="77777777" w:rsidTr="00323C85">
        <w:trPr>
          <w:trHeight w:val="520"/>
        </w:trPr>
        <w:tc>
          <w:tcPr>
            <w:tcW w:w="171" w:type="pct"/>
            <w:vAlign w:val="center"/>
          </w:tcPr>
          <w:p w14:paraId="58EF99F8" w14:textId="77777777" w:rsidR="00524CFA" w:rsidRPr="00E1087E" w:rsidRDefault="00524CFA" w:rsidP="00437484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…</w:t>
            </w:r>
          </w:p>
        </w:tc>
        <w:tc>
          <w:tcPr>
            <w:tcW w:w="601" w:type="pct"/>
            <w:vAlign w:val="center"/>
          </w:tcPr>
          <w:p w14:paraId="7AF2B52D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1" w:type="pct"/>
            <w:vAlign w:val="center"/>
          </w:tcPr>
          <w:p w14:paraId="4C1D89BD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35" w:type="pct"/>
            <w:vAlign w:val="center"/>
          </w:tcPr>
          <w:p w14:paraId="243A0462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1" w:type="pct"/>
            <w:vAlign w:val="center"/>
          </w:tcPr>
          <w:p w14:paraId="60C6EC94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474" w:type="pct"/>
            <w:vAlign w:val="center"/>
          </w:tcPr>
          <w:p w14:paraId="4A6EE6D2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1B99E633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14:paraId="7A20F92E" w14:textId="77777777" w:rsidR="00524CFA" w:rsidRPr="00E1087E" w:rsidRDefault="00524CFA" w:rsidP="00437484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423F0B5D" w14:textId="77777777" w:rsidR="00323C85" w:rsidRDefault="00323C85" w:rsidP="00323C85">
      <w:pPr>
        <w:rPr>
          <w:rFonts w:ascii="URW DIN" w:hAnsi="URW DIN" w:cs="Calibri Light"/>
          <w:b/>
          <w:i/>
        </w:rPr>
      </w:pPr>
    </w:p>
    <w:p w14:paraId="43DCF50C" w14:textId="3F54C109" w:rsidR="00323C85" w:rsidRPr="00E1087E" w:rsidRDefault="00323C85" w:rsidP="00323C85">
      <w:pPr>
        <w:rPr>
          <w:rFonts w:ascii="URW DIN" w:hAnsi="URW DIN" w:cs="Calibri Light"/>
          <w:i/>
          <w:sz w:val="18"/>
          <w:szCs w:val="18"/>
        </w:rPr>
      </w:pPr>
      <w:r w:rsidRPr="00E1087E">
        <w:rPr>
          <w:rFonts w:ascii="URW DIN" w:hAnsi="URW DIN" w:cs="Calibri Light"/>
          <w:b/>
          <w:i/>
        </w:rPr>
        <w:t xml:space="preserve">Specjalista ds. testów </w:t>
      </w:r>
      <w:r>
        <w:rPr>
          <w:rFonts w:ascii="URW DIN" w:hAnsi="URW DIN" w:cs="Calibri Light"/>
          <w:b/>
          <w:i/>
        </w:rPr>
        <w:t>wydajności</w:t>
      </w:r>
      <w:r w:rsidRPr="00E1087E">
        <w:rPr>
          <w:rFonts w:ascii="URW DIN" w:hAnsi="URW DIN" w:cs="Calibri Light"/>
          <w:b/>
          <w:i/>
        </w:rPr>
        <w:t xml:space="preserve"> </w:t>
      </w:r>
      <w:r w:rsidRPr="00E1087E">
        <w:rPr>
          <w:rFonts w:ascii="URW DIN" w:hAnsi="URW DIN" w:cs="Calibri Light"/>
          <w:b/>
          <w:i/>
          <w:sz w:val="18"/>
          <w:szCs w:val="18"/>
        </w:rPr>
        <w:t>– Jeżeli Wykonawca planuje oddelegować do zespołu projektowego więcej  specjalistów, należy skopiować i uzupełnić tabele dla kolejnych osób.</w:t>
      </w:r>
    </w:p>
    <w:p w14:paraId="0EB1B6F0" w14:textId="77777777" w:rsidR="00323C85" w:rsidRDefault="00323C85" w:rsidP="00323C85">
      <w:pPr>
        <w:rPr>
          <w:rFonts w:ascii="URW DIN" w:hAnsi="URW DIN" w:cs="Calibri Light"/>
          <w:i/>
        </w:rPr>
      </w:pPr>
    </w:p>
    <w:p w14:paraId="52C3C60A" w14:textId="7A3133BF" w:rsidR="00323C85" w:rsidRPr="00E1087E" w:rsidRDefault="00323C85" w:rsidP="00323C85">
      <w:pPr>
        <w:rPr>
          <w:rFonts w:ascii="URW DIN" w:hAnsi="URW DIN" w:cs="Calibri Light"/>
          <w:i/>
        </w:rPr>
      </w:pPr>
      <w:r w:rsidRPr="00E1087E">
        <w:rPr>
          <w:rFonts w:ascii="URW DIN" w:hAnsi="URW DIN" w:cs="Calibri Light"/>
          <w:i/>
        </w:rPr>
        <w:t xml:space="preserve">Stanowisko: </w:t>
      </w:r>
      <w:r w:rsidRPr="00E1087E">
        <w:rPr>
          <w:rFonts w:ascii="URW DIN" w:hAnsi="URW DIN" w:cs="Calibri Light"/>
          <w:b/>
          <w:i/>
        </w:rPr>
        <w:t xml:space="preserve">Specjalista ds. testów </w:t>
      </w:r>
      <w:r w:rsidR="002F2174">
        <w:rPr>
          <w:rFonts w:ascii="URW DIN" w:hAnsi="URW DIN" w:cs="Calibri Light"/>
          <w:b/>
          <w:i/>
        </w:rPr>
        <w:t>wydajności</w:t>
      </w:r>
    </w:p>
    <w:tbl>
      <w:tblPr>
        <w:tblW w:w="4955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1"/>
        <w:gridCol w:w="2674"/>
        <w:gridCol w:w="2682"/>
        <w:gridCol w:w="2682"/>
        <w:gridCol w:w="2677"/>
        <w:gridCol w:w="2682"/>
      </w:tblGrid>
      <w:tr w:rsidR="00323C85" w:rsidRPr="00E1087E" w14:paraId="452A1ED3" w14:textId="77777777" w:rsidTr="00465A51">
        <w:trPr>
          <w:trHeight w:val="1274"/>
        </w:trPr>
        <w:tc>
          <w:tcPr>
            <w:tcW w:w="169" w:type="pct"/>
            <w:shd w:val="clear" w:color="auto" w:fill="F2F2F2" w:themeFill="background1" w:themeFillShade="F2"/>
            <w:vAlign w:val="center"/>
          </w:tcPr>
          <w:p w14:paraId="3B9157F5" w14:textId="77777777" w:rsidR="00323C85" w:rsidRPr="00E1087E" w:rsidRDefault="00323C85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964" w:type="pct"/>
            <w:shd w:val="clear" w:color="auto" w:fill="F2F2F2" w:themeFill="background1" w:themeFillShade="F2"/>
            <w:vAlign w:val="center"/>
          </w:tcPr>
          <w:p w14:paraId="51E8222D" w14:textId="77777777" w:rsidR="00323C85" w:rsidRPr="00E1087E" w:rsidRDefault="00323C85" w:rsidP="00465A51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5173FFD3" w14:textId="77777777" w:rsidR="00323C85" w:rsidRPr="00E1087E" w:rsidRDefault="00323C85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Stanowisko 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6A2A1592" w14:textId="77777777" w:rsidR="00323C85" w:rsidRPr="00E1087E" w:rsidRDefault="00323C85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Forma zatrudnienia</w:t>
            </w:r>
          </w:p>
          <w:p w14:paraId="6B8A6CA9" w14:textId="77777777" w:rsidR="00323C85" w:rsidRPr="00E1087E" w:rsidRDefault="00323C85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(rodzaj umowy o pracę, jeżeli zatrudnienie jest na podstawie stosunku pracy)</w:t>
            </w:r>
          </w:p>
        </w:tc>
        <w:tc>
          <w:tcPr>
            <w:tcW w:w="965" w:type="pct"/>
            <w:shd w:val="clear" w:color="auto" w:fill="F2F2F2" w:themeFill="background1" w:themeFillShade="F2"/>
            <w:vAlign w:val="center"/>
          </w:tcPr>
          <w:p w14:paraId="38777B71" w14:textId="77777777" w:rsidR="00323C85" w:rsidRPr="00E1087E" w:rsidRDefault="00323C85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początku okresu zatrudnienia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5AC77531" w14:textId="77777777" w:rsidR="00323C85" w:rsidRPr="00E1087E" w:rsidRDefault="00323C85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Data końca okresu zatrudnienia </w:t>
            </w:r>
          </w:p>
          <w:p w14:paraId="30E7BC28" w14:textId="77777777" w:rsidR="00323C85" w:rsidRPr="00E1087E" w:rsidRDefault="00323C85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(w przypadku umów na czas określony)</w:t>
            </w:r>
          </w:p>
        </w:tc>
      </w:tr>
      <w:tr w:rsidR="00323C85" w:rsidRPr="00E1087E" w14:paraId="42375542" w14:textId="77777777" w:rsidTr="00465A51">
        <w:trPr>
          <w:trHeight w:val="520"/>
        </w:trPr>
        <w:tc>
          <w:tcPr>
            <w:tcW w:w="169" w:type="pct"/>
            <w:vAlign w:val="center"/>
          </w:tcPr>
          <w:p w14:paraId="7BED6BC0" w14:textId="77777777" w:rsidR="00323C85" w:rsidRPr="00E1087E" w:rsidRDefault="00323C85" w:rsidP="00465A51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964" w:type="pct"/>
            <w:vAlign w:val="center"/>
          </w:tcPr>
          <w:p w14:paraId="5E4BA28E" w14:textId="77777777" w:rsidR="00323C85" w:rsidRPr="00E1087E" w:rsidRDefault="00323C85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16A7FA87" w14:textId="77777777" w:rsidR="00323C85" w:rsidRPr="00E1087E" w:rsidRDefault="00323C85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4542D7D2" w14:textId="77777777" w:rsidR="00323C85" w:rsidRPr="00E1087E" w:rsidRDefault="00323C85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305E77C5" w14:textId="77777777" w:rsidR="00323C85" w:rsidRPr="00E1087E" w:rsidRDefault="00323C85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33258A4C" w14:textId="77777777" w:rsidR="00323C85" w:rsidRPr="00E1087E" w:rsidRDefault="00323C85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5FCEA209" w14:textId="77777777" w:rsidR="00323C85" w:rsidRPr="00E1087E" w:rsidRDefault="00323C85" w:rsidP="00323C85">
      <w:pPr>
        <w:spacing w:before="240" w:after="120"/>
        <w:ind w:right="-709"/>
        <w:jc w:val="both"/>
        <w:rPr>
          <w:rFonts w:ascii="URW DIN" w:hAnsi="URW DIN" w:cs="Calibri Light"/>
          <w:b/>
          <w:bCs/>
          <w:i/>
          <w:sz w:val="18"/>
          <w:szCs w:val="18"/>
        </w:rPr>
      </w:pPr>
      <w:r w:rsidRPr="00E1087E">
        <w:rPr>
          <w:rFonts w:ascii="URW DIN" w:hAnsi="URW DIN" w:cs="Calibri Light"/>
          <w:b/>
          <w:bCs/>
          <w:i/>
          <w:sz w:val="18"/>
          <w:szCs w:val="18"/>
        </w:rPr>
        <w:t xml:space="preserve">Doświadczenie projektowe </w:t>
      </w:r>
    </w:p>
    <w:tbl>
      <w:tblPr>
        <w:tblW w:w="496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2"/>
        <w:gridCol w:w="1675"/>
        <w:gridCol w:w="1675"/>
        <w:gridCol w:w="1739"/>
        <w:gridCol w:w="1675"/>
        <w:gridCol w:w="4100"/>
        <w:gridCol w:w="1133"/>
        <w:gridCol w:w="1419"/>
      </w:tblGrid>
      <w:tr w:rsidR="00323C85" w:rsidRPr="00E1087E" w14:paraId="5FC4BD79" w14:textId="77777777" w:rsidTr="00465A51">
        <w:trPr>
          <w:trHeight w:val="1274"/>
        </w:trPr>
        <w:tc>
          <w:tcPr>
            <w:tcW w:w="170" w:type="pct"/>
            <w:shd w:val="clear" w:color="auto" w:fill="F2F2F2" w:themeFill="background1" w:themeFillShade="F2"/>
            <w:vAlign w:val="center"/>
          </w:tcPr>
          <w:p w14:paraId="152B240A" w14:textId="77777777" w:rsidR="00323C85" w:rsidRPr="00E1087E" w:rsidRDefault="00323C85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33125545" w14:textId="77777777" w:rsidR="00323C85" w:rsidRPr="00E1087E" w:rsidRDefault="00323C85" w:rsidP="00465A51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615E1666" w14:textId="77777777" w:rsidR="00323C85" w:rsidRPr="00E1087E" w:rsidRDefault="00323C85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Rola w </w:t>
            </w:r>
            <w:r>
              <w:rPr>
                <w:rFonts w:ascii="URW DIN" w:hAnsi="URW DIN" w:cs="Calibri Light"/>
                <w:b/>
                <w:sz w:val="18"/>
                <w:szCs w:val="18"/>
              </w:rPr>
              <w:t>zrealizowanym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 projekcie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718E3B31" w14:textId="77777777" w:rsidR="00323C85" w:rsidRPr="00E1087E" w:rsidRDefault="00323C85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7881B577" w14:textId="77777777" w:rsidR="00323C85" w:rsidRPr="00E1087E" w:rsidRDefault="00323C85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Nazwa projektu</w:t>
            </w:r>
          </w:p>
        </w:tc>
        <w:tc>
          <w:tcPr>
            <w:tcW w:w="1476" w:type="pct"/>
            <w:shd w:val="clear" w:color="auto" w:fill="F2F2F2" w:themeFill="background1" w:themeFillShade="F2"/>
            <w:vAlign w:val="center"/>
          </w:tcPr>
          <w:p w14:paraId="231BA160" w14:textId="77777777" w:rsidR="00323C85" w:rsidRPr="00E1087E" w:rsidRDefault="00323C85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projektu</w:t>
            </w: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14:paraId="760A9F30" w14:textId="77777777" w:rsidR="00323C85" w:rsidRPr="00E1087E" w:rsidRDefault="00323C85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Wartość projektu</w:t>
            </w:r>
          </w:p>
          <w:p w14:paraId="1089E0F0" w14:textId="77777777" w:rsidR="00323C85" w:rsidRPr="00E1087E" w:rsidRDefault="00323C85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(brutto)</w:t>
            </w:r>
          </w:p>
        </w:tc>
        <w:tc>
          <w:tcPr>
            <w:tcW w:w="511" w:type="pct"/>
            <w:shd w:val="clear" w:color="auto" w:fill="F2F2F2" w:themeFill="background1" w:themeFillShade="F2"/>
            <w:vAlign w:val="center"/>
          </w:tcPr>
          <w:p w14:paraId="14870B44" w14:textId="77777777" w:rsidR="00323C85" w:rsidRPr="00E1087E" w:rsidRDefault="00323C85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Okres realizacji projektu</w:t>
            </w:r>
          </w:p>
          <w:p w14:paraId="1BC7EC66" w14:textId="77777777" w:rsidR="00323C85" w:rsidRPr="00E1087E" w:rsidRDefault="00323C85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(od – do)</w:t>
            </w:r>
          </w:p>
        </w:tc>
      </w:tr>
      <w:tr w:rsidR="00323C85" w:rsidRPr="00E1087E" w14:paraId="193FE676" w14:textId="77777777" w:rsidTr="00465A51">
        <w:trPr>
          <w:trHeight w:val="520"/>
        </w:trPr>
        <w:tc>
          <w:tcPr>
            <w:tcW w:w="170" w:type="pct"/>
            <w:vAlign w:val="center"/>
          </w:tcPr>
          <w:p w14:paraId="19A5C28C" w14:textId="77777777" w:rsidR="00323C85" w:rsidRPr="00E1087E" w:rsidRDefault="00323C85" w:rsidP="00465A51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603" w:type="pct"/>
            <w:vAlign w:val="center"/>
          </w:tcPr>
          <w:p w14:paraId="07252471" w14:textId="77777777" w:rsidR="00323C85" w:rsidRPr="00E1087E" w:rsidRDefault="00323C85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36F3C3A4" w14:textId="77777777" w:rsidR="00323C85" w:rsidRPr="00E1087E" w:rsidRDefault="00323C85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40A53415" w14:textId="77777777" w:rsidR="00323C85" w:rsidRPr="00E1087E" w:rsidRDefault="00323C85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1CCBEABD" w14:textId="77777777" w:rsidR="00323C85" w:rsidRPr="00E1087E" w:rsidRDefault="00323C85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476" w:type="pct"/>
            <w:vAlign w:val="center"/>
          </w:tcPr>
          <w:p w14:paraId="55F917B8" w14:textId="77777777" w:rsidR="00323C85" w:rsidRPr="00E1087E" w:rsidRDefault="00323C85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08" w:type="pct"/>
            <w:vAlign w:val="center"/>
          </w:tcPr>
          <w:p w14:paraId="500FDD7C" w14:textId="77777777" w:rsidR="00323C85" w:rsidRPr="00E1087E" w:rsidRDefault="00323C85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1" w:type="pct"/>
            <w:vAlign w:val="center"/>
          </w:tcPr>
          <w:p w14:paraId="0BB0D09E" w14:textId="77777777" w:rsidR="00323C85" w:rsidRPr="00E1087E" w:rsidRDefault="00323C85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323C85" w:rsidRPr="00E1087E" w14:paraId="3F30BFC0" w14:textId="77777777" w:rsidTr="00465A51">
        <w:trPr>
          <w:trHeight w:val="520"/>
        </w:trPr>
        <w:tc>
          <w:tcPr>
            <w:tcW w:w="170" w:type="pct"/>
            <w:vAlign w:val="center"/>
          </w:tcPr>
          <w:p w14:paraId="43790506" w14:textId="77777777" w:rsidR="00323C85" w:rsidRPr="00E1087E" w:rsidRDefault="00323C85" w:rsidP="00465A51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…</w:t>
            </w:r>
          </w:p>
        </w:tc>
        <w:tc>
          <w:tcPr>
            <w:tcW w:w="603" w:type="pct"/>
            <w:vAlign w:val="center"/>
          </w:tcPr>
          <w:p w14:paraId="14C28DF3" w14:textId="77777777" w:rsidR="00323C85" w:rsidRPr="00E1087E" w:rsidRDefault="00323C85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06CC63CB" w14:textId="77777777" w:rsidR="00323C85" w:rsidRPr="00E1087E" w:rsidRDefault="00323C85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6A1D2548" w14:textId="77777777" w:rsidR="00323C85" w:rsidRPr="00E1087E" w:rsidRDefault="00323C85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7B2C2062" w14:textId="77777777" w:rsidR="00323C85" w:rsidRPr="00E1087E" w:rsidRDefault="00323C85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476" w:type="pct"/>
            <w:vAlign w:val="center"/>
          </w:tcPr>
          <w:p w14:paraId="66E338A6" w14:textId="77777777" w:rsidR="00323C85" w:rsidRPr="00E1087E" w:rsidRDefault="00323C85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08" w:type="pct"/>
            <w:vAlign w:val="center"/>
          </w:tcPr>
          <w:p w14:paraId="36012B9F" w14:textId="77777777" w:rsidR="00323C85" w:rsidRPr="00E1087E" w:rsidRDefault="00323C85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1" w:type="pct"/>
            <w:vAlign w:val="center"/>
          </w:tcPr>
          <w:p w14:paraId="65F33B24" w14:textId="77777777" w:rsidR="00323C85" w:rsidRPr="00E1087E" w:rsidRDefault="00323C85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2E2129F7" w14:textId="77777777" w:rsidR="00E1087E" w:rsidRPr="00E1087E" w:rsidRDefault="00E1087E" w:rsidP="00C31BF1">
      <w:pPr>
        <w:spacing w:before="120" w:after="120"/>
        <w:rPr>
          <w:rFonts w:ascii="URW DIN" w:hAnsi="URW DIN" w:cs="Calibri Light"/>
        </w:rPr>
      </w:pPr>
    </w:p>
    <w:p w14:paraId="6468A22D" w14:textId="6A449B35" w:rsidR="008A3889" w:rsidRDefault="008A3889" w:rsidP="008A3889">
      <w:pPr>
        <w:rPr>
          <w:rFonts w:ascii="URW DIN" w:hAnsi="URW DIN" w:cs="Calibri Light"/>
          <w:b/>
          <w:i/>
          <w:sz w:val="18"/>
          <w:szCs w:val="18"/>
        </w:rPr>
      </w:pPr>
      <w:r w:rsidRPr="00E1087E">
        <w:rPr>
          <w:rFonts w:ascii="URW DIN" w:hAnsi="URW DIN" w:cs="Calibri Light"/>
          <w:b/>
          <w:i/>
        </w:rPr>
        <w:t>Specjalis</w:t>
      </w:r>
      <w:r w:rsidR="00031F3B" w:rsidRPr="00E1087E">
        <w:rPr>
          <w:rFonts w:ascii="URW DIN" w:hAnsi="URW DIN" w:cs="Calibri Light"/>
          <w:b/>
          <w:i/>
        </w:rPr>
        <w:t>t</w:t>
      </w:r>
      <w:r w:rsidRPr="00E1087E">
        <w:rPr>
          <w:rFonts w:ascii="URW DIN" w:hAnsi="URW DIN" w:cs="Calibri Light"/>
          <w:b/>
          <w:i/>
        </w:rPr>
        <w:t xml:space="preserve">a ds. projektowania User </w:t>
      </w:r>
      <w:proofErr w:type="spellStart"/>
      <w:r w:rsidRPr="00E1087E">
        <w:rPr>
          <w:rFonts w:ascii="URW DIN" w:hAnsi="URW DIN" w:cs="Calibri Light"/>
          <w:b/>
          <w:i/>
        </w:rPr>
        <w:t>Experience</w:t>
      </w:r>
      <w:proofErr w:type="spellEnd"/>
      <w:r w:rsidR="00A12F95">
        <w:rPr>
          <w:rFonts w:ascii="URW DIN" w:hAnsi="URW DIN" w:cs="Calibri Light"/>
          <w:b/>
          <w:i/>
        </w:rPr>
        <w:t xml:space="preserve"> / User Interface</w:t>
      </w:r>
      <w:r w:rsidRPr="00E1087E">
        <w:rPr>
          <w:rFonts w:ascii="URW DIN" w:hAnsi="URW DIN" w:cs="Calibri Light"/>
          <w:b/>
          <w:i/>
        </w:rPr>
        <w:t xml:space="preserve"> </w:t>
      </w:r>
      <w:r w:rsidRPr="00E1087E">
        <w:rPr>
          <w:rFonts w:ascii="URW DIN" w:hAnsi="URW DIN" w:cs="Calibri Light"/>
          <w:b/>
          <w:i/>
          <w:sz w:val="18"/>
          <w:szCs w:val="18"/>
        </w:rPr>
        <w:t>– Jeżeli Wykonawca planuje oddelegować do zespołu projektowego więcej niż 2 specjalistów, należy skopiować i uzupełnić tabele dla kolejnych osób.</w:t>
      </w:r>
    </w:p>
    <w:p w14:paraId="10915A73" w14:textId="77777777" w:rsidR="00E1087E" w:rsidRPr="00E1087E" w:rsidRDefault="00E1087E" w:rsidP="008A3889">
      <w:pPr>
        <w:rPr>
          <w:rFonts w:ascii="URW DIN" w:hAnsi="URW DIN" w:cs="Calibri Light"/>
          <w:i/>
          <w:sz w:val="18"/>
          <w:szCs w:val="18"/>
        </w:rPr>
      </w:pPr>
    </w:p>
    <w:p w14:paraId="0BF7814B" w14:textId="42DD771D" w:rsidR="00C31BF1" w:rsidRPr="00E1087E" w:rsidRDefault="00E1087E" w:rsidP="00507049">
      <w:pPr>
        <w:rPr>
          <w:rFonts w:ascii="URW DIN" w:hAnsi="URW DIN" w:cs="Calibri Light"/>
          <w:i/>
        </w:rPr>
      </w:pPr>
      <w:r>
        <w:rPr>
          <w:rFonts w:ascii="URW DIN" w:hAnsi="URW DIN" w:cs="Calibri Light"/>
          <w:i/>
        </w:rPr>
        <w:t>S</w:t>
      </w:r>
      <w:r w:rsidR="00C31BF1" w:rsidRPr="00E1087E">
        <w:rPr>
          <w:rFonts w:ascii="URW DIN" w:hAnsi="URW DIN" w:cs="Calibri Light"/>
          <w:i/>
        </w:rPr>
        <w:t xml:space="preserve">tanowisko: </w:t>
      </w:r>
      <w:r w:rsidR="00DC69CA" w:rsidRPr="00E1087E">
        <w:rPr>
          <w:rFonts w:ascii="URW DIN" w:hAnsi="URW DIN" w:cs="Calibri Light"/>
          <w:b/>
          <w:i/>
        </w:rPr>
        <w:t>Specjalist</w:t>
      </w:r>
      <w:r w:rsidR="00ED0427" w:rsidRPr="00E1087E">
        <w:rPr>
          <w:rFonts w:ascii="URW DIN" w:hAnsi="URW DIN" w:cs="Calibri Light"/>
          <w:b/>
          <w:i/>
        </w:rPr>
        <w:t>a</w:t>
      </w:r>
      <w:r w:rsidR="00DC69CA" w:rsidRPr="00E1087E">
        <w:rPr>
          <w:rFonts w:ascii="URW DIN" w:hAnsi="URW DIN" w:cs="Calibri Light"/>
          <w:b/>
          <w:i/>
        </w:rPr>
        <w:t xml:space="preserve"> ds. projektowania User </w:t>
      </w:r>
      <w:proofErr w:type="spellStart"/>
      <w:r w:rsidR="00DC69CA" w:rsidRPr="00E1087E">
        <w:rPr>
          <w:rFonts w:ascii="URW DIN" w:hAnsi="URW DIN" w:cs="Calibri Light"/>
          <w:b/>
          <w:i/>
        </w:rPr>
        <w:t>Experience</w:t>
      </w:r>
      <w:proofErr w:type="spellEnd"/>
      <w:r w:rsidR="008A3889" w:rsidRPr="00E1087E">
        <w:rPr>
          <w:rFonts w:ascii="URW DIN" w:hAnsi="URW DIN" w:cs="Calibri Light"/>
          <w:b/>
          <w:i/>
        </w:rPr>
        <w:t xml:space="preserve"> </w:t>
      </w:r>
      <w:r w:rsidR="00A12F95">
        <w:rPr>
          <w:rFonts w:ascii="URW DIN" w:hAnsi="URW DIN" w:cs="Calibri Light"/>
          <w:b/>
          <w:i/>
        </w:rPr>
        <w:t>/ User Interface</w:t>
      </w:r>
      <w:r w:rsidR="00A12F95" w:rsidRPr="00E1087E">
        <w:rPr>
          <w:rFonts w:ascii="URW DIN" w:hAnsi="URW DIN" w:cs="Calibri Light"/>
          <w:b/>
          <w:i/>
        </w:rPr>
        <w:t xml:space="preserve"> </w:t>
      </w:r>
      <w:r w:rsidR="008A3889" w:rsidRPr="00E1087E">
        <w:rPr>
          <w:rFonts w:ascii="URW DIN" w:hAnsi="URW DIN" w:cs="Calibri Light"/>
          <w:b/>
          <w:i/>
        </w:rPr>
        <w:t>1</w:t>
      </w:r>
    </w:p>
    <w:tbl>
      <w:tblPr>
        <w:tblW w:w="4955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1"/>
        <w:gridCol w:w="2674"/>
        <w:gridCol w:w="2682"/>
        <w:gridCol w:w="2682"/>
        <w:gridCol w:w="2677"/>
        <w:gridCol w:w="2682"/>
      </w:tblGrid>
      <w:tr w:rsidR="007762DB" w:rsidRPr="00E1087E" w14:paraId="40502F18" w14:textId="77777777" w:rsidTr="00C53671">
        <w:trPr>
          <w:trHeight w:val="1274"/>
        </w:trPr>
        <w:tc>
          <w:tcPr>
            <w:tcW w:w="169" w:type="pct"/>
            <w:shd w:val="clear" w:color="auto" w:fill="F2F2F2" w:themeFill="background1" w:themeFillShade="F2"/>
            <w:vAlign w:val="center"/>
          </w:tcPr>
          <w:p w14:paraId="06D3D88F" w14:textId="77777777" w:rsidR="007762DB" w:rsidRPr="00E1087E" w:rsidRDefault="007762DB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964" w:type="pct"/>
            <w:shd w:val="clear" w:color="auto" w:fill="F2F2F2" w:themeFill="background1" w:themeFillShade="F2"/>
            <w:vAlign w:val="center"/>
          </w:tcPr>
          <w:p w14:paraId="08279070" w14:textId="77777777" w:rsidR="007762DB" w:rsidRPr="00E1087E" w:rsidRDefault="007762DB" w:rsidP="007762DB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70DCCBC9" w14:textId="77777777" w:rsidR="007762DB" w:rsidRPr="00E1087E" w:rsidRDefault="007762DB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Stanowisko 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6182D993" w14:textId="77777777" w:rsidR="007762DB" w:rsidRPr="00E1087E" w:rsidRDefault="007762DB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Forma zatrudnienia</w:t>
            </w:r>
          </w:p>
          <w:p w14:paraId="73E1CA78" w14:textId="77777777" w:rsidR="007762DB" w:rsidRPr="00E1087E" w:rsidRDefault="007762DB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(rodzaj umowy o pracę, jeżeli zatrudnienie jest na podstawie stosunku pracy)</w:t>
            </w:r>
          </w:p>
        </w:tc>
        <w:tc>
          <w:tcPr>
            <w:tcW w:w="965" w:type="pct"/>
            <w:shd w:val="clear" w:color="auto" w:fill="F2F2F2" w:themeFill="background1" w:themeFillShade="F2"/>
            <w:vAlign w:val="center"/>
          </w:tcPr>
          <w:p w14:paraId="38215747" w14:textId="77777777" w:rsidR="007762DB" w:rsidRPr="00E1087E" w:rsidRDefault="007762DB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początku okresu zatrudnienia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721E1808" w14:textId="77777777" w:rsidR="007762DB" w:rsidRPr="00E1087E" w:rsidRDefault="007762DB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Data końca okresu zatrudnienia </w:t>
            </w:r>
          </w:p>
          <w:p w14:paraId="078CD190" w14:textId="77777777" w:rsidR="007762DB" w:rsidRPr="00E1087E" w:rsidRDefault="007762DB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(w przypadku umów na czas określony)</w:t>
            </w:r>
          </w:p>
        </w:tc>
      </w:tr>
      <w:tr w:rsidR="007762DB" w:rsidRPr="00E1087E" w14:paraId="572781E5" w14:textId="77777777" w:rsidTr="00C53671">
        <w:trPr>
          <w:trHeight w:val="520"/>
        </w:trPr>
        <w:tc>
          <w:tcPr>
            <w:tcW w:w="169" w:type="pct"/>
            <w:vAlign w:val="center"/>
          </w:tcPr>
          <w:p w14:paraId="5F2B84E2" w14:textId="77777777" w:rsidR="007762DB" w:rsidRPr="00E1087E" w:rsidRDefault="007762DB" w:rsidP="007762DB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964" w:type="pct"/>
            <w:vAlign w:val="center"/>
          </w:tcPr>
          <w:p w14:paraId="2395B1C9" w14:textId="77777777" w:rsidR="007762DB" w:rsidRPr="00E1087E" w:rsidRDefault="007762D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40D24423" w14:textId="77777777" w:rsidR="007762DB" w:rsidRPr="00E1087E" w:rsidRDefault="007762D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5D8CBD91" w14:textId="77777777" w:rsidR="007762DB" w:rsidRPr="00E1087E" w:rsidRDefault="007762D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7B514F1F" w14:textId="77777777" w:rsidR="007762DB" w:rsidRPr="00E1087E" w:rsidRDefault="007762D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7955443B" w14:textId="77777777" w:rsidR="007762DB" w:rsidRPr="00E1087E" w:rsidRDefault="007762DB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4A108705" w14:textId="72E59C72" w:rsidR="00B5587F" w:rsidRPr="00C53671" w:rsidRDefault="00C53671" w:rsidP="00C53671">
      <w:pPr>
        <w:spacing w:before="240" w:after="120"/>
        <w:ind w:right="-709"/>
        <w:jc w:val="both"/>
        <w:rPr>
          <w:rFonts w:ascii="URW DIN" w:hAnsi="URW DIN" w:cs="Calibri Light"/>
          <w:b/>
          <w:bCs/>
          <w:i/>
          <w:sz w:val="18"/>
          <w:szCs w:val="18"/>
        </w:rPr>
      </w:pPr>
      <w:r w:rsidRPr="00E1087E">
        <w:rPr>
          <w:rFonts w:ascii="URW DIN" w:hAnsi="URW DIN" w:cs="Calibri Light"/>
          <w:b/>
          <w:bCs/>
          <w:i/>
          <w:sz w:val="18"/>
          <w:szCs w:val="18"/>
        </w:rPr>
        <w:t xml:space="preserve">Doświadczenie projektowe </w:t>
      </w:r>
    </w:p>
    <w:tbl>
      <w:tblPr>
        <w:tblW w:w="496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2"/>
        <w:gridCol w:w="1675"/>
        <w:gridCol w:w="1675"/>
        <w:gridCol w:w="1739"/>
        <w:gridCol w:w="1675"/>
        <w:gridCol w:w="3816"/>
        <w:gridCol w:w="1417"/>
        <w:gridCol w:w="1419"/>
      </w:tblGrid>
      <w:tr w:rsidR="00C53671" w:rsidRPr="00E1087E" w14:paraId="26BE9C50" w14:textId="77777777" w:rsidTr="00C53671">
        <w:trPr>
          <w:trHeight w:val="1274"/>
        </w:trPr>
        <w:tc>
          <w:tcPr>
            <w:tcW w:w="170" w:type="pct"/>
            <w:shd w:val="clear" w:color="auto" w:fill="F2F2F2" w:themeFill="background1" w:themeFillShade="F2"/>
            <w:vAlign w:val="center"/>
          </w:tcPr>
          <w:p w14:paraId="53D6A0F0" w14:textId="77777777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6BE8FD50" w14:textId="77777777" w:rsidR="00524CFA" w:rsidRPr="00E1087E" w:rsidRDefault="00524CFA" w:rsidP="007762DB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644AD601" w14:textId="3764E631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Rola w </w:t>
            </w:r>
            <w:r>
              <w:rPr>
                <w:rFonts w:ascii="URW DIN" w:hAnsi="URW DIN" w:cs="Calibri Light"/>
                <w:b/>
                <w:sz w:val="18"/>
                <w:szCs w:val="18"/>
              </w:rPr>
              <w:t>zrealizowanym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 projekcie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2600CC97" w14:textId="77777777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07B589BC" w14:textId="77777777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Nazwa projektu</w:t>
            </w:r>
          </w:p>
        </w:tc>
        <w:tc>
          <w:tcPr>
            <w:tcW w:w="1374" w:type="pct"/>
            <w:shd w:val="clear" w:color="auto" w:fill="F2F2F2" w:themeFill="background1" w:themeFillShade="F2"/>
            <w:vAlign w:val="center"/>
          </w:tcPr>
          <w:p w14:paraId="5A71B2B5" w14:textId="77777777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projektu</w:t>
            </w:r>
          </w:p>
        </w:tc>
        <w:tc>
          <w:tcPr>
            <w:tcW w:w="510" w:type="pct"/>
            <w:shd w:val="clear" w:color="auto" w:fill="F2F2F2" w:themeFill="background1" w:themeFillShade="F2"/>
            <w:vAlign w:val="center"/>
          </w:tcPr>
          <w:p w14:paraId="56E1B98C" w14:textId="77777777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Wartość projektu</w:t>
            </w:r>
          </w:p>
          <w:p w14:paraId="2C980A00" w14:textId="77777777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(brutto)</w:t>
            </w:r>
          </w:p>
        </w:tc>
        <w:tc>
          <w:tcPr>
            <w:tcW w:w="511" w:type="pct"/>
            <w:shd w:val="clear" w:color="auto" w:fill="F2F2F2" w:themeFill="background1" w:themeFillShade="F2"/>
            <w:vAlign w:val="center"/>
          </w:tcPr>
          <w:p w14:paraId="5FC4692E" w14:textId="77777777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Okres realizacji projektu</w:t>
            </w:r>
          </w:p>
          <w:p w14:paraId="0D03F8FC" w14:textId="77777777" w:rsidR="00524CFA" w:rsidRPr="00E1087E" w:rsidRDefault="00524CFA" w:rsidP="007762DB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(od – do)</w:t>
            </w:r>
          </w:p>
        </w:tc>
      </w:tr>
      <w:tr w:rsidR="00524CFA" w:rsidRPr="00E1087E" w14:paraId="1E2B15C9" w14:textId="77777777" w:rsidTr="00C53671">
        <w:trPr>
          <w:trHeight w:val="520"/>
        </w:trPr>
        <w:tc>
          <w:tcPr>
            <w:tcW w:w="170" w:type="pct"/>
            <w:vAlign w:val="center"/>
          </w:tcPr>
          <w:p w14:paraId="797F6F6B" w14:textId="77777777" w:rsidR="00524CFA" w:rsidRPr="00E1087E" w:rsidRDefault="00524CFA" w:rsidP="007762DB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603" w:type="pct"/>
            <w:vAlign w:val="center"/>
          </w:tcPr>
          <w:p w14:paraId="28E24B37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0C6C53D3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32D88D23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38AB3622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374" w:type="pct"/>
            <w:vAlign w:val="center"/>
          </w:tcPr>
          <w:p w14:paraId="1B487598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45D40762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1" w:type="pct"/>
            <w:vAlign w:val="center"/>
          </w:tcPr>
          <w:p w14:paraId="722C1929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524CFA" w:rsidRPr="00E1087E" w14:paraId="38DD2323" w14:textId="77777777" w:rsidTr="00C53671">
        <w:trPr>
          <w:trHeight w:val="520"/>
        </w:trPr>
        <w:tc>
          <w:tcPr>
            <w:tcW w:w="170" w:type="pct"/>
            <w:vAlign w:val="center"/>
          </w:tcPr>
          <w:p w14:paraId="77DFA89C" w14:textId="260C590A" w:rsidR="00524CFA" w:rsidRPr="00E1087E" w:rsidRDefault="00524CFA" w:rsidP="007762DB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…</w:t>
            </w:r>
          </w:p>
        </w:tc>
        <w:tc>
          <w:tcPr>
            <w:tcW w:w="603" w:type="pct"/>
            <w:vAlign w:val="center"/>
          </w:tcPr>
          <w:p w14:paraId="5A544E20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6F45F95D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6A7C5985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3F834385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374" w:type="pct"/>
            <w:vAlign w:val="center"/>
          </w:tcPr>
          <w:p w14:paraId="29C216FD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15F8C14D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1" w:type="pct"/>
            <w:vAlign w:val="center"/>
          </w:tcPr>
          <w:p w14:paraId="031C7534" w14:textId="77777777" w:rsidR="00524CFA" w:rsidRPr="00E1087E" w:rsidRDefault="00524CFA" w:rsidP="007762DB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493CD05E" w14:textId="069F0096" w:rsidR="00476A80" w:rsidRDefault="00476A80" w:rsidP="002601D5">
      <w:pPr>
        <w:spacing w:before="120" w:after="120"/>
        <w:rPr>
          <w:rFonts w:ascii="URW DIN" w:hAnsi="URW DIN" w:cs="Calibri Light"/>
          <w:sz w:val="18"/>
          <w:szCs w:val="18"/>
        </w:rPr>
      </w:pPr>
    </w:p>
    <w:p w14:paraId="74F9A658" w14:textId="471F3213" w:rsidR="008A3889" w:rsidRPr="00E1087E" w:rsidRDefault="008A3889" w:rsidP="008A3889">
      <w:pPr>
        <w:rPr>
          <w:rFonts w:ascii="URW DIN" w:hAnsi="URW DIN" w:cs="Calibri Light"/>
          <w:i/>
        </w:rPr>
      </w:pPr>
      <w:r w:rsidRPr="00E1087E">
        <w:rPr>
          <w:rFonts w:ascii="URW DIN" w:hAnsi="URW DIN" w:cs="Calibri Light"/>
          <w:i/>
        </w:rPr>
        <w:t xml:space="preserve">Stanowisko: </w:t>
      </w:r>
      <w:r w:rsidRPr="00E1087E">
        <w:rPr>
          <w:rFonts w:ascii="URW DIN" w:hAnsi="URW DIN" w:cs="Calibri Light"/>
          <w:b/>
          <w:i/>
        </w:rPr>
        <w:t xml:space="preserve">Specjalista ds. projektowania User </w:t>
      </w:r>
      <w:proofErr w:type="spellStart"/>
      <w:r w:rsidRPr="00E1087E">
        <w:rPr>
          <w:rFonts w:ascii="URW DIN" w:hAnsi="URW DIN" w:cs="Calibri Light"/>
          <w:b/>
          <w:i/>
        </w:rPr>
        <w:t>Experience</w:t>
      </w:r>
      <w:proofErr w:type="spellEnd"/>
      <w:r w:rsidRPr="00E1087E">
        <w:rPr>
          <w:rFonts w:ascii="URW DIN" w:hAnsi="URW DIN" w:cs="Calibri Light"/>
          <w:b/>
          <w:i/>
        </w:rPr>
        <w:t xml:space="preserve"> </w:t>
      </w:r>
      <w:r w:rsidR="00A12F95">
        <w:rPr>
          <w:rFonts w:ascii="URW DIN" w:hAnsi="URW DIN" w:cs="Calibri Light"/>
          <w:b/>
          <w:i/>
        </w:rPr>
        <w:t>/ User Interface</w:t>
      </w:r>
      <w:r w:rsidR="00A12F95" w:rsidRPr="00E1087E">
        <w:rPr>
          <w:rFonts w:ascii="URW DIN" w:hAnsi="URW DIN" w:cs="Calibri Light"/>
          <w:b/>
          <w:i/>
        </w:rPr>
        <w:t xml:space="preserve"> </w:t>
      </w:r>
      <w:r w:rsidRPr="00E1087E">
        <w:rPr>
          <w:rFonts w:ascii="URW DIN" w:hAnsi="URW DIN" w:cs="Calibri Light"/>
          <w:b/>
          <w:i/>
        </w:rPr>
        <w:t>2</w:t>
      </w:r>
    </w:p>
    <w:tbl>
      <w:tblPr>
        <w:tblW w:w="4955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1"/>
        <w:gridCol w:w="2674"/>
        <w:gridCol w:w="2682"/>
        <w:gridCol w:w="2682"/>
        <w:gridCol w:w="2677"/>
        <w:gridCol w:w="2682"/>
      </w:tblGrid>
      <w:tr w:rsidR="008A3889" w:rsidRPr="00E1087E" w14:paraId="3FC4DA07" w14:textId="77777777" w:rsidTr="00D954BB">
        <w:trPr>
          <w:trHeight w:val="1274"/>
        </w:trPr>
        <w:tc>
          <w:tcPr>
            <w:tcW w:w="169" w:type="pct"/>
            <w:shd w:val="clear" w:color="auto" w:fill="F2F2F2" w:themeFill="background1" w:themeFillShade="F2"/>
            <w:vAlign w:val="center"/>
          </w:tcPr>
          <w:p w14:paraId="286F6E4A" w14:textId="77777777" w:rsidR="008A3889" w:rsidRPr="00E1087E" w:rsidRDefault="008A3889" w:rsidP="00990E37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964" w:type="pct"/>
            <w:shd w:val="clear" w:color="auto" w:fill="F2F2F2" w:themeFill="background1" w:themeFillShade="F2"/>
            <w:vAlign w:val="center"/>
          </w:tcPr>
          <w:p w14:paraId="55E6CB26" w14:textId="77777777" w:rsidR="008A3889" w:rsidRPr="00E1087E" w:rsidRDefault="008A3889" w:rsidP="00990E37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120C4879" w14:textId="77777777" w:rsidR="008A3889" w:rsidRPr="00E1087E" w:rsidRDefault="008A3889" w:rsidP="00990E37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Stanowisko 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7C45115C" w14:textId="77777777" w:rsidR="008A3889" w:rsidRPr="00E1087E" w:rsidRDefault="008A3889" w:rsidP="00990E37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Forma zatrudnienia</w:t>
            </w:r>
          </w:p>
          <w:p w14:paraId="00B7FA99" w14:textId="77777777" w:rsidR="008A3889" w:rsidRPr="00E1087E" w:rsidRDefault="008A3889" w:rsidP="00990E37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(rodzaj umowy o pracę, jeżeli zatrudnienie jest na podstawie stosunku pracy)</w:t>
            </w:r>
          </w:p>
        </w:tc>
        <w:tc>
          <w:tcPr>
            <w:tcW w:w="965" w:type="pct"/>
            <w:shd w:val="clear" w:color="auto" w:fill="F2F2F2" w:themeFill="background1" w:themeFillShade="F2"/>
            <w:vAlign w:val="center"/>
          </w:tcPr>
          <w:p w14:paraId="2D1582F2" w14:textId="77777777" w:rsidR="008A3889" w:rsidRPr="00E1087E" w:rsidRDefault="008A3889" w:rsidP="00990E37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początku okresu zatrudnienia</w:t>
            </w:r>
          </w:p>
        </w:tc>
        <w:tc>
          <w:tcPr>
            <w:tcW w:w="967" w:type="pct"/>
            <w:shd w:val="clear" w:color="auto" w:fill="F2F2F2" w:themeFill="background1" w:themeFillShade="F2"/>
            <w:vAlign w:val="center"/>
          </w:tcPr>
          <w:p w14:paraId="2D4D3CB5" w14:textId="77777777" w:rsidR="008A3889" w:rsidRPr="00E1087E" w:rsidRDefault="008A3889" w:rsidP="00990E37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Data końca okresu zatrudnienia </w:t>
            </w:r>
          </w:p>
          <w:p w14:paraId="071EB2FA" w14:textId="77777777" w:rsidR="008A3889" w:rsidRPr="00E1087E" w:rsidRDefault="008A3889" w:rsidP="00990E37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(w przypadku umów na czas określony)</w:t>
            </w:r>
          </w:p>
        </w:tc>
      </w:tr>
      <w:tr w:rsidR="008A3889" w:rsidRPr="00E1087E" w14:paraId="043D0874" w14:textId="77777777" w:rsidTr="00D954BB">
        <w:trPr>
          <w:trHeight w:val="520"/>
        </w:trPr>
        <w:tc>
          <w:tcPr>
            <w:tcW w:w="169" w:type="pct"/>
            <w:vAlign w:val="center"/>
          </w:tcPr>
          <w:p w14:paraId="7DED1F62" w14:textId="77777777" w:rsidR="008A3889" w:rsidRPr="00E1087E" w:rsidRDefault="008A3889" w:rsidP="00990E37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964" w:type="pct"/>
            <w:vAlign w:val="center"/>
          </w:tcPr>
          <w:p w14:paraId="0CD9FD39" w14:textId="77777777" w:rsidR="008A3889" w:rsidRPr="00E1087E" w:rsidRDefault="008A3889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21D428AF" w14:textId="77777777" w:rsidR="008A3889" w:rsidRPr="00E1087E" w:rsidRDefault="008A3889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63298528" w14:textId="77777777" w:rsidR="008A3889" w:rsidRPr="00E1087E" w:rsidRDefault="008A3889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4AE64997" w14:textId="77777777" w:rsidR="008A3889" w:rsidRPr="00E1087E" w:rsidRDefault="008A3889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7FA1FB92" w14:textId="77777777" w:rsidR="008A3889" w:rsidRPr="00E1087E" w:rsidRDefault="008A3889" w:rsidP="00990E37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6727F9B2" w14:textId="77777777" w:rsidR="00D954BB" w:rsidRPr="00C53671" w:rsidRDefault="00D954BB" w:rsidP="00D954BB">
      <w:pPr>
        <w:spacing w:before="240" w:after="120"/>
        <w:ind w:right="-709"/>
        <w:jc w:val="both"/>
        <w:rPr>
          <w:rFonts w:ascii="URW DIN" w:hAnsi="URW DIN" w:cs="Calibri Light"/>
          <w:b/>
          <w:bCs/>
          <w:i/>
          <w:sz w:val="18"/>
          <w:szCs w:val="18"/>
        </w:rPr>
      </w:pPr>
      <w:r w:rsidRPr="00E1087E">
        <w:rPr>
          <w:rFonts w:ascii="URW DIN" w:hAnsi="URW DIN" w:cs="Calibri Light"/>
          <w:b/>
          <w:bCs/>
          <w:i/>
          <w:sz w:val="18"/>
          <w:szCs w:val="18"/>
        </w:rPr>
        <w:t xml:space="preserve">Doświadczenie projektowe </w:t>
      </w:r>
    </w:p>
    <w:tbl>
      <w:tblPr>
        <w:tblW w:w="496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2"/>
        <w:gridCol w:w="1675"/>
        <w:gridCol w:w="1675"/>
        <w:gridCol w:w="1739"/>
        <w:gridCol w:w="1675"/>
        <w:gridCol w:w="3816"/>
        <w:gridCol w:w="1417"/>
        <w:gridCol w:w="1419"/>
      </w:tblGrid>
      <w:tr w:rsidR="00D954BB" w:rsidRPr="00E1087E" w14:paraId="0A3FCB46" w14:textId="77777777" w:rsidTr="00B60C69">
        <w:trPr>
          <w:trHeight w:val="1274"/>
        </w:trPr>
        <w:tc>
          <w:tcPr>
            <w:tcW w:w="170" w:type="pct"/>
            <w:shd w:val="clear" w:color="auto" w:fill="F2F2F2" w:themeFill="background1" w:themeFillShade="F2"/>
            <w:vAlign w:val="center"/>
          </w:tcPr>
          <w:p w14:paraId="03A31A4D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2334C062" w14:textId="77777777" w:rsidR="00D954BB" w:rsidRPr="00E1087E" w:rsidRDefault="00D954BB" w:rsidP="00B60C69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39C54339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Rola w </w:t>
            </w:r>
            <w:r>
              <w:rPr>
                <w:rFonts w:ascii="URW DIN" w:hAnsi="URW DIN" w:cs="Calibri Light"/>
                <w:b/>
                <w:sz w:val="18"/>
                <w:szCs w:val="18"/>
              </w:rPr>
              <w:t>zrealizowanym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 projekcie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5FB0B074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186E4EAD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Nazwa projektu</w:t>
            </w:r>
          </w:p>
        </w:tc>
        <w:tc>
          <w:tcPr>
            <w:tcW w:w="1374" w:type="pct"/>
            <w:shd w:val="clear" w:color="auto" w:fill="F2F2F2" w:themeFill="background1" w:themeFillShade="F2"/>
            <w:vAlign w:val="center"/>
          </w:tcPr>
          <w:p w14:paraId="5ACCF1FA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projektu</w:t>
            </w:r>
          </w:p>
        </w:tc>
        <w:tc>
          <w:tcPr>
            <w:tcW w:w="510" w:type="pct"/>
            <w:shd w:val="clear" w:color="auto" w:fill="F2F2F2" w:themeFill="background1" w:themeFillShade="F2"/>
            <w:vAlign w:val="center"/>
          </w:tcPr>
          <w:p w14:paraId="036BE754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Wartość projektu</w:t>
            </w:r>
          </w:p>
          <w:p w14:paraId="5D963D62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(brutto)</w:t>
            </w:r>
          </w:p>
        </w:tc>
        <w:tc>
          <w:tcPr>
            <w:tcW w:w="511" w:type="pct"/>
            <w:shd w:val="clear" w:color="auto" w:fill="F2F2F2" w:themeFill="background1" w:themeFillShade="F2"/>
            <w:vAlign w:val="center"/>
          </w:tcPr>
          <w:p w14:paraId="67BDB775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Okres realizacji projektu</w:t>
            </w:r>
          </w:p>
          <w:p w14:paraId="7434020E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(od – do)</w:t>
            </w:r>
          </w:p>
        </w:tc>
      </w:tr>
      <w:tr w:rsidR="00D954BB" w:rsidRPr="00E1087E" w14:paraId="65F23BD8" w14:textId="77777777" w:rsidTr="00B60C69">
        <w:trPr>
          <w:trHeight w:val="520"/>
        </w:trPr>
        <w:tc>
          <w:tcPr>
            <w:tcW w:w="170" w:type="pct"/>
            <w:vAlign w:val="center"/>
          </w:tcPr>
          <w:p w14:paraId="4C65FD64" w14:textId="77777777" w:rsidR="00D954BB" w:rsidRPr="00E1087E" w:rsidRDefault="00D954BB" w:rsidP="00B60C69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603" w:type="pct"/>
            <w:vAlign w:val="center"/>
          </w:tcPr>
          <w:p w14:paraId="7FB6D1AC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2396A65A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65788FB4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5D2DD164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374" w:type="pct"/>
            <w:vAlign w:val="center"/>
          </w:tcPr>
          <w:p w14:paraId="41C6E3D6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061F61E9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1" w:type="pct"/>
            <w:vAlign w:val="center"/>
          </w:tcPr>
          <w:p w14:paraId="7CFBE0F6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D954BB" w:rsidRPr="00E1087E" w14:paraId="65FBB607" w14:textId="77777777" w:rsidTr="00B60C69">
        <w:trPr>
          <w:trHeight w:val="520"/>
        </w:trPr>
        <w:tc>
          <w:tcPr>
            <w:tcW w:w="170" w:type="pct"/>
            <w:vAlign w:val="center"/>
          </w:tcPr>
          <w:p w14:paraId="18EEBEB0" w14:textId="77777777" w:rsidR="00D954BB" w:rsidRPr="00E1087E" w:rsidRDefault="00D954BB" w:rsidP="00B60C69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…</w:t>
            </w:r>
          </w:p>
        </w:tc>
        <w:tc>
          <w:tcPr>
            <w:tcW w:w="603" w:type="pct"/>
            <w:vAlign w:val="center"/>
          </w:tcPr>
          <w:p w14:paraId="1A162B06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5F7D4AC9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64AAF768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0DE22A53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374" w:type="pct"/>
            <w:vAlign w:val="center"/>
          </w:tcPr>
          <w:p w14:paraId="387E67F4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6466BF26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1" w:type="pct"/>
            <w:vAlign w:val="center"/>
          </w:tcPr>
          <w:p w14:paraId="54C007E5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3A8E0243" w14:textId="77777777" w:rsidR="008A3889" w:rsidRPr="00E1087E" w:rsidRDefault="008A3889" w:rsidP="002601D5">
      <w:pPr>
        <w:spacing w:before="120" w:after="120"/>
        <w:rPr>
          <w:rFonts w:ascii="URW DIN" w:hAnsi="URW DIN" w:cs="Calibri Light"/>
          <w:sz w:val="18"/>
          <w:szCs w:val="18"/>
        </w:rPr>
      </w:pPr>
    </w:p>
    <w:p w14:paraId="38ADC669" w14:textId="104CC33B" w:rsidR="00F450A9" w:rsidRDefault="00F450A9" w:rsidP="00F450A9">
      <w:pPr>
        <w:rPr>
          <w:rFonts w:ascii="URW DIN" w:hAnsi="URW DIN" w:cs="Calibri Light"/>
          <w:b/>
          <w:i/>
          <w:sz w:val="18"/>
          <w:szCs w:val="18"/>
        </w:rPr>
      </w:pPr>
      <w:r w:rsidRPr="00E1087E">
        <w:rPr>
          <w:rFonts w:ascii="URW DIN" w:hAnsi="URW DIN" w:cs="Calibri Light"/>
          <w:b/>
          <w:i/>
        </w:rPr>
        <w:t xml:space="preserve">Specjalista </w:t>
      </w:r>
      <w:proofErr w:type="spellStart"/>
      <w:r w:rsidR="00345CEE">
        <w:rPr>
          <w:rFonts w:ascii="URW DIN" w:hAnsi="URW DIN" w:cs="Calibri Light"/>
          <w:b/>
          <w:i/>
        </w:rPr>
        <w:t>DevOps</w:t>
      </w:r>
      <w:proofErr w:type="spellEnd"/>
      <w:r w:rsidRPr="00E1087E">
        <w:rPr>
          <w:rFonts w:ascii="URW DIN" w:hAnsi="URW DIN" w:cs="Calibri Light"/>
          <w:b/>
          <w:i/>
        </w:rPr>
        <w:t xml:space="preserve"> </w:t>
      </w:r>
      <w:r w:rsidRPr="00E1087E">
        <w:rPr>
          <w:rFonts w:ascii="URW DIN" w:hAnsi="URW DIN" w:cs="Calibri Light"/>
          <w:b/>
          <w:i/>
          <w:sz w:val="18"/>
          <w:szCs w:val="18"/>
        </w:rPr>
        <w:t xml:space="preserve">– Jeżeli Wykonawca planuje oddelegować do zespołu projektowego więcej niż </w:t>
      </w:r>
      <w:r w:rsidR="00345CEE">
        <w:rPr>
          <w:rFonts w:ascii="URW DIN" w:hAnsi="URW DIN" w:cs="Calibri Light"/>
          <w:b/>
          <w:i/>
          <w:sz w:val="18"/>
          <w:szCs w:val="18"/>
        </w:rPr>
        <w:t>1</w:t>
      </w:r>
      <w:r w:rsidRPr="00E1087E">
        <w:rPr>
          <w:rFonts w:ascii="URW DIN" w:hAnsi="URW DIN" w:cs="Calibri Light"/>
          <w:b/>
          <w:i/>
          <w:sz w:val="18"/>
          <w:szCs w:val="18"/>
        </w:rPr>
        <w:t xml:space="preserve"> specjalist</w:t>
      </w:r>
      <w:r w:rsidR="002143B4">
        <w:rPr>
          <w:rFonts w:ascii="URW DIN" w:hAnsi="URW DIN" w:cs="Calibri Light"/>
          <w:b/>
          <w:i/>
          <w:sz w:val="18"/>
          <w:szCs w:val="18"/>
        </w:rPr>
        <w:t>ę</w:t>
      </w:r>
      <w:r w:rsidRPr="00E1087E">
        <w:rPr>
          <w:rFonts w:ascii="URW DIN" w:hAnsi="URW DIN" w:cs="Calibri Light"/>
          <w:b/>
          <w:i/>
          <w:sz w:val="18"/>
          <w:szCs w:val="18"/>
        </w:rPr>
        <w:t>, należy skopiować i uzupełnić tabele dla kolejnych osób.</w:t>
      </w:r>
    </w:p>
    <w:p w14:paraId="7DA17FC9" w14:textId="77777777" w:rsidR="00F450A9" w:rsidRPr="00E1087E" w:rsidRDefault="00F450A9" w:rsidP="00F450A9">
      <w:pPr>
        <w:rPr>
          <w:rFonts w:ascii="URW DIN" w:hAnsi="URW DIN" w:cs="Calibri Light"/>
          <w:i/>
          <w:sz w:val="18"/>
          <w:szCs w:val="18"/>
        </w:rPr>
      </w:pPr>
    </w:p>
    <w:p w14:paraId="37B03376" w14:textId="738B8B5A" w:rsidR="00F450A9" w:rsidRDefault="00F450A9" w:rsidP="00F450A9">
      <w:pPr>
        <w:rPr>
          <w:rFonts w:ascii="URW DIN" w:hAnsi="URW DIN" w:cs="Calibri Light"/>
          <w:b/>
          <w:i/>
        </w:rPr>
      </w:pPr>
      <w:r>
        <w:rPr>
          <w:rFonts w:ascii="URW DIN" w:hAnsi="URW DIN" w:cs="Calibri Light"/>
          <w:i/>
        </w:rPr>
        <w:t>S</w:t>
      </w:r>
      <w:r w:rsidRPr="00E1087E">
        <w:rPr>
          <w:rFonts w:ascii="URW DIN" w:hAnsi="URW DIN" w:cs="Calibri Light"/>
          <w:i/>
        </w:rPr>
        <w:t xml:space="preserve">tanowisko: </w:t>
      </w:r>
      <w:r w:rsidRPr="00E1087E">
        <w:rPr>
          <w:rFonts w:ascii="URW DIN" w:hAnsi="URW DIN" w:cs="Calibri Light"/>
          <w:b/>
          <w:i/>
        </w:rPr>
        <w:t xml:space="preserve">Specjalista </w:t>
      </w:r>
      <w:proofErr w:type="spellStart"/>
      <w:r w:rsidR="002143B4">
        <w:rPr>
          <w:rFonts w:ascii="URW DIN" w:hAnsi="URW DIN" w:cs="Calibri Light"/>
          <w:b/>
          <w:i/>
        </w:rPr>
        <w:t>DevOps</w:t>
      </w:r>
      <w:proofErr w:type="spellEnd"/>
    </w:p>
    <w:p w14:paraId="3F0E0912" w14:textId="297B7EEB" w:rsidR="003C6B17" w:rsidRPr="00E1087E" w:rsidRDefault="003C6B17" w:rsidP="003C6B17">
      <w:pPr>
        <w:spacing w:before="240" w:after="120"/>
        <w:ind w:right="-709"/>
        <w:jc w:val="both"/>
        <w:rPr>
          <w:rFonts w:ascii="URW DIN" w:hAnsi="URW DIN" w:cs="Calibri Light"/>
          <w:i/>
          <w:sz w:val="18"/>
          <w:szCs w:val="18"/>
        </w:rPr>
      </w:pPr>
      <w:r w:rsidRPr="00E1087E">
        <w:rPr>
          <w:rFonts w:ascii="URW DIN" w:hAnsi="URW DIN" w:cs="Calibri Light"/>
          <w:i/>
          <w:sz w:val="18"/>
          <w:szCs w:val="18"/>
        </w:rPr>
        <w:t>Pole</w:t>
      </w:r>
      <w:r w:rsidRPr="00E1087E">
        <w:rPr>
          <w:rFonts w:ascii="URW DIN" w:hAnsi="URW DIN" w:cs="Calibri Light"/>
          <w:b/>
          <w:bCs/>
          <w:i/>
          <w:sz w:val="18"/>
          <w:szCs w:val="18"/>
        </w:rPr>
        <w:t xml:space="preserve"> Posiadany certyfikat  </w:t>
      </w:r>
      <w:r w:rsidRPr="00E1087E">
        <w:rPr>
          <w:rFonts w:ascii="URW DIN" w:hAnsi="URW DIN" w:cs="Calibri Light"/>
          <w:i/>
          <w:sz w:val="18"/>
          <w:szCs w:val="18"/>
        </w:rPr>
        <w:t xml:space="preserve">musi jednoznacznie wskazywać na spełnienie wymagań w kontekście posiadania certyfikatu </w:t>
      </w:r>
      <w:r w:rsidR="000E01AB" w:rsidRPr="000E01AB">
        <w:rPr>
          <w:rFonts w:ascii="URW DIN" w:hAnsi="URW DIN" w:cs="Calibri Light"/>
          <w:i/>
          <w:sz w:val="18"/>
          <w:szCs w:val="18"/>
        </w:rPr>
        <w:t xml:space="preserve">administratora narzędzi </w:t>
      </w:r>
      <w:proofErr w:type="spellStart"/>
      <w:r w:rsidR="000E01AB" w:rsidRPr="000E01AB">
        <w:rPr>
          <w:rFonts w:ascii="URW DIN" w:hAnsi="URW DIN" w:cs="Calibri Light"/>
          <w:i/>
          <w:sz w:val="18"/>
          <w:szCs w:val="18"/>
        </w:rPr>
        <w:t>DevOps</w:t>
      </w:r>
      <w:proofErr w:type="spellEnd"/>
      <w:r w:rsidRPr="00E1087E">
        <w:rPr>
          <w:rFonts w:ascii="URW DIN" w:hAnsi="URW DIN" w:cs="Calibri Light"/>
          <w:i/>
          <w:sz w:val="18"/>
          <w:szCs w:val="18"/>
        </w:rPr>
        <w:t>.</w:t>
      </w: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7"/>
        <w:gridCol w:w="2254"/>
        <w:gridCol w:w="2254"/>
        <w:gridCol w:w="2253"/>
        <w:gridCol w:w="2253"/>
        <w:gridCol w:w="2253"/>
        <w:gridCol w:w="2250"/>
      </w:tblGrid>
      <w:tr w:rsidR="00F05FD0" w:rsidRPr="00E1087E" w14:paraId="51C2BC39" w14:textId="77777777" w:rsidTr="00F05FD0">
        <w:trPr>
          <w:trHeight w:val="1274"/>
        </w:trPr>
        <w:tc>
          <w:tcPr>
            <w:tcW w:w="170" w:type="pct"/>
            <w:shd w:val="clear" w:color="auto" w:fill="F2F2F2" w:themeFill="background1" w:themeFillShade="F2"/>
            <w:vAlign w:val="center"/>
          </w:tcPr>
          <w:p w14:paraId="56CE22BB" w14:textId="77777777" w:rsidR="00F05FD0" w:rsidRPr="00E1087E" w:rsidRDefault="00F05FD0" w:rsidP="001F424F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805" w:type="pct"/>
            <w:shd w:val="clear" w:color="auto" w:fill="F2F2F2" w:themeFill="background1" w:themeFillShade="F2"/>
            <w:vAlign w:val="center"/>
          </w:tcPr>
          <w:p w14:paraId="3D174F81" w14:textId="77777777" w:rsidR="00F05FD0" w:rsidRPr="00E1087E" w:rsidRDefault="00F05FD0" w:rsidP="001F424F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805" w:type="pct"/>
            <w:shd w:val="clear" w:color="auto" w:fill="F2F2F2" w:themeFill="background1" w:themeFillShade="F2"/>
            <w:vAlign w:val="center"/>
          </w:tcPr>
          <w:p w14:paraId="4251CD19" w14:textId="77777777" w:rsidR="00F05FD0" w:rsidRPr="00E1087E" w:rsidRDefault="00F05FD0" w:rsidP="001F424F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Stanowisko </w:t>
            </w:r>
          </w:p>
        </w:tc>
        <w:tc>
          <w:tcPr>
            <w:tcW w:w="805" w:type="pct"/>
            <w:shd w:val="clear" w:color="auto" w:fill="F2F2F2" w:themeFill="background1" w:themeFillShade="F2"/>
            <w:vAlign w:val="center"/>
          </w:tcPr>
          <w:p w14:paraId="57360BA0" w14:textId="77777777" w:rsidR="00F05FD0" w:rsidRPr="00E1087E" w:rsidRDefault="00F05FD0" w:rsidP="001F424F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Forma zatrudnienia </w:t>
            </w:r>
          </w:p>
          <w:p w14:paraId="4F68E745" w14:textId="77777777" w:rsidR="00F05FD0" w:rsidRPr="00E1087E" w:rsidRDefault="00F05FD0" w:rsidP="001F424F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(rodzaj umowy o pracę, jeżeli zatrudnienie jest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lastRenderedPageBreak/>
              <w:t>na podstawie stosunku pracy)</w:t>
            </w:r>
          </w:p>
        </w:tc>
        <w:tc>
          <w:tcPr>
            <w:tcW w:w="805" w:type="pct"/>
            <w:shd w:val="clear" w:color="auto" w:fill="F2F2F2" w:themeFill="background1" w:themeFillShade="F2"/>
            <w:vAlign w:val="center"/>
          </w:tcPr>
          <w:p w14:paraId="067D1C5C" w14:textId="5F20AD8F" w:rsidR="00F05FD0" w:rsidRPr="00E1087E" w:rsidRDefault="00F05FD0" w:rsidP="001F424F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lastRenderedPageBreak/>
              <w:t xml:space="preserve">Posiadany certyfikat </w:t>
            </w:r>
          </w:p>
          <w:p w14:paraId="08B5A42E" w14:textId="77777777" w:rsidR="00F05FD0" w:rsidRPr="00E1087E" w:rsidRDefault="00F05FD0" w:rsidP="001F424F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(nazwa i data uzyskania)</w:t>
            </w:r>
          </w:p>
        </w:tc>
        <w:tc>
          <w:tcPr>
            <w:tcW w:w="805" w:type="pct"/>
            <w:shd w:val="clear" w:color="auto" w:fill="F2F2F2" w:themeFill="background1" w:themeFillShade="F2"/>
            <w:vAlign w:val="center"/>
          </w:tcPr>
          <w:p w14:paraId="3B683960" w14:textId="77777777" w:rsidR="00F05FD0" w:rsidRPr="00E1087E" w:rsidRDefault="00F05FD0" w:rsidP="001F424F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początku okresu zatrudnienia</w:t>
            </w:r>
          </w:p>
        </w:tc>
        <w:tc>
          <w:tcPr>
            <w:tcW w:w="804" w:type="pct"/>
            <w:shd w:val="clear" w:color="auto" w:fill="F2F2F2" w:themeFill="background1" w:themeFillShade="F2"/>
            <w:vAlign w:val="center"/>
          </w:tcPr>
          <w:p w14:paraId="286DE85A" w14:textId="77777777" w:rsidR="00F05FD0" w:rsidRPr="00E1087E" w:rsidRDefault="00F05FD0" w:rsidP="001F424F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Data końca okresu zatrudnienia </w:t>
            </w:r>
          </w:p>
          <w:p w14:paraId="1B777B52" w14:textId="77777777" w:rsidR="00F05FD0" w:rsidRPr="00E1087E" w:rsidRDefault="00F05FD0" w:rsidP="001F424F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(w przypadku umów na czas określony)</w:t>
            </w:r>
          </w:p>
        </w:tc>
      </w:tr>
      <w:tr w:rsidR="00F05FD0" w:rsidRPr="00E1087E" w14:paraId="7FC1AE33" w14:textId="77777777" w:rsidTr="00F05FD0">
        <w:trPr>
          <w:trHeight w:val="520"/>
        </w:trPr>
        <w:tc>
          <w:tcPr>
            <w:tcW w:w="170" w:type="pct"/>
            <w:vAlign w:val="center"/>
          </w:tcPr>
          <w:p w14:paraId="36BBC2D4" w14:textId="77777777" w:rsidR="00F05FD0" w:rsidRPr="00E1087E" w:rsidRDefault="00F05FD0" w:rsidP="001F424F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805" w:type="pct"/>
            <w:vAlign w:val="center"/>
          </w:tcPr>
          <w:p w14:paraId="5C2E1CF9" w14:textId="77777777" w:rsidR="00F05FD0" w:rsidRPr="00E1087E" w:rsidRDefault="00F05FD0" w:rsidP="001F424F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05" w:type="pct"/>
            <w:vAlign w:val="center"/>
          </w:tcPr>
          <w:p w14:paraId="701A741D" w14:textId="77777777" w:rsidR="00F05FD0" w:rsidRPr="00E1087E" w:rsidRDefault="00F05FD0" w:rsidP="001F424F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05" w:type="pct"/>
            <w:vAlign w:val="center"/>
          </w:tcPr>
          <w:p w14:paraId="41E57FCF" w14:textId="77777777" w:rsidR="00F05FD0" w:rsidRPr="00E1087E" w:rsidRDefault="00F05FD0" w:rsidP="001F424F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05" w:type="pct"/>
            <w:vAlign w:val="center"/>
          </w:tcPr>
          <w:p w14:paraId="1C650B08" w14:textId="77777777" w:rsidR="00F05FD0" w:rsidRPr="00E1087E" w:rsidRDefault="00F05FD0" w:rsidP="001F424F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05" w:type="pct"/>
            <w:vAlign w:val="center"/>
          </w:tcPr>
          <w:p w14:paraId="6B64FBC9" w14:textId="77777777" w:rsidR="00F05FD0" w:rsidRPr="00E1087E" w:rsidRDefault="00F05FD0" w:rsidP="001F424F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04" w:type="pct"/>
            <w:vAlign w:val="center"/>
          </w:tcPr>
          <w:p w14:paraId="1C1C2B9C" w14:textId="77777777" w:rsidR="00F05FD0" w:rsidRPr="00E1087E" w:rsidRDefault="00F05FD0" w:rsidP="001F424F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60BE9B94" w14:textId="77777777" w:rsidR="00D954BB" w:rsidRPr="00C53671" w:rsidRDefault="00D954BB" w:rsidP="00D954BB">
      <w:pPr>
        <w:spacing w:before="240" w:after="120"/>
        <w:ind w:right="-709"/>
        <w:jc w:val="both"/>
        <w:rPr>
          <w:rFonts w:ascii="URW DIN" w:hAnsi="URW DIN" w:cs="Calibri Light"/>
          <w:b/>
          <w:bCs/>
          <w:i/>
          <w:sz w:val="18"/>
          <w:szCs w:val="18"/>
        </w:rPr>
      </w:pPr>
      <w:r w:rsidRPr="00E1087E">
        <w:rPr>
          <w:rFonts w:ascii="URW DIN" w:hAnsi="URW DIN" w:cs="Calibri Light"/>
          <w:b/>
          <w:bCs/>
          <w:i/>
          <w:sz w:val="18"/>
          <w:szCs w:val="18"/>
        </w:rPr>
        <w:t xml:space="preserve">Doświadczenie projektowe </w:t>
      </w:r>
    </w:p>
    <w:tbl>
      <w:tblPr>
        <w:tblW w:w="496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2"/>
        <w:gridCol w:w="1675"/>
        <w:gridCol w:w="1675"/>
        <w:gridCol w:w="1739"/>
        <w:gridCol w:w="1675"/>
        <w:gridCol w:w="3816"/>
        <w:gridCol w:w="1417"/>
        <w:gridCol w:w="1419"/>
      </w:tblGrid>
      <w:tr w:rsidR="00D954BB" w:rsidRPr="00E1087E" w14:paraId="4C17B702" w14:textId="77777777" w:rsidTr="00B60C69">
        <w:trPr>
          <w:trHeight w:val="1274"/>
        </w:trPr>
        <w:tc>
          <w:tcPr>
            <w:tcW w:w="170" w:type="pct"/>
            <w:shd w:val="clear" w:color="auto" w:fill="F2F2F2" w:themeFill="background1" w:themeFillShade="F2"/>
            <w:vAlign w:val="center"/>
          </w:tcPr>
          <w:p w14:paraId="0B636FEF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00C9DE46" w14:textId="77777777" w:rsidR="00D954BB" w:rsidRPr="00E1087E" w:rsidRDefault="00D954BB" w:rsidP="00B60C69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5B60CA9E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Rola w </w:t>
            </w:r>
            <w:r>
              <w:rPr>
                <w:rFonts w:ascii="URW DIN" w:hAnsi="URW DIN" w:cs="Calibri Light"/>
                <w:b/>
                <w:sz w:val="18"/>
                <w:szCs w:val="18"/>
              </w:rPr>
              <w:t>zrealizowanym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 projekcie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2B49E92A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4D82C66D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Nazwa projektu</w:t>
            </w:r>
          </w:p>
        </w:tc>
        <w:tc>
          <w:tcPr>
            <w:tcW w:w="1374" w:type="pct"/>
            <w:shd w:val="clear" w:color="auto" w:fill="F2F2F2" w:themeFill="background1" w:themeFillShade="F2"/>
            <w:vAlign w:val="center"/>
          </w:tcPr>
          <w:p w14:paraId="2D031918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projektu</w:t>
            </w:r>
          </w:p>
        </w:tc>
        <w:tc>
          <w:tcPr>
            <w:tcW w:w="510" w:type="pct"/>
            <w:shd w:val="clear" w:color="auto" w:fill="F2F2F2" w:themeFill="background1" w:themeFillShade="F2"/>
            <w:vAlign w:val="center"/>
          </w:tcPr>
          <w:p w14:paraId="6AE66ADC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Wartość projektu</w:t>
            </w:r>
          </w:p>
          <w:p w14:paraId="249E5C28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(brutto)</w:t>
            </w:r>
          </w:p>
        </w:tc>
        <w:tc>
          <w:tcPr>
            <w:tcW w:w="511" w:type="pct"/>
            <w:shd w:val="clear" w:color="auto" w:fill="F2F2F2" w:themeFill="background1" w:themeFillShade="F2"/>
            <w:vAlign w:val="center"/>
          </w:tcPr>
          <w:p w14:paraId="6A42231A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Okres realizacji projektu</w:t>
            </w:r>
          </w:p>
          <w:p w14:paraId="06497B9C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(od – do)</w:t>
            </w:r>
          </w:p>
        </w:tc>
      </w:tr>
      <w:tr w:rsidR="00D954BB" w:rsidRPr="00E1087E" w14:paraId="7C42A094" w14:textId="77777777" w:rsidTr="00B60C69">
        <w:trPr>
          <w:trHeight w:val="520"/>
        </w:trPr>
        <w:tc>
          <w:tcPr>
            <w:tcW w:w="170" w:type="pct"/>
            <w:vAlign w:val="center"/>
          </w:tcPr>
          <w:p w14:paraId="44D4AF6D" w14:textId="77777777" w:rsidR="00D954BB" w:rsidRPr="00E1087E" w:rsidRDefault="00D954BB" w:rsidP="00B60C69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603" w:type="pct"/>
            <w:vAlign w:val="center"/>
          </w:tcPr>
          <w:p w14:paraId="2E5AD16C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6D20FA7E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2536A0F2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3BC9306B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374" w:type="pct"/>
            <w:vAlign w:val="center"/>
          </w:tcPr>
          <w:p w14:paraId="30533DCE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0476E5E0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1" w:type="pct"/>
            <w:vAlign w:val="center"/>
          </w:tcPr>
          <w:p w14:paraId="605D7447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D954BB" w:rsidRPr="00E1087E" w14:paraId="38B1197E" w14:textId="77777777" w:rsidTr="00B60C69">
        <w:trPr>
          <w:trHeight w:val="520"/>
        </w:trPr>
        <w:tc>
          <w:tcPr>
            <w:tcW w:w="170" w:type="pct"/>
            <w:vAlign w:val="center"/>
          </w:tcPr>
          <w:p w14:paraId="23175756" w14:textId="77777777" w:rsidR="00D954BB" w:rsidRPr="00E1087E" w:rsidRDefault="00D954BB" w:rsidP="00B60C69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…</w:t>
            </w:r>
          </w:p>
        </w:tc>
        <w:tc>
          <w:tcPr>
            <w:tcW w:w="603" w:type="pct"/>
            <w:vAlign w:val="center"/>
          </w:tcPr>
          <w:p w14:paraId="517E4499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741A90EC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3A36AACA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5E42E75D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374" w:type="pct"/>
            <w:vAlign w:val="center"/>
          </w:tcPr>
          <w:p w14:paraId="47B2CEC6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31B362AA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1" w:type="pct"/>
            <w:vAlign w:val="center"/>
          </w:tcPr>
          <w:p w14:paraId="49DCDA57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3A73118B" w14:textId="77777777" w:rsidR="00F450A9" w:rsidRDefault="00F450A9" w:rsidP="00F450A9">
      <w:pPr>
        <w:spacing w:before="120" w:after="120"/>
        <w:rPr>
          <w:rFonts w:ascii="URW DIN" w:hAnsi="URW DIN" w:cs="Calibri Light"/>
          <w:sz w:val="18"/>
          <w:szCs w:val="18"/>
        </w:rPr>
      </w:pPr>
    </w:p>
    <w:p w14:paraId="231AD460" w14:textId="378B2523" w:rsidR="000B5249" w:rsidRDefault="000B5249" w:rsidP="000B5249">
      <w:pPr>
        <w:rPr>
          <w:rFonts w:ascii="URW DIN" w:hAnsi="URW DIN" w:cs="Calibri Light"/>
          <w:b/>
          <w:i/>
          <w:sz w:val="18"/>
          <w:szCs w:val="18"/>
        </w:rPr>
      </w:pPr>
      <w:r w:rsidRPr="00E1087E">
        <w:rPr>
          <w:rFonts w:ascii="URW DIN" w:hAnsi="URW DIN" w:cs="Calibri Light"/>
          <w:b/>
          <w:i/>
        </w:rPr>
        <w:t xml:space="preserve">Specjalista </w:t>
      </w:r>
      <w:r>
        <w:rPr>
          <w:rFonts w:ascii="URW DIN" w:hAnsi="URW DIN" w:cs="Calibri Light"/>
          <w:b/>
          <w:i/>
        </w:rPr>
        <w:t>ds. konteneryzacji</w:t>
      </w:r>
      <w:r w:rsidRPr="00E1087E">
        <w:rPr>
          <w:rFonts w:ascii="URW DIN" w:hAnsi="URW DIN" w:cs="Calibri Light"/>
          <w:b/>
          <w:i/>
        </w:rPr>
        <w:t xml:space="preserve"> </w:t>
      </w:r>
      <w:r w:rsidRPr="00E1087E">
        <w:rPr>
          <w:rFonts w:ascii="URW DIN" w:hAnsi="URW DIN" w:cs="Calibri Light"/>
          <w:b/>
          <w:i/>
          <w:sz w:val="18"/>
          <w:szCs w:val="18"/>
        </w:rPr>
        <w:t xml:space="preserve">– Jeżeli Wykonawca planuje oddelegować do zespołu projektowego więcej niż </w:t>
      </w:r>
      <w:r>
        <w:rPr>
          <w:rFonts w:ascii="URW DIN" w:hAnsi="URW DIN" w:cs="Calibri Light"/>
          <w:b/>
          <w:i/>
          <w:sz w:val="18"/>
          <w:szCs w:val="18"/>
        </w:rPr>
        <w:t>1</w:t>
      </w:r>
      <w:r w:rsidRPr="00E1087E">
        <w:rPr>
          <w:rFonts w:ascii="URW DIN" w:hAnsi="URW DIN" w:cs="Calibri Light"/>
          <w:b/>
          <w:i/>
          <w:sz w:val="18"/>
          <w:szCs w:val="18"/>
        </w:rPr>
        <w:t xml:space="preserve"> specjalist</w:t>
      </w:r>
      <w:r>
        <w:rPr>
          <w:rFonts w:ascii="URW DIN" w:hAnsi="URW DIN" w:cs="Calibri Light"/>
          <w:b/>
          <w:i/>
          <w:sz w:val="18"/>
          <w:szCs w:val="18"/>
        </w:rPr>
        <w:t>ę</w:t>
      </w:r>
      <w:r w:rsidRPr="00E1087E">
        <w:rPr>
          <w:rFonts w:ascii="URW DIN" w:hAnsi="URW DIN" w:cs="Calibri Light"/>
          <w:b/>
          <w:i/>
          <w:sz w:val="18"/>
          <w:szCs w:val="18"/>
        </w:rPr>
        <w:t>, należy skopiować i uzupełnić tabele dla kolejnych osób.</w:t>
      </w:r>
    </w:p>
    <w:p w14:paraId="57523446" w14:textId="77777777" w:rsidR="000B5249" w:rsidRPr="00E1087E" w:rsidRDefault="000B5249" w:rsidP="000B5249">
      <w:pPr>
        <w:rPr>
          <w:rFonts w:ascii="URW DIN" w:hAnsi="URW DIN" w:cs="Calibri Light"/>
          <w:i/>
          <w:sz w:val="18"/>
          <w:szCs w:val="18"/>
        </w:rPr>
      </w:pPr>
    </w:p>
    <w:p w14:paraId="07AC53A0" w14:textId="54A51D3A" w:rsidR="000B5249" w:rsidRDefault="000B5249" w:rsidP="000B5249">
      <w:pPr>
        <w:rPr>
          <w:rFonts w:ascii="URW DIN" w:hAnsi="URW DIN" w:cs="Calibri Light"/>
          <w:b/>
          <w:i/>
        </w:rPr>
      </w:pPr>
      <w:r>
        <w:rPr>
          <w:rFonts w:ascii="URW DIN" w:hAnsi="URW DIN" w:cs="Calibri Light"/>
          <w:i/>
        </w:rPr>
        <w:t>S</w:t>
      </w:r>
      <w:r w:rsidRPr="00E1087E">
        <w:rPr>
          <w:rFonts w:ascii="URW DIN" w:hAnsi="URW DIN" w:cs="Calibri Light"/>
          <w:i/>
        </w:rPr>
        <w:t xml:space="preserve">tanowisko: </w:t>
      </w:r>
      <w:r w:rsidRPr="00E1087E">
        <w:rPr>
          <w:rFonts w:ascii="URW DIN" w:hAnsi="URW DIN" w:cs="Calibri Light"/>
          <w:b/>
          <w:i/>
        </w:rPr>
        <w:t xml:space="preserve">Specjalista </w:t>
      </w:r>
      <w:r>
        <w:rPr>
          <w:rFonts w:ascii="URW DIN" w:hAnsi="URW DIN" w:cs="Calibri Light"/>
          <w:b/>
          <w:i/>
        </w:rPr>
        <w:t>ds. konteneryzacji</w:t>
      </w:r>
    </w:p>
    <w:p w14:paraId="666277BB" w14:textId="77777777" w:rsidR="00317680" w:rsidRDefault="00317680" w:rsidP="000B5249">
      <w:pPr>
        <w:rPr>
          <w:rFonts w:ascii="URW DIN" w:hAnsi="URW DIN" w:cs="Calibri Light"/>
          <w:b/>
          <w:i/>
        </w:rPr>
      </w:pPr>
    </w:p>
    <w:p w14:paraId="6D3E7670" w14:textId="7BD5FC8D" w:rsidR="00317680" w:rsidRDefault="00317680" w:rsidP="000B5249">
      <w:pPr>
        <w:rPr>
          <w:rFonts w:ascii="URW DIN" w:hAnsi="URW DIN" w:cs="Calibri Light"/>
          <w:i/>
          <w:sz w:val="18"/>
          <w:szCs w:val="18"/>
        </w:rPr>
      </w:pPr>
      <w:r w:rsidRPr="00E1087E">
        <w:rPr>
          <w:rFonts w:ascii="URW DIN" w:hAnsi="URW DIN" w:cs="Calibri Light"/>
          <w:i/>
          <w:sz w:val="18"/>
          <w:szCs w:val="18"/>
        </w:rPr>
        <w:t>Pole</w:t>
      </w:r>
      <w:r w:rsidRPr="00E1087E">
        <w:rPr>
          <w:rFonts w:ascii="URW DIN" w:hAnsi="URW DIN" w:cs="Calibri Light"/>
          <w:b/>
          <w:bCs/>
          <w:i/>
          <w:sz w:val="18"/>
          <w:szCs w:val="18"/>
        </w:rPr>
        <w:t xml:space="preserve"> Posiadany certyfikat  </w:t>
      </w:r>
      <w:r w:rsidRPr="00E1087E">
        <w:rPr>
          <w:rFonts w:ascii="URW DIN" w:hAnsi="URW DIN" w:cs="Calibri Light"/>
          <w:i/>
          <w:sz w:val="18"/>
          <w:szCs w:val="18"/>
        </w:rPr>
        <w:t xml:space="preserve">musi jednoznacznie wskazywać na spełnienie wymagań w kontekście posiadania certyfikatu </w:t>
      </w:r>
      <w:r w:rsidR="00765DAF">
        <w:rPr>
          <w:rFonts w:ascii="URW DIN" w:hAnsi="URW DIN" w:cs="Calibri Light"/>
          <w:i/>
          <w:sz w:val="18"/>
          <w:szCs w:val="18"/>
        </w:rPr>
        <w:t>administratora platformy kontenerowej</w:t>
      </w:r>
      <w:r w:rsidRPr="00E1087E">
        <w:rPr>
          <w:rFonts w:ascii="URW DIN" w:hAnsi="URW DIN" w:cs="Calibri Light"/>
          <w:i/>
          <w:sz w:val="18"/>
          <w:szCs w:val="18"/>
        </w:rPr>
        <w:t>.</w:t>
      </w:r>
    </w:p>
    <w:p w14:paraId="16BE8D51" w14:textId="77777777" w:rsidR="00317680" w:rsidRPr="00E1087E" w:rsidRDefault="00317680" w:rsidP="000B5249">
      <w:pPr>
        <w:rPr>
          <w:rFonts w:ascii="URW DIN" w:hAnsi="URW DIN" w:cs="Calibri Light"/>
          <w:i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6"/>
        <w:gridCol w:w="2250"/>
        <w:gridCol w:w="2256"/>
        <w:gridCol w:w="2256"/>
        <w:gridCol w:w="2253"/>
        <w:gridCol w:w="2253"/>
        <w:gridCol w:w="2250"/>
      </w:tblGrid>
      <w:tr w:rsidR="000B5249" w:rsidRPr="00E1087E" w14:paraId="09535430" w14:textId="77777777" w:rsidTr="00765DAF">
        <w:trPr>
          <w:trHeight w:val="1274"/>
        </w:trPr>
        <w:tc>
          <w:tcPr>
            <w:tcW w:w="170" w:type="pct"/>
            <w:shd w:val="clear" w:color="auto" w:fill="F2F2F2" w:themeFill="background1" w:themeFillShade="F2"/>
            <w:vAlign w:val="center"/>
          </w:tcPr>
          <w:p w14:paraId="7910CDB4" w14:textId="77777777" w:rsidR="000B5249" w:rsidRPr="00E1087E" w:rsidRDefault="000B524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804" w:type="pct"/>
            <w:shd w:val="clear" w:color="auto" w:fill="F2F2F2" w:themeFill="background1" w:themeFillShade="F2"/>
            <w:vAlign w:val="center"/>
          </w:tcPr>
          <w:p w14:paraId="14B07585" w14:textId="77777777" w:rsidR="000B5249" w:rsidRPr="00E1087E" w:rsidRDefault="000B5249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806" w:type="pct"/>
            <w:shd w:val="clear" w:color="auto" w:fill="F2F2F2" w:themeFill="background1" w:themeFillShade="F2"/>
            <w:vAlign w:val="center"/>
          </w:tcPr>
          <w:p w14:paraId="50991DFF" w14:textId="77777777" w:rsidR="000B5249" w:rsidRPr="00E1087E" w:rsidRDefault="000B524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Stanowisko </w:t>
            </w:r>
          </w:p>
        </w:tc>
        <w:tc>
          <w:tcPr>
            <w:tcW w:w="806" w:type="pct"/>
            <w:shd w:val="clear" w:color="auto" w:fill="F2F2F2" w:themeFill="background1" w:themeFillShade="F2"/>
            <w:vAlign w:val="center"/>
          </w:tcPr>
          <w:p w14:paraId="1D209FB2" w14:textId="77777777" w:rsidR="000B5249" w:rsidRPr="00E1087E" w:rsidRDefault="000B524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Forma zatrudnienia</w:t>
            </w:r>
          </w:p>
          <w:p w14:paraId="079B4443" w14:textId="77777777" w:rsidR="000B5249" w:rsidRPr="00E1087E" w:rsidRDefault="000B524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(rodzaj umowy o pracę, jeżeli zatrudnienie jest na podstawie stosunku pracy)</w:t>
            </w:r>
          </w:p>
        </w:tc>
        <w:tc>
          <w:tcPr>
            <w:tcW w:w="805" w:type="pct"/>
            <w:shd w:val="clear" w:color="auto" w:fill="F2F2F2" w:themeFill="background1" w:themeFillShade="F2"/>
            <w:vAlign w:val="center"/>
          </w:tcPr>
          <w:p w14:paraId="62603A92" w14:textId="3ABC5500" w:rsidR="00765DAF" w:rsidRPr="00E1087E" w:rsidRDefault="00765DAF" w:rsidP="00765DAF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Posiadany certyfikat </w:t>
            </w:r>
          </w:p>
          <w:p w14:paraId="73C677D5" w14:textId="20B3DE90" w:rsidR="00765DAF" w:rsidRPr="00E1087E" w:rsidRDefault="00765DAF" w:rsidP="00765DAF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(nazwa i data uzyskania)</w:t>
            </w:r>
          </w:p>
        </w:tc>
        <w:tc>
          <w:tcPr>
            <w:tcW w:w="805" w:type="pct"/>
            <w:shd w:val="clear" w:color="auto" w:fill="F2F2F2" w:themeFill="background1" w:themeFillShade="F2"/>
            <w:vAlign w:val="center"/>
          </w:tcPr>
          <w:p w14:paraId="6A967496" w14:textId="6E44596E" w:rsidR="000B5249" w:rsidRPr="00E1087E" w:rsidRDefault="000B524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początku okresu zatrudnienia</w:t>
            </w:r>
          </w:p>
        </w:tc>
        <w:tc>
          <w:tcPr>
            <w:tcW w:w="804" w:type="pct"/>
            <w:shd w:val="clear" w:color="auto" w:fill="F2F2F2" w:themeFill="background1" w:themeFillShade="F2"/>
            <w:vAlign w:val="center"/>
          </w:tcPr>
          <w:p w14:paraId="29038BD0" w14:textId="77777777" w:rsidR="000B5249" w:rsidRPr="00E1087E" w:rsidRDefault="000B524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Data końca okresu zatrudnienia </w:t>
            </w:r>
          </w:p>
          <w:p w14:paraId="081784EE" w14:textId="77777777" w:rsidR="000B5249" w:rsidRPr="00E1087E" w:rsidRDefault="000B524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(w przypadku umów na czas określony)</w:t>
            </w:r>
          </w:p>
        </w:tc>
      </w:tr>
      <w:tr w:rsidR="000B5249" w:rsidRPr="00E1087E" w14:paraId="07E539CA" w14:textId="77777777" w:rsidTr="00765DAF">
        <w:trPr>
          <w:trHeight w:val="520"/>
        </w:trPr>
        <w:tc>
          <w:tcPr>
            <w:tcW w:w="170" w:type="pct"/>
            <w:vAlign w:val="center"/>
          </w:tcPr>
          <w:p w14:paraId="5CD171FA" w14:textId="77777777" w:rsidR="000B5249" w:rsidRPr="00E1087E" w:rsidRDefault="000B5249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804" w:type="pct"/>
            <w:vAlign w:val="center"/>
          </w:tcPr>
          <w:p w14:paraId="6A0E7B07" w14:textId="77777777" w:rsidR="000B5249" w:rsidRPr="00E1087E" w:rsidRDefault="000B524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4892BB5F" w14:textId="77777777" w:rsidR="000B5249" w:rsidRPr="00E1087E" w:rsidRDefault="000B524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402B00B5" w14:textId="77777777" w:rsidR="000B5249" w:rsidRPr="00E1087E" w:rsidRDefault="000B524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05" w:type="pct"/>
            <w:vAlign w:val="center"/>
          </w:tcPr>
          <w:p w14:paraId="7944313D" w14:textId="77777777" w:rsidR="00765DAF" w:rsidRPr="00E1087E" w:rsidRDefault="00765DAF" w:rsidP="00765DAF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05" w:type="pct"/>
            <w:vAlign w:val="center"/>
          </w:tcPr>
          <w:p w14:paraId="4CC6E763" w14:textId="088BB713" w:rsidR="000B5249" w:rsidRPr="00E1087E" w:rsidRDefault="000B524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04" w:type="pct"/>
            <w:vAlign w:val="center"/>
          </w:tcPr>
          <w:p w14:paraId="05A78D52" w14:textId="77777777" w:rsidR="000B5249" w:rsidRPr="00E1087E" w:rsidRDefault="000B524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51F93F11" w14:textId="77777777" w:rsidR="00D954BB" w:rsidRPr="00C53671" w:rsidRDefault="00D954BB" w:rsidP="00D954BB">
      <w:pPr>
        <w:spacing w:before="240" w:after="120"/>
        <w:ind w:right="-709"/>
        <w:jc w:val="both"/>
        <w:rPr>
          <w:rFonts w:ascii="URW DIN" w:hAnsi="URW DIN" w:cs="Calibri Light"/>
          <w:b/>
          <w:bCs/>
          <w:i/>
          <w:sz w:val="18"/>
          <w:szCs w:val="18"/>
        </w:rPr>
      </w:pPr>
      <w:r w:rsidRPr="00E1087E">
        <w:rPr>
          <w:rFonts w:ascii="URW DIN" w:hAnsi="URW DIN" w:cs="Calibri Light"/>
          <w:b/>
          <w:bCs/>
          <w:i/>
          <w:sz w:val="18"/>
          <w:szCs w:val="18"/>
        </w:rPr>
        <w:t xml:space="preserve">Doświadczenie projektowe </w:t>
      </w:r>
    </w:p>
    <w:tbl>
      <w:tblPr>
        <w:tblW w:w="496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2"/>
        <w:gridCol w:w="1675"/>
        <w:gridCol w:w="1675"/>
        <w:gridCol w:w="1739"/>
        <w:gridCol w:w="1675"/>
        <w:gridCol w:w="3816"/>
        <w:gridCol w:w="1417"/>
        <w:gridCol w:w="1419"/>
      </w:tblGrid>
      <w:tr w:rsidR="00D954BB" w:rsidRPr="00E1087E" w14:paraId="78FFA038" w14:textId="77777777" w:rsidTr="00B60C69">
        <w:trPr>
          <w:trHeight w:val="1274"/>
        </w:trPr>
        <w:tc>
          <w:tcPr>
            <w:tcW w:w="170" w:type="pct"/>
            <w:shd w:val="clear" w:color="auto" w:fill="F2F2F2" w:themeFill="background1" w:themeFillShade="F2"/>
            <w:vAlign w:val="center"/>
          </w:tcPr>
          <w:p w14:paraId="61F56137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1D9F665B" w14:textId="77777777" w:rsidR="00D954BB" w:rsidRPr="00E1087E" w:rsidRDefault="00D954BB" w:rsidP="00B60C69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07266FB4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Rola w </w:t>
            </w:r>
            <w:r>
              <w:rPr>
                <w:rFonts w:ascii="URW DIN" w:hAnsi="URW DIN" w:cs="Calibri Light"/>
                <w:b/>
                <w:sz w:val="18"/>
                <w:szCs w:val="18"/>
              </w:rPr>
              <w:t>zrealizowanym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 projekcie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6897FA2B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29654327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Nazwa projektu</w:t>
            </w:r>
          </w:p>
        </w:tc>
        <w:tc>
          <w:tcPr>
            <w:tcW w:w="1374" w:type="pct"/>
            <w:shd w:val="clear" w:color="auto" w:fill="F2F2F2" w:themeFill="background1" w:themeFillShade="F2"/>
            <w:vAlign w:val="center"/>
          </w:tcPr>
          <w:p w14:paraId="2CCDE87D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projektu</w:t>
            </w:r>
          </w:p>
        </w:tc>
        <w:tc>
          <w:tcPr>
            <w:tcW w:w="510" w:type="pct"/>
            <w:shd w:val="clear" w:color="auto" w:fill="F2F2F2" w:themeFill="background1" w:themeFillShade="F2"/>
            <w:vAlign w:val="center"/>
          </w:tcPr>
          <w:p w14:paraId="725CDB86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Wartość projektu</w:t>
            </w:r>
          </w:p>
          <w:p w14:paraId="6F5E94E5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(brutto)</w:t>
            </w:r>
          </w:p>
        </w:tc>
        <w:tc>
          <w:tcPr>
            <w:tcW w:w="511" w:type="pct"/>
            <w:shd w:val="clear" w:color="auto" w:fill="F2F2F2" w:themeFill="background1" w:themeFillShade="F2"/>
            <w:vAlign w:val="center"/>
          </w:tcPr>
          <w:p w14:paraId="1A8300B7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Okres realizacji projektu</w:t>
            </w:r>
          </w:p>
          <w:p w14:paraId="2EBF3922" w14:textId="77777777" w:rsidR="00D954BB" w:rsidRPr="00E1087E" w:rsidRDefault="00D954BB" w:rsidP="00B60C69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(od – do)</w:t>
            </w:r>
          </w:p>
        </w:tc>
      </w:tr>
      <w:tr w:rsidR="00D954BB" w:rsidRPr="00E1087E" w14:paraId="21EBB097" w14:textId="77777777" w:rsidTr="00B60C69">
        <w:trPr>
          <w:trHeight w:val="520"/>
        </w:trPr>
        <w:tc>
          <w:tcPr>
            <w:tcW w:w="170" w:type="pct"/>
            <w:vAlign w:val="center"/>
          </w:tcPr>
          <w:p w14:paraId="01B28081" w14:textId="77777777" w:rsidR="00D954BB" w:rsidRPr="00E1087E" w:rsidRDefault="00D954BB" w:rsidP="00B60C69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603" w:type="pct"/>
            <w:vAlign w:val="center"/>
          </w:tcPr>
          <w:p w14:paraId="37F88797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54768492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61C8C847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6EB83391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374" w:type="pct"/>
            <w:vAlign w:val="center"/>
          </w:tcPr>
          <w:p w14:paraId="2B9F3178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1539A2BC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1" w:type="pct"/>
            <w:vAlign w:val="center"/>
          </w:tcPr>
          <w:p w14:paraId="5F24CD7A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D954BB" w:rsidRPr="00E1087E" w14:paraId="5C5ADFA9" w14:textId="77777777" w:rsidTr="00B60C69">
        <w:trPr>
          <w:trHeight w:val="520"/>
        </w:trPr>
        <w:tc>
          <w:tcPr>
            <w:tcW w:w="170" w:type="pct"/>
            <w:vAlign w:val="center"/>
          </w:tcPr>
          <w:p w14:paraId="69E26094" w14:textId="77777777" w:rsidR="00D954BB" w:rsidRPr="00E1087E" w:rsidRDefault="00D954BB" w:rsidP="00B60C69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…</w:t>
            </w:r>
          </w:p>
        </w:tc>
        <w:tc>
          <w:tcPr>
            <w:tcW w:w="603" w:type="pct"/>
            <w:vAlign w:val="center"/>
          </w:tcPr>
          <w:p w14:paraId="2C9FF1CC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0F0BE565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566C15B4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0B897535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374" w:type="pct"/>
            <w:vAlign w:val="center"/>
          </w:tcPr>
          <w:p w14:paraId="33622B6D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5828BEC7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1" w:type="pct"/>
            <w:vAlign w:val="center"/>
          </w:tcPr>
          <w:p w14:paraId="2E2BAB64" w14:textId="77777777" w:rsidR="00D954BB" w:rsidRPr="00E1087E" w:rsidRDefault="00D954BB" w:rsidP="00B60C69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34F6D677" w14:textId="77777777" w:rsidR="000B5249" w:rsidRDefault="000B5249" w:rsidP="000B5249">
      <w:pPr>
        <w:spacing w:before="120" w:after="120"/>
        <w:rPr>
          <w:rFonts w:ascii="URW DIN" w:hAnsi="URW DIN" w:cs="Calibri Light"/>
          <w:sz w:val="18"/>
          <w:szCs w:val="18"/>
        </w:rPr>
      </w:pPr>
    </w:p>
    <w:p w14:paraId="5DAB466D" w14:textId="08DED252" w:rsidR="002F2174" w:rsidRDefault="002F2174" w:rsidP="002F2174">
      <w:pPr>
        <w:rPr>
          <w:rFonts w:ascii="URW DIN" w:hAnsi="URW DIN" w:cs="Calibri Light"/>
          <w:b/>
          <w:i/>
          <w:sz w:val="18"/>
          <w:szCs w:val="18"/>
        </w:rPr>
      </w:pPr>
      <w:r w:rsidRPr="00E1087E">
        <w:rPr>
          <w:rFonts w:ascii="URW DIN" w:hAnsi="URW DIN" w:cs="Calibri Light"/>
          <w:b/>
          <w:i/>
        </w:rPr>
        <w:t xml:space="preserve">Specjalista </w:t>
      </w:r>
      <w:r>
        <w:rPr>
          <w:rFonts w:ascii="URW DIN" w:hAnsi="URW DIN" w:cs="Calibri Light"/>
          <w:b/>
          <w:i/>
        </w:rPr>
        <w:t xml:space="preserve">ds. migracji danych </w:t>
      </w:r>
      <w:r w:rsidRPr="00E1087E">
        <w:rPr>
          <w:rFonts w:ascii="URW DIN" w:hAnsi="URW DIN" w:cs="Calibri Light"/>
          <w:b/>
          <w:i/>
          <w:sz w:val="18"/>
          <w:szCs w:val="18"/>
        </w:rPr>
        <w:t xml:space="preserve">– Jeżeli Wykonawca planuje oddelegować do zespołu projektowego więcej niż </w:t>
      </w:r>
      <w:r>
        <w:rPr>
          <w:rFonts w:ascii="URW DIN" w:hAnsi="URW DIN" w:cs="Calibri Light"/>
          <w:b/>
          <w:i/>
          <w:sz w:val="18"/>
          <w:szCs w:val="18"/>
        </w:rPr>
        <w:t>1</w:t>
      </w:r>
      <w:r w:rsidRPr="00E1087E">
        <w:rPr>
          <w:rFonts w:ascii="URW DIN" w:hAnsi="URW DIN" w:cs="Calibri Light"/>
          <w:b/>
          <w:i/>
          <w:sz w:val="18"/>
          <w:szCs w:val="18"/>
        </w:rPr>
        <w:t xml:space="preserve"> specjalist</w:t>
      </w:r>
      <w:r>
        <w:rPr>
          <w:rFonts w:ascii="URW DIN" w:hAnsi="URW DIN" w:cs="Calibri Light"/>
          <w:b/>
          <w:i/>
          <w:sz w:val="18"/>
          <w:szCs w:val="18"/>
        </w:rPr>
        <w:t>ę</w:t>
      </w:r>
      <w:r w:rsidRPr="00E1087E">
        <w:rPr>
          <w:rFonts w:ascii="URW DIN" w:hAnsi="URW DIN" w:cs="Calibri Light"/>
          <w:b/>
          <w:i/>
          <w:sz w:val="18"/>
          <w:szCs w:val="18"/>
        </w:rPr>
        <w:t>, należy skopiować i uzupełnić tabele dla kolejnych osób.</w:t>
      </w:r>
    </w:p>
    <w:p w14:paraId="0EB99AD1" w14:textId="77777777" w:rsidR="002F2174" w:rsidRPr="00E1087E" w:rsidRDefault="002F2174" w:rsidP="002F2174">
      <w:pPr>
        <w:rPr>
          <w:rFonts w:ascii="URW DIN" w:hAnsi="URW DIN" w:cs="Calibri Light"/>
          <w:i/>
          <w:sz w:val="18"/>
          <w:szCs w:val="18"/>
        </w:rPr>
      </w:pPr>
    </w:p>
    <w:p w14:paraId="017507E4" w14:textId="091FE297" w:rsidR="002F2174" w:rsidRDefault="002F2174" w:rsidP="002F2174">
      <w:pPr>
        <w:rPr>
          <w:rFonts w:ascii="URW DIN" w:hAnsi="URW DIN" w:cs="Calibri Light"/>
          <w:b/>
          <w:i/>
        </w:rPr>
      </w:pPr>
      <w:r>
        <w:rPr>
          <w:rFonts w:ascii="URW DIN" w:hAnsi="URW DIN" w:cs="Calibri Light"/>
          <w:i/>
        </w:rPr>
        <w:t>S</w:t>
      </w:r>
      <w:r w:rsidRPr="00E1087E">
        <w:rPr>
          <w:rFonts w:ascii="URW DIN" w:hAnsi="URW DIN" w:cs="Calibri Light"/>
          <w:i/>
        </w:rPr>
        <w:t xml:space="preserve">tanowisko: </w:t>
      </w:r>
      <w:r w:rsidRPr="00E1087E">
        <w:rPr>
          <w:rFonts w:ascii="URW DIN" w:hAnsi="URW DIN" w:cs="Calibri Light"/>
          <w:b/>
          <w:i/>
        </w:rPr>
        <w:t xml:space="preserve">Specjalista </w:t>
      </w:r>
      <w:r>
        <w:rPr>
          <w:rFonts w:ascii="URW DIN" w:hAnsi="URW DIN" w:cs="Calibri Light"/>
          <w:b/>
          <w:i/>
        </w:rPr>
        <w:t>ds. migracji danych 1</w:t>
      </w:r>
    </w:p>
    <w:p w14:paraId="32ADD7B1" w14:textId="6EAFEC69" w:rsidR="002F2174" w:rsidRDefault="002F2174" w:rsidP="002F2174">
      <w:pPr>
        <w:rPr>
          <w:rFonts w:ascii="URW DIN" w:hAnsi="URW DIN" w:cs="Calibri Light"/>
          <w:i/>
          <w:sz w:val="18"/>
          <w:szCs w:val="18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30"/>
        <w:gridCol w:w="2051"/>
        <w:gridCol w:w="1509"/>
        <w:gridCol w:w="1545"/>
        <w:gridCol w:w="2670"/>
        <w:gridCol w:w="2245"/>
        <w:gridCol w:w="1772"/>
        <w:gridCol w:w="1772"/>
      </w:tblGrid>
      <w:tr w:rsidR="00816E3A" w:rsidRPr="00E1087E" w14:paraId="5E0E4ED4" w14:textId="77777777" w:rsidTr="00465A51">
        <w:trPr>
          <w:trHeight w:val="1056"/>
        </w:trPr>
        <w:tc>
          <w:tcPr>
            <w:tcW w:w="154" w:type="pct"/>
            <w:shd w:val="clear" w:color="auto" w:fill="F2F2F2" w:themeFill="background1" w:themeFillShade="F2"/>
            <w:vAlign w:val="center"/>
          </w:tcPr>
          <w:p w14:paraId="69101B24" w14:textId="77777777" w:rsidR="00816E3A" w:rsidRPr="00E1087E" w:rsidRDefault="00816E3A" w:rsidP="00465A51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733" w:type="pct"/>
            <w:shd w:val="clear" w:color="auto" w:fill="F2F2F2" w:themeFill="background1" w:themeFillShade="F2"/>
            <w:vAlign w:val="center"/>
          </w:tcPr>
          <w:p w14:paraId="29EE297E" w14:textId="77777777" w:rsidR="00816E3A" w:rsidRPr="00E1087E" w:rsidRDefault="00816E3A" w:rsidP="00465A51">
            <w:pPr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539" w:type="pct"/>
            <w:shd w:val="clear" w:color="auto" w:fill="F2F2F2" w:themeFill="background1" w:themeFillShade="F2"/>
            <w:vAlign w:val="center"/>
          </w:tcPr>
          <w:p w14:paraId="30BA9274" w14:textId="77777777" w:rsidR="00816E3A" w:rsidRPr="00E1087E" w:rsidRDefault="00816E3A" w:rsidP="00465A51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Pracodawca</w:t>
            </w:r>
          </w:p>
        </w:tc>
        <w:tc>
          <w:tcPr>
            <w:tcW w:w="552" w:type="pct"/>
            <w:shd w:val="clear" w:color="auto" w:fill="F2F2F2" w:themeFill="background1" w:themeFillShade="F2"/>
            <w:vAlign w:val="center"/>
          </w:tcPr>
          <w:p w14:paraId="00913127" w14:textId="77777777" w:rsidR="00816E3A" w:rsidRPr="00E1087E" w:rsidRDefault="00816E3A" w:rsidP="00465A51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Stanowisko</w:t>
            </w:r>
          </w:p>
        </w:tc>
        <w:tc>
          <w:tcPr>
            <w:tcW w:w="954" w:type="pct"/>
            <w:shd w:val="clear" w:color="auto" w:fill="F2F2F2" w:themeFill="background1" w:themeFillShade="F2"/>
            <w:vAlign w:val="center"/>
          </w:tcPr>
          <w:p w14:paraId="5D1763CE" w14:textId="77777777" w:rsidR="00816E3A" w:rsidRPr="00E1087E" w:rsidRDefault="00816E3A" w:rsidP="00465A51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802" w:type="pct"/>
            <w:shd w:val="clear" w:color="auto" w:fill="F2F2F2" w:themeFill="background1" w:themeFillShade="F2"/>
            <w:vAlign w:val="center"/>
          </w:tcPr>
          <w:p w14:paraId="655CD058" w14:textId="77777777" w:rsidR="00816E3A" w:rsidRPr="00E1087E" w:rsidRDefault="00816E3A" w:rsidP="00465A51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Forma zatrudnienia</w:t>
            </w:r>
          </w:p>
          <w:p w14:paraId="34B1A499" w14:textId="77777777" w:rsidR="00816E3A" w:rsidRPr="00E1087E" w:rsidRDefault="00816E3A" w:rsidP="00465A51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(rodzaj umowy o pracę, jeżeli zatrudnienie jest na podstawie stosunku pracy)</w:t>
            </w:r>
          </w:p>
        </w:tc>
        <w:tc>
          <w:tcPr>
            <w:tcW w:w="633" w:type="pct"/>
            <w:shd w:val="clear" w:color="auto" w:fill="F2F2F2" w:themeFill="background1" w:themeFillShade="F2"/>
            <w:vAlign w:val="center"/>
          </w:tcPr>
          <w:p w14:paraId="1E045940" w14:textId="77777777" w:rsidR="00816E3A" w:rsidRPr="00E1087E" w:rsidRDefault="00816E3A" w:rsidP="00465A51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początku okresu zatrudnienia</w:t>
            </w:r>
          </w:p>
        </w:tc>
        <w:tc>
          <w:tcPr>
            <w:tcW w:w="633" w:type="pct"/>
            <w:shd w:val="clear" w:color="auto" w:fill="F2F2F2" w:themeFill="background1" w:themeFillShade="F2"/>
            <w:vAlign w:val="center"/>
          </w:tcPr>
          <w:p w14:paraId="27E0B3A9" w14:textId="77777777" w:rsidR="00816E3A" w:rsidRPr="00E1087E" w:rsidRDefault="00816E3A" w:rsidP="00465A51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końca okresu zatrudnienia</w:t>
            </w:r>
          </w:p>
          <w:p w14:paraId="725911D7" w14:textId="77777777" w:rsidR="00816E3A" w:rsidRPr="00E1087E" w:rsidRDefault="00816E3A" w:rsidP="00465A51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(w przypadku umów na czas określony)</w:t>
            </w:r>
          </w:p>
        </w:tc>
      </w:tr>
      <w:tr w:rsidR="00816E3A" w:rsidRPr="00E1087E" w14:paraId="26BAFB6D" w14:textId="77777777" w:rsidTr="00465A51">
        <w:trPr>
          <w:trHeight w:val="520"/>
        </w:trPr>
        <w:tc>
          <w:tcPr>
            <w:tcW w:w="154" w:type="pct"/>
            <w:vAlign w:val="center"/>
          </w:tcPr>
          <w:p w14:paraId="65F3003E" w14:textId="77777777" w:rsidR="00816E3A" w:rsidRPr="00E1087E" w:rsidRDefault="00816E3A" w:rsidP="00465A51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733" w:type="pct"/>
            <w:vAlign w:val="center"/>
          </w:tcPr>
          <w:p w14:paraId="365D3393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39" w:type="pct"/>
          </w:tcPr>
          <w:p w14:paraId="30905B35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2D07BAB3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54" w:type="pct"/>
          </w:tcPr>
          <w:p w14:paraId="1C923295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02" w:type="pct"/>
            <w:vAlign w:val="center"/>
          </w:tcPr>
          <w:p w14:paraId="2FAB3188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33" w:type="pct"/>
            <w:vAlign w:val="center"/>
          </w:tcPr>
          <w:p w14:paraId="5597F91C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33" w:type="pct"/>
            <w:vAlign w:val="center"/>
          </w:tcPr>
          <w:p w14:paraId="423C84AF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6E4C53DF" w14:textId="77777777" w:rsidR="00816E3A" w:rsidRPr="00E1087E" w:rsidRDefault="00816E3A" w:rsidP="00816E3A">
      <w:pPr>
        <w:spacing w:before="240" w:after="120"/>
        <w:ind w:right="-709"/>
        <w:jc w:val="both"/>
        <w:rPr>
          <w:rFonts w:ascii="URW DIN" w:hAnsi="URW DIN" w:cs="Calibri Light"/>
          <w:b/>
          <w:bCs/>
          <w:i/>
          <w:sz w:val="18"/>
          <w:szCs w:val="18"/>
        </w:rPr>
      </w:pPr>
      <w:r w:rsidRPr="00E1087E">
        <w:rPr>
          <w:rFonts w:ascii="URW DIN" w:hAnsi="URW DIN" w:cs="Calibri Light"/>
          <w:b/>
          <w:bCs/>
          <w:i/>
          <w:sz w:val="18"/>
          <w:szCs w:val="18"/>
        </w:rPr>
        <w:t xml:space="preserve">Doświadczenie projektowe </w:t>
      </w:r>
    </w:p>
    <w:tbl>
      <w:tblPr>
        <w:tblW w:w="496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6"/>
        <w:gridCol w:w="1670"/>
        <w:gridCol w:w="1670"/>
        <w:gridCol w:w="1764"/>
        <w:gridCol w:w="1669"/>
        <w:gridCol w:w="4097"/>
        <w:gridCol w:w="1128"/>
        <w:gridCol w:w="1414"/>
      </w:tblGrid>
      <w:tr w:rsidR="00816E3A" w:rsidRPr="00E1087E" w14:paraId="7CFD35B7" w14:textId="77777777" w:rsidTr="00816E3A">
        <w:trPr>
          <w:trHeight w:val="1274"/>
        </w:trPr>
        <w:tc>
          <w:tcPr>
            <w:tcW w:w="171" w:type="pct"/>
            <w:shd w:val="clear" w:color="auto" w:fill="F2F2F2" w:themeFill="background1" w:themeFillShade="F2"/>
            <w:vAlign w:val="center"/>
          </w:tcPr>
          <w:p w14:paraId="013A7299" w14:textId="77777777" w:rsidR="00816E3A" w:rsidRPr="00E1087E" w:rsidRDefault="00816E3A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3A4B104E" w14:textId="77777777" w:rsidR="00816E3A" w:rsidRPr="00E1087E" w:rsidRDefault="00816E3A" w:rsidP="00465A51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6CBD4711" w14:textId="77777777" w:rsidR="00816E3A" w:rsidRPr="00E1087E" w:rsidRDefault="00816E3A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Rola w </w:t>
            </w:r>
            <w:r>
              <w:rPr>
                <w:rFonts w:ascii="URW DIN" w:hAnsi="URW DIN" w:cs="Calibri Light"/>
                <w:b/>
                <w:sz w:val="18"/>
                <w:szCs w:val="18"/>
              </w:rPr>
              <w:t>zrealizowanym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 projekcie</w:t>
            </w:r>
          </w:p>
        </w:tc>
        <w:tc>
          <w:tcPr>
            <w:tcW w:w="635" w:type="pct"/>
            <w:shd w:val="clear" w:color="auto" w:fill="F2F2F2" w:themeFill="background1" w:themeFillShade="F2"/>
            <w:vAlign w:val="center"/>
          </w:tcPr>
          <w:p w14:paraId="345C4E76" w14:textId="77777777" w:rsidR="00816E3A" w:rsidRPr="00E1087E" w:rsidRDefault="00816E3A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543AE54D" w14:textId="77777777" w:rsidR="00816E3A" w:rsidRPr="00E1087E" w:rsidRDefault="00816E3A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Nazwa projektu</w:t>
            </w:r>
          </w:p>
        </w:tc>
        <w:tc>
          <w:tcPr>
            <w:tcW w:w="1474" w:type="pct"/>
            <w:shd w:val="clear" w:color="auto" w:fill="F2F2F2" w:themeFill="background1" w:themeFillShade="F2"/>
            <w:vAlign w:val="center"/>
          </w:tcPr>
          <w:p w14:paraId="727B8C0B" w14:textId="77777777" w:rsidR="00816E3A" w:rsidRPr="00E1087E" w:rsidRDefault="00816E3A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projektu</w:t>
            </w:r>
          </w:p>
        </w:tc>
        <w:tc>
          <w:tcPr>
            <w:tcW w:w="406" w:type="pct"/>
            <w:shd w:val="clear" w:color="auto" w:fill="F2F2F2" w:themeFill="background1" w:themeFillShade="F2"/>
            <w:vAlign w:val="center"/>
          </w:tcPr>
          <w:p w14:paraId="08B8705F" w14:textId="77777777" w:rsidR="00816E3A" w:rsidRPr="00E1087E" w:rsidRDefault="00816E3A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Wartość projektu</w:t>
            </w:r>
          </w:p>
          <w:p w14:paraId="26BB8F0E" w14:textId="77777777" w:rsidR="00816E3A" w:rsidRPr="00E1087E" w:rsidRDefault="00816E3A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(brutto)</w:t>
            </w:r>
          </w:p>
        </w:tc>
        <w:tc>
          <w:tcPr>
            <w:tcW w:w="509" w:type="pct"/>
            <w:shd w:val="clear" w:color="auto" w:fill="F2F2F2" w:themeFill="background1" w:themeFillShade="F2"/>
            <w:vAlign w:val="center"/>
          </w:tcPr>
          <w:p w14:paraId="046BDBD0" w14:textId="77777777" w:rsidR="00816E3A" w:rsidRPr="00E1087E" w:rsidRDefault="00816E3A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Okres realizacji projektu</w:t>
            </w:r>
          </w:p>
          <w:p w14:paraId="38DC783B" w14:textId="77777777" w:rsidR="00816E3A" w:rsidRPr="00E1087E" w:rsidRDefault="00816E3A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(od – do)</w:t>
            </w:r>
          </w:p>
        </w:tc>
      </w:tr>
      <w:tr w:rsidR="00816E3A" w:rsidRPr="00E1087E" w14:paraId="0C67B812" w14:textId="77777777" w:rsidTr="00816E3A">
        <w:trPr>
          <w:trHeight w:val="520"/>
        </w:trPr>
        <w:tc>
          <w:tcPr>
            <w:tcW w:w="171" w:type="pct"/>
            <w:vAlign w:val="center"/>
          </w:tcPr>
          <w:p w14:paraId="190295DC" w14:textId="77777777" w:rsidR="00816E3A" w:rsidRPr="00E1087E" w:rsidRDefault="00816E3A" w:rsidP="00465A51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601" w:type="pct"/>
            <w:vAlign w:val="center"/>
          </w:tcPr>
          <w:p w14:paraId="133BCD73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1" w:type="pct"/>
            <w:vAlign w:val="center"/>
          </w:tcPr>
          <w:p w14:paraId="784574EA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35" w:type="pct"/>
            <w:vAlign w:val="center"/>
          </w:tcPr>
          <w:p w14:paraId="1BA3216E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1" w:type="pct"/>
            <w:vAlign w:val="center"/>
          </w:tcPr>
          <w:p w14:paraId="5C464C81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474" w:type="pct"/>
            <w:vAlign w:val="center"/>
          </w:tcPr>
          <w:p w14:paraId="0FF1DF03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4D052A04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14:paraId="5A29B092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816E3A" w:rsidRPr="00E1087E" w14:paraId="5D5C2C7D" w14:textId="77777777" w:rsidTr="00816E3A">
        <w:trPr>
          <w:trHeight w:val="520"/>
        </w:trPr>
        <w:tc>
          <w:tcPr>
            <w:tcW w:w="171" w:type="pct"/>
            <w:vAlign w:val="center"/>
          </w:tcPr>
          <w:p w14:paraId="020D34A7" w14:textId="77777777" w:rsidR="00816E3A" w:rsidRPr="00E1087E" w:rsidRDefault="00816E3A" w:rsidP="00465A51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2</w:t>
            </w:r>
          </w:p>
        </w:tc>
        <w:tc>
          <w:tcPr>
            <w:tcW w:w="601" w:type="pct"/>
            <w:vAlign w:val="center"/>
          </w:tcPr>
          <w:p w14:paraId="4FA9A14A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1" w:type="pct"/>
            <w:vAlign w:val="center"/>
          </w:tcPr>
          <w:p w14:paraId="399D7DAF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35" w:type="pct"/>
            <w:vAlign w:val="center"/>
          </w:tcPr>
          <w:p w14:paraId="69EB7F55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1" w:type="pct"/>
            <w:vAlign w:val="center"/>
          </w:tcPr>
          <w:p w14:paraId="0A80DB24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474" w:type="pct"/>
            <w:vAlign w:val="center"/>
          </w:tcPr>
          <w:p w14:paraId="0C639FD7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64F7B194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14:paraId="0D6456A2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816E3A" w:rsidRPr="00E1087E" w14:paraId="30D4CC57" w14:textId="77777777" w:rsidTr="00816E3A">
        <w:trPr>
          <w:trHeight w:val="520"/>
        </w:trPr>
        <w:tc>
          <w:tcPr>
            <w:tcW w:w="171" w:type="pct"/>
            <w:vAlign w:val="center"/>
          </w:tcPr>
          <w:p w14:paraId="3423949F" w14:textId="77777777" w:rsidR="00816E3A" w:rsidRPr="00E1087E" w:rsidRDefault="00816E3A" w:rsidP="00465A51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…</w:t>
            </w:r>
          </w:p>
        </w:tc>
        <w:tc>
          <w:tcPr>
            <w:tcW w:w="601" w:type="pct"/>
            <w:vAlign w:val="center"/>
          </w:tcPr>
          <w:p w14:paraId="5409701A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1" w:type="pct"/>
            <w:vAlign w:val="center"/>
          </w:tcPr>
          <w:p w14:paraId="091E7535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35" w:type="pct"/>
            <w:vAlign w:val="center"/>
          </w:tcPr>
          <w:p w14:paraId="70832AF9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1" w:type="pct"/>
            <w:vAlign w:val="center"/>
          </w:tcPr>
          <w:p w14:paraId="73147F8D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474" w:type="pct"/>
            <w:vAlign w:val="center"/>
          </w:tcPr>
          <w:p w14:paraId="746E300B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14:paraId="4235FE85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14:paraId="2C721D25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24F1F113" w14:textId="77777777" w:rsidR="00816E3A" w:rsidRDefault="00816E3A" w:rsidP="00816E3A">
      <w:pPr>
        <w:rPr>
          <w:rFonts w:ascii="URW DIN" w:hAnsi="URW DIN" w:cs="Calibri Light"/>
          <w:i/>
        </w:rPr>
      </w:pPr>
    </w:p>
    <w:p w14:paraId="29C7E3E5" w14:textId="315AAE28" w:rsidR="00816E3A" w:rsidRDefault="00816E3A" w:rsidP="00816E3A">
      <w:pPr>
        <w:rPr>
          <w:rFonts w:ascii="URW DIN" w:hAnsi="URW DIN" w:cs="Calibri Light"/>
          <w:b/>
          <w:i/>
        </w:rPr>
      </w:pPr>
      <w:r>
        <w:rPr>
          <w:rFonts w:ascii="URW DIN" w:hAnsi="URW DIN" w:cs="Calibri Light"/>
          <w:i/>
        </w:rPr>
        <w:t>S</w:t>
      </w:r>
      <w:r w:rsidRPr="00E1087E">
        <w:rPr>
          <w:rFonts w:ascii="URW DIN" w:hAnsi="URW DIN" w:cs="Calibri Light"/>
          <w:i/>
        </w:rPr>
        <w:t xml:space="preserve">tanowisko: </w:t>
      </w:r>
      <w:r w:rsidRPr="00E1087E">
        <w:rPr>
          <w:rFonts w:ascii="URW DIN" w:hAnsi="URW DIN" w:cs="Calibri Light"/>
          <w:b/>
          <w:i/>
        </w:rPr>
        <w:t xml:space="preserve">Specjalista </w:t>
      </w:r>
      <w:r>
        <w:rPr>
          <w:rFonts w:ascii="URW DIN" w:hAnsi="URW DIN" w:cs="Calibri Light"/>
          <w:b/>
          <w:i/>
        </w:rPr>
        <w:t>ds. migracji danych 2</w:t>
      </w:r>
    </w:p>
    <w:p w14:paraId="747E9C55" w14:textId="77777777" w:rsidR="00816E3A" w:rsidRDefault="00816E3A" w:rsidP="00816E3A">
      <w:pPr>
        <w:rPr>
          <w:rFonts w:ascii="URW DIN" w:hAnsi="URW DIN" w:cs="Calibri Light"/>
          <w:i/>
          <w:sz w:val="18"/>
          <w:szCs w:val="18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30"/>
        <w:gridCol w:w="2051"/>
        <w:gridCol w:w="1509"/>
        <w:gridCol w:w="1545"/>
        <w:gridCol w:w="2670"/>
        <w:gridCol w:w="2245"/>
        <w:gridCol w:w="1772"/>
        <w:gridCol w:w="1772"/>
      </w:tblGrid>
      <w:tr w:rsidR="00816E3A" w:rsidRPr="00E1087E" w14:paraId="329F3ED0" w14:textId="77777777" w:rsidTr="00465A51">
        <w:trPr>
          <w:trHeight w:val="1056"/>
        </w:trPr>
        <w:tc>
          <w:tcPr>
            <w:tcW w:w="154" w:type="pct"/>
            <w:shd w:val="clear" w:color="auto" w:fill="F2F2F2" w:themeFill="background1" w:themeFillShade="F2"/>
            <w:vAlign w:val="center"/>
          </w:tcPr>
          <w:p w14:paraId="38406868" w14:textId="77777777" w:rsidR="00816E3A" w:rsidRPr="00E1087E" w:rsidRDefault="00816E3A" w:rsidP="00465A51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733" w:type="pct"/>
            <w:shd w:val="clear" w:color="auto" w:fill="F2F2F2" w:themeFill="background1" w:themeFillShade="F2"/>
            <w:vAlign w:val="center"/>
          </w:tcPr>
          <w:p w14:paraId="19F23D9E" w14:textId="77777777" w:rsidR="00816E3A" w:rsidRPr="00E1087E" w:rsidRDefault="00816E3A" w:rsidP="00465A51">
            <w:pPr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539" w:type="pct"/>
            <w:shd w:val="clear" w:color="auto" w:fill="F2F2F2" w:themeFill="background1" w:themeFillShade="F2"/>
            <w:vAlign w:val="center"/>
          </w:tcPr>
          <w:p w14:paraId="7D329616" w14:textId="77777777" w:rsidR="00816E3A" w:rsidRPr="00E1087E" w:rsidRDefault="00816E3A" w:rsidP="00465A51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Pracodawca</w:t>
            </w:r>
          </w:p>
        </w:tc>
        <w:tc>
          <w:tcPr>
            <w:tcW w:w="552" w:type="pct"/>
            <w:shd w:val="clear" w:color="auto" w:fill="F2F2F2" w:themeFill="background1" w:themeFillShade="F2"/>
            <w:vAlign w:val="center"/>
          </w:tcPr>
          <w:p w14:paraId="18B4B2F8" w14:textId="77777777" w:rsidR="00816E3A" w:rsidRPr="00E1087E" w:rsidRDefault="00816E3A" w:rsidP="00465A51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Stanowisko</w:t>
            </w:r>
          </w:p>
        </w:tc>
        <w:tc>
          <w:tcPr>
            <w:tcW w:w="954" w:type="pct"/>
            <w:shd w:val="clear" w:color="auto" w:fill="F2F2F2" w:themeFill="background1" w:themeFillShade="F2"/>
            <w:vAlign w:val="center"/>
          </w:tcPr>
          <w:p w14:paraId="67429A00" w14:textId="77777777" w:rsidR="00816E3A" w:rsidRPr="00E1087E" w:rsidRDefault="00816E3A" w:rsidP="00465A51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802" w:type="pct"/>
            <w:shd w:val="clear" w:color="auto" w:fill="F2F2F2" w:themeFill="background1" w:themeFillShade="F2"/>
            <w:vAlign w:val="center"/>
          </w:tcPr>
          <w:p w14:paraId="011ADDE7" w14:textId="77777777" w:rsidR="00816E3A" w:rsidRPr="00E1087E" w:rsidRDefault="00816E3A" w:rsidP="00465A51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Forma zatrudnienia</w:t>
            </w:r>
          </w:p>
          <w:p w14:paraId="7EBF899B" w14:textId="77777777" w:rsidR="00816E3A" w:rsidRPr="00E1087E" w:rsidRDefault="00816E3A" w:rsidP="00465A51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(rodzaj umowy o pracę, jeżeli zatrudnienie jest na podstawie stosunku pracy)</w:t>
            </w:r>
          </w:p>
        </w:tc>
        <w:tc>
          <w:tcPr>
            <w:tcW w:w="633" w:type="pct"/>
            <w:shd w:val="clear" w:color="auto" w:fill="F2F2F2" w:themeFill="background1" w:themeFillShade="F2"/>
            <w:vAlign w:val="center"/>
          </w:tcPr>
          <w:p w14:paraId="150F0356" w14:textId="77777777" w:rsidR="00816E3A" w:rsidRPr="00E1087E" w:rsidRDefault="00816E3A" w:rsidP="00465A51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początku okresu zatrudnienia</w:t>
            </w:r>
          </w:p>
        </w:tc>
        <w:tc>
          <w:tcPr>
            <w:tcW w:w="633" w:type="pct"/>
            <w:shd w:val="clear" w:color="auto" w:fill="F2F2F2" w:themeFill="background1" w:themeFillShade="F2"/>
            <w:vAlign w:val="center"/>
          </w:tcPr>
          <w:p w14:paraId="7BFFBB34" w14:textId="77777777" w:rsidR="00816E3A" w:rsidRPr="00E1087E" w:rsidRDefault="00816E3A" w:rsidP="00465A51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Data końca okresu zatrudnienia</w:t>
            </w:r>
          </w:p>
          <w:p w14:paraId="1CBDA63D" w14:textId="77777777" w:rsidR="00816E3A" w:rsidRPr="00E1087E" w:rsidRDefault="00816E3A" w:rsidP="00465A51">
            <w:pPr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(w przypadku umów na czas określony)</w:t>
            </w:r>
          </w:p>
        </w:tc>
      </w:tr>
      <w:tr w:rsidR="00816E3A" w:rsidRPr="00E1087E" w14:paraId="1E827D69" w14:textId="77777777" w:rsidTr="00465A51">
        <w:trPr>
          <w:trHeight w:val="520"/>
        </w:trPr>
        <w:tc>
          <w:tcPr>
            <w:tcW w:w="154" w:type="pct"/>
            <w:vAlign w:val="center"/>
          </w:tcPr>
          <w:p w14:paraId="2239846F" w14:textId="77777777" w:rsidR="00816E3A" w:rsidRPr="00E1087E" w:rsidRDefault="00816E3A" w:rsidP="00465A51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733" w:type="pct"/>
            <w:vAlign w:val="center"/>
          </w:tcPr>
          <w:p w14:paraId="139A6C1F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39" w:type="pct"/>
          </w:tcPr>
          <w:p w14:paraId="263293EA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7D6149C0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954" w:type="pct"/>
          </w:tcPr>
          <w:p w14:paraId="18575179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802" w:type="pct"/>
            <w:vAlign w:val="center"/>
          </w:tcPr>
          <w:p w14:paraId="68DD5935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33" w:type="pct"/>
            <w:vAlign w:val="center"/>
          </w:tcPr>
          <w:p w14:paraId="0EB446AF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33" w:type="pct"/>
            <w:vAlign w:val="center"/>
          </w:tcPr>
          <w:p w14:paraId="350867CA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0F11F47F" w14:textId="77777777" w:rsidR="00816E3A" w:rsidRPr="00E1087E" w:rsidRDefault="00816E3A" w:rsidP="00816E3A">
      <w:pPr>
        <w:spacing w:before="240" w:after="120"/>
        <w:ind w:right="-709"/>
        <w:jc w:val="both"/>
        <w:rPr>
          <w:rFonts w:ascii="URW DIN" w:hAnsi="URW DIN" w:cs="Calibri Light"/>
          <w:b/>
          <w:bCs/>
          <w:i/>
          <w:sz w:val="18"/>
          <w:szCs w:val="18"/>
        </w:rPr>
      </w:pPr>
      <w:r w:rsidRPr="00E1087E">
        <w:rPr>
          <w:rFonts w:ascii="URW DIN" w:hAnsi="URW DIN" w:cs="Calibri Light"/>
          <w:b/>
          <w:bCs/>
          <w:i/>
          <w:sz w:val="18"/>
          <w:szCs w:val="18"/>
        </w:rPr>
        <w:t xml:space="preserve">Doświadczenie projektowe </w:t>
      </w:r>
    </w:p>
    <w:tbl>
      <w:tblPr>
        <w:tblW w:w="496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72"/>
        <w:gridCol w:w="1675"/>
        <w:gridCol w:w="1675"/>
        <w:gridCol w:w="1739"/>
        <w:gridCol w:w="1675"/>
        <w:gridCol w:w="4100"/>
        <w:gridCol w:w="1133"/>
        <w:gridCol w:w="1419"/>
      </w:tblGrid>
      <w:tr w:rsidR="00816E3A" w:rsidRPr="00E1087E" w14:paraId="3B677331" w14:textId="77777777" w:rsidTr="00465A51">
        <w:trPr>
          <w:trHeight w:val="1274"/>
        </w:trPr>
        <w:tc>
          <w:tcPr>
            <w:tcW w:w="170" w:type="pct"/>
            <w:shd w:val="clear" w:color="auto" w:fill="F2F2F2" w:themeFill="background1" w:themeFillShade="F2"/>
            <w:vAlign w:val="center"/>
          </w:tcPr>
          <w:p w14:paraId="3EDD6D53" w14:textId="77777777" w:rsidR="00816E3A" w:rsidRPr="00E1087E" w:rsidRDefault="00816E3A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4FB7E40A" w14:textId="77777777" w:rsidR="00816E3A" w:rsidRPr="00E1087E" w:rsidRDefault="00816E3A" w:rsidP="00465A51">
            <w:pPr>
              <w:spacing w:before="120" w:after="120"/>
              <w:ind w:right="-28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Imię i nazwisko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osoby należącej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 xml:space="preserve">do personelu 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br/>
              <w:t>Wykonawcy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5CB43A22" w14:textId="77777777" w:rsidR="00816E3A" w:rsidRPr="00E1087E" w:rsidRDefault="00816E3A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Rola w </w:t>
            </w:r>
            <w:r>
              <w:rPr>
                <w:rFonts w:ascii="URW DIN" w:hAnsi="URW DIN" w:cs="Calibri Light"/>
                <w:b/>
                <w:sz w:val="18"/>
                <w:szCs w:val="18"/>
              </w:rPr>
              <w:t>zrealizowanym</w:t>
            </w: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 xml:space="preserve"> projekcie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092716C7" w14:textId="77777777" w:rsidR="00816E3A" w:rsidRPr="00E1087E" w:rsidRDefault="00816E3A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odpowiedzialności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3BA17D67" w14:textId="77777777" w:rsidR="00816E3A" w:rsidRPr="00E1087E" w:rsidRDefault="00816E3A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Nazwa projektu</w:t>
            </w:r>
          </w:p>
        </w:tc>
        <w:tc>
          <w:tcPr>
            <w:tcW w:w="1476" w:type="pct"/>
            <w:shd w:val="clear" w:color="auto" w:fill="F2F2F2" w:themeFill="background1" w:themeFillShade="F2"/>
            <w:vAlign w:val="center"/>
          </w:tcPr>
          <w:p w14:paraId="3D54993B" w14:textId="77777777" w:rsidR="00816E3A" w:rsidRPr="00E1087E" w:rsidRDefault="00816E3A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Zakres projektu</w:t>
            </w: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14:paraId="71874AD7" w14:textId="77777777" w:rsidR="00816E3A" w:rsidRPr="00E1087E" w:rsidRDefault="00816E3A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Wartość projektu</w:t>
            </w:r>
          </w:p>
          <w:p w14:paraId="6E4F1536" w14:textId="77777777" w:rsidR="00816E3A" w:rsidRPr="00E1087E" w:rsidRDefault="00816E3A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(brutto)</w:t>
            </w:r>
          </w:p>
        </w:tc>
        <w:tc>
          <w:tcPr>
            <w:tcW w:w="511" w:type="pct"/>
            <w:shd w:val="clear" w:color="auto" w:fill="F2F2F2" w:themeFill="background1" w:themeFillShade="F2"/>
            <w:vAlign w:val="center"/>
          </w:tcPr>
          <w:p w14:paraId="6AEDA33D" w14:textId="77777777" w:rsidR="00816E3A" w:rsidRPr="00E1087E" w:rsidRDefault="00816E3A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Okres realizacji projektu</w:t>
            </w:r>
          </w:p>
          <w:p w14:paraId="399C4748" w14:textId="77777777" w:rsidR="00816E3A" w:rsidRPr="00E1087E" w:rsidRDefault="00816E3A" w:rsidP="00465A51">
            <w:pPr>
              <w:spacing w:before="120" w:after="120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(od – do)</w:t>
            </w:r>
          </w:p>
        </w:tc>
      </w:tr>
      <w:tr w:rsidR="00816E3A" w:rsidRPr="00E1087E" w14:paraId="46BDD162" w14:textId="77777777" w:rsidTr="00465A51">
        <w:trPr>
          <w:trHeight w:val="520"/>
        </w:trPr>
        <w:tc>
          <w:tcPr>
            <w:tcW w:w="170" w:type="pct"/>
            <w:vAlign w:val="center"/>
          </w:tcPr>
          <w:p w14:paraId="0ABAF712" w14:textId="77777777" w:rsidR="00816E3A" w:rsidRPr="00E1087E" w:rsidRDefault="00816E3A" w:rsidP="00465A51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1</w:t>
            </w:r>
          </w:p>
        </w:tc>
        <w:tc>
          <w:tcPr>
            <w:tcW w:w="603" w:type="pct"/>
            <w:vAlign w:val="center"/>
          </w:tcPr>
          <w:p w14:paraId="41A51FF7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76C829EF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77FDA28B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58519DEA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476" w:type="pct"/>
            <w:vAlign w:val="center"/>
          </w:tcPr>
          <w:p w14:paraId="4E23F7BE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08" w:type="pct"/>
            <w:vAlign w:val="center"/>
          </w:tcPr>
          <w:p w14:paraId="54E416C7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1" w:type="pct"/>
            <w:vAlign w:val="center"/>
          </w:tcPr>
          <w:p w14:paraId="4D4AB991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816E3A" w:rsidRPr="00E1087E" w14:paraId="436C7882" w14:textId="77777777" w:rsidTr="00465A51">
        <w:trPr>
          <w:trHeight w:val="520"/>
        </w:trPr>
        <w:tc>
          <w:tcPr>
            <w:tcW w:w="170" w:type="pct"/>
            <w:vAlign w:val="center"/>
          </w:tcPr>
          <w:p w14:paraId="7B16710B" w14:textId="77777777" w:rsidR="00816E3A" w:rsidRPr="00E1087E" w:rsidRDefault="00816E3A" w:rsidP="00465A51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2</w:t>
            </w:r>
          </w:p>
        </w:tc>
        <w:tc>
          <w:tcPr>
            <w:tcW w:w="603" w:type="pct"/>
            <w:vAlign w:val="center"/>
          </w:tcPr>
          <w:p w14:paraId="26FBA809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1F6A309F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47D804F3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4542B92A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476" w:type="pct"/>
            <w:vAlign w:val="center"/>
          </w:tcPr>
          <w:p w14:paraId="2BC666C3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08" w:type="pct"/>
            <w:vAlign w:val="center"/>
          </w:tcPr>
          <w:p w14:paraId="75610CE5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1" w:type="pct"/>
            <w:vAlign w:val="center"/>
          </w:tcPr>
          <w:p w14:paraId="2738A707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  <w:tr w:rsidR="00816E3A" w:rsidRPr="00E1087E" w14:paraId="2A1C53C5" w14:textId="77777777" w:rsidTr="00465A51">
        <w:trPr>
          <w:trHeight w:val="520"/>
        </w:trPr>
        <w:tc>
          <w:tcPr>
            <w:tcW w:w="170" w:type="pct"/>
            <w:vAlign w:val="center"/>
          </w:tcPr>
          <w:p w14:paraId="3357D936" w14:textId="77777777" w:rsidR="00816E3A" w:rsidRPr="00E1087E" w:rsidRDefault="00816E3A" w:rsidP="00465A51">
            <w:pPr>
              <w:spacing w:before="120" w:after="120"/>
              <w:ind w:left="283" w:right="-711" w:hanging="283"/>
              <w:rPr>
                <w:rFonts w:ascii="URW DIN" w:hAnsi="URW DIN" w:cs="Calibri Light"/>
                <w:b/>
                <w:sz w:val="18"/>
                <w:szCs w:val="18"/>
              </w:rPr>
            </w:pPr>
            <w:r w:rsidRPr="00E1087E">
              <w:rPr>
                <w:rFonts w:ascii="URW DIN" w:hAnsi="URW DIN" w:cs="Calibri Light"/>
                <w:b/>
                <w:sz w:val="18"/>
                <w:szCs w:val="18"/>
              </w:rPr>
              <w:t>…</w:t>
            </w:r>
          </w:p>
        </w:tc>
        <w:tc>
          <w:tcPr>
            <w:tcW w:w="603" w:type="pct"/>
            <w:vAlign w:val="center"/>
          </w:tcPr>
          <w:p w14:paraId="4C34B91E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1DAE9F33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4F1E1F33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519FBFCB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1476" w:type="pct"/>
            <w:vAlign w:val="center"/>
          </w:tcPr>
          <w:p w14:paraId="788DA788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408" w:type="pct"/>
            <w:vAlign w:val="center"/>
          </w:tcPr>
          <w:p w14:paraId="6D6115F9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  <w:tc>
          <w:tcPr>
            <w:tcW w:w="511" w:type="pct"/>
            <w:vAlign w:val="center"/>
          </w:tcPr>
          <w:p w14:paraId="4094DE2E" w14:textId="77777777" w:rsidR="00816E3A" w:rsidRPr="00E1087E" w:rsidRDefault="00816E3A" w:rsidP="00465A51">
            <w:pPr>
              <w:spacing w:before="120" w:after="120"/>
              <w:ind w:left="283" w:right="-711" w:hanging="283"/>
              <w:jc w:val="center"/>
              <w:rPr>
                <w:rFonts w:ascii="URW DIN" w:hAnsi="URW DIN" w:cs="Calibri Light"/>
                <w:b/>
                <w:sz w:val="18"/>
                <w:szCs w:val="18"/>
              </w:rPr>
            </w:pPr>
          </w:p>
        </w:tc>
      </w:tr>
    </w:tbl>
    <w:p w14:paraId="41510EA2" w14:textId="77777777" w:rsidR="002F2174" w:rsidRDefault="002F2174" w:rsidP="000B5249">
      <w:pPr>
        <w:spacing w:before="120" w:after="120"/>
        <w:rPr>
          <w:rFonts w:ascii="URW DIN" w:hAnsi="URW DIN" w:cs="Calibri Light"/>
          <w:sz w:val="18"/>
          <w:szCs w:val="18"/>
        </w:rPr>
      </w:pPr>
    </w:p>
    <w:p w14:paraId="6316836B" w14:textId="77777777" w:rsidR="008A3889" w:rsidRPr="00E1087E" w:rsidRDefault="008A3889" w:rsidP="00EB4065">
      <w:pPr>
        <w:spacing w:before="120" w:after="120"/>
        <w:ind w:left="7788" w:firstLine="708"/>
        <w:rPr>
          <w:rFonts w:ascii="URW DIN" w:hAnsi="URW DIN" w:cs="Calibri Light"/>
          <w:sz w:val="18"/>
          <w:szCs w:val="18"/>
        </w:rPr>
      </w:pPr>
    </w:p>
    <w:p w14:paraId="6822BAF1" w14:textId="77777777" w:rsidR="008A3889" w:rsidRPr="00E1087E" w:rsidRDefault="008A3889" w:rsidP="00EB4065">
      <w:pPr>
        <w:spacing w:before="120" w:after="120"/>
        <w:ind w:left="7788" w:firstLine="708"/>
        <w:rPr>
          <w:rFonts w:ascii="URW DIN" w:hAnsi="URW DIN" w:cs="Calibri Light"/>
          <w:sz w:val="18"/>
          <w:szCs w:val="18"/>
        </w:rPr>
      </w:pPr>
    </w:p>
    <w:p w14:paraId="3D1285E8" w14:textId="71BC840C" w:rsidR="00855660" w:rsidRPr="00E1087E" w:rsidRDefault="009A3C6E" w:rsidP="00EB4065">
      <w:pPr>
        <w:spacing w:before="120" w:after="120"/>
        <w:ind w:left="7788" w:firstLine="708"/>
        <w:rPr>
          <w:rFonts w:ascii="URW DIN" w:hAnsi="URW DIN" w:cs="Calibri Light"/>
          <w:sz w:val="18"/>
          <w:szCs w:val="18"/>
        </w:rPr>
      </w:pPr>
      <w:r w:rsidRPr="00E1087E">
        <w:rPr>
          <w:rFonts w:ascii="URW DIN" w:hAnsi="URW DIN" w:cs="Calibri Light"/>
          <w:sz w:val="18"/>
          <w:szCs w:val="18"/>
        </w:rPr>
        <w:lastRenderedPageBreak/>
        <w:t>____________________________________________</w:t>
      </w:r>
      <w:r w:rsidRPr="00E1087E">
        <w:rPr>
          <w:rFonts w:ascii="URW DIN" w:hAnsi="URW DIN" w:cs="Calibri Light"/>
          <w:sz w:val="18"/>
          <w:szCs w:val="18"/>
        </w:rPr>
        <w:tab/>
      </w:r>
    </w:p>
    <w:p w14:paraId="0AA7F45E" w14:textId="77777777" w:rsidR="00CA1C6C" w:rsidRPr="00E1087E" w:rsidRDefault="009A3C6E" w:rsidP="002601D5">
      <w:pPr>
        <w:spacing w:before="120" w:after="120"/>
        <w:jc w:val="right"/>
        <w:rPr>
          <w:rFonts w:ascii="URW DIN" w:hAnsi="URW DIN" w:cs="Calibri Light"/>
          <w:sz w:val="18"/>
          <w:szCs w:val="18"/>
        </w:rPr>
      </w:pPr>
      <w:r w:rsidRPr="00E1087E">
        <w:rPr>
          <w:rFonts w:ascii="URW DIN" w:hAnsi="URW DIN" w:cs="Calibri Light"/>
          <w:sz w:val="18"/>
          <w:szCs w:val="18"/>
        </w:rPr>
        <w:t>Podpis osoby/osób uprawnionej/</w:t>
      </w:r>
      <w:proofErr w:type="spellStart"/>
      <w:r w:rsidRPr="00E1087E">
        <w:rPr>
          <w:rFonts w:ascii="URW DIN" w:hAnsi="URW DIN" w:cs="Calibri Light"/>
          <w:sz w:val="18"/>
          <w:szCs w:val="18"/>
        </w:rPr>
        <w:t>ych</w:t>
      </w:r>
      <w:proofErr w:type="spellEnd"/>
      <w:r w:rsidRPr="00E1087E">
        <w:rPr>
          <w:rFonts w:ascii="URW DIN" w:hAnsi="URW DIN" w:cs="Calibri Light"/>
          <w:sz w:val="18"/>
          <w:szCs w:val="18"/>
        </w:rPr>
        <w:t xml:space="preserve"> do reprezentacji Wykonawcy</w:t>
      </w:r>
    </w:p>
    <w:sectPr w:rsidR="00CA1C6C" w:rsidRPr="00E1087E" w:rsidSect="00EA5158">
      <w:headerReference w:type="default" r:id="rId12"/>
      <w:footerReference w:type="default" r:id="rId13"/>
      <w:pgSz w:w="16838" w:h="11906" w:orient="landscape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4A100" w14:textId="77777777" w:rsidR="00060E27" w:rsidRDefault="00060E27" w:rsidP="00BE2B88">
      <w:r>
        <w:separator/>
      </w:r>
    </w:p>
  </w:endnote>
  <w:endnote w:type="continuationSeparator" w:id="0">
    <w:p w14:paraId="52F3EB78" w14:textId="77777777" w:rsidR="00060E27" w:rsidRDefault="00060E27" w:rsidP="00BE2B88">
      <w:r>
        <w:continuationSeparator/>
      </w:r>
    </w:p>
  </w:endnote>
  <w:endnote w:type="continuationNotice" w:id="1">
    <w:p w14:paraId="17A02D94" w14:textId="77777777" w:rsidR="00060E27" w:rsidRDefault="00060E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RW DIN">
    <w:altName w:val="Calibri"/>
    <w:panose1 w:val="000005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4104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57" w:type="dxa"/>
        <w:left w:w="57" w:type="dxa"/>
        <w:bottom w:w="57" w:type="dxa"/>
        <w:right w:w="57" w:type="dxa"/>
      </w:tblCellMar>
      <w:tblLook w:val="04A0" w:firstRow="1" w:lastRow="0" w:firstColumn="1" w:lastColumn="0" w:noHBand="0" w:noVBand="1"/>
    </w:tblPr>
    <w:tblGrid>
      <w:gridCol w:w="13395"/>
      <w:gridCol w:w="709"/>
    </w:tblGrid>
    <w:tr w:rsidR="00D900F5" w14:paraId="0C4A8FF4" w14:textId="77777777" w:rsidTr="00E1087E">
      <w:tc>
        <w:tcPr>
          <w:tcW w:w="13395" w:type="dxa"/>
          <w:hideMark/>
        </w:tcPr>
        <w:p w14:paraId="0DB4B7B3" w14:textId="3A9F3859" w:rsidR="00D900F5" w:rsidRDefault="003D6F7A" w:rsidP="00C31BF1">
          <w:pPr>
            <w:tabs>
              <w:tab w:val="left" w:pos="13003"/>
            </w:tabs>
            <w:autoSpaceDE w:val="0"/>
            <w:autoSpaceDN w:val="0"/>
            <w:adjustRightInd w:val="0"/>
            <w:ind w:right="317"/>
            <w:jc w:val="both"/>
            <w:rPr>
              <w:rFonts w:asciiTheme="minorHAnsi" w:hAnsiTheme="minorHAnsi" w:cs="Arial"/>
              <w:sz w:val="16"/>
              <w:szCs w:val="16"/>
            </w:rPr>
          </w:pPr>
          <w:r w:rsidRPr="003D6F7A">
            <w:rPr>
              <w:rStyle w:val="PodtytuZnak"/>
              <w:rFonts w:cstheme="minorHAnsi"/>
              <w:color w:val="808080" w:themeColor="background1" w:themeShade="80"/>
              <w:sz w:val="16"/>
              <w:szCs w:val="16"/>
            </w:rPr>
            <w:t xml:space="preserve">Projekt pn. System Obsługi Szkód i Regresów (System </w:t>
          </w:r>
          <w:proofErr w:type="spellStart"/>
          <w:r w:rsidRPr="003D6F7A">
            <w:rPr>
              <w:rStyle w:val="PodtytuZnak"/>
              <w:rFonts w:cstheme="minorHAnsi"/>
              <w:color w:val="808080" w:themeColor="background1" w:themeShade="80"/>
              <w:sz w:val="16"/>
              <w:szCs w:val="16"/>
            </w:rPr>
            <w:t>SOSiR</w:t>
          </w:r>
          <w:proofErr w:type="spellEnd"/>
          <w:r w:rsidRPr="003D6F7A">
            <w:rPr>
              <w:rStyle w:val="PodtytuZnak"/>
              <w:rFonts w:cstheme="minorHAnsi"/>
              <w:color w:val="808080" w:themeColor="background1" w:themeShade="80"/>
              <w:sz w:val="16"/>
              <w:szCs w:val="16"/>
            </w:rPr>
            <w:t>) współfinansowany jest ze środków Funduszu Europejskiego na Rozwój Cyfrowy w ramach priorytetu FERC.02 - Zaawansowane usługi cyfrowe, w ramach działania FERC.02.01 - Wysoka jakość i dostępność e-usług publicznych.</w:t>
          </w:r>
        </w:p>
      </w:tc>
      <w:tc>
        <w:tcPr>
          <w:tcW w:w="709" w:type="dxa"/>
          <w:vAlign w:val="center"/>
          <w:hideMark/>
        </w:tcPr>
        <w:p w14:paraId="68F7FA4F" w14:textId="31B6BEF2" w:rsidR="00D900F5" w:rsidRDefault="00D900F5">
          <w:pPr>
            <w:pStyle w:val="Stopka"/>
            <w:jc w:val="center"/>
            <w:rPr>
              <w:rFonts w:asciiTheme="minorHAnsi" w:hAnsiTheme="minorHAnsi"/>
              <w:sz w:val="20"/>
              <w:szCs w:val="20"/>
              <w:lang w:val="pl-PL"/>
            </w:rPr>
          </w:pPr>
          <w:r>
            <w:rPr>
              <w:rFonts w:asciiTheme="minorHAnsi" w:hAnsiTheme="minorHAnsi"/>
              <w:sz w:val="20"/>
              <w:szCs w:val="20"/>
            </w:rPr>
            <w:fldChar w:fldCharType="begin"/>
          </w:r>
          <w:r>
            <w:rPr>
              <w:rFonts w:asciiTheme="minorHAnsi" w:hAnsiTheme="minorHAnsi"/>
              <w:sz w:val="20"/>
              <w:szCs w:val="20"/>
            </w:rPr>
            <w:instrText xml:space="preserve"> PAGE   \* MERGEFORMAT </w:instrText>
          </w:r>
          <w:r>
            <w:rPr>
              <w:rFonts w:asciiTheme="minorHAnsi" w:hAnsiTheme="minorHAnsi"/>
              <w:sz w:val="20"/>
              <w:szCs w:val="20"/>
            </w:rPr>
            <w:fldChar w:fldCharType="separate"/>
          </w:r>
          <w:r>
            <w:rPr>
              <w:rFonts w:asciiTheme="minorHAnsi" w:hAnsiTheme="minorHAnsi"/>
              <w:noProof/>
              <w:sz w:val="20"/>
              <w:szCs w:val="20"/>
            </w:rPr>
            <w:t>4</w:t>
          </w:r>
          <w:r>
            <w:rPr>
              <w:rFonts w:asciiTheme="minorHAnsi" w:hAnsiTheme="minorHAnsi"/>
              <w:sz w:val="20"/>
              <w:szCs w:val="20"/>
            </w:rPr>
            <w:fldChar w:fldCharType="end"/>
          </w:r>
          <w:r>
            <w:rPr>
              <w:rFonts w:asciiTheme="minorHAnsi" w:hAnsiTheme="minorHAnsi"/>
              <w:sz w:val="20"/>
              <w:szCs w:val="20"/>
              <w:lang w:val="pl-PL"/>
            </w:rPr>
            <w:t xml:space="preserve"> | </w:t>
          </w:r>
          <w:r>
            <w:rPr>
              <w:rFonts w:asciiTheme="minorHAnsi" w:hAnsiTheme="minorHAnsi"/>
              <w:sz w:val="20"/>
              <w:szCs w:val="20"/>
              <w:lang w:val="pl-PL"/>
            </w:rPr>
            <w:fldChar w:fldCharType="begin"/>
          </w:r>
          <w:r>
            <w:rPr>
              <w:rFonts w:asciiTheme="minorHAnsi" w:hAnsiTheme="minorHAnsi"/>
              <w:sz w:val="20"/>
              <w:szCs w:val="20"/>
              <w:lang w:val="pl-PL"/>
            </w:rPr>
            <w:instrText xml:space="preserve"> NUMPAGES   \* MERGEFORMAT </w:instrText>
          </w:r>
          <w:r>
            <w:rPr>
              <w:rFonts w:asciiTheme="minorHAnsi" w:hAnsiTheme="minorHAnsi"/>
              <w:sz w:val="20"/>
              <w:szCs w:val="20"/>
              <w:lang w:val="pl-PL"/>
            </w:rPr>
            <w:fldChar w:fldCharType="separate"/>
          </w:r>
          <w:r>
            <w:rPr>
              <w:rFonts w:asciiTheme="minorHAnsi" w:hAnsiTheme="minorHAnsi"/>
              <w:noProof/>
              <w:sz w:val="20"/>
              <w:szCs w:val="20"/>
              <w:lang w:val="pl-PL"/>
            </w:rPr>
            <w:t>4</w:t>
          </w:r>
          <w:r>
            <w:rPr>
              <w:rFonts w:asciiTheme="minorHAnsi" w:hAnsiTheme="minorHAnsi"/>
              <w:sz w:val="20"/>
              <w:szCs w:val="20"/>
              <w:lang w:val="pl-PL"/>
            </w:rPr>
            <w:fldChar w:fldCharType="end"/>
          </w:r>
        </w:p>
      </w:tc>
    </w:tr>
  </w:tbl>
  <w:p w14:paraId="238142A8" w14:textId="325FF699" w:rsidR="00D900F5" w:rsidRDefault="00D900F5" w:rsidP="001B53C9">
    <w:pPr>
      <w:autoSpaceDE w:val="0"/>
      <w:autoSpaceDN w:val="0"/>
      <w:adjustRightInd w:val="0"/>
      <w:jc w:val="center"/>
      <w:rPr>
        <w:rFonts w:ascii="Verdana" w:hAnsi="Verdana" w:cs="Arial"/>
        <w:sz w:val="16"/>
        <w:szCs w:val="16"/>
      </w:rPr>
    </w:pPr>
    <w:r w:rsidRPr="00CD5F4B">
      <w:rPr>
        <w:noProof/>
        <w:color w:val="808080" w:themeColor="background1" w:themeShade="8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E20B47" wp14:editId="26842679">
              <wp:simplePos x="0" y="0"/>
              <wp:positionH relativeFrom="margin">
                <wp:align>right</wp:align>
              </wp:positionH>
              <wp:positionV relativeFrom="paragraph">
                <wp:posOffset>-341510</wp:posOffset>
              </wp:positionV>
              <wp:extent cx="9053384" cy="0"/>
              <wp:effectExtent l="0" t="0" r="0" b="0"/>
              <wp:wrapNone/>
              <wp:docPr id="17" name="Łącznik prosty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53384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656C34BA" id="Łącznik prosty 1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61.65pt,-26.9pt" to="1374.5pt,-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" strokecolor="#94b64e [3046]" strokeweight=".25pt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CBF22" w14:textId="77777777" w:rsidR="00060E27" w:rsidRDefault="00060E27" w:rsidP="00BE2B88">
      <w:r>
        <w:separator/>
      </w:r>
    </w:p>
  </w:footnote>
  <w:footnote w:type="continuationSeparator" w:id="0">
    <w:p w14:paraId="621F7958" w14:textId="77777777" w:rsidR="00060E27" w:rsidRDefault="00060E27" w:rsidP="00BE2B88">
      <w:r>
        <w:continuationSeparator/>
      </w:r>
    </w:p>
  </w:footnote>
  <w:footnote w:type="continuationNotice" w:id="1">
    <w:p w14:paraId="60F9263D" w14:textId="77777777" w:rsidR="00060E27" w:rsidRDefault="00060E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36F82" w14:textId="4325C80E" w:rsidR="00D900F5" w:rsidRPr="00907FAD" w:rsidRDefault="00907FAD" w:rsidP="00907FAD">
    <w:pPr>
      <w:pStyle w:val="Nagwek"/>
      <w:jc w:val="center"/>
    </w:pPr>
    <w:r>
      <w:rPr>
        <w:noProof/>
      </w:rPr>
      <w:drawing>
        <wp:inline distT="0" distB="0" distL="0" distR="0" wp14:anchorId="5114A514" wp14:editId="65D0B0FE">
          <wp:extent cx="5821680" cy="581025"/>
          <wp:effectExtent l="0" t="0" r="7620" b="9525"/>
          <wp:docPr id="454627108" name="Obraz 454627108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9585649" name="Obraz 1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137" b="21371"/>
                  <a:stretch/>
                </pic:blipFill>
                <pic:spPr bwMode="auto">
                  <a:xfrm>
                    <a:off x="0" y="0"/>
                    <a:ext cx="582168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51347"/>
    <w:multiLevelType w:val="hybridMultilevel"/>
    <w:tmpl w:val="90104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67D30"/>
    <w:multiLevelType w:val="hybridMultilevel"/>
    <w:tmpl w:val="E348BF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01B42"/>
    <w:multiLevelType w:val="hybridMultilevel"/>
    <w:tmpl w:val="CA26A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C1D68"/>
    <w:multiLevelType w:val="hybridMultilevel"/>
    <w:tmpl w:val="F32C67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664469">
    <w:abstractNumId w:val="1"/>
  </w:num>
  <w:num w:numId="2" w16cid:durableId="1775203242">
    <w:abstractNumId w:val="3"/>
  </w:num>
  <w:num w:numId="3" w16cid:durableId="3792113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0615175">
    <w:abstractNumId w:val="0"/>
  </w:num>
  <w:num w:numId="5" w16cid:durableId="85781306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leksander Urban">
    <w15:presenceInfo w15:providerId="AD" w15:userId="S::AUrban@ufg.pl::520ff75b-987d-426d-bf25-339612610cd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C6E"/>
    <w:rsid w:val="000000FD"/>
    <w:rsid w:val="00012775"/>
    <w:rsid w:val="00012829"/>
    <w:rsid w:val="00031093"/>
    <w:rsid w:val="00031F3B"/>
    <w:rsid w:val="00032D6B"/>
    <w:rsid w:val="0003359C"/>
    <w:rsid w:val="00040966"/>
    <w:rsid w:val="00046807"/>
    <w:rsid w:val="000510E7"/>
    <w:rsid w:val="00051617"/>
    <w:rsid w:val="000521E1"/>
    <w:rsid w:val="00052840"/>
    <w:rsid w:val="00060E27"/>
    <w:rsid w:val="00065F97"/>
    <w:rsid w:val="000738CC"/>
    <w:rsid w:val="00074310"/>
    <w:rsid w:val="00076C6D"/>
    <w:rsid w:val="00077B7B"/>
    <w:rsid w:val="00077CAD"/>
    <w:rsid w:val="00081B37"/>
    <w:rsid w:val="000825CE"/>
    <w:rsid w:val="00092DB2"/>
    <w:rsid w:val="00095473"/>
    <w:rsid w:val="000A08D0"/>
    <w:rsid w:val="000A676A"/>
    <w:rsid w:val="000B3BAF"/>
    <w:rsid w:val="000B5249"/>
    <w:rsid w:val="000B7B29"/>
    <w:rsid w:val="000C06BD"/>
    <w:rsid w:val="000C0E35"/>
    <w:rsid w:val="000C0EDC"/>
    <w:rsid w:val="000C0F0C"/>
    <w:rsid w:val="000C3D34"/>
    <w:rsid w:val="000C6519"/>
    <w:rsid w:val="000C662E"/>
    <w:rsid w:val="000D4865"/>
    <w:rsid w:val="000E01AB"/>
    <w:rsid w:val="000E4AC4"/>
    <w:rsid w:val="000E5AC1"/>
    <w:rsid w:val="000E5D89"/>
    <w:rsid w:val="000E76DE"/>
    <w:rsid w:val="000F41D5"/>
    <w:rsid w:val="00103211"/>
    <w:rsid w:val="00104249"/>
    <w:rsid w:val="001049EB"/>
    <w:rsid w:val="001102F4"/>
    <w:rsid w:val="0011373E"/>
    <w:rsid w:val="001149F3"/>
    <w:rsid w:val="0012691B"/>
    <w:rsid w:val="00127D90"/>
    <w:rsid w:val="00137EEF"/>
    <w:rsid w:val="0015276B"/>
    <w:rsid w:val="001543EC"/>
    <w:rsid w:val="00161FA3"/>
    <w:rsid w:val="0016219F"/>
    <w:rsid w:val="001745AD"/>
    <w:rsid w:val="001832E4"/>
    <w:rsid w:val="00190173"/>
    <w:rsid w:val="001925FA"/>
    <w:rsid w:val="00193C67"/>
    <w:rsid w:val="001A1344"/>
    <w:rsid w:val="001A6365"/>
    <w:rsid w:val="001B391D"/>
    <w:rsid w:val="001B53C9"/>
    <w:rsid w:val="001B629B"/>
    <w:rsid w:val="001B6571"/>
    <w:rsid w:val="001B70DA"/>
    <w:rsid w:val="001C3466"/>
    <w:rsid w:val="001C4BFA"/>
    <w:rsid w:val="001D381B"/>
    <w:rsid w:val="001E1224"/>
    <w:rsid w:val="001E68BB"/>
    <w:rsid w:val="001F39AA"/>
    <w:rsid w:val="001F3E95"/>
    <w:rsid w:val="001F424F"/>
    <w:rsid w:val="001F44CD"/>
    <w:rsid w:val="001F68BD"/>
    <w:rsid w:val="001F68D7"/>
    <w:rsid w:val="001F6B93"/>
    <w:rsid w:val="00200C3A"/>
    <w:rsid w:val="0020111B"/>
    <w:rsid w:val="002020CB"/>
    <w:rsid w:val="00202745"/>
    <w:rsid w:val="00205D65"/>
    <w:rsid w:val="002104F0"/>
    <w:rsid w:val="00210568"/>
    <w:rsid w:val="00210F64"/>
    <w:rsid w:val="0021114F"/>
    <w:rsid w:val="00211AEB"/>
    <w:rsid w:val="00212EE8"/>
    <w:rsid w:val="002143B4"/>
    <w:rsid w:val="00216A6F"/>
    <w:rsid w:val="00221590"/>
    <w:rsid w:val="002272D8"/>
    <w:rsid w:val="00231F0F"/>
    <w:rsid w:val="0023626B"/>
    <w:rsid w:val="00240C1E"/>
    <w:rsid w:val="0024182E"/>
    <w:rsid w:val="00242A02"/>
    <w:rsid w:val="00244153"/>
    <w:rsid w:val="0024660E"/>
    <w:rsid w:val="002514A1"/>
    <w:rsid w:val="002523E6"/>
    <w:rsid w:val="00253148"/>
    <w:rsid w:val="00254BEB"/>
    <w:rsid w:val="002601D5"/>
    <w:rsid w:val="00260E07"/>
    <w:rsid w:val="002610B2"/>
    <w:rsid w:val="00262359"/>
    <w:rsid w:val="002640A9"/>
    <w:rsid w:val="002672B2"/>
    <w:rsid w:val="0027525D"/>
    <w:rsid w:val="00275650"/>
    <w:rsid w:val="00275CDB"/>
    <w:rsid w:val="00276FAF"/>
    <w:rsid w:val="0028096D"/>
    <w:rsid w:val="00280BEF"/>
    <w:rsid w:val="0028253A"/>
    <w:rsid w:val="00283717"/>
    <w:rsid w:val="00286226"/>
    <w:rsid w:val="002904FB"/>
    <w:rsid w:val="00290ADB"/>
    <w:rsid w:val="002933A1"/>
    <w:rsid w:val="00294F47"/>
    <w:rsid w:val="002A03ED"/>
    <w:rsid w:val="002C0A79"/>
    <w:rsid w:val="002C4608"/>
    <w:rsid w:val="002C4DBD"/>
    <w:rsid w:val="002D437A"/>
    <w:rsid w:val="002E176A"/>
    <w:rsid w:val="002E5C81"/>
    <w:rsid w:val="002F2174"/>
    <w:rsid w:val="002F6516"/>
    <w:rsid w:val="003022B4"/>
    <w:rsid w:val="0030254C"/>
    <w:rsid w:val="003030CF"/>
    <w:rsid w:val="0030387D"/>
    <w:rsid w:val="0030629B"/>
    <w:rsid w:val="003100B2"/>
    <w:rsid w:val="00316DAA"/>
    <w:rsid w:val="00317680"/>
    <w:rsid w:val="00320EA9"/>
    <w:rsid w:val="00321D99"/>
    <w:rsid w:val="003229D8"/>
    <w:rsid w:val="00323C85"/>
    <w:rsid w:val="00326CE5"/>
    <w:rsid w:val="0033313B"/>
    <w:rsid w:val="00337A61"/>
    <w:rsid w:val="003440BF"/>
    <w:rsid w:val="00345CEE"/>
    <w:rsid w:val="00351A15"/>
    <w:rsid w:val="00364051"/>
    <w:rsid w:val="00364C17"/>
    <w:rsid w:val="00364CC6"/>
    <w:rsid w:val="00366180"/>
    <w:rsid w:val="00366536"/>
    <w:rsid w:val="003670CA"/>
    <w:rsid w:val="00367FF4"/>
    <w:rsid w:val="00372F23"/>
    <w:rsid w:val="00374B39"/>
    <w:rsid w:val="00374B7F"/>
    <w:rsid w:val="00376370"/>
    <w:rsid w:val="003767A9"/>
    <w:rsid w:val="00381CBA"/>
    <w:rsid w:val="00382846"/>
    <w:rsid w:val="00382D55"/>
    <w:rsid w:val="00384567"/>
    <w:rsid w:val="00385055"/>
    <w:rsid w:val="00387544"/>
    <w:rsid w:val="00390DD6"/>
    <w:rsid w:val="003A02DC"/>
    <w:rsid w:val="003A02E8"/>
    <w:rsid w:val="003A0314"/>
    <w:rsid w:val="003A5240"/>
    <w:rsid w:val="003B1246"/>
    <w:rsid w:val="003B5F0E"/>
    <w:rsid w:val="003C33F0"/>
    <w:rsid w:val="003C66B8"/>
    <w:rsid w:val="003C6B17"/>
    <w:rsid w:val="003D1AB2"/>
    <w:rsid w:val="003D3C8E"/>
    <w:rsid w:val="003D5EF7"/>
    <w:rsid w:val="003D5FBF"/>
    <w:rsid w:val="003D6753"/>
    <w:rsid w:val="003D6F7A"/>
    <w:rsid w:val="003E1226"/>
    <w:rsid w:val="003E59F2"/>
    <w:rsid w:val="003E6ECD"/>
    <w:rsid w:val="003F0168"/>
    <w:rsid w:val="003F0944"/>
    <w:rsid w:val="003F2B15"/>
    <w:rsid w:val="003F35E1"/>
    <w:rsid w:val="003F615E"/>
    <w:rsid w:val="003F635B"/>
    <w:rsid w:val="003F643B"/>
    <w:rsid w:val="003F6A4F"/>
    <w:rsid w:val="00400198"/>
    <w:rsid w:val="00403A2D"/>
    <w:rsid w:val="0041668A"/>
    <w:rsid w:val="00416BBF"/>
    <w:rsid w:val="0043175C"/>
    <w:rsid w:val="00437484"/>
    <w:rsid w:val="004429F9"/>
    <w:rsid w:val="00442D0B"/>
    <w:rsid w:val="00445D2C"/>
    <w:rsid w:val="00451B3E"/>
    <w:rsid w:val="0046113F"/>
    <w:rsid w:val="00461DD9"/>
    <w:rsid w:val="004712BD"/>
    <w:rsid w:val="0047258F"/>
    <w:rsid w:val="00476A80"/>
    <w:rsid w:val="004775C7"/>
    <w:rsid w:val="004823C5"/>
    <w:rsid w:val="004871A3"/>
    <w:rsid w:val="00490F46"/>
    <w:rsid w:val="00492645"/>
    <w:rsid w:val="00495E2A"/>
    <w:rsid w:val="004B6764"/>
    <w:rsid w:val="004B76C6"/>
    <w:rsid w:val="004C0880"/>
    <w:rsid w:val="004C3359"/>
    <w:rsid w:val="004C4010"/>
    <w:rsid w:val="004C45CD"/>
    <w:rsid w:val="004D13A5"/>
    <w:rsid w:val="004D6437"/>
    <w:rsid w:val="004D68EE"/>
    <w:rsid w:val="004D6A48"/>
    <w:rsid w:val="004E01A5"/>
    <w:rsid w:val="004E0FF6"/>
    <w:rsid w:val="004E2DAD"/>
    <w:rsid w:val="004E772E"/>
    <w:rsid w:val="004F01C4"/>
    <w:rsid w:val="004F2436"/>
    <w:rsid w:val="00507049"/>
    <w:rsid w:val="005132FA"/>
    <w:rsid w:val="00520CC6"/>
    <w:rsid w:val="00524CFA"/>
    <w:rsid w:val="00526E79"/>
    <w:rsid w:val="00526EAE"/>
    <w:rsid w:val="005463A2"/>
    <w:rsid w:val="00555AF0"/>
    <w:rsid w:val="00557309"/>
    <w:rsid w:val="00560C2D"/>
    <w:rsid w:val="00565616"/>
    <w:rsid w:val="0056620B"/>
    <w:rsid w:val="00573FDC"/>
    <w:rsid w:val="005811A2"/>
    <w:rsid w:val="00584655"/>
    <w:rsid w:val="0058702E"/>
    <w:rsid w:val="005873D7"/>
    <w:rsid w:val="00593438"/>
    <w:rsid w:val="0059494F"/>
    <w:rsid w:val="005A11BE"/>
    <w:rsid w:val="005B2CBD"/>
    <w:rsid w:val="005B428F"/>
    <w:rsid w:val="005B43B3"/>
    <w:rsid w:val="005B4C94"/>
    <w:rsid w:val="005B6596"/>
    <w:rsid w:val="005C2E46"/>
    <w:rsid w:val="005C3EDD"/>
    <w:rsid w:val="005C5AF6"/>
    <w:rsid w:val="005C6C66"/>
    <w:rsid w:val="005D09EF"/>
    <w:rsid w:val="005D3B88"/>
    <w:rsid w:val="005D42AB"/>
    <w:rsid w:val="005D645C"/>
    <w:rsid w:val="005D67FE"/>
    <w:rsid w:val="005D7330"/>
    <w:rsid w:val="005E29FA"/>
    <w:rsid w:val="005E591F"/>
    <w:rsid w:val="005F3863"/>
    <w:rsid w:val="005F528E"/>
    <w:rsid w:val="005F65D7"/>
    <w:rsid w:val="005F7FA9"/>
    <w:rsid w:val="0060066F"/>
    <w:rsid w:val="00603B56"/>
    <w:rsid w:val="00606DD4"/>
    <w:rsid w:val="00611C9B"/>
    <w:rsid w:val="00612632"/>
    <w:rsid w:val="00612E52"/>
    <w:rsid w:val="00613D7B"/>
    <w:rsid w:val="00617913"/>
    <w:rsid w:val="006201AE"/>
    <w:rsid w:val="0062170A"/>
    <w:rsid w:val="006219FC"/>
    <w:rsid w:val="00624A22"/>
    <w:rsid w:val="00631003"/>
    <w:rsid w:val="00632BFF"/>
    <w:rsid w:val="0064491F"/>
    <w:rsid w:val="00644AA4"/>
    <w:rsid w:val="00650E30"/>
    <w:rsid w:val="00651AFC"/>
    <w:rsid w:val="006544C4"/>
    <w:rsid w:val="00655214"/>
    <w:rsid w:val="00657655"/>
    <w:rsid w:val="00661E0F"/>
    <w:rsid w:val="00666B34"/>
    <w:rsid w:val="00667F0E"/>
    <w:rsid w:val="006709B7"/>
    <w:rsid w:val="00671510"/>
    <w:rsid w:val="00671A2C"/>
    <w:rsid w:val="00671B0A"/>
    <w:rsid w:val="00671F27"/>
    <w:rsid w:val="006746AA"/>
    <w:rsid w:val="00676F6D"/>
    <w:rsid w:val="00677188"/>
    <w:rsid w:val="00682D59"/>
    <w:rsid w:val="00683F94"/>
    <w:rsid w:val="00685F3C"/>
    <w:rsid w:val="00687F61"/>
    <w:rsid w:val="00696333"/>
    <w:rsid w:val="006A4B2A"/>
    <w:rsid w:val="006B4734"/>
    <w:rsid w:val="006C14A6"/>
    <w:rsid w:val="006C347A"/>
    <w:rsid w:val="006C50DE"/>
    <w:rsid w:val="006D2C2A"/>
    <w:rsid w:val="006D6E9F"/>
    <w:rsid w:val="006E60FF"/>
    <w:rsid w:val="006F263C"/>
    <w:rsid w:val="006F5E5A"/>
    <w:rsid w:val="006F65B9"/>
    <w:rsid w:val="00700DBC"/>
    <w:rsid w:val="00711763"/>
    <w:rsid w:val="00712746"/>
    <w:rsid w:val="00720BEC"/>
    <w:rsid w:val="007256C3"/>
    <w:rsid w:val="00726097"/>
    <w:rsid w:val="00727553"/>
    <w:rsid w:val="00727F54"/>
    <w:rsid w:val="00733FF3"/>
    <w:rsid w:val="00736735"/>
    <w:rsid w:val="00743597"/>
    <w:rsid w:val="00743D89"/>
    <w:rsid w:val="007443FD"/>
    <w:rsid w:val="00745B88"/>
    <w:rsid w:val="00752552"/>
    <w:rsid w:val="00753052"/>
    <w:rsid w:val="00755EE0"/>
    <w:rsid w:val="0075670F"/>
    <w:rsid w:val="007570EF"/>
    <w:rsid w:val="00761A43"/>
    <w:rsid w:val="00764262"/>
    <w:rsid w:val="00765DAF"/>
    <w:rsid w:val="00765F2C"/>
    <w:rsid w:val="00772DCE"/>
    <w:rsid w:val="00773968"/>
    <w:rsid w:val="007762DB"/>
    <w:rsid w:val="00780A7C"/>
    <w:rsid w:val="00781552"/>
    <w:rsid w:val="00782882"/>
    <w:rsid w:val="00794B1C"/>
    <w:rsid w:val="00795EF1"/>
    <w:rsid w:val="007A446F"/>
    <w:rsid w:val="007B6EBD"/>
    <w:rsid w:val="007C1F2A"/>
    <w:rsid w:val="007C35E9"/>
    <w:rsid w:val="007D1A2E"/>
    <w:rsid w:val="007D6F37"/>
    <w:rsid w:val="007E07DF"/>
    <w:rsid w:val="007F503C"/>
    <w:rsid w:val="007F55F9"/>
    <w:rsid w:val="00807798"/>
    <w:rsid w:val="008128EE"/>
    <w:rsid w:val="00813D75"/>
    <w:rsid w:val="00814C76"/>
    <w:rsid w:val="00814DC0"/>
    <w:rsid w:val="00814ED7"/>
    <w:rsid w:val="00816E3A"/>
    <w:rsid w:val="0081732A"/>
    <w:rsid w:val="00827802"/>
    <w:rsid w:val="008316FF"/>
    <w:rsid w:val="00832704"/>
    <w:rsid w:val="00832B03"/>
    <w:rsid w:val="00834315"/>
    <w:rsid w:val="00834513"/>
    <w:rsid w:val="0084333C"/>
    <w:rsid w:val="0084438B"/>
    <w:rsid w:val="00846448"/>
    <w:rsid w:val="00855660"/>
    <w:rsid w:val="0085771E"/>
    <w:rsid w:val="008651F2"/>
    <w:rsid w:val="0086549B"/>
    <w:rsid w:val="0086719B"/>
    <w:rsid w:val="00867F9B"/>
    <w:rsid w:val="00873E39"/>
    <w:rsid w:val="00874DC7"/>
    <w:rsid w:val="0087654E"/>
    <w:rsid w:val="008801EF"/>
    <w:rsid w:val="00885359"/>
    <w:rsid w:val="00890258"/>
    <w:rsid w:val="00890DF6"/>
    <w:rsid w:val="00892C02"/>
    <w:rsid w:val="0089396B"/>
    <w:rsid w:val="00896D4E"/>
    <w:rsid w:val="0089B5FC"/>
    <w:rsid w:val="008A3889"/>
    <w:rsid w:val="008A63F1"/>
    <w:rsid w:val="008A7420"/>
    <w:rsid w:val="008B002E"/>
    <w:rsid w:val="008B7923"/>
    <w:rsid w:val="008B7FB7"/>
    <w:rsid w:val="008C2FBD"/>
    <w:rsid w:val="008C3311"/>
    <w:rsid w:val="008D7ED9"/>
    <w:rsid w:val="008E438B"/>
    <w:rsid w:val="008F215C"/>
    <w:rsid w:val="008F268E"/>
    <w:rsid w:val="00907FAD"/>
    <w:rsid w:val="0092262D"/>
    <w:rsid w:val="00924FBC"/>
    <w:rsid w:val="00925507"/>
    <w:rsid w:val="00932190"/>
    <w:rsid w:val="0093331C"/>
    <w:rsid w:val="009345E1"/>
    <w:rsid w:val="00934F5B"/>
    <w:rsid w:val="009352B4"/>
    <w:rsid w:val="00937D6A"/>
    <w:rsid w:val="00940140"/>
    <w:rsid w:val="00941083"/>
    <w:rsid w:val="0094366A"/>
    <w:rsid w:val="00951112"/>
    <w:rsid w:val="00954BE7"/>
    <w:rsid w:val="0096176F"/>
    <w:rsid w:val="00963EFD"/>
    <w:rsid w:val="00981CC6"/>
    <w:rsid w:val="00982109"/>
    <w:rsid w:val="0098282B"/>
    <w:rsid w:val="00982F42"/>
    <w:rsid w:val="009853DA"/>
    <w:rsid w:val="00990E37"/>
    <w:rsid w:val="009914D9"/>
    <w:rsid w:val="009953F9"/>
    <w:rsid w:val="009A1952"/>
    <w:rsid w:val="009A3C6E"/>
    <w:rsid w:val="009B13BB"/>
    <w:rsid w:val="009B2FED"/>
    <w:rsid w:val="009B4B75"/>
    <w:rsid w:val="009C3C46"/>
    <w:rsid w:val="009C5CCE"/>
    <w:rsid w:val="009D3A9C"/>
    <w:rsid w:val="009D55AE"/>
    <w:rsid w:val="009D7FE0"/>
    <w:rsid w:val="009E0EE4"/>
    <w:rsid w:val="009E484E"/>
    <w:rsid w:val="009E7582"/>
    <w:rsid w:val="009F25A0"/>
    <w:rsid w:val="009F44DC"/>
    <w:rsid w:val="009F4960"/>
    <w:rsid w:val="009F5F91"/>
    <w:rsid w:val="00A028B7"/>
    <w:rsid w:val="00A03CB9"/>
    <w:rsid w:val="00A05CC0"/>
    <w:rsid w:val="00A05D64"/>
    <w:rsid w:val="00A06957"/>
    <w:rsid w:val="00A07032"/>
    <w:rsid w:val="00A12F95"/>
    <w:rsid w:val="00A145E5"/>
    <w:rsid w:val="00A169D6"/>
    <w:rsid w:val="00A23B4F"/>
    <w:rsid w:val="00A24E07"/>
    <w:rsid w:val="00A40CA3"/>
    <w:rsid w:val="00A40E30"/>
    <w:rsid w:val="00A40EE8"/>
    <w:rsid w:val="00A45616"/>
    <w:rsid w:val="00A475A4"/>
    <w:rsid w:val="00A535C1"/>
    <w:rsid w:val="00A54583"/>
    <w:rsid w:val="00A554D7"/>
    <w:rsid w:val="00A56376"/>
    <w:rsid w:val="00A57F88"/>
    <w:rsid w:val="00A609B4"/>
    <w:rsid w:val="00A62C2A"/>
    <w:rsid w:val="00A646BE"/>
    <w:rsid w:val="00A64D9F"/>
    <w:rsid w:val="00A64F15"/>
    <w:rsid w:val="00A7149D"/>
    <w:rsid w:val="00A75DC1"/>
    <w:rsid w:val="00A8014E"/>
    <w:rsid w:val="00A82659"/>
    <w:rsid w:val="00A8788B"/>
    <w:rsid w:val="00A9268C"/>
    <w:rsid w:val="00A9588B"/>
    <w:rsid w:val="00A95EA2"/>
    <w:rsid w:val="00AA3C04"/>
    <w:rsid w:val="00AA455C"/>
    <w:rsid w:val="00AA48FB"/>
    <w:rsid w:val="00AB5CB6"/>
    <w:rsid w:val="00AB63A1"/>
    <w:rsid w:val="00AC1EFF"/>
    <w:rsid w:val="00AC2AC4"/>
    <w:rsid w:val="00AD5000"/>
    <w:rsid w:val="00AD77FB"/>
    <w:rsid w:val="00AE6700"/>
    <w:rsid w:val="00AF0508"/>
    <w:rsid w:val="00AF67A4"/>
    <w:rsid w:val="00AF726E"/>
    <w:rsid w:val="00B01A64"/>
    <w:rsid w:val="00B03A2B"/>
    <w:rsid w:val="00B05824"/>
    <w:rsid w:val="00B1329B"/>
    <w:rsid w:val="00B1370E"/>
    <w:rsid w:val="00B14E4D"/>
    <w:rsid w:val="00B16205"/>
    <w:rsid w:val="00B21EF5"/>
    <w:rsid w:val="00B300A1"/>
    <w:rsid w:val="00B35570"/>
    <w:rsid w:val="00B3584E"/>
    <w:rsid w:val="00B444E3"/>
    <w:rsid w:val="00B44CD0"/>
    <w:rsid w:val="00B519AB"/>
    <w:rsid w:val="00B5587F"/>
    <w:rsid w:val="00B626A2"/>
    <w:rsid w:val="00B6761D"/>
    <w:rsid w:val="00B70D00"/>
    <w:rsid w:val="00B751ED"/>
    <w:rsid w:val="00B8014F"/>
    <w:rsid w:val="00B81EB4"/>
    <w:rsid w:val="00B84B0E"/>
    <w:rsid w:val="00B90DFB"/>
    <w:rsid w:val="00BA0A00"/>
    <w:rsid w:val="00BA39D7"/>
    <w:rsid w:val="00BA6F63"/>
    <w:rsid w:val="00BB037E"/>
    <w:rsid w:val="00BB0C00"/>
    <w:rsid w:val="00BB3CEF"/>
    <w:rsid w:val="00BB78F9"/>
    <w:rsid w:val="00BC15EC"/>
    <w:rsid w:val="00BC3C8B"/>
    <w:rsid w:val="00BC5637"/>
    <w:rsid w:val="00BC705D"/>
    <w:rsid w:val="00BD1056"/>
    <w:rsid w:val="00BD34EE"/>
    <w:rsid w:val="00BD3F8D"/>
    <w:rsid w:val="00BD54CA"/>
    <w:rsid w:val="00BD6859"/>
    <w:rsid w:val="00BD75EA"/>
    <w:rsid w:val="00BE0496"/>
    <w:rsid w:val="00BE1D1B"/>
    <w:rsid w:val="00BE25D0"/>
    <w:rsid w:val="00BE2B88"/>
    <w:rsid w:val="00BE5B0C"/>
    <w:rsid w:val="00BE67A4"/>
    <w:rsid w:val="00BF2584"/>
    <w:rsid w:val="00BF6808"/>
    <w:rsid w:val="00C05B74"/>
    <w:rsid w:val="00C060CD"/>
    <w:rsid w:val="00C143D9"/>
    <w:rsid w:val="00C17156"/>
    <w:rsid w:val="00C2058F"/>
    <w:rsid w:val="00C30BC6"/>
    <w:rsid w:val="00C31BF1"/>
    <w:rsid w:val="00C31CCC"/>
    <w:rsid w:val="00C3544E"/>
    <w:rsid w:val="00C43A60"/>
    <w:rsid w:val="00C4694E"/>
    <w:rsid w:val="00C471A2"/>
    <w:rsid w:val="00C47B8C"/>
    <w:rsid w:val="00C5124F"/>
    <w:rsid w:val="00C53671"/>
    <w:rsid w:val="00C54F58"/>
    <w:rsid w:val="00C56355"/>
    <w:rsid w:val="00C57D70"/>
    <w:rsid w:val="00C6334F"/>
    <w:rsid w:val="00C70AF9"/>
    <w:rsid w:val="00C71374"/>
    <w:rsid w:val="00C71E84"/>
    <w:rsid w:val="00C73209"/>
    <w:rsid w:val="00C74BB4"/>
    <w:rsid w:val="00C75B6E"/>
    <w:rsid w:val="00C76B5A"/>
    <w:rsid w:val="00C80633"/>
    <w:rsid w:val="00C87D96"/>
    <w:rsid w:val="00C95EEE"/>
    <w:rsid w:val="00C96259"/>
    <w:rsid w:val="00CA02CE"/>
    <w:rsid w:val="00CA1C6C"/>
    <w:rsid w:val="00CA218C"/>
    <w:rsid w:val="00CA4024"/>
    <w:rsid w:val="00CB242A"/>
    <w:rsid w:val="00CB3460"/>
    <w:rsid w:val="00CB4750"/>
    <w:rsid w:val="00CB694B"/>
    <w:rsid w:val="00CC24A4"/>
    <w:rsid w:val="00CD2059"/>
    <w:rsid w:val="00CD63F5"/>
    <w:rsid w:val="00CE5692"/>
    <w:rsid w:val="00CE7426"/>
    <w:rsid w:val="00CF491E"/>
    <w:rsid w:val="00D01B2D"/>
    <w:rsid w:val="00D04685"/>
    <w:rsid w:val="00D1114C"/>
    <w:rsid w:val="00D13731"/>
    <w:rsid w:val="00D13C04"/>
    <w:rsid w:val="00D20AE9"/>
    <w:rsid w:val="00D262F0"/>
    <w:rsid w:val="00D274FB"/>
    <w:rsid w:val="00D341F4"/>
    <w:rsid w:val="00D347DF"/>
    <w:rsid w:val="00D37110"/>
    <w:rsid w:val="00D378C0"/>
    <w:rsid w:val="00D45B4E"/>
    <w:rsid w:val="00D51506"/>
    <w:rsid w:val="00D57C1F"/>
    <w:rsid w:val="00D61952"/>
    <w:rsid w:val="00D63A85"/>
    <w:rsid w:val="00D66F1C"/>
    <w:rsid w:val="00D74383"/>
    <w:rsid w:val="00D76EF1"/>
    <w:rsid w:val="00D81411"/>
    <w:rsid w:val="00D81455"/>
    <w:rsid w:val="00D82C18"/>
    <w:rsid w:val="00D843B5"/>
    <w:rsid w:val="00D85946"/>
    <w:rsid w:val="00D900F5"/>
    <w:rsid w:val="00D914D5"/>
    <w:rsid w:val="00D92430"/>
    <w:rsid w:val="00D929A8"/>
    <w:rsid w:val="00D9379F"/>
    <w:rsid w:val="00D954BB"/>
    <w:rsid w:val="00D95A2B"/>
    <w:rsid w:val="00D97E13"/>
    <w:rsid w:val="00DA5238"/>
    <w:rsid w:val="00DA689A"/>
    <w:rsid w:val="00DB2153"/>
    <w:rsid w:val="00DB3855"/>
    <w:rsid w:val="00DB3A99"/>
    <w:rsid w:val="00DC01E2"/>
    <w:rsid w:val="00DC0B10"/>
    <w:rsid w:val="00DC2108"/>
    <w:rsid w:val="00DC55BD"/>
    <w:rsid w:val="00DC69CA"/>
    <w:rsid w:val="00DC767E"/>
    <w:rsid w:val="00DD4864"/>
    <w:rsid w:val="00DE25B6"/>
    <w:rsid w:val="00DE2B2F"/>
    <w:rsid w:val="00DE4049"/>
    <w:rsid w:val="00DE5FE3"/>
    <w:rsid w:val="00DE7588"/>
    <w:rsid w:val="00DF1933"/>
    <w:rsid w:val="00DF30B9"/>
    <w:rsid w:val="00E02D69"/>
    <w:rsid w:val="00E02EC1"/>
    <w:rsid w:val="00E0546B"/>
    <w:rsid w:val="00E05AC1"/>
    <w:rsid w:val="00E1087E"/>
    <w:rsid w:val="00E121D8"/>
    <w:rsid w:val="00E21C34"/>
    <w:rsid w:val="00E27ACE"/>
    <w:rsid w:val="00E304D5"/>
    <w:rsid w:val="00E31A2A"/>
    <w:rsid w:val="00E35C71"/>
    <w:rsid w:val="00E41AD7"/>
    <w:rsid w:val="00E41D53"/>
    <w:rsid w:val="00E4231E"/>
    <w:rsid w:val="00E42A72"/>
    <w:rsid w:val="00E467B9"/>
    <w:rsid w:val="00E47484"/>
    <w:rsid w:val="00E47B09"/>
    <w:rsid w:val="00E5373D"/>
    <w:rsid w:val="00E55B35"/>
    <w:rsid w:val="00E62D00"/>
    <w:rsid w:val="00E65283"/>
    <w:rsid w:val="00E74C15"/>
    <w:rsid w:val="00E765CA"/>
    <w:rsid w:val="00E7718A"/>
    <w:rsid w:val="00E90031"/>
    <w:rsid w:val="00E90302"/>
    <w:rsid w:val="00E913A6"/>
    <w:rsid w:val="00E91FC9"/>
    <w:rsid w:val="00E93970"/>
    <w:rsid w:val="00E9448A"/>
    <w:rsid w:val="00EA5158"/>
    <w:rsid w:val="00EA5788"/>
    <w:rsid w:val="00EB4065"/>
    <w:rsid w:val="00EB6623"/>
    <w:rsid w:val="00EB7D4E"/>
    <w:rsid w:val="00EC3861"/>
    <w:rsid w:val="00ED0427"/>
    <w:rsid w:val="00ED0A85"/>
    <w:rsid w:val="00ED1DE8"/>
    <w:rsid w:val="00ED2097"/>
    <w:rsid w:val="00ED2778"/>
    <w:rsid w:val="00ED60C0"/>
    <w:rsid w:val="00EF16C0"/>
    <w:rsid w:val="00EF1EF7"/>
    <w:rsid w:val="00EF55EB"/>
    <w:rsid w:val="00EF77F5"/>
    <w:rsid w:val="00F01EB9"/>
    <w:rsid w:val="00F054A1"/>
    <w:rsid w:val="00F05FD0"/>
    <w:rsid w:val="00F129C0"/>
    <w:rsid w:val="00F23324"/>
    <w:rsid w:val="00F2550A"/>
    <w:rsid w:val="00F25DD3"/>
    <w:rsid w:val="00F42D68"/>
    <w:rsid w:val="00F42DEA"/>
    <w:rsid w:val="00F450A9"/>
    <w:rsid w:val="00F6339C"/>
    <w:rsid w:val="00F649E3"/>
    <w:rsid w:val="00F6535C"/>
    <w:rsid w:val="00F65535"/>
    <w:rsid w:val="00F65A6D"/>
    <w:rsid w:val="00F66715"/>
    <w:rsid w:val="00F67D1C"/>
    <w:rsid w:val="00F73D4A"/>
    <w:rsid w:val="00F76A54"/>
    <w:rsid w:val="00F82ED0"/>
    <w:rsid w:val="00F848D9"/>
    <w:rsid w:val="00F90EA7"/>
    <w:rsid w:val="00F91027"/>
    <w:rsid w:val="00FA1FAE"/>
    <w:rsid w:val="00FA7ACA"/>
    <w:rsid w:val="00FA7B59"/>
    <w:rsid w:val="00FB1602"/>
    <w:rsid w:val="00FC0308"/>
    <w:rsid w:val="00FC1907"/>
    <w:rsid w:val="00FD126A"/>
    <w:rsid w:val="00FD23F4"/>
    <w:rsid w:val="00FD3249"/>
    <w:rsid w:val="00FD3B58"/>
    <w:rsid w:val="00FD48D6"/>
    <w:rsid w:val="00FE46D6"/>
    <w:rsid w:val="00FF0706"/>
    <w:rsid w:val="00FF5CEB"/>
    <w:rsid w:val="00FF5FD3"/>
    <w:rsid w:val="01F3D14D"/>
    <w:rsid w:val="027D449F"/>
    <w:rsid w:val="028E33D6"/>
    <w:rsid w:val="036896E9"/>
    <w:rsid w:val="03BAEC83"/>
    <w:rsid w:val="042A0437"/>
    <w:rsid w:val="04740E38"/>
    <w:rsid w:val="04E4795B"/>
    <w:rsid w:val="0539EA5F"/>
    <w:rsid w:val="076000EB"/>
    <w:rsid w:val="07858454"/>
    <w:rsid w:val="0785C1A9"/>
    <w:rsid w:val="0792E0F8"/>
    <w:rsid w:val="089E866E"/>
    <w:rsid w:val="0A160276"/>
    <w:rsid w:val="0A9945BB"/>
    <w:rsid w:val="0B88609C"/>
    <w:rsid w:val="0C893433"/>
    <w:rsid w:val="0CD1280D"/>
    <w:rsid w:val="0D85E7F0"/>
    <w:rsid w:val="0E0A3C63"/>
    <w:rsid w:val="1074CCB1"/>
    <w:rsid w:val="10C03579"/>
    <w:rsid w:val="1107EE32"/>
    <w:rsid w:val="121A30CA"/>
    <w:rsid w:val="121EFEBD"/>
    <w:rsid w:val="12C094DD"/>
    <w:rsid w:val="133B2A37"/>
    <w:rsid w:val="13AD3086"/>
    <w:rsid w:val="15B6D20D"/>
    <w:rsid w:val="15C5E04A"/>
    <w:rsid w:val="162EE01F"/>
    <w:rsid w:val="17BDB25B"/>
    <w:rsid w:val="1976DDA3"/>
    <w:rsid w:val="19890051"/>
    <w:rsid w:val="19D6AA1B"/>
    <w:rsid w:val="1BDCF676"/>
    <w:rsid w:val="1D54519D"/>
    <w:rsid w:val="1D85A49D"/>
    <w:rsid w:val="1DBFCC82"/>
    <w:rsid w:val="217C4E3C"/>
    <w:rsid w:val="21A6C3DC"/>
    <w:rsid w:val="2294D4C6"/>
    <w:rsid w:val="231DE078"/>
    <w:rsid w:val="24BC7638"/>
    <w:rsid w:val="24FD90FE"/>
    <w:rsid w:val="25467ECC"/>
    <w:rsid w:val="25B5AD2A"/>
    <w:rsid w:val="285289FE"/>
    <w:rsid w:val="2D798D57"/>
    <w:rsid w:val="2DA8965D"/>
    <w:rsid w:val="2E599D4A"/>
    <w:rsid w:val="2F4466BE"/>
    <w:rsid w:val="2F48CAF2"/>
    <w:rsid w:val="30A19D9D"/>
    <w:rsid w:val="30C8308E"/>
    <w:rsid w:val="3100D709"/>
    <w:rsid w:val="312DC4BA"/>
    <w:rsid w:val="31E057E5"/>
    <w:rsid w:val="331CF559"/>
    <w:rsid w:val="334B1F1E"/>
    <w:rsid w:val="343F45CF"/>
    <w:rsid w:val="34E2E248"/>
    <w:rsid w:val="354EF7B1"/>
    <w:rsid w:val="36EAC812"/>
    <w:rsid w:val="39DC30FB"/>
    <w:rsid w:val="3CC041A7"/>
    <w:rsid w:val="3DE10635"/>
    <w:rsid w:val="3DF9A490"/>
    <w:rsid w:val="3E2568B9"/>
    <w:rsid w:val="3EBD7EA8"/>
    <w:rsid w:val="42339F1D"/>
    <w:rsid w:val="4342622D"/>
    <w:rsid w:val="434CE25F"/>
    <w:rsid w:val="44CA5448"/>
    <w:rsid w:val="453A2FB7"/>
    <w:rsid w:val="46AE1A90"/>
    <w:rsid w:val="46B1D936"/>
    <w:rsid w:val="472AFCA8"/>
    <w:rsid w:val="47483AC0"/>
    <w:rsid w:val="474FE65E"/>
    <w:rsid w:val="47CD93DB"/>
    <w:rsid w:val="49847472"/>
    <w:rsid w:val="49ACDD35"/>
    <w:rsid w:val="4A06533B"/>
    <w:rsid w:val="4B26A691"/>
    <w:rsid w:val="4B29BDA6"/>
    <w:rsid w:val="4C39CCEB"/>
    <w:rsid w:val="4C7CA7F3"/>
    <w:rsid w:val="4C80A4BE"/>
    <w:rsid w:val="51834C8D"/>
    <w:rsid w:val="533DF8A5"/>
    <w:rsid w:val="53733DF8"/>
    <w:rsid w:val="55A24EF5"/>
    <w:rsid w:val="5613B4FF"/>
    <w:rsid w:val="5714FB86"/>
    <w:rsid w:val="57B66CBB"/>
    <w:rsid w:val="59D9D45C"/>
    <w:rsid w:val="59E94D9B"/>
    <w:rsid w:val="5A9260F7"/>
    <w:rsid w:val="5BB94983"/>
    <w:rsid w:val="5BC0172D"/>
    <w:rsid w:val="5C00C49C"/>
    <w:rsid w:val="5C9009F9"/>
    <w:rsid w:val="5ECD89D7"/>
    <w:rsid w:val="5F80DF66"/>
    <w:rsid w:val="601A490D"/>
    <w:rsid w:val="61A07A08"/>
    <w:rsid w:val="6203A591"/>
    <w:rsid w:val="6219742F"/>
    <w:rsid w:val="6416E245"/>
    <w:rsid w:val="643B8F54"/>
    <w:rsid w:val="646C5FA4"/>
    <w:rsid w:val="655A546E"/>
    <w:rsid w:val="65FA7292"/>
    <w:rsid w:val="66577E51"/>
    <w:rsid w:val="68F2A595"/>
    <w:rsid w:val="6968750E"/>
    <w:rsid w:val="6AF6AC5F"/>
    <w:rsid w:val="6B0C1ECD"/>
    <w:rsid w:val="6C0CED7D"/>
    <w:rsid w:val="6C236641"/>
    <w:rsid w:val="6C985AED"/>
    <w:rsid w:val="6D94F16A"/>
    <w:rsid w:val="6DBA34FB"/>
    <w:rsid w:val="6ECE3D5E"/>
    <w:rsid w:val="6FB9D675"/>
    <w:rsid w:val="72BF0974"/>
    <w:rsid w:val="733ABF36"/>
    <w:rsid w:val="7420CB5F"/>
    <w:rsid w:val="74813818"/>
    <w:rsid w:val="74882525"/>
    <w:rsid w:val="760DB049"/>
    <w:rsid w:val="763F794E"/>
    <w:rsid w:val="76738FC7"/>
    <w:rsid w:val="76D8BB60"/>
    <w:rsid w:val="76FFE30D"/>
    <w:rsid w:val="7715C666"/>
    <w:rsid w:val="77AFAC5D"/>
    <w:rsid w:val="7888102F"/>
    <w:rsid w:val="790374C4"/>
    <w:rsid w:val="7905F352"/>
    <w:rsid w:val="7991557C"/>
    <w:rsid w:val="7A48579A"/>
    <w:rsid w:val="7A9F4525"/>
    <w:rsid w:val="7C5E420E"/>
    <w:rsid w:val="7D3D9760"/>
    <w:rsid w:val="7E292731"/>
    <w:rsid w:val="7E79B26A"/>
    <w:rsid w:val="7EA2E660"/>
    <w:rsid w:val="7EC466DD"/>
    <w:rsid w:val="7F9D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F28F8C"/>
  <w15:docId w15:val="{4C10FB68-7116-4D88-B08C-0AB3FCF7F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0066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A3C6E"/>
    <w:pPr>
      <w:jc w:val="both"/>
    </w:pPr>
  </w:style>
  <w:style w:type="paragraph" w:styleId="Tekstpodstawowywcity">
    <w:name w:val="Body Text Indent"/>
    <w:basedOn w:val="Normalny"/>
    <w:rsid w:val="009A3C6E"/>
    <w:pPr>
      <w:spacing w:after="120"/>
      <w:ind w:left="1428"/>
    </w:pPr>
  </w:style>
  <w:style w:type="paragraph" w:styleId="Nagwek">
    <w:name w:val="header"/>
    <w:basedOn w:val="Normalny"/>
    <w:link w:val="NagwekZnak"/>
    <w:rsid w:val="00BE2B8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BE2B8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E2B8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BE2B88"/>
    <w:rPr>
      <w:sz w:val="24"/>
      <w:szCs w:val="24"/>
    </w:rPr>
  </w:style>
  <w:style w:type="paragraph" w:styleId="Tekstdymka">
    <w:name w:val="Balloon Text"/>
    <w:basedOn w:val="Normalny"/>
    <w:link w:val="TekstdymkaZnak"/>
    <w:rsid w:val="00BE2B88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E2B8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85566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55660"/>
  </w:style>
  <w:style w:type="character" w:styleId="Odwoanieprzypisudolnego">
    <w:name w:val="footnote reference"/>
    <w:rsid w:val="00855660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682D59"/>
    <w:rPr>
      <w:rFonts w:ascii="Arial" w:hAnsi="Arial" w:cs="Arial"/>
      <w:color w:val="000000"/>
      <w:sz w:val="22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682D59"/>
    <w:pPr>
      <w:spacing w:before="60" w:after="60"/>
      <w:ind w:left="708" w:firstLine="567"/>
    </w:pPr>
    <w:rPr>
      <w:rFonts w:ascii="Arial" w:hAnsi="Arial" w:cs="Arial"/>
      <w:color w:val="000000"/>
      <w:sz w:val="22"/>
      <w:lang w:val="x-none" w:eastAsia="x-none"/>
    </w:rPr>
  </w:style>
  <w:style w:type="table" w:styleId="Tabela-Siatka">
    <w:name w:val="Table Grid"/>
    <w:basedOn w:val="Standardowy"/>
    <w:uiPriority w:val="59"/>
    <w:rsid w:val="00682D5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31003"/>
    <w:pPr>
      <w:autoSpaceDE w:val="0"/>
      <w:autoSpaceDN w:val="0"/>
      <w:adjustRightInd w:val="0"/>
    </w:pPr>
    <w:rPr>
      <w:rFonts w:ascii="DejaVu Sans" w:hAnsi="DejaVu Sans" w:cs="DejaVu Sans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1102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102F4"/>
  </w:style>
  <w:style w:type="character" w:styleId="Odwoaniedokomentarza">
    <w:name w:val="annotation reference"/>
    <w:basedOn w:val="Domylnaczcionkaakapitu"/>
    <w:semiHidden/>
    <w:unhideWhenUsed/>
    <w:rsid w:val="001102F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958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9588B"/>
    <w:rPr>
      <w:b/>
      <w:bCs/>
    </w:rPr>
  </w:style>
  <w:style w:type="paragraph" w:styleId="Podtytu">
    <w:name w:val="Subtitle"/>
    <w:basedOn w:val="Normalny"/>
    <w:next w:val="Normalny"/>
    <w:link w:val="PodtytuZnak"/>
    <w:uiPriority w:val="99"/>
    <w:qFormat/>
    <w:rsid w:val="001A6365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1A6365"/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C3C46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077B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77B7B"/>
  </w:style>
  <w:style w:type="character" w:styleId="Odwoanieprzypisukocowego">
    <w:name w:val="endnote reference"/>
    <w:basedOn w:val="Domylnaczcionkaakapitu"/>
    <w:semiHidden/>
    <w:unhideWhenUsed/>
    <w:rsid w:val="00077B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5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29640b-a64c-4622-ba11-c442b664f352">
      <Terms xmlns="http://schemas.microsoft.com/office/infopath/2007/PartnerControls"/>
    </lcf76f155ced4ddcb4097134ff3c332f>
    <TaxCatchAll xmlns="51ab564f-9b24-43ea-a7fa-36b4e04150f2" xsi:nil="true"/>
    <SharedWithUsers xmlns="51ab564f-9b24-43ea-a7fa-36b4e04150f2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E21FA5D106543B061E8EBA88907A8" ma:contentTypeVersion="12" ma:contentTypeDescription="Utwórz nowy dokument." ma:contentTypeScope="" ma:versionID="91fa32470aaa9a524a066927796e145f">
  <xsd:schema xmlns:xsd="http://www.w3.org/2001/XMLSchema" xmlns:xs="http://www.w3.org/2001/XMLSchema" xmlns:p="http://schemas.microsoft.com/office/2006/metadata/properties" xmlns:ns2="c529640b-a64c-4622-ba11-c442b664f352" xmlns:ns3="51ab564f-9b24-43ea-a7fa-36b4e04150f2" targetNamespace="http://schemas.microsoft.com/office/2006/metadata/properties" ma:root="true" ma:fieldsID="6f5bba28a8b6110b163b26f78180733b" ns2:_="" ns3:_="">
    <xsd:import namespace="c529640b-a64c-4622-ba11-c442b664f352"/>
    <xsd:import namespace="51ab564f-9b24-43ea-a7fa-36b4e0415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29640b-a64c-4622-ba11-c442b664f3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b1a34c50-8ce3-43a6-9180-a5cd47efb2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b564f-9b24-43ea-a7fa-36b4e0415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b30f039-1fc4-462f-9de4-f7a13b7e8969}" ma:internalName="TaxCatchAll" ma:showField="CatchAllData" ma:web="51ab564f-9b24-43ea-a7fa-36b4e0415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43bb6f90-9fd1-4897-ac60-32a10e88c35a" value=""/>
</sisl>
</file>

<file path=customXml/itemProps1.xml><?xml version="1.0" encoding="utf-8"?>
<ds:datastoreItem xmlns:ds="http://schemas.openxmlformats.org/officeDocument/2006/customXml" ds:itemID="{5028A9E6-254D-4FFA-993F-2E3DEAF31902}">
  <ds:schemaRefs>
    <ds:schemaRef ds:uri="http://schemas.microsoft.com/office/2006/metadata/properties"/>
    <ds:schemaRef ds:uri="http://schemas.microsoft.com/office/infopath/2007/PartnerControls"/>
    <ds:schemaRef ds:uri="c529640b-a64c-4622-ba11-c442b664f352"/>
    <ds:schemaRef ds:uri="51ab564f-9b24-43ea-a7fa-36b4e04150f2"/>
  </ds:schemaRefs>
</ds:datastoreItem>
</file>

<file path=customXml/itemProps2.xml><?xml version="1.0" encoding="utf-8"?>
<ds:datastoreItem xmlns:ds="http://schemas.openxmlformats.org/officeDocument/2006/customXml" ds:itemID="{63DC922D-EFF2-4007-8363-5BFE0676A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29640b-a64c-4622-ba11-c442b664f352"/>
    <ds:schemaRef ds:uri="51ab564f-9b24-43ea-a7fa-36b4e0415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166270-72E2-4150-ABBF-2D93893F19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AEB637-842D-4EF2-8EE5-0E9395233F3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5EF22E3-FC88-441B-8D52-C2E7567F597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19</Pages>
  <Words>2647</Words>
  <Characters>15887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SOSiR</dc:title>
  <dc:subject/>
  <dc:creator/>
  <cp:keywords>#[Ogólne]#</cp:keywords>
  <cp:lastModifiedBy>Aleksander Urban</cp:lastModifiedBy>
  <cp:revision>20</cp:revision>
  <dcterms:created xsi:type="dcterms:W3CDTF">2021-01-06T13:17:00Z</dcterms:created>
  <dcterms:modified xsi:type="dcterms:W3CDTF">2025-12-03T17:39:00Z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5e7975e5-5924-4df5-80b6-eae79585115c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4" name="bjDocumentLabelXML-0">
    <vt:lpwstr>ames.com/2008/01/sie/internal/label"&gt;&lt;element uid="43bb6f90-9fd1-4897-ac60-32a10e88c35a" value="" /&gt;&lt;/sisl&gt;</vt:lpwstr>
  </property>
  <property fmtid="{D5CDD505-2E9C-101B-9397-08002B2CF9AE}" pid="5" name="bjSaver">
    <vt:lpwstr>y+WKyQNGSYjlmxaE98lHPqOnJYdSihLy</vt:lpwstr>
  </property>
  <property fmtid="{D5CDD505-2E9C-101B-9397-08002B2CF9AE}" pid="6" name="ContentTypeId">
    <vt:lpwstr>0x01010021BE21FA5D106543B061E8EBA88907A8</vt:lpwstr>
  </property>
  <property fmtid="{D5CDD505-2E9C-101B-9397-08002B2CF9AE}" pid="7" name="bjDocumentSecurityLabel">
    <vt:lpwstr>[ Klasyfikacja:  ]</vt:lpwstr>
  </property>
  <property fmtid="{D5CDD505-2E9C-101B-9397-08002B2CF9AE}" pid="8" name="Order">
    <vt:r8>12000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