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A95DD" w14:textId="5E4A3EA7" w:rsidR="00013986" w:rsidRPr="00107ACE" w:rsidRDefault="00013986" w:rsidP="00837D91">
      <w:pPr>
        <w:pStyle w:val="Default"/>
        <w:spacing w:line="312" w:lineRule="auto"/>
        <w:ind w:left="4248" w:firstLine="708"/>
        <w:jc w:val="right"/>
        <w:rPr>
          <w:rFonts w:ascii="URW DIN" w:hAnsi="URW DIN" w:cs="Calibri Light"/>
          <w:b/>
          <w:sz w:val="22"/>
          <w:szCs w:val="22"/>
        </w:rPr>
      </w:pPr>
      <w:r w:rsidRPr="00107ACE">
        <w:rPr>
          <w:rFonts w:ascii="URW DIN" w:hAnsi="URW DIN" w:cs="Calibri Light"/>
          <w:b/>
          <w:sz w:val="22"/>
          <w:szCs w:val="22"/>
        </w:rPr>
        <w:t xml:space="preserve">Załącznik nr </w:t>
      </w:r>
      <w:r w:rsidR="003506E2">
        <w:rPr>
          <w:rFonts w:ascii="URW DIN" w:hAnsi="URW DIN" w:cs="Calibri Light"/>
          <w:b/>
          <w:sz w:val="22"/>
          <w:szCs w:val="22"/>
        </w:rPr>
        <w:t>4</w:t>
      </w:r>
      <w:r w:rsidR="009277E1" w:rsidRPr="00107ACE">
        <w:rPr>
          <w:rFonts w:ascii="URW DIN" w:hAnsi="URW DIN" w:cs="Calibri Light"/>
          <w:b/>
          <w:sz w:val="22"/>
          <w:szCs w:val="22"/>
        </w:rPr>
        <w:t xml:space="preserve"> do SIWZ</w:t>
      </w:r>
    </w:p>
    <w:p w14:paraId="2C770BF3" w14:textId="3B51D5B2" w:rsidR="002B7437" w:rsidRPr="00107ACE" w:rsidRDefault="002B7437" w:rsidP="00013986">
      <w:pPr>
        <w:pStyle w:val="Default"/>
        <w:spacing w:line="312" w:lineRule="auto"/>
        <w:rPr>
          <w:rFonts w:ascii="URW DIN" w:hAnsi="URW DIN" w:cs="Calibri Light"/>
          <w:sz w:val="22"/>
          <w:szCs w:val="22"/>
        </w:rPr>
      </w:pPr>
    </w:p>
    <w:p w14:paraId="4D7FF477" w14:textId="77777777" w:rsidR="002B7437" w:rsidRPr="00107ACE" w:rsidRDefault="002B7437" w:rsidP="00013986">
      <w:pPr>
        <w:pStyle w:val="Default"/>
        <w:spacing w:line="312" w:lineRule="auto"/>
        <w:rPr>
          <w:rFonts w:ascii="URW DIN" w:hAnsi="URW DIN" w:cs="Calibri Light"/>
          <w:sz w:val="22"/>
          <w:szCs w:val="22"/>
        </w:rPr>
      </w:pPr>
    </w:p>
    <w:p w14:paraId="7FF4404F" w14:textId="51E3D534" w:rsidR="00013986" w:rsidRPr="00107ACE" w:rsidRDefault="003C34E2" w:rsidP="00013986">
      <w:pPr>
        <w:pStyle w:val="Default"/>
        <w:spacing w:line="312" w:lineRule="auto"/>
        <w:rPr>
          <w:rFonts w:ascii="URW DIN" w:hAnsi="URW DIN" w:cs="Calibri Light"/>
          <w:sz w:val="22"/>
          <w:szCs w:val="22"/>
        </w:rPr>
      </w:pPr>
      <w:r w:rsidRPr="00107ACE">
        <w:rPr>
          <w:rFonts w:ascii="URW DIN" w:hAnsi="URW DIN" w:cs="Calibri Light"/>
          <w:sz w:val="22"/>
          <w:szCs w:val="22"/>
        </w:rPr>
        <w:t>…………………………………………………</w:t>
      </w:r>
    </w:p>
    <w:p w14:paraId="58540ECF" w14:textId="31E42DC4" w:rsidR="00013986" w:rsidRPr="00107ACE" w:rsidRDefault="00013986" w:rsidP="00013986">
      <w:pPr>
        <w:pStyle w:val="Default"/>
        <w:spacing w:line="312" w:lineRule="auto"/>
        <w:rPr>
          <w:rFonts w:ascii="URW DIN" w:hAnsi="URW DIN" w:cs="Calibri Light"/>
          <w:i/>
          <w:sz w:val="22"/>
          <w:szCs w:val="22"/>
        </w:rPr>
      </w:pPr>
      <w:r w:rsidRPr="00107ACE">
        <w:rPr>
          <w:rFonts w:ascii="URW DIN" w:hAnsi="URW DIN" w:cs="Calibri Light"/>
          <w:i/>
          <w:sz w:val="22"/>
          <w:szCs w:val="22"/>
        </w:rPr>
        <w:t>(</w:t>
      </w:r>
      <w:r w:rsidR="00837D91" w:rsidRPr="00107ACE">
        <w:rPr>
          <w:rFonts w:ascii="URW DIN" w:hAnsi="URW DIN" w:cs="Calibri Light"/>
          <w:i/>
          <w:sz w:val="22"/>
          <w:szCs w:val="22"/>
        </w:rPr>
        <w:t>Nazwa i adres Wykonawcy</w:t>
      </w:r>
      <w:r w:rsidRPr="00107ACE">
        <w:rPr>
          <w:rFonts w:ascii="URW DIN" w:hAnsi="URW DIN" w:cs="Calibri Light"/>
          <w:i/>
          <w:sz w:val="22"/>
          <w:szCs w:val="22"/>
        </w:rPr>
        <w:t>)</w:t>
      </w:r>
    </w:p>
    <w:p w14:paraId="5FC9C215" w14:textId="77777777" w:rsidR="00837D91" w:rsidRPr="00107ACE" w:rsidRDefault="00837D91" w:rsidP="00013986">
      <w:pPr>
        <w:pStyle w:val="Default"/>
        <w:spacing w:line="312" w:lineRule="auto"/>
        <w:jc w:val="center"/>
        <w:rPr>
          <w:rFonts w:ascii="URW DIN" w:hAnsi="URW DIN" w:cs="Calibri Light"/>
          <w:b/>
          <w:bCs/>
          <w:sz w:val="22"/>
          <w:szCs w:val="22"/>
        </w:rPr>
      </w:pPr>
    </w:p>
    <w:p w14:paraId="2BC8FBA2" w14:textId="77777777" w:rsidR="00013986" w:rsidRPr="00107ACE" w:rsidRDefault="00013986" w:rsidP="00013986">
      <w:pPr>
        <w:pStyle w:val="Default"/>
        <w:spacing w:line="312" w:lineRule="auto"/>
        <w:jc w:val="center"/>
        <w:rPr>
          <w:rFonts w:ascii="URW DIN" w:hAnsi="URW DIN" w:cs="Calibri Light"/>
          <w:sz w:val="22"/>
          <w:szCs w:val="22"/>
        </w:rPr>
      </w:pPr>
      <w:r w:rsidRPr="00107ACE">
        <w:rPr>
          <w:rFonts w:ascii="URW DIN" w:hAnsi="URW DIN" w:cs="Calibri Light"/>
          <w:b/>
          <w:bCs/>
          <w:sz w:val="22"/>
          <w:szCs w:val="22"/>
        </w:rPr>
        <w:t>Formularz Oferty</w:t>
      </w:r>
    </w:p>
    <w:p w14:paraId="586A46EC" w14:textId="77777777" w:rsidR="00013986" w:rsidRPr="00107ACE" w:rsidRDefault="00013986" w:rsidP="00013986">
      <w:pPr>
        <w:pStyle w:val="Default"/>
        <w:spacing w:line="312" w:lineRule="auto"/>
        <w:jc w:val="both"/>
        <w:rPr>
          <w:rFonts w:ascii="URW DIN" w:hAnsi="URW DIN" w:cs="Calibri Light"/>
          <w:sz w:val="22"/>
          <w:szCs w:val="22"/>
        </w:rPr>
      </w:pPr>
    </w:p>
    <w:p w14:paraId="002FBA1C" w14:textId="77777777" w:rsidR="00013986" w:rsidRPr="00107ACE" w:rsidRDefault="00013986" w:rsidP="00013986">
      <w:pPr>
        <w:pStyle w:val="Default"/>
        <w:spacing w:line="312" w:lineRule="auto"/>
        <w:jc w:val="both"/>
        <w:rPr>
          <w:rFonts w:ascii="URW DIN" w:hAnsi="URW DIN" w:cs="Calibri Light"/>
          <w:sz w:val="22"/>
          <w:szCs w:val="22"/>
        </w:rPr>
      </w:pPr>
      <w:r w:rsidRPr="00107ACE">
        <w:rPr>
          <w:rFonts w:ascii="URW DIN" w:hAnsi="URW DIN" w:cs="Calibri Light"/>
          <w:sz w:val="22"/>
          <w:szCs w:val="22"/>
        </w:rPr>
        <w:t>Dane dotyczące Wykonawcy</w:t>
      </w:r>
      <w:r w:rsidR="00704164" w:rsidRPr="00107ACE">
        <w:rPr>
          <w:rFonts w:ascii="URW DIN" w:hAnsi="URW DIN" w:cs="Calibri Light"/>
          <w:sz w:val="22"/>
          <w:szCs w:val="22"/>
        </w:rPr>
        <w:t>/ów</w:t>
      </w:r>
      <w:r w:rsidRPr="00107ACE">
        <w:rPr>
          <w:rFonts w:ascii="URW DIN" w:hAnsi="URW DIN" w:cs="Calibri Light"/>
          <w:sz w:val="22"/>
          <w:szCs w:val="22"/>
        </w:rPr>
        <w:t xml:space="preserve">: </w:t>
      </w:r>
    </w:p>
    <w:p w14:paraId="420366A4" w14:textId="77777777" w:rsidR="00013986" w:rsidRPr="00107ACE" w:rsidRDefault="00013986" w:rsidP="00013986">
      <w:pPr>
        <w:pStyle w:val="Default"/>
        <w:spacing w:line="312" w:lineRule="auto"/>
        <w:jc w:val="both"/>
        <w:rPr>
          <w:rFonts w:ascii="URW DIN" w:hAnsi="URW DIN" w:cs="Calibri Light"/>
          <w:sz w:val="22"/>
          <w:szCs w:val="22"/>
        </w:rPr>
      </w:pPr>
      <w:r w:rsidRPr="00107ACE">
        <w:rPr>
          <w:rFonts w:ascii="URW DIN" w:hAnsi="URW DIN" w:cs="Calibri Light"/>
          <w:sz w:val="22"/>
          <w:szCs w:val="22"/>
        </w:rPr>
        <w:t>1)</w:t>
      </w:r>
      <w:r w:rsidR="00110E19" w:rsidRPr="00107ACE">
        <w:rPr>
          <w:rFonts w:ascii="URW DIN" w:hAnsi="URW DIN" w:cs="Calibri Light"/>
          <w:sz w:val="22"/>
          <w:szCs w:val="22"/>
        </w:rPr>
        <w:t xml:space="preserve"> </w:t>
      </w:r>
      <w:r w:rsidRPr="00107ACE">
        <w:rPr>
          <w:rFonts w:ascii="URW DIN" w:hAnsi="URW DIN" w:cs="Calibri Light"/>
          <w:sz w:val="22"/>
          <w:szCs w:val="22"/>
        </w:rPr>
        <w:t>Firma (</w:t>
      </w:r>
      <w:r w:rsidRPr="00107ACE">
        <w:rPr>
          <w:rFonts w:ascii="URW DIN" w:hAnsi="URW DIN" w:cs="Calibri Light"/>
          <w:i/>
          <w:sz w:val="22"/>
          <w:szCs w:val="22"/>
        </w:rPr>
        <w:t>nazwa lub nazwisko</w:t>
      </w:r>
      <w:r w:rsidRPr="00107ACE">
        <w:rPr>
          <w:rFonts w:ascii="URW DIN" w:hAnsi="URW DIN" w:cs="Calibri Light"/>
          <w:sz w:val="22"/>
          <w:szCs w:val="22"/>
        </w:rPr>
        <w:t xml:space="preserve">) oraz adres Wykonawcy: </w:t>
      </w:r>
    </w:p>
    <w:p w14:paraId="17856A56" w14:textId="1FB033E7" w:rsidR="00013986" w:rsidRPr="00107ACE" w:rsidRDefault="00E66D63" w:rsidP="00013986">
      <w:pPr>
        <w:pStyle w:val="Default"/>
        <w:spacing w:line="312" w:lineRule="auto"/>
        <w:jc w:val="both"/>
        <w:rPr>
          <w:rFonts w:ascii="URW DIN" w:hAnsi="URW DIN" w:cs="Calibri Light"/>
          <w:sz w:val="22"/>
          <w:szCs w:val="22"/>
        </w:rPr>
      </w:pPr>
      <w:r w:rsidRPr="00107ACE">
        <w:rPr>
          <w:rFonts w:ascii="URW DIN" w:hAnsi="URW DIN" w:cs="Calibri Light"/>
          <w:sz w:val="22"/>
          <w:szCs w:val="22"/>
        </w:rPr>
        <w:t>……………………………………………………………………………</w:t>
      </w:r>
      <w:r w:rsidR="00814C6D" w:rsidRPr="00107ACE">
        <w:rPr>
          <w:rFonts w:ascii="URW DIN" w:hAnsi="URW DIN" w:cs="Calibri Light"/>
          <w:sz w:val="22"/>
          <w:szCs w:val="22"/>
        </w:rPr>
        <w:t>……………………………………………………………………………</w:t>
      </w:r>
    </w:p>
    <w:p w14:paraId="1D5C14C8" w14:textId="77777777" w:rsidR="00814C6D" w:rsidRPr="00107ACE" w:rsidRDefault="00814C6D" w:rsidP="00814C6D">
      <w:pPr>
        <w:pStyle w:val="Default"/>
        <w:spacing w:line="312" w:lineRule="auto"/>
        <w:jc w:val="both"/>
        <w:rPr>
          <w:rFonts w:ascii="URW DIN" w:hAnsi="URW DIN" w:cs="Calibri Light"/>
          <w:sz w:val="22"/>
          <w:szCs w:val="22"/>
        </w:rPr>
      </w:pPr>
      <w:r w:rsidRPr="00107ACE">
        <w:rPr>
          <w:rFonts w:ascii="URW DIN" w:hAnsi="URW DIN" w:cs="Calibri Light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7095F0E1" w14:textId="77777777" w:rsidR="00814C6D" w:rsidRPr="00107ACE" w:rsidRDefault="00814C6D" w:rsidP="00814C6D">
      <w:pPr>
        <w:pStyle w:val="Default"/>
        <w:spacing w:line="312" w:lineRule="auto"/>
        <w:jc w:val="both"/>
        <w:rPr>
          <w:rFonts w:ascii="URW DIN" w:hAnsi="URW DIN" w:cs="Calibri Light"/>
          <w:sz w:val="22"/>
          <w:szCs w:val="22"/>
        </w:rPr>
      </w:pPr>
      <w:r w:rsidRPr="00107ACE">
        <w:rPr>
          <w:rFonts w:ascii="URW DIN" w:hAnsi="URW DIN" w:cs="Calibri Light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51070AFC" w14:textId="77777777" w:rsidR="00E66D63" w:rsidRPr="00107ACE" w:rsidRDefault="00E66D63" w:rsidP="00013986">
      <w:pPr>
        <w:pStyle w:val="Default"/>
        <w:spacing w:line="312" w:lineRule="auto"/>
        <w:jc w:val="both"/>
        <w:rPr>
          <w:rFonts w:ascii="URW DIN" w:hAnsi="URW DIN" w:cs="Calibri Light"/>
          <w:sz w:val="22"/>
          <w:szCs w:val="22"/>
        </w:rPr>
      </w:pPr>
    </w:p>
    <w:p w14:paraId="4C6673C9" w14:textId="1174C209" w:rsidR="00814C6D" w:rsidRPr="00107ACE" w:rsidRDefault="00E66D63" w:rsidP="00814C6D">
      <w:pPr>
        <w:pStyle w:val="Default"/>
        <w:spacing w:line="312" w:lineRule="auto"/>
        <w:jc w:val="both"/>
        <w:rPr>
          <w:rFonts w:ascii="URW DIN" w:hAnsi="URW DIN" w:cs="Calibri Light"/>
          <w:sz w:val="22"/>
          <w:szCs w:val="22"/>
        </w:rPr>
      </w:pPr>
      <w:r w:rsidRPr="00107ACE">
        <w:rPr>
          <w:rFonts w:ascii="URW DIN" w:hAnsi="URW DIN" w:cs="Calibri Light"/>
          <w:sz w:val="22"/>
          <w:szCs w:val="22"/>
        </w:rPr>
        <w:t>2)</w:t>
      </w:r>
      <w:r w:rsidR="00E72C66" w:rsidRPr="00107ACE">
        <w:rPr>
          <w:rFonts w:ascii="URW DIN" w:hAnsi="URW DIN" w:cs="Calibri Light"/>
          <w:sz w:val="22"/>
          <w:szCs w:val="22"/>
        </w:rPr>
        <w:t xml:space="preserve"> </w:t>
      </w:r>
      <w:r w:rsidRPr="00107ACE">
        <w:rPr>
          <w:rFonts w:ascii="URW DIN" w:hAnsi="URW DIN" w:cs="Calibri Light"/>
          <w:sz w:val="22"/>
          <w:szCs w:val="22"/>
        </w:rPr>
        <w:t>REGON</w:t>
      </w:r>
      <w:r w:rsidR="00814C6D" w:rsidRPr="00107ACE">
        <w:rPr>
          <w:rFonts w:ascii="URW DIN" w:hAnsi="URW DIN" w:cs="Calibri Light"/>
          <w:sz w:val="22"/>
          <w:szCs w:val="22"/>
        </w:rPr>
        <w:t xml:space="preserve"> …………………………………………</w:t>
      </w:r>
    </w:p>
    <w:p w14:paraId="45D554B9" w14:textId="4CF41F6D" w:rsidR="00E66D63" w:rsidRPr="00107ACE" w:rsidRDefault="00E66D63" w:rsidP="00E66D63">
      <w:pPr>
        <w:pStyle w:val="Default"/>
        <w:spacing w:line="312" w:lineRule="auto"/>
        <w:jc w:val="both"/>
        <w:rPr>
          <w:rFonts w:ascii="URW DIN" w:hAnsi="URW DIN" w:cs="Calibri Light"/>
          <w:sz w:val="22"/>
          <w:szCs w:val="22"/>
        </w:rPr>
      </w:pPr>
    </w:p>
    <w:p w14:paraId="003D60B9" w14:textId="3551F0C7" w:rsidR="00E66D63" w:rsidRPr="00107ACE" w:rsidRDefault="00E66D63" w:rsidP="00E66D63">
      <w:pPr>
        <w:pStyle w:val="Default"/>
        <w:spacing w:line="312" w:lineRule="auto"/>
        <w:jc w:val="both"/>
        <w:rPr>
          <w:rFonts w:ascii="URW DIN" w:hAnsi="URW DIN" w:cs="Calibri Light"/>
          <w:sz w:val="22"/>
          <w:szCs w:val="22"/>
        </w:rPr>
      </w:pPr>
      <w:r w:rsidRPr="00107ACE">
        <w:rPr>
          <w:rFonts w:ascii="URW DIN" w:hAnsi="URW DIN" w:cs="Calibri Light"/>
          <w:sz w:val="22"/>
          <w:szCs w:val="22"/>
        </w:rPr>
        <w:t>3)</w:t>
      </w:r>
      <w:r w:rsidR="00E72C66" w:rsidRPr="00107ACE">
        <w:rPr>
          <w:rFonts w:ascii="URW DIN" w:hAnsi="URW DIN" w:cs="Calibri Light"/>
          <w:sz w:val="22"/>
          <w:szCs w:val="22"/>
        </w:rPr>
        <w:t xml:space="preserve"> </w:t>
      </w:r>
      <w:r w:rsidRPr="00107ACE">
        <w:rPr>
          <w:rFonts w:ascii="URW DIN" w:hAnsi="URW DIN" w:cs="Calibri Light"/>
          <w:sz w:val="22"/>
          <w:szCs w:val="22"/>
        </w:rPr>
        <w:t>NIP</w:t>
      </w:r>
      <w:r w:rsidR="00814C6D" w:rsidRPr="00107ACE">
        <w:rPr>
          <w:rFonts w:ascii="URW DIN" w:hAnsi="URW DIN" w:cs="Calibri Light"/>
          <w:sz w:val="22"/>
          <w:szCs w:val="22"/>
        </w:rPr>
        <w:t>…………………………………………</w:t>
      </w:r>
    </w:p>
    <w:p w14:paraId="4DB444BD" w14:textId="77777777" w:rsidR="00013986" w:rsidRPr="00107ACE" w:rsidRDefault="00013986" w:rsidP="00E66D63">
      <w:pPr>
        <w:pStyle w:val="Default"/>
        <w:spacing w:line="312" w:lineRule="auto"/>
        <w:jc w:val="both"/>
        <w:rPr>
          <w:rFonts w:ascii="URW DIN" w:hAnsi="URW DIN" w:cs="Calibri Light"/>
          <w:sz w:val="22"/>
          <w:szCs w:val="22"/>
        </w:rPr>
      </w:pPr>
    </w:p>
    <w:p w14:paraId="17BDF4F5" w14:textId="045B15ED" w:rsidR="00E66D63" w:rsidRPr="00107ACE" w:rsidRDefault="00013986" w:rsidP="00E66D63">
      <w:pPr>
        <w:pStyle w:val="Default"/>
        <w:spacing w:line="312" w:lineRule="auto"/>
        <w:jc w:val="both"/>
        <w:rPr>
          <w:rFonts w:ascii="URW DIN" w:hAnsi="URW DIN" w:cs="Calibri Light"/>
          <w:sz w:val="22"/>
          <w:szCs w:val="22"/>
        </w:rPr>
      </w:pPr>
      <w:r w:rsidRPr="00107ACE">
        <w:rPr>
          <w:rFonts w:ascii="URW DIN" w:hAnsi="URW DIN" w:cs="Calibri Light"/>
          <w:sz w:val="22"/>
          <w:szCs w:val="22"/>
        </w:rPr>
        <w:t xml:space="preserve">Wszelką korespondencję w sprawie niniejszego Postępowania należy kierować na adres: </w:t>
      </w:r>
      <w:r w:rsidR="00E66D63" w:rsidRPr="00107ACE">
        <w:rPr>
          <w:rFonts w:ascii="URW DIN" w:hAnsi="URW DIN" w:cs="Calibri Light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6D6B2B40" w14:textId="77777777" w:rsidR="003C34E2" w:rsidRPr="00107ACE" w:rsidRDefault="00013986" w:rsidP="00013986">
      <w:pPr>
        <w:pStyle w:val="Default"/>
        <w:spacing w:line="312" w:lineRule="auto"/>
        <w:jc w:val="both"/>
        <w:rPr>
          <w:rFonts w:ascii="URW DIN" w:hAnsi="URW DIN" w:cs="Calibri Light"/>
          <w:sz w:val="22"/>
          <w:szCs w:val="22"/>
          <w:lang w:val="it-IT"/>
        </w:rPr>
      </w:pPr>
      <w:r w:rsidRPr="00107ACE">
        <w:rPr>
          <w:rFonts w:ascii="URW DIN" w:hAnsi="URW DIN" w:cs="Calibri Light"/>
          <w:sz w:val="22"/>
          <w:szCs w:val="22"/>
          <w:lang w:val="it-IT"/>
        </w:rPr>
        <w:t xml:space="preserve">nr tel.: </w:t>
      </w:r>
      <w:r w:rsidR="003C34E2" w:rsidRPr="00107ACE">
        <w:rPr>
          <w:rFonts w:ascii="URW DIN" w:hAnsi="URW DIN" w:cs="Calibri Light"/>
          <w:sz w:val="22"/>
          <w:szCs w:val="22"/>
          <w:lang w:val="it-IT"/>
        </w:rPr>
        <w:t>………………………………………………………………</w:t>
      </w:r>
      <w:r w:rsidRPr="00107ACE">
        <w:rPr>
          <w:rFonts w:ascii="URW DIN" w:hAnsi="URW DIN" w:cs="Calibri Light"/>
          <w:sz w:val="22"/>
          <w:szCs w:val="22"/>
          <w:lang w:val="it-IT"/>
        </w:rPr>
        <w:t xml:space="preserve">fax.: </w:t>
      </w:r>
      <w:r w:rsidR="003C34E2" w:rsidRPr="00107ACE">
        <w:rPr>
          <w:rFonts w:ascii="URW DIN" w:hAnsi="URW DIN" w:cs="Calibri Light"/>
          <w:sz w:val="22"/>
          <w:szCs w:val="22"/>
          <w:lang w:val="it-IT"/>
        </w:rPr>
        <w:t>……………………………………………………………</w:t>
      </w:r>
    </w:p>
    <w:p w14:paraId="436724B2" w14:textId="77777777" w:rsidR="00013986" w:rsidRPr="00107ACE" w:rsidRDefault="00013986" w:rsidP="00013986">
      <w:pPr>
        <w:pStyle w:val="Default"/>
        <w:spacing w:line="312" w:lineRule="auto"/>
        <w:jc w:val="both"/>
        <w:rPr>
          <w:rFonts w:ascii="URW DIN" w:hAnsi="URW DIN" w:cs="Calibri Light"/>
          <w:sz w:val="22"/>
          <w:szCs w:val="22"/>
          <w:lang w:val="it-IT"/>
        </w:rPr>
      </w:pPr>
      <w:r w:rsidRPr="00107ACE">
        <w:rPr>
          <w:rFonts w:ascii="URW DIN" w:hAnsi="URW DIN" w:cs="Calibri Light"/>
          <w:sz w:val="22"/>
          <w:szCs w:val="22"/>
          <w:lang w:val="it-IT"/>
        </w:rPr>
        <w:t xml:space="preserve">e-mail </w:t>
      </w:r>
      <w:r w:rsidR="003C34E2" w:rsidRPr="00107ACE">
        <w:rPr>
          <w:rFonts w:ascii="URW DIN" w:hAnsi="URW DIN" w:cs="Calibri Light"/>
          <w:sz w:val="22"/>
          <w:szCs w:val="22"/>
          <w:lang w:val="it-IT"/>
        </w:rPr>
        <w:t>………………………………………………………………</w:t>
      </w:r>
    </w:p>
    <w:p w14:paraId="66F7909C" w14:textId="77777777" w:rsidR="009133EA" w:rsidRPr="00107ACE" w:rsidRDefault="009133EA" w:rsidP="00013986">
      <w:pPr>
        <w:pStyle w:val="Default"/>
        <w:spacing w:line="312" w:lineRule="auto"/>
        <w:jc w:val="both"/>
        <w:rPr>
          <w:rFonts w:ascii="URW DIN" w:hAnsi="URW DIN" w:cs="Calibri Light"/>
          <w:sz w:val="22"/>
          <w:szCs w:val="22"/>
          <w:lang w:val="it-IT"/>
        </w:rPr>
      </w:pPr>
    </w:p>
    <w:p w14:paraId="4273A99B" w14:textId="041E6417" w:rsidR="00013986" w:rsidRPr="00107ACE" w:rsidRDefault="00013986" w:rsidP="00D1275E">
      <w:pPr>
        <w:pStyle w:val="Default"/>
        <w:spacing w:line="312" w:lineRule="auto"/>
        <w:jc w:val="both"/>
        <w:rPr>
          <w:rFonts w:ascii="URW DIN" w:hAnsi="URW DIN" w:cs="Calibri Light"/>
          <w:sz w:val="22"/>
          <w:szCs w:val="22"/>
        </w:rPr>
      </w:pPr>
      <w:r w:rsidRPr="00107ACE">
        <w:rPr>
          <w:rFonts w:ascii="URW DIN" w:hAnsi="URW DIN" w:cs="Calibri Light"/>
          <w:sz w:val="22"/>
          <w:szCs w:val="22"/>
        </w:rPr>
        <w:t xml:space="preserve">Składając Ofertę w Postępowaniu prowadzonym przez Ubezpieczeniowy Fundusz Gwarancyjny na </w:t>
      </w:r>
      <w:r w:rsidR="005D3CA4" w:rsidRPr="00107ACE">
        <w:rPr>
          <w:rFonts w:ascii="URW DIN" w:hAnsi="URW DIN" w:cs="Calibri Light"/>
          <w:sz w:val="22"/>
          <w:szCs w:val="22"/>
        </w:rPr>
        <w:t>„</w:t>
      </w:r>
      <w:del w:id="0" w:author="Aleksander Urban" w:date="2025-11-26T17:36:00Z" w16du:dateUtc="2025-11-26T16:36:00Z">
        <w:r w:rsidR="00AB76AD" w:rsidRPr="00107ACE" w:rsidDel="00A4404F">
          <w:rPr>
            <w:rFonts w:ascii="URW DIN" w:hAnsi="URW DIN" w:cs="Calibri Light"/>
            <w:sz w:val="22"/>
            <w:szCs w:val="22"/>
          </w:rPr>
          <w:delText xml:space="preserve">zaprojektowanie, </w:delText>
        </w:r>
      </w:del>
      <w:r w:rsidR="00AB76AD" w:rsidRPr="00107ACE">
        <w:rPr>
          <w:rFonts w:ascii="URW DIN" w:hAnsi="URW DIN" w:cs="Calibri Light"/>
          <w:sz w:val="22"/>
          <w:szCs w:val="22"/>
        </w:rPr>
        <w:t xml:space="preserve">dostawę, wdrożenie oraz opiekę serwisową </w:t>
      </w:r>
      <w:r w:rsidR="004B0696" w:rsidRPr="00107ACE">
        <w:rPr>
          <w:rFonts w:ascii="URW DIN" w:hAnsi="URW DIN" w:cs="Calibri Light"/>
          <w:sz w:val="22"/>
          <w:szCs w:val="22"/>
        </w:rPr>
        <w:t xml:space="preserve">Systemu </w:t>
      </w:r>
      <w:r w:rsidR="00C03996">
        <w:rPr>
          <w:rFonts w:ascii="URW DIN" w:hAnsi="URW DIN" w:cs="Calibri Light"/>
          <w:sz w:val="22"/>
          <w:szCs w:val="22"/>
        </w:rPr>
        <w:t>Obsługi Szkód i Regresów</w:t>
      </w:r>
      <w:r w:rsidR="004B0696" w:rsidRPr="00107ACE">
        <w:rPr>
          <w:rFonts w:ascii="URW DIN" w:hAnsi="URW DIN" w:cs="Calibri Light"/>
          <w:sz w:val="22"/>
          <w:szCs w:val="22"/>
        </w:rPr>
        <w:t xml:space="preserve"> (</w:t>
      </w:r>
      <w:r w:rsidR="00B07277">
        <w:rPr>
          <w:rFonts w:ascii="URW DIN" w:hAnsi="URW DIN" w:cs="Calibri Light"/>
          <w:sz w:val="22"/>
          <w:szCs w:val="22"/>
        </w:rPr>
        <w:t xml:space="preserve">System </w:t>
      </w:r>
      <w:proofErr w:type="spellStart"/>
      <w:r w:rsidR="00C03996">
        <w:rPr>
          <w:rFonts w:ascii="URW DIN" w:hAnsi="URW DIN" w:cs="Calibri Light"/>
          <w:sz w:val="22"/>
          <w:szCs w:val="22"/>
        </w:rPr>
        <w:t>SOSiR</w:t>
      </w:r>
      <w:proofErr w:type="spellEnd"/>
      <w:r w:rsidR="004B0696" w:rsidRPr="00107ACE">
        <w:rPr>
          <w:rFonts w:ascii="URW DIN" w:hAnsi="URW DIN" w:cs="Calibri Light"/>
          <w:sz w:val="22"/>
          <w:szCs w:val="22"/>
        </w:rPr>
        <w:t>)</w:t>
      </w:r>
      <w:r w:rsidR="005D3CA4" w:rsidRPr="00107ACE">
        <w:rPr>
          <w:rFonts w:ascii="URW DIN" w:hAnsi="URW DIN" w:cs="Calibri Light"/>
          <w:sz w:val="22"/>
          <w:szCs w:val="22"/>
        </w:rPr>
        <w:t>”</w:t>
      </w:r>
      <w:r w:rsidR="00034FE0" w:rsidRPr="00107ACE">
        <w:rPr>
          <w:rFonts w:ascii="URW DIN" w:hAnsi="URW DIN" w:cs="Calibri Light"/>
          <w:sz w:val="22"/>
          <w:szCs w:val="22"/>
        </w:rPr>
        <w:t xml:space="preserve"> </w:t>
      </w:r>
      <w:r w:rsidRPr="00107ACE">
        <w:rPr>
          <w:rFonts w:ascii="URW DIN" w:hAnsi="URW DIN" w:cs="Calibri Light"/>
          <w:sz w:val="22"/>
          <w:szCs w:val="22"/>
        </w:rPr>
        <w:t>oświadczam/y że:</w:t>
      </w:r>
    </w:p>
    <w:p w14:paraId="6A3E7F97" w14:textId="77777777" w:rsidR="009133EA" w:rsidRPr="00107ACE" w:rsidRDefault="009133EA" w:rsidP="00013986">
      <w:pPr>
        <w:pStyle w:val="Default"/>
        <w:spacing w:line="312" w:lineRule="auto"/>
        <w:jc w:val="both"/>
        <w:rPr>
          <w:rFonts w:ascii="URW DIN" w:hAnsi="URW DIN" w:cs="Calibri Light"/>
          <w:sz w:val="22"/>
          <w:szCs w:val="22"/>
        </w:rPr>
      </w:pPr>
    </w:p>
    <w:p w14:paraId="7AB1AD5A" w14:textId="393DFFF3" w:rsidR="00013986" w:rsidRPr="00107ACE" w:rsidRDefault="00034FE0" w:rsidP="006C2D5E">
      <w:pPr>
        <w:pStyle w:val="Default"/>
        <w:numPr>
          <w:ilvl w:val="0"/>
          <w:numId w:val="7"/>
        </w:numPr>
        <w:spacing w:line="312" w:lineRule="auto"/>
        <w:ind w:left="426" w:hanging="426"/>
        <w:jc w:val="both"/>
        <w:rPr>
          <w:rFonts w:ascii="URW DIN" w:hAnsi="URW DIN" w:cs="Calibri Light"/>
          <w:sz w:val="22"/>
          <w:szCs w:val="22"/>
        </w:rPr>
      </w:pPr>
      <w:r w:rsidRPr="00107ACE">
        <w:rPr>
          <w:rFonts w:ascii="URW DIN" w:hAnsi="URW DIN" w:cs="Calibri Light"/>
          <w:sz w:val="22"/>
          <w:szCs w:val="22"/>
        </w:rPr>
        <w:lastRenderedPageBreak/>
        <w:t>OFERUJĘ/</w:t>
      </w:r>
      <w:r w:rsidR="00013986" w:rsidRPr="00107ACE">
        <w:rPr>
          <w:rFonts w:ascii="URW DIN" w:hAnsi="URW DIN" w:cs="Calibri Light"/>
          <w:sz w:val="22"/>
          <w:szCs w:val="22"/>
        </w:rPr>
        <w:t xml:space="preserve">OFERUJEMY wykonanie przedmiotu Zamówienia w zakresie objętym </w:t>
      </w:r>
      <w:r w:rsidR="002F61A8" w:rsidRPr="00107ACE">
        <w:rPr>
          <w:rFonts w:ascii="URW DIN" w:hAnsi="URW DIN" w:cs="Calibri Light"/>
          <w:sz w:val="22"/>
          <w:szCs w:val="22"/>
        </w:rPr>
        <w:t xml:space="preserve">Specyfikacją Istotnych Warunków Zamówienia </w:t>
      </w:r>
      <w:r w:rsidR="00013986" w:rsidRPr="00107ACE">
        <w:rPr>
          <w:rFonts w:ascii="URW DIN" w:hAnsi="URW DIN" w:cs="Calibri Light"/>
          <w:sz w:val="22"/>
          <w:szCs w:val="22"/>
        </w:rPr>
        <w:t>wraz z załącznikami:</w:t>
      </w:r>
    </w:p>
    <w:p w14:paraId="0D544C4F" w14:textId="77777777" w:rsidR="00D71A9C" w:rsidRPr="00107ACE" w:rsidRDefault="00D71A9C" w:rsidP="00D71A9C">
      <w:pPr>
        <w:pStyle w:val="Default"/>
        <w:spacing w:line="312" w:lineRule="auto"/>
        <w:jc w:val="both"/>
        <w:rPr>
          <w:rFonts w:ascii="URW DIN" w:hAnsi="URW DIN" w:cs="Calibri Light"/>
          <w:sz w:val="22"/>
          <w:szCs w:val="22"/>
        </w:rPr>
      </w:pPr>
    </w:p>
    <w:p w14:paraId="01DEBA54" w14:textId="3564CCE3" w:rsidR="00D71A9C" w:rsidRPr="00107ACE" w:rsidRDefault="00D71A9C" w:rsidP="00107ACE">
      <w:pPr>
        <w:pStyle w:val="Default"/>
        <w:spacing w:line="312" w:lineRule="auto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sz w:val="22"/>
          <w:szCs w:val="22"/>
        </w:rPr>
        <w:t>Łączne Wynagrodzenie</w:t>
      </w:r>
      <w:r w:rsidR="009F0AA3" w:rsidRPr="00107ACE">
        <w:rPr>
          <w:rFonts w:ascii="URW DIN" w:hAnsi="URW DIN" w:cs="Calibri Light"/>
          <w:sz w:val="22"/>
          <w:szCs w:val="22"/>
        </w:rPr>
        <w:t xml:space="preserve"> brutto (z podatkiem VAT)</w:t>
      </w:r>
      <w:r w:rsidRPr="00107ACE">
        <w:rPr>
          <w:rFonts w:ascii="URW DIN" w:hAnsi="URW DIN" w:cs="Calibri Light"/>
          <w:sz w:val="22"/>
          <w:szCs w:val="22"/>
        </w:rPr>
        <w:t>:</w:t>
      </w:r>
      <w:r w:rsidR="00814C6D" w:rsidRPr="00107ACE">
        <w:rPr>
          <w:rFonts w:ascii="URW DIN" w:hAnsi="URW DIN" w:cs="Calibri Light"/>
          <w:sz w:val="22"/>
          <w:szCs w:val="22"/>
        </w:rPr>
        <w:t xml:space="preserve"> </w:t>
      </w:r>
      <w:r w:rsidR="00E66D63" w:rsidRPr="00107ACE">
        <w:rPr>
          <w:rFonts w:ascii="URW DIN" w:hAnsi="URW DIN" w:cs="Calibri Light"/>
          <w:color w:val="auto"/>
          <w:sz w:val="22"/>
          <w:szCs w:val="22"/>
        </w:rPr>
        <w:t>……………………………………………………………………………</w:t>
      </w:r>
      <w:r w:rsidRPr="00107ACE">
        <w:rPr>
          <w:rFonts w:ascii="URW DIN" w:hAnsi="URW DIN" w:cs="Calibri Light"/>
          <w:color w:val="auto"/>
          <w:sz w:val="22"/>
          <w:szCs w:val="22"/>
        </w:rPr>
        <w:t xml:space="preserve"> zł </w:t>
      </w:r>
    </w:p>
    <w:p w14:paraId="63645A2F" w14:textId="554DEC26" w:rsidR="00D71A9C" w:rsidRPr="00107ACE" w:rsidRDefault="003C34E2" w:rsidP="00814C6D">
      <w:pPr>
        <w:pStyle w:val="Default"/>
        <w:spacing w:line="312" w:lineRule="auto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color w:val="auto"/>
          <w:sz w:val="22"/>
          <w:szCs w:val="22"/>
        </w:rPr>
        <w:t>(słownie: ……………………………………………………</w:t>
      </w:r>
      <w:r w:rsidR="00AB76AD" w:rsidRPr="00107ACE">
        <w:rPr>
          <w:rFonts w:ascii="URW DIN" w:hAnsi="URW DIN" w:cs="Calibri Light"/>
          <w:color w:val="auto"/>
          <w:sz w:val="22"/>
          <w:szCs w:val="22"/>
        </w:rPr>
        <w:t>………………</w:t>
      </w:r>
      <w:r w:rsidR="00814C6D" w:rsidRPr="00107ACE">
        <w:rPr>
          <w:rFonts w:ascii="URW DIN" w:hAnsi="URW DIN" w:cs="Calibri Light"/>
          <w:color w:val="auto"/>
          <w:sz w:val="22"/>
          <w:szCs w:val="22"/>
        </w:rPr>
        <w:t>………………………………………………</w:t>
      </w:r>
      <w:r w:rsidRPr="00107ACE">
        <w:rPr>
          <w:rFonts w:ascii="URW DIN" w:hAnsi="URW DIN" w:cs="Calibri Light"/>
          <w:color w:val="auto"/>
          <w:sz w:val="22"/>
          <w:szCs w:val="22"/>
        </w:rPr>
        <w:t>………</w:t>
      </w:r>
      <w:r w:rsidR="00AB76AD" w:rsidRPr="00107ACE">
        <w:rPr>
          <w:rFonts w:ascii="URW DIN" w:hAnsi="URW DIN" w:cs="Calibri Light"/>
          <w:color w:val="auto"/>
          <w:sz w:val="22"/>
          <w:szCs w:val="22"/>
        </w:rPr>
        <w:t>zł</w:t>
      </w:r>
      <w:r w:rsidR="00D71A9C" w:rsidRPr="00107ACE">
        <w:rPr>
          <w:rFonts w:ascii="URW DIN" w:hAnsi="URW DIN" w:cs="Calibri Light"/>
          <w:color w:val="auto"/>
          <w:sz w:val="22"/>
          <w:szCs w:val="22"/>
        </w:rPr>
        <w:t>)</w:t>
      </w:r>
    </w:p>
    <w:p w14:paraId="25AEC50D" w14:textId="2027640E" w:rsidR="00AB76AD" w:rsidRPr="00107ACE" w:rsidRDefault="009F0AA3" w:rsidP="00107ACE">
      <w:pPr>
        <w:pStyle w:val="Default"/>
        <w:spacing w:line="312" w:lineRule="auto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color w:val="auto"/>
          <w:sz w:val="22"/>
          <w:szCs w:val="22"/>
        </w:rPr>
        <w:t xml:space="preserve">na którą składa się cena netto: </w:t>
      </w:r>
      <w:r w:rsidR="003C34E2" w:rsidRPr="00107ACE">
        <w:rPr>
          <w:rFonts w:ascii="URW DIN" w:hAnsi="URW DIN" w:cs="Calibri Light"/>
          <w:color w:val="auto"/>
          <w:sz w:val="22"/>
          <w:szCs w:val="22"/>
        </w:rPr>
        <w:t>…………………………………………</w:t>
      </w:r>
      <w:r w:rsidR="00AB76AD" w:rsidRPr="00107ACE">
        <w:rPr>
          <w:rFonts w:ascii="URW DIN" w:hAnsi="URW DIN" w:cs="Calibri Light"/>
          <w:color w:val="auto"/>
          <w:sz w:val="22"/>
          <w:szCs w:val="22"/>
        </w:rPr>
        <w:t>……………………………………………………………</w:t>
      </w:r>
      <w:r w:rsidR="003C34E2" w:rsidRPr="00107ACE">
        <w:rPr>
          <w:rFonts w:ascii="URW DIN" w:hAnsi="URW DIN" w:cs="Calibri Light"/>
          <w:color w:val="auto"/>
          <w:sz w:val="22"/>
          <w:szCs w:val="22"/>
        </w:rPr>
        <w:t>…</w:t>
      </w:r>
      <w:r w:rsidR="00D71A9C" w:rsidRPr="00107ACE">
        <w:rPr>
          <w:rFonts w:ascii="URW DIN" w:hAnsi="URW DIN" w:cs="Calibri Light"/>
          <w:color w:val="auto"/>
          <w:sz w:val="22"/>
          <w:szCs w:val="22"/>
        </w:rPr>
        <w:t xml:space="preserve">zł </w:t>
      </w:r>
    </w:p>
    <w:p w14:paraId="2F69938C" w14:textId="750E5C72" w:rsidR="00D71A9C" w:rsidRPr="00107ACE" w:rsidRDefault="00814C6D" w:rsidP="00814C6D">
      <w:pPr>
        <w:pStyle w:val="Default"/>
        <w:spacing w:line="312" w:lineRule="auto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color w:val="auto"/>
          <w:sz w:val="22"/>
          <w:szCs w:val="22"/>
        </w:rPr>
        <w:t xml:space="preserve">(słownie: </w:t>
      </w:r>
      <w:r w:rsidR="003C34E2" w:rsidRPr="00107ACE">
        <w:rPr>
          <w:rFonts w:ascii="URW DIN" w:hAnsi="URW DIN" w:cs="Calibri Light"/>
          <w:color w:val="auto"/>
          <w:sz w:val="22"/>
          <w:szCs w:val="22"/>
        </w:rPr>
        <w:t>…………</w:t>
      </w:r>
      <w:r w:rsidR="00AB76AD" w:rsidRPr="00107ACE">
        <w:rPr>
          <w:rFonts w:ascii="URW DIN" w:hAnsi="URW DIN" w:cs="Calibri Light"/>
          <w:color w:val="auto"/>
          <w:sz w:val="22"/>
          <w:szCs w:val="22"/>
        </w:rPr>
        <w:t>………………………………………………………………..</w:t>
      </w:r>
      <w:r w:rsidR="003C34E2" w:rsidRPr="00107ACE">
        <w:rPr>
          <w:rFonts w:ascii="URW DIN" w:hAnsi="URW DIN" w:cs="Calibri Light"/>
          <w:color w:val="auto"/>
          <w:sz w:val="22"/>
          <w:szCs w:val="22"/>
        </w:rPr>
        <w:t>………………………………………………</w:t>
      </w:r>
      <w:r w:rsidR="00AB76AD" w:rsidRPr="00107ACE">
        <w:rPr>
          <w:rFonts w:ascii="URW DIN" w:hAnsi="URW DIN" w:cs="Calibri Light"/>
          <w:color w:val="auto"/>
          <w:sz w:val="22"/>
          <w:szCs w:val="22"/>
        </w:rPr>
        <w:t>zł)</w:t>
      </w:r>
    </w:p>
    <w:p w14:paraId="66D87D02" w14:textId="5C451FAE" w:rsidR="00AB76AD" w:rsidRPr="00107ACE" w:rsidRDefault="009F0AA3" w:rsidP="00107ACE">
      <w:pPr>
        <w:pStyle w:val="Default"/>
        <w:spacing w:line="312" w:lineRule="auto"/>
        <w:rPr>
          <w:rFonts w:ascii="URW DIN" w:hAnsi="URW DIN" w:cs="Calibri Light"/>
          <w:sz w:val="22"/>
          <w:szCs w:val="22"/>
        </w:rPr>
      </w:pPr>
      <w:r w:rsidRPr="00107ACE">
        <w:rPr>
          <w:rFonts w:ascii="URW DIN" w:hAnsi="URW DIN" w:cs="Calibri Light"/>
          <w:sz w:val="22"/>
          <w:szCs w:val="22"/>
        </w:rPr>
        <w:t>oraz podatek</w:t>
      </w:r>
      <w:r w:rsidR="003C34E2" w:rsidRPr="00107ACE">
        <w:rPr>
          <w:rFonts w:ascii="URW DIN" w:hAnsi="URW DIN" w:cs="Calibri Light"/>
          <w:sz w:val="22"/>
          <w:szCs w:val="22"/>
        </w:rPr>
        <w:t xml:space="preserve"> VAT w wysokości: ……………………</w:t>
      </w:r>
      <w:r w:rsidR="00AB76AD" w:rsidRPr="00107ACE">
        <w:rPr>
          <w:rFonts w:ascii="URW DIN" w:hAnsi="URW DIN" w:cs="Calibri Light"/>
          <w:sz w:val="22"/>
          <w:szCs w:val="22"/>
        </w:rPr>
        <w:t>……………………………………………………………………………………</w:t>
      </w:r>
      <w:r w:rsidRPr="00107ACE">
        <w:rPr>
          <w:rFonts w:ascii="URW DIN" w:hAnsi="URW DIN" w:cs="Calibri Light"/>
          <w:sz w:val="22"/>
          <w:szCs w:val="22"/>
        </w:rPr>
        <w:t xml:space="preserve">zł </w:t>
      </w:r>
    </w:p>
    <w:p w14:paraId="004E2872" w14:textId="42FD7E65" w:rsidR="00D71A9C" w:rsidRPr="00107ACE" w:rsidRDefault="009F0AA3" w:rsidP="00D71A9C">
      <w:pPr>
        <w:pStyle w:val="Default"/>
        <w:spacing w:line="312" w:lineRule="auto"/>
        <w:jc w:val="both"/>
        <w:rPr>
          <w:rFonts w:ascii="URW DIN" w:hAnsi="URW DIN" w:cs="Calibri Light"/>
          <w:sz w:val="22"/>
          <w:szCs w:val="22"/>
        </w:rPr>
      </w:pPr>
      <w:r w:rsidRPr="00107ACE">
        <w:rPr>
          <w:rFonts w:ascii="URW DIN" w:hAnsi="URW DIN" w:cs="Calibri Light"/>
          <w:sz w:val="22"/>
          <w:szCs w:val="22"/>
        </w:rPr>
        <w:t>(słownie</w:t>
      </w:r>
      <w:r w:rsidR="00814C6D" w:rsidRPr="00107ACE">
        <w:rPr>
          <w:rFonts w:ascii="URW DIN" w:hAnsi="URW DIN" w:cs="Calibri Light"/>
          <w:color w:val="auto"/>
          <w:sz w:val="22"/>
          <w:szCs w:val="22"/>
        </w:rPr>
        <w:t xml:space="preserve">: </w:t>
      </w:r>
      <w:r w:rsidR="003C34E2" w:rsidRPr="00107ACE">
        <w:rPr>
          <w:rFonts w:ascii="URW DIN" w:hAnsi="URW DIN" w:cs="Calibri Light"/>
          <w:sz w:val="22"/>
          <w:szCs w:val="22"/>
        </w:rPr>
        <w:t>………………………………</w:t>
      </w:r>
      <w:r w:rsidR="00AB76AD" w:rsidRPr="00107ACE">
        <w:rPr>
          <w:rFonts w:ascii="URW DIN" w:hAnsi="URW DIN" w:cs="Calibri Light"/>
          <w:sz w:val="22"/>
          <w:szCs w:val="22"/>
        </w:rPr>
        <w:t>……………………………………………………………………………………………zł</w:t>
      </w:r>
      <w:r w:rsidR="003C34E2" w:rsidRPr="00107ACE">
        <w:rPr>
          <w:rFonts w:ascii="URW DIN" w:hAnsi="URW DIN" w:cs="Calibri Light"/>
          <w:sz w:val="22"/>
          <w:szCs w:val="22"/>
        </w:rPr>
        <w:t>)</w:t>
      </w:r>
    </w:p>
    <w:p w14:paraId="517254EF" w14:textId="77777777" w:rsidR="00546485" w:rsidRPr="00107ACE" w:rsidRDefault="00546485" w:rsidP="00D71A9C">
      <w:pPr>
        <w:pStyle w:val="Default"/>
        <w:spacing w:line="312" w:lineRule="auto"/>
        <w:jc w:val="both"/>
        <w:rPr>
          <w:rFonts w:ascii="URW DIN" w:hAnsi="URW DIN" w:cs="Calibri Light"/>
          <w:sz w:val="22"/>
          <w:szCs w:val="22"/>
        </w:rPr>
      </w:pPr>
    </w:p>
    <w:p w14:paraId="314653EE" w14:textId="77777777" w:rsidR="00AB76AD" w:rsidRPr="00107ACE" w:rsidRDefault="00AB76AD" w:rsidP="00AB76AD">
      <w:pPr>
        <w:pStyle w:val="Default"/>
        <w:spacing w:line="312" w:lineRule="auto"/>
        <w:jc w:val="both"/>
        <w:rPr>
          <w:rFonts w:ascii="URW DIN" w:hAnsi="URW DIN" w:cs="Calibri Light"/>
          <w:sz w:val="22"/>
          <w:szCs w:val="22"/>
        </w:rPr>
      </w:pPr>
      <w:r w:rsidRPr="00107ACE">
        <w:rPr>
          <w:rFonts w:ascii="URW DIN" w:hAnsi="URW DIN" w:cs="Calibri Light"/>
          <w:sz w:val="22"/>
          <w:szCs w:val="22"/>
        </w:rPr>
        <w:t xml:space="preserve">Łączne wynagrodzenie </w:t>
      </w:r>
      <w:r w:rsidR="000B449C" w:rsidRPr="00107ACE">
        <w:rPr>
          <w:rFonts w:ascii="URW DIN" w:hAnsi="URW DIN" w:cs="Calibri Light"/>
          <w:sz w:val="22"/>
          <w:szCs w:val="22"/>
        </w:rPr>
        <w:t>składa się z</w:t>
      </w:r>
      <w:r w:rsidRPr="00107ACE">
        <w:rPr>
          <w:rFonts w:ascii="URW DIN" w:hAnsi="URW DIN" w:cs="Calibri Light"/>
          <w:sz w:val="22"/>
          <w:szCs w:val="22"/>
        </w:rPr>
        <w:t>:</w:t>
      </w:r>
    </w:p>
    <w:p w14:paraId="720E9498" w14:textId="77777777" w:rsidR="00AB76AD" w:rsidRPr="00107ACE" w:rsidRDefault="00AB76AD" w:rsidP="00AB76AD">
      <w:pPr>
        <w:pStyle w:val="Default"/>
        <w:spacing w:line="312" w:lineRule="auto"/>
        <w:jc w:val="both"/>
        <w:rPr>
          <w:rFonts w:ascii="URW DIN" w:hAnsi="URW DIN" w:cs="Calibri Light"/>
          <w:sz w:val="22"/>
          <w:szCs w:val="22"/>
        </w:rPr>
      </w:pPr>
    </w:p>
    <w:p w14:paraId="232B6B64" w14:textId="7701DC93" w:rsidR="00FF05E1" w:rsidRPr="00107ACE" w:rsidRDefault="00AB76AD" w:rsidP="0005227F">
      <w:pPr>
        <w:pStyle w:val="Default"/>
        <w:numPr>
          <w:ilvl w:val="0"/>
          <w:numId w:val="1"/>
        </w:numPr>
        <w:spacing w:line="312" w:lineRule="auto"/>
        <w:ind w:left="720"/>
        <w:jc w:val="both"/>
        <w:rPr>
          <w:rFonts w:ascii="URW DIN" w:hAnsi="URW DIN" w:cs="Calibri Light"/>
          <w:sz w:val="22"/>
          <w:szCs w:val="22"/>
        </w:rPr>
      </w:pPr>
      <w:r w:rsidRPr="00107ACE">
        <w:rPr>
          <w:rFonts w:ascii="URW DIN" w:hAnsi="URW DIN" w:cs="Calibri Light"/>
          <w:sz w:val="22"/>
          <w:szCs w:val="22"/>
        </w:rPr>
        <w:t>Ceny wdrożenia rozwiązania obejmującej cenę</w:t>
      </w:r>
      <w:del w:id="1" w:author="Aleksander Urban" w:date="2025-11-26T17:36:00Z" w16du:dateUtc="2025-11-26T16:36:00Z">
        <w:r w:rsidRPr="00107ACE" w:rsidDel="00A4404F">
          <w:rPr>
            <w:rFonts w:ascii="URW DIN" w:hAnsi="URW DIN" w:cs="Calibri Light"/>
            <w:sz w:val="22"/>
            <w:szCs w:val="22"/>
          </w:rPr>
          <w:delText xml:space="preserve"> zaprojektowania,</w:delText>
        </w:r>
      </w:del>
      <w:r w:rsidRPr="00107ACE">
        <w:rPr>
          <w:rFonts w:ascii="URW DIN" w:hAnsi="URW DIN" w:cs="Calibri Light"/>
          <w:sz w:val="22"/>
          <w:szCs w:val="22"/>
        </w:rPr>
        <w:t xml:space="preserve"> wdrożenia i uruchomienia </w:t>
      </w:r>
      <w:r w:rsidR="00B07277">
        <w:rPr>
          <w:rFonts w:ascii="URW DIN" w:hAnsi="URW DIN" w:cs="Calibri Light"/>
          <w:sz w:val="22"/>
          <w:szCs w:val="22"/>
        </w:rPr>
        <w:t xml:space="preserve">Systemu </w:t>
      </w:r>
      <w:r w:rsidR="008C3232">
        <w:rPr>
          <w:rFonts w:ascii="URW DIN" w:hAnsi="URW DIN" w:cs="Calibri Light"/>
          <w:sz w:val="22"/>
          <w:szCs w:val="22"/>
        </w:rPr>
        <w:t>SOSIR</w:t>
      </w:r>
      <w:r w:rsidR="004B0696" w:rsidRPr="00107ACE">
        <w:rPr>
          <w:rFonts w:ascii="URW DIN" w:hAnsi="URW DIN" w:cs="Calibri Light"/>
          <w:sz w:val="22"/>
          <w:szCs w:val="22"/>
        </w:rPr>
        <w:t xml:space="preserve"> </w:t>
      </w:r>
      <w:r w:rsidRPr="00107ACE">
        <w:rPr>
          <w:rFonts w:ascii="URW DIN" w:hAnsi="URW DIN" w:cs="Calibri Light"/>
          <w:sz w:val="22"/>
          <w:szCs w:val="22"/>
        </w:rPr>
        <w:t xml:space="preserve">(w tym np. ceny </w:t>
      </w:r>
      <w:ins w:id="2" w:author="Aleksander Urban" w:date="2025-11-26T17:40:00Z" w16du:dateUtc="2025-11-26T16:40:00Z">
        <w:r w:rsidR="00D828B6">
          <w:rPr>
            <w:rFonts w:ascii="URW DIN" w:hAnsi="URW DIN" w:cs="Calibri Light"/>
            <w:sz w:val="22"/>
            <w:szCs w:val="22"/>
          </w:rPr>
          <w:t xml:space="preserve">uzupełnienia </w:t>
        </w:r>
      </w:ins>
      <w:r w:rsidRPr="00107ACE">
        <w:rPr>
          <w:rFonts w:ascii="URW DIN" w:hAnsi="URW DIN" w:cs="Calibri Light"/>
          <w:sz w:val="22"/>
          <w:szCs w:val="22"/>
        </w:rPr>
        <w:t>a</w:t>
      </w:r>
      <w:r w:rsidR="00FF05E1" w:rsidRPr="00107ACE">
        <w:rPr>
          <w:rFonts w:ascii="URW DIN" w:hAnsi="URW DIN" w:cs="Calibri Light"/>
          <w:sz w:val="22"/>
          <w:szCs w:val="22"/>
        </w:rPr>
        <w:t>nalizy, implementacji, szkoleń)</w:t>
      </w:r>
      <w:r w:rsidR="008B3050" w:rsidRPr="00107ACE">
        <w:rPr>
          <w:rFonts w:ascii="URW DIN" w:hAnsi="URW DIN" w:cs="Calibri Light"/>
          <w:sz w:val="22"/>
          <w:szCs w:val="22"/>
        </w:rPr>
        <w:t xml:space="preserve"> oraz </w:t>
      </w:r>
      <w:r w:rsidR="00BD3574" w:rsidRPr="00107ACE">
        <w:rPr>
          <w:rFonts w:ascii="URW DIN" w:hAnsi="URW DIN" w:cs="Calibri Light"/>
          <w:sz w:val="22"/>
          <w:szCs w:val="22"/>
        </w:rPr>
        <w:t>o</w:t>
      </w:r>
      <w:r w:rsidR="008B3050" w:rsidRPr="00107ACE">
        <w:rPr>
          <w:rFonts w:ascii="URW DIN" w:hAnsi="URW DIN" w:cs="Calibri Light"/>
          <w:sz w:val="22"/>
          <w:szCs w:val="22"/>
        </w:rPr>
        <w:t xml:space="preserve">pieki </w:t>
      </w:r>
      <w:r w:rsidR="00BD3574" w:rsidRPr="00107ACE">
        <w:rPr>
          <w:rFonts w:ascii="URW DIN" w:hAnsi="URW DIN" w:cs="Calibri Light"/>
          <w:sz w:val="22"/>
          <w:szCs w:val="22"/>
        </w:rPr>
        <w:t>s</w:t>
      </w:r>
      <w:r w:rsidR="008B3050" w:rsidRPr="00107ACE">
        <w:rPr>
          <w:rFonts w:ascii="URW DIN" w:hAnsi="URW DIN" w:cs="Calibri Light"/>
          <w:sz w:val="22"/>
          <w:szCs w:val="22"/>
        </w:rPr>
        <w:t>erwisowej w okresie realizacji projektu (w tym Wzmożonej Opieki Serwisowej)</w:t>
      </w:r>
      <w:r w:rsidR="008E43A5" w:rsidRPr="00107ACE">
        <w:rPr>
          <w:rFonts w:ascii="URW DIN" w:hAnsi="URW DIN" w:cs="Calibri Light"/>
          <w:sz w:val="22"/>
          <w:szCs w:val="22"/>
        </w:rPr>
        <w:t>. Suma pozycji A1 i A2</w:t>
      </w:r>
      <w:r w:rsidR="00FF05E1" w:rsidRPr="00107ACE">
        <w:rPr>
          <w:rFonts w:ascii="URW DIN" w:hAnsi="URW DIN" w:cs="Calibri Light"/>
          <w:sz w:val="22"/>
          <w:szCs w:val="22"/>
        </w:rPr>
        <w:t>:</w:t>
      </w:r>
    </w:p>
    <w:p w14:paraId="44D58B4A" w14:textId="77777777" w:rsidR="00FF05E1" w:rsidRPr="00107ACE" w:rsidRDefault="00FF05E1" w:rsidP="00FF05E1">
      <w:pPr>
        <w:pStyle w:val="Default"/>
        <w:spacing w:line="312" w:lineRule="auto"/>
        <w:ind w:left="1068"/>
        <w:jc w:val="both"/>
        <w:rPr>
          <w:rFonts w:ascii="URW DIN" w:hAnsi="URW DIN" w:cs="Calibri Light"/>
          <w:sz w:val="22"/>
          <w:szCs w:val="22"/>
        </w:rPr>
      </w:pPr>
      <w:r w:rsidRPr="00107ACE">
        <w:rPr>
          <w:rFonts w:ascii="URW DIN" w:hAnsi="URW DIN" w:cs="Calibri Light"/>
          <w:sz w:val="22"/>
          <w:szCs w:val="22"/>
        </w:rPr>
        <w:t xml:space="preserve">brutto ………………………………………zł </w:t>
      </w:r>
    </w:p>
    <w:p w14:paraId="4F4D6528" w14:textId="66990A3E" w:rsidR="00FF05E1" w:rsidRPr="00107ACE" w:rsidRDefault="00FF05E1" w:rsidP="00FF05E1">
      <w:pPr>
        <w:pStyle w:val="Default"/>
        <w:spacing w:line="312" w:lineRule="auto"/>
        <w:ind w:left="1068"/>
        <w:jc w:val="both"/>
        <w:rPr>
          <w:rFonts w:ascii="URW DIN" w:hAnsi="URW DIN" w:cs="Calibri Light"/>
          <w:sz w:val="22"/>
          <w:szCs w:val="22"/>
        </w:rPr>
      </w:pPr>
      <w:r w:rsidRPr="00107ACE">
        <w:rPr>
          <w:rFonts w:ascii="URW DIN" w:hAnsi="URW DIN" w:cs="Calibri Light"/>
          <w:sz w:val="22"/>
          <w:szCs w:val="22"/>
        </w:rPr>
        <w:t>(słownie …………………………………………………………………………………………………….…….z</w:t>
      </w:r>
      <w:r w:rsidR="004672EF">
        <w:rPr>
          <w:rFonts w:ascii="URW DIN" w:hAnsi="URW DIN" w:cs="Calibri Light"/>
          <w:sz w:val="22"/>
          <w:szCs w:val="22"/>
        </w:rPr>
        <w:t>ł</w:t>
      </w:r>
      <w:r w:rsidRPr="00107ACE">
        <w:rPr>
          <w:rFonts w:ascii="URW DIN" w:hAnsi="URW DIN" w:cs="Calibri Light"/>
          <w:sz w:val="22"/>
          <w:szCs w:val="22"/>
        </w:rPr>
        <w:t>)</w:t>
      </w:r>
    </w:p>
    <w:p w14:paraId="5109BF3B" w14:textId="182AD739" w:rsidR="00AB76AD" w:rsidRPr="00107ACE" w:rsidRDefault="00FF05E1" w:rsidP="00FF05E1">
      <w:pPr>
        <w:pStyle w:val="Default"/>
        <w:spacing w:line="312" w:lineRule="auto"/>
        <w:ind w:left="1068"/>
        <w:rPr>
          <w:rFonts w:ascii="URW DIN" w:hAnsi="URW DIN" w:cs="Calibri Light"/>
          <w:sz w:val="22"/>
          <w:szCs w:val="22"/>
        </w:rPr>
      </w:pPr>
      <w:r w:rsidRPr="00107ACE">
        <w:rPr>
          <w:rFonts w:ascii="URW DIN" w:hAnsi="URW DIN" w:cs="Calibri Light"/>
          <w:sz w:val="22"/>
          <w:szCs w:val="22"/>
        </w:rPr>
        <w:t>netto ……………………………………………..zł</w:t>
      </w:r>
      <w:r w:rsidRPr="00107ACE">
        <w:rPr>
          <w:rFonts w:ascii="URW DIN" w:hAnsi="URW DIN" w:cs="Calibri Light"/>
          <w:sz w:val="22"/>
          <w:szCs w:val="22"/>
        </w:rPr>
        <w:br/>
        <w:t>(słownie …………………………………………………………………………………………………….…….zł)</w:t>
      </w:r>
    </w:p>
    <w:p w14:paraId="78829164" w14:textId="4B258F20" w:rsidR="0012147C" w:rsidRPr="00107ACE" w:rsidRDefault="0012147C" w:rsidP="0005227F">
      <w:pPr>
        <w:pStyle w:val="Default"/>
        <w:spacing w:line="312" w:lineRule="auto"/>
        <w:ind w:left="720"/>
        <w:jc w:val="both"/>
        <w:rPr>
          <w:rFonts w:ascii="URW DIN" w:hAnsi="URW DIN" w:cs="Calibri Light"/>
          <w:sz w:val="22"/>
          <w:szCs w:val="22"/>
        </w:rPr>
      </w:pPr>
      <w:r w:rsidRPr="00107ACE">
        <w:rPr>
          <w:rFonts w:ascii="URW DIN" w:hAnsi="URW DIN" w:cs="Calibri Light"/>
          <w:b/>
          <w:sz w:val="22"/>
          <w:szCs w:val="22"/>
        </w:rPr>
        <w:t>A1</w:t>
      </w:r>
      <w:r w:rsidRPr="00107ACE">
        <w:rPr>
          <w:rFonts w:ascii="URW DIN" w:hAnsi="URW DIN" w:cs="Calibri Light"/>
          <w:sz w:val="22"/>
          <w:szCs w:val="22"/>
        </w:rPr>
        <w:t xml:space="preserve">. Wartość prac związanych </w:t>
      </w:r>
      <w:ins w:id="3" w:author="Aleksander Urban" w:date="2025-11-26T17:39:00Z" w16du:dateUtc="2025-11-26T16:39:00Z">
        <w:r w:rsidR="00224F84">
          <w:rPr>
            <w:rFonts w:ascii="URW DIN" w:hAnsi="URW DIN" w:cs="Calibri Light"/>
            <w:sz w:val="22"/>
            <w:szCs w:val="22"/>
          </w:rPr>
          <w:t xml:space="preserve">z </w:t>
        </w:r>
      </w:ins>
      <w:del w:id="4" w:author="Aleksander Urban" w:date="2025-11-26T17:36:00Z" w16du:dateUtc="2025-11-26T16:36:00Z">
        <w:r w:rsidRPr="00107ACE" w:rsidDel="00A4404F">
          <w:rPr>
            <w:rFonts w:ascii="URW DIN" w:hAnsi="URW DIN" w:cs="Calibri Light"/>
            <w:sz w:val="22"/>
            <w:szCs w:val="22"/>
          </w:rPr>
          <w:delText xml:space="preserve">zaprojektowaniem, </w:delText>
        </w:r>
      </w:del>
      <w:r w:rsidRPr="00107ACE">
        <w:rPr>
          <w:rFonts w:ascii="URW DIN" w:hAnsi="URW DIN" w:cs="Calibri Light"/>
          <w:sz w:val="22"/>
          <w:szCs w:val="22"/>
        </w:rPr>
        <w:t>wdrożeniem i uruchomieniem Oprogramowania Dedykowanego</w:t>
      </w:r>
      <w:r w:rsidR="000F5B94">
        <w:rPr>
          <w:rFonts w:ascii="URW DIN" w:hAnsi="URW DIN" w:cs="Calibri Light"/>
          <w:sz w:val="22"/>
          <w:szCs w:val="22"/>
        </w:rPr>
        <w:t xml:space="preserve"> Systemu </w:t>
      </w:r>
      <w:r w:rsidR="008C3232">
        <w:rPr>
          <w:rFonts w:ascii="URW DIN" w:hAnsi="URW DIN" w:cs="Calibri Light"/>
          <w:sz w:val="22"/>
          <w:szCs w:val="22"/>
        </w:rPr>
        <w:t>SOSIR</w:t>
      </w:r>
      <w:r w:rsidRPr="00107ACE">
        <w:rPr>
          <w:rFonts w:ascii="URW DIN" w:hAnsi="URW DIN" w:cs="Calibri Light"/>
          <w:sz w:val="22"/>
          <w:szCs w:val="22"/>
        </w:rPr>
        <w:t>:</w:t>
      </w:r>
    </w:p>
    <w:p w14:paraId="4410A376" w14:textId="77777777" w:rsidR="0012147C" w:rsidRPr="00107ACE" w:rsidRDefault="0012147C" w:rsidP="0012147C">
      <w:pPr>
        <w:pStyle w:val="Default"/>
        <w:spacing w:line="312" w:lineRule="auto"/>
        <w:ind w:left="1418"/>
        <w:rPr>
          <w:rFonts w:ascii="URW DIN" w:hAnsi="URW DIN" w:cs="Calibri Light"/>
          <w:sz w:val="22"/>
          <w:szCs w:val="22"/>
        </w:rPr>
      </w:pPr>
      <w:r w:rsidRPr="00107ACE">
        <w:rPr>
          <w:rFonts w:ascii="URW DIN" w:hAnsi="URW DIN" w:cs="Calibri Light"/>
          <w:sz w:val="22"/>
          <w:szCs w:val="22"/>
        </w:rPr>
        <w:t xml:space="preserve">brutto ………………………………………zł </w:t>
      </w:r>
    </w:p>
    <w:p w14:paraId="4D5BC2B4" w14:textId="7AB54109" w:rsidR="0012147C" w:rsidRPr="00107ACE" w:rsidRDefault="0012147C" w:rsidP="0012147C">
      <w:pPr>
        <w:pStyle w:val="Default"/>
        <w:spacing w:line="312" w:lineRule="auto"/>
        <w:ind w:left="1418"/>
        <w:jc w:val="both"/>
        <w:rPr>
          <w:rFonts w:ascii="URW DIN" w:hAnsi="URW DIN" w:cs="Calibri Light"/>
          <w:sz w:val="22"/>
          <w:szCs w:val="22"/>
        </w:rPr>
      </w:pPr>
      <w:r w:rsidRPr="00107ACE">
        <w:rPr>
          <w:rFonts w:ascii="URW DIN" w:hAnsi="URW DIN" w:cs="Calibri Light"/>
          <w:sz w:val="22"/>
          <w:szCs w:val="22"/>
        </w:rPr>
        <w:lastRenderedPageBreak/>
        <w:t>(słownie ……………………………………………………………………………………………………….zł)</w:t>
      </w:r>
    </w:p>
    <w:p w14:paraId="54494F40" w14:textId="20B9DA15" w:rsidR="0012147C" w:rsidRPr="00107ACE" w:rsidRDefault="0012147C" w:rsidP="0012147C">
      <w:pPr>
        <w:pStyle w:val="Default"/>
        <w:spacing w:line="312" w:lineRule="auto"/>
        <w:ind w:left="1418"/>
        <w:rPr>
          <w:rFonts w:ascii="URW DIN" w:hAnsi="URW DIN" w:cs="Calibri Light"/>
          <w:sz w:val="22"/>
          <w:szCs w:val="22"/>
        </w:rPr>
      </w:pPr>
      <w:r w:rsidRPr="00107ACE">
        <w:rPr>
          <w:rFonts w:ascii="URW DIN" w:hAnsi="URW DIN" w:cs="Calibri Light"/>
          <w:sz w:val="22"/>
          <w:szCs w:val="22"/>
        </w:rPr>
        <w:t>netto ……………………………………………..zł</w:t>
      </w:r>
      <w:r w:rsidRPr="00107ACE">
        <w:rPr>
          <w:rFonts w:ascii="URW DIN" w:hAnsi="URW DIN" w:cs="Calibri Light"/>
          <w:sz w:val="22"/>
          <w:szCs w:val="22"/>
        </w:rPr>
        <w:br/>
        <w:t>(słownie ……………………………………………………………………………………………………….zł)</w:t>
      </w:r>
    </w:p>
    <w:p w14:paraId="1B723E9E" w14:textId="0D7C6DE8" w:rsidR="0012147C" w:rsidRPr="00107ACE" w:rsidRDefault="0012147C" w:rsidP="0005227F">
      <w:pPr>
        <w:pStyle w:val="Default"/>
        <w:spacing w:line="312" w:lineRule="auto"/>
        <w:ind w:left="720"/>
        <w:jc w:val="both"/>
        <w:rPr>
          <w:rFonts w:ascii="URW DIN" w:hAnsi="URW DIN" w:cs="Calibri Light"/>
          <w:sz w:val="22"/>
          <w:szCs w:val="22"/>
        </w:rPr>
      </w:pPr>
      <w:r w:rsidRPr="00107ACE">
        <w:rPr>
          <w:rFonts w:ascii="URW DIN" w:hAnsi="URW DIN" w:cs="Calibri Light"/>
          <w:b/>
          <w:sz w:val="22"/>
          <w:szCs w:val="22"/>
        </w:rPr>
        <w:t>A2</w:t>
      </w:r>
      <w:r w:rsidRPr="00107ACE">
        <w:rPr>
          <w:rFonts w:ascii="URW DIN" w:hAnsi="URW DIN" w:cs="Calibri Light"/>
          <w:sz w:val="22"/>
          <w:szCs w:val="22"/>
        </w:rPr>
        <w:t xml:space="preserve">. </w:t>
      </w:r>
      <w:commentRangeStart w:id="5"/>
      <w:r w:rsidRPr="00107ACE">
        <w:rPr>
          <w:rFonts w:ascii="URW DIN" w:hAnsi="URW DIN" w:cs="Calibri Light"/>
          <w:sz w:val="22"/>
          <w:szCs w:val="22"/>
        </w:rPr>
        <w:t xml:space="preserve">Wartość dostawy </w:t>
      </w:r>
      <w:r w:rsidR="00176F93">
        <w:rPr>
          <w:rFonts w:ascii="URW DIN" w:hAnsi="URW DIN" w:cs="Calibri Light"/>
          <w:sz w:val="22"/>
          <w:szCs w:val="22"/>
        </w:rPr>
        <w:t>infrastruktury sprzętowej</w:t>
      </w:r>
      <w:r w:rsidR="005019C8">
        <w:rPr>
          <w:rFonts w:ascii="URW DIN" w:hAnsi="URW DIN" w:cs="Calibri Light"/>
          <w:sz w:val="22"/>
          <w:szCs w:val="22"/>
        </w:rPr>
        <w:t xml:space="preserve"> i Oprogramowania Powiązanego</w:t>
      </w:r>
      <w:r w:rsidR="003A17CA">
        <w:rPr>
          <w:rFonts w:ascii="URW DIN" w:hAnsi="URW DIN" w:cs="Calibri Light"/>
          <w:color w:val="auto"/>
          <w:sz w:val="22"/>
          <w:szCs w:val="22"/>
        </w:rPr>
        <w:t xml:space="preserve"> </w:t>
      </w:r>
      <w:r w:rsidRPr="00107ACE">
        <w:rPr>
          <w:rFonts w:ascii="URW DIN" w:hAnsi="URW DIN" w:cs="Calibri Light"/>
          <w:color w:val="auto"/>
          <w:sz w:val="22"/>
          <w:szCs w:val="22"/>
        </w:rPr>
        <w:t>wraz z 5-letnią gwarancją producenta</w:t>
      </w:r>
      <w:r w:rsidRPr="00107ACE">
        <w:rPr>
          <w:rStyle w:val="Odwoanieprzypisudolnego"/>
          <w:rFonts w:ascii="URW DIN" w:hAnsi="URW DIN" w:cs="Calibri Light"/>
          <w:color w:val="auto"/>
          <w:sz w:val="22"/>
          <w:szCs w:val="22"/>
        </w:rPr>
        <w:footnoteReference w:id="2"/>
      </w:r>
      <w:r w:rsidR="00DA1109">
        <w:rPr>
          <w:rFonts w:ascii="URW DIN" w:hAnsi="URW DIN" w:cs="Calibri Light"/>
          <w:color w:val="auto"/>
          <w:sz w:val="22"/>
          <w:szCs w:val="22"/>
        </w:rPr>
        <w:t xml:space="preserve"> oraz </w:t>
      </w:r>
      <w:commentRangeEnd w:id="5"/>
      <w:r w:rsidR="00A4404F">
        <w:rPr>
          <w:rStyle w:val="Odwoaniedokomentarza"/>
          <w:rFonts w:ascii="Times New Roman" w:hAnsi="Times New Roman" w:cs="Times New Roman"/>
          <w:color w:val="auto"/>
        </w:rPr>
        <w:commentReference w:id="5"/>
      </w:r>
      <w:r w:rsidR="007029EB">
        <w:rPr>
          <w:rFonts w:ascii="URW DIN" w:hAnsi="URW DIN" w:cs="Calibri Light"/>
          <w:color w:val="auto"/>
          <w:sz w:val="22"/>
          <w:szCs w:val="22"/>
        </w:rPr>
        <w:t>dostawa Oprogramowania Standardowego wraz z gwarancją producenta</w:t>
      </w:r>
      <w:r w:rsidR="003D68BD">
        <w:rPr>
          <w:rFonts w:ascii="URW DIN" w:hAnsi="URW DIN" w:cs="Calibri Light"/>
          <w:color w:val="auto"/>
          <w:sz w:val="22"/>
          <w:szCs w:val="22"/>
        </w:rPr>
        <w:t xml:space="preserve"> </w:t>
      </w:r>
      <w:r w:rsidR="003D68BD" w:rsidRPr="003D68BD">
        <w:rPr>
          <w:rFonts w:ascii="URW DIN" w:hAnsi="URW DIN" w:cs="Calibri Light"/>
          <w:color w:val="auto"/>
          <w:sz w:val="22"/>
          <w:szCs w:val="22"/>
        </w:rPr>
        <w:t xml:space="preserve">na okres od dostawy licencji do 5 lat od Odbioru końcowego Wdrożenia Systemu </w:t>
      </w:r>
      <w:r w:rsidR="008C3232">
        <w:rPr>
          <w:rFonts w:ascii="URW DIN" w:hAnsi="URW DIN" w:cs="Calibri Light"/>
          <w:color w:val="auto"/>
          <w:sz w:val="22"/>
          <w:szCs w:val="22"/>
        </w:rPr>
        <w:t>SOSIR</w:t>
      </w:r>
      <w:r w:rsidRPr="00107ACE">
        <w:rPr>
          <w:rFonts w:ascii="URW DIN" w:hAnsi="URW DIN" w:cs="Calibri Light"/>
          <w:sz w:val="22"/>
          <w:szCs w:val="22"/>
        </w:rPr>
        <w:t>:</w:t>
      </w:r>
    </w:p>
    <w:p w14:paraId="08D8EA40" w14:textId="77777777" w:rsidR="0012147C" w:rsidRPr="00107ACE" w:rsidRDefault="0012147C" w:rsidP="0012147C">
      <w:pPr>
        <w:pStyle w:val="Default"/>
        <w:spacing w:line="312" w:lineRule="auto"/>
        <w:ind w:left="1418"/>
        <w:rPr>
          <w:rFonts w:ascii="URW DIN" w:hAnsi="URW DIN" w:cs="Calibri Light"/>
          <w:sz w:val="22"/>
          <w:szCs w:val="22"/>
        </w:rPr>
      </w:pPr>
      <w:r w:rsidRPr="00107ACE">
        <w:rPr>
          <w:rFonts w:ascii="URW DIN" w:hAnsi="URW DIN" w:cs="Calibri Light"/>
          <w:sz w:val="22"/>
          <w:szCs w:val="22"/>
        </w:rPr>
        <w:t xml:space="preserve">brutto ………………………………………zł </w:t>
      </w:r>
    </w:p>
    <w:p w14:paraId="049F4B3B" w14:textId="65B61F0D" w:rsidR="0012147C" w:rsidRPr="00107ACE" w:rsidRDefault="0012147C" w:rsidP="0012147C">
      <w:pPr>
        <w:pStyle w:val="Default"/>
        <w:spacing w:line="312" w:lineRule="auto"/>
        <w:ind w:left="1418"/>
        <w:jc w:val="both"/>
        <w:rPr>
          <w:rFonts w:ascii="URW DIN" w:hAnsi="URW DIN" w:cs="Calibri Light"/>
          <w:sz w:val="22"/>
          <w:szCs w:val="22"/>
        </w:rPr>
      </w:pPr>
      <w:r w:rsidRPr="00107ACE">
        <w:rPr>
          <w:rFonts w:ascii="URW DIN" w:hAnsi="URW DIN" w:cs="Calibri Light"/>
          <w:sz w:val="22"/>
          <w:szCs w:val="22"/>
        </w:rPr>
        <w:t>(słownie ……………………………………………………………………………………………………….zł)</w:t>
      </w:r>
    </w:p>
    <w:p w14:paraId="6E15CFD4" w14:textId="57BAFEBF" w:rsidR="0012147C" w:rsidRPr="00107ACE" w:rsidRDefault="0012147C" w:rsidP="0012147C">
      <w:pPr>
        <w:pStyle w:val="Default"/>
        <w:spacing w:line="312" w:lineRule="auto"/>
        <w:ind w:left="1418"/>
        <w:rPr>
          <w:rFonts w:ascii="URW DIN" w:hAnsi="URW DIN" w:cs="Calibri Light"/>
          <w:sz w:val="22"/>
          <w:szCs w:val="22"/>
        </w:rPr>
      </w:pPr>
      <w:r w:rsidRPr="00107ACE">
        <w:rPr>
          <w:rFonts w:ascii="URW DIN" w:hAnsi="URW DIN" w:cs="Calibri Light"/>
          <w:sz w:val="22"/>
          <w:szCs w:val="22"/>
        </w:rPr>
        <w:t>netto ……………………………………………..zł</w:t>
      </w:r>
      <w:r w:rsidRPr="00107ACE">
        <w:rPr>
          <w:rFonts w:ascii="URW DIN" w:hAnsi="URW DIN" w:cs="Calibri Light"/>
          <w:sz w:val="22"/>
          <w:szCs w:val="22"/>
        </w:rPr>
        <w:br/>
        <w:t>(słownie ……………………………………………………………………………………………………….zł)</w:t>
      </w:r>
    </w:p>
    <w:p w14:paraId="565738D3" w14:textId="2D98A7B7" w:rsidR="00EE33DA" w:rsidRPr="00107ACE" w:rsidRDefault="00EE33DA" w:rsidP="00EE33DA">
      <w:pPr>
        <w:pStyle w:val="Default"/>
        <w:spacing w:line="312" w:lineRule="auto"/>
        <w:ind w:left="1418"/>
        <w:rPr>
          <w:rFonts w:ascii="URW DIN" w:hAnsi="URW DIN" w:cs="Calibri Light"/>
          <w:sz w:val="22"/>
          <w:szCs w:val="22"/>
        </w:rPr>
      </w:pPr>
    </w:p>
    <w:p w14:paraId="0CD85673" w14:textId="56227DE0" w:rsidR="00FF05E1" w:rsidRPr="00107ACE" w:rsidRDefault="00AB76AD" w:rsidP="0005227F">
      <w:pPr>
        <w:pStyle w:val="Default"/>
        <w:numPr>
          <w:ilvl w:val="0"/>
          <w:numId w:val="1"/>
        </w:numPr>
        <w:spacing w:line="312" w:lineRule="auto"/>
        <w:ind w:left="720"/>
        <w:jc w:val="both"/>
        <w:rPr>
          <w:rFonts w:ascii="URW DIN" w:hAnsi="URW DIN" w:cs="Calibri Light"/>
          <w:sz w:val="22"/>
          <w:szCs w:val="22"/>
        </w:rPr>
      </w:pPr>
      <w:r w:rsidRPr="00107ACE">
        <w:rPr>
          <w:rFonts w:ascii="URW DIN" w:hAnsi="URW DIN" w:cs="Calibri Light"/>
          <w:sz w:val="22"/>
          <w:szCs w:val="22"/>
        </w:rPr>
        <w:t>Cen</w:t>
      </w:r>
      <w:r w:rsidR="007054BB" w:rsidRPr="00107ACE">
        <w:rPr>
          <w:rFonts w:ascii="URW DIN" w:hAnsi="URW DIN" w:cs="Calibri Light"/>
          <w:sz w:val="22"/>
          <w:szCs w:val="22"/>
        </w:rPr>
        <w:t>a</w:t>
      </w:r>
      <w:r w:rsidRPr="00107ACE">
        <w:rPr>
          <w:rFonts w:ascii="URW DIN" w:hAnsi="URW DIN" w:cs="Calibri Light"/>
          <w:sz w:val="22"/>
          <w:szCs w:val="22"/>
        </w:rPr>
        <w:t xml:space="preserve"> usłu</w:t>
      </w:r>
      <w:r w:rsidR="007054BB" w:rsidRPr="00107ACE">
        <w:rPr>
          <w:rFonts w:ascii="URW DIN" w:hAnsi="URW DIN" w:cs="Calibri Light"/>
          <w:sz w:val="22"/>
          <w:szCs w:val="22"/>
        </w:rPr>
        <w:t xml:space="preserve">gi </w:t>
      </w:r>
      <w:r w:rsidRPr="00107ACE">
        <w:rPr>
          <w:rFonts w:ascii="URW DIN" w:hAnsi="URW DIN" w:cs="Calibri Light"/>
          <w:sz w:val="22"/>
          <w:szCs w:val="22"/>
        </w:rPr>
        <w:t xml:space="preserve"> </w:t>
      </w:r>
      <w:r w:rsidR="00BD3574" w:rsidRPr="00107ACE">
        <w:rPr>
          <w:rFonts w:ascii="URW DIN" w:hAnsi="URW DIN" w:cs="Calibri Light"/>
          <w:sz w:val="22"/>
          <w:szCs w:val="22"/>
        </w:rPr>
        <w:t>O</w:t>
      </w:r>
      <w:r w:rsidR="008B3050" w:rsidRPr="00107ACE">
        <w:rPr>
          <w:rFonts w:ascii="URW DIN" w:hAnsi="URW DIN" w:cs="Calibri Light"/>
          <w:sz w:val="22"/>
          <w:szCs w:val="22"/>
        </w:rPr>
        <w:t>pieki</w:t>
      </w:r>
      <w:r w:rsidR="00BD3574" w:rsidRPr="00107ACE">
        <w:rPr>
          <w:rFonts w:ascii="URW DIN" w:hAnsi="URW DIN" w:cs="Calibri Light"/>
          <w:sz w:val="22"/>
          <w:szCs w:val="22"/>
        </w:rPr>
        <w:t xml:space="preserve"> Serwisowej Posprzedażowej (w tym </w:t>
      </w:r>
      <w:r w:rsidR="008B3050" w:rsidRPr="00107ACE">
        <w:rPr>
          <w:rFonts w:ascii="URW DIN" w:hAnsi="URW DIN" w:cs="Calibri Light"/>
          <w:sz w:val="22"/>
          <w:szCs w:val="22"/>
        </w:rPr>
        <w:t>administracji i r</w:t>
      </w:r>
      <w:r w:rsidR="006433D6" w:rsidRPr="00107ACE">
        <w:rPr>
          <w:rFonts w:ascii="URW DIN" w:hAnsi="URW DIN" w:cs="Calibri Light"/>
          <w:sz w:val="22"/>
          <w:szCs w:val="22"/>
        </w:rPr>
        <w:t>ozwoju</w:t>
      </w:r>
      <w:r w:rsidR="00BD3574" w:rsidRPr="00107ACE">
        <w:rPr>
          <w:rFonts w:ascii="URW DIN" w:hAnsi="URW DIN" w:cs="Calibri Light"/>
          <w:sz w:val="22"/>
          <w:szCs w:val="22"/>
        </w:rPr>
        <w:t>)</w:t>
      </w:r>
      <w:r w:rsidR="006433D6" w:rsidRPr="00107ACE">
        <w:rPr>
          <w:rFonts w:ascii="URW DIN" w:hAnsi="URW DIN" w:cs="Calibri Light"/>
          <w:sz w:val="22"/>
          <w:szCs w:val="22"/>
        </w:rPr>
        <w:t xml:space="preserve"> </w:t>
      </w:r>
      <w:r w:rsidR="00E429FF">
        <w:rPr>
          <w:rFonts w:ascii="URW DIN" w:hAnsi="URW DIN" w:cs="Calibri Light"/>
          <w:sz w:val="22"/>
          <w:szCs w:val="22"/>
        </w:rPr>
        <w:t xml:space="preserve">Systemu </w:t>
      </w:r>
      <w:r w:rsidR="008C3232">
        <w:rPr>
          <w:rFonts w:ascii="URW DIN" w:hAnsi="URW DIN" w:cs="Calibri Light"/>
          <w:sz w:val="22"/>
          <w:szCs w:val="22"/>
        </w:rPr>
        <w:t>SOSIR</w:t>
      </w:r>
      <w:r w:rsidR="004B0696" w:rsidRPr="00107ACE">
        <w:rPr>
          <w:rFonts w:ascii="URW DIN" w:hAnsi="URW DIN" w:cs="Calibri Light"/>
          <w:sz w:val="22"/>
          <w:szCs w:val="22"/>
        </w:rPr>
        <w:t xml:space="preserve"> </w:t>
      </w:r>
      <w:r w:rsidRPr="00107ACE">
        <w:rPr>
          <w:rFonts w:ascii="URW DIN" w:hAnsi="URW DIN" w:cs="Calibri Light"/>
          <w:sz w:val="22"/>
          <w:szCs w:val="22"/>
        </w:rPr>
        <w:t xml:space="preserve">w okresie 5 lat liczone od daty </w:t>
      </w:r>
      <w:r w:rsidR="001439F5" w:rsidRPr="00107ACE">
        <w:rPr>
          <w:rFonts w:ascii="URW DIN" w:hAnsi="URW DIN" w:cs="Calibri Light"/>
          <w:sz w:val="22"/>
          <w:szCs w:val="22"/>
        </w:rPr>
        <w:t>Odbioru końcowe</w:t>
      </w:r>
      <w:r w:rsidR="00720290" w:rsidRPr="00107ACE">
        <w:rPr>
          <w:rFonts w:ascii="URW DIN" w:hAnsi="URW DIN" w:cs="Calibri Light"/>
          <w:sz w:val="22"/>
          <w:szCs w:val="22"/>
        </w:rPr>
        <w:t>g</w:t>
      </w:r>
      <w:r w:rsidR="001439F5" w:rsidRPr="00107ACE">
        <w:rPr>
          <w:rFonts w:ascii="URW DIN" w:hAnsi="URW DIN" w:cs="Calibri Light"/>
          <w:sz w:val="22"/>
          <w:szCs w:val="22"/>
        </w:rPr>
        <w:t>o W</w:t>
      </w:r>
      <w:r w:rsidRPr="00107ACE">
        <w:rPr>
          <w:rFonts w:ascii="URW DIN" w:hAnsi="URW DIN" w:cs="Calibri Light"/>
          <w:sz w:val="22"/>
          <w:szCs w:val="22"/>
        </w:rPr>
        <w:t xml:space="preserve">drożenia </w:t>
      </w:r>
      <w:r w:rsidR="00B07277">
        <w:rPr>
          <w:rFonts w:ascii="URW DIN" w:hAnsi="URW DIN" w:cs="Calibri Light"/>
          <w:sz w:val="22"/>
          <w:szCs w:val="22"/>
        </w:rPr>
        <w:t xml:space="preserve">Systemu </w:t>
      </w:r>
      <w:r w:rsidR="008C3232">
        <w:rPr>
          <w:rFonts w:ascii="URW DIN" w:hAnsi="URW DIN" w:cs="Calibri Light"/>
          <w:sz w:val="22"/>
          <w:szCs w:val="22"/>
        </w:rPr>
        <w:t>SOSIR</w:t>
      </w:r>
      <w:r w:rsidR="00FF05E1" w:rsidRPr="00107ACE">
        <w:rPr>
          <w:rFonts w:ascii="URW DIN" w:hAnsi="URW DIN" w:cs="Calibri Light"/>
          <w:sz w:val="22"/>
          <w:szCs w:val="22"/>
        </w:rPr>
        <w:t>:</w:t>
      </w:r>
    </w:p>
    <w:p w14:paraId="7E23A922" w14:textId="77777777" w:rsidR="00FF05E1" w:rsidRPr="00107ACE" w:rsidRDefault="00FF05E1" w:rsidP="00FF05E1">
      <w:pPr>
        <w:pStyle w:val="Default"/>
        <w:spacing w:line="312" w:lineRule="auto"/>
        <w:ind w:left="1068"/>
        <w:jc w:val="both"/>
        <w:rPr>
          <w:rFonts w:ascii="URW DIN" w:hAnsi="URW DIN" w:cs="Calibri Light"/>
          <w:sz w:val="22"/>
          <w:szCs w:val="22"/>
        </w:rPr>
      </w:pPr>
      <w:r w:rsidRPr="00107ACE">
        <w:rPr>
          <w:rFonts w:ascii="URW DIN" w:hAnsi="URW DIN" w:cs="Calibri Light"/>
          <w:sz w:val="22"/>
          <w:szCs w:val="22"/>
        </w:rPr>
        <w:t xml:space="preserve">brutto ………………………………………zł </w:t>
      </w:r>
    </w:p>
    <w:p w14:paraId="391C6C65" w14:textId="120C6A67" w:rsidR="00FF05E1" w:rsidRPr="00107ACE" w:rsidRDefault="00FF05E1" w:rsidP="00FF05E1">
      <w:pPr>
        <w:pStyle w:val="Default"/>
        <w:spacing w:line="312" w:lineRule="auto"/>
        <w:ind w:left="1068"/>
        <w:jc w:val="both"/>
        <w:rPr>
          <w:rFonts w:ascii="URW DIN" w:hAnsi="URW DIN" w:cs="Calibri Light"/>
          <w:sz w:val="22"/>
          <w:szCs w:val="22"/>
        </w:rPr>
      </w:pPr>
      <w:r w:rsidRPr="00107ACE">
        <w:rPr>
          <w:rFonts w:ascii="URW DIN" w:hAnsi="URW DIN" w:cs="Calibri Light"/>
          <w:sz w:val="22"/>
          <w:szCs w:val="22"/>
        </w:rPr>
        <w:t>(słownie …………………………………………………………………………………………………….…….z</w:t>
      </w:r>
      <w:r w:rsidR="004672EF">
        <w:rPr>
          <w:rFonts w:ascii="URW DIN" w:hAnsi="URW DIN" w:cs="Calibri Light"/>
          <w:sz w:val="22"/>
          <w:szCs w:val="22"/>
        </w:rPr>
        <w:t>ł</w:t>
      </w:r>
      <w:r w:rsidRPr="00107ACE">
        <w:rPr>
          <w:rFonts w:ascii="URW DIN" w:hAnsi="URW DIN" w:cs="Calibri Light"/>
          <w:sz w:val="22"/>
          <w:szCs w:val="22"/>
        </w:rPr>
        <w:t>)</w:t>
      </w:r>
    </w:p>
    <w:p w14:paraId="12774007" w14:textId="015A9F5A" w:rsidR="00FF05E1" w:rsidRPr="00107ACE" w:rsidRDefault="00FF05E1" w:rsidP="00FF05E1">
      <w:pPr>
        <w:pStyle w:val="Default"/>
        <w:spacing w:line="312" w:lineRule="auto"/>
        <w:ind w:left="1068"/>
        <w:rPr>
          <w:rFonts w:ascii="URW DIN" w:hAnsi="URW DIN" w:cs="Calibri Light"/>
          <w:sz w:val="22"/>
          <w:szCs w:val="22"/>
        </w:rPr>
      </w:pPr>
      <w:r w:rsidRPr="00107ACE">
        <w:rPr>
          <w:rFonts w:ascii="URW DIN" w:hAnsi="URW DIN" w:cs="Calibri Light"/>
          <w:sz w:val="22"/>
          <w:szCs w:val="22"/>
        </w:rPr>
        <w:t>netto ……………………………………………..zł</w:t>
      </w:r>
      <w:r w:rsidRPr="00107ACE">
        <w:rPr>
          <w:rFonts w:ascii="URW DIN" w:hAnsi="URW DIN" w:cs="Calibri Light"/>
          <w:sz w:val="22"/>
          <w:szCs w:val="22"/>
        </w:rPr>
        <w:br/>
        <w:t>(słownie …………………………………………………………………………………………………………….zł)</w:t>
      </w:r>
    </w:p>
    <w:p w14:paraId="0FA9D9F6" w14:textId="665517F8" w:rsidR="008B3050" w:rsidRPr="00107ACE" w:rsidRDefault="008B3050" w:rsidP="00B66A84">
      <w:pPr>
        <w:pStyle w:val="Default"/>
        <w:spacing w:line="312" w:lineRule="auto"/>
        <w:ind w:left="426"/>
        <w:jc w:val="both"/>
        <w:rPr>
          <w:rFonts w:ascii="URW DIN" w:hAnsi="URW DIN" w:cs="Calibri Light"/>
          <w:sz w:val="22"/>
          <w:szCs w:val="22"/>
        </w:rPr>
      </w:pPr>
      <w:r w:rsidRPr="00107ACE">
        <w:rPr>
          <w:rFonts w:ascii="URW DIN" w:hAnsi="URW DIN" w:cs="Calibri Light"/>
          <w:sz w:val="22"/>
          <w:szCs w:val="22"/>
        </w:rPr>
        <w:t>Suma pozycji A oraz B musi być równa kwocie łącznego Wynagrodzenia.</w:t>
      </w:r>
    </w:p>
    <w:p w14:paraId="31B526E3" w14:textId="77777777" w:rsidR="00C87D90" w:rsidRPr="00107ACE" w:rsidRDefault="00C87D90" w:rsidP="009277E1">
      <w:pPr>
        <w:pStyle w:val="Default"/>
        <w:spacing w:line="312" w:lineRule="auto"/>
        <w:jc w:val="both"/>
        <w:rPr>
          <w:rFonts w:ascii="URW DIN" w:hAnsi="URW DIN" w:cs="Calibri Light"/>
          <w:color w:val="auto"/>
          <w:sz w:val="22"/>
          <w:szCs w:val="22"/>
        </w:rPr>
      </w:pPr>
    </w:p>
    <w:p w14:paraId="380167BD" w14:textId="77777777" w:rsidR="004672EF" w:rsidRDefault="00034FE0" w:rsidP="0005227F">
      <w:pPr>
        <w:pStyle w:val="Default"/>
        <w:numPr>
          <w:ilvl w:val="0"/>
          <w:numId w:val="7"/>
        </w:numPr>
        <w:spacing w:line="312" w:lineRule="auto"/>
        <w:ind w:left="426" w:hanging="426"/>
        <w:jc w:val="both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color w:val="auto"/>
          <w:sz w:val="22"/>
          <w:szCs w:val="22"/>
        </w:rPr>
        <w:lastRenderedPageBreak/>
        <w:t>OŚWIADCZAM/</w:t>
      </w:r>
      <w:r w:rsidR="00013986" w:rsidRPr="00107ACE">
        <w:rPr>
          <w:rFonts w:ascii="URW DIN" w:hAnsi="URW DIN" w:cs="Calibri Light"/>
          <w:color w:val="auto"/>
          <w:sz w:val="22"/>
          <w:szCs w:val="22"/>
        </w:rPr>
        <w:t>OŚWIADCZAMY, że sposób reprezentacji Wykonawców dla potrzeb niniejszego Zamówienia jest następujący:</w:t>
      </w:r>
    </w:p>
    <w:p w14:paraId="0DA19A79" w14:textId="70C45BC4" w:rsidR="00013986" w:rsidRPr="00107ACE" w:rsidRDefault="004672EF" w:rsidP="004672EF">
      <w:pPr>
        <w:pStyle w:val="Default"/>
        <w:spacing w:line="312" w:lineRule="auto"/>
        <w:ind w:left="426"/>
        <w:jc w:val="both"/>
        <w:rPr>
          <w:rFonts w:ascii="URW DIN" w:hAnsi="URW DIN" w:cs="Calibri Light"/>
          <w:color w:val="auto"/>
          <w:sz w:val="22"/>
          <w:szCs w:val="22"/>
        </w:rPr>
      </w:pPr>
      <w:r>
        <w:rPr>
          <w:rFonts w:ascii="URW DIN" w:hAnsi="URW DIN" w:cs="Calibri Light"/>
          <w:color w:val="auto"/>
          <w:sz w:val="22"/>
          <w:szCs w:val="22"/>
        </w:rPr>
        <w:t xml:space="preserve"> </w:t>
      </w:r>
      <w:r w:rsidR="00013986" w:rsidRPr="00107ACE">
        <w:rPr>
          <w:rFonts w:ascii="URW DIN" w:hAnsi="URW DIN" w:cs="Calibri Light"/>
          <w:color w:val="auto"/>
          <w:sz w:val="22"/>
          <w:szCs w:val="22"/>
        </w:rPr>
        <w:t>………………………………………………………………………</w:t>
      </w:r>
      <w:r w:rsidR="003C34E2" w:rsidRPr="00107ACE">
        <w:rPr>
          <w:rFonts w:ascii="URW DIN" w:hAnsi="URW DIN" w:cs="Calibri Light"/>
          <w:color w:val="auto"/>
          <w:sz w:val="22"/>
          <w:szCs w:val="22"/>
        </w:rPr>
        <w:t>…</w:t>
      </w:r>
    </w:p>
    <w:p w14:paraId="0BAFDCCA" w14:textId="77777777" w:rsidR="00013986" w:rsidRPr="00107ACE" w:rsidRDefault="00013986" w:rsidP="002D60FD">
      <w:pPr>
        <w:pStyle w:val="Default"/>
        <w:spacing w:line="312" w:lineRule="auto"/>
        <w:ind w:firstLine="426"/>
        <w:jc w:val="both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color w:val="auto"/>
          <w:sz w:val="22"/>
          <w:szCs w:val="22"/>
        </w:rPr>
        <w:t>(Wypełniają jedynie Wykonawcy składający wspólną Ofertę)</w:t>
      </w:r>
    </w:p>
    <w:p w14:paraId="74B5FA23" w14:textId="77777777" w:rsidR="00013986" w:rsidRPr="00107ACE" w:rsidRDefault="00013986" w:rsidP="00013986">
      <w:pPr>
        <w:pStyle w:val="Default"/>
        <w:spacing w:line="312" w:lineRule="auto"/>
        <w:jc w:val="both"/>
        <w:rPr>
          <w:rFonts w:ascii="URW DIN" w:hAnsi="URW DIN" w:cs="Calibri Light"/>
          <w:color w:val="auto"/>
          <w:sz w:val="22"/>
          <w:szCs w:val="22"/>
        </w:rPr>
      </w:pPr>
    </w:p>
    <w:p w14:paraId="0449F8DF" w14:textId="1696D469" w:rsidR="00013986" w:rsidRPr="00107ACE" w:rsidRDefault="00034FE0" w:rsidP="006C2D5E">
      <w:pPr>
        <w:pStyle w:val="Default"/>
        <w:numPr>
          <w:ilvl w:val="0"/>
          <w:numId w:val="7"/>
        </w:numPr>
        <w:spacing w:line="312" w:lineRule="auto"/>
        <w:ind w:left="426" w:hanging="426"/>
        <w:jc w:val="both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color w:val="auto"/>
          <w:sz w:val="22"/>
          <w:szCs w:val="22"/>
        </w:rPr>
        <w:t>OŚWIADCZAM/</w:t>
      </w:r>
      <w:r w:rsidR="00013986" w:rsidRPr="00107ACE">
        <w:rPr>
          <w:rFonts w:ascii="URW DIN" w:hAnsi="URW DIN" w:cs="Calibri Light"/>
          <w:color w:val="auto"/>
          <w:sz w:val="22"/>
          <w:szCs w:val="22"/>
        </w:rPr>
        <w:t>OŚWIADCZAMY, że zapoznaliśmy się z</w:t>
      </w:r>
      <w:r w:rsidR="009277E1" w:rsidRPr="00107ACE">
        <w:rPr>
          <w:rFonts w:ascii="URW DIN" w:hAnsi="URW DIN" w:cs="Calibri Light"/>
          <w:color w:val="auto"/>
          <w:sz w:val="22"/>
          <w:szCs w:val="22"/>
        </w:rPr>
        <w:t>e Specyfikacją Istotnych Warunków Zamówienia</w:t>
      </w:r>
      <w:r w:rsidR="009277E1" w:rsidRPr="00107ACE">
        <w:rPr>
          <w:rFonts w:ascii="URW DIN" w:hAnsi="URW DIN" w:cs="Calibri Light"/>
          <w:sz w:val="22"/>
          <w:szCs w:val="22"/>
        </w:rPr>
        <w:t xml:space="preserve"> wraz z załącznikami </w:t>
      </w:r>
      <w:r w:rsidR="00E37D4A" w:rsidRPr="00107ACE">
        <w:rPr>
          <w:rFonts w:ascii="URW DIN" w:hAnsi="URW DIN" w:cs="Calibri Light"/>
          <w:sz w:val="22"/>
          <w:szCs w:val="22"/>
        </w:rPr>
        <w:t xml:space="preserve">i </w:t>
      </w:r>
      <w:r w:rsidR="00013986" w:rsidRPr="00107ACE">
        <w:rPr>
          <w:rFonts w:ascii="URW DIN" w:hAnsi="URW DIN" w:cs="Calibri Light"/>
          <w:color w:val="auto"/>
          <w:sz w:val="22"/>
          <w:szCs w:val="22"/>
        </w:rPr>
        <w:t xml:space="preserve">uznajemy się za związanych określonymi </w:t>
      </w:r>
      <w:r w:rsidR="00E37D4A" w:rsidRPr="00107ACE">
        <w:rPr>
          <w:rFonts w:ascii="URW DIN" w:hAnsi="URW DIN" w:cs="Calibri Light"/>
          <w:color w:val="auto"/>
          <w:sz w:val="22"/>
          <w:szCs w:val="22"/>
        </w:rPr>
        <w:br/>
      </w:r>
      <w:r w:rsidR="00013986" w:rsidRPr="00107ACE">
        <w:rPr>
          <w:rFonts w:ascii="URW DIN" w:hAnsi="URW DIN" w:cs="Calibri Light"/>
          <w:color w:val="auto"/>
          <w:sz w:val="22"/>
          <w:szCs w:val="22"/>
        </w:rPr>
        <w:t>w nich postanowieniami i zasadami postępowania.</w:t>
      </w:r>
    </w:p>
    <w:p w14:paraId="24DD22B5" w14:textId="77777777" w:rsidR="00013986" w:rsidRPr="00107ACE" w:rsidRDefault="00013986" w:rsidP="00013986">
      <w:pPr>
        <w:pStyle w:val="Default"/>
        <w:spacing w:line="312" w:lineRule="auto"/>
        <w:jc w:val="both"/>
        <w:rPr>
          <w:rFonts w:ascii="URW DIN" w:hAnsi="URW DIN" w:cs="Calibri Light"/>
          <w:color w:val="auto"/>
          <w:sz w:val="22"/>
          <w:szCs w:val="22"/>
        </w:rPr>
      </w:pPr>
    </w:p>
    <w:p w14:paraId="52894D39" w14:textId="62C2B97D" w:rsidR="00013986" w:rsidRPr="00107ACE" w:rsidRDefault="00034FE0" w:rsidP="006C2D5E">
      <w:pPr>
        <w:pStyle w:val="Default"/>
        <w:numPr>
          <w:ilvl w:val="0"/>
          <w:numId w:val="7"/>
        </w:numPr>
        <w:spacing w:line="312" w:lineRule="auto"/>
        <w:ind w:left="426" w:hanging="426"/>
        <w:jc w:val="both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color w:val="auto"/>
          <w:sz w:val="22"/>
          <w:szCs w:val="22"/>
        </w:rPr>
        <w:t>UWAŻAM/</w:t>
      </w:r>
      <w:r w:rsidR="00013986" w:rsidRPr="00107ACE">
        <w:rPr>
          <w:rFonts w:ascii="URW DIN" w:hAnsi="URW DIN" w:cs="Calibri Light"/>
          <w:color w:val="auto"/>
          <w:sz w:val="22"/>
          <w:szCs w:val="22"/>
        </w:rPr>
        <w:t xml:space="preserve">UWAŻAMY się za związanych niniejszą Ofertą na czas wskazany w </w:t>
      </w:r>
      <w:r w:rsidR="009277E1" w:rsidRPr="00107ACE">
        <w:rPr>
          <w:rFonts w:ascii="URW DIN" w:hAnsi="URW DIN" w:cs="Calibri Light"/>
          <w:color w:val="auto"/>
          <w:sz w:val="22"/>
          <w:szCs w:val="22"/>
        </w:rPr>
        <w:t>SIWZ</w:t>
      </w:r>
      <w:r w:rsidR="00013986" w:rsidRPr="00107ACE">
        <w:rPr>
          <w:rFonts w:ascii="URW DIN" w:hAnsi="URW DIN" w:cs="Calibri Light"/>
          <w:color w:val="auto"/>
          <w:sz w:val="22"/>
          <w:szCs w:val="22"/>
        </w:rPr>
        <w:t>, czyli przez okres 60 dni od upływu Terminu Składania Ofert.</w:t>
      </w:r>
    </w:p>
    <w:p w14:paraId="78646AE1" w14:textId="77777777" w:rsidR="00013986" w:rsidRPr="00107ACE" w:rsidRDefault="00013986" w:rsidP="00013986">
      <w:pPr>
        <w:pStyle w:val="Default"/>
        <w:spacing w:line="312" w:lineRule="auto"/>
        <w:jc w:val="both"/>
        <w:rPr>
          <w:rFonts w:ascii="URW DIN" w:hAnsi="URW DIN" w:cs="Calibri Light"/>
          <w:color w:val="auto"/>
          <w:sz w:val="22"/>
          <w:szCs w:val="22"/>
        </w:rPr>
      </w:pPr>
    </w:p>
    <w:p w14:paraId="3F653E83" w14:textId="4E303F8E" w:rsidR="00013986" w:rsidRPr="00107ACE" w:rsidRDefault="00034FE0" w:rsidP="006C2D5E">
      <w:pPr>
        <w:pStyle w:val="Default"/>
        <w:numPr>
          <w:ilvl w:val="0"/>
          <w:numId w:val="7"/>
        </w:numPr>
        <w:spacing w:line="312" w:lineRule="auto"/>
        <w:ind w:left="426" w:hanging="426"/>
        <w:jc w:val="both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sz w:val="22"/>
          <w:szCs w:val="22"/>
        </w:rPr>
        <w:t>O</w:t>
      </w:r>
      <w:r w:rsidRPr="00107ACE">
        <w:rPr>
          <w:rFonts w:ascii="URW DIN" w:hAnsi="URW DIN" w:cs="Calibri Light"/>
          <w:color w:val="auto"/>
          <w:sz w:val="22"/>
          <w:szCs w:val="22"/>
        </w:rPr>
        <w:t>ŚWIADCZAM/</w:t>
      </w:r>
      <w:r w:rsidR="00013986" w:rsidRPr="00107ACE">
        <w:rPr>
          <w:rFonts w:ascii="URW DIN" w:hAnsi="URW DIN" w:cs="Calibri Light"/>
          <w:color w:val="auto"/>
          <w:sz w:val="22"/>
          <w:szCs w:val="22"/>
        </w:rPr>
        <w:t xml:space="preserve">OŚWIADCZAMY, że zapewniamy gwarancję na zrealizowane Zamówienie zgodnie z postanowieniami </w:t>
      </w:r>
      <w:r w:rsidR="009277E1" w:rsidRPr="00107ACE">
        <w:rPr>
          <w:rFonts w:ascii="URW DIN" w:hAnsi="URW DIN" w:cs="Calibri Light"/>
          <w:color w:val="auto"/>
          <w:sz w:val="22"/>
          <w:szCs w:val="22"/>
        </w:rPr>
        <w:t>SIWZ</w:t>
      </w:r>
      <w:r w:rsidR="00013986" w:rsidRPr="00107ACE">
        <w:rPr>
          <w:rFonts w:ascii="URW DIN" w:hAnsi="URW DIN" w:cs="Calibri Light"/>
          <w:color w:val="auto"/>
          <w:sz w:val="22"/>
          <w:szCs w:val="22"/>
        </w:rPr>
        <w:t xml:space="preserve"> i jej załącznikami.</w:t>
      </w:r>
    </w:p>
    <w:p w14:paraId="2A1BFC56" w14:textId="77777777" w:rsidR="00311BF9" w:rsidRPr="00107ACE" w:rsidRDefault="00311BF9" w:rsidP="00013986">
      <w:pPr>
        <w:pStyle w:val="Default"/>
        <w:spacing w:line="312" w:lineRule="auto"/>
        <w:jc w:val="both"/>
        <w:rPr>
          <w:rFonts w:ascii="URW DIN" w:hAnsi="URW DIN" w:cs="Calibri Light"/>
          <w:color w:val="auto"/>
          <w:sz w:val="22"/>
          <w:szCs w:val="22"/>
        </w:rPr>
      </w:pPr>
    </w:p>
    <w:p w14:paraId="0EAC336E" w14:textId="37D37E38" w:rsidR="00311BF9" w:rsidRPr="00107ACE" w:rsidRDefault="00034FE0" w:rsidP="006C2D5E">
      <w:pPr>
        <w:pStyle w:val="Default"/>
        <w:numPr>
          <w:ilvl w:val="0"/>
          <w:numId w:val="7"/>
        </w:numPr>
        <w:spacing w:line="312" w:lineRule="auto"/>
        <w:ind w:left="426" w:hanging="426"/>
        <w:jc w:val="both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color w:val="auto"/>
          <w:sz w:val="22"/>
          <w:szCs w:val="22"/>
        </w:rPr>
        <w:t>OŚWIADCZAM/</w:t>
      </w:r>
      <w:r w:rsidR="00311BF9" w:rsidRPr="00107ACE">
        <w:rPr>
          <w:rFonts w:ascii="URW DIN" w:hAnsi="URW DIN" w:cs="Calibri Light"/>
          <w:color w:val="auto"/>
          <w:sz w:val="22"/>
          <w:szCs w:val="22"/>
        </w:rPr>
        <w:t xml:space="preserve">OŚWIADCZAMY, że zapewnimy wszystkie funkcjonalności określone </w:t>
      </w:r>
      <w:r w:rsidR="00E37D4A" w:rsidRPr="00107ACE">
        <w:rPr>
          <w:rFonts w:ascii="URW DIN" w:hAnsi="URW DIN" w:cs="Calibri Light"/>
          <w:color w:val="auto"/>
          <w:sz w:val="22"/>
          <w:szCs w:val="22"/>
        </w:rPr>
        <w:br/>
      </w:r>
      <w:r w:rsidR="00311BF9" w:rsidRPr="00107ACE">
        <w:rPr>
          <w:rFonts w:ascii="URW DIN" w:hAnsi="URW DIN" w:cs="Calibri Light"/>
          <w:color w:val="auto"/>
          <w:sz w:val="22"/>
          <w:szCs w:val="22"/>
        </w:rPr>
        <w:t>w</w:t>
      </w:r>
      <w:r w:rsidR="009277E1" w:rsidRPr="00107ACE">
        <w:rPr>
          <w:rFonts w:ascii="URW DIN" w:hAnsi="URW DIN" w:cs="Calibri Light"/>
          <w:sz w:val="22"/>
          <w:szCs w:val="22"/>
        </w:rPr>
        <w:t xml:space="preserve"> Opisie Przedmiotu Zamówienia</w:t>
      </w:r>
      <w:r w:rsidR="00D27AA2" w:rsidRPr="00107ACE">
        <w:rPr>
          <w:rFonts w:ascii="URW DIN" w:hAnsi="URW DIN" w:cs="Calibri Light"/>
          <w:color w:val="auto"/>
          <w:sz w:val="22"/>
          <w:szCs w:val="22"/>
        </w:rPr>
        <w:t xml:space="preserve">, </w:t>
      </w:r>
      <w:r w:rsidR="00311BF9" w:rsidRPr="00107ACE">
        <w:rPr>
          <w:rFonts w:ascii="URW DIN" w:hAnsi="URW DIN" w:cs="Calibri Light"/>
          <w:color w:val="auto"/>
          <w:sz w:val="22"/>
          <w:szCs w:val="22"/>
        </w:rPr>
        <w:t>które stanowią minimalny zakres.</w:t>
      </w:r>
    </w:p>
    <w:p w14:paraId="7F3DC1AC" w14:textId="77777777" w:rsidR="00013986" w:rsidRPr="00107ACE" w:rsidRDefault="00013986" w:rsidP="00013986">
      <w:pPr>
        <w:pStyle w:val="Default"/>
        <w:spacing w:line="312" w:lineRule="auto"/>
        <w:jc w:val="both"/>
        <w:rPr>
          <w:rFonts w:ascii="URW DIN" w:hAnsi="URW DIN" w:cs="Calibri Light"/>
          <w:color w:val="auto"/>
          <w:sz w:val="22"/>
          <w:szCs w:val="22"/>
        </w:rPr>
      </w:pPr>
    </w:p>
    <w:p w14:paraId="7F3BE4F5" w14:textId="2771CD9F" w:rsidR="00013986" w:rsidRPr="00107ACE" w:rsidRDefault="00034FE0" w:rsidP="006C2D5E">
      <w:pPr>
        <w:pStyle w:val="Default"/>
        <w:numPr>
          <w:ilvl w:val="0"/>
          <w:numId w:val="7"/>
        </w:numPr>
        <w:spacing w:line="312" w:lineRule="auto"/>
        <w:ind w:left="426" w:hanging="426"/>
        <w:jc w:val="both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color w:val="auto"/>
          <w:sz w:val="22"/>
          <w:szCs w:val="22"/>
        </w:rPr>
        <w:t>OŚWIADCZAM/</w:t>
      </w:r>
      <w:r w:rsidR="00013986" w:rsidRPr="00107ACE">
        <w:rPr>
          <w:rFonts w:ascii="URW DIN" w:hAnsi="URW DIN" w:cs="Calibri Light"/>
          <w:color w:val="auto"/>
          <w:sz w:val="22"/>
          <w:szCs w:val="22"/>
        </w:rPr>
        <w:t xml:space="preserve">OŚWIADCZAMY, że zapoznaliśmy się ze Wzorem Umowy, który stanowią załącznik nr </w:t>
      </w:r>
      <w:r w:rsidR="00930BCC">
        <w:rPr>
          <w:rFonts w:ascii="URW DIN" w:hAnsi="URW DIN" w:cs="Calibri Light"/>
          <w:color w:val="auto"/>
          <w:sz w:val="22"/>
          <w:szCs w:val="22"/>
        </w:rPr>
        <w:t>8</w:t>
      </w:r>
      <w:r w:rsidR="00013986" w:rsidRPr="00107ACE">
        <w:rPr>
          <w:rFonts w:ascii="URW DIN" w:hAnsi="URW DIN" w:cs="Calibri Light"/>
          <w:color w:val="auto"/>
          <w:sz w:val="22"/>
          <w:szCs w:val="22"/>
        </w:rPr>
        <w:t xml:space="preserve"> </w:t>
      </w:r>
      <w:r w:rsidR="009277E1" w:rsidRPr="00107ACE">
        <w:rPr>
          <w:rFonts w:ascii="URW DIN" w:hAnsi="URW DIN" w:cs="Calibri Light"/>
          <w:color w:val="auto"/>
          <w:sz w:val="22"/>
          <w:szCs w:val="22"/>
        </w:rPr>
        <w:t>do SIWZ</w:t>
      </w:r>
      <w:r w:rsidR="00013986" w:rsidRPr="00107ACE">
        <w:rPr>
          <w:rFonts w:ascii="URW DIN" w:hAnsi="URW DIN" w:cs="Calibri Light"/>
          <w:color w:val="auto"/>
          <w:sz w:val="22"/>
          <w:szCs w:val="22"/>
        </w:rPr>
        <w:t xml:space="preserve"> i zobowiązujemy się w przypadku wyboru naszej Oferty przez UFG jako </w:t>
      </w:r>
      <w:r w:rsidR="00F125CC" w:rsidRPr="00107ACE">
        <w:rPr>
          <w:rFonts w:ascii="URW DIN" w:hAnsi="URW DIN" w:cs="Calibri Light"/>
          <w:color w:val="auto"/>
          <w:sz w:val="22"/>
          <w:szCs w:val="22"/>
        </w:rPr>
        <w:t>Oferty N</w:t>
      </w:r>
      <w:r w:rsidR="00013986" w:rsidRPr="00107ACE">
        <w:rPr>
          <w:rFonts w:ascii="URW DIN" w:hAnsi="URW DIN" w:cs="Calibri Light"/>
          <w:color w:val="auto"/>
          <w:sz w:val="22"/>
          <w:szCs w:val="22"/>
        </w:rPr>
        <w:t>ajkorzystniejszej do zawarcia umowy na określonych w tym załączniku warunkach, w miejscu i terminie wyznaczonym przez UFG</w:t>
      </w:r>
      <w:r w:rsidR="00F125CC" w:rsidRPr="00107ACE">
        <w:rPr>
          <w:rFonts w:ascii="URW DIN" w:hAnsi="URW DIN" w:cs="Calibri Light"/>
          <w:color w:val="auto"/>
          <w:sz w:val="22"/>
          <w:szCs w:val="22"/>
        </w:rPr>
        <w:t>, pod rygorem utraty Wadium</w:t>
      </w:r>
      <w:r w:rsidR="00013986" w:rsidRPr="00107ACE">
        <w:rPr>
          <w:rFonts w:ascii="URW DIN" w:hAnsi="URW DIN" w:cs="Calibri Light"/>
          <w:color w:val="auto"/>
          <w:sz w:val="22"/>
          <w:szCs w:val="22"/>
        </w:rPr>
        <w:t>.</w:t>
      </w:r>
    </w:p>
    <w:p w14:paraId="37CB8669" w14:textId="77777777" w:rsidR="00382D73" w:rsidRPr="00107ACE" w:rsidRDefault="00382D73" w:rsidP="00013986">
      <w:pPr>
        <w:pStyle w:val="Default"/>
        <w:spacing w:line="312" w:lineRule="auto"/>
        <w:jc w:val="both"/>
        <w:rPr>
          <w:rFonts w:ascii="URW DIN" w:hAnsi="URW DIN" w:cs="Calibri Light"/>
          <w:color w:val="auto"/>
          <w:sz w:val="22"/>
          <w:szCs w:val="22"/>
        </w:rPr>
      </w:pPr>
    </w:p>
    <w:p w14:paraId="3E5E615B" w14:textId="695BE099" w:rsidR="00382D73" w:rsidRPr="00107ACE" w:rsidRDefault="00382D73" w:rsidP="00013986">
      <w:pPr>
        <w:pStyle w:val="Default"/>
        <w:numPr>
          <w:ilvl w:val="0"/>
          <w:numId w:val="7"/>
        </w:numPr>
        <w:spacing w:line="312" w:lineRule="auto"/>
        <w:ind w:left="426" w:hanging="426"/>
        <w:jc w:val="both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sz w:val="22"/>
          <w:szCs w:val="22"/>
        </w:rPr>
        <w:t>Wadium</w:t>
      </w:r>
      <w:r w:rsidRPr="00107ACE">
        <w:rPr>
          <w:rFonts w:ascii="URW DIN" w:hAnsi="URW DIN" w:cs="Calibri Light"/>
          <w:color w:val="auto"/>
          <w:sz w:val="22"/>
          <w:szCs w:val="22"/>
        </w:rPr>
        <w:t xml:space="preserve"> w kwocie </w:t>
      </w:r>
      <w:r w:rsidR="003C34E2" w:rsidRPr="00107ACE">
        <w:rPr>
          <w:rFonts w:ascii="URW DIN" w:hAnsi="URW DIN" w:cs="Calibri Light"/>
          <w:color w:val="auto"/>
          <w:sz w:val="22"/>
          <w:szCs w:val="22"/>
        </w:rPr>
        <w:t>…………………………………</w:t>
      </w:r>
      <w:r w:rsidRPr="00107ACE">
        <w:rPr>
          <w:rFonts w:ascii="URW DIN" w:hAnsi="URW DIN" w:cs="Calibri Light"/>
          <w:color w:val="auto"/>
          <w:sz w:val="22"/>
          <w:szCs w:val="22"/>
        </w:rPr>
        <w:t xml:space="preserve"> zostało wniesione w formie ………………………………………………………</w:t>
      </w:r>
      <w:r w:rsidR="006C2D5E" w:rsidRPr="00107ACE">
        <w:rPr>
          <w:rFonts w:ascii="URW DIN" w:hAnsi="URW DIN" w:cs="Calibri Light"/>
          <w:color w:val="auto"/>
          <w:sz w:val="22"/>
          <w:szCs w:val="22"/>
        </w:rPr>
        <w:br/>
      </w:r>
      <w:r w:rsidRPr="00107ACE">
        <w:rPr>
          <w:rFonts w:ascii="URW DIN" w:hAnsi="URW DIN" w:cs="Calibri Light"/>
          <w:color w:val="auto"/>
          <w:sz w:val="22"/>
          <w:szCs w:val="22"/>
        </w:rPr>
        <w:t>Wadium w postaci pieniężnej należy zwrócić na następujący rachunek bankowy Wykonawcy: ………………………………………………………………………………………………………………………….</w:t>
      </w:r>
    </w:p>
    <w:p w14:paraId="45C9B88D" w14:textId="77777777" w:rsidR="00382D73" w:rsidRPr="00107ACE" w:rsidRDefault="00382D73" w:rsidP="00013986">
      <w:pPr>
        <w:pStyle w:val="Default"/>
        <w:spacing w:line="312" w:lineRule="auto"/>
        <w:jc w:val="both"/>
        <w:rPr>
          <w:rFonts w:ascii="URW DIN" w:hAnsi="URW DIN" w:cs="Calibri Light"/>
          <w:color w:val="auto"/>
          <w:sz w:val="22"/>
          <w:szCs w:val="22"/>
        </w:rPr>
      </w:pPr>
    </w:p>
    <w:p w14:paraId="66B9C08D" w14:textId="1005772B" w:rsidR="00382D73" w:rsidRPr="00107ACE" w:rsidRDefault="00034FE0" w:rsidP="006C2D5E">
      <w:pPr>
        <w:pStyle w:val="Default"/>
        <w:numPr>
          <w:ilvl w:val="0"/>
          <w:numId w:val="7"/>
        </w:numPr>
        <w:spacing w:line="312" w:lineRule="auto"/>
        <w:ind w:left="426" w:hanging="426"/>
        <w:jc w:val="both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color w:val="auto"/>
          <w:sz w:val="22"/>
          <w:szCs w:val="22"/>
        </w:rPr>
        <w:t>OŚWIADCZAM/</w:t>
      </w:r>
      <w:r w:rsidR="00382D73" w:rsidRPr="00107ACE">
        <w:rPr>
          <w:rFonts w:ascii="URW DIN" w:hAnsi="URW DIN" w:cs="Calibri Light"/>
          <w:color w:val="auto"/>
          <w:sz w:val="22"/>
          <w:szCs w:val="22"/>
        </w:rPr>
        <w:t>OŚWIADCZAMY, że w przypadku zawarcia Umowy z UFG, Zamówienie wykonamy bez udziału/z udziałem następujących podwykonawców:</w:t>
      </w:r>
    </w:p>
    <w:p w14:paraId="7F1CDE6D" w14:textId="77777777" w:rsidR="00382D73" w:rsidRPr="00107ACE" w:rsidRDefault="00382D73" w:rsidP="006C2D5E">
      <w:pPr>
        <w:pStyle w:val="Default"/>
        <w:spacing w:line="312" w:lineRule="auto"/>
        <w:ind w:left="426"/>
        <w:jc w:val="both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color w:val="auto"/>
          <w:sz w:val="22"/>
          <w:szCs w:val="22"/>
        </w:rPr>
        <w:lastRenderedPageBreak/>
        <w:t>(UWAGA:</w:t>
      </w:r>
      <w:r w:rsidRPr="00107ACE">
        <w:rPr>
          <w:rFonts w:ascii="URW DIN" w:hAnsi="URW DIN" w:cs="Calibri Light"/>
          <w:i/>
          <w:color w:val="auto"/>
          <w:sz w:val="22"/>
          <w:szCs w:val="22"/>
        </w:rPr>
        <w:t xml:space="preserve"> należy podać nazwę i adres podwykonawcy oraz zakres prac, który zostanie mu podzlecony</w:t>
      </w:r>
      <w:r w:rsidRPr="00107ACE">
        <w:rPr>
          <w:rFonts w:ascii="URW DIN" w:hAnsi="URW DIN" w:cs="Calibri Light"/>
          <w:color w:val="auto"/>
          <w:sz w:val="22"/>
          <w:szCs w:val="22"/>
        </w:rPr>
        <w:t>)</w:t>
      </w:r>
    </w:p>
    <w:p w14:paraId="0C4178FC" w14:textId="77777777" w:rsidR="00382D73" w:rsidRPr="00107ACE" w:rsidRDefault="00382D73" w:rsidP="006C2D5E">
      <w:pPr>
        <w:pStyle w:val="Default"/>
        <w:spacing w:line="312" w:lineRule="auto"/>
        <w:ind w:left="426"/>
        <w:jc w:val="both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color w:val="auto"/>
          <w:sz w:val="22"/>
          <w:szCs w:val="22"/>
        </w:rPr>
        <w:t xml:space="preserve">1. </w:t>
      </w:r>
      <w:r w:rsidR="003C34E2" w:rsidRPr="00107ACE">
        <w:rPr>
          <w:rFonts w:ascii="URW DIN" w:hAnsi="URW DIN" w:cs="Calibri Light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46CB025C" w14:textId="77777777" w:rsidR="00382D73" w:rsidRPr="00107ACE" w:rsidRDefault="00382D73" w:rsidP="006C2D5E">
      <w:pPr>
        <w:pStyle w:val="Default"/>
        <w:spacing w:line="312" w:lineRule="auto"/>
        <w:ind w:left="426"/>
        <w:jc w:val="both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color w:val="auto"/>
          <w:sz w:val="22"/>
          <w:szCs w:val="22"/>
        </w:rPr>
        <w:t xml:space="preserve">2. </w:t>
      </w:r>
      <w:r w:rsidR="003C34E2" w:rsidRPr="00107ACE">
        <w:rPr>
          <w:rFonts w:ascii="URW DIN" w:hAnsi="URW DIN" w:cs="Calibri Light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752660B4" w14:textId="77777777" w:rsidR="00382D73" w:rsidRPr="00107ACE" w:rsidRDefault="00382D73" w:rsidP="006C2D5E">
      <w:pPr>
        <w:pStyle w:val="Default"/>
        <w:spacing w:line="312" w:lineRule="auto"/>
        <w:ind w:left="426"/>
        <w:jc w:val="both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color w:val="auto"/>
          <w:sz w:val="22"/>
          <w:szCs w:val="22"/>
        </w:rPr>
        <w:t xml:space="preserve">3. </w:t>
      </w:r>
      <w:r w:rsidR="003C34E2" w:rsidRPr="00107ACE">
        <w:rPr>
          <w:rFonts w:ascii="URW DIN" w:hAnsi="URW DIN" w:cs="Calibri Light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5C58DF10" w14:textId="77777777" w:rsidR="00416185" w:rsidRPr="00107ACE" w:rsidRDefault="00416185" w:rsidP="00013986">
      <w:pPr>
        <w:pStyle w:val="Default"/>
        <w:spacing w:line="312" w:lineRule="auto"/>
        <w:jc w:val="both"/>
        <w:rPr>
          <w:rFonts w:ascii="URW DIN" w:hAnsi="URW DIN" w:cs="Calibri Light"/>
          <w:color w:val="auto"/>
          <w:sz w:val="22"/>
          <w:szCs w:val="22"/>
        </w:rPr>
      </w:pPr>
    </w:p>
    <w:p w14:paraId="35FC4375" w14:textId="77777777" w:rsidR="004D740F" w:rsidRPr="004D740F" w:rsidRDefault="004D740F" w:rsidP="004D740F">
      <w:pPr>
        <w:pStyle w:val="Default"/>
        <w:numPr>
          <w:ilvl w:val="0"/>
          <w:numId w:val="7"/>
        </w:numPr>
        <w:spacing w:line="312" w:lineRule="auto"/>
        <w:ind w:left="426" w:hanging="426"/>
        <w:jc w:val="both"/>
        <w:rPr>
          <w:rFonts w:ascii="URW DIN" w:hAnsi="URW DIN" w:cs="Calibri Light"/>
          <w:color w:val="auto"/>
          <w:sz w:val="22"/>
          <w:szCs w:val="22"/>
        </w:rPr>
      </w:pPr>
      <w:r w:rsidRPr="004D740F">
        <w:rPr>
          <w:rFonts w:ascii="URW DIN" w:hAnsi="URW DIN" w:cs="Calibri Light"/>
          <w:color w:val="auto"/>
          <w:sz w:val="22"/>
          <w:szCs w:val="22"/>
        </w:rPr>
        <w:t>OŚWIADCZAM/OŚWIADCZAMY, że reprezentowany przeze mnie Wykonawca/</w:t>
      </w:r>
      <w:proofErr w:type="spellStart"/>
      <w:r w:rsidRPr="004D740F">
        <w:rPr>
          <w:rFonts w:ascii="URW DIN" w:hAnsi="URW DIN" w:cs="Calibri Light"/>
          <w:color w:val="auto"/>
          <w:sz w:val="22"/>
          <w:szCs w:val="22"/>
        </w:rPr>
        <w:t>cy</w:t>
      </w:r>
      <w:proofErr w:type="spellEnd"/>
      <w:r w:rsidRPr="004D740F">
        <w:rPr>
          <w:rFonts w:ascii="URW DIN" w:hAnsi="URW DIN" w:cs="Calibri Light"/>
          <w:color w:val="auto"/>
          <w:sz w:val="22"/>
          <w:szCs w:val="22"/>
        </w:rPr>
        <w:t>:</w:t>
      </w:r>
    </w:p>
    <w:p w14:paraId="29B4B29A" w14:textId="77777777" w:rsidR="004D740F" w:rsidRPr="004D740F" w:rsidRDefault="004D740F" w:rsidP="004D740F">
      <w:pPr>
        <w:pStyle w:val="Default"/>
        <w:numPr>
          <w:ilvl w:val="0"/>
          <w:numId w:val="8"/>
        </w:numPr>
        <w:spacing w:line="312" w:lineRule="auto"/>
        <w:jc w:val="both"/>
        <w:rPr>
          <w:rFonts w:ascii="URW DIN" w:hAnsi="URW DIN" w:cs="Calibri Light"/>
          <w:color w:val="auto"/>
          <w:sz w:val="22"/>
          <w:szCs w:val="22"/>
        </w:rPr>
      </w:pPr>
      <w:r w:rsidRPr="004D740F">
        <w:rPr>
          <w:rFonts w:ascii="URW DIN" w:hAnsi="URW DIN" w:cs="Calibri Light"/>
          <w:color w:val="auto"/>
          <w:sz w:val="22"/>
          <w:szCs w:val="22"/>
        </w:rPr>
        <w:t>spełnia/ją Warunki Udziału w Postępowaniu, o których mowa w podrozdziale 7.2. SIWZ;</w:t>
      </w:r>
    </w:p>
    <w:p w14:paraId="14348248" w14:textId="77777777" w:rsidR="004D740F" w:rsidRPr="004D740F" w:rsidRDefault="004D740F" w:rsidP="004D740F">
      <w:pPr>
        <w:pStyle w:val="Default"/>
        <w:numPr>
          <w:ilvl w:val="0"/>
          <w:numId w:val="8"/>
        </w:numPr>
        <w:spacing w:line="312" w:lineRule="auto"/>
        <w:jc w:val="both"/>
        <w:rPr>
          <w:rFonts w:ascii="URW DIN" w:hAnsi="URW DIN" w:cs="Calibri Light"/>
          <w:color w:val="auto"/>
          <w:sz w:val="22"/>
          <w:szCs w:val="22"/>
        </w:rPr>
      </w:pPr>
      <w:r w:rsidRPr="004D740F">
        <w:rPr>
          <w:rFonts w:ascii="URW DIN" w:hAnsi="URW DIN" w:cs="Calibri Light"/>
          <w:color w:val="auto"/>
          <w:sz w:val="22"/>
          <w:szCs w:val="22"/>
        </w:rPr>
        <w:t>nie podlega/ją wykluczeniu z Postępowania na podstawie podrozdziału 7.1  SIWZ;</w:t>
      </w:r>
    </w:p>
    <w:p w14:paraId="3D76D0CF" w14:textId="77777777" w:rsidR="004D740F" w:rsidRPr="004D740F" w:rsidRDefault="004D740F" w:rsidP="004D740F">
      <w:pPr>
        <w:pStyle w:val="Default"/>
        <w:numPr>
          <w:ilvl w:val="0"/>
          <w:numId w:val="8"/>
        </w:numPr>
        <w:spacing w:line="312" w:lineRule="auto"/>
        <w:jc w:val="both"/>
        <w:rPr>
          <w:rFonts w:ascii="URW DIN" w:hAnsi="URW DIN" w:cs="Calibri Light"/>
          <w:color w:val="auto"/>
          <w:sz w:val="22"/>
          <w:szCs w:val="22"/>
        </w:rPr>
      </w:pPr>
      <w:r w:rsidRPr="004D740F">
        <w:rPr>
          <w:rFonts w:ascii="URW DIN" w:hAnsi="URW DIN" w:cs="Calibri Light"/>
          <w:color w:val="auto"/>
          <w:sz w:val="22"/>
          <w:szCs w:val="22"/>
        </w:rPr>
        <w:t>wobec Wykonawcy/</w:t>
      </w:r>
      <w:proofErr w:type="spellStart"/>
      <w:r w:rsidRPr="004D740F">
        <w:rPr>
          <w:rFonts w:ascii="URW DIN" w:hAnsi="URW DIN" w:cs="Calibri Light"/>
          <w:color w:val="auto"/>
          <w:sz w:val="22"/>
          <w:szCs w:val="22"/>
        </w:rPr>
        <w:t>ców</w:t>
      </w:r>
      <w:proofErr w:type="spellEnd"/>
      <w:r w:rsidRPr="004D740F">
        <w:rPr>
          <w:rFonts w:ascii="URW DIN" w:hAnsi="URW DIN" w:cs="Calibri Light"/>
          <w:color w:val="auto"/>
          <w:sz w:val="22"/>
          <w:szCs w:val="22"/>
        </w:rPr>
        <w:t xml:space="preserve"> nie zostało wszczęte postępowanie likwidacyjne ani postępowanie o ogłoszenie upadłości;</w:t>
      </w:r>
    </w:p>
    <w:p w14:paraId="12356813" w14:textId="77777777" w:rsidR="004D740F" w:rsidRPr="004D740F" w:rsidRDefault="004D740F" w:rsidP="004D740F">
      <w:pPr>
        <w:pStyle w:val="Default"/>
        <w:numPr>
          <w:ilvl w:val="0"/>
          <w:numId w:val="8"/>
        </w:numPr>
        <w:spacing w:line="312" w:lineRule="auto"/>
        <w:jc w:val="both"/>
        <w:rPr>
          <w:rFonts w:ascii="URW DIN" w:hAnsi="URW DIN" w:cs="Calibri Light"/>
          <w:color w:val="auto"/>
          <w:sz w:val="22"/>
          <w:szCs w:val="22"/>
        </w:rPr>
      </w:pPr>
      <w:r w:rsidRPr="004D740F">
        <w:rPr>
          <w:rFonts w:ascii="URW DIN" w:hAnsi="URW DIN" w:cs="Calibri Light"/>
          <w:color w:val="auto"/>
          <w:sz w:val="22"/>
          <w:szCs w:val="22"/>
        </w:rPr>
        <w:t>nie jest powiązany osobowo lub kapitałowo z Zamawiającym (zgodnie z zasadą konkurencyjności określoną w „Wytycznych dotyczących kwalifikowalności wydatków na lata 2021-2027 Ministra Funduszy i Polityki Regionalnej”).</w:t>
      </w:r>
    </w:p>
    <w:p w14:paraId="5D34EA2C" w14:textId="77777777" w:rsidR="004D740F" w:rsidRDefault="004D740F" w:rsidP="004D740F">
      <w:pPr>
        <w:pStyle w:val="Default"/>
        <w:spacing w:line="312" w:lineRule="auto"/>
        <w:ind w:left="426"/>
        <w:jc w:val="both"/>
        <w:rPr>
          <w:rFonts w:ascii="URW DIN" w:hAnsi="URW DIN" w:cs="Calibri Light"/>
          <w:color w:val="auto"/>
          <w:sz w:val="22"/>
          <w:szCs w:val="22"/>
        </w:rPr>
      </w:pPr>
    </w:p>
    <w:p w14:paraId="675826BF" w14:textId="21AF4D4B" w:rsidR="006C2D5E" w:rsidRPr="00107ACE" w:rsidRDefault="00704164" w:rsidP="006C2D5E">
      <w:pPr>
        <w:pStyle w:val="Default"/>
        <w:numPr>
          <w:ilvl w:val="0"/>
          <w:numId w:val="7"/>
        </w:numPr>
        <w:spacing w:line="312" w:lineRule="auto"/>
        <w:ind w:left="426" w:hanging="426"/>
        <w:jc w:val="both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color w:val="auto"/>
          <w:sz w:val="22"/>
          <w:szCs w:val="22"/>
        </w:rPr>
        <w:t xml:space="preserve">Podział zadań pomiędzy poszczególnych Wykonawców wspólnie ubiegających się </w:t>
      </w:r>
      <w:r w:rsidR="00E37D4A" w:rsidRPr="00107ACE">
        <w:rPr>
          <w:rFonts w:ascii="URW DIN" w:hAnsi="URW DIN" w:cs="Calibri Light"/>
          <w:color w:val="auto"/>
          <w:sz w:val="22"/>
          <w:szCs w:val="22"/>
        </w:rPr>
        <w:br/>
      </w:r>
      <w:r w:rsidRPr="00107ACE">
        <w:rPr>
          <w:rFonts w:ascii="URW DIN" w:hAnsi="URW DIN" w:cs="Calibri Light"/>
          <w:color w:val="auto"/>
          <w:sz w:val="22"/>
          <w:szCs w:val="22"/>
        </w:rPr>
        <w:t xml:space="preserve">o udzielenie </w:t>
      </w:r>
      <w:r w:rsidR="006C2D5E" w:rsidRPr="00107ACE">
        <w:rPr>
          <w:rFonts w:ascii="URW DIN" w:hAnsi="URW DIN" w:cs="Calibri Light"/>
          <w:color w:val="auto"/>
          <w:sz w:val="22"/>
          <w:szCs w:val="22"/>
        </w:rPr>
        <w:t>(</w:t>
      </w:r>
      <w:r w:rsidR="006C2D5E" w:rsidRPr="00107ACE">
        <w:rPr>
          <w:rFonts w:ascii="URW DIN" w:hAnsi="URW DIN" w:cs="Calibri Light"/>
          <w:i/>
          <w:color w:val="auto"/>
          <w:sz w:val="22"/>
          <w:szCs w:val="22"/>
        </w:rPr>
        <w:t>UWAGA: wypełnić tylko jeżeli Ofertę składają Wykonawcy wspólnie ubiegający</w:t>
      </w:r>
      <w:r w:rsidR="00107ACE">
        <w:rPr>
          <w:rFonts w:ascii="URW DIN" w:hAnsi="URW DIN" w:cs="Calibri Light"/>
          <w:i/>
          <w:color w:val="auto"/>
          <w:sz w:val="22"/>
          <w:szCs w:val="22"/>
        </w:rPr>
        <w:t xml:space="preserve"> </w:t>
      </w:r>
      <w:r w:rsidR="006C2D5E" w:rsidRPr="00107ACE">
        <w:rPr>
          <w:rFonts w:ascii="URW DIN" w:hAnsi="URW DIN" w:cs="Calibri Light"/>
          <w:i/>
          <w:color w:val="auto"/>
          <w:sz w:val="22"/>
          <w:szCs w:val="22"/>
        </w:rPr>
        <w:t>się o udzielenie Zamówienia</w:t>
      </w:r>
      <w:r w:rsidR="006C2D5E" w:rsidRPr="00107ACE">
        <w:rPr>
          <w:rFonts w:ascii="URW DIN" w:hAnsi="URW DIN" w:cs="Calibri Light"/>
          <w:color w:val="auto"/>
          <w:sz w:val="22"/>
          <w:szCs w:val="22"/>
        </w:rPr>
        <w:t>)</w:t>
      </w:r>
      <w:r w:rsidR="004D6C35" w:rsidRPr="00107ACE">
        <w:rPr>
          <w:rFonts w:ascii="URW DIN" w:hAnsi="URW DIN" w:cs="Calibri Light"/>
          <w:color w:val="auto"/>
          <w:sz w:val="22"/>
          <w:szCs w:val="22"/>
        </w:rPr>
        <w:t xml:space="preserve"> Zamówienia:</w:t>
      </w:r>
    </w:p>
    <w:p w14:paraId="3BD350AB" w14:textId="77777777" w:rsidR="006C2D5E" w:rsidRPr="00107ACE" w:rsidRDefault="006C2D5E" w:rsidP="006C2D5E">
      <w:pPr>
        <w:pStyle w:val="Default"/>
        <w:spacing w:line="312" w:lineRule="auto"/>
        <w:ind w:left="426"/>
        <w:jc w:val="both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color w:val="auto"/>
          <w:sz w:val="22"/>
          <w:szCs w:val="22"/>
        </w:rPr>
        <w:t>1. ………………………………………………………………………………………………………………</w:t>
      </w:r>
    </w:p>
    <w:p w14:paraId="34CA7D73" w14:textId="77777777" w:rsidR="006C2D5E" w:rsidRPr="00107ACE" w:rsidRDefault="006C2D5E" w:rsidP="006C2D5E">
      <w:pPr>
        <w:pStyle w:val="Default"/>
        <w:spacing w:line="312" w:lineRule="auto"/>
        <w:ind w:left="426"/>
        <w:jc w:val="both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color w:val="auto"/>
          <w:sz w:val="22"/>
          <w:szCs w:val="22"/>
        </w:rPr>
        <w:t>2. ………………………………………………………………………………………………………………</w:t>
      </w:r>
    </w:p>
    <w:p w14:paraId="58724473" w14:textId="44169C9E" w:rsidR="00704164" w:rsidRPr="00107ACE" w:rsidRDefault="006C2D5E" w:rsidP="006C2D5E">
      <w:pPr>
        <w:pStyle w:val="Default"/>
        <w:spacing w:line="312" w:lineRule="auto"/>
        <w:ind w:left="426"/>
        <w:jc w:val="both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color w:val="auto"/>
          <w:sz w:val="22"/>
          <w:szCs w:val="22"/>
        </w:rPr>
        <w:t>3. ………………………………………………………………………………………………………………</w:t>
      </w:r>
    </w:p>
    <w:p w14:paraId="3DE21AE5" w14:textId="79B31C78" w:rsidR="00704164" w:rsidRPr="00107ACE" w:rsidRDefault="00704164" w:rsidP="006C2D5E">
      <w:pPr>
        <w:pStyle w:val="Default"/>
        <w:spacing w:line="312" w:lineRule="auto"/>
        <w:ind w:left="426"/>
        <w:jc w:val="both"/>
        <w:rPr>
          <w:rFonts w:ascii="URW DIN" w:hAnsi="URW DIN" w:cs="Calibri Light"/>
          <w:color w:val="auto"/>
          <w:sz w:val="22"/>
          <w:szCs w:val="22"/>
        </w:rPr>
      </w:pPr>
    </w:p>
    <w:p w14:paraId="63D83E42" w14:textId="289B1F79" w:rsidR="00382D73" w:rsidRPr="00107ACE" w:rsidRDefault="00382D73" w:rsidP="006C2D5E">
      <w:pPr>
        <w:pStyle w:val="Default"/>
        <w:numPr>
          <w:ilvl w:val="0"/>
          <w:numId w:val="7"/>
        </w:numPr>
        <w:spacing w:line="312" w:lineRule="auto"/>
        <w:ind w:left="426" w:hanging="426"/>
        <w:jc w:val="both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color w:val="auto"/>
          <w:sz w:val="22"/>
          <w:szCs w:val="22"/>
        </w:rPr>
        <w:t xml:space="preserve">Zobowiązujemy się do wniesienia Zabezpieczenia Należytego Wykonania Umowy na zasadach określonych w </w:t>
      </w:r>
      <w:r w:rsidR="002F61A8" w:rsidRPr="00107ACE">
        <w:rPr>
          <w:rFonts w:ascii="URW DIN" w:hAnsi="URW DIN" w:cs="Calibri Light"/>
          <w:color w:val="auto"/>
          <w:sz w:val="22"/>
          <w:szCs w:val="22"/>
        </w:rPr>
        <w:t xml:space="preserve">§ </w:t>
      </w:r>
      <w:r w:rsidR="00F82EC3" w:rsidRPr="00107ACE">
        <w:rPr>
          <w:rFonts w:ascii="URW DIN" w:hAnsi="URW DIN" w:cs="Calibri Light"/>
          <w:color w:val="auto"/>
          <w:sz w:val="22"/>
          <w:szCs w:val="22"/>
        </w:rPr>
        <w:t>20</w:t>
      </w:r>
      <w:r w:rsidR="001219DD" w:rsidRPr="00107ACE">
        <w:rPr>
          <w:rFonts w:ascii="URW DIN" w:hAnsi="URW DIN" w:cs="Calibri Light"/>
          <w:color w:val="auto"/>
          <w:sz w:val="22"/>
          <w:szCs w:val="22"/>
        </w:rPr>
        <w:t xml:space="preserve"> </w:t>
      </w:r>
      <w:r w:rsidRPr="00107ACE">
        <w:rPr>
          <w:rFonts w:ascii="URW DIN" w:hAnsi="URW DIN" w:cs="Calibri Light"/>
          <w:color w:val="auto"/>
          <w:sz w:val="22"/>
          <w:szCs w:val="22"/>
        </w:rPr>
        <w:t xml:space="preserve">Wzoru Umowy – </w:t>
      </w:r>
      <w:r w:rsidRPr="00FA1B06">
        <w:rPr>
          <w:rFonts w:ascii="URW DIN" w:hAnsi="URW DIN" w:cs="Calibri Light"/>
          <w:color w:val="auto"/>
          <w:sz w:val="22"/>
          <w:szCs w:val="22"/>
        </w:rPr>
        <w:t xml:space="preserve">Załącznik nr </w:t>
      </w:r>
      <w:r w:rsidR="004D740F" w:rsidRPr="00FA1B06">
        <w:rPr>
          <w:rFonts w:ascii="URW DIN" w:hAnsi="URW DIN" w:cs="Calibri Light"/>
          <w:color w:val="auto"/>
          <w:sz w:val="22"/>
          <w:szCs w:val="22"/>
        </w:rPr>
        <w:t>8</w:t>
      </w:r>
      <w:r w:rsidR="009277E1" w:rsidRPr="00FA1B06">
        <w:rPr>
          <w:rFonts w:ascii="URW DIN" w:hAnsi="URW DIN" w:cs="Calibri Light"/>
          <w:color w:val="auto"/>
          <w:sz w:val="22"/>
          <w:szCs w:val="22"/>
        </w:rPr>
        <w:t xml:space="preserve"> do SIWZ</w:t>
      </w:r>
      <w:r w:rsidRPr="00FA1B06">
        <w:rPr>
          <w:rFonts w:ascii="URW DIN" w:hAnsi="URW DIN" w:cs="Calibri Light"/>
          <w:color w:val="auto"/>
          <w:sz w:val="22"/>
          <w:szCs w:val="22"/>
        </w:rPr>
        <w:t>.</w:t>
      </w:r>
    </w:p>
    <w:p w14:paraId="79D96442" w14:textId="77777777" w:rsidR="009277E1" w:rsidRPr="00107ACE" w:rsidRDefault="009277E1" w:rsidP="00013986">
      <w:pPr>
        <w:pStyle w:val="Default"/>
        <w:spacing w:line="312" w:lineRule="auto"/>
        <w:jc w:val="both"/>
        <w:rPr>
          <w:rFonts w:ascii="URW DIN" w:hAnsi="URW DIN" w:cs="Calibri Light"/>
          <w:color w:val="auto"/>
          <w:sz w:val="22"/>
          <w:szCs w:val="22"/>
        </w:rPr>
      </w:pPr>
    </w:p>
    <w:p w14:paraId="23E8229A" w14:textId="70E2EDBA" w:rsidR="00382D73" w:rsidRPr="00107ACE" w:rsidRDefault="00382D73" w:rsidP="006C2D5E">
      <w:pPr>
        <w:pStyle w:val="Default"/>
        <w:numPr>
          <w:ilvl w:val="0"/>
          <w:numId w:val="7"/>
        </w:numPr>
        <w:spacing w:line="312" w:lineRule="auto"/>
        <w:ind w:left="426" w:hanging="426"/>
        <w:jc w:val="both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color w:val="auto"/>
          <w:sz w:val="22"/>
          <w:szCs w:val="22"/>
        </w:rPr>
        <w:t>Informacje zawarte na następujących stronach Oferty: ……………… stanowią tajemnicę przedsiębiorstwa w rozumieniu przepisów o zwalczaniu nieuczciwej konkurencji.</w:t>
      </w:r>
    </w:p>
    <w:p w14:paraId="1B8433B5" w14:textId="77777777" w:rsidR="00382D73" w:rsidRPr="00107ACE" w:rsidRDefault="00382D73" w:rsidP="00013986">
      <w:pPr>
        <w:pStyle w:val="Default"/>
        <w:spacing w:line="312" w:lineRule="auto"/>
        <w:jc w:val="both"/>
        <w:rPr>
          <w:rFonts w:ascii="URW DIN" w:hAnsi="URW DIN" w:cs="Calibri Light"/>
          <w:color w:val="auto"/>
          <w:sz w:val="22"/>
          <w:szCs w:val="22"/>
        </w:rPr>
      </w:pPr>
    </w:p>
    <w:p w14:paraId="39C05E5A" w14:textId="55860D0D" w:rsidR="00013986" w:rsidRPr="00107ACE" w:rsidRDefault="00013986" w:rsidP="0005227F">
      <w:pPr>
        <w:pStyle w:val="Default"/>
        <w:numPr>
          <w:ilvl w:val="0"/>
          <w:numId w:val="7"/>
        </w:numPr>
        <w:spacing w:line="312" w:lineRule="auto"/>
        <w:ind w:left="426" w:hanging="426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color w:val="auto"/>
          <w:sz w:val="22"/>
          <w:szCs w:val="22"/>
        </w:rPr>
        <w:t xml:space="preserve">OFERTĘ niniejszą </w:t>
      </w:r>
      <w:r w:rsidR="00034FE0" w:rsidRPr="00107ACE">
        <w:rPr>
          <w:rFonts w:ascii="URW DIN" w:hAnsi="URW DIN" w:cs="Calibri Light"/>
          <w:color w:val="auto"/>
          <w:sz w:val="22"/>
          <w:szCs w:val="22"/>
        </w:rPr>
        <w:t>składam/</w:t>
      </w:r>
      <w:r w:rsidRPr="00107ACE">
        <w:rPr>
          <w:rFonts w:ascii="URW DIN" w:hAnsi="URW DIN" w:cs="Calibri Light"/>
          <w:color w:val="auto"/>
          <w:sz w:val="22"/>
          <w:szCs w:val="22"/>
        </w:rPr>
        <w:t xml:space="preserve">składamy na </w:t>
      </w:r>
      <w:r w:rsidR="003C34E2" w:rsidRPr="00107ACE">
        <w:rPr>
          <w:rFonts w:ascii="URW DIN" w:hAnsi="URW DIN" w:cs="Calibri Light"/>
          <w:color w:val="auto"/>
          <w:sz w:val="22"/>
          <w:szCs w:val="22"/>
        </w:rPr>
        <w:t>…………………………</w:t>
      </w:r>
      <w:r w:rsidRPr="00107ACE">
        <w:rPr>
          <w:rFonts w:ascii="URW DIN" w:hAnsi="URW DIN" w:cs="Calibri Light"/>
          <w:color w:val="auto"/>
          <w:sz w:val="22"/>
          <w:szCs w:val="22"/>
        </w:rPr>
        <w:t xml:space="preserve"> kolejno ponumerowanych stronach.</w:t>
      </w:r>
    </w:p>
    <w:p w14:paraId="23F073FF" w14:textId="77777777" w:rsidR="00013986" w:rsidRPr="00107ACE" w:rsidRDefault="00013986" w:rsidP="0005227F">
      <w:pPr>
        <w:pStyle w:val="Default"/>
        <w:spacing w:line="312" w:lineRule="auto"/>
        <w:ind w:left="426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color w:val="auto"/>
          <w:sz w:val="22"/>
          <w:szCs w:val="22"/>
        </w:rPr>
        <w:t>ZAŁĄCZNIKAMI do niniejszej oferty, stanowiącymi jej integralną część są:</w:t>
      </w:r>
    </w:p>
    <w:p w14:paraId="157351E8" w14:textId="77777777" w:rsidR="00013986" w:rsidRPr="00107ACE" w:rsidRDefault="00013986" w:rsidP="006C2D5E">
      <w:pPr>
        <w:pStyle w:val="Default"/>
        <w:spacing w:line="312" w:lineRule="auto"/>
        <w:ind w:left="426"/>
        <w:jc w:val="both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color w:val="auto"/>
          <w:sz w:val="22"/>
          <w:szCs w:val="22"/>
        </w:rPr>
        <w:t>1</w:t>
      </w:r>
      <w:r w:rsidR="003C34E2" w:rsidRPr="00107ACE">
        <w:rPr>
          <w:rFonts w:ascii="URW DIN" w:hAnsi="URW DIN" w:cs="Calibri Light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73C5317A" w14:textId="77777777" w:rsidR="003C34E2" w:rsidRPr="00107ACE" w:rsidRDefault="003C34E2" w:rsidP="006C2D5E">
      <w:pPr>
        <w:pStyle w:val="Default"/>
        <w:spacing w:line="312" w:lineRule="auto"/>
        <w:ind w:left="426"/>
        <w:jc w:val="both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color w:val="auto"/>
          <w:sz w:val="22"/>
          <w:szCs w:val="22"/>
        </w:rPr>
        <w:lastRenderedPageBreak/>
        <w:t>2……………………………………………………………………………………………………………</w:t>
      </w:r>
    </w:p>
    <w:p w14:paraId="236DF005" w14:textId="77777777" w:rsidR="003C34E2" w:rsidRPr="00107ACE" w:rsidRDefault="003C34E2" w:rsidP="006C2D5E">
      <w:pPr>
        <w:pStyle w:val="Default"/>
        <w:spacing w:line="312" w:lineRule="auto"/>
        <w:ind w:left="426"/>
        <w:jc w:val="both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color w:val="auto"/>
          <w:sz w:val="22"/>
          <w:szCs w:val="22"/>
        </w:rPr>
        <w:t>3……………………………………………………………………………………………………………</w:t>
      </w:r>
    </w:p>
    <w:p w14:paraId="7AA23980" w14:textId="77777777" w:rsidR="003C34E2" w:rsidRPr="00107ACE" w:rsidRDefault="003C34E2" w:rsidP="006C2D5E">
      <w:pPr>
        <w:pStyle w:val="Default"/>
        <w:spacing w:line="312" w:lineRule="auto"/>
        <w:ind w:left="426"/>
        <w:jc w:val="both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color w:val="auto"/>
          <w:sz w:val="22"/>
          <w:szCs w:val="22"/>
        </w:rPr>
        <w:t>4……………………………………………………………………………………………………………</w:t>
      </w:r>
    </w:p>
    <w:p w14:paraId="4F43179B" w14:textId="77777777" w:rsidR="003C34E2" w:rsidRPr="00107ACE" w:rsidRDefault="003C34E2" w:rsidP="006C2D5E">
      <w:pPr>
        <w:pStyle w:val="Default"/>
        <w:spacing w:line="312" w:lineRule="auto"/>
        <w:ind w:left="426"/>
        <w:jc w:val="both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color w:val="auto"/>
          <w:sz w:val="22"/>
          <w:szCs w:val="22"/>
        </w:rPr>
        <w:t>5……………………………………………………………………………………………………………</w:t>
      </w:r>
    </w:p>
    <w:p w14:paraId="3ED0B659" w14:textId="77777777" w:rsidR="003C34E2" w:rsidRPr="00107ACE" w:rsidRDefault="003C34E2" w:rsidP="006C2D5E">
      <w:pPr>
        <w:pStyle w:val="Default"/>
        <w:spacing w:line="312" w:lineRule="auto"/>
        <w:ind w:left="426"/>
        <w:jc w:val="both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color w:val="auto"/>
          <w:sz w:val="22"/>
          <w:szCs w:val="22"/>
        </w:rPr>
        <w:t>6……………………………………………………………………………………………………………</w:t>
      </w:r>
    </w:p>
    <w:p w14:paraId="0844678C" w14:textId="77777777" w:rsidR="003C34E2" w:rsidRPr="00107ACE" w:rsidRDefault="003C34E2" w:rsidP="006C2D5E">
      <w:pPr>
        <w:pStyle w:val="Default"/>
        <w:spacing w:line="312" w:lineRule="auto"/>
        <w:ind w:left="426"/>
        <w:jc w:val="both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color w:val="auto"/>
          <w:sz w:val="22"/>
          <w:szCs w:val="22"/>
        </w:rPr>
        <w:t>7……………………………………………………………………………………………………………</w:t>
      </w:r>
    </w:p>
    <w:p w14:paraId="43452E17" w14:textId="77777777" w:rsidR="00013986" w:rsidRPr="00107ACE" w:rsidRDefault="00013986" w:rsidP="00013986">
      <w:pPr>
        <w:pStyle w:val="Default"/>
        <w:spacing w:line="312" w:lineRule="auto"/>
        <w:rPr>
          <w:rFonts w:ascii="URW DIN" w:hAnsi="URW DIN" w:cs="Calibri Light"/>
          <w:color w:val="auto"/>
          <w:sz w:val="22"/>
          <w:szCs w:val="22"/>
        </w:rPr>
      </w:pPr>
    </w:p>
    <w:p w14:paraId="569F1D27" w14:textId="77777777" w:rsidR="006C2D5E" w:rsidRDefault="006C2D5E" w:rsidP="00013986">
      <w:pPr>
        <w:pStyle w:val="Default"/>
        <w:spacing w:line="312" w:lineRule="auto"/>
        <w:rPr>
          <w:rFonts w:ascii="URW DIN" w:hAnsi="URW DIN" w:cs="Calibri Light"/>
          <w:color w:val="auto"/>
          <w:sz w:val="22"/>
          <w:szCs w:val="22"/>
        </w:rPr>
      </w:pPr>
    </w:p>
    <w:p w14:paraId="4FB1DE17" w14:textId="77777777" w:rsidR="008C3232" w:rsidRDefault="008C3232" w:rsidP="00013986">
      <w:pPr>
        <w:pStyle w:val="Default"/>
        <w:spacing w:line="312" w:lineRule="auto"/>
        <w:rPr>
          <w:rFonts w:ascii="URW DIN" w:hAnsi="URW DIN" w:cs="Calibri Light"/>
          <w:color w:val="auto"/>
          <w:sz w:val="22"/>
          <w:szCs w:val="22"/>
        </w:rPr>
      </w:pPr>
    </w:p>
    <w:p w14:paraId="5F17B958" w14:textId="77777777" w:rsidR="008C3232" w:rsidRPr="00107ACE" w:rsidRDefault="008C3232" w:rsidP="00013986">
      <w:pPr>
        <w:pStyle w:val="Default"/>
        <w:spacing w:line="312" w:lineRule="auto"/>
        <w:rPr>
          <w:rFonts w:ascii="URW DIN" w:hAnsi="URW DIN" w:cs="Calibri Light"/>
          <w:color w:val="auto"/>
          <w:sz w:val="22"/>
          <w:szCs w:val="22"/>
        </w:rPr>
      </w:pPr>
    </w:p>
    <w:p w14:paraId="50060617" w14:textId="77777777" w:rsidR="00013986" w:rsidRPr="00107ACE" w:rsidRDefault="003C34E2" w:rsidP="00013986">
      <w:pPr>
        <w:pStyle w:val="Default"/>
        <w:spacing w:line="312" w:lineRule="auto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color w:val="auto"/>
          <w:sz w:val="22"/>
          <w:szCs w:val="22"/>
        </w:rPr>
        <w:t>……………………………</w:t>
      </w:r>
      <w:r w:rsidR="00013986" w:rsidRPr="00107ACE">
        <w:rPr>
          <w:rFonts w:ascii="URW DIN" w:hAnsi="URW DIN" w:cs="Calibri Light"/>
          <w:color w:val="auto"/>
          <w:sz w:val="22"/>
          <w:szCs w:val="22"/>
        </w:rPr>
        <w:t xml:space="preserve">, dnia </w:t>
      </w:r>
      <w:r w:rsidRPr="00107ACE">
        <w:rPr>
          <w:rFonts w:ascii="URW DIN" w:hAnsi="URW DIN" w:cs="Calibri Light"/>
          <w:color w:val="auto"/>
          <w:sz w:val="22"/>
          <w:szCs w:val="22"/>
        </w:rPr>
        <w:t>……………………………</w:t>
      </w:r>
    </w:p>
    <w:p w14:paraId="6AB8A11E" w14:textId="77777777" w:rsidR="00C13925" w:rsidRDefault="00C13925" w:rsidP="00013986">
      <w:pPr>
        <w:pStyle w:val="Default"/>
        <w:spacing w:line="312" w:lineRule="auto"/>
        <w:rPr>
          <w:rFonts w:ascii="URW DIN" w:hAnsi="URW DIN" w:cs="Calibri Light"/>
          <w:color w:val="auto"/>
          <w:sz w:val="22"/>
          <w:szCs w:val="22"/>
        </w:rPr>
      </w:pPr>
    </w:p>
    <w:p w14:paraId="748247E5" w14:textId="77777777" w:rsidR="008C3232" w:rsidRDefault="008C3232" w:rsidP="00013986">
      <w:pPr>
        <w:pStyle w:val="Default"/>
        <w:spacing w:line="312" w:lineRule="auto"/>
        <w:rPr>
          <w:rFonts w:ascii="URW DIN" w:hAnsi="URW DIN" w:cs="Calibri Light"/>
          <w:color w:val="auto"/>
          <w:sz w:val="22"/>
          <w:szCs w:val="22"/>
        </w:rPr>
      </w:pPr>
    </w:p>
    <w:p w14:paraId="211016FF" w14:textId="77777777" w:rsidR="008C3232" w:rsidRPr="00107ACE" w:rsidRDefault="008C3232" w:rsidP="00013986">
      <w:pPr>
        <w:pStyle w:val="Default"/>
        <w:spacing w:line="312" w:lineRule="auto"/>
        <w:rPr>
          <w:rFonts w:ascii="URW DIN" w:hAnsi="URW DIN" w:cs="Calibri Light"/>
          <w:color w:val="auto"/>
          <w:sz w:val="22"/>
          <w:szCs w:val="22"/>
        </w:rPr>
      </w:pPr>
    </w:p>
    <w:p w14:paraId="2F226C3D" w14:textId="77777777" w:rsidR="006C2D5E" w:rsidRPr="00107ACE" w:rsidRDefault="006C2D5E" w:rsidP="00013986">
      <w:pPr>
        <w:pStyle w:val="Default"/>
        <w:spacing w:line="312" w:lineRule="auto"/>
        <w:rPr>
          <w:rFonts w:ascii="URW DIN" w:hAnsi="URW DIN" w:cs="Calibri Light"/>
          <w:color w:val="auto"/>
          <w:sz w:val="22"/>
          <w:szCs w:val="22"/>
        </w:rPr>
      </w:pPr>
    </w:p>
    <w:p w14:paraId="4809F6B5" w14:textId="77777777" w:rsidR="00013986" w:rsidRPr="00107ACE" w:rsidRDefault="00013986" w:rsidP="00013986">
      <w:pPr>
        <w:pStyle w:val="Default"/>
        <w:spacing w:line="312" w:lineRule="auto"/>
        <w:rPr>
          <w:rFonts w:ascii="URW DIN" w:hAnsi="URW DIN" w:cs="Calibri Light"/>
          <w:color w:val="auto"/>
          <w:sz w:val="22"/>
          <w:szCs w:val="22"/>
        </w:rPr>
      </w:pPr>
      <w:r w:rsidRPr="00107ACE">
        <w:rPr>
          <w:rFonts w:ascii="URW DIN" w:hAnsi="URW DIN" w:cs="Calibri Light"/>
          <w:color w:val="auto"/>
          <w:sz w:val="22"/>
          <w:szCs w:val="22"/>
        </w:rPr>
        <w:t>___________________________________________</w:t>
      </w:r>
    </w:p>
    <w:p w14:paraId="414A4C6E" w14:textId="77777777" w:rsidR="00013986" w:rsidRPr="00107ACE" w:rsidRDefault="00013986" w:rsidP="00013986">
      <w:pPr>
        <w:spacing w:line="312" w:lineRule="auto"/>
        <w:rPr>
          <w:rFonts w:ascii="URW DIN" w:hAnsi="URW DIN" w:cs="Calibri Light"/>
          <w:i/>
          <w:sz w:val="22"/>
          <w:szCs w:val="22"/>
        </w:rPr>
      </w:pPr>
      <w:r w:rsidRPr="00107ACE">
        <w:rPr>
          <w:rFonts w:ascii="URW DIN" w:hAnsi="URW DIN" w:cs="Calibri Light"/>
          <w:sz w:val="22"/>
          <w:szCs w:val="22"/>
        </w:rPr>
        <w:t>(</w:t>
      </w:r>
      <w:r w:rsidRPr="00107ACE">
        <w:rPr>
          <w:rFonts w:ascii="URW DIN" w:hAnsi="URW DIN" w:cs="Calibri Light"/>
          <w:i/>
          <w:sz w:val="22"/>
          <w:szCs w:val="22"/>
        </w:rPr>
        <w:t xml:space="preserve">podpisy osób wskazanych w dokumencie </w:t>
      </w:r>
    </w:p>
    <w:p w14:paraId="5A62E729" w14:textId="77777777" w:rsidR="00013986" w:rsidRPr="00107ACE" w:rsidRDefault="00013986" w:rsidP="00013986">
      <w:pPr>
        <w:spacing w:line="312" w:lineRule="auto"/>
        <w:rPr>
          <w:rFonts w:ascii="URW DIN" w:hAnsi="URW DIN" w:cs="Calibri Light"/>
          <w:i/>
          <w:sz w:val="22"/>
          <w:szCs w:val="22"/>
        </w:rPr>
      </w:pPr>
      <w:r w:rsidRPr="00107ACE">
        <w:rPr>
          <w:rFonts w:ascii="URW DIN" w:hAnsi="URW DIN" w:cs="Calibri Light"/>
          <w:i/>
          <w:sz w:val="22"/>
          <w:szCs w:val="22"/>
        </w:rPr>
        <w:t xml:space="preserve">uprawniającym do występowania w obrocie prawnym </w:t>
      </w:r>
    </w:p>
    <w:p w14:paraId="54C5D6F8" w14:textId="078E8CD5" w:rsidR="00CA1C6C" w:rsidRPr="00107ACE" w:rsidRDefault="00013986" w:rsidP="002D60FD">
      <w:pPr>
        <w:spacing w:line="312" w:lineRule="auto"/>
        <w:rPr>
          <w:rFonts w:ascii="URW DIN" w:hAnsi="URW DIN" w:cs="Calibri Light"/>
          <w:sz w:val="22"/>
          <w:szCs w:val="22"/>
        </w:rPr>
      </w:pPr>
      <w:r w:rsidRPr="00107ACE">
        <w:rPr>
          <w:rFonts w:ascii="URW DIN" w:hAnsi="URW DIN" w:cs="Calibri Light"/>
          <w:i/>
          <w:sz w:val="22"/>
          <w:szCs w:val="22"/>
        </w:rPr>
        <w:t>lub posiadających pełnomocnictwo</w:t>
      </w:r>
      <w:r w:rsidRPr="00107ACE">
        <w:rPr>
          <w:rFonts w:ascii="URW DIN" w:hAnsi="URW DIN" w:cs="Calibri Light"/>
          <w:sz w:val="22"/>
          <w:szCs w:val="22"/>
        </w:rPr>
        <w:t>)</w:t>
      </w:r>
    </w:p>
    <w:sectPr w:rsidR="00CA1C6C" w:rsidRPr="00107ACE">
      <w:headerReference w:type="default" r:id="rId16"/>
      <w:footerReference w:type="default" r:id="rId17"/>
      <w:head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5" w:author="Aleksander Urban" w:date="2025-11-26T17:37:00Z" w:initials="AU">
    <w:p w14:paraId="49B80875" w14:textId="77777777" w:rsidR="00A4404F" w:rsidRDefault="00A4404F" w:rsidP="00A4404F">
      <w:pPr>
        <w:pStyle w:val="Tekstkomentarza"/>
      </w:pPr>
      <w:r>
        <w:rPr>
          <w:rStyle w:val="Odwoaniedokomentarza"/>
        </w:rPr>
        <w:annotationRef/>
      </w:r>
      <w:r>
        <w:t>Do decyzji, czy tego nie usunąć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9B8087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365C119" w16cex:dateUtc="2025-11-26T16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9B80875" w16cid:durableId="2365C1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5D459" w14:textId="77777777" w:rsidR="00D610FA" w:rsidRDefault="00D610FA" w:rsidP="003A7DC3">
      <w:r>
        <w:separator/>
      </w:r>
    </w:p>
  </w:endnote>
  <w:endnote w:type="continuationSeparator" w:id="0">
    <w:p w14:paraId="655EF9CB" w14:textId="77777777" w:rsidR="00D610FA" w:rsidRDefault="00D610FA" w:rsidP="003A7DC3">
      <w:r>
        <w:continuationSeparator/>
      </w:r>
    </w:p>
  </w:endnote>
  <w:endnote w:type="continuationNotice" w:id="1">
    <w:p w14:paraId="67BE41C4" w14:textId="77777777" w:rsidR="00D610FA" w:rsidRDefault="00D610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RW DIN">
    <w:altName w:val="Calibri"/>
    <w:panose1 w:val="000005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0094" w14:textId="77777777" w:rsidR="00107ACE" w:rsidRPr="005F1098" w:rsidRDefault="00107ACE" w:rsidP="00107ACE">
    <w:pPr>
      <w:rPr>
        <w:rStyle w:val="PodtytuZnak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EACAC7A" wp14:editId="616174CC">
              <wp:simplePos x="0" y="0"/>
              <wp:positionH relativeFrom="margin">
                <wp:align>center</wp:align>
              </wp:positionH>
              <wp:positionV relativeFrom="paragraph">
                <wp:posOffset>116343</wp:posOffset>
              </wp:positionV>
              <wp:extent cx="6604608" cy="9525"/>
              <wp:effectExtent l="0" t="0" r="25400" b="28575"/>
              <wp:wrapNone/>
              <wp:docPr id="17" name="Łącznik prosty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04608" cy="9525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64581ACE" id="Łącznik prosty 1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9.15pt" to="520.0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4mspwEAAKcDAAAOAAAAZHJzL2Uyb0RvYy54bWysU9tu1DAQfUfiHyy/s0m2dKHRZvvQCl4Q&#10;VFw+wHXGG0u+aWw22b9n7IRsBUiIihfH9sw5c+Z4sr+drGEnwKi963izqTkDJ32v3bHj376+e/WW&#10;s5iE64XxDjp+hshvDy9f7MfQwtYP3vSAjEhcbMfQ8SGl0FZVlANYETc+gKOg8mhFoiMeqx7FSOzW&#10;VNu63lWjxz6glxAj3d7PQX4o/EqBTJ+UipCY6ThpS2XFsj7mtTrsRXtEEQYtFxniGSqs0I6KrlT3&#10;Ign2HfVvVFZL9NGrtJHeVl4pLaH0QN009S/dfBlEgNILmRPDalP8f7Ty4+nOPSDZMIbYxvCAuYtJ&#10;oc1f0semYtZ5NQumxCRd7nb1611NzyspdnO9vc5eVhdswJjeg7csbzputMutiFacPsQ0p/5MydfG&#10;sbHjV82bmeeipuzS2cCc9RkU0z3VbwpbGRS4M8hOgp5YSAkuXS1SjKPsDFPamBVY/x245GcolCH6&#10;F/CKKJW9SyvYaufxT9XT1CyS1ZxPTj7pO28ffX8u71QCNA3F7GVy87g9PRf45f86/AAAAP//AwBQ&#10;SwMEFAAGAAgAAAAhABP2L6PdAAAABwEAAA8AAABkcnMvZG93bnJldi54bWxMj81OwzAQhO9IfQdr&#10;K3GjdqGCEOJUCAmpB6SKlktvbrz5UeN1ZDtt+vZsT3Db2VnNfFusJ9eLM4bYedKwXCgQSJW3HTUa&#10;fvafDxmImAxZ03tCDVeMsC5nd4XJrb/QN553qREcQjE3GtqUhlzKWLXoTFz4AYm92gdnEsvQSBvM&#10;hcNdLx+VepbOdMQNrRnwo8XqtBudhk1tNrI+HfbjNdC0OnxtX6Tban0/n97fQCSc0t8x3PAZHUpm&#10;OvqRbBS9Bn4k8TZ7AnFz1UotQRx5es1AloX8z1/+AgAA//8DAFBLAQItABQABgAIAAAAIQC2gziS&#10;/gAAAOEBAAATAAAAAAAAAAAAAAAAAAAAAABbQ29udGVudF9UeXBlc10ueG1sUEsBAi0AFAAGAAgA&#10;AAAhADj9If/WAAAAlAEAAAsAAAAAAAAAAAAAAAAALwEAAF9yZWxzLy5yZWxzUEsBAi0AFAAGAAgA&#10;AAAhALUXiaynAQAApwMAAA4AAAAAAAAAAAAAAAAALgIAAGRycy9lMm9Eb2MueG1sUEsBAi0AFAAG&#10;AAgAAAAhABP2L6PdAAAABwEAAA8AAAAAAAAAAAAAAAAAAQQAAGRycy9kb3ducmV2LnhtbFBLBQYA&#10;AAAABAAEAPMAAAALBQAAAAA=&#10;" strokecolor="#94b64e [3046]" strokeweight=".25pt">
              <w10:wrap anchorx="margin"/>
            </v:line>
          </w:pict>
        </mc:Fallback>
      </mc:AlternateContent>
    </w:r>
  </w:p>
  <w:p w14:paraId="2C26F9F8" w14:textId="14AF076F" w:rsidR="00107ACE" w:rsidRPr="00980FA1" w:rsidRDefault="008C3232" w:rsidP="00921333">
    <w:pPr>
      <w:jc w:val="both"/>
      <w:rPr>
        <w:rFonts w:cstheme="minorHAnsi"/>
        <w:b/>
        <w:color w:val="808080" w:themeColor="background1" w:themeShade="80"/>
      </w:rPr>
    </w:pPr>
    <w:r w:rsidRPr="00E160B9">
      <w:rPr>
        <w:rStyle w:val="PodtytuZnak"/>
        <w:rFonts w:ascii="URW DIN" w:hAnsi="URW DIN" w:cstheme="minorHAnsi"/>
        <w:color w:val="808080" w:themeColor="background1" w:themeShade="80"/>
        <w:sz w:val="16"/>
        <w:szCs w:val="16"/>
      </w:rPr>
      <w:t xml:space="preserve">Projekt </w:t>
    </w:r>
    <w:r>
      <w:rPr>
        <w:rStyle w:val="PodtytuZnak"/>
        <w:rFonts w:ascii="URW DIN" w:hAnsi="URW DIN" w:cstheme="minorHAnsi"/>
        <w:color w:val="808080" w:themeColor="background1" w:themeShade="80"/>
        <w:sz w:val="16"/>
        <w:szCs w:val="16"/>
      </w:rPr>
      <w:t xml:space="preserve">pn. System </w:t>
    </w:r>
    <w:r w:rsidRPr="002C1BBF">
      <w:rPr>
        <w:rStyle w:val="PodtytuZnak"/>
        <w:rFonts w:ascii="URW DIN" w:hAnsi="URW DIN" w:cstheme="minorHAnsi"/>
        <w:color w:val="808080" w:themeColor="background1" w:themeShade="80"/>
        <w:sz w:val="16"/>
        <w:szCs w:val="16"/>
      </w:rPr>
      <w:t>Obsługi Szkód i Regresów (</w:t>
    </w:r>
    <w:r>
      <w:rPr>
        <w:rStyle w:val="PodtytuZnak"/>
        <w:rFonts w:ascii="URW DIN" w:hAnsi="URW DIN" w:cstheme="minorHAnsi"/>
        <w:color w:val="808080" w:themeColor="background1" w:themeShade="80"/>
        <w:sz w:val="16"/>
        <w:szCs w:val="16"/>
      </w:rPr>
      <w:t xml:space="preserve">System </w:t>
    </w:r>
    <w:proofErr w:type="spellStart"/>
    <w:r w:rsidRPr="002C1BBF">
      <w:rPr>
        <w:rStyle w:val="PodtytuZnak"/>
        <w:rFonts w:ascii="URW DIN" w:hAnsi="URW DIN" w:cstheme="minorHAnsi"/>
        <w:color w:val="808080" w:themeColor="background1" w:themeShade="80"/>
        <w:sz w:val="16"/>
        <w:szCs w:val="16"/>
      </w:rPr>
      <w:t>SOSiR</w:t>
    </w:r>
    <w:proofErr w:type="spellEnd"/>
    <w:r w:rsidRPr="002C1BBF">
      <w:rPr>
        <w:rStyle w:val="PodtytuZnak"/>
        <w:rFonts w:ascii="URW DIN" w:hAnsi="URW DIN" w:cstheme="minorHAnsi"/>
        <w:color w:val="808080" w:themeColor="background1" w:themeShade="80"/>
        <w:sz w:val="16"/>
        <w:szCs w:val="16"/>
      </w:rPr>
      <w:t>)</w:t>
    </w:r>
    <w:r w:rsidRPr="00E160B9">
      <w:rPr>
        <w:rStyle w:val="PodtytuZnak"/>
        <w:rFonts w:ascii="URW DIN" w:hAnsi="URW DIN" w:cstheme="minorHAnsi"/>
        <w:color w:val="808080" w:themeColor="background1" w:themeShade="80"/>
        <w:sz w:val="16"/>
        <w:szCs w:val="16"/>
      </w:rPr>
      <w:t xml:space="preserve"> współfinansowany jest ze środków Funduszu Europejskiego na Rozwój Cyfrowy w ramach </w:t>
    </w:r>
    <w:r w:rsidRPr="005D426B">
      <w:rPr>
        <w:rStyle w:val="PodtytuZnak"/>
        <w:rFonts w:ascii="URW DIN" w:hAnsi="URW DIN" w:cstheme="minorHAnsi"/>
        <w:color w:val="808080" w:themeColor="background1" w:themeShade="80"/>
        <w:sz w:val="16"/>
        <w:szCs w:val="16"/>
      </w:rPr>
      <w:t xml:space="preserve">priorytetu FERC.02 - Zaawansowane usługi cyfrowe, w ramach działania FERC.02.01 </w:t>
    </w:r>
    <w:r>
      <w:rPr>
        <w:rStyle w:val="PodtytuZnak"/>
        <w:rFonts w:ascii="URW DIN" w:hAnsi="URW DIN" w:cstheme="minorHAnsi"/>
        <w:color w:val="808080" w:themeColor="background1" w:themeShade="80"/>
        <w:sz w:val="16"/>
        <w:szCs w:val="16"/>
      </w:rPr>
      <w:t xml:space="preserve">- </w:t>
    </w:r>
    <w:r w:rsidRPr="005D426B">
      <w:rPr>
        <w:rStyle w:val="PodtytuZnak"/>
        <w:rFonts w:ascii="URW DIN" w:hAnsi="URW DIN" w:cstheme="minorHAnsi"/>
        <w:color w:val="808080" w:themeColor="background1" w:themeShade="80"/>
        <w:sz w:val="16"/>
        <w:szCs w:val="16"/>
      </w:rPr>
      <w:t>Wysoka jakość i dostępność e-usług publicznych</w:t>
    </w:r>
    <w:r w:rsidRPr="00E160B9">
      <w:rPr>
        <w:rStyle w:val="PodtytuZnak"/>
        <w:rFonts w:ascii="URW DIN" w:hAnsi="URW DIN" w:cstheme="minorHAnsi"/>
        <w:color w:val="808080" w:themeColor="background1" w:themeShade="80"/>
        <w:sz w:val="16"/>
        <w:szCs w:val="16"/>
      </w:rPr>
      <w:t>.</w:t>
    </w:r>
    <w:r w:rsidR="00107ACE" w:rsidRPr="00107ACE">
      <w:rPr>
        <w:rStyle w:val="PodtytuZnak"/>
        <w:color w:val="808080" w:themeColor="background1" w:themeShade="80"/>
      </w:rPr>
      <w:tab/>
    </w:r>
    <w:r w:rsidR="00107ACE" w:rsidRPr="00107ACE">
      <w:rPr>
        <w:rStyle w:val="PodtytuZnak"/>
        <w:color w:val="808080" w:themeColor="background1" w:themeShade="80"/>
      </w:rPr>
      <w:tab/>
    </w:r>
    <w:r w:rsidR="00107ACE" w:rsidRPr="00107ACE">
      <w:rPr>
        <w:rStyle w:val="PodtytuZnak"/>
        <w:color w:val="808080" w:themeColor="background1" w:themeShade="80"/>
      </w:rPr>
      <w:tab/>
    </w:r>
    <w:r w:rsidR="00107ACE" w:rsidRPr="00107ACE">
      <w:rPr>
        <w:rStyle w:val="PodtytuZnak"/>
        <w:color w:val="808080" w:themeColor="background1" w:themeShade="80"/>
      </w:rPr>
      <w:tab/>
    </w:r>
    <w:r w:rsidR="00107ACE" w:rsidRPr="00107ACE">
      <w:rPr>
        <w:rStyle w:val="PodtytuZnak"/>
        <w:color w:val="808080" w:themeColor="background1" w:themeShade="80"/>
      </w:rPr>
      <w:tab/>
    </w:r>
    <w:r w:rsidR="00107ACE" w:rsidRPr="00107ACE">
      <w:rPr>
        <w:rStyle w:val="PodtytuZnak"/>
        <w:color w:val="808080" w:themeColor="background1" w:themeShade="80"/>
      </w:rPr>
      <w:tab/>
    </w:r>
    <w:r w:rsidR="00107ACE" w:rsidRPr="00107ACE">
      <w:rPr>
        <w:rStyle w:val="PodtytuZnak"/>
        <w:color w:val="808080" w:themeColor="background1" w:themeShade="80"/>
      </w:rPr>
      <w:tab/>
    </w:r>
    <w:r w:rsidR="00107ACE" w:rsidRPr="00107ACE">
      <w:rPr>
        <w:rStyle w:val="PodtytuZnak"/>
        <w:color w:val="808080" w:themeColor="background1" w:themeShade="80"/>
      </w:rPr>
      <w:tab/>
    </w:r>
    <w:r w:rsidR="00107ACE" w:rsidRPr="00107ACE">
      <w:rPr>
        <w:rStyle w:val="PodtytuZnak"/>
        <w:color w:val="808080" w:themeColor="background1" w:themeShade="80"/>
      </w:rPr>
      <w:tab/>
    </w:r>
    <w:r w:rsidR="00107ACE" w:rsidRPr="00107ACE">
      <w:rPr>
        <w:rStyle w:val="PodtytuZnak"/>
        <w:color w:val="808080" w:themeColor="background1" w:themeShade="80"/>
      </w:rPr>
      <w:tab/>
    </w:r>
    <w:r w:rsidR="00107ACE" w:rsidRPr="00107ACE">
      <w:rPr>
        <w:rStyle w:val="PodtytuZnak"/>
        <w:color w:val="808080" w:themeColor="background1" w:themeShade="80"/>
      </w:rPr>
      <w:tab/>
    </w:r>
    <w:r w:rsidR="00107ACE" w:rsidRPr="00107ACE">
      <w:rPr>
        <w:rStyle w:val="PodtytuZnak"/>
        <w:color w:val="808080" w:themeColor="background1" w:themeShade="80"/>
      </w:rPr>
      <w:tab/>
    </w:r>
    <w:r w:rsidR="00107ACE" w:rsidRPr="00107ACE">
      <w:rPr>
        <w:rStyle w:val="PodtytuZnak"/>
        <w:color w:val="808080" w:themeColor="background1" w:themeShade="80"/>
      </w:rPr>
      <w:tab/>
    </w:r>
    <w:r w:rsidR="00107ACE" w:rsidRPr="00107ACE">
      <w:rPr>
        <w:rStyle w:val="PodtytuZnak"/>
        <w:color w:val="808080" w:themeColor="background1" w:themeShade="80"/>
      </w:rPr>
      <w:tab/>
    </w:r>
    <w:r w:rsidR="00107ACE">
      <w:rPr>
        <w:rStyle w:val="PodtytuZnak"/>
        <w:color w:val="808080" w:themeColor="background1" w:themeShade="80"/>
      </w:rPr>
      <w:tab/>
    </w:r>
    <w:r w:rsidR="00107ACE" w:rsidRPr="00107ACE">
      <w:rPr>
        <w:rStyle w:val="PodtytuZnak"/>
        <w:color w:val="808080" w:themeColor="background1" w:themeShade="80"/>
      </w:rPr>
      <w:fldChar w:fldCharType="begin"/>
    </w:r>
    <w:r w:rsidR="00107ACE" w:rsidRPr="00107ACE">
      <w:rPr>
        <w:rStyle w:val="PodtytuZnak"/>
        <w:color w:val="808080" w:themeColor="background1" w:themeShade="80"/>
      </w:rPr>
      <w:instrText>PAGE  \* Arabic  \* MERGEFORMAT</w:instrText>
    </w:r>
    <w:r w:rsidR="00107ACE" w:rsidRPr="00107ACE">
      <w:rPr>
        <w:rStyle w:val="PodtytuZnak"/>
        <w:color w:val="808080" w:themeColor="background1" w:themeShade="80"/>
      </w:rPr>
      <w:fldChar w:fldCharType="separate"/>
    </w:r>
    <w:r w:rsidR="00107ACE" w:rsidRPr="00107ACE">
      <w:rPr>
        <w:rStyle w:val="PodtytuZnak"/>
        <w:color w:val="808080" w:themeColor="background1" w:themeShade="80"/>
      </w:rPr>
      <w:t>1</w:t>
    </w:r>
    <w:r w:rsidR="00107ACE" w:rsidRPr="00107ACE">
      <w:rPr>
        <w:rStyle w:val="PodtytuZnak"/>
        <w:color w:val="808080" w:themeColor="background1" w:themeShade="80"/>
      </w:rPr>
      <w:fldChar w:fldCharType="end"/>
    </w:r>
    <w:r w:rsidR="00107ACE" w:rsidRPr="00107ACE">
      <w:rPr>
        <w:rStyle w:val="PodtytuZnak"/>
        <w:color w:val="808080" w:themeColor="background1" w:themeShade="80"/>
      </w:rPr>
      <w:t xml:space="preserve"> | </w:t>
    </w:r>
    <w:r w:rsidR="00107ACE" w:rsidRPr="00107ACE">
      <w:rPr>
        <w:rStyle w:val="PodtytuZnak"/>
        <w:color w:val="808080" w:themeColor="background1" w:themeShade="80"/>
      </w:rPr>
      <w:fldChar w:fldCharType="begin"/>
    </w:r>
    <w:r w:rsidR="00107ACE" w:rsidRPr="00107ACE">
      <w:rPr>
        <w:rStyle w:val="PodtytuZnak"/>
        <w:color w:val="808080" w:themeColor="background1" w:themeShade="80"/>
      </w:rPr>
      <w:instrText>NUMPAGES  \* Arabic  \* MERGEFORMAT</w:instrText>
    </w:r>
    <w:r w:rsidR="00107ACE" w:rsidRPr="00107ACE">
      <w:rPr>
        <w:rStyle w:val="PodtytuZnak"/>
        <w:color w:val="808080" w:themeColor="background1" w:themeShade="80"/>
      </w:rPr>
      <w:fldChar w:fldCharType="separate"/>
    </w:r>
    <w:r w:rsidR="00107ACE" w:rsidRPr="00107ACE">
      <w:rPr>
        <w:rStyle w:val="PodtytuZnak"/>
        <w:color w:val="808080" w:themeColor="background1" w:themeShade="80"/>
      </w:rPr>
      <w:t>7</w:t>
    </w:r>
    <w:r w:rsidR="00107ACE" w:rsidRPr="00107ACE">
      <w:rPr>
        <w:rStyle w:val="PodtytuZnak"/>
        <w:color w:val="808080" w:themeColor="background1" w:themeShade="80"/>
      </w:rPr>
      <w:fldChar w:fldCharType="end"/>
    </w:r>
    <w:r w:rsidR="00107ACE" w:rsidRPr="00980FA1">
      <w:rPr>
        <w:rStyle w:val="PodtytuZnak"/>
        <w:color w:val="808080" w:themeColor="background1" w:themeShade="8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D579A" w14:textId="77777777" w:rsidR="00D610FA" w:rsidRDefault="00D610FA" w:rsidP="003A7DC3">
      <w:r>
        <w:separator/>
      </w:r>
    </w:p>
  </w:footnote>
  <w:footnote w:type="continuationSeparator" w:id="0">
    <w:p w14:paraId="799B04D4" w14:textId="77777777" w:rsidR="00D610FA" w:rsidRDefault="00D610FA" w:rsidP="003A7DC3">
      <w:r>
        <w:continuationSeparator/>
      </w:r>
    </w:p>
  </w:footnote>
  <w:footnote w:type="continuationNotice" w:id="1">
    <w:p w14:paraId="07BF90FD" w14:textId="77777777" w:rsidR="00D610FA" w:rsidRDefault="00D610FA"/>
  </w:footnote>
  <w:footnote w:id="2">
    <w:p w14:paraId="55D2D719" w14:textId="4DB7AD04" w:rsidR="0012147C" w:rsidRPr="00C417A0" w:rsidRDefault="0012147C" w:rsidP="0012147C">
      <w:pPr>
        <w:pStyle w:val="Tekstprzypisudolnego"/>
        <w:rPr>
          <w:rFonts w:asciiTheme="minorHAnsi" w:hAnsiTheme="minorHAnsi"/>
          <w:sz w:val="16"/>
          <w:szCs w:val="16"/>
        </w:rPr>
      </w:pPr>
      <w:r w:rsidRPr="00C417A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C417A0">
        <w:rPr>
          <w:rFonts w:asciiTheme="minorHAnsi" w:hAnsiTheme="minorHAnsi"/>
          <w:sz w:val="16"/>
          <w:szCs w:val="16"/>
        </w:rPr>
        <w:t xml:space="preserve"> Sekcję A2 należy wypełnić </w:t>
      </w:r>
      <w:r w:rsidR="003B051F">
        <w:rPr>
          <w:rFonts w:asciiTheme="minorHAnsi" w:hAnsiTheme="minorHAnsi"/>
          <w:sz w:val="16"/>
          <w:szCs w:val="16"/>
        </w:rPr>
        <w:t xml:space="preserve">zarówno </w:t>
      </w:r>
      <w:r w:rsidRPr="00C417A0">
        <w:rPr>
          <w:rFonts w:asciiTheme="minorHAnsi" w:hAnsiTheme="minorHAnsi"/>
          <w:sz w:val="16"/>
          <w:szCs w:val="16"/>
        </w:rPr>
        <w:t xml:space="preserve">w przypadku </w:t>
      </w:r>
      <w:r w:rsidR="00D9303C" w:rsidRPr="00AE635B">
        <w:rPr>
          <w:rFonts w:asciiTheme="minorHAnsi" w:hAnsiTheme="minorHAnsi"/>
          <w:sz w:val="16"/>
          <w:szCs w:val="16"/>
        </w:rPr>
        <w:t>rozbudowy istniejącej platformy konteneryzacji</w:t>
      </w:r>
      <w:r w:rsidR="00D9303C" w:rsidRPr="00C417A0">
        <w:rPr>
          <w:rFonts w:asciiTheme="minorHAnsi" w:hAnsiTheme="minorHAnsi"/>
          <w:sz w:val="16"/>
          <w:szCs w:val="16"/>
        </w:rPr>
        <w:t xml:space="preserve"> </w:t>
      </w:r>
      <w:r w:rsidR="00D9303C">
        <w:rPr>
          <w:rFonts w:asciiTheme="minorHAnsi" w:hAnsiTheme="minorHAnsi"/>
          <w:sz w:val="16"/>
          <w:szCs w:val="16"/>
        </w:rPr>
        <w:t xml:space="preserve">jak i </w:t>
      </w:r>
      <w:r w:rsidRPr="00C417A0">
        <w:rPr>
          <w:rFonts w:asciiTheme="minorHAnsi" w:hAnsiTheme="minorHAnsi"/>
          <w:sz w:val="16"/>
          <w:szCs w:val="16"/>
        </w:rPr>
        <w:t>zaproponowania przez Wykonawcę rozwiązana równoważnego, wymagające</w:t>
      </w:r>
      <w:r w:rsidR="00A802C9">
        <w:rPr>
          <w:rFonts w:asciiTheme="minorHAnsi" w:hAnsiTheme="minorHAnsi"/>
          <w:sz w:val="16"/>
          <w:szCs w:val="16"/>
        </w:rPr>
        <w:t>go</w:t>
      </w:r>
      <w:r w:rsidRPr="00C417A0">
        <w:rPr>
          <w:rFonts w:asciiTheme="minorHAnsi" w:hAnsiTheme="minorHAnsi"/>
          <w:sz w:val="16"/>
          <w:szCs w:val="16"/>
        </w:rPr>
        <w:t xml:space="preserve"> dostawy </w:t>
      </w:r>
      <w:r w:rsidR="000F72C7">
        <w:rPr>
          <w:rFonts w:asciiTheme="minorHAnsi" w:hAnsiTheme="minorHAnsi"/>
          <w:sz w:val="16"/>
          <w:szCs w:val="16"/>
        </w:rPr>
        <w:t>infrastruktury sprzętowej</w:t>
      </w:r>
      <w:r w:rsidRPr="00C417A0">
        <w:rPr>
          <w:rFonts w:asciiTheme="minorHAnsi" w:hAnsiTheme="minorHAnsi"/>
          <w:sz w:val="16"/>
          <w:szCs w:val="16"/>
        </w:rPr>
        <w:t xml:space="preserve"> oraz Oprogramowania Powiązanego. W </w:t>
      </w:r>
      <w:r w:rsidR="007F4D3D">
        <w:rPr>
          <w:rFonts w:asciiTheme="minorHAnsi" w:hAnsiTheme="minorHAnsi"/>
          <w:sz w:val="16"/>
          <w:szCs w:val="16"/>
        </w:rPr>
        <w:t xml:space="preserve">przypadku rozwiązania równoważnego w </w:t>
      </w:r>
      <w:r w:rsidRPr="00C417A0">
        <w:rPr>
          <w:rFonts w:asciiTheme="minorHAnsi" w:hAnsiTheme="minorHAnsi"/>
          <w:sz w:val="16"/>
          <w:szCs w:val="16"/>
        </w:rPr>
        <w:t xml:space="preserve">Formularzu cenowym (załącznik nr </w:t>
      </w:r>
      <w:r w:rsidR="00FA1B06">
        <w:rPr>
          <w:rFonts w:asciiTheme="minorHAnsi" w:hAnsiTheme="minorHAnsi"/>
          <w:sz w:val="16"/>
          <w:szCs w:val="16"/>
        </w:rPr>
        <w:t>5</w:t>
      </w:r>
      <w:r w:rsidRPr="00C417A0">
        <w:rPr>
          <w:rFonts w:asciiTheme="minorHAnsi" w:hAnsiTheme="minorHAnsi"/>
          <w:sz w:val="16"/>
          <w:szCs w:val="16"/>
        </w:rPr>
        <w:t xml:space="preserve"> do SIWZ) należy dokonać uszczegółowienia pozycji A2 w pozycjach </w:t>
      </w:r>
      <w:r>
        <w:rPr>
          <w:rFonts w:asciiTheme="minorHAnsi" w:hAnsiTheme="minorHAnsi"/>
          <w:sz w:val="16"/>
          <w:szCs w:val="16"/>
        </w:rPr>
        <w:t>10</w:t>
      </w:r>
      <w:r w:rsidRPr="00C417A0">
        <w:rPr>
          <w:rFonts w:asciiTheme="minorHAnsi" w:hAnsiTheme="minorHAnsi"/>
          <w:sz w:val="16"/>
          <w:szCs w:val="16"/>
        </w:rPr>
        <w:t xml:space="preserve"> (</w:t>
      </w:r>
      <w:r w:rsidR="00306123" w:rsidRPr="00B817C8" w:rsidDel="005D4FE0">
        <w:rPr>
          <w:rFonts w:asciiTheme="minorHAnsi" w:hAnsiTheme="minorHAnsi"/>
          <w:sz w:val="16"/>
          <w:szCs w:val="16"/>
        </w:rPr>
        <w:t xml:space="preserve">Sprzedaż i dostawa </w:t>
      </w:r>
      <w:r w:rsidR="00306123" w:rsidRPr="00B817C8">
        <w:rPr>
          <w:rFonts w:asciiTheme="minorHAnsi" w:hAnsiTheme="minorHAnsi"/>
          <w:sz w:val="16"/>
          <w:szCs w:val="16"/>
        </w:rPr>
        <w:t xml:space="preserve">infrastruktury sprzętowej   </w:t>
      </w:r>
      <w:r w:rsidR="00306123" w:rsidRPr="00B817C8" w:rsidDel="005D4FE0">
        <w:rPr>
          <w:rFonts w:asciiTheme="minorHAnsi" w:hAnsiTheme="minorHAnsi"/>
          <w:sz w:val="16"/>
          <w:szCs w:val="16"/>
        </w:rPr>
        <w:t xml:space="preserve">wraz z wymaganymi licencjami </w:t>
      </w:r>
      <w:r w:rsidR="00306123" w:rsidRPr="00B817C8">
        <w:rPr>
          <w:rFonts w:asciiTheme="minorHAnsi" w:hAnsiTheme="minorHAnsi"/>
          <w:sz w:val="16"/>
          <w:szCs w:val="16"/>
        </w:rPr>
        <w:t xml:space="preserve">dla Oprogramowania Powiązanego </w:t>
      </w:r>
      <w:r w:rsidR="00306123" w:rsidRPr="00B817C8" w:rsidDel="005D4FE0">
        <w:rPr>
          <w:rFonts w:asciiTheme="minorHAnsi" w:hAnsiTheme="minorHAnsi"/>
          <w:sz w:val="16"/>
          <w:szCs w:val="16"/>
        </w:rPr>
        <w:t>oraz  gwarancją producenta</w:t>
      </w:r>
      <w:r w:rsidR="00306123" w:rsidRPr="00B817C8">
        <w:rPr>
          <w:rFonts w:asciiTheme="minorHAnsi" w:hAnsiTheme="minorHAnsi"/>
          <w:sz w:val="16"/>
          <w:szCs w:val="16"/>
        </w:rPr>
        <w:t xml:space="preserve"> na okres 5 lat od dostawy infrastruktury sprzętowej</w:t>
      </w:r>
      <w:r w:rsidRPr="00C417A0">
        <w:rPr>
          <w:rFonts w:asciiTheme="minorHAnsi" w:hAnsiTheme="minorHAnsi"/>
          <w:sz w:val="16"/>
          <w:szCs w:val="16"/>
        </w:rPr>
        <w:t xml:space="preserve">), </w:t>
      </w:r>
      <w:r>
        <w:rPr>
          <w:rFonts w:asciiTheme="minorHAnsi" w:hAnsiTheme="minorHAnsi"/>
          <w:sz w:val="16"/>
          <w:szCs w:val="16"/>
        </w:rPr>
        <w:t>11</w:t>
      </w:r>
      <w:r w:rsidRPr="00C417A0">
        <w:rPr>
          <w:rFonts w:asciiTheme="minorHAnsi" w:hAnsiTheme="minorHAnsi"/>
          <w:sz w:val="16"/>
          <w:szCs w:val="16"/>
        </w:rPr>
        <w:t xml:space="preserve"> (</w:t>
      </w:r>
      <w:r w:rsidR="00B817C8" w:rsidRPr="00B817C8">
        <w:rPr>
          <w:rFonts w:asciiTheme="minorHAnsi" w:hAnsiTheme="minorHAnsi"/>
          <w:sz w:val="16"/>
          <w:szCs w:val="16"/>
        </w:rPr>
        <w:t xml:space="preserve">Licencje Oprogramowania Standardowego na okres od dostawy do upływu 5 lat od Odbioru końcowego Realizacji Zamówienia Systemu </w:t>
      </w:r>
      <w:r w:rsidR="008C3232">
        <w:rPr>
          <w:rFonts w:asciiTheme="minorHAnsi" w:hAnsiTheme="minorHAnsi"/>
          <w:sz w:val="16"/>
          <w:szCs w:val="16"/>
        </w:rPr>
        <w:t>SOSIR</w:t>
      </w:r>
      <w:r w:rsidRPr="00C417A0">
        <w:rPr>
          <w:rFonts w:asciiTheme="minorHAnsi" w:hAnsiTheme="minorHAnsi"/>
          <w:sz w:val="16"/>
          <w:szCs w:val="16"/>
        </w:rPr>
        <w:t>)</w:t>
      </w:r>
      <w:r w:rsidR="007F4D3D">
        <w:rPr>
          <w:rFonts w:asciiTheme="minorHAnsi" w:hAnsiTheme="minorHAnsi"/>
          <w:sz w:val="16"/>
          <w:szCs w:val="16"/>
        </w:rPr>
        <w:t xml:space="preserve"> natomiast w przypadku rozbudowy istniejącej platformy konteneryzacji </w:t>
      </w:r>
      <w:r w:rsidR="00103F1C">
        <w:rPr>
          <w:rFonts w:asciiTheme="minorHAnsi" w:hAnsiTheme="minorHAnsi"/>
          <w:sz w:val="16"/>
          <w:szCs w:val="16"/>
        </w:rPr>
        <w:t>należy dokonać uszczegółowienia pozycji</w:t>
      </w:r>
      <w:r w:rsidR="00025AB7">
        <w:rPr>
          <w:rFonts w:asciiTheme="minorHAnsi" w:hAnsiTheme="minorHAnsi"/>
          <w:sz w:val="16"/>
          <w:szCs w:val="16"/>
        </w:rPr>
        <w:t xml:space="preserve"> 2</w:t>
      </w:r>
      <w:r w:rsidR="002C054C">
        <w:rPr>
          <w:rFonts w:asciiTheme="minorHAnsi" w:hAnsiTheme="minorHAnsi"/>
          <w:sz w:val="16"/>
          <w:szCs w:val="16"/>
        </w:rPr>
        <w:t xml:space="preserve"> (</w:t>
      </w:r>
      <w:bookmarkStart w:id="6" w:name="_Hlk143593582"/>
      <w:r w:rsidR="00AE635B" w:rsidRPr="00AE635B">
        <w:rPr>
          <w:rFonts w:asciiTheme="minorHAnsi" w:hAnsiTheme="minorHAnsi"/>
          <w:sz w:val="16"/>
          <w:szCs w:val="16"/>
        </w:rPr>
        <w:t>Dostawa Oprogramowania Standardowego i sprzętu wraz z  Oprogramowaniem Powiązanym</w:t>
      </w:r>
      <w:bookmarkEnd w:id="6"/>
      <w:r w:rsidR="00AE635B" w:rsidRPr="00AE635B">
        <w:rPr>
          <w:rFonts w:asciiTheme="minorHAnsi" w:hAnsiTheme="minorHAnsi"/>
          <w:sz w:val="16"/>
          <w:szCs w:val="16"/>
        </w:rPr>
        <w:t xml:space="preserve"> i gwarancją producenta)</w:t>
      </w:r>
      <w:r w:rsidRPr="00C417A0">
        <w:rPr>
          <w:rFonts w:asciiTheme="minorHAnsi" w:hAnsi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3BEED" w14:textId="64BDB7D1" w:rsidR="00E72C66" w:rsidRDefault="008A2074" w:rsidP="00814C6D">
    <w:pPr>
      <w:pStyle w:val="Nagwek"/>
      <w:rPr>
        <w:lang w:val="pl-PL"/>
      </w:rPr>
    </w:pPr>
    <w:r>
      <w:rPr>
        <w:noProof/>
      </w:rPr>
      <w:drawing>
        <wp:inline distT="0" distB="0" distL="0" distR="0" wp14:anchorId="5D41AEB5" wp14:editId="635116D0">
          <wp:extent cx="5760720" cy="934986"/>
          <wp:effectExtent l="0" t="0" r="0" b="0"/>
          <wp:docPr id="367529666" name="Obraz 367529666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7529666" name="Obraz 2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34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1426">
      <w:rPr>
        <w:rFonts w:ascii="Verdana" w:hAnsi="Verdana"/>
        <w:b/>
        <w:sz w:val="22"/>
        <w:szCs w:val="22"/>
        <w:lang w:val="pl-PL"/>
      </w:rPr>
      <w:t xml:space="preserve">      </w:t>
    </w:r>
  </w:p>
  <w:tbl>
    <w:tblPr>
      <w:tblStyle w:val="Tabela-Siatk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5"/>
      <w:gridCol w:w="2318"/>
      <w:gridCol w:w="1648"/>
      <w:gridCol w:w="2841"/>
    </w:tblGrid>
    <w:tr w:rsidR="00814C6D" w14:paraId="7B357D51" w14:textId="77777777" w:rsidTr="00867562">
      <w:tc>
        <w:tcPr>
          <w:tcW w:w="2319" w:type="dxa"/>
          <w:vAlign w:val="center"/>
        </w:tcPr>
        <w:p w14:paraId="351D24F7" w14:textId="58D8A6F3" w:rsidR="00814C6D" w:rsidRDefault="00814C6D"/>
        <w:p w14:paraId="2548F57C" w14:textId="122874FF" w:rsidR="00867562" w:rsidRDefault="00867562"/>
      </w:tc>
      <w:tc>
        <w:tcPr>
          <w:tcW w:w="2373" w:type="dxa"/>
          <w:vAlign w:val="center"/>
        </w:tcPr>
        <w:p w14:paraId="7AFE61F2" w14:textId="0C6BC8A9" w:rsidR="00814C6D" w:rsidRDefault="00814C6D">
          <w:pPr>
            <w:jc w:val="center"/>
            <w:rPr>
              <w:noProof/>
            </w:rPr>
          </w:pPr>
        </w:p>
      </w:tc>
      <w:tc>
        <w:tcPr>
          <w:tcW w:w="1686" w:type="dxa"/>
          <w:vAlign w:val="center"/>
        </w:tcPr>
        <w:p w14:paraId="0C008132" w14:textId="1DFDAFED" w:rsidR="00814C6D" w:rsidRDefault="00814C6D">
          <w:pPr>
            <w:jc w:val="center"/>
          </w:pPr>
        </w:p>
      </w:tc>
      <w:tc>
        <w:tcPr>
          <w:tcW w:w="2910" w:type="dxa"/>
          <w:vAlign w:val="center"/>
        </w:tcPr>
        <w:p w14:paraId="0A690D72" w14:textId="6FDB0461" w:rsidR="00814C6D" w:rsidRDefault="00814C6D">
          <w:pPr>
            <w:jc w:val="right"/>
          </w:pPr>
        </w:p>
      </w:tc>
    </w:tr>
  </w:tbl>
  <w:p w14:paraId="07253921" w14:textId="6E68CF00" w:rsidR="003A7DC3" w:rsidRDefault="00E91426" w:rsidP="007F1FD0">
    <w:pPr>
      <w:pStyle w:val="Nagwek"/>
      <w:jc w:val="center"/>
    </w:pPr>
    <w:r>
      <w:rPr>
        <w:lang w:val="pl-PL"/>
      </w:rPr>
      <w:t xml:space="preserve">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9A06B" w14:textId="77777777" w:rsidR="00326AF8" w:rsidRDefault="00326AF8" w:rsidP="002F61A8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12FEA"/>
    <w:multiLevelType w:val="hybridMultilevel"/>
    <w:tmpl w:val="842282AA"/>
    <w:lvl w:ilvl="0" w:tplc="58DC5462">
      <w:start w:val="5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151347"/>
    <w:multiLevelType w:val="hybridMultilevel"/>
    <w:tmpl w:val="90104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C1930"/>
    <w:multiLevelType w:val="hybridMultilevel"/>
    <w:tmpl w:val="6B60A48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04371"/>
    <w:multiLevelType w:val="hybridMultilevel"/>
    <w:tmpl w:val="FE1C00CE"/>
    <w:lvl w:ilvl="0" w:tplc="17E4CF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D7CBE"/>
    <w:multiLevelType w:val="hybridMultilevel"/>
    <w:tmpl w:val="FF309BDA"/>
    <w:lvl w:ilvl="0" w:tplc="04150019">
      <w:start w:val="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F830DE"/>
    <w:multiLevelType w:val="hybridMultilevel"/>
    <w:tmpl w:val="F57C4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460456"/>
    <w:multiLevelType w:val="hybridMultilevel"/>
    <w:tmpl w:val="901635EE"/>
    <w:lvl w:ilvl="0" w:tplc="34FAD868">
      <w:start w:val="1"/>
      <w:numFmt w:val="upperLetter"/>
      <w:lvlText w:val="%1."/>
      <w:lvlJc w:val="left"/>
      <w:pPr>
        <w:ind w:left="1068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C8B2D65"/>
    <w:multiLevelType w:val="hybridMultilevel"/>
    <w:tmpl w:val="3E54784C"/>
    <w:lvl w:ilvl="0" w:tplc="15105618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328551827">
    <w:abstractNumId w:val="6"/>
  </w:num>
  <w:num w:numId="2" w16cid:durableId="627518544">
    <w:abstractNumId w:val="0"/>
  </w:num>
  <w:num w:numId="3" w16cid:durableId="2088729020">
    <w:abstractNumId w:val="4"/>
  </w:num>
  <w:num w:numId="4" w16cid:durableId="2078698355">
    <w:abstractNumId w:val="7"/>
  </w:num>
  <w:num w:numId="5" w16cid:durableId="11793906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30035669">
    <w:abstractNumId w:val="5"/>
  </w:num>
  <w:num w:numId="7" w16cid:durableId="1903759706">
    <w:abstractNumId w:val="3"/>
  </w:num>
  <w:num w:numId="8" w16cid:durableId="194434060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leksander Urban">
    <w15:presenceInfo w15:providerId="AD" w15:userId="S::AUrban@ufg.pl::520ff75b-987d-426d-bf25-339612610cd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986"/>
    <w:rsid w:val="00013986"/>
    <w:rsid w:val="00022550"/>
    <w:rsid w:val="00022ECC"/>
    <w:rsid w:val="00024CEE"/>
    <w:rsid w:val="00025AB7"/>
    <w:rsid w:val="00034FE0"/>
    <w:rsid w:val="000512CA"/>
    <w:rsid w:val="0005227F"/>
    <w:rsid w:val="00063803"/>
    <w:rsid w:val="00064493"/>
    <w:rsid w:val="00076C79"/>
    <w:rsid w:val="00081EF4"/>
    <w:rsid w:val="00085BF3"/>
    <w:rsid w:val="000919A1"/>
    <w:rsid w:val="000A00E0"/>
    <w:rsid w:val="000B449C"/>
    <w:rsid w:val="000D6105"/>
    <w:rsid w:val="000D7589"/>
    <w:rsid w:val="000E27E6"/>
    <w:rsid w:val="000F5902"/>
    <w:rsid w:val="000F5B94"/>
    <w:rsid w:val="000F72C7"/>
    <w:rsid w:val="00103F1C"/>
    <w:rsid w:val="00107ACE"/>
    <w:rsid w:val="00110E19"/>
    <w:rsid w:val="0012147C"/>
    <w:rsid w:val="001219DD"/>
    <w:rsid w:val="001354CA"/>
    <w:rsid w:val="001439F5"/>
    <w:rsid w:val="00162A9F"/>
    <w:rsid w:val="001672E1"/>
    <w:rsid w:val="00176F93"/>
    <w:rsid w:val="0019162E"/>
    <w:rsid w:val="0019239E"/>
    <w:rsid w:val="00192A64"/>
    <w:rsid w:val="001C4EE1"/>
    <w:rsid w:val="001D27D3"/>
    <w:rsid w:val="001D49E3"/>
    <w:rsid w:val="001E5B03"/>
    <w:rsid w:val="0020374F"/>
    <w:rsid w:val="00221014"/>
    <w:rsid w:val="00224F84"/>
    <w:rsid w:val="0023521A"/>
    <w:rsid w:val="002356B7"/>
    <w:rsid w:val="00237834"/>
    <w:rsid w:val="002400DD"/>
    <w:rsid w:val="002514A1"/>
    <w:rsid w:val="00252DC4"/>
    <w:rsid w:val="0025667E"/>
    <w:rsid w:val="00256D3C"/>
    <w:rsid w:val="00274059"/>
    <w:rsid w:val="002777CA"/>
    <w:rsid w:val="00283717"/>
    <w:rsid w:val="002939FF"/>
    <w:rsid w:val="00293BAA"/>
    <w:rsid w:val="00296183"/>
    <w:rsid w:val="00296CEB"/>
    <w:rsid w:val="002A0046"/>
    <w:rsid w:val="002A1C6D"/>
    <w:rsid w:val="002B7437"/>
    <w:rsid w:val="002C054C"/>
    <w:rsid w:val="002D60FD"/>
    <w:rsid w:val="002F228E"/>
    <w:rsid w:val="002F4FF0"/>
    <w:rsid w:val="002F61A8"/>
    <w:rsid w:val="002F6735"/>
    <w:rsid w:val="00306123"/>
    <w:rsid w:val="00311BF9"/>
    <w:rsid w:val="00321687"/>
    <w:rsid w:val="00324866"/>
    <w:rsid w:val="00326AF8"/>
    <w:rsid w:val="00345491"/>
    <w:rsid w:val="00345AAB"/>
    <w:rsid w:val="003506E2"/>
    <w:rsid w:val="003525CA"/>
    <w:rsid w:val="00362150"/>
    <w:rsid w:val="00365570"/>
    <w:rsid w:val="00365B61"/>
    <w:rsid w:val="00366E67"/>
    <w:rsid w:val="00382D73"/>
    <w:rsid w:val="00383A33"/>
    <w:rsid w:val="003A17CA"/>
    <w:rsid w:val="003A33AD"/>
    <w:rsid w:val="003A7DC3"/>
    <w:rsid w:val="003B051F"/>
    <w:rsid w:val="003B4B24"/>
    <w:rsid w:val="003B6909"/>
    <w:rsid w:val="003C2943"/>
    <w:rsid w:val="003C34E2"/>
    <w:rsid w:val="003C5566"/>
    <w:rsid w:val="003C7D43"/>
    <w:rsid w:val="003D0045"/>
    <w:rsid w:val="003D318E"/>
    <w:rsid w:val="003D68BD"/>
    <w:rsid w:val="0040009B"/>
    <w:rsid w:val="0041010F"/>
    <w:rsid w:val="00415BD6"/>
    <w:rsid w:val="00416185"/>
    <w:rsid w:val="0042213A"/>
    <w:rsid w:val="004263F0"/>
    <w:rsid w:val="00432CD8"/>
    <w:rsid w:val="00437B67"/>
    <w:rsid w:val="00464499"/>
    <w:rsid w:val="004672EF"/>
    <w:rsid w:val="004823D4"/>
    <w:rsid w:val="004A1DCF"/>
    <w:rsid w:val="004B0696"/>
    <w:rsid w:val="004C761D"/>
    <w:rsid w:val="004D0469"/>
    <w:rsid w:val="004D12CB"/>
    <w:rsid w:val="004D6C35"/>
    <w:rsid w:val="004D740F"/>
    <w:rsid w:val="004E71BC"/>
    <w:rsid w:val="004F4B64"/>
    <w:rsid w:val="005019C8"/>
    <w:rsid w:val="00505002"/>
    <w:rsid w:val="005140DC"/>
    <w:rsid w:val="00514EAA"/>
    <w:rsid w:val="00515FD3"/>
    <w:rsid w:val="00517CAA"/>
    <w:rsid w:val="00530C2A"/>
    <w:rsid w:val="00543F12"/>
    <w:rsid w:val="00544DC7"/>
    <w:rsid w:val="005463EB"/>
    <w:rsid w:val="00546485"/>
    <w:rsid w:val="00546BCD"/>
    <w:rsid w:val="00550466"/>
    <w:rsid w:val="00566460"/>
    <w:rsid w:val="005750C6"/>
    <w:rsid w:val="0058387E"/>
    <w:rsid w:val="00592B9C"/>
    <w:rsid w:val="00597131"/>
    <w:rsid w:val="005A2DC5"/>
    <w:rsid w:val="005D19F7"/>
    <w:rsid w:val="005D3CA4"/>
    <w:rsid w:val="005E23F2"/>
    <w:rsid w:val="005E32C1"/>
    <w:rsid w:val="005E4EDA"/>
    <w:rsid w:val="005E6CCA"/>
    <w:rsid w:val="005F0AF8"/>
    <w:rsid w:val="006019E3"/>
    <w:rsid w:val="00601B71"/>
    <w:rsid w:val="00634E68"/>
    <w:rsid w:val="006433D6"/>
    <w:rsid w:val="00643A60"/>
    <w:rsid w:val="00666904"/>
    <w:rsid w:val="00672C34"/>
    <w:rsid w:val="00672CCE"/>
    <w:rsid w:val="006A0FE9"/>
    <w:rsid w:val="006B73B5"/>
    <w:rsid w:val="006B7D14"/>
    <w:rsid w:val="006C2D5E"/>
    <w:rsid w:val="00701EBF"/>
    <w:rsid w:val="007029EB"/>
    <w:rsid w:val="00704164"/>
    <w:rsid w:val="007043CF"/>
    <w:rsid w:val="007054BB"/>
    <w:rsid w:val="00710880"/>
    <w:rsid w:val="00720290"/>
    <w:rsid w:val="007416D0"/>
    <w:rsid w:val="0075374B"/>
    <w:rsid w:val="007546CE"/>
    <w:rsid w:val="007629A8"/>
    <w:rsid w:val="00763C8B"/>
    <w:rsid w:val="00770B7C"/>
    <w:rsid w:val="00772DCE"/>
    <w:rsid w:val="007936A3"/>
    <w:rsid w:val="007B04A2"/>
    <w:rsid w:val="007B5AF4"/>
    <w:rsid w:val="007D632E"/>
    <w:rsid w:val="007E588E"/>
    <w:rsid w:val="007F1FD0"/>
    <w:rsid w:val="007F48A0"/>
    <w:rsid w:val="007F4D3D"/>
    <w:rsid w:val="00802668"/>
    <w:rsid w:val="00811A1F"/>
    <w:rsid w:val="00813B0B"/>
    <w:rsid w:val="00813EFE"/>
    <w:rsid w:val="00814C6D"/>
    <w:rsid w:val="00823553"/>
    <w:rsid w:val="00826044"/>
    <w:rsid w:val="00837D91"/>
    <w:rsid w:val="00840CC5"/>
    <w:rsid w:val="008414F3"/>
    <w:rsid w:val="008606DD"/>
    <w:rsid w:val="00861BE8"/>
    <w:rsid w:val="00867562"/>
    <w:rsid w:val="0088777B"/>
    <w:rsid w:val="008A07E5"/>
    <w:rsid w:val="008A2074"/>
    <w:rsid w:val="008B0A46"/>
    <w:rsid w:val="008B1187"/>
    <w:rsid w:val="008B3050"/>
    <w:rsid w:val="008C01AA"/>
    <w:rsid w:val="008C3232"/>
    <w:rsid w:val="008D43E7"/>
    <w:rsid w:val="008E43A5"/>
    <w:rsid w:val="008E55B0"/>
    <w:rsid w:val="009067E5"/>
    <w:rsid w:val="009133EA"/>
    <w:rsid w:val="00916191"/>
    <w:rsid w:val="00921333"/>
    <w:rsid w:val="009277E1"/>
    <w:rsid w:val="00930BCC"/>
    <w:rsid w:val="00950047"/>
    <w:rsid w:val="00957D76"/>
    <w:rsid w:val="00966474"/>
    <w:rsid w:val="009705A6"/>
    <w:rsid w:val="0097503B"/>
    <w:rsid w:val="00976512"/>
    <w:rsid w:val="00982899"/>
    <w:rsid w:val="00996927"/>
    <w:rsid w:val="009B12FF"/>
    <w:rsid w:val="009B2895"/>
    <w:rsid w:val="009B497B"/>
    <w:rsid w:val="009D3B30"/>
    <w:rsid w:val="009D58B6"/>
    <w:rsid w:val="009E4782"/>
    <w:rsid w:val="009F0AA3"/>
    <w:rsid w:val="009F32F4"/>
    <w:rsid w:val="00A2301A"/>
    <w:rsid w:val="00A268BE"/>
    <w:rsid w:val="00A33EC2"/>
    <w:rsid w:val="00A4404F"/>
    <w:rsid w:val="00A64DAC"/>
    <w:rsid w:val="00A73789"/>
    <w:rsid w:val="00A74565"/>
    <w:rsid w:val="00A76C5E"/>
    <w:rsid w:val="00A802C9"/>
    <w:rsid w:val="00A91578"/>
    <w:rsid w:val="00A9444A"/>
    <w:rsid w:val="00A9689A"/>
    <w:rsid w:val="00A969B2"/>
    <w:rsid w:val="00AB5E2E"/>
    <w:rsid w:val="00AB76AD"/>
    <w:rsid w:val="00AC2B7C"/>
    <w:rsid w:val="00AC7B6E"/>
    <w:rsid w:val="00AD7063"/>
    <w:rsid w:val="00AE5779"/>
    <w:rsid w:val="00AE62CA"/>
    <w:rsid w:val="00AE635B"/>
    <w:rsid w:val="00AF7646"/>
    <w:rsid w:val="00B03F3E"/>
    <w:rsid w:val="00B07277"/>
    <w:rsid w:val="00B15753"/>
    <w:rsid w:val="00B209A7"/>
    <w:rsid w:val="00B35761"/>
    <w:rsid w:val="00B37BDE"/>
    <w:rsid w:val="00B45EE0"/>
    <w:rsid w:val="00B502E5"/>
    <w:rsid w:val="00B6461C"/>
    <w:rsid w:val="00B66A84"/>
    <w:rsid w:val="00B77996"/>
    <w:rsid w:val="00B817C8"/>
    <w:rsid w:val="00BB3312"/>
    <w:rsid w:val="00BB5920"/>
    <w:rsid w:val="00BD33A0"/>
    <w:rsid w:val="00BD3574"/>
    <w:rsid w:val="00BF624C"/>
    <w:rsid w:val="00C03996"/>
    <w:rsid w:val="00C04770"/>
    <w:rsid w:val="00C0755C"/>
    <w:rsid w:val="00C13450"/>
    <w:rsid w:val="00C13925"/>
    <w:rsid w:val="00C3054B"/>
    <w:rsid w:val="00C316D4"/>
    <w:rsid w:val="00C417A0"/>
    <w:rsid w:val="00C721B3"/>
    <w:rsid w:val="00C75564"/>
    <w:rsid w:val="00C76824"/>
    <w:rsid w:val="00C87D90"/>
    <w:rsid w:val="00C9202A"/>
    <w:rsid w:val="00CA1C6C"/>
    <w:rsid w:val="00CD1548"/>
    <w:rsid w:val="00CE2953"/>
    <w:rsid w:val="00D06D31"/>
    <w:rsid w:val="00D1275E"/>
    <w:rsid w:val="00D23DBA"/>
    <w:rsid w:val="00D27AA2"/>
    <w:rsid w:val="00D33A3A"/>
    <w:rsid w:val="00D359F2"/>
    <w:rsid w:val="00D36756"/>
    <w:rsid w:val="00D610FA"/>
    <w:rsid w:val="00D63786"/>
    <w:rsid w:val="00D655FC"/>
    <w:rsid w:val="00D70970"/>
    <w:rsid w:val="00D71441"/>
    <w:rsid w:val="00D71A9C"/>
    <w:rsid w:val="00D72065"/>
    <w:rsid w:val="00D75B88"/>
    <w:rsid w:val="00D828B6"/>
    <w:rsid w:val="00D9303C"/>
    <w:rsid w:val="00DA1109"/>
    <w:rsid w:val="00DB78A0"/>
    <w:rsid w:val="00DD464D"/>
    <w:rsid w:val="00DD4864"/>
    <w:rsid w:val="00DD6664"/>
    <w:rsid w:val="00DF27AC"/>
    <w:rsid w:val="00E35111"/>
    <w:rsid w:val="00E37D4A"/>
    <w:rsid w:val="00E429FF"/>
    <w:rsid w:val="00E42C14"/>
    <w:rsid w:val="00E66D63"/>
    <w:rsid w:val="00E72C66"/>
    <w:rsid w:val="00E84C75"/>
    <w:rsid w:val="00E85AD9"/>
    <w:rsid w:val="00E86756"/>
    <w:rsid w:val="00E91426"/>
    <w:rsid w:val="00E97AC8"/>
    <w:rsid w:val="00EA1FDC"/>
    <w:rsid w:val="00EA6DC5"/>
    <w:rsid w:val="00EB3B1C"/>
    <w:rsid w:val="00EB66EE"/>
    <w:rsid w:val="00EB7322"/>
    <w:rsid w:val="00EC22E6"/>
    <w:rsid w:val="00EC33B4"/>
    <w:rsid w:val="00EE33DA"/>
    <w:rsid w:val="00EE6C0C"/>
    <w:rsid w:val="00F125CC"/>
    <w:rsid w:val="00F528DA"/>
    <w:rsid w:val="00F52DFE"/>
    <w:rsid w:val="00F52F03"/>
    <w:rsid w:val="00F55D26"/>
    <w:rsid w:val="00F56355"/>
    <w:rsid w:val="00F65DE9"/>
    <w:rsid w:val="00F6771F"/>
    <w:rsid w:val="00F73012"/>
    <w:rsid w:val="00F73BD0"/>
    <w:rsid w:val="00F740AF"/>
    <w:rsid w:val="00F8229C"/>
    <w:rsid w:val="00F82EC3"/>
    <w:rsid w:val="00F93339"/>
    <w:rsid w:val="00FA1B06"/>
    <w:rsid w:val="00FA21EB"/>
    <w:rsid w:val="00FA6561"/>
    <w:rsid w:val="00FB1602"/>
    <w:rsid w:val="00FC16BD"/>
    <w:rsid w:val="00FF05E1"/>
    <w:rsid w:val="00FF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968D80"/>
  <w15:docId w15:val="{20EE7802-0440-4E6C-8EA6-DB96643B9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13986"/>
    <w:pPr>
      <w:autoSpaceDE w:val="0"/>
      <w:autoSpaceDN w:val="0"/>
      <w:adjustRightInd w:val="0"/>
    </w:pPr>
    <w:rPr>
      <w:rFonts w:ascii="DejaVu Sans" w:hAnsi="DejaVu Sans" w:cs="DejaVu Sans"/>
      <w:color w:val="000000"/>
      <w:sz w:val="24"/>
      <w:szCs w:val="24"/>
    </w:rPr>
  </w:style>
  <w:style w:type="character" w:styleId="Odwoaniedokomentarza">
    <w:name w:val="annotation reference"/>
    <w:uiPriority w:val="99"/>
    <w:qFormat/>
    <w:rsid w:val="00110E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10E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10E19"/>
    <w:rPr>
      <w:b/>
      <w:bCs/>
    </w:rPr>
  </w:style>
  <w:style w:type="paragraph" w:styleId="Tekstdymka">
    <w:name w:val="Balloon Text"/>
    <w:basedOn w:val="Normalny"/>
    <w:semiHidden/>
    <w:rsid w:val="00110E1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3A7DC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3A7DC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A7DC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3A7DC3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8A07E5"/>
    <w:rPr>
      <w:rFonts w:ascii="Arial" w:hAnsi="Arial" w:cs="Arial"/>
      <w:color w:val="000000"/>
      <w:sz w:val="22"/>
      <w:szCs w:val="24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8A07E5"/>
    <w:pPr>
      <w:spacing w:before="60" w:after="60"/>
      <w:ind w:left="708" w:firstLine="567"/>
    </w:pPr>
    <w:rPr>
      <w:rFonts w:ascii="Arial" w:hAnsi="Arial" w:cs="Arial"/>
      <w:color w:val="000000"/>
      <w:sz w:val="22"/>
      <w:lang w:val="x-none" w:eastAsia="x-none"/>
    </w:rPr>
  </w:style>
  <w:style w:type="table" w:styleId="Tabela-Siatka">
    <w:name w:val="Table Grid"/>
    <w:basedOn w:val="Standardowy"/>
    <w:uiPriority w:val="59"/>
    <w:rsid w:val="008A07E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64493"/>
  </w:style>
  <w:style w:type="paragraph" w:styleId="Tekstprzypisudolnego">
    <w:name w:val="footnote text"/>
    <w:basedOn w:val="Normalny"/>
    <w:link w:val="TekstprzypisudolnegoZnak"/>
    <w:semiHidden/>
    <w:unhideWhenUsed/>
    <w:rsid w:val="00EE33D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E33DA"/>
  </w:style>
  <w:style w:type="character" w:styleId="Odwoanieprzypisudolnego">
    <w:name w:val="footnote reference"/>
    <w:basedOn w:val="Domylnaczcionkaakapitu"/>
    <w:semiHidden/>
    <w:unhideWhenUsed/>
    <w:rsid w:val="00EE33DA"/>
    <w:rPr>
      <w:vertAlign w:val="superscript"/>
    </w:rPr>
  </w:style>
  <w:style w:type="paragraph" w:styleId="Poprawka">
    <w:name w:val="Revision"/>
    <w:hidden/>
    <w:uiPriority w:val="99"/>
    <w:semiHidden/>
    <w:rsid w:val="00710880"/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107ACE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0"/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107ACE"/>
    <w:rPr>
      <w:rFonts w:asciiTheme="minorHAnsi" w:eastAsiaTheme="minorEastAsia" w:hAnsiTheme="minorHAnsi" w:cstheme="minorBidi"/>
      <w:color w:val="5A5A5A" w:themeColor="text1" w:themeTint="A5"/>
      <w:spacing w:val="10"/>
      <w:sz w:val="22"/>
      <w:szCs w:val="22"/>
      <w:lang w:eastAsia="en-US"/>
    </w:rPr>
  </w:style>
  <w:style w:type="character" w:styleId="Wzmianka">
    <w:name w:val="Mention"/>
    <w:basedOn w:val="Domylnaczcionkaakapitu"/>
    <w:uiPriority w:val="99"/>
    <w:unhideWhenUsed/>
    <w:rsid w:val="00432CD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17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29640b-a64c-4622-ba11-c442b664f352">
      <Terms xmlns="http://schemas.microsoft.com/office/infopath/2007/PartnerControls"/>
    </lcf76f155ced4ddcb4097134ff3c332f>
    <TaxCatchAll xmlns="51ab564f-9b24-43ea-a7fa-36b4e04150f2" xsi:nil="true"/>
    <SharedWithUsers xmlns="51ab564f-9b24-43ea-a7fa-36b4e04150f2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E21FA5D106543B061E8EBA88907A8" ma:contentTypeVersion="12" ma:contentTypeDescription="Utwórz nowy dokument." ma:contentTypeScope="" ma:versionID="91fa32470aaa9a524a066927796e145f">
  <xsd:schema xmlns:xsd="http://www.w3.org/2001/XMLSchema" xmlns:xs="http://www.w3.org/2001/XMLSchema" xmlns:p="http://schemas.microsoft.com/office/2006/metadata/properties" xmlns:ns2="c529640b-a64c-4622-ba11-c442b664f352" xmlns:ns3="51ab564f-9b24-43ea-a7fa-36b4e04150f2" targetNamespace="http://schemas.microsoft.com/office/2006/metadata/properties" ma:root="true" ma:fieldsID="6f5bba28a8b6110b163b26f78180733b" ns2:_="" ns3:_="">
    <xsd:import namespace="c529640b-a64c-4622-ba11-c442b664f352"/>
    <xsd:import namespace="51ab564f-9b24-43ea-a7fa-36b4e0415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29640b-a64c-4622-ba11-c442b664f3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b1a34c50-8ce3-43a6-9180-a5cd47efb2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ab564f-9b24-43ea-a7fa-36b4e0415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b30f039-1fc4-462f-9de4-f7a13b7e8969}" ma:internalName="TaxCatchAll" ma:showField="CatchAllData" ma:web="51ab564f-9b24-43ea-a7fa-36b4e0415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sisl xmlns:xsd="http://www.w3.org/2001/XMLSchema" xmlns:xsi="http://www.w3.org/2001/XMLSchema-instance" xmlns="http://www.boldonjames.com/2008/01/sie/internal/label" sislVersion="0" policy="bb20e14d-be6a-46e8-ba22-12335b2c5146" origin="userSelected">
  <element uid="43bb6f90-9fd1-4897-ac60-32a10e88c35a" value=""/>
</sisl>
</file>

<file path=customXml/itemProps1.xml><?xml version="1.0" encoding="utf-8"?>
<ds:datastoreItem xmlns:ds="http://schemas.openxmlformats.org/officeDocument/2006/customXml" ds:itemID="{03F0E0F6-2A57-4326-BD1C-314545F1107E}">
  <ds:schemaRefs>
    <ds:schemaRef ds:uri="http://schemas.microsoft.com/office/2006/metadata/properties"/>
    <ds:schemaRef ds:uri="http://schemas.microsoft.com/office/infopath/2007/PartnerControls"/>
    <ds:schemaRef ds:uri="c529640b-a64c-4622-ba11-c442b664f352"/>
    <ds:schemaRef ds:uri="51ab564f-9b24-43ea-a7fa-36b4e04150f2"/>
  </ds:schemaRefs>
</ds:datastoreItem>
</file>

<file path=customXml/itemProps2.xml><?xml version="1.0" encoding="utf-8"?>
<ds:datastoreItem xmlns:ds="http://schemas.openxmlformats.org/officeDocument/2006/customXml" ds:itemID="{3BC411B4-912C-4E8D-B8E8-517C4EF4B8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29640b-a64c-4622-ba11-c442b664f352"/>
    <ds:schemaRef ds:uri="51ab564f-9b24-43ea-a7fa-36b4e0415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E4373B-4340-4021-9306-DC9CAF9B71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62197C-92AC-4070-9BC4-622A7E22EC7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48678CF-208D-411D-8865-D5C7CBFD405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937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SOSiR</dc:title>
  <dc:subject/>
  <dc:creator/>
  <cp:keywords>#[Ogólne]#</cp:keywords>
  <cp:lastModifiedBy>Aleksander Urban</cp:lastModifiedBy>
  <cp:revision>17</cp:revision>
  <dcterms:created xsi:type="dcterms:W3CDTF">2023-07-27T20:39:00Z</dcterms:created>
  <dcterms:modified xsi:type="dcterms:W3CDTF">2025-12-03T17:38:00Z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47bd89e7-6ef6-4f14-95d2-a3f9b3faf258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policy="bb20e14d-be6a-46e8-ba22-12335b2c5146" origin="userSelected" xmlns="http://www.boldonj</vt:lpwstr>
  </property>
  <property fmtid="{D5CDD505-2E9C-101B-9397-08002B2CF9AE}" pid="4" name="bjDocumentLabelXML-0">
    <vt:lpwstr>ames.com/2008/01/sie/internal/label"&gt;&lt;element uid="43bb6f90-9fd1-4897-ac60-32a10e88c35a" value="" /&gt;&lt;/sisl&gt;</vt:lpwstr>
  </property>
  <property fmtid="{D5CDD505-2E9C-101B-9397-08002B2CF9AE}" pid="5" name="bjSaver">
    <vt:lpwstr>bQ+xWI7TBK1hidOM2Kt9/DXQZuX18w8j</vt:lpwstr>
  </property>
  <property fmtid="{D5CDD505-2E9C-101B-9397-08002B2CF9AE}" pid="6" name="ContentTypeId">
    <vt:lpwstr>0x01010021BE21FA5D106543B061E8EBA88907A8</vt:lpwstr>
  </property>
  <property fmtid="{D5CDD505-2E9C-101B-9397-08002B2CF9AE}" pid="7" name="bjDocumentSecurityLabel">
    <vt:lpwstr>[ Klasyfikacja:  ]</vt:lpwstr>
  </property>
  <property fmtid="{D5CDD505-2E9C-101B-9397-08002B2CF9AE}" pid="8" name="Order">
    <vt:r8>15400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</Properties>
</file>