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62252" w:rsidR="00CA504A" w:rsidP="00CA504A" w:rsidRDefault="00CA504A" w14:paraId="27AAEFF6" w14:textId="4A895348">
      <w:pPr>
        <w:jc w:val="right"/>
      </w:pPr>
      <w:r w:rsidRPr="00962252">
        <w:t>Załącznik nr 1 do Zapytania Ofertowego</w:t>
      </w:r>
    </w:p>
    <w:p w:rsidRPr="00962252" w:rsidR="00CA504A" w:rsidP="00CA504A" w:rsidRDefault="00CA504A" w14:paraId="4A39C8A1" w14:textId="77777777">
      <w:pPr>
        <w:jc w:val="right"/>
      </w:pPr>
    </w:p>
    <w:p w:rsidRPr="00962252" w:rsidR="002A040F" w:rsidP="00CA504A" w:rsidRDefault="00CA504A" w14:paraId="5E922088" w14:textId="4FCA8707">
      <w:pPr>
        <w:pStyle w:val="Tytu"/>
        <w:jc w:val="center"/>
        <w:rPr>
          <w:rFonts w:asciiTheme="minorHAnsi" w:hAnsiTheme="minorHAnsi"/>
        </w:rPr>
      </w:pPr>
      <w:r w:rsidRPr="00962252">
        <w:rPr>
          <w:rFonts w:asciiTheme="minorHAnsi" w:hAnsiTheme="minorHAnsi"/>
        </w:rPr>
        <w:t>Opis Przedmiotu Zamówienia</w:t>
      </w:r>
    </w:p>
    <w:p w:rsidRPr="00962252" w:rsidR="00CA504A" w:rsidP="00CA504A" w:rsidRDefault="00CA504A" w14:paraId="1D8E5FC9" w14:textId="77777777"/>
    <w:p w:rsidRPr="00962252" w:rsidR="005668D7" w:rsidP="005668D7" w:rsidRDefault="008F7CFD" w14:paraId="1EAC125E" w14:textId="47CBC802">
      <w:pPr>
        <w:jc w:val="center"/>
      </w:pPr>
      <w:r>
        <w:t>Wdrożenie Systemu do Elektronicznego Obiegu Dokumentów (SEOD) wraz z automatyzacją procesów biznesowych oraz integracją z systemami KS-FKW i KS-ASW.</w:t>
      </w:r>
    </w:p>
    <w:p w:rsidRPr="00962252" w:rsidR="005668D7" w:rsidP="005668D7" w:rsidRDefault="005668D7" w14:paraId="7AA6CC75" w14:textId="77777777">
      <w:pPr>
        <w:jc w:val="center"/>
      </w:pPr>
    </w:p>
    <w:p w:rsidRPr="00962252" w:rsidR="005668D7" w:rsidP="005668D7" w:rsidRDefault="005668D7" w14:paraId="216C37AA" w14:textId="77777777">
      <w:pPr>
        <w:jc w:val="center"/>
      </w:pPr>
    </w:p>
    <w:p w:rsidRPr="00962252" w:rsidR="005668D7" w:rsidP="005668D7" w:rsidRDefault="005668D7" w14:paraId="4EFD8E6A" w14:textId="77777777">
      <w:pPr>
        <w:jc w:val="center"/>
      </w:pPr>
    </w:p>
    <w:p w:rsidRPr="00962252" w:rsidR="005668D7" w:rsidP="005668D7" w:rsidRDefault="005668D7" w14:paraId="640ED2F7" w14:textId="77777777">
      <w:pPr>
        <w:jc w:val="center"/>
      </w:pPr>
    </w:p>
    <w:p w:rsidRPr="00962252" w:rsidR="005668D7" w:rsidP="005668D7" w:rsidRDefault="005668D7" w14:paraId="12EB9001" w14:textId="77777777">
      <w:pPr>
        <w:jc w:val="center"/>
      </w:pPr>
    </w:p>
    <w:p w:rsidRPr="00962252" w:rsidR="005668D7" w:rsidP="005668D7" w:rsidRDefault="005668D7" w14:paraId="0EC746F3" w14:textId="77777777">
      <w:pPr>
        <w:jc w:val="center"/>
      </w:pPr>
    </w:p>
    <w:p w:rsidRPr="00962252" w:rsidR="005668D7" w:rsidP="005668D7" w:rsidRDefault="005668D7" w14:paraId="38E38341" w14:textId="77777777">
      <w:pPr>
        <w:jc w:val="center"/>
      </w:pPr>
    </w:p>
    <w:p w:rsidRPr="00962252" w:rsidR="005668D7" w:rsidP="005668D7" w:rsidRDefault="005668D7" w14:paraId="2867143C" w14:textId="77777777">
      <w:pPr>
        <w:jc w:val="center"/>
      </w:pPr>
    </w:p>
    <w:p w:rsidRPr="00962252" w:rsidR="005668D7" w:rsidP="005668D7" w:rsidRDefault="005668D7" w14:paraId="6A39015B" w14:textId="77777777">
      <w:pPr>
        <w:jc w:val="center"/>
      </w:pPr>
    </w:p>
    <w:p w:rsidRPr="00962252" w:rsidR="005668D7" w:rsidP="005668D7" w:rsidRDefault="005668D7" w14:paraId="21F96D16" w14:textId="77777777">
      <w:pPr>
        <w:jc w:val="center"/>
      </w:pPr>
    </w:p>
    <w:p w:rsidRPr="00962252" w:rsidR="005668D7" w:rsidP="005668D7" w:rsidRDefault="005668D7" w14:paraId="760F3A24" w14:textId="77777777">
      <w:pPr>
        <w:jc w:val="center"/>
      </w:pPr>
    </w:p>
    <w:p w:rsidRPr="00962252" w:rsidR="005668D7" w:rsidP="005668D7" w:rsidRDefault="005668D7" w14:paraId="601AE775" w14:textId="77777777">
      <w:pPr>
        <w:jc w:val="center"/>
      </w:pPr>
    </w:p>
    <w:p w:rsidRPr="00962252" w:rsidR="005668D7" w:rsidP="005668D7" w:rsidRDefault="005668D7" w14:paraId="21E41FF2" w14:textId="77777777">
      <w:pPr>
        <w:jc w:val="center"/>
      </w:pPr>
    </w:p>
    <w:p w:rsidRPr="00962252" w:rsidR="005668D7" w:rsidP="005668D7" w:rsidRDefault="005668D7" w14:paraId="6AD0BD02" w14:textId="77777777">
      <w:pPr>
        <w:jc w:val="center"/>
      </w:pPr>
    </w:p>
    <w:p w:rsidRPr="00962252" w:rsidR="005668D7" w:rsidP="005668D7" w:rsidRDefault="005668D7" w14:paraId="5FE674D1" w14:textId="77777777">
      <w:pPr>
        <w:jc w:val="center"/>
      </w:pPr>
    </w:p>
    <w:p w:rsidRPr="00962252" w:rsidR="005668D7" w:rsidP="005668D7" w:rsidRDefault="005668D7" w14:paraId="0640ABF4" w14:textId="77777777">
      <w:pPr>
        <w:jc w:val="center"/>
      </w:pPr>
    </w:p>
    <w:p w:rsidRPr="00962252" w:rsidR="005668D7" w:rsidP="005668D7" w:rsidRDefault="005668D7" w14:paraId="08BDDFF2" w14:textId="77777777">
      <w:pPr>
        <w:jc w:val="center"/>
      </w:pPr>
    </w:p>
    <w:p w:rsidRPr="00962252" w:rsidR="005668D7" w:rsidP="005668D7" w:rsidRDefault="005668D7" w14:paraId="2A46F706" w14:textId="77777777">
      <w:pPr>
        <w:jc w:val="center"/>
      </w:pPr>
    </w:p>
    <w:p w:rsidRPr="00962252" w:rsidR="005668D7" w:rsidP="005668D7" w:rsidRDefault="005668D7" w14:paraId="53807B76" w14:textId="77777777">
      <w:pPr>
        <w:jc w:val="center"/>
      </w:pPr>
    </w:p>
    <w:p w:rsidRPr="00962252" w:rsidR="005668D7" w:rsidP="005668D7" w:rsidRDefault="00035814" w14:paraId="0060C752" w14:textId="2568AF94">
      <w:pPr>
        <w:jc w:val="center"/>
      </w:pPr>
      <w:r w:rsidR="00035814">
        <w:rPr/>
        <w:t>Rudna Mała</w:t>
      </w:r>
      <w:r w:rsidR="005668D7">
        <w:rPr/>
        <w:t xml:space="preserve">, </w:t>
      </w:r>
      <w:r w:rsidR="7D07FC42">
        <w:rPr/>
        <w:t xml:space="preserve">grudzień </w:t>
      </w:r>
      <w:r w:rsidR="005668D7">
        <w:rPr/>
        <w:t>2025</w:t>
      </w:r>
    </w:p>
    <w:p w:rsidR="008F7CFD" w:rsidRDefault="008F7CFD" w14:paraId="6C6C0D86" w14:textId="77777777">
      <w:pPr>
        <w:rPr>
          <w:rFonts w:eastAsiaTheme="majorEastAsia" w:cstheme="majorBidi"/>
          <w:b/>
          <w:bCs/>
          <w:color w:val="365F91" w:themeColor="accent1" w:themeShade="BF"/>
          <w:sz w:val="28"/>
          <w:szCs w:val="28"/>
        </w:rPr>
      </w:pPr>
      <w:r>
        <w:br w:type="page"/>
      </w:r>
    </w:p>
    <w:p w:rsidRPr="00962252" w:rsidR="005668D7" w:rsidP="005668D7" w:rsidRDefault="005668D7" w14:paraId="6271C21F" w14:textId="6FC4CFFD">
      <w:pPr>
        <w:pStyle w:val="Nagwek1"/>
        <w:rPr>
          <w:rFonts w:asciiTheme="minorHAnsi" w:hAnsiTheme="minorHAnsi"/>
        </w:rPr>
      </w:pPr>
      <w:r w:rsidRPr="00962252">
        <w:rPr>
          <w:rFonts w:asciiTheme="minorHAnsi" w:hAnsiTheme="minorHAnsi"/>
        </w:rPr>
        <w:t xml:space="preserve">Informacje wstępne </w:t>
      </w:r>
    </w:p>
    <w:p w:rsidRPr="00962252" w:rsidR="00CB7537" w:rsidP="00CB7537" w:rsidRDefault="005668D7" w14:paraId="16824348" w14:textId="2993E848">
      <w:r w:rsidRPr="00962252">
        <w:t xml:space="preserve">Zamówienie niniejsze jest prowadzone w ramach projektu </w:t>
      </w:r>
      <w:r w:rsidRPr="00962252" w:rsidR="005C7E75">
        <w:t>„</w:t>
      </w:r>
      <w:r w:rsidRPr="00FC58B2" w:rsidR="00FC58B2">
        <w:t>Cyfryzacja i wzmocnienie cyberbezpieczeństwa podmiotu Nowe Techniki Medyczne Szpital Specjalistyczny im. Świętej Rodziny w Rudnej Małej</w:t>
      </w:r>
      <w:r w:rsidRPr="00962252" w:rsidR="005C7E75">
        <w:t xml:space="preserve">. Nr wniosku </w:t>
      </w:r>
      <w:r w:rsidRPr="00F41B97" w:rsidR="00F41B97">
        <w:t xml:space="preserve"> KPOD.07.03-IP.10-0466/25</w:t>
      </w:r>
      <w:r w:rsidRPr="00962252" w:rsidR="005C7E75">
        <w:t xml:space="preserve">” finansowanego ze środków </w:t>
      </w:r>
      <w:r w:rsidRPr="00962252" w:rsidR="00CB7537">
        <w:t>Krajowego Planu Odbudowy i Zwiększania Odporności, Priorytet Efektywność, dostępność i jakość systemu ochrony zdrowia - część grantowa, Działanie D1.1.2. Przyspieszenie procesów transformacji cyfrowej ochrony zdrowia poprzez dalszy rozwój usług cyfrowych w ochronie zdrowia, nr naboru: KPOD.07.03-IP.10-001/25</w:t>
      </w:r>
    </w:p>
    <w:p w:rsidR="00CB7537" w:rsidP="00CB7537" w:rsidRDefault="00CB7537" w14:paraId="0ABD92D6" w14:textId="74066F6E">
      <w:pPr>
        <w:pStyle w:val="Nagwek1"/>
        <w:rPr>
          <w:rFonts w:asciiTheme="minorHAnsi" w:hAnsiTheme="minorHAnsi"/>
        </w:rPr>
      </w:pPr>
      <w:r w:rsidRPr="00962252">
        <w:rPr>
          <w:rFonts w:asciiTheme="minorHAnsi" w:hAnsiTheme="minorHAnsi"/>
        </w:rPr>
        <w:t xml:space="preserve">Zakres zamówienia </w:t>
      </w:r>
    </w:p>
    <w:p w:rsidRPr="00FB0BEC" w:rsidR="00FB0BEC" w:rsidP="00FB0BEC" w:rsidRDefault="00FB0BEC" w14:paraId="25D7E7AA" w14:textId="77777777">
      <w:r w:rsidRPr="00FB0BEC">
        <w:t>Przedmiotem zamówienia jest wdrożenie Systemu do Elektronicznego Obiegu Dokumentów i Automatyzacji Procesów Biznesowych (SEOD) wraz z integracją z systemem KS-FKW i KS-ASW Kamsoft.</w:t>
      </w:r>
    </w:p>
    <w:p w:rsidRPr="00FB0BEC" w:rsidR="00FB0BEC" w:rsidP="00FB0BEC" w:rsidRDefault="00FB0BEC" w14:paraId="66DF2C63" w14:textId="77777777">
      <w:r w:rsidRPr="00FB0BEC">
        <w:t>Przedmiot zamówienia obejmuje w szczególności:</w:t>
      </w:r>
    </w:p>
    <w:p w:rsidRPr="00FB0BEC" w:rsidR="00FB0BEC" w:rsidP="008B481F" w:rsidRDefault="00FB0BEC" w14:paraId="1AB6C4AF" w14:textId="0AA4ABA1">
      <w:pPr>
        <w:pStyle w:val="Akapitzlist"/>
        <w:numPr>
          <w:ilvl w:val="0"/>
          <w:numId w:val="3"/>
        </w:numPr>
      </w:pPr>
      <w:r w:rsidRPr="00FB0BEC">
        <w:t xml:space="preserve">dostawę licencji oraz </w:t>
      </w:r>
      <w:r w:rsidRPr="00FB0BEC" w:rsidR="007C1470">
        <w:t>wdrożenie Systemu</w:t>
      </w:r>
      <w:r w:rsidRPr="00FB0BEC">
        <w:t xml:space="preserve"> do Elektronicznego Obiegu Dokumentów i Automatyzacji Procesów Biznesowych zwanego dalej SEOD w zakresie następujących obszarów funkcjonalnych i obiegów:  </w:t>
      </w:r>
    </w:p>
    <w:p w:rsidRPr="00FB0BEC" w:rsidR="00FB0BEC" w:rsidP="008B481F" w:rsidRDefault="00FB0BEC" w14:paraId="70A42492" w14:textId="419AA94B">
      <w:pPr>
        <w:pStyle w:val="Akapitzlist"/>
        <w:numPr>
          <w:ilvl w:val="1"/>
          <w:numId w:val="3"/>
        </w:numPr>
        <w:rPr>
          <w:lang w:val="x-none"/>
        </w:rPr>
      </w:pPr>
      <w:r w:rsidRPr="00FB0BEC">
        <w:rPr>
          <w:lang w:val="x-none"/>
        </w:rPr>
        <w:t>modułu AI</w:t>
      </w:r>
      <w:r w:rsidR="00E15D75">
        <w:rPr>
          <w:lang w:val="x-none"/>
        </w:rPr>
        <w:t xml:space="preserve"> </w:t>
      </w:r>
    </w:p>
    <w:p w:rsidRPr="00FB0BEC" w:rsidR="00FB0BEC" w:rsidP="008B481F" w:rsidRDefault="00FB0BEC" w14:paraId="641BDB50" w14:textId="77777777">
      <w:pPr>
        <w:pStyle w:val="Akapitzlist"/>
        <w:numPr>
          <w:ilvl w:val="1"/>
          <w:numId w:val="3"/>
        </w:numPr>
        <w:rPr>
          <w:lang w:val="x-none"/>
        </w:rPr>
      </w:pPr>
      <w:r w:rsidRPr="00FB0BEC">
        <w:rPr>
          <w:lang w:val="x-none"/>
        </w:rPr>
        <w:t>dedykowanego rejestru i obiegu korespondencji przychodzącej,</w:t>
      </w:r>
    </w:p>
    <w:p w:rsidRPr="00FB0BEC" w:rsidR="00FB0BEC" w:rsidP="008B481F" w:rsidRDefault="00FB0BEC" w14:paraId="1BB98A05" w14:textId="77777777">
      <w:pPr>
        <w:pStyle w:val="Akapitzlist"/>
        <w:numPr>
          <w:ilvl w:val="1"/>
          <w:numId w:val="3"/>
        </w:numPr>
        <w:rPr>
          <w:lang w:val="x-none"/>
        </w:rPr>
      </w:pPr>
      <w:r w:rsidRPr="00FB0BEC">
        <w:rPr>
          <w:lang w:val="x-none"/>
        </w:rPr>
        <w:t>dedykowanego rejestru i obiegu korespondencji wychodzącej,</w:t>
      </w:r>
    </w:p>
    <w:p w:rsidRPr="00FB0BEC" w:rsidR="00FB0BEC" w:rsidP="008B481F" w:rsidRDefault="00FB0BEC" w14:paraId="37F0A241" w14:textId="77777777">
      <w:pPr>
        <w:pStyle w:val="Akapitzlist"/>
        <w:numPr>
          <w:ilvl w:val="1"/>
          <w:numId w:val="3"/>
        </w:numPr>
        <w:rPr>
          <w:lang w:val="x-none"/>
        </w:rPr>
      </w:pPr>
      <w:r w:rsidRPr="00FB0BEC">
        <w:rPr>
          <w:lang w:val="x-none"/>
        </w:rPr>
        <w:t>dedykowanego rejestru i obiegu korespondencji wewnętrznej,</w:t>
      </w:r>
    </w:p>
    <w:p w:rsidRPr="00FB0BEC" w:rsidR="00FB0BEC" w:rsidP="008B481F" w:rsidRDefault="00FB0BEC" w14:paraId="258D798C" w14:textId="77777777">
      <w:pPr>
        <w:pStyle w:val="Akapitzlist"/>
        <w:numPr>
          <w:ilvl w:val="1"/>
          <w:numId w:val="3"/>
        </w:numPr>
        <w:rPr>
          <w:lang w:val="x-none"/>
        </w:rPr>
      </w:pPr>
      <w:r w:rsidRPr="00FB0BEC">
        <w:rPr>
          <w:lang w:val="x-none"/>
        </w:rPr>
        <w:t>teczek spraw,</w:t>
      </w:r>
    </w:p>
    <w:p w:rsidRPr="00FB0BEC" w:rsidR="00FB0BEC" w:rsidP="008B481F" w:rsidRDefault="00FB0BEC" w14:paraId="3F7CB2D8" w14:textId="77777777">
      <w:pPr>
        <w:pStyle w:val="Akapitzlist"/>
        <w:numPr>
          <w:ilvl w:val="1"/>
          <w:numId w:val="3"/>
        </w:numPr>
        <w:rPr>
          <w:lang w:val="x-none"/>
        </w:rPr>
      </w:pPr>
      <w:r w:rsidRPr="00FB0BEC">
        <w:rPr>
          <w:lang w:val="x-none"/>
        </w:rPr>
        <w:t xml:space="preserve">dedykowanego rejestru i obiegu </w:t>
      </w:r>
      <w:r w:rsidRPr="00FB0BEC">
        <w:t>4</w:t>
      </w:r>
      <w:r w:rsidRPr="00FB0BEC">
        <w:rPr>
          <w:lang w:val="x-none"/>
        </w:rPr>
        <w:t xml:space="preserve"> różnych procesów obiegu faktur</w:t>
      </w:r>
    </w:p>
    <w:p w:rsidRPr="00FB0BEC" w:rsidR="00FB0BEC" w:rsidP="008B481F" w:rsidRDefault="00FB0BEC" w14:paraId="2DE5F125" w14:textId="77777777">
      <w:pPr>
        <w:pStyle w:val="Akapitzlist"/>
        <w:numPr>
          <w:ilvl w:val="1"/>
          <w:numId w:val="3"/>
        </w:numPr>
        <w:rPr>
          <w:lang w:val="x-none"/>
        </w:rPr>
      </w:pPr>
      <w:r w:rsidRPr="00FB0BEC">
        <w:rPr>
          <w:lang w:val="x-none"/>
        </w:rPr>
        <w:t>dedykowanego rejestru umów wraz z rozliczaniem kosztowym umów</w:t>
      </w:r>
    </w:p>
    <w:p w:rsidRPr="00FB0BEC" w:rsidR="00FB0BEC" w:rsidP="008B481F" w:rsidRDefault="00FB0BEC" w14:paraId="6960E8C3" w14:textId="77777777">
      <w:pPr>
        <w:pStyle w:val="Akapitzlist"/>
        <w:numPr>
          <w:ilvl w:val="1"/>
          <w:numId w:val="3"/>
        </w:numPr>
        <w:rPr>
          <w:lang w:val="x-none"/>
        </w:rPr>
      </w:pPr>
      <w:r w:rsidRPr="00FB0BEC">
        <w:rPr>
          <w:lang w:val="x-none"/>
        </w:rPr>
        <w:t>dedykowanego rejestru i obiegu uchwał i zarządzeń</w:t>
      </w:r>
    </w:p>
    <w:p w:rsidRPr="00FB0BEC" w:rsidR="00FB0BEC" w:rsidP="008B481F" w:rsidRDefault="00FB0BEC" w14:paraId="45CE7641" w14:textId="77777777">
      <w:pPr>
        <w:pStyle w:val="Akapitzlist"/>
        <w:numPr>
          <w:ilvl w:val="1"/>
          <w:numId w:val="3"/>
        </w:numPr>
        <w:rPr>
          <w:lang w:val="x-none"/>
        </w:rPr>
      </w:pPr>
      <w:r w:rsidRPr="00FB0BEC">
        <w:rPr>
          <w:lang w:val="x-none"/>
        </w:rPr>
        <w:t>elektronicznej tablicy informacyjnej</w:t>
      </w:r>
    </w:p>
    <w:p w:rsidRPr="00FB0BEC" w:rsidR="00FB0BEC" w:rsidP="008B481F" w:rsidRDefault="00FB0BEC" w14:paraId="1C9B674B" w14:textId="77777777">
      <w:pPr>
        <w:pStyle w:val="Akapitzlist"/>
        <w:numPr>
          <w:ilvl w:val="1"/>
          <w:numId w:val="3"/>
        </w:numPr>
        <w:rPr>
          <w:lang w:val="x-none"/>
        </w:rPr>
      </w:pPr>
      <w:r w:rsidRPr="00FB0BEC">
        <w:rPr>
          <w:lang w:val="x-none"/>
        </w:rPr>
        <w:t>kreatora formularzy i modelera procesów</w:t>
      </w:r>
    </w:p>
    <w:p w:rsidRPr="00FB0BEC" w:rsidR="00FB0BEC" w:rsidP="008B481F" w:rsidRDefault="00FB0BEC" w14:paraId="10D66D42" w14:textId="77777777">
      <w:pPr>
        <w:pStyle w:val="Akapitzlist"/>
        <w:numPr>
          <w:ilvl w:val="1"/>
          <w:numId w:val="3"/>
        </w:numPr>
        <w:rPr>
          <w:lang w:val="x-none"/>
        </w:rPr>
      </w:pPr>
      <w:r w:rsidRPr="00FB0BEC">
        <w:rPr>
          <w:lang w:val="x-none"/>
        </w:rPr>
        <w:t>edycji on-line dokumentów</w:t>
      </w:r>
    </w:p>
    <w:p w:rsidRPr="00FB0BEC" w:rsidR="00FB0BEC" w:rsidP="008B481F" w:rsidRDefault="00FB0BEC" w14:paraId="0D2A3B9F" w14:textId="77777777">
      <w:pPr>
        <w:pStyle w:val="Akapitzlist"/>
        <w:numPr>
          <w:ilvl w:val="1"/>
          <w:numId w:val="3"/>
        </w:numPr>
        <w:rPr>
          <w:lang w:val="x-none"/>
        </w:rPr>
      </w:pPr>
      <w:r w:rsidRPr="00FB0BEC">
        <w:rPr>
          <w:lang w:val="x-none"/>
        </w:rPr>
        <w:t>terminarza spotkań</w:t>
      </w:r>
    </w:p>
    <w:p w:rsidRPr="00FB0BEC" w:rsidR="00FB0BEC" w:rsidP="008B481F" w:rsidRDefault="00FB0BEC" w14:paraId="283DF08B" w14:textId="77777777">
      <w:pPr>
        <w:pStyle w:val="Akapitzlist"/>
        <w:numPr>
          <w:ilvl w:val="1"/>
          <w:numId w:val="3"/>
        </w:numPr>
        <w:rPr>
          <w:lang w:val="x-none"/>
        </w:rPr>
      </w:pPr>
      <w:r w:rsidRPr="00FB0BEC">
        <w:rPr>
          <w:lang w:val="x-none"/>
        </w:rPr>
        <w:t>modułu rezerwacji zasobów</w:t>
      </w:r>
    </w:p>
    <w:p w:rsidR="00FB0BEC" w:rsidP="008B481F" w:rsidRDefault="00FB0BEC" w14:paraId="6B41DDA9" w14:textId="77777777">
      <w:pPr>
        <w:pStyle w:val="Akapitzlist"/>
        <w:numPr>
          <w:ilvl w:val="1"/>
          <w:numId w:val="3"/>
        </w:numPr>
        <w:rPr>
          <w:lang w:val="x-none"/>
        </w:rPr>
      </w:pPr>
      <w:r w:rsidRPr="00FB0BEC">
        <w:rPr>
          <w:lang w:val="x-none"/>
        </w:rPr>
        <w:t xml:space="preserve">elektronicznego podpisu kwalifikowanego </w:t>
      </w:r>
    </w:p>
    <w:p w:rsidRPr="002B367E" w:rsidR="002B367E" w:rsidP="002B367E" w:rsidRDefault="002B367E" w14:paraId="3F31478C" w14:textId="2E5FFF10">
      <w:pPr>
        <w:ind w:left="1080"/>
        <w:rPr>
          <w:lang w:val="x-none"/>
        </w:rPr>
      </w:pPr>
      <w:r>
        <w:rPr>
          <w:lang w:val="x-none"/>
        </w:rPr>
        <w:t xml:space="preserve">Szczegółowe opisy funkcjonalności dla poszczególnych modułów zawarto poniżej. </w:t>
      </w:r>
    </w:p>
    <w:p w:rsidRPr="00FB0BEC" w:rsidR="00FB0BEC" w:rsidP="008B481F" w:rsidRDefault="00FB0BEC" w14:paraId="58E17C14" w14:textId="77777777">
      <w:pPr>
        <w:pStyle w:val="Akapitzlist"/>
        <w:numPr>
          <w:ilvl w:val="0"/>
          <w:numId w:val="3"/>
        </w:numPr>
      </w:pPr>
      <w:r w:rsidRPr="00FB0BEC">
        <w:t>Integrację SEOD z systemami posiadanymi lub wykorzystywanymi przez Zamawiającego:</w:t>
      </w:r>
    </w:p>
    <w:p w:rsidRPr="00FB0BEC" w:rsidR="00FB0BEC" w:rsidP="008B481F" w:rsidRDefault="00FB0BEC" w14:paraId="5D61E374" w14:textId="77777777">
      <w:pPr>
        <w:pStyle w:val="Akapitzlist"/>
        <w:numPr>
          <w:ilvl w:val="1"/>
          <w:numId w:val="3"/>
        </w:numPr>
        <w:rPr>
          <w:lang w:val="x-none"/>
        </w:rPr>
      </w:pPr>
      <w:r w:rsidRPr="00FB0BEC">
        <w:rPr>
          <w:lang w:val="x-none"/>
        </w:rPr>
        <w:t>KS-FKW którego producentem jest firma Kamsoft SA,</w:t>
      </w:r>
    </w:p>
    <w:p w:rsidRPr="00FB0BEC" w:rsidR="00FB0BEC" w:rsidP="008B481F" w:rsidRDefault="00FB0BEC" w14:paraId="0F5FD154" w14:textId="77777777">
      <w:pPr>
        <w:pStyle w:val="Akapitzlist"/>
        <w:numPr>
          <w:ilvl w:val="1"/>
          <w:numId w:val="3"/>
        </w:numPr>
        <w:rPr>
          <w:lang w:val="x-none"/>
        </w:rPr>
      </w:pPr>
      <w:r w:rsidRPr="00FB0BEC">
        <w:rPr>
          <w:lang w:val="x-none"/>
        </w:rPr>
        <w:t>KS-ASW, którego producentem jest firma Kamsoft SA</w:t>
      </w:r>
      <w:r w:rsidRPr="00FB0BEC">
        <w:t>,</w:t>
      </w:r>
    </w:p>
    <w:p w:rsidRPr="00FB0BEC" w:rsidR="00FB0BEC" w:rsidP="008B481F" w:rsidRDefault="00FB0BEC" w14:paraId="69EE447A" w14:textId="77777777">
      <w:pPr>
        <w:pStyle w:val="Akapitzlist"/>
        <w:numPr>
          <w:ilvl w:val="1"/>
          <w:numId w:val="3"/>
        </w:numPr>
        <w:rPr>
          <w:lang w:val="x-none"/>
        </w:rPr>
      </w:pPr>
      <w:r w:rsidRPr="00FB0BEC">
        <w:t>Platformą e-PUAP,</w:t>
      </w:r>
    </w:p>
    <w:p w:rsidRPr="00FB0BEC" w:rsidR="00FB0BEC" w:rsidP="008B481F" w:rsidRDefault="00FB0BEC" w14:paraId="74C5E8AA" w14:textId="77777777">
      <w:pPr>
        <w:pStyle w:val="Akapitzlist"/>
        <w:numPr>
          <w:ilvl w:val="1"/>
          <w:numId w:val="3"/>
        </w:numPr>
        <w:rPr>
          <w:lang w:val="x-none"/>
        </w:rPr>
      </w:pPr>
      <w:r w:rsidRPr="00FB0BEC">
        <w:t>Platformą e-Doręczeń,</w:t>
      </w:r>
    </w:p>
    <w:p w:rsidRPr="00FB0BEC" w:rsidR="00FB0BEC" w:rsidP="008B481F" w:rsidRDefault="00FB0BEC" w14:paraId="677BB49F" w14:textId="77777777">
      <w:pPr>
        <w:pStyle w:val="Akapitzlist"/>
        <w:numPr>
          <w:ilvl w:val="1"/>
          <w:numId w:val="3"/>
        </w:numPr>
        <w:rPr>
          <w:lang w:val="x-none"/>
        </w:rPr>
      </w:pPr>
      <w:r w:rsidRPr="00FB0BEC">
        <w:t>Systemem e-Nadawca Poczty Polskiej,</w:t>
      </w:r>
    </w:p>
    <w:p w:rsidRPr="00FB0BEC" w:rsidR="00FB0BEC" w:rsidP="008B481F" w:rsidRDefault="00FB0BEC" w14:paraId="0FCD2323" w14:textId="77777777">
      <w:pPr>
        <w:pStyle w:val="Akapitzlist"/>
        <w:numPr>
          <w:ilvl w:val="1"/>
          <w:numId w:val="3"/>
        </w:numPr>
        <w:rPr>
          <w:lang w:val="x-none"/>
        </w:rPr>
      </w:pPr>
      <w:r w:rsidRPr="00FB0BEC">
        <w:t>Krajowym Systemem e-Faktur,</w:t>
      </w:r>
    </w:p>
    <w:p w:rsidRPr="00FB0BEC" w:rsidR="00FB0BEC" w:rsidP="008B481F" w:rsidRDefault="00FB0BEC" w14:paraId="4BC9B45B" w14:textId="77777777">
      <w:pPr>
        <w:pStyle w:val="Akapitzlist"/>
        <w:numPr>
          <w:ilvl w:val="1"/>
          <w:numId w:val="3"/>
        </w:numPr>
        <w:rPr>
          <w:lang w:val="x-none"/>
        </w:rPr>
      </w:pPr>
      <w:r w:rsidRPr="00FB0BEC">
        <w:t>Active Directory</w:t>
      </w:r>
    </w:p>
    <w:p w:rsidRPr="00FB0BEC" w:rsidR="00FB0BEC" w:rsidP="008B481F" w:rsidRDefault="00FB0BEC" w14:paraId="1418DB35" w14:textId="77777777">
      <w:pPr>
        <w:pStyle w:val="Akapitzlist"/>
        <w:numPr>
          <w:ilvl w:val="0"/>
          <w:numId w:val="3"/>
        </w:numPr>
      </w:pPr>
      <w:r w:rsidRPr="00FB0BEC">
        <w:t>Konfigurację z SEOD dwóch skanerów i adresu mailowego Zamawiającego.</w:t>
      </w:r>
    </w:p>
    <w:p w:rsidRPr="00FB0BEC" w:rsidR="00FB0BEC" w:rsidP="008B481F" w:rsidRDefault="00FB0BEC" w14:paraId="189E330F" w14:textId="77777777">
      <w:pPr>
        <w:pStyle w:val="Akapitzlist"/>
        <w:numPr>
          <w:ilvl w:val="0"/>
          <w:numId w:val="3"/>
        </w:numPr>
      </w:pPr>
      <w:r w:rsidRPr="00FB0BEC">
        <w:t xml:space="preserve">Przeprowadzenie szkoleń dla pracowników Zamawiającego. </w:t>
      </w:r>
    </w:p>
    <w:p w:rsidRPr="00FB0BEC" w:rsidR="00FB0BEC" w:rsidP="008B481F" w:rsidRDefault="00FB0BEC" w14:paraId="08197FC6" w14:textId="2F41DD32">
      <w:pPr>
        <w:pStyle w:val="Akapitzlist"/>
        <w:numPr>
          <w:ilvl w:val="0"/>
          <w:numId w:val="3"/>
        </w:numPr>
        <w:rPr/>
      </w:pPr>
      <w:r w:rsidR="00FB0BEC">
        <w:rPr/>
        <w:t xml:space="preserve">Świadczenie usług wsparcia rozruchowego </w:t>
      </w:r>
      <w:r w:rsidR="00FB0BEC">
        <w:rPr/>
        <w:t xml:space="preserve">w postaci </w:t>
      </w:r>
      <w:r w:rsidR="0089617C">
        <w:rPr/>
        <w:t>1</w:t>
      </w:r>
      <w:r w:rsidR="00FB0BEC">
        <w:rPr/>
        <w:t>-</w:t>
      </w:r>
      <w:r w:rsidR="00FB0BEC">
        <w:rPr/>
        <w:t xml:space="preserve">dniowej asysty uruchomieniowej w dniu produkcyjnego uruchomienia </w:t>
      </w:r>
      <w:r w:rsidR="00FB0BEC">
        <w:rPr/>
        <w:t xml:space="preserve">oraz poprzez zapewnienie nielimitowanej zdalnej asysty technicznej dedykowanego konsultanta w okresie </w:t>
      </w:r>
      <w:r w:rsidR="0089617C">
        <w:rPr/>
        <w:t>1</w:t>
      </w:r>
      <w:r w:rsidR="00FB0BEC">
        <w:rPr/>
        <w:t xml:space="preserve"> miesiąca od podpisania Protokołu Odbioru Końcowego. </w:t>
      </w:r>
    </w:p>
    <w:p w:rsidR="00FB0BEC" w:rsidP="008B481F" w:rsidRDefault="00FB0BEC" w14:paraId="554780AE" w14:textId="36BCB270">
      <w:pPr>
        <w:pStyle w:val="Akapitzlist"/>
        <w:numPr>
          <w:ilvl w:val="0"/>
          <w:numId w:val="3"/>
        </w:numPr>
      </w:pPr>
      <w:r w:rsidRPr="00FB0BEC">
        <w:t>Świadczenie usług gwarancyjnych i wsparcia technicznego/asysty technicznej w okresie [36</w:t>
      </w:r>
      <w:r w:rsidRPr="00FB0BEC" w:rsidR="0089617C">
        <w:t>] miesięcy</w:t>
      </w:r>
      <w:r w:rsidRPr="00FB0BEC">
        <w:t xml:space="preserve"> od wdrożenia Systemu i podpisania Protokołu Odbioru Końcowego.</w:t>
      </w:r>
    </w:p>
    <w:p w:rsidR="003F27A1" w:rsidP="00B36E44" w:rsidRDefault="003F27A1" w14:paraId="7BFB095F" w14:textId="5EB92CD9">
      <w:pPr>
        <w:pStyle w:val="Nagwek1"/>
      </w:pPr>
      <w:r>
        <w:t xml:space="preserve">Wymagania ogólne </w:t>
      </w:r>
    </w:p>
    <w:p w:rsidR="00A56EED" w:rsidP="003F27A1" w:rsidRDefault="00A56EED" w14:paraId="2EF60EE6" w14:textId="7EFAF0F6">
      <w:pPr>
        <w:pStyle w:val="Nagwek2"/>
      </w:pPr>
      <w:r>
        <w:t>Wymagania dot. dostępności</w:t>
      </w:r>
    </w:p>
    <w:p w:rsidR="002A22BA" w:rsidP="003F27A1" w:rsidRDefault="00B36E44" w14:paraId="5E98171B" w14:textId="37AE260A">
      <w:pPr>
        <w:pStyle w:val="Nagwek2"/>
      </w:pPr>
      <w:r>
        <w:t>Warunki licencyjne</w:t>
      </w:r>
    </w:p>
    <w:p w:rsidRPr="000A51A6" w:rsidR="000A51A6" w:rsidP="000A51A6" w:rsidRDefault="000A51A6" w14:paraId="54D8CABC" w14:textId="77777777">
      <w:pPr>
        <w:numPr>
          <w:ilvl w:val="0"/>
          <w:numId w:val="6"/>
        </w:numPr>
      </w:pPr>
      <w:r w:rsidRPr="000A51A6">
        <w:t>Wszystkie dostarczone licencje nie mogą nakładać ograniczeń czasowych na prawo do użytkowania oprogramowania.</w:t>
      </w:r>
    </w:p>
    <w:p w:rsidRPr="000A51A6" w:rsidR="000A51A6" w:rsidP="000A51A6" w:rsidRDefault="000A51A6" w14:paraId="1BE67B18" w14:textId="77777777">
      <w:pPr>
        <w:numPr>
          <w:ilvl w:val="0"/>
          <w:numId w:val="6"/>
        </w:numPr>
      </w:pPr>
      <w:r w:rsidRPr="000A51A6">
        <w:t xml:space="preserve">Dla oprogramowania wymagającego licencji obcych, niebędących własnością Wykonawcy, ma on dostarczyć oryginalne nośniki, dokumentację, licencje oraz wszelkie inne składniki dołączone do oprogramowania przez jego producenta. Licencje muszą być wystawione na Zamawiającego, a Wykonawca dopełni wszystkich formalności wymaganych prawem, licencją i innymi wymogami producenta zapewniających, że Zamawiający będzie pełnoprawnym użytkownikiem dostarczonego SEOD. </w:t>
      </w:r>
    </w:p>
    <w:p w:rsidRPr="000A51A6" w:rsidR="000A51A6" w:rsidP="000A51A6" w:rsidRDefault="000A51A6" w14:paraId="740D17AA" w14:textId="030E6022">
      <w:pPr>
        <w:numPr>
          <w:ilvl w:val="0"/>
          <w:numId w:val="6"/>
        </w:numPr>
        <w:rPr>
          <w:lang w:val="x-none"/>
        </w:rPr>
      </w:pPr>
      <w:r w:rsidRPr="000A51A6">
        <w:rPr>
          <w:lang w:val="x-none"/>
        </w:rPr>
        <w:t xml:space="preserve">Wykonawca udzieli Zamawiającemu licencji (Licencja) na wdrożony </w:t>
      </w:r>
      <w:r w:rsidRPr="000A51A6">
        <w:t>SEOD</w:t>
      </w:r>
      <w:r w:rsidRPr="000A51A6">
        <w:rPr>
          <w:lang w:val="x-none"/>
        </w:rPr>
        <w:t xml:space="preserve"> na warunkach </w:t>
      </w:r>
      <w:r w:rsidRPr="000A51A6">
        <w:t xml:space="preserve">określonych poniżej </w:t>
      </w:r>
      <w:r>
        <w:t xml:space="preserve">we wzorze umowy stanowiącym załącznik do Zapytania Ofertowego. </w:t>
      </w:r>
    </w:p>
    <w:p w:rsidRPr="000A51A6" w:rsidR="000A51A6" w:rsidP="000A51A6" w:rsidRDefault="000A51A6" w14:paraId="3551CDB1" w14:textId="385C0F09">
      <w:pPr>
        <w:numPr>
          <w:ilvl w:val="0"/>
          <w:numId w:val="6"/>
        </w:numPr>
        <w:rPr/>
      </w:pPr>
      <w:r w:rsidR="000A51A6">
        <w:rPr/>
        <w:t xml:space="preserve">Licencja zostanie udzielona dla </w:t>
      </w:r>
      <w:r w:rsidR="00305C84">
        <w:rPr/>
        <w:t>60</w:t>
      </w:r>
      <w:r w:rsidR="000A51A6">
        <w:rPr/>
        <w:t xml:space="preserve"> </w:t>
      </w:r>
      <w:r w:rsidR="000A51A6">
        <w:rPr/>
        <w:t>Sesji</w:t>
      </w:r>
      <w:r w:rsidR="000A51A6">
        <w:rPr/>
        <w:t xml:space="preserve"> Równoległych Użytkowników bez względu na czynności wykonywane w systemie (przeglądanie danych, edycja, obsługa zadań, administrowanie systemem).</w:t>
      </w:r>
    </w:p>
    <w:p w:rsidRPr="000A51A6" w:rsidR="000A51A6" w:rsidP="000A51A6" w:rsidRDefault="000A51A6" w14:paraId="1E4CDF96" w14:textId="77777777">
      <w:pPr>
        <w:numPr>
          <w:ilvl w:val="0"/>
          <w:numId w:val="6"/>
        </w:numPr>
        <w:rPr>
          <w:lang w:val="x-none"/>
        </w:rPr>
      </w:pPr>
      <w:r w:rsidRPr="000A51A6">
        <w:t>Należy dostarczyć niezbędne licencje modułowe umożliwiające obsługę wszystkich procesów, funkcjonalności i integracji opisanych w OPZ.</w:t>
      </w:r>
    </w:p>
    <w:p w:rsidRPr="000A51A6" w:rsidR="000A51A6" w:rsidP="000A51A6" w:rsidRDefault="000A51A6" w14:paraId="062A40A2" w14:textId="77777777">
      <w:pPr>
        <w:numPr>
          <w:ilvl w:val="0"/>
          <w:numId w:val="6"/>
        </w:numPr>
        <w:rPr>
          <w:lang w:val="x-none"/>
        </w:rPr>
      </w:pPr>
      <w:r w:rsidRPr="000A51A6">
        <w:rPr>
          <w:lang w:val="x-none"/>
        </w:rPr>
        <w:t>Sesja Równoległa Użytkownika oznacza jedną sesję serwera HTTP aktywną od momentu zalogowania użytkownika do systemu do momentu wylogowania się użytkownika lub do momentu wylogowania użytkownika przez system po upływie określonego czasu bezczynności. Liczba Sesji Równoległych Użytkowników ustalana jest, jako ilość wszystkich aktywnych sesji zalogowanych użytkowników w dowolnym momencie. System może nie zezwolić na zalogowanie nowego użytkownika lub może wylogować dowolnego użytkownika z systemu w sytuacji przekroczenia limitu aktywnych użytkowników w dowolnym momencie.</w:t>
      </w:r>
    </w:p>
    <w:p w:rsidRPr="000A51A6" w:rsidR="000A51A6" w:rsidP="000A51A6" w:rsidRDefault="000A51A6" w14:paraId="1DFE30BD" w14:textId="77777777">
      <w:pPr>
        <w:numPr>
          <w:ilvl w:val="0"/>
          <w:numId w:val="6"/>
        </w:numPr>
        <w:rPr>
          <w:lang w:val="x-none"/>
        </w:rPr>
      </w:pPr>
      <w:r w:rsidRPr="000A51A6">
        <w:rPr>
          <w:lang w:val="x-none"/>
        </w:rPr>
        <w:t xml:space="preserve">Udzielona licencja musi umożliwiać Zamawiającemu tworzenie nieograniczonej liczby kont użytkownika w systemie, nie może wprowadzać ograniczenia na tzw. „nazwanych użytkowników”.  </w:t>
      </w:r>
    </w:p>
    <w:p w:rsidRPr="000A51A6" w:rsidR="000A51A6" w:rsidP="000A51A6" w:rsidRDefault="000A51A6" w14:paraId="3BA08ABE" w14:textId="1CDD787C">
      <w:pPr>
        <w:numPr>
          <w:ilvl w:val="0"/>
          <w:numId w:val="6"/>
        </w:numPr>
        <w:rPr/>
      </w:pPr>
      <w:r w:rsidR="000A51A6">
        <w:rPr/>
        <w:t>Wykonawca udziel</w:t>
      </w:r>
      <w:r w:rsidR="000A51A6">
        <w:rPr/>
        <w:t>i</w:t>
      </w:r>
      <w:r w:rsidR="000A51A6">
        <w:rPr/>
        <w:t xml:space="preserve"> Zamawiającemu niewyłącznej, niezbywalnej i </w:t>
      </w:r>
      <w:r w:rsidR="000A51A6">
        <w:rPr/>
        <w:t>nieograniczonej czasowo</w:t>
      </w:r>
      <w:r w:rsidR="000A51A6">
        <w:rPr/>
        <w:t xml:space="preserve"> licencji, na terytorium Rzeczypospolitej Polskiej, a w obszarach, w których Wykonawca nie posiada autorskich praw majątkowych – dalszej licencji (sublicencji) na SEOD, w zakresie własnym i na własne potrzeby Zamawiającego na następujących polach eksploatacji:</w:t>
      </w:r>
    </w:p>
    <w:p w:rsidRPr="000A51A6" w:rsidR="000A51A6" w:rsidP="00F05E53" w:rsidRDefault="000A51A6" w14:paraId="18F76AD3" w14:textId="77777777">
      <w:pPr>
        <w:numPr>
          <w:ilvl w:val="0"/>
          <w:numId w:val="7"/>
        </w:numPr>
      </w:pPr>
      <w:r w:rsidRPr="000A51A6">
        <w:t>wykorzystanie SEOD w zakresie wdrożonych modułów, funkcjonalności i procesów;</w:t>
      </w:r>
    </w:p>
    <w:p w:rsidRPr="000A51A6" w:rsidR="000A51A6" w:rsidP="00F05E53" w:rsidRDefault="000A51A6" w14:paraId="66C9E549" w14:textId="77777777">
      <w:pPr>
        <w:numPr>
          <w:ilvl w:val="0"/>
          <w:numId w:val="7"/>
        </w:numPr>
      </w:pPr>
      <w:r w:rsidRPr="000A51A6">
        <w:t>wprowadzanie i zapisywanie w pamięci komputer</w:t>
      </w:r>
    </w:p>
    <w:p w:rsidRPr="000A51A6" w:rsidR="000A51A6" w:rsidP="00F05E53" w:rsidRDefault="000A51A6" w14:paraId="6A6E0A0B" w14:textId="77777777">
      <w:pPr>
        <w:numPr>
          <w:ilvl w:val="0"/>
          <w:numId w:val="7"/>
        </w:numPr>
      </w:pPr>
      <w:r w:rsidRPr="000A51A6">
        <w:t>wyświetlanie, stosowanie</w:t>
      </w:r>
    </w:p>
    <w:p w:rsidRPr="000A51A6" w:rsidR="000A51A6" w:rsidP="00F05E53" w:rsidRDefault="000A51A6" w14:paraId="1A8430C0" w14:textId="77777777">
      <w:pPr>
        <w:numPr>
          <w:ilvl w:val="0"/>
          <w:numId w:val="7"/>
        </w:numPr>
      </w:pPr>
      <w:r w:rsidRPr="000A51A6">
        <w:t xml:space="preserve">instalowanie i deinstalowanie SEOD </w:t>
      </w:r>
    </w:p>
    <w:p w:rsidRPr="000A51A6" w:rsidR="000A51A6" w:rsidP="00F05E53" w:rsidRDefault="000A51A6" w14:paraId="5C4EE6AD" w14:textId="77777777">
      <w:pPr>
        <w:numPr>
          <w:ilvl w:val="0"/>
          <w:numId w:val="7"/>
        </w:numPr>
      </w:pPr>
      <w:r w:rsidRPr="000A51A6">
        <w:t>korzystanie z produktów powstałych w wyniku eksploatacji Systemu: danych, raportów, zestawień oraz innych dokumentów kreowanych w ramach tej eksploatacji.</w:t>
      </w:r>
    </w:p>
    <w:p w:rsidRPr="000A51A6" w:rsidR="000A51A6" w:rsidP="000A51A6" w:rsidRDefault="000A51A6" w14:paraId="59F46C23" w14:textId="77777777">
      <w:pPr>
        <w:numPr>
          <w:ilvl w:val="0"/>
          <w:numId w:val="6"/>
        </w:numPr>
        <w:rPr>
          <w:lang w:val="x-none"/>
        </w:rPr>
      </w:pPr>
      <w:r w:rsidRPr="000A51A6">
        <w:rPr>
          <w:lang w:val="x-none"/>
        </w:rPr>
        <w:t xml:space="preserve">Do czasu udzielenia Licencji, Zamawiający ma prawo do korzystania z Systemu wyłącznie w zakresie niezbędnym do przeprowadzenia testów, w terminie wynikającym z Umowy. </w:t>
      </w:r>
    </w:p>
    <w:p w:rsidRPr="000A51A6" w:rsidR="000A51A6" w:rsidP="000A51A6" w:rsidRDefault="000A51A6" w14:paraId="10E56D22" w14:textId="77777777">
      <w:pPr>
        <w:numPr>
          <w:ilvl w:val="0"/>
          <w:numId w:val="6"/>
        </w:numPr>
        <w:rPr>
          <w:lang w:val="x-none"/>
        </w:rPr>
      </w:pPr>
      <w:r w:rsidRPr="000A51A6">
        <w:t>Wykonawca dostarczy Zamawiającemu dokument licencyjny i udzieli licencji w ciągu 20 dni roboczych od podpisania umowy.</w:t>
      </w:r>
    </w:p>
    <w:p w:rsidRPr="000A51A6" w:rsidR="000A51A6" w:rsidP="000A51A6" w:rsidRDefault="000A51A6" w14:paraId="4C9872D7" w14:textId="77777777">
      <w:pPr>
        <w:numPr>
          <w:ilvl w:val="0"/>
          <w:numId w:val="6"/>
        </w:numPr>
        <w:rPr>
          <w:lang w:val="x-none"/>
        </w:rPr>
      </w:pPr>
      <w:r w:rsidRPr="000A51A6">
        <w:t xml:space="preserve">Udzielona licencja będzie obejmować </w:t>
      </w:r>
      <w:r w:rsidRPr="000A51A6">
        <w:rPr>
          <w:lang w:val="x-none"/>
        </w:rPr>
        <w:t>również wszelkie poprawki i aktualizacje systemu pojawiające się w trakcie obowiązywania umowy.</w:t>
      </w:r>
    </w:p>
    <w:p w:rsidRPr="00760CFA" w:rsidR="00760CFA" w:rsidP="003F27A1" w:rsidRDefault="00760CFA" w14:paraId="1DBF22B8" w14:textId="77777777">
      <w:pPr>
        <w:pStyle w:val="Nagwek2"/>
      </w:pPr>
      <w:r w:rsidRPr="00760CFA">
        <w:t>Wdrożenie SEOD i Harmonogram Prac</w:t>
      </w:r>
    </w:p>
    <w:p w:rsidRPr="00760CFA" w:rsidR="00760CFA" w:rsidP="00760CFA" w:rsidRDefault="00760CFA" w14:paraId="48A3BAFE" w14:textId="2DA731C3">
      <w:pPr>
        <w:numPr>
          <w:ilvl w:val="0"/>
          <w:numId w:val="9"/>
        </w:numPr>
      </w:pPr>
      <w:r w:rsidRPr="00760CFA">
        <w:t xml:space="preserve">W ramach Etapu I w ciągu 20 dni roboczych od podpisania umowy Wykonawca uzgodni z Zamawiającym i przekaże Zamawiającemu Harmonogram Prac oraz dostarczy Dokument Licencyjny. </w:t>
      </w:r>
    </w:p>
    <w:p w:rsidRPr="00760CFA" w:rsidR="00760CFA" w:rsidP="00760CFA" w:rsidRDefault="00760CFA" w14:paraId="4C498D6C" w14:textId="77777777">
      <w:pPr>
        <w:numPr>
          <w:ilvl w:val="0"/>
          <w:numId w:val="9"/>
        </w:numPr>
      </w:pPr>
      <w:r w:rsidRPr="00760CFA">
        <w:t>Harmonogram Prac powinien zawierać w minimalnym zakresie: opis poszczególnych Etapów Wdrożeniowych, w tym wskazanie terminów realizacji poszczególnych etapów w rozbiciu minimalnym na terminy udostępnienia infrastruktury przez Zamawiającego, terminy spotkań analitycznych w ramach poszczególnych modułów i procesów, prace dotyczące konfiguracji i parametryzacji modułu/procesu SEOD w ramach danego etapu, prace integracyjne, terminy szkoleń oraz terminy udostępnienia Zamawiającemu SEOD do testów akceptacyjnych w ramach danego etapu.</w:t>
      </w:r>
    </w:p>
    <w:p w:rsidR="00760CFA" w:rsidP="00760CFA" w:rsidRDefault="00760CFA" w14:paraId="3EAA8931" w14:textId="77777777">
      <w:pPr>
        <w:numPr>
          <w:ilvl w:val="0"/>
          <w:numId w:val="9"/>
        </w:numPr>
      </w:pPr>
      <w:r w:rsidRPr="00760CFA">
        <w:t>Zamawiający wymaga realizacji projektu zgodnie z:</w:t>
      </w:r>
    </w:p>
    <w:p w:rsidR="00760CFA" w:rsidP="00760CFA" w:rsidRDefault="00760CFA" w14:paraId="2881C691" w14:textId="02590C77">
      <w:pPr>
        <w:numPr>
          <w:ilvl w:val="1"/>
          <w:numId w:val="9"/>
        </w:numPr>
      </w:pPr>
      <w:r w:rsidRPr="00760CFA">
        <w:t xml:space="preserve">metodyką PRINCE2 lub równoważną – w zakresie formalnego zarządzania projektem, w tym w szczególności </w:t>
      </w:r>
      <w:r w:rsidRPr="00760CFA" w:rsidR="008305F7">
        <w:t>zakresem, budżetem</w:t>
      </w:r>
      <w:r w:rsidRPr="00760CFA">
        <w:t xml:space="preserve">, terminami i ryzykiem. Przez metodykę równoważną Zamawiający rozumie metodykę zarządzania projektami, rozumianą jako formalnie określony zbiór zasad, procesów, procedur, mechanizmów, technik, standardów, najlepszych praktyk i doświadczeń, określających sposób organizacji, prowadzenia i zarządzania projektami uwzględniający takie aspekty jak zakres, koszty, terminy, jakość, ryzyko, korzyści, zgodnie z tradycyjną metodyką sekwencyjno-kaskadową, opartą na planie i formalnym podejściu do „zmiany” w sposób kontrolowany.  </w:t>
      </w:r>
    </w:p>
    <w:p w:rsidRPr="00760CFA" w:rsidR="00760CFA" w:rsidP="00760CFA" w:rsidRDefault="00760CFA" w14:paraId="5E56AF01" w14:textId="522D2218">
      <w:pPr>
        <w:numPr>
          <w:ilvl w:val="1"/>
          <w:numId w:val="9"/>
        </w:numPr>
      </w:pPr>
      <w:r w:rsidRPr="00760CFA">
        <w:t xml:space="preserve">metodą Agile lub równoważną w zakresie dostarczania produktu, jego konfiguracji i jak najlepszego zaadaptowania go do specyfiki Zamawiającego. Przez metodykę równoważną Zamawiający rozumie zarządzanie projektem i dostarczanie produktów, zgodnie z metodą hybrydową łączącą zarządzanie projektem z dostarczaniem produktów, rozumianą jako określony zbiór zasad, procesów, procedur, mechanizmów, technik, standardów, najlepszych praktyk i doświadczeń, określających sposób organizacji, prowadzenia i zarządzania projektami i dostarczania produktów, uwzględniający takie aspekty jak cechy, koszty, zasoby, czas, jakość, ryzyko, korzyści biznesowe, z uwzględnieniem krótkiego horyzontu dokładnego planowania i adaptacyjnym, zwinnym podejściem do zmiany. </w:t>
      </w:r>
    </w:p>
    <w:p w:rsidRPr="00760CFA" w:rsidR="00760CFA" w:rsidP="00760CFA" w:rsidRDefault="00760CFA" w14:paraId="3E84A39D" w14:textId="77777777">
      <w:pPr>
        <w:numPr>
          <w:ilvl w:val="0"/>
          <w:numId w:val="9"/>
        </w:numPr>
      </w:pPr>
      <w:r w:rsidRPr="00760CFA">
        <w:t xml:space="preserve">W ramach wdrożenia każdego z etapów SEOD należy przeprowadzić analizę przedwdrożeniową z przedstawicielami Zamawiającego. Efektem przeprowadzonych prac analitycznych powinien być dokument Analizy przedwdrożeniowej, który ma stanowić doszczegółowienie wymagań </w:t>
      </w:r>
      <w:r w:rsidRPr="00760CFA">
        <w:t>przedstawionych przez Zamawiającego w OPZ oraz sposób realizacji tych wymagań przez Wykonawcę, a także niezbędne informacje dotyczące konfiguracji SEOD pod potrzeby Zamawiającego.</w:t>
      </w:r>
    </w:p>
    <w:p w:rsidRPr="00760CFA" w:rsidR="00760CFA" w:rsidP="00760CFA" w:rsidRDefault="00760CFA" w14:paraId="0185873F" w14:textId="77777777">
      <w:pPr>
        <w:numPr>
          <w:ilvl w:val="0"/>
          <w:numId w:val="9"/>
        </w:numPr>
      </w:pPr>
      <w:r w:rsidRPr="00760CFA">
        <w:t xml:space="preserve">Zamawiający wymaga w ramach wdrożenia SEOD dostarczenia i konfiguracji wszystkich wymienionych w dokumentacji niniejszego postępowania funkcjonalności i modułów, zrealizowania wszystkich wymaganych integracji oraz implementacji opisanych w niniejszym dokumencie procesów. </w:t>
      </w:r>
    </w:p>
    <w:p w:rsidRPr="00760CFA" w:rsidR="00760CFA" w:rsidP="00760CFA" w:rsidRDefault="00760CFA" w14:paraId="7AA21AC1" w14:textId="77777777">
      <w:pPr>
        <w:numPr>
          <w:ilvl w:val="0"/>
          <w:numId w:val="9"/>
        </w:numPr>
      </w:pPr>
      <w:r w:rsidRPr="00760CFA">
        <w:t>Wykonawca zobowiązany jest do przeprowadzenia testów poprawności działania SEOD w warunkach rzeczywistych Zamawiającego, aż do osiągnięcia zamierzonych rezultatów.</w:t>
      </w:r>
    </w:p>
    <w:p w:rsidRPr="00760CFA" w:rsidR="00760CFA" w:rsidP="00760CFA" w:rsidRDefault="00760CFA" w14:paraId="37E95806" w14:textId="58F7F102">
      <w:pPr>
        <w:numPr>
          <w:ilvl w:val="0"/>
          <w:numId w:val="9"/>
        </w:numPr>
      </w:pPr>
      <w:r w:rsidRPr="00760CFA">
        <w:t>Zamawiający zobowiązany jest do przeprowadzenia testów akceptacyjnych według scenariuszy przedstawionych przez Wykonawcę.</w:t>
      </w:r>
      <w:r w:rsidR="00BA4A65">
        <w:t xml:space="preserve"> Odbiór będzie polegał na testach akceptacyjnych (UAT) pokrywających </w:t>
      </w:r>
      <w:r w:rsidR="00BA4A65">
        <w:rPr>
          <w:i/>
          <w:iCs/>
        </w:rPr>
        <w:t>wszystkie</w:t>
      </w:r>
      <w:r w:rsidR="00BA4A65">
        <w:t xml:space="preserve"> zdefiniowane procesy i moduły,</w:t>
      </w:r>
    </w:p>
    <w:p w:rsidRPr="00760CFA" w:rsidR="00760CFA" w:rsidP="003F27A1" w:rsidRDefault="00760CFA" w14:paraId="4CBD74DE" w14:textId="77777777">
      <w:pPr>
        <w:pStyle w:val="Nagwek2"/>
      </w:pPr>
      <w:r w:rsidRPr="00760CFA">
        <w:t xml:space="preserve">Integracje </w:t>
      </w:r>
    </w:p>
    <w:p w:rsidRPr="00760CFA" w:rsidR="00760CFA" w:rsidP="007E48AD" w:rsidRDefault="00760CFA" w14:paraId="1B39536C" w14:textId="77777777">
      <w:pPr>
        <w:pStyle w:val="Akapitzlist"/>
        <w:numPr>
          <w:ilvl w:val="0"/>
          <w:numId w:val="36"/>
        </w:numPr>
      </w:pPr>
      <w:r w:rsidRPr="00760CFA">
        <w:t>Wykonawca jest zobowiązany do wliczenia do ceny ofertowej całkowitych kosztów wykonania prac integracyjnych w zakresie wskazanym w wymaganiach funkcjonalnych niniejszego dokumentu, w tym w szczególności:</w:t>
      </w:r>
    </w:p>
    <w:p w:rsidRPr="00760CFA" w:rsidR="00760CFA" w:rsidP="00760CFA" w:rsidRDefault="00760CFA" w14:paraId="014229DC" w14:textId="77777777">
      <w:pPr>
        <w:numPr>
          <w:ilvl w:val="0"/>
          <w:numId w:val="10"/>
        </w:numPr>
        <w:rPr>
          <w:lang w:val="x-none"/>
        </w:rPr>
      </w:pPr>
      <w:r w:rsidRPr="00760CFA">
        <w:rPr>
          <w:lang w:val="x-none"/>
        </w:rPr>
        <w:t>KS-FKW którego producentem jest firma Kamsoft SA,</w:t>
      </w:r>
    </w:p>
    <w:p w:rsidRPr="00760CFA" w:rsidR="00760CFA" w:rsidP="00760CFA" w:rsidRDefault="00760CFA" w14:paraId="624C854E" w14:textId="77777777">
      <w:pPr>
        <w:numPr>
          <w:ilvl w:val="0"/>
          <w:numId w:val="10"/>
        </w:numPr>
        <w:rPr>
          <w:lang w:val="x-none"/>
        </w:rPr>
      </w:pPr>
      <w:r w:rsidRPr="00760CFA">
        <w:rPr>
          <w:lang w:val="x-none"/>
        </w:rPr>
        <w:t>KS-ASW, którego producentem jest firma Kamsoft SA</w:t>
      </w:r>
      <w:r w:rsidRPr="00760CFA">
        <w:t>,</w:t>
      </w:r>
    </w:p>
    <w:p w:rsidRPr="00760CFA" w:rsidR="00760CFA" w:rsidP="00760CFA" w:rsidRDefault="00760CFA" w14:paraId="2CA2FDDF" w14:textId="77777777">
      <w:pPr>
        <w:numPr>
          <w:ilvl w:val="0"/>
          <w:numId w:val="10"/>
        </w:numPr>
        <w:rPr>
          <w:lang w:val="x-none"/>
        </w:rPr>
      </w:pPr>
      <w:r w:rsidRPr="00760CFA">
        <w:t>Platformą e-PUAP,</w:t>
      </w:r>
    </w:p>
    <w:p w:rsidRPr="00760CFA" w:rsidR="00760CFA" w:rsidP="00760CFA" w:rsidRDefault="00760CFA" w14:paraId="03F20E9C" w14:textId="77777777">
      <w:pPr>
        <w:numPr>
          <w:ilvl w:val="0"/>
          <w:numId w:val="10"/>
        </w:numPr>
        <w:rPr>
          <w:lang w:val="x-none"/>
        </w:rPr>
      </w:pPr>
      <w:r w:rsidRPr="00760CFA">
        <w:t>Platformą e-Doręczeń,</w:t>
      </w:r>
    </w:p>
    <w:p w:rsidRPr="00760CFA" w:rsidR="00760CFA" w:rsidP="00760CFA" w:rsidRDefault="00760CFA" w14:paraId="78272BCB" w14:textId="77777777">
      <w:pPr>
        <w:numPr>
          <w:ilvl w:val="0"/>
          <w:numId w:val="10"/>
        </w:numPr>
        <w:rPr>
          <w:lang w:val="x-none"/>
        </w:rPr>
      </w:pPr>
      <w:r w:rsidRPr="00760CFA">
        <w:t>Systemem e-Nadawca Poczty Polskiej,</w:t>
      </w:r>
    </w:p>
    <w:p w:rsidRPr="00760CFA" w:rsidR="00760CFA" w:rsidP="00760CFA" w:rsidRDefault="00760CFA" w14:paraId="11C802A2" w14:textId="77777777">
      <w:pPr>
        <w:numPr>
          <w:ilvl w:val="0"/>
          <w:numId w:val="10"/>
        </w:numPr>
        <w:rPr>
          <w:lang w:val="x-none"/>
        </w:rPr>
      </w:pPr>
      <w:r w:rsidRPr="00760CFA">
        <w:t>Krajowym Systemem e-Faktur,</w:t>
      </w:r>
    </w:p>
    <w:p w:rsidR="00760CFA" w:rsidP="00760CFA" w:rsidRDefault="00760CFA" w14:paraId="16DDCBF6" w14:textId="5E512F7B">
      <w:pPr>
        <w:numPr>
          <w:ilvl w:val="0"/>
          <w:numId w:val="10"/>
        </w:numPr>
      </w:pPr>
      <w:r w:rsidRPr="00760CFA">
        <w:t>Active Directory</w:t>
      </w:r>
    </w:p>
    <w:p w:rsidR="007E48AD" w:rsidP="007E48AD" w:rsidRDefault="007E48AD" w14:paraId="6E90ACAA" w14:textId="74D9F65E">
      <w:pPr>
        <w:pStyle w:val="Akapitzlist"/>
        <w:numPr>
          <w:ilvl w:val="0"/>
          <w:numId w:val="36"/>
        </w:numPr>
      </w:pPr>
      <w:r>
        <w:t>Zamawiający zapewni współpracę z Producentem oprogramowania wskazanego w poniższej tabeli przy uzyskaniu przez Wykonawcę opisów interfejsów do integracji, natomiast wykonanie integracji jest obowiązkiem Wykonawcy. Ustalenie kosztów integracji z systemami posiadanymi przez Zamawiającego jest obowiązkiem Wykonawcy.</w:t>
      </w:r>
    </w:p>
    <w:p w:rsidR="00F72E65" w:rsidP="007E48AD" w:rsidRDefault="00F72E65" w14:paraId="4EFF8964" w14:textId="55441478">
      <w:pPr>
        <w:pStyle w:val="Akapitzlist"/>
        <w:numPr>
          <w:ilvl w:val="0"/>
          <w:numId w:val="36"/>
        </w:numPr>
      </w:pPr>
      <w:r w:rsidRPr="00F72E65">
        <w:t>Zamawiający nie przewiduje pośredniczenia w rozmowach z firmami trzecimi dotyczących integracji z ich systemami. Zamawiający wyjaśnia, że koszty integracji są częścią kosztu oferty składanej przez Wykonawcę w niniejszym postępowaniu.</w:t>
      </w:r>
    </w:p>
    <w:p w:rsidRPr="00141EC9" w:rsidR="00141EC9" w:rsidP="003F27A1" w:rsidRDefault="00141EC9" w14:paraId="78AD45E9" w14:textId="77777777">
      <w:pPr>
        <w:pStyle w:val="Nagwek2"/>
      </w:pPr>
      <w:r w:rsidRPr="00141EC9">
        <w:t>Wymagania w zakresie dokumentacji</w:t>
      </w:r>
    </w:p>
    <w:p w:rsidRPr="00141EC9" w:rsidR="00141EC9" w:rsidP="00141EC9" w:rsidRDefault="00141EC9" w14:paraId="2A600238" w14:textId="243E34EB">
      <w:pPr>
        <w:numPr>
          <w:ilvl w:val="0"/>
          <w:numId w:val="13"/>
        </w:numPr>
      </w:pPr>
      <w:r w:rsidRPr="00141EC9">
        <w:t>Wykonawca jest zobowiązany do dostarczenia Zamawiającemu dokumentacji SEOD w wersji elektronicznej</w:t>
      </w:r>
      <w:r>
        <w:t>, spełniającej wymogi dostępności</w:t>
      </w:r>
      <w:r w:rsidR="004867F7">
        <w:t xml:space="preserve"> opisane w pkt. 3 OPZ. </w:t>
      </w:r>
    </w:p>
    <w:p w:rsidRPr="00141EC9" w:rsidR="00141EC9" w:rsidP="00141EC9" w:rsidRDefault="00141EC9" w14:paraId="4041DA83" w14:textId="77777777">
      <w:pPr>
        <w:numPr>
          <w:ilvl w:val="0"/>
          <w:numId w:val="13"/>
        </w:numPr>
      </w:pPr>
      <w:r w:rsidRPr="00141EC9">
        <w:t>Dokumentacja w wersji elektronicznej musi być dostarczona w formacie umożliwiającym jej łatwe odczytanie (np. PDF) oraz wydrukowanie w całości lub części, a także musi być zgodna z dostarczoną wersją systemu na dzień rozpoczęcia wdrożenia danego modułu. Musi umożliwiać wyszukiwanie słów lub fraz, wprowadzonych w trakcie jej przeglądania przez użytkownika, jak również posiadać spis treści (rozdziałów).</w:t>
      </w:r>
    </w:p>
    <w:p w:rsidRPr="00141EC9" w:rsidR="00141EC9" w:rsidP="00141EC9" w:rsidRDefault="00141EC9" w14:paraId="3968A7F6" w14:textId="77777777">
      <w:pPr>
        <w:numPr>
          <w:ilvl w:val="0"/>
          <w:numId w:val="13"/>
        </w:numPr>
      </w:pPr>
      <w:r w:rsidRPr="00141EC9">
        <w:t>Cała dokumentacja musi być sporządzona w języku polskim, posiadać jednolity wygląd, być czytelna i zrozumiała dla czytelnika. Wyjątkiem od tej reguły jest dokumentacja dla administratora w zakresie oprogramowania nie mającego odpowiednika w języku polskim.</w:t>
      </w:r>
    </w:p>
    <w:p w:rsidRPr="00141EC9" w:rsidR="00141EC9" w:rsidP="00141EC9" w:rsidRDefault="00141EC9" w14:paraId="7F005012" w14:textId="77777777">
      <w:pPr>
        <w:numPr>
          <w:ilvl w:val="0"/>
          <w:numId w:val="13"/>
        </w:numPr>
      </w:pPr>
      <w:r w:rsidRPr="00141EC9">
        <w:t>Dokumentacja powinna być podzielona na dokumentację użytkownika i dokumentację administratora systemu.</w:t>
      </w:r>
    </w:p>
    <w:p w:rsidRPr="00141EC9" w:rsidR="00141EC9" w:rsidP="00141EC9" w:rsidRDefault="00141EC9" w14:paraId="4A0CBC39" w14:textId="77777777">
      <w:pPr>
        <w:numPr>
          <w:ilvl w:val="0"/>
          <w:numId w:val="13"/>
        </w:numPr>
      </w:pPr>
      <w:bookmarkStart w:name="_Hlk62736415" w:id="0"/>
      <w:bookmarkStart w:name="_Hlk62747789" w:id="1"/>
      <w:r w:rsidRPr="00141EC9">
        <w:t>Dokumentacja użytkownika musi zawierać instrukcję obsługi systemu umożliwiającą samodzielną naukę obsługi systemu oraz opis czynności i zasad umożliwiających wykorzystywanie wszystkich funkcjonalności SEOD, która będzie przekazywana etapami zgodnie z Harmonogramem Prac.</w:t>
      </w:r>
    </w:p>
    <w:bookmarkEnd w:id="0"/>
    <w:p w:rsidRPr="00141EC9" w:rsidR="00141EC9" w:rsidP="00141EC9" w:rsidRDefault="00141EC9" w14:paraId="659DAFF2" w14:textId="77777777">
      <w:pPr>
        <w:numPr>
          <w:ilvl w:val="0"/>
          <w:numId w:val="13"/>
        </w:numPr>
      </w:pPr>
      <w:r w:rsidRPr="00141EC9">
        <w:t>Dokumentacja administratora oprócz instrukcji obsługi pod kątem zarządzania i administrowania SEOD, a także sposobów i zasad integracji z systemami zewnętrznymi</w:t>
      </w:r>
      <w:bookmarkStart w:name="_Hlk62736491" w:id="2"/>
      <w:r w:rsidRPr="00141EC9">
        <w:t xml:space="preserve">. </w:t>
      </w:r>
      <w:bookmarkEnd w:id="2"/>
    </w:p>
    <w:p w:rsidRPr="00141EC9" w:rsidR="00141EC9" w:rsidP="00141EC9" w:rsidRDefault="00141EC9" w14:paraId="6D73BD90" w14:textId="77777777">
      <w:pPr>
        <w:numPr>
          <w:ilvl w:val="0"/>
          <w:numId w:val="13"/>
        </w:numPr>
      </w:pPr>
      <w:r w:rsidRPr="00141EC9">
        <w:t xml:space="preserve">Wykonawca w trakcie trwania umowy w ciągu 30 dni od dnia wprowadzenia zmiany w systemie zobowiązuje się do aktualizacji dokumentacji zarówno użytkownika jak i administratora. </w:t>
      </w:r>
    </w:p>
    <w:bookmarkEnd w:id="1"/>
    <w:p w:rsidRPr="00141EC9" w:rsidR="00141EC9" w:rsidP="00141EC9" w:rsidRDefault="00141EC9" w14:paraId="0C3C37AD" w14:textId="77777777">
      <w:pPr>
        <w:numPr>
          <w:ilvl w:val="0"/>
          <w:numId w:val="13"/>
        </w:numPr>
      </w:pPr>
      <w:r w:rsidRPr="00141EC9">
        <w:t>Wykonawca zobowiązuje się do przekazania kont i haseł dostępowych administratora (najwyższy poziom dostępu) do wszystkich elementów wchodzących w skład zamówienia dla których takie konta zostały utworzone tj. SEOD, programów narzędziowych, baz danych oraz innego oprogramowania dostarczonego w ramach postępowania. Przekazanie kont i haseł musi zostać wykonane najpóźniej przed odbiorem końcowym systemu.</w:t>
      </w:r>
    </w:p>
    <w:p w:rsidRPr="00141EC9" w:rsidR="00141EC9" w:rsidP="003F27A1" w:rsidRDefault="00141EC9" w14:paraId="4A95E9EA" w14:textId="77777777">
      <w:pPr>
        <w:pStyle w:val="Nagwek2"/>
      </w:pPr>
      <w:r w:rsidRPr="00141EC9">
        <w:t xml:space="preserve">Szkolenia </w:t>
      </w:r>
    </w:p>
    <w:p w:rsidRPr="00141EC9" w:rsidR="00141EC9" w:rsidP="00141EC9" w:rsidRDefault="00141EC9" w14:paraId="743B8940" w14:textId="335C8F56">
      <w:pPr>
        <w:numPr>
          <w:ilvl w:val="0"/>
          <w:numId w:val="12"/>
        </w:numPr>
        <w:rPr/>
      </w:pPr>
      <w:r w:rsidR="00141EC9">
        <w:rPr/>
        <w:t xml:space="preserve">W ramach każdego etapu zdefiniowanego w Harmonogramie Prac (poza etapem I) Wykonawca przeprowadzi szkolenia dla 1 </w:t>
      </w:r>
      <w:r w:rsidR="004867F7">
        <w:rPr/>
        <w:t>grupy administratorów</w:t>
      </w:r>
      <w:r w:rsidR="00141EC9">
        <w:rPr/>
        <w:t xml:space="preserve"> systemu (grupa do 5 osób) systemu </w:t>
      </w:r>
      <w:r w:rsidR="00141EC9">
        <w:rPr/>
        <w:t>oraz  kluczowych</w:t>
      </w:r>
      <w:r w:rsidR="00141EC9">
        <w:rPr/>
        <w:t xml:space="preserve"> użytkowników </w:t>
      </w:r>
      <w:r w:rsidR="00141EC9">
        <w:rPr/>
        <w:t xml:space="preserve">(po jednej grupie do 7 osób na każdy obszar funkcjonalny SEOD).  </w:t>
      </w:r>
    </w:p>
    <w:p w:rsidRPr="00141EC9" w:rsidR="00141EC9" w:rsidP="00141EC9" w:rsidRDefault="00141EC9" w14:paraId="2B0D54E3" w14:textId="77777777">
      <w:pPr>
        <w:numPr>
          <w:ilvl w:val="0"/>
          <w:numId w:val="12"/>
        </w:numPr>
      </w:pPr>
      <w:r w:rsidRPr="00141EC9">
        <w:t>W ramach każdego obszaru Zamawiający przewiduje jedną grupę szkoleniową kluczowych użytkowników.</w:t>
      </w:r>
    </w:p>
    <w:p w:rsidRPr="00141EC9" w:rsidR="00141EC9" w:rsidP="00141EC9" w:rsidRDefault="00141EC9" w14:paraId="397E4CE0" w14:textId="77777777">
      <w:pPr>
        <w:numPr>
          <w:ilvl w:val="0"/>
          <w:numId w:val="12"/>
        </w:numPr>
      </w:pPr>
      <w:r w:rsidRPr="00141EC9">
        <w:t>Plan szkoleń powinien zostać ujęty w Harmonogramie Prac.</w:t>
      </w:r>
    </w:p>
    <w:p w:rsidRPr="00141EC9" w:rsidR="00141EC9" w:rsidP="00141EC9" w:rsidRDefault="00141EC9" w14:paraId="3D5800FF" w14:textId="77777777">
      <w:pPr>
        <w:numPr>
          <w:ilvl w:val="0"/>
          <w:numId w:val="12"/>
        </w:numPr>
      </w:pPr>
      <w:r w:rsidRPr="00141EC9">
        <w:t>Po stronie Wykonawcy leży przygotowanie i przekazanie Zamawiającemu materiałów szkoleniowych.</w:t>
      </w:r>
    </w:p>
    <w:p w:rsidRPr="00141EC9" w:rsidR="00141EC9" w:rsidP="00141EC9" w:rsidRDefault="00141EC9" w14:paraId="742B0562" w14:textId="3BCF9125">
      <w:pPr>
        <w:numPr>
          <w:ilvl w:val="0"/>
          <w:numId w:val="12"/>
        </w:numPr>
      </w:pPr>
      <w:r w:rsidRPr="00141EC9">
        <w:t xml:space="preserve">Wykonawca zapewni łączną ilość godzin </w:t>
      </w:r>
      <w:r w:rsidRPr="00141EC9" w:rsidR="004867F7">
        <w:t>szkoleniowych w</w:t>
      </w:r>
      <w:r w:rsidRPr="00141EC9">
        <w:t xml:space="preserve"> wymiarze 3 dni szkoleniowych tj. 18 h szkoleń podstawowych on site realizowanych przed odbiorem SEOD oraz 12 h szkoleń utrwalających zdalnych realizowanych w okresie do 4 miesięcy po odbiorze SEOD.</w:t>
      </w:r>
    </w:p>
    <w:p w:rsidRPr="00141EC9" w:rsidR="00141EC9" w:rsidP="00141EC9" w:rsidRDefault="00141EC9" w14:paraId="317A7D22" w14:textId="77777777">
      <w:pPr>
        <w:numPr>
          <w:ilvl w:val="0"/>
          <w:numId w:val="12"/>
        </w:numPr>
      </w:pPr>
      <w:r w:rsidRPr="00141EC9">
        <w:t xml:space="preserve">Podczas szkolenia użytkowników musi zostać przekazana niezbędna wiedza w zakresie poprawnego użytkowania SEOD w obrębie poszczególnych modułów i procesów w zakresie funkcjonowania, obsługi, administrowania i utrzymania SEOD. </w:t>
      </w:r>
    </w:p>
    <w:p w:rsidRPr="00141EC9" w:rsidR="00141EC9" w:rsidP="00141EC9" w:rsidRDefault="00141EC9" w14:paraId="431F56D8" w14:textId="77777777">
      <w:pPr>
        <w:numPr>
          <w:ilvl w:val="0"/>
          <w:numId w:val="12"/>
        </w:numPr>
      </w:pPr>
      <w:r w:rsidRPr="00141EC9">
        <w:t xml:space="preserve">Zakres szkoleń musi obejmować praktyczną obsługę wszystkich funkcjonalności SEOD. </w:t>
      </w:r>
    </w:p>
    <w:p w:rsidRPr="00141EC9" w:rsidR="00141EC9" w:rsidP="00141EC9" w:rsidRDefault="00141EC9" w14:paraId="24537FFA" w14:textId="77777777">
      <w:pPr>
        <w:numPr>
          <w:ilvl w:val="0"/>
          <w:numId w:val="12"/>
        </w:numPr>
      </w:pPr>
      <w:r w:rsidRPr="00141EC9">
        <w:t xml:space="preserve">Szkolenia muszą być prowadzone przez wykwalifikowanych specjalistów Wykonawcy, posiadających niezbędną wiedzę fachową w zakresie tematyki szkoleń. </w:t>
      </w:r>
    </w:p>
    <w:p w:rsidRPr="00141EC9" w:rsidR="00141EC9" w:rsidP="00141EC9" w:rsidRDefault="00141EC9" w14:paraId="326155B0" w14:textId="77777777">
      <w:pPr>
        <w:numPr>
          <w:ilvl w:val="0"/>
          <w:numId w:val="12"/>
        </w:numPr>
      </w:pPr>
      <w:r w:rsidRPr="00141EC9">
        <w:t xml:space="preserve">Zamawiający zapewni salę szkoleniową na potrzeby przeprowadzenia szkoleń oraz projektor multimedialny. </w:t>
      </w:r>
    </w:p>
    <w:p w:rsidRPr="00141EC9" w:rsidR="00141EC9" w:rsidP="003F27A1" w:rsidRDefault="00141EC9" w14:paraId="0D7E34CC" w14:textId="77777777">
      <w:pPr>
        <w:pStyle w:val="Nagwek2"/>
      </w:pPr>
      <w:r w:rsidRPr="00141EC9">
        <w:t xml:space="preserve">Infrastruktura </w:t>
      </w:r>
    </w:p>
    <w:p w:rsidRPr="00141EC9" w:rsidR="00141EC9" w:rsidP="00141EC9" w:rsidRDefault="00141EC9" w14:paraId="789999E2" w14:textId="77777777">
      <w:pPr>
        <w:numPr>
          <w:ilvl w:val="0"/>
          <w:numId w:val="14"/>
        </w:numPr>
      </w:pPr>
      <w:r w:rsidRPr="00141EC9">
        <w:rPr>
          <w:lang w:val="x-none"/>
        </w:rPr>
        <w:t>Zamawiający jest zobowiązany zapewnić zdalny dostęp z wykorzystaniem połączenia VPN</w:t>
      </w:r>
      <w:r w:rsidRPr="00141EC9">
        <w:t xml:space="preserve"> aby umożliwić Wykonawcy prace instalacyjne i konfiguracyjne SEOD.</w:t>
      </w:r>
    </w:p>
    <w:p w:rsidRPr="00141EC9" w:rsidR="00141EC9" w:rsidP="00141EC9" w:rsidRDefault="00141EC9" w14:paraId="37B165F8" w14:textId="77777777">
      <w:pPr>
        <w:numPr>
          <w:ilvl w:val="0"/>
          <w:numId w:val="14"/>
        </w:numPr>
      </w:pPr>
      <w:r w:rsidRPr="00141EC9">
        <w:t xml:space="preserve">SEOD musi posiadać możliwość instalacji w środowisku zwirtualizowanym. </w:t>
      </w:r>
    </w:p>
    <w:p w:rsidRPr="00141EC9" w:rsidR="00141EC9" w:rsidP="00141EC9" w:rsidRDefault="00141EC9" w14:paraId="2BA1A01B" w14:textId="77777777">
      <w:pPr>
        <w:numPr>
          <w:ilvl w:val="0"/>
          <w:numId w:val="14"/>
        </w:numPr>
      </w:pPr>
      <w:r w:rsidRPr="00141EC9">
        <w:rPr>
          <w:lang w:val="x-none"/>
        </w:rPr>
        <w:t xml:space="preserve">Zamawiający oczekuje dostarczenia pod potrzeby </w:t>
      </w:r>
      <w:r w:rsidRPr="00141EC9">
        <w:t>SEOD</w:t>
      </w:r>
      <w:r w:rsidRPr="00141EC9">
        <w:rPr>
          <w:lang w:val="x-none"/>
        </w:rPr>
        <w:t xml:space="preserve"> baz/y danych </w:t>
      </w:r>
      <w:r w:rsidRPr="00141EC9">
        <w:t xml:space="preserve">oraz systemu operacyjnego współpracujących z oferowanym SEOD, </w:t>
      </w:r>
      <w:r w:rsidRPr="00141EC9">
        <w:rPr>
          <w:lang w:val="x-none"/>
        </w:rPr>
        <w:t>spełniając</w:t>
      </w:r>
      <w:r w:rsidRPr="00141EC9">
        <w:t>ych</w:t>
      </w:r>
      <w:r w:rsidRPr="00141EC9">
        <w:rPr>
          <w:lang w:val="x-none"/>
        </w:rPr>
        <w:t xml:space="preserve"> wymagania określone w niniejszym opisie przedmiotu zamówienia. Wykonawca zobowiązany jest do dostarczenia w ramach niniejszego postępowania </w:t>
      </w:r>
      <w:r w:rsidRPr="00141EC9">
        <w:t xml:space="preserve">systemu operacyjnego i </w:t>
      </w:r>
      <w:r w:rsidRPr="00141EC9">
        <w:rPr>
          <w:lang w:val="x-none"/>
        </w:rPr>
        <w:t xml:space="preserve">oprogramowania bazodanowego, jego instalacji i konfiguracji pod oferowany </w:t>
      </w:r>
      <w:r w:rsidRPr="00141EC9">
        <w:t>SEOD</w:t>
      </w:r>
      <w:r w:rsidRPr="00141EC9">
        <w:rPr>
          <w:lang w:val="x-none"/>
        </w:rPr>
        <w:t xml:space="preserve">. </w:t>
      </w:r>
      <w:r w:rsidRPr="00141EC9">
        <w:t xml:space="preserve">Dostarczenie SEOD nie może wymuszać na Zamawiającym zakupu dodatkowych licencji koniecznych do jego działania, w szczególności nie może wymuszać zakupu licencji na bazę danych i system operacyjny zarówno w okresie obowiązywania umowy jak i po jej zakończeniu. </w:t>
      </w:r>
      <w:r w:rsidRPr="00141EC9">
        <w:rPr>
          <w:lang w:val="x-none"/>
        </w:rPr>
        <w:t>Jednocześnie Wykonawca zapewni nadzór i asystę nad niniejszym oprogramowaniem bazodanowym</w:t>
      </w:r>
      <w:r w:rsidRPr="00141EC9">
        <w:t xml:space="preserve"> w okresie gwarancyjnym.</w:t>
      </w:r>
      <w:r w:rsidRPr="00141EC9">
        <w:rPr>
          <w:lang w:val="x-none"/>
        </w:rPr>
        <w:t xml:space="preserve"> </w:t>
      </w:r>
    </w:p>
    <w:p w:rsidRPr="005A3567" w:rsidR="005A3567" w:rsidP="003F27A1" w:rsidRDefault="005A3567" w14:paraId="55083D5D" w14:textId="4188ED2C">
      <w:pPr>
        <w:pStyle w:val="Nagwek2"/>
        <w:rPr>
          <w:lang w:val="x-none"/>
        </w:rPr>
      </w:pPr>
      <w:bookmarkStart w:name="_Hlk201769606" w:id="4"/>
      <w:r w:rsidRPr="005A3567">
        <w:rPr>
          <w:lang w:val="x-none"/>
        </w:rPr>
        <w:t>Zasady gwarancji</w:t>
      </w:r>
      <w:r w:rsidRPr="005A3567">
        <w:t xml:space="preserve"> i asysty technicznej</w:t>
      </w:r>
    </w:p>
    <w:p w:rsidRPr="005A3567" w:rsidR="005A3567" w:rsidP="005A3567" w:rsidRDefault="005A3567" w14:paraId="3826FDF0" w14:textId="77777777">
      <w:pPr>
        <w:numPr>
          <w:ilvl w:val="0"/>
          <w:numId w:val="15"/>
        </w:numPr>
      </w:pPr>
      <w:r w:rsidRPr="005A3567">
        <w:t>Wykonawca zapewni wsparcie rozruchowe w postaci [1] dniowej asysty uruchomieniowej w dniu produkcyjnego uruchomienia pierwszego z modułów/procesów oraz poprzez zapewnienie nielimitowanej zdalnej asysty technicznej dedykowanego konsultanta w okresie [1] miesiąca od podpisania Protokołu Odbioru Końcowego Systemu.</w:t>
      </w:r>
    </w:p>
    <w:p w:rsidRPr="005A3567" w:rsidR="005A3567" w:rsidP="005A3567" w:rsidRDefault="005A3567" w14:paraId="4AE8C245" w14:textId="6056F4D6">
      <w:pPr>
        <w:numPr>
          <w:ilvl w:val="0"/>
          <w:numId w:val="15"/>
        </w:numPr>
        <w:rPr/>
      </w:pPr>
      <w:r w:rsidR="005A3567">
        <w:rPr/>
        <w:t xml:space="preserve">Wykonawca zobowiązuje się do świadczenia usług gwarancyjnych przez okres 36 </w:t>
      </w:r>
      <w:r w:rsidR="007C1470">
        <w:rPr/>
        <w:t>miesięcy liczonych</w:t>
      </w:r>
      <w:r w:rsidR="005A3567">
        <w:rPr/>
        <w:t xml:space="preserve"> od dnia podpisania Protokołu Odbioru Końcowego lub rozpoczęcia przez Zamawiającego produkcyjnego korzystania z </w:t>
      </w:r>
      <w:r w:rsidR="005A3567">
        <w:rPr/>
        <w:t xml:space="preserve">SEOD, </w:t>
      </w:r>
      <w:del w:author="Autor" w:id="292405737">
        <w:r w:rsidDel="005A3567">
          <w:delText xml:space="preserve"> </w:delText>
        </w:r>
      </w:del>
      <w:r w:rsidR="005A3567">
        <w:rPr/>
        <w:t>zależności</w:t>
      </w:r>
      <w:r w:rsidR="005A3567">
        <w:rPr/>
        <w:t xml:space="preserve"> od tego, które z tych zdarzeń nastąpiło wcześniej. W ramach gwarancji nieodpłatnie naprawiane będą błędy wynikające z nieprawidłowego działania Systemu. </w:t>
      </w:r>
    </w:p>
    <w:p w:rsidRPr="005A3567" w:rsidR="005A3567" w:rsidP="005A3567" w:rsidRDefault="005A3567" w14:paraId="5E71A1FD" w14:textId="77777777">
      <w:pPr>
        <w:numPr>
          <w:ilvl w:val="0"/>
          <w:numId w:val="15"/>
        </w:numPr>
      </w:pPr>
      <w:r w:rsidRPr="005A3567">
        <w:t>Wykonawca w ramach trwania gwarancji zobowiązany jest do utrzymywania gotowości do czynności serwisowych, przyjmowania zgłoszeń i podejmowania czynności serwisowych głównie poprzez łącza zdalne oraz w wymagających tego okolicznościach przyjazd do siedziby Zamawiającego.</w:t>
      </w:r>
    </w:p>
    <w:p w:rsidRPr="005A3567" w:rsidR="005A3567" w:rsidP="005A3567" w:rsidRDefault="005A3567" w14:paraId="48604758" w14:textId="77777777">
      <w:pPr>
        <w:numPr>
          <w:ilvl w:val="0"/>
          <w:numId w:val="15"/>
        </w:numPr>
      </w:pPr>
      <w:r w:rsidRPr="005A3567">
        <w:t xml:space="preserve">Zamawiający wymaga, aby Wykonawca posiadał aplikację internetową do przyjmowania i obsługi zgłoszeń (system Helpdesk), będącej podstawą komunikacji między Zamawiającym i Wykonawcą w zakresie zgłoszeń. </w:t>
      </w:r>
    </w:p>
    <w:p w:rsidRPr="005A3567" w:rsidR="005A3567" w:rsidP="005A3567" w:rsidRDefault="005A3567" w14:paraId="309DCC0B" w14:textId="77777777">
      <w:pPr>
        <w:numPr>
          <w:ilvl w:val="0"/>
          <w:numId w:val="15"/>
        </w:numPr>
        <w:rPr/>
      </w:pPr>
      <w:r w:rsidR="005A3567">
        <w:rPr/>
        <w:t xml:space="preserve">Wszelkie wady będą zgłaszane przez Zamawiającego poprzez dedykowaną aplikację internetową (system Helpdesk) w wyjątkowych sytuacjach drogą elektroniczną </w:t>
      </w:r>
      <w:r w:rsidR="005A3567">
        <w:rPr/>
        <w:t xml:space="preserve">lub </w:t>
      </w:r>
      <w:del w:author="Autor" w:id="1691209994">
        <w:r w:rsidDel="005A3567">
          <w:delText xml:space="preserve"> </w:delText>
        </w:r>
      </w:del>
      <w:r w:rsidR="005A3567">
        <w:rPr/>
        <w:t>telefonicznie</w:t>
      </w:r>
      <w:r w:rsidR="005A3567">
        <w:rPr/>
        <w:t xml:space="preserve">. </w:t>
      </w:r>
    </w:p>
    <w:p w:rsidRPr="005A3567" w:rsidR="005A3567" w:rsidP="005A3567" w:rsidRDefault="005A3567" w14:paraId="30A98A01" w14:textId="77777777">
      <w:pPr>
        <w:numPr>
          <w:ilvl w:val="0"/>
          <w:numId w:val="15"/>
        </w:numPr>
      </w:pPr>
      <w:bookmarkStart w:name="_Hlk63930240" w:id="5"/>
      <w:r w:rsidRPr="005A3567">
        <w:t>Zgłoszenia Zamawiającego będą przekazywane Wykonawcy w dni robocze w godzinach od 8:00 do 16:00 (przy czym zgłoszenia w dni robocze w godzinach od 16:00 do 8:00 rano dnia następnego lub zgłoszenia w dni wolne od pracy traktowane będą jako dokonane o godzinie 8:00 pierwszego dnia roboczego następującego po zgłoszeniu).</w:t>
      </w:r>
    </w:p>
    <w:p w:rsidRPr="005A3567" w:rsidR="005A3567" w:rsidP="005A3567" w:rsidRDefault="005A3567" w14:paraId="73201131" w14:textId="77777777">
      <w:pPr>
        <w:numPr>
          <w:ilvl w:val="0"/>
          <w:numId w:val="15"/>
        </w:numPr>
      </w:pPr>
      <w:r w:rsidRPr="005A3567">
        <w:t>Dni robocze (BD – Business Day) w rozumieniu Umowy oznaczają dni tygodnia od poniedziałku do piątku z wyłączeniem dni ustawowo wolnych od pracy. Godziny pracy w rozumieniu Umowy oznaczają godziny od 8:00 do 16:00 przypadające w dni robocze. Godzina robocza (h – Business hour) w rozumieniu Umowy oznacza 60 (sześćdziesiąt) kolejnych minut przypadających w czasie godzin pracy.</w:t>
      </w:r>
    </w:p>
    <w:p w:rsidRPr="005A3567" w:rsidR="005A3567" w:rsidP="005A3567" w:rsidRDefault="005A3567" w14:paraId="304073EC" w14:textId="77777777">
      <w:pPr>
        <w:numPr>
          <w:ilvl w:val="0"/>
          <w:numId w:val="15"/>
        </w:numPr>
      </w:pPr>
      <w:r w:rsidRPr="005A3567">
        <w:t>Czas naprawy liczony jest od momentu skutecznego dokonania zgłoszenia do momentu zamknięcia zgłoszenia w systemie Helpdesk przez Wykonawcę. W przypadku błędu poziomu krytycznego, Wykonawca przed dokonaniem naprawy Systemu – w celu jak najszybszego przywrócenia pracy Systemu – jest uprawniony do zastosowania rozwiązania tymczasowego/zastępczego.</w:t>
      </w:r>
    </w:p>
    <w:bookmarkEnd w:id="5"/>
    <w:p w:rsidRPr="005A3567" w:rsidR="005A3567" w:rsidP="005A3567" w:rsidRDefault="005A3567" w14:paraId="33ABE699" w14:textId="76FB6BE4">
      <w:pPr>
        <w:numPr>
          <w:ilvl w:val="0"/>
          <w:numId w:val="15"/>
        </w:numPr>
      </w:pPr>
      <w:r w:rsidRPr="005A3567">
        <w:t xml:space="preserve">Wykonawca będzie zobowiązany do niezwłocznego potwierdzania zgłoszenia otrzymanego drogą elektroniczną. W tym wypadku czas naprawy liczony jest od </w:t>
      </w:r>
      <w:r w:rsidRPr="005A3567" w:rsidR="002F6195">
        <w:t>chwili otrzymania</w:t>
      </w:r>
      <w:r w:rsidRPr="005A3567">
        <w:t xml:space="preserve"> przez Zamawiającego takiego potwierdzenia.</w:t>
      </w:r>
    </w:p>
    <w:p w:rsidRPr="005A3567" w:rsidR="005A3567" w:rsidP="005A3567" w:rsidRDefault="005A3567" w14:paraId="64BA4875" w14:textId="26670F34">
      <w:pPr>
        <w:numPr>
          <w:ilvl w:val="0"/>
          <w:numId w:val="15"/>
        </w:numPr>
      </w:pPr>
      <w:r w:rsidRPr="005A3567">
        <w:t>Wykonawca będzie usuwał błędy w terminach określonych w Projektowanych postanowieniach Umowy.</w:t>
      </w:r>
    </w:p>
    <w:p w:rsidRPr="005A3567" w:rsidR="005A3567" w:rsidP="005A3567" w:rsidRDefault="005A3567" w14:paraId="597A9847" w14:textId="77777777">
      <w:pPr>
        <w:numPr>
          <w:ilvl w:val="0"/>
          <w:numId w:val="15"/>
        </w:numPr>
      </w:pPr>
      <w:r w:rsidRPr="005A3567">
        <w:t>W ramach usług gwarancyjnych Wykonawca zobowiązuje się usuwać wykryte lub powstałe błędy systemu na swój koszt.</w:t>
      </w:r>
    </w:p>
    <w:p w:rsidRPr="005A3567" w:rsidR="005A3567" w:rsidP="005A3567" w:rsidRDefault="005A3567" w14:paraId="4F30CB96" w14:textId="77777777">
      <w:pPr>
        <w:numPr>
          <w:ilvl w:val="0"/>
          <w:numId w:val="15"/>
        </w:numPr>
      </w:pPr>
      <w:r w:rsidRPr="005A3567">
        <w:t xml:space="preserve">Wykonawca świadczyć będzie usługi serwisu gwarancyjnego na zasadach określonych poniżej. </w:t>
      </w:r>
    </w:p>
    <w:p w:rsidRPr="005A3567" w:rsidR="005A3567" w:rsidP="005A3567" w:rsidRDefault="005A3567" w14:paraId="1DFF13A2" w14:textId="77777777">
      <w:pPr>
        <w:numPr>
          <w:ilvl w:val="0"/>
          <w:numId w:val="15"/>
        </w:numPr>
      </w:pPr>
      <w:r w:rsidRPr="005A3567">
        <w:t>W ramach gwarancji Zamawiający zobowiązany jest zgłaszać wykryte błędy SEOD, a Wykonawca usuwać zgodnie z uzgodnioną procedurą zgłaszania błędów.</w:t>
      </w:r>
    </w:p>
    <w:p w:rsidRPr="005A3567" w:rsidR="005A3567" w:rsidP="005A3567" w:rsidRDefault="005A3567" w14:paraId="5DA0F508" w14:textId="77777777">
      <w:pPr>
        <w:numPr>
          <w:ilvl w:val="1"/>
          <w:numId w:val="17"/>
        </w:numPr>
      </w:pPr>
      <w:r w:rsidRPr="005A3567">
        <w:t>W przypadku wykazania błędów zgłoszonych do Wykonawcy przez Zamawiającego w systemie Helpdesk, Wykonawca wypełni swoje zobowiązanie gwarancyjne, w ramach struktur organizacji serwisowej Wykonawcy, albo poprzez dostarczenie Zamawiającemu, według wyboru Wykonawcy, Update’u lub Upgrade’u oprogramowania, lub też - według wyboru Wykonawcy - poprzez usunięcie błędu. Zamawiający zapewni Wykonawcy pełne i bezpłatne wsparcie, w szczególności poprzez zapewnienie współpracy pracowników, zapewnienie pomieszczeń do pracy oraz możliwie najdokładniejszego opisu zgłaszanego błędu, dostarczając wymagane dane oraz tworząc połączenia telekomunikacyjne z serwerem bazy danych. Zamawiający zobowiązuje się do zaakceptowania każdej bezpłatnej nowej wersji oprogramowania, chyba, że prace związane z jej wdrożeniem zostałyby uznane za nadmierne.</w:t>
      </w:r>
    </w:p>
    <w:p w:rsidRPr="005A3567" w:rsidR="005A3567" w:rsidP="005A3567" w:rsidRDefault="005A3567" w14:paraId="02E5232E" w14:textId="77777777">
      <w:pPr>
        <w:numPr>
          <w:ilvl w:val="1"/>
          <w:numId w:val="17"/>
        </w:numPr>
      </w:pPr>
      <w:r w:rsidRPr="005A3567">
        <w:t>Zgłaszanie błędów przez Zamawiającego:</w:t>
      </w:r>
    </w:p>
    <w:p w:rsidRPr="005A3567" w:rsidR="005A3567" w:rsidP="005A3567" w:rsidRDefault="005A3567" w14:paraId="2B834513" w14:textId="77777777">
      <w:pPr>
        <w:numPr>
          <w:ilvl w:val="2"/>
          <w:numId w:val="16"/>
        </w:numPr>
      </w:pPr>
      <w:r w:rsidRPr="005A3567">
        <w:t>Zgłaszanie błędów przez Zamawiającego może następować w jednej z niżej wymienionych form:</w:t>
      </w:r>
    </w:p>
    <w:p w:rsidRPr="005A3567" w:rsidR="005A3567" w:rsidP="005A3567" w:rsidRDefault="005A3567" w14:paraId="65FDA792" w14:textId="77777777">
      <w:pPr>
        <w:numPr>
          <w:ilvl w:val="3"/>
          <w:numId w:val="16"/>
        </w:numPr>
      </w:pPr>
      <w:r w:rsidRPr="005A3567">
        <w:t xml:space="preserve">pierwszorzędnie poprzez dedykowaną witrynę internetową Wykonawcy, a w przypadku jej niedostępności: </w:t>
      </w:r>
    </w:p>
    <w:p w:rsidRPr="005A3567" w:rsidR="005A3567" w:rsidP="005A3567" w:rsidRDefault="005A3567" w14:paraId="4F126953" w14:textId="77777777">
      <w:pPr>
        <w:numPr>
          <w:ilvl w:val="3"/>
          <w:numId w:val="16"/>
        </w:numPr>
      </w:pPr>
      <w:r w:rsidRPr="005A3567">
        <w:t>pocztą elektroniczną,</w:t>
      </w:r>
    </w:p>
    <w:p w:rsidRPr="005A3567" w:rsidR="005A3567" w:rsidP="005A3567" w:rsidRDefault="005A3567" w14:paraId="105F7477" w14:textId="77777777">
      <w:pPr>
        <w:numPr>
          <w:ilvl w:val="2"/>
          <w:numId w:val="16"/>
        </w:numPr>
      </w:pPr>
      <w:r w:rsidRPr="005A3567">
        <w:t xml:space="preserve">Zgłoszenia błędów Zamawiający może wykonywać całodobowo z wyłączeniem zgłoszeń telefonicznych, które mogą się odbywać w godzinach od 8.00 – 16.00. </w:t>
      </w:r>
    </w:p>
    <w:p w:rsidRPr="005A3567" w:rsidR="005A3567" w:rsidP="005A3567" w:rsidRDefault="005A3567" w14:paraId="3903AE81" w14:textId="77777777">
      <w:pPr>
        <w:numPr>
          <w:ilvl w:val="2"/>
          <w:numId w:val="16"/>
        </w:numPr>
      </w:pPr>
      <w:r w:rsidRPr="005A3567">
        <w:t>Po usunięciu przez Wykonawcę błędu, Wykonawca zobowiązany jest poinformować o tym niezwłocznie Zamawiającego. Dopuszcza się następujące formy przekazywania potwierdzenia o usunięciu błędu:</w:t>
      </w:r>
    </w:p>
    <w:p w:rsidRPr="005A3567" w:rsidR="005A3567" w:rsidP="005A3567" w:rsidRDefault="005A3567" w14:paraId="5D4A6A52" w14:textId="77777777">
      <w:pPr>
        <w:numPr>
          <w:ilvl w:val="3"/>
          <w:numId w:val="16"/>
        </w:numPr>
      </w:pPr>
      <w:r w:rsidRPr="005A3567">
        <w:t>wpis potwierdzający poprawność wykonanych  zmian, dokonany przez Zamawiającego na dedykowanym w systemie Helpdesk</w:t>
      </w:r>
    </w:p>
    <w:p w:rsidRPr="005A3567" w:rsidR="005A3567" w:rsidP="005A3567" w:rsidRDefault="005A3567" w14:paraId="0ADDB55E" w14:textId="77777777">
      <w:pPr>
        <w:numPr>
          <w:ilvl w:val="3"/>
          <w:numId w:val="16"/>
        </w:numPr>
      </w:pPr>
      <w:r w:rsidRPr="005A3567">
        <w:t>pocztą elektroniczną na wskazany przez Zamawiającego adres poczty elektronicznej,</w:t>
      </w:r>
    </w:p>
    <w:p w:rsidRPr="005A3567" w:rsidR="005A3567" w:rsidP="005A3567" w:rsidRDefault="005A3567" w14:paraId="76838800" w14:textId="77777777">
      <w:pPr>
        <w:numPr>
          <w:ilvl w:val="3"/>
          <w:numId w:val="16"/>
        </w:numPr>
      </w:pPr>
      <w:r w:rsidRPr="005A3567">
        <w:t>protokołem usunięcia błędu utworzonym w trakcie wizyty serwisanta Wykonawcy,</w:t>
      </w:r>
    </w:p>
    <w:p w:rsidRPr="005A3567" w:rsidR="005A3567" w:rsidP="005A3567" w:rsidRDefault="005A3567" w14:paraId="2F055253" w14:textId="77777777">
      <w:pPr>
        <w:numPr>
          <w:ilvl w:val="0"/>
          <w:numId w:val="15"/>
        </w:numPr>
      </w:pPr>
      <w:r w:rsidRPr="005A3567">
        <w:t>W ramach usług gwarancyjnych Wykonawca zapewnia Zamawiającemu:</w:t>
      </w:r>
    </w:p>
    <w:p w:rsidRPr="005A3567" w:rsidR="005A3567" w:rsidP="005A3567" w:rsidRDefault="005A3567" w14:paraId="7A340A66" w14:textId="77777777">
      <w:pPr>
        <w:numPr>
          <w:ilvl w:val="1"/>
          <w:numId w:val="15"/>
        </w:numPr>
      </w:pPr>
      <w:r w:rsidRPr="005A3567">
        <w:t>Dostęp do Aktualizacji SEOD uwzględniających:</w:t>
      </w:r>
    </w:p>
    <w:p w:rsidRPr="005A3567" w:rsidR="005A3567" w:rsidP="005A3567" w:rsidRDefault="005A3567" w14:paraId="397FD980" w14:textId="77777777">
      <w:pPr>
        <w:numPr>
          <w:ilvl w:val="2"/>
          <w:numId w:val="15"/>
        </w:numPr>
      </w:pPr>
      <w:r w:rsidRPr="005A3567">
        <w:t xml:space="preserve">Zmiany zachodzące w powszechnie obowiązujących przepisach prawa, postęp technologiczny, dostosowywanie oprogramowania do aktualnych wersji przeglądarek, dostęp do aktualizacji zawierających poprawki błędów wykrytych w SOED.  </w:t>
      </w:r>
    </w:p>
    <w:p w:rsidRPr="005A3567" w:rsidR="005A3567" w:rsidP="005A3567" w:rsidRDefault="005A3567" w14:paraId="78C7D34C" w14:textId="77777777">
      <w:pPr>
        <w:numPr>
          <w:ilvl w:val="2"/>
          <w:numId w:val="15"/>
        </w:numPr>
      </w:pPr>
      <w:r w:rsidRPr="005A3567">
        <w:t xml:space="preserve">Zmiany związanie z podniesieniem jakości i funkcjonalności oprogramowania, nieobjętych osobnym licencjonowaniem. </w:t>
      </w:r>
    </w:p>
    <w:p w:rsidRPr="005A3567" w:rsidR="005A3567" w:rsidP="005A3567" w:rsidRDefault="005A3567" w14:paraId="2501F59C" w14:textId="77777777">
      <w:pPr>
        <w:numPr>
          <w:ilvl w:val="1"/>
          <w:numId w:val="15"/>
        </w:numPr>
      </w:pPr>
      <w:r w:rsidRPr="005A3567">
        <w:t>Reakcję na zgłaszane przez Zamawiającego błędy.</w:t>
      </w:r>
    </w:p>
    <w:p w:rsidRPr="005A3567" w:rsidR="005A3567" w:rsidP="005A3567" w:rsidRDefault="005A3567" w14:paraId="573823D5" w14:textId="77777777">
      <w:pPr>
        <w:numPr>
          <w:ilvl w:val="1"/>
          <w:numId w:val="15"/>
        </w:numPr>
      </w:pPr>
      <w:r w:rsidRPr="005A3567">
        <w:t>Analizę zgłoszonego błędu i jego usunięcie.</w:t>
      </w:r>
    </w:p>
    <w:p w:rsidRPr="005A3567" w:rsidR="005A3567" w:rsidP="005A3567" w:rsidRDefault="005A3567" w14:paraId="1FC38B22" w14:textId="77777777">
      <w:pPr>
        <w:numPr>
          <w:ilvl w:val="1"/>
          <w:numId w:val="15"/>
        </w:numPr>
      </w:pPr>
      <w:r w:rsidRPr="005A3567">
        <w:t>Dostęp do nagrań z webinarów szkoleniowych i/lub filmów instruktażowych z nowych funkcji SEOD wprowadzanych w ramach Aktualizacji</w:t>
      </w:r>
    </w:p>
    <w:p w:rsidRPr="005A3567" w:rsidR="005A3567" w:rsidP="005A3567" w:rsidRDefault="005A3567" w14:paraId="2BBD4848" w14:textId="77777777">
      <w:pPr>
        <w:numPr>
          <w:ilvl w:val="1"/>
          <w:numId w:val="15"/>
        </w:numPr>
      </w:pPr>
      <w:r w:rsidRPr="005A3567">
        <w:t>Możliwość uczestniczenia w webinarach szkoleniowych dotyczących nowych funkcji SEOD nie rzadziej niż 1 raz na kwartał</w:t>
      </w:r>
    </w:p>
    <w:p w:rsidRPr="005A3567" w:rsidR="005A3567" w:rsidP="005A3567" w:rsidRDefault="005A3567" w14:paraId="178ABD16" w14:textId="77777777">
      <w:pPr>
        <w:numPr>
          <w:ilvl w:val="1"/>
          <w:numId w:val="15"/>
        </w:numPr>
      </w:pPr>
      <w:r w:rsidRPr="005A3567">
        <w:t>Świadczenie usługi monitorowania i optymalizacji wydajności SEOD polegającej na:</w:t>
      </w:r>
    </w:p>
    <w:p w:rsidRPr="005A3567" w:rsidR="005A3567" w:rsidP="005A3567" w:rsidRDefault="005A3567" w14:paraId="4084C10B" w14:textId="77777777">
      <w:pPr>
        <w:numPr>
          <w:ilvl w:val="0"/>
          <w:numId w:val="18"/>
        </w:numPr>
        <w:rPr>
          <w:lang w:val="x-none"/>
        </w:rPr>
      </w:pPr>
      <w:r w:rsidRPr="005A3567">
        <w:rPr>
          <w:lang w:val="x-none"/>
        </w:rPr>
        <w:t>monitorowaniu stanu serwera Systemu (zużycia procesora, wykorzystania pamięci operacyjnej, monitorowania prędkości transferu danych na interfejsach sieciowych, wykorzystania przestrzeni oraz wydajności dysków twardych)</w:t>
      </w:r>
    </w:p>
    <w:p w:rsidRPr="005A3567" w:rsidR="005A3567" w:rsidP="005A3567" w:rsidRDefault="005A3567" w14:paraId="3FEEAAD9" w14:textId="77777777">
      <w:pPr>
        <w:numPr>
          <w:ilvl w:val="0"/>
          <w:numId w:val="18"/>
        </w:numPr>
        <w:rPr>
          <w:lang w:val="x-none"/>
        </w:rPr>
      </w:pPr>
      <w:r w:rsidRPr="005A3567">
        <w:rPr>
          <w:lang w:val="x-none"/>
        </w:rPr>
        <w:t>monitorowaniu stanu Systemu (bazy danych – liczby aktywnych połączeń, czasu transakcji bazy danych, informacji o wykonywanych zapytaniach SQL, systemu kolejkowego, stanu aplikacji – liczby żądań na sekundę, średniego czasu odpowiedzi aplikacji, szczegółowych statystyk czasy wykonania dla różnych operacji biznesowych SEOD, liczby aktywnych sesji, statystyk wykorzystania procesora i pamięci przez komponenty składowe aplikacji)</w:t>
      </w:r>
    </w:p>
    <w:p w:rsidRPr="005A3567" w:rsidR="005A3567" w:rsidP="005A3567" w:rsidRDefault="005A3567" w14:paraId="421D173B" w14:textId="77777777">
      <w:pPr>
        <w:numPr>
          <w:ilvl w:val="0"/>
          <w:numId w:val="18"/>
        </w:numPr>
        <w:rPr>
          <w:lang w:val="x-none"/>
        </w:rPr>
      </w:pPr>
      <w:r w:rsidRPr="005A3567">
        <w:rPr>
          <w:lang w:val="x-none"/>
        </w:rPr>
        <w:t>analizie przyczyn przekroczenia monitorowanych parametrów i na tej podstawie w zależności od przyczyny przekroczeń - przekazywanie Zamawiającemu informacji o nieprawidłowościach leżących po stronie infrastruktury Zamawiającego lub usuwanie  nieprawidłowości wykrytych przez monitoring leżących po stronie SEOD</w:t>
      </w:r>
    </w:p>
    <w:p w:rsidRPr="005A3567" w:rsidR="005A3567" w:rsidP="005A3567" w:rsidRDefault="005A3567" w14:paraId="71110873" w14:textId="77777777">
      <w:pPr>
        <w:numPr>
          <w:ilvl w:val="0"/>
          <w:numId w:val="18"/>
        </w:numPr>
        <w:rPr>
          <w:lang w:val="x-none"/>
        </w:rPr>
      </w:pPr>
      <w:r w:rsidRPr="005A3567">
        <w:rPr>
          <w:lang w:val="x-none"/>
        </w:rPr>
        <w:t>optymalizacji wydajności Systemu w oparciu o dane dostarczone z monitoringu parametrów SEOD lub na podstawie uzasadnionego zgłoszenia Zamawiającego</w:t>
      </w:r>
    </w:p>
    <w:p w:rsidRPr="005A3567" w:rsidR="005A3567" w:rsidP="005A3567" w:rsidRDefault="005A3567" w14:paraId="357E11B3" w14:textId="77777777">
      <w:pPr>
        <w:numPr>
          <w:ilvl w:val="0"/>
          <w:numId w:val="15"/>
        </w:numPr>
      </w:pPr>
      <w:r w:rsidRPr="005A3567">
        <w:t>Niezależnie od uprawnień z tytułu gwarancji, Wykonawca udziela Zamawiającemu rękojmi na okres 36 miesięcy.</w:t>
      </w:r>
    </w:p>
    <w:p w:rsidRPr="005A3567" w:rsidR="005A3567" w:rsidP="005A3567" w:rsidRDefault="005A3567" w14:paraId="4079C57C" w14:textId="77777777">
      <w:pPr>
        <w:numPr>
          <w:ilvl w:val="0"/>
          <w:numId w:val="15"/>
        </w:numPr>
      </w:pPr>
      <w:r w:rsidRPr="005A3567">
        <w:t xml:space="preserve">Gwarancja na oprogramowanie osób trzecich (oprogramowanie zewnętrzne) dostarczone przez Wykonawcę będzie świadczona zgodnie z warunkami zapewnianymi przez producenta tego oprogramowania w okresie 36 miesięcy od daty instalacji z zastrzeżeniem warunków opisanych w OPZ. Wykonawca zapewni dostępność do aktualizacji producentów dostarczonego oprogramowania narzędziowego i motorów baz danych. </w:t>
      </w:r>
    </w:p>
    <w:p w:rsidRPr="005A3567" w:rsidR="005A3567" w:rsidP="005A3567" w:rsidRDefault="005A3567" w14:paraId="1A9A0E80" w14:textId="0B1879A4">
      <w:pPr>
        <w:numPr>
          <w:ilvl w:val="0"/>
          <w:numId w:val="15"/>
        </w:numPr>
      </w:pPr>
      <w:r w:rsidRPr="005A3567">
        <w:t>Wykonawca zapewni Zamawiającemu</w:t>
      </w:r>
      <w:r w:rsidR="007505B6">
        <w:t xml:space="preserve">, w ramach udzielonej gwarancji, </w:t>
      </w:r>
      <w:r w:rsidRPr="005A3567">
        <w:t xml:space="preserve"> wsparcie techniczne/asystę techniczną (przez okres 36 miesięcy od podpisania Protokołu Odbioru Końcowego w ilości 4 godzin miesięcznie.</w:t>
      </w:r>
    </w:p>
    <w:p w:rsidRPr="005A3567" w:rsidR="005A3567" w:rsidP="005A3567" w:rsidRDefault="005A3567" w14:paraId="232AFFEC" w14:textId="77777777">
      <w:pPr>
        <w:numPr>
          <w:ilvl w:val="0"/>
          <w:numId w:val="15"/>
        </w:numPr>
      </w:pPr>
      <w:r w:rsidRPr="005A3567">
        <w:t xml:space="preserve">Asysta techniczna (tzw. Druga linia wsparcia) obejmuje świadczenie usług polegających na udzielaniu wyznaczonym pracownikom Zamawiającego pomocy i porad w zakresie obsługi i administrowania SEOD. </w:t>
      </w:r>
    </w:p>
    <w:p w:rsidRPr="005A3567" w:rsidR="005A3567" w:rsidP="005A3567" w:rsidRDefault="005A3567" w14:paraId="43A8B5C9" w14:textId="77777777">
      <w:pPr>
        <w:numPr>
          <w:ilvl w:val="0"/>
          <w:numId w:val="15"/>
        </w:numPr>
      </w:pPr>
      <w:r w:rsidRPr="005A3567">
        <w:t>Usługi asysty technicznej w ramach Opieki Serwisowej świadczone są w dni robocze w godzinach pracy.</w:t>
      </w:r>
    </w:p>
    <w:bookmarkEnd w:id="4"/>
    <w:p w:rsidRPr="008B4C6F" w:rsidR="00E16264" w:rsidP="00E16264" w:rsidRDefault="00E16264" w14:paraId="0B13C225" w14:textId="77777777">
      <w:pPr>
        <w:pStyle w:val="Nagwek1"/>
      </w:pPr>
      <w:r w:rsidRPr="008B4C6F">
        <w:t>Wymagania funkcjonalne SEOD</w:t>
      </w:r>
    </w:p>
    <w:p w:rsidRPr="008B4C6F" w:rsidR="00E16264" w:rsidP="00E16264" w:rsidRDefault="00E16264" w14:paraId="100BBC5E" w14:textId="3494EC24">
      <w:pPr>
        <w:spacing w:after="0"/>
        <w:jc w:val="both"/>
        <w:rPr>
          <w:rFonts w:ascii="Times New Roman" w:hAnsi="Times New Roman" w:cs="Times New Roman"/>
          <w:szCs w:val="20"/>
        </w:rPr>
      </w:pPr>
      <w:r w:rsidRPr="008B4C6F">
        <w:rPr>
          <w:rFonts w:ascii="Times New Roman" w:hAnsi="Times New Roman" w:cs="Times New Roman"/>
          <w:szCs w:val="20"/>
        </w:rPr>
        <w:t>Wszędzie tam, gdzie w wymaganiach Zamawiający używa określeń typu „możliwość”, „powinien” w odniesieniu do wymagań SEOD należy to traktować jedynie jako sposób opisania wymagania, które oferowany przez Wykonawcę SEOD musi spełniać w zakresie dostępnych w nim funkcjonalności, cech i możliwości konfiguracji.</w:t>
      </w:r>
    </w:p>
    <w:p w:rsidR="00B36E44" w:rsidP="00B36E44" w:rsidRDefault="00B36E44" w14:paraId="3FFCB69C" w14:textId="016A26EE"/>
    <w:tbl>
      <w:tblPr>
        <w:tblW w:w="9377" w:type="dxa"/>
        <w:tblInd w:w="70" w:type="dxa"/>
        <w:tblLayout w:type="fixed"/>
        <w:tblCellMar>
          <w:left w:w="70" w:type="dxa"/>
          <w:right w:w="70" w:type="dxa"/>
        </w:tblCellMar>
        <w:tblLook w:val="04A0" w:firstRow="1" w:lastRow="0" w:firstColumn="1" w:lastColumn="0" w:noHBand="0" w:noVBand="1"/>
      </w:tblPr>
      <w:tblGrid>
        <w:gridCol w:w="851"/>
        <w:gridCol w:w="8075"/>
        <w:gridCol w:w="301"/>
        <w:gridCol w:w="75"/>
        <w:gridCol w:w="75"/>
      </w:tblGrid>
      <w:tr w:rsidRPr="00D6146B" w:rsidR="00D6146B" w:rsidTr="00D22EC2" w14:paraId="0DE0ABDB" w14:textId="77777777">
        <w:trPr>
          <w:gridAfter w:val="3"/>
          <w:wAfter w:w="451" w:type="dxa"/>
          <w:trHeight w:val="864"/>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6B9F0E0F" w14:textId="77777777">
            <w:pPr>
              <w:spacing w:after="0" w:line="240" w:lineRule="auto"/>
              <w:jc w:val="center"/>
              <w:rPr>
                <w:rFonts w:eastAsia="Times New Roman" w:cs="Times New Roman"/>
                <w:b/>
                <w:bCs/>
                <w:szCs w:val="20"/>
                <w:lang w:eastAsia="pl-PL"/>
              </w:rPr>
            </w:pPr>
            <w:r w:rsidRPr="00D6146B">
              <w:rPr>
                <w:rFonts w:eastAsia="Times New Roman" w:cs="Times New Roman"/>
                <w:b/>
                <w:bCs/>
                <w:szCs w:val="20"/>
                <w:lang w:eastAsia="pl-PL"/>
              </w:rPr>
              <w:t>Nr wymagania</w:t>
            </w:r>
          </w:p>
        </w:tc>
        <w:tc>
          <w:tcPr>
            <w:tcW w:w="8075" w:type="dxa"/>
            <w:tcBorders>
              <w:top w:val="single" w:color="auto" w:sz="4" w:space="0"/>
              <w:left w:val="nil"/>
              <w:bottom w:val="single" w:color="auto" w:sz="4" w:space="0"/>
              <w:right w:val="single" w:color="auto" w:sz="4" w:space="0"/>
            </w:tcBorders>
            <w:shd w:val="clear" w:color="auto" w:fill="D0CECE"/>
            <w:vAlign w:val="center"/>
            <w:hideMark/>
          </w:tcPr>
          <w:p w:rsidRPr="00D6146B" w:rsidR="00D6146B" w:rsidP="00B75E74" w:rsidRDefault="00D6146B" w14:paraId="4FEB386E"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Wymagania ogólne SEOD</w:t>
            </w:r>
          </w:p>
        </w:tc>
      </w:tr>
      <w:tr w:rsidRPr="00D6146B" w:rsidR="00D6146B" w:rsidTr="00D22EC2" w14:paraId="298FA369" w14:textId="77777777">
        <w:trPr>
          <w:gridAfter w:val="3"/>
          <w:wAfter w:w="451" w:type="dxa"/>
          <w:trHeight w:val="129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F2DA68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5599AA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Oprogramowanie musi posiadać architekturę trójwarstwową, złożoną z:</w:t>
            </w:r>
            <w:r w:rsidRPr="00D6146B">
              <w:rPr>
                <w:rFonts w:eastAsia="Times New Roman" w:cs="Times New Roman"/>
                <w:szCs w:val="20"/>
                <w:lang w:eastAsia="pl-PL"/>
              </w:rPr>
              <w:br/>
            </w:r>
            <w:r w:rsidRPr="00D6146B">
              <w:rPr>
                <w:rFonts w:eastAsia="Times New Roman" w:cs="Times New Roman"/>
                <w:szCs w:val="20"/>
                <w:lang w:eastAsia="pl-PL"/>
              </w:rPr>
              <w:t>a) serwera aplikacji,</w:t>
            </w:r>
            <w:r w:rsidRPr="00D6146B">
              <w:rPr>
                <w:rFonts w:eastAsia="Times New Roman" w:cs="Times New Roman"/>
                <w:szCs w:val="20"/>
                <w:lang w:eastAsia="pl-PL"/>
              </w:rPr>
              <w:br/>
            </w:r>
            <w:r w:rsidRPr="00D6146B">
              <w:rPr>
                <w:rFonts w:eastAsia="Times New Roman" w:cs="Times New Roman"/>
                <w:szCs w:val="20"/>
                <w:lang w:eastAsia="pl-PL"/>
              </w:rPr>
              <w:t>b) elementu klienckiego funkcjonującego w dowolnej, ogólnodostępnej przeglądarce internetowej,</w:t>
            </w:r>
            <w:r w:rsidRPr="00D6146B">
              <w:rPr>
                <w:rFonts w:eastAsia="Times New Roman" w:cs="Times New Roman"/>
                <w:szCs w:val="20"/>
                <w:lang w:eastAsia="pl-PL"/>
              </w:rPr>
              <w:br/>
            </w:r>
            <w:r w:rsidRPr="00D6146B">
              <w:rPr>
                <w:rFonts w:eastAsia="Times New Roman" w:cs="Times New Roman"/>
                <w:szCs w:val="20"/>
                <w:lang w:eastAsia="pl-PL"/>
              </w:rPr>
              <w:t>c) serwera bazy danych zainstalowanego na istniejącym serwerze (hardware) w jednostce</w:t>
            </w:r>
          </w:p>
        </w:tc>
      </w:tr>
      <w:tr w:rsidRPr="00D6146B" w:rsidR="00D6146B" w:rsidTr="00D22EC2" w14:paraId="3EAC5D74" w14:textId="77777777">
        <w:trPr>
          <w:gridAfter w:val="3"/>
          <w:wAfter w:w="451" w:type="dxa"/>
          <w:trHeight w:val="288"/>
        </w:trPr>
        <w:tc>
          <w:tcPr>
            <w:tcW w:w="851" w:type="dxa"/>
            <w:vMerge w:val="restart"/>
            <w:tcBorders>
              <w:top w:val="nil"/>
              <w:left w:val="single" w:color="auto" w:sz="4" w:space="0"/>
              <w:bottom w:val="single" w:color="auto" w:sz="4" w:space="0"/>
              <w:right w:val="single" w:color="auto" w:sz="4" w:space="0"/>
            </w:tcBorders>
            <w:vAlign w:val="center"/>
            <w:hideMark/>
          </w:tcPr>
          <w:p w:rsidRPr="00D6146B" w:rsidR="00D6146B" w:rsidP="00D6146B" w:rsidRDefault="00D6146B" w14:paraId="067CAE5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839061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Rozwiązanie musi składać się z dwóch części – zewnętrznej i wewnętrznej i realizować przez to dostęp do wybranych funkcjonalności SEOD dla  użytkowników logujących się z zewnątrz sieci Zamawiającego. Na etapie analizy zostaną zdefiniowane obszary i funkcje SEOD, które będą dostępne dla użytkowników, którzy logują się wewnątrz sieci Zamawiającego oraz te które będą dostępne z zewnątrz.</w:t>
            </w:r>
          </w:p>
        </w:tc>
      </w:tr>
      <w:tr w:rsidRPr="00D6146B" w:rsidR="00D6146B" w:rsidTr="00D22EC2" w14:paraId="2955E592" w14:textId="77777777">
        <w:trPr>
          <w:gridAfter w:val="3"/>
          <w:wAfter w:w="451" w:type="dxa"/>
          <w:trHeight w:val="576"/>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7589F99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938F68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Część wewnętrzną tworzy System Elektronicznego Obiegu Dokumentów (SEOD) zainstalowany na serwerze wewnątrz jednostki.</w:t>
            </w:r>
          </w:p>
        </w:tc>
      </w:tr>
      <w:tr w:rsidRPr="00D6146B" w:rsidR="00D6146B" w:rsidTr="00D22EC2" w14:paraId="2AAD2B99" w14:textId="77777777">
        <w:trPr>
          <w:gridAfter w:val="3"/>
          <w:wAfter w:w="451" w:type="dxa"/>
          <w:trHeight w:val="576"/>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5F54CDA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3637C8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Część zewnętrzną tworzy SEOD udostępniający informacje publiczne – dostępne spoza wewnętrznej sieci Zamawiającego. Zainstalowany system zewnętrzny powinien być dostępny w sieci Internet.</w:t>
            </w:r>
          </w:p>
        </w:tc>
      </w:tr>
      <w:tr w:rsidRPr="00D6146B" w:rsidR="00D6146B" w:rsidTr="00D22EC2" w14:paraId="77263D02" w14:textId="77777777">
        <w:trPr>
          <w:gridAfter w:val="3"/>
          <w:wAfter w:w="451" w:type="dxa"/>
          <w:trHeight w:val="45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06E5D4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4FD5EA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Rozwiązanie ma posiadać możliwość integracji i podłączenia zdalnych lokalizacji jednostki.</w:t>
            </w:r>
          </w:p>
        </w:tc>
      </w:tr>
      <w:tr w:rsidRPr="00D6146B" w:rsidR="00D6146B" w:rsidTr="00D22EC2" w14:paraId="3D2DAAE2" w14:textId="77777777">
        <w:trPr>
          <w:gridAfter w:val="3"/>
          <w:wAfter w:w="451" w:type="dxa"/>
          <w:trHeight w:val="603"/>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80B35F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1217FB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SEOD powinien umożliwiać rozbudowę o dowolną ilość aplikacji procesowych, a każda aplikacja procesowa powinna powstawać w ten sam sposób.</w:t>
            </w:r>
          </w:p>
        </w:tc>
      </w:tr>
      <w:tr w:rsidRPr="00305C84" w:rsidR="00D6146B" w:rsidTr="00D22EC2" w14:paraId="6EC47B9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C016F4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F27338" w:rsidR="00D6146B" w:rsidP="00B75E74" w:rsidRDefault="00D6146B" w14:paraId="7E17B695" w14:textId="77777777">
            <w:pPr>
              <w:spacing w:after="0" w:line="240" w:lineRule="auto"/>
              <w:rPr>
                <w:rFonts w:eastAsia="Times New Roman" w:cs="Times New Roman"/>
                <w:szCs w:val="20"/>
                <w:lang w:val="en-GB" w:eastAsia="pl-PL"/>
              </w:rPr>
            </w:pPr>
            <w:r w:rsidRPr="00D6146B">
              <w:rPr>
                <w:rFonts w:eastAsia="Times New Roman" w:cs="Times New Roman"/>
                <w:szCs w:val="20"/>
                <w:lang w:eastAsia="pl-PL"/>
              </w:rPr>
              <w:t xml:space="preserve">SEOD musi wspierać dostęp za pomocą przeglądarek min. </w:t>
            </w:r>
            <w:r w:rsidRPr="00F27338">
              <w:rPr>
                <w:rFonts w:eastAsia="Times New Roman" w:cs="Times New Roman"/>
                <w:szCs w:val="20"/>
                <w:lang w:val="en-GB" w:eastAsia="pl-PL"/>
              </w:rPr>
              <w:t>Mozilla Firefox, Google Chrome, Opera, Edge.</w:t>
            </w:r>
          </w:p>
        </w:tc>
      </w:tr>
      <w:tr w:rsidRPr="00D6146B" w:rsidR="00D6146B" w:rsidTr="00D22EC2" w14:paraId="38A5022B" w14:textId="77777777">
        <w:trPr>
          <w:gridAfter w:val="3"/>
          <w:wAfter w:w="451" w:type="dxa"/>
          <w:trHeight w:val="427"/>
        </w:trPr>
        <w:tc>
          <w:tcPr>
            <w:tcW w:w="851" w:type="dxa"/>
            <w:tcBorders>
              <w:top w:val="nil"/>
              <w:left w:val="single" w:color="auto" w:sz="4" w:space="0"/>
              <w:bottom w:val="single" w:color="auto" w:sz="4" w:space="0"/>
              <w:right w:val="single" w:color="auto" w:sz="4" w:space="0"/>
            </w:tcBorders>
            <w:vAlign w:val="center"/>
            <w:hideMark/>
          </w:tcPr>
          <w:p w:rsidRPr="00F27338" w:rsidR="00D6146B" w:rsidP="00D6146B" w:rsidRDefault="00D6146B" w14:paraId="02C76898" w14:textId="77777777">
            <w:pPr>
              <w:numPr>
                <w:ilvl w:val="0"/>
                <w:numId w:val="24"/>
              </w:numPr>
              <w:spacing w:after="0" w:line="240" w:lineRule="auto"/>
              <w:jc w:val="center"/>
              <w:rPr>
                <w:rFonts w:eastAsia="Times New Roman" w:cs="Times New Roman"/>
                <w:b/>
                <w:bCs/>
                <w:szCs w:val="20"/>
                <w:lang w:val="en-GB"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7043D0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Dostarczone w ramach niniejszego zamówienia Oprogramowanie musi działać w dowolnej sieci komputerowej w standardzie TCP/IP.</w:t>
            </w:r>
          </w:p>
        </w:tc>
      </w:tr>
      <w:tr w:rsidRPr="00D6146B" w:rsidR="00D6146B" w:rsidTr="00D22EC2" w14:paraId="67956C68" w14:textId="77777777">
        <w:trPr>
          <w:gridAfter w:val="3"/>
          <w:wAfter w:w="451" w:type="dxa"/>
          <w:trHeight w:val="1751"/>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D50FBF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6DE41F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Dostarczone rozwiązanie musi umożliwiać pracownikom wydajną pracę. Odpowiednia wydajność oznacza, że System nie jest uciążliwy dla użytkowników i charakteryzuje się odpowiednio szybką reakcją na działania użytkowników przy szyfrowanym połączeniu między przeglądarką a serwerem, w warunkach pełnej przepustowości sieci wewnętrznej Zamawiającego. Warunek ten nie dotyczy funkcji, które są związane z wykonywaniem globalnych operacji na bazie danych takich jak np. sporządzanie raportów i jednocześnie nie są wykonywane w trakcie codziennej, rutynowej pracy z systemem.</w:t>
            </w:r>
          </w:p>
        </w:tc>
      </w:tr>
      <w:tr w:rsidRPr="00D6146B" w:rsidR="00D6146B" w:rsidTr="00D22EC2" w14:paraId="12D97A22" w14:textId="77777777">
        <w:trPr>
          <w:gridAfter w:val="3"/>
          <w:wAfter w:w="451" w:type="dxa"/>
          <w:trHeight w:val="1221"/>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A6CBD2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8A1662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możliwość dodania, jako załącznik dowolnego dokumentu w dowolnym formacie (np. TIFF, DOC, DOCX, TXT, RTF, XLS, XLSX, PNG, JPG, PDF itd.) bądź pliku ze skanera. SEOD nie może posiadać ograniczeń wielkości dodawanego pliku, a wielkość repozytorium, w którym przechowywane są dokumenty nie może być w żaden sposób ograniczona warunkami licencji.</w:t>
            </w:r>
          </w:p>
        </w:tc>
      </w:tr>
      <w:tr w:rsidRPr="00D6146B" w:rsidR="00D6146B" w:rsidTr="00D22EC2" w14:paraId="648AC34F" w14:textId="77777777">
        <w:trPr>
          <w:gridAfter w:val="3"/>
          <w:wAfter w:w="451" w:type="dxa"/>
          <w:trHeight w:val="864"/>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C2F1D2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67E40D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być otwarty i skalowalny, tzn. umożliwiać nieograniczoną rozbudowę w celu sprawnej jego adaptacji do istniejących ograniczeń infrastruktury technicznej i zmieniającej się liczby użytkowników.</w:t>
            </w:r>
          </w:p>
        </w:tc>
      </w:tr>
      <w:tr w:rsidRPr="00D6146B" w:rsidR="00D6146B" w:rsidTr="00D22EC2" w14:paraId="3D61E81D"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A739EE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A4627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zapewnić konfigurowalne mechanizmy weryfikacji poprawności i kompletności wprowadzanych danych (walidacje).</w:t>
            </w:r>
          </w:p>
        </w:tc>
      </w:tr>
      <w:tr w:rsidRPr="00D6146B" w:rsidR="00D6146B" w:rsidTr="00D22EC2" w14:paraId="39FF1EC9"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7012708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E7502F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musi posiadać wbudowany w system silnik procesów oraz rozbudowane mechanizmy konfiguracyjne umożliwiające zarówno konfigurowanie i wdrażanie w organizacji nowych procesów jak i zmianę i dostosowanie procesów istniejących w przypadku zmian prawnych lub organizacyjnych</w:t>
            </w:r>
          </w:p>
        </w:tc>
      </w:tr>
      <w:tr w:rsidRPr="00D6146B" w:rsidR="00D6146B" w:rsidTr="00D22EC2" w14:paraId="27623A98"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B4CDE3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EF490C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dostęp dla użytkowników spoza grona pracowników należących do organizacji, jak np. dla kontrahentów, zewnętrznych prawników.</w:t>
            </w:r>
          </w:p>
        </w:tc>
      </w:tr>
      <w:tr w:rsidRPr="00D6146B" w:rsidR="00D6146B" w:rsidTr="00D22EC2" w14:paraId="111F7C86" w14:textId="77777777">
        <w:trPr>
          <w:gridAfter w:val="3"/>
          <w:wAfter w:w="451" w:type="dxa"/>
          <w:trHeight w:val="587"/>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E6EA41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59931F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pozwolić na dodawania do nowozakładanej sprawy dokumentów poprzez sczytanie ich kodu kreskowego. Sczytanie spowoduje podpięcie pliku do sprawy lub teczki sprawy.</w:t>
            </w:r>
          </w:p>
        </w:tc>
      </w:tr>
      <w:tr w:rsidRPr="00D6146B" w:rsidR="00D6146B" w:rsidTr="00D22EC2" w14:paraId="16EAE27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FF8CA6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67A250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umożliwić zakładanie spraw z wbudowanej przeglądarki skanowanych dokumentów. </w:t>
            </w:r>
          </w:p>
        </w:tc>
      </w:tr>
      <w:tr w:rsidRPr="00D6146B" w:rsidR="00D6146B" w:rsidTr="00D22EC2" w14:paraId="29C7C433"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BFFE60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3283D6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współpracę z czytnikami kodów kreskowych.</w:t>
            </w:r>
          </w:p>
        </w:tc>
      </w:tr>
      <w:tr w:rsidRPr="00D6146B" w:rsidR="00D6146B" w:rsidTr="00D22EC2" w14:paraId="17453FDE"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FBEAC1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DC1CB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opisywanie atrybutami pojedynczych dokumentów.</w:t>
            </w:r>
          </w:p>
        </w:tc>
      </w:tr>
      <w:tr w:rsidRPr="00D6146B" w:rsidR="00D6146B" w:rsidTr="00D22EC2" w14:paraId="35F36613" w14:textId="77777777">
        <w:trPr>
          <w:gridAfter w:val="3"/>
          <w:wAfter w:w="451" w:type="dxa"/>
          <w:trHeight w:val="412"/>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6AFD66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2C11FF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istnieć możliwość zarządzania uprawnieniami na poszczególnym dokumencie.</w:t>
            </w:r>
          </w:p>
        </w:tc>
      </w:tr>
      <w:tr w:rsidRPr="00D6146B" w:rsidR="00D6146B" w:rsidTr="00D22EC2" w14:paraId="3CC225C4" w14:textId="77777777">
        <w:trPr>
          <w:gridAfter w:val="3"/>
          <w:wAfter w:w="451" w:type="dxa"/>
          <w:trHeight w:val="41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59FB49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AE05FA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nadawanie ról użytkownikom.</w:t>
            </w:r>
          </w:p>
        </w:tc>
      </w:tr>
      <w:tr w:rsidRPr="00D6146B" w:rsidR="00D6146B" w:rsidTr="00D22EC2" w14:paraId="5080FFF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F2FAE8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347B1E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tworzenie samodzielnie przez Zamawiającego grup użytkowników, które będą mogły być wykorzystywane w obsłudze procesu biznesowego.</w:t>
            </w:r>
          </w:p>
        </w:tc>
      </w:tr>
      <w:tr w:rsidRPr="00D6146B" w:rsidR="00D6146B" w:rsidTr="00D22EC2" w14:paraId="73CE23A6" w14:textId="77777777">
        <w:trPr>
          <w:gridAfter w:val="3"/>
          <w:wAfter w:w="451" w:type="dxa"/>
          <w:trHeight w:val="390"/>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FE7F1F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3B08D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rejestr zmian w ramach każdego modułu oraz sprawy.</w:t>
            </w:r>
          </w:p>
        </w:tc>
      </w:tr>
      <w:tr w:rsidRPr="00D6146B" w:rsidR="00D6146B" w:rsidTr="00D22EC2" w14:paraId="508B1095" w14:textId="77777777">
        <w:trPr>
          <w:gridAfter w:val="3"/>
          <w:wAfter w:w="451" w:type="dxa"/>
          <w:trHeight w:val="864"/>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63A7C7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CC584F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generowanie raportów z danych przetwarzanych w systemie za pomocą wbudowanego interfejsu nie wymagającego znajomości języków programowania oraz budowy kwerend SQL.</w:t>
            </w:r>
          </w:p>
        </w:tc>
      </w:tr>
      <w:tr w:rsidRPr="00D6146B" w:rsidR="00D6146B" w:rsidTr="00D22EC2" w14:paraId="45A6DDFB"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20812F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ACBC08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generowanie wykresów na podstawie danych wygenerowanych w raportach z przetwarzanych spraw.</w:t>
            </w:r>
          </w:p>
        </w:tc>
      </w:tr>
      <w:tr w:rsidRPr="00D6146B" w:rsidR="00D6146B" w:rsidTr="00D22EC2" w14:paraId="14547CA7"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D9EC13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E6719C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generowanie historii obiegu dokumentu wraz ze wszystkimi zmianami naniesionymi na formularzu.</w:t>
            </w:r>
          </w:p>
        </w:tc>
      </w:tr>
      <w:tr w:rsidRPr="00D6146B" w:rsidR="00D6146B" w:rsidTr="00D22EC2" w14:paraId="734737E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083EBD3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9EE3A8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Dla każdego typu sprawy zdefiniowanej w systemie (np. korespondencji, umów, faktur) SEOD musi automatycznie tworzyć zdefiniowany dla danego typu sprawy rejestr, w którym będą dostępne wszystkie pozycje danego typu sprawy zarejestrowane przez formularz rejestracji danej sprawy. </w:t>
            </w:r>
          </w:p>
        </w:tc>
      </w:tr>
      <w:tr w:rsidRPr="00D6146B" w:rsidR="00D6146B" w:rsidTr="00D22EC2" w14:paraId="039C5744"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E39BA3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7A8D91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wbudowaną wyszukiwarkę pełnotekstową w każdym zdefiniowanym w SEOD rejestrze.</w:t>
            </w:r>
          </w:p>
        </w:tc>
      </w:tr>
      <w:tr w:rsidRPr="00D6146B" w:rsidR="00D6146B" w:rsidTr="00D22EC2" w14:paraId="26039F20"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FCC89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4BEC7C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Na bazie wbudowanego modułu OCR musi istnieć możliwość wyszukiwania danych w rejestrze po treści dodawanych do spraw załączników.</w:t>
            </w:r>
          </w:p>
        </w:tc>
      </w:tr>
      <w:tr w:rsidRPr="00D6146B" w:rsidR="00D6146B" w:rsidTr="00D22EC2" w14:paraId="10AB05F2"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3FC431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FA60F7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budowanie aktywnych elementów wyszukujących na podstawie danych zdefiniowanych w rejestrze.</w:t>
            </w:r>
          </w:p>
        </w:tc>
      </w:tr>
      <w:tr w:rsidRPr="00D6146B" w:rsidR="00D6146B" w:rsidTr="00D22EC2" w14:paraId="3699F510"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C0FC89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490159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istnieć możliwość określania widoczności kolumn wyświetlanych w rejestrach.</w:t>
            </w:r>
          </w:p>
        </w:tc>
      </w:tr>
      <w:tr w:rsidRPr="00D6146B" w:rsidR="00D6146B" w:rsidTr="00D22EC2" w14:paraId="104CB24E"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B5B362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539AA7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pozwolić na zapisanie konfiguracji kolumn w rejestrze per użytkownik (każdy użytkownik może mieć inny układ kolumn)</w:t>
            </w:r>
          </w:p>
        </w:tc>
      </w:tr>
      <w:tr w:rsidRPr="00D6146B" w:rsidR="00D6146B" w:rsidTr="00D22EC2" w14:paraId="64E6DCB5"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9611A7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D41806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określenie ilości danych prezentowanych w rejestrze.</w:t>
            </w:r>
          </w:p>
        </w:tc>
      </w:tr>
      <w:tr w:rsidRPr="00D6146B" w:rsidR="00D6146B" w:rsidTr="00D22EC2" w14:paraId="313CA9C2"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7ADF2E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74D72D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definiowanie w rejestrach stałych widoków z odfiltrowanych przez użytkownika danych tak aby zapewnić użytkownikowi szybki dostęp do odfiltrowanych widoków bez konieczności każdorazowego filtrowania danych.</w:t>
            </w:r>
          </w:p>
        </w:tc>
      </w:tr>
      <w:tr w:rsidRPr="00D6146B" w:rsidR="00D6146B" w:rsidTr="00D22EC2" w14:paraId="2A5FA825"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F493BA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782A77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eksport danych rejestrowych do pliku XLS lub CSV.</w:t>
            </w:r>
          </w:p>
        </w:tc>
      </w:tr>
      <w:tr w:rsidRPr="00D6146B" w:rsidR="00D6146B" w:rsidTr="00D22EC2" w14:paraId="29DC813C"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2C26F7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83A911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istnieć wewnętrzny mechanizm podglądu dokumentów. Minimalne formaty wymagane przez Zamawiającego to pliki pdf, doc, docx, odt, rtf, jpg, png, tiff.</w:t>
            </w:r>
          </w:p>
        </w:tc>
      </w:tr>
      <w:tr w:rsidRPr="00D6146B" w:rsidR="00D6146B" w:rsidTr="00D22EC2" w14:paraId="662194F2" w14:textId="77777777">
        <w:trPr>
          <w:gridAfter w:val="3"/>
          <w:wAfter w:w="451" w:type="dxa"/>
          <w:trHeight w:val="552"/>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B56B3E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83FE42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Musi istnieć możliwość wersjonowania dokumentów. Uprawniony Użytkownik musi posiadać dostęp do najnowszej oraz poprzednich wersji dokumentu w obrębie teczki dokumentu. </w:t>
            </w:r>
          </w:p>
        </w:tc>
      </w:tr>
      <w:tr w:rsidRPr="00D6146B" w:rsidR="00D6146B" w:rsidTr="00D22EC2" w14:paraId="5F1446D7"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15BF8C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062F31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jednolity wygląd typów spraw zdefiniowanych w systemie.</w:t>
            </w:r>
          </w:p>
        </w:tc>
      </w:tr>
      <w:tr w:rsidRPr="00D6146B" w:rsidR="00D6146B" w:rsidTr="00D22EC2" w14:paraId="4E05ECF5" w14:textId="77777777">
        <w:trPr>
          <w:gridAfter w:val="3"/>
          <w:wAfter w:w="451" w:type="dxa"/>
          <w:trHeight w:val="695"/>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7EE9A9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7AE8A8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W obrębie profilu użytkownika musi istnieć możliwość definiowania szablonów tekstów standardowych, które będą mogły być użyte przez użytkownika we wszystkich polach tekstowych występujących w formularzach i sprawach, które obsługuje dany użytkownik. </w:t>
            </w:r>
          </w:p>
        </w:tc>
      </w:tr>
      <w:tr w:rsidRPr="00D6146B" w:rsidR="00D6146B" w:rsidTr="00D22EC2" w14:paraId="11CF2ABD"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460538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E70A0A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historię zmian oraz historię przepływu dokumentu w obrębie procesu biznesowego.</w:t>
            </w:r>
          </w:p>
        </w:tc>
      </w:tr>
      <w:tr w:rsidRPr="00D6146B" w:rsidR="00D6146B" w:rsidTr="00D22EC2" w14:paraId="16D53C5A"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E18D71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A00414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Powiadomienia e-mailowe z SEOD do użytkowników  – przejście bezpośrednio do sprawy z linka w e-mailu będącym powiadomieniem o konkretnym zdarzeniu w SEOD.</w:t>
            </w:r>
          </w:p>
        </w:tc>
      </w:tr>
      <w:tr w:rsidRPr="00D6146B" w:rsidR="00D6146B" w:rsidTr="00D22EC2" w14:paraId="1CD04C0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0D79105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87432D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Powiadomienia w formie zadań – SEOD oprócz powiadomień mailowych musi umożliwiać również generowanie powiadomień w formie zadań do realizacji w SEOD dla wskazanego użytkownika.</w:t>
            </w:r>
          </w:p>
        </w:tc>
      </w:tr>
      <w:tr w:rsidRPr="00D6146B" w:rsidR="00D6146B" w:rsidTr="00D22EC2" w14:paraId="54EA0792"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7E00CF0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01230E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tworzenie dynamicznych formularzy w ramach każdego typu sprawy np. korespondencji przychodzącej, umowy, faktury czy wniosku, gdzie widoczne i/lub wymagalne do uzupełnienia pola będą się dopasowywać do wybranego rodzaju dokumentu lub  sposobu obsługi danego dokumentu powiązanego z daną ścieżką jego obiegu np. rodzaju umowy (umowa dostawy, umowa najmu), rodzaju korespondencji wychodzącej (wysyłka mailem, wysyłka przez e-PUAP) rodzaju faktury (np. inny dla faktury aptecznej, inny dla faktury kontraktowej).</w:t>
            </w:r>
          </w:p>
        </w:tc>
      </w:tr>
      <w:tr w:rsidRPr="00D6146B" w:rsidR="00D6146B" w:rsidTr="00D22EC2" w14:paraId="16DB1C2D" w14:textId="77777777">
        <w:trPr>
          <w:gridAfter w:val="3"/>
          <w:wAfter w:w="451"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31315218"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4C2732F7"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Zapewnienie jakości i bezpieczeństwa SEOD</w:t>
            </w:r>
          </w:p>
        </w:tc>
      </w:tr>
      <w:tr w:rsidRPr="00D6146B" w:rsidR="00D6146B" w:rsidTr="00D22EC2" w14:paraId="06AE9937"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ED4BA2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71F60870" w14:textId="77777777">
            <w:pPr>
              <w:spacing w:after="0" w:line="240" w:lineRule="auto"/>
              <w:rPr>
                <w:rFonts w:eastAsia="Times New Roman" w:cs="Times New Roman"/>
                <w:szCs w:val="20"/>
                <w:lang w:eastAsia="pl-PL"/>
              </w:rPr>
            </w:pPr>
            <w:r w:rsidRPr="00D6146B">
              <w:rPr>
                <w:rFonts w:cs="Times New Roman"/>
                <w:szCs w:val="20"/>
              </w:rPr>
              <w:t>W przypadku wystąpienia awarii SEOD powinien gromadzić dane audytowe pozwalające diagnozować przyczyny i zapobiegać awariom w przyszłości.</w:t>
            </w:r>
          </w:p>
        </w:tc>
      </w:tr>
      <w:tr w:rsidRPr="00D6146B" w:rsidR="00D6146B" w:rsidTr="00D22EC2" w14:paraId="49C839D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7338957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5CC9EE4F" w14:textId="77777777">
            <w:pPr>
              <w:spacing w:after="0" w:line="240" w:lineRule="auto"/>
              <w:rPr>
                <w:rFonts w:eastAsia="Times New Roman" w:cs="Times New Roman"/>
                <w:szCs w:val="20"/>
                <w:lang w:eastAsia="pl-PL"/>
              </w:rPr>
            </w:pPr>
            <w:r w:rsidRPr="00D6146B">
              <w:rPr>
                <w:rFonts w:cs="Times New Roman"/>
                <w:szCs w:val="20"/>
              </w:rPr>
              <w:t>Procedury wytwarzania SEOD muszą obejmować testy automatyczne uruchamiane na każdej wersji systemu przed jej udostępnieniem Zamawiającemu w formie Aktualizacji</w:t>
            </w:r>
          </w:p>
        </w:tc>
      </w:tr>
      <w:tr w:rsidRPr="00D6146B" w:rsidR="00D6146B" w:rsidTr="00D22EC2" w14:paraId="33D8A09C" w14:textId="77777777">
        <w:trPr>
          <w:gridAfter w:val="3"/>
          <w:wAfter w:w="451" w:type="dxa"/>
          <w:trHeight w:val="799"/>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160EC7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1E5B6905" w14:textId="77777777">
            <w:pPr>
              <w:spacing w:after="0" w:line="240" w:lineRule="auto"/>
              <w:rPr>
                <w:rFonts w:eastAsia="Times New Roman" w:cs="Times New Roman"/>
                <w:szCs w:val="20"/>
                <w:lang w:eastAsia="pl-PL"/>
              </w:rPr>
            </w:pPr>
            <w:r w:rsidRPr="00D6146B">
              <w:rPr>
                <w:rFonts w:cs="Times New Roman"/>
                <w:szCs w:val="20"/>
              </w:rPr>
              <w:t>SEOD musi być wdrażany w środowisku wirtualnym opartym na konteneryzacji w celu umożliwienia skalowania przydzielonych zasobów sprzętowych w przypadku zwiększającego się obciążenia systemu np. wskutek wzrostu liczby użytkowników</w:t>
            </w:r>
          </w:p>
        </w:tc>
      </w:tr>
      <w:tr w:rsidRPr="00D6146B" w:rsidR="00D6146B" w:rsidTr="00D22EC2" w14:paraId="084A939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896589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5AD0689F" w14:textId="77777777">
            <w:pPr>
              <w:spacing w:after="0" w:line="240" w:lineRule="auto"/>
              <w:rPr>
                <w:rFonts w:eastAsia="Times New Roman" w:cs="Times New Roman"/>
                <w:szCs w:val="20"/>
                <w:lang w:eastAsia="pl-PL"/>
              </w:rPr>
            </w:pPr>
            <w:r w:rsidRPr="00D6146B">
              <w:rPr>
                <w:rFonts w:cs="Times New Roman"/>
                <w:szCs w:val="20"/>
              </w:rPr>
              <w:t xml:space="preserve">Architektura SEOD powinna być oparta na serwisach pozwalających niezależnie od siebie skalować zasoby przydzielane do poszczególnych serwisów systemu, </w:t>
            </w:r>
            <w:r w:rsidRPr="00D6146B">
              <w:rPr>
                <w:rFonts w:cs="Times New Roman"/>
                <w:color w:val="080808"/>
                <w:szCs w:val="20"/>
              </w:rPr>
              <w:t>w tym serwisów realizujących funkcje przetwarzania dokumentów (OCR, wektoryzacja) czy funkcje AI,</w:t>
            </w:r>
            <w:r w:rsidRPr="00D6146B">
              <w:rPr>
                <w:rFonts w:cs="Times New Roman"/>
                <w:szCs w:val="20"/>
              </w:rPr>
              <w:t xml:space="preserve"> co umożliwi optymalizację wykorzystania kluczowych zasobów w zależności od potrzeb</w:t>
            </w:r>
          </w:p>
        </w:tc>
      </w:tr>
      <w:tr w:rsidRPr="00D6146B" w:rsidR="00D6146B" w:rsidTr="00D22EC2" w14:paraId="78AD28B6"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00C32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5F09090D" w14:textId="77777777">
            <w:pPr>
              <w:spacing w:after="0" w:line="240" w:lineRule="auto"/>
              <w:rPr>
                <w:rFonts w:eastAsia="Times New Roman" w:cs="Times New Roman"/>
                <w:szCs w:val="20"/>
                <w:lang w:eastAsia="pl-PL"/>
              </w:rPr>
            </w:pPr>
            <w:r w:rsidRPr="00D6146B">
              <w:rPr>
                <w:rFonts w:cs="Times New Roman"/>
                <w:szCs w:val="20"/>
              </w:rPr>
              <w:t>SEOD powinien posiadać architekturę wdrożeniowa opartą na konteneryzacji, co pozwoli elastycznie przenosić i zarządzać wdrożeniem w różnych środowiskach wirtualizacji wspierających ogólnodostępne standardy</w:t>
            </w:r>
          </w:p>
        </w:tc>
      </w:tr>
      <w:tr w:rsidRPr="00D6146B" w:rsidR="00D6146B" w:rsidTr="00D22EC2" w14:paraId="1C16C1F1"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5FFCB0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611C7739" w14:textId="77777777">
            <w:pPr>
              <w:spacing w:after="0" w:line="240" w:lineRule="auto"/>
              <w:rPr>
                <w:rFonts w:eastAsia="Times New Roman" w:cs="Times New Roman"/>
                <w:szCs w:val="20"/>
                <w:lang w:eastAsia="pl-PL"/>
              </w:rPr>
            </w:pPr>
            <w:r w:rsidRPr="00D6146B">
              <w:rPr>
                <w:rFonts w:cs="Times New Roman"/>
                <w:szCs w:val="20"/>
              </w:rPr>
              <w:t>SEOD musi posiadać API do wszystkich funkcji i modułów systemu, co pozwoli na dowolną integrację i rozwój systemu w przyszłości</w:t>
            </w:r>
          </w:p>
        </w:tc>
      </w:tr>
      <w:tr w:rsidRPr="00D6146B" w:rsidR="00D6146B" w:rsidTr="00D22EC2" w14:paraId="097B8668"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01AF42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1516099D" w14:textId="77777777">
            <w:pPr>
              <w:spacing w:after="0" w:line="240" w:lineRule="auto"/>
              <w:rPr>
                <w:rFonts w:eastAsia="Times New Roman" w:cs="Times New Roman"/>
                <w:szCs w:val="20"/>
                <w:lang w:eastAsia="pl-PL"/>
              </w:rPr>
            </w:pPr>
            <w:r w:rsidRPr="00D6146B">
              <w:rPr>
                <w:rFonts w:cs="Times New Roman"/>
                <w:szCs w:val="20"/>
              </w:rPr>
              <w:t>SEOD musi być wyposażony we wbudowany w system silnik procesów oraz rozbudowane mechanizmy konfiguracyjne umożliwiające zarówno konfigurowanie i wdrażanie w organizacji nowych procesów jak i zmianę i dostosowanie procesów istniejących w przypadku zmian prawnych lub organizacyjnych przez wyszkolonych administratorów systemu</w:t>
            </w:r>
          </w:p>
        </w:tc>
      </w:tr>
      <w:tr w:rsidRPr="00D6146B" w:rsidR="00D6146B" w:rsidTr="00D22EC2" w14:paraId="6D9AE3D0"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2E00A5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47FA6FAC" w14:textId="77777777">
            <w:pPr>
              <w:spacing w:after="0" w:line="240" w:lineRule="auto"/>
              <w:rPr>
                <w:rFonts w:eastAsia="Times New Roman" w:cs="Times New Roman"/>
                <w:szCs w:val="20"/>
                <w:lang w:eastAsia="pl-PL"/>
              </w:rPr>
            </w:pPr>
            <w:r w:rsidRPr="00D6146B">
              <w:rPr>
                <w:rFonts w:cs="Times New Roman"/>
                <w:szCs w:val="20"/>
              </w:rPr>
              <w:t>SEOD musi posiadać wbudowany mechanizm kontroli dostępu do danych na poziomie rekordów (Record Level Security)</w:t>
            </w:r>
          </w:p>
        </w:tc>
      </w:tr>
      <w:tr w:rsidRPr="00D6146B" w:rsidR="00D6146B" w:rsidTr="00D22EC2" w14:paraId="4F03DA1E"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A22839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491F40C0" w14:textId="77777777">
            <w:pPr>
              <w:spacing w:after="0" w:line="240" w:lineRule="auto"/>
              <w:rPr>
                <w:rFonts w:eastAsia="Times New Roman" w:cs="Times New Roman"/>
                <w:szCs w:val="20"/>
                <w:lang w:eastAsia="pl-PL"/>
              </w:rPr>
            </w:pPr>
            <w:r w:rsidRPr="00D6146B">
              <w:rPr>
                <w:rFonts w:cs="Times New Roman"/>
                <w:szCs w:val="20"/>
              </w:rPr>
              <w:t>Model uprawnień systemowych musi być oparty na z góry określonych regułach dostępu do danych w zależności od roli użytkownika w procesie i miejsca w strukturze organizacyjnej, co pozwoli realizować politykę dostępu opartą o zasady Privacy By Design i Privacy By Default</w:t>
            </w:r>
          </w:p>
        </w:tc>
      </w:tr>
      <w:tr w:rsidRPr="00D6146B" w:rsidR="00D6146B" w:rsidTr="00D22EC2" w14:paraId="54A0B2B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1D39EF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0E86636B" w14:textId="77777777">
            <w:pPr>
              <w:spacing w:after="0" w:line="240" w:lineRule="auto"/>
              <w:rPr>
                <w:rFonts w:eastAsia="Times New Roman" w:cs="Times New Roman"/>
                <w:szCs w:val="20"/>
                <w:lang w:eastAsia="pl-PL"/>
              </w:rPr>
            </w:pPr>
            <w:r w:rsidRPr="00D6146B">
              <w:rPr>
                <w:rFonts w:cs="Times New Roman"/>
                <w:szCs w:val="20"/>
              </w:rPr>
              <w:t>Wymagalność i rodzaj przetwarzanych danych musi być dostosowywana do procesów, które są wdrażane i wynikają tylko i wyłącznie z polityki organizacji korzystającej z SEOD i muszą być do niej dostosowywane za pomocą odpowiednich mechanizmów konfiguracyjnych</w:t>
            </w:r>
          </w:p>
        </w:tc>
      </w:tr>
      <w:tr w:rsidRPr="00D6146B" w:rsidR="00D6146B" w:rsidTr="00D22EC2" w14:paraId="6D66C2B7"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3F6300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069DC3A2" w14:textId="77777777">
            <w:pPr>
              <w:spacing w:after="0" w:line="240" w:lineRule="auto"/>
              <w:rPr>
                <w:rFonts w:eastAsia="Times New Roman" w:cs="Times New Roman"/>
                <w:szCs w:val="20"/>
                <w:lang w:eastAsia="pl-PL"/>
              </w:rPr>
            </w:pPr>
            <w:r w:rsidRPr="00D6146B">
              <w:rPr>
                <w:rFonts w:cs="Times New Roman"/>
                <w:szCs w:val="20"/>
              </w:rPr>
              <w:t>Każda operacja na danych (wprowadzanie, modyfikacja) musi być zapisywana w logu audytowym. Możliwość modyfikacji danych musi być kontrolowana w zależności od etapu procesu i uprawnień użytkownika zgodnie z polityką organizacji</w:t>
            </w:r>
          </w:p>
        </w:tc>
      </w:tr>
      <w:tr w:rsidRPr="00D6146B" w:rsidR="00D6146B" w:rsidTr="00D22EC2" w14:paraId="41D6BA92"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A48CE6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76234338" w14:textId="77777777">
            <w:pPr>
              <w:spacing w:after="0" w:line="240" w:lineRule="auto"/>
              <w:rPr>
                <w:rFonts w:eastAsia="Times New Roman" w:cs="Times New Roman"/>
                <w:szCs w:val="20"/>
                <w:lang w:eastAsia="pl-PL"/>
              </w:rPr>
            </w:pPr>
            <w:r w:rsidRPr="00D6146B">
              <w:rPr>
                <w:rFonts w:cs="Times New Roman"/>
                <w:color w:val="222222"/>
                <w:szCs w:val="20"/>
              </w:rPr>
              <w:t>SEOD musi być wyposażony w mechanizmu monitoringu w czasie rzeczywistym kluczowych parametrów wydajnościowych takich jak: czas realizacji żądań, obciążenie procesorów, wykorzystanie pamięci, zajętość i obciążenie operacjami I/O dysków</w:t>
            </w:r>
          </w:p>
        </w:tc>
      </w:tr>
      <w:tr w:rsidRPr="00D6146B" w:rsidR="00D6146B" w:rsidTr="00D22EC2" w14:paraId="5B6832B2"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5C05D3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1FC4C938" w14:textId="77777777">
            <w:pPr>
              <w:spacing w:after="0" w:line="240" w:lineRule="auto"/>
              <w:rPr>
                <w:rFonts w:eastAsia="Times New Roman" w:cs="Times New Roman"/>
                <w:szCs w:val="20"/>
                <w:lang w:eastAsia="pl-PL"/>
              </w:rPr>
            </w:pPr>
            <w:r w:rsidRPr="00D6146B">
              <w:rPr>
                <w:rFonts w:cs="Times New Roman"/>
                <w:color w:val="222222"/>
                <w:szCs w:val="20"/>
              </w:rPr>
              <w:t>Mechanizmy monitoringu muszą umożliwiać obserwowanie bieżących parametrów na wykresach i ustawianie powiadomień w przypadku przekroczenia wartości alarmowych dla kluczowych parametrów</w:t>
            </w:r>
          </w:p>
        </w:tc>
      </w:tr>
      <w:tr w:rsidRPr="00D6146B" w:rsidR="00D6146B" w:rsidTr="00D22EC2" w14:paraId="51DB56E9"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476DD03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5AD8FFD4" w14:textId="77777777">
            <w:pPr>
              <w:spacing w:after="0" w:line="240" w:lineRule="auto"/>
              <w:rPr>
                <w:rFonts w:eastAsia="Times New Roman" w:cs="Times New Roman"/>
                <w:szCs w:val="20"/>
                <w:lang w:eastAsia="pl-PL"/>
              </w:rPr>
            </w:pPr>
            <w:r w:rsidRPr="00D6146B">
              <w:rPr>
                <w:rFonts w:cs="Times New Roman"/>
                <w:color w:val="222222"/>
                <w:szCs w:val="20"/>
              </w:rPr>
              <w:t>Powiadomienia systemowe muszą być powiązane z usługą wsparcia opartą o jasno określone czasy reakcji (SLA) w celu realizacji proaktywnego zabezpieczenie stabilności działania systemu, tj. Wykonawca jest zobowiązany reagować na powiadomienia o przekroczeniach ostrzegawczych poziomów parametrów a nie tylko na awarie</w:t>
            </w:r>
          </w:p>
        </w:tc>
      </w:tr>
      <w:tr w:rsidRPr="00D6146B" w:rsidR="00D6146B" w:rsidTr="00D22EC2" w14:paraId="652DA5DA" w14:textId="77777777">
        <w:trPr>
          <w:gridAfter w:val="3"/>
          <w:wAfter w:w="451"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66A1FBE3"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6F492C19"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Dostępność cyfrowa SEOD</w:t>
            </w:r>
          </w:p>
        </w:tc>
      </w:tr>
      <w:tr w:rsidRPr="00D6146B" w:rsidR="00D6146B" w:rsidTr="00D22EC2" w14:paraId="1292BBEE"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340964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FD11154" w14:textId="77777777">
            <w:pPr>
              <w:spacing w:after="0" w:line="240" w:lineRule="auto"/>
              <w:rPr>
                <w:rFonts w:eastAsia="Times New Roman" w:cs="Times New Roman"/>
                <w:szCs w:val="20"/>
                <w:lang w:eastAsia="pl-PL"/>
              </w:rPr>
            </w:pPr>
            <w:r w:rsidRPr="00D6146B">
              <w:rPr>
                <w:rFonts w:cs="Times New Roman"/>
                <w:szCs w:val="20"/>
              </w:rPr>
              <w:t>SEOD od strony interfejsu użytkownika końcowego musi spełniać wymagania Krajowych Ram Interoperacyjności, w tym obowiązujący standard WCAG, co najmniej w zakresie opisanym poniżej:</w:t>
            </w:r>
          </w:p>
        </w:tc>
      </w:tr>
      <w:tr w:rsidRPr="00D6146B" w:rsidR="00D6146B" w:rsidTr="00D22EC2" w14:paraId="63E0A2FF"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240490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73EEB96" w14:textId="77777777">
            <w:pPr>
              <w:spacing w:after="0" w:line="240" w:lineRule="auto"/>
              <w:rPr>
                <w:rFonts w:eastAsia="Times New Roman" w:cs="Times New Roman"/>
                <w:szCs w:val="20"/>
                <w:lang w:eastAsia="pl-PL"/>
              </w:rPr>
            </w:pPr>
            <w:r w:rsidRPr="00D6146B">
              <w:rPr>
                <w:rFonts w:cs="Times New Roman"/>
                <w:szCs w:val="20"/>
              </w:rPr>
              <w:t>Stosowanie nagłówków w prawidłowej hierarchii na wszystkich stronach, unikając budowy serwisu w oparciu o tabele jako elementów konstrukcji layoutu.</w:t>
            </w:r>
          </w:p>
        </w:tc>
      </w:tr>
      <w:tr w:rsidRPr="00D6146B" w:rsidR="00D6146B" w:rsidTr="00D22EC2" w14:paraId="51BDD80E"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BD9F1B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31BEF73" w14:textId="77777777">
            <w:pPr>
              <w:spacing w:after="0" w:line="240" w:lineRule="auto"/>
              <w:rPr>
                <w:rFonts w:eastAsia="Times New Roman" w:cs="Times New Roman"/>
                <w:szCs w:val="20"/>
                <w:lang w:eastAsia="pl-PL"/>
              </w:rPr>
            </w:pPr>
            <w:r w:rsidRPr="00D6146B">
              <w:rPr>
                <w:rFonts w:cs="Times New Roman"/>
                <w:szCs w:val="20"/>
              </w:rPr>
              <w:t>Przedstawianie mechanizmów nawigacyjnych za pomocą list nieuporządkowanych, co zapewnia czytelność i intuicyjną nawigację.</w:t>
            </w:r>
          </w:p>
        </w:tc>
      </w:tr>
      <w:tr w:rsidRPr="00D6146B" w:rsidR="00D6146B" w:rsidTr="00D22EC2" w14:paraId="15F6F9E1" w14:textId="77777777">
        <w:trPr>
          <w:gridAfter w:val="3"/>
          <w:wAfter w:w="451" w:type="dxa"/>
          <w:trHeight w:val="380"/>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7B1683A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9C56D18" w14:textId="77777777">
            <w:pPr>
              <w:spacing w:after="0" w:line="240" w:lineRule="auto"/>
              <w:rPr>
                <w:rFonts w:eastAsia="Times New Roman" w:cs="Times New Roman"/>
                <w:szCs w:val="20"/>
                <w:lang w:eastAsia="pl-PL"/>
              </w:rPr>
            </w:pPr>
            <w:r w:rsidRPr="00D6146B">
              <w:rPr>
                <w:rFonts w:cs="Times New Roman"/>
                <w:szCs w:val="20"/>
              </w:rPr>
              <w:t>Logiczna i intuicyjna kolejność nawigacji i czytania określaną za pomocą kodu HTML.</w:t>
            </w:r>
          </w:p>
        </w:tc>
      </w:tr>
      <w:tr w:rsidRPr="00D6146B" w:rsidR="00D6146B" w:rsidTr="00D22EC2" w14:paraId="758B3D8A" w14:textId="77777777">
        <w:trPr>
          <w:gridAfter w:val="3"/>
          <w:wAfter w:w="451" w:type="dxa"/>
          <w:trHeight w:val="272"/>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EDCDD2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A1C94F5" w14:textId="77777777">
            <w:pPr>
              <w:spacing w:after="0" w:line="240" w:lineRule="auto"/>
              <w:rPr>
                <w:rFonts w:eastAsia="Times New Roman" w:cs="Times New Roman"/>
                <w:szCs w:val="20"/>
                <w:lang w:eastAsia="pl-PL"/>
              </w:rPr>
            </w:pPr>
            <w:r w:rsidRPr="00D6146B">
              <w:rPr>
                <w:rFonts w:cs="Times New Roman"/>
                <w:szCs w:val="20"/>
              </w:rPr>
              <w:t>Logiczna, spójna, przejrzysta i przewidywalna architektura informacji w serwisie.</w:t>
            </w:r>
          </w:p>
        </w:tc>
      </w:tr>
      <w:tr w:rsidRPr="00D6146B" w:rsidR="00D6146B" w:rsidTr="00D22EC2" w14:paraId="088414B5"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79C4BC5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B7AFE8D" w14:textId="77777777">
            <w:pPr>
              <w:spacing w:after="0" w:line="240" w:lineRule="auto"/>
              <w:rPr>
                <w:rFonts w:eastAsia="Times New Roman" w:cs="Times New Roman"/>
                <w:szCs w:val="20"/>
                <w:lang w:eastAsia="pl-PL"/>
              </w:rPr>
            </w:pPr>
            <w:r w:rsidRPr="00D6146B">
              <w:rPr>
                <w:rFonts w:cs="Times New Roman"/>
                <w:szCs w:val="20"/>
              </w:rPr>
              <w:t>Uwzględnianie różnych aspektów percepcji w elementach nawigacyjnych i komunikatach, nie polegając tylko na charakterystykach zmysłowych.</w:t>
            </w:r>
          </w:p>
        </w:tc>
      </w:tr>
      <w:tr w:rsidRPr="00D6146B" w:rsidR="00D6146B" w:rsidTr="00D22EC2" w14:paraId="134D88E1" w14:textId="77777777">
        <w:trPr>
          <w:gridAfter w:val="3"/>
          <w:wAfter w:w="451" w:type="dxa"/>
          <w:trHeight w:val="25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4E1B210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1CF932B" w14:textId="77777777">
            <w:pPr>
              <w:spacing w:after="0" w:line="240" w:lineRule="auto"/>
              <w:rPr>
                <w:rFonts w:eastAsia="Times New Roman" w:cs="Times New Roman"/>
                <w:szCs w:val="20"/>
                <w:lang w:eastAsia="pl-PL"/>
              </w:rPr>
            </w:pPr>
            <w:r w:rsidRPr="00D6146B">
              <w:rPr>
                <w:rFonts w:cs="Times New Roman"/>
                <w:szCs w:val="20"/>
              </w:rPr>
              <w:t>Wyróżnianie odnośników w treściach artykułów za pomocą podkreślenia oraz kolorem.</w:t>
            </w:r>
          </w:p>
        </w:tc>
      </w:tr>
      <w:tr w:rsidRPr="00D6146B" w:rsidR="00D6146B" w:rsidTr="00D22EC2" w14:paraId="66607FAA"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088D25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BF94F35" w14:textId="77777777">
            <w:pPr>
              <w:spacing w:after="0" w:line="240" w:lineRule="auto"/>
              <w:rPr>
                <w:rFonts w:eastAsia="Times New Roman" w:cs="Times New Roman"/>
                <w:szCs w:val="20"/>
                <w:lang w:eastAsia="pl-PL"/>
              </w:rPr>
            </w:pPr>
            <w:r w:rsidRPr="00D6146B">
              <w:rPr>
                <w:rFonts w:cs="Times New Roman"/>
                <w:szCs w:val="20"/>
              </w:rPr>
              <w:t>Eliminacja potencjalnych uciążliwości dla użytkowników poprzez brak automatycznego odtwarzania dźwięku po wczytaniu strony.</w:t>
            </w:r>
          </w:p>
        </w:tc>
      </w:tr>
      <w:tr w:rsidRPr="00D6146B" w:rsidR="00D6146B" w:rsidTr="00D22EC2" w14:paraId="0B9D0655"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F0E8DA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C5DF56D" w14:textId="77777777">
            <w:pPr>
              <w:spacing w:after="0" w:line="240" w:lineRule="auto"/>
              <w:rPr>
                <w:rFonts w:eastAsia="Times New Roman" w:cs="Times New Roman"/>
                <w:szCs w:val="20"/>
                <w:lang w:eastAsia="pl-PL"/>
              </w:rPr>
            </w:pPr>
            <w:r w:rsidRPr="00D6146B">
              <w:rPr>
                <w:rFonts w:cs="Times New Roman"/>
                <w:szCs w:val="20"/>
              </w:rPr>
              <w:t>Dostęp do wersji kontrastowej serwisu, zachowującej zawartość i funkcjonalność wersji graficznej, dla osób z wrażliwością na kontrast.</w:t>
            </w:r>
          </w:p>
        </w:tc>
      </w:tr>
      <w:tr w:rsidRPr="00D6146B" w:rsidR="00D6146B" w:rsidTr="00D22EC2" w14:paraId="4CDE9BD5" w14:textId="77777777">
        <w:trPr>
          <w:gridAfter w:val="3"/>
          <w:wAfter w:w="451" w:type="dxa"/>
          <w:trHeight w:val="283"/>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208930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DFDCE42" w14:textId="77777777">
            <w:pPr>
              <w:spacing w:after="0" w:line="240" w:lineRule="auto"/>
              <w:rPr>
                <w:rFonts w:eastAsia="Times New Roman" w:cs="Times New Roman"/>
                <w:szCs w:val="20"/>
                <w:lang w:eastAsia="pl-PL"/>
              </w:rPr>
            </w:pPr>
            <w:r w:rsidRPr="00D6146B">
              <w:rPr>
                <w:rFonts w:cs="Times New Roman"/>
                <w:szCs w:val="20"/>
              </w:rPr>
              <w:t>Prawidłowe wyświetlanie w systemowym trybie wysokiego kontrastu.</w:t>
            </w:r>
          </w:p>
        </w:tc>
      </w:tr>
      <w:tr w:rsidRPr="00D6146B" w:rsidR="00D6146B" w:rsidTr="00D22EC2" w14:paraId="3C29EC61" w14:textId="77777777">
        <w:trPr>
          <w:gridAfter w:val="3"/>
          <w:wAfter w:w="451" w:type="dxa"/>
          <w:trHeight w:val="283"/>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30D1CC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9152B45" w14:textId="77777777">
            <w:pPr>
              <w:spacing w:after="0" w:line="240" w:lineRule="auto"/>
              <w:rPr>
                <w:rFonts w:eastAsia="Times New Roman" w:cs="Times New Roman"/>
                <w:szCs w:val="20"/>
                <w:lang w:eastAsia="pl-PL"/>
              </w:rPr>
            </w:pPr>
            <w:r w:rsidRPr="00D6146B">
              <w:rPr>
                <w:rFonts w:cs="Times New Roman"/>
                <w:szCs w:val="20"/>
              </w:rPr>
              <w:t>Zaprojektowanie typografii tekstów i kontrastów pod kątem czytelności.</w:t>
            </w:r>
          </w:p>
        </w:tc>
      </w:tr>
      <w:tr w:rsidRPr="00D6146B" w:rsidR="00D6146B" w:rsidTr="00D22EC2" w14:paraId="3D310213" w14:textId="77777777">
        <w:trPr>
          <w:gridAfter w:val="3"/>
          <w:wAfter w:w="451" w:type="dxa"/>
          <w:trHeight w:val="272"/>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2F5E17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7C7205A" w14:textId="77777777">
            <w:pPr>
              <w:spacing w:after="0" w:line="240" w:lineRule="auto"/>
              <w:rPr>
                <w:rFonts w:eastAsia="Times New Roman" w:cs="Times New Roman"/>
                <w:szCs w:val="20"/>
                <w:lang w:eastAsia="pl-PL"/>
              </w:rPr>
            </w:pPr>
            <w:r w:rsidRPr="00D6146B">
              <w:rPr>
                <w:rFonts w:cs="Times New Roman"/>
                <w:szCs w:val="20"/>
              </w:rPr>
              <w:t>Brak utraty zawartości i funkcjonalności serwisu po powiększeniu czcionki do 200%.</w:t>
            </w:r>
          </w:p>
        </w:tc>
      </w:tr>
      <w:tr w:rsidRPr="00D6146B" w:rsidR="00D6146B" w:rsidTr="00D22EC2" w14:paraId="63905380" w14:textId="77777777">
        <w:trPr>
          <w:gridAfter w:val="3"/>
          <w:wAfter w:w="451" w:type="dxa"/>
          <w:trHeight w:val="277"/>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C29638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ADBF699" w14:textId="77777777">
            <w:pPr>
              <w:spacing w:after="0" w:line="240" w:lineRule="auto"/>
              <w:rPr>
                <w:rFonts w:eastAsia="Times New Roman" w:cs="Times New Roman"/>
                <w:szCs w:val="20"/>
                <w:lang w:eastAsia="pl-PL"/>
              </w:rPr>
            </w:pPr>
            <w:r w:rsidRPr="00D6146B">
              <w:rPr>
                <w:rFonts w:cs="Times New Roman"/>
                <w:szCs w:val="20"/>
              </w:rPr>
              <w:t>Preferowanie prezentacji treści za pomocą tekstu zamiast grafiki, jeśli to możliwe</w:t>
            </w:r>
          </w:p>
        </w:tc>
      </w:tr>
      <w:tr w:rsidRPr="00D6146B" w:rsidR="00D6146B" w:rsidTr="00D22EC2" w14:paraId="39930369"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2E042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05F0D6D" w14:textId="77777777">
            <w:pPr>
              <w:spacing w:after="0" w:line="240" w:lineRule="auto"/>
              <w:rPr>
                <w:rFonts w:eastAsia="Times New Roman" w:cs="Times New Roman"/>
                <w:szCs w:val="20"/>
                <w:lang w:eastAsia="pl-PL"/>
              </w:rPr>
            </w:pPr>
            <w:r w:rsidRPr="00D6146B">
              <w:rPr>
                <w:rFonts w:cs="Times New Roman"/>
                <w:szCs w:val="20"/>
              </w:rPr>
              <w:t>Nawigację za pomocą klawiatury przy użyciu skrótów klawiszowych oraz widoczny fokus, spełniający minimalne wymagania kontrastu.</w:t>
            </w:r>
          </w:p>
        </w:tc>
      </w:tr>
      <w:tr w:rsidRPr="00D6146B" w:rsidR="00D6146B" w:rsidTr="00D22EC2" w14:paraId="33440EC9"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57F6B3C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E5CA574" w14:textId="77777777">
            <w:pPr>
              <w:spacing w:after="0" w:line="240" w:lineRule="auto"/>
              <w:rPr>
                <w:rFonts w:eastAsia="Times New Roman" w:cs="Times New Roman"/>
                <w:szCs w:val="20"/>
                <w:lang w:eastAsia="pl-PL"/>
              </w:rPr>
            </w:pPr>
            <w:r w:rsidRPr="00D6146B">
              <w:rPr>
                <w:rFonts w:cs="Times New Roman"/>
                <w:szCs w:val="20"/>
              </w:rPr>
              <w:t>Unikalne tytuły na wszystkich stronach serwisu i zrozumiałe odnośniki, jednoznacznie informujące użytkownika o celu lub akcji.</w:t>
            </w:r>
          </w:p>
        </w:tc>
      </w:tr>
      <w:tr w:rsidRPr="00D6146B" w:rsidR="00D6146B" w:rsidTr="00D22EC2" w14:paraId="3F64F2CA" w14:textId="77777777">
        <w:trPr>
          <w:gridAfter w:val="3"/>
          <w:wAfter w:w="451" w:type="dxa"/>
          <w:trHeight w:val="240"/>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54F7FEF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8FD7B03" w14:textId="77777777">
            <w:pPr>
              <w:spacing w:after="0" w:line="240" w:lineRule="auto"/>
              <w:rPr>
                <w:rFonts w:eastAsia="Times New Roman" w:cs="Times New Roman"/>
                <w:szCs w:val="20"/>
                <w:lang w:eastAsia="pl-PL"/>
              </w:rPr>
            </w:pPr>
            <w:r w:rsidRPr="00D6146B">
              <w:rPr>
                <w:rFonts w:cs="Times New Roman"/>
                <w:szCs w:val="20"/>
              </w:rPr>
              <w:t>Dodatkowe sposoby odnalezienia informacji, takie jak wyszukiwarka.</w:t>
            </w:r>
          </w:p>
        </w:tc>
      </w:tr>
      <w:tr w:rsidRPr="00D6146B" w:rsidR="00D6146B" w:rsidTr="00D22EC2" w14:paraId="32C3DE8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EC2FAE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9209A15" w14:textId="77777777">
            <w:pPr>
              <w:spacing w:after="0" w:line="240" w:lineRule="auto"/>
              <w:rPr>
                <w:rFonts w:cs="Times New Roman"/>
                <w:szCs w:val="20"/>
              </w:rPr>
            </w:pPr>
            <w:r w:rsidRPr="00D6146B">
              <w:rPr>
                <w:rFonts w:cs="Times New Roman"/>
                <w:szCs w:val="20"/>
              </w:rPr>
              <w:t>Zrozumienie treści dla osób korzystających z technologii wspomagających tłumaczenie i odczyt dzięki adekwatnemu głównemu językowi dokumentu do wersji językowej.</w:t>
            </w:r>
          </w:p>
        </w:tc>
      </w:tr>
      <w:tr w:rsidRPr="00D6146B" w:rsidR="00D6146B" w:rsidTr="00D22EC2" w14:paraId="4C236FA5" w14:textId="77777777">
        <w:trPr>
          <w:gridAfter w:val="3"/>
          <w:wAfter w:w="451" w:type="dxa"/>
          <w:trHeight w:val="394"/>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F3C1AF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FE415C1" w14:textId="77777777">
            <w:pPr>
              <w:spacing w:after="0" w:line="240" w:lineRule="auto"/>
              <w:rPr>
                <w:rFonts w:cs="Times New Roman"/>
                <w:szCs w:val="20"/>
              </w:rPr>
            </w:pPr>
            <w:r w:rsidRPr="00D6146B">
              <w:rPr>
                <w:rFonts w:cs="Times New Roman"/>
                <w:szCs w:val="20"/>
              </w:rPr>
              <w:t>Brak automatycznych zmian kontekstu przy zmianie ustawień interfejsu użytkownika.</w:t>
            </w:r>
          </w:p>
        </w:tc>
      </w:tr>
      <w:tr w:rsidRPr="00D6146B" w:rsidR="00D6146B" w:rsidTr="00D22EC2" w14:paraId="44FD35E3" w14:textId="77777777">
        <w:trPr>
          <w:gridAfter w:val="3"/>
          <w:wAfter w:w="451" w:type="dxa"/>
          <w:trHeight w:val="272"/>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067EE15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C9681C5" w14:textId="77777777">
            <w:pPr>
              <w:spacing w:after="0" w:line="240" w:lineRule="auto"/>
              <w:rPr>
                <w:rFonts w:cs="Times New Roman"/>
                <w:szCs w:val="20"/>
              </w:rPr>
            </w:pPr>
            <w:r w:rsidRPr="00D6146B">
              <w:rPr>
                <w:rFonts w:cs="Times New Roman"/>
                <w:szCs w:val="20"/>
              </w:rPr>
              <w:t>Opatrzenie wszystkich pól formularzy etykietami i sugestie rozwiązania w przypadku błędów</w:t>
            </w:r>
          </w:p>
        </w:tc>
      </w:tr>
      <w:tr w:rsidRPr="00D6146B" w:rsidR="00D6146B" w:rsidTr="00D22EC2" w14:paraId="111967FE"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41091EB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5EBC60C" w14:textId="77777777">
            <w:pPr>
              <w:spacing w:after="0" w:line="240" w:lineRule="auto"/>
              <w:rPr>
                <w:rFonts w:cs="Times New Roman"/>
                <w:szCs w:val="20"/>
              </w:rPr>
            </w:pPr>
            <w:r w:rsidRPr="00D6146B">
              <w:rPr>
                <w:rFonts w:cs="Times New Roman"/>
                <w:szCs w:val="20"/>
              </w:rPr>
              <w:t>Zgodność ze standardami HTML i CSS, zarówno w szablonach, jak i generowanym kodzie, oraz wykorzystanie technologii wspierających dostępność, takich jak Java Script i PDF.</w:t>
            </w:r>
          </w:p>
        </w:tc>
      </w:tr>
      <w:tr w:rsidRPr="00D6146B" w:rsidR="00D6146B" w:rsidTr="00D22EC2" w14:paraId="179D20F8"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6B7468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018846E" w14:textId="77777777">
            <w:pPr>
              <w:spacing w:after="0" w:line="240" w:lineRule="auto"/>
              <w:rPr>
                <w:rFonts w:cs="Times New Roman"/>
                <w:szCs w:val="20"/>
              </w:rPr>
            </w:pPr>
            <w:r w:rsidRPr="00D6146B">
              <w:rPr>
                <w:rFonts w:cs="Times New Roman"/>
                <w:szCs w:val="20"/>
              </w:rPr>
              <w:t>Spełnienie wytycznych dotyczących kolorystyki dla osób słabowidzących w wersji kontrastowej, zapewniającej odpowiedni kontrast tekstu i elementów interfejsu.</w:t>
            </w:r>
          </w:p>
        </w:tc>
      </w:tr>
      <w:tr w:rsidRPr="00D6146B" w:rsidR="00D6146B" w:rsidTr="00D22EC2" w14:paraId="1868161A"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020675A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CDB696B" w14:textId="77777777">
            <w:pPr>
              <w:spacing w:after="0" w:line="240" w:lineRule="auto"/>
              <w:rPr>
                <w:rFonts w:cs="Times New Roman"/>
                <w:szCs w:val="20"/>
              </w:rPr>
            </w:pPr>
            <w:r w:rsidRPr="00D6146B">
              <w:rPr>
                <w:rFonts w:cs="Times New Roman"/>
                <w:szCs w:val="20"/>
              </w:rPr>
              <w:t>Powiększanie czcionki i dostępne przyciski powiększania tekstu nawigacji i innych bloków treści</w:t>
            </w:r>
          </w:p>
        </w:tc>
      </w:tr>
      <w:tr w:rsidRPr="00D6146B" w:rsidR="00D6146B" w:rsidTr="00D22EC2" w14:paraId="30EAB585"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6C24A0F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43FDC13" w14:textId="77777777">
            <w:pPr>
              <w:spacing w:after="0" w:line="240" w:lineRule="auto"/>
              <w:rPr>
                <w:rFonts w:cs="Times New Roman"/>
                <w:szCs w:val="20"/>
              </w:rPr>
            </w:pPr>
            <w:r w:rsidRPr="00D6146B">
              <w:rPr>
                <w:rFonts w:cs="Times New Roman"/>
                <w:szCs w:val="20"/>
              </w:rPr>
              <w:t>Działanie powiększenia czcionki na wszystkich podstronach oraz widoczne i dostępne przyciski dostępności z poziomu klawiatury przy użyciu skrótów klawiszowych</w:t>
            </w:r>
          </w:p>
        </w:tc>
      </w:tr>
      <w:tr w:rsidRPr="00D6146B" w:rsidR="00D6146B" w:rsidTr="00D22EC2" w14:paraId="400002F4" w14:textId="77777777">
        <w:trPr>
          <w:gridAfter w:val="3"/>
          <w:wAfter w:w="451"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37428962"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0E9D34D2"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Autoryzacja i administrowanie systemem</w:t>
            </w:r>
          </w:p>
        </w:tc>
      </w:tr>
      <w:tr w:rsidRPr="00D6146B" w:rsidR="00D6146B" w:rsidTr="00D22EC2" w14:paraId="1D1117C2" w14:textId="77777777">
        <w:trPr>
          <w:gridAfter w:val="3"/>
          <w:wAfter w:w="451" w:type="dxa"/>
          <w:trHeight w:val="612"/>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B7E19F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FB7E67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z poziomu administratora możliwość konfigurowania interfejsu użytkownika (menu systemowe i formularze) w zależności od roli użytkownika.</w:t>
            </w:r>
          </w:p>
        </w:tc>
      </w:tr>
      <w:tr w:rsidRPr="00D6146B" w:rsidR="00D6146B" w:rsidTr="00D22EC2" w14:paraId="229B77FA"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3C92D9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7E7CC7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Zarządzanie użytkownikami z poziomu dedykowanego modułu administracyjnego dostępnego przez przeglądarkę internetową.</w:t>
            </w:r>
          </w:p>
        </w:tc>
      </w:tr>
      <w:tr w:rsidRPr="00D6146B" w:rsidR="00D6146B" w:rsidTr="00D22EC2" w14:paraId="281CD216" w14:textId="77777777">
        <w:trPr>
          <w:gridAfter w:val="3"/>
          <w:wAfter w:w="451" w:type="dxa"/>
          <w:trHeight w:val="405"/>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15672A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C788F4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Weryfikacja (autoryzacja) użytkowników poprzez login i hasło </w:t>
            </w:r>
          </w:p>
        </w:tc>
      </w:tr>
      <w:tr w:rsidRPr="00D6146B" w:rsidR="00D6146B" w:rsidTr="00D22EC2" w14:paraId="497E11C9"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4B45A2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5F4556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mechanizm podwójnej autoryzacji przy pomocy e-mail oraz aplikacji generującej klucz uwierzytelniający (token).</w:t>
            </w:r>
          </w:p>
        </w:tc>
      </w:tr>
      <w:tr w:rsidRPr="00D6146B" w:rsidR="00D6146B" w:rsidTr="00D22EC2" w14:paraId="4A28B170"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47D280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07596D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pozwolić na wykorzystanie mechanizmu podwójnej autoryzacji w procesach akceptacji wykorzystywanych w obiegach.</w:t>
            </w:r>
          </w:p>
        </w:tc>
      </w:tr>
      <w:tr w:rsidRPr="00D6146B" w:rsidR="00D6146B" w:rsidTr="00D22EC2" w14:paraId="382325F7" w14:textId="77777777">
        <w:trPr>
          <w:gridAfter w:val="3"/>
          <w:wAfter w:w="451" w:type="dxa"/>
          <w:trHeight w:val="612"/>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62BEEC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E74210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przechowywać unikalne dane autoryzacyjne związane z wykonanym polecenia lub logowaniem, dane musze być dostępne dla administratorów lub osób wskazanych w procesach.</w:t>
            </w:r>
          </w:p>
        </w:tc>
      </w:tr>
      <w:tr w:rsidRPr="00D6146B" w:rsidR="00D6146B" w:rsidTr="00D22EC2" w14:paraId="68B33BEB" w14:textId="77777777">
        <w:trPr>
          <w:gridAfter w:val="3"/>
          <w:wAfter w:w="451" w:type="dxa"/>
          <w:trHeight w:val="288"/>
        </w:trPr>
        <w:tc>
          <w:tcPr>
            <w:tcW w:w="851" w:type="dxa"/>
            <w:vMerge w:val="restart"/>
            <w:tcBorders>
              <w:top w:val="nil"/>
              <w:left w:val="single" w:color="auto" w:sz="4" w:space="0"/>
              <w:bottom w:val="single" w:color="auto" w:sz="4" w:space="0"/>
              <w:right w:val="single" w:color="auto" w:sz="4" w:space="0"/>
            </w:tcBorders>
            <w:vAlign w:val="center"/>
            <w:hideMark/>
          </w:tcPr>
          <w:p w:rsidRPr="00D6146B" w:rsidR="00D6146B" w:rsidP="00D6146B" w:rsidRDefault="00D6146B" w14:paraId="37743F3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1A9C33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Zarządzanie polityką haseł poprzez definiowanie:</w:t>
            </w:r>
          </w:p>
        </w:tc>
      </w:tr>
      <w:tr w:rsidRPr="00D6146B" w:rsidR="00D6146B" w:rsidTr="00D22EC2" w14:paraId="1ECC2290" w14:textId="77777777">
        <w:trPr>
          <w:gridAfter w:val="3"/>
          <w:wAfter w:w="451" w:type="dxa"/>
          <w:trHeight w:val="288"/>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3F0E9A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E58C6B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konfigurowalnej minimalnej długości hasła,</w:t>
            </w:r>
          </w:p>
        </w:tc>
      </w:tr>
      <w:tr w:rsidRPr="00D6146B" w:rsidR="00D6146B" w:rsidTr="00D22EC2" w14:paraId="62FA1125" w14:textId="77777777">
        <w:trPr>
          <w:gridAfter w:val="3"/>
          <w:wAfter w:w="451" w:type="dxa"/>
          <w:trHeight w:val="322"/>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1856BE1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2C8232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reguł wymuszających, aby hasło zawierało duże i małe litery oraz cyfry lub znaki specjalne,</w:t>
            </w:r>
          </w:p>
        </w:tc>
      </w:tr>
      <w:tr w:rsidRPr="00D6146B" w:rsidR="00D6146B" w:rsidTr="00D22EC2" w14:paraId="2CAADFA6" w14:textId="77777777">
        <w:trPr>
          <w:gridAfter w:val="3"/>
          <w:wAfter w:w="451" w:type="dxa"/>
          <w:trHeight w:val="288"/>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2E70A13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1E4AC1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wymogu zmiany hasła nie rzadziej, niż co 30 dni,</w:t>
            </w:r>
          </w:p>
        </w:tc>
      </w:tr>
      <w:tr w:rsidRPr="00D6146B" w:rsidR="00D6146B" w:rsidTr="00D22EC2" w14:paraId="036E440C" w14:textId="77777777">
        <w:trPr>
          <w:gridAfter w:val="3"/>
          <w:wAfter w:w="451" w:type="dxa"/>
          <w:trHeight w:val="288"/>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3252AF5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91E1DE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Hasła muszą być przechowywane w formacie zaszyfrowanym.</w:t>
            </w:r>
          </w:p>
        </w:tc>
      </w:tr>
      <w:tr w:rsidRPr="00D6146B" w:rsidR="00D6146B" w:rsidTr="00D22EC2" w14:paraId="2182257A"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835300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B7FD10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Zapis sesji użytkowników w logach systemowych.</w:t>
            </w:r>
          </w:p>
        </w:tc>
      </w:tr>
      <w:tr w:rsidRPr="00D6146B" w:rsidR="00D6146B" w:rsidTr="00D22EC2" w14:paraId="1DC2C5E5"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8E4747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F53D29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Generowanie raportów z informacją o użytkownikach systemu, realizowanych zadaniach, przyznanych uprawnieniach.</w:t>
            </w:r>
          </w:p>
        </w:tc>
      </w:tr>
      <w:tr w:rsidRPr="00D6146B" w:rsidR="00D6146B" w:rsidTr="00D22EC2" w14:paraId="40212652"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42EB04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E2D04E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Blokowanie dostępu do SEOD dla wybranych użytkowników przez administratora SEOD.</w:t>
            </w:r>
          </w:p>
        </w:tc>
      </w:tr>
      <w:tr w:rsidRPr="00D6146B" w:rsidR="00D6146B" w:rsidTr="00D22EC2" w14:paraId="0D6EE01A" w14:textId="77777777">
        <w:trPr>
          <w:gridAfter w:val="3"/>
          <w:wAfter w:w="451" w:type="dxa"/>
          <w:trHeight w:val="480"/>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2C7F7E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C7EF44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budowanie oraz obsługę szablonów dokumentów przez administratorów.</w:t>
            </w:r>
          </w:p>
        </w:tc>
      </w:tr>
      <w:tr w:rsidRPr="00D6146B" w:rsidR="00D6146B" w:rsidTr="00D22EC2" w14:paraId="33E4D746" w14:textId="77777777">
        <w:trPr>
          <w:gridAfter w:val="3"/>
          <w:wAfter w:w="451" w:type="dxa"/>
          <w:trHeight w:val="41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1980CC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12F052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konfigurację dostępu do poleceń widzianych przez użytkowników.</w:t>
            </w:r>
          </w:p>
        </w:tc>
      </w:tr>
      <w:tr w:rsidRPr="00D6146B" w:rsidR="00D6146B" w:rsidTr="00D22EC2" w14:paraId="21B0B3CB"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D235D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D5B5E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Obsługa słowników zdefiniowanych dla procesów biznesowych.</w:t>
            </w:r>
          </w:p>
        </w:tc>
      </w:tr>
      <w:tr w:rsidRPr="00D6146B" w:rsidR="00D6146B" w:rsidTr="00D22EC2" w14:paraId="340F907B"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2EE27C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579932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Zarządzenie uprawnieniami dostępu do tworzenia spraw związanych z poszczególnymi procesami biznesowymi oraz widoków z nimi związanych.</w:t>
            </w:r>
          </w:p>
        </w:tc>
      </w:tr>
      <w:tr w:rsidRPr="00D6146B" w:rsidR="00D6146B" w:rsidTr="00D22EC2" w14:paraId="5C9D08E5"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426953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737A40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numeratorów dokumentów w obrębie procesu biznesowego.</w:t>
            </w:r>
          </w:p>
        </w:tc>
      </w:tr>
      <w:tr w:rsidRPr="00D6146B" w:rsidR="00D6146B" w:rsidTr="00D22EC2" w14:paraId="5C9A112D" w14:textId="77777777">
        <w:trPr>
          <w:gridAfter w:val="3"/>
          <w:wAfter w:w="451" w:type="dxa"/>
          <w:trHeight w:val="354"/>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F6B1D4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B4FB9D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musi pozwalać  na dodawania do spraw plików/załączników.</w:t>
            </w:r>
          </w:p>
        </w:tc>
      </w:tr>
      <w:tr w:rsidRPr="00D6146B" w:rsidR="00D6146B" w:rsidTr="00D22EC2" w14:paraId="7BA04197"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1D91C68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C7A51C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umożliwi na dodawanym do sprawy pliku/załączniku określenie poziomu dostępności (upublicznienie lub utajnienie pliku do grona wskazanych osób – w takim wypadku plik/załącznik będzie widoczny i dostępny tylko dla wskazanych użytkowników lub jednostek organizacyjnych)</w:t>
            </w:r>
          </w:p>
        </w:tc>
      </w:tr>
      <w:tr w:rsidRPr="00D6146B" w:rsidR="00D6146B" w:rsidTr="00D22EC2" w14:paraId="015F80BC"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E01394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FFE9F7A" w14:textId="77777777">
            <w:pPr>
              <w:shd w:val="clear" w:color="auto" w:fill="FFFFFF"/>
              <w:spacing w:after="0"/>
              <w:rPr>
                <w:rFonts w:eastAsia="Times New Roman" w:cs="Times New Roman"/>
                <w:szCs w:val="20"/>
                <w:lang w:eastAsia="pl-PL"/>
              </w:rPr>
            </w:pPr>
            <w:r w:rsidRPr="00D6146B">
              <w:rPr>
                <w:rFonts w:eastAsia="Times New Roman" w:cs="Times New Roman"/>
                <w:szCs w:val="20"/>
                <w:lang w:eastAsia="pl-PL"/>
              </w:rPr>
              <w:t xml:space="preserve">SEOD musi posiadać wbudowany mechanizm importu danych z plików, baz danych, wiadomości e-mail. </w:t>
            </w:r>
          </w:p>
          <w:p w:rsidRPr="00D6146B" w:rsidR="00D6146B" w:rsidP="00B75E74" w:rsidRDefault="00D6146B" w14:paraId="0638C086" w14:textId="77777777">
            <w:pPr>
              <w:shd w:val="clear" w:color="auto" w:fill="FFFFFF"/>
              <w:spacing w:after="0"/>
              <w:rPr>
                <w:rFonts w:eastAsia="Times New Roman" w:cs="Times New Roman"/>
                <w:color w:val="222222"/>
                <w:szCs w:val="20"/>
                <w:lang w:eastAsia="pl-PL"/>
              </w:rPr>
            </w:pPr>
            <w:r w:rsidRPr="00D6146B">
              <w:rPr>
                <w:rFonts w:eastAsia="Times New Roman" w:cs="Times New Roman"/>
                <w:color w:val="222222"/>
                <w:szCs w:val="20"/>
                <w:lang w:eastAsia="pl-PL"/>
              </w:rPr>
              <w:t xml:space="preserve">Zamawiający oczekuje aby w systemie były wbudowane mechanizmy umożliwiające import danych ze skrzynek e-mailowych np. poprzez protokół IMAP lub POP-3. </w:t>
            </w:r>
          </w:p>
          <w:p w:rsidRPr="00D6146B" w:rsidR="00D6146B" w:rsidP="00B75E74" w:rsidRDefault="00D6146B" w14:paraId="4A3E86CE" w14:textId="77777777">
            <w:pPr>
              <w:shd w:val="clear" w:color="auto" w:fill="FFFFFF"/>
              <w:spacing w:after="0"/>
              <w:rPr>
                <w:rFonts w:eastAsia="Times New Roman" w:cs="Times New Roman"/>
                <w:color w:val="222222"/>
                <w:szCs w:val="20"/>
                <w:lang w:eastAsia="pl-PL"/>
              </w:rPr>
            </w:pPr>
            <w:r w:rsidRPr="00D6146B">
              <w:rPr>
                <w:rFonts w:eastAsia="Times New Roman" w:cs="Times New Roman"/>
                <w:color w:val="222222"/>
                <w:szCs w:val="20"/>
                <w:lang w:eastAsia="pl-PL"/>
              </w:rPr>
              <w:t>W zakresie mechanizmu importu baz danych SEOD musi umożliwić łączenie się przy pomocy interfejsu użytkownika do zewnętrznych baz danych z użyciem sterownika JDBC i obsługiwanych przez ten sterownik baz danych, aby np. umożliwiać cykliczne pobieranie danych z baz danych.</w:t>
            </w:r>
          </w:p>
          <w:p w:rsidRPr="00D6146B" w:rsidR="00D6146B" w:rsidP="00B75E74" w:rsidRDefault="00D6146B" w14:paraId="5BC67A88" w14:textId="77777777">
            <w:pPr>
              <w:shd w:val="clear" w:color="auto" w:fill="FFFFFF"/>
              <w:spacing w:after="0"/>
              <w:rPr>
                <w:rFonts w:eastAsia="Times New Roman" w:cs="Times New Roman"/>
                <w:color w:val="222222"/>
                <w:szCs w:val="20"/>
                <w:lang w:eastAsia="pl-PL"/>
              </w:rPr>
            </w:pPr>
            <w:r w:rsidRPr="00D6146B">
              <w:rPr>
                <w:rFonts w:eastAsia="Times New Roman" w:cs="Times New Roman"/>
                <w:color w:val="222222"/>
                <w:szCs w:val="20"/>
                <w:lang w:eastAsia="pl-PL"/>
              </w:rPr>
              <w:t>W zakresie importu danych z plików Zamawiający oczekuje aby w systemie były wbudowane mechanizmy pobierania danych minimum z plików xls, xlsx, csv, xls,  xml, json.</w:t>
            </w:r>
          </w:p>
          <w:p w:rsidRPr="00D6146B" w:rsidR="00D6146B" w:rsidP="00B75E74" w:rsidRDefault="00D6146B" w14:paraId="68578A3F" w14:textId="77777777">
            <w:pPr>
              <w:spacing w:after="0" w:line="240" w:lineRule="auto"/>
              <w:rPr>
                <w:rFonts w:eastAsia="Times New Roman" w:cs="Times New Roman"/>
                <w:szCs w:val="20"/>
                <w:lang w:eastAsia="pl-PL"/>
              </w:rPr>
            </w:pPr>
          </w:p>
        </w:tc>
      </w:tr>
      <w:tr w:rsidRPr="00D6146B" w:rsidR="00D6146B" w:rsidTr="00D22EC2" w14:paraId="2FE15CD6"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7DA6AB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13CADB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Obsługa skrzynek e-mail Zamawiającego poprzez interfejs SEOD.  </w:t>
            </w:r>
          </w:p>
        </w:tc>
      </w:tr>
      <w:tr w:rsidRPr="00D6146B" w:rsidR="00D6146B" w:rsidTr="00D22EC2" w14:paraId="625E1EAC"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3B3544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1B5467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administratorowi podgląd kolejek wykonywanych zadań wraz ze szczegółowymi danymi dotyczącymi przetwarzanych danych.</w:t>
            </w:r>
          </w:p>
        </w:tc>
      </w:tr>
      <w:tr w:rsidRPr="00D6146B" w:rsidR="00D6146B" w:rsidTr="00D22EC2" w14:paraId="1967F611"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FCB909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F76BE1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posiadać wbudowanych mechanizm importu danych z pliku/zewnętrznej bazy danych. </w:t>
            </w:r>
          </w:p>
        </w:tc>
      </w:tr>
      <w:tr w:rsidRPr="00D6146B" w:rsidR="00D6146B" w:rsidTr="00D22EC2" w14:paraId="51901207" w14:textId="77777777">
        <w:trPr>
          <w:gridAfter w:val="3"/>
          <w:wAfter w:w="451"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44579F00"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707B9F02"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 xml:space="preserve">Obsługa zadań systemowych </w:t>
            </w:r>
          </w:p>
        </w:tc>
      </w:tr>
      <w:tr w:rsidRPr="00D6146B" w:rsidR="00D6146B" w:rsidTr="00D22EC2" w14:paraId="2EFDF08A"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F106B9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3FC398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Zadanie systemowe to zadanie, które zostaje przydzielone do danego użytkownika, grupy użytkowników lub jednostki organizacyjnej w ramach obsługi sprawy na danym etapie zamodelowanego w SEOD procesu biznesowego lub w ramach obsługi sprawy zadekretowanej lub utworzonej ręcznie (ad hoc) w SEOD.  SEOD musi umożliwiać tworzenie i zlecanie różnego rodzaju zadań systemowych użytkownikom: zapytanie, zgłoszenie, spotkanie, kopia dw, powiadomienie, przypomnienie, realizacja konkretnego zadania itp. </w:t>
            </w:r>
          </w:p>
          <w:p w:rsidRPr="00D6146B" w:rsidR="00D6146B" w:rsidP="00B75E74" w:rsidRDefault="00D6146B" w14:paraId="0E38AAD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być możliwość zlecania zadań użytkownikom, na danym etapie obsługi sprawy, niezależnie od zamodelowanego procesu biznesowego – tak aby nie wpływało to na dalszy ciąg obsługi procesu biznesowego.</w:t>
            </w:r>
          </w:p>
        </w:tc>
      </w:tr>
      <w:tr w:rsidRPr="00D6146B" w:rsidR="00D6146B" w:rsidTr="00D22EC2" w14:paraId="457797EE" w14:textId="77777777">
        <w:trPr>
          <w:gridAfter w:val="3"/>
          <w:wAfter w:w="451" w:type="dxa"/>
          <w:trHeight w:val="339"/>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F01A51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D273DB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Słownik typów zadań systemowych musi być definiowalny przez administratorów systemu.</w:t>
            </w:r>
          </w:p>
        </w:tc>
      </w:tr>
      <w:tr w:rsidRPr="00D6146B" w:rsidR="00D6146B" w:rsidTr="00D22EC2" w14:paraId="14A2461B"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80C685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F0CAEF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umożliwić uruchomienie procesu biznesowego w obrębie rejestrowanego zadania systemowego.</w:t>
            </w:r>
          </w:p>
        </w:tc>
      </w:tr>
      <w:tr w:rsidRPr="00D6146B" w:rsidR="00D6146B" w:rsidTr="00D22EC2" w14:paraId="42785AF8" w14:textId="77777777">
        <w:trPr>
          <w:gridAfter w:val="3"/>
          <w:wAfter w:w="451" w:type="dxa"/>
          <w:trHeight w:val="310"/>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306828A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6EBE33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definiowanie terminów wykonania zadań.</w:t>
            </w:r>
          </w:p>
        </w:tc>
      </w:tr>
      <w:tr w:rsidRPr="00D6146B" w:rsidR="00D6146B" w:rsidTr="00D22EC2" w14:paraId="76E94962"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E46B97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A457D6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automatycznie podpowiadać czas na obsługę każdego zadania przez użytkownika.</w:t>
            </w:r>
          </w:p>
        </w:tc>
      </w:tr>
      <w:tr w:rsidRPr="00D6146B" w:rsidR="00D6146B" w:rsidTr="00D22EC2" w14:paraId="74A90FD0" w14:textId="77777777">
        <w:trPr>
          <w:gridAfter w:val="3"/>
          <w:wAfter w:w="451" w:type="dxa"/>
          <w:trHeight w:val="363"/>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EB13AC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0298A3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zliczać czas wykonania poszczególnych zadań przez danego użytkownika.</w:t>
            </w:r>
          </w:p>
        </w:tc>
      </w:tr>
      <w:tr w:rsidRPr="00D6146B" w:rsidR="00D6146B" w:rsidTr="00D22EC2" w14:paraId="56172FCD"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4D08D9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FD5547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istnieć możliwość generowania raportów z czasów wykonania oraz przepływów zadań dla użytkowników, jednostek organizacyjnych, zespołów.</w:t>
            </w:r>
          </w:p>
        </w:tc>
      </w:tr>
      <w:tr w:rsidRPr="00D6146B" w:rsidR="00D6146B" w:rsidTr="00D22EC2" w14:paraId="40D506E2"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5291B6F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B26213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umożliwić dołączenie plików/załączników do tworzonego zadania systemowego. </w:t>
            </w:r>
          </w:p>
        </w:tc>
      </w:tr>
      <w:tr w:rsidRPr="00D6146B" w:rsidR="00D6146B" w:rsidTr="00D22EC2" w14:paraId="2E3E6DFD"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775E60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106001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Zarządzanie uprawnieniami do zadania systemowego. </w:t>
            </w:r>
          </w:p>
        </w:tc>
      </w:tr>
      <w:tr w:rsidRPr="00D6146B" w:rsidR="00D6146B" w:rsidTr="00D22EC2" w14:paraId="5D931406"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C0E518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C59D6D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Każdy użytkownik musi mieć dostępny rejestr zadań skierowanych do niego z możliwością wyszukiwania zadań w obrębie tego rejestru po określonych parametrach np. rodzajach spraw, których dotyczą zadania, etapach procesu biznesowego na których znajdują się zadania, przedziałach czasowych itp. </w:t>
            </w:r>
          </w:p>
        </w:tc>
      </w:tr>
      <w:tr w:rsidRPr="00D6146B" w:rsidR="00D6146B" w:rsidTr="00D22EC2" w14:paraId="11599EDE" w14:textId="77777777">
        <w:trPr>
          <w:gridAfter w:val="3"/>
          <w:wAfter w:w="451" w:type="dxa"/>
          <w:trHeight w:val="42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E740CE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521161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grupowanie zadań wg. danych zdeklarowanych w rejestrze.</w:t>
            </w:r>
          </w:p>
        </w:tc>
      </w:tr>
      <w:tr w:rsidRPr="00D6146B" w:rsidR="00D6146B" w:rsidTr="00D22EC2" w14:paraId="6B392D97"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6305FC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8D7007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Zadania w rejestrze muszą się automatycznie filtrować według terminu wymagalności, w pierwszej kolejności muszą być wyświetlane zadania przeterminowane, w kolejnej zadania z kończącym się terminem realizacji, zadania z dłuższym terminem realizacji i na końcu </w:t>
            </w:r>
            <w:r w:rsidRPr="00D6146B">
              <w:rPr>
                <w:rFonts w:eastAsia="Times New Roman" w:cs="Times New Roman"/>
                <w:szCs w:val="20"/>
                <w:lang w:eastAsia="pl-PL"/>
              </w:rPr>
              <w:t xml:space="preserve">zadania, które nie mają zdefiniowanego terminu realizacji. System musi w rejestrze zadań monitować zadania przeterminowane i zadania z kończącym się terminem realizacji i graficznie odróżniać je od pozostałych zadań. </w:t>
            </w:r>
          </w:p>
        </w:tc>
      </w:tr>
      <w:tr w:rsidRPr="00D6146B" w:rsidR="00D6146B" w:rsidTr="00D22EC2" w14:paraId="4E15A255"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B96F6C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98568E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zdefiniowania podziału na zadania do wykonania i wykonane.</w:t>
            </w:r>
          </w:p>
        </w:tc>
      </w:tr>
      <w:tr w:rsidRPr="00D6146B" w:rsidR="00D6146B" w:rsidTr="00D22EC2" w14:paraId="5203D060"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F0176D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639C9E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grupowe zamykanie zadań np. akceptację kilkunastu lub kilkudziesięciu faktur w jednej operacji/jednocześnie.</w:t>
            </w:r>
          </w:p>
        </w:tc>
      </w:tr>
      <w:tr w:rsidRPr="00D6146B" w:rsidR="00D6146B" w:rsidTr="00D22EC2" w14:paraId="7649DDC0"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75DDFD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760592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być możliwość grupowego zamykania zadań z określeniem podwójnego trybu autoryzacji takiej operacji.</w:t>
            </w:r>
          </w:p>
        </w:tc>
      </w:tr>
      <w:tr w:rsidRPr="00D6146B" w:rsidR="00D6146B" w:rsidTr="00D22EC2" w14:paraId="7E13D3C4"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ACCF6C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423021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istnieć możliwość wyświetlania zadań przeterminowanych wraz z informacją osobową, kto nie zrealizował zadań w terminie.</w:t>
            </w:r>
          </w:p>
        </w:tc>
      </w:tr>
      <w:tr w:rsidRPr="00D6146B" w:rsidR="00D6146B" w:rsidTr="00D22EC2" w14:paraId="390271FC"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59AFF4D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E51F3C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Generowanie alertów związanych z przekroczeniem czasu wykonania zadania w postaci wiadomości e-mail do wskazanych użytkowników. </w:t>
            </w:r>
          </w:p>
        </w:tc>
      </w:tr>
      <w:tr w:rsidRPr="00D6146B" w:rsidR="00D6146B" w:rsidTr="00D22EC2" w14:paraId="45DDF28C"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DDBB61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0E4D57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Każde zadanie musi posiadać podstawowe metadane związane z procesem (nazwa obsługiwanej sprawy w procesie, numer, daty).</w:t>
            </w:r>
          </w:p>
        </w:tc>
      </w:tr>
      <w:tr w:rsidRPr="00D6146B" w:rsidR="00D6146B" w:rsidTr="00D22EC2" w14:paraId="33742C2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EAEC72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21B7C1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Zadanie systemowe musi posiadać  graficzny znacznik informujący o terminie jego realizacji w ramach danego dokumentu.</w:t>
            </w:r>
          </w:p>
        </w:tc>
      </w:tr>
      <w:tr w:rsidRPr="00D6146B" w:rsidR="00D6146B" w:rsidTr="00D22EC2" w14:paraId="3247CD5A"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ACE13E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EDD7E6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definiowania danych wyświetlanych w obrębie zadania.</w:t>
            </w:r>
          </w:p>
        </w:tc>
      </w:tr>
      <w:tr w:rsidRPr="00D6146B" w:rsidR="00D6146B" w:rsidTr="00D22EC2" w14:paraId="3028EA4F"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079DC08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9F0A64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Możliwość wykonywania akcji procesowej bez konieczności otwierania zadania – czyli np. zamknięcie zadania z poziomu listy zadań do wykonania, bez konieczności wchodzenia w daną sprawę. </w:t>
            </w:r>
          </w:p>
        </w:tc>
      </w:tr>
      <w:tr w:rsidRPr="00D6146B" w:rsidR="00D6146B" w:rsidTr="00D22EC2" w14:paraId="17176D8D"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CB1A8B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6A29AB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przejścia z zadania głównego go podzadań.</w:t>
            </w:r>
          </w:p>
        </w:tc>
      </w:tr>
      <w:tr w:rsidRPr="00D6146B" w:rsidR="00D6146B" w:rsidTr="00D22EC2" w14:paraId="14735A06"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8D27DB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E2E620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zlecania konsultacji (zwracania się z prośbą o opinię) w obrębie otrzymanego zadania.</w:t>
            </w:r>
          </w:p>
        </w:tc>
      </w:tr>
      <w:tr w:rsidRPr="00D6146B" w:rsidR="00D6146B" w:rsidTr="00D22EC2" w14:paraId="48E0E5B3"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2851437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096EBC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Konsultacja musi pozwalać na przekazanie dostępu do sprawy oraz przekazanie treści do wybranego użytkownika lub grupy użytkowników.</w:t>
            </w:r>
          </w:p>
        </w:tc>
      </w:tr>
      <w:tr w:rsidRPr="00D6146B" w:rsidR="00D6146B" w:rsidTr="00D22EC2" w14:paraId="24D3E2BC" w14:textId="77777777">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6D8CFC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6A7F7A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rejestrację konsultacji oraz informacji z nimi związanych w obrębie zadania oraz teczki sprawy.</w:t>
            </w:r>
          </w:p>
        </w:tc>
      </w:tr>
      <w:tr w:rsidRPr="00D6146B" w:rsidR="00D6146B" w:rsidTr="00D22EC2" w14:paraId="1521AB03"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6FAE1A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54A797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Możliwość zbiorowego podejmowanie zadań. </w:t>
            </w:r>
          </w:p>
        </w:tc>
      </w:tr>
      <w:tr w:rsidRPr="00D6146B" w:rsidR="00D6146B" w:rsidTr="00D22EC2" w14:paraId="0FFD1DF6"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47AA461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A4FBC7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zbiorowej dekretacji i akceptacji zadań.</w:t>
            </w:r>
          </w:p>
        </w:tc>
      </w:tr>
      <w:tr w:rsidRPr="00D6146B" w:rsidR="00D6146B" w:rsidTr="00D22EC2" w14:paraId="556EAC96"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7C7310D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55A54A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zlecania wykonania zadań innym użytkownikom systemu.</w:t>
            </w:r>
          </w:p>
        </w:tc>
      </w:tr>
      <w:tr w:rsidRPr="00D6146B" w:rsidR="00D6146B" w:rsidTr="00D22EC2" w14:paraId="13C62534" w14:textId="77777777">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D6146B" w:rsidRDefault="00D6146B" w14:paraId="11DFE47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54D5BC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zmiany wykonawcy zadania na danym etapie procesu biznesowego bez zmiany ścieżki procesu.</w:t>
            </w:r>
          </w:p>
        </w:tc>
      </w:tr>
      <w:tr w:rsidRPr="00D6146B" w:rsidR="00D6146B" w:rsidTr="00D22EC2" w14:paraId="08C88D88" w14:textId="77777777">
        <w:trPr>
          <w:gridAfter w:val="3"/>
          <w:wAfter w:w="451" w:type="dxa"/>
          <w:trHeight w:val="288"/>
        </w:trPr>
        <w:tc>
          <w:tcPr>
            <w:tcW w:w="851" w:type="dxa"/>
            <w:vMerge w:val="restart"/>
            <w:tcBorders>
              <w:top w:val="nil"/>
              <w:left w:val="single" w:color="auto" w:sz="4" w:space="0"/>
              <w:bottom w:val="single" w:color="auto" w:sz="4" w:space="0"/>
              <w:right w:val="single" w:color="auto" w:sz="4" w:space="0"/>
            </w:tcBorders>
            <w:vAlign w:val="center"/>
            <w:hideMark/>
          </w:tcPr>
          <w:p w:rsidRPr="00D6146B" w:rsidR="00D6146B" w:rsidP="00D6146B" w:rsidRDefault="00D6146B" w14:paraId="338DFBCE" w14:textId="77777777">
            <w:pPr>
              <w:numPr>
                <w:ilvl w:val="0"/>
                <w:numId w:val="24"/>
              </w:numPr>
              <w:spacing w:after="0" w:line="240" w:lineRule="auto"/>
              <w:jc w:val="center"/>
              <w:rPr>
                <w:rFonts w:eastAsia="Times New Roman" w:cs="Times New Roman"/>
                <w:b/>
                <w:bCs/>
                <w:szCs w:val="20"/>
                <w:lang w:eastAsia="pl-PL"/>
              </w:rPr>
            </w:pPr>
          </w:p>
        </w:tc>
        <w:tc>
          <w:tcPr>
            <w:tcW w:w="8075" w:type="dxa"/>
            <w:vMerge w:val="restart"/>
            <w:tcBorders>
              <w:top w:val="nil"/>
              <w:left w:val="single" w:color="auto" w:sz="4" w:space="0"/>
              <w:bottom w:val="single" w:color="auto" w:sz="4" w:space="0"/>
              <w:right w:val="single" w:color="auto" w:sz="4" w:space="0"/>
            </w:tcBorders>
            <w:vAlign w:val="center"/>
            <w:hideMark/>
          </w:tcPr>
          <w:p w:rsidRPr="00D6146B" w:rsidR="00D6146B" w:rsidP="00B75E74" w:rsidRDefault="00D6146B" w14:paraId="6901E55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przełożenia terminu wykonania zadania.</w:t>
            </w:r>
          </w:p>
        </w:tc>
      </w:tr>
      <w:tr w:rsidRPr="00D6146B" w:rsidR="00D6146B" w:rsidTr="00D22EC2" w14:paraId="1A766211" w14:textId="77777777">
        <w:trPr>
          <w:gridAfter w:val="2"/>
          <w:wAfter w:w="150" w:type="dxa"/>
          <w:trHeight w:val="37"/>
        </w:trPr>
        <w:tc>
          <w:tcPr>
            <w:tcW w:w="851" w:type="dxa"/>
            <w:vMerge/>
            <w:tcBorders>
              <w:top w:val="nil"/>
              <w:left w:val="single" w:color="auto" w:sz="4" w:space="0"/>
              <w:bottom w:val="single" w:color="auto" w:sz="4" w:space="0"/>
              <w:right w:val="single" w:color="auto" w:sz="4" w:space="0"/>
            </w:tcBorders>
            <w:vAlign w:val="center"/>
            <w:hideMark/>
          </w:tcPr>
          <w:p w:rsidRPr="00D6146B" w:rsidR="00D6146B" w:rsidP="00D6146B" w:rsidRDefault="00D6146B" w14:paraId="10EA5A19" w14:textId="77777777">
            <w:pPr>
              <w:numPr>
                <w:ilvl w:val="0"/>
                <w:numId w:val="24"/>
              </w:numPr>
              <w:spacing w:after="0" w:line="240" w:lineRule="auto"/>
              <w:jc w:val="center"/>
              <w:rPr>
                <w:rFonts w:eastAsia="Times New Roman" w:cs="Times New Roman"/>
                <w:b/>
                <w:bCs/>
                <w:szCs w:val="20"/>
                <w:lang w:eastAsia="pl-PL"/>
              </w:rPr>
            </w:pPr>
          </w:p>
        </w:tc>
        <w:tc>
          <w:tcPr>
            <w:tcW w:w="8075" w:type="dxa"/>
            <w:vMerge/>
            <w:tcBorders>
              <w:top w:val="nil"/>
              <w:left w:val="single" w:color="auto" w:sz="4" w:space="0"/>
              <w:bottom w:val="single" w:color="auto" w:sz="4" w:space="0"/>
              <w:right w:val="single" w:color="auto" w:sz="4" w:space="0"/>
            </w:tcBorders>
            <w:vAlign w:val="center"/>
            <w:hideMark/>
          </w:tcPr>
          <w:p w:rsidRPr="00D6146B" w:rsidR="00D6146B" w:rsidP="00B75E74" w:rsidRDefault="00D6146B" w14:paraId="098F33B2" w14:textId="77777777">
            <w:pPr>
              <w:spacing w:after="0" w:line="240" w:lineRule="auto"/>
              <w:rPr>
                <w:rFonts w:eastAsia="Times New Roman" w:cs="Times New Roman"/>
                <w:szCs w:val="20"/>
                <w:lang w:eastAsia="pl-PL"/>
              </w:rPr>
            </w:pPr>
          </w:p>
        </w:tc>
        <w:tc>
          <w:tcPr>
            <w:tcW w:w="301" w:type="dxa"/>
            <w:tcBorders>
              <w:top w:val="nil"/>
              <w:left w:val="nil"/>
              <w:bottom w:val="nil"/>
              <w:right w:val="nil"/>
            </w:tcBorders>
            <w:noWrap/>
            <w:vAlign w:val="bottom"/>
            <w:hideMark/>
          </w:tcPr>
          <w:p w:rsidRPr="00D6146B" w:rsidR="00D6146B" w:rsidP="00B75E74" w:rsidRDefault="00D6146B" w14:paraId="55BEF97F" w14:textId="77777777">
            <w:pPr>
              <w:spacing w:after="0" w:line="240" w:lineRule="auto"/>
              <w:rPr>
                <w:rFonts w:eastAsia="Times New Roman" w:cs="Times New Roman"/>
                <w:szCs w:val="20"/>
                <w:lang w:eastAsia="pl-PL"/>
              </w:rPr>
            </w:pPr>
          </w:p>
        </w:tc>
      </w:tr>
      <w:tr w:rsidRPr="00D6146B" w:rsidR="00D6146B" w:rsidTr="00D22EC2" w14:paraId="792C6969"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4A9CF35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230A0F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Podgląd zadań przez administratora, które dany użytkownik aktualnie posiada do wykonania.</w:t>
            </w:r>
          </w:p>
        </w:tc>
        <w:tc>
          <w:tcPr>
            <w:tcW w:w="301" w:type="dxa"/>
            <w:vAlign w:val="center"/>
          </w:tcPr>
          <w:p w:rsidRPr="00D6146B" w:rsidR="00D6146B" w:rsidP="00B75E74" w:rsidRDefault="00D6146B" w14:paraId="1E9C9C7F" w14:textId="77777777">
            <w:pPr>
              <w:spacing w:after="0" w:line="240" w:lineRule="auto"/>
              <w:rPr>
                <w:rFonts w:eastAsia="Times New Roman" w:cs="Times New Roman"/>
                <w:szCs w:val="20"/>
                <w:lang w:eastAsia="pl-PL"/>
              </w:rPr>
            </w:pPr>
          </w:p>
        </w:tc>
      </w:tr>
      <w:tr w:rsidRPr="00D6146B" w:rsidR="00D6146B" w:rsidTr="00D22EC2" w14:paraId="6743D9DE"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D6146B" w:rsidRDefault="00D6146B" w14:paraId="37D4D79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B6035E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podglądu zadań przeterminowanych swoich podwładnych przez przełożonego.</w:t>
            </w:r>
          </w:p>
        </w:tc>
        <w:tc>
          <w:tcPr>
            <w:tcW w:w="301" w:type="dxa"/>
            <w:vAlign w:val="center"/>
          </w:tcPr>
          <w:p w:rsidRPr="00D6146B" w:rsidR="00D6146B" w:rsidP="00B75E74" w:rsidRDefault="00D6146B" w14:paraId="35004AD7" w14:textId="77777777">
            <w:pPr>
              <w:spacing w:after="0" w:line="240" w:lineRule="auto"/>
              <w:rPr>
                <w:rFonts w:eastAsia="Times New Roman" w:cs="Times New Roman"/>
                <w:szCs w:val="20"/>
                <w:lang w:eastAsia="pl-PL"/>
              </w:rPr>
            </w:pPr>
          </w:p>
        </w:tc>
      </w:tr>
      <w:tr w:rsidRPr="00D6146B" w:rsidR="00D6146B" w:rsidTr="00D22EC2" w14:paraId="6A9010DB"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310A0998"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691ECDEE"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Obsługa skanerów zintegrowanych z SEOD</w:t>
            </w:r>
          </w:p>
        </w:tc>
        <w:tc>
          <w:tcPr>
            <w:tcW w:w="301" w:type="dxa"/>
            <w:vAlign w:val="center"/>
          </w:tcPr>
          <w:p w:rsidRPr="00D6146B" w:rsidR="00D6146B" w:rsidP="00B75E74" w:rsidRDefault="00D6146B" w14:paraId="5DCF08C3" w14:textId="77777777">
            <w:pPr>
              <w:spacing w:after="0" w:line="240" w:lineRule="auto"/>
              <w:rPr>
                <w:rFonts w:eastAsia="Times New Roman" w:cs="Times New Roman"/>
                <w:szCs w:val="20"/>
                <w:lang w:eastAsia="pl-PL"/>
              </w:rPr>
            </w:pPr>
          </w:p>
        </w:tc>
      </w:tr>
      <w:tr w:rsidRPr="00D6146B" w:rsidR="00D6146B" w:rsidTr="00D22EC2" w14:paraId="7C7BCD04"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3E3909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C2F452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definiowania i równoległej obsługi wielu punktów skanujących w SEOD.</w:t>
            </w:r>
          </w:p>
        </w:tc>
      </w:tr>
      <w:tr w:rsidRPr="00D6146B" w:rsidR="00D6146B" w:rsidTr="00D22EC2" w14:paraId="43F6F0D4" w14:textId="77777777">
        <w:trPr>
          <w:gridAfter w:val="3"/>
          <w:wAfter w:w="451" w:type="dxa"/>
          <w:trHeight w:val="561"/>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474FDF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7402C7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zarządzania uprawnieniami dostępowymi do danego punktu skanującego dla wskazanych użytkowników.</w:t>
            </w:r>
          </w:p>
        </w:tc>
      </w:tr>
      <w:tr w:rsidRPr="00D6146B" w:rsidR="00D6146B" w:rsidTr="00D22EC2" w14:paraId="36024FBA" w14:textId="77777777">
        <w:trPr>
          <w:gridAfter w:val="3"/>
          <w:wAfter w:w="451" w:type="dxa"/>
          <w:trHeight w:val="41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381CAC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54E403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istnieć możliwość podpięcia wielu skanerów do jednego punktu skanującego.</w:t>
            </w:r>
          </w:p>
        </w:tc>
      </w:tr>
      <w:tr w:rsidRPr="00D6146B" w:rsidR="00D6146B" w:rsidTr="00D22EC2" w14:paraId="0EB92CCE" w14:textId="77777777">
        <w:trPr>
          <w:gridAfter w:val="3"/>
          <w:wAfter w:w="451" w:type="dxa"/>
          <w:trHeight w:val="42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1B972E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27ADE9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Obsługa łączenia dokumentów w paczki w obrębie punktu skanującego (system na podstawie plików przesłanych ze skanera wraz z kodem kreskowym tworzy jeden plik z wielu przesłanych plików zawierających pojedyncze strony).</w:t>
            </w:r>
          </w:p>
        </w:tc>
      </w:tr>
      <w:tr w:rsidRPr="00D6146B" w:rsidR="00D6146B" w:rsidTr="00D22EC2" w14:paraId="64C12B12"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0F8A34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D9D408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Podgląd skanowanych dokumentów oraz tworzenie z nich spraw w SEOD w oparciu o zdefiniowane formularze.</w:t>
            </w:r>
          </w:p>
        </w:tc>
      </w:tr>
      <w:tr w:rsidRPr="00D6146B" w:rsidR="00D6146B" w:rsidTr="00D22EC2" w14:paraId="3633A2DF"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19E3BE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E6E3D5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automatyczne pobieranie skanowanych obrazów do repozytorium.</w:t>
            </w:r>
          </w:p>
        </w:tc>
      </w:tr>
      <w:tr w:rsidRPr="00D6146B" w:rsidR="00D6146B" w:rsidTr="00D22EC2" w14:paraId="01DB1C22"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5FC194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363AC6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automatyczne zakładanie spraw na podstawie kodu kreskowego skanowanego dokumentu oraz konfiguracji zdefiniowanej w SEOD potrzebnej do uruchomienia procesu biznesowego.</w:t>
            </w:r>
          </w:p>
        </w:tc>
      </w:tr>
      <w:tr w:rsidRPr="00D6146B" w:rsidR="00D6146B" w:rsidTr="00D22EC2" w14:paraId="23095CC1"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DD2F6D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154F35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odrzucanie dokumentów z poziomu punktu skanującego.</w:t>
            </w:r>
          </w:p>
        </w:tc>
      </w:tr>
      <w:tr w:rsidRPr="00D6146B" w:rsidR="00D6146B" w:rsidTr="00D22EC2" w14:paraId="6515DCBC"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938186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80CFB6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pozwalać na generowanie kodów kreskowych w dowolnym standardzie zdefiniowanym przez Zamawiającego na etapie analizy przedwdrożeniowej do formatu JPG lub PDF potrzebnych do obsługi skanera. </w:t>
            </w:r>
          </w:p>
        </w:tc>
      </w:tr>
      <w:tr w:rsidRPr="00D6146B" w:rsidR="00D6146B" w:rsidTr="00D22EC2" w14:paraId="12B244CD"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2C2003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78F621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wydruk kodów kreskowych z SEOD na drukarkach laserowych posiadanych przez Zamawiającego.</w:t>
            </w:r>
          </w:p>
        </w:tc>
      </w:tr>
      <w:tr w:rsidRPr="00D6146B" w:rsidR="00D6146B" w:rsidTr="00D22EC2" w14:paraId="4A9DF5D1"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C06346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5153BA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Automatyczne odbieranie ze skanera dokumentów wielostronicowych z rozdzielaniem/separacją dokumentów według naklejonych kodów kreskowych z użyciem skanerów nieposiadających funkcji rozpoznawania kodów kreskowych.</w:t>
            </w:r>
          </w:p>
        </w:tc>
      </w:tr>
      <w:tr w:rsidRPr="00D6146B" w:rsidR="00D6146B" w:rsidTr="00D22EC2" w14:paraId="2DB5566E"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8EC3AB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994D4D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Automatyczne odbieranie dokumentów ze skanerów sieciowych zapisujących wyniki w folderze sieciowym.</w:t>
            </w:r>
          </w:p>
        </w:tc>
      </w:tr>
      <w:tr w:rsidRPr="00D6146B" w:rsidR="00D6146B" w:rsidTr="00D22EC2" w14:paraId="6E2A441D"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20C18125"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3A843159"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Obsługa zastępstw SEOD</w:t>
            </w:r>
          </w:p>
        </w:tc>
        <w:tc>
          <w:tcPr>
            <w:tcW w:w="301" w:type="dxa"/>
            <w:vAlign w:val="center"/>
            <w:hideMark/>
          </w:tcPr>
          <w:p w:rsidRPr="00D6146B" w:rsidR="00D6146B" w:rsidP="00B75E74" w:rsidRDefault="00D6146B" w14:paraId="7C65F30D" w14:textId="77777777">
            <w:pPr>
              <w:spacing w:after="0" w:line="240" w:lineRule="auto"/>
              <w:rPr>
                <w:rFonts w:eastAsia="Times New Roman" w:cs="Times New Roman"/>
                <w:szCs w:val="20"/>
                <w:lang w:eastAsia="pl-PL"/>
              </w:rPr>
            </w:pPr>
          </w:p>
        </w:tc>
      </w:tr>
      <w:tr w:rsidRPr="00D6146B" w:rsidR="00D6146B" w:rsidTr="00D22EC2" w14:paraId="71411876"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683F94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FFE220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dawać możliwość definiowania zastępstw dla użytkowników.</w:t>
            </w:r>
          </w:p>
        </w:tc>
        <w:tc>
          <w:tcPr>
            <w:tcW w:w="301" w:type="dxa"/>
            <w:vAlign w:val="center"/>
            <w:hideMark/>
          </w:tcPr>
          <w:p w:rsidRPr="00D6146B" w:rsidR="00D6146B" w:rsidP="00B75E74" w:rsidRDefault="00D6146B" w14:paraId="036C6A92" w14:textId="77777777">
            <w:pPr>
              <w:spacing w:after="0" w:line="240" w:lineRule="auto"/>
              <w:rPr>
                <w:rFonts w:eastAsia="Times New Roman" w:cs="Times New Roman"/>
                <w:szCs w:val="20"/>
                <w:lang w:eastAsia="pl-PL"/>
              </w:rPr>
            </w:pPr>
          </w:p>
        </w:tc>
      </w:tr>
      <w:tr w:rsidRPr="00D6146B" w:rsidR="00D6146B" w:rsidTr="00D22EC2" w14:paraId="655CAC0E"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954544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3316FA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definiowanie zastępstw na wybrany interwał czasowy.</w:t>
            </w:r>
          </w:p>
        </w:tc>
        <w:tc>
          <w:tcPr>
            <w:tcW w:w="301" w:type="dxa"/>
            <w:vAlign w:val="center"/>
            <w:hideMark/>
          </w:tcPr>
          <w:p w:rsidRPr="00D6146B" w:rsidR="00D6146B" w:rsidP="00B75E74" w:rsidRDefault="00D6146B" w14:paraId="7A95F172" w14:textId="77777777">
            <w:pPr>
              <w:spacing w:after="0" w:line="240" w:lineRule="auto"/>
              <w:rPr>
                <w:rFonts w:eastAsia="Times New Roman" w:cs="Times New Roman"/>
                <w:szCs w:val="20"/>
                <w:lang w:eastAsia="pl-PL"/>
              </w:rPr>
            </w:pPr>
          </w:p>
        </w:tc>
      </w:tr>
      <w:tr w:rsidRPr="00D6146B" w:rsidR="00D6146B" w:rsidTr="00D22EC2" w14:paraId="5F98F463" w14:textId="77777777">
        <w:trPr>
          <w:gridAfter w:val="2"/>
          <w:wAfter w:w="150" w:type="dxa"/>
          <w:trHeight w:val="533"/>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F4188D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2BDF0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Automatyczne wyłączanie zdefiniowanego zastępstwa po upływie zdefiniowanego interwału czasowego (bez konieczności ingerencji użytkownika).</w:t>
            </w:r>
          </w:p>
        </w:tc>
        <w:tc>
          <w:tcPr>
            <w:tcW w:w="301" w:type="dxa"/>
            <w:vAlign w:val="center"/>
            <w:hideMark/>
          </w:tcPr>
          <w:p w:rsidRPr="00D6146B" w:rsidR="00D6146B" w:rsidP="00B75E74" w:rsidRDefault="00D6146B" w14:paraId="2E17BC20" w14:textId="77777777">
            <w:pPr>
              <w:spacing w:after="0" w:line="240" w:lineRule="auto"/>
              <w:rPr>
                <w:rFonts w:eastAsia="Times New Roman" w:cs="Times New Roman"/>
                <w:szCs w:val="20"/>
                <w:lang w:eastAsia="pl-PL"/>
              </w:rPr>
            </w:pPr>
          </w:p>
        </w:tc>
      </w:tr>
      <w:tr w:rsidRPr="00D6146B" w:rsidR="00D6146B" w:rsidTr="00D22EC2" w14:paraId="4375482C" w14:textId="77777777">
        <w:trPr>
          <w:gridAfter w:val="2"/>
          <w:wAfter w:w="150" w:type="dxa"/>
          <w:trHeight w:val="513"/>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9E45D4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8DA073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System umożliwi wystawianie zastępstw w imieniu innych użytkowników. (np. przez administratora systemu) </w:t>
            </w:r>
          </w:p>
        </w:tc>
        <w:tc>
          <w:tcPr>
            <w:tcW w:w="301" w:type="dxa"/>
            <w:vAlign w:val="center"/>
            <w:hideMark/>
          </w:tcPr>
          <w:p w:rsidRPr="00D6146B" w:rsidR="00D6146B" w:rsidP="00B75E74" w:rsidRDefault="00D6146B" w14:paraId="7F538DD6" w14:textId="77777777">
            <w:pPr>
              <w:spacing w:after="0" w:line="240" w:lineRule="auto"/>
              <w:rPr>
                <w:rFonts w:eastAsia="Times New Roman" w:cs="Times New Roman"/>
                <w:szCs w:val="20"/>
                <w:lang w:eastAsia="pl-PL"/>
              </w:rPr>
            </w:pPr>
          </w:p>
        </w:tc>
      </w:tr>
      <w:tr w:rsidRPr="00D6146B" w:rsidR="00D6146B" w:rsidTr="00D22EC2" w14:paraId="763EBB9D"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055E9C60"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19A1C0EE"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Struktura organizacyjna</w:t>
            </w:r>
          </w:p>
        </w:tc>
        <w:tc>
          <w:tcPr>
            <w:tcW w:w="301" w:type="dxa"/>
            <w:vAlign w:val="center"/>
            <w:hideMark/>
          </w:tcPr>
          <w:p w:rsidRPr="00D6146B" w:rsidR="00D6146B" w:rsidP="00B75E74" w:rsidRDefault="00D6146B" w14:paraId="6D732AD2" w14:textId="77777777">
            <w:pPr>
              <w:spacing w:after="0" w:line="240" w:lineRule="auto"/>
              <w:rPr>
                <w:rFonts w:eastAsia="Times New Roman" w:cs="Times New Roman"/>
                <w:szCs w:val="20"/>
                <w:lang w:eastAsia="pl-PL"/>
              </w:rPr>
            </w:pPr>
          </w:p>
        </w:tc>
      </w:tr>
      <w:tr w:rsidRPr="00D6146B" w:rsidR="00D6146B" w:rsidTr="00D22EC2" w14:paraId="170649FE"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FB0638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CE6343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istnieć możliwość odwzorowania jednostek i struktury organizacyjnej  funkcjonującej w danej organizacji</w:t>
            </w:r>
          </w:p>
        </w:tc>
        <w:tc>
          <w:tcPr>
            <w:tcW w:w="301" w:type="dxa"/>
            <w:vAlign w:val="center"/>
            <w:hideMark/>
          </w:tcPr>
          <w:p w:rsidRPr="00D6146B" w:rsidR="00D6146B" w:rsidP="00B75E74" w:rsidRDefault="00D6146B" w14:paraId="766EE2F8" w14:textId="77777777">
            <w:pPr>
              <w:spacing w:after="0" w:line="240" w:lineRule="auto"/>
              <w:rPr>
                <w:rFonts w:eastAsia="Times New Roman" w:cs="Times New Roman"/>
                <w:szCs w:val="20"/>
                <w:lang w:eastAsia="pl-PL"/>
              </w:rPr>
            </w:pPr>
          </w:p>
        </w:tc>
      </w:tr>
      <w:tr w:rsidRPr="00D6146B" w:rsidR="00D6146B" w:rsidTr="00D22EC2" w14:paraId="3C78E4FE"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7515F8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7CA981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jednostek organizacyjnych oraz wzajemnych hierarchicznych powiązań pomiędzy nimi w postaci struktury drzewiastej</w:t>
            </w:r>
          </w:p>
        </w:tc>
        <w:tc>
          <w:tcPr>
            <w:tcW w:w="301" w:type="dxa"/>
            <w:vAlign w:val="center"/>
            <w:hideMark/>
          </w:tcPr>
          <w:p w:rsidRPr="00D6146B" w:rsidR="00D6146B" w:rsidP="00B75E74" w:rsidRDefault="00D6146B" w14:paraId="723A2A62" w14:textId="77777777">
            <w:pPr>
              <w:spacing w:after="0" w:line="240" w:lineRule="auto"/>
              <w:rPr>
                <w:rFonts w:eastAsia="Times New Roman" w:cs="Times New Roman"/>
                <w:szCs w:val="20"/>
                <w:lang w:eastAsia="pl-PL"/>
              </w:rPr>
            </w:pPr>
          </w:p>
        </w:tc>
      </w:tr>
      <w:tr w:rsidRPr="00D6146B" w:rsidR="00D6146B" w:rsidTr="00D22EC2" w14:paraId="2BABBDC8"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4F5B3A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0F8C25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Określanie przynależności pracowników do jednostki organizacyjnej</w:t>
            </w:r>
          </w:p>
        </w:tc>
        <w:tc>
          <w:tcPr>
            <w:tcW w:w="301" w:type="dxa"/>
            <w:vAlign w:val="center"/>
            <w:hideMark/>
          </w:tcPr>
          <w:p w:rsidRPr="00D6146B" w:rsidR="00D6146B" w:rsidP="00B75E74" w:rsidRDefault="00D6146B" w14:paraId="424351F3" w14:textId="77777777">
            <w:pPr>
              <w:spacing w:after="0" w:line="240" w:lineRule="auto"/>
              <w:rPr>
                <w:rFonts w:eastAsia="Times New Roman" w:cs="Times New Roman"/>
                <w:szCs w:val="20"/>
                <w:lang w:eastAsia="pl-PL"/>
              </w:rPr>
            </w:pPr>
          </w:p>
        </w:tc>
      </w:tr>
      <w:tr w:rsidRPr="00D6146B" w:rsidR="00D6146B" w:rsidTr="00D22EC2" w14:paraId="3EB1278D"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69C67B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943AAF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Przypisywanie pracowników do jednostki głównej i jednostek dodatkowych</w:t>
            </w:r>
          </w:p>
        </w:tc>
        <w:tc>
          <w:tcPr>
            <w:tcW w:w="301" w:type="dxa"/>
            <w:vAlign w:val="center"/>
            <w:hideMark/>
          </w:tcPr>
          <w:p w:rsidRPr="00D6146B" w:rsidR="00D6146B" w:rsidP="00B75E74" w:rsidRDefault="00D6146B" w14:paraId="64021374" w14:textId="77777777">
            <w:pPr>
              <w:spacing w:after="0" w:line="240" w:lineRule="auto"/>
              <w:rPr>
                <w:rFonts w:eastAsia="Times New Roman" w:cs="Times New Roman"/>
                <w:szCs w:val="20"/>
                <w:lang w:eastAsia="pl-PL"/>
              </w:rPr>
            </w:pPr>
          </w:p>
        </w:tc>
      </w:tr>
      <w:tr w:rsidRPr="00D6146B" w:rsidR="00D6146B" w:rsidTr="00D22EC2" w14:paraId="0D382C21"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D4720F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CC88E4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Przypisywanie kodów oraz MPK-ów do poszczególnych jednostek organizacyjnych</w:t>
            </w:r>
          </w:p>
        </w:tc>
        <w:tc>
          <w:tcPr>
            <w:tcW w:w="301" w:type="dxa"/>
            <w:vAlign w:val="center"/>
            <w:hideMark/>
          </w:tcPr>
          <w:p w:rsidRPr="00D6146B" w:rsidR="00D6146B" w:rsidP="00B75E74" w:rsidRDefault="00D6146B" w14:paraId="55071EDF" w14:textId="77777777">
            <w:pPr>
              <w:spacing w:after="0" w:line="240" w:lineRule="auto"/>
              <w:rPr>
                <w:rFonts w:eastAsia="Times New Roman" w:cs="Times New Roman"/>
                <w:szCs w:val="20"/>
                <w:lang w:eastAsia="pl-PL"/>
              </w:rPr>
            </w:pPr>
          </w:p>
        </w:tc>
      </w:tr>
      <w:tr w:rsidRPr="00D6146B" w:rsidR="00D6146B" w:rsidTr="00D22EC2" w14:paraId="2D5B4DF3"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F019CA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BE42C2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Przypisywanie osób zarządzających daną jednostką organizacyjną</w:t>
            </w:r>
          </w:p>
        </w:tc>
        <w:tc>
          <w:tcPr>
            <w:tcW w:w="301" w:type="dxa"/>
            <w:vAlign w:val="center"/>
            <w:hideMark/>
          </w:tcPr>
          <w:p w:rsidRPr="00D6146B" w:rsidR="00D6146B" w:rsidP="00B75E74" w:rsidRDefault="00D6146B" w14:paraId="3B7FB54E" w14:textId="77777777">
            <w:pPr>
              <w:spacing w:after="0" w:line="240" w:lineRule="auto"/>
              <w:rPr>
                <w:rFonts w:eastAsia="Times New Roman" w:cs="Times New Roman"/>
                <w:szCs w:val="20"/>
                <w:lang w:eastAsia="pl-PL"/>
              </w:rPr>
            </w:pPr>
          </w:p>
        </w:tc>
      </w:tr>
      <w:tr w:rsidRPr="00D6146B" w:rsidR="00D6146B" w:rsidTr="00D22EC2" w14:paraId="0C7AEA18"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2CA2A3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0C31A2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Ukrywanie jednostek organizacyjnych</w:t>
            </w:r>
          </w:p>
        </w:tc>
        <w:tc>
          <w:tcPr>
            <w:tcW w:w="301" w:type="dxa"/>
            <w:vAlign w:val="center"/>
            <w:hideMark/>
          </w:tcPr>
          <w:p w:rsidRPr="00D6146B" w:rsidR="00D6146B" w:rsidP="00B75E74" w:rsidRDefault="00D6146B" w14:paraId="17CF72FC" w14:textId="77777777">
            <w:pPr>
              <w:spacing w:after="0" w:line="240" w:lineRule="auto"/>
              <w:rPr>
                <w:rFonts w:eastAsia="Times New Roman" w:cs="Times New Roman"/>
                <w:szCs w:val="20"/>
                <w:lang w:eastAsia="pl-PL"/>
              </w:rPr>
            </w:pPr>
          </w:p>
        </w:tc>
      </w:tr>
      <w:tr w:rsidRPr="00D6146B" w:rsidR="00D6146B" w:rsidTr="00D22EC2" w14:paraId="16F53A53"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273453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B32B55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Możliwość automatycznego pobierania i aktualizowania struktury organizacyjnej z systemu zewnętrznego np. ERP </w:t>
            </w:r>
          </w:p>
        </w:tc>
        <w:tc>
          <w:tcPr>
            <w:tcW w:w="301" w:type="dxa"/>
            <w:vAlign w:val="center"/>
            <w:hideMark/>
          </w:tcPr>
          <w:p w:rsidRPr="00D6146B" w:rsidR="00D6146B" w:rsidP="00B75E74" w:rsidRDefault="00D6146B" w14:paraId="63643940" w14:textId="77777777">
            <w:pPr>
              <w:spacing w:after="0" w:line="240" w:lineRule="auto"/>
              <w:rPr>
                <w:rFonts w:eastAsia="Times New Roman" w:cs="Times New Roman"/>
                <w:szCs w:val="20"/>
                <w:lang w:eastAsia="pl-PL"/>
              </w:rPr>
            </w:pPr>
          </w:p>
        </w:tc>
      </w:tr>
      <w:tr w:rsidRPr="00D6146B" w:rsidR="00D6146B" w:rsidTr="00D22EC2" w14:paraId="74CECE1A"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58CB2F1C"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05DB1E6A"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Edycja on-line dokumentów</w:t>
            </w:r>
          </w:p>
        </w:tc>
        <w:tc>
          <w:tcPr>
            <w:tcW w:w="301" w:type="dxa"/>
            <w:vAlign w:val="center"/>
          </w:tcPr>
          <w:p w:rsidRPr="00D6146B" w:rsidR="00D6146B" w:rsidP="00B75E74" w:rsidRDefault="00D6146B" w14:paraId="422A88CC" w14:textId="77777777">
            <w:pPr>
              <w:spacing w:after="0" w:line="240" w:lineRule="auto"/>
              <w:rPr>
                <w:rFonts w:eastAsia="Times New Roman" w:cs="Times New Roman"/>
                <w:szCs w:val="20"/>
                <w:lang w:eastAsia="pl-PL"/>
              </w:rPr>
            </w:pPr>
          </w:p>
        </w:tc>
      </w:tr>
      <w:tr w:rsidRPr="00D6146B" w:rsidR="00D6146B" w:rsidTr="00D22EC2" w14:paraId="6F547E4D"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CC5AD0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68C1A33" w14:textId="77777777">
            <w:pPr>
              <w:spacing w:after="0" w:line="240" w:lineRule="auto"/>
              <w:rPr>
                <w:rFonts w:eastAsia="Times New Roman" w:cs="Times New Roman"/>
                <w:szCs w:val="20"/>
                <w:lang w:eastAsia="pl-PL"/>
              </w:rPr>
            </w:pPr>
            <w:r w:rsidRPr="00D6146B">
              <w:rPr>
                <w:rFonts w:cs="Times New Roman"/>
                <w:szCs w:val="20"/>
              </w:rPr>
              <w:t>SEOD musi posiadać możliwość edycji treści załączników “online”, tj. bezpośrednio w oknie przeglądarki, bez konieczności pobierania załączników na dysk lokalny użytkownika.</w:t>
            </w:r>
          </w:p>
        </w:tc>
        <w:tc>
          <w:tcPr>
            <w:tcW w:w="376" w:type="dxa"/>
            <w:gridSpan w:val="2"/>
            <w:vAlign w:val="center"/>
            <w:hideMark/>
          </w:tcPr>
          <w:p w:rsidRPr="00D6146B" w:rsidR="00D6146B" w:rsidP="00B75E74" w:rsidRDefault="00D6146B" w14:paraId="47D5C788" w14:textId="77777777">
            <w:pPr>
              <w:spacing w:after="0" w:line="240" w:lineRule="auto"/>
              <w:rPr>
                <w:rFonts w:eastAsia="Times New Roman" w:cs="Times New Roman"/>
                <w:szCs w:val="20"/>
                <w:lang w:eastAsia="pl-PL"/>
              </w:rPr>
            </w:pPr>
          </w:p>
        </w:tc>
      </w:tr>
      <w:tr w:rsidRPr="00D6146B" w:rsidR="00D6146B" w:rsidTr="00D22EC2" w14:paraId="17201405"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77E3E4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1279EED" w14:textId="77777777">
            <w:pPr>
              <w:spacing w:after="0" w:line="240" w:lineRule="auto"/>
              <w:rPr>
                <w:rFonts w:eastAsia="Times New Roman" w:cs="Times New Roman"/>
                <w:szCs w:val="20"/>
                <w:lang w:eastAsia="pl-PL"/>
              </w:rPr>
            </w:pPr>
            <w:r w:rsidRPr="00D6146B">
              <w:rPr>
                <w:rFonts w:cs="Times New Roman"/>
                <w:szCs w:val="20"/>
              </w:rPr>
              <w:t>Funkcja edycji online musi pozwalać na wykonywanie wszystkich typowych dla edytorów tekstu operacji edycyjnych dotyczących formatowania tekstu, pracy z tabelami, obrazami, spisami treści, stopkami/nagłówkami, grafikami.</w:t>
            </w:r>
          </w:p>
        </w:tc>
        <w:tc>
          <w:tcPr>
            <w:tcW w:w="376" w:type="dxa"/>
            <w:gridSpan w:val="2"/>
            <w:vAlign w:val="center"/>
            <w:hideMark/>
          </w:tcPr>
          <w:p w:rsidRPr="00D6146B" w:rsidR="00D6146B" w:rsidP="00B75E74" w:rsidRDefault="00D6146B" w14:paraId="4808DD56" w14:textId="77777777">
            <w:pPr>
              <w:spacing w:after="0" w:line="240" w:lineRule="auto"/>
              <w:rPr>
                <w:rFonts w:eastAsia="Times New Roman" w:cs="Times New Roman"/>
                <w:szCs w:val="20"/>
                <w:lang w:eastAsia="pl-PL"/>
              </w:rPr>
            </w:pPr>
          </w:p>
        </w:tc>
      </w:tr>
      <w:tr w:rsidRPr="00D6146B" w:rsidR="00D6146B" w:rsidTr="00D22EC2" w14:paraId="79E83379"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4ACCD3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44AC407" w14:textId="77777777">
            <w:pPr>
              <w:spacing w:after="0" w:line="240" w:lineRule="auto"/>
              <w:rPr>
                <w:rFonts w:eastAsia="Times New Roman" w:cs="Times New Roman"/>
                <w:szCs w:val="20"/>
                <w:lang w:eastAsia="pl-PL"/>
              </w:rPr>
            </w:pPr>
            <w:r w:rsidRPr="00D6146B">
              <w:rPr>
                <w:rFonts w:cs="Times New Roman"/>
                <w:szCs w:val="20"/>
              </w:rPr>
              <w:t>Funkcja edycji online musi pozwalać pracować na plikach co najmniej w formacie programu Word.</w:t>
            </w:r>
          </w:p>
        </w:tc>
        <w:tc>
          <w:tcPr>
            <w:tcW w:w="376" w:type="dxa"/>
            <w:gridSpan w:val="2"/>
            <w:vAlign w:val="center"/>
            <w:hideMark/>
          </w:tcPr>
          <w:p w:rsidRPr="00D6146B" w:rsidR="00D6146B" w:rsidP="00B75E74" w:rsidRDefault="00D6146B" w14:paraId="334F07BA" w14:textId="77777777">
            <w:pPr>
              <w:spacing w:after="0" w:line="240" w:lineRule="auto"/>
              <w:rPr>
                <w:rFonts w:eastAsia="Times New Roman" w:cs="Times New Roman"/>
                <w:szCs w:val="20"/>
                <w:lang w:eastAsia="pl-PL"/>
              </w:rPr>
            </w:pPr>
          </w:p>
        </w:tc>
      </w:tr>
      <w:tr w:rsidRPr="00D6146B" w:rsidR="00D6146B" w:rsidTr="00D22EC2" w14:paraId="5A1C4607"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C0B9F0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4E14D06" w14:textId="77777777">
            <w:pPr>
              <w:spacing w:after="0" w:line="240" w:lineRule="auto"/>
              <w:rPr>
                <w:rFonts w:eastAsia="Times New Roman" w:cs="Times New Roman"/>
                <w:szCs w:val="20"/>
                <w:lang w:eastAsia="pl-PL"/>
              </w:rPr>
            </w:pPr>
            <w:r w:rsidRPr="00D6146B">
              <w:rPr>
                <w:rFonts w:cs="Times New Roman"/>
                <w:szCs w:val="20"/>
              </w:rPr>
              <w:t>Korzystanie z funkcji edycji online nie może nakładać na zamawiającego żadnych dodatkowych kosztów licencyjnych nie ujętych w ofercie w całym okresie korzystania z SEOD.</w:t>
            </w:r>
          </w:p>
        </w:tc>
        <w:tc>
          <w:tcPr>
            <w:tcW w:w="376" w:type="dxa"/>
            <w:gridSpan w:val="2"/>
            <w:vAlign w:val="center"/>
          </w:tcPr>
          <w:p w:rsidRPr="00D6146B" w:rsidR="00D6146B" w:rsidP="00B75E74" w:rsidRDefault="00D6146B" w14:paraId="1254CBD4" w14:textId="77777777">
            <w:pPr>
              <w:spacing w:after="0" w:line="240" w:lineRule="auto"/>
              <w:rPr>
                <w:rFonts w:eastAsia="Times New Roman" w:cs="Times New Roman"/>
                <w:szCs w:val="20"/>
                <w:lang w:eastAsia="pl-PL"/>
              </w:rPr>
            </w:pPr>
          </w:p>
        </w:tc>
      </w:tr>
      <w:tr w:rsidRPr="00D6146B" w:rsidR="00D6146B" w:rsidTr="00D22EC2" w14:paraId="10548427"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9B7555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9526397" w14:textId="77777777">
            <w:pPr>
              <w:spacing w:after="0" w:line="240" w:lineRule="auto"/>
              <w:rPr>
                <w:rFonts w:eastAsia="Times New Roman" w:cs="Times New Roman"/>
                <w:szCs w:val="20"/>
                <w:lang w:eastAsia="pl-PL"/>
              </w:rPr>
            </w:pPr>
            <w:r w:rsidRPr="00D6146B">
              <w:rPr>
                <w:rFonts w:cs="Times New Roman"/>
                <w:szCs w:val="20"/>
              </w:rPr>
              <w:t>Funkcja edycji online umożliwia równoległą, jednoczesną edycję tego samego załącznika przez wielu zalogowanych użytkowników SEOD</w:t>
            </w:r>
          </w:p>
        </w:tc>
        <w:tc>
          <w:tcPr>
            <w:tcW w:w="376" w:type="dxa"/>
            <w:gridSpan w:val="2"/>
            <w:vAlign w:val="center"/>
          </w:tcPr>
          <w:p w:rsidRPr="00D6146B" w:rsidR="00D6146B" w:rsidP="00B75E74" w:rsidRDefault="00D6146B" w14:paraId="48C38866" w14:textId="77777777">
            <w:pPr>
              <w:spacing w:after="0" w:line="240" w:lineRule="auto"/>
              <w:rPr>
                <w:rFonts w:eastAsia="Times New Roman" w:cs="Times New Roman"/>
                <w:szCs w:val="20"/>
                <w:lang w:eastAsia="pl-PL"/>
              </w:rPr>
            </w:pPr>
          </w:p>
        </w:tc>
      </w:tr>
      <w:tr w:rsidRPr="00D6146B" w:rsidR="00D6146B" w:rsidTr="00D22EC2" w14:paraId="6BD01F71"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55E908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7DA7183" w14:textId="77777777">
            <w:pPr>
              <w:spacing w:after="0" w:line="240" w:lineRule="auto"/>
              <w:rPr>
                <w:rFonts w:eastAsia="Times New Roman" w:cs="Times New Roman"/>
                <w:szCs w:val="20"/>
                <w:lang w:eastAsia="pl-PL"/>
              </w:rPr>
            </w:pPr>
            <w:r w:rsidRPr="00D6146B">
              <w:rPr>
                <w:rFonts w:cs="Times New Roman"/>
                <w:szCs w:val="20"/>
              </w:rPr>
              <w:t>Korzystanie z funkcji edycji online nie może nakładać na zamawiającego żadnych dodatkowych kosztów licencyjnych nie ujętych w ofercie w całym okresie korzystania z SEOD.</w:t>
            </w:r>
          </w:p>
        </w:tc>
        <w:tc>
          <w:tcPr>
            <w:tcW w:w="376" w:type="dxa"/>
            <w:gridSpan w:val="2"/>
            <w:vAlign w:val="center"/>
          </w:tcPr>
          <w:p w:rsidRPr="00D6146B" w:rsidR="00D6146B" w:rsidP="00B75E74" w:rsidRDefault="00D6146B" w14:paraId="4241A7D3" w14:textId="77777777">
            <w:pPr>
              <w:spacing w:after="0" w:line="240" w:lineRule="auto"/>
              <w:rPr>
                <w:rFonts w:eastAsia="Times New Roman" w:cs="Times New Roman"/>
                <w:szCs w:val="20"/>
                <w:lang w:eastAsia="pl-PL"/>
              </w:rPr>
            </w:pPr>
          </w:p>
        </w:tc>
      </w:tr>
      <w:tr w:rsidRPr="00D6146B" w:rsidR="00D6146B" w:rsidTr="00D22EC2" w14:paraId="7C5B8CA3"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A53316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49C1AB5" w14:textId="77777777">
            <w:pPr>
              <w:spacing w:after="0" w:line="240" w:lineRule="auto"/>
              <w:rPr>
                <w:rFonts w:eastAsia="Times New Roman" w:cs="Times New Roman"/>
                <w:szCs w:val="20"/>
                <w:lang w:eastAsia="pl-PL"/>
              </w:rPr>
            </w:pPr>
            <w:r w:rsidRPr="00D6146B">
              <w:rPr>
                <w:rFonts w:cs="Times New Roman"/>
                <w:szCs w:val="20"/>
              </w:rPr>
              <w:t xml:space="preserve">Funkcja edycji online umożliwia równoległą, jednoczesną edycję tego samego załącznika </w:t>
            </w:r>
            <w:r w:rsidRPr="00D6146B">
              <w:rPr>
                <w:rFonts w:cs="Times New Roman"/>
                <w:szCs w:val="20"/>
              </w:rPr>
              <w:t>przez wielu zalogowanych użytkowników SEOD</w:t>
            </w:r>
          </w:p>
        </w:tc>
        <w:tc>
          <w:tcPr>
            <w:tcW w:w="376" w:type="dxa"/>
            <w:gridSpan w:val="2"/>
            <w:vAlign w:val="center"/>
          </w:tcPr>
          <w:p w:rsidRPr="00D6146B" w:rsidR="00D6146B" w:rsidP="00B75E74" w:rsidRDefault="00D6146B" w14:paraId="03B9721E" w14:textId="77777777">
            <w:pPr>
              <w:spacing w:after="0" w:line="240" w:lineRule="auto"/>
              <w:rPr>
                <w:rFonts w:eastAsia="Times New Roman" w:cs="Times New Roman"/>
                <w:szCs w:val="20"/>
                <w:lang w:eastAsia="pl-PL"/>
              </w:rPr>
            </w:pPr>
          </w:p>
        </w:tc>
      </w:tr>
      <w:tr w:rsidRPr="00D6146B" w:rsidR="00D6146B" w:rsidTr="00D22EC2" w14:paraId="4F18ED95"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F2F3BB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2125736" w14:textId="77777777">
            <w:pPr>
              <w:spacing w:after="0" w:line="240" w:lineRule="auto"/>
              <w:rPr>
                <w:rFonts w:eastAsia="Times New Roman" w:cs="Times New Roman"/>
                <w:szCs w:val="20"/>
                <w:lang w:eastAsia="pl-PL"/>
              </w:rPr>
            </w:pPr>
            <w:r w:rsidRPr="00D6146B">
              <w:rPr>
                <w:rFonts w:cs="Times New Roman"/>
                <w:szCs w:val="20"/>
              </w:rPr>
              <w:t>SEOD zapamiętuje historię wersji treści dokumentu i zmiany w kolejnych sesjach edycji dokumentu z dokładnością do użytkownika dokonującego edycji i znacznika czasu.</w:t>
            </w:r>
          </w:p>
        </w:tc>
        <w:tc>
          <w:tcPr>
            <w:tcW w:w="376" w:type="dxa"/>
            <w:gridSpan w:val="2"/>
            <w:vAlign w:val="center"/>
          </w:tcPr>
          <w:p w:rsidRPr="00D6146B" w:rsidR="00D6146B" w:rsidP="00B75E74" w:rsidRDefault="00D6146B" w14:paraId="04A87EE6" w14:textId="77777777">
            <w:pPr>
              <w:spacing w:after="0" w:line="240" w:lineRule="auto"/>
              <w:rPr>
                <w:rFonts w:eastAsia="Times New Roman" w:cs="Times New Roman"/>
                <w:szCs w:val="20"/>
                <w:lang w:eastAsia="pl-PL"/>
              </w:rPr>
            </w:pPr>
          </w:p>
        </w:tc>
      </w:tr>
      <w:tr w:rsidRPr="00D6146B" w:rsidR="00D6146B" w:rsidTr="00D22EC2" w14:paraId="70C49B41"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A5F578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6ADAD30" w14:textId="77777777">
            <w:pPr>
              <w:spacing w:after="0" w:line="240" w:lineRule="auto"/>
              <w:rPr>
                <w:rFonts w:eastAsia="Times New Roman" w:cs="Times New Roman"/>
                <w:szCs w:val="20"/>
                <w:lang w:eastAsia="pl-PL"/>
              </w:rPr>
            </w:pPr>
            <w:r w:rsidRPr="00D6146B">
              <w:rPr>
                <w:rFonts w:cs="Times New Roman"/>
                <w:szCs w:val="20"/>
              </w:rPr>
              <w:t>SEOD umożliwia przywrócenie wcześniejszej wersji dokumentu jako bieżącej.</w:t>
            </w:r>
          </w:p>
        </w:tc>
        <w:tc>
          <w:tcPr>
            <w:tcW w:w="376" w:type="dxa"/>
            <w:gridSpan w:val="2"/>
            <w:vAlign w:val="center"/>
          </w:tcPr>
          <w:p w:rsidRPr="00D6146B" w:rsidR="00D6146B" w:rsidP="00B75E74" w:rsidRDefault="00D6146B" w14:paraId="4FD9C76E" w14:textId="77777777">
            <w:pPr>
              <w:spacing w:after="0" w:line="240" w:lineRule="auto"/>
              <w:rPr>
                <w:rFonts w:eastAsia="Times New Roman" w:cs="Times New Roman"/>
                <w:szCs w:val="20"/>
                <w:lang w:eastAsia="pl-PL"/>
              </w:rPr>
            </w:pPr>
          </w:p>
        </w:tc>
      </w:tr>
      <w:tr w:rsidRPr="00D6146B" w:rsidR="00D6146B" w:rsidTr="00D22EC2" w14:paraId="1B2FCFC2"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184F3B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4868AEC" w14:textId="77777777">
            <w:pPr>
              <w:spacing w:after="0" w:line="240" w:lineRule="auto"/>
              <w:rPr>
                <w:rFonts w:eastAsia="Times New Roman" w:cs="Times New Roman"/>
                <w:szCs w:val="20"/>
                <w:lang w:eastAsia="pl-PL"/>
              </w:rPr>
            </w:pPr>
            <w:r w:rsidRPr="00D6146B">
              <w:rPr>
                <w:rFonts w:cs="Times New Roman"/>
                <w:szCs w:val="20"/>
              </w:rPr>
              <w:t>Funkcja edycji online pozwala na używanie w treści dokumentów widocznych dla użytkownika nazw pól z formularzy systemowych w celu tworzenia szablonów wydruku dokumentów. W momencie użycia szablonu odpowiednie znaczniki są zamieniane na wartości odpowiednich pól z formularza systemowego.</w:t>
            </w:r>
          </w:p>
        </w:tc>
        <w:tc>
          <w:tcPr>
            <w:tcW w:w="376" w:type="dxa"/>
            <w:gridSpan w:val="2"/>
            <w:vAlign w:val="center"/>
          </w:tcPr>
          <w:p w:rsidRPr="00D6146B" w:rsidR="00D6146B" w:rsidP="00B75E74" w:rsidRDefault="00D6146B" w14:paraId="588C5899" w14:textId="77777777">
            <w:pPr>
              <w:spacing w:after="0" w:line="240" w:lineRule="auto"/>
              <w:rPr>
                <w:rFonts w:eastAsia="Times New Roman" w:cs="Times New Roman"/>
                <w:szCs w:val="20"/>
                <w:lang w:eastAsia="pl-PL"/>
              </w:rPr>
            </w:pPr>
          </w:p>
        </w:tc>
      </w:tr>
      <w:tr w:rsidRPr="00D6146B" w:rsidR="00D6146B" w:rsidTr="00D22EC2" w14:paraId="70CB704F"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44207B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42EC0D6" w14:textId="77777777">
            <w:pPr>
              <w:spacing w:after="0" w:line="240" w:lineRule="auto"/>
              <w:rPr>
                <w:rFonts w:eastAsia="Times New Roman" w:cs="Times New Roman"/>
                <w:szCs w:val="20"/>
                <w:lang w:eastAsia="pl-PL"/>
              </w:rPr>
            </w:pPr>
            <w:r w:rsidRPr="00D6146B">
              <w:rPr>
                <w:rFonts w:cs="Times New Roman"/>
                <w:szCs w:val="20"/>
              </w:rPr>
              <w:t>Szablony dokumentów po uzupełnieniu danych pól formularzy mogą być eksportowane do formatu nieedytowalnego (pdf) lub edytowalnego z możliwością dalszej edycji treści.</w:t>
            </w:r>
          </w:p>
        </w:tc>
        <w:tc>
          <w:tcPr>
            <w:tcW w:w="376" w:type="dxa"/>
            <w:gridSpan w:val="2"/>
            <w:vAlign w:val="center"/>
          </w:tcPr>
          <w:p w:rsidRPr="00D6146B" w:rsidR="00D6146B" w:rsidP="00B75E74" w:rsidRDefault="00D6146B" w14:paraId="50A8A4E9" w14:textId="77777777">
            <w:pPr>
              <w:spacing w:after="0" w:line="240" w:lineRule="auto"/>
              <w:rPr>
                <w:rFonts w:eastAsia="Times New Roman" w:cs="Times New Roman"/>
                <w:szCs w:val="20"/>
                <w:lang w:eastAsia="pl-PL"/>
              </w:rPr>
            </w:pPr>
          </w:p>
        </w:tc>
      </w:tr>
      <w:tr w:rsidRPr="00D6146B" w:rsidR="00D6146B" w:rsidTr="00D22EC2" w14:paraId="303CF746" w14:textId="77777777">
        <w:trPr>
          <w:gridAfter w:val="1"/>
          <w:wAfter w:w="75"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7A0759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1CC1B76" w14:textId="77777777">
            <w:pPr>
              <w:spacing w:after="0" w:line="240" w:lineRule="auto"/>
              <w:rPr>
                <w:rFonts w:eastAsia="Times New Roman" w:cs="Times New Roman"/>
                <w:szCs w:val="20"/>
                <w:lang w:eastAsia="pl-PL"/>
              </w:rPr>
            </w:pPr>
            <w:r w:rsidRPr="00D6146B">
              <w:rPr>
                <w:rFonts w:cs="Times New Roman"/>
                <w:szCs w:val="20"/>
              </w:rPr>
              <w:t>W szablonach dokumentów musi być możliwość osadzania tabel danych jeśli te występują w powiązanych formularzach systemowych</w:t>
            </w:r>
          </w:p>
        </w:tc>
        <w:tc>
          <w:tcPr>
            <w:tcW w:w="376" w:type="dxa"/>
            <w:gridSpan w:val="2"/>
            <w:vAlign w:val="center"/>
          </w:tcPr>
          <w:p w:rsidRPr="00D6146B" w:rsidR="00D6146B" w:rsidP="00B75E74" w:rsidRDefault="00D6146B" w14:paraId="3E467681" w14:textId="77777777">
            <w:pPr>
              <w:spacing w:after="0" w:line="240" w:lineRule="auto"/>
              <w:rPr>
                <w:rFonts w:eastAsia="Times New Roman" w:cs="Times New Roman"/>
                <w:szCs w:val="20"/>
                <w:lang w:eastAsia="pl-PL"/>
              </w:rPr>
            </w:pPr>
          </w:p>
        </w:tc>
      </w:tr>
      <w:tr w:rsidRPr="00D6146B" w:rsidR="00D6146B" w:rsidTr="00D22EC2" w14:paraId="7B177E1D"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2DE70C0D"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13C61D7A"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Terminarz spotkań</w:t>
            </w:r>
          </w:p>
        </w:tc>
        <w:tc>
          <w:tcPr>
            <w:tcW w:w="301" w:type="dxa"/>
            <w:vAlign w:val="center"/>
            <w:hideMark/>
          </w:tcPr>
          <w:p w:rsidRPr="00D6146B" w:rsidR="00D6146B" w:rsidP="00B75E74" w:rsidRDefault="00D6146B" w14:paraId="32658120" w14:textId="77777777">
            <w:pPr>
              <w:spacing w:after="0" w:line="240" w:lineRule="auto"/>
              <w:rPr>
                <w:rFonts w:eastAsia="Times New Roman" w:cs="Times New Roman"/>
                <w:szCs w:val="20"/>
                <w:lang w:eastAsia="pl-PL"/>
              </w:rPr>
            </w:pPr>
          </w:p>
        </w:tc>
      </w:tr>
      <w:tr w:rsidRPr="00D6146B" w:rsidR="00D6146B" w:rsidTr="00D22EC2" w14:paraId="45F2E773"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F4E286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470D9A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Dodawanie wydarzeń w dedykowanych kalendarzach </w:t>
            </w:r>
          </w:p>
        </w:tc>
        <w:tc>
          <w:tcPr>
            <w:tcW w:w="301" w:type="dxa"/>
            <w:vAlign w:val="center"/>
            <w:hideMark/>
          </w:tcPr>
          <w:p w:rsidRPr="00D6146B" w:rsidR="00D6146B" w:rsidP="00B75E74" w:rsidRDefault="00D6146B" w14:paraId="785A9429" w14:textId="77777777">
            <w:pPr>
              <w:spacing w:after="0" w:line="240" w:lineRule="auto"/>
              <w:rPr>
                <w:rFonts w:eastAsia="Times New Roman" w:cs="Times New Roman"/>
                <w:szCs w:val="20"/>
                <w:lang w:eastAsia="pl-PL"/>
              </w:rPr>
            </w:pPr>
          </w:p>
        </w:tc>
      </w:tr>
      <w:tr w:rsidRPr="00D6146B" w:rsidR="00D6146B" w:rsidTr="00D22EC2" w14:paraId="70877931"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2A5F8A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441CCC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Udostępnianie swojego kalendarza wskazanym użytkownikom i podgląd udostępnionych przez innych kalendarzy</w:t>
            </w:r>
          </w:p>
        </w:tc>
        <w:tc>
          <w:tcPr>
            <w:tcW w:w="301" w:type="dxa"/>
            <w:vAlign w:val="center"/>
            <w:hideMark/>
          </w:tcPr>
          <w:p w:rsidRPr="00D6146B" w:rsidR="00D6146B" w:rsidP="00B75E74" w:rsidRDefault="00D6146B" w14:paraId="6B59D684" w14:textId="77777777">
            <w:pPr>
              <w:spacing w:after="0" w:line="240" w:lineRule="auto"/>
              <w:rPr>
                <w:rFonts w:eastAsia="Times New Roman" w:cs="Times New Roman"/>
                <w:szCs w:val="20"/>
                <w:lang w:eastAsia="pl-PL"/>
              </w:rPr>
            </w:pPr>
          </w:p>
        </w:tc>
      </w:tr>
      <w:tr w:rsidRPr="00D6146B" w:rsidR="00D6146B" w:rsidTr="00D22EC2" w14:paraId="1287CC69"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841349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88ADB4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Proponowanie wydarzeń innym użytkownikom poprzez generowanie zaproszeń</w:t>
            </w:r>
          </w:p>
        </w:tc>
        <w:tc>
          <w:tcPr>
            <w:tcW w:w="301" w:type="dxa"/>
            <w:vAlign w:val="center"/>
            <w:hideMark/>
          </w:tcPr>
          <w:p w:rsidRPr="00D6146B" w:rsidR="00D6146B" w:rsidP="00B75E74" w:rsidRDefault="00D6146B" w14:paraId="220AC72D" w14:textId="77777777">
            <w:pPr>
              <w:spacing w:after="0" w:line="240" w:lineRule="auto"/>
              <w:rPr>
                <w:rFonts w:eastAsia="Times New Roman" w:cs="Times New Roman"/>
                <w:szCs w:val="20"/>
                <w:lang w:eastAsia="pl-PL"/>
              </w:rPr>
            </w:pPr>
          </w:p>
        </w:tc>
      </w:tr>
      <w:tr w:rsidRPr="00D6146B" w:rsidR="00D6146B" w:rsidTr="00D22EC2" w14:paraId="0CB03896" w14:textId="77777777">
        <w:trPr>
          <w:gridAfter w:val="2"/>
          <w:wAfter w:w="150" w:type="dxa"/>
          <w:trHeight w:val="350"/>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EB9A16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2729EC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Musi istnieć możliwość potwierdzania i odrzucania uczestnictwa w spotkaniu przez zaproszonych użytkowników</w:t>
            </w:r>
          </w:p>
        </w:tc>
        <w:tc>
          <w:tcPr>
            <w:tcW w:w="301" w:type="dxa"/>
            <w:vAlign w:val="center"/>
            <w:hideMark/>
          </w:tcPr>
          <w:p w:rsidRPr="00D6146B" w:rsidR="00D6146B" w:rsidP="00B75E74" w:rsidRDefault="00D6146B" w14:paraId="7242EDF8" w14:textId="77777777">
            <w:pPr>
              <w:spacing w:after="0" w:line="240" w:lineRule="auto"/>
              <w:rPr>
                <w:rFonts w:eastAsia="Times New Roman" w:cs="Times New Roman"/>
                <w:szCs w:val="20"/>
                <w:lang w:eastAsia="pl-PL"/>
              </w:rPr>
            </w:pPr>
          </w:p>
        </w:tc>
      </w:tr>
      <w:tr w:rsidRPr="00D6146B" w:rsidR="00D6146B" w:rsidTr="00D22EC2" w14:paraId="62F685FA"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F777EC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647592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Informacja o odrzuceniu oraz zatwierdzeniu musi się odkładać  w historii spotkania</w:t>
            </w:r>
          </w:p>
        </w:tc>
        <w:tc>
          <w:tcPr>
            <w:tcW w:w="301" w:type="dxa"/>
            <w:vAlign w:val="center"/>
            <w:hideMark/>
          </w:tcPr>
          <w:p w:rsidRPr="00D6146B" w:rsidR="00D6146B" w:rsidP="00B75E74" w:rsidRDefault="00D6146B" w14:paraId="7A351F16" w14:textId="77777777">
            <w:pPr>
              <w:spacing w:after="0" w:line="240" w:lineRule="auto"/>
              <w:rPr>
                <w:rFonts w:eastAsia="Times New Roman" w:cs="Times New Roman"/>
                <w:szCs w:val="20"/>
                <w:lang w:eastAsia="pl-PL"/>
              </w:rPr>
            </w:pPr>
          </w:p>
        </w:tc>
      </w:tr>
      <w:tr w:rsidRPr="00D6146B" w:rsidR="00D6146B" w:rsidTr="00D22EC2" w14:paraId="1F34DA22" w14:textId="77777777">
        <w:trPr>
          <w:gridAfter w:val="2"/>
          <w:wAfter w:w="150" w:type="dxa"/>
          <w:trHeight w:val="435"/>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67EB2B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59C049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Potwierdzone spotkanie musi zostać dodane zaproszonemu użytkownikowi do jego terminarza </w:t>
            </w:r>
          </w:p>
        </w:tc>
        <w:tc>
          <w:tcPr>
            <w:tcW w:w="301" w:type="dxa"/>
            <w:vAlign w:val="center"/>
            <w:hideMark/>
          </w:tcPr>
          <w:p w:rsidRPr="00D6146B" w:rsidR="00D6146B" w:rsidP="00B75E74" w:rsidRDefault="00D6146B" w14:paraId="2D688EA3" w14:textId="77777777">
            <w:pPr>
              <w:spacing w:after="0" w:line="240" w:lineRule="auto"/>
              <w:rPr>
                <w:rFonts w:eastAsia="Times New Roman" w:cs="Times New Roman"/>
                <w:szCs w:val="20"/>
                <w:lang w:eastAsia="pl-PL"/>
              </w:rPr>
            </w:pPr>
          </w:p>
        </w:tc>
      </w:tr>
      <w:tr w:rsidRPr="00D6146B" w:rsidR="00D6146B" w:rsidTr="00D22EC2" w14:paraId="55AC99BC"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9A118C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441512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wydarzeń prywatnych widocznych tylko dla osoby która je wprowadza do swojego terminarza, niezależnie od udostępnienia kalendarza innym użytkownikom</w:t>
            </w:r>
          </w:p>
        </w:tc>
        <w:tc>
          <w:tcPr>
            <w:tcW w:w="301" w:type="dxa"/>
            <w:vAlign w:val="center"/>
            <w:hideMark/>
          </w:tcPr>
          <w:p w:rsidRPr="00D6146B" w:rsidR="00D6146B" w:rsidP="00B75E74" w:rsidRDefault="00D6146B" w14:paraId="18D244F8" w14:textId="77777777">
            <w:pPr>
              <w:spacing w:after="0" w:line="240" w:lineRule="auto"/>
              <w:rPr>
                <w:rFonts w:eastAsia="Times New Roman" w:cs="Times New Roman"/>
                <w:szCs w:val="20"/>
                <w:lang w:eastAsia="pl-PL"/>
              </w:rPr>
            </w:pPr>
          </w:p>
        </w:tc>
      </w:tr>
      <w:tr w:rsidRPr="00D6146B" w:rsidR="00D6146B" w:rsidTr="00D22EC2" w14:paraId="7E84982F"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992B19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BB4B89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Zarzadzanie wyglądem kalendarza (ustawianie kolorów, widoku prezentacji – tygodniowy bez weekendów, tygodniowy z weekendami, dzienny, miesięczny, lista)</w:t>
            </w:r>
          </w:p>
        </w:tc>
        <w:tc>
          <w:tcPr>
            <w:tcW w:w="301" w:type="dxa"/>
            <w:vAlign w:val="center"/>
            <w:hideMark/>
          </w:tcPr>
          <w:p w:rsidRPr="00D6146B" w:rsidR="00D6146B" w:rsidP="00B75E74" w:rsidRDefault="00D6146B" w14:paraId="0F1A498E" w14:textId="77777777">
            <w:pPr>
              <w:spacing w:after="0" w:line="240" w:lineRule="auto"/>
              <w:rPr>
                <w:rFonts w:eastAsia="Times New Roman" w:cs="Times New Roman"/>
                <w:szCs w:val="20"/>
                <w:lang w:eastAsia="pl-PL"/>
              </w:rPr>
            </w:pPr>
          </w:p>
        </w:tc>
      </w:tr>
      <w:tr w:rsidRPr="00D6146B" w:rsidR="00D6146B" w:rsidTr="00D22EC2" w14:paraId="1A563094"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3FCF4DD7"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0EEA1A3C"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Rezerwacja zasobów</w:t>
            </w:r>
          </w:p>
        </w:tc>
        <w:tc>
          <w:tcPr>
            <w:tcW w:w="301" w:type="dxa"/>
            <w:vAlign w:val="center"/>
            <w:hideMark/>
          </w:tcPr>
          <w:p w:rsidRPr="00D6146B" w:rsidR="00D6146B" w:rsidP="00B75E74" w:rsidRDefault="00D6146B" w14:paraId="45FD1D34" w14:textId="77777777">
            <w:pPr>
              <w:spacing w:after="0" w:line="240" w:lineRule="auto"/>
              <w:rPr>
                <w:rFonts w:eastAsia="Times New Roman" w:cs="Times New Roman"/>
                <w:szCs w:val="20"/>
                <w:lang w:eastAsia="pl-PL"/>
              </w:rPr>
            </w:pPr>
          </w:p>
        </w:tc>
      </w:tr>
      <w:tr w:rsidRPr="00D6146B" w:rsidR="00D6146B" w:rsidTr="00D22EC2" w14:paraId="65D8B942"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7926BB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73A3B8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zasobów w SEOD (np. sala konferencja, samochód, rzutnik)</w:t>
            </w:r>
          </w:p>
        </w:tc>
        <w:tc>
          <w:tcPr>
            <w:tcW w:w="301" w:type="dxa"/>
            <w:vAlign w:val="center"/>
            <w:hideMark/>
          </w:tcPr>
          <w:p w:rsidRPr="00D6146B" w:rsidR="00D6146B" w:rsidP="00B75E74" w:rsidRDefault="00D6146B" w14:paraId="200B2009" w14:textId="77777777">
            <w:pPr>
              <w:spacing w:after="0" w:line="240" w:lineRule="auto"/>
              <w:rPr>
                <w:rFonts w:eastAsia="Times New Roman" w:cs="Times New Roman"/>
                <w:szCs w:val="20"/>
                <w:lang w:eastAsia="pl-PL"/>
              </w:rPr>
            </w:pPr>
          </w:p>
        </w:tc>
      </w:tr>
      <w:tr w:rsidRPr="00D6146B" w:rsidR="00D6146B" w:rsidTr="00D22EC2" w14:paraId="2606AE41"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647F77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1ED459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istnieć pole opisowe (tzw. informacja o zasobie) prezentowane podczas rezerwacji</w:t>
            </w:r>
          </w:p>
        </w:tc>
        <w:tc>
          <w:tcPr>
            <w:tcW w:w="301" w:type="dxa"/>
            <w:vAlign w:val="center"/>
            <w:hideMark/>
          </w:tcPr>
          <w:p w:rsidRPr="00D6146B" w:rsidR="00D6146B" w:rsidP="00B75E74" w:rsidRDefault="00D6146B" w14:paraId="16932532" w14:textId="77777777">
            <w:pPr>
              <w:spacing w:after="0" w:line="240" w:lineRule="auto"/>
              <w:rPr>
                <w:rFonts w:eastAsia="Times New Roman" w:cs="Times New Roman"/>
                <w:szCs w:val="20"/>
                <w:lang w:eastAsia="pl-PL"/>
              </w:rPr>
            </w:pPr>
          </w:p>
        </w:tc>
      </w:tr>
      <w:tr w:rsidRPr="00D6146B" w:rsidR="00D6146B" w:rsidTr="00D22EC2" w14:paraId="611178C8" w14:textId="77777777">
        <w:trPr>
          <w:gridAfter w:val="2"/>
          <w:wAfter w:w="150" w:type="dxa"/>
          <w:trHeight w:val="66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957CB3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81B70B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być możliwość przypisywania do danego zasobu oznaczenia kolorystycznego - kolor prezentowany w grafiku rezerwacji podczas rezerwacji oraz po zarezerwowaniu zasobu</w:t>
            </w:r>
          </w:p>
        </w:tc>
        <w:tc>
          <w:tcPr>
            <w:tcW w:w="301" w:type="dxa"/>
            <w:vAlign w:val="center"/>
            <w:hideMark/>
          </w:tcPr>
          <w:p w:rsidRPr="00D6146B" w:rsidR="00D6146B" w:rsidP="00B75E74" w:rsidRDefault="00D6146B" w14:paraId="7FBF183A" w14:textId="77777777">
            <w:pPr>
              <w:spacing w:after="0" w:line="240" w:lineRule="auto"/>
              <w:rPr>
                <w:rFonts w:eastAsia="Times New Roman" w:cs="Times New Roman"/>
                <w:szCs w:val="20"/>
                <w:lang w:eastAsia="pl-PL"/>
              </w:rPr>
            </w:pPr>
          </w:p>
        </w:tc>
      </w:tr>
      <w:tr w:rsidRPr="00D6146B" w:rsidR="00D6146B" w:rsidTr="00D22EC2" w14:paraId="18B4904E" w14:textId="77777777">
        <w:trPr>
          <w:gridAfter w:val="2"/>
          <w:wAfter w:w="150" w:type="dxa"/>
          <w:trHeight w:val="41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653795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B62823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definiowania użytkowników, którzy mogą rezerwować i zarządzać danym zasobem</w:t>
            </w:r>
          </w:p>
        </w:tc>
        <w:tc>
          <w:tcPr>
            <w:tcW w:w="301" w:type="dxa"/>
            <w:vAlign w:val="center"/>
            <w:hideMark/>
          </w:tcPr>
          <w:p w:rsidRPr="00D6146B" w:rsidR="00D6146B" w:rsidP="00B75E74" w:rsidRDefault="00D6146B" w14:paraId="0D29D3F2" w14:textId="77777777">
            <w:pPr>
              <w:spacing w:after="0" w:line="240" w:lineRule="auto"/>
              <w:rPr>
                <w:rFonts w:eastAsia="Times New Roman" w:cs="Times New Roman"/>
                <w:szCs w:val="20"/>
                <w:lang w:eastAsia="pl-PL"/>
              </w:rPr>
            </w:pPr>
          </w:p>
        </w:tc>
      </w:tr>
      <w:tr w:rsidRPr="00D6146B" w:rsidR="00D6146B" w:rsidTr="00D22EC2" w14:paraId="77E5B0F7"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210CC5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97AF9F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użytkowników, którzy mają podgląd do zasobu oraz jego rezerwacji</w:t>
            </w:r>
          </w:p>
        </w:tc>
        <w:tc>
          <w:tcPr>
            <w:tcW w:w="301" w:type="dxa"/>
            <w:vAlign w:val="center"/>
            <w:hideMark/>
          </w:tcPr>
          <w:p w:rsidRPr="00D6146B" w:rsidR="00D6146B" w:rsidP="00B75E74" w:rsidRDefault="00D6146B" w14:paraId="3DD38D6F" w14:textId="77777777">
            <w:pPr>
              <w:spacing w:after="0" w:line="240" w:lineRule="auto"/>
              <w:rPr>
                <w:rFonts w:eastAsia="Times New Roman" w:cs="Times New Roman"/>
                <w:szCs w:val="20"/>
                <w:lang w:eastAsia="pl-PL"/>
              </w:rPr>
            </w:pPr>
          </w:p>
        </w:tc>
      </w:tr>
      <w:tr w:rsidRPr="00D6146B" w:rsidR="00D6146B" w:rsidTr="00D22EC2" w14:paraId="25D1FF53"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1C2E52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CDEA2F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Tworzenie grup zasobów (np. grupa sal konferencyjnych). W skład każdej grupy będą wchodzić wybrane przez użytkownika zasoby</w:t>
            </w:r>
          </w:p>
        </w:tc>
        <w:tc>
          <w:tcPr>
            <w:tcW w:w="301" w:type="dxa"/>
            <w:vAlign w:val="center"/>
            <w:hideMark/>
          </w:tcPr>
          <w:p w:rsidRPr="00D6146B" w:rsidR="00D6146B" w:rsidP="00B75E74" w:rsidRDefault="00D6146B" w14:paraId="341F0A11" w14:textId="77777777">
            <w:pPr>
              <w:spacing w:after="0" w:line="240" w:lineRule="auto"/>
              <w:rPr>
                <w:rFonts w:eastAsia="Times New Roman" w:cs="Times New Roman"/>
                <w:szCs w:val="20"/>
                <w:lang w:eastAsia="pl-PL"/>
              </w:rPr>
            </w:pPr>
          </w:p>
        </w:tc>
      </w:tr>
      <w:tr w:rsidRPr="00D6146B" w:rsidR="00D6146B" w:rsidTr="00D22EC2" w14:paraId="63A4DF28"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43CE22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EBBD0B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Wbudowany terminarz prezentujący zarezerwowane zasoby</w:t>
            </w:r>
          </w:p>
        </w:tc>
        <w:tc>
          <w:tcPr>
            <w:tcW w:w="301" w:type="dxa"/>
            <w:vAlign w:val="center"/>
            <w:hideMark/>
          </w:tcPr>
          <w:p w:rsidRPr="00D6146B" w:rsidR="00D6146B" w:rsidP="00B75E74" w:rsidRDefault="00D6146B" w14:paraId="76422C28" w14:textId="77777777">
            <w:pPr>
              <w:spacing w:after="0" w:line="240" w:lineRule="auto"/>
              <w:rPr>
                <w:rFonts w:eastAsia="Times New Roman" w:cs="Times New Roman"/>
                <w:szCs w:val="20"/>
                <w:lang w:eastAsia="pl-PL"/>
              </w:rPr>
            </w:pPr>
          </w:p>
        </w:tc>
      </w:tr>
      <w:tr w:rsidRPr="00D6146B" w:rsidR="00D6146B" w:rsidTr="00D22EC2" w14:paraId="2C7D5E99" w14:textId="77777777">
        <w:trPr>
          <w:gridAfter w:val="2"/>
          <w:wAfter w:w="150" w:type="dxa"/>
          <w:trHeight w:val="585"/>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711FFA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888DE9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Rezerwacja zasobów bezpośrednio na terminarzu poprzez ustawienie kursora w danym polu godzinowym, lub przeciągnięcie kursora w ramach danego dnia po wartościach godzinowych</w:t>
            </w:r>
          </w:p>
        </w:tc>
        <w:tc>
          <w:tcPr>
            <w:tcW w:w="301" w:type="dxa"/>
            <w:vAlign w:val="center"/>
            <w:hideMark/>
          </w:tcPr>
          <w:p w:rsidRPr="00D6146B" w:rsidR="00D6146B" w:rsidP="00B75E74" w:rsidRDefault="00D6146B" w14:paraId="55D0208B" w14:textId="77777777">
            <w:pPr>
              <w:spacing w:after="0" w:line="240" w:lineRule="auto"/>
              <w:rPr>
                <w:rFonts w:eastAsia="Times New Roman" w:cs="Times New Roman"/>
                <w:szCs w:val="20"/>
                <w:lang w:eastAsia="pl-PL"/>
              </w:rPr>
            </w:pPr>
          </w:p>
        </w:tc>
      </w:tr>
      <w:tr w:rsidRPr="00D6146B" w:rsidR="00D6146B" w:rsidTr="00D22EC2" w14:paraId="013C6BFC" w14:textId="77777777">
        <w:trPr>
          <w:gridAfter w:val="2"/>
          <w:wAfter w:w="150" w:type="dxa"/>
          <w:trHeight w:val="707"/>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0A2CED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0E64EA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Prezentowanie zasobów w widoku dniowym, tygodniowym, tygodniowym bez weekendów, miesięcznym oraz listy na terminarzu. Przenoszenie zasobów pomiędzy terminami przy pomocy funkcji drag&amp;drop na terminarzu zasobów</w:t>
            </w:r>
          </w:p>
        </w:tc>
        <w:tc>
          <w:tcPr>
            <w:tcW w:w="301" w:type="dxa"/>
            <w:vAlign w:val="center"/>
            <w:hideMark/>
          </w:tcPr>
          <w:p w:rsidRPr="00D6146B" w:rsidR="00D6146B" w:rsidP="00B75E74" w:rsidRDefault="00D6146B" w14:paraId="7E64EF47" w14:textId="77777777">
            <w:pPr>
              <w:spacing w:after="0" w:line="240" w:lineRule="auto"/>
              <w:rPr>
                <w:rFonts w:eastAsia="Times New Roman" w:cs="Times New Roman"/>
                <w:szCs w:val="20"/>
                <w:lang w:eastAsia="pl-PL"/>
              </w:rPr>
            </w:pPr>
          </w:p>
        </w:tc>
      </w:tr>
      <w:tr w:rsidRPr="00D6146B" w:rsidR="00D6146B" w:rsidTr="00D22EC2" w14:paraId="714F9ED3" w14:textId="77777777">
        <w:trPr>
          <w:gridAfter w:val="2"/>
          <w:wAfter w:w="150" w:type="dxa"/>
          <w:trHeight w:val="27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607595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2FA702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Na terminarzu danego zasobu musi być możliwa inna prezentacja założonej rezerwacji dla której termin wykorzystania już minął, a inna dla założonej rezerwacji, dla której termin wykorzystania jeszcze nie minął</w:t>
            </w:r>
          </w:p>
        </w:tc>
        <w:tc>
          <w:tcPr>
            <w:tcW w:w="301" w:type="dxa"/>
            <w:vAlign w:val="center"/>
            <w:hideMark/>
          </w:tcPr>
          <w:p w:rsidRPr="00D6146B" w:rsidR="00D6146B" w:rsidP="00B75E74" w:rsidRDefault="00D6146B" w14:paraId="3CADC447" w14:textId="77777777">
            <w:pPr>
              <w:spacing w:after="0" w:line="240" w:lineRule="auto"/>
              <w:rPr>
                <w:rFonts w:eastAsia="Times New Roman" w:cs="Times New Roman"/>
                <w:szCs w:val="20"/>
                <w:lang w:eastAsia="pl-PL"/>
              </w:rPr>
            </w:pPr>
          </w:p>
        </w:tc>
      </w:tr>
      <w:tr w:rsidRPr="00D6146B" w:rsidR="00D6146B" w:rsidTr="00D22EC2" w14:paraId="56AFC23A" w14:textId="77777777">
        <w:trPr>
          <w:gridAfter w:val="2"/>
          <w:wAfter w:w="150" w:type="dxa"/>
          <w:trHeight w:val="55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68CE5F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65FCC9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konfigurowanie prezentowanej ilości godzin w dniu na terminarzu zasobów</w:t>
            </w:r>
          </w:p>
        </w:tc>
        <w:tc>
          <w:tcPr>
            <w:tcW w:w="301" w:type="dxa"/>
            <w:vAlign w:val="center"/>
            <w:hideMark/>
          </w:tcPr>
          <w:p w:rsidRPr="00D6146B" w:rsidR="00D6146B" w:rsidP="00B75E74" w:rsidRDefault="00D6146B" w14:paraId="143880BE" w14:textId="77777777">
            <w:pPr>
              <w:spacing w:after="0" w:line="240" w:lineRule="auto"/>
              <w:rPr>
                <w:rFonts w:eastAsia="Times New Roman" w:cs="Times New Roman"/>
                <w:szCs w:val="20"/>
                <w:lang w:eastAsia="pl-PL"/>
              </w:rPr>
            </w:pPr>
          </w:p>
        </w:tc>
      </w:tr>
      <w:tr w:rsidRPr="00D6146B" w:rsidR="00D6146B" w:rsidTr="00D22EC2" w14:paraId="665B9C34"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FBB16A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76171A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cykliczną rezerwację zasobów</w:t>
            </w:r>
          </w:p>
        </w:tc>
        <w:tc>
          <w:tcPr>
            <w:tcW w:w="301" w:type="dxa"/>
            <w:vAlign w:val="center"/>
            <w:hideMark/>
          </w:tcPr>
          <w:p w:rsidRPr="00D6146B" w:rsidR="00D6146B" w:rsidP="00B75E74" w:rsidRDefault="00D6146B" w14:paraId="305274E7" w14:textId="77777777">
            <w:pPr>
              <w:spacing w:after="0" w:line="240" w:lineRule="auto"/>
              <w:rPr>
                <w:rFonts w:eastAsia="Times New Roman" w:cs="Times New Roman"/>
                <w:szCs w:val="20"/>
                <w:lang w:eastAsia="pl-PL"/>
              </w:rPr>
            </w:pPr>
          </w:p>
        </w:tc>
      </w:tr>
      <w:tr w:rsidRPr="00D6146B" w:rsidR="00D6146B" w:rsidTr="00D22EC2" w14:paraId="3DCE924C" w14:textId="77777777">
        <w:trPr>
          <w:gridAfter w:val="2"/>
          <w:wAfter w:w="150" w:type="dxa"/>
          <w:trHeight w:val="39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38472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B248D8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opisu zasobu podczas rezerwacji przy pomocy wbudowanego edytora WYSIWYG</w:t>
            </w:r>
          </w:p>
        </w:tc>
        <w:tc>
          <w:tcPr>
            <w:tcW w:w="301" w:type="dxa"/>
            <w:vAlign w:val="center"/>
            <w:hideMark/>
          </w:tcPr>
          <w:p w:rsidRPr="00D6146B" w:rsidR="00D6146B" w:rsidP="00B75E74" w:rsidRDefault="00D6146B" w14:paraId="7456B79A" w14:textId="77777777">
            <w:pPr>
              <w:spacing w:after="0" w:line="240" w:lineRule="auto"/>
              <w:rPr>
                <w:rFonts w:eastAsia="Times New Roman" w:cs="Times New Roman"/>
                <w:szCs w:val="20"/>
                <w:lang w:eastAsia="pl-PL"/>
              </w:rPr>
            </w:pPr>
          </w:p>
        </w:tc>
      </w:tr>
      <w:tr w:rsidRPr="00D6146B" w:rsidR="00D6146B" w:rsidTr="00D22EC2" w14:paraId="52FF1C7F"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8CF311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F9C3EF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Wskazywanie użytkowników przypisanych do zasobu podczas rezerwacji</w:t>
            </w:r>
          </w:p>
        </w:tc>
        <w:tc>
          <w:tcPr>
            <w:tcW w:w="301" w:type="dxa"/>
            <w:vAlign w:val="center"/>
            <w:hideMark/>
          </w:tcPr>
          <w:p w:rsidRPr="00D6146B" w:rsidR="00D6146B" w:rsidP="00B75E74" w:rsidRDefault="00D6146B" w14:paraId="282949C0" w14:textId="77777777">
            <w:pPr>
              <w:spacing w:after="0" w:line="240" w:lineRule="auto"/>
              <w:rPr>
                <w:rFonts w:eastAsia="Times New Roman" w:cs="Times New Roman"/>
                <w:szCs w:val="20"/>
                <w:lang w:eastAsia="pl-PL"/>
              </w:rPr>
            </w:pPr>
          </w:p>
        </w:tc>
      </w:tr>
      <w:tr w:rsidRPr="00D6146B" w:rsidR="00D6146B" w:rsidTr="00D22EC2" w14:paraId="44DF1320"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FF5147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820163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Wysyłanie powiadomień mailowych (automatycznie) do użytkowników przypisanych do zasobu z informacją o dokonanej rezerwacji</w:t>
            </w:r>
          </w:p>
        </w:tc>
        <w:tc>
          <w:tcPr>
            <w:tcW w:w="301" w:type="dxa"/>
            <w:vAlign w:val="center"/>
            <w:hideMark/>
          </w:tcPr>
          <w:p w:rsidRPr="00D6146B" w:rsidR="00D6146B" w:rsidP="00B75E74" w:rsidRDefault="00D6146B" w14:paraId="220214A7" w14:textId="77777777">
            <w:pPr>
              <w:spacing w:after="0" w:line="240" w:lineRule="auto"/>
              <w:rPr>
                <w:rFonts w:eastAsia="Times New Roman" w:cs="Times New Roman"/>
                <w:szCs w:val="20"/>
                <w:lang w:eastAsia="pl-PL"/>
              </w:rPr>
            </w:pPr>
          </w:p>
        </w:tc>
      </w:tr>
      <w:tr w:rsidRPr="00D6146B" w:rsidR="00D6146B" w:rsidTr="00D22EC2" w14:paraId="21AE3D3A" w14:textId="77777777">
        <w:trPr>
          <w:gridAfter w:val="2"/>
          <w:wAfter w:w="150" w:type="dxa"/>
          <w:trHeight w:val="550"/>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CED7EE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E2A3A4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Wysyłanie powiadomień mailowych (automatycznie) do użytkowników przypisanych do rezerwacji w przypadku kiedy ta została zmieniona przez twórcę (wraz z informacją o zmianach)</w:t>
            </w:r>
          </w:p>
        </w:tc>
        <w:tc>
          <w:tcPr>
            <w:tcW w:w="301" w:type="dxa"/>
            <w:vAlign w:val="center"/>
            <w:hideMark/>
          </w:tcPr>
          <w:p w:rsidRPr="00D6146B" w:rsidR="00D6146B" w:rsidP="00B75E74" w:rsidRDefault="00D6146B" w14:paraId="350BD319" w14:textId="77777777">
            <w:pPr>
              <w:spacing w:after="0" w:line="240" w:lineRule="auto"/>
              <w:rPr>
                <w:rFonts w:eastAsia="Times New Roman" w:cs="Times New Roman"/>
                <w:szCs w:val="20"/>
                <w:lang w:eastAsia="pl-PL"/>
              </w:rPr>
            </w:pPr>
          </w:p>
        </w:tc>
      </w:tr>
      <w:tr w:rsidRPr="00D6146B" w:rsidR="00D6146B" w:rsidTr="00D22EC2" w14:paraId="60302916"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346F9710"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3803151C"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Baza kontaktów i kontrahentów SEOD</w:t>
            </w:r>
          </w:p>
        </w:tc>
        <w:tc>
          <w:tcPr>
            <w:tcW w:w="301" w:type="dxa"/>
            <w:vAlign w:val="center"/>
            <w:hideMark/>
          </w:tcPr>
          <w:p w:rsidRPr="00D6146B" w:rsidR="00D6146B" w:rsidP="00B75E74" w:rsidRDefault="00D6146B" w14:paraId="694D93E8" w14:textId="77777777">
            <w:pPr>
              <w:spacing w:after="0" w:line="240" w:lineRule="auto"/>
              <w:rPr>
                <w:rFonts w:eastAsia="Times New Roman" w:cs="Times New Roman"/>
                <w:szCs w:val="20"/>
                <w:lang w:eastAsia="pl-PL"/>
              </w:rPr>
            </w:pPr>
          </w:p>
        </w:tc>
      </w:tr>
      <w:tr w:rsidRPr="00D6146B" w:rsidR="00D6146B" w:rsidTr="00D22EC2" w14:paraId="028BC721" w14:textId="77777777">
        <w:trPr>
          <w:gridAfter w:val="2"/>
          <w:wAfter w:w="150" w:type="dxa"/>
          <w:trHeight w:val="435"/>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2A509D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7800B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 SEOD musi być możliwość tworzenia rejestru kontaktów (nie posiadających osobowości prawnej).</w:t>
            </w:r>
          </w:p>
        </w:tc>
        <w:tc>
          <w:tcPr>
            <w:tcW w:w="301" w:type="dxa"/>
            <w:vAlign w:val="center"/>
            <w:hideMark/>
          </w:tcPr>
          <w:p w:rsidRPr="00D6146B" w:rsidR="00D6146B" w:rsidP="00B75E74" w:rsidRDefault="00D6146B" w14:paraId="16C0EE89" w14:textId="77777777">
            <w:pPr>
              <w:spacing w:after="0" w:line="240" w:lineRule="auto"/>
              <w:rPr>
                <w:rFonts w:eastAsia="Times New Roman" w:cs="Times New Roman"/>
                <w:szCs w:val="20"/>
                <w:lang w:eastAsia="pl-PL"/>
              </w:rPr>
            </w:pPr>
          </w:p>
        </w:tc>
      </w:tr>
      <w:tr w:rsidRPr="00D6146B" w:rsidR="00D6146B" w:rsidTr="00D22EC2" w14:paraId="6539235D"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762F54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A693E9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Tworzenie kontaktu musi być również możliwe z poziomu okna korespondencji przychodzącej oraz wychodzącej bez konieczności wychodzenia z formularza rejestracji korespondencji przychodzącej</w:t>
            </w:r>
          </w:p>
        </w:tc>
        <w:tc>
          <w:tcPr>
            <w:tcW w:w="301" w:type="dxa"/>
            <w:vAlign w:val="center"/>
            <w:hideMark/>
          </w:tcPr>
          <w:p w:rsidRPr="00D6146B" w:rsidR="00D6146B" w:rsidP="00B75E74" w:rsidRDefault="00D6146B" w14:paraId="7291FA38" w14:textId="77777777">
            <w:pPr>
              <w:spacing w:after="0" w:line="240" w:lineRule="auto"/>
              <w:rPr>
                <w:rFonts w:eastAsia="Times New Roman" w:cs="Times New Roman"/>
                <w:szCs w:val="20"/>
                <w:lang w:eastAsia="pl-PL"/>
              </w:rPr>
            </w:pPr>
          </w:p>
        </w:tc>
      </w:tr>
      <w:tr w:rsidRPr="00D6146B" w:rsidR="00D6146B" w:rsidTr="00D22EC2" w14:paraId="62F11CBC"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C0E8BB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512B8A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Tworzenie rejestru kontrahentów.</w:t>
            </w:r>
          </w:p>
        </w:tc>
        <w:tc>
          <w:tcPr>
            <w:tcW w:w="301" w:type="dxa"/>
            <w:vAlign w:val="center"/>
            <w:hideMark/>
          </w:tcPr>
          <w:p w:rsidRPr="00D6146B" w:rsidR="00D6146B" w:rsidP="00B75E74" w:rsidRDefault="00D6146B" w14:paraId="2A42E252" w14:textId="77777777">
            <w:pPr>
              <w:spacing w:after="0" w:line="240" w:lineRule="auto"/>
              <w:rPr>
                <w:rFonts w:eastAsia="Times New Roman" w:cs="Times New Roman"/>
                <w:szCs w:val="20"/>
                <w:lang w:eastAsia="pl-PL"/>
              </w:rPr>
            </w:pPr>
          </w:p>
        </w:tc>
      </w:tr>
      <w:tr w:rsidRPr="00D6146B" w:rsidR="00D6146B" w:rsidTr="00D22EC2" w14:paraId="35E21327" w14:textId="77777777">
        <w:trPr>
          <w:gridAfter w:val="2"/>
          <w:wAfter w:w="150" w:type="dxa"/>
          <w:trHeight w:val="811"/>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6E833E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51D374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Przy rejestracji nowego kontaktu lub kontrahenta integracja z bazą TERYT musi na podstawie wprowadzonej nazwy ulicy podpowiadać nazwę miasta, gminy, powiatu, województwa w których występuje dana ulica, a po wybraniu właściwej pozycji automatyczne wprowadzać wszystkie pobrane dane do okna rejestracji nowego kontaktu lub kontrahenta.</w:t>
            </w:r>
          </w:p>
        </w:tc>
        <w:tc>
          <w:tcPr>
            <w:tcW w:w="301" w:type="dxa"/>
            <w:vAlign w:val="center"/>
            <w:hideMark/>
          </w:tcPr>
          <w:p w:rsidRPr="00D6146B" w:rsidR="00D6146B" w:rsidP="00B75E74" w:rsidRDefault="00D6146B" w14:paraId="6CDEAEBA" w14:textId="77777777">
            <w:pPr>
              <w:spacing w:after="0" w:line="240" w:lineRule="auto"/>
              <w:rPr>
                <w:rFonts w:eastAsia="Times New Roman" w:cs="Times New Roman"/>
                <w:szCs w:val="20"/>
                <w:lang w:eastAsia="pl-PL"/>
              </w:rPr>
            </w:pPr>
          </w:p>
        </w:tc>
      </w:tr>
      <w:tr w:rsidRPr="00D6146B" w:rsidR="00D6146B" w:rsidTr="00D22EC2" w14:paraId="586D4D6E"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D05832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784592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Integracja z bazą REGON GUS musi umożliwiać po wpisaniu w oknie rejestracji nowego kontrahenta SEOD  jednego z numerów NIP, REGON lub KRS  pobranie z bazy REGON GUS danych tego kontrahenta - nazwy, nr NIP, REGON, adresu.</w:t>
            </w:r>
          </w:p>
        </w:tc>
        <w:tc>
          <w:tcPr>
            <w:tcW w:w="301" w:type="dxa"/>
            <w:vAlign w:val="center"/>
          </w:tcPr>
          <w:p w:rsidRPr="00D6146B" w:rsidR="00D6146B" w:rsidP="00B75E74" w:rsidRDefault="00D6146B" w14:paraId="4B5D615F" w14:textId="77777777">
            <w:pPr>
              <w:spacing w:after="0" w:line="240" w:lineRule="auto"/>
              <w:rPr>
                <w:rFonts w:eastAsia="Times New Roman" w:cs="Times New Roman"/>
                <w:szCs w:val="20"/>
                <w:lang w:eastAsia="pl-PL"/>
              </w:rPr>
            </w:pPr>
          </w:p>
        </w:tc>
      </w:tr>
      <w:tr w:rsidRPr="00D6146B" w:rsidR="00D6146B" w:rsidTr="00D22EC2" w14:paraId="4ABC1B06"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4405F9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49FC32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Wbudowany mechanizm walidacyjny nie pozwalający na wprowadzenie kontrahenta o tych samych atrybutach (np. NIP)</w:t>
            </w:r>
          </w:p>
        </w:tc>
        <w:tc>
          <w:tcPr>
            <w:tcW w:w="301" w:type="dxa"/>
            <w:vAlign w:val="center"/>
            <w:hideMark/>
          </w:tcPr>
          <w:p w:rsidRPr="00D6146B" w:rsidR="00D6146B" w:rsidP="00B75E74" w:rsidRDefault="00D6146B" w14:paraId="600F6C56" w14:textId="77777777">
            <w:pPr>
              <w:spacing w:after="0" w:line="240" w:lineRule="auto"/>
              <w:rPr>
                <w:rFonts w:eastAsia="Times New Roman" w:cs="Times New Roman"/>
                <w:szCs w:val="20"/>
                <w:lang w:eastAsia="pl-PL"/>
              </w:rPr>
            </w:pPr>
          </w:p>
        </w:tc>
      </w:tr>
      <w:tr w:rsidRPr="00D6146B" w:rsidR="00D6146B" w:rsidTr="00D22EC2" w14:paraId="24BF3600" w14:textId="77777777">
        <w:trPr>
          <w:gridAfter w:val="2"/>
          <w:wAfter w:w="150" w:type="dxa"/>
          <w:trHeight w:val="737"/>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D6591B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C93FFD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Wbudowany mechanizm scalania kontrahentów. W ramach scalania kontrahentów mechanizm przepisze wszystkie dotychczasowe sprawy na nowopowstałego lub pozostawianego  kontrahenta.</w:t>
            </w:r>
          </w:p>
        </w:tc>
        <w:tc>
          <w:tcPr>
            <w:tcW w:w="301" w:type="dxa"/>
            <w:vAlign w:val="center"/>
            <w:hideMark/>
          </w:tcPr>
          <w:p w:rsidRPr="00D6146B" w:rsidR="00D6146B" w:rsidP="00B75E74" w:rsidRDefault="00D6146B" w14:paraId="44CA6CDD" w14:textId="77777777">
            <w:pPr>
              <w:spacing w:after="0" w:line="240" w:lineRule="auto"/>
              <w:rPr>
                <w:rFonts w:eastAsia="Times New Roman" w:cs="Times New Roman"/>
                <w:szCs w:val="20"/>
                <w:lang w:eastAsia="pl-PL"/>
              </w:rPr>
            </w:pPr>
          </w:p>
        </w:tc>
      </w:tr>
      <w:tr w:rsidRPr="00D6146B" w:rsidR="00D6146B" w:rsidTr="00D22EC2" w14:paraId="481BC50C"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6875E1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230714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importu danych kontrahentów z systemu zewnętrznego.</w:t>
            </w:r>
          </w:p>
        </w:tc>
        <w:tc>
          <w:tcPr>
            <w:tcW w:w="301" w:type="dxa"/>
            <w:vAlign w:val="center"/>
            <w:hideMark/>
          </w:tcPr>
          <w:p w:rsidRPr="00D6146B" w:rsidR="00D6146B" w:rsidP="00B75E74" w:rsidRDefault="00D6146B" w14:paraId="3776154C" w14:textId="77777777">
            <w:pPr>
              <w:spacing w:after="0" w:line="240" w:lineRule="auto"/>
              <w:rPr>
                <w:rFonts w:eastAsia="Times New Roman" w:cs="Times New Roman"/>
                <w:szCs w:val="20"/>
                <w:lang w:eastAsia="pl-PL"/>
              </w:rPr>
            </w:pPr>
          </w:p>
        </w:tc>
      </w:tr>
      <w:tr w:rsidRPr="00D6146B" w:rsidR="00D6146B" w:rsidTr="00D22EC2" w14:paraId="3E77FD7F"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C633F4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67FE33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Wbudowany mechanizm walidacji importowanych danych  uniemożliwiający utworzenie duplikatu kontrahenta np. o tym samym numerze NIP.</w:t>
            </w:r>
          </w:p>
        </w:tc>
        <w:tc>
          <w:tcPr>
            <w:tcW w:w="301" w:type="dxa"/>
            <w:vAlign w:val="center"/>
            <w:hideMark/>
          </w:tcPr>
          <w:p w:rsidRPr="00D6146B" w:rsidR="00D6146B" w:rsidP="00B75E74" w:rsidRDefault="00D6146B" w14:paraId="633D371B" w14:textId="77777777">
            <w:pPr>
              <w:spacing w:after="0" w:line="240" w:lineRule="auto"/>
              <w:rPr>
                <w:rFonts w:eastAsia="Times New Roman" w:cs="Times New Roman"/>
                <w:szCs w:val="20"/>
                <w:lang w:eastAsia="pl-PL"/>
              </w:rPr>
            </w:pPr>
          </w:p>
        </w:tc>
      </w:tr>
      <w:tr w:rsidRPr="00D6146B" w:rsidR="00D6146B" w:rsidTr="00D22EC2" w14:paraId="4B396549"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1C44C030"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148DBD1E"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Moduł AI</w:t>
            </w:r>
          </w:p>
        </w:tc>
        <w:tc>
          <w:tcPr>
            <w:tcW w:w="301" w:type="dxa"/>
            <w:vAlign w:val="center"/>
          </w:tcPr>
          <w:p w:rsidRPr="00D6146B" w:rsidR="00D6146B" w:rsidP="00B75E74" w:rsidRDefault="00D6146B" w14:paraId="1C9CECE9" w14:textId="77777777">
            <w:pPr>
              <w:spacing w:after="0" w:line="240" w:lineRule="auto"/>
              <w:rPr>
                <w:rFonts w:eastAsia="Times New Roman" w:cs="Times New Roman"/>
                <w:szCs w:val="20"/>
                <w:lang w:eastAsia="pl-PL"/>
              </w:rPr>
            </w:pPr>
          </w:p>
        </w:tc>
      </w:tr>
      <w:tr w:rsidRPr="00D6146B" w:rsidR="00D6146B" w:rsidTr="00D22EC2" w14:paraId="3466B4FD" w14:textId="77777777">
        <w:trPr>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3EF75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hideMark/>
          </w:tcPr>
          <w:p w:rsidRPr="00D6146B" w:rsidR="00D6146B" w:rsidP="00B75E74" w:rsidRDefault="00D6146B" w14:paraId="4481D3EC" w14:textId="77777777">
            <w:pPr>
              <w:spacing w:after="0" w:line="240" w:lineRule="auto"/>
              <w:rPr>
                <w:rFonts w:eastAsia="Times New Roman" w:cs="Times New Roman"/>
                <w:szCs w:val="20"/>
                <w:lang w:eastAsia="pl-PL"/>
              </w:rPr>
            </w:pPr>
            <w:r w:rsidRPr="00D6146B">
              <w:rPr>
                <w:rFonts w:cs="Times New Roman"/>
                <w:szCs w:val="20"/>
              </w:rPr>
              <w:t xml:space="preserve">SEOD musi umożliwiać wykorzystanie sztucznej inteligencji i uczenia maszynowego (AI/ML) w realizowanych procesach w celu automatyzacji wybranych czynności procesowych co najmniej w zakresie klasyfikacji dokumentów i ekstrakcji kluczowych danych z przetwarzanych dokumentów – </w:t>
            </w:r>
            <w:r w:rsidRPr="00D6146B">
              <w:rPr>
                <w:rFonts w:cs="Times New Roman"/>
                <w:color w:val="080808"/>
                <w:szCs w:val="20"/>
              </w:rPr>
              <w:t>umów i faktur z użyciem</w:t>
            </w:r>
            <w:r w:rsidRPr="00D6146B">
              <w:rPr>
                <w:rFonts w:cs="Times New Roman"/>
                <w:szCs w:val="20"/>
              </w:rPr>
              <w:t xml:space="preserve"> dużych modeli językowych (LLM) i/lub innych metod z obszaru sztucznej inteligencji oraz uczenia maszynowego.</w:t>
            </w:r>
          </w:p>
        </w:tc>
        <w:tc>
          <w:tcPr>
            <w:tcW w:w="451" w:type="dxa"/>
            <w:gridSpan w:val="3"/>
            <w:vAlign w:val="center"/>
            <w:hideMark/>
          </w:tcPr>
          <w:p w:rsidRPr="00D6146B" w:rsidR="00D6146B" w:rsidP="00B75E74" w:rsidRDefault="00D6146B" w14:paraId="43ABE46B" w14:textId="77777777">
            <w:pPr>
              <w:spacing w:after="0" w:line="240" w:lineRule="auto"/>
              <w:rPr>
                <w:rFonts w:eastAsia="Times New Roman" w:cs="Times New Roman"/>
                <w:szCs w:val="20"/>
                <w:lang w:eastAsia="pl-PL"/>
              </w:rPr>
            </w:pPr>
          </w:p>
        </w:tc>
      </w:tr>
      <w:tr w:rsidRPr="00D6146B" w:rsidR="00D6146B" w:rsidTr="00D22EC2" w14:paraId="64FF59CC"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33A18C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46D4DC49" w14:textId="77777777">
            <w:pPr>
              <w:spacing w:after="0" w:line="240" w:lineRule="auto"/>
              <w:rPr>
                <w:rFonts w:eastAsia="Times New Roman" w:cs="Times New Roman"/>
                <w:szCs w:val="20"/>
                <w:lang w:eastAsia="pl-PL"/>
              </w:rPr>
            </w:pPr>
            <w:r w:rsidRPr="00D6146B">
              <w:rPr>
                <w:rFonts w:cs="Times New Roman"/>
                <w:szCs w:val="20"/>
              </w:rPr>
              <w:t>SEOD musi umożliwiać trenowanie, ewaluację i użycie produkcyjne modeli AI/ML dedykowanych do konkretnych zadań procesowych związanych z charakterystyką procesów i danych zamawiającego, takich jak rozdzielenie (klasyfikacja) dokumentów, ekstrakcja kluczowych danych z tych dokumentów, podsumowywanie treści, podpowiadanie treści powiązanych semantycznie z daną sprawą, wyszukiwanie semantyczne dokumentów i spraw na podstawie zapytań użytkownika w języku naturalnym.</w:t>
            </w:r>
          </w:p>
        </w:tc>
        <w:tc>
          <w:tcPr>
            <w:tcW w:w="451" w:type="dxa"/>
            <w:gridSpan w:val="3"/>
            <w:vAlign w:val="center"/>
          </w:tcPr>
          <w:p w:rsidRPr="00D6146B" w:rsidR="00D6146B" w:rsidP="00B75E74" w:rsidRDefault="00D6146B" w14:paraId="6F13C87D" w14:textId="77777777">
            <w:pPr>
              <w:spacing w:after="0" w:line="240" w:lineRule="auto"/>
              <w:rPr>
                <w:rFonts w:eastAsia="Times New Roman" w:cs="Times New Roman"/>
                <w:szCs w:val="20"/>
                <w:lang w:eastAsia="pl-PL"/>
              </w:rPr>
            </w:pPr>
          </w:p>
        </w:tc>
      </w:tr>
      <w:tr w:rsidRPr="00D6146B" w:rsidR="00D6146B" w:rsidTr="00D22EC2" w14:paraId="6BBA9788"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324C0A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23FF7C78" w14:textId="77777777">
            <w:pPr>
              <w:spacing w:after="0" w:line="240" w:lineRule="auto"/>
              <w:rPr>
                <w:rFonts w:eastAsia="Times New Roman" w:cs="Times New Roman"/>
                <w:szCs w:val="20"/>
                <w:lang w:eastAsia="pl-PL"/>
              </w:rPr>
            </w:pPr>
            <w:r w:rsidRPr="00D6146B">
              <w:rPr>
                <w:rFonts w:cs="Times New Roman"/>
                <w:szCs w:val="20"/>
              </w:rPr>
              <w:t>SEOD musi umożliwiać wyeksportowanie danych z rejestrów systemowych w postaci umożliwiającej wykorzystanie wprowadzonych do rejestru danych jako zbiorów treningowo-ewaluacyjnych do tworzenia, trenowania i ewaluacji modeli AI/ML dedykowanych dla procesów i danych charakterystycznych dla zamawiającego. Zbiór treningowy musi zawierać co najmniej dla każdego rekordu: cyfrową wersję oryginalnego dokumentu, warstwę tekstową odczytaną z dokumentu i metadane z metryki dokumentu w zakresie wskazanym przez użytkownika.</w:t>
            </w:r>
          </w:p>
        </w:tc>
        <w:tc>
          <w:tcPr>
            <w:tcW w:w="451" w:type="dxa"/>
            <w:gridSpan w:val="3"/>
            <w:vAlign w:val="center"/>
          </w:tcPr>
          <w:p w:rsidRPr="00D6146B" w:rsidR="00D6146B" w:rsidP="00B75E74" w:rsidRDefault="00D6146B" w14:paraId="1B56CB1B" w14:textId="77777777">
            <w:pPr>
              <w:spacing w:after="0" w:line="240" w:lineRule="auto"/>
              <w:rPr>
                <w:rFonts w:eastAsia="Times New Roman" w:cs="Times New Roman"/>
                <w:szCs w:val="20"/>
                <w:lang w:eastAsia="pl-PL"/>
              </w:rPr>
            </w:pPr>
          </w:p>
        </w:tc>
      </w:tr>
      <w:tr w:rsidRPr="00D6146B" w:rsidR="00D6146B" w:rsidTr="00D22EC2" w14:paraId="0A099469"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0543C9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6AA5FE6B" w14:textId="77777777">
            <w:pPr>
              <w:spacing w:after="0" w:line="240" w:lineRule="auto"/>
              <w:rPr>
                <w:rFonts w:eastAsia="Times New Roman" w:cs="Times New Roman"/>
                <w:szCs w:val="20"/>
                <w:lang w:eastAsia="pl-PL"/>
              </w:rPr>
            </w:pPr>
            <w:r w:rsidRPr="00D6146B">
              <w:rPr>
                <w:rFonts w:cs="Times New Roman"/>
                <w:szCs w:val="20"/>
              </w:rPr>
              <w:t xml:space="preserve">SEOD musi umożliwiać uruchamianie trenowania i ewaluacji modeli AI/ML na podstawie przygotowanych wcześniej zbiorów treningowo-ewaluacyjnych w sposób automatyczny, bez konieczności programowania, z użyciem interfejsu użytkownika. W zależności od rodzaju zadania (ekstrakcja pól danych, klasyfikacja) moduł trenowania powinien automatycznie </w:t>
            </w:r>
            <w:r w:rsidRPr="00D6146B">
              <w:rPr>
                <w:rFonts w:cs="Times New Roman"/>
                <w:szCs w:val="20"/>
              </w:rPr>
              <w:t>zwracać odpowiednie statystyki jakościowe modelu (średnia harmoniczne, współczynnik sukcesu rozpoznanych danych itp.).</w:t>
            </w:r>
          </w:p>
        </w:tc>
        <w:tc>
          <w:tcPr>
            <w:tcW w:w="451" w:type="dxa"/>
            <w:gridSpan w:val="3"/>
            <w:vAlign w:val="center"/>
          </w:tcPr>
          <w:p w:rsidRPr="00D6146B" w:rsidR="00D6146B" w:rsidP="00B75E74" w:rsidRDefault="00D6146B" w14:paraId="7D1E2F4D" w14:textId="77777777">
            <w:pPr>
              <w:spacing w:after="0" w:line="240" w:lineRule="auto"/>
              <w:rPr>
                <w:rFonts w:eastAsia="Times New Roman" w:cs="Times New Roman"/>
                <w:szCs w:val="20"/>
                <w:lang w:eastAsia="pl-PL"/>
              </w:rPr>
            </w:pPr>
          </w:p>
        </w:tc>
      </w:tr>
      <w:tr w:rsidRPr="00D6146B" w:rsidR="00D6146B" w:rsidTr="00D22EC2" w14:paraId="1D084D44"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C8F482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0FCFC900" w14:textId="77777777">
            <w:pPr>
              <w:spacing w:after="0" w:line="240" w:lineRule="auto"/>
              <w:rPr>
                <w:rFonts w:eastAsia="Times New Roman" w:cs="Times New Roman"/>
                <w:szCs w:val="20"/>
                <w:lang w:eastAsia="pl-PL"/>
              </w:rPr>
            </w:pPr>
            <w:r w:rsidRPr="00D6146B">
              <w:rPr>
                <w:rFonts w:cs="Times New Roman"/>
                <w:szCs w:val="20"/>
              </w:rPr>
              <w:t>SEOD musi umożliwiać tzw. prompt engineering to jest weryfikację jakości działania określonego przez użytkownika promptu (zapytania do dużego modelu językowego) w odniesieniu do przygotowanego zbioru danych treningowych co najmniej dla zadań ekstrakcji kluczowych danych z treści dokumentów oraz dla zadań klasyfikacji danych. System powinien automatycznie uruchamiać prompt dla każdego rekordu ze zbioru treningowego i agregować wyniki działania w postaci statystyk.</w:t>
            </w:r>
          </w:p>
        </w:tc>
        <w:tc>
          <w:tcPr>
            <w:tcW w:w="451" w:type="dxa"/>
            <w:gridSpan w:val="3"/>
            <w:vAlign w:val="center"/>
          </w:tcPr>
          <w:p w:rsidRPr="00D6146B" w:rsidR="00D6146B" w:rsidP="00B75E74" w:rsidRDefault="00D6146B" w14:paraId="315ECDC2" w14:textId="77777777">
            <w:pPr>
              <w:spacing w:after="0" w:line="240" w:lineRule="auto"/>
              <w:rPr>
                <w:rFonts w:eastAsia="Times New Roman" w:cs="Times New Roman"/>
                <w:szCs w:val="20"/>
                <w:lang w:eastAsia="pl-PL"/>
              </w:rPr>
            </w:pPr>
          </w:p>
        </w:tc>
      </w:tr>
      <w:tr w:rsidRPr="00D6146B" w:rsidR="00D6146B" w:rsidTr="00D22EC2" w14:paraId="4FE48F61"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288EF9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3A5D1F92" w14:textId="77777777">
            <w:pPr>
              <w:spacing w:after="0" w:line="240" w:lineRule="auto"/>
              <w:rPr>
                <w:rFonts w:eastAsia="Times New Roman" w:cs="Times New Roman"/>
                <w:szCs w:val="20"/>
                <w:lang w:eastAsia="pl-PL"/>
              </w:rPr>
            </w:pPr>
            <w:r w:rsidRPr="00D6146B">
              <w:rPr>
                <w:rFonts w:cs="Times New Roman"/>
                <w:szCs w:val="20"/>
              </w:rPr>
              <w:t>SEOD musi umożliwiać uruchamianie różnych implementacji dużych modeli językowych (LLM) w infrastrukturze lokalnej Zamawiającego. Dane osobowe i wrażliwe przetwarzane przez system nie mogą być wysyłane do modeli chmurowych.</w:t>
            </w:r>
          </w:p>
        </w:tc>
        <w:tc>
          <w:tcPr>
            <w:tcW w:w="451" w:type="dxa"/>
            <w:gridSpan w:val="3"/>
            <w:vAlign w:val="center"/>
          </w:tcPr>
          <w:p w:rsidRPr="00D6146B" w:rsidR="00D6146B" w:rsidP="00B75E74" w:rsidRDefault="00D6146B" w14:paraId="2190ED19" w14:textId="77777777">
            <w:pPr>
              <w:spacing w:after="0" w:line="240" w:lineRule="auto"/>
              <w:rPr>
                <w:rFonts w:eastAsia="Times New Roman" w:cs="Times New Roman"/>
                <w:szCs w:val="20"/>
                <w:lang w:eastAsia="pl-PL"/>
              </w:rPr>
            </w:pPr>
          </w:p>
        </w:tc>
      </w:tr>
      <w:tr w:rsidRPr="00D6146B" w:rsidR="00D6146B" w:rsidTr="00D22EC2" w14:paraId="417BAF43"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E5D580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2E06CB94" w14:textId="77777777">
            <w:pPr>
              <w:spacing w:after="0" w:line="240" w:lineRule="auto"/>
              <w:rPr>
                <w:rFonts w:eastAsia="Times New Roman" w:cs="Times New Roman"/>
                <w:szCs w:val="20"/>
                <w:lang w:eastAsia="pl-PL"/>
              </w:rPr>
            </w:pPr>
            <w:r w:rsidRPr="00D6146B">
              <w:rPr>
                <w:rFonts w:cs="Times New Roman"/>
                <w:szCs w:val="20"/>
              </w:rPr>
              <w:t>SEOD musi umożliwiać równoległe wdrażanie i działanie wielu różnych dedykowanych, wytrenowanych dla zamawiającego modeli jako serwisów AI dostępnych poprzez API, które może być wywoływane w przebiegu skonfigurowanego procesu biznesowego.</w:t>
            </w:r>
          </w:p>
        </w:tc>
        <w:tc>
          <w:tcPr>
            <w:tcW w:w="451" w:type="dxa"/>
            <w:gridSpan w:val="3"/>
            <w:vAlign w:val="center"/>
          </w:tcPr>
          <w:p w:rsidRPr="00D6146B" w:rsidR="00D6146B" w:rsidP="00B75E74" w:rsidRDefault="00D6146B" w14:paraId="55BCA7BC" w14:textId="77777777">
            <w:pPr>
              <w:spacing w:after="0" w:line="240" w:lineRule="auto"/>
              <w:rPr>
                <w:rFonts w:eastAsia="Times New Roman" w:cs="Times New Roman"/>
                <w:szCs w:val="20"/>
                <w:lang w:eastAsia="pl-PL"/>
              </w:rPr>
            </w:pPr>
          </w:p>
        </w:tc>
      </w:tr>
      <w:tr w:rsidRPr="00D6146B" w:rsidR="00D6146B" w:rsidTr="00D22EC2" w14:paraId="32BFF90C"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0FF809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24F62117" w14:textId="77777777">
            <w:pPr>
              <w:spacing w:after="0" w:line="240" w:lineRule="auto"/>
              <w:rPr>
                <w:rFonts w:eastAsia="Times New Roman" w:cs="Times New Roman"/>
                <w:szCs w:val="20"/>
                <w:lang w:eastAsia="pl-PL"/>
              </w:rPr>
            </w:pPr>
            <w:r w:rsidRPr="00D6146B">
              <w:rPr>
                <w:rFonts w:cs="Times New Roman"/>
                <w:szCs w:val="20"/>
              </w:rPr>
              <w:t>SEOD musi umożliwiać ewidencję wdrożonych serwisów AI w postaci odpowiedniego rejestru z uwzględnieniem w metadanych agenta jego nazwy, roli, url API agenta, opisem rodzaju wykonywanego zadania i danych na których był trenowany/ewaluowany.</w:t>
            </w:r>
          </w:p>
        </w:tc>
        <w:tc>
          <w:tcPr>
            <w:tcW w:w="451" w:type="dxa"/>
            <w:gridSpan w:val="3"/>
            <w:vAlign w:val="center"/>
          </w:tcPr>
          <w:p w:rsidRPr="00D6146B" w:rsidR="00D6146B" w:rsidP="00B75E74" w:rsidRDefault="00D6146B" w14:paraId="11603438" w14:textId="77777777">
            <w:pPr>
              <w:spacing w:after="0" w:line="240" w:lineRule="auto"/>
              <w:rPr>
                <w:rFonts w:eastAsia="Times New Roman" w:cs="Times New Roman"/>
                <w:szCs w:val="20"/>
                <w:lang w:eastAsia="pl-PL"/>
              </w:rPr>
            </w:pPr>
          </w:p>
        </w:tc>
      </w:tr>
      <w:tr w:rsidRPr="00D6146B" w:rsidR="00D6146B" w:rsidTr="00D22EC2" w14:paraId="6B634290" w14:textId="77777777">
        <w:trPr>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9C21DC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76FC00CD" w14:textId="77777777">
            <w:pPr>
              <w:spacing w:after="0" w:line="240" w:lineRule="auto"/>
              <w:rPr>
                <w:rFonts w:eastAsia="Times New Roman" w:cs="Times New Roman"/>
                <w:szCs w:val="20"/>
                <w:lang w:eastAsia="pl-PL"/>
              </w:rPr>
            </w:pPr>
            <w:r w:rsidRPr="00D6146B">
              <w:rPr>
                <w:rFonts w:cs="Times New Roman"/>
                <w:szCs w:val="20"/>
              </w:rPr>
              <w:t>SEOD musi umożliwiać obserwowalność i audytowalność działania wdrożonych modeli tj. rejestrować kiedy i dla jakich danych wejściowych jakiej odpowiedzi udzielił dany model.</w:t>
            </w:r>
          </w:p>
        </w:tc>
        <w:tc>
          <w:tcPr>
            <w:tcW w:w="451" w:type="dxa"/>
            <w:gridSpan w:val="3"/>
            <w:vAlign w:val="center"/>
          </w:tcPr>
          <w:p w:rsidRPr="00D6146B" w:rsidR="00D6146B" w:rsidP="00B75E74" w:rsidRDefault="00D6146B" w14:paraId="3CB79F33" w14:textId="77777777">
            <w:pPr>
              <w:spacing w:after="0" w:line="240" w:lineRule="auto"/>
              <w:rPr>
                <w:rFonts w:eastAsia="Times New Roman" w:cs="Times New Roman"/>
                <w:szCs w:val="20"/>
                <w:lang w:eastAsia="pl-PL"/>
              </w:rPr>
            </w:pPr>
          </w:p>
        </w:tc>
      </w:tr>
      <w:tr w:rsidRPr="00D6146B" w:rsidR="00D6146B" w:rsidTr="00D22EC2" w14:paraId="5076F458" w14:textId="77777777">
        <w:trPr>
          <w:gridAfter w:val="2"/>
          <w:wAfter w:w="150"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59FD82C0"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hideMark/>
          </w:tcPr>
          <w:p w:rsidRPr="00D6146B" w:rsidR="00D6146B" w:rsidP="00B75E74" w:rsidRDefault="00D6146B" w14:paraId="6D8DE3ED"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Integracje SEOD</w:t>
            </w:r>
          </w:p>
        </w:tc>
        <w:tc>
          <w:tcPr>
            <w:tcW w:w="301" w:type="dxa"/>
            <w:vAlign w:val="center"/>
            <w:hideMark/>
          </w:tcPr>
          <w:p w:rsidRPr="00D6146B" w:rsidR="00D6146B" w:rsidP="00B75E74" w:rsidRDefault="00D6146B" w14:paraId="776DF5AD" w14:textId="77777777">
            <w:pPr>
              <w:spacing w:after="0" w:line="240" w:lineRule="auto"/>
              <w:rPr>
                <w:rFonts w:eastAsia="Times New Roman" w:cs="Times New Roman"/>
                <w:szCs w:val="20"/>
                <w:lang w:eastAsia="pl-PL"/>
              </w:rPr>
            </w:pPr>
          </w:p>
        </w:tc>
      </w:tr>
      <w:tr w:rsidRPr="00D6146B" w:rsidR="00D6146B" w:rsidTr="00D22EC2" w14:paraId="5B66DD82" w14:textId="77777777">
        <w:trPr>
          <w:gridAfter w:val="2"/>
          <w:wAfter w:w="150" w:type="dxa"/>
          <w:trHeight w:val="61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E88AF9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CC5ACC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należy zintegrować z Active Directory Zamawiającego w zakresie wykorzystania do autoryzacji nazw użytkowników i haseł przechowywanych w domenie.</w:t>
            </w:r>
          </w:p>
        </w:tc>
        <w:tc>
          <w:tcPr>
            <w:tcW w:w="301" w:type="dxa"/>
            <w:vAlign w:val="center"/>
          </w:tcPr>
          <w:p w:rsidRPr="00D6146B" w:rsidR="00D6146B" w:rsidP="00B75E74" w:rsidRDefault="00D6146B" w14:paraId="2681C4C7" w14:textId="77777777">
            <w:pPr>
              <w:spacing w:after="0" w:line="240" w:lineRule="auto"/>
              <w:rPr>
                <w:rFonts w:eastAsia="Times New Roman" w:cs="Times New Roman"/>
                <w:szCs w:val="20"/>
                <w:lang w:eastAsia="pl-PL"/>
              </w:rPr>
            </w:pPr>
          </w:p>
        </w:tc>
      </w:tr>
      <w:tr w:rsidRPr="00D6146B" w:rsidR="00D6146B" w:rsidTr="00D22EC2" w14:paraId="00C1868C" w14:textId="77777777">
        <w:trPr>
          <w:gridAfter w:val="2"/>
          <w:wAfter w:w="150" w:type="dxa"/>
          <w:trHeight w:val="86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44CAE8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CD1276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pozwolić na współpracę ze wszystkim rodzajami skanerów posiadanymi przez zamawiającego. W ramach niniejszego zamówienia SEOD należy zintegrować z 2 skanerami posiadanymi przez Zamawiającego.</w:t>
            </w:r>
          </w:p>
        </w:tc>
        <w:tc>
          <w:tcPr>
            <w:tcW w:w="301" w:type="dxa"/>
            <w:vAlign w:val="center"/>
            <w:hideMark/>
          </w:tcPr>
          <w:p w:rsidRPr="00D6146B" w:rsidR="00D6146B" w:rsidP="00B75E74" w:rsidRDefault="00D6146B" w14:paraId="5EE1352A" w14:textId="77777777">
            <w:pPr>
              <w:spacing w:after="0" w:line="240" w:lineRule="auto"/>
              <w:rPr>
                <w:rFonts w:eastAsia="Times New Roman" w:cs="Times New Roman"/>
                <w:szCs w:val="20"/>
                <w:lang w:eastAsia="pl-PL"/>
              </w:rPr>
            </w:pPr>
          </w:p>
        </w:tc>
      </w:tr>
      <w:tr w:rsidRPr="00D6146B" w:rsidR="00D6146B" w:rsidTr="00D22EC2" w14:paraId="6DB23B11" w14:textId="77777777">
        <w:trPr>
          <w:gridAfter w:val="2"/>
          <w:wAfter w:w="150" w:type="dxa"/>
          <w:trHeight w:val="86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B5346C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4CE462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musi posiadać mechanizm integracji z dedykowanymi skrzynkami e-mail Zamawiającego  (z przesłanego dokumentu na dedykowaną skrzynkę, zintegrowaną z SEOD musi istnieć możliwość rejestracji w SEOD wybranego typu sprawy (np. faktura, umowa) oraz podpięcia do danej sprawy wybranych lub wszystkich załączników dołączonych do korespondencji mailowej, łącznie z treścią wiadomości mailowej).</w:t>
            </w:r>
          </w:p>
        </w:tc>
        <w:tc>
          <w:tcPr>
            <w:tcW w:w="301" w:type="dxa"/>
            <w:vAlign w:val="center"/>
            <w:hideMark/>
          </w:tcPr>
          <w:p w:rsidRPr="00D6146B" w:rsidR="00D6146B" w:rsidP="00B75E74" w:rsidRDefault="00D6146B" w14:paraId="58667563" w14:textId="77777777">
            <w:pPr>
              <w:spacing w:after="0" w:line="240" w:lineRule="auto"/>
              <w:rPr>
                <w:rFonts w:eastAsia="Times New Roman" w:cs="Times New Roman"/>
                <w:szCs w:val="20"/>
                <w:lang w:eastAsia="pl-PL"/>
              </w:rPr>
            </w:pPr>
          </w:p>
        </w:tc>
      </w:tr>
      <w:tr w:rsidRPr="00D6146B" w:rsidR="00D6146B" w:rsidTr="00D22EC2" w14:paraId="2B8AB452"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990EEC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8259FB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Krajowym Systemem e-Faktur.</w:t>
            </w:r>
          </w:p>
        </w:tc>
        <w:tc>
          <w:tcPr>
            <w:tcW w:w="301" w:type="dxa"/>
            <w:vAlign w:val="center"/>
          </w:tcPr>
          <w:p w:rsidRPr="00D6146B" w:rsidR="00D6146B" w:rsidP="00B75E74" w:rsidRDefault="00D6146B" w14:paraId="566CEB46" w14:textId="77777777">
            <w:pPr>
              <w:spacing w:after="0" w:line="240" w:lineRule="auto"/>
              <w:rPr>
                <w:rFonts w:eastAsia="Times New Roman" w:cs="Times New Roman"/>
                <w:szCs w:val="20"/>
                <w:lang w:eastAsia="pl-PL"/>
              </w:rPr>
            </w:pPr>
          </w:p>
        </w:tc>
      </w:tr>
      <w:tr w:rsidRPr="00D6146B" w:rsidR="00D6146B" w:rsidTr="00D22EC2" w14:paraId="32B31771"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3348A1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1A2D8E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e-PUAP.</w:t>
            </w:r>
          </w:p>
        </w:tc>
        <w:tc>
          <w:tcPr>
            <w:tcW w:w="301" w:type="dxa"/>
            <w:vAlign w:val="center"/>
          </w:tcPr>
          <w:p w:rsidRPr="00D6146B" w:rsidR="00D6146B" w:rsidP="00B75E74" w:rsidRDefault="00D6146B" w14:paraId="2F678DAE" w14:textId="77777777">
            <w:pPr>
              <w:spacing w:after="0" w:line="240" w:lineRule="auto"/>
              <w:rPr>
                <w:rFonts w:eastAsia="Times New Roman" w:cs="Times New Roman"/>
                <w:szCs w:val="20"/>
                <w:lang w:eastAsia="pl-PL"/>
              </w:rPr>
            </w:pPr>
          </w:p>
        </w:tc>
      </w:tr>
      <w:tr w:rsidRPr="00D6146B" w:rsidR="00D6146B" w:rsidTr="00D22EC2" w14:paraId="0C818D5C"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B970B9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CA55D6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platformą e-Doręczeń</w:t>
            </w:r>
          </w:p>
        </w:tc>
        <w:tc>
          <w:tcPr>
            <w:tcW w:w="301" w:type="dxa"/>
            <w:vAlign w:val="center"/>
          </w:tcPr>
          <w:p w:rsidRPr="00D6146B" w:rsidR="00D6146B" w:rsidP="00B75E74" w:rsidRDefault="00D6146B" w14:paraId="3EFD0A51" w14:textId="77777777">
            <w:pPr>
              <w:spacing w:after="0" w:line="240" w:lineRule="auto"/>
              <w:rPr>
                <w:rFonts w:eastAsia="Times New Roman" w:cs="Times New Roman"/>
                <w:szCs w:val="20"/>
                <w:lang w:eastAsia="pl-PL"/>
              </w:rPr>
            </w:pPr>
          </w:p>
        </w:tc>
      </w:tr>
      <w:tr w:rsidRPr="00D6146B" w:rsidR="00D6146B" w:rsidTr="00D22EC2" w14:paraId="3792A006"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118C44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E2EF16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platformą e-Nadawca Poczty Polskiej</w:t>
            </w:r>
          </w:p>
        </w:tc>
        <w:tc>
          <w:tcPr>
            <w:tcW w:w="301" w:type="dxa"/>
            <w:vAlign w:val="center"/>
          </w:tcPr>
          <w:p w:rsidRPr="00D6146B" w:rsidR="00D6146B" w:rsidP="00B75E74" w:rsidRDefault="00D6146B" w14:paraId="39EF9778" w14:textId="77777777">
            <w:pPr>
              <w:spacing w:after="0" w:line="240" w:lineRule="auto"/>
              <w:rPr>
                <w:rFonts w:eastAsia="Times New Roman" w:cs="Times New Roman"/>
                <w:szCs w:val="20"/>
                <w:lang w:eastAsia="pl-PL"/>
              </w:rPr>
            </w:pPr>
          </w:p>
        </w:tc>
      </w:tr>
      <w:tr w:rsidRPr="00D6146B" w:rsidR="00D6146B" w:rsidTr="00D22EC2" w14:paraId="05DAC483"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F11E05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BD770F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bazą TERYT  GUS. Integracja z baza TERYT musi umożliwiać przy rejestracji nowego kontaktu lub kontrahenta na podstawie wprowadzonej nazwy ulicy podpowiadać nazwę miasta, gminy, powiatu, województwa w których występuje dana ulica, a po wybraniu właściwej pozycji automatyczne wprowadzenie wszystkich pobranych danych do okna rejestracji nowego kontaktu lub kontrahenta.</w:t>
            </w:r>
          </w:p>
        </w:tc>
        <w:tc>
          <w:tcPr>
            <w:tcW w:w="301" w:type="dxa"/>
            <w:vAlign w:val="center"/>
            <w:hideMark/>
          </w:tcPr>
          <w:p w:rsidRPr="00D6146B" w:rsidR="00D6146B" w:rsidP="00B75E74" w:rsidRDefault="00D6146B" w14:paraId="5315C95D" w14:textId="77777777">
            <w:pPr>
              <w:spacing w:after="0" w:line="240" w:lineRule="auto"/>
              <w:rPr>
                <w:rFonts w:eastAsia="Times New Roman" w:cs="Times New Roman"/>
                <w:szCs w:val="20"/>
                <w:lang w:eastAsia="pl-PL"/>
              </w:rPr>
            </w:pPr>
          </w:p>
        </w:tc>
      </w:tr>
      <w:tr w:rsidRPr="00D6146B" w:rsidR="00D6146B" w:rsidTr="00D22EC2" w14:paraId="1647CC83" w14:textId="77777777">
        <w:trPr>
          <w:gridAfter w:val="2"/>
          <w:wAfter w:w="150"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4B1934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B6B114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wbudowany mechanizm integracji  z bazą REGON GUS. Integracja z bazą REGON GUS musi umożliwiać po wpisaniu w oknie rejestracji nowego kontrahenta SEOD  jednego z numerów NIP, REGON lub KRS  pobranie z bazy REGON GUS danych tego kontrahenta - nazwy, nr NIP, REGON, adresu.</w:t>
            </w:r>
          </w:p>
        </w:tc>
        <w:tc>
          <w:tcPr>
            <w:tcW w:w="301" w:type="dxa"/>
            <w:vAlign w:val="center"/>
            <w:hideMark/>
          </w:tcPr>
          <w:p w:rsidRPr="00D6146B" w:rsidR="00D6146B" w:rsidP="00B75E74" w:rsidRDefault="00D6146B" w14:paraId="7581F959" w14:textId="77777777">
            <w:pPr>
              <w:spacing w:after="0" w:line="240" w:lineRule="auto"/>
              <w:rPr>
                <w:rFonts w:eastAsia="Times New Roman" w:cs="Times New Roman"/>
                <w:szCs w:val="20"/>
                <w:lang w:eastAsia="pl-PL"/>
              </w:rPr>
            </w:pPr>
          </w:p>
        </w:tc>
      </w:tr>
      <w:tr w:rsidRPr="00D6146B" w:rsidR="00D6146B" w:rsidTr="00D22EC2" w14:paraId="17A0886C" w14:textId="77777777">
        <w:trPr>
          <w:gridAfter w:val="2"/>
          <w:wAfter w:w="150"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B7D76C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741E10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wbudowaną bazę kodów pocztowych wraz z przypisanymi miejscowościami lub posiadać mechanizm integracyjny z taką platformą.</w:t>
            </w:r>
            <w:r w:rsidRPr="00D6146B">
              <w:rPr>
                <w:rFonts w:cs="Times New Roman"/>
                <w:szCs w:val="20"/>
              </w:rPr>
              <w:t xml:space="preserve"> </w:t>
            </w:r>
            <w:r w:rsidRPr="00D6146B">
              <w:rPr>
                <w:rFonts w:eastAsia="Times New Roman" w:cs="Times New Roman"/>
                <w:szCs w:val="20"/>
                <w:lang w:eastAsia="pl-PL"/>
              </w:rPr>
              <w:t>W oknie rejestracji nowego kontaktu lub kontrahenta po wprowadzeniu numeru kodu pocztowego systemu musi podpowiadać na bazie danych pobranych z bazy kodów pocztowych przypisane dla danego kodu pocztowego miasto i ulice.</w:t>
            </w:r>
          </w:p>
        </w:tc>
        <w:tc>
          <w:tcPr>
            <w:tcW w:w="301" w:type="dxa"/>
            <w:vAlign w:val="center"/>
            <w:hideMark/>
          </w:tcPr>
          <w:p w:rsidRPr="00D6146B" w:rsidR="00D6146B" w:rsidP="00B75E74" w:rsidRDefault="00D6146B" w14:paraId="35624FEA" w14:textId="77777777">
            <w:pPr>
              <w:spacing w:after="0" w:line="240" w:lineRule="auto"/>
              <w:rPr>
                <w:rFonts w:eastAsia="Times New Roman" w:cs="Times New Roman"/>
                <w:szCs w:val="20"/>
                <w:lang w:eastAsia="pl-PL"/>
              </w:rPr>
            </w:pPr>
          </w:p>
        </w:tc>
      </w:tr>
      <w:tr w:rsidRPr="00D6146B" w:rsidR="00D6146B" w:rsidTr="00D22EC2" w14:paraId="21E6E054" w14:textId="77777777">
        <w:trPr>
          <w:gridAfter w:val="2"/>
          <w:wAfter w:w="150" w:type="dxa"/>
          <w:trHeight w:val="115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49E447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6B6648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tc>
        <w:tc>
          <w:tcPr>
            <w:tcW w:w="301" w:type="dxa"/>
            <w:vAlign w:val="center"/>
            <w:hideMark/>
          </w:tcPr>
          <w:p w:rsidRPr="00D6146B" w:rsidR="00D6146B" w:rsidP="00B75E74" w:rsidRDefault="00D6146B" w14:paraId="5E3B3ED9" w14:textId="77777777">
            <w:pPr>
              <w:spacing w:after="0" w:line="240" w:lineRule="auto"/>
              <w:rPr>
                <w:rFonts w:eastAsia="Times New Roman" w:cs="Times New Roman"/>
                <w:szCs w:val="20"/>
                <w:lang w:eastAsia="pl-PL"/>
              </w:rPr>
            </w:pPr>
          </w:p>
        </w:tc>
      </w:tr>
      <w:tr w:rsidRPr="00D6146B" w:rsidR="00D6146B" w:rsidTr="00D22EC2" w14:paraId="3EE567B8" w14:textId="77777777">
        <w:trPr>
          <w:gridAfter w:val="2"/>
          <w:wAfter w:w="150" w:type="dxa"/>
          <w:trHeight w:val="60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138B3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751164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należy zintegrować z systemem KS-FKW i KS-ASW w zakresie opisanym w dalszej części dokumentu.</w:t>
            </w:r>
          </w:p>
        </w:tc>
        <w:tc>
          <w:tcPr>
            <w:tcW w:w="301" w:type="dxa"/>
            <w:vAlign w:val="center"/>
          </w:tcPr>
          <w:p w:rsidRPr="00D6146B" w:rsidR="00D6146B" w:rsidP="00B75E74" w:rsidRDefault="00D6146B" w14:paraId="2CCFE733" w14:textId="77777777">
            <w:pPr>
              <w:spacing w:after="0" w:line="240" w:lineRule="auto"/>
              <w:rPr>
                <w:rFonts w:eastAsia="Times New Roman" w:cs="Times New Roman"/>
                <w:szCs w:val="20"/>
                <w:lang w:eastAsia="pl-PL"/>
              </w:rPr>
            </w:pPr>
          </w:p>
        </w:tc>
      </w:tr>
      <w:tr w:rsidRPr="00D6146B" w:rsidR="00D6146B" w:rsidTr="00D22EC2" w14:paraId="42E4D5FA" w14:textId="77777777">
        <w:trPr>
          <w:gridAfter w:val="3"/>
          <w:wAfter w:w="451" w:type="dxa"/>
          <w:trHeight w:val="360"/>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01C8CFAB" w14:textId="77777777">
            <w:pPr>
              <w:spacing w:after="0" w:line="240" w:lineRule="auto"/>
              <w:ind w:left="720"/>
              <w:jc w:val="center"/>
              <w:rPr>
                <w:rFonts w:eastAsia="Times New Roman" w:cs="Times New Roman"/>
                <w:b/>
                <w:bCs/>
                <w:color w:val="000000"/>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center"/>
          </w:tcPr>
          <w:p w:rsidRPr="00D6146B" w:rsidR="00D6146B" w:rsidP="00B75E74" w:rsidRDefault="00D6146B" w14:paraId="0FD39416"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Rejestr i rozliczanie kosztowe umów</w:t>
            </w:r>
          </w:p>
        </w:tc>
      </w:tr>
      <w:tr w:rsidRPr="00D6146B" w:rsidR="00D6146B" w:rsidTr="00D22EC2" w14:paraId="06552B77"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FF1BB5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7AC4162" w14:textId="77777777">
            <w:pPr>
              <w:spacing w:after="0" w:line="240" w:lineRule="auto"/>
              <w:rPr>
                <w:rFonts w:eastAsia="Times New Roman" w:cs="Times New Roman"/>
                <w:szCs w:val="20"/>
                <w:lang w:eastAsia="pl-PL"/>
              </w:rPr>
            </w:pPr>
            <w:r w:rsidRPr="00D6146B">
              <w:rPr>
                <w:rFonts w:cs="Times New Roman"/>
                <w:szCs w:val="20"/>
              </w:rPr>
              <w:t>Prowadzenie rejestru różnego rodzaju/typów umów (np. najmu, dostawy, na świadczenie usług, darowizny, kontraktowych)</w:t>
            </w:r>
          </w:p>
        </w:tc>
      </w:tr>
      <w:tr w:rsidRPr="00D6146B" w:rsidR="00D6146B" w:rsidTr="00D22EC2" w14:paraId="53FB4164" w14:textId="77777777">
        <w:trPr>
          <w:gridAfter w:val="3"/>
          <w:wAfter w:w="451" w:type="dxa"/>
          <w:trHeight w:val="561"/>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C71261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BCDDF45" w14:textId="77777777">
            <w:pPr>
              <w:spacing w:after="0" w:line="240" w:lineRule="auto"/>
              <w:rPr>
                <w:rFonts w:eastAsia="Times New Roman" w:cs="Times New Roman"/>
                <w:szCs w:val="20"/>
                <w:lang w:eastAsia="pl-PL"/>
              </w:rPr>
            </w:pPr>
            <w:r w:rsidRPr="00D6146B">
              <w:rPr>
                <w:rFonts w:cs="Times New Roman"/>
                <w:szCs w:val="20"/>
              </w:rPr>
              <w:t>Dla umów należy w SEOD utworzyć dedykowany rejestr gdzie będą widoczne wszystkie umowy zarejestrowane w SEOD w ramach danego typu sprawy – umów. W SEOD musi funkcjonować osobny, dedykowany rejestr wszystkich umów oraz dedykowane rejestry każdego z rodzajów/typów umów.</w:t>
            </w:r>
          </w:p>
        </w:tc>
      </w:tr>
      <w:tr w:rsidRPr="00D6146B" w:rsidR="00D6146B" w:rsidTr="00D22EC2" w14:paraId="22C94D86" w14:textId="77777777">
        <w:trPr>
          <w:gridAfter w:val="3"/>
          <w:wAfter w:w="451" w:type="dxa"/>
          <w:trHeight w:val="41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90885B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6FFEA39" w14:textId="77777777">
            <w:pPr>
              <w:spacing w:after="0" w:line="240" w:lineRule="auto"/>
              <w:rPr>
                <w:rFonts w:eastAsia="Times New Roman" w:cs="Times New Roman"/>
                <w:szCs w:val="20"/>
                <w:lang w:eastAsia="pl-PL"/>
              </w:rPr>
            </w:pPr>
            <w:r w:rsidRPr="00D6146B">
              <w:rPr>
                <w:rFonts w:cs="Times New Roman"/>
                <w:szCs w:val="20"/>
              </w:rPr>
              <w:t>Wielopoziomowy podział rejestru umów</w:t>
            </w:r>
          </w:p>
        </w:tc>
      </w:tr>
      <w:tr w:rsidRPr="00D6146B" w:rsidR="00D6146B" w:rsidTr="00D22EC2" w14:paraId="240CF89D" w14:textId="77777777">
        <w:trPr>
          <w:gridAfter w:val="3"/>
          <w:wAfter w:w="451" w:type="dxa"/>
          <w:trHeight w:val="422"/>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FAFC5B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5414551" w14:textId="77777777">
            <w:pPr>
              <w:spacing w:after="0" w:line="240" w:lineRule="auto"/>
              <w:rPr>
                <w:rFonts w:eastAsia="Times New Roman" w:cs="Times New Roman"/>
                <w:szCs w:val="20"/>
                <w:lang w:eastAsia="pl-PL"/>
              </w:rPr>
            </w:pPr>
            <w:r w:rsidRPr="00D6146B">
              <w:rPr>
                <w:rFonts w:cs="Times New Roman"/>
                <w:szCs w:val="20"/>
              </w:rPr>
              <w:t>Definiowanie uprawnień dostępowych do każdego z poziomów rejestru umów.</w:t>
            </w:r>
          </w:p>
        </w:tc>
      </w:tr>
      <w:tr w:rsidRPr="00D6146B" w:rsidR="00D6146B" w:rsidTr="00D22EC2" w14:paraId="76791853"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0AA5DC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2DB69DD" w14:textId="77777777">
            <w:pPr>
              <w:spacing w:after="0" w:line="240" w:lineRule="auto"/>
              <w:rPr>
                <w:rFonts w:eastAsia="Times New Roman" w:cs="Times New Roman"/>
                <w:szCs w:val="20"/>
                <w:lang w:eastAsia="pl-PL"/>
              </w:rPr>
            </w:pPr>
            <w:r w:rsidRPr="00D6146B">
              <w:rPr>
                <w:rFonts w:cs="Times New Roman"/>
                <w:szCs w:val="20"/>
              </w:rPr>
              <w:t>Rejestracja danych z umowy w polach zadeklarowanych przez Zamawiającego na etapie analizy przedwdrożeniowej w obrębie formularza rejestracji oraz typu/rodzaju umowy</w:t>
            </w:r>
          </w:p>
        </w:tc>
      </w:tr>
      <w:tr w:rsidRPr="00D6146B" w:rsidR="00D6146B" w:rsidTr="00D22EC2" w14:paraId="7397C03F"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EA72E9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0EB29200" w14:textId="77777777">
            <w:pPr>
              <w:spacing w:after="0" w:line="240" w:lineRule="auto"/>
              <w:rPr>
                <w:rFonts w:eastAsia="Times New Roman" w:cs="Times New Roman"/>
                <w:szCs w:val="20"/>
                <w:lang w:eastAsia="pl-PL"/>
              </w:rPr>
            </w:pPr>
            <w:r w:rsidRPr="00D6146B">
              <w:rPr>
                <w:rFonts w:cs="Times New Roman"/>
                <w:szCs w:val="20"/>
              </w:rPr>
              <w:t>SEOD musi umożliwiać automatyczną ekstrakcję istotnych parametrów z treści umów z wykorzystaniem analizy tekstu za pomocą dużych modeli językowych (LLM)</w:t>
            </w:r>
          </w:p>
        </w:tc>
      </w:tr>
      <w:tr w:rsidRPr="00D6146B" w:rsidR="00D6146B" w:rsidTr="00D22EC2" w14:paraId="01C3B65C"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FB71E3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F0EB1B1" w14:textId="77777777">
            <w:pPr>
              <w:spacing w:after="0" w:line="240" w:lineRule="auto"/>
              <w:rPr>
                <w:rFonts w:eastAsia="Times New Roman" w:cs="Times New Roman"/>
                <w:szCs w:val="20"/>
                <w:lang w:eastAsia="pl-PL"/>
              </w:rPr>
            </w:pPr>
            <w:r w:rsidRPr="00D6146B">
              <w:rPr>
                <w:rFonts w:cs="Times New Roman"/>
                <w:szCs w:val="20"/>
              </w:rPr>
              <w:t>Udostępnianie umów wskazanym użytkownikom przez użytkowników posiadających do nich dostęp.</w:t>
            </w:r>
          </w:p>
        </w:tc>
      </w:tr>
      <w:tr w:rsidRPr="00D6146B" w:rsidR="00D6146B" w:rsidTr="00D22EC2" w14:paraId="389A5D3F"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C379FD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CFBF2B2" w14:textId="77777777">
            <w:pPr>
              <w:spacing w:after="0" w:line="240" w:lineRule="auto"/>
              <w:rPr>
                <w:rFonts w:eastAsia="Times New Roman" w:cs="Times New Roman"/>
                <w:szCs w:val="20"/>
                <w:lang w:eastAsia="pl-PL"/>
              </w:rPr>
            </w:pPr>
            <w:r w:rsidRPr="00D6146B">
              <w:rPr>
                <w:rFonts w:cs="Times New Roman"/>
                <w:szCs w:val="20"/>
              </w:rPr>
              <w:t>Wskazywanie jednostek organizacyjnych odpowiedzialnych za realizację umowy</w:t>
            </w:r>
          </w:p>
        </w:tc>
      </w:tr>
      <w:tr w:rsidRPr="00D6146B" w:rsidR="00D6146B" w:rsidTr="00D22EC2" w14:paraId="0FCCB203"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4F817C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CB4D143" w14:textId="77777777">
            <w:pPr>
              <w:spacing w:after="0" w:line="240" w:lineRule="auto"/>
              <w:rPr>
                <w:rFonts w:eastAsia="Times New Roman" w:cs="Times New Roman"/>
                <w:szCs w:val="20"/>
                <w:lang w:eastAsia="pl-PL"/>
              </w:rPr>
            </w:pPr>
            <w:r w:rsidRPr="00D6146B">
              <w:rPr>
                <w:rFonts w:cs="Times New Roman"/>
                <w:szCs w:val="20"/>
              </w:rPr>
              <w:t>SEOD automatycznie zmieni status umowy po jej zakończeniu i nie pozwoli na przypisanie jej do innych dokumentów.</w:t>
            </w:r>
          </w:p>
        </w:tc>
      </w:tr>
      <w:tr w:rsidRPr="00D6146B" w:rsidR="00D6146B" w:rsidTr="00D22EC2" w14:paraId="5D80ED25"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AD5D92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8F9AD7A" w14:textId="77777777">
            <w:pPr>
              <w:spacing w:after="0" w:line="240" w:lineRule="auto"/>
              <w:rPr>
                <w:rFonts w:eastAsia="Times New Roman" w:cs="Times New Roman"/>
                <w:szCs w:val="20"/>
                <w:lang w:eastAsia="pl-PL"/>
              </w:rPr>
            </w:pPr>
            <w:r w:rsidRPr="00D6146B">
              <w:rPr>
                <w:rFonts w:cs="Times New Roman"/>
                <w:szCs w:val="20"/>
              </w:rPr>
              <w:t>SEOD pozwoli na definiowanie przypomnień związanych z umowami (przypomnienie generowane w formie e-mail lub zadani systemowego dla konkretnego użytkownika). Użytkownik musi posiadać możliwość zdefiniowania interwału przypomnień (rok, miesiąc, dzień, czas) oraz treści przypomnienia.</w:t>
            </w:r>
          </w:p>
        </w:tc>
      </w:tr>
      <w:tr w:rsidRPr="00D6146B" w:rsidR="00D6146B" w:rsidTr="00D22EC2" w14:paraId="73F6957B"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6169DC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CAEAB84" w14:textId="77777777">
            <w:pPr>
              <w:spacing w:after="0" w:line="240" w:lineRule="auto"/>
              <w:rPr>
                <w:rFonts w:eastAsia="Times New Roman" w:cs="Times New Roman"/>
                <w:szCs w:val="20"/>
                <w:lang w:eastAsia="pl-PL"/>
              </w:rPr>
            </w:pPr>
            <w:r w:rsidRPr="00D6146B">
              <w:rPr>
                <w:rFonts w:cs="Times New Roman"/>
                <w:szCs w:val="20"/>
              </w:rPr>
              <w:t>SEOD musi umożliwiać nadawanie uprawnień w ramach danej kategorii umowy (uprawnienia do podglądu oraz edycji).</w:t>
            </w:r>
          </w:p>
        </w:tc>
      </w:tr>
      <w:tr w:rsidRPr="00D6146B" w:rsidR="00D6146B" w:rsidTr="00D22EC2" w14:paraId="59A1825D"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5D1882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261B675" w14:textId="77777777">
            <w:pPr>
              <w:spacing w:after="0" w:line="240" w:lineRule="auto"/>
              <w:rPr>
                <w:rFonts w:eastAsia="Times New Roman" w:cs="Times New Roman"/>
                <w:szCs w:val="20"/>
                <w:lang w:eastAsia="pl-PL"/>
              </w:rPr>
            </w:pPr>
            <w:r w:rsidRPr="00D6146B">
              <w:rPr>
                <w:rFonts w:cs="Times New Roman"/>
                <w:szCs w:val="20"/>
              </w:rPr>
              <w:t>Definiowanie umów zależnych od siebie (np. umów RODO przypisanych do danej umowy głównej, aneksów do umowy głównej).</w:t>
            </w:r>
          </w:p>
        </w:tc>
      </w:tr>
      <w:tr w:rsidRPr="00D6146B" w:rsidR="00D6146B" w:rsidTr="00D22EC2" w14:paraId="042DF2CC"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4131E2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C787505" w14:textId="77777777">
            <w:pPr>
              <w:spacing w:after="0" w:line="240" w:lineRule="auto"/>
              <w:rPr>
                <w:rFonts w:cs="Times New Roman"/>
                <w:szCs w:val="20"/>
              </w:rPr>
            </w:pPr>
            <w:r w:rsidRPr="00D6146B">
              <w:rPr>
                <w:rFonts w:cs="Times New Roman"/>
                <w:szCs w:val="20"/>
              </w:rPr>
              <w:t>SEOD musi umożliwiać wiązanie umów z dokumentami kosztowymi (fakturami) wpływającymi na ich obciążenia. Wiązanie to odbywać się musi na etapie opisu merytorycznego faktury poprzez wskazanie do każdej pozycji opisu merytorycznego faktury umowy, która dotyczy danej pozycji opisu. Przypisanie umowy do pozycji opisu merytorycznego faktury obciąża limit umowy globalnie i w danym okresie rozliczeniowym.</w:t>
            </w:r>
          </w:p>
        </w:tc>
      </w:tr>
      <w:tr w:rsidRPr="00D6146B" w:rsidR="00D6146B" w:rsidTr="00D22EC2" w14:paraId="6DC85515"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1C8358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8B974F3" w14:textId="77777777">
            <w:pPr>
              <w:spacing w:after="0" w:line="240" w:lineRule="auto"/>
              <w:rPr>
                <w:rFonts w:cs="Times New Roman"/>
                <w:szCs w:val="20"/>
              </w:rPr>
            </w:pPr>
            <w:r w:rsidRPr="00D6146B">
              <w:rPr>
                <w:rFonts w:cs="Times New Roman"/>
                <w:szCs w:val="20"/>
              </w:rPr>
              <w:t>SEOD umożliwia raportowanie stanu wykorzystania limitów umów globalnie i w danym okresie rozliczeniowym ze szczególnym wskazaniem przekroczeń .</w:t>
            </w:r>
          </w:p>
        </w:tc>
      </w:tr>
      <w:tr w:rsidRPr="00D6146B" w:rsidR="00D6146B" w:rsidTr="00D22EC2" w14:paraId="7F7120AE"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974F96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7916233" w14:textId="77777777">
            <w:pPr>
              <w:spacing w:after="0" w:line="240" w:lineRule="auto"/>
              <w:rPr>
                <w:rFonts w:cs="Times New Roman"/>
                <w:szCs w:val="20"/>
              </w:rPr>
            </w:pPr>
            <w:r w:rsidRPr="00D6146B">
              <w:rPr>
                <w:rFonts w:cs="Times New Roman"/>
                <w:szCs w:val="20"/>
              </w:rPr>
              <w:t>SEOD na poziomie umowy zaprezentuje faktury, które wpływają na realizację wartościową umowy.</w:t>
            </w:r>
          </w:p>
        </w:tc>
      </w:tr>
      <w:tr w:rsidRPr="00D6146B" w:rsidR="00D6146B" w:rsidTr="00D22EC2" w14:paraId="19FFCBD1"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1FFB17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947FE9E" w14:textId="77777777">
            <w:pPr>
              <w:spacing w:after="0" w:line="240" w:lineRule="auto"/>
              <w:rPr>
                <w:rFonts w:cs="Times New Roman"/>
                <w:szCs w:val="20"/>
              </w:rPr>
            </w:pPr>
            <w:r w:rsidRPr="00D6146B">
              <w:rPr>
                <w:rFonts w:cs="Times New Roman"/>
                <w:szCs w:val="20"/>
              </w:rPr>
              <w:t>SEOD pozwoli na prezentowanie w formie graficznej stanu realizacji umowy w odniesieniu do wartości umowy.</w:t>
            </w:r>
          </w:p>
        </w:tc>
      </w:tr>
      <w:tr w:rsidRPr="00D6146B" w:rsidR="00D6146B" w:rsidTr="00D22EC2" w14:paraId="7720F1F0"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53AD14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C7BDED9" w14:textId="77777777">
            <w:pPr>
              <w:spacing w:after="0" w:line="240" w:lineRule="auto"/>
              <w:rPr>
                <w:rFonts w:cs="Times New Roman"/>
                <w:szCs w:val="20"/>
              </w:rPr>
            </w:pPr>
            <w:r w:rsidRPr="00D6146B">
              <w:rPr>
                <w:rFonts w:cs="Times New Roman"/>
                <w:szCs w:val="20"/>
              </w:rPr>
              <w:t xml:space="preserve">SEOD z poziomu teczki umowy musi pozwalać na bezpośrednie przejście do dokumentu faktury, który ją obciąża. </w:t>
            </w:r>
          </w:p>
        </w:tc>
      </w:tr>
      <w:tr w:rsidRPr="00D6146B" w:rsidR="00D6146B" w:rsidTr="00D22EC2" w14:paraId="26B66045" w14:textId="77777777">
        <w:trPr>
          <w:gridAfter w:val="3"/>
          <w:wAfter w:w="451" w:type="dxa"/>
          <w:trHeight w:val="41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5EE6C7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6C4CB41" w14:textId="77777777">
            <w:pPr>
              <w:spacing w:after="0" w:line="240" w:lineRule="auto"/>
              <w:rPr>
                <w:rFonts w:cs="Times New Roman"/>
                <w:szCs w:val="20"/>
              </w:rPr>
            </w:pPr>
            <w:r w:rsidRPr="00D6146B">
              <w:rPr>
                <w:rFonts w:cs="Times New Roman"/>
                <w:szCs w:val="20"/>
              </w:rPr>
              <w:t xml:space="preserve">SEOD musi umożliwiać rejestrację umów już częściowo zrealizowanych w momencie ich rejestracji z opcją wskazania kwoty pozostałej do wykorzystania. Na tej podstawie SEOD musi umożliwiać obciążanie dokumentami kosztowymi (fakturami) pozostałej kwoty umowy. </w:t>
            </w:r>
          </w:p>
        </w:tc>
      </w:tr>
      <w:tr w:rsidRPr="00D6146B" w:rsidR="00D6146B" w:rsidTr="00D22EC2" w14:paraId="6CF0966D" w14:textId="77777777">
        <w:tblPrEx>
          <w:tblCellMar>
            <w:top w:w="15" w:type="dxa"/>
          </w:tblCellMar>
        </w:tblPrEx>
        <w:trPr>
          <w:gridAfter w:val="3"/>
          <w:wAfter w:w="451" w:type="dxa"/>
          <w:trHeight w:val="360"/>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hideMark/>
          </w:tcPr>
          <w:p w:rsidRPr="00D6146B" w:rsidR="00D6146B" w:rsidP="00D6146B" w:rsidRDefault="00D6146B" w14:paraId="3D9800DF" w14:textId="77777777">
            <w:pPr>
              <w:spacing w:after="0" w:line="240" w:lineRule="auto"/>
              <w:ind w:left="720"/>
              <w:jc w:val="center"/>
              <w:rPr>
                <w:rFonts w:eastAsia="Times New Roman" w:cs="Times New Roman"/>
                <w:b/>
                <w:bCs/>
                <w:color w:val="000000"/>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center"/>
            <w:hideMark/>
          </w:tcPr>
          <w:p w:rsidRPr="00D6146B" w:rsidR="00D6146B" w:rsidP="00B75E74" w:rsidRDefault="00D6146B" w14:paraId="0B6641A2"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Rejestr i obieg faktur SEOD</w:t>
            </w:r>
          </w:p>
        </w:tc>
      </w:tr>
      <w:tr w:rsidRPr="00D6146B" w:rsidR="00D6146B" w:rsidTr="00D22EC2" w14:paraId="6FC20DCE" w14:textId="77777777">
        <w:tblPrEx>
          <w:tblCellMar>
            <w:top w:w="15" w:type="dxa"/>
          </w:tblCellMar>
        </w:tblPrEx>
        <w:trPr>
          <w:gridAfter w:val="3"/>
          <w:wAfter w:w="451" w:type="dxa"/>
          <w:trHeight w:val="66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4C7C4B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ED36B2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rejestracji i obsługi procesu obiegu faktur w SEOD, które wpłynęły w formie papierowej, mailem i poprzez KSeF.</w:t>
            </w:r>
          </w:p>
        </w:tc>
      </w:tr>
      <w:tr w:rsidRPr="00D6146B" w:rsidR="00D6146B" w:rsidTr="00D22EC2" w14:paraId="13F3ED79" w14:textId="77777777">
        <w:tblPrEx>
          <w:tblCellMar>
            <w:top w:w="15" w:type="dxa"/>
          </w:tblCellMar>
        </w:tblPrEx>
        <w:trPr>
          <w:gridAfter w:val="3"/>
          <w:wAfter w:w="451" w:type="dxa"/>
          <w:trHeight w:val="58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2988DD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1869AF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Dla faktur należy w SEOD utworzyć dedykowany, osobny rejestr gdzie będą widoczne wszystkie faktury zarejestrowane w SEOD. </w:t>
            </w:r>
          </w:p>
        </w:tc>
      </w:tr>
      <w:tr w:rsidRPr="00D6146B" w:rsidR="00D6146B" w:rsidTr="00D22EC2" w14:paraId="03D256CB"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FE9E91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BA0D32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Możliwość definiowania wielu różnych rodzajów/typów faktur posiadanych przez Zamawiającego </w:t>
            </w:r>
          </w:p>
        </w:tc>
      </w:tr>
      <w:tr w:rsidRPr="00D6146B" w:rsidR="00D6146B" w:rsidTr="00D22EC2" w14:paraId="0E1CA76A"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7585D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402E51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Każdy z rodzajów/typów faktury musi pozwalać na uruchomienie odrębnego procesu obiegu dokumentu.</w:t>
            </w:r>
          </w:p>
        </w:tc>
      </w:tr>
      <w:tr w:rsidRPr="00D6146B" w:rsidR="00D6146B" w:rsidTr="00D22EC2" w14:paraId="652AA4A9"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C4F361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5DC07F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Każda z rodzajów/typów faktury musi posiadać odrębne ustawienie konfiguracyjne.</w:t>
            </w:r>
          </w:p>
        </w:tc>
      </w:tr>
      <w:tr w:rsidRPr="00D6146B" w:rsidR="00D6146B" w:rsidTr="00D22EC2" w14:paraId="4F1C9912"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FFBD2F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ADA2DD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w ramach typu faktury musi pozwolić na definiowanie różnych atrybutów okna opisu merytorycznego (np. dodawanie pól typu słownik, opis, chceckbox).</w:t>
            </w:r>
          </w:p>
        </w:tc>
      </w:tr>
      <w:tr w:rsidRPr="00D6146B" w:rsidR="00D6146B" w:rsidTr="00D22EC2" w14:paraId="44C9DA61"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72921D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003972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w ramach konfiguracji okna opisu merytorycznego musi pozwalać na generowanie tekstu dekretu w ramach wypełnianych danych przez użytkownika. </w:t>
            </w:r>
          </w:p>
        </w:tc>
      </w:tr>
      <w:tr w:rsidRPr="00D6146B" w:rsidR="00D6146B" w:rsidTr="00D22EC2" w14:paraId="0646A93F" w14:textId="77777777">
        <w:tblPrEx>
          <w:tblCellMar>
            <w:top w:w="15" w:type="dxa"/>
          </w:tblCellMar>
        </w:tblPrEx>
        <w:trPr>
          <w:gridAfter w:val="3"/>
          <w:wAfter w:w="451" w:type="dxa"/>
          <w:trHeight w:val="74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ECB8BB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1BBA21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w ramach konfiguracji typu dokumentu faktury  musi pozwalać na wskazanie różnych typów uprawnień np. edycji , możliwości opisu merytorycznego, możliwości akceptacji, możliwości uruchamiania korekty.</w:t>
            </w:r>
          </w:p>
        </w:tc>
      </w:tr>
      <w:tr w:rsidRPr="00D6146B" w:rsidR="00D6146B" w:rsidTr="00D22EC2" w14:paraId="1EF8FD38"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FD79BA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D7AE6E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System pozwoli na konfigurowanie osób oraz działów uczestniczących w procesie dla danego typu faktury. </w:t>
            </w:r>
          </w:p>
        </w:tc>
      </w:tr>
      <w:tr w:rsidRPr="00D6146B" w:rsidR="00D6146B" w:rsidTr="00D22EC2" w14:paraId="4ABA9B2A"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11703F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B00048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Po wybraniu na danym etapie procesu biznesowego rodzaju/typu faktury System będzie podpowiadał osobę/dział do której powinien zostać skierowany dokument. </w:t>
            </w:r>
          </w:p>
        </w:tc>
      </w:tr>
      <w:tr w:rsidRPr="00D6146B" w:rsidR="00D6146B" w:rsidTr="00D22EC2" w14:paraId="040B5362" w14:textId="77777777">
        <w:tblPrEx>
          <w:tblCellMar>
            <w:top w:w="15" w:type="dxa"/>
          </w:tblCellMar>
        </w:tblPrEx>
        <w:trPr>
          <w:gridAfter w:val="3"/>
          <w:wAfter w:w="451" w:type="dxa"/>
          <w:trHeight w:val="78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3DF784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F16AD83"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pozwoli na edycje uprawnień dla danego typu /ścieżki faktury. W systemie musi istnieć konfiguracja pozwalająca na wskazanie możliwości edycji/ usuwania/ dodawania danych na dokumencie na różnych etapach .</w:t>
            </w:r>
          </w:p>
        </w:tc>
      </w:tr>
      <w:tr w:rsidRPr="00D6146B" w:rsidR="00D6146B" w:rsidTr="00D22EC2" w14:paraId="54D96EE9" w14:textId="77777777">
        <w:tblPrEx>
          <w:tblCellMar>
            <w:top w:w="15" w:type="dxa"/>
          </w:tblCellMar>
        </w:tblPrEx>
        <w:trPr>
          <w:gridAfter w:val="3"/>
          <w:wAfter w:w="451" w:type="dxa"/>
          <w:trHeight w:val="1063"/>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18A937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C4742C5"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wybór przez użytkownika w obrębie formularza chęci rejestracji korespondencji na podstawie danych z rejestrowanej faktury. Możliwość rejestrowania faktur przychodzących jednocześnie jako korespondencji przychodzącej bez konieczności wykonywania dodatkowych czynności kancelaryjnych (jednokrotny opis dokumentu).</w:t>
            </w:r>
          </w:p>
        </w:tc>
      </w:tr>
      <w:tr w:rsidRPr="00D6146B" w:rsidR="00D6146B" w:rsidTr="00D22EC2" w14:paraId="0F8B24D4"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480B75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9063E2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podłączenia skanu faktury na podstawie sczytanego kodu kreskowego w oknie rejestracji oraz poprzez załączenie plików z dysku.</w:t>
            </w:r>
          </w:p>
        </w:tc>
      </w:tr>
      <w:tr w:rsidRPr="00D6146B" w:rsidR="00D6146B" w:rsidTr="00D22EC2" w14:paraId="5CFCAFBB"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810978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F911C6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Rejestracja w obrębie teczki faktury wielu załączników.</w:t>
            </w:r>
          </w:p>
        </w:tc>
      </w:tr>
      <w:tr w:rsidRPr="00D6146B" w:rsidR="00D6146B" w:rsidTr="00D22EC2" w14:paraId="6A36F8E6"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4EE77D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B795EC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Nadawanie nazw załącznikom w oknie rejestracji dokumentu.</w:t>
            </w:r>
          </w:p>
        </w:tc>
      </w:tr>
      <w:tr w:rsidRPr="00D6146B" w:rsidR="00D6146B" w:rsidTr="00D22EC2" w14:paraId="6E2363F2"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9F7774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5A6E171"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Rejestracja faktury z wieloma stawkami VAT.</w:t>
            </w:r>
          </w:p>
        </w:tc>
      </w:tr>
      <w:tr w:rsidRPr="00D6146B" w:rsidR="00D6146B" w:rsidTr="00D22EC2" w14:paraId="725DED11"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EBE281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014A07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Dodanie atrybutów opisujących rejestrowany dokument faktury zgodnie z wymaganiami Zamawiającego. </w:t>
            </w:r>
          </w:p>
        </w:tc>
      </w:tr>
      <w:tr w:rsidRPr="00D6146B" w:rsidR="00D6146B" w:rsidTr="00D22EC2" w14:paraId="44740CC8"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85CA99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5E244B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Wyświetlanie podglądów załączników w obrębie okna sprawy faktury. Formaty wymagane przez Zamawiającego to minimum pdf, doc, docx, odt, rtf, jpg, png, tiff.</w:t>
            </w:r>
          </w:p>
        </w:tc>
      </w:tr>
      <w:tr w:rsidRPr="00D6146B" w:rsidR="00D6146B" w:rsidTr="00D22EC2" w14:paraId="5A81C5EF"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31B33B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59CC6C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Podczas rejestracji faktury SEOD musi pozwalać na uruchomienie zamodelowanego procesu biznesowego. </w:t>
            </w:r>
          </w:p>
        </w:tc>
      </w:tr>
      <w:tr w:rsidRPr="00D6146B" w:rsidR="00D6146B" w:rsidTr="00D22EC2" w14:paraId="48F39008"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F934A4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0954137"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opis merytoryczny zarejestrowanego dokumentu z podziałem na pozycje, kwotę pozycji oraz opis.</w:t>
            </w:r>
          </w:p>
        </w:tc>
      </w:tr>
      <w:tr w:rsidRPr="00D6146B" w:rsidR="00D6146B" w:rsidTr="00D22EC2" w14:paraId="35EC0025"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2E94D7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B4D777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Opis merytoryczny faktury w oparciu o strukturę kont Zamawiającego.</w:t>
            </w:r>
          </w:p>
        </w:tc>
      </w:tr>
      <w:tr w:rsidRPr="00D6146B" w:rsidR="00D6146B" w:rsidTr="00D22EC2" w14:paraId="06D7C4EB"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9CE59F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C5E405B"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mieć możliwość pobrania struktury kont Zamawiającego.</w:t>
            </w:r>
          </w:p>
        </w:tc>
      </w:tr>
      <w:tr w:rsidRPr="00D6146B" w:rsidR="00D6146B" w:rsidTr="00D22EC2" w14:paraId="5E6F21C9"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EAA276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0B5EDC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opis merytoryczny faktury przez wielu użytkowników jednocześnie w ramach jednej faktury.</w:t>
            </w:r>
          </w:p>
        </w:tc>
      </w:tr>
      <w:tr w:rsidRPr="00D6146B" w:rsidR="00D6146B" w:rsidTr="00D22EC2" w14:paraId="7F417771"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87014F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EE0C06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wskazanie osoby odpowiedzialnej za opis merytoryczny innej niż wynikająca z zamodelowanego w SEOD procesu biznesowego.</w:t>
            </w:r>
          </w:p>
        </w:tc>
      </w:tr>
      <w:tr w:rsidRPr="00D6146B" w:rsidR="00D6146B" w:rsidTr="00D22EC2" w14:paraId="10FF4F4F"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D90365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0809C7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automatyczne generowanie dodatkowych dokumentów potwierdzających opis merytoryczny do formatu PDF.</w:t>
            </w:r>
          </w:p>
        </w:tc>
      </w:tr>
      <w:tr w:rsidRPr="00D6146B" w:rsidR="00D6146B" w:rsidTr="00D22EC2" w14:paraId="0C58E31F"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D92478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FCE672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Automatycznie generowane dokumenty powinny być załączane bezpośrednio do teczki faktury, z której są generowane. </w:t>
            </w:r>
          </w:p>
        </w:tc>
      </w:tr>
      <w:tr w:rsidRPr="00D6146B" w:rsidR="00D6146B" w:rsidTr="00D22EC2" w14:paraId="7B61B4C0"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90DD17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229745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historię akceptacji oraz obiegu dokumentu faktury.</w:t>
            </w:r>
          </w:p>
        </w:tc>
      </w:tr>
      <w:tr w:rsidRPr="00D6146B" w:rsidR="00D6146B" w:rsidTr="00D22EC2" w14:paraId="545CF5C5"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E6026F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9C34C8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umożliwiać zarządzenie uprawnieniami dostępu do teczki faktury. </w:t>
            </w:r>
          </w:p>
        </w:tc>
      </w:tr>
      <w:tr w:rsidRPr="00D6146B" w:rsidR="00D6146B" w:rsidTr="00D22EC2" w14:paraId="4B43191A"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D4D6F1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EABAE1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definiowanie konsultacji w obrębie faktury.</w:t>
            </w:r>
          </w:p>
        </w:tc>
      </w:tr>
      <w:tr w:rsidRPr="00D6146B" w:rsidR="00D6146B" w:rsidTr="00D22EC2" w14:paraId="4C0C38D7" w14:textId="77777777">
        <w:tblPrEx>
          <w:tblCellMar>
            <w:top w:w="15" w:type="dxa"/>
          </w:tblCellMar>
        </w:tblPrEx>
        <w:trPr>
          <w:gridAfter w:val="3"/>
          <w:wAfter w:w="451" w:type="dxa"/>
          <w:trHeight w:val="415"/>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826C57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2719FC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posiadać walidacje kwoty opisu merytorycznego do całkowitej wartości faktury.</w:t>
            </w:r>
          </w:p>
        </w:tc>
      </w:tr>
      <w:tr w:rsidRPr="00D6146B" w:rsidR="00D6146B" w:rsidTr="00D22EC2" w14:paraId="20BA591D"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BED60E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CAA6A3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pozwalać na podgląd danych opisu merytorycznego przez użytkowników zdefiniowanych w procesie biznesowym.</w:t>
            </w:r>
          </w:p>
        </w:tc>
      </w:tr>
      <w:tr w:rsidRPr="00D6146B" w:rsidR="00D6146B" w:rsidTr="00D22EC2" w14:paraId="7E1B225C" w14:textId="77777777">
        <w:tblPrEx>
          <w:tblCellMar>
            <w:top w:w="15" w:type="dxa"/>
          </w:tblCellMar>
        </w:tblPrEx>
        <w:trPr>
          <w:gridAfter w:val="3"/>
          <w:wAfter w:w="451" w:type="dxa"/>
          <w:trHeight w:val="387"/>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7F974C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28025F9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pozwalać na filtrowanie faktur z określeniem terminu ich płatności. </w:t>
            </w:r>
          </w:p>
        </w:tc>
      </w:tr>
      <w:tr w:rsidRPr="00D6146B" w:rsidR="00D6146B" w:rsidTr="00D22EC2" w14:paraId="5EF7F828"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2022E3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8B2D09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definiowanie filtrów wyszukiwania zaawansowanego w oparciu o dane zdefiniowane w systemie.</w:t>
            </w:r>
          </w:p>
        </w:tc>
      </w:tr>
      <w:tr w:rsidRPr="00D6146B" w:rsidR="00D6146B" w:rsidTr="00D22EC2" w14:paraId="35DF9A24"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69F7FA2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945CD3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Generowanie raportów do formatu PDF na podstawie danych zdefiniowanych w filtrowaniu przez użytkownika Systemu.</w:t>
            </w:r>
          </w:p>
        </w:tc>
      </w:tr>
      <w:tr w:rsidRPr="00D6146B" w:rsidR="00D6146B" w:rsidTr="00D22EC2" w14:paraId="18517DB3"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E29300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D23FA9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System umożliwi generowanie metryki dokumentu faktury.</w:t>
            </w:r>
          </w:p>
        </w:tc>
      </w:tr>
      <w:tr w:rsidRPr="00D6146B" w:rsidR="00D6146B" w:rsidTr="00D22EC2" w14:paraId="3DA01994"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95005D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DFC92F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w ramach danego typu faktury musi pozwalać na zdefiniowanie danych metryki (wydruku obiegu wraz z opisem merytorycznym, dekretami oraz danymi nagłówkowymi dokumentu).</w:t>
            </w:r>
          </w:p>
        </w:tc>
      </w:tr>
      <w:tr w:rsidRPr="00D6146B" w:rsidR="00D6146B" w:rsidTr="00D22EC2" w14:paraId="01F74D8E" w14:textId="77777777">
        <w:tblPrEx>
          <w:tblCellMar>
            <w:top w:w="15" w:type="dxa"/>
          </w:tblCellMar>
        </w:tblPrEx>
        <w:trPr>
          <w:gridAfter w:val="3"/>
          <w:wAfter w:w="451" w:type="dxa"/>
          <w:trHeight w:val="371"/>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2020D8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3CE71F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System pozwoli na konfigurację jakie pola opisu merytorycznego mają znaleźć się na wydruku. </w:t>
            </w:r>
          </w:p>
        </w:tc>
      </w:tr>
      <w:tr w:rsidRPr="00D6146B" w:rsidR="00D6146B" w:rsidTr="00D22EC2" w14:paraId="7A61D34C" w14:textId="77777777">
        <w:tblPrEx>
          <w:tblCellMar>
            <w:top w:w="15" w:type="dxa"/>
          </w:tblCellMar>
        </w:tblPrEx>
        <w:trPr>
          <w:gridAfter w:val="3"/>
          <w:wAfter w:w="451" w:type="dxa"/>
          <w:trHeight w:val="495"/>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0766E9E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1226ED14"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Generowanie rejestru faktur do formatu PDF wraz z informacjami o miejscu przechowywania oraz osobami akceptującymi fakturę w procesie. </w:t>
            </w:r>
          </w:p>
        </w:tc>
      </w:tr>
      <w:tr w:rsidRPr="00D6146B" w:rsidR="00D6146B" w:rsidTr="00D22EC2" w14:paraId="0158FDF1"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15F400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4CCA20C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Tworzenie zestawień na postawie opisów merytorycznych oraz MPK.</w:t>
            </w:r>
          </w:p>
        </w:tc>
      </w:tr>
      <w:tr w:rsidRPr="00D6146B" w:rsidR="00D6146B" w:rsidTr="00D22EC2" w14:paraId="42CAC4E5"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4E12B32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E6EFC1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Łączenie faktury z innym dokumentem zarejestrowanym w systemie.</w:t>
            </w:r>
          </w:p>
        </w:tc>
      </w:tr>
      <w:tr w:rsidRPr="00D6146B" w:rsidR="00D6146B" w:rsidTr="00D22EC2" w14:paraId="10ED351E"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7F04F4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591EE2B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prowadzenia zgodnego z prawem rejestru e-faktur – rejestrowanie dokumentów elektronicznych przesyłanych na adres e-mail.</w:t>
            </w:r>
          </w:p>
        </w:tc>
      </w:tr>
      <w:tr w:rsidRPr="00D6146B" w:rsidR="00D6146B" w:rsidTr="00D22EC2" w14:paraId="283AED23" w14:textId="77777777">
        <w:tblPrEx>
          <w:tblCellMar>
            <w:top w:w="15" w:type="dxa"/>
          </w:tblCellMar>
        </w:tblPrEx>
        <w:trPr>
          <w:gridAfter w:val="3"/>
          <w:wAfter w:w="451" w:type="dxa"/>
          <w:trHeight w:val="350"/>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71B8C2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6DD70BD"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rozpisywania kosztów na fakturze na wiele miejsc powstawania kosztów.</w:t>
            </w:r>
          </w:p>
        </w:tc>
      </w:tr>
      <w:tr w:rsidRPr="00D6146B" w:rsidR="00D6146B" w:rsidTr="00D22EC2" w14:paraId="238B8102"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7A80F8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568E0F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analizy (filtrowanie, grupowanie i agregacja) kosztów rozpisanych na fakturach według użytych wymiarów.</w:t>
            </w:r>
          </w:p>
        </w:tc>
      </w:tr>
      <w:tr w:rsidRPr="00D6146B" w:rsidR="00D6146B" w:rsidTr="00D22EC2" w14:paraId="7F9F75F0"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9E0E75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416F41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Możliwość eksportu rejestrów kosztów do plików xls.</w:t>
            </w:r>
          </w:p>
        </w:tc>
      </w:tr>
      <w:tr w:rsidRPr="00D6146B" w:rsidR="00D6146B" w:rsidTr="00D22EC2" w14:paraId="50431662" w14:textId="77777777">
        <w:tblPrEx>
          <w:tblCellMar>
            <w:top w:w="15" w:type="dxa"/>
          </w:tblCellMar>
        </w:tblPrEx>
        <w:trPr>
          <w:gridAfter w:val="3"/>
          <w:wAfter w:w="451" w:type="dxa"/>
          <w:trHeight w:val="864"/>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37C78F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793A650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Definiowanie wielu szablonów kosztowych, które definiują algorytm rozdzielania kosztu na poszczególne centra kosztowe według związanej z nimi wartości podzielnika na etapie opisu merytorycznego faktury.</w:t>
            </w:r>
          </w:p>
        </w:tc>
      </w:tr>
      <w:tr w:rsidRPr="00D6146B" w:rsidR="00D6146B" w:rsidTr="00D22EC2" w14:paraId="21CBC835" w14:textId="77777777">
        <w:tblPrEx>
          <w:tblCellMar>
            <w:top w:w="15" w:type="dxa"/>
          </w:tblCellMar>
        </w:tblPrEx>
        <w:trPr>
          <w:gridAfter w:val="3"/>
          <w:wAfter w:w="451" w:type="dxa"/>
          <w:trHeight w:val="621"/>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38BEA11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435DF7F"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zdefiniowanie szablonów kwotowych i/lub procentowych, wykorzystywanych na etapie opisu merytorycznego faktury.</w:t>
            </w:r>
          </w:p>
        </w:tc>
      </w:tr>
      <w:tr w:rsidRPr="00D6146B" w:rsidR="00D6146B" w:rsidTr="00D22EC2" w14:paraId="49A1B69F" w14:textId="77777777">
        <w:tblPrEx>
          <w:tblCellMar>
            <w:top w:w="15" w:type="dxa"/>
          </w:tblCellMar>
        </w:tblPrEx>
        <w:trPr>
          <w:gridAfter w:val="3"/>
          <w:wAfter w:w="451" w:type="dxa"/>
          <w:trHeight w:val="68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1CC4E2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5DF1126"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zapisywanie podzielników kosztowych umożliwiających opis merytoryczny faktury w postaci „szablonów” nakładanych na fakturę, tworzonych przez poszczególnych użytkowników.</w:t>
            </w:r>
          </w:p>
        </w:tc>
      </w:tr>
      <w:tr w:rsidRPr="00D6146B" w:rsidR="00D6146B" w:rsidTr="00D22EC2" w14:paraId="31894959"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5BE7C71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65CE2C60"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nałożenie kilku „szablonów” na fakturę na etapie opisu merytorycznego faktury, przy czym kolejny szablon musi dzielić koszty z nierozliczonej wartości faktury.</w:t>
            </w:r>
          </w:p>
        </w:tc>
      </w:tr>
      <w:tr w:rsidRPr="00D6146B" w:rsidR="00D6146B" w:rsidTr="00D22EC2" w14:paraId="312CDC44"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7ACFB97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0E0A034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umożliwiać zdefiniowanie wartości podzielników dla każdego rodzaju podzielnika dla każdego centrum kosztowego, które będą wykorzystywane na etapie opisu merytorycznego faktury.</w:t>
            </w:r>
          </w:p>
        </w:tc>
      </w:tr>
      <w:tr w:rsidRPr="00D6146B" w:rsidR="00D6146B" w:rsidTr="00D22EC2" w14:paraId="0AAC349D" w14:textId="77777777">
        <w:tblPrEx>
          <w:tblCellMar>
            <w:top w:w="15" w:type="dxa"/>
          </w:tblCellMar>
        </w:tblPrEx>
        <w:trPr>
          <w:gridAfter w:val="3"/>
          <w:wAfter w:w="451" w:type="dxa"/>
          <w:trHeight w:val="900"/>
        </w:trPr>
        <w:tc>
          <w:tcPr>
            <w:tcW w:w="851" w:type="dxa"/>
            <w:tcBorders>
              <w:top w:val="nil"/>
              <w:left w:val="single" w:color="auto" w:sz="4" w:space="0"/>
              <w:bottom w:val="single" w:color="auto" w:sz="4" w:space="0"/>
              <w:right w:val="single" w:color="auto" w:sz="4" w:space="0"/>
            </w:tcBorders>
            <w:vAlign w:val="center"/>
            <w:hideMark/>
          </w:tcPr>
          <w:p w:rsidRPr="00D6146B" w:rsidR="00D6146B" w:rsidP="00F40B2B" w:rsidRDefault="00D6146B" w14:paraId="210AE0E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hideMark/>
          </w:tcPr>
          <w:p w:rsidRPr="00D6146B" w:rsidR="00D6146B" w:rsidP="00B75E74" w:rsidRDefault="00D6146B" w14:paraId="3962498B" w14:textId="6B2DE5F1">
            <w:pPr>
              <w:spacing w:after="0" w:line="240" w:lineRule="auto"/>
              <w:rPr>
                <w:rFonts w:eastAsia="Times New Roman" w:cs="Times New Roman"/>
                <w:szCs w:val="20"/>
                <w:lang w:eastAsia="pl-PL"/>
              </w:rPr>
            </w:pPr>
            <w:r w:rsidRPr="00D6146B">
              <w:rPr>
                <w:rFonts w:eastAsia="Times New Roman" w:cs="Times New Roman"/>
                <w:szCs w:val="20"/>
                <w:lang w:eastAsia="pl-PL"/>
              </w:rPr>
              <w:t xml:space="preserve">SEOD musi umożliwiać na etapie opisu </w:t>
            </w:r>
            <w:r w:rsidRPr="00D6146B" w:rsidR="00D22EC2">
              <w:rPr>
                <w:rFonts w:eastAsia="Times New Roman" w:cs="Times New Roman"/>
                <w:szCs w:val="20"/>
                <w:lang w:eastAsia="pl-PL"/>
              </w:rPr>
              <w:t>merytorycznego wykorzystanie</w:t>
            </w:r>
            <w:r w:rsidRPr="00D6146B">
              <w:rPr>
                <w:rFonts w:eastAsia="Times New Roman" w:cs="Times New Roman"/>
                <w:szCs w:val="20"/>
                <w:lang w:eastAsia="pl-PL"/>
              </w:rPr>
              <w:t xml:space="preserve"> wcześniej zdefiniowanego podzielnika. Po wybraniu podzielnika SEOD musi automatycznie tworzyć dekrety kosztowe na poszczególne miejsca powstawania kosztów, dla których podzielnik jest zdefiniowany.</w:t>
            </w:r>
          </w:p>
        </w:tc>
      </w:tr>
      <w:tr w:rsidRPr="00D6146B" w:rsidR="00D6146B" w:rsidTr="00D22EC2" w14:paraId="2398BFBB" w14:textId="77777777">
        <w:tblPrEx>
          <w:tblCellMar>
            <w:top w:w="15" w:type="dxa"/>
          </w:tblCellMar>
        </w:tblPrEx>
        <w:trPr>
          <w:gridAfter w:val="3"/>
          <w:wAfter w:w="451" w:type="dxa"/>
          <w:trHeight w:val="90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B6B19B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6C6618A"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umożliwić zapamiętywanie opisu merytorycznego wykonanego dla danego kontrahenta przy opisywaniu faktury. Opis merytoryczny powinien zawierać parametry wykorzystane do opisu faktury, w tym co najmniej: konta OPK/MPK - wybierane ze słownika, konta rodzajowe - wybierane ze słownika i opcjonalnie w zależności od decyzji użytkownika kwoty opisu merytorycznego. Przy zadekretowaniu kolejnej faktury od tego samego kontrahenta na etapie opisu merytorycznego musi pojawiać się wcześniej zapamiętany opis merytoryczny.</w:t>
            </w:r>
          </w:p>
        </w:tc>
      </w:tr>
      <w:tr w:rsidRPr="00D6146B" w:rsidR="00D6146B" w:rsidTr="00D22EC2" w14:paraId="0068AE46" w14:textId="77777777">
        <w:tblPrEx>
          <w:tblCellMar>
            <w:top w:w="15" w:type="dxa"/>
          </w:tblCellMar>
        </w:tblPrEx>
        <w:trPr>
          <w:gridAfter w:val="3"/>
          <w:wAfter w:w="451" w:type="dxa"/>
          <w:trHeight w:val="90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6001F2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DB91508"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Podczas rejestracji dokumentu faktury musi istnieć powiązanie wybranej ścieżki obiegu (typu faktury) z danym kontrahentem. Przy rejestracji kolejnej faktury od tego samego kontrahenta zapamiętana ścieżka obiegu musi podpowiadać się automatycznie.</w:t>
            </w:r>
          </w:p>
        </w:tc>
      </w:tr>
      <w:tr w:rsidRPr="00D6146B" w:rsidR="00D6146B" w:rsidTr="00D22EC2" w14:paraId="5F791822" w14:textId="77777777">
        <w:tblPrEx>
          <w:tblCellMar>
            <w:top w:w="15" w:type="dxa"/>
          </w:tblCellMar>
        </w:tblPrEx>
        <w:trPr>
          <w:gridAfter w:val="3"/>
          <w:wAfter w:w="451" w:type="dxa"/>
          <w:trHeight w:val="435"/>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4AF26927" w14:textId="77777777">
            <w:pPr>
              <w:spacing w:after="0" w:line="240" w:lineRule="auto"/>
              <w:ind w:left="720"/>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50B8E013" w14:textId="77777777">
            <w:pPr>
              <w:spacing w:after="0" w:line="240" w:lineRule="auto"/>
              <w:rPr>
                <w:rFonts w:eastAsia="Times New Roman" w:cs="Times New Roman"/>
                <w:b/>
                <w:bCs/>
                <w:szCs w:val="20"/>
                <w:lang w:eastAsia="pl-PL"/>
              </w:rPr>
            </w:pPr>
            <w:r w:rsidRPr="00D6146B">
              <w:rPr>
                <w:rFonts w:eastAsia="Times New Roman" w:cs="Times New Roman"/>
                <w:b/>
                <w:bCs/>
                <w:szCs w:val="20"/>
                <w:lang w:eastAsia="pl-PL"/>
              </w:rPr>
              <w:t>Krajowy System e-Faktur</w:t>
            </w:r>
          </w:p>
        </w:tc>
      </w:tr>
      <w:tr w:rsidRPr="00D6146B" w:rsidR="00D6146B" w:rsidTr="00D22EC2" w14:paraId="123F97EA"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39FCB6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44A522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Automatyczne, cykliczne pobieranie faktur z Krajowego Systemu e-Faktur w ramach posiadanych przez Zamawiającego kont.</w:t>
            </w:r>
          </w:p>
        </w:tc>
      </w:tr>
      <w:tr w:rsidRPr="00D6146B" w:rsidR="00D6146B" w:rsidTr="00D22EC2" w14:paraId="206C47EC"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CB3A06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21CA82C"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Mapowanie pól z Krajowego Systemu e-Faktur na pola na formularzu rejestracji faktury zdefiniowane w SEOD.</w:t>
            </w:r>
          </w:p>
        </w:tc>
      </w:tr>
      <w:tr w:rsidRPr="00D6146B" w:rsidR="00D6146B" w:rsidTr="00D22EC2" w14:paraId="734B45F9"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50FFB7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12E965E"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po pobraniu faktury z Krajowego Systemu e-Faktur musi mieć możliwość przypisania zmapowanych pól do formularza rejestracji faktury w SEOD i pozwalać na rejestrację dokumentu bez zbędnego przepisywania danych.</w:t>
            </w:r>
          </w:p>
        </w:tc>
      </w:tr>
      <w:tr w:rsidRPr="00D6146B" w:rsidR="00D6146B" w:rsidTr="00D22EC2" w14:paraId="28A6695A"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9C859A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623DB72"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SEOD musi automatycznie generować podgląd dokumentu faktury w formacie PDF na podstawie danych pobranych z Krajowego Systemu e-Faktur, o ile taki nie został dodany jako załącznik.</w:t>
            </w:r>
          </w:p>
        </w:tc>
      </w:tr>
      <w:tr w:rsidRPr="00D6146B" w:rsidR="00D6146B" w:rsidTr="00D22EC2" w14:paraId="3778124C"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32459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4854369" w14:textId="77777777">
            <w:pPr>
              <w:spacing w:after="0" w:line="240" w:lineRule="auto"/>
              <w:rPr>
                <w:rFonts w:eastAsia="Times New Roman" w:cs="Times New Roman"/>
                <w:szCs w:val="20"/>
                <w:lang w:eastAsia="pl-PL"/>
              </w:rPr>
            </w:pPr>
            <w:r w:rsidRPr="00D6146B">
              <w:rPr>
                <w:rFonts w:eastAsia="Times New Roman" w:cs="Times New Roman"/>
                <w:szCs w:val="20"/>
                <w:lang w:eastAsia="pl-PL"/>
              </w:rPr>
              <w:t>Pobieranie w ramach danej faktury wszystkich załączników dodanych do dokumentów faktury pobieranej z Krajowego Systemu e-Faktur.</w:t>
            </w:r>
          </w:p>
        </w:tc>
      </w:tr>
      <w:tr w:rsidRPr="00D6146B" w:rsidR="00D6146B" w:rsidTr="00D22EC2" w14:paraId="19182B65" w14:textId="77777777">
        <w:tblPrEx>
          <w:tblCellMar>
            <w:top w:w="15" w:type="dxa"/>
          </w:tblCellMar>
        </w:tblPrEx>
        <w:trPr>
          <w:gridAfter w:val="3"/>
          <w:wAfter w:w="451" w:type="dxa"/>
          <w:trHeight w:val="360"/>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1462D0E4" w14:textId="77777777">
            <w:pPr>
              <w:spacing w:after="0" w:line="240" w:lineRule="auto"/>
              <w:ind w:left="720"/>
              <w:jc w:val="center"/>
              <w:rPr>
                <w:rFonts w:eastAsia="Times New Roman" w:cs="Times New Roman"/>
                <w:b/>
                <w:bCs/>
                <w:color w:val="000000"/>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2DF48828" w14:textId="77777777">
            <w:pPr>
              <w:spacing w:after="0" w:line="240" w:lineRule="auto"/>
              <w:rPr>
                <w:rFonts w:eastAsia="Times New Roman" w:cs="Times New Roman"/>
                <w:b/>
                <w:bCs/>
                <w:color w:val="000000"/>
                <w:szCs w:val="20"/>
                <w:lang w:eastAsia="pl-PL"/>
              </w:rPr>
            </w:pPr>
            <w:r w:rsidRPr="00D6146B">
              <w:rPr>
                <w:rFonts w:eastAsia="Times New Roman" w:cs="Times New Roman"/>
                <w:b/>
                <w:bCs/>
                <w:color w:val="000000"/>
                <w:szCs w:val="20"/>
                <w:lang w:eastAsia="pl-PL"/>
              </w:rPr>
              <w:t>Kancelaria SEOD (korespondencja przychodząca i wychodząca)</w:t>
            </w:r>
          </w:p>
        </w:tc>
      </w:tr>
      <w:tr w:rsidRPr="00D6146B" w:rsidR="00D6146B" w:rsidTr="00D22EC2" w14:paraId="2CC5FCAF" w14:textId="77777777">
        <w:tblPrEx>
          <w:tblCellMar>
            <w:top w:w="15" w:type="dxa"/>
          </w:tblCellMar>
        </w:tblPrEx>
        <w:trPr>
          <w:gridAfter w:val="3"/>
          <w:wAfter w:w="451" w:type="dxa"/>
          <w:trHeight w:val="28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F45726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6426914" w14:textId="77777777">
            <w:pPr>
              <w:spacing w:after="0" w:line="240" w:lineRule="auto"/>
              <w:rPr>
                <w:rFonts w:eastAsia="Times New Roman" w:cs="Times New Roman"/>
                <w:szCs w:val="20"/>
                <w:lang w:eastAsia="pl-PL"/>
              </w:rPr>
            </w:pPr>
            <w:r w:rsidRPr="00D6146B">
              <w:rPr>
                <w:rFonts w:cs="Times New Roman"/>
                <w:szCs w:val="20"/>
              </w:rPr>
              <w:t>W SEOD musi być możliwość rejestracji korespondencji przychodzącej oraz wychodzącej.</w:t>
            </w:r>
          </w:p>
        </w:tc>
      </w:tr>
      <w:tr w:rsidRPr="00D6146B" w:rsidR="00D6146B" w:rsidTr="00D22EC2" w14:paraId="5A275646" w14:textId="77777777">
        <w:tblPrEx>
          <w:tblCellMar>
            <w:top w:w="15" w:type="dxa"/>
          </w:tblCellMar>
        </w:tblPrEx>
        <w:trPr>
          <w:gridAfter w:val="3"/>
          <w:wAfter w:w="451" w:type="dxa"/>
          <w:trHeight w:val="57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27B85F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7CE2327" w14:textId="77777777">
            <w:pPr>
              <w:spacing w:after="0" w:line="240" w:lineRule="auto"/>
              <w:rPr>
                <w:rFonts w:eastAsia="Times New Roman" w:cs="Times New Roman"/>
                <w:szCs w:val="20"/>
                <w:lang w:eastAsia="pl-PL"/>
              </w:rPr>
            </w:pPr>
            <w:r w:rsidRPr="00D6146B">
              <w:rPr>
                <w:rFonts w:cs="Times New Roman"/>
                <w:szCs w:val="20"/>
              </w:rPr>
              <w:t xml:space="preserve">Dla każdego typu sprawy: korespondencji przychodzącej i wychodzącej należy w SEOD utworzyć dedykowany rejestr gdzie będą widoczne wszystkie dokumenty zarejestrowane w SEOD w ramach danego typu sprawy. W SEOD musi funkcjonować osoby rejestr korespondencji przychodzącej i wychodzącej. </w:t>
            </w:r>
          </w:p>
        </w:tc>
      </w:tr>
      <w:tr w:rsidRPr="00D6146B" w:rsidR="00D6146B" w:rsidTr="00D22EC2" w14:paraId="4F1B85F2" w14:textId="77777777">
        <w:tblPrEx>
          <w:tblCellMar>
            <w:top w:w="15" w:type="dxa"/>
          </w:tblCellMar>
        </w:tblPrEx>
        <w:trPr>
          <w:gridAfter w:val="3"/>
          <w:wAfter w:w="451" w:type="dxa"/>
          <w:trHeight w:val="65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225A3B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90710C7" w14:textId="77777777">
            <w:pPr>
              <w:spacing w:after="0" w:line="240" w:lineRule="auto"/>
              <w:rPr>
                <w:rFonts w:eastAsia="Times New Roman" w:cs="Times New Roman"/>
                <w:szCs w:val="20"/>
                <w:lang w:eastAsia="pl-PL"/>
              </w:rPr>
            </w:pPr>
            <w:r w:rsidRPr="00D6146B">
              <w:rPr>
                <w:rFonts w:cs="Times New Roman"/>
                <w:szCs w:val="20"/>
              </w:rPr>
              <w:t>Możliwość rejestracji danych korespondencji przychodzącej, takich jak: numer korespondencji, data odbioru, data nadania, numer korespondencji wprowadzony przez nadawcę, załączniki, opis itp.</w:t>
            </w:r>
          </w:p>
        </w:tc>
      </w:tr>
      <w:tr w:rsidRPr="00D6146B" w:rsidR="00D6146B" w:rsidTr="00D22EC2" w14:paraId="72C442D3" w14:textId="77777777">
        <w:tblPrEx>
          <w:tblCellMar>
            <w:top w:w="15" w:type="dxa"/>
          </w:tblCellMar>
        </w:tblPrEx>
        <w:trPr>
          <w:gridAfter w:val="3"/>
          <w:wAfter w:w="451" w:type="dxa"/>
          <w:trHeight w:val="537"/>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DEE851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2744D3E" w14:textId="77777777">
            <w:pPr>
              <w:spacing w:after="0" w:line="240" w:lineRule="auto"/>
              <w:rPr>
                <w:rFonts w:eastAsia="Times New Roman" w:cs="Times New Roman"/>
                <w:szCs w:val="20"/>
                <w:lang w:eastAsia="pl-PL"/>
              </w:rPr>
            </w:pPr>
            <w:r w:rsidRPr="00D6146B">
              <w:rPr>
                <w:rFonts w:cs="Times New Roman"/>
                <w:szCs w:val="20"/>
              </w:rPr>
              <w:t>Możliwość rejestracji przesyłek kurierskich przychodzących i wychodzących w osobnym rejestrze.</w:t>
            </w:r>
          </w:p>
        </w:tc>
      </w:tr>
      <w:tr w:rsidRPr="00D6146B" w:rsidR="00D6146B" w:rsidTr="00D22EC2" w14:paraId="39EF65A3" w14:textId="77777777">
        <w:tblPrEx>
          <w:tblCellMar>
            <w:top w:w="15" w:type="dxa"/>
          </w:tblCellMar>
        </w:tblPrEx>
        <w:trPr>
          <w:gridAfter w:val="3"/>
          <w:wAfter w:w="451" w:type="dxa"/>
          <w:trHeight w:val="86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E4489D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669F52B" w14:textId="77777777">
            <w:pPr>
              <w:spacing w:after="0" w:line="240" w:lineRule="auto"/>
              <w:rPr>
                <w:rFonts w:eastAsia="Times New Roman" w:cs="Times New Roman"/>
                <w:szCs w:val="20"/>
                <w:lang w:eastAsia="pl-PL"/>
              </w:rPr>
            </w:pPr>
            <w:r w:rsidRPr="00D6146B">
              <w:rPr>
                <w:rFonts w:cs="Times New Roman"/>
                <w:szCs w:val="20"/>
              </w:rPr>
              <w:t>W oknie rejestracji dokumentu musi być możliwość oznaczenia go jako dokumentu w wersji elektronicznej. (Oznaczenie podczas rejestracji tego atrybutu na dokumencie spowoduje, że do Systemu można dołączyć dowolny dokument w formie elektronicznej bez konieczności drukowania go i oklejania kodem kreskowym).</w:t>
            </w:r>
          </w:p>
        </w:tc>
      </w:tr>
      <w:tr w:rsidRPr="00D6146B" w:rsidR="00D6146B" w:rsidTr="00D22EC2" w14:paraId="4D012E09" w14:textId="77777777">
        <w:tblPrEx>
          <w:tblCellMar>
            <w:top w:w="15" w:type="dxa"/>
          </w:tblCellMar>
        </w:tblPrEx>
        <w:trPr>
          <w:gridAfter w:val="3"/>
          <w:wAfter w:w="451" w:type="dxa"/>
          <w:trHeight w:val="66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01AF11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49FAECA" w14:textId="77777777">
            <w:pPr>
              <w:spacing w:after="0" w:line="240" w:lineRule="auto"/>
              <w:rPr>
                <w:rFonts w:eastAsia="Times New Roman" w:cs="Times New Roman"/>
                <w:szCs w:val="20"/>
                <w:lang w:eastAsia="pl-PL"/>
              </w:rPr>
            </w:pPr>
            <w:r w:rsidRPr="00D6146B">
              <w:rPr>
                <w:rFonts w:cs="Times New Roman"/>
                <w:szCs w:val="20"/>
              </w:rPr>
              <w:t xml:space="preserve">System dla dokumentów pobranych ze skrzynek zewnętrznych np. e-mail , e-PUAP oraz zintegrowanych platform automatycznie oznaczy atrybut dokumentu w wersji elektronicznej </w:t>
            </w:r>
          </w:p>
        </w:tc>
      </w:tr>
      <w:tr w:rsidRPr="00D6146B" w:rsidR="00D6146B" w:rsidTr="00D22EC2" w14:paraId="0EDB93AB"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14FE10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307836D0" w14:textId="77777777">
            <w:pPr>
              <w:spacing w:after="0" w:line="240" w:lineRule="auto"/>
              <w:rPr>
                <w:rFonts w:eastAsia="Times New Roman" w:cs="Times New Roman"/>
                <w:szCs w:val="20"/>
                <w:lang w:eastAsia="pl-PL"/>
              </w:rPr>
            </w:pPr>
            <w:r w:rsidRPr="00D6146B">
              <w:rPr>
                <w:rFonts w:cs="Times New Roman"/>
                <w:szCs w:val="20"/>
              </w:rPr>
              <w:t>System musi umożliwiać automatyczne odbieranie i ewidencjonowanie przychodzących pism z użyciem algorytmów ekstrakcji danych z treści pism na bazie algorytmów Natural Language Processing</w:t>
            </w:r>
          </w:p>
        </w:tc>
      </w:tr>
      <w:tr w:rsidRPr="00D6146B" w:rsidR="00D6146B" w:rsidTr="00D22EC2" w14:paraId="056B1A09" w14:textId="77777777">
        <w:tblPrEx>
          <w:tblCellMar>
            <w:top w:w="15" w:type="dxa"/>
          </w:tblCellMar>
        </w:tblPrEx>
        <w:trPr>
          <w:gridAfter w:val="3"/>
          <w:wAfter w:w="451" w:type="dxa"/>
          <w:trHeight w:val="58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8BCD34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1F0106B5" w14:textId="77777777">
            <w:pPr>
              <w:spacing w:after="0" w:line="240" w:lineRule="auto"/>
              <w:rPr>
                <w:rFonts w:eastAsia="Times New Roman" w:cs="Times New Roman"/>
                <w:szCs w:val="20"/>
                <w:lang w:eastAsia="pl-PL"/>
              </w:rPr>
            </w:pPr>
            <w:r w:rsidRPr="00D6146B">
              <w:rPr>
                <w:rFonts w:cs="Times New Roman"/>
                <w:szCs w:val="20"/>
              </w:rPr>
              <w:t>Automatyczna dekretacja pism do jednostek merytorycznych na bazie algorytmów klasyfikacji treści z wykorzystaniem uczenia maszynowego</w:t>
            </w:r>
          </w:p>
        </w:tc>
      </w:tr>
      <w:tr w:rsidRPr="00D6146B" w:rsidR="00D6146B" w:rsidTr="00D22EC2" w14:paraId="15870CDF"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8D27B4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DD0FD02" w14:textId="77777777">
            <w:pPr>
              <w:spacing w:after="0" w:line="240" w:lineRule="auto"/>
              <w:rPr>
                <w:rFonts w:eastAsia="Times New Roman" w:cs="Times New Roman"/>
                <w:szCs w:val="20"/>
                <w:lang w:eastAsia="pl-PL"/>
              </w:rPr>
            </w:pPr>
            <w:r w:rsidRPr="00D6146B">
              <w:rPr>
                <w:rFonts w:cs="Times New Roman"/>
                <w:szCs w:val="20"/>
              </w:rPr>
              <w:t>System musi umożliwiać skonfigurowanie dla wybranych osób ograniczonego dostępu na rejestrowanej korespondencji (w tym załączników, konsultacji itd.)</w:t>
            </w:r>
          </w:p>
        </w:tc>
      </w:tr>
      <w:tr w:rsidRPr="00D6146B" w:rsidR="00D6146B" w:rsidTr="00D22EC2" w14:paraId="6FC18A34"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905840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3A5EEA8" w14:textId="77777777">
            <w:pPr>
              <w:spacing w:after="0" w:line="240" w:lineRule="auto"/>
              <w:rPr>
                <w:rFonts w:eastAsia="Times New Roman" w:cs="Times New Roman"/>
                <w:szCs w:val="20"/>
                <w:lang w:eastAsia="pl-PL"/>
              </w:rPr>
            </w:pPr>
            <w:r w:rsidRPr="00D6146B">
              <w:rPr>
                <w:rFonts w:cs="Times New Roman"/>
                <w:szCs w:val="20"/>
              </w:rPr>
              <w:t>Musi być możliwość rozszerzania pól formularza rejestracji o pola zadeklarowane przez Zamawiającego na etapie analizy przedwdrożeniowej.</w:t>
            </w:r>
          </w:p>
        </w:tc>
      </w:tr>
      <w:tr w:rsidRPr="00D6146B" w:rsidR="00D6146B" w:rsidTr="00D22EC2" w14:paraId="595FA81F" w14:textId="77777777">
        <w:tblPrEx>
          <w:tblCellMar>
            <w:top w:w="15" w:type="dxa"/>
          </w:tblCellMar>
        </w:tblPrEx>
        <w:trPr>
          <w:gridAfter w:val="3"/>
          <w:wAfter w:w="451" w:type="dxa"/>
          <w:trHeight w:val="41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EDFF1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046DB81" w14:textId="77777777">
            <w:pPr>
              <w:spacing w:after="0" w:line="240" w:lineRule="auto"/>
              <w:rPr>
                <w:rFonts w:eastAsia="Times New Roman" w:cs="Times New Roman"/>
                <w:szCs w:val="20"/>
                <w:lang w:eastAsia="pl-PL"/>
              </w:rPr>
            </w:pPr>
            <w:r w:rsidRPr="00D6146B">
              <w:rPr>
                <w:rFonts w:cs="Times New Roman"/>
                <w:szCs w:val="20"/>
              </w:rPr>
              <w:t>Podpinanie dokumentów do teczek spraw wraz nadawaniem numeru sprawie.</w:t>
            </w:r>
          </w:p>
        </w:tc>
      </w:tr>
      <w:tr w:rsidRPr="00D6146B" w:rsidR="00D6146B" w:rsidTr="00D22EC2" w14:paraId="76C255B7" w14:textId="77777777">
        <w:tblPrEx>
          <w:tblCellMar>
            <w:top w:w="15" w:type="dxa"/>
          </w:tblCellMar>
        </w:tblPrEx>
        <w:trPr>
          <w:gridAfter w:val="3"/>
          <w:wAfter w:w="451" w:type="dxa"/>
          <w:trHeight w:val="269"/>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5C1994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F2342B1" w14:textId="77777777">
            <w:pPr>
              <w:spacing w:after="0" w:line="240" w:lineRule="auto"/>
              <w:rPr>
                <w:rFonts w:eastAsia="Times New Roman" w:cs="Times New Roman"/>
                <w:szCs w:val="20"/>
                <w:lang w:eastAsia="pl-PL"/>
              </w:rPr>
            </w:pPr>
            <w:r w:rsidRPr="00D6146B">
              <w:rPr>
                <w:rFonts w:cs="Times New Roman"/>
                <w:szCs w:val="20"/>
              </w:rPr>
              <w:t>Obsługa wielu ksiąg korespondencji.</w:t>
            </w:r>
          </w:p>
        </w:tc>
      </w:tr>
      <w:tr w:rsidRPr="00D6146B" w:rsidR="00D6146B" w:rsidTr="00D22EC2" w14:paraId="377D8236" w14:textId="77777777">
        <w:tblPrEx>
          <w:tblCellMar>
            <w:top w:w="15" w:type="dxa"/>
          </w:tblCellMar>
        </w:tblPrEx>
        <w:trPr>
          <w:gridAfter w:val="3"/>
          <w:wAfter w:w="451" w:type="dxa"/>
          <w:trHeight w:val="415"/>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85F506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B9B7FAB" w14:textId="77777777">
            <w:pPr>
              <w:spacing w:after="0" w:line="240" w:lineRule="auto"/>
              <w:rPr>
                <w:rFonts w:eastAsia="Times New Roman" w:cs="Times New Roman"/>
                <w:szCs w:val="20"/>
                <w:lang w:eastAsia="pl-PL"/>
              </w:rPr>
            </w:pPr>
            <w:r w:rsidRPr="00D6146B">
              <w:rPr>
                <w:rFonts w:cs="Times New Roman"/>
                <w:szCs w:val="20"/>
              </w:rPr>
              <w:t xml:space="preserve">Obsługa w SEOD wielu kancelarii. </w:t>
            </w:r>
          </w:p>
        </w:tc>
      </w:tr>
      <w:tr w:rsidRPr="00D6146B" w:rsidR="00D6146B" w:rsidTr="00D22EC2" w14:paraId="5B97A404" w14:textId="77777777">
        <w:tblPrEx>
          <w:tblCellMar>
            <w:top w:w="15" w:type="dxa"/>
          </w:tblCellMar>
        </w:tblPrEx>
        <w:trPr>
          <w:gridAfter w:val="3"/>
          <w:wAfter w:w="451" w:type="dxa"/>
          <w:trHeight w:val="544"/>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4F9293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5AEBD0E" w14:textId="77777777">
            <w:pPr>
              <w:spacing w:after="0" w:line="240" w:lineRule="auto"/>
              <w:rPr>
                <w:rFonts w:eastAsia="Times New Roman" w:cs="Times New Roman"/>
                <w:szCs w:val="20"/>
                <w:lang w:eastAsia="pl-PL"/>
              </w:rPr>
            </w:pPr>
            <w:r w:rsidRPr="00D6146B">
              <w:rPr>
                <w:rFonts w:cs="Times New Roman"/>
                <w:szCs w:val="20"/>
              </w:rPr>
              <w:t>System musi umożliwiać monitorowanie zapoznania się z korespondencja przez osoby do których była dekretowana.</w:t>
            </w:r>
          </w:p>
        </w:tc>
      </w:tr>
      <w:tr w:rsidRPr="00D6146B" w:rsidR="00D6146B" w:rsidTr="00D22EC2" w14:paraId="167D4521" w14:textId="77777777">
        <w:tblPrEx>
          <w:tblCellMar>
            <w:top w:w="15" w:type="dxa"/>
          </w:tblCellMar>
        </w:tblPrEx>
        <w:trPr>
          <w:gridAfter w:val="3"/>
          <w:wAfter w:w="451" w:type="dxa"/>
          <w:trHeight w:val="552"/>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37C16C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A839F26" w14:textId="77777777">
            <w:pPr>
              <w:spacing w:after="0" w:line="240" w:lineRule="auto"/>
              <w:rPr>
                <w:rFonts w:eastAsia="Times New Roman" w:cs="Times New Roman"/>
                <w:szCs w:val="20"/>
                <w:lang w:eastAsia="pl-PL"/>
              </w:rPr>
            </w:pPr>
            <w:r w:rsidRPr="00D6146B">
              <w:rPr>
                <w:rFonts w:cs="Times New Roman"/>
                <w:szCs w:val="20"/>
              </w:rPr>
              <w:t>SEOD musi umożliwiać odseparowanie dokumentów rejestrowanych przez różne kancelarie od siebie (zarządzeni uprawnieniami).</w:t>
            </w:r>
          </w:p>
        </w:tc>
      </w:tr>
      <w:tr w:rsidRPr="00D6146B" w:rsidR="00D6146B" w:rsidTr="00D22EC2" w14:paraId="1733E313" w14:textId="77777777">
        <w:tblPrEx>
          <w:tblCellMar>
            <w:top w:w="15" w:type="dxa"/>
          </w:tblCellMar>
        </w:tblPrEx>
        <w:trPr>
          <w:gridAfter w:val="3"/>
          <w:wAfter w:w="451" w:type="dxa"/>
          <w:trHeight w:val="546"/>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ED1D20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2739550" w14:textId="77777777">
            <w:pPr>
              <w:spacing w:after="0" w:line="240" w:lineRule="auto"/>
              <w:rPr>
                <w:rFonts w:eastAsia="Times New Roman" w:cs="Times New Roman"/>
                <w:szCs w:val="20"/>
                <w:lang w:eastAsia="pl-PL"/>
              </w:rPr>
            </w:pPr>
            <w:r w:rsidRPr="00D6146B">
              <w:rPr>
                <w:rFonts w:cs="Times New Roman"/>
                <w:szCs w:val="20"/>
              </w:rPr>
              <w:t>SEOD musi pozwalać na konfigurację danych wyświetlanych przez użytkowników w obrębie rejestru.</w:t>
            </w:r>
          </w:p>
        </w:tc>
      </w:tr>
      <w:tr w:rsidRPr="00D6146B" w:rsidR="00D6146B" w:rsidTr="00D22EC2" w14:paraId="766372BD"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C9B0E8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389BEA5" w14:textId="77777777">
            <w:pPr>
              <w:spacing w:after="0" w:line="240" w:lineRule="auto"/>
              <w:rPr>
                <w:rFonts w:eastAsia="Times New Roman" w:cs="Times New Roman"/>
                <w:szCs w:val="20"/>
                <w:lang w:eastAsia="pl-PL"/>
              </w:rPr>
            </w:pPr>
            <w:r w:rsidRPr="00D6146B">
              <w:rPr>
                <w:rFonts w:cs="Times New Roman"/>
                <w:szCs w:val="20"/>
              </w:rPr>
              <w:t>SEOD musi pozwalać na uruchomienie wraz z rejestrowaną korespondencją zdefiniowanego procesu biznesowego.</w:t>
            </w:r>
          </w:p>
        </w:tc>
      </w:tr>
      <w:tr w:rsidRPr="00D6146B" w:rsidR="00D6146B" w:rsidTr="00D22EC2" w14:paraId="5FCF22BC" w14:textId="77777777">
        <w:tblPrEx>
          <w:tblCellMar>
            <w:top w:w="15" w:type="dxa"/>
          </w:tblCellMar>
        </w:tblPrEx>
        <w:trPr>
          <w:gridAfter w:val="3"/>
          <w:wAfter w:w="451" w:type="dxa"/>
          <w:trHeight w:val="422"/>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035C2B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97B71F3" w14:textId="77777777">
            <w:pPr>
              <w:spacing w:after="0" w:line="240" w:lineRule="auto"/>
              <w:rPr>
                <w:rFonts w:eastAsia="Times New Roman" w:cs="Times New Roman"/>
                <w:szCs w:val="20"/>
                <w:lang w:eastAsia="pl-PL"/>
              </w:rPr>
            </w:pPr>
            <w:r w:rsidRPr="00D6146B">
              <w:rPr>
                <w:rFonts w:cs="Times New Roman"/>
                <w:szCs w:val="20"/>
              </w:rPr>
              <w:t>W obrębie rejestrowanej korespondencji musi być możliwość dodawania wielu załączników.</w:t>
            </w:r>
          </w:p>
        </w:tc>
      </w:tr>
      <w:tr w:rsidRPr="00D6146B" w:rsidR="00D6146B" w:rsidTr="00D22EC2" w14:paraId="76CD53AC"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8746DA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59E591C" w14:textId="77777777">
            <w:pPr>
              <w:spacing w:after="0" w:line="240" w:lineRule="auto"/>
              <w:rPr>
                <w:rFonts w:eastAsia="Times New Roman" w:cs="Times New Roman"/>
                <w:szCs w:val="20"/>
                <w:lang w:eastAsia="pl-PL"/>
              </w:rPr>
            </w:pPr>
            <w:r w:rsidRPr="00D6146B">
              <w:rPr>
                <w:rFonts w:cs="Times New Roman"/>
                <w:szCs w:val="20"/>
              </w:rPr>
              <w:t>Musi być możliwość definicji uprawnień (dla osób do tego uprawnionych) w obrębie rejestrowanej korespondencji.</w:t>
            </w:r>
          </w:p>
        </w:tc>
      </w:tr>
      <w:tr w:rsidRPr="00D6146B" w:rsidR="00D6146B" w:rsidTr="00D22EC2" w14:paraId="6A63B490"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E0FD8C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0FC4EB2" w14:textId="77777777">
            <w:pPr>
              <w:spacing w:after="0" w:line="240" w:lineRule="auto"/>
              <w:rPr>
                <w:rFonts w:eastAsia="Times New Roman" w:cs="Times New Roman"/>
                <w:szCs w:val="20"/>
                <w:lang w:eastAsia="pl-PL"/>
              </w:rPr>
            </w:pPr>
            <w:r w:rsidRPr="00D6146B">
              <w:rPr>
                <w:rFonts w:cs="Times New Roman"/>
                <w:szCs w:val="20"/>
              </w:rPr>
              <w:t>Możliwość wskazania korespondencji powiązanej zarówno podczas rejestracji korespondencji, jak i po jej zarejestrowaniu.</w:t>
            </w:r>
          </w:p>
        </w:tc>
      </w:tr>
      <w:tr w:rsidRPr="00D6146B" w:rsidR="00D6146B" w:rsidTr="00D22EC2" w14:paraId="5C8D2242" w14:textId="77777777">
        <w:tblPrEx>
          <w:tblCellMar>
            <w:top w:w="15" w:type="dxa"/>
          </w:tblCellMar>
        </w:tblPrEx>
        <w:trPr>
          <w:gridAfter w:val="3"/>
          <w:wAfter w:w="451" w:type="dxa"/>
          <w:trHeight w:val="42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E12F77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8AC7EE7" w14:textId="77777777">
            <w:pPr>
              <w:spacing w:after="0" w:line="240" w:lineRule="auto"/>
              <w:rPr>
                <w:rFonts w:eastAsia="Times New Roman" w:cs="Times New Roman"/>
                <w:szCs w:val="20"/>
                <w:lang w:eastAsia="pl-PL"/>
              </w:rPr>
            </w:pPr>
            <w:r w:rsidRPr="00D6146B">
              <w:rPr>
                <w:rFonts w:cs="Times New Roman"/>
                <w:szCs w:val="20"/>
              </w:rPr>
              <w:t>Łączenie korespondencji wychodzącej z przychodzącą wraz informacją o użyciu takiej funkcji.</w:t>
            </w:r>
          </w:p>
        </w:tc>
      </w:tr>
      <w:tr w:rsidRPr="00D6146B" w:rsidR="00D6146B" w:rsidTr="00D22EC2" w14:paraId="41AE05F9"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D681C9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E1E7653" w14:textId="77777777">
            <w:pPr>
              <w:spacing w:after="0" w:line="240" w:lineRule="auto"/>
              <w:rPr>
                <w:rFonts w:eastAsia="Times New Roman" w:cs="Times New Roman"/>
                <w:szCs w:val="20"/>
                <w:lang w:eastAsia="pl-PL"/>
              </w:rPr>
            </w:pPr>
            <w:r w:rsidRPr="00D6146B">
              <w:rPr>
                <w:rFonts w:cs="Times New Roman"/>
                <w:szCs w:val="20"/>
              </w:rPr>
              <w:t>Graficzne określenie terminu załatwienia sprawy w rejestrze (kolor wskazujący termin załatwienia sprawy musi się zmieniać wraz z upływem  czasu – musi być inny dla zadań i spraw przeterminowanych, inny dla tych, dla których zbliża się termin wykonania i inny dla tych dla których termin wykonania jest odległy) </w:t>
            </w:r>
          </w:p>
        </w:tc>
      </w:tr>
      <w:tr w:rsidRPr="00D6146B" w:rsidR="00D6146B" w:rsidTr="00D22EC2" w14:paraId="32D63782"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C2807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6BAAEF1" w14:textId="77777777">
            <w:pPr>
              <w:spacing w:after="0" w:line="240" w:lineRule="auto"/>
              <w:rPr>
                <w:rFonts w:eastAsia="Times New Roman" w:cs="Times New Roman"/>
                <w:szCs w:val="20"/>
                <w:lang w:eastAsia="pl-PL"/>
              </w:rPr>
            </w:pPr>
            <w:r w:rsidRPr="00D6146B">
              <w:rPr>
                <w:rFonts w:cs="Times New Roman"/>
                <w:szCs w:val="20"/>
              </w:rPr>
              <w:t>SEOD w ramach rejestrów musi pozwalać na określenie w jakim stanie aktualnie znajduje się sprawa oraz kto jest za nią odpowiedzialny.</w:t>
            </w:r>
          </w:p>
        </w:tc>
      </w:tr>
      <w:tr w:rsidRPr="00D6146B" w:rsidR="00D6146B" w:rsidTr="00D22EC2" w14:paraId="7E7C89EC" w14:textId="77777777">
        <w:tblPrEx>
          <w:tblCellMar>
            <w:top w:w="15" w:type="dxa"/>
          </w:tblCellMar>
        </w:tblPrEx>
        <w:trPr>
          <w:gridAfter w:val="3"/>
          <w:wAfter w:w="451" w:type="dxa"/>
          <w:trHeight w:val="322"/>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F1C358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83EDBA1" w14:textId="77777777">
            <w:pPr>
              <w:spacing w:after="0" w:line="240" w:lineRule="auto"/>
              <w:rPr>
                <w:rFonts w:eastAsia="Times New Roman" w:cs="Times New Roman"/>
                <w:szCs w:val="20"/>
                <w:lang w:eastAsia="pl-PL"/>
              </w:rPr>
            </w:pPr>
            <w:r w:rsidRPr="00D6146B">
              <w:rPr>
                <w:rFonts w:cs="Times New Roman"/>
                <w:szCs w:val="20"/>
              </w:rPr>
              <w:t>SEOD musi pozwalać na udostępnianie korespondencji wskazanym użytkownikom systemu.</w:t>
            </w:r>
          </w:p>
        </w:tc>
      </w:tr>
      <w:tr w:rsidRPr="00D6146B" w:rsidR="00D6146B" w:rsidTr="00D22EC2" w14:paraId="54840BDD"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AC42C2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2DEB2F4" w14:textId="77777777">
            <w:pPr>
              <w:spacing w:after="0" w:line="240" w:lineRule="auto"/>
              <w:rPr>
                <w:rFonts w:eastAsia="Times New Roman" w:cs="Times New Roman"/>
                <w:szCs w:val="20"/>
                <w:lang w:eastAsia="pl-PL"/>
              </w:rPr>
            </w:pPr>
            <w:r w:rsidRPr="00D6146B">
              <w:rPr>
                <w:rFonts w:cs="Times New Roman"/>
                <w:szCs w:val="20"/>
              </w:rPr>
              <w:t>Definiowanie terminu odpowiedzi na zarejestrowane pismo wraz z generowaniem przypomnień do użytkownika w zdefiniowanym terminie, który powinien je załatwić.</w:t>
            </w:r>
          </w:p>
        </w:tc>
      </w:tr>
      <w:tr w:rsidRPr="00D6146B" w:rsidR="00D6146B" w:rsidTr="00D22EC2" w14:paraId="56DAB2AF" w14:textId="77777777">
        <w:tblPrEx>
          <w:tblCellMar>
            <w:top w:w="15" w:type="dxa"/>
          </w:tblCellMar>
        </w:tblPrEx>
        <w:trPr>
          <w:gridAfter w:val="3"/>
          <w:wAfter w:w="451" w:type="dxa"/>
          <w:trHeight w:val="690"/>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8C7F33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9CADF05" w14:textId="77777777">
            <w:pPr>
              <w:spacing w:after="0" w:line="240" w:lineRule="auto"/>
              <w:rPr>
                <w:rFonts w:eastAsia="Times New Roman" w:cs="Times New Roman"/>
                <w:szCs w:val="20"/>
                <w:lang w:eastAsia="pl-PL"/>
              </w:rPr>
            </w:pPr>
            <w:r w:rsidRPr="00D6146B">
              <w:rPr>
                <w:rFonts w:cs="Times New Roman"/>
                <w:szCs w:val="20"/>
              </w:rPr>
              <w:t>Rejestracja korespondencji wychodzącej przez jednostki Zamawiającego z możliwością wskazania, do jakiej kancelarii fizycznie zostanie dostarczona korespondencja.</w:t>
            </w:r>
          </w:p>
        </w:tc>
      </w:tr>
      <w:tr w:rsidRPr="00D6146B" w:rsidR="00D6146B" w:rsidTr="00D22EC2" w14:paraId="1AF1A67F" w14:textId="77777777">
        <w:tblPrEx>
          <w:tblCellMar>
            <w:top w:w="15" w:type="dxa"/>
          </w:tblCellMar>
        </w:tblPrEx>
        <w:trPr>
          <w:gridAfter w:val="3"/>
          <w:wAfter w:w="451" w:type="dxa"/>
          <w:trHeight w:val="27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F05C4A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B5730A3" w14:textId="77777777">
            <w:pPr>
              <w:spacing w:after="0" w:line="240" w:lineRule="auto"/>
              <w:rPr>
                <w:rFonts w:eastAsia="Times New Roman" w:cs="Times New Roman"/>
                <w:szCs w:val="20"/>
                <w:lang w:eastAsia="pl-PL"/>
              </w:rPr>
            </w:pPr>
            <w:r w:rsidRPr="00D6146B">
              <w:rPr>
                <w:rFonts w:cs="Times New Roman"/>
                <w:szCs w:val="20"/>
              </w:rPr>
              <w:t>SEOD musi dawać możliwość kancelarii weryfikacji i edycji korespondencji wychodzącej rejestrowanej przez działy.</w:t>
            </w:r>
          </w:p>
        </w:tc>
      </w:tr>
      <w:tr w:rsidRPr="00D6146B" w:rsidR="00D6146B" w:rsidTr="00D22EC2" w14:paraId="6391820F"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38D225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86B3308" w14:textId="77777777">
            <w:pPr>
              <w:spacing w:after="0" w:line="240" w:lineRule="auto"/>
              <w:rPr>
                <w:rFonts w:eastAsia="Times New Roman" w:cs="Times New Roman"/>
                <w:szCs w:val="20"/>
                <w:lang w:eastAsia="pl-PL"/>
              </w:rPr>
            </w:pPr>
            <w:r w:rsidRPr="00D6146B">
              <w:rPr>
                <w:rFonts w:cs="Times New Roman"/>
                <w:szCs w:val="20"/>
              </w:rPr>
              <w:t xml:space="preserve">SEOD musi umożliwiać jednostkom organizacyjnym określenie priorytetu korespondencji wychodzącej. </w:t>
            </w:r>
          </w:p>
        </w:tc>
      </w:tr>
      <w:tr w:rsidRPr="00D6146B" w:rsidR="00D6146B" w:rsidTr="00D22EC2" w14:paraId="3385667B"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037769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ACCF2A4" w14:textId="77777777">
            <w:pPr>
              <w:spacing w:after="0" w:line="240" w:lineRule="auto"/>
              <w:rPr>
                <w:rFonts w:eastAsia="Times New Roman" w:cs="Times New Roman"/>
                <w:szCs w:val="20"/>
                <w:lang w:eastAsia="pl-PL"/>
              </w:rPr>
            </w:pPr>
            <w:r w:rsidRPr="00D6146B">
              <w:rPr>
                <w:rFonts w:cs="Times New Roman"/>
                <w:szCs w:val="20"/>
              </w:rPr>
              <w:t>SEOD musi pozwalać na oznaczenie korespondencji wychodzącej jako wysyłanej poza kancelarią i zdefiniowanie rejestru korespondencji wychodzącej poza kancelarią.</w:t>
            </w:r>
          </w:p>
        </w:tc>
      </w:tr>
      <w:tr w:rsidRPr="00D6146B" w:rsidR="00D6146B" w:rsidTr="00D22EC2" w14:paraId="2C2F8173"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FB93B8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02E52E9" w14:textId="77777777">
            <w:pPr>
              <w:spacing w:after="0" w:line="240" w:lineRule="auto"/>
              <w:rPr>
                <w:rFonts w:eastAsia="Times New Roman" w:cs="Times New Roman"/>
                <w:szCs w:val="20"/>
                <w:lang w:eastAsia="pl-PL"/>
              </w:rPr>
            </w:pPr>
            <w:r w:rsidRPr="00D6146B">
              <w:rPr>
                <w:rFonts w:cs="Times New Roman"/>
                <w:szCs w:val="20"/>
              </w:rPr>
              <w:t>Musi być możliwość odrzucania przez kancelarię korespondencji wychodzącej zarejestrowanej przez użytkowników.</w:t>
            </w:r>
          </w:p>
        </w:tc>
      </w:tr>
      <w:tr w:rsidRPr="00D6146B" w:rsidR="00D6146B" w:rsidTr="00D22EC2" w14:paraId="5CC160BD"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585D33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A04FF41" w14:textId="77777777">
            <w:pPr>
              <w:spacing w:after="0" w:line="240" w:lineRule="auto"/>
              <w:rPr>
                <w:rFonts w:eastAsia="Times New Roman" w:cs="Times New Roman"/>
                <w:szCs w:val="20"/>
                <w:lang w:eastAsia="pl-PL"/>
              </w:rPr>
            </w:pPr>
            <w:r w:rsidRPr="00D6146B">
              <w:rPr>
                <w:rFonts w:cs="Times New Roman"/>
                <w:szCs w:val="20"/>
              </w:rPr>
              <w:t>Hurtowa rejestracja korespondencji w oparciu o kod kreskowy nadawany przez dział rejestrujący.</w:t>
            </w:r>
          </w:p>
        </w:tc>
      </w:tr>
      <w:tr w:rsidRPr="00D6146B" w:rsidR="00D6146B" w:rsidTr="00D22EC2" w14:paraId="4E8E177B"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1A923B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0CC7415" w14:textId="77777777">
            <w:pPr>
              <w:spacing w:after="0" w:line="240" w:lineRule="auto"/>
              <w:rPr>
                <w:rFonts w:eastAsia="Times New Roman" w:cs="Times New Roman"/>
                <w:szCs w:val="20"/>
                <w:lang w:eastAsia="pl-PL"/>
              </w:rPr>
            </w:pPr>
            <w:r w:rsidRPr="00D6146B">
              <w:rPr>
                <w:rFonts w:cs="Times New Roman"/>
                <w:szCs w:val="20"/>
              </w:rPr>
              <w:t>SEOD musi umożliwiać w obrębie teczki sprawy podgląd wszystkich załączników (bez konieczności ich pobierania). Minimalne formaty plików wymagane przez Zamawiającego to pdf, doc, docx, odt, rtf, jpg, png, tiff.</w:t>
            </w:r>
          </w:p>
        </w:tc>
      </w:tr>
      <w:tr w:rsidRPr="00D6146B" w:rsidR="00D6146B" w:rsidTr="00D22EC2" w14:paraId="1EF4D5C6"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C27A46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7DB9BCC" w14:textId="77777777">
            <w:pPr>
              <w:spacing w:after="0" w:line="240" w:lineRule="auto"/>
              <w:rPr>
                <w:rFonts w:eastAsia="Times New Roman" w:cs="Times New Roman"/>
                <w:szCs w:val="20"/>
                <w:lang w:eastAsia="pl-PL"/>
              </w:rPr>
            </w:pPr>
            <w:r w:rsidRPr="00D6146B">
              <w:rPr>
                <w:rFonts w:cs="Times New Roman"/>
                <w:szCs w:val="20"/>
              </w:rPr>
              <w:t>SEOD musi umożliwiać generowanie raportów korespondencji przychodzącej oraz wychodzącej w oparciu o dane zdefiniowane przez użytkownika.</w:t>
            </w:r>
          </w:p>
        </w:tc>
      </w:tr>
      <w:tr w:rsidRPr="00D6146B" w:rsidR="00D6146B" w:rsidTr="00D22EC2" w14:paraId="3A03E2F0"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1B9DFA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2C5D186" w14:textId="77777777">
            <w:pPr>
              <w:spacing w:after="0" w:line="240" w:lineRule="auto"/>
              <w:rPr>
                <w:rFonts w:eastAsia="Times New Roman" w:cs="Times New Roman"/>
                <w:szCs w:val="20"/>
                <w:lang w:eastAsia="pl-PL"/>
              </w:rPr>
            </w:pPr>
            <w:r w:rsidRPr="00D6146B">
              <w:rPr>
                <w:rFonts w:cs="Times New Roman"/>
                <w:szCs w:val="20"/>
              </w:rPr>
              <w:t>SEOD musi umożliwiać tworzenie raportu korespondencji wychodzącej zgodnie z wymaganiami szablonu Poczty Polskiej.</w:t>
            </w:r>
          </w:p>
        </w:tc>
      </w:tr>
      <w:tr w:rsidRPr="00D6146B" w:rsidR="00D6146B" w:rsidTr="00D22EC2" w14:paraId="6CE27145"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225E22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2630C7A" w14:textId="77777777">
            <w:pPr>
              <w:spacing w:after="0" w:line="240" w:lineRule="auto"/>
              <w:rPr>
                <w:rFonts w:eastAsia="Times New Roman" w:cs="Times New Roman"/>
                <w:szCs w:val="20"/>
                <w:lang w:eastAsia="pl-PL"/>
              </w:rPr>
            </w:pPr>
            <w:r w:rsidRPr="00D6146B">
              <w:rPr>
                <w:rFonts w:cs="Times New Roman"/>
                <w:szCs w:val="20"/>
              </w:rPr>
              <w:t>SEOD musi umożliwiać generowanie zestawień ilościowych korespondencji wychodzącej z podziałem na typy wysyłek.</w:t>
            </w:r>
          </w:p>
        </w:tc>
      </w:tr>
      <w:tr w:rsidRPr="00D6146B" w:rsidR="00D6146B" w:rsidTr="00D22EC2" w14:paraId="19AED787"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62052C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115BADF" w14:textId="77777777">
            <w:pPr>
              <w:spacing w:after="0" w:line="240" w:lineRule="auto"/>
              <w:rPr>
                <w:rFonts w:eastAsia="Times New Roman" w:cs="Times New Roman"/>
                <w:szCs w:val="20"/>
                <w:lang w:eastAsia="pl-PL"/>
              </w:rPr>
            </w:pPr>
            <w:r w:rsidRPr="00D6146B">
              <w:rPr>
                <w:rFonts w:cs="Times New Roman"/>
                <w:szCs w:val="20"/>
              </w:rPr>
              <w:t>Generowanie stałych raportów korespondencji do PDF w oparciu o zdefiniowane pola w rejestrach korespondencji.</w:t>
            </w:r>
          </w:p>
        </w:tc>
      </w:tr>
      <w:tr w:rsidRPr="00D6146B" w:rsidR="00D6146B" w:rsidTr="00D22EC2" w14:paraId="59CE8FAE" w14:textId="77777777">
        <w:tblPrEx>
          <w:tblCellMar>
            <w:top w:w="15" w:type="dxa"/>
          </w:tblCellMar>
        </w:tblPrEx>
        <w:trPr>
          <w:gridAfter w:val="3"/>
          <w:wAfter w:w="451" w:type="dxa"/>
          <w:trHeight w:val="385"/>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38F19B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3D9E90F" w14:textId="77777777">
            <w:pPr>
              <w:spacing w:after="0" w:line="240" w:lineRule="auto"/>
              <w:rPr>
                <w:rFonts w:eastAsia="Times New Roman" w:cs="Times New Roman"/>
                <w:szCs w:val="20"/>
                <w:lang w:eastAsia="pl-PL"/>
              </w:rPr>
            </w:pPr>
            <w:r w:rsidRPr="00D6146B">
              <w:rPr>
                <w:rFonts w:cs="Times New Roman"/>
                <w:szCs w:val="20"/>
              </w:rPr>
              <w:t xml:space="preserve">Filtrowanie wprowadzonej korespondencji w oparciu o dane zawarte w formularzu. </w:t>
            </w:r>
          </w:p>
        </w:tc>
      </w:tr>
      <w:tr w:rsidRPr="00D6146B" w:rsidR="00D6146B" w:rsidTr="00D22EC2" w14:paraId="6773E4EC" w14:textId="77777777">
        <w:tblPrEx>
          <w:tblCellMar>
            <w:top w:w="15" w:type="dxa"/>
          </w:tblCellMar>
        </w:tblPrEx>
        <w:trPr>
          <w:gridAfter w:val="3"/>
          <w:wAfter w:w="451" w:type="dxa"/>
          <w:trHeight w:val="277"/>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46AFEF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7C54EFB" w14:textId="77777777">
            <w:pPr>
              <w:spacing w:after="0" w:line="240" w:lineRule="auto"/>
              <w:rPr>
                <w:rFonts w:eastAsia="Times New Roman" w:cs="Times New Roman"/>
                <w:szCs w:val="20"/>
                <w:lang w:eastAsia="pl-PL"/>
              </w:rPr>
            </w:pPr>
            <w:r w:rsidRPr="00D6146B">
              <w:rPr>
                <w:rFonts w:cs="Times New Roman"/>
                <w:szCs w:val="20"/>
              </w:rPr>
              <w:t>Przypisanie korespondencji do terminarza systemowego.</w:t>
            </w:r>
          </w:p>
        </w:tc>
      </w:tr>
      <w:tr w:rsidRPr="00D6146B" w:rsidR="00D6146B" w:rsidTr="00D22EC2" w14:paraId="33A6DD67"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422279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D55E7B6" w14:textId="77777777">
            <w:pPr>
              <w:spacing w:after="0" w:line="240" w:lineRule="auto"/>
              <w:rPr>
                <w:rFonts w:eastAsia="Times New Roman" w:cs="Times New Roman"/>
                <w:szCs w:val="20"/>
                <w:lang w:eastAsia="pl-PL"/>
              </w:rPr>
            </w:pPr>
            <w:r w:rsidRPr="00D6146B">
              <w:rPr>
                <w:rFonts w:cs="Times New Roman"/>
                <w:szCs w:val="20"/>
              </w:rPr>
              <w:t>SEOD musi pozwolić na skonfigurowanie punktu rejestracyjnego korzystającego z poczty elektronicznej przy użyciu protokołu IMAP lub POP3.</w:t>
            </w:r>
          </w:p>
        </w:tc>
      </w:tr>
      <w:tr w:rsidRPr="00D6146B" w:rsidR="00D6146B" w:rsidTr="00D22EC2" w14:paraId="07B05F1B" w14:textId="77777777">
        <w:tblPrEx>
          <w:tblCellMar>
            <w:top w:w="15" w:type="dxa"/>
          </w:tblCellMar>
        </w:tblPrEx>
        <w:trPr>
          <w:gridAfter w:val="3"/>
          <w:wAfter w:w="451" w:type="dxa"/>
          <w:trHeight w:val="333"/>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388794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5A28AB7" w14:textId="77777777">
            <w:pPr>
              <w:spacing w:after="0" w:line="240" w:lineRule="auto"/>
              <w:rPr>
                <w:rFonts w:eastAsia="Times New Roman" w:cs="Times New Roman"/>
                <w:szCs w:val="20"/>
                <w:lang w:eastAsia="pl-PL"/>
              </w:rPr>
            </w:pPr>
            <w:r w:rsidRPr="00D6146B">
              <w:rPr>
                <w:rFonts w:cs="Times New Roman"/>
                <w:szCs w:val="20"/>
              </w:rPr>
              <w:t>Załączanie poczty e-mail do tworzonej sprawy.</w:t>
            </w:r>
          </w:p>
        </w:tc>
      </w:tr>
      <w:tr w:rsidRPr="00D6146B" w:rsidR="00D6146B" w:rsidTr="00D22EC2" w14:paraId="0C0ACC44"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43D53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FB41EB5" w14:textId="77777777">
            <w:pPr>
              <w:spacing w:after="0" w:line="240" w:lineRule="auto"/>
              <w:rPr>
                <w:rFonts w:eastAsia="Times New Roman" w:cs="Times New Roman"/>
                <w:szCs w:val="20"/>
                <w:lang w:eastAsia="pl-PL"/>
              </w:rPr>
            </w:pPr>
            <w:r w:rsidRPr="00D6146B">
              <w:rPr>
                <w:rFonts w:cs="Times New Roman"/>
                <w:szCs w:val="20"/>
              </w:rPr>
              <w:t>Automatyczne numerowanie sprawy na podstawie numeratorów zdefiniowanych dla danego rejestru czy kancelarii.</w:t>
            </w:r>
          </w:p>
        </w:tc>
      </w:tr>
      <w:tr w:rsidRPr="00D6146B" w:rsidR="00D6146B" w:rsidTr="00D22EC2" w14:paraId="28718542" w14:textId="77777777">
        <w:tblPrEx>
          <w:tblCellMar>
            <w:top w:w="15" w:type="dxa"/>
          </w:tblCellMar>
        </w:tblPrEx>
        <w:trPr>
          <w:gridAfter w:val="3"/>
          <w:wAfter w:w="451" w:type="dxa"/>
          <w:trHeight w:val="628"/>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54AFD4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bottom"/>
          </w:tcPr>
          <w:p w:rsidRPr="00D6146B" w:rsidR="00D6146B" w:rsidP="00B75E74" w:rsidRDefault="00D6146B" w14:paraId="78E29B6C" w14:textId="77777777">
            <w:pPr>
              <w:spacing w:after="0" w:line="240" w:lineRule="auto"/>
              <w:rPr>
                <w:rFonts w:eastAsia="Times New Roman" w:cs="Times New Roman"/>
                <w:szCs w:val="20"/>
                <w:lang w:eastAsia="pl-PL"/>
              </w:rPr>
            </w:pPr>
            <w:r w:rsidRPr="00D6146B">
              <w:rPr>
                <w:rFonts w:cs="Times New Roman"/>
                <w:szCs w:val="20"/>
              </w:rPr>
              <w:t>SEOD musi zapewniać wsparcie w obróbce merytorycznej i przygotowywaniu odpowiedzi na pisma z wykorzystaniem generatywnych algorytmów AI, które będą wykorzystywać wewnętrzna bazę wiedzy organizacyjnej do tworzenia cytowań i podpowiedzi treści istotnych z punktu widzenia przedmiotu danej sprawy</w:t>
            </w:r>
          </w:p>
        </w:tc>
      </w:tr>
      <w:tr w:rsidRPr="00D6146B" w:rsidR="00D6146B" w:rsidTr="00D22EC2" w14:paraId="6D9CB63D" w14:textId="77777777">
        <w:trPr>
          <w:gridAfter w:val="3"/>
          <w:wAfter w:w="451" w:type="dxa"/>
          <w:trHeight w:val="387"/>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2611F498" w14:textId="77777777">
            <w:pPr>
              <w:spacing w:after="0" w:line="240" w:lineRule="auto"/>
              <w:ind w:left="720"/>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shd w:val="clear" w:color="auto" w:fill="D0CECE"/>
            <w:vAlign w:val="center"/>
          </w:tcPr>
          <w:p w:rsidRPr="00D6146B" w:rsidR="00D6146B" w:rsidP="00B75E74" w:rsidRDefault="00D6146B" w14:paraId="19E126DD" w14:textId="77777777">
            <w:pPr>
              <w:spacing w:after="0" w:line="240" w:lineRule="auto"/>
              <w:rPr>
                <w:rFonts w:eastAsia="Times New Roman" w:cs="Times New Roman"/>
                <w:b/>
                <w:bCs/>
                <w:szCs w:val="20"/>
                <w:lang w:eastAsia="pl-PL"/>
              </w:rPr>
            </w:pPr>
            <w:r w:rsidRPr="00D6146B">
              <w:rPr>
                <w:rFonts w:eastAsia="Times New Roman" w:cs="Times New Roman"/>
                <w:b/>
                <w:bCs/>
                <w:szCs w:val="20"/>
                <w:lang w:eastAsia="pl-PL"/>
              </w:rPr>
              <w:t>e-PUAP</w:t>
            </w:r>
          </w:p>
        </w:tc>
      </w:tr>
      <w:tr w:rsidRPr="00D6146B" w:rsidR="00D6146B" w:rsidTr="00D22EC2" w14:paraId="0633AF3E"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00826B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3C20B2E"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 xml:space="preserve">Inicjowanie korespondencji wychodzącej oraz odbieranie korespondencji przy pomocy e-PUAP z poziomu interfejsu aplikacji (bez konieczności korzystania z portalu - logowania się na platformie e-PUAP) </w:t>
            </w:r>
          </w:p>
        </w:tc>
      </w:tr>
      <w:tr w:rsidRPr="00D6146B" w:rsidR="00D6146B" w:rsidTr="00D22EC2" w14:paraId="428D40A0"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7D6949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E0F7877"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Obsługa wielu skrytek e-PUAP posiadanych przez Zamawiającego.</w:t>
            </w:r>
          </w:p>
        </w:tc>
      </w:tr>
      <w:tr w:rsidRPr="00D6146B" w:rsidR="00D6146B" w:rsidTr="00D22EC2" w14:paraId="52A8BD83"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FF51A5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9001169"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Automatyczne pobieranie dokumentu UPP po nadaniu korespondencji przy pomocy e-PUAP</w:t>
            </w:r>
          </w:p>
        </w:tc>
      </w:tr>
      <w:tr w:rsidRPr="00D6146B" w:rsidR="00D6146B" w:rsidTr="00D22EC2" w14:paraId="60BF0BB8"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E7B38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8397EB7"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Podpisywanie dokumentu przy pomocy Profilu Zaufanego oraz e-PUAP.</w:t>
            </w:r>
          </w:p>
        </w:tc>
      </w:tr>
      <w:tr w:rsidRPr="00D6146B" w:rsidR="00D6146B" w:rsidTr="00D22EC2" w14:paraId="60BC0794"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C31787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0E87422"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Podgląd dokumentów oczekujących na UPD w SEOD.</w:t>
            </w:r>
          </w:p>
        </w:tc>
      </w:tr>
      <w:tr w:rsidRPr="00D6146B" w:rsidR="00D6146B" w:rsidTr="00D22EC2" w14:paraId="3E71DB05"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87BA0B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9D07DAB"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Rejestr dokumentów zawierających błędy nadania e-PUAP w SEOD.</w:t>
            </w:r>
          </w:p>
        </w:tc>
      </w:tr>
      <w:tr w:rsidRPr="00D6146B" w:rsidR="00D6146B" w:rsidTr="00D22EC2" w14:paraId="42DFA4E9"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0EC16C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C31859C"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Nadawanie korespondencji wychodzącej przez dział, a następnie wysyłka przy pomocy e-PUAP poprzez uprawnionych użytkowników.</w:t>
            </w:r>
          </w:p>
        </w:tc>
      </w:tr>
      <w:tr w:rsidRPr="00D6146B" w:rsidR="00D6146B" w:rsidTr="00D22EC2" w14:paraId="489081E5"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8C6666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E5406AB"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szCs w:val="20"/>
              </w:rPr>
              <w:t>Wbudowany rejestr korespondencji do wysłania e-PUAP.</w:t>
            </w:r>
          </w:p>
        </w:tc>
      </w:tr>
      <w:tr w:rsidRPr="00D6146B" w:rsidR="00D6146B" w:rsidTr="00D22EC2" w14:paraId="308B8C7A"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6AD41BBC" w14:textId="77777777">
            <w:pPr>
              <w:spacing w:after="0" w:line="240" w:lineRule="auto"/>
              <w:ind w:left="720"/>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shd w:val="clear" w:color="auto" w:fill="D0CECE"/>
            <w:vAlign w:val="bottom"/>
          </w:tcPr>
          <w:p w:rsidRPr="00D6146B" w:rsidR="00D6146B" w:rsidP="00B75E74" w:rsidRDefault="00D6146B" w14:paraId="6638EA90"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eastAsia="Times New Roman" w:cs="Times New Roman"/>
                <w:b/>
                <w:bCs/>
                <w:szCs w:val="20"/>
                <w:lang w:eastAsia="pl-PL"/>
              </w:rPr>
              <w:t>Platforma e-Doręczeń</w:t>
            </w:r>
          </w:p>
        </w:tc>
      </w:tr>
      <w:tr w:rsidRPr="00D6146B" w:rsidR="00D6146B" w:rsidTr="00D22EC2" w14:paraId="5B585115"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498E8F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92DC12B"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color w:val="1F1F1F"/>
                <w:szCs w:val="20"/>
              </w:rPr>
              <w:t>System musi być zintegrowany z usługą rejestrowanego doręczenia elektronicznego e-doręczenia umożliwiającą wykorzystanie adresu elektronicznego zgodnie z (art. 2 pkt 1 ustawy z dnia 18 lipca 2002 r. o świadczeniu usług drogą elektroniczną, Dz.U. z 2019 r. poz. 123 i 730).</w:t>
            </w:r>
          </w:p>
        </w:tc>
      </w:tr>
      <w:tr w:rsidRPr="00D6146B" w:rsidR="00D6146B" w:rsidTr="00D22EC2" w14:paraId="4CC3B6A4"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62B70E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2B96A1A3"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color w:val="1F1F1F"/>
                <w:szCs w:val="20"/>
              </w:rPr>
              <w:t xml:space="preserve">Przygotowanie wiadomości przed wysyłką w Systemie (przygotowanie korespondencji wychodzącej z oznaczeniem e-doręczenia) </w:t>
            </w:r>
          </w:p>
        </w:tc>
      </w:tr>
      <w:tr w:rsidRPr="00D6146B" w:rsidR="00D6146B" w:rsidTr="00D22EC2" w14:paraId="3858EB94"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B4295E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47DC771" w14:textId="77777777">
            <w:pPr>
              <w:autoSpaceDE w:val="0"/>
              <w:autoSpaceDN w:val="0"/>
              <w:spacing w:before="100" w:beforeAutospacing="1" w:after="100" w:afterAutospacing="1" w:line="240" w:lineRule="auto"/>
              <w:jc w:val="both"/>
              <w:rPr>
                <w:rFonts w:eastAsia="Times New Roman" w:cs="Times New Roman"/>
                <w:szCs w:val="20"/>
                <w:highlight w:val="yellow"/>
                <w:lang w:eastAsia="pl-PL"/>
              </w:rPr>
            </w:pPr>
            <w:r w:rsidRPr="00D6146B">
              <w:rPr>
                <w:rFonts w:cs="Times New Roman"/>
                <w:color w:val="1F1F1F"/>
                <w:szCs w:val="20"/>
              </w:rPr>
              <w:t xml:space="preserve">Wyszukiwanie adresata w BAE </w:t>
            </w:r>
          </w:p>
        </w:tc>
      </w:tr>
      <w:tr w:rsidRPr="00D6146B" w:rsidR="00D6146B" w:rsidTr="00D22EC2" w14:paraId="2E0031F7"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652691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295F5B6" w14:textId="77777777">
            <w:pPr>
              <w:spacing w:after="0"/>
              <w:rPr>
                <w:rFonts w:eastAsia="Times New Roman" w:cs="Times New Roman"/>
                <w:szCs w:val="20"/>
                <w:highlight w:val="yellow"/>
                <w:lang w:eastAsia="pl-PL"/>
              </w:rPr>
            </w:pPr>
            <w:r w:rsidRPr="00D6146B">
              <w:rPr>
                <w:rFonts w:cs="Times New Roman"/>
                <w:color w:val="1F1F1F"/>
                <w:szCs w:val="20"/>
              </w:rPr>
              <w:t>Wysyłanie wiadomości wraz z załącznikiem (max. wielkość załącznika 15MB narzucone przez API e-doręczeń) z poziomu Systemu</w:t>
            </w:r>
          </w:p>
        </w:tc>
      </w:tr>
      <w:tr w:rsidRPr="00D6146B" w:rsidR="00D6146B" w:rsidTr="00D22EC2" w14:paraId="68876669"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889AB5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47E336B" w14:textId="77777777">
            <w:pPr>
              <w:spacing w:after="0" w:line="240" w:lineRule="auto"/>
              <w:rPr>
                <w:rFonts w:eastAsia="Times New Roman" w:cs="Times New Roman"/>
                <w:szCs w:val="20"/>
                <w:highlight w:val="yellow"/>
                <w:lang w:eastAsia="pl-PL"/>
              </w:rPr>
            </w:pPr>
            <w:r w:rsidRPr="00D6146B">
              <w:rPr>
                <w:rFonts w:cs="Times New Roman"/>
                <w:color w:val="1F1F1F"/>
                <w:szCs w:val="20"/>
              </w:rPr>
              <w:t xml:space="preserve">Pobranie do Systemu informacji potwierdzającej nadanie przesyłki </w:t>
            </w:r>
          </w:p>
        </w:tc>
      </w:tr>
      <w:tr w:rsidRPr="00D6146B" w:rsidR="00D6146B" w:rsidTr="00D22EC2" w14:paraId="434CB33C"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D70C27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59E1B795" w14:textId="77777777">
            <w:pPr>
              <w:spacing w:after="0"/>
              <w:rPr>
                <w:rFonts w:eastAsia="Times New Roman" w:cs="Times New Roman"/>
                <w:szCs w:val="20"/>
                <w:highlight w:val="yellow"/>
                <w:lang w:eastAsia="pl-PL"/>
              </w:rPr>
            </w:pPr>
            <w:r w:rsidRPr="00D6146B">
              <w:rPr>
                <w:rFonts w:cs="Times New Roman"/>
                <w:color w:val="1F1F1F"/>
                <w:szCs w:val="20"/>
              </w:rPr>
              <w:t>Obsługa skrzynki odbiorczej e-doręczeń organizacji z poziomu Systemu</w:t>
            </w:r>
          </w:p>
        </w:tc>
      </w:tr>
      <w:tr w:rsidRPr="00D6146B" w:rsidR="00D6146B" w:rsidTr="00D22EC2" w14:paraId="32ED3439" w14:textId="77777777">
        <w:trPr>
          <w:gridAfter w:val="3"/>
          <w:wAfter w:w="451" w:type="dxa"/>
          <w:trHeight w:val="262"/>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084D20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27AFA9D" w14:textId="77777777">
            <w:pPr>
              <w:spacing w:after="0" w:line="240" w:lineRule="auto"/>
              <w:rPr>
                <w:rFonts w:eastAsia="Times New Roman" w:cs="Times New Roman"/>
                <w:szCs w:val="20"/>
                <w:highlight w:val="yellow"/>
                <w:lang w:eastAsia="pl-PL"/>
              </w:rPr>
            </w:pPr>
            <w:r w:rsidRPr="00D6146B">
              <w:rPr>
                <w:rFonts w:cs="Times New Roman"/>
                <w:color w:val="1F1F1F"/>
                <w:szCs w:val="20"/>
              </w:rPr>
              <w:t>Obsługa niedostarczenie przesyłki do podmiotu niepublicznego - Fikcja e-Doręczenia.</w:t>
            </w:r>
          </w:p>
        </w:tc>
      </w:tr>
      <w:tr w:rsidRPr="00D6146B" w:rsidR="00D6146B" w:rsidTr="00D22EC2" w14:paraId="4E8BDDA0"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50F94AB8" w14:textId="77777777">
            <w:pPr>
              <w:spacing w:after="0" w:line="240" w:lineRule="auto"/>
              <w:ind w:left="720"/>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shd w:val="clear" w:color="auto" w:fill="D0CECE"/>
            <w:vAlign w:val="bottom"/>
          </w:tcPr>
          <w:p w:rsidRPr="00D6146B" w:rsidR="00D6146B" w:rsidP="00B75E74" w:rsidRDefault="00D6146B" w14:paraId="06B450C9" w14:textId="77777777">
            <w:pPr>
              <w:spacing w:after="0"/>
              <w:rPr>
                <w:rFonts w:eastAsia="Times New Roman" w:cs="Times New Roman"/>
                <w:szCs w:val="20"/>
                <w:lang w:eastAsia="pl-PL"/>
              </w:rPr>
            </w:pPr>
            <w:r w:rsidRPr="00D6146B">
              <w:rPr>
                <w:rFonts w:eastAsia="Times New Roman" w:cs="Times New Roman"/>
                <w:b/>
                <w:bCs/>
                <w:szCs w:val="20"/>
                <w:lang w:eastAsia="pl-PL"/>
              </w:rPr>
              <w:t>e-Nadawca Poczty Polskiej</w:t>
            </w:r>
          </w:p>
        </w:tc>
      </w:tr>
      <w:tr w:rsidRPr="00D6146B" w:rsidR="00D6146B" w:rsidTr="00D22EC2" w14:paraId="742882E6"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66C21C3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FC142B2" w14:textId="77777777">
            <w:pPr>
              <w:spacing w:after="0"/>
              <w:rPr>
                <w:rFonts w:eastAsia="Times New Roman" w:cs="Times New Roman"/>
                <w:szCs w:val="20"/>
                <w:highlight w:val="yellow"/>
                <w:lang w:eastAsia="pl-PL"/>
              </w:rPr>
            </w:pPr>
            <w:r w:rsidRPr="00D6146B">
              <w:rPr>
                <w:rFonts w:cs="Times New Roman"/>
                <w:szCs w:val="20"/>
              </w:rPr>
              <w:t>Obsługa i zarządzanie umowami z Pocztą Polską</w:t>
            </w:r>
          </w:p>
        </w:tc>
      </w:tr>
      <w:tr w:rsidRPr="00D6146B" w:rsidR="00D6146B" w:rsidTr="00D22EC2" w14:paraId="1F398C9C"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132A26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E8CEBAA" w14:textId="77777777">
            <w:pPr>
              <w:spacing w:after="0"/>
              <w:rPr>
                <w:rFonts w:eastAsia="Times New Roman" w:cs="Times New Roman"/>
                <w:szCs w:val="20"/>
                <w:highlight w:val="yellow"/>
                <w:lang w:eastAsia="pl-PL"/>
              </w:rPr>
            </w:pPr>
            <w:r w:rsidRPr="00D6146B">
              <w:rPr>
                <w:rFonts w:cs="Times New Roman"/>
                <w:szCs w:val="20"/>
              </w:rPr>
              <w:t>Obsługa profili nadawców (adresatów)</w:t>
            </w:r>
          </w:p>
        </w:tc>
      </w:tr>
      <w:tr w:rsidRPr="00D6146B" w:rsidR="00D6146B" w:rsidTr="00D22EC2" w14:paraId="5DCD69C9"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7DD40AD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4AB00570" w14:textId="77777777">
            <w:pPr>
              <w:spacing w:after="0"/>
              <w:rPr>
                <w:rFonts w:eastAsia="Times New Roman" w:cs="Times New Roman"/>
                <w:szCs w:val="20"/>
                <w:highlight w:val="yellow"/>
                <w:lang w:eastAsia="pl-PL"/>
              </w:rPr>
            </w:pPr>
            <w:r w:rsidRPr="00D6146B">
              <w:rPr>
                <w:rFonts w:cs="Times New Roman"/>
                <w:szCs w:val="20"/>
              </w:rPr>
              <w:t>Obsługa placówek nadawczych</w:t>
            </w:r>
          </w:p>
        </w:tc>
      </w:tr>
      <w:tr w:rsidRPr="00D6146B" w:rsidR="00D6146B" w:rsidTr="00D22EC2" w14:paraId="0CF63AE1"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C60248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F662715"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Obsługa oddziałowości (wiele umów / wielu nadawców / wiele punktów odbiorów)</w:t>
            </w:r>
          </w:p>
        </w:tc>
      </w:tr>
      <w:tr w:rsidRPr="00D6146B" w:rsidR="00D6146B" w:rsidTr="00D22EC2" w14:paraId="5B5A6C59"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5D3D92F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1E3B1326"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Tworzenie zbiorów/ buforów wysyłki korespondencji po stronie e-Nadawcy </w:t>
            </w:r>
          </w:p>
        </w:tc>
      </w:tr>
      <w:tr w:rsidRPr="00D6146B" w:rsidR="00D6146B" w:rsidTr="00D22EC2" w14:paraId="6D770FCA"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36FB807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97CA29B"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Obsługa statusów zbiorów/buforów korespondencji e-Nadawcy</w:t>
            </w:r>
          </w:p>
        </w:tc>
      </w:tr>
      <w:tr w:rsidRPr="00D6146B" w:rsidR="00D6146B" w:rsidTr="00D22EC2" w14:paraId="3DBB1D41"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BA59F6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6BE14FB1"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Obsługa procesu nadawania korespondencji nierejestrowanej i ich atrybutów</w:t>
            </w:r>
          </w:p>
        </w:tc>
      </w:tr>
      <w:tr w:rsidRPr="00D6146B" w:rsidR="00D6146B" w:rsidTr="00D22EC2" w14:paraId="65B306AD"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4E5E2C4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0DD5FF62"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Obsługa procesu nadawania korespondencji rejestrowanej i ich atrybutów</w:t>
            </w:r>
          </w:p>
        </w:tc>
      </w:tr>
      <w:tr w:rsidRPr="00D6146B" w:rsidR="00D6146B" w:rsidTr="00D22EC2" w14:paraId="3C4A7B9D"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2013FDE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A0065B4"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Obsługa 3 trybów przyznawania numeru R (automatyczny, ręczny, numer nadawany w placówce)</w:t>
            </w:r>
          </w:p>
        </w:tc>
      </w:tr>
      <w:tr w:rsidRPr="00D6146B" w:rsidR="00D6146B" w:rsidTr="00D22EC2" w14:paraId="0048E170"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10750BF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75595CC5"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Wydruk listy wysłanej korespondencji</w:t>
            </w:r>
          </w:p>
        </w:tc>
      </w:tr>
      <w:tr w:rsidRPr="00D6146B" w:rsidR="00D6146B" w:rsidTr="00D22EC2" w14:paraId="75250882"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vAlign w:val="center"/>
          </w:tcPr>
          <w:p w:rsidRPr="00D6146B" w:rsidR="00D6146B" w:rsidP="00F40B2B" w:rsidRDefault="00D6146B" w14:paraId="06FD408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vAlign w:val="center"/>
          </w:tcPr>
          <w:p w:rsidRPr="00D6146B" w:rsidR="00D6146B" w:rsidP="00B75E74" w:rsidRDefault="00D6146B" w14:paraId="3CA08542" w14:textId="77777777">
            <w:pPr>
              <w:autoSpaceDE w:val="0"/>
              <w:autoSpaceDN w:val="0"/>
              <w:spacing w:before="100" w:beforeAutospacing="1" w:after="100" w:afterAutospacing="1" w:line="240" w:lineRule="auto"/>
              <w:jc w:val="both"/>
              <w:rPr>
                <w:rFonts w:cs="Times New Roman"/>
                <w:szCs w:val="20"/>
              </w:rPr>
            </w:pPr>
            <w:r w:rsidRPr="00D6146B">
              <w:rPr>
                <w:rFonts w:cs="Times New Roman"/>
                <w:szCs w:val="20"/>
              </w:rPr>
              <w:t>Pobieranie etykiet z e-Nadawcy</w:t>
            </w:r>
          </w:p>
        </w:tc>
      </w:tr>
      <w:tr w:rsidRPr="00D6146B" w:rsidR="00D6146B" w:rsidTr="00D22EC2" w14:paraId="06EE8AEB" w14:textId="77777777">
        <w:trPr>
          <w:gridAfter w:val="3"/>
          <w:wAfter w:w="451" w:type="dxa"/>
          <w:trHeight w:val="411"/>
        </w:trPr>
        <w:tc>
          <w:tcPr>
            <w:tcW w:w="851" w:type="dxa"/>
            <w:tcBorders>
              <w:top w:val="nil"/>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28C46873" w14:textId="77777777">
            <w:pPr>
              <w:spacing w:after="0" w:line="240" w:lineRule="auto"/>
              <w:ind w:left="720"/>
              <w:jc w:val="center"/>
              <w:rPr>
                <w:rFonts w:eastAsia="Times New Roman" w:cs="Times New Roman"/>
                <w:b/>
                <w:bCs/>
                <w:szCs w:val="20"/>
                <w:lang w:eastAsia="pl-PL"/>
              </w:rPr>
            </w:pPr>
          </w:p>
        </w:tc>
        <w:tc>
          <w:tcPr>
            <w:tcW w:w="8075" w:type="dxa"/>
            <w:tcBorders>
              <w:top w:val="nil"/>
              <w:left w:val="nil"/>
              <w:bottom w:val="single" w:color="auto" w:sz="4" w:space="0"/>
              <w:right w:val="single" w:color="auto" w:sz="4" w:space="0"/>
            </w:tcBorders>
            <w:shd w:val="clear" w:color="auto" w:fill="D0CECE"/>
            <w:vAlign w:val="bottom"/>
          </w:tcPr>
          <w:p w:rsidRPr="00D6146B" w:rsidR="00D6146B" w:rsidP="00B75E74" w:rsidRDefault="00D6146B" w14:paraId="11E7DBF9" w14:textId="77777777">
            <w:pPr>
              <w:autoSpaceDE w:val="0"/>
              <w:autoSpaceDN w:val="0"/>
              <w:spacing w:before="100" w:beforeAutospacing="1" w:after="100" w:afterAutospacing="1" w:line="240" w:lineRule="auto"/>
              <w:jc w:val="both"/>
              <w:rPr>
                <w:rFonts w:cs="Times New Roman"/>
                <w:szCs w:val="20"/>
              </w:rPr>
            </w:pPr>
            <w:r w:rsidRPr="00D6146B">
              <w:rPr>
                <w:rFonts w:cs="Times New Roman"/>
                <w:b/>
                <w:bCs/>
                <w:szCs w:val="20"/>
              </w:rPr>
              <w:t>Obsługa korespondencji wewnętrznej</w:t>
            </w:r>
          </w:p>
        </w:tc>
      </w:tr>
      <w:tr w:rsidRPr="00D6146B" w:rsidR="00D6146B" w:rsidTr="00D22EC2" w14:paraId="49B84C92" w14:textId="77777777">
        <w:trPr>
          <w:gridAfter w:val="3"/>
          <w:wAfter w:w="451" w:type="dxa"/>
          <w:trHeight w:val="411"/>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8541A5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1D831B3A" w14:textId="77777777">
            <w:pPr>
              <w:spacing w:after="0" w:line="240" w:lineRule="auto"/>
              <w:rPr>
                <w:rFonts w:eastAsia="Times New Roman" w:cs="Times New Roman"/>
                <w:szCs w:val="20"/>
                <w:lang w:eastAsia="pl-PL"/>
              </w:rPr>
            </w:pPr>
            <w:r w:rsidRPr="00D6146B">
              <w:rPr>
                <w:rFonts w:cs="Times New Roman"/>
                <w:szCs w:val="20"/>
              </w:rPr>
              <w:t>SEOD musi umożliwiać rejestrację i obsługę korespondencji wewnętrznej</w:t>
            </w:r>
          </w:p>
        </w:tc>
      </w:tr>
      <w:tr w:rsidRPr="00D6146B" w:rsidR="00D6146B" w:rsidTr="00D22EC2" w14:paraId="09004110" w14:textId="77777777">
        <w:trPr>
          <w:gridAfter w:val="3"/>
          <w:wAfter w:w="451" w:type="dxa"/>
          <w:trHeight w:val="636"/>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E5E685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46D58947" w14:textId="77777777">
            <w:pPr>
              <w:spacing w:after="0" w:line="240" w:lineRule="auto"/>
              <w:rPr>
                <w:rFonts w:cs="Times New Roman"/>
                <w:color w:val="000000"/>
                <w:szCs w:val="20"/>
              </w:rPr>
            </w:pPr>
            <w:r w:rsidRPr="00D6146B">
              <w:rPr>
                <w:rFonts w:cs="Times New Roman"/>
                <w:szCs w:val="20"/>
              </w:rPr>
              <w:t>Dla korespondencji wewnętrznej należy w SEOD utworzyć dedykowany rejestr gdzie będą widoczne wszystkie dokumenty zarejestrowane w SEOD w ramach danego typu sprawy – korespondencji wewnętrznej. W SEOD musi funkcjonować osoby, dedykowany rejestr korespondencji wewnętrznej.</w:t>
            </w:r>
          </w:p>
        </w:tc>
      </w:tr>
      <w:tr w:rsidRPr="00D6146B" w:rsidR="00D6146B" w:rsidTr="00D22EC2" w14:paraId="75808481" w14:textId="77777777">
        <w:trPr>
          <w:gridAfter w:val="3"/>
          <w:wAfter w:w="451" w:type="dxa"/>
          <w:trHeight w:val="49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9CCB53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6D51C85D" w14:textId="77777777">
            <w:pPr>
              <w:spacing w:after="0" w:line="240" w:lineRule="auto"/>
              <w:rPr>
                <w:rFonts w:cs="Times New Roman"/>
                <w:szCs w:val="20"/>
              </w:rPr>
            </w:pPr>
            <w:r w:rsidRPr="00D6146B">
              <w:rPr>
                <w:rFonts w:cs="Times New Roman"/>
                <w:szCs w:val="20"/>
              </w:rPr>
              <w:t>SEOD musi pozwalać na zdefiniowanie numeratora w ramach korespondencji wewnętrznej.</w:t>
            </w:r>
          </w:p>
        </w:tc>
      </w:tr>
      <w:tr w:rsidRPr="00D6146B" w:rsidR="00D6146B" w:rsidTr="00D22EC2" w14:paraId="4EBCB095" w14:textId="77777777">
        <w:trPr>
          <w:gridAfter w:val="3"/>
          <w:wAfter w:w="451" w:type="dxa"/>
          <w:trHeight w:val="27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E68384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5F43FFE4" w14:textId="77777777">
            <w:pPr>
              <w:spacing w:after="0" w:line="240" w:lineRule="auto"/>
              <w:rPr>
                <w:rFonts w:cs="Times New Roman"/>
                <w:color w:val="000000"/>
                <w:szCs w:val="20"/>
              </w:rPr>
            </w:pPr>
            <w:r w:rsidRPr="00D6146B">
              <w:rPr>
                <w:rFonts w:cs="Times New Roman"/>
                <w:szCs w:val="20"/>
              </w:rPr>
              <w:t>SEOD musi umożliwiać uruchomienie procesu obiegu w ramach rejestrowanej korespondencji.</w:t>
            </w:r>
          </w:p>
        </w:tc>
      </w:tr>
      <w:tr w:rsidRPr="00D6146B" w:rsidR="00D6146B" w:rsidTr="00D22EC2" w14:paraId="01446213" w14:textId="77777777">
        <w:trPr>
          <w:gridAfter w:val="3"/>
          <w:wAfter w:w="451" w:type="dxa"/>
          <w:trHeight w:val="27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7CF2D6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220DAA20" w14:textId="77777777">
            <w:pPr>
              <w:spacing w:after="0" w:line="240" w:lineRule="auto"/>
              <w:rPr>
                <w:rFonts w:cs="Times New Roman"/>
                <w:color w:val="000000"/>
                <w:szCs w:val="20"/>
              </w:rPr>
            </w:pPr>
            <w:r w:rsidRPr="00D6146B">
              <w:rPr>
                <w:rFonts w:cs="Times New Roman"/>
                <w:szCs w:val="20"/>
              </w:rPr>
              <w:t xml:space="preserve">Musi istnieć możliwość podłączania wielu załączników do danej korespondencji. </w:t>
            </w:r>
          </w:p>
        </w:tc>
      </w:tr>
      <w:tr w:rsidRPr="00D6146B" w:rsidR="00D6146B" w:rsidTr="00D22EC2" w14:paraId="3AF6B5C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7731B3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55E7DC2E" w14:textId="77777777">
            <w:pPr>
              <w:spacing w:after="0" w:line="240" w:lineRule="auto"/>
              <w:rPr>
                <w:rFonts w:cs="Times New Roman"/>
                <w:color w:val="000000"/>
                <w:szCs w:val="20"/>
              </w:rPr>
            </w:pPr>
            <w:r w:rsidRPr="00D6146B">
              <w:rPr>
                <w:rFonts w:cs="Times New Roman"/>
                <w:szCs w:val="20"/>
              </w:rPr>
              <w:t>Korespondencja wewnętrzna musi posiadać minimalne atrybuty (temat, opis, oczekiwany termin realizacji oraz możliwość dodatkowego udostępnienia wskazanym użytkownikom dw)</w:t>
            </w:r>
          </w:p>
        </w:tc>
      </w:tr>
      <w:tr w:rsidRPr="00D6146B" w:rsidR="00D6146B" w:rsidTr="00D22EC2" w14:paraId="4F2AB6C5" w14:textId="77777777">
        <w:trPr>
          <w:gridAfter w:val="3"/>
          <w:wAfter w:w="451" w:type="dxa"/>
          <w:trHeight w:val="418"/>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5A8E17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5ADF9A2E" w14:textId="77777777">
            <w:pPr>
              <w:spacing w:after="0" w:line="240" w:lineRule="auto"/>
              <w:rPr>
                <w:rFonts w:cs="Times New Roman"/>
                <w:color w:val="000000"/>
                <w:szCs w:val="20"/>
              </w:rPr>
            </w:pPr>
            <w:r w:rsidRPr="00D6146B">
              <w:rPr>
                <w:rFonts w:cs="Times New Roman"/>
                <w:szCs w:val="20"/>
              </w:rPr>
              <w:t>Muszą istnieć pola odzwierciedlające okno rejestracji oraz zdefiniowany proces.</w:t>
            </w:r>
          </w:p>
        </w:tc>
      </w:tr>
      <w:tr w:rsidRPr="00D6146B" w:rsidR="00D6146B" w:rsidTr="00D22EC2" w14:paraId="6DE5D72E" w14:textId="77777777">
        <w:trPr>
          <w:gridAfter w:val="3"/>
          <w:wAfter w:w="451" w:type="dxa"/>
          <w:trHeight w:val="41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4B2782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3DB89982" w14:textId="77777777">
            <w:pPr>
              <w:spacing w:after="0" w:line="240" w:lineRule="auto"/>
              <w:rPr>
                <w:rFonts w:cs="Times New Roman"/>
                <w:color w:val="000000"/>
                <w:szCs w:val="20"/>
              </w:rPr>
            </w:pPr>
            <w:r w:rsidRPr="00D6146B">
              <w:rPr>
                <w:rFonts w:cs="Times New Roman"/>
                <w:szCs w:val="20"/>
              </w:rPr>
              <w:t>Łączenie korespondencji wewnętrznej z korespondencją przychodzącą oraz wychodzącą.</w:t>
            </w:r>
          </w:p>
        </w:tc>
      </w:tr>
      <w:tr w:rsidRPr="00D6146B" w:rsidR="00D6146B" w:rsidTr="00D22EC2" w14:paraId="136C22D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57D007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4786A4C6" w14:textId="77777777">
            <w:pPr>
              <w:spacing w:after="0" w:line="240" w:lineRule="auto"/>
              <w:rPr>
                <w:rFonts w:cs="Times New Roman"/>
                <w:color w:val="000000"/>
                <w:szCs w:val="20"/>
              </w:rPr>
            </w:pPr>
            <w:r w:rsidRPr="00D6146B">
              <w:rPr>
                <w:rFonts w:cs="Times New Roman"/>
                <w:szCs w:val="20"/>
              </w:rPr>
              <w:t>Generowanie korespondencji wychodzącej z korespondencji wewnętrznej (uruchamianie nowego procesu biznesowego) bez konieczności przepisywania pól oraz kopiowania załączników.</w:t>
            </w:r>
          </w:p>
        </w:tc>
      </w:tr>
      <w:tr w:rsidRPr="00D6146B" w:rsidR="00D6146B" w:rsidTr="00D22EC2" w14:paraId="33DC8CFC" w14:textId="77777777">
        <w:trPr>
          <w:gridAfter w:val="3"/>
          <w:wAfter w:w="451" w:type="dxa"/>
          <w:trHeight w:val="426"/>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36813C97"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16FE4653" w14:textId="77777777">
            <w:pPr>
              <w:spacing w:after="0" w:line="240" w:lineRule="auto"/>
              <w:rPr>
                <w:rFonts w:cs="Times New Roman"/>
                <w:color w:val="000000"/>
                <w:szCs w:val="20"/>
              </w:rPr>
            </w:pPr>
            <w:r w:rsidRPr="00D6146B">
              <w:rPr>
                <w:rFonts w:cs="Times New Roman"/>
                <w:b/>
                <w:bCs/>
                <w:color w:val="000000"/>
                <w:szCs w:val="20"/>
              </w:rPr>
              <w:t xml:space="preserve">Obsługa teczek spraw </w:t>
            </w:r>
          </w:p>
        </w:tc>
      </w:tr>
      <w:tr w:rsidRPr="00D6146B" w:rsidR="00D6146B" w:rsidTr="00D22EC2" w14:paraId="72796F2C"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F19672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7C981C0F" w14:textId="77777777">
            <w:pPr>
              <w:spacing w:after="0" w:line="240" w:lineRule="auto"/>
              <w:rPr>
                <w:rFonts w:cs="Times New Roman"/>
                <w:color w:val="000000"/>
                <w:szCs w:val="20"/>
              </w:rPr>
            </w:pPr>
            <w:r w:rsidRPr="00D6146B">
              <w:rPr>
                <w:rFonts w:cs="Times New Roman"/>
                <w:szCs w:val="20"/>
              </w:rPr>
              <w:t xml:space="preserve">SEOD musi umożliwiać tworzenie teczek sprawy przez użytkownika Systemu (wiele spraw oraz dokumentów zawartych w jednej teczce). </w:t>
            </w:r>
          </w:p>
        </w:tc>
      </w:tr>
      <w:tr w:rsidRPr="00D6146B" w:rsidR="00D6146B" w:rsidTr="00D22EC2" w14:paraId="18516744" w14:textId="77777777">
        <w:trPr>
          <w:gridAfter w:val="3"/>
          <w:wAfter w:w="451" w:type="dxa"/>
          <w:trHeight w:val="43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7AAD14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2F2ACEEF" w14:textId="77777777">
            <w:pPr>
              <w:spacing w:after="0" w:line="240" w:lineRule="auto"/>
              <w:rPr>
                <w:rFonts w:cs="Times New Roman"/>
                <w:color w:val="000000"/>
                <w:szCs w:val="20"/>
              </w:rPr>
            </w:pPr>
            <w:r w:rsidRPr="00D6146B">
              <w:rPr>
                <w:rFonts w:cs="Times New Roman"/>
                <w:szCs w:val="20"/>
              </w:rPr>
              <w:t>Konfigurowanie numeratora spraw w ramach teczek spraw.</w:t>
            </w:r>
          </w:p>
        </w:tc>
      </w:tr>
      <w:tr w:rsidRPr="00D6146B" w:rsidR="00D6146B" w:rsidTr="00D22EC2" w14:paraId="22595A2F" w14:textId="77777777">
        <w:trPr>
          <w:gridAfter w:val="3"/>
          <w:wAfter w:w="451" w:type="dxa"/>
          <w:trHeight w:val="411"/>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5F3574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6367DB6A" w14:textId="77777777">
            <w:pPr>
              <w:spacing w:after="0" w:line="240" w:lineRule="auto"/>
              <w:rPr>
                <w:rFonts w:cs="Times New Roman"/>
                <w:color w:val="000000"/>
                <w:szCs w:val="20"/>
              </w:rPr>
            </w:pPr>
            <w:r w:rsidRPr="00D6146B">
              <w:rPr>
                <w:rFonts w:cs="Times New Roman"/>
                <w:szCs w:val="20"/>
              </w:rPr>
              <w:t>Teczka sprawy musi posiadać pola opisujące teczkę.</w:t>
            </w:r>
          </w:p>
        </w:tc>
      </w:tr>
      <w:tr w:rsidRPr="00D6146B" w:rsidR="00D6146B" w:rsidTr="00D22EC2" w14:paraId="182A447D" w14:textId="77777777">
        <w:trPr>
          <w:gridAfter w:val="3"/>
          <w:wAfter w:w="451" w:type="dxa"/>
          <w:trHeight w:val="276"/>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8E58D6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796E511A" w14:textId="77777777">
            <w:pPr>
              <w:spacing w:after="0" w:line="240" w:lineRule="auto"/>
              <w:rPr>
                <w:rFonts w:cs="Times New Roman"/>
                <w:color w:val="000000"/>
                <w:szCs w:val="20"/>
              </w:rPr>
            </w:pPr>
            <w:r w:rsidRPr="00D6146B">
              <w:rPr>
                <w:rFonts w:cs="Times New Roman"/>
                <w:szCs w:val="20"/>
              </w:rPr>
              <w:t>Każdy użytkownik musi mieć możliwość posiadania wielu teczek spraw.</w:t>
            </w:r>
          </w:p>
        </w:tc>
      </w:tr>
      <w:tr w:rsidRPr="00D6146B" w:rsidR="00D6146B" w:rsidTr="00D22EC2" w14:paraId="570D528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892346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0BF1D1E1" w14:textId="77777777">
            <w:pPr>
              <w:spacing w:after="0" w:line="240" w:lineRule="auto"/>
              <w:rPr>
                <w:rFonts w:cs="Times New Roman"/>
                <w:color w:val="000000"/>
                <w:szCs w:val="20"/>
              </w:rPr>
            </w:pPr>
            <w:r w:rsidRPr="00D6146B">
              <w:rPr>
                <w:rFonts w:cs="Times New Roman"/>
                <w:szCs w:val="20"/>
              </w:rPr>
              <w:t>Użytkownik musi mieć możliwość podpięcia do swojej teczki wielu dokumentów zarejestrowanych w SEOD, jeżeli posiada do nich uprawnienia.</w:t>
            </w:r>
          </w:p>
        </w:tc>
      </w:tr>
      <w:tr w:rsidRPr="00D6146B" w:rsidR="00D6146B" w:rsidTr="00D22EC2" w14:paraId="45081D4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523917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3090FB5E" w14:textId="77777777">
            <w:pPr>
              <w:spacing w:after="0" w:line="240" w:lineRule="auto"/>
              <w:rPr>
                <w:rFonts w:cs="Times New Roman"/>
                <w:color w:val="000000"/>
                <w:szCs w:val="20"/>
              </w:rPr>
            </w:pPr>
            <w:r w:rsidRPr="00D6146B">
              <w:rPr>
                <w:rFonts w:cs="Times New Roman"/>
                <w:szCs w:val="20"/>
              </w:rPr>
              <w:t xml:space="preserve">Każdy użytkownik musi mieć możliwość udostępnienia innym użytkownikom swoich teczek spraw wraz z dokumentami w nich zawartymi. </w:t>
            </w:r>
          </w:p>
        </w:tc>
      </w:tr>
      <w:tr w:rsidRPr="00D6146B" w:rsidR="00D6146B" w:rsidTr="00D22EC2" w14:paraId="223749E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357848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2F852709" w14:textId="77777777">
            <w:pPr>
              <w:spacing w:after="0" w:line="240" w:lineRule="auto"/>
              <w:rPr>
                <w:rFonts w:cs="Times New Roman"/>
                <w:color w:val="000000"/>
                <w:szCs w:val="20"/>
              </w:rPr>
            </w:pPr>
            <w:r w:rsidRPr="00D6146B">
              <w:rPr>
                <w:rFonts w:cs="Times New Roman"/>
                <w:szCs w:val="20"/>
              </w:rPr>
              <w:t xml:space="preserve">Z poziomu każdego rejestrowanego dokumentu w systemie musi istnieć możliwość dodania go do własnej teczki sprawy. </w:t>
            </w:r>
          </w:p>
        </w:tc>
      </w:tr>
      <w:tr w:rsidRPr="00D6146B" w:rsidR="00D6146B" w:rsidTr="00D22EC2" w14:paraId="295F5B67" w14:textId="77777777">
        <w:trPr>
          <w:gridAfter w:val="3"/>
          <w:wAfter w:w="451" w:type="dxa"/>
          <w:trHeight w:val="419"/>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E1A0CC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08686E62" w14:textId="77777777">
            <w:pPr>
              <w:spacing w:after="0" w:line="240" w:lineRule="auto"/>
              <w:rPr>
                <w:rFonts w:cs="Times New Roman"/>
                <w:color w:val="000000"/>
                <w:szCs w:val="20"/>
              </w:rPr>
            </w:pPr>
            <w:r w:rsidRPr="00D6146B">
              <w:rPr>
                <w:rFonts w:cs="Times New Roman"/>
                <w:szCs w:val="20"/>
              </w:rPr>
              <w:t>W SEOD musi istnieć możliwość uruchomienia procesu biznesowego na teczce spraw.</w:t>
            </w:r>
          </w:p>
        </w:tc>
      </w:tr>
      <w:tr w:rsidRPr="00D6146B" w:rsidR="00D6146B" w:rsidTr="00D22EC2" w14:paraId="645B4F46"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A4241E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6AE8142F" w14:textId="77777777">
            <w:pPr>
              <w:spacing w:after="0" w:line="240" w:lineRule="auto"/>
              <w:rPr>
                <w:rFonts w:cs="Times New Roman"/>
                <w:color w:val="000000"/>
                <w:szCs w:val="20"/>
              </w:rPr>
            </w:pPr>
            <w:r w:rsidRPr="00D6146B">
              <w:rPr>
                <w:rFonts w:cs="Times New Roman"/>
                <w:szCs w:val="20"/>
              </w:rPr>
              <w:t>SEOD musi pozwalać na tworzenie teczek niejawnych oraz jawnych dostępnych dla wszystkich.</w:t>
            </w:r>
          </w:p>
        </w:tc>
      </w:tr>
      <w:tr w:rsidRPr="00D6146B" w:rsidR="00D6146B" w:rsidTr="00D22EC2" w14:paraId="3BB0A9E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DFD288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1409167E" w14:textId="77777777">
            <w:pPr>
              <w:spacing w:after="0" w:line="240" w:lineRule="auto"/>
              <w:rPr>
                <w:rFonts w:cs="Times New Roman"/>
                <w:color w:val="000000"/>
                <w:szCs w:val="20"/>
              </w:rPr>
            </w:pPr>
            <w:r w:rsidRPr="00D6146B">
              <w:rPr>
                <w:rFonts w:cs="Times New Roman"/>
                <w:szCs w:val="20"/>
              </w:rPr>
              <w:t>SEOD musi pozwalać na przenoszenie dokumentów pomiędzy teczkami, z uwzględnieniem zmiany numeru nadanego przez teczkę do której dokument jest przenoszony.</w:t>
            </w:r>
          </w:p>
        </w:tc>
      </w:tr>
      <w:tr w:rsidRPr="00D6146B" w:rsidR="00D6146B" w:rsidTr="00D22EC2" w14:paraId="3570B916"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371E8D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center"/>
          </w:tcPr>
          <w:p w:rsidRPr="00D6146B" w:rsidR="00D6146B" w:rsidP="00B75E74" w:rsidRDefault="00D6146B" w14:paraId="43FF551B" w14:textId="77777777">
            <w:pPr>
              <w:spacing w:after="0" w:line="240" w:lineRule="auto"/>
              <w:rPr>
                <w:rFonts w:cs="Times New Roman"/>
                <w:color w:val="000000"/>
                <w:szCs w:val="20"/>
              </w:rPr>
            </w:pPr>
            <w:r w:rsidRPr="00D6146B">
              <w:rPr>
                <w:rFonts w:cs="Times New Roman"/>
                <w:szCs w:val="20"/>
              </w:rPr>
              <w:t>SEOD musi pozwalać na kaskadowe tworzenie teczek spraw (teczka w teczce) z zachowaniem odpowiedniej numeracji dla każdej z nich.</w:t>
            </w:r>
          </w:p>
        </w:tc>
      </w:tr>
      <w:tr w:rsidRPr="00D6146B" w:rsidR="00D6146B" w:rsidTr="00D22EC2" w14:paraId="2A70182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40795763"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0A1A3501" w14:textId="77777777">
            <w:pPr>
              <w:spacing w:after="0" w:line="240" w:lineRule="auto"/>
              <w:rPr>
                <w:rFonts w:cs="Times New Roman"/>
                <w:color w:val="000000"/>
                <w:szCs w:val="20"/>
              </w:rPr>
            </w:pPr>
            <w:r w:rsidRPr="00D6146B">
              <w:rPr>
                <w:rFonts w:eastAsia="Times New Roman" w:cs="Times New Roman"/>
                <w:b/>
                <w:bCs/>
                <w:szCs w:val="20"/>
                <w:lang w:eastAsia="pl-PL"/>
              </w:rPr>
              <w:t>Rejestr i obieg uchwał i zarządzeń</w:t>
            </w:r>
          </w:p>
        </w:tc>
      </w:tr>
      <w:tr w:rsidRPr="00D6146B" w:rsidR="00D6146B" w:rsidTr="00D22EC2" w14:paraId="7BCF727F"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95B006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32C769F" w14:textId="77777777">
            <w:pPr>
              <w:spacing w:after="0" w:line="240" w:lineRule="auto"/>
              <w:rPr>
                <w:rFonts w:cs="Times New Roman"/>
                <w:color w:val="000000"/>
                <w:szCs w:val="20"/>
              </w:rPr>
            </w:pPr>
            <w:r w:rsidRPr="00D6146B">
              <w:rPr>
                <w:rFonts w:eastAsia="Times New Roman" w:cs="Times New Roman"/>
                <w:szCs w:val="20"/>
                <w:lang w:eastAsia="pl-PL"/>
              </w:rPr>
              <w:t xml:space="preserve">W SEOD należy zamodelować rejestr i proces związany z tworzeniem zarządzeń. </w:t>
            </w:r>
          </w:p>
        </w:tc>
      </w:tr>
      <w:tr w:rsidRPr="00D6146B" w:rsidR="00D6146B" w:rsidTr="00D22EC2" w14:paraId="5D5F318D"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0686FF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19B497E" w14:textId="77777777">
            <w:pPr>
              <w:spacing w:after="0" w:line="240" w:lineRule="auto"/>
              <w:rPr>
                <w:rFonts w:cs="Times New Roman"/>
                <w:color w:val="000000"/>
                <w:szCs w:val="20"/>
              </w:rPr>
            </w:pPr>
            <w:r w:rsidRPr="00D6146B">
              <w:rPr>
                <w:rFonts w:eastAsia="Times New Roman" w:cs="Times New Roman"/>
                <w:szCs w:val="20"/>
                <w:lang w:eastAsia="pl-PL"/>
              </w:rPr>
              <w:t xml:space="preserve">Na formularzu rejestracji zarządzenia musi być możliwość dostosowania pól formularza do potrzeb Zamawiającego uzgodnionych w czasie analizy przedwdrożeniowej. </w:t>
            </w:r>
          </w:p>
        </w:tc>
      </w:tr>
      <w:tr w:rsidRPr="00D6146B" w:rsidR="00D6146B" w:rsidTr="00D22EC2" w14:paraId="1A002DE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7FCD2B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92C0D1F" w14:textId="77777777">
            <w:pPr>
              <w:spacing w:after="0" w:line="240" w:lineRule="auto"/>
              <w:rPr>
                <w:rFonts w:cs="Times New Roman"/>
                <w:color w:val="000000"/>
                <w:szCs w:val="20"/>
              </w:rPr>
            </w:pPr>
            <w:r w:rsidRPr="00D6146B">
              <w:rPr>
                <w:rFonts w:eastAsia="Times New Roman" w:cs="Times New Roman"/>
                <w:szCs w:val="20"/>
                <w:lang w:eastAsia="pl-PL"/>
              </w:rPr>
              <w:t>Musi być możliwość w trakcie tworzenia nowego zarządzenia wskazania uchylanego zarządzenia z rejestru zarządzeń SEOD.</w:t>
            </w:r>
          </w:p>
        </w:tc>
      </w:tr>
      <w:tr w:rsidRPr="00D6146B" w:rsidR="00D6146B" w:rsidTr="00D22EC2" w14:paraId="38E60888"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3EE20B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1698A29" w14:textId="77777777">
            <w:pPr>
              <w:spacing w:after="0" w:line="240" w:lineRule="auto"/>
              <w:rPr>
                <w:rFonts w:cs="Times New Roman"/>
                <w:color w:val="000000"/>
                <w:szCs w:val="20"/>
              </w:rPr>
            </w:pPr>
            <w:r w:rsidRPr="00D6146B">
              <w:rPr>
                <w:rFonts w:eastAsia="Times New Roman" w:cs="Times New Roman"/>
                <w:szCs w:val="20"/>
                <w:lang w:eastAsia="pl-PL"/>
              </w:rPr>
              <w:t xml:space="preserve">Musi być możliwość zdefiniowania formatu numeracji kolejnych zarządzeń. </w:t>
            </w:r>
          </w:p>
        </w:tc>
      </w:tr>
      <w:tr w:rsidRPr="00D6146B" w:rsidR="00D6146B" w:rsidTr="00D22EC2" w14:paraId="5DE98DC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BE227B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E1B71CC" w14:textId="77777777">
            <w:pPr>
              <w:spacing w:after="0" w:line="240" w:lineRule="auto"/>
              <w:rPr>
                <w:rFonts w:cs="Times New Roman"/>
                <w:color w:val="000000"/>
                <w:szCs w:val="20"/>
              </w:rPr>
            </w:pPr>
            <w:r w:rsidRPr="00D6146B">
              <w:rPr>
                <w:rFonts w:eastAsia="Times New Roman" w:cs="Times New Roman"/>
                <w:szCs w:val="20"/>
                <w:lang w:eastAsia="pl-PL"/>
              </w:rPr>
              <w:t xml:space="preserve">Musi być możliwość przypisywania do zarządzenia rozdzielników zarządzeń. </w:t>
            </w:r>
          </w:p>
        </w:tc>
      </w:tr>
      <w:tr w:rsidRPr="00D6146B" w:rsidR="00D6146B" w:rsidTr="00D22EC2" w14:paraId="3B6288B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3F0EFF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D33E846" w14:textId="77777777">
            <w:pPr>
              <w:spacing w:after="0" w:line="240" w:lineRule="auto"/>
              <w:rPr>
                <w:rFonts w:cs="Times New Roman"/>
                <w:color w:val="000000"/>
                <w:szCs w:val="20"/>
              </w:rPr>
            </w:pPr>
            <w:r w:rsidRPr="00D6146B">
              <w:rPr>
                <w:rFonts w:eastAsia="Times New Roman" w:cs="Times New Roman"/>
                <w:szCs w:val="20"/>
                <w:lang w:eastAsia="pl-PL"/>
              </w:rPr>
              <w:t xml:space="preserve">Musi być możliwość zamodelowania ustalonego z Zamawiającym procesu obiegu tworzonych zarządzeń. </w:t>
            </w:r>
          </w:p>
        </w:tc>
      </w:tr>
      <w:tr w:rsidRPr="00D6146B" w:rsidR="00D6146B" w:rsidTr="00D22EC2" w14:paraId="2CACF2EB" w14:textId="77777777">
        <w:trPr>
          <w:gridAfter w:val="3"/>
          <w:wAfter w:w="451" w:type="dxa"/>
          <w:trHeight w:val="41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E23B2A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A8A09F6" w14:textId="77777777">
            <w:pPr>
              <w:spacing w:after="0" w:line="240" w:lineRule="auto"/>
              <w:rPr>
                <w:rFonts w:cs="Times New Roman"/>
                <w:color w:val="000000"/>
                <w:szCs w:val="20"/>
              </w:rPr>
            </w:pPr>
            <w:r w:rsidRPr="00D6146B">
              <w:rPr>
                <w:rFonts w:eastAsia="Times New Roman" w:cs="Times New Roman"/>
                <w:szCs w:val="20"/>
                <w:lang w:eastAsia="pl-PL"/>
              </w:rPr>
              <w:t>Publikacja zarządzeń realizowana na elektronicznej tablicy informacyjnej.</w:t>
            </w:r>
          </w:p>
        </w:tc>
      </w:tr>
      <w:tr w:rsidRPr="00D6146B" w:rsidR="00D6146B" w:rsidTr="00D22EC2" w14:paraId="1D4FB77F" w14:textId="77777777">
        <w:trPr>
          <w:gridAfter w:val="3"/>
          <w:wAfter w:w="451" w:type="dxa"/>
          <w:trHeight w:val="418"/>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1EFDEF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A49690B" w14:textId="77777777">
            <w:pPr>
              <w:spacing w:after="0" w:line="240" w:lineRule="auto"/>
              <w:rPr>
                <w:rFonts w:cs="Times New Roman"/>
                <w:color w:val="000000"/>
                <w:szCs w:val="20"/>
              </w:rPr>
            </w:pPr>
            <w:r w:rsidRPr="00D6146B">
              <w:rPr>
                <w:rFonts w:eastAsia="Times New Roman" w:cs="Times New Roman"/>
                <w:szCs w:val="20"/>
                <w:lang w:eastAsia="pl-PL"/>
              </w:rPr>
              <w:t xml:space="preserve">W SEOD należy zamodelować rejestr i proces związany z tworzeniem zarządzeń. </w:t>
            </w:r>
          </w:p>
        </w:tc>
      </w:tr>
      <w:tr w:rsidRPr="00D6146B" w:rsidR="00D6146B" w:rsidTr="00D22EC2" w14:paraId="798FA2B3" w14:textId="77777777">
        <w:trPr>
          <w:gridAfter w:val="3"/>
          <w:wAfter w:w="451" w:type="dxa"/>
          <w:trHeight w:val="294"/>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163F4E38"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15A86DF9" w14:textId="77777777">
            <w:pPr>
              <w:spacing w:after="0" w:line="240" w:lineRule="auto"/>
              <w:rPr>
                <w:rFonts w:cs="Times New Roman"/>
                <w:color w:val="000000"/>
                <w:szCs w:val="20"/>
              </w:rPr>
            </w:pPr>
            <w:r w:rsidRPr="00D6146B">
              <w:rPr>
                <w:rFonts w:cs="Times New Roman"/>
                <w:b/>
                <w:bCs/>
                <w:color w:val="000000"/>
                <w:szCs w:val="20"/>
              </w:rPr>
              <w:t>Elektroniczna tablica informacyjna</w:t>
            </w:r>
          </w:p>
        </w:tc>
      </w:tr>
      <w:tr w:rsidRPr="00D6146B" w:rsidR="00D6146B" w:rsidTr="00D22EC2" w14:paraId="738A03C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661A48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AF2112F" w14:textId="77777777">
            <w:pPr>
              <w:spacing w:after="0" w:line="240" w:lineRule="auto"/>
              <w:rPr>
                <w:rFonts w:cs="Times New Roman"/>
                <w:color w:val="000000"/>
                <w:szCs w:val="20"/>
              </w:rPr>
            </w:pPr>
            <w:r w:rsidRPr="00D6146B">
              <w:rPr>
                <w:rFonts w:cs="Times New Roman"/>
                <w:szCs w:val="20"/>
              </w:rPr>
              <w:t>Redagowanie, akceptacja, publikacja i przenoszenie do archiwum różnego rodzaju ogłoszeń, zarządzeń i informacji</w:t>
            </w:r>
          </w:p>
        </w:tc>
      </w:tr>
      <w:tr w:rsidRPr="00D6146B" w:rsidR="00D6146B" w:rsidTr="00D22EC2" w14:paraId="42680EB8"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0BEC82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2103258" w14:textId="77777777">
            <w:pPr>
              <w:spacing w:after="0" w:line="240" w:lineRule="auto"/>
              <w:rPr>
                <w:rFonts w:cs="Times New Roman"/>
                <w:color w:val="000000"/>
                <w:szCs w:val="20"/>
              </w:rPr>
            </w:pPr>
            <w:r w:rsidRPr="00D6146B">
              <w:rPr>
                <w:rFonts w:cs="Times New Roman"/>
                <w:szCs w:val="20"/>
              </w:rPr>
              <w:t>Możliwość wyświetlania portalu/tablicy każdemu użytkownikowi bezpośrednio po zalogowaniu się do SEOD</w:t>
            </w:r>
          </w:p>
        </w:tc>
      </w:tr>
      <w:tr w:rsidRPr="00D6146B" w:rsidR="00D6146B" w:rsidTr="00D22EC2" w14:paraId="15305A93"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D097DE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02F6486" w14:textId="77777777">
            <w:pPr>
              <w:spacing w:after="0" w:line="240" w:lineRule="auto"/>
              <w:rPr>
                <w:rFonts w:cs="Times New Roman"/>
                <w:color w:val="000000"/>
                <w:szCs w:val="20"/>
              </w:rPr>
            </w:pPr>
            <w:r w:rsidRPr="00D6146B">
              <w:rPr>
                <w:rFonts w:cs="Times New Roman"/>
                <w:szCs w:val="20"/>
              </w:rPr>
              <w:t>Możliwość definiowana katalogów/róznych kategorii ogłoszeń.</w:t>
            </w:r>
          </w:p>
        </w:tc>
      </w:tr>
      <w:tr w:rsidRPr="00D6146B" w:rsidR="00D6146B" w:rsidTr="00D22EC2" w14:paraId="2666014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B0F707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A5ABF35" w14:textId="737B9E38">
            <w:pPr>
              <w:spacing w:after="0" w:line="240" w:lineRule="auto"/>
              <w:rPr>
                <w:rFonts w:cs="Times New Roman"/>
                <w:color w:val="000000"/>
                <w:szCs w:val="20"/>
              </w:rPr>
            </w:pPr>
            <w:r w:rsidRPr="00D6146B">
              <w:rPr>
                <w:rFonts w:cs="Times New Roman"/>
                <w:szCs w:val="20"/>
              </w:rPr>
              <w:t>Możliwość nadawania uprawnień dla redaktorów tworzących ogłoszenia oraz akceptujących (redaktorów głównych) w ramach danej kategorii ogłoszeń.</w:t>
            </w:r>
          </w:p>
        </w:tc>
      </w:tr>
      <w:tr w:rsidRPr="00D6146B" w:rsidR="00D6146B" w:rsidTr="00D22EC2" w14:paraId="53B388D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24C2DB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F831B1A" w14:textId="77777777">
            <w:pPr>
              <w:spacing w:after="0" w:line="240" w:lineRule="auto"/>
              <w:rPr>
                <w:rFonts w:cs="Times New Roman"/>
                <w:color w:val="000000"/>
                <w:szCs w:val="20"/>
              </w:rPr>
            </w:pPr>
            <w:r w:rsidRPr="00D6146B">
              <w:rPr>
                <w:rFonts w:cs="Times New Roman"/>
                <w:szCs w:val="20"/>
              </w:rPr>
              <w:t>Definiowanie grup odbiorców ogłoszeń w ramach danej kategorii (użytkowników z wyłącznym dostępem)</w:t>
            </w:r>
          </w:p>
        </w:tc>
      </w:tr>
      <w:tr w:rsidRPr="00D6146B" w:rsidR="00D6146B" w:rsidTr="00D22EC2" w14:paraId="01402C3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99481A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13DF72C" w14:textId="77777777">
            <w:pPr>
              <w:spacing w:after="0" w:line="240" w:lineRule="auto"/>
              <w:rPr>
                <w:rFonts w:cs="Times New Roman"/>
                <w:color w:val="000000"/>
                <w:szCs w:val="20"/>
              </w:rPr>
            </w:pPr>
            <w:r w:rsidRPr="00D6146B">
              <w:rPr>
                <w:rFonts w:cs="Times New Roman"/>
                <w:szCs w:val="20"/>
              </w:rPr>
              <w:t>Możliwość publikacji ogłoszeń z pominięciem ścieżki akceptacyjnej w ramach danej kategorii ogłoszenia</w:t>
            </w:r>
          </w:p>
        </w:tc>
      </w:tr>
      <w:tr w:rsidRPr="00D6146B" w:rsidR="00D6146B" w:rsidTr="00D22EC2" w14:paraId="3AF97D9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5ED6D5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089366B" w14:textId="77777777">
            <w:pPr>
              <w:spacing w:after="0" w:line="240" w:lineRule="auto"/>
              <w:rPr>
                <w:rFonts w:cs="Times New Roman"/>
                <w:color w:val="000000"/>
                <w:szCs w:val="20"/>
              </w:rPr>
            </w:pPr>
            <w:r w:rsidRPr="00D6146B">
              <w:rPr>
                <w:rFonts w:cs="Times New Roman"/>
                <w:szCs w:val="20"/>
              </w:rPr>
              <w:t>Prezentacja na głównej tablicy głównej listy aktualności w kolejności chronologicznej (najświeższe na górze), z opcją przypisania danemu ogłoszeniu prioryteru "zawsze na górze"</w:t>
            </w:r>
          </w:p>
        </w:tc>
      </w:tr>
      <w:tr w:rsidRPr="00D6146B" w:rsidR="00D6146B" w:rsidTr="00D22EC2" w14:paraId="75E123AF"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0544D3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D223F40" w14:textId="77777777">
            <w:pPr>
              <w:spacing w:after="0" w:line="240" w:lineRule="auto"/>
              <w:rPr>
                <w:rFonts w:cs="Times New Roman"/>
                <w:color w:val="000000"/>
                <w:szCs w:val="20"/>
              </w:rPr>
            </w:pPr>
            <w:r w:rsidRPr="00D6146B">
              <w:rPr>
                <w:rFonts w:cs="Times New Roman"/>
                <w:szCs w:val="20"/>
              </w:rPr>
              <w:t>SEOD musi umożliwiać dodawanie ogłoszeń z pominięciem wstawiania ich na tablicę główną.</w:t>
            </w:r>
          </w:p>
        </w:tc>
      </w:tr>
      <w:tr w:rsidRPr="00D6146B" w:rsidR="00D6146B" w:rsidTr="00D22EC2" w14:paraId="3DA8751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922DB9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94E5891" w14:textId="77777777">
            <w:pPr>
              <w:spacing w:after="0" w:line="240" w:lineRule="auto"/>
              <w:rPr>
                <w:rFonts w:cs="Times New Roman"/>
                <w:color w:val="000000"/>
                <w:szCs w:val="20"/>
              </w:rPr>
            </w:pPr>
            <w:r w:rsidRPr="00D6146B">
              <w:rPr>
                <w:rFonts w:cs="Times New Roman"/>
                <w:szCs w:val="20"/>
              </w:rPr>
              <w:t>System umożliwi przenoszenie przez administratora lub redaktorów ogłoszeń do archiwum .</w:t>
            </w:r>
          </w:p>
        </w:tc>
      </w:tr>
      <w:tr w:rsidRPr="00D6146B" w:rsidR="00D6146B" w:rsidTr="00D22EC2" w14:paraId="30BD0AB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29FBE1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54CDCBD" w14:textId="77777777">
            <w:pPr>
              <w:spacing w:after="0" w:line="240" w:lineRule="auto"/>
              <w:rPr>
                <w:rFonts w:cs="Times New Roman"/>
                <w:color w:val="000000"/>
                <w:szCs w:val="20"/>
              </w:rPr>
            </w:pPr>
            <w:r w:rsidRPr="00D6146B">
              <w:rPr>
                <w:rFonts w:cs="Times New Roman"/>
                <w:szCs w:val="20"/>
              </w:rPr>
              <w:t>Archiwum ogłoszeń będzie dostępne dla użytkowników systemu.</w:t>
            </w:r>
          </w:p>
        </w:tc>
      </w:tr>
      <w:tr w:rsidRPr="00D6146B" w:rsidR="00D6146B" w:rsidTr="00D22EC2" w14:paraId="161A0D3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F50E6F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DB9A5CA" w14:textId="77777777">
            <w:pPr>
              <w:spacing w:after="0" w:line="240" w:lineRule="auto"/>
              <w:rPr>
                <w:rFonts w:cs="Times New Roman"/>
                <w:color w:val="000000"/>
                <w:szCs w:val="20"/>
              </w:rPr>
            </w:pPr>
            <w:r w:rsidRPr="00D6146B">
              <w:rPr>
                <w:rFonts w:cs="Times New Roman"/>
                <w:szCs w:val="20"/>
              </w:rPr>
              <w:t>SEOD musi umożliwiać wyszukiwanie dodanych ogłoszeń z możliwością filtrowania danych do katalogu, meta danych ogłoszenia, dat , osób akceptujących etc.</w:t>
            </w:r>
          </w:p>
        </w:tc>
      </w:tr>
      <w:tr w:rsidRPr="00D6146B" w:rsidR="00D6146B" w:rsidTr="00D22EC2" w14:paraId="286A8C9B"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07A318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ACBD300" w14:textId="77777777">
            <w:pPr>
              <w:spacing w:after="0" w:line="240" w:lineRule="auto"/>
              <w:rPr>
                <w:rFonts w:cs="Times New Roman"/>
                <w:color w:val="000000"/>
                <w:szCs w:val="20"/>
              </w:rPr>
            </w:pPr>
            <w:r w:rsidRPr="00D6146B">
              <w:rPr>
                <w:rFonts w:cs="Times New Roman"/>
                <w:szCs w:val="20"/>
              </w:rPr>
              <w:t>SEOD musi umożliwiać odrzucenie akceptowanych ogłoszeń oraz skierowanie ich do poprawy przez redaktora tworzącego.</w:t>
            </w:r>
          </w:p>
        </w:tc>
      </w:tr>
      <w:tr w:rsidRPr="00D6146B" w:rsidR="00D6146B" w:rsidTr="00D22EC2" w14:paraId="76479ACB"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AA0E104"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8E50D9A" w14:textId="77777777">
            <w:pPr>
              <w:spacing w:after="0" w:line="240" w:lineRule="auto"/>
              <w:rPr>
                <w:rFonts w:cs="Times New Roman"/>
                <w:color w:val="000000"/>
                <w:szCs w:val="20"/>
              </w:rPr>
            </w:pPr>
            <w:r w:rsidRPr="00D6146B">
              <w:rPr>
                <w:rFonts w:cs="Times New Roman"/>
                <w:szCs w:val="20"/>
              </w:rPr>
              <w:t>Możliwość wyświetlania statystyk w obrębie zdefiniowanego ogłoszenia - dotyczących listy osób które przeczytały ogłoszenie i listy osób które nie przeczytały ogłoszenia.</w:t>
            </w:r>
          </w:p>
        </w:tc>
      </w:tr>
      <w:tr w:rsidRPr="00D6146B" w:rsidR="00D6146B" w:rsidTr="00D22EC2" w14:paraId="73D9651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40A536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B2DB730" w14:textId="707FAE16">
            <w:pPr>
              <w:spacing w:after="0" w:line="240" w:lineRule="auto"/>
              <w:rPr>
                <w:rFonts w:cs="Times New Roman"/>
                <w:color w:val="000000"/>
                <w:szCs w:val="20"/>
              </w:rPr>
            </w:pPr>
            <w:r w:rsidRPr="00D6146B">
              <w:rPr>
                <w:rFonts w:cs="Times New Roman"/>
                <w:szCs w:val="20"/>
              </w:rPr>
              <w:t xml:space="preserve">Możliwość zarządzania ogłoszeniami, </w:t>
            </w:r>
            <w:r w:rsidRPr="00D6146B" w:rsidR="00D3272F">
              <w:rPr>
                <w:rFonts w:cs="Times New Roman"/>
                <w:szCs w:val="20"/>
              </w:rPr>
              <w:t>kategoriami,</w:t>
            </w:r>
            <w:r w:rsidRPr="00D6146B">
              <w:rPr>
                <w:rFonts w:cs="Times New Roman"/>
                <w:szCs w:val="20"/>
              </w:rPr>
              <w:t xml:space="preserve"> statystykami przez administratorów SOED oraz redaktorów głównych.</w:t>
            </w:r>
          </w:p>
        </w:tc>
      </w:tr>
      <w:tr w:rsidRPr="00D6146B" w:rsidR="00D6146B" w:rsidTr="00D22EC2" w14:paraId="55CD691B" w14:textId="77777777">
        <w:trPr>
          <w:gridAfter w:val="3"/>
          <w:wAfter w:w="451" w:type="dxa"/>
          <w:trHeight w:val="42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607BCC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1E12822" w14:textId="77777777">
            <w:pPr>
              <w:spacing w:after="0" w:line="240" w:lineRule="auto"/>
              <w:rPr>
                <w:rFonts w:cs="Times New Roman"/>
                <w:color w:val="000000"/>
                <w:szCs w:val="20"/>
              </w:rPr>
            </w:pPr>
            <w:r w:rsidRPr="00D6146B">
              <w:rPr>
                <w:rFonts w:cs="Times New Roman"/>
                <w:szCs w:val="20"/>
              </w:rPr>
              <w:t>Możliwość redagowania treści ogłoszenia przy użyciu wbudowanego edytora.</w:t>
            </w:r>
          </w:p>
        </w:tc>
      </w:tr>
      <w:tr w:rsidRPr="00D6146B" w:rsidR="00D6146B" w:rsidTr="00D22EC2" w14:paraId="1D12785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44618F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0385B46" w14:textId="77777777">
            <w:pPr>
              <w:spacing w:after="0" w:line="240" w:lineRule="auto"/>
              <w:rPr>
                <w:rFonts w:cs="Times New Roman"/>
                <w:color w:val="000000"/>
                <w:szCs w:val="20"/>
              </w:rPr>
            </w:pPr>
            <w:r w:rsidRPr="00D6146B">
              <w:rPr>
                <w:rFonts w:cs="Times New Roman"/>
                <w:szCs w:val="20"/>
              </w:rPr>
              <w:t>Automatyczne przenoszenie ogłoszeń z aktualności/tablicy głównej do archiwum poprzez zdefiniowane na nich daty wygaśnięcia.</w:t>
            </w:r>
          </w:p>
        </w:tc>
      </w:tr>
      <w:tr w:rsidRPr="00D6146B" w:rsidR="00D6146B" w:rsidTr="00D22EC2" w14:paraId="6925A3D0" w14:textId="77777777">
        <w:trPr>
          <w:gridAfter w:val="3"/>
          <w:wAfter w:w="451" w:type="dxa"/>
          <w:trHeight w:val="406"/>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89EF79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58C79B3" w14:textId="77777777">
            <w:pPr>
              <w:spacing w:after="0" w:line="240" w:lineRule="auto"/>
              <w:rPr>
                <w:rFonts w:cs="Times New Roman"/>
                <w:color w:val="000000"/>
                <w:szCs w:val="20"/>
              </w:rPr>
            </w:pPr>
            <w:r w:rsidRPr="00D6146B">
              <w:rPr>
                <w:rFonts w:cs="Times New Roman"/>
                <w:szCs w:val="20"/>
              </w:rPr>
              <w:t>Przeszukiwanie archiwum ogłoszeń przez użytkowników</w:t>
            </w:r>
          </w:p>
        </w:tc>
      </w:tr>
      <w:tr w:rsidRPr="00D6146B" w:rsidR="00D6146B" w:rsidTr="00D22EC2" w14:paraId="7218FA35" w14:textId="77777777">
        <w:trPr>
          <w:gridAfter w:val="3"/>
          <w:wAfter w:w="451" w:type="dxa"/>
          <w:trHeight w:val="283"/>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40A4FF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AAA4B55" w14:textId="77777777">
            <w:pPr>
              <w:spacing w:after="0" w:line="240" w:lineRule="auto"/>
              <w:rPr>
                <w:rFonts w:cs="Times New Roman"/>
                <w:color w:val="000000"/>
                <w:szCs w:val="20"/>
              </w:rPr>
            </w:pPr>
            <w:r w:rsidRPr="00D6146B">
              <w:rPr>
                <w:rFonts w:cs="Times New Roman"/>
                <w:szCs w:val="20"/>
              </w:rPr>
              <w:t>Możliwość dodawania załączników do każdego ogłoszenia</w:t>
            </w:r>
          </w:p>
        </w:tc>
      </w:tr>
      <w:tr w:rsidRPr="00D6146B" w:rsidR="00D6146B" w:rsidTr="00D22EC2" w14:paraId="04789AD1" w14:textId="77777777">
        <w:trPr>
          <w:gridAfter w:val="3"/>
          <w:wAfter w:w="451" w:type="dxa"/>
          <w:trHeight w:val="40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343A68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558A32C" w14:textId="77777777">
            <w:pPr>
              <w:spacing w:after="0" w:line="240" w:lineRule="auto"/>
              <w:rPr>
                <w:rFonts w:cs="Times New Roman"/>
                <w:color w:val="000000"/>
                <w:szCs w:val="20"/>
              </w:rPr>
            </w:pPr>
            <w:r w:rsidRPr="00D6146B">
              <w:rPr>
                <w:rFonts w:cs="Times New Roman"/>
                <w:szCs w:val="20"/>
              </w:rPr>
              <w:t>Możliwość tagowania ogłoszeń</w:t>
            </w:r>
          </w:p>
        </w:tc>
      </w:tr>
      <w:tr w:rsidRPr="00D6146B" w:rsidR="00D6146B" w:rsidTr="00D22EC2" w14:paraId="5197C9CE" w14:textId="77777777">
        <w:trPr>
          <w:gridAfter w:val="3"/>
          <w:wAfter w:w="451" w:type="dxa"/>
          <w:trHeight w:val="42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1D7F08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43287FC" w14:textId="77777777">
            <w:pPr>
              <w:spacing w:after="0" w:line="240" w:lineRule="auto"/>
              <w:rPr>
                <w:rFonts w:cs="Times New Roman"/>
                <w:color w:val="000000"/>
                <w:szCs w:val="20"/>
              </w:rPr>
            </w:pPr>
            <w:r w:rsidRPr="00D6146B">
              <w:rPr>
                <w:rFonts w:cs="Times New Roman"/>
                <w:szCs w:val="20"/>
              </w:rPr>
              <w:t>Możliwość wskazywania typu ogłoszenia (pole słownikowe)</w:t>
            </w:r>
          </w:p>
        </w:tc>
      </w:tr>
      <w:tr w:rsidRPr="00D6146B" w:rsidR="00D6146B" w:rsidTr="00D22EC2" w14:paraId="048401DD" w14:textId="77777777">
        <w:trPr>
          <w:gridAfter w:val="3"/>
          <w:wAfter w:w="451" w:type="dxa"/>
          <w:trHeight w:val="41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725B60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CC534B7" w14:textId="77777777">
            <w:pPr>
              <w:spacing w:after="0" w:line="240" w:lineRule="auto"/>
              <w:rPr>
                <w:rFonts w:cs="Times New Roman"/>
                <w:color w:val="000000"/>
                <w:szCs w:val="20"/>
              </w:rPr>
            </w:pPr>
            <w:r w:rsidRPr="00D6146B">
              <w:rPr>
                <w:rFonts w:cs="Times New Roman"/>
                <w:szCs w:val="20"/>
              </w:rPr>
              <w:t>Możliwość przypisywania koloru tła/wyróżnienia dla danego ogłoszenia</w:t>
            </w:r>
          </w:p>
        </w:tc>
      </w:tr>
      <w:tr w:rsidRPr="00D6146B" w:rsidR="00D6146B" w:rsidTr="00D22EC2" w14:paraId="726EF1B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748234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57EF44D" w14:textId="77777777">
            <w:pPr>
              <w:spacing w:after="0" w:line="240" w:lineRule="auto"/>
              <w:rPr>
                <w:rFonts w:cs="Times New Roman"/>
                <w:color w:val="000000"/>
                <w:szCs w:val="20"/>
              </w:rPr>
            </w:pPr>
            <w:r w:rsidRPr="00D6146B">
              <w:rPr>
                <w:rFonts w:cs="Times New Roman"/>
                <w:szCs w:val="20"/>
              </w:rPr>
              <w:t>Możliwość wskazania dodatkowych osób akceptujących w ramach danego ogłoszenia niezależnie od osób akceptujących w ramach kategorii ogłoszenia</w:t>
            </w:r>
          </w:p>
        </w:tc>
      </w:tr>
      <w:tr w:rsidRPr="00D6146B" w:rsidR="00D6146B" w:rsidTr="00D22EC2" w14:paraId="33F556B8" w14:textId="77777777">
        <w:trPr>
          <w:gridAfter w:val="3"/>
          <w:wAfter w:w="451" w:type="dxa"/>
          <w:trHeight w:val="354"/>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253B8E63"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78D23983" w14:textId="77777777">
            <w:pPr>
              <w:spacing w:after="0" w:line="240" w:lineRule="auto"/>
              <w:rPr>
                <w:rFonts w:cs="Times New Roman"/>
                <w:color w:val="000000"/>
                <w:szCs w:val="20"/>
              </w:rPr>
            </w:pPr>
            <w:r w:rsidRPr="00D6146B">
              <w:rPr>
                <w:rFonts w:cs="Times New Roman"/>
                <w:b/>
                <w:bCs/>
                <w:color w:val="000000"/>
                <w:szCs w:val="20"/>
              </w:rPr>
              <w:t>Kwalifikowany podpis elektroniczny</w:t>
            </w:r>
          </w:p>
        </w:tc>
      </w:tr>
      <w:tr w:rsidRPr="00D6146B" w:rsidR="00D6146B" w:rsidTr="00D22EC2" w14:paraId="0FCB355E"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60C9B8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CB82760" w14:textId="77777777">
            <w:pPr>
              <w:spacing w:after="0" w:line="240" w:lineRule="auto"/>
              <w:rPr>
                <w:rFonts w:cs="Times New Roman"/>
                <w:color w:val="000000"/>
                <w:szCs w:val="20"/>
              </w:rPr>
            </w:pPr>
            <w:r w:rsidRPr="00D6146B">
              <w:rPr>
                <w:rFonts w:cs="Times New Roman"/>
                <w:szCs w:val="20"/>
              </w:rPr>
              <w:t>Implementacja kwalifikowanego podpisu elektronicznego musi umożliwiać podpisywanie dokumentów/załączników bezpośrednio w SEOD – również kilku jednocześnie.</w:t>
            </w:r>
          </w:p>
        </w:tc>
      </w:tr>
      <w:tr w:rsidRPr="00D6146B" w:rsidR="00D6146B" w:rsidTr="00D22EC2" w14:paraId="75AFB1E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1CB001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3CE2008" w14:textId="77777777">
            <w:pPr>
              <w:spacing w:after="0" w:line="240" w:lineRule="auto"/>
              <w:rPr>
                <w:rFonts w:cs="Times New Roman"/>
                <w:color w:val="000000"/>
                <w:szCs w:val="20"/>
              </w:rPr>
            </w:pPr>
            <w:r w:rsidRPr="00D6146B">
              <w:rPr>
                <w:rFonts w:cs="Times New Roman"/>
                <w:szCs w:val="20"/>
              </w:rPr>
              <w:t>SEOD musi również umożliwiać podpisywanie wielu plików z różnych spraw na raz (przy jednokrotnym podaniu numeru PIN).</w:t>
            </w:r>
          </w:p>
        </w:tc>
      </w:tr>
      <w:tr w:rsidRPr="00D6146B" w:rsidR="00D6146B" w:rsidTr="00D22EC2" w14:paraId="59006DD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0495B2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93A3497" w14:textId="77777777">
            <w:pPr>
              <w:spacing w:after="0" w:line="240" w:lineRule="auto"/>
              <w:rPr>
                <w:rFonts w:cs="Times New Roman"/>
                <w:color w:val="000000"/>
                <w:szCs w:val="20"/>
              </w:rPr>
            </w:pPr>
            <w:r w:rsidRPr="00D6146B">
              <w:rPr>
                <w:rFonts w:cs="Times New Roman"/>
                <w:szCs w:val="20"/>
              </w:rPr>
              <w:t>Na dokumentach/załącznikach wprowadzanych do SEOD podpisanych kwalifikowanym podpisem elektronicznym musi być możliwość weryfikacji tego podpisu poprzez wyświetlenie informacji o tym czy dokument jest podpisany, kiedy i przez kogo.</w:t>
            </w:r>
          </w:p>
        </w:tc>
      </w:tr>
      <w:tr w:rsidRPr="00D6146B" w:rsidR="00D6146B" w:rsidTr="00D22EC2" w14:paraId="5C176E09"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0824A3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165DE8C" w14:textId="77777777">
            <w:pPr>
              <w:spacing w:after="0" w:line="240" w:lineRule="auto"/>
              <w:rPr>
                <w:rFonts w:cs="Times New Roman"/>
                <w:color w:val="000000"/>
                <w:szCs w:val="20"/>
              </w:rPr>
            </w:pPr>
            <w:r w:rsidRPr="00D6146B">
              <w:rPr>
                <w:rFonts w:cs="Times New Roman"/>
                <w:szCs w:val="20"/>
              </w:rPr>
              <w:t>SEOD musi zapewniać, że administrator systemu czy bazy danych nie może mieć możliwości modyfikowania historii przypisania generowanych kluczy wewnętrznych do użytkowników.</w:t>
            </w:r>
          </w:p>
        </w:tc>
      </w:tr>
      <w:tr w:rsidRPr="00D6146B" w:rsidR="00D6146B" w:rsidTr="00D22EC2" w14:paraId="71E074F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9E5380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9A45F15" w14:textId="77777777">
            <w:pPr>
              <w:spacing w:after="0" w:line="240" w:lineRule="auto"/>
              <w:rPr>
                <w:rFonts w:cs="Times New Roman"/>
                <w:color w:val="000000"/>
                <w:szCs w:val="20"/>
              </w:rPr>
            </w:pPr>
            <w:r w:rsidRPr="00D6146B">
              <w:rPr>
                <w:rFonts w:cs="Times New Roman"/>
                <w:szCs w:val="20"/>
              </w:rPr>
              <w:t>SEOD musi umożliwiać wygenerowanie dla każdego podpisanego załącznika karty podpisów. Na karcie podpisów znajdują się informacje o tym, jaki użytkownik i kiedy wykonał podpis.</w:t>
            </w:r>
          </w:p>
        </w:tc>
      </w:tr>
      <w:tr w:rsidRPr="00D6146B" w:rsidR="00D6146B" w:rsidTr="00D22EC2" w14:paraId="4CBD2372"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AF49E8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57320C6" w14:textId="77777777">
            <w:pPr>
              <w:spacing w:after="0" w:line="240" w:lineRule="auto"/>
              <w:rPr>
                <w:rFonts w:cs="Times New Roman"/>
                <w:color w:val="000000"/>
                <w:szCs w:val="20"/>
              </w:rPr>
            </w:pPr>
            <w:r w:rsidRPr="00D6146B">
              <w:rPr>
                <w:rFonts w:cs="Times New Roman"/>
                <w:szCs w:val="20"/>
              </w:rPr>
              <w:t>SEOD musi umożliwiać podgląd informacji o wykonanych na załączniku podpisach bez konieczności wchodzenia w dany załącznik.</w:t>
            </w:r>
          </w:p>
        </w:tc>
      </w:tr>
      <w:tr w:rsidRPr="00D6146B" w:rsidR="00D6146B" w:rsidTr="00D22EC2" w14:paraId="12822A2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F05AC4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7ADD2F0" w14:textId="77777777">
            <w:pPr>
              <w:spacing w:after="0" w:line="240" w:lineRule="auto"/>
              <w:rPr>
                <w:rFonts w:cs="Times New Roman"/>
                <w:color w:val="000000"/>
                <w:szCs w:val="20"/>
              </w:rPr>
            </w:pPr>
            <w:r w:rsidRPr="00D6146B">
              <w:rPr>
                <w:rFonts w:cs="Times New Roman"/>
                <w:szCs w:val="20"/>
              </w:rPr>
              <w:t>System umożliwia uruchomienie funkcji weryfikacji poprawności podpisu na wybranym załączniku bez konieczności wchodzenia w załącznik.</w:t>
            </w:r>
          </w:p>
        </w:tc>
      </w:tr>
      <w:tr w:rsidRPr="00D6146B" w:rsidR="00D6146B" w:rsidTr="00D22EC2" w14:paraId="0CD183B3"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698531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CB87E49" w14:textId="68B19540">
            <w:pPr>
              <w:spacing w:after="0" w:line="240" w:lineRule="auto"/>
              <w:rPr>
                <w:rFonts w:cs="Times New Roman"/>
                <w:color w:val="000000"/>
                <w:szCs w:val="20"/>
              </w:rPr>
            </w:pPr>
            <w:r w:rsidRPr="00D6146B">
              <w:rPr>
                <w:rFonts w:cs="Times New Roman"/>
                <w:color w:val="000000"/>
                <w:szCs w:val="20"/>
                <w:highlight w:val="yellow"/>
              </w:rPr>
              <w:t>W ramach wdrożenia należy zaimplementować następujące podpisy</w:t>
            </w:r>
            <w:r w:rsidR="00243959">
              <w:rPr>
                <w:rFonts w:cs="Times New Roman"/>
                <w:color w:val="000000"/>
                <w:szCs w:val="20"/>
              </w:rPr>
              <w:t xml:space="preserve"> kwalifikowane wystawione przez: </w:t>
            </w:r>
            <w:r w:rsidR="005471DF">
              <w:rPr>
                <w:rFonts w:cs="Times New Roman"/>
                <w:color w:val="000000"/>
                <w:szCs w:val="20"/>
              </w:rPr>
              <w:t xml:space="preserve">Szafir (KIR), </w:t>
            </w:r>
            <w:r w:rsidR="001C20D1">
              <w:rPr>
                <w:rFonts w:cs="Times New Roman"/>
                <w:color w:val="000000"/>
                <w:szCs w:val="20"/>
              </w:rPr>
              <w:t>EuroCert</w:t>
            </w:r>
            <w:r w:rsidR="00243959">
              <w:rPr>
                <w:rFonts w:cs="Times New Roman"/>
                <w:color w:val="000000"/>
                <w:szCs w:val="20"/>
              </w:rPr>
              <w:t xml:space="preserve"> </w:t>
            </w:r>
          </w:p>
        </w:tc>
      </w:tr>
      <w:tr w:rsidRPr="00D6146B" w:rsidR="00D6146B" w:rsidTr="00D22EC2" w14:paraId="6D7FFB2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5CB620F3"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521AE996" w14:textId="77777777">
            <w:pPr>
              <w:spacing w:after="0" w:line="240" w:lineRule="auto"/>
              <w:rPr>
                <w:rFonts w:cs="Times New Roman"/>
                <w:color w:val="000000"/>
                <w:szCs w:val="20"/>
              </w:rPr>
            </w:pPr>
            <w:r w:rsidRPr="00D6146B">
              <w:rPr>
                <w:rFonts w:cs="Times New Roman"/>
                <w:b/>
                <w:bCs/>
                <w:color w:val="000000"/>
                <w:szCs w:val="20"/>
              </w:rPr>
              <w:t>Kreator formularzy</w:t>
            </w:r>
          </w:p>
        </w:tc>
      </w:tr>
      <w:tr w:rsidRPr="00D6146B" w:rsidR="00D6146B" w:rsidTr="00D22EC2" w14:paraId="40AE072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1D2007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067FEFD" w14:textId="77777777">
            <w:pPr>
              <w:spacing w:after="0" w:line="240" w:lineRule="auto"/>
              <w:rPr>
                <w:rFonts w:cs="Times New Roman"/>
                <w:color w:val="000000"/>
                <w:szCs w:val="20"/>
              </w:rPr>
            </w:pPr>
            <w:r w:rsidRPr="00D6146B">
              <w:rPr>
                <w:rFonts w:cs="Times New Roman"/>
                <w:szCs w:val="20"/>
              </w:rPr>
              <w:t>SEOD musi posiadać funkcję kreatora formularzy, który pozwoli w sposób prosty bez znajomości języków programowania stworzyć formularz służący do rejestracji dokumentów i wykorzystania w procesach biznesowych</w:t>
            </w:r>
          </w:p>
        </w:tc>
      </w:tr>
      <w:tr w:rsidRPr="00D6146B" w:rsidR="00D6146B" w:rsidTr="00D22EC2" w14:paraId="2702754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F5440F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E4C7A74" w14:textId="77777777">
            <w:pPr>
              <w:spacing w:after="0" w:line="240" w:lineRule="auto"/>
              <w:rPr>
                <w:rFonts w:cs="Times New Roman"/>
                <w:color w:val="000000"/>
                <w:szCs w:val="20"/>
              </w:rPr>
            </w:pPr>
            <w:r w:rsidRPr="00D6146B">
              <w:rPr>
                <w:rFonts w:cs="Times New Roman"/>
                <w:szCs w:val="20"/>
              </w:rPr>
              <w:t>Musi istnieć możliwość tworzenia sekcji na formularzu grupujących pola systemowe oraz przypisywania im nazw</w:t>
            </w:r>
          </w:p>
        </w:tc>
      </w:tr>
      <w:tr w:rsidRPr="00D6146B" w:rsidR="00D6146B" w:rsidTr="00D22EC2" w14:paraId="21A7B69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459128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828D608" w14:textId="77777777">
            <w:pPr>
              <w:spacing w:after="0" w:line="240" w:lineRule="auto"/>
              <w:rPr>
                <w:rFonts w:cs="Times New Roman"/>
                <w:color w:val="000000"/>
                <w:szCs w:val="20"/>
              </w:rPr>
            </w:pPr>
            <w:r w:rsidRPr="00D6146B">
              <w:rPr>
                <w:rFonts w:cs="Times New Roman"/>
                <w:szCs w:val="20"/>
              </w:rPr>
              <w:t>Kreator formularzy musi posiadać predefiniowane pola systemowe</w:t>
            </w:r>
          </w:p>
        </w:tc>
      </w:tr>
      <w:tr w:rsidRPr="00D6146B" w:rsidR="00D6146B" w:rsidTr="00D22EC2" w14:paraId="2D1622CA"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A1495D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2C57B40" w14:textId="77777777">
            <w:pPr>
              <w:spacing w:after="0" w:line="240" w:lineRule="auto"/>
              <w:rPr>
                <w:rFonts w:cs="Times New Roman"/>
                <w:color w:val="000000"/>
                <w:szCs w:val="20"/>
              </w:rPr>
            </w:pPr>
            <w:r w:rsidRPr="00D6146B">
              <w:rPr>
                <w:rFonts w:cs="Times New Roman"/>
                <w:szCs w:val="20"/>
              </w:rPr>
              <w:t>Predefiniowane pole typu liczba np. pole kwota</w:t>
            </w:r>
          </w:p>
        </w:tc>
      </w:tr>
      <w:tr w:rsidRPr="00D6146B" w:rsidR="00D6146B" w:rsidTr="00D22EC2" w14:paraId="7E5E1B58"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5415F5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7F49DFE" w14:textId="77777777">
            <w:pPr>
              <w:spacing w:after="0" w:line="240" w:lineRule="auto"/>
              <w:rPr>
                <w:rFonts w:cs="Times New Roman"/>
                <w:color w:val="000000"/>
                <w:szCs w:val="20"/>
              </w:rPr>
            </w:pPr>
            <w:r w:rsidRPr="00D6146B">
              <w:rPr>
                <w:rFonts w:cs="Times New Roman"/>
                <w:szCs w:val="20"/>
              </w:rPr>
              <w:t>Predefiniowane pola systemowe powiązane ze słownikami takie jak: Użytkownik, kontrahent, powiązanie z rejestrem innych dokumentów,</w:t>
            </w:r>
          </w:p>
        </w:tc>
      </w:tr>
      <w:tr w:rsidRPr="00D6146B" w:rsidR="00D6146B" w:rsidTr="00D22EC2" w14:paraId="5BEFBFFF"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B4C0BC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F6BF701" w14:textId="77777777">
            <w:pPr>
              <w:spacing w:after="0" w:line="240" w:lineRule="auto"/>
              <w:rPr>
                <w:rFonts w:cs="Times New Roman"/>
                <w:color w:val="000000"/>
                <w:szCs w:val="20"/>
              </w:rPr>
            </w:pPr>
            <w:r w:rsidRPr="00D6146B">
              <w:rPr>
                <w:rFonts w:cs="Times New Roman"/>
                <w:szCs w:val="20"/>
              </w:rPr>
              <w:t>Predefiniowane pola typu kolekcja (do wskazania więcej niż jednej wartości słownikowej w tym polu np. osadzenie takiego pola na formularzu pozwoli na wskazanie kliku kontrahentów)</w:t>
            </w:r>
          </w:p>
        </w:tc>
      </w:tr>
      <w:tr w:rsidRPr="00D6146B" w:rsidR="00D6146B" w:rsidTr="00D22EC2" w14:paraId="7B0C909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7A5834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3AA65B4" w14:textId="77777777">
            <w:pPr>
              <w:spacing w:after="0" w:line="240" w:lineRule="auto"/>
              <w:rPr>
                <w:rFonts w:cs="Times New Roman"/>
                <w:color w:val="000000"/>
                <w:szCs w:val="20"/>
              </w:rPr>
            </w:pPr>
            <w:r w:rsidRPr="00D6146B">
              <w:rPr>
                <w:rFonts w:cs="Times New Roman"/>
                <w:szCs w:val="20"/>
              </w:rPr>
              <w:t>Predefiniowane pole pozwalające na wyświetlanie na formularzu danych z systemu tj. (data utworzenia sprawy, data i czas utworzenia sprawy, twórca sprawy). Po dodaniu takiego pola na formularzu system uzupełni dane automatycznie</w:t>
            </w:r>
          </w:p>
        </w:tc>
      </w:tr>
      <w:tr w:rsidRPr="00D6146B" w:rsidR="00D6146B" w:rsidTr="00D22EC2" w14:paraId="658D7A1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C13E7C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2AF2E3C" w14:textId="77777777">
            <w:pPr>
              <w:spacing w:after="0" w:line="240" w:lineRule="auto"/>
              <w:rPr>
                <w:rFonts w:cs="Times New Roman"/>
                <w:color w:val="000000"/>
                <w:szCs w:val="20"/>
              </w:rPr>
            </w:pPr>
            <w:r w:rsidRPr="00D6146B">
              <w:rPr>
                <w:rFonts w:cs="Times New Roman"/>
                <w:szCs w:val="20"/>
              </w:rPr>
              <w:t>Predefiniowane pole typu „załącz plik” (umieszczenie takiego pola na formularzu wyświetli odpowiedni komponent do załączania plików z dysku komputera, użytkownik pracujący z formularzem będzie mógł dodawać do niego pliki)</w:t>
            </w:r>
          </w:p>
        </w:tc>
      </w:tr>
      <w:tr w:rsidRPr="00D6146B" w:rsidR="00D6146B" w:rsidTr="00D22EC2" w14:paraId="6D2392DC" w14:textId="77777777">
        <w:trPr>
          <w:gridAfter w:val="3"/>
          <w:wAfter w:w="451" w:type="dxa"/>
          <w:trHeight w:val="289"/>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F9139A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15D2365" w14:textId="77777777">
            <w:pPr>
              <w:spacing w:after="0" w:line="240" w:lineRule="auto"/>
              <w:rPr>
                <w:rFonts w:cs="Times New Roman"/>
                <w:color w:val="000000"/>
                <w:szCs w:val="20"/>
              </w:rPr>
            </w:pPr>
            <w:r w:rsidRPr="00D6146B">
              <w:rPr>
                <w:rFonts w:cs="Times New Roman"/>
                <w:szCs w:val="20"/>
              </w:rPr>
              <w:t>Możliwość dodania pola tekstowego z edytorem WYSWIG</w:t>
            </w:r>
          </w:p>
        </w:tc>
      </w:tr>
      <w:tr w:rsidRPr="00D6146B" w:rsidR="00D6146B" w:rsidTr="00D22EC2" w14:paraId="18FC10F0" w14:textId="77777777">
        <w:trPr>
          <w:gridAfter w:val="3"/>
          <w:wAfter w:w="451" w:type="dxa"/>
          <w:trHeight w:val="283"/>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8C5F27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CF39DDE" w14:textId="77777777">
            <w:pPr>
              <w:spacing w:after="0" w:line="240" w:lineRule="auto"/>
              <w:rPr>
                <w:rFonts w:cs="Times New Roman"/>
                <w:color w:val="000000"/>
                <w:szCs w:val="20"/>
              </w:rPr>
            </w:pPr>
            <w:r w:rsidRPr="00D6146B">
              <w:rPr>
                <w:rFonts w:cs="Times New Roman"/>
                <w:szCs w:val="20"/>
              </w:rPr>
              <w:t>Możliwość dodania pól typu data i godzina, data, godzina</w:t>
            </w:r>
          </w:p>
        </w:tc>
      </w:tr>
      <w:tr w:rsidRPr="00D6146B" w:rsidR="00D6146B" w:rsidTr="00D22EC2" w14:paraId="59405C02" w14:textId="77777777">
        <w:trPr>
          <w:gridAfter w:val="3"/>
          <w:wAfter w:w="451" w:type="dxa"/>
          <w:trHeight w:val="29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9227F03"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B6F55ED" w14:textId="77777777">
            <w:pPr>
              <w:spacing w:after="0" w:line="240" w:lineRule="auto"/>
              <w:rPr>
                <w:rFonts w:cs="Times New Roman"/>
                <w:color w:val="000000"/>
                <w:szCs w:val="20"/>
              </w:rPr>
            </w:pPr>
            <w:r w:rsidRPr="00D6146B">
              <w:rPr>
                <w:rFonts w:cs="Times New Roman"/>
                <w:szCs w:val="20"/>
              </w:rPr>
              <w:t>Możliwość dodania pól typu radiobox</w:t>
            </w:r>
          </w:p>
        </w:tc>
      </w:tr>
      <w:tr w:rsidRPr="00D6146B" w:rsidR="00D6146B" w:rsidTr="00D22EC2" w14:paraId="651384F6"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5169CA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F85A4E4" w14:textId="77777777">
            <w:pPr>
              <w:spacing w:after="0" w:line="240" w:lineRule="auto"/>
              <w:rPr>
                <w:rFonts w:cs="Times New Roman"/>
                <w:color w:val="000000"/>
                <w:szCs w:val="20"/>
              </w:rPr>
            </w:pPr>
            <w:r w:rsidRPr="00D6146B">
              <w:rPr>
                <w:rFonts w:cs="Times New Roman"/>
                <w:szCs w:val="20"/>
              </w:rPr>
              <w:t>Możliwość dodania pola powiązanego z udostępnianiem nowo budowanej sprawy innym użytkownikom (dodanie takiego pola na formularzu pozwoli na udostępnianie danych innym użytkownikom systemu)</w:t>
            </w:r>
          </w:p>
        </w:tc>
      </w:tr>
      <w:tr w:rsidRPr="00D6146B" w:rsidR="00D6146B" w:rsidTr="00D22EC2" w14:paraId="145F699E"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8E0ABC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E2BE0E5" w14:textId="77777777">
            <w:pPr>
              <w:spacing w:after="0" w:line="240" w:lineRule="auto"/>
              <w:rPr>
                <w:rFonts w:cs="Times New Roman"/>
                <w:color w:val="000000"/>
                <w:szCs w:val="20"/>
              </w:rPr>
            </w:pPr>
            <w:r w:rsidRPr="00D6146B">
              <w:rPr>
                <w:rFonts w:cs="Times New Roman"/>
                <w:szCs w:val="20"/>
              </w:rPr>
              <w:t>Kreator formularzy SEOD musi pozwalać na na definiowanie własnych pól typu: tekst, pole logiczne, liczba całkowita, liczba wymierna, data, czas, data i czas, słownik systemowy, użytkownik, plik</w:t>
            </w:r>
          </w:p>
        </w:tc>
      </w:tr>
      <w:tr w:rsidRPr="00D6146B" w:rsidR="00D6146B" w:rsidTr="00D22EC2" w14:paraId="194D7853"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B637D4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2C922EC" w14:textId="77777777">
            <w:pPr>
              <w:spacing w:after="0" w:line="240" w:lineRule="auto"/>
              <w:rPr>
                <w:rFonts w:cs="Times New Roman"/>
                <w:color w:val="000000"/>
                <w:szCs w:val="20"/>
              </w:rPr>
            </w:pPr>
            <w:r w:rsidRPr="00D6146B">
              <w:rPr>
                <w:rFonts w:cs="Times New Roman"/>
                <w:szCs w:val="20"/>
              </w:rPr>
              <w:t>Musi pozwalać także na definiowanie nowych pól słownikowych (użytkownik musi posiadać możliwość dodania pola typu słownik oraz utworzenia w systemie tego słownika, dodany słownik będzie można wypełnić danymi oraz użyć na formularzu)</w:t>
            </w:r>
          </w:p>
        </w:tc>
      </w:tr>
      <w:tr w:rsidRPr="00D6146B" w:rsidR="00D6146B" w:rsidTr="00D22EC2" w14:paraId="771F5723"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C0DD1A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930FB23" w14:textId="77777777">
            <w:pPr>
              <w:spacing w:after="0" w:line="240" w:lineRule="auto"/>
              <w:rPr>
                <w:rFonts w:cs="Times New Roman"/>
                <w:color w:val="000000"/>
                <w:szCs w:val="20"/>
              </w:rPr>
            </w:pPr>
            <w:r w:rsidRPr="00D6146B">
              <w:rPr>
                <w:rFonts w:cs="Times New Roman"/>
                <w:szCs w:val="20"/>
              </w:rPr>
              <w:t>Musi pozwalać na definiowanie nowych pól słownikowych typu kolekcja (użytkownik musi posiadać możliwość dodania pola typu słownik oraz utworzenia w systemie tego słownika, dodany słownik będzie można wypełnić danymi oraz użyć na formularzu)</w:t>
            </w:r>
          </w:p>
        </w:tc>
      </w:tr>
      <w:tr w:rsidRPr="00D6146B" w:rsidR="00D6146B" w:rsidTr="00D22EC2" w14:paraId="69BBBB8C"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85EC95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75F9AA0" w14:textId="77777777">
            <w:pPr>
              <w:spacing w:after="0" w:line="240" w:lineRule="auto"/>
              <w:rPr>
                <w:rFonts w:cs="Times New Roman"/>
                <w:color w:val="000000"/>
                <w:szCs w:val="20"/>
              </w:rPr>
            </w:pPr>
            <w:r w:rsidRPr="00D6146B">
              <w:rPr>
                <w:rFonts w:cs="Times New Roman"/>
                <w:szCs w:val="20"/>
              </w:rPr>
              <w:t>Musi istnieć możliwość zmiany nazw dodawanych pól na formularzu (nazwa wprowadzona przez użytkownika musi być prezentowana na budowanym formularzu)</w:t>
            </w:r>
          </w:p>
        </w:tc>
      </w:tr>
      <w:tr w:rsidRPr="00D6146B" w:rsidR="00D6146B" w:rsidTr="00D22EC2" w14:paraId="0DA6853E" w14:textId="77777777">
        <w:trPr>
          <w:gridAfter w:val="3"/>
          <w:wAfter w:w="451" w:type="dxa"/>
          <w:trHeight w:val="42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216D86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177D802" w14:textId="77777777">
            <w:pPr>
              <w:spacing w:after="0" w:line="240" w:lineRule="auto"/>
              <w:rPr>
                <w:rFonts w:cs="Times New Roman"/>
                <w:color w:val="000000"/>
                <w:szCs w:val="20"/>
              </w:rPr>
            </w:pPr>
            <w:r w:rsidRPr="00D6146B">
              <w:rPr>
                <w:rFonts w:cs="Times New Roman"/>
                <w:szCs w:val="20"/>
              </w:rPr>
              <w:t>Ustawianie konkretnych pól formularza w wybranej przez użytkownika kolejności</w:t>
            </w:r>
          </w:p>
        </w:tc>
      </w:tr>
      <w:tr w:rsidRPr="00D6146B" w:rsidR="00D6146B" w:rsidTr="00D22EC2" w14:paraId="6910B7E5" w14:textId="77777777">
        <w:trPr>
          <w:gridAfter w:val="3"/>
          <w:wAfter w:w="451" w:type="dxa"/>
          <w:trHeight w:val="41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8525E0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AEF4AAE" w14:textId="77777777">
            <w:pPr>
              <w:spacing w:after="0" w:line="240" w:lineRule="auto"/>
              <w:rPr>
                <w:rFonts w:cs="Times New Roman"/>
                <w:color w:val="000000"/>
                <w:szCs w:val="20"/>
              </w:rPr>
            </w:pPr>
            <w:r w:rsidRPr="00D6146B">
              <w:rPr>
                <w:rFonts w:cs="Times New Roman"/>
                <w:szCs w:val="20"/>
              </w:rPr>
              <w:t>Rozciąganie pola na całą szerokość budowanego formularza</w:t>
            </w:r>
          </w:p>
        </w:tc>
      </w:tr>
      <w:tr w:rsidRPr="00D6146B" w:rsidR="00D6146B" w:rsidTr="00D22EC2" w14:paraId="4DDDA033" w14:textId="77777777">
        <w:trPr>
          <w:gridAfter w:val="3"/>
          <w:wAfter w:w="451" w:type="dxa"/>
          <w:trHeight w:val="27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16BBF5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D98E6DD" w14:textId="77777777">
            <w:pPr>
              <w:spacing w:after="0" w:line="240" w:lineRule="auto"/>
              <w:rPr>
                <w:rFonts w:cs="Times New Roman"/>
                <w:color w:val="000000"/>
                <w:szCs w:val="20"/>
              </w:rPr>
            </w:pPr>
            <w:r w:rsidRPr="00D6146B">
              <w:rPr>
                <w:rFonts w:cs="Times New Roman"/>
                <w:szCs w:val="20"/>
              </w:rPr>
              <w:t>Duplikowanie pola dodanego do formularza bez konieczności ponownego dodawania go</w:t>
            </w:r>
          </w:p>
        </w:tc>
      </w:tr>
      <w:tr w:rsidRPr="00D6146B" w:rsidR="00D6146B" w:rsidTr="00D22EC2" w14:paraId="7466E0C9" w14:textId="77777777">
        <w:trPr>
          <w:gridAfter w:val="3"/>
          <w:wAfter w:w="451" w:type="dxa"/>
          <w:trHeight w:val="41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A579E4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E606DF4" w14:textId="77777777">
            <w:pPr>
              <w:spacing w:after="0" w:line="240" w:lineRule="auto"/>
              <w:rPr>
                <w:rFonts w:cs="Times New Roman"/>
                <w:color w:val="000000"/>
                <w:szCs w:val="20"/>
              </w:rPr>
            </w:pPr>
            <w:r w:rsidRPr="00D6146B">
              <w:rPr>
                <w:rFonts w:cs="Times New Roman"/>
                <w:szCs w:val="20"/>
              </w:rPr>
              <w:t>Usuwanie pól z formularza</w:t>
            </w:r>
          </w:p>
        </w:tc>
      </w:tr>
      <w:tr w:rsidRPr="00D6146B" w:rsidR="00D6146B" w:rsidTr="00D22EC2" w14:paraId="424736FE"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9CA733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6B39425" w14:textId="77777777">
            <w:pPr>
              <w:spacing w:after="0" w:line="240" w:lineRule="auto"/>
              <w:rPr>
                <w:rFonts w:cs="Times New Roman"/>
                <w:color w:val="000000"/>
                <w:szCs w:val="20"/>
              </w:rPr>
            </w:pPr>
            <w:r w:rsidRPr="00D6146B">
              <w:rPr>
                <w:rFonts w:cs="Times New Roman"/>
                <w:szCs w:val="20"/>
              </w:rPr>
              <w:t>Budowanie widoku rejestru z poziomu edytora formularza (przypisywanie wyświetlanych w rejestrze kolumn, wskazywanie kolejności kolumn)</w:t>
            </w:r>
          </w:p>
        </w:tc>
      </w:tr>
      <w:tr w:rsidRPr="00D6146B" w:rsidR="00D6146B" w:rsidTr="00D22EC2" w14:paraId="7BB69F1C"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115892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23BD065" w14:textId="77777777">
            <w:pPr>
              <w:spacing w:after="0" w:line="240" w:lineRule="auto"/>
              <w:rPr>
                <w:rFonts w:cs="Times New Roman"/>
                <w:color w:val="000000"/>
                <w:szCs w:val="20"/>
              </w:rPr>
            </w:pPr>
            <w:r w:rsidRPr="00D6146B">
              <w:rPr>
                <w:rFonts w:cs="Times New Roman"/>
                <w:szCs w:val="20"/>
              </w:rPr>
              <w:t>Określenie wymagalności pól do uzupełniania podczas tworzenia formularza (użytkownik pracujący ze zbudowanym już formularzem musi otrzymać informacje o wymagalności danego pola jeżeli taki atrybut będzie przypisany do tego pola)</w:t>
            </w:r>
          </w:p>
        </w:tc>
      </w:tr>
      <w:tr w:rsidRPr="00D6146B" w:rsidR="00D6146B" w:rsidTr="00D22EC2" w14:paraId="32D7364E"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802EF1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39AC07D" w14:textId="77777777">
            <w:pPr>
              <w:spacing w:after="0" w:line="240" w:lineRule="auto"/>
              <w:rPr>
                <w:rFonts w:cs="Times New Roman"/>
                <w:color w:val="000000"/>
                <w:szCs w:val="20"/>
              </w:rPr>
            </w:pPr>
            <w:r w:rsidRPr="00D6146B">
              <w:rPr>
                <w:rFonts w:cs="Times New Roman"/>
                <w:szCs w:val="20"/>
              </w:rPr>
              <w:t>Definiowanie opcji wyszukiwania dla danego pola (oznaczenie na danym polu możliwości wyszukiwania pozwoli użytkownikowi przeszukiwać rejestr dokumentów zarejestrowanych w oparciu o projektowany formularz w oparciu o dane pole)</w:t>
            </w:r>
          </w:p>
        </w:tc>
      </w:tr>
      <w:tr w:rsidRPr="00D6146B" w:rsidR="00D6146B" w:rsidTr="00D22EC2" w14:paraId="009E821D"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54B1F5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DFDE748" w14:textId="77777777">
            <w:pPr>
              <w:spacing w:after="0" w:line="240" w:lineRule="auto"/>
              <w:rPr>
                <w:rFonts w:cs="Times New Roman"/>
                <w:color w:val="000000"/>
                <w:szCs w:val="20"/>
              </w:rPr>
            </w:pPr>
            <w:r w:rsidRPr="00D6146B">
              <w:rPr>
                <w:rFonts w:cs="Times New Roman"/>
                <w:szCs w:val="20"/>
              </w:rPr>
              <w:t>System pozwoli na wyszukiwanie po polach predefiniowanych oraz dodanych/stworzonych przez użytkownika</w:t>
            </w:r>
          </w:p>
        </w:tc>
      </w:tr>
      <w:tr w:rsidRPr="00D6146B" w:rsidR="00D6146B" w:rsidTr="00D22EC2" w14:paraId="51E4672B"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BF2348D"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5D6F0E5" w14:textId="77777777">
            <w:pPr>
              <w:spacing w:after="0" w:line="240" w:lineRule="auto"/>
              <w:rPr>
                <w:rFonts w:cs="Times New Roman"/>
                <w:color w:val="000000"/>
                <w:szCs w:val="20"/>
              </w:rPr>
            </w:pPr>
            <w:r w:rsidRPr="00D6146B">
              <w:rPr>
                <w:rFonts w:cs="Times New Roman"/>
                <w:szCs w:val="20"/>
              </w:rPr>
              <w:t>Walidator zapisu formularza w przypadku błędu lub poprawnie zbudowanego formularza musi wyświetlać użytkownikowi taką informację</w:t>
            </w:r>
          </w:p>
        </w:tc>
      </w:tr>
      <w:tr w:rsidRPr="00D6146B" w:rsidR="00D6146B" w:rsidTr="00D22EC2" w14:paraId="42EA6D7F"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4256BEB4"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14DED051" w14:textId="77777777">
            <w:pPr>
              <w:spacing w:after="0" w:line="240" w:lineRule="auto"/>
              <w:rPr>
                <w:rFonts w:cs="Times New Roman"/>
                <w:color w:val="000000"/>
                <w:szCs w:val="20"/>
              </w:rPr>
            </w:pPr>
            <w:r w:rsidRPr="00D6146B">
              <w:rPr>
                <w:rFonts w:cs="Times New Roman"/>
                <w:b/>
                <w:bCs/>
                <w:color w:val="000000"/>
                <w:szCs w:val="20"/>
              </w:rPr>
              <w:t>Modeler procesów</w:t>
            </w:r>
          </w:p>
        </w:tc>
      </w:tr>
      <w:tr w:rsidRPr="00D6146B" w:rsidR="00D6146B" w:rsidTr="00D22EC2" w14:paraId="0BC647F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677723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F6549A0" w14:textId="77777777">
            <w:pPr>
              <w:spacing w:after="0" w:line="240" w:lineRule="auto"/>
              <w:rPr>
                <w:rFonts w:cs="Times New Roman"/>
                <w:color w:val="000000"/>
                <w:szCs w:val="20"/>
              </w:rPr>
            </w:pPr>
            <w:r w:rsidRPr="00D6146B">
              <w:rPr>
                <w:rFonts w:cs="Times New Roman"/>
                <w:szCs w:val="20"/>
              </w:rPr>
              <w:t>W SEOD musi istnieć możliwość samodzielnego tworzenia przez użytkownika definicji procesów biznesowych nie wymagających integracji z systemami zewnętrznymi</w:t>
            </w:r>
          </w:p>
        </w:tc>
      </w:tr>
      <w:tr w:rsidRPr="00D6146B" w:rsidR="00D6146B" w:rsidTr="00D22EC2" w14:paraId="0177D26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0C34AC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F17DCA0" w14:textId="77777777">
            <w:pPr>
              <w:spacing w:after="0" w:line="240" w:lineRule="auto"/>
              <w:rPr>
                <w:rFonts w:cs="Times New Roman"/>
                <w:color w:val="000000"/>
                <w:szCs w:val="20"/>
              </w:rPr>
            </w:pPr>
            <w:r w:rsidRPr="00D6146B">
              <w:rPr>
                <w:rFonts w:cs="Times New Roman"/>
                <w:szCs w:val="20"/>
              </w:rPr>
              <w:t>W SEOD musi istnieć ekran roboczy służący do graficznego projektowania procesu</w:t>
            </w:r>
          </w:p>
        </w:tc>
      </w:tr>
      <w:tr w:rsidRPr="00D6146B" w:rsidR="00D6146B" w:rsidTr="00D22EC2" w14:paraId="51AD7ABC"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CCF58A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98941C8" w14:textId="77777777">
            <w:pPr>
              <w:spacing w:after="0" w:line="240" w:lineRule="auto"/>
              <w:rPr>
                <w:rFonts w:cs="Times New Roman"/>
                <w:color w:val="000000"/>
                <w:szCs w:val="20"/>
              </w:rPr>
            </w:pPr>
            <w:r w:rsidRPr="00D6146B">
              <w:rPr>
                <w:rFonts w:cs="Times New Roman"/>
                <w:szCs w:val="20"/>
              </w:rPr>
              <w:t>Modeler procesów musi posiadać predefiniowane zadania procesowe (zadanie, brama rozdzielająca, brama złączająca, decyzja, koniec procesu)</w:t>
            </w:r>
          </w:p>
        </w:tc>
      </w:tr>
      <w:tr w:rsidRPr="00D6146B" w:rsidR="00D6146B" w:rsidTr="00D22EC2" w14:paraId="360F9F7F" w14:textId="77777777">
        <w:trPr>
          <w:gridAfter w:val="3"/>
          <w:wAfter w:w="451" w:type="dxa"/>
          <w:trHeight w:val="411"/>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074A596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A54E630" w14:textId="77777777">
            <w:pPr>
              <w:spacing w:after="0" w:line="240" w:lineRule="auto"/>
              <w:rPr>
                <w:rFonts w:cs="Times New Roman"/>
                <w:color w:val="000000"/>
                <w:szCs w:val="20"/>
              </w:rPr>
            </w:pPr>
            <w:r w:rsidRPr="00D6146B">
              <w:rPr>
                <w:rFonts w:cs="Times New Roman"/>
                <w:szCs w:val="20"/>
              </w:rPr>
              <w:t>Mechanizm grupowania zadań bazowych prezentowanych użytkownikowi</w:t>
            </w:r>
          </w:p>
        </w:tc>
      </w:tr>
      <w:tr w:rsidRPr="00D6146B" w:rsidR="00D6146B" w:rsidTr="00D22EC2" w14:paraId="4F7DB2D1" w14:textId="77777777">
        <w:trPr>
          <w:gridAfter w:val="3"/>
          <w:wAfter w:w="451" w:type="dxa"/>
          <w:trHeight w:val="27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0669FB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C0AA58B" w14:textId="77777777">
            <w:pPr>
              <w:spacing w:after="0" w:line="240" w:lineRule="auto"/>
              <w:rPr>
                <w:rFonts w:cs="Times New Roman"/>
                <w:color w:val="000000"/>
                <w:szCs w:val="20"/>
              </w:rPr>
            </w:pPr>
            <w:r w:rsidRPr="00D6146B">
              <w:rPr>
                <w:rFonts w:cs="Times New Roman"/>
                <w:szCs w:val="20"/>
              </w:rPr>
              <w:t>Mechanizm wyszukiwania zadań bazowych</w:t>
            </w:r>
          </w:p>
        </w:tc>
      </w:tr>
      <w:tr w:rsidRPr="00D6146B" w:rsidR="00D6146B" w:rsidTr="00D22EC2" w14:paraId="3D7FFD0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441D64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CC6B0F9" w14:textId="77777777">
            <w:pPr>
              <w:spacing w:after="0" w:line="240" w:lineRule="auto"/>
              <w:rPr>
                <w:rFonts w:cs="Times New Roman"/>
                <w:color w:val="000000"/>
                <w:szCs w:val="20"/>
              </w:rPr>
            </w:pPr>
            <w:r w:rsidRPr="00D6146B">
              <w:rPr>
                <w:rFonts w:cs="Times New Roman"/>
                <w:szCs w:val="20"/>
              </w:rPr>
              <w:t>Modeler procesów umożliwia połączenie danego procesu biznesowego z formularzem zaprojektowanym w SEOD</w:t>
            </w:r>
          </w:p>
        </w:tc>
      </w:tr>
      <w:tr w:rsidRPr="00D6146B" w:rsidR="00D6146B" w:rsidTr="00D22EC2" w14:paraId="514E9FCD" w14:textId="77777777">
        <w:trPr>
          <w:gridAfter w:val="3"/>
          <w:wAfter w:w="451" w:type="dxa"/>
          <w:trHeight w:val="42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219B9D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FFB934B" w14:textId="77777777">
            <w:pPr>
              <w:spacing w:after="0" w:line="240" w:lineRule="auto"/>
              <w:rPr>
                <w:rFonts w:cs="Times New Roman"/>
                <w:color w:val="000000"/>
                <w:szCs w:val="20"/>
              </w:rPr>
            </w:pPr>
            <w:r w:rsidRPr="00D6146B">
              <w:rPr>
                <w:rFonts w:cs="Times New Roman"/>
                <w:szCs w:val="20"/>
              </w:rPr>
              <w:t>Wersjonowanie procesów biznesowych</w:t>
            </w:r>
          </w:p>
        </w:tc>
      </w:tr>
      <w:tr w:rsidRPr="00D6146B" w:rsidR="00D6146B" w:rsidTr="00D22EC2" w14:paraId="7F7DDD45"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055697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7BBECF1" w14:textId="77777777">
            <w:pPr>
              <w:spacing w:after="0" w:line="240" w:lineRule="auto"/>
              <w:rPr>
                <w:rFonts w:cs="Times New Roman"/>
                <w:color w:val="000000"/>
                <w:szCs w:val="20"/>
              </w:rPr>
            </w:pPr>
            <w:r w:rsidRPr="00D6146B">
              <w:rPr>
                <w:rFonts w:cs="Times New Roman"/>
                <w:szCs w:val="20"/>
              </w:rPr>
              <w:t>Możliwość wdrożenia produkcyjnego wybranego procesu stworzonego przez użytkownika w ramach danego formularza</w:t>
            </w:r>
          </w:p>
        </w:tc>
      </w:tr>
      <w:tr w:rsidRPr="00D6146B" w:rsidR="00D6146B" w:rsidTr="00D22EC2" w14:paraId="46D9DDC5" w14:textId="77777777">
        <w:trPr>
          <w:gridAfter w:val="3"/>
          <w:wAfter w:w="451" w:type="dxa"/>
          <w:trHeight w:val="26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A9EACB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4547358" w14:textId="77777777">
            <w:pPr>
              <w:spacing w:after="0" w:line="240" w:lineRule="auto"/>
              <w:rPr>
                <w:rFonts w:cs="Times New Roman"/>
                <w:color w:val="000000"/>
                <w:szCs w:val="20"/>
              </w:rPr>
            </w:pPr>
            <w:r w:rsidRPr="00D6146B">
              <w:rPr>
                <w:rFonts w:cs="Times New Roman"/>
                <w:szCs w:val="20"/>
              </w:rPr>
              <w:t>Automatyczne dodawanie zadań startowych dla procesu</w:t>
            </w:r>
          </w:p>
        </w:tc>
      </w:tr>
      <w:tr w:rsidRPr="00D6146B" w:rsidR="00D6146B" w:rsidTr="00D22EC2" w14:paraId="6CBF3AB8" w14:textId="77777777">
        <w:trPr>
          <w:gridAfter w:val="3"/>
          <w:wAfter w:w="451" w:type="dxa"/>
          <w:trHeight w:val="28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F1DB08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108E17D" w14:textId="77777777">
            <w:pPr>
              <w:spacing w:after="0" w:line="240" w:lineRule="auto"/>
              <w:rPr>
                <w:rFonts w:cs="Times New Roman"/>
                <w:color w:val="000000"/>
                <w:szCs w:val="20"/>
              </w:rPr>
            </w:pPr>
            <w:r w:rsidRPr="00D6146B">
              <w:rPr>
                <w:rFonts w:cs="Times New Roman"/>
                <w:szCs w:val="20"/>
              </w:rPr>
              <w:t>Łączenie zadań w procesie przy pomocy tranzycji (strzałek)</w:t>
            </w:r>
          </w:p>
        </w:tc>
      </w:tr>
      <w:tr w:rsidRPr="00D6146B" w:rsidR="00D6146B" w:rsidTr="00D22EC2" w14:paraId="2D517742"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F3C9B87"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3277F74" w14:textId="77777777">
            <w:pPr>
              <w:spacing w:after="0" w:line="240" w:lineRule="auto"/>
              <w:rPr>
                <w:rFonts w:cs="Times New Roman"/>
                <w:color w:val="000000"/>
                <w:szCs w:val="20"/>
              </w:rPr>
            </w:pPr>
            <w:r w:rsidRPr="00D6146B">
              <w:rPr>
                <w:rFonts w:cs="Times New Roman"/>
                <w:szCs w:val="20"/>
              </w:rPr>
              <w:t>Możliwość nadawania nazw tranzycji (nazwa przypisana w modelerze procesów prezentowana jest na zadaniu powiązanym z projektowanym procesem biznesowym)</w:t>
            </w:r>
          </w:p>
        </w:tc>
      </w:tr>
      <w:tr w:rsidRPr="00D6146B" w:rsidR="00D6146B" w:rsidTr="00D22EC2" w14:paraId="046EB03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958EAF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33A7386" w14:textId="77777777">
            <w:pPr>
              <w:spacing w:after="0" w:line="240" w:lineRule="auto"/>
              <w:rPr>
                <w:rFonts w:cs="Times New Roman"/>
                <w:color w:val="000000"/>
                <w:szCs w:val="20"/>
              </w:rPr>
            </w:pPr>
            <w:r w:rsidRPr="00D6146B">
              <w:rPr>
                <w:rFonts w:cs="Times New Roman"/>
                <w:szCs w:val="20"/>
              </w:rPr>
              <w:t>Możliwość nazywania zadań użytych w procesie (nazwa zadania prezentowana będzie na formularzu powiązanym z procesem oraz w historii obiegu na formularzu powiązanym z procesem)</w:t>
            </w:r>
          </w:p>
        </w:tc>
      </w:tr>
      <w:tr w:rsidRPr="00D6146B" w:rsidR="00D6146B" w:rsidTr="00D22EC2" w14:paraId="589B70CD"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56A6A2C"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E77E50F" w14:textId="77777777">
            <w:pPr>
              <w:spacing w:after="0" w:line="240" w:lineRule="auto"/>
              <w:rPr>
                <w:rFonts w:cs="Times New Roman"/>
                <w:color w:val="000000"/>
                <w:szCs w:val="20"/>
              </w:rPr>
            </w:pPr>
            <w:r w:rsidRPr="00D6146B">
              <w:rPr>
                <w:rFonts w:cs="Times New Roman"/>
                <w:szCs w:val="20"/>
              </w:rPr>
              <w:t>Możliwość przypisania jednostki organizacyjnej, użytkownika, roli, zespołu użytkowników do których trafi zadanie</w:t>
            </w:r>
          </w:p>
        </w:tc>
      </w:tr>
      <w:tr w:rsidRPr="00D6146B" w:rsidR="00D6146B" w:rsidTr="00D22EC2" w14:paraId="23BCF129"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E43482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5633FEA5" w14:textId="77777777">
            <w:pPr>
              <w:spacing w:after="0" w:line="240" w:lineRule="auto"/>
              <w:rPr>
                <w:rFonts w:cs="Times New Roman"/>
                <w:color w:val="000000"/>
                <w:szCs w:val="20"/>
              </w:rPr>
            </w:pPr>
            <w:r w:rsidRPr="00D6146B">
              <w:rPr>
                <w:rFonts w:cs="Times New Roman"/>
                <w:szCs w:val="20"/>
              </w:rPr>
              <w:t>Na zadaniu musi istnieć możliwość powiązania go z formularzem oraz polem z formularza (np. jeżeli na formularzu użyto pole 'użytkownik' to modeler musi pozwalać na określenie, że do tego użytkownika w kolejnym kroku trafi zadanie)</w:t>
            </w:r>
          </w:p>
        </w:tc>
      </w:tr>
      <w:tr w:rsidRPr="00D6146B" w:rsidR="00D6146B" w:rsidTr="00D22EC2" w14:paraId="77DB7BC4"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27C76F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BED40CB" w14:textId="77777777">
            <w:pPr>
              <w:spacing w:after="0" w:line="240" w:lineRule="auto"/>
              <w:rPr>
                <w:rFonts w:cs="Times New Roman"/>
                <w:color w:val="000000"/>
                <w:szCs w:val="20"/>
              </w:rPr>
            </w:pPr>
            <w:r w:rsidRPr="00D6146B">
              <w:rPr>
                <w:rFonts w:cs="Times New Roman"/>
                <w:szCs w:val="20"/>
              </w:rPr>
              <w:t>Przypisywanie ikony prezentowanej w procesie podczas wykonywania zadania (ikona musi być prezentowana podczas wyboru akcji przez użytkownika po stronie systemu i formularza powiązanego z procesem)</w:t>
            </w:r>
          </w:p>
        </w:tc>
      </w:tr>
      <w:tr w:rsidRPr="00D6146B" w:rsidR="00D6146B" w:rsidTr="00D22EC2" w14:paraId="206BDCD7"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A280E1B"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DB1FE0C" w14:textId="77777777">
            <w:pPr>
              <w:spacing w:after="0" w:line="240" w:lineRule="auto"/>
              <w:rPr>
                <w:rFonts w:cs="Times New Roman"/>
                <w:color w:val="000000"/>
                <w:szCs w:val="20"/>
              </w:rPr>
            </w:pPr>
            <w:r w:rsidRPr="00D6146B">
              <w:rPr>
                <w:rFonts w:cs="Times New Roman"/>
                <w:szCs w:val="20"/>
              </w:rPr>
              <w:t>Możliwość dodawania na tranzycji (strzałce/procesie) opcji umożliwiającej wskazanie użytkownika, do którego trafi dane zadanie (kiedy użytkownik w systemie będzie je kończył i wybierze taką tranzycję system poprosi o wskazanie użytkownika)</w:t>
            </w:r>
          </w:p>
        </w:tc>
      </w:tr>
      <w:tr w:rsidRPr="00D6146B" w:rsidR="00D6146B" w:rsidTr="00D22EC2" w14:paraId="36BD7708"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503ECB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629CDC54" w14:textId="77777777">
            <w:pPr>
              <w:spacing w:after="0" w:line="240" w:lineRule="auto"/>
              <w:rPr>
                <w:rFonts w:cs="Times New Roman"/>
                <w:color w:val="000000"/>
                <w:szCs w:val="20"/>
              </w:rPr>
            </w:pPr>
            <w:r w:rsidRPr="00D6146B">
              <w:rPr>
                <w:rFonts w:cs="Times New Roman"/>
                <w:szCs w:val="20"/>
              </w:rPr>
              <w:t>Możliwość eksportu zamodelowanego procesu do JSON, XML oraz pliku graficznego, np. JPG</w:t>
            </w:r>
          </w:p>
        </w:tc>
      </w:tr>
      <w:tr w:rsidRPr="00D6146B" w:rsidR="00D6146B" w:rsidTr="00D22EC2" w14:paraId="5127A990" w14:textId="77777777">
        <w:trPr>
          <w:gridAfter w:val="3"/>
          <w:wAfter w:w="451" w:type="dxa"/>
          <w:trHeight w:val="302"/>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D8C32B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6818067" w14:textId="77777777">
            <w:pPr>
              <w:spacing w:after="0" w:line="240" w:lineRule="auto"/>
              <w:rPr>
                <w:rFonts w:cs="Times New Roman"/>
                <w:color w:val="000000"/>
                <w:szCs w:val="20"/>
              </w:rPr>
            </w:pPr>
            <w:r w:rsidRPr="00D6146B">
              <w:rPr>
                <w:rFonts w:cs="Times New Roman"/>
                <w:szCs w:val="20"/>
              </w:rPr>
              <w:t>Możliwość nadawania nazw tworzonym procesom</w:t>
            </w:r>
          </w:p>
        </w:tc>
      </w:tr>
      <w:tr w:rsidRPr="00D6146B" w:rsidR="00D6146B" w:rsidTr="00D22EC2" w14:paraId="077D341F" w14:textId="77777777">
        <w:trPr>
          <w:gridAfter w:val="3"/>
          <w:wAfter w:w="451" w:type="dxa"/>
          <w:trHeight w:val="419"/>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9A0D15A"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98C53F2" w14:textId="77777777">
            <w:pPr>
              <w:spacing w:after="0" w:line="240" w:lineRule="auto"/>
              <w:rPr>
                <w:rFonts w:cs="Times New Roman"/>
                <w:color w:val="000000"/>
                <w:szCs w:val="20"/>
              </w:rPr>
            </w:pPr>
            <w:r w:rsidRPr="00D6146B">
              <w:rPr>
                <w:rFonts w:cs="Times New Roman"/>
                <w:szCs w:val="20"/>
              </w:rPr>
              <w:t>Możliwość importu wyeksportowanych procesów</w:t>
            </w:r>
          </w:p>
        </w:tc>
      </w:tr>
      <w:tr w:rsidRPr="00D6146B" w:rsidR="00D6146B" w:rsidTr="00D22EC2" w14:paraId="343BCE5B"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69454E7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22E131AF" w14:textId="77777777">
            <w:pPr>
              <w:spacing w:after="0" w:line="240" w:lineRule="auto"/>
              <w:rPr>
                <w:rFonts w:cs="Times New Roman"/>
                <w:color w:val="000000"/>
                <w:szCs w:val="20"/>
              </w:rPr>
            </w:pPr>
            <w:r w:rsidRPr="00D6146B">
              <w:rPr>
                <w:rFonts w:cs="Times New Roman"/>
                <w:szCs w:val="20"/>
              </w:rPr>
              <w:t>Możliwość przypisywania statusów do zadania przy pomocy tranzycji (zadanie które trafi do odpowiedniego stanu otrzyma przypisany status)</w:t>
            </w:r>
          </w:p>
        </w:tc>
      </w:tr>
      <w:tr w:rsidRPr="00D6146B" w:rsidR="00D6146B" w:rsidTr="00D22EC2" w14:paraId="7731ECCD" w14:textId="77777777">
        <w:trPr>
          <w:gridAfter w:val="3"/>
          <w:wAfter w:w="451" w:type="dxa"/>
          <w:trHeight w:val="420"/>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5685358"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E525273" w14:textId="77777777">
            <w:pPr>
              <w:spacing w:after="0" w:line="240" w:lineRule="auto"/>
              <w:rPr>
                <w:rFonts w:cs="Times New Roman"/>
                <w:color w:val="000000"/>
                <w:szCs w:val="20"/>
              </w:rPr>
            </w:pPr>
            <w:r w:rsidRPr="00D6146B">
              <w:rPr>
                <w:rFonts w:cs="Times New Roman"/>
                <w:szCs w:val="20"/>
              </w:rPr>
              <w:t>Możliwość wykorzystania akcji typu skrypt w procesie</w:t>
            </w:r>
          </w:p>
        </w:tc>
      </w:tr>
      <w:tr w:rsidRPr="00D6146B" w:rsidR="00D6146B" w:rsidTr="00D22EC2" w14:paraId="1C8B2D6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1566B4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B5F92AF" w14:textId="77777777">
            <w:pPr>
              <w:spacing w:after="0" w:line="240" w:lineRule="auto"/>
              <w:rPr>
                <w:rFonts w:cs="Times New Roman"/>
                <w:color w:val="000000"/>
                <w:szCs w:val="20"/>
              </w:rPr>
            </w:pPr>
            <w:r w:rsidRPr="00D6146B">
              <w:rPr>
                <w:rFonts w:cs="Times New Roman"/>
                <w:szCs w:val="20"/>
              </w:rPr>
              <w:t>Automatyczne przydzielanie zadań w SEOD na podstawie warunków na bramie decyzyjnej na podstawie pól zadeklarowanych w formularzu</w:t>
            </w:r>
          </w:p>
        </w:tc>
      </w:tr>
      <w:tr w:rsidRPr="00D6146B" w:rsidR="00D6146B" w:rsidTr="00D22EC2" w14:paraId="08BC59DD" w14:textId="77777777">
        <w:trPr>
          <w:gridAfter w:val="3"/>
          <w:wAfter w:w="451" w:type="dxa"/>
          <w:trHeight w:val="330"/>
        </w:trPr>
        <w:tc>
          <w:tcPr>
            <w:tcW w:w="851" w:type="dxa"/>
            <w:tcBorders>
              <w:top w:val="single" w:color="auto" w:sz="4" w:space="0"/>
              <w:left w:val="single" w:color="auto" w:sz="4" w:space="0"/>
              <w:bottom w:val="single" w:color="auto" w:sz="4" w:space="0"/>
              <w:right w:val="single" w:color="auto" w:sz="4" w:space="0"/>
            </w:tcBorders>
            <w:shd w:val="clear" w:color="auto" w:fill="D0CECE"/>
            <w:vAlign w:val="center"/>
          </w:tcPr>
          <w:p w:rsidRPr="00D6146B" w:rsidR="00D6146B" w:rsidP="00D6146B" w:rsidRDefault="00D6146B" w14:paraId="225881A3" w14:textId="77777777">
            <w:pPr>
              <w:spacing w:after="0" w:line="240" w:lineRule="auto"/>
              <w:ind w:left="720"/>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shd w:val="clear" w:color="auto" w:fill="D0CECE"/>
            <w:vAlign w:val="bottom"/>
          </w:tcPr>
          <w:p w:rsidRPr="00D6146B" w:rsidR="00D6146B" w:rsidP="00B75E74" w:rsidRDefault="00D6146B" w14:paraId="387201D0" w14:textId="77777777">
            <w:pPr>
              <w:spacing w:after="0" w:line="240" w:lineRule="auto"/>
              <w:rPr>
                <w:rFonts w:cs="Times New Roman"/>
                <w:color w:val="000000"/>
                <w:szCs w:val="20"/>
              </w:rPr>
            </w:pPr>
            <w:r w:rsidRPr="00D6146B">
              <w:rPr>
                <w:rFonts w:eastAsia="Times New Roman" w:cs="Times New Roman"/>
                <w:b/>
                <w:bCs/>
                <w:szCs w:val="20"/>
                <w:lang w:eastAsia="pl-PL"/>
              </w:rPr>
              <w:t>Integracja z systemem ERP KAMSOFT</w:t>
            </w:r>
          </w:p>
        </w:tc>
      </w:tr>
      <w:tr w:rsidRPr="00D6146B" w:rsidR="00D6146B" w:rsidTr="00D22EC2" w14:paraId="25A4E880"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CD029D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8E1B336" w14:textId="77777777">
            <w:pPr>
              <w:spacing w:after="0" w:line="240" w:lineRule="auto"/>
              <w:rPr>
                <w:rFonts w:cs="Times New Roman"/>
                <w:color w:val="000000"/>
                <w:szCs w:val="20"/>
              </w:rPr>
            </w:pPr>
            <w:r w:rsidRPr="00D6146B">
              <w:rPr>
                <w:rFonts w:cs="Times New Roman"/>
                <w:szCs w:val="20"/>
              </w:rPr>
              <w:t>SEOD należy zintegrować z posiadanym przez Zamawiającego systemem ERP firmy Kamsoft SA zarówno z częścią finansowo-księgową KS-FKW jak też magazynową KS-ASW w zakresie opisanym poniżej. </w:t>
            </w:r>
          </w:p>
        </w:tc>
      </w:tr>
      <w:tr w:rsidRPr="00D6146B" w:rsidR="00D6146B" w:rsidTr="00D22EC2" w14:paraId="7A71C2B1"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2782DB9"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77EE707" w14:textId="77777777">
            <w:pPr>
              <w:spacing w:after="0" w:line="240" w:lineRule="auto"/>
              <w:rPr>
                <w:rFonts w:cs="Times New Roman"/>
                <w:color w:val="000000"/>
                <w:szCs w:val="20"/>
              </w:rPr>
            </w:pPr>
            <w:r w:rsidRPr="00D6146B">
              <w:rPr>
                <w:rFonts w:cs="Times New Roman"/>
                <w:szCs w:val="20"/>
              </w:rPr>
              <w:t>Integracja musi obejmować katalog kontrahentów – synchronizowany pomiędzy KS-FKW a SEOD, dodawanie nowych kontrahentów musi być możliwe zarówno po stronie SEOD jak i KS-FKW. Numeracja wiodąca kontrahentów (ID Kontrahenta) występuje po stronie KS-FKW.</w:t>
            </w:r>
          </w:p>
        </w:tc>
      </w:tr>
      <w:tr w:rsidRPr="00D6146B" w:rsidR="00D6146B" w:rsidTr="00D22EC2" w14:paraId="4B537AD9" w14:textId="77777777">
        <w:trPr>
          <w:gridAfter w:val="3"/>
          <w:wAfter w:w="451" w:type="dxa"/>
          <w:trHeight w:val="291"/>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947079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34FC3A40" w14:textId="77777777">
            <w:pPr>
              <w:spacing w:after="0" w:line="240" w:lineRule="auto"/>
              <w:rPr>
                <w:rFonts w:cs="Times New Roman"/>
                <w:color w:val="000000"/>
                <w:szCs w:val="20"/>
              </w:rPr>
            </w:pPr>
            <w:r w:rsidRPr="00D6146B">
              <w:rPr>
                <w:rFonts w:cs="Times New Roman"/>
                <w:szCs w:val="20"/>
              </w:rPr>
              <w:t xml:space="preserve">Pobieranie do SEOD z KS-FKW słownika ośrodków kosztów </w:t>
            </w:r>
          </w:p>
        </w:tc>
      </w:tr>
      <w:tr w:rsidRPr="00D6146B" w:rsidR="00D6146B" w:rsidTr="00D22EC2" w14:paraId="42634CBF" w14:textId="77777777">
        <w:trPr>
          <w:gridAfter w:val="3"/>
          <w:wAfter w:w="451" w:type="dxa"/>
          <w:trHeight w:val="268"/>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5C9CA940"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115F4F7" w14:textId="77777777">
            <w:pPr>
              <w:spacing w:after="0" w:line="240" w:lineRule="auto"/>
              <w:rPr>
                <w:rFonts w:cs="Times New Roman"/>
                <w:color w:val="000000"/>
                <w:szCs w:val="20"/>
              </w:rPr>
            </w:pPr>
            <w:r w:rsidRPr="00D6146B">
              <w:rPr>
                <w:rFonts w:cs="Times New Roman"/>
                <w:szCs w:val="20"/>
              </w:rPr>
              <w:t>Pobieranie do SEOD z KS-FKW słownika kosztów rodzajowych</w:t>
            </w:r>
          </w:p>
        </w:tc>
      </w:tr>
      <w:tr w:rsidRPr="00D6146B" w:rsidR="00D6146B" w:rsidTr="00D22EC2" w14:paraId="6F3DC0C9" w14:textId="77777777">
        <w:trPr>
          <w:gridAfter w:val="3"/>
          <w:wAfter w:w="451" w:type="dxa"/>
          <w:trHeight w:val="27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76840AE2"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2A2810E" w14:textId="77777777">
            <w:pPr>
              <w:spacing w:after="0" w:line="240" w:lineRule="auto"/>
              <w:rPr>
                <w:rFonts w:cs="Times New Roman"/>
                <w:color w:val="000000"/>
                <w:szCs w:val="20"/>
              </w:rPr>
            </w:pPr>
            <w:r w:rsidRPr="00D6146B">
              <w:rPr>
                <w:rFonts w:cs="Times New Roman"/>
                <w:szCs w:val="20"/>
              </w:rPr>
              <w:t>Pobieranie do SEOD z KS-FKW słownika kluczy podziałowych</w:t>
            </w:r>
          </w:p>
        </w:tc>
      </w:tr>
      <w:tr w:rsidRPr="00D6146B" w:rsidR="00D6146B" w:rsidTr="00D22EC2" w14:paraId="2EF32A46" w14:textId="77777777">
        <w:trPr>
          <w:gridAfter w:val="3"/>
          <w:wAfter w:w="451" w:type="dxa"/>
          <w:trHeight w:val="264"/>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2F19E2E5"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F22390C" w14:textId="77777777">
            <w:pPr>
              <w:spacing w:after="0" w:line="240" w:lineRule="auto"/>
              <w:rPr>
                <w:rFonts w:cs="Times New Roman"/>
                <w:color w:val="000000"/>
                <w:szCs w:val="20"/>
              </w:rPr>
            </w:pPr>
            <w:r w:rsidRPr="00D6146B">
              <w:rPr>
                <w:rFonts w:cs="Times New Roman"/>
                <w:szCs w:val="20"/>
              </w:rPr>
              <w:t>Pobieranie do SEOD z KS-FKW słownika rejestrów zakupu</w:t>
            </w:r>
          </w:p>
        </w:tc>
      </w:tr>
      <w:tr w:rsidRPr="00D6146B" w:rsidR="00D6146B" w:rsidTr="00D22EC2" w14:paraId="058E4732"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41A979A6"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1DACB451" w14:textId="12951428">
            <w:pPr>
              <w:spacing w:after="0" w:line="240" w:lineRule="auto"/>
              <w:rPr>
                <w:rFonts w:cs="Times New Roman"/>
                <w:color w:val="000000"/>
                <w:szCs w:val="20"/>
              </w:rPr>
            </w:pPr>
            <w:r w:rsidRPr="00D6146B">
              <w:rPr>
                <w:rFonts w:cs="Times New Roman"/>
                <w:szCs w:val="20"/>
              </w:rPr>
              <w:t xml:space="preserve">Integracja musi umożliwiać pobranie z systemu KS-ASW metadanych faktur </w:t>
            </w:r>
            <w:r w:rsidRPr="00D6146B" w:rsidR="005471DF">
              <w:rPr>
                <w:rFonts w:cs="Times New Roman"/>
                <w:szCs w:val="20"/>
              </w:rPr>
              <w:t>magazynowych oraz</w:t>
            </w:r>
            <w:r w:rsidRPr="00D6146B">
              <w:rPr>
                <w:rFonts w:cs="Times New Roman"/>
                <w:szCs w:val="20"/>
              </w:rPr>
              <w:t xml:space="preserve"> pliku pdf faktury (jeśli jest dostępny w systemie KS-ASW) w celu przeprowadzenia procesu opisu merytorycznego i akceptacji faktury.</w:t>
            </w:r>
          </w:p>
        </w:tc>
      </w:tr>
      <w:tr w:rsidRPr="00D6146B" w:rsidR="00D6146B" w:rsidTr="00D22EC2" w14:paraId="0D413B5E"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E4DEC61"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4E722D50" w14:textId="77777777">
            <w:pPr>
              <w:spacing w:after="0" w:line="240" w:lineRule="auto"/>
              <w:rPr>
                <w:rFonts w:cs="Times New Roman"/>
                <w:color w:val="000000"/>
                <w:szCs w:val="20"/>
              </w:rPr>
            </w:pPr>
            <w:r w:rsidRPr="00D6146B">
              <w:rPr>
                <w:rFonts w:cs="Times New Roman"/>
                <w:szCs w:val="20"/>
              </w:rPr>
              <w:t>W SEOD automatycznie będzie tworzony rejestr prezentujący pobrane z systemu KS-ASW dane o fakturach wraz z załącznikiem (plikiem pdf faktury). W zależności od konfiguracji i decyzji Zamawiającego na etapie analizy faktury zaimportowane z systemu KS-ASW będą rejestrowane w SEOD w formie „draftu” i  nie będą automatycznie uruchamiać procesu biznesowego lub będą automatycznie uruchamiać proces obiegu faktury. </w:t>
            </w:r>
          </w:p>
        </w:tc>
      </w:tr>
      <w:tr w:rsidRPr="00D6146B" w:rsidR="00D6146B" w:rsidTr="00D22EC2" w14:paraId="4DE09222" w14:textId="77777777">
        <w:trPr>
          <w:gridAfter w:val="3"/>
          <w:wAfter w:w="451" w:type="dxa"/>
          <w:trHeight w:val="385"/>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1A8F4ECE"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06CEFD85" w14:textId="4F65486B">
            <w:pPr>
              <w:spacing w:after="0" w:line="240" w:lineRule="auto"/>
              <w:rPr>
                <w:rFonts w:cs="Times New Roman"/>
                <w:color w:val="000000"/>
                <w:szCs w:val="20"/>
              </w:rPr>
            </w:pPr>
            <w:r w:rsidRPr="00D6146B">
              <w:rPr>
                <w:rFonts w:cs="Times New Roman"/>
                <w:szCs w:val="20"/>
              </w:rPr>
              <w:t xml:space="preserve">Przekazanie do KS-ASW informacji o tym, że proces obiegu dokumentu </w:t>
            </w:r>
            <w:r w:rsidRPr="00D6146B" w:rsidR="005471DF">
              <w:rPr>
                <w:rFonts w:cs="Times New Roman"/>
                <w:szCs w:val="20"/>
              </w:rPr>
              <w:t>się zakończył</w:t>
            </w:r>
            <w:r w:rsidRPr="00D6146B">
              <w:rPr>
                <w:rFonts w:cs="Times New Roman"/>
                <w:szCs w:val="20"/>
              </w:rPr>
              <w:t>.</w:t>
            </w:r>
          </w:p>
        </w:tc>
      </w:tr>
      <w:tr w:rsidRPr="00D6146B" w:rsidR="00D6146B" w:rsidTr="00D22EC2" w14:paraId="74863D6F" w14:textId="77777777">
        <w:trPr>
          <w:gridAfter w:val="3"/>
          <w:wAfter w:w="451" w:type="dxa"/>
          <w:trHeight w:val="557"/>
        </w:trPr>
        <w:tc>
          <w:tcPr>
            <w:tcW w:w="851" w:type="dxa"/>
            <w:tcBorders>
              <w:top w:val="single" w:color="auto" w:sz="4" w:space="0"/>
              <w:left w:val="single" w:color="auto" w:sz="4" w:space="0"/>
              <w:bottom w:val="single" w:color="auto" w:sz="4" w:space="0"/>
              <w:right w:val="single" w:color="auto" w:sz="4" w:space="0"/>
            </w:tcBorders>
            <w:vAlign w:val="center"/>
          </w:tcPr>
          <w:p w:rsidRPr="00D6146B" w:rsidR="00D6146B" w:rsidP="00F40B2B" w:rsidRDefault="00D6146B" w14:paraId="3B5312BF" w14:textId="77777777">
            <w:pPr>
              <w:numPr>
                <w:ilvl w:val="0"/>
                <w:numId w:val="24"/>
              </w:numPr>
              <w:spacing w:after="0" w:line="240" w:lineRule="auto"/>
              <w:jc w:val="center"/>
              <w:rPr>
                <w:rFonts w:eastAsia="Times New Roman" w:cs="Times New Roman"/>
                <w:b/>
                <w:bCs/>
                <w:szCs w:val="20"/>
                <w:lang w:eastAsia="pl-PL"/>
              </w:rPr>
            </w:pPr>
          </w:p>
        </w:tc>
        <w:tc>
          <w:tcPr>
            <w:tcW w:w="8075" w:type="dxa"/>
            <w:tcBorders>
              <w:top w:val="single" w:color="auto" w:sz="4" w:space="0"/>
              <w:left w:val="nil"/>
              <w:bottom w:val="single" w:color="auto" w:sz="4" w:space="0"/>
              <w:right w:val="single" w:color="auto" w:sz="4" w:space="0"/>
            </w:tcBorders>
            <w:vAlign w:val="bottom"/>
          </w:tcPr>
          <w:p w:rsidRPr="00D6146B" w:rsidR="00D6146B" w:rsidP="00B75E74" w:rsidRDefault="00D6146B" w14:paraId="7D02EE8B" w14:textId="77777777">
            <w:pPr>
              <w:spacing w:after="0" w:line="240" w:lineRule="auto"/>
              <w:rPr>
                <w:rFonts w:cs="Times New Roman"/>
                <w:color w:val="000000"/>
                <w:szCs w:val="20"/>
              </w:rPr>
            </w:pPr>
            <w:r w:rsidRPr="00D6146B">
              <w:rPr>
                <w:rFonts w:cs="Times New Roman"/>
                <w:szCs w:val="20"/>
              </w:rPr>
              <w:t>Przekazanie do KS-FKW metadanych opisu merytorycznego faktury w postaci wstępnie zadekretowanej na konkretne konta księgowe (dotyczy kont ze słowników udostępnionych przez KS-FKW) wraz z linkiem do dokumentu w SEOD – dotyczy to wszystkich rodzajów faktur procesowanych w SEOD z wyjątkiem faktur przekazywanych bezpośrednio z modułu KS-ASW do modułu KS-FKW</w:t>
            </w:r>
          </w:p>
        </w:tc>
      </w:tr>
    </w:tbl>
    <w:p w:rsidRPr="00B36E44" w:rsidR="00D6146B" w:rsidP="00B36E44" w:rsidRDefault="00D6146B" w14:paraId="77E6C84C" w14:textId="77777777"/>
    <w:sectPr w:rsidRPr="00B36E44" w:rsidR="00D6146B">
      <w:headerReference w:type="default" r:id="rId15"/>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2FD9" w:rsidP="007807A0" w:rsidRDefault="00692FD9" w14:paraId="2F40C02C" w14:textId="77777777">
      <w:pPr>
        <w:spacing w:after="0" w:line="240" w:lineRule="auto"/>
      </w:pPr>
      <w:r>
        <w:separator/>
      </w:r>
    </w:p>
  </w:endnote>
  <w:endnote w:type="continuationSeparator" w:id="0">
    <w:p w:rsidR="00692FD9" w:rsidP="007807A0" w:rsidRDefault="00692FD9" w14:paraId="791B1A0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2FD9" w:rsidP="007807A0" w:rsidRDefault="00692FD9" w14:paraId="5D80C222" w14:textId="77777777">
      <w:pPr>
        <w:spacing w:after="0" w:line="240" w:lineRule="auto"/>
      </w:pPr>
      <w:r>
        <w:separator/>
      </w:r>
    </w:p>
  </w:footnote>
  <w:footnote w:type="continuationSeparator" w:id="0">
    <w:p w:rsidR="00692FD9" w:rsidP="007807A0" w:rsidRDefault="00692FD9" w14:paraId="52B4BB8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807A0" w:rsidRDefault="007807A0" w14:paraId="2D86F56A" w14:textId="16466B93">
    <w:pPr>
      <w:pStyle w:val="Nagwek"/>
    </w:pPr>
    <w:r>
      <w:rPr>
        <w:noProof/>
      </w:rPr>
      <w:drawing>
        <wp:inline distT="0" distB="0" distL="0" distR="0" wp14:anchorId="2699B5D4" wp14:editId="71E14E2B">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03C"/>
    <w:multiLevelType w:val="multilevel"/>
    <w:tmpl w:val="2006D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B555E"/>
    <w:multiLevelType w:val="hybridMultilevel"/>
    <w:tmpl w:val="7D9EA2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55E24EC"/>
    <w:multiLevelType w:val="hybridMultilevel"/>
    <w:tmpl w:val="BC1C36C2"/>
    <w:lvl w:ilvl="0" w:tplc="2EC8328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AF30DD"/>
    <w:multiLevelType w:val="hybridMultilevel"/>
    <w:tmpl w:val="A9D837D8"/>
    <w:lvl w:ilvl="0" w:tplc="7E782180">
      <w:numFmt w:val="bullet"/>
      <w:lvlText w:val="-"/>
      <w:lvlJc w:val="left"/>
      <w:pPr>
        <w:ind w:left="1416" w:hanging="696"/>
      </w:pPr>
      <w:rPr>
        <w:rFonts w:hint="default" w:ascii="Times New Roman" w:hAnsi="Times New Roman" w:eastAsia="Calibri Light" w:cs="Times New Roman"/>
      </w:rPr>
    </w:lvl>
    <w:lvl w:ilvl="1" w:tplc="04150003" w:tentative="1">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4" w15:restartNumberingAfterBreak="0">
    <w:nsid w:val="0B100845"/>
    <w:multiLevelType w:val="hybridMultilevel"/>
    <w:tmpl w:val="AE7A2E88"/>
    <w:lvl w:ilvl="0" w:tplc="B0B6E2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hint="default" w:cs="Times New Roman"/>
      </w:rPr>
    </w:lvl>
    <w:lvl w:ilvl="1">
      <w:start w:val="1"/>
      <w:numFmt w:val="decimal"/>
      <w:isLgl/>
      <w:lvlText w:val="%1.%2. "/>
      <w:lvlJc w:val="left"/>
      <w:pPr>
        <w:tabs>
          <w:tab w:val="num" w:pos="851"/>
        </w:tabs>
        <w:ind w:left="851" w:hanging="709"/>
      </w:pPr>
      <w:rPr>
        <w:rFonts w:hint="default" w:cs="Times New Roman"/>
      </w:rPr>
    </w:lvl>
    <w:lvl w:ilvl="2">
      <w:start w:val="1"/>
      <w:numFmt w:val="lowerLetter"/>
      <w:lvlText w:val="%3)"/>
      <w:lvlJc w:val="left"/>
      <w:pPr>
        <w:tabs>
          <w:tab w:val="num" w:pos="1134"/>
        </w:tabs>
        <w:ind w:left="1134" w:hanging="425"/>
      </w:pPr>
      <w:rPr>
        <w:rFonts w:hint="default" w:cs="Times New Roman"/>
        <w:i w:val="0"/>
        <w:iCs w:val="0"/>
      </w:rPr>
    </w:lvl>
    <w:lvl w:ilvl="3">
      <w:start w:val="1"/>
      <w:numFmt w:val="bullet"/>
      <w:lvlRestart w:val="0"/>
      <w:lvlText w:val=""/>
      <w:lvlJc w:val="left"/>
      <w:pPr>
        <w:tabs>
          <w:tab w:val="num" w:pos="1418"/>
        </w:tabs>
        <w:ind w:left="1418" w:hanging="284"/>
      </w:pPr>
      <w:rPr>
        <w:rFonts w:hint="default" w:ascii="Symbol" w:hAnsi="Symbol"/>
        <w:color w:val="auto"/>
      </w:rPr>
    </w:lvl>
    <w:lvl w:ilvl="4">
      <w:start w:val="1"/>
      <w:numFmt w:val="lowerLetter"/>
      <w:suff w:val="nothing"/>
      <w:lvlText w:val="%5."/>
      <w:lvlJc w:val="left"/>
      <w:pPr>
        <w:ind w:left="0" w:firstLine="0"/>
      </w:pPr>
      <w:rPr>
        <w:rFonts w:hint="default" w:cs="Times New Roman"/>
      </w:rPr>
    </w:lvl>
    <w:lvl w:ilvl="5">
      <w:start w:val="1"/>
      <w:numFmt w:val="none"/>
      <w:suff w:val="nothing"/>
      <w:lvlText w:val=""/>
      <w:lvlJc w:val="left"/>
      <w:pPr>
        <w:ind w:left="0" w:firstLine="0"/>
      </w:pPr>
      <w:rPr>
        <w:rFonts w:hint="default" w:cs="Times New Roman"/>
      </w:rPr>
    </w:lvl>
    <w:lvl w:ilvl="6">
      <w:start w:val="1"/>
      <w:numFmt w:val="none"/>
      <w:suff w:val="nothing"/>
      <w:lvlText w:val=""/>
      <w:lvlJc w:val="left"/>
      <w:pPr>
        <w:ind w:left="0" w:firstLine="0"/>
      </w:pPr>
      <w:rPr>
        <w:rFonts w:hint="default" w:cs="Times New Roman"/>
      </w:rPr>
    </w:lvl>
    <w:lvl w:ilvl="7">
      <w:start w:val="1"/>
      <w:numFmt w:val="none"/>
      <w:suff w:val="nothing"/>
      <w:lvlText w:val=""/>
      <w:lvlJc w:val="left"/>
      <w:pPr>
        <w:ind w:left="0" w:firstLine="0"/>
      </w:pPr>
      <w:rPr>
        <w:rFonts w:hint="default" w:cs="Times New Roman"/>
      </w:rPr>
    </w:lvl>
    <w:lvl w:ilvl="8">
      <w:start w:val="1"/>
      <w:numFmt w:val="none"/>
      <w:suff w:val="nothing"/>
      <w:lvlText w:val=""/>
      <w:lvlJc w:val="left"/>
      <w:pPr>
        <w:ind w:left="0" w:firstLine="0"/>
      </w:pPr>
      <w:rPr>
        <w:rFonts w:hint="default" w:cs="Times New Roman"/>
      </w:rPr>
    </w:lvl>
  </w:abstractNum>
  <w:abstractNum w:abstractNumId="6" w15:restartNumberingAfterBreak="0">
    <w:nsid w:val="0ED06B82"/>
    <w:multiLevelType w:val="hybridMultilevel"/>
    <w:tmpl w:val="0C78D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83350E"/>
    <w:multiLevelType w:val="hybridMultilevel"/>
    <w:tmpl w:val="506CAAAA"/>
    <w:lvl w:ilvl="0" w:tplc="D25CA6C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91ECA"/>
    <w:multiLevelType w:val="hybridMultilevel"/>
    <w:tmpl w:val="96F2548C"/>
    <w:lvl w:ilvl="0" w:tplc="04150001">
      <w:start w:val="1"/>
      <w:numFmt w:val="bullet"/>
      <w:lvlText w:val=""/>
      <w:lvlJc w:val="left"/>
      <w:pPr>
        <w:ind w:left="720" w:hanging="360"/>
      </w:pPr>
      <w:rPr>
        <w:rFonts w:hint="default" w:ascii="Symbol" w:hAnsi="Symbol"/>
      </w:rPr>
    </w:lvl>
    <w:lvl w:ilvl="1" w:tplc="19DA3380">
      <w:start w:val="13"/>
      <w:numFmt w:val="decimal"/>
      <w:lvlText w:val="%2."/>
      <w:lvlJc w:val="left"/>
      <w:pPr>
        <w:ind w:left="1440" w:hanging="360"/>
      </w:pPr>
      <w:rPr>
        <w:rFonts w:hint="default"/>
      </w:rPr>
    </w:lvl>
    <w:lvl w:ilvl="2" w:tplc="D4CC3C12">
      <w:start w:val="1"/>
      <w:numFmt w:val="lowerLetter"/>
      <w:lvlText w:val="%3)"/>
      <w:lvlJc w:val="left"/>
      <w:pPr>
        <w:ind w:left="2160" w:hanging="360"/>
      </w:pPr>
      <w:rPr>
        <w:rFonts w:hint="default" w:ascii="Times New Roman" w:hAnsi="Times New Roman" w:eastAsia="Times New Roman" w:cs="Times New Roman"/>
        <w:b w:val="0"/>
        <w:i w:val="0"/>
        <w:sz w:val="20"/>
        <w:szCs w:val="20"/>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B6E7272"/>
    <w:multiLevelType w:val="hybridMultilevel"/>
    <w:tmpl w:val="FA0427E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D6370"/>
    <w:multiLevelType w:val="hybridMultilevel"/>
    <w:tmpl w:val="1F4AB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hint="default" w:ascii="Symbol" w:hAnsi="Symbol"/>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1C33C08"/>
    <w:multiLevelType w:val="multilevel"/>
    <w:tmpl w:val="71CAA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410C32"/>
    <w:multiLevelType w:val="hybridMultilevel"/>
    <w:tmpl w:val="98BCF7CE"/>
    <w:lvl w:ilvl="0" w:tplc="45A08B48">
      <w:start w:val="1"/>
      <w:numFmt w:val="decimal"/>
      <w:lvlText w:val="%1."/>
      <w:lvlJc w:val="left"/>
      <w:pPr>
        <w:tabs>
          <w:tab w:val="num" w:pos="5040"/>
        </w:tabs>
        <w:ind w:left="5040" w:hanging="360"/>
      </w:pPr>
      <w:rPr>
        <w:rFonts w:hint="default" w:ascii="Arial" w:hAnsi="Arial" w:eastAsia="Calibri Light" w:cs="Arial"/>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3AD2723"/>
    <w:multiLevelType w:val="hybridMultilevel"/>
    <w:tmpl w:val="4296DE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630951"/>
    <w:multiLevelType w:val="hybridMultilevel"/>
    <w:tmpl w:val="7EE6E6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521E30"/>
    <w:multiLevelType w:val="hybridMultilevel"/>
    <w:tmpl w:val="55A2B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B00447"/>
    <w:multiLevelType w:val="hybridMultilevel"/>
    <w:tmpl w:val="69C4F85E"/>
    <w:lvl w:ilvl="0" w:tplc="0415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FA0F79"/>
    <w:multiLevelType w:val="hybridMultilevel"/>
    <w:tmpl w:val="18C6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754D44"/>
    <w:multiLevelType w:val="hybridMultilevel"/>
    <w:tmpl w:val="D3CA6A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AF7F88"/>
    <w:multiLevelType w:val="hybridMultilevel"/>
    <w:tmpl w:val="C4825CB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240721"/>
    <w:multiLevelType w:val="hybridMultilevel"/>
    <w:tmpl w:val="7480DB32"/>
    <w:lvl w:ilvl="0" w:tplc="CA907BEE">
      <w:start w:val="1"/>
      <w:numFmt w:val="decimal"/>
      <w:pStyle w:val="Punktparagrafu"/>
      <w:lvlText w:val="%1."/>
      <w:lvlJc w:val="left"/>
      <w:pPr>
        <w:ind w:left="1414" w:hanging="705"/>
      </w:pPr>
      <w:rPr>
        <w:rFonts w:hint="default" w:cs="Times New Roman"/>
      </w:rPr>
    </w:lvl>
    <w:lvl w:ilvl="1" w:tplc="9954C796">
      <w:start w:val="1"/>
      <w:numFmt w:val="decimal"/>
      <w:lvlText w:val="%2)"/>
      <w:lvlJc w:val="left"/>
      <w:pPr>
        <w:ind w:left="1789" w:hanging="360"/>
      </w:pPr>
      <w:rPr>
        <w:rFonts w:hint="default"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2" w15:restartNumberingAfterBreak="0">
    <w:nsid w:val="52554277"/>
    <w:multiLevelType w:val="hybridMultilevel"/>
    <w:tmpl w:val="75E8A61A"/>
    <w:lvl w:ilvl="0" w:tplc="FFFFFFFF">
      <w:start w:val="1"/>
      <w:numFmt w:val="lowerLetter"/>
      <w:lvlText w:val="%1."/>
      <w:lvlJc w:val="left"/>
      <w:pPr>
        <w:ind w:left="720" w:hanging="360"/>
      </w:pPr>
    </w:lvl>
    <w:lvl w:ilvl="1" w:tplc="04150017">
      <w:start w:val="1"/>
      <w:numFmt w:val="lowerLetter"/>
      <w:lvlText w:val="%2)"/>
      <w:lvlJc w:val="left"/>
      <w:pPr>
        <w:ind w:left="142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12617D"/>
    <w:multiLevelType w:val="hybridMultilevel"/>
    <w:tmpl w:val="94CA9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3118D5"/>
    <w:multiLevelType w:val="hybridMultilevel"/>
    <w:tmpl w:val="928A5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051F1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6" w15:restartNumberingAfterBreak="0">
    <w:nsid w:val="5F8B1343"/>
    <w:multiLevelType w:val="multilevel"/>
    <w:tmpl w:val="37D42C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3F4E3D"/>
    <w:multiLevelType w:val="hybridMultilevel"/>
    <w:tmpl w:val="01C895C0"/>
    <w:lvl w:ilvl="0" w:tplc="56623EF2">
      <w:start w:val="1"/>
      <w:numFmt w:val="decimal"/>
      <w:lvlText w:val="%1."/>
      <w:lvlJc w:val="left"/>
      <w:pPr>
        <w:ind w:left="720" w:hanging="360"/>
      </w:pPr>
      <w:rPr>
        <w:rFonts w:hint="default"/>
        <w:b w:val="0"/>
        <w:bCs/>
      </w:rPr>
    </w:lvl>
    <w:lvl w:ilvl="1" w:tplc="04150017">
      <w:start w:val="1"/>
      <w:numFmt w:val="lowerLetter"/>
      <w:lvlText w:val="%2)"/>
      <w:lvlJc w:val="left"/>
      <w:pPr>
        <w:ind w:left="1429"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D64BEC"/>
    <w:multiLevelType w:val="hybridMultilevel"/>
    <w:tmpl w:val="DF3E10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B5CD7"/>
    <w:multiLevelType w:val="hybridMultilevel"/>
    <w:tmpl w:val="928A5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D174A8"/>
    <w:multiLevelType w:val="hybridMultilevel"/>
    <w:tmpl w:val="5CE64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F753A"/>
    <w:multiLevelType w:val="hybridMultilevel"/>
    <w:tmpl w:val="D736C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7D0B3D"/>
    <w:multiLevelType w:val="hybridMultilevel"/>
    <w:tmpl w:val="C15EB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C012E1"/>
    <w:multiLevelType w:val="hybridMultilevel"/>
    <w:tmpl w:val="2B8CEC6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001AC9"/>
    <w:multiLevelType w:val="hybridMultilevel"/>
    <w:tmpl w:val="94483182"/>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5" w15:restartNumberingAfterBreak="0">
    <w:nsid w:val="7E49016C"/>
    <w:multiLevelType w:val="hybridMultilevel"/>
    <w:tmpl w:val="84EA7BD2"/>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192573734">
    <w:abstractNumId w:val="25"/>
  </w:num>
  <w:num w:numId="2" w16cid:durableId="1544101323">
    <w:abstractNumId w:val="11"/>
  </w:num>
  <w:num w:numId="3" w16cid:durableId="966853290">
    <w:abstractNumId w:val="19"/>
  </w:num>
  <w:num w:numId="4" w16cid:durableId="1992172935">
    <w:abstractNumId w:val="30"/>
  </w:num>
  <w:num w:numId="5" w16cid:durableId="1291783824">
    <w:abstractNumId w:val="23"/>
  </w:num>
  <w:num w:numId="6" w16cid:durableId="1459835656">
    <w:abstractNumId w:val="18"/>
  </w:num>
  <w:num w:numId="7" w16cid:durableId="852065566">
    <w:abstractNumId w:val="35"/>
  </w:num>
  <w:num w:numId="8" w16cid:durableId="816193349">
    <w:abstractNumId w:val="2"/>
  </w:num>
  <w:num w:numId="9" w16cid:durableId="1301420611">
    <w:abstractNumId w:val="28"/>
  </w:num>
  <w:num w:numId="10" w16cid:durableId="738988297">
    <w:abstractNumId w:val="1"/>
  </w:num>
  <w:num w:numId="11" w16cid:durableId="222721719">
    <w:abstractNumId w:val="10"/>
  </w:num>
  <w:num w:numId="12" w16cid:durableId="1513912692">
    <w:abstractNumId w:val="6"/>
  </w:num>
  <w:num w:numId="13" w16cid:durableId="723021240">
    <w:abstractNumId w:val="32"/>
  </w:num>
  <w:num w:numId="14" w16cid:durableId="1801728755">
    <w:abstractNumId w:val="4"/>
  </w:num>
  <w:num w:numId="15" w16cid:durableId="897398430">
    <w:abstractNumId w:val="27"/>
  </w:num>
  <w:num w:numId="16" w16cid:durableId="670025">
    <w:abstractNumId w:val="14"/>
  </w:num>
  <w:num w:numId="17" w16cid:durableId="701708979">
    <w:abstractNumId w:val="22"/>
  </w:num>
  <w:num w:numId="18" w16cid:durableId="597177593">
    <w:abstractNumId w:val="34"/>
  </w:num>
  <w:num w:numId="19" w16cid:durableId="1921058061">
    <w:abstractNumId w:val="21"/>
  </w:num>
  <w:num w:numId="20" w16cid:durableId="1060783292">
    <w:abstractNumId w:val="5"/>
  </w:num>
  <w:num w:numId="21" w16cid:durableId="662273507">
    <w:abstractNumId w:val="8"/>
  </w:num>
  <w:num w:numId="22" w16cid:durableId="1881671899">
    <w:abstractNumId w:val="9"/>
  </w:num>
  <w:num w:numId="23" w16cid:durableId="1737631944">
    <w:abstractNumId w:val="17"/>
  </w:num>
  <w:num w:numId="24" w16cid:durableId="716583175">
    <w:abstractNumId w:val="7"/>
  </w:num>
  <w:num w:numId="25" w16cid:durableId="115221532">
    <w:abstractNumId w:val="24"/>
  </w:num>
  <w:num w:numId="26" w16cid:durableId="449402970">
    <w:abstractNumId w:val="29"/>
  </w:num>
  <w:num w:numId="27" w16cid:durableId="1150098080">
    <w:abstractNumId w:val="16"/>
  </w:num>
  <w:num w:numId="28" w16cid:durableId="8139129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4896186">
    <w:abstractNumId w:val="12"/>
  </w:num>
  <w:num w:numId="30" w16cid:durableId="632708707">
    <w:abstractNumId w:val="15"/>
  </w:num>
  <w:num w:numId="31" w16cid:durableId="1164978416">
    <w:abstractNumId w:val="33"/>
  </w:num>
  <w:num w:numId="32" w16cid:durableId="1026445728">
    <w:abstractNumId w:val="20"/>
  </w:num>
  <w:num w:numId="33" w16cid:durableId="56171621">
    <w:abstractNumId w:val="3"/>
  </w:num>
  <w:num w:numId="34" w16cid:durableId="47195512">
    <w:abstractNumId w:val="0"/>
  </w:num>
  <w:num w:numId="35" w16cid:durableId="702096354">
    <w:abstractNumId w:val="26"/>
  </w:num>
  <w:num w:numId="36" w16cid:durableId="1444573891">
    <w:abstractNumId w:val="31"/>
  </w:num>
  <w:numIdMacAtCleanup w:val="4"/>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removePersonalInformation/>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41A"/>
    <w:rsid w:val="00012DC7"/>
    <w:rsid w:val="00013284"/>
    <w:rsid w:val="000151D1"/>
    <w:rsid w:val="00017AE1"/>
    <w:rsid w:val="000204F4"/>
    <w:rsid w:val="00035814"/>
    <w:rsid w:val="000438A7"/>
    <w:rsid w:val="00064E46"/>
    <w:rsid w:val="00071218"/>
    <w:rsid w:val="000745E4"/>
    <w:rsid w:val="000832DC"/>
    <w:rsid w:val="0009798F"/>
    <w:rsid w:val="000A28B5"/>
    <w:rsid w:val="000A51A6"/>
    <w:rsid w:val="000B0241"/>
    <w:rsid w:val="000B7270"/>
    <w:rsid w:val="000C2FD4"/>
    <w:rsid w:val="000D7327"/>
    <w:rsid w:val="000E4C88"/>
    <w:rsid w:val="00120F39"/>
    <w:rsid w:val="00140A79"/>
    <w:rsid w:val="00141EC9"/>
    <w:rsid w:val="001450DE"/>
    <w:rsid w:val="00147219"/>
    <w:rsid w:val="00152383"/>
    <w:rsid w:val="00153A6F"/>
    <w:rsid w:val="001960ED"/>
    <w:rsid w:val="001A415C"/>
    <w:rsid w:val="001B6949"/>
    <w:rsid w:val="001B7509"/>
    <w:rsid w:val="001C20D1"/>
    <w:rsid w:val="001E3177"/>
    <w:rsid w:val="001F3BE0"/>
    <w:rsid w:val="001F5F8C"/>
    <w:rsid w:val="0020218B"/>
    <w:rsid w:val="00204DF5"/>
    <w:rsid w:val="00232A52"/>
    <w:rsid w:val="002408DF"/>
    <w:rsid w:val="00243959"/>
    <w:rsid w:val="0025204C"/>
    <w:rsid w:val="0027526D"/>
    <w:rsid w:val="00291FAB"/>
    <w:rsid w:val="002A040F"/>
    <w:rsid w:val="002A1361"/>
    <w:rsid w:val="002A22BA"/>
    <w:rsid w:val="002A4C1E"/>
    <w:rsid w:val="002B367E"/>
    <w:rsid w:val="002B508E"/>
    <w:rsid w:val="002D165F"/>
    <w:rsid w:val="002F2189"/>
    <w:rsid w:val="002F4A6A"/>
    <w:rsid w:val="002F6195"/>
    <w:rsid w:val="00305C84"/>
    <w:rsid w:val="00307548"/>
    <w:rsid w:val="00312202"/>
    <w:rsid w:val="00365F17"/>
    <w:rsid w:val="00366474"/>
    <w:rsid w:val="003973C2"/>
    <w:rsid w:val="003A603A"/>
    <w:rsid w:val="003B5079"/>
    <w:rsid w:val="003E6407"/>
    <w:rsid w:val="003F27A1"/>
    <w:rsid w:val="00413EAE"/>
    <w:rsid w:val="00414972"/>
    <w:rsid w:val="00417A22"/>
    <w:rsid w:val="004234C8"/>
    <w:rsid w:val="0042778E"/>
    <w:rsid w:val="0044111F"/>
    <w:rsid w:val="00463318"/>
    <w:rsid w:val="00470140"/>
    <w:rsid w:val="004779FD"/>
    <w:rsid w:val="0048325A"/>
    <w:rsid w:val="004867F7"/>
    <w:rsid w:val="00494F87"/>
    <w:rsid w:val="004A1E2C"/>
    <w:rsid w:val="004A210C"/>
    <w:rsid w:val="004A251E"/>
    <w:rsid w:val="004A7E20"/>
    <w:rsid w:val="004B6E80"/>
    <w:rsid w:val="004D3F79"/>
    <w:rsid w:val="004D5C1A"/>
    <w:rsid w:val="004E2716"/>
    <w:rsid w:val="005056D1"/>
    <w:rsid w:val="00507C41"/>
    <w:rsid w:val="0052224E"/>
    <w:rsid w:val="00523D35"/>
    <w:rsid w:val="00542895"/>
    <w:rsid w:val="00543E82"/>
    <w:rsid w:val="00544449"/>
    <w:rsid w:val="005471DF"/>
    <w:rsid w:val="00555990"/>
    <w:rsid w:val="005668D7"/>
    <w:rsid w:val="00566F68"/>
    <w:rsid w:val="00597CC4"/>
    <w:rsid w:val="005A2DE9"/>
    <w:rsid w:val="005A3567"/>
    <w:rsid w:val="005C28C4"/>
    <w:rsid w:val="005C7E75"/>
    <w:rsid w:val="005E09FE"/>
    <w:rsid w:val="005E54B3"/>
    <w:rsid w:val="005F6A77"/>
    <w:rsid w:val="00600B9B"/>
    <w:rsid w:val="00601BA6"/>
    <w:rsid w:val="00605B47"/>
    <w:rsid w:val="00615A81"/>
    <w:rsid w:val="00642C88"/>
    <w:rsid w:val="00651369"/>
    <w:rsid w:val="006617E8"/>
    <w:rsid w:val="006666D3"/>
    <w:rsid w:val="006763BE"/>
    <w:rsid w:val="00692FD9"/>
    <w:rsid w:val="006A21B1"/>
    <w:rsid w:val="006B646A"/>
    <w:rsid w:val="006C651D"/>
    <w:rsid w:val="006D143D"/>
    <w:rsid w:val="00700DA5"/>
    <w:rsid w:val="00715492"/>
    <w:rsid w:val="00724A91"/>
    <w:rsid w:val="007505B6"/>
    <w:rsid w:val="00760CFA"/>
    <w:rsid w:val="007807A0"/>
    <w:rsid w:val="007973B0"/>
    <w:rsid w:val="007A355F"/>
    <w:rsid w:val="007B6699"/>
    <w:rsid w:val="007C0AB0"/>
    <w:rsid w:val="007C1470"/>
    <w:rsid w:val="007E48AD"/>
    <w:rsid w:val="007E64C2"/>
    <w:rsid w:val="008305F7"/>
    <w:rsid w:val="00830BF8"/>
    <w:rsid w:val="00835C6E"/>
    <w:rsid w:val="00860D13"/>
    <w:rsid w:val="0089617C"/>
    <w:rsid w:val="008B0054"/>
    <w:rsid w:val="008B481F"/>
    <w:rsid w:val="008C01D4"/>
    <w:rsid w:val="008F7CFD"/>
    <w:rsid w:val="009004B7"/>
    <w:rsid w:val="00906ED0"/>
    <w:rsid w:val="0090778E"/>
    <w:rsid w:val="009232CB"/>
    <w:rsid w:val="009264E0"/>
    <w:rsid w:val="009450AD"/>
    <w:rsid w:val="0094543C"/>
    <w:rsid w:val="00956CBD"/>
    <w:rsid w:val="00962252"/>
    <w:rsid w:val="0099388A"/>
    <w:rsid w:val="00994A98"/>
    <w:rsid w:val="009A5431"/>
    <w:rsid w:val="009B1F40"/>
    <w:rsid w:val="009B569A"/>
    <w:rsid w:val="009B6CB9"/>
    <w:rsid w:val="009E21F4"/>
    <w:rsid w:val="009E798C"/>
    <w:rsid w:val="00A156E6"/>
    <w:rsid w:val="00A25129"/>
    <w:rsid w:val="00A45207"/>
    <w:rsid w:val="00A46A95"/>
    <w:rsid w:val="00A52C3B"/>
    <w:rsid w:val="00A52FA9"/>
    <w:rsid w:val="00A53E5E"/>
    <w:rsid w:val="00A56EED"/>
    <w:rsid w:val="00A6539B"/>
    <w:rsid w:val="00A7214E"/>
    <w:rsid w:val="00AD63CA"/>
    <w:rsid w:val="00AD721A"/>
    <w:rsid w:val="00AE20E2"/>
    <w:rsid w:val="00AF10A1"/>
    <w:rsid w:val="00AF1AEE"/>
    <w:rsid w:val="00AF7F27"/>
    <w:rsid w:val="00B00C9D"/>
    <w:rsid w:val="00B21438"/>
    <w:rsid w:val="00B336FE"/>
    <w:rsid w:val="00B36E44"/>
    <w:rsid w:val="00B8041A"/>
    <w:rsid w:val="00BA078F"/>
    <w:rsid w:val="00BA4A65"/>
    <w:rsid w:val="00BB5577"/>
    <w:rsid w:val="00BD1EBC"/>
    <w:rsid w:val="00BF1CD4"/>
    <w:rsid w:val="00BF62B2"/>
    <w:rsid w:val="00C02DD4"/>
    <w:rsid w:val="00C13DFF"/>
    <w:rsid w:val="00C16A6D"/>
    <w:rsid w:val="00C3187C"/>
    <w:rsid w:val="00C33BFE"/>
    <w:rsid w:val="00C46D1E"/>
    <w:rsid w:val="00C71873"/>
    <w:rsid w:val="00C80F5E"/>
    <w:rsid w:val="00C8184F"/>
    <w:rsid w:val="00C829F1"/>
    <w:rsid w:val="00C84486"/>
    <w:rsid w:val="00C873F0"/>
    <w:rsid w:val="00C96E9D"/>
    <w:rsid w:val="00CA504A"/>
    <w:rsid w:val="00CB7537"/>
    <w:rsid w:val="00CD177D"/>
    <w:rsid w:val="00CE00C8"/>
    <w:rsid w:val="00CF3F3D"/>
    <w:rsid w:val="00D128DC"/>
    <w:rsid w:val="00D13765"/>
    <w:rsid w:val="00D22EC2"/>
    <w:rsid w:val="00D26AB3"/>
    <w:rsid w:val="00D30857"/>
    <w:rsid w:val="00D30F29"/>
    <w:rsid w:val="00D3272F"/>
    <w:rsid w:val="00D35571"/>
    <w:rsid w:val="00D427BC"/>
    <w:rsid w:val="00D46301"/>
    <w:rsid w:val="00D6146B"/>
    <w:rsid w:val="00D969A4"/>
    <w:rsid w:val="00DA31A6"/>
    <w:rsid w:val="00DB1AC7"/>
    <w:rsid w:val="00DB7A23"/>
    <w:rsid w:val="00E03A10"/>
    <w:rsid w:val="00E05BDE"/>
    <w:rsid w:val="00E07BBC"/>
    <w:rsid w:val="00E15D75"/>
    <w:rsid w:val="00E16264"/>
    <w:rsid w:val="00E2707D"/>
    <w:rsid w:val="00E3768C"/>
    <w:rsid w:val="00E40830"/>
    <w:rsid w:val="00E4366F"/>
    <w:rsid w:val="00E44E35"/>
    <w:rsid w:val="00E46041"/>
    <w:rsid w:val="00E67BD2"/>
    <w:rsid w:val="00EA1E7D"/>
    <w:rsid w:val="00EB5DF9"/>
    <w:rsid w:val="00EC7C90"/>
    <w:rsid w:val="00EF1D38"/>
    <w:rsid w:val="00F015D4"/>
    <w:rsid w:val="00F05E53"/>
    <w:rsid w:val="00F229F9"/>
    <w:rsid w:val="00F27338"/>
    <w:rsid w:val="00F2761F"/>
    <w:rsid w:val="00F27ADA"/>
    <w:rsid w:val="00F32AAE"/>
    <w:rsid w:val="00F32D27"/>
    <w:rsid w:val="00F40B2B"/>
    <w:rsid w:val="00F41B97"/>
    <w:rsid w:val="00F55F10"/>
    <w:rsid w:val="00F57E81"/>
    <w:rsid w:val="00F643D4"/>
    <w:rsid w:val="00F72E65"/>
    <w:rsid w:val="00F97261"/>
    <w:rsid w:val="00FA2379"/>
    <w:rsid w:val="00FA79D0"/>
    <w:rsid w:val="00FB0BEC"/>
    <w:rsid w:val="00FC3D1B"/>
    <w:rsid w:val="00FC58B2"/>
    <w:rsid w:val="00FD2253"/>
    <w:rsid w:val="00FF374A"/>
    <w:rsid w:val="13AFF9DD"/>
    <w:rsid w:val="18D8F5E3"/>
    <w:rsid w:val="209E6F3C"/>
    <w:rsid w:val="2EC7FCD4"/>
    <w:rsid w:val="3BCBD6C0"/>
    <w:rsid w:val="43188A65"/>
    <w:rsid w:val="7D07F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80AD"/>
  <w15:docId w15:val="{45A35392-DCDA-4558-A682-9C56B1C873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uiPriority="0"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365F17"/>
    <w:rPr>
      <w:sz w:val="20"/>
    </w:rPr>
  </w:style>
  <w:style w:type="paragraph" w:styleId="Nagwek1">
    <w:name w:val="heading 1"/>
    <w:aliases w:val="Znak2"/>
    <w:basedOn w:val="Normalny"/>
    <w:next w:val="Normalny"/>
    <w:link w:val="Nagwek1Znak"/>
    <w:qFormat/>
    <w:rsid w:val="00B8041A"/>
    <w:pPr>
      <w:keepNext/>
      <w:keepLines/>
      <w:numPr>
        <w:numId w:val="1"/>
      </w:numPr>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Nagwek2">
    <w:name w:val="heading 2"/>
    <w:basedOn w:val="Normalny"/>
    <w:next w:val="Normalny"/>
    <w:link w:val="Nagwek2Znak"/>
    <w:unhideWhenUsed/>
    <w:qFormat/>
    <w:rsid w:val="005668D7"/>
    <w:pPr>
      <w:keepNext/>
      <w:keepLines/>
      <w:numPr>
        <w:ilvl w:val="1"/>
        <w:numId w:val="1"/>
      </w:numPr>
      <w:spacing w:before="40" w:after="0"/>
      <w:outlineLvl w:val="1"/>
    </w:pPr>
    <w:rPr>
      <w:rFonts w:asciiTheme="majorHAnsi" w:hAnsiTheme="majorHAnsi" w:eastAsiaTheme="majorEastAsia"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668D7"/>
    <w:pPr>
      <w:keepNext/>
      <w:keepLines/>
      <w:numPr>
        <w:ilvl w:val="2"/>
        <w:numId w:val="1"/>
      </w:numPr>
      <w:spacing w:before="40" w:after="0"/>
      <w:outlineLvl w:val="2"/>
    </w:pPr>
    <w:rPr>
      <w:rFonts w:asciiTheme="majorHAnsi" w:hAnsiTheme="majorHAnsi" w:eastAsiaTheme="majorEastAsia"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668D7"/>
    <w:pPr>
      <w:keepNext/>
      <w:keepLines/>
      <w:numPr>
        <w:ilvl w:val="3"/>
        <w:numId w:val="1"/>
      </w:numPr>
      <w:spacing w:before="40" w:after="0"/>
      <w:outlineLvl w:val="3"/>
    </w:pPr>
    <w:rPr>
      <w:rFonts w:asciiTheme="majorHAnsi" w:hAnsiTheme="majorHAnsi" w:eastAsiaTheme="majorEastAsia" w:cstheme="majorBidi"/>
      <w:i/>
      <w:iCs/>
      <w:color w:val="365F91" w:themeColor="accent1" w:themeShade="BF"/>
    </w:rPr>
  </w:style>
  <w:style w:type="paragraph" w:styleId="Nagwek5">
    <w:name w:val="heading 5"/>
    <w:basedOn w:val="Normalny"/>
    <w:next w:val="Normalny"/>
    <w:link w:val="Nagwek5Znak"/>
    <w:uiPriority w:val="9"/>
    <w:semiHidden/>
    <w:unhideWhenUsed/>
    <w:qFormat/>
    <w:rsid w:val="005668D7"/>
    <w:pPr>
      <w:keepNext/>
      <w:keepLines/>
      <w:numPr>
        <w:ilvl w:val="4"/>
        <w:numId w:val="1"/>
      </w:numPr>
      <w:spacing w:before="40" w:after="0"/>
      <w:outlineLvl w:val="4"/>
    </w:pPr>
    <w:rPr>
      <w:rFonts w:asciiTheme="majorHAnsi" w:hAnsiTheme="majorHAnsi" w:eastAsiaTheme="majorEastAsia" w:cstheme="majorBidi"/>
      <w:color w:val="365F91" w:themeColor="accent1" w:themeShade="BF"/>
    </w:rPr>
  </w:style>
  <w:style w:type="paragraph" w:styleId="Nagwek6">
    <w:name w:val="heading 6"/>
    <w:basedOn w:val="Normalny"/>
    <w:next w:val="Normalny"/>
    <w:link w:val="Nagwek6Znak"/>
    <w:uiPriority w:val="9"/>
    <w:semiHidden/>
    <w:unhideWhenUsed/>
    <w:qFormat/>
    <w:rsid w:val="005668D7"/>
    <w:pPr>
      <w:keepNext/>
      <w:keepLines/>
      <w:numPr>
        <w:ilvl w:val="5"/>
        <w:numId w:val="1"/>
      </w:numPr>
      <w:spacing w:before="40" w:after="0"/>
      <w:outlineLvl w:val="5"/>
    </w:pPr>
    <w:rPr>
      <w:rFonts w:asciiTheme="majorHAnsi" w:hAnsiTheme="majorHAnsi" w:eastAsiaTheme="majorEastAsia" w:cstheme="majorBidi"/>
      <w:color w:val="243F60" w:themeColor="accent1" w:themeShade="7F"/>
    </w:rPr>
  </w:style>
  <w:style w:type="paragraph" w:styleId="Nagwek7">
    <w:name w:val="heading 7"/>
    <w:basedOn w:val="Normalny"/>
    <w:next w:val="Normalny"/>
    <w:link w:val="Nagwek7Znak"/>
    <w:uiPriority w:val="9"/>
    <w:semiHidden/>
    <w:unhideWhenUsed/>
    <w:qFormat/>
    <w:rsid w:val="005668D7"/>
    <w:pPr>
      <w:keepNext/>
      <w:keepLines/>
      <w:numPr>
        <w:ilvl w:val="6"/>
        <w:numId w:val="1"/>
      </w:numPr>
      <w:spacing w:before="40" w:after="0"/>
      <w:outlineLvl w:val="6"/>
    </w:pPr>
    <w:rPr>
      <w:rFonts w:asciiTheme="majorHAnsi" w:hAnsiTheme="majorHAnsi" w:eastAsiaTheme="majorEastAsia" w:cstheme="majorBidi"/>
      <w:i/>
      <w:iCs/>
      <w:color w:val="243F60" w:themeColor="accent1" w:themeShade="7F"/>
    </w:rPr>
  </w:style>
  <w:style w:type="paragraph" w:styleId="Nagwek8">
    <w:name w:val="heading 8"/>
    <w:basedOn w:val="Normalny"/>
    <w:next w:val="Normalny"/>
    <w:link w:val="Nagwek8Znak"/>
    <w:uiPriority w:val="9"/>
    <w:semiHidden/>
    <w:unhideWhenUsed/>
    <w:qFormat/>
    <w:rsid w:val="005668D7"/>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668D7"/>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aliases w:val="Znak2 Znak"/>
    <w:basedOn w:val="Domylnaczcionkaakapitu"/>
    <w:link w:val="Nagwek1"/>
    <w:qFormat/>
    <w:rsid w:val="00B8041A"/>
    <w:rPr>
      <w:rFonts w:asciiTheme="majorHAnsi" w:hAnsiTheme="majorHAnsi" w:eastAsiaTheme="majorEastAsia" w:cstheme="majorBidi"/>
      <w:b/>
      <w:bCs/>
      <w:color w:val="365F91" w:themeColor="accent1" w:themeShade="BF"/>
      <w:sz w:val="28"/>
      <w:szCs w:val="28"/>
    </w:rPr>
  </w:style>
  <w:style w:type="paragraph" w:styleId="Akapitzlist">
    <w:name w:val="List Paragraph"/>
    <w:aliases w:val="Normal,sw tekst,L1,Numerowanie,Akapit z listą BS,Kolorowa lista — akcent 11,Akapit z listą5,T_SZ_List Paragraph,Podsis rysunku,List Paragraph2,Akapit z listą1,ISCG Numerowanie,lp1,Akapit z listą31,Wypunktowanie,Normal2,Dot,List Paragraph"/>
    <w:basedOn w:val="Normalny"/>
    <w:link w:val="AkapitzlistZnak"/>
    <w:uiPriority w:val="34"/>
    <w:qFormat/>
    <w:rsid w:val="00B8041A"/>
    <w:pPr>
      <w:ind w:left="720"/>
      <w:contextualSpacing/>
    </w:pPr>
  </w:style>
  <w:style w:type="paragraph" w:styleId="Tytu">
    <w:name w:val="Title"/>
    <w:basedOn w:val="Normalny"/>
    <w:next w:val="Normalny"/>
    <w:link w:val="TytuZnak"/>
    <w:qFormat/>
    <w:rsid w:val="00CA504A"/>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rsid w:val="00CA504A"/>
    <w:rPr>
      <w:rFonts w:asciiTheme="majorHAnsi" w:hAnsiTheme="majorHAnsi" w:eastAsiaTheme="majorEastAsia" w:cstheme="majorBidi"/>
      <w:spacing w:val="-10"/>
      <w:kern w:val="28"/>
      <w:sz w:val="56"/>
      <w:szCs w:val="56"/>
    </w:rPr>
  </w:style>
  <w:style w:type="character" w:styleId="Nagwek2Znak" w:customStyle="1">
    <w:name w:val="Nagłówek 2 Znak"/>
    <w:basedOn w:val="Domylnaczcionkaakapitu"/>
    <w:link w:val="Nagwek2"/>
    <w:uiPriority w:val="9"/>
    <w:qFormat/>
    <w:rsid w:val="005668D7"/>
    <w:rPr>
      <w:rFonts w:asciiTheme="majorHAnsi" w:hAnsiTheme="majorHAnsi" w:eastAsiaTheme="majorEastAsia" w:cstheme="majorBidi"/>
      <w:color w:val="365F91" w:themeColor="accent1" w:themeShade="BF"/>
      <w:sz w:val="26"/>
      <w:szCs w:val="26"/>
    </w:rPr>
  </w:style>
  <w:style w:type="character" w:styleId="Nagwek3Znak" w:customStyle="1">
    <w:name w:val="Nagłówek 3 Znak"/>
    <w:basedOn w:val="Domylnaczcionkaakapitu"/>
    <w:link w:val="Nagwek3"/>
    <w:uiPriority w:val="9"/>
    <w:rsid w:val="005668D7"/>
    <w:rPr>
      <w:rFonts w:asciiTheme="majorHAnsi" w:hAnsiTheme="majorHAnsi" w:eastAsiaTheme="majorEastAsia" w:cstheme="majorBidi"/>
      <w:color w:val="243F60" w:themeColor="accent1" w:themeShade="7F"/>
      <w:sz w:val="24"/>
      <w:szCs w:val="24"/>
    </w:rPr>
  </w:style>
  <w:style w:type="character" w:styleId="Nagwek4Znak" w:customStyle="1">
    <w:name w:val="Nagłówek 4 Znak"/>
    <w:basedOn w:val="Domylnaczcionkaakapitu"/>
    <w:link w:val="Nagwek4"/>
    <w:uiPriority w:val="9"/>
    <w:semiHidden/>
    <w:rsid w:val="005668D7"/>
    <w:rPr>
      <w:rFonts w:asciiTheme="majorHAnsi" w:hAnsiTheme="majorHAnsi" w:eastAsiaTheme="majorEastAsia" w:cstheme="majorBidi"/>
      <w:i/>
      <w:iCs/>
      <w:color w:val="365F91" w:themeColor="accent1" w:themeShade="BF"/>
      <w:sz w:val="20"/>
    </w:rPr>
  </w:style>
  <w:style w:type="character" w:styleId="Nagwek5Znak" w:customStyle="1">
    <w:name w:val="Nagłówek 5 Znak"/>
    <w:basedOn w:val="Domylnaczcionkaakapitu"/>
    <w:link w:val="Nagwek5"/>
    <w:uiPriority w:val="9"/>
    <w:semiHidden/>
    <w:rsid w:val="005668D7"/>
    <w:rPr>
      <w:rFonts w:asciiTheme="majorHAnsi" w:hAnsiTheme="majorHAnsi" w:eastAsiaTheme="majorEastAsia" w:cstheme="majorBidi"/>
      <w:color w:val="365F91" w:themeColor="accent1" w:themeShade="BF"/>
      <w:sz w:val="20"/>
    </w:rPr>
  </w:style>
  <w:style w:type="character" w:styleId="Nagwek6Znak" w:customStyle="1">
    <w:name w:val="Nagłówek 6 Znak"/>
    <w:basedOn w:val="Domylnaczcionkaakapitu"/>
    <w:link w:val="Nagwek6"/>
    <w:uiPriority w:val="9"/>
    <w:semiHidden/>
    <w:rsid w:val="005668D7"/>
    <w:rPr>
      <w:rFonts w:asciiTheme="majorHAnsi" w:hAnsiTheme="majorHAnsi" w:eastAsiaTheme="majorEastAsia" w:cstheme="majorBidi"/>
      <w:color w:val="243F60" w:themeColor="accent1" w:themeShade="7F"/>
      <w:sz w:val="20"/>
    </w:rPr>
  </w:style>
  <w:style w:type="character" w:styleId="Nagwek7Znak" w:customStyle="1">
    <w:name w:val="Nagłówek 7 Znak"/>
    <w:basedOn w:val="Domylnaczcionkaakapitu"/>
    <w:link w:val="Nagwek7"/>
    <w:uiPriority w:val="9"/>
    <w:semiHidden/>
    <w:rsid w:val="005668D7"/>
    <w:rPr>
      <w:rFonts w:asciiTheme="majorHAnsi" w:hAnsiTheme="majorHAnsi" w:eastAsiaTheme="majorEastAsia" w:cstheme="majorBidi"/>
      <w:i/>
      <w:iCs/>
      <w:color w:val="243F60" w:themeColor="accent1" w:themeShade="7F"/>
      <w:sz w:val="20"/>
    </w:rPr>
  </w:style>
  <w:style w:type="character" w:styleId="Nagwek8Znak" w:customStyle="1">
    <w:name w:val="Nagłówek 8 Znak"/>
    <w:basedOn w:val="Domylnaczcionkaakapitu"/>
    <w:link w:val="Nagwek8"/>
    <w:uiPriority w:val="9"/>
    <w:semiHidden/>
    <w:rsid w:val="005668D7"/>
    <w:rPr>
      <w:rFonts w:asciiTheme="majorHAnsi" w:hAnsiTheme="majorHAnsi" w:eastAsiaTheme="majorEastAsia" w:cstheme="majorBidi"/>
      <w:color w:val="272727" w:themeColor="text1" w:themeTint="D8"/>
      <w:sz w:val="21"/>
      <w:szCs w:val="21"/>
    </w:rPr>
  </w:style>
  <w:style w:type="character" w:styleId="Nagwek9Znak" w:customStyle="1">
    <w:name w:val="Nagłówek 9 Znak"/>
    <w:basedOn w:val="Domylnaczcionkaakapitu"/>
    <w:link w:val="Nagwek9"/>
    <w:uiPriority w:val="9"/>
    <w:semiHidden/>
    <w:rsid w:val="005668D7"/>
    <w:rPr>
      <w:rFonts w:asciiTheme="majorHAnsi" w:hAnsiTheme="majorHAnsi" w:eastAsiaTheme="majorEastAsia" w:cstheme="majorBidi"/>
      <w:i/>
      <w:iCs/>
      <w:color w:val="272727" w:themeColor="text1" w:themeTint="D8"/>
      <w:sz w:val="21"/>
      <w:szCs w:val="21"/>
    </w:rPr>
  </w:style>
  <w:style w:type="character" w:styleId="AkapitzlistZnak" w:customStyle="1">
    <w:name w:val="Akapit z listą Znak"/>
    <w:aliases w:val="Normal Znak,sw tekst Znak,L1 Znak,Numerowanie Znak,Akapit z listą BS Znak,Kolorowa lista — akcent 11 Znak,Akapit z listą5 Znak,T_SZ_List Paragraph Znak,Podsis rysunku Znak,List Paragraph2 Znak,Akapit z listą1 Znak,lp1 Znak,Dot Znak"/>
    <w:basedOn w:val="Domylnaczcionkaakapitu"/>
    <w:link w:val="Akapitzlist"/>
    <w:uiPriority w:val="34"/>
    <w:qFormat/>
    <w:locked/>
    <w:rsid w:val="00AF1AEE"/>
  </w:style>
  <w:style w:type="table" w:styleId="Tabela-Siatka">
    <w:name w:val="Table Grid"/>
    <w:basedOn w:val="Standardowy"/>
    <w:uiPriority w:val="39"/>
    <w:rsid w:val="00A53E5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ksttreciPogrubienie" w:customStyle="1">
    <w:name w:val="Tekst treści + Pogrubienie"/>
    <w:rsid w:val="00366474"/>
    <w:rPr>
      <w:b/>
      <w:bCs/>
      <w:sz w:val="18"/>
      <w:szCs w:val="18"/>
      <w:lang w:bidi="ar-SA"/>
    </w:rPr>
  </w:style>
  <w:style w:type="character" w:styleId="TeksttreciPogrubienie2" w:customStyle="1">
    <w:name w:val="Tekst treści + Pogrubienie2"/>
    <w:aliases w:val="Kursywa"/>
    <w:rsid w:val="00366474"/>
    <w:rPr>
      <w:b/>
      <w:bCs/>
      <w:i/>
      <w:iCs/>
      <w:sz w:val="18"/>
      <w:szCs w:val="18"/>
      <w:lang w:bidi="ar-SA"/>
    </w:rPr>
  </w:style>
  <w:style w:type="character" w:styleId="fbullets" w:customStyle="1">
    <w:name w:val="f_bullets"/>
    <w:basedOn w:val="Domylnaczcionkaakapitu"/>
    <w:rsid w:val="00366474"/>
  </w:style>
  <w:style w:type="character" w:styleId="Teksttreci4" w:customStyle="1">
    <w:name w:val="Tekst treści4"/>
    <w:rsid w:val="00366474"/>
    <w:rPr>
      <w:noProof/>
      <w:sz w:val="18"/>
      <w:szCs w:val="18"/>
      <w:lang w:bidi="ar-SA"/>
    </w:rPr>
  </w:style>
  <w:style w:type="character" w:styleId="apple-converted-space" w:customStyle="1">
    <w:name w:val="apple-converted-space"/>
    <w:basedOn w:val="Domylnaczcionkaakapitu"/>
    <w:rsid w:val="00366474"/>
  </w:style>
  <w:style w:type="paragraph" w:styleId="NUMERUJ" w:customStyle="1">
    <w:name w:val="NUMERUJ"/>
    <w:basedOn w:val="Normalny"/>
    <w:rsid w:val="00A6539B"/>
    <w:pPr>
      <w:numPr>
        <w:numId w:val="2"/>
      </w:numPr>
      <w:spacing w:before="40" w:after="40" w:line="300" w:lineRule="atLeast"/>
    </w:pPr>
    <w:rPr>
      <w:rFonts w:ascii="Arial" w:hAnsi="Arial" w:eastAsia="Times New Roman" w:cs="Times New Roman"/>
      <w:szCs w:val="20"/>
      <w:lang w:eastAsia="pl-PL"/>
    </w:rPr>
  </w:style>
  <w:style w:type="paragraph" w:styleId="NormalnyWeb">
    <w:name w:val="Normal (Web)"/>
    <w:basedOn w:val="Normalny"/>
    <w:uiPriority w:val="99"/>
    <w:unhideWhenUsed/>
    <w:rsid w:val="00A6539B"/>
    <w:pPr>
      <w:spacing w:before="100" w:beforeAutospacing="1" w:after="100" w:afterAutospacing="1" w:line="240" w:lineRule="auto"/>
    </w:pPr>
    <w:rPr>
      <w:rFonts w:ascii="Times New Roman" w:hAnsi="Times New Roman" w:eastAsia="Calibri" w:cs="Times New Roman"/>
      <w:sz w:val="24"/>
      <w:szCs w:val="24"/>
      <w:lang w:eastAsia="pl-PL"/>
    </w:rPr>
  </w:style>
  <w:style w:type="character" w:styleId="Odwoaniedokomentarza">
    <w:name w:val="annotation reference"/>
    <w:basedOn w:val="Domylnaczcionkaakapitu"/>
    <w:unhideWhenUsed/>
    <w:qFormat/>
    <w:rsid w:val="006C651D"/>
    <w:rPr>
      <w:sz w:val="16"/>
      <w:szCs w:val="16"/>
    </w:rPr>
  </w:style>
  <w:style w:type="paragraph" w:styleId="Tekstkomentarza">
    <w:name w:val="annotation text"/>
    <w:basedOn w:val="Normalny"/>
    <w:link w:val="TekstkomentarzaZnak"/>
    <w:uiPriority w:val="99"/>
    <w:unhideWhenUsed/>
    <w:qFormat/>
    <w:rsid w:val="006C651D"/>
    <w:pPr>
      <w:spacing w:line="240" w:lineRule="auto"/>
    </w:pPr>
    <w:rPr>
      <w:szCs w:val="20"/>
    </w:rPr>
  </w:style>
  <w:style w:type="character" w:styleId="TekstkomentarzaZnak" w:customStyle="1">
    <w:name w:val="Tekst komentarza Znak"/>
    <w:basedOn w:val="Domylnaczcionkaakapitu"/>
    <w:link w:val="Tekstkomentarza"/>
    <w:uiPriority w:val="99"/>
    <w:qFormat/>
    <w:rsid w:val="006C651D"/>
    <w:rPr>
      <w:sz w:val="20"/>
      <w:szCs w:val="20"/>
    </w:rPr>
  </w:style>
  <w:style w:type="paragraph" w:styleId="Tematkomentarza">
    <w:name w:val="annotation subject"/>
    <w:basedOn w:val="Tekstkomentarza"/>
    <w:next w:val="Tekstkomentarza"/>
    <w:link w:val="TematkomentarzaZnak"/>
    <w:uiPriority w:val="99"/>
    <w:semiHidden/>
    <w:unhideWhenUsed/>
    <w:qFormat/>
    <w:rsid w:val="006C651D"/>
    <w:rPr>
      <w:b/>
      <w:bCs/>
    </w:rPr>
  </w:style>
  <w:style w:type="character" w:styleId="TematkomentarzaZnak" w:customStyle="1">
    <w:name w:val="Temat komentarza Znak"/>
    <w:basedOn w:val="TekstkomentarzaZnak"/>
    <w:link w:val="Tematkomentarza"/>
    <w:uiPriority w:val="99"/>
    <w:semiHidden/>
    <w:qFormat/>
    <w:rsid w:val="006C651D"/>
    <w:rPr>
      <w:b/>
      <w:bCs/>
      <w:sz w:val="20"/>
      <w:szCs w:val="20"/>
    </w:rPr>
  </w:style>
  <w:style w:type="paragraph" w:styleId="Akapitzlist3" w:customStyle="1">
    <w:name w:val="Akapit z listą3"/>
    <w:basedOn w:val="Normalny"/>
    <w:rsid w:val="00601BA6"/>
    <w:pPr>
      <w:spacing w:after="0" w:line="240" w:lineRule="auto"/>
      <w:ind w:left="720"/>
      <w:contextualSpacing/>
    </w:pPr>
    <w:rPr>
      <w:rFonts w:ascii="Times New Roman" w:hAnsi="Times New Roman" w:eastAsia="Calibri" w:cs="Times New Roman"/>
      <w:sz w:val="24"/>
      <w:szCs w:val="20"/>
      <w:lang w:eastAsia="pl-PL"/>
    </w:rPr>
  </w:style>
  <w:style w:type="paragraph" w:styleId="Nagwek">
    <w:name w:val="header"/>
    <w:basedOn w:val="Normalny"/>
    <w:link w:val="NagwekZnak"/>
    <w:unhideWhenUsed/>
    <w:qFormat/>
    <w:rsid w:val="007807A0"/>
    <w:pPr>
      <w:tabs>
        <w:tab w:val="center" w:pos="4536"/>
        <w:tab w:val="right" w:pos="9072"/>
      </w:tabs>
      <w:spacing w:after="0" w:line="240" w:lineRule="auto"/>
    </w:pPr>
  </w:style>
  <w:style w:type="character" w:styleId="NagwekZnak" w:customStyle="1">
    <w:name w:val="Nagłówek Znak"/>
    <w:basedOn w:val="Domylnaczcionkaakapitu"/>
    <w:link w:val="Nagwek"/>
    <w:uiPriority w:val="99"/>
    <w:qFormat/>
    <w:rsid w:val="007807A0"/>
  </w:style>
  <w:style w:type="paragraph" w:styleId="Stopka">
    <w:name w:val="footer"/>
    <w:basedOn w:val="Normalny"/>
    <w:link w:val="StopkaZnak"/>
    <w:uiPriority w:val="99"/>
    <w:unhideWhenUsed/>
    <w:rsid w:val="007807A0"/>
    <w:pPr>
      <w:tabs>
        <w:tab w:val="center" w:pos="4536"/>
        <w:tab w:val="right" w:pos="9072"/>
      </w:tabs>
      <w:spacing w:after="0" w:line="240" w:lineRule="auto"/>
    </w:pPr>
  </w:style>
  <w:style w:type="character" w:styleId="StopkaZnak" w:customStyle="1">
    <w:name w:val="Stopka Znak"/>
    <w:basedOn w:val="Domylnaczcionkaakapitu"/>
    <w:link w:val="Stopka"/>
    <w:uiPriority w:val="99"/>
    <w:qFormat/>
    <w:rsid w:val="007807A0"/>
  </w:style>
  <w:style w:type="table" w:styleId="Siatkatabelijasna">
    <w:name w:val="Grid Table Light"/>
    <w:basedOn w:val="Standardowy"/>
    <w:uiPriority w:val="40"/>
    <w:rsid w:val="007E64C2"/>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Pogrubienie">
    <w:name w:val="Strong"/>
    <w:basedOn w:val="Domylnaczcionkaakapitu"/>
    <w:uiPriority w:val="22"/>
    <w:qFormat/>
    <w:rsid w:val="00A156E6"/>
    <w:rPr>
      <w:b/>
      <w:bCs/>
    </w:rPr>
  </w:style>
  <w:style w:type="paragraph" w:styleId="Nagwek11" w:customStyle="1">
    <w:name w:val="Nagłówek 11"/>
    <w:basedOn w:val="Normalny"/>
    <w:uiPriority w:val="9"/>
    <w:qFormat/>
    <w:rsid w:val="00D6146B"/>
    <w:pPr>
      <w:keepNext/>
      <w:keepLines/>
      <w:suppressAutoHyphens/>
      <w:spacing w:before="480" w:after="240" w:line="240" w:lineRule="auto"/>
      <w:outlineLvl w:val="0"/>
    </w:pPr>
    <w:rPr>
      <w:rFonts w:ascii="Calibri Light" w:hAnsi="Calibri Light" w:eastAsia="Calibri Light" w:cs="Times New Roman"/>
      <w:b/>
      <w:bCs/>
      <w:color w:val="365F91"/>
      <w:sz w:val="28"/>
      <w:szCs w:val="28"/>
      <w:lang w:val="x-none" w:eastAsia="ar-SA"/>
    </w:rPr>
  </w:style>
  <w:style w:type="paragraph" w:styleId="Nagwek21" w:customStyle="1">
    <w:name w:val="Nagłówek 21"/>
    <w:basedOn w:val="Normalny"/>
    <w:uiPriority w:val="9"/>
    <w:unhideWhenUsed/>
    <w:qFormat/>
    <w:rsid w:val="00D6146B"/>
    <w:pPr>
      <w:keepNext/>
      <w:keepLines/>
      <w:suppressAutoHyphens/>
      <w:spacing w:before="200" w:after="0" w:line="240" w:lineRule="auto"/>
      <w:outlineLvl w:val="1"/>
    </w:pPr>
    <w:rPr>
      <w:rFonts w:ascii="Calibri Light" w:hAnsi="Calibri Light" w:eastAsia="Calibri Light" w:cs="Times New Roman"/>
      <w:b/>
      <w:bCs/>
      <w:color w:val="4F81BD"/>
      <w:sz w:val="26"/>
      <w:szCs w:val="26"/>
      <w:lang w:val="x-none" w:eastAsia="ar-SA"/>
    </w:rPr>
  </w:style>
  <w:style w:type="character" w:styleId="TekstdymkaZnak" w:customStyle="1">
    <w:name w:val="Tekst dymka Znak"/>
    <w:link w:val="Tekstdymka"/>
    <w:uiPriority w:val="99"/>
    <w:semiHidden/>
    <w:qFormat/>
    <w:rsid w:val="00D6146B"/>
    <w:rPr>
      <w:rFonts w:ascii="Cambria Math" w:hAnsi="Cambria Math" w:cs="Cambria Math"/>
      <w:sz w:val="16"/>
      <w:szCs w:val="16"/>
    </w:rPr>
  </w:style>
  <w:style w:type="character" w:styleId="czeinternetowe" w:customStyle="1">
    <w:name w:val="Łącze internetowe"/>
    <w:uiPriority w:val="99"/>
    <w:unhideWhenUsed/>
    <w:rsid w:val="00D6146B"/>
    <w:rPr>
      <w:color w:val="0000FF"/>
      <w:u w:val="single"/>
    </w:rPr>
  </w:style>
  <w:style w:type="character" w:styleId="ListLabel1" w:customStyle="1">
    <w:name w:val="ListLabel 1"/>
    <w:qFormat/>
    <w:rsid w:val="00D6146B"/>
    <w:rPr>
      <w:rFonts w:cs="Yu Mincho Light"/>
    </w:rPr>
  </w:style>
  <w:style w:type="character" w:styleId="ListLabel2" w:customStyle="1">
    <w:name w:val="ListLabel 2"/>
    <w:qFormat/>
    <w:rsid w:val="00D6146B"/>
    <w:rPr>
      <w:rFonts w:cs="Yu Mincho Light"/>
    </w:rPr>
  </w:style>
  <w:style w:type="character" w:styleId="ListLabel3" w:customStyle="1">
    <w:name w:val="ListLabel 3"/>
    <w:qFormat/>
    <w:rsid w:val="00D6146B"/>
    <w:rPr>
      <w:rFonts w:cs="Yu Mincho Light"/>
    </w:rPr>
  </w:style>
  <w:style w:type="character" w:styleId="czeindeksu" w:customStyle="1">
    <w:name w:val="Łącze indeksu"/>
    <w:qFormat/>
    <w:rsid w:val="00D6146B"/>
  </w:style>
  <w:style w:type="character" w:styleId="Znakinumeracji" w:customStyle="1">
    <w:name w:val="Znaki numeracji"/>
    <w:qFormat/>
    <w:rsid w:val="00D6146B"/>
  </w:style>
  <w:style w:type="character" w:styleId="Znakiwypunktowania" w:customStyle="1">
    <w:name w:val="Znaki wypunktowania"/>
    <w:qFormat/>
    <w:rsid w:val="00D6146B"/>
    <w:rPr>
      <w:rFonts w:ascii="Calibri Light" w:hAnsi="Calibri Light" w:eastAsia="Calibri Light" w:cs="Calibri Light"/>
    </w:rPr>
  </w:style>
  <w:style w:type="character" w:styleId="ListLabel4" w:customStyle="1">
    <w:name w:val="ListLabel 4"/>
    <w:qFormat/>
    <w:rsid w:val="00D6146B"/>
    <w:rPr>
      <w:rFonts w:cs="Yu Mincho Light"/>
    </w:rPr>
  </w:style>
  <w:style w:type="character" w:styleId="ListLabel5" w:customStyle="1">
    <w:name w:val="ListLabel 5"/>
    <w:qFormat/>
    <w:rsid w:val="00D6146B"/>
    <w:rPr>
      <w:rFonts w:cs="Cambria Math"/>
    </w:rPr>
  </w:style>
  <w:style w:type="character" w:styleId="ListLabel6" w:customStyle="1">
    <w:name w:val="ListLabel 6"/>
    <w:qFormat/>
    <w:rsid w:val="00D6146B"/>
    <w:rPr>
      <w:rFonts w:cs="Yu Mincho Light"/>
    </w:rPr>
  </w:style>
  <w:style w:type="character" w:styleId="ListLabel7" w:customStyle="1">
    <w:name w:val="ListLabel 7"/>
    <w:qFormat/>
    <w:rsid w:val="00D6146B"/>
    <w:rPr>
      <w:rFonts w:cs="Yu Mincho Light"/>
    </w:rPr>
  </w:style>
  <w:style w:type="character" w:styleId="ListLabel8" w:customStyle="1">
    <w:name w:val="ListLabel 8"/>
    <w:qFormat/>
    <w:rsid w:val="00D6146B"/>
    <w:rPr>
      <w:rFonts w:cs="Cambria Math"/>
    </w:rPr>
  </w:style>
  <w:style w:type="character" w:styleId="ListLabel9" w:customStyle="1">
    <w:name w:val="ListLabel 9"/>
    <w:qFormat/>
    <w:rsid w:val="00D6146B"/>
    <w:rPr>
      <w:rFonts w:cs="Yu Mincho Light"/>
    </w:rPr>
  </w:style>
  <w:style w:type="character" w:styleId="ListLabel10" w:customStyle="1">
    <w:name w:val="ListLabel 10"/>
    <w:qFormat/>
    <w:rsid w:val="00D6146B"/>
    <w:rPr>
      <w:rFonts w:cs="Yu Mincho Light"/>
    </w:rPr>
  </w:style>
  <w:style w:type="character" w:styleId="ListLabel11" w:customStyle="1">
    <w:name w:val="ListLabel 11"/>
    <w:qFormat/>
    <w:rsid w:val="00D6146B"/>
    <w:rPr>
      <w:rFonts w:cs="Cambria Math"/>
    </w:rPr>
  </w:style>
  <w:style w:type="character" w:styleId="ListLabel12" w:customStyle="1">
    <w:name w:val="ListLabel 12"/>
    <w:qFormat/>
    <w:rsid w:val="00D6146B"/>
    <w:rPr>
      <w:rFonts w:cs="Yu Mincho Light"/>
    </w:rPr>
  </w:style>
  <w:style w:type="character" w:styleId="ListLabel13" w:customStyle="1">
    <w:name w:val="ListLabel 13"/>
    <w:qFormat/>
    <w:rsid w:val="00D6146B"/>
    <w:rPr>
      <w:rFonts w:cs="Cambria Math"/>
    </w:rPr>
  </w:style>
  <w:style w:type="character" w:styleId="ListLabel14" w:customStyle="1">
    <w:name w:val="ListLabel 14"/>
    <w:qFormat/>
    <w:rsid w:val="00D6146B"/>
    <w:rPr>
      <w:rFonts w:cs="Yu Mincho Light"/>
    </w:rPr>
  </w:style>
  <w:style w:type="character" w:styleId="ListLabel15" w:customStyle="1">
    <w:name w:val="ListLabel 15"/>
    <w:qFormat/>
    <w:rsid w:val="00D6146B"/>
    <w:rPr>
      <w:rFonts w:cs="Yu Mincho Light"/>
    </w:rPr>
  </w:style>
  <w:style w:type="character" w:styleId="ListLabel16" w:customStyle="1">
    <w:name w:val="ListLabel 16"/>
    <w:qFormat/>
    <w:rsid w:val="00D6146B"/>
    <w:rPr>
      <w:rFonts w:cs="Cambria Math"/>
    </w:rPr>
  </w:style>
  <w:style w:type="character" w:styleId="ListLabel17" w:customStyle="1">
    <w:name w:val="ListLabel 17"/>
    <w:qFormat/>
    <w:rsid w:val="00D6146B"/>
    <w:rPr>
      <w:rFonts w:cs="Yu Mincho Light"/>
    </w:rPr>
  </w:style>
  <w:style w:type="character" w:styleId="ListLabel18" w:customStyle="1">
    <w:name w:val="ListLabel 18"/>
    <w:qFormat/>
    <w:rsid w:val="00D6146B"/>
    <w:rPr>
      <w:rFonts w:cs="Yu Mincho Light"/>
    </w:rPr>
  </w:style>
  <w:style w:type="character" w:styleId="ListLabel19" w:customStyle="1">
    <w:name w:val="ListLabel 19"/>
    <w:qFormat/>
    <w:rsid w:val="00D6146B"/>
    <w:rPr>
      <w:rFonts w:cs="Cambria Math"/>
    </w:rPr>
  </w:style>
  <w:style w:type="paragraph" w:styleId="Tekstpodstawowy">
    <w:name w:val="Body Text"/>
    <w:basedOn w:val="Normalny"/>
    <w:link w:val="TekstpodstawowyZnak"/>
    <w:rsid w:val="00D6146B"/>
    <w:pPr>
      <w:spacing w:after="140" w:line="288" w:lineRule="auto"/>
    </w:pPr>
    <w:rPr>
      <w:rFonts w:ascii="Yu Mincho Light" w:hAnsi="Yu Mincho Light" w:eastAsia="Yu Mincho Light" w:cs="Times New Roman"/>
      <w:color w:val="00000A"/>
      <w:sz w:val="22"/>
      <w:lang w:val="x-none"/>
    </w:rPr>
  </w:style>
  <w:style w:type="character" w:styleId="TekstpodstawowyZnak" w:customStyle="1">
    <w:name w:val="Tekst podstawowy Znak"/>
    <w:basedOn w:val="Domylnaczcionkaakapitu"/>
    <w:link w:val="Tekstpodstawowy"/>
    <w:rsid w:val="00D6146B"/>
    <w:rPr>
      <w:rFonts w:ascii="Yu Mincho Light" w:hAnsi="Yu Mincho Light" w:eastAsia="Yu Mincho Light" w:cs="Times New Roman"/>
      <w:color w:val="00000A"/>
      <w:lang w:val="x-none"/>
    </w:rPr>
  </w:style>
  <w:style w:type="paragraph" w:styleId="Lista">
    <w:name w:val="List"/>
    <w:basedOn w:val="Tekstpodstawowy"/>
    <w:rsid w:val="00D6146B"/>
    <w:rPr>
      <w:rFonts w:cs="Yu Mincho Light"/>
    </w:rPr>
  </w:style>
  <w:style w:type="paragraph" w:styleId="Legenda1" w:customStyle="1">
    <w:name w:val="Legenda1"/>
    <w:basedOn w:val="Normalny"/>
    <w:qFormat/>
    <w:rsid w:val="00D6146B"/>
    <w:pPr>
      <w:suppressLineNumbers/>
      <w:spacing w:before="120" w:after="120"/>
    </w:pPr>
    <w:rPr>
      <w:rFonts w:ascii="Yu Mincho Light" w:hAnsi="Yu Mincho Light" w:eastAsia="Yu Mincho Light" w:cs="Yu Mincho Light"/>
      <w:i/>
      <w:iCs/>
      <w:color w:val="00000A"/>
      <w:sz w:val="24"/>
      <w:szCs w:val="24"/>
    </w:rPr>
  </w:style>
  <w:style w:type="paragraph" w:styleId="Indeks" w:customStyle="1">
    <w:name w:val="Indeks"/>
    <w:basedOn w:val="Normalny"/>
    <w:qFormat/>
    <w:rsid w:val="00D6146B"/>
    <w:pPr>
      <w:suppressLineNumbers/>
    </w:pPr>
    <w:rPr>
      <w:rFonts w:ascii="Yu Mincho Light" w:hAnsi="Yu Mincho Light" w:eastAsia="Yu Mincho Light" w:cs="Yu Mincho Light"/>
      <w:color w:val="00000A"/>
      <w:sz w:val="22"/>
    </w:rPr>
  </w:style>
  <w:style w:type="paragraph" w:styleId="Tekstdymka">
    <w:name w:val="Balloon Text"/>
    <w:basedOn w:val="Normalny"/>
    <w:link w:val="TekstdymkaZnak"/>
    <w:uiPriority w:val="99"/>
    <w:semiHidden/>
    <w:unhideWhenUsed/>
    <w:qFormat/>
    <w:rsid w:val="00D6146B"/>
    <w:pPr>
      <w:spacing w:after="0" w:line="240" w:lineRule="auto"/>
    </w:pPr>
    <w:rPr>
      <w:rFonts w:ascii="Cambria Math" w:hAnsi="Cambria Math" w:cs="Cambria Math"/>
      <w:sz w:val="16"/>
      <w:szCs w:val="16"/>
    </w:rPr>
  </w:style>
  <w:style w:type="character" w:styleId="TekstdymkaZnak1" w:customStyle="1">
    <w:name w:val="Tekst dymka Znak1"/>
    <w:basedOn w:val="Domylnaczcionkaakapitu"/>
    <w:uiPriority w:val="99"/>
    <w:semiHidden/>
    <w:rsid w:val="00D6146B"/>
    <w:rPr>
      <w:rFonts w:ascii="Times New Roman" w:hAnsi="Times New Roman" w:cs="Times New Roman"/>
      <w:sz w:val="18"/>
      <w:szCs w:val="18"/>
    </w:rPr>
  </w:style>
  <w:style w:type="paragraph" w:styleId="Nagwekspisutreci">
    <w:name w:val="TOC Heading"/>
    <w:basedOn w:val="Nagwek11"/>
    <w:uiPriority w:val="39"/>
    <w:semiHidden/>
    <w:unhideWhenUsed/>
    <w:qFormat/>
    <w:rsid w:val="00D6146B"/>
    <w:pPr>
      <w:suppressAutoHyphens w:val="0"/>
      <w:spacing w:line="276" w:lineRule="auto"/>
    </w:pPr>
    <w:rPr>
      <w:lang w:eastAsia="en-US"/>
    </w:rPr>
  </w:style>
  <w:style w:type="paragraph" w:styleId="Spistreci11" w:customStyle="1">
    <w:name w:val="Spis treści 11"/>
    <w:basedOn w:val="Normalny"/>
    <w:autoRedefine/>
    <w:uiPriority w:val="39"/>
    <w:unhideWhenUsed/>
    <w:rsid w:val="00D6146B"/>
    <w:pPr>
      <w:spacing w:after="100"/>
    </w:pPr>
    <w:rPr>
      <w:rFonts w:ascii="Yu Mincho Light" w:hAnsi="Yu Mincho Light" w:eastAsia="Yu Mincho Light" w:cs="Yu Mincho Light"/>
      <w:color w:val="00000A"/>
      <w:sz w:val="22"/>
    </w:rPr>
  </w:style>
  <w:style w:type="paragraph" w:styleId="Spistreci21" w:customStyle="1">
    <w:name w:val="Spis treści 21"/>
    <w:basedOn w:val="Normalny"/>
    <w:autoRedefine/>
    <w:uiPriority w:val="39"/>
    <w:unhideWhenUsed/>
    <w:rsid w:val="00D6146B"/>
    <w:pPr>
      <w:spacing w:after="100"/>
      <w:ind w:left="220"/>
    </w:pPr>
    <w:rPr>
      <w:rFonts w:ascii="Yu Mincho Light" w:hAnsi="Yu Mincho Light" w:eastAsia="Yu Mincho Light" w:cs="Yu Mincho Light"/>
      <w:color w:val="00000A"/>
      <w:sz w:val="22"/>
    </w:rPr>
  </w:style>
  <w:style w:type="paragraph" w:styleId="Nagwek10" w:customStyle="1">
    <w:name w:val="Nagłówek1"/>
    <w:basedOn w:val="Normalny"/>
    <w:uiPriority w:val="99"/>
    <w:unhideWhenUsed/>
    <w:rsid w:val="00D6146B"/>
    <w:pPr>
      <w:tabs>
        <w:tab w:val="center" w:pos="4536"/>
        <w:tab w:val="right" w:pos="9072"/>
      </w:tabs>
      <w:spacing w:after="0" w:line="240" w:lineRule="auto"/>
    </w:pPr>
    <w:rPr>
      <w:rFonts w:ascii="Yu Mincho Light" w:hAnsi="Yu Mincho Light" w:eastAsia="Yu Mincho Light" w:cs="Yu Mincho Light"/>
      <w:color w:val="00000A"/>
      <w:sz w:val="22"/>
    </w:rPr>
  </w:style>
  <w:style w:type="paragraph" w:styleId="Stopka1" w:customStyle="1">
    <w:name w:val="Stopka1"/>
    <w:basedOn w:val="Normalny"/>
    <w:uiPriority w:val="99"/>
    <w:unhideWhenUsed/>
    <w:rsid w:val="00D6146B"/>
    <w:pPr>
      <w:tabs>
        <w:tab w:val="center" w:pos="4536"/>
        <w:tab w:val="right" w:pos="9072"/>
      </w:tabs>
      <w:spacing w:after="0" w:line="240" w:lineRule="auto"/>
    </w:pPr>
    <w:rPr>
      <w:rFonts w:ascii="Yu Mincho Light" w:hAnsi="Yu Mincho Light" w:eastAsia="Yu Mincho Light" w:cs="Yu Mincho Light"/>
      <w:color w:val="00000A"/>
      <w:sz w:val="22"/>
    </w:rPr>
  </w:style>
  <w:style w:type="paragraph" w:styleId="Zawartotabeli" w:customStyle="1">
    <w:name w:val="Zawartość tabeli"/>
    <w:basedOn w:val="Normalny"/>
    <w:qFormat/>
    <w:rsid w:val="00D6146B"/>
    <w:rPr>
      <w:rFonts w:ascii="Yu Mincho Light" w:hAnsi="Yu Mincho Light" w:eastAsia="Yu Mincho Light" w:cs="Yu Mincho Light"/>
      <w:color w:val="00000A"/>
      <w:sz w:val="22"/>
    </w:rPr>
  </w:style>
  <w:style w:type="paragraph" w:styleId="Nagwektabeli" w:customStyle="1">
    <w:name w:val="Nagłówek tabeli"/>
    <w:basedOn w:val="Zawartotabeli"/>
    <w:qFormat/>
    <w:rsid w:val="00D6146B"/>
  </w:style>
  <w:style w:type="paragraph" w:styleId="BOStekst" w:customStyle="1">
    <w:name w:val="BOS tekst"/>
    <w:basedOn w:val="Normalny"/>
    <w:link w:val="BOStekstZnak"/>
    <w:qFormat/>
    <w:rsid w:val="00D6146B"/>
    <w:pPr>
      <w:spacing w:after="120" w:line="300" w:lineRule="auto"/>
      <w:jc w:val="both"/>
    </w:pPr>
    <w:rPr>
      <w:rFonts w:ascii="Century Gothic" w:hAnsi="Century Gothic" w:eastAsia="Times New Roman" w:cs="Times New Roman"/>
      <w:color w:val="0F243E"/>
      <w:szCs w:val="24"/>
      <w:lang w:val="x-none" w:eastAsia="x-none"/>
    </w:rPr>
  </w:style>
  <w:style w:type="character" w:styleId="BOStekstZnak" w:customStyle="1">
    <w:name w:val="BOS tekst Znak"/>
    <w:link w:val="BOStekst"/>
    <w:rsid w:val="00D6146B"/>
    <w:rPr>
      <w:rFonts w:ascii="Century Gothic" w:hAnsi="Century Gothic" w:eastAsia="Times New Roman" w:cs="Times New Roman"/>
      <w:color w:val="0F243E"/>
      <w:sz w:val="20"/>
      <w:szCs w:val="24"/>
      <w:lang w:val="x-none" w:eastAsia="x-none"/>
    </w:rPr>
  </w:style>
  <w:style w:type="character" w:styleId="StopkaZnak1" w:customStyle="1">
    <w:name w:val="Stopka Znak1"/>
    <w:uiPriority w:val="99"/>
    <w:rsid w:val="00D6146B"/>
    <w:rPr>
      <w:color w:val="00000A"/>
      <w:sz w:val="22"/>
      <w:szCs w:val="22"/>
      <w:lang w:eastAsia="en-US"/>
    </w:rPr>
  </w:style>
  <w:style w:type="character" w:styleId="Nagwek1Znak1" w:customStyle="1">
    <w:name w:val="Nagłówek 1 Znak1"/>
    <w:uiPriority w:val="9"/>
    <w:rsid w:val="00D6146B"/>
    <w:rPr>
      <w:rFonts w:ascii="Calibri Light" w:hAnsi="Calibri Light" w:eastAsia="Times New Roman" w:cs="Times New Roman"/>
      <w:b/>
      <w:bCs/>
      <w:color w:val="00000A"/>
      <w:kern w:val="32"/>
      <w:sz w:val="32"/>
      <w:szCs w:val="32"/>
      <w:lang w:eastAsia="en-US"/>
    </w:rPr>
  </w:style>
  <w:style w:type="character" w:styleId="Nagwek2Znak1" w:customStyle="1">
    <w:name w:val="Nagłówek 2 Znak1"/>
    <w:uiPriority w:val="9"/>
    <w:semiHidden/>
    <w:rsid w:val="00D6146B"/>
    <w:rPr>
      <w:rFonts w:ascii="Calibri Light" w:hAnsi="Calibri Light" w:eastAsia="Times New Roman" w:cs="Times New Roman"/>
      <w:b/>
      <w:bCs/>
      <w:i/>
      <w:iCs/>
      <w:color w:val="00000A"/>
      <w:sz w:val="28"/>
      <w:szCs w:val="28"/>
      <w:lang w:eastAsia="en-US"/>
    </w:rPr>
  </w:style>
  <w:style w:type="paragraph" w:styleId="Default" w:customStyle="1">
    <w:name w:val="Default"/>
    <w:rsid w:val="00D6146B"/>
    <w:pPr>
      <w:autoSpaceDE w:val="0"/>
      <w:autoSpaceDN w:val="0"/>
      <w:adjustRightInd w:val="0"/>
      <w:spacing w:after="0" w:line="240" w:lineRule="auto"/>
    </w:pPr>
    <w:rPr>
      <w:rFonts w:ascii="Times New Roman" w:hAnsi="Times New Roman" w:eastAsia="Times New Roman" w:cs="Times New Roman"/>
      <w:color w:val="000000"/>
      <w:sz w:val="24"/>
      <w:szCs w:val="24"/>
      <w:lang w:eastAsia="pl-PL"/>
    </w:rPr>
  </w:style>
  <w:style w:type="paragraph" w:styleId="Punktparagrafu" w:customStyle="1">
    <w:name w:val="Punkt paragrafu"/>
    <w:basedOn w:val="Akapitzlist"/>
    <w:link w:val="PunktparagrafuZnak"/>
    <w:uiPriority w:val="99"/>
    <w:rsid w:val="00D6146B"/>
    <w:pPr>
      <w:numPr>
        <w:numId w:val="19"/>
      </w:numPr>
      <w:spacing w:before="240" w:after="240" w:line="240" w:lineRule="auto"/>
      <w:contextualSpacing w:val="0"/>
      <w:jc w:val="both"/>
    </w:pPr>
    <w:rPr>
      <w:rFonts w:ascii="Cambria" w:hAnsi="Cambria" w:eastAsia="Calibri" w:cs="Times New Roman"/>
      <w:szCs w:val="20"/>
      <w:lang w:val="x-none" w:eastAsia="x-none"/>
    </w:rPr>
  </w:style>
  <w:style w:type="character" w:styleId="PunktparagrafuZnak" w:customStyle="1">
    <w:name w:val="Punkt paragrafu Znak"/>
    <w:link w:val="Punktparagrafu"/>
    <w:uiPriority w:val="99"/>
    <w:locked/>
    <w:rsid w:val="00D6146B"/>
    <w:rPr>
      <w:rFonts w:ascii="Cambria" w:hAnsi="Cambria" w:eastAsia="Calibri" w:cs="Times New Roman"/>
      <w:sz w:val="20"/>
      <w:szCs w:val="20"/>
      <w:lang w:val="x-none" w:eastAsia="x-none"/>
    </w:rPr>
  </w:style>
  <w:style w:type="paragraph" w:styleId="Podpunkt" w:customStyle="1">
    <w:name w:val="Podpunkt"/>
    <w:basedOn w:val="Normalny"/>
    <w:rsid w:val="00D6146B"/>
    <w:pPr>
      <w:tabs>
        <w:tab w:val="num" w:pos="2629"/>
      </w:tabs>
      <w:spacing w:after="160" w:line="240" w:lineRule="auto"/>
      <w:contextualSpacing/>
      <w:jc w:val="both"/>
    </w:pPr>
    <w:rPr>
      <w:rFonts w:ascii="Times New Roman" w:hAnsi="Times New Roman" w:eastAsia="Times New Roman" w:cs="Times New Roman"/>
      <w:sz w:val="24"/>
      <w:szCs w:val="24"/>
      <w:lang w:eastAsia="pl-PL"/>
    </w:rPr>
  </w:style>
  <w:style w:type="numbering" w:styleId="Styl1" w:customStyle="1">
    <w:name w:val="Styl1"/>
    <w:uiPriority w:val="99"/>
    <w:rsid w:val="00D6146B"/>
    <w:pPr>
      <w:numPr>
        <w:numId w:val="20"/>
      </w:numPr>
    </w:pPr>
  </w:style>
  <w:style w:type="paragraph" w:styleId="Tekstprzypisudolnego">
    <w:name w:val="footnote text"/>
    <w:basedOn w:val="Normalny"/>
    <w:link w:val="TekstprzypisudolnegoZnak"/>
    <w:uiPriority w:val="99"/>
    <w:semiHidden/>
    <w:unhideWhenUsed/>
    <w:rsid w:val="00D6146B"/>
    <w:pPr>
      <w:spacing w:after="0" w:line="240" w:lineRule="auto"/>
    </w:pPr>
    <w:rPr>
      <w:rFonts w:ascii="Calibri" w:hAnsi="Calibri" w:eastAsia="Calibri" w:cs="Times New Roman"/>
      <w:szCs w:val="20"/>
    </w:rPr>
  </w:style>
  <w:style w:type="character" w:styleId="TekstprzypisudolnegoZnak" w:customStyle="1">
    <w:name w:val="Tekst przypisu dolnego Znak"/>
    <w:basedOn w:val="Domylnaczcionkaakapitu"/>
    <w:link w:val="Tekstprzypisudolnego"/>
    <w:uiPriority w:val="99"/>
    <w:semiHidden/>
    <w:rsid w:val="00D6146B"/>
    <w:rPr>
      <w:rFonts w:ascii="Calibri" w:hAnsi="Calibri" w:eastAsia="Calibri" w:cs="Times New Roman"/>
      <w:sz w:val="20"/>
      <w:szCs w:val="20"/>
    </w:rPr>
  </w:style>
  <w:style w:type="character" w:styleId="Odwoanieprzypisudolnego">
    <w:name w:val="footnote reference"/>
    <w:uiPriority w:val="99"/>
    <w:semiHidden/>
    <w:unhideWhenUsed/>
    <w:rsid w:val="00D6146B"/>
    <w:rPr>
      <w:vertAlign w:val="superscript"/>
    </w:rPr>
  </w:style>
  <w:style w:type="paragraph" w:styleId="BOSnagwek" w:customStyle="1">
    <w:name w:val="BOS nagłówek"/>
    <w:basedOn w:val="Normalny"/>
    <w:next w:val="BOStekst"/>
    <w:qFormat/>
    <w:rsid w:val="00D6146B"/>
    <w:pPr>
      <w:spacing w:after="240" w:line="240" w:lineRule="auto"/>
      <w:outlineLvl w:val="1"/>
    </w:pPr>
    <w:rPr>
      <w:rFonts w:ascii="Century Gothic" w:hAnsi="Century Gothic" w:eastAsia="Times New Roman" w:cs="Times New Roman"/>
      <w:b/>
      <w:caps/>
      <w:color w:val="222A35"/>
      <w:sz w:val="28"/>
      <w:szCs w:val="28"/>
      <w:lang w:eastAsia="pl-PL"/>
    </w:rPr>
  </w:style>
  <w:style w:type="paragraph" w:styleId="Lista2">
    <w:name w:val="List 2"/>
    <w:basedOn w:val="Normalny"/>
    <w:uiPriority w:val="99"/>
    <w:semiHidden/>
    <w:unhideWhenUsed/>
    <w:rsid w:val="00D6146B"/>
    <w:pPr>
      <w:ind w:left="566" w:hanging="283"/>
      <w:contextualSpacing/>
    </w:pPr>
    <w:rPr>
      <w:rFonts w:ascii="Yu Mincho Light" w:hAnsi="Yu Mincho Light" w:eastAsia="Yu Mincho Light" w:cs="Yu Mincho Light"/>
      <w:color w:val="00000A"/>
      <w:sz w:val="22"/>
    </w:rPr>
  </w:style>
  <w:style w:type="paragraph" w:styleId="Poprawka">
    <w:name w:val="Revision"/>
    <w:hidden/>
    <w:uiPriority w:val="99"/>
    <w:semiHidden/>
    <w:rsid w:val="00D6146B"/>
    <w:pPr>
      <w:spacing w:after="0" w:line="240" w:lineRule="auto"/>
    </w:pPr>
    <w:rPr>
      <w:rFonts w:ascii="Yu Mincho Light" w:hAnsi="Yu Mincho Light" w:eastAsia="Yu Mincho Light" w:cs="Yu Mincho Light"/>
      <w:color w:val="00000A"/>
    </w:rPr>
  </w:style>
  <w:style w:type="paragraph" w:styleId="Tekstprzypisukocowego">
    <w:name w:val="endnote text"/>
    <w:basedOn w:val="Normalny"/>
    <w:link w:val="TekstprzypisukocowegoZnak"/>
    <w:uiPriority w:val="99"/>
    <w:semiHidden/>
    <w:unhideWhenUsed/>
    <w:rsid w:val="00D6146B"/>
    <w:rPr>
      <w:rFonts w:ascii="Yu Mincho Light" w:hAnsi="Yu Mincho Light" w:eastAsia="Yu Mincho Light" w:cs="Yu Mincho Light"/>
      <w:color w:val="00000A"/>
      <w:szCs w:val="20"/>
    </w:rPr>
  </w:style>
  <w:style w:type="character" w:styleId="TekstprzypisukocowegoZnak" w:customStyle="1">
    <w:name w:val="Tekst przypisu końcowego Znak"/>
    <w:basedOn w:val="Domylnaczcionkaakapitu"/>
    <w:link w:val="Tekstprzypisukocowego"/>
    <w:uiPriority w:val="99"/>
    <w:semiHidden/>
    <w:rsid w:val="00D6146B"/>
    <w:rPr>
      <w:rFonts w:ascii="Yu Mincho Light" w:hAnsi="Yu Mincho Light" w:eastAsia="Yu Mincho Light" w:cs="Yu Mincho Light"/>
      <w:color w:val="00000A"/>
      <w:sz w:val="20"/>
      <w:szCs w:val="20"/>
    </w:rPr>
  </w:style>
  <w:style w:type="character" w:styleId="Odwoanieprzypisukocowego">
    <w:name w:val="endnote reference"/>
    <w:uiPriority w:val="99"/>
    <w:semiHidden/>
    <w:unhideWhenUsed/>
    <w:rsid w:val="00D614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eb98827109f74170"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a7f652-8be4-4f03-937f-6e5f9716f487">
      <Terms xmlns="http://schemas.microsoft.com/office/infopath/2007/PartnerControls"/>
    </lcf76f155ced4ddcb4097134ff3c332f>
    <TaxCatchAll xmlns="79044058-ee49-4506-85cb-ff0a31a4b38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48A1-3431-4C90-AA05-7170EE4AC803}">
  <ds:schemaRefs>
    <ds:schemaRef ds:uri="http://schemas.microsoft.com/sharepoint/v3/contenttype/forms"/>
  </ds:schemaRefs>
</ds:datastoreItem>
</file>

<file path=customXml/itemProps2.xml><?xml version="1.0" encoding="utf-8"?>
<ds:datastoreItem xmlns:ds="http://schemas.openxmlformats.org/officeDocument/2006/customXml" ds:itemID="{AB1B2C85-34ED-49B5-89F3-79ADA9E73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1F8EB8-97ED-4B03-9147-0222213C81D0}">
  <ds:schemaRefs>
    <ds:schemaRef ds:uri="http://schemas.microsoft.com/office/2006/metadata/properties"/>
    <ds:schemaRef ds:uri="http://schemas.microsoft.com/office/infopath/2007/PartnerControls"/>
    <ds:schemaRef ds:uri="b0a7f652-8be4-4f03-937f-6e5f9716f487"/>
    <ds:schemaRef ds:uri="79044058-ee49-4506-85cb-ff0a31a4b388"/>
  </ds:schemaRefs>
</ds:datastoreItem>
</file>

<file path=customXml/itemProps4.xml><?xml version="1.0" encoding="utf-8"?>
<ds:datastoreItem xmlns:ds="http://schemas.openxmlformats.org/officeDocument/2006/customXml" ds:itemID="{6B75D630-C8FD-3B49-8AC7-EDDD4863ACB3}">
  <ds:schemaRefs>
    <ds:schemaRef ds:uri="http://schemas.openxmlformats.org/officeDocument/2006/bibliography"/>
  </ds:schemaRefs>
</ds:datastoreItem>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michal.janas@mjc.com.pl</lastModifiedBy>
  <revision>3</revision>
  <dcterms:created xsi:type="dcterms:W3CDTF">2025-06-17T08:36:00.0000000Z</dcterms:created>
  <dcterms:modified xsi:type="dcterms:W3CDTF">2025-12-12T05:22:54.9083854Z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