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F585E" w14:textId="2981A41C" w:rsidR="007F7F7E" w:rsidRPr="007E2A65" w:rsidRDefault="00A04C15" w:rsidP="004248AF">
      <w:pPr>
        <w:pStyle w:val="TreA"/>
        <w:contextualSpacing/>
        <w:rPr>
          <w:rFonts w:ascii="Calibri" w:hAnsi="Calibri" w:cs="Calibri"/>
          <w:bCs/>
          <w:color w:val="auto"/>
        </w:rPr>
      </w:pPr>
      <w:r w:rsidRPr="007E2A65">
        <w:rPr>
          <w:rFonts w:ascii="Calibri" w:hAnsi="Calibri" w:cs="Calibri"/>
          <w:bCs/>
          <w:color w:val="auto"/>
        </w:rPr>
        <w:t xml:space="preserve">Nowy Sącz, </w:t>
      </w:r>
      <w:r w:rsidR="00682473" w:rsidRPr="007E2A65">
        <w:rPr>
          <w:rFonts w:ascii="Calibri" w:hAnsi="Calibri" w:cs="Calibri"/>
          <w:bCs/>
          <w:color w:val="auto"/>
        </w:rPr>
        <w:t>2024-</w:t>
      </w:r>
      <w:r w:rsidR="00543604" w:rsidRPr="007E2A65">
        <w:rPr>
          <w:rFonts w:ascii="Calibri" w:hAnsi="Calibri" w:cs="Calibri"/>
          <w:bCs/>
          <w:color w:val="auto"/>
        </w:rPr>
        <w:t>12-23</w:t>
      </w:r>
    </w:p>
    <w:p w14:paraId="7A0DD241" w14:textId="77777777" w:rsidR="007F7F7E" w:rsidRPr="007E2A65" w:rsidRDefault="00181B0A" w:rsidP="004248AF">
      <w:pPr>
        <w:pStyle w:val="Nagwek2"/>
        <w:spacing w:before="0"/>
        <w:contextualSpacing/>
        <w:jc w:val="center"/>
        <w:rPr>
          <w:rFonts w:ascii="Calibri" w:hAnsi="Calibri" w:cs="Calibri"/>
          <w:b/>
          <w:bCs/>
          <w:color w:val="auto"/>
          <w:sz w:val="22"/>
          <w:szCs w:val="22"/>
          <w:u w:color="000000"/>
          <w:lang w:val="pl-PL"/>
        </w:rPr>
      </w:pPr>
      <w:r w:rsidRPr="007E2A65">
        <w:rPr>
          <w:rFonts w:ascii="Calibri" w:hAnsi="Calibri" w:cs="Calibri"/>
          <w:b/>
          <w:bCs/>
          <w:color w:val="auto"/>
          <w:sz w:val="22"/>
          <w:szCs w:val="22"/>
          <w:u w:color="000000"/>
          <w:lang w:val="pl-PL"/>
        </w:rPr>
        <w:t>Zamawiający:</w:t>
      </w:r>
    </w:p>
    <w:p w14:paraId="7F480C15" w14:textId="692C3728" w:rsidR="007F7F7E" w:rsidRPr="007E2A65" w:rsidRDefault="00407A86" w:rsidP="004248AF">
      <w:pPr>
        <w:pStyle w:val="Bezodstpw"/>
        <w:contextualSpacing/>
        <w:jc w:val="center"/>
        <w:rPr>
          <w:rStyle w:val="xbe"/>
          <w:rFonts w:ascii="Calibri" w:eastAsia="Helvetica" w:hAnsi="Calibri" w:cs="Calibri"/>
          <w:color w:val="auto"/>
          <w:sz w:val="22"/>
          <w:szCs w:val="22"/>
          <w:lang w:val="pl-PL"/>
        </w:rPr>
      </w:pPr>
      <w:r w:rsidRPr="007E2A65">
        <w:rPr>
          <w:rStyle w:val="xbe"/>
          <w:rFonts w:ascii="Calibri" w:hAnsi="Calibri" w:cs="Calibri"/>
          <w:color w:val="auto"/>
          <w:sz w:val="22"/>
          <w:szCs w:val="22"/>
          <w:lang w:val="pl-PL"/>
        </w:rPr>
        <w:t>Fundacja Stałego Rozwoju</w:t>
      </w:r>
    </w:p>
    <w:p w14:paraId="0A04873B" w14:textId="5C6E4C95" w:rsidR="007F7F7E" w:rsidRPr="007E2A65" w:rsidRDefault="00181B0A" w:rsidP="004248AF">
      <w:pPr>
        <w:pStyle w:val="Bezodstpw"/>
        <w:contextualSpacing/>
        <w:jc w:val="center"/>
        <w:rPr>
          <w:rStyle w:val="Hyperlink0"/>
          <w:rFonts w:ascii="Calibri" w:hAnsi="Calibri" w:cs="Calibri"/>
          <w:color w:val="auto"/>
          <w:sz w:val="22"/>
          <w:szCs w:val="22"/>
          <w:lang w:val="pl-PL"/>
        </w:rPr>
      </w:pPr>
      <w:r w:rsidRPr="007E2A65">
        <w:rPr>
          <w:rStyle w:val="xbe"/>
          <w:rFonts w:ascii="Calibri" w:hAnsi="Calibri" w:cs="Calibri"/>
          <w:color w:val="auto"/>
          <w:sz w:val="22"/>
          <w:szCs w:val="22"/>
          <w:lang w:val="pl-PL"/>
        </w:rPr>
        <w:t>ul.</w:t>
      </w:r>
      <w:r w:rsidR="00864649" w:rsidRPr="007E2A65">
        <w:rPr>
          <w:rStyle w:val="xbe"/>
          <w:rFonts w:ascii="Calibri" w:hAnsi="Calibri" w:cs="Calibri"/>
          <w:color w:val="auto"/>
          <w:sz w:val="22"/>
          <w:szCs w:val="22"/>
          <w:lang w:val="pl-PL"/>
        </w:rPr>
        <w:t xml:space="preserve"> </w:t>
      </w:r>
      <w:r w:rsidR="00F6555F" w:rsidRPr="007E2A65">
        <w:rPr>
          <w:rStyle w:val="xbe"/>
          <w:rFonts w:ascii="Calibri" w:hAnsi="Calibri" w:cs="Calibri"/>
          <w:color w:val="auto"/>
          <w:sz w:val="22"/>
          <w:szCs w:val="22"/>
          <w:lang w:val="pl-PL"/>
        </w:rPr>
        <w:t>Siemiradzkiego 11A/</w:t>
      </w:r>
      <w:r w:rsidR="00407A86" w:rsidRPr="007E2A65">
        <w:rPr>
          <w:rStyle w:val="xbe"/>
          <w:rFonts w:ascii="Calibri" w:hAnsi="Calibri" w:cs="Calibri"/>
          <w:color w:val="auto"/>
          <w:sz w:val="22"/>
          <w:szCs w:val="22"/>
          <w:lang w:val="pl-PL"/>
        </w:rPr>
        <w:t>3</w:t>
      </w:r>
      <w:r w:rsidRPr="007E2A65">
        <w:rPr>
          <w:rStyle w:val="xbe"/>
          <w:rFonts w:ascii="Calibri" w:eastAsia="Helvetica" w:hAnsi="Calibri" w:cs="Calibri"/>
          <w:color w:val="auto"/>
          <w:sz w:val="22"/>
          <w:szCs w:val="22"/>
          <w:lang w:val="pl-PL"/>
        </w:rPr>
        <w:br/>
      </w:r>
      <w:r w:rsidRPr="007E2A65">
        <w:rPr>
          <w:rStyle w:val="xbe"/>
          <w:rFonts w:ascii="Calibri" w:hAnsi="Calibri" w:cs="Calibri"/>
          <w:color w:val="auto"/>
          <w:sz w:val="22"/>
          <w:szCs w:val="22"/>
          <w:lang w:val="pl-PL"/>
        </w:rPr>
        <w:t>33-300 Nowy Sącz</w:t>
      </w:r>
      <w:r w:rsidRPr="007E2A65">
        <w:rPr>
          <w:rStyle w:val="xbe"/>
          <w:rFonts w:ascii="Calibri" w:eastAsia="Helvetica" w:hAnsi="Calibri" w:cs="Calibri"/>
          <w:color w:val="auto"/>
          <w:sz w:val="22"/>
          <w:szCs w:val="22"/>
          <w:lang w:val="pl-PL"/>
        </w:rPr>
        <w:br/>
      </w:r>
      <w:r w:rsidRPr="007E2A65">
        <w:rPr>
          <w:rStyle w:val="xbe"/>
          <w:rFonts w:ascii="Calibri" w:hAnsi="Calibri" w:cs="Calibri"/>
          <w:color w:val="auto"/>
          <w:sz w:val="22"/>
          <w:szCs w:val="22"/>
          <w:lang w:val="pl-PL"/>
        </w:rPr>
        <w:t>tel. 18 521 10 18</w:t>
      </w:r>
      <w:r w:rsidRPr="007E2A65">
        <w:rPr>
          <w:rStyle w:val="xbe"/>
          <w:rFonts w:ascii="Calibri" w:eastAsia="Helvetica" w:hAnsi="Calibri" w:cs="Calibri"/>
          <w:color w:val="auto"/>
          <w:sz w:val="22"/>
          <w:szCs w:val="22"/>
          <w:lang w:val="pl-PL"/>
        </w:rPr>
        <w:br/>
      </w:r>
      <w:hyperlink r:id="rId8" w:history="1">
        <w:r w:rsidR="00407A86" w:rsidRPr="007E2A65">
          <w:rPr>
            <w:rStyle w:val="Hipercze"/>
            <w:rFonts w:ascii="Calibri" w:hAnsi="Calibri" w:cs="Calibri"/>
            <w:color w:val="auto"/>
            <w:sz w:val="22"/>
            <w:szCs w:val="22"/>
            <w:lang w:val="pl-PL"/>
          </w:rPr>
          <w:t>biuro@fundacjastalegorozwoju.pl</w:t>
        </w:r>
      </w:hyperlink>
    </w:p>
    <w:p w14:paraId="6AC490D0" w14:textId="77777777" w:rsidR="007F7F7E" w:rsidRPr="007E2A65" w:rsidRDefault="007F7F7E" w:rsidP="004248AF">
      <w:pPr>
        <w:pStyle w:val="Bezodstpw"/>
        <w:contextualSpacing/>
        <w:jc w:val="center"/>
        <w:rPr>
          <w:rStyle w:val="xbe"/>
          <w:rFonts w:ascii="Calibri" w:eastAsia="Helvetica" w:hAnsi="Calibri" w:cs="Calibri"/>
          <w:color w:val="auto"/>
          <w:sz w:val="22"/>
          <w:szCs w:val="22"/>
          <w:lang w:val="pl-PL"/>
        </w:rPr>
      </w:pPr>
    </w:p>
    <w:p w14:paraId="1AA13AED" w14:textId="365E66CC" w:rsidR="00027DE2" w:rsidRPr="007E2A65" w:rsidRDefault="006D0809" w:rsidP="00027DE2">
      <w:pPr>
        <w:pStyle w:val="TreA"/>
        <w:jc w:val="center"/>
        <w:rPr>
          <w:rFonts w:ascii="Calibri" w:hAnsi="Calibri" w:cs="Calibri"/>
          <w:b/>
          <w:bCs/>
          <w:color w:val="auto"/>
        </w:rPr>
      </w:pPr>
      <w:r w:rsidRPr="007E2A65">
        <w:rPr>
          <w:rFonts w:ascii="Calibri" w:hAnsi="Calibri" w:cs="Calibri"/>
          <w:b/>
          <w:bCs/>
          <w:color w:val="auto"/>
        </w:rPr>
        <w:t>Zapytanie ofertowe</w:t>
      </w:r>
      <w:r w:rsidR="00027DE2" w:rsidRPr="007E2A65">
        <w:rPr>
          <w:rFonts w:ascii="Calibri" w:hAnsi="Calibri" w:cs="Calibri"/>
          <w:b/>
          <w:bCs/>
          <w:color w:val="auto"/>
        </w:rPr>
        <w:t xml:space="preserve"> GNA.DZ.01/2024</w:t>
      </w:r>
    </w:p>
    <w:p w14:paraId="67FE253F" w14:textId="39099C0D" w:rsidR="00E0666B" w:rsidRPr="007E2A65" w:rsidRDefault="00AC6405" w:rsidP="004248AF">
      <w:pPr>
        <w:pStyle w:val="Podtytu"/>
        <w:spacing w:after="0"/>
        <w:contextualSpacing/>
        <w:jc w:val="center"/>
        <w:rPr>
          <w:rStyle w:val="Wyrnieniedelikatne"/>
          <w:rFonts w:ascii="Calibri" w:hAnsi="Calibri" w:cs="Calibri"/>
          <w:i w:val="0"/>
          <w:iCs w:val="0"/>
          <w:color w:val="auto"/>
        </w:rPr>
      </w:pPr>
      <w:r w:rsidRPr="007E2A65">
        <w:rPr>
          <w:rStyle w:val="Wyrnieniedelikatne"/>
          <w:rFonts w:ascii="Calibri" w:hAnsi="Calibri" w:cs="Calibri"/>
          <w:i w:val="0"/>
          <w:iCs w:val="0"/>
          <w:color w:val="auto"/>
        </w:rPr>
        <w:t>n</w:t>
      </w:r>
      <w:r w:rsidR="00E0666B" w:rsidRPr="007E2A65">
        <w:rPr>
          <w:rStyle w:val="Wyrnieniedelikatne"/>
          <w:rFonts w:ascii="Calibri" w:hAnsi="Calibri" w:cs="Calibri"/>
          <w:i w:val="0"/>
          <w:iCs w:val="0"/>
          <w:color w:val="auto"/>
        </w:rPr>
        <w:t xml:space="preserve">a </w:t>
      </w:r>
      <w:r w:rsidR="005E5019" w:rsidRPr="007E2A65">
        <w:rPr>
          <w:rStyle w:val="Wyrnieniedelikatne"/>
          <w:rFonts w:ascii="Calibri" w:hAnsi="Calibri" w:cs="Calibri"/>
          <w:i w:val="0"/>
          <w:iCs w:val="0"/>
          <w:color w:val="auto"/>
        </w:rPr>
        <w:t>organizację</w:t>
      </w:r>
      <w:r w:rsidR="00681B7E" w:rsidRPr="007E2A65">
        <w:rPr>
          <w:rStyle w:val="Wyrnieniedelikatne"/>
          <w:rFonts w:ascii="Calibri" w:hAnsi="Calibri" w:cs="Calibri"/>
          <w:i w:val="0"/>
          <w:iCs w:val="0"/>
          <w:color w:val="auto"/>
        </w:rPr>
        <w:t xml:space="preserve"> i </w:t>
      </w:r>
      <w:r w:rsidR="00682473" w:rsidRPr="007E2A65">
        <w:rPr>
          <w:rStyle w:val="Wyrnieniedelikatne"/>
          <w:rFonts w:ascii="Calibri" w:hAnsi="Calibri" w:cs="Calibri"/>
          <w:i w:val="0"/>
          <w:iCs w:val="0"/>
          <w:color w:val="auto"/>
        </w:rPr>
        <w:t>przeprowadzenie</w:t>
      </w:r>
      <w:r w:rsidR="00681B7E" w:rsidRPr="007E2A65">
        <w:rPr>
          <w:rStyle w:val="Wyrnieniedelikatne"/>
          <w:rFonts w:ascii="Calibri" w:hAnsi="Calibri" w:cs="Calibri"/>
          <w:i w:val="0"/>
          <w:iCs w:val="0"/>
          <w:color w:val="auto"/>
        </w:rPr>
        <w:t xml:space="preserve"> indywidualnego oraz grupowego</w:t>
      </w:r>
      <w:r w:rsidR="00682473" w:rsidRPr="007E2A65">
        <w:rPr>
          <w:rStyle w:val="Wyrnieniedelikatne"/>
          <w:rFonts w:ascii="Calibri" w:hAnsi="Calibri" w:cs="Calibri"/>
          <w:i w:val="0"/>
          <w:iCs w:val="0"/>
          <w:color w:val="auto"/>
        </w:rPr>
        <w:t xml:space="preserve"> poradnictwa zawodowego dla 150 osób</w:t>
      </w:r>
    </w:p>
    <w:p w14:paraId="1BE7E35E" w14:textId="77777777" w:rsidR="007F7F7E" w:rsidRPr="007E2A65" w:rsidRDefault="007F7F7E" w:rsidP="004248AF">
      <w:pPr>
        <w:pStyle w:val="TreA"/>
        <w:contextualSpacing/>
        <w:jc w:val="center"/>
        <w:rPr>
          <w:rFonts w:ascii="Calibri" w:hAnsi="Calibri" w:cs="Calibri"/>
          <w:color w:val="auto"/>
        </w:rPr>
      </w:pPr>
    </w:p>
    <w:p w14:paraId="65A61412" w14:textId="62F886B8" w:rsidR="006E4759" w:rsidRPr="007E2A65" w:rsidRDefault="00681B7E" w:rsidP="004248AF">
      <w:pPr>
        <w:pStyle w:val="TreA"/>
        <w:contextualSpacing/>
        <w:jc w:val="both"/>
        <w:rPr>
          <w:rFonts w:ascii="Calibri" w:hAnsi="Calibri" w:cs="Calibri"/>
          <w:color w:val="auto"/>
        </w:rPr>
      </w:pPr>
      <w:r w:rsidRPr="007E2A65">
        <w:rPr>
          <w:rStyle w:val="xbe"/>
          <w:rFonts w:ascii="Calibri" w:hAnsi="Calibri" w:cs="Calibri"/>
          <w:color w:val="auto"/>
        </w:rPr>
        <w:t>w</w:t>
      </w:r>
      <w:r w:rsidR="00181B0A" w:rsidRPr="007E2A65">
        <w:rPr>
          <w:rStyle w:val="xbe"/>
          <w:rFonts w:ascii="Calibri" w:hAnsi="Calibri" w:cs="Calibri"/>
          <w:color w:val="auto"/>
        </w:rPr>
        <w:t xml:space="preserve"> ramach projektu pt. </w:t>
      </w:r>
      <w:r w:rsidR="00181B0A" w:rsidRPr="007E2A65">
        <w:rPr>
          <w:rStyle w:val="xbe"/>
          <w:rFonts w:ascii="Calibri" w:hAnsi="Calibri" w:cs="Calibri"/>
          <w:b/>
          <w:bCs/>
          <w:color w:val="auto"/>
        </w:rPr>
        <w:t>„</w:t>
      </w:r>
      <w:r w:rsidR="00682473" w:rsidRPr="007E2A65">
        <w:rPr>
          <w:rStyle w:val="xbe"/>
          <w:rFonts w:ascii="Calibri" w:hAnsi="Calibri" w:cs="Calibri"/>
          <w:b/>
          <w:bCs/>
          <w:color w:val="auto"/>
        </w:rPr>
        <w:t>Gotowi na aktywność!</w:t>
      </w:r>
      <w:r w:rsidR="00181B0A" w:rsidRPr="007E2A65">
        <w:rPr>
          <w:rStyle w:val="xbe"/>
          <w:rFonts w:ascii="Calibri" w:hAnsi="Calibri" w:cs="Calibri"/>
          <w:b/>
          <w:bCs/>
          <w:color w:val="auto"/>
        </w:rPr>
        <w:t>”</w:t>
      </w:r>
      <w:r w:rsidR="00CB12EB" w:rsidRPr="007E2A65">
        <w:rPr>
          <w:rStyle w:val="xbe"/>
          <w:rFonts w:ascii="Calibri" w:hAnsi="Calibri" w:cs="Calibri"/>
          <w:color w:val="auto"/>
        </w:rPr>
        <w:t xml:space="preserve"> </w:t>
      </w:r>
      <w:r w:rsidR="00682473" w:rsidRPr="007E2A65">
        <w:rPr>
          <w:rStyle w:val="xbe"/>
          <w:rFonts w:ascii="Calibri" w:hAnsi="Calibri" w:cs="Calibri"/>
          <w:color w:val="auto"/>
        </w:rPr>
        <w:t>FEMP.06.16-IP.02-0013/24</w:t>
      </w:r>
      <w:r w:rsidR="009D3EE1" w:rsidRPr="007E2A65">
        <w:rPr>
          <w:rStyle w:val="xbe"/>
          <w:rFonts w:ascii="Calibri" w:hAnsi="Calibri" w:cs="Calibri"/>
          <w:color w:val="auto"/>
        </w:rPr>
        <w:t xml:space="preserve"> </w:t>
      </w:r>
      <w:r w:rsidR="00BD4C71" w:rsidRPr="007E2A65">
        <w:rPr>
          <w:rStyle w:val="xbe"/>
          <w:rFonts w:ascii="Calibri" w:hAnsi="Calibri" w:cs="Calibri"/>
          <w:color w:val="auto"/>
        </w:rPr>
        <w:t xml:space="preserve">realizowanego </w:t>
      </w:r>
      <w:r w:rsidR="00682473" w:rsidRPr="007E2A65">
        <w:rPr>
          <w:rFonts w:ascii="Calibri" w:hAnsi="Calibri" w:cs="Calibri"/>
          <w:color w:val="auto"/>
        </w:rPr>
        <w:t>jest ze środków Europejskiego Funduszu Społecznego Plus</w:t>
      </w:r>
      <w:r w:rsidRPr="007E2A65">
        <w:rPr>
          <w:rFonts w:ascii="Calibri" w:hAnsi="Calibri" w:cs="Calibri"/>
          <w:color w:val="auto"/>
        </w:rPr>
        <w:t xml:space="preserve"> w </w:t>
      </w:r>
      <w:r w:rsidR="00682473" w:rsidRPr="007E2A65">
        <w:rPr>
          <w:rFonts w:ascii="Calibri" w:hAnsi="Calibri" w:cs="Calibri"/>
          <w:color w:val="auto"/>
        </w:rPr>
        <w:t>ramach Funduszy Europejskich dla Małopolski na lata 2021 – 2027; priorytet 6: Fundusze Europejskie dla rynku pracy, edukacji</w:t>
      </w:r>
      <w:r w:rsidRPr="007E2A65">
        <w:rPr>
          <w:rFonts w:ascii="Calibri" w:hAnsi="Calibri" w:cs="Calibri"/>
          <w:color w:val="auto"/>
        </w:rPr>
        <w:t xml:space="preserve"> i </w:t>
      </w:r>
      <w:r w:rsidR="00682473" w:rsidRPr="007E2A65">
        <w:rPr>
          <w:rFonts w:ascii="Calibri" w:hAnsi="Calibri" w:cs="Calibri"/>
          <w:color w:val="auto"/>
        </w:rPr>
        <w:t xml:space="preserve">włączenia społecznego; działanie 16: Aktywizacja </w:t>
      </w:r>
      <w:proofErr w:type="spellStart"/>
      <w:r w:rsidR="00682473" w:rsidRPr="007E2A65">
        <w:rPr>
          <w:rFonts w:ascii="Calibri" w:hAnsi="Calibri" w:cs="Calibri"/>
          <w:color w:val="auto"/>
        </w:rPr>
        <w:t>społeczno</w:t>
      </w:r>
      <w:proofErr w:type="spellEnd"/>
      <w:r w:rsidR="00682473" w:rsidRPr="007E2A65">
        <w:rPr>
          <w:rFonts w:ascii="Calibri" w:hAnsi="Calibri" w:cs="Calibri"/>
          <w:color w:val="auto"/>
        </w:rPr>
        <w:t xml:space="preserve"> – zawodowa.</w:t>
      </w:r>
    </w:p>
    <w:p w14:paraId="027C5D3C" w14:textId="77777777" w:rsidR="00682473" w:rsidRPr="007E2A65" w:rsidRDefault="00682473" w:rsidP="004248AF">
      <w:pPr>
        <w:pStyle w:val="TreA"/>
        <w:contextualSpacing/>
        <w:rPr>
          <w:rStyle w:val="xbe"/>
          <w:rFonts w:ascii="Calibri" w:hAnsi="Calibri" w:cs="Calibri"/>
          <w:b/>
          <w:bCs/>
          <w:color w:val="auto"/>
          <w:u w:val="single"/>
        </w:rPr>
      </w:pPr>
    </w:p>
    <w:p w14:paraId="2F5CF17F" w14:textId="38FBE6C0" w:rsidR="007F7F7E" w:rsidRPr="007E2A65" w:rsidRDefault="006D0809" w:rsidP="004248AF">
      <w:pPr>
        <w:pStyle w:val="TreA"/>
        <w:contextualSpacing/>
        <w:rPr>
          <w:rFonts w:ascii="Calibri" w:hAnsi="Calibri" w:cs="Calibri"/>
          <w:color w:val="auto"/>
        </w:rPr>
      </w:pPr>
      <w:r w:rsidRPr="007E2A65">
        <w:rPr>
          <w:rStyle w:val="xbe"/>
          <w:rFonts w:ascii="Calibri" w:hAnsi="Calibri" w:cs="Calibri"/>
          <w:b/>
          <w:bCs/>
          <w:color w:val="auto"/>
          <w:u w:val="single"/>
        </w:rPr>
        <w:t>Tryb postępowania</w:t>
      </w:r>
      <w:r w:rsidRPr="007E2A65">
        <w:rPr>
          <w:rStyle w:val="xbe"/>
          <w:rFonts w:ascii="Calibri" w:hAnsi="Calibri" w:cs="Calibri"/>
          <w:color w:val="auto"/>
        </w:rPr>
        <w:t>: Wybór wykonawcy odbędzie się zgodnie</w:t>
      </w:r>
      <w:r w:rsidR="00681B7E" w:rsidRPr="007E2A65">
        <w:rPr>
          <w:rStyle w:val="xbe"/>
          <w:rFonts w:ascii="Calibri" w:hAnsi="Calibri" w:cs="Calibri"/>
          <w:color w:val="auto"/>
        </w:rPr>
        <w:t xml:space="preserve"> z </w:t>
      </w:r>
      <w:r w:rsidRPr="007E2A65">
        <w:rPr>
          <w:rStyle w:val="xbe"/>
          <w:rFonts w:ascii="Calibri" w:hAnsi="Calibri" w:cs="Calibri"/>
          <w:color w:val="auto"/>
        </w:rPr>
        <w:t>zasadą konkurencyjności.</w:t>
      </w:r>
      <w:del w:id="0" w:author="Autor" w:date="2017-02-02T19:24:00Z">
        <w:r w:rsidR="00181B0A" w:rsidRPr="007E2A65">
          <w:rPr>
            <w:rFonts w:ascii="Calibri" w:hAnsi="Calibri" w:cs="Calibri"/>
            <w:color w:val="auto"/>
          </w:rPr>
          <w:br/>
        </w:r>
      </w:del>
    </w:p>
    <w:p w14:paraId="1BA971C0" w14:textId="23F914BC" w:rsidR="006D0809" w:rsidRPr="007E2A65" w:rsidRDefault="006D0809" w:rsidP="004248AF">
      <w:pPr>
        <w:pStyle w:val="TreA"/>
        <w:jc w:val="both"/>
        <w:rPr>
          <w:rStyle w:val="xbe"/>
          <w:rFonts w:ascii="Calibri" w:hAnsi="Calibri" w:cs="Calibri"/>
          <w:color w:val="auto"/>
        </w:rPr>
      </w:pPr>
      <w:r w:rsidRPr="007E2A65">
        <w:rPr>
          <w:rStyle w:val="xbe"/>
          <w:rFonts w:ascii="Calibri" w:hAnsi="Calibri" w:cs="Calibri"/>
          <w:b/>
          <w:bCs/>
          <w:color w:val="auto"/>
          <w:u w:val="single"/>
        </w:rPr>
        <w:t>Nazwa</w:t>
      </w:r>
      <w:r w:rsidR="00681B7E" w:rsidRPr="007E2A65">
        <w:rPr>
          <w:rStyle w:val="xbe"/>
          <w:rFonts w:ascii="Calibri" w:hAnsi="Calibri" w:cs="Calibri"/>
          <w:b/>
          <w:bCs/>
          <w:color w:val="auto"/>
          <w:u w:val="single"/>
        </w:rPr>
        <w:t xml:space="preserve"> i </w:t>
      </w:r>
      <w:r w:rsidRPr="007E2A65">
        <w:rPr>
          <w:rStyle w:val="xbe"/>
          <w:rFonts w:ascii="Calibri" w:hAnsi="Calibri" w:cs="Calibri"/>
          <w:b/>
          <w:bCs/>
          <w:color w:val="auto"/>
          <w:u w:val="single"/>
        </w:rPr>
        <w:t>kod CPV</w:t>
      </w:r>
      <w:r w:rsidRPr="007E2A65">
        <w:rPr>
          <w:rStyle w:val="xbe"/>
          <w:rFonts w:ascii="Calibri" w:hAnsi="Calibri" w:cs="Calibri"/>
          <w:color w:val="auto"/>
        </w:rPr>
        <w:t xml:space="preserve">: </w:t>
      </w:r>
      <w:r w:rsidR="00C77ECD" w:rsidRPr="00C77ECD">
        <w:rPr>
          <w:rStyle w:val="xbe"/>
          <w:rFonts w:ascii="Calibri" w:hAnsi="Calibri" w:cs="Calibri"/>
          <w:b/>
          <w:bCs/>
          <w:color w:val="auto"/>
          <w:u w:val="single"/>
        </w:rPr>
        <w:t>85312320-8</w:t>
      </w:r>
    </w:p>
    <w:p w14:paraId="437E8F1E" w14:textId="77777777" w:rsidR="00971846" w:rsidRPr="007E2A65" w:rsidRDefault="00971846" w:rsidP="004248AF">
      <w:pPr>
        <w:pStyle w:val="TreA"/>
        <w:contextualSpacing/>
        <w:jc w:val="both"/>
        <w:rPr>
          <w:rFonts w:ascii="Calibri" w:hAnsi="Calibri" w:cs="Calibri"/>
          <w:color w:val="auto"/>
        </w:rPr>
      </w:pPr>
    </w:p>
    <w:p w14:paraId="22CD9F74" w14:textId="73D3426A" w:rsidR="006D0809" w:rsidRPr="007E2A65" w:rsidRDefault="006D0809" w:rsidP="004248AF">
      <w:pPr>
        <w:pStyle w:val="TreA"/>
        <w:jc w:val="both"/>
        <w:rPr>
          <w:rStyle w:val="xbe"/>
          <w:rFonts w:ascii="Calibri" w:hAnsi="Calibri" w:cs="Calibri"/>
          <w:color w:val="auto"/>
        </w:rPr>
      </w:pPr>
      <w:r w:rsidRPr="007E2A65">
        <w:rPr>
          <w:rStyle w:val="xbe"/>
          <w:rFonts w:ascii="Calibri" w:hAnsi="Calibri" w:cs="Calibri"/>
          <w:b/>
          <w:bCs/>
          <w:color w:val="auto"/>
          <w:u w:val="single"/>
        </w:rPr>
        <w:t>Miejsce, termin</w:t>
      </w:r>
      <w:r w:rsidR="00681B7E" w:rsidRPr="007E2A65">
        <w:rPr>
          <w:rStyle w:val="xbe"/>
          <w:rFonts w:ascii="Calibri" w:hAnsi="Calibri" w:cs="Calibri"/>
          <w:b/>
          <w:bCs/>
          <w:color w:val="auto"/>
          <w:u w:val="single"/>
        </w:rPr>
        <w:t xml:space="preserve"> i </w:t>
      </w:r>
      <w:r w:rsidRPr="007E2A65">
        <w:rPr>
          <w:rStyle w:val="xbe"/>
          <w:rFonts w:ascii="Calibri" w:hAnsi="Calibri" w:cs="Calibri"/>
          <w:b/>
          <w:bCs/>
          <w:color w:val="auto"/>
          <w:u w:val="single"/>
        </w:rPr>
        <w:t>sposób składania ofert</w:t>
      </w:r>
      <w:r w:rsidRPr="007E2A65">
        <w:rPr>
          <w:rStyle w:val="xbe"/>
          <w:rFonts w:ascii="Calibri" w:hAnsi="Calibri" w:cs="Calibri"/>
          <w:b/>
          <w:bCs/>
          <w:color w:val="auto"/>
        </w:rPr>
        <w:t xml:space="preserve">: </w:t>
      </w:r>
      <w:r w:rsidRPr="007E2A65">
        <w:rPr>
          <w:rStyle w:val="xbe"/>
          <w:rFonts w:ascii="Calibri" w:hAnsi="Calibri" w:cs="Calibri"/>
          <w:color w:val="auto"/>
        </w:rPr>
        <w:t xml:space="preserve">Ofertę należy złożyć za pośrednictwem </w:t>
      </w:r>
      <w:r w:rsidR="00682473" w:rsidRPr="007E2A65">
        <w:rPr>
          <w:rStyle w:val="xbe"/>
          <w:rFonts w:ascii="Calibri" w:hAnsi="Calibri" w:cs="Calibri"/>
          <w:color w:val="auto"/>
        </w:rPr>
        <w:t xml:space="preserve">Bazy Konkurencyjności do dnia </w:t>
      </w:r>
      <w:r w:rsidR="00543604" w:rsidRPr="007E2A65">
        <w:rPr>
          <w:rStyle w:val="xbe"/>
          <w:rFonts w:ascii="Calibri" w:hAnsi="Calibri" w:cs="Calibri"/>
          <w:color w:val="auto"/>
        </w:rPr>
        <w:t>2025-01-0</w:t>
      </w:r>
      <w:r w:rsidR="007E2A65" w:rsidRPr="007E2A65">
        <w:rPr>
          <w:rStyle w:val="xbe"/>
          <w:rFonts w:ascii="Calibri" w:hAnsi="Calibri" w:cs="Calibri"/>
          <w:color w:val="auto"/>
        </w:rPr>
        <w:t>7</w:t>
      </w:r>
      <w:r w:rsidR="002A129E" w:rsidRPr="007E2A65">
        <w:rPr>
          <w:rStyle w:val="xbe"/>
          <w:rFonts w:ascii="Calibri" w:hAnsi="Calibri" w:cs="Calibri"/>
          <w:color w:val="auto"/>
        </w:rPr>
        <w:t xml:space="preserve">. Oferta powinna być opatrzona kwalifikowalnym podpisem elektronicznym lub </w:t>
      </w:r>
      <w:r w:rsidR="00D122C6" w:rsidRPr="007E2A65">
        <w:rPr>
          <w:rStyle w:val="xbe"/>
          <w:rFonts w:ascii="Calibri" w:hAnsi="Calibri" w:cs="Calibri"/>
          <w:color w:val="auto"/>
        </w:rPr>
        <w:t xml:space="preserve">profilem zaufanym. </w:t>
      </w:r>
    </w:p>
    <w:p w14:paraId="53318C66" w14:textId="77777777" w:rsidR="00D122C6" w:rsidRPr="007E2A65" w:rsidRDefault="00D122C6" w:rsidP="004248AF">
      <w:pPr>
        <w:pStyle w:val="TreA"/>
        <w:jc w:val="both"/>
        <w:rPr>
          <w:rStyle w:val="xbe"/>
          <w:rFonts w:ascii="Calibri" w:hAnsi="Calibri" w:cs="Calibri"/>
          <w:b/>
          <w:color w:val="auto"/>
        </w:rPr>
      </w:pPr>
    </w:p>
    <w:p w14:paraId="456AF5FD" w14:textId="3104BC5C" w:rsidR="006D0809" w:rsidRPr="007E2A65" w:rsidRDefault="006D0809" w:rsidP="004248AF">
      <w:pPr>
        <w:pStyle w:val="TreA"/>
        <w:jc w:val="both"/>
        <w:rPr>
          <w:rFonts w:ascii="Calibri" w:hAnsi="Calibri" w:cs="Calibri"/>
          <w:color w:val="auto"/>
        </w:rPr>
      </w:pPr>
      <w:r w:rsidRPr="007E2A65">
        <w:rPr>
          <w:rStyle w:val="xbe"/>
          <w:rFonts w:ascii="Calibri" w:hAnsi="Calibri" w:cs="Calibri"/>
          <w:color w:val="auto"/>
        </w:rPr>
        <w:t>Pytania dotyczące niniejszego postępowania można kierować elektronicznie na adres:</w:t>
      </w:r>
      <w:r w:rsidRPr="007E2A65">
        <w:rPr>
          <w:rStyle w:val="xbe"/>
          <w:rFonts w:ascii="Calibri" w:hAnsi="Calibri" w:cs="Calibri"/>
          <w:color w:val="auto"/>
        </w:rPr>
        <w:br/>
      </w:r>
      <w:hyperlink r:id="rId9" w:history="1">
        <w:r w:rsidR="00B351C4" w:rsidRPr="007E2A65">
          <w:rPr>
            <w:rStyle w:val="Hipercze"/>
            <w:rFonts w:ascii="Calibri" w:hAnsi="Calibri" w:cs="Calibri"/>
            <w:color w:val="auto"/>
          </w:rPr>
          <w:t>biuro@fundacjastalegorozwoju.pl</w:t>
        </w:r>
      </w:hyperlink>
    </w:p>
    <w:p w14:paraId="336BC460" w14:textId="77777777" w:rsidR="007F7F7E" w:rsidRPr="007E2A65" w:rsidRDefault="007F7F7E" w:rsidP="004248AF">
      <w:pPr>
        <w:pStyle w:val="TreA"/>
        <w:contextualSpacing/>
        <w:jc w:val="both"/>
        <w:rPr>
          <w:rFonts w:ascii="Calibri" w:hAnsi="Calibri" w:cs="Calibri"/>
          <w:color w:val="auto"/>
        </w:rPr>
      </w:pPr>
    </w:p>
    <w:p w14:paraId="48596C11" w14:textId="00E09DEE" w:rsidR="006D0809" w:rsidRPr="007E2A65" w:rsidRDefault="006D0809" w:rsidP="004248AF">
      <w:pPr>
        <w:pStyle w:val="TreA"/>
        <w:jc w:val="both"/>
        <w:rPr>
          <w:rStyle w:val="xbe"/>
          <w:rFonts w:ascii="Calibri" w:hAnsi="Calibri" w:cs="Calibri"/>
          <w:color w:val="auto"/>
        </w:rPr>
      </w:pPr>
      <w:r w:rsidRPr="007E2A65">
        <w:rPr>
          <w:rStyle w:val="xbe"/>
          <w:rFonts w:ascii="Calibri" w:hAnsi="Calibri" w:cs="Calibri"/>
          <w:b/>
          <w:bCs/>
          <w:color w:val="auto"/>
          <w:u w:val="single"/>
        </w:rPr>
        <w:t>Podstawowe zasady postępowania</w:t>
      </w:r>
      <w:r w:rsidRPr="007E2A65">
        <w:rPr>
          <w:rStyle w:val="xbe"/>
          <w:rFonts w:ascii="Calibri" w:hAnsi="Calibri" w:cs="Calibri"/>
          <w:color w:val="auto"/>
          <w:u w:val="single"/>
        </w:rPr>
        <w:t>:</w:t>
      </w:r>
      <w:r w:rsidRPr="007E2A65">
        <w:rPr>
          <w:rStyle w:val="xbe"/>
          <w:rFonts w:ascii="Calibri" w:hAnsi="Calibri" w:cs="Calibri"/>
          <w:color w:val="auto"/>
        </w:rPr>
        <w:t xml:space="preserve"> postępowanie realizowane jest</w:t>
      </w:r>
      <w:r w:rsidR="00681B7E" w:rsidRPr="007E2A65">
        <w:rPr>
          <w:rStyle w:val="xbe"/>
          <w:rFonts w:ascii="Calibri" w:hAnsi="Calibri" w:cs="Calibri"/>
          <w:color w:val="auto"/>
        </w:rPr>
        <w:t xml:space="preserve"> w </w:t>
      </w:r>
      <w:r w:rsidRPr="007E2A65">
        <w:rPr>
          <w:rStyle w:val="xbe"/>
          <w:rFonts w:ascii="Calibri" w:hAnsi="Calibri" w:cs="Calibri"/>
          <w:color w:val="auto"/>
        </w:rPr>
        <w:t>sposób transparentny,</w:t>
      </w:r>
      <w:r w:rsidR="00681B7E" w:rsidRPr="007E2A65">
        <w:rPr>
          <w:rStyle w:val="xbe"/>
          <w:rFonts w:ascii="Calibri" w:hAnsi="Calibri" w:cs="Calibri"/>
          <w:color w:val="auto"/>
        </w:rPr>
        <w:t xml:space="preserve"> z </w:t>
      </w:r>
      <w:r w:rsidRPr="007E2A65">
        <w:rPr>
          <w:rStyle w:val="xbe"/>
          <w:rFonts w:ascii="Calibri" w:hAnsi="Calibri" w:cs="Calibri"/>
          <w:color w:val="auto"/>
        </w:rPr>
        <w:t>zachowaniem uczciwej konkurencji</w:t>
      </w:r>
      <w:r w:rsidR="00681B7E" w:rsidRPr="007E2A65">
        <w:rPr>
          <w:rStyle w:val="xbe"/>
          <w:rFonts w:ascii="Calibri" w:hAnsi="Calibri" w:cs="Calibri"/>
          <w:color w:val="auto"/>
        </w:rPr>
        <w:t xml:space="preserve"> i </w:t>
      </w:r>
      <w:r w:rsidRPr="007E2A65">
        <w:rPr>
          <w:rStyle w:val="xbe"/>
          <w:rFonts w:ascii="Calibri" w:hAnsi="Calibri" w:cs="Calibri"/>
          <w:color w:val="auto"/>
        </w:rPr>
        <w:t>równego traktowania Wykonawców.</w:t>
      </w:r>
    </w:p>
    <w:p w14:paraId="2993B62C" w14:textId="77777777" w:rsidR="006D0809" w:rsidRPr="007E2A65" w:rsidRDefault="006D0809" w:rsidP="004248AF">
      <w:pPr>
        <w:pStyle w:val="TreA"/>
        <w:jc w:val="both"/>
        <w:rPr>
          <w:rFonts w:ascii="Calibri" w:hAnsi="Calibri" w:cs="Calibri"/>
          <w:color w:val="auto"/>
        </w:rPr>
      </w:pPr>
    </w:p>
    <w:p w14:paraId="22C08257" w14:textId="506CD777" w:rsidR="006D0809" w:rsidRPr="007E2A65" w:rsidRDefault="006D0809" w:rsidP="004248AF">
      <w:pPr>
        <w:pStyle w:val="TreA"/>
        <w:jc w:val="both"/>
        <w:rPr>
          <w:rStyle w:val="xbe"/>
          <w:rFonts w:ascii="Calibri" w:hAnsi="Calibri" w:cs="Calibri"/>
          <w:color w:val="auto"/>
        </w:rPr>
      </w:pPr>
      <w:r w:rsidRPr="007E2A65">
        <w:rPr>
          <w:rStyle w:val="xbe"/>
          <w:rFonts w:ascii="Calibri" w:hAnsi="Calibri" w:cs="Calibri"/>
          <w:b/>
          <w:bCs/>
          <w:color w:val="auto"/>
          <w:u w:val="single"/>
        </w:rPr>
        <w:t>Sposób upublicznienia zapytania</w:t>
      </w:r>
      <w:r w:rsidRPr="007E2A65">
        <w:rPr>
          <w:rStyle w:val="xbe"/>
          <w:rFonts w:ascii="Calibri" w:hAnsi="Calibri" w:cs="Calibri"/>
          <w:color w:val="auto"/>
          <w:u w:val="single"/>
        </w:rPr>
        <w:t>:</w:t>
      </w:r>
      <w:r w:rsidRPr="007E2A65">
        <w:rPr>
          <w:rStyle w:val="xbe"/>
          <w:rFonts w:ascii="Calibri" w:hAnsi="Calibri" w:cs="Calibri"/>
          <w:color w:val="auto"/>
        </w:rPr>
        <w:t xml:space="preserve"> Upublicznienie nastąpiło</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dniu </w:t>
      </w:r>
      <w:r w:rsidR="00543604" w:rsidRPr="007E2A65">
        <w:rPr>
          <w:rStyle w:val="xbe"/>
          <w:rFonts w:ascii="Calibri" w:hAnsi="Calibri" w:cs="Calibri"/>
          <w:color w:val="auto"/>
        </w:rPr>
        <w:t>2024-12-23</w:t>
      </w:r>
      <w:r w:rsidRPr="007E2A65">
        <w:rPr>
          <w:rStyle w:val="xbe"/>
          <w:rFonts w:ascii="Calibri" w:hAnsi="Calibri" w:cs="Calibri"/>
          <w:color w:val="auto"/>
        </w:rPr>
        <w:t xml:space="preserve"> na bazie konkurencyjności. </w:t>
      </w:r>
    </w:p>
    <w:p w14:paraId="4E54FA9A" w14:textId="77777777" w:rsidR="006D0809" w:rsidRPr="007E2A65" w:rsidRDefault="006D0809" w:rsidP="004248AF">
      <w:pPr>
        <w:rPr>
          <w:rStyle w:val="xbe"/>
          <w:rFonts w:ascii="Calibri" w:hAnsi="Calibri" w:cs="Calibri"/>
          <w:b/>
          <w:bCs/>
          <w:color w:val="auto"/>
          <w:sz w:val="22"/>
          <w:szCs w:val="22"/>
          <w:u w:val="single"/>
        </w:rPr>
      </w:pPr>
    </w:p>
    <w:p w14:paraId="2D1ECC39" w14:textId="77777777" w:rsidR="006D0809" w:rsidRPr="007E2A65" w:rsidRDefault="006D0809" w:rsidP="004248AF">
      <w:pPr>
        <w:rPr>
          <w:rFonts w:ascii="Calibri" w:hAnsi="Calibri" w:cs="Calibri"/>
          <w:b/>
          <w:bCs/>
          <w:color w:val="auto"/>
          <w:sz w:val="22"/>
          <w:szCs w:val="22"/>
          <w:u w:val="single"/>
        </w:rPr>
      </w:pPr>
      <w:r w:rsidRPr="007E2A65">
        <w:rPr>
          <w:rStyle w:val="xbe"/>
          <w:rFonts w:ascii="Calibri" w:hAnsi="Calibri" w:cs="Calibri"/>
          <w:b/>
          <w:bCs/>
          <w:color w:val="auto"/>
          <w:sz w:val="22"/>
          <w:szCs w:val="22"/>
          <w:u w:val="single"/>
        </w:rPr>
        <w:t>Opis przedmiotu zamówienia</w:t>
      </w:r>
      <w:r w:rsidRPr="007E2A65">
        <w:rPr>
          <w:rStyle w:val="xbe"/>
          <w:rFonts w:ascii="Calibri" w:hAnsi="Calibri" w:cs="Calibri"/>
          <w:color w:val="auto"/>
          <w:sz w:val="22"/>
          <w:szCs w:val="22"/>
        </w:rPr>
        <w:t xml:space="preserve">: </w:t>
      </w:r>
    </w:p>
    <w:p w14:paraId="5B02E94B" w14:textId="6E04FD20" w:rsidR="00BD1766" w:rsidRPr="007E2A65" w:rsidRDefault="00BD1766" w:rsidP="004248AF">
      <w:pPr>
        <w:pStyle w:val="TreA"/>
        <w:contextualSpacing/>
        <w:jc w:val="both"/>
        <w:rPr>
          <w:rStyle w:val="xbe"/>
          <w:rFonts w:ascii="Calibri" w:hAnsi="Calibri" w:cs="Calibri"/>
          <w:b/>
          <w:bCs/>
          <w:color w:val="auto"/>
          <w:u w:val="single"/>
        </w:rPr>
      </w:pPr>
    </w:p>
    <w:p w14:paraId="42BA5A82" w14:textId="77777777" w:rsidR="00FD1654" w:rsidRPr="007E2A65" w:rsidRDefault="0032577F" w:rsidP="004248AF">
      <w:pPr>
        <w:pStyle w:val="TreA"/>
        <w:jc w:val="both"/>
        <w:rPr>
          <w:rStyle w:val="Brak"/>
          <w:rFonts w:ascii="Calibri" w:hAnsi="Calibri" w:cs="Calibri"/>
          <w:color w:val="auto"/>
        </w:rPr>
      </w:pPr>
      <w:r w:rsidRPr="007E2A65">
        <w:rPr>
          <w:rStyle w:val="Brak"/>
          <w:rFonts w:ascii="Calibri" w:hAnsi="Calibri" w:cs="Calibri"/>
          <w:color w:val="auto"/>
        </w:rPr>
        <w:t>Przedmiotem zamówienia jest</w:t>
      </w:r>
      <w:r w:rsidR="00FD1654" w:rsidRPr="007E2A65">
        <w:rPr>
          <w:rStyle w:val="Brak"/>
          <w:rFonts w:ascii="Calibri" w:hAnsi="Calibri" w:cs="Calibri"/>
          <w:color w:val="auto"/>
        </w:rPr>
        <w:t>:</w:t>
      </w:r>
    </w:p>
    <w:p w14:paraId="4F477CC2" w14:textId="77777777" w:rsidR="00706ABE" w:rsidRPr="007E2A65" w:rsidRDefault="00706ABE" w:rsidP="004248AF">
      <w:pPr>
        <w:pStyle w:val="TreA"/>
        <w:jc w:val="both"/>
        <w:rPr>
          <w:rStyle w:val="Brak"/>
          <w:rFonts w:ascii="Calibri" w:hAnsi="Calibri" w:cs="Calibri"/>
          <w:color w:val="auto"/>
        </w:rPr>
      </w:pPr>
    </w:p>
    <w:p w14:paraId="1C3FA040" w14:textId="6D76539E" w:rsidR="0032577F" w:rsidRPr="007E2A65" w:rsidRDefault="00FD1654">
      <w:pPr>
        <w:pStyle w:val="TreA"/>
        <w:numPr>
          <w:ilvl w:val="0"/>
          <w:numId w:val="22"/>
        </w:numPr>
        <w:ind w:left="284" w:hanging="284"/>
        <w:jc w:val="both"/>
        <w:rPr>
          <w:rStyle w:val="Brak"/>
          <w:rFonts w:ascii="Calibri" w:hAnsi="Calibri" w:cs="Calibri"/>
          <w:color w:val="auto"/>
        </w:rPr>
      </w:pPr>
      <w:r w:rsidRPr="007E2A65">
        <w:rPr>
          <w:rStyle w:val="Brak"/>
          <w:rFonts w:ascii="Calibri" w:hAnsi="Calibri" w:cs="Calibri"/>
          <w:color w:val="auto"/>
        </w:rPr>
        <w:t>P</w:t>
      </w:r>
      <w:r w:rsidR="0032577F" w:rsidRPr="007E2A65">
        <w:rPr>
          <w:rStyle w:val="Brak"/>
          <w:rFonts w:ascii="Calibri" w:hAnsi="Calibri" w:cs="Calibri"/>
          <w:color w:val="auto"/>
        </w:rPr>
        <w:t xml:space="preserve">rzeprowadzenie </w:t>
      </w:r>
      <w:r w:rsidR="0032577F" w:rsidRPr="007E2A65">
        <w:rPr>
          <w:rStyle w:val="Brak"/>
          <w:rFonts w:ascii="Calibri" w:hAnsi="Calibri" w:cs="Calibri"/>
          <w:b/>
          <w:bCs/>
          <w:color w:val="auto"/>
        </w:rPr>
        <w:t>indywidualnego poradnictwa zawodowego</w:t>
      </w:r>
      <w:r w:rsidR="0032577F" w:rsidRPr="007E2A65">
        <w:rPr>
          <w:rStyle w:val="Brak"/>
          <w:rFonts w:ascii="Calibri" w:hAnsi="Calibri" w:cs="Calibri"/>
          <w:color w:val="auto"/>
        </w:rPr>
        <w:t xml:space="preserve"> dla 150</w:t>
      </w:r>
      <w:r w:rsidR="00B351C4" w:rsidRPr="007E2A65">
        <w:rPr>
          <w:rStyle w:val="Brak"/>
          <w:rFonts w:ascii="Calibri" w:hAnsi="Calibri" w:cs="Calibri"/>
          <w:color w:val="auto"/>
        </w:rPr>
        <w:t xml:space="preserve"> (+/-10)</w:t>
      </w:r>
      <w:r w:rsidR="0032577F" w:rsidRPr="007E2A65">
        <w:rPr>
          <w:rStyle w:val="Brak"/>
          <w:rFonts w:ascii="Calibri" w:hAnsi="Calibri" w:cs="Calibri"/>
          <w:color w:val="auto"/>
        </w:rPr>
        <w:t xml:space="preserve"> Uczestników Projektu</w:t>
      </w:r>
      <w:r w:rsidR="00681B7E" w:rsidRPr="007E2A65">
        <w:rPr>
          <w:rStyle w:val="Brak"/>
          <w:rFonts w:ascii="Calibri" w:hAnsi="Calibri" w:cs="Calibri"/>
          <w:color w:val="auto"/>
        </w:rPr>
        <w:t xml:space="preserve"> w </w:t>
      </w:r>
      <w:r w:rsidR="0032577F" w:rsidRPr="007E2A65">
        <w:rPr>
          <w:rStyle w:val="Brak"/>
          <w:rFonts w:ascii="Calibri" w:hAnsi="Calibri" w:cs="Calibri"/>
          <w:color w:val="auto"/>
        </w:rPr>
        <w:t xml:space="preserve">wymiarze 10h/os (3 spotkania po 3-3,5h). Spotkania będą odbywać się na terenie województwa małopolskiego. </w:t>
      </w:r>
    </w:p>
    <w:p w14:paraId="1F5ADB52" w14:textId="77777777" w:rsidR="00FD1654" w:rsidRPr="007E2A65" w:rsidRDefault="00FD1654" w:rsidP="004248AF">
      <w:pPr>
        <w:pStyle w:val="TreA"/>
        <w:jc w:val="both"/>
        <w:rPr>
          <w:rStyle w:val="Brak"/>
          <w:rFonts w:ascii="Calibri" w:hAnsi="Calibri" w:cs="Calibri"/>
          <w:b/>
          <w:bCs/>
          <w:color w:val="auto"/>
        </w:rPr>
      </w:pPr>
    </w:p>
    <w:p w14:paraId="358E040D" w14:textId="622422E0" w:rsidR="00FD1654" w:rsidRPr="007E2A65" w:rsidRDefault="00FD1654" w:rsidP="004248AF">
      <w:pPr>
        <w:pStyle w:val="TreA"/>
        <w:jc w:val="both"/>
        <w:rPr>
          <w:rStyle w:val="Brak"/>
          <w:rFonts w:ascii="Calibri" w:hAnsi="Calibri" w:cs="Calibri"/>
          <w:b/>
          <w:bCs/>
          <w:color w:val="auto"/>
        </w:rPr>
      </w:pPr>
      <w:r w:rsidRPr="007E2A65">
        <w:rPr>
          <w:rStyle w:val="Brak"/>
          <w:rFonts w:ascii="Calibri" w:hAnsi="Calibri" w:cs="Calibri"/>
          <w:b/>
          <w:bCs/>
          <w:color w:val="auto"/>
        </w:rPr>
        <w:t xml:space="preserve">Zakres wsparcia będzie obejmował: </w:t>
      </w:r>
    </w:p>
    <w:p w14:paraId="243E2C69" w14:textId="3568F3C4" w:rsidR="00FD1654" w:rsidRPr="007E2A65" w:rsidRDefault="00FD1654" w:rsidP="004248AF">
      <w:pPr>
        <w:pStyle w:val="TreA"/>
        <w:jc w:val="both"/>
        <w:rPr>
          <w:rStyle w:val="Brak"/>
          <w:rFonts w:ascii="Calibri" w:hAnsi="Calibri" w:cs="Calibri"/>
          <w:color w:val="auto"/>
        </w:rPr>
      </w:pPr>
      <w:r w:rsidRPr="007E2A65">
        <w:rPr>
          <w:rStyle w:val="Brak"/>
          <w:rFonts w:ascii="Calibri" w:hAnsi="Calibri" w:cs="Calibri"/>
          <w:color w:val="auto"/>
        </w:rPr>
        <w:t>- motywowanie Uczestników do aktywnego udziału</w:t>
      </w:r>
      <w:r w:rsidR="00681B7E" w:rsidRPr="007E2A65">
        <w:rPr>
          <w:rStyle w:val="Brak"/>
          <w:rFonts w:ascii="Calibri" w:hAnsi="Calibri" w:cs="Calibri"/>
          <w:color w:val="auto"/>
        </w:rPr>
        <w:t xml:space="preserve"> w </w:t>
      </w:r>
      <w:r w:rsidRPr="007E2A65">
        <w:rPr>
          <w:rStyle w:val="Brak"/>
          <w:rFonts w:ascii="Calibri" w:hAnsi="Calibri" w:cs="Calibri"/>
          <w:color w:val="auto"/>
        </w:rPr>
        <w:t xml:space="preserve">formach wsparcia, </w:t>
      </w:r>
    </w:p>
    <w:p w14:paraId="003A772A" w14:textId="77777777" w:rsidR="00FD1654" w:rsidRPr="007E2A65" w:rsidRDefault="00FD1654" w:rsidP="004248AF">
      <w:pPr>
        <w:pStyle w:val="TreA"/>
        <w:jc w:val="both"/>
        <w:rPr>
          <w:rStyle w:val="Brak"/>
          <w:rFonts w:ascii="Calibri" w:hAnsi="Calibri" w:cs="Calibri"/>
          <w:color w:val="auto"/>
        </w:rPr>
      </w:pPr>
      <w:r w:rsidRPr="007E2A65">
        <w:rPr>
          <w:rStyle w:val="Brak"/>
          <w:rFonts w:ascii="Calibri" w:hAnsi="Calibri" w:cs="Calibri"/>
          <w:color w:val="auto"/>
        </w:rPr>
        <w:t xml:space="preserve">- motywowanie Uczestników do aktywnego poszukiwania pracy, </w:t>
      </w:r>
    </w:p>
    <w:p w14:paraId="5DFA3084" w14:textId="522AE778" w:rsidR="00FD1654" w:rsidRPr="007E2A65" w:rsidRDefault="00FD1654" w:rsidP="004248AF">
      <w:pPr>
        <w:pStyle w:val="TreA"/>
        <w:jc w:val="both"/>
        <w:rPr>
          <w:rStyle w:val="Brak"/>
          <w:rFonts w:ascii="Calibri" w:hAnsi="Calibri" w:cs="Calibri"/>
          <w:color w:val="auto"/>
        </w:rPr>
      </w:pPr>
      <w:r w:rsidRPr="007E2A65">
        <w:rPr>
          <w:rStyle w:val="Brak"/>
          <w:rFonts w:ascii="Calibri" w:hAnsi="Calibri" w:cs="Calibri"/>
          <w:color w:val="auto"/>
        </w:rPr>
        <w:t>- diagnozowanie</w:t>
      </w:r>
      <w:r w:rsidR="00681B7E" w:rsidRPr="007E2A65">
        <w:rPr>
          <w:rStyle w:val="Brak"/>
          <w:rFonts w:ascii="Calibri" w:hAnsi="Calibri" w:cs="Calibri"/>
          <w:color w:val="auto"/>
        </w:rPr>
        <w:t xml:space="preserve"> i </w:t>
      </w:r>
      <w:r w:rsidRPr="007E2A65">
        <w:rPr>
          <w:rStyle w:val="Brak"/>
          <w:rFonts w:ascii="Calibri" w:hAnsi="Calibri" w:cs="Calibri"/>
          <w:color w:val="auto"/>
        </w:rPr>
        <w:t xml:space="preserve">rozwiązywanie problemów stojących na drodze do aktywizacji zawodowej.  </w:t>
      </w:r>
    </w:p>
    <w:p w14:paraId="3C9DFAA8" w14:textId="77777777" w:rsidR="00FD1654" w:rsidRPr="007E2A65" w:rsidRDefault="00FD1654" w:rsidP="004248AF">
      <w:pPr>
        <w:pStyle w:val="TreA"/>
        <w:jc w:val="both"/>
        <w:rPr>
          <w:rStyle w:val="Brak"/>
          <w:rFonts w:ascii="Calibri" w:hAnsi="Calibri" w:cs="Calibri"/>
          <w:color w:val="auto"/>
        </w:rPr>
      </w:pPr>
    </w:p>
    <w:p w14:paraId="1C651BCC" w14:textId="7305760F" w:rsidR="00FD1654" w:rsidRPr="007E2A65" w:rsidRDefault="00FD1654">
      <w:pPr>
        <w:pStyle w:val="TreA"/>
        <w:numPr>
          <w:ilvl w:val="0"/>
          <w:numId w:val="22"/>
        </w:numPr>
        <w:ind w:left="284" w:hanging="284"/>
        <w:jc w:val="both"/>
        <w:rPr>
          <w:rStyle w:val="Brak"/>
          <w:rFonts w:ascii="Calibri" w:hAnsi="Calibri" w:cs="Calibri"/>
          <w:color w:val="auto"/>
        </w:rPr>
      </w:pPr>
      <w:r w:rsidRPr="007E2A65">
        <w:rPr>
          <w:rStyle w:val="Brak"/>
          <w:rFonts w:ascii="Calibri" w:hAnsi="Calibri" w:cs="Calibri"/>
          <w:color w:val="auto"/>
        </w:rPr>
        <w:t xml:space="preserve">Przeprowadzenie </w:t>
      </w:r>
      <w:r w:rsidRPr="007E2A65">
        <w:rPr>
          <w:rStyle w:val="Brak"/>
          <w:rFonts w:ascii="Calibri" w:hAnsi="Calibri" w:cs="Calibri"/>
          <w:b/>
          <w:bCs/>
          <w:color w:val="auto"/>
        </w:rPr>
        <w:t>poradnictwa zawodowego grupowego</w:t>
      </w:r>
      <w:r w:rsidRPr="007E2A65">
        <w:rPr>
          <w:rStyle w:val="Brak"/>
          <w:rFonts w:ascii="Calibri" w:hAnsi="Calibri" w:cs="Calibri"/>
          <w:color w:val="auto"/>
        </w:rPr>
        <w:t xml:space="preserve"> dla 15 grup (każda grupa będzie liczyć 10 Uczestników)</w:t>
      </w:r>
      <w:r w:rsidR="00681B7E" w:rsidRPr="007E2A65">
        <w:rPr>
          <w:rStyle w:val="Brak"/>
          <w:rFonts w:ascii="Calibri" w:hAnsi="Calibri" w:cs="Calibri"/>
          <w:color w:val="auto"/>
        </w:rPr>
        <w:t xml:space="preserve"> w </w:t>
      </w:r>
      <w:r w:rsidRPr="007E2A65">
        <w:rPr>
          <w:rStyle w:val="Brak"/>
          <w:rFonts w:ascii="Calibri" w:hAnsi="Calibri" w:cs="Calibri"/>
          <w:color w:val="auto"/>
        </w:rPr>
        <w:t xml:space="preserve">wymiarze 10h/gr (5 spotkań po 3h). Spotkania będą odbywać się na terenie województwa małopolskiego. </w:t>
      </w:r>
    </w:p>
    <w:p w14:paraId="28719745" w14:textId="77777777" w:rsidR="00FD1654" w:rsidRPr="007E2A65" w:rsidRDefault="00FD1654" w:rsidP="004248AF">
      <w:pPr>
        <w:pStyle w:val="TreA"/>
        <w:jc w:val="both"/>
        <w:rPr>
          <w:rStyle w:val="Brak"/>
          <w:rFonts w:ascii="Calibri" w:hAnsi="Calibri" w:cs="Calibri"/>
          <w:color w:val="auto"/>
        </w:rPr>
      </w:pPr>
    </w:p>
    <w:p w14:paraId="67AFDE0C" w14:textId="77777777" w:rsidR="00D122C6" w:rsidRPr="007E2A65" w:rsidRDefault="00D122C6" w:rsidP="004248AF">
      <w:pPr>
        <w:pStyle w:val="TreA"/>
        <w:jc w:val="both"/>
        <w:rPr>
          <w:rStyle w:val="Brak"/>
          <w:rFonts w:ascii="Calibri" w:hAnsi="Calibri" w:cs="Calibri"/>
          <w:b/>
          <w:bCs/>
          <w:color w:val="auto"/>
        </w:rPr>
      </w:pPr>
    </w:p>
    <w:p w14:paraId="25FFC7A7" w14:textId="20E0B5EC" w:rsidR="00FD1654" w:rsidRPr="007E2A65" w:rsidRDefault="00FD1654" w:rsidP="004248AF">
      <w:pPr>
        <w:pStyle w:val="TreA"/>
        <w:jc w:val="both"/>
        <w:rPr>
          <w:rStyle w:val="Brak"/>
          <w:rFonts w:ascii="Calibri" w:hAnsi="Calibri" w:cs="Calibri"/>
          <w:b/>
          <w:bCs/>
          <w:color w:val="auto"/>
        </w:rPr>
      </w:pPr>
      <w:r w:rsidRPr="007E2A65">
        <w:rPr>
          <w:rStyle w:val="Brak"/>
          <w:rFonts w:ascii="Calibri" w:hAnsi="Calibri" w:cs="Calibri"/>
          <w:b/>
          <w:bCs/>
          <w:color w:val="auto"/>
        </w:rPr>
        <w:lastRenderedPageBreak/>
        <w:t xml:space="preserve">Zakres wsparcia będzie obejmował: </w:t>
      </w:r>
    </w:p>
    <w:p w14:paraId="50FC17D9" w14:textId="1DBAED17" w:rsidR="0032577F" w:rsidRPr="007E2A65" w:rsidRDefault="00FD1654" w:rsidP="004248AF">
      <w:pPr>
        <w:pStyle w:val="TreA"/>
        <w:jc w:val="both"/>
        <w:rPr>
          <w:rStyle w:val="Brak"/>
          <w:rFonts w:ascii="Calibri" w:hAnsi="Calibri" w:cs="Calibri"/>
          <w:color w:val="auto"/>
        </w:rPr>
      </w:pPr>
      <w:r w:rsidRPr="007E2A65">
        <w:rPr>
          <w:rStyle w:val="Brak"/>
          <w:rFonts w:ascii="Calibri" w:hAnsi="Calibri" w:cs="Calibri"/>
          <w:color w:val="auto"/>
        </w:rPr>
        <w:t>- wsparcie da Uczestnikom Projektu możliwość oceny siebie – swych mocnych</w:t>
      </w:r>
      <w:r w:rsidR="00681B7E" w:rsidRPr="007E2A65">
        <w:rPr>
          <w:rStyle w:val="Brak"/>
          <w:rFonts w:ascii="Calibri" w:hAnsi="Calibri" w:cs="Calibri"/>
          <w:color w:val="auto"/>
        </w:rPr>
        <w:t xml:space="preserve"> i </w:t>
      </w:r>
      <w:r w:rsidRPr="007E2A65">
        <w:rPr>
          <w:rStyle w:val="Brak"/>
          <w:rFonts w:ascii="Calibri" w:hAnsi="Calibri" w:cs="Calibri"/>
          <w:color w:val="auto"/>
        </w:rPr>
        <w:t>słabych stron poprzez zdobycie umiejętności ułatwiających pełnienie ról społecznych</w:t>
      </w:r>
      <w:r w:rsidR="00681B7E" w:rsidRPr="007E2A65">
        <w:rPr>
          <w:rStyle w:val="Brak"/>
          <w:rFonts w:ascii="Calibri" w:hAnsi="Calibri" w:cs="Calibri"/>
          <w:color w:val="auto"/>
        </w:rPr>
        <w:t xml:space="preserve"> i </w:t>
      </w:r>
      <w:r w:rsidRPr="007E2A65">
        <w:rPr>
          <w:rStyle w:val="Brak"/>
          <w:rFonts w:ascii="Calibri" w:hAnsi="Calibri" w:cs="Calibri"/>
          <w:color w:val="auto"/>
        </w:rPr>
        <w:t xml:space="preserve">zawodowych.  </w:t>
      </w:r>
    </w:p>
    <w:p w14:paraId="4DBD6F81" w14:textId="11CBEDFD" w:rsidR="004C2847" w:rsidRPr="007E2A65" w:rsidRDefault="004C2847" w:rsidP="004248AF">
      <w:pPr>
        <w:pStyle w:val="TreA"/>
        <w:jc w:val="both"/>
        <w:rPr>
          <w:rStyle w:val="Brak"/>
          <w:rFonts w:ascii="Calibri" w:hAnsi="Calibri" w:cs="Calibri"/>
          <w:b/>
          <w:bCs/>
          <w:color w:val="auto"/>
        </w:rPr>
      </w:pPr>
      <w:r w:rsidRPr="007E2A65">
        <w:rPr>
          <w:rStyle w:val="Brak"/>
          <w:rFonts w:ascii="Calibri" w:hAnsi="Calibri" w:cs="Calibri"/>
          <w:b/>
          <w:bCs/>
          <w:color w:val="auto"/>
        </w:rPr>
        <w:t>Wsparcie będzie odbywać się zgodnie ze Standardem Usług</w:t>
      </w:r>
      <w:r w:rsidR="0089061D" w:rsidRPr="007E2A65">
        <w:rPr>
          <w:rStyle w:val="Brak"/>
          <w:rFonts w:ascii="Calibri" w:hAnsi="Calibri" w:cs="Calibri"/>
          <w:b/>
          <w:bCs/>
          <w:color w:val="auto"/>
        </w:rPr>
        <w:t xml:space="preserve"> – poradnictwo zawodowe indywidualne -</w:t>
      </w:r>
      <w:r w:rsidRPr="007E2A65">
        <w:rPr>
          <w:rStyle w:val="Brak"/>
          <w:rFonts w:ascii="Calibri" w:hAnsi="Calibri" w:cs="Calibri"/>
          <w:b/>
          <w:bCs/>
          <w:color w:val="auto"/>
        </w:rPr>
        <w:t xml:space="preserve"> tj. </w:t>
      </w:r>
    </w:p>
    <w:p w14:paraId="677B7CFB" w14:textId="0A46C698" w:rsidR="004C2847" w:rsidRPr="007E2A65" w:rsidRDefault="004C2847">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Poradnictwo zawodowe indywidualne (doradztwo indywidualne) realizowane będzie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formie indywidualnych spotkań – porad zawodowych – polegających na bezpośrednim kontakcie doradcy zawodowego</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uczestnikiem projektu.</w:t>
      </w:r>
    </w:p>
    <w:p w14:paraId="0776A8F1" w14:textId="711D1E13" w:rsidR="004C2847" w:rsidRPr="007E2A65" w:rsidRDefault="004C2847">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Poradnictwo zawodowe indywidualne jest formą wsparcia wspomagającą proces poszukiwania pracy, jeżeli istnieją ku temu oczywiste przesłanki, wynikające głównie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postawy uczestnika projektu, np. brak motywacji do poszukiwania pracy lub brak wiedzy na temat własnych kompetencji</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zasobów. Jeśli</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trakcie realizacji IPD doradca zawodowy zdiagnozuje obszary wymagające dodatkowego wzmocnienia, to powinien on uwzględnić tę okoliczność</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procesie aktywizacyjnym uczestnika projektu</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skierować go do udziału</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poradnictwie indywidualnym. Uzasadnienie decyzji powinno zostać odnotowane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dokumentacji projektu (np.</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IPD</w:t>
      </w:r>
      <w:r w:rsidR="00862624" w:rsidRPr="007E2A65">
        <w:rPr>
          <w:rFonts w:ascii="Calibri" w:hAnsi="Calibri" w:cs="Calibri"/>
          <w:color w:val="auto"/>
          <w:sz w:val="22"/>
          <w:szCs w:val="22"/>
        </w:rPr>
        <w:t>, IŚR</w:t>
      </w:r>
      <w:r w:rsidRPr="007E2A65">
        <w:rPr>
          <w:rFonts w:ascii="Calibri" w:hAnsi="Calibri" w:cs="Calibri"/>
          <w:color w:val="auto"/>
          <w:sz w:val="22"/>
          <w:szCs w:val="22"/>
        </w:rPr>
        <w:t>).</w:t>
      </w:r>
    </w:p>
    <w:p w14:paraId="6E3BCD69" w14:textId="04B84A42" w:rsidR="004C2847" w:rsidRPr="007E2A65" w:rsidRDefault="004C2847">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Poradnictwo zawodowe indywidualne wymaga zapewnienia odpowiedniej infrastruktury – pomieszczenia lub pomieszczeń gwarantujących swobodę wypowiedzi zarówno uczestnikowi projektu, jak</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doradcy,</w:t>
      </w:r>
      <w:r w:rsidR="00681B7E" w:rsidRPr="007E2A65">
        <w:rPr>
          <w:rFonts w:ascii="Calibri" w:hAnsi="Calibri" w:cs="Calibri"/>
          <w:color w:val="auto"/>
          <w:sz w:val="22"/>
          <w:szCs w:val="22"/>
        </w:rPr>
        <w:t xml:space="preserve"> a </w:t>
      </w:r>
      <w:r w:rsidRPr="007E2A65">
        <w:rPr>
          <w:rFonts w:ascii="Calibri" w:hAnsi="Calibri" w:cs="Calibri"/>
          <w:color w:val="auto"/>
          <w:sz w:val="22"/>
          <w:szCs w:val="22"/>
        </w:rPr>
        <w:t>także zapewniających poufność przekazywanych</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 xml:space="preserve">trakcie spotkania informacji. </w:t>
      </w:r>
    </w:p>
    <w:p w14:paraId="07442744" w14:textId="477456F0" w:rsidR="004C2847" w:rsidRPr="007E2A65" w:rsidRDefault="004C2847">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 xml:space="preserve">Kwalifikacje kadry: </w:t>
      </w:r>
      <w:r w:rsidR="00862624" w:rsidRPr="007E2A65">
        <w:rPr>
          <w:rFonts w:ascii="Calibri" w:hAnsi="Calibri" w:cs="Calibri"/>
          <w:color w:val="auto"/>
          <w:sz w:val="22"/>
          <w:szCs w:val="22"/>
        </w:rPr>
        <w:t>o</w:t>
      </w:r>
      <w:r w:rsidRPr="007E2A65">
        <w:rPr>
          <w:rFonts w:ascii="Calibri" w:hAnsi="Calibri" w:cs="Calibri"/>
          <w:color w:val="auto"/>
          <w:sz w:val="22"/>
          <w:szCs w:val="22"/>
        </w:rPr>
        <w:t>d doradcy zawodowego wymaga się:</w:t>
      </w:r>
    </w:p>
    <w:p w14:paraId="5CA30164" w14:textId="1AA77EAD" w:rsidR="004C2847" w:rsidRPr="007E2A65" w:rsidRDefault="004C2847">
      <w:pPr>
        <w:pStyle w:val="Akapitzlist"/>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right="0" w:hanging="283"/>
        <w:contextualSpacing/>
        <w:rPr>
          <w:rFonts w:ascii="Calibri" w:hAnsi="Calibri" w:cs="Calibri"/>
          <w:color w:val="auto"/>
          <w:sz w:val="22"/>
          <w:szCs w:val="22"/>
        </w:rPr>
      </w:pPr>
      <w:r w:rsidRPr="007E2A65">
        <w:rPr>
          <w:rFonts w:ascii="Calibri" w:hAnsi="Calibri" w:cs="Calibri"/>
          <w:color w:val="auto"/>
          <w:sz w:val="22"/>
          <w:szCs w:val="22"/>
        </w:rPr>
        <w:t>posiadania 200 godzin doświadczenia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 xml:space="preserve">świadczeniu usług doradztwa zawodowego lub </w:t>
      </w:r>
    </w:p>
    <w:p w14:paraId="7479412D" w14:textId="23119D9F" w:rsidR="004C2847" w:rsidRPr="007E2A65" w:rsidRDefault="004C2847">
      <w:pPr>
        <w:pStyle w:val="Akapitzlist"/>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right="0" w:hanging="283"/>
        <w:contextualSpacing/>
        <w:rPr>
          <w:rFonts w:ascii="Calibri" w:hAnsi="Calibri" w:cs="Calibri"/>
          <w:color w:val="auto"/>
          <w:sz w:val="22"/>
          <w:szCs w:val="22"/>
        </w:rPr>
      </w:pPr>
      <w:r w:rsidRPr="007E2A65">
        <w:rPr>
          <w:rFonts w:ascii="Calibri" w:hAnsi="Calibri" w:cs="Calibri"/>
          <w:color w:val="auto"/>
          <w:sz w:val="22"/>
          <w:szCs w:val="22"/>
        </w:rPr>
        <w:t>wykształcenia wyższego pierwszego lub drugiego stopnia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rozumieniu przepisów</w:t>
      </w:r>
      <w:r w:rsidR="00681B7E" w:rsidRPr="007E2A65">
        <w:rPr>
          <w:rFonts w:ascii="Calibri" w:hAnsi="Calibri" w:cs="Calibri"/>
          <w:color w:val="auto"/>
          <w:sz w:val="22"/>
          <w:szCs w:val="22"/>
        </w:rPr>
        <w:t xml:space="preserve"> o </w:t>
      </w:r>
      <w:r w:rsidRPr="007E2A65">
        <w:rPr>
          <w:rFonts w:ascii="Calibri" w:hAnsi="Calibri" w:cs="Calibri"/>
          <w:color w:val="auto"/>
          <w:sz w:val="22"/>
          <w:szCs w:val="22"/>
        </w:rPr>
        <w:t xml:space="preserve">szkolnictwie wyższym. Preferowane wykształcenie wyższe magisterskie na kierunku: psychologia, socjologia, pedagogika, doradztwo zawodowe lub studia podyplomowe dotyczące problematyki rynku pracy </w:t>
      </w:r>
      <w:r w:rsidRPr="007E2A65">
        <w:rPr>
          <w:rFonts w:ascii="Calibri" w:hAnsi="Calibri" w:cs="Calibri"/>
          <w:color w:val="auto"/>
          <w:sz w:val="22"/>
          <w:szCs w:val="22"/>
        </w:rPr>
        <w:br/>
        <w:t xml:space="preserve">(np. </w:t>
      </w:r>
      <w:proofErr w:type="spellStart"/>
      <w:r w:rsidRPr="007E2A65">
        <w:rPr>
          <w:rFonts w:ascii="Calibri" w:hAnsi="Calibri" w:cs="Calibri"/>
          <w:color w:val="auto"/>
          <w:sz w:val="22"/>
          <w:szCs w:val="22"/>
        </w:rPr>
        <w:t>zawodoznawstwo</w:t>
      </w:r>
      <w:proofErr w:type="spellEnd"/>
      <w:r w:rsidRPr="007E2A65">
        <w:rPr>
          <w:rFonts w:ascii="Calibri" w:hAnsi="Calibri" w:cs="Calibri"/>
          <w:color w:val="auto"/>
          <w:sz w:val="22"/>
          <w:szCs w:val="22"/>
        </w:rPr>
        <w:t>) bądź doradztwa zawodowego. Pożądane kursy uzupełniające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 xml:space="preserve">zakresu doradztwa zawodowego potwierdzone certyfikatami (zaświadczeniami); </w:t>
      </w:r>
    </w:p>
    <w:p w14:paraId="6AC6521B" w14:textId="20D2E967" w:rsidR="004C2847" w:rsidRPr="007E2A65" w:rsidRDefault="004C2847">
      <w:pPr>
        <w:pStyle w:val="Akapitzlist"/>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right="0" w:hanging="283"/>
        <w:contextualSpacing/>
        <w:rPr>
          <w:rFonts w:ascii="Calibri" w:hAnsi="Calibri" w:cs="Calibri"/>
          <w:color w:val="auto"/>
          <w:sz w:val="22"/>
          <w:szCs w:val="22"/>
        </w:rPr>
      </w:pPr>
      <w:r w:rsidRPr="007E2A65">
        <w:rPr>
          <w:rFonts w:ascii="Calibri" w:hAnsi="Calibri" w:cs="Calibri"/>
          <w:color w:val="auto"/>
          <w:sz w:val="22"/>
          <w:szCs w:val="22"/>
        </w:rPr>
        <w:t>aby podmiot realizujący usługę doradztwa/poradnictwa zawodowego posiadał wpis do rejestru podmiotów prowadzących agencję zatrudnienia.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sytuacji, gdy doradztwo świadczy osoba fizyczna – powinna być ona zatrudniona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 xml:space="preserve">agencji zatrudnienia posiadającej wpis do rejestru podmiotów prowadzących agencję zatrudnienia. </w:t>
      </w:r>
    </w:p>
    <w:p w14:paraId="5548D243" w14:textId="77777777" w:rsidR="004C2847" w:rsidRPr="007E2A65" w:rsidRDefault="004C2847">
      <w:pPr>
        <w:pStyle w:val="Akapitzlist"/>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7" w:right="0" w:hanging="283"/>
        <w:contextualSpacing/>
        <w:rPr>
          <w:rFonts w:ascii="Calibri" w:hAnsi="Calibri" w:cs="Calibri"/>
          <w:color w:val="auto"/>
          <w:sz w:val="22"/>
          <w:szCs w:val="22"/>
        </w:rPr>
      </w:pPr>
      <w:r w:rsidRPr="007E2A65">
        <w:rPr>
          <w:rFonts w:ascii="Calibri" w:hAnsi="Calibri" w:cs="Calibri"/>
          <w:color w:val="auto"/>
          <w:sz w:val="22"/>
          <w:szCs w:val="22"/>
        </w:rPr>
        <w:t>Kwalifikacje, doświadczenie zawodowe, staż pracy muszą być poświadczone odpowiednimi dokumentami.</w:t>
      </w:r>
    </w:p>
    <w:p w14:paraId="65B7494D" w14:textId="1D6E2823" w:rsidR="004C2847" w:rsidRPr="007E2A65" w:rsidRDefault="004C2847">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Uprawnienia: Doradca zawodowy realizując poradnictwo zawodowe indywidualne stosuje te metody lub narzędzia,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zakresie których został przeszkolony</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posiada wymagane uprawnienia (jeżeli ich stosowanie tego wymaga).</w:t>
      </w:r>
    </w:p>
    <w:p w14:paraId="5D5AFDAC" w14:textId="77777777" w:rsidR="0089061D" w:rsidRPr="007E2A65" w:rsidRDefault="0089061D" w:rsidP="004248AF">
      <w:p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Calibri" w:hAnsi="Calibri" w:cs="Calibri"/>
          <w:color w:val="auto"/>
          <w:sz w:val="22"/>
          <w:szCs w:val="22"/>
        </w:rPr>
      </w:pPr>
    </w:p>
    <w:p w14:paraId="3AB1F9EB" w14:textId="1CDF5689" w:rsidR="0089061D" w:rsidRPr="007E2A65" w:rsidRDefault="0089061D" w:rsidP="004248AF">
      <w:p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Calibri" w:hAnsi="Calibri" w:cs="Calibri"/>
          <w:color w:val="auto"/>
          <w:sz w:val="22"/>
          <w:szCs w:val="22"/>
        </w:rPr>
      </w:pPr>
      <w:r w:rsidRPr="007E2A65">
        <w:rPr>
          <w:rFonts w:ascii="Calibri" w:hAnsi="Calibri" w:cs="Calibri"/>
          <w:color w:val="auto"/>
          <w:sz w:val="22"/>
          <w:szCs w:val="22"/>
        </w:rPr>
        <w:t xml:space="preserve">Standard usług – poradnictwo zawodowe grupowe – tj. </w:t>
      </w:r>
    </w:p>
    <w:p w14:paraId="56F7653F" w14:textId="1BFEFB09" w:rsidR="0089061D" w:rsidRPr="007E2A65" w:rsidRDefault="0089061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hanging="426"/>
        <w:contextualSpacing/>
        <w:rPr>
          <w:rFonts w:ascii="Calibri" w:hAnsi="Calibri" w:cs="Calibri"/>
          <w:color w:val="auto"/>
          <w:sz w:val="22"/>
          <w:szCs w:val="22"/>
        </w:rPr>
      </w:pPr>
      <w:r w:rsidRPr="007E2A65">
        <w:rPr>
          <w:rFonts w:ascii="Calibri" w:hAnsi="Calibri" w:cs="Calibri"/>
          <w:color w:val="auto"/>
          <w:sz w:val="22"/>
          <w:szCs w:val="22"/>
        </w:rPr>
        <w:t>Doradztwo zawodowe grupowe to forma wsparcia stwarzająca warunki do efektywnego uczenia się</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poszukiwania twórczych rozwiązań podczas spotkań</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innymi uczestnikami projektu. Poradnictwo grupowe powinno dać uczestnikowi projektu możliwość oceny siebie – swych mocnych</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słabych stron poprzez zdobycie umiejętności ułatwiających pełnienie ról społecznych</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zawodowych.</w:t>
      </w:r>
    </w:p>
    <w:p w14:paraId="6BF3F3DB" w14:textId="480DB686" w:rsidR="0089061D" w:rsidRPr="007E2A65" w:rsidRDefault="0089061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Poradnictwo grupowe realizowane jest</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formie spotkań grupowych oraz warsztatów. Zakres oraz tematyka spotkań zaproponowanych uczestnikowi projektu powinny być uzasadnione przez doradcę zawodowego sporządzającego wraz</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 xml:space="preserve">uczestnikiem IPD. </w:t>
      </w:r>
    </w:p>
    <w:p w14:paraId="08DF0DD3" w14:textId="05263935" w:rsidR="0089061D" w:rsidRPr="007E2A65" w:rsidRDefault="0089061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Działanie wymaga zapewnienia odpowiedniej infrastruktury – pomieszczenia lub pomieszczeń przeznaczonych do form grupowych – mogących</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sposób swobodny pomieścić grupę warsztatową do 16 osób, wyposażonych</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sprzęt niezbędny do prowadzenia warsztatów, np.: projektor, monitor, komputer, flipchart</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inne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miarę potrzeb. Grupa uczestników warsztatu/spotkania może liczyć maksymalnie 16 osób (informacja co do ilości uczestników znajduje się we wniosku).</w:t>
      </w:r>
    </w:p>
    <w:p w14:paraId="70221577" w14:textId="77777777" w:rsidR="0089061D" w:rsidRPr="007E2A65" w:rsidRDefault="0089061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Kwalifikacje kadry: Od doradcy zawodowego wymaga się:</w:t>
      </w:r>
    </w:p>
    <w:p w14:paraId="669E70D0" w14:textId="19136F33" w:rsidR="0089061D" w:rsidRPr="007E2A65" w:rsidRDefault="0089061D">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0"/>
        <w:contextualSpacing/>
        <w:rPr>
          <w:rFonts w:ascii="Calibri" w:hAnsi="Calibri" w:cs="Calibri"/>
          <w:color w:val="auto"/>
          <w:sz w:val="22"/>
          <w:szCs w:val="22"/>
        </w:rPr>
      </w:pPr>
      <w:r w:rsidRPr="007E2A65">
        <w:rPr>
          <w:rFonts w:ascii="Calibri" w:hAnsi="Calibri" w:cs="Calibri"/>
          <w:color w:val="auto"/>
          <w:sz w:val="22"/>
          <w:szCs w:val="22"/>
        </w:rPr>
        <w:t>posiadania 200 godzin doświadczenia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świadczeniu usług doradztwa zawodowego lub</w:t>
      </w:r>
    </w:p>
    <w:p w14:paraId="675ABBB2" w14:textId="57C64261" w:rsidR="0089061D" w:rsidRPr="007E2A65" w:rsidRDefault="0089061D">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0"/>
        <w:contextualSpacing/>
        <w:rPr>
          <w:rFonts w:ascii="Calibri" w:hAnsi="Calibri" w:cs="Calibri"/>
          <w:color w:val="auto"/>
          <w:sz w:val="22"/>
          <w:szCs w:val="22"/>
        </w:rPr>
      </w:pPr>
      <w:r w:rsidRPr="007E2A65">
        <w:rPr>
          <w:rFonts w:ascii="Calibri" w:hAnsi="Calibri" w:cs="Calibri"/>
          <w:color w:val="auto"/>
          <w:sz w:val="22"/>
          <w:szCs w:val="22"/>
        </w:rPr>
        <w:t>wykształcenia wyższego pierwszego lub drugiego stopnia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rozumieniu przepisów</w:t>
      </w:r>
      <w:r w:rsidR="00681B7E" w:rsidRPr="007E2A65">
        <w:rPr>
          <w:rFonts w:ascii="Calibri" w:hAnsi="Calibri" w:cs="Calibri"/>
          <w:color w:val="auto"/>
          <w:sz w:val="22"/>
          <w:szCs w:val="22"/>
        </w:rPr>
        <w:t xml:space="preserve"> o </w:t>
      </w:r>
      <w:r w:rsidRPr="007E2A65">
        <w:rPr>
          <w:rFonts w:ascii="Calibri" w:hAnsi="Calibri" w:cs="Calibri"/>
          <w:color w:val="auto"/>
          <w:sz w:val="22"/>
          <w:szCs w:val="22"/>
        </w:rPr>
        <w:t xml:space="preserve">szkolnictwie wyższym. Preferowane wykształcenie wyższe magisterskie na kierunku: psychologia, socjologia, </w:t>
      </w:r>
      <w:r w:rsidRPr="007E2A65">
        <w:rPr>
          <w:rFonts w:ascii="Calibri" w:hAnsi="Calibri" w:cs="Calibri"/>
          <w:color w:val="auto"/>
          <w:sz w:val="22"/>
          <w:szCs w:val="22"/>
        </w:rPr>
        <w:lastRenderedPageBreak/>
        <w:t xml:space="preserve">pedagogika, doradztwo zawodowe lub studia podyplomowe dotyczące problematyki rynku pracy (np. </w:t>
      </w:r>
      <w:proofErr w:type="spellStart"/>
      <w:r w:rsidRPr="007E2A65">
        <w:rPr>
          <w:rFonts w:ascii="Calibri" w:hAnsi="Calibri" w:cs="Calibri"/>
          <w:color w:val="auto"/>
          <w:sz w:val="22"/>
          <w:szCs w:val="22"/>
        </w:rPr>
        <w:t>zawodoznawstwo</w:t>
      </w:r>
      <w:proofErr w:type="spellEnd"/>
      <w:r w:rsidRPr="007E2A65">
        <w:rPr>
          <w:rFonts w:ascii="Calibri" w:hAnsi="Calibri" w:cs="Calibri"/>
          <w:color w:val="auto"/>
          <w:sz w:val="22"/>
          <w:szCs w:val="22"/>
        </w:rPr>
        <w:t>) bądź doradztwa zawodowego. Pożądane kursy uzupełniające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zakresu doradztwa zawodowego potwierdzone certyfikatami (zaświadczeniami),</w:t>
      </w:r>
    </w:p>
    <w:p w14:paraId="1EDF773B" w14:textId="5E29AE62" w:rsidR="0089061D" w:rsidRPr="007E2A65" w:rsidRDefault="0089061D">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0"/>
        <w:contextualSpacing/>
        <w:rPr>
          <w:rFonts w:ascii="Calibri" w:hAnsi="Calibri" w:cs="Calibri"/>
          <w:color w:val="auto"/>
          <w:sz w:val="22"/>
          <w:szCs w:val="22"/>
        </w:rPr>
      </w:pPr>
      <w:r w:rsidRPr="007E2A65">
        <w:rPr>
          <w:rFonts w:ascii="Calibri" w:hAnsi="Calibri" w:cs="Calibri"/>
          <w:color w:val="auto"/>
          <w:sz w:val="22"/>
          <w:szCs w:val="22"/>
        </w:rPr>
        <w:t>aby podmiot realizujący usługę doradztwa/poradnictwa zawodowego posiadał wpis do rejestru podmiotów prowadzących agencję zatrudnienia.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sytuacji, gdy doradztwo świadczy osoba fizyczna – powinna być ona zatrudniona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agencji zatrudnienia posiadającej wpis do rejestru podmiotów prowadzących agencję zatrudnienia.</w:t>
      </w:r>
    </w:p>
    <w:p w14:paraId="7DEDC48F" w14:textId="6AE8D1FF" w:rsidR="0089061D" w:rsidRPr="007E2A65" w:rsidRDefault="0089061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Uprawnienia: Osoba prowadząca warsztaty poradnictwa grupowego stosuje metody, narzędzia</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programy,</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zakresie których została przeszkolona</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posiada wymagane uprawnienia, jeżeli ich stosowanie tego wymaga. Może również korzystać</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opracowanych przez siebie autorskich programów lub wykorzystywać dostępne programy</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metody zakupione lub udostępnione przez inne podmioty. Konieczne jest wówczas przestrzeganie praw autorskich lub nabycie uprawnień do ich stosowania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wypadku, gdy takie uprawnienia są wymagane.</w:t>
      </w:r>
    </w:p>
    <w:p w14:paraId="259A8FA5" w14:textId="48AE237D" w:rsidR="0089061D" w:rsidRPr="007E2A65" w:rsidRDefault="0089061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Doradztwo powinno być realizowane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sposób zapewniający odpowiednią jakość wsparcia.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Małopolsce stworzono system zapewnienia jakości kształcenia,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ramach którego instytucje szkoleniowe mogą uzyskać znak jakości Małopolskie Standardy Usług Edukacyjno-Szkoleniowych.</w:t>
      </w:r>
    </w:p>
    <w:p w14:paraId="1CDFF645" w14:textId="53C480F1" w:rsidR="0089061D" w:rsidRPr="007E2A65" w:rsidRDefault="0089061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4" w:right="0" w:hanging="284"/>
        <w:contextualSpacing/>
        <w:rPr>
          <w:rFonts w:ascii="Calibri" w:hAnsi="Calibri" w:cs="Calibri"/>
          <w:color w:val="auto"/>
          <w:sz w:val="22"/>
          <w:szCs w:val="22"/>
        </w:rPr>
      </w:pPr>
      <w:r w:rsidRPr="007E2A65">
        <w:rPr>
          <w:rFonts w:ascii="Calibri" w:hAnsi="Calibri" w:cs="Calibri"/>
          <w:color w:val="auto"/>
          <w:sz w:val="22"/>
          <w:szCs w:val="22"/>
        </w:rPr>
        <w:t>W sytuacji, gdy realizatorem doradztwa będzie podmiot nieposiadający znaku jakości MSUES, usługi doradcze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ramach projektów muszą spełniać wymagania określone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 xml:space="preserve">załączniku nr 1 Standardu Usług. </w:t>
      </w:r>
    </w:p>
    <w:p w14:paraId="70AFD9F9" w14:textId="77777777" w:rsidR="005E5019" w:rsidRPr="007E2A65" w:rsidRDefault="005E5019" w:rsidP="004248AF">
      <w:pPr>
        <w:pStyle w:val="TreA"/>
        <w:jc w:val="both"/>
        <w:rPr>
          <w:rFonts w:ascii="Calibri" w:hAnsi="Calibri" w:cs="Calibri"/>
          <w:color w:val="auto"/>
        </w:rPr>
      </w:pPr>
    </w:p>
    <w:p w14:paraId="254A19F9" w14:textId="105143FC" w:rsidR="005E5019" w:rsidRPr="007E2A65" w:rsidRDefault="005E5019" w:rsidP="004248AF">
      <w:pPr>
        <w:pStyle w:val="TreA"/>
        <w:jc w:val="both"/>
        <w:rPr>
          <w:rStyle w:val="Brak"/>
          <w:rFonts w:ascii="Calibri" w:hAnsi="Calibri" w:cs="Calibri"/>
          <w:color w:val="auto"/>
        </w:rPr>
      </w:pPr>
      <w:r w:rsidRPr="007E2A65">
        <w:rPr>
          <w:rStyle w:val="Brak"/>
          <w:rFonts w:ascii="Calibri" w:hAnsi="Calibri" w:cs="Calibri"/>
          <w:color w:val="auto"/>
        </w:rPr>
        <w:t>Zamawiający zastrzega sobie</w:t>
      </w:r>
      <w:r w:rsidR="00937A87" w:rsidRPr="007E2A65">
        <w:rPr>
          <w:rStyle w:val="Brak"/>
          <w:rFonts w:ascii="Calibri" w:hAnsi="Calibri" w:cs="Calibri"/>
          <w:color w:val="auto"/>
        </w:rPr>
        <w:t>,</w:t>
      </w:r>
      <w:r w:rsidRPr="007E2A65">
        <w:rPr>
          <w:rStyle w:val="Brak"/>
          <w:rFonts w:ascii="Calibri" w:hAnsi="Calibri" w:cs="Calibri"/>
          <w:color w:val="auto"/>
        </w:rPr>
        <w:t xml:space="preserve"> iż liczba osób może ulec zmiennie +/-</w:t>
      </w:r>
      <w:r w:rsidR="00B351C4" w:rsidRPr="007E2A65">
        <w:rPr>
          <w:rStyle w:val="Brak"/>
          <w:rFonts w:ascii="Calibri" w:hAnsi="Calibri" w:cs="Calibri"/>
          <w:color w:val="auto"/>
        </w:rPr>
        <w:t xml:space="preserve"> 10. </w:t>
      </w:r>
    </w:p>
    <w:p w14:paraId="26D32A51" w14:textId="77777777" w:rsidR="005E5019" w:rsidRPr="007E2A65" w:rsidRDefault="005E5019" w:rsidP="004248AF">
      <w:pPr>
        <w:pStyle w:val="TreA"/>
        <w:jc w:val="both"/>
        <w:rPr>
          <w:rStyle w:val="Brak"/>
          <w:rFonts w:ascii="Calibri" w:hAnsi="Calibri" w:cs="Calibri"/>
          <w:color w:val="auto"/>
          <w:highlight w:val="yellow"/>
        </w:rPr>
      </w:pPr>
    </w:p>
    <w:p w14:paraId="1D3521A8" w14:textId="36905077" w:rsidR="00EA2837" w:rsidRPr="007E2A65" w:rsidRDefault="008445CE" w:rsidP="004248AF">
      <w:pPr>
        <w:pStyle w:val="TreA"/>
        <w:rPr>
          <w:rFonts w:ascii="Calibri" w:hAnsi="Calibri" w:cs="Calibri"/>
          <w:color w:val="auto"/>
        </w:rPr>
      </w:pPr>
      <w:r w:rsidRPr="007E2A65">
        <w:rPr>
          <w:rFonts w:ascii="Calibri" w:hAnsi="Calibri" w:cs="Calibri"/>
          <w:color w:val="auto"/>
        </w:rPr>
        <w:t>Spotkania</w:t>
      </w:r>
      <w:r w:rsidR="005E5019" w:rsidRPr="007E2A65">
        <w:rPr>
          <w:rFonts w:ascii="Calibri" w:hAnsi="Calibri" w:cs="Calibri"/>
          <w:color w:val="auto"/>
        </w:rPr>
        <w:t xml:space="preserve"> będą </w:t>
      </w:r>
      <w:r w:rsidRPr="007E2A65">
        <w:rPr>
          <w:rFonts w:ascii="Calibri" w:hAnsi="Calibri" w:cs="Calibri"/>
          <w:color w:val="auto"/>
        </w:rPr>
        <w:t>odbywały się</w:t>
      </w:r>
      <w:r w:rsidR="005E5019" w:rsidRPr="007E2A65">
        <w:rPr>
          <w:rFonts w:ascii="Calibri" w:hAnsi="Calibri" w:cs="Calibri"/>
          <w:color w:val="auto"/>
        </w:rPr>
        <w:t xml:space="preserve"> od poniedziałku do </w:t>
      </w:r>
      <w:r w:rsidRPr="007E2A65">
        <w:rPr>
          <w:rFonts w:ascii="Calibri" w:hAnsi="Calibri" w:cs="Calibri"/>
          <w:color w:val="auto"/>
        </w:rPr>
        <w:t xml:space="preserve">piątku. </w:t>
      </w:r>
      <w:r w:rsidR="005E5019" w:rsidRPr="007E2A65">
        <w:rPr>
          <w:rFonts w:ascii="Calibri" w:hAnsi="Calibri" w:cs="Calibri"/>
          <w:color w:val="auto"/>
        </w:rPr>
        <w:br/>
      </w:r>
    </w:p>
    <w:p w14:paraId="40D7006D" w14:textId="77777777" w:rsidR="005E5019" w:rsidRPr="007E2A65" w:rsidRDefault="005E5019" w:rsidP="004248AF">
      <w:pPr>
        <w:pStyle w:val="TreA"/>
        <w:jc w:val="both"/>
        <w:rPr>
          <w:rFonts w:ascii="Calibri" w:hAnsi="Calibri" w:cs="Calibri"/>
          <w:b/>
          <w:bCs/>
          <w:color w:val="auto"/>
        </w:rPr>
      </w:pPr>
      <w:r w:rsidRPr="007E2A65">
        <w:rPr>
          <w:rFonts w:ascii="Calibri" w:hAnsi="Calibri" w:cs="Calibri"/>
          <w:b/>
          <w:bCs/>
          <w:color w:val="auto"/>
        </w:rPr>
        <w:t>Wykonawca będzie odpowiadał za :</w:t>
      </w:r>
    </w:p>
    <w:p w14:paraId="13383090" w14:textId="09A69E80" w:rsidR="005E5019" w:rsidRPr="007E2A65" w:rsidRDefault="005E5019">
      <w:pPr>
        <w:pStyle w:val="TreA"/>
        <w:numPr>
          <w:ilvl w:val="0"/>
          <w:numId w:val="18"/>
        </w:numPr>
        <w:jc w:val="both"/>
        <w:rPr>
          <w:rFonts w:ascii="Calibri" w:hAnsi="Calibri" w:cs="Calibri"/>
          <w:color w:val="auto"/>
        </w:rPr>
      </w:pPr>
      <w:r w:rsidRPr="007E2A65">
        <w:rPr>
          <w:rFonts w:ascii="Calibri" w:hAnsi="Calibri" w:cs="Calibri"/>
          <w:color w:val="auto"/>
        </w:rPr>
        <w:t xml:space="preserve">Zapewnienie </w:t>
      </w:r>
      <w:r w:rsidR="00706ABE" w:rsidRPr="007E2A65">
        <w:rPr>
          <w:rFonts w:ascii="Calibri" w:hAnsi="Calibri" w:cs="Calibri"/>
          <w:color w:val="auto"/>
        </w:rPr>
        <w:t>doradcy zawodowego</w:t>
      </w:r>
      <w:r w:rsidR="00681B7E" w:rsidRPr="007E2A65">
        <w:rPr>
          <w:rFonts w:ascii="Calibri" w:hAnsi="Calibri" w:cs="Calibri"/>
          <w:color w:val="auto"/>
        </w:rPr>
        <w:t xml:space="preserve"> z </w:t>
      </w:r>
      <w:r w:rsidR="00706ABE" w:rsidRPr="007E2A65">
        <w:rPr>
          <w:rFonts w:ascii="Calibri" w:hAnsi="Calibri" w:cs="Calibri"/>
          <w:color w:val="auto"/>
        </w:rPr>
        <w:t>kwalifikacjami zgodnymi</w:t>
      </w:r>
      <w:r w:rsidR="00681B7E" w:rsidRPr="007E2A65">
        <w:rPr>
          <w:rFonts w:ascii="Calibri" w:hAnsi="Calibri" w:cs="Calibri"/>
          <w:color w:val="auto"/>
        </w:rPr>
        <w:t xml:space="preserve"> z </w:t>
      </w:r>
      <w:r w:rsidR="00706ABE" w:rsidRPr="007E2A65">
        <w:rPr>
          <w:rFonts w:ascii="Calibri" w:hAnsi="Calibri" w:cs="Calibri"/>
          <w:color w:val="auto"/>
        </w:rPr>
        <w:t>powyższym opisem zawartym</w:t>
      </w:r>
      <w:r w:rsidR="00681B7E" w:rsidRPr="007E2A65">
        <w:rPr>
          <w:rFonts w:ascii="Calibri" w:hAnsi="Calibri" w:cs="Calibri"/>
          <w:color w:val="auto"/>
        </w:rPr>
        <w:t xml:space="preserve"> w </w:t>
      </w:r>
      <w:r w:rsidR="00706ABE" w:rsidRPr="007E2A65">
        <w:rPr>
          <w:rFonts w:ascii="Calibri" w:hAnsi="Calibri" w:cs="Calibri"/>
          <w:color w:val="auto"/>
        </w:rPr>
        <w:t xml:space="preserve">Standardzie Usług. </w:t>
      </w:r>
      <w:r w:rsidR="000F388C" w:rsidRPr="007E2A65">
        <w:rPr>
          <w:rFonts w:ascii="Calibri" w:hAnsi="Calibri" w:cs="Calibri"/>
          <w:b/>
          <w:bCs/>
          <w:color w:val="auto"/>
        </w:rPr>
        <w:t xml:space="preserve">Wykonawca </w:t>
      </w:r>
      <w:r w:rsidR="00706ABE" w:rsidRPr="007E2A65">
        <w:rPr>
          <w:rFonts w:ascii="Calibri" w:hAnsi="Calibri" w:cs="Calibri"/>
          <w:b/>
          <w:bCs/>
          <w:color w:val="auto"/>
        </w:rPr>
        <w:t xml:space="preserve">dołączy </w:t>
      </w:r>
      <w:r w:rsidR="000F388C" w:rsidRPr="007E2A65">
        <w:rPr>
          <w:rFonts w:ascii="Calibri" w:hAnsi="Calibri" w:cs="Calibri"/>
          <w:b/>
          <w:bCs/>
          <w:color w:val="auto"/>
        </w:rPr>
        <w:t xml:space="preserve">dokumenty </w:t>
      </w:r>
      <w:r w:rsidR="00706ABE" w:rsidRPr="007E2A65">
        <w:rPr>
          <w:rFonts w:ascii="Calibri" w:hAnsi="Calibri" w:cs="Calibri"/>
          <w:b/>
          <w:bCs/>
          <w:color w:val="auto"/>
        </w:rPr>
        <w:t>potwierdzające wykształcenie oraz doświadczenie zawodowe doradcy zawodowego</w:t>
      </w:r>
      <w:r w:rsidR="000F388C" w:rsidRPr="007E2A65">
        <w:rPr>
          <w:rFonts w:ascii="Calibri" w:hAnsi="Calibri" w:cs="Calibri"/>
          <w:b/>
          <w:bCs/>
          <w:color w:val="auto"/>
        </w:rPr>
        <w:t xml:space="preserve">. </w:t>
      </w:r>
    </w:p>
    <w:p w14:paraId="6DABCB6B" w14:textId="35CFDEB8" w:rsidR="005E5019" w:rsidRPr="007E2A65" w:rsidRDefault="005E5019">
      <w:pPr>
        <w:pStyle w:val="TreA"/>
        <w:numPr>
          <w:ilvl w:val="0"/>
          <w:numId w:val="18"/>
        </w:numPr>
        <w:jc w:val="both"/>
        <w:rPr>
          <w:rFonts w:ascii="Calibri" w:hAnsi="Calibri" w:cs="Calibri"/>
          <w:color w:val="auto"/>
        </w:rPr>
      </w:pPr>
      <w:r w:rsidRPr="007E2A65">
        <w:rPr>
          <w:rFonts w:ascii="Calibri" w:hAnsi="Calibri" w:cs="Calibri"/>
          <w:color w:val="auto"/>
        </w:rPr>
        <w:t xml:space="preserve">Zapewnienie wysokiego poziomu merytorycznego </w:t>
      </w:r>
      <w:r w:rsidR="00706ABE" w:rsidRPr="007E2A65">
        <w:rPr>
          <w:rFonts w:ascii="Calibri" w:hAnsi="Calibri" w:cs="Calibri"/>
          <w:color w:val="auto"/>
        </w:rPr>
        <w:t>spotkań indywidualnych oraz grupowych</w:t>
      </w:r>
      <w:r w:rsidRPr="007E2A65">
        <w:rPr>
          <w:rFonts w:ascii="Calibri" w:hAnsi="Calibri" w:cs="Calibri"/>
          <w:color w:val="auto"/>
        </w:rPr>
        <w:t>.</w:t>
      </w:r>
    </w:p>
    <w:p w14:paraId="261E5BD5" w14:textId="56583E22" w:rsidR="005E5019" w:rsidRPr="007E2A65" w:rsidRDefault="005E5019">
      <w:pPr>
        <w:pStyle w:val="TreA"/>
        <w:numPr>
          <w:ilvl w:val="0"/>
          <w:numId w:val="18"/>
        </w:numPr>
        <w:jc w:val="both"/>
        <w:rPr>
          <w:rFonts w:ascii="Calibri" w:hAnsi="Calibri" w:cs="Calibri"/>
          <w:color w:val="auto"/>
        </w:rPr>
      </w:pPr>
      <w:r w:rsidRPr="007E2A65">
        <w:rPr>
          <w:rFonts w:ascii="Calibri" w:hAnsi="Calibri" w:cs="Calibri"/>
          <w:color w:val="auto"/>
        </w:rPr>
        <w:t>Zapewnienie wysokiej efektywności</w:t>
      </w:r>
      <w:r w:rsidR="00681B7E" w:rsidRPr="007E2A65">
        <w:rPr>
          <w:rFonts w:ascii="Calibri" w:hAnsi="Calibri" w:cs="Calibri"/>
          <w:color w:val="auto"/>
        </w:rPr>
        <w:t xml:space="preserve"> i </w:t>
      </w:r>
      <w:r w:rsidRPr="007E2A65">
        <w:rPr>
          <w:rFonts w:ascii="Calibri" w:hAnsi="Calibri" w:cs="Calibri"/>
          <w:color w:val="auto"/>
        </w:rPr>
        <w:t xml:space="preserve">jakości </w:t>
      </w:r>
      <w:r w:rsidR="00540733" w:rsidRPr="007E2A65">
        <w:rPr>
          <w:rFonts w:ascii="Calibri" w:hAnsi="Calibri" w:cs="Calibri"/>
          <w:color w:val="auto"/>
        </w:rPr>
        <w:t xml:space="preserve">wsparcia. </w:t>
      </w:r>
      <w:r w:rsidRPr="007E2A65">
        <w:rPr>
          <w:rFonts w:ascii="Calibri" w:hAnsi="Calibri" w:cs="Calibri"/>
          <w:color w:val="auto"/>
        </w:rPr>
        <w:t xml:space="preserve"> </w:t>
      </w:r>
    </w:p>
    <w:p w14:paraId="4313D604" w14:textId="77777777" w:rsidR="00691210" w:rsidRPr="007E2A65" w:rsidRDefault="005E5019">
      <w:pPr>
        <w:pStyle w:val="TreA"/>
        <w:numPr>
          <w:ilvl w:val="0"/>
          <w:numId w:val="18"/>
        </w:numPr>
        <w:jc w:val="both"/>
        <w:rPr>
          <w:rFonts w:ascii="Calibri" w:hAnsi="Calibri" w:cs="Calibri"/>
          <w:color w:val="auto"/>
        </w:rPr>
      </w:pPr>
      <w:r w:rsidRPr="007E2A65">
        <w:rPr>
          <w:rFonts w:ascii="Calibri" w:hAnsi="Calibri" w:cs="Calibri"/>
          <w:color w:val="auto"/>
        </w:rPr>
        <w:t>Wykorzystanie różnorodnych, angażujących metod nauczania</w:t>
      </w:r>
      <w:r w:rsidR="00691210" w:rsidRPr="007E2A65">
        <w:rPr>
          <w:rFonts w:ascii="Calibri" w:hAnsi="Calibri" w:cs="Calibri"/>
          <w:color w:val="auto"/>
        </w:rPr>
        <w:t xml:space="preserve">. </w:t>
      </w:r>
    </w:p>
    <w:p w14:paraId="556CD362" w14:textId="70CBC971" w:rsidR="005E5019" w:rsidRPr="007E2A65" w:rsidRDefault="005E5019">
      <w:pPr>
        <w:pStyle w:val="TreA"/>
        <w:numPr>
          <w:ilvl w:val="0"/>
          <w:numId w:val="18"/>
        </w:numPr>
        <w:jc w:val="both"/>
        <w:rPr>
          <w:rFonts w:ascii="Calibri" w:hAnsi="Calibri" w:cs="Calibri"/>
          <w:color w:val="auto"/>
        </w:rPr>
      </w:pPr>
      <w:r w:rsidRPr="007E2A65">
        <w:rPr>
          <w:rFonts w:ascii="Calibri" w:hAnsi="Calibri" w:cs="Calibri"/>
          <w:color w:val="auto"/>
        </w:rPr>
        <w:t xml:space="preserve">Zapewnienie materiałów </w:t>
      </w:r>
      <w:r w:rsidR="00540733" w:rsidRPr="007E2A65">
        <w:rPr>
          <w:rFonts w:ascii="Calibri" w:hAnsi="Calibri" w:cs="Calibri"/>
          <w:color w:val="auto"/>
        </w:rPr>
        <w:t>dydaktycznych</w:t>
      </w:r>
      <w:r w:rsidRPr="007E2A65">
        <w:rPr>
          <w:rFonts w:ascii="Calibri" w:hAnsi="Calibri" w:cs="Calibri"/>
          <w:color w:val="auto"/>
        </w:rPr>
        <w:t xml:space="preserve">, </w:t>
      </w:r>
      <w:r w:rsidR="00540733" w:rsidRPr="007E2A65">
        <w:rPr>
          <w:rFonts w:ascii="Calibri" w:hAnsi="Calibri" w:cs="Calibri"/>
          <w:color w:val="auto"/>
        </w:rPr>
        <w:t xml:space="preserve">jeżeli są wymagane. </w:t>
      </w:r>
    </w:p>
    <w:p w14:paraId="2DA8451D" w14:textId="1DE89BA8" w:rsidR="00540733" w:rsidRPr="007E2A65" w:rsidRDefault="00540733">
      <w:pPr>
        <w:pStyle w:val="TreA"/>
        <w:numPr>
          <w:ilvl w:val="0"/>
          <w:numId w:val="18"/>
        </w:numPr>
        <w:jc w:val="both"/>
        <w:rPr>
          <w:rFonts w:ascii="Calibri" w:hAnsi="Calibri" w:cs="Calibri"/>
          <w:color w:val="auto"/>
        </w:rPr>
      </w:pPr>
      <w:r w:rsidRPr="007E2A65">
        <w:rPr>
          <w:rFonts w:ascii="Calibri" w:hAnsi="Calibri" w:cs="Calibri"/>
          <w:color w:val="auto"/>
        </w:rPr>
        <w:t xml:space="preserve">Przeprowadzenie ankiety, na początku oraz końcu wsparcia, badającej poziom motywacji Uczestników Projektu, wiary we własne siły, samooceny oraz oceniającą przez Uczestników jakość wsparcia (ewaluacja projektu).  </w:t>
      </w:r>
    </w:p>
    <w:p w14:paraId="09A8EF38" w14:textId="4FB8D43C" w:rsidR="00862624" w:rsidRPr="007E2A65" w:rsidRDefault="00862624">
      <w:pPr>
        <w:pStyle w:val="TreA"/>
        <w:numPr>
          <w:ilvl w:val="0"/>
          <w:numId w:val="18"/>
        </w:numPr>
        <w:jc w:val="both"/>
        <w:rPr>
          <w:rStyle w:val="Brak"/>
          <w:rFonts w:ascii="Calibri" w:hAnsi="Calibri" w:cs="Calibri"/>
          <w:color w:val="auto"/>
        </w:rPr>
      </w:pPr>
      <w:r w:rsidRPr="007E2A65">
        <w:rPr>
          <w:rStyle w:val="Brak"/>
          <w:rFonts w:ascii="Calibri" w:hAnsi="Calibri" w:cs="Calibri"/>
          <w:color w:val="auto"/>
        </w:rPr>
        <w:t>Informowania Uczestników</w:t>
      </w:r>
      <w:r w:rsidR="00681B7E" w:rsidRPr="007E2A65">
        <w:rPr>
          <w:rStyle w:val="Brak"/>
          <w:rFonts w:ascii="Calibri" w:hAnsi="Calibri" w:cs="Calibri"/>
          <w:color w:val="auto"/>
        </w:rPr>
        <w:t xml:space="preserve"> o </w:t>
      </w:r>
      <w:r w:rsidRPr="007E2A65">
        <w:rPr>
          <w:rStyle w:val="Brak"/>
          <w:rFonts w:ascii="Calibri" w:hAnsi="Calibri" w:cs="Calibri"/>
          <w:color w:val="auto"/>
        </w:rPr>
        <w:t>przysługujących im prawach</w:t>
      </w:r>
      <w:r w:rsidR="00681B7E" w:rsidRPr="007E2A65">
        <w:rPr>
          <w:rStyle w:val="Brak"/>
          <w:rFonts w:ascii="Calibri" w:hAnsi="Calibri" w:cs="Calibri"/>
          <w:color w:val="auto"/>
        </w:rPr>
        <w:t xml:space="preserve"> i </w:t>
      </w:r>
      <w:r w:rsidRPr="007E2A65">
        <w:rPr>
          <w:rStyle w:val="Brak"/>
          <w:rFonts w:ascii="Calibri" w:hAnsi="Calibri" w:cs="Calibri"/>
          <w:color w:val="auto"/>
        </w:rPr>
        <w:t xml:space="preserve">obowiązkach. </w:t>
      </w:r>
    </w:p>
    <w:p w14:paraId="0AD1592D" w14:textId="29771590" w:rsidR="00862624" w:rsidRPr="007E2A65" w:rsidRDefault="00862624">
      <w:pPr>
        <w:pStyle w:val="TreA"/>
        <w:numPr>
          <w:ilvl w:val="0"/>
          <w:numId w:val="18"/>
        </w:numPr>
        <w:jc w:val="both"/>
        <w:rPr>
          <w:rStyle w:val="Brak"/>
          <w:rFonts w:ascii="Calibri" w:hAnsi="Calibri" w:cs="Calibri"/>
          <w:color w:val="auto"/>
        </w:rPr>
      </w:pPr>
      <w:r w:rsidRPr="007E2A65">
        <w:rPr>
          <w:rStyle w:val="Brak"/>
          <w:rFonts w:ascii="Calibri" w:hAnsi="Calibri" w:cs="Calibri"/>
          <w:color w:val="auto"/>
        </w:rPr>
        <w:t>Informowania Uczestników, że projekt realizowany jest ze środków pochodzących</w:t>
      </w:r>
      <w:r w:rsidR="00681B7E" w:rsidRPr="007E2A65">
        <w:rPr>
          <w:rStyle w:val="Brak"/>
          <w:rFonts w:ascii="Calibri" w:hAnsi="Calibri" w:cs="Calibri"/>
          <w:color w:val="auto"/>
        </w:rPr>
        <w:t xml:space="preserve"> z </w:t>
      </w:r>
      <w:r w:rsidRPr="007E2A65">
        <w:rPr>
          <w:rStyle w:val="Brak"/>
          <w:rFonts w:ascii="Calibri" w:hAnsi="Calibri" w:cs="Calibri"/>
          <w:color w:val="auto"/>
        </w:rPr>
        <w:t>UE.</w:t>
      </w:r>
    </w:p>
    <w:p w14:paraId="7077C2BA" w14:textId="3539F03D" w:rsidR="00862624" w:rsidRPr="007E2A65" w:rsidRDefault="00862624">
      <w:pPr>
        <w:pStyle w:val="TreA"/>
        <w:numPr>
          <w:ilvl w:val="0"/>
          <w:numId w:val="18"/>
        </w:numPr>
        <w:jc w:val="both"/>
        <w:rPr>
          <w:rStyle w:val="Brak"/>
          <w:rFonts w:ascii="Calibri" w:hAnsi="Calibri" w:cs="Calibri"/>
          <w:color w:val="auto"/>
        </w:rPr>
      </w:pPr>
      <w:r w:rsidRPr="007E2A65">
        <w:rPr>
          <w:rStyle w:val="Brak"/>
          <w:rFonts w:ascii="Calibri" w:hAnsi="Calibri" w:cs="Calibri"/>
          <w:color w:val="auto"/>
        </w:rPr>
        <w:t>Przeprowadzenia wstępnej indywidualnej rozmowy</w:t>
      </w:r>
      <w:r w:rsidR="00681B7E" w:rsidRPr="007E2A65">
        <w:rPr>
          <w:rStyle w:val="Brak"/>
          <w:rFonts w:ascii="Calibri" w:hAnsi="Calibri" w:cs="Calibri"/>
          <w:color w:val="auto"/>
        </w:rPr>
        <w:t xml:space="preserve"> z </w:t>
      </w:r>
      <w:r w:rsidRPr="007E2A65">
        <w:rPr>
          <w:rStyle w:val="Brak"/>
          <w:rFonts w:ascii="Calibri" w:hAnsi="Calibri" w:cs="Calibri"/>
          <w:color w:val="auto"/>
        </w:rPr>
        <w:t>każdym UP</w:t>
      </w:r>
      <w:r w:rsidR="00681B7E" w:rsidRPr="007E2A65">
        <w:rPr>
          <w:rStyle w:val="Brak"/>
          <w:rFonts w:ascii="Calibri" w:hAnsi="Calibri" w:cs="Calibri"/>
          <w:color w:val="auto"/>
        </w:rPr>
        <w:t xml:space="preserve"> w </w:t>
      </w:r>
      <w:r w:rsidRPr="007E2A65">
        <w:rPr>
          <w:rStyle w:val="Brak"/>
          <w:rFonts w:ascii="Calibri" w:hAnsi="Calibri" w:cs="Calibri"/>
          <w:color w:val="auto"/>
        </w:rPr>
        <w:t xml:space="preserve">celu zebrania niezbędnych informacji. </w:t>
      </w:r>
    </w:p>
    <w:p w14:paraId="3D76508F" w14:textId="55686C25" w:rsidR="00862624" w:rsidRPr="007E2A65" w:rsidRDefault="00862624">
      <w:pPr>
        <w:pStyle w:val="TreA"/>
        <w:numPr>
          <w:ilvl w:val="0"/>
          <w:numId w:val="18"/>
        </w:numPr>
        <w:jc w:val="both"/>
        <w:rPr>
          <w:rStyle w:val="Brak"/>
          <w:rFonts w:ascii="Calibri" w:hAnsi="Calibri" w:cs="Calibri"/>
          <w:b/>
          <w:bCs/>
          <w:color w:val="auto"/>
        </w:rPr>
      </w:pPr>
      <w:r w:rsidRPr="007E2A65">
        <w:rPr>
          <w:rStyle w:val="Brak"/>
          <w:rFonts w:ascii="Calibri" w:hAnsi="Calibri" w:cs="Calibri"/>
          <w:color w:val="auto"/>
        </w:rPr>
        <w:t>Prowadzenia rzetelnej dokumentacji spotkań indywidualnych</w:t>
      </w:r>
      <w:r w:rsidR="00681B7E" w:rsidRPr="007E2A65">
        <w:rPr>
          <w:rStyle w:val="Brak"/>
          <w:rFonts w:ascii="Calibri" w:hAnsi="Calibri" w:cs="Calibri"/>
          <w:color w:val="auto"/>
        </w:rPr>
        <w:t xml:space="preserve"> z </w:t>
      </w:r>
      <w:r w:rsidRPr="007E2A65">
        <w:rPr>
          <w:rStyle w:val="Brak"/>
          <w:rFonts w:ascii="Calibri" w:hAnsi="Calibri" w:cs="Calibri"/>
          <w:color w:val="auto"/>
        </w:rPr>
        <w:t>UP (Raport – Indywidualna karta usługi – lista obecności) oraz grupowych (dziennik zajęć, listy obecności wraz</w:t>
      </w:r>
      <w:r w:rsidR="00681B7E" w:rsidRPr="007E2A65">
        <w:rPr>
          <w:rStyle w:val="Brak"/>
          <w:rFonts w:ascii="Calibri" w:hAnsi="Calibri" w:cs="Calibri"/>
          <w:color w:val="auto"/>
        </w:rPr>
        <w:t xml:space="preserve"> z </w:t>
      </w:r>
      <w:r w:rsidRPr="007E2A65">
        <w:rPr>
          <w:rStyle w:val="Brak"/>
          <w:rFonts w:ascii="Calibri" w:hAnsi="Calibri" w:cs="Calibri"/>
          <w:color w:val="auto"/>
        </w:rPr>
        <w:t>listą odbioru cateringu, lista potwierdzenia odbioru materiałów szkoleniowych – jeśli wymagane) oraz innych dokumentów przekazanej przez Zamawiającego.</w:t>
      </w:r>
      <w:r w:rsidRPr="007E2A65">
        <w:rPr>
          <w:rStyle w:val="Brak"/>
          <w:rFonts w:ascii="Calibri" w:hAnsi="Calibri" w:cs="Calibri"/>
          <w:b/>
          <w:bCs/>
          <w:color w:val="auto"/>
        </w:rPr>
        <w:t xml:space="preserve">  </w:t>
      </w:r>
    </w:p>
    <w:p w14:paraId="510C4F4D" w14:textId="43A01510" w:rsidR="00937A87" w:rsidRPr="007E2A65" w:rsidRDefault="00937A87">
      <w:pPr>
        <w:pStyle w:val="TreA"/>
        <w:numPr>
          <w:ilvl w:val="0"/>
          <w:numId w:val="18"/>
        </w:numPr>
        <w:jc w:val="both"/>
        <w:rPr>
          <w:rFonts w:ascii="Calibri" w:hAnsi="Calibri" w:cs="Calibri"/>
          <w:color w:val="auto"/>
        </w:rPr>
      </w:pPr>
      <w:r w:rsidRPr="007E2A65">
        <w:rPr>
          <w:rFonts w:ascii="Calibri" w:hAnsi="Calibri" w:cs="Calibri"/>
          <w:color w:val="auto"/>
        </w:rPr>
        <w:t xml:space="preserve">Za jedną godzinę </w:t>
      </w:r>
      <w:r w:rsidR="00862624" w:rsidRPr="007E2A65">
        <w:rPr>
          <w:rFonts w:ascii="Calibri" w:hAnsi="Calibri" w:cs="Calibri"/>
          <w:color w:val="auto"/>
        </w:rPr>
        <w:t>wsparcia indywidualnego rozumie się 60 minut, natomiast za jedną godzinę wsparcia grupowego</w:t>
      </w:r>
      <w:r w:rsidRPr="007E2A65">
        <w:rPr>
          <w:rFonts w:ascii="Calibri" w:hAnsi="Calibri" w:cs="Calibri"/>
          <w:color w:val="auto"/>
        </w:rPr>
        <w:t xml:space="preserve"> rozumie się godzinę lekcyjną równą 45 minut.</w:t>
      </w:r>
    </w:p>
    <w:p w14:paraId="57DFB508" w14:textId="77777777" w:rsidR="005E5019" w:rsidRPr="007E2A65" w:rsidRDefault="005E5019" w:rsidP="004248AF">
      <w:pPr>
        <w:pStyle w:val="TreA"/>
        <w:ind w:left="720"/>
        <w:jc w:val="both"/>
        <w:rPr>
          <w:rFonts w:ascii="Calibri" w:hAnsi="Calibri" w:cs="Calibri"/>
          <w:color w:val="auto"/>
        </w:rPr>
      </w:pPr>
    </w:p>
    <w:p w14:paraId="3C30E0C7" w14:textId="3984AAD1" w:rsidR="005E5019" w:rsidRPr="007E2A65" w:rsidRDefault="005E5019" w:rsidP="004248AF">
      <w:pPr>
        <w:pBdr>
          <w:top w:val="none" w:sz="0" w:space="0" w:color="auto"/>
          <w:left w:val="none" w:sz="0" w:space="0" w:color="auto"/>
          <w:bottom w:val="none" w:sz="0" w:space="0" w:color="auto"/>
          <w:right w:val="none" w:sz="0" w:space="0" w:color="auto"/>
          <w:between w:val="none" w:sz="0" w:space="0" w:color="auto"/>
          <w:bar w:val="none" w:sz="0" w:color="auto"/>
        </w:pBdr>
        <w:ind w:left="360" w:right="50"/>
        <w:contextualSpacing/>
        <w:jc w:val="both"/>
        <w:rPr>
          <w:rFonts w:ascii="Calibri" w:hAnsi="Calibri" w:cs="Calibri"/>
          <w:color w:val="auto"/>
          <w:sz w:val="22"/>
          <w:szCs w:val="22"/>
        </w:rPr>
      </w:pPr>
      <w:r w:rsidRPr="007E2A65">
        <w:rPr>
          <w:rFonts w:ascii="Calibri" w:hAnsi="Calibri" w:cs="Calibri"/>
          <w:color w:val="auto"/>
          <w:sz w:val="22"/>
          <w:szCs w:val="22"/>
        </w:rPr>
        <w:t>Koszt realizacji Zamówienia zawiera koszt wynagrodzenia trenerów</w:t>
      </w:r>
      <w:r w:rsidR="00862624" w:rsidRPr="007E2A65">
        <w:rPr>
          <w:rFonts w:ascii="Calibri" w:hAnsi="Calibri" w:cs="Calibri"/>
          <w:color w:val="auto"/>
          <w:sz w:val="22"/>
          <w:szCs w:val="22"/>
        </w:rPr>
        <w:t xml:space="preserve">. </w:t>
      </w:r>
    </w:p>
    <w:p w14:paraId="19EB1524" w14:textId="77777777" w:rsidR="005E5019" w:rsidRPr="007E2A65" w:rsidRDefault="005E5019" w:rsidP="004248AF">
      <w:pPr>
        <w:pBdr>
          <w:top w:val="none" w:sz="0" w:space="0" w:color="auto"/>
          <w:left w:val="none" w:sz="0" w:space="0" w:color="auto"/>
          <w:bottom w:val="none" w:sz="0" w:space="0" w:color="auto"/>
          <w:right w:val="none" w:sz="0" w:space="0" w:color="auto"/>
          <w:between w:val="none" w:sz="0" w:space="0" w:color="auto"/>
          <w:bar w:val="none" w:sz="0" w:color="auto"/>
        </w:pBdr>
        <w:ind w:right="50"/>
        <w:contextualSpacing/>
        <w:rPr>
          <w:rFonts w:ascii="Calibri" w:hAnsi="Calibri" w:cs="Calibri"/>
          <w:b/>
          <w:color w:val="auto"/>
          <w:sz w:val="22"/>
          <w:szCs w:val="22"/>
        </w:rPr>
      </w:pPr>
    </w:p>
    <w:p w14:paraId="6A96D713" w14:textId="33144942" w:rsidR="005E5019" w:rsidRPr="007E2A65" w:rsidRDefault="005E5019" w:rsidP="004248AF">
      <w:pPr>
        <w:pBdr>
          <w:top w:val="none" w:sz="0" w:space="0" w:color="auto"/>
          <w:left w:val="none" w:sz="0" w:space="0" w:color="auto"/>
          <w:bottom w:val="none" w:sz="0" w:space="0" w:color="auto"/>
          <w:right w:val="none" w:sz="0" w:space="0" w:color="auto"/>
          <w:between w:val="none" w:sz="0" w:space="0" w:color="auto"/>
          <w:bar w:val="none" w:sz="0" w:color="auto"/>
        </w:pBdr>
        <w:ind w:right="50"/>
        <w:contextualSpacing/>
        <w:rPr>
          <w:rFonts w:ascii="Calibri" w:hAnsi="Calibri" w:cs="Calibri"/>
          <w:b/>
          <w:color w:val="auto"/>
          <w:sz w:val="22"/>
          <w:szCs w:val="22"/>
        </w:rPr>
      </w:pPr>
      <w:r w:rsidRPr="007E2A65">
        <w:rPr>
          <w:rFonts w:ascii="Calibri" w:hAnsi="Calibri" w:cs="Calibri"/>
          <w:b/>
          <w:color w:val="auto"/>
          <w:sz w:val="22"/>
          <w:szCs w:val="22"/>
        </w:rPr>
        <w:t>W ramach realizacji zajęć, prowadzący zobowiązani są</w:t>
      </w:r>
      <w:r w:rsidR="00681B7E" w:rsidRPr="007E2A65">
        <w:rPr>
          <w:rFonts w:ascii="Calibri" w:hAnsi="Calibri" w:cs="Calibri"/>
          <w:b/>
          <w:color w:val="auto"/>
          <w:sz w:val="22"/>
          <w:szCs w:val="22"/>
        </w:rPr>
        <w:t xml:space="preserve"> w </w:t>
      </w:r>
      <w:r w:rsidRPr="007E2A65">
        <w:rPr>
          <w:rFonts w:ascii="Calibri" w:hAnsi="Calibri" w:cs="Calibri"/>
          <w:b/>
          <w:color w:val="auto"/>
          <w:sz w:val="22"/>
          <w:szCs w:val="22"/>
        </w:rPr>
        <w:t xml:space="preserve">szczególności do: </w:t>
      </w:r>
    </w:p>
    <w:p w14:paraId="37C5DB4E" w14:textId="6A21FC8E" w:rsidR="005E5019" w:rsidRPr="007E2A65" w:rsidRDefault="005E5019">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7E2A65">
        <w:rPr>
          <w:rFonts w:ascii="Calibri" w:hAnsi="Calibri" w:cs="Calibri"/>
          <w:color w:val="auto"/>
          <w:sz w:val="22"/>
          <w:szCs w:val="22"/>
        </w:rPr>
        <w:t xml:space="preserve">Przeprowadzenia </w:t>
      </w:r>
      <w:r w:rsidR="00270DC3" w:rsidRPr="007E2A65">
        <w:rPr>
          <w:rFonts w:ascii="Calibri" w:hAnsi="Calibri" w:cs="Calibri"/>
          <w:color w:val="auto"/>
          <w:sz w:val="22"/>
          <w:szCs w:val="22"/>
        </w:rPr>
        <w:t xml:space="preserve">indywidualnego poradnictwa zawodowego dla 150UP oraz poradnictwa zawodowego grupowego dla 15gr (liczących 10UP) </w:t>
      </w:r>
      <w:r w:rsidRPr="007E2A65">
        <w:rPr>
          <w:rFonts w:ascii="Calibri" w:hAnsi="Calibri" w:cs="Calibri"/>
          <w:color w:val="auto"/>
          <w:sz w:val="22"/>
          <w:szCs w:val="22"/>
        </w:rPr>
        <w:t>zgodnie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ustalonym programem</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 xml:space="preserve">harmonogramem, </w:t>
      </w:r>
      <w:r w:rsidRPr="007E2A65">
        <w:rPr>
          <w:rFonts w:ascii="Calibri" w:hAnsi="Calibri" w:cs="Calibri"/>
          <w:color w:val="auto"/>
          <w:sz w:val="22"/>
          <w:szCs w:val="22"/>
        </w:rPr>
        <w:lastRenderedPageBreak/>
        <w:t>który zostanie dostarczony Zamawiającemu min. 3 dni przed rozpoczęciem realizacji oraz wytycznymi Zamawiającego.</w:t>
      </w:r>
    </w:p>
    <w:p w14:paraId="3C7B0C4A" w14:textId="6E6F7562" w:rsidR="005E5019" w:rsidRPr="007E2A65" w:rsidRDefault="005E5019">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7E2A65">
        <w:rPr>
          <w:rFonts w:ascii="Calibri" w:hAnsi="Calibri" w:cs="Calibri"/>
          <w:color w:val="auto"/>
          <w:sz w:val="22"/>
          <w:szCs w:val="22"/>
        </w:rPr>
        <w:t>Stosowania się do materiałów przekazanych przez Zamawiającego do realizacji.</w:t>
      </w:r>
    </w:p>
    <w:p w14:paraId="46556503" w14:textId="6FFC622E" w:rsidR="005E5019" w:rsidRPr="007E2A65" w:rsidRDefault="005E5019">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7E2A65">
        <w:rPr>
          <w:rFonts w:ascii="Calibri" w:hAnsi="Calibri" w:cs="Calibri"/>
          <w:color w:val="auto"/>
          <w:sz w:val="22"/>
          <w:szCs w:val="22"/>
        </w:rPr>
        <w:t xml:space="preserve">Rzetelne prowadzenie dokumentacji potwierdzającej przeprowadzenie </w:t>
      </w:r>
      <w:r w:rsidR="00270DC3" w:rsidRPr="007E2A65">
        <w:rPr>
          <w:rFonts w:ascii="Calibri" w:hAnsi="Calibri" w:cs="Calibri"/>
          <w:color w:val="auto"/>
          <w:sz w:val="22"/>
          <w:szCs w:val="22"/>
        </w:rPr>
        <w:t>wsparcia</w:t>
      </w:r>
      <w:r w:rsidRPr="007E2A65">
        <w:rPr>
          <w:rFonts w:ascii="Calibri" w:hAnsi="Calibri" w:cs="Calibri"/>
          <w:color w:val="auto"/>
          <w:sz w:val="22"/>
          <w:szCs w:val="22"/>
        </w:rPr>
        <w:t xml:space="preserve"> oraz terminowe (tj. do 7 dni od ukończenia</w:t>
      </w:r>
      <w:r w:rsidR="00270DC3" w:rsidRPr="007E2A65">
        <w:rPr>
          <w:rFonts w:ascii="Calibri" w:hAnsi="Calibri" w:cs="Calibri"/>
          <w:color w:val="auto"/>
          <w:sz w:val="22"/>
          <w:szCs w:val="22"/>
        </w:rPr>
        <w:t xml:space="preserve"> wsparcia</w:t>
      </w:r>
      <w:r w:rsidRPr="007E2A65">
        <w:rPr>
          <w:rFonts w:ascii="Calibri" w:hAnsi="Calibri" w:cs="Calibri"/>
          <w:color w:val="auto"/>
          <w:sz w:val="22"/>
          <w:szCs w:val="22"/>
        </w:rPr>
        <w:t>) przekazanie jej Zamawiającemu. Wymagane dokumenty</w:t>
      </w:r>
      <w:r w:rsidR="00270DC3" w:rsidRPr="007E2A65">
        <w:rPr>
          <w:rFonts w:ascii="Calibri" w:hAnsi="Calibri" w:cs="Calibri"/>
          <w:color w:val="auto"/>
          <w:sz w:val="22"/>
          <w:szCs w:val="22"/>
        </w:rPr>
        <w:t xml:space="preserve"> dla </w:t>
      </w:r>
      <w:r w:rsidR="00270DC3" w:rsidRPr="007E2A65">
        <w:rPr>
          <w:rFonts w:ascii="Calibri" w:hAnsi="Calibri" w:cs="Calibri"/>
          <w:b/>
          <w:bCs/>
          <w:color w:val="auto"/>
          <w:sz w:val="22"/>
          <w:szCs w:val="22"/>
        </w:rPr>
        <w:t>indywidualnego poradnictwa zawodowego</w:t>
      </w:r>
      <w:r w:rsidR="00270DC3" w:rsidRPr="007E2A65">
        <w:rPr>
          <w:rFonts w:ascii="Calibri" w:hAnsi="Calibri" w:cs="Calibri"/>
          <w:color w:val="auto"/>
          <w:sz w:val="22"/>
          <w:szCs w:val="22"/>
        </w:rPr>
        <w:t xml:space="preserve">: </w:t>
      </w:r>
    </w:p>
    <w:p w14:paraId="456E5821" w14:textId="75409110" w:rsidR="00270DC3" w:rsidRPr="007E2A65" w:rsidRDefault="00270DC3"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Raport – Indywidualna karta usługi – lista obecności,</w:t>
      </w:r>
    </w:p>
    <w:p w14:paraId="6F8BA698" w14:textId="77777777" w:rsidR="00270DC3" w:rsidRPr="007E2A65" w:rsidRDefault="00270DC3"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ankieta przed wsparciem badająca poziom własnej motywacji, wiary we własne siły, samoocenę,</w:t>
      </w:r>
    </w:p>
    <w:p w14:paraId="5B7DADCF" w14:textId="77777777" w:rsidR="00270DC3" w:rsidRPr="007E2A65" w:rsidRDefault="00270DC3"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ankieta po wsparciu oceniająca przez UP jakość wsparcia,</w:t>
      </w:r>
    </w:p>
    <w:p w14:paraId="409538AE" w14:textId="4BA386F8" w:rsidR="00270DC3" w:rsidRPr="007E2A65" w:rsidRDefault="00270DC3"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xml:space="preserve">dla </w:t>
      </w:r>
      <w:r w:rsidRPr="007E2A65">
        <w:rPr>
          <w:rFonts w:ascii="Calibri" w:hAnsi="Calibri" w:cs="Calibri"/>
          <w:b/>
          <w:bCs/>
          <w:color w:val="auto"/>
          <w:sz w:val="22"/>
          <w:szCs w:val="22"/>
        </w:rPr>
        <w:t>poradnictwa zawodowego grupowego</w:t>
      </w:r>
      <w:r w:rsidRPr="007E2A65">
        <w:rPr>
          <w:rFonts w:ascii="Calibri" w:hAnsi="Calibri" w:cs="Calibri"/>
          <w:color w:val="auto"/>
          <w:sz w:val="22"/>
          <w:szCs w:val="22"/>
        </w:rPr>
        <w:t xml:space="preserve">: </w:t>
      </w:r>
    </w:p>
    <w:p w14:paraId="5510FE9A" w14:textId="77777777" w:rsidR="005E5019" w:rsidRPr="007E2A65" w:rsidRDefault="005E5019"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rejestr uczestników,</w:t>
      </w:r>
    </w:p>
    <w:p w14:paraId="080443F9" w14:textId="248FCEC7" w:rsidR="005E5019" w:rsidRPr="007E2A65" w:rsidRDefault="005E5019"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xml:space="preserve">- </w:t>
      </w:r>
      <w:r w:rsidR="00270DC3" w:rsidRPr="007E2A65">
        <w:rPr>
          <w:rFonts w:ascii="Calibri" w:hAnsi="Calibri" w:cs="Calibri"/>
          <w:color w:val="auto"/>
          <w:sz w:val="22"/>
          <w:szCs w:val="22"/>
        </w:rPr>
        <w:t>zakres wsparcia (program)</w:t>
      </w:r>
      <w:r w:rsidRPr="007E2A65">
        <w:rPr>
          <w:rFonts w:ascii="Calibri" w:hAnsi="Calibri" w:cs="Calibri"/>
          <w:color w:val="auto"/>
          <w:sz w:val="22"/>
          <w:szCs w:val="22"/>
        </w:rPr>
        <w:t>,</w:t>
      </w:r>
    </w:p>
    <w:p w14:paraId="26B05BC2" w14:textId="673F1368" w:rsidR="005E5019" w:rsidRPr="007E2A65" w:rsidRDefault="005E5019"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listy obecności wraz</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listą potwierdzającą odbiór</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cateringu na każdy dzień</w:t>
      </w:r>
      <w:r w:rsidR="00270DC3" w:rsidRPr="007E2A65">
        <w:rPr>
          <w:rFonts w:ascii="Calibri" w:hAnsi="Calibri" w:cs="Calibri"/>
          <w:color w:val="auto"/>
          <w:sz w:val="22"/>
          <w:szCs w:val="22"/>
        </w:rPr>
        <w:t xml:space="preserve"> wsparcia</w:t>
      </w:r>
      <w:r w:rsidRPr="007E2A65">
        <w:rPr>
          <w:rFonts w:ascii="Calibri" w:hAnsi="Calibri" w:cs="Calibri"/>
          <w:color w:val="auto"/>
          <w:sz w:val="22"/>
          <w:szCs w:val="22"/>
        </w:rPr>
        <w:t xml:space="preserve">, </w:t>
      </w:r>
    </w:p>
    <w:p w14:paraId="56BCF313" w14:textId="77777777" w:rsidR="005E5019" w:rsidRPr="007E2A65" w:rsidRDefault="005E5019"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xml:space="preserve">- dziennik zajęć, </w:t>
      </w:r>
    </w:p>
    <w:p w14:paraId="29C5F253" w14:textId="203BB095" w:rsidR="005E5019" w:rsidRPr="007E2A65" w:rsidRDefault="005E5019"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xml:space="preserve">- ankieta przed </w:t>
      </w:r>
      <w:r w:rsidR="00270DC3" w:rsidRPr="007E2A65">
        <w:rPr>
          <w:rFonts w:ascii="Calibri" w:hAnsi="Calibri" w:cs="Calibri"/>
          <w:color w:val="auto"/>
          <w:sz w:val="22"/>
          <w:szCs w:val="22"/>
        </w:rPr>
        <w:t>wsparciem badająca poziom własnej motywacji, wiary we własne siły, samoocenę</w:t>
      </w:r>
      <w:r w:rsidRPr="007E2A65">
        <w:rPr>
          <w:rFonts w:ascii="Calibri" w:hAnsi="Calibri" w:cs="Calibri"/>
          <w:color w:val="auto"/>
          <w:sz w:val="22"/>
          <w:szCs w:val="22"/>
        </w:rPr>
        <w:t>,</w:t>
      </w:r>
    </w:p>
    <w:p w14:paraId="29EE2C80" w14:textId="1A9F5696" w:rsidR="005E5019" w:rsidRPr="007E2A65" w:rsidRDefault="005E5019"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xml:space="preserve">- ankieta po </w:t>
      </w:r>
      <w:r w:rsidR="00270DC3" w:rsidRPr="007E2A65">
        <w:rPr>
          <w:rFonts w:ascii="Calibri" w:hAnsi="Calibri" w:cs="Calibri"/>
          <w:color w:val="auto"/>
          <w:sz w:val="22"/>
          <w:szCs w:val="22"/>
        </w:rPr>
        <w:t>wsparciu oceniająca przez UP jakość wsparcia</w:t>
      </w:r>
      <w:r w:rsidRPr="007E2A65">
        <w:rPr>
          <w:rFonts w:ascii="Calibri" w:hAnsi="Calibri" w:cs="Calibri"/>
          <w:color w:val="auto"/>
          <w:sz w:val="22"/>
          <w:szCs w:val="22"/>
        </w:rPr>
        <w:t>,</w:t>
      </w:r>
    </w:p>
    <w:p w14:paraId="312DF5E1" w14:textId="77777777" w:rsidR="005E5019" w:rsidRPr="007E2A65" w:rsidRDefault="005E5019" w:rsidP="004248AF">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7E2A65">
        <w:rPr>
          <w:rFonts w:ascii="Calibri" w:hAnsi="Calibri" w:cs="Calibri"/>
          <w:color w:val="auto"/>
          <w:sz w:val="22"/>
          <w:szCs w:val="22"/>
        </w:rPr>
        <w:t>- kopie zaświadczeń wydanych uczestnikom oraz listę potwierdzającą odbiór zaświadczeń,</w:t>
      </w:r>
    </w:p>
    <w:p w14:paraId="6AA3D22A" w14:textId="34A06126" w:rsidR="005E5019" w:rsidRPr="007E2A65" w:rsidRDefault="005E5019">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7E2A65">
        <w:rPr>
          <w:rFonts w:ascii="Calibri" w:hAnsi="Calibri" w:cs="Calibri"/>
          <w:color w:val="auto"/>
          <w:sz w:val="22"/>
          <w:szCs w:val="22"/>
        </w:rPr>
        <w:t xml:space="preserve">Zamieszczenie informacji na salach dotyczących finansowania projektu przekazanej przez </w:t>
      </w:r>
      <w:r w:rsidRPr="007E2A65">
        <w:rPr>
          <w:rFonts w:ascii="Calibri" w:hAnsi="Calibri" w:cs="Calibri"/>
          <w:color w:val="auto"/>
          <w:sz w:val="22"/>
          <w:szCs w:val="22"/>
        </w:rPr>
        <w:br/>
        <w:t>Zamawiającego</w:t>
      </w:r>
      <w:r w:rsidR="009B13B9" w:rsidRPr="007E2A65">
        <w:rPr>
          <w:rFonts w:ascii="Calibri" w:hAnsi="Calibri" w:cs="Calibri"/>
          <w:color w:val="auto"/>
          <w:sz w:val="22"/>
          <w:szCs w:val="22"/>
        </w:rPr>
        <w:t xml:space="preserve"> oraz powiadomienie Uczestników</w:t>
      </w:r>
      <w:r w:rsidR="00681B7E" w:rsidRPr="007E2A65">
        <w:rPr>
          <w:rFonts w:ascii="Calibri" w:hAnsi="Calibri" w:cs="Calibri"/>
          <w:color w:val="auto"/>
          <w:sz w:val="22"/>
          <w:szCs w:val="22"/>
        </w:rPr>
        <w:t xml:space="preserve"> o </w:t>
      </w:r>
      <w:r w:rsidR="009B13B9" w:rsidRPr="007E2A65">
        <w:rPr>
          <w:rFonts w:ascii="Calibri" w:hAnsi="Calibri" w:cs="Calibri"/>
          <w:color w:val="auto"/>
          <w:sz w:val="22"/>
          <w:szCs w:val="22"/>
        </w:rPr>
        <w:t>finansowaniu projektu ze środków Unii Europejskiej</w:t>
      </w:r>
      <w:r w:rsidRPr="007E2A65">
        <w:rPr>
          <w:rFonts w:ascii="Calibri" w:hAnsi="Calibri" w:cs="Calibri"/>
          <w:color w:val="auto"/>
          <w:sz w:val="22"/>
          <w:szCs w:val="22"/>
        </w:rPr>
        <w:t xml:space="preserve">. </w:t>
      </w:r>
    </w:p>
    <w:p w14:paraId="6B09F91E" w14:textId="77777777" w:rsidR="00764E7D" w:rsidRPr="007E2A65" w:rsidRDefault="00764E7D" w:rsidP="004248AF">
      <w:pPr>
        <w:pStyle w:val="TreA"/>
        <w:jc w:val="both"/>
        <w:rPr>
          <w:rStyle w:val="Brak"/>
          <w:rFonts w:ascii="Calibri" w:hAnsi="Calibri" w:cs="Calibri"/>
          <w:color w:val="auto"/>
        </w:rPr>
      </w:pPr>
    </w:p>
    <w:p w14:paraId="29C27C83" w14:textId="6C3222AA" w:rsidR="005E5019" w:rsidRPr="007E2A65" w:rsidRDefault="00764E7D" w:rsidP="004248AF">
      <w:pPr>
        <w:pStyle w:val="TreA"/>
        <w:jc w:val="both"/>
        <w:rPr>
          <w:rStyle w:val="Brak"/>
          <w:rFonts w:ascii="Calibri" w:hAnsi="Calibri" w:cs="Calibri"/>
          <w:color w:val="auto"/>
        </w:rPr>
      </w:pPr>
      <w:r w:rsidRPr="007E2A65">
        <w:rPr>
          <w:rStyle w:val="Brak"/>
          <w:rFonts w:ascii="Calibri" w:hAnsi="Calibri" w:cs="Calibri"/>
          <w:color w:val="auto"/>
        </w:rPr>
        <w:t xml:space="preserve">Zamawiający zapewnia salę na potrzeby przeprowadzenia indywidualnego poradnictwa zawodowego oraz grupowego poradnictwa zawodowego.  </w:t>
      </w:r>
    </w:p>
    <w:p w14:paraId="33A82C8B" w14:textId="77777777" w:rsidR="00764E7D" w:rsidRPr="007E2A65" w:rsidRDefault="00764E7D" w:rsidP="004248AF">
      <w:pPr>
        <w:pStyle w:val="TreA"/>
        <w:jc w:val="both"/>
        <w:rPr>
          <w:rStyle w:val="Brak"/>
          <w:rFonts w:ascii="Calibri" w:hAnsi="Calibri" w:cs="Calibri"/>
          <w:color w:val="auto"/>
        </w:rPr>
      </w:pPr>
    </w:p>
    <w:p w14:paraId="252F6C9B" w14:textId="78A6D78D" w:rsidR="005E5019" w:rsidRPr="007E2A65" w:rsidRDefault="005E5019" w:rsidP="004248AF">
      <w:pPr>
        <w:pStyle w:val="TreA"/>
        <w:jc w:val="both"/>
        <w:rPr>
          <w:rStyle w:val="Brak"/>
          <w:rFonts w:ascii="Calibri" w:hAnsi="Calibri" w:cs="Calibri"/>
          <w:color w:val="auto"/>
        </w:rPr>
      </w:pPr>
      <w:r w:rsidRPr="007E2A65">
        <w:rPr>
          <w:rStyle w:val="Brak"/>
          <w:rFonts w:ascii="Calibri" w:hAnsi="Calibri" w:cs="Calibri"/>
          <w:color w:val="auto"/>
        </w:rPr>
        <w:t xml:space="preserve">Termin realizacji </w:t>
      </w:r>
      <w:r w:rsidR="00270DC3" w:rsidRPr="007E2A65">
        <w:rPr>
          <w:rStyle w:val="Brak"/>
          <w:rFonts w:ascii="Calibri" w:hAnsi="Calibri" w:cs="Calibri"/>
          <w:color w:val="auto"/>
        </w:rPr>
        <w:t>indywidualnego poradnictwa zawodowego oraz poradnictwa zawodowego grupowego</w:t>
      </w:r>
      <w:r w:rsidRPr="007E2A65">
        <w:rPr>
          <w:rStyle w:val="Brak"/>
          <w:rFonts w:ascii="Calibri" w:hAnsi="Calibri" w:cs="Calibri"/>
          <w:color w:val="auto"/>
        </w:rPr>
        <w:t>: od dnia podpisania umowy do 30.</w:t>
      </w:r>
      <w:r w:rsidR="00E60FAF" w:rsidRPr="007E2A65">
        <w:rPr>
          <w:rStyle w:val="Brak"/>
          <w:rFonts w:ascii="Calibri" w:hAnsi="Calibri" w:cs="Calibri"/>
          <w:color w:val="auto"/>
        </w:rPr>
        <w:t>0</w:t>
      </w:r>
      <w:r w:rsidR="00937A87" w:rsidRPr="007E2A65">
        <w:rPr>
          <w:rStyle w:val="Brak"/>
          <w:rFonts w:ascii="Calibri" w:hAnsi="Calibri" w:cs="Calibri"/>
          <w:color w:val="auto"/>
        </w:rPr>
        <w:t>5</w:t>
      </w:r>
      <w:r w:rsidRPr="007E2A65">
        <w:rPr>
          <w:rStyle w:val="Brak"/>
          <w:rFonts w:ascii="Calibri" w:hAnsi="Calibri" w:cs="Calibri"/>
          <w:color w:val="auto"/>
        </w:rPr>
        <w:t>.202</w:t>
      </w:r>
      <w:r w:rsidR="00A25D4A" w:rsidRPr="007E2A65">
        <w:rPr>
          <w:rStyle w:val="Brak"/>
          <w:rFonts w:ascii="Calibri" w:hAnsi="Calibri" w:cs="Calibri"/>
          <w:color w:val="auto"/>
        </w:rPr>
        <w:t>6</w:t>
      </w:r>
      <w:r w:rsidRPr="007E2A65">
        <w:rPr>
          <w:rStyle w:val="Brak"/>
          <w:rFonts w:ascii="Calibri" w:hAnsi="Calibri" w:cs="Calibri"/>
          <w:color w:val="auto"/>
        </w:rPr>
        <w:t xml:space="preserve">r. </w:t>
      </w:r>
    </w:p>
    <w:p w14:paraId="276646EF" w14:textId="77777777" w:rsidR="005E5019" w:rsidRPr="007E2A65" w:rsidRDefault="005E5019" w:rsidP="004248AF">
      <w:pPr>
        <w:pStyle w:val="TreA"/>
        <w:pBdr>
          <w:top w:val="none" w:sz="0" w:space="0" w:color="auto"/>
          <w:left w:val="none" w:sz="0" w:space="0" w:color="auto"/>
          <w:bottom w:val="none" w:sz="0" w:space="0" w:color="auto"/>
          <w:right w:val="none" w:sz="0" w:space="0" w:color="auto"/>
          <w:between w:val="none" w:sz="0" w:space="0" w:color="auto"/>
          <w:bar w:val="none" w:sz="0" w:color="auto"/>
        </w:pBdr>
        <w:jc w:val="both"/>
        <w:rPr>
          <w:rStyle w:val="Brak"/>
          <w:rFonts w:ascii="Calibri" w:hAnsi="Calibri" w:cs="Calibri"/>
          <w:color w:val="auto"/>
        </w:rPr>
      </w:pPr>
    </w:p>
    <w:p w14:paraId="19BC0363" w14:textId="664B533A"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b/>
          <w:bCs/>
          <w:color w:val="auto"/>
          <w:u w:val="single"/>
        </w:rPr>
        <w:t>Warunki udziału</w:t>
      </w:r>
      <w:r w:rsidR="00681B7E" w:rsidRPr="007E2A65">
        <w:rPr>
          <w:rStyle w:val="xbe"/>
          <w:rFonts w:ascii="Calibri" w:hAnsi="Calibri" w:cs="Calibri"/>
          <w:b/>
          <w:bCs/>
          <w:color w:val="auto"/>
          <w:u w:val="single"/>
        </w:rPr>
        <w:t xml:space="preserve"> w </w:t>
      </w:r>
      <w:r w:rsidRPr="007E2A65">
        <w:rPr>
          <w:rStyle w:val="xbe"/>
          <w:rFonts w:ascii="Calibri" w:hAnsi="Calibri" w:cs="Calibri"/>
          <w:b/>
          <w:bCs/>
          <w:color w:val="auto"/>
          <w:u w:val="single"/>
        </w:rPr>
        <w:t>postępowaniu</w:t>
      </w:r>
      <w:r w:rsidRPr="007E2A65">
        <w:rPr>
          <w:rStyle w:val="xbe"/>
          <w:rFonts w:ascii="Calibri" w:hAnsi="Calibri" w:cs="Calibri"/>
          <w:color w:val="auto"/>
        </w:rPr>
        <w:t>:</w:t>
      </w:r>
    </w:p>
    <w:p w14:paraId="5CDAA828" w14:textId="55A34DCA" w:rsidR="005E5019" w:rsidRPr="007E2A65" w:rsidRDefault="005E5019" w:rsidP="004248AF">
      <w:pPr>
        <w:pStyle w:val="Akapitzlist"/>
        <w:numPr>
          <w:ilvl w:val="0"/>
          <w:numId w:val="2"/>
        </w:numPr>
        <w:spacing w:after="0" w:line="240" w:lineRule="auto"/>
        <w:rPr>
          <w:rStyle w:val="xbe"/>
          <w:rFonts w:ascii="Calibri" w:eastAsia="Helvetica" w:hAnsi="Calibri" w:cs="Calibri"/>
          <w:color w:val="auto"/>
          <w:sz w:val="22"/>
          <w:szCs w:val="22"/>
        </w:rPr>
      </w:pPr>
      <w:r w:rsidRPr="007E2A65">
        <w:rPr>
          <w:rStyle w:val="xbe"/>
          <w:rFonts w:ascii="Calibri" w:hAnsi="Calibri" w:cs="Calibri"/>
          <w:color w:val="auto"/>
          <w:sz w:val="22"/>
          <w:szCs w:val="22"/>
        </w:rPr>
        <w:t xml:space="preserve">Wykonawca oświadczy pisemnie, iż jest uprawniony do wykonywania wymaganej </w:t>
      </w:r>
      <w:r w:rsidRPr="007E2A65">
        <w:rPr>
          <w:rStyle w:val="xbe"/>
          <w:rFonts w:ascii="Calibri" w:hAnsi="Calibri" w:cs="Calibri"/>
          <w:color w:val="auto"/>
          <w:sz w:val="22"/>
          <w:szCs w:val="22"/>
        </w:rPr>
        <w:br/>
        <w:t>przedmiotem zamówienia działalności, posiada niezbędną wiedzę</w:t>
      </w:r>
      <w:r w:rsidR="00681B7E" w:rsidRPr="007E2A65">
        <w:rPr>
          <w:rStyle w:val="xbe"/>
          <w:rFonts w:ascii="Calibri" w:hAnsi="Calibri" w:cs="Calibri"/>
          <w:color w:val="auto"/>
          <w:sz w:val="22"/>
          <w:szCs w:val="22"/>
        </w:rPr>
        <w:t xml:space="preserve"> i </w:t>
      </w:r>
      <w:r w:rsidRPr="007E2A65">
        <w:rPr>
          <w:rStyle w:val="xbe"/>
          <w:rFonts w:ascii="Calibri" w:hAnsi="Calibri" w:cs="Calibri"/>
          <w:color w:val="auto"/>
          <w:sz w:val="22"/>
          <w:szCs w:val="22"/>
        </w:rPr>
        <w:t>doświadczenie, dysponuje potencjałem technicznym, osobami zdolnymi do wykonywania zamówienia oraz znajduje się</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sytuacji finansowej</w:t>
      </w:r>
      <w:r w:rsidR="00681B7E" w:rsidRPr="007E2A65">
        <w:rPr>
          <w:rStyle w:val="xbe"/>
          <w:rFonts w:ascii="Calibri" w:hAnsi="Calibri" w:cs="Calibri"/>
          <w:color w:val="auto"/>
          <w:sz w:val="22"/>
          <w:szCs w:val="22"/>
        </w:rPr>
        <w:t xml:space="preserve"> i </w:t>
      </w:r>
      <w:r w:rsidRPr="007E2A65">
        <w:rPr>
          <w:rStyle w:val="xbe"/>
          <w:rFonts w:ascii="Calibri" w:hAnsi="Calibri" w:cs="Calibri"/>
          <w:color w:val="auto"/>
          <w:sz w:val="22"/>
          <w:szCs w:val="22"/>
        </w:rPr>
        <w:t>ekonomicznej zapewniającej wykonanie</w:t>
      </w:r>
      <w:r w:rsidR="00A25D4A" w:rsidRPr="007E2A65">
        <w:rPr>
          <w:rStyle w:val="xbe"/>
          <w:rFonts w:ascii="Calibri" w:hAnsi="Calibri" w:cs="Calibri"/>
          <w:color w:val="auto"/>
          <w:sz w:val="22"/>
          <w:szCs w:val="22"/>
        </w:rPr>
        <w:t xml:space="preserve"> </w:t>
      </w:r>
      <w:r w:rsidRPr="007E2A65">
        <w:rPr>
          <w:rStyle w:val="xbe"/>
          <w:rFonts w:ascii="Calibri" w:hAnsi="Calibri" w:cs="Calibri"/>
          <w:color w:val="auto"/>
          <w:sz w:val="22"/>
          <w:szCs w:val="22"/>
        </w:rPr>
        <w:t>zamówienia - załącznik nr 1</w:t>
      </w:r>
      <w:r w:rsidR="00270DC3" w:rsidRPr="007E2A65">
        <w:rPr>
          <w:rStyle w:val="xbe"/>
          <w:rFonts w:ascii="Calibri" w:hAnsi="Calibri" w:cs="Calibri"/>
          <w:color w:val="auto"/>
          <w:sz w:val="22"/>
          <w:szCs w:val="22"/>
        </w:rPr>
        <w:t>.</w:t>
      </w:r>
      <w:r w:rsidRPr="007E2A65">
        <w:rPr>
          <w:rStyle w:val="xbe"/>
          <w:rFonts w:ascii="Calibri" w:hAnsi="Calibri" w:cs="Calibri"/>
          <w:color w:val="auto"/>
          <w:sz w:val="22"/>
          <w:szCs w:val="22"/>
        </w:rPr>
        <w:t xml:space="preserve"> </w:t>
      </w:r>
    </w:p>
    <w:p w14:paraId="4B71F367" w14:textId="23C58DB6" w:rsidR="005E5019" w:rsidRPr="007E2A65" w:rsidRDefault="005E5019" w:rsidP="004248AF">
      <w:pPr>
        <w:pStyle w:val="Akapitzlist"/>
        <w:numPr>
          <w:ilvl w:val="0"/>
          <w:numId w:val="2"/>
        </w:numPr>
        <w:spacing w:after="0" w:line="240" w:lineRule="auto"/>
        <w:rPr>
          <w:rStyle w:val="xbe"/>
          <w:rFonts w:ascii="Calibri" w:eastAsia="Helvetica" w:hAnsi="Calibri" w:cs="Calibri"/>
          <w:color w:val="auto"/>
          <w:sz w:val="22"/>
          <w:szCs w:val="22"/>
        </w:rPr>
      </w:pPr>
      <w:r w:rsidRPr="007E2A65">
        <w:rPr>
          <w:rStyle w:val="xbe"/>
          <w:rFonts w:ascii="Calibri" w:hAnsi="Calibri" w:cs="Calibri"/>
          <w:color w:val="auto"/>
          <w:sz w:val="22"/>
          <w:szCs w:val="22"/>
        </w:rPr>
        <w:t>Wykonawca przedstawi zaświadczenia</w:t>
      </w:r>
      <w:r w:rsidR="00681B7E" w:rsidRPr="007E2A65">
        <w:rPr>
          <w:rStyle w:val="xbe"/>
          <w:rFonts w:ascii="Calibri" w:hAnsi="Calibri" w:cs="Calibri"/>
          <w:color w:val="auto"/>
          <w:sz w:val="22"/>
          <w:szCs w:val="22"/>
        </w:rPr>
        <w:t xml:space="preserve"> o </w:t>
      </w:r>
      <w:r w:rsidRPr="007E2A65">
        <w:rPr>
          <w:rStyle w:val="xbe"/>
          <w:rFonts w:ascii="Calibri" w:hAnsi="Calibri" w:cs="Calibri"/>
          <w:color w:val="auto"/>
          <w:sz w:val="22"/>
          <w:szCs w:val="22"/>
        </w:rPr>
        <w:t>niekaralności</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Krajowego Rejestru Karnego dotyczące zarówno instytucji jak</w:t>
      </w:r>
      <w:r w:rsidR="00681B7E" w:rsidRPr="007E2A65">
        <w:rPr>
          <w:rStyle w:val="xbe"/>
          <w:rFonts w:ascii="Calibri" w:hAnsi="Calibri" w:cs="Calibri"/>
          <w:color w:val="auto"/>
          <w:sz w:val="22"/>
          <w:szCs w:val="22"/>
        </w:rPr>
        <w:t xml:space="preserve"> i </w:t>
      </w:r>
      <w:r w:rsidRPr="007E2A65">
        <w:rPr>
          <w:rStyle w:val="xbe"/>
          <w:rFonts w:ascii="Calibri" w:hAnsi="Calibri" w:cs="Calibri"/>
          <w:color w:val="auto"/>
          <w:sz w:val="22"/>
          <w:szCs w:val="22"/>
        </w:rPr>
        <w:t>jej wszystkich poszczególnych członków zarządu. Wszystkie zaświadczenia powinny być wystawione nie wcześniej niż na 6 miesięcy przed upływem terminu składania ofert.</w:t>
      </w:r>
      <w:r w:rsidRPr="007E2A65">
        <w:rPr>
          <w:rStyle w:val="xbe"/>
          <w:rFonts w:ascii="Calibri" w:hAnsi="Calibri" w:cs="Calibri"/>
          <w:b/>
          <w:color w:val="auto"/>
          <w:sz w:val="22"/>
          <w:szCs w:val="22"/>
        </w:rPr>
        <w:t xml:space="preserve"> </w:t>
      </w:r>
    </w:p>
    <w:p w14:paraId="6D938D55" w14:textId="3B39D616" w:rsidR="005E5019" w:rsidRPr="007E2A65" w:rsidRDefault="005E5019" w:rsidP="004248AF">
      <w:pPr>
        <w:pStyle w:val="Akapitzlist"/>
        <w:numPr>
          <w:ilvl w:val="0"/>
          <w:numId w:val="2"/>
        </w:numPr>
        <w:spacing w:after="0" w:line="240" w:lineRule="auto"/>
        <w:rPr>
          <w:rStyle w:val="xbe"/>
          <w:rFonts w:ascii="Calibri" w:eastAsia="Helvetica" w:hAnsi="Calibri" w:cs="Calibri"/>
          <w:color w:val="auto"/>
          <w:sz w:val="22"/>
          <w:szCs w:val="22"/>
        </w:rPr>
      </w:pPr>
      <w:r w:rsidRPr="007E2A65">
        <w:rPr>
          <w:rStyle w:val="xbe"/>
          <w:rFonts w:ascii="Calibri" w:eastAsia="Helvetica" w:hAnsi="Calibri" w:cs="Calibri"/>
          <w:color w:val="auto"/>
          <w:sz w:val="22"/>
          <w:szCs w:val="22"/>
        </w:rPr>
        <w:t>Wykonawca dostarczy zaświadczenie</w:t>
      </w:r>
      <w:r w:rsidR="00681B7E" w:rsidRPr="007E2A65">
        <w:rPr>
          <w:rStyle w:val="xbe"/>
          <w:rFonts w:ascii="Calibri" w:eastAsia="Helvetica" w:hAnsi="Calibri" w:cs="Calibri"/>
          <w:color w:val="auto"/>
          <w:sz w:val="22"/>
          <w:szCs w:val="22"/>
        </w:rPr>
        <w:t xml:space="preserve"> o </w:t>
      </w:r>
      <w:r w:rsidRPr="007E2A65">
        <w:rPr>
          <w:rStyle w:val="xbe"/>
          <w:rFonts w:ascii="Calibri" w:eastAsia="Helvetica" w:hAnsi="Calibri" w:cs="Calibri"/>
          <w:color w:val="auto"/>
          <w:sz w:val="22"/>
          <w:szCs w:val="22"/>
        </w:rPr>
        <w:t xml:space="preserve">wpisie do Rejestru Instytucji Szkoleniowych prowadzonego przez Wojewódzki Urząd Pracy właściwy ze względu na siedzibę instytucji szkoleniowej. </w:t>
      </w:r>
    </w:p>
    <w:p w14:paraId="50A1EAB1" w14:textId="3AFC66F4" w:rsidR="005E5019" w:rsidRPr="007E2A65" w:rsidRDefault="005E5019" w:rsidP="004248AF">
      <w:pPr>
        <w:pStyle w:val="Akapitzlist"/>
        <w:numPr>
          <w:ilvl w:val="0"/>
          <w:numId w:val="2"/>
        </w:numPr>
        <w:spacing w:after="0" w:line="240" w:lineRule="auto"/>
        <w:rPr>
          <w:rStyle w:val="xbe"/>
          <w:rFonts w:ascii="Calibri" w:hAnsi="Calibri" w:cs="Calibri"/>
          <w:color w:val="auto"/>
          <w:sz w:val="22"/>
          <w:szCs w:val="22"/>
        </w:rPr>
      </w:pPr>
      <w:r w:rsidRPr="007E2A65">
        <w:rPr>
          <w:rStyle w:val="xbe"/>
          <w:rFonts w:ascii="Calibri" w:eastAsia="Helvetica" w:hAnsi="Calibri" w:cs="Calibri"/>
          <w:color w:val="auto"/>
          <w:sz w:val="22"/>
          <w:szCs w:val="22"/>
        </w:rPr>
        <w:t>Posiada doświadczenie: Wykonawca musi posiadać doświadczenie</w:t>
      </w:r>
      <w:r w:rsidR="00681B7E" w:rsidRPr="007E2A65">
        <w:rPr>
          <w:rStyle w:val="xbe"/>
          <w:rFonts w:ascii="Calibri" w:eastAsia="Helvetica" w:hAnsi="Calibri" w:cs="Calibri"/>
          <w:color w:val="auto"/>
          <w:sz w:val="22"/>
          <w:szCs w:val="22"/>
        </w:rPr>
        <w:t xml:space="preserve"> w </w:t>
      </w:r>
      <w:r w:rsidR="00A25D4A" w:rsidRPr="007E2A65">
        <w:rPr>
          <w:rStyle w:val="xbe"/>
          <w:rFonts w:ascii="Calibri" w:eastAsia="Helvetica" w:hAnsi="Calibri" w:cs="Calibri"/>
          <w:color w:val="auto"/>
          <w:sz w:val="22"/>
          <w:szCs w:val="22"/>
        </w:rPr>
        <w:t>przeprowadzaniu doradztwa zawodowego</w:t>
      </w:r>
      <w:r w:rsidR="00681B7E" w:rsidRPr="007E2A65">
        <w:rPr>
          <w:rStyle w:val="xbe"/>
          <w:rFonts w:ascii="Calibri" w:eastAsia="Helvetica" w:hAnsi="Calibri" w:cs="Calibri"/>
          <w:color w:val="auto"/>
          <w:sz w:val="22"/>
          <w:szCs w:val="22"/>
        </w:rPr>
        <w:t xml:space="preserve"> w </w:t>
      </w:r>
      <w:r w:rsidRPr="007E2A65">
        <w:rPr>
          <w:rStyle w:val="xbe"/>
          <w:rFonts w:ascii="Calibri" w:eastAsia="Helvetica" w:hAnsi="Calibri" w:cs="Calibri"/>
          <w:color w:val="auto"/>
          <w:sz w:val="22"/>
          <w:szCs w:val="22"/>
        </w:rPr>
        <w:t xml:space="preserve">tym  min </w:t>
      </w:r>
      <w:r w:rsidR="00E52EA9" w:rsidRPr="007E2A65">
        <w:rPr>
          <w:rStyle w:val="xbe"/>
          <w:rFonts w:ascii="Calibri" w:eastAsia="Helvetica" w:hAnsi="Calibri" w:cs="Calibri"/>
          <w:color w:val="auto"/>
          <w:sz w:val="22"/>
          <w:szCs w:val="22"/>
        </w:rPr>
        <w:t>1</w:t>
      </w:r>
      <w:r w:rsidRPr="007E2A65">
        <w:rPr>
          <w:rStyle w:val="xbe"/>
          <w:rFonts w:ascii="Calibri" w:eastAsia="Helvetica" w:hAnsi="Calibri" w:cs="Calibri"/>
          <w:color w:val="auto"/>
          <w:sz w:val="22"/>
          <w:szCs w:val="22"/>
        </w:rPr>
        <w:t xml:space="preserve"> referencje</w:t>
      </w:r>
      <w:r w:rsidR="00681B7E" w:rsidRPr="007E2A65">
        <w:rPr>
          <w:rStyle w:val="xbe"/>
          <w:rFonts w:ascii="Calibri" w:eastAsia="Helvetica" w:hAnsi="Calibri" w:cs="Calibri"/>
          <w:color w:val="auto"/>
          <w:sz w:val="22"/>
          <w:szCs w:val="22"/>
        </w:rPr>
        <w:t xml:space="preserve"> z</w:t>
      </w:r>
      <w:r w:rsidRPr="007E2A65">
        <w:rPr>
          <w:rStyle w:val="xbe"/>
          <w:rFonts w:ascii="Calibri" w:eastAsia="Helvetica" w:hAnsi="Calibri" w:cs="Calibri"/>
          <w:color w:val="auto"/>
          <w:sz w:val="22"/>
          <w:szCs w:val="22"/>
        </w:rPr>
        <w:t xml:space="preserve"> </w:t>
      </w:r>
      <w:r w:rsidR="00A25D4A" w:rsidRPr="007E2A65">
        <w:rPr>
          <w:rStyle w:val="xbe"/>
          <w:rFonts w:ascii="Calibri" w:eastAsia="Helvetica" w:hAnsi="Calibri" w:cs="Calibri"/>
          <w:color w:val="auto"/>
          <w:sz w:val="22"/>
          <w:szCs w:val="22"/>
        </w:rPr>
        <w:t>prowadzonego doradztwa zawodowego tj. indywidualne lub grupowe</w:t>
      </w:r>
      <w:r w:rsidRPr="007E2A65">
        <w:rPr>
          <w:rStyle w:val="xbe"/>
          <w:rFonts w:ascii="Calibri" w:eastAsia="Helvetica" w:hAnsi="Calibri" w:cs="Calibri"/>
          <w:color w:val="auto"/>
          <w:sz w:val="22"/>
          <w:szCs w:val="22"/>
        </w:rPr>
        <w:t xml:space="preserve"> obejmujących przedmiot zamówienia– załącznik  nr 4</w:t>
      </w:r>
      <w:r w:rsidR="00B5679B" w:rsidRPr="007E2A65">
        <w:rPr>
          <w:rStyle w:val="xbe"/>
          <w:rFonts w:ascii="Calibri" w:eastAsia="Helvetica" w:hAnsi="Calibri" w:cs="Calibri"/>
          <w:color w:val="auto"/>
          <w:sz w:val="22"/>
          <w:szCs w:val="22"/>
        </w:rPr>
        <w:t>.</w:t>
      </w:r>
      <w:r w:rsidRPr="007E2A65">
        <w:rPr>
          <w:rStyle w:val="xbe"/>
          <w:rFonts w:ascii="Calibri" w:eastAsia="Helvetica" w:hAnsi="Calibri" w:cs="Calibri"/>
          <w:color w:val="auto"/>
          <w:sz w:val="22"/>
          <w:szCs w:val="22"/>
        </w:rPr>
        <w:t xml:space="preserve"> </w:t>
      </w:r>
    </w:p>
    <w:p w14:paraId="5DBF8256" w14:textId="4FBA5CE6" w:rsidR="00E52EA9" w:rsidRPr="007E2A65" w:rsidRDefault="00E52EA9" w:rsidP="004248AF">
      <w:pPr>
        <w:pStyle w:val="TreA"/>
        <w:numPr>
          <w:ilvl w:val="0"/>
          <w:numId w:val="2"/>
        </w:numPr>
        <w:jc w:val="both"/>
        <w:rPr>
          <w:rFonts w:ascii="Calibri" w:hAnsi="Calibri" w:cs="Calibri"/>
          <w:color w:val="auto"/>
        </w:rPr>
      </w:pPr>
      <w:r w:rsidRPr="007E2A65">
        <w:rPr>
          <w:rFonts w:ascii="Calibri" w:hAnsi="Calibri" w:cs="Calibri"/>
          <w:color w:val="auto"/>
        </w:rPr>
        <w:t>Wykonawca dostarczy Zamawiającemu dokumenty kadry trenerskiej wraz</w:t>
      </w:r>
      <w:r w:rsidR="00681B7E" w:rsidRPr="007E2A65">
        <w:rPr>
          <w:rFonts w:ascii="Calibri" w:hAnsi="Calibri" w:cs="Calibri"/>
          <w:color w:val="auto"/>
        </w:rPr>
        <w:t xml:space="preserve"> z </w:t>
      </w:r>
      <w:r w:rsidRPr="007E2A65">
        <w:rPr>
          <w:rFonts w:ascii="Calibri" w:hAnsi="Calibri" w:cs="Calibri"/>
          <w:color w:val="auto"/>
        </w:rPr>
        <w:t xml:space="preserve">ofertą. </w:t>
      </w:r>
    </w:p>
    <w:p w14:paraId="6EB56908" w14:textId="0ED5C937" w:rsidR="005E5019" w:rsidRPr="007E2A65" w:rsidRDefault="005E5019" w:rsidP="00543604">
      <w:pPr>
        <w:pStyle w:val="Akapitzlist"/>
        <w:numPr>
          <w:ilvl w:val="0"/>
          <w:numId w:val="2"/>
        </w:numPr>
        <w:spacing w:after="0" w:line="240" w:lineRule="auto"/>
        <w:rPr>
          <w:rStyle w:val="xbe"/>
          <w:rFonts w:ascii="Calibri" w:eastAsia="Helvetica" w:hAnsi="Calibri" w:cs="Calibri"/>
          <w:color w:val="auto"/>
          <w:sz w:val="22"/>
          <w:szCs w:val="22"/>
        </w:rPr>
      </w:pPr>
      <w:r w:rsidRPr="007E2A65">
        <w:rPr>
          <w:rStyle w:val="xbe"/>
          <w:rFonts w:ascii="Calibri" w:eastAsia="Helvetica" w:hAnsi="Calibri" w:cs="Calibri"/>
          <w:color w:val="auto"/>
          <w:sz w:val="22"/>
          <w:szCs w:val="22"/>
        </w:rPr>
        <w:t>Wykonawca przedstawi Zamawiającemu kserokopię zaświadczeń</w:t>
      </w:r>
      <w:r w:rsidR="00681B7E" w:rsidRPr="007E2A65">
        <w:rPr>
          <w:rStyle w:val="xbe"/>
          <w:rFonts w:ascii="Calibri" w:eastAsia="Helvetica" w:hAnsi="Calibri" w:cs="Calibri"/>
          <w:color w:val="auto"/>
          <w:sz w:val="22"/>
          <w:szCs w:val="22"/>
        </w:rPr>
        <w:t xml:space="preserve"> z </w:t>
      </w:r>
      <w:r w:rsidRPr="007E2A65">
        <w:rPr>
          <w:rStyle w:val="xbe"/>
          <w:rFonts w:ascii="Calibri" w:eastAsia="Helvetica" w:hAnsi="Calibri" w:cs="Calibri"/>
          <w:color w:val="auto"/>
          <w:sz w:val="22"/>
          <w:szCs w:val="22"/>
        </w:rPr>
        <w:t>ZUS</w:t>
      </w:r>
      <w:r w:rsidR="00681B7E" w:rsidRPr="007E2A65">
        <w:rPr>
          <w:rStyle w:val="xbe"/>
          <w:rFonts w:ascii="Calibri" w:eastAsia="Helvetica" w:hAnsi="Calibri" w:cs="Calibri"/>
          <w:color w:val="auto"/>
          <w:sz w:val="22"/>
          <w:szCs w:val="22"/>
        </w:rPr>
        <w:t xml:space="preserve"> i </w:t>
      </w:r>
      <w:r w:rsidRPr="007E2A65">
        <w:rPr>
          <w:rStyle w:val="xbe"/>
          <w:rFonts w:ascii="Calibri" w:eastAsia="Helvetica" w:hAnsi="Calibri" w:cs="Calibri"/>
          <w:color w:val="auto"/>
          <w:sz w:val="22"/>
          <w:szCs w:val="22"/>
        </w:rPr>
        <w:t>US</w:t>
      </w:r>
      <w:r w:rsidR="00681B7E" w:rsidRPr="007E2A65">
        <w:rPr>
          <w:rStyle w:val="xbe"/>
          <w:rFonts w:ascii="Calibri" w:eastAsia="Helvetica" w:hAnsi="Calibri" w:cs="Calibri"/>
          <w:color w:val="auto"/>
          <w:sz w:val="22"/>
          <w:szCs w:val="22"/>
        </w:rPr>
        <w:t xml:space="preserve"> o </w:t>
      </w:r>
      <w:r w:rsidRPr="007E2A65">
        <w:rPr>
          <w:rStyle w:val="xbe"/>
          <w:rFonts w:ascii="Calibri" w:eastAsia="Helvetica" w:hAnsi="Calibri" w:cs="Calibri"/>
          <w:color w:val="auto"/>
          <w:sz w:val="22"/>
          <w:szCs w:val="22"/>
        </w:rPr>
        <w:t xml:space="preserve">niezaleganiu ze składkami na ubezpieczenia społeczne oraz podatkami. Zaświadczenia powinny być wystawione nie wcześniej niż na 3 miesiące przed upływem terminu składania ofert. </w:t>
      </w:r>
    </w:p>
    <w:p w14:paraId="39DD3D3B" w14:textId="116C878A" w:rsidR="005E5019" w:rsidRPr="007E2A65" w:rsidRDefault="005E5019" w:rsidP="00543604">
      <w:pPr>
        <w:pStyle w:val="Akapitzlist"/>
        <w:numPr>
          <w:ilvl w:val="0"/>
          <w:numId w:val="2"/>
        </w:numPr>
        <w:spacing w:after="0" w:line="240" w:lineRule="auto"/>
        <w:rPr>
          <w:rStyle w:val="xbe"/>
          <w:rFonts w:ascii="Calibri" w:eastAsia="Helvetica" w:hAnsi="Calibri" w:cs="Calibri"/>
          <w:color w:val="auto"/>
          <w:sz w:val="22"/>
          <w:szCs w:val="22"/>
        </w:rPr>
      </w:pPr>
      <w:r w:rsidRPr="007E2A65">
        <w:rPr>
          <w:rStyle w:val="xbe"/>
          <w:rFonts w:ascii="Calibri" w:hAnsi="Calibri" w:cs="Calibri"/>
          <w:color w:val="auto"/>
          <w:sz w:val="22"/>
          <w:szCs w:val="22"/>
        </w:rPr>
        <w:t>Wykonawca jest zobowiązany do wpłacenia wadium</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 xml:space="preserve">wysokości </w:t>
      </w:r>
      <w:r w:rsidR="00543604" w:rsidRPr="007E2A65">
        <w:rPr>
          <w:rStyle w:val="xbe"/>
          <w:rFonts w:ascii="Calibri" w:hAnsi="Calibri" w:cs="Calibri"/>
          <w:color w:val="auto"/>
          <w:sz w:val="22"/>
          <w:szCs w:val="22"/>
        </w:rPr>
        <w:t>2</w:t>
      </w:r>
      <w:r w:rsidR="00B351C4" w:rsidRPr="007E2A65">
        <w:rPr>
          <w:rStyle w:val="xbe"/>
          <w:rFonts w:ascii="Calibri" w:hAnsi="Calibri" w:cs="Calibri"/>
          <w:color w:val="auto"/>
          <w:sz w:val="22"/>
          <w:szCs w:val="22"/>
        </w:rPr>
        <w:t>0</w:t>
      </w:r>
      <w:r w:rsidR="000E4A71" w:rsidRPr="007E2A65">
        <w:rPr>
          <w:rStyle w:val="xbe"/>
          <w:rFonts w:ascii="Calibri" w:hAnsi="Calibri" w:cs="Calibri"/>
          <w:color w:val="auto"/>
          <w:sz w:val="22"/>
          <w:szCs w:val="22"/>
        </w:rPr>
        <w:t xml:space="preserve">00 </w:t>
      </w:r>
      <w:r w:rsidRPr="007E2A65">
        <w:rPr>
          <w:rStyle w:val="xbe"/>
          <w:rFonts w:ascii="Calibri" w:hAnsi="Calibri" w:cs="Calibri"/>
          <w:color w:val="auto"/>
          <w:sz w:val="22"/>
          <w:szCs w:val="22"/>
        </w:rPr>
        <w:t>zł (słownie</w:t>
      </w:r>
      <w:r w:rsidR="00E60FAF" w:rsidRPr="007E2A65">
        <w:rPr>
          <w:rStyle w:val="xbe"/>
          <w:rFonts w:ascii="Calibri" w:hAnsi="Calibri" w:cs="Calibri"/>
          <w:color w:val="auto"/>
          <w:sz w:val="22"/>
          <w:szCs w:val="22"/>
        </w:rPr>
        <w:t xml:space="preserve"> </w:t>
      </w:r>
      <w:r w:rsidR="00543604" w:rsidRPr="007E2A65">
        <w:rPr>
          <w:rStyle w:val="xbe"/>
          <w:rFonts w:ascii="Calibri" w:hAnsi="Calibri" w:cs="Calibri"/>
          <w:color w:val="auto"/>
          <w:sz w:val="22"/>
          <w:szCs w:val="22"/>
        </w:rPr>
        <w:t>dwa</w:t>
      </w:r>
      <w:r w:rsidR="00B351C4" w:rsidRPr="007E2A65">
        <w:rPr>
          <w:rStyle w:val="xbe"/>
          <w:rFonts w:ascii="Calibri" w:hAnsi="Calibri" w:cs="Calibri"/>
          <w:color w:val="auto"/>
          <w:sz w:val="22"/>
          <w:szCs w:val="22"/>
        </w:rPr>
        <w:t xml:space="preserve"> tysięcy</w:t>
      </w:r>
      <w:r w:rsidR="000E4A71" w:rsidRPr="007E2A65">
        <w:rPr>
          <w:rStyle w:val="xbe"/>
          <w:rFonts w:ascii="Calibri" w:hAnsi="Calibri" w:cs="Calibri"/>
          <w:color w:val="auto"/>
          <w:sz w:val="22"/>
          <w:szCs w:val="22"/>
        </w:rPr>
        <w:t xml:space="preserve"> złotych</w:t>
      </w:r>
      <w:r w:rsidRPr="007E2A65">
        <w:rPr>
          <w:rStyle w:val="xbe"/>
          <w:rFonts w:ascii="Calibri" w:hAnsi="Calibri" w:cs="Calibri"/>
          <w:color w:val="auto"/>
          <w:sz w:val="22"/>
          <w:szCs w:val="22"/>
        </w:rPr>
        <w:t xml:space="preserve"> 00/100)</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pieniądzu,</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postaci poręczenia bankowego lub poręczenia spółdzielczej kasy oszczędnościowo-kredytowej, gwarancji bankowej lub ubezpieczeniowej. Wniesienie wadium</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pieniądzu będzie skuteczne, jeżeli przed upływem wymaganego terminu składania ofert znajdzie się na rachunku bankowym Zamawiającego. Zamawiający zwróci wadium wszystkim Wykonawcom niezwłocznie po wyborze oferty najkorzystniejszej lub unieważnieniu postępowania,</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 xml:space="preserve">wyjątkiem Wykonawcy, którego oferta została wybrana jako najkorzystniejsza. Wykonawcy, którego oferta została </w:t>
      </w:r>
      <w:r w:rsidRPr="007E2A65">
        <w:rPr>
          <w:rStyle w:val="xbe"/>
          <w:rFonts w:ascii="Calibri" w:hAnsi="Calibri" w:cs="Calibri"/>
          <w:color w:val="auto"/>
          <w:sz w:val="22"/>
          <w:szCs w:val="22"/>
        </w:rPr>
        <w:lastRenderedPageBreak/>
        <w:t>wybrana jako najkorzystniejsza, Zamawiający zwróci wadium niezwłocznie po zawarciu umowy. Zamawiający zwróci niezwłocznie wadium na wniosek Wykonawcy, który wycofał ofertę przed upływem terminu składania ofert</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przypadku łącznego zaistnienia następujących przesłanek – 1) wycofania oferty przed upływem terminu składania ofert oraz 2) złożenia wniosku</w:t>
      </w:r>
      <w:r w:rsidR="00681B7E" w:rsidRPr="007E2A65">
        <w:rPr>
          <w:rStyle w:val="xbe"/>
          <w:rFonts w:ascii="Calibri" w:hAnsi="Calibri" w:cs="Calibri"/>
          <w:color w:val="auto"/>
          <w:sz w:val="22"/>
          <w:szCs w:val="22"/>
        </w:rPr>
        <w:t xml:space="preserve"> o </w:t>
      </w:r>
      <w:r w:rsidRPr="007E2A65">
        <w:rPr>
          <w:rStyle w:val="xbe"/>
          <w:rFonts w:ascii="Calibri" w:hAnsi="Calibri" w:cs="Calibri"/>
          <w:color w:val="auto"/>
          <w:sz w:val="22"/>
          <w:szCs w:val="22"/>
        </w:rPr>
        <w:t>zwrot wadium. Wadium</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formie pieniężnej należy wnieść na rachunek bankowy Zamawiającego:</w:t>
      </w:r>
      <w:r w:rsidRPr="007E2A65">
        <w:rPr>
          <w:rFonts w:ascii="Calibri" w:hAnsi="Calibri" w:cs="Calibri"/>
          <w:color w:val="auto"/>
          <w:sz w:val="22"/>
          <w:szCs w:val="22"/>
        </w:rPr>
        <w:t xml:space="preserve"> </w:t>
      </w:r>
      <w:r w:rsidR="00A25D4A" w:rsidRPr="007E2A65">
        <w:rPr>
          <w:rFonts w:ascii="Calibri" w:hAnsi="Calibri" w:cs="Calibri"/>
          <w:color w:val="auto"/>
          <w:sz w:val="22"/>
          <w:szCs w:val="22"/>
        </w:rPr>
        <w:br/>
      </w:r>
      <w:r w:rsidR="00543604" w:rsidRPr="007E2A65">
        <w:rPr>
          <w:rFonts w:ascii="Calibri" w:hAnsi="Calibri" w:cs="Calibri"/>
          <w:color w:val="auto"/>
          <w:sz w:val="22"/>
          <w:szCs w:val="22"/>
        </w:rPr>
        <w:t>32 1050 1722 1000 0090 8027 3254</w:t>
      </w:r>
      <w:r w:rsidRPr="007E2A65">
        <w:rPr>
          <w:rStyle w:val="xbe"/>
          <w:rFonts w:ascii="Calibri" w:hAnsi="Calibri" w:cs="Calibri"/>
          <w:color w:val="auto"/>
          <w:sz w:val="22"/>
          <w:szCs w:val="22"/>
        </w:rPr>
        <w:t>. Wadium</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formie pieniężnej musi być opisane</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sposób umożliwiający jego identyfikację poprzez wpis</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 xml:space="preserve">tytule przelewu: WADIUM </w:t>
      </w:r>
      <w:r w:rsidR="00A25D4A" w:rsidRPr="007E2A65">
        <w:rPr>
          <w:rStyle w:val="xbe"/>
          <w:rFonts w:ascii="Calibri" w:hAnsi="Calibri" w:cs="Calibri"/>
          <w:color w:val="auto"/>
          <w:sz w:val="22"/>
          <w:szCs w:val="22"/>
        </w:rPr>
        <w:t>Gotowi na aktywność!</w:t>
      </w:r>
    </w:p>
    <w:p w14:paraId="7782D8B2" w14:textId="45A3EDBA" w:rsidR="005E5019" w:rsidRPr="007E2A65" w:rsidRDefault="005E5019" w:rsidP="004248AF">
      <w:pPr>
        <w:pStyle w:val="Textbody"/>
        <w:numPr>
          <w:ilvl w:val="0"/>
          <w:numId w:val="2"/>
        </w:numPr>
        <w:spacing w:after="0"/>
        <w:jc w:val="both"/>
        <w:rPr>
          <w:rStyle w:val="xbe"/>
          <w:rFonts w:ascii="Calibri" w:eastAsia="Helvetica" w:hAnsi="Calibri" w:cs="Calibri"/>
          <w:color w:val="auto"/>
          <w:sz w:val="22"/>
          <w:szCs w:val="22"/>
        </w:rPr>
      </w:pPr>
      <w:r w:rsidRPr="007E2A65">
        <w:rPr>
          <w:rStyle w:val="xbe"/>
          <w:rFonts w:ascii="Calibri" w:hAnsi="Calibri" w:cs="Calibri"/>
          <w:color w:val="auto"/>
          <w:sz w:val="22"/>
          <w:szCs w:val="22"/>
        </w:rPr>
        <w:t>Wykonawca nie jest powiązany</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Zamawiającym osobowo lub kapitałowo. Przez powiązania kapitałowe lub osobowe rozumie się wzajemne powiązania między Zamawiającym lub osobami upoważnionymi do zaciągania zobowiązań</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 xml:space="preserve">imieniu Zamawiającego lub osobami wykonującymi </w:t>
      </w:r>
      <w:r w:rsidR="00A25D4A" w:rsidRPr="007E2A65">
        <w:rPr>
          <w:rStyle w:val="xbe"/>
          <w:rFonts w:ascii="Calibri" w:hAnsi="Calibri" w:cs="Calibri"/>
          <w:color w:val="auto"/>
          <w:sz w:val="22"/>
          <w:szCs w:val="22"/>
        </w:rPr>
        <w:br/>
      </w:r>
      <w:r w:rsidRPr="007E2A65">
        <w:rPr>
          <w:rStyle w:val="xbe"/>
          <w:rFonts w:ascii="Calibri" w:hAnsi="Calibri" w:cs="Calibri"/>
          <w:color w:val="auto"/>
          <w:sz w:val="22"/>
          <w:szCs w:val="22"/>
        </w:rPr>
        <w:t>w imieniu Zamawiającego czynności związane</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przygotowaniem</w:t>
      </w:r>
      <w:r w:rsidR="00681B7E" w:rsidRPr="007E2A65">
        <w:rPr>
          <w:rStyle w:val="xbe"/>
          <w:rFonts w:ascii="Calibri" w:hAnsi="Calibri" w:cs="Calibri"/>
          <w:color w:val="auto"/>
          <w:sz w:val="22"/>
          <w:szCs w:val="22"/>
        </w:rPr>
        <w:t xml:space="preserve"> i </w:t>
      </w:r>
      <w:r w:rsidRPr="007E2A65">
        <w:rPr>
          <w:rStyle w:val="xbe"/>
          <w:rFonts w:ascii="Calibri" w:hAnsi="Calibri" w:cs="Calibri"/>
          <w:color w:val="auto"/>
          <w:sz w:val="22"/>
          <w:szCs w:val="22"/>
        </w:rPr>
        <w:t>przeprowadzeniem procedury wyboru Wykonawcy</w:t>
      </w:r>
      <w:r w:rsidR="00681B7E" w:rsidRPr="007E2A65">
        <w:rPr>
          <w:rStyle w:val="xbe"/>
          <w:rFonts w:ascii="Calibri" w:hAnsi="Calibri" w:cs="Calibri"/>
          <w:color w:val="auto"/>
          <w:sz w:val="22"/>
          <w:szCs w:val="22"/>
        </w:rPr>
        <w:t xml:space="preserve"> a </w:t>
      </w:r>
      <w:r w:rsidRPr="007E2A65">
        <w:rPr>
          <w:rStyle w:val="xbe"/>
          <w:rFonts w:ascii="Calibri" w:hAnsi="Calibri" w:cs="Calibri"/>
          <w:color w:val="auto"/>
          <w:sz w:val="22"/>
          <w:szCs w:val="22"/>
        </w:rPr>
        <w:t>Wykonawcą, polegające</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szczególności na: uczestniczeniu</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spółce jako wspólnik spółki cywilnej lub spółki osobowej, posiadaniu co najmniej 10% udziałów lub akcji, pełnieniu funkcji członka organu nadzorczego lub zarządzającego, prokurenta, pełnomocnika, pozostawaniu</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związku małżeńskim,</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stosunku pokrewieństwa lub powinowactwa</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linii prostej, pokrewieństwa drugiego stopnia lub powinowactwa drugiego stopnia</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linii bocznej lub</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stosunku przysposobienia, opieki lub kurateli,</w:t>
      </w:r>
      <w:r w:rsidR="00681B7E" w:rsidRPr="007E2A65">
        <w:rPr>
          <w:rStyle w:val="xbe"/>
          <w:rFonts w:ascii="Calibri" w:hAnsi="Calibri" w:cs="Calibri"/>
          <w:color w:val="auto"/>
          <w:sz w:val="22"/>
          <w:szCs w:val="22"/>
        </w:rPr>
        <w:t xml:space="preserve"> o </w:t>
      </w:r>
      <w:r w:rsidRPr="007E2A65">
        <w:rPr>
          <w:rStyle w:val="xbe"/>
          <w:rFonts w:ascii="Calibri" w:hAnsi="Calibri" w:cs="Calibri"/>
          <w:color w:val="auto"/>
          <w:sz w:val="22"/>
          <w:szCs w:val="22"/>
        </w:rPr>
        <w:t>czym Wykonawca oświadczy pisemnie.</w:t>
      </w:r>
    </w:p>
    <w:p w14:paraId="71C023D1" w14:textId="7DFCFBFE" w:rsidR="005E5019" w:rsidRPr="007E2A65" w:rsidRDefault="005E5019" w:rsidP="004248AF">
      <w:pPr>
        <w:pStyle w:val="Textbody"/>
        <w:numPr>
          <w:ilvl w:val="0"/>
          <w:numId w:val="2"/>
        </w:numPr>
        <w:spacing w:after="0"/>
        <w:jc w:val="both"/>
        <w:rPr>
          <w:rStyle w:val="xbe"/>
          <w:rFonts w:ascii="Calibri" w:eastAsia="Helvetica" w:hAnsi="Calibri" w:cs="Calibri"/>
          <w:color w:val="auto"/>
          <w:sz w:val="22"/>
          <w:szCs w:val="22"/>
        </w:rPr>
      </w:pPr>
      <w:r w:rsidRPr="007E2A65">
        <w:rPr>
          <w:rStyle w:val="xbe"/>
          <w:rFonts w:ascii="Calibri" w:hAnsi="Calibri" w:cs="Calibri"/>
          <w:color w:val="auto"/>
          <w:sz w:val="22"/>
          <w:szCs w:val="22"/>
        </w:rPr>
        <w:t>Zamawiający zastrzega możliwość wykluczenia Wykonawcy</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powodu zaproponowania rażąco niskiej ceny za realizację przedmiotu zamówienia, jeżeli cena oferty wydaje się rażąco niska</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stosunku do przedmiotu zamówienia</w:t>
      </w:r>
      <w:r w:rsidR="00681B7E" w:rsidRPr="007E2A65">
        <w:rPr>
          <w:rStyle w:val="xbe"/>
          <w:rFonts w:ascii="Calibri" w:hAnsi="Calibri" w:cs="Calibri"/>
          <w:color w:val="auto"/>
          <w:sz w:val="22"/>
          <w:szCs w:val="22"/>
        </w:rPr>
        <w:t xml:space="preserve"> i </w:t>
      </w:r>
      <w:r w:rsidRPr="007E2A65">
        <w:rPr>
          <w:rStyle w:val="xbe"/>
          <w:rFonts w:ascii="Calibri" w:hAnsi="Calibri" w:cs="Calibri"/>
          <w:color w:val="auto"/>
          <w:sz w:val="22"/>
          <w:szCs w:val="22"/>
        </w:rPr>
        <w:t>budzi wątpliwości Zamawiającego co do możliwości wykonania przedmiotu zamówienia zgodnie</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wymaganiami określonymi przez Zamawiającego,</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szczególności jest niższa</w:t>
      </w:r>
      <w:r w:rsidR="00681B7E" w:rsidRPr="007E2A65">
        <w:rPr>
          <w:rStyle w:val="xbe"/>
          <w:rFonts w:ascii="Calibri" w:hAnsi="Calibri" w:cs="Calibri"/>
          <w:color w:val="auto"/>
          <w:sz w:val="22"/>
          <w:szCs w:val="22"/>
        </w:rPr>
        <w:t xml:space="preserve"> o </w:t>
      </w:r>
      <w:r w:rsidRPr="007E2A65">
        <w:rPr>
          <w:rStyle w:val="xbe"/>
          <w:rFonts w:ascii="Calibri" w:hAnsi="Calibri" w:cs="Calibri"/>
          <w:color w:val="auto"/>
          <w:sz w:val="22"/>
          <w:szCs w:val="22"/>
        </w:rPr>
        <w:t>30% od wartości zamówienia lub średniej arytmetycznej cen wszystkich złożonych ofert. Zamawiający</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celu ustalenia, czy oferta zawiera rażąco niska cenę</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stosunku do przedmiotu zamówienia, zwraca się do Wykonawcy</w:t>
      </w:r>
      <w:r w:rsidR="00681B7E" w:rsidRPr="007E2A65">
        <w:rPr>
          <w:rStyle w:val="xbe"/>
          <w:rFonts w:ascii="Calibri" w:hAnsi="Calibri" w:cs="Calibri"/>
          <w:color w:val="auto"/>
          <w:sz w:val="22"/>
          <w:szCs w:val="22"/>
        </w:rPr>
        <w:t xml:space="preserve"> o </w:t>
      </w:r>
      <w:r w:rsidRPr="007E2A65">
        <w:rPr>
          <w:rStyle w:val="xbe"/>
          <w:rFonts w:ascii="Calibri" w:hAnsi="Calibri" w:cs="Calibri"/>
          <w:color w:val="auto"/>
          <w:sz w:val="22"/>
          <w:szCs w:val="22"/>
        </w:rPr>
        <w:t>udzielenie</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określonym terminie wyjaśnień dotyczących elementów oferty mających wpływ na wysokość ceny. Zamawiający, oceniając wyjaśnienia, bierze pod uwagę obiektywne czynniki,</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szczególności oszczędność metody wykonania zamówienia, wybrane rozwiązania techniczne, wyjątkowo sprzyjające warunki wykonywania zamówienia dostępne dla Wykonawcy oraz wpływ pomocy publicznej udzielonej na podstawie odrębnych przepisów. Zamawiający odrzuci ofertę Wykonawcy, który nie złożył wyjaśnień, nie złoży ich</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wyznaczonym do tego terminie lub jeżeli dokonana ocena wyjaśnień wraz</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dostarczonymi dowodami potwierdza, że oferta zawiera rażąco niską cenę</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stosunku do przedmiotu zamówienia. Obowiązek wykazania, że oferta nie zawiera rażąco niskiej ceny, spoczywa na Wykonawcy.</w:t>
      </w:r>
    </w:p>
    <w:p w14:paraId="732AEC34" w14:textId="39AEF59F" w:rsidR="005E5019" w:rsidRPr="007E2A65" w:rsidRDefault="005E5019" w:rsidP="004248AF">
      <w:pPr>
        <w:pStyle w:val="Textbody"/>
        <w:numPr>
          <w:ilvl w:val="0"/>
          <w:numId w:val="2"/>
        </w:numPr>
        <w:spacing w:after="0"/>
        <w:jc w:val="both"/>
        <w:rPr>
          <w:rStyle w:val="xbe"/>
          <w:rFonts w:ascii="Calibri" w:eastAsia="Helvetica" w:hAnsi="Calibri" w:cs="Calibri"/>
          <w:color w:val="auto"/>
          <w:sz w:val="22"/>
          <w:szCs w:val="22"/>
        </w:rPr>
      </w:pPr>
      <w:r w:rsidRPr="007E2A65">
        <w:rPr>
          <w:rStyle w:val="xbe"/>
          <w:rFonts w:ascii="Calibri" w:hAnsi="Calibri" w:cs="Calibri"/>
          <w:color w:val="auto"/>
          <w:sz w:val="22"/>
          <w:szCs w:val="22"/>
        </w:rPr>
        <w:t xml:space="preserve">Zamawiający informuje, iż osoby prowadzące </w:t>
      </w:r>
      <w:r w:rsidR="00A25D4A" w:rsidRPr="007E2A65">
        <w:rPr>
          <w:rStyle w:val="xbe"/>
          <w:rFonts w:ascii="Calibri" w:hAnsi="Calibri" w:cs="Calibri"/>
          <w:color w:val="auto"/>
          <w:sz w:val="22"/>
          <w:szCs w:val="22"/>
        </w:rPr>
        <w:t>doradztwo</w:t>
      </w:r>
      <w:r w:rsidRPr="007E2A65">
        <w:rPr>
          <w:rStyle w:val="xbe"/>
          <w:rFonts w:ascii="Calibri" w:hAnsi="Calibri" w:cs="Calibri"/>
          <w:color w:val="auto"/>
          <w:sz w:val="22"/>
          <w:szCs w:val="22"/>
        </w:rPr>
        <w:t xml:space="preserve"> zawodowe obligatoryjnie muszą posiadać odpowiednie wykształcenie lub certyfikat/zaświadczenie/inne umożliwiające przeprowadzenie danego wsparcia t</w:t>
      </w:r>
      <w:r w:rsidR="00694185" w:rsidRPr="007E2A65">
        <w:rPr>
          <w:rStyle w:val="xbe"/>
          <w:rFonts w:ascii="Calibri" w:hAnsi="Calibri" w:cs="Calibri"/>
          <w:color w:val="auto"/>
          <w:sz w:val="22"/>
          <w:szCs w:val="22"/>
        </w:rPr>
        <w:t>j</w:t>
      </w:r>
      <w:r w:rsidRPr="007E2A65">
        <w:rPr>
          <w:rStyle w:val="xbe"/>
          <w:rFonts w:ascii="Calibri" w:hAnsi="Calibri" w:cs="Calibri"/>
          <w:color w:val="auto"/>
          <w:sz w:val="22"/>
          <w:szCs w:val="22"/>
        </w:rPr>
        <w:t>. posiadanie odpowiedniej wiedzy</w:t>
      </w:r>
      <w:r w:rsidR="00681B7E" w:rsidRPr="007E2A65">
        <w:rPr>
          <w:rStyle w:val="xbe"/>
          <w:rFonts w:ascii="Calibri" w:hAnsi="Calibri" w:cs="Calibri"/>
          <w:color w:val="auto"/>
          <w:sz w:val="22"/>
          <w:szCs w:val="22"/>
        </w:rPr>
        <w:t xml:space="preserve"> i </w:t>
      </w:r>
      <w:r w:rsidRPr="007E2A65">
        <w:rPr>
          <w:rStyle w:val="xbe"/>
          <w:rFonts w:ascii="Calibri" w:hAnsi="Calibri" w:cs="Calibri"/>
          <w:color w:val="auto"/>
          <w:sz w:val="22"/>
          <w:szCs w:val="22"/>
        </w:rPr>
        <w:t>praktyczne doświadczenie</w:t>
      </w:r>
      <w:r w:rsidR="00681B7E" w:rsidRPr="007E2A65">
        <w:rPr>
          <w:rStyle w:val="xbe"/>
          <w:rFonts w:ascii="Calibri" w:hAnsi="Calibri" w:cs="Calibri"/>
          <w:color w:val="auto"/>
          <w:sz w:val="22"/>
          <w:szCs w:val="22"/>
        </w:rPr>
        <w:t xml:space="preserve"> w </w:t>
      </w:r>
      <w:r w:rsidRPr="007E2A65">
        <w:rPr>
          <w:rStyle w:val="xbe"/>
          <w:rFonts w:ascii="Calibri" w:hAnsi="Calibri" w:cs="Calibri"/>
          <w:color w:val="auto"/>
          <w:sz w:val="22"/>
          <w:szCs w:val="22"/>
        </w:rPr>
        <w:t>danym obszarze (min.</w:t>
      </w:r>
      <w:r w:rsidR="00A25D4A" w:rsidRPr="007E2A65">
        <w:rPr>
          <w:rStyle w:val="xbe"/>
          <w:rFonts w:ascii="Calibri" w:hAnsi="Calibri" w:cs="Calibri"/>
          <w:color w:val="auto"/>
          <w:sz w:val="22"/>
          <w:szCs w:val="22"/>
        </w:rPr>
        <w:t xml:space="preserve"> 2 letnie doświadczenie zawodowe i/lub</w:t>
      </w:r>
      <w:r w:rsidRPr="007E2A65">
        <w:rPr>
          <w:rStyle w:val="xbe"/>
          <w:rFonts w:ascii="Calibri" w:hAnsi="Calibri" w:cs="Calibri"/>
          <w:color w:val="auto"/>
          <w:sz w:val="22"/>
          <w:szCs w:val="22"/>
        </w:rPr>
        <w:t xml:space="preserve"> </w:t>
      </w:r>
      <w:r w:rsidR="00A25D4A" w:rsidRPr="007E2A65">
        <w:rPr>
          <w:rStyle w:val="xbe"/>
          <w:rFonts w:ascii="Calibri" w:hAnsi="Calibri" w:cs="Calibri"/>
          <w:color w:val="auto"/>
          <w:sz w:val="22"/>
          <w:szCs w:val="22"/>
        </w:rPr>
        <w:t>200</w:t>
      </w:r>
      <w:r w:rsidRPr="007E2A65">
        <w:rPr>
          <w:rStyle w:val="xbe"/>
          <w:rFonts w:ascii="Calibri" w:hAnsi="Calibri" w:cs="Calibri"/>
          <w:color w:val="auto"/>
          <w:sz w:val="22"/>
          <w:szCs w:val="22"/>
        </w:rPr>
        <w:t xml:space="preserve">h </w:t>
      </w:r>
      <w:r w:rsidR="00A25D4A" w:rsidRPr="007E2A65">
        <w:rPr>
          <w:rStyle w:val="xbe"/>
          <w:rFonts w:ascii="Calibri" w:hAnsi="Calibri" w:cs="Calibri"/>
          <w:color w:val="auto"/>
          <w:sz w:val="22"/>
          <w:szCs w:val="22"/>
        </w:rPr>
        <w:t>przeprowadzonego doradztwa zawodowego indywidualnego</w:t>
      </w:r>
      <w:r w:rsidR="00681B7E" w:rsidRPr="007E2A65">
        <w:rPr>
          <w:rStyle w:val="xbe"/>
          <w:rFonts w:ascii="Calibri" w:hAnsi="Calibri" w:cs="Calibri"/>
          <w:color w:val="auto"/>
          <w:sz w:val="22"/>
          <w:szCs w:val="22"/>
        </w:rPr>
        <w:t xml:space="preserve"> i </w:t>
      </w:r>
      <w:r w:rsidR="00A25D4A" w:rsidRPr="007E2A65">
        <w:rPr>
          <w:rStyle w:val="xbe"/>
          <w:rFonts w:ascii="Calibri" w:hAnsi="Calibri" w:cs="Calibri"/>
          <w:color w:val="auto"/>
          <w:sz w:val="22"/>
          <w:szCs w:val="22"/>
        </w:rPr>
        <w:t>grupowego</w:t>
      </w:r>
      <w:r w:rsidRPr="007E2A65">
        <w:rPr>
          <w:rStyle w:val="xbe"/>
          <w:rFonts w:ascii="Calibri" w:hAnsi="Calibri" w:cs="Calibri"/>
          <w:color w:val="auto"/>
          <w:sz w:val="22"/>
          <w:szCs w:val="22"/>
        </w:rPr>
        <w:t xml:space="preserve">). </w:t>
      </w:r>
    </w:p>
    <w:p w14:paraId="50B47AA7" w14:textId="27EE6C6E" w:rsidR="005E5019" w:rsidRPr="007E2A65" w:rsidRDefault="00260C4C" w:rsidP="004248AF">
      <w:pPr>
        <w:pStyle w:val="TreA"/>
        <w:numPr>
          <w:ilvl w:val="0"/>
          <w:numId w:val="2"/>
        </w:numPr>
        <w:jc w:val="both"/>
        <w:rPr>
          <w:rStyle w:val="Brak"/>
          <w:rFonts w:ascii="Calibri" w:hAnsi="Calibri" w:cs="Calibri"/>
          <w:color w:val="auto"/>
        </w:rPr>
      </w:pPr>
      <w:r w:rsidRPr="007E2A65">
        <w:rPr>
          <w:rStyle w:val="Brak"/>
          <w:rFonts w:ascii="Calibri" w:hAnsi="Calibri" w:cs="Calibri"/>
          <w:color w:val="auto"/>
        </w:rPr>
        <w:t>Doradztwo zawodowe</w:t>
      </w:r>
      <w:r w:rsidR="00681B7E" w:rsidRPr="007E2A65">
        <w:rPr>
          <w:rStyle w:val="Brak"/>
          <w:rFonts w:ascii="Calibri" w:hAnsi="Calibri" w:cs="Calibri"/>
          <w:color w:val="auto"/>
        </w:rPr>
        <w:t xml:space="preserve"> i </w:t>
      </w:r>
      <w:r w:rsidRPr="007E2A65">
        <w:rPr>
          <w:rStyle w:val="Brak"/>
          <w:rFonts w:ascii="Calibri" w:hAnsi="Calibri" w:cs="Calibri"/>
          <w:color w:val="auto"/>
        </w:rPr>
        <w:t>indywidualne</w:t>
      </w:r>
      <w:r w:rsidR="005E5019" w:rsidRPr="007E2A65">
        <w:rPr>
          <w:rStyle w:val="Brak"/>
          <w:rFonts w:ascii="Calibri" w:hAnsi="Calibri" w:cs="Calibri"/>
          <w:color w:val="auto"/>
        </w:rPr>
        <w:t xml:space="preserve"> będ</w:t>
      </w:r>
      <w:r w:rsidRPr="007E2A65">
        <w:rPr>
          <w:rStyle w:val="Brak"/>
          <w:rFonts w:ascii="Calibri" w:hAnsi="Calibri" w:cs="Calibri"/>
          <w:color w:val="auto"/>
        </w:rPr>
        <w:t>zie</w:t>
      </w:r>
      <w:r w:rsidR="005E5019" w:rsidRPr="007E2A65">
        <w:rPr>
          <w:rStyle w:val="Brak"/>
          <w:rFonts w:ascii="Calibri" w:hAnsi="Calibri" w:cs="Calibri"/>
          <w:color w:val="auto"/>
        </w:rPr>
        <w:t xml:space="preserve"> realizowane</w:t>
      </w:r>
      <w:r w:rsidR="00681B7E" w:rsidRPr="007E2A65">
        <w:rPr>
          <w:rStyle w:val="Brak"/>
          <w:rFonts w:ascii="Calibri" w:hAnsi="Calibri" w:cs="Calibri"/>
          <w:color w:val="auto"/>
        </w:rPr>
        <w:t xml:space="preserve"> w </w:t>
      </w:r>
      <w:r w:rsidR="005E5019" w:rsidRPr="007E2A65">
        <w:rPr>
          <w:rStyle w:val="Brak"/>
          <w:rFonts w:ascii="Calibri" w:hAnsi="Calibri" w:cs="Calibri"/>
          <w:color w:val="auto"/>
        </w:rPr>
        <w:t>sposób zapewniający odpowiednią jakość wsparcia (zgodnie ze standardami jakości MSUES bądź określonymi wymaganiami jakościowymi</w:t>
      </w:r>
      <w:r w:rsidR="00681B7E" w:rsidRPr="007E2A65">
        <w:rPr>
          <w:rStyle w:val="Brak"/>
          <w:rFonts w:ascii="Calibri" w:hAnsi="Calibri" w:cs="Calibri"/>
          <w:color w:val="auto"/>
        </w:rPr>
        <w:t xml:space="preserve"> w </w:t>
      </w:r>
      <w:r w:rsidR="005E5019" w:rsidRPr="007E2A65">
        <w:rPr>
          <w:rStyle w:val="Brak"/>
          <w:rFonts w:ascii="Calibri" w:hAnsi="Calibri" w:cs="Calibri"/>
          <w:color w:val="auto"/>
        </w:rPr>
        <w:t>Standardzie usług).</w:t>
      </w:r>
    </w:p>
    <w:p w14:paraId="3C918CBD" w14:textId="2251A0D0" w:rsidR="005E5019" w:rsidRPr="007E2A65" w:rsidRDefault="005E5019" w:rsidP="004248AF">
      <w:pPr>
        <w:pStyle w:val="Textbody"/>
        <w:numPr>
          <w:ilvl w:val="0"/>
          <w:numId w:val="2"/>
        </w:numPr>
        <w:spacing w:after="0"/>
        <w:jc w:val="both"/>
        <w:rPr>
          <w:rStyle w:val="xbe"/>
          <w:rFonts w:ascii="Calibri" w:eastAsia="Helvetica" w:hAnsi="Calibri" w:cs="Calibri"/>
          <w:color w:val="auto"/>
          <w:sz w:val="22"/>
          <w:szCs w:val="22"/>
        </w:rPr>
      </w:pPr>
      <w:r w:rsidRPr="007E2A65">
        <w:rPr>
          <w:rStyle w:val="xbe"/>
          <w:rFonts w:ascii="Calibri" w:hAnsi="Calibri" w:cs="Calibri"/>
          <w:color w:val="auto"/>
          <w:sz w:val="22"/>
          <w:szCs w:val="22"/>
        </w:rPr>
        <w:t>Oferta powinna zostać przygotowana zgodnie</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załącznikiem nr 1 do niniejszego zapytania oraz</w:t>
      </w:r>
      <w:r w:rsidR="00681B7E" w:rsidRPr="007E2A65">
        <w:rPr>
          <w:rStyle w:val="xbe"/>
          <w:rFonts w:ascii="Calibri" w:hAnsi="Calibri" w:cs="Calibri"/>
          <w:color w:val="auto"/>
          <w:sz w:val="22"/>
          <w:szCs w:val="22"/>
        </w:rPr>
        <w:t xml:space="preserve"> z </w:t>
      </w:r>
      <w:r w:rsidRPr="007E2A65">
        <w:rPr>
          <w:rStyle w:val="xbe"/>
          <w:rFonts w:ascii="Calibri" w:hAnsi="Calibri" w:cs="Calibri"/>
          <w:color w:val="auto"/>
          <w:sz w:val="22"/>
          <w:szCs w:val="22"/>
        </w:rPr>
        <w:t>pozostałymi załącznikami. Niedopuszczalne jest składanie ofert przygotowanych na innych wzorach niebędących załącznikami do niniejszego Zapytania ofertowego oraz modyfikowanie treści zapytania (np. usuwanie poszczególnych pozycji) ani pozostałych załączników.</w:t>
      </w:r>
    </w:p>
    <w:p w14:paraId="1658DA47" w14:textId="3B93D561" w:rsidR="005E5019" w:rsidRPr="007E2A65" w:rsidRDefault="005E5019" w:rsidP="004248AF">
      <w:pPr>
        <w:pStyle w:val="Bezodstpw"/>
        <w:numPr>
          <w:ilvl w:val="0"/>
          <w:numId w:val="2"/>
        </w:numPr>
        <w:jc w:val="both"/>
        <w:rPr>
          <w:rStyle w:val="xbe"/>
          <w:rFonts w:ascii="Calibri" w:hAnsi="Calibri" w:cs="Calibri"/>
          <w:color w:val="auto"/>
          <w:sz w:val="22"/>
          <w:szCs w:val="22"/>
          <w:u w:val="single"/>
          <w:lang w:val="pl-PL"/>
        </w:rPr>
      </w:pPr>
      <w:r w:rsidRPr="007E2A65">
        <w:rPr>
          <w:rFonts w:ascii="Calibri" w:hAnsi="Calibri" w:cs="Calibri"/>
          <w:color w:val="auto"/>
          <w:sz w:val="22"/>
          <w:szCs w:val="22"/>
          <w:lang w:val="pl-PL"/>
        </w:rPr>
        <w:t xml:space="preserve">Z tytułu odrzucenia oferty Wykonawcom nie przysługują żadne roszczenia wobec </w:t>
      </w:r>
      <w:r w:rsidRPr="007E2A65">
        <w:rPr>
          <w:rFonts w:ascii="Calibri" w:hAnsi="Calibri" w:cs="Calibri"/>
          <w:color w:val="auto"/>
          <w:sz w:val="22"/>
          <w:szCs w:val="22"/>
          <w:lang w:val="pl-PL"/>
        </w:rPr>
        <w:br/>
        <w:t xml:space="preserve">Zamawiającego. </w:t>
      </w:r>
      <w:proofErr w:type="spellStart"/>
      <w:r w:rsidRPr="007E2A65">
        <w:rPr>
          <w:rFonts w:ascii="Calibri" w:hAnsi="Calibri" w:cs="Calibri"/>
          <w:color w:val="auto"/>
          <w:sz w:val="22"/>
          <w:szCs w:val="22"/>
        </w:rPr>
        <w:t>Decyzja</w:t>
      </w:r>
      <w:proofErr w:type="spellEnd"/>
      <w:r w:rsidRPr="007E2A65">
        <w:rPr>
          <w:rFonts w:ascii="Calibri" w:hAnsi="Calibri" w:cs="Calibri"/>
          <w:color w:val="auto"/>
          <w:sz w:val="22"/>
          <w:szCs w:val="22"/>
        </w:rPr>
        <w:t xml:space="preserve"> </w:t>
      </w:r>
      <w:proofErr w:type="spellStart"/>
      <w:r w:rsidRPr="007E2A65">
        <w:rPr>
          <w:rFonts w:ascii="Calibri" w:hAnsi="Calibri" w:cs="Calibri"/>
          <w:color w:val="auto"/>
          <w:sz w:val="22"/>
          <w:szCs w:val="22"/>
        </w:rPr>
        <w:t>Zamawiającego</w:t>
      </w:r>
      <w:proofErr w:type="spellEnd"/>
      <w:r w:rsidR="00681B7E" w:rsidRPr="007E2A65">
        <w:rPr>
          <w:rFonts w:ascii="Calibri" w:hAnsi="Calibri" w:cs="Calibri"/>
          <w:color w:val="auto"/>
          <w:sz w:val="22"/>
          <w:szCs w:val="22"/>
        </w:rPr>
        <w:t xml:space="preserve"> o </w:t>
      </w:r>
      <w:proofErr w:type="spellStart"/>
      <w:r w:rsidRPr="007E2A65">
        <w:rPr>
          <w:rFonts w:ascii="Calibri" w:hAnsi="Calibri" w:cs="Calibri"/>
          <w:color w:val="auto"/>
          <w:sz w:val="22"/>
          <w:szCs w:val="22"/>
        </w:rPr>
        <w:t>odrzuceniu</w:t>
      </w:r>
      <w:proofErr w:type="spellEnd"/>
      <w:r w:rsidRPr="007E2A65">
        <w:rPr>
          <w:rFonts w:ascii="Calibri" w:hAnsi="Calibri" w:cs="Calibri"/>
          <w:color w:val="auto"/>
          <w:sz w:val="22"/>
          <w:szCs w:val="22"/>
        </w:rPr>
        <w:t xml:space="preserve"> </w:t>
      </w:r>
      <w:proofErr w:type="spellStart"/>
      <w:r w:rsidRPr="007E2A65">
        <w:rPr>
          <w:rFonts w:ascii="Calibri" w:hAnsi="Calibri" w:cs="Calibri"/>
          <w:color w:val="auto"/>
          <w:sz w:val="22"/>
          <w:szCs w:val="22"/>
        </w:rPr>
        <w:t>oferty</w:t>
      </w:r>
      <w:proofErr w:type="spellEnd"/>
      <w:r w:rsidRPr="007E2A65">
        <w:rPr>
          <w:rFonts w:ascii="Calibri" w:hAnsi="Calibri" w:cs="Calibri"/>
          <w:color w:val="auto"/>
          <w:sz w:val="22"/>
          <w:szCs w:val="22"/>
        </w:rPr>
        <w:t xml:space="preserve"> jest </w:t>
      </w:r>
      <w:proofErr w:type="spellStart"/>
      <w:r w:rsidRPr="007E2A65">
        <w:rPr>
          <w:rFonts w:ascii="Calibri" w:hAnsi="Calibri" w:cs="Calibri"/>
          <w:color w:val="auto"/>
          <w:sz w:val="22"/>
          <w:szCs w:val="22"/>
        </w:rPr>
        <w:t>decyzją</w:t>
      </w:r>
      <w:proofErr w:type="spellEnd"/>
      <w:r w:rsidRPr="007E2A65">
        <w:rPr>
          <w:rFonts w:ascii="Calibri" w:hAnsi="Calibri" w:cs="Calibri"/>
          <w:color w:val="auto"/>
          <w:sz w:val="22"/>
          <w:szCs w:val="22"/>
        </w:rPr>
        <w:t xml:space="preserve"> </w:t>
      </w:r>
      <w:proofErr w:type="spellStart"/>
      <w:r w:rsidRPr="007E2A65">
        <w:rPr>
          <w:rFonts w:ascii="Calibri" w:hAnsi="Calibri" w:cs="Calibri"/>
          <w:color w:val="auto"/>
          <w:sz w:val="22"/>
          <w:szCs w:val="22"/>
        </w:rPr>
        <w:t>ostateczną</w:t>
      </w:r>
      <w:proofErr w:type="spellEnd"/>
      <w:r w:rsidRPr="007E2A65">
        <w:rPr>
          <w:rFonts w:ascii="Calibri" w:hAnsi="Calibri" w:cs="Calibri"/>
          <w:color w:val="auto"/>
          <w:sz w:val="22"/>
          <w:szCs w:val="22"/>
        </w:rPr>
        <w:t>.</w:t>
      </w:r>
      <w:r w:rsidR="00260C4C" w:rsidRPr="007E2A65">
        <w:rPr>
          <w:rFonts w:ascii="Calibri" w:hAnsi="Calibri" w:cs="Calibri"/>
          <w:color w:val="auto"/>
          <w:sz w:val="22"/>
          <w:szCs w:val="22"/>
        </w:rPr>
        <w:t xml:space="preserve"> </w:t>
      </w:r>
      <w:proofErr w:type="spellStart"/>
      <w:r w:rsidRPr="007E2A65">
        <w:rPr>
          <w:rStyle w:val="xbe"/>
          <w:rFonts w:ascii="Calibri" w:hAnsi="Calibri" w:cs="Calibri"/>
          <w:color w:val="auto"/>
          <w:sz w:val="22"/>
          <w:szCs w:val="22"/>
        </w:rPr>
        <w:t>Jakiekolwiek</w:t>
      </w:r>
      <w:proofErr w:type="spellEnd"/>
      <w:r w:rsidRPr="007E2A65">
        <w:rPr>
          <w:rStyle w:val="xbe"/>
          <w:rFonts w:ascii="Calibri" w:hAnsi="Calibri" w:cs="Calibri"/>
          <w:color w:val="auto"/>
          <w:sz w:val="22"/>
          <w:szCs w:val="22"/>
        </w:rPr>
        <w:t xml:space="preserve"> </w:t>
      </w:r>
      <w:proofErr w:type="spellStart"/>
      <w:r w:rsidRPr="007E2A65">
        <w:rPr>
          <w:rStyle w:val="xbe"/>
          <w:rFonts w:ascii="Calibri" w:hAnsi="Calibri" w:cs="Calibri"/>
          <w:color w:val="auto"/>
          <w:sz w:val="22"/>
          <w:szCs w:val="22"/>
        </w:rPr>
        <w:t>odstępstwo</w:t>
      </w:r>
      <w:proofErr w:type="spellEnd"/>
      <w:r w:rsidRPr="007E2A65">
        <w:rPr>
          <w:rStyle w:val="xbe"/>
          <w:rFonts w:ascii="Calibri" w:hAnsi="Calibri" w:cs="Calibri"/>
          <w:color w:val="auto"/>
          <w:sz w:val="22"/>
          <w:szCs w:val="22"/>
        </w:rPr>
        <w:t xml:space="preserve"> </w:t>
      </w:r>
      <w:proofErr w:type="spellStart"/>
      <w:r w:rsidRPr="007E2A65">
        <w:rPr>
          <w:rStyle w:val="xbe"/>
          <w:rFonts w:ascii="Calibri" w:hAnsi="Calibri" w:cs="Calibri"/>
          <w:color w:val="auto"/>
          <w:sz w:val="22"/>
          <w:szCs w:val="22"/>
        </w:rPr>
        <w:t>od</w:t>
      </w:r>
      <w:proofErr w:type="spellEnd"/>
      <w:r w:rsidRPr="007E2A65">
        <w:rPr>
          <w:rStyle w:val="xbe"/>
          <w:rFonts w:ascii="Calibri" w:hAnsi="Calibri" w:cs="Calibri"/>
          <w:color w:val="auto"/>
          <w:sz w:val="22"/>
          <w:szCs w:val="22"/>
        </w:rPr>
        <w:t xml:space="preserve"> </w:t>
      </w:r>
      <w:proofErr w:type="spellStart"/>
      <w:r w:rsidRPr="007E2A65">
        <w:rPr>
          <w:rStyle w:val="xbe"/>
          <w:rFonts w:ascii="Calibri" w:hAnsi="Calibri" w:cs="Calibri"/>
          <w:color w:val="auto"/>
          <w:sz w:val="22"/>
          <w:szCs w:val="22"/>
        </w:rPr>
        <w:t>sposobu</w:t>
      </w:r>
      <w:proofErr w:type="spellEnd"/>
      <w:r w:rsidRPr="007E2A65">
        <w:rPr>
          <w:rStyle w:val="xbe"/>
          <w:rFonts w:ascii="Calibri" w:hAnsi="Calibri" w:cs="Calibri"/>
          <w:color w:val="auto"/>
          <w:sz w:val="22"/>
          <w:szCs w:val="22"/>
        </w:rPr>
        <w:t xml:space="preserve"> </w:t>
      </w:r>
      <w:proofErr w:type="spellStart"/>
      <w:r w:rsidRPr="007E2A65">
        <w:rPr>
          <w:rStyle w:val="xbe"/>
          <w:rFonts w:ascii="Calibri" w:hAnsi="Calibri" w:cs="Calibri"/>
          <w:color w:val="auto"/>
          <w:sz w:val="22"/>
          <w:szCs w:val="22"/>
        </w:rPr>
        <w:t>przygotowania</w:t>
      </w:r>
      <w:proofErr w:type="spellEnd"/>
      <w:r w:rsidRPr="007E2A65">
        <w:rPr>
          <w:rStyle w:val="xbe"/>
          <w:rFonts w:ascii="Calibri" w:hAnsi="Calibri" w:cs="Calibri"/>
          <w:color w:val="auto"/>
          <w:sz w:val="22"/>
          <w:szCs w:val="22"/>
        </w:rPr>
        <w:t xml:space="preserve"> </w:t>
      </w:r>
      <w:proofErr w:type="spellStart"/>
      <w:r w:rsidRPr="007E2A65">
        <w:rPr>
          <w:rStyle w:val="xbe"/>
          <w:rFonts w:ascii="Calibri" w:hAnsi="Calibri" w:cs="Calibri"/>
          <w:color w:val="auto"/>
          <w:sz w:val="22"/>
          <w:szCs w:val="22"/>
        </w:rPr>
        <w:t>oferty</w:t>
      </w:r>
      <w:proofErr w:type="spellEnd"/>
      <w:r w:rsidRPr="007E2A65">
        <w:rPr>
          <w:rStyle w:val="xbe"/>
          <w:rFonts w:ascii="Calibri" w:hAnsi="Calibri" w:cs="Calibri"/>
          <w:color w:val="auto"/>
          <w:sz w:val="22"/>
          <w:szCs w:val="22"/>
        </w:rPr>
        <w:t xml:space="preserve"> </w:t>
      </w:r>
      <w:proofErr w:type="spellStart"/>
      <w:r w:rsidRPr="007E2A65">
        <w:rPr>
          <w:rStyle w:val="xbe"/>
          <w:rFonts w:ascii="Calibri" w:hAnsi="Calibri" w:cs="Calibri"/>
          <w:color w:val="auto"/>
          <w:sz w:val="22"/>
          <w:szCs w:val="22"/>
        </w:rPr>
        <w:t>wraz</w:t>
      </w:r>
      <w:proofErr w:type="spellEnd"/>
      <w:r w:rsidR="00681B7E" w:rsidRPr="007E2A65">
        <w:rPr>
          <w:rStyle w:val="xbe"/>
          <w:rFonts w:ascii="Calibri" w:hAnsi="Calibri" w:cs="Calibri"/>
          <w:color w:val="auto"/>
          <w:sz w:val="22"/>
          <w:szCs w:val="22"/>
        </w:rPr>
        <w:t xml:space="preserve"> z </w:t>
      </w:r>
      <w:proofErr w:type="spellStart"/>
      <w:r w:rsidRPr="007E2A65">
        <w:rPr>
          <w:rStyle w:val="xbe"/>
          <w:rFonts w:ascii="Calibri" w:hAnsi="Calibri" w:cs="Calibri"/>
          <w:color w:val="auto"/>
          <w:sz w:val="22"/>
          <w:szCs w:val="22"/>
        </w:rPr>
        <w:t>załącznikami</w:t>
      </w:r>
      <w:proofErr w:type="spellEnd"/>
      <w:r w:rsidRPr="007E2A65">
        <w:rPr>
          <w:rStyle w:val="xbe"/>
          <w:rFonts w:ascii="Calibri" w:hAnsi="Calibri" w:cs="Calibri"/>
          <w:color w:val="auto"/>
          <w:sz w:val="22"/>
          <w:szCs w:val="22"/>
        </w:rPr>
        <w:t xml:space="preserve"> jest </w:t>
      </w:r>
      <w:proofErr w:type="spellStart"/>
      <w:r w:rsidRPr="007E2A65">
        <w:rPr>
          <w:rStyle w:val="xbe"/>
          <w:rFonts w:ascii="Calibri" w:hAnsi="Calibri" w:cs="Calibri"/>
          <w:color w:val="auto"/>
          <w:sz w:val="22"/>
          <w:szCs w:val="22"/>
        </w:rPr>
        <w:t>równoznaczne</w:t>
      </w:r>
      <w:proofErr w:type="spellEnd"/>
      <w:r w:rsidR="00681B7E" w:rsidRPr="007E2A65">
        <w:rPr>
          <w:rStyle w:val="xbe"/>
          <w:rFonts w:ascii="Calibri" w:hAnsi="Calibri" w:cs="Calibri"/>
          <w:color w:val="auto"/>
          <w:sz w:val="22"/>
          <w:szCs w:val="22"/>
        </w:rPr>
        <w:t xml:space="preserve"> z </w:t>
      </w:r>
      <w:proofErr w:type="spellStart"/>
      <w:r w:rsidRPr="007E2A65">
        <w:rPr>
          <w:rStyle w:val="xbe"/>
          <w:rFonts w:ascii="Calibri" w:hAnsi="Calibri" w:cs="Calibri"/>
          <w:color w:val="auto"/>
          <w:sz w:val="22"/>
          <w:szCs w:val="22"/>
        </w:rPr>
        <w:t>jej</w:t>
      </w:r>
      <w:proofErr w:type="spellEnd"/>
      <w:r w:rsidRPr="007E2A65">
        <w:rPr>
          <w:rStyle w:val="xbe"/>
          <w:rFonts w:ascii="Calibri" w:hAnsi="Calibri" w:cs="Calibri"/>
          <w:color w:val="auto"/>
          <w:sz w:val="22"/>
          <w:szCs w:val="22"/>
        </w:rPr>
        <w:t xml:space="preserve"> </w:t>
      </w:r>
      <w:proofErr w:type="spellStart"/>
      <w:r w:rsidRPr="007E2A65">
        <w:rPr>
          <w:rStyle w:val="xbe"/>
          <w:rFonts w:ascii="Calibri" w:hAnsi="Calibri" w:cs="Calibri"/>
          <w:color w:val="auto"/>
          <w:sz w:val="22"/>
          <w:szCs w:val="22"/>
        </w:rPr>
        <w:t>odrzuceniem</w:t>
      </w:r>
      <w:proofErr w:type="spellEnd"/>
      <w:r w:rsidRPr="007E2A65">
        <w:rPr>
          <w:rStyle w:val="xbe"/>
          <w:rFonts w:ascii="Calibri" w:hAnsi="Calibri" w:cs="Calibri"/>
          <w:color w:val="auto"/>
          <w:sz w:val="22"/>
          <w:szCs w:val="22"/>
        </w:rPr>
        <w:t xml:space="preserve">, ze </w:t>
      </w:r>
      <w:proofErr w:type="spellStart"/>
      <w:r w:rsidRPr="007E2A65">
        <w:rPr>
          <w:rStyle w:val="xbe"/>
          <w:rFonts w:ascii="Calibri" w:hAnsi="Calibri" w:cs="Calibri"/>
          <w:color w:val="auto"/>
          <w:sz w:val="22"/>
          <w:szCs w:val="22"/>
        </w:rPr>
        <w:t>względu</w:t>
      </w:r>
      <w:proofErr w:type="spellEnd"/>
      <w:r w:rsidRPr="007E2A65">
        <w:rPr>
          <w:rStyle w:val="xbe"/>
          <w:rFonts w:ascii="Calibri" w:hAnsi="Calibri" w:cs="Calibri"/>
          <w:color w:val="auto"/>
          <w:sz w:val="22"/>
          <w:szCs w:val="22"/>
        </w:rPr>
        <w:t xml:space="preserve"> </w:t>
      </w:r>
      <w:proofErr w:type="spellStart"/>
      <w:r w:rsidRPr="007E2A65">
        <w:rPr>
          <w:rStyle w:val="xbe"/>
          <w:rFonts w:ascii="Calibri" w:hAnsi="Calibri" w:cs="Calibri"/>
          <w:color w:val="auto"/>
          <w:sz w:val="22"/>
          <w:szCs w:val="22"/>
        </w:rPr>
        <w:t>na</w:t>
      </w:r>
      <w:proofErr w:type="spellEnd"/>
      <w:r w:rsidRPr="007E2A65">
        <w:rPr>
          <w:rStyle w:val="xbe"/>
          <w:rFonts w:ascii="Calibri" w:hAnsi="Calibri" w:cs="Calibri"/>
          <w:color w:val="auto"/>
          <w:sz w:val="22"/>
          <w:szCs w:val="22"/>
        </w:rPr>
        <w:t xml:space="preserve"> </w:t>
      </w:r>
      <w:proofErr w:type="spellStart"/>
      <w:r w:rsidRPr="007E2A65">
        <w:rPr>
          <w:rStyle w:val="xbe"/>
          <w:rFonts w:ascii="Calibri" w:hAnsi="Calibri" w:cs="Calibri"/>
          <w:color w:val="auto"/>
          <w:sz w:val="22"/>
          <w:szCs w:val="22"/>
        </w:rPr>
        <w:t>brak</w:t>
      </w:r>
      <w:proofErr w:type="spellEnd"/>
      <w:r w:rsidRPr="007E2A65">
        <w:rPr>
          <w:rStyle w:val="xbe"/>
          <w:rFonts w:ascii="Calibri" w:hAnsi="Calibri" w:cs="Calibri"/>
          <w:color w:val="auto"/>
          <w:sz w:val="22"/>
          <w:szCs w:val="22"/>
        </w:rPr>
        <w:t xml:space="preserve"> </w:t>
      </w:r>
      <w:proofErr w:type="spellStart"/>
      <w:r w:rsidRPr="007E2A65">
        <w:rPr>
          <w:rStyle w:val="xbe"/>
          <w:rFonts w:ascii="Calibri" w:hAnsi="Calibri" w:cs="Calibri"/>
          <w:color w:val="auto"/>
          <w:sz w:val="22"/>
          <w:szCs w:val="22"/>
        </w:rPr>
        <w:t>spełnienia</w:t>
      </w:r>
      <w:proofErr w:type="spellEnd"/>
      <w:r w:rsidRPr="007E2A65">
        <w:rPr>
          <w:rStyle w:val="xbe"/>
          <w:rFonts w:ascii="Calibri" w:hAnsi="Calibri" w:cs="Calibri"/>
          <w:color w:val="auto"/>
          <w:sz w:val="22"/>
          <w:szCs w:val="22"/>
        </w:rPr>
        <w:t xml:space="preserve"> </w:t>
      </w:r>
      <w:proofErr w:type="spellStart"/>
      <w:r w:rsidRPr="007E2A65">
        <w:rPr>
          <w:rStyle w:val="xbe"/>
          <w:rFonts w:ascii="Calibri" w:hAnsi="Calibri" w:cs="Calibri"/>
          <w:color w:val="auto"/>
          <w:sz w:val="22"/>
          <w:szCs w:val="22"/>
        </w:rPr>
        <w:t>kryteriów</w:t>
      </w:r>
      <w:proofErr w:type="spellEnd"/>
      <w:r w:rsidRPr="007E2A65">
        <w:rPr>
          <w:rStyle w:val="xbe"/>
          <w:rFonts w:ascii="Calibri" w:hAnsi="Calibri" w:cs="Calibri"/>
          <w:color w:val="auto"/>
          <w:sz w:val="22"/>
          <w:szCs w:val="22"/>
        </w:rPr>
        <w:t xml:space="preserve"> </w:t>
      </w:r>
      <w:proofErr w:type="spellStart"/>
      <w:r w:rsidRPr="007E2A65">
        <w:rPr>
          <w:rStyle w:val="xbe"/>
          <w:rFonts w:ascii="Calibri" w:hAnsi="Calibri" w:cs="Calibri"/>
          <w:color w:val="auto"/>
          <w:sz w:val="22"/>
          <w:szCs w:val="22"/>
        </w:rPr>
        <w:t>formalnych</w:t>
      </w:r>
      <w:proofErr w:type="spellEnd"/>
      <w:r w:rsidRPr="007E2A65">
        <w:rPr>
          <w:rStyle w:val="xbe"/>
          <w:rFonts w:ascii="Calibri" w:hAnsi="Calibri" w:cs="Calibri"/>
          <w:color w:val="auto"/>
          <w:sz w:val="22"/>
          <w:szCs w:val="22"/>
        </w:rPr>
        <w:t>.</w:t>
      </w:r>
      <w:r w:rsidR="00E52EA9" w:rsidRPr="007E2A65">
        <w:rPr>
          <w:rStyle w:val="xbe"/>
          <w:rFonts w:ascii="Calibri" w:hAnsi="Calibri" w:cs="Calibri"/>
          <w:color w:val="auto"/>
          <w:sz w:val="22"/>
          <w:szCs w:val="22"/>
        </w:rPr>
        <w:t xml:space="preserve"> </w:t>
      </w:r>
      <w:proofErr w:type="spellStart"/>
      <w:r w:rsidR="00E52EA9" w:rsidRPr="007E2A65">
        <w:rPr>
          <w:rStyle w:val="xbe"/>
          <w:rFonts w:ascii="Calibri" w:hAnsi="Calibri" w:cs="Calibri"/>
          <w:color w:val="auto"/>
          <w:sz w:val="22"/>
          <w:szCs w:val="22"/>
        </w:rPr>
        <w:t>Wykonawca</w:t>
      </w:r>
      <w:proofErr w:type="spellEnd"/>
      <w:r w:rsidR="00E52EA9" w:rsidRPr="007E2A65">
        <w:rPr>
          <w:rStyle w:val="xbe"/>
          <w:rFonts w:ascii="Calibri" w:hAnsi="Calibri" w:cs="Calibri"/>
          <w:color w:val="auto"/>
          <w:sz w:val="22"/>
          <w:szCs w:val="22"/>
        </w:rPr>
        <w:t xml:space="preserve"> </w:t>
      </w:r>
      <w:proofErr w:type="spellStart"/>
      <w:r w:rsidR="00E52EA9" w:rsidRPr="007E2A65">
        <w:rPr>
          <w:rStyle w:val="xbe"/>
          <w:rFonts w:ascii="Calibri" w:hAnsi="Calibri" w:cs="Calibri"/>
          <w:color w:val="auto"/>
          <w:sz w:val="22"/>
          <w:szCs w:val="22"/>
        </w:rPr>
        <w:t>może</w:t>
      </w:r>
      <w:proofErr w:type="spellEnd"/>
      <w:r w:rsidR="00E52EA9" w:rsidRPr="007E2A65">
        <w:rPr>
          <w:rStyle w:val="xbe"/>
          <w:rFonts w:ascii="Calibri" w:hAnsi="Calibri" w:cs="Calibri"/>
          <w:color w:val="auto"/>
          <w:sz w:val="22"/>
          <w:szCs w:val="22"/>
        </w:rPr>
        <w:t xml:space="preserve"> </w:t>
      </w:r>
      <w:proofErr w:type="spellStart"/>
      <w:r w:rsidR="00E52EA9" w:rsidRPr="007E2A65">
        <w:rPr>
          <w:rStyle w:val="xbe"/>
          <w:rFonts w:ascii="Calibri" w:hAnsi="Calibri" w:cs="Calibri"/>
          <w:color w:val="auto"/>
          <w:sz w:val="22"/>
          <w:szCs w:val="22"/>
        </w:rPr>
        <w:t>złożyć</w:t>
      </w:r>
      <w:proofErr w:type="spellEnd"/>
      <w:r w:rsidR="00E52EA9" w:rsidRPr="007E2A65">
        <w:rPr>
          <w:rStyle w:val="xbe"/>
          <w:rFonts w:ascii="Calibri" w:hAnsi="Calibri" w:cs="Calibri"/>
          <w:color w:val="auto"/>
          <w:sz w:val="22"/>
          <w:szCs w:val="22"/>
        </w:rPr>
        <w:t xml:space="preserve"> </w:t>
      </w:r>
      <w:proofErr w:type="spellStart"/>
      <w:r w:rsidR="00E52EA9" w:rsidRPr="007E2A65">
        <w:rPr>
          <w:rStyle w:val="xbe"/>
          <w:rFonts w:ascii="Calibri" w:hAnsi="Calibri" w:cs="Calibri"/>
          <w:color w:val="auto"/>
          <w:sz w:val="22"/>
          <w:szCs w:val="22"/>
        </w:rPr>
        <w:t>tylko</w:t>
      </w:r>
      <w:proofErr w:type="spellEnd"/>
      <w:r w:rsidR="00E52EA9" w:rsidRPr="007E2A65">
        <w:rPr>
          <w:rStyle w:val="xbe"/>
          <w:rFonts w:ascii="Calibri" w:hAnsi="Calibri" w:cs="Calibri"/>
          <w:color w:val="auto"/>
          <w:sz w:val="22"/>
          <w:szCs w:val="22"/>
        </w:rPr>
        <w:t xml:space="preserve"> </w:t>
      </w:r>
      <w:proofErr w:type="spellStart"/>
      <w:r w:rsidR="00E52EA9" w:rsidRPr="007E2A65">
        <w:rPr>
          <w:rStyle w:val="xbe"/>
          <w:rFonts w:ascii="Calibri" w:hAnsi="Calibri" w:cs="Calibri"/>
          <w:color w:val="auto"/>
          <w:sz w:val="22"/>
          <w:szCs w:val="22"/>
        </w:rPr>
        <w:t>jedną</w:t>
      </w:r>
      <w:proofErr w:type="spellEnd"/>
      <w:r w:rsidR="00E52EA9" w:rsidRPr="007E2A65">
        <w:rPr>
          <w:rStyle w:val="xbe"/>
          <w:rFonts w:ascii="Calibri" w:hAnsi="Calibri" w:cs="Calibri"/>
          <w:color w:val="auto"/>
          <w:sz w:val="22"/>
          <w:szCs w:val="22"/>
        </w:rPr>
        <w:t xml:space="preserve"> </w:t>
      </w:r>
      <w:proofErr w:type="spellStart"/>
      <w:r w:rsidR="00E52EA9" w:rsidRPr="007E2A65">
        <w:rPr>
          <w:rStyle w:val="xbe"/>
          <w:rFonts w:ascii="Calibri" w:hAnsi="Calibri" w:cs="Calibri"/>
          <w:color w:val="auto"/>
          <w:sz w:val="22"/>
          <w:szCs w:val="22"/>
        </w:rPr>
        <w:t>ofertę</w:t>
      </w:r>
      <w:proofErr w:type="spellEnd"/>
      <w:r w:rsidR="00E52EA9" w:rsidRPr="007E2A65">
        <w:rPr>
          <w:rStyle w:val="xbe"/>
          <w:rFonts w:ascii="Calibri" w:hAnsi="Calibri" w:cs="Calibri"/>
          <w:color w:val="auto"/>
          <w:sz w:val="22"/>
          <w:szCs w:val="22"/>
        </w:rPr>
        <w:t>.</w:t>
      </w:r>
    </w:p>
    <w:p w14:paraId="69BA9122" w14:textId="77777777" w:rsidR="005E5019" w:rsidRPr="007E2A65" w:rsidRDefault="005E5019" w:rsidP="004248AF">
      <w:pPr>
        <w:tabs>
          <w:tab w:val="left" w:pos="426"/>
        </w:tabs>
        <w:jc w:val="both"/>
        <w:rPr>
          <w:rStyle w:val="xbe"/>
          <w:rFonts w:ascii="Calibri" w:eastAsia="Helvetica" w:hAnsi="Calibri" w:cs="Calibri"/>
          <w:color w:val="auto"/>
          <w:sz w:val="22"/>
          <w:szCs w:val="22"/>
        </w:rPr>
      </w:pPr>
    </w:p>
    <w:p w14:paraId="00D1D200" w14:textId="77777777" w:rsidR="00D122C6" w:rsidRPr="007E2A65" w:rsidRDefault="00D122C6" w:rsidP="004248AF">
      <w:pPr>
        <w:tabs>
          <w:tab w:val="left" w:pos="426"/>
        </w:tabs>
        <w:jc w:val="both"/>
        <w:rPr>
          <w:rStyle w:val="xbe"/>
          <w:rFonts w:ascii="Calibri" w:hAnsi="Calibri" w:cs="Calibri"/>
          <w:b/>
          <w:color w:val="auto"/>
          <w:sz w:val="22"/>
          <w:szCs w:val="22"/>
          <w:u w:val="single"/>
        </w:rPr>
      </w:pPr>
    </w:p>
    <w:p w14:paraId="355EC029" w14:textId="60E65EDB" w:rsidR="005E5019" w:rsidRPr="007E2A65" w:rsidRDefault="005E5019" w:rsidP="004248AF">
      <w:pPr>
        <w:tabs>
          <w:tab w:val="left" w:pos="426"/>
        </w:tabs>
        <w:jc w:val="both"/>
        <w:rPr>
          <w:rStyle w:val="xbe"/>
          <w:rFonts w:ascii="Calibri" w:hAnsi="Calibri" w:cs="Calibri"/>
          <w:b/>
          <w:color w:val="auto"/>
          <w:sz w:val="22"/>
          <w:szCs w:val="22"/>
          <w:u w:val="single"/>
        </w:rPr>
      </w:pPr>
      <w:r w:rsidRPr="007E2A65">
        <w:rPr>
          <w:rStyle w:val="xbe"/>
          <w:rFonts w:ascii="Calibri" w:hAnsi="Calibri" w:cs="Calibri"/>
          <w:b/>
          <w:color w:val="auto"/>
          <w:sz w:val="22"/>
          <w:szCs w:val="22"/>
          <w:u w:val="single"/>
        </w:rPr>
        <w:lastRenderedPageBreak/>
        <w:t>Zamawiający nie dopuszcza składanie ofert częściowych.</w:t>
      </w:r>
    </w:p>
    <w:p w14:paraId="0EFEB393" w14:textId="6477D675" w:rsidR="005E5019" w:rsidRPr="007E2A65" w:rsidRDefault="005E5019" w:rsidP="004248AF">
      <w:pPr>
        <w:tabs>
          <w:tab w:val="left" w:pos="426"/>
        </w:tabs>
        <w:jc w:val="both"/>
        <w:rPr>
          <w:rStyle w:val="xbe"/>
          <w:rFonts w:ascii="Calibri" w:hAnsi="Calibri" w:cs="Calibri"/>
          <w:b/>
          <w:color w:val="auto"/>
          <w:sz w:val="22"/>
          <w:szCs w:val="22"/>
          <w:u w:val="single"/>
        </w:rPr>
      </w:pPr>
      <w:r w:rsidRPr="007E2A65">
        <w:rPr>
          <w:rStyle w:val="xbe"/>
          <w:rFonts w:ascii="Calibri" w:hAnsi="Calibri" w:cs="Calibri"/>
          <w:b/>
          <w:color w:val="auto"/>
          <w:sz w:val="22"/>
          <w:szCs w:val="22"/>
          <w:u w:val="single"/>
        </w:rPr>
        <w:t>Zamawiający nie dopuszcza składania ofert wariantowych.</w:t>
      </w:r>
    </w:p>
    <w:p w14:paraId="646B4176" w14:textId="7059FE1E" w:rsidR="00937A87" w:rsidRPr="007E2A65" w:rsidRDefault="00937A87" w:rsidP="004248AF">
      <w:pPr>
        <w:tabs>
          <w:tab w:val="left" w:pos="426"/>
        </w:tabs>
        <w:jc w:val="both"/>
        <w:rPr>
          <w:rStyle w:val="xbe"/>
          <w:rFonts w:ascii="Calibri" w:hAnsi="Calibri" w:cs="Calibri"/>
          <w:b/>
          <w:color w:val="auto"/>
          <w:sz w:val="22"/>
          <w:szCs w:val="22"/>
          <w:u w:val="single"/>
        </w:rPr>
      </w:pPr>
      <w:r w:rsidRPr="007E2A65">
        <w:rPr>
          <w:rStyle w:val="xbe"/>
          <w:rFonts w:ascii="Calibri" w:hAnsi="Calibri" w:cs="Calibri"/>
          <w:b/>
          <w:color w:val="auto"/>
          <w:sz w:val="22"/>
          <w:szCs w:val="22"/>
          <w:u w:val="single"/>
        </w:rPr>
        <w:t>Wykonawca może złożyć tylko jedną ofertę.</w:t>
      </w:r>
    </w:p>
    <w:p w14:paraId="5C3BB73D" w14:textId="77777777" w:rsidR="005E5019" w:rsidRPr="007E2A65" w:rsidRDefault="005E5019" w:rsidP="004248AF">
      <w:pPr>
        <w:tabs>
          <w:tab w:val="left" w:pos="426"/>
        </w:tabs>
        <w:jc w:val="both"/>
        <w:rPr>
          <w:rStyle w:val="xbe"/>
          <w:rFonts w:ascii="Calibri" w:hAnsi="Calibri" w:cs="Calibri"/>
          <w:color w:val="auto"/>
          <w:sz w:val="22"/>
          <w:szCs w:val="22"/>
        </w:rPr>
      </w:pPr>
    </w:p>
    <w:p w14:paraId="79F178C5" w14:textId="5C89339B"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b/>
          <w:bCs/>
          <w:color w:val="auto"/>
          <w:u w:val="single"/>
        </w:rPr>
        <w:t xml:space="preserve">Wykluczenia </w:t>
      </w:r>
      <w:r w:rsidR="00681B7E" w:rsidRPr="007E2A65">
        <w:rPr>
          <w:rStyle w:val="xbe"/>
          <w:rFonts w:ascii="Calibri" w:hAnsi="Calibri" w:cs="Calibri"/>
          <w:b/>
          <w:bCs/>
          <w:color w:val="auto"/>
          <w:u w:val="single"/>
        </w:rPr>
        <w:t xml:space="preserve"> z </w:t>
      </w:r>
      <w:r w:rsidRPr="007E2A65">
        <w:rPr>
          <w:rStyle w:val="xbe"/>
          <w:rFonts w:ascii="Calibri" w:hAnsi="Calibri" w:cs="Calibri"/>
          <w:b/>
          <w:bCs/>
          <w:color w:val="auto"/>
          <w:u w:val="single"/>
        </w:rPr>
        <w:t>udziału</w:t>
      </w:r>
      <w:r w:rsidR="00681B7E" w:rsidRPr="007E2A65">
        <w:rPr>
          <w:rStyle w:val="xbe"/>
          <w:rFonts w:ascii="Calibri" w:hAnsi="Calibri" w:cs="Calibri"/>
          <w:b/>
          <w:bCs/>
          <w:color w:val="auto"/>
          <w:u w:val="single"/>
        </w:rPr>
        <w:t xml:space="preserve"> w </w:t>
      </w:r>
      <w:r w:rsidRPr="007E2A65">
        <w:rPr>
          <w:rStyle w:val="xbe"/>
          <w:rFonts w:ascii="Calibri" w:hAnsi="Calibri" w:cs="Calibri"/>
          <w:b/>
          <w:bCs/>
          <w:color w:val="auto"/>
          <w:u w:val="single"/>
        </w:rPr>
        <w:t>postępowaniu</w:t>
      </w:r>
      <w:r w:rsidRPr="007E2A65">
        <w:rPr>
          <w:rStyle w:val="xbe"/>
          <w:rFonts w:ascii="Calibri" w:hAnsi="Calibri" w:cs="Calibri"/>
          <w:color w:val="auto"/>
        </w:rPr>
        <w:t>:</w:t>
      </w:r>
    </w:p>
    <w:p w14:paraId="3FB3270F"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W celu uniknięcia konfliktu interesów zamówienie nie może być́ udzielone:</w:t>
      </w:r>
    </w:p>
    <w:p w14:paraId="56EE5047" w14:textId="0B73532A"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 xml:space="preserve">podmiotom </w:t>
      </w:r>
      <w:r w:rsidRPr="007E2A65">
        <w:rPr>
          <w:rStyle w:val="xbe"/>
          <w:rFonts w:ascii="Calibri" w:hAnsi="Calibri" w:cs="Calibri"/>
          <w:b/>
          <w:bCs/>
          <w:color w:val="auto"/>
        </w:rPr>
        <w:t>powiązanym osobowo lub kapitałowo</w:t>
      </w:r>
      <w:r w:rsidRPr="007E2A65">
        <w:rPr>
          <w:rStyle w:val="xbe"/>
          <w:rFonts w:ascii="Calibri" w:hAnsi="Calibri" w:cs="Calibri"/>
          <w:color w:val="auto"/>
        </w:rPr>
        <w:t>. Przez powiazania kapitałowe lub</w:t>
      </w:r>
      <w:r w:rsidRPr="007E2A65">
        <w:rPr>
          <w:rStyle w:val="xbe"/>
          <w:rFonts w:ascii="Calibri" w:hAnsi="Calibri" w:cs="Calibri"/>
          <w:color w:val="auto"/>
        </w:rPr>
        <w:br/>
        <w:t xml:space="preserve">osobowe rozumie się̨ wzajemne powiazania między beneficjentem lub osobami </w:t>
      </w:r>
      <w:r w:rsidRPr="007E2A65">
        <w:rPr>
          <w:rStyle w:val="xbe"/>
          <w:rFonts w:ascii="Calibri" w:hAnsi="Calibri" w:cs="Calibri"/>
          <w:color w:val="auto"/>
        </w:rPr>
        <w:br/>
        <w:t>upoważnionymi do zaciągania zobowiązań́</w:t>
      </w:r>
      <w:r w:rsidR="00681B7E" w:rsidRPr="007E2A65">
        <w:rPr>
          <w:rStyle w:val="xbe"/>
          <w:rFonts w:ascii="Calibri" w:hAnsi="Calibri" w:cs="Calibri"/>
          <w:color w:val="auto"/>
        </w:rPr>
        <w:t xml:space="preserve"> w </w:t>
      </w:r>
      <w:r w:rsidRPr="007E2A65">
        <w:rPr>
          <w:rStyle w:val="xbe"/>
          <w:rFonts w:ascii="Calibri" w:hAnsi="Calibri" w:cs="Calibri"/>
          <w:color w:val="auto"/>
        </w:rPr>
        <w:t>imieniu beneficjenta lub osobami wykonującymi</w:t>
      </w:r>
      <w:r w:rsidR="00681B7E" w:rsidRPr="007E2A65">
        <w:rPr>
          <w:rStyle w:val="xbe"/>
          <w:rFonts w:ascii="Calibri" w:hAnsi="Calibri" w:cs="Calibri"/>
          <w:color w:val="auto"/>
        </w:rPr>
        <w:t xml:space="preserve"> w </w:t>
      </w:r>
      <w:r w:rsidRPr="007E2A65">
        <w:rPr>
          <w:rStyle w:val="xbe"/>
          <w:rFonts w:ascii="Calibri" w:hAnsi="Calibri" w:cs="Calibri"/>
          <w:color w:val="auto"/>
        </w:rPr>
        <w:t>imieniu beneficjenta czynności związane</w:t>
      </w:r>
      <w:r w:rsidR="00681B7E" w:rsidRPr="007E2A65">
        <w:rPr>
          <w:rStyle w:val="xbe"/>
          <w:rFonts w:ascii="Calibri" w:hAnsi="Calibri" w:cs="Calibri"/>
          <w:color w:val="auto"/>
        </w:rPr>
        <w:t xml:space="preserve"> z </w:t>
      </w:r>
      <w:r w:rsidRPr="007E2A65">
        <w:rPr>
          <w:rStyle w:val="xbe"/>
          <w:rFonts w:ascii="Calibri" w:hAnsi="Calibri" w:cs="Calibri"/>
          <w:color w:val="auto"/>
        </w:rPr>
        <w:t>przygotowaniem</w:t>
      </w:r>
      <w:r w:rsidR="00681B7E" w:rsidRPr="007E2A65">
        <w:rPr>
          <w:rStyle w:val="xbe"/>
          <w:rFonts w:ascii="Calibri" w:hAnsi="Calibri" w:cs="Calibri"/>
          <w:color w:val="auto"/>
        </w:rPr>
        <w:t xml:space="preserve"> i </w:t>
      </w:r>
      <w:r w:rsidRPr="007E2A65">
        <w:rPr>
          <w:rStyle w:val="xbe"/>
          <w:rFonts w:ascii="Calibri" w:hAnsi="Calibri" w:cs="Calibri"/>
          <w:color w:val="auto"/>
        </w:rPr>
        <w:t>przeprowadzeniem procedury wyboru wykonawcy</w:t>
      </w:r>
      <w:r w:rsidR="00681B7E" w:rsidRPr="007E2A65">
        <w:rPr>
          <w:rStyle w:val="xbe"/>
          <w:rFonts w:ascii="Calibri" w:hAnsi="Calibri" w:cs="Calibri"/>
          <w:color w:val="auto"/>
        </w:rPr>
        <w:t xml:space="preserve"> a </w:t>
      </w:r>
      <w:r w:rsidRPr="007E2A65">
        <w:rPr>
          <w:rStyle w:val="xbe"/>
          <w:rFonts w:ascii="Calibri" w:hAnsi="Calibri" w:cs="Calibri"/>
          <w:color w:val="auto"/>
        </w:rPr>
        <w:t>wykonawcą, polegające</w:t>
      </w:r>
      <w:r w:rsidR="00681B7E" w:rsidRPr="007E2A65">
        <w:rPr>
          <w:rStyle w:val="xbe"/>
          <w:rFonts w:ascii="Calibri" w:hAnsi="Calibri" w:cs="Calibri"/>
          <w:color w:val="auto"/>
        </w:rPr>
        <w:t xml:space="preserve"> w </w:t>
      </w:r>
      <w:r w:rsidRPr="007E2A65">
        <w:rPr>
          <w:rStyle w:val="xbe"/>
          <w:rFonts w:ascii="Calibri" w:hAnsi="Calibri" w:cs="Calibri"/>
          <w:color w:val="auto"/>
        </w:rPr>
        <w:t>szczególności na (</w:t>
      </w:r>
      <w:r w:rsidRPr="007E2A65">
        <w:rPr>
          <w:rStyle w:val="xbe"/>
          <w:rFonts w:ascii="Calibri" w:hAnsi="Calibri" w:cs="Calibri"/>
          <w:b/>
          <w:bCs/>
          <w:color w:val="auto"/>
        </w:rPr>
        <w:t>katalog przykładowy</w:t>
      </w:r>
      <w:r w:rsidRPr="007E2A65">
        <w:rPr>
          <w:rStyle w:val="xbe"/>
          <w:rFonts w:ascii="Calibri" w:hAnsi="Calibri" w:cs="Calibri"/>
          <w:color w:val="auto"/>
        </w:rPr>
        <w:t xml:space="preserve">): </w:t>
      </w:r>
    </w:p>
    <w:p w14:paraId="0F8A87DE" w14:textId="52DABFAD" w:rsidR="005E5019" w:rsidRPr="007E2A65" w:rsidRDefault="005E5019" w:rsidP="004248AF">
      <w:pPr>
        <w:pStyle w:val="TreA"/>
        <w:numPr>
          <w:ilvl w:val="0"/>
          <w:numId w:val="9"/>
        </w:numPr>
        <w:jc w:val="both"/>
        <w:rPr>
          <w:rStyle w:val="xbe"/>
          <w:rFonts w:ascii="Calibri" w:hAnsi="Calibri" w:cs="Calibri"/>
          <w:color w:val="auto"/>
        </w:rPr>
      </w:pPr>
      <w:r w:rsidRPr="007E2A65">
        <w:rPr>
          <w:rStyle w:val="xbe"/>
          <w:rFonts w:ascii="Calibri" w:hAnsi="Calibri" w:cs="Calibri"/>
          <w:color w:val="auto"/>
        </w:rPr>
        <w:t>uczestniczeniu</w:t>
      </w:r>
      <w:r w:rsidR="00681B7E" w:rsidRPr="007E2A65">
        <w:rPr>
          <w:rStyle w:val="xbe"/>
          <w:rFonts w:ascii="Calibri" w:hAnsi="Calibri" w:cs="Calibri"/>
          <w:color w:val="auto"/>
        </w:rPr>
        <w:t xml:space="preserve"> w </w:t>
      </w:r>
      <w:r w:rsidRPr="007E2A65">
        <w:rPr>
          <w:rStyle w:val="xbe"/>
          <w:rFonts w:ascii="Calibri" w:hAnsi="Calibri" w:cs="Calibri"/>
          <w:color w:val="auto"/>
        </w:rPr>
        <w:t>spółce jako wspólnik spółki cywilnej lub spółki osobowej</w:t>
      </w:r>
    </w:p>
    <w:p w14:paraId="508AFB7B" w14:textId="77777777" w:rsidR="005E5019" w:rsidRPr="007E2A65" w:rsidRDefault="005E5019" w:rsidP="004248AF">
      <w:pPr>
        <w:pStyle w:val="TreA"/>
        <w:numPr>
          <w:ilvl w:val="0"/>
          <w:numId w:val="9"/>
        </w:numPr>
        <w:jc w:val="both"/>
        <w:rPr>
          <w:rStyle w:val="xbe"/>
          <w:rFonts w:ascii="Calibri" w:hAnsi="Calibri" w:cs="Calibri"/>
          <w:color w:val="auto"/>
        </w:rPr>
      </w:pPr>
      <w:r w:rsidRPr="007E2A65">
        <w:rPr>
          <w:rStyle w:val="xbe"/>
          <w:rFonts w:ascii="Calibri" w:hAnsi="Calibri" w:cs="Calibri"/>
          <w:color w:val="auto"/>
        </w:rPr>
        <w:t xml:space="preserve">posiadaniu co najmniej 10% udziałów lub akcji, </w:t>
      </w:r>
    </w:p>
    <w:p w14:paraId="7EDE817C" w14:textId="77777777" w:rsidR="005E5019" w:rsidRPr="007E2A65" w:rsidRDefault="005E5019" w:rsidP="004248AF">
      <w:pPr>
        <w:pStyle w:val="TreA"/>
        <w:numPr>
          <w:ilvl w:val="0"/>
          <w:numId w:val="9"/>
        </w:numPr>
        <w:jc w:val="both"/>
        <w:rPr>
          <w:rStyle w:val="xbe"/>
          <w:rFonts w:ascii="Calibri" w:hAnsi="Calibri" w:cs="Calibri"/>
          <w:color w:val="auto"/>
        </w:rPr>
      </w:pPr>
      <w:r w:rsidRPr="007E2A65">
        <w:rPr>
          <w:rStyle w:val="xbe"/>
          <w:rFonts w:ascii="Calibri" w:hAnsi="Calibri" w:cs="Calibri"/>
          <w:color w:val="auto"/>
        </w:rPr>
        <w:t xml:space="preserve">pełnieniu funkcji członka organu nadzorczego lub zarządzającego, prokurenta, pełnomocnika, </w:t>
      </w:r>
    </w:p>
    <w:p w14:paraId="391A7027" w14:textId="3E6A866F" w:rsidR="005E5019" w:rsidRPr="007E2A65" w:rsidRDefault="005E5019" w:rsidP="004248AF">
      <w:pPr>
        <w:pStyle w:val="TreA"/>
        <w:numPr>
          <w:ilvl w:val="0"/>
          <w:numId w:val="9"/>
        </w:numPr>
        <w:jc w:val="both"/>
        <w:rPr>
          <w:rStyle w:val="xbe"/>
          <w:rFonts w:ascii="Calibri" w:hAnsi="Calibri" w:cs="Calibri"/>
          <w:color w:val="auto"/>
        </w:rPr>
      </w:pPr>
      <w:r w:rsidRPr="007E2A65">
        <w:rPr>
          <w:rStyle w:val="xbe"/>
          <w:rFonts w:ascii="Calibri" w:hAnsi="Calibri" w:cs="Calibri"/>
          <w:color w:val="auto"/>
        </w:rPr>
        <w:t>pozostawaniu</w:t>
      </w:r>
      <w:r w:rsidR="00681B7E" w:rsidRPr="007E2A65">
        <w:rPr>
          <w:rStyle w:val="xbe"/>
          <w:rFonts w:ascii="Calibri" w:hAnsi="Calibri" w:cs="Calibri"/>
          <w:color w:val="auto"/>
        </w:rPr>
        <w:t xml:space="preserve"> w </w:t>
      </w:r>
      <w:r w:rsidRPr="007E2A65">
        <w:rPr>
          <w:rStyle w:val="xbe"/>
          <w:rFonts w:ascii="Calibri" w:hAnsi="Calibri" w:cs="Calibri"/>
          <w:color w:val="auto"/>
        </w:rPr>
        <w:t>związku małżeńskim,</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stosunku pokrewieństwa lub powinowactwa </w:t>
      </w:r>
      <w:r w:rsidRPr="007E2A65">
        <w:rPr>
          <w:rStyle w:val="xbe"/>
          <w:rFonts w:ascii="Calibri" w:hAnsi="Calibri" w:cs="Calibri"/>
          <w:color w:val="auto"/>
        </w:rPr>
        <w:br/>
        <w:t>w linii prostej, pokrewieństwa drugiego stopnia lub powinowactwa drugiego stopnia</w:t>
      </w:r>
      <w:r w:rsidR="00681B7E" w:rsidRPr="007E2A65">
        <w:rPr>
          <w:rStyle w:val="xbe"/>
          <w:rFonts w:ascii="Calibri" w:hAnsi="Calibri" w:cs="Calibri"/>
          <w:color w:val="auto"/>
        </w:rPr>
        <w:t xml:space="preserve"> w </w:t>
      </w:r>
      <w:r w:rsidRPr="007E2A65">
        <w:rPr>
          <w:rStyle w:val="xbe"/>
          <w:rFonts w:ascii="Calibri" w:hAnsi="Calibri" w:cs="Calibri"/>
          <w:color w:val="auto"/>
        </w:rPr>
        <w:t>linii bocznej lub</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stosunku przysposobienia, opieki lub kurateli. </w:t>
      </w:r>
    </w:p>
    <w:p w14:paraId="2000CC0F" w14:textId="77777777" w:rsidR="005E5019" w:rsidRPr="007E2A65" w:rsidRDefault="005E5019" w:rsidP="004248AF">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contextualSpacing/>
        <w:jc w:val="both"/>
        <w:rPr>
          <w:rFonts w:ascii="Calibri" w:hAnsi="Calibri" w:cs="Calibri"/>
          <w:b/>
          <w:bCs/>
          <w:color w:val="auto"/>
          <w:sz w:val="22"/>
          <w:szCs w:val="22"/>
          <w:u w:val="single"/>
        </w:rPr>
      </w:pPr>
    </w:p>
    <w:p w14:paraId="59A11B10" w14:textId="77777777" w:rsidR="005E5019" w:rsidRPr="007E2A65" w:rsidRDefault="005E5019" w:rsidP="004248AF">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contextualSpacing/>
        <w:jc w:val="both"/>
        <w:rPr>
          <w:rFonts w:ascii="Calibri" w:hAnsi="Calibri" w:cs="Calibri"/>
          <w:b/>
          <w:bCs/>
          <w:color w:val="auto"/>
          <w:sz w:val="22"/>
          <w:szCs w:val="22"/>
          <w:u w:val="single"/>
        </w:rPr>
      </w:pPr>
      <w:r w:rsidRPr="007E2A65">
        <w:rPr>
          <w:rFonts w:ascii="Calibri" w:hAnsi="Calibri" w:cs="Calibri"/>
          <w:b/>
          <w:bCs/>
          <w:color w:val="auto"/>
          <w:sz w:val="22"/>
          <w:szCs w:val="22"/>
          <w:u w:val="single"/>
        </w:rPr>
        <w:t xml:space="preserve">Warunki zawarcia umowy </w:t>
      </w:r>
    </w:p>
    <w:p w14:paraId="149816D2" w14:textId="73415BC4" w:rsidR="005E5019" w:rsidRPr="007E2A65" w:rsidRDefault="005E5019" w:rsidP="004248AF">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ind w:left="709" w:hanging="425"/>
        <w:jc w:val="both"/>
        <w:rPr>
          <w:rFonts w:ascii="Calibri" w:hAnsi="Calibri" w:cs="Calibri"/>
          <w:b/>
          <w:bCs/>
          <w:color w:val="auto"/>
          <w:sz w:val="22"/>
          <w:szCs w:val="22"/>
        </w:rPr>
      </w:pPr>
      <w:r w:rsidRPr="007E2A65">
        <w:rPr>
          <w:rFonts w:ascii="Calibri" w:hAnsi="Calibri" w:cs="Calibri"/>
          <w:color w:val="auto"/>
          <w:sz w:val="22"/>
          <w:szCs w:val="22"/>
        </w:rPr>
        <w:t>Wykonawca składając ofertę akceptuje, że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umowie będą znajdowały się między innymi następujące zapisy:</w:t>
      </w:r>
    </w:p>
    <w:p w14:paraId="29B0403F" w14:textId="4FA7F2D1" w:rsidR="005E5019" w:rsidRPr="007E2A65"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7E2A65">
        <w:rPr>
          <w:rFonts w:ascii="Calibri" w:hAnsi="Calibri" w:cs="Calibri"/>
          <w:bCs/>
          <w:color w:val="auto"/>
          <w:sz w:val="22"/>
          <w:szCs w:val="22"/>
        </w:rPr>
        <w:t>przewidujące karę umowną</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 xml:space="preserve">wysokości 10% łącznego wynagrodzenia Wykonawcy - </w:t>
      </w:r>
      <w:r w:rsidRPr="007E2A65">
        <w:rPr>
          <w:rFonts w:ascii="Calibri" w:hAnsi="Calibri" w:cs="Calibri"/>
          <w:bCs/>
          <w:color w:val="auto"/>
          <w:sz w:val="22"/>
          <w:szCs w:val="22"/>
        </w:rPr>
        <w:br/>
        <w:t>w przypadku realizowania przez Wykonawcę umowy niezgodnie</w:t>
      </w:r>
      <w:r w:rsidR="00681B7E" w:rsidRPr="007E2A65">
        <w:rPr>
          <w:rFonts w:ascii="Calibri" w:hAnsi="Calibri" w:cs="Calibri"/>
          <w:bCs/>
          <w:color w:val="auto"/>
          <w:sz w:val="22"/>
          <w:szCs w:val="22"/>
        </w:rPr>
        <w:t xml:space="preserve"> z </w:t>
      </w:r>
      <w:r w:rsidRPr="007E2A65">
        <w:rPr>
          <w:rFonts w:ascii="Calibri" w:hAnsi="Calibri" w:cs="Calibri"/>
          <w:bCs/>
          <w:color w:val="auto"/>
          <w:sz w:val="22"/>
          <w:szCs w:val="22"/>
        </w:rPr>
        <w:t>harmonogramem,</w:t>
      </w:r>
      <w:r w:rsidRPr="007E2A65">
        <w:rPr>
          <w:rFonts w:ascii="Calibri" w:hAnsi="Calibri" w:cs="Calibri"/>
          <w:color w:val="auto"/>
          <w:sz w:val="22"/>
          <w:szCs w:val="22"/>
        </w:rPr>
        <w:t xml:space="preserve"> </w:t>
      </w:r>
      <w:r w:rsidRPr="007E2A65">
        <w:rPr>
          <w:rFonts w:ascii="Calibri" w:hAnsi="Calibri" w:cs="Calibri"/>
          <w:bCs/>
          <w:color w:val="auto"/>
          <w:sz w:val="22"/>
          <w:szCs w:val="22"/>
        </w:rPr>
        <w:t>za każdym razem gdy harmonogram zostanie naruszony zgodnie</w:t>
      </w:r>
      <w:r w:rsidR="00681B7E" w:rsidRPr="007E2A65">
        <w:rPr>
          <w:rFonts w:ascii="Calibri" w:hAnsi="Calibri" w:cs="Calibri"/>
          <w:bCs/>
          <w:color w:val="auto"/>
          <w:sz w:val="22"/>
          <w:szCs w:val="22"/>
        </w:rPr>
        <w:t xml:space="preserve"> z </w:t>
      </w:r>
      <w:r w:rsidRPr="007E2A65">
        <w:rPr>
          <w:rFonts w:ascii="Calibri" w:hAnsi="Calibri" w:cs="Calibri"/>
          <w:bCs/>
          <w:color w:val="auto"/>
          <w:sz w:val="22"/>
          <w:szCs w:val="22"/>
        </w:rPr>
        <w:t>uzupełnionym załącznikiem Gotowość,</w:t>
      </w:r>
    </w:p>
    <w:p w14:paraId="57BB22F6" w14:textId="39647F4F" w:rsidR="005E5019" w:rsidRPr="007E2A65"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7E2A65">
        <w:rPr>
          <w:rFonts w:ascii="Calibri" w:hAnsi="Calibri" w:cs="Calibri"/>
          <w:bCs/>
          <w:color w:val="auto"/>
          <w:sz w:val="22"/>
          <w:szCs w:val="22"/>
        </w:rPr>
        <w:t>przewidujące karę umowną</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 xml:space="preserve">wysokości 30% łącznego wynagrodzenia Wykonawcy </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przypadku nie wykonywania przez Wykonawcę zlecenia</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sposób zgodny</w:t>
      </w:r>
      <w:r w:rsidR="00681B7E" w:rsidRPr="007E2A65">
        <w:rPr>
          <w:rFonts w:ascii="Calibri" w:hAnsi="Calibri" w:cs="Calibri"/>
          <w:bCs/>
          <w:color w:val="auto"/>
          <w:sz w:val="22"/>
          <w:szCs w:val="22"/>
        </w:rPr>
        <w:t xml:space="preserve"> z </w:t>
      </w:r>
      <w:r w:rsidRPr="007E2A65">
        <w:rPr>
          <w:rFonts w:ascii="Calibri" w:hAnsi="Calibri" w:cs="Calibri"/>
          <w:bCs/>
          <w:color w:val="auto"/>
          <w:sz w:val="22"/>
          <w:szCs w:val="22"/>
        </w:rPr>
        <w:t>postanowieniami umowy oraz bez zachowania należytej staranności</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szczególności</w:t>
      </w:r>
      <w:r w:rsidRPr="007E2A65">
        <w:rPr>
          <w:rFonts w:ascii="Calibri" w:hAnsi="Calibri" w:cs="Calibri"/>
          <w:color w:val="auto"/>
          <w:sz w:val="22"/>
          <w:szCs w:val="22"/>
        </w:rPr>
        <w:t>, programu, zawartości merytorycznej</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sposobu ich prowadzenia,</w:t>
      </w:r>
      <w:r w:rsidRPr="007E2A65">
        <w:rPr>
          <w:rFonts w:ascii="Calibri" w:hAnsi="Calibri" w:cs="Calibri"/>
          <w:bCs/>
          <w:color w:val="auto"/>
          <w:sz w:val="22"/>
          <w:szCs w:val="22"/>
        </w:rPr>
        <w:t xml:space="preserve"> jakichkolwiek</w:t>
      </w:r>
      <w:r w:rsidR="00DE1222" w:rsidRPr="007E2A65">
        <w:rPr>
          <w:rFonts w:ascii="Calibri" w:hAnsi="Calibri" w:cs="Calibri"/>
          <w:bCs/>
          <w:color w:val="auto"/>
          <w:sz w:val="22"/>
          <w:szCs w:val="22"/>
        </w:rPr>
        <w:t xml:space="preserve"> </w:t>
      </w:r>
      <w:r w:rsidRPr="007E2A65">
        <w:rPr>
          <w:rFonts w:ascii="Calibri" w:hAnsi="Calibri" w:cs="Calibri"/>
          <w:bCs/>
          <w:color w:val="auto"/>
          <w:sz w:val="22"/>
          <w:szCs w:val="22"/>
        </w:rPr>
        <w:t>nieuzasadnionych opóźnień</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dostarczaniu dokumentacji oraz informowaniu</w:t>
      </w:r>
      <w:r w:rsidR="00681B7E" w:rsidRPr="007E2A65">
        <w:rPr>
          <w:rFonts w:ascii="Calibri" w:hAnsi="Calibri" w:cs="Calibri"/>
          <w:bCs/>
          <w:color w:val="auto"/>
          <w:sz w:val="22"/>
          <w:szCs w:val="22"/>
        </w:rPr>
        <w:t xml:space="preserve"> o </w:t>
      </w:r>
      <w:r w:rsidRPr="007E2A65">
        <w:rPr>
          <w:rFonts w:ascii="Calibri" w:hAnsi="Calibri" w:cs="Calibri"/>
          <w:bCs/>
          <w:color w:val="auto"/>
          <w:sz w:val="22"/>
          <w:szCs w:val="22"/>
        </w:rPr>
        <w:t xml:space="preserve">nieobecnościach lub wykonywaniu usługi nienależycie, </w:t>
      </w:r>
    </w:p>
    <w:p w14:paraId="41392942" w14:textId="090BEA00" w:rsidR="005E5019" w:rsidRPr="007E2A65"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7E2A65">
        <w:rPr>
          <w:rFonts w:ascii="Calibri" w:hAnsi="Calibri" w:cs="Calibri"/>
          <w:bCs/>
          <w:color w:val="auto"/>
          <w:sz w:val="22"/>
          <w:szCs w:val="22"/>
        </w:rPr>
        <w:t>zastrzegające Zamawiającemu możliwość nie przyjęcia zawartości merytorycznej</w:t>
      </w:r>
      <w:r w:rsidR="00DE1222" w:rsidRPr="007E2A65">
        <w:rPr>
          <w:rFonts w:ascii="Calibri" w:hAnsi="Calibri" w:cs="Calibri"/>
          <w:bCs/>
          <w:color w:val="auto"/>
          <w:sz w:val="22"/>
          <w:szCs w:val="22"/>
        </w:rPr>
        <w:t xml:space="preserve"> </w:t>
      </w:r>
      <w:r w:rsidRPr="007E2A65">
        <w:rPr>
          <w:rFonts w:ascii="Calibri" w:hAnsi="Calibri" w:cs="Calibri"/>
          <w:bCs/>
          <w:color w:val="auto"/>
          <w:sz w:val="22"/>
          <w:szCs w:val="22"/>
        </w:rPr>
        <w:t>usługi</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przypadku stwierdzenia niezgodności</w:t>
      </w:r>
      <w:r w:rsidR="00681B7E" w:rsidRPr="007E2A65">
        <w:rPr>
          <w:rFonts w:ascii="Calibri" w:hAnsi="Calibri" w:cs="Calibri"/>
          <w:bCs/>
          <w:color w:val="auto"/>
          <w:sz w:val="22"/>
          <w:szCs w:val="22"/>
        </w:rPr>
        <w:t xml:space="preserve"> z </w:t>
      </w:r>
      <w:r w:rsidRPr="007E2A65">
        <w:rPr>
          <w:rFonts w:ascii="Calibri" w:hAnsi="Calibri" w:cs="Calibri"/>
          <w:bCs/>
          <w:color w:val="auto"/>
          <w:sz w:val="22"/>
          <w:szCs w:val="22"/>
        </w:rPr>
        <w:t>przedmiotem umowy</w:t>
      </w:r>
      <w:r w:rsidR="00681B7E" w:rsidRPr="007E2A65">
        <w:rPr>
          <w:rFonts w:ascii="Calibri" w:hAnsi="Calibri" w:cs="Calibri"/>
          <w:bCs/>
          <w:color w:val="auto"/>
          <w:sz w:val="22"/>
          <w:szCs w:val="22"/>
        </w:rPr>
        <w:t xml:space="preserve"> i </w:t>
      </w:r>
      <w:r w:rsidRPr="007E2A65">
        <w:rPr>
          <w:rFonts w:ascii="Calibri" w:hAnsi="Calibri" w:cs="Calibri"/>
          <w:bCs/>
          <w:color w:val="auto"/>
          <w:sz w:val="22"/>
          <w:szCs w:val="22"/>
        </w:rPr>
        <w:t>indywidualnymi potrzebami uczestnika, braku rzetelności</w:t>
      </w:r>
      <w:r w:rsidR="00681B7E" w:rsidRPr="007E2A65">
        <w:rPr>
          <w:rFonts w:ascii="Calibri" w:hAnsi="Calibri" w:cs="Calibri"/>
          <w:bCs/>
          <w:color w:val="auto"/>
          <w:sz w:val="22"/>
          <w:szCs w:val="22"/>
        </w:rPr>
        <w:t xml:space="preserve"> i </w:t>
      </w:r>
      <w:r w:rsidRPr="007E2A65">
        <w:rPr>
          <w:rFonts w:ascii="Calibri" w:hAnsi="Calibri" w:cs="Calibri"/>
          <w:bCs/>
          <w:color w:val="auto"/>
          <w:sz w:val="22"/>
          <w:szCs w:val="22"/>
        </w:rPr>
        <w:t>uchybień ze strony Wykonawcy,</w:t>
      </w:r>
    </w:p>
    <w:p w14:paraId="48F0A669" w14:textId="34AD52A7" w:rsidR="005E5019" w:rsidRPr="007E2A65"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7E2A65">
        <w:rPr>
          <w:rFonts w:ascii="Calibri" w:hAnsi="Calibri" w:cs="Calibri"/>
          <w:bCs/>
          <w:color w:val="auto"/>
          <w:sz w:val="22"/>
          <w:szCs w:val="22"/>
        </w:rPr>
        <w:t>zastrzegające Zamawiającemu możliwość potrącenia naliczonych kar umownych</w:t>
      </w:r>
      <w:r w:rsidR="00681B7E" w:rsidRPr="007E2A65">
        <w:rPr>
          <w:rFonts w:ascii="Calibri" w:hAnsi="Calibri" w:cs="Calibri"/>
          <w:bCs/>
          <w:color w:val="auto"/>
          <w:sz w:val="22"/>
          <w:szCs w:val="22"/>
        </w:rPr>
        <w:t xml:space="preserve"> z </w:t>
      </w:r>
      <w:r w:rsidRPr="007E2A65">
        <w:rPr>
          <w:rFonts w:ascii="Calibri" w:hAnsi="Calibri" w:cs="Calibri"/>
          <w:bCs/>
          <w:color w:val="auto"/>
          <w:sz w:val="22"/>
          <w:szCs w:val="22"/>
        </w:rPr>
        <w:t>wynagrodzenia Wykonawcy,</w:t>
      </w:r>
    </w:p>
    <w:p w14:paraId="532CF764" w14:textId="12D3FC2A" w:rsidR="005E5019" w:rsidRPr="007E2A65"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7E2A65">
        <w:rPr>
          <w:rFonts w:ascii="Calibri" w:hAnsi="Calibri" w:cs="Calibri"/>
          <w:bCs/>
          <w:color w:val="auto"/>
          <w:sz w:val="22"/>
          <w:szCs w:val="22"/>
        </w:rPr>
        <w:t xml:space="preserve">zastrzegające prawo do dochodzenia odszkodowania przez Zamawiającego do </w:t>
      </w:r>
      <w:r w:rsidR="00DE1222" w:rsidRPr="007E2A65">
        <w:rPr>
          <w:rFonts w:ascii="Calibri" w:hAnsi="Calibri" w:cs="Calibri"/>
          <w:bCs/>
          <w:color w:val="auto"/>
          <w:sz w:val="22"/>
          <w:szCs w:val="22"/>
        </w:rPr>
        <w:t xml:space="preserve"> </w:t>
      </w:r>
      <w:r w:rsidRPr="007E2A65">
        <w:rPr>
          <w:rFonts w:ascii="Calibri" w:hAnsi="Calibri" w:cs="Calibri"/>
          <w:bCs/>
          <w:color w:val="auto"/>
          <w:sz w:val="22"/>
          <w:szCs w:val="22"/>
        </w:rPr>
        <w:t xml:space="preserve">wysokości faktycznych strat jakie poniósł Zamawiający na skutek działania lub </w:t>
      </w:r>
      <w:r w:rsidR="00DE1222" w:rsidRPr="007E2A65">
        <w:rPr>
          <w:rFonts w:ascii="Calibri" w:hAnsi="Calibri" w:cs="Calibri"/>
          <w:bCs/>
          <w:color w:val="auto"/>
          <w:sz w:val="22"/>
          <w:szCs w:val="22"/>
        </w:rPr>
        <w:t xml:space="preserve"> </w:t>
      </w:r>
      <w:r w:rsidRPr="007E2A65">
        <w:rPr>
          <w:rFonts w:ascii="Calibri" w:hAnsi="Calibri" w:cs="Calibri"/>
          <w:bCs/>
          <w:color w:val="auto"/>
          <w:sz w:val="22"/>
          <w:szCs w:val="22"/>
        </w:rPr>
        <w:t>zaniechania Wykonawcy</w:t>
      </w:r>
      <w:r w:rsidR="00DE1222" w:rsidRPr="007E2A65">
        <w:rPr>
          <w:rFonts w:ascii="Calibri" w:hAnsi="Calibri" w:cs="Calibri"/>
          <w:bCs/>
          <w:color w:val="auto"/>
          <w:sz w:val="22"/>
          <w:szCs w:val="22"/>
        </w:rPr>
        <w:t xml:space="preserve"> </w:t>
      </w:r>
      <w:r w:rsidRPr="007E2A65">
        <w:rPr>
          <w:rFonts w:ascii="Calibri" w:hAnsi="Calibri" w:cs="Calibri"/>
          <w:bCs/>
          <w:color w:val="auto"/>
          <w:sz w:val="22"/>
          <w:szCs w:val="22"/>
        </w:rPr>
        <w:t xml:space="preserve">oraz pokrycia wszelkich kosztów poniesionych </w:t>
      </w:r>
      <w:r w:rsidRPr="007E2A65">
        <w:rPr>
          <w:rFonts w:ascii="Calibri" w:hAnsi="Calibri" w:cs="Calibri"/>
          <w:color w:val="auto"/>
          <w:sz w:val="22"/>
          <w:szCs w:val="22"/>
        </w:rPr>
        <w:t>przez Zamawiającego</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związku</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przygotowaniem zajęć/wsparcia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innym terminie,</w:t>
      </w:r>
    </w:p>
    <w:p w14:paraId="7F1B8AB8" w14:textId="139E792D" w:rsidR="005E5019" w:rsidRPr="007E2A65"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7E2A65">
        <w:rPr>
          <w:rFonts w:ascii="Calibri" w:hAnsi="Calibri" w:cs="Calibri"/>
          <w:color w:val="auto"/>
          <w:sz w:val="22"/>
          <w:szCs w:val="22"/>
        </w:rPr>
        <w:t xml:space="preserve">zastrzegające możliwość wyboru przez Zamawiającego innego Wykonawcy </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przypadku niewypełniania warunków umowy lub odstąpienia Wykonawcy od umowy</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uzasadnionych przyczyn,</w:t>
      </w:r>
    </w:p>
    <w:p w14:paraId="5EA5BB6A" w14:textId="0488AD99" w:rsidR="005E5019" w:rsidRPr="007E2A65"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7E2A65">
        <w:rPr>
          <w:rFonts w:ascii="Calibri" w:hAnsi="Calibri" w:cs="Calibri"/>
          <w:color w:val="auto"/>
          <w:sz w:val="22"/>
          <w:szCs w:val="22"/>
        </w:rPr>
        <w:t>zastrzegające możliwość niezwłocznego odstąpienia od umowy przez Zamawiającego</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przypadku naruszenia przez Wykonawcę warunków podpisanej umowy,</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tym m.in.:</w:t>
      </w:r>
    </w:p>
    <w:p w14:paraId="1713B40B" w14:textId="4C99046F" w:rsidR="005E5019" w:rsidRPr="007E2A65" w:rsidRDefault="005E5019" w:rsidP="004248AF">
      <w:pPr>
        <w:pStyle w:val="Akapitzlist"/>
        <w:numPr>
          <w:ilvl w:val="0"/>
          <w:numId w:val="13"/>
        </w:numPr>
        <w:tabs>
          <w:tab w:val="left" w:pos="851"/>
        </w:tabs>
        <w:spacing w:after="0" w:line="240" w:lineRule="auto"/>
        <w:rPr>
          <w:rFonts w:ascii="Calibri" w:hAnsi="Calibri" w:cs="Calibri"/>
          <w:color w:val="auto"/>
          <w:sz w:val="22"/>
          <w:szCs w:val="22"/>
        </w:rPr>
      </w:pPr>
      <w:r w:rsidRPr="007E2A65">
        <w:rPr>
          <w:rFonts w:ascii="Calibri" w:hAnsi="Calibri" w:cs="Calibri"/>
          <w:color w:val="auto"/>
          <w:sz w:val="22"/>
          <w:szCs w:val="22"/>
        </w:rPr>
        <w:t>stwierdzenia przez Zamawiającego jakiegokolwiek uchybienia, zmiany, opóźnienia, skracania</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realizacji przedmiotu umowy niezgodnie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przedstawianym przez Zamawiającego harmonogramem,</w:t>
      </w:r>
    </w:p>
    <w:p w14:paraId="69EEB800" w14:textId="31931EEE" w:rsidR="005E5019" w:rsidRPr="007E2A65" w:rsidRDefault="005E5019" w:rsidP="004248AF">
      <w:pPr>
        <w:pStyle w:val="Akapitzlist"/>
        <w:numPr>
          <w:ilvl w:val="0"/>
          <w:numId w:val="13"/>
        </w:numPr>
        <w:tabs>
          <w:tab w:val="left" w:pos="851"/>
        </w:tabs>
        <w:spacing w:after="0" w:line="240" w:lineRule="auto"/>
        <w:rPr>
          <w:rFonts w:ascii="Calibri" w:hAnsi="Calibri" w:cs="Calibri"/>
          <w:color w:val="auto"/>
          <w:sz w:val="22"/>
          <w:szCs w:val="22"/>
        </w:rPr>
      </w:pPr>
      <w:r w:rsidRPr="007E2A65">
        <w:rPr>
          <w:rFonts w:ascii="Calibri" w:hAnsi="Calibri" w:cs="Calibri"/>
          <w:color w:val="auto"/>
          <w:sz w:val="22"/>
          <w:szCs w:val="22"/>
        </w:rPr>
        <w:t>uznania bądź kwestionowania przez Instytucję Pośredniczącą poszczególnych wydatków związanych</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realizacją Projektu,</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tym zadań, bądź ich części za niekwalifikowane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uwagi na uchybienia Wykonawcy</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trakcie realizacji przedmiotu umowy,</w:t>
      </w:r>
    </w:p>
    <w:p w14:paraId="0615C613" w14:textId="6C4F382E" w:rsidR="005E5019" w:rsidRPr="007E2A65" w:rsidRDefault="005E5019" w:rsidP="004248AF">
      <w:pPr>
        <w:pStyle w:val="Akapitzlist"/>
        <w:numPr>
          <w:ilvl w:val="0"/>
          <w:numId w:val="13"/>
        </w:numPr>
        <w:tabs>
          <w:tab w:val="left" w:pos="851"/>
        </w:tabs>
        <w:spacing w:after="0" w:line="240" w:lineRule="auto"/>
        <w:rPr>
          <w:rFonts w:ascii="Calibri" w:hAnsi="Calibri" w:cs="Calibri"/>
          <w:color w:val="auto"/>
          <w:sz w:val="22"/>
          <w:szCs w:val="22"/>
        </w:rPr>
      </w:pPr>
      <w:r w:rsidRPr="007E2A65">
        <w:rPr>
          <w:rFonts w:ascii="Calibri" w:hAnsi="Calibri" w:cs="Calibri"/>
          <w:bCs/>
          <w:color w:val="auto"/>
          <w:sz w:val="22"/>
          <w:szCs w:val="22"/>
        </w:rPr>
        <w:t>zastrzegające przeniesienie pełni autorskich praw majątkowych do wszelkich materiałów wytworzonych</w:t>
      </w:r>
      <w:r w:rsidR="00681B7E" w:rsidRPr="007E2A65">
        <w:rPr>
          <w:rFonts w:ascii="Calibri" w:hAnsi="Calibri" w:cs="Calibri"/>
          <w:bCs/>
          <w:color w:val="auto"/>
          <w:sz w:val="22"/>
          <w:szCs w:val="22"/>
        </w:rPr>
        <w:t xml:space="preserve"> i </w:t>
      </w:r>
      <w:r w:rsidRPr="007E2A65">
        <w:rPr>
          <w:rFonts w:ascii="Calibri" w:hAnsi="Calibri" w:cs="Calibri"/>
          <w:bCs/>
          <w:color w:val="auto"/>
          <w:sz w:val="22"/>
          <w:szCs w:val="22"/>
        </w:rPr>
        <w:t>wykorzystanych podczas realizacji umowy. Wykonawcy nie będzie przysługiwać dodatkowe wynagrodzenie</w:t>
      </w:r>
      <w:r w:rsidR="00681B7E" w:rsidRPr="007E2A65">
        <w:rPr>
          <w:rFonts w:ascii="Calibri" w:hAnsi="Calibri" w:cs="Calibri"/>
          <w:bCs/>
          <w:color w:val="auto"/>
          <w:sz w:val="22"/>
          <w:szCs w:val="22"/>
        </w:rPr>
        <w:t xml:space="preserve"> z </w:t>
      </w:r>
      <w:r w:rsidRPr="007E2A65">
        <w:rPr>
          <w:rFonts w:ascii="Calibri" w:hAnsi="Calibri" w:cs="Calibri"/>
          <w:bCs/>
          <w:color w:val="auto"/>
          <w:sz w:val="22"/>
          <w:szCs w:val="22"/>
        </w:rPr>
        <w:t>tego tytułu.</w:t>
      </w:r>
    </w:p>
    <w:p w14:paraId="0C5C73DD" w14:textId="2FF87AEE" w:rsidR="005E5019" w:rsidRPr="007E2A65"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7E2A65">
        <w:rPr>
          <w:rFonts w:ascii="Calibri" w:hAnsi="Calibri" w:cs="Calibri"/>
          <w:bCs/>
          <w:color w:val="auto"/>
          <w:sz w:val="22"/>
          <w:szCs w:val="22"/>
        </w:rPr>
        <w:lastRenderedPageBreak/>
        <w:t>Zastrzegające możliwość przesunięcia okresu realizacji umowy oraz zmianę ostatecznej liczby Uczestników,</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przypadku wystąpienia zdarzeń zewnętrznych (zdarzeń uniemożliwiających wykonanie zamówienia, siły wyższej, awarii, nieprzewidzianym przerwaniem uczestnictwa</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projekcie przez osoby skierowane na wsparcie, bądź niemożnością ich uczestniczenia we wsparciu</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pierwotnie zaplanowanym terminie), niewywołanych działaniem lub zaniechaniem Wykonawcy</w:t>
      </w:r>
      <w:r w:rsidR="00681B7E" w:rsidRPr="007E2A65">
        <w:rPr>
          <w:rFonts w:ascii="Calibri" w:hAnsi="Calibri" w:cs="Calibri"/>
          <w:bCs/>
          <w:color w:val="auto"/>
          <w:sz w:val="22"/>
          <w:szCs w:val="22"/>
        </w:rPr>
        <w:t xml:space="preserve"> i </w:t>
      </w:r>
      <w:r w:rsidRPr="007E2A65">
        <w:rPr>
          <w:rFonts w:ascii="Calibri" w:hAnsi="Calibri" w:cs="Calibri"/>
          <w:bCs/>
          <w:color w:val="auto"/>
          <w:sz w:val="22"/>
          <w:szCs w:val="22"/>
        </w:rPr>
        <w:t>Zamawiającego,</w:t>
      </w:r>
      <w:r w:rsidR="00681B7E" w:rsidRPr="007E2A65">
        <w:rPr>
          <w:rFonts w:ascii="Calibri" w:hAnsi="Calibri" w:cs="Calibri"/>
          <w:bCs/>
          <w:color w:val="auto"/>
          <w:sz w:val="22"/>
          <w:szCs w:val="22"/>
        </w:rPr>
        <w:t xml:space="preserve"> o </w:t>
      </w:r>
      <w:r w:rsidRPr="007E2A65">
        <w:rPr>
          <w:rFonts w:ascii="Calibri" w:hAnsi="Calibri" w:cs="Calibri"/>
          <w:bCs/>
          <w:color w:val="auto"/>
          <w:sz w:val="22"/>
          <w:szCs w:val="22"/>
        </w:rPr>
        <w:t>czas adekwatny do zaistniałej sytuacji, jednak nie więcej, niż</w:t>
      </w:r>
      <w:r w:rsidR="00681B7E" w:rsidRPr="007E2A65">
        <w:rPr>
          <w:rFonts w:ascii="Calibri" w:hAnsi="Calibri" w:cs="Calibri"/>
          <w:bCs/>
          <w:color w:val="auto"/>
          <w:sz w:val="22"/>
          <w:szCs w:val="22"/>
        </w:rPr>
        <w:t xml:space="preserve"> o </w:t>
      </w:r>
      <w:r w:rsidRPr="007E2A65">
        <w:rPr>
          <w:rFonts w:ascii="Calibri" w:hAnsi="Calibri" w:cs="Calibri"/>
          <w:bCs/>
          <w:color w:val="auto"/>
          <w:sz w:val="22"/>
          <w:szCs w:val="22"/>
        </w:rPr>
        <w:t>90 dni kalendarzowych.</w:t>
      </w:r>
    </w:p>
    <w:p w14:paraId="521AE25A" w14:textId="77777777" w:rsidR="00DE1222" w:rsidRPr="007E2A65" w:rsidRDefault="00DE1222" w:rsidP="004248AF">
      <w:pPr>
        <w:tabs>
          <w:tab w:val="left" w:pos="1134"/>
        </w:tabs>
        <w:ind w:left="284"/>
        <w:jc w:val="both"/>
        <w:rPr>
          <w:rFonts w:ascii="Calibri" w:hAnsi="Calibri" w:cs="Calibri"/>
          <w:bCs/>
          <w:color w:val="auto"/>
          <w:sz w:val="22"/>
          <w:szCs w:val="22"/>
        </w:rPr>
      </w:pPr>
    </w:p>
    <w:p w14:paraId="51D59829" w14:textId="3D30BF60" w:rsidR="005E5019" w:rsidRPr="007E2A65" w:rsidRDefault="005E5019" w:rsidP="004248AF">
      <w:pPr>
        <w:tabs>
          <w:tab w:val="left" w:pos="1134"/>
        </w:tabs>
        <w:ind w:left="284"/>
        <w:jc w:val="both"/>
        <w:rPr>
          <w:rFonts w:ascii="Calibri" w:hAnsi="Calibri" w:cs="Calibri"/>
          <w:b/>
          <w:bCs/>
          <w:color w:val="auto"/>
          <w:sz w:val="22"/>
          <w:szCs w:val="22"/>
        </w:rPr>
      </w:pPr>
      <w:r w:rsidRPr="007E2A65">
        <w:rPr>
          <w:rFonts w:ascii="Calibri" w:hAnsi="Calibri" w:cs="Calibri"/>
          <w:bCs/>
          <w:color w:val="auto"/>
          <w:sz w:val="22"/>
          <w:szCs w:val="22"/>
        </w:rPr>
        <w:t>Pytania</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 xml:space="preserve">kwestii merytorycznej można kierować pod adresem e-mail: </w:t>
      </w:r>
      <w:hyperlink r:id="rId10" w:history="1">
        <w:r w:rsidR="00B351C4" w:rsidRPr="007E2A65">
          <w:rPr>
            <w:rStyle w:val="Hipercze"/>
            <w:rFonts w:ascii="Calibri" w:hAnsi="Calibri" w:cs="Calibri"/>
            <w:color w:val="auto"/>
            <w:sz w:val="22"/>
            <w:szCs w:val="22"/>
          </w:rPr>
          <w:t>biuro@fundacjastalegorozwoju.pl</w:t>
        </w:r>
      </w:hyperlink>
      <w:r w:rsidR="00937A87" w:rsidRPr="007E2A65">
        <w:rPr>
          <w:rFonts w:ascii="Calibri" w:hAnsi="Calibri" w:cs="Calibri"/>
          <w:bCs/>
          <w:color w:val="auto"/>
          <w:sz w:val="22"/>
          <w:szCs w:val="22"/>
        </w:rPr>
        <w:t xml:space="preserve"> najpóźniej do 2 dni przed zakończeniem termin składania ofert podając</w:t>
      </w:r>
      <w:r w:rsidR="00681B7E" w:rsidRPr="007E2A65">
        <w:rPr>
          <w:rFonts w:ascii="Calibri" w:hAnsi="Calibri" w:cs="Calibri"/>
          <w:bCs/>
          <w:color w:val="auto"/>
          <w:sz w:val="22"/>
          <w:szCs w:val="22"/>
        </w:rPr>
        <w:t xml:space="preserve"> w </w:t>
      </w:r>
      <w:r w:rsidR="00937A87" w:rsidRPr="007E2A65">
        <w:rPr>
          <w:rFonts w:ascii="Calibri" w:hAnsi="Calibri" w:cs="Calibri"/>
          <w:bCs/>
          <w:color w:val="auto"/>
          <w:sz w:val="22"/>
          <w:szCs w:val="22"/>
        </w:rPr>
        <w:t>tytule wiadomości numer ogłoszenia</w:t>
      </w:r>
      <w:r w:rsidR="00681B7E" w:rsidRPr="007E2A65">
        <w:rPr>
          <w:rFonts w:ascii="Calibri" w:hAnsi="Calibri" w:cs="Calibri"/>
          <w:bCs/>
          <w:color w:val="auto"/>
          <w:sz w:val="22"/>
          <w:szCs w:val="22"/>
        </w:rPr>
        <w:t xml:space="preserve"> z </w:t>
      </w:r>
      <w:r w:rsidR="00937A87" w:rsidRPr="007E2A65">
        <w:rPr>
          <w:rFonts w:ascii="Calibri" w:hAnsi="Calibri" w:cs="Calibri"/>
          <w:bCs/>
          <w:color w:val="auto"/>
          <w:sz w:val="22"/>
          <w:szCs w:val="22"/>
        </w:rPr>
        <w:t>bazy konkurencyjności. Pytania wysłane po tym terminie lub nie zawierające informacji identyfikujących ogłoszenie pozostaną bez odpowiedzi.</w:t>
      </w:r>
    </w:p>
    <w:p w14:paraId="0A3B438D" w14:textId="77777777" w:rsidR="005E5019" w:rsidRPr="007E2A65" w:rsidRDefault="005E5019" w:rsidP="004248AF">
      <w:pPr>
        <w:tabs>
          <w:tab w:val="left" w:pos="1134"/>
        </w:tabs>
        <w:ind w:left="284"/>
        <w:jc w:val="both"/>
        <w:rPr>
          <w:rFonts w:ascii="Calibri" w:hAnsi="Calibri" w:cs="Calibri"/>
          <w:color w:val="auto"/>
          <w:sz w:val="22"/>
          <w:szCs w:val="22"/>
        </w:rPr>
      </w:pPr>
    </w:p>
    <w:p w14:paraId="1E9B25DB" w14:textId="51603ACF" w:rsidR="005E5019" w:rsidRPr="007E2A65" w:rsidRDefault="005E5019" w:rsidP="004248AF">
      <w:pPr>
        <w:tabs>
          <w:tab w:val="left" w:pos="1134"/>
        </w:tabs>
        <w:ind w:left="284"/>
        <w:jc w:val="both"/>
        <w:rPr>
          <w:rFonts w:ascii="Calibri" w:hAnsi="Calibri" w:cs="Calibri"/>
          <w:bCs/>
          <w:color w:val="auto"/>
          <w:sz w:val="22"/>
          <w:szCs w:val="22"/>
        </w:rPr>
      </w:pPr>
      <w:r w:rsidRPr="007E2A65">
        <w:rPr>
          <w:rFonts w:ascii="Calibri" w:hAnsi="Calibri" w:cs="Calibri"/>
          <w:color w:val="auto"/>
          <w:sz w:val="22"/>
          <w:szCs w:val="22"/>
        </w:rPr>
        <w:t>Zamawiający zastrzega sobie prawo przedłużenia terminu składania ofert oraz</w:t>
      </w:r>
      <w:r w:rsidR="00DE1222" w:rsidRPr="007E2A65">
        <w:rPr>
          <w:rFonts w:ascii="Calibri" w:hAnsi="Calibri" w:cs="Calibri"/>
          <w:color w:val="auto"/>
          <w:sz w:val="22"/>
          <w:szCs w:val="22"/>
        </w:rPr>
        <w:t xml:space="preserve"> </w:t>
      </w:r>
      <w:r w:rsidRPr="007E2A65">
        <w:rPr>
          <w:rFonts w:ascii="Calibri" w:hAnsi="Calibri" w:cs="Calibri"/>
          <w:color w:val="auto"/>
          <w:sz w:val="22"/>
          <w:szCs w:val="22"/>
        </w:rPr>
        <w:t>unieważnienia zapytania bez ponoszenia jakichkolwiek skutków prawnych</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finansowych.</w:t>
      </w:r>
    </w:p>
    <w:p w14:paraId="41080DC9" w14:textId="70ED15AD" w:rsidR="005E5019" w:rsidRPr="007E2A65" w:rsidRDefault="005E5019" w:rsidP="004248AF">
      <w:pPr>
        <w:tabs>
          <w:tab w:val="left" w:pos="1134"/>
        </w:tabs>
        <w:ind w:left="284"/>
        <w:jc w:val="both"/>
        <w:rPr>
          <w:rFonts w:ascii="Calibri" w:hAnsi="Calibri" w:cs="Calibri"/>
          <w:color w:val="auto"/>
          <w:sz w:val="22"/>
          <w:szCs w:val="22"/>
        </w:rPr>
      </w:pPr>
      <w:r w:rsidRPr="007E2A65">
        <w:rPr>
          <w:rFonts w:ascii="Calibri" w:hAnsi="Calibri" w:cs="Calibri"/>
          <w:color w:val="auto"/>
          <w:sz w:val="22"/>
          <w:szCs w:val="22"/>
        </w:rPr>
        <w:t>Do upływu terminu składania ofert Zamawiający zastrzega sobie prawo zmiany lub uzupełnienia treści niniejszego zapytania ofertowego.</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tej sytuacji Wykonawcy, którzy złożyli ofertę zostaną poinformowani</w:t>
      </w:r>
      <w:r w:rsidR="00681B7E" w:rsidRPr="007E2A65">
        <w:rPr>
          <w:rFonts w:ascii="Calibri" w:hAnsi="Calibri" w:cs="Calibri"/>
          <w:color w:val="auto"/>
          <w:sz w:val="22"/>
          <w:szCs w:val="22"/>
        </w:rPr>
        <w:t xml:space="preserve"> o </w:t>
      </w:r>
      <w:r w:rsidRPr="007E2A65">
        <w:rPr>
          <w:rFonts w:ascii="Calibri" w:hAnsi="Calibri" w:cs="Calibri"/>
          <w:color w:val="auto"/>
          <w:sz w:val="22"/>
          <w:szCs w:val="22"/>
        </w:rPr>
        <w:t>nowym terminie składania ofert oraz</w:t>
      </w:r>
      <w:r w:rsidR="00681B7E" w:rsidRPr="007E2A65">
        <w:rPr>
          <w:rFonts w:ascii="Calibri" w:hAnsi="Calibri" w:cs="Calibri"/>
          <w:color w:val="auto"/>
          <w:sz w:val="22"/>
          <w:szCs w:val="22"/>
        </w:rPr>
        <w:t xml:space="preserve"> o </w:t>
      </w:r>
      <w:r w:rsidRPr="007E2A65">
        <w:rPr>
          <w:rFonts w:ascii="Calibri" w:hAnsi="Calibri" w:cs="Calibri"/>
          <w:color w:val="auto"/>
          <w:sz w:val="22"/>
          <w:szCs w:val="22"/>
        </w:rPr>
        <w:t>dokonanej zmianie treści zapytania ofertowego.</w:t>
      </w:r>
    </w:p>
    <w:p w14:paraId="6D05BFF1" w14:textId="77777777" w:rsidR="005E5019" w:rsidRPr="007E2A65" w:rsidRDefault="005E5019" w:rsidP="004248AF">
      <w:pPr>
        <w:tabs>
          <w:tab w:val="left" w:pos="1134"/>
        </w:tabs>
        <w:ind w:left="284"/>
        <w:jc w:val="both"/>
        <w:rPr>
          <w:rStyle w:val="xbe"/>
          <w:rFonts w:ascii="Calibri" w:hAnsi="Calibri" w:cs="Calibri"/>
          <w:b/>
          <w:bCs/>
          <w:color w:val="auto"/>
          <w:sz w:val="22"/>
          <w:szCs w:val="22"/>
          <w:u w:val="single"/>
        </w:rPr>
      </w:pPr>
      <w:r w:rsidRPr="007E2A65">
        <w:rPr>
          <w:rStyle w:val="xbe"/>
          <w:rFonts w:ascii="Calibri" w:hAnsi="Calibri" w:cs="Calibri"/>
          <w:color w:val="auto"/>
          <w:sz w:val="22"/>
          <w:szCs w:val="22"/>
        </w:rPr>
        <w:t>Umowa na realizacje usługi zostanie podpisana po wyborze Wykonawcy.</w:t>
      </w:r>
    </w:p>
    <w:p w14:paraId="10A17E49" w14:textId="77777777" w:rsidR="005E5019" w:rsidRPr="007E2A65" w:rsidRDefault="005E5019" w:rsidP="004248AF">
      <w:pPr>
        <w:tabs>
          <w:tab w:val="left" w:pos="426"/>
        </w:tabs>
        <w:jc w:val="both"/>
        <w:rPr>
          <w:rStyle w:val="xbe"/>
          <w:rFonts w:ascii="Calibri" w:hAnsi="Calibri" w:cs="Calibri"/>
          <w:color w:val="auto"/>
          <w:sz w:val="22"/>
          <w:szCs w:val="22"/>
        </w:rPr>
      </w:pPr>
    </w:p>
    <w:p w14:paraId="1E766235" w14:textId="77777777" w:rsidR="005E5019" w:rsidRPr="007E2A65" w:rsidRDefault="005E5019" w:rsidP="004248AF">
      <w:pPr>
        <w:ind w:left="425" w:hanging="425"/>
        <w:rPr>
          <w:rFonts w:ascii="Calibri" w:hAnsi="Calibri" w:cs="Calibri"/>
          <w:b/>
          <w:color w:val="auto"/>
          <w:sz w:val="22"/>
          <w:szCs w:val="22"/>
          <w:u w:val="single"/>
        </w:rPr>
      </w:pPr>
      <w:r w:rsidRPr="007E2A65">
        <w:rPr>
          <w:rFonts w:ascii="Calibri" w:hAnsi="Calibri" w:cs="Calibri"/>
          <w:b/>
          <w:color w:val="auto"/>
          <w:sz w:val="22"/>
          <w:szCs w:val="22"/>
          <w:u w:val="single"/>
        </w:rPr>
        <w:t>Wymagania dotyczące realizacji przedmiotu zamówienia</w:t>
      </w:r>
    </w:p>
    <w:p w14:paraId="3EA23AC2" w14:textId="3235C148" w:rsidR="005E5019" w:rsidRPr="007E2A65" w:rsidRDefault="005E5019" w:rsidP="004248AF">
      <w:pPr>
        <w:pStyle w:val="Akapitzlist"/>
        <w:numPr>
          <w:ilvl w:val="0"/>
          <w:numId w:val="14"/>
        </w:numPr>
        <w:tabs>
          <w:tab w:val="left" w:pos="426"/>
        </w:tabs>
        <w:spacing w:after="0" w:line="240" w:lineRule="auto"/>
        <w:rPr>
          <w:rFonts w:ascii="Calibri" w:hAnsi="Calibri" w:cs="Calibri"/>
          <w:color w:val="auto"/>
          <w:sz w:val="22"/>
          <w:szCs w:val="22"/>
        </w:rPr>
      </w:pPr>
      <w:r w:rsidRPr="007E2A65">
        <w:rPr>
          <w:rFonts w:ascii="Calibri" w:hAnsi="Calibri" w:cs="Calibri"/>
          <w:color w:val="auto"/>
          <w:sz w:val="22"/>
          <w:szCs w:val="22"/>
        </w:rPr>
        <w:t>Rzetelna</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terminowa, zgodna</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 xml:space="preserve">wymogami projektowymi realizacja przedmiotu umowy, </w:t>
      </w:r>
      <w:r w:rsidRPr="007E2A65">
        <w:rPr>
          <w:rFonts w:ascii="Calibri" w:hAnsi="Calibri" w:cs="Calibri"/>
          <w:color w:val="auto"/>
          <w:sz w:val="22"/>
          <w:szCs w:val="22"/>
        </w:rPr>
        <w:br/>
        <w:t>w tym prowadzenie dokumentacji, sporządzania sprawozdań, prowadzenia list obecności, przeprowadzania ankiet,</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uwzględnieniem dodatkowych wymagań zgłaszanych podczas zajęć dotyczących indywidualnych potrzeb uczestnika.</w:t>
      </w:r>
    </w:p>
    <w:p w14:paraId="70B50475" w14:textId="2532C09E" w:rsidR="005E5019" w:rsidRPr="007E2A65" w:rsidRDefault="005E5019" w:rsidP="004248AF">
      <w:pPr>
        <w:pStyle w:val="TreA"/>
        <w:numPr>
          <w:ilvl w:val="0"/>
          <w:numId w:val="14"/>
        </w:numPr>
        <w:jc w:val="both"/>
        <w:rPr>
          <w:rFonts w:ascii="Calibri" w:hAnsi="Calibri" w:cs="Calibri"/>
          <w:color w:val="auto"/>
        </w:rPr>
      </w:pPr>
      <w:r w:rsidRPr="007E2A65">
        <w:rPr>
          <w:rStyle w:val="Brak"/>
          <w:rFonts w:ascii="Calibri" w:hAnsi="Calibri" w:cs="Calibri"/>
          <w:color w:val="auto"/>
        </w:rPr>
        <w:t>Dbałość</w:t>
      </w:r>
      <w:r w:rsidR="00681B7E" w:rsidRPr="007E2A65">
        <w:rPr>
          <w:rStyle w:val="Brak"/>
          <w:rFonts w:ascii="Calibri" w:hAnsi="Calibri" w:cs="Calibri"/>
          <w:color w:val="auto"/>
        </w:rPr>
        <w:t xml:space="preserve"> o </w:t>
      </w:r>
      <w:r w:rsidRPr="007E2A65">
        <w:rPr>
          <w:rStyle w:val="Brak"/>
          <w:rFonts w:ascii="Calibri" w:hAnsi="Calibri" w:cs="Calibri"/>
          <w:color w:val="auto"/>
        </w:rPr>
        <w:t>równe traktowanie kobiet</w:t>
      </w:r>
      <w:r w:rsidR="00681B7E" w:rsidRPr="007E2A65">
        <w:rPr>
          <w:rStyle w:val="Brak"/>
          <w:rFonts w:ascii="Calibri" w:hAnsi="Calibri" w:cs="Calibri"/>
          <w:color w:val="auto"/>
        </w:rPr>
        <w:t xml:space="preserve"> i </w:t>
      </w:r>
      <w:r w:rsidRPr="007E2A65">
        <w:rPr>
          <w:rStyle w:val="Brak"/>
          <w:rFonts w:ascii="Calibri" w:hAnsi="Calibri" w:cs="Calibri"/>
          <w:color w:val="auto"/>
        </w:rPr>
        <w:t>mężczyzn, szczególnie poprzez takie dostosowanie ćwiczeń, kazusów, przykładów oraz posiłków by nie dyskryminować</w:t>
      </w:r>
      <w:r w:rsidR="00681B7E" w:rsidRPr="007E2A65">
        <w:rPr>
          <w:rStyle w:val="Brak"/>
          <w:rFonts w:ascii="Calibri" w:hAnsi="Calibri" w:cs="Calibri"/>
          <w:color w:val="auto"/>
        </w:rPr>
        <w:t xml:space="preserve"> i </w:t>
      </w:r>
      <w:r w:rsidRPr="007E2A65">
        <w:rPr>
          <w:rStyle w:val="Brak"/>
          <w:rFonts w:ascii="Calibri" w:hAnsi="Calibri" w:cs="Calibri"/>
          <w:color w:val="auto"/>
        </w:rPr>
        <w:t>nie faworyzować żadnej</w:t>
      </w:r>
      <w:r w:rsidR="00681B7E" w:rsidRPr="007E2A65">
        <w:rPr>
          <w:rStyle w:val="Brak"/>
          <w:rFonts w:ascii="Calibri" w:hAnsi="Calibri" w:cs="Calibri"/>
          <w:color w:val="auto"/>
        </w:rPr>
        <w:t xml:space="preserve"> z </w:t>
      </w:r>
      <w:r w:rsidRPr="007E2A65">
        <w:rPr>
          <w:rStyle w:val="Brak"/>
          <w:rFonts w:ascii="Calibri" w:hAnsi="Calibri" w:cs="Calibri"/>
          <w:color w:val="auto"/>
        </w:rPr>
        <w:t xml:space="preserve">grup. </w:t>
      </w:r>
    </w:p>
    <w:p w14:paraId="6B78F07E" w14:textId="100AC782" w:rsidR="005E5019" w:rsidRPr="007E2A65" w:rsidRDefault="005E5019" w:rsidP="004248AF">
      <w:pPr>
        <w:pStyle w:val="Akapitzlist"/>
        <w:numPr>
          <w:ilvl w:val="0"/>
          <w:numId w:val="14"/>
        </w:numPr>
        <w:tabs>
          <w:tab w:val="left" w:pos="426"/>
        </w:tabs>
        <w:spacing w:after="0" w:line="240" w:lineRule="auto"/>
        <w:rPr>
          <w:rFonts w:ascii="Calibri" w:hAnsi="Calibri" w:cs="Calibri"/>
          <w:color w:val="auto"/>
          <w:sz w:val="22"/>
          <w:szCs w:val="22"/>
        </w:rPr>
      </w:pPr>
      <w:r w:rsidRPr="007E2A65">
        <w:rPr>
          <w:rFonts w:ascii="Calibri" w:hAnsi="Calibri" w:cs="Calibri"/>
          <w:color w:val="auto"/>
          <w:sz w:val="22"/>
          <w:szCs w:val="22"/>
        </w:rPr>
        <w:t>Niezwłoczne przekazywanie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formie telefonicznej lub e-mail informacji</w:t>
      </w:r>
      <w:r w:rsidR="00681B7E" w:rsidRPr="007E2A65">
        <w:rPr>
          <w:rFonts w:ascii="Calibri" w:hAnsi="Calibri" w:cs="Calibri"/>
          <w:color w:val="auto"/>
          <w:sz w:val="22"/>
          <w:szCs w:val="22"/>
        </w:rPr>
        <w:t xml:space="preserve"> o </w:t>
      </w:r>
      <w:r w:rsidRPr="007E2A65">
        <w:rPr>
          <w:rFonts w:ascii="Calibri" w:hAnsi="Calibri" w:cs="Calibri"/>
          <w:color w:val="auto"/>
          <w:sz w:val="22"/>
          <w:szCs w:val="22"/>
        </w:rPr>
        <w:t xml:space="preserve">każdym </w:t>
      </w:r>
      <w:r w:rsidRPr="007E2A65">
        <w:rPr>
          <w:rFonts w:ascii="Calibri" w:hAnsi="Calibri" w:cs="Calibri"/>
          <w:color w:val="auto"/>
          <w:sz w:val="22"/>
          <w:szCs w:val="22"/>
        </w:rPr>
        <w:br/>
        <w:t>uczestniku, który opuszcza spotkania lub posiada innego rodzaju zaległości.</w:t>
      </w:r>
    </w:p>
    <w:p w14:paraId="19AEF282" w14:textId="11C996B6" w:rsidR="005E5019" w:rsidRPr="007E2A65" w:rsidRDefault="005E5019" w:rsidP="004248AF">
      <w:pPr>
        <w:pStyle w:val="Akapitzlist"/>
        <w:numPr>
          <w:ilvl w:val="0"/>
          <w:numId w:val="14"/>
        </w:numPr>
        <w:tabs>
          <w:tab w:val="left" w:pos="426"/>
        </w:tabs>
        <w:spacing w:after="0" w:line="240" w:lineRule="auto"/>
        <w:rPr>
          <w:rFonts w:ascii="Calibri" w:hAnsi="Calibri" w:cs="Calibri"/>
          <w:color w:val="auto"/>
          <w:sz w:val="22"/>
          <w:szCs w:val="22"/>
        </w:rPr>
      </w:pPr>
      <w:r w:rsidRPr="007E2A65">
        <w:rPr>
          <w:rFonts w:ascii="Calibri" w:hAnsi="Calibri" w:cs="Calibri"/>
          <w:color w:val="auto"/>
          <w:sz w:val="22"/>
          <w:szCs w:val="22"/>
        </w:rPr>
        <w:t>Pozostawanie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okresie realizacji przedmiotu zapytania ofertowego</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 xml:space="preserve">pełnej </w:t>
      </w:r>
      <w:r w:rsidRPr="007E2A65">
        <w:rPr>
          <w:rFonts w:ascii="Calibri" w:hAnsi="Calibri" w:cs="Calibri"/>
          <w:color w:val="auto"/>
          <w:sz w:val="22"/>
          <w:szCs w:val="22"/>
        </w:rPr>
        <w:br/>
        <w:t xml:space="preserve">dyspozycyjności Zamawiającego rozumiane jako: </w:t>
      </w:r>
    </w:p>
    <w:p w14:paraId="679A2BE2" w14:textId="4FBC448C" w:rsidR="005E5019" w:rsidRPr="007E2A65" w:rsidRDefault="005E5019" w:rsidP="004248AF">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240" w:lineRule="auto"/>
        <w:rPr>
          <w:rFonts w:ascii="Calibri" w:hAnsi="Calibri" w:cs="Calibri"/>
          <w:color w:val="auto"/>
          <w:sz w:val="22"/>
          <w:szCs w:val="22"/>
        </w:rPr>
      </w:pPr>
      <w:r w:rsidRPr="007E2A65">
        <w:rPr>
          <w:rFonts w:ascii="Calibri" w:hAnsi="Calibri" w:cs="Calibri"/>
          <w:color w:val="auto"/>
          <w:sz w:val="22"/>
          <w:szCs w:val="22"/>
        </w:rPr>
        <w:t>realizacja przedmiotu zamówienia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miejscu</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czasie ściśle określonym przez Zamawiającego,</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oparciu</w:t>
      </w:r>
      <w:r w:rsidR="00681B7E" w:rsidRPr="007E2A65">
        <w:rPr>
          <w:rFonts w:ascii="Calibri" w:hAnsi="Calibri" w:cs="Calibri"/>
          <w:color w:val="auto"/>
          <w:sz w:val="22"/>
          <w:szCs w:val="22"/>
        </w:rPr>
        <w:t xml:space="preserve"> o </w:t>
      </w:r>
      <w:r w:rsidRPr="007E2A65">
        <w:rPr>
          <w:rFonts w:ascii="Calibri" w:hAnsi="Calibri" w:cs="Calibri"/>
          <w:color w:val="auto"/>
          <w:sz w:val="22"/>
          <w:szCs w:val="22"/>
        </w:rPr>
        <w:t>przedstawiany na bieżąco przez Zamawiającego harmonogram, uaktualniany</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odniesieniu do możliwości</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potrzeb Uczestników Projektu;</w:t>
      </w:r>
    </w:p>
    <w:p w14:paraId="209261F5" w14:textId="73AC7425" w:rsidR="005E5019" w:rsidRPr="007E2A65" w:rsidRDefault="005E5019" w:rsidP="004248AF">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240" w:lineRule="auto"/>
        <w:rPr>
          <w:rFonts w:ascii="Calibri" w:hAnsi="Calibri" w:cs="Calibri"/>
          <w:color w:val="auto"/>
          <w:sz w:val="22"/>
          <w:szCs w:val="22"/>
        </w:rPr>
      </w:pPr>
      <w:r w:rsidRPr="007E2A65">
        <w:rPr>
          <w:rFonts w:ascii="Calibri" w:hAnsi="Calibri" w:cs="Calibri"/>
          <w:color w:val="auto"/>
          <w:sz w:val="22"/>
          <w:szCs w:val="22"/>
        </w:rPr>
        <w:t>akceptacja organizacji zajęć</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godzinach 7-21 we wskazanych przez Zamawiającego miejscach, bez możliwości ich zmiany (pełna dyspozycyjność);</w:t>
      </w:r>
    </w:p>
    <w:p w14:paraId="2AC4BA37" w14:textId="518485F9" w:rsidR="005E5019" w:rsidRPr="007E2A65" w:rsidRDefault="005E5019" w:rsidP="004248AF">
      <w:pPr>
        <w:pStyle w:val="Akapitzlist"/>
        <w:numPr>
          <w:ilvl w:val="0"/>
          <w:numId w:val="10"/>
        </w:numPr>
        <w:tabs>
          <w:tab w:val="left" w:pos="0"/>
        </w:tabs>
        <w:spacing w:after="0" w:line="240" w:lineRule="auto"/>
        <w:rPr>
          <w:rFonts w:ascii="Calibri" w:hAnsi="Calibri" w:cs="Calibri"/>
          <w:color w:val="auto"/>
          <w:sz w:val="22"/>
          <w:szCs w:val="22"/>
        </w:rPr>
      </w:pPr>
      <w:r w:rsidRPr="007E2A65">
        <w:rPr>
          <w:rFonts w:ascii="Calibri" w:hAnsi="Calibri" w:cs="Calibri"/>
          <w:color w:val="auto"/>
          <w:sz w:val="22"/>
          <w:szCs w:val="22"/>
        </w:rPr>
        <w:t>Wymagana dyspozycyjność podyktowana jest dostosowaniem wsparcia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projekcie do zdiagnozowanych potrzeb</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możliwości Uczestników Projektu, zabezpieczeniem prawidłowej realizacji projektu oraz zapewnieniem zgodności działań</w:t>
      </w:r>
      <w:r w:rsidR="00681B7E" w:rsidRPr="007E2A65">
        <w:rPr>
          <w:rFonts w:ascii="Calibri" w:hAnsi="Calibri" w:cs="Calibri"/>
          <w:color w:val="auto"/>
          <w:sz w:val="22"/>
          <w:szCs w:val="22"/>
        </w:rPr>
        <w:t xml:space="preserve"> z </w:t>
      </w:r>
      <w:r w:rsidRPr="007E2A65">
        <w:rPr>
          <w:rFonts w:ascii="Calibri" w:hAnsi="Calibri" w:cs="Calibri"/>
          <w:bCs/>
          <w:color w:val="auto"/>
          <w:sz w:val="22"/>
          <w:szCs w:val="22"/>
        </w:rPr>
        <w:t>Wytycznymi</w:t>
      </w:r>
      <w:r w:rsidR="00681B7E" w:rsidRPr="007E2A65">
        <w:rPr>
          <w:rFonts w:ascii="Calibri" w:hAnsi="Calibri" w:cs="Calibri"/>
          <w:bCs/>
          <w:color w:val="auto"/>
          <w:sz w:val="22"/>
          <w:szCs w:val="22"/>
        </w:rPr>
        <w:t xml:space="preserve"> w </w:t>
      </w:r>
      <w:r w:rsidRPr="007E2A65">
        <w:rPr>
          <w:rFonts w:ascii="Calibri" w:hAnsi="Calibri" w:cs="Calibri"/>
          <w:bCs/>
          <w:color w:val="auto"/>
          <w:sz w:val="22"/>
          <w:szCs w:val="22"/>
        </w:rPr>
        <w:t>zakresie kwalifikowalności wydatków.</w:t>
      </w:r>
    </w:p>
    <w:p w14:paraId="58288B06" w14:textId="031B09A5" w:rsidR="005E5019" w:rsidRPr="007E2A65" w:rsidRDefault="005E5019" w:rsidP="004248AF">
      <w:pPr>
        <w:pStyle w:val="Akapitzlist"/>
        <w:numPr>
          <w:ilvl w:val="0"/>
          <w:numId w:val="14"/>
        </w:numPr>
        <w:tabs>
          <w:tab w:val="left" w:pos="0"/>
        </w:tabs>
        <w:spacing w:after="0" w:line="240" w:lineRule="auto"/>
        <w:rPr>
          <w:rFonts w:ascii="Calibri" w:hAnsi="Calibri" w:cs="Calibri"/>
          <w:color w:val="auto"/>
          <w:sz w:val="22"/>
          <w:szCs w:val="22"/>
        </w:rPr>
      </w:pPr>
      <w:r w:rsidRPr="007E2A65">
        <w:rPr>
          <w:rFonts w:ascii="Calibri" w:hAnsi="Calibri" w:cs="Calibri"/>
          <w:color w:val="auto"/>
          <w:sz w:val="22"/>
          <w:szCs w:val="22"/>
        </w:rPr>
        <w:t>Prawidłowa</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efektywna realizacja powierzonych zadań</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okresie trwania umowy.</w:t>
      </w:r>
    </w:p>
    <w:p w14:paraId="266A441E" w14:textId="6E423963" w:rsidR="005E5019" w:rsidRPr="007E2A65" w:rsidRDefault="005E5019" w:rsidP="004248AF">
      <w:pPr>
        <w:pStyle w:val="Akapitzlist"/>
        <w:numPr>
          <w:ilvl w:val="0"/>
          <w:numId w:val="14"/>
        </w:numPr>
        <w:tabs>
          <w:tab w:val="left" w:pos="0"/>
          <w:tab w:val="left" w:pos="426"/>
        </w:tabs>
        <w:spacing w:after="0" w:line="240" w:lineRule="auto"/>
        <w:rPr>
          <w:rFonts w:ascii="Calibri" w:hAnsi="Calibri" w:cs="Calibri"/>
          <w:color w:val="auto"/>
          <w:sz w:val="22"/>
          <w:szCs w:val="22"/>
        </w:rPr>
      </w:pPr>
      <w:r w:rsidRPr="007E2A65">
        <w:rPr>
          <w:rFonts w:ascii="Calibri" w:hAnsi="Calibri" w:cs="Calibri"/>
          <w:color w:val="auto"/>
          <w:sz w:val="22"/>
          <w:szCs w:val="22"/>
        </w:rPr>
        <w:t>Systematyczne</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terminowe przekazywanie dokumentacji,</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tym oryginałów list obecności, dzienników</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innych dokumentów związanych</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realizacją usług wraz</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wystawieniem faktury VAT/rachunku zgodnie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umową.</w:t>
      </w:r>
    </w:p>
    <w:p w14:paraId="55C3EBB1" w14:textId="4AA99C8A" w:rsidR="005E5019" w:rsidRPr="007E2A65" w:rsidRDefault="005E5019" w:rsidP="004248AF">
      <w:pPr>
        <w:pStyle w:val="Akapitzlist"/>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426"/>
        </w:tabs>
        <w:spacing w:after="0" w:line="240" w:lineRule="auto"/>
        <w:contextualSpacing/>
        <w:rPr>
          <w:rFonts w:ascii="Calibri" w:hAnsi="Calibri" w:cs="Calibri"/>
          <w:color w:val="auto"/>
          <w:sz w:val="22"/>
          <w:szCs w:val="22"/>
        </w:rPr>
      </w:pPr>
      <w:r w:rsidRPr="007E2A65">
        <w:rPr>
          <w:rFonts w:ascii="Calibri" w:hAnsi="Calibri" w:cs="Calibri"/>
          <w:color w:val="auto"/>
          <w:sz w:val="22"/>
          <w:szCs w:val="22"/>
        </w:rPr>
        <w:t>Informowanie uczestników</w:t>
      </w:r>
      <w:r w:rsidR="00681B7E" w:rsidRPr="007E2A65">
        <w:rPr>
          <w:rFonts w:ascii="Calibri" w:hAnsi="Calibri" w:cs="Calibri"/>
          <w:color w:val="auto"/>
          <w:sz w:val="22"/>
          <w:szCs w:val="22"/>
        </w:rPr>
        <w:t xml:space="preserve"> o </w:t>
      </w:r>
      <w:r w:rsidRPr="007E2A65">
        <w:rPr>
          <w:rFonts w:ascii="Calibri" w:hAnsi="Calibri" w:cs="Calibri"/>
          <w:color w:val="auto"/>
          <w:sz w:val="22"/>
          <w:szCs w:val="22"/>
        </w:rPr>
        <w:t>współfinansowaniu ze środków Unii Europejskiej.</w:t>
      </w:r>
    </w:p>
    <w:p w14:paraId="5835D95D" w14:textId="77777777" w:rsidR="005E5019" w:rsidRPr="007E2A65" w:rsidRDefault="005E5019" w:rsidP="004248AF">
      <w:pPr>
        <w:tabs>
          <w:tab w:val="left" w:pos="709"/>
        </w:tabs>
        <w:ind w:left="709"/>
        <w:jc w:val="both"/>
        <w:rPr>
          <w:rFonts w:ascii="Calibri" w:hAnsi="Calibri" w:cs="Calibri"/>
          <w:color w:val="auto"/>
          <w:sz w:val="22"/>
          <w:szCs w:val="22"/>
        </w:rPr>
      </w:pPr>
    </w:p>
    <w:p w14:paraId="24E0AC7D" w14:textId="0ECC1334" w:rsidR="005E5019" w:rsidRPr="007E2A65" w:rsidRDefault="005E5019" w:rsidP="004248AF">
      <w:pPr>
        <w:pStyle w:val="TreA"/>
        <w:jc w:val="both"/>
        <w:rPr>
          <w:rStyle w:val="xbe"/>
          <w:rFonts w:ascii="Calibri" w:hAnsi="Calibri" w:cs="Calibri"/>
          <w:b/>
          <w:bCs/>
          <w:color w:val="auto"/>
        </w:rPr>
      </w:pPr>
      <w:r w:rsidRPr="007E2A65">
        <w:rPr>
          <w:rStyle w:val="xbe"/>
          <w:rFonts w:ascii="Calibri" w:hAnsi="Calibri" w:cs="Calibri"/>
          <w:b/>
          <w:bCs/>
          <w:color w:val="auto"/>
          <w:u w:val="single"/>
        </w:rPr>
        <w:t>Kryteria</w:t>
      </w:r>
      <w:r w:rsidR="00681B7E" w:rsidRPr="007E2A65">
        <w:rPr>
          <w:rStyle w:val="xbe"/>
          <w:rFonts w:ascii="Calibri" w:hAnsi="Calibri" w:cs="Calibri"/>
          <w:b/>
          <w:bCs/>
          <w:color w:val="auto"/>
          <w:u w:val="single"/>
        </w:rPr>
        <w:t xml:space="preserve"> i </w:t>
      </w:r>
      <w:r w:rsidRPr="007E2A65">
        <w:rPr>
          <w:rStyle w:val="xbe"/>
          <w:rFonts w:ascii="Calibri" w:hAnsi="Calibri" w:cs="Calibri"/>
          <w:b/>
          <w:bCs/>
          <w:color w:val="auto"/>
          <w:u w:val="single"/>
        </w:rPr>
        <w:t>sposób oceny ofert</w:t>
      </w:r>
      <w:r w:rsidRPr="007E2A65">
        <w:rPr>
          <w:rStyle w:val="xbe"/>
          <w:rFonts w:ascii="Calibri" w:hAnsi="Calibri" w:cs="Calibri"/>
          <w:b/>
          <w:bCs/>
          <w:color w:val="auto"/>
        </w:rPr>
        <w:t xml:space="preserve">: </w:t>
      </w:r>
    </w:p>
    <w:p w14:paraId="5A45F9DF" w14:textId="70A822A5"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Po spełnieniu przez oferentów wszystkich wskazanych wyżej kryteriów</w:t>
      </w:r>
      <w:r w:rsidR="00681B7E" w:rsidRPr="007E2A65">
        <w:rPr>
          <w:rStyle w:val="xbe"/>
          <w:rFonts w:ascii="Calibri" w:hAnsi="Calibri" w:cs="Calibri"/>
          <w:color w:val="auto"/>
        </w:rPr>
        <w:t xml:space="preserve"> i </w:t>
      </w:r>
      <w:r w:rsidRPr="007E2A65">
        <w:rPr>
          <w:rStyle w:val="xbe"/>
          <w:rFonts w:ascii="Calibri" w:hAnsi="Calibri" w:cs="Calibri"/>
          <w:color w:val="auto"/>
        </w:rPr>
        <w:t>warunków udziału</w:t>
      </w:r>
      <w:r w:rsidR="00681B7E" w:rsidRPr="007E2A65">
        <w:rPr>
          <w:rStyle w:val="xbe"/>
          <w:rFonts w:ascii="Calibri" w:hAnsi="Calibri" w:cs="Calibri"/>
          <w:color w:val="auto"/>
        </w:rPr>
        <w:t xml:space="preserve"> w </w:t>
      </w:r>
      <w:r w:rsidRPr="007E2A65">
        <w:rPr>
          <w:rStyle w:val="xbe"/>
          <w:rFonts w:ascii="Calibri" w:hAnsi="Calibri" w:cs="Calibri"/>
          <w:color w:val="auto"/>
        </w:rPr>
        <w:t>postępowaniu, każda ważna oferta poddana zostanie ocenie punktowej. Zamawiający przy wyborze oferty będzie kierował się następującymi kryteriami:</w:t>
      </w:r>
    </w:p>
    <w:p w14:paraId="498FBE45" w14:textId="77777777" w:rsidR="005E5019" w:rsidRPr="007E2A65" w:rsidRDefault="005E5019" w:rsidP="004248AF">
      <w:pPr>
        <w:pStyle w:val="TreA"/>
        <w:jc w:val="both"/>
        <w:rPr>
          <w:rFonts w:ascii="Calibri" w:hAnsi="Calibri" w:cs="Calibri"/>
          <w:color w:val="auto"/>
        </w:rPr>
      </w:pPr>
    </w:p>
    <w:p w14:paraId="0D779317" w14:textId="77777777" w:rsidR="00D122C6" w:rsidRPr="007E2A65" w:rsidRDefault="00D122C6" w:rsidP="004248AF">
      <w:pPr>
        <w:pStyle w:val="TreA"/>
        <w:jc w:val="both"/>
        <w:rPr>
          <w:rFonts w:ascii="Calibri" w:hAnsi="Calibri" w:cs="Calibri"/>
          <w:color w:val="auto"/>
        </w:rPr>
      </w:pPr>
    </w:p>
    <w:p w14:paraId="2A834A3D" w14:textId="125527B1" w:rsidR="005E5019" w:rsidRPr="007E2A65" w:rsidRDefault="005E5019" w:rsidP="004248AF">
      <w:pPr>
        <w:pStyle w:val="TreA"/>
        <w:jc w:val="both"/>
        <w:rPr>
          <w:rStyle w:val="xbe"/>
          <w:rFonts w:ascii="Calibri" w:hAnsi="Calibri" w:cs="Calibri"/>
          <w:color w:val="auto"/>
          <w:u w:val="single"/>
        </w:rPr>
      </w:pPr>
      <w:r w:rsidRPr="007E2A65">
        <w:rPr>
          <w:rStyle w:val="xbe"/>
          <w:rFonts w:ascii="Calibri" w:hAnsi="Calibri" w:cs="Calibri"/>
          <w:color w:val="auto"/>
          <w:u w:val="single"/>
        </w:rPr>
        <w:lastRenderedPageBreak/>
        <w:t xml:space="preserve">1 Kryterium </w:t>
      </w:r>
      <w:r w:rsidR="00B351C4" w:rsidRPr="007E2A65">
        <w:rPr>
          <w:rStyle w:val="xbe"/>
          <w:rFonts w:ascii="Calibri" w:hAnsi="Calibri" w:cs="Calibri"/>
          <w:color w:val="auto"/>
          <w:u w:val="single"/>
        </w:rPr>
        <w:t>6</w:t>
      </w:r>
      <w:r w:rsidRPr="007E2A65">
        <w:rPr>
          <w:rStyle w:val="xbe"/>
          <w:rFonts w:ascii="Calibri" w:hAnsi="Calibri" w:cs="Calibri"/>
          <w:color w:val="auto"/>
          <w:u w:val="single"/>
        </w:rPr>
        <w:t>0% cena:</w:t>
      </w:r>
    </w:p>
    <w:p w14:paraId="09C3D297" w14:textId="77777777" w:rsidR="005E5019" w:rsidRPr="007E2A65" w:rsidRDefault="005E5019" w:rsidP="004248AF">
      <w:pPr>
        <w:pStyle w:val="TreA"/>
        <w:jc w:val="both"/>
        <w:rPr>
          <w:rFonts w:ascii="Calibri" w:hAnsi="Calibri" w:cs="Calibri"/>
          <w:color w:val="auto"/>
        </w:rPr>
      </w:pPr>
    </w:p>
    <w:p w14:paraId="3872A8D2" w14:textId="055FD71B"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Cena powinna być podana</w:t>
      </w:r>
      <w:r w:rsidR="00681B7E" w:rsidRPr="007E2A65">
        <w:rPr>
          <w:rStyle w:val="xbe"/>
          <w:rFonts w:ascii="Calibri" w:hAnsi="Calibri" w:cs="Calibri"/>
          <w:color w:val="auto"/>
        </w:rPr>
        <w:t xml:space="preserve"> w </w:t>
      </w:r>
      <w:r w:rsidRPr="007E2A65">
        <w:rPr>
          <w:rStyle w:val="xbe"/>
          <w:rFonts w:ascii="Calibri" w:hAnsi="Calibri" w:cs="Calibri"/>
          <w:color w:val="auto"/>
        </w:rPr>
        <w:t>złotych wraz ze wszystkimi należnymi podatkami</w:t>
      </w:r>
      <w:r w:rsidR="00681B7E" w:rsidRPr="007E2A65">
        <w:rPr>
          <w:rStyle w:val="xbe"/>
          <w:rFonts w:ascii="Calibri" w:hAnsi="Calibri" w:cs="Calibri"/>
          <w:color w:val="auto"/>
        </w:rPr>
        <w:t xml:space="preserve"> i </w:t>
      </w:r>
      <w:r w:rsidRPr="007E2A65">
        <w:rPr>
          <w:rStyle w:val="xbe"/>
          <w:rFonts w:ascii="Calibri" w:hAnsi="Calibri" w:cs="Calibri"/>
          <w:color w:val="auto"/>
        </w:rPr>
        <w:t>obciążaniami.</w:t>
      </w:r>
    </w:p>
    <w:p w14:paraId="21C36273"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Punkty przyznawane za kryterium cena będą liczone wg następującego wzoru:</w:t>
      </w:r>
    </w:p>
    <w:p w14:paraId="5FA4874E" w14:textId="20C8A323"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C=(Cmin:C0)x</w:t>
      </w:r>
      <w:r w:rsidR="00B351C4" w:rsidRPr="007E2A65">
        <w:rPr>
          <w:rStyle w:val="xbe"/>
          <w:rFonts w:ascii="Calibri" w:hAnsi="Calibri" w:cs="Calibri"/>
          <w:color w:val="auto"/>
        </w:rPr>
        <w:t>6</w:t>
      </w:r>
      <w:r w:rsidRPr="007E2A65">
        <w:rPr>
          <w:rStyle w:val="xbe"/>
          <w:rFonts w:ascii="Calibri" w:hAnsi="Calibri" w:cs="Calibri"/>
          <w:color w:val="auto"/>
        </w:rPr>
        <w:t xml:space="preserve">0 </w:t>
      </w:r>
    </w:p>
    <w:p w14:paraId="45E797A6"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gdzie:</w:t>
      </w:r>
    </w:p>
    <w:p w14:paraId="60B18CC0"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C- liczba punktów przyznane danej ofercie,</w:t>
      </w:r>
    </w:p>
    <w:p w14:paraId="16718C9A" w14:textId="77777777" w:rsidR="005E5019" w:rsidRPr="007E2A65" w:rsidRDefault="005E5019" w:rsidP="004248AF">
      <w:pPr>
        <w:pStyle w:val="TreA"/>
        <w:jc w:val="both"/>
        <w:rPr>
          <w:rStyle w:val="xbe"/>
          <w:rFonts w:ascii="Calibri" w:hAnsi="Calibri" w:cs="Calibri"/>
          <w:color w:val="auto"/>
        </w:rPr>
      </w:pPr>
      <w:proofErr w:type="spellStart"/>
      <w:r w:rsidRPr="007E2A65">
        <w:rPr>
          <w:rStyle w:val="xbe"/>
          <w:rFonts w:ascii="Calibri" w:hAnsi="Calibri" w:cs="Calibri"/>
          <w:color w:val="auto"/>
        </w:rPr>
        <w:t>Cmin</w:t>
      </w:r>
      <w:proofErr w:type="spellEnd"/>
      <w:r w:rsidRPr="007E2A65">
        <w:rPr>
          <w:rStyle w:val="xbe"/>
          <w:rFonts w:ascii="Calibri" w:hAnsi="Calibri" w:cs="Calibri"/>
          <w:color w:val="auto"/>
        </w:rPr>
        <w:t>- najniższa cena pośród ważnych ofert</w:t>
      </w:r>
    </w:p>
    <w:p w14:paraId="1D2BA42C"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C0- Cena obliczona badanej oferty</w:t>
      </w:r>
    </w:p>
    <w:p w14:paraId="2E45F69D" w14:textId="16DC9D89"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Maksymalnie liczba punktów do uzyskania przez Wykonawcę</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kryterium cena wynosi </w:t>
      </w:r>
      <w:r w:rsidR="00B351C4" w:rsidRPr="007E2A65">
        <w:rPr>
          <w:rStyle w:val="xbe"/>
          <w:rFonts w:ascii="Calibri" w:hAnsi="Calibri" w:cs="Calibri"/>
          <w:color w:val="auto"/>
        </w:rPr>
        <w:t>6</w:t>
      </w:r>
      <w:r w:rsidRPr="007E2A65">
        <w:rPr>
          <w:rStyle w:val="xbe"/>
          <w:rFonts w:ascii="Calibri" w:hAnsi="Calibri" w:cs="Calibri"/>
          <w:color w:val="auto"/>
        </w:rPr>
        <w:t>0.</w:t>
      </w:r>
    </w:p>
    <w:p w14:paraId="4D12BB94" w14:textId="77777777" w:rsidR="005E5019" w:rsidRPr="007E2A65" w:rsidRDefault="005E5019" w:rsidP="004248AF">
      <w:pPr>
        <w:pStyle w:val="TreA"/>
        <w:jc w:val="both"/>
        <w:rPr>
          <w:rFonts w:ascii="Calibri" w:hAnsi="Calibri" w:cs="Calibri"/>
          <w:color w:val="auto"/>
        </w:rPr>
      </w:pPr>
    </w:p>
    <w:p w14:paraId="62B2EEBC" w14:textId="26EE7350" w:rsidR="005E5019" w:rsidRPr="007E2A65" w:rsidRDefault="005E5019" w:rsidP="004248AF">
      <w:pPr>
        <w:pStyle w:val="TreA"/>
        <w:jc w:val="both"/>
        <w:rPr>
          <w:rStyle w:val="xbe"/>
          <w:rFonts w:ascii="Calibri" w:hAnsi="Calibri" w:cs="Calibri"/>
          <w:color w:val="auto"/>
          <w:u w:val="single"/>
        </w:rPr>
      </w:pPr>
      <w:r w:rsidRPr="007E2A65">
        <w:rPr>
          <w:rStyle w:val="xbe"/>
          <w:rFonts w:ascii="Calibri" w:hAnsi="Calibri" w:cs="Calibri"/>
          <w:color w:val="auto"/>
          <w:u w:val="single"/>
        </w:rPr>
        <w:t xml:space="preserve">2 Kryterium </w:t>
      </w:r>
      <w:r w:rsidR="00B351C4" w:rsidRPr="007E2A65">
        <w:rPr>
          <w:rStyle w:val="xbe"/>
          <w:rFonts w:ascii="Calibri" w:hAnsi="Calibri" w:cs="Calibri"/>
          <w:color w:val="auto"/>
          <w:u w:val="single"/>
        </w:rPr>
        <w:t>2</w:t>
      </w:r>
      <w:r w:rsidRPr="007E2A65">
        <w:rPr>
          <w:rStyle w:val="xbe"/>
          <w:rFonts w:ascii="Calibri" w:hAnsi="Calibri" w:cs="Calibri"/>
          <w:color w:val="auto"/>
          <w:u w:val="single"/>
        </w:rPr>
        <w:t>0%  Gotowość do realizacji zamówienia</w:t>
      </w:r>
    </w:p>
    <w:p w14:paraId="057D9790" w14:textId="5248A6F3"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Najwyższą liczbę̨ punktów otrzyma oferta zawierająca najkrótszy okres (liczony</w:t>
      </w:r>
      <w:r w:rsidR="00681B7E" w:rsidRPr="007E2A65">
        <w:rPr>
          <w:rStyle w:val="xbe"/>
          <w:rFonts w:ascii="Calibri" w:hAnsi="Calibri" w:cs="Calibri"/>
          <w:color w:val="auto"/>
        </w:rPr>
        <w:t xml:space="preserve"> w </w:t>
      </w:r>
      <w:r w:rsidRPr="007E2A65">
        <w:rPr>
          <w:rStyle w:val="xbe"/>
          <w:rFonts w:ascii="Calibri" w:hAnsi="Calibri" w:cs="Calibri"/>
          <w:color w:val="auto"/>
        </w:rPr>
        <w:t>dniach) pomiędzy dniem przekazania przez Zamawiającego Wykonawcy każdorazowo wezwania do zrealizowania zajęć (danej sesji zajęć),</w:t>
      </w:r>
      <w:r w:rsidR="00681B7E" w:rsidRPr="007E2A65">
        <w:rPr>
          <w:rStyle w:val="xbe"/>
          <w:rFonts w:ascii="Calibri" w:hAnsi="Calibri" w:cs="Calibri"/>
          <w:color w:val="auto"/>
        </w:rPr>
        <w:t xml:space="preserve"> a </w:t>
      </w:r>
      <w:r w:rsidRPr="007E2A65">
        <w:rPr>
          <w:rStyle w:val="xbe"/>
          <w:rFonts w:ascii="Calibri" w:hAnsi="Calibri" w:cs="Calibri"/>
          <w:color w:val="auto"/>
        </w:rPr>
        <w:t>dniem rozpoczęcia tych zajęć (przykładowo, jeżeli Wykonawca wskaże</w:t>
      </w:r>
      <w:r w:rsidR="00681B7E" w:rsidRPr="007E2A65">
        <w:rPr>
          <w:rStyle w:val="xbe"/>
          <w:rFonts w:ascii="Calibri" w:hAnsi="Calibri" w:cs="Calibri"/>
          <w:color w:val="auto"/>
        </w:rPr>
        <w:t xml:space="preserve"> w </w:t>
      </w:r>
      <w:r w:rsidRPr="007E2A65">
        <w:rPr>
          <w:rStyle w:val="xbe"/>
          <w:rFonts w:ascii="Calibri" w:hAnsi="Calibri" w:cs="Calibri"/>
          <w:color w:val="auto"/>
        </w:rPr>
        <w:t>ofercie okres 14 dni, to Zamawiający będzie uprawniony każdorazowo wyznaczyć́ termin zajęć (danej sesji zajęć) najwcześniej na dzień́ wypadający 14 dni po przekazaniu Wykonawcy wezwania;</w:t>
      </w:r>
      <w:r w:rsidR="00681B7E" w:rsidRPr="007E2A65">
        <w:rPr>
          <w:rStyle w:val="xbe"/>
          <w:rFonts w:ascii="Calibri" w:hAnsi="Calibri" w:cs="Calibri"/>
          <w:color w:val="auto"/>
        </w:rPr>
        <w:t xml:space="preserve"> w </w:t>
      </w:r>
      <w:r w:rsidRPr="007E2A65">
        <w:rPr>
          <w:rStyle w:val="xbe"/>
          <w:rFonts w:ascii="Calibri" w:hAnsi="Calibri" w:cs="Calibri"/>
          <w:color w:val="auto"/>
        </w:rPr>
        <w:t>przypadku niezrealizowania zajęć</w:t>
      </w:r>
      <w:r w:rsidR="00681B7E" w:rsidRPr="007E2A65">
        <w:rPr>
          <w:rStyle w:val="xbe"/>
          <w:rFonts w:ascii="Calibri" w:hAnsi="Calibri" w:cs="Calibri"/>
          <w:color w:val="auto"/>
        </w:rPr>
        <w:t xml:space="preserve"> w </w:t>
      </w:r>
      <w:r w:rsidRPr="007E2A65">
        <w:rPr>
          <w:rStyle w:val="xbe"/>
          <w:rFonts w:ascii="Calibri" w:hAnsi="Calibri" w:cs="Calibri"/>
          <w:color w:val="auto"/>
        </w:rPr>
        <w:t>miejscu</w:t>
      </w:r>
      <w:r w:rsidR="00681B7E" w:rsidRPr="007E2A65">
        <w:rPr>
          <w:rStyle w:val="xbe"/>
          <w:rFonts w:ascii="Calibri" w:hAnsi="Calibri" w:cs="Calibri"/>
          <w:color w:val="auto"/>
        </w:rPr>
        <w:t xml:space="preserve"> i </w:t>
      </w:r>
      <w:r w:rsidRPr="007E2A65">
        <w:rPr>
          <w:rStyle w:val="xbe"/>
          <w:rFonts w:ascii="Calibri" w:hAnsi="Calibri" w:cs="Calibri"/>
          <w:color w:val="auto"/>
        </w:rPr>
        <w:t>terminie wskazanym przez Zamawiającego, Wykonawca podlega karze umownej), zgodnie ze wzorem:</w:t>
      </w:r>
    </w:p>
    <w:p w14:paraId="3E2C2D0E"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Punkty przyznawane za kryterium gotowości będą liczone wg następującego wzoru:</w:t>
      </w:r>
    </w:p>
    <w:p w14:paraId="3FC93F56" w14:textId="7B7B856B"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 xml:space="preserve">G = (G min : G 0 ) x </w:t>
      </w:r>
      <w:r w:rsidR="00B351C4" w:rsidRPr="007E2A65">
        <w:rPr>
          <w:rStyle w:val="xbe"/>
          <w:rFonts w:ascii="Calibri" w:hAnsi="Calibri" w:cs="Calibri"/>
          <w:color w:val="auto"/>
        </w:rPr>
        <w:t>2</w:t>
      </w:r>
      <w:r w:rsidRPr="007E2A65">
        <w:rPr>
          <w:rStyle w:val="xbe"/>
          <w:rFonts w:ascii="Calibri" w:hAnsi="Calibri" w:cs="Calibri"/>
          <w:color w:val="auto"/>
        </w:rPr>
        <w:t>0</w:t>
      </w:r>
    </w:p>
    <w:p w14:paraId="268FAA80"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gdzie:</w:t>
      </w:r>
    </w:p>
    <w:p w14:paraId="5EAF3D2A" w14:textId="19413CFF"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G – liczba punktów przyznana danej ofercie,</w:t>
      </w:r>
    </w:p>
    <w:p w14:paraId="03CA5033"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G min – najwyższa gotowość ( najmniejsza liczba dni) spośród ważnych ofert,</w:t>
      </w:r>
    </w:p>
    <w:p w14:paraId="03736323"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G 0 – gotowość (liczba dni) obliczona badanej oferty.</w:t>
      </w:r>
    </w:p>
    <w:p w14:paraId="7CAEE870" w14:textId="070AF2CA"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Maksymalna liczba punktów do uzyskania przez Wykonawcę</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kryterium gotowości wynosi </w:t>
      </w:r>
      <w:r w:rsidR="00B351C4" w:rsidRPr="007E2A65">
        <w:rPr>
          <w:rStyle w:val="xbe"/>
          <w:rFonts w:ascii="Calibri" w:hAnsi="Calibri" w:cs="Calibri"/>
          <w:color w:val="auto"/>
        </w:rPr>
        <w:t>2</w:t>
      </w:r>
      <w:r w:rsidRPr="007E2A65">
        <w:rPr>
          <w:rStyle w:val="xbe"/>
          <w:rFonts w:ascii="Calibri" w:hAnsi="Calibri" w:cs="Calibri"/>
          <w:color w:val="auto"/>
        </w:rPr>
        <w:t>0.</w:t>
      </w:r>
    </w:p>
    <w:p w14:paraId="53AC453E" w14:textId="77777777" w:rsidR="00B351C4" w:rsidRPr="007E2A65" w:rsidRDefault="00B351C4" w:rsidP="00B351C4">
      <w:pPr>
        <w:pStyle w:val="TreA"/>
        <w:jc w:val="both"/>
        <w:rPr>
          <w:rStyle w:val="xbe"/>
          <w:rFonts w:ascii="Calibri" w:hAnsi="Calibri" w:cs="Calibri"/>
          <w:color w:val="auto"/>
        </w:rPr>
      </w:pPr>
    </w:p>
    <w:p w14:paraId="31BC52D9" w14:textId="6DA2E2FC" w:rsidR="00B351C4" w:rsidRPr="007E2A65" w:rsidRDefault="00543604" w:rsidP="00B351C4">
      <w:pPr>
        <w:pStyle w:val="TreA"/>
        <w:numPr>
          <w:ilvl w:val="0"/>
          <w:numId w:val="25"/>
        </w:numPr>
        <w:ind w:left="142" w:hanging="142"/>
        <w:jc w:val="both"/>
        <w:rPr>
          <w:rStyle w:val="xbe"/>
          <w:rFonts w:ascii="Calibri" w:hAnsi="Calibri" w:cs="Calibri"/>
          <w:color w:val="auto"/>
          <w:u w:val="single"/>
        </w:rPr>
      </w:pPr>
      <w:r w:rsidRPr="007E2A65">
        <w:rPr>
          <w:rStyle w:val="xbe"/>
          <w:rFonts w:ascii="Calibri" w:hAnsi="Calibri" w:cs="Calibri"/>
          <w:color w:val="auto"/>
          <w:u w:val="single"/>
        </w:rPr>
        <w:t>Kryterium 20% -</w:t>
      </w:r>
      <w:r w:rsidR="00B351C4" w:rsidRPr="007E2A65">
        <w:rPr>
          <w:rStyle w:val="xbe"/>
          <w:rFonts w:ascii="Calibri" w:hAnsi="Calibri" w:cs="Calibri"/>
          <w:color w:val="auto"/>
          <w:u w:val="single"/>
        </w:rPr>
        <w:t>Doświadczenie doradcy zawodowego:</w:t>
      </w:r>
    </w:p>
    <w:p w14:paraId="70C23765" w14:textId="4A1EB6D6" w:rsidR="00543604" w:rsidRPr="007E2A65" w:rsidRDefault="00543604" w:rsidP="00D122C6">
      <w:pPr>
        <w:pStyle w:val="TreA"/>
        <w:jc w:val="both"/>
        <w:rPr>
          <w:rStyle w:val="xbe"/>
          <w:rFonts w:ascii="Calibri" w:hAnsi="Calibri" w:cs="Calibri"/>
          <w:color w:val="auto"/>
        </w:rPr>
      </w:pPr>
      <w:r w:rsidRPr="007E2A65">
        <w:rPr>
          <w:rStyle w:val="xbe"/>
          <w:rFonts w:ascii="Calibri" w:hAnsi="Calibri" w:cs="Calibri"/>
          <w:color w:val="auto"/>
        </w:rPr>
        <w:t>W kryterium punktowane będzie doświadczenie osoby delegowanej do przeprowadzenia bezpośredniego wsparcia</w:t>
      </w:r>
    </w:p>
    <w:p w14:paraId="26715E4D" w14:textId="77777777" w:rsidR="00B351C4" w:rsidRPr="007E2A65" w:rsidRDefault="00B351C4" w:rsidP="00B351C4">
      <w:pPr>
        <w:pStyle w:val="TreA"/>
        <w:rPr>
          <w:rFonts w:ascii="Calibri" w:hAnsi="Calibri" w:cs="Calibri"/>
          <w:color w:val="auto"/>
        </w:rPr>
      </w:pPr>
      <w:r w:rsidRPr="007E2A65">
        <w:rPr>
          <w:rFonts w:ascii="Calibri" w:hAnsi="Calibri" w:cs="Calibri"/>
          <w:color w:val="auto"/>
        </w:rPr>
        <w:t>201 - 1000 godzin - 0 pkt</w:t>
      </w:r>
    </w:p>
    <w:p w14:paraId="663B7308" w14:textId="60E54150" w:rsidR="00B351C4" w:rsidRPr="007E2A65" w:rsidRDefault="00B351C4" w:rsidP="00B351C4">
      <w:pPr>
        <w:pStyle w:val="TreA"/>
        <w:rPr>
          <w:rFonts w:ascii="Calibri" w:hAnsi="Calibri" w:cs="Calibri"/>
          <w:color w:val="auto"/>
        </w:rPr>
      </w:pPr>
      <w:r w:rsidRPr="007E2A65">
        <w:rPr>
          <w:rFonts w:ascii="Calibri" w:hAnsi="Calibri" w:cs="Calibri"/>
          <w:color w:val="auto"/>
        </w:rPr>
        <w:t xml:space="preserve">1001 </w:t>
      </w:r>
      <w:r w:rsidR="00543604" w:rsidRPr="007E2A65">
        <w:rPr>
          <w:rFonts w:ascii="Calibri" w:hAnsi="Calibri" w:cs="Calibri"/>
          <w:color w:val="auto"/>
        </w:rPr>
        <w:t>–</w:t>
      </w:r>
      <w:r w:rsidRPr="007E2A65">
        <w:rPr>
          <w:rFonts w:ascii="Calibri" w:hAnsi="Calibri" w:cs="Calibri"/>
          <w:color w:val="auto"/>
        </w:rPr>
        <w:t xml:space="preserve"> 2000</w:t>
      </w:r>
      <w:r w:rsidR="00543604" w:rsidRPr="007E2A65">
        <w:rPr>
          <w:rFonts w:ascii="Calibri" w:hAnsi="Calibri" w:cs="Calibri"/>
          <w:color w:val="auto"/>
        </w:rPr>
        <w:t xml:space="preserve"> godzin</w:t>
      </w:r>
      <w:r w:rsidRPr="007E2A65">
        <w:rPr>
          <w:rFonts w:ascii="Calibri" w:hAnsi="Calibri" w:cs="Calibri"/>
          <w:color w:val="auto"/>
        </w:rPr>
        <w:t xml:space="preserve"> - 5 pkt</w:t>
      </w:r>
    </w:p>
    <w:p w14:paraId="11B8E98D" w14:textId="77777777" w:rsidR="00B351C4" w:rsidRPr="007E2A65" w:rsidRDefault="00B351C4" w:rsidP="00B351C4">
      <w:pPr>
        <w:pStyle w:val="TreA"/>
        <w:rPr>
          <w:rFonts w:ascii="Calibri" w:hAnsi="Calibri" w:cs="Calibri"/>
          <w:color w:val="auto"/>
        </w:rPr>
      </w:pPr>
      <w:r w:rsidRPr="007E2A65">
        <w:rPr>
          <w:rFonts w:ascii="Calibri" w:hAnsi="Calibri" w:cs="Calibri"/>
          <w:color w:val="auto"/>
        </w:rPr>
        <w:t>2001 - 3000 godzin - 10 pkt</w:t>
      </w:r>
    </w:p>
    <w:p w14:paraId="7DE4926C" w14:textId="77777777" w:rsidR="00B351C4" w:rsidRPr="007E2A65" w:rsidRDefault="00B351C4" w:rsidP="00B351C4">
      <w:pPr>
        <w:pStyle w:val="TreA"/>
        <w:rPr>
          <w:rFonts w:ascii="Calibri" w:hAnsi="Calibri" w:cs="Calibri"/>
          <w:color w:val="auto"/>
        </w:rPr>
      </w:pPr>
      <w:r w:rsidRPr="007E2A65">
        <w:rPr>
          <w:rFonts w:ascii="Calibri" w:hAnsi="Calibri" w:cs="Calibri"/>
          <w:color w:val="auto"/>
        </w:rPr>
        <w:t>3001 lub więcej - 20 pkt</w:t>
      </w:r>
    </w:p>
    <w:p w14:paraId="5D180FC4" w14:textId="77777777" w:rsidR="005E5019" w:rsidRPr="007E2A65" w:rsidRDefault="005E5019" w:rsidP="004248AF">
      <w:pPr>
        <w:pStyle w:val="TreA"/>
        <w:jc w:val="both"/>
        <w:rPr>
          <w:rFonts w:ascii="Calibri" w:hAnsi="Calibri" w:cs="Calibri"/>
          <w:color w:val="auto"/>
        </w:rPr>
      </w:pPr>
    </w:p>
    <w:p w14:paraId="7F21AE70" w14:textId="77777777" w:rsidR="005E5019" w:rsidRPr="007E2A65" w:rsidRDefault="005E5019" w:rsidP="004248AF">
      <w:pPr>
        <w:pStyle w:val="TreA"/>
        <w:jc w:val="both"/>
        <w:rPr>
          <w:rFonts w:ascii="Calibri" w:hAnsi="Calibri" w:cs="Calibri"/>
          <w:color w:val="auto"/>
        </w:rPr>
      </w:pPr>
      <w:r w:rsidRPr="007E2A65">
        <w:rPr>
          <w:rStyle w:val="xbe"/>
          <w:rFonts w:ascii="Calibri" w:hAnsi="Calibri" w:cs="Calibri"/>
          <w:b/>
          <w:bCs/>
          <w:color w:val="auto"/>
          <w:u w:val="single"/>
        </w:rPr>
        <w:t>Pozostałe Informacje</w:t>
      </w:r>
      <w:r w:rsidRPr="007E2A65">
        <w:rPr>
          <w:rStyle w:val="xbe"/>
          <w:rFonts w:ascii="Calibri" w:hAnsi="Calibri" w:cs="Calibri"/>
          <w:color w:val="auto"/>
        </w:rPr>
        <w:t>:</w:t>
      </w:r>
    </w:p>
    <w:p w14:paraId="4A2DEF87" w14:textId="77777777" w:rsidR="005E5019" w:rsidRPr="007E2A65" w:rsidRDefault="005E5019" w:rsidP="004248AF">
      <w:pPr>
        <w:pStyle w:val="TreA"/>
        <w:jc w:val="both"/>
        <w:rPr>
          <w:rFonts w:ascii="Calibri" w:hAnsi="Calibri" w:cs="Calibri"/>
          <w:color w:val="auto"/>
        </w:rPr>
      </w:pPr>
    </w:p>
    <w:p w14:paraId="5F4AFD29" w14:textId="62A8F294" w:rsidR="005E5019" w:rsidRPr="007E2A65" w:rsidRDefault="00681B7E" w:rsidP="004248AF">
      <w:pPr>
        <w:jc w:val="both"/>
        <w:rPr>
          <w:rFonts w:ascii="Calibri" w:hAnsi="Calibri" w:cs="Calibri"/>
          <w:color w:val="auto"/>
          <w:sz w:val="22"/>
          <w:szCs w:val="22"/>
        </w:rPr>
      </w:pPr>
      <w:r w:rsidRPr="007E2A65">
        <w:rPr>
          <w:rFonts w:ascii="Calibri" w:hAnsi="Calibri" w:cs="Calibri"/>
          <w:color w:val="auto"/>
          <w:sz w:val="22"/>
          <w:szCs w:val="22"/>
        </w:rPr>
        <w:t>Fundacja Stałego Rozwoju</w:t>
      </w:r>
      <w:r w:rsidR="005E5019" w:rsidRPr="007E2A65">
        <w:rPr>
          <w:rFonts w:ascii="Calibri" w:hAnsi="Calibri" w:cs="Calibri"/>
          <w:color w:val="auto"/>
          <w:sz w:val="22"/>
          <w:szCs w:val="22"/>
        </w:rPr>
        <w:t xml:space="preserve"> dba</w:t>
      </w:r>
      <w:r w:rsidRPr="007E2A65">
        <w:rPr>
          <w:rFonts w:ascii="Calibri" w:hAnsi="Calibri" w:cs="Calibri"/>
          <w:color w:val="auto"/>
          <w:sz w:val="22"/>
          <w:szCs w:val="22"/>
        </w:rPr>
        <w:t xml:space="preserve"> o </w:t>
      </w:r>
      <w:r w:rsidR="005E5019" w:rsidRPr="007E2A65">
        <w:rPr>
          <w:rFonts w:ascii="Calibri" w:hAnsi="Calibri" w:cs="Calibri"/>
          <w:color w:val="auto"/>
          <w:sz w:val="22"/>
          <w:szCs w:val="22"/>
        </w:rPr>
        <w:t>ochronę danych osobowych swoich Partnerów,</w:t>
      </w:r>
      <w:r w:rsidRPr="007E2A65">
        <w:rPr>
          <w:rFonts w:ascii="Calibri" w:hAnsi="Calibri" w:cs="Calibri"/>
          <w:color w:val="auto"/>
          <w:sz w:val="22"/>
          <w:szCs w:val="22"/>
        </w:rPr>
        <w:t xml:space="preserve"> w </w:t>
      </w:r>
      <w:r w:rsidR="005E5019" w:rsidRPr="007E2A65">
        <w:rPr>
          <w:rFonts w:ascii="Calibri" w:hAnsi="Calibri" w:cs="Calibri"/>
          <w:color w:val="auto"/>
          <w:sz w:val="22"/>
          <w:szCs w:val="22"/>
        </w:rPr>
        <w:t>związku</w:t>
      </w:r>
      <w:r w:rsidRPr="007E2A65">
        <w:rPr>
          <w:rFonts w:ascii="Calibri" w:hAnsi="Calibri" w:cs="Calibri"/>
          <w:color w:val="auto"/>
          <w:sz w:val="22"/>
          <w:szCs w:val="22"/>
        </w:rPr>
        <w:t xml:space="preserve"> z </w:t>
      </w:r>
      <w:r w:rsidR="005E5019" w:rsidRPr="007E2A65">
        <w:rPr>
          <w:rFonts w:ascii="Calibri" w:hAnsi="Calibri" w:cs="Calibri"/>
          <w:color w:val="auto"/>
          <w:sz w:val="22"/>
          <w:szCs w:val="22"/>
        </w:rPr>
        <w:t>czym, zgodnie</w:t>
      </w:r>
      <w:r w:rsidRPr="007E2A65">
        <w:rPr>
          <w:rFonts w:ascii="Calibri" w:hAnsi="Calibri" w:cs="Calibri"/>
          <w:color w:val="auto"/>
          <w:sz w:val="22"/>
          <w:szCs w:val="22"/>
        </w:rPr>
        <w:t xml:space="preserve"> z </w:t>
      </w:r>
      <w:r w:rsidR="005E5019" w:rsidRPr="007E2A65">
        <w:rPr>
          <w:rFonts w:ascii="Calibri" w:hAnsi="Calibri" w:cs="Calibri"/>
          <w:color w:val="auto"/>
          <w:sz w:val="22"/>
          <w:szCs w:val="22"/>
        </w:rPr>
        <w:t>art. 13 Rozporządzenia Parlamentu Europejskiego</w:t>
      </w:r>
      <w:r w:rsidRPr="007E2A65">
        <w:rPr>
          <w:rFonts w:ascii="Calibri" w:hAnsi="Calibri" w:cs="Calibri"/>
          <w:color w:val="auto"/>
          <w:sz w:val="22"/>
          <w:szCs w:val="22"/>
        </w:rPr>
        <w:t xml:space="preserve"> i </w:t>
      </w:r>
      <w:r w:rsidR="005E5019" w:rsidRPr="007E2A65">
        <w:rPr>
          <w:rFonts w:ascii="Calibri" w:hAnsi="Calibri" w:cs="Calibri"/>
          <w:color w:val="auto"/>
          <w:sz w:val="22"/>
          <w:szCs w:val="22"/>
        </w:rPr>
        <w:t>Rady (UE) 2016/679</w:t>
      </w:r>
      <w:r w:rsidRPr="007E2A65">
        <w:rPr>
          <w:rFonts w:ascii="Calibri" w:hAnsi="Calibri" w:cs="Calibri"/>
          <w:color w:val="auto"/>
          <w:sz w:val="22"/>
          <w:szCs w:val="22"/>
        </w:rPr>
        <w:t xml:space="preserve"> z </w:t>
      </w:r>
      <w:r w:rsidR="005E5019" w:rsidRPr="007E2A65">
        <w:rPr>
          <w:rFonts w:ascii="Calibri" w:hAnsi="Calibri" w:cs="Calibri"/>
          <w:color w:val="auto"/>
          <w:sz w:val="22"/>
          <w:szCs w:val="22"/>
        </w:rPr>
        <w:t>dnia 27 kwietnia 2016 r. </w:t>
      </w:r>
      <w:r w:rsidRPr="007E2A65">
        <w:rPr>
          <w:rFonts w:ascii="Calibri" w:hAnsi="Calibri" w:cs="Calibri"/>
          <w:color w:val="auto"/>
          <w:sz w:val="22"/>
          <w:szCs w:val="22"/>
        </w:rPr>
        <w:t xml:space="preserve"> w </w:t>
      </w:r>
      <w:r w:rsidR="005E5019" w:rsidRPr="007E2A65">
        <w:rPr>
          <w:rFonts w:ascii="Calibri" w:hAnsi="Calibri" w:cs="Calibri"/>
          <w:color w:val="auto"/>
          <w:sz w:val="22"/>
          <w:szCs w:val="22"/>
        </w:rPr>
        <w:t>sprawie ochrony osób fizycznych</w:t>
      </w:r>
      <w:r w:rsidRPr="007E2A65">
        <w:rPr>
          <w:rFonts w:ascii="Calibri" w:hAnsi="Calibri" w:cs="Calibri"/>
          <w:color w:val="auto"/>
          <w:sz w:val="22"/>
          <w:szCs w:val="22"/>
        </w:rPr>
        <w:t xml:space="preserve"> w </w:t>
      </w:r>
      <w:r w:rsidR="005E5019" w:rsidRPr="007E2A65">
        <w:rPr>
          <w:rFonts w:ascii="Calibri" w:hAnsi="Calibri" w:cs="Calibri"/>
          <w:color w:val="auto"/>
          <w:sz w:val="22"/>
          <w:szCs w:val="22"/>
        </w:rPr>
        <w:t>związku</w:t>
      </w:r>
      <w:r w:rsidRPr="007E2A65">
        <w:rPr>
          <w:rFonts w:ascii="Calibri" w:hAnsi="Calibri" w:cs="Calibri"/>
          <w:color w:val="auto"/>
          <w:sz w:val="22"/>
          <w:szCs w:val="22"/>
        </w:rPr>
        <w:t xml:space="preserve"> z </w:t>
      </w:r>
      <w:r w:rsidR="005E5019" w:rsidRPr="007E2A65">
        <w:rPr>
          <w:rFonts w:ascii="Calibri" w:hAnsi="Calibri" w:cs="Calibri"/>
          <w:color w:val="auto"/>
          <w:sz w:val="22"/>
          <w:szCs w:val="22"/>
        </w:rPr>
        <w:t> przetwarzaniem danych osobowych</w:t>
      </w:r>
      <w:r w:rsidRPr="007E2A65">
        <w:rPr>
          <w:rFonts w:ascii="Calibri" w:hAnsi="Calibri" w:cs="Calibri"/>
          <w:color w:val="auto"/>
          <w:sz w:val="22"/>
          <w:szCs w:val="22"/>
        </w:rPr>
        <w:t xml:space="preserve"> i w </w:t>
      </w:r>
      <w:r w:rsidR="005E5019" w:rsidRPr="007E2A65">
        <w:rPr>
          <w:rFonts w:ascii="Calibri" w:hAnsi="Calibri" w:cs="Calibri"/>
          <w:color w:val="auto"/>
          <w:sz w:val="22"/>
          <w:szCs w:val="22"/>
        </w:rPr>
        <w:t>sprawie swobodnego przepływu takich danych oraz uchylenia Dyrektywy 95/46/WE (Dz. Urz. UE L 119</w:t>
      </w:r>
      <w:r w:rsidRPr="007E2A65">
        <w:rPr>
          <w:rFonts w:ascii="Calibri" w:hAnsi="Calibri" w:cs="Calibri"/>
          <w:color w:val="auto"/>
          <w:sz w:val="22"/>
          <w:szCs w:val="22"/>
        </w:rPr>
        <w:t xml:space="preserve"> z </w:t>
      </w:r>
      <w:r w:rsidR="005E5019" w:rsidRPr="007E2A65">
        <w:rPr>
          <w:rFonts w:ascii="Calibri" w:hAnsi="Calibri" w:cs="Calibri"/>
          <w:color w:val="auto"/>
          <w:sz w:val="22"/>
          <w:szCs w:val="22"/>
        </w:rPr>
        <w:t>04.05.2016  informujemy, że:</w:t>
      </w:r>
    </w:p>
    <w:p w14:paraId="5ADEF60B" w14:textId="228CBBB7" w:rsidR="005E5019" w:rsidRPr="007E2A65" w:rsidRDefault="005E5019" w:rsidP="004248A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 xml:space="preserve">Administratorem danych osobowych jest </w:t>
      </w:r>
      <w:r w:rsidR="00681B7E" w:rsidRPr="007E2A65">
        <w:rPr>
          <w:rFonts w:ascii="Calibri" w:hAnsi="Calibri" w:cs="Calibri"/>
          <w:color w:val="auto"/>
          <w:sz w:val="22"/>
          <w:szCs w:val="22"/>
        </w:rPr>
        <w:t>Fundacja Stałego Rozwoju</w:t>
      </w:r>
      <w:r w:rsidRPr="007E2A65">
        <w:rPr>
          <w:rFonts w:ascii="Calibri" w:hAnsi="Calibri" w:cs="Calibri"/>
          <w:color w:val="auto"/>
          <w:sz w:val="22"/>
          <w:szCs w:val="22"/>
        </w:rPr>
        <w:t xml:space="preserve"> </w:t>
      </w:r>
      <w:r w:rsidR="00681B7E" w:rsidRPr="007E2A65">
        <w:rPr>
          <w:rFonts w:ascii="Calibri" w:hAnsi="Calibri" w:cs="Calibri"/>
          <w:color w:val="auto"/>
          <w:sz w:val="22"/>
          <w:szCs w:val="22"/>
        </w:rPr>
        <w:t>z </w:t>
      </w:r>
      <w:r w:rsidRPr="007E2A65">
        <w:rPr>
          <w:rFonts w:ascii="Calibri" w:hAnsi="Calibri" w:cs="Calibri"/>
          <w:color w:val="auto"/>
          <w:sz w:val="22"/>
          <w:szCs w:val="22"/>
        </w:rPr>
        <w:t>siedzibą</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 xml:space="preserve">Nowym Sączu, 33-300, </w:t>
      </w:r>
      <w:r w:rsidR="00681B7E" w:rsidRPr="007E2A65">
        <w:rPr>
          <w:rFonts w:ascii="Calibri" w:hAnsi="Calibri" w:cs="Calibri"/>
          <w:color w:val="auto"/>
          <w:sz w:val="22"/>
          <w:szCs w:val="22"/>
        </w:rPr>
        <w:t>ul. Siemiradzkiego 11A/3</w:t>
      </w:r>
      <w:r w:rsidRPr="007E2A65">
        <w:rPr>
          <w:rFonts w:ascii="Calibri" w:hAnsi="Calibri" w:cs="Calibri"/>
          <w:color w:val="auto"/>
          <w:sz w:val="22"/>
          <w:szCs w:val="22"/>
        </w:rPr>
        <w:t xml:space="preserve">, , NIP: </w:t>
      </w:r>
      <w:r w:rsidR="00543604" w:rsidRPr="007E2A65">
        <w:rPr>
          <w:rFonts w:ascii="Calibri" w:hAnsi="Calibri" w:cs="Calibri"/>
          <w:color w:val="auto"/>
          <w:sz w:val="22"/>
          <w:szCs w:val="22"/>
        </w:rPr>
        <w:t>7343553972</w:t>
      </w:r>
    </w:p>
    <w:p w14:paraId="62A6C963" w14:textId="77777777" w:rsidR="00D122C6" w:rsidRPr="007E2A65" w:rsidRDefault="005E5019" w:rsidP="00D122C6">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Dane będą przechowywane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możliwością wykorzystania wirtualnych</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elektronicznych zasobów</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źródeł magazynujących. Dane będą udostępniane osobom upoważnionym</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związku</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wykonywaniem przez nie obowiązków służbowych. Zgodnie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obowiązującymi przepisami prawa, Dane będą także udostępniane odpowiednim organom państwowym na ich uzasadnione żądanie.</w:t>
      </w:r>
    </w:p>
    <w:p w14:paraId="17BB4C9A" w14:textId="46CDDD12" w:rsidR="005E5019" w:rsidRPr="007E2A65" w:rsidRDefault="005E5019" w:rsidP="00D122C6">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Dane osobowe przetwarzane będą na podstawie Art. 6 ust. 1 lit. b w/w  Rozporządzenia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celu uzasadnionego interesu administratora polegającego na prowadzeniu korespondencji i/lub wykonania przedmiotu umowy.</w:t>
      </w:r>
    </w:p>
    <w:p w14:paraId="5D604412" w14:textId="77777777" w:rsidR="00D122C6" w:rsidRPr="007E2A65" w:rsidRDefault="00D122C6" w:rsidP="00D122C6">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color w:val="auto"/>
          <w:sz w:val="22"/>
          <w:szCs w:val="22"/>
        </w:rPr>
      </w:pPr>
    </w:p>
    <w:p w14:paraId="07767901" w14:textId="20A7D184" w:rsidR="005E5019" w:rsidRPr="007E2A65" w:rsidRDefault="005E5019" w:rsidP="004248A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lastRenderedPageBreak/>
        <w:t>Odbiorcami danych osobowych będą podmioty uczestniczące</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wykonaniu umowy,</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tym również obsługa księgowa, prawna, informatyczna, kurierska, które współpracują</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administratorem zgodnie</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przepisami prawa na podstawie umowy powierzenia danych.</w:t>
      </w:r>
    </w:p>
    <w:p w14:paraId="670CD2A9" w14:textId="3A432840" w:rsidR="005E5019" w:rsidRPr="007E2A65" w:rsidRDefault="005E5019" w:rsidP="004248A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Dane będą przetwarzane przez okres obowiązywania współpracy,</w:t>
      </w:r>
      <w:r w:rsidR="00681B7E" w:rsidRPr="007E2A65">
        <w:rPr>
          <w:rFonts w:ascii="Calibri" w:hAnsi="Calibri" w:cs="Calibri"/>
          <w:color w:val="auto"/>
          <w:sz w:val="22"/>
          <w:szCs w:val="22"/>
        </w:rPr>
        <w:t xml:space="preserve"> a </w:t>
      </w:r>
      <w:r w:rsidRPr="007E2A65">
        <w:rPr>
          <w:rFonts w:ascii="Calibri" w:hAnsi="Calibri" w:cs="Calibri"/>
          <w:color w:val="auto"/>
          <w:sz w:val="22"/>
          <w:szCs w:val="22"/>
        </w:rPr>
        <w:t>także po ustaniu jej bytu prawnego</w:t>
      </w:r>
      <w:r w:rsidR="00681B7E" w:rsidRPr="007E2A65">
        <w:rPr>
          <w:rFonts w:ascii="Calibri" w:hAnsi="Calibri" w:cs="Calibri"/>
          <w:color w:val="auto"/>
          <w:sz w:val="22"/>
          <w:szCs w:val="22"/>
        </w:rPr>
        <w:t xml:space="preserve"> a </w:t>
      </w:r>
      <w:r w:rsidRPr="007E2A65">
        <w:rPr>
          <w:rFonts w:ascii="Calibri" w:hAnsi="Calibri" w:cs="Calibri"/>
          <w:color w:val="auto"/>
          <w:sz w:val="22"/>
          <w:szCs w:val="22"/>
        </w:rPr>
        <w:t>także po jej ustaniu dla celów dalszych propozycji współpracy, archiwizacyjnych, ewaluacyjnych, kontrolnych</w:t>
      </w:r>
      <w:r w:rsidR="00681B7E" w:rsidRPr="007E2A65">
        <w:rPr>
          <w:rFonts w:ascii="Calibri" w:hAnsi="Calibri" w:cs="Calibri"/>
          <w:color w:val="auto"/>
          <w:sz w:val="22"/>
          <w:szCs w:val="22"/>
        </w:rPr>
        <w:t xml:space="preserve"> i </w:t>
      </w:r>
      <w:r w:rsidRPr="007E2A65">
        <w:rPr>
          <w:rFonts w:ascii="Calibri" w:hAnsi="Calibri" w:cs="Calibri"/>
          <w:color w:val="auto"/>
          <w:sz w:val="22"/>
          <w:szCs w:val="22"/>
        </w:rPr>
        <w:t>statystycznych.</w:t>
      </w:r>
    </w:p>
    <w:p w14:paraId="71FA792E" w14:textId="77777777" w:rsidR="005E5019" w:rsidRPr="007E2A65" w:rsidRDefault="005E5019" w:rsidP="004248A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Wykonawca ma prawo do żądania od Administratora dostępu do danych osobowych, prawo do ich sprostowania, usunięcia lub ograniczenia przetwarzania oraz prawo do przenoszenia danych.</w:t>
      </w:r>
    </w:p>
    <w:p w14:paraId="3107C71C" w14:textId="77777777" w:rsidR="005E5019" w:rsidRPr="007E2A65" w:rsidRDefault="005E5019" w:rsidP="004248A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Wykonawcy przysługuje prawo wniesienia skargi do organu nadzorczego.</w:t>
      </w:r>
    </w:p>
    <w:p w14:paraId="126E3825" w14:textId="342696CF" w:rsidR="005E5019" w:rsidRPr="007E2A65" w:rsidRDefault="005E5019" w:rsidP="004248A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Wykonawca ma prawo do kontaktu</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 xml:space="preserve">Inspektorem Ochrony Danych Osobowych pod adresem: </w:t>
      </w:r>
      <w:hyperlink r:id="rId11" w:history="1">
        <w:r w:rsidR="007C69BD" w:rsidRPr="007E2A65">
          <w:rPr>
            <w:rStyle w:val="Hipercze"/>
            <w:rFonts w:ascii="Calibri" w:hAnsi="Calibri" w:cs="Calibri"/>
            <w:color w:val="auto"/>
            <w:sz w:val="22"/>
            <w:szCs w:val="22"/>
          </w:rPr>
          <w:t>biuro@fundacjastalegorozwoju.pl</w:t>
        </w:r>
      </w:hyperlink>
      <w:r w:rsidR="007C69BD" w:rsidRPr="007E2A65">
        <w:rPr>
          <w:rStyle w:val="Hipercze"/>
          <w:rFonts w:ascii="Calibri" w:hAnsi="Calibri" w:cs="Calibri"/>
          <w:color w:val="auto"/>
          <w:sz w:val="22"/>
          <w:szCs w:val="22"/>
        </w:rPr>
        <w:t>.</w:t>
      </w:r>
    </w:p>
    <w:p w14:paraId="296C950C" w14:textId="77777777" w:rsidR="005E5019" w:rsidRPr="007E2A65" w:rsidRDefault="005E5019" w:rsidP="004248A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Dane są przekazywane dobrowolnie, jednak ich brak może skutkować odmową wykonania umowy.</w:t>
      </w:r>
    </w:p>
    <w:p w14:paraId="459EAA47" w14:textId="5C801B1D" w:rsidR="005E5019" w:rsidRPr="007E2A65" w:rsidRDefault="005E5019" w:rsidP="004248A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color w:val="auto"/>
          <w:sz w:val="22"/>
          <w:szCs w:val="22"/>
        </w:rPr>
      </w:pPr>
      <w:r w:rsidRPr="007E2A65">
        <w:rPr>
          <w:rFonts w:ascii="Calibri" w:hAnsi="Calibri" w:cs="Calibri"/>
          <w:color w:val="auto"/>
          <w:sz w:val="22"/>
          <w:szCs w:val="22"/>
        </w:rPr>
        <w:t>Oferent musi być świadomy, że jego oferta wraz</w:t>
      </w:r>
      <w:r w:rsidR="00681B7E" w:rsidRPr="007E2A65">
        <w:rPr>
          <w:rFonts w:ascii="Calibri" w:hAnsi="Calibri" w:cs="Calibri"/>
          <w:color w:val="auto"/>
          <w:sz w:val="22"/>
          <w:szCs w:val="22"/>
        </w:rPr>
        <w:t xml:space="preserve"> z </w:t>
      </w:r>
      <w:r w:rsidRPr="007E2A65">
        <w:rPr>
          <w:rFonts w:ascii="Calibri" w:hAnsi="Calibri" w:cs="Calibri"/>
          <w:color w:val="auto"/>
          <w:sz w:val="22"/>
          <w:szCs w:val="22"/>
        </w:rPr>
        <w:t>wszystkimi załącznikami</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tym, dane osobowe osób wskazanych</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ofercie będą podlegać kontroli przez Instytucje Zarządzającą, Instytucje Pośredniczącą oraz Beneficjenta.</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obowiązku Oferenta jest poinformowanie</w:t>
      </w:r>
      <w:r w:rsidR="00681B7E" w:rsidRPr="007E2A65">
        <w:rPr>
          <w:rFonts w:ascii="Calibri" w:hAnsi="Calibri" w:cs="Calibri"/>
          <w:color w:val="auto"/>
          <w:sz w:val="22"/>
          <w:szCs w:val="22"/>
        </w:rPr>
        <w:t xml:space="preserve"> o </w:t>
      </w:r>
      <w:r w:rsidRPr="007E2A65">
        <w:rPr>
          <w:rFonts w:ascii="Calibri" w:hAnsi="Calibri" w:cs="Calibri"/>
          <w:color w:val="auto"/>
          <w:sz w:val="22"/>
          <w:szCs w:val="22"/>
        </w:rPr>
        <w:t xml:space="preserve">tym fakcie osoby, które wskazuje </w:t>
      </w:r>
      <w:r w:rsidR="00511B78" w:rsidRPr="007E2A65">
        <w:rPr>
          <w:rFonts w:ascii="Calibri" w:hAnsi="Calibri" w:cs="Calibri"/>
          <w:color w:val="auto"/>
          <w:sz w:val="22"/>
          <w:szCs w:val="22"/>
        </w:rPr>
        <w:br/>
      </w:r>
      <w:r w:rsidRPr="007E2A65">
        <w:rPr>
          <w:rFonts w:ascii="Calibri" w:hAnsi="Calibri" w:cs="Calibri"/>
          <w:color w:val="auto"/>
          <w:sz w:val="22"/>
          <w:szCs w:val="22"/>
        </w:rPr>
        <w:t>w ofercie.</w:t>
      </w:r>
    </w:p>
    <w:p w14:paraId="72F7331E" w14:textId="77777777" w:rsidR="005E5019" w:rsidRPr="007E2A65" w:rsidRDefault="005E5019" w:rsidP="004248AF">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color w:val="auto"/>
          <w:sz w:val="22"/>
          <w:szCs w:val="22"/>
        </w:rPr>
      </w:pPr>
    </w:p>
    <w:p w14:paraId="1070F120" w14:textId="77777777" w:rsidR="005E5019" w:rsidRPr="007E2A65" w:rsidRDefault="005E5019" w:rsidP="004248AF">
      <w:pPr>
        <w:pStyle w:val="TreA"/>
        <w:jc w:val="both"/>
        <w:rPr>
          <w:rFonts w:ascii="Calibri" w:hAnsi="Calibri" w:cs="Calibri"/>
          <w:color w:val="auto"/>
        </w:rPr>
      </w:pPr>
    </w:p>
    <w:p w14:paraId="57DF0967" w14:textId="77777777"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b/>
          <w:bCs/>
          <w:color w:val="auto"/>
          <w:u w:val="single"/>
        </w:rPr>
        <w:t>Pozostałe Informacje</w:t>
      </w:r>
      <w:r w:rsidRPr="007E2A65">
        <w:rPr>
          <w:rStyle w:val="xbe"/>
          <w:rFonts w:ascii="Calibri" w:hAnsi="Calibri" w:cs="Calibri"/>
          <w:color w:val="auto"/>
        </w:rPr>
        <w:t>:</w:t>
      </w:r>
    </w:p>
    <w:p w14:paraId="227897C6" w14:textId="2F0959AA" w:rsidR="005E5019" w:rsidRPr="007E2A65" w:rsidRDefault="005E5019" w:rsidP="004248AF">
      <w:pPr>
        <w:pStyle w:val="TreA"/>
        <w:jc w:val="both"/>
        <w:rPr>
          <w:rStyle w:val="xbe"/>
          <w:rFonts w:ascii="Calibri" w:hAnsi="Calibri" w:cs="Calibri"/>
          <w:color w:val="auto"/>
        </w:rPr>
      </w:pPr>
      <w:r w:rsidRPr="007E2A65">
        <w:rPr>
          <w:rStyle w:val="xbe"/>
          <w:rFonts w:ascii="Calibri" w:hAnsi="Calibri" w:cs="Calibri"/>
          <w:color w:val="auto"/>
        </w:rPr>
        <w:t>Osobą upoważnioną do zaciągania zobowiązań́</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imieniu </w:t>
      </w:r>
      <w:r w:rsidR="00681B7E" w:rsidRPr="007E2A65">
        <w:rPr>
          <w:rStyle w:val="xbe"/>
          <w:rFonts w:ascii="Calibri" w:hAnsi="Calibri" w:cs="Calibri"/>
          <w:color w:val="auto"/>
        </w:rPr>
        <w:t>Fundacja Stałego Rozwoju</w:t>
      </w:r>
      <w:r w:rsidRPr="007E2A65">
        <w:rPr>
          <w:rStyle w:val="xbe"/>
          <w:rFonts w:ascii="Calibri" w:hAnsi="Calibri" w:cs="Calibri"/>
          <w:color w:val="auto"/>
        </w:rPr>
        <w:t xml:space="preserve"> jest Adrian Janusz. Osobami wykonującymi</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imieniu </w:t>
      </w:r>
      <w:r w:rsidR="00681B7E" w:rsidRPr="007E2A65">
        <w:rPr>
          <w:rStyle w:val="xbe"/>
          <w:rFonts w:ascii="Calibri" w:hAnsi="Calibri" w:cs="Calibri"/>
          <w:color w:val="auto"/>
        </w:rPr>
        <w:t>Fundacja Stałego Rozwoju</w:t>
      </w:r>
      <w:r w:rsidRPr="007E2A65">
        <w:rPr>
          <w:rStyle w:val="xbe"/>
          <w:rFonts w:ascii="Calibri" w:hAnsi="Calibri" w:cs="Calibri"/>
          <w:color w:val="auto"/>
        </w:rPr>
        <w:t xml:space="preserve"> czynności związane</w:t>
      </w:r>
      <w:r w:rsidR="00681B7E" w:rsidRPr="007E2A65">
        <w:rPr>
          <w:rStyle w:val="xbe"/>
          <w:rFonts w:ascii="Calibri" w:hAnsi="Calibri" w:cs="Calibri"/>
          <w:color w:val="auto"/>
        </w:rPr>
        <w:t xml:space="preserve"> z </w:t>
      </w:r>
      <w:r w:rsidRPr="007E2A65">
        <w:rPr>
          <w:rStyle w:val="xbe"/>
          <w:rFonts w:ascii="Calibri" w:hAnsi="Calibri" w:cs="Calibri"/>
          <w:color w:val="auto"/>
        </w:rPr>
        <w:t>przygotowaniem</w:t>
      </w:r>
      <w:r w:rsidR="00681B7E" w:rsidRPr="007E2A65">
        <w:rPr>
          <w:rStyle w:val="xbe"/>
          <w:rFonts w:ascii="Calibri" w:hAnsi="Calibri" w:cs="Calibri"/>
          <w:color w:val="auto"/>
        </w:rPr>
        <w:t xml:space="preserve"> i </w:t>
      </w:r>
      <w:r w:rsidRPr="007E2A65">
        <w:rPr>
          <w:rStyle w:val="xbe"/>
          <w:rFonts w:ascii="Calibri" w:hAnsi="Calibri" w:cs="Calibri"/>
          <w:color w:val="auto"/>
        </w:rPr>
        <w:t>przeprowadzeniem procedury wyboru wykonawcy jest: Adrian Janusz.</w:t>
      </w:r>
    </w:p>
    <w:p w14:paraId="07635B3A" w14:textId="2A5B110F" w:rsidR="005E5019" w:rsidRPr="007E2A65" w:rsidRDefault="005E5019" w:rsidP="004248AF">
      <w:pPr>
        <w:pStyle w:val="TreA"/>
        <w:numPr>
          <w:ilvl w:val="0"/>
          <w:numId w:val="5"/>
        </w:numPr>
        <w:ind w:left="284" w:hanging="284"/>
        <w:jc w:val="both"/>
        <w:rPr>
          <w:rStyle w:val="xbe"/>
          <w:rFonts w:ascii="Calibri" w:hAnsi="Calibri" w:cs="Calibri"/>
          <w:color w:val="auto"/>
        </w:rPr>
      </w:pPr>
      <w:r w:rsidRPr="007E2A65">
        <w:rPr>
          <w:rStyle w:val="xbe"/>
          <w:rFonts w:ascii="Calibri" w:hAnsi="Calibri" w:cs="Calibri"/>
          <w:color w:val="auto"/>
        </w:rPr>
        <w:t>Zamawiający zastrzega sobie możliwość negocjowania cen</w:t>
      </w:r>
      <w:r w:rsidR="00681B7E" w:rsidRPr="007E2A65">
        <w:rPr>
          <w:rStyle w:val="xbe"/>
          <w:rFonts w:ascii="Calibri" w:hAnsi="Calibri" w:cs="Calibri"/>
          <w:color w:val="auto"/>
        </w:rPr>
        <w:t xml:space="preserve"> z </w:t>
      </w:r>
      <w:r w:rsidRPr="007E2A65">
        <w:rPr>
          <w:rStyle w:val="xbe"/>
          <w:rFonts w:ascii="Calibri" w:hAnsi="Calibri" w:cs="Calibri"/>
          <w:color w:val="auto"/>
        </w:rPr>
        <w:t>Wykonawcą, który złoży najkorzystniejszą ofertę,</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przypadku gdy wartość oferty przewyższa kwotę środków przeznaczonych na zamówienie, </w:t>
      </w:r>
    </w:p>
    <w:p w14:paraId="09AF80D0" w14:textId="77777777" w:rsidR="005E5019" w:rsidRPr="007E2A65" w:rsidRDefault="005E5019" w:rsidP="004248AF">
      <w:pPr>
        <w:pStyle w:val="TreA"/>
        <w:numPr>
          <w:ilvl w:val="0"/>
          <w:numId w:val="5"/>
        </w:numPr>
        <w:ind w:left="284" w:hanging="284"/>
        <w:jc w:val="both"/>
        <w:rPr>
          <w:rStyle w:val="xbe"/>
          <w:rFonts w:ascii="Calibri" w:hAnsi="Calibri" w:cs="Calibri"/>
          <w:color w:val="auto"/>
        </w:rPr>
      </w:pPr>
      <w:r w:rsidRPr="007E2A65">
        <w:rPr>
          <w:rStyle w:val="xbe"/>
          <w:rFonts w:ascii="Calibri" w:hAnsi="Calibri" w:cs="Calibri"/>
          <w:color w:val="auto"/>
        </w:rPr>
        <w:t>Okres związania ofertą wynosi 30 dni.</w:t>
      </w:r>
    </w:p>
    <w:p w14:paraId="2CED5CA4" w14:textId="552CE689" w:rsidR="005E5019" w:rsidRPr="007E2A65" w:rsidRDefault="005E5019" w:rsidP="004248AF">
      <w:pPr>
        <w:pStyle w:val="TreA"/>
        <w:numPr>
          <w:ilvl w:val="0"/>
          <w:numId w:val="5"/>
        </w:numPr>
        <w:ind w:left="284" w:hanging="284"/>
        <w:jc w:val="both"/>
        <w:rPr>
          <w:rStyle w:val="xbe"/>
          <w:rFonts w:ascii="Calibri" w:hAnsi="Calibri" w:cs="Calibri"/>
          <w:color w:val="auto"/>
        </w:rPr>
      </w:pPr>
      <w:r w:rsidRPr="007E2A65">
        <w:rPr>
          <w:rStyle w:val="xbe"/>
          <w:rFonts w:ascii="Calibri" w:hAnsi="Calibri" w:cs="Calibri"/>
          <w:color w:val="auto"/>
        </w:rPr>
        <w:t>W przypadku uchylenia się Wykonawcy od podpisania umowy, Zamawiający zastrzega możliwość podpisania umowy</w:t>
      </w:r>
      <w:r w:rsidR="00681B7E" w:rsidRPr="007E2A65">
        <w:rPr>
          <w:rStyle w:val="xbe"/>
          <w:rFonts w:ascii="Calibri" w:hAnsi="Calibri" w:cs="Calibri"/>
          <w:color w:val="auto"/>
        </w:rPr>
        <w:t xml:space="preserve"> z </w:t>
      </w:r>
      <w:r w:rsidRPr="007E2A65">
        <w:rPr>
          <w:rStyle w:val="xbe"/>
          <w:rFonts w:ascii="Calibri" w:hAnsi="Calibri" w:cs="Calibri"/>
          <w:color w:val="auto"/>
        </w:rPr>
        <w:t>następnym</w:t>
      </w:r>
      <w:r w:rsidR="00681B7E" w:rsidRPr="007E2A65">
        <w:rPr>
          <w:rStyle w:val="xbe"/>
          <w:rFonts w:ascii="Calibri" w:hAnsi="Calibri" w:cs="Calibri"/>
          <w:color w:val="auto"/>
        </w:rPr>
        <w:t xml:space="preserve"> w </w:t>
      </w:r>
      <w:r w:rsidRPr="007E2A65">
        <w:rPr>
          <w:rStyle w:val="xbe"/>
          <w:rFonts w:ascii="Calibri" w:hAnsi="Calibri" w:cs="Calibri"/>
          <w:color w:val="auto"/>
        </w:rPr>
        <w:t>kolejności Wykonawcą.</w:t>
      </w:r>
    </w:p>
    <w:p w14:paraId="2907D872" w14:textId="09D046D3" w:rsidR="005E5019" w:rsidRPr="007E2A65" w:rsidRDefault="005E5019" w:rsidP="004248AF">
      <w:pPr>
        <w:pStyle w:val="TreA"/>
        <w:numPr>
          <w:ilvl w:val="0"/>
          <w:numId w:val="5"/>
        </w:numPr>
        <w:ind w:left="284" w:hanging="284"/>
        <w:jc w:val="both"/>
        <w:rPr>
          <w:rStyle w:val="xbe"/>
          <w:rFonts w:ascii="Calibri" w:hAnsi="Calibri" w:cs="Calibri"/>
          <w:color w:val="auto"/>
        </w:rPr>
      </w:pPr>
      <w:r w:rsidRPr="007E2A65">
        <w:rPr>
          <w:rStyle w:val="xbe"/>
          <w:rFonts w:ascii="Calibri" w:hAnsi="Calibri" w:cs="Calibri"/>
          <w:color w:val="auto"/>
        </w:rPr>
        <w:t>W przypadku zaistnienia sytuacji związanej</w:t>
      </w:r>
      <w:r w:rsidR="00681B7E" w:rsidRPr="007E2A65">
        <w:rPr>
          <w:rStyle w:val="xbe"/>
          <w:rFonts w:ascii="Calibri" w:hAnsi="Calibri" w:cs="Calibri"/>
          <w:color w:val="auto"/>
        </w:rPr>
        <w:t xml:space="preserve"> z </w:t>
      </w:r>
      <w:r w:rsidRPr="007E2A65">
        <w:rPr>
          <w:rStyle w:val="xbe"/>
          <w:rFonts w:ascii="Calibri" w:hAnsi="Calibri" w:cs="Calibri"/>
          <w:color w:val="auto"/>
        </w:rPr>
        <w:t>potrzebą dokonania stosownych zmian</w:t>
      </w:r>
      <w:r w:rsidR="00681B7E" w:rsidRPr="007E2A65">
        <w:rPr>
          <w:rStyle w:val="xbe"/>
          <w:rFonts w:ascii="Calibri" w:hAnsi="Calibri" w:cs="Calibri"/>
          <w:color w:val="auto"/>
        </w:rPr>
        <w:t xml:space="preserve"> w </w:t>
      </w:r>
      <w:r w:rsidRPr="007E2A65">
        <w:rPr>
          <w:rStyle w:val="xbe"/>
          <w:rFonts w:ascii="Calibri" w:hAnsi="Calibri" w:cs="Calibri"/>
          <w:color w:val="auto"/>
        </w:rPr>
        <w:t>umowie</w:t>
      </w:r>
      <w:r w:rsidR="00681B7E" w:rsidRPr="007E2A65">
        <w:rPr>
          <w:rStyle w:val="xbe"/>
          <w:rFonts w:ascii="Calibri" w:hAnsi="Calibri" w:cs="Calibri"/>
          <w:color w:val="auto"/>
        </w:rPr>
        <w:t xml:space="preserve"> w </w:t>
      </w:r>
      <w:r w:rsidRPr="007E2A65">
        <w:rPr>
          <w:rStyle w:val="xbe"/>
          <w:rFonts w:ascii="Calibri" w:hAnsi="Calibri" w:cs="Calibri"/>
          <w:color w:val="auto"/>
        </w:rPr>
        <w:t xml:space="preserve">celu właściwej realizacji projektu zastrzega się możliwość dokonania niniejszych zmian na drodze aneksu do umowy: </w:t>
      </w:r>
    </w:p>
    <w:p w14:paraId="2D07513A" w14:textId="60EFCF79" w:rsidR="005E5019" w:rsidRPr="007E2A65" w:rsidRDefault="005E5019" w:rsidP="004248AF">
      <w:pPr>
        <w:pStyle w:val="TreA"/>
        <w:numPr>
          <w:ilvl w:val="0"/>
          <w:numId w:val="7"/>
        </w:numPr>
        <w:ind w:left="993" w:hanging="426"/>
        <w:jc w:val="both"/>
        <w:rPr>
          <w:rStyle w:val="xbe"/>
          <w:rFonts w:ascii="Calibri" w:hAnsi="Calibri" w:cs="Calibri"/>
          <w:color w:val="auto"/>
        </w:rPr>
      </w:pPr>
      <w:r w:rsidRPr="007E2A65">
        <w:rPr>
          <w:rStyle w:val="xbe"/>
          <w:rFonts w:ascii="Calibri" w:hAnsi="Calibri" w:cs="Calibri"/>
          <w:color w:val="auto"/>
        </w:rPr>
        <w:t>Okres</w:t>
      </w:r>
      <w:r w:rsidR="00681B7E" w:rsidRPr="007E2A65">
        <w:rPr>
          <w:rStyle w:val="xbe"/>
          <w:rFonts w:ascii="Calibri" w:hAnsi="Calibri" w:cs="Calibri"/>
          <w:color w:val="auto"/>
        </w:rPr>
        <w:t xml:space="preserve"> i </w:t>
      </w:r>
      <w:r w:rsidRPr="007E2A65">
        <w:rPr>
          <w:rStyle w:val="xbe"/>
          <w:rFonts w:ascii="Calibri" w:hAnsi="Calibri" w:cs="Calibri"/>
          <w:color w:val="auto"/>
        </w:rPr>
        <w:t>harmonogram realizacji umowy</w:t>
      </w:r>
    </w:p>
    <w:p w14:paraId="0CC3E04F" w14:textId="77777777" w:rsidR="005E5019" w:rsidRPr="007E2A65" w:rsidRDefault="005E5019" w:rsidP="004248AF">
      <w:pPr>
        <w:pStyle w:val="TreA"/>
        <w:numPr>
          <w:ilvl w:val="0"/>
          <w:numId w:val="7"/>
        </w:numPr>
        <w:ind w:left="993" w:hanging="426"/>
        <w:jc w:val="both"/>
        <w:rPr>
          <w:rStyle w:val="xbe"/>
          <w:rFonts w:ascii="Calibri" w:hAnsi="Calibri" w:cs="Calibri"/>
          <w:color w:val="auto"/>
        </w:rPr>
      </w:pPr>
      <w:r w:rsidRPr="007E2A65">
        <w:rPr>
          <w:rStyle w:val="xbe"/>
          <w:rFonts w:ascii="Calibri" w:hAnsi="Calibri" w:cs="Calibri"/>
          <w:color w:val="auto"/>
        </w:rPr>
        <w:t>Ostatecznej liczby uczestników</w:t>
      </w:r>
    </w:p>
    <w:p w14:paraId="5181000E" w14:textId="75DA5D24" w:rsidR="005E5019" w:rsidRPr="007E2A65" w:rsidRDefault="005E5019" w:rsidP="004248AF">
      <w:pPr>
        <w:pStyle w:val="TreA"/>
        <w:numPr>
          <w:ilvl w:val="0"/>
          <w:numId w:val="7"/>
        </w:numPr>
        <w:ind w:left="993" w:hanging="426"/>
        <w:jc w:val="both"/>
        <w:rPr>
          <w:rStyle w:val="xbe"/>
          <w:rFonts w:ascii="Calibri" w:hAnsi="Calibri" w:cs="Calibri"/>
          <w:color w:val="auto"/>
        </w:rPr>
      </w:pPr>
      <w:r w:rsidRPr="007E2A65">
        <w:rPr>
          <w:rStyle w:val="xbe"/>
          <w:rFonts w:ascii="Calibri" w:hAnsi="Calibri" w:cs="Calibri"/>
          <w:color w:val="auto"/>
        </w:rPr>
        <w:t>Zwiększenia wartości za</w:t>
      </w:r>
      <w:r w:rsidR="00027DE2" w:rsidRPr="007E2A65">
        <w:rPr>
          <w:rStyle w:val="xbe"/>
          <w:rFonts w:ascii="Calibri" w:hAnsi="Calibri" w:cs="Calibri"/>
          <w:color w:val="auto"/>
        </w:rPr>
        <w:t>mówienia</w:t>
      </w:r>
      <w:r w:rsidRPr="007E2A65">
        <w:rPr>
          <w:rStyle w:val="xbe"/>
          <w:rFonts w:ascii="Calibri" w:hAnsi="Calibri" w:cs="Calibri"/>
          <w:color w:val="auto"/>
        </w:rPr>
        <w:t xml:space="preserve"> </w:t>
      </w:r>
    </w:p>
    <w:p w14:paraId="652029A6" w14:textId="49491277" w:rsidR="00027DE2" w:rsidRPr="007E2A65" w:rsidRDefault="00027DE2" w:rsidP="00027DE2">
      <w:pPr>
        <w:pStyle w:val="TreA"/>
        <w:numPr>
          <w:ilvl w:val="0"/>
          <w:numId w:val="5"/>
        </w:numPr>
        <w:ind w:left="284"/>
        <w:jc w:val="both"/>
        <w:rPr>
          <w:rStyle w:val="xbe"/>
          <w:rFonts w:ascii="Calibri" w:hAnsi="Calibri" w:cs="Calibri"/>
          <w:color w:val="auto"/>
        </w:rPr>
      </w:pPr>
      <w:r w:rsidRPr="007E2A65">
        <w:rPr>
          <w:rStyle w:val="xbe"/>
          <w:rFonts w:ascii="Calibri" w:hAnsi="Calibri" w:cs="Calibri"/>
          <w:color w:val="auto"/>
        </w:rPr>
        <w:t>Zamawiający dopuszcza możliwość odbioru zamówienia częściowego, w przypadku realizacji zamówienia dla konkretnej grupy lub za dany miesiąc.</w:t>
      </w:r>
    </w:p>
    <w:p w14:paraId="5CEBEC41" w14:textId="77777777" w:rsidR="005E5019" w:rsidRPr="007E2A65" w:rsidRDefault="005E5019" w:rsidP="004248AF">
      <w:pPr>
        <w:pStyle w:val="TreA"/>
        <w:jc w:val="both"/>
        <w:rPr>
          <w:rStyle w:val="xbe"/>
          <w:rFonts w:ascii="Calibri" w:hAnsi="Calibri" w:cs="Calibri"/>
          <w:color w:val="auto"/>
        </w:rPr>
      </w:pPr>
    </w:p>
    <w:p w14:paraId="29E81D59" w14:textId="2A129F88" w:rsidR="005E5019" w:rsidRPr="007E2A65" w:rsidRDefault="005E5019" w:rsidP="004248AF">
      <w:pPr>
        <w:pStyle w:val="TreA"/>
        <w:jc w:val="right"/>
        <w:rPr>
          <w:rStyle w:val="xbe"/>
          <w:rFonts w:ascii="Calibri" w:hAnsi="Calibri" w:cs="Calibri"/>
          <w:color w:val="auto"/>
        </w:rPr>
      </w:pPr>
      <w:r w:rsidRPr="007E2A65">
        <w:rPr>
          <w:rStyle w:val="xbe"/>
          <w:rFonts w:ascii="Calibri" w:hAnsi="Calibri" w:cs="Calibri"/>
          <w:color w:val="auto"/>
          <w:u w:val="single"/>
        </w:rPr>
        <w:t>Podpis</w:t>
      </w:r>
      <w:r w:rsidR="00681B7E" w:rsidRPr="007E2A65">
        <w:rPr>
          <w:rStyle w:val="xbe"/>
          <w:rFonts w:ascii="Calibri" w:hAnsi="Calibri" w:cs="Calibri"/>
          <w:color w:val="auto"/>
          <w:u w:val="single"/>
        </w:rPr>
        <w:t xml:space="preserve"> i </w:t>
      </w:r>
      <w:r w:rsidRPr="007E2A65">
        <w:rPr>
          <w:rStyle w:val="xbe"/>
          <w:rFonts w:ascii="Calibri" w:hAnsi="Calibri" w:cs="Calibri"/>
          <w:color w:val="auto"/>
          <w:u w:val="single"/>
        </w:rPr>
        <w:t>pieczęć Zamawiającego</w:t>
      </w:r>
      <w:r w:rsidRPr="007E2A65">
        <w:rPr>
          <w:rStyle w:val="xbe"/>
          <w:rFonts w:ascii="Calibri" w:hAnsi="Calibri" w:cs="Calibri"/>
          <w:color w:val="auto"/>
        </w:rPr>
        <w:t xml:space="preserve"> </w:t>
      </w:r>
    </w:p>
    <w:p w14:paraId="372F763D" w14:textId="77777777" w:rsidR="00A25D4A" w:rsidRPr="007E2A65" w:rsidRDefault="00A25D4A" w:rsidP="004248AF">
      <w:pPr>
        <w:pStyle w:val="TreA"/>
        <w:rPr>
          <w:rStyle w:val="xbe"/>
          <w:rFonts w:ascii="Calibri" w:hAnsi="Calibri" w:cs="Calibri"/>
          <w:b/>
          <w:bCs/>
          <w:i/>
          <w:iCs/>
          <w:color w:val="auto"/>
        </w:rPr>
      </w:pPr>
    </w:p>
    <w:p w14:paraId="1D81A4CA" w14:textId="77777777" w:rsidR="00A25D4A" w:rsidRPr="007E2A65" w:rsidRDefault="00A25D4A" w:rsidP="005E5019">
      <w:pPr>
        <w:pStyle w:val="TreA"/>
        <w:spacing w:line="288" w:lineRule="auto"/>
        <w:rPr>
          <w:rStyle w:val="xbe"/>
          <w:rFonts w:ascii="Calibri" w:hAnsi="Calibri" w:cs="Calibri"/>
          <w:b/>
          <w:bCs/>
          <w:i/>
          <w:iCs/>
          <w:color w:val="auto"/>
        </w:rPr>
      </w:pPr>
    </w:p>
    <w:p w14:paraId="16DF4C73" w14:textId="77777777" w:rsidR="00A25D4A" w:rsidRPr="007E2A65" w:rsidRDefault="00A25D4A" w:rsidP="005E5019">
      <w:pPr>
        <w:pStyle w:val="TreA"/>
        <w:spacing w:line="288" w:lineRule="auto"/>
        <w:rPr>
          <w:rStyle w:val="xbe"/>
          <w:rFonts w:ascii="Calibri" w:hAnsi="Calibri" w:cs="Calibri"/>
          <w:b/>
          <w:bCs/>
          <w:i/>
          <w:iCs/>
          <w:color w:val="auto"/>
        </w:rPr>
      </w:pPr>
    </w:p>
    <w:p w14:paraId="022B12CA" w14:textId="77777777" w:rsidR="00A25D4A" w:rsidRPr="007E2A65" w:rsidRDefault="00A25D4A" w:rsidP="005E5019">
      <w:pPr>
        <w:pStyle w:val="TreA"/>
        <w:spacing w:line="288" w:lineRule="auto"/>
        <w:rPr>
          <w:rStyle w:val="xbe"/>
          <w:rFonts w:ascii="Calibri" w:hAnsi="Calibri" w:cs="Calibri"/>
          <w:b/>
          <w:bCs/>
          <w:i/>
          <w:iCs/>
          <w:color w:val="auto"/>
        </w:rPr>
      </w:pPr>
    </w:p>
    <w:p w14:paraId="4878A650" w14:textId="77777777" w:rsidR="00A25D4A" w:rsidRPr="007E2A65" w:rsidRDefault="00A25D4A" w:rsidP="005E5019">
      <w:pPr>
        <w:pStyle w:val="TreA"/>
        <w:spacing w:line="288" w:lineRule="auto"/>
        <w:rPr>
          <w:rStyle w:val="xbe"/>
          <w:rFonts w:ascii="Calibri" w:hAnsi="Calibri" w:cs="Calibri"/>
          <w:b/>
          <w:bCs/>
          <w:i/>
          <w:iCs/>
          <w:color w:val="auto"/>
        </w:rPr>
      </w:pPr>
    </w:p>
    <w:p w14:paraId="7CE1751E" w14:textId="77777777" w:rsidR="00A25D4A" w:rsidRPr="007E2A65" w:rsidRDefault="00A25D4A" w:rsidP="00A25D4A">
      <w:pPr>
        <w:pStyle w:val="TreA"/>
        <w:spacing w:line="288" w:lineRule="auto"/>
        <w:rPr>
          <w:rStyle w:val="xbe"/>
          <w:rFonts w:ascii="Calibri" w:hAnsi="Calibri" w:cs="Calibri"/>
          <w:b/>
          <w:bCs/>
          <w:color w:val="auto"/>
        </w:rPr>
      </w:pPr>
      <w:r w:rsidRPr="007E2A65">
        <w:rPr>
          <w:rStyle w:val="xbe"/>
          <w:rFonts w:ascii="Calibri" w:hAnsi="Calibri" w:cs="Calibri"/>
          <w:b/>
          <w:bCs/>
          <w:color w:val="auto"/>
        </w:rPr>
        <w:t xml:space="preserve">Załącznik nr 1 - Wzór formularza ofertowego. </w:t>
      </w:r>
    </w:p>
    <w:p w14:paraId="70570C50" w14:textId="75285412" w:rsidR="00A25D4A" w:rsidRPr="007E2A65" w:rsidRDefault="00A25D4A" w:rsidP="00A25D4A">
      <w:pPr>
        <w:pStyle w:val="TreA"/>
        <w:spacing w:line="288" w:lineRule="auto"/>
        <w:rPr>
          <w:rStyle w:val="xbe"/>
          <w:rFonts w:ascii="Calibri" w:hAnsi="Calibri" w:cs="Calibri"/>
          <w:b/>
          <w:bCs/>
          <w:color w:val="auto"/>
        </w:rPr>
      </w:pPr>
      <w:r w:rsidRPr="007E2A65">
        <w:rPr>
          <w:rStyle w:val="xbe"/>
          <w:rFonts w:ascii="Calibri" w:hAnsi="Calibri" w:cs="Calibri"/>
          <w:b/>
          <w:bCs/>
          <w:color w:val="auto"/>
        </w:rPr>
        <w:t>Załącznik nr 2 – Oświadczenie</w:t>
      </w:r>
      <w:r w:rsidR="00681B7E" w:rsidRPr="007E2A65">
        <w:rPr>
          <w:rStyle w:val="xbe"/>
          <w:rFonts w:ascii="Calibri" w:hAnsi="Calibri" w:cs="Calibri"/>
          <w:b/>
          <w:bCs/>
          <w:color w:val="auto"/>
        </w:rPr>
        <w:t xml:space="preserve"> o </w:t>
      </w:r>
      <w:r w:rsidRPr="007E2A65">
        <w:rPr>
          <w:rStyle w:val="xbe"/>
          <w:rFonts w:ascii="Calibri" w:hAnsi="Calibri" w:cs="Calibri"/>
          <w:b/>
          <w:bCs/>
          <w:color w:val="auto"/>
        </w:rPr>
        <w:t xml:space="preserve">braku powiązań </w:t>
      </w:r>
    </w:p>
    <w:p w14:paraId="56804230" w14:textId="77777777" w:rsidR="00A25D4A" w:rsidRPr="007E2A65" w:rsidRDefault="00A25D4A" w:rsidP="00A25D4A">
      <w:pPr>
        <w:pStyle w:val="TreA"/>
        <w:spacing w:line="288" w:lineRule="auto"/>
        <w:rPr>
          <w:rStyle w:val="xbe"/>
          <w:rFonts w:ascii="Calibri" w:hAnsi="Calibri" w:cs="Calibri"/>
          <w:b/>
          <w:bCs/>
          <w:color w:val="auto"/>
        </w:rPr>
      </w:pPr>
      <w:r w:rsidRPr="007E2A65">
        <w:rPr>
          <w:rStyle w:val="xbe"/>
          <w:rFonts w:ascii="Calibri" w:hAnsi="Calibri" w:cs="Calibri"/>
          <w:b/>
          <w:bCs/>
          <w:color w:val="auto"/>
        </w:rPr>
        <w:t>Załącznik nr 3 – Gotowość</w:t>
      </w:r>
    </w:p>
    <w:p w14:paraId="1177FF49" w14:textId="77777777" w:rsidR="00A25D4A" w:rsidRPr="007E2A65" w:rsidRDefault="00A25D4A" w:rsidP="00A25D4A">
      <w:pPr>
        <w:pStyle w:val="TreA"/>
        <w:spacing w:line="288" w:lineRule="auto"/>
        <w:rPr>
          <w:rStyle w:val="xbe"/>
          <w:rFonts w:ascii="Calibri" w:hAnsi="Calibri" w:cs="Calibri"/>
          <w:b/>
          <w:bCs/>
          <w:color w:val="auto"/>
        </w:rPr>
      </w:pPr>
      <w:r w:rsidRPr="007E2A65">
        <w:rPr>
          <w:rStyle w:val="xbe"/>
          <w:rFonts w:ascii="Calibri" w:hAnsi="Calibri" w:cs="Calibri"/>
          <w:b/>
          <w:bCs/>
          <w:color w:val="auto"/>
        </w:rPr>
        <w:t xml:space="preserve">Załącznik nr 4 – Doświadczenie </w:t>
      </w:r>
    </w:p>
    <w:p w14:paraId="438950D0" w14:textId="77777777" w:rsidR="00A25D4A" w:rsidRPr="007E2A65" w:rsidRDefault="00A25D4A" w:rsidP="00A25D4A">
      <w:pPr>
        <w:pStyle w:val="TreA"/>
        <w:spacing w:line="288" w:lineRule="auto"/>
        <w:rPr>
          <w:rStyle w:val="xbe"/>
          <w:rFonts w:ascii="Calibri" w:hAnsi="Calibri" w:cs="Calibri"/>
          <w:b/>
          <w:bCs/>
          <w:color w:val="auto"/>
        </w:rPr>
      </w:pPr>
      <w:r w:rsidRPr="007E2A65">
        <w:rPr>
          <w:rStyle w:val="xbe"/>
          <w:rFonts w:ascii="Calibri" w:hAnsi="Calibri" w:cs="Calibri"/>
          <w:b/>
          <w:bCs/>
          <w:color w:val="auto"/>
        </w:rPr>
        <w:t>Załącznik nr 5 – Klauzula informacyjna</w:t>
      </w:r>
    </w:p>
    <w:p w14:paraId="75640E0D" w14:textId="13563F11" w:rsidR="00D122C6" w:rsidRPr="007E2A65" w:rsidRDefault="00D122C6" w:rsidP="00D122C6">
      <w:pPr>
        <w:rPr>
          <w:rStyle w:val="xbe"/>
          <w:rFonts w:ascii="Calibri" w:hAnsi="Calibri" w:cs="Calibri"/>
          <w:b/>
          <w:bCs/>
          <w:color w:val="auto"/>
          <w:sz w:val="22"/>
          <w:szCs w:val="22"/>
        </w:rPr>
      </w:pPr>
      <w:r w:rsidRPr="007E2A65">
        <w:rPr>
          <w:rStyle w:val="xbe"/>
          <w:rFonts w:ascii="Calibri" w:hAnsi="Calibri" w:cs="Calibri"/>
          <w:b/>
          <w:bCs/>
          <w:color w:val="auto"/>
          <w:sz w:val="22"/>
          <w:szCs w:val="22"/>
        </w:rPr>
        <w:t xml:space="preserve">Załącznik nr 6 – Oświadczenie Wykonawcy w zakresie przeciwdziałaniu wspierania agresji na Ukrainę oraz służące ochronie bezpieczeństwa narodowego </w:t>
      </w:r>
    </w:p>
    <w:p w14:paraId="6405839E" w14:textId="2BE2F1C5" w:rsidR="005C7DFF" w:rsidRPr="007E2A65" w:rsidRDefault="005C7DFF" w:rsidP="005C7DFF">
      <w:pPr>
        <w:pStyle w:val="TreA"/>
        <w:spacing w:line="288" w:lineRule="auto"/>
        <w:rPr>
          <w:rFonts w:ascii="Calibri" w:hAnsi="Calibri" w:cs="Calibri"/>
          <w:b/>
          <w:bCs/>
          <w:i/>
          <w:iCs/>
          <w:color w:val="auto"/>
        </w:rPr>
      </w:pPr>
      <w:r w:rsidRPr="007E2A65">
        <w:rPr>
          <w:rFonts w:ascii="Calibri" w:hAnsi="Calibri" w:cs="Calibri"/>
          <w:b/>
          <w:bCs/>
          <w:color w:val="auto"/>
        </w:rPr>
        <w:lastRenderedPageBreak/>
        <w:t>Załącznik nr 1</w:t>
      </w:r>
    </w:p>
    <w:p w14:paraId="4297389D" w14:textId="77777777" w:rsidR="005C7DFF" w:rsidRPr="007E2A65" w:rsidRDefault="005C7DFF" w:rsidP="005C7DFF">
      <w:pPr>
        <w:pStyle w:val="TreA"/>
        <w:spacing w:line="288" w:lineRule="auto"/>
        <w:rPr>
          <w:rFonts w:ascii="Calibri" w:hAnsi="Calibri" w:cs="Calibri"/>
          <w:color w:val="auto"/>
        </w:rPr>
      </w:pPr>
    </w:p>
    <w:p w14:paraId="3E63AE4F" w14:textId="77777777" w:rsidR="005C7DFF" w:rsidRPr="007E2A65" w:rsidRDefault="005C7DFF" w:rsidP="005C7DFF">
      <w:pPr>
        <w:pStyle w:val="TreA"/>
        <w:spacing w:line="288" w:lineRule="auto"/>
        <w:jc w:val="center"/>
        <w:rPr>
          <w:rStyle w:val="xbe"/>
          <w:rFonts w:ascii="Calibri" w:hAnsi="Calibri" w:cs="Calibri"/>
          <w:color w:val="auto"/>
        </w:rPr>
      </w:pPr>
      <w:r w:rsidRPr="007E2A65">
        <w:rPr>
          <w:rStyle w:val="xbe"/>
          <w:rFonts w:ascii="Calibri" w:hAnsi="Calibri" w:cs="Calibri"/>
          <w:color w:val="auto"/>
        </w:rPr>
        <w:t>Oferta</w:t>
      </w:r>
    </w:p>
    <w:p w14:paraId="1122ED49" w14:textId="77777777" w:rsidR="005C7DFF" w:rsidRPr="007E2A65" w:rsidRDefault="005C7DFF" w:rsidP="005C7DFF">
      <w:pPr>
        <w:pStyle w:val="TreA"/>
        <w:spacing w:line="288" w:lineRule="auto"/>
        <w:jc w:val="center"/>
        <w:rPr>
          <w:rFonts w:ascii="Calibri" w:hAnsi="Calibri" w:cs="Calibri"/>
          <w:color w:val="auto"/>
        </w:rPr>
      </w:pPr>
    </w:p>
    <w:p w14:paraId="03F5C22B" w14:textId="14AB8E1A" w:rsidR="005C7DFF" w:rsidRPr="007E2A65" w:rsidRDefault="005C7DFF" w:rsidP="005C7DFF">
      <w:pPr>
        <w:pStyle w:val="TreA"/>
        <w:contextualSpacing/>
        <w:jc w:val="both"/>
        <w:rPr>
          <w:rStyle w:val="xbe"/>
          <w:rFonts w:ascii="Calibri" w:hAnsi="Calibri" w:cs="Calibri"/>
          <w:color w:val="auto"/>
        </w:rPr>
      </w:pPr>
      <w:r w:rsidRPr="007E2A65">
        <w:rPr>
          <w:rStyle w:val="xbe"/>
          <w:rFonts w:ascii="Calibri" w:hAnsi="Calibri" w:cs="Calibri"/>
          <w:color w:val="auto"/>
        </w:rPr>
        <w:t>W odpowiedzi na zamówienie</w:t>
      </w:r>
      <w:r w:rsidR="00681B7E" w:rsidRPr="007E2A65">
        <w:rPr>
          <w:rStyle w:val="xbe"/>
          <w:rFonts w:ascii="Calibri" w:hAnsi="Calibri" w:cs="Calibri"/>
          <w:color w:val="auto"/>
        </w:rPr>
        <w:t xml:space="preserve"> z </w:t>
      </w:r>
      <w:r w:rsidRPr="007E2A65">
        <w:rPr>
          <w:rStyle w:val="xbe"/>
          <w:rFonts w:ascii="Calibri" w:hAnsi="Calibri" w:cs="Calibri"/>
          <w:color w:val="auto"/>
        </w:rPr>
        <w:t>dnia</w:t>
      </w:r>
      <w:r w:rsidR="000E4A71" w:rsidRPr="007E2A65">
        <w:rPr>
          <w:rStyle w:val="xbe"/>
          <w:rFonts w:ascii="Calibri" w:hAnsi="Calibri" w:cs="Calibri"/>
          <w:color w:val="auto"/>
        </w:rPr>
        <w:t xml:space="preserve"> </w:t>
      </w:r>
      <w:r w:rsidR="00543604" w:rsidRPr="007E2A65">
        <w:rPr>
          <w:rStyle w:val="xbe"/>
          <w:rFonts w:ascii="Calibri" w:hAnsi="Calibri" w:cs="Calibri"/>
          <w:color w:val="auto"/>
        </w:rPr>
        <w:t xml:space="preserve">2024-12-23 w </w:t>
      </w:r>
      <w:r w:rsidR="00681B7E" w:rsidRPr="007E2A65">
        <w:rPr>
          <w:rStyle w:val="xbe"/>
          <w:rFonts w:ascii="Calibri" w:hAnsi="Calibri" w:cs="Calibri"/>
          <w:color w:val="auto"/>
        </w:rPr>
        <w:t> </w:t>
      </w:r>
      <w:r w:rsidR="005B107A" w:rsidRPr="007E2A65">
        <w:rPr>
          <w:rStyle w:val="xbe"/>
          <w:rFonts w:ascii="Calibri" w:hAnsi="Calibri" w:cs="Calibri"/>
          <w:color w:val="auto"/>
        </w:rPr>
        <w:t xml:space="preserve">ramach projektu pt. </w:t>
      </w:r>
      <w:r w:rsidR="005B107A" w:rsidRPr="007E2A65">
        <w:rPr>
          <w:rStyle w:val="xbe"/>
          <w:rFonts w:ascii="Calibri" w:hAnsi="Calibri" w:cs="Calibri"/>
          <w:b/>
          <w:bCs/>
          <w:color w:val="auto"/>
        </w:rPr>
        <w:t>„</w:t>
      </w:r>
      <w:r w:rsidR="00511B78" w:rsidRPr="007E2A65">
        <w:rPr>
          <w:rStyle w:val="xbe"/>
          <w:rFonts w:ascii="Calibri" w:hAnsi="Calibri" w:cs="Calibri"/>
          <w:b/>
          <w:bCs/>
          <w:color w:val="auto"/>
        </w:rPr>
        <w:t>Gotowi na aktywność!</w:t>
      </w:r>
      <w:r w:rsidR="005B107A" w:rsidRPr="007E2A65">
        <w:rPr>
          <w:rStyle w:val="xbe"/>
          <w:rFonts w:ascii="Calibri" w:hAnsi="Calibri" w:cs="Calibri"/>
          <w:b/>
          <w:bCs/>
          <w:color w:val="auto"/>
        </w:rPr>
        <w:t>”</w:t>
      </w:r>
      <w:r w:rsidR="005B107A" w:rsidRPr="007E2A65">
        <w:rPr>
          <w:rStyle w:val="xbe"/>
          <w:rFonts w:ascii="Calibri" w:hAnsi="Calibri" w:cs="Calibri"/>
          <w:color w:val="auto"/>
        </w:rPr>
        <w:t xml:space="preserve"> </w:t>
      </w:r>
      <w:r w:rsidR="00511B78" w:rsidRPr="007E2A65">
        <w:rPr>
          <w:rStyle w:val="xbe"/>
          <w:rFonts w:ascii="Calibri" w:hAnsi="Calibri" w:cs="Calibri"/>
          <w:color w:val="auto"/>
        </w:rPr>
        <w:t xml:space="preserve">FEMP.06.16-IP.02-0013/24 realizowanego </w:t>
      </w:r>
      <w:r w:rsidR="00511B78" w:rsidRPr="007E2A65">
        <w:rPr>
          <w:rFonts w:ascii="Calibri" w:hAnsi="Calibri" w:cs="Calibri"/>
          <w:color w:val="auto"/>
        </w:rPr>
        <w:t>jest ze środków Europejskiego Funduszu Społecznego Plus</w:t>
      </w:r>
      <w:r w:rsidR="00681B7E" w:rsidRPr="007E2A65">
        <w:rPr>
          <w:rFonts w:ascii="Calibri" w:hAnsi="Calibri" w:cs="Calibri"/>
          <w:color w:val="auto"/>
        </w:rPr>
        <w:t xml:space="preserve"> w </w:t>
      </w:r>
      <w:r w:rsidR="00511B78" w:rsidRPr="007E2A65">
        <w:rPr>
          <w:rFonts w:ascii="Calibri" w:hAnsi="Calibri" w:cs="Calibri"/>
          <w:color w:val="auto"/>
        </w:rPr>
        <w:t>ramach Funduszy Europejskich dla Małopolski na lata 2021 – 2027; priorytet 6: Fundusze Europejskie dla rynku pracy, edukacji</w:t>
      </w:r>
      <w:r w:rsidR="00681B7E" w:rsidRPr="007E2A65">
        <w:rPr>
          <w:rFonts w:ascii="Calibri" w:hAnsi="Calibri" w:cs="Calibri"/>
          <w:color w:val="auto"/>
        </w:rPr>
        <w:t xml:space="preserve"> i </w:t>
      </w:r>
      <w:r w:rsidR="00511B78" w:rsidRPr="007E2A65">
        <w:rPr>
          <w:rFonts w:ascii="Calibri" w:hAnsi="Calibri" w:cs="Calibri"/>
          <w:color w:val="auto"/>
        </w:rPr>
        <w:t xml:space="preserve">włączenia społecznego; działanie 16: Aktywizacja </w:t>
      </w:r>
      <w:proofErr w:type="spellStart"/>
      <w:r w:rsidR="00511B78" w:rsidRPr="007E2A65">
        <w:rPr>
          <w:rFonts w:ascii="Calibri" w:hAnsi="Calibri" w:cs="Calibri"/>
          <w:color w:val="auto"/>
        </w:rPr>
        <w:t>społeczno</w:t>
      </w:r>
      <w:proofErr w:type="spellEnd"/>
      <w:r w:rsidR="00511B78" w:rsidRPr="007E2A65">
        <w:rPr>
          <w:rFonts w:ascii="Calibri" w:hAnsi="Calibri" w:cs="Calibri"/>
          <w:color w:val="auto"/>
        </w:rPr>
        <w:t xml:space="preserve"> – zawodowa, </w:t>
      </w:r>
      <w:r w:rsidRPr="007E2A65">
        <w:rPr>
          <w:rStyle w:val="xbe"/>
          <w:rFonts w:ascii="Calibri" w:hAnsi="Calibri" w:cs="Calibri"/>
          <w:color w:val="auto"/>
        </w:rPr>
        <w:t>niniejszym przedkładam ofertę wykonawcy:</w:t>
      </w:r>
    </w:p>
    <w:p w14:paraId="0626AB64" w14:textId="77777777" w:rsidR="005C7DFF" w:rsidRPr="007E2A65" w:rsidRDefault="005C7DFF" w:rsidP="005C7DFF">
      <w:pPr>
        <w:pStyle w:val="TreA"/>
        <w:jc w:val="both"/>
        <w:rPr>
          <w:rStyle w:val="xbe"/>
          <w:rFonts w:ascii="Calibri" w:hAnsi="Calibri" w:cs="Calibri"/>
          <w:color w:val="auto"/>
          <w:sz w:val="24"/>
          <w:szCs w:val="24"/>
        </w:rPr>
      </w:pPr>
    </w:p>
    <w:p w14:paraId="1489BE8C" w14:textId="77777777" w:rsidR="005C7DFF" w:rsidRPr="007E2A65" w:rsidRDefault="005C7DFF" w:rsidP="005C7DFF">
      <w:pPr>
        <w:pStyle w:val="TreA"/>
        <w:jc w:val="center"/>
        <w:rPr>
          <w:rStyle w:val="xbe"/>
          <w:rFonts w:ascii="Calibri" w:hAnsi="Calibri" w:cs="Calibri"/>
          <w:color w:val="auto"/>
          <w:sz w:val="24"/>
          <w:szCs w:val="24"/>
        </w:rPr>
      </w:pPr>
      <w:r w:rsidRPr="007E2A65">
        <w:rPr>
          <w:rStyle w:val="xbe"/>
          <w:rFonts w:ascii="Calibri" w:hAnsi="Calibri" w:cs="Calibri"/>
          <w:color w:val="auto"/>
          <w:sz w:val="24"/>
          <w:szCs w:val="24"/>
        </w:rPr>
        <w:t>……………………………………………………….</w:t>
      </w:r>
    </w:p>
    <w:p w14:paraId="035FC293" w14:textId="77777777" w:rsidR="005C7DFF" w:rsidRPr="007E2A65" w:rsidRDefault="005C7DFF" w:rsidP="005C7DFF">
      <w:pPr>
        <w:pStyle w:val="TreA"/>
        <w:jc w:val="center"/>
        <w:rPr>
          <w:rStyle w:val="xbe"/>
          <w:rFonts w:ascii="Calibri" w:hAnsi="Calibri" w:cs="Calibri"/>
          <w:color w:val="auto"/>
          <w:sz w:val="24"/>
          <w:szCs w:val="24"/>
        </w:rPr>
      </w:pPr>
    </w:p>
    <w:p w14:paraId="0BB84058" w14:textId="77777777" w:rsidR="005C7DFF" w:rsidRPr="007E2A65" w:rsidRDefault="005C7DFF" w:rsidP="005C7DFF">
      <w:pPr>
        <w:pStyle w:val="TreA"/>
        <w:jc w:val="center"/>
        <w:rPr>
          <w:rStyle w:val="xbe"/>
          <w:rFonts w:ascii="Calibri" w:hAnsi="Calibri" w:cs="Calibri"/>
          <w:color w:val="auto"/>
          <w:sz w:val="24"/>
          <w:szCs w:val="24"/>
        </w:rPr>
      </w:pPr>
      <w:r w:rsidRPr="007E2A65">
        <w:rPr>
          <w:rStyle w:val="xbe"/>
          <w:rFonts w:ascii="Calibri" w:hAnsi="Calibri" w:cs="Calibri"/>
          <w:color w:val="auto"/>
          <w:sz w:val="24"/>
          <w:szCs w:val="24"/>
        </w:rPr>
        <w:t>……………………………………………………….</w:t>
      </w:r>
    </w:p>
    <w:p w14:paraId="368939A0" w14:textId="77777777" w:rsidR="005C7DFF" w:rsidRPr="007E2A65" w:rsidRDefault="005C7DFF" w:rsidP="005C7DFF">
      <w:pPr>
        <w:pStyle w:val="TreA"/>
        <w:jc w:val="center"/>
        <w:rPr>
          <w:rStyle w:val="xbe"/>
          <w:rFonts w:ascii="Calibri" w:hAnsi="Calibri" w:cs="Calibri"/>
          <w:color w:val="auto"/>
          <w:sz w:val="24"/>
          <w:szCs w:val="24"/>
        </w:rPr>
      </w:pPr>
    </w:p>
    <w:p w14:paraId="497477CE" w14:textId="77777777" w:rsidR="005C7DFF" w:rsidRPr="007E2A65" w:rsidRDefault="005C7DFF" w:rsidP="005C7DFF">
      <w:pPr>
        <w:pStyle w:val="TreA"/>
        <w:jc w:val="center"/>
        <w:rPr>
          <w:rStyle w:val="xbe"/>
          <w:rFonts w:ascii="Calibri" w:hAnsi="Calibri" w:cs="Calibri"/>
          <w:color w:val="auto"/>
          <w:sz w:val="24"/>
          <w:szCs w:val="24"/>
        </w:rPr>
      </w:pPr>
      <w:r w:rsidRPr="007E2A65">
        <w:rPr>
          <w:rStyle w:val="xbe"/>
          <w:rFonts w:ascii="Calibri" w:hAnsi="Calibri" w:cs="Calibri"/>
          <w:color w:val="auto"/>
          <w:sz w:val="24"/>
          <w:szCs w:val="24"/>
        </w:rPr>
        <w:t>……………………………………………………….</w:t>
      </w:r>
    </w:p>
    <w:p w14:paraId="1424FB05" w14:textId="77777777" w:rsidR="005C7DFF" w:rsidRPr="007E2A65" w:rsidRDefault="005C7DFF" w:rsidP="005C7DFF">
      <w:pPr>
        <w:pStyle w:val="TreA"/>
        <w:jc w:val="center"/>
        <w:rPr>
          <w:rStyle w:val="xbe"/>
          <w:rFonts w:ascii="Calibri" w:hAnsi="Calibri" w:cs="Calibri"/>
          <w:color w:val="auto"/>
          <w:sz w:val="24"/>
          <w:szCs w:val="24"/>
        </w:rPr>
      </w:pPr>
    </w:p>
    <w:p w14:paraId="69BEB8D8" w14:textId="63BC04E7" w:rsidR="005C7DFF" w:rsidRPr="007E2A65" w:rsidRDefault="005C7DFF" w:rsidP="005C7DFF">
      <w:pPr>
        <w:pStyle w:val="TreA"/>
        <w:jc w:val="center"/>
        <w:rPr>
          <w:rStyle w:val="xbe"/>
          <w:rFonts w:ascii="Calibri" w:hAnsi="Calibri" w:cs="Calibri"/>
          <w:color w:val="auto"/>
          <w:sz w:val="24"/>
          <w:szCs w:val="24"/>
        </w:rPr>
      </w:pPr>
      <w:r w:rsidRPr="007E2A65">
        <w:rPr>
          <w:rStyle w:val="xbe"/>
          <w:rFonts w:ascii="Calibri" w:hAnsi="Calibri" w:cs="Calibri"/>
          <w:color w:val="auto"/>
          <w:sz w:val="24"/>
          <w:szCs w:val="24"/>
        </w:rPr>
        <w:t>……………………………………………………….</w:t>
      </w:r>
    </w:p>
    <w:p w14:paraId="59A47737" w14:textId="77777777" w:rsidR="00E60FAF" w:rsidRPr="007E2A65" w:rsidRDefault="00E60FAF" w:rsidP="00E60FAF">
      <w:pPr>
        <w:pStyle w:val="TreA"/>
        <w:jc w:val="center"/>
        <w:rPr>
          <w:rStyle w:val="xbe"/>
          <w:rFonts w:ascii="Calibri" w:hAnsi="Calibri" w:cs="Calibri"/>
          <w:color w:val="auto"/>
          <w:sz w:val="24"/>
          <w:szCs w:val="24"/>
        </w:rPr>
      </w:pPr>
    </w:p>
    <w:p w14:paraId="13447C9B" w14:textId="4788795B" w:rsidR="00E60FAF" w:rsidRPr="007E2A65" w:rsidRDefault="00E60FAF" w:rsidP="00E60FAF">
      <w:pPr>
        <w:pStyle w:val="TreA"/>
        <w:jc w:val="center"/>
        <w:rPr>
          <w:rStyle w:val="xbe"/>
          <w:rFonts w:ascii="Calibri" w:hAnsi="Calibri" w:cs="Calibri"/>
          <w:color w:val="auto"/>
          <w:sz w:val="24"/>
          <w:szCs w:val="24"/>
        </w:rPr>
      </w:pPr>
      <w:r w:rsidRPr="007E2A65">
        <w:rPr>
          <w:rStyle w:val="xbe"/>
          <w:rFonts w:ascii="Calibri" w:hAnsi="Calibri" w:cs="Calibri"/>
          <w:color w:val="auto"/>
          <w:sz w:val="24"/>
          <w:szCs w:val="24"/>
        </w:rPr>
        <w:t>……………………………………………………….</w:t>
      </w:r>
    </w:p>
    <w:p w14:paraId="456D0C84" w14:textId="77777777" w:rsidR="00E60FAF" w:rsidRPr="007E2A65" w:rsidRDefault="00E60FAF" w:rsidP="00E60FAF">
      <w:pPr>
        <w:pStyle w:val="TreA"/>
        <w:jc w:val="center"/>
        <w:rPr>
          <w:rStyle w:val="xbe"/>
          <w:rFonts w:ascii="Calibri" w:hAnsi="Calibri" w:cs="Calibri"/>
          <w:color w:val="auto"/>
          <w:sz w:val="24"/>
          <w:szCs w:val="24"/>
        </w:rPr>
      </w:pPr>
    </w:p>
    <w:p w14:paraId="0386055D" w14:textId="77777777" w:rsidR="00E60FAF" w:rsidRPr="007E2A65" w:rsidRDefault="00E60FAF" w:rsidP="00E60FAF">
      <w:pPr>
        <w:pStyle w:val="TreA"/>
        <w:jc w:val="center"/>
        <w:rPr>
          <w:rStyle w:val="xbe"/>
          <w:rFonts w:ascii="Calibri" w:hAnsi="Calibri" w:cs="Calibri"/>
          <w:color w:val="auto"/>
          <w:sz w:val="24"/>
          <w:szCs w:val="24"/>
        </w:rPr>
      </w:pPr>
      <w:r w:rsidRPr="007E2A65">
        <w:rPr>
          <w:rStyle w:val="xbe"/>
          <w:rFonts w:ascii="Calibri" w:hAnsi="Calibri" w:cs="Calibri"/>
          <w:color w:val="auto"/>
          <w:sz w:val="24"/>
          <w:szCs w:val="24"/>
        </w:rPr>
        <w:t>……………………………………………………….</w:t>
      </w:r>
    </w:p>
    <w:p w14:paraId="7E3C4C18" w14:textId="1F86EADA" w:rsidR="005C7DFF" w:rsidRPr="007E2A65" w:rsidRDefault="005C7DFF" w:rsidP="00E60FAF">
      <w:pPr>
        <w:pStyle w:val="TreA"/>
        <w:jc w:val="center"/>
        <w:rPr>
          <w:rStyle w:val="xbe"/>
          <w:rFonts w:ascii="Calibri" w:hAnsi="Calibri" w:cs="Calibri"/>
          <w:b/>
          <w:color w:val="auto"/>
          <w:sz w:val="20"/>
          <w:szCs w:val="20"/>
        </w:rPr>
      </w:pPr>
      <w:r w:rsidRPr="007E2A65">
        <w:rPr>
          <w:rStyle w:val="xbe"/>
          <w:rFonts w:ascii="Calibri" w:hAnsi="Calibri" w:cs="Calibri"/>
          <w:color w:val="auto"/>
          <w:sz w:val="20"/>
          <w:szCs w:val="20"/>
        </w:rPr>
        <w:t>Nazwa (imię</w:t>
      </w:r>
      <w:r w:rsidR="00681B7E" w:rsidRPr="007E2A65">
        <w:rPr>
          <w:rStyle w:val="xbe"/>
          <w:rFonts w:ascii="Calibri" w:hAnsi="Calibri" w:cs="Calibri"/>
          <w:color w:val="auto"/>
          <w:sz w:val="20"/>
          <w:szCs w:val="20"/>
        </w:rPr>
        <w:t xml:space="preserve"> i </w:t>
      </w:r>
      <w:r w:rsidRPr="007E2A65">
        <w:rPr>
          <w:rStyle w:val="xbe"/>
          <w:rFonts w:ascii="Calibri" w:hAnsi="Calibri" w:cs="Calibri"/>
          <w:color w:val="auto"/>
          <w:sz w:val="20"/>
          <w:szCs w:val="20"/>
        </w:rPr>
        <w:t>nazwisko)</w:t>
      </w:r>
      <w:r w:rsidR="00681B7E" w:rsidRPr="007E2A65">
        <w:rPr>
          <w:rStyle w:val="xbe"/>
          <w:rFonts w:ascii="Calibri" w:hAnsi="Calibri" w:cs="Calibri"/>
          <w:color w:val="auto"/>
          <w:sz w:val="20"/>
          <w:szCs w:val="20"/>
        </w:rPr>
        <w:t xml:space="preserve"> i </w:t>
      </w:r>
      <w:r w:rsidRPr="007E2A65">
        <w:rPr>
          <w:rStyle w:val="xbe"/>
          <w:rFonts w:ascii="Calibri" w:hAnsi="Calibri" w:cs="Calibri"/>
          <w:color w:val="auto"/>
          <w:sz w:val="20"/>
          <w:szCs w:val="20"/>
        </w:rPr>
        <w:t xml:space="preserve">adres </w:t>
      </w:r>
      <w:r w:rsidR="00D122C6" w:rsidRPr="007E2A65">
        <w:rPr>
          <w:rStyle w:val="xbe"/>
          <w:rFonts w:ascii="Calibri" w:hAnsi="Calibri" w:cs="Calibri"/>
          <w:color w:val="auto"/>
          <w:sz w:val="20"/>
          <w:szCs w:val="20"/>
        </w:rPr>
        <w:t>W</w:t>
      </w:r>
      <w:r w:rsidRPr="007E2A65">
        <w:rPr>
          <w:rStyle w:val="xbe"/>
          <w:rFonts w:ascii="Calibri" w:hAnsi="Calibri" w:cs="Calibri"/>
          <w:color w:val="auto"/>
          <w:sz w:val="20"/>
          <w:szCs w:val="20"/>
        </w:rPr>
        <w:t>ykonawcy</w:t>
      </w:r>
      <w:r w:rsidRPr="007E2A65">
        <w:rPr>
          <w:rStyle w:val="xbe"/>
          <w:rFonts w:ascii="Calibri" w:hAnsi="Calibri" w:cs="Calibri"/>
          <w:b/>
          <w:bCs/>
          <w:color w:val="auto"/>
          <w:sz w:val="20"/>
          <w:szCs w:val="20"/>
        </w:rPr>
        <w:t>, kontakt telefoniczny</w:t>
      </w:r>
      <w:r w:rsidR="00681B7E" w:rsidRPr="007E2A65">
        <w:rPr>
          <w:rStyle w:val="xbe"/>
          <w:rFonts w:ascii="Calibri" w:hAnsi="Calibri" w:cs="Calibri"/>
          <w:b/>
          <w:bCs/>
          <w:color w:val="auto"/>
          <w:sz w:val="20"/>
          <w:szCs w:val="20"/>
        </w:rPr>
        <w:t xml:space="preserve"> i </w:t>
      </w:r>
      <w:r w:rsidRPr="007E2A65">
        <w:rPr>
          <w:rStyle w:val="xbe"/>
          <w:rFonts w:ascii="Calibri" w:hAnsi="Calibri" w:cs="Calibri"/>
          <w:b/>
          <w:bCs/>
          <w:color w:val="auto"/>
          <w:sz w:val="20"/>
          <w:szCs w:val="20"/>
        </w:rPr>
        <w:t>e-mail</w:t>
      </w:r>
    </w:p>
    <w:p w14:paraId="6A4034FE" w14:textId="77777777" w:rsidR="005C7DFF" w:rsidRPr="007E2A65" w:rsidRDefault="005C7DFF" w:rsidP="005C7DFF">
      <w:pPr>
        <w:pStyle w:val="TreA"/>
        <w:jc w:val="both"/>
        <w:rPr>
          <w:rStyle w:val="xbe"/>
          <w:rFonts w:ascii="Calibri" w:hAnsi="Calibri" w:cs="Calibri"/>
          <w:color w:val="auto"/>
          <w:sz w:val="24"/>
          <w:szCs w:val="24"/>
        </w:rPr>
      </w:pPr>
    </w:p>
    <w:p w14:paraId="3C3DF347" w14:textId="06536500" w:rsidR="005C7DFF" w:rsidRPr="007E2A65" w:rsidRDefault="005C7DFF" w:rsidP="005C7DFF">
      <w:pPr>
        <w:pStyle w:val="TreA"/>
        <w:jc w:val="both"/>
        <w:rPr>
          <w:rStyle w:val="xbe"/>
          <w:rFonts w:ascii="Calibri" w:hAnsi="Calibri" w:cs="Calibri"/>
          <w:color w:val="auto"/>
        </w:rPr>
      </w:pPr>
      <w:r w:rsidRPr="007E2A65">
        <w:rPr>
          <w:rStyle w:val="xbe"/>
          <w:rFonts w:ascii="Calibri" w:hAnsi="Calibri" w:cs="Calibri"/>
          <w:color w:val="auto"/>
        </w:rPr>
        <w:t>Oświadczam</w:t>
      </w:r>
      <w:r w:rsidR="00681B7E" w:rsidRPr="007E2A65">
        <w:rPr>
          <w:rStyle w:val="xbe"/>
          <w:rFonts w:ascii="Calibri" w:hAnsi="Calibri" w:cs="Calibri"/>
          <w:color w:val="auto"/>
        </w:rPr>
        <w:t xml:space="preserve"> i </w:t>
      </w:r>
      <w:r w:rsidRPr="007E2A65">
        <w:rPr>
          <w:rStyle w:val="xbe"/>
          <w:rFonts w:ascii="Calibri" w:hAnsi="Calibri" w:cs="Calibri"/>
          <w:color w:val="auto"/>
        </w:rPr>
        <w:t>zapewniam, iż zapoznałem się</w:t>
      </w:r>
      <w:r w:rsidR="00681B7E" w:rsidRPr="007E2A65">
        <w:rPr>
          <w:rStyle w:val="xbe"/>
          <w:rFonts w:ascii="Calibri" w:hAnsi="Calibri" w:cs="Calibri"/>
          <w:color w:val="auto"/>
        </w:rPr>
        <w:t xml:space="preserve"> z </w:t>
      </w:r>
      <w:r w:rsidRPr="007E2A65">
        <w:rPr>
          <w:rStyle w:val="xbe"/>
          <w:rFonts w:ascii="Calibri" w:hAnsi="Calibri" w:cs="Calibri"/>
          <w:color w:val="auto"/>
        </w:rPr>
        <w:t>zapytaniem ofertowym</w:t>
      </w:r>
      <w:r w:rsidR="00681B7E" w:rsidRPr="007E2A65">
        <w:rPr>
          <w:rStyle w:val="xbe"/>
          <w:rFonts w:ascii="Calibri" w:hAnsi="Calibri" w:cs="Calibri"/>
          <w:color w:val="auto"/>
        </w:rPr>
        <w:t xml:space="preserve"> z </w:t>
      </w:r>
      <w:r w:rsidRPr="007E2A65">
        <w:rPr>
          <w:rStyle w:val="xbe"/>
          <w:rFonts w:ascii="Calibri" w:hAnsi="Calibri" w:cs="Calibri"/>
          <w:color w:val="auto"/>
        </w:rPr>
        <w:t xml:space="preserve">dnia </w:t>
      </w:r>
      <w:r w:rsidR="00543604" w:rsidRPr="007E2A65">
        <w:rPr>
          <w:rStyle w:val="xbe"/>
          <w:rFonts w:ascii="Calibri" w:hAnsi="Calibri" w:cs="Calibri"/>
          <w:color w:val="auto"/>
        </w:rPr>
        <w:t>2024-12-23</w:t>
      </w:r>
      <w:r w:rsidRPr="007E2A65">
        <w:rPr>
          <w:rStyle w:val="xbe"/>
          <w:rFonts w:ascii="Calibri" w:hAnsi="Calibri" w:cs="Calibri"/>
          <w:color w:val="auto"/>
        </w:rPr>
        <w:t xml:space="preserve"> </w:t>
      </w:r>
      <w:r w:rsidRPr="007E2A65">
        <w:rPr>
          <w:rStyle w:val="xbe"/>
          <w:rFonts w:ascii="Calibri" w:hAnsi="Calibri" w:cs="Calibri"/>
          <w:color w:val="auto"/>
          <w:highlight w:val="yellow"/>
        </w:rPr>
        <w:br/>
      </w:r>
      <w:r w:rsidRPr="007E2A65">
        <w:rPr>
          <w:rStyle w:val="xbe"/>
          <w:rFonts w:ascii="Calibri" w:hAnsi="Calibri" w:cs="Calibri"/>
          <w:color w:val="auto"/>
        </w:rPr>
        <w:t>dotyczącym usługi na wynajem sali szkoleniowej</w:t>
      </w:r>
      <w:r w:rsidR="00681B7E" w:rsidRPr="007E2A65">
        <w:rPr>
          <w:rStyle w:val="xbe"/>
          <w:rFonts w:ascii="Calibri" w:hAnsi="Calibri" w:cs="Calibri"/>
          <w:color w:val="auto"/>
        </w:rPr>
        <w:t xml:space="preserve"> w </w:t>
      </w:r>
      <w:r w:rsidRPr="007E2A65">
        <w:rPr>
          <w:rStyle w:val="xbe"/>
          <w:rFonts w:ascii="Calibri" w:hAnsi="Calibri" w:cs="Calibri"/>
          <w:color w:val="auto"/>
        </w:rPr>
        <w:t>ramach projektu pt. „</w:t>
      </w:r>
      <w:r w:rsidR="00511B78" w:rsidRPr="007E2A65">
        <w:rPr>
          <w:rStyle w:val="xbe"/>
          <w:rFonts w:ascii="Calibri" w:hAnsi="Calibri" w:cs="Calibri"/>
          <w:color w:val="auto"/>
        </w:rPr>
        <w:t>Gotowi na aktywność!</w:t>
      </w:r>
      <w:r w:rsidRPr="007E2A65">
        <w:rPr>
          <w:rStyle w:val="xbe"/>
          <w:rFonts w:ascii="Calibri" w:hAnsi="Calibri" w:cs="Calibri"/>
          <w:color w:val="auto"/>
        </w:rPr>
        <w:t>”, akceptuję jego treść, oraz zobowiązuję się do wykonania całości przedmiotu zamówienia:</w:t>
      </w:r>
    </w:p>
    <w:p w14:paraId="2FAAC010" w14:textId="5DADB1AF" w:rsidR="005C7DFF" w:rsidRPr="007E2A65" w:rsidRDefault="005C7DFF" w:rsidP="005C7DFF">
      <w:pPr>
        <w:pStyle w:val="TreA"/>
        <w:jc w:val="both"/>
        <w:rPr>
          <w:rStyle w:val="xbe"/>
          <w:rFonts w:ascii="Calibri" w:hAnsi="Calibri" w:cs="Calibri"/>
          <w:color w:val="auto"/>
          <w:sz w:val="24"/>
          <w:szCs w:val="24"/>
        </w:rPr>
      </w:pPr>
    </w:p>
    <w:p w14:paraId="21FD4CBA" w14:textId="77777777" w:rsidR="00892450" w:rsidRPr="007E2A65" w:rsidRDefault="00892450" w:rsidP="00892450">
      <w:pPr>
        <w:pStyle w:val="TreA"/>
        <w:jc w:val="both"/>
        <w:rPr>
          <w:rStyle w:val="xbe"/>
          <w:rFonts w:ascii="Calibri" w:hAnsi="Calibri" w:cs="Calibri"/>
          <w:color w:val="auto"/>
        </w:rPr>
      </w:pPr>
    </w:p>
    <w:p w14:paraId="0D755051" w14:textId="77777777" w:rsidR="00892450" w:rsidRPr="007E2A65" w:rsidRDefault="00892450" w:rsidP="00892450">
      <w:pPr>
        <w:pStyle w:val="TreA"/>
        <w:jc w:val="both"/>
        <w:rPr>
          <w:rStyle w:val="xbe"/>
          <w:rFonts w:ascii="Calibri" w:hAnsi="Calibri" w:cs="Calibri"/>
          <w:color w:val="auto"/>
        </w:rPr>
      </w:pPr>
    </w:p>
    <w:tbl>
      <w:tblPr>
        <w:tblStyle w:val="Tabela-Siatka"/>
        <w:tblpPr w:leftFromText="141" w:rightFromText="141" w:vertAnchor="text" w:horzAnchor="margin" w:tblpY="-76"/>
        <w:tblW w:w="9911" w:type="dxa"/>
        <w:tblLook w:val="04A0" w:firstRow="1" w:lastRow="0" w:firstColumn="1" w:lastColumn="0" w:noHBand="0" w:noVBand="1"/>
      </w:tblPr>
      <w:tblGrid>
        <w:gridCol w:w="1702"/>
        <w:gridCol w:w="2551"/>
        <w:gridCol w:w="1032"/>
        <w:gridCol w:w="4626"/>
      </w:tblGrid>
      <w:tr w:rsidR="007E2A65" w:rsidRPr="007E2A65" w14:paraId="3577A0DD" w14:textId="77777777" w:rsidTr="00780E9A">
        <w:tc>
          <w:tcPr>
            <w:tcW w:w="1702" w:type="dxa"/>
            <w:tcBorders>
              <w:top w:val="single" w:sz="4" w:space="0" w:color="auto"/>
              <w:left w:val="single" w:sz="4" w:space="0" w:color="auto"/>
              <w:bottom w:val="single" w:sz="4" w:space="0" w:color="auto"/>
              <w:right w:val="single" w:sz="4" w:space="0" w:color="auto"/>
            </w:tcBorders>
            <w:hideMark/>
          </w:tcPr>
          <w:p w14:paraId="6896F79C" w14:textId="77777777" w:rsidR="00892450" w:rsidRPr="007E2A65" w:rsidRDefault="00892450" w:rsidP="00780E9A">
            <w:pPr>
              <w:pStyle w:val="TreA"/>
              <w:jc w:val="both"/>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 xml:space="preserve">1. </w:t>
            </w:r>
          </w:p>
        </w:tc>
        <w:tc>
          <w:tcPr>
            <w:tcW w:w="8209" w:type="dxa"/>
            <w:gridSpan w:val="3"/>
            <w:tcBorders>
              <w:top w:val="single" w:sz="4" w:space="0" w:color="auto"/>
              <w:left w:val="single" w:sz="4" w:space="0" w:color="auto"/>
              <w:bottom w:val="single" w:sz="4" w:space="0" w:color="auto"/>
              <w:right w:val="single" w:sz="4" w:space="0" w:color="auto"/>
            </w:tcBorders>
            <w:hideMark/>
          </w:tcPr>
          <w:p w14:paraId="02A600C1" w14:textId="7517C85D" w:rsidR="00892450" w:rsidRPr="007E2A65" w:rsidRDefault="00407A86" w:rsidP="00780E9A">
            <w:pPr>
              <w:rPr>
                <w:rStyle w:val="Brak"/>
                <w:rFonts w:ascii="Calibri" w:hAnsi="Calibri" w:cs="Calibri"/>
                <w:color w:val="auto"/>
                <w:sz w:val="22"/>
                <w:szCs w:val="22"/>
                <w:bdr w:val="none" w:sz="0" w:space="0" w:color="auto" w:frame="1"/>
              </w:rPr>
            </w:pPr>
            <w:r w:rsidRPr="007E2A65">
              <w:rPr>
                <w:rStyle w:val="Brak"/>
                <w:rFonts w:ascii="Calibri" w:hAnsi="Calibri" w:cs="Calibri"/>
                <w:color w:val="auto"/>
                <w:sz w:val="22"/>
                <w:szCs w:val="22"/>
              </w:rPr>
              <w:t>Poradnictwo zawodowe indywidualne dla 150 os x 10h/os</w:t>
            </w:r>
            <w:r w:rsidR="00892450" w:rsidRPr="007E2A65">
              <w:rPr>
                <w:rStyle w:val="Brak"/>
                <w:rFonts w:ascii="Calibri" w:hAnsi="Calibri" w:cs="Calibri"/>
                <w:color w:val="auto"/>
                <w:sz w:val="22"/>
                <w:szCs w:val="22"/>
              </w:rPr>
              <w:t xml:space="preserve">  </w:t>
            </w:r>
          </w:p>
        </w:tc>
      </w:tr>
      <w:tr w:rsidR="007E2A65" w:rsidRPr="007E2A65" w14:paraId="493E3775" w14:textId="77777777" w:rsidTr="00780E9A">
        <w:tc>
          <w:tcPr>
            <w:tcW w:w="1702" w:type="dxa"/>
            <w:tcBorders>
              <w:top w:val="single" w:sz="4" w:space="0" w:color="auto"/>
              <w:left w:val="single" w:sz="4" w:space="0" w:color="auto"/>
              <w:bottom w:val="single" w:sz="4" w:space="0" w:color="auto"/>
              <w:right w:val="single" w:sz="4" w:space="0" w:color="auto"/>
            </w:tcBorders>
            <w:hideMark/>
          </w:tcPr>
          <w:p w14:paraId="49631355" w14:textId="7A26B0E2" w:rsidR="00892450" w:rsidRPr="007E2A65" w:rsidRDefault="00892450" w:rsidP="00511B78">
            <w:pPr>
              <w:pStyle w:val="TreA"/>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 xml:space="preserve">CENA NETTO </w:t>
            </w:r>
            <w:r w:rsidR="00543604" w:rsidRPr="007E2A65">
              <w:rPr>
                <w:rStyle w:val="Brak"/>
                <w:rFonts w:ascii="Calibri" w:hAnsi="Calibri" w:cs="Calibri"/>
                <w:color w:val="auto"/>
                <w:bdr w:val="none" w:sz="0" w:space="0" w:color="auto" w:frame="1"/>
              </w:rPr>
              <w:t xml:space="preserve"> za 1 godzinę</w:t>
            </w:r>
          </w:p>
        </w:tc>
        <w:tc>
          <w:tcPr>
            <w:tcW w:w="2551" w:type="dxa"/>
            <w:tcBorders>
              <w:top w:val="single" w:sz="4" w:space="0" w:color="auto"/>
              <w:left w:val="single" w:sz="4" w:space="0" w:color="auto"/>
              <w:bottom w:val="single" w:sz="4" w:space="0" w:color="auto"/>
              <w:right w:val="single" w:sz="4" w:space="0" w:color="auto"/>
            </w:tcBorders>
          </w:tcPr>
          <w:p w14:paraId="78E97493" w14:textId="77777777" w:rsidR="00892450" w:rsidRPr="007E2A65" w:rsidRDefault="00892450" w:rsidP="00780E9A">
            <w:pPr>
              <w:pStyle w:val="TreA"/>
              <w:jc w:val="both"/>
              <w:rPr>
                <w:rStyle w:val="Brak"/>
                <w:rFonts w:ascii="Calibri" w:hAnsi="Calibri" w:cs="Calibri"/>
                <w:color w:val="auto"/>
                <w:bdr w:val="none" w:sz="0" w:space="0" w:color="auto" w:frame="1"/>
              </w:rPr>
            </w:pPr>
          </w:p>
        </w:tc>
        <w:tc>
          <w:tcPr>
            <w:tcW w:w="1032" w:type="dxa"/>
            <w:tcBorders>
              <w:top w:val="single" w:sz="4" w:space="0" w:color="auto"/>
              <w:left w:val="single" w:sz="4" w:space="0" w:color="auto"/>
              <w:bottom w:val="single" w:sz="4" w:space="0" w:color="auto"/>
              <w:right w:val="single" w:sz="4" w:space="0" w:color="auto"/>
            </w:tcBorders>
            <w:hideMark/>
          </w:tcPr>
          <w:p w14:paraId="2F2A1D4B" w14:textId="77777777" w:rsidR="00892450" w:rsidRPr="007E2A65" w:rsidRDefault="00892450" w:rsidP="00780E9A">
            <w:pPr>
              <w:pStyle w:val="TreA"/>
              <w:jc w:val="both"/>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Kwota słownie</w:t>
            </w:r>
          </w:p>
        </w:tc>
        <w:tc>
          <w:tcPr>
            <w:tcW w:w="4626" w:type="dxa"/>
            <w:tcBorders>
              <w:top w:val="single" w:sz="4" w:space="0" w:color="auto"/>
              <w:left w:val="single" w:sz="4" w:space="0" w:color="auto"/>
              <w:bottom w:val="single" w:sz="4" w:space="0" w:color="auto"/>
              <w:right w:val="single" w:sz="4" w:space="0" w:color="auto"/>
            </w:tcBorders>
          </w:tcPr>
          <w:p w14:paraId="7DB2A3AE" w14:textId="77777777" w:rsidR="00892450" w:rsidRPr="007E2A65" w:rsidRDefault="00892450" w:rsidP="00780E9A">
            <w:pPr>
              <w:pStyle w:val="TreA"/>
              <w:jc w:val="both"/>
              <w:rPr>
                <w:rStyle w:val="Brak"/>
                <w:rFonts w:ascii="Calibri" w:hAnsi="Calibri" w:cs="Calibri"/>
                <w:color w:val="auto"/>
                <w:bdr w:val="none" w:sz="0" w:space="0" w:color="auto" w:frame="1"/>
              </w:rPr>
            </w:pPr>
          </w:p>
        </w:tc>
      </w:tr>
      <w:tr w:rsidR="007E2A65" w:rsidRPr="007E2A65" w14:paraId="4579F433" w14:textId="77777777" w:rsidTr="00780E9A">
        <w:tc>
          <w:tcPr>
            <w:tcW w:w="1702" w:type="dxa"/>
            <w:tcBorders>
              <w:top w:val="single" w:sz="4" w:space="0" w:color="auto"/>
              <w:left w:val="single" w:sz="4" w:space="0" w:color="auto"/>
              <w:bottom w:val="single" w:sz="4" w:space="0" w:color="auto"/>
              <w:right w:val="single" w:sz="4" w:space="0" w:color="auto"/>
            </w:tcBorders>
            <w:hideMark/>
          </w:tcPr>
          <w:p w14:paraId="72E2570C" w14:textId="77777777" w:rsidR="00892450" w:rsidRPr="007E2A65" w:rsidRDefault="00892450" w:rsidP="00511B78">
            <w:pPr>
              <w:pStyle w:val="TreA"/>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 xml:space="preserve">WARTOŚĆ VAT </w:t>
            </w:r>
          </w:p>
        </w:tc>
        <w:tc>
          <w:tcPr>
            <w:tcW w:w="2551" w:type="dxa"/>
            <w:tcBorders>
              <w:top w:val="single" w:sz="4" w:space="0" w:color="auto"/>
              <w:left w:val="single" w:sz="4" w:space="0" w:color="auto"/>
              <w:bottom w:val="single" w:sz="4" w:space="0" w:color="auto"/>
              <w:right w:val="single" w:sz="4" w:space="0" w:color="auto"/>
            </w:tcBorders>
          </w:tcPr>
          <w:p w14:paraId="70325580" w14:textId="77777777" w:rsidR="00892450" w:rsidRPr="007E2A65" w:rsidRDefault="00892450" w:rsidP="00780E9A">
            <w:pPr>
              <w:pStyle w:val="TreA"/>
              <w:jc w:val="both"/>
              <w:rPr>
                <w:rStyle w:val="Brak"/>
                <w:rFonts w:ascii="Calibri" w:hAnsi="Calibri" w:cs="Calibri"/>
                <w:color w:val="auto"/>
                <w:bdr w:val="none" w:sz="0" w:space="0" w:color="auto" w:frame="1"/>
              </w:rPr>
            </w:pPr>
          </w:p>
        </w:tc>
        <w:tc>
          <w:tcPr>
            <w:tcW w:w="1032" w:type="dxa"/>
            <w:tcBorders>
              <w:top w:val="single" w:sz="4" w:space="0" w:color="auto"/>
              <w:left w:val="single" w:sz="4" w:space="0" w:color="auto"/>
              <w:bottom w:val="single" w:sz="4" w:space="0" w:color="auto"/>
              <w:right w:val="single" w:sz="4" w:space="0" w:color="auto"/>
            </w:tcBorders>
            <w:hideMark/>
          </w:tcPr>
          <w:p w14:paraId="5607104D" w14:textId="77777777" w:rsidR="00892450" w:rsidRPr="007E2A65" w:rsidRDefault="00892450" w:rsidP="00780E9A">
            <w:pPr>
              <w:pStyle w:val="TreA"/>
              <w:jc w:val="both"/>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Kwota słownie</w:t>
            </w:r>
          </w:p>
        </w:tc>
        <w:tc>
          <w:tcPr>
            <w:tcW w:w="4626" w:type="dxa"/>
            <w:tcBorders>
              <w:top w:val="single" w:sz="4" w:space="0" w:color="auto"/>
              <w:left w:val="single" w:sz="4" w:space="0" w:color="auto"/>
              <w:bottom w:val="single" w:sz="4" w:space="0" w:color="auto"/>
              <w:right w:val="single" w:sz="4" w:space="0" w:color="auto"/>
            </w:tcBorders>
          </w:tcPr>
          <w:p w14:paraId="68093D1A" w14:textId="77777777" w:rsidR="00892450" w:rsidRPr="007E2A65" w:rsidRDefault="00892450" w:rsidP="00780E9A">
            <w:pPr>
              <w:pStyle w:val="TreA"/>
              <w:jc w:val="both"/>
              <w:rPr>
                <w:rStyle w:val="Brak"/>
                <w:rFonts w:ascii="Calibri" w:hAnsi="Calibri" w:cs="Calibri"/>
                <w:color w:val="auto"/>
                <w:bdr w:val="none" w:sz="0" w:space="0" w:color="auto" w:frame="1"/>
              </w:rPr>
            </w:pPr>
          </w:p>
        </w:tc>
      </w:tr>
      <w:tr w:rsidR="007E2A65" w:rsidRPr="007E2A65" w14:paraId="17EF2AB7" w14:textId="77777777" w:rsidTr="00780E9A">
        <w:tc>
          <w:tcPr>
            <w:tcW w:w="1702" w:type="dxa"/>
            <w:tcBorders>
              <w:top w:val="single" w:sz="4" w:space="0" w:color="auto"/>
              <w:left w:val="single" w:sz="4" w:space="0" w:color="auto"/>
              <w:bottom w:val="single" w:sz="4" w:space="0" w:color="auto"/>
              <w:right w:val="single" w:sz="4" w:space="0" w:color="auto"/>
            </w:tcBorders>
            <w:hideMark/>
          </w:tcPr>
          <w:p w14:paraId="729A15A0" w14:textId="684DEB6A" w:rsidR="00892450" w:rsidRPr="007E2A65" w:rsidRDefault="00892450" w:rsidP="00511B78">
            <w:pPr>
              <w:pStyle w:val="TreA"/>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 xml:space="preserve">CENA BRUTTO  </w:t>
            </w:r>
            <w:r w:rsidR="00543604" w:rsidRPr="007E2A65">
              <w:rPr>
                <w:rStyle w:val="Brak"/>
                <w:rFonts w:ascii="Calibri" w:hAnsi="Calibri" w:cs="Calibri"/>
                <w:color w:val="auto"/>
                <w:bdr w:val="none" w:sz="0" w:space="0" w:color="auto" w:frame="1"/>
              </w:rPr>
              <w:t xml:space="preserve"> za 1 godzinę</w:t>
            </w:r>
          </w:p>
        </w:tc>
        <w:tc>
          <w:tcPr>
            <w:tcW w:w="2551" w:type="dxa"/>
            <w:tcBorders>
              <w:top w:val="single" w:sz="4" w:space="0" w:color="auto"/>
              <w:left w:val="single" w:sz="4" w:space="0" w:color="auto"/>
              <w:bottom w:val="single" w:sz="4" w:space="0" w:color="auto"/>
              <w:right w:val="single" w:sz="4" w:space="0" w:color="auto"/>
            </w:tcBorders>
          </w:tcPr>
          <w:p w14:paraId="1C3C97CF" w14:textId="77777777" w:rsidR="00892450" w:rsidRPr="007E2A65" w:rsidRDefault="00892450" w:rsidP="00780E9A">
            <w:pPr>
              <w:pStyle w:val="TreA"/>
              <w:jc w:val="both"/>
              <w:rPr>
                <w:rStyle w:val="Brak"/>
                <w:rFonts w:ascii="Calibri" w:hAnsi="Calibri" w:cs="Calibri"/>
                <w:color w:val="auto"/>
                <w:bdr w:val="none" w:sz="0" w:space="0" w:color="auto" w:frame="1"/>
              </w:rPr>
            </w:pPr>
          </w:p>
        </w:tc>
        <w:tc>
          <w:tcPr>
            <w:tcW w:w="1032" w:type="dxa"/>
            <w:tcBorders>
              <w:top w:val="single" w:sz="4" w:space="0" w:color="auto"/>
              <w:left w:val="single" w:sz="4" w:space="0" w:color="auto"/>
              <w:bottom w:val="single" w:sz="4" w:space="0" w:color="auto"/>
              <w:right w:val="single" w:sz="4" w:space="0" w:color="auto"/>
            </w:tcBorders>
            <w:hideMark/>
          </w:tcPr>
          <w:p w14:paraId="5B989D44" w14:textId="77777777" w:rsidR="00892450" w:rsidRPr="007E2A65" w:rsidRDefault="00892450" w:rsidP="00780E9A">
            <w:pPr>
              <w:pStyle w:val="TreA"/>
              <w:jc w:val="both"/>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Kwota słownie</w:t>
            </w:r>
          </w:p>
        </w:tc>
        <w:tc>
          <w:tcPr>
            <w:tcW w:w="4626" w:type="dxa"/>
            <w:tcBorders>
              <w:top w:val="single" w:sz="4" w:space="0" w:color="auto"/>
              <w:left w:val="single" w:sz="4" w:space="0" w:color="auto"/>
              <w:bottom w:val="single" w:sz="4" w:space="0" w:color="auto"/>
              <w:right w:val="single" w:sz="4" w:space="0" w:color="auto"/>
            </w:tcBorders>
          </w:tcPr>
          <w:p w14:paraId="08D614F8" w14:textId="77777777" w:rsidR="00892450" w:rsidRPr="007E2A65" w:rsidRDefault="00892450" w:rsidP="00780E9A">
            <w:pPr>
              <w:pStyle w:val="TreA"/>
              <w:jc w:val="both"/>
              <w:rPr>
                <w:rStyle w:val="Brak"/>
                <w:rFonts w:ascii="Calibri" w:hAnsi="Calibri" w:cs="Calibri"/>
                <w:color w:val="auto"/>
                <w:bdr w:val="none" w:sz="0" w:space="0" w:color="auto" w:frame="1"/>
              </w:rPr>
            </w:pPr>
          </w:p>
        </w:tc>
      </w:tr>
    </w:tbl>
    <w:p w14:paraId="6B868085" w14:textId="77777777" w:rsidR="00892450" w:rsidRPr="007E2A65" w:rsidRDefault="00892450" w:rsidP="005C7DFF">
      <w:pPr>
        <w:pStyle w:val="TreA"/>
        <w:jc w:val="both"/>
        <w:rPr>
          <w:rStyle w:val="xbe"/>
          <w:rFonts w:ascii="Calibri" w:hAnsi="Calibri" w:cs="Calibri"/>
          <w:color w:val="auto"/>
        </w:rPr>
      </w:pPr>
    </w:p>
    <w:tbl>
      <w:tblPr>
        <w:tblStyle w:val="Tabela-Siatka"/>
        <w:tblpPr w:leftFromText="141" w:rightFromText="141" w:vertAnchor="text" w:horzAnchor="margin" w:tblpY="-76"/>
        <w:tblW w:w="9911" w:type="dxa"/>
        <w:tblLook w:val="04A0" w:firstRow="1" w:lastRow="0" w:firstColumn="1" w:lastColumn="0" w:noHBand="0" w:noVBand="1"/>
      </w:tblPr>
      <w:tblGrid>
        <w:gridCol w:w="1702"/>
        <w:gridCol w:w="2551"/>
        <w:gridCol w:w="1032"/>
        <w:gridCol w:w="4626"/>
      </w:tblGrid>
      <w:tr w:rsidR="007E2A65" w:rsidRPr="007E2A65" w14:paraId="0E788666" w14:textId="77777777" w:rsidTr="005B107A">
        <w:tc>
          <w:tcPr>
            <w:tcW w:w="1702" w:type="dxa"/>
            <w:tcBorders>
              <w:top w:val="single" w:sz="4" w:space="0" w:color="auto"/>
              <w:left w:val="single" w:sz="4" w:space="0" w:color="auto"/>
              <w:bottom w:val="single" w:sz="4" w:space="0" w:color="auto"/>
              <w:right w:val="single" w:sz="4" w:space="0" w:color="auto"/>
            </w:tcBorders>
            <w:hideMark/>
          </w:tcPr>
          <w:p w14:paraId="4496F46A" w14:textId="77777777" w:rsidR="005B107A" w:rsidRPr="007E2A65" w:rsidRDefault="005B107A" w:rsidP="005B107A">
            <w:pPr>
              <w:pStyle w:val="TreA"/>
              <w:jc w:val="both"/>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 xml:space="preserve">1. </w:t>
            </w:r>
          </w:p>
        </w:tc>
        <w:tc>
          <w:tcPr>
            <w:tcW w:w="8209" w:type="dxa"/>
            <w:gridSpan w:val="3"/>
            <w:tcBorders>
              <w:top w:val="single" w:sz="4" w:space="0" w:color="auto"/>
              <w:left w:val="single" w:sz="4" w:space="0" w:color="auto"/>
              <w:bottom w:val="single" w:sz="4" w:space="0" w:color="auto"/>
              <w:right w:val="single" w:sz="4" w:space="0" w:color="auto"/>
            </w:tcBorders>
            <w:hideMark/>
          </w:tcPr>
          <w:p w14:paraId="6E2B4EBC" w14:textId="13032E99" w:rsidR="005B107A" w:rsidRPr="007E2A65" w:rsidRDefault="00407A86" w:rsidP="005B107A">
            <w:pPr>
              <w:rPr>
                <w:rStyle w:val="Brak"/>
                <w:rFonts w:ascii="Calibri" w:hAnsi="Calibri" w:cs="Calibri"/>
                <w:color w:val="auto"/>
                <w:sz w:val="22"/>
                <w:szCs w:val="22"/>
                <w:bdr w:val="none" w:sz="0" w:space="0" w:color="auto" w:frame="1"/>
              </w:rPr>
            </w:pPr>
            <w:r w:rsidRPr="007E2A65">
              <w:rPr>
                <w:rStyle w:val="Brak"/>
                <w:rFonts w:ascii="Calibri" w:hAnsi="Calibri" w:cs="Calibri"/>
                <w:color w:val="auto"/>
                <w:sz w:val="22"/>
                <w:szCs w:val="22"/>
              </w:rPr>
              <w:t xml:space="preserve">Poradnictwo zawodowe grupowe 15gr x 15h </w:t>
            </w:r>
          </w:p>
        </w:tc>
      </w:tr>
      <w:tr w:rsidR="007E2A65" w:rsidRPr="007E2A65" w14:paraId="312C13F5" w14:textId="77777777" w:rsidTr="005B107A">
        <w:tc>
          <w:tcPr>
            <w:tcW w:w="1702" w:type="dxa"/>
            <w:tcBorders>
              <w:top w:val="single" w:sz="4" w:space="0" w:color="auto"/>
              <w:left w:val="single" w:sz="4" w:space="0" w:color="auto"/>
              <w:bottom w:val="single" w:sz="4" w:space="0" w:color="auto"/>
              <w:right w:val="single" w:sz="4" w:space="0" w:color="auto"/>
            </w:tcBorders>
            <w:hideMark/>
          </w:tcPr>
          <w:p w14:paraId="40C8B386" w14:textId="46F4D68B" w:rsidR="005B107A" w:rsidRPr="007E2A65" w:rsidRDefault="005B107A" w:rsidP="00511B78">
            <w:pPr>
              <w:pStyle w:val="TreA"/>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 xml:space="preserve">CENA NETTO za 1 </w:t>
            </w:r>
            <w:r w:rsidR="00543604" w:rsidRPr="007E2A65">
              <w:rPr>
                <w:rStyle w:val="Brak"/>
                <w:rFonts w:ascii="Calibri" w:hAnsi="Calibri" w:cs="Calibri"/>
                <w:color w:val="auto"/>
                <w:bdr w:val="none" w:sz="0" w:space="0" w:color="auto" w:frame="1"/>
              </w:rPr>
              <w:t>godzinę</w:t>
            </w:r>
          </w:p>
        </w:tc>
        <w:tc>
          <w:tcPr>
            <w:tcW w:w="2551" w:type="dxa"/>
            <w:tcBorders>
              <w:top w:val="single" w:sz="4" w:space="0" w:color="auto"/>
              <w:left w:val="single" w:sz="4" w:space="0" w:color="auto"/>
              <w:bottom w:val="single" w:sz="4" w:space="0" w:color="auto"/>
              <w:right w:val="single" w:sz="4" w:space="0" w:color="auto"/>
            </w:tcBorders>
          </w:tcPr>
          <w:p w14:paraId="6E9BE58E" w14:textId="77777777" w:rsidR="005B107A" w:rsidRPr="007E2A65" w:rsidRDefault="005B107A" w:rsidP="005B107A">
            <w:pPr>
              <w:pStyle w:val="TreA"/>
              <w:jc w:val="both"/>
              <w:rPr>
                <w:rStyle w:val="Brak"/>
                <w:rFonts w:ascii="Calibri" w:hAnsi="Calibri" w:cs="Calibri"/>
                <w:color w:val="auto"/>
                <w:bdr w:val="none" w:sz="0" w:space="0" w:color="auto" w:frame="1"/>
              </w:rPr>
            </w:pPr>
          </w:p>
        </w:tc>
        <w:tc>
          <w:tcPr>
            <w:tcW w:w="1032" w:type="dxa"/>
            <w:tcBorders>
              <w:top w:val="single" w:sz="4" w:space="0" w:color="auto"/>
              <w:left w:val="single" w:sz="4" w:space="0" w:color="auto"/>
              <w:bottom w:val="single" w:sz="4" w:space="0" w:color="auto"/>
              <w:right w:val="single" w:sz="4" w:space="0" w:color="auto"/>
            </w:tcBorders>
            <w:hideMark/>
          </w:tcPr>
          <w:p w14:paraId="6DC27C88" w14:textId="77777777" w:rsidR="005B107A" w:rsidRPr="007E2A65" w:rsidRDefault="005B107A" w:rsidP="005B107A">
            <w:pPr>
              <w:pStyle w:val="TreA"/>
              <w:jc w:val="both"/>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Kwota słownie</w:t>
            </w:r>
          </w:p>
        </w:tc>
        <w:tc>
          <w:tcPr>
            <w:tcW w:w="4626" w:type="dxa"/>
            <w:tcBorders>
              <w:top w:val="single" w:sz="4" w:space="0" w:color="auto"/>
              <w:left w:val="single" w:sz="4" w:space="0" w:color="auto"/>
              <w:bottom w:val="single" w:sz="4" w:space="0" w:color="auto"/>
              <w:right w:val="single" w:sz="4" w:space="0" w:color="auto"/>
            </w:tcBorders>
          </w:tcPr>
          <w:p w14:paraId="593068A9" w14:textId="77777777" w:rsidR="005B107A" w:rsidRPr="007E2A65" w:rsidRDefault="005B107A" w:rsidP="005B107A">
            <w:pPr>
              <w:pStyle w:val="TreA"/>
              <w:jc w:val="both"/>
              <w:rPr>
                <w:rStyle w:val="Brak"/>
                <w:rFonts w:ascii="Calibri" w:hAnsi="Calibri" w:cs="Calibri"/>
                <w:color w:val="auto"/>
                <w:bdr w:val="none" w:sz="0" w:space="0" w:color="auto" w:frame="1"/>
              </w:rPr>
            </w:pPr>
          </w:p>
        </w:tc>
      </w:tr>
      <w:tr w:rsidR="007E2A65" w:rsidRPr="007E2A65" w14:paraId="0D27AD7E" w14:textId="77777777" w:rsidTr="005B107A">
        <w:tc>
          <w:tcPr>
            <w:tcW w:w="1702" w:type="dxa"/>
            <w:tcBorders>
              <w:top w:val="single" w:sz="4" w:space="0" w:color="auto"/>
              <w:left w:val="single" w:sz="4" w:space="0" w:color="auto"/>
              <w:bottom w:val="single" w:sz="4" w:space="0" w:color="auto"/>
              <w:right w:val="single" w:sz="4" w:space="0" w:color="auto"/>
            </w:tcBorders>
            <w:hideMark/>
          </w:tcPr>
          <w:p w14:paraId="03065B73" w14:textId="77777777" w:rsidR="005B107A" w:rsidRPr="007E2A65" w:rsidRDefault="005B107A" w:rsidP="00511B78">
            <w:pPr>
              <w:pStyle w:val="TreA"/>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 xml:space="preserve">WARTOŚĆ VAT </w:t>
            </w:r>
          </w:p>
        </w:tc>
        <w:tc>
          <w:tcPr>
            <w:tcW w:w="2551" w:type="dxa"/>
            <w:tcBorders>
              <w:top w:val="single" w:sz="4" w:space="0" w:color="auto"/>
              <w:left w:val="single" w:sz="4" w:space="0" w:color="auto"/>
              <w:bottom w:val="single" w:sz="4" w:space="0" w:color="auto"/>
              <w:right w:val="single" w:sz="4" w:space="0" w:color="auto"/>
            </w:tcBorders>
          </w:tcPr>
          <w:p w14:paraId="25EEFC28" w14:textId="77777777" w:rsidR="005B107A" w:rsidRPr="007E2A65" w:rsidRDefault="005B107A" w:rsidP="005B107A">
            <w:pPr>
              <w:pStyle w:val="TreA"/>
              <w:jc w:val="both"/>
              <w:rPr>
                <w:rStyle w:val="Brak"/>
                <w:rFonts w:ascii="Calibri" w:hAnsi="Calibri" w:cs="Calibri"/>
                <w:color w:val="auto"/>
                <w:bdr w:val="none" w:sz="0" w:space="0" w:color="auto" w:frame="1"/>
              </w:rPr>
            </w:pPr>
          </w:p>
        </w:tc>
        <w:tc>
          <w:tcPr>
            <w:tcW w:w="1032" w:type="dxa"/>
            <w:tcBorders>
              <w:top w:val="single" w:sz="4" w:space="0" w:color="auto"/>
              <w:left w:val="single" w:sz="4" w:space="0" w:color="auto"/>
              <w:bottom w:val="single" w:sz="4" w:space="0" w:color="auto"/>
              <w:right w:val="single" w:sz="4" w:space="0" w:color="auto"/>
            </w:tcBorders>
            <w:hideMark/>
          </w:tcPr>
          <w:p w14:paraId="5C4C58E8" w14:textId="77777777" w:rsidR="005B107A" w:rsidRPr="007E2A65" w:rsidRDefault="005B107A" w:rsidP="005B107A">
            <w:pPr>
              <w:pStyle w:val="TreA"/>
              <w:jc w:val="both"/>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Kwota słownie</w:t>
            </w:r>
          </w:p>
        </w:tc>
        <w:tc>
          <w:tcPr>
            <w:tcW w:w="4626" w:type="dxa"/>
            <w:tcBorders>
              <w:top w:val="single" w:sz="4" w:space="0" w:color="auto"/>
              <w:left w:val="single" w:sz="4" w:space="0" w:color="auto"/>
              <w:bottom w:val="single" w:sz="4" w:space="0" w:color="auto"/>
              <w:right w:val="single" w:sz="4" w:space="0" w:color="auto"/>
            </w:tcBorders>
          </w:tcPr>
          <w:p w14:paraId="77FBACF8" w14:textId="77777777" w:rsidR="005B107A" w:rsidRPr="007E2A65" w:rsidRDefault="005B107A" w:rsidP="005B107A">
            <w:pPr>
              <w:pStyle w:val="TreA"/>
              <w:jc w:val="both"/>
              <w:rPr>
                <w:rStyle w:val="Brak"/>
                <w:rFonts w:ascii="Calibri" w:hAnsi="Calibri" w:cs="Calibri"/>
                <w:color w:val="auto"/>
                <w:bdr w:val="none" w:sz="0" w:space="0" w:color="auto" w:frame="1"/>
              </w:rPr>
            </w:pPr>
          </w:p>
        </w:tc>
      </w:tr>
      <w:tr w:rsidR="007E2A65" w:rsidRPr="007E2A65" w14:paraId="29D2A7C1" w14:textId="77777777" w:rsidTr="005B107A">
        <w:tc>
          <w:tcPr>
            <w:tcW w:w="1702" w:type="dxa"/>
            <w:tcBorders>
              <w:top w:val="single" w:sz="4" w:space="0" w:color="auto"/>
              <w:left w:val="single" w:sz="4" w:space="0" w:color="auto"/>
              <w:bottom w:val="single" w:sz="4" w:space="0" w:color="auto"/>
              <w:right w:val="single" w:sz="4" w:space="0" w:color="auto"/>
            </w:tcBorders>
            <w:hideMark/>
          </w:tcPr>
          <w:p w14:paraId="463776F1" w14:textId="64CA869C" w:rsidR="005B107A" w:rsidRPr="007E2A65" w:rsidRDefault="005B107A" w:rsidP="00511B78">
            <w:pPr>
              <w:pStyle w:val="TreA"/>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 xml:space="preserve">CENA BRUTTO  </w:t>
            </w:r>
            <w:r w:rsidR="00543604" w:rsidRPr="007E2A65">
              <w:rPr>
                <w:rStyle w:val="Brak"/>
                <w:rFonts w:ascii="Calibri" w:hAnsi="Calibri" w:cs="Calibri"/>
                <w:color w:val="auto"/>
                <w:bdr w:val="none" w:sz="0" w:space="0" w:color="auto" w:frame="1"/>
              </w:rPr>
              <w:t xml:space="preserve"> za 1 godzinę</w:t>
            </w:r>
          </w:p>
        </w:tc>
        <w:tc>
          <w:tcPr>
            <w:tcW w:w="2551" w:type="dxa"/>
            <w:tcBorders>
              <w:top w:val="single" w:sz="4" w:space="0" w:color="auto"/>
              <w:left w:val="single" w:sz="4" w:space="0" w:color="auto"/>
              <w:bottom w:val="single" w:sz="4" w:space="0" w:color="auto"/>
              <w:right w:val="single" w:sz="4" w:space="0" w:color="auto"/>
            </w:tcBorders>
          </w:tcPr>
          <w:p w14:paraId="58DACFEB" w14:textId="77777777" w:rsidR="005B107A" w:rsidRPr="007E2A65" w:rsidRDefault="005B107A" w:rsidP="005B107A">
            <w:pPr>
              <w:pStyle w:val="TreA"/>
              <w:jc w:val="both"/>
              <w:rPr>
                <w:rStyle w:val="Brak"/>
                <w:rFonts w:ascii="Calibri" w:hAnsi="Calibri" w:cs="Calibri"/>
                <w:color w:val="auto"/>
                <w:bdr w:val="none" w:sz="0" w:space="0" w:color="auto" w:frame="1"/>
              </w:rPr>
            </w:pPr>
          </w:p>
        </w:tc>
        <w:tc>
          <w:tcPr>
            <w:tcW w:w="1032" w:type="dxa"/>
            <w:tcBorders>
              <w:top w:val="single" w:sz="4" w:space="0" w:color="auto"/>
              <w:left w:val="single" w:sz="4" w:space="0" w:color="auto"/>
              <w:bottom w:val="single" w:sz="4" w:space="0" w:color="auto"/>
              <w:right w:val="single" w:sz="4" w:space="0" w:color="auto"/>
            </w:tcBorders>
            <w:hideMark/>
          </w:tcPr>
          <w:p w14:paraId="5D675870" w14:textId="77777777" w:rsidR="005B107A" w:rsidRPr="007E2A65" w:rsidRDefault="005B107A" w:rsidP="005B107A">
            <w:pPr>
              <w:pStyle w:val="TreA"/>
              <w:jc w:val="both"/>
              <w:rPr>
                <w:rStyle w:val="Brak"/>
                <w:rFonts w:ascii="Calibri" w:hAnsi="Calibri" w:cs="Calibri"/>
                <w:color w:val="auto"/>
                <w:bdr w:val="none" w:sz="0" w:space="0" w:color="auto" w:frame="1"/>
              </w:rPr>
            </w:pPr>
            <w:r w:rsidRPr="007E2A65">
              <w:rPr>
                <w:rStyle w:val="Brak"/>
                <w:rFonts w:ascii="Calibri" w:hAnsi="Calibri" w:cs="Calibri"/>
                <w:color w:val="auto"/>
                <w:bdr w:val="none" w:sz="0" w:space="0" w:color="auto" w:frame="1"/>
              </w:rPr>
              <w:t>Kwota słownie</w:t>
            </w:r>
          </w:p>
        </w:tc>
        <w:tc>
          <w:tcPr>
            <w:tcW w:w="4626" w:type="dxa"/>
            <w:tcBorders>
              <w:top w:val="single" w:sz="4" w:space="0" w:color="auto"/>
              <w:left w:val="single" w:sz="4" w:space="0" w:color="auto"/>
              <w:bottom w:val="single" w:sz="4" w:space="0" w:color="auto"/>
              <w:right w:val="single" w:sz="4" w:space="0" w:color="auto"/>
            </w:tcBorders>
          </w:tcPr>
          <w:p w14:paraId="60B8BA5F" w14:textId="77777777" w:rsidR="005B107A" w:rsidRPr="007E2A65" w:rsidRDefault="005B107A" w:rsidP="005B107A">
            <w:pPr>
              <w:pStyle w:val="TreA"/>
              <w:jc w:val="both"/>
              <w:rPr>
                <w:rStyle w:val="Brak"/>
                <w:rFonts w:ascii="Calibri" w:hAnsi="Calibri" w:cs="Calibri"/>
                <w:color w:val="auto"/>
                <w:bdr w:val="none" w:sz="0" w:space="0" w:color="auto" w:frame="1"/>
              </w:rPr>
            </w:pPr>
          </w:p>
        </w:tc>
      </w:tr>
    </w:tbl>
    <w:p w14:paraId="283F1E2F" w14:textId="77777777" w:rsidR="00E60FAF" w:rsidRPr="007E2A65" w:rsidRDefault="00E60FAF" w:rsidP="008337E4">
      <w:pPr>
        <w:pStyle w:val="TreA"/>
        <w:jc w:val="both"/>
        <w:rPr>
          <w:rStyle w:val="xbe"/>
          <w:rFonts w:ascii="Calibri" w:hAnsi="Calibri" w:cs="Calibri"/>
          <w:color w:val="auto"/>
          <w:sz w:val="24"/>
          <w:szCs w:val="24"/>
        </w:rPr>
      </w:pPr>
    </w:p>
    <w:p w14:paraId="2B72F38F" w14:textId="77777777" w:rsidR="00D122C6" w:rsidRPr="007E2A65" w:rsidRDefault="00D122C6" w:rsidP="008337E4">
      <w:pPr>
        <w:pStyle w:val="TreA"/>
        <w:jc w:val="both"/>
        <w:rPr>
          <w:rStyle w:val="xbe"/>
          <w:rFonts w:ascii="Calibri" w:hAnsi="Calibri" w:cs="Calibri"/>
          <w:color w:val="auto"/>
          <w:sz w:val="24"/>
          <w:szCs w:val="24"/>
        </w:rPr>
      </w:pPr>
    </w:p>
    <w:p w14:paraId="52722857" w14:textId="77777777" w:rsidR="00D122C6" w:rsidRPr="007E2A65" w:rsidRDefault="00D122C6" w:rsidP="008337E4">
      <w:pPr>
        <w:pStyle w:val="TreA"/>
        <w:jc w:val="both"/>
        <w:rPr>
          <w:rStyle w:val="xbe"/>
          <w:rFonts w:ascii="Calibri" w:hAnsi="Calibri" w:cs="Calibri"/>
          <w:color w:val="auto"/>
          <w:sz w:val="24"/>
          <w:szCs w:val="24"/>
        </w:rPr>
      </w:pPr>
    </w:p>
    <w:p w14:paraId="4A8B2BF6" w14:textId="4B7165BF" w:rsidR="005C7DFF" w:rsidRPr="007E2A65" w:rsidRDefault="005C7DFF" w:rsidP="008337E4">
      <w:pPr>
        <w:pStyle w:val="TreA"/>
        <w:jc w:val="both"/>
        <w:rPr>
          <w:rStyle w:val="xbe"/>
          <w:rFonts w:ascii="Calibri" w:hAnsi="Calibri" w:cs="Calibri"/>
          <w:b/>
          <w:color w:val="auto"/>
        </w:rPr>
      </w:pPr>
      <w:r w:rsidRPr="007E2A65">
        <w:rPr>
          <w:rStyle w:val="xbe"/>
          <w:rFonts w:ascii="Calibri" w:hAnsi="Calibri" w:cs="Calibri"/>
          <w:color w:val="auto"/>
        </w:rPr>
        <w:lastRenderedPageBreak/>
        <w:t>Dodatkowo oświadczam</w:t>
      </w:r>
      <w:r w:rsidR="00681B7E" w:rsidRPr="007E2A65">
        <w:rPr>
          <w:rStyle w:val="xbe"/>
          <w:rFonts w:ascii="Calibri" w:hAnsi="Calibri" w:cs="Calibri"/>
          <w:color w:val="auto"/>
        </w:rPr>
        <w:t xml:space="preserve"> i </w:t>
      </w:r>
      <w:r w:rsidRPr="007E2A65">
        <w:rPr>
          <w:rStyle w:val="xbe"/>
          <w:rFonts w:ascii="Calibri" w:hAnsi="Calibri" w:cs="Calibri"/>
          <w:color w:val="auto"/>
        </w:rPr>
        <w:t>zapewniam, iż:</w:t>
      </w:r>
    </w:p>
    <w:p w14:paraId="58225D9F" w14:textId="486827B4" w:rsidR="005C7DFF" w:rsidRPr="007E2A65"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t>Jestem uprawniony do wykonywania wymaganej przedmiotem zamówienia działalności</w:t>
      </w:r>
      <w:r w:rsidR="00511B78" w:rsidRPr="007E2A65">
        <w:rPr>
          <w:rStyle w:val="xbe"/>
          <w:rFonts w:ascii="Calibri" w:hAnsi="Calibri" w:cs="Calibri"/>
          <w:color w:val="auto"/>
        </w:rPr>
        <w:t>.</w:t>
      </w:r>
    </w:p>
    <w:p w14:paraId="396E9420" w14:textId="382C1DB8" w:rsidR="005C7DFF" w:rsidRPr="007E2A65"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t>Dysponuję potencjałem technicznym, osobami zdolnymi do wykonywania zamówienia</w:t>
      </w:r>
      <w:r w:rsidR="00511B78" w:rsidRPr="007E2A65">
        <w:rPr>
          <w:rStyle w:val="xbe"/>
          <w:rFonts w:ascii="Calibri" w:hAnsi="Calibri" w:cs="Calibri"/>
          <w:color w:val="auto"/>
        </w:rPr>
        <w:t>.</w:t>
      </w:r>
      <w:r w:rsidRPr="007E2A65">
        <w:rPr>
          <w:rStyle w:val="xbe"/>
          <w:rFonts w:ascii="Calibri" w:hAnsi="Calibri" w:cs="Calibri"/>
          <w:color w:val="auto"/>
        </w:rPr>
        <w:t xml:space="preserve"> </w:t>
      </w:r>
    </w:p>
    <w:p w14:paraId="623550A9" w14:textId="6E349612" w:rsidR="005C7DFF" w:rsidRPr="007E2A65"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t>Znajduję się</w:t>
      </w:r>
      <w:r w:rsidR="00681B7E" w:rsidRPr="007E2A65">
        <w:rPr>
          <w:rStyle w:val="xbe"/>
          <w:rFonts w:ascii="Calibri" w:hAnsi="Calibri" w:cs="Calibri"/>
          <w:color w:val="auto"/>
        </w:rPr>
        <w:t xml:space="preserve"> w </w:t>
      </w:r>
      <w:r w:rsidRPr="007E2A65">
        <w:rPr>
          <w:rStyle w:val="xbe"/>
          <w:rFonts w:ascii="Calibri" w:hAnsi="Calibri" w:cs="Calibri"/>
          <w:color w:val="auto"/>
        </w:rPr>
        <w:t>sytuacji finansowej</w:t>
      </w:r>
      <w:r w:rsidR="00681B7E" w:rsidRPr="007E2A65">
        <w:rPr>
          <w:rStyle w:val="xbe"/>
          <w:rFonts w:ascii="Calibri" w:hAnsi="Calibri" w:cs="Calibri"/>
          <w:color w:val="auto"/>
        </w:rPr>
        <w:t xml:space="preserve"> i </w:t>
      </w:r>
      <w:r w:rsidRPr="007E2A65">
        <w:rPr>
          <w:rStyle w:val="xbe"/>
          <w:rFonts w:ascii="Calibri" w:hAnsi="Calibri" w:cs="Calibri"/>
          <w:color w:val="auto"/>
        </w:rPr>
        <w:t>ekonomicznej zapewniającej wykonanie zamówienia</w:t>
      </w:r>
      <w:r w:rsidR="00511B78" w:rsidRPr="007E2A65">
        <w:rPr>
          <w:rStyle w:val="xbe"/>
          <w:rFonts w:ascii="Calibri" w:hAnsi="Calibri" w:cs="Calibri"/>
          <w:color w:val="auto"/>
        </w:rPr>
        <w:t>.</w:t>
      </w:r>
    </w:p>
    <w:p w14:paraId="326456B6" w14:textId="5EABD559" w:rsidR="005C7DFF" w:rsidRPr="007E2A65"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t>Przedmiot zamówienia zrealizuję zgodnie</w:t>
      </w:r>
      <w:r w:rsidR="00681B7E" w:rsidRPr="007E2A65">
        <w:rPr>
          <w:rStyle w:val="xbe"/>
          <w:rFonts w:ascii="Calibri" w:hAnsi="Calibri" w:cs="Calibri"/>
          <w:color w:val="auto"/>
        </w:rPr>
        <w:t xml:space="preserve"> z </w:t>
      </w:r>
      <w:r w:rsidRPr="007E2A65">
        <w:rPr>
          <w:rStyle w:val="xbe"/>
          <w:rFonts w:ascii="Calibri" w:hAnsi="Calibri" w:cs="Calibri"/>
          <w:color w:val="auto"/>
        </w:rPr>
        <w:t>powszechnie obowiązującymi normami prawa oraz standardami przyjętymi dla tego typu usług</w:t>
      </w:r>
      <w:r w:rsidR="00511B78" w:rsidRPr="007E2A65">
        <w:rPr>
          <w:rStyle w:val="xbe"/>
          <w:rFonts w:ascii="Calibri" w:hAnsi="Calibri" w:cs="Calibri"/>
          <w:color w:val="auto"/>
        </w:rPr>
        <w:t>.</w:t>
      </w:r>
      <w:r w:rsidRPr="007E2A65">
        <w:rPr>
          <w:rStyle w:val="xbe"/>
          <w:rFonts w:ascii="Calibri" w:hAnsi="Calibri" w:cs="Calibri"/>
          <w:color w:val="auto"/>
        </w:rPr>
        <w:t xml:space="preserve"> </w:t>
      </w:r>
    </w:p>
    <w:p w14:paraId="4E5F4C7F" w14:textId="04C463A4" w:rsidR="005C7DFF" w:rsidRPr="007E2A65"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t>Zapoznałem/</w:t>
      </w:r>
      <w:proofErr w:type="spellStart"/>
      <w:r w:rsidRPr="007E2A65">
        <w:rPr>
          <w:rStyle w:val="xbe"/>
          <w:rFonts w:ascii="Calibri" w:hAnsi="Calibri" w:cs="Calibri"/>
          <w:color w:val="auto"/>
        </w:rPr>
        <w:t>am</w:t>
      </w:r>
      <w:proofErr w:type="spellEnd"/>
      <w:r w:rsidRPr="007E2A65">
        <w:rPr>
          <w:rStyle w:val="xbe"/>
          <w:rFonts w:ascii="Calibri" w:hAnsi="Calibri" w:cs="Calibri"/>
          <w:color w:val="auto"/>
        </w:rPr>
        <w:t xml:space="preserve"> się</w:t>
      </w:r>
      <w:r w:rsidR="00681B7E" w:rsidRPr="007E2A65">
        <w:rPr>
          <w:rStyle w:val="xbe"/>
          <w:rFonts w:ascii="Calibri" w:hAnsi="Calibri" w:cs="Calibri"/>
          <w:color w:val="auto"/>
        </w:rPr>
        <w:t xml:space="preserve"> i </w:t>
      </w:r>
      <w:r w:rsidRPr="007E2A65">
        <w:rPr>
          <w:rStyle w:val="xbe"/>
          <w:rFonts w:ascii="Calibri" w:hAnsi="Calibri" w:cs="Calibri"/>
          <w:color w:val="auto"/>
        </w:rPr>
        <w:t>akceptuję warunki zawarte</w:t>
      </w:r>
      <w:r w:rsidR="00681B7E" w:rsidRPr="007E2A65">
        <w:rPr>
          <w:rStyle w:val="xbe"/>
          <w:rFonts w:ascii="Calibri" w:hAnsi="Calibri" w:cs="Calibri"/>
          <w:color w:val="auto"/>
        </w:rPr>
        <w:t xml:space="preserve"> w </w:t>
      </w:r>
      <w:r w:rsidRPr="007E2A65">
        <w:rPr>
          <w:rStyle w:val="xbe"/>
          <w:rFonts w:ascii="Calibri" w:hAnsi="Calibri" w:cs="Calibri"/>
          <w:color w:val="auto"/>
        </w:rPr>
        <w:t>Zapytaniu ofertowym oraz załącznikach do tego zapytania.</w:t>
      </w:r>
    </w:p>
    <w:p w14:paraId="39068FCF" w14:textId="1918E900" w:rsidR="005C7DFF" w:rsidRPr="007E2A65"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t>Uzyskałem/</w:t>
      </w:r>
      <w:proofErr w:type="spellStart"/>
      <w:r w:rsidRPr="007E2A65">
        <w:rPr>
          <w:rStyle w:val="xbe"/>
          <w:rFonts w:ascii="Calibri" w:hAnsi="Calibri" w:cs="Calibri"/>
          <w:color w:val="auto"/>
        </w:rPr>
        <w:t>am</w:t>
      </w:r>
      <w:proofErr w:type="spellEnd"/>
      <w:r w:rsidRPr="007E2A65">
        <w:rPr>
          <w:rStyle w:val="xbe"/>
          <w:rFonts w:ascii="Calibri" w:hAnsi="Calibri" w:cs="Calibri"/>
          <w:color w:val="auto"/>
        </w:rPr>
        <w:t xml:space="preserve"> wszystkie niezbędne informacje do przygotowania oferty</w:t>
      </w:r>
      <w:r w:rsidR="00681B7E" w:rsidRPr="007E2A65">
        <w:rPr>
          <w:rStyle w:val="xbe"/>
          <w:rFonts w:ascii="Calibri" w:hAnsi="Calibri" w:cs="Calibri"/>
          <w:color w:val="auto"/>
        </w:rPr>
        <w:t xml:space="preserve"> i </w:t>
      </w:r>
      <w:r w:rsidRPr="007E2A65">
        <w:rPr>
          <w:rStyle w:val="xbe"/>
          <w:rFonts w:ascii="Calibri" w:hAnsi="Calibri" w:cs="Calibri"/>
          <w:color w:val="auto"/>
        </w:rPr>
        <w:t>realizacji przedmiotu zamówienia</w:t>
      </w:r>
      <w:r w:rsidR="00511B78" w:rsidRPr="007E2A65">
        <w:rPr>
          <w:rStyle w:val="xbe"/>
          <w:rFonts w:ascii="Calibri" w:hAnsi="Calibri" w:cs="Calibri"/>
          <w:color w:val="auto"/>
        </w:rPr>
        <w:t>.</w:t>
      </w:r>
    </w:p>
    <w:p w14:paraId="4BC7D2B6" w14:textId="730A54D8" w:rsidR="005C7DFF" w:rsidRPr="007E2A65"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t>Cena podana</w:t>
      </w:r>
      <w:r w:rsidR="00681B7E" w:rsidRPr="007E2A65">
        <w:rPr>
          <w:rStyle w:val="xbe"/>
          <w:rFonts w:ascii="Calibri" w:hAnsi="Calibri" w:cs="Calibri"/>
          <w:color w:val="auto"/>
        </w:rPr>
        <w:t xml:space="preserve"> w </w:t>
      </w:r>
      <w:r w:rsidRPr="007E2A65">
        <w:rPr>
          <w:rStyle w:val="xbe"/>
          <w:rFonts w:ascii="Calibri" w:hAnsi="Calibri" w:cs="Calibri"/>
          <w:color w:val="auto"/>
        </w:rPr>
        <w:t>ofercie obejmuje wszelkie koszty związane</w:t>
      </w:r>
      <w:r w:rsidR="00681B7E" w:rsidRPr="007E2A65">
        <w:rPr>
          <w:rStyle w:val="xbe"/>
          <w:rFonts w:ascii="Calibri" w:hAnsi="Calibri" w:cs="Calibri"/>
          <w:color w:val="auto"/>
        </w:rPr>
        <w:t xml:space="preserve"> z </w:t>
      </w:r>
      <w:r w:rsidRPr="007E2A65">
        <w:rPr>
          <w:rStyle w:val="xbe"/>
          <w:rFonts w:ascii="Calibri" w:hAnsi="Calibri" w:cs="Calibri"/>
          <w:color w:val="auto"/>
        </w:rPr>
        <w:t>realizacją powyższego zamówienia</w:t>
      </w:r>
      <w:r w:rsidR="00511B78" w:rsidRPr="007E2A65">
        <w:rPr>
          <w:rStyle w:val="xbe"/>
          <w:rFonts w:ascii="Calibri" w:hAnsi="Calibri" w:cs="Calibri"/>
          <w:color w:val="auto"/>
        </w:rPr>
        <w:t>.</w:t>
      </w:r>
    </w:p>
    <w:p w14:paraId="4BEB7A24" w14:textId="4406EDC8" w:rsidR="005C7DFF" w:rsidRPr="007E2A65"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t>W przypadku uzyskania zamówienia zobowiązuję się do podpisania umowy</w:t>
      </w:r>
      <w:r w:rsidR="00681B7E" w:rsidRPr="007E2A65">
        <w:rPr>
          <w:rStyle w:val="xbe"/>
          <w:rFonts w:ascii="Calibri" w:hAnsi="Calibri" w:cs="Calibri"/>
          <w:color w:val="auto"/>
        </w:rPr>
        <w:t xml:space="preserve"> w </w:t>
      </w:r>
      <w:r w:rsidRPr="007E2A65">
        <w:rPr>
          <w:rStyle w:val="xbe"/>
          <w:rFonts w:ascii="Calibri" w:hAnsi="Calibri" w:cs="Calibri"/>
          <w:color w:val="auto"/>
        </w:rPr>
        <w:t>terminie</w:t>
      </w:r>
      <w:r w:rsidR="00681B7E" w:rsidRPr="007E2A65">
        <w:rPr>
          <w:rStyle w:val="xbe"/>
          <w:rFonts w:ascii="Calibri" w:hAnsi="Calibri" w:cs="Calibri"/>
          <w:color w:val="auto"/>
        </w:rPr>
        <w:t xml:space="preserve"> i </w:t>
      </w:r>
      <w:r w:rsidRPr="007E2A65">
        <w:rPr>
          <w:rStyle w:val="xbe"/>
          <w:rFonts w:ascii="Calibri" w:hAnsi="Calibri" w:cs="Calibri"/>
          <w:color w:val="auto"/>
        </w:rPr>
        <w:t>miejscu wyznaczonym przez Zamawiającego</w:t>
      </w:r>
      <w:r w:rsidR="00511B78" w:rsidRPr="007E2A65">
        <w:rPr>
          <w:rStyle w:val="xbe"/>
          <w:rFonts w:ascii="Calibri" w:hAnsi="Calibri" w:cs="Calibri"/>
          <w:color w:val="auto"/>
        </w:rPr>
        <w:t>.</w:t>
      </w:r>
    </w:p>
    <w:p w14:paraId="23B991BE" w14:textId="3B68E9AA" w:rsidR="005C7DFF" w:rsidRPr="007E2A65" w:rsidRDefault="00407A86"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color w:val="auto"/>
        </w:rPr>
      </w:pPr>
      <w:r w:rsidRPr="007E2A65">
        <w:rPr>
          <w:rStyle w:val="xbe"/>
          <w:rFonts w:ascii="Calibri" w:hAnsi="Calibri" w:cs="Calibri"/>
          <w:color w:val="auto"/>
        </w:rPr>
        <w:t>S</w:t>
      </w:r>
      <w:r w:rsidR="005C7DFF" w:rsidRPr="007E2A65">
        <w:rPr>
          <w:rStyle w:val="xbe"/>
          <w:rFonts w:ascii="Calibri" w:hAnsi="Calibri" w:cs="Calibri"/>
          <w:color w:val="auto"/>
        </w:rPr>
        <w:t>pełniam warunki udziału</w:t>
      </w:r>
      <w:r w:rsidR="00681B7E" w:rsidRPr="007E2A65">
        <w:rPr>
          <w:rStyle w:val="xbe"/>
          <w:rFonts w:ascii="Calibri" w:hAnsi="Calibri" w:cs="Calibri"/>
          <w:color w:val="auto"/>
        </w:rPr>
        <w:t xml:space="preserve"> w </w:t>
      </w:r>
      <w:r w:rsidR="005C7DFF" w:rsidRPr="007E2A65">
        <w:rPr>
          <w:rStyle w:val="xbe"/>
          <w:rFonts w:ascii="Calibri" w:hAnsi="Calibri" w:cs="Calibri"/>
          <w:color w:val="auto"/>
        </w:rPr>
        <w:t>postępowaniu</w:t>
      </w:r>
      <w:r w:rsidR="00511B78" w:rsidRPr="007E2A65">
        <w:rPr>
          <w:rStyle w:val="xbe"/>
          <w:rFonts w:ascii="Calibri" w:hAnsi="Calibri" w:cs="Calibri"/>
          <w:color w:val="auto"/>
        </w:rPr>
        <w:t>.</w:t>
      </w:r>
    </w:p>
    <w:p w14:paraId="2118F79F" w14:textId="77777777" w:rsidR="005C7DFF" w:rsidRPr="007E2A65" w:rsidRDefault="005C7DFF" w:rsidP="005C7DFF">
      <w:pPr>
        <w:pStyle w:val="TreA"/>
        <w:ind w:left="262"/>
        <w:jc w:val="both"/>
        <w:rPr>
          <w:rStyle w:val="xbe"/>
          <w:rFonts w:ascii="Calibri" w:hAnsi="Calibri" w:cs="Calibri"/>
          <w:color w:val="auto"/>
        </w:rPr>
      </w:pPr>
    </w:p>
    <w:p w14:paraId="55E0612F" w14:textId="77777777" w:rsidR="005C7DFF" w:rsidRPr="007E2A65" w:rsidRDefault="005C7DFF" w:rsidP="005C7DFF">
      <w:pPr>
        <w:pStyle w:val="TreA"/>
        <w:jc w:val="both"/>
        <w:rPr>
          <w:rFonts w:ascii="Calibri" w:hAnsi="Calibri" w:cs="Calibri"/>
          <w:color w:val="auto"/>
        </w:rPr>
      </w:pPr>
    </w:p>
    <w:p w14:paraId="1BFD1A6C" w14:textId="77777777" w:rsidR="005C7DFF" w:rsidRPr="007E2A65" w:rsidRDefault="005C7DFF" w:rsidP="005C7DFF">
      <w:pPr>
        <w:pStyle w:val="TreA"/>
        <w:jc w:val="both"/>
        <w:rPr>
          <w:rFonts w:ascii="Calibri" w:hAnsi="Calibri" w:cs="Calibri"/>
          <w:color w:val="auto"/>
          <w:sz w:val="24"/>
          <w:szCs w:val="24"/>
        </w:rPr>
      </w:pPr>
    </w:p>
    <w:p w14:paraId="57EB6C9C" w14:textId="77777777" w:rsidR="005C7DFF" w:rsidRPr="007E2A65" w:rsidRDefault="005C7DFF" w:rsidP="005C7DFF">
      <w:pPr>
        <w:pStyle w:val="TreA"/>
        <w:jc w:val="both"/>
        <w:rPr>
          <w:rFonts w:ascii="Calibri" w:hAnsi="Calibri" w:cs="Calibri"/>
          <w:color w:val="auto"/>
          <w:sz w:val="20"/>
          <w:szCs w:val="20"/>
        </w:rPr>
      </w:pPr>
    </w:p>
    <w:p w14:paraId="7DB29288" w14:textId="77777777" w:rsidR="005C7DFF" w:rsidRPr="007E2A65" w:rsidRDefault="005C7DFF" w:rsidP="005C7DFF">
      <w:pPr>
        <w:pStyle w:val="TreA"/>
        <w:jc w:val="both"/>
        <w:rPr>
          <w:rFonts w:ascii="Calibri" w:hAnsi="Calibri" w:cs="Calibri"/>
          <w:color w:val="auto"/>
          <w:sz w:val="20"/>
          <w:szCs w:val="20"/>
        </w:rPr>
      </w:pPr>
    </w:p>
    <w:p w14:paraId="46AC60E5" w14:textId="77777777" w:rsidR="005C7DFF" w:rsidRPr="007E2A65" w:rsidRDefault="005C7DFF" w:rsidP="005C7DFF">
      <w:pPr>
        <w:jc w:val="both"/>
        <w:rPr>
          <w:rFonts w:ascii="Calibri" w:hAnsi="Calibri" w:cs="Calibri"/>
          <w:color w:val="auto"/>
          <w:sz w:val="20"/>
          <w:szCs w:val="20"/>
        </w:rPr>
      </w:pPr>
      <w:r w:rsidRPr="007E2A65">
        <w:rPr>
          <w:rFonts w:ascii="Calibri" w:hAnsi="Calibri" w:cs="Calibri"/>
          <w:color w:val="auto"/>
          <w:sz w:val="20"/>
          <w:szCs w:val="20"/>
        </w:rPr>
        <w:t>..........................................................</w:t>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t>..........................................................................................</w:t>
      </w:r>
    </w:p>
    <w:p w14:paraId="5E0E03D6" w14:textId="77777777" w:rsidR="005C7DFF" w:rsidRPr="007E2A65" w:rsidRDefault="005C7DFF" w:rsidP="005C7DFF">
      <w:pPr>
        <w:jc w:val="both"/>
        <w:rPr>
          <w:rFonts w:ascii="Calibri" w:hAnsi="Calibri" w:cs="Calibri"/>
          <w:color w:val="auto"/>
          <w:sz w:val="20"/>
          <w:szCs w:val="20"/>
        </w:rPr>
      </w:pPr>
      <w:r w:rsidRPr="007E2A65">
        <w:rPr>
          <w:rFonts w:ascii="Calibri" w:hAnsi="Calibri" w:cs="Calibri"/>
          <w:color w:val="auto"/>
          <w:sz w:val="20"/>
          <w:szCs w:val="20"/>
        </w:rPr>
        <w:t xml:space="preserve">Miejscowość, data                                                                                                             Pieczęć oraz podpis Wykonawcy </w:t>
      </w:r>
    </w:p>
    <w:p w14:paraId="5AB60FFE" w14:textId="77777777" w:rsidR="005C7DFF" w:rsidRPr="007E2A65" w:rsidRDefault="005C7DFF" w:rsidP="005C7DFF">
      <w:pPr>
        <w:jc w:val="both"/>
        <w:rPr>
          <w:rFonts w:ascii="Calibri" w:hAnsi="Calibri" w:cs="Calibri"/>
          <w:color w:val="auto"/>
          <w:sz w:val="20"/>
          <w:szCs w:val="20"/>
        </w:rPr>
      </w:pP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t>lub osoby uprawnionej do reprezentowania Wykonawcy</w:t>
      </w:r>
    </w:p>
    <w:p w14:paraId="159068A8" w14:textId="77777777" w:rsidR="005C7DFF" w:rsidRPr="007E2A65" w:rsidRDefault="005C7DFF" w:rsidP="005C7DFF">
      <w:pPr>
        <w:pStyle w:val="TreA"/>
        <w:spacing w:line="288" w:lineRule="auto"/>
        <w:rPr>
          <w:rFonts w:ascii="Calibri" w:hAnsi="Calibri" w:cs="Calibri"/>
          <w:b/>
          <w:bCs/>
          <w:color w:val="auto"/>
          <w:sz w:val="24"/>
          <w:szCs w:val="24"/>
        </w:rPr>
      </w:pPr>
    </w:p>
    <w:p w14:paraId="600B9F4A" w14:textId="77777777" w:rsidR="005C7DFF" w:rsidRPr="007E2A65" w:rsidRDefault="005C7DFF" w:rsidP="005C7DFF">
      <w:pPr>
        <w:pStyle w:val="TreA"/>
        <w:spacing w:line="288" w:lineRule="auto"/>
        <w:rPr>
          <w:rFonts w:ascii="Calibri" w:hAnsi="Calibri" w:cs="Calibri"/>
          <w:b/>
          <w:bCs/>
          <w:color w:val="auto"/>
        </w:rPr>
      </w:pPr>
    </w:p>
    <w:p w14:paraId="38EAC4CE" w14:textId="77777777" w:rsidR="005C7DFF" w:rsidRPr="007E2A65" w:rsidRDefault="005C7DFF" w:rsidP="005C7DFF">
      <w:pPr>
        <w:pStyle w:val="TreA"/>
        <w:spacing w:line="288" w:lineRule="auto"/>
        <w:rPr>
          <w:rFonts w:ascii="Calibri" w:hAnsi="Calibri" w:cs="Calibri"/>
          <w:b/>
          <w:bCs/>
          <w:color w:val="auto"/>
        </w:rPr>
      </w:pPr>
    </w:p>
    <w:p w14:paraId="218CF465" w14:textId="77777777" w:rsidR="005C7DFF" w:rsidRPr="007E2A65" w:rsidRDefault="005C7DFF" w:rsidP="005C7DFF">
      <w:pPr>
        <w:pStyle w:val="TreA"/>
        <w:spacing w:line="288" w:lineRule="auto"/>
        <w:rPr>
          <w:rFonts w:ascii="Calibri" w:hAnsi="Calibri" w:cs="Calibri"/>
          <w:b/>
          <w:bCs/>
          <w:color w:val="auto"/>
        </w:rPr>
      </w:pPr>
    </w:p>
    <w:p w14:paraId="37888D33" w14:textId="77777777" w:rsidR="005C7DFF" w:rsidRPr="007E2A65" w:rsidRDefault="005C7DFF" w:rsidP="005C7DFF">
      <w:pPr>
        <w:pStyle w:val="TreA"/>
        <w:spacing w:line="288" w:lineRule="auto"/>
        <w:rPr>
          <w:rFonts w:ascii="Calibri" w:hAnsi="Calibri" w:cs="Calibri"/>
          <w:b/>
          <w:bCs/>
          <w:color w:val="auto"/>
        </w:rPr>
      </w:pPr>
    </w:p>
    <w:p w14:paraId="0C9DB473" w14:textId="77777777" w:rsidR="005C7DFF" w:rsidRPr="007E2A65" w:rsidRDefault="005C7DFF" w:rsidP="005C7DFF">
      <w:pPr>
        <w:pStyle w:val="TreA"/>
        <w:spacing w:line="288" w:lineRule="auto"/>
        <w:rPr>
          <w:rFonts w:ascii="Calibri" w:hAnsi="Calibri" w:cs="Calibri"/>
          <w:b/>
          <w:bCs/>
          <w:color w:val="auto"/>
        </w:rPr>
      </w:pPr>
    </w:p>
    <w:p w14:paraId="192047DE" w14:textId="77777777" w:rsidR="005C7DFF" w:rsidRPr="007E2A65" w:rsidRDefault="005C7DFF" w:rsidP="005C7DFF">
      <w:pPr>
        <w:pStyle w:val="TreA"/>
        <w:spacing w:line="288" w:lineRule="auto"/>
        <w:rPr>
          <w:rFonts w:ascii="Calibri" w:hAnsi="Calibri" w:cs="Calibri"/>
          <w:b/>
          <w:bCs/>
          <w:color w:val="auto"/>
        </w:rPr>
      </w:pPr>
    </w:p>
    <w:p w14:paraId="763CA1E7" w14:textId="77777777" w:rsidR="008337E4" w:rsidRPr="007E2A65" w:rsidRDefault="008337E4" w:rsidP="005C7DFF">
      <w:pPr>
        <w:pStyle w:val="TreA"/>
        <w:spacing w:line="288" w:lineRule="auto"/>
        <w:rPr>
          <w:rFonts w:ascii="Calibri" w:hAnsi="Calibri" w:cs="Calibri"/>
          <w:b/>
          <w:bCs/>
          <w:color w:val="auto"/>
        </w:rPr>
      </w:pPr>
    </w:p>
    <w:p w14:paraId="41388964" w14:textId="77777777" w:rsidR="008337E4" w:rsidRPr="007E2A65" w:rsidRDefault="008337E4" w:rsidP="005C7DFF">
      <w:pPr>
        <w:pStyle w:val="TreA"/>
        <w:spacing w:line="288" w:lineRule="auto"/>
        <w:rPr>
          <w:rFonts w:ascii="Calibri" w:hAnsi="Calibri" w:cs="Calibri"/>
          <w:b/>
          <w:bCs/>
          <w:color w:val="auto"/>
        </w:rPr>
      </w:pPr>
    </w:p>
    <w:p w14:paraId="3DA247A2" w14:textId="77777777" w:rsidR="008337E4" w:rsidRPr="007E2A65" w:rsidRDefault="008337E4" w:rsidP="005C7DFF">
      <w:pPr>
        <w:pStyle w:val="TreA"/>
        <w:spacing w:line="288" w:lineRule="auto"/>
        <w:rPr>
          <w:rFonts w:ascii="Calibri" w:hAnsi="Calibri" w:cs="Calibri"/>
          <w:b/>
          <w:bCs/>
          <w:color w:val="auto"/>
        </w:rPr>
      </w:pPr>
    </w:p>
    <w:p w14:paraId="249229FC" w14:textId="77777777" w:rsidR="008337E4" w:rsidRPr="007E2A65" w:rsidRDefault="008337E4" w:rsidP="005C7DFF">
      <w:pPr>
        <w:pStyle w:val="TreA"/>
        <w:spacing w:line="288" w:lineRule="auto"/>
        <w:rPr>
          <w:rFonts w:ascii="Calibri" w:hAnsi="Calibri" w:cs="Calibri"/>
          <w:b/>
          <w:bCs/>
          <w:color w:val="auto"/>
        </w:rPr>
      </w:pPr>
    </w:p>
    <w:p w14:paraId="348F1040" w14:textId="77777777" w:rsidR="008337E4" w:rsidRPr="007E2A65" w:rsidRDefault="008337E4" w:rsidP="005C7DFF">
      <w:pPr>
        <w:pStyle w:val="TreA"/>
        <w:spacing w:line="288" w:lineRule="auto"/>
        <w:rPr>
          <w:rFonts w:ascii="Calibri" w:hAnsi="Calibri" w:cs="Calibri"/>
          <w:b/>
          <w:bCs/>
          <w:color w:val="auto"/>
        </w:rPr>
      </w:pPr>
    </w:p>
    <w:p w14:paraId="1ADBB8A0" w14:textId="77777777" w:rsidR="008337E4" w:rsidRPr="007E2A65" w:rsidRDefault="008337E4" w:rsidP="005C7DFF">
      <w:pPr>
        <w:pStyle w:val="TreA"/>
        <w:spacing w:line="288" w:lineRule="auto"/>
        <w:rPr>
          <w:rFonts w:ascii="Calibri" w:hAnsi="Calibri" w:cs="Calibri"/>
          <w:b/>
          <w:bCs/>
          <w:color w:val="auto"/>
        </w:rPr>
      </w:pPr>
    </w:p>
    <w:p w14:paraId="7E8BB619" w14:textId="77777777" w:rsidR="008337E4" w:rsidRPr="007E2A65" w:rsidRDefault="008337E4" w:rsidP="005C7DFF">
      <w:pPr>
        <w:pStyle w:val="TreA"/>
        <w:spacing w:line="288" w:lineRule="auto"/>
        <w:rPr>
          <w:rFonts w:ascii="Calibri" w:hAnsi="Calibri" w:cs="Calibri"/>
          <w:b/>
          <w:bCs/>
          <w:color w:val="auto"/>
        </w:rPr>
      </w:pPr>
    </w:p>
    <w:p w14:paraId="3513283C" w14:textId="77777777" w:rsidR="008337E4" w:rsidRPr="007E2A65" w:rsidRDefault="008337E4" w:rsidP="005C7DFF">
      <w:pPr>
        <w:pStyle w:val="TreA"/>
        <w:spacing w:line="288" w:lineRule="auto"/>
        <w:rPr>
          <w:rFonts w:ascii="Calibri" w:hAnsi="Calibri" w:cs="Calibri"/>
          <w:b/>
          <w:bCs/>
          <w:color w:val="auto"/>
        </w:rPr>
      </w:pPr>
    </w:p>
    <w:p w14:paraId="59E6D27F" w14:textId="77777777" w:rsidR="008337E4" w:rsidRPr="007E2A65" w:rsidRDefault="008337E4" w:rsidP="005C7DFF">
      <w:pPr>
        <w:pStyle w:val="TreA"/>
        <w:spacing w:line="288" w:lineRule="auto"/>
        <w:rPr>
          <w:rFonts w:ascii="Calibri" w:hAnsi="Calibri" w:cs="Calibri"/>
          <w:b/>
          <w:bCs/>
          <w:color w:val="auto"/>
        </w:rPr>
      </w:pPr>
    </w:p>
    <w:p w14:paraId="5F9FB9E9" w14:textId="77777777" w:rsidR="008337E4" w:rsidRPr="007E2A65" w:rsidRDefault="008337E4" w:rsidP="005C7DFF">
      <w:pPr>
        <w:pStyle w:val="TreA"/>
        <w:spacing w:line="288" w:lineRule="auto"/>
        <w:rPr>
          <w:rFonts w:ascii="Calibri" w:hAnsi="Calibri" w:cs="Calibri"/>
          <w:b/>
          <w:bCs/>
          <w:color w:val="auto"/>
        </w:rPr>
      </w:pPr>
    </w:p>
    <w:p w14:paraId="1DA24CC7" w14:textId="77777777" w:rsidR="008337E4" w:rsidRPr="007E2A65" w:rsidRDefault="008337E4" w:rsidP="005C7DFF">
      <w:pPr>
        <w:pStyle w:val="TreA"/>
        <w:spacing w:line="288" w:lineRule="auto"/>
        <w:rPr>
          <w:rFonts w:ascii="Calibri" w:hAnsi="Calibri" w:cs="Calibri"/>
          <w:b/>
          <w:bCs/>
          <w:color w:val="auto"/>
        </w:rPr>
      </w:pPr>
    </w:p>
    <w:p w14:paraId="0E1C63BE" w14:textId="722B1F9A" w:rsidR="00E60FAF" w:rsidRPr="007E2A65" w:rsidRDefault="00E60FAF" w:rsidP="005C7DFF">
      <w:pPr>
        <w:pStyle w:val="TreA"/>
        <w:spacing w:line="288" w:lineRule="auto"/>
        <w:rPr>
          <w:rFonts w:ascii="Calibri" w:hAnsi="Calibri" w:cs="Calibri"/>
          <w:b/>
          <w:bCs/>
          <w:color w:val="auto"/>
        </w:rPr>
      </w:pPr>
    </w:p>
    <w:p w14:paraId="7B683DE5" w14:textId="691B6A35" w:rsidR="00E60FAF" w:rsidRPr="007E2A65" w:rsidRDefault="00E60FAF" w:rsidP="005C7DFF">
      <w:pPr>
        <w:pStyle w:val="TreA"/>
        <w:spacing w:line="288" w:lineRule="auto"/>
        <w:rPr>
          <w:rFonts w:ascii="Calibri" w:hAnsi="Calibri" w:cs="Calibri"/>
          <w:b/>
          <w:bCs/>
          <w:color w:val="auto"/>
        </w:rPr>
      </w:pPr>
    </w:p>
    <w:p w14:paraId="2A269AA2" w14:textId="77777777" w:rsidR="00D122C6" w:rsidRPr="007E2A65" w:rsidRDefault="00D122C6" w:rsidP="005C7DFF">
      <w:pPr>
        <w:pStyle w:val="TreA"/>
        <w:spacing w:line="288" w:lineRule="auto"/>
        <w:rPr>
          <w:rFonts w:ascii="Calibri" w:hAnsi="Calibri" w:cs="Calibri"/>
          <w:b/>
          <w:bCs/>
          <w:color w:val="auto"/>
        </w:rPr>
      </w:pPr>
    </w:p>
    <w:p w14:paraId="77C9B474" w14:textId="77777777" w:rsidR="00D122C6" w:rsidRPr="007E2A65" w:rsidRDefault="00D122C6" w:rsidP="005C7DFF">
      <w:pPr>
        <w:pStyle w:val="TreA"/>
        <w:spacing w:line="288" w:lineRule="auto"/>
        <w:rPr>
          <w:rFonts w:ascii="Calibri" w:hAnsi="Calibri" w:cs="Calibri"/>
          <w:b/>
          <w:bCs/>
          <w:color w:val="auto"/>
        </w:rPr>
      </w:pPr>
    </w:p>
    <w:p w14:paraId="3BED7470" w14:textId="77777777" w:rsidR="00D122C6" w:rsidRPr="007E2A65" w:rsidRDefault="00D122C6" w:rsidP="005C7DFF">
      <w:pPr>
        <w:pStyle w:val="TreA"/>
        <w:spacing w:line="288" w:lineRule="auto"/>
        <w:rPr>
          <w:rFonts w:ascii="Calibri" w:hAnsi="Calibri" w:cs="Calibri"/>
          <w:b/>
          <w:bCs/>
          <w:color w:val="auto"/>
        </w:rPr>
      </w:pPr>
    </w:p>
    <w:p w14:paraId="4238E3E6" w14:textId="77777777" w:rsidR="00D122C6" w:rsidRPr="007E2A65" w:rsidRDefault="00D122C6" w:rsidP="005C7DFF">
      <w:pPr>
        <w:pStyle w:val="TreA"/>
        <w:spacing w:line="288" w:lineRule="auto"/>
        <w:rPr>
          <w:rFonts w:ascii="Calibri" w:hAnsi="Calibri" w:cs="Calibri"/>
          <w:b/>
          <w:bCs/>
          <w:color w:val="auto"/>
        </w:rPr>
      </w:pPr>
    </w:p>
    <w:p w14:paraId="5A5D55D7" w14:textId="77777777" w:rsidR="00D122C6" w:rsidRPr="007E2A65" w:rsidRDefault="00D122C6" w:rsidP="005C7DFF">
      <w:pPr>
        <w:pStyle w:val="TreA"/>
        <w:spacing w:line="288" w:lineRule="auto"/>
        <w:rPr>
          <w:rFonts w:ascii="Calibri" w:hAnsi="Calibri" w:cs="Calibri"/>
          <w:b/>
          <w:bCs/>
          <w:color w:val="auto"/>
        </w:rPr>
      </w:pPr>
    </w:p>
    <w:p w14:paraId="5B796480" w14:textId="2E0172FB" w:rsidR="005C7DFF" w:rsidRPr="007E2A65" w:rsidRDefault="005C7DFF" w:rsidP="005C7DFF">
      <w:pPr>
        <w:pStyle w:val="TreA"/>
        <w:spacing w:line="288" w:lineRule="auto"/>
        <w:rPr>
          <w:rFonts w:ascii="Calibri" w:hAnsi="Calibri" w:cs="Calibri"/>
          <w:b/>
          <w:bCs/>
          <w:color w:val="auto"/>
        </w:rPr>
      </w:pPr>
      <w:r w:rsidRPr="007E2A65">
        <w:rPr>
          <w:rFonts w:ascii="Calibri" w:hAnsi="Calibri" w:cs="Calibri"/>
          <w:b/>
          <w:bCs/>
          <w:color w:val="auto"/>
        </w:rPr>
        <w:lastRenderedPageBreak/>
        <w:t>Załącznik nr 2</w:t>
      </w:r>
    </w:p>
    <w:p w14:paraId="5B1166E7" w14:textId="77777777" w:rsidR="005C7DFF" w:rsidRPr="007E2A65" w:rsidRDefault="005C7DFF" w:rsidP="005C7DFF">
      <w:pPr>
        <w:pStyle w:val="TreA"/>
        <w:spacing w:line="288" w:lineRule="auto"/>
        <w:rPr>
          <w:rFonts w:ascii="Calibri" w:hAnsi="Calibri" w:cs="Calibri"/>
          <w:b/>
          <w:bCs/>
          <w:color w:val="auto"/>
        </w:rPr>
      </w:pPr>
    </w:p>
    <w:p w14:paraId="45A5950B" w14:textId="77777777" w:rsidR="005C7DFF" w:rsidRPr="007E2A65" w:rsidRDefault="005C7DFF" w:rsidP="005C7DFF">
      <w:pPr>
        <w:pStyle w:val="TreA"/>
        <w:spacing w:line="288" w:lineRule="auto"/>
        <w:rPr>
          <w:rFonts w:ascii="Calibri" w:hAnsi="Calibri" w:cs="Calibri"/>
          <w:b/>
          <w:bCs/>
          <w:color w:val="auto"/>
        </w:rPr>
      </w:pPr>
    </w:p>
    <w:p w14:paraId="7C539AC3" w14:textId="33A36103" w:rsidR="005C7DFF" w:rsidRPr="007E2A65" w:rsidRDefault="005C7DFF" w:rsidP="005C7DFF">
      <w:pPr>
        <w:spacing w:line="360" w:lineRule="auto"/>
        <w:jc w:val="center"/>
        <w:rPr>
          <w:rFonts w:ascii="Calibri" w:eastAsia="Times New Roman" w:hAnsi="Calibri" w:cs="Calibri"/>
          <w:b/>
          <w:color w:val="auto"/>
          <w:sz w:val="22"/>
          <w:szCs w:val="22"/>
        </w:rPr>
      </w:pPr>
      <w:r w:rsidRPr="007E2A65">
        <w:rPr>
          <w:rFonts w:ascii="Calibri" w:eastAsia="Times New Roman" w:hAnsi="Calibri" w:cs="Calibri"/>
          <w:b/>
          <w:color w:val="auto"/>
          <w:sz w:val="22"/>
          <w:szCs w:val="22"/>
        </w:rPr>
        <w:t>OŚWIADCZENIE</w:t>
      </w:r>
      <w:r w:rsidR="00681B7E" w:rsidRPr="007E2A65">
        <w:rPr>
          <w:rFonts w:ascii="Calibri" w:eastAsia="Times New Roman" w:hAnsi="Calibri" w:cs="Calibri"/>
          <w:b/>
          <w:color w:val="auto"/>
          <w:sz w:val="22"/>
          <w:szCs w:val="22"/>
        </w:rPr>
        <w:t xml:space="preserve"> o </w:t>
      </w:r>
      <w:r w:rsidRPr="007E2A65">
        <w:rPr>
          <w:rFonts w:ascii="Calibri" w:eastAsia="Times New Roman" w:hAnsi="Calibri" w:cs="Calibri"/>
          <w:b/>
          <w:color w:val="auto"/>
          <w:sz w:val="22"/>
          <w:szCs w:val="22"/>
        </w:rPr>
        <w:t xml:space="preserve">BRAKU POWIĄZAŃ KAPITAŁOWYCH LUB OSOBOWYCH </w:t>
      </w:r>
    </w:p>
    <w:p w14:paraId="2E652DE4" w14:textId="77777777" w:rsidR="005C7DFF" w:rsidRPr="007E2A65" w:rsidRDefault="005C7DFF" w:rsidP="005C7DFF">
      <w:pPr>
        <w:spacing w:line="360" w:lineRule="auto"/>
        <w:jc w:val="center"/>
        <w:rPr>
          <w:rFonts w:ascii="Calibri" w:eastAsia="Times New Roman" w:hAnsi="Calibri" w:cs="Calibri"/>
          <w:b/>
          <w:color w:val="auto"/>
          <w:sz w:val="22"/>
          <w:szCs w:val="22"/>
        </w:rPr>
      </w:pPr>
    </w:p>
    <w:p w14:paraId="7A9E51D3" w14:textId="77777777" w:rsidR="005C7DFF" w:rsidRPr="007E2A65" w:rsidRDefault="005C7DFF" w:rsidP="005C7DFF">
      <w:pPr>
        <w:spacing w:line="360" w:lineRule="auto"/>
        <w:rPr>
          <w:rFonts w:ascii="Calibri" w:eastAsia="SimSun" w:hAnsi="Calibri" w:cs="Calibri"/>
          <w:color w:val="auto"/>
          <w:kern w:val="2"/>
          <w:sz w:val="22"/>
          <w:szCs w:val="22"/>
          <w:lang w:eastAsia="hi-IN" w:bidi="hi-IN"/>
        </w:rPr>
      </w:pPr>
    </w:p>
    <w:p w14:paraId="26B60F3A" w14:textId="77777777" w:rsidR="005C7DFF" w:rsidRPr="007E2A65" w:rsidRDefault="005C7DFF" w:rsidP="005C7DFF">
      <w:pPr>
        <w:rPr>
          <w:rFonts w:ascii="Calibri" w:eastAsia="Times New Roman" w:hAnsi="Calibri" w:cs="Calibri"/>
          <w:color w:val="auto"/>
          <w:sz w:val="22"/>
          <w:szCs w:val="22"/>
        </w:rPr>
      </w:pPr>
      <w:r w:rsidRPr="007E2A65">
        <w:rPr>
          <w:rFonts w:ascii="Calibri" w:eastAsia="Times New Roman" w:hAnsi="Calibri" w:cs="Calibri"/>
          <w:color w:val="auto"/>
          <w:sz w:val="22"/>
          <w:szCs w:val="22"/>
        </w:rPr>
        <w:t>Ja niżej podpisany/a, …………….…………………....................................................................................................</w:t>
      </w:r>
    </w:p>
    <w:p w14:paraId="3172FC69" w14:textId="73762B0F" w:rsidR="005C7DFF" w:rsidRPr="007E2A65" w:rsidRDefault="005C7DFF" w:rsidP="005C7DFF">
      <w:pPr>
        <w:jc w:val="both"/>
        <w:rPr>
          <w:rFonts w:ascii="Calibri" w:eastAsia="Times New Roman" w:hAnsi="Calibri" w:cs="Calibri"/>
          <w:color w:val="auto"/>
          <w:sz w:val="22"/>
          <w:szCs w:val="22"/>
        </w:rPr>
      </w:pPr>
      <w:r w:rsidRPr="007E2A65">
        <w:rPr>
          <w:rFonts w:ascii="Calibri" w:eastAsia="Times New Roman" w:hAnsi="Calibri" w:cs="Calibri"/>
          <w:color w:val="auto"/>
          <w:sz w:val="22"/>
          <w:szCs w:val="22"/>
        </w:rPr>
        <w:t>oświadczam, że nie jestem powiązany/a osobowo lub kapitałowo</w:t>
      </w:r>
      <w:r w:rsidR="00681B7E" w:rsidRPr="007E2A65">
        <w:rPr>
          <w:rFonts w:ascii="Calibri" w:eastAsia="Times New Roman" w:hAnsi="Calibri" w:cs="Calibri"/>
          <w:color w:val="auto"/>
          <w:sz w:val="22"/>
          <w:szCs w:val="22"/>
        </w:rPr>
        <w:t xml:space="preserve"> z </w:t>
      </w:r>
      <w:r w:rsidRPr="007E2A65">
        <w:rPr>
          <w:rFonts w:ascii="Calibri" w:eastAsia="Times New Roman" w:hAnsi="Calibri" w:cs="Calibri"/>
          <w:color w:val="auto"/>
          <w:sz w:val="22"/>
          <w:szCs w:val="22"/>
        </w:rPr>
        <w:t xml:space="preserve">Zamawiającym </w:t>
      </w:r>
      <w:r w:rsidR="00407A86" w:rsidRPr="007E2A65">
        <w:rPr>
          <w:rFonts w:ascii="Calibri" w:eastAsia="Times New Roman" w:hAnsi="Calibri" w:cs="Calibri"/>
          <w:color w:val="auto"/>
          <w:sz w:val="22"/>
          <w:szCs w:val="22"/>
        </w:rPr>
        <w:t>Fundacją Stałego Rozwoju</w:t>
      </w:r>
      <w:r w:rsidRPr="007E2A65">
        <w:rPr>
          <w:rFonts w:ascii="Calibri" w:eastAsia="Times New Roman" w:hAnsi="Calibri" w:cs="Calibri"/>
          <w:color w:val="auto"/>
          <w:sz w:val="22"/>
          <w:szCs w:val="22"/>
        </w:rPr>
        <w:t xml:space="preserve"> </w:t>
      </w:r>
      <w:r w:rsidR="00407A86" w:rsidRPr="007E2A65">
        <w:rPr>
          <w:rFonts w:ascii="Calibri" w:eastAsia="Times New Roman" w:hAnsi="Calibri" w:cs="Calibri"/>
          <w:color w:val="auto"/>
          <w:sz w:val="22"/>
          <w:szCs w:val="22"/>
        </w:rPr>
        <w:t>p</w:t>
      </w:r>
      <w:r w:rsidRPr="007E2A65">
        <w:rPr>
          <w:rFonts w:ascii="Calibri" w:eastAsia="Times New Roman" w:hAnsi="Calibri" w:cs="Calibri"/>
          <w:color w:val="auto"/>
          <w:sz w:val="22"/>
          <w:szCs w:val="22"/>
        </w:rPr>
        <w:t>rzez powiązania osobowe lub kapitałowe rozumie się wzajemne powiązania pomiędzy Zamawiającym lub osobami upoważnionymi do zaciągania zobowiązań</w:t>
      </w:r>
      <w:r w:rsidR="00681B7E" w:rsidRPr="007E2A65">
        <w:rPr>
          <w:rFonts w:ascii="Calibri" w:eastAsia="Times New Roman" w:hAnsi="Calibri" w:cs="Calibri"/>
          <w:color w:val="auto"/>
          <w:sz w:val="22"/>
          <w:szCs w:val="22"/>
        </w:rPr>
        <w:t xml:space="preserve"> w </w:t>
      </w:r>
      <w:r w:rsidRPr="007E2A65">
        <w:rPr>
          <w:rFonts w:ascii="Calibri" w:eastAsia="Times New Roman" w:hAnsi="Calibri" w:cs="Calibri"/>
          <w:color w:val="auto"/>
          <w:sz w:val="22"/>
          <w:szCs w:val="22"/>
        </w:rPr>
        <w:t>imieniu Zamawiającego lub osobami wykonującymi</w:t>
      </w:r>
      <w:r w:rsidR="00681B7E" w:rsidRPr="007E2A65">
        <w:rPr>
          <w:rFonts w:ascii="Calibri" w:eastAsia="Times New Roman" w:hAnsi="Calibri" w:cs="Calibri"/>
          <w:color w:val="auto"/>
          <w:sz w:val="22"/>
          <w:szCs w:val="22"/>
        </w:rPr>
        <w:t xml:space="preserve"> w </w:t>
      </w:r>
      <w:r w:rsidRPr="007E2A65">
        <w:rPr>
          <w:rFonts w:ascii="Calibri" w:eastAsia="Times New Roman" w:hAnsi="Calibri" w:cs="Calibri"/>
          <w:color w:val="auto"/>
          <w:sz w:val="22"/>
          <w:szCs w:val="22"/>
        </w:rPr>
        <w:t>imieniu Zamawiającego czynności związane</w:t>
      </w:r>
      <w:r w:rsidR="00681B7E" w:rsidRPr="007E2A65">
        <w:rPr>
          <w:rFonts w:ascii="Calibri" w:eastAsia="Times New Roman" w:hAnsi="Calibri" w:cs="Calibri"/>
          <w:color w:val="auto"/>
          <w:sz w:val="22"/>
          <w:szCs w:val="22"/>
        </w:rPr>
        <w:t xml:space="preserve"> z </w:t>
      </w:r>
      <w:r w:rsidRPr="007E2A65">
        <w:rPr>
          <w:rFonts w:ascii="Calibri" w:eastAsia="Times New Roman" w:hAnsi="Calibri" w:cs="Calibri"/>
          <w:color w:val="auto"/>
          <w:sz w:val="22"/>
          <w:szCs w:val="22"/>
        </w:rPr>
        <w:t>przygotowaniem</w:t>
      </w:r>
      <w:r w:rsidR="00681B7E" w:rsidRPr="007E2A65">
        <w:rPr>
          <w:rFonts w:ascii="Calibri" w:eastAsia="Times New Roman" w:hAnsi="Calibri" w:cs="Calibri"/>
          <w:color w:val="auto"/>
          <w:sz w:val="22"/>
          <w:szCs w:val="22"/>
        </w:rPr>
        <w:t xml:space="preserve"> i </w:t>
      </w:r>
      <w:r w:rsidRPr="007E2A65">
        <w:rPr>
          <w:rFonts w:ascii="Calibri" w:eastAsia="Times New Roman" w:hAnsi="Calibri" w:cs="Calibri"/>
          <w:color w:val="auto"/>
          <w:sz w:val="22"/>
          <w:szCs w:val="22"/>
        </w:rPr>
        <w:t>przeprowadzeniem procedury wyboru Wykonawcy,</w:t>
      </w:r>
      <w:r w:rsidR="00681B7E" w:rsidRPr="007E2A65">
        <w:rPr>
          <w:rFonts w:ascii="Calibri" w:eastAsia="Times New Roman" w:hAnsi="Calibri" w:cs="Calibri"/>
          <w:color w:val="auto"/>
          <w:sz w:val="22"/>
          <w:szCs w:val="22"/>
        </w:rPr>
        <w:t xml:space="preserve"> a </w:t>
      </w:r>
      <w:r w:rsidRPr="007E2A65">
        <w:rPr>
          <w:rFonts w:ascii="Calibri" w:eastAsia="Times New Roman" w:hAnsi="Calibri" w:cs="Calibri"/>
          <w:color w:val="auto"/>
          <w:sz w:val="22"/>
          <w:szCs w:val="22"/>
        </w:rPr>
        <w:t>Wykonawcą, polegające</w:t>
      </w:r>
      <w:r w:rsidR="00681B7E" w:rsidRPr="007E2A65">
        <w:rPr>
          <w:rFonts w:ascii="Calibri" w:eastAsia="Times New Roman" w:hAnsi="Calibri" w:cs="Calibri"/>
          <w:color w:val="auto"/>
          <w:sz w:val="22"/>
          <w:szCs w:val="22"/>
        </w:rPr>
        <w:t xml:space="preserve"> w </w:t>
      </w:r>
      <w:r w:rsidRPr="007E2A65">
        <w:rPr>
          <w:rFonts w:ascii="Calibri" w:eastAsia="Times New Roman" w:hAnsi="Calibri" w:cs="Calibri"/>
          <w:color w:val="auto"/>
          <w:sz w:val="22"/>
          <w:szCs w:val="22"/>
        </w:rPr>
        <w:t>szczególności na:</w:t>
      </w:r>
    </w:p>
    <w:p w14:paraId="234A27E8" w14:textId="714F3970" w:rsidR="005C7DFF" w:rsidRPr="007E2A65" w:rsidRDefault="005C7DFF" w:rsidP="005C7DFF">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Calibri" w:hAnsi="Calibri" w:cs="Calibri"/>
          <w:color w:val="auto"/>
          <w:sz w:val="22"/>
          <w:szCs w:val="22"/>
          <w:lang w:eastAsia="en-US"/>
        </w:rPr>
      </w:pPr>
      <w:r w:rsidRPr="007E2A65">
        <w:rPr>
          <w:rFonts w:ascii="Calibri" w:eastAsia="Calibri" w:hAnsi="Calibri" w:cs="Calibri"/>
          <w:color w:val="auto"/>
          <w:sz w:val="22"/>
          <w:szCs w:val="22"/>
        </w:rPr>
        <w:t>uczestniczeniu</w:t>
      </w:r>
      <w:r w:rsidR="00681B7E" w:rsidRPr="007E2A65">
        <w:rPr>
          <w:rFonts w:ascii="Calibri" w:eastAsia="Calibri" w:hAnsi="Calibri" w:cs="Calibri"/>
          <w:color w:val="auto"/>
          <w:sz w:val="22"/>
          <w:szCs w:val="22"/>
        </w:rPr>
        <w:t xml:space="preserve"> w </w:t>
      </w:r>
      <w:r w:rsidRPr="007E2A65">
        <w:rPr>
          <w:rFonts w:ascii="Calibri" w:eastAsia="Calibri" w:hAnsi="Calibri" w:cs="Calibri"/>
          <w:color w:val="auto"/>
          <w:sz w:val="22"/>
          <w:szCs w:val="22"/>
        </w:rPr>
        <w:t>spółce jako wspólnik spółki cywilnej lub spółki osobowej;</w:t>
      </w:r>
    </w:p>
    <w:p w14:paraId="6EE9A800" w14:textId="77777777" w:rsidR="005C7DFF" w:rsidRPr="007E2A65" w:rsidRDefault="005C7DFF" w:rsidP="005C7DFF">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Calibri" w:hAnsi="Calibri" w:cs="Calibri"/>
          <w:color w:val="auto"/>
          <w:sz w:val="22"/>
          <w:szCs w:val="22"/>
        </w:rPr>
      </w:pPr>
      <w:r w:rsidRPr="007E2A65">
        <w:rPr>
          <w:rFonts w:ascii="Calibri" w:eastAsia="Calibri" w:hAnsi="Calibri" w:cs="Calibri"/>
          <w:color w:val="auto"/>
          <w:sz w:val="22"/>
          <w:szCs w:val="22"/>
        </w:rPr>
        <w:t>posiadaniu co najmniej 10% udziałów lub akcji;</w:t>
      </w:r>
    </w:p>
    <w:p w14:paraId="14DEF519" w14:textId="77777777" w:rsidR="005C7DFF" w:rsidRPr="007E2A65" w:rsidRDefault="005C7DFF" w:rsidP="005C7DFF">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Calibri" w:hAnsi="Calibri" w:cs="Calibri"/>
          <w:color w:val="auto"/>
          <w:sz w:val="22"/>
          <w:szCs w:val="22"/>
        </w:rPr>
      </w:pPr>
      <w:r w:rsidRPr="007E2A65">
        <w:rPr>
          <w:rFonts w:ascii="Calibri" w:eastAsia="Calibri" w:hAnsi="Calibri" w:cs="Calibri"/>
          <w:color w:val="auto"/>
          <w:sz w:val="22"/>
          <w:szCs w:val="22"/>
        </w:rPr>
        <w:t>pełnieniu funkcji członka organu nadzorczego lub zarządzającego, prokurenta, pełnomocnika;</w:t>
      </w:r>
    </w:p>
    <w:p w14:paraId="486D858A" w14:textId="71F7C926" w:rsidR="005C7DFF" w:rsidRPr="007E2A65" w:rsidRDefault="005C7DFF" w:rsidP="005C7DFF">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Calibri" w:hAnsi="Calibri" w:cs="Calibri"/>
          <w:color w:val="auto"/>
          <w:sz w:val="22"/>
          <w:szCs w:val="22"/>
        </w:rPr>
      </w:pPr>
      <w:r w:rsidRPr="007E2A65">
        <w:rPr>
          <w:rFonts w:ascii="Calibri" w:eastAsia="Calibri" w:hAnsi="Calibri" w:cs="Calibri"/>
          <w:color w:val="auto"/>
          <w:sz w:val="22"/>
          <w:szCs w:val="22"/>
        </w:rPr>
        <w:t>pozostawaniu</w:t>
      </w:r>
      <w:r w:rsidR="00681B7E" w:rsidRPr="007E2A65">
        <w:rPr>
          <w:rFonts w:ascii="Calibri" w:eastAsia="Calibri" w:hAnsi="Calibri" w:cs="Calibri"/>
          <w:color w:val="auto"/>
          <w:sz w:val="22"/>
          <w:szCs w:val="22"/>
        </w:rPr>
        <w:t xml:space="preserve"> w </w:t>
      </w:r>
      <w:r w:rsidRPr="007E2A65">
        <w:rPr>
          <w:rFonts w:ascii="Calibri" w:eastAsia="Calibri" w:hAnsi="Calibri" w:cs="Calibri"/>
          <w:color w:val="auto"/>
          <w:sz w:val="22"/>
          <w:szCs w:val="22"/>
        </w:rPr>
        <w:t>związku małżeńskim,</w:t>
      </w:r>
      <w:r w:rsidR="00681B7E" w:rsidRPr="007E2A65">
        <w:rPr>
          <w:rFonts w:ascii="Calibri" w:eastAsia="Calibri" w:hAnsi="Calibri" w:cs="Calibri"/>
          <w:color w:val="auto"/>
          <w:sz w:val="22"/>
          <w:szCs w:val="22"/>
        </w:rPr>
        <w:t xml:space="preserve"> w </w:t>
      </w:r>
      <w:r w:rsidRPr="007E2A65">
        <w:rPr>
          <w:rFonts w:ascii="Calibri" w:eastAsia="Calibri" w:hAnsi="Calibri" w:cs="Calibri"/>
          <w:color w:val="auto"/>
          <w:sz w:val="22"/>
          <w:szCs w:val="22"/>
        </w:rPr>
        <w:t>stosunku pokrewieństwa lub powinowactwa</w:t>
      </w:r>
      <w:r w:rsidR="00681B7E" w:rsidRPr="007E2A65">
        <w:rPr>
          <w:rFonts w:ascii="Calibri" w:eastAsia="Calibri" w:hAnsi="Calibri" w:cs="Calibri"/>
          <w:color w:val="auto"/>
          <w:sz w:val="22"/>
          <w:szCs w:val="22"/>
        </w:rPr>
        <w:t xml:space="preserve"> w </w:t>
      </w:r>
      <w:r w:rsidRPr="007E2A65">
        <w:rPr>
          <w:rFonts w:ascii="Calibri" w:eastAsia="Calibri" w:hAnsi="Calibri" w:cs="Calibri"/>
          <w:color w:val="auto"/>
          <w:sz w:val="22"/>
          <w:szCs w:val="22"/>
        </w:rPr>
        <w:t>linii prostej (rodzice, dzieci, wnuki, teściowie, zięć, synowa),</w:t>
      </w:r>
      <w:r w:rsidR="00681B7E" w:rsidRPr="007E2A65">
        <w:rPr>
          <w:rFonts w:ascii="Calibri" w:eastAsia="Calibri" w:hAnsi="Calibri" w:cs="Calibri"/>
          <w:color w:val="auto"/>
          <w:sz w:val="22"/>
          <w:szCs w:val="22"/>
        </w:rPr>
        <w:t xml:space="preserve"> w </w:t>
      </w:r>
      <w:r w:rsidRPr="007E2A65">
        <w:rPr>
          <w:rFonts w:ascii="Calibri" w:eastAsia="Calibri" w:hAnsi="Calibri" w:cs="Calibri"/>
          <w:color w:val="auto"/>
          <w:sz w:val="22"/>
          <w:szCs w:val="22"/>
        </w:rPr>
        <w:t>stosunku pokrewieństwa lub powinowactwa</w:t>
      </w:r>
      <w:r w:rsidR="00681B7E" w:rsidRPr="007E2A65">
        <w:rPr>
          <w:rFonts w:ascii="Calibri" w:eastAsia="Calibri" w:hAnsi="Calibri" w:cs="Calibri"/>
          <w:color w:val="auto"/>
          <w:sz w:val="22"/>
          <w:szCs w:val="22"/>
        </w:rPr>
        <w:t xml:space="preserve"> w </w:t>
      </w:r>
      <w:r w:rsidRPr="007E2A65">
        <w:rPr>
          <w:rFonts w:ascii="Calibri" w:eastAsia="Calibri" w:hAnsi="Calibri" w:cs="Calibri"/>
          <w:color w:val="auto"/>
          <w:sz w:val="22"/>
          <w:szCs w:val="22"/>
        </w:rPr>
        <w:t>linii bocznej do drugiego stopnia (rodzeństwo, krewni małżonka/i) lub pozostawania</w:t>
      </w:r>
      <w:r w:rsidR="00681B7E" w:rsidRPr="007E2A65">
        <w:rPr>
          <w:rFonts w:ascii="Calibri" w:eastAsia="Calibri" w:hAnsi="Calibri" w:cs="Calibri"/>
          <w:color w:val="auto"/>
          <w:sz w:val="22"/>
          <w:szCs w:val="22"/>
        </w:rPr>
        <w:t xml:space="preserve"> w </w:t>
      </w:r>
      <w:r w:rsidRPr="007E2A65">
        <w:rPr>
          <w:rFonts w:ascii="Calibri" w:eastAsia="Calibri" w:hAnsi="Calibri" w:cs="Calibri"/>
          <w:color w:val="auto"/>
          <w:sz w:val="22"/>
          <w:szCs w:val="22"/>
        </w:rPr>
        <w:t xml:space="preserve">stosunku przysposobienia, opieki lub kurateli. </w:t>
      </w:r>
    </w:p>
    <w:p w14:paraId="2CA8E796" w14:textId="77777777" w:rsidR="005C7DFF" w:rsidRPr="007E2A65" w:rsidRDefault="005C7DFF" w:rsidP="005C7DFF">
      <w:pPr>
        <w:rPr>
          <w:rFonts w:ascii="Calibri" w:eastAsiaTheme="minorHAnsi" w:hAnsi="Calibri" w:cs="Calibri"/>
          <w:color w:val="auto"/>
          <w:sz w:val="22"/>
          <w:szCs w:val="22"/>
        </w:rPr>
      </w:pPr>
    </w:p>
    <w:p w14:paraId="66C920E9" w14:textId="77777777" w:rsidR="005C7DFF" w:rsidRPr="007E2A65" w:rsidRDefault="005C7DFF" w:rsidP="005C7DFF">
      <w:pPr>
        <w:rPr>
          <w:rFonts w:ascii="Calibri" w:eastAsiaTheme="minorHAnsi" w:hAnsi="Calibri" w:cs="Calibri"/>
          <w:color w:val="auto"/>
          <w:sz w:val="22"/>
          <w:szCs w:val="22"/>
        </w:rPr>
      </w:pPr>
    </w:p>
    <w:p w14:paraId="4D00660E" w14:textId="77777777" w:rsidR="005C7DFF" w:rsidRPr="007E2A65" w:rsidRDefault="005C7DFF" w:rsidP="005C7DFF">
      <w:pPr>
        <w:rPr>
          <w:rFonts w:ascii="Calibri" w:eastAsiaTheme="minorHAnsi" w:hAnsi="Calibri" w:cs="Calibri"/>
          <w:color w:val="auto"/>
          <w:sz w:val="22"/>
          <w:szCs w:val="22"/>
        </w:rPr>
      </w:pPr>
    </w:p>
    <w:p w14:paraId="23581801" w14:textId="77777777" w:rsidR="005C7DFF" w:rsidRPr="007E2A65" w:rsidRDefault="005C7DFF" w:rsidP="005C7DFF">
      <w:pPr>
        <w:rPr>
          <w:rFonts w:ascii="Calibri" w:eastAsiaTheme="minorHAnsi" w:hAnsi="Calibri" w:cs="Calibri"/>
          <w:color w:val="auto"/>
          <w:sz w:val="22"/>
          <w:szCs w:val="22"/>
        </w:rPr>
      </w:pPr>
    </w:p>
    <w:p w14:paraId="059DADF1" w14:textId="77777777" w:rsidR="005C7DFF" w:rsidRPr="007E2A65" w:rsidRDefault="005C7DFF" w:rsidP="005C7DFF">
      <w:pPr>
        <w:rPr>
          <w:rFonts w:ascii="Calibri" w:eastAsiaTheme="minorHAnsi" w:hAnsi="Calibri" w:cs="Calibri"/>
          <w:color w:val="auto"/>
          <w:sz w:val="22"/>
          <w:szCs w:val="22"/>
        </w:rPr>
      </w:pPr>
    </w:p>
    <w:p w14:paraId="0D26A649" w14:textId="77777777" w:rsidR="005C7DFF" w:rsidRPr="007E2A65" w:rsidRDefault="005C7DFF" w:rsidP="005C7DFF">
      <w:pPr>
        <w:jc w:val="both"/>
        <w:rPr>
          <w:rFonts w:ascii="Calibri" w:hAnsi="Calibri" w:cs="Calibri"/>
          <w:color w:val="auto"/>
          <w:sz w:val="20"/>
          <w:szCs w:val="20"/>
        </w:rPr>
      </w:pPr>
      <w:r w:rsidRPr="007E2A65">
        <w:rPr>
          <w:rFonts w:ascii="Calibri" w:hAnsi="Calibri" w:cs="Calibri"/>
          <w:color w:val="auto"/>
          <w:sz w:val="20"/>
          <w:szCs w:val="20"/>
        </w:rPr>
        <w:t>..........................................................</w:t>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t>..........................................................................................</w:t>
      </w:r>
    </w:p>
    <w:p w14:paraId="1EC5E6AF" w14:textId="003B6DEC" w:rsidR="005C7DFF" w:rsidRPr="007E2A65" w:rsidRDefault="005C7DFF" w:rsidP="005E3088">
      <w:pPr>
        <w:ind w:firstLine="720"/>
        <w:jc w:val="both"/>
        <w:rPr>
          <w:rFonts w:ascii="Calibri" w:hAnsi="Calibri" w:cs="Calibri"/>
          <w:color w:val="auto"/>
          <w:sz w:val="20"/>
          <w:szCs w:val="20"/>
        </w:rPr>
      </w:pPr>
      <w:r w:rsidRPr="007E2A65">
        <w:rPr>
          <w:rFonts w:ascii="Calibri" w:hAnsi="Calibri" w:cs="Calibri"/>
          <w:color w:val="auto"/>
          <w:sz w:val="20"/>
          <w:szCs w:val="20"/>
        </w:rPr>
        <w:t xml:space="preserve">Miejscowość, data                                                             </w:t>
      </w:r>
      <w:r w:rsidR="005E3088" w:rsidRPr="007E2A65">
        <w:rPr>
          <w:rFonts w:ascii="Calibri" w:hAnsi="Calibri" w:cs="Calibri"/>
          <w:color w:val="auto"/>
          <w:sz w:val="20"/>
          <w:szCs w:val="20"/>
        </w:rPr>
        <w:tab/>
      </w:r>
      <w:r w:rsidR="005E3088" w:rsidRPr="007E2A65">
        <w:rPr>
          <w:rFonts w:ascii="Calibri" w:hAnsi="Calibri" w:cs="Calibri"/>
          <w:color w:val="auto"/>
          <w:sz w:val="20"/>
          <w:szCs w:val="20"/>
        </w:rPr>
        <w:tab/>
      </w:r>
      <w:r w:rsidRPr="007E2A65">
        <w:rPr>
          <w:rFonts w:ascii="Calibri" w:hAnsi="Calibri" w:cs="Calibri"/>
          <w:color w:val="auto"/>
          <w:sz w:val="20"/>
          <w:szCs w:val="20"/>
        </w:rPr>
        <w:t xml:space="preserve">Pieczęć oraz podpis Wykonawcy </w:t>
      </w:r>
    </w:p>
    <w:p w14:paraId="292F88D7" w14:textId="6A62094D" w:rsidR="005C7DFF" w:rsidRPr="007E2A65" w:rsidRDefault="005C7DFF" w:rsidP="005C7DFF">
      <w:pPr>
        <w:jc w:val="both"/>
        <w:rPr>
          <w:rFonts w:ascii="Calibri" w:hAnsi="Calibri" w:cs="Calibri"/>
          <w:color w:val="auto"/>
          <w:sz w:val="20"/>
          <w:szCs w:val="20"/>
        </w:rPr>
      </w:pP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t xml:space="preserve">    </w:t>
      </w:r>
      <w:r w:rsidR="005E3088" w:rsidRPr="007E2A65">
        <w:rPr>
          <w:rFonts w:ascii="Calibri" w:hAnsi="Calibri" w:cs="Calibri"/>
          <w:color w:val="auto"/>
          <w:sz w:val="20"/>
          <w:szCs w:val="20"/>
        </w:rPr>
        <w:tab/>
      </w:r>
      <w:r w:rsidR="005E3088" w:rsidRPr="007E2A65">
        <w:rPr>
          <w:rFonts w:ascii="Calibri" w:hAnsi="Calibri" w:cs="Calibri"/>
          <w:color w:val="auto"/>
          <w:sz w:val="20"/>
          <w:szCs w:val="20"/>
        </w:rPr>
        <w:tab/>
      </w:r>
      <w:r w:rsidRPr="007E2A65">
        <w:rPr>
          <w:rFonts w:ascii="Calibri" w:hAnsi="Calibri" w:cs="Calibri"/>
          <w:color w:val="auto"/>
          <w:sz w:val="20"/>
          <w:szCs w:val="20"/>
        </w:rPr>
        <w:t>lub osoby uprawnionej do reprezentowania Wykonawcy</w:t>
      </w:r>
    </w:p>
    <w:p w14:paraId="1FA15B9A" w14:textId="77777777" w:rsidR="005C7DFF" w:rsidRPr="007E2A65" w:rsidRDefault="005C7DFF" w:rsidP="005C7DFF">
      <w:pPr>
        <w:rPr>
          <w:rFonts w:ascii="Calibri" w:hAnsi="Calibri" w:cs="Calibri"/>
          <w:color w:val="auto"/>
          <w:sz w:val="22"/>
          <w:szCs w:val="22"/>
        </w:rPr>
      </w:pPr>
    </w:p>
    <w:p w14:paraId="0C43DEF7" w14:textId="77777777" w:rsidR="005C7DFF" w:rsidRPr="007E2A65" w:rsidRDefault="005C7DFF" w:rsidP="005C7DFF">
      <w:pPr>
        <w:pStyle w:val="TreA"/>
        <w:jc w:val="both"/>
        <w:rPr>
          <w:rFonts w:ascii="Calibri" w:hAnsi="Calibri" w:cs="Calibri"/>
          <w:color w:val="auto"/>
        </w:rPr>
      </w:pPr>
    </w:p>
    <w:p w14:paraId="22CD702A" w14:textId="77777777" w:rsidR="005C7DFF" w:rsidRPr="007E2A65" w:rsidRDefault="005C7DFF" w:rsidP="005C7DFF">
      <w:pPr>
        <w:pStyle w:val="TreA"/>
        <w:jc w:val="both"/>
        <w:rPr>
          <w:rFonts w:ascii="Calibri" w:hAnsi="Calibri" w:cs="Calibri"/>
          <w:color w:val="auto"/>
        </w:rPr>
      </w:pPr>
    </w:p>
    <w:p w14:paraId="3E54CB35" w14:textId="77777777" w:rsidR="005C7DFF" w:rsidRPr="007E2A65" w:rsidRDefault="005C7DFF" w:rsidP="005C7DFF">
      <w:pPr>
        <w:pStyle w:val="TreA"/>
        <w:jc w:val="both"/>
        <w:rPr>
          <w:rFonts w:ascii="Calibri" w:hAnsi="Calibri" w:cs="Calibri"/>
          <w:color w:val="auto"/>
        </w:rPr>
      </w:pPr>
    </w:p>
    <w:p w14:paraId="560482D3" w14:textId="77777777" w:rsidR="005C7DFF" w:rsidRPr="007E2A65" w:rsidRDefault="005C7DFF" w:rsidP="005C7DFF">
      <w:pPr>
        <w:pStyle w:val="TreA"/>
        <w:jc w:val="both"/>
        <w:rPr>
          <w:rFonts w:ascii="Calibri" w:hAnsi="Calibri" w:cs="Calibri"/>
          <w:color w:val="auto"/>
        </w:rPr>
      </w:pPr>
    </w:p>
    <w:p w14:paraId="70929252" w14:textId="49B2F8B7" w:rsidR="005C7DFF" w:rsidRPr="007E2A65" w:rsidRDefault="005C7DFF" w:rsidP="00D122C6">
      <w:pPr>
        <w:rPr>
          <w:rFonts w:ascii="Calibri" w:hAnsi="Calibri" w:cs="Calibri"/>
          <w:b/>
          <w:color w:val="auto"/>
          <w:sz w:val="22"/>
          <w:szCs w:val="22"/>
        </w:rPr>
      </w:pPr>
      <w:r w:rsidRPr="007E2A65">
        <w:rPr>
          <w:rFonts w:ascii="Calibri" w:hAnsi="Calibri" w:cs="Calibri"/>
          <w:b/>
          <w:color w:val="auto"/>
          <w:sz w:val="22"/>
          <w:szCs w:val="22"/>
        </w:rPr>
        <w:br w:type="page"/>
      </w:r>
    </w:p>
    <w:p w14:paraId="42044A67" w14:textId="77777777" w:rsidR="005C7DFF" w:rsidRPr="007E2A65" w:rsidRDefault="005C7DFF" w:rsidP="005C7DFF">
      <w:pPr>
        <w:spacing w:after="153"/>
        <w:ind w:right="40"/>
        <w:rPr>
          <w:rFonts w:ascii="Calibri" w:hAnsi="Calibri" w:cs="Calibri"/>
          <w:color w:val="auto"/>
          <w:sz w:val="22"/>
          <w:szCs w:val="22"/>
        </w:rPr>
      </w:pPr>
      <w:r w:rsidRPr="007E2A65">
        <w:rPr>
          <w:rFonts w:ascii="Calibri" w:hAnsi="Calibri" w:cs="Calibri"/>
          <w:b/>
          <w:color w:val="auto"/>
          <w:sz w:val="22"/>
          <w:szCs w:val="22"/>
        </w:rPr>
        <w:lastRenderedPageBreak/>
        <w:t>Załącznik 3: „Gotowość”</w:t>
      </w:r>
    </w:p>
    <w:p w14:paraId="39A71993" w14:textId="77777777" w:rsidR="005C7DFF" w:rsidRPr="007E2A65" w:rsidRDefault="005C7DFF" w:rsidP="005C7DFF">
      <w:pPr>
        <w:spacing w:after="67"/>
        <w:rPr>
          <w:rFonts w:ascii="Calibri" w:hAnsi="Calibri" w:cs="Calibri"/>
          <w:color w:val="auto"/>
          <w:sz w:val="22"/>
          <w:szCs w:val="22"/>
        </w:rPr>
      </w:pPr>
    </w:p>
    <w:p w14:paraId="5A8CF32B" w14:textId="77777777" w:rsidR="005C7DFF" w:rsidRPr="007E2A65" w:rsidRDefault="005C7DFF" w:rsidP="005C7DFF">
      <w:pPr>
        <w:spacing w:after="67"/>
        <w:rPr>
          <w:rFonts w:ascii="Calibri" w:hAnsi="Calibri" w:cs="Calibri"/>
          <w:color w:val="auto"/>
          <w:sz w:val="22"/>
          <w:szCs w:val="22"/>
        </w:rPr>
      </w:pPr>
    </w:p>
    <w:p w14:paraId="6C599F7F" w14:textId="2A09E706" w:rsidR="005C7DFF" w:rsidRPr="007E2A65" w:rsidRDefault="005C7DFF" w:rsidP="005C7DFF">
      <w:pPr>
        <w:spacing w:after="67"/>
        <w:ind w:firstLine="708"/>
        <w:jc w:val="both"/>
        <w:rPr>
          <w:rFonts w:ascii="Calibri" w:hAnsi="Calibri" w:cs="Calibri"/>
          <w:color w:val="auto"/>
          <w:sz w:val="22"/>
          <w:szCs w:val="22"/>
        </w:rPr>
      </w:pPr>
      <w:r w:rsidRPr="007E2A65">
        <w:rPr>
          <w:rFonts w:ascii="Calibri" w:hAnsi="Calibri" w:cs="Calibri"/>
          <w:color w:val="auto"/>
          <w:sz w:val="22"/>
          <w:szCs w:val="22"/>
        </w:rPr>
        <w:t>Oferowany przeze mnie okres (liczony</w:t>
      </w:r>
      <w:r w:rsidR="00681B7E" w:rsidRPr="007E2A65">
        <w:rPr>
          <w:rFonts w:ascii="Calibri" w:hAnsi="Calibri" w:cs="Calibri"/>
          <w:color w:val="auto"/>
          <w:sz w:val="22"/>
          <w:szCs w:val="22"/>
        </w:rPr>
        <w:t xml:space="preserve"> w </w:t>
      </w:r>
      <w:r w:rsidRPr="007E2A65">
        <w:rPr>
          <w:rFonts w:ascii="Calibri" w:hAnsi="Calibri" w:cs="Calibri"/>
          <w:color w:val="auto"/>
          <w:sz w:val="22"/>
          <w:szCs w:val="22"/>
        </w:rPr>
        <w:t>dniach) pomiędzy dniem przekazania przez Zamawiającego Wykonawcy każdorazowo wezwania do zrealizowania zajęć (danej sesji zajęć),</w:t>
      </w:r>
      <w:r w:rsidR="00681B7E" w:rsidRPr="007E2A65">
        <w:rPr>
          <w:rFonts w:ascii="Calibri" w:hAnsi="Calibri" w:cs="Calibri"/>
          <w:color w:val="auto"/>
          <w:sz w:val="22"/>
          <w:szCs w:val="22"/>
        </w:rPr>
        <w:t xml:space="preserve"> a </w:t>
      </w:r>
      <w:r w:rsidRPr="007E2A65">
        <w:rPr>
          <w:rFonts w:ascii="Calibri" w:hAnsi="Calibri" w:cs="Calibri"/>
          <w:color w:val="auto"/>
          <w:sz w:val="22"/>
          <w:szCs w:val="22"/>
        </w:rPr>
        <w:t>dniem rozpoczęcia tych zajęć wynosi:</w:t>
      </w:r>
    </w:p>
    <w:p w14:paraId="4548B409" w14:textId="77777777" w:rsidR="005C7DFF" w:rsidRPr="007E2A65" w:rsidRDefault="005C7DFF" w:rsidP="005C7DFF">
      <w:pPr>
        <w:spacing w:after="67"/>
        <w:rPr>
          <w:rFonts w:ascii="Calibri" w:hAnsi="Calibri" w:cs="Calibri"/>
          <w:color w:val="auto"/>
          <w:sz w:val="22"/>
          <w:szCs w:val="22"/>
        </w:rPr>
      </w:pPr>
    </w:p>
    <w:p w14:paraId="112FA280" w14:textId="77777777" w:rsidR="005C7DFF" w:rsidRPr="007E2A65" w:rsidRDefault="005C7DFF" w:rsidP="005C7DFF">
      <w:pPr>
        <w:spacing w:after="67"/>
        <w:rPr>
          <w:rFonts w:ascii="Calibri" w:hAnsi="Calibri" w:cs="Calibri"/>
          <w:color w:val="auto"/>
          <w:sz w:val="22"/>
          <w:szCs w:val="22"/>
        </w:rPr>
      </w:pPr>
      <w:r w:rsidRPr="007E2A65">
        <w:rPr>
          <w:rFonts w:ascii="Calibri" w:hAnsi="Calibri" w:cs="Calibri"/>
          <w:color w:val="auto"/>
          <w:sz w:val="22"/>
          <w:szCs w:val="22"/>
        </w:rPr>
        <w:t xml:space="preserve">………………… dni </w:t>
      </w:r>
    </w:p>
    <w:p w14:paraId="6B79CB2F" w14:textId="77777777" w:rsidR="005C7DFF" w:rsidRPr="007E2A65" w:rsidRDefault="005C7DFF" w:rsidP="005C7DFF">
      <w:pPr>
        <w:spacing w:after="134"/>
        <w:rPr>
          <w:rFonts w:ascii="Calibri" w:hAnsi="Calibri" w:cs="Calibri"/>
          <w:b/>
          <w:color w:val="auto"/>
          <w:sz w:val="22"/>
          <w:szCs w:val="22"/>
        </w:rPr>
      </w:pPr>
    </w:p>
    <w:p w14:paraId="3A74BD3D" w14:textId="77777777" w:rsidR="005C7DFF" w:rsidRPr="007E2A65" w:rsidRDefault="005C7DFF" w:rsidP="005C7DFF">
      <w:pPr>
        <w:spacing w:after="134"/>
        <w:rPr>
          <w:rFonts w:ascii="Calibri" w:hAnsi="Calibri" w:cs="Calibri"/>
          <w:b/>
          <w:color w:val="auto"/>
          <w:sz w:val="22"/>
          <w:szCs w:val="22"/>
        </w:rPr>
      </w:pPr>
    </w:p>
    <w:p w14:paraId="2B8CAE0B" w14:textId="77777777" w:rsidR="005C7DFF" w:rsidRPr="007E2A65" w:rsidRDefault="005C7DFF" w:rsidP="005C7DFF">
      <w:pPr>
        <w:spacing w:after="134"/>
        <w:rPr>
          <w:rFonts w:ascii="Calibri" w:hAnsi="Calibri" w:cs="Calibri"/>
          <w:b/>
          <w:color w:val="auto"/>
          <w:sz w:val="22"/>
          <w:szCs w:val="22"/>
        </w:rPr>
      </w:pPr>
    </w:p>
    <w:p w14:paraId="4EFDB084" w14:textId="77777777" w:rsidR="005C7DFF" w:rsidRPr="007E2A65" w:rsidRDefault="005C7DFF" w:rsidP="005C7DFF">
      <w:pPr>
        <w:spacing w:after="134"/>
        <w:rPr>
          <w:rFonts w:ascii="Calibri" w:hAnsi="Calibri" w:cs="Calibri"/>
          <w:color w:val="auto"/>
          <w:sz w:val="22"/>
          <w:szCs w:val="22"/>
        </w:rPr>
      </w:pPr>
      <w:r w:rsidRPr="007E2A65">
        <w:rPr>
          <w:rFonts w:ascii="Calibri" w:hAnsi="Calibri" w:cs="Calibri"/>
          <w:b/>
          <w:color w:val="auto"/>
          <w:sz w:val="22"/>
          <w:szCs w:val="22"/>
        </w:rPr>
        <w:t xml:space="preserve"> </w:t>
      </w:r>
      <w:r w:rsidRPr="007E2A65">
        <w:rPr>
          <w:rFonts w:ascii="Calibri" w:hAnsi="Calibri" w:cs="Calibri"/>
          <w:color w:val="auto"/>
          <w:sz w:val="22"/>
          <w:szCs w:val="22"/>
        </w:rPr>
        <w:t>Data, miejscowość: ……………………………………….</w:t>
      </w:r>
    </w:p>
    <w:p w14:paraId="75698D98" w14:textId="77777777" w:rsidR="005C7DFF" w:rsidRPr="007E2A65" w:rsidRDefault="005C7DFF" w:rsidP="005C7DFF">
      <w:pPr>
        <w:tabs>
          <w:tab w:val="center" w:pos="4717"/>
          <w:tab w:val="right" w:pos="9129"/>
        </w:tabs>
        <w:spacing w:after="71"/>
        <w:ind w:left="6372"/>
        <w:jc w:val="center"/>
        <w:rPr>
          <w:rFonts w:ascii="Calibri" w:hAnsi="Calibri" w:cs="Calibri"/>
          <w:color w:val="auto"/>
          <w:sz w:val="22"/>
          <w:szCs w:val="22"/>
        </w:rPr>
      </w:pPr>
      <w:r w:rsidRPr="007E2A65">
        <w:rPr>
          <w:rFonts w:ascii="Calibri" w:hAnsi="Calibri" w:cs="Calibri"/>
          <w:color w:val="auto"/>
          <w:sz w:val="22"/>
          <w:szCs w:val="22"/>
        </w:rPr>
        <w:t>……………………………………</w:t>
      </w:r>
    </w:p>
    <w:p w14:paraId="6D69F1A8" w14:textId="77777777" w:rsidR="005C7DFF" w:rsidRPr="007E2A65" w:rsidRDefault="005C7DFF" w:rsidP="005C7DFF">
      <w:pPr>
        <w:spacing w:after="141"/>
        <w:ind w:left="6372" w:right="41"/>
        <w:jc w:val="center"/>
        <w:rPr>
          <w:rFonts w:ascii="Calibri" w:hAnsi="Calibri" w:cs="Calibri"/>
          <w:color w:val="auto"/>
          <w:sz w:val="22"/>
          <w:szCs w:val="22"/>
        </w:rPr>
      </w:pPr>
      <w:r w:rsidRPr="007E2A65">
        <w:rPr>
          <w:rFonts w:ascii="Calibri" w:hAnsi="Calibri" w:cs="Calibri"/>
          <w:color w:val="auto"/>
          <w:sz w:val="22"/>
          <w:szCs w:val="22"/>
        </w:rPr>
        <w:t>Podpis oferenta</w:t>
      </w:r>
    </w:p>
    <w:p w14:paraId="1468BA89" w14:textId="77777777" w:rsidR="005C7DFF" w:rsidRPr="007E2A65" w:rsidRDefault="005C7DFF" w:rsidP="005C7DFF">
      <w:pPr>
        <w:jc w:val="center"/>
        <w:rPr>
          <w:rFonts w:ascii="Calibri" w:hAnsi="Calibri" w:cs="Calibri"/>
          <w:color w:val="auto"/>
          <w:sz w:val="22"/>
          <w:szCs w:val="22"/>
        </w:rPr>
      </w:pPr>
    </w:p>
    <w:p w14:paraId="10C8E108" w14:textId="2EEBF831" w:rsidR="00EF2A9D" w:rsidRPr="007E2A65" w:rsidRDefault="00EF2A9D" w:rsidP="005B107A">
      <w:pPr>
        <w:rPr>
          <w:rStyle w:val="Brak"/>
          <w:rFonts w:ascii="Calibri" w:hAnsi="Calibri" w:cs="Calibri"/>
          <w:b/>
          <w:bCs/>
          <w:color w:val="auto"/>
          <w:sz w:val="22"/>
          <w:szCs w:val="22"/>
        </w:rPr>
      </w:pPr>
    </w:p>
    <w:p w14:paraId="2D9D4BE4" w14:textId="06752660" w:rsidR="008337E4" w:rsidRPr="007E2A65" w:rsidRDefault="008337E4" w:rsidP="005B107A">
      <w:pPr>
        <w:rPr>
          <w:rStyle w:val="Brak"/>
          <w:rFonts w:ascii="Calibri" w:hAnsi="Calibri" w:cs="Calibri"/>
          <w:b/>
          <w:bCs/>
          <w:color w:val="auto"/>
          <w:sz w:val="22"/>
          <w:szCs w:val="22"/>
        </w:rPr>
      </w:pPr>
    </w:p>
    <w:p w14:paraId="574DDB5C" w14:textId="60E531E2" w:rsidR="008337E4" w:rsidRPr="007E2A65" w:rsidRDefault="008337E4" w:rsidP="005B107A">
      <w:pPr>
        <w:rPr>
          <w:rStyle w:val="Brak"/>
          <w:rFonts w:ascii="Calibri" w:hAnsi="Calibri" w:cs="Calibri"/>
          <w:b/>
          <w:bCs/>
          <w:color w:val="auto"/>
          <w:sz w:val="22"/>
          <w:szCs w:val="22"/>
        </w:rPr>
      </w:pPr>
    </w:p>
    <w:p w14:paraId="53B7A6A8" w14:textId="47816907" w:rsidR="008337E4" w:rsidRPr="007E2A65" w:rsidRDefault="008337E4" w:rsidP="005B107A">
      <w:pPr>
        <w:rPr>
          <w:rStyle w:val="Brak"/>
          <w:rFonts w:ascii="Calibri" w:hAnsi="Calibri" w:cs="Calibri"/>
          <w:b/>
          <w:bCs/>
          <w:color w:val="auto"/>
          <w:sz w:val="22"/>
          <w:szCs w:val="22"/>
        </w:rPr>
      </w:pPr>
    </w:p>
    <w:p w14:paraId="4AA6FDE5" w14:textId="0367178E" w:rsidR="008337E4" w:rsidRPr="007E2A65" w:rsidRDefault="008337E4" w:rsidP="005B107A">
      <w:pPr>
        <w:rPr>
          <w:rStyle w:val="Brak"/>
          <w:rFonts w:ascii="Calibri" w:hAnsi="Calibri" w:cs="Calibri"/>
          <w:b/>
          <w:bCs/>
          <w:color w:val="auto"/>
          <w:sz w:val="22"/>
          <w:szCs w:val="22"/>
        </w:rPr>
      </w:pPr>
    </w:p>
    <w:p w14:paraId="24FF6280" w14:textId="7472A003" w:rsidR="008337E4" w:rsidRPr="007E2A65" w:rsidRDefault="008337E4" w:rsidP="005B107A">
      <w:pPr>
        <w:rPr>
          <w:rStyle w:val="Brak"/>
          <w:rFonts w:ascii="Calibri" w:hAnsi="Calibri" w:cs="Calibri"/>
          <w:b/>
          <w:bCs/>
          <w:color w:val="auto"/>
          <w:sz w:val="22"/>
          <w:szCs w:val="22"/>
        </w:rPr>
      </w:pPr>
    </w:p>
    <w:p w14:paraId="6C719949" w14:textId="5D126BA5" w:rsidR="008337E4" w:rsidRPr="007E2A65" w:rsidRDefault="008337E4" w:rsidP="005B107A">
      <w:pPr>
        <w:rPr>
          <w:rStyle w:val="Brak"/>
          <w:rFonts w:ascii="Calibri" w:hAnsi="Calibri" w:cs="Calibri"/>
          <w:b/>
          <w:bCs/>
          <w:color w:val="auto"/>
          <w:sz w:val="22"/>
          <w:szCs w:val="22"/>
        </w:rPr>
      </w:pPr>
    </w:p>
    <w:p w14:paraId="26B888F6" w14:textId="106B0E0D" w:rsidR="008337E4" w:rsidRPr="007E2A65" w:rsidRDefault="008337E4" w:rsidP="005B107A">
      <w:pPr>
        <w:rPr>
          <w:rStyle w:val="Brak"/>
          <w:rFonts w:ascii="Calibri" w:hAnsi="Calibri" w:cs="Calibri"/>
          <w:b/>
          <w:bCs/>
          <w:color w:val="auto"/>
          <w:sz w:val="22"/>
          <w:szCs w:val="22"/>
        </w:rPr>
      </w:pPr>
    </w:p>
    <w:p w14:paraId="7606C38A" w14:textId="7C887586" w:rsidR="008337E4" w:rsidRPr="007E2A65" w:rsidRDefault="008337E4" w:rsidP="005B107A">
      <w:pPr>
        <w:rPr>
          <w:rStyle w:val="Brak"/>
          <w:rFonts w:ascii="Calibri" w:hAnsi="Calibri" w:cs="Calibri"/>
          <w:b/>
          <w:bCs/>
          <w:color w:val="auto"/>
          <w:sz w:val="22"/>
          <w:szCs w:val="22"/>
        </w:rPr>
      </w:pPr>
    </w:p>
    <w:p w14:paraId="1A118134" w14:textId="2C96748B" w:rsidR="008337E4" w:rsidRPr="007E2A65" w:rsidRDefault="008337E4" w:rsidP="005B107A">
      <w:pPr>
        <w:rPr>
          <w:rStyle w:val="Brak"/>
          <w:rFonts w:ascii="Calibri" w:hAnsi="Calibri" w:cs="Calibri"/>
          <w:b/>
          <w:bCs/>
          <w:color w:val="auto"/>
          <w:sz w:val="22"/>
          <w:szCs w:val="22"/>
        </w:rPr>
      </w:pPr>
    </w:p>
    <w:p w14:paraId="2301CB5E" w14:textId="16E3AAF2" w:rsidR="008337E4" w:rsidRPr="007E2A65" w:rsidRDefault="008337E4" w:rsidP="005B107A">
      <w:pPr>
        <w:rPr>
          <w:rStyle w:val="Brak"/>
          <w:rFonts w:ascii="Calibri" w:hAnsi="Calibri" w:cs="Calibri"/>
          <w:b/>
          <w:bCs/>
          <w:color w:val="auto"/>
          <w:sz w:val="22"/>
          <w:szCs w:val="22"/>
        </w:rPr>
      </w:pPr>
    </w:p>
    <w:p w14:paraId="3721B891" w14:textId="23B2646D" w:rsidR="008337E4" w:rsidRPr="007E2A65" w:rsidRDefault="008337E4" w:rsidP="005B107A">
      <w:pPr>
        <w:rPr>
          <w:rStyle w:val="Brak"/>
          <w:rFonts w:ascii="Calibri" w:hAnsi="Calibri" w:cs="Calibri"/>
          <w:b/>
          <w:bCs/>
          <w:color w:val="auto"/>
          <w:sz w:val="22"/>
          <w:szCs w:val="22"/>
        </w:rPr>
      </w:pPr>
    </w:p>
    <w:p w14:paraId="0DC36398" w14:textId="1BD08853" w:rsidR="008337E4" w:rsidRPr="007E2A65" w:rsidRDefault="008337E4" w:rsidP="005B107A">
      <w:pPr>
        <w:rPr>
          <w:rStyle w:val="Brak"/>
          <w:rFonts w:ascii="Calibri" w:hAnsi="Calibri" w:cs="Calibri"/>
          <w:b/>
          <w:bCs/>
          <w:color w:val="auto"/>
          <w:sz w:val="22"/>
          <w:szCs w:val="22"/>
        </w:rPr>
      </w:pPr>
    </w:p>
    <w:p w14:paraId="2A0AA448" w14:textId="754D269C" w:rsidR="008337E4" w:rsidRPr="007E2A65" w:rsidRDefault="008337E4" w:rsidP="005B107A">
      <w:pPr>
        <w:rPr>
          <w:rStyle w:val="Brak"/>
          <w:rFonts w:ascii="Calibri" w:hAnsi="Calibri" w:cs="Calibri"/>
          <w:b/>
          <w:bCs/>
          <w:color w:val="auto"/>
          <w:sz w:val="22"/>
          <w:szCs w:val="22"/>
        </w:rPr>
      </w:pPr>
    </w:p>
    <w:p w14:paraId="2BCF2150" w14:textId="443DD09B" w:rsidR="008337E4" w:rsidRPr="007E2A65" w:rsidRDefault="008337E4" w:rsidP="005B107A">
      <w:pPr>
        <w:rPr>
          <w:rStyle w:val="Brak"/>
          <w:rFonts w:ascii="Calibri" w:hAnsi="Calibri" w:cs="Calibri"/>
          <w:b/>
          <w:bCs/>
          <w:color w:val="auto"/>
          <w:sz w:val="22"/>
          <w:szCs w:val="22"/>
        </w:rPr>
      </w:pPr>
    </w:p>
    <w:p w14:paraId="12789C49" w14:textId="3810450E" w:rsidR="008337E4" w:rsidRPr="007E2A65" w:rsidRDefault="008337E4" w:rsidP="005B107A">
      <w:pPr>
        <w:rPr>
          <w:rStyle w:val="Brak"/>
          <w:rFonts w:ascii="Calibri" w:hAnsi="Calibri" w:cs="Calibri"/>
          <w:b/>
          <w:bCs/>
          <w:color w:val="auto"/>
          <w:sz w:val="22"/>
          <w:szCs w:val="22"/>
        </w:rPr>
      </w:pPr>
    </w:p>
    <w:p w14:paraId="63360E30" w14:textId="2BCB3B0E" w:rsidR="008337E4" w:rsidRPr="007E2A65" w:rsidRDefault="008337E4" w:rsidP="005B107A">
      <w:pPr>
        <w:rPr>
          <w:rStyle w:val="Brak"/>
          <w:rFonts w:ascii="Calibri" w:hAnsi="Calibri" w:cs="Calibri"/>
          <w:b/>
          <w:bCs/>
          <w:color w:val="auto"/>
          <w:sz w:val="22"/>
          <w:szCs w:val="22"/>
        </w:rPr>
      </w:pPr>
    </w:p>
    <w:p w14:paraId="2EA545FA" w14:textId="157A6303" w:rsidR="008337E4" w:rsidRPr="007E2A65" w:rsidRDefault="008337E4" w:rsidP="005B107A">
      <w:pPr>
        <w:rPr>
          <w:rStyle w:val="Brak"/>
          <w:rFonts w:ascii="Calibri" w:hAnsi="Calibri" w:cs="Calibri"/>
          <w:b/>
          <w:bCs/>
          <w:color w:val="auto"/>
          <w:sz w:val="22"/>
          <w:szCs w:val="22"/>
        </w:rPr>
      </w:pPr>
    </w:p>
    <w:p w14:paraId="13351FBE" w14:textId="780F7198" w:rsidR="008337E4" w:rsidRPr="007E2A65" w:rsidRDefault="008337E4" w:rsidP="005B107A">
      <w:pPr>
        <w:rPr>
          <w:rStyle w:val="Brak"/>
          <w:rFonts w:ascii="Calibri" w:hAnsi="Calibri" w:cs="Calibri"/>
          <w:b/>
          <w:bCs/>
          <w:color w:val="auto"/>
          <w:sz w:val="22"/>
          <w:szCs w:val="22"/>
        </w:rPr>
      </w:pPr>
    </w:p>
    <w:p w14:paraId="0385CF8E" w14:textId="3F782D76" w:rsidR="008337E4" w:rsidRPr="007E2A65" w:rsidRDefault="008337E4" w:rsidP="005B107A">
      <w:pPr>
        <w:rPr>
          <w:rStyle w:val="Brak"/>
          <w:rFonts w:ascii="Calibri" w:hAnsi="Calibri" w:cs="Calibri"/>
          <w:b/>
          <w:bCs/>
          <w:color w:val="auto"/>
          <w:sz w:val="22"/>
          <w:szCs w:val="22"/>
        </w:rPr>
      </w:pPr>
    </w:p>
    <w:p w14:paraId="0074EE86" w14:textId="20EF3850" w:rsidR="008337E4" w:rsidRPr="007E2A65" w:rsidRDefault="008337E4" w:rsidP="005B107A">
      <w:pPr>
        <w:rPr>
          <w:rStyle w:val="Brak"/>
          <w:rFonts w:ascii="Calibri" w:hAnsi="Calibri" w:cs="Calibri"/>
          <w:b/>
          <w:bCs/>
          <w:color w:val="auto"/>
          <w:sz w:val="22"/>
          <w:szCs w:val="22"/>
        </w:rPr>
      </w:pPr>
    </w:p>
    <w:p w14:paraId="1450204B" w14:textId="60F3AA4F" w:rsidR="008337E4" w:rsidRPr="007E2A65" w:rsidRDefault="008337E4" w:rsidP="005B107A">
      <w:pPr>
        <w:rPr>
          <w:rStyle w:val="Brak"/>
          <w:rFonts w:ascii="Calibri" w:hAnsi="Calibri" w:cs="Calibri"/>
          <w:b/>
          <w:bCs/>
          <w:color w:val="auto"/>
          <w:sz w:val="22"/>
          <w:szCs w:val="22"/>
        </w:rPr>
      </w:pPr>
    </w:p>
    <w:p w14:paraId="7ED97EB6" w14:textId="78DF04C0" w:rsidR="008337E4" w:rsidRPr="007E2A65" w:rsidRDefault="008337E4" w:rsidP="005B107A">
      <w:pPr>
        <w:rPr>
          <w:rStyle w:val="Brak"/>
          <w:rFonts w:ascii="Calibri" w:hAnsi="Calibri" w:cs="Calibri"/>
          <w:b/>
          <w:bCs/>
          <w:color w:val="auto"/>
          <w:sz w:val="22"/>
          <w:szCs w:val="22"/>
        </w:rPr>
      </w:pPr>
    </w:p>
    <w:p w14:paraId="1EC624AD" w14:textId="3279BC1E" w:rsidR="008337E4" w:rsidRPr="007E2A65" w:rsidRDefault="008337E4" w:rsidP="005B107A">
      <w:pPr>
        <w:rPr>
          <w:rStyle w:val="Brak"/>
          <w:rFonts w:ascii="Calibri" w:hAnsi="Calibri" w:cs="Calibri"/>
          <w:b/>
          <w:bCs/>
          <w:color w:val="auto"/>
          <w:sz w:val="22"/>
          <w:szCs w:val="22"/>
        </w:rPr>
      </w:pPr>
    </w:p>
    <w:p w14:paraId="03329861" w14:textId="470C6DAC" w:rsidR="008337E4" w:rsidRPr="007E2A65" w:rsidRDefault="008337E4" w:rsidP="005B107A">
      <w:pPr>
        <w:rPr>
          <w:rStyle w:val="Brak"/>
          <w:rFonts w:ascii="Calibri" w:hAnsi="Calibri" w:cs="Calibri"/>
          <w:b/>
          <w:bCs/>
          <w:color w:val="auto"/>
          <w:sz w:val="22"/>
          <w:szCs w:val="22"/>
        </w:rPr>
      </w:pPr>
    </w:p>
    <w:p w14:paraId="42D82E50" w14:textId="7A7580D6" w:rsidR="008337E4" w:rsidRPr="007E2A65" w:rsidRDefault="008337E4" w:rsidP="005B107A">
      <w:pPr>
        <w:rPr>
          <w:rStyle w:val="Brak"/>
          <w:rFonts w:ascii="Calibri" w:hAnsi="Calibri" w:cs="Calibri"/>
          <w:b/>
          <w:bCs/>
          <w:color w:val="auto"/>
          <w:sz w:val="22"/>
          <w:szCs w:val="22"/>
        </w:rPr>
      </w:pPr>
    </w:p>
    <w:p w14:paraId="08DC806A" w14:textId="0E3720ED" w:rsidR="008337E4" w:rsidRPr="007E2A65" w:rsidRDefault="008337E4" w:rsidP="005B107A">
      <w:pPr>
        <w:rPr>
          <w:rStyle w:val="Brak"/>
          <w:rFonts w:ascii="Calibri" w:hAnsi="Calibri" w:cs="Calibri"/>
          <w:b/>
          <w:bCs/>
          <w:color w:val="auto"/>
          <w:sz w:val="22"/>
          <w:szCs w:val="22"/>
        </w:rPr>
      </w:pPr>
    </w:p>
    <w:p w14:paraId="73F6E356" w14:textId="617C3FC5" w:rsidR="008337E4" w:rsidRPr="007E2A65" w:rsidRDefault="008337E4" w:rsidP="005B107A">
      <w:pPr>
        <w:rPr>
          <w:rStyle w:val="Brak"/>
          <w:rFonts w:ascii="Calibri" w:hAnsi="Calibri" w:cs="Calibri"/>
          <w:b/>
          <w:bCs/>
          <w:color w:val="auto"/>
          <w:sz w:val="22"/>
          <w:szCs w:val="22"/>
        </w:rPr>
      </w:pPr>
    </w:p>
    <w:p w14:paraId="76A74733" w14:textId="0A63592E" w:rsidR="008337E4" w:rsidRPr="007E2A65" w:rsidRDefault="008337E4" w:rsidP="005B107A">
      <w:pPr>
        <w:rPr>
          <w:rStyle w:val="Brak"/>
          <w:rFonts w:ascii="Calibri" w:hAnsi="Calibri" w:cs="Calibri"/>
          <w:b/>
          <w:bCs/>
          <w:color w:val="auto"/>
          <w:sz w:val="22"/>
          <w:szCs w:val="22"/>
        </w:rPr>
      </w:pPr>
    </w:p>
    <w:p w14:paraId="2060F1AF" w14:textId="4224945A" w:rsidR="008337E4" w:rsidRPr="007E2A65" w:rsidRDefault="008337E4" w:rsidP="005B107A">
      <w:pPr>
        <w:rPr>
          <w:rStyle w:val="Brak"/>
          <w:rFonts w:ascii="Calibri" w:hAnsi="Calibri" w:cs="Calibri"/>
          <w:b/>
          <w:bCs/>
          <w:color w:val="auto"/>
          <w:sz w:val="22"/>
          <w:szCs w:val="22"/>
        </w:rPr>
      </w:pPr>
    </w:p>
    <w:p w14:paraId="786DD076" w14:textId="77777777" w:rsidR="00D122C6" w:rsidRPr="007E2A65" w:rsidRDefault="00D122C6" w:rsidP="005B107A">
      <w:pPr>
        <w:rPr>
          <w:rStyle w:val="Brak"/>
          <w:rFonts w:ascii="Calibri" w:hAnsi="Calibri" w:cs="Calibri"/>
          <w:b/>
          <w:bCs/>
          <w:color w:val="auto"/>
          <w:sz w:val="22"/>
          <w:szCs w:val="22"/>
        </w:rPr>
      </w:pPr>
    </w:p>
    <w:p w14:paraId="7A11FFE4" w14:textId="1F92BA54" w:rsidR="008337E4" w:rsidRPr="007E2A65" w:rsidRDefault="008337E4" w:rsidP="005B107A">
      <w:pPr>
        <w:rPr>
          <w:rStyle w:val="Brak"/>
          <w:rFonts w:ascii="Calibri" w:hAnsi="Calibri" w:cs="Calibri"/>
          <w:b/>
          <w:bCs/>
          <w:color w:val="auto"/>
          <w:sz w:val="22"/>
          <w:szCs w:val="22"/>
        </w:rPr>
      </w:pPr>
    </w:p>
    <w:p w14:paraId="17D56FEA" w14:textId="77777777" w:rsidR="008337E4" w:rsidRPr="007E2A65" w:rsidRDefault="008337E4" w:rsidP="008337E4">
      <w:pPr>
        <w:pStyle w:val="TreA"/>
        <w:spacing w:line="288" w:lineRule="auto"/>
        <w:rPr>
          <w:rFonts w:ascii="Calibri" w:hAnsi="Calibri" w:cs="Calibri"/>
          <w:b/>
          <w:bCs/>
          <w:color w:val="auto"/>
        </w:rPr>
      </w:pPr>
      <w:r w:rsidRPr="007E2A65">
        <w:rPr>
          <w:rFonts w:ascii="Calibri" w:hAnsi="Calibri" w:cs="Calibri"/>
          <w:b/>
          <w:bCs/>
          <w:color w:val="auto"/>
        </w:rPr>
        <w:lastRenderedPageBreak/>
        <w:t>Załącznik nr 4</w:t>
      </w:r>
    </w:p>
    <w:p w14:paraId="72331C6D" w14:textId="77777777" w:rsidR="008337E4" w:rsidRPr="007E2A65" w:rsidRDefault="008337E4" w:rsidP="008337E4">
      <w:pPr>
        <w:pStyle w:val="TreA"/>
        <w:spacing w:line="288" w:lineRule="auto"/>
        <w:rPr>
          <w:rFonts w:ascii="Calibri" w:hAnsi="Calibri" w:cs="Calibri"/>
          <w:b/>
          <w:bCs/>
          <w:color w:val="auto"/>
        </w:rPr>
      </w:pPr>
    </w:p>
    <w:p w14:paraId="2DD6792F" w14:textId="77777777" w:rsidR="008337E4" w:rsidRPr="007E2A65" w:rsidRDefault="008337E4" w:rsidP="008337E4">
      <w:pPr>
        <w:jc w:val="center"/>
        <w:rPr>
          <w:rFonts w:ascii="Calibri" w:hAnsi="Calibri" w:cs="Calibri"/>
          <w:b/>
          <w:color w:val="auto"/>
          <w:sz w:val="22"/>
          <w:szCs w:val="22"/>
        </w:rPr>
      </w:pPr>
      <w:r w:rsidRPr="007E2A65">
        <w:rPr>
          <w:rFonts w:ascii="Calibri" w:eastAsia="Times New Roman" w:hAnsi="Calibri" w:cs="Calibri"/>
          <w:b/>
          <w:color w:val="auto"/>
          <w:sz w:val="22"/>
          <w:szCs w:val="22"/>
        </w:rPr>
        <w:t xml:space="preserve">Doświadczanie Wykonawcy  </w:t>
      </w:r>
    </w:p>
    <w:p w14:paraId="17F3D605" w14:textId="77777777" w:rsidR="008337E4" w:rsidRPr="007E2A65" w:rsidRDefault="008337E4" w:rsidP="008337E4">
      <w:pPr>
        <w:spacing w:line="360" w:lineRule="auto"/>
        <w:jc w:val="center"/>
        <w:rPr>
          <w:rFonts w:ascii="Calibri" w:eastAsia="Times New Roman" w:hAnsi="Calibri" w:cs="Calibri"/>
          <w:b/>
          <w:color w:val="auto"/>
          <w:sz w:val="22"/>
          <w:szCs w:val="22"/>
        </w:rPr>
      </w:pPr>
    </w:p>
    <w:p w14:paraId="00663E69" w14:textId="77777777" w:rsidR="008337E4" w:rsidRPr="007E2A65" w:rsidRDefault="008337E4" w:rsidP="008337E4">
      <w:pPr>
        <w:pStyle w:val="TreA"/>
        <w:tabs>
          <w:tab w:val="left" w:pos="1110"/>
        </w:tabs>
        <w:jc w:val="both"/>
        <w:rPr>
          <w:rFonts w:ascii="Calibri" w:hAnsi="Calibri" w:cs="Calibri"/>
          <w:color w:val="auto"/>
        </w:rPr>
      </w:pPr>
    </w:p>
    <w:p w14:paraId="6D74E549" w14:textId="77777777" w:rsidR="008337E4" w:rsidRPr="007E2A65" w:rsidRDefault="008337E4" w:rsidP="008337E4">
      <w:pPr>
        <w:rPr>
          <w:rFonts w:ascii="Calibri" w:hAnsi="Calibri" w:cs="Calibri"/>
          <w:b/>
          <w:color w:val="auto"/>
          <w:sz w:val="22"/>
          <w:szCs w:val="22"/>
        </w:rPr>
      </w:pPr>
    </w:p>
    <w:tbl>
      <w:tblPr>
        <w:tblStyle w:val="Tabela-Siatka"/>
        <w:tblW w:w="9622" w:type="dxa"/>
        <w:jc w:val="center"/>
        <w:tblLook w:val="01E0" w:firstRow="1" w:lastRow="1" w:firstColumn="1" w:lastColumn="1" w:noHBand="0" w:noVBand="0"/>
      </w:tblPr>
      <w:tblGrid>
        <w:gridCol w:w="521"/>
        <w:gridCol w:w="1562"/>
        <w:gridCol w:w="1494"/>
        <w:gridCol w:w="1521"/>
        <w:gridCol w:w="2268"/>
        <w:gridCol w:w="2256"/>
      </w:tblGrid>
      <w:tr w:rsidR="007E2A65" w:rsidRPr="007E2A65" w14:paraId="0273BB25" w14:textId="77777777" w:rsidTr="007D470F">
        <w:trPr>
          <w:trHeight w:val="846"/>
          <w:jc w:val="center"/>
        </w:trPr>
        <w:tc>
          <w:tcPr>
            <w:tcW w:w="521" w:type="dxa"/>
            <w:tcBorders>
              <w:top w:val="single" w:sz="4" w:space="0" w:color="auto"/>
              <w:left w:val="single" w:sz="4" w:space="0" w:color="auto"/>
              <w:bottom w:val="single" w:sz="4" w:space="0" w:color="auto"/>
              <w:right w:val="single" w:sz="4" w:space="0" w:color="auto"/>
            </w:tcBorders>
            <w:vAlign w:val="center"/>
            <w:hideMark/>
          </w:tcPr>
          <w:p w14:paraId="388D02A1"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Lp.</w:t>
            </w:r>
          </w:p>
        </w:tc>
        <w:tc>
          <w:tcPr>
            <w:tcW w:w="1562" w:type="dxa"/>
            <w:tcBorders>
              <w:top w:val="single" w:sz="4" w:space="0" w:color="auto"/>
              <w:left w:val="single" w:sz="4" w:space="0" w:color="auto"/>
              <w:bottom w:val="single" w:sz="4" w:space="0" w:color="auto"/>
              <w:right w:val="single" w:sz="4" w:space="0" w:color="auto"/>
            </w:tcBorders>
          </w:tcPr>
          <w:p w14:paraId="14AAABF0"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 xml:space="preserve">Nazwa </w:t>
            </w:r>
            <w:r w:rsidRPr="007E2A65">
              <w:rPr>
                <w:rFonts w:ascii="Calibri" w:hAnsi="Calibri" w:cs="Calibri"/>
                <w:b/>
                <w:color w:val="auto"/>
                <w:sz w:val="22"/>
                <w:szCs w:val="22"/>
              </w:rPr>
              <w:br/>
              <w:t xml:space="preserve">szkolenia         </w:t>
            </w:r>
          </w:p>
        </w:tc>
        <w:tc>
          <w:tcPr>
            <w:tcW w:w="1494" w:type="dxa"/>
            <w:tcBorders>
              <w:top w:val="single" w:sz="4" w:space="0" w:color="auto"/>
              <w:left w:val="single" w:sz="4" w:space="0" w:color="auto"/>
              <w:bottom w:val="single" w:sz="4" w:space="0" w:color="auto"/>
              <w:right w:val="single" w:sz="4" w:space="0" w:color="auto"/>
            </w:tcBorders>
            <w:vAlign w:val="center"/>
            <w:hideMark/>
          </w:tcPr>
          <w:p w14:paraId="7292DAAB"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Data</w:t>
            </w:r>
            <w:r w:rsidRPr="007E2A65">
              <w:rPr>
                <w:rFonts w:ascii="Calibri" w:hAnsi="Calibri" w:cs="Calibri"/>
                <w:b/>
                <w:color w:val="auto"/>
                <w:sz w:val="22"/>
                <w:szCs w:val="22"/>
              </w:rPr>
              <w:br/>
              <w:t xml:space="preserve"> wykonania           </w:t>
            </w:r>
          </w:p>
        </w:tc>
        <w:tc>
          <w:tcPr>
            <w:tcW w:w="1521" w:type="dxa"/>
            <w:tcBorders>
              <w:top w:val="single" w:sz="4" w:space="0" w:color="auto"/>
              <w:left w:val="single" w:sz="4" w:space="0" w:color="auto"/>
              <w:bottom w:val="single" w:sz="4" w:space="0" w:color="auto"/>
              <w:right w:val="single" w:sz="4" w:space="0" w:color="auto"/>
            </w:tcBorders>
            <w:vAlign w:val="center"/>
            <w:hideMark/>
          </w:tcPr>
          <w:p w14:paraId="06DBD314"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Kwota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A3D4A9B"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 xml:space="preserve">Ilość osób </w:t>
            </w:r>
          </w:p>
        </w:tc>
        <w:tc>
          <w:tcPr>
            <w:tcW w:w="2256" w:type="dxa"/>
            <w:tcBorders>
              <w:top w:val="single" w:sz="4" w:space="0" w:color="auto"/>
              <w:left w:val="single" w:sz="4" w:space="0" w:color="auto"/>
              <w:bottom w:val="single" w:sz="4" w:space="0" w:color="auto"/>
              <w:right w:val="single" w:sz="4" w:space="0" w:color="auto"/>
            </w:tcBorders>
          </w:tcPr>
          <w:p w14:paraId="5C63F9D1"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 xml:space="preserve">Dane </w:t>
            </w:r>
            <w:r w:rsidRPr="007E2A65">
              <w:rPr>
                <w:rFonts w:ascii="Calibri" w:hAnsi="Calibri" w:cs="Calibri"/>
                <w:b/>
                <w:color w:val="auto"/>
                <w:sz w:val="22"/>
                <w:szCs w:val="22"/>
              </w:rPr>
              <w:br/>
              <w:t>Zamawiającego</w:t>
            </w:r>
          </w:p>
        </w:tc>
      </w:tr>
      <w:tr w:rsidR="007E2A65" w:rsidRPr="007E2A65" w14:paraId="01831536" w14:textId="77777777" w:rsidTr="007D470F">
        <w:trPr>
          <w:trHeight w:val="1720"/>
          <w:jc w:val="center"/>
        </w:trPr>
        <w:tc>
          <w:tcPr>
            <w:tcW w:w="521" w:type="dxa"/>
            <w:tcBorders>
              <w:top w:val="single" w:sz="4" w:space="0" w:color="auto"/>
              <w:left w:val="single" w:sz="4" w:space="0" w:color="auto"/>
              <w:bottom w:val="single" w:sz="4" w:space="0" w:color="auto"/>
              <w:right w:val="single" w:sz="4" w:space="0" w:color="auto"/>
            </w:tcBorders>
            <w:vAlign w:val="center"/>
            <w:hideMark/>
          </w:tcPr>
          <w:p w14:paraId="2CDF235B"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1</w:t>
            </w:r>
          </w:p>
        </w:tc>
        <w:tc>
          <w:tcPr>
            <w:tcW w:w="1562" w:type="dxa"/>
            <w:tcBorders>
              <w:top w:val="single" w:sz="4" w:space="0" w:color="auto"/>
              <w:left w:val="single" w:sz="4" w:space="0" w:color="auto"/>
              <w:bottom w:val="single" w:sz="4" w:space="0" w:color="auto"/>
              <w:right w:val="single" w:sz="4" w:space="0" w:color="auto"/>
            </w:tcBorders>
          </w:tcPr>
          <w:p w14:paraId="075C1449" w14:textId="77777777" w:rsidR="008337E4" w:rsidRPr="007E2A65" w:rsidRDefault="008337E4" w:rsidP="007D470F">
            <w:pPr>
              <w:rPr>
                <w:rFonts w:ascii="Calibri" w:hAnsi="Calibri" w:cs="Calibri"/>
                <w:b/>
                <w:color w:val="auto"/>
                <w:sz w:val="22"/>
                <w:szCs w:val="22"/>
              </w:rPr>
            </w:pPr>
          </w:p>
        </w:tc>
        <w:tc>
          <w:tcPr>
            <w:tcW w:w="1494" w:type="dxa"/>
            <w:tcBorders>
              <w:top w:val="single" w:sz="4" w:space="0" w:color="auto"/>
              <w:left w:val="single" w:sz="4" w:space="0" w:color="auto"/>
              <w:bottom w:val="single" w:sz="4" w:space="0" w:color="auto"/>
              <w:right w:val="single" w:sz="4" w:space="0" w:color="auto"/>
            </w:tcBorders>
            <w:vAlign w:val="center"/>
          </w:tcPr>
          <w:p w14:paraId="7282DDCD" w14:textId="77777777" w:rsidR="008337E4" w:rsidRPr="007E2A65" w:rsidRDefault="008337E4" w:rsidP="007D470F">
            <w:pPr>
              <w:rPr>
                <w:rFonts w:ascii="Calibri" w:hAnsi="Calibri" w:cs="Calibri"/>
                <w:b/>
                <w:color w:val="auto"/>
                <w:sz w:val="22"/>
                <w:szCs w:val="22"/>
              </w:rPr>
            </w:pPr>
          </w:p>
        </w:tc>
        <w:tc>
          <w:tcPr>
            <w:tcW w:w="1521" w:type="dxa"/>
            <w:tcBorders>
              <w:top w:val="single" w:sz="4" w:space="0" w:color="auto"/>
              <w:left w:val="single" w:sz="4" w:space="0" w:color="auto"/>
              <w:bottom w:val="single" w:sz="4" w:space="0" w:color="auto"/>
              <w:right w:val="single" w:sz="4" w:space="0" w:color="auto"/>
            </w:tcBorders>
          </w:tcPr>
          <w:p w14:paraId="218404E6" w14:textId="77777777" w:rsidR="008337E4" w:rsidRPr="007E2A65" w:rsidRDefault="008337E4" w:rsidP="007D470F">
            <w:pPr>
              <w:jc w:val="both"/>
              <w:rPr>
                <w:rFonts w:ascii="Calibri" w:hAnsi="Calibri" w:cs="Calibri"/>
                <w:color w:val="auto"/>
                <w:sz w:val="22"/>
                <w:szCs w:val="22"/>
              </w:rPr>
            </w:pPr>
          </w:p>
          <w:p w14:paraId="60BCB61B" w14:textId="77777777" w:rsidR="008337E4" w:rsidRPr="007E2A65" w:rsidRDefault="008337E4" w:rsidP="007D470F">
            <w:pPr>
              <w:jc w:val="both"/>
              <w:rPr>
                <w:rFonts w:ascii="Calibri" w:hAnsi="Calibri" w:cs="Calibri"/>
                <w:color w:val="auto"/>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42A31FBF" w14:textId="77777777" w:rsidR="008337E4" w:rsidRPr="007E2A65" w:rsidRDefault="008337E4" w:rsidP="007D470F">
            <w:pPr>
              <w:jc w:val="center"/>
              <w:outlineLvl w:val="0"/>
              <w:rPr>
                <w:rFonts w:ascii="Calibri" w:hAnsi="Calibri" w:cs="Calibri"/>
                <w:color w:val="auto"/>
                <w:sz w:val="22"/>
                <w:szCs w:val="22"/>
              </w:rPr>
            </w:pPr>
          </w:p>
        </w:tc>
        <w:tc>
          <w:tcPr>
            <w:tcW w:w="2256" w:type="dxa"/>
            <w:tcBorders>
              <w:top w:val="single" w:sz="4" w:space="0" w:color="auto"/>
              <w:left w:val="single" w:sz="4" w:space="0" w:color="auto"/>
              <w:bottom w:val="single" w:sz="4" w:space="0" w:color="auto"/>
              <w:right w:val="single" w:sz="4" w:space="0" w:color="auto"/>
            </w:tcBorders>
          </w:tcPr>
          <w:p w14:paraId="0705B87C" w14:textId="77777777" w:rsidR="008337E4" w:rsidRPr="007E2A65" w:rsidRDefault="008337E4" w:rsidP="007D470F">
            <w:pPr>
              <w:jc w:val="center"/>
              <w:outlineLvl w:val="0"/>
              <w:rPr>
                <w:rFonts w:ascii="Calibri" w:hAnsi="Calibri" w:cs="Calibri"/>
                <w:color w:val="auto"/>
                <w:sz w:val="22"/>
                <w:szCs w:val="22"/>
              </w:rPr>
            </w:pPr>
          </w:p>
        </w:tc>
      </w:tr>
      <w:tr w:rsidR="007E2A65" w:rsidRPr="007E2A65" w14:paraId="14108B19" w14:textId="77777777" w:rsidTr="007D470F">
        <w:trPr>
          <w:trHeight w:val="1418"/>
          <w:jc w:val="center"/>
        </w:trPr>
        <w:tc>
          <w:tcPr>
            <w:tcW w:w="521" w:type="dxa"/>
            <w:tcBorders>
              <w:top w:val="single" w:sz="4" w:space="0" w:color="auto"/>
              <w:left w:val="single" w:sz="4" w:space="0" w:color="auto"/>
              <w:bottom w:val="single" w:sz="4" w:space="0" w:color="auto"/>
              <w:right w:val="single" w:sz="4" w:space="0" w:color="auto"/>
            </w:tcBorders>
            <w:vAlign w:val="center"/>
            <w:hideMark/>
          </w:tcPr>
          <w:p w14:paraId="1CD179E2"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2</w:t>
            </w:r>
          </w:p>
        </w:tc>
        <w:tc>
          <w:tcPr>
            <w:tcW w:w="1562" w:type="dxa"/>
            <w:tcBorders>
              <w:top w:val="single" w:sz="4" w:space="0" w:color="auto"/>
              <w:left w:val="single" w:sz="4" w:space="0" w:color="auto"/>
              <w:bottom w:val="single" w:sz="4" w:space="0" w:color="auto"/>
              <w:right w:val="single" w:sz="4" w:space="0" w:color="auto"/>
            </w:tcBorders>
          </w:tcPr>
          <w:p w14:paraId="2B3D8E99" w14:textId="77777777" w:rsidR="008337E4" w:rsidRPr="007E2A65" w:rsidRDefault="008337E4" w:rsidP="007D470F">
            <w:pPr>
              <w:rPr>
                <w:rFonts w:ascii="Calibri" w:hAnsi="Calibri" w:cs="Calibri"/>
                <w:b/>
                <w:color w:val="auto"/>
                <w:sz w:val="22"/>
                <w:szCs w:val="22"/>
              </w:rPr>
            </w:pPr>
          </w:p>
        </w:tc>
        <w:tc>
          <w:tcPr>
            <w:tcW w:w="1494" w:type="dxa"/>
            <w:tcBorders>
              <w:top w:val="single" w:sz="4" w:space="0" w:color="auto"/>
              <w:left w:val="single" w:sz="4" w:space="0" w:color="auto"/>
              <w:bottom w:val="single" w:sz="4" w:space="0" w:color="auto"/>
              <w:right w:val="single" w:sz="4" w:space="0" w:color="auto"/>
            </w:tcBorders>
            <w:vAlign w:val="center"/>
          </w:tcPr>
          <w:p w14:paraId="73944B19" w14:textId="77777777" w:rsidR="008337E4" w:rsidRPr="007E2A65" w:rsidRDefault="008337E4" w:rsidP="007D470F">
            <w:pPr>
              <w:rPr>
                <w:rFonts w:ascii="Calibri" w:hAnsi="Calibri" w:cs="Calibri"/>
                <w:b/>
                <w:color w:val="auto"/>
                <w:sz w:val="22"/>
                <w:szCs w:val="22"/>
              </w:rPr>
            </w:pPr>
          </w:p>
        </w:tc>
        <w:tc>
          <w:tcPr>
            <w:tcW w:w="1521" w:type="dxa"/>
            <w:tcBorders>
              <w:top w:val="single" w:sz="4" w:space="0" w:color="auto"/>
              <w:left w:val="single" w:sz="4" w:space="0" w:color="auto"/>
              <w:bottom w:val="single" w:sz="4" w:space="0" w:color="auto"/>
              <w:right w:val="single" w:sz="4" w:space="0" w:color="auto"/>
            </w:tcBorders>
          </w:tcPr>
          <w:p w14:paraId="1B11F987" w14:textId="77777777" w:rsidR="008337E4" w:rsidRPr="007E2A65" w:rsidRDefault="008337E4" w:rsidP="007D470F">
            <w:pPr>
              <w:jc w:val="both"/>
              <w:rPr>
                <w:rFonts w:ascii="Calibri" w:hAnsi="Calibri" w:cs="Calibri"/>
                <w:color w:val="auto"/>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1B9E8072" w14:textId="77777777" w:rsidR="008337E4" w:rsidRPr="007E2A65" w:rsidRDefault="008337E4" w:rsidP="007D470F">
            <w:pPr>
              <w:jc w:val="center"/>
              <w:outlineLvl w:val="0"/>
              <w:rPr>
                <w:rFonts w:ascii="Calibri" w:hAnsi="Calibri" w:cs="Calibri"/>
                <w:color w:val="auto"/>
                <w:sz w:val="22"/>
                <w:szCs w:val="22"/>
              </w:rPr>
            </w:pPr>
          </w:p>
        </w:tc>
        <w:tc>
          <w:tcPr>
            <w:tcW w:w="2256" w:type="dxa"/>
            <w:tcBorders>
              <w:top w:val="single" w:sz="4" w:space="0" w:color="auto"/>
              <w:left w:val="single" w:sz="4" w:space="0" w:color="auto"/>
              <w:bottom w:val="single" w:sz="4" w:space="0" w:color="auto"/>
              <w:right w:val="single" w:sz="4" w:space="0" w:color="auto"/>
            </w:tcBorders>
          </w:tcPr>
          <w:p w14:paraId="2AB24512" w14:textId="77777777" w:rsidR="008337E4" w:rsidRPr="007E2A65" w:rsidRDefault="008337E4" w:rsidP="007D470F">
            <w:pPr>
              <w:jc w:val="center"/>
              <w:outlineLvl w:val="0"/>
              <w:rPr>
                <w:rFonts w:ascii="Calibri" w:hAnsi="Calibri" w:cs="Calibri"/>
                <w:color w:val="auto"/>
                <w:sz w:val="22"/>
                <w:szCs w:val="22"/>
              </w:rPr>
            </w:pPr>
          </w:p>
        </w:tc>
      </w:tr>
      <w:tr w:rsidR="007E2A65" w:rsidRPr="007E2A65" w14:paraId="4E6D3420" w14:textId="77777777" w:rsidTr="007D470F">
        <w:trPr>
          <w:trHeight w:val="1707"/>
          <w:jc w:val="center"/>
        </w:trPr>
        <w:tc>
          <w:tcPr>
            <w:tcW w:w="521" w:type="dxa"/>
            <w:tcBorders>
              <w:top w:val="single" w:sz="4" w:space="0" w:color="auto"/>
              <w:left w:val="single" w:sz="4" w:space="0" w:color="auto"/>
              <w:bottom w:val="single" w:sz="4" w:space="0" w:color="auto"/>
              <w:right w:val="single" w:sz="4" w:space="0" w:color="auto"/>
            </w:tcBorders>
            <w:vAlign w:val="center"/>
          </w:tcPr>
          <w:p w14:paraId="59B50377"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3</w:t>
            </w:r>
          </w:p>
        </w:tc>
        <w:tc>
          <w:tcPr>
            <w:tcW w:w="1562" w:type="dxa"/>
            <w:tcBorders>
              <w:top w:val="single" w:sz="4" w:space="0" w:color="auto"/>
              <w:left w:val="single" w:sz="4" w:space="0" w:color="auto"/>
              <w:bottom w:val="single" w:sz="4" w:space="0" w:color="auto"/>
              <w:right w:val="single" w:sz="4" w:space="0" w:color="auto"/>
            </w:tcBorders>
          </w:tcPr>
          <w:p w14:paraId="1052CDB7" w14:textId="77777777" w:rsidR="008337E4" w:rsidRPr="007E2A65" w:rsidRDefault="008337E4" w:rsidP="007D470F">
            <w:pPr>
              <w:rPr>
                <w:rFonts w:ascii="Calibri" w:hAnsi="Calibri" w:cs="Calibri"/>
                <w:b/>
                <w:color w:val="auto"/>
                <w:sz w:val="22"/>
                <w:szCs w:val="22"/>
              </w:rPr>
            </w:pPr>
          </w:p>
        </w:tc>
        <w:tc>
          <w:tcPr>
            <w:tcW w:w="1494" w:type="dxa"/>
            <w:tcBorders>
              <w:top w:val="single" w:sz="4" w:space="0" w:color="auto"/>
              <w:left w:val="single" w:sz="4" w:space="0" w:color="auto"/>
              <w:bottom w:val="single" w:sz="4" w:space="0" w:color="auto"/>
              <w:right w:val="single" w:sz="4" w:space="0" w:color="auto"/>
            </w:tcBorders>
            <w:vAlign w:val="center"/>
          </w:tcPr>
          <w:p w14:paraId="53AAA505" w14:textId="77777777" w:rsidR="008337E4" w:rsidRPr="007E2A65" w:rsidRDefault="008337E4" w:rsidP="007D470F">
            <w:pPr>
              <w:rPr>
                <w:rFonts w:ascii="Calibri" w:hAnsi="Calibri" w:cs="Calibri"/>
                <w:b/>
                <w:color w:val="auto"/>
                <w:sz w:val="22"/>
                <w:szCs w:val="22"/>
              </w:rPr>
            </w:pPr>
          </w:p>
        </w:tc>
        <w:tc>
          <w:tcPr>
            <w:tcW w:w="1521" w:type="dxa"/>
            <w:tcBorders>
              <w:top w:val="single" w:sz="4" w:space="0" w:color="auto"/>
              <w:left w:val="single" w:sz="4" w:space="0" w:color="auto"/>
              <w:bottom w:val="single" w:sz="4" w:space="0" w:color="auto"/>
              <w:right w:val="single" w:sz="4" w:space="0" w:color="auto"/>
            </w:tcBorders>
          </w:tcPr>
          <w:p w14:paraId="54898BDA" w14:textId="77777777" w:rsidR="008337E4" w:rsidRPr="007E2A65" w:rsidRDefault="008337E4" w:rsidP="007D470F">
            <w:pPr>
              <w:jc w:val="both"/>
              <w:rPr>
                <w:rFonts w:ascii="Calibri" w:hAnsi="Calibri" w:cs="Calibri"/>
                <w:color w:val="auto"/>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3BC71EA2" w14:textId="77777777" w:rsidR="008337E4" w:rsidRPr="007E2A65" w:rsidRDefault="008337E4" w:rsidP="007D470F">
            <w:pPr>
              <w:jc w:val="center"/>
              <w:outlineLvl w:val="0"/>
              <w:rPr>
                <w:rFonts w:ascii="Calibri" w:hAnsi="Calibri" w:cs="Calibri"/>
                <w:color w:val="auto"/>
                <w:sz w:val="22"/>
                <w:szCs w:val="22"/>
              </w:rPr>
            </w:pPr>
          </w:p>
        </w:tc>
        <w:tc>
          <w:tcPr>
            <w:tcW w:w="2256" w:type="dxa"/>
            <w:tcBorders>
              <w:top w:val="single" w:sz="4" w:space="0" w:color="auto"/>
              <w:left w:val="single" w:sz="4" w:space="0" w:color="auto"/>
              <w:bottom w:val="single" w:sz="4" w:space="0" w:color="auto"/>
              <w:right w:val="single" w:sz="4" w:space="0" w:color="auto"/>
            </w:tcBorders>
          </w:tcPr>
          <w:p w14:paraId="60EF1107" w14:textId="77777777" w:rsidR="008337E4" w:rsidRPr="007E2A65" w:rsidRDefault="008337E4" w:rsidP="007D470F">
            <w:pPr>
              <w:jc w:val="center"/>
              <w:outlineLvl w:val="0"/>
              <w:rPr>
                <w:rFonts w:ascii="Calibri" w:hAnsi="Calibri" w:cs="Calibri"/>
                <w:color w:val="auto"/>
                <w:sz w:val="22"/>
                <w:szCs w:val="22"/>
              </w:rPr>
            </w:pPr>
          </w:p>
        </w:tc>
      </w:tr>
      <w:tr w:rsidR="007E2A65" w:rsidRPr="007E2A65" w14:paraId="76A031D7" w14:textId="77777777" w:rsidTr="007D470F">
        <w:trPr>
          <w:trHeight w:val="1707"/>
          <w:jc w:val="center"/>
        </w:trPr>
        <w:tc>
          <w:tcPr>
            <w:tcW w:w="521" w:type="dxa"/>
            <w:tcBorders>
              <w:top w:val="single" w:sz="4" w:space="0" w:color="auto"/>
              <w:left w:val="single" w:sz="4" w:space="0" w:color="auto"/>
              <w:bottom w:val="single" w:sz="4" w:space="0" w:color="auto"/>
              <w:right w:val="single" w:sz="4" w:space="0" w:color="auto"/>
            </w:tcBorders>
            <w:vAlign w:val="center"/>
          </w:tcPr>
          <w:p w14:paraId="4E758FC2" w14:textId="77777777" w:rsidR="008337E4" w:rsidRPr="007E2A65" w:rsidRDefault="008337E4" w:rsidP="007D470F">
            <w:pPr>
              <w:jc w:val="center"/>
              <w:rPr>
                <w:rFonts w:ascii="Calibri" w:hAnsi="Calibri" w:cs="Calibri"/>
                <w:b/>
                <w:color w:val="auto"/>
                <w:sz w:val="22"/>
                <w:szCs w:val="22"/>
              </w:rPr>
            </w:pPr>
            <w:r w:rsidRPr="007E2A65">
              <w:rPr>
                <w:rFonts w:ascii="Calibri" w:hAnsi="Calibri" w:cs="Calibri"/>
                <w:b/>
                <w:color w:val="auto"/>
                <w:sz w:val="22"/>
                <w:szCs w:val="22"/>
              </w:rPr>
              <w:t>4</w:t>
            </w:r>
          </w:p>
        </w:tc>
        <w:tc>
          <w:tcPr>
            <w:tcW w:w="1562" w:type="dxa"/>
            <w:tcBorders>
              <w:top w:val="single" w:sz="4" w:space="0" w:color="auto"/>
              <w:left w:val="single" w:sz="4" w:space="0" w:color="auto"/>
              <w:bottom w:val="single" w:sz="4" w:space="0" w:color="auto"/>
              <w:right w:val="single" w:sz="4" w:space="0" w:color="auto"/>
            </w:tcBorders>
          </w:tcPr>
          <w:p w14:paraId="0F18E10B" w14:textId="77777777" w:rsidR="008337E4" w:rsidRPr="007E2A65" w:rsidRDefault="008337E4" w:rsidP="007D470F">
            <w:pPr>
              <w:rPr>
                <w:rFonts w:ascii="Calibri" w:hAnsi="Calibri" w:cs="Calibri"/>
                <w:b/>
                <w:color w:val="auto"/>
                <w:sz w:val="22"/>
                <w:szCs w:val="22"/>
              </w:rPr>
            </w:pPr>
          </w:p>
        </w:tc>
        <w:tc>
          <w:tcPr>
            <w:tcW w:w="1494" w:type="dxa"/>
            <w:tcBorders>
              <w:top w:val="single" w:sz="4" w:space="0" w:color="auto"/>
              <w:left w:val="single" w:sz="4" w:space="0" w:color="auto"/>
              <w:bottom w:val="single" w:sz="4" w:space="0" w:color="auto"/>
              <w:right w:val="single" w:sz="4" w:space="0" w:color="auto"/>
            </w:tcBorders>
            <w:vAlign w:val="center"/>
          </w:tcPr>
          <w:p w14:paraId="487E151F" w14:textId="77777777" w:rsidR="008337E4" w:rsidRPr="007E2A65" w:rsidRDefault="008337E4" w:rsidP="007D470F">
            <w:pPr>
              <w:rPr>
                <w:rFonts w:ascii="Calibri" w:hAnsi="Calibri" w:cs="Calibri"/>
                <w:b/>
                <w:color w:val="auto"/>
                <w:sz w:val="22"/>
                <w:szCs w:val="22"/>
              </w:rPr>
            </w:pPr>
          </w:p>
        </w:tc>
        <w:tc>
          <w:tcPr>
            <w:tcW w:w="1521" w:type="dxa"/>
            <w:tcBorders>
              <w:top w:val="single" w:sz="4" w:space="0" w:color="auto"/>
              <w:left w:val="single" w:sz="4" w:space="0" w:color="auto"/>
              <w:bottom w:val="single" w:sz="4" w:space="0" w:color="auto"/>
              <w:right w:val="single" w:sz="4" w:space="0" w:color="auto"/>
            </w:tcBorders>
          </w:tcPr>
          <w:p w14:paraId="27FD33F5" w14:textId="77777777" w:rsidR="008337E4" w:rsidRPr="007E2A65" w:rsidRDefault="008337E4" w:rsidP="007D470F">
            <w:pPr>
              <w:jc w:val="both"/>
              <w:rPr>
                <w:rFonts w:ascii="Calibri" w:hAnsi="Calibri" w:cs="Calibri"/>
                <w:color w:val="auto"/>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37BF14D9" w14:textId="77777777" w:rsidR="008337E4" w:rsidRPr="007E2A65" w:rsidRDefault="008337E4" w:rsidP="007D470F">
            <w:pPr>
              <w:jc w:val="center"/>
              <w:outlineLvl w:val="0"/>
              <w:rPr>
                <w:rFonts w:ascii="Calibri" w:hAnsi="Calibri" w:cs="Calibri"/>
                <w:color w:val="auto"/>
                <w:sz w:val="22"/>
                <w:szCs w:val="22"/>
              </w:rPr>
            </w:pPr>
          </w:p>
        </w:tc>
        <w:tc>
          <w:tcPr>
            <w:tcW w:w="2256" w:type="dxa"/>
            <w:tcBorders>
              <w:top w:val="single" w:sz="4" w:space="0" w:color="auto"/>
              <w:left w:val="single" w:sz="4" w:space="0" w:color="auto"/>
              <w:bottom w:val="single" w:sz="4" w:space="0" w:color="auto"/>
              <w:right w:val="single" w:sz="4" w:space="0" w:color="auto"/>
            </w:tcBorders>
          </w:tcPr>
          <w:p w14:paraId="388F9050" w14:textId="77777777" w:rsidR="008337E4" w:rsidRPr="007E2A65" w:rsidRDefault="008337E4" w:rsidP="007D470F">
            <w:pPr>
              <w:jc w:val="center"/>
              <w:outlineLvl w:val="0"/>
              <w:rPr>
                <w:rFonts w:ascii="Calibri" w:hAnsi="Calibri" w:cs="Calibri"/>
                <w:color w:val="auto"/>
                <w:sz w:val="22"/>
                <w:szCs w:val="22"/>
              </w:rPr>
            </w:pPr>
          </w:p>
        </w:tc>
      </w:tr>
      <w:tr w:rsidR="00E52EA9" w:rsidRPr="007E2A65" w14:paraId="679EE0EB" w14:textId="77777777" w:rsidTr="007D470F">
        <w:trPr>
          <w:trHeight w:val="1707"/>
          <w:jc w:val="center"/>
        </w:trPr>
        <w:tc>
          <w:tcPr>
            <w:tcW w:w="521" w:type="dxa"/>
            <w:tcBorders>
              <w:top w:val="single" w:sz="4" w:space="0" w:color="auto"/>
              <w:left w:val="single" w:sz="4" w:space="0" w:color="auto"/>
              <w:bottom w:val="single" w:sz="4" w:space="0" w:color="auto"/>
              <w:right w:val="single" w:sz="4" w:space="0" w:color="auto"/>
            </w:tcBorders>
            <w:vAlign w:val="center"/>
          </w:tcPr>
          <w:p w14:paraId="5398C529" w14:textId="55277E66" w:rsidR="00E52EA9" w:rsidRPr="007E2A65" w:rsidRDefault="00E52EA9" w:rsidP="007D470F">
            <w:pPr>
              <w:jc w:val="center"/>
              <w:rPr>
                <w:rFonts w:ascii="Calibri" w:hAnsi="Calibri" w:cs="Calibri"/>
                <w:b/>
                <w:color w:val="auto"/>
                <w:sz w:val="22"/>
                <w:szCs w:val="22"/>
              </w:rPr>
            </w:pPr>
            <w:r w:rsidRPr="007E2A65">
              <w:rPr>
                <w:rFonts w:ascii="Calibri" w:hAnsi="Calibri" w:cs="Calibri"/>
                <w:b/>
                <w:color w:val="auto"/>
                <w:sz w:val="22"/>
                <w:szCs w:val="22"/>
              </w:rPr>
              <w:t>5</w:t>
            </w:r>
          </w:p>
        </w:tc>
        <w:tc>
          <w:tcPr>
            <w:tcW w:w="1562" w:type="dxa"/>
            <w:tcBorders>
              <w:top w:val="single" w:sz="4" w:space="0" w:color="auto"/>
              <w:left w:val="single" w:sz="4" w:space="0" w:color="auto"/>
              <w:bottom w:val="single" w:sz="4" w:space="0" w:color="auto"/>
              <w:right w:val="single" w:sz="4" w:space="0" w:color="auto"/>
            </w:tcBorders>
          </w:tcPr>
          <w:p w14:paraId="26D0A577" w14:textId="77777777" w:rsidR="00E52EA9" w:rsidRPr="007E2A65" w:rsidRDefault="00E52EA9" w:rsidP="007D470F">
            <w:pPr>
              <w:rPr>
                <w:rFonts w:ascii="Calibri" w:hAnsi="Calibri" w:cs="Calibri"/>
                <w:b/>
                <w:color w:val="auto"/>
                <w:sz w:val="22"/>
                <w:szCs w:val="22"/>
              </w:rPr>
            </w:pPr>
          </w:p>
        </w:tc>
        <w:tc>
          <w:tcPr>
            <w:tcW w:w="1494" w:type="dxa"/>
            <w:tcBorders>
              <w:top w:val="single" w:sz="4" w:space="0" w:color="auto"/>
              <w:left w:val="single" w:sz="4" w:space="0" w:color="auto"/>
              <w:bottom w:val="single" w:sz="4" w:space="0" w:color="auto"/>
              <w:right w:val="single" w:sz="4" w:space="0" w:color="auto"/>
            </w:tcBorders>
            <w:vAlign w:val="center"/>
          </w:tcPr>
          <w:p w14:paraId="2D688B77" w14:textId="77777777" w:rsidR="00E52EA9" w:rsidRPr="007E2A65" w:rsidRDefault="00E52EA9" w:rsidP="007D470F">
            <w:pPr>
              <w:rPr>
                <w:rFonts w:ascii="Calibri" w:hAnsi="Calibri" w:cs="Calibri"/>
                <w:b/>
                <w:color w:val="auto"/>
                <w:sz w:val="22"/>
                <w:szCs w:val="22"/>
              </w:rPr>
            </w:pPr>
          </w:p>
        </w:tc>
        <w:tc>
          <w:tcPr>
            <w:tcW w:w="1521" w:type="dxa"/>
            <w:tcBorders>
              <w:top w:val="single" w:sz="4" w:space="0" w:color="auto"/>
              <w:left w:val="single" w:sz="4" w:space="0" w:color="auto"/>
              <w:bottom w:val="single" w:sz="4" w:space="0" w:color="auto"/>
              <w:right w:val="single" w:sz="4" w:space="0" w:color="auto"/>
            </w:tcBorders>
          </w:tcPr>
          <w:p w14:paraId="1EBB27C7" w14:textId="77777777" w:rsidR="00E52EA9" w:rsidRPr="007E2A65" w:rsidRDefault="00E52EA9" w:rsidP="007D470F">
            <w:pPr>
              <w:jc w:val="both"/>
              <w:rPr>
                <w:rFonts w:ascii="Calibri" w:hAnsi="Calibri" w:cs="Calibri"/>
                <w:color w:val="auto"/>
                <w:sz w:val="22"/>
                <w:szCs w:val="22"/>
              </w:rPr>
            </w:pPr>
          </w:p>
        </w:tc>
        <w:tc>
          <w:tcPr>
            <w:tcW w:w="2268" w:type="dxa"/>
            <w:tcBorders>
              <w:top w:val="single" w:sz="4" w:space="0" w:color="auto"/>
              <w:left w:val="single" w:sz="4" w:space="0" w:color="auto"/>
              <w:bottom w:val="single" w:sz="4" w:space="0" w:color="auto"/>
              <w:right w:val="single" w:sz="4" w:space="0" w:color="auto"/>
            </w:tcBorders>
            <w:vAlign w:val="center"/>
          </w:tcPr>
          <w:p w14:paraId="0CF1C514" w14:textId="77777777" w:rsidR="00E52EA9" w:rsidRPr="007E2A65" w:rsidRDefault="00E52EA9" w:rsidP="007D470F">
            <w:pPr>
              <w:jc w:val="center"/>
              <w:outlineLvl w:val="0"/>
              <w:rPr>
                <w:rFonts w:ascii="Calibri" w:hAnsi="Calibri" w:cs="Calibri"/>
                <w:color w:val="auto"/>
                <w:sz w:val="22"/>
                <w:szCs w:val="22"/>
              </w:rPr>
            </w:pPr>
          </w:p>
        </w:tc>
        <w:tc>
          <w:tcPr>
            <w:tcW w:w="2256" w:type="dxa"/>
            <w:tcBorders>
              <w:top w:val="single" w:sz="4" w:space="0" w:color="auto"/>
              <w:left w:val="single" w:sz="4" w:space="0" w:color="auto"/>
              <w:bottom w:val="single" w:sz="4" w:space="0" w:color="auto"/>
              <w:right w:val="single" w:sz="4" w:space="0" w:color="auto"/>
            </w:tcBorders>
          </w:tcPr>
          <w:p w14:paraId="32224431" w14:textId="77777777" w:rsidR="00E52EA9" w:rsidRPr="007E2A65" w:rsidRDefault="00E52EA9" w:rsidP="007D470F">
            <w:pPr>
              <w:jc w:val="center"/>
              <w:outlineLvl w:val="0"/>
              <w:rPr>
                <w:rFonts w:ascii="Calibri" w:hAnsi="Calibri" w:cs="Calibri"/>
                <w:color w:val="auto"/>
                <w:sz w:val="22"/>
                <w:szCs w:val="22"/>
              </w:rPr>
            </w:pPr>
          </w:p>
        </w:tc>
      </w:tr>
    </w:tbl>
    <w:p w14:paraId="7AA4EAB4" w14:textId="77777777" w:rsidR="008337E4" w:rsidRPr="007E2A65" w:rsidRDefault="008337E4" w:rsidP="008337E4">
      <w:pPr>
        <w:pStyle w:val="TreA"/>
        <w:jc w:val="both"/>
        <w:rPr>
          <w:rFonts w:ascii="Calibri" w:hAnsi="Calibri" w:cs="Calibri"/>
          <w:color w:val="auto"/>
        </w:rPr>
      </w:pPr>
    </w:p>
    <w:p w14:paraId="23CD0749" w14:textId="77777777" w:rsidR="008337E4" w:rsidRPr="007E2A65" w:rsidRDefault="008337E4" w:rsidP="008337E4">
      <w:pPr>
        <w:pStyle w:val="TreA"/>
        <w:jc w:val="both"/>
        <w:rPr>
          <w:rFonts w:ascii="Calibri" w:hAnsi="Calibri" w:cs="Calibri"/>
          <w:color w:val="auto"/>
        </w:rPr>
      </w:pPr>
      <w:r w:rsidRPr="007E2A65">
        <w:rPr>
          <w:rFonts w:ascii="Calibri" w:hAnsi="Calibri" w:cs="Calibri"/>
          <w:color w:val="auto"/>
        </w:rPr>
        <w:t xml:space="preserve">*Do Wykazu należy dołączyć dokumenty potwierdzające wykonanie, referencje, protokoły, umowy itp. </w:t>
      </w:r>
    </w:p>
    <w:p w14:paraId="0B9D33CB" w14:textId="77777777" w:rsidR="008337E4" w:rsidRPr="007E2A65" w:rsidRDefault="008337E4" w:rsidP="008337E4">
      <w:pPr>
        <w:pStyle w:val="TreA"/>
        <w:jc w:val="both"/>
        <w:rPr>
          <w:rFonts w:ascii="Calibri" w:hAnsi="Calibri" w:cs="Calibri"/>
          <w:color w:val="auto"/>
        </w:rPr>
      </w:pPr>
    </w:p>
    <w:p w14:paraId="28D8B609" w14:textId="77777777" w:rsidR="008337E4" w:rsidRPr="007E2A65" w:rsidRDefault="008337E4" w:rsidP="008337E4">
      <w:pPr>
        <w:jc w:val="both"/>
        <w:rPr>
          <w:rFonts w:ascii="Calibri" w:hAnsi="Calibri" w:cs="Calibri"/>
          <w:color w:val="auto"/>
          <w:sz w:val="20"/>
          <w:szCs w:val="20"/>
        </w:rPr>
      </w:pPr>
      <w:r w:rsidRPr="007E2A65">
        <w:rPr>
          <w:rFonts w:ascii="Calibri" w:hAnsi="Calibri" w:cs="Calibri"/>
          <w:color w:val="auto"/>
          <w:sz w:val="20"/>
          <w:szCs w:val="20"/>
        </w:rPr>
        <w:t>..........................................................</w:t>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t>..........................................................................................</w:t>
      </w:r>
    </w:p>
    <w:p w14:paraId="1CCC2F18" w14:textId="47303D97" w:rsidR="008337E4" w:rsidRPr="007E2A65" w:rsidRDefault="008337E4" w:rsidP="005E3088">
      <w:pPr>
        <w:ind w:firstLine="720"/>
        <w:jc w:val="both"/>
        <w:rPr>
          <w:rFonts w:ascii="Calibri" w:hAnsi="Calibri" w:cs="Calibri"/>
          <w:color w:val="auto"/>
          <w:sz w:val="20"/>
          <w:szCs w:val="20"/>
        </w:rPr>
      </w:pPr>
      <w:r w:rsidRPr="007E2A65">
        <w:rPr>
          <w:rFonts w:ascii="Calibri" w:hAnsi="Calibri" w:cs="Calibri"/>
          <w:color w:val="auto"/>
          <w:sz w:val="20"/>
          <w:szCs w:val="20"/>
        </w:rPr>
        <w:t xml:space="preserve">Miejscowość, data                                                            </w:t>
      </w:r>
      <w:r w:rsidR="005E3088" w:rsidRPr="007E2A65">
        <w:rPr>
          <w:rFonts w:ascii="Calibri" w:hAnsi="Calibri" w:cs="Calibri"/>
          <w:color w:val="auto"/>
          <w:sz w:val="20"/>
          <w:szCs w:val="20"/>
        </w:rPr>
        <w:tab/>
      </w:r>
      <w:r w:rsidR="005E3088" w:rsidRPr="007E2A65">
        <w:rPr>
          <w:rFonts w:ascii="Calibri" w:hAnsi="Calibri" w:cs="Calibri"/>
          <w:color w:val="auto"/>
          <w:sz w:val="20"/>
          <w:szCs w:val="20"/>
        </w:rPr>
        <w:tab/>
      </w:r>
      <w:r w:rsidRPr="007E2A65">
        <w:rPr>
          <w:rFonts w:ascii="Calibri" w:hAnsi="Calibri" w:cs="Calibri"/>
          <w:color w:val="auto"/>
          <w:sz w:val="20"/>
          <w:szCs w:val="20"/>
        </w:rPr>
        <w:t xml:space="preserve">Pieczęć oraz podpis Wykonawcy </w:t>
      </w:r>
    </w:p>
    <w:p w14:paraId="60376B8E" w14:textId="5BF15412" w:rsidR="008337E4" w:rsidRPr="007E2A65" w:rsidRDefault="008337E4" w:rsidP="008337E4">
      <w:pPr>
        <w:jc w:val="both"/>
        <w:rPr>
          <w:rFonts w:ascii="Calibri" w:hAnsi="Calibri" w:cs="Calibri"/>
          <w:color w:val="auto"/>
          <w:sz w:val="20"/>
          <w:szCs w:val="20"/>
        </w:rPr>
      </w:pP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Pr="007E2A65">
        <w:rPr>
          <w:rFonts w:ascii="Calibri" w:hAnsi="Calibri" w:cs="Calibri"/>
          <w:color w:val="auto"/>
          <w:sz w:val="20"/>
          <w:szCs w:val="20"/>
        </w:rPr>
        <w:tab/>
      </w:r>
      <w:r w:rsidR="005E3088" w:rsidRPr="007E2A65">
        <w:rPr>
          <w:rFonts w:ascii="Calibri" w:hAnsi="Calibri" w:cs="Calibri"/>
          <w:color w:val="auto"/>
          <w:sz w:val="20"/>
          <w:szCs w:val="20"/>
        </w:rPr>
        <w:tab/>
      </w:r>
      <w:r w:rsidR="005E3088" w:rsidRPr="007E2A65">
        <w:rPr>
          <w:rFonts w:ascii="Calibri" w:hAnsi="Calibri" w:cs="Calibri"/>
          <w:color w:val="auto"/>
          <w:sz w:val="20"/>
          <w:szCs w:val="20"/>
        </w:rPr>
        <w:tab/>
      </w:r>
      <w:r w:rsidRPr="007E2A65">
        <w:rPr>
          <w:rFonts w:ascii="Calibri" w:hAnsi="Calibri" w:cs="Calibri"/>
          <w:color w:val="auto"/>
          <w:sz w:val="20"/>
          <w:szCs w:val="20"/>
        </w:rPr>
        <w:t>lub osoby uprawnionej do reprezentowania Wykonawcy</w:t>
      </w:r>
    </w:p>
    <w:p w14:paraId="49261D7F" w14:textId="77777777" w:rsidR="008337E4" w:rsidRPr="007E2A65" w:rsidRDefault="008337E4" w:rsidP="008337E4">
      <w:pPr>
        <w:spacing w:after="153"/>
        <w:ind w:right="40"/>
        <w:rPr>
          <w:rFonts w:ascii="Calibri" w:hAnsi="Calibri" w:cs="Calibri"/>
          <w:b/>
          <w:color w:val="auto"/>
          <w:sz w:val="22"/>
          <w:szCs w:val="22"/>
        </w:rPr>
      </w:pPr>
    </w:p>
    <w:p w14:paraId="3F9F9A61" w14:textId="77777777" w:rsidR="005E3088" w:rsidRPr="007E2A65" w:rsidRDefault="005E3088" w:rsidP="008337E4">
      <w:pPr>
        <w:spacing w:after="153"/>
        <w:ind w:right="40"/>
        <w:rPr>
          <w:rFonts w:ascii="Calibri" w:hAnsi="Calibri" w:cs="Calibri"/>
          <w:b/>
          <w:color w:val="auto"/>
          <w:sz w:val="22"/>
          <w:szCs w:val="22"/>
        </w:rPr>
      </w:pPr>
    </w:p>
    <w:p w14:paraId="50D28B7F" w14:textId="77777777" w:rsidR="00D122C6" w:rsidRPr="007E2A65" w:rsidRDefault="00D122C6" w:rsidP="008337E4">
      <w:pPr>
        <w:pStyle w:val="TreA"/>
        <w:spacing w:line="288" w:lineRule="auto"/>
        <w:rPr>
          <w:rFonts w:ascii="Calibri" w:hAnsi="Calibri" w:cs="Calibri"/>
          <w:b/>
          <w:bCs/>
          <w:color w:val="auto"/>
        </w:rPr>
      </w:pPr>
    </w:p>
    <w:p w14:paraId="4194D951" w14:textId="27E32A17" w:rsidR="008337E4" w:rsidRPr="007E2A65" w:rsidRDefault="008337E4" w:rsidP="008337E4">
      <w:pPr>
        <w:pStyle w:val="TreA"/>
        <w:spacing w:line="288" w:lineRule="auto"/>
        <w:rPr>
          <w:rFonts w:ascii="Calibri" w:hAnsi="Calibri" w:cs="Calibri"/>
          <w:b/>
          <w:bCs/>
          <w:color w:val="auto"/>
        </w:rPr>
      </w:pPr>
      <w:r w:rsidRPr="007E2A65">
        <w:rPr>
          <w:rFonts w:ascii="Calibri" w:hAnsi="Calibri" w:cs="Calibri"/>
          <w:b/>
          <w:bCs/>
          <w:color w:val="auto"/>
        </w:rPr>
        <w:lastRenderedPageBreak/>
        <w:t>Załącznik 5</w:t>
      </w:r>
    </w:p>
    <w:p w14:paraId="3D042DA6" w14:textId="6F9BF35D" w:rsidR="008337E4" w:rsidRPr="007E2A65" w:rsidRDefault="008337E4" w:rsidP="008337E4">
      <w:pPr>
        <w:contextualSpacing/>
        <w:jc w:val="center"/>
        <w:rPr>
          <w:rFonts w:ascii="Calibri" w:eastAsia="Times New Roman" w:hAnsi="Calibri" w:cs="Calibri"/>
          <w:b/>
          <w:color w:val="auto"/>
          <w:sz w:val="18"/>
          <w:szCs w:val="18"/>
        </w:rPr>
      </w:pPr>
      <w:r w:rsidRPr="007E2A65">
        <w:rPr>
          <w:rFonts w:ascii="Calibri" w:eastAsia="Times New Roman" w:hAnsi="Calibri" w:cs="Calibri"/>
          <w:b/>
          <w:color w:val="auto"/>
          <w:sz w:val="18"/>
          <w:szCs w:val="18"/>
        </w:rPr>
        <w:t>KLAUZULA INFORMACYJNA</w:t>
      </w:r>
      <w:r w:rsidR="00681B7E" w:rsidRPr="007E2A65">
        <w:rPr>
          <w:rFonts w:ascii="Calibri" w:eastAsia="Times New Roman" w:hAnsi="Calibri" w:cs="Calibri"/>
          <w:b/>
          <w:color w:val="auto"/>
          <w:sz w:val="18"/>
          <w:szCs w:val="18"/>
        </w:rPr>
        <w:t xml:space="preserve"> o </w:t>
      </w:r>
      <w:r w:rsidRPr="007E2A65">
        <w:rPr>
          <w:rFonts w:ascii="Calibri" w:eastAsia="Times New Roman" w:hAnsi="Calibri" w:cs="Calibri"/>
          <w:b/>
          <w:color w:val="auto"/>
          <w:sz w:val="18"/>
          <w:szCs w:val="18"/>
        </w:rPr>
        <w:t>PRZETWARZANIU DANYCH OSOBOWYCH</w:t>
      </w:r>
    </w:p>
    <w:p w14:paraId="64580162" w14:textId="77777777" w:rsidR="008337E4" w:rsidRPr="007E2A65" w:rsidRDefault="008337E4" w:rsidP="008337E4">
      <w:pPr>
        <w:contextualSpacing/>
        <w:jc w:val="both"/>
        <w:rPr>
          <w:rFonts w:ascii="Calibri" w:hAnsi="Calibri" w:cs="Calibri"/>
          <w:color w:val="auto"/>
          <w:sz w:val="18"/>
          <w:szCs w:val="18"/>
        </w:rPr>
      </w:pPr>
    </w:p>
    <w:p w14:paraId="1F3A02C4" w14:textId="008A0E37"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Zgodnie</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art. 13 ust. 1</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2 rozporządzenia Parlamentu Europejskiego</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Rady (UE) 2016/679</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dnia 27 kwietnia 2016r.</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sprawie ochrony osób fizycznych</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związku</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przetwarzaniem danych osobowych</w:t>
      </w:r>
      <w:r w:rsidR="00681B7E" w:rsidRPr="007E2A65">
        <w:rPr>
          <w:rFonts w:ascii="Calibri" w:hAnsi="Calibri" w:cs="Calibri"/>
          <w:color w:val="auto"/>
          <w:sz w:val="18"/>
          <w:szCs w:val="18"/>
        </w:rPr>
        <w:t xml:space="preserve"> i w </w:t>
      </w:r>
      <w:r w:rsidRPr="007E2A65">
        <w:rPr>
          <w:rFonts w:ascii="Calibri" w:hAnsi="Calibri" w:cs="Calibri"/>
          <w:color w:val="auto"/>
          <w:sz w:val="18"/>
          <w:szCs w:val="18"/>
        </w:rPr>
        <w:t>sprawie swobodnego przepływu takich danych oraz uchylenia dyrektywy 95/46/WE (ogólne rozporządzenie</w:t>
      </w:r>
      <w:r w:rsidR="00681B7E" w:rsidRPr="007E2A65">
        <w:rPr>
          <w:rFonts w:ascii="Calibri" w:hAnsi="Calibri" w:cs="Calibri"/>
          <w:color w:val="auto"/>
          <w:sz w:val="18"/>
          <w:szCs w:val="18"/>
        </w:rPr>
        <w:t xml:space="preserve"> o </w:t>
      </w:r>
      <w:r w:rsidRPr="007E2A65">
        <w:rPr>
          <w:rFonts w:ascii="Calibri" w:hAnsi="Calibri" w:cs="Calibri"/>
          <w:color w:val="auto"/>
          <w:sz w:val="18"/>
          <w:szCs w:val="18"/>
        </w:rPr>
        <w:t>ochronie danych) (Dz. Urz. UE L 119</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04.05.2016, str. 1), dalej „RODO”, informuję, że</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związku</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postępowaniem</w:t>
      </w:r>
      <w:r w:rsidR="00681B7E" w:rsidRPr="007E2A65">
        <w:rPr>
          <w:rFonts w:ascii="Calibri" w:hAnsi="Calibri" w:cs="Calibri"/>
          <w:color w:val="auto"/>
          <w:sz w:val="18"/>
          <w:szCs w:val="18"/>
        </w:rPr>
        <w:t xml:space="preserve"> o </w:t>
      </w:r>
      <w:r w:rsidRPr="007E2A65">
        <w:rPr>
          <w:rFonts w:ascii="Calibri" w:hAnsi="Calibri" w:cs="Calibri"/>
          <w:color w:val="auto"/>
          <w:sz w:val="18"/>
          <w:szCs w:val="18"/>
        </w:rPr>
        <w:t>udzielenie zamówienia</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 xml:space="preserve">drodze zasady konkurencyjności: </w:t>
      </w:r>
    </w:p>
    <w:p w14:paraId="0F88DDD7" w14:textId="7792E153"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administratorem moich danych osobowych przetwarzanych</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ramach zbioru danych „</w:t>
      </w:r>
      <w:r w:rsidR="005E3088" w:rsidRPr="007E2A65">
        <w:rPr>
          <w:rFonts w:ascii="Calibri" w:hAnsi="Calibri" w:cs="Calibri"/>
          <w:color w:val="auto"/>
          <w:sz w:val="18"/>
          <w:szCs w:val="18"/>
        </w:rPr>
        <w:t>Fundusze Europejskie dla Małopolskie 2021 - 2027</w:t>
      </w:r>
      <w:r w:rsidRPr="007E2A65">
        <w:rPr>
          <w:rFonts w:ascii="Calibri" w:hAnsi="Calibri" w:cs="Calibri"/>
          <w:color w:val="auto"/>
          <w:sz w:val="18"/>
          <w:szCs w:val="18"/>
        </w:rPr>
        <w:t xml:space="preserve">” jest Zarząd Województwa Małopolskiego stanowiący Instytucję Zarządzającą dla </w:t>
      </w:r>
      <w:r w:rsidR="005E3088" w:rsidRPr="007E2A65">
        <w:rPr>
          <w:rFonts w:ascii="Calibri" w:hAnsi="Calibri" w:cs="Calibri"/>
          <w:color w:val="auto"/>
          <w:sz w:val="18"/>
          <w:szCs w:val="18"/>
        </w:rPr>
        <w:t>Funduszy Europejskich dla Małopolski 2021 - 2027</w:t>
      </w:r>
      <w:r w:rsidRPr="007E2A65">
        <w:rPr>
          <w:rFonts w:ascii="Calibri" w:hAnsi="Calibri" w:cs="Calibri"/>
          <w:color w:val="auto"/>
          <w:sz w:val="18"/>
          <w:szCs w:val="18"/>
        </w:rPr>
        <w:t>,</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siedzibą</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Krakowie przy ul. Basztowej 22, 31-156 Kraków, adres do korespondencji ul. Racławicka 56, 30-017 Kraków, minister właściwy do spraw rozwoju</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siedzibą</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 xml:space="preserve">Warszawie przy ul. Wspólnej 2/4, 00-926 Warszawa, Beneficjent projektu </w:t>
      </w:r>
      <w:r w:rsidR="00681B7E" w:rsidRPr="007E2A65">
        <w:rPr>
          <w:rFonts w:ascii="Calibri" w:hAnsi="Calibri" w:cs="Calibri"/>
          <w:color w:val="auto"/>
          <w:sz w:val="18"/>
          <w:szCs w:val="18"/>
        </w:rPr>
        <w:t>Fundacja Stałego Rozwoju</w:t>
      </w:r>
      <w:r w:rsidRPr="007E2A65">
        <w:rPr>
          <w:rFonts w:ascii="Calibri" w:hAnsi="Calibri" w:cs="Calibri"/>
          <w:color w:val="auto"/>
          <w:sz w:val="18"/>
          <w:szCs w:val="18"/>
        </w:rPr>
        <w:t xml:space="preserve"> (dalej "</w:t>
      </w:r>
      <w:r w:rsidR="00681B7E" w:rsidRPr="007E2A65">
        <w:rPr>
          <w:rFonts w:ascii="Calibri" w:hAnsi="Calibri" w:cs="Calibri"/>
          <w:color w:val="auto"/>
          <w:sz w:val="18"/>
          <w:szCs w:val="18"/>
        </w:rPr>
        <w:t>Fundacja Stałego Rozwoju</w:t>
      </w:r>
      <w:r w:rsidRPr="007E2A65">
        <w:rPr>
          <w:rFonts w:ascii="Calibri" w:hAnsi="Calibri" w:cs="Calibri"/>
          <w:color w:val="auto"/>
          <w:sz w:val="18"/>
          <w:szCs w:val="18"/>
        </w:rPr>
        <w:t>” lub „</w:t>
      </w:r>
      <w:r w:rsidR="00681B7E" w:rsidRPr="007E2A65">
        <w:rPr>
          <w:rFonts w:ascii="Calibri" w:hAnsi="Calibri" w:cs="Calibri"/>
          <w:color w:val="auto"/>
          <w:sz w:val="18"/>
          <w:szCs w:val="18"/>
        </w:rPr>
        <w:t>Fundacja Stałego Rozwoju</w:t>
      </w:r>
      <w:r w:rsidR="00543604" w:rsidRPr="007E2A65">
        <w:rPr>
          <w:rFonts w:ascii="Calibri" w:hAnsi="Calibri" w:cs="Calibri"/>
          <w:color w:val="auto"/>
          <w:sz w:val="18"/>
          <w:szCs w:val="18"/>
        </w:rPr>
        <w:t>”)</w:t>
      </w:r>
      <w:r w:rsidRPr="007E2A65">
        <w:rPr>
          <w:rFonts w:ascii="Calibri" w:hAnsi="Calibri" w:cs="Calibri"/>
          <w:color w:val="auto"/>
          <w:sz w:val="18"/>
          <w:szCs w:val="18"/>
        </w:rPr>
        <w:t xml:space="preserve"> której siedzibą jest Nowy Sącz, kod pocztowy 33-300, </w:t>
      </w:r>
      <w:r w:rsidR="00681B7E" w:rsidRPr="007E2A65">
        <w:rPr>
          <w:rFonts w:ascii="Calibri" w:hAnsi="Calibri" w:cs="Calibri"/>
          <w:color w:val="auto"/>
          <w:sz w:val="18"/>
          <w:szCs w:val="18"/>
        </w:rPr>
        <w:t>ul. Siemiradzkiego 11A/3</w:t>
      </w:r>
      <w:r w:rsidRPr="007E2A65">
        <w:rPr>
          <w:rFonts w:ascii="Calibri" w:hAnsi="Calibri" w:cs="Calibri"/>
          <w:color w:val="auto"/>
          <w:sz w:val="18"/>
          <w:szCs w:val="18"/>
        </w:rPr>
        <w:t xml:space="preserve">, wpisana do Krajowego Rejestru Sądowego, prowadzonego przez Sąd Rejonowy dla Krakowa- Śródmieścia, XII Wydział Gospodarczy pod nr KRS </w:t>
      </w:r>
      <w:r w:rsidR="00543604" w:rsidRPr="007E2A65">
        <w:rPr>
          <w:rFonts w:ascii="Calibri" w:hAnsi="Calibri" w:cs="Calibri"/>
          <w:color w:val="auto"/>
          <w:sz w:val="18"/>
          <w:szCs w:val="18"/>
        </w:rPr>
        <w:t>0000704262</w:t>
      </w:r>
      <w:r w:rsidRPr="007E2A65">
        <w:rPr>
          <w:rFonts w:ascii="Calibri" w:hAnsi="Calibri" w:cs="Calibri"/>
          <w:color w:val="auto"/>
          <w:sz w:val="18"/>
          <w:szCs w:val="18"/>
        </w:rPr>
        <w:t>,</w:t>
      </w:r>
      <w:r w:rsidR="00681B7E" w:rsidRPr="007E2A65">
        <w:rPr>
          <w:rFonts w:ascii="Calibri" w:hAnsi="Calibri" w:cs="Calibri"/>
          <w:color w:val="auto"/>
          <w:sz w:val="18"/>
          <w:szCs w:val="18"/>
        </w:rPr>
        <w:t xml:space="preserve"> o </w:t>
      </w:r>
      <w:r w:rsidRPr="007E2A65">
        <w:rPr>
          <w:rFonts w:ascii="Calibri" w:hAnsi="Calibri" w:cs="Calibri"/>
          <w:color w:val="auto"/>
          <w:sz w:val="18"/>
          <w:szCs w:val="18"/>
        </w:rPr>
        <w:t xml:space="preserve">numerze NIP: </w:t>
      </w:r>
      <w:r w:rsidR="00543604" w:rsidRPr="007E2A65">
        <w:rPr>
          <w:rFonts w:ascii="Calibri" w:hAnsi="Calibri" w:cs="Calibri"/>
          <w:color w:val="auto"/>
          <w:sz w:val="18"/>
          <w:szCs w:val="18"/>
        </w:rPr>
        <w:t>7343553972</w:t>
      </w:r>
      <w:r w:rsidRPr="007E2A65">
        <w:rPr>
          <w:rFonts w:ascii="Calibri" w:hAnsi="Calibri" w:cs="Calibri"/>
          <w:color w:val="auto"/>
          <w:sz w:val="18"/>
          <w:szCs w:val="18"/>
        </w:rPr>
        <w:t>. Kontakt</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 xml:space="preserve">Administratorem Danych mogą Państwo uzyskać mailowo pod adresem: </w:t>
      </w:r>
      <w:hyperlink r:id="rId12" w:history="1">
        <w:r w:rsidR="007C69BD" w:rsidRPr="007E2A65">
          <w:rPr>
            <w:rStyle w:val="Hipercze"/>
            <w:rFonts w:ascii="Calibri" w:hAnsi="Calibri" w:cs="Calibri"/>
            <w:color w:val="auto"/>
            <w:sz w:val="18"/>
            <w:szCs w:val="18"/>
          </w:rPr>
          <w:t>biuro@fundacjastalegorozwoju.pl</w:t>
        </w:r>
      </w:hyperlink>
    </w:p>
    <w:p w14:paraId="10B34345" w14:textId="572F9134"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Dane osobowe zawarte</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ofercie złożonej przez Wykonawcę przetwarzane będą na podstawie art. 6 ust. 1 lit. c oraz art. 9 ust. 2 lit. g Rozporządzenia Parlamentu Europejskiego</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 xml:space="preserve">Rady (UE) 2016/679 – dane osobowe są niezbędne dla realizacji </w:t>
      </w:r>
      <w:r w:rsidR="005E3088" w:rsidRPr="007E2A65">
        <w:rPr>
          <w:rFonts w:ascii="Calibri" w:hAnsi="Calibri" w:cs="Calibri"/>
          <w:color w:val="auto"/>
          <w:sz w:val="18"/>
          <w:szCs w:val="18"/>
        </w:rPr>
        <w:t>Funduszy Europejskich dla Małopolskie 2021 - 2027</w:t>
      </w:r>
      <w:r w:rsidRPr="007E2A65">
        <w:rPr>
          <w:rFonts w:ascii="Calibri" w:hAnsi="Calibri" w:cs="Calibri"/>
          <w:color w:val="auto"/>
          <w:sz w:val="18"/>
          <w:szCs w:val="18"/>
        </w:rPr>
        <w:t xml:space="preserve"> na podstawie: </w:t>
      </w:r>
    </w:p>
    <w:p w14:paraId="48287074" w14:textId="4B84223B" w:rsidR="008337E4" w:rsidRPr="007E2A65" w:rsidRDefault="008337E4" w:rsidP="008337E4">
      <w:pPr>
        <w:ind w:left="708"/>
        <w:contextualSpacing/>
        <w:jc w:val="both"/>
        <w:rPr>
          <w:rFonts w:ascii="Calibri" w:hAnsi="Calibri" w:cs="Calibri"/>
          <w:color w:val="auto"/>
          <w:sz w:val="18"/>
          <w:szCs w:val="18"/>
        </w:rPr>
      </w:pPr>
      <w:r w:rsidRPr="007E2A65">
        <w:rPr>
          <w:rFonts w:ascii="Calibri" w:hAnsi="Calibri" w:cs="Calibri"/>
          <w:color w:val="auto"/>
          <w:sz w:val="18"/>
          <w:szCs w:val="18"/>
        </w:rPr>
        <w:t>a. rozporządzenia Parlamentu Europejskiego</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Rady (UE) Nr 1303/2013</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dnia 17 grudnia 2013 r. ustanawiające wspólne przepisy dotyczące Europejskiego Funduszu Rozwoju Regionalnego, Europejskiego Funduszu Społecznego, Funduszu Spójności, Europejskiego Funduszu Rolnego na rzecz Rozwoju Obszarów Wiejskich oraz Europejskiego Funduszu Morskiego</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Rybackiego oraz ustanawiające przepisy ogólne dotyczące Europejskiego Funduszu Rozwoju Regionalnego, Europejskiego Funduszu Społecznego, Funduszu Spójności</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Europejskiego Funduszu Morskiego</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 xml:space="preserve">Rybackiego oraz uchylające rozporządzenie Rady (WE) nr 1083/2006; </w:t>
      </w:r>
    </w:p>
    <w:p w14:paraId="526EE96E" w14:textId="2431C947" w:rsidR="008337E4" w:rsidRPr="007E2A65" w:rsidRDefault="008337E4" w:rsidP="008337E4">
      <w:pPr>
        <w:ind w:left="708"/>
        <w:contextualSpacing/>
        <w:jc w:val="both"/>
        <w:rPr>
          <w:rFonts w:ascii="Calibri" w:hAnsi="Calibri" w:cs="Calibri"/>
          <w:color w:val="auto"/>
          <w:sz w:val="18"/>
          <w:szCs w:val="18"/>
        </w:rPr>
      </w:pPr>
      <w:r w:rsidRPr="007E2A65">
        <w:rPr>
          <w:rFonts w:ascii="Calibri" w:hAnsi="Calibri" w:cs="Calibri"/>
          <w:color w:val="auto"/>
          <w:sz w:val="18"/>
          <w:szCs w:val="18"/>
        </w:rPr>
        <w:t>b. rozporządzenia Parlamentu Europejskiego</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Rady (UE) Nr 1304/2013</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dnia 17 grudnia 2013 r.</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sprawie Europejskiego Funduszu Społecznego</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 xml:space="preserve">uchylające rozporządzenie Rady (WE) nr 1081/2006; </w:t>
      </w:r>
    </w:p>
    <w:p w14:paraId="03FE1242" w14:textId="5E873290" w:rsidR="008337E4" w:rsidRPr="007E2A65" w:rsidRDefault="008337E4" w:rsidP="008337E4">
      <w:pPr>
        <w:ind w:left="708"/>
        <w:contextualSpacing/>
        <w:jc w:val="both"/>
        <w:rPr>
          <w:rFonts w:ascii="Calibri" w:hAnsi="Calibri" w:cs="Calibri"/>
          <w:color w:val="auto"/>
          <w:sz w:val="18"/>
          <w:szCs w:val="18"/>
        </w:rPr>
      </w:pPr>
      <w:r w:rsidRPr="007E2A65">
        <w:rPr>
          <w:rFonts w:ascii="Calibri" w:hAnsi="Calibri" w:cs="Calibri"/>
          <w:color w:val="auto"/>
          <w:sz w:val="18"/>
          <w:szCs w:val="18"/>
        </w:rPr>
        <w:t>c. ustawa</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dnia 11 lipca 2014 r.</w:t>
      </w:r>
      <w:r w:rsidR="00681B7E" w:rsidRPr="007E2A65">
        <w:rPr>
          <w:rFonts w:ascii="Calibri" w:hAnsi="Calibri" w:cs="Calibri"/>
          <w:color w:val="auto"/>
          <w:sz w:val="18"/>
          <w:szCs w:val="18"/>
        </w:rPr>
        <w:t xml:space="preserve"> o </w:t>
      </w:r>
      <w:r w:rsidRPr="007E2A65">
        <w:rPr>
          <w:rFonts w:ascii="Calibri" w:hAnsi="Calibri" w:cs="Calibri"/>
          <w:color w:val="auto"/>
          <w:sz w:val="18"/>
          <w:szCs w:val="18"/>
        </w:rPr>
        <w:t>zasadach realizacji programów</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zakresie polityki spójności finansowanych</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perspektywie finansowej 2014–2020 (Dz. U.</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 xml:space="preserve">2016 r. poz. 217); </w:t>
      </w:r>
    </w:p>
    <w:p w14:paraId="450F13AA" w14:textId="234B1716" w:rsidR="008337E4" w:rsidRPr="007E2A65" w:rsidRDefault="008337E4" w:rsidP="008337E4">
      <w:pPr>
        <w:ind w:left="708"/>
        <w:contextualSpacing/>
        <w:jc w:val="both"/>
        <w:rPr>
          <w:rFonts w:ascii="Calibri" w:hAnsi="Calibri" w:cs="Calibri"/>
          <w:color w:val="auto"/>
          <w:sz w:val="18"/>
          <w:szCs w:val="18"/>
        </w:rPr>
      </w:pPr>
      <w:r w:rsidRPr="007E2A65">
        <w:rPr>
          <w:rFonts w:ascii="Calibri" w:hAnsi="Calibri" w:cs="Calibri"/>
          <w:color w:val="auto"/>
          <w:sz w:val="18"/>
          <w:szCs w:val="18"/>
        </w:rPr>
        <w:t>d. rozporządzenie Wykonawczego Komisji (UE) Nr 1011/2014</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dnia 22 września 2014 r. ustanawiające szczegółowe przepisy wykonawcze do rozporządzenia Parlamentu Europejskiego</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Rady (UE) nr 1303/2013</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odniesieniu do wzorów służących do przekazywania Komisji określonych informacji oraz szczegółowe przepisy dotyczące wymiany informacji między beneficjentami</w:t>
      </w:r>
      <w:r w:rsidR="00681B7E" w:rsidRPr="007E2A65">
        <w:rPr>
          <w:rFonts w:ascii="Calibri" w:hAnsi="Calibri" w:cs="Calibri"/>
          <w:color w:val="auto"/>
          <w:sz w:val="18"/>
          <w:szCs w:val="18"/>
        </w:rPr>
        <w:t xml:space="preserve"> a </w:t>
      </w:r>
      <w:r w:rsidRPr="007E2A65">
        <w:rPr>
          <w:rFonts w:ascii="Calibri" w:hAnsi="Calibri" w:cs="Calibri"/>
          <w:color w:val="auto"/>
          <w:sz w:val="18"/>
          <w:szCs w:val="18"/>
        </w:rPr>
        <w:t>instytucjami zarządzającymi, certyfikującymi, audytowymi</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 xml:space="preserve">pośredniczącymi; </w:t>
      </w:r>
    </w:p>
    <w:p w14:paraId="6E72489B" w14:textId="56586E06"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1. dane osobowe będą przetwarzane wyłącznie</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celu realizacji projektu,</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szczególności do realizacji zapytania ofertowego</w:t>
      </w:r>
    </w:p>
    <w:p w14:paraId="31585912" w14:textId="3763FC46"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 xml:space="preserve">2. dane osobowe zostaną powierzone do przetwarzania Instytucji Pośredniczącej – </w:t>
      </w:r>
      <w:r w:rsidR="005E3088" w:rsidRPr="007E2A65">
        <w:rPr>
          <w:rFonts w:ascii="Calibri" w:hAnsi="Calibri" w:cs="Calibri"/>
          <w:color w:val="auto"/>
          <w:sz w:val="18"/>
          <w:szCs w:val="18"/>
        </w:rPr>
        <w:t>Wojewódzki Urząd Pracy</w:t>
      </w:r>
      <w:r w:rsidR="00681B7E" w:rsidRPr="007E2A65">
        <w:rPr>
          <w:rFonts w:ascii="Calibri" w:hAnsi="Calibri" w:cs="Calibri"/>
          <w:color w:val="auto"/>
          <w:sz w:val="18"/>
          <w:szCs w:val="18"/>
        </w:rPr>
        <w:t xml:space="preserve"> w </w:t>
      </w:r>
      <w:r w:rsidR="005E3088" w:rsidRPr="007E2A65">
        <w:rPr>
          <w:rFonts w:ascii="Calibri" w:hAnsi="Calibri" w:cs="Calibri"/>
          <w:color w:val="auto"/>
          <w:sz w:val="18"/>
          <w:szCs w:val="18"/>
        </w:rPr>
        <w:t>Krakowie</w:t>
      </w:r>
      <w:r w:rsidRPr="007E2A65">
        <w:rPr>
          <w:rFonts w:ascii="Calibri" w:hAnsi="Calibri" w:cs="Calibri"/>
          <w:color w:val="auto"/>
          <w:sz w:val="18"/>
          <w:szCs w:val="18"/>
        </w:rPr>
        <w:t xml:space="preserve"> </w:t>
      </w:r>
      <w:r w:rsidR="00FD5CFA" w:rsidRPr="007E2A65">
        <w:rPr>
          <w:rFonts w:ascii="Calibri" w:hAnsi="Calibri" w:cs="Calibri"/>
          <w:color w:val="auto"/>
          <w:sz w:val="18"/>
          <w:szCs w:val="18"/>
        </w:rPr>
        <w:t xml:space="preserve">Plac na Stawach 1, 30-107 </w:t>
      </w:r>
      <w:r w:rsidRPr="007E2A65">
        <w:rPr>
          <w:rFonts w:ascii="Calibri" w:hAnsi="Calibri" w:cs="Calibri"/>
          <w:color w:val="auto"/>
          <w:sz w:val="18"/>
          <w:szCs w:val="18"/>
        </w:rPr>
        <w:t xml:space="preserve">Kraków., beneficjentowi realizującemu projekt – </w:t>
      </w:r>
      <w:r w:rsidR="00681B7E" w:rsidRPr="007E2A65">
        <w:rPr>
          <w:rFonts w:ascii="Calibri" w:hAnsi="Calibri" w:cs="Calibri"/>
          <w:color w:val="auto"/>
          <w:sz w:val="18"/>
          <w:szCs w:val="18"/>
        </w:rPr>
        <w:t>Fundacja Stałego Rozwoju</w:t>
      </w:r>
      <w:r w:rsidRPr="007E2A65">
        <w:rPr>
          <w:rFonts w:ascii="Calibri" w:hAnsi="Calibri" w:cs="Calibri"/>
          <w:color w:val="auto"/>
          <w:sz w:val="18"/>
          <w:szCs w:val="18"/>
        </w:rPr>
        <w:t xml:space="preserve">, </w:t>
      </w:r>
      <w:r w:rsidR="00681B7E" w:rsidRPr="007E2A65">
        <w:rPr>
          <w:rFonts w:ascii="Calibri" w:hAnsi="Calibri" w:cs="Calibri"/>
          <w:color w:val="auto"/>
          <w:sz w:val="18"/>
          <w:szCs w:val="18"/>
        </w:rPr>
        <w:t>ul. Siemiradzkiego 11A/3</w:t>
      </w:r>
      <w:r w:rsidRPr="007E2A65">
        <w:rPr>
          <w:rFonts w:ascii="Calibri" w:hAnsi="Calibri" w:cs="Calibri"/>
          <w:color w:val="auto"/>
          <w:sz w:val="18"/>
          <w:szCs w:val="18"/>
        </w:rPr>
        <w:t>, 33-300 Nowy Sącz oraz podmiotom, które na zlecenie beneficjenta uczestniczą</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realizacji projektu. Dane osobowe mogą zostać przekazane podmiotom realizującym badania ewaluacyjne na zlecenie Powierzającego, Instytucji Pośredniczącej lub beneficjenta. Moje dane osobowe mogą zostać również powierzone specjalistycznym firmom, realizującym na zlecenie Powierzającego (Powierzający oznacza IZ RPO WM 20</w:t>
      </w:r>
      <w:r w:rsidR="00543604" w:rsidRPr="007E2A65">
        <w:rPr>
          <w:rFonts w:ascii="Calibri" w:hAnsi="Calibri" w:cs="Calibri"/>
          <w:color w:val="auto"/>
          <w:sz w:val="18"/>
          <w:szCs w:val="18"/>
        </w:rPr>
        <w:t>21</w:t>
      </w:r>
      <w:r w:rsidRPr="007E2A65">
        <w:rPr>
          <w:rFonts w:ascii="Calibri" w:hAnsi="Calibri" w:cs="Calibri"/>
          <w:color w:val="auto"/>
          <w:sz w:val="18"/>
          <w:szCs w:val="18"/>
        </w:rPr>
        <w:t xml:space="preserve"> – 202</w:t>
      </w:r>
      <w:r w:rsidR="00543604" w:rsidRPr="007E2A65">
        <w:rPr>
          <w:rFonts w:ascii="Calibri" w:hAnsi="Calibri" w:cs="Calibri"/>
          <w:color w:val="auto"/>
          <w:sz w:val="18"/>
          <w:szCs w:val="18"/>
        </w:rPr>
        <w:t>7</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minister właściwy do spraw rozwoju), Instytucji Pośredniczącej oraz beneficjenta kontrole</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audyt</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 xml:space="preserve">ramach RPO WM; </w:t>
      </w:r>
    </w:p>
    <w:p w14:paraId="255DDDA2" w14:textId="649395E2"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3. dane osobowe będą przechowywane do momentu zakończenia realizacji</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rozliczenia projektu</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zamknięcia</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 xml:space="preserve">rozliczenia </w:t>
      </w:r>
      <w:r w:rsidR="00FD5CFA" w:rsidRPr="007E2A65">
        <w:rPr>
          <w:rFonts w:ascii="Calibri" w:hAnsi="Calibri" w:cs="Calibri"/>
          <w:color w:val="auto"/>
          <w:sz w:val="18"/>
          <w:szCs w:val="18"/>
        </w:rPr>
        <w:t>Fundusze Europejskie dla Małopolski 2021 - 2027</w:t>
      </w:r>
      <w:r w:rsidRPr="007E2A65">
        <w:rPr>
          <w:rFonts w:ascii="Calibri" w:hAnsi="Calibri" w:cs="Calibri"/>
          <w:color w:val="auto"/>
          <w:sz w:val="18"/>
          <w:szCs w:val="18"/>
        </w:rPr>
        <w:t xml:space="preserve"> oraz zakończenia okresu trwałości dla projektu</w:t>
      </w:r>
      <w:r w:rsidR="00681B7E" w:rsidRPr="007E2A65">
        <w:rPr>
          <w:rFonts w:ascii="Calibri" w:hAnsi="Calibri" w:cs="Calibri"/>
          <w:color w:val="auto"/>
          <w:sz w:val="18"/>
          <w:szCs w:val="18"/>
        </w:rPr>
        <w:t xml:space="preserve"> i </w:t>
      </w:r>
      <w:r w:rsidRPr="007E2A65">
        <w:rPr>
          <w:rFonts w:ascii="Calibri" w:hAnsi="Calibri" w:cs="Calibri"/>
          <w:color w:val="auto"/>
          <w:sz w:val="18"/>
          <w:szCs w:val="18"/>
        </w:rPr>
        <w:t>okresu archiwizacyjnego,</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zależności od tego, która</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 xml:space="preserve">tych dat nastąpi później, </w:t>
      </w:r>
    </w:p>
    <w:p w14:paraId="1D0C5E61" w14:textId="2167805C"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4. podanie danych ma charakter dobrowolny, aczkolwiek jest wymogiem ustawowym</w:t>
      </w:r>
      <w:r w:rsidR="00681B7E" w:rsidRPr="007E2A65">
        <w:rPr>
          <w:rFonts w:ascii="Calibri" w:hAnsi="Calibri" w:cs="Calibri"/>
          <w:color w:val="auto"/>
          <w:sz w:val="18"/>
          <w:szCs w:val="18"/>
        </w:rPr>
        <w:t xml:space="preserve"> a </w:t>
      </w:r>
      <w:r w:rsidRPr="007E2A65">
        <w:rPr>
          <w:rFonts w:ascii="Calibri" w:hAnsi="Calibri" w:cs="Calibri"/>
          <w:color w:val="auto"/>
          <w:sz w:val="18"/>
          <w:szCs w:val="18"/>
        </w:rPr>
        <w:t>konsekwencją odmowy ich podania jest brak możliwości udzielenia zamówienia</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 xml:space="preserve">ramach projektu, </w:t>
      </w:r>
    </w:p>
    <w:p w14:paraId="7E8D707F" w14:textId="28B14D4D"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5. Osoba przekazująca swoje dane osobowe ma prawo dostępu do treści swoich danych oraz prawo ich: sprostowania, nie ma prawa do ograniczenia przetwarzania, prawo do przenoszenia danych zgodnie</w:t>
      </w:r>
      <w:r w:rsidR="00681B7E" w:rsidRPr="007E2A65">
        <w:rPr>
          <w:rFonts w:ascii="Calibri" w:hAnsi="Calibri" w:cs="Calibri"/>
          <w:color w:val="auto"/>
          <w:sz w:val="18"/>
          <w:szCs w:val="18"/>
        </w:rPr>
        <w:t xml:space="preserve"> z </w:t>
      </w:r>
      <w:r w:rsidRPr="007E2A65">
        <w:rPr>
          <w:rFonts w:ascii="Calibri" w:hAnsi="Calibri" w:cs="Calibri"/>
          <w:color w:val="auto"/>
          <w:sz w:val="18"/>
          <w:szCs w:val="18"/>
        </w:rPr>
        <w:t xml:space="preserve">art. 15-20 RODO, </w:t>
      </w:r>
    </w:p>
    <w:p w14:paraId="1321C05C" w14:textId="28D036AB"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6. Osoba przekazująca swoje dane osobowe nie posiada prawa do wniesienia sprzeciwu wobec przetwarzania danych</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sposób opisany powyżej. Wykonanie prawa,</w:t>
      </w:r>
      <w:r w:rsidR="00681B7E" w:rsidRPr="007E2A65">
        <w:rPr>
          <w:rFonts w:ascii="Calibri" w:hAnsi="Calibri" w:cs="Calibri"/>
          <w:color w:val="auto"/>
          <w:sz w:val="18"/>
          <w:szCs w:val="18"/>
        </w:rPr>
        <w:t xml:space="preserve"> o </w:t>
      </w:r>
      <w:r w:rsidRPr="007E2A65">
        <w:rPr>
          <w:rFonts w:ascii="Calibri" w:hAnsi="Calibri" w:cs="Calibri"/>
          <w:color w:val="auto"/>
          <w:sz w:val="18"/>
          <w:szCs w:val="18"/>
        </w:rPr>
        <w:t>którym mowa</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art. 21 RODO. Prawo to nie ma zastosowania do przetwarzania, które jest niezbędne do wykonania zadania realizowanego</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interesie publicznym lub</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ramach sprawowania władzy publicznej powierzonej administratorowi.</w:t>
      </w:r>
    </w:p>
    <w:p w14:paraId="10DD4598" w14:textId="77777777"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7. Osoba przekazująca swoje dane osobowe ma prawo do wniesienia skargi do Prezesa Urzędu Ochrony Danych Osobowych, gdy uzna, iż przetwarzanie jego danych osobowych narusza przepisy RODO;</w:t>
      </w:r>
    </w:p>
    <w:p w14:paraId="13C3863A" w14:textId="77777777"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 xml:space="preserve">8. Dane osobowe osoby przekazującej dane mogą zostać ujawnione innym podmiotom upoważnionym na podstawie przepisów prawa, </w:t>
      </w:r>
    </w:p>
    <w:p w14:paraId="4F0126C7" w14:textId="687E2324"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9. Dane osobowe osoby przekazującej dane nie będą przetwarzane</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sposób zautomatyzowany,</w:t>
      </w:r>
      <w:r w:rsidR="00681B7E" w:rsidRPr="007E2A65">
        <w:rPr>
          <w:rFonts w:ascii="Calibri" w:hAnsi="Calibri" w:cs="Calibri"/>
          <w:color w:val="auto"/>
          <w:sz w:val="18"/>
          <w:szCs w:val="18"/>
        </w:rPr>
        <w:t xml:space="preserve"> w </w:t>
      </w:r>
      <w:r w:rsidRPr="007E2A65">
        <w:rPr>
          <w:rFonts w:ascii="Calibri" w:hAnsi="Calibri" w:cs="Calibri"/>
          <w:color w:val="auto"/>
          <w:sz w:val="18"/>
          <w:szCs w:val="18"/>
        </w:rPr>
        <w:t>tym również profilowane.</w:t>
      </w:r>
    </w:p>
    <w:p w14:paraId="7A39739C" w14:textId="77777777"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10. Prawo do sprzeciwu reguluje ust. 6 art. 21 RODO</w:t>
      </w:r>
    </w:p>
    <w:p w14:paraId="09152747" w14:textId="77777777" w:rsidR="008337E4" w:rsidRPr="007E2A65" w:rsidRDefault="008337E4" w:rsidP="008337E4">
      <w:pPr>
        <w:contextualSpacing/>
        <w:jc w:val="both"/>
        <w:rPr>
          <w:rFonts w:ascii="Calibri" w:hAnsi="Calibri" w:cs="Calibri"/>
          <w:color w:val="auto"/>
          <w:sz w:val="18"/>
          <w:szCs w:val="18"/>
        </w:rPr>
      </w:pPr>
      <w:r w:rsidRPr="007E2A65">
        <w:rPr>
          <w:rFonts w:ascii="Calibri" w:hAnsi="Calibri" w:cs="Calibri"/>
          <w:color w:val="auto"/>
          <w:sz w:val="18"/>
          <w:szCs w:val="18"/>
        </w:rPr>
        <w:t>11. Powierzający nie ma prawa do usunięcia przekazanych danych, co jest regulowane art. 17. RODO</w:t>
      </w:r>
    </w:p>
    <w:p w14:paraId="0CE91F80" w14:textId="77777777" w:rsidR="008337E4" w:rsidRPr="007E2A65" w:rsidRDefault="008337E4" w:rsidP="008337E4">
      <w:pPr>
        <w:contextualSpacing/>
        <w:jc w:val="both"/>
        <w:rPr>
          <w:rFonts w:ascii="Calibri" w:hAnsi="Calibri" w:cs="Calibri"/>
          <w:color w:val="auto"/>
          <w:sz w:val="18"/>
          <w:szCs w:val="18"/>
        </w:rPr>
      </w:pPr>
    </w:p>
    <w:p w14:paraId="666A2ECA" w14:textId="77777777" w:rsidR="008337E4" w:rsidRPr="007E2A65" w:rsidRDefault="008337E4" w:rsidP="008337E4">
      <w:pPr>
        <w:jc w:val="center"/>
        <w:rPr>
          <w:rFonts w:ascii="Calibri" w:hAnsi="Calibri" w:cs="Calibri"/>
          <w:color w:val="auto"/>
          <w:sz w:val="18"/>
          <w:szCs w:val="18"/>
        </w:rPr>
      </w:pPr>
      <w:r w:rsidRPr="007E2A65">
        <w:rPr>
          <w:rFonts w:ascii="Calibri" w:hAnsi="Calibri" w:cs="Calibri"/>
          <w:color w:val="auto"/>
          <w:sz w:val="18"/>
          <w:szCs w:val="18"/>
        </w:rPr>
        <w:t>..........................................................</w:t>
      </w:r>
      <w:r w:rsidRPr="007E2A65">
        <w:rPr>
          <w:rFonts w:ascii="Calibri" w:hAnsi="Calibri" w:cs="Calibri"/>
          <w:color w:val="auto"/>
          <w:sz w:val="18"/>
          <w:szCs w:val="18"/>
        </w:rPr>
        <w:tab/>
      </w:r>
      <w:r w:rsidRPr="007E2A65">
        <w:rPr>
          <w:rFonts w:ascii="Calibri" w:hAnsi="Calibri" w:cs="Calibri"/>
          <w:color w:val="auto"/>
          <w:sz w:val="18"/>
          <w:szCs w:val="18"/>
        </w:rPr>
        <w:tab/>
      </w:r>
      <w:r w:rsidRPr="007E2A65">
        <w:rPr>
          <w:rFonts w:ascii="Calibri" w:hAnsi="Calibri" w:cs="Calibri"/>
          <w:color w:val="auto"/>
          <w:sz w:val="18"/>
          <w:szCs w:val="18"/>
        </w:rPr>
        <w:tab/>
        <w:t>..........................................................................................</w:t>
      </w:r>
    </w:p>
    <w:p w14:paraId="1291EB8E" w14:textId="77777777" w:rsidR="008337E4" w:rsidRPr="007E2A65" w:rsidRDefault="008337E4" w:rsidP="008337E4">
      <w:pPr>
        <w:jc w:val="center"/>
        <w:rPr>
          <w:rFonts w:ascii="Calibri" w:hAnsi="Calibri" w:cs="Calibri"/>
          <w:color w:val="auto"/>
          <w:sz w:val="18"/>
          <w:szCs w:val="18"/>
        </w:rPr>
      </w:pPr>
      <w:r w:rsidRPr="007E2A65">
        <w:rPr>
          <w:rFonts w:ascii="Calibri" w:hAnsi="Calibri" w:cs="Calibri"/>
          <w:color w:val="auto"/>
          <w:sz w:val="18"/>
          <w:szCs w:val="18"/>
        </w:rPr>
        <w:t>Miejscowość, data                                                            Pieczęć oraz podpis Wykonawcy</w:t>
      </w:r>
    </w:p>
    <w:p w14:paraId="5B02DC97" w14:textId="02D5D603" w:rsidR="008337E4" w:rsidRPr="007E2A65" w:rsidRDefault="008337E4" w:rsidP="005E3088">
      <w:pPr>
        <w:ind w:left="3540" w:firstLine="708"/>
        <w:jc w:val="center"/>
        <w:rPr>
          <w:rFonts w:ascii="Calibri" w:hAnsi="Calibri" w:cs="Calibri"/>
          <w:color w:val="auto"/>
          <w:sz w:val="18"/>
          <w:szCs w:val="18"/>
        </w:rPr>
      </w:pPr>
      <w:r w:rsidRPr="007E2A65">
        <w:rPr>
          <w:rFonts w:ascii="Calibri" w:hAnsi="Calibri" w:cs="Calibri"/>
          <w:color w:val="auto"/>
          <w:sz w:val="18"/>
          <w:szCs w:val="18"/>
        </w:rPr>
        <w:t>lub osoby uprawnionej do reprezentowania Wykonawcy</w:t>
      </w:r>
    </w:p>
    <w:p w14:paraId="3E8DCCB8" w14:textId="25A57AB5" w:rsidR="002A129E" w:rsidRPr="007E2A65" w:rsidRDefault="002A129E" w:rsidP="002A129E">
      <w:pPr>
        <w:ind w:left="3540" w:hanging="3398"/>
        <w:rPr>
          <w:rStyle w:val="Brak"/>
          <w:rFonts w:ascii="Calibri" w:hAnsi="Calibri" w:cs="Calibri"/>
          <w:b/>
          <w:bCs/>
          <w:color w:val="auto"/>
          <w:sz w:val="18"/>
          <w:szCs w:val="18"/>
        </w:rPr>
      </w:pPr>
      <w:r w:rsidRPr="007E2A65">
        <w:rPr>
          <w:rStyle w:val="Brak"/>
          <w:rFonts w:ascii="Calibri" w:hAnsi="Calibri" w:cs="Calibri"/>
          <w:b/>
          <w:bCs/>
          <w:color w:val="auto"/>
          <w:sz w:val="18"/>
          <w:szCs w:val="18"/>
        </w:rPr>
        <w:lastRenderedPageBreak/>
        <w:t xml:space="preserve">Załącznik nr 6 </w:t>
      </w:r>
    </w:p>
    <w:p w14:paraId="26F15FA7" w14:textId="77777777" w:rsidR="002A129E" w:rsidRPr="007E2A65" w:rsidRDefault="002A129E" w:rsidP="002A129E">
      <w:pPr>
        <w:ind w:left="3540" w:hanging="3398"/>
        <w:rPr>
          <w:rStyle w:val="Brak"/>
          <w:rFonts w:ascii="Calibri" w:hAnsi="Calibri" w:cs="Calibri"/>
          <w:color w:val="auto"/>
          <w:sz w:val="18"/>
          <w:szCs w:val="18"/>
        </w:rPr>
      </w:pPr>
    </w:p>
    <w:p w14:paraId="74CF8354" w14:textId="77777777" w:rsidR="002A129E" w:rsidRPr="007E2A65" w:rsidRDefault="002A129E" w:rsidP="002A129E">
      <w:pPr>
        <w:ind w:left="3540" w:hanging="3398"/>
        <w:rPr>
          <w:rFonts w:ascii="Calibri" w:hAnsi="Calibri" w:cs="Calibri"/>
          <w:color w:val="auto"/>
          <w:sz w:val="18"/>
          <w:szCs w:val="18"/>
        </w:rPr>
      </w:pPr>
    </w:p>
    <w:p w14:paraId="66966696" w14:textId="60CA92A5" w:rsidR="002A129E" w:rsidRPr="007E2A65" w:rsidRDefault="002A129E" w:rsidP="002A129E">
      <w:pPr>
        <w:ind w:left="3540" w:hanging="3398"/>
        <w:jc w:val="right"/>
        <w:rPr>
          <w:rFonts w:ascii="Calibri" w:hAnsi="Calibri" w:cs="Calibri"/>
          <w:color w:val="auto"/>
          <w:sz w:val="18"/>
          <w:szCs w:val="18"/>
        </w:rPr>
      </w:pPr>
      <w:r w:rsidRPr="007E2A65">
        <w:rPr>
          <w:rFonts w:ascii="Calibri" w:hAnsi="Calibri" w:cs="Calibri"/>
          <w:color w:val="auto"/>
          <w:sz w:val="18"/>
          <w:szCs w:val="18"/>
        </w:rPr>
        <w:t>………………………..…………………..</w:t>
      </w:r>
    </w:p>
    <w:p w14:paraId="4E6B3DDC" w14:textId="77777777" w:rsidR="002A129E" w:rsidRPr="007E2A65" w:rsidRDefault="002A129E" w:rsidP="002A129E">
      <w:pPr>
        <w:ind w:left="3540" w:hanging="3398"/>
        <w:jc w:val="right"/>
        <w:rPr>
          <w:rFonts w:ascii="Calibri" w:hAnsi="Calibri" w:cs="Calibri"/>
          <w:i/>
          <w:iCs/>
          <w:color w:val="auto"/>
          <w:sz w:val="18"/>
          <w:szCs w:val="18"/>
        </w:rPr>
      </w:pPr>
      <w:r w:rsidRPr="007E2A65">
        <w:rPr>
          <w:rFonts w:ascii="Calibri" w:hAnsi="Calibri" w:cs="Calibri"/>
          <w:i/>
          <w:iCs/>
          <w:color w:val="auto"/>
          <w:sz w:val="18"/>
          <w:szCs w:val="18"/>
        </w:rPr>
        <w:t>(Miejscowość i data)</w:t>
      </w:r>
    </w:p>
    <w:p w14:paraId="03310E8C" w14:textId="77777777" w:rsidR="002A129E" w:rsidRPr="007E2A65" w:rsidRDefault="002A129E" w:rsidP="002A129E">
      <w:pPr>
        <w:ind w:left="3540" w:hanging="3398"/>
        <w:jc w:val="center"/>
        <w:rPr>
          <w:rFonts w:ascii="Calibri" w:hAnsi="Calibri" w:cs="Calibri"/>
          <w:i/>
          <w:iCs/>
          <w:color w:val="auto"/>
          <w:sz w:val="18"/>
          <w:szCs w:val="18"/>
        </w:rPr>
      </w:pPr>
    </w:p>
    <w:p w14:paraId="3F537E61" w14:textId="77777777" w:rsidR="002A129E" w:rsidRPr="007E2A65" w:rsidRDefault="002A129E" w:rsidP="002A129E">
      <w:pPr>
        <w:ind w:left="3540" w:hanging="3398"/>
        <w:jc w:val="center"/>
        <w:rPr>
          <w:rFonts w:ascii="Calibri" w:hAnsi="Calibri" w:cs="Calibri"/>
          <w:b/>
          <w:bCs/>
          <w:color w:val="auto"/>
        </w:rPr>
      </w:pPr>
      <w:r w:rsidRPr="007E2A65">
        <w:rPr>
          <w:rFonts w:ascii="Calibri" w:hAnsi="Calibri" w:cs="Calibri"/>
          <w:b/>
          <w:bCs/>
          <w:color w:val="auto"/>
        </w:rPr>
        <w:t>OŚWIADCZENIE WYKONAWCY</w:t>
      </w:r>
    </w:p>
    <w:p w14:paraId="096D4096" w14:textId="77777777" w:rsidR="002A129E" w:rsidRPr="007E2A65" w:rsidRDefault="002A129E" w:rsidP="002A129E">
      <w:pPr>
        <w:jc w:val="center"/>
        <w:rPr>
          <w:rFonts w:ascii="Calibri" w:hAnsi="Calibri" w:cs="Calibri"/>
          <w:b/>
          <w:bCs/>
          <w:color w:val="auto"/>
        </w:rPr>
      </w:pPr>
    </w:p>
    <w:p w14:paraId="0C07BA60" w14:textId="4FAF0C07" w:rsidR="002A129E" w:rsidRPr="007E2A65" w:rsidRDefault="002A129E" w:rsidP="002A129E">
      <w:pPr>
        <w:ind w:left="3540" w:hanging="3398"/>
        <w:jc w:val="center"/>
        <w:rPr>
          <w:rFonts w:ascii="Calibri" w:hAnsi="Calibri" w:cs="Calibri"/>
          <w:b/>
          <w:bCs/>
          <w:color w:val="auto"/>
        </w:rPr>
      </w:pPr>
      <w:r w:rsidRPr="007E2A65">
        <w:rPr>
          <w:rFonts w:ascii="Calibri" w:hAnsi="Calibri" w:cs="Calibri"/>
          <w:b/>
          <w:bCs/>
          <w:color w:val="auto"/>
        </w:rPr>
        <w:t>W ZAKRESIE PRZECIWDZIAŁANIU WSPIERANIA AGRESJI NA UKRAINĘ</w:t>
      </w:r>
    </w:p>
    <w:p w14:paraId="1F859A1E" w14:textId="77777777" w:rsidR="002A129E" w:rsidRPr="007E2A65" w:rsidRDefault="002A129E" w:rsidP="002A129E">
      <w:pPr>
        <w:ind w:left="3540" w:hanging="3398"/>
        <w:jc w:val="center"/>
        <w:rPr>
          <w:rFonts w:ascii="Calibri" w:hAnsi="Calibri" w:cs="Calibri"/>
          <w:b/>
          <w:bCs/>
          <w:color w:val="auto"/>
        </w:rPr>
      </w:pPr>
      <w:r w:rsidRPr="007E2A65">
        <w:rPr>
          <w:rFonts w:ascii="Calibri" w:hAnsi="Calibri" w:cs="Calibri"/>
          <w:b/>
          <w:bCs/>
          <w:color w:val="auto"/>
        </w:rPr>
        <w:t>ORAZ SŁUŻĄCE OCHRONIE BEZPIECZEŃSTWA NARODOWEGO</w:t>
      </w:r>
    </w:p>
    <w:p w14:paraId="637645EE" w14:textId="77777777" w:rsidR="002A129E" w:rsidRPr="007E2A65" w:rsidRDefault="002A129E" w:rsidP="002A129E">
      <w:pPr>
        <w:ind w:left="3540" w:hanging="3398"/>
        <w:rPr>
          <w:rFonts w:ascii="Calibri" w:hAnsi="Calibri" w:cs="Calibri"/>
          <w:b/>
          <w:bCs/>
          <w:color w:val="auto"/>
        </w:rPr>
      </w:pPr>
    </w:p>
    <w:p w14:paraId="4B65B2A2" w14:textId="77777777" w:rsidR="002A129E" w:rsidRPr="007E2A65" w:rsidRDefault="002A129E" w:rsidP="002A129E">
      <w:pPr>
        <w:ind w:left="3540" w:hanging="3398"/>
        <w:rPr>
          <w:rFonts w:ascii="Calibri" w:hAnsi="Calibri" w:cs="Calibri"/>
          <w:color w:val="auto"/>
        </w:rPr>
      </w:pPr>
      <w:r w:rsidRPr="007E2A65">
        <w:rPr>
          <w:rFonts w:ascii="Calibri" w:hAnsi="Calibri" w:cs="Calibri"/>
          <w:b/>
          <w:bCs/>
          <w:color w:val="auto"/>
        </w:rPr>
        <w:t>Nazwa firmy</w:t>
      </w:r>
      <w:r w:rsidRPr="007E2A65">
        <w:rPr>
          <w:rFonts w:ascii="Calibri" w:hAnsi="Calibri" w:cs="Calibri"/>
          <w:color w:val="auto"/>
        </w:rPr>
        <w:t>: ………………………………………………………………………</w:t>
      </w:r>
    </w:p>
    <w:p w14:paraId="1782DA0E" w14:textId="77777777" w:rsidR="002A129E" w:rsidRPr="007E2A65" w:rsidRDefault="002A129E" w:rsidP="002A129E">
      <w:pPr>
        <w:ind w:left="3540" w:hanging="3398"/>
        <w:rPr>
          <w:rFonts w:ascii="Calibri" w:hAnsi="Calibri" w:cs="Calibri"/>
          <w:color w:val="auto"/>
        </w:rPr>
      </w:pPr>
    </w:p>
    <w:p w14:paraId="11F3FF77" w14:textId="77777777" w:rsidR="002A129E" w:rsidRPr="007E2A65" w:rsidRDefault="002A129E" w:rsidP="002A129E">
      <w:pPr>
        <w:ind w:left="3540" w:hanging="3398"/>
        <w:rPr>
          <w:rFonts w:ascii="Calibri" w:hAnsi="Calibri" w:cs="Calibri"/>
          <w:color w:val="auto"/>
        </w:rPr>
      </w:pPr>
      <w:r w:rsidRPr="007E2A65">
        <w:rPr>
          <w:rFonts w:ascii="Calibri" w:hAnsi="Calibri" w:cs="Calibri"/>
          <w:b/>
          <w:bCs/>
          <w:color w:val="auto"/>
        </w:rPr>
        <w:t xml:space="preserve">Adres: </w:t>
      </w:r>
      <w:r w:rsidRPr="007E2A65">
        <w:rPr>
          <w:rFonts w:ascii="Calibri" w:hAnsi="Calibri" w:cs="Calibri"/>
          <w:color w:val="auto"/>
        </w:rPr>
        <w:t>……………………………………………………………………………….</w:t>
      </w:r>
    </w:p>
    <w:p w14:paraId="74303EAB" w14:textId="77777777" w:rsidR="002A129E" w:rsidRPr="007E2A65" w:rsidRDefault="002A129E" w:rsidP="002A129E">
      <w:pPr>
        <w:ind w:left="3540" w:hanging="3398"/>
        <w:rPr>
          <w:rFonts w:ascii="Calibri" w:hAnsi="Calibri" w:cs="Calibri"/>
          <w:color w:val="auto"/>
        </w:rPr>
      </w:pPr>
    </w:p>
    <w:p w14:paraId="7A14B29F" w14:textId="0368A00C" w:rsidR="002A129E" w:rsidRPr="007E2A65" w:rsidRDefault="002A129E" w:rsidP="002A129E">
      <w:pPr>
        <w:ind w:left="142"/>
        <w:jc w:val="both"/>
        <w:rPr>
          <w:rFonts w:ascii="Calibri" w:hAnsi="Calibri" w:cs="Calibri"/>
          <w:color w:val="auto"/>
        </w:rPr>
      </w:pPr>
      <w:r w:rsidRPr="007E2A65">
        <w:rPr>
          <w:rFonts w:ascii="Calibri" w:hAnsi="Calibri" w:cs="Calibri"/>
          <w:color w:val="auto"/>
        </w:rPr>
        <w:t xml:space="preserve">Jako Wykonawca ubiegający się o zamówienie publiczne, oświadczam, że </w:t>
      </w:r>
      <w:r w:rsidRPr="007E2A65">
        <w:rPr>
          <w:rFonts w:ascii="Calibri" w:hAnsi="Calibri" w:cs="Calibri"/>
          <w:b/>
          <w:bCs/>
          <w:color w:val="auto"/>
        </w:rPr>
        <w:t xml:space="preserve">nie podlegam </w:t>
      </w:r>
      <w:r w:rsidRPr="007E2A65">
        <w:rPr>
          <w:rFonts w:ascii="Calibri" w:hAnsi="Calibri" w:cs="Calibri"/>
          <w:color w:val="auto"/>
        </w:rPr>
        <w:t xml:space="preserve">wykluczeniu z postępowania na podstawie art. 7 ust. 1 ustawy z dnia 13 kwietnia 2022 r. </w:t>
      </w:r>
      <w:r w:rsidRPr="007E2A65">
        <w:rPr>
          <w:rFonts w:ascii="Calibri" w:hAnsi="Calibri" w:cs="Calibri"/>
          <w:color w:val="auto"/>
        </w:rPr>
        <w:br/>
        <w:t>o szczególnych rozwiązaniach w zakresie przeciwdziałania wspieraniu agresji na Ukrainę oraz służących ochronie bezpieczeństwa narodowego (tj. Dz. U. z dnia 15 kwietnia 2022 r. poz. 835), zwanej dalej „ustawą o przeciwdziałaniu”.</w:t>
      </w:r>
    </w:p>
    <w:p w14:paraId="5EC206BE" w14:textId="77777777" w:rsidR="002A129E" w:rsidRPr="007E2A65" w:rsidRDefault="002A129E" w:rsidP="002A129E">
      <w:pPr>
        <w:ind w:left="142"/>
        <w:jc w:val="both"/>
        <w:rPr>
          <w:rFonts w:ascii="Calibri" w:hAnsi="Calibri" w:cs="Calibri"/>
          <w:color w:val="auto"/>
        </w:rPr>
      </w:pPr>
    </w:p>
    <w:p w14:paraId="071576DA" w14:textId="77777777" w:rsidR="002A129E" w:rsidRPr="007E2A65" w:rsidRDefault="002A129E" w:rsidP="002A129E">
      <w:pPr>
        <w:ind w:left="3540" w:hanging="3398"/>
        <w:jc w:val="both"/>
        <w:rPr>
          <w:rFonts w:ascii="Calibri" w:hAnsi="Calibri" w:cs="Calibri"/>
          <w:color w:val="auto"/>
        </w:rPr>
      </w:pPr>
      <w:r w:rsidRPr="007E2A65">
        <w:rPr>
          <w:rFonts w:ascii="Calibri" w:hAnsi="Calibri" w:cs="Calibri"/>
          <w:color w:val="auto"/>
        </w:rPr>
        <w:t>Na podstawie art. 7 ust. 1 ustawy o przeciwdziałaniu z postępowania wyklucza się:</w:t>
      </w:r>
    </w:p>
    <w:p w14:paraId="2F34EEF1" w14:textId="77777777" w:rsidR="002A129E" w:rsidRPr="007E2A65" w:rsidRDefault="002A129E" w:rsidP="002A129E">
      <w:pPr>
        <w:ind w:left="3540" w:hanging="3398"/>
        <w:jc w:val="both"/>
        <w:rPr>
          <w:rFonts w:ascii="Calibri" w:hAnsi="Calibri" w:cs="Calibri"/>
          <w:color w:val="auto"/>
        </w:rPr>
      </w:pPr>
    </w:p>
    <w:p w14:paraId="25DB8332" w14:textId="4D883811" w:rsidR="002A129E" w:rsidRPr="007E2A65" w:rsidRDefault="002A129E" w:rsidP="002A129E">
      <w:pPr>
        <w:numPr>
          <w:ilvl w:val="0"/>
          <w:numId w:val="26"/>
        </w:numPr>
        <w:ind w:left="567" w:hanging="425"/>
        <w:jc w:val="both"/>
        <w:rPr>
          <w:rFonts w:ascii="Calibri" w:hAnsi="Calibri" w:cs="Calibri"/>
          <w:color w:val="auto"/>
        </w:rPr>
      </w:pPr>
      <w:r w:rsidRPr="007E2A65">
        <w:rPr>
          <w:rFonts w:ascii="Calibri" w:hAnsi="Calibri" w:cs="Calibri"/>
          <w:color w:val="auto"/>
        </w:rPr>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7E2A65">
        <w:rPr>
          <w:rFonts w:ascii="Calibri" w:hAnsi="Calibri" w:cs="Calibri"/>
          <w:color w:val="auto"/>
        </w:rPr>
        <w:t>późn</w:t>
      </w:r>
      <w:proofErr w:type="spellEnd"/>
      <w:r w:rsidRPr="007E2A65">
        <w:rPr>
          <w:rFonts w:ascii="Calibri" w:hAnsi="Calibri" w:cs="Calibri"/>
          <w:color w:val="auto"/>
        </w:rPr>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7E2A65">
        <w:rPr>
          <w:rFonts w:ascii="Calibri" w:hAnsi="Calibri" w:cs="Calibri"/>
          <w:color w:val="auto"/>
        </w:rPr>
        <w:t>późn</w:t>
      </w:r>
      <w:proofErr w:type="spellEnd"/>
      <w:r w:rsidRPr="007E2A65">
        <w:rPr>
          <w:rFonts w:ascii="Calibri" w:hAnsi="Calibri" w:cs="Calibri"/>
          <w:color w:val="auto"/>
        </w:rPr>
        <w:t>. zm.), zwanego dalej „rozporządzeniem 269/2014” albo wpisanego na listę na podstawie decyzji w sprawie wpisu na listę rozstrzygającej o zastosowaniu środka, o którym mowa w art. 1 pkt 3 ustawy o przeciwdziałaniu,</w:t>
      </w:r>
    </w:p>
    <w:p w14:paraId="7144E629" w14:textId="77777777" w:rsidR="002A129E" w:rsidRPr="007E2A65" w:rsidRDefault="002A129E" w:rsidP="002A129E">
      <w:pPr>
        <w:numPr>
          <w:ilvl w:val="0"/>
          <w:numId w:val="26"/>
        </w:numPr>
        <w:ind w:left="567" w:hanging="425"/>
        <w:jc w:val="both"/>
        <w:rPr>
          <w:rFonts w:ascii="Calibri" w:hAnsi="Calibri" w:cs="Calibri"/>
          <w:color w:val="auto"/>
        </w:rPr>
      </w:pPr>
      <w:r w:rsidRPr="007E2A65">
        <w:rPr>
          <w:rFonts w:ascii="Calibri" w:hAnsi="Calibri" w:cs="Calibri"/>
          <w:color w:val="auto"/>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w:t>
      </w:r>
    </w:p>
    <w:p w14:paraId="7B3E9A4B" w14:textId="7DDBCB46" w:rsidR="002A129E" w:rsidRPr="007E2A65" w:rsidRDefault="002A129E" w:rsidP="002A129E">
      <w:pPr>
        <w:numPr>
          <w:ilvl w:val="0"/>
          <w:numId w:val="26"/>
        </w:numPr>
        <w:ind w:left="567" w:hanging="425"/>
        <w:jc w:val="both"/>
        <w:rPr>
          <w:rFonts w:ascii="Calibri" w:hAnsi="Calibri" w:cs="Calibri"/>
          <w:color w:val="auto"/>
        </w:rPr>
      </w:pPr>
      <w:r w:rsidRPr="007E2A65">
        <w:rPr>
          <w:rFonts w:ascii="Calibri" w:hAnsi="Calibri" w:cs="Calibri"/>
          <w:color w:val="auto"/>
        </w:rPr>
        <w:t xml:space="preserve">wykonawcę, którego jednostką dominującą w rozumieniu art. 3 ust. 1 pkt 37 ustawy </w:t>
      </w:r>
      <w:r w:rsidRPr="007E2A65">
        <w:rPr>
          <w:rFonts w:ascii="Calibri" w:hAnsi="Calibri" w:cs="Calibri"/>
          <w:color w:val="auto"/>
        </w:rPr>
        <w:br/>
        <w:t>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w:t>
      </w:r>
    </w:p>
    <w:p w14:paraId="1FADF328" w14:textId="77777777" w:rsidR="002A129E" w:rsidRPr="007E2A65" w:rsidRDefault="002A129E" w:rsidP="002A129E">
      <w:pPr>
        <w:ind w:left="142"/>
        <w:rPr>
          <w:rFonts w:ascii="Calibri" w:hAnsi="Calibri" w:cs="Calibri"/>
          <w:color w:val="auto"/>
        </w:rPr>
      </w:pPr>
    </w:p>
    <w:p w14:paraId="545D83EF" w14:textId="77777777" w:rsidR="002A129E" w:rsidRPr="007E2A65" w:rsidRDefault="002A129E" w:rsidP="002A129E">
      <w:pPr>
        <w:ind w:left="142"/>
        <w:rPr>
          <w:rFonts w:ascii="Calibri" w:hAnsi="Calibri" w:cs="Calibri"/>
          <w:color w:val="auto"/>
        </w:rPr>
      </w:pPr>
    </w:p>
    <w:p w14:paraId="5C406BD4" w14:textId="6F561481" w:rsidR="002A129E" w:rsidRPr="007E2A65" w:rsidRDefault="002A129E" w:rsidP="002A129E">
      <w:pPr>
        <w:jc w:val="both"/>
        <w:rPr>
          <w:rFonts w:ascii="Calibri" w:hAnsi="Calibri" w:cs="Calibri"/>
          <w:color w:val="auto"/>
        </w:rPr>
      </w:pPr>
      <w:r w:rsidRPr="007E2A65">
        <w:rPr>
          <w:rFonts w:ascii="Calibri" w:hAnsi="Calibri" w:cs="Calibri"/>
          <w:color w:val="auto"/>
        </w:rPr>
        <w:lastRenderedPageBreak/>
        <w:t xml:space="preserve">Lista osób i podmiotów (lista), wobec których są stosowane środki, o których mowa powyżej, jest prowadzona przez ministra właściwego do spraw wewnętrznych i publikowana w Biuletynie Informacji Publicznej na stronie podmiotowej ministra właściwego do spraw wewnętrznych. </w:t>
      </w:r>
    </w:p>
    <w:p w14:paraId="3C7482ED" w14:textId="77777777" w:rsidR="002A129E" w:rsidRPr="007E2A65" w:rsidRDefault="002A129E" w:rsidP="002A129E">
      <w:pPr>
        <w:jc w:val="both"/>
        <w:rPr>
          <w:rFonts w:ascii="Calibri" w:hAnsi="Calibri" w:cs="Calibri"/>
          <w:color w:val="auto"/>
        </w:rPr>
      </w:pPr>
    </w:p>
    <w:p w14:paraId="2E7585CC" w14:textId="229B5765" w:rsidR="002A129E" w:rsidRPr="007E2A65" w:rsidRDefault="002A129E" w:rsidP="002A129E">
      <w:pPr>
        <w:jc w:val="both"/>
        <w:rPr>
          <w:rFonts w:ascii="Calibri" w:hAnsi="Calibri" w:cs="Calibri"/>
          <w:color w:val="auto"/>
        </w:rPr>
      </w:pPr>
      <w:r w:rsidRPr="007E2A65">
        <w:rPr>
          <w:rFonts w:ascii="Calibri" w:hAnsi="Calibri" w:cs="Calibri"/>
          <w:color w:val="auto"/>
        </w:rPr>
        <w:t xml:space="preserve">Wykluczenie następuje na okres trwania okoliczności wskazanych powyżej, z zastrzeżeniem, że okres ten nie rozpoczyna się wcześniej niż po 30.04.2022 r. </w:t>
      </w:r>
    </w:p>
    <w:p w14:paraId="22132EBA" w14:textId="77777777" w:rsidR="002A129E" w:rsidRPr="007E2A65" w:rsidRDefault="002A129E" w:rsidP="002A129E">
      <w:pPr>
        <w:rPr>
          <w:rFonts w:ascii="Calibri" w:hAnsi="Calibri" w:cs="Calibri"/>
          <w:b/>
          <w:bCs/>
          <w:color w:val="auto"/>
        </w:rPr>
      </w:pPr>
    </w:p>
    <w:p w14:paraId="3AB46242" w14:textId="77777777" w:rsidR="002A129E" w:rsidRPr="007E2A65" w:rsidRDefault="002A129E" w:rsidP="002A129E">
      <w:pPr>
        <w:rPr>
          <w:rFonts w:ascii="Calibri" w:hAnsi="Calibri" w:cs="Calibri"/>
          <w:b/>
          <w:bCs/>
          <w:color w:val="auto"/>
        </w:rPr>
      </w:pPr>
    </w:p>
    <w:p w14:paraId="6D9ABE85" w14:textId="54F4497F" w:rsidR="002A129E" w:rsidRPr="007E2A65" w:rsidRDefault="002A129E" w:rsidP="002A129E">
      <w:pPr>
        <w:rPr>
          <w:rFonts w:ascii="Calibri" w:hAnsi="Calibri" w:cs="Calibri"/>
          <w:color w:val="auto"/>
        </w:rPr>
      </w:pPr>
      <w:r w:rsidRPr="007E2A65">
        <w:rPr>
          <w:rFonts w:ascii="Calibri" w:hAnsi="Calibri" w:cs="Calibri"/>
          <w:b/>
          <w:bCs/>
          <w:color w:val="auto"/>
        </w:rPr>
        <w:t xml:space="preserve">OŚWIADCZENIE DOTYCZĄCE PODANYCH INFORMACJI: </w:t>
      </w:r>
    </w:p>
    <w:p w14:paraId="30B1EA0D" w14:textId="77777777" w:rsidR="002A129E" w:rsidRPr="007E2A65" w:rsidRDefault="002A129E" w:rsidP="002A129E">
      <w:pPr>
        <w:pStyle w:val="Default"/>
        <w:rPr>
          <w:color w:val="auto"/>
        </w:rPr>
      </w:pPr>
    </w:p>
    <w:p w14:paraId="648BE53B" w14:textId="2E669B79" w:rsidR="002A129E" w:rsidRPr="007E2A65" w:rsidRDefault="002A129E" w:rsidP="002A129E">
      <w:pPr>
        <w:pStyle w:val="Default"/>
        <w:jc w:val="both"/>
        <w:rPr>
          <w:color w:val="auto"/>
        </w:rPr>
      </w:pPr>
      <w:r w:rsidRPr="007E2A65">
        <w:rPr>
          <w:color w:val="auto"/>
        </w:rPr>
        <w:t xml:space="preserve">Oświadczam, że informacje podane w powyższym oświadczeniu są aktualne i zgodne </w:t>
      </w:r>
      <w:r w:rsidRPr="007E2A65">
        <w:rPr>
          <w:color w:val="auto"/>
        </w:rPr>
        <w:br/>
        <w:t xml:space="preserve">z prawdą oraz zostały przedstawione z pełną świadomością konsekwencji wprowadzenia Zamawiającego w błąd przy przedstawianiu informacji. </w:t>
      </w:r>
    </w:p>
    <w:p w14:paraId="69905159" w14:textId="77777777" w:rsidR="002A129E" w:rsidRPr="007E2A65" w:rsidRDefault="002A129E" w:rsidP="002A129E">
      <w:pPr>
        <w:pStyle w:val="Default"/>
        <w:ind w:left="836"/>
        <w:rPr>
          <w:color w:val="auto"/>
          <w:sz w:val="20"/>
          <w:szCs w:val="20"/>
        </w:rPr>
      </w:pPr>
    </w:p>
    <w:p w14:paraId="361258CB" w14:textId="77777777" w:rsidR="002A129E" w:rsidRPr="007E2A65" w:rsidRDefault="002A129E" w:rsidP="002A129E">
      <w:pPr>
        <w:pStyle w:val="Default"/>
        <w:ind w:left="836"/>
        <w:rPr>
          <w:color w:val="auto"/>
          <w:sz w:val="20"/>
          <w:szCs w:val="20"/>
        </w:rPr>
      </w:pPr>
    </w:p>
    <w:p w14:paraId="3610CC61" w14:textId="77777777" w:rsidR="002A129E" w:rsidRPr="007E2A65" w:rsidRDefault="002A129E" w:rsidP="002A129E">
      <w:pPr>
        <w:pStyle w:val="Default"/>
        <w:ind w:left="836"/>
        <w:rPr>
          <w:color w:val="auto"/>
          <w:sz w:val="20"/>
          <w:szCs w:val="20"/>
        </w:rPr>
      </w:pPr>
    </w:p>
    <w:p w14:paraId="65E5FE72" w14:textId="608DAC28" w:rsidR="002A129E" w:rsidRPr="007E2A65" w:rsidRDefault="002A129E" w:rsidP="002A129E">
      <w:pPr>
        <w:pStyle w:val="Default"/>
        <w:ind w:left="836"/>
        <w:jc w:val="right"/>
        <w:rPr>
          <w:color w:val="auto"/>
          <w:sz w:val="22"/>
          <w:szCs w:val="22"/>
        </w:rPr>
      </w:pPr>
      <w:r w:rsidRPr="007E2A65">
        <w:rPr>
          <w:color w:val="auto"/>
          <w:sz w:val="22"/>
          <w:szCs w:val="22"/>
        </w:rPr>
        <w:t xml:space="preserve">……………….…..…………………………………………………………………………………. </w:t>
      </w:r>
    </w:p>
    <w:p w14:paraId="3B87A967" w14:textId="54CACB7F" w:rsidR="002A129E" w:rsidRPr="007E2A65" w:rsidRDefault="002A129E" w:rsidP="002A129E">
      <w:pPr>
        <w:pStyle w:val="Akapitzlist"/>
        <w:ind w:left="5156" w:firstLine="604"/>
        <w:jc w:val="left"/>
        <w:rPr>
          <w:rStyle w:val="Brak"/>
          <w:rFonts w:ascii="Calibri" w:hAnsi="Calibri" w:cs="Calibri"/>
          <w:color w:val="auto"/>
          <w:sz w:val="20"/>
          <w:szCs w:val="20"/>
        </w:rPr>
      </w:pPr>
      <w:r w:rsidRPr="007E2A65">
        <w:rPr>
          <w:rFonts w:ascii="Calibri" w:hAnsi="Calibri" w:cs="Calibri"/>
          <w:color w:val="auto"/>
          <w:sz w:val="20"/>
          <w:szCs w:val="20"/>
        </w:rPr>
        <w:t>(czytelny podpis)</w:t>
      </w:r>
    </w:p>
    <w:sectPr w:rsidR="002A129E" w:rsidRPr="007E2A65" w:rsidSect="00C0504B">
      <w:headerReference w:type="default" r:id="rId13"/>
      <w:footerReference w:type="default" r:id="rId14"/>
      <w:pgSz w:w="11900" w:h="16840"/>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E0BF4" w14:textId="77777777" w:rsidR="0063284B" w:rsidRDefault="0063284B">
      <w:r>
        <w:separator/>
      </w:r>
    </w:p>
  </w:endnote>
  <w:endnote w:type="continuationSeparator" w:id="0">
    <w:p w14:paraId="203AD94B" w14:textId="77777777" w:rsidR="0063284B" w:rsidRDefault="00632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9871245"/>
      <w:docPartObj>
        <w:docPartGallery w:val="Page Numbers (Bottom of Page)"/>
        <w:docPartUnique/>
      </w:docPartObj>
    </w:sdtPr>
    <w:sdtContent>
      <w:p w14:paraId="5B341637" w14:textId="77777777" w:rsidR="00D110C8" w:rsidRDefault="00D110C8">
        <w:pPr>
          <w:pStyle w:val="Stopka"/>
          <w:jc w:val="center"/>
        </w:pPr>
        <w:r>
          <w:fldChar w:fldCharType="begin"/>
        </w:r>
        <w:r>
          <w:instrText>PAGE   \* MERGEFORMAT</w:instrText>
        </w:r>
        <w:r>
          <w:fldChar w:fldCharType="separate"/>
        </w:r>
        <w:r w:rsidR="007E5C2F">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6C8DD" w14:textId="77777777" w:rsidR="0063284B" w:rsidRDefault="0063284B">
      <w:r>
        <w:separator/>
      </w:r>
    </w:p>
  </w:footnote>
  <w:footnote w:type="continuationSeparator" w:id="0">
    <w:p w14:paraId="0CD0864C" w14:textId="77777777" w:rsidR="0063284B" w:rsidRDefault="006328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154DA" w14:textId="2326ADB2" w:rsidR="00682473" w:rsidRPr="00682473" w:rsidRDefault="00682473" w:rsidP="00682473">
    <w:pPr>
      <w:pStyle w:val="Nagwek"/>
    </w:pPr>
    <w:r w:rsidRPr="00682473">
      <w:rPr>
        <w:noProof/>
      </w:rPr>
      <w:drawing>
        <wp:anchor distT="0" distB="0" distL="114300" distR="114300" simplePos="0" relativeHeight="251658240" behindDoc="1" locked="0" layoutInCell="1" allowOverlap="1" wp14:anchorId="5A8C8C5B" wp14:editId="2B11661A">
          <wp:simplePos x="0" y="0"/>
          <wp:positionH relativeFrom="margin">
            <wp:align>right</wp:align>
          </wp:positionH>
          <wp:positionV relativeFrom="paragraph">
            <wp:posOffset>-221615</wp:posOffset>
          </wp:positionV>
          <wp:extent cx="6116320" cy="483870"/>
          <wp:effectExtent l="0" t="0" r="0" b="0"/>
          <wp:wrapTight wrapText="bothSides">
            <wp:wrapPolygon edited="0">
              <wp:start x="0" y="0"/>
              <wp:lineTo x="0" y="20409"/>
              <wp:lineTo x="21528" y="20409"/>
              <wp:lineTo x="21528" y="0"/>
              <wp:lineTo x="0" y="0"/>
            </wp:wrapPolygon>
          </wp:wrapTight>
          <wp:docPr id="213097647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483870"/>
                  </a:xfrm>
                  <a:prstGeom prst="rect">
                    <a:avLst/>
                  </a:prstGeom>
                  <a:noFill/>
                  <a:ln>
                    <a:noFill/>
                  </a:ln>
                </pic:spPr>
              </pic:pic>
            </a:graphicData>
          </a:graphic>
        </wp:anchor>
      </w:drawing>
    </w:r>
  </w:p>
  <w:p w14:paraId="7CEF7F3B" w14:textId="77777777" w:rsidR="00682473" w:rsidRPr="00682473" w:rsidRDefault="00682473" w:rsidP="006824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799E3EE4"/>
    <w:lvl w:ilvl="0">
      <w:start w:val="1"/>
      <w:numFmt w:val="decimal"/>
      <w:lvlText w:val="%1."/>
      <w:lvlJc w:val="left"/>
      <w:pPr>
        <w:ind w:left="836" w:hanging="360"/>
      </w:pPr>
      <w:rPr>
        <w:rFonts w:ascii="Cambria" w:hAnsi="Cambria" w:cs="Calibri" w:hint="default"/>
        <w:b w:val="0"/>
        <w:bCs w:val="0"/>
        <w:w w:val="100"/>
        <w:sz w:val="24"/>
        <w:szCs w:val="24"/>
      </w:rPr>
    </w:lvl>
    <w:lvl w:ilvl="1">
      <w:numFmt w:val="bullet"/>
      <w:lvlText w:val="•"/>
      <w:lvlJc w:val="left"/>
      <w:pPr>
        <w:ind w:left="1686" w:hanging="360"/>
      </w:pPr>
    </w:lvl>
    <w:lvl w:ilvl="2">
      <w:numFmt w:val="bullet"/>
      <w:lvlText w:val="•"/>
      <w:lvlJc w:val="left"/>
      <w:pPr>
        <w:ind w:left="2533" w:hanging="360"/>
      </w:pPr>
    </w:lvl>
    <w:lvl w:ilvl="3">
      <w:numFmt w:val="bullet"/>
      <w:lvlText w:val="•"/>
      <w:lvlJc w:val="left"/>
      <w:pPr>
        <w:ind w:left="3379" w:hanging="360"/>
      </w:pPr>
    </w:lvl>
    <w:lvl w:ilvl="4">
      <w:numFmt w:val="bullet"/>
      <w:lvlText w:val="•"/>
      <w:lvlJc w:val="left"/>
      <w:pPr>
        <w:ind w:left="4226" w:hanging="360"/>
      </w:pPr>
    </w:lvl>
    <w:lvl w:ilvl="5">
      <w:numFmt w:val="bullet"/>
      <w:lvlText w:val="•"/>
      <w:lvlJc w:val="left"/>
      <w:pPr>
        <w:ind w:left="5073" w:hanging="360"/>
      </w:pPr>
    </w:lvl>
    <w:lvl w:ilvl="6">
      <w:numFmt w:val="bullet"/>
      <w:lvlText w:val="•"/>
      <w:lvlJc w:val="left"/>
      <w:pPr>
        <w:ind w:left="5919" w:hanging="360"/>
      </w:pPr>
    </w:lvl>
    <w:lvl w:ilvl="7">
      <w:numFmt w:val="bullet"/>
      <w:lvlText w:val="•"/>
      <w:lvlJc w:val="left"/>
      <w:pPr>
        <w:ind w:left="6766" w:hanging="360"/>
      </w:pPr>
    </w:lvl>
    <w:lvl w:ilvl="8">
      <w:numFmt w:val="bullet"/>
      <w:lvlText w:val="•"/>
      <w:lvlJc w:val="left"/>
      <w:pPr>
        <w:ind w:left="7613" w:hanging="360"/>
      </w:pPr>
    </w:lvl>
  </w:abstractNum>
  <w:abstractNum w:abstractNumId="1" w15:restartNumberingAfterBreak="0">
    <w:nsid w:val="00062626"/>
    <w:multiLevelType w:val="hybridMultilevel"/>
    <w:tmpl w:val="8CCA8922"/>
    <w:styleLink w:val="Zaimportowanystyl1"/>
    <w:lvl w:ilvl="0" w:tplc="6840FF36">
      <w:start w:val="1"/>
      <w:numFmt w:val="decimal"/>
      <w:lvlText w:val="%1."/>
      <w:lvlJc w:val="left"/>
      <w:pPr>
        <w:ind w:left="749" w:hanging="4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22B15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26D4D2">
      <w:start w:val="1"/>
      <w:numFmt w:val="lowerRoman"/>
      <w:lvlText w:val="%3."/>
      <w:lvlJc w:val="left"/>
      <w:pPr>
        <w:ind w:left="208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00989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FD81C3C">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5E4750">
      <w:start w:val="1"/>
      <w:numFmt w:val="lowerRoman"/>
      <w:lvlText w:val="%6."/>
      <w:lvlJc w:val="left"/>
      <w:pPr>
        <w:ind w:left="424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2AE182">
      <w:start w:val="1"/>
      <w:numFmt w:val="decimal"/>
      <w:lvlText w:val="%7."/>
      <w:lvlJc w:val="left"/>
      <w:pPr>
        <w:ind w:left="49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792443A">
      <w:start w:val="1"/>
      <w:numFmt w:val="lowerLetter"/>
      <w:lvlText w:val="%8."/>
      <w:lvlJc w:val="left"/>
      <w:pPr>
        <w:ind w:left="568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08682B4">
      <w:start w:val="1"/>
      <w:numFmt w:val="lowerRoman"/>
      <w:lvlText w:val="%9."/>
      <w:lvlJc w:val="left"/>
      <w:pPr>
        <w:ind w:left="640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1338DA"/>
    <w:multiLevelType w:val="hybridMultilevel"/>
    <w:tmpl w:val="6F6E69F2"/>
    <w:styleLink w:val="Zaimportowanystyl2"/>
    <w:lvl w:ilvl="0" w:tplc="C110F7C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1AA1556">
      <w:start w:val="1"/>
      <w:numFmt w:val="lowerLetter"/>
      <w:lvlText w:val="%2."/>
      <w:lvlJc w:val="left"/>
      <w:pPr>
        <w:ind w:left="142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E4A740">
      <w:start w:val="1"/>
      <w:numFmt w:val="lowerRoman"/>
      <w:lvlText w:val="%3."/>
      <w:lvlJc w:val="left"/>
      <w:pPr>
        <w:ind w:left="2149" w:hanging="3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E029D4">
      <w:start w:val="1"/>
      <w:numFmt w:val="decimal"/>
      <w:lvlText w:val="%4."/>
      <w:lvlJc w:val="left"/>
      <w:pPr>
        <w:ind w:left="286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E0008A">
      <w:start w:val="1"/>
      <w:numFmt w:val="lowerLetter"/>
      <w:lvlText w:val="%5."/>
      <w:lvlJc w:val="left"/>
      <w:pPr>
        <w:ind w:left="358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4EE7F8">
      <w:start w:val="1"/>
      <w:numFmt w:val="lowerRoman"/>
      <w:lvlText w:val="%6."/>
      <w:lvlJc w:val="left"/>
      <w:pPr>
        <w:ind w:left="4309" w:hanging="3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9E8140E">
      <w:start w:val="1"/>
      <w:numFmt w:val="decimal"/>
      <w:lvlText w:val="%7."/>
      <w:lvlJc w:val="left"/>
      <w:pPr>
        <w:ind w:left="502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4A979E">
      <w:start w:val="1"/>
      <w:numFmt w:val="lowerLetter"/>
      <w:lvlText w:val="%8."/>
      <w:lvlJc w:val="left"/>
      <w:pPr>
        <w:ind w:left="574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6CA880">
      <w:start w:val="1"/>
      <w:numFmt w:val="lowerRoman"/>
      <w:lvlText w:val="%9."/>
      <w:lvlJc w:val="left"/>
      <w:pPr>
        <w:ind w:left="6469" w:hanging="3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65B780F"/>
    <w:multiLevelType w:val="hybridMultilevel"/>
    <w:tmpl w:val="C204B4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146DCB"/>
    <w:multiLevelType w:val="hybridMultilevel"/>
    <w:tmpl w:val="A4F6FFF6"/>
    <w:styleLink w:val="Zaimportowanystyl4"/>
    <w:lvl w:ilvl="0" w:tplc="431AA098">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B4603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69E10">
      <w:start w:val="1"/>
      <w:numFmt w:val="lowerRoman"/>
      <w:lvlText w:val="%3."/>
      <w:lvlJc w:val="left"/>
      <w:pPr>
        <w:ind w:left="288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02A8BE8">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8671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20CE3C">
      <w:start w:val="1"/>
      <w:numFmt w:val="lowerRoman"/>
      <w:lvlText w:val="%6."/>
      <w:lvlJc w:val="left"/>
      <w:pPr>
        <w:ind w:left="504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4121BFA">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B8EF98">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8612EA">
      <w:start w:val="1"/>
      <w:numFmt w:val="lowerRoman"/>
      <w:lvlText w:val="%9."/>
      <w:lvlJc w:val="left"/>
      <w:pPr>
        <w:ind w:left="720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1592DF6"/>
    <w:multiLevelType w:val="hybridMultilevel"/>
    <w:tmpl w:val="987E987A"/>
    <w:lvl w:ilvl="0" w:tplc="0666F15E">
      <w:start w:val="1"/>
      <w:numFmt w:val="decimal"/>
      <w:lvlText w:val="%1."/>
      <w:lvlJc w:val="left"/>
      <w:pPr>
        <w:ind w:left="720" w:hanging="360"/>
      </w:pPr>
      <w:rPr>
        <w:b w:val="0"/>
        <w:color w:val="auto"/>
      </w:rPr>
    </w:lvl>
    <w:lvl w:ilvl="1" w:tplc="04150005">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7B87BAD"/>
    <w:multiLevelType w:val="hybridMultilevel"/>
    <w:tmpl w:val="00B0BFEE"/>
    <w:lvl w:ilvl="0" w:tplc="0415001B">
      <w:start w:val="1"/>
      <w:numFmt w:val="lowerRoman"/>
      <w:lvlText w:val="%1."/>
      <w:lvlJc w:val="righ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27D67F2E"/>
    <w:multiLevelType w:val="hybridMultilevel"/>
    <w:tmpl w:val="C59ECC60"/>
    <w:name w:val="WW8Num433232222222232222222222222"/>
    <w:lvl w:ilvl="0" w:tplc="1396CE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8A91A65"/>
    <w:multiLevelType w:val="hybridMultilevel"/>
    <w:tmpl w:val="9C607776"/>
    <w:lvl w:ilvl="0" w:tplc="C04EEEB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2E535342"/>
    <w:multiLevelType w:val="hybridMultilevel"/>
    <w:tmpl w:val="86B4168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34E90A0E"/>
    <w:multiLevelType w:val="hybridMultilevel"/>
    <w:tmpl w:val="CC7413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3078AA"/>
    <w:multiLevelType w:val="hybridMultilevel"/>
    <w:tmpl w:val="9D02BF68"/>
    <w:lvl w:ilvl="0" w:tplc="94CA881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484398"/>
    <w:multiLevelType w:val="hybridMultilevel"/>
    <w:tmpl w:val="DC02DD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A092613"/>
    <w:multiLevelType w:val="hybridMultilevel"/>
    <w:tmpl w:val="F306C86A"/>
    <w:lvl w:ilvl="0" w:tplc="3C1A008A">
      <w:start w:val="1"/>
      <w:numFmt w:val="lowerLetter"/>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CF159E"/>
    <w:multiLevelType w:val="hybridMultilevel"/>
    <w:tmpl w:val="A4F6FFF6"/>
    <w:numStyleLink w:val="Zaimportowanystyl4"/>
  </w:abstractNum>
  <w:abstractNum w:abstractNumId="15" w15:restartNumberingAfterBreak="0">
    <w:nsid w:val="4D050411"/>
    <w:multiLevelType w:val="hybridMultilevel"/>
    <w:tmpl w:val="561037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445841"/>
    <w:multiLevelType w:val="hybridMultilevel"/>
    <w:tmpl w:val="02B66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F35C8E"/>
    <w:multiLevelType w:val="hybridMultilevel"/>
    <w:tmpl w:val="20FCD00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50E06496"/>
    <w:multiLevelType w:val="multilevel"/>
    <w:tmpl w:val="8CCA8922"/>
    <w:lvl w:ilvl="0">
      <w:start w:val="1"/>
      <w:numFmt w:val="decimal"/>
      <w:lvlText w:val="%1."/>
      <w:lvlJc w:val="left"/>
      <w:pPr>
        <w:ind w:left="749" w:hanging="4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08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424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49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68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40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9F43380"/>
    <w:multiLevelType w:val="hybridMultilevel"/>
    <w:tmpl w:val="C6368A28"/>
    <w:numStyleLink w:val="Zaimportowanystyl3"/>
  </w:abstractNum>
  <w:abstractNum w:abstractNumId="20" w15:restartNumberingAfterBreak="0">
    <w:nsid w:val="5D9F5D6A"/>
    <w:multiLevelType w:val="hybridMultilevel"/>
    <w:tmpl w:val="C6368A28"/>
    <w:styleLink w:val="Zaimportowanystyl3"/>
    <w:lvl w:ilvl="0" w:tplc="CB96B1D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52522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EE368A">
      <w:start w:val="1"/>
      <w:numFmt w:val="lowerRoman"/>
      <w:lvlText w:val="%3."/>
      <w:lvlJc w:val="left"/>
      <w:pPr>
        <w:ind w:left="216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44CBC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9C2FD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085164">
      <w:start w:val="1"/>
      <w:numFmt w:val="lowerRoman"/>
      <w:lvlText w:val="%6."/>
      <w:lvlJc w:val="left"/>
      <w:pPr>
        <w:ind w:left="432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C8DE8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D2245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CAFC3E">
      <w:start w:val="1"/>
      <w:numFmt w:val="lowerRoman"/>
      <w:lvlText w:val="%9."/>
      <w:lvlJc w:val="left"/>
      <w:pPr>
        <w:ind w:left="648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E28744A"/>
    <w:multiLevelType w:val="hybridMultilevel"/>
    <w:tmpl w:val="DD966C9C"/>
    <w:lvl w:ilvl="0" w:tplc="04150017">
      <w:start w:val="1"/>
      <w:numFmt w:val="lowerLetter"/>
      <w:lvlText w:val="%1)"/>
      <w:lvlJc w:val="left"/>
      <w:pPr>
        <w:ind w:left="1353"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646E2270"/>
    <w:multiLevelType w:val="hybridMultilevel"/>
    <w:tmpl w:val="B694FF58"/>
    <w:styleLink w:val="Kreski"/>
    <w:lvl w:ilvl="0" w:tplc="9022CD88">
      <w:start w:val="1"/>
      <w:numFmt w:val="bullet"/>
      <w:lvlText w:val="-"/>
      <w:lvlJc w:val="left"/>
      <w:pPr>
        <w:ind w:left="26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92E4C2">
      <w:start w:val="1"/>
      <w:numFmt w:val="bullet"/>
      <w:lvlText w:val="-"/>
      <w:lvlJc w:val="left"/>
      <w:pPr>
        <w:ind w:left="50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688ABC">
      <w:start w:val="1"/>
      <w:numFmt w:val="bullet"/>
      <w:lvlText w:val="-"/>
      <w:lvlJc w:val="left"/>
      <w:pPr>
        <w:ind w:left="74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EB572">
      <w:start w:val="1"/>
      <w:numFmt w:val="bullet"/>
      <w:lvlText w:val="-"/>
      <w:lvlJc w:val="left"/>
      <w:pPr>
        <w:ind w:left="98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3AD364">
      <w:start w:val="1"/>
      <w:numFmt w:val="bullet"/>
      <w:lvlText w:val="-"/>
      <w:lvlJc w:val="left"/>
      <w:pPr>
        <w:ind w:left="122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54ABBA">
      <w:start w:val="1"/>
      <w:numFmt w:val="bullet"/>
      <w:lvlText w:val="-"/>
      <w:lvlJc w:val="left"/>
      <w:pPr>
        <w:ind w:left="146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8AFB10">
      <w:start w:val="1"/>
      <w:numFmt w:val="bullet"/>
      <w:lvlText w:val="-"/>
      <w:lvlJc w:val="left"/>
      <w:pPr>
        <w:ind w:left="170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925AC2">
      <w:start w:val="1"/>
      <w:numFmt w:val="bullet"/>
      <w:lvlText w:val="-"/>
      <w:lvlJc w:val="left"/>
      <w:pPr>
        <w:ind w:left="194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EE1542">
      <w:start w:val="1"/>
      <w:numFmt w:val="bullet"/>
      <w:lvlText w:val="-"/>
      <w:lvlJc w:val="left"/>
      <w:pPr>
        <w:ind w:left="218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56B7FC5"/>
    <w:multiLevelType w:val="hybridMultilevel"/>
    <w:tmpl w:val="0C94F0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AE342C"/>
    <w:multiLevelType w:val="hybridMultilevel"/>
    <w:tmpl w:val="03BEEEF4"/>
    <w:lvl w:ilvl="0" w:tplc="CDFE05DE">
      <w:start w:val="3"/>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60446D"/>
    <w:multiLevelType w:val="hybridMultilevel"/>
    <w:tmpl w:val="9A342F8E"/>
    <w:lvl w:ilvl="0" w:tplc="06C6407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D720458"/>
    <w:multiLevelType w:val="hybridMultilevel"/>
    <w:tmpl w:val="B694FF58"/>
    <w:numStyleLink w:val="Kreski"/>
  </w:abstractNum>
  <w:num w:numId="1" w16cid:durableId="1283610101">
    <w:abstractNumId w:val="1"/>
  </w:num>
  <w:num w:numId="2" w16cid:durableId="1944149874">
    <w:abstractNumId w:val="18"/>
  </w:num>
  <w:num w:numId="3" w16cid:durableId="937249935">
    <w:abstractNumId w:val="2"/>
  </w:num>
  <w:num w:numId="4" w16cid:durableId="246810433">
    <w:abstractNumId w:val="20"/>
  </w:num>
  <w:num w:numId="5" w16cid:durableId="206994174">
    <w:abstractNumId w:val="19"/>
    <w:lvlOverride w:ilvl="0">
      <w:lvl w:ilvl="0" w:tplc="BFE8E37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 w16cid:durableId="1096485684">
    <w:abstractNumId w:val="4"/>
  </w:num>
  <w:num w:numId="7" w16cid:durableId="2026205216">
    <w:abstractNumId w:val="14"/>
    <w:lvlOverride w:ilvl="0">
      <w:lvl w:ilvl="0" w:tplc="2FA2C322">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 w16cid:durableId="1985811771">
    <w:abstractNumId w:val="22"/>
  </w:num>
  <w:num w:numId="9" w16cid:durableId="1444033582">
    <w:abstractNumId w:val="15"/>
  </w:num>
  <w:num w:numId="10" w16cid:durableId="1764448813">
    <w:abstractNumId w:val="21"/>
  </w:num>
  <w:num w:numId="11" w16cid:durableId="2097050386">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7087798">
    <w:abstractNumId w:val="13"/>
  </w:num>
  <w:num w:numId="13" w16cid:durableId="1975405202">
    <w:abstractNumId w:val="6"/>
  </w:num>
  <w:num w:numId="14" w16cid:durableId="1035886838">
    <w:abstractNumId w:val="11"/>
  </w:num>
  <w:num w:numId="15" w16cid:durableId="576129651">
    <w:abstractNumId w:val="26"/>
  </w:num>
  <w:num w:numId="16" w16cid:durableId="1958178107">
    <w:abstractNumId w:val="8"/>
  </w:num>
  <w:num w:numId="17" w16cid:durableId="16776570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35413150">
    <w:abstractNumId w:val="16"/>
  </w:num>
  <w:num w:numId="19" w16cid:durableId="711266538">
    <w:abstractNumId w:val="10"/>
  </w:num>
  <w:num w:numId="20" w16cid:durableId="839395647">
    <w:abstractNumId w:val="17"/>
  </w:num>
  <w:num w:numId="21" w16cid:durableId="1598518597">
    <w:abstractNumId w:val="9"/>
  </w:num>
  <w:num w:numId="22" w16cid:durableId="2104258083">
    <w:abstractNumId w:val="3"/>
  </w:num>
  <w:num w:numId="23" w16cid:durableId="1601989835">
    <w:abstractNumId w:val="25"/>
  </w:num>
  <w:num w:numId="24" w16cid:durableId="423308857">
    <w:abstractNumId w:val="23"/>
  </w:num>
  <w:num w:numId="25" w16cid:durableId="1912735204">
    <w:abstractNumId w:val="24"/>
  </w:num>
  <w:num w:numId="26" w16cid:durableId="1208030775">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F7E"/>
    <w:rsid w:val="00000B1A"/>
    <w:rsid w:val="0000217A"/>
    <w:rsid w:val="00015226"/>
    <w:rsid w:val="00027DE2"/>
    <w:rsid w:val="000334D9"/>
    <w:rsid w:val="0004601D"/>
    <w:rsid w:val="00054094"/>
    <w:rsid w:val="00062444"/>
    <w:rsid w:val="00082DEF"/>
    <w:rsid w:val="00085457"/>
    <w:rsid w:val="000931EA"/>
    <w:rsid w:val="000C687F"/>
    <w:rsid w:val="000C6E39"/>
    <w:rsid w:val="000D108E"/>
    <w:rsid w:val="000E4A71"/>
    <w:rsid w:val="000F33EC"/>
    <w:rsid w:val="000F388C"/>
    <w:rsid w:val="001020FC"/>
    <w:rsid w:val="001118A6"/>
    <w:rsid w:val="00117D08"/>
    <w:rsid w:val="001321CF"/>
    <w:rsid w:val="00133EB0"/>
    <w:rsid w:val="001422E7"/>
    <w:rsid w:val="00143AE0"/>
    <w:rsid w:val="00144319"/>
    <w:rsid w:val="00156FEB"/>
    <w:rsid w:val="00164174"/>
    <w:rsid w:val="00174F6E"/>
    <w:rsid w:val="00181B0A"/>
    <w:rsid w:val="00182452"/>
    <w:rsid w:val="00182623"/>
    <w:rsid w:val="00183869"/>
    <w:rsid w:val="001874DC"/>
    <w:rsid w:val="00192E02"/>
    <w:rsid w:val="001B00B7"/>
    <w:rsid w:val="001C200A"/>
    <w:rsid w:val="001D38A7"/>
    <w:rsid w:val="001D5FF6"/>
    <w:rsid w:val="001E2059"/>
    <w:rsid w:val="001E2286"/>
    <w:rsid w:val="001E291F"/>
    <w:rsid w:val="001E62F1"/>
    <w:rsid w:val="001F10B8"/>
    <w:rsid w:val="001F3C0D"/>
    <w:rsid w:val="00212521"/>
    <w:rsid w:val="00213CB9"/>
    <w:rsid w:val="00260C4C"/>
    <w:rsid w:val="00270DC3"/>
    <w:rsid w:val="00273263"/>
    <w:rsid w:val="00273A63"/>
    <w:rsid w:val="002A129E"/>
    <w:rsid w:val="002A72C9"/>
    <w:rsid w:val="002D0213"/>
    <w:rsid w:val="002D12D5"/>
    <w:rsid w:val="002D4BF9"/>
    <w:rsid w:val="002D6210"/>
    <w:rsid w:val="002E4146"/>
    <w:rsid w:val="002F576E"/>
    <w:rsid w:val="003064B8"/>
    <w:rsid w:val="003203FB"/>
    <w:rsid w:val="003214AC"/>
    <w:rsid w:val="0032577F"/>
    <w:rsid w:val="00330BF6"/>
    <w:rsid w:val="003346FF"/>
    <w:rsid w:val="0035287D"/>
    <w:rsid w:val="00353C6F"/>
    <w:rsid w:val="003550ED"/>
    <w:rsid w:val="00361BDD"/>
    <w:rsid w:val="0036410D"/>
    <w:rsid w:val="00383F68"/>
    <w:rsid w:val="00385C07"/>
    <w:rsid w:val="003921AB"/>
    <w:rsid w:val="00392F29"/>
    <w:rsid w:val="003942A6"/>
    <w:rsid w:val="003B4FFB"/>
    <w:rsid w:val="003B678D"/>
    <w:rsid w:val="003C689B"/>
    <w:rsid w:val="003D0F9E"/>
    <w:rsid w:val="003F04DD"/>
    <w:rsid w:val="003F5C13"/>
    <w:rsid w:val="003F71A7"/>
    <w:rsid w:val="0040171C"/>
    <w:rsid w:val="004022FA"/>
    <w:rsid w:val="00406209"/>
    <w:rsid w:val="00407A86"/>
    <w:rsid w:val="00414BCE"/>
    <w:rsid w:val="004248AF"/>
    <w:rsid w:val="00434CA4"/>
    <w:rsid w:val="00441C63"/>
    <w:rsid w:val="00452CE6"/>
    <w:rsid w:val="00452D32"/>
    <w:rsid w:val="004642DC"/>
    <w:rsid w:val="00467952"/>
    <w:rsid w:val="004705B6"/>
    <w:rsid w:val="00494005"/>
    <w:rsid w:val="004A2312"/>
    <w:rsid w:val="004B767B"/>
    <w:rsid w:val="004C1919"/>
    <w:rsid w:val="004C2847"/>
    <w:rsid w:val="004C56C9"/>
    <w:rsid w:val="004D1808"/>
    <w:rsid w:val="004D7913"/>
    <w:rsid w:val="004E58F3"/>
    <w:rsid w:val="004E71AA"/>
    <w:rsid w:val="00511B78"/>
    <w:rsid w:val="00513E66"/>
    <w:rsid w:val="005153B3"/>
    <w:rsid w:val="00517000"/>
    <w:rsid w:val="0052307B"/>
    <w:rsid w:val="00532126"/>
    <w:rsid w:val="0053369A"/>
    <w:rsid w:val="00534E04"/>
    <w:rsid w:val="005358EF"/>
    <w:rsid w:val="0053715E"/>
    <w:rsid w:val="00540733"/>
    <w:rsid w:val="00543604"/>
    <w:rsid w:val="00552869"/>
    <w:rsid w:val="00552DAC"/>
    <w:rsid w:val="00553BD6"/>
    <w:rsid w:val="0055668A"/>
    <w:rsid w:val="005703FB"/>
    <w:rsid w:val="00577288"/>
    <w:rsid w:val="00585177"/>
    <w:rsid w:val="005A6F87"/>
    <w:rsid w:val="005B107A"/>
    <w:rsid w:val="005B423B"/>
    <w:rsid w:val="005B444D"/>
    <w:rsid w:val="005B5416"/>
    <w:rsid w:val="005C0A04"/>
    <w:rsid w:val="005C0EB4"/>
    <w:rsid w:val="005C206D"/>
    <w:rsid w:val="005C7DFF"/>
    <w:rsid w:val="005E3088"/>
    <w:rsid w:val="005E32B3"/>
    <w:rsid w:val="005E45FA"/>
    <w:rsid w:val="005E5019"/>
    <w:rsid w:val="005F0738"/>
    <w:rsid w:val="006015CC"/>
    <w:rsid w:val="0060366F"/>
    <w:rsid w:val="00605871"/>
    <w:rsid w:val="0061129E"/>
    <w:rsid w:val="00627031"/>
    <w:rsid w:val="00632342"/>
    <w:rsid w:val="0063284B"/>
    <w:rsid w:val="0064306D"/>
    <w:rsid w:val="006633B1"/>
    <w:rsid w:val="006725B6"/>
    <w:rsid w:val="00681B7E"/>
    <w:rsid w:val="00682473"/>
    <w:rsid w:val="006831CA"/>
    <w:rsid w:val="006861A6"/>
    <w:rsid w:val="00691210"/>
    <w:rsid w:val="00694185"/>
    <w:rsid w:val="006975F0"/>
    <w:rsid w:val="006A47F2"/>
    <w:rsid w:val="006B7D21"/>
    <w:rsid w:val="006D0809"/>
    <w:rsid w:val="006D21C6"/>
    <w:rsid w:val="006E4759"/>
    <w:rsid w:val="00702A2F"/>
    <w:rsid w:val="00703825"/>
    <w:rsid w:val="00705625"/>
    <w:rsid w:val="00706ABE"/>
    <w:rsid w:val="00723DC5"/>
    <w:rsid w:val="007330D7"/>
    <w:rsid w:val="00736701"/>
    <w:rsid w:val="00746F25"/>
    <w:rsid w:val="00747CE6"/>
    <w:rsid w:val="00750007"/>
    <w:rsid w:val="00754974"/>
    <w:rsid w:val="007573CA"/>
    <w:rsid w:val="00760BAA"/>
    <w:rsid w:val="007642FB"/>
    <w:rsid w:val="00764E7D"/>
    <w:rsid w:val="00772FA0"/>
    <w:rsid w:val="00775314"/>
    <w:rsid w:val="00782388"/>
    <w:rsid w:val="007A0BA9"/>
    <w:rsid w:val="007C69BD"/>
    <w:rsid w:val="007D462A"/>
    <w:rsid w:val="007D6015"/>
    <w:rsid w:val="007E0D1E"/>
    <w:rsid w:val="007E2A65"/>
    <w:rsid w:val="007E57CD"/>
    <w:rsid w:val="007E5C2F"/>
    <w:rsid w:val="007F1DB8"/>
    <w:rsid w:val="007F4E0C"/>
    <w:rsid w:val="007F7F7E"/>
    <w:rsid w:val="00803285"/>
    <w:rsid w:val="008126A5"/>
    <w:rsid w:val="008148D2"/>
    <w:rsid w:val="00814934"/>
    <w:rsid w:val="00814AE5"/>
    <w:rsid w:val="00821286"/>
    <w:rsid w:val="008305CE"/>
    <w:rsid w:val="008337E4"/>
    <w:rsid w:val="00840B64"/>
    <w:rsid w:val="008445CE"/>
    <w:rsid w:val="008568CC"/>
    <w:rsid w:val="00862624"/>
    <w:rsid w:val="00864649"/>
    <w:rsid w:val="00866B2D"/>
    <w:rsid w:val="00883E83"/>
    <w:rsid w:val="00885A50"/>
    <w:rsid w:val="0089061D"/>
    <w:rsid w:val="00892450"/>
    <w:rsid w:val="00896C53"/>
    <w:rsid w:val="008A1D83"/>
    <w:rsid w:val="008A7889"/>
    <w:rsid w:val="008C122D"/>
    <w:rsid w:val="008C3E3B"/>
    <w:rsid w:val="008E1947"/>
    <w:rsid w:val="008F6949"/>
    <w:rsid w:val="00911C2E"/>
    <w:rsid w:val="009122F2"/>
    <w:rsid w:val="00925BDB"/>
    <w:rsid w:val="00935461"/>
    <w:rsid w:val="00937A87"/>
    <w:rsid w:val="00942712"/>
    <w:rsid w:val="0094448F"/>
    <w:rsid w:val="00954ABF"/>
    <w:rsid w:val="00964AB9"/>
    <w:rsid w:val="00971846"/>
    <w:rsid w:val="00974BF7"/>
    <w:rsid w:val="00975FCC"/>
    <w:rsid w:val="00984E17"/>
    <w:rsid w:val="009B13B9"/>
    <w:rsid w:val="009B1AAB"/>
    <w:rsid w:val="009C3632"/>
    <w:rsid w:val="009C6BFD"/>
    <w:rsid w:val="009D3EE1"/>
    <w:rsid w:val="00A04C15"/>
    <w:rsid w:val="00A10A46"/>
    <w:rsid w:val="00A10CFB"/>
    <w:rsid w:val="00A11EEB"/>
    <w:rsid w:val="00A15801"/>
    <w:rsid w:val="00A21AB1"/>
    <w:rsid w:val="00A25D4A"/>
    <w:rsid w:val="00A32234"/>
    <w:rsid w:val="00A37C8E"/>
    <w:rsid w:val="00A43DF1"/>
    <w:rsid w:val="00A64F5C"/>
    <w:rsid w:val="00A720CC"/>
    <w:rsid w:val="00A82400"/>
    <w:rsid w:val="00A850BB"/>
    <w:rsid w:val="00AA68F1"/>
    <w:rsid w:val="00AB1AF5"/>
    <w:rsid w:val="00AB419C"/>
    <w:rsid w:val="00AB5F62"/>
    <w:rsid w:val="00AC5EB0"/>
    <w:rsid w:val="00AC6405"/>
    <w:rsid w:val="00AC6BF6"/>
    <w:rsid w:val="00AD2946"/>
    <w:rsid w:val="00AD3547"/>
    <w:rsid w:val="00AF1694"/>
    <w:rsid w:val="00B14B50"/>
    <w:rsid w:val="00B15F06"/>
    <w:rsid w:val="00B16B59"/>
    <w:rsid w:val="00B16E08"/>
    <w:rsid w:val="00B351C4"/>
    <w:rsid w:val="00B36D09"/>
    <w:rsid w:val="00B42281"/>
    <w:rsid w:val="00B51C72"/>
    <w:rsid w:val="00B5679B"/>
    <w:rsid w:val="00B66B48"/>
    <w:rsid w:val="00B67BAE"/>
    <w:rsid w:val="00B73609"/>
    <w:rsid w:val="00B91888"/>
    <w:rsid w:val="00BA03B2"/>
    <w:rsid w:val="00BA45AA"/>
    <w:rsid w:val="00BA53B8"/>
    <w:rsid w:val="00BB503D"/>
    <w:rsid w:val="00BB7EDA"/>
    <w:rsid w:val="00BC13D7"/>
    <w:rsid w:val="00BC71A3"/>
    <w:rsid w:val="00BD05FF"/>
    <w:rsid w:val="00BD1766"/>
    <w:rsid w:val="00BD4C71"/>
    <w:rsid w:val="00BF20D5"/>
    <w:rsid w:val="00C0504B"/>
    <w:rsid w:val="00C064D7"/>
    <w:rsid w:val="00C103DA"/>
    <w:rsid w:val="00C160E4"/>
    <w:rsid w:val="00C17825"/>
    <w:rsid w:val="00C235D3"/>
    <w:rsid w:val="00C23A5D"/>
    <w:rsid w:val="00C23ED4"/>
    <w:rsid w:val="00C33C88"/>
    <w:rsid w:val="00C373DB"/>
    <w:rsid w:val="00C37511"/>
    <w:rsid w:val="00C449F0"/>
    <w:rsid w:val="00C630FF"/>
    <w:rsid w:val="00C77ECD"/>
    <w:rsid w:val="00CA51B1"/>
    <w:rsid w:val="00CB12EB"/>
    <w:rsid w:val="00CD1C4D"/>
    <w:rsid w:val="00CD4E60"/>
    <w:rsid w:val="00D110C8"/>
    <w:rsid w:val="00D122C6"/>
    <w:rsid w:val="00D261C6"/>
    <w:rsid w:val="00D347C9"/>
    <w:rsid w:val="00D4150F"/>
    <w:rsid w:val="00D45EBF"/>
    <w:rsid w:val="00D524F5"/>
    <w:rsid w:val="00D6133D"/>
    <w:rsid w:val="00D65D40"/>
    <w:rsid w:val="00D81407"/>
    <w:rsid w:val="00D84227"/>
    <w:rsid w:val="00D85E90"/>
    <w:rsid w:val="00D90A43"/>
    <w:rsid w:val="00DA2725"/>
    <w:rsid w:val="00DB3A7F"/>
    <w:rsid w:val="00DD1D2A"/>
    <w:rsid w:val="00DD45E9"/>
    <w:rsid w:val="00DE1222"/>
    <w:rsid w:val="00E0666B"/>
    <w:rsid w:val="00E11809"/>
    <w:rsid w:val="00E235BD"/>
    <w:rsid w:val="00E24C69"/>
    <w:rsid w:val="00E264AB"/>
    <w:rsid w:val="00E47AF8"/>
    <w:rsid w:val="00E52EA9"/>
    <w:rsid w:val="00E60FAF"/>
    <w:rsid w:val="00E66124"/>
    <w:rsid w:val="00EA23C8"/>
    <w:rsid w:val="00EA2837"/>
    <w:rsid w:val="00EA3C39"/>
    <w:rsid w:val="00EB7B60"/>
    <w:rsid w:val="00EC00E0"/>
    <w:rsid w:val="00EC6975"/>
    <w:rsid w:val="00ED3728"/>
    <w:rsid w:val="00EE2F0D"/>
    <w:rsid w:val="00EF17E5"/>
    <w:rsid w:val="00EF2A9D"/>
    <w:rsid w:val="00F15BB0"/>
    <w:rsid w:val="00F33ADA"/>
    <w:rsid w:val="00F34AE9"/>
    <w:rsid w:val="00F510F4"/>
    <w:rsid w:val="00F52403"/>
    <w:rsid w:val="00F529C5"/>
    <w:rsid w:val="00F64DCF"/>
    <w:rsid w:val="00F6555F"/>
    <w:rsid w:val="00F84137"/>
    <w:rsid w:val="00F90485"/>
    <w:rsid w:val="00F93DBB"/>
    <w:rsid w:val="00FA18F3"/>
    <w:rsid w:val="00FC5524"/>
    <w:rsid w:val="00FD1654"/>
    <w:rsid w:val="00FD48AE"/>
    <w:rsid w:val="00FD5CFA"/>
    <w:rsid w:val="00FE3346"/>
    <w:rsid w:val="00FF38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93AF4"/>
  <w15:docId w15:val="{2E5E35EA-481B-4409-A651-3AA3433EF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C0504B"/>
    <w:rPr>
      <w:rFonts w:cs="Arial Unicode MS"/>
      <w:color w:val="000000"/>
      <w:sz w:val="24"/>
      <w:szCs w:val="24"/>
      <w:u w:color="000000"/>
    </w:rPr>
  </w:style>
  <w:style w:type="paragraph" w:styleId="Nagwek1">
    <w:name w:val="heading 1"/>
    <w:next w:val="Normalny"/>
    <w:rsid w:val="00C0504B"/>
    <w:pPr>
      <w:keepNext/>
      <w:keepLines/>
      <w:spacing w:before="240"/>
      <w:outlineLvl w:val="0"/>
    </w:pPr>
    <w:rPr>
      <w:rFonts w:ascii="Helvetica" w:hAnsi="Helvetica" w:cs="Arial Unicode MS"/>
      <w:color w:val="2F759E"/>
      <w:sz w:val="32"/>
      <w:szCs w:val="32"/>
      <w:u w:color="2F759E"/>
      <w:lang w:val="en-US"/>
    </w:rPr>
  </w:style>
  <w:style w:type="paragraph" w:styleId="Nagwek2">
    <w:name w:val="heading 2"/>
    <w:next w:val="Normalny"/>
    <w:rsid w:val="00C0504B"/>
    <w:pPr>
      <w:keepNext/>
      <w:keepLines/>
      <w:spacing w:before="40"/>
      <w:outlineLvl w:val="1"/>
    </w:pPr>
    <w:rPr>
      <w:rFonts w:ascii="Helvetica" w:hAnsi="Helvetica" w:cs="Arial Unicode MS"/>
      <w:color w:val="2F759E"/>
      <w:sz w:val="26"/>
      <w:szCs w:val="26"/>
      <w:u w:color="2F759E"/>
      <w:lang w:val="en-US"/>
    </w:rPr>
  </w:style>
  <w:style w:type="paragraph" w:styleId="Nagwek3">
    <w:name w:val="heading 3"/>
    <w:basedOn w:val="Normalny"/>
    <w:next w:val="Normalny"/>
    <w:link w:val="Nagwek3Znak"/>
    <w:uiPriority w:val="9"/>
    <w:unhideWhenUsed/>
    <w:qFormat/>
    <w:rsid w:val="00E0666B"/>
    <w:pPr>
      <w:keepNext/>
      <w:keepLines/>
      <w:spacing w:before="40"/>
      <w:outlineLvl w:val="2"/>
    </w:pPr>
    <w:rPr>
      <w:rFonts w:asciiTheme="majorHAnsi" w:eastAsiaTheme="majorEastAsia" w:hAnsiTheme="majorHAnsi" w:cstheme="majorBidi"/>
      <w:color w:val="1F4E69"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0504B"/>
    <w:rPr>
      <w:u w:val="single"/>
    </w:rPr>
  </w:style>
  <w:style w:type="table" w:customStyle="1" w:styleId="TableNormal">
    <w:name w:val="Table Normal"/>
    <w:rsid w:val="00C0504B"/>
    <w:tblPr>
      <w:tblInd w:w="0" w:type="dxa"/>
      <w:tblCellMar>
        <w:top w:w="0" w:type="dxa"/>
        <w:left w:w="0" w:type="dxa"/>
        <w:bottom w:w="0" w:type="dxa"/>
        <w:right w:w="0" w:type="dxa"/>
      </w:tblCellMar>
    </w:tblPr>
  </w:style>
  <w:style w:type="paragraph" w:customStyle="1" w:styleId="Nagwekistopka">
    <w:name w:val="Nagłówek i stopka"/>
    <w:rsid w:val="00C0504B"/>
    <w:pPr>
      <w:tabs>
        <w:tab w:val="right" w:pos="9020"/>
      </w:tabs>
    </w:pPr>
    <w:rPr>
      <w:rFonts w:ascii="Helvetica" w:hAnsi="Helvetica" w:cs="Arial Unicode MS"/>
      <w:color w:val="000000"/>
      <w:sz w:val="24"/>
      <w:szCs w:val="24"/>
    </w:rPr>
  </w:style>
  <w:style w:type="paragraph" w:customStyle="1" w:styleId="TreA">
    <w:name w:val="Treść A"/>
    <w:rsid w:val="00C0504B"/>
    <w:rPr>
      <w:rFonts w:ascii="Helvetica" w:hAnsi="Helvetica" w:cs="Arial Unicode MS"/>
      <w:color w:val="000000"/>
      <w:sz w:val="22"/>
      <w:szCs w:val="22"/>
      <w:u w:color="000000"/>
    </w:rPr>
  </w:style>
  <w:style w:type="character" w:customStyle="1" w:styleId="xbe">
    <w:name w:val="_xbe"/>
    <w:rsid w:val="00C0504B"/>
  </w:style>
  <w:style w:type="paragraph" w:styleId="Bezodstpw">
    <w:name w:val="No Spacing"/>
    <w:uiPriority w:val="1"/>
    <w:qFormat/>
    <w:rsid w:val="00C0504B"/>
    <w:rPr>
      <w:rFonts w:cs="Arial Unicode MS"/>
      <w:color w:val="000000"/>
      <w:sz w:val="24"/>
      <w:szCs w:val="24"/>
      <w:u w:color="000000"/>
      <w:lang w:val="en-US"/>
    </w:rPr>
  </w:style>
  <w:style w:type="character" w:customStyle="1" w:styleId="Hyperlink0">
    <w:name w:val="Hyperlink.0"/>
    <w:basedOn w:val="xbe"/>
    <w:rsid w:val="00C0504B"/>
    <w:rPr>
      <w:color w:val="000000"/>
      <w:u w:color="000000"/>
    </w:rPr>
  </w:style>
  <w:style w:type="paragraph" w:customStyle="1" w:styleId="Domylne">
    <w:name w:val="Domyślne"/>
    <w:rsid w:val="00C0504B"/>
    <w:rPr>
      <w:rFonts w:ascii="Helvetica" w:eastAsia="Helvetica" w:hAnsi="Helvetica" w:cs="Helvetica"/>
      <w:color w:val="000000"/>
      <w:sz w:val="22"/>
      <w:szCs w:val="22"/>
    </w:rPr>
  </w:style>
  <w:style w:type="character" w:customStyle="1" w:styleId="cze">
    <w:name w:val="Łącze"/>
    <w:rsid w:val="00C0504B"/>
    <w:rPr>
      <w:color w:val="0000FF"/>
      <w:u w:val="single" w:color="0000FF"/>
    </w:rPr>
  </w:style>
  <w:style w:type="character" w:customStyle="1" w:styleId="Hyperlink1">
    <w:name w:val="Hyperlink.1"/>
    <w:basedOn w:val="cze"/>
    <w:rsid w:val="00C0504B"/>
    <w:rPr>
      <w:color w:val="0000FF"/>
      <w:sz w:val="24"/>
      <w:szCs w:val="24"/>
      <w:u w:val="single" w:color="0000FF"/>
    </w:rPr>
  </w:style>
  <w:style w:type="paragraph" w:styleId="Akapitzlist">
    <w:name w:val="List Paragraph"/>
    <w:uiPriority w:val="34"/>
    <w:qFormat/>
    <w:rsid w:val="00C0504B"/>
    <w:pPr>
      <w:spacing w:after="52" w:line="268" w:lineRule="auto"/>
      <w:ind w:left="720" w:right="55" w:hanging="10"/>
      <w:jc w:val="both"/>
    </w:pPr>
    <w:rPr>
      <w:rFonts w:cs="Arial Unicode MS"/>
      <w:color w:val="000000"/>
      <w:sz w:val="24"/>
      <w:szCs w:val="24"/>
      <w:u w:color="000000"/>
    </w:rPr>
  </w:style>
  <w:style w:type="numbering" w:customStyle="1" w:styleId="Zaimportowanystyl1">
    <w:name w:val="Zaimportowany styl 1"/>
    <w:rsid w:val="00C0504B"/>
    <w:pPr>
      <w:numPr>
        <w:numId w:val="1"/>
      </w:numPr>
    </w:pPr>
  </w:style>
  <w:style w:type="paragraph" w:customStyle="1" w:styleId="Textbody">
    <w:name w:val="Text body"/>
    <w:rsid w:val="00C0504B"/>
    <w:pPr>
      <w:widowControl w:val="0"/>
      <w:suppressAutoHyphens/>
      <w:spacing w:after="120"/>
    </w:pPr>
    <w:rPr>
      <w:rFonts w:cs="Arial Unicode MS"/>
      <w:color w:val="000000"/>
      <w:kern w:val="3"/>
      <w:sz w:val="24"/>
      <w:szCs w:val="24"/>
      <w:u w:color="000000"/>
    </w:rPr>
  </w:style>
  <w:style w:type="numbering" w:customStyle="1" w:styleId="Zaimportowanystyl2">
    <w:name w:val="Zaimportowany styl 2"/>
    <w:rsid w:val="00C0504B"/>
    <w:pPr>
      <w:numPr>
        <w:numId w:val="3"/>
      </w:numPr>
    </w:pPr>
  </w:style>
  <w:style w:type="character" w:customStyle="1" w:styleId="Hyperlink2">
    <w:name w:val="Hyperlink.2"/>
    <w:basedOn w:val="cze"/>
    <w:rsid w:val="00C0504B"/>
    <w:rPr>
      <w:color w:val="000000"/>
      <w:u w:val="single" w:color="000000"/>
    </w:rPr>
  </w:style>
  <w:style w:type="numbering" w:customStyle="1" w:styleId="Zaimportowanystyl3">
    <w:name w:val="Zaimportowany styl 3"/>
    <w:rsid w:val="00C0504B"/>
    <w:pPr>
      <w:numPr>
        <w:numId w:val="4"/>
      </w:numPr>
    </w:pPr>
  </w:style>
  <w:style w:type="numbering" w:customStyle="1" w:styleId="Zaimportowanystyl4">
    <w:name w:val="Zaimportowany styl 4"/>
    <w:rsid w:val="00C0504B"/>
    <w:pPr>
      <w:numPr>
        <w:numId w:val="6"/>
      </w:numPr>
    </w:pPr>
  </w:style>
  <w:style w:type="numbering" w:customStyle="1" w:styleId="Kreski">
    <w:name w:val="Kreski"/>
    <w:rsid w:val="00C0504B"/>
    <w:pPr>
      <w:numPr>
        <w:numId w:val="8"/>
      </w:numPr>
    </w:pPr>
  </w:style>
  <w:style w:type="paragraph" w:styleId="Tekstkomentarza">
    <w:name w:val="annotation text"/>
    <w:basedOn w:val="Normalny"/>
    <w:link w:val="TekstkomentarzaZnak"/>
    <w:uiPriority w:val="99"/>
    <w:semiHidden/>
    <w:unhideWhenUsed/>
    <w:rsid w:val="00C0504B"/>
    <w:rPr>
      <w:sz w:val="20"/>
      <w:szCs w:val="20"/>
    </w:rPr>
  </w:style>
  <w:style w:type="character" w:customStyle="1" w:styleId="TekstkomentarzaZnak">
    <w:name w:val="Tekst komentarza Znak"/>
    <w:basedOn w:val="Domylnaczcionkaakapitu"/>
    <w:link w:val="Tekstkomentarza"/>
    <w:uiPriority w:val="99"/>
    <w:semiHidden/>
    <w:rsid w:val="00C0504B"/>
    <w:rPr>
      <w:rFonts w:cs="Arial Unicode MS"/>
      <w:color w:val="000000"/>
      <w:u w:color="000000"/>
      <w:lang w:val="en-US"/>
    </w:rPr>
  </w:style>
  <w:style w:type="character" w:styleId="Odwoaniedokomentarza">
    <w:name w:val="annotation reference"/>
    <w:basedOn w:val="Domylnaczcionkaakapitu"/>
    <w:uiPriority w:val="99"/>
    <w:semiHidden/>
    <w:unhideWhenUsed/>
    <w:rsid w:val="00C0504B"/>
    <w:rPr>
      <w:sz w:val="16"/>
      <w:szCs w:val="16"/>
    </w:rPr>
  </w:style>
  <w:style w:type="paragraph" w:styleId="Tekstdymka">
    <w:name w:val="Balloon Text"/>
    <w:basedOn w:val="Normalny"/>
    <w:link w:val="TekstdymkaZnak"/>
    <w:uiPriority w:val="99"/>
    <w:semiHidden/>
    <w:unhideWhenUsed/>
    <w:rsid w:val="00A04C15"/>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4C15"/>
    <w:rPr>
      <w:rFonts w:ascii="Segoe UI" w:hAnsi="Segoe UI" w:cs="Segoe UI"/>
      <w:color w:val="000000"/>
      <w:sz w:val="18"/>
      <w:szCs w:val="18"/>
      <w:u w:color="000000"/>
      <w:lang w:val="en-US"/>
    </w:rPr>
  </w:style>
  <w:style w:type="paragraph" w:styleId="Nagwek">
    <w:name w:val="header"/>
    <w:basedOn w:val="Normalny"/>
    <w:link w:val="NagwekZnak"/>
    <w:uiPriority w:val="99"/>
    <w:unhideWhenUsed/>
    <w:rsid w:val="00A04C15"/>
    <w:pPr>
      <w:tabs>
        <w:tab w:val="center" w:pos="4536"/>
        <w:tab w:val="right" w:pos="9072"/>
      </w:tabs>
    </w:pPr>
  </w:style>
  <w:style w:type="character" w:customStyle="1" w:styleId="NagwekZnak">
    <w:name w:val="Nagłówek Znak"/>
    <w:basedOn w:val="Domylnaczcionkaakapitu"/>
    <w:link w:val="Nagwek"/>
    <w:uiPriority w:val="99"/>
    <w:rsid w:val="00A04C15"/>
    <w:rPr>
      <w:rFonts w:cs="Arial Unicode MS"/>
      <w:color w:val="000000"/>
      <w:sz w:val="24"/>
      <w:szCs w:val="24"/>
      <w:u w:color="000000"/>
      <w:lang w:val="en-US"/>
    </w:rPr>
  </w:style>
  <w:style w:type="paragraph" w:styleId="Stopka">
    <w:name w:val="footer"/>
    <w:basedOn w:val="Normalny"/>
    <w:link w:val="StopkaZnak"/>
    <w:uiPriority w:val="99"/>
    <w:unhideWhenUsed/>
    <w:rsid w:val="00A04C15"/>
    <w:pPr>
      <w:tabs>
        <w:tab w:val="center" w:pos="4536"/>
        <w:tab w:val="right" w:pos="9072"/>
      </w:tabs>
    </w:pPr>
  </w:style>
  <w:style w:type="character" w:customStyle="1" w:styleId="StopkaZnak">
    <w:name w:val="Stopka Znak"/>
    <w:basedOn w:val="Domylnaczcionkaakapitu"/>
    <w:link w:val="Stopka"/>
    <w:uiPriority w:val="99"/>
    <w:rsid w:val="00A04C15"/>
    <w:rPr>
      <w:rFonts w:cs="Arial Unicode MS"/>
      <w:color w:val="000000"/>
      <w:sz w:val="24"/>
      <w:szCs w:val="24"/>
      <w:u w:color="000000"/>
      <w:lang w:val="en-US"/>
    </w:rPr>
  </w:style>
  <w:style w:type="character" w:customStyle="1" w:styleId="Brak">
    <w:name w:val="Brak"/>
    <w:rsid w:val="00164174"/>
  </w:style>
  <w:style w:type="table" w:styleId="Tabela-Siatka">
    <w:name w:val="Table Grid"/>
    <w:basedOn w:val="Standardowy"/>
    <w:rsid w:val="0053715E"/>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zmianka1">
    <w:name w:val="Wzmianka1"/>
    <w:basedOn w:val="Domylnaczcionkaakapitu"/>
    <w:uiPriority w:val="99"/>
    <w:semiHidden/>
    <w:unhideWhenUsed/>
    <w:rsid w:val="00F84137"/>
    <w:rPr>
      <w:color w:val="2B579A"/>
      <w:shd w:val="clear" w:color="auto" w:fill="E6E6E6"/>
    </w:rPr>
  </w:style>
  <w:style w:type="paragraph" w:styleId="Tematkomentarza">
    <w:name w:val="annotation subject"/>
    <w:basedOn w:val="Tekstkomentarza"/>
    <w:next w:val="Tekstkomentarza"/>
    <w:link w:val="TematkomentarzaZnak"/>
    <w:uiPriority w:val="99"/>
    <w:semiHidden/>
    <w:unhideWhenUsed/>
    <w:rsid w:val="000334D9"/>
    <w:rPr>
      <w:b/>
      <w:bCs/>
    </w:rPr>
  </w:style>
  <w:style w:type="character" w:customStyle="1" w:styleId="TematkomentarzaZnak">
    <w:name w:val="Temat komentarza Znak"/>
    <w:basedOn w:val="TekstkomentarzaZnak"/>
    <w:link w:val="Tematkomentarza"/>
    <w:uiPriority w:val="99"/>
    <w:semiHidden/>
    <w:rsid w:val="000334D9"/>
    <w:rPr>
      <w:rFonts w:cs="Arial Unicode MS"/>
      <w:b/>
      <w:bCs/>
      <w:color w:val="000000"/>
      <w:u w:color="000000"/>
      <w:lang w:val="en-US"/>
    </w:rPr>
  </w:style>
  <w:style w:type="character" w:styleId="Pogrubienie">
    <w:name w:val="Strong"/>
    <w:basedOn w:val="Domylnaczcionkaakapitu"/>
    <w:uiPriority w:val="22"/>
    <w:qFormat/>
    <w:rsid w:val="00864649"/>
    <w:rPr>
      <w:b/>
      <w:bCs/>
    </w:rPr>
  </w:style>
  <w:style w:type="character" w:customStyle="1" w:styleId="Nierozpoznanawzmianka1">
    <w:name w:val="Nierozpoznana wzmianka1"/>
    <w:basedOn w:val="Domylnaczcionkaakapitu"/>
    <w:uiPriority w:val="99"/>
    <w:semiHidden/>
    <w:unhideWhenUsed/>
    <w:rsid w:val="00E11809"/>
    <w:rPr>
      <w:color w:val="808080"/>
      <w:shd w:val="clear" w:color="auto" w:fill="E6E6E6"/>
    </w:rPr>
  </w:style>
  <w:style w:type="character" w:customStyle="1" w:styleId="Nagwek3Znak">
    <w:name w:val="Nagłówek 3 Znak"/>
    <w:basedOn w:val="Domylnaczcionkaakapitu"/>
    <w:link w:val="Nagwek3"/>
    <w:uiPriority w:val="9"/>
    <w:rsid w:val="00E0666B"/>
    <w:rPr>
      <w:rFonts w:asciiTheme="majorHAnsi" w:eastAsiaTheme="majorEastAsia" w:hAnsiTheme="majorHAnsi" w:cstheme="majorBidi"/>
      <w:color w:val="1F4E69" w:themeColor="accent1" w:themeShade="7F"/>
      <w:sz w:val="24"/>
      <w:szCs w:val="24"/>
      <w:u w:color="000000"/>
    </w:rPr>
  </w:style>
  <w:style w:type="paragraph" w:styleId="Podtytu">
    <w:name w:val="Subtitle"/>
    <w:basedOn w:val="Normalny"/>
    <w:next w:val="Normalny"/>
    <w:link w:val="PodtytuZnak"/>
    <w:uiPriority w:val="11"/>
    <w:qFormat/>
    <w:rsid w:val="00E0666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E0666B"/>
    <w:rPr>
      <w:rFonts w:asciiTheme="minorHAnsi" w:eastAsiaTheme="minorEastAsia" w:hAnsiTheme="minorHAnsi" w:cstheme="minorBidi"/>
      <w:color w:val="5A5A5A" w:themeColor="text1" w:themeTint="A5"/>
      <w:spacing w:val="15"/>
      <w:sz w:val="22"/>
      <w:szCs w:val="22"/>
      <w:u w:color="000000"/>
    </w:rPr>
  </w:style>
  <w:style w:type="character" w:styleId="Wyrnieniedelikatne">
    <w:name w:val="Subtle Emphasis"/>
    <w:basedOn w:val="Domylnaczcionkaakapitu"/>
    <w:uiPriority w:val="19"/>
    <w:qFormat/>
    <w:rsid w:val="00E0666B"/>
    <w:rPr>
      <w:i/>
      <w:iCs/>
      <w:color w:val="404040" w:themeColor="text1" w:themeTint="BF"/>
    </w:rPr>
  </w:style>
  <w:style w:type="character" w:styleId="Nierozpoznanawzmianka">
    <w:name w:val="Unresolved Mention"/>
    <w:basedOn w:val="Domylnaczcionkaakapitu"/>
    <w:uiPriority w:val="99"/>
    <w:semiHidden/>
    <w:unhideWhenUsed/>
    <w:rsid w:val="00EB7B60"/>
    <w:rPr>
      <w:color w:val="605E5C"/>
      <w:shd w:val="clear" w:color="auto" w:fill="E1DFDD"/>
    </w:rPr>
  </w:style>
  <w:style w:type="paragraph" w:customStyle="1" w:styleId="Default">
    <w:name w:val="Default"/>
    <w:rsid w:val="002A129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07854">
      <w:bodyDiv w:val="1"/>
      <w:marLeft w:val="0"/>
      <w:marRight w:val="0"/>
      <w:marTop w:val="0"/>
      <w:marBottom w:val="0"/>
      <w:divBdr>
        <w:top w:val="none" w:sz="0" w:space="0" w:color="auto"/>
        <w:left w:val="none" w:sz="0" w:space="0" w:color="auto"/>
        <w:bottom w:val="none" w:sz="0" w:space="0" w:color="auto"/>
        <w:right w:val="none" w:sz="0" w:space="0" w:color="auto"/>
      </w:divBdr>
    </w:div>
    <w:div w:id="78404270">
      <w:bodyDiv w:val="1"/>
      <w:marLeft w:val="0"/>
      <w:marRight w:val="0"/>
      <w:marTop w:val="0"/>
      <w:marBottom w:val="0"/>
      <w:divBdr>
        <w:top w:val="none" w:sz="0" w:space="0" w:color="auto"/>
        <w:left w:val="none" w:sz="0" w:space="0" w:color="auto"/>
        <w:bottom w:val="none" w:sz="0" w:space="0" w:color="auto"/>
        <w:right w:val="none" w:sz="0" w:space="0" w:color="auto"/>
      </w:divBdr>
    </w:div>
    <w:div w:id="182011915">
      <w:bodyDiv w:val="1"/>
      <w:marLeft w:val="0"/>
      <w:marRight w:val="0"/>
      <w:marTop w:val="0"/>
      <w:marBottom w:val="0"/>
      <w:divBdr>
        <w:top w:val="none" w:sz="0" w:space="0" w:color="auto"/>
        <w:left w:val="none" w:sz="0" w:space="0" w:color="auto"/>
        <w:bottom w:val="none" w:sz="0" w:space="0" w:color="auto"/>
        <w:right w:val="none" w:sz="0" w:space="0" w:color="auto"/>
      </w:divBdr>
    </w:div>
    <w:div w:id="431243594">
      <w:bodyDiv w:val="1"/>
      <w:marLeft w:val="0"/>
      <w:marRight w:val="0"/>
      <w:marTop w:val="0"/>
      <w:marBottom w:val="0"/>
      <w:divBdr>
        <w:top w:val="none" w:sz="0" w:space="0" w:color="auto"/>
        <w:left w:val="none" w:sz="0" w:space="0" w:color="auto"/>
        <w:bottom w:val="none" w:sz="0" w:space="0" w:color="auto"/>
        <w:right w:val="none" w:sz="0" w:space="0" w:color="auto"/>
      </w:divBdr>
    </w:div>
    <w:div w:id="504900695">
      <w:bodyDiv w:val="1"/>
      <w:marLeft w:val="0"/>
      <w:marRight w:val="0"/>
      <w:marTop w:val="0"/>
      <w:marBottom w:val="0"/>
      <w:divBdr>
        <w:top w:val="none" w:sz="0" w:space="0" w:color="auto"/>
        <w:left w:val="none" w:sz="0" w:space="0" w:color="auto"/>
        <w:bottom w:val="none" w:sz="0" w:space="0" w:color="auto"/>
        <w:right w:val="none" w:sz="0" w:space="0" w:color="auto"/>
      </w:divBdr>
    </w:div>
    <w:div w:id="528836858">
      <w:bodyDiv w:val="1"/>
      <w:marLeft w:val="0"/>
      <w:marRight w:val="0"/>
      <w:marTop w:val="0"/>
      <w:marBottom w:val="0"/>
      <w:divBdr>
        <w:top w:val="none" w:sz="0" w:space="0" w:color="auto"/>
        <w:left w:val="none" w:sz="0" w:space="0" w:color="auto"/>
        <w:bottom w:val="none" w:sz="0" w:space="0" w:color="auto"/>
        <w:right w:val="none" w:sz="0" w:space="0" w:color="auto"/>
      </w:divBdr>
    </w:div>
    <w:div w:id="641235833">
      <w:bodyDiv w:val="1"/>
      <w:marLeft w:val="0"/>
      <w:marRight w:val="0"/>
      <w:marTop w:val="0"/>
      <w:marBottom w:val="0"/>
      <w:divBdr>
        <w:top w:val="none" w:sz="0" w:space="0" w:color="auto"/>
        <w:left w:val="none" w:sz="0" w:space="0" w:color="auto"/>
        <w:bottom w:val="none" w:sz="0" w:space="0" w:color="auto"/>
        <w:right w:val="none" w:sz="0" w:space="0" w:color="auto"/>
      </w:divBdr>
    </w:div>
    <w:div w:id="890111292">
      <w:bodyDiv w:val="1"/>
      <w:marLeft w:val="0"/>
      <w:marRight w:val="0"/>
      <w:marTop w:val="0"/>
      <w:marBottom w:val="0"/>
      <w:divBdr>
        <w:top w:val="none" w:sz="0" w:space="0" w:color="auto"/>
        <w:left w:val="none" w:sz="0" w:space="0" w:color="auto"/>
        <w:bottom w:val="none" w:sz="0" w:space="0" w:color="auto"/>
        <w:right w:val="none" w:sz="0" w:space="0" w:color="auto"/>
      </w:divBdr>
    </w:div>
    <w:div w:id="985665168">
      <w:bodyDiv w:val="1"/>
      <w:marLeft w:val="0"/>
      <w:marRight w:val="0"/>
      <w:marTop w:val="0"/>
      <w:marBottom w:val="0"/>
      <w:divBdr>
        <w:top w:val="none" w:sz="0" w:space="0" w:color="auto"/>
        <w:left w:val="none" w:sz="0" w:space="0" w:color="auto"/>
        <w:bottom w:val="none" w:sz="0" w:space="0" w:color="auto"/>
        <w:right w:val="none" w:sz="0" w:space="0" w:color="auto"/>
      </w:divBdr>
    </w:div>
    <w:div w:id="990405885">
      <w:bodyDiv w:val="1"/>
      <w:marLeft w:val="0"/>
      <w:marRight w:val="0"/>
      <w:marTop w:val="0"/>
      <w:marBottom w:val="0"/>
      <w:divBdr>
        <w:top w:val="none" w:sz="0" w:space="0" w:color="auto"/>
        <w:left w:val="none" w:sz="0" w:space="0" w:color="auto"/>
        <w:bottom w:val="none" w:sz="0" w:space="0" w:color="auto"/>
        <w:right w:val="none" w:sz="0" w:space="0" w:color="auto"/>
      </w:divBdr>
    </w:div>
    <w:div w:id="996612713">
      <w:bodyDiv w:val="1"/>
      <w:marLeft w:val="0"/>
      <w:marRight w:val="0"/>
      <w:marTop w:val="0"/>
      <w:marBottom w:val="0"/>
      <w:divBdr>
        <w:top w:val="none" w:sz="0" w:space="0" w:color="auto"/>
        <w:left w:val="none" w:sz="0" w:space="0" w:color="auto"/>
        <w:bottom w:val="none" w:sz="0" w:space="0" w:color="auto"/>
        <w:right w:val="none" w:sz="0" w:space="0" w:color="auto"/>
      </w:divBdr>
    </w:div>
    <w:div w:id="1034041704">
      <w:bodyDiv w:val="1"/>
      <w:marLeft w:val="0"/>
      <w:marRight w:val="0"/>
      <w:marTop w:val="0"/>
      <w:marBottom w:val="0"/>
      <w:divBdr>
        <w:top w:val="none" w:sz="0" w:space="0" w:color="auto"/>
        <w:left w:val="none" w:sz="0" w:space="0" w:color="auto"/>
        <w:bottom w:val="none" w:sz="0" w:space="0" w:color="auto"/>
        <w:right w:val="none" w:sz="0" w:space="0" w:color="auto"/>
      </w:divBdr>
    </w:div>
    <w:div w:id="1104958987">
      <w:bodyDiv w:val="1"/>
      <w:marLeft w:val="0"/>
      <w:marRight w:val="0"/>
      <w:marTop w:val="0"/>
      <w:marBottom w:val="0"/>
      <w:divBdr>
        <w:top w:val="none" w:sz="0" w:space="0" w:color="auto"/>
        <w:left w:val="none" w:sz="0" w:space="0" w:color="auto"/>
        <w:bottom w:val="none" w:sz="0" w:space="0" w:color="auto"/>
        <w:right w:val="none" w:sz="0" w:space="0" w:color="auto"/>
      </w:divBdr>
    </w:div>
    <w:div w:id="1145665370">
      <w:bodyDiv w:val="1"/>
      <w:marLeft w:val="0"/>
      <w:marRight w:val="0"/>
      <w:marTop w:val="0"/>
      <w:marBottom w:val="0"/>
      <w:divBdr>
        <w:top w:val="none" w:sz="0" w:space="0" w:color="auto"/>
        <w:left w:val="none" w:sz="0" w:space="0" w:color="auto"/>
        <w:bottom w:val="none" w:sz="0" w:space="0" w:color="auto"/>
        <w:right w:val="none" w:sz="0" w:space="0" w:color="auto"/>
      </w:divBdr>
    </w:div>
    <w:div w:id="1346246962">
      <w:bodyDiv w:val="1"/>
      <w:marLeft w:val="0"/>
      <w:marRight w:val="0"/>
      <w:marTop w:val="0"/>
      <w:marBottom w:val="0"/>
      <w:divBdr>
        <w:top w:val="none" w:sz="0" w:space="0" w:color="auto"/>
        <w:left w:val="none" w:sz="0" w:space="0" w:color="auto"/>
        <w:bottom w:val="none" w:sz="0" w:space="0" w:color="auto"/>
        <w:right w:val="none" w:sz="0" w:space="0" w:color="auto"/>
      </w:divBdr>
    </w:div>
    <w:div w:id="17569781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fundacjastalegorozwoju.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iuro@fundacjastalegorozwoju.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fundacjastalegorozwoju.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iuro@fundacjastalegorozwoju.pl" TargetMode="External"/><Relationship Id="rId4" Type="http://schemas.openxmlformats.org/officeDocument/2006/relationships/settings" Target="settings.xml"/><Relationship Id="rId9" Type="http://schemas.openxmlformats.org/officeDocument/2006/relationships/hyperlink" Target="mailto:biuro@fundacjastalegorozwoju.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29442-0CB7-4762-89C3-A6BC47240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6378</Words>
  <Characters>38274</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Inventum</dc:creator>
  <cp:lastModifiedBy>Acer</cp:lastModifiedBy>
  <cp:revision>3</cp:revision>
  <cp:lastPrinted>2017-02-16T13:24:00Z</cp:lastPrinted>
  <dcterms:created xsi:type="dcterms:W3CDTF">2024-12-23T07:06:00Z</dcterms:created>
  <dcterms:modified xsi:type="dcterms:W3CDTF">2024-12-23T07:09:00Z</dcterms:modified>
</cp:coreProperties>
</file>