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F93B9F">
      <w:pPr>
        <w:spacing w:line="360" w:lineRule="auto"/>
        <w:jc w:val="both"/>
        <w:rPr>
          <w:rFonts w:ascii="Bahnschrift" w:hAnsi="Bahnschrift" w:eastAsia="Bahnschrift" w:cs="Bahnschrift"/>
          <w:b/>
          <w:smallCaps/>
          <w:sz w:val="20"/>
        </w:rPr>
      </w:pPr>
      <w:r>
        <w:rPr>
          <w:rFonts w:ascii="Bahnschrift" w:hAnsi="Bahnschrift" w:eastAsia="Bahnschrift" w:cs="Bahnschrift"/>
          <w:b/>
        </w:rPr>
        <w:t>Załącznik nr 2 do zapytania ofertowego nr</w:t>
      </w:r>
      <w:r>
        <w:rPr>
          <w:rFonts w:ascii="Bahnschrift" w:hAnsi="Bahnschrift" w:eastAsia="Bahnschrift" w:cs="Bahnschrift"/>
          <w:b/>
          <w:smallCaps/>
        </w:rPr>
        <w:t xml:space="preserve"> 1</w:t>
      </w:r>
      <w:r>
        <w:rPr>
          <w:rFonts w:hint="default" w:ascii="Bahnschrift" w:hAnsi="Bahnschrift" w:eastAsia="Bahnschrift" w:cs="Bahnschrift"/>
          <w:b/>
          <w:smallCaps/>
          <w:lang w:val="pl-PL"/>
        </w:rPr>
        <w:t>a</w:t>
      </w:r>
      <w:r>
        <w:rPr>
          <w:rFonts w:ascii="Bahnschrift" w:hAnsi="Bahnschrift" w:eastAsia="Bahnschrift" w:cs="Bahnschrift"/>
          <w:b/>
          <w:smallCaps/>
        </w:rPr>
        <w:t>/DOR/OWES/2024</w:t>
      </w:r>
      <w:r>
        <w:rPr>
          <w:rFonts w:ascii="Bahnschrift" w:hAnsi="Bahnschrift" w:eastAsia="Bahnschrift" w:cs="Bahnschrift"/>
          <w:b/>
          <w:smallCaps/>
          <w:sz w:val="20"/>
        </w:rPr>
        <w:t xml:space="preserve"> </w:t>
      </w:r>
    </w:p>
    <w:p w14:paraId="59711734">
      <w:pPr>
        <w:jc w:val="both"/>
        <w:rPr>
          <w:rFonts w:ascii="Bahnschrift" w:hAnsi="Bahnschrift" w:eastAsia="Bahnschrift" w:cs="Bahnschrift"/>
        </w:rPr>
      </w:pPr>
    </w:p>
    <w:p w14:paraId="62941AED">
      <w:pPr>
        <w:spacing w:before="0" w:line="240" w:lineRule="auto"/>
        <w:jc w:val="both"/>
        <w:rPr>
          <w:rFonts w:ascii="Bahnschrift" w:hAnsi="Bahnschrift" w:eastAsia="Bahnschrift" w:cs="Bahnschrift"/>
        </w:rPr>
      </w:pPr>
      <w:r>
        <w:rPr>
          <w:rFonts w:ascii="Bahnschrift" w:hAnsi="Bahnschrift" w:eastAsia="Bahnschrift" w:cs="Bahnschrift"/>
        </w:rPr>
        <w:t>…………………………..…………………....…..</w:t>
      </w:r>
      <w:r>
        <w:rPr>
          <w:rFonts w:ascii="Bahnschrift" w:hAnsi="Bahnschrift" w:eastAsia="Bahnschrift" w:cs="Bahnschrift"/>
        </w:rPr>
        <w:tab/>
      </w:r>
      <w:r>
        <w:rPr>
          <w:rFonts w:ascii="Bahnschrift" w:hAnsi="Bahnschrift" w:eastAsia="Bahnschrift" w:cs="Bahnschrift"/>
        </w:rPr>
        <w:tab/>
      </w:r>
      <w:r>
        <w:rPr>
          <w:rFonts w:ascii="Bahnschrift" w:hAnsi="Bahnschrift" w:eastAsia="Bahnschrift" w:cs="Bahnschrift"/>
        </w:rPr>
        <w:tab/>
      </w:r>
      <w:r>
        <w:rPr>
          <w:rFonts w:ascii="Bahnschrift" w:hAnsi="Bahnschrift" w:eastAsia="Bahnschrift" w:cs="Bahnschrift"/>
        </w:rPr>
        <w:tab/>
      </w:r>
      <w:r>
        <w:rPr>
          <w:rFonts w:ascii="Bahnschrift" w:hAnsi="Bahnschrift" w:eastAsia="Bahnschrift" w:cs="Bahnschrift"/>
        </w:rPr>
        <w:tab/>
      </w:r>
      <w:r>
        <w:rPr>
          <w:rFonts w:ascii="Bahnschrift" w:hAnsi="Bahnschrift" w:eastAsia="Bahnschrift" w:cs="Bahnschrift"/>
        </w:rPr>
        <w:tab/>
      </w:r>
      <w:r>
        <w:rPr>
          <w:rFonts w:ascii="Bahnschrift" w:hAnsi="Bahnschrift" w:eastAsia="Bahnschrift" w:cs="Bahnschrift"/>
        </w:rPr>
        <w:t xml:space="preserve">      …………………………..……….</w:t>
      </w:r>
    </w:p>
    <w:p w14:paraId="66D9EBA8">
      <w:pPr>
        <w:spacing w:before="0" w:line="240" w:lineRule="auto"/>
        <w:jc w:val="both"/>
        <w:rPr>
          <w:rFonts w:ascii="Bahnschrift" w:hAnsi="Bahnschrift" w:eastAsia="Bahnschrift" w:cs="Bahnschrift"/>
        </w:rPr>
      </w:pPr>
      <w:r>
        <w:rPr>
          <w:rFonts w:ascii="Bahnschrift" w:hAnsi="Bahnschrift" w:eastAsia="Bahnschrift" w:cs="Bahnschrift"/>
        </w:rPr>
        <w:t xml:space="preserve">(pieczęć nagłówkowa lub </w:t>
      </w:r>
      <w:r>
        <w:rPr>
          <w:rFonts w:ascii="Bahnschrift" w:hAnsi="Bahnschrift" w:eastAsia="Bahnschrift" w:cs="Bahnschrift"/>
        </w:rPr>
        <w:tab/>
      </w:r>
      <w:r>
        <w:rPr>
          <w:rFonts w:ascii="Bahnschrift" w:hAnsi="Bahnschrift" w:eastAsia="Bahnschrift" w:cs="Bahnschrift"/>
        </w:rPr>
        <w:tab/>
      </w:r>
      <w:r>
        <w:rPr>
          <w:rFonts w:ascii="Bahnschrift" w:hAnsi="Bahnschrift" w:eastAsia="Bahnschrift" w:cs="Bahnschrift"/>
        </w:rPr>
        <w:tab/>
      </w:r>
      <w:r>
        <w:rPr>
          <w:rFonts w:ascii="Bahnschrift" w:hAnsi="Bahnschrift" w:eastAsia="Bahnschrift" w:cs="Bahnschrift"/>
        </w:rPr>
        <w:tab/>
      </w:r>
      <w:r>
        <w:rPr>
          <w:rFonts w:ascii="Bahnschrift" w:hAnsi="Bahnschrift" w:eastAsia="Bahnschrift" w:cs="Bahnschrift"/>
        </w:rPr>
        <w:tab/>
      </w:r>
      <w:r>
        <w:rPr>
          <w:rFonts w:ascii="Bahnschrift" w:hAnsi="Bahnschrift" w:eastAsia="Bahnschrift" w:cs="Bahnschrift"/>
        </w:rPr>
        <w:tab/>
      </w:r>
      <w:r>
        <w:rPr>
          <w:rFonts w:ascii="Bahnschrift" w:hAnsi="Bahnschrift" w:eastAsia="Bahnschrift" w:cs="Bahnschrift"/>
        </w:rPr>
        <w:t xml:space="preserve">     (miejscowość, data)</w:t>
      </w:r>
    </w:p>
    <w:p w14:paraId="51328C02">
      <w:pPr>
        <w:spacing w:before="0" w:line="240" w:lineRule="auto"/>
        <w:jc w:val="both"/>
        <w:rPr>
          <w:rFonts w:ascii="Bahnschrift" w:hAnsi="Bahnschrift" w:eastAsia="Bahnschrift" w:cs="Bahnschrift"/>
        </w:rPr>
      </w:pPr>
      <w:r>
        <w:rPr>
          <w:rFonts w:ascii="Bahnschrift" w:hAnsi="Bahnschrift" w:eastAsia="Bahnschrift" w:cs="Bahnschrift"/>
        </w:rPr>
        <w:t xml:space="preserve">dane teleadresowe Wykonawcy) </w:t>
      </w:r>
      <w:r>
        <w:rPr>
          <w:rFonts w:ascii="Bahnschrift" w:hAnsi="Bahnschrift" w:eastAsia="Bahnschrift" w:cs="Bahnschrift"/>
        </w:rPr>
        <w:tab/>
      </w:r>
      <w:r>
        <w:rPr>
          <w:rFonts w:ascii="Bahnschrift" w:hAnsi="Bahnschrift" w:eastAsia="Bahnschrift" w:cs="Bahnschrift"/>
        </w:rPr>
        <w:tab/>
      </w:r>
      <w:r>
        <w:rPr>
          <w:rFonts w:ascii="Bahnschrift" w:hAnsi="Bahnschrift" w:eastAsia="Bahnschrift" w:cs="Bahnschrift"/>
        </w:rPr>
        <w:tab/>
      </w:r>
      <w:r>
        <w:rPr>
          <w:rFonts w:ascii="Bahnschrift" w:hAnsi="Bahnschrift" w:eastAsia="Bahnschrift" w:cs="Bahnschrift"/>
        </w:rPr>
        <w:t xml:space="preserve">                             </w:t>
      </w:r>
    </w:p>
    <w:p w14:paraId="1B320BDC">
      <w:pPr>
        <w:jc w:val="both"/>
        <w:rPr>
          <w:rFonts w:ascii="Bahnschrift" w:hAnsi="Bahnschrift" w:eastAsia="Bahnschrift" w:cs="Bahnschrift"/>
        </w:rPr>
      </w:pPr>
      <w:r>
        <w:rPr>
          <w:rFonts w:ascii="Bahnschrift" w:hAnsi="Bahnschrift" w:eastAsia="Bahnschrift" w:cs="Bahnschrift"/>
        </w:rPr>
        <w:t xml:space="preserve">   </w:t>
      </w:r>
    </w:p>
    <w:p w14:paraId="69FDB64F">
      <w:pPr>
        <w:ind w:left="4395" w:firstLine="708"/>
        <w:jc w:val="both"/>
        <w:rPr>
          <w:rFonts w:ascii="Bahnschrift" w:hAnsi="Bahnschrift" w:eastAsia="Bahnschrift" w:cs="Bahnschrift"/>
          <w:b/>
        </w:rPr>
      </w:pPr>
      <w:r>
        <w:rPr>
          <w:rFonts w:ascii="Bahnschrift" w:hAnsi="Bahnschrift" w:eastAsia="Bahnschrift" w:cs="Bahnschrift"/>
          <w:b/>
        </w:rPr>
        <w:t>DO ZAMAWIAJĄCEGO</w:t>
      </w:r>
    </w:p>
    <w:p w14:paraId="4547E82A">
      <w:pPr>
        <w:spacing w:before="0" w:line="240" w:lineRule="auto"/>
        <w:ind w:left="5102"/>
        <w:jc w:val="both"/>
        <w:rPr>
          <w:rFonts w:ascii="Bahnschrift" w:hAnsi="Bahnschrift" w:eastAsia="Bahnschrift" w:cs="Bahnschrift"/>
          <w:b/>
        </w:rPr>
      </w:pPr>
      <w:r>
        <w:rPr>
          <w:rFonts w:ascii="Bahnschrift" w:hAnsi="Bahnschrift" w:eastAsia="Bahnschrift" w:cs="Bahnschrift"/>
          <w:b/>
        </w:rPr>
        <w:t xml:space="preserve">Spółdzielnia Socjalna “Active Go” </w:t>
      </w:r>
    </w:p>
    <w:p w14:paraId="72A26993">
      <w:pPr>
        <w:spacing w:before="0" w:line="240" w:lineRule="auto"/>
        <w:ind w:left="5102"/>
        <w:jc w:val="both"/>
        <w:rPr>
          <w:rFonts w:ascii="Bahnschrift" w:hAnsi="Bahnschrift" w:eastAsia="Bahnschrift" w:cs="Bahnschrift"/>
          <w:b/>
        </w:rPr>
      </w:pPr>
      <w:r>
        <w:rPr>
          <w:rFonts w:ascii="Bahnschrift" w:hAnsi="Bahnschrift" w:eastAsia="Bahnschrift" w:cs="Bahnschrift"/>
          <w:b/>
        </w:rPr>
        <w:t xml:space="preserve">w Białymstoku </w:t>
      </w:r>
    </w:p>
    <w:p w14:paraId="5BB90FD5">
      <w:pPr>
        <w:spacing w:before="0" w:line="240" w:lineRule="auto"/>
        <w:ind w:left="5102"/>
        <w:jc w:val="both"/>
        <w:rPr>
          <w:rFonts w:ascii="Bahnschrift" w:hAnsi="Bahnschrift" w:eastAsia="Bahnschrift" w:cs="Bahnschrift"/>
          <w:b/>
        </w:rPr>
      </w:pPr>
      <w:r>
        <w:rPr>
          <w:rFonts w:ascii="Bahnschrift" w:hAnsi="Bahnschrift" w:eastAsia="Bahnschrift" w:cs="Bahnschrift"/>
          <w:b/>
        </w:rPr>
        <w:t>ul. Jagienki 4</w:t>
      </w:r>
    </w:p>
    <w:p w14:paraId="65A139B7">
      <w:pPr>
        <w:spacing w:before="0" w:line="240" w:lineRule="auto"/>
        <w:ind w:left="5102"/>
        <w:jc w:val="both"/>
        <w:rPr>
          <w:rFonts w:ascii="Bahnschrift" w:hAnsi="Bahnschrift" w:eastAsia="Bahnschrift" w:cs="Bahnschrift"/>
          <w:b/>
        </w:rPr>
      </w:pPr>
      <w:r>
        <w:rPr>
          <w:rFonts w:ascii="Bahnschrift" w:hAnsi="Bahnschrift" w:eastAsia="Bahnschrift" w:cs="Bahnschrift"/>
          <w:b/>
        </w:rPr>
        <w:t>15-480 Białystok</w:t>
      </w:r>
    </w:p>
    <w:p w14:paraId="75300B6D">
      <w:pPr>
        <w:jc w:val="center"/>
        <w:rPr>
          <w:rFonts w:ascii="Bahnschrift" w:hAnsi="Bahnschrift" w:eastAsia="Bahnschrift" w:cs="Bahnschrift"/>
          <w:b/>
        </w:rPr>
      </w:pPr>
    </w:p>
    <w:p w14:paraId="4F334EA8">
      <w:pPr>
        <w:jc w:val="center"/>
        <w:rPr>
          <w:rFonts w:ascii="Bahnschrift" w:hAnsi="Bahnschrift" w:eastAsia="Bahnschrift" w:cs="Bahnschrift"/>
          <w:b/>
        </w:rPr>
      </w:pPr>
      <w:r>
        <w:rPr>
          <w:rFonts w:ascii="Bahnschrift" w:hAnsi="Bahnschrift" w:eastAsia="Bahnschrift" w:cs="Bahnschrift"/>
          <w:b/>
        </w:rPr>
        <w:t>FORMULARZ OFERTOWY</w:t>
      </w:r>
    </w:p>
    <w:p w14:paraId="7E5D58D2">
      <w:pPr>
        <w:rPr>
          <w:rFonts w:ascii="Bahnschrift" w:hAnsi="Bahnschrift" w:eastAsia="Bahnschrift" w:cs="Bahnschrift"/>
        </w:rPr>
      </w:pPr>
    </w:p>
    <w:p w14:paraId="5E256FAA">
      <w:pPr>
        <w:rPr>
          <w:rFonts w:ascii="Bahnschrift" w:hAnsi="Bahnschrift" w:eastAsia="Bahnschrift" w:cs="Bahnschrift"/>
        </w:rPr>
      </w:pPr>
      <w:r>
        <w:rPr>
          <w:rFonts w:ascii="Bahnschrift" w:hAnsi="Bahnschrift" w:eastAsia="Bahnschrift" w:cs="Bahnschrift"/>
        </w:rPr>
        <w:t>……………………………………………………………………………………………………………………………………………………………………</w:t>
      </w:r>
    </w:p>
    <w:p w14:paraId="5D39C4DE">
      <w:pPr>
        <w:spacing w:before="0" w:line="240" w:lineRule="auto"/>
        <w:rPr>
          <w:rFonts w:ascii="Bahnschrift" w:hAnsi="Bahnschrift" w:eastAsia="Bahnschrift" w:cs="Bahnschrift"/>
        </w:rPr>
      </w:pPr>
      <w:r>
        <w:rPr>
          <w:rFonts w:ascii="Bahnschrift" w:hAnsi="Bahnschrift" w:eastAsia="Bahnschrift" w:cs="Bahnschrift"/>
        </w:rPr>
        <w:t>/nazwa i adres Wykonawcy/</w:t>
      </w:r>
    </w:p>
    <w:p w14:paraId="0C425902">
      <w:pPr>
        <w:spacing w:before="0" w:line="360" w:lineRule="auto"/>
        <w:rPr>
          <w:rFonts w:ascii="Bahnschrift" w:hAnsi="Bahnschrift" w:eastAsia="Bahnschrift" w:cs="Bahnschrift"/>
        </w:rPr>
      </w:pPr>
    </w:p>
    <w:p w14:paraId="685D6BD4">
      <w:pPr>
        <w:spacing w:before="0" w:line="480" w:lineRule="auto"/>
        <w:rPr>
          <w:rFonts w:ascii="Bahnschrift" w:hAnsi="Bahnschrift" w:eastAsia="Bahnschrift" w:cs="Bahnschrift"/>
        </w:rPr>
      </w:pPr>
      <w:r>
        <w:rPr>
          <w:rFonts w:ascii="Bahnschrift" w:hAnsi="Bahnschrift" w:eastAsia="Bahnschrift" w:cs="Bahnschrift"/>
        </w:rPr>
        <w:t>Numer telefonu:……………………………………………………..……….. numer faksu:…………………….….………………………….</w:t>
      </w:r>
    </w:p>
    <w:p w14:paraId="62FE9681">
      <w:pPr>
        <w:spacing w:before="0" w:line="480" w:lineRule="auto"/>
        <w:rPr>
          <w:rFonts w:ascii="Bahnschrift" w:hAnsi="Bahnschrift" w:eastAsia="Bahnschrift" w:cs="Bahnschrift"/>
        </w:rPr>
      </w:pPr>
      <w:r>
        <w:rPr>
          <w:rFonts w:ascii="Bahnschrift" w:hAnsi="Bahnschrift" w:eastAsia="Bahnschrift" w:cs="Bahnschrift"/>
        </w:rPr>
        <w:t>e-mail …………………………….……………………………………………</w:t>
      </w:r>
    </w:p>
    <w:p w14:paraId="5BE0C1AE">
      <w:pPr>
        <w:spacing w:line="480" w:lineRule="auto"/>
        <w:rPr>
          <w:rFonts w:ascii="Bahnschrift" w:hAnsi="Bahnschrift" w:eastAsia="Bahnschrift" w:cs="Bahnschrift"/>
        </w:rPr>
      </w:pPr>
      <w:r>
        <w:rPr>
          <w:rFonts w:ascii="Bahnschrift" w:hAnsi="Bahnschrift" w:eastAsia="Bahnschrift" w:cs="Bahnschrift"/>
        </w:rPr>
        <w:t>NIP:…………………………………………………………………………….</w:t>
      </w:r>
    </w:p>
    <w:p w14:paraId="7FE6EFDF">
      <w:pPr>
        <w:spacing w:line="480" w:lineRule="auto"/>
        <w:rPr>
          <w:rFonts w:ascii="Bahnschrift" w:hAnsi="Bahnschrift" w:eastAsia="Bahnschrift" w:cs="Bahnschrift"/>
        </w:rPr>
      </w:pPr>
    </w:p>
    <w:p w14:paraId="199BA11C">
      <w:pPr>
        <w:spacing w:line="480" w:lineRule="auto"/>
        <w:rPr>
          <w:rFonts w:ascii="Bahnschrift" w:hAnsi="Bahnschrift" w:eastAsia="Bahnschrift" w:cs="Bahnschrift"/>
        </w:rPr>
      </w:pPr>
    </w:p>
    <w:p w14:paraId="15EA42B9">
      <w:pPr>
        <w:spacing w:line="480" w:lineRule="auto"/>
        <w:rPr>
          <w:rFonts w:ascii="Bahnschrift" w:hAnsi="Bahnschrift" w:eastAsia="Bahnschrift" w:cs="Bahnschrift"/>
        </w:rPr>
      </w:pPr>
    </w:p>
    <w:p w14:paraId="62AAE087">
      <w:pPr>
        <w:spacing w:line="480" w:lineRule="auto"/>
        <w:rPr>
          <w:rFonts w:ascii="Bahnschrift" w:hAnsi="Bahnschrift" w:eastAsia="Bahnschrift" w:cs="Bahnschrift"/>
        </w:rPr>
      </w:pPr>
    </w:p>
    <w:p w14:paraId="1F5B8C46">
      <w:pPr>
        <w:spacing w:line="480" w:lineRule="auto"/>
        <w:rPr>
          <w:rFonts w:ascii="Bahnschrift" w:hAnsi="Bahnschrift" w:eastAsia="Bahnschrift" w:cs="Bahnschrift"/>
        </w:rPr>
      </w:pPr>
    </w:p>
    <w:p w14:paraId="11543FC7">
      <w:pPr>
        <w:spacing w:line="480" w:lineRule="auto"/>
        <w:rPr>
          <w:rFonts w:ascii="Bahnschrift" w:hAnsi="Bahnschrift" w:eastAsia="Bahnschrift" w:cs="Bahnschrift"/>
        </w:rPr>
      </w:pPr>
    </w:p>
    <w:tbl>
      <w:tblPr>
        <w:tblStyle w:val="39"/>
        <w:tblW w:w="1012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660"/>
        <w:gridCol w:w="5445"/>
        <w:gridCol w:w="4020"/>
      </w:tblGrid>
      <w:tr w14:paraId="316135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660" w:type="dxa"/>
            <w:vAlign w:val="center"/>
          </w:tcPr>
          <w:p w14:paraId="587322DA">
            <w:pPr>
              <w:spacing w:before="0" w:line="276" w:lineRule="auto"/>
              <w:jc w:val="center"/>
              <w:rPr>
                <w:rFonts w:ascii="Bahnschrift" w:hAnsi="Bahnschrift" w:eastAsia="Bahnschrift" w:cs="Bahnschrift"/>
                <w:b/>
              </w:rPr>
            </w:pPr>
            <w:r>
              <w:rPr>
                <w:rFonts w:ascii="Bahnschrift" w:hAnsi="Bahnschrift" w:eastAsia="Bahnschrift" w:cs="Bahnschrift"/>
                <w:b/>
              </w:rPr>
              <w:t>A</w:t>
            </w:r>
          </w:p>
        </w:tc>
        <w:tc>
          <w:tcPr>
            <w:tcW w:w="5445" w:type="dxa"/>
            <w:shd w:val="clear" w:color="auto" w:fill="auto"/>
            <w:vAlign w:val="center"/>
          </w:tcPr>
          <w:p w14:paraId="540CDB96">
            <w:pPr>
              <w:spacing w:before="0" w:line="240" w:lineRule="auto"/>
              <w:jc w:val="center"/>
              <w:rPr>
                <w:rFonts w:ascii="Bahnschrift" w:hAnsi="Bahnschrift" w:eastAsia="Bahnschrift" w:cs="Bahnschrift"/>
                <w:b/>
              </w:rPr>
            </w:pPr>
            <w:r>
              <w:rPr>
                <w:rFonts w:ascii="Bahnschrift" w:hAnsi="Bahnschrift" w:eastAsia="Bahnschrift" w:cs="Bahnschrift"/>
                <w:b/>
              </w:rPr>
              <w:t>B</w:t>
            </w:r>
          </w:p>
        </w:tc>
        <w:tc>
          <w:tcPr>
            <w:tcW w:w="4020" w:type="dxa"/>
          </w:tcPr>
          <w:p w14:paraId="18A948F9">
            <w:pPr>
              <w:spacing w:before="0" w:line="240" w:lineRule="auto"/>
              <w:jc w:val="center"/>
              <w:rPr>
                <w:rFonts w:ascii="Bahnschrift" w:hAnsi="Bahnschrift" w:eastAsia="Bahnschrift" w:cs="Bahnschrift"/>
                <w:b/>
              </w:rPr>
            </w:pPr>
            <w:r>
              <w:rPr>
                <w:rFonts w:ascii="Bahnschrift" w:hAnsi="Bahnschrift" w:eastAsia="Bahnschrift" w:cs="Bahnschrift"/>
                <w:b/>
              </w:rPr>
              <w:t>C</w:t>
            </w:r>
          </w:p>
        </w:tc>
      </w:tr>
      <w:tr w14:paraId="66C536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jc w:val="center"/>
        </w:trPr>
        <w:tc>
          <w:tcPr>
            <w:tcW w:w="660" w:type="dxa"/>
            <w:vAlign w:val="center"/>
          </w:tcPr>
          <w:p w14:paraId="794C5112">
            <w:pPr>
              <w:spacing w:before="0" w:line="276" w:lineRule="auto"/>
              <w:jc w:val="center"/>
              <w:rPr>
                <w:rFonts w:ascii="Bahnschrift" w:hAnsi="Bahnschrift" w:eastAsia="Bahnschrift" w:cs="Bahnschrift"/>
                <w:b/>
              </w:rPr>
            </w:pPr>
            <w:r>
              <w:rPr>
                <w:rFonts w:ascii="Bahnschrift" w:hAnsi="Bahnschrift" w:eastAsia="Bahnschrift" w:cs="Bahnschrift"/>
                <w:b/>
              </w:rPr>
              <w:t>L.p.</w:t>
            </w:r>
          </w:p>
        </w:tc>
        <w:tc>
          <w:tcPr>
            <w:tcW w:w="5445" w:type="dxa"/>
            <w:shd w:val="clear" w:color="auto" w:fill="auto"/>
            <w:vAlign w:val="center"/>
          </w:tcPr>
          <w:p w14:paraId="7FCF06A3">
            <w:pPr>
              <w:spacing w:before="0" w:line="240" w:lineRule="auto"/>
              <w:jc w:val="center"/>
              <w:rPr>
                <w:rFonts w:ascii="Bahnschrift" w:hAnsi="Bahnschrift" w:eastAsia="Bahnschrift" w:cs="Bahnschrift"/>
                <w:b/>
              </w:rPr>
            </w:pPr>
            <w:r>
              <w:rPr>
                <w:rFonts w:ascii="Bahnschrift" w:hAnsi="Bahnschrift" w:eastAsia="Bahnschrift" w:cs="Bahnschrift"/>
                <w:b/>
              </w:rPr>
              <w:t>Nazwa usługi</w:t>
            </w:r>
          </w:p>
        </w:tc>
        <w:tc>
          <w:tcPr>
            <w:tcW w:w="4020" w:type="dxa"/>
          </w:tcPr>
          <w:p w14:paraId="30812DC2">
            <w:pPr>
              <w:spacing w:before="0" w:line="240" w:lineRule="auto"/>
              <w:jc w:val="center"/>
              <w:rPr>
                <w:rFonts w:ascii="Bahnschrift" w:hAnsi="Bahnschrift" w:eastAsia="Bahnschrift" w:cs="Bahnschrift"/>
                <w:b/>
              </w:rPr>
            </w:pPr>
            <w:r>
              <w:rPr>
                <w:rFonts w:ascii="Bahnschrift" w:hAnsi="Bahnschrift" w:eastAsia="Bahnschrift" w:cs="Bahnschrift"/>
                <w:b/>
              </w:rPr>
              <w:t xml:space="preserve">Cena brutto za godzinę realizacji usługi </w:t>
            </w:r>
          </w:p>
        </w:tc>
      </w:tr>
      <w:tr w14:paraId="36A814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1021" w:hRule="atLeast"/>
          <w:jc w:val="center"/>
        </w:trPr>
        <w:tc>
          <w:tcPr>
            <w:tcW w:w="660" w:type="dxa"/>
            <w:vAlign w:val="center"/>
          </w:tcPr>
          <w:p w14:paraId="36BF4018">
            <w:pPr>
              <w:numPr>
                <w:ilvl w:val="0"/>
                <w:numId w:val="2"/>
              </w:numPr>
              <w:spacing w:before="0" w:line="24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  <w:tc>
          <w:tcPr>
            <w:tcW w:w="5445" w:type="dxa"/>
            <w:shd w:val="clear" w:color="auto" w:fill="auto"/>
            <w:vAlign w:val="center"/>
          </w:tcPr>
          <w:p w14:paraId="620AA272">
            <w:pPr>
              <w:numPr>
                <w:ilvl w:val="0"/>
                <w:numId w:val="3"/>
              </w:numPr>
              <w:spacing w:before="0" w:line="240" w:lineRule="auto"/>
              <w:ind w:left="426"/>
              <w:rPr>
                <w:rFonts w:ascii="Bahnschrift" w:hAnsi="Bahnschrift" w:eastAsia="Bahnschrift" w:cs="Bahnschrift"/>
              </w:rPr>
            </w:pPr>
            <w:r>
              <w:rPr>
                <w:rFonts w:ascii="Bahnschrift" w:hAnsi="Bahnschrift" w:eastAsia="Bahnschrift" w:cs="Bahnschrift"/>
              </w:rPr>
              <w:t>Doradztwo w zakresie prawnym, księgowo-podatkowym, osobowym (zarządzanie organizacją, pracownikami, konfliktem w organizacji), finansowym (pozyskiwanie źródeł finansowania, planowanie finansowe), marketingowym w wymiarze 1333 godzin.</w:t>
            </w:r>
          </w:p>
        </w:tc>
        <w:tc>
          <w:tcPr>
            <w:tcW w:w="4020" w:type="dxa"/>
          </w:tcPr>
          <w:p w14:paraId="1C9C63A9">
            <w:pPr>
              <w:spacing w:before="0" w:line="48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</w:tr>
      <w:tr w14:paraId="49D047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1442" w:hRule="atLeast"/>
          <w:jc w:val="center"/>
        </w:trPr>
        <w:tc>
          <w:tcPr>
            <w:tcW w:w="6105" w:type="dxa"/>
            <w:gridSpan w:val="2"/>
            <w:shd w:val="clear" w:color="auto" w:fill="D9D9D9"/>
            <w:vAlign w:val="center"/>
          </w:tcPr>
          <w:p w14:paraId="6932BE1C">
            <w:pPr>
              <w:spacing w:before="0" w:line="480" w:lineRule="auto"/>
              <w:jc w:val="center"/>
              <w:rPr>
                <w:rFonts w:ascii="Bahnschrift" w:hAnsi="Bahnschrift" w:eastAsia="Bahnschrift" w:cs="Bahnschrift"/>
              </w:rPr>
            </w:pPr>
            <w:r>
              <w:rPr>
                <w:rFonts w:ascii="Bahnschrift" w:hAnsi="Bahnschrift" w:eastAsia="Bahnschrift" w:cs="Bahnschrift"/>
              </w:rPr>
              <w:t>Łączna cena brutto (Łcb) za realizację całego zamówienia (C x 1333 = Łcb)</w:t>
            </w:r>
          </w:p>
        </w:tc>
        <w:tc>
          <w:tcPr>
            <w:tcW w:w="4020" w:type="dxa"/>
          </w:tcPr>
          <w:p w14:paraId="5AB41681">
            <w:pPr>
              <w:spacing w:before="0" w:line="48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</w:tr>
    </w:tbl>
    <w:p w14:paraId="5640B9AB">
      <w:pPr>
        <w:rPr>
          <w:rFonts w:ascii="Bahnschrift" w:hAnsi="Bahnschrift"/>
        </w:rPr>
      </w:pPr>
      <w:r>
        <w:rPr>
          <w:rFonts w:ascii="Bahnschrift" w:hAnsi="Bahnschrift"/>
        </w:rPr>
        <w:t>Łączna cena brutto słownie: …………………………………………………………………...........</w:t>
      </w:r>
    </w:p>
    <w:p w14:paraId="0C1FB9D4">
      <w:pPr>
        <w:rPr>
          <w:rFonts w:ascii="Bahnschrift" w:hAnsi="Bahnschrift"/>
        </w:rPr>
      </w:pPr>
    </w:p>
    <w:p w14:paraId="3828B24A">
      <w:pPr>
        <w:jc w:val="both"/>
        <w:rPr>
          <w:rFonts w:ascii="Bahnschrift" w:hAnsi="Bahnschrift" w:eastAsia="Bahnschrift" w:cs="Bahnschrift"/>
        </w:rPr>
      </w:pPr>
      <w:r>
        <w:rPr>
          <w:rFonts w:ascii="Bahnschrift" w:hAnsi="Bahnschrift" w:eastAsia="Bahnschrift" w:cs="Bahnschrift"/>
        </w:rPr>
        <w:t>Cena oferty musi obejmować wartość przedmiotu zamówienia oraz podatek VAT (o ile wynika to z właściwych przepisów), a także uwzględniać ewentualne zmiany w stawce VAT wszelkie koszty związane z realizacją zamówienia.</w:t>
      </w:r>
    </w:p>
    <w:p w14:paraId="0C4C842C">
      <w:pPr>
        <w:numPr>
          <w:ilvl w:val="0"/>
          <w:numId w:val="4"/>
        </w:numPr>
        <w:ind w:left="284" w:hanging="284"/>
        <w:jc w:val="both"/>
        <w:rPr>
          <w:rFonts w:ascii="Bahnschrift" w:hAnsi="Bahnschrift" w:eastAsia="Bahnschrift" w:cs="Bahnschrift"/>
          <w:b/>
        </w:rPr>
      </w:pPr>
      <w:r>
        <w:rPr>
          <w:rFonts w:ascii="Bahnschrift" w:hAnsi="Bahnschrift" w:eastAsia="Bahnschrift" w:cs="Bahnschrift"/>
          <w:b/>
        </w:rPr>
        <w:t>Oświadczam/-y, że uzyskaliśmy konieczne informacje do przygotowania oferty.</w:t>
      </w:r>
    </w:p>
    <w:p w14:paraId="6E7743CE">
      <w:pPr>
        <w:numPr>
          <w:ilvl w:val="0"/>
          <w:numId w:val="4"/>
        </w:numPr>
        <w:ind w:left="284" w:hanging="284"/>
        <w:jc w:val="both"/>
        <w:rPr>
          <w:rFonts w:ascii="Bahnschrift" w:hAnsi="Bahnschrift" w:eastAsia="Bahnschrift" w:cs="Bahnschrift"/>
          <w:b/>
        </w:rPr>
      </w:pPr>
      <w:r>
        <w:rPr>
          <w:rFonts w:ascii="Bahnschrift" w:hAnsi="Bahnschrift" w:eastAsia="Bahnschrift" w:cs="Bahnschrift"/>
          <w:b/>
        </w:rPr>
        <w:t>Oświadczam/-y, że spełniam/spełniamy warunki udziału w postępowaniu, w tym posiadamy odpowiednie doświadczenie do realizacji zamówienia.</w:t>
      </w:r>
    </w:p>
    <w:p w14:paraId="70711C09">
      <w:pPr>
        <w:numPr>
          <w:ilvl w:val="0"/>
          <w:numId w:val="4"/>
        </w:numPr>
        <w:ind w:left="284" w:hanging="284"/>
        <w:jc w:val="both"/>
        <w:rPr>
          <w:rFonts w:ascii="Bahnschrift" w:hAnsi="Bahnschrift" w:eastAsia="Bahnschrift" w:cs="Bahnschrift"/>
          <w:b/>
        </w:rPr>
      </w:pPr>
      <w:r>
        <w:rPr>
          <w:rFonts w:ascii="Bahnschrift" w:hAnsi="Bahnschrift" w:eastAsia="Bahnschrift" w:cs="Bahnschrift"/>
          <w:b/>
        </w:rPr>
        <w:t>Oświadczam/-y, że dysponujemy odpowiednim potencjałem merytorycznym oraz osobami zdolnymi do wykonania zamówienia.</w:t>
      </w:r>
    </w:p>
    <w:p w14:paraId="3E4D7C2E">
      <w:pPr>
        <w:numPr>
          <w:ilvl w:val="0"/>
          <w:numId w:val="4"/>
        </w:numPr>
        <w:ind w:left="284" w:hanging="284"/>
        <w:jc w:val="both"/>
        <w:rPr>
          <w:rFonts w:ascii="Bahnschrift" w:hAnsi="Bahnschrift" w:eastAsia="Bahnschrift" w:cs="Bahnschrift"/>
          <w:b/>
        </w:rPr>
      </w:pPr>
      <w:r>
        <w:rPr>
          <w:rFonts w:ascii="Bahnschrift" w:hAnsi="Bahnschrift" w:eastAsia="Bahnschrift" w:cs="Bahnschrift"/>
          <w:b/>
        </w:rPr>
        <w:t>Oświadczam/-y, że nie podlegamy wykluczeniu z postępowania o udzielenie zamówienia.</w:t>
      </w:r>
    </w:p>
    <w:p w14:paraId="3DA1D4BE">
      <w:pPr>
        <w:numPr>
          <w:ilvl w:val="0"/>
          <w:numId w:val="4"/>
        </w:numPr>
        <w:ind w:left="284" w:hanging="284"/>
        <w:jc w:val="both"/>
        <w:rPr>
          <w:rFonts w:ascii="Bahnschrift" w:hAnsi="Bahnschrift" w:eastAsia="Bahnschrift" w:cs="Bahnschrift"/>
          <w:b/>
        </w:rPr>
      </w:pPr>
      <w:r>
        <w:rPr>
          <w:rFonts w:ascii="Bahnschrift" w:hAnsi="Bahnschrift" w:eastAsia="Bahnschrift" w:cs="Bahnschrift"/>
          <w:b/>
        </w:rPr>
        <w:t>W przypadku uznania mojej oferty za najkorzystniejszą zobowiązuję się do podpisania umowy w terminie i miejscu wskazanym przez Zamawiającego.</w:t>
      </w:r>
    </w:p>
    <w:p w14:paraId="046B434F">
      <w:pPr>
        <w:jc w:val="both"/>
        <w:rPr>
          <w:rFonts w:ascii="Bahnschrift" w:hAnsi="Bahnschrift" w:eastAsia="Bahnschrift" w:cs="Bahnschrift"/>
        </w:rPr>
      </w:pPr>
    </w:p>
    <w:p w14:paraId="2201EFB7">
      <w:pPr>
        <w:jc w:val="both"/>
        <w:rPr>
          <w:rFonts w:ascii="Bahnschrift" w:hAnsi="Bahnschrift" w:eastAsia="Bahnschrift" w:cs="Bahnschrift"/>
        </w:rPr>
      </w:pPr>
      <w:r>
        <w:rPr>
          <w:rFonts w:ascii="Bahnschrift" w:hAnsi="Bahnschrift" w:eastAsia="Bahnschrift" w:cs="Bahnschrift"/>
        </w:rPr>
        <w:t>…………………………………………………………………………………………………………..</w:t>
      </w:r>
    </w:p>
    <w:p w14:paraId="3F55F3EE">
      <w:pPr>
        <w:spacing w:before="0" w:line="240" w:lineRule="auto"/>
        <w:jc w:val="both"/>
        <w:rPr>
          <w:rFonts w:ascii="Bahnschrift" w:hAnsi="Bahnschrift" w:eastAsia="Bahnschrift" w:cs="Bahnschrift"/>
        </w:rPr>
      </w:pPr>
      <w:r>
        <w:rPr>
          <w:rFonts w:ascii="Bahnschrift" w:hAnsi="Bahnschrift" w:eastAsia="Bahnschrift" w:cs="Bahnschrift"/>
        </w:rPr>
        <w:t>/pieczątka i/lub podpis osoby upoważnionej do reprezentowania Wykonawcy/</w:t>
      </w:r>
    </w:p>
    <w:p w14:paraId="5F7BD0FE">
      <w:pPr>
        <w:spacing w:line="360" w:lineRule="auto"/>
        <w:jc w:val="both"/>
        <w:rPr>
          <w:rFonts w:ascii="Bahnschrift" w:hAnsi="Bahnschrift" w:eastAsia="Bahnschrift" w:cs="Bahnschrift"/>
          <w:b/>
        </w:rPr>
      </w:pPr>
      <w:r>
        <w:rPr>
          <w:rFonts w:ascii="Bahnschrift" w:hAnsi="Bahnschrift"/>
        </w:rPr>
        <w:br w:type="page"/>
      </w:r>
    </w:p>
    <w:p w14:paraId="2C0D90D1">
      <w:pPr>
        <w:spacing w:line="360" w:lineRule="auto"/>
        <w:jc w:val="both"/>
        <w:rPr>
          <w:rFonts w:ascii="Bahnschrift" w:hAnsi="Bahnschrift" w:eastAsia="Bahnschrift" w:cs="Bahnschrift"/>
          <w:b/>
          <w:smallCaps/>
          <w:sz w:val="20"/>
        </w:rPr>
      </w:pPr>
      <w:r>
        <w:rPr>
          <w:rFonts w:ascii="Bahnschrift" w:hAnsi="Bahnschrift" w:eastAsia="Bahnschrift" w:cs="Bahnschrift"/>
          <w:b/>
        </w:rPr>
        <w:t xml:space="preserve">Załącznik nr 3 do zapytania ofertowego nr </w:t>
      </w:r>
      <w:r>
        <w:rPr>
          <w:rFonts w:ascii="Bahnschrift" w:hAnsi="Bahnschrift" w:eastAsia="Bahnschrift" w:cs="Bahnschrift"/>
          <w:b/>
          <w:smallCaps/>
        </w:rPr>
        <w:t>1</w:t>
      </w:r>
      <w:r>
        <w:rPr>
          <w:rFonts w:hint="default" w:ascii="Bahnschrift" w:hAnsi="Bahnschrift" w:eastAsia="Bahnschrift" w:cs="Bahnschrift"/>
          <w:b/>
          <w:smallCaps/>
          <w:lang w:val="pl-PL"/>
        </w:rPr>
        <w:t>a</w:t>
      </w:r>
      <w:r>
        <w:rPr>
          <w:rFonts w:ascii="Bahnschrift" w:hAnsi="Bahnschrift" w:eastAsia="Bahnschrift" w:cs="Bahnschrift"/>
          <w:b/>
          <w:smallCaps/>
        </w:rPr>
        <w:t>/DOR/OWES/2024</w:t>
      </w:r>
    </w:p>
    <w:p w14:paraId="1F797506">
      <w:pPr>
        <w:jc w:val="both"/>
        <w:rPr>
          <w:rFonts w:ascii="Bahnschrift" w:hAnsi="Bahnschrift" w:eastAsia="Bahnschrift" w:cs="Bahnschrift"/>
          <w:b/>
          <w:smallCaps/>
        </w:rPr>
      </w:pPr>
    </w:p>
    <w:p w14:paraId="118B2B84">
      <w:pPr>
        <w:jc w:val="center"/>
        <w:rPr>
          <w:rFonts w:ascii="Bahnschrift" w:hAnsi="Bahnschrift" w:eastAsia="Bahnschrift" w:cs="Bahnschrift"/>
          <w:b/>
        </w:rPr>
      </w:pPr>
      <w:r>
        <w:rPr>
          <w:rFonts w:ascii="Bahnschrift" w:hAnsi="Bahnschrift" w:eastAsia="Bahnschrift" w:cs="Bahnschrift"/>
          <w:b/>
        </w:rPr>
        <w:t>OŚWIADCZENIE</w:t>
      </w:r>
    </w:p>
    <w:p w14:paraId="2311339B">
      <w:pPr>
        <w:jc w:val="center"/>
        <w:rPr>
          <w:rFonts w:ascii="Bahnschrift" w:hAnsi="Bahnschrift" w:eastAsia="Bahnschrift" w:cs="Bahnschrift"/>
          <w:b/>
        </w:rPr>
      </w:pPr>
      <w:r>
        <w:rPr>
          <w:rFonts w:ascii="Bahnschrift" w:hAnsi="Bahnschrift" w:eastAsia="Bahnschrift" w:cs="Bahnschrift"/>
          <w:b/>
        </w:rPr>
        <w:t>o braku powiązań osobowych lub kapitałowych Wykonawcy z Zamawiającym</w:t>
      </w:r>
    </w:p>
    <w:p w14:paraId="65F5942D">
      <w:pPr>
        <w:jc w:val="both"/>
        <w:rPr>
          <w:rFonts w:ascii="Bahnschrift" w:hAnsi="Bahnschrift" w:eastAsia="Bahnschrift" w:cs="Bahnschrift"/>
        </w:rPr>
      </w:pPr>
    </w:p>
    <w:p w14:paraId="19427E82">
      <w:pPr>
        <w:jc w:val="both"/>
        <w:rPr>
          <w:rFonts w:ascii="Bahnschrift" w:hAnsi="Bahnschrift" w:eastAsia="Bahnschrift" w:cs="Bahnschrift"/>
        </w:rPr>
      </w:pPr>
    </w:p>
    <w:p w14:paraId="26FBF3E1">
      <w:pPr>
        <w:spacing w:before="0" w:line="240" w:lineRule="auto"/>
        <w:rPr>
          <w:rFonts w:ascii="Bahnschrift" w:hAnsi="Bahnschrift" w:eastAsia="Bahnschrift" w:cs="Bahnschrift"/>
        </w:rPr>
      </w:pPr>
      <w:bookmarkStart w:id="0" w:name="_Hlk185845692"/>
      <w:r>
        <w:rPr>
          <w:rFonts w:ascii="Bahnschrift" w:hAnsi="Bahnschrift" w:eastAsia="Bahnschrift" w:cs="Bahnschrift"/>
        </w:rPr>
        <w:t>…………………………..………………….......................</w:t>
      </w:r>
      <w:bookmarkEnd w:id="0"/>
      <w:r>
        <w:rPr>
          <w:rFonts w:ascii="Bahnschrift" w:hAnsi="Bahnschrift" w:eastAsia="Bahnschrift" w:cs="Bahnschrift"/>
        </w:rPr>
        <w:tab/>
      </w:r>
      <w:r>
        <w:rPr>
          <w:rFonts w:ascii="Bahnschrift" w:hAnsi="Bahnschrift" w:eastAsia="Bahnschrift" w:cs="Bahnschrift"/>
        </w:rPr>
        <w:tab/>
      </w:r>
      <w:r>
        <w:rPr>
          <w:rFonts w:ascii="Bahnschrift" w:hAnsi="Bahnschrift" w:eastAsia="Bahnschrift" w:cs="Bahnschrift"/>
        </w:rPr>
        <w:tab/>
      </w:r>
      <w:r>
        <w:rPr>
          <w:rFonts w:ascii="Bahnschrift" w:hAnsi="Bahnschrift" w:eastAsia="Bahnschrift" w:cs="Bahnschrift"/>
        </w:rPr>
        <w:t>…………………………..………………….......................</w:t>
      </w:r>
    </w:p>
    <w:p w14:paraId="2AC7D07D">
      <w:pPr>
        <w:spacing w:before="0" w:line="240" w:lineRule="auto"/>
        <w:ind w:left="284" w:firstLine="141"/>
        <w:jc w:val="both"/>
        <w:rPr>
          <w:rFonts w:ascii="Bahnschrift" w:hAnsi="Bahnschrift" w:eastAsia="Bahnschrift" w:cs="Bahnschrift"/>
        </w:rPr>
      </w:pPr>
      <w:r>
        <w:rPr>
          <w:rFonts w:ascii="Bahnschrift" w:hAnsi="Bahnschrift" w:eastAsia="Bahnschrift" w:cs="Bahnschrift"/>
        </w:rPr>
        <w:t xml:space="preserve"> (pieczęć nagłówkowa lub </w:t>
      </w:r>
      <w:r>
        <w:rPr>
          <w:rFonts w:ascii="Bahnschrift" w:hAnsi="Bahnschrift" w:eastAsia="Bahnschrift" w:cs="Bahnschrift"/>
        </w:rPr>
        <w:tab/>
      </w:r>
      <w:r>
        <w:rPr>
          <w:rFonts w:ascii="Bahnschrift" w:hAnsi="Bahnschrift" w:eastAsia="Bahnschrift" w:cs="Bahnschrift"/>
        </w:rPr>
        <w:t xml:space="preserve">   </w:t>
      </w:r>
      <w:r>
        <w:rPr>
          <w:rFonts w:ascii="Bahnschrift" w:hAnsi="Bahnschrift" w:eastAsia="Bahnschrift" w:cs="Bahnschrift"/>
        </w:rPr>
        <w:tab/>
      </w:r>
      <w:r>
        <w:rPr>
          <w:rFonts w:ascii="Bahnschrift" w:hAnsi="Bahnschrift" w:eastAsia="Bahnschrift" w:cs="Bahnschrift"/>
        </w:rPr>
        <w:tab/>
      </w:r>
      <w:r>
        <w:rPr>
          <w:rFonts w:ascii="Bahnschrift" w:hAnsi="Bahnschrift" w:eastAsia="Bahnschrift" w:cs="Bahnschrift"/>
        </w:rPr>
        <w:tab/>
      </w:r>
      <w:r>
        <w:rPr>
          <w:rFonts w:ascii="Bahnschrift" w:hAnsi="Bahnschrift" w:eastAsia="Bahnschrift" w:cs="Bahnschrift"/>
        </w:rPr>
        <w:t xml:space="preserve"> (miejscowość, data)</w:t>
      </w:r>
    </w:p>
    <w:p w14:paraId="4E960567">
      <w:pPr>
        <w:spacing w:before="0" w:line="240" w:lineRule="auto"/>
        <w:jc w:val="both"/>
        <w:rPr>
          <w:rFonts w:ascii="Bahnschrift" w:hAnsi="Bahnschrift" w:eastAsia="Bahnschrift" w:cs="Bahnschrift"/>
        </w:rPr>
      </w:pPr>
      <w:r>
        <w:rPr>
          <w:rFonts w:ascii="Bahnschrift" w:hAnsi="Bahnschrift" w:eastAsia="Bahnschrift" w:cs="Bahnschrift"/>
        </w:rPr>
        <w:t xml:space="preserve">   dane teleadresowe Wykonawcy) </w:t>
      </w:r>
      <w:r>
        <w:rPr>
          <w:rFonts w:ascii="Bahnschrift" w:hAnsi="Bahnschrift" w:eastAsia="Bahnschrift" w:cs="Bahnschrift"/>
        </w:rPr>
        <w:tab/>
      </w:r>
    </w:p>
    <w:p w14:paraId="6C5A30E2">
      <w:pPr>
        <w:jc w:val="both"/>
        <w:rPr>
          <w:rFonts w:ascii="Bahnschrift" w:hAnsi="Bahnschrift" w:eastAsia="Bahnschrift" w:cs="Bahnschrift"/>
        </w:rPr>
      </w:pPr>
    </w:p>
    <w:p w14:paraId="5B12409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jc w:val="both"/>
        <w:rPr>
          <w:rFonts w:ascii="Bahnschrift" w:hAnsi="Bahnschrift" w:eastAsia="Bahnschrift" w:cs="Bahnschrift"/>
          <w:color w:val="000000"/>
          <w:szCs w:val="22"/>
        </w:rPr>
      </w:pPr>
      <w:r>
        <w:rPr>
          <w:rFonts w:ascii="Bahnschrift" w:hAnsi="Bahnschrift" w:eastAsia="Bahnschrift" w:cs="Bahnschrift"/>
          <w:color w:val="000000"/>
          <w:szCs w:val="22"/>
        </w:rPr>
        <w:t xml:space="preserve">Przystępując do postępowania o udzielenie zamówienia w ramach projektu </w:t>
      </w:r>
      <w:r>
        <w:rPr>
          <w:rFonts w:ascii="Bahnschrift" w:hAnsi="Bahnschrift" w:eastAsia="Bahnschrift" w:cs="Bahnschrift"/>
          <w:b/>
          <w:color w:val="000000"/>
          <w:szCs w:val="22"/>
        </w:rPr>
        <w:t xml:space="preserve"> „</w:t>
      </w:r>
      <w:r>
        <w:rPr>
          <w:rFonts w:ascii="Bahnschrift" w:hAnsi="Bahnschrift" w:eastAsia="Bahnschrift" w:cs="Bahnschrift"/>
          <w:b/>
          <w:sz w:val="24"/>
          <w:szCs w:val="24"/>
        </w:rPr>
        <w:t>Ośrodek Wsparcia Ekonomii Społecznej w Białymstoku</w:t>
      </w:r>
      <w:r>
        <w:rPr>
          <w:rFonts w:ascii="Bahnschrift" w:hAnsi="Bahnschrift" w:eastAsia="Bahnschrift" w:cs="Bahnschrift"/>
          <w:b/>
          <w:color w:val="000000"/>
          <w:szCs w:val="22"/>
        </w:rPr>
        <w:t>”</w:t>
      </w:r>
      <w:r>
        <w:rPr>
          <w:rFonts w:ascii="Bahnschrift" w:hAnsi="Bahnschrift" w:eastAsia="Bahnschrift" w:cs="Bahnschrift"/>
          <w:color w:val="000000"/>
          <w:szCs w:val="22"/>
        </w:rPr>
        <w:t xml:space="preserve">, zapytanie ofertowe </w:t>
      </w:r>
      <w:r>
        <w:rPr>
          <w:rFonts w:ascii="Bahnschrift" w:hAnsi="Bahnschrift" w:eastAsia="Bahnschrift" w:cs="Bahnschrift"/>
          <w:b/>
          <w:smallCaps/>
          <w:color w:val="000000"/>
          <w:szCs w:val="22"/>
        </w:rPr>
        <w:t xml:space="preserve">NR </w:t>
      </w:r>
      <w:r>
        <w:rPr>
          <w:rFonts w:ascii="Bahnschrift" w:hAnsi="Bahnschrift" w:eastAsia="Bahnschrift" w:cs="Bahnschrift"/>
          <w:b/>
          <w:smallCaps/>
        </w:rPr>
        <w:t xml:space="preserve"> 1</w:t>
      </w:r>
      <w:r>
        <w:rPr>
          <w:rFonts w:hint="default" w:ascii="Bahnschrift" w:hAnsi="Bahnschrift" w:eastAsia="Bahnschrift" w:cs="Bahnschrift"/>
          <w:b/>
          <w:smallCaps/>
          <w:lang w:val="pl-PL"/>
        </w:rPr>
        <w:t>a</w:t>
      </w:r>
      <w:r>
        <w:rPr>
          <w:rFonts w:ascii="Bahnschrift" w:hAnsi="Bahnschrift" w:eastAsia="Bahnschrift" w:cs="Bahnschrift"/>
          <w:b/>
          <w:smallCaps/>
        </w:rPr>
        <w:t>/DOR/OWES/2024</w:t>
      </w:r>
      <w:r>
        <w:rPr>
          <w:rFonts w:ascii="Bahnschrift" w:hAnsi="Bahnschrift" w:eastAsia="Bahnschrift" w:cs="Bahnschrift"/>
          <w:color w:val="000000"/>
          <w:szCs w:val="22"/>
        </w:rPr>
        <w:t>, oświadczam, że nie jestem powiązany/a</w:t>
      </w:r>
      <w:r>
        <w:rPr>
          <w:rFonts w:ascii="Bahnschrift" w:hAnsi="Bahnschrift" w:eastAsia="Bahnschrift" w:cs="Bahnschrift"/>
        </w:rPr>
        <w:t xml:space="preserve"> </w:t>
      </w:r>
      <w:r>
        <w:rPr>
          <w:rFonts w:ascii="Bahnschrift" w:hAnsi="Bahnschrift" w:eastAsia="Bahnschrift" w:cs="Bahnschrift"/>
          <w:color w:val="000000"/>
          <w:szCs w:val="22"/>
        </w:rPr>
        <w:t xml:space="preserve">z Zamawiającym/Beneficjentem osobowo lub kapitałowo. </w:t>
      </w:r>
    </w:p>
    <w:p w14:paraId="6644CFAC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jc w:val="both"/>
        <w:rPr>
          <w:rFonts w:ascii="Bahnschrift" w:hAnsi="Bahnschrift" w:eastAsia="Bahnschrift" w:cs="Bahnschrift"/>
          <w:b/>
          <w:color w:val="000000"/>
          <w:szCs w:val="22"/>
        </w:rPr>
      </w:pPr>
      <w:r>
        <w:rPr>
          <w:rFonts w:ascii="Bahnschrift" w:hAnsi="Bahnschrift" w:eastAsia="Bahnschrift" w:cs="Bahnschrift"/>
          <w:color w:val="000000"/>
          <w:szCs w:val="22"/>
        </w:rPr>
        <w:t>Przez powiązania kapitałowe lub osobowe rozumie się wzajemne powiązania między Zamawiającym lub osobami upoważnionymi do zaciągania zobowiązań w imieniu Zamawiającego lub osobami wykonującymi w imieniu Zamawiającego czynności związane z przeprowadzeniem procedury wyboru Wykonawcy, a Wykonawcą, polegające w szczególności na:</w:t>
      </w:r>
    </w:p>
    <w:p w14:paraId="78DFEC1F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76" w:lineRule="auto"/>
        <w:ind w:left="360"/>
        <w:jc w:val="both"/>
        <w:rPr>
          <w:rFonts w:ascii="Bahnschrift" w:hAnsi="Bahnschrift" w:eastAsia="Bahnschrift" w:cs="Bahnschrift"/>
          <w:color w:val="000000"/>
          <w:szCs w:val="22"/>
        </w:rPr>
      </w:pPr>
      <w:r>
        <w:rPr>
          <w:rFonts w:ascii="Bahnschrift" w:hAnsi="Bahnschrift" w:eastAsia="Bahnschrift" w:cs="Bahnschrift"/>
          <w:color w:val="000000"/>
          <w:szCs w:val="22"/>
        </w:rPr>
        <w:t>a)</w:t>
      </w:r>
      <w:r>
        <w:rPr>
          <w:rFonts w:ascii="Bahnschrift" w:hAnsi="Bahnschrift" w:eastAsia="Arial" w:cs="Arial"/>
          <w:color w:val="000000"/>
          <w:szCs w:val="22"/>
        </w:rPr>
        <w:t xml:space="preserve"> </w:t>
      </w:r>
      <w:r>
        <w:rPr>
          <w:rFonts w:ascii="Bahnschrift" w:hAnsi="Bahnschrift" w:eastAsia="Bahnschrift" w:cs="Bahnschrift"/>
          <w:color w:val="000000"/>
          <w:szCs w:val="22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41725E04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76" w:lineRule="auto"/>
        <w:ind w:left="360"/>
        <w:jc w:val="both"/>
        <w:rPr>
          <w:rFonts w:ascii="Bahnschrift" w:hAnsi="Bahnschrift" w:eastAsia="Bahnschrift" w:cs="Bahnschrift"/>
          <w:color w:val="000000"/>
          <w:szCs w:val="22"/>
        </w:rPr>
      </w:pPr>
      <w:r>
        <w:rPr>
          <w:rFonts w:ascii="Bahnschrift" w:hAnsi="Bahnschrift" w:eastAsia="Bahnschrift" w:cs="Bahnschrift"/>
          <w:color w:val="000000"/>
          <w:szCs w:val="22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5B8DA9ED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76" w:lineRule="auto"/>
        <w:ind w:left="360"/>
        <w:jc w:val="both"/>
        <w:rPr>
          <w:rFonts w:ascii="Bahnschrift" w:hAnsi="Bahnschrift" w:eastAsia="Bahnschrift" w:cs="Bahnschrift"/>
          <w:color w:val="000000"/>
          <w:szCs w:val="22"/>
        </w:rPr>
      </w:pPr>
      <w:r>
        <w:rPr>
          <w:rFonts w:ascii="Bahnschrift" w:hAnsi="Bahnschrift" w:eastAsia="Bahnschrift" w:cs="Bahnschrift"/>
          <w:color w:val="000000"/>
          <w:szCs w:val="22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39331B7D">
      <w:pPr>
        <w:spacing w:before="0" w:line="360" w:lineRule="auto"/>
        <w:jc w:val="both"/>
        <w:rPr>
          <w:rFonts w:ascii="Bahnschrift" w:hAnsi="Bahnschrift" w:eastAsia="Bahnschrift" w:cs="Bahnschrift"/>
        </w:rPr>
      </w:pPr>
    </w:p>
    <w:p w14:paraId="78B25F13">
      <w:pPr>
        <w:spacing w:before="0" w:line="360" w:lineRule="auto"/>
        <w:jc w:val="both"/>
        <w:rPr>
          <w:rFonts w:ascii="Bahnschrift" w:hAnsi="Bahnschrift" w:eastAsia="Bahnschrift" w:cs="Bahnschrift"/>
        </w:rPr>
      </w:pPr>
      <w:r>
        <w:rPr>
          <w:rFonts w:ascii="Bahnschrift" w:hAnsi="Bahnschrift" w:eastAsia="Bahnschrift" w:cs="Bahnschrift"/>
        </w:rPr>
        <w:t>…………………………………………………………………………………………………………..</w:t>
      </w:r>
    </w:p>
    <w:p w14:paraId="5D9246EE">
      <w:pPr>
        <w:spacing w:line="360" w:lineRule="auto"/>
        <w:jc w:val="both"/>
        <w:rPr>
          <w:rFonts w:ascii="Bahnschrift" w:hAnsi="Bahnschrift" w:eastAsia="Bahnschrift" w:cs="Bahnschrift"/>
        </w:rPr>
      </w:pPr>
      <w:r>
        <w:rPr>
          <w:rFonts w:ascii="Bahnschrift" w:hAnsi="Bahnschrift" w:eastAsia="Bahnschrift" w:cs="Bahnschrift"/>
        </w:rPr>
        <w:t>/pieczątka i/lub podpis osoby upoważnionej do reprezentowania Wykonawcy/</w:t>
      </w:r>
    </w:p>
    <w:p w14:paraId="4D2C72CE">
      <w:pPr>
        <w:spacing w:line="360" w:lineRule="auto"/>
        <w:jc w:val="both"/>
        <w:rPr>
          <w:rFonts w:ascii="Bahnschrift" w:hAnsi="Bahnschrift" w:eastAsia="Bahnschrift" w:cs="Bahnschrift"/>
          <w:b/>
          <w:smallCaps/>
        </w:rPr>
      </w:pPr>
      <w:r>
        <w:rPr>
          <w:rFonts w:ascii="Bahnschrift" w:hAnsi="Bahnschrift" w:eastAsia="Bahnschrift" w:cs="Bahnschrift"/>
          <w:b/>
        </w:rPr>
        <w:t xml:space="preserve">Załącznik nr 4a do zapytania ofertowego nr </w:t>
      </w:r>
      <w:r>
        <w:rPr>
          <w:rFonts w:ascii="Bahnschrift" w:hAnsi="Bahnschrift" w:eastAsia="Bahnschrift" w:cs="Bahnschrift"/>
          <w:b/>
          <w:smallCaps/>
        </w:rPr>
        <w:t>1</w:t>
      </w:r>
      <w:r>
        <w:rPr>
          <w:rFonts w:hint="default" w:ascii="Bahnschrift" w:hAnsi="Bahnschrift" w:eastAsia="Bahnschrift" w:cs="Bahnschrift"/>
          <w:b/>
          <w:smallCaps/>
          <w:lang w:val="pl-PL"/>
        </w:rPr>
        <w:t>a</w:t>
      </w:r>
      <w:r>
        <w:rPr>
          <w:rFonts w:ascii="Bahnschrift" w:hAnsi="Bahnschrift" w:eastAsia="Bahnschrift" w:cs="Bahnschrift"/>
          <w:b/>
          <w:smallCaps/>
        </w:rPr>
        <w:t>/DOR/OWES/2024</w:t>
      </w:r>
    </w:p>
    <w:p w14:paraId="3D3D2440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jc w:val="both"/>
        <w:rPr>
          <w:rFonts w:ascii="Bahnschrift" w:hAnsi="Bahnschrift" w:eastAsia="Bahnschrift" w:cs="Bahnschrift"/>
          <w:i/>
          <w:color w:val="000000"/>
          <w:szCs w:val="22"/>
        </w:rPr>
      </w:pPr>
    </w:p>
    <w:p w14:paraId="6DA475CD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76" w:lineRule="auto"/>
        <w:jc w:val="both"/>
        <w:rPr>
          <w:rFonts w:ascii="Bahnschrift" w:hAnsi="Bahnschrift" w:eastAsia="Bahnschrift" w:cs="Bahnschrift"/>
          <w:color w:val="000000"/>
          <w:szCs w:val="22"/>
        </w:rPr>
      </w:pPr>
      <w:r>
        <w:rPr>
          <w:rFonts w:ascii="Bahnschrift" w:hAnsi="Bahnschrift" w:eastAsia="Bahnschrift" w:cs="Bahnschrift"/>
          <w:color w:val="000000"/>
          <w:szCs w:val="22"/>
        </w:rPr>
        <w:t>W tabeli należy wykazać spełnienie warunku udziału w postępowaniu</w:t>
      </w:r>
      <w:bookmarkStart w:id="1" w:name="_Hlk185847202"/>
      <w:r>
        <w:rPr>
          <w:rFonts w:ascii="Bahnschrift" w:hAnsi="Bahnschrift" w:eastAsia="Bahnschrift" w:cs="Bahnschrift"/>
          <w:smallCaps/>
          <w:color w:val="000000"/>
          <w:szCs w:val="22"/>
        </w:rPr>
        <w:t xml:space="preserve"> </w:t>
      </w:r>
      <w:r>
        <w:rPr>
          <w:rFonts w:ascii="Bahnschrift" w:hAnsi="Bahnschrift" w:eastAsia="Bahnschrift" w:cs="Bahnschrift"/>
          <w:color w:val="000000"/>
          <w:szCs w:val="22"/>
        </w:rPr>
        <w:t xml:space="preserve">w odniesieniu do doświadczenia </w:t>
      </w:r>
      <w:bookmarkEnd w:id="1"/>
      <w:r>
        <w:rPr>
          <w:rFonts w:ascii="Bahnschrift" w:hAnsi="Bahnschrift" w:eastAsia="Bahnschrift" w:cs="Bahnschrift"/>
          <w:color w:val="000000"/>
          <w:szCs w:val="22"/>
        </w:rPr>
        <w:t>– zgodnie z wymaganiami zapytania ofertowego.</w:t>
      </w:r>
    </w:p>
    <w:p w14:paraId="59482F69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jc w:val="both"/>
        <w:rPr>
          <w:rFonts w:ascii="Bahnschrift" w:hAnsi="Bahnschrift" w:eastAsia="Bahnschrift" w:cs="Bahnschrift"/>
          <w:smallCaps/>
          <w:color w:val="000000"/>
          <w:sz w:val="24"/>
          <w:szCs w:val="24"/>
        </w:rPr>
      </w:pPr>
    </w:p>
    <w:tbl>
      <w:tblPr>
        <w:tblStyle w:val="40"/>
        <w:tblW w:w="10229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11"/>
        <w:gridCol w:w="2211"/>
        <w:gridCol w:w="3773"/>
        <w:gridCol w:w="2234"/>
      </w:tblGrid>
      <w:tr w14:paraId="3FF26BF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45" w:hRule="atLeast"/>
          <w:jc w:val="center"/>
        </w:trPr>
        <w:tc>
          <w:tcPr>
            <w:tcW w:w="2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FA563">
            <w:pPr>
              <w:spacing w:before="0" w:line="240" w:lineRule="auto"/>
              <w:jc w:val="center"/>
              <w:rPr>
                <w:rFonts w:ascii="Bahnschrift" w:hAnsi="Bahnschrift" w:eastAsia="Bahnschrift" w:cs="Bahnschrift"/>
                <w:b/>
                <w:sz w:val="20"/>
              </w:rPr>
            </w:pPr>
            <w:r>
              <w:rPr>
                <w:rFonts w:ascii="Bahnschrift" w:hAnsi="Bahnschrift" w:eastAsia="Bahnschrift" w:cs="Bahnschrift"/>
                <w:b/>
                <w:sz w:val="20"/>
              </w:rPr>
              <w:t>Pieczęć nagłówkowa lub dane teleadresowe Wykonawcy)</w:t>
            </w:r>
          </w:p>
        </w:tc>
        <w:tc>
          <w:tcPr>
            <w:tcW w:w="82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88A36E">
            <w:pPr>
              <w:spacing w:line="276" w:lineRule="auto"/>
              <w:jc w:val="center"/>
              <w:rPr>
                <w:rFonts w:ascii="Bahnschrift" w:hAnsi="Bahnschrift" w:eastAsia="Bahnschrift" w:cs="Bahnschrift"/>
                <w:b/>
                <w:sz w:val="20"/>
              </w:rPr>
            </w:pPr>
          </w:p>
        </w:tc>
      </w:tr>
      <w:tr w14:paraId="4CEF419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0" w:hRule="atLeast"/>
          <w:jc w:val="center"/>
        </w:trPr>
        <w:tc>
          <w:tcPr>
            <w:tcW w:w="42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55ECA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0" w:line="240" w:lineRule="auto"/>
              <w:jc w:val="center"/>
              <w:rPr>
                <w:rFonts w:ascii="Bahnschrift" w:hAnsi="Bahnschrift" w:eastAsia="Bahnschrift" w:cs="Bahnschrift"/>
                <w:color w:val="000000"/>
                <w:sz w:val="20"/>
              </w:rPr>
            </w:pPr>
            <w:r>
              <w:rPr>
                <w:rFonts w:ascii="Bahnschrift" w:hAnsi="Bahnschrift" w:eastAsia="Bahnschrift" w:cs="Bahnschrift"/>
                <w:color w:val="000000"/>
                <w:sz w:val="20"/>
              </w:rPr>
              <w:t>Nazwa usługi (</w:t>
            </w:r>
            <w:r>
              <w:rPr>
                <w:rFonts w:ascii="Bahnschrift" w:hAnsi="Bahnschrift" w:eastAsia="Bahnschrift" w:cs="Bahnschrift"/>
                <w:sz w:val="20"/>
              </w:rPr>
              <w:t>p</w:t>
            </w:r>
            <w:r>
              <w:rPr>
                <w:rFonts w:ascii="Bahnschrift" w:hAnsi="Bahnschrift" w:eastAsia="Bahnschrift" w:cs="Bahnschrift"/>
                <w:color w:val="000000"/>
                <w:sz w:val="20"/>
              </w:rPr>
              <w:t>rzedmiot, zakres, tematyka)</w:t>
            </w:r>
          </w:p>
        </w:tc>
        <w:tc>
          <w:tcPr>
            <w:tcW w:w="3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  <w:vAlign w:val="center"/>
          </w:tcPr>
          <w:p w14:paraId="7EB246B8">
            <w:pPr>
              <w:spacing w:line="276" w:lineRule="auto"/>
              <w:jc w:val="center"/>
              <w:rPr>
                <w:rFonts w:ascii="Bahnschrift" w:hAnsi="Bahnschrift" w:eastAsia="Bahnschrift" w:cs="Bahnschrift"/>
                <w:sz w:val="20"/>
              </w:rPr>
            </w:pPr>
            <w:r>
              <w:rPr>
                <w:rFonts w:ascii="Bahnschrift" w:hAnsi="Bahnschrift" w:eastAsia="Bahnschrift" w:cs="Bahnschrift"/>
                <w:sz w:val="20"/>
              </w:rPr>
              <w:t>Zakres tematyczny świadczonych usług (zgodny z przedmiotem zamówienia)</w:t>
            </w: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FEACC">
            <w:pPr>
              <w:spacing w:before="0" w:line="276" w:lineRule="auto"/>
              <w:jc w:val="center"/>
              <w:rPr>
                <w:rFonts w:ascii="Bahnschrift" w:hAnsi="Bahnschrift" w:eastAsia="Bahnschrift" w:cs="Bahnschrift"/>
                <w:sz w:val="20"/>
              </w:rPr>
            </w:pPr>
            <w:r>
              <w:rPr>
                <w:rFonts w:ascii="Bahnschrift" w:hAnsi="Bahnschrift" w:eastAsia="Bahnschrift" w:cs="Bahnschrift"/>
                <w:sz w:val="20"/>
              </w:rPr>
              <w:t xml:space="preserve">Czas świadczenia usługi (od mm.rr. </w:t>
            </w:r>
            <w:r>
              <w:rPr>
                <w:rFonts w:ascii="Bahnschrift" w:hAnsi="Bahnschrift" w:eastAsia="Bahnschrift" w:cs="Bahnschrift"/>
                <w:sz w:val="20"/>
              </w:rPr>
              <w:br w:type="textWrapping"/>
            </w:r>
            <w:r>
              <w:rPr>
                <w:rFonts w:ascii="Bahnschrift" w:hAnsi="Bahnschrift" w:eastAsia="Bahnschrift" w:cs="Bahnschrift"/>
                <w:sz w:val="20"/>
              </w:rPr>
              <w:t>do mm.rr.)</w:t>
            </w:r>
          </w:p>
        </w:tc>
      </w:tr>
      <w:tr w14:paraId="70F7CCA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18" w:hRule="atLeast"/>
          <w:jc w:val="center"/>
        </w:trPr>
        <w:tc>
          <w:tcPr>
            <w:tcW w:w="42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42183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  <w:tc>
          <w:tcPr>
            <w:tcW w:w="3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766865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FC14F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</w:tr>
      <w:tr w14:paraId="019B3D9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18" w:hRule="atLeast"/>
          <w:jc w:val="center"/>
        </w:trPr>
        <w:tc>
          <w:tcPr>
            <w:tcW w:w="42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27A5B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  <w:tc>
          <w:tcPr>
            <w:tcW w:w="3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CCD9B0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80CAD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</w:tr>
    </w:tbl>
    <w:p w14:paraId="16395943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120" w:line="259" w:lineRule="auto"/>
        <w:jc w:val="both"/>
        <w:rPr>
          <w:rFonts w:ascii="Bahnschrift" w:hAnsi="Bahnschrift" w:eastAsia="Bahnschrift" w:cs="Bahnschrift"/>
          <w:color w:val="000000"/>
          <w:sz w:val="20"/>
        </w:rPr>
      </w:pPr>
    </w:p>
    <w:p w14:paraId="31221A3C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120" w:line="259" w:lineRule="auto"/>
        <w:jc w:val="both"/>
        <w:rPr>
          <w:rFonts w:ascii="Bahnschrift" w:hAnsi="Bahnschrift" w:eastAsia="Bahnschrift" w:cs="Bahnschrift"/>
          <w:color w:val="000000"/>
          <w:sz w:val="20"/>
        </w:rPr>
      </w:pPr>
      <w:r>
        <w:rPr>
          <w:rFonts w:ascii="Bahnschrift" w:hAnsi="Bahnschrift" w:eastAsia="Bahnschrift" w:cs="Bahnschrift"/>
          <w:color w:val="000000"/>
          <w:sz w:val="20"/>
        </w:rPr>
        <w:t>*Na potwierdzenie przedstawionych w tabeli danych należy przedstawić odpowiednie dokumenty potwierdzające należytą realizację usług, wskazane w zapytaniu ofertowym.</w:t>
      </w:r>
    </w:p>
    <w:p w14:paraId="045540CC">
      <w:pPr>
        <w:ind w:left="4248" w:firstLine="708"/>
        <w:jc w:val="both"/>
        <w:rPr>
          <w:rFonts w:ascii="Bahnschrift" w:hAnsi="Bahnschrift" w:eastAsia="Bahnschrift" w:cs="Bahnschrift"/>
          <w:sz w:val="20"/>
        </w:rPr>
      </w:pPr>
    </w:p>
    <w:p w14:paraId="55A39325">
      <w:pPr>
        <w:ind w:left="2880" w:firstLine="720"/>
        <w:jc w:val="both"/>
        <w:rPr>
          <w:rFonts w:ascii="Bahnschrift" w:hAnsi="Bahnschrift" w:eastAsia="Bahnschrift" w:cs="Bahnschrift"/>
          <w:smallCaps/>
        </w:rPr>
      </w:pPr>
      <w:r>
        <w:rPr>
          <w:rFonts w:ascii="Bahnschrift" w:hAnsi="Bahnschrift" w:eastAsia="Bahnschrift" w:cs="Bahnschrift"/>
          <w:sz w:val="20"/>
        </w:rPr>
        <w:t xml:space="preserve">Data i miejsce…………………………………..………………. </w:t>
      </w:r>
    </w:p>
    <w:p w14:paraId="7F50E5C1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59" w:lineRule="auto"/>
        <w:jc w:val="right"/>
        <w:rPr>
          <w:rFonts w:ascii="Bahnschrift" w:hAnsi="Bahnschrift" w:eastAsia="Bahnschrift" w:cs="Bahnschrift"/>
          <w:color w:val="000000"/>
          <w:sz w:val="20"/>
        </w:rPr>
      </w:pPr>
      <w:r>
        <w:rPr>
          <w:rFonts w:ascii="Bahnschrift" w:hAnsi="Bahnschrift" w:eastAsia="Bahnschrift" w:cs="Bahnschrift"/>
          <w:color w:val="000000"/>
          <w:sz w:val="20"/>
        </w:rPr>
        <w:tab/>
      </w:r>
      <w:r>
        <w:rPr>
          <w:rFonts w:ascii="Bahnschrift" w:hAnsi="Bahnschrift" w:eastAsia="Bahnschrift" w:cs="Bahnschrift"/>
          <w:color w:val="000000"/>
          <w:sz w:val="20"/>
        </w:rPr>
        <w:tab/>
      </w:r>
      <w:r>
        <w:rPr>
          <w:rFonts w:ascii="Bahnschrift" w:hAnsi="Bahnschrift" w:eastAsia="Bahnschrift" w:cs="Bahnschrift"/>
          <w:color w:val="000000"/>
          <w:sz w:val="20"/>
        </w:rPr>
        <w:tab/>
      </w:r>
      <w:r>
        <w:rPr>
          <w:rFonts w:ascii="Bahnschrift" w:hAnsi="Bahnschrift" w:eastAsia="Bahnschrift" w:cs="Bahnschrift"/>
          <w:color w:val="000000"/>
          <w:sz w:val="20"/>
        </w:rPr>
        <w:tab/>
      </w:r>
      <w:r>
        <w:rPr>
          <w:rFonts w:ascii="Bahnschrift" w:hAnsi="Bahnschrift" w:eastAsia="Bahnschrift" w:cs="Bahnschrift"/>
          <w:color w:val="000000"/>
          <w:sz w:val="20"/>
        </w:rPr>
        <w:tab/>
      </w:r>
      <w:r>
        <w:rPr>
          <w:rFonts w:ascii="Bahnschrift" w:hAnsi="Bahnschrift" w:eastAsia="Bahnschrift" w:cs="Bahnschrift"/>
          <w:color w:val="000000"/>
          <w:sz w:val="20"/>
        </w:rPr>
        <w:tab/>
      </w:r>
      <w:r>
        <w:rPr>
          <w:rFonts w:ascii="Bahnschrift" w:hAnsi="Bahnschrift" w:eastAsia="Bahnschrift" w:cs="Bahnschrift"/>
          <w:color w:val="000000"/>
          <w:sz w:val="20"/>
        </w:rPr>
        <w:tab/>
      </w:r>
    </w:p>
    <w:p w14:paraId="5D8B0BDB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ind w:left="3600"/>
        <w:rPr>
          <w:rFonts w:ascii="Bahnschrift" w:hAnsi="Bahnschrift" w:eastAsia="Bahnschrift" w:cs="Bahnschrift"/>
          <w:color w:val="000000"/>
          <w:sz w:val="20"/>
        </w:rPr>
      </w:pPr>
      <w:r>
        <w:rPr>
          <w:rFonts w:ascii="Bahnschrift" w:hAnsi="Bahnschrift" w:eastAsia="Bahnschrift" w:cs="Bahnschrift"/>
          <w:color w:val="000000"/>
          <w:sz w:val="20"/>
        </w:rPr>
        <w:t>Podpis Wykonawcy……………………………………………</w:t>
      </w:r>
    </w:p>
    <w:p w14:paraId="3A52BC62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ind w:left="4956"/>
        <w:rPr>
          <w:rFonts w:ascii="Bahnschrift" w:hAnsi="Bahnschrift" w:eastAsia="Bahnschrift" w:cs="Bahnschrift"/>
          <w:color w:val="000000"/>
          <w:sz w:val="20"/>
        </w:rPr>
      </w:pPr>
    </w:p>
    <w:p w14:paraId="318AB5FC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ind w:left="4956"/>
        <w:rPr>
          <w:rFonts w:ascii="Bahnschrift" w:hAnsi="Bahnschrift" w:eastAsia="Bahnschrift" w:cs="Bahnschrift"/>
          <w:color w:val="000000"/>
          <w:sz w:val="20"/>
        </w:rPr>
      </w:pPr>
    </w:p>
    <w:p w14:paraId="7353B896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ind w:left="4956"/>
        <w:rPr>
          <w:rFonts w:ascii="Bahnschrift" w:hAnsi="Bahnschrift" w:eastAsia="Bahnschrift" w:cs="Bahnschrift"/>
          <w:color w:val="000000"/>
          <w:sz w:val="20"/>
        </w:rPr>
      </w:pPr>
    </w:p>
    <w:p w14:paraId="5ACC35AC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ind w:left="4956"/>
        <w:rPr>
          <w:rFonts w:ascii="Bahnschrift" w:hAnsi="Bahnschrift" w:eastAsia="Bahnschrift" w:cs="Bahnschrift"/>
          <w:color w:val="000000"/>
          <w:sz w:val="20"/>
        </w:rPr>
      </w:pPr>
    </w:p>
    <w:p w14:paraId="50C48BDE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ind w:left="4956"/>
        <w:rPr>
          <w:rFonts w:ascii="Bahnschrift" w:hAnsi="Bahnschrift" w:eastAsia="Bahnschrift" w:cs="Bahnschrift"/>
          <w:color w:val="000000"/>
          <w:sz w:val="20"/>
        </w:rPr>
      </w:pPr>
    </w:p>
    <w:p w14:paraId="1115EA1D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ind w:left="4956"/>
        <w:rPr>
          <w:rFonts w:ascii="Bahnschrift" w:hAnsi="Bahnschrift" w:eastAsia="Bahnschrift" w:cs="Bahnschrift"/>
          <w:color w:val="000000"/>
          <w:sz w:val="20"/>
        </w:rPr>
      </w:pPr>
    </w:p>
    <w:p w14:paraId="28A97BFC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ind w:left="4956"/>
        <w:rPr>
          <w:rFonts w:ascii="Bahnschrift" w:hAnsi="Bahnschrift" w:eastAsia="Bahnschrift" w:cs="Bahnschrift"/>
          <w:color w:val="000000"/>
          <w:sz w:val="20"/>
        </w:rPr>
      </w:pPr>
    </w:p>
    <w:p w14:paraId="4E5A69EB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ind w:left="4956"/>
        <w:rPr>
          <w:rFonts w:ascii="Bahnschrift" w:hAnsi="Bahnschrift" w:eastAsia="Bahnschrift" w:cs="Bahnschrift"/>
          <w:color w:val="000000"/>
          <w:sz w:val="20"/>
        </w:rPr>
      </w:pPr>
    </w:p>
    <w:p w14:paraId="38565584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ind w:left="4956"/>
        <w:rPr>
          <w:rFonts w:ascii="Bahnschrift" w:hAnsi="Bahnschrift" w:eastAsia="Bahnschrift" w:cs="Bahnschrift"/>
          <w:color w:val="000000"/>
          <w:sz w:val="20"/>
        </w:rPr>
      </w:pPr>
    </w:p>
    <w:p w14:paraId="3056045A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ind w:left="4956"/>
        <w:rPr>
          <w:rFonts w:ascii="Bahnschrift" w:hAnsi="Bahnschrift" w:eastAsia="Bahnschrift" w:cs="Bahnschrift"/>
          <w:color w:val="000000"/>
          <w:sz w:val="20"/>
        </w:rPr>
      </w:pPr>
    </w:p>
    <w:p w14:paraId="4B670D4A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ind w:left="4956"/>
        <w:rPr>
          <w:rFonts w:ascii="Bahnschrift" w:hAnsi="Bahnschrift" w:eastAsia="Bahnschrift" w:cs="Bahnschrift"/>
          <w:color w:val="000000"/>
          <w:sz w:val="20"/>
        </w:rPr>
      </w:pPr>
    </w:p>
    <w:p w14:paraId="7AE8FC4A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ind w:left="4956"/>
        <w:rPr>
          <w:rFonts w:ascii="Bahnschrift" w:hAnsi="Bahnschrift" w:eastAsia="Bahnschrift" w:cs="Bahnschrift"/>
          <w:color w:val="000000"/>
          <w:sz w:val="20"/>
        </w:rPr>
      </w:pPr>
    </w:p>
    <w:p w14:paraId="3E994426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ind w:left="4956"/>
        <w:rPr>
          <w:rFonts w:ascii="Bahnschrift" w:hAnsi="Bahnschrift" w:eastAsia="Bahnschrift" w:cs="Bahnschrift"/>
          <w:color w:val="000000"/>
          <w:sz w:val="20"/>
        </w:rPr>
      </w:pPr>
    </w:p>
    <w:p w14:paraId="762AE20D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ind w:left="4956"/>
        <w:rPr>
          <w:rFonts w:ascii="Bahnschrift" w:hAnsi="Bahnschrift" w:eastAsia="Bahnschrift" w:cs="Bahnschrift"/>
          <w:color w:val="000000"/>
          <w:sz w:val="20"/>
        </w:rPr>
      </w:pPr>
    </w:p>
    <w:p w14:paraId="33F06A5D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ind w:left="4956"/>
        <w:rPr>
          <w:rFonts w:ascii="Bahnschrift" w:hAnsi="Bahnschrift" w:eastAsia="Bahnschrift" w:cs="Bahnschrift"/>
          <w:color w:val="000000"/>
          <w:sz w:val="20"/>
        </w:rPr>
      </w:pPr>
    </w:p>
    <w:p w14:paraId="530640BF">
      <w:pPr>
        <w:spacing w:line="360" w:lineRule="auto"/>
        <w:jc w:val="both"/>
        <w:rPr>
          <w:rFonts w:ascii="Bahnschrift" w:hAnsi="Bahnschrift" w:eastAsia="Bahnschrift" w:cs="Bahnschrift"/>
          <w:b/>
          <w:smallCaps/>
        </w:rPr>
      </w:pPr>
      <w:r>
        <w:rPr>
          <w:rFonts w:ascii="Bahnschrift" w:hAnsi="Bahnschrift" w:eastAsia="Bahnschrift" w:cs="Bahnschrift"/>
          <w:b/>
        </w:rPr>
        <w:t xml:space="preserve">Załącznik nr 4b do zapytania ofertowego nr </w:t>
      </w:r>
      <w:r>
        <w:rPr>
          <w:rFonts w:ascii="Bahnschrift" w:hAnsi="Bahnschrift" w:eastAsia="Bahnschrift" w:cs="Bahnschrift"/>
          <w:b/>
          <w:smallCaps/>
        </w:rPr>
        <w:t>1</w:t>
      </w:r>
      <w:r>
        <w:rPr>
          <w:rFonts w:hint="default" w:ascii="Bahnschrift" w:hAnsi="Bahnschrift" w:eastAsia="Bahnschrift" w:cs="Bahnschrift"/>
          <w:b/>
          <w:smallCaps/>
          <w:lang w:val="pl-PL"/>
        </w:rPr>
        <w:t>a</w:t>
      </w:r>
      <w:r>
        <w:rPr>
          <w:rFonts w:ascii="Bahnschrift" w:hAnsi="Bahnschrift" w:eastAsia="Bahnschrift" w:cs="Bahnschrift"/>
          <w:b/>
          <w:smallCaps/>
        </w:rPr>
        <w:t>/DOR/OWES/2024</w:t>
      </w:r>
    </w:p>
    <w:p w14:paraId="31EECBF6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jc w:val="both"/>
        <w:rPr>
          <w:rFonts w:ascii="Bahnschrift" w:hAnsi="Bahnschrift" w:eastAsia="Bahnschrift" w:cs="Bahnschrift"/>
          <w:i/>
          <w:color w:val="000000"/>
          <w:szCs w:val="22"/>
        </w:rPr>
      </w:pPr>
    </w:p>
    <w:p w14:paraId="31135769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76" w:lineRule="auto"/>
        <w:jc w:val="both"/>
        <w:rPr>
          <w:rFonts w:ascii="Bahnschrift" w:hAnsi="Bahnschrift" w:eastAsia="Bahnschrift" w:cs="Bahnschrift"/>
          <w:color w:val="000000"/>
          <w:szCs w:val="22"/>
        </w:rPr>
      </w:pPr>
      <w:r>
        <w:rPr>
          <w:rFonts w:ascii="Bahnschrift" w:hAnsi="Bahnschrift" w:eastAsia="Bahnschrift" w:cs="Bahnschrift"/>
          <w:color w:val="000000"/>
          <w:szCs w:val="22"/>
        </w:rPr>
        <w:t>W tabeli należy wykazać spełnienie warunku udziału w postępowaniu</w:t>
      </w:r>
      <w:r>
        <w:rPr>
          <w:rFonts w:ascii="Bahnschrift" w:hAnsi="Bahnschrift" w:eastAsia="Bahnschrift" w:cs="Bahnschrift"/>
          <w:smallCaps/>
          <w:color w:val="000000"/>
          <w:szCs w:val="22"/>
        </w:rPr>
        <w:t xml:space="preserve"> </w:t>
      </w:r>
      <w:r>
        <w:rPr>
          <w:rFonts w:ascii="Bahnschrift" w:hAnsi="Bahnschrift" w:eastAsia="Bahnschrift" w:cs="Bahnschrift"/>
          <w:color w:val="000000"/>
          <w:szCs w:val="22"/>
        </w:rPr>
        <w:t>w odniesieniu do realizacji usług – zgodnie z wymaganiami zapytania ofertowego.</w:t>
      </w:r>
    </w:p>
    <w:p w14:paraId="4E0D3614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jc w:val="both"/>
        <w:rPr>
          <w:rFonts w:ascii="Bahnschrift" w:hAnsi="Bahnschrift" w:eastAsia="Bahnschrift" w:cs="Bahnschrift"/>
          <w:smallCaps/>
          <w:color w:val="000000"/>
          <w:sz w:val="24"/>
          <w:szCs w:val="24"/>
        </w:rPr>
      </w:pPr>
    </w:p>
    <w:tbl>
      <w:tblPr>
        <w:tblStyle w:val="40"/>
        <w:tblW w:w="10229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11"/>
        <w:gridCol w:w="2211"/>
        <w:gridCol w:w="2210"/>
        <w:gridCol w:w="1563"/>
        <w:gridCol w:w="2234"/>
      </w:tblGrid>
      <w:tr w14:paraId="3AAD5E6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45" w:hRule="atLeast"/>
          <w:jc w:val="center"/>
        </w:trPr>
        <w:tc>
          <w:tcPr>
            <w:tcW w:w="2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07C6C">
            <w:pPr>
              <w:spacing w:before="0" w:line="240" w:lineRule="auto"/>
              <w:jc w:val="center"/>
              <w:rPr>
                <w:rFonts w:ascii="Bahnschrift" w:hAnsi="Bahnschrift" w:eastAsia="Bahnschrift" w:cs="Bahnschrift"/>
                <w:b/>
                <w:sz w:val="20"/>
              </w:rPr>
            </w:pPr>
            <w:r>
              <w:rPr>
                <w:rFonts w:ascii="Bahnschrift" w:hAnsi="Bahnschrift" w:eastAsia="Bahnschrift" w:cs="Bahnschrift"/>
                <w:b/>
                <w:sz w:val="20"/>
              </w:rPr>
              <w:t>Pieczęć nagłówkowa lub dane teleadresowe Wykonawcy)</w:t>
            </w:r>
          </w:p>
        </w:tc>
        <w:tc>
          <w:tcPr>
            <w:tcW w:w="82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122F4D">
            <w:pPr>
              <w:spacing w:line="276" w:lineRule="auto"/>
              <w:jc w:val="center"/>
              <w:rPr>
                <w:rFonts w:ascii="Bahnschrift" w:hAnsi="Bahnschrift" w:eastAsia="Bahnschrift" w:cs="Bahnschrift"/>
                <w:b/>
                <w:sz w:val="20"/>
              </w:rPr>
            </w:pPr>
          </w:p>
        </w:tc>
      </w:tr>
      <w:tr w14:paraId="2DA11BE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67" w:hRule="atLeast"/>
          <w:jc w:val="center"/>
        </w:trPr>
        <w:tc>
          <w:tcPr>
            <w:tcW w:w="2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A0B13">
            <w:pPr>
              <w:spacing w:before="0" w:line="240" w:lineRule="auto"/>
              <w:jc w:val="center"/>
              <w:rPr>
                <w:rFonts w:ascii="Bahnschrift" w:hAnsi="Bahnschrift" w:eastAsia="Bahnschrift" w:cs="Bahnschrift"/>
                <w:sz w:val="20"/>
              </w:rPr>
            </w:pPr>
            <w:r>
              <w:rPr>
                <w:rFonts w:ascii="Bahnschrift" w:hAnsi="Bahnschrift" w:eastAsia="Bahnschrift" w:cs="Bahnschrift"/>
                <w:sz w:val="20"/>
              </w:rPr>
              <w:t>Nazwa usługi (przedmiot, Zakres, tematyka)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  <w:vAlign w:val="center"/>
          </w:tcPr>
          <w:p w14:paraId="0B97ADED">
            <w:pPr>
              <w:spacing w:line="276" w:lineRule="auto"/>
              <w:jc w:val="center"/>
              <w:rPr>
                <w:rFonts w:ascii="Bahnschrift" w:hAnsi="Bahnschrift" w:eastAsia="Bahnschrift" w:cs="Bahnschrift"/>
                <w:sz w:val="20"/>
              </w:rPr>
            </w:pPr>
            <w:r>
              <w:rPr>
                <w:rFonts w:ascii="Bahnschrift" w:hAnsi="Bahnschrift" w:eastAsia="Bahnschrift" w:cs="Bahnschrift"/>
                <w:sz w:val="20"/>
              </w:rPr>
              <w:t>Podmiot/(y) na rzecz którego/(ych) zrealizowano usługę doradztwa (nazwa i adres)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  <w:vAlign w:val="center"/>
          </w:tcPr>
          <w:p w14:paraId="54F80CAD">
            <w:pPr>
              <w:spacing w:line="276" w:lineRule="auto"/>
              <w:jc w:val="center"/>
              <w:rPr>
                <w:rFonts w:ascii="Bahnschrift" w:hAnsi="Bahnschrift" w:eastAsia="Bahnschrift" w:cs="Bahnschrift"/>
                <w:sz w:val="20"/>
              </w:rPr>
            </w:pPr>
            <w:r>
              <w:rPr>
                <w:rFonts w:ascii="Bahnschrift" w:hAnsi="Bahnschrift" w:eastAsia="Bahnschrift" w:cs="Bahnschrift"/>
                <w:sz w:val="20"/>
              </w:rPr>
              <w:t>Wartość zrealizowanej usługi (PLN)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B2FCC">
            <w:pPr>
              <w:spacing w:line="276" w:lineRule="auto"/>
              <w:jc w:val="center"/>
              <w:rPr>
                <w:rFonts w:ascii="Bahnschrift" w:hAnsi="Bahnschrift" w:eastAsia="Bahnschrift" w:cs="Bahnschrift"/>
                <w:sz w:val="20"/>
              </w:rPr>
            </w:pPr>
            <w:r>
              <w:rPr>
                <w:rFonts w:ascii="Bahnschrift" w:hAnsi="Bahnschrift" w:eastAsia="Bahnschrift" w:cs="Bahnschrift"/>
                <w:sz w:val="20"/>
              </w:rPr>
              <w:t>Czas realizacji usług (od mm.rr. do mm.rr.)</w:t>
            </w: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594FB">
            <w:pPr>
              <w:spacing w:line="276" w:lineRule="auto"/>
              <w:jc w:val="center"/>
              <w:rPr>
                <w:rFonts w:ascii="Bahnschrift" w:hAnsi="Bahnschrift" w:eastAsia="Bahnschrift" w:cs="Bahnschrift"/>
                <w:sz w:val="20"/>
              </w:rPr>
            </w:pPr>
            <w:r>
              <w:rPr>
                <w:rFonts w:ascii="Bahnschrift" w:hAnsi="Bahnschrift" w:eastAsia="Bahnschrift" w:cs="Bahnschrift"/>
                <w:sz w:val="20"/>
              </w:rPr>
              <w:t>Zakres tematyczny świadczonych usług (zgodny z przedmiotem zamówienia)</w:t>
            </w:r>
          </w:p>
        </w:tc>
      </w:tr>
      <w:tr w14:paraId="0C012BC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18" w:hRule="atLeast"/>
          <w:jc w:val="center"/>
        </w:trPr>
        <w:tc>
          <w:tcPr>
            <w:tcW w:w="2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93C86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53A9F6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AC0E92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7C676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58B63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</w:tr>
      <w:tr w14:paraId="0BBFF45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18" w:hRule="atLeast"/>
          <w:jc w:val="center"/>
        </w:trPr>
        <w:tc>
          <w:tcPr>
            <w:tcW w:w="2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A6BAF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01D6FD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A18D84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EC01D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D1D76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</w:tr>
    </w:tbl>
    <w:p w14:paraId="5E0D511F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120" w:line="259" w:lineRule="auto"/>
        <w:jc w:val="both"/>
        <w:rPr>
          <w:rFonts w:ascii="Bahnschrift" w:hAnsi="Bahnschrift" w:eastAsia="Bahnschrift" w:cs="Bahnschrift"/>
          <w:color w:val="000000"/>
          <w:sz w:val="20"/>
        </w:rPr>
      </w:pPr>
    </w:p>
    <w:p w14:paraId="3FEDEFD9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120" w:line="259" w:lineRule="auto"/>
        <w:jc w:val="both"/>
        <w:rPr>
          <w:rFonts w:ascii="Bahnschrift" w:hAnsi="Bahnschrift" w:eastAsia="Bahnschrift" w:cs="Bahnschrift"/>
          <w:color w:val="000000"/>
          <w:sz w:val="20"/>
        </w:rPr>
      </w:pPr>
      <w:r>
        <w:rPr>
          <w:rFonts w:ascii="Bahnschrift" w:hAnsi="Bahnschrift" w:eastAsia="Bahnschrift" w:cs="Bahnschrift"/>
          <w:color w:val="000000"/>
          <w:sz w:val="20"/>
        </w:rPr>
        <w:t>*Na potwierdzenie przedstawionych w tabeli danych należy przedstawić odpowiednie dokumenty potwierdzające należytą realizację usług, wskazane w zapytaniu ofertowym.</w:t>
      </w:r>
    </w:p>
    <w:p w14:paraId="593EA329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rPr>
          <w:rFonts w:ascii="Bahnschrift" w:hAnsi="Bahnschrift" w:eastAsia="Bahnschrift" w:cs="Bahnschrift"/>
          <w:color w:val="000000"/>
          <w:sz w:val="20"/>
        </w:rPr>
      </w:pPr>
    </w:p>
    <w:p w14:paraId="1AEE46C1">
      <w:pPr>
        <w:ind w:left="4248" w:firstLine="708"/>
        <w:jc w:val="both"/>
        <w:rPr>
          <w:rFonts w:ascii="Bahnschrift" w:hAnsi="Bahnschrift" w:eastAsia="Bahnschrift" w:cs="Bahnschrift"/>
          <w:sz w:val="20"/>
        </w:rPr>
      </w:pPr>
    </w:p>
    <w:p w14:paraId="421D1695">
      <w:pPr>
        <w:ind w:left="2880" w:firstLine="720"/>
        <w:jc w:val="both"/>
        <w:rPr>
          <w:rFonts w:ascii="Bahnschrift" w:hAnsi="Bahnschrift" w:eastAsia="Bahnschrift" w:cs="Bahnschrift"/>
          <w:smallCaps/>
        </w:rPr>
      </w:pPr>
      <w:r>
        <w:rPr>
          <w:rFonts w:ascii="Bahnschrift" w:hAnsi="Bahnschrift" w:eastAsia="Bahnschrift" w:cs="Bahnschrift"/>
          <w:sz w:val="20"/>
        </w:rPr>
        <w:t xml:space="preserve">Data i miejsce…………………………………..………………. </w:t>
      </w:r>
    </w:p>
    <w:p w14:paraId="70F81C01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59" w:lineRule="auto"/>
        <w:jc w:val="right"/>
        <w:rPr>
          <w:rFonts w:ascii="Bahnschrift" w:hAnsi="Bahnschrift" w:eastAsia="Bahnschrift" w:cs="Bahnschrift"/>
          <w:color w:val="000000"/>
          <w:sz w:val="20"/>
        </w:rPr>
      </w:pPr>
      <w:r>
        <w:rPr>
          <w:rFonts w:ascii="Bahnschrift" w:hAnsi="Bahnschrift" w:eastAsia="Bahnschrift" w:cs="Bahnschrift"/>
          <w:color w:val="000000"/>
          <w:sz w:val="20"/>
        </w:rPr>
        <w:tab/>
      </w:r>
      <w:r>
        <w:rPr>
          <w:rFonts w:ascii="Bahnschrift" w:hAnsi="Bahnschrift" w:eastAsia="Bahnschrift" w:cs="Bahnschrift"/>
          <w:color w:val="000000"/>
          <w:sz w:val="20"/>
        </w:rPr>
        <w:tab/>
      </w:r>
      <w:r>
        <w:rPr>
          <w:rFonts w:ascii="Bahnschrift" w:hAnsi="Bahnschrift" w:eastAsia="Bahnschrift" w:cs="Bahnschrift"/>
          <w:color w:val="000000"/>
          <w:sz w:val="20"/>
        </w:rPr>
        <w:tab/>
      </w:r>
      <w:r>
        <w:rPr>
          <w:rFonts w:ascii="Bahnschrift" w:hAnsi="Bahnschrift" w:eastAsia="Bahnschrift" w:cs="Bahnschrift"/>
          <w:color w:val="000000"/>
          <w:sz w:val="20"/>
        </w:rPr>
        <w:tab/>
      </w:r>
      <w:r>
        <w:rPr>
          <w:rFonts w:ascii="Bahnschrift" w:hAnsi="Bahnschrift" w:eastAsia="Bahnschrift" w:cs="Bahnschrift"/>
          <w:color w:val="000000"/>
          <w:sz w:val="20"/>
        </w:rPr>
        <w:tab/>
      </w:r>
      <w:r>
        <w:rPr>
          <w:rFonts w:ascii="Bahnschrift" w:hAnsi="Bahnschrift" w:eastAsia="Bahnschrift" w:cs="Bahnschrift"/>
          <w:color w:val="000000"/>
          <w:sz w:val="20"/>
        </w:rPr>
        <w:tab/>
      </w:r>
      <w:r>
        <w:rPr>
          <w:rFonts w:ascii="Bahnschrift" w:hAnsi="Bahnschrift" w:eastAsia="Bahnschrift" w:cs="Bahnschrift"/>
          <w:color w:val="000000"/>
          <w:sz w:val="20"/>
        </w:rPr>
        <w:tab/>
      </w:r>
    </w:p>
    <w:p w14:paraId="7957564F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ind w:left="3600"/>
        <w:rPr>
          <w:rFonts w:ascii="Bahnschrift" w:hAnsi="Bahnschrift" w:eastAsia="Bahnschrift" w:cs="Bahnschrift"/>
          <w:color w:val="000000"/>
          <w:sz w:val="20"/>
        </w:rPr>
      </w:pPr>
      <w:r>
        <w:rPr>
          <w:rFonts w:ascii="Bahnschrift" w:hAnsi="Bahnschrift" w:eastAsia="Bahnschrift" w:cs="Bahnschrift"/>
          <w:color w:val="000000"/>
          <w:sz w:val="20"/>
        </w:rPr>
        <w:t>Podpis Wykonawcy……………………………………………</w:t>
      </w:r>
    </w:p>
    <w:p w14:paraId="1311BDB1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ind w:left="4956"/>
        <w:rPr>
          <w:rFonts w:ascii="Bahnschrift" w:hAnsi="Bahnschrift" w:eastAsia="Bahnschrift" w:cs="Bahnschrift"/>
          <w:color w:val="000000"/>
          <w:sz w:val="20"/>
        </w:rPr>
      </w:pPr>
    </w:p>
    <w:p w14:paraId="2AA6EAB8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ind w:left="4956"/>
        <w:rPr>
          <w:rFonts w:ascii="Bahnschrift" w:hAnsi="Bahnschrift" w:eastAsia="Bahnschrift" w:cs="Bahnschrift"/>
          <w:color w:val="000000"/>
          <w:sz w:val="20"/>
        </w:rPr>
      </w:pPr>
    </w:p>
    <w:p w14:paraId="2DEAC2C3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ind w:left="4956"/>
        <w:rPr>
          <w:rFonts w:ascii="Bahnschrift" w:hAnsi="Bahnschrift" w:eastAsia="Bahnschrift" w:cs="Bahnschrift"/>
          <w:color w:val="000000"/>
          <w:sz w:val="20"/>
        </w:rPr>
      </w:pPr>
    </w:p>
    <w:p w14:paraId="55121C19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ind w:left="4956"/>
        <w:rPr>
          <w:rFonts w:ascii="Bahnschrift" w:hAnsi="Bahnschrift" w:eastAsia="Bahnschrift" w:cs="Bahnschrift"/>
          <w:color w:val="000000"/>
          <w:sz w:val="20"/>
        </w:rPr>
      </w:pPr>
    </w:p>
    <w:p w14:paraId="74BF827F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ind w:left="4956"/>
        <w:rPr>
          <w:rFonts w:ascii="Bahnschrift" w:hAnsi="Bahnschrift" w:eastAsia="Bahnschrift" w:cs="Bahnschrift"/>
          <w:color w:val="000000"/>
          <w:sz w:val="20"/>
        </w:rPr>
      </w:pPr>
    </w:p>
    <w:p w14:paraId="439FA5A1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ind w:left="4956"/>
        <w:rPr>
          <w:rFonts w:ascii="Bahnschrift" w:hAnsi="Bahnschrift" w:eastAsia="Bahnschrift" w:cs="Bahnschrift"/>
          <w:color w:val="000000"/>
          <w:sz w:val="20"/>
        </w:rPr>
      </w:pPr>
    </w:p>
    <w:p w14:paraId="04C247B5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ind w:left="4956"/>
        <w:rPr>
          <w:rFonts w:ascii="Bahnschrift" w:hAnsi="Bahnschrift" w:eastAsia="Bahnschrift" w:cs="Bahnschrift"/>
          <w:color w:val="000000"/>
          <w:sz w:val="20"/>
        </w:rPr>
      </w:pPr>
    </w:p>
    <w:p w14:paraId="083B336F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ind w:left="4956"/>
        <w:rPr>
          <w:rFonts w:ascii="Bahnschrift" w:hAnsi="Bahnschrift" w:eastAsia="Bahnschrift" w:cs="Bahnschrift"/>
          <w:color w:val="000000"/>
          <w:sz w:val="20"/>
        </w:rPr>
      </w:pPr>
    </w:p>
    <w:p w14:paraId="07937626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ind w:left="4956"/>
        <w:rPr>
          <w:rFonts w:ascii="Bahnschrift" w:hAnsi="Bahnschrift" w:eastAsia="Bahnschrift" w:cs="Bahnschrift"/>
          <w:color w:val="000000"/>
          <w:sz w:val="20"/>
        </w:rPr>
      </w:pPr>
    </w:p>
    <w:p w14:paraId="4714EACA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rPr>
          <w:rFonts w:ascii="Bahnschrift" w:hAnsi="Bahnschrift" w:eastAsia="Bahnschrift" w:cs="Bahnschrift"/>
          <w:color w:val="000000"/>
          <w:sz w:val="20"/>
        </w:rPr>
      </w:pPr>
    </w:p>
    <w:p w14:paraId="60877041">
      <w:pPr>
        <w:spacing w:line="360" w:lineRule="auto"/>
        <w:jc w:val="both"/>
        <w:rPr>
          <w:rFonts w:ascii="Bahnschrift" w:hAnsi="Bahnschrift" w:eastAsia="Bahnschrift" w:cs="Bahnschrift"/>
          <w:sz w:val="20"/>
        </w:rPr>
      </w:pPr>
      <w:r>
        <w:rPr>
          <w:rFonts w:ascii="Bahnschrift" w:hAnsi="Bahnschrift" w:eastAsia="Bahnschrift" w:cs="Bahnschrift"/>
          <w:b/>
        </w:rPr>
        <w:t xml:space="preserve">Załącznik nr 5 do zapytania ofertowego nr </w:t>
      </w:r>
      <w:r>
        <w:rPr>
          <w:rFonts w:ascii="Bahnschrift" w:hAnsi="Bahnschrift" w:eastAsia="Bahnschrift" w:cs="Bahnschrift"/>
          <w:b/>
          <w:smallCaps/>
        </w:rPr>
        <w:t>1</w:t>
      </w:r>
      <w:r>
        <w:rPr>
          <w:rFonts w:hint="default" w:ascii="Bahnschrift" w:hAnsi="Bahnschrift" w:eastAsia="Bahnschrift" w:cs="Bahnschrift"/>
          <w:b/>
          <w:smallCaps/>
          <w:lang w:val="pl-PL"/>
        </w:rPr>
        <w:t>a</w:t>
      </w:r>
      <w:r>
        <w:rPr>
          <w:rFonts w:ascii="Bahnschrift" w:hAnsi="Bahnschrift" w:eastAsia="Bahnschrift" w:cs="Bahnschrift"/>
          <w:b/>
          <w:smallCaps/>
        </w:rPr>
        <w:t>/DOR/OWES/2024</w:t>
      </w:r>
    </w:p>
    <w:p w14:paraId="46EA5E88">
      <w:pPr>
        <w:spacing w:before="0" w:line="240" w:lineRule="auto"/>
        <w:jc w:val="both"/>
        <w:rPr>
          <w:rFonts w:ascii="Bahnschrift" w:hAnsi="Bahnschrift" w:eastAsia="Bahnschrift" w:cs="Bahnschrift"/>
          <w:smallCaps/>
          <w:sz w:val="24"/>
          <w:szCs w:val="24"/>
        </w:rPr>
      </w:pPr>
    </w:p>
    <w:tbl>
      <w:tblPr>
        <w:tblStyle w:val="41"/>
        <w:tblW w:w="10230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07"/>
        <w:gridCol w:w="2205"/>
        <w:gridCol w:w="1560"/>
        <w:gridCol w:w="2229"/>
        <w:gridCol w:w="2229"/>
      </w:tblGrid>
      <w:tr w14:paraId="1410E23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67" w:hRule="atLeast"/>
          <w:jc w:val="center"/>
        </w:trPr>
        <w:tc>
          <w:tcPr>
            <w:tcW w:w="2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956FB">
            <w:pPr>
              <w:spacing w:line="240" w:lineRule="auto"/>
              <w:jc w:val="center"/>
              <w:rPr>
                <w:rFonts w:ascii="Bahnschrift" w:hAnsi="Bahnschrift" w:eastAsia="Bahnschrift" w:cs="Bahnschrift"/>
                <w:sz w:val="20"/>
              </w:rPr>
            </w:pPr>
            <w:r>
              <w:rPr>
                <w:rFonts w:ascii="Bahnschrift" w:hAnsi="Bahnschrift" w:eastAsia="Bahnschrift" w:cs="Bahnschrift"/>
                <w:sz w:val="20"/>
              </w:rPr>
              <w:t>Imię i nazwisko eksperta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  <w:vAlign w:val="center"/>
          </w:tcPr>
          <w:p w14:paraId="3ACAB147">
            <w:pPr>
              <w:spacing w:line="276" w:lineRule="auto"/>
              <w:jc w:val="center"/>
              <w:rPr>
                <w:rFonts w:ascii="Bahnschrift" w:hAnsi="Bahnschrift" w:eastAsia="Bahnschrift" w:cs="Bahnschrift"/>
                <w:sz w:val="20"/>
              </w:rPr>
            </w:pPr>
            <w:r>
              <w:rPr>
                <w:rFonts w:ascii="Bahnschrift" w:hAnsi="Bahnschrift" w:eastAsia="Bahnschrift" w:cs="Bahnschrift"/>
                <w:sz w:val="20"/>
              </w:rPr>
              <w:t>Wykształcenie eksperta</w:t>
            </w:r>
          </w:p>
          <w:p w14:paraId="0CFFBF52">
            <w:pPr>
              <w:spacing w:line="276" w:lineRule="auto"/>
              <w:jc w:val="center"/>
              <w:rPr>
                <w:rFonts w:ascii="Bahnschrift" w:hAnsi="Bahnschrift" w:eastAsia="Bahnschrift" w:cs="Bahnschrift"/>
                <w:sz w:val="20"/>
              </w:rPr>
            </w:pPr>
            <w:r>
              <w:rPr>
                <w:rFonts w:ascii="Bahnschrift" w:hAnsi="Bahnschrift" w:eastAsia="Bahnschrift" w:cs="Bahnschrift"/>
                <w:sz w:val="20"/>
              </w:rPr>
              <w:t>(wykształcenie wyższe – wpisać TAK albo NIE)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B6E0D">
            <w:pPr>
              <w:spacing w:line="276" w:lineRule="auto"/>
              <w:jc w:val="center"/>
              <w:rPr>
                <w:rFonts w:ascii="Bahnschrift" w:hAnsi="Bahnschrift" w:eastAsia="Bahnschrift" w:cs="Bahnschrift"/>
                <w:sz w:val="20"/>
              </w:rPr>
            </w:pPr>
            <w:r>
              <w:rPr>
                <w:rFonts w:ascii="Bahnschrift" w:hAnsi="Bahnschrift" w:eastAsia="Bahnschrift" w:cs="Bahnschrift"/>
                <w:sz w:val="20"/>
              </w:rPr>
              <w:t>Zakres tematyczny świadczonych usług (zgodny z przedmiotem zamówienia)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9CA95">
            <w:pPr>
              <w:spacing w:line="276" w:lineRule="auto"/>
              <w:jc w:val="center"/>
              <w:rPr>
                <w:rFonts w:ascii="Bahnschrift" w:hAnsi="Bahnschrift" w:eastAsia="Bahnschrift" w:cs="Bahnschrift"/>
                <w:sz w:val="20"/>
              </w:rPr>
            </w:pPr>
            <w:r>
              <w:rPr>
                <w:rFonts w:ascii="Bahnschrift" w:hAnsi="Bahnschrift" w:eastAsia="Bahnschrift" w:cs="Bahnschrift"/>
                <w:sz w:val="20"/>
              </w:rPr>
              <w:t>Czas świadczenia doradztwa (od mm.rr. do mm.rr.)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D7226">
            <w:pPr>
              <w:spacing w:line="276" w:lineRule="auto"/>
              <w:jc w:val="center"/>
              <w:rPr>
                <w:rFonts w:ascii="Bahnschrift" w:hAnsi="Bahnschrift" w:eastAsia="Bahnschrift" w:cs="Bahnschrift"/>
                <w:sz w:val="20"/>
              </w:rPr>
            </w:pPr>
            <w:r>
              <w:rPr>
                <w:rFonts w:ascii="Bahnschrift" w:hAnsi="Bahnschrift" w:eastAsia="Bahnschrift" w:cs="Bahnschrift"/>
                <w:sz w:val="20"/>
              </w:rPr>
              <w:t>Liczba przepracowanych godzin w ramach doradztwa w ciągu 3 ostatnich lat przed terminem składania ofert</w:t>
            </w:r>
          </w:p>
        </w:tc>
      </w:tr>
      <w:tr w14:paraId="7DCBAD5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18" w:hRule="atLeast"/>
          <w:jc w:val="center"/>
        </w:trPr>
        <w:tc>
          <w:tcPr>
            <w:tcW w:w="2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40E1B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5E1ABF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4CB4E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858D6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4D9FF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</w:tr>
      <w:tr w14:paraId="773DC3A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18" w:hRule="atLeast"/>
          <w:jc w:val="center"/>
        </w:trPr>
        <w:tc>
          <w:tcPr>
            <w:tcW w:w="2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64BDD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59072C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4EB11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ABAFA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3CD75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</w:tr>
      <w:tr w14:paraId="477171C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18" w:hRule="atLeast"/>
          <w:jc w:val="center"/>
        </w:trPr>
        <w:tc>
          <w:tcPr>
            <w:tcW w:w="2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83983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1307AB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A03FC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7C4B8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2AF72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</w:tr>
      <w:tr w14:paraId="11B04E9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18" w:hRule="atLeast"/>
          <w:jc w:val="center"/>
        </w:trPr>
        <w:tc>
          <w:tcPr>
            <w:tcW w:w="2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665BC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19CEF6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5A242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EB795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5C7D7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</w:tr>
      <w:tr w14:paraId="03BD7E1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18" w:hRule="atLeast"/>
          <w:jc w:val="center"/>
        </w:trPr>
        <w:tc>
          <w:tcPr>
            <w:tcW w:w="2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29A6B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AAC5E0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5F565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4076C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D8B16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</w:tr>
    </w:tbl>
    <w:p w14:paraId="4569629F">
      <w:pPr>
        <w:ind w:left="-567"/>
        <w:rPr>
          <w:rFonts w:ascii="Bahnschrift" w:hAnsi="Bahnschrift" w:eastAsia="Bahnschrift" w:cs="Bahnschrift"/>
          <w:sz w:val="20"/>
        </w:rPr>
      </w:pPr>
      <w:r>
        <w:rPr>
          <w:rFonts w:ascii="Bahnschrift" w:hAnsi="Bahnschrift" w:eastAsia="Bahnschrift" w:cs="Bahnschrift"/>
          <w:sz w:val="20"/>
        </w:rPr>
        <w:t>*Na potwierdzenie przedstawionych w tabeli danych należy przedstawić odpowiednie dokumenty potwierdzające należytą realizację usług, wskazane w zapytaniu ofertowym.</w:t>
      </w:r>
      <w:r>
        <w:rPr>
          <w:rFonts w:ascii="Bahnschrift" w:hAnsi="Bahnschrift" w:eastAsia="Bahnschrift" w:cs="Bahnschrift"/>
          <w:sz w:val="20"/>
        </w:rPr>
        <w:br w:type="textWrapping"/>
      </w:r>
    </w:p>
    <w:p w14:paraId="76F9535D">
      <w:pPr>
        <w:ind w:left="2880" w:firstLine="720"/>
        <w:jc w:val="both"/>
        <w:rPr>
          <w:rFonts w:ascii="Bahnschrift" w:hAnsi="Bahnschrift" w:eastAsia="Bahnschrift" w:cs="Bahnschrift"/>
          <w:smallCaps/>
        </w:rPr>
      </w:pPr>
      <w:r>
        <w:rPr>
          <w:rFonts w:ascii="Bahnschrift" w:hAnsi="Bahnschrift" w:eastAsia="Bahnschrift" w:cs="Bahnschrift"/>
          <w:sz w:val="20"/>
        </w:rPr>
        <w:t xml:space="preserve">Data i miejsce…………………………………..………………. </w:t>
      </w:r>
    </w:p>
    <w:p w14:paraId="55FFFC50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59" w:lineRule="auto"/>
        <w:jc w:val="right"/>
        <w:rPr>
          <w:rFonts w:ascii="Bahnschrift" w:hAnsi="Bahnschrift" w:eastAsia="Bahnschrift" w:cs="Bahnschrift"/>
          <w:color w:val="000000"/>
          <w:sz w:val="20"/>
        </w:rPr>
      </w:pPr>
      <w:r>
        <w:rPr>
          <w:rFonts w:ascii="Bahnschrift" w:hAnsi="Bahnschrift" w:eastAsia="Bahnschrift" w:cs="Bahnschrift"/>
          <w:color w:val="000000"/>
          <w:sz w:val="20"/>
        </w:rPr>
        <w:tab/>
      </w:r>
      <w:r>
        <w:rPr>
          <w:rFonts w:ascii="Bahnschrift" w:hAnsi="Bahnschrift" w:eastAsia="Bahnschrift" w:cs="Bahnschrift"/>
          <w:color w:val="000000"/>
          <w:sz w:val="20"/>
        </w:rPr>
        <w:tab/>
      </w:r>
      <w:r>
        <w:rPr>
          <w:rFonts w:ascii="Bahnschrift" w:hAnsi="Bahnschrift" w:eastAsia="Bahnschrift" w:cs="Bahnschrift"/>
          <w:color w:val="000000"/>
          <w:sz w:val="20"/>
        </w:rPr>
        <w:tab/>
      </w:r>
      <w:r>
        <w:rPr>
          <w:rFonts w:ascii="Bahnschrift" w:hAnsi="Bahnschrift" w:eastAsia="Bahnschrift" w:cs="Bahnschrift"/>
          <w:color w:val="000000"/>
          <w:sz w:val="20"/>
        </w:rPr>
        <w:tab/>
      </w:r>
      <w:r>
        <w:rPr>
          <w:rFonts w:ascii="Bahnschrift" w:hAnsi="Bahnschrift" w:eastAsia="Bahnschrift" w:cs="Bahnschrift"/>
          <w:color w:val="000000"/>
          <w:sz w:val="20"/>
        </w:rPr>
        <w:tab/>
      </w:r>
      <w:r>
        <w:rPr>
          <w:rFonts w:ascii="Bahnschrift" w:hAnsi="Bahnschrift" w:eastAsia="Bahnschrift" w:cs="Bahnschrift"/>
          <w:color w:val="000000"/>
          <w:sz w:val="20"/>
        </w:rPr>
        <w:tab/>
      </w:r>
      <w:r>
        <w:rPr>
          <w:rFonts w:ascii="Bahnschrift" w:hAnsi="Bahnschrift" w:eastAsia="Bahnschrift" w:cs="Bahnschrift"/>
          <w:color w:val="000000"/>
          <w:sz w:val="20"/>
        </w:rPr>
        <w:tab/>
      </w:r>
    </w:p>
    <w:p w14:paraId="587F67B2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ind w:left="3600"/>
        <w:rPr>
          <w:rFonts w:ascii="Bahnschrift" w:hAnsi="Bahnschrift" w:eastAsia="Bahnschrift" w:cs="Bahnschrift"/>
          <w:color w:val="000000"/>
          <w:sz w:val="20"/>
        </w:rPr>
      </w:pPr>
      <w:r>
        <w:rPr>
          <w:rFonts w:ascii="Bahnschrift" w:hAnsi="Bahnschrift" w:eastAsia="Bahnschrift" w:cs="Bahnschrift"/>
          <w:color w:val="000000"/>
          <w:sz w:val="20"/>
        </w:rPr>
        <w:t>Podpis Wykonawcy……………………………………………</w:t>
      </w:r>
    </w:p>
    <w:p w14:paraId="0C6BE9D0">
      <w:pPr>
        <w:spacing w:line="360" w:lineRule="auto"/>
        <w:jc w:val="both"/>
        <w:rPr>
          <w:rFonts w:ascii="Bahnschrift" w:hAnsi="Bahnschrift" w:eastAsia="Bahnschrift" w:cs="Bahnschrift"/>
          <w:color w:val="000000"/>
          <w:sz w:val="20"/>
        </w:rPr>
      </w:pPr>
      <w:bookmarkStart w:id="2" w:name="_heading=h.gjdgxs" w:colFirst="0" w:colLast="0"/>
      <w:bookmarkEnd w:id="2"/>
    </w:p>
    <w:p w14:paraId="6D062131">
      <w:pPr>
        <w:spacing w:line="360" w:lineRule="auto"/>
        <w:jc w:val="both"/>
        <w:rPr>
          <w:rFonts w:ascii="Bahnschrift" w:hAnsi="Bahnschrift" w:eastAsia="Bahnschrift" w:cs="Bahnschrift"/>
          <w:b/>
          <w:smallCaps/>
        </w:rPr>
      </w:pPr>
      <w:r>
        <w:rPr>
          <w:rFonts w:ascii="Bahnschrift" w:hAnsi="Bahnschrift" w:eastAsia="Bahnschrift" w:cs="Bahnschrift"/>
          <w:b/>
        </w:rPr>
        <w:t xml:space="preserve">Załącznik nr 6 do zapytania ofertowego nr </w:t>
      </w:r>
      <w:r>
        <w:rPr>
          <w:rFonts w:ascii="Bahnschrift" w:hAnsi="Bahnschrift" w:eastAsia="Bahnschrift" w:cs="Bahnschrift"/>
          <w:b/>
          <w:smallCaps/>
        </w:rPr>
        <w:t>1</w:t>
      </w:r>
      <w:r>
        <w:rPr>
          <w:rFonts w:hint="default" w:ascii="Bahnschrift" w:hAnsi="Bahnschrift" w:eastAsia="Bahnschrift" w:cs="Bahnschrift"/>
          <w:b/>
          <w:smallCaps/>
          <w:lang w:val="pl-PL"/>
        </w:rPr>
        <w:t>a</w:t>
      </w:r>
      <w:r>
        <w:rPr>
          <w:rFonts w:ascii="Bahnschrift" w:hAnsi="Bahnschrift" w:eastAsia="Bahnschrift" w:cs="Bahnschrift"/>
          <w:b/>
          <w:smallCaps/>
        </w:rPr>
        <w:t>/DOR/OWES/2024</w:t>
      </w:r>
    </w:p>
    <w:p w14:paraId="1F3434A3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jc w:val="both"/>
        <w:rPr>
          <w:rFonts w:ascii="Bahnschrift" w:hAnsi="Bahnschrift" w:eastAsia="Bahnschrift" w:cs="Bahnschrift"/>
          <w:i/>
          <w:color w:val="000000"/>
          <w:szCs w:val="22"/>
        </w:rPr>
      </w:pPr>
    </w:p>
    <w:p w14:paraId="30D41F5E">
      <w:pPr>
        <w:jc w:val="center"/>
        <w:rPr>
          <w:rFonts w:ascii="Bahnschrift" w:hAnsi="Bahnschrift" w:eastAsia="Calibri" w:cs="Calibri"/>
          <w:b/>
          <w:szCs w:val="22"/>
        </w:rPr>
      </w:pPr>
      <w:r>
        <w:rPr>
          <w:rFonts w:ascii="Bahnschrift" w:hAnsi="Bahnschrift"/>
          <w:b/>
          <w:szCs w:val="22"/>
        </w:rPr>
        <w:t>OŚWIADCZENIA WYKONAWCY</w:t>
      </w:r>
    </w:p>
    <w:p w14:paraId="54C41DEF">
      <w:pPr>
        <w:spacing w:line="360" w:lineRule="auto"/>
        <w:rPr>
          <w:rFonts w:ascii="Bahnschrift" w:hAnsi="Bahnschrift" w:eastAsia="Bahnschrift" w:cs="Bahnschrift"/>
          <w:b/>
        </w:rPr>
      </w:pPr>
      <w:r>
        <w:rPr>
          <w:rFonts w:ascii="Bahnschrift" w:hAnsi="Bahnschrift" w:eastAsia="Bahnschrift" w:cs="Bahnschrift"/>
          <w:b/>
        </w:rPr>
        <w:t>Dane Wykonawcy:</w:t>
      </w:r>
    </w:p>
    <w:p w14:paraId="02BD29ED">
      <w:pPr>
        <w:spacing w:line="360" w:lineRule="auto"/>
        <w:rPr>
          <w:rFonts w:ascii="Bahnschrift" w:hAnsi="Bahnschrift" w:eastAsia="Bahnschrift" w:cs="Bahnschrift"/>
        </w:rPr>
      </w:pPr>
      <w:r>
        <w:rPr>
          <w:rFonts w:ascii="Bahnschrift" w:hAnsi="Bahnschrift" w:eastAsia="Bahnschrift" w:cs="Bahnschrift"/>
        </w:rPr>
        <w:t>Nazwa:…....................................................................................................................................</w:t>
      </w:r>
    </w:p>
    <w:p w14:paraId="2DFE233E">
      <w:pPr>
        <w:spacing w:line="360" w:lineRule="auto"/>
        <w:rPr>
          <w:rFonts w:ascii="Bahnschrift" w:hAnsi="Bahnschrift" w:eastAsia="Bahnschrift" w:cs="Bahnschrift"/>
        </w:rPr>
      </w:pPr>
      <w:r>
        <w:rPr>
          <w:rFonts w:ascii="Bahnschrift" w:hAnsi="Bahnschrift" w:eastAsia="Bahnschrift" w:cs="Bahnschrift"/>
        </w:rPr>
        <w:t>Adres: ....................................................................................................................................................</w:t>
      </w:r>
    </w:p>
    <w:p w14:paraId="099AD992">
      <w:pPr>
        <w:spacing w:line="360" w:lineRule="auto"/>
        <w:rPr>
          <w:rFonts w:ascii="Bahnschrift" w:hAnsi="Bahnschrift" w:eastAsia="Bahnschrift" w:cs="Bahnschrift"/>
        </w:rPr>
      </w:pPr>
      <w:r>
        <w:rPr>
          <w:rFonts w:ascii="Bahnschrift" w:hAnsi="Bahnschrift" w:eastAsia="Bahnschrift" w:cs="Bahnschrift"/>
        </w:rPr>
        <w:t>NIP: ................................................................ REGON: ............................................................</w:t>
      </w:r>
    </w:p>
    <w:p w14:paraId="14996A91">
      <w:pPr>
        <w:keepNext/>
        <w:tabs>
          <w:tab w:val="left" w:pos="3544"/>
        </w:tabs>
        <w:jc w:val="both"/>
        <w:rPr>
          <w:rFonts w:ascii="Bahnschrift" w:hAnsi="Bahnschrift" w:eastAsia="Bahnschrift" w:cs="Bahnschrift"/>
          <w:b/>
        </w:rPr>
      </w:pPr>
      <w:r>
        <w:rPr>
          <w:rFonts w:ascii="Bahnschrift" w:hAnsi="Bahnschrift" w:eastAsia="Bahnschrift" w:cs="Bahnschrift"/>
          <w:b/>
        </w:rPr>
        <w:t>Niniejszym oświadczam/y, że:</w:t>
      </w:r>
    </w:p>
    <w:p w14:paraId="5C99FCD0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120" w:line="276" w:lineRule="auto"/>
        <w:ind w:right="-6"/>
        <w:jc w:val="both"/>
        <w:rPr>
          <w:rFonts w:ascii="Bahnschrift" w:hAnsi="Bahnschrift" w:eastAsia="Bahnschrift" w:cs="Bahnschrift"/>
          <w:color w:val="000000"/>
          <w:sz w:val="8"/>
          <w:szCs w:val="8"/>
        </w:rPr>
      </w:pPr>
    </w:p>
    <w:p w14:paraId="1A84A3FD">
      <w:pPr>
        <w:widowControl w:val="0"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76" w:lineRule="auto"/>
        <w:ind w:right="-6"/>
        <w:jc w:val="both"/>
        <w:rPr>
          <w:rFonts w:ascii="Bahnschrift" w:hAnsi="Bahnschrift" w:eastAsia="Bahnschrift" w:cs="Bahnschrift"/>
          <w:color w:val="000000"/>
          <w:szCs w:val="22"/>
        </w:rPr>
      </w:pPr>
      <w:r>
        <w:rPr>
          <w:rFonts w:ascii="Bahnschrift" w:hAnsi="Bahnschrift" w:eastAsia="Bahnschrift" w:cs="Bahnschrift"/>
          <w:color w:val="000000"/>
          <w:szCs w:val="22"/>
        </w:rPr>
        <w:t>nie znajduję/my się w stanie likwidacji ani nie ogłoszono wobec mnie/nas upadłości.</w:t>
      </w:r>
    </w:p>
    <w:p w14:paraId="6D93CE04">
      <w:pPr>
        <w:widowControl w:val="0"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76" w:lineRule="auto"/>
        <w:ind w:right="-6"/>
        <w:jc w:val="both"/>
        <w:rPr>
          <w:rFonts w:ascii="Bahnschrift" w:hAnsi="Bahnschrift" w:eastAsia="Bahnschrift" w:cs="Bahnschrift"/>
          <w:color w:val="000000"/>
          <w:szCs w:val="22"/>
        </w:rPr>
      </w:pPr>
      <w:r>
        <w:rPr>
          <w:rFonts w:ascii="Bahnschrift" w:hAnsi="Bahnschrift" w:eastAsia="Bahnschrift" w:cs="Bahnschrift"/>
          <w:color w:val="000000"/>
          <w:szCs w:val="22"/>
        </w:rPr>
        <w:t>nie zachodzą w stosunku do mnie/nas przesłanki wykluczenia z udziału w postępowaniu o udzielenie zamówienia publicznego.</w:t>
      </w:r>
    </w:p>
    <w:p w14:paraId="5A5356A1">
      <w:pPr>
        <w:ind w:left="4320" w:firstLine="720"/>
        <w:jc w:val="both"/>
        <w:rPr>
          <w:rFonts w:ascii="Bahnschrift" w:hAnsi="Bahnschrift" w:eastAsia="Bahnschrift" w:cs="Bahnschrift"/>
          <w:smallCaps/>
        </w:rPr>
      </w:pPr>
      <w:r>
        <w:rPr>
          <w:rFonts w:ascii="Bahnschrift" w:hAnsi="Bahnschrift" w:eastAsia="Bahnschrift" w:cs="Bahnschrift"/>
          <w:sz w:val="20"/>
        </w:rPr>
        <w:t xml:space="preserve">Data i miejsce…………………………………..………………. </w:t>
      </w:r>
    </w:p>
    <w:p w14:paraId="4A2F3CF9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59" w:lineRule="auto"/>
        <w:ind w:left="3600"/>
        <w:jc w:val="right"/>
        <w:rPr>
          <w:rFonts w:ascii="Bahnschrift" w:hAnsi="Bahnschrift" w:eastAsia="Bahnschrift" w:cs="Bahnschrift"/>
          <w:color w:val="000000"/>
          <w:sz w:val="20"/>
        </w:rPr>
      </w:pPr>
      <w:r>
        <w:rPr>
          <w:rFonts w:ascii="Bahnschrift" w:hAnsi="Bahnschrift" w:eastAsia="Bahnschrift" w:cs="Bahnschrift"/>
          <w:color w:val="000000"/>
          <w:sz w:val="20"/>
        </w:rPr>
        <w:tab/>
      </w:r>
      <w:r>
        <w:rPr>
          <w:rFonts w:ascii="Bahnschrift" w:hAnsi="Bahnschrift" w:eastAsia="Bahnschrift" w:cs="Bahnschrift"/>
          <w:color w:val="000000"/>
          <w:sz w:val="20"/>
        </w:rPr>
        <w:tab/>
      </w:r>
      <w:r>
        <w:rPr>
          <w:rFonts w:ascii="Bahnschrift" w:hAnsi="Bahnschrift" w:eastAsia="Bahnschrift" w:cs="Bahnschrift"/>
          <w:color w:val="000000"/>
          <w:sz w:val="20"/>
        </w:rPr>
        <w:tab/>
      </w:r>
      <w:r>
        <w:rPr>
          <w:rFonts w:ascii="Bahnschrift" w:hAnsi="Bahnschrift" w:eastAsia="Bahnschrift" w:cs="Bahnschrift"/>
          <w:color w:val="000000"/>
          <w:sz w:val="20"/>
        </w:rPr>
        <w:tab/>
      </w:r>
      <w:r>
        <w:rPr>
          <w:rFonts w:ascii="Bahnschrift" w:hAnsi="Bahnschrift" w:eastAsia="Bahnschrift" w:cs="Bahnschrift"/>
          <w:color w:val="000000"/>
          <w:sz w:val="20"/>
        </w:rPr>
        <w:tab/>
      </w:r>
      <w:r>
        <w:rPr>
          <w:rFonts w:ascii="Bahnschrift" w:hAnsi="Bahnschrift" w:eastAsia="Bahnschrift" w:cs="Bahnschrift"/>
          <w:color w:val="000000"/>
          <w:sz w:val="20"/>
        </w:rPr>
        <w:tab/>
      </w:r>
      <w:r>
        <w:rPr>
          <w:rFonts w:ascii="Bahnschrift" w:hAnsi="Bahnschrift" w:eastAsia="Bahnschrift" w:cs="Bahnschrift"/>
          <w:color w:val="000000"/>
          <w:sz w:val="20"/>
        </w:rPr>
        <w:tab/>
      </w:r>
    </w:p>
    <w:p w14:paraId="1142F82C">
      <w:pPr>
        <w:spacing w:line="480" w:lineRule="auto"/>
        <w:ind w:left="4320" w:firstLine="720"/>
        <w:jc w:val="both"/>
        <w:rPr>
          <w:rFonts w:ascii="Bahnschrift" w:hAnsi="Bahnschrift" w:eastAsia="Bahnschrift" w:cs="Bahnschrift"/>
          <w:sz w:val="8"/>
          <w:szCs w:val="8"/>
        </w:rPr>
      </w:pPr>
      <w:r>
        <w:rPr>
          <w:rFonts w:ascii="Bahnschrift" w:hAnsi="Bahnschrift" w:eastAsia="Bahnschrift" w:cs="Bahnschrift"/>
          <w:sz w:val="20"/>
        </w:rPr>
        <w:t>Podpis Wykonawcy……………………………………………</w:t>
      </w:r>
      <w:r>
        <w:rPr>
          <w:rFonts w:ascii="Bahnschrift" w:hAnsi="Bahnschrift" w:eastAsia="Bahnschrift" w:cs="Bahnschrift"/>
          <w:sz w:val="8"/>
          <w:szCs w:val="8"/>
        </w:rPr>
        <w:t xml:space="preserve"> </w:t>
      </w:r>
    </w:p>
    <w:p w14:paraId="5137700C">
      <w:pPr>
        <w:spacing w:line="240" w:lineRule="auto"/>
        <w:jc w:val="center"/>
        <w:rPr>
          <w:rFonts w:ascii="Bahnschrift" w:hAnsi="Bahnschrift" w:eastAsia="Bahnschrift" w:cs="Bahnschrift"/>
          <w:u w:val="single"/>
        </w:rPr>
      </w:pPr>
      <w:r>
        <w:rPr>
          <w:rFonts w:ascii="Bahnschrift" w:hAnsi="Bahnschrift" w:eastAsia="Bahnschrift" w:cs="Bahnschrift"/>
          <w:u w:val="single"/>
        </w:rPr>
        <w:t>OŚWIADCZENIE</w:t>
      </w:r>
    </w:p>
    <w:p w14:paraId="56D261D0">
      <w:pPr>
        <w:spacing w:line="240" w:lineRule="auto"/>
        <w:jc w:val="center"/>
        <w:rPr>
          <w:rFonts w:ascii="Bahnschrift" w:hAnsi="Bahnschrift" w:eastAsia="Bahnschrift" w:cs="Bahnschrift"/>
        </w:rPr>
      </w:pPr>
      <w:r>
        <w:rPr>
          <w:rFonts w:ascii="Bahnschrift" w:hAnsi="Bahnschrift" w:eastAsia="Bahnschrift" w:cs="Bahnschrift"/>
        </w:rPr>
        <w:t>WYMAGANE OD WYKONAWCY W ZAKRESIE WYPEŁNIENIA OBOWIĄZKÓW INFORMACYJNYCH PRZEWIDZIANYCH W art. 13 LUB art. 14 RODO</w:t>
      </w:r>
    </w:p>
    <w:p w14:paraId="5E4CFEF8">
      <w:pPr>
        <w:spacing w:line="240" w:lineRule="auto"/>
        <w:jc w:val="both"/>
        <w:rPr>
          <w:rFonts w:ascii="Bahnschrift" w:hAnsi="Bahnschrift" w:eastAsia="Bahnschrift" w:cs="Bahnschrift"/>
        </w:rPr>
      </w:pPr>
      <w:r>
        <w:rPr>
          <w:rFonts w:ascii="Bahnschrift" w:hAnsi="Bahnschrift" w:eastAsia="Bahnschrift" w:cs="Bahnschrift"/>
        </w:rPr>
        <w:t>Oświadczam, że wypełniłem obowiązki informacyjne przewidziane w art. 13 lub art. 14 RODO</w:t>
      </w:r>
      <w:r>
        <w:rPr>
          <w:rFonts w:ascii="Bahnschrift" w:hAnsi="Bahnschrift" w:eastAsia="Bahnschrift" w:cs="Bahnschrift"/>
          <w:vertAlign w:val="superscript"/>
        </w:rPr>
        <w:footnoteReference w:id="0"/>
      </w:r>
      <w:r>
        <w:rPr>
          <w:rFonts w:ascii="Bahnschrift" w:hAnsi="Bahnschrift" w:eastAsia="Bahnschrift" w:cs="Bahnschrift"/>
        </w:rPr>
        <w:t xml:space="preserve"> wobec osób fizycznych, od których dane osobowe bezpośrednio lub pośrednio pozyskałem w celu ubiegania się o udzielenie zamówienia publicznego w niniejszym postępowaniu</w:t>
      </w:r>
    </w:p>
    <w:p w14:paraId="4ADE5206">
      <w:pPr>
        <w:ind w:left="4332" w:firstLine="708"/>
        <w:jc w:val="both"/>
        <w:rPr>
          <w:rFonts w:ascii="Bahnschrift" w:hAnsi="Bahnschrift" w:eastAsia="Bahnschrift" w:cs="Bahnschrift"/>
          <w:smallCaps/>
        </w:rPr>
      </w:pPr>
      <w:r>
        <w:rPr>
          <w:rFonts w:ascii="Bahnschrift" w:hAnsi="Bahnschrift" w:eastAsia="Bahnschrift" w:cs="Bahnschrift"/>
          <w:sz w:val="20"/>
        </w:rPr>
        <w:t xml:space="preserve">Data i miejsce…………………………………..………………. </w:t>
      </w:r>
    </w:p>
    <w:p w14:paraId="4DFD998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59" w:lineRule="auto"/>
        <w:jc w:val="right"/>
        <w:rPr>
          <w:rFonts w:ascii="Bahnschrift" w:hAnsi="Bahnschrift" w:eastAsia="Bahnschrift" w:cs="Bahnschrift"/>
          <w:color w:val="000000"/>
          <w:sz w:val="20"/>
        </w:rPr>
      </w:pPr>
      <w:r>
        <w:rPr>
          <w:rFonts w:ascii="Bahnschrift" w:hAnsi="Bahnschrift" w:eastAsia="Bahnschrift" w:cs="Bahnschrift"/>
          <w:color w:val="000000"/>
          <w:sz w:val="20"/>
        </w:rPr>
        <w:tab/>
      </w:r>
      <w:r>
        <w:rPr>
          <w:rFonts w:ascii="Bahnschrift" w:hAnsi="Bahnschrift" w:eastAsia="Bahnschrift" w:cs="Bahnschrift"/>
          <w:color w:val="000000"/>
          <w:sz w:val="20"/>
        </w:rPr>
        <w:tab/>
      </w:r>
      <w:r>
        <w:rPr>
          <w:rFonts w:ascii="Bahnschrift" w:hAnsi="Bahnschrift" w:eastAsia="Bahnschrift" w:cs="Bahnschrift"/>
          <w:color w:val="000000"/>
          <w:sz w:val="20"/>
        </w:rPr>
        <w:tab/>
      </w:r>
      <w:r>
        <w:rPr>
          <w:rFonts w:ascii="Bahnschrift" w:hAnsi="Bahnschrift" w:eastAsia="Bahnschrift" w:cs="Bahnschrift"/>
          <w:color w:val="000000"/>
          <w:sz w:val="20"/>
        </w:rPr>
        <w:tab/>
      </w:r>
      <w:r>
        <w:rPr>
          <w:rFonts w:ascii="Bahnschrift" w:hAnsi="Bahnschrift" w:eastAsia="Bahnschrift" w:cs="Bahnschrift"/>
          <w:color w:val="000000"/>
          <w:sz w:val="20"/>
        </w:rPr>
        <w:tab/>
      </w:r>
      <w:r>
        <w:rPr>
          <w:rFonts w:ascii="Bahnschrift" w:hAnsi="Bahnschrift" w:eastAsia="Bahnschrift" w:cs="Bahnschrift"/>
          <w:color w:val="000000"/>
          <w:sz w:val="20"/>
        </w:rPr>
        <w:tab/>
      </w:r>
      <w:r>
        <w:rPr>
          <w:rFonts w:ascii="Bahnschrift" w:hAnsi="Bahnschrift" w:eastAsia="Bahnschrift" w:cs="Bahnschrift"/>
          <w:color w:val="000000"/>
          <w:sz w:val="20"/>
        </w:rPr>
        <w:tab/>
      </w:r>
    </w:p>
    <w:p w14:paraId="14F7B8B9">
      <w:pPr>
        <w:spacing w:line="240" w:lineRule="auto"/>
        <w:ind w:left="4332" w:firstLine="708"/>
        <w:rPr>
          <w:rFonts w:ascii="Bahnschrift" w:hAnsi="Bahnschrift" w:eastAsia="Bahnschrift" w:cs="Bahnschrift"/>
          <w:sz w:val="20"/>
        </w:rPr>
      </w:pPr>
      <w:r>
        <w:rPr>
          <w:rFonts w:ascii="Bahnschrift" w:hAnsi="Bahnschrift" w:eastAsia="Bahnschrift" w:cs="Bahnschrift"/>
          <w:sz w:val="20"/>
        </w:rPr>
        <w:t>Podpis Wykonawcy……………………………………………</w:t>
      </w:r>
    </w:p>
    <w:p w14:paraId="18C8AFAC">
      <w:pPr>
        <w:spacing w:line="360" w:lineRule="auto"/>
        <w:jc w:val="both"/>
        <w:rPr>
          <w:rFonts w:ascii="Bahnschrift" w:hAnsi="Bahnschrift" w:eastAsia="Bahnschrift" w:cs="Bahnschrift"/>
          <w:b/>
          <w:smallCaps/>
        </w:rPr>
      </w:pPr>
      <w:r>
        <w:rPr>
          <w:rFonts w:ascii="Bahnschrift" w:hAnsi="Bahnschrift" w:eastAsia="Bahnschrift" w:cs="Bahnschrift"/>
          <w:b/>
        </w:rPr>
        <w:t xml:space="preserve">Załącznik nr 7 do zapytania ofertowego nr </w:t>
      </w:r>
      <w:r>
        <w:rPr>
          <w:rFonts w:ascii="Bahnschrift" w:hAnsi="Bahnschrift" w:eastAsia="Bahnschrift" w:cs="Bahnschrift"/>
          <w:b/>
          <w:smallCaps/>
        </w:rPr>
        <w:t>1</w:t>
      </w:r>
      <w:r>
        <w:rPr>
          <w:rFonts w:hint="default" w:ascii="Bahnschrift" w:hAnsi="Bahnschrift" w:eastAsia="Bahnschrift" w:cs="Bahnschrift"/>
          <w:b/>
          <w:smallCaps/>
          <w:lang w:val="pl-PL"/>
        </w:rPr>
        <w:t>a</w:t>
      </w:r>
      <w:r>
        <w:rPr>
          <w:rFonts w:ascii="Bahnschrift" w:hAnsi="Bahnschrift" w:eastAsia="Bahnschrift" w:cs="Bahnschrift"/>
          <w:b/>
          <w:smallCaps/>
        </w:rPr>
        <w:t>/DOR/OWES/2024</w:t>
      </w:r>
    </w:p>
    <w:p w14:paraId="6608253C">
      <w:pPr>
        <w:pStyle w:val="2"/>
        <w:spacing w:line="240" w:lineRule="auto"/>
        <w:rPr>
          <w:rFonts w:ascii="Bahnschrift" w:hAnsi="Bahnschrift" w:eastAsia="Bahnschrift" w:cs="Bahnschrift"/>
          <w:sz w:val="22"/>
        </w:rPr>
      </w:pPr>
    </w:p>
    <w:p w14:paraId="61896123">
      <w:pPr>
        <w:pStyle w:val="2"/>
        <w:spacing w:line="240" w:lineRule="auto"/>
        <w:rPr>
          <w:rFonts w:ascii="Bahnschrift" w:hAnsi="Bahnschrift" w:eastAsia="Bahnschrift" w:cs="Bahnschrift"/>
          <w:sz w:val="22"/>
        </w:rPr>
      </w:pPr>
      <w:r>
        <w:rPr>
          <w:rFonts w:ascii="Bahnschrift" w:hAnsi="Bahnschrift" w:eastAsia="Bahnschrift" w:cs="Bahnschrift"/>
          <w:sz w:val="22"/>
        </w:rPr>
        <w:t>OŚWIADCZENIE O BRAKU WYKLUCZENIA</w:t>
      </w:r>
    </w:p>
    <w:p w14:paraId="6E605C98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ind w:left="720"/>
        <w:rPr>
          <w:rFonts w:ascii="Bahnschrift" w:hAnsi="Bahnschrift" w:eastAsia="Bahnschrift" w:cs="Bahnschrift"/>
          <w:color w:val="000000"/>
          <w:szCs w:val="22"/>
        </w:rPr>
      </w:pPr>
    </w:p>
    <w:p w14:paraId="01CD2E1B">
      <w:pPr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56" w:lineRule="auto"/>
        <w:ind w:left="142"/>
        <w:jc w:val="both"/>
        <w:rPr>
          <w:rFonts w:ascii="Bahnschrift" w:hAnsi="Bahnschrift" w:eastAsia="Bahnschrift" w:cs="Bahnschrift"/>
          <w:color w:val="000000"/>
          <w:szCs w:val="22"/>
        </w:rPr>
      </w:pPr>
      <w:r>
        <w:rPr>
          <w:rFonts w:ascii="Bahnschrift" w:hAnsi="Bahnschrift" w:eastAsia="Bahnschrift" w:cs="Bahnschrift"/>
          <w:color w:val="000000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Fonts w:ascii="Bahnschrift" w:hAnsi="Bahnschrift" w:eastAsia="Bahnschrift" w:cs="Bahnschrift"/>
          <w:color w:val="000000"/>
          <w:szCs w:val="22"/>
          <w:vertAlign w:val="superscript"/>
        </w:rPr>
        <w:footnoteReference w:id="1"/>
      </w:r>
    </w:p>
    <w:p w14:paraId="376E711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56" w:lineRule="auto"/>
        <w:ind w:left="142"/>
        <w:jc w:val="both"/>
        <w:rPr>
          <w:rFonts w:ascii="Bahnschrift" w:hAnsi="Bahnschrift" w:eastAsia="Bahnschrift" w:cs="Bahnschrift"/>
          <w:color w:val="000000"/>
          <w:szCs w:val="22"/>
        </w:rPr>
      </w:pPr>
    </w:p>
    <w:p w14:paraId="22F54A70">
      <w:pPr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after="160" w:line="256" w:lineRule="auto"/>
        <w:ind w:left="142"/>
        <w:jc w:val="both"/>
        <w:rPr>
          <w:rFonts w:ascii="Bahnschrift" w:hAnsi="Bahnschrift" w:eastAsia="Bahnschrift" w:cs="Bahnschrift"/>
          <w:color w:val="000000"/>
          <w:szCs w:val="22"/>
        </w:rPr>
      </w:pPr>
      <w:r>
        <w:rPr>
          <w:rFonts w:ascii="Bahnschrift" w:hAnsi="Bahnschrift" w:eastAsia="Bahnschrift" w:cs="Bahnschrift"/>
          <w:color w:val="000000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>
        <w:rPr>
          <w:rFonts w:ascii="Bahnschrift" w:hAnsi="Bahnschrift" w:eastAsia="Bahnschrift" w:cs="Bahnschrift"/>
          <w:color w:val="000000"/>
          <w:szCs w:val="22"/>
          <w:vertAlign w:val="superscript"/>
        </w:rPr>
        <w:footnoteReference w:id="2"/>
      </w:r>
    </w:p>
    <w:p w14:paraId="37357551">
      <w:pPr>
        <w:ind w:left="426"/>
        <w:rPr>
          <w:rFonts w:ascii="Bahnschrift" w:hAnsi="Bahnschrift" w:eastAsia="Bahnschrift" w:cs="Bahnschrift"/>
        </w:rPr>
      </w:pPr>
      <w:r>
        <w:rPr>
          <w:rFonts w:ascii="Bahnschrift" w:hAnsi="Bahnschrift" w:eastAsia="Bahnschrift" w:cs="Bahnschrift"/>
        </w:rPr>
        <w:t xml:space="preserve">……………………………………                            </w:t>
      </w:r>
      <w:r>
        <w:rPr>
          <w:rFonts w:ascii="Bahnschrift" w:hAnsi="Bahnschrift" w:eastAsia="Bahnschrift" w:cs="Bahnschrift"/>
        </w:rPr>
        <w:tab/>
      </w:r>
      <w:r>
        <w:rPr>
          <w:rFonts w:ascii="Bahnschrift" w:hAnsi="Bahnschrift" w:eastAsia="Bahnschrift" w:cs="Bahnschrift"/>
        </w:rPr>
        <w:tab/>
      </w:r>
      <w:r>
        <w:rPr>
          <w:rFonts w:ascii="Bahnschrift" w:hAnsi="Bahnschrift" w:eastAsia="Bahnschrift" w:cs="Bahnschrift"/>
        </w:rPr>
        <w:t xml:space="preserve">……………...……………………………………………….……… </w:t>
      </w:r>
    </w:p>
    <w:p w14:paraId="18E27AF8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120" w:line="259" w:lineRule="auto"/>
        <w:ind w:left="5034" w:hanging="4608"/>
        <w:rPr>
          <w:rFonts w:ascii="Bahnschrift" w:hAnsi="Bahnschrift" w:eastAsia="Bahnschrift" w:cs="Bahnschrift"/>
          <w:color w:val="000000"/>
          <w:szCs w:val="22"/>
        </w:rPr>
      </w:pPr>
      <w:r>
        <w:rPr>
          <w:rFonts w:ascii="Bahnschrift" w:hAnsi="Bahnschrift" w:eastAsia="Bahnschrift" w:cs="Bahnschrift"/>
          <w:color w:val="000000"/>
          <w:szCs w:val="22"/>
        </w:rPr>
        <w:t>miejscowość, data</w:t>
      </w:r>
      <w:r>
        <w:rPr>
          <w:rFonts w:ascii="Bahnschrift" w:hAnsi="Bahnschrift" w:eastAsia="Bahnschrift" w:cs="Bahnschrift"/>
          <w:color w:val="000000"/>
          <w:szCs w:val="22"/>
        </w:rPr>
        <w:tab/>
      </w:r>
      <w:ins w:id="0" w:author="uzytkownik7" w:date="2024-12-23T11:34:00Z">
        <w:r>
          <w:rPr>
            <w:rFonts w:ascii="Bahnschrift" w:hAnsi="Bahnschrift" w:eastAsia="Bahnschrift" w:cs="Bahnschrift"/>
            <w:color w:val="000000"/>
            <w:szCs w:val="22"/>
          </w:rPr>
          <w:tab/>
        </w:r>
      </w:ins>
      <w:r>
        <w:rPr>
          <w:rFonts w:ascii="Bahnschrift" w:hAnsi="Bahnschrift" w:eastAsia="Bahnschrift" w:cs="Bahnschrift"/>
          <w:color w:val="000000"/>
          <w:szCs w:val="22"/>
        </w:rPr>
        <w:t>podpis i pieczątka imienna osoby uprawnionej do reprezentowania Wykonawcy</w:t>
      </w:r>
    </w:p>
    <w:p w14:paraId="4C9123E0">
      <w:pPr>
        <w:spacing w:line="360" w:lineRule="auto"/>
        <w:jc w:val="both"/>
        <w:rPr>
          <w:rFonts w:ascii="Bahnschrift" w:hAnsi="Bahnschrift" w:eastAsia="Bahnschrift" w:cs="Bahnschrift"/>
          <w:b/>
          <w:smallCaps/>
        </w:rPr>
      </w:pPr>
      <w:r>
        <w:rPr>
          <w:rFonts w:ascii="Bahnschrift" w:hAnsi="Bahnschrift" w:eastAsia="Bahnschrift" w:cs="Bahnschrift"/>
          <w:b/>
        </w:rPr>
        <w:t xml:space="preserve">Załącznik nr 8 do zapytania ofertowego nr </w:t>
      </w:r>
      <w:r>
        <w:rPr>
          <w:rFonts w:ascii="Bahnschrift" w:hAnsi="Bahnschrift" w:eastAsia="Bahnschrift" w:cs="Bahnschrift"/>
          <w:b/>
          <w:smallCaps/>
        </w:rPr>
        <w:t>1</w:t>
      </w:r>
      <w:r>
        <w:rPr>
          <w:rFonts w:hint="default" w:ascii="Bahnschrift" w:hAnsi="Bahnschrift" w:eastAsia="Bahnschrift" w:cs="Bahnschrift"/>
          <w:b/>
          <w:smallCaps/>
          <w:lang w:val="pl-PL"/>
        </w:rPr>
        <w:t>a</w:t>
      </w:r>
      <w:r>
        <w:rPr>
          <w:rFonts w:ascii="Bahnschrift" w:hAnsi="Bahnschrift" w:eastAsia="Bahnschrift" w:cs="Bahnschrift"/>
          <w:b/>
          <w:smallCaps/>
        </w:rPr>
        <w:t>/DOR/OWES/2024</w:t>
      </w:r>
    </w:p>
    <w:p w14:paraId="771A1F83">
      <w:pPr>
        <w:spacing w:line="360" w:lineRule="auto"/>
        <w:jc w:val="both"/>
        <w:rPr>
          <w:rFonts w:ascii="Bahnschrift" w:hAnsi="Bahnschrift" w:eastAsia="Bahnschrift" w:cs="Bahnschrift"/>
          <w:b/>
          <w:smallCaps/>
        </w:rPr>
      </w:pPr>
      <w:r>
        <w:rPr>
          <w:rFonts w:ascii="Bahnschrift" w:hAnsi="Bahnschrift" w:eastAsia="Bahnschrift" w:cs="Bahnschrift"/>
          <w:b/>
        </w:rPr>
        <w:t>(kryterium pozacenowe)*</w:t>
      </w:r>
    </w:p>
    <w:p w14:paraId="4037EE4F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76" w:lineRule="auto"/>
        <w:jc w:val="both"/>
        <w:rPr>
          <w:rFonts w:ascii="Bahnschrift" w:hAnsi="Bahnschrift" w:eastAsia="Bahnschrift" w:cs="Bahnschrift"/>
          <w:color w:val="000000"/>
          <w:szCs w:val="22"/>
        </w:rPr>
      </w:pPr>
    </w:p>
    <w:p w14:paraId="3CBE2125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76" w:lineRule="auto"/>
        <w:jc w:val="both"/>
        <w:rPr>
          <w:rFonts w:ascii="Bahnschrift" w:hAnsi="Bahnschrift" w:eastAsia="Bahnschrift" w:cs="Bahnschrift"/>
          <w:color w:val="000000"/>
          <w:szCs w:val="22"/>
        </w:rPr>
      </w:pPr>
      <w:r>
        <w:rPr>
          <w:rFonts w:ascii="Bahnschrift" w:hAnsi="Bahnschrift" w:eastAsia="Bahnschrift" w:cs="Bahnschrift"/>
          <w:color w:val="000000"/>
          <w:szCs w:val="22"/>
        </w:rPr>
        <w:t>W tabeli należy wykaza</w:t>
      </w:r>
      <w:r>
        <w:rPr>
          <w:rFonts w:ascii="Bahnschrift" w:hAnsi="Bahnschrift" w:eastAsia="Bahnschrift" w:cs="Bahnschrift"/>
        </w:rPr>
        <w:t xml:space="preserve">ć doświadczenie osób zdolnych do realizacji zamówienia </w:t>
      </w:r>
      <w:r>
        <w:rPr>
          <w:rFonts w:ascii="Bahnschrift" w:hAnsi="Bahnschrift" w:eastAsia="Bahnschrift" w:cs="Bahnschrift"/>
          <w:color w:val="000000"/>
          <w:szCs w:val="22"/>
        </w:rPr>
        <w:t>– zgodnie z wymaganiami zapytania ofertowego.</w:t>
      </w:r>
    </w:p>
    <w:p w14:paraId="650A571D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jc w:val="both"/>
        <w:rPr>
          <w:rFonts w:ascii="Bahnschrift" w:hAnsi="Bahnschrift" w:eastAsia="Bahnschrift" w:cs="Bahnschrift"/>
          <w:smallCaps/>
          <w:color w:val="000000"/>
          <w:sz w:val="24"/>
          <w:szCs w:val="24"/>
        </w:rPr>
      </w:pPr>
    </w:p>
    <w:tbl>
      <w:tblPr>
        <w:tblStyle w:val="42"/>
        <w:tblW w:w="10245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498"/>
        <w:gridCol w:w="2408"/>
        <w:gridCol w:w="1498"/>
        <w:gridCol w:w="1498"/>
        <w:gridCol w:w="2343"/>
      </w:tblGrid>
      <w:tr w14:paraId="6216B8CB">
        <w:trPr>
          <w:trHeight w:val="945" w:hRule="atLeast"/>
          <w:jc w:val="center"/>
        </w:trPr>
        <w:tc>
          <w:tcPr>
            <w:tcW w:w="2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CE919">
            <w:pPr>
              <w:spacing w:before="0" w:line="240" w:lineRule="auto"/>
              <w:jc w:val="center"/>
              <w:rPr>
                <w:rFonts w:ascii="Bahnschrift" w:hAnsi="Bahnschrift" w:eastAsia="Bahnschrift" w:cs="Bahnschrift"/>
                <w:b/>
                <w:sz w:val="20"/>
              </w:rPr>
            </w:pPr>
            <w:r>
              <w:rPr>
                <w:rFonts w:ascii="Bahnschrift" w:hAnsi="Bahnschrift" w:eastAsia="Bahnschrift" w:cs="Bahnschrift"/>
                <w:b/>
                <w:sz w:val="20"/>
              </w:rPr>
              <w:t>Pieczęć nagłówkowa lub dane teleadresowe Wykonawcy)</w:t>
            </w:r>
          </w:p>
        </w:tc>
        <w:tc>
          <w:tcPr>
            <w:tcW w:w="77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473DB2">
            <w:pPr>
              <w:spacing w:line="276" w:lineRule="auto"/>
              <w:jc w:val="center"/>
              <w:rPr>
                <w:rFonts w:ascii="Bahnschrift" w:hAnsi="Bahnschrift" w:eastAsia="Bahnschrift" w:cs="Bahnschrift"/>
                <w:b/>
                <w:sz w:val="20"/>
              </w:rPr>
            </w:pPr>
          </w:p>
        </w:tc>
      </w:tr>
      <w:tr w14:paraId="2B0D248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0" w:hRule="atLeast"/>
          <w:jc w:val="center"/>
        </w:trPr>
        <w:tc>
          <w:tcPr>
            <w:tcW w:w="2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C2980">
            <w:pPr>
              <w:spacing w:line="240" w:lineRule="auto"/>
              <w:jc w:val="center"/>
              <w:rPr>
                <w:rFonts w:ascii="Bahnschrift" w:hAnsi="Bahnschrift" w:eastAsia="Bahnschrift" w:cs="Bahnschrift"/>
                <w:sz w:val="20"/>
              </w:rPr>
            </w:pPr>
            <w:r>
              <w:rPr>
                <w:rFonts w:ascii="Bahnschrift" w:hAnsi="Bahnschrift" w:eastAsia="Bahnschrift" w:cs="Bahnschrift"/>
                <w:sz w:val="20"/>
              </w:rPr>
              <w:t>Imię i nazwisko eksperta</w:t>
            </w:r>
          </w:p>
        </w:tc>
        <w:tc>
          <w:tcPr>
            <w:tcW w:w="2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  <w:vAlign w:val="center"/>
          </w:tcPr>
          <w:p w14:paraId="7990E099">
            <w:pPr>
              <w:spacing w:line="276" w:lineRule="auto"/>
              <w:jc w:val="center"/>
              <w:rPr>
                <w:rFonts w:ascii="Bahnschrift" w:hAnsi="Bahnschrift" w:eastAsia="Bahnschrift" w:cs="Bahnschrift"/>
                <w:sz w:val="20"/>
              </w:rPr>
            </w:pPr>
            <w:r>
              <w:rPr>
                <w:rFonts w:ascii="Bahnschrift" w:hAnsi="Bahnschrift" w:eastAsia="Bahnschrift" w:cs="Bahnschrift"/>
                <w:sz w:val="20"/>
              </w:rPr>
              <w:t>Wykształcenie eksperta</w:t>
            </w:r>
          </w:p>
          <w:p w14:paraId="46054A43">
            <w:pPr>
              <w:spacing w:line="276" w:lineRule="auto"/>
              <w:jc w:val="center"/>
              <w:rPr>
                <w:rFonts w:ascii="Bahnschrift" w:hAnsi="Bahnschrift" w:eastAsia="Bahnschrift" w:cs="Bahnschrift"/>
                <w:sz w:val="20"/>
              </w:rPr>
            </w:pPr>
            <w:r>
              <w:rPr>
                <w:rFonts w:ascii="Bahnschrift" w:hAnsi="Bahnschrift" w:eastAsia="Bahnschrift" w:cs="Bahnschrift"/>
                <w:sz w:val="20"/>
              </w:rPr>
              <w:t>(wykształcenie wyższe – wpisać TAK albo NIE</w:t>
            </w:r>
            <w:ins w:id="1" w:author="uzytkownik7" w:date="2024-12-23T09:04:00Z">
              <w:r>
                <w:rPr>
                  <w:rFonts w:ascii="Bahnschrift" w:hAnsi="Bahnschrift" w:eastAsia="Bahnschrift" w:cs="Bahnschrift"/>
                  <w:sz w:val="20"/>
                </w:rPr>
                <w:t>)</w:t>
              </w:r>
            </w:ins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ECFC5">
            <w:pPr>
              <w:spacing w:line="276" w:lineRule="auto"/>
              <w:jc w:val="center"/>
              <w:rPr>
                <w:rFonts w:ascii="Bahnschrift" w:hAnsi="Bahnschrift" w:eastAsia="Bahnschrift" w:cs="Bahnschrift"/>
                <w:sz w:val="20"/>
              </w:rPr>
            </w:pPr>
            <w:r>
              <w:rPr>
                <w:rFonts w:ascii="Bahnschrift" w:hAnsi="Bahnschrift" w:eastAsia="Bahnschrift" w:cs="Bahnschrift"/>
                <w:sz w:val="20"/>
              </w:rPr>
              <w:t>Zakres tematyczny świadczonych usług (zgodny z przedmiotem zamówienia)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593D4">
            <w:pPr>
              <w:spacing w:line="276" w:lineRule="auto"/>
              <w:jc w:val="center"/>
              <w:rPr>
                <w:rFonts w:ascii="Bahnschrift" w:hAnsi="Bahnschrift" w:eastAsia="Bahnschrift" w:cs="Bahnschrift"/>
                <w:sz w:val="20"/>
              </w:rPr>
            </w:pPr>
            <w:r>
              <w:rPr>
                <w:rFonts w:ascii="Bahnschrift" w:hAnsi="Bahnschrift" w:eastAsia="Bahnschrift" w:cs="Bahnschrift"/>
                <w:sz w:val="20"/>
              </w:rPr>
              <w:t>Czas świadczenia doradztwa (od mm.rr. do mm.rr.)</w:t>
            </w:r>
          </w:p>
        </w:tc>
        <w:tc>
          <w:tcPr>
            <w:tcW w:w="2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50EFF">
            <w:pPr>
              <w:spacing w:line="276" w:lineRule="auto"/>
              <w:jc w:val="center"/>
              <w:rPr>
                <w:rFonts w:ascii="Bahnschrift" w:hAnsi="Bahnschrift" w:eastAsia="Bahnschrift" w:cs="Bahnschrift"/>
                <w:sz w:val="20"/>
              </w:rPr>
            </w:pPr>
            <w:r>
              <w:rPr>
                <w:rFonts w:ascii="Bahnschrift" w:hAnsi="Bahnschrift" w:eastAsia="Bahnschrift" w:cs="Bahnschrift"/>
                <w:sz w:val="20"/>
              </w:rPr>
              <w:t>Liczba przepracowanych godzin w ramach doradztwa w ciągu 3 ostatnich lat przed terminem składania ofert</w:t>
            </w:r>
          </w:p>
        </w:tc>
      </w:tr>
      <w:tr w14:paraId="44A5662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18" w:hRule="atLeast"/>
          <w:jc w:val="center"/>
        </w:trPr>
        <w:tc>
          <w:tcPr>
            <w:tcW w:w="2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F2B5B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  <w:tc>
          <w:tcPr>
            <w:tcW w:w="2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6F1382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C26B7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5EEB4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  <w:tc>
          <w:tcPr>
            <w:tcW w:w="2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36062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</w:tr>
      <w:tr w14:paraId="71CA1D7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18" w:hRule="atLeast"/>
          <w:jc w:val="center"/>
        </w:trPr>
        <w:tc>
          <w:tcPr>
            <w:tcW w:w="2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C6B6A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  <w:tc>
          <w:tcPr>
            <w:tcW w:w="2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C19068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DC9E4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6D6B8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  <w:tc>
          <w:tcPr>
            <w:tcW w:w="2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80EBC">
            <w:pPr>
              <w:widowControl w:val="0"/>
              <w:spacing w:line="360" w:lineRule="auto"/>
              <w:jc w:val="center"/>
              <w:rPr>
                <w:rFonts w:ascii="Bahnschrift" w:hAnsi="Bahnschrift" w:eastAsia="Bahnschrift" w:cs="Bahnschrift"/>
              </w:rPr>
            </w:pPr>
          </w:p>
        </w:tc>
      </w:tr>
    </w:tbl>
    <w:p w14:paraId="71D9FA0E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120" w:line="259" w:lineRule="auto"/>
        <w:jc w:val="both"/>
        <w:rPr>
          <w:rFonts w:ascii="Bahnschrift" w:hAnsi="Bahnschrift" w:eastAsia="Bahnschrift" w:cs="Bahnschrift"/>
          <w:color w:val="000000"/>
          <w:sz w:val="20"/>
        </w:rPr>
      </w:pPr>
      <w:r>
        <w:rPr>
          <w:rFonts w:ascii="Bahnschrift" w:hAnsi="Bahnschrift" w:eastAsia="Bahnschrift" w:cs="Bahnschrift"/>
          <w:color w:val="000000"/>
          <w:sz w:val="20"/>
        </w:rPr>
        <w:t>Na potwierdzenie przedstawionych w tabeli danych należy przedstawić odpowiednie dokumenty potwierdzające należytą realizację usług</w:t>
      </w:r>
      <w:r>
        <w:rPr>
          <w:rFonts w:ascii="Bahnschrift" w:hAnsi="Bahnschrift" w:eastAsia="Bahnschrift" w:cs="Bahnschrift"/>
          <w:sz w:val="20"/>
        </w:rPr>
        <w:t xml:space="preserve"> przez personel zdolny do realizacji zamówienia.</w:t>
      </w:r>
    </w:p>
    <w:p w14:paraId="525AED63">
      <w:pPr>
        <w:jc w:val="both"/>
        <w:rPr>
          <w:rFonts w:ascii="Bahnschrift" w:hAnsi="Bahnschrift" w:eastAsia="Bahnschrift" w:cs="Bahnschrift"/>
          <w:sz w:val="20"/>
        </w:rPr>
      </w:pPr>
      <w:r>
        <w:rPr>
          <w:rFonts w:ascii="Bahnschrift" w:hAnsi="Bahnschrift" w:eastAsia="Bahnschrift" w:cs="Bahnschrift"/>
          <w:sz w:val="20"/>
        </w:rPr>
        <w:t>*w przypadku konieczności liczbę wierszy tabeli należy powielić.</w:t>
      </w:r>
    </w:p>
    <w:p w14:paraId="0551C403">
      <w:pPr>
        <w:ind w:left="4248" w:firstLine="708"/>
        <w:jc w:val="both"/>
        <w:rPr>
          <w:rFonts w:ascii="Bahnschrift" w:hAnsi="Bahnschrift" w:eastAsia="Bahnschrift" w:cs="Bahnschrift"/>
          <w:smallCaps/>
        </w:rPr>
      </w:pPr>
      <w:r>
        <w:rPr>
          <w:rFonts w:ascii="Bahnschrift" w:hAnsi="Bahnschrift" w:eastAsia="Bahnschrift" w:cs="Bahnschrift"/>
          <w:sz w:val="20"/>
        </w:rPr>
        <w:t xml:space="preserve">Data i miejsce…………………………………..………………. </w:t>
      </w:r>
    </w:p>
    <w:p w14:paraId="2CD960C9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59" w:lineRule="auto"/>
        <w:jc w:val="right"/>
        <w:rPr>
          <w:rFonts w:ascii="Bahnschrift" w:hAnsi="Bahnschrift" w:eastAsia="Bahnschrift" w:cs="Bahnschrift"/>
          <w:color w:val="000000"/>
          <w:sz w:val="20"/>
        </w:rPr>
      </w:pPr>
      <w:r>
        <w:rPr>
          <w:rFonts w:ascii="Bahnschrift" w:hAnsi="Bahnschrift" w:eastAsia="Bahnschrift" w:cs="Bahnschrift"/>
          <w:color w:val="000000"/>
          <w:sz w:val="20"/>
        </w:rPr>
        <w:tab/>
      </w:r>
      <w:r>
        <w:rPr>
          <w:rFonts w:ascii="Bahnschrift" w:hAnsi="Bahnschrift" w:eastAsia="Bahnschrift" w:cs="Bahnschrift"/>
          <w:color w:val="000000"/>
          <w:sz w:val="20"/>
        </w:rPr>
        <w:tab/>
      </w:r>
      <w:r>
        <w:rPr>
          <w:rFonts w:ascii="Bahnschrift" w:hAnsi="Bahnschrift" w:eastAsia="Bahnschrift" w:cs="Bahnschrift"/>
          <w:color w:val="000000"/>
          <w:sz w:val="20"/>
        </w:rPr>
        <w:tab/>
      </w:r>
      <w:r>
        <w:rPr>
          <w:rFonts w:ascii="Bahnschrift" w:hAnsi="Bahnschrift" w:eastAsia="Bahnschrift" w:cs="Bahnschrift"/>
          <w:color w:val="000000"/>
          <w:sz w:val="20"/>
        </w:rPr>
        <w:tab/>
      </w:r>
      <w:r>
        <w:rPr>
          <w:rFonts w:ascii="Bahnschrift" w:hAnsi="Bahnschrift" w:eastAsia="Bahnschrift" w:cs="Bahnschrift"/>
          <w:color w:val="000000"/>
          <w:sz w:val="20"/>
        </w:rPr>
        <w:tab/>
      </w:r>
      <w:r>
        <w:rPr>
          <w:rFonts w:ascii="Bahnschrift" w:hAnsi="Bahnschrift" w:eastAsia="Bahnschrift" w:cs="Bahnschrift"/>
          <w:color w:val="000000"/>
          <w:sz w:val="20"/>
        </w:rPr>
        <w:tab/>
      </w:r>
      <w:r>
        <w:rPr>
          <w:rFonts w:ascii="Bahnschrift" w:hAnsi="Bahnschrift" w:eastAsia="Bahnschrift" w:cs="Bahnschrift"/>
          <w:color w:val="000000"/>
          <w:sz w:val="20"/>
        </w:rPr>
        <w:tab/>
      </w:r>
    </w:p>
    <w:p w14:paraId="2A62D39D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ind w:left="4956"/>
        <w:rPr>
          <w:rFonts w:ascii="Bahnschrift" w:hAnsi="Bahnschrift" w:eastAsia="Bahnschrift" w:cs="Bahnschrift"/>
          <w:color w:val="000000"/>
          <w:sz w:val="20"/>
        </w:rPr>
      </w:pPr>
      <w:r>
        <w:rPr>
          <w:rFonts w:ascii="Bahnschrift" w:hAnsi="Bahnschrift" w:eastAsia="Bahnschrift" w:cs="Bahnschrift"/>
          <w:color w:val="000000"/>
          <w:sz w:val="20"/>
        </w:rPr>
        <w:t>Podpis Wykonawcy……………………………………………</w:t>
      </w:r>
    </w:p>
    <w:p w14:paraId="2C5D0AA6">
      <w:pPr>
        <w:spacing w:line="240" w:lineRule="auto"/>
        <w:rPr>
          <w:rFonts w:ascii="Bahnschrift" w:hAnsi="Bahnschrift"/>
          <w:sz w:val="18"/>
          <w:szCs w:val="18"/>
        </w:rPr>
      </w:pPr>
    </w:p>
    <w:p w14:paraId="086E4944">
      <w:pPr>
        <w:spacing w:line="240" w:lineRule="auto"/>
        <w:rPr>
          <w:rFonts w:ascii="Bahnschrift" w:hAnsi="Bahnschrift"/>
          <w:sz w:val="18"/>
          <w:szCs w:val="18"/>
        </w:rPr>
      </w:pPr>
    </w:p>
    <w:p w14:paraId="09FD69B5">
      <w:pPr>
        <w:spacing w:line="240" w:lineRule="auto"/>
        <w:rPr>
          <w:rFonts w:ascii="Bahnschrift" w:hAnsi="Bahnschrift"/>
          <w:sz w:val="18"/>
          <w:szCs w:val="18"/>
        </w:rPr>
      </w:pPr>
    </w:p>
    <w:p w14:paraId="59CCFA7A">
      <w:pPr>
        <w:spacing w:line="240" w:lineRule="auto"/>
        <w:rPr>
          <w:rFonts w:ascii="Bahnschrift" w:hAnsi="Bahnschrift"/>
          <w:sz w:val="18"/>
          <w:szCs w:val="18"/>
        </w:rPr>
      </w:pPr>
    </w:p>
    <w:p w14:paraId="009FFE1F">
      <w:pPr>
        <w:spacing w:line="240" w:lineRule="auto"/>
        <w:rPr>
          <w:rFonts w:ascii="Bahnschrift" w:hAnsi="Bahnschrift"/>
          <w:sz w:val="18"/>
          <w:szCs w:val="18"/>
        </w:rPr>
      </w:pPr>
    </w:p>
    <w:p w14:paraId="27B1FD3A">
      <w:pPr>
        <w:spacing w:line="360" w:lineRule="auto"/>
        <w:jc w:val="both"/>
        <w:rPr>
          <w:rFonts w:ascii="Bahnschrift" w:hAnsi="Bahnschrift" w:eastAsia="Bahnschrift" w:cs="Bahnschrift"/>
          <w:b/>
          <w:smallCaps/>
        </w:rPr>
      </w:pPr>
      <w:r>
        <w:rPr>
          <w:rFonts w:ascii="Bahnschrift" w:hAnsi="Bahnschrift" w:eastAsia="Bahnschrift" w:cs="Bahnschrift"/>
          <w:b/>
        </w:rPr>
        <w:t xml:space="preserve">Załącznik nr 9 do zapytania ofertowego nr </w:t>
      </w:r>
      <w:r>
        <w:rPr>
          <w:rFonts w:ascii="Bahnschrift" w:hAnsi="Bahnschrift" w:eastAsia="Bahnschrift" w:cs="Bahnschrift"/>
          <w:b/>
          <w:smallCaps/>
        </w:rPr>
        <w:t>1</w:t>
      </w:r>
      <w:r>
        <w:rPr>
          <w:rFonts w:hint="default" w:ascii="Bahnschrift" w:hAnsi="Bahnschrift" w:eastAsia="Bahnschrift" w:cs="Bahnschrift"/>
          <w:b/>
          <w:smallCaps/>
          <w:lang w:val="pl-PL"/>
        </w:rPr>
        <w:t>a</w:t>
      </w:r>
      <w:r>
        <w:rPr>
          <w:rFonts w:ascii="Bahnschrift" w:hAnsi="Bahnschrift" w:eastAsia="Bahnschrift" w:cs="Bahnschrift"/>
          <w:b/>
          <w:smallCaps/>
        </w:rPr>
        <w:t>/DOR/OWES/2024</w:t>
      </w:r>
    </w:p>
    <w:p w14:paraId="724C6AEA">
      <w:pPr>
        <w:spacing w:line="360" w:lineRule="auto"/>
        <w:jc w:val="both"/>
        <w:rPr>
          <w:rFonts w:ascii="Bahnschrift" w:hAnsi="Bahnschrift" w:eastAsia="Bahnschrift" w:cs="Bahnschrift"/>
          <w:b/>
          <w:smallCaps/>
        </w:rPr>
      </w:pPr>
      <w:r>
        <w:rPr>
          <w:rFonts w:ascii="Bahnschrift" w:hAnsi="Bahnschrift" w:eastAsia="Bahnschrift" w:cs="Bahnschrift"/>
          <w:b/>
        </w:rPr>
        <w:t>(kryterium pozacenowe)</w:t>
      </w:r>
    </w:p>
    <w:p w14:paraId="78AE92D5">
      <w:pPr>
        <w:spacing w:before="0" w:line="276" w:lineRule="auto"/>
        <w:jc w:val="both"/>
        <w:rPr>
          <w:rFonts w:ascii="Bahnschrift" w:hAnsi="Bahnschrift" w:eastAsia="Bahnschrift" w:cs="Bahnschrift"/>
        </w:rPr>
      </w:pPr>
    </w:p>
    <w:p w14:paraId="0095D2C0">
      <w:pPr>
        <w:spacing w:before="0" w:line="240" w:lineRule="auto"/>
        <w:jc w:val="both"/>
        <w:rPr>
          <w:rFonts w:hint="default" w:ascii="Bahnschrift" w:hAnsi="Bahnschrift" w:eastAsia="Bahnschrift"/>
        </w:rPr>
      </w:pPr>
      <w:r>
        <w:rPr>
          <w:rFonts w:hint="default" w:ascii="Bahnschrift" w:hAnsi="Bahnschrift" w:eastAsia="Bahnschrift"/>
        </w:rPr>
        <w:t>W tabeli należy zadeklarować liczbę osób zagrożonych wykluczeniem społecznym spełniających wymagania kryterium, które zostaną skierowane do realizacji zamówienia– zgodnie z wymaganiami zapytania ofertowego.</w:t>
      </w:r>
    </w:p>
    <w:p w14:paraId="2C699C33">
      <w:pPr>
        <w:spacing w:before="0" w:line="240" w:lineRule="auto"/>
        <w:jc w:val="both"/>
        <w:rPr>
          <w:rFonts w:hint="default" w:ascii="Bahnschrift" w:hAnsi="Bahnschrift" w:eastAsia="Bahnschrift"/>
        </w:rPr>
      </w:pPr>
    </w:p>
    <w:p w14:paraId="3584AEA3">
      <w:pPr>
        <w:spacing w:before="0" w:line="240" w:lineRule="auto"/>
        <w:jc w:val="both"/>
        <w:rPr>
          <w:rFonts w:ascii="Bahnschrift" w:hAnsi="Bahnschrift" w:eastAsia="Bahnschrift" w:cs="Bahnschrift"/>
          <w:smallCaps/>
          <w:sz w:val="24"/>
          <w:szCs w:val="24"/>
        </w:rPr>
      </w:pPr>
    </w:p>
    <w:tbl>
      <w:tblPr>
        <w:tblStyle w:val="43"/>
        <w:tblW w:w="10480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200"/>
        <w:gridCol w:w="7280"/>
      </w:tblGrid>
      <w:tr w14:paraId="3658966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45" w:hRule="atLeast"/>
          <w:jc w:val="center"/>
        </w:trPr>
        <w:tc>
          <w:tcPr>
            <w:tcW w:w="3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C6E4B">
            <w:pPr>
              <w:spacing w:before="0" w:line="240" w:lineRule="auto"/>
              <w:jc w:val="center"/>
              <w:rPr>
                <w:rFonts w:ascii="Bahnschrift" w:hAnsi="Bahnschrift" w:eastAsia="Bahnschrift" w:cs="Bahnschrift"/>
                <w:b/>
                <w:sz w:val="20"/>
              </w:rPr>
            </w:pPr>
            <w:r>
              <w:rPr>
                <w:rFonts w:ascii="Bahnschrift" w:hAnsi="Bahnschrift" w:eastAsia="Bahnschrift" w:cs="Bahnschrift"/>
                <w:b/>
                <w:sz w:val="20"/>
              </w:rPr>
              <w:t>Pieczęć nagłówkowa lub dane teleadresowe Wykonawcy</w:t>
            </w:r>
          </w:p>
        </w:tc>
        <w:tc>
          <w:tcPr>
            <w:tcW w:w="7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900D3C">
            <w:pPr>
              <w:spacing w:line="276" w:lineRule="auto"/>
              <w:jc w:val="center"/>
              <w:rPr>
                <w:rFonts w:ascii="Bahnschrift" w:hAnsi="Bahnschrift" w:eastAsia="Bahnschrift" w:cs="Bahnschrift"/>
                <w:b/>
                <w:sz w:val="20"/>
              </w:rPr>
            </w:pPr>
          </w:p>
        </w:tc>
      </w:tr>
      <w:tr w14:paraId="6F34868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45" w:hRule="atLeast"/>
          <w:jc w:val="center"/>
        </w:trPr>
        <w:tc>
          <w:tcPr>
            <w:tcW w:w="3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EE4ED">
            <w:pPr>
              <w:spacing w:before="0" w:line="240" w:lineRule="auto"/>
              <w:jc w:val="center"/>
              <w:rPr>
                <w:rFonts w:ascii="Bahnschrift" w:hAnsi="Bahnschrift" w:eastAsia="Bahnschrift" w:cs="Bahnschrift"/>
                <w:b/>
                <w:sz w:val="20"/>
              </w:rPr>
            </w:pPr>
            <w:r>
              <w:rPr>
                <w:rFonts w:hint="default" w:ascii="Bahnschrift" w:hAnsi="Bahnschrift" w:eastAsia="Bahnschrift"/>
                <w:b/>
                <w:sz w:val="20"/>
              </w:rPr>
              <w:t>Ilość zatrudnionych osób zagrożonych wykluczeniem społecznym, które zostały skierowane do realizacji zamówienia</w:t>
            </w:r>
          </w:p>
        </w:tc>
        <w:tc>
          <w:tcPr>
            <w:tcW w:w="7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F14D70">
            <w:pPr>
              <w:spacing w:line="276" w:lineRule="auto"/>
              <w:jc w:val="center"/>
              <w:rPr>
                <w:rFonts w:ascii="Bahnschrift" w:hAnsi="Bahnschrift" w:eastAsia="Bahnschrift" w:cs="Bahnschrift"/>
                <w:b/>
                <w:sz w:val="20"/>
              </w:rPr>
            </w:pPr>
          </w:p>
        </w:tc>
      </w:tr>
    </w:tbl>
    <w:p w14:paraId="4D1A7FED">
      <w:pPr>
        <w:spacing w:after="120"/>
        <w:jc w:val="both"/>
        <w:rPr>
          <w:rFonts w:ascii="Bahnschrift" w:hAnsi="Bahnschrift" w:eastAsia="Bahnschrift" w:cs="Bahnschrift"/>
          <w:sz w:val="20"/>
        </w:rPr>
      </w:pPr>
    </w:p>
    <w:p w14:paraId="0CAA83A3">
      <w:pPr>
        <w:ind w:left="4248" w:firstLine="708"/>
        <w:jc w:val="both"/>
        <w:rPr>
          <w:rFonts w:ascii="Bahnschrift" w:hAnsi="Bahnschrift" w:eastAsia="Bahnschrift" w:cs="Bahnschrift"/>
          <w:sz w:val="20"/>
        </w:rPr>
      </w:pPr>
    </w:p>
    <w:p w14:paraId="0488C435">
      <w:pPr>
        <w:ind w:left="4248" w:firstLine="708"/>
        <w:jc w:val="both"/>
        <w:rPr>
          <w:rFonts w:ascii="Bahnschrift" w:hAnsi="Bahnschrift" w:eastAsia="Bahnschrift" w:cs="Bahnschrift"/>
          <w:smallCaps/>
        </w:rPr>
      </w:pPr>
      <w:r>
        <w:rPr>
          <w:rFonts w:ascii="Bahnschrift" w:hAnsi="Bahnschrift" w:eastAsia="Bahnschrift" w:cs="Bahnschrift"/>
          <w:sz w:val="20"/>
        </w:rPr>
        <w:t xml:space="preserve">Data i miejsce…………………………………..………………. </w:t>
      </w:r>
    </w:p>
    <w:p w14:paraId="0DDBDD61">
      <w:pPr>
        <w:spacing w:before="0"/>
        <w:jc w:val="right"/>
        <w:rPr>
          <w:rFonts w:ascii="Bahnschrift" w:hAnsi="Bahnschrift" w:eastAsia="Bahnschrift" w:cs="Bahnschrift"/>
          <w:sz w:val="20"/>
        </w:rPr>
      </w:pPr>
      <w:r>
        <w:rPr>
          <w:rFonts w:ascii="Bahnschrift" w:hAnsi="Bahnschrift" w:eastAsia="Bahnschrift" w:cs="Bahnschrift"/>
          <w:sz w:val="20"/>
        </w:rPr>
        <w:tab/>
      </w:r>
      <w:r>
        <w:rPr>
          <w:rFonts w:ascii="Bahnschrift" w:hAnsi="Bahnschrift" w:eastAsia="Bahnschrift" w:cs="Bahnschrift"/>
          <w:sz w:val="20"/>
        </w:rPr>
        <w:tab/>
      </w:r>
      <w:r>
        <w:rPr>
          <w:rFonts w:ascii="Bahnschrift" w:hAnsi="Bahnschrift" w:eastAsia="Bahnschrift" w:cs="Bahnschrift"/>
          <w:sz w:val="20"/>
        </w:rPr>
        <w:tab/>
      </w:r>
      <w:r>
        <w:rPr>
          <w:rFonts w:ascii="Bahnschrift" w:hAnsi="Bahnschrift" w:eastAsia="Bahnschrift" w:cs="Bahnschrift"/>
          <w:sz w:val="20"/>
        </w:rPr>
        <w:tab/>
      </w:r>
      <w:r>
        <w:rPr>
          <w:rFonts w:ascii="Bahnschrift" w:hAnsi="Bahnschrift" w:eastAsia="Bahnschrift" w:cs="Bahnschrift"/>
          <w:sz w:val="20"/>
        </w:rPr>
        <w:tab/>
      </w:r>
      <w:r>
        <w:rPr>
          <w:rFonts w:ascii="Bahnschrift" w:hAnsi="Bahnschrift" w:eastAsia="Bahnschrift" w:cs="Bahnschrift"/>
          <w:sz w:val="20"/>
        </w:rPr>
        <w:tab/>
      </w:r>
      <w:r>
        <w:rPr>
          <w:rFonts w:ascii="Bahnschrift" w:hAnsi="Bahnschrift" w:eastAsia="Bahnschrift" w:cs="Bahnschrift"/>
          <w:sz w:val="20"/>
        </w:rPr>
        <w:tab/>
      </w:r>
    </w:p>
    <w:p w14:paraId="46C88796">
      <w:pPr>
        <w:spacing w:before="0" w:line="240" w:lineRule="auto"/>
        <w:ind w:left="4956"/>
        <w:rPr>
          <w:rFonts w:ascii="Bahnschrift" w:hAnsi="Bahnschrift" w:eastAsia="Bahnschrift" w:cs="Bahnschrift"/>
          <w:sz w:val="20"/>
        </w:rPr>
      </w:pPr>
      <w:r>
        <w:rPr>
          <w:rFonts w:ascii="Bahnschrift" w:hAnsi="Bahnschrift" w:eastAsia="Bahnschrift" w:cs="Bahnschrift"/>
          <w:sz w:val="20"/>
        </w:rPr>
        <w:t>Podpis Wykonawcy……………………………………………</w:t>
      </w:r>
    </w:p>
    <w:p w14:paraId="16066BEC">
      <w:pPr>
        <w:spacing w:line="240" w:lineRule="auto"/>
        <w:rPr>
          <w:rFonts w:ascii="Bahnschrift" w:hAnsi="Bahnschrift"/>
          <w:sz w:val="18"/>
          <w:szCs w:val="18"/>
        </w:rPr>
      </w:pPr>
    </w:p>
    <w:p w14:paraId="0F66FBD4">
      <w:pPr>
        <w:spacing w:line="240" w:lineRule="auto"/>
        <w:rPr>
          <w:rFonts w:ascii="Bahnschrift" w:hAnsi="Bahnschrift"/>
          <w:sz w:val="18"/>
          <w:szCs w:val="18"/>
        </w:rPr>
      </w:pPr>
    </w:p>
    <w:p w14:paraId="67279AE5">
      <w:pPr>
        <w:spacing w:line="360" w:lineRule="auto"/>
        <w:jc w:val="both"/>
        <w:rPr>
          <w:rFonts w:ascii="Bahnschrift" w:hAnsi="Bahnschrift" w:eastAsia="Bahnschrift" w:cs="Bahnschrift"/>
          <w:b/>
        </w:rPr>
      </w:pPr>
    </w:p>
    <w:p w14:paraId="1EC521CD">
      <w:pPr>
        <w:spacing w:line="360" w:lineRule="auto"/>
        <w:jc w:val="both"/>
        <w:rPr>
          <w:rFonts w:ascii="Bahnschrift" w:hAnsi="Bahnschrift" w:eastAsia="Bahnschrift" w:cs="Bahnschrift"/>
          <w:b/>
        </w:rPr>
      </w:pPr>
    </w:p>
    <w:p w14:paraId="41EDCB0C">
      <w:pPr>
        <w:spacing w:line="360" w:lineRule="auto"/>
        <w:jc w:val="both"/>
        <w:rPr>
          <w:rFonts w:ascii="Bahnschrift" w:hAnsi="Bahnschrift" w:eastAsia="Bahnschrift" w:cs="Bahnschrift"/>
          <w:b/>
        </w:rPr>
      </w:pPr>
    </w:p>
    <w:p w14:paraId="6205F990">
      <w:pPr>
        <w:spacing w:line="360" w:lineRule="auto"/>
        <w:jc w:val="both"/>
        <w:rPr>
          <w:rFonts w:ascii="Bahnschrift" w:hAnsi="Bahnschrift" w:eastAsia="Bahnschrift" w:cs="Bahnschrift"/>
          <w:b/>
        </w:rPr>
      </w:pPr>
    </w:p>
    <w:p w14:paraId="3AD290CE">
      <w:pPr>
        <w:spacing w:line="360" w:lineRule="auto"/>
        <w:jc w:val="both"/>
        <w:rPr>
          <w:rFonts w:ascii="Bahnschrift" w:hAnsi="Bahnschrift" w:eastAsia="Bahnschrift" w:cs="Bahnschrift"/>
          <w:b/>
        </w:rPr>
      </w:pPr>
    </w:p>
    <w:p w14:paraId="0912FC82">
      <w:pPr>
        <w:spacing w:line="360" w:lineRule="auto"/>
        <w:jc w:val="both"/>
        <w:rPr>
          <w:rFonts w:ascii="Bahnschrift" w:hAnsi="Bahnschrift" w:eastAsia="Bahnschrift" w:cs="Bahnschrift"/>
          <w:b/>
        </w:rPr>
      </w:pPr>
    </w:p>
    <w:p w14:paraId="66104C82">
      <w:pPr>
        <w:spacing w:line="360" w:lineRule="auto"/>
        <w:jc w:val="both"/>
        <w:rPr>
          <w:rFonts w:ascii="Bahnschrift" w:hAnsi="Bahnschrift" w:eastAsia="Bahnschrift" w:cs="Bahnschrift"/>
          <w:b/>
        </w:rPr>
      </w:pPr>
    </w:p>
    <w:p w14:paraId="22B29B12">
      <w:pPr>
        <w:spacing w:line="360" w:lineRule="auto"/>
        <w:jc w:val="both"/>
        <w:rPr>
          <w:rFonts w:ascii="Bahnschrift" w:hAnsi="Bahnschrift" w:eastAsia="Bahnschrift" w:cs="Bahnschrift"/>
          <w:b/>
        </w:rPr>
      </w:pPr>
    </w:p>
    <w:p w14:paraId="7D8771AB">
      <w:pPr>
        <w:spacing w:line="360" w:lineRule="auto"/>
        <w:jc w:val="both"/>
        <w:rPr>
          <w:rFonts w:ascii="Bahnschrift" w:hAnsi="Bahnschrift" w:eastAsia="Bahnschrift" w:cs="Bahnschrift"/>
          <w:b/>
        </w:rPr>
      </w:pPr>
    </w:p>
    <w:p w14:paraId="7CD7A53D">
      <w:pPr>
        <w:spacing w:line="360" w:lineRule="auto"/>
        <w:jc w:val="both"/>
        <w:rPr>
          <w:rFonts w:ascii="Bahnschrift" w:hAnsi="Bahnschrift" w:eastAsia="Bahnschrift" w:cs="Bahnschrift"/>
          <w:b/>
          <w:smallCaps/>
        </w:rPr>
      </w:pPr>
      <w:r>
        <w:rPr>
          <w:rFonts w:ascii="Bahnschrift" w:hAnsi="Bahnschrift" w:eastAsia="Bahnschrift" w:cs="Bahnschrift"/>
          <w:b/>
        </w:rPr>
        <w:t xml:space="preserve">Załącznik nr 10 do zapytania ofertowego nr </w:t>
      </w:r>
      <w:r>
        <w:rPr>
          <w:rFonts w:ascii="Bahnschrift" w:hAnsi="Bahnschrift" w:eastAsia="Bahnschrift" w:cs="Bahnschrift"/>
          <w:b/>
          <w:smallCaps/>
        </w:rPr>
        <w:t>1</w:t>
      </w:r>
      <w:r>
        <w:rPr>
          <w:rFonts w:hint="default" w:ascii="Bahnschrift" w:hAnsi="Bahnschrift" w:eastAsia="Bahnschrift" w:cs="Bahnschrift"/>
          <w:b/>
          <w:smallCaps/>
          <w:lang w:val="pl-PL"/>
        </w:rPr>
        <w:t>a</w:t>
      </w:r>
      <w:r>
        <w:rPr>
          <w:rFonts w:ascii="Bahnschrift" w:hAnsi="Bahnschrift" w:eastAsia="Bahnschrift" w:cs="Bahnschrift"/>
          <w:b/>
          <w:smallCaps/>
        </w:rPr>
        <w:t>/DOR/OWES/2024</w:t>
      </w:r>
    </w:p>
    <w:p w14:paraId="77EB2252">
      <w:pPr>
        <w:spacing w:line="360" w:lineRule="auto"/>
        <w:jc w:val="both"/>
        <w:rPr>
          <w:rFonts w:ascii="Bahnschrift" w:hAnsi="Bahnschrift" w:eastAsia="Bahnschrift" w:cs="Bahnschrift"/>
          <w:b/>
          <w:smallCaps/>
        </w:rPr>
      </w:pPr>
      <w:r>
        <w:rPr>
          <w:rFonts w:ascii="Bahnschrift" w:hAnsi="Bahnschrift" w:eastAsia="Bahnschrift" w:cs="Bahnschrift"/>
          <w:b/>
        </w:rPr>
        <w:t>(kryterium pozacenowe)</w:t>
      </w:r>
    </w:p>
    <w:p w14:paraId="1290AC16">
      <w:pPr>
        <w:spacing w:before="0" w:line="276" w:lineRule="auto"/>
        <w:jc w:val="both"/>
        <w:rPr>
          <w:rFonts w:ascii="Bahnschrift" w:hAnsi="Bahnschrift" w:eastAsia="Bahnschrift" w:cs="Bahnschrift"/>
        </w:rPr>
      </w:pPr>
    </w:p>
    <w:p w14:paraId="53268B0D">
      <w:pPr>
        <w:spacing w:before="0" w:line="276" w:lineRule="auto"/>
        <w:jc w:val="both"/>
        <w:rPr>
          <w:rFonts w:ascii="Bahnschrift" w:hAnsi="Bahnschrift" w:eastAsia="Bahnschrift" w:cs="Bahnschrift"/>
        </w:rPr>
      </w:pPr>
      <w:r>
        <w:rPr>
          <w:rFonts w:ascii="Bahnschrift" w:hAnsi="Bahnschrift" w:eastAsia="Bahnschrift" w:cs="Bahnschrift"/>
        </w:rPr>
        <w:t>W tabeli należy zadeklarować termin gotowości do świadczenia usługi przez personel zdolny do realizacji zamówienia od momentu zgłoszenia zapotrzebowania przez Zamawiającego – zgodnie z wymaganiami zapytania ofertowego.</w:t>
      </w:r>
    </w:p>
    <w:p w14:paraId="08B1615F">
      <w:pPr>
        <w:spacing w:before="0" w:line="240" w:lineRule="auto"/>
        <w:jc w:val="both"/>
        <w:rPr>
          <w:rFonts w:ascii="Bahnschrift" w:hAnsi="Bahnschrift" w:eastAsia="Bahnschrift" w:cs="Bahnschrift"/>
          <w:smallCaps/>
          <w:sz w:val="24"/>
          <w:szCs w:val="24"/>
        </w:rPr>
      </w:pPr>
    </w:p>
    <w:tbl>
      <w:tblPr>
        <w:tblStyle w:val="44"/>
        <w:tblW w:w="10480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200"/>
        <w:gridCol w:w="7280"/>
      </w:tblGrid>
      <w:tr w14:paraId="4C1B606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45" w:hRule="atLeast"/>
          <w:jc w:val="center"/>
        </w:trPr>
        <w:tc>
          <w:tcPr>
            <w:tcW w:w="3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11F5A">
            <w:pPr>
              <w:spacing w:before="0" w:line="240" w:lineRule="auto"/>
              <w:jc w:val="center"/>
              <w:rPr>
                <w:rFonts w:ascii="Bahnschrift" w:hAnsi="Bahnschrift" w:eastAsia="Bahnschrift" w:cs="Bahnschrift"/>
                <w:b/>
                <w:sz w:val="20"/>
              </w:rPr>
            </w:pPr>
            <w:r>
              <w:rPr>
                <w:rFonts w:ascii="Bahnschrift" w:hAnsi="Bahnschrift" w:eastAsia="Bahnschrift" w:cs="Bahnschrift"/>
                <w:b/>
                <w:sz w:val="20"/>
              </w:rPr>
              <w:t>Pieczęć nagłówkowa lub dane teleadresowe Wykonawcy</w:t>
            </w:r>
          </w:p>
        </w:tc>
        <w:tc>
          <w:tcPr>
            <w:tcW w:w="7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4C8F1F">
            <w:pPr>
              <w:spacing w:line="276" w:lineRule="auto"/>
              <w:jc w:val="center"/>
              <w:rPr>
                <w:rFonts w:ascii="Bahnschrift" w:hAnsi="Bahnschrift" w:eastAsia="Bahnschrift" w:cs="Bahnschrift"/>
                <w:b/>
                <w:sz w:val="20"/>
              </w:rPr>
            </w:pPr>
          </w:p>
        </w:tc>
      </w:tr>
      <w:tr w14:paraId="7CEED64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45" w:hRule="atLeast"/>
          <w:jc w:val="center"/>
        </w:trPr>
        <w:tc>
          <w:tcPr>
            <w:tcW w:w="3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EBFA3">
            <w:pPr>
              <w:spacing w:before="0" w:line="240" w:lineRule="auto"/>
              <w:jc w:val="center"/>
              <w:rPr>
                <w:rFonts w:hint="default" w:ascii="Bahnschrift" w:hAnsi="Bahnschrift" w:eastAsia="Bahnschrift" w:cs="Bahnschrift"/>
                <w:b/>
                <w:sz w:val="20"/>
                <w:lang w:val="pl-PL"/>
              </w:rPr>
            </w:pPr>
            <w:r>
              <w:rPr>
                <w:rFonts w:ascii="Bahnschrift" w:hAnsi="Bahnschrift" w:eastAsia="Bahnschrift" w:cs="Bahnschrift"/>
                <w:b/>
                <w:sz w:val="20"/>
              </w:rPr>
              <w:t>Termin gotowości do świadczenia usługi (max. 5 dni, 1 dzień = 24h)</w:t>
            </w:r>
            <w:r>
              <w:rPr>
                <w:rFonts w:hint="default" w:ascii="Bahnschrift" w:hAnsi="Bahnschrift" w:eastAsia="Bahnschrift" w:cs="Bahnschrift"/>
                <w:b/>
                <w:sz w:val="20"/>
                <w:lang w:val="pl-PL"/>
              </w:rPr>
              <w:t>. Należy podać liczbę dni.</w:t>
            </w:r>
            <w:bookmarkStart w:id="4" w:name="_GoBack"/>
            <w:bookmarkEnd w:id="4"/>
          </w:p>
        </w:tc>
        <w:tc>
          <w:tcPr>
            <w:tcW w:w="7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1AB717">
            <w:pPr>
              <w:spacing w:line="276" w:lineRule="auto"/>
              <w:jc w:val="center"/>
              <w:rPr>
                <w:rFonts w:ascii="Bahnschrift" w:hAnsi="Bahnschrift" w:eastAsia="Bahnschrift" w:cs="Bahnschrift"/>
                <w:b/>
                <w:sz w:val="20"/>
              </w:rPr>
            </w:pPr>
          </w:p>
        </w:tc>
      </w:tr>
    </w:tbl>
    <w:p w14:paraId="719E60D7">
      <w:pPr>
        <w:spacing w:after="120"/>
        <w:jc w:val="both"/>
        <w:rPr>
          <w:rFonts w:ascii="Bahnschrift" w:hAnsi="Bahnschrift" w:eastAsia="Bahnschrift" w:cs="Bahnschrift"/>
          <w:sz w:val="20"/>
        </w:rPr>
      </w:pPr>
    </w:p>
    <w:p w14:paraId="63F6013A">
      <w:pPr>
        <w:ind w:left="4248" w:firstLine="708"/>
        <w:jc w:val="both"/>
        <w:rPr>
          <w:rFonts w:ascii="Bahnschrift" w:hAnsi="Bahnschrift" w:eastAsia="Bahnschrift" w:cs="Bahnschrift"/>
          <w:sz w:val="20"/>
        </w:rPr>
      </w:pPr>
    </w:p>
    <w:p w14:paraId="6F9A0847">
      <w:pPr>
        <w:ind w:left="4248" w:firstLine="708"/>
        <w:jc w:val="both"/>
        <w:rPr>
          <w:rFonts w:ascii="Bahnschrift" w:hAnsi="Bahnschrift" w:eastAsia="Bahnschrift" w:cs="Bahnschrift"/>
          <w:smallCaps/>
        </w:rPr>
      </w:pPr>
      <w:r>
        <w:rPr>
          <w:rFonts w:ascii="Bahnschrift" w:hAnsi="Bahnschrift" w:eastAsia="Bahnschrift" w:cs="Bahnschrift"/>
          <w:sz w:val="20"/>
        </w:rPr>
        <w:t xml:space="preserve">Data i miejsce…………………………………..………………. </w:t>
      </w:r>
    </w:p>
    <w:p w14:paraId="033C6F74">
      <w:pPr>
        <w:spacing w:before="0"/>
        <w:jc w:val="right"/>
        <w:rPr>
          <w:rFonts w:ascii="Bahnschrift" w:hAnsi="Bahnschrift" w:eastAsia="Bahnschrift" w:cs="Bahnschrift"/>
          <w:sz w:val="20"/>
        </w:rPr>
      </w:pPr>
      <w:r>
        <w:rPr>
          <w:rFonts w:ascii="Bahnschrift" w:hAnsi="Bahnschrift" w:eastAsia="Bahnschrift" w:cs="Bahnschrift"/>
          <w:sz w:val="20"/>
        </w:rPr>
        <w:tab/>
      </w:r>
      <w:r>
        <w:rPr>
          <w:rFonts w:ascii="Bahnschrift" w:hAnsi="Bahnschrift" w:eastAsia="Bahnschrift" w:cs="Bahnschrift"/>
          <w:sz w:val="20"/>
        </w:rPr>
        <w:tab/>
      </w:r>
      <w:r>
        <w:rPr>
          <w:rFonts w:ascii="Bahnschrift" w:hAnsi="Bahnschrift" w:eastAsia="Bahnschrift" w:cs="Bahnschrift"/>
          <w:sz w:val="20"/>
        </w:rPr>
        <w:tab/>
      </w:r>
      <w:r>
        <w:rPr>
          <w:rFonts w:ascii="Bahnschrift" w:hAnsi="Bahnschrift" w:eastAsia="Bahnschrift" w:cs="Bahnschrift"/>
          <w:sz w:val="20"/>
        </w:rPr>
        <w:tab/>
      </w:r>
      <w:r>
        <w:rPr>
          <w:rFonts w:ascii="Bahnschrift" w:hAnsi="Bahnschrift" w:eastAsia="Bahnschrift" w:cs="Bahnschrift"/>
          <w:sz w:val="20"/>
        </w:rPr>
        <w:tab/>
      </w:r>
      <w:r>
        <w:rPr>
          <w:rFonts w:ascii="Bahnschrift" w:hAnsi="Bahnschrift" w:eastAsia="Bahnschrift" w:cs="Bahnschrift"/>
          <w:sz w:val="20"/>
        </w:rPr>
        <w:tab/>
      </w:r>
      <w:r>
        <w:rPr>
          <w:rFonts w:ascii="Bahnschrift" w:hAnsi="Bahnschrift" w:eastAsia="Bahnschrift" w:cs="Bahnschrift"/>
          <w:sz w:val="20"/>
        </w:rPr>
        <w:tab/>
      </w:r>
    </w:p>
    <w:p w14:paraId="408C58BB">
      <w:pPr>
        <w:spacing w:before="0" w:line="240" w:lineRule="auto"/>
        <w:ind w:left="4956"/>
        <w:rPr>
          <w:rFonts w:ascii="Bahnschrift" w:hAnsi="Bahnschrift" w:eastAsia="Bahnschrift" w:cs="Bahnschrift"/>
          <w:sz w:val="20"/>
        </w:rPr>
      </w:pPr>
      <w:r>
        <w:rPr>
          <w:rFonts w:ascii="Bahnschrift" w:hAnsi="Bahnschrift" w:eastAsia="Bahnschrift" w:cs="Bahnschrift"/>
          <w:sz w:val="20"/>
        </w:rPr>
        <w:t>Podpis Wykonawcy……………………………………………</w:t>
      </w:r>
    </w:p>
    <w:p w14:paraId="6334E27D">
      <w:pPr>
        <w:rPr>
          <w:rFonts w:ascii="Bahnschrift" w:hAnsi="Bahnschrift"/>
        </w:rPr>
      </w:pPr>
    </w:p>
    <w:sectPr>
      <w:headerReference r:id="rId5" w:type="default"/>
      <w:footerReference r:id="rId6" w:type="default"/>
      <w:pgSz w:w="11906" w:h="16838"/>
      <w:pgMar w:top="1843" w:right="1417" w:bottom="1417" w:left="1417" w:header="567" w:footer="708" w:gutter="0"/>
      <w:pgNumType w:start="1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Candara">
    <w:panose1 w:val="020E0502030303020204"/>
    <w:charset w:val="EE"/>
    <w:family w:val="swiss"/>
    <w:pitch w:val="default"/>
    <w:sig w:usb0="A00002EF" w:usb1="4000A44B" w:usb2="00000000" w:usb3="00000000" w:csb0="2000019F" w:csb1="0000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EE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Georgia">
    <w:panose1 w:val="02040502050405020303"/>
    <w:charset w:val="EE"/>
    <w:family w:val="roman"/>
    <w:pitch w:val="default"/>
    <w:sig w:usb0="00000287" w:usb1="00000000" w:usb2="00000000" w:usb3="00000000" w:csb0="2000009F" w:csb1="00000000"/>
  </w:font>
  <w:font w:name="Bahnschrift">
    <w:panose1 w:val="020B0502040204020203"/>
    <w:charset w:val="EE"/>
    <w:family w:val="swiss"/>
    <w:pitch w:val="default"/>
    <w:sig w:usb0="A00002C7" w:usb1="00000002" w:usb2="00000000" w:usb3="00000000" w:csb0="2000019F" w:csb1="00000000"/>
  </w:font>
  <w:font w:name="Noto Sans Symbols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default"/>
    <w:sig w:usb0="E0002EFF" w:usb1="C0007843" w:usb2="00000009" w:usb3="00000000" w:csb0="400001FF" w:csb1="FFFF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106161">
    <w:pPr>
      <w:tabs>
        <w:tab w:val="center" w:pos="4536"/>
        <w:tab w:val="right" w:pos="9072"/>
      </w:tabs>
      <w:spacing w:line="240" w:lineRule="auto"/>
    </w:pPr>
    <w:r>
      <w:rPr>
        <w:lang w:eastAsia="pl-PL"/>
      </w:rPr>
      <w:drawing>
        <wp:inline distT="114300" distB="114300" distL="114300" distR="114300">
          <wp:extent cx="5760085" cy="622300"/>
          <wp:effectExtent l="0" t="0" r="0" b="0"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410" cy="622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6">
    <w:p>
      <w:pPr>
        <w:spacing w:before="0" w:after="0" w:line="240" w:lineRule="auto"/>
      </w:pPr>
      <w:r>
        <w:separator/>
      </w:r>
    </w:p>
  </w:footnote>
  <w:footnote w:type="continuationSeparator" w:id="7">
    <w:p>
      <w:pPr>
        <w:spacing w:before="0" w:after="0" w:line="240" w:lineRule="auto"/>
      </w:pPr>
      <w:r>
        <w:continuationSeparator/>
      </w:r>
    </w:p>
  </w:footnote>
  <w:footnote w:id="0">
    <w:p w14:paraId="23F6ECAC">
      <w:pPr>
        <w:spacing w:line="240" w:lineRule="auto"/>
        <w:rPr>
          <w:rFonts w:ascii="Bahnschrift" w:hAnsi="Bahnschrift"/>
          <w:sz w:val="18"/>
          <w:szCs w:val="18"/>
        </w:rPr>
      </w:pPr>
      <w:r>
        <w:rPr>
          <w:rFonts w:ascii="Bahnschrift" w:hAnsi="Bahnschrift"/>
          <w:vertAlign w:val="superscript"/>
        </w:rPr>
        <w:footnoteRef/>
      </w:r>
      <w:r>
        <w:rPr>
          <w:rFonts w:ascii="Bahnschrift" w:hAnsi="Bahnschrift"/>
        </w:rPr>
        <w:t xml:space="preserve"> </w:t>
      </w:r>
      <w:r>
        <w:rPr>
          <w:rFonts w:ascii="Bahnschrift" w:hAnsi="Bahnschrift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E36ADC4">
      <w:pPr>
        <w:spacing w:line="240" w:lineRule="auto"/>
        <w:rPr>
          <w:rFonts w:eastAsia="Arial" w:cs="Arial"/>
          <w:color w:val="000000"/>
          <w:sz w:val="20"/>
        </w:rPr>
      </w:pPr>
      <w:r>
        <w:rPr>
          <w:rFonts w:ascii="Bahnschrift" w:hAnsi="Bahnschrift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wykonawca treść oświadczenia przekreśla oświadczenie dot. RODO i składa przekreślone wraz z ofertą.</w:t>
      </w:r>
    </w:p>
  </w:footnote>
  <w:footnote w:id="1">
    <w:p w14:paraId="22B5260D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jc w:val="both"/>
        <w:rPr>
          <w:rFonts w:ascii="Bahnschrift" w:hAnsi="Bahnschrift" w:eastAsia="Bahnschrift" w:cs="Bahnschrift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eastAsia="Arial" w:cs="Arial"/>
          <w:color w:val="000000"/>
          <w:sz w:val="20"/>
        </w:rPr>
        <w:t xml:space="preserve"> </w:t>
      </w:r>
      <w:r>
        <w:rPr>
          <w:rFonts w:ascii="Bahnschrift" w:hAnsi="Bahnschrift" w:eastAsia="Bahnschrift" w:cs="Bahnschrift"/>
          <w:color w:val="000000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A817F24"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rPr>
          <w:rFonts w:ascii="Bahnschrift" w:hAnsi="Bahnschrift" w:eastAsia="Bahnschrift" w:cs="Bahnschrift"/>
          <w:color w:val="000000"/>
          <w:sz w:val="16"/>
          <w:szCs w:val="16"/>
        </w:rPr>
      </w:pPr>
      <w:r>
        <w:rPr>
          <w:rFonts w:ascii="Bahnschrift" w:hAnsi="Bahnschrift" w:eastAsia="Bahnschrift" w:cs="Bahnschrift"/>
          <w:color w:val="000000"/>
          <w:sz w:val="16"/>
          <w:szCs w:val="16"/>
        </w:rPr>
        <w:t>obywateli rosyjskich lub osób fizycznych lub prawnych, podmiotów lub organów z siedzibą w Rosji;</w:t>
      </w:r>
    </w:p>
    <w:p w14:paraId="74F74751"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rPr>
          <w:rFonts w:ascii="Bahnschrift" w:hAnsi="Bahnschrift" w:eastAsia="Bahnschrift" w:cs="Bahnschrift"/>
          <w:color w:val="000000"/>
          <w:sz w:val="16"/>
          <w:szCs w:val="16"/>
        </w:rPr>
      </w:pPr>
      <w:bookmarkStart w:id="3" w:name="_heading=h.1fob9te" w:colFirst="0" w:colLast="0"/>
      <w:bookmarkEnd w:id="3"/>
      <w:r>
        <w:rPr>
          <w:rFonts w:ascii="Bahnschrift" w:hAnsi="Bahnschrift" w:eastAsia="Bahnschrift" w:cs="Bahnschrift"/>
          <w:color w:val="000000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4D77D3F4"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rPr>
          <w:rFonts w:ascii="Bahnschrift" w:hAnsi="Bahnschrift" w:eastAsia="Bahnschrift" w:cs="Bahnschrift"/>
          <w:color w:val="000000"/>
          <w:sz w:val="16"/>
          <w:szCs w:val="16"/>
        </w:rPr>
      </w:pPr>
      <w:r>
        <w:rPr>
          <w:rFonts w:ascii="Bahnschrift" w:hAnsi="Bahnschrift" w:eastAsia="Bahnschrift" w:cs="Bahnschrift"/>
          <w:color w:val="000000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90B164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rPr>
          <w:rFonts w:ascii="Bahnschrift" w:hAnsi="Bahnschrift" w:eastAsia="Bahnschrift" w:cs="Bahnschrift"/>
          <w:color w:val="000000"/>
          <w:sz w:val="16"/>
          <w:szCs w:val="16"/>
        </w:rPr>
      </w:pPr>
      <w:r>
        <w:rPr>
          <w:rFonts w:ascii="Bahnschrift" w:hAnsi="Bahnschrift" w:eastAsia="Bahnschrift" w:cs="Bahnschrift"/>
          <w:color w:val="000000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9626515">
      <w:pPr>
        <w:spacing w:before="0" w:line="240" w:lineRule="auto"/>
        <w:jc w:val="both"/>
        <w:rPr>
          <w:rFonts w:ascii="Bahnschrift" w:hAnsi="Bahnschrift" w:eastAsia="Bahnschrift" w:cs="Bahnschrift"/>
          <w:color w:val="222222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Bahnschrift" w:hAnsi="Bahnschrift" w:eastAsia="Bahnschrift" w:cs="Bahnschrift"/>
        </w:rPr>
        <w:t xml:space="preserve"> </w:t>
      </w:r>
      <w:r>
        <w:rPr>
          <w:rFonts w:ascii="Bahnschrift" w:hAnsi="Bahnschrift" w:eastAsia="Bahnschrift" w:cs="Bahnschrift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Bahnschrift" w:hAnsi="Bahnschrift" w:eastAsia="Bahnschrift" w:cs="Bahnschrift"/>
          <w:i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Bahnschrift" w:hAnsi="Bahnschrift" w:eastAsia="Bahnschrift" w:cs="Bahnschrift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1ECC8E74">
      <w:pPr>
        <w:spacing w:before="0" w:line="240" w:lineRule="auto"/>
        <w:jc w:val="both"/>
        <w:rPr>
          <w:rFonts w:ascii="Bahnschrift" w:hAnsi="Bahnschrift" w:eastAsia="Bahnschrift" w:cs="Bahnschrift"/>
          <w:color w:val="222222"/>
          <w:sz w:val="16"/>
          <w:szCs w:val="16"/>
        </w:rPr>
      </w:pPr>
      <w:r>
        <w:rPr>
          <w:rFonts w:ascii="Bahnschrift" w:hAnsi="Bahnschrift" w:eastAsia="Bahnschrift" w:cs="Bahnschrift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81B7FB">
      <w:pPr>
        <w:spacing w:before="0" w:line="240" w:lineRule="auto"/>
        <w:jc w:val="both"/>
        <w:rPr>
          <w:rFonts w:ascii="Bahnschrift" w:hAnsi="Bahnschrift" w:eastAsia="Bahnschrift" w:cs="Bahnschrift"/>
          <w:color w:val="222222"/>
          <w:sz w:val="16"/>
          <w:szCs w:val="16"/>
        </w:rPr>
      </w:pPr>
      <w:r>
        <w:rPr>
          <w:rFonts w:ascii="Bahnschrift" w:hAnsi="Bahnschrift" w:eastAsia="Bahnschrift" w:cs="Bahnschrift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7BE8BC">
      <w:pPr>
        <w:spacing w:before="0" w:line="240" w:lineRule="auto"/>
        <w:jc w:val="both"/>
        <w:rPr>
          <w:rFonts w:ascii="Bahnschrift" w:hAnsi="Bahnschrift" w:eastAsia="Bahnschrift" w:cs="Bahnschrift"/>
          <w:sz w:val="16"/>
          <w:szCs w:val="16"/>
        </w:rPr>
      </w:pPr>
      <w:r>
        <w:rPr>
          <w:rFonts w:ascii="Bahnschrift" w:hAnsi="Bahnschrift" w:eastAsia="Bahnschrift" w:cs="Bahnschrift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39C31E4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line="240" w:lineRule="auto"/>
        <w:rPr>
          <w:rFonts w:eastAsia="Arial" w:cs="Arial"/>
          <w:color w:val="000000"/>
          <w:sz w:val="20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F0DFD5">
    <w:pPr>
      <w:tabs>
        <w:tab w:val="center" w:pos="4536"/>
        <w:tab w:val="left" w:pos="5835"/>
        <w:tab w:val="right" w:pos="9072"/>
      </w:tabs>
      <w:spacing w:line="240" w:lineRule="auto"/>
      <w:jc w:val="center"/>
      <w:rPr>
        <w:rFonts w:ascii="Bahnschrift" w:hAnsi="Bahnschrift" w:eastAsia="Bahnschrift" w:cs="Bahnschrift"/>
      </w:rPr>
    </w:pPr>
    <w:r>
      <w:rPr>
        <w:lang w:eastAsia="pl-PL"/>
      </w:rPr>
      <w:drawing>
        <wp:inline distT="114300" distB="114300" distL="114300" distR="114300">
          <wp:extent cx="1827530" cy="578485"/>
          <wp:effectExtent l="0" t="0" r="0" b="0"/>
          <wp:docPr id="2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27847" cy="5788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CC7DAF3">
    <w:pPr>
      <w:tabs>
        <w:tab w:val="center" w:pos="4536"/>
        <w:tab w:val="left" w:pos="5835"/>
        <w:tab w:val="right" w:pos="9072"/>
      </w:tabs>
      <w:spacing w:line="240" w:lineRule="auto"/>
      <w:rPr>
        <w:rFonts w:ascii="Bahnschrift" w:hAnsi="Bahnschrift" w:eastAsia="Bahnschrift" w:cs="Bahnschrif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26316C"/>
    <w:multiLevelType w:val="multilevel"/>
    <w:tmpl w:val="0926316C"/>
    <w:lvl w:ilvl="0" w:tentative="0">
      <w:start w:val="1"/>
      <w:numFmt w:val="lowerLetter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D44581"/>
    <w:multiLevelType w:val="multilevel"/>
    <w:tmpl w:val="26D44581"/>
    <w:lvl w:ilvl="0" w:tentative="0">
      <w:start w:val="1"/>
      <w:numFmt w:val="lowerLetter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EA352C"/>
    <w:multiLevelType w:val="multilevel"/>
    <w:tmpl w:val="46EA352C"/>
    <w:lvl w:ilvl="0" w:tentative="0">
      <w:start w:val="1"/>
      <w:numFmt w:val="bullet"/>
      <w:lvlText w:val="▪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3">
    <w:nsid w:val="4AA970F3"/>
    <w:multiLevelType w:val="multilevel"/>
    <w:tmpl w:val="4AA970F3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EA58DA"/>
    <w:multiLevelType w:val="multilevel"/>
    <w:tmpl w:val="4DEA58DA"/>
    <w:lvl w:ilvl="0" w:tentative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5">
    <w:nsid w:val="569560A0"/>
    <w:multiLevelType w:val="multilevel"/>
    <w:tmpl w:val="569560A0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uzytkownik7">
    <w15:presenceInfo w15:providerId="None" w15:userId="uzytkownik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hyphenationZone w:val="425"/>
  <w:characterSpacingControl w:val="doNotCompress"/>
  <w:footnotePr>
    <w:footnote w:id="6"/>
    <w:footnote w:id="7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E73"/>
    <w:rsid w:val="00003950"/>
    <w:rsid w:val="000C0D8E"/>
    <w:rsid w:val="00121E73"/>
    <w:rsid w:val="002D24F3"/>
    <w:rsid w:val="004D6424"/>
    <w:rsid w:val="007978A4"/>
    <w:rsid w:val="007A2112"/>
    <w:rsid w:val="007B1424"/>
    <w:rsid w:val="00933C47"/>
    <w:rsid w:val="009411D4"/>
    <w:rsid w:val="00A554B3"/>
    <w:rsid w:val="00B26354"/>
    <w:rsid w:val="00CE1A8E"/>
    <w:rsid w:val="00D27C03"/>
    <w:rsid w:val="00E042F8"/>
    <w:rsid w:val="00E707AB"/>
    <w:rsid w:val="4A9D763D"/>
    <w:rsid w:val="51EF3759"/>
    <w:rsid w:val="7ECB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uiPriority="99" w:name="page number"/>
    <w:lsdException w:qFormat="1"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  <w:spacing w:before="200" w:line="320" w:lineRule="atLeast"/>
    </w:pPr>
    <w:rPr>
      <w:rFonts w:ascii="Arial" w:hAnsi="Arial" w:eastAsia="Times New Roman" w:cs="Times New Roman"/>
      <w:sz w:val="22"/>
      <w:szCs w:val="20"/>
      <w:lang w:val="pl-PL" w:eastAsia="ar-SA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suppressAutoHyphens w:val="0"/>
      <w:spacing w:before="0" w:after="160" w:line="256" w:lineRule="auto"/>
      <w:jc w:val="center"/>
      <w:outlineLvl w:val="0"/>
    </w:pPr>
    <w:rPr>
      <w:rFonts w:ascii="Candara" w:hAnsi="Candara"/>
      <w:b/>
      <w:sz w:val="24"/>
      <w:szCs w:val="22"/>
      <w:lang w:eastAsia="en-US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4">
    <w:name w:val="heading 3"/>
    <w:basedOn w:val="1"/>
    <w:next w:val="1"/>
    <w:uiPriority w:val="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20" w:after="40"/>
      <w:outlineLvl w:val="4"/>
    </w:pPr>
    <w:rPr>
      <w:b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after="40"/>
      <w:outlineLvl w:val="5"/>
    </w:pPr>
    <w:rPr>
      <w:b/>
      <w:sz w:val="20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alloon Text"/>
    <w:basedOn w:val="1"/>
    <w:link w:val="34"/>
    <w:semiHidden/>
    <w:unhideWhenUsed/>
    <w:qFormat/>
    <w:uiPriority w:val="99"/>
    <w:pPr>
      <w:spacing w:before="0" w:line="240" w:lineRule="auto"/>
    </w:pPr>
    <w:rPr>
      <w:rFonts w:ascii="Segoe UI" w:hAnsi="Segoe UI" w:cs="Segoe UI"/>
      <w:sz w:val="18"/>
      <w:szCs w:val="18"/>
    </w:rPr>
  </w:style>
  <w:style w:type="paragraph" w:styleId="11">
    <w:name w:val="Body Text"/>
    <w:basedOn w:val="1"/>
    <w:link w:val="27"/>
    <w:semiHidden/>
    <w:uiPriority w:val="0"/>
    <w:pPr>
      <w:spacing w:after="120"/>
    </w:pPr>
  </w:style>
  <w:style w:type="paragraph" w:styleId="12">
    <w:name w:val="Body Text Indent"/>
    <w:basedOn w:val="1"/>
    <w:link w:val="29"/>
    <w:unhideWhenUsed/>
    <w:qFormat/>
    <w:uiPriority w:val="99"/>
    <w:pPr>
      <w:spacing w:after="120"/>
      <w:ind w:left="283"/>
    </w:pPr>
  </w:style>
  <w:style w:type="paragraph" w:styleId="13">
    <w:name w:val="Body Text First Indent 2"/>
    <w:basedOn w:val="12"/>
    <w:link w:val="30"/>
    <w:qFormat/>
    <w:uiPriority w:val="0"/>
    <w:pPr>
      <w:autoSpaceDN w:val="0"/>
      <w:spacing w:before="0" w:after="0" w:line="240" w:lineRule="auto"/>
      <w:ind w:left="360" w:firstLine="360"/>
      <w:textAlignment w:val="baseline"/>
    </w:pPr>
    <w:rPr>
      <w:sz w:val="24"/>
      <w:szCs w:val="24"/>
      <w:lang w:val="zh-CN"/>
    </w:rPr>
  </w:style>
  <w:style w:type="character" w:styleId="14">
    <w:name w:val="annotation reference"/>
    <w:semiHidden/>
    <w:unhideWhenUsed/>
    <w:qFormat/>
    <w:uiPriority w:val="99"/>
    <w:rPr>
      <w:sz w:val="16"/>
      <w:szCs w:val="16"/>
    </w:rPr>
  </w:style>
  <w:style w:type="paragraph" w:styleId="15">
    <w:name w:val="annotation text"/>
    <w:basedOn w:val="1"/>
    <w:link w:val="31"/>
    <w:unhideWhenUsed/>
    <w:qFormat/>
    <w:uiPriority w:val="99"/>
    <w:rPr>
      <w:sz w:val="20"/>
    </w:rPr>
  </w:style>
  <w:style w:type="paragraph" w:styleId="16">
    <w:name w:val="annotation subject"/>
    <w:basedOn w:val="15"/>
    <w:next w:val="15"/>
    <w:link w:val="38"/>
    <w:semiHidden/>
    <w:unhideWhenUsed/>
    <w:qFormat/>
    <w:uiPriority w:val="99"/>
    <w:pPr>
      <w:spacing w:line="240" w:lineRule="auto"/>
    </w:pPr>
    <w:rPr>
      <w:b/>
      <w:bCs/>
    </w:rPr>
  </w:style>
  <w:style w:type="character" w:styleId="17">
    <w:name w:val="endnote reference"/>
    <w:semiHidden/>
    <w:unhideWhenUsed/>
    <w:qFormat/>
    <w:uiPriority w:val="99"/>
    <w:rPr>
      <w:vertAlign w:val="superscript"/>
    </w:rPr>
  </w:style>
  <w:style w:type="paragraph" w:styleId="18">
    <w:name w:val="footer"/>
    <w:basedOn w:val="1"/>
    <w:link w:val="36"/>
    <w:unhideWhenUsed/>
    <w:qFormat/>
    <w:uiPriority w:val="99"/>
    <w:pPr>
      <w:tabs>
        <w:tab w:val="center" w:pos="4536"/>
        <w:tab w:val="right" w:pos="9072"/>
      </w:tabs>
      <w:spacing w:before="0" w:line="240" w:lineRule="auto"/>
    </w:pPr>
  </w:style>
  <w:style w:type="character" w:styleId="19">
    <w:name w:val="footnote reference"/>
    <w:basedOn w:val="8"/>
    <w:semiHidden/>
    <w:unhideWhenUsed/>
    <w:qFormat/>
    <w:uiPriority w:val="99"/>
    <w:rPr>
      <w:vertAlign w:val="superscript"/>
    </w:rPr>
  </w:style>
  <w:style w:type="paragraph" w:styleId="20">
    <w:name w:val="footnote text"/>
    <w:basedOn w:val="1"/>
    <w:link w:val="37"/>
    <w:semiHidden/>
    <w:unhideWhenUsed/>
    <w:qFormat/>
    <w:uiPriority w:val="99"/>
    <w:pPr>
      <w:spacing w:before="0" w:line="240" w:lineRule="auto"/>
    </w:pPr>
    <w:rPr>
      <w:sz w:val="20"/>
    </w:rPr>
  </w:style>
  <w:style w:type="paragraph" w:styleId="21">
    <w:name w:val="header"/>
    <w:basedOn w:val="1"/>
    <w:link w:val="35"/>
    <w:unhideWhenUsed/>
    <w:qFormat/>
    <w:uiPriority w:val="99"/>
    <w:pPr>
      <w:tabs>
        <w:tab w:val="center" w:pos="4536"/>
        <w:tab w:val="right" w:pos="9072"/>
      </w:tabs>
      <w:spacing w:before="0" w:line="240" w:lineRule="auto"/>
    </w:pPr>
  </w:style>
  <w:style w:type="character" w:styleId="22">
    <w:name w:val="Strong"/>
    <w:qFormat/>
    <w:uiPriority w:val="22"/>
    <w:rPr>
      <w:b/>
      <w:bCs/>
    </w:rPr>
  </w:style>
  <w:style w:type="paragraph" w:styleId="23">
    <w:name w:val="Subtitle"/>
    <w:basedOn w:val="1"/>
    <w:next w:val="1"/>
    <w:qFormat/>
    <w:uiPriority w:val="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24">
    <w:name w:val="Title"/>
    <w:basedOn w:val="1"/>
    <w:next w:val="1"/>
    <w:uiPriority w:val="0"/>
    <w:pPr>
      <w:keepNext/>
      <w:keepLines/>
      <w:spacing w:before="480" w:after="120"/>
    </w:pPr>
    <w:rPr>
      <w:b/>
      <w:sz w:val="72"/>
      <w:szCs w:val="72"/>
    </w:rPr>
  </w:style>
  <w:style w:type="table" w:customStyle="1" w:styleId="25">
    <w:name w:val="Table Normal1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6">
    <w:name w:val="Nagłówek 1 Znak"/>
    <w:basedOn w:val="8"/>
    <w:link w:val="2"/>
    <w:uiPriority w:val="9"/>
    <w:rPr>
      <w:rFonts w:ascii="Candara" w:hAnsi="Candara" w:eastAsia="Times New Roman" w:cs="Times New Roman"/>
      <w:b/>
      <w:sz w:val="24"/>
    </w:rPr>
  </w:style>
  <w:style w:type="character" w:customStyle="1" w:styleId="27">
    <w:name w:val="Tekst podstawowy Znak"/>
    <w:basedOn w:val="8"/>
    <w:link w:val="11"/>
    <w:semiHidden/>
    <w:uiPriority w:val="0"/>
    <w:rPr>
      <w:rFonts w:ascii="Arial" w:hAnsi="Arial" w:eastAsia="Times New Roman" w:cs="Times New Roman"/>
      <w:szCs w:val="20"/>
      <w:lang w:eastAsia="ar-SA"/>
    </w:rPr>
  </w:style>
  <w:style w:type="paragraph" w:customStyle="1" w:styleId="28">
    <w:name w:val="Default"/>
    <w:qFormat/>
    <w:uiPriority w:val="0"/>
    <w:pPr>
      <w:autoSpaceDE w:val="0"/>
      <w:autoSpaceDN w:val="0"/>
      <w:adjustRightInd w:val="0"/>
      <w:spacing w:before="200" w:line="240" w:lineRule="auto"/>
    </w:pPr>
    <w:rPr>
      <w:rFonts w:ascii="Cambria" w:hAnsi="Cambria" w:eastAsia="Calibri" w:cs="Cambria"/>
      <w:color w:val="000000"/>
      <w:sz w:val="24"/>
      <w:szCs w:val="24"/>
      <w:lang w:val="pl-PL" w:eastAsia="pl-PL" w:bidi="ar-SA"/>
    </w:rPr>
  </w:style>
  <w:style w:type="character" w:customStyle="1" w:styleId="29">
    <w:name w:val="Tekst podstawowy wcięty Znak"/>
    <w:basedOn w:val="8"/>
    <w:link w:val="12"/>
    <w:qFormat/>
    <w:uiPriority w:val="99"/>
    <w:rPr>
      <w:rFonts w:ascii="Arial" w:hAnsi="Arial" w:eastAsia="Times New Roman" w:cs="Times New Roman"/>
      <w:szCs w:val="20"/>
      <w:lang w:eastAsia="ar-SA"/>
    </w:rPr>
  </w:style>
  <w:style w:type="character" w:customStyle="1" w:styleId="30">
    <w:name w:val="Tekst podstawowy z wcięciem 2 Znak"/>
    <w:basedOn w:val="29"/>
    <w:link w:val="13"/>
    <w:qFormat/>
    <w:uiPriority w:val="0"/>
    <w:rPr>
      <w:rFonts w:ascii="Arial" w:hAnsi="Arial" w:eastAsia="Times New Roman" w:cs="Times New Roman"/>
      <w:sz w:val="24"/>
      <w:szCs w:val="24"/>
      <w:lang w:val="zh-CN" w:eastAsia="ar-SA"/>
    </w:rPr>
  </w:style>
  <w:style w:type="character" w:customStyle="1" w:styleId="31">
    <w:name w:val="Tekst komentarza Znak"/>
    <w:basedOn w:val="8"/>
    <w:link w:val="15"/>
    <w:qFormat/>
    <w:uiPriority w:val="99"/>
    <w:rPr>
      <w:rFonts w:ascii="Arial" w:hAnsi="Arial" w:eastAsia="Times New Roman" w:cs="Times New Roman"/>
      <w:sz w:val="20"/>
      <w:szCs w:val="20"/>
      <w:lang w:eastAsia="ar-SA"/>
    </w:rPr>
  </w:style>
  <w:style w:type="paragraph" w:styleId="32">
    <w:name w:val="List Paragraph"/>
    <w:basedOn w:val="1"/>
    <w:qFormat/>
    <w:uiPriority w:val="34"/>
    <w:pPr>
      <w:suppressAutoHyphens w:val="0"/>
      <w:spacing w:before="0" w:after="160" w:line="256" w:lineRule="auto"/>
      <w:ind w:left="720"/>
      <w:contextualSpacing/>
    </w:pPr>
    <w:rPr>
      <w:rFonts w:ascii="Calibri" w:hAnsi="Calibri" w:eastAsia="Calibri"/>
      <w:szCs w:val="22"/>
      <w:lang w:eastAsia="en-US"/>
    </w:rPr>
  </w:style>
  <w:style w:type="paragraph" w:customStyle="1" w:styleId="33">
    <w:name w:val="pkt"/>
    <w:basedOn w:val="1"/>
    <w:qFormat/>
    <w:uiPriority w:val="0"/>
    <w:pPr>
      <w:suppressAutoHyphens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character" w:customStyle="1" w:styleId="34">
    <w:name w:val="Tekst dymka Znak"/>
    <w:basedOn w:val="8"/>
    <w:link w:val="10"/>
    <w:semiHidden/>
    <w:qFormat/>
    <w:uiPriority w:val="99"/>
    <w:rPr>
      <w:rFonts w:ascii="Segoe UI" w:hAnsi="Segoe UI" w:eastAsia="Times New Roman" w:cs="Segoe UI"/>
      <w:sz w:val="18"/>
      <w:szCs w:val="18"/>
      <w:lang w:eastAsia="ar-SA"/>
    </w:rPr>
  </w:style>
  <w:style w:type="character" w:customStyle="1" w:styleId="35">
    <w:name w:val="Nagłówek Znak"/>
    <w:basedOn w:val="8"/>
    <w:link w:val="21"/>
    <w:qFormat/>
    <w:uiPriority w:val="99"/>
    <w:rPr>
      <w:rFonts w:ascii="Arial" w:hAnsi="Arial" w:eastAsia="Times New Roman" w:cs="Times New Roman"/>
      <w:szCs w:val="20"/>
      <w:lang w:eastAsia="ar-SA"/>
    </w:rPr>
  </w:style>
  <w:style w:type="character" w:customStyle="1" w:styleId="36">
    <w:name w:val="Stopka Znak"/>
    <w:basedOn w:val="8"/>
    <w:link w:val="18"/>
    <w:qFormat/>
    <w:uiPriority w:val="99"/>
    <w:rPr>
      <w:rFonts w:ascii="Arial" w:hAnsi="Arial" w:eastAsia="Times New Roman" w:cs="Times New Roman"/>
      <w:szCs w:val="20"/>
      <w:lang w:eastAsia="ar-SA"/>
    </w:rPr>
  </w:style>
  <w:style w:type="character" w:customStyle="1" w:styleId="37">
    <w:name w:val="Tekst przypisu dolnego Znak"/>
    <w:basedOn w:val="8"/>
    <w:link w:val="20"/>
    <w:semiHidden/>
    <w:qFormat/>
    <w:uiPriority w:val="99"/>
    <w:rPr>
      <w:rFonts w:ascii="Arial" w:hAnsi="Arial" w:eastAsia="Times New Roman" w:cs="Times New Roman"/>
      <w:sz w:val="20"/>
      <w:szCs w:val="20"/>
      <w:lang w:eastAsia="ar-SA"/>
    </w:rPr>
  </w:style>
  <w:style w:type="character" w:customStyle="1" w:styleId="38">
    <w:name w:val="Temat komentarza Znak"/>
    <w:basedOn w:val="31"/>
    <w:link w:val="16"/>
    <w:semiHidden/>
    <w:qFormat/>
    <w:uiPriority w:val="99"/>
    <w:rPr>
      <w:rFonts w:ascii="Arial" w:hAnsi="Arial" w:eastAsia="Times New Roman" w:cs="Times New Roman"/>
      <w:b/>
      <w:bCs/>
      <w:sz w:val="20"/>
      <w:szCs w:val="20"/>
      <w:lang w:eastAsia="ar-SA"/>
    </w:rPr>
  </w:style>
  <w:style w:type="table" w:customStyle="1" w:styleId="39">
    <w:name w:val="_Style 38"/>
    <w:basedOn w:val="25"/>
    <w:uiPriority w:val="0"/>
    <w:tblPr>
      <w:tblCellMar>
        <w:left w:w="115" w:type="dxa"/>
        <w:right w:w="115" w:type="dxa"/>
      </w:tblCellMar>
    </w:tblPr>
  </w:style>
  <w:style w:type="table" w:customStyle="1" w:styleId="40">
    <w:name w:val="_Style 39"/>
    <w:basedOn w:val="25"/>
    <w:qFormat/>
    <w:uiPriority w:val="0"/>
    <w:tblPr>
      <w:tblCellMar>
        <w:left w:w="10" w:type="dxa"/>
        <w:right w:w="10" w:type="dxa"/>
      </w:tblCellMar>
    </w:tblPr>
  </w:style>
  <w:style w:type="table" w:customStyle="1" w:styleId="41">
    <w:name w:val="_Style 40"/>
    <w:basedOn w:val="25"/>
    <w:qFormat/>
    <w:uiPriority w:val="0"/>
    <w:tblPr>
      <w:tblCellMar>
        <w:left w:w="10" w:type="dxa"/>
        <w:right w:w="10" w:type="dxa"/>
      </w:tblCellMar>
    </w:tblPr>
  </w:style>
  <w:style w:type="table" w:customStyle="1" w:styleId="42">
    <w:name w:val="_Style 41"/>
    <w:basedOn w:val="25"/>
    <w:uiPriority w:val="0"/>
    <w:tblPr>
      <w:tblCellMar>
        <w:left w:w="10" w:type="dxa"/>
        <w:right w:w="10" w:type="dxa"/>
      </w:tblCellMar>
    </w:tblPr>
  </w:style>
  <w:style w:type="table" w:customStyle="1" w:styleId="43">
    <w:name w:val="_Style 42"/>
    <w:basedOn w:val="25"/>
    <w:qFormat/>
    <w:uiPriority w:val="0"/>
    <w:tblPr>
      <w:tblCellMar>
        <w:left w:w="10" w:type="dxa"/>
        <w:right w:w="10" w:type="dxa"/>
      </w:tblCellMar>
    </w:tblPr>
  </w:style>
  <w:style w:type="table" w:customStyle="1" w:styleId="44">
    <w:name w:val="_Style 43"/>
    <w:basedOn w:val="25"/>
    <w:qFormat/>
    <w:uiPriority w:val="0"/>
    <w:tblPr>
      <w:tblCellMar>
        <w:left w:w="10" w:type="dxa"/>
        <w:right w:w="1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microsoft.com/office/2011/relationships/people" Target="people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2qEDYx1enzrEIm70HKqQp8qIVsw==">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1474</Words>
  <Characters>8850</Characters>
  <Lines>73</Lines>
  <Paragraphs>20</Paragraphs>
  <TotalTime>232</TotalTime>
  <ScaleCrop>false</ScaleCrop>
  <LinksUpToDate>false</LinksUpToDate>
  <CharactersWithSpaces>10304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2024-09-26T11:03:00Z</dcterms:created>
  <dc:creator>Natalia Koronkiewicz</dc:creator>
  <cp:lastModifiedBy>Strateg I</cp:lastModifiedBy>
  <dcterms:modified xsi:type="dcterms:W3CDTF">2024-12-25T14:46:41Z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1045-12.2.0.19307</vt:lpwstr>
  </property>
  <property fmtid="{D5CDD505-2E9C-101B-9397-08002B2CF9AE}" pid="3" name="ICV">
    <vt:lpwstr>77C2AE0D3B2A461191862B6EC76784BD_13</vt:lpwstr>
  </property>
</Properties>
</file>