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93B9F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  <w:sz w:val="20"/>
        </w:rPr>
      </w:pPr>
      <w:r w:rsidRPr="002D24F3">
        <w:rPr>
          <w:rFonts w:ascii="Bahnschrift" w:eastAsia="Bahnschrift" w:hAnsi="Bahnschrift" w:cs="Bahnschrift"/>
          <w:b/>
        </w:rPr>
        <w:t>Załącznik nr 2 do zapytania ofertowego nr</w:t>
      </w:r>
      <w:r w:rsidRPr="002D24F3">
        <w:rPr>
          <w:rFonts w:ascii="Bahnschrift" w:eastAsia="Bahnschrift" w:hAnsi="Bahnschrift" w:cs="Bahnschrift"/>
          <w:b/>
          <w:smallCaps/>
        </w:rPr>
        <w:t xml:space="preserve"> 1/DOR/OWES/2024</w:t>
      </w:r>
      <w:r w:rsidRPr="002D24F3">
        <w:rPr>
          <w:rFonts w:ascii="Bahnschrift" w:eastAsia="Bahnschrift" w:hAnsi="Bahnschrift" w:cs="Bahnschrift"/>
          <w:b/>
          <w:smallCaps/>
          <w:sz w:val="20"/>
        </w:rPr>
        <w:t xml:space="preserve"> </w:t>
      </w:r>
    </w:p>
    <w:p w14:paraId="59711734" w14:textId="77777777" w:rsidR="00121E73" w:rsidRPr="002D24F3" w:rsidRDefault="00121E73">
      <w:pPr>
        <w:jc w:val="both"/>
        <w:rPr>
          <w:rFonts w:ascii="Bahnschrift" w:eastAsia="Bahnschrift" w:hAnsi="Bahnschrift" w:cs="Bahnschrift"/>
        </w:rPr>
      </w:pPr>
    </w:p>
    <w:p w14:paraId="62941AED" w14:textId="77777777" w:rsidR="00121E73" w:rsidRPr="002D24F3" w:rsidRDefault="007A2112">
      <w:pPr>
        <w:spacing w:before="0"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…………………………..…………………....…..</w:t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  <w:t xml:space="preserve">      …………………………..……….</w:t>
      </w:r>
    </w:p>
    <w:p w14:paraId="66D9EBA8" w14:textId="77777777" w:rsidR="00121E73" w:rsidRPr="002D24F3" w:rsidRDefault="007A2112">
      <w:pPr>
        <w:spacing w:before="0"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(pieczęć nagłówkowa lub </w:t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  <w:t xml:space="preserve">     (miejscowość, data)</w:t>
      </w:r>
    </w:p>
    <w:p w14:paraId="51328C02" w14:textId="77777777" w:rsidR="00121E73" w:rsidRPr="002D24F3" w:rsidRDefault="007A2112">
      <w:pPr>
        <w:spacing w:before="0"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dane teleadresowe Wykonawcy) </w:t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  <w:t xml:space="preserve">                             </w:t>
      </w:r>
    </w:p>
    <w:p w14:paraId="1B320BDC" w14:textId="77777777" w:rsidR="00121E73" w:rsidRPr="002D24F3" w:rsidRDefault="007A2112">
      <w:pPr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   </w:t>
      </w:r>
    </w:p>
    <w:p w14:paraId="69FDB64F" w14:textId="77777777" w:rsidR="00121E73" w:rsidRPr="002D24F3" w:rsidRDefault="007A2112">
      <w:pPr>
        <w:ind w:left="4395" w:firstLine="708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DO ZAMAWIAJĄCEGO</w:t>
      </w:r>
    </w:p>
    <w:p w14:paraId="4547E82A" w14:textId="77777777" w:rsidR="00121E73" w:rsidRPr="002D24F3" w:rsidRDefault="007A2112">
      <w:pPr>
        <w:spacing w:before="0" w:line="240" w:lineRule="auto"/>
        <w:ind w:left="5102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 xml:space="preserve">Spółdzielnia Socjalna “Active Go” </w:t>
      </w:r>
    </w:p>
    <w:p w14:paraId="72A26993" w14:textId="77777777" w:rsidR="00121E73" w:rsidRPr="002D24F3" w:rsidRDefault="007A2112">
      <w:pPr>
        <w:spacing w:before="0" w:line="240" w:lineRule="auto"/>
        <w:ind w:left="5102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 xml:space="preserve">w Białymstoku </w:t>
      </w:r>
    </w:p>
    <w:p w14:paraId="5BB90FD5" w14:textId="77777777" w:rsidR="00121E73" w:rsidRPr="002D24F3" w:rsidRDefault="007A2112">
      <w:pPr>
        <w:spacing w:before="0" w:line="240" w:lineRule="auto"/>
        <w:ind w:left="5102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ul. Jagienki 4</w:t>
      </w:r>
    </w:p>
    <w:p w14:paraId="65A139B7" w14:textId="77777777" w:rsidR="00121E73" w:rsidRPr="002D24F3" w:rsidRDefault="007A2112">
      <w:pPr>
        <w:spacing w:before="0" w:line="240" w:lineRule="auto"/>
        <w:ind w:left="5102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15-480 Białystok</w:t>
      </w:r>
    </w:p>
    <w:p w14:paraId="75300B6D" w14:textId="77777777" w:rsidR="00121E73" w:rsidRPr="002D24F3" w:rsidRDefault="00121E73">
      <w:pPr>
        <w:jc w:val="center"/>
        <w:rPr>
          <w:rFonts w:ascii="Bahnschrift" w:eastAsia="Bahnschrift" w:hAnsi="Bahnschrift" w:cs="Bahnschrift"/>
          <w:b/>
        </w:rPr>
      </w:pPr>
    </w:p>
    <w:p w14:paraId="4F334EA8" w14:textId="77777777" w:rsidR="00121E73" w:rsidRPr="002D24F3" w:rsidRDefault="007A2112">
      <w:pPr>
        <w:jc w:val="center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FORMULARZ OFERTOWY</w:t>
      </w:r>
    </w:p>
    <w:p w14:paraId="7E5D58D2" w14:textId="77777777" w:rsidR="00121E73" w:rsidRPr="002D24F3" w:rsidRDefault="00121E73">
      <w:pPr>
        <w:rPr>
          <w:rFonts w:ascii="Bahnschrift" w:eastAsia="Bahnschrift" w:hAnsi="Bahnschrift" w:cs="Bahnschrift"/>
        </w:rPr>
      </w:pPr>
    </w:p>
    <w:p w14:paraId="5E256FAA" w14:textId="77777777" w:rsidR="00121E73" w:rsidRPr="002D24F3" w:rsidRDefault="007A2112">
      <w:pPr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……………………………………………………………………………………………………………………………………………………………………</w:t>
      </w:r>
    </w:p>
    <w:p w14:paraId="5D39C4DE" w14:textId="77777777" w:rsidR="00121E73" w:rsidRPr="002D24F3" w:rsidRDefault="007A2112">
      <w:pPr>
        <w:spacing w:before="0" w:line="24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/nazwa i adres Wykonawcy/</w:t>
      </w:r>
    </w:p>
    <w:p w14:paraId="0C425902" w14:textId="77777777" w:rsidR="00121E73" w:rsidRPr="002D24F3" w:rsidRDefault="00121E73">
      <w:pPr>
        <w:spacing w:before="0" w:line="360" w:lineRule="auto"/>
        <w:rPr>
          <w:rFonts w:ascii="Bahnschrift" w:eastAsia="Bahnschrift" w:hAnsi="Bahnschrift" w:cs="Bahnschrift"/>
        </w:rPr>
      </w:pPr>
    </w:p>
    <w:p w14:paraId="685D6BD4" w14:textId="77777777" w:rsidR="00121E73" w:rsidRPr="002D24F3" w:rsidRDefault="007A2112">
      <w:pPr>
        <w:spacing w:before="0" w:line="48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Numer telefonu:……………………………………………………..……….. numer faksu:…………………….….………………………….</w:t>
      </w:r>
    </w:p>
    <w:p w14:paraId="62FE9681" w14:textId="77777777" w:rsidR="00121E73" w:rsidRPr="002D24F3" w:rsidRDefault="007A2112">
      <w:pPr>
        <w:spacing w:before="0" w:line="48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e-mail …………………………….……………………………………………</w:t>
      </w:r>
    </w:p>
    <w:p w14:paraId="5BE0C1AE" w14:textId="75169F37" w:rsidR="00121E73" w:rsidRPr="002D24F3" w:rsidRDefault="007A2112">
      <w:pPr>
        <w:spacing w:line="48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NIP:…………………………………………………………………………….</w:t>
      </w:r>
    </w:p>
    <w:p w14:paraId="7FE6EFDF" w14:textId="598D379E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p w14:paraId="199BA11C" w14:textId="02807A8E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p w14:paraId="15EA42B9" w14:textId="570E8255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p w14:paraId="62AAE087" w14:textId="5074793A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p w14:paraId="1F5B8C46" w14:textId="162129FB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p w14:paraId="11543FC7" w14:textId="77777777" w:rsidR="00933C47" w:rsidRPr="002D24F3" w:rsidRDefault="00933C47">
      <w:pPr>
        <w:spacing w:line="480" w:lineRule="auto"/>
        <w:rPr>
          <w:rFonts w:ascii="Bahnschrift" w:eastAsia="Bahnschrift" w:hAnsi="Bahnschrift" w:cs="Bahnschrift"/>
        </w:rPr>
      </w:pPr>
    </w:p>
    <w:tbl>
      <w:tblPr>
        <w:tblStyle w:val="a"/>
        <w:tblW w:w="101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5445"/>
        <w:gridCol w:w="4020"/>
      </w:tblGrid>
      <w:tr w:rsidR="00933C47" w:rsidRPr="002D24F3" w14:paraId="31613573" w14:textId="77777777" w:rsidTr="002D3DF0">
        <w:trPr>
          <w:jc w:val="center"/>
        </w:trPr>
        <w:tc>
          <w:tcPr>
            <w:tcW w:w="660" w:type="dxa"/>
            <w:vAlign w:val="center"/>
          </w:tcPr>
          <w:p w14:paraId="587322DA" w14:textId="77777777" w:rsidR="00933C47" w:rsidRPr="002D24F3" w:rsidRDefault="00933C47">
            <w:pPr>
              <w:spacing w:before="0" w:line="276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>A</w:t>
            </w:r>
          </w:p>
        </w:tc>
        <w:tc>
          <w:tcPr>
            <w:tcW w:w="5445" w:type="dxa"/>
            <w:shd w:val="clear" w:color="auto" w:fill="auto"/>
            <w:vAlign w:val="center"/>
          </w:tcPr>
          <w:p w14:paraId="540CDB96" w14:textId="77777777" w:rsidR="00933C47" w:rsidRPr="002D24F3" w:rsidRDefault="00933C47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>B</w:t>
            </w:r>
          </w:p>
        </w:tc>
        <w:tc>
          <w:tcPr>
            <w:tcW w:w="4020" w:type="dxa"/>
          </w:tcPr>
          <w:p w14:paraId="18A948F9" w14:textId="5819E408" w:rsidR="00933C47" w:rsidRPr="002D24F3" w:rsidRDefault="00933C47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>C</w:t>
            </w:r>
          </w:p>
        </w:tc>
      </w:tr>
      <w:tr w:rsidR="00933C47" w:rsidRPr="002D24F3" w14:paraId="66C53641" w14:textId="77777777" w:rsidTr="007E56EB">
        <w:trPr>
          <w:jc w:val="center"/>
        </w:trPr>
        <w:tc>
          <w:tcPr>
            <w:tcW w:w="660" w:type="dxa"/>
            <w:vAlign w:val="center"/>
          </w:tcPr>
          <w:p w14:paraId="794C5112" w14:textId="77777777" w:rsidR="00933C47" w:rsidRPr="002D24F3" w:rsidRDefault="00933C47">
            <w:pPr>
              <w:spacing w:before="0" w:line="276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>L.p.</w:t>
            </w:r>
          </w:p>
        </w:tc>
        <w:tc>
          <w:tcPr>
            <w:tcW w:w="5445" w:type="dxa"/>
            <w:shd w:val="clear" w:color="auto" w:fill="auto"/>
            <w:vAlign w:val="center"/>
          </w:tcPr>
          <w:p w14:paraId="7FCF06A3" w14:textId="77777777" w:rsidR="00933C47" w:rsidRPr="002D24F3" w:rsidRDefault="00933C47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>Nazwa usługi</w:t>
            </w:r>
          </w:p>
        </w:tc>
        <w:tc>
          <w:tcPr>
            <w:tcW w:w="4020" w:type="dxa"/>
          </w:tcPr>
          <w:p w14:paraId="30812DC2" w14:textId="2BFD47DD" w:rsidR="00933C47" w:rsidRPr="002D24F3" w:rsidRDefault="00933C47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</w:rPr>
            </w:pPr>
            <w:r w:rsidRPr="002D24F3">
              <w:rPr>
                <w:rFonts w:ascii="Bahnschrift" w:eastAsia="Bahnschrift" w:hAnsi="Bahnschrift" w:cs="Bahnschrift"/>
                <w:b/>
              </w:rPr>
              <w:t xml:space="preserve">Cena brutto za godzinę realizacji usługi </w:t>
            </w:r>
          </w:p>
        </w:tc>
      </w:tr>
      <w:tr w:rsidR="00933C47" w:rsidRPr="002D24F3" w14:paraId="36A814CD" w14:textId="77777777" w:rsidTr="00F016BA">
        <w:trPr>
          <w:trHeight w:val="1021"/>
          <w:jc w:val="center"/>
        </w:trPr>
        <w:tc>
          <w:tcPr>
            <w:tcW w:w="660" w:type="dxa"/>
            <w:vAlign w:val="center"/>
          </w:tcPr>
          <w:p w14:paraId="36BF4018" w14:textId="77777777" w:rsidR="00933C47" w:rsidRPr="002D24F3" w:rsidRDefault="00933C47">
            <w:pPr>
              <w:numPr>
                <w:ilvl w:val="0"/>
                <w:numId w:val="5"/>
              </w:numPr>
              <w:spacing w:before="0" w:line="24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5445" w:type="dxa"/>
            <w:shd w:val="clear" w:color="auto" w:fill="auto"/>
            <w:vAlign w:val="center"/>
          </w:tcPr>
          <w:p w14:paraId="620AA272" w14:textId="77777777" w:rsidR="00933C47" w:rsidRPr="002D24F3" w:rsidRDefault="00933C47">
            <w:pPr>
              <w:numPr>
                <w:ilvl w:val="0"/>
                <w:numId w:val="1"/>
              </w:numPr>
              <w:spacing w:before="0" w:line="240" w:lineRule="auto"/>
              <w:ind w:left="426"/>
              <w:rPr>
                <w:rFonts w:ascii="Bahnschrift" w:eastAsia="Bahnschrift" w:hAnsi="Bahnschrift" w:cs="Bahnschrift"/>
              </w:rPr>
            </w:pPr>
            <w:r w:rsidRPr="002D24F3">
              <w:rPr>
                <w:rFonts w:ascii="Bahnschrift" w:eastAsia="Bahnschrift" w:hAnsi="Bahnschrift" w:cs="Bahnschrift"/>
              </w:rPr>
              <w:t>Doradztwo w zakresie prawnym, księgowo-podatkowym, osobowym (zarządzanie organizacją, pracownikami, konfliktem w organizacji), finansowym (pozyskiwanie źródeł finansowania, planowanie finansowe), marketingowym w wymiarze 1333 godzin.</w:t>
            </w:r>
          </w:p>
        </w:tc>
        <w:tc>
          <w:tcPr>
            <w:tcW w:w="4020" w:type="dxa"/>
          </w:tcPr>
          <w:p w14:paraId="1C9C63A9" w14:textId="77777777" w:rsidR="00933C47" w:rsidRPr="002D24F3" w:rsidRDefault="00933C47">
            <w:pPr>
              <w:spacing w:before="0" w:line="48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49D04700" w14:textId="77777777">
        <w:trPr>
          <w:trHeight w:val="1442"/>
          <w:jc w:val="center"/>
        </w:trPr>
        <w:tc>
          <w:tcPr>
            <w:tcW w:w="6105" w:type="dxa"/>
            <w:gridSpan w:val="2"/>
            <w:shd w:val="clear" w:color="auto" w:fill="D9D9D9"/>
            <w:vAlign w:val="center"/>
          </w:tcPr>
          <w:p w14:paraId="6932BE1C" w14:textId="1FDDF61D" w:rsidR="00121E73" w:rsidRPr="002D24F3" w:rsidRDefault="007A2112">
            <w:pPr>
              <w:spacing w:before="0" w:line="480" w:lineRule="auto"/>
              <w:jc w:val="center"/>
              <w:rPr>
                <w:rFonts w:ascii="Bahnschrift" w:eastAsia="Bahnschrift" w:hAnsi="Bahnschrift" w:cs="Bahnschrift"/>
              </w:rPr>
            </w:pPr>
            <w:r w:rsidRPr="002D24F3">
              <w:rPr>
                <w:rFonts w:ascii="Bahnschrift" w:eastAsia="Bahnschrift" w:hAnsi="Bahnschrift" w:cs="Bahnschrift"/>
              </w:rPr>
              <w:t>Łączna cena brutto (</w:t>
            </w:r>
            <w:proofErr w:type="spellStart"/>
            <w:r w:rsidRPr="002D24F3">
              <w:rPr>
                <w:rFonts w:ascii="Bahnschrift" w:eastAsia="Bahnschrift" w:hAnsi="Bahnschrift" w:cs="Bahnschrift"/>
              </w:rPr>
              <w:t>Łcb</w:t>
            </w:r>
            <w:proofErr w:type="spellEnd"/>
            <w:r w:rsidRPr="002D24F3">
              <w:rPr>
                <w:rFonts w:ascii="Bahnschrift" w:eastAsia="Bahnschrift" w:hAnsi="Bahnschrift" w:cs="Bahnschrift"/>
              </w:rPr>
              <w:t xml:space="preserve">) za realizację całego zamówienia (C x </w:t>
            </w:r>
            <w:r w:rsidR="00933C47" w:rsidRPr="002D24F3">
              <w:rPr>
                <w:rFonts w:ascii="Bahnschrift" w:eastAsia="Bahnschrift" w:hAnsi="Bahnschrift" w:cs="Bahnschrift"/>
              </w:rPr>
              <w:t xml:space="preserve">1333 </w:t>
            </w:r>
            <w:r w:rsidRPr="002D24F3">
              <w:rPr>
                <w:rFonts w:ascii="Bahnschrift" w:eastAsia="Bahnschrift" w:hAnsi="Bahnschrift" w:cs="Bahnschrift"/>
              </w:rPr>
              <w:t xml:space="preserve">= </w:t>
            </w:r>
            <w:proofErr w:type="spellStart"/>
            <w:r w:rsidRPr="002D24F3">
              <w:rPr>
                <w:rFonts w:ascii="Bahnschrift" w:eastAsia="Bahnschrift" w:hAnsi="Bahnschrift" w:cs="Bahnschrift"/>
              </w:rPr>
              <w:t>Łcb</w:t>
            </w:r>
            <w:proofErr w:type="spellEnd"/>
            <w:r w:rsidRPr="002D24F3">
              <w:rPr>
                <w:rFonts w:ascii="Bahnschrift" w:eastAsia="Bahnschrift" w:hAnsi="Bahnschrift" w:cs="Bahnschrift"/>
              </w:rPr>
              <w:t>)</w:t>
            </w:r>
          </w:p>
        </w:tc>
        <w:tc>
          <w:tcPr>
            <w:tcW w:w="4020" w:type="dxa"/>
          </w:tcPr>
          <w:p w14:paraId="5AB41681" w14:textId="77777777" w:rsidR="00121E73" w:rsidRPr="002D24F3" w:rsidRDefault="00121E73">
            <w:pPr>
              <w:spacing w:before="0" w:line="48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</w:tbl>
    <w:p w14:paraId="5640B9AB" w14:textId="77777777" w:rsidR="00121E73" w:rsidRPr="002D24F3" w:rsidRDefault="007A2112">
      <w:pPr>
        <w:rPr>
          <w:rFonts w:ascii="Bahnschrift" w:hAnsi="Bahnschrift"/>
        </w:rPr>
      </w:pPr>
      <w:r w:rsidRPr="002D24F3">
        <w:rPr>
          <w:rFonts w:ascii="Bahnschrift" w:hAnsi="Bahnschrift"/>
        </w:rPr>
        <w:t>Łączna cena brutto słownie: …………………………………………………………………...........</w:t>
      </w:r>
    </w:p>
    <w:p w14:paraId="0C1FB9D4" w14:textId="77777777" w:rsidR="00121E73" w:rsidRPr="002D24F3" w:rsidRDefault="00121E73">
      <w:pPr>
        <w:rPr>
          <w:rFonts w:ascii="Bahnschrift" w:hAnsi="Bahnschrift"/>
        </w:rPr>
      </w:pPr>
    </w:p>
    <w:p w14:paraId="3828B24A" w14:textId="77777777" w:rsidR="00121E73" w:rsidRPr="002D24F3" w:rsidRDefault="007A2112">
      <w:pPr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Cena oferty musi obejmować wartość przedmiotu zamówienia oraz podatek VAT (o ile wynika to z właściwych przepisów), a także uwzględniać ewentualne zmiany w stawce VAT wszelkie koszty związane z realizacją zamówienia.</w:t>
      </w:r>
    </w:p>
    <w:p w14:paraId="0C4C842C" w14:textId="77777777" w:rsidR="00121E73" w:rsidRPr="002D24F3" w:rsidRDefault="007A2112">
      <w:pPr>
        <w:numPr>
          <w:ilvl w:val="0"/>
          <w:numId w:val="4"/>
        </w:numPr>
        <w:ind w:left="284" w:hanging="284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Oświadczam/-y, że uzyskaliśmy konieczne informacje do przygotowania oferty.</w:t>
      </w:r>
    </w:p>
    <w:p w14:paraId="6E7743CE" w14:textId="77777777" w:rsidR="00121E73" w:rsidRPr="002D24F3" w:rsidRDefault="007A2112">
      <w:pPr>
        <w:numPr>
          <w:ilvl w:val="0"/>
          <w:numId w:val="4"/>
        </w:numPr>
        <w:ind w:left="284" w:hanging="284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Oświadczam/-y, że spełniam/spełniamy warunki udziału w postępowaniu, w tym posiadamy odpowiednie doświadczenie do realizacji zamówienia.</w:t>
      </w:r>
    </w:p>
    <w:p w14:paraId="70711C09" w14:textId="77777777" w:rsidR="00121E73" w:rsidRPr="002D24F3" w:rsidRDefault="007A2112">
      <w:pPr>
        <w:numPr>
          <w:ilvl w:val="0"/>
          <w:numId w:val="4"/>
        </w:numPr>
        <w:ind w:left="284" w:hanging="284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Oświadczam/-y, że dysponujemy odpowiednim potencjałem merytorycznym oraz osobami zdolnymi do wykonania zamówienia.</w:t>
      </w:r>
    </w:p>
    <w:p w14:paraId="3E4D7C2E" w14:textId="77777777" w:rsidR="00121E73" w:rsidRPr="002D24F3" w:rsidRDefault="007A2112">
      <w:pPr>
        <w:numPr>
          <w:ilvl w:val="0"/>
          <w:numId w:val="4"/>
        </w:numPr>
        <w:ind w:left="284" w:hanging="284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Oświadczam/-y, że nie podlegamy wykluczeniu z postępowania o udzielenie zamówienia.</w:t>
      </w:r>
    </w:p>
    <w:p w14:paraId="3DA1D4BE" w14:textId="77777777" w:rsidR="00121E73" w:rsidRPr="002D24F3" w:rsidRDefault="007A2112">
      <w:pPr>
        <w:numPr>
          <w:ilvl w:val="0"/>
          <w:numId w:val="4"/>
        </w:numPr>
        <w:ind w:left="284" w:hanging="284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W przypadku uznania mojej oferty za najkorzystniejszą zobowiązuję się do podpisania umowy w terminie i miejscu wskazanym przez Zamawiającego.</w:t>
      </w:r>
    </w:p>
    <w:p w14:paraId="046B434F" w14:textId="77777777" w:rsidR="00121E73" w:rsidRPr="002D24F3" w:rsidRDefault="00121E73">
      <w:pPr>
        <w:jc w:val="both"/>
        <w:rPr>
          <w:rFonts w:ascii="Bahnschrift" w:eastAsia="Bahnschrift" w:hAnsi="Bahnschrift" w:cs="Bahnschrift"/>
        </w:rPr>
      </w:pPr>
    </w:p>
    <w:p w14:paraId="2201EFB7" w14:textId="77777777" w:rsidR="00121E73" w:rsidRPr="002D24F3" w:rsidRDefault="007A2112">
      <w:pPr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…………………………………………………………………………………………………………..</w:t>
      </w:r>
    </w:p>
    <w:p w14:paraId="3F55F3EE" w14:textId="77777777" w:rsidR="00121E73" w:rsidRPr="002D24F3" w:rsidRDefault="007A2112">
      <w:pPr>
        <w:spacing w:before="0"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/pieczątka i/lub podpis osoby upoważnionej do reprezentowania Wykonawcy/</w:t>
      </w:r>
    </w:p>
    <w:p w14:paraId="5F7BD0FE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hAnsi="Bahnschrift"/>
        </w:rPr>
        <w:br w:type="page"/>
      </w:r>
    </w:p>
    <w:p w14:paraId="2C0D90D1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  <w:sz w:val="20"/>
        </w:rPr>
      </w:pPr>
      <w:r w:rsidRPr="002D24F3">
        <w:rPr>
          <w:rFonts w:ascii="Bahnschrift" w:eastAsia="Bahnschrift" w:hAnsi="Bahnschrift" w:cs="Bahnschrift"/>
          <w:b/>
        </w:rPr>
        <w:t xml:space="preserve">Załącznik nr 3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1F797506" w14:textId="77777777" w:rsidR="00121E73" w:rsidRPr="002D24F3" w:rsidRDefault="00121E73">
      <w:pPr>
        <w:jc w:val="both"/>
        <w:rPr>
          <w:rFonts w:ascii="Bahnschrift" w:eastAsia="Bahnschrift" w:hAnsi="Bahnschrift" w:cs="Bahnschrift"/>
          <w:b/>
          <w:smallCaps/>
        </w:rPr>
      </w:pPr>
    </w:p>
    <w:p w14:paraId="118B2B84" w14:textId="77777777" w:rsidR="00121E73" w:rsidRPr="002D24F3" w:rsidRDefault="007A2112">
      <w:pPr>
        <w:jc w:val="center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OŚWIADCZENIE</w:t>
      </w:r>
    </w:p>
    <w:p w14:paraId="2311339B" w14:textId="77777777" w:rsidR="00121E73" w:rsidRPr="002D24F3" w:rsidRDefault="007A2112">
      <w:pPr>
        <w:jc w:val="center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o braku powiązań osobowych lub kapitałowych Wykonawcy z Zamawiającym</w:t>
      </w:r>
    </w:p>
    <w:p w14:paraId="65F5942D" w14:textId="77777777" w:rsidR="00121E73" w:rsidRPr="002D24F3" w:rsidRDefault="00121E73">
      <w:pPr>
        <w:jc w:val="both"/>
        <w:rPr>
          <w:rFonts w:ascii="Bahnschrift" w:eastAsia="Bahnschrift" w:hAnsi="Bahnschrift" w:cs="Bahnschrift"/>
        </w:rPr>
      </w:pPr>
    </w:p>
    <w:p w14:paraId="19427E82" w14:textId="77777777" w:rsidR="00121E73" w:rsidRPr="002D24F3" w:rsidRDefault="00121E73">
      <w:pPr>
        <w:jc w:val="both"/>
        <w:rPr>
          <w:rFonts w:ascii="Bahnschrift" w:eastAsia="Bahnschrift" w:hAnsi="Bahnschrift" w:cs="Bahnschrift"/>
        </w:rPr>
      </w:pPr>
    </w:p>
    <w:p w14:paraId="26FBF3E1" w14:textId="46C5833C" w:rsidR="00121E73" w:rsidRPr="002D24F3" w:rsidRDefault="007A2112" w:rsidP="00D27C03">
      <w:pPr>
        <w:spacing w:before="0" w:line="240" w:lineRule="auto"/>
        <w:rPr>
          <w:rFonts w:ascii="Bahnschrift" w:eastAsia="Bahnschrift" w:hAnsi="Bahnschrift" w:cs="Bahnschrift"/>
        </w:rPr>
      </w:pPr>
      <w:bookmarkStart w:id="0" w:name="_Hlk185845692"/>
      <w:r w:rsidRPr="002D24F3">
        <w:rPr>
          <w:rFonts w:ascii="Bahnschrift" w:eastAsia="Bahnschrift" w:hAnsi="Bahnschrift" w:cs="Bahnschrift"/>
        </w:rPr>
        <w:t>…………………………..…………………....</w:t>
      </w:r>
      <w:r w:rsidR="00D27C03" w:rsidRPr="002D24F3">
        <w:rPr>
          <w:rFonts w:ascii="Bahnschrift" w:eastAsia="Bahnschrift" w:hAnsi="Bahnschrift" w:cs="Bahnschrift"/>
        </w:rPr>
        <w:t>...........</w:t>
      </w:r>
      <w:r w:rsidR="00E042F8" w:rsidRPr="002D24F3">
        <w:rPr>
          <w:rFonts w:ascii="Bahnschrift" w:eastAsia="Bahnschrift" w:hAnsi="Bahnschrift" w:cs="Bahnschrift"/>
        </w:rPr>
        <w:t>........</w:t>
      </w:r>
      <w:bookmarkEnd w:id="0"/>
      <w:r w:rsidR="00E042F8" w:rsidRPr="002D24F3">
        <w:rPr>
          <w:rFonts w:ascii="Bahnschrift" w:eastAsia="Bahnschrift" w:hAnsi="Bahnschrift" w:cs="Bahnschrift"/>
        </w:rPr>
        <w:tab/>
      </w:r>
      <w:r w:rsidR="00E042F8" w:rsidRPr="002D24F3">
        <w:rPr>
          <w:rFonts w:ascii="Bahnschrift" w:eastAsia="Bahnschrift" w:hAnsi="Bahnschrift" w:cs="Bahnschrift"/>
        </w:rPr>
        <w:tab/>
      </w:r>
      <w:r w:rsidR="00E042F8" w:rsidRPr="002D24F3">
        <w:rPr>
          <w:rFonts w:ascii="Bahnschrift" w:eastAsia="Bahnschrift" w:hAnsi="Bahnschrift" w:cs="Bahnschrift"/>
        </w:rPr>
        <w:tab/>
        <w:t>…………………………..………………….......................</w:t>
      </w:r>
    </w:p>
    <w:p w14:paraId="2AC7D07D" w14:textId="0CAE39E3" w:rsidR="00121E73" w:rsidRPr="002D24F3" w:rsidRDefault="00E042F8" w:rsidP="00E042F8">
      <w:pPr>
        <w:spacing w:before="0" w:line="240" w:lineRule="auto"/>
        <w:ind w:left="284" w:firstLine="141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 </w:t>
      </w:r>
      <w:r w:rsidR="007A2112" w:rsidRPr="002D24F3">
        <w:rPr>
          <w:rFonts w:ascii="Bahnschrift" w:eastAsia="Bahnschrift" w:hAnsi="Bahnschrift" w:cs="Bahnschrift"/>
        </w:rPr>
        <w:t xml:space="preserve">(pieczęć nagłówkowa lub </w:t>
      </w:r>
      <w:r w:rsidR="007A2112" w:rsidRPr="002D24F3">
        <w:rPr>
          <w:rFonts w:ascii="Bahnschrift" w:eastAsia="Bahnschrift" w:hAnsi="Bahnschrift" w:cs="Bahnschrift"/>
        </w:rPr>
        <w:tab/>
        <w:t xml:space="preserve">   </w:t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ab/>
        <w:t xml:space="preserve"> </w:t>
      </w:r>
      <w:r w:rsidR="007A2112" w:rsidRPr="002D24F3">
        <w:rPr>
          <w:rFonts w:ascii="Bahnschrift" w:eastAsia="Bahnschrift" w:hAnsi="Bahnschrift" w:cs="Bahnschrift"/>
        </w:rPr>
        <w:t>(miejscowość, data)</w:t>
      </w:r>
    </w:p>
    <w:p w14:paraId="4E960567" w14:textId="12EF64C7" w:rsidR="00121E73" w:rsidRPr="002D24F3" w:rsidRDefault="00E042F8" w:rsidP="00E042F8">
      <w:pPr>
        <w:spacing w:before="0"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   </w:t>
      </w:r>
      <w:r w:rsidR="007A2112" w:rsidRPr="002D24F3">
        <w:rPr>
          <w:rFonts w:ascii="Bahnschrift" w:eastAsia="Bahnschrift" w:hAnsi="Bahnschrift" w:cs="Bahnschrift"/>
        </w:rPr>
        <w:t xml:space="preserve">dane teleadresowe Wykonawcy) </w:t>
      </w:r>
      <w:r w:rsidR="007A2112" w:rsidRPr="002D24F3">
        <w:rPr>
          <w:rFonts w:ascii="Bahnschrift" w:eastAsia="Bahnschrift" w:hAnsi="Bahnschrift" w:cs="Bahnschrift"/>
        </w:rPr>
        <w:tab/>
      </w:r>
    </w:p>
    <w:p w14:paraId="6C5A30E2" w14:textId="77777777" w:rsidR="00121E73" w:rsidRPr="002D24F3" w:rsidRDefault="00121E73">
      <w:pPr>
        <w:jc w:val="both"/>
        <w:rPr>
          <w:rFonts w:ascii="Bahnschrift" w:eastAsia="Bahnschrift" w:hAnsi="Bahnschrift" w:cs="Bahnschrift"/>
        </w:rPr>
      </w:pPr>
    </w:p>
    <w:p w14:paraId="5B124097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Przystępując do postępowania o udzielenie zamówienia w ramach projektu </w:t>
      </w:r>
      <w:r w:rsidRPr="002D24F3">
        <w:rPr>
          <w:rFonts w:ascii="Bahnschrift" w:eastAsia="Bahnschrift" w:hAnsi="Bahnschrift" w:cs="Bahnschrift"/>
          <w:b/>
          <w:color w:val="000000"/>
          <w:szCs w:val="22"/>
        </w:rPr>
        <w:t xml:space="preserve"> „</w:t>
      </w:r>
      <w:r w:rsidRPr="002D24F3">
        <w:rPr>
          <w:rFonts w:ascii="Bahnschrift" w:eastAsia="Bahnschrift" w:hAnsi="Bahnschrift" w:cs="Bahnschrift"/>
          <w:b/>
          <w:sz w:val="24"/>
          <w:szCs w:val="24"/>
        </w:rPr>
        <w:t>Ośrodek Wsparcia Ekonomii Społecznej w Białymstoku</w:t>
      </w:r>
      <w:r w:rsidRPr="002D24F3">
        <w:rPr>
          <w:rFonts w:ascii="Bahnschrift" w:eastAsia="Bahnschrift" w:hAnsi="Bahnschrift" w:cs="Bahnschrift"/>
          <w:b/>
          <w:color w:val="000000"/>
          <w:szCs w:val="22"/>
        </w:rPr>
        <w:t>”</w:t>
      </w: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, zapytanie ofertowe </w:t>
      </w:r>
      <w:r w:rsidRPr="002D24F3">
        <w:rPr>
          <w:rFonts w:ascii="Bahnschrift" w:eastAsia="Bahnschrift" w:hAnsi="Bahnschrift" w:cs="Bahnschrift"/>
          <w:b/>
          <w:smallCaps/>
          <w:color w:val="000000"/>
          <w:szCs w:val="22"/>
        </w:rPr>
        <w:t xml:space="preserve">NR </w:t>
      </w:r>
      <w:r w:rsidRPr="002D24F3">
        <w:rPr>
          <w:rFonts w:ascii="Bahnschrift" w:eastAsia="Bahnschrift" w:hAnsi="Bahnschrift" w:cs="Bahnschrift"/>
          <w:b/>
          <w:smallCaps/>
        </w:rPr>
        <w:t xml:space="preserve"> 1/DOR/OWES/2024</w:t>
      </w:r>
      <w:r w:rsidRPr="002D24F3">
        <w:rPr>
          <w:rFonts w:ascii="Bahnschrift" w:eastAsia="Bahnschrift" w:hAnsi="Bahnschrift" w:cs="Bahnschrift"/>
          <w:color w:val="000000"/>
          <w:szCs w:val="22"/>
        </w:rPr>
        <w:t>, oświadczam, że nie jestem powiązany/a</w:t>
      </w:r>
      <w:r w:rsidRPr="002D24F3">
        <w:rPr>
          <w:rFonts w:ascii="Bahnschrift" w:eastAsia="Bahnschrift" w:hAnsi="Bahnschrift" w:cs="Bahnschrift"/>
        </w:rPr>
        <w:t xml:space="preserve"> </w:t>
      </w: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z Zamawiającym/Beneficjentem osobowo lub kapitałowo. </w:t>
      </w:r>
    </w:p>
    <w:p w14:paraId="6644CFAC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b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Wykonawcy, a Wykonawcą, polegające w szczególności na:</w:t>
      </w:r>
    </w:p>
    <w:p w14:paraId="78DFEC1F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a)</w:t>
      </w:r>
      <w:r w:rsidRPr="002D24F3">
        <w:rPr>
          <w:rFonts w:ascii="Bahnschrift" w:eastAsia="Arial" w:hAnsi="Bahnschrift" w:cs="Arial"/>
          <w:color w:val="000000"/>
          <w:szCs w:val="22"/>
        </w:rPr>
        <w:t xml:space="preserve"> </w:t>
      </w: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1725E04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B8DA9ED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9331B7D" w14:textId="77777777" w:rsidR="00121E73" w:rsidRPr="002D24F3" w:rsidRDefault="00121E73">
      <w:pPr>
        <w:spacing w:before="0" w:line="360" w:lineRule="auto"/>
        <w:jc w:val="both"/>
        <w:rPr>
          <w:rFonts w:ascii="Bahnschrift" w:eastAsia="Bahnschrift" w:hAnsi="Bahnschrift" w:cs="Bahnschrift"/>
        </w:rPr>
      </w:pPr>
    </w:p>
    <w:p w14:paraId="78B25F13" w14:textId="77777777" w:rsidR="00121E73" w:rsidRPr="002D24F3" w:rsidRDefault="007A2112">
      <w:pPr>
        <w:spacing w:before="0" w:line="36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…………………………………………………………………………………………………………..</w:t>
      </w:r>
    </w:p>
    <w:p w14:paraId="5D9246EE" w14:textId="04BEE173" w:rsidR="00A554B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/pieczątka i/lub podpis osoby upoważnionej do reprezentowania Wykonawcy/</w:t>
      </w:r>
    </w:p>
    <w:p w14:paraId="4D2C72CE" w14:textId="7F3D8648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>Załącznik nr 4</w:t>
      </w:r>
      <w:r w:rsidR="00CE1A8E" w:rsidRPr="002D24F3">
        <w:rPr>
          <w:rFonts w:ascii="Bahnschrift" w:eastAsia="Bahnschrift" w:hAnsi="Bahnschrift" w:cs="Bahnschrift"/>
          <w:b/>
        </w:rPr>
        <w:t>a</w:t>
      </w:r>
      <w:r w:rsidRPr="002D24F3">
        <w:rPr>
          <w:rFonts w:ascii="Bahnschrift" w:eastAsia="Bahnschrift" w:hAnsi="Bahnschrift" w:cs="Bahnschrift"/>
          <w:b/>
        </w:rPr>
        <w:t xml:space="preserve">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3D3D2440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i/>
          <w:color w:val="000000"/>
          <w:szCs w:val="22"/>
        </w:rPr>
      </w:pPr>
    </w:p>
    <w:p w14:paraId="6DA475CD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W tabeli należy wykazać spełnienie warunku udziału w postępowaniu</w:t>
      </w:r>
      <w:bookmarkStart w:id="1" w:name="_Hlk185847202"/>
      <w:r w:rsidRPr="002D24F3">
        <w:rPr>
          <w:rFonts w:ascii="Bahnschrift" w:eastAsia="Bahnschrift" w:hAnsi="Bahnschrift" w:cs="Bahnschrift"/>
          <w:smallCaps/>
          <w:color w:val="000000"/>
          <w:szCs w:val="22"/>
        </w:rPr>
        <w:t xml:space="preserve"> </w:t>
      </w: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w odniesieniu do doświadczenia </w:t>
      </w:r>
      <w:bookmarkEnd w:id="1"/>
      <w:r w:rsidRPr="002D24F3">
        <w:rPr>
          <w:rFonts w:ascii="Bahnschrift" w:eastAsia="Bahnschrift" w:hAnsi="Bahnschrift" w:cs="Bahnschrift"/>
          <w:color w:val="000000"/>
          <w:szCs w:val="22"/>
        </w:rPr>
        <w:t>– zgodnie z wymaganiami zapytania ofertowego.</w:t>
      </w:r>
    </w:p>
    <w:p w14:paraId="59482F69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smallCaps/>
          <w:color w:val="000000"/>
          <w:sz w:val="24"/>
          <w:szCs w:val="24"/>
        </w:rPr>
      </w:pPr>
    </w:p>
    <w:tbl>
      <w:tblPr>
        <w:tblStyle w:val="a0"/>
        <w:tblW w:w="102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1"/>
        <w:gridCol w:w="2211"/>
        <w:gridCol w:w="3773"/>
        <w:gridCol w:w="2234"/>
      </w:tblGrid>
      <w:tr w:rsidR="00121E73" w:rsidRPr="002D24F3" w14:paraId="3FF26BFB" w14:textId="77777777" w:rsidTr="009411D4">
        <w:trPr>
          <w:trHeight w:val="945"/>
          <w:jc w:val="center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FA563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8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8A36E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  <w:tr w:rsidR="00121E73" w:rsidRPr="002D24F3" w14:paraId="4CEF4197" w14:textId="77777777" w:rsidTr="009411D4">
        <w:trPr>
          <w:trHeight w:val="620"/>
          <w:jc w:val="center"/>
        </w:trPr>
        <w:tc>
          <w:tcPr>
            <w:tcW w:w="4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55ECA" w14:textId="686096D1" w:rsidR="00121E73" w:rsidRPr="002D24F3" w:rsidRDefault="007A2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Bahnschrift" w:eastAsia="Bahnschrift" w:hAnsi="Bahnschrift" w:cs="Bahnschrift"/>
                <w:color w:val="000000"/>
                <w:sz w:val="20"/>
              </w:rPr>
            </w:pPr>
            <w:r w:rsidRPr="002D24F3">
              <w:rPr>
                <w:rFonts w:ascii="Bahnschrift" w:eastAsia="Bahnschrift" w:hAnsi="Bahnschrift" w:cs="Bahnschrift"/>
                <w:color w:val="000000"/>
                <w:sz w:val="20"/>
              </w:rPr>
              <w:t>Nazwa usługi (</w:t>
            </w:r>
            <w:r w:rsidRPr="002D24F3">
              <w:rPr>
                <w:rFonts w:ascii="Bahnschrift" w:eastAsia="Bahnschrift" w:hAnsi="Bahnschrift" w:cs="Bahnschrift"/>
                <w:sz w:val="20"/>
              </w:rPr>
              <w:t>p</w:t>
            </w:r>
            <w:r w:rsidRPr="002D24F3">
              <w:rPr>
                <w:rFonts w:ascii="Bahnschrift" w:eastAsia="Bahnschrift" w:hAnsi="Bahnschrift" w:cs="Bahnschrift"/>
                <w:color w:val="000000"/>
                <w:sz w:val="20"/>
              </w:rPr>
              <w:t xml:space="preserve">rzedmiot, </w:t>
            </w:r>
            <w:r w:rsidR="009411D4" w:rsidRPr="002D24F3">
              <w:rPr>
                <w:rFonts w:ascii="Bahnschrift" w:eastAsia="Bahnschrift" w:hAnsi="Bahnschrift" w:cs="Bahnschrift"/>
                <w:color w:val="000000"/>
                <w:sz w:val="20"/>
              </w:rPr>
              <w:t>zakres</w:t>
            </w:r>
            <w:r w:rsidRPr="002D24F3">
              <w:rPr>
                <w:rFonts w:ascii="Bahnschrift" w:eastAsia="Bahnschrift" w:hAnsi="Bahnschrift" w:cs="Bahnschrift"/>
                <w:color w:val="000000"/>
                <w:sz w:val="20"/>
              </w:rPr>
              <w:t>, tematyka)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EB246B8" w14:textId="77777777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FEACC" w14:textId="77777777" w:rsidR="00121E73" w:rsidRPr="002D24F3" w:rsidRDefault="007A2112">
            <w:pPr>
              <w:spacing w:before="0"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Czas świadczenia usługi (od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 xml:space="preserve">. </w:t>
            </w:r>
            <w:r w:rsidRPr="002D24F3">
              <w:rPr>
                <w:rFonts w:ascii="Bahnschrift" w:eastAsia="Bahnschrift" w:hAnsi="Bahnschrift" w:cs="Bahnschrift"/>
                <w:sz w:val="20"/>
              </w:rPr>
              <w:br/>
              <w:t xml:space="preserve">do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>.)</w:t>
            </w:r>
          </w:p>
        </w:tc>
      </w:tr>
      <w:tr w:rsidR="00121E73" w:rsidRPr="002D24F3" w14:paraId="70F7CCA3" w14:textId="77777777" w:rsidTr="009411D4">
        <w:trPr>
          <w:trHeight w:val="1418"/>
          <w:jc w:val="center"/>
        </w:trPr>
        <w:tc>
          <w:tcPr>
            <w:tcW w:w="4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2183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66865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C14F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019B3D97" w14:textId="77777777" w:rsidTr="009411D4">
        <w:trPr>
          <w:trHeight w:val="1418"/>
          <w:jc w:val="center"/>
        </w:trPr>
        <w:tc>
          <w:tcPr>
            <w:tcW w:w="4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7A5B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D9B0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0CAD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</w:tbl>
    <w:p w14:paraId="16395943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Bahnschrift" w:eastAsia="Bahnschrift" w:hAnsi="Bahnschrift" w:cs="Bahnschrift"/>
          <w:color w:val="000000"/>
          <w:sz w:val="20"/>
        </w:rPr>
      </w:pPr>
    </w:p>
    <w:p w14:paraId="31221A3C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*Na potwierdzenie przedstawionych w tabeli danych należy przedstawić odpowiednie dokumenty potwierdzające należytą realizację usług, wskazane w zapytaniu ofertowym.</w:t>
      </w:r>
    </w:p>
    <w:p w14:paraId="045540CC" w14:textId="77777777" w:rsidR="00121E73" w:rsidRPr="002D24F3" w:rsidRDefault="00121E73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14:paraId="55A39325" w14:textId="77777777" w:rsidR="00121E73" w:rsidRPr="002D24F3" w:rsidRDefault="007A2112">
      <w:pPr>
        <w:ind w:left="2880" w:firstLine="720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7F50E5C1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5D8B0BDB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3600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Podpis Wykonawcy……………………………………………</w:t>
      </w:r>
    </w:p>
    <w:p w14:paraId="3A52BC62" w14:textId="422571C7" w:rsidR="00121E73" w:rsidRPr="002D24F3" w:rsidRDefault="00121E73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318AB5FC" w14:textId="73392BD6" w:rsidR="00CE1A8E" w:rsidRPr="002D24F3" w:rsidRDefault="00CE1A8E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7353B896" w14:textId="6DDD3878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5ACC35AC" w14:textId="6733FED8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50C48BDE" w14:textId="1F36B6F7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1115EA1D" w14:textId="10C31FD9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28A97BFC" w14:textId="09063636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4E5A69EB" w14:textId="7D9E2DF7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38565584" w14:textId="631B7B4C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3056045A" w14:textId="6EF1C031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4B670D4A" w14:textId="4B75A287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7AE8FC4A" w14:textId="5723AE9F" w:rsidR="007B1424" w:rsidRPr="002D24F3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3E994426" w14:textId="31110CF5" w:rsidR="007B1424" w:rsidRDefault="007B1424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762AE20D" w14:textId="662EFEC3" w:rsidR="002D24F3" w:rsidRDefault="002D24F3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33F06A5D" w14:textId="77777777" w:rsidR="002D24F3" w:rsidRPr="002D24F3" w:rsidRDefault="002D24F3" w:rsidP="00B2635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530640BF" w14:textId="6218CDD2" w:rsidR="00CE1A8E" w:rsidRPr="002D24F3" w:rsidRDefault="00CE1A8E" w:rsidP="00CE1A8E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4b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31EECBF6" w14:textId="77777777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i/>
          <w:color w:val="000000"/>
          <w:szCs w:val="22"/>
        </w:rPr>
      </w:pPr>
    </w:p>
    <w:p w14:paraId="31135769" w14:textId="697596F4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W tabeli należy wykazać spełnienie warunku udziału w postępowaniu</w:t>
      </w:r>
      <w:r w:rsidRPr="002D24F3">
        <w:rPr>
          <w:rFonts w:ascii="Bahnschrift" w:eastAsia="Bahnschrift" w:hAnsi="Bahnschrift" w:cs="Bahnschrift"/>
          <w:smallCaps/>
          <w:color w:val="000000"/>
          <w:szCs w:val="22"/>
        </w:rPr>
        <w:t xml:space="preserve"> </w:t>
      </w:r>
      <w:r w:rsidRPr="002D24F3">
        <w:rPr>
          <w:rFonts w:ascii="Bahnschrift" w:eastAsia="Bahnschrift" w:hAnsi="Bahnschrift" w:cs="Bahnschrift"/>
          <w:color w:val="000000"/>
          <w:szCs w:val="22"/>
        </w:rPr>
        <w:t xml:space="preserve">w odniesieniu do </w:t>
      </w:r>
      <w:r w:rsidR="007978A4" w:rsidRPr="002D24F3">
        <w:rPr>
          <w:rFonts w:ascii="Bahnschrift" w:eastAsia="Bahnschrift" w:hAnsi="Bahnschrift" w:cs="Bahnschrift"/>
          <w:color w:val="000000"/>
          <w:szCs w:val="22"/>
        </w:rPr>
        <w:t>realizacji usług</w:t>
      </w:r>
      <w:r w:rsidR="007978A4" w:rsidRPr="002D24F3">
        <w:rPr>
          <w:rFonts w:ascii="Bahnschrift" w:eastAsia="Bahnschrift" w:hAnsi="Bahnschrift" w:cs="Bahnschrift"/>
          <w:color w:val="000000"/>
          <w:szCs w:val="22"/>
        </w:rPr>
        <w:t xml:space="preserve"> </w:t>
      </w:r>
      <w:r w:rsidRPr="002D24F3">
        <w:rPr>
          <w:rFonts w:ascii="Bahnschrift" w:eastAsia="Bahnschrift" w:hAnsi="Bahnschrift" w:cs="Bahnschrift"/>
          <w:color w:val="000000"/>
          <w:szCs w:val="22"/>
        </w:rPr>
        <w:t>– zgodnie z wymaganiami zapytania ofertowego.</w:t>
      </w:r>
    </w:p>
    <w:p w14:paraId="4E0D3614" w14:textId="77777777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smallCaps/>
          <w:color w:val="000000"/>
          <w:sz w:val="24"/>
          <w:szCs w:val="24"/>
        </w:rPr>
      </w:pPr>
    </w:p>
    <w:tbl>
      <w:tblPr>
        <w:tblStyle w:val="a0"/>
        <w:tblW w:w="1022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1"/>
        <w:gridCol w:w="2211"/>
        <w:gridCol w:w="2210"/>
        <w:gridCol w:w="1563"/>
        <w:gridCol w:w="2234"/>
      </w:tblGrid>
      <w:tr w:rsidR="00CE1A8E" w:rsidRPr="002D24F3" w14:paraId="3AAD5E63" w14:textId="77777777" w:rsidTr="00CE1A8E">
        <w:trPr>
          <w:trHeight w:val="945"/>
          <w:jc w:val="center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7C6C" w14:textId="77777777" w:rsidR="00CE1A8E" w:rsidRPr="002D24F3" w:rsidRDefault="00CE1A8E" w:rsidP="00F151EE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8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22F4D" w14:textId="77777777" w:rsidR="00CE1A8E" w:rsidRPr="002D24F3" w:rsidRDefault="00CE1A8E" w:rsidP="00F151EE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  <w:tr w:rsidR="00CE1A8E" w:rsidRPr="002D24F3" w14:paraId="2DA11BEE" w14:textId="77777777" w:rsidTr="00CE1A8E">
        <w:trPr>
          <w:trHeight w:val="867"/>
          <w:jc w:val="center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0B13" w14:textId="77777777" w:rsidR="00CE1A8E" w:rsidRPr="002D24F3" w:rsidRDefault="00CE1A8E" w:rsidP="00F151EE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Nazwa usługi (przedmiot, Zakres, tematyka)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B97ADED" w14:textId="77777777" w:rsidR="00CE1A8E" w:rsidRPr="002D24F3" w:rsidRDefault="00CE1A8E" w:rsidP="00F151EE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Podmiot/(y) na rzecz którego/(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ych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>) zrealizowano usługę doradztwa (nazwa i adres)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4F80CAD" w14:textId="77777777" w:rsidR="00CE1A8E" w:rsidRPr="002D24F3" w:rsidRDefault="00CE1A8E" w:rsidP="00F151EE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Wartość zrealizowanej usługi (PLN)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B2FCC" w14:textId="77777777" w:rsidR="00CE1A8E" w:rsidRPr="002D24F3" w:rsidRDefault="00CE1A8E" w:rsidP="00F151EE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Czas realizacji usług (od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 xml:space="preserve">. do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>.)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594FB" w14:textId="77777777" w:rsidR="00CE1A8E" w:rsidRPr="002D24F3" w:rsidRDefault="00CE1A8E" w:rsidP="00F151EE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Zakres tematyczny świadczonych usług (zgodny z przedmiotem zamówienia)</w:t>
            </w:r>
          </w:p>
        </w:tc>
      </w:tr>
      <w:tr w:rsidR="00CE1A8E" w:rsidRPr="002D24F3" w14:paraId="0C012BCF" w14:textId="77777777" w:rsidTr="00CE1A8E">
        <w:trPr>
          <w:trHeight w:val="1418"/>
          <w:jc w:val="center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93C86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A9F6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C0E92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C676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8B63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CE1A8E" w:rsidRPr="002D24F3" w14:paraId="0BBFF456" w14:textId="77777777" w:rsidTr="00CE1A8E">
        <w:trPr>
          <w:trHeight w:val="1418"/>
          <w:jc w:val="center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6BAF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D6FD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8D84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C01D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D1D76" w14:textId="77777777" w:rsidR="00CE1A8E" w:rsidRPr="002D24F3" w:rsidRDefault="00CE1A8E" w:rsidP="00F151EE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</w:tbl>
    <w:p w14:paraId="5E0D511F" w14:textId="77777777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Bahnschrift" w:eastAsia="Bahnschrift" w:hAnsi="Bahnschrift" w:cs="Bahnschrift"/>
          <w:color w:val="000000"/>
          <w:sz w:val="20"/>
        </w:rPr>
      </w:pPr>
    </w:p>
    <w:p w14:paraId="3FEDEFD9" w14:textId="77777777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*Na potwierdzenie przedstawionych w tabeli danych należy przedstawić odpowiednie dokumenty potwierdzające należytą realizację usług, wskazane w zapytaniu ofertowym.</w:t>
      </w:r>
    </w:p>
    <w:p w14:paraId="593EA329" w14:textId="77777777" w:rsidR="00CE1A8E" w:rsidRPr="002D24F3" w:rsidRDefault="00CE1A8E" w:rsidP="00CE1A8E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20"/>
        </w:rPr>
      </w:pPr>
    </w:p>
    <w:p w14:paraId="1AEE46C1" w14:textId="77777777" w:rsidR="00933C47" w:rsidRPr="002D24F3" w:rsidRDefault="00933C47" w:rsidP="00933C47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14:paraId="421D1695" w14:textId="77777777" w:rsidR="00933C47" w:rsidRPr="002D24F3" w:rsidRDefault="00933C47" w:rsidP="00933C47">
      <w:pPr>
        <w:ind w:left="2880" w:firstLine="720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70F81C01" w14:textId="77777777" w:rsidR="00933C47" w:rsidRPr="002D24F3" w:rsidRDefault="00933C47" w:rsidP="00933C47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7957564F" w14:textId="77777777" w:rsidR="00933C47" w:rsidRPr="002D24F3" w:rsidRDefault="00933C47" w:rsidP="00933C47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3600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Podpis Wykonawcy……………………………………………</w:t>
      </w:r>
    </w:p>
    <w:p w14:paraId="1311BDB1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2AA6EAB8" w14:textId="3B922862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2DEAC2C3" w14:textId="223E8F74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55121C19" w14:textId="32CCC572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74BF827F" w14:textId="71FE4B67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439FA5A1" w14:textId="5EA1EB07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04C247B5" w14:textId="2C45AE44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083B336F" w14:textId="6230DCCC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07937626" w14:textId="3F2842D5" w:rsidR="007B1424" w:rsidRPr="002D24F3" w:rsidRDefault="007B1424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</w:p>
    <w:p w14:paraId="4714EACA" w14:textId="77777777" w:rsidR="007B1424" w:rsidRPr="002D24F3" w:rsidRDefault="007B1424" w:rsidP="00933C47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20"/>
        </w:rPr>
      </w:pPr>
    </w:p>
    <w:p w14:paraId="60877041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b/>
        </w:rPr>
        <w:t xml:space="preserve">Załącznik nr 5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46EA5E88" w14:textId="77777777" w:rsidR="00121E73" w:rsidRPr="002D24F3" w:rsidRDefault="00121E73">
      <w:pPr>
        <w:spacing w:before="0" w:line="240" w:lineRule="auto"/>
        <w:jc w:val="both"/>
        <w:rPr>
          <w:rFonts w:ascii="Bahnschrift" w:eastAsia="Bahnschrift" w:hAnsi="Bahnschrift" w:cs="Bahnschrift"/>
          <w:smallCaps/>
          <w:sz w:val="24"/>
          <w:szCs w:val="24"/>
        </w:rPr>
      </w:pPr>
    </w:p>
    <w:tbl>
      <w:tblPr>
        <w:tblStyle w:val="a1"/>
        <w:tblW w:w="1023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07"/>
        <w:gridCol w:w="2205"/>
        <w:gridCol w:w="1560"/>
        <w:gridCol w:w="2229"/>
        <w:gridCol w:w="2229"/>
      </w:tblGrid>
      <w:tr w:rsidR="00121E73" w:rsidRPr="002D24F3" w14:paraId="1410E23E" w14:textId="77777777">
        <w:trPr>
          <w:trHeight w:val="867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956FB" w14:textId="77777777" w:rsidR="00121E73" w:rsidRPr="002D24F3" w:rsidRDefault="007A2112">
            <w:pPr>
              <w:spacing w:line="240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Imię i nazwisko eksperta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ACAB147" w14:textId="77777777" w:rsidR="00003950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Wykształcenie ekspert</w:t>
            </w:r>
            <w:r w:rsidR="00003950" w:rsidRPr="002D24F3">
              <w:rPr>
                <w:rFonts w:ascii="Bahnschrift" w:eastAsia="Bahnschrift" w:hAnsi="Bahnschrift" w:cs="Bahnschrift"/>
                <w:sz w:val="20"/>
              </w:rPr>
              <w:t>a</w:t>
            </w:r>
          </w:p>
          <w:p w14:paraId="0CFFBF52" w14:textId="67A088BB" w:rsidR="00121E73" w:rsidRPr="002D24F3" w:rsidRDefault="00003950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(wykształcenie wyższe – wpisać TAK albo NIE)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B6E0D" w14:textId="77777777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CA95" w14:textId="77777777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Czas świadczenia doradztwa (od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 xml:space="preserve">. do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>.)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7226" w14:textId="10EC139C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Liczba przepracowanych godzin w ramach doradztwa w ciągu </w:t>
            </w:r>
            <w:r w:rsidR="00003950" w:rsidRPr="002D24F3">
              <w:rPr>
                <w:rFonts w:ascii="Bahnschrift" w:eastAsia="Bahnschrift" w:hAnsi="Bahnschrift" w:cs="Bahnschrift"/>
                <w:sz w:val="20"/>
              </w:rPr>
              <w:t xml:space="preserve">3 </w:t>
            </w:r>
            <w:del w:id="2" w:author="Mariusz Pruszyński" w:date="2024-12-22T11:30:00Z">
              <w:r w:rsidRPr="002D24F3" w:rsidDel="00003950">
                <w:rPr>
                  <w:rFonts w:ascii="Bahnschrift" w:eastAsia="Bahnschrift" w:hAnsi="Bahnschrift" w:cs="Bahnschrift"/>
                  <w:sz w:val="20"/>
                </w:rPr>
                <w:delText xml:space="preserve"> </w:delText>
              </w:r>
            </w:del>
            <w:r w:rsidRPr="002D24F3">
              <w:rPr>
                <w:rFonts w:ascii="Bahnschrift" w:eastAsia="Bahnschrift" w:hAnsi="Bahnschrift" w:cs="Bahnschrift"/>
                <w:sz w:val="20"/>
              </w:rPr>
              <w:t>ostatnich lat przed terminem składania ofert</w:t>
            </w:r>
          </w:p>
        </w:tc>
      </w:tr>
      <w:tr w:rsidR="00121E73" w:rsidRPr="002D24F3" w14:paraId="7DCBAD5A" w14:textId="77777777">
        <w:trPr>
          <w:trHeight w:val="1418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0E1B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1ABF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4CB4E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858D6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D9FF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773DC3AA" w14:textId="77777777">
        <w:trPr>
          <w:trHeight w:val="1418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64BDD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072C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4EB11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ABAFA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3CD75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477171C5" w14:textId="77777777">
        <w:trPr>
          <w:trHeight w:val="1418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3983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07AB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03FC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C4B8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2AF72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11B04E90" w14:textId="77777777">
        <w:trPr>
          <w:trHeight w:val="1418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65BC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CEF6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A242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EB795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5C7D7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03BD7E19" w14:textId="77777777">
        <w:trPr>
          <w:trHeight w:val="1418"/>
          <w:jc w:val="center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29A6B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C5E0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F565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4076C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8B16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</w:tbl>
    <w:p w14:paraId="4569629F" w14:textId="2ABA0151" w:rsidR="00933C47" w:rsidRPr="002D24F3" w:rsidRDefault="007A2112" w:rsidP="00933C47">
      <w:pPr>
        <w:ind w:left="-567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>*Na potwierdzenie przedstawionych w tabeli danych należy przedstawić odpowiednie dokumenty potwierdzające należytą realizację usług, wskazane w zapytaniu ofertowym.</w:t>
      </w:r>
      <w:r w:rsidRPr="002D24F3">
        <w:rPr>
          <w:rFonts w:ascii="Bahnschrift" w:eastAsia="Bahnschrift" w:hAnsi="Bahnschrift" w:cs="Bahnschrift"/>
          <w:sz w:val="20"/>
        </w:rPr>
        <w:br/>
      </w:r>
    </w:p>
    <w:p w14:paraId="76F9535D" w14:textId="77777777" w:rsidR="00933C47" w:rsidRPr="002D24F3" w:rsidRDefault="00933C47" w:rsidP="00933C47">
      <w:pPr>
        <w:ind w:left="2880" w:firstLine="720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55FFFC50" w14:textId="77777777" w:rsidR="00933C47" w:rsidRPr="002D24F3" w:rsidRDefault="00933C47" w:rsidP="00933C47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587F67B2" w14:textId="77777777" w:rsidR="00933C47" w:rsidRPr="002D24F3" w:rsidRDefault="00933C47" w:rsidP="00933C47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3600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Podpis Wykonawcy……………………………………………</w:t>
      </w:r>
    </w:p>
    <w:p w14:paraId="0C6BE9D0" w14:textId="77777777" w:rsidR="00A554B3" w:rsidRPr="002D24F3" w:rsidRDefault="00A554B3">
      <w:pPr>
        <w:spacing w:line="360" w:lineRule="auto"/>
        <w:jc w:val="both"/>
        <w:rPr>
          <w:rFonts w:ascii="Bahnschrift" w:eastAsia="Bahnschrift" w:hAnsi="Bahnschrift" w:cs="Bahnschrift"/>
          <w:color w:val="000000"/>
          <w:sz w:val="20"/>
        </w:rPr>
      </w:pPr>
      <w:bookmarkStart w:id="3" w:name="_heading=h.gjdgxs" w:colFirst="0" w:colLast="0"/>
      <w:bookmarkEnd w:id="3"/>
    </w:p>
    <w:p w14:paraId="6D062131" w14:textId="7EEE0612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6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1F3434A3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i/>
          <w:color w:val="000000"/>
          <w:szCs w:val="22"/>
        </w:rPr>
      </w:pPr>
    </w:p>
    <w:p w14:paraId="30D41F5E" w14:textId="77777777" w:rsidR="00121E73" w:rsidRPr="002D24F3" w:rsidRDefault="007A2112">
      <w:pPr>
        <w:jc w:val="center"/>
        <w:rPr>
          <w:rFonts w:ascii="Bahnschrift" w:eastAsia="Calibri" w:hAnsi="Bahnschrift" w:cs="Calibri"/>
          <w:b/>
          <w:szCs w:val="22"/>
        </w:rPr>
      </w:pPr>
      <w:r w:rsidRPr="002D24F3">
        <w:rPr>
          <w:rFonts w:ascii="Bahnschrift" w:hAnsi="Bahnschrift"/>
          <w:b/>
          <w:szCs w:val="22"/>
        </w:rPr>
        <w:t>OŚWIA</w:t>
      </w:r>
      <w:bookmarkStart w:id="4" w:name="_GoBack"/>
      <w:bookmarkEnd w:id="4"/>
      <w:r w:rsidRPr="002D24F3">
        <w:rPr>
          <w:rFonts w:ascii="Bahnschrift" w:hAnsi="Bahnschrift"/>
          <w:b/>
          <w:szCs w:val="22"/>
        </w:rPr>
        <w:t>DCZENIA WYKONAWCY</w:t>
      </w:r>
    </w:p>
    <w:p w14:paraId="54C41DEF" w14:textId="77777777" w:rsidR="00121E73" w:rsidRPr="002D24F3" w:rsidRDefault="007A2112">
      <w:pPr>
        <w:spacing w:line="360" w:lineRule="auto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Dane Wykonawcy:</w:t>
      </w:r>
    </w:p>
    <w:p w14:paraId="02BD29ED" w14:textId="77777777" w:rsidR="00121E73" w:rsidRPr="002D24F3" w:rsidRDefault="007A2112">
      <w:pPr>
        <w:spacing w:line="36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Nazwa:…....................................................................................................................................</w:t>
      </w:r>
    </w:p>
    <w:p w14:paraId="2DFE233E" w14:textId="77777777" w:rsidR="00121E73" w:rsidRPr="002D24F3" w:rsidRDefault="007A2112">
      <w:pPr>
        <w:spacing w:line="36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Adres: ....................................................................................................................................................</w:t>
      </w:r>
    </w:p>
    <w:p w14:paraId="099AD992" w14:textId="77777777" w:rsidR="00121E73" w:rsidRPr="002D24F3" w:rsidRDefault="007A2112">
      <w:pPr>
        <w:spacing w:line="360" w:lineRule="auto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NIP: ................................................................ REGON: ............................................................</w:t>
      </w:r>
    </w:p>
    <w:p w14:paraId="14996A91" w14:textId="77777777" w:rsidR="00121E73" w:rsidRPr="002D24F3" w:rsidRDefault="007A2112">
      <w:pPr>
        <w:keepNext/>
        <w:tabs>
          <w:tab w:val="left" w:pos="3544"/>
        </w:tabs>
        <w:jc w:val="both"/>
        <w:rPr>
          <w:rFonts w:ascii="Bahnschrift" w:eastAsia="Bahnschrift" w:hAnsi="Bahnschrift" w:cs="Bahnschrift"/>
          <w:b/>
        </w:rPr>
      </w:pPr>
      <w:r w:rsidRPr="002D24F3">
        <w:rPr>
          <w:rFonts w:ascii="Bahnschrift" w:eastAsia="Bahnschrift" w:hAnsi="Bahnschrift" w:cs="Bahnschrift"/>
          <w:b/>
        </w:rPr>
        <w:t>Niniejszym oświadczam/y, że:</w:t>
      </w:r>
    </w:p>
    <w:p w14:paraId="5C99FCD0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-6"/>
        <w:jc w:val="both"/>
        <w:rPr>
          <w:rFonts w:ascii="Bahnschrift" w:eastAsia="Bahnschrift" w:hAnsi="Bahnschrift" w:cs="Bahnschrift"/>
          <w:color w:val="000000"/>
          <w:sz w:val="8"/>
          <w:szCs w:val="8"/>
        </w:rPr>
      </w:pPr>
    </w:p>
    <w:p w14:paraId="1A84A3FD" w14:textId="77777777" w:rsidR="00121E73" w:rsidRPr="002D24F3" w:rsidRDefault="007A211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right="-6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nie znajduję/my się w stanie likwidacji ani nie ogłoszono wobec mnie/nas upadłości.</w:t>
      </w:r>
    </w:p>
    <w:p w14:paraId="6D93CE04" w14:textId="77777777" w:rsidR="00121E73" w:rsidRPr="002D24F3" w:rsidRDefault="007A2112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ind w:right="-6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nie zachodzą w stosunku do mnie/nas przesłanki wykluczenia z udziału w postępowaniu o udzielenie zamówienia publicznego.</w:t>
      </w:r>
    </w:p>
    <w:p w14:paraId="5A5356A1" w14:textId="77777777" w:rsidR="00121E73" w:rsidRPr="002D24F3" w:rsidRDefault="007A2112" w:rsidP="00D27C03">
      <w:pPr>
        <w:ind w:left="4320" w:firstLine="720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4A2F3CF9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ind w:left="3600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1142F82C" w14:textId="77777777" w:rsidR="00121E73" w:rsidRPr="002D24F3" w:rsidRDefault="007A2112" w:rsidP="004D6424">
      <w:pPr>
        <w:spacing w:line="480" w:lineRule="auto"/>
        <w:ind w:left="4320" w:firstLine="720"/>
        <w:jc w:val="both"/>
        <w:rPr>
          <w:rFonts w:ascii="Bahnschrift" w:eastAsia="Bahnschrift" w:hAnsi="Bahnschrift" w:cs="Bahnschrift"/>
          <w:sz w:val="8"/>
          <w:szCs w:val="8"/>
        </w:rPr>
      </w:pPr>
      <w:r w:rsidRPr="002D24F3">
        <w:rPr>
          <w:rFonts w:ascii="Bahnschrift" w:eastAsia="Bahnschrift" w:hAnsi="Bahnschrift" w:cs="Bahnschrift"/>
          <w:sz w:val="20"/>
        </w:rPr>
        <w:t>Podpis Wykonawcy……………………………………………</w:t>
      </w:r>
      <w:r w:rsidRPr="002D24F3">
        <w:rPr>
          <w:rFonts w:ascii="Bahnschrift" w:eastAsia="Bahnschrift" w:hAnsi="Bahnschrift" w:cs="Bahnschrift"/>
          <w:sz w:val="8"/>
          <w:szCs w:val="8"/>
        </w:rPr>
        <w:t xml:space="preserve"> </w:t>
      </w:r>
    </w:p>
    <w:p w14:paraId="5137700C" w14:textId="77777777" w:rsidR="00121E73" w:rsidRPr="002D24F3" w:rsidRDefault="007A2112">
      <w:pPr>
        <w:spacing w:line="240" w:lineRule="auto"/>
        <w:jc w:val="center"/>
        <w:rPr>
          <w:rFonts w:ascii="Bahnschrift" w:eastAsia="Bahnschrift" w:hAnsi="Bahnschrift" w:cs="Bahnschrift"/>
          <w:u w:val="single"/>
        </w:rPr>
      </w:pPr>
      <w:r w:rsidRPr="002D24F3">
        <w:rPr>
          <w:rFonts w:ascii="Bahnschrift" w:eastAsia="Bahnschrift" w:hAnsi="Bahnschrift" w:cs="Bahnschrift"/>
          <w:u w:val="single"/>
        </w:rPr>
        <w:t>OŚWIADCZENIE</w:t>
      </w:r>
    </w:p>
    <w:p w14:paraId="56D261D0" w14:textId="77777777" w:rsidR="00121E73" w:rsidRPr="002D24F3" w:rsidRDefault="007A2112">
      <w:pPr>
        <w:spacing w:line="240" w:lineRule="auto"/>
        <w:jc w:val="center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WYMAGANE OD WYKONAWCY W ZAKRESIE WYPEŁNIENIA OBOWIĄZKÓW INFORMACYJNYCH PRZEWIDZIANYCH W art. 13 LUB art. 14 RODO</w:t>
      </w:r>
    </w:p>
    <w:p w14:paraId="5E4CFEF8" w14:textId="7A80D15D" w:rsidR="00121E73" w:rsidRPr="002D24F3" w:rsidRDefault="007A2112" w:rsidP="00D27C03">
      <w:pPr>
        <w:spacing w:line="240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Oświadczam, że wypełniłem obowiązki informacyjne przewidziane w art. 13 lub art. 14 RODO</w:t>
      </w:r>
      <w:r w:rsidRPr="002D24F3">
        <w:rPr>
          <w:rFonts w:ascii="Bahnschrift" w:eastAsia="Bahnschrift" w:hAnsi="Bahnschrift" w:cs="Bahnschrift"/>
          <w:vertAlign w:val="superscript"/>
        </w:rPr>
        <w:footnoteReference w:id="1"/>
      </w:r>
      <w:r w:rsidRPr="002D24F3">
        <w:rPr>
          <w:rFonts w:ascii="Bahnschrift" w:eastAsia="Bahnschrift" w:hAnsi="Bahnschrift" w:cs="Bahnschrift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4ADE5206" w14:textId="77777777" w:rsidR="00121E73" w:rsidRPr="002D24F3" w:rsidRDefault="007A2112" w:rsidP="00D27C03">
      <w:pPr>
        <w:ind w:left="4332" w:firstLine="708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4DFD9987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14F7B8B9" w14:textId="77777777" w:rsidR="00121E73" w:rsidRPr="002D24F3" w:rsidRDefault="007A2112" w:rsidP="00D27C03">
      <w:pPr>
        <w:spacing w:line="240" w:lineRule="auto"/>
        <w:ind w:left="4332" w:firstLine="708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>Podpis Wykonawcy……………………………………………</w:t>
      </w:r>
    </w:p>
    <w:p w14:paraId="18C8AFAC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7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6608253C" w14:textId="77777777" w:rsidR="00121E73" w:rsidRPr="002D24F3" w:rsidRDefault="00121E73">
      <w:pPr>
        <w:pStyle w:val="Nagwek1"/>
        <w:spacing w:line="240" w:lineRule="auto"/>
        <w:rPr>
          <w:rFonts w:ascii="Bahnschrift" w:eastAsia="Bahnschrift" w:hAnsi="Bahnschrift" w:cs="Bahnschrift"/>
          <w:sz w:val="22"/>
        </w:rPr>
      </w:pPr>
    </w:p>
    <w:p w14:paraId="61896123" w14:textId="77777777" w:rsidR="00121E73" w:rsidRPr="002D24F3" w:rsidRDefault="007A2112">
      <w:pPr>
        <w:pStyle w:val="Nagwek1"/>
        <w:spacing w:line="240" w:lineRule="auto"/>
        <w:rPr>
          <w:rFonts w:ascii="Bahnschrift" w:eastAsia="Bahnschrift" w:hAnsi="Bahnschrift" w:cs="Bahnschrift"/>
          <w:sz w:val="22"/>
        </w:rPr>
      </w:pPr>
      <w:r w:rsidRPr="002D24F3">
        <w:rPr>
          <w:rFonts w:ascii="Bahnschrift" w:eastAsia="Bahnschrift" w:hAnsi="Bahnschrift" w:cs="Bahnschrift"/>
          <w:sz w:val="22"/>
        </w:rPr>
        <w:t>OŚWIADCZENIE O BRAKU WYKLUCZENIA</w:t>
      </w:r>
    </w:p>
    <w:p w14:paraId="6E605C98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720"/>
        <w:rPr>
          <w:rFonts w:ascii="Bahnschrift" w:eastAsia="Bahnschrift" w:hAnsi="Bahnschrift" w:cs="Bahnschrift"/>
          <w:color w:val="000000"/>
          <w:szCs w:val="22"/>
        </w:rPr>
      </w:pPr>
    </w:p>
    <w:p w14:paraId="01CD2E1B" w14:textId="77777777" w:rsidR="00121E73" w:rsidRPr="002D24F3" w:rsidRDefault="007A21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256" w:lineRule="auto"/>
        <w:ind w:left="142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D24F3">
        <w:rPr>
          <w:rFonts w:ascii="Bahnschrift" w:eastAsia="Bahnschrift" w:hAnsi="Bahnschrift" w:cs="Bahnschrift"/>
          <w:color w:val="000000"/>
          <w:szCs w:val="22"/>
          <w:vertAlign w:val="superscript"/>
        </w:rPr>
        <w:footnoteReference w:id="2"/>
      </w:r>
    </w:p>
    <w:p w14:paraId="376E7117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56" w:lineRule="auto"/>
        <w:ind w:left="142"/>
        <w:jc w:val="both"/>
        <w:rPr>
          <w:rFonts w:ascii="Bahnschrift" w:eastAsia="Bahnschrift" w:hAnsi="Bahnschrift" w:cs="Bahnschrift"/>
          <w:color w:val="000000"/>
          <w:szCs w:val="22"/>
        </w:rPr>
      </w:pPr>
    </w:p>
    <w:p w14:paraId="22F54A70" w14:textId="77777777" w:rsidR="00121E73" w:rsidRPr="002D24F3" w:rsidRDefault="007A21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160" w:line="256" w:lineRule="auto"/>
        <w:ind w:left="142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2D24F3">
        <w:rPr>
          <w:rFonts w:ascii="Bahnschrift" w:eastAsia="Bahnschrift" w:hAnsi="Bahnschrift" w:cs="Bahnschrift"/>
          <w:color w:val="000000"/>
          <w:szCs w:val="22"/>
          <w:vertAlign w:val="superscript"/>
        </w:rPr>
        <w:footnoteReference w:id="3"/>
      </w:r>
    </w:p>
    <w:p w14:paraId="37357551" w14:textId="6516DA35" w:rsidR="00121E73" w:rsidRPr="002D24F3" w:rsidRDefault="007A2112">
      <w:pPr>
        <w:ind w:left="426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 xml:space="preserve">……………………………………                            </w:t>
      </w:r>
      <w:r w:rsidRPr="002D24F3">
        <w:rPr>
          <w:rFonts w:ascii="Bahnschrift" w:eastAsia="Bahnschrift" w:hAnsi="Bahnschrift" w:cs="Bahnschrift"/>
        </w:rPr>
        <w:tab/>
      </w:r>
      <w:r w:rsidR="004D6424" w:rsidRPr="002D24F3">
        <w:rPr>
          <w:rFonts w:ascii="Bahnschrift" w:eastAsia="Bahnschrift" w:hAnsi="Bahnschrift" w:cs="Bahnschrift"/>
        </w:rPr>
        <w:tab/>
      </w:r>
      <w:r w:rsidRPr="002D24F3">
        <w:rPr>
          <w:rFonts w:ascii="Bahnschrift" w:eastAsia="Bahnschrift" w:hAnsi="Bahnschrift" w:cs="Bahnschrift"/>
        </w:rPr>
        <w:t xml:space="preserve">……………...……………………………………………….……… </w:t>
      </w:r>
    </w:p>
    <w:p w14:paraId="18E27AF8" w14:textId="6BB3DCC3" w:rsidR="00121E73" w:rsidRPr="002D24F3" w:rsidRDefault="007A2112" w:rsidP="004D6424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ind w:left="5034" w:hanging="4608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miejscowość, data</w:t>
      </w:r>
      <w:r w:rsidRPr="002D24F3">
        <w:rPr>
          <w:rFonts w:ascii="Bahnschrift" w:eastAsia="Bahnschrift" w:hAnsi="Bahnschrift" w:cs="Bahnschrift"/>
          <w:color w:val="000000"/>
          <w:szCs w:val="22"/>
        </w:rPr>
        <w:tab/>
      </w:r>
      <w:ins w:id="6" w:author="uzytkownik7" w:date="2024-12-23T11:34:00Z">
        <w:r w:rsidR="004D6424" w:rsidRPr="002D24F3">
          <w:rPr>
            <w:rFonts w:ascii="Bahnschrift" w:eastAsia="Bahnschrift" w:hAnsi="Bahnschrift" w:cs="Bahnschrift"/>
            <w:color w:val="000000"/>
            <w:szCs w:val="22"/>
          </w:rPr>
          <w:tab/>
        </w:r>
      </w:ins>
      <w:r w:rsidRPr="002D24F3">
        <w:rPr>
          <w:rFonts w:ascii="Bahnschrift" w:eastAsia="Bahnschrift" w:hAnsi="Bahnschrift" w:cs="Bahnschrift"/>
          <w:color w:val="000000"/>
          <w:szCs w:val="22"/>
        </w:rPr>
        <w:t>podpis i pieczątka imienna osoby uprawnionej do reprezentowania Wykonawcy</w:t>
      </w:r>
    </w:p>
    <w:p w14:paraId="4C9123E0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8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771A1F83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(kryterium </w:t>
      </w:r>
      <w:proofErr w:type="spellStart"/>
      <w:r w:rsidRPr="002D24F3">
        <w:rPr>
          <w:rFonts w:ascii="Bahnschrift" w:eastAsia="Bahnschrift" w:hAnsi="Bahnschrift" w:cs="Bahnschrift"/>
          <w:b/>
        </w:rPr>
        <w:t>pozacenowe</w:t>
      </w:r>
      <w:proofErr w:type="spellEnd"/>
      <w:r w:rsidRPr="002D24F3">
        <w:rPr>
          <w:rFonts w:ascii="Bahnschrift" w:eastAsia="Bahnschrift" w:hAnsi="Bahnschrift" w:cs="Bahnschrift"/>
          <w:b/>
        </w:rPr>
        <w:t>)</w:t>
      </w:r>
      <w:r w:rsidR="00003950" w:rsidRPr="002D24F3">
        <w:rPr>
          <w:rFonts w:ascii="Bahnschrift" w:eastAsia="Bahnschrift" w:hAnsi="Bahnschrift" w:cs="Bahnschrift"/>
          <w:b/>
        </w:rPr>
        <w:t>*</w:t>
      </w:r>
    </w:p>
    <w:p w14:paraId="4037EE4F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jc w:val="both"/>
        <w:rPr>
          <w:rFonts w:ascii="Bahnschrift" w:eastAsia="Bahnschrift" w:hAnsi="Bahnschrift" w:cs="Bahnschrift"/>
          <w:color w:val="000000"/>
          <w:szCs w:val="22"/>
        </w:rPr>
      </w:pPr>
    </w:p>
    <w:p w14:paraId="3CBE2125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jc w:val="both"/>
        <w:rPr>
          <w:rFonts w:ascii="Bahnschrift" w:eastAsia="Bahnschrift" w:hAnsi="Bahnschrift" w:cs="Bahnschrift"/>
          <w:color w:val="000000"/>
          <w:szCs w:val="22"/>
        </w:rPr>
      </w:pPr>
      <w:r w:rsidRPr="002D24F3">
        <w:rPr>
          <w:rFonts w:ascii="Bahnschrift" w:eastAsia="Bahnschrift" w:hAnsi="Bahnschrift" w:cs="Bahnschrift"/>
          <w:color w:val="000000"/>
          <w:szCs w:val="22"/>
        </w:rPr>
        <w:t>W tabeli należy wykaza</w:t>
      </w:r>
      <w:r w:rsidRPr="002D24F3">
        <w:rPr>
          <w:rFonts w:ascii="Bahnschrift" w:eastAsia="Bahnschrift" w:hAnsi="Bahnschrift" w:cs="Bahnschrift"/>
        </w:rPr>
        <w:t xml:space="preserve">ć doświadczenie osób zdolnych do realizacji zamówienia </w:t>
      </w:r>
      <w:r w:rsidRPr="002D24F3">
        <w:rPr>
          <w:rFonts w:ascii="Bahnschrift" w:eastAsia="Bahnschrift" w:hAnsi="Bahnschrift" w:cs="Bahnschrift"/>
          <w:color w:val="000000"/>
          <w:szCs w:val="22"/>
        </w:rPr>
        <w:t>– zgodnie z wymaganiami zapytania ofertowego.</w:t>
      </w:r>
    </w:p>
    <w:p w14:paraId="650A571D" w14:textId="77777777" w:rsidR="00121E73" w:rsidRPr="002D24F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smallCaps/>
          <w:color w:val="000000"/>
          <w:sz w:val="24"/>
          <w:szCs w:val="24"/>
        </w:rPr>
      </w:pPr>
    </w:p>
    <w:tbl>
      <w:tblPr>
        <w:tblStyle w:val="a2"/>
        <w:tblW w:w="1024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498"/>
        <w:gridCol w:w="2408"/>
        <w:gridCol w:w="1498"/>
        <w:gridCol w:w="1498"/>
        <w:gridCol w:w="2343"/>
      </w:tblGrid>
      <w:tr w:rsidR="00121E73" w:rsidRPr="002D24F3" w14:paraId="6216B8CB" w14:textId="77777777">
        <w:trPr>
          <w:trHeight w:val="945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CE919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Pieczęć nagłówkowa lub dane teleadresowe Wykonawcy)</w:t>
            </w:r>
          </w:p>
        </w:tc>
        <w:tc>
          <w:tcPr>
            <w:tcW w:w="7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3DB2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  <w:tr w:rsidR="00121E73" w:rsidRPr="002D24F3" w14:paraId="2B0D2487" w14:textId="77777777">
        <w:trPr>
          <w:trHeight w:val="620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C2980" w14:textId="77777777" w:rsidR="00121E73" w:rsidRPr="002D24F3" w:rsidRDefault="007A2112">
            <w:pPr>
              <w:spacing w:line="240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Imię i nazwisko eksperta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990E099" w14:textId="77777777" w:rsidR="00003950" w:rsidRPr="002D24F3" w:rsidRDefault="00003950" w:rsidP="00003950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Wykształcenie eksperta</w:t>
            </w:r>
          </w:p>
          <w:p w14:paraId="46054A43" w14:textId="47B7124D" w:rsidR="00121E73" w:rsidRPr="002D24F3" w:rsidRDefault="00003950" w:rsidP="00003950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(wykształcenie wyższe – wpisać TAK albo NIE</w:t>
            </w:r>
            <w:ins w:id="7" w:author="uzytkownik7" w:date="2024-12-23T09:04:00Z">
              <w:r w:rsidR="000C0D8E" w:rsidRPr="002D24F3">
                <w:rPr>
                  <w:rFonts w:ascii="Bahnschrift" w:eastAsia="Bahnschrift" w:hAnsi="Bahnschrift" w:cs="Bahnschrift"/>
                  <w:sz w:val="20"/>
                </w:rPr>
                <w:t>)</w:t>
              </w:r>
            </w:ins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CFC5" w14:textId="77777777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>Zakres tematyczny świadczonych usług (zgodny z przedmiotem zamówienia)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593D4" w14:textId="77777777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Czas świadczenia doradztwa (od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 xml:space="preserve">. do </w:t>
            </w:r>
            <w:proofErr w:type="spellStart"/>
            <w:r w:rsidRPr="002D24F3">
              <w:rPr>
                <w:rFonts w:ascii="Bahnschrift" w:eastAsia="Bahnschrift" w:hAnsi="Bahnschrift" w:cs="Bahnschrift"/>
                <w:sz w:val="20"/>
              </w:rPr>
              <w:t>mm.rr</w:t>
            </w:r>
            <w:proofErr w:type="spellEnd"/>
            <w:r w:rsidRPr="002D24F3">
              <w:rPr>
                <w:rFonts w:ascii="Bahnschrift" w:eastAsia="Bahnschrift" w:hAnsi="Bahnschrift" w:cs="Bahnschrift"/>
                <w:sz w:val="20"/>
              </w:rPr>
              <w:t>.)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0EFF" w14:textId="4BB8F78D" w:rsidR="00121E73" w:rsidRPr="002D24F3" w:rsidRDefault="007A2112">
            <w:pPr>
              <w:spacing w:line="276" w:lineRule="auto"/>
              <w:jc w:val="center"/>
              <w:rPr>
                <w:rFonts w:ascii="Bahnschrift" w:eastAsia="Bahnschrift" w:hAnsi="Bahnschrift" w:cs="Bahnschrift"/>
                <w:sz w:val="20"/>
              </w:rPr>
            </w:pPr>
            <w:r w:rsidRPr="002D24F3">
              <w:rPr>
                <w:rFonts w:ascii="Bahnschrift" w:eastAsia="Bahnschrift" w:hAnsi="Bahnschrift" w:cs="Bahnschrift"/>
                <w:sz w:val="20"/>
              </w:rPr>
              <w:t xml:space="preserve">Liczba przepracowanych godzin w ramach doradztwa w ciągu </w:t>
            </w:r>
            <w:r w:rsidR="00003950" w:rsidRPr="002D24F3">
              <w:rPr>
                <w:rFonts w:ascii="Bahnschrift" w:eastAsia="Bahnschrift" w:hAnsi="Bahnschrift" w:cs="Bahnschrift"/>
                <w:sz w:val="20"/>
              </w:rPr>
              <w:t>3</w:t>
            </w:r>
            <w:r w:rsidRPr="002D24F3">
              <w:rPr>
                <w:rFonts w:ascii="Bahnschrift" w:eastAsia="Bahnschrift" w:hAnsi="Bahnschrift" w:cs="Bahnschrift"/>
                <w:sz w:val="20"/>
              </w:rPr>
              <w:t xml:space="preserve"> ostatnich lat przed terminem składania ofert</w:t>
            </w:r>
          </w:p>
        </w:tc>
      </w:tr>
      <w:tr w:rsidR="00121E73" w:rsidRPr="002D24F3" w14:paraId="44A56625" w14:textId="77777777">
        <w:trPr>
          <w:trHeight w:val="1418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2B5B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1382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26B7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5EEB4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6062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  <w:tr w:rsidR="00121E73" w:rsidRPr="002D24F3" w14:paraId="71CA1D7B" w14:textId="77777777">
        <w:trPr>
          <w:trHeight w:val="1418"/>
          <w:jc w:val="center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6B6A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9068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C9E4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D6B8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0EBC" w14:textId="77777777" w:rsidR="00121E73" w:rsidRPr="002D24F3" w:rsidRDefault="00121E73">
            <w:pPr>
              <w:widowControl w:val="0"/>
              <w:spacing w:line="360" w:lineRule="auto"/>
              <w:jc w:val="center"/>
              <w:rPr>
                <w:rFonts w:ascii="Bahnschrift" w:eastAsia="Bahnschrift" w:hAnsi="Bahnschrift" w:cs="Bahnschrift"/>
              </w:rPr>
            </w:pPr>
          </w:p>
        </w:tc>
      </w:tr>
    </w:tbl>
    <w:p w14:paraId="71D9FA0E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Na potwierdzenie przedstawionych w tabeli danych należy przedstawić odpowiednie dokumenty potwierdzające należytą realizację usług</w:t>
      </w:r>
      <w:r w:rsidRPr="002D24F3">
        <w:rPr>
          <w:rFonts w:ascii="Bahnschrift" w:eastAsia="Bahnschrift" w:hAnsi="Bahnschrift" w:cs="Bahnschrift"/>
          <w:sz w:val="20"/>
        </w:rPr>
        <w:t xml:space="preserve"> przez personel zdolny do realizacji zamówienia.</w:t>
      </w:r>
    </w:p>
    <w:p w14:paraId="525AED63" w14:textId="77777777" w:rsidR="00121E73" w:rsidRPr="002D24F3" w:rsidRDefault="00003950" w:rsidP="000C0D8E">
      <w:pPr>
        <w:jc w:val="both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>*w przypadku konieczności liczbę wierszy tabeli należy powielić.</w:t>
      </w:r>
    </w:p>
    <w:p w14:paraId="0551C403" w14:textId="77777777" w:rsidR="00121E73" w:rsidRPr="002D24F3" w:rsidRDefault="007A2112">
      <w:pPr>
        <w:ind w:left="4248" w:firstLine="708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2CD960C9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jc w:val="right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  <w:r w:rsidRPr="002D24F3">
        <w:rPr>
          <w:rFonts w:ascii="Bahnschrift" w:eastAsia="Bahnschrift" w:hAnsi="Bahnschrift" w:cs="Bahnschrift"/>
          <w:color w:val="000000"/>
          <w:sz w:val="20"/>
        </w:rPr>
        <w:tab/>
      </w:r>
    </w:p>
    <w:p w14:paraId="2A62D39D" w14:textId="77777777" w:rsidR="00121E73" w:rsidRPr="002D24F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ind w:left="4956"/>
        <w:rPr>
          <w:rFonts w:ascii="Bahnschrift" w:eastAsia="Bahnschrift" w:hAnsi="Bahnschrift" w:cs="Bahnschrift"/>
          <w:color w:val="000000"/>
          <w:sz w:val="20"/>
        </w:rPr>
      </w:pPr>
      <w:r w:rsidRPr="002D24F3">
        <w:rPr>
          <w:rFonts w:ascii="Bahnschrift" w:eastAsia="Bahnschrift" w:hAnsi="Bahnschrift" w:cs="Bahnschrift"/>
          <w:color w:val="000000"/>
          <w:sz w:val="20"/>
        </w:rPr>
        <w:t>Podpis Wykonawcy……………………………………………</w:t>
      </w:r>
    </w:p>
    <w:p w14:paraId="2C5D0AA6" w14:textId="77777777" w:rsidR="00121E73" w:rsidRPr="002D24F3" w:rsidRDefault="00121E73">
      <w:pPr>
        <w:spacing w:line="240" w:lineRule="auto"/>
        <w:rPr>
          <w:rFonts w:ascii="Bahnschrift" w:hAnsi="Bahnschrift"/>
          <w:sz w:val="18"/>
          <w:szCs w:val="18"/>
        </w:rPr>
      </w:pPr>
    </w:p>
    <w:p w14:paraId="086E4944" w14:textId="77777777" w:rsidR="00003950" w:rsidRPr="002D24F3" w:rsidRDefault="00003950">
      <w:pPr>
        <w:spacing w:line="240" w:lineRule="auto"/>
        <w:rPr>
          <w:rFonts w:ascii="Bahnschrift" w:hAnsi="Bahnschrift"/>
          <w:sz w:val="18"/>
          <w:szCs w:val="18"/>
        </w:rPr>
      </w:pPr>
    </w:p>
    <w:p w14:paraId="09FD69B5" w14:textId="77777777" w:rsidR="00003950" w:rsidRPr="002D24F3" w:rsidRDefault="00003950">
      <w:pPr>
        <w:spacing w:line="240" w:lineRule="auto"/>
        <w:rPr>
          <w:rFonts w:ascii="Bahnschrift" w:hAnsi="Bahnschrift"/>
          <w:sz w:val="18"/>
          <w:szCs w:val="18"/>
        </w:rPr>
      </w:pPr>
    </w:p>
    <w:p w14:paraId="59CCFA7A" w14:textId="3A0C3026" w:rsidR="00003950" w:rsidRPr="002D24F3" w:rsidRDefault="00003950">
      <w:pPr>
        <w:spacing w:line="240" w:lineRule="auto"/>
        <w:rPr>
          <w:rFonts w:ascii="Bahnschrift" w:hAnsi="Bahnschrift"/>
          <w:sz w:val="18"/>
          <w:szCs w:val="18"/>
        </w:rPr>
      </w:pPr>
    </w:p>
    <w:p w14:paraId="009FFE1F" w14:textId="77777777" w:rsidR="00D27C03" w:rsidRPr="002D24F3" w:rsidRDefault="00D27C03">
      <w:pPr>
        <w:spacing w:line="240" w:lineRule="auto"/>
        <w:rPr>
          <w:rFonts w:ascii="Bahnschrift" w:hAnsi="Bahnschrift"/>
          <w:sz w:val="18"/>
          <w:szCs w:val="18"/>
        </w:rPr>
      </w:pPr>
    </w:p>
    <w:p w14:paraId="27B1FD3A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9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724C6AEA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(kryterium </w:t>
      </w:r>
      <w:proofErr w:type="spellStart"/>
      <w:r w:rsidRPr="002D24F3">
        <w:rPr>
          <w:rFonts w:ascii="Bahnschrift" w:eastAsia="Bahnschrift" w:hAnsi="Bahnschrift" w:cs="Bahnschrift"/>
          <w:b/>
        </w:rPr>
        <w:t>pozacenowe</w:t>
      </w:r>
      <w:proofErr w:type="spellEnd"/>
      <w:r w:rsidRPr="002D24F3">
        <w:rPr>
          <w:rFonts w:ascii="Bahnschrift" w:eastAsia="Bahnschrift" w:hAnsi="Bahnschrift" w:cs="Bahnschrift"/>
          <w:b/>
        </w:rPr>
        <w:t>)</w:t>
      </w:r>
    </w:p>
    <w:p w14:paraId="78AE92D5" w14:textId="77777777" w:rsidR="00121E73" w:rsidRPr="002D24F3" w:rsidRDefault="00121E73">
      <w:pPr>
        <w:spacing w:before="0" w:line="276" w:lineRule="auto"/>
        <w:jc w:val="both"/>
        <w:rPr>
          <w:rFonts w:ascii="Bahnschrift" w:eastAsia="Bahnschrift" w:hAnsi="Bahnschrift" w:cs="Bahnschrift"/>
        </w:rPr>
      </w:pPr>
    </w:p>
    <w:p w14:paraId="5C43F116" w14:textId="77777777" w:rsidR="00121E73" w:rsidRPr="002D24F3" w:rsidRDefault="007A2112">
      <w:pPr>
        <w:spacing w:before="0" w:line="276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W tabeli należy zadeklarować liczbę zatrudnionych osób zagrożonych wykluczeniem społecznym – zgodnie z wymaganiami zapytania ofertowego.</w:t>
      </w:r>
    </w:p>
    <w:p w14:paraId="3584AEA3" w14:textId="77777777" w:rsidR="00121E73" w:rsidRPr="002D24F3" w:rsidRDefault="00121E73">
      <w:pPr>
        <w:spacing w:before="0" w:line="240" w:lineRule="auto"/>
        <w:jc w:val="both"/>
        <w:rPr>
          <w:rFonts w:ascii="Bahnschrift" w:eastAsia="Bahnschrift" w:hAnsi="Bahnschrift" w:cs="Bahnschrift"/>
          <w:smallCaps/>
          <w:sz w:val="24"/>
          <w:szCs w:val="24"/>
        </w:rPr>
      </w:pPr>
    </w:p>
    <w:tbl>
      <w:tblPr>
        <w:tblStyle w:val="a3"/>
        <w:tblW w:w="104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200"/>
        <w:gridCol w:w="7280"/>
      </w:tblGrid>
      <w:tr w:rsidR="00121E73" w:rsidRPr="002D24F3" w14:paraId="36589668" w14:textId="77777777">
        <w:trPr>
          <w:trHeight w:val="945"/>
          <w:jc w:val="center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6E4B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Pieczęć nagłówkowa lub dane teleadresowe Wykonawcy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0D3C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  <w:tr w:rsidR="00121E73" w:rsidRPr="002D24F3" w14:paraId="6F34868B" w14:textId="77777777">
        <w:trPr>
          <w:trHeight w:val="945"/>
          <w:jc w:val="center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EE4ED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Ilość zatrudnionych osób zagrożonych wykluczeniem społecznym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4D70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</w:tbl>
    <w:p w14:paraId="4D1A7FED" w14:textId="77777777" w:rsidR="00121E73" w:rsidRPr="002D24F3" w:rsidRDefault="00121E73">
      <w:pPr>
        <w:spacing w:after="120"/>
        <w:jc w:val="both"/>
        <w:rPr>
          <w:rFonts w:ascii="Bahnschrift" w:eastAsia="Bahnschrift" w:hAnsi="Bahnschrift" w:cs="Bahnschrift"/>
          <w:sz w:val="20"/>
        </w:rPr>
      </w:pPr>
    </w:p>
    <w:p w14:paraId="0CAA83A3" w14:textId="77777777" w:rsidR="00121E73" w:rsidRPr="002D24F3" w:rsidRDefault="00121E73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14:paraId="0488C435" w14:textId="77777777" w:rsidR="00121E73" w:rsidRPr="002D24F3" w:rsidRDefault="007A2112">
      <w:pPr>
        <w:ind w:left="4248" w:firstLine="708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0DDBDD61" w14:textId="77777777" w:rsidR="00121E73" w:rsidRPr="002D24F3" w:rsidRDefault="007A2112">
      <w:pPr>
        <w:spacing w:before="0"/>
        <w:jc w:val="right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</w:p>
    <w:p w14:paraId="46C88796" w14:textId="77777777" w:rsidR="00121E73" w:rsidRPr="002D24F3" w:rsidRDefault="007A2112">
      <w:pPr>
        <w:spacing w:before="0" w:line="240" w:lineRule="auto"/>
        <w:ind w:left="4956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>Podpis Wykonawcy……………………………………………</w:t>
      </w:r>
    </w:p>
    <w:p w14:paraId="16066BEC" w14:textId="77777777" w:rsidR="00121E73" w:rsidRPr="002D24F3" w:rsidRDefault="00121E73">
      <w:pPr>
        <w:spacing w:line="240" w:lineRule="auto"/>
        <w:rPr>
          <w:rFonts w:ascii="Bahnschrift" w:hAnsi="Bahnschrift"/>
          <w:sz w:val="18"/>
          <w:szCs w:val="18"/>
        </w:rPr>
      </w:pPr>
    </w:p>
    <w:p w14:paraId="0F66FBD4" w14:textId="77777777" w:rsidR="00121E73" w:rsidRPr="002D24F3" w:rsidRDefault="00121E73">
      <w:pPr>
        <w:spacing w:line="240" w:lineRule="auto"/>
        <w:rPr>
          <w:rFonts w:ascii="Bahnschrift" w:hAnsi="Bahnschrift"/>
          <w:sz w:val="18"/>
          <w:szCs w:val="18"/>
        </w:rPr>
      </w:pPr>
    </w:p>
    <w:p w14:paraId="67279AE5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1EC521CD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41EDCB0C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6205F990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3AD290CE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0912FC82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66104C82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22B29B12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7D8771AB" w14:textId="77777777" w:rsidR="007A2112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</w:rPr>
      </w:pPr>
    </w:p>
    <w:p w14:paraId="7CD7A53D" w14:textId="50209798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Załącznik nr 10 do zapytania ofertowego nr </w:t>
      </w:r>
      <w:r w:rsidRPr="002D24F3">
        <w:rPr>
          <w:rFonts w:ascii="Bahnschrift" w:eastAsia="Bahnschrift" w:hAnsi="Bahnschrift" w:cs="Bahnschrift"/>
          <w:b/>
          <w:smallCaps/>
        </w:rPr>
        <w:t>1/DOR/OWES/2024</w:t>
      </w:r>
    </w:p>
    <w:p w14:paraId="77EB2252" w14:textId="77777777" w:rsidR="00121E73" w:rsidRPr="002D24F3" w:rsidRDefault="007A2112">
      <w:pPr>
        <w:spacing w:line="360" w:lineRule="auto"/>
        <w:jc w:val="both"/>
        <w:rPr>
          <w:rFonts w:ascii="Bahnschrift" w:eastAsia="Bahnschrift" w:hAnsi="Bahnschrift" w:cs="Bahnschrift"/>
          <w:b/>
          <w:smallCaps/>
        </w:rPr>
      </w:pPr>
      <w:r w:rsidRPr="002D24F3">
        <w:rPr>
          <w:rFonts w:ascii="Bahnschrift" w:eastAsia="Bahnschrift" w:hAnsi="Bahnschrift" w:cs="Bahnschrift"/>
          <w:b/>
        </w:rPr>
        <w:t xml:space="preserve">(kryterium </w:t>
      </w:r>
      <w:proofErr w:type="spellStart"/>
      <w:r w:rsidRPr="002D24F3">
        <w:rPr>
          <w:rFonts w:ascii="Bahnschrift" w:eastAsia="Bahnschrift" w:hAnsi="Bahnschrift" w:cs="Bahnschrift"/>
          <w:b/>
        </w:rPr>
        <w:t>pozacenowe</w:t>
      </w:r>
      <w:proofErr w:type="spellEnd"/>
      <w:r w:rsidRPr="002D24F3">
        <w:rPr>
          <w:rFonts w:ascii="Bahnschrift" w:eastAsia="Bahnschrift" w:hAnsi="Bahnschrift" w:cs="Bahnschrift"/>
          <w:b/>
        </w:rPr>
        <w:t>)</w:t>
      </w:r>
    </w:p>
    <w:p w14:paraId="1290AC16" w14:textId="77777777" w:rsidR="00121E73" w:rsidRPr="002D24F3" w:rsidRDefault="00121E73">
      <w:pPr>
        <w:spacing w:before="0" w:line="276" w:lineRule="auto"/>
        <w:jc w:val="both"/>
        <w:rPr>
          <w:rFonts w:ascii="Bahnschrift" w:eastAsia="Bahnschrift" w:hAnsi="Bahnschrift" w:cs="Bahnschrift"/>
        </w:rPr>
      </w:pPr>
    </w:p>
    <w:p w14:paraId="53268B0D" w14:textId="77777777" w:rsidR="00121E73" w:rsidRPr="002D24F3" w:rsidRDefault="007A2112">
      <w:pPr>
        <w:spacing w:before="0" w:line="276" w:lineRule="auto"/>
        <w:jc w:val="both"/>
        <w:rPr>
          <w:rFonts w:ascii="Bahnschrift" w:eastAsia="Bahnschrift" w:hAnsi="Bahnschrift" w:cs="Bahnschrift"/>
        </w:rPr>
      </w:pPr>
      <w:r w:rsidRPr="002D24F3">
        <w:rPr>
          <w:rFonts w:ascii="Bahnschrift" w:eastAsia="Bahnschrift" w:hAnsi="Bahnschrift" w:cs="Bahnschrift"/>
        </w:rPr>
        <w:t>W tabeli należy zadeklarować termin gotowości do świadczenia usługi przez personel zdolny do realizacji zamówienia od momentu zgłoszenia zapotrzebowania przez Zamawiającego – zgodnie z wymaganiami zapytania ofertowego.</w:t>
      </w:r>
    </w:p>
    <w:p w14:paraId="08B1615F" w14:textId="77777777" w:rsidR="00121E73" w:rsidRPr="002D24F3" w:rsidRDefault="00121E73">
      <w:pPr>
        <w:spacing w:before="0" w:line="240" w:lineRule="auto"/>
        <w:jc w:val="both"/>
        <w:rPr>
          <w:rFonts w:ascii="Bahnschrift" w:eastAsia="Bahnschrift" w:hAnsi="Bahnschrift" w:cs="Bahnschrift"/>
          <w:smallCaps/>
          <w:sz w:val="24"/>
          <w:szCs w:val="24"/>
        </w:rPr>
      </w:pPr>
    </w:p>
    <w:tbl>
      <w:tblPr>
        <w:tblStyle w:val="a4"/>
        <w:tblW w:w="104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200"/>
        <w:gridCol w:w="7280"/>
      </w:tblGrid>
      <w:tr w:rsidR="00121E73" w:rsidRPr="002D24F3" w14:paraId="4C1B606B" w14:textId="77777777">
        <w:trPr>
          <w:trHeight w:val="945"/>
          <w:jc w:val="center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11F5A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Pieczęć nagłówkowa lub dane teleadresowe Wykonawcy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8F1F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  <w:tr w:rsidR="00121E73" w:rsidRPr="002D24F3" w14:paraId="7CEED640" w14:textId="77777777">
        <w:trPr>
          <w:trHeight w:val="945"/>
          <w:jc w:val="center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EBFA3" w14:textId="77777777" w:rsidR="00121E73" w:rsidRPr="002D24F3" w:rsidRDefault="007A2112">
            <w:pPr>
              <w:spacing w:before="0" w:line="240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  <w:r w:rsidRPr="002D24F3">
              <w:rPr>
                <w:rFonts w:ascii="Bahnschrift" w:eastAsia="Bahnschrift" w:hAnsi="Bahnschrift" w:cs="Bahnschrift"/>
                <w:b/>
                <w:sz w:val="20"/>
              </w:rPr>
              <w:t>Termin gotowości do świadczenia usługi (max. 5 dni, 1 dzień = 24h)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B717" w14:textId="77777777" w:rsidR="00121E73" w:rsidRPr="002D24F3" w:rsidRDefault="00121E73">
            <w:pPr>
              <w:spacing w:line="276" w:lineRule="auto"/>
              <w:jc w:val="center"/>
              <w:rPr>
                <w:rFonts w:ascii="Bahnschrift" w:eastAsia="Bahnschrift" w:hAnsi="Bahnschrift" w:cs="Bahnschrift"/>
                <w:b/>
                <w:sz w:val="20"/>
              </w:rPr>
            </w:pPr>
          </w:p>
        </w:tc>
      </w:tr>
    </w:tbl>
    <w:p w14:paraId="719E60D7" w14:textId="77777777" w:rsidR="00121E73" w:rsidRPr="002D24F3" w:rsidRDefault="00121E73">
      <w:pPr>
        <w:spacing w:after="120"/>
        <w:jc w:val="both"/>
        <w:rPr>
          <w:rFonts w:ascii="Bahnschrift" w:eastAsia="Bahnschrift" w:hAnsi="Bahnschrift" w:cs="Bahnschrift"/>
          <w:sz w:val="20"/>
        </w:rPr>
      </w:pPr>
    </w:p>
    <w:p w14:paraId="63F6013A" w14:textId="77777777" w:rsidR="00121E73" w:rsidRPr="002D24F3" w:rsidRDefault="00121E73">
      <w:pPr>
        <w:ind w:left="4248" w:firstLine="708"/>
        <w:jc w:val="both"/>
        <w:rPr>
          <w:rFonts w:ascii="Bahnschrift" w:eastAsia="Bahnschrift" w:hAnsi="Bahnschrift" w:cs="Bahnschrift"/>
          <w:sz w:val="20"/>
        </w:rPr>
      </w:pPr>
    </w:p>
    <w:p w14:paraId="6F9A0847" w14:textId="77777777" w:rsidR="00121E73" w:rsidRPr="002D24F3" w:rsidRDefault="007A2112">
      <w:pPr>
        <w:ind w:left="4248" w:firstLine="708"/>
        <w:jc w:val="both"/>
        <w:rPr>
          <w:rFonts w:ascii="Bahnschrift" w:eastAsia="Bahnschrift" w:hAnsi="Bahnschrift" w:cs="Bahnschrift"/>
          <w:smallCaps/>
        </w:rPr>
      </w:pPr>
      <w:r w:rsidRPr="002D24F3">
        <w:rPr>
          <w:rFonts w:ascii="Bahnschrift" w:eastAsia="Bahnschrift" w:hAnsi="Bahnschrift" w:cs="Bahnschrift"/>
          <w:sz w:val="20"/>
        </w:rPr>
        <w:t xml:space="preserve">Data i miejsce…………………………………..………………. </w:t>
      </w:r>
    </w:p>
    <w:p w14:paraId="033C6F74" w14:textId="77777777" w:rsidR="00121E73" w:rsidRPr="002D24F3" w:rsidRDefault="007A2112">
      <w:pPr>
        <w:spacing w:before="0"/>
        <w:jc w:val="right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  <w:r w:rsidRPr="002D24F3">
        <w:rPr>
          <w:rFonts w:ascii="Bahnschrift" w:eastAsia="Bahnschrift" w:hAnsi="Bahnschrift" w:cs="Bahnschrift"/>
          <w:sz w:val="20"/>
        </w:rPr>
        <w:tab/>
      </w:r>
    </w:p>
    <w:p w14:paraId="408C58BB" w14:textId="77777777" w:rsidR="00121E73" w:rsidRPr="002D24F3" w:rsidRDefault="007A2112">
      <w:pPr>
        <w:spacing w:before="0" w:line="240" w:lineRule="auto"/>
        <w:ind w:left="4956"/>
        <w:rPr>
          <w:rFonts w:ascii="Bahnschrift" w:eastAsia="Bahnschrift" w:hAnsi="Bahnschrift" w:cs="Bahnschrift"/>
          <w:sz w:val="20"/>
        </w:rPr>
      </w:pPr>
      <w:r w:rsidRPr="002D24F3">
        <w:rPr>
          <w:rFonts w:ascii="Bahnschrift" w:eastAsia="Bahnschrift" w:hAnsi="Bahnschrift" w:cs="Bahnschrift"/>
          <w:sz w:val="20"/>
        </w:rPr>
        <w:t>Podpis Wykonawcy……………………………………………</w:t>
      </w:r>
    </w:p>
    <w:p w14:paraId="6334E27D" w14:textId="77777777" w:rsidR="00121E73" w:rsidRPr="002D24F3" w:rsidRDefault="00121E73">
      <w:pPr>
        <w:rPr>
          <w:rFonts w:ascii="Bahnschrift" w:hAnsi="Bahnschrift"/>
        </w:rPr>
      </w:pPr>
    </w:p>
    <w:sectPr w:rsidR="00121E73" w:rsidRPr="002D24F3" w:rsidSect="002D24F3">
      <w:headerReference w:type="default" r:id="rId8"/>
      <w:footerReference w:type="default" r:id="rId9"/>
      <w:pgSz w:w="11906" w:h="16838"/>
      <w:pgMar w:top="1843" w:right="1417" w:bottom="1417" w:left="1417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55955" w14:textId="77777777" w:rsidR="00E707AB" w:rsidRDefault="007A2112">
      <w:pPr>
        <w:spacing w:before="0" w:line="240" w:lineRule="auto"/>
      </w:pPr>
      <w:r>
        <w:separator/>
      </w:r>
    </w:p>
  </w:endnote>
  <w:endnote w:type="continuationSeparator" w:id="0">
    <w:p w14:paraId="5EDA5064" w14:textId="77777777" w:rsidR="00E707AB" w:rsidRDefault="007A211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06161" w14:textId="77777777" w:rsidR="00121E73" w:rsidRDefault="007A2112">
    <w:pPr>
      <w:tabs>
        <w:tab w:val="center" w:pos="4536"/>
        <w:tab w:val="right" w:pos="9072"/>
      </w:tabs>
      <w:spacing w:line="240" w:lineRule="auto"/>
    </w:pPr>
    <w:r>
      <w:rPr>
        <w:noProof/>
        <w:lang w:eastAsia="pl-PL"/>
      </w:rPr>
      <w:drawing>
        <wp:inline distT="114300" distB="114300" distL="114300" distR="114300" wp14:anchorId="298080EE" wp14:editId="41DF0606">
          <wp:extent cx="5760410" cy="622300"/>
          <wp:effectExtent l="0" t="0" r="0" b="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622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43E50" w14:textId="77777777" w:rsidR="00E707AB" w:rsidRDefault="007A2112">
      <w:pPr>
        <w:spacing w:before="0" w:line="240" w:lineRule="auto"/>
      </w:pPr>
      <w:r>
        <w:separator/>
      </w:r>
    </w:p>
  </w:footnote>
  <w:footnote w:type="continuationSeparator" w:id="0">
    <w:p w14:paraId="34E466A0" w14:textId="77777777" w:rsidR="00E707AB" w:rsidRDefault="007A2112">
      <w:pPr>
        <w:spacing w:before="0" w:line="240" w:lineRule="auto"/>
      </w:pPr>
      <w:r>
        <w:continuationSeparator/>
      </w:r>
    </w:p>
  </w:footnote>
  <w:footnote w:id="1">
    <w:p w14:paraId="23F6ECAC" w14:textId="77777777" w:rsidR="00121E73" w:rsidRPr="00D27C03" w:rsidRDefault="007A2112" w:rsidP="004D6424">
      <w:pPr>
        <w:spacing w:line="240" w:lineRule="auto"/>
        <w:rPr>
          <w:rFonts w:ascii="Bahnschrift" w:hAnsi="Bahnschrift"/>
          <w:sz w:val="18"/>
          <w:szCs w:val="18"/>
        </w:rPr>
      </w:pPr>
      <w:r w:rsidRPr="00D27C03">
        <w:rPr>
          <w:rFonts w:ascii="Bahnschrift" w:hAnsi="Bahnschrift"/>
          <w:vertAlign w:val="superscript"/>
        </w:rPr>
        <w:footnoteRef/>
      </w:r>
      <w:r w:rsidRPr="00D27C03">
        <w:rPr>
          <w:rFonts w:ascii="Bahnschrift" w:hAnsi="Bahnschrift"/>
        </w:rPr>
        <w:t xml:space="preserve"> </w:t>
      </w:r>
      <w:r w:rsidRPr="00D27C03">
        <w:rPr>
          <w:rFonts w:ascii="Bahnschrift" w:hAnsi="Bahnschrift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36ADC4" w14:textId="7A1BA611" w:rsidR="00121E73" w:rsidRDefault="007A2112" w:rsidP="004D6424">
      <w:pPr>
        <w:spacing w:line="240" w:lineRule="auto"/>
        <w:rPr>
          <w:rFonts w:eastAsia="Arial" w:cs="Arial"/>
          <w:color w:val="000000"/>
          <w:sz w:val="20"/>
        </w:rPr>
      </w:pPr>
      <w:r w:rsidRPr="00D27C03">
        <w:rPr>
          <w:rFonts w:ascii="Bahnschrift" w:hAnsi="Bahnschrift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wykonawca treść oświadczenia przekreśla oświadczenie dot. RODO i składa przekreślone wraz z ofertą.</w:t>
      </w:r>
    </w:p>
  </w:footnote>
  <w:footnote w:id="2">
    <w:p w14:paraId="22B5260D" w14:textId="77777777" w:rsidR="00121E7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rFonts w:ascii="Bahnschrift" w:eastAsia="Bahnschrift" w:hAnsi="Bahnschrift" w:cs="Bahnschrift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eastAsia="Arial" w:cs="Arial"/>
          <w:color w:val="000000"/>
          <w:sz w:val="20"/>
        </w:rPr>
        <w:t xml:space="preserve"> </w:t>
      </w:r>
      <w:r>
        <w:rPr>
          <w:rFonts w:ascii="Bahnschrift" w:eastAsia="Bahnschrift" w:hAnsi="Bahnschrift" w:cs="Bahnschrift"/>
          <w:color w:val="000000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817F24" w14:textId="77777777" w:rsidR="00121E73" w:rsidRDefault="007A21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16"/>
          <w:szCs w:val="16"/>
        </w:rPr>
      </w:pPr>
      <w:r>
        <w:rPr>
          <w:rFonts w:ascii="Bahnschrift" w:eastAsia="Bahnschrift" w:hAnsi="Bahnschrift" w:cs="Bahnschrift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74F74751" w14:textId="77777777" w:rsidR="00121E73" w:rsidRDefault="007A21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16"/>
          <w:szCs w:val="16"/>
        </w:rPr>
      </w:pPr>
      <w:bookmarkStart w:id="5" w:name="_heading=h.1fob9te" w:colFirst="0" w:colLast="0"/>
      <w:bookmarkEnd w:id="5"/>
      <w:r>
        <w:rPr>
          <w:rFonts w:ascii="Bahnschrift" w:eastAsia="Bahnschrift" w:hAnsi="Bahnschrift" w:cs="Bahnschrift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D77D3F4" w14:textId="77777777" w:rsidR="00121E73" w:rsidRDefault="007A21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16"/>
          <w:szCs w:val="16"/>
        </w:rPr>
      </w:pPr>
      <w:r>
        <w:rPr>
          <w:rFonts w:ascii="Bahnschrift" w:eastAsia="Bahnschrift" w:hAnsi="Bahnschrift" w:cs="Bahnschrift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90B1647" w14:textId="77777777" w:rsidR="00121E73" w:rsidRDefault="007A2112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ascii="Bahnschrift" w:eastAsia="Bahnschrift" w:hAnsi="Bahnschrift" w:cs="Bahnschrift"/>
          <w:color w:val="000000"/>
          <w:sz w:val="16"/>
          <w:szCs w:val="16"/>
        </w:rPr>
      </w:pPr>
      <w:r>
        <w:rPr>
          <w:rFonts w:ascii="Bahnschrift" w:eastAsia="Bahnschrift" w:hAnsi="Bahnschrift" w:cs="Bahnschrift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09626515" w14:textId="77777777" w:rsidR="00121E73" w:rsidRDefault="007A2112">
      <w:pPr>
        <w:spacing w:before="0" w:line="240" w:lineRule="auto"/>
        <w:jc w:val="both"/>
        <w:rPr>
          <w:rFonts w:ascii="Bahnschrift" w:eastAsia="Bahnschrift" w:hAnsi="Bahnschrift" w:cs="Bahnschrift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Bahnschrift" w:eastAsia="Bahnschrift" w:hAnsi="Bahnschrift" w:cs="Bahnschrift"/>
        </w:rPr>
        <w:t xml:space="preserve"> </w:t>
      </w:r>
      <w:r>
        <w:rPr>
          <w:rFonts w:ascii="Bahnschrift" w:eastAsia="Bahnschrift" w:hAnsi="Bahnschrift" w:cs="Bahnschrift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Bahnschrift" w:eastAsia="Bahnschrift" w:hAnsi="Bahnschrift" w:cs="Bahnschrift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Bahnschrift" w:eastAsia="Bahnschrift" w:hAnsi="Bahnschrift" w:cs="Bahnschrift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Bahnschrift" w:eastAsia="Bahnschrift" w:hAnsi="Bahnschrift" w:cs="Bahnschrift"/>
          <w:color w:val="222222"/>
          <w:sz w:val="16"/>
          <w:szCs w:val="16"/>
        </w:rPr>
        <w:t>Pzp</w:t>
      </w:r>
      <w:proofErr w:type="spellEnd"/>
      <w:r>
        <w:rPr>
          <w:rFonts w:ascii="Bahnschrift" w:eastAsia="Bahnschrift" w:hAnsi="Bahnschrift" w:cs="Bahnschrift"/>
          <w:color w:val="222222"/>
          <w:sz w:val="16"/>
          <w:szCs w:val="16"/>
        </w:rPr>
        <w:t xml:space="preserve"> wyklucza się:</w:t>
      </w:r>
    </w:p>
    <w:p w14:paraId="1ECC8E74" w14:textId="77777777" w:rsidR="00121E73" w:rsidRDefault="007A2112">
      <w:pPr>
        <w:spacing w:before="0" w:line="240" w:lineRule="auto"/>
        <w:jc w:val="both"/>
        <w:rPr>
          <w:rFonts w:ascii="Bahnschrift" w:eastAsia="Bahnschrift" w:hAnsi="Bahnschrift" w:cs="Bahnschrift"/>
          <w:color w:val="222222"/>
          <w:sz w:val="16"/>
          <w:szCs w:val="16"/>
        </w:rPr>
      </w:pPr>
      <w:r>
        <w:rPr>
          <w:rFonts w:ascii="Bahnschrift" w:eastAsia="Bahnschrift" w:hAnsi="Bahnschrift" w:cs="Bahnschrif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81B7FB" w14:textId="77777777" w:rsidR="00121E73" w:rsidRDefault="007A2112">
      <w:pPr>
        <w:spacing w:before="0" w:line="240" w:lineRule="auto"/>
        <w:jc w:val="both"/>
        <w:rPr>
          <w:rFonts w:ascii="Bahnschrift" w:eastAsia="Bahnschrift" w:hAnsi="Bahnschrift" w:cs="Bahnschrift"/>
          <w:color w:val="222222"/>
          <w:sz w:val="16"/>
          <w:szCs w:val="16"/>
        </w:rPr>
      </w:pPr>
      <w:r>
        <w:rPr>
          <w:rFonts w:ascii="Bahnschrift" w:eastAsia="Bahnschrift" w:hAnsi="Bahnschrift" w:cs="Bahnschrift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7BE8BC" w14:textId="77777777" w:rsidR="00121E73" w:rsidRDefault="007A2112">
      <w:pPr>
        <w:spacing w:before="0" w:line="240" w:lineRule="auto"/>
        <w:jc w:val="both"/>
        <w:rPr>
          <w:rFonts w:ascii="Bahnschrift" w:eastAsia="Bahnschrift" w:hAnsi="Bahnschrift" w:cs="Bahnschrift"/>
          <w:sz w:val="16"/>
          <w:szCs w:val="16"/>
        </w:rPr>
      </w:pPr>
      <w:r>
        <w:rPr>
          <w:rFonts w:ascii="Bahnschrift" w:eastAsia="Bahnschrift" w:hAnsi="Bahnschrift" w:cs="Bahnschrif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9C31E4" w14:textId="77777777" w:rsidR="00121E73" w:rsidRDefault="00121E73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rPr>
          <w:rFonts w:eastAsia="Arial" w:cs="Arial"/>
          <w:color w:val="000000"/>
          <w:sz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0DFD5" w14:textId="77777777" w:rsidR="00121E73" w:rsidRDefault="007A2112">
    <w:pPr>
      <w:tabs>
        <w:tab w:val="center" w:pos="4536"/>
        <w:tab w:val="right" w:pos="9072"/>
        <w:tab w:val="left" w:pos="5835"/>
      </w:tabs>
      <w:spacing w:line="240" w:lineRule="auto"/>
      <w:jc w:val="center"/>
      <w:rPr>
        <w:rFonts w:ascii="Bahnschrift" w:eastAsia="Bahnschrift" w:hAnsi="Bahnschrift" w:cs="Bahnschrift"/>
      </w:rPr>
    </w:pPr>
    <w:r>
      <w:rPr>
        <w:noProof/>
        <w:lang w:eastAsia="pl-PL"/>
      </w:rPr>
      <w:drawing>
        <wp:inline distT="114300" distB="114300" distL="114300" distR="114300" wp14:anchorId="31E79ED4" wp14:editId="1DC4FF3D">
          <wp:extent cx="1827847" cy="578818"/>
          <wp:effectExtent l="0" t="0" r="0" b="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7847" cy="5788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CC7DAF3" w14:textId="77777777" w:rsidR="00121E73" w:rsidRDefault="00121E73" w:rsidP="002D24F3">
    <w:pPr>
      <w:tabs>
        <w:tab w:val="center" w:pos="4536"/>
        <w:tab w:val="right" w:pos="9072"/>
        <w:tab w:val="left" w:pos="5835"/>
      </w:tabs>
      <w:spacing w:line="240" w:lineRule="auto"/>
      <w:rPr>
        <w:rFonts w:ascii="Bahnschrift" w:eastAsia="Bahnschrift" w:hAnsi="Bahnschrift" w:cs="Bahnschrif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6316C"/>
    <w:multiLevelType w:val="multilevel"/>
    <w:tmpl w:val="9156FF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44581"/>
    <w:multiLevelType w:val="multilevel"/>
    <w:tmpl w:val="3B0246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A352C"/>
    <w:multiLevelType w:val="multilevel"/>
    <w:tmpl w:val="514AFC2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970F3"/>
    <w:multiLevelType w:val="multilevel"/>
    <w:tmpl w:val="CCD0C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A58DA"/>
    <w:multiLevelType w:val="multilevel"/>
    <w:tmpl w:val="F8A435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 w15:restartNumberingAfterBreak="0">
    <w:nsid w:val="569560A0"/>
    <w:multiLevelType w:val="multilevel"/>
    <w:tmpl w:val="4284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usz Pruszyński">
    <w15:presenceInfo w15:providerId="Windows Live" w15:userId="90fbbc6cbd744e0b"/>
  </w15:person>
  <w15:person w15:author="uzytkownik7">
    <w15:presenceInfo w15:providerId="None" w15:userId="uzytkownik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73"/>
    <w:rsid w:val="00003950"/>
    <w:rsid w:val="000C0D8E"/>
    <w:rsid w:val="00121E73"/>
    <w:rsid w:val="002D24F3"/>
    <w:rsid w:val="004D6424"/>
    <w:rsid w:val="007978A4"/>
    <w:rsid w:val="007A2112"/>
    <w:rsid w:val="007B1424"/>
    <w:rsid w:val="00933C47"/>
    <w:rsid w:val="009411D4"/>
    <w:rsid w:val="00A554B3"/>
    <w:rsid w:val="00B26354"/>
    <w:rsid w:val="00CE1A8E"/>
    <w:rsid w:val="00D27C03"/>
    <w:rsid w:val="00E042F8"/>
    <w:rsid w:val="00E7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CFDD8"/>
  <w15:docId w15:val="{584689F6-958C-489D-BBAE-939AEB42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before="20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3950"/>
    <w:pPr>
      <w:suppressAutoHyphens/>
      <w:spacing w:line="320" w:lineRule="atLeast"/>
    </w:pPr>
    <w:rPr>
      <w:rFonts w:eastAsia="Times New Roman" w:cs="Times New Roman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168"/>
    <w:pPr>
      <w:keepNext/>
      <w:suppressAutoHyphens w:val="0"/>
      <w:spacing w:before="0" w:after="160" w:line="256" w:lineRule="auto"/>
      <w:jc w:val="center"/>
      <w:outlineLvl w:val="0"/>
    </w:pPr>
    <w:rPr>
      <w:rFonts w:ascii="Candara" w:hAnsi="Candara"/>
      <w:b/>
      <w:sz w:val="24"/>
      <w:szCs w:val="2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pPr>
      <w:keepNext/>
      <w:keepLines/>
      <w:spacing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542168"/>
    <w:rPr>
      <w:rFonts w:ascii="Candara" w:eastAsia="Times New Roman" w:hAnsi="Candara" w:cs="Times New Roman"/>
      <w:b/>
      <w:sz w:val="24"/>
    </w:rPr>
  </w:style>
  <w:style w:type="paragraph" w:styleId="Tekstpodstawowy">
    <w:name w:val="Body Text"/>
    <w:basedOn w:val="Normalny"/>
    <w:link w:val="TekstpodstawowyZnak"/>
    <w:semiHidden/>
    <w:rsid w:val="005421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42168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rsid w:val="00542168"/>
    <w:pPr>
      <w:autoSpaceDE w:val="0"/>
      <w:autoSpaceDN w:val="0"/>
      <w:adjustRightInd w:val="0"/>
      <w:spacing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421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2168"/>
    <w:rPr>
      <w:rFonts w:ascii="Arial" w:eastAsia="Times New Roman" w:hAnsi="Arial" w:cs="Times New Roman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542168"/>
    <w:pPr>
      <w:autoSpaceDN w:val="0"/>
      <w:spacing w:before="0" w:after="0" w:line="240" w:lineRule="auto"/>
      <w:ind w:left="360" w:firstLine="360"/>
      <w:textAlignment w:val="baseline"/>
    </w:pPr>
    <w:rPr>
      <w:sz w:val="24"/>
      <w:szCs w:val="24"/>
      <w:lang w:val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42168"/>
    <w:rPr>
      <w:rFonts w:ascii="Arial" w:eastAsia="Times New Roman" w:hAnsi="Arial" w:cs="Times New Roman"/>
      <w:sz w:val="24"/>
      <w:szCs w:val="24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542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216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2168"/>
    <w:rPr>
      <w:rFonts w:ascii="Arial" w:eastAsia="Times New Roman" w:hAnsi="Arial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42168"/>
    <w:pPr>
      <w:suppressAutoHyphens w:val="0"/>
      <w:spacing w:before="0" w:after="160" w:line="25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pkt">
    <w:name w:val="pkt"/>
    <w:basedOn w:val="Normalny"/>
    <w:rsid w:val="00542168"/>
    <w:pPr>
      <w:suppressAutoHyphens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421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16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16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kocowego">
    <w:name w:val="endnote reference"/>
    <w:uiPriority w:val="99"/>
    <w:semiHidden/>
    <w:unhideWhenUsed/>
    <w:rsid w:val="005421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16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168"/>
    <w:rPr>
      <w:rFonts w:ascii="Arial" w:eastAsia="Times New Roman" w:hAnsi="Arial" w:cs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216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168"/>
    <w:rPr>
      <w:rFonts w:ascii="Arial" w:eastAsia="Times New Roman" w:hAnsi="Arial" w:cs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168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168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16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C7A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C7A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qEDYx1enzrEIm70HKqQp8qIVsw==">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1474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Koronkiewicz</dc:creator>
  <cp:lastModifiedBy>uzytkownik7</cp:lastModifiedBy>
  <cp:revision>5</cp:revision>
  <dcterms:created xsi:type="dcterms:W3CDTF">2024-09-26T11:03:00Z</dcterms:created>
  <dcterms:modified xsi:type="dcterms:W3CDTF">2024-12-23T13:54:00Z</dcterms:modified>
</cp:coreProperties>
</file>