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8EB" w:rsidRPr="00D215ED" w:rsidRDefault="006928EB" w:rsidP="006928EB">
      <w:pPr>
        <w:suppressAutoHyphens/>
        <w:autoSpaceDE w:val="0"/>
        <w:spacing w:after="120" w:line="240" w:lineRule="auto"/>
        <w:ind w:left="7080" w:firstLine="708"/>
        <w:jc w:val="center"/>
        <w:rPr>
          <w:rFonts w:ascii="Segoe UI" w:eastAsia="Times New Roman" w:hAnsi="Segoe UI" w:cs="Segoe UI"/>
          <w:sz w:val="20"/>
          <w:szCs w:val="20"/>
          <w:lang w:eastAsia="ar-SA"/>
        </w:rPr>
      </w:pPr>
    </w:p>
    <w:p w:rsidR="00671628" w:rsidRPr="00D215ED" w:rsidRDefault="00671628" w:rsidP="00671628">
      <w:pPr>
        <w:suppressAutoHyphens/>
        <w:autoSpaceDE w:val="0"/>
        <w:spacing w:after="120" w:line="240" w:lineRule="auto"/>
        <w:jc w:val="center"/>
        <w:rPr>
          <w:rFonts w:ascii="Segoe UI" w:eastAsia="Times New Roman" w:hAnsi="Segoe UI" w:cs="Segoe UI"/>
          <w:b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b/>
          <w:sz w:val="20"/>
          <w:szCs w:val="20"/>
          <w:lang w:eastAsia="ar-SA"/>
        </w:rPr>
        <w:t>Umowa Nr ………..</w:t>
      </w:r>
    </w:p>
    <w:p w:rsidR="007C1159" w:rsidRPr="00D215ED" w:rsidRDefault="007C1159" w:rsidP="00671628">
      <w:pPr>
        <w:suppressAutoHyphens/>
        <w:autoSpaceDE w:val="0"/>
        <w:spacing w:after="120" w:line="240" w:lineRule="auto"/>
        <w:jc w:val="center"/>
        <w:rPr>
          <w:rFonts w:ascii="Segoe UI" w:eastAsia="Times New Roman" w:hAnsi="Segoe UI" w:cs="Segoe UI"/>
          <w:b/>
          <w:sz w:val="20"/>
          <w:szCs w:val="20"/>
          <w:lang w:eastAsia="ar-SA"/>
        </w:rPr>
      </w:pPr>
    </w:p>
    <w:p w:rsidR="00932382" w:rsidRPr="00932382" w:rsidRDefault="00932382" w:rsidP="00932382">
      <w:pPr>
        <w:suppressAutoHyphens/>
        <w:autoSpaceDE w:val="0"/>
        <w:spacing w:after="120" w:line="240" w:lineRule="auto"/>
        <w:jc w:val="both"/>
        <w:rPr>
          <w:rFonts w:ascii="Segoe UI" w:hAnsi="Segoe UI" w:cs="Segoe UI"/>
          <w:sz w:val="20"/>
          <w:szCs w:val="20"/>
          <w:lang w:eastAsia="ar-SA"/>
        </w:rPr>
      </w:pPr>
      <w:r>
        <w:rPr>
          <w:rFonts w:ascii="Segoe UI" w:hAnsi="Segoe UI" w:cs="Segoe UI"/>
          <w:sz w:val="20"/>
          <w:szCs w:val="20"/>
          <w:lang w:eastAsia="ar-SA"/>
        </w:rPr>
        <w:t>zawarta w dniu …………… …… 2024</w:t>
      </w:r>
      <w:r w:rsidR="00C31651" w:rsidRPr="00C31651">
        <w:rPr>
          <w:rFonts w:ascii="Segoe UI" w:hAnsi="Segoe UI" w:cs="Segoe UI"/>
          <w:sz w:val="20"/>
          <w:szCs w:val="20"/>
          <w:lang w:eastAsia="ar-SA"/>
        </w:rPr>
        <w:t xml:space="preserve"> r. w Malechowie, pomiędzy: </w:t>
      </w:r>
    </w:p>
    <w:p w:rsidR="00932382" w:rsidRPr="00932382" w:rsidRDefault="00932382" w:rsidP="00932382">
      <w:pPr>
        <w:suppressAutoHyphens/>
        <w:autoSpaceDE w:val="0"/>
        <w:spacing w:after="120" w:line="240" w:lineRule="auto"/>
        <w:jc w:val="both"/>
        <w:rPr>
          <w:rFonts w:ascii="Segoe UI" w:hAnsi="Segoe UI" w:cs="Segoe UI"/>
          <w:sz w:val="20"/>
          <w:szCs w:val="20"/>
          <w:lang w:eastAsia="ar-SA"/>
        </w:rPr>
      </w:pPr>
      <w:r>
        <w:rPr>
          <w:rFonts w:ascii="Segoe UI" w:hAnsi="Segoe UI" w:cs="Segoe UI"/>
          <w:sz w:val="20"/>
          <w:szCs w:val="20"/>
          <w:lang w:eastAsia="ar-SA"/>
        </w:rPr>
        <w:t>Gminą Malechowo</w:t>
      </w:r>
      <w:r w:rsidRPr="00932382">
        <w:rPr>
          <w:rFonts w:ascii="Segoe UI" w:hAnsi="Segoe UI" w:cs="Segoe UI"/>
          <w:sz w:val="20"/>
          <w:szCs w:val="20"/>
          <w:lang w:eastAsia="ar-SA"/>
        </w:rPr>
        <w:t xml:space="preserve"> </w:t>
      </w:r>
      <w:r w:rsidR="007D3C6D">
        <w:rPr>
          <w:rFonts w:ascii="Segoe UI" w:hAnsi="Segoe UI" w:cs="Segoe UI"/>
          <w:sz w:val="20"/>
          <w:szCs w:val="20"/>
          <w:lang w:eastAsia="ar-SA"/>
        </w:rPr>
        <w:t>–</w:t>
      </w:r>
      <w:r w:rsidRPr="00932382">
        <w:rPr>
          <w:rFonts w:ascii="Segoe UI" w:hAnsi="Segoe UI" w:cs="Segoe UI"/>
          <w:sz w:val="20"/>
          <w:szCs w:val="20"/>
          <w:lang w:eastAsia="ar-SA"/>
        </w:rPr>
        <w:t xml:space="preserve"> </w:t>
      </w:r>
      <w:r w:rsidR="007D3C6D">
        <w:rPr>
          <w:rFonts w:ascii="Segoe UI" w:hAnsi="Segoe UI" w:cs="Segoe UI"/>
          <w:sz w:val="20"/>
          <w:szCs w:val="20"/>
          <w:lang w:eastAsia="ar-SA"/>
        </w:rPr>
        <w:t xml:space="preserve">odpowiednio dla poszczególnych części </w:t>
      </w:r>
      <w:r w:rsidR="00110501">
        <w:rPr>
          <w:rFonts w:ascii="Segoe UI" w:hAnsi="Segoe UI" w:cs="Segoe UI"/>
          <w:sz w:val="20"/>
          <w:szCs w:val="20"/>
          <w:lang w:eastAsia="ar-SA"/>
        </w:rPr>
        <w:t>np.</w:t>
      </w:r>
      <w:r w:rsidR="00110501" w:rsidRPr="00932382">
        <w:rPr>
          <w:rFonts w:ascii="Segoe UI" w:hAnsi="Segoe UI" w:cs="Segoe UI"/>
          <w:sz w:val="20"/>
          <w:szCs w:val="20"/>
          <w:lang w:eastAsia="ar-SA"/>
        </w:rPr>
        <w:t xml:space="preserve"> Szkoła</w:t>
      </w:r>
      <w:r w:rsidRPr="00932382">
        <w:rPr>
          <w:rFonts w:ascii="Segoe UI" w:hAnsi="Segoe UI" w:cs="Segoe UI"/>
          <w:sz w:val="20"/>
          <w:szCs w:val="20"/>
          <w:lang w:eastAsia="ar-SA"/>
        </w:rPr>
        <w:t xml:space="preserve"> Podstawowa </w:t>
      </w:r>
      <w:r>
        <w:rPr>
          <w:rFonts w:ascii="Segoe UI" w:hAnsi="Segoe UI" w:cs="Segoe UI"/>
          <w:sz w:val="20"/>
          <w:szCs w:val="20"/>
          <w:lang w:eastAsia="ar-SA"/>
        </w:rPr>
        <w:t>w Lejkowie, 76-142</w:t>
      </w:r>
      <w:r w:rsidRPr="00932382">
        <w:rPr>
          <w:rFonts w:ascii="Segoe UI" w:hAnsi="Segoe UI" w:cs="Segoe UI"/>
          <w:sz w:val="20"/>
          <w:szCs w:val="20"/>
          <w:lang w:eastAsia="ar-SA"/>
        </w:rPr>
        <w:t xml:space="preserve"> </w:t>
      </w:r>
      <w:r>
        <w:rPr>
          <w:rFonts w:ascii="Segoe UI" w:hAnsi="Segoe UI" w:cs="Segoe UI"/>
          <w:sz w:val="20"/>
          <w:szCs w:val="20"/>
          <w:lang w:eastAsia="ar-SA"/>
        </w:rPr>
        <w:t>Malechowo</w:t>
      </w:r>
      <w:r w:rsidRPr="00932382">
        <w:rPr>
          <w:rFonts w:ascii="Segoe UI" w:hAnsi="Segoe UI" w:cs="Segoe UI"/>
          <w:sz w:val="20"/>
          <w:szCs w:val="20"/>
          <w:lang w:eastAsia="ar-SA"/>
        </w:rPr>
        <w:t xml:space="preserve">, </w:t>
      </w:r>
      <w:r>
        <w:rPr>
          <w:rFonts w:ascii="Segoe UI" w:hAnsi="Segoe UI" w:cs="Segoe UI"/>
          <w:sz w:val="20"/>
          <w:szCs w:val="20"/>
          <w:lang w:eastAsia="ar-SA"/>
        </w:rPr>
        <w:t>Lejkowo 11</w:t>
      </w:r>
      <w:r w:rsidRPr="00932382">
        <w:rPr>
          <w:rFonts w:ascii="Segoe UI" w:hAnsi="Segoe UI" w:cs="Segoe UI"/>
          <w:sz w:val="20"/>
          <w:szCs w:val="20"/>
          <w:lang w:eastAsia="ar-SA"/>
        </w:rPr>
        <w:t>,</w:t>
      </w:r>
    </w:p>
    <w:p w:rsidR="00932382" w:rsidRPr="00932382" w:rsidRDefault="00110501" w:rsidP="00932382">
      <w:pPr>
        <w:suppressAutoHyphens/>
        <w:autoSpaceDE w:val="0"/>
        <w:spacing w:after="120" w:line="240" w:lineRule="auto"/>
        <w:jc w:val="both"/>
        <w:rPr>
          <w:rFonts w:ascii="Segoe UI" w:hAnsi="Segoe UI" w:cs="Segoe UI"/>
          <w:sz w:val="20"/>
          <w:szCs w:val="20"/>
          <w:lang w:eastAsia="ar-SA"/>
        </w:rPr>
      </w:pPr>
      <w:r>
        <w:rPr>
          <w:rFonts w:ascii="Segoe UI" w:hAnsi="Segoe UI" w:cs="Segoe UI"/>
          <w:sz w:val="20"/>
          <w:szCs w:val="20"/>
          <w:lang w:eastAsia="ar-SA"/>
        </w:rPr>
        <w:t>NIP ………, reprezentowaną</w:t>
      </w:r>
      <w:r w:rsidR="00932382" w:rsidRPr="00932382">
        <w:rPr>
          <w:rFonts w:ascii="Segoe UI" w:hAnsi="Segoe UI" w:cs="Segoe UI"/>
          <w:sz w:val="20"/>
          <w:szCs w:val="20"/>
          <w:lang w:eastAsia="ar-SA"/>
        </w:rPr>
        <w:t xml:space="preserve"> przez: </w:t>
      </w:r>
      <w:r w:rsidR="00932382">
        <w:rPr>
          <w:rFonts w:ascii="Segoe UI" w:hAnsi="Segoe UI" w:cs="Segoe UI"/>
          <w:sz w:val="20"/>
          <w:szCs w:val="20"/>
          <w:lang w:eastAsia="ar-SA"/>
        </w:rPr>
        <w:t>Mirosławę Turczyn</w:t>
      </w:r>
      <w:r w:rsidR="00932382" w:rsidRPr="00932382">
        <w:rPr>
          <w:rFonts w:ascii="Segoe UI" w:hAnsi="Segoe UI" w:cs="Segoe UI"/>
          <w:sz w:val="20"/>
          <w:szCs w:val="20"/>
          <w:lang w:eastAsia="ar-SA"/>
        </w:rPr>
        <w:t xml:space="preserve"> –Dyrektora Szkoły Podstawowej </w:t>
      </w:r>
    </w:p>
    <w:p w:rsidR="00932382" w:rsidRPr="00932382" w:rsidRDefault="00932382" w:rsidP="00932382">
      <w:pPr>
        <w:suppressAutoHyphens/>
        <w:autoSpaceDE w:val="0"/>
        <w:spacing w:after="120" w:line="240" w:lineRule="auto"/>
        <w:jc w:val="both"/>
        <w:rPr>
          <w:rFonts w:ascii="Segoe UI" w:hAnsi="Segoe UI" w:cs="Segoe UI"/>
          <w:sz w:val="20"/>
          <w:szCs w:val="20"/>
          <w:lang w:eastAsia="ar-SA"/>
        </w:rPr>
      </w:pPr>
      <w:r w:rsidRPr="00932382">
        <w:rPr>
          <w:rFonts w:ascii="Segoe UI" w:hAnsi="Segoe UI" w:cs="Segoe UI"/>
          <w:sz w:val="20"/>
          <w:szCs w:val="20"/>
          <w:lang w:eastAsia="ar-SA"/>
        </w:rPr>
        <w:t>zwaną dalej ZAMAWIAJĄCYM,</w:t>
      </w:r>
    </w:p>
    <w:p w:rsidR="00932382" w:rsidRPr="00932382" w:rsidRDefault="00932382" w:rsidP="00932382">
      <w:pPr>
        <w:suppressAutoHyphens/>
        <w:autoSpaceDE w:val="0"/>
        <w:spacing w:after="120" w:line="240" w:lineRule="auto"/>
        <w:jc w:val="both"/>
        <w:rPr>
          <w:rFonts w:ascii="Segoe UI" w:hAnsi="Segoe UI" w:cs="Segoe UI"/>
          <w:sz w:val="20"/>
          <w:szCs w:val="20"/>
          <w:lang w:eastAsia="ar-SA"/>
        </w:rPr>
      </w:pPr>
      <w:r w:rsidRPr="00932382">
        <w:rPr>
          <w:rFonts w:ascii="Segoe UI" w:hAnsi="Segoe UI" w:cs="Segoe UI"/>
          <w:sz w:val="20"/>
          <w:szCs w:val="20"/>
          <w:lang w:eastAsia="ar-SA"/>
        </w:rPr>
        <w:t>a</w:t>
      </w:r>
    </w:p>
    <w:p w:rsidR="00C31651" w:rsidRPr="00C31651" w:rsidRDefault="00932382" w:rsidP="00932382">
      <w:pPr>
        <w:suppressAutoHyphens/>
        <w:autoSpaceDE w:val="0"/>
        <w:spacing w:after="120" w:line="240" w:lineRule="auto"/>
        <w:jc w:val="both"/>
        <w:rPr>
          <w:rFonts w:ascii="Segoe UI" w:hAnsi="Segoe UI" w:cs="Segoe UI"/>
          <w:sz w:val="20"/>
          <w:szCs w:val="20"/>
          <w:lang w:eastAsia="ar-SA"/>
        </w:rPr>
      </w:pPr>
      <w:r w:rsidRPr="00932382">
        <w:rPr>
          <w:rFonts w:ascii="Segoe UI" w:hAnsi="Segoe UI" w:cs="Segoe UI"/>
          <w:sz w:val="20"/>
          <w:szCs w:val="20"/>
          <w:lang w:eastAsia="ar-SA"/>
        </w:rPr>
        <w:t>.....................................................................................................................,</w:t>
      </w:r>
    </w:p>
    <w:p w:rsidR="00C31651" w:rsidRDefault="00C31651" w:rsidP="00CD603F">
      <w:pPr>
        <w:suppressAutoHyphens/>
        <w:autoSpaceDE w:val="0"/>
        <w:spacing w:after="120" w:line="240" w:lineRule="auto"/>
        <w:jc w:val="both"/>
        <w:rPr>
          <w:rFonts w:ascii="Segoe UI" w:hAnsi="Segoe UI" w:cs="Segoe UI"/>
          <w:sz w:val="20"/>
          <w:szCs w:val="20"/>
          <w:lang w:eastAsia="ar-SA"/>
        </w:rPr>
      </w:pPr>
    </w:p>
    <w:p w:rsidR="00CD603F" w:rsidRPr="00C31651" w:rsidRDefault="00CD603F" w:rsidP="00CD603F">
      <w:pPr>
        <w:suppressAutoHyphens/>
        <w:autoSpaceDE w:val="0"/>
        <w:spacing w:after="120" w:line="240" w:lineRule="auto"/>
        <w:jc w:val="both"/>
        <w:rPr>
          <w:rFonts w:ascii="Segoe UI" w:hAnsi="Segoe UI" w:cs="Segoe UI"/>
          <w:sz w:val="20"/>
          <w:szCs w:val="20"/>
          <w:lang w:eastAsia="ar-SA"/>
        </w:rPr>
      </w:pPr>
      <w:r w:rsidRPr="00CD603F">
        <w:rPr>
          <w:rFonts w:ascii="Segoe UI" w:hAnsi="Segoe UI" w:cs="Segoe UI"/>
          <w:sz w:val="20"/>
          <w:szCs w:val="20"/>
          <w:lang w:eastAsia="ar-SA"/>
        </w:rPr>
        <w:t>reprezentowanym przez:</w:t>
      </w:r>
      <w:r w:rsidR="003152BC">
        <w:rPr>
          <w:rFonts w:ascii="Segoe UI" w:hAnsi="Segoe UI" w:cs="Segoe UI"/>
          <w:sz w:val="20"/>
          <w:szCs w:val="20"/>
          <w:lang w:eastAsia="ar-SA"/>
        </w:rPr>
        <w:t xml:space="preserve"> </w:t>
      </w:r>
      <w:r w:rsidR="00932382">
        <w:rPr>
          <w:rFonts w:ascii="Segoe UI" w:hAnsi="Segoe UI" w:cs="Segoe UI"/>
          <w:sz w:val="20"/>
          <w:szCs w:val="20"/>
          <w:lang w:eastAsia="ar-SA"/>
        </w:rPr>
        <w:t>………………………………………………….</w:t>
      </w:r>
    </w:p>
    <w:p w:rsidR="00C31651" w:rsidRDefault="00C31651" w:rsidP="00C31651">
      <w:pPr>
        <w:suppressAutoHyphens/>
        <w:autoSpaceDE w:val="0"/>
        <w:spacing w:after="120" w:line="240" w:lineRule="auto"/>
        <w:jc w:val="both"/>
        <w:rPr>
          <w:rFonts w:ascii="Segoe UI" w:hAnsi="Segoe UI" w:cs="Segoe UI"/>
          <w:sz w:val="20"/>
          <w:szCs w:val="20"/>
          <w:lang w:eastAsia="ar-SA"/>
        </w:rPr>
      </w:pPr>
      <w:r w:rsidRPr="00C31651">
        <w:rPr>
          <w:rFonts w:ascii="Segoe UI" w:hAnsi="Segoe UI" w:cs="Segoe UI"/>
          <w:sz w:val="20"/>
          <w:szCs w:val="20"/>
          <w:lang w:eastAsia="ar-SA"/>
        </w:rPr>
        <w:t>zwanym w treści umowy Wykonawcą.</w:t>
      </w:r>
    </w:p>
    <w:p w:rsidR="00671628" w:rsidRPr="00D215ED" w:rsidRDefault="00C31651" w:rsidP="00377780">
      <w:pPr>
        <w:suppressAutoHyphens/>
        <w:autoSpaceDE w:val="0"/>
        <w:spacing w:after="120" w:line="240" w:lineRule="auto"/>
        <w:ind w:firstLine="708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31651">
        <w:rPr>
          <w:rFonts w:ascii="Segoe UI" w:hAnsi="Segoe UI" w:cs="Segoe UI"/>
          <w:sz w:val="20"/>
          <w:szCs w:val="20"/>
          <w:lang w:eastAsia="ar-SA"/>
        </w:rPr>
        <w:t xml:space="preserve">Umowa niniejsza została zawarta </w:t>
      </w:r>
      <w:r w:rsidR="00110501" w:rsidRPr="00C31651">
        <w:rPr>
          <w:rFonts w:ascii="Segoe UI" w:hAnsi="Segoe UI" w:cs="Segoe UI"/>
          <w:sz w:val="20"/>
          <w:szCs w:val="20"/>
          <w:lang w:eastAsia="ar-SA"/>
        </w:rPr>
        <w:t xml:space="preserve">w </w:t>
      </w:r>
      <w:r w:rsidR="00110501" w:rsidRPr="00932382">
        <w:rPr>
          <w:rFonts w:ascii="Segoe UI" w:hAnsi="Segoe UI" w:cs="Segoe UI"/>
          <w:sz w:val="20"/>
          <w:szCs w:val="20"/>
          <w:lang w:eastAsia="ar-SA"/>
        </w:rPr>
        <w:t>rezultacie</w:t>
      </w:r>
      <w:r w:rsidR="00932382" w:rsidRPr="00932382">
        <w:rPr>
          <w:rFonts w:ascii="Segoe UI" w:hAnsi="Segoe UI" w:cs="Segoe UI"/>
          <w:sz w:val="20"/>
          <w:szCs w:val="20"/>
          <w:lang w:eastAsia="ar-SA"/>
        </w:rPr>
        <w:t xml:space="preserve"> dokonania przez </w:t>
      </w:r>
      <w:r w:rsidR="00932382" w:rsidRPr="00377780">
        <w:rPr>
          <w:rFonts w:ascii="Segoe UI" w:hAnsi="Segoe UI" w:cs="Segoe UI"/>
          <w:b/>
          <w:sz w:val="20"/>
          <w:szCs w:val="20"/>
          <w:lang w:eastAsia="ar-SA"/>
        </w:rPr>
        <w:t>Zamawiającego</w:t>
      </w:r>
      <w:r w:rsidR="00932382" w:rsidRPr="00932382">
        <w:rPr>
          <w:rFonts w:ascii="Segoe UI" w:hAnsi="Segoe UI" w:cs="Segoe UI"/>
          <w:sz w:val="20"/>
          <w:szCs w:val="20"/>
          <w:lang w:eastAsia="ar-SA"/>
        </w:rPr>
        <w:t>, wyboru oferty Wykonawcy w postępowaniu o udzielenie zamówienia publicznego zgodnie z art. 275 pkt 1 art. 431 ustawy z dnia 11 września 2019 r. Prawo zamówień publicznych (dalej: ustawa)</w:t>
      </w:r>
      <w:r w:rsidR="007D3C6D">
        <w:rPr>
          <w:rFonts w:ascii="Segoe UI" w:hAnsi="Segoe UI" w:cs="Segoe UI"/>
          <w:sz w:val="20"/>
          <w:szCs w:val="20"/>
          <w:lang w:eastAsia="ar-SA"/>
        </w:rPr>
        <w:t xml:space="preserve"> oraz </w:t>
      </w:r>
      <w:r w:rsidR="00377780">
        <w:rPr>
          <w:rFonts w:ascii="Segoe UI" w:hAnsi="Segoe UI" w:cs="Segoe UI"/>
          <w:sz w:val="20"/>
          <w:szCs w:val="20"/>
          <w:lang w:eastAsia="ar-SA"/>
        </w:rPr>
        <w:t>Wytycznymi dotyczącymi</w:t>
      </w:r>
      <w:r w:rsidR="00377780" w:rsidRPr="00377780">
        <w:rPr>
          <w:rFonts w:ascii="Segoe UI" w:hAnsi="Segoe UI" w:cs="Segoe UI"/>
          <w:sz w:val="20"/>
          <w:szCs w:val="20"/>
          <w:lang w:eastAsia="ar-SA"/>
        </w:rPr>
        <w:t xml:space="preserve"> realizacji projektów z udziałem środków Europejskiego</w:t>
      </w:r>
      <w:r w:rsidR="00377780">
        <w:rPr>
          <w:rFonts w:ascii="Segoe UI" w:hAnsi="Segoe UI" w:cs="Segoe UI"/>
          <w:sz w:val="20"/>
          <w:szCs w:val="20"/>
          <w:lang w:eastAsia="ar-SA"/>
        </w:rPr>
        <w:t xml:space="preserve"> </w:t>
      </w:r>
      <w:r w:rsidR="00377780" w:rsidRPr="00377780">
        <w:rPr>
          <w:rFonts w:ascii="Segoe UI" w:hAnsi="Segoe UI" w:cs="Segoe UI"/>
          <w:sz w:val="20"/>
          <w:szCs w:val="20"/>
          <w:lang w:eastAsia="ar-SA"/>
        </w:rPr>
        <w:t>Funduszu Społecznego Plus w regionalnych programach na lata 2021–2027</w:t>
      </w:r>
      <w:r w:rsidR="00377780">
        <w:rPr>
          <w:rFonts w:ascii="Segoe UI" w:hAnsi="Segoe UI" w:cs="Segoe UI"/>
          <w:sz w:val="20"/>
          <w:szCs w:val="20"/>
          <w:lang w:eastAsia="ar-SA"/>
        </w:rPr>
        <w:t>(</w:t>
      </w:r>
      <w:r w:rsidR="00377780" w:rsidRPr="00377780">
        <w:rPr>
          <w:rFonts w:ascii="Segoe UI" w:hAnsi="Segoe UI" w:cs="Segoe UI"/>
          <w:sz w:val="20"/>
          <w:szCs w:val="20"/>
          <w:lang w:eastAsia="ar-SA"/>
        </w:rPr>
        <w:t>MFiPR/2021-2027/16(2)</w:t>
      </w:r>
      <w:r w:rsidR="00377780">
        <w:rPr>
          <w:rFonts w:ascii="Segoe UI" w:hAnsi="Segoe UI" w:cs="Segoe UI"/>
          <w:sz w:val="20"/>
          <w:szCs w:val="20"/>
          <w:lang w:eastAsia="ar-SA"/>
        </w:rPr>
        <w:t>:</w:t>
      </w:r>
    </w:p>
    <w:p w:rsidR="00671628" w:rsidRPr="00D215ED" w:rsidRDefault="00787F6D" w:rsidP="00671628">
      <w:pPr>
        <w:suppressAutoHyphens/>
        <w:autoSpaceDE w:val="0"/>
        <w:spacing w:after="120" w:line="240" w:lineRule="auto"/>
        <w:jc w:val="center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>§ 1</w:t>
      </w:r>
    </w:p>
    <w:p w:rsidR="000E4FE7" w:rsidRDefault="00F327F0" w:rsidP="00110501">
      <w:pPr>
        <w:spacing w:after="120" w:line="240" w:lineRule="auto"/>
        <w:jc w:val="both"/>
        <w:rPr>
          <w:rFonts w:ascii="Segoe UI" w:hAnsi="Segoe UI" w:cs="Segoe UI"/>
          <w:sz w:val="20"/>
          <w:szCs w:val="20"/>
        </w:rPr>
      </w:pPr>
      <w:r w:rsidRPr="000E4FE7">
        <w:rPr>
          <w:rFonts w:ascii="Segoe UI" w:hAnsi="Segoe UI" w:cs="Segoe UI"/>
          <w:sz w:val="20"/>
          <w:szCs w:val="20"/>
        </w:rPr>
        <w:t xml:space="preserve">W ramach realizacji projektu: </w:t>
      </w:r>
      <w:r w:rsidR="007D3C6D" w:rsidRPr="007D3C6D">
        <w:rPr>
          <w:rFonts w:ascii="Segoe UI" w:hAnsi="Segoe UI" w:cs="Segoe UI"/>
          <w:sz w:val="20"/>
          <w:szCs w:val="20"/>
        </w:rPr>
        <w:t>W Szkołach Gminy Malechowo można uczyć się inaczej- współfinansowanego ze środków Europejskiego Funduszu Społecznego Plus (EFS+) w ramach programu Fundusze Europejskie dla Pomorza Zachodniego 2021-2027 (FEPZ 2021-2027).</w:t>
      </w:r>
      <w:r w:rsidRPr="000E4FE7">
        <w:rPr>
          <w:rFonts w:ascii="Segoe UI" w:hAnsi="Segoe UI" w:cs="Segoe UI"/>
          <w:sz w:val="20"/>
          <w:szCs w:val="20"/>
        </w:rPr>
        <w:t xml:space="preserve">, </w:t>
      </w:r>
      <w:r w:rsidR="00671628" w:rsidRPr="000E4FE7">
        <w:rPr>
          <w:rFonts w:ascii="Segoe UI" w:eastAsia="Times New Roman" w:hAnsi="Segoe UI" w:cs="Segoe UI"/>
          <w:sz w:val="20"/>
          <w:szCs w:val="20"/>
          <w:lang w:eastAsia="ar-SA"/>
        </w:rPr>
        <w:t xml:space="preserve">Zamawiający zleca, a </w:t>
      </w:r>
      <w:r w:rsidR="00671628" w:rsidRPr="00377780">
        <w:rPr>
          <w:rFonts w:ascii="Segoe UI" w:eastAsia="Times New Roman" w:hAnsi="Segoe UI" w:cs="Segoe UI"/>
          <w:b/>
          <w:sz w:val="20"/>
          <w:szCs w:val="20"/>
          <w:lang w:eastAsia="ar-SA"/>
        </w:rPr>
        <w:t>Wykonawc</w:t>
      </w:r>
      <w:r w:rsidR="00671628" w:rsidRPr="000E4FE7">
        <w:rPr>
          <w:rFonts w:ascii="Segoe UI" w:eastAsia="Times New Roman" w:hAnsi="Segoe UI" w:cs="Segoe UI"/>
          <w:sz w:val="20"/>
          <w:szCs w:val="20"/>
          <w:lang w:eastAsia="ar-SA"/>
        </w:rPr>
        <w:t xml:space="preserve">a przyjmuje do </w:t>
      </w:r>
      <w:r w:rsidRPr="000E4FE7">
        <w:rPr>
          <w:rFonts w:ascii="Segoe UI" w:eastAsia="Times New Roman" w:hAnsi="Segoe UI" w:cs="Segoe UI"/>
          <w:sz w:val="20"/>
          <w:szCs w:val="20"/>
          <w:lang w:eastAsia="ar-SA"/>
        </w:rPr>
        <w:t xml:space="preserve">realizacji zamówienie związane </w:t>
      </w:r>
      <w:r w:rsidR="00671628" w:rsidRPr="000E4FE7">
        <w:rPr>
          <w:rFonts w:ascii="Segoe UI" w:eastAsia="Times New Roman" w:hAnsi="Segoe UI" w:cs="Segoe UI"/>
          <w:sz w:val="20"/>
          <w:szCs w:val="20"/>
          <w:lang w:eastAsia="ar-SA"/>
        </w:rPr>
        <w:t>z realizacją zadania pn.</w:t>
      </w:r>
      <w:bookmarkStart w:id="0" w:name="_Hlk15852051"/>
      <w:r w:rsidR="007D3C6D" w:rsidRPr="007D3C6D">
        <w:t xml:space="preserve"> </w:t>
      </w:r>
      <w:r w:rsidR="007D3C6D" w:rsidRPr="007D3C6D">
        <w:rPr>
          <w:rFonts w:ascii="Segoe UI" w:hAnsi="Segoe UI" w:cs="Segoe UI"/>
          <w:sz w:val="20"/>
          <w:szCs w:val="20"/>
        </w:rPr>
        <w:t>Zakup i dostawa pomocy dydaktycznych dla szkół uczestniczących w projekcie</w:t>
      </w:r>
      <w:r w:rsidR="00ED6AA3">
        <w:rPr>
          <w:rFonts w:ascii="Segoe UI" w:hAnsi="Segoe UI" w:cs="Segoe UI"/>
          <w:sz w:val="20"/>
          <w:szCs w:val="20"/>
        </w:rPr>
        <w:t>-odpowiednio dla każdej ze szkół</w:t>
      </w:r>
    </w:p>
    <w:bookmarkEnd w:id="0"/>
    <w:p w:rsidR="007D3C6D" w:rsidRDefault="00110501" w:rsidP="00110501">
      <w:pPr>
        <w:pStyle w:val="Tytu"/>
        <w:spacing w:after="120"/>
        <w:ind w:left="720" w:hanging="436"/>
        <w:jc w:val="both"/>
        <w:rPr>
          <w:rFonts w:ascii="Segoe UI" w:hAnsi="Segoe UI" w:cs="Segoe UI"/>
          <w:b w:val="0"/>
          <w:sz w:val="20"/>
        </w:rPr>
      </w:pPr>
      <w:r>
        <w:rPr>
          <w:rFonts w:ascii="Segoe UI" w:hAnsi="Segoe UI" w:cs="Segoe UI"/>
          <w:b w:val="0"/>
          <w:sz w:val="20"/>
        </w:rPr>
        <w:t xml:space="preserve">Część 1: </w:t>
      </w:r>
      <w:r w:rsidR="007D3C6D" w:rsidRPr="007D3C6D">
        <w:rPr>
          <w:rFonts w:ascii="Segoe UI" w:hAnsi="Segoe UI" w:cs="Segoe UI"/>
          <w:b w:val="0"/>
          <w:sz w:val="20"/>
        </w:rPr>
        <w:t>Pomoce do " Interaktywna ścieżka zielonej edukacji" dla Szkoły Podstawowej Zespołu Szkół w Ostrowcu</w:t>
      </w:r>
    </w:p>
    <w:p w:rsidR="00712967" w:rsidRDefault="002D4A55" w:rsidP="00110501">
      <w:pPr>
        <w:pStyle w:val="Tytu"/>
        <w:spacing w:after="120"/>
        <w:ind w:left="720" w:hanging="436"/>
        <w:jc w:val="both"/>
        <w:rPr>
          <w:rFonts w:ascii="Segoe UI" w:hAnsi="Segoe UI" w:cs="Segoe UI"/>
          <w:b w:val="0"/>
          <w:sz w:val="20"/>
        </w:rPr>
      </w:pPr>
      <w:r>
        <w:rPr>
          <w:rFonts w:ascii="Segoe UI" w:hAnsi="Segoe UI" w:cs="Segoe UI"/>
          <w:b w:val="0"/>
          <w:sz w:val="20"/>
        </w:rPr>
        <w:t xml:space="preserve">Część 2: </w:t>
      </w:r>
    </w:p>
    <w:p w:rsidR="007D3C6D" w:rsidRDefault="007D3C6D" w:rsidP="00110501">
      <w:pPr>
        <w:pStyle w:val="Tytu"/>
        <w:spacing w:after="120"/>
        <w:ind w:left="720" w:hanging="436"/>
        <w:jc w:val="both"/>
        <w:rPr>
          <w:rFonts w:ascii="Segoe UI" w:hAnsi="Segoe UI" w:cs="Segoe UI"/>
          <w:b w:val="0"/>
          <w:sz w:val="20"/>
        </w:rPr>
      </w:pPr>
      <w:r w:rsidRPr="007D3C6D">
        <w:rPr>
          <w:rFonts w:ascii="Segoe UI" w:hAnsi="Segoe UI" w:cs="Segoe UI"/>
          <w:b w:val="0"/>
          <w:sz w:val="20"/>
        </w:rPr>
        <w:t>nr 2.1 – Pomoce dydaktyczne, Gry dydaktyczne i edukacyjne dla ZS Ostrowiec</w:t>
      </w:r>
    </w:p>
    <w:p w:rsidR="007D3C6D" w:rsidRDefault="007D3C6D" w:rsidP="00110501">
      <w:pPr>
        <w:pStyle w:val="Tytu"/>
        <w:spacing w:after="120"/>
        <w:ind w:left="720" w:hanging="436"/>
        <w:jc w:val="both"/>
        <w:rPr>
          <w:rFonts w:ascii="Segoe UI" w:hAnsi="Segoe UI" w:cs="Segoe UI"/>
          <w:b w:val="0"/>
          <w:sz w:val="20"/>
        </w:rPr>
      </w:pPr>
      <w:r w:rsidRPr="007D3C6D">
        <w:rPr>
          <w:rFonts w:ascii="Segoe UI" w:hAnsi="Segoe UI" w:cs="Segoe UI"/>
          <w:b w:val="0"/>
          <w:sz w:val="20"/>
        </w:rPr>
        <w:t>nr 2.2 – Pomoce dydaktyczne, Gry dydaktyczne i edukacyjne dla SP Niemica</w:t>
      </w:r>
    </w:p>
    <w:p w:rsidR="007D3C6D" w:rsidRDefault="007D3C6D" w:rsidP="00110501">
      <w:pPr>
        <w:pStyle w:val="Tytu"/>
        <w:spacing w:after="120"/>
        <w:ind w:left="720" w:hanging="436"/>
        <w:jc w:val="both"/>
        <w:rPr>
          <w:rFonts w:ascii="Segoe UI" w:hAnsi="Segoe UI" w:cs="Segoe UI"/>
          <w:b w:val="0"/>
          <w:sz w:val="20"/>
        </w:rPr>
      </w:pPr>
      <w:r w:rsidRPr="007D3C6D">
        <w:rPr>
          <w:rFonts w:ascii="Segoe UI" w:hAnsi="Segoe UI" w:cs="Segoe UI"/>
          <w:b w:val="0"/>
          <w:sz w:val="20"/>
        </w:rPr>
        <w:t>nr 2.3 – Pomoce dydaktyczne, Gry dydaktyczne i edukacyjne dla ZSP Malechowo w tym do gimnastyki korekcyjnej i arteterapii</w:t>
      </w:r>
    </w:p>
    <w:p w:rsidR="007D3C6D" w:rsidRDefault="007D3C6D" w:rsidP="00110501">
      <w:pPr>
        <w:pStyle w:val="Tytu"/>
        <w:spacing w:after="120"/>
        <w:ind w:left="720" w:hanging="436"/>
        <w:jc w:val="both"/>
        <w:rPr>
          <w:rFonts w:ascii="Segoe UI" w:hAnsi="Segoe UI" w:cs="Segoe UI"/>
          <w:b w:val="0"/>
          <w:sz w:val="20"/>
        </w:rPr>
      </w:pPr>
      <w:r w:rsidRPr="007D3C6D">
        <w:rPr>
          <w:rFonts w:ascii="Segoe UI" w:hAnsi="Segoe UI" w:cs="Segoe UI"/>
          <w:b w:val="0"/>
          <w:sz w:val="20"/>
        </w:rPr>
        <w:t xml:space="preserve">nr 2.4 – Pomoce </w:t>
      </w:r>
      <w:r w:rsidR="00110501" w:rsidRPr="007D3C6D">
        <w:rPr>
          <w:rFonts w:ascii="Segoe UI" w:hAnsi="Segoe UI" w:cs="Segoe UI"/>
          <w:b w:val="0"/>
          <w:sz w:val="20"/>
        </w:rPr>
        <w:t>dydaktyczne, Gry</w:t>
      </w:r>
      <w:r w:rsidRPr="007D3C6D">
        <w:rPr>
          <w:rFonts w:ascii="Segoe UI" w:hAnsi="Segoe UI" w:cs="Segoe UI"/>
          <w:b w:val="0"/>
          <w:sz w:val="20"/>
        </w:rPr>
        <w:t xml:space="preserve"> dydaktyczne i edukacyjne dla SP Lejkowo</w:t>
      </w:r>
    </w:p>
    <w:p w:rsidR="00712967" w:rsidRPr="00D215ED" w:rsidRDefault="00712967" w:rsidP="00110501">
      <w:pPr>
        <w:pStyle w:val="Akapitzlist"/>
        <w:spacing w:line="240" w:lineRule="auto"/>
        <w:jc w:val="both"/>
        <w:rPr>
          <w:rFonts w:ascii="Segoe UI" w:hAnsi="Segoe UI" w:cs="Segoe UI"/>
          <w:sz w:val="20"/>
          <w:szCs w:val="20"/>
        </w:rPr>
      </w:pPr>
    </w:p>
    <w:p w:rsidR="00671628" w:rsidRPr="00D215ED" w:rsidRDefault="00671628" w:rsidP="00110501">
      <w:pPr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2. Szczegółowy zakres zamówienia określony został w </w:t>
      </w:r>
      <w:r w:rsidR="005F22CC">
        <w:rPr>
          <w:rFonts w:ascii="Segoe UI" w:eastAsia="Times New Roman" w:hAnsi="Segoe UI" w:cs="Segoe UI"/>
          <w:sz w:val="20"/>
          <w:szCs w:val="20"/>
          <w:lang w:eastAsia="ar-SA"/>
        </w:rPr>
        <w:t xml:space="preserve">Załączniku </w:t>
      </w:r>
      <w:r w:rsidR="00FF657E">
        <w:rPr>
          <w:rFonts w:ascii="Segoe UI" w:eastAsia="Times New Roman" w:hAnsi="Segoe UI" w:cs="Segoe UI"/>
          <w:sz w:val="20"/>
          <w:szCs w:val="20"/>
          <w:lang w:eastAsia="ar-SA"/>
        </w:rPr>
        <w:t xml:space="preserve">– </w:t>
      </w:r>
      <w:r w:rsidR="007D3C6D">
        <w:rPr>
          <w:rFonts w:ascii="Segoe UI" w:eastAsia="Times New Roman" w:hAnsi="Segoe UI" w:cs="Segoe UI"/>
          <w:sz w:val="20"/>
          <w:szCs w:val="20"/>
          <w:lang w:eastAsia="ar-SA"/>
        </w:rPr>
        <w:t>Opis Przedmiotu zamówienia</w:t>
      </w:r>
      <w:r w:rsidR="00FF657E">
        <w:rPr>
          <w:rFonts w:ascii="Segoe UI" w:eastAsia="Times New Roman" w:hAnsi="Segoe UI" w:cs="Segoe UI"/>
          <w:sz w:val="20"/>
          <w:szCs w:val="20"/>
          <w:lang w:eastAsia="ar-SA"/>
        </w:rPr>
        <w:t>.</w:t>
      </w:r>
    </w:p>
    <w:p w:rsidR="00671628" w:rsidRPr="00D215ED" w:rsidRDefault="00671628" w:rsidP="00110501">
      <w:pPr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3. Przedmiot umowy zostanie wykonany z materiałów dostarczonych w całości przez </w:t>
      </w:r>
      <w:r w:rsidRPr="00377780">
        <w:rPr>
          <w:rFonts w:ascii="Segoe UI" w:eastAsia="Times New Roman" w:hAnsi="Segoe UI" w:cs="Segoe UI"/>
          <w:b/>
          <w:sz w:val="20"/>
          <w:szCs w:val="20"/>
          <w:lang w:eastAsia="ar-SA"/>
        </w:rPr>
        <w:t>Wykonawcę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, które będą posiadać odpowiednie certyfikaty i deklaracje zgodności w zakresie obowiązujących przepisów, </w:t>
      </w:r>
      <w:r w:rsidR="00944C09" w:rsidRPr="00D215ED">
        <w:rPr>
          <w:rFonts w:ascii="Segoe UI" w:eastAsia="Times New Roman" w:hAnsi="Segoe UI" w:cs="Segoe UI"/>
          <w:sz w:val="20"/>
          <w:szCs w:val="20"/>
          <w:lang w:eastAsia="ar-SA"/>
        </w:rPr>
        <w:t>materiały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będą oznaczone znakiem bezpieczeństwa zgodnie z obowiązującymi przepisami. </w:t>
      </w:r>
    </w:p>
    <w:p w:rsidR="00222A6C" w:rsidRDefault="00222A6C" w:rsidP="00671628">
      <w:pPr>
        <w:suppressAutoHyphens/>
        <w:autoSpaceDE w:val="0"/>
        <w:spacing w:after="120" w:line="240" w:lineRule="auto"/>
        <w:jc w:val="center"/>
        <w:rPr>
          <w:rFonts w:ascii="Segoe UI" w:eastAsia="Times New Roman" w:hAnsi="Segoe UI" w:cs="Segoe UI"/>
          <w:sz w:val="20"/>
          <w:szCs w:val="20"/>
          <w:lang w:eastAsia="ar-SA"/>
        </w:rPr>
      </w:pPr>
    </w:p>
    <w:p w:rsidR="00222A6C" w:rsidRDefault="00222A6C" w:rsidP="00671628">
      <w:pPr>
        <w:suppressAutoHyphens/>
        <w:autoSpaceDE w:val="0"/>
        <w:spacing w:after="120" w:line="240" w:lineRule="auto"/>
        <w:jc w:val="center"/>
        <w:rPr>
          <w:rFonts w:ascii="Segoe UI" w:eastAsia="Times New Roman" w:hAnsi="Segoe UI" w:cs="Segoe UI"/>
          <w:sz w:val="20"/>
          <w:szCs w:val="20"/>
          <w:lang w:eastAsia="ar-SA"/>
        </w:rPr>
      </w:pPr>
    </w:p>
    <w:p w:rsidR="00671628" w:rsidRPr="00D215ED" w:rsidRDefault="00787F6D" w:rsidP="00671628">
      <w:pPr>
        <w:suppressAutoHyphens/>
        <w:autoSpaceDE w:val="0"/>
        <w:spacing w:after="120" w:line="240" w:lineRule="auto"/>
        <w:jc w:val="center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lastRenderedPageBreak/>
        <w:t>§ 2</w:t>
      </w:r>
    </w:p>
    <w:p w:rsidR="00C31651" w:rsidRDefault="00671628" w:rsidP="00110501">
      <w:pPr>
        <w:tabs>
          <w:tab w:val="left" w:pos="360"/>
        </w:tabs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1. </w:t>
      </w:r>
      <w:r w:rsidR="00C31651" w:rsidRPr="00C31651">
        <w:rPr>
          <w:rFonts w:ascii="Segoe UI" w:eastAsia="Times New Roman" w:hAnsi="Segoe UI" w:cs="Segoe UI"/>
          <w:sz w:val="20"/>
          <w:szCs w:val="20"/>
          <w:lang w:eastAsia="ar-SA"/>
        </w:rPr>
        <w:tab/>
      </w:r>
      <w:r w:rsidR="00C31651" w:rsidRPr="00377780">
        <w:rPr>
          <w:rFonts w:ascii="Segoe UI" w:eastAsia="Times New Roman" w:hAnsi="Segoe UI" w:cs="Segoe UI"/>
          <w:b/>
          <w:sz w:val="20"/>
          <w:szCs w:val="20"/>
          <w:lang w:eastAsia="ar-SA"/>
        </w:rPr>
        <w:t>Wykonawc</w:t>
      </w:r>
      <w:r w:rsidR="00C31651"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a zobowiązuje się do dostarczenia przedmiotu dostawy, zwanego dalej „towarem”, zgodnie z ofertą z dnia </w:t>
      </w:r>
      <w:r w:rsidR="007D3C6D">
        <w:rPr>
          <w:rFonts w:ascii="Segoe UI" w:eastAsia="Times New Roman" w:hAnsi="Segoe UI" w:cs="Segoe UI"/>
          <w:sz w:val="20"/>
          <w:szCs w:val="20"/>
          <w:lang w:eastAsia="ar-SA"/>
        </w:rPr>
        <w:t>…………</w:t>
      </w:r>
      <w:r w:rsidR="00546727">
        <w:rPr>
          <w:rFonts w:ascii="Segoe UI" w:eastAsia="Times New Roman" w:hAnsi="Segoe UI" w:cs="Segoe UI"/>
          <w:sz w:val="20"/>
          <w:szCs w:val="20"/>
          <w:lang w:eastAsia="ar-SA"/>
        </w:rPr>
        <w:t xml:space="preserve"> w terminie 14</w:t>
      </w:r>
      <w:r w:rsidR="00C31651"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dni od dnia podpisania umowy</w:t>
      </w:r>
      <w:r w:rsidR="008F4856">
        <w:rPr>
          <w:rFonts w:ascii="Segoe UI" w:eastAsia="Times New Roman" w:hAnsi="Segoe UI" w:cs="Segoe UI"/>
          <w:sz w:val="20"/>
          <w:szCs w:val="20"/>
          <w:lang w:eastAsia="ar-SA"/>
        </w:rPr>
        <w:t xml:space="preserve"> z podziałem dostawy na </w:t>
      </w:r>
      <w:r w:rsidR="00546727">
        <w:rPr>
          <w:rFonts w:ascii="Segoe UI" w:eastAsia="Times New Roman" w:hAnsi="Segoe UI" w:cs="Segoe UI"/>
          <w:sz w:val="20"/>
          <w:szCs w:val="20"/>
          <w:lang w:eastAsia="ar-SA"/>
        </w:rPr>
        <w:t>cztery</w:t>
      </w:r>
      <w:r w:rsidR="008F4856">
        <w:rPr>
          <w:rFonts w:ascii="Segoe UI" w:eastAsia="Times New Roman" w:hAnsi="Segoe UI" w:cs="Segoe UI"/>
          <w:sz w:val="20"/>
          <w:szCs w:val="20"/>
          <w:lang w:eastAsia="ar-SA"/>
        </w:rPr>
        <w:t xml:space="preserve"> szkoły i zgodnie z wykazem dostarczonym przez Zamawiającego</w:t>
      </w:r>
      <w:r w:rsidR="00C31651" w:rsidRPr="00C31651">
        <w:rPr>
          <w:rFonts w:ascii="Segoe UI" w:eastAsia="Times New Roman" w:hAnsi="Segoe UI" w:cs="Segoe UI"/>
          <w:sz w:val="20"/>
          <w:szCs w:val="20"/>
          <w:lang w:eastAsia="ar-SA"/>
        </w:rPr>
        <w:t>.</w:t>
      </w:r>
    </w:p>
    <w:p w:rsidR="00671628" w:rsidRDefault="00671628" w:rsidP="00110501">
      <w:pPr>
        <w:tabs>
          <w:tab w:val="left" w:pos="360"/>
        </w:tabs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2. Miejsce dostawy: </w:t>
      </w:r>
    </w:p>
    <w:p w:rsidR="00780D06" w:rsidRDefault="00CB73CB" w:rsidP="00110501">
      <w:pPr>
        <w:tabs>
          <w:tab w:val="left" w:pos="360"/>
        </w:tabs>
        <w:spacing w:line="240" w:lineRule="auto"/>
        <w:jc w:val="both"/>
        <w:rPr>
          <w:rFonts w:ascii="Trebuchet MS" w:hAnsi="Trebuchet MS"/>
          <w:color w:val="333333"/>
          <w:sz w:val="18"/>
          <w:szCs w:val="18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 xml:space="preserve">1) </w:t>
      </w:r>
      <w:r>
        <w:rPr>
          <w:rFonts w:ascii="Trebuchet MS" w:hAnsi="Trebuchet MS"/>
          <w:color w:val="333333"/>
          <w:sz w:val="18"/>
          <w:szCs w:val="18"/>
        </w:rPr>
        <w:t>Zespół Szkół im. Mikołaja Kopernika Ostrowiec 61</w:t>
      </w:r>
    </w:p>
    <w:p w:rsidR="00CB73CB" w:rsidRDefault="00780D06" w:rsidP="00110501">
      <w:pPr>
        <w:tabs>
          <w:tab w:val="left" w:pos="360"/>
        </w:tabs>
        <w:spacing w:line="240" w:lineRule="auto"/>
        <w:jc w:val="both"/>
        <w:rPr>
          <w:rFonts w:ascii="Trebuchet MS" w:hAnsi="Trebuchet MS"/>
          <w:color w:val="333333"/>
          <w:sz w:val="18"/>
          <w:szCs w:val="18"/>
        </w:rPr>
      </w:pPr>
      <w:r>
        <w:rPr>
          <w:rFonts w:ascii="Trebuchet MS" w:hAnsi="Trebuchet MS"/>
          <w:color w:val="333333"/>
          <w:sz w:val="18"/>
          <w:szCs w:val="18"/>
        </w:rPr>
        <w:t xml:space="preserve">2) Szkoła Podstawowa im. Noblistów Polskich w Niemicy, </w:t>
      </w:r>
      <w:r w:rsidR="00110501">
        <w:rPr>
          <w:rFonts w:ascii="Trebuchet MS" w:hAnsi="Trebuchet MS"/>
          <w:color w:val="333333"/>
          <w:sz w:val="18"/>
          <w:szCs w:val="18"/>
        </w:rPr>
        <w:t xml:space="preserve">Niemica 31, 76-142 </w:t>
      </w:r>
      <w:r>
        <w:rPr>
          <w:rFonts w:ascii="Trebuchet MS" w:hAnsi="Trebuchet MS"/>
          <w:color w:val="333333"/>
          <w:sz w:val="18"/>
          <w:szCs w:val="18"/>
        </w:rPr>
        <w:t xml:space="preserve">Malechowo </w:t>
      </w:r>
    </w:p>
    <w:p w:rsidR="00546727" w:rsidRDefault="00110501" w:rsidP="00110501">
      <w:pPr>
        <w:tabs>
          <w:tab w:val="left" w:pos="360"/>
        </w:tabs>
        <w:spacing w:line="240" w:lineRule="auto"/>
        <w:jc w:val="both"/>
        <w:rPr>
          <w:rFonts w:ascii="Trebuchet MS" w:hAnsi="Trebuchet MS"/>
          <w:color w:val="333333"/>
          <w:sz w:val="18"/>
          <w:szCs w:val="18"/>
        </w:rPr>
      </w:pPr>
      <w:r>
        <w:rPr>
          <w:rFonts w:ascii="Trebuchet MS" w:hAnsi="Trebuchet MS"/>
          <w:color w:val="333333"/>
          <w:sz w:val="18"/>
          <w:szCs w:val="18"/>
        </w:rPr>
        <w:t>3) Zespół</w:t>
      </w:r>
      <w:r w:rsidR="00546727">
        <w:rPr>
          <w:rFonts w:ascii="Trebuchet MS" w:hAnsi="Trebuchet MS"/>
          <w:color w:val="333333"/>
          <w:sz w:val="18"/>
          <w:szCs w:val="18"/>
        </w:rPr>
        <w:t xml:space="preserve"> Szkolno Przedszkolny w </w:t>
      </w:r>
      <w:r>
        <w:rPr>
          <w:rFonts w:ascii="Trebuchet MS" w:hAnsi="Trebuchet MS"/>
          <w:color w:val="333333"/>
          <w:sz w:val="18"/>
          <w:szCs w:val="18"/>
        </w:rPr>
        <w:t>Malechowie, Malechowo</w:t>
      </w:r>
      <w:r w:rsidR="00546727">
        <w:rPr>
          <w:rFonts w:ascii="Trebuchet MS" w:hAnsi="Trebuchet MS"/>
          <w:color w:val="333333"/>
          <w:sz w:val="18"/>
          <w:szCs w:val="18"/>
        </w:rPr>
        <w:t xml:space="preserve"> 65 B</w:t>
      </w:r>
      <w:r>
        <w:rPr>
          <w:rFonts w:ascii="Trebuchet MS" w:hAnsi="Trebuchet MS"/>
          <w:color w:val="333333"/>
          <w:sz w:val="18"/>
          <w:szCs w:val="18"/>
        </w:rPr>
        <w:t>, 76-142 Malechowo</w:t>
      </w:r>
    </w:p>
    <w:p w:rsidR="00546727" w:rsidRPr="00780D06" w:rsidRDefault="00110501" w:rsidP="00110501">
      <w:pPr>
        <w:tabs>
          <w:tab w:val="left" w:pos="360"/>
        </w:tabs>
        <w:spacing w:line="240" w:lineRule="auto"/>
        <w:jc w:val="both"/>
        <w:rPr>
          <w:rFonts w:ascii="Trebuchet MS" w:hAnsi="Trebuchet MS"/>
          <w:color w:val="333333"/>
          <w:sz w:val="18"/>
          <w:szCs w:val="18"/>
        </w:rPr>
      </w:pPr>
      <w:r>
        <w:rPr>
          <w:rFonts w:ascii="Trebuchet MS" w:hAnsi="Trebuchet MS"/>
          <w:color w:val="333333"/>
          <w:sz w:val="18"/>
          <w:szCs w:val="18"/>
        </w:rPr>
        <w:t>4) Szkoła</w:t>
      </w:r>
      <w:r w:rsidR="00546727">
        <w:rPr>
          <w:rFonts w:ascii="Trebuchet MS" w:hAnsi="Trebuchet MS"/>
          <w:color w:val="333333"/>
          <w:sz w:val="18"/>
          <w:szCs w:val="18"/>
        </w:rPr>
        <w:t xml:space="preserve"> Podstawowa </w:t>
      </w:r>
      <w:r>
        <w:rPr>
          <w:rFonts w:ascii="Trebuchet MS" w:hAnsi="Trebuchet MS"/>
          <w:color w:val="333333"/>
          <w:sz w:val="18"/>
          <w:szCs w:val="18"/>
        </w:rPr>
        <w:t>im.</w:t>
      </w:r>
      <w:r w:rsidR="00546727">
        <w:rPr>
          <w:rFonts w:ascii="Trebuchet MS" w:hAnsi="Trebuchet MS"/>
          <w:color w:val="333333"/>
          <w:sz w:val="18"/>
          <w:szCs w:val="18"/>
        </w:rPr>
        <w:t xml:space="preserve">Kazimierza Górskiego w </w:t>
      </w:r>
      <w:r>
        <w:rPr>
          <w:rFonts w:ascii="Trebuchet MS" w:hAnsi="Trebuchet MS"/>
          <w:color w:val="333333"/>
          <w:sz w:val="18"/>
          <w:szCs w:val="18"/>
        </w:rPr>
        <w:t>Lejkowie, Lejkowo</w:t>
      </w:r>
      <w:r w:rsidR="00546727">
        <w:rPr>
          <w:rFonts w:ascii="Trebuchet MS" w:hAnsi="Trebuchet MS"/>
          <w:color w:val="333333"/>
          <w:sz w:val="18"/>
          <w:szCs w:val="18"/>
        </w:rPr>
        <w:t xml:space="preserve"> 11, 76-142 Malechowo</w:t>
      </w:r>
    </w:p>
    <w:p w:rsidR="00944C09" w:rsidRPr="00D215ED" w:rsidRDefault="00944C09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3. </w:t>
      </w:r>
      <w:r w:rsidRPr="00377780">
        <w:rPr>
          <w:rFonts w:ascii="Segoe UI" w:eastAsia="Times New Roman" w:hAnsi="Segoe UI" w:cs="Segoe UI"/>
          <w:b/>
          <w:sz w:val="20"/>
          <w:szCs w:val="20"/>
          <w:lang w:eastAsia="ar-SA"/>
        </w:rPr>
        <w:t>Wykonawca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zobowiązuje się wnieść przedmiot </w:t>
      </w:r>
      <w:r w:rsidR="005F22CC">
        <w:rPr>
          <w:rFonts w:ascii="Segoe UI" w:eastAsia="Times New Roman" w:hAnsi="Segoe UI" w:cs="Segoe UI"/>
          <w:sz w:val="20"/>
          <w:szCs w:val="20"/>
          <w:lang w:eastAsia="ar-SA"/>
        </w:rPr>
        <w:t>umowy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do pomieszczeń wskazanych przez 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>D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yrektora </w:t>
      </w:r>
      <w:r w:rsidR="002D4A55">
        <w:rPr>
          <w:rFonts w:ascii="Segoe UI" w:eastAsia="Times New Roman" w:hAnsi="Segoe UI" w:cs="Segoe UI"/>
          <w:sz w:val="20"/>
          <w:szCs w:val="20"/>
          <w:lang w:eastAsia="ar-SA"/>
        </w:rPr>
        <w:t>szkoły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lub osobę przez niego upoważnioną.  </w:t>
      </w:r>
    </w:p>
    <w:p w:rsidR="00671628" w:rsidRPr="00D215ED" w:rsidRDefault="00671628" w:rsidP="00671628">
      <w:pPr>
        <w:autoSpaceDE w:val="0"/>
        <w:jc w:val="center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br/>
      </w:r>
      <w:r w:rsidR="00787F6D" w:rsidRPr="00D215ED">
        <w:rPr>
          <w:rFonts w:ascii="Segoe UI" w:eastAsia="Times New Roman" w:hAnsi="Segoe UI" w:cs="Segoe UI"/>
          <w:sz w:val="20"/>
          <w:szCs w:val="20"/>
          <w:lang w:eastAsia="ar-SA"/>
        </w:rPr>
        <w:t>§ 3</w:t>
      </w:r>
    </w:p>
    <w:p w:rsidR="00712967" w:rsidRPr="00D215ED" w:rsidRDefault="00671628" w:rsidP="00671628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1. 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Strony ustalają, że za wykonanie przedmiotu umowy </w:t>
      </w:r>
      <w:r w:rsidR="00712967" w:rsidRPr="00377780">
        <w:rPr>
          <w:rFonts w:ascii="Segoe UI" w:eastAsia="Times New Roman" w:hAnsi="Segoe UI" w:cs="Segoe UI"/>
          <w:b/>
          <w:sz w:val="20"/>
          <w:szCs w:val="20"/>
          <w:lang w:eastAsia="ar-SA"/>
        </w:rPr>
        <w:t>Zamawiający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zapłaci wynagrodzenie ustalone na podstawie oferty na kwotę: </w:t>
      </w:r>
    </w:p>
    <w:p w:rsidR="002D4A55" w:rsidRDefault="00C31651" w:rsidP="002D4A55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a</w:t>
      </w:r>
      <w:r w:rsidR="008F37BE">
        <w:rPr>
          <w:rFonts w:ascii="Segoe UI" w:eastAsia="Times New Roman" w:hAnsi="Segoe UI" w:cs="Segoe UI"/>
          <w:sz w:val="20"/>
          <w:szCs w:val="20"/>
          <w:lang w:eastAsia="ar-SA"/>
        </w:rPr>
        <w:t xml:space="preserve">) </w:t>
      </w:r>
      <w:r w:rsidR="00110501" w:rsidRPr="002D4A55">
        <w:rPr>
          <w:rFonts w:ascii="Segoe UI" w:eastAsia="Times New Roman" w:hAnsi="Segoe UI" w:cs="Segoe UI"/>
          <w:sz w:val="20"/>
          <w:szCs w:val="20"/>
          <w:lang w:eastAsia="ar-SA"/>
        </w:rPr>
        <w:t>Część 1.</w:t>
      </w:r>
      <w:r w:rsidR="002D4A55" w:rsidRPr="00C31651">
        <w:rPr>
          <w:rFonts w:ascii="Segoe UI" w:eastAsia="Times New Roman" w:hAnsi="Segoe UI" w:cs="Segoe UI"/>
          <w:sz w:val="20"/>
          <w:szCs w:val="20"/>
          <w:lang w:eastAsia="ar-SA"/>
        </w:rPr>
        <w:t>Cena brutto łącznie za zadanie wynosi:</w:t>
      </w:r>
      <w:r w:rsidR="000A3D87">
        <w:rPr>
          <w:rFonts w:ascii="Segoe UI" w:eastAsia="Times New Roman" w:hAnsi="Segoe UI" w:cs="Segoe UI"/>
          <w:sz w:val="20"/>
          <w:szCs w:val="20"/>
          <w:lang w:eastAsia="ar-SA"/>
        </w:rPr>
        <w:t xml:space="preserve"> </w:t>
      </w:r>
      <w:r w:rsidR="00546727">
        <w:rPr>
          <w:rFonts w:ascii="Segoe UI" w:eastAsia="Times New Roman" w:hAnsi="Segoe UI" w:cs="Segoe UI"/>
          <w:b/>
          <w:sz w:val="20"/>
          <w:szCs w:val="20"/>
          <w:lang w:eastAsia="ar-SA"/>
        </w:rPr>
        <w:t>…………</w:t>
      </w:r>
      <w:r w:rsidR="002D4A55" w:rsidRPr="000A3D87">
        <w:rPr>
          <w:rFonts w:ascii="Segoe UI" w:eastAsia="Times New Roman" w:hAnsi="Segoe UI" w:cs="Segoe UI"/>
          <w:b/>
          <w:sz w:val="20"/>
          <w:szCs w:val="20"/>
          <w:lang w:eastAsia="ar-SA"/>
        </w:rPr>
        <w:t xml:space="preserve"> zł</w:t>
      </w:r>
      <w:r w:rsidR="002D4A55">
        <w:rPr>
          <w:rFonts w:ascii="Segoe UI" w:eastAsia="Times New Roman" w:hAnsi="Segoe UI" w:cs="Segoe UI"/>
          <w:sz w:val="20"/>
          <w:szCs w:val="20"/>
          <w:lang w:eastAsia="ar-SA"/>
        </w:rPr>
        <w:t>.</w:t>
      </w:r>
      <w:r w:rsidR="002D4A55"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(słownie: </w:t>
      </w:r>
      <w:r w:rsidR="00546727">
        <w:rPr>
          <w:rFonts w:ascii="Segoe UI" w:eastAsia="Times New Roman" w:hAnsi="Segoe UI" w:cs="Segoe UI"/>
          <w:sz w:val="20"/>
          <w:szCs w:val="20"/>
          <w:lang w:eastAsia="ar-SA"/>
        </w:rPr>
        <w:t>……………………………………………………………………………..</w:t>
      </w:r>
      <w:r w:rsidR="002D4A55">
        <w:rPr>
          <w:rFonts w:ascii="Segoe UI" w:eastAsia="Times New Roman" w:hAnsi="Segoe UI" w:cs="Segoe UI"/>
          <w:sz w:val="20"/>
          <w:szCs w:val="20"/>
          <w:lang w:eastAsia="ar-SA"/>
        </w:rPr>
        <w:t xml:space="preserve"> złoty</w:t>
      </w:r>
      <w:r w:rsidR="002D4A55"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00/100 groszy)</w:t>
      </w:r>
    </w:p>
    <w:p w:rsidR="00546727" w:rsidRDefault="00546727" w:rsidP="002D4A55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b)</w:t>
      </w:r>
      <w:r w:rsidRPr="00546727">
        <w:rPr>
          <w:rFonts w:ascii="Segoe UI" w:eastAsia="Times New Roman" w:hAnsi="Segoe UI" w:cs="Segoe UI"/>
          <w:sz w:val="20"/>
          <w:szCs w:val="20"/>
          <w:lang w:eastAsia="ar-SA"/>
        </w:rPr>
        <w:t xml:space="preserve"> </w:t>
      </w:r>
      <w:r w:rsidRPr="002D4A55">
        <w:rPr>
          <w:rFonts w:ascii="Segoe UI" w:eastAsia="Times New Roman" w:hAnsi="Segoe UI" w:cs="Segoe UI"/>
          <w:sz w:val="20"/>
          <w:szCs w:val="20"/>
          <w:lang w:eastAsia="ar-SA"/>
        </w:rPr>
        <w:t xml:space="preserve">Część 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>2.</w:t>
      </w:r>
      <w:r w:rsidRPr="002D4A55">
        <w:rPr>
          <w:rFonts w:ascii="Segoe UI" w:eastAsia="Times New Roman" w:hAnsi="Segoe UI" w:cs="Segoe UI"/>
          <w:sz w:val="20"/>
          <w:szCs w:val="20"/>
          <w:lang w:eastAsia="ar-SA"/>
        </w:rPr>
        <w:t>1 :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>.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>Cena brutto łącznie za zadanie wynosi: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 xml:space="preserve"> </w:t>
      </w:r>
      <w:r>
        <w:rPr>
          <w:rFonts w:ascii="Segoe UI" w:eastAsia="Times New Roman" w:hAnsi="Segoe UI" w:cs="Segoe UI"/>
          <w:b/>
          <w:sz w:val="20"/>
          <w:szCs w:val="20"/>
          <w:lang w:eastAsia="ar-SA"/>
        </w:rPr>
        <w:t>…………</w:t>
      </w:r>
      <w:r w:rsidRPr="000A3D87">
        <w:rPr>
          <w:rFonts w:ascii="Segoe UI" w:eastAsia="Times New Roman" w:hAnsi="Segoe UI" w:cs="Segoe UI"/>
          <w:b/>
          <w:sz w:val="20"/>
          <w:szCs w:val="20"/>
          <w:lang w:eastAsia="ar-SA"/>
        </w:rPr>
        <w:t xml:space="preserve"> zł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>.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(słownie: 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>…………………………………………………………………………….. złoty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00/100 groszy</w:t>
      </w:r>
    </w:p>
    <w:p w:rsidR="00546727" w:rsidRDefault="00546727" w:rsidP="002D4A55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c)</w:t>
      </w:r>
      <w:r w:rsidRPr="00546727">
        <w:rPr>
          <w:rFonts w:ascii="Segoe UI" w:eastAsia="Times New Roman" w:hAnsi="Segoe UI" w:cs="Segoe UI"/>
          <w:sz w:val="20"/>
          <w:szCs w:val="20"/>
          <w:lang w:eastAsia="ar-SA"/>
        </w:rPr>
        <w:t xml:space="preserve"> 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>Część 2.2</w:t>
      </w:r>
      <w:r w:rsidRPr="002D4A55">
        <w:rPr>
          <w:rFonts w:ascii="Segoe UI" w:eastAsia="Times New Roman" w:hAnsi="Segoe UI" w:cs="Segoe UI"/>
          <w:sz w:val="20"/>
          <w:szCs w:val="20"/>
          <w:lang w:eastAsia="ar-SA"/>
        </w:rPr>
        <w:t xml:space="preserve"> :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>.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>Cena brutto łącznie za zadanie wynosi: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 xml:space="preserve"> </w:t>
      </w:r>
      <w:r>
        <w:rPr>
          <w:rFonts w:ascii="Segoe UI" w:eastAsia="Times New Roman" w:hAnsi="Segoe UI" w:cs="Segoe UI"/>
          <w:b/>
          <w:sz w:val="20"/>
          <w:szCs w:val="20"/>
          <w:lang w:eastAsia="ar-SA"/>
        </w:rPr>
        <w:t>…………</w:t>
      </w:r>
      <w:r w:rsidRPr="000A3D87">
        <w:rPr>
          <w:rFonts w:ascii="Segoe UI" w:eastAsia="Times New Roman" w:hAnsi="Segoe UI" w:cs="Segoe UI"/>
          <w:b/>
          <w:sz w:val="20"/>
          <w:szCs w:val="20"/>
          <w:lang w:eastAsia="ar-SA"/>
        </w:rPr>
        <w:t xml:space="preserve"> zł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>.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(słownie: 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>…………………………………………………………………………….. złoty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00/100 groszy</w:t>
      </w:r>
    </w:p>
    <w:p w:rsidR="00546727" w:rsidRDefault="00546727" w:rsidP="002D4A55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d)</w:t>
      </w:r>
      <w:r w:rsidRPr="00546727">
        <w:rPr>
          <w:rFonts w:ascii="Segoe UI" w:eastAsia="Times New Roman" w:hAnsi="Segoe UI" w:cs="Segoe UI"/>
          <w:sz w:val="20"/>
          <w:szCs w:val="20"/>
          <w:lang w:eastAsia="ar-SA"/>
        </w:rPr>
        <w:t xml:space="preserve"> 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>Część 2.3</w:t>
      </w:r>
      <w:r w:rsidRPr="002D4A55">
        <w:rPr>
          <w:rFonts w:ascii="Segoe UI" w:eastAsia="Times New Roman" w:hAnsi="Segoe UI" w:cs="Segoe UI"/>
          <w:sz w:val="20"/>
          <w:szCs w:val="20"/>
          <w:lang w:eastAsia="ar-SA"/>
        </w:rPr>
        <w:t xml:space="preserve"> :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>.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>Cena brutto łącznie za zadanie wynosi: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 xml:space="preserve"> </w:t>
      </w:r>
      <w:r>
        <w:rPr>
          <w:rFonts w:ascii="Segoe UI" w:eastAsia="Times New Roman" w:hAnsi="Segoe UI" w:cs="Segoe UI"/>
          <w:b/>
          <w:sz w:val="20"/>
          <w:szCs w:val="20"/>
          <w:lang w:eastAsia="ar-SA"/>
        </w:rPr>
        <w:t>…………</w:t>
      </w:r>
      <w:r w:rsidRPr="000A3D87">
        <w:rPr>
          <w:rFonts w:ascii="Segoe UI" w:eastAsia="Times New Roman" w:hAnsi="Segoe UI" w:cs="Segoe UI"/>
          <w:b/>
          <w:sz w:val="20"/>
          <w:szCs w:val="20"/>
          <w:lang w:eastAsia="ar-SA"/>
        </w:rPr>
        <w:t xml:space="preserve"> zł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>.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(słownie: 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>…………………………………………………………………………….. złoty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00/100 groszy</w:t>
      </w:r>
    </w:p>
    <w:p w:rsidR="00546727" w:rsidRDefault="00546727" w:rsidP="002D4A55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e)</w:t>
      </w:r>
      <w:r w:rsidRPr="00546727">
        <w:rPr>
          <w:rFonts w:ascii="Segoe UI" w:eastAsia="Times New Roman" w:hAnsi="Segoe UI" w:cs="Segoe UI"/>
          <w:sz w:val="20"/>
          <w:szCs w:val="20"/>
          <w:lang w:eastAsia="ar-SA"/>
        </w:rPr>
        <w:t xml:space="preserve"> 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>Część 2.4</w:t>
      </w:r>
      <w:r w:rsidRPr="002D4A55">
        <w:rPr>
          <w:rFonts w:ascii="Segoe UI" w:eastAsia="Times New Roman" w:hAnsi="Segoe UI" w:cs="Segoe UI"/>
          <w:sz w:val="20"/>
          <w:szCs w:val="20"/>
          <w:lang w:eastAsia="ar-SA"/>
        </w:rPr>
        <w:t xml:space="preserve"> :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>.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>Cena brutto łącznie za zadanie wynosi: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 xml:space="preserve"> </w:t>
      </w:r>
      <w:r>
        <w:rPr>
          <w:rFonts w:ascii="Segoe UI" w:eastAsia="Times New Roman" w:hAnsi="Segoe UI" w:cs="Segoe UI"/>
          <w:b/>
          <w:sz w:val="20"/>
          <w:szCs w:val="20"/>
          <w:lang w:eastAsia="ar-SA"/>
        </w:rPr>
        <w:t>…………</w:t>
      </w:r>
      <w:r w:rsidRPr="000A3D87">
        <w:rPr>
          <w:rFonts w:ascii="Segoe UI" w:eastAsia="Times New Roman" w:hAnsi="Segoe UI" w:cs="Segoe UI"/>
          <w:b/>
          <w:sz w:val="20"/>
          <w:szCs w:val="20"/>
          <w:lang w:eastAsia="ar-SA"/>
        </w:rPr>
        <w:t xml:space="preserve"> zł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>.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(słownie: 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>…………………………………………………………………………….. złoty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00/100 groszy</w:t>
      </w:r>
    </w:p>
    <w:p w:rsidR="00985E40" w:rsidRPr="002D4A55" w:rsidRDefault="00985E40" w:rsidP="002D4A55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bookmarkStart w:id="1" w:name="_GoBack"/>
      <w:bookmarkEnd w:id="1"/>
      <w:r>
        <w:rPr>
          <w:rFonts w:ascii="Segoe UI" w:eastAsia="Times New Roman" w:hAnsi="Segoe UI" w:cs="Segoe UI"/>
          <w:sz w:val="20"/>
          <w:szCs w:val="20"/>
          <w:lang w:eastAsia="ar-SA"/>
        </w:rPr>
        <w:t>Uwaga.Z wystawieniem  faktur na poszczególne szkoły</w:t>
      </w:r>
    </w:p>
    <w:p w:rsidR="00671628" w:rsidRPr="00D215ED" w:rsidRDefault="00A74690" w:rsidP="00671628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2</w:t>
      </w:r>
      <w:r w:rsidR="00671628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. W ramach wynagrodzenia określonego w ust.1 niniejszego paragrafu </w:t>
      </w:r>
      <w:r w:rsidR="00671628" w:rsidRPr="00377780">
        <w:rPr>
          <w:rFonts w:ascii="Segoe UI" w:eastAsia="Times New Roman" w:hAnsi="Segoe UI" w:cs="Segoe UI"/>
          <w:b/>
          <w:sz w:val="20"/>
          <w:szCs w:val="20"/>
          <w:lang w:eastAsia="ar-SA"/>
        </w:rPr>
        <w:t>Wykonawca</w:t>
      </w:r>
      <w:r w:rsidR="00671628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zobowiązany jest do pokrycia wszelkich kosztów niezbędnych do kompleksowego wykonania przedmiotu zamówienia, łącznie z transportem</w:t>
      </w:r>
      <w:r w:rsidR="00E4174E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oraz montażem</w:t>
      </w:r>
      <w:r w:rsidR="00671628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, przedmiotu umowy określonego w § 1 ust. 1. </w:t>
      </w:r>
    </w:p>
    <w:p w:rsidR="00671628" w:rsidRPr="00D215ED" w:rsidRDefault="00A74690" w:rsidP="00671628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3</w:t>
      </w:r>
      <w:r w:rsidR="00671628" w:rsidRPr="00D215ED">
        <w:rPr>
          <w:rFonts w:ascii="Segoe UI" w:eastAsia="Times New Roman" w:hAnsi="Segoe UI" w:cs="Segoe UI"/>
          <w:sz w:val="20"/>
          <w:szCs w:val="20"/>
          <w:lang w:eastAsia="ar-SA"/>
        </w:rPr>
        <w:t>.</w:t>
      </w:r>
      <w:r w:rsidR="00671628" w:rsidRPr="00377780">
        <w:rPr>
          <w:rFonts w:ascii="Segoe UI" w:eastAsia="Times New Roman" w:hAnsi="Segoe UI" w:cs="Segoe UI"/>
          <w:b/>
          <w:sz w:val="20"/>
          <w:szCs w:val="20"/>
          <w:lang w:eastAsia="ar-SA"/>
        </w:rPr>
        <w:t xml:space="preserve"> Wykonawca</w:t>
      </w:r>
      <w:r w:rsidR="00671628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oświadcza, że posiada doświadczenie, kwalifikacje i uprawnienia wymagane do prawidłowego wykonywania umowy. Wykonawca oświadcza, że zapoznał się z warunkami realizacji umowy i nie zachodzą okoliczności uniemożliwiające lub utrudniające prawidłowe jej wykonanie.</w:t>
      </w:r>
    </w:p>
    <w:p w:rsidR="00671628" w:rsidRPr="00D215ED" w:rsidRDefault="00671628" w:rsidP="00671628">
      <w:pPr>
        <w:suppressAutoHyphens/>
        <w:autoSpaceDE w:val="0"/>
        <w:spacing w:after="120" w:line="240" w:lineRule="auto"/>
        <w:jc w:val="center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>§ 4</w:t>
      </w:r>
    </w:p>
    <w:p w:rsidR="00C31651" w:rsidRPr="00C31651" w:rsidRDefault="00671628" w:rsidP="00C3165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1. Po zakończeniu i bezusterkowym odbiorze dostawy stanowiącej przedmiot zamówienia, </w:t>
      </w:r>
      <w:r w:rsidRPr="00377780">
        <w:rPr>
          <w:rFonts w:ascii="Segoe UI" w:eastAsia="Times New Roman" w:hAnsi="Segoe UI" w:cs="Segoe UI"/>
          <w:b/>
          <w:sz w:val="20"/>
          <w:szCs w:val="20"/>
          <w:lang w:eastAsia="ar-SA"/>
        </w:rPr>
        <w:t>Wykon</w:t>
      </w:r>
      <w:r w:rsidR="00C31651" w:rsidRPr="00377780">
        <w:rPr>
          <w:rFonts w:ascii="Segoe UI" w:eastAsia="Times New Roman" w:hAnsi="Segoe UI" w:cs="Segoe UI"/>
          <w:b/>
          <w:sz w:val="20"/>
          <w:szCs w:val="20"/>
          <w:lang w:eastAsia="ar-SA"/>
        </w:rPr>
        <w:t xml:space="preserve">awca </w:t>
      </w:r>
      <w:r w:rsid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złoży </w:t>
      </w:r>
      <w:r w:rsidR="00C31651" w:rsidRPr="00377780">
        <w:rPr>
          <w:rFonts w:ascii="Segoe UI" w:eastAsia="Times New Roman" w:hAnsi="Segoe UI" w:cs="Segoe UI"/>
          <w:b/>
          <w:sz w:val="20"/>
          <w:szCs w:val="20"/>
          <w:lang w:eastAsia="ar-SA"/>
        </w:rPr>
        <w:t>Zamawiającemu</w:t>
      </w:r>
      <w:r w:rsidR="00377780">
        <w:rPr>
          <w:rFonts w:ascii="Segoe UI" w:eastAsia="Times New Roman" w:hAnsi="Segoe UI" w:cs="Segoe UI"/>
          <w:sz w:val="20"/>
          <w:szCs w:val="20"/>
          <w:lang w:eastAsia="ar-SA"/>
        </w:rPr>
        <w:t xml:space="preserve"> faktury </w:t>
      </w:r>
      <w:r w:rsidR="00C31651" w:rsidRPr="00C31651">
        <w:rPr>
          <w:rFonts w:ascii="Segoe UI" w:eastAsia="Times New Roman" w:hAnsi="Segoe UI" w:cs="Segoe UI"/>
          <w:sz w:val="20"/>
          <w:szCs w:val="20"/>
          <w:lang w:eastAsia="ar-SA"/>
        </w:rPr>
        <w:t>. Faktury zostaną wystawiane na następujące jednostki wg wzoru</w:t>
      </w:r>
    </w:p>
    <w:p w:rsidR="00C31651" w:rsidRPr="00C31651" w:rsidRDefault="00C31651" w:rsidP="00C3165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>Nabywca:</w:t>
      </w:r>
    </w:p>
    <w:p w:rsidR="00C31651" w:rsidRPr="00C31651" w:rsidRDefault="00C31651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>Gmina Malechowo</w:t>
      </w:r>
    </w:p>
    <w:p w:rsidR="00C31651" w:rsidRPr="00C31651" w:rsidRDefault="00C31651" w:rsidP="00C3165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>Malechowo 22A</w:t>
      </w:r>
    </w:p>
    <w:p w:rsidR="00C31651" w:rsidRPr="00C31651" w:rsidRDefault="00C31651" w:rsidP="00C3165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>76-142 Malechowo</w:t>
      </w:r>
    </w:p>
    <w:p w:rsidR="00C31651" w:rsidRPr="00C31651" w:rsidRDefault="00C31651" w:rsidP="00C3165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lastRenderedPageBreak/>
        <w:t>NIP 499-053-04-07</w:t>
      </w:r>
    </w:p>
    <w:p w:rsidR="00C31651" w:rsidRPr="00C31651" w:rsidRDefault="00C31651" w:rsidP="00C3165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</w:p>
    <w:p w:rsidR="00C31651" w:rsidRPr="00C31651" w:rsidRDefault="00C31651" w:rsidP="00C3165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>Odbiorca (odpowiednia szkoła):</w:t>
      </w:r>
    </w:p>
    <w:p w:rsidR="00C31651" w:rsidRDefault="00110501" w:rsidP="00546727">
      <w:pPr>
        <w:suppressAutoHyphens/>
        <w:autoSpaceDE w:val="0"/>
        <w:spacing w:after="120" w:line="240" w:lineRule="auto"/>
        <w:ind w:firstLine="708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1)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Zespół</w:t>
      </w:r>
      <w:r w:rsidR="00C31651"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Szkół im. Mikołaja Kopernika w 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>Ostrowcu</w:t>
      </w:r>
      <w:r>
        <w:rPr>
          <w:rFonts w:ascii="Segoe UI" w:eastAsia="Times New Roman" w:hAnsi="Segoe UI" w:cs="Segoe UI"/>
          <w:sz w:val="20"/>
          <w:szCs w:val="20"/>
          <w:lang w:eastAsia="ar-SA"/>
        </w:rPr>
        <w:t xml:space="preserve">, 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>Ostrowiec</w:t>
      </w:r>
      <w:r w:rsidR="00C31651"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61</w:t>
      </w:r>
      <w:r w:rsidR="00546727">
        <w:rPr>
          <w:rFonts w:ascii="Segoe UI" w:eastAsia="Times New Roman" w:hAnsi="Segoe UI" w:cs="Segoe UI"/>
          <w:sz w:val="20"/>
          <w:szCs w:val="20"/>
          <w:lang w:eastAsia="ar-SA"/>
        </w:rPr>
        <w:t>,</w:t>
      </w:r>
      <w:r w:rsidR="00C31651" w:rsidRPr="00C31651">
        <w:rPr>
          <w:rFonts w:ascii="Segoe UI" w:eastAsia="Times New Roman" w:hAnsi="Segoe UI" w:cs="Segoe UI"/>
          <w:sz w:val="20"/>
          <w:szCs w:val="20"/>
          <w:lang w:eastAsia="ar-SA"/>
        </w:rPr>
        <w:t>76-142 Malechowo</w:t>
      </w:r>
    </w:p>
    <w:p w:rsidR="00C31651" w:rsidRDefault="00110501" w:rsidP="00546727">
      <w:pPr>
        <w:suppressAutoHyphens/>
        <w:autoSpaceDE w:val="0"/>
        <w:spacing w:after="120" w:line="240" w:lineRule="auto"/>
        <w:ind w:firstLine="708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2)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Szkoła</w:t>
      </w:r>
      <w:r w:rsidR="00C31651"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Podstawowa im. Noblistów Polskich w Niemicy</w:t>
      </w:r>
      <w:r w:rsidR="00546727">
        <w:rPr>
          <w:rFonts w:ascii="Segoe UI" w:eastAsia="Times New Roman" w:hAnsi="Segoe UI" w:cs="Segoe UI"/>
          <w:sz w:val="20"/>
          <w:szCs w:val="20"/>
          <w:lang w:eastAsia="ar-SA"/>
        </w:rPr>
        <w:t xml:space="preserve">, </w:t>
      </w:r>
      <w:r w:rsidR="00C31651" w:rsidRPr="00C31651">
        <w:rPr>
          <w:rFonts w:ascii="Segoe UI" w:eastAsia="Times New Roman" w:hAnsi="Segoe UI" w:cs="Segoe UI"/>
          <w:sz w:val="20"/>
          <w:szCs w:val="20"/>
          <w:lang w:eastAsia="ar-SA"/>
        </w:rPr>
        <w:t>Niemica 31</w:t>
      </w:r>
      <w:r w:rsidR="00546727">
        <w:rPr>
          <w:rFonts w:ascii="Segoe UI" w:eastAsia="Times New Roman" w:hAnsi="Segoe UI" w:cs="Segoe UI"/>
          <w:sz w:val="20"/>
          <w:szCs w:val="20"/>
          <w:lang w:eastAsia="ar-SA"/>
        </w:rPr>
        <w:t>,</w:t>
      </w:r>
      <w:r w:rsidR="00C31651" w:rsidRPr="00C31651">
        <w:rPr>
          <w:rFonts w:ascii="Segoe UI" w:eastAsia="Times New Roman" w:hAnsi="Segoe UI" w:cs="Segoe UI"/>
          <w:sz w:val="20"/>
          <w:szCs w:val="20"/>
          <w:lang w:eastAsia="ar-SA"/>
        </w:rPr>
        <w:t>76-142 Malechowo</w:t>
      </w:r>
    </w:p>
    <w:p w:rsidR="00546727" w:rsidRPr="00546727" w:rsidRDefault="00110501" w:rsidP="00546727">
      <w:pPr>
        <w:suppressAutoHyphens/>
        <w:autoSpaceDE w:val="0"/>
        <w:spacing w:after="120" w:line="240" w:lineRule="auto"/>
        <w:ind w:firstLine="708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546727">
        <w:rPr>
          <w:rFonts w:ascii="Segoe UI" w:eastAsia="Times New Roman" w:hAnsi="Segoe UI" w:cs="Segoe UI"/>
          <w:sz w:val="20"/>
          <w:szCs w:val="20"/>
          <w:lang w:eastAsia="ar-SA"/>
        </w:rPr>
        <w:t>3) Zespół</w:t>
      </w:r>
      <w:r w:rsidR="00546727" w:rsidRPr="00546727">
        <w:rPr>
          <w:rFonts w:ascii="Segoe UI" w:eastAsia="Times New Roman" w:hAnsi="Segoe UI" w:cs="Segoe UI"/>
          <w:sz w:val="20"/>
          <w:szCs w:val="20"/>
          <w:lang w:eastAsia="ar-SA"/>
        </w:rPr>
        <w:t xml:space="preserve"> Szkolno Przedszkolny w </w:t>
      </w:r>
      <w:r w:rsidRPr="00546727">
        <w:rPr>
          <w:rFonts w:ascii="Segoe UI" w:eastAsia="Times New Roman" w:hAnsi="Segoe UI" w:cs="Segoe UI"/>
          <w:sz w:val="20"/>
          <w:szCs w:val="20"/>
          <w:lang w:eastAsia="ar-SA"/>
        </w:rPr>
        <w:t>Malechowie, Malechowo</w:t>
      </w:r>
      <w:r w:rsidR="00546727" w:rsidRPr="00546727">
        <w:rPr>
          <w:rFonts w:ascii="Segoe UI" w:eastAsia="Times New Roman" w:hAnsi="Segoe UI" w:cs="Segoe UI"/>
          <w:sz w:val="20"/>
          <w:szCs w:val="20"/>
          <w:lang w:eastAsia="ar-SA"/>
        </w:rPr>
        <w:t xml:space="preserve"> 65 B</w:t>
      </w:r>
      <w:r w:rsidRPr="00546727">
        <w:rPr>
          <w:rFonts w:ascii="Segoe UI" w:eastAsia="Times New Roman" w:hAnsi="Segoe UI" w:cs="Segoe UI"/>
          <w:sz w:val="20"/>
          <w:szCs w:val="20"/>
          <w:lang w:eastAsia="ar-SA"/>
        </w:rPr>
        <w:t>, 76-142 Malechowo</w:t>
      </w:r>
    </w:p>
    <w:p w:rsidR="00546727" w:rsidRDefault="00110501" w:rsidP="00546727">
      <w:pPr>
        <w:suppressAutoHyphens/>
        <w:autoSpaceDE w:val="0"/>
        <w:spacing w:after="120" w:line="240" w:lineRule="auto"/>
        <w:ind w:firstLine="708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546727">
        <w:rPr>
          <w:rFonts w:ascii="Segoe UI" w:eastAsia="Times New Roman" w:hAnsi="Segoe UI" w:cs="Segoe UI"/>
          <w:sz w:val="20"/>
          <w:szCs w:val="20"/>
          <w:lang w:eastAsia="ar-SA"/>
        </w:rPr>
        <w:t>4) Szkoła</w:t>
      </w:r>
      <w:r w:rsidR="00546727" w:rsidRPr="00546727">
        <w:rPr>
          <w:rFonts w:ascii="Segoe UI" w:eastAsia="Times New Roman" w:hAnsi="Segoe UI" w:cs="Segoe UI"/>
          <w:sz w:val="20"/>
          <w:szCs w:val="20"/>
          <w:lang w:eastAsia="ar-SA"/>
        </w:rPr>
        <w:t xml:space="preserve"> Podstawowa </w:t>
      </w:r>
      <w:r w:rsidRPr="00546727">
        <w:rPr>
          <w:rFonts w:ascii="Segoe UI" w:eastAsia="Times New Roman" w:hAnsi="Segoe UI" w:cs="Segoe UI"/>
          <w:sz w:val="20"/>
          <w:szCs w:val="20"/>
          <w:lang w:eastAsia="ar-SA"/>
        </w:rPr>
        <w:t>im.</w:t>
      </w:r>
      <w:r w:rsidR="00546727" w:rsidRPr="00546727">
        <w:rPr>
          <w:rFonts w:ascii="Segoe UI" w:eastAsia="Times New Roman" w:hAnsi="Segoe UI" w:cs="Segoe UI"/>
          <w:sz w:val="20"/>
          <w:szCs w:val="20"/>
          <w:lang w:eastAsia="ar-SA"/>
        </w:rPr>
        <w:t xml:space="preserve">Kazimierza Górskiego w </w:t>
      </w:r>
      <w:r w:rsidRPr="00546727">
        <w:rPr>
          <w:rFonts w:ascii="Segoe UI" w:eastAsia="Times New Roman" w:hAnsi="Segoe UI" w:cs="Segoe UI"/>
          <w:sz w:val="20"/>
          <w:szCs w:val="20"/>
          <w:lang w:eastAsia="ar-SA"/>
        </w:rPr>
        <w:t>Lejkowie, Lejkowo</w:t>
      </w:r>
      <w:r w:rsidR="00546727" w:rsidRPr="00546727">
        <w:rPr>
          <w:rFonts w:ascii="Segoe UI" w:eastAsia="Times New Roman" w:hAnsi="Segoe UI" w:cs="Segoe UI"/>
          <w:sz w:val="20"/>
          <w:szCs w:val="20"/>
          <w:lang w:eastAsia="ar-SA"/>
        </w:rPr>
        <w:t xml:space="preserve"> 11, 76-142 Malechowo</w:t>
      </w:r>
    </w:p>
    <w:p w:rsidR="00671628" w:rsidRPr="00D215ED" w:rsidRDefault="00671628" w:rsidP="00671628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2. Zapłata wynagrodzenia za wykonane prace stanowiące przedmiot niniejszej umowy dokonana będzie przez </w:t>
      </w:r>
      <w:r w:rsidRPr="00377780">
        <w:rPr>
          <w:rFonts w:ascii="Segoe UI" w:eastAsia="Times New Roman" w:hAnsi="Segoe UI" w:cs="Segoe UI"/>
          <w:b/>
          <w:sz w:val="20"/>
          <w:szCs w:val="20"/>
          <w:lang w:eastAsia="ar-SA"/>
        </w:rPr>
        <w:t xml:space="preserve">Zamawiającego 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na podstawie faktury w terminie do </w:t>
      </w:r>
      <w:r w:rsidR="00E4174E" w:rsidRPr="00D215ED">
        <w:rPr>
          <w:rFonts w:ascii="Segoe UI" w:eastAsia="Times New Roman" w:hAnsi="Segoe UI" w:cs="Segoe UI"/>
          <w:sz w:val="20"/>
          <w:szCs w:val="20"/>
          <w:lang w:eastAsia="ar-SA"/>
        </w:rPr>
        <w:t>14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dni od daty jej doręczenia Zamawiającemu, przelewem na rachunek </w:t>
      </w:r>
      <w:r w:rsidRPr="00377780">
        <w:rPr>
          <w:rFonts w:ascii="Segoe UI" w:eastAsia="Times New Roman" w:hAnsi="Segoe UI" w:cs="Segoe UI"/>
          <w:b/>
          <w:sz w:val="20"/>
          <w:szCs w:val="20"/>
          <w:lang w:eastAsia="ar-SA"/>
        </w:rPr>
        <w:t>Wykonawcy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wskazany na fakturze.</w:t>
      </w:r>
    </w:p>
    <w:p w:rsidR="0078372D" w:rsidRDefault="0078372D" w:rsidP="00671628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</w:p>
    <w:p w:rsidR="00D215ED" w:rsidRPr="00D215ED" w:rsidRDefault="00D215ED" w:rsidP="00671628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</w:p>
    <w:p w:rsidR="00671628" w:rsidRPr="00D215ED" w:rsidRDefault="00787F6D" w:rsidP="00671628">
      <w:pPr>
        <w:suppressAutoHyphens/>
        <w:autoSpaceDE w:val="0"/>
        <w:spacing w:after="120" w:line="240" w:lineRule="auto"/>
        <w:jc w:val="center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>§ 5</w:t>
      </w:r>
    </w:p>
    <w:p w:rsidR="00712967" w:rsidRPr="00D215ED" w:rsidRDefault="00712967" w:rsidP="0011050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Przedmiotem odbioru będzie </w:t>
      </w:r>
      <w:r w:rsidR="00377780">
        <w:rPr>
          <w:rFonts w:ascii="Segoe UI" w:eastAsia="Times New Roman" w:hAnsi="Segoe UI" w:cs="Segoe UI"/>
          <w:sz w:val="20"/>
          <w:szCs w:val="20"/>
          <w:lang w:eastAsia="ar-SA"/>
        </w:rPr>
        <w:t>odpowiednia część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przedmiotu</w:t>
      </w:r>
      <w:r w:rsidR="00377780">
        <w:rPr>
          <w:rFonts w:ascii="Segoe UI" w:eastAsia="Times New Roman" w:hAnsi="Segoe UI" w:cs="Segoe UI"/>
          <w:sz w:val="20"/>
          <w:szCs w:val="20"/>
          <w:lang w:eastAsia="ar-SA"/>
        </w:rPr>
        <w:t xml:space="preserve"> 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umowy</w:t>
      </w:r>
      <w:r w:rsidR="00546727">
        <w:rPr>
          <w:rFonts w:ascii="Segoe UI" w:eastAsia="Times New Roman" w:hAnsi="Segoe UI" w:cs="Segoe UI"/>
          <w:sz w:val="20"/>
          <w:szCs w:val="20"/>
          <w:lang w:eastAsia="ar-SA"/>
        </w:rPr>
        <w:t xml:space="preserve"> </w:t>
      </w:r>
      <w:r w:rsidR="00C05EDF">
        <w:rPr>
          <w:rFonts w:ascii="Segoe UI" w:eastAsia="Times New Roman" w:hAnsi="Segoe UI" w:cs="Segoe UI"/>
          <w:sz w:val="20"/>
          <w:szCs w:val="20"/>
          <w:lang w:eastAsia="ar-SA"/>
        </w:rPr>
        <w:t>w oparciu o formularz asortymentowo cenowy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. </w:t>
      </w:r>
    </w:p>
    <w:p w:rsidR="00712967" w:rsidRPr="00D215ED" w:rsidRDefault="00712967" w:rsidP="0011050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Co najmniej na dwa dni wcześniej </w:t>
      </w:r>
      <w:r w:rsidRPr="00377780">
        <w:rPr>
          <w:rFonts w:ascii="Segoe UI" w:eastAsia="Times New Roman" w:hAnsi="Segoe UI" w:cs="Segoe UI"/>
          <w:b/>
          <w:sz w:val="20"/>
          <w:szCs w:val="20"/>
          <w:lang w:eastAsia="ar-SA"/>
        </w:rPr>
        <w:t>Wykonawca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zawiadomi </w:t>
      </w:r>
      <w:r w:rsidRPr="00377780">
        <w:rPr>
          <w:rFonts w:ascii="Segoe UI" w:eastAsia="Times New Roman" w:hAnsi="Segoe UI" w:cs="Segoe UI"/>
          <w:b/>
          <w:sz w:val="20"/>
          <w:szCs w:val="20"/>
          <w:lang w:eastAsia="ar-SA"/>
        </w:rPr>
        <w:t>Zamawiającego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telefonicznie</w:t>
      </w:r>
      <w:r w:rsidR="00377780">
        <w:rPr>
          <w:rFonts w:ascii="Segoe UI" w:eastAsia="Times New Roman" w:hAnsi="Segoe UI" w:cs="Segoe UI"/>
          <w:sz w:val="20"/>
          <w:szCs w:val="20"/>
          <w:lang w:eastAsia="ar-SA"/>
        </w:rPr>
        <w:t xml:space="preserve"> 943140591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</w:t>
      </w:r>
      <w:r w:rsidR="00C05EDF">
        <w:rPr>
          <w:rFonts w:ascii="Segoe UI" w:eastAsia="Times New Roman" w:hAnsi="Segoe UI" w:cs="Segoe UI"/>
          <w:sz w:val="20"/>
          <w:szCs w:val="20"/>
          <w:lang w:eastAsia="ar-SA"/>
        </w:rPr>
        <w:t>lub poprzez pocztę elektroniczną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e-mail</w:t>
      </w:r>
      <w:r w:rsid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referat.oswiata@malechowo.pl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o planowanym terminie dostawy. </w:t>
      </w:r>
    </w:p>
    <w:p w:rsidR="00712967" w:rsidRPr="00D215ED" w:rsidRDefault="00712967" w:rsidP="0011050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377780">
        <w:rPr>
          <w:rFonts w:ascii="Segoe UI" w:eastAsia="Times New Roman" w:hAnsi="Segoe UI" w:cs="Segoe UI"/>
          <w:b/>
          <w:sz w:val="20"/>
          <w:szCs w:val="20"/>
          <w:lang w:eastAsia="ar-SA"/>
        </w:rPr>
        <w:t>Wykonawc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a dokona czynności związanych z wykonaniem przedmiotu umowy w dni </w:t>
      </w:r>
      <w:r w:rsidR="00110501" w:rsidRPr="00D215ED">
        <w:rPr>
          <w:rFonts w:ascii="Segoe UI" w:eastAsia="Times New Roman" w:hAnsi="Segoe UI" w:cs="Segoe UI"/>
          <w:sz w:val="20"/>
          <w:szCs w:val="20"/>
          <w:lang w:eastAsia="ar-SA"/>
        </w:rPr>
        <w:t>robocze u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Zamawiającego w godzinach od</w:t>
      </w:r>
      <w:r w:rsidR="00110501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8: 00 do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14:00. </w:t>
      </w:r>
    </w:p>
    <w:p w:rsidR="00712967" w:rsidRPr="00D215ED" w:rsidRDefault="00712967" w:rsidP="0011050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377780">
        <w:rPr>
          <w:rFonts w:ascii="Segoe UI" w:eastAsia="Times New Roman" w:hAnsi="Segoe UI" w:cs="Segoe UI"/>
          <w:b/>
          <w:sz w:val="20"/>
          <w:szCs w:val="20"/>
          <w:lang w:eastAsia="ar-SA"/>
        </w:rPr>
        <w:t>Zamawiający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dokona odbioru do 3 dni od dnia dostawy przedmiotu umowy. W dniu odbioru przedmiotu umowy, w obecności upoważnionych przedstawicieli Stron, nastąpi jego sprawdzenie pod względem kompletności i zgodności z ofertą Wykonawcy oraz umową, a następnie odbiór przedmiotu umowy potwierdzony protokołem odbioru podpisanym przez Strony, po potwierdzeniu ilościowym przez </w:t>
      </w:r>
      <w:r w:rsidRPr="00377780">
        <w:rPr>
          <w:rFonts w:ascii="Segoe UI" w:eastAsia="Times New Roman" w:hAnsi="Segoe UI" w:cs="Segoe UI"/>
          <w:b/>
          <w:sz w:val="20"/>
          <w:szCs w:val="20"/>
          <w:lang w:eastAsia="ar-SA"/>
        </w:rPr>
        <w:t>Zamawiającego.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</w:t>
      </w:r>
    </w:p>
    <w:p w:rsidR="00712967" w:rsidRPr="00D215ED" w:rsidRDefault="00712967" w:rsidP="0011050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Wykonawc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a zobowiązuje się dostarczyć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Zamawiającemu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w dniu odbioru przedmiotu umowy karty gwarancyjne, wszelkie atesty, certyfikaty i deklaracje zgodności na elementy i materiały. Dokumenty muszą być sporządzone w języku polskim. </w:t>
      </w:r>
    </w:p>
    <w:p w:rsidR="00712967" w:rsidRPr="00D215ED" w:rsidRDefault="00712967" w:rsidP="0011050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Odpowiedzialność za szkody powstałe w trakcie transportu, rozładunku i uruchomienia przedmiotu umowy ponosi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Wykonawca.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</w:t>
      </w:r>
    </w:p>
    <w:p w:rsidR="00712967" w:rsidRPr="00D215ED" w:rsidRDefault="00712967" w:rsidP="0011050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W przypadku ujawnienia przy dokonywaniu czynności, o których mowa w ust. 3 jakichkolwiek wad, odbiór przedmiotu umowy nastąpi dopiero po ich usunięciu przez Wykonawcę.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Wykonawca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usunie wady w terminie wyznaczonym przez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Zamawiającego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. </w:t>
      </w:r>
    </w:p>
    <w:p w:rsidR="00712967" w:rsidRDefault="00712967" w:rsidP="0011050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Z odbioru przedmiotu umowy zostanie sporządzony protokół odbioru, który podpisany przez Strony stanowić będzie podstawę przyjęcia przez Zamawiającego faktury. </w:t>
      </w:r>
    </w:p>
    <w:p w:rsidR="00110501" w:rsidRPr="00D215ED" w:rsidRDefault="00110501" w:rsidP="0011050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 xml:space="preserve">Osoby do kontaktu ze strony zamawiającego jest Tadeusz Chylewski ,mail </w:t>
      </w:r>
      <w:hyperlink r:id="rId7" w:history="1">
        <w:r w:rsidRPr="007E46D3">
          <w:rPr>
            <w:rStyle w:val="Hipercze"/>
            <w:rFonts w:ascii="Segoe UI" w:eastAsia="Times New Roman" w:hAnsi="Segoe UI" w:cs="Segoe UI"/>
            <w:sz w:val="20"/>
            <w:szCs w:val="20"/>
            <w:lang w:eastAsia="ar-SA"/>
          </w:rPr>
          <w:t>referat.oswiata@malechowo.pl</w:t>
        </w:r>
      </w:hyperlink>
      <w:r>
        <w:rPr>
          <w:rFonts w:ascii="Segoe UI" w:eastAsia="Times New Roman" w:hAnsi="Segoe UI" w:cs="Segoe UI"/>
          <w:sz w:val="20"/>
          <w:szCs w:val="20"/>
          <w:lang w:eastAsia="ar-SA"/>
        </w:rPr>
        <w:t>, tel. 943140591.</w:t>
      </w:r>
    </w:p>
    <w:p w:rsidR="00712967" w:rsidRPr="00D215ED" w:rsidRDefault="00712967" w:rsidP="00712967">
      <w:pPr>
        <w:pStyle w:val="Akapitzlist"/>
        <w:suppressAutoHyphens/>
        <w:autoSpaceDE w:val="0"/>
        <w:spacing w:after="120" w:line="240" w:lineRule="auto"/>
        <w:ind w:left="4260"/>
        <w:rPr>
          <w:rFonts w:ascii="Segoe UI" w:eastAsia="Times New Roman" w:hAnsi="Segoe UI" w:cs="Segoe UI"/>
          <w:sz w:val="20"/>
          <w:szCs w:val="20"/>
          <w:lang w:eastAsia="ar-SA"/>
        </w:rPr>
      </w:pPr>
    </w:p>
    <w:p w:rsidR="00712967" w:rsidRPr="00D215ED" w:rsidRDefault="00712967" w:rsidP="00712967">
      <w:pPr>
        <w:pStyle w:val="Akapitzlist"/>
        <w:suppressAutoHyphens/>
        <w:autoSpaceDE w:val="0"/>
        <w:spacing w:after="120" w:line="240" w:lineRule="auto"/>
        <w:ind w:left="4260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>§ 6</w:t>
      </w:r>
    </w:p>
    <w:p w:rsidR="00712967" w:rsidRPr="00D215ED" w:rsidRDefault="00712967" w:rsidP="00110501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Wykonawc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a gwarantuje </w:t>
      </w:r>
      <w:r w:rsidR="00110501" w:rsidRPr="00D215ED">
        <w:rPr>
          <w:rFonts w:ascii="Segoe UI" w:eastAsia="Times New Roman" w:hAnsi="Segoe UI" w:cs="Segoe UI"/>
          <w:sz w:val="20"/>
          <w:szCs w:val="20"/>
          <w:lang w:eastAsia="ar-SA"/>
        </w:rPr>
        <w:t>najwyższą, jakość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przedmiotu umowy zwłaszcza w zakresie: </w:t>
      </w:r>
    </w:p>
    <w:p w:rsidR="00712967" w:rsidRPr="00D215ED" w:rsidRDefault="00712967" w:rsidP="00110501">
      <w:pPr>
        <w:pStyle w:val="Akapitzlist"/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>1) zgodności z niniejszą umową,</w:t>
      </w:r>
    </w:p>
    <w:p w:rsidR="00712967" w:rsidRPr="00D215ED" w:rsidRDefault="00712967" w:rsidP="00110501">
      <w:pPr>
        <w:pStyle w:val="Akapitzlist"/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2) zgodności z obowiązującymi przepisami technicznymi oraz normami, </w:t>
      </w:r>
    </w:p>
    <w:p w:rsidR="00712967" w:rsidRPr="00D215ED" w:rsidRDefault="00712967" w:rsidP="00110501">
      <w:pPr>
        <w:pStyle w:val="Akapitzlist"/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3) kompletności z punktu widzenia celu, któremu ma służyć. </w:t>
      </w:r>
    </w:p>
    <w:p w:rsidR="00712967" w:rsidRPr="00D215ED" w:rsidRDefault="00712967" w:rsidP="00110501">
      <w:pPr>
        <w:pStyle w:val="Akapitzlist"/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W związku z powyższym Wykonawca ponosi odpowiedzialność z tytułu gwarancji za wady fizyczne, a także za ich usunięcie. </w:t>
      </w:r>
    </w:p>
    <w:p w:rsidR="00D215ED" w:rsidRPr="00D215ED" w:rsidRDefault="00712967" w:rsidP="00110501">
      <w:pPr>
        <w:spacing w:line="240" w:lineRule="auto"/>
        <w:ind w:firstLine="426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lastRenderedPageBreak/>
        <w:t>2. Gwa</w:t>
      </w:r>
      <w:r w:rsidR="008F37BE">
        <w:rPr>
          <w:rFonts w:ascii="Segoe UI" w:eastAsia="Times New Roman" w:hAnsi="Segoe UI" w:cs="Segoe UI"/>
          <w:sz w:val="20"/>
          <w:szCs w:val="20"/>
          <w:lang w:eastAsia="ar-SA"/>
        </w:rPr>
        <w:t>rancja obejmuje przedmiot umowy</w:t>
      </w:r>
      <w:r w:rsidR="00A74690">
        <w:rPr>
          <w:rFonts w:ascii="Segoe UI" w:eastAsia="Times New Roman" w:hAnsi="Segoe UI" w:cs="Segoe UI"/>
          <w:sz w:val="20"/>
          <w:szCs w:val="20"/>
          <w:lang w:eastAsia="ar-SA"/>
        </w:rPr>
        <w:t xml:space="preserve"> </w:t>
      </w:r>
      <w:r w:rsidR="008F37BE" w:rsidRPr="00D215ED">
        <w:rPr>
          <w:rFonts w:ascii="Segoe UI" w:eastAsia="Times New Roman" w:hAnsi="Segoe UI" w:cs="Segoe UI"/>
          <w:sz w:val="20"/>
          <w:szCs w:val="20"/>
          <w:lang w:eastAsia="ar-SA"/>
        </w:rPr>
        <w:t>i rozpoczyna się w dacie podpisania protokołu odbioru</w:t>
      </w:r>
      <w:r w:rsidR="008F37BE">
        <w:rPr>
          <w:rFonts w:ascii="Segoe UI" w:eastAsia="Times New Roman" w:hAnsi="Segoe UI" w:cs="Segoe UI"/>
          <w:sz w:val="20"/>
          <w:szCs w:val="20"/>
          <w:lang w:eastAsia="ar-SA"/>
        </w:rPr>
        <w:t>.</w:t>
      </w:r>
    </w:p>
    <w:p w:rsidR="00D215ED" w:rsidRPr="00D215ED" w:rsidRDefault="008F37BE" w:rsidP="00110501">
      <w:pPr>
        <w:spacing w:line="240" w:lineRule="auto"/>
        <w:ind w:left="567" w:hanging="141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3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. </w:t>
      </w:r>
      <w:r w:rsidR="00712967"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Wykonawca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zobowiązuje się do przybycia i wstępnej diagnozy niezwłocznie – nie później </w:t>
      </w:r>
      <w:r w:rsidR="00110501" w:rsidRPr="00D215ED">
        <w:rPr>
          <w:rFonts w:ascii="Segoe UI" w:eastAsia="Times New Roman" w:hAnsi="Segoe UI" w:cs="Segoe UI"/>
          <w:sz w:val="20"/>
          <w:szCs w:val="20"/>
          <w:lang w:eastAsia="ar-SA"/>
        </w:rPr>
        <w:t>niż w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ciągu 48 godzin od telefonicznego (i potwierdzonego pisemnie lub w formie faxu) zgłoszenia przez osobę dysponującą przedmiotem zamówienia awarii, wady lu</w:t>
      </w:r>
      <w:r w:rsidR="00ED6AA3">
        <w:rPr>
          <w:rFonts w:ascii="Segoe UI" w:eastAsia="Times New Roman" w:hAnsi="Segoe UI" w:cs="Segoe UI"/>
          <w:sz w:val="20"/>
          <w:szCs w:val="20"/>
          <w:lang w:eastAsia="ar-SA"/>
        </w:rPr>
        <w:t>b niepoprawnego działania przedmiotu umowy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w dniach od poniedziałku do piątku w godzinach od</w:t>
      </w:r>
      <w:r w:rsidR="00110501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8: 00 do 15: 00 oraz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</w:t>
      </w:r>
      <w:r w:rsidR="00110501" w:rsidRPr="00D215ED">
        <w:rPr>
          <w:rFonts w:ascii="Segoe UI" w:eastAsia="Times New Roman" w:hAnsi="Segoe UI" w:cs="Segoe UI"/>
          <w:sz w:val="20"/>
          <w:szCs w:val="20"/>
          <w:lang w:eastAsia="ar-SA"/>
        </w:rPr>
        <w:t>odbioru i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dostarczenia po naprawie na własny koszt sprzętu. </w:t>
      </w:r>
    </w:p>
    <w:p w:rsidR="00D215ED" w:rsidRPr="00D215ED" w:rsidRDefault="008F37BE" w:rsidP="00110501">
      <w:pPr>
        <w:spacing w:line="240" w:lineRule="auto"/>
        <w:ind w:left="567" w:hanging="141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4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. </w:t>
      </w:r>
      <w:r w:rsidR="00712967"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Wykonawc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a zobowiązuje się do wykonania napraw gwarancyjnych w czasie nie dłuższym </w:t>
      </w:r>
      <w:r w:rsidR="00ED6AA3">
        <w:rPr>
          <w:rFonts w:ascii="Segoe UI" w:eastAsia="Times New Roman" w:hAnsi="Segoe UI" w:cs="Segoe UI"/>
          <w:sz w:val="20"/>
          <w:szCs w:val="20"/>
          <w:lang w:eastAsia="ar-SA"/>
        </w:rPr>
        <w:t>niż 14</w:t>
      </w:r>
      <w:r w:rsidR="00110501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dni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roboczych od daty zgłoszenia, o którym mowa w</w:t>
      </w:r>
      <w:r w:rsidR="00913728">
        <w:rPr>
          <w:rFonts w:ascii="Segoe UI" w:eastAsia="Times New Roman" w:hAnsi="Segoe UI" w:cs="Segoe UI"/>
          <w:sz w:val="20"/>
          <w:szCs w:val="20"/>
          <w:lang w:eastAsia="ar-SA"/>
        </w:rPr>
        <w:t xml:space="preserve"> ust. 3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. </w:t>
      </w:r>
    </w:p>
    <w:p w:rsidR="00D215ED" w:rsidRPr="00D215ED" w:rsidRDefault="008F37BE" w:rsidP="00110501">
      <w:pPr>
        <w:spacing w:line="240" w:lineRule="auto"/>
        <w:ind w:left="567" w:hanging="141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5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>. W przypadku, gdy naprawa sprzętu nie je</w:t>
      </w:r>
      <w:r w:rsidR="00ED6AA3">
        <w:rPr>
          <w:rFonts w:ascii="Segoe UI" w:eastAsia="Times New Roman" w:hAnsi="Segoe UI" w:cs="Segoe UI"/>
          <w:sz w:val="20"/>
          <w:szCs w:val="20"/>
          <w:lang w:eastAsia="ar-SA"/>
        </w:rPr>
        <w:t>st możliwa w ciągu 14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dni roboczych, termin naprawy wynosi do 2 miesięcy od daty zgłoszenia wady. Wykonawca</w:t>
      </w:r>
      <w:r w:rsidR="00913728">
        <w:rPr>
          <w:rFonts w:ascii="Segoe UI" w:eastAsia="Times New Roman" w:hAnsi="Segoe UI" w:cs="Segoe UI"/>
          <w:sz w:val="20"/>
          <w:szCs w:val="20"/>
          <w:lang w:eastAsia="ar-SA"/>
        </w:rPr>
        <w:t xml:space="preserve"> zobowiązuje się w terminie do 7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d</w:t>
      </w:r>
      <w:r w:rsidR="00913728">
        <w:rPr>
          <w:rFonts w:ascii="Segoe UI" w:eastAsia="Times New Roman" w:hAnsi="Segoe UI" w:cs="Segoe UI"/>
          <w:sz w:val="20"/>
          <w:szCs w:val="20"/>
          <w:lang w:eastAsia="ar-SA"/>
        </w:rPr>
        <w:t xml:space="preserve">ni roboczych, do </w:t>
      </w:r>
      <w:r w:rsidR="00110501">
        <w:rPr>
          <w:rFonts w:ascii="Segoe UI" w:eastAsia="Times New Roman" w:hAnsi="Segoe UI" w:cs="Segoe UI"/>
          <w:sz w:val="20"/>
          <w:szCs w:val="20"/>
          <w:lang w:eastAsia="ar-SA"/>
        </w:rPr>
        <w:t xml:space="preserve">dostarczenia </w:t>
      </w:r>
      <w:r w:rsidR="00110501" w:rsidRPr="00D215ED">
        <w:rPr>
          <w:rFonts w:ascii="Segoe UI" w:eastAsia="Times New Roman" w:hAnsi="Segoe UI" w:cs="Segoe UI"/>
          <w:sz w:val="20"/>
          <w:szCs w:val="20"/>
          <w:lang w:eastAsia="ar-SA"/>
        </w:rPr>
        <w:t>sprzętu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zastępczego</w:t>
      </w:r>
      <w:r w:rsidR="00913728">
        <w:rPr>
          <w:rFonts w:ascii="Segoe UI" w:eastAsia="Times New Roman" w:hAnsi="Segoe UI" w:cs="Segoe UI"/>
          <w:sz w:val="20"/>
          <w:szCs w:val="20"/>
          <w:lang w:eastAsia="ar-SA"/>
        </w:rPr>
        <w:t xml:space="preserve"> na okres naprawy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o parametrach nie gorszych od sprzętu serwisowanego. </w:t>
      </w:r>
    </w:p>
    <w:p w:rsidR="00D215ED" w:rsidRPr="00D215ED" w:rsidRDefault="008F37BE" w:rsidP="00110501">
      <w:pPr>
        <w:spacing w:line="240" w:lineRule="auto"/>
        <w:ind w:left="567" w:hanging="141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6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>. Do sprzętu zas</w:t>
      </w:r>
      <w:r w:rsidR="00913728">
        <w:rPr>
          <w:rFonts w:ascii="Segoe UI" w:eastAsia="Times New Roman" w:hAnsi="Segoe UI" w:cs="Segoe UI"/>
          <w:sz w:val="20"/>
          <w:szCs w:val="20"/>
          <w:lang w:eastAsia="ar-SA"/>
        </w:rPr>
        <w:t>tępczego, o którym mowa w ust. 5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postanowienia dotyczące gwarancji stosuje się odpowiednio. </w:t>
      </w:r>
    </w:p>
    <w:p w:rsidR="00D215ED" w:rsidRPr="00D215ED" w:rsidRDefault="008F37BE" w:rsidP="00110501">
      <w:pPr>
        <w:spacing w:line="240" w:lineRule="auto"/>
        <w:ind w:left="567" w:hanging="141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7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. Jeżeli wady usunąć się nie da, albo </w:t>
      </w:r>
      <w:r w:rsidR="00712967"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Wykonawca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nie usunie wady w t</w:t>
      </w:r>
      <w:r w:rsidR="00913728">
        <w:rPr>
          <w:rFonts w:ascii="Segoe UI" w:eastAsia="Times New Roman" w:hAnsi="Segoe UI" w:cs="Segoe UI"/>
          <w:sz w:val="20"/>
          <w:szCs w:val="20"/>
          <w:lang w:eastAsia="ar-SA"/>
        </w:rPr>
        <w:t xml:space="preserve">erminie, o którym </w:t>
      </w:r>
      <w:r w:rsidR="00110501">
        <w:rPr>
          <w:rFonts w:ascii="Segoe UI" w:eastAsia="Times New Roman" w:hAnsi="Segoe UI" w:cs="Segoe UI"/>
          <w:sz w:val="20"/>
          <w:szCs w:val="20"/>
          <w:lang w:eastAsia="ar-SA"/>
        </w:rPr>
        <w:t>mowa w</w:t>
      </w:r>
      <w:r w:rsidR="00913728">
        <w:rPr>
          <w:rFonts w:ascii="Segoe UI" w:eastAsia="Times New Roman" w:hAnsi="Segoe UI" w:cs="Segoe UI"/>
          <w:sz w:val="20"/>
          <w:szCs w:val="20"/>
          <w:lang w:eastAsia="ar-SA"/>
        </w:rPr>
        <w:t xml:space="preserve"> ust. 5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, albo po usunięciu wady przedmiot nadal wykazuje wady Zamawiający może żądać bezpłatnej wymiany przedmiotu umowy na nowy, wolny od wad odpowiadający parametrom technicznym przedmiotu wadliwego lub lepszym. </w:t>
      </w:r>
    </w:p>
    <w:p w:rsidR="00712967" w:rsidRPr="00D215ED" w:rsidRDefault="008F37BE" w:rsidP="00110501">
      <w:pPr>
        <w:spacing w:line="240" w:lineRule="auto"/>
        <w:ind w:left="709" w:hanging="283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8</w:t>
      </w:r>
      <w:r w:rsidR="00712967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. W przypadku wymiany przedmiotu umowy termin gwarancji rozpoczyna się w dacie podpisania protokołu odbioru. </w:t>
      </w:r>
    </w:p>
    <w:p w:rsidR="00671628" w:rsidRPr="00D215ED" w:rsidRDefault="00787F6D" w:rsidP="00671628">
      <w:pPr>
        <w:suppressAutoHyphens/>
        <w:autoSpaceDE w:val="0"/>
        <w:spacing w:after="120" w:line="240" w:lineRule="auto"/>
        <w:jc w:val="center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>§</w:t>
      </w:r>
      <w:r w:rsidR="00D215ED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7</w:t>
      </w:r>
    </w:p>
    <w:p w:rsidR="00C31651" w:rsidRPr="00C31651" w:rsidRDefault="00C31651" w:rsidP="00C31651">
      <w:pPr>
        <w:suppressAutoHyphens/>
        <w:autoSpaceDE w:val="0"/>
        <w:spacing w:after="120" w:line="240" w:lineRule="auto"/>
        <w:rPr>
          <w:rFonts w:ascii="Segoe UI" w:eastAsia="Times New Roman" w:hAnsi="Segoe UI" w:cs="Segoe UI"/>
          <w:sz w:val="20"/>
          <w:szCs w:val="20"/>
          <w:lang w:eastAsia="ar-SA"/>
        </w:rPr>
      </w:pPr>
    </w:p>
    <w:p w:rsidR="00C31651" w:rsidRPr="00C31651" w:rsidRDefault="00C31651" w:rsidP="00C31651">
      <w:pPr>
        <w:suppressAutoHyphens/>
        <w:autoSpaceDE w:val="0"/>
        <w:spacing w:after="120" w:line="240" w:lineRule="auto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1. W przypadku niewykonania lub nieterminowego wykonania przedmiotu umowy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Wykonawc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a zapłaci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Zamawiającemu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kary umowne:</w:t>
      </w:r>
    </w:p>
    <w:p w:rsidR="00C31651" w:rsidRPr="00C31651" w:rsidRDefault="00C31651" w:rsidP="00C31651">
      <w:pPr>
        <w:suppressAutoHyphens/>
        <w:autoSpaceDE w:val="0"/>
        <w:spacing w:after="120" w:line="240" w:lineRule="auto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>1) w wysokości 20% wartości przedmio</w:t>
      </w:r>
      <w:r w:rsidR="00C05EDF">
        <w:rPr>
          <w:rFonts w:ascii="Segoe UI" w:eastAsia="Times New Roman" w:hAnsi="Segoe UI" w:cs="Segoe UI"/>
          <w:sz w:val="20"/>
          <w:szCs w:val="20"/>
          <w:lang w:eastAsia="ar-SA"/>
        </w:rPr>
        <w:t>tu umowy brutto określonej w § 3 ust. 1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, gdy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 xml:space="preserve">Zamawiający 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odstąpi od umowy z powodu okoliczności, za które odpowiada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Wykonawca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>,</w:t>
      </w:r>
    </w:p>
    <w:p w:rsidR="00C31651" w:rsidRPr="00C31651" w:rsidRDefault="00C31651" w:rsidP="00C31651">
      <w:pPr>
        <w:suppressAutoHyphens/>
        <w:autoSpaceDE w:val="0"/>
        <w:spacing w:after="120" w:line="240" w:lineRule="auto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>2) w wysokości 0,2% wartości przedmio</w:t>
      </w:r>
      <w:r w:rsidR="00C05EDF">
        <w:rPr>
          <w:rFonts w:ascii="Segoe UI" w:eastAsia="Times New Roman" w:hAnsi="Segoe UI" w:cs="Segoe UI"/>
          <w:sz w:val="20"/>
          <w:szCs w:val="20"/>
          <w:lang w:eastAsia="ar-SA"/>
        </w:rPr>
        <w:t>tu umowy brutto określonej w § 3 ust. 1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>, niedostarczonego w terminie za każdy dzień zwłoki,</w:t>
      </w:r>
    </w:p>
    <w:p w:rsidR="00C31651" w:rsidRPr="00C31651" w:rsidRDefault="00C31651" w:rsidP="00C31651">
      <w:pPr>
        <w:suppressAutoHyphens/>
        <w:autoSpaceDE w:val="0"/>
        <w:spacing w:after="120" w:line="240" w:lineRule="auto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>3) za opóźnienie w usunięciu wad stwierdzonych przy odbiorze i okresie gwarancji - 2% wartości brutto umownej towaru dostarczonego z wadami za każdy dzień zwłoki, jednak nie więcej niż 20% wartości towaru dostarczonego z wadą.</w:t>
      </w:r>
    </w:p>
    <w:p w:rsidR="00C31651" w:rsidRPr="00C31651" w:rsidRDefault="00C31651" w:rsidP="00C31651">
      <w:pPr>
        <w:suppressAutoHyphens/>
        <w:autoSpaceDE w:val="0"/>
        <w:spacing w:after="120" w:line="240" w:lineRule="auto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2. Zamawiający zapłaci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Wykonawcy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kary umowne:</w:t>
      </w:r>
    </w:p>
    <w:p w:rsidR="00C31651" w:rsidRPr="00C31651" w:rsidRDefault="00C31651" w:rsidP="00C31651">
      <w:pPr>
        <w:suppressAutoHyphens/>
        <w:autoSpaceDE w:val="0"/>
        <w:spacing w:after="120" w:line="240" w:lineRule="auto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>1) w wysokości 20% wartości przedmio</w:t>
      </w:r>
      <w:r w:rsidR="00C05EDF">
        <w:rPr>
          <w:rFonts w:ascii="Segoe UI" w:eastAsia="Times New Roman" w:hAnsi="Segoe UI" w:cs="Segoe UI"/>
          <w:sz w:val="20"/>
          <w:szCs w:val="20"/>
          <w:lang w:eastAsia="ar-SA"/>
        </w:rPr>
        <w:t>tu umowy brutto określonej w § 3 ust. 1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, gdy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 xml:space="preserve">Wykonawca 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odstąpi od umowy z powodu okoliczności zawinionych przez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Zamawiającego,</w:t>
      </w:r>
    </w:p>
    <w:p w:rsidR="00C31651" w:rsidRPr="00C31651" w:rsidRDefault="00C31651" w:rsidP="00C31651">
      <w:pPr>
        <w:suppressAutoHyphens/>
        <w:autoSpaceDE w:val="0"/>
        <w:spacing w:after="120" w:line="240" w:lineRule="auto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>3.Zamawiający może dochodzić na zasadach ogólnych odszkodowań przewyższających kary umowne.</w:t>
      </w:r>
    </w:p>
    <w:p w:rsidR="00C31651" w:rsidRDefault="00C31651" w:rsidP="00C31651">
      <w:pPr>
        <w:suppressAutoHyphens/>
        <w:autoSpaceDE w:val="0"/>
        <w:spacing w:after="120" w:line="240" w:lineRule="auto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4.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Zamawiający</w:t>
      </w:r>
      <w:r w:rsidRPr="00C31651">
        <w:rPr>
          <w:rFonts w:ascii="Segoe UI" w:eastAsia="Times New Roman" w:hAnsi="Segoe UI" w:cs="Segoe UI"/>
          <w:sz w:val="20"/>
          <w:szCs w:val="20"/>
          <w:lang w:eastAsia="ar-SA"/>
        </w:rPr>
        <w:t xml:space="preserve"> zastrzega możliwość potrącenia kary umownej z wynagrodzenia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Wykonawcy.</w:t>
      </w:r>
    </w:p>
    <w:p w:rsidR="00671628" w:rsidRPr="00D215ED" w:rsidRDefault="00787F6D" w:rsidP="00C31651">
      <w:pPr>
        <w:suppressAutoHyphens/>
        <w:autoSpaceDE w:val="0"/>
        <w:spacing w:after="120" w:line="240" w:lineRule="auto"/>
        <w:jc w:val="center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§ </w:t>
      </w:r>
      <w:r w:rsidR="00D215ED" w:rsidRPr="00D215ED">
        <w:rPr>
          <w:rFonts w:ascii="Segoe UI" w:eastAsia="Times New Roman" w:hAnsi="Segoe UI" w:cs="Segoe UI"/>
          <w:sz w:val="20"/>
          <w:szCs w:val="20"/>
          <w:lang w:eastAsia="ar-SA"/>
        </w:rPr>
        <w:t>8</w:t>
      </w:r>
    </w:p>
    <w:p w:rsidR="00C31651" w:rsidRDefault="005F22CC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1</w:t>
      </w:r>
      <w:r w:rsidR="00C31651">
        <w:rPr>
          <w:rFonts w:ascii="Segoe UI" w:eastAsia="Times New Roman" w:hAnsi="Segoe UI" w:cs="Segoe UI"/>
          <w:sz w:val="20"/>
          <w:szCs w:val="20"/>
          <w:lang w:eastAsia="ar-SA"/>
        </w:rPr>
        <w:t>.</w:t>
      </w:r>
      <w:r w:rsidR="00C31651" w:rsidRPr="00C31651">
        <w:rPr>
          <w:rFonts w:ascii="Segoe UI" w:eastAsia="Times New Roman" w:hAnsi="Segoe UI" w:cs="Segoe UI"/>
          <w:sz w:val="20"/>
          <w:szCs w:val="20"/>
          <w:lang w:eastAsia="ar-SA"/>
        </w:rPr>
        <w:t>Zmiany niniejszej umowy wymagają dla swojej ważności formy pisemnej.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lastRenderedPageBreak/>
        <w:t>2.</w:t>
      </w:r>
      <w:r w:rsidRPr="00C05EDF">
        <w:t xml:space="preserve"> 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Zmiana nieistotnych postanowień zawartej umowy w stosunku do treści oferty, na </w:t>
      </w:r>
      <w:r w:rsidR="00110501" w:rsidRPr="00C05EDF">
        <w:rPr>
          <w:rFonts w:ascii="Segoe UI" w:eastAsia="Times New Roman" w:hAnsi="Segoe UI" w:cs="Segoe UI"/>
          <w:sz w:val="20"/>
          <w:szCs w:val="20"/>
          <w:lang w:eastAsia="ar-SA"/>
        </w:rPr>
        <w:t>podstawie, której</w:t>
      </w:r>
      <w:r w:rsidR="007E68FD">
        <w:rPr>
          <w:rFonts w:ascii="Segoe UI" w:eastAsia="Times New Roman" w:hAnsi="Segoe UI" w:cs="Segoe UI"/>
          <w:sz w:val="20"/>
          <w:szCs w:val="20"/>
          <w:lang w:eastAsia="ar-SA"/>
        </w:rPr>
        <w:t xml:space="preserve"> dokonano wyboru </w:t>
      </w:r>
      <w:r w:rsidR="007E68FD"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ykonawcy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może nastąpić wyłącznie za zgodą obustronną wyrażoną na piśmie pod rygorem nieważności.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3. Zamawiający przewiduje możliwość dokonania zmian postanowień umowy zawartej z wybranym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Wykonawcą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w następujących przypadkach:</w:t>
      </w:r>
    </w:p>
    <w:p w:rsidR="00C05EDF" w:rsidRPr="00C05EDF" w:rsidRDefault="00110501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1), gdy</w:t>
      </w:r>
      <w:r w:rsidR="00C05EDF"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nie można było przewidzieć w chwili zawarcia umowy, Zamawiający dopuszcza możliwość niezrealizowania pełnego zakresu przedmiotu zamówienia wraz z odpowiednim zmniejszeniem wynagrodzenia umownego;</w:t>
      </w:r>
    </w:p>
    <w:p w:rsidR="00C05EDF" w:rsidRPr="00C05EDF" w:rsidRDefault="00110501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2), gdy</w:t>
      </w:r>
      <w:r w:rsidR="00C05EDF"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na skutek konieczności wykonania zmiany przedmiotu zamówienia w stosunku do zamówienia określonego pierwotnie w §1, wykonanie dodatkowych czynności lub czynności zamiennych jest niezbędne dla prawidłowego wykonania oraz zakończenia podstawowego przedmiotu zamówienia;</w:t>
      </w:r>
    </w:p>
    <w:p w:rsidR="00C05EDF" w:rsidRPr="00C05EDF" w:rsidRDefault="00110501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3), gdy</w:t>
      </w:r>
      <w:r w:rsidR="00C05EDF"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konieczność dokonania zmiany wynika ze zmiany przepisów prawa Unii Europejskiej lub prawa krajowego powodujących konieczność dostosowania dokumentacji do zmiany przepisów, które nastąpiły w trakcie realizacji zamówienia;</w:t>
      </w:r>
    </w:p>
    <w:p w:rsidR="00C05EDF" w:rsidRPr="00C05EDF" w:rsidRDefault="00110501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4), gdy</w:t>
      </w:r>
      <w:r w:rsidR="00C05EDF"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konieczność dokonania zmiany wynika ze zmiany sposobu spełnienia świadczenia, zmiany parametrów realizowanego zamówienia, zmian technologicznych, w szczególności: konieczność realizacji przedmiotu umowy określonego w § 1 przy zastosowaniu innych rozwiązań technicznych/technologicznych, materiałowych niż wskazane w dokumentacji, w 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sytuacji, gdy</w:t>
      </w:r>
      <w:r w:rsidR="00C05EDF"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zastosowanie przewidzianych rozwiązań groziłoby niewykonaniem lub wadliwym wykonaniem projektu bądź ze względu na zmiany obowiązującego prawa;</w:t>
      </w:r>
    </w:p>
    <w:p w:rsidR="00C05EDF" w:rsidRPr="00C05EDF" w:rsidRDefault="00110501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5), gdy</w:t>
      </w:r>
      <w:r w:rsidR="00C05EDF"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zmiany będą korzystne dla </w:t>
      </w:r>
      <w:r w:rsidR="00C05EDF"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Zamawiającego</w:t>
      </w:r>
      <w:r w:rsidR="00C05EDF"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i nie będą:</w:t>
      </w:r>
    </w:p>
    <w:p w:rsidR="00C05EDF" w:rsidRPr="00C05EDF" w:rsidRDefault="00110501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a</w:t>
      </w:r>
      <w:r w:rsidR="00C05EDF" w:rsidRPr="00C05EDF">
        <w:rPr>
          <w:rFonts w:ascii="Segoe UI" w:eastAsia="Times New Roman" w:hAnsi="Segoe UI" w:cs="Segoe UI"/>
          <w:sz w:val="20"/>
          <w:szCs w:val="20"/>
          <w:lang w:eastAsia="ar-SA"/>
        </w:rPr>
        <w:t>) wprowadzały warunków, które gdyby zostały ujęte w ramach procedury udzielenia zamówienia umożliwiłyby dopuszczenie innych ofert niż ta, która została pierwotnie dopuszczona;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b) modyfikowały równowagi</w:t>
      </w:r>
      <w:r w:rsidR="007E68FD">
        <w:rPr>
          <w:rFonts w:ascii="Segoe UI" w:eastAsia="Times New Roman" w:hAnsi="Segoe UI" w:cs="Segoe UI"/>
          <w:sz w:val="20"/>
          <w:szCs w:val="20"/>
          <w:lang w:eastAsia="ar-SA"/>
        </w:rPr>
        <w:t xml:space="preserve"> ekonomicznej umowy na korzyść </w:t>
      </w:r>
      <w:r w:rsidR="007E68FD"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ykonawcy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w sposób, który nie był przewidziany w postanowieniach pierwotnego zamówienia.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4. Zakazuje się zmian postanowień zawartej umowy lub umowy ramowej w stosunku do treści oferty, na </w:t>
      </w:r>
      <w:r w:rsidR="00110501" w:rsidRPr="00C05EDF">
        <w:rPr>
          <w:rFonts w:ascii="Segoe UI" w:eastAsia="Times New Roman" w:hAnsi="Segoe UI" w:cs="Segoe UI"/>
          <w:sz w:val="20"/>
          <w:szCs w:val="20"/>
          <w:lang w:eastAsia="ar-SA"/>
        </w:rPr>
        <w:t>podstawie, której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dokonano wyboru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Wykonawc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y, </w:t>
      </w:r>
      <w:r w:rsidR="00110501" w:rsidRPr="00C05EDF">
        <w:rPr>
          <w:rFonts w:ascii="Segoe UI" w:eastAsia="Times New Roman" w:hAnsi="Segoe UI" w:cs="Segoe UI"/>
          <w:sz w:val="20"/>
          <w:szCs w:val="20"/>
          <w:lang w:eastAsia="ar-SA"/>
        </w:rPr>
        <w:t>chyba, że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</w:t>
      </w:r>
      <w:r w:rsidR="00110501" w:rsidRPr="00C05EDF">
        <w:rPr>
          <w:rFonts w:ascii="Segoe UI" w:eastAsia="Times New Roman" w:hAnsi="Segoe UI" w:cs="Segoe UI"/>
          <w:sz w:val="20"/>
          <w:szCs w:val="20"/>
          <w:lang w:eastAsia="ar-SA"/>
        </w:rPr>
        <w:t>zachodzi, co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najmniej jedna z następujących okoliczności: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1) zostały spełnione łącznie następujące warunki: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a) konieczność zmiany umowy spowodowana jest okolicznościami, których zamawiający, działając z należytą starannością, nie mógł przewidzieć,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b) wartość zmiany nie przekracza 30% wartości zamówienia określonej pierwotnie w umowie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2)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Wykonawcę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, któremu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Zamawiający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udzielił zamówienia, ma zastąpić nowy wykonawca: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a)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b) w wyniku przejęcia przez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Zamawiającego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zobowiązań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Wykonawcy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względem jego podwykonawców;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3) wartość zmian jest mniejsza od 5 % wartości zamówienia określonej pierwotnie w umowie.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5. Wy</w:t>
      </w:r>
      <w:r w:rsidR="00913728">
        <w:rPr>
          <w:rFonts w:ascii="Segoe UI" w:eastAsia="Times New Roman" w:hAnsi="Segoe UI" w:cs="Segoe UI"/>
          <w:sz w:val="20"/>
          <w:szCs w:val="20"/>
          <w:lang w:eastAsia="ar-SA"/>
        </w:rPr>
        <w:t>nagrodzenie, o którym mowa w § 3 ust. 1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podlega zmianie w przypadku zamiany: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1) stawki podatku od towarów i usług oraz podatku akcyzowego;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lastRenderedPageBreak/>
        <w:t>2) wysokości minimalnego wynagrodzenia za pracę albo wysokości minimalnej stawki godzinowej, ustalonych na podstawie ustawy z dnia 10 października 2002 r. o minimalnym wynagrodzeniu za pracę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3) zasad podlegania ubezpieczeniom społecznym lub ubezpieczeniu zdrowotnemu lub wysokości stawki składki na ubezpieczenia społeczne lub ubezpieczenie zdrowotne;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4) zasad gromadzenia i wysokości wpłat do pracowniczych planów kapitałowych, o których mowa w ustawie z dnia 4 października 2018 r. o pracowniczych planach kapitałowych;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jeżeli zmiany te mają wpływ na koszty wykonania zamówienia przez Wykonawcę.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6. Zmiany postanowień umownych nie mogą prowadzić do zmiany charakteru umowy.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7. Przyczyny dokonania zmian postanowień umowy oraz uzasadnienie takich zmian należy opisać w stosownych dokumentach (nota</w:t>
      </w:r>
      <w:r w:rsidR="007E68FD">
        <w:rPr>
          <w:rFonts w:ascii="Segoe UI" w:eastAsia="Times New Roman" w:hAnsi="Segoe UI" w:cs="Segoe UI"/>
          <w:sz w:val="20"/>
          <w:szCs w:val="20"/>
          <w:lang w:eastAsia="ar-SA"/>
        </w:rPr>
        <w:t xml:space="preserve">tka służbowa, pismo </w:t>
      </w:r>
      <w:r w:rsidR="007E68FD"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ykonawc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y, protokół konieczności - protokół konieczności wymaga zatwierdzenia przez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Zamawiającego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.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>8.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 xml:space="preserve"> Wykonawca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nie może żądać podwyższenia wynagrodzenia, chociażby w czasie zawarcia umowy nie można było przewidzieć rozmiaru lub kosztów wykonania przedmiotu umowy i innych świadczeń, co nie wyklucza zmiany wynagrodzenia w przypadku zmiany umowy na warunkach określonych niniejszą umową.</w:t>
      </w:r>
    </w:p>
    <w:p w:rsidR="00C05EDF" w:rsidRPr="00C05EDF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9. W przypadku wykonania przez Wykonawcę czynności wykraczających poza zakres przedmiotu umowy bez uprzedniego podpisania umowy lub aneksu do umowy,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Zamawiający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nie ma obowiązku zapłaty wynagrodzenia za wykonanie tych czynności.</w:t>
      </w:r>
    </w:p>
    <w:p w:rsidR="00C05EDF" w:rsidRPr="00D215ED" w:rsidRDefault="00C05EDF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10.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Wykonawca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zobowiązuje się do informowania 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Zamawiającego</w:t>
      </w:r>
      <w:r w:rsidRPr="00C05EDF">
        <w:rPr>
          <w:rFonts w:ascii="Segoe UI" w:eastAsia="Times New Roman" w:hAnsi="Segoe UI" w:cs="Segoe UI"/>
          <w:sz w:val="20"/>
          <w:szCs w:val="20"/>
          <w:lang w:eastAsia="ar-SA"/>
        </w:rPr>
        <w:t xml:space="preserve"> na piśmie o konieczności wykonania dodatkowych czynności montażowych, w terminie 14 dni od daty ich stwierdzenia.</w:t>
      </w:r>
    </w:p>
    <w:p w:rsidR="00671628" w:rsidRPr="00D215ED" w:rsidRDefault="00913728" w:rsidP="00110501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11</w:t>
      </w:r>
      <w:r w:rsidR="00671628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. Wszelkie spory wynikające z wykonania niniejszej umowy, które nie mogą być rozstrzygnięte polubownie, będą rozstrzygane przez sąd powszechny właściwy dla siedziby </w:t>
      </w:r>
      <w:r w:rsidR="00671628"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Zamawiającego</w:t>
      </w:r>
      <w:r w:rsidR="00671628" w:rsidRPr="00D215ED">
        <w:rPr>
          <w:rFonts w:ascii="Segoe UI" w:eastAsia="Times New Roman" w:hAnsi="Segoe UI" w:cs="Segoe UI"/>
          <w:sz w:val="20"/>
          <w:szCs w:val="20"/>
          <w:lang w:eastAsia="ar-SA"/>
        </w:rPr>
        <w:t>.</w:t>
      </w:r>
    </w:p>
    <w:p w:rsidR="007C1159" w:rsidRDefault="00D215ED" w:rsidP="00222A6C">
      <w:pPr>
        <w:suppressAutoHyphens/>
        <w:autoSpaceDE w:val="0"/>
        <w:spacing w:after="120" w:line="240" w:lineRule="auto"/>
        <w:jc w:val="center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>§ 9</w:t>
      </w:r>
    </w:p>
    <w:p w:rsidR="00913728" w:rsidRDefault="00913728" w:rsidP="00913728">
      <w:pPr>
        <w:suppressAutoHyphens/>
        <w:autoSpaceDE w:val="0"/>
        <w:spacing w:after="120" w:line="240" w:lineRule="auto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913728">
        <w:rPr>
          <w:rFonts w:ascii="Segoe UI" w:eastAsia="Times New Roman" w:hAnsi="Segoe UI" w:cs="Segoe UI"/>
          <w:sz w:val="20"/>
          <w:szCs w:val="20"/>
          <w:lang w:eastAsia="ar-SA"/>
        </w:rPr>
        <w:t>W sprawach nieuregulowanych niniejszą umową, będą miały zastosowanie przepisy ustawy Kodeks cywilny.</w:t>
      </w:r>
    </w:p>
    <w:p w:rsidR="00913728" w:rsidRDefault="00913728" w:rsidP="00913728">
      <w:pPr>
        <w:suppressAutoHyphens/>
        <w:autoSpaceDE w:val="0"/>
        <w:spacing w:after="120" w:line="240" w:lineRule="auto"/>
        <w:jc w:val="center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§ 10</w:t>
      </w:r>
    </w:p>
    <w:p w:rsidR="0078372D" w:rsidRPr="00D215ED" w:rsidRDefault="0078372D" w:rsidP="0078372D">
      <w:pPr>
        <w:tabs>
          <w:tab w:val="left" w:pos="720"/>
        </w:tabs>
        <w:rPr>
          <w:rFonts w:ascii="Segoe UI" w:hAnsi="Segoe UI" w:cs="Segoe UI"/>
          <w:sz w:val="20"/>
          <w:szCs w:val="20"/>
        </w:rPr>
      </w:pPr>
      <w:r w:rsidRPr="00D215ED">
        <w:rPr>
          <w:rFonts w:ascii="Segoe UI" w:hAnsi="Segoe UI" w:cs="Segoe UI"/>
          <w:sz w:val="20"/>
          <w:szCs w:val="20"/>
        </w:rPr>
        <w:t>Integralne części niniejszej umowy stanowią następujące dokumenty:</w:t>
      </w:r>
    </w:p>
    <w:p w:rsidR="0078372D" w:rsidRDefault="0078372D" w:rsidP="0078372D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/>
        <w:rPr>
          <w:rFonts w:ascii="Segoe UI" w:hAnsi="Segoe UI" w:cs="Segoe UI"/>
          <w:sz w:val="20"/>
          <w:szCs w:val="20"/>
        </w:rPr>
      </w:pPr>
      <w:r w:rsidRPr="00D215ED">
        <w:rPr>
          <w:rFonts w:ascii="Segoe UI" w:hAnsi="Segoe UI" w:cs="Segoe UI"/>
          <w:sz w:val="20"/>
          <w:szCs w:val="20"/>
        </w:rPr>
        <w:t xml:space="preserve">Załącznik nr </w:t>
      </w:r>
      <w:r w:rsidR="000E4FE7">
        <w:rPr>
          <w:rFonts w:ascii="Segoe UI" w:hAnsi="Segoe UI" w:cs="Segoe UI"/>
          <w:sz w:val="20"/>
          <w:szCs w:val="20"/>
        </w:rPr>
        <w:t>1</w:t>
      </w:r>
      <w:r w:rsidRPr="00D215ED">
        <w:rPr>
          <w:rFonts w:ascii="Segoe UI" w:hAnsi="Segoe UI" w:cs="Segoe UI"/>
          <w:sz w:val="20"/>
          <w:szCs w:val="20"/>
        </w:rPr>
        <w:t xml:space="preserve"> - Wz</w:t>
      </w:r>
      <w:r w:rsidR="005F22CC">
        <w:rPr>
          <w:rFonts w:ascii="Segoe UI" w:hAnsi="Segoe UI" w:cs="Segoe UI"/>
          <w:sz w:val="20"/>
          <w:szCs w:val="20"/>
        </w:rPr>
        <w:t>ór protokołu zdawczo-odbiorczego.</w:t>
      </w:r>
    </w:p>
    <w:p w:rsidR="00ED6AA3" w:rsidRDefault="00ED6AA3" w:rsidP="0078372D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Załącznik –Opis przedmiotu zamówienia</w:t>
      </w:r>
      <w:r w:rsidR="007E68FD">
        <w:rPr>
          <w:rFonts w:ascii="Segoe UI" w:hAnsi="Segoe UI" w:cs="Segoe UI"/>
          <w:sz w:val="20"/>
          <w:szCs w:val="20"/>
        </w:rPr>
        <w:t xml:space="preserve"> z załącznikami</w:t>
      </w:r>
    </w:p>
    <w:p w:rsidR="007E68FD" w:rsidRPr="007E68FD" w:rsidRDefault="007E68FD" w:rsidP="007E68FD">
      <w:pPr>
        <w:pStyle w:val="Akapitzlist"/>
        <w:widowControl w:val="0"/>
        <w:numPr>
          <w:ilvl w:val="0"/>
          <w:numId w:val="8"/>
        </w:numPr>
        <w:tabs>
          <w:tab w:val="left" w:pos="720"/>
        </w:tabs>
        <w:suppressAutoHyphens/>
        <w:spacing w:after="0"/>
        <w:rPr>
          <w:rFonts w:ascii="Segoe UI" w:hAnsi="Segoe UI" w:cs="Segoe UI"/>
          <w:sz w:val="20"/>
          <w:szCs w:val="20"/>
        </w:rPr>
      </w:pPr>
      <w:r w:rsidRPr="007E68FD">
        <w:rPr>
          <w:rFonts w:ascii="Segoe UI" w:hAnsi="Segoe UI" w:cs="Segoe UI"/>
          <w:sz w:val="20"/>
          <w:szCs w:val="20"/>
        </w:rPr>
        <w:t xml:space="preserve">Oferta wykonawcy </w:t>
      </w:r>
    </w:p>
    <w:p w:rsidR="007E68FD" w:rsidRDefault="007E68FD" w:rsidP="007E68FD">
      <w:pPr>
        <w:pStyle w:val="Akapitzlist"/>
        <w:widowControl w:val="0"/>
        <w:numPr>
          <w:ilvl w:val="0"/>
          <w:numId w:val="8"/>
        </w:numPr>
        <w:tabs>
          <w:tab w:val="left" w:pos="720"/>
        </w:tabs>
        <w:suppressAutoHyphens/>
        <w:spacing w:after="0"/>
        <w:rPr>
          <w:rFonts w:ascii="Segoe UI" w:hAnsi="Segoe UI" w:cs="Segoe UI"/>
          <w:sz w:val="20"/>
          <w:szCs w:val="20"/>
        </w:rPr>
      </w:pPr>
      <w:r w:rsidRPr="007E68FD">
        <w:rPr>
          <w:rFonts w:ascii="Segoe UI" w:hAnsi="Segoe UI" w:cs="Segoe UI"/>
          <w:sz w:val="20"/>
          <w:szCs w:val="20"/>
        </w:rPr>
        <w:t>Załącznik –Formularz asortymentowo cenowy</w:t>
      </w:r>
    </w:p>
    <w:p w:rsidR="007E68FD" w:rsidRPr="007E68FD" w:rsidRDefault="007E68FD" w:rsidP="007E68FD">
      <w:pPr>
        <w:pStyle w:val="Akapitzlist"/>
        <w:widowControl w:val="0"/>
        <w:numPr>
          <w:ilvl w:val="0"/>
          <w:numId w:val="8"/>
        </w:numPr>
        <w:tabs>
          <w:tab w:val="left" w:pos="720"/>
        </w:tabs>
        <w:suppressAutoHyphens/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Oświadczenie, że  </w:t>
      </w:r>
      <w:r w:rsidRPr="007E68FD">
        <w:rPr>
          <w:rFonts w:ascii="Segoe UI" w:hAnsi="Segoe UI" w:cs="Segoe UI"/>
          <w:b/>
          <w:sz w:val="20"/>
          <w:szCs w:val="20"/>
        </w:rPr>
        <w:t>Wykonawca</w:t>
      </w:r>
      <w:r>
        <w:rPr>
          <w:rFonts w:ascii="Segoe UI" w:hAnsi="Segoe UI" w:cs="Segoe UI"/>
          <w:sz w:val="20"/>
          <w:szCs w:val="20"/>
        </w:rPr>
        <w:t xml:space="preserve"> spełniania warunki</w:t>
      </w:r>
      <w:r w:rsidRPr="007E68FD">
        <w:rPr>
          <w:rFonts w:ascii="Segoe UI" w:hAnsi="Segoe UI" w:cs="Segoe UI"/>
          <w:sz w:val="20"/>
          <w:szCs w:val="20"/>
        </w:rPr>
        <w:t xml:space="preserve"> udziału w postępowaniu, a także </w:t>
      </w:r>
      <w:r>
        <w:rPr>
          <w:rFonts w:ascii="Segoe UI" w:hAnsi="Segoe UI" w:cs="Segoe UI"/>
          <w:sz w:val="20"/>
          <w:szCs w:val="20"/>
        </w:rPr>
        <w:t xml:space="preserve">o </w:t>
      </w:r>
      <w:r w:rsidRPr="007E68FD">
        <w:rPr>
          <w:rFonts w:ascii="Segoe UI" w:hAnsi="Segoe UI" w:cs="Segoe UI"/>
          <w:sz w:val="20"/>
          <w:szCs w:val="20"/>
        </w:rPr>
        <w:t>brak podstaw do wykluczenia z postępowania</w:t>
      </w:r>
    </w:p>
    <w:p w:rsidR="007E68FD" w:rsidRDefault="007E68FD" w:rsidP="007E68FD">
      <w:pPr>
        <w:widowControl w:val="0"/>
        <w:tabs>
          <w:tab w:val="left" w:pos="720"/>
        </w:tabs>
        <w:suppressAutoHyphens/>
        <w:spacing w:after="0"/>
        <w:ind w:left="720"/>
        <w:rPr>
          <w:rFonts w:ascii="Segoe UI" w:hAnsi="Segoe UI" w:cs="Segoe UI"/>
          <w:sz w:val="20"/>
          <w:szCs w:val="20"/>
        </w:rPr>
      </w:pPr>
    </w:p>
    <w:p w:rsidR="00671628" w:rsidRPr="00D215ED" w:rsidRDefault="00913728" w:rsidP="00671628">
      <w:pPr>
        <w:suppressAutoHyphens/>
        <w:autoSpaceDE w:val="0"/>
        <w:spacing w:after="120" w:line="240" w:lineRule="auto"/>
        <w:jc w:val="center"/>
        <w:rPr>
          <w:rFonts w:ascii="Segoe UI" w:eastAsia="Times New Roman" w:hAnsi="Segoe UI" w:cs="Segoe UI"/>
          <w:sz w:val="20"/>
          <w:szCs w:val="20"/>
          <w:lang w:eastAsia="ar-SA"/>
        </w:rPr>
      </w:pPr>
      <w:r>
        <w:rPr>
          <w:rFonts w:ascii="Segoe UI" w:eastAsia="Times New Roman" w:hAnsi="Segoe UI" w:cs="Segoe UI"/>
          <w:sz w:val="20"/>
          <w:szCs w:val="20"/>
          <w:lang w:eastAsia="ar-SA"/>
        </w:rPr>
        <w:t>§ 11</w:t>
      </w:r>
    </w:p>
    <w:p w:rsidR="00671628" w:rsidRPr="00D215ED" w:rsidRDefault="00671628" w:rsidP="00671628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>Umowę sporządzono w trzech jednobrzmiących egzemplarzach,</w:t>
      </w:r>
      <w:r w:rsidR="00295549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 jeden dla </w:t>
      </w:r>
      <w:r w:rsidR="00295549"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Wykonawcy</w:t>
      </w:r>
      <w:r w:rsidR="00295549"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, </w:t>
      </w:r>
      <w:r w:rsidR="00295549" w:rsidRPr="00D215ED">
        <w:rPr>
          <w:rFonts w:ascii="Segoe UI" w:eastAsia="Times New Roman" w:hAnsi="Segoe UI" w:cs="Segoe UI"/>
          <w:sz w:val="20"/>
          <w:szCs w:val="20"/>
          <w:lang w:eastAsia="ar-SA"/>
        </w:rPr>
        <w:br/>
        <w:t xml:space="preserve">dwa dla </w:t>
      </w:r>
      <w:r w:rsidR="00295549"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Z</w:t>
      </w:r>
      <w:r w:rsidRPr="007E68FD">
        <w:rPr>
          <w:rFonts w:ascii="Segoe UI" w:eastAsia="Times New Roman" w:hAnsi="Segoe UI" w:cs="Segoe UI"/>
          <w:b/>
          <w:sz w:val="20"/>
          <w:szCs w:val="20"/>
          <w:lang w:eastAsia="ar-SA"/>
        </w:rPr>
        <w:t>amawiającego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>.</w:t>
      </w:r>
    </w:p>
    <w:p w:rsidR="00671628" w:rsidRPr="00D215ED" w:rsidRDefault="00671628" w:rsidP="00671628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</w:p>
    <w:p w:rsidR="00671628" w:rsidRPr="00D215ED" w:rsidRDefault="00671628" w:rsidP="00671628">
      <w:pPr>
        <w:suppressAutoHyphens/>
        <w:autoSpaceDE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>ZAMAWIAJĄCY: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ab/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ab/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ab/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ab/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ab/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ab/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ab/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ab/>
        <w:t>WYKONAWCA:</w:t>
      </w:r>
    </w:p>
    <w:p w:rsidR="00B325E2" w:rsidRPr="00D215ED" w:rsidRDefault="00B325E2">
      <w:pPr>
        <w:spacing w:after="160" w:line="259" w:lineRule="auto"/>
        <w:rPr>
          <w:rFonts w:ascii="Segoe UI" w:eastAsia="Times New Roman" w:hAnsi="Segoe UI" w:cs="Segoe UI"/>
          <w:sz w:val="20"/>
          <w:szCs w:val="20"/>
          <w:lang w:eastAsia="ar-SA"/>
        </w:rPr>
      </w:pPr>
    </w:p>
    <w:p w:rsidR="00671628" w:rsidRPr="00D215ED" w:rsidRDefault="00671628" w:rsidP="00B325E2">
      <w:pPr>
        <w:suppressAutoHyphens/>
        <w:autoSpaceDE w:val="0"/>
        <w:spacing w:after="120" w:line="240" w:lineRule="auto"/>
        <w:rPr>
          <w:rFonts w:ascii="Segoe UI" w:eastAsia="Times New Roman" w:hAnsi="Segoe UI" w:cs="Segoe UI"/>
          <w:sz w:val="20"/>
          <w:szCs w:val="20"/>
          <w:lang w:eastAsia="ar-SA"/>
        </w:rPr>
      </w:pPr>
    </w:p>
    <w:p w:rsidR="00671628" w:rsidRPr="00D215ED" w:rsidRDefault="00671628" w:rsidP="00671628">
      <w:pPr>
        <w:suppressAutoHyphens/>
        <w:autoSpaceDE w:val="0"/>
        <w:spacing w:after="120" w:line="240" w:lineRule="auto"/>
        <w:jc w:val="center"/>
        <w:rPr>
          <w:rFonts w:ascii="Segoe UI" w:eastAsia="Times New Roman" w:hAnsi="Segoe UI" w:cs="Segoe UI"/>
          <w:sz w:val="20"/>
          <w:szCs w:val="20"/>
          <w:lang w:eastAsia="ar-SA"/>
        </w:rPr>
      </w:pPr>
    </w:p>
    <w:p w:rsidR="00671628" w:rsidRPr="00D215ED" w:rsidRDefault="00671628" w:rsidP="00671628">
      <w:pPr>
        <w:suppressAutoHyphens/>
        <w:autoSpaceDE w:val="0"/>
        <w:spacing w:after="120" w:line="240" w:lineRule="auto"/>
        <w:jc w:val="center"/>
        <w:rPr>
          <w:rFonts w:ascii="Segoe UI" w:eastAsia="Times New Roman" w:hAnsi="Segoe UI" w:cs="Segoe UI"/>
          <w:sz w:val="20"/>
          <w:szCs w:val="20"/>
          <w:lang w:eastAsia="ar-SA"/>
        </w:rPr>
      </w:pPr>
    </w:p>
    <w:p w:rsidR="00671628" w:rsidRPr="00D215ED" w:rsidRDefault="00671628" w:rsidP="00671628">
      <w:pPr>
        <w:suppressAutoHyphens/>
        <w:autoSpaceDE w:val="0"/>
        <w:spacing w:after="120" w:line="240" w:lineRule="auto"/>
        <w:jc w:val="center"/>
        <w:rPr>
          <w:rFonts w:ascii="Segoe UI" w:eastAsia="Times New Roman" w:hAnsi="Segoe UI" w:cs="Segoe UI"/>
          <w:sz w:val="20"/>
          <w:szCs w:val="20"/>
          <w:lang w:eastAsia="ar-SA"/>
        </w:rPr>
      </w:pPr>
    </w:p>
    <w:p w:rsidR="003D08FE" w:rsidRPr="00D215ED" w:rsidRDefault="003D08FE">
      <w:pPr>
        <w:spacing w:after="160" w:line="259" w:lineRule="auto"/>
        <w:rPr>
          <w:rFonts w:ascii="Segoe UI" w:eastAsia="Times New Roman" w:hAnsi="Segoe UI" w:cs="Segoe UI"/>
          <w:sz w:val="20"/>
          <w:szCs w:val="20"/>
          <w:lang w:eastAsia="ar-SA"/>
        </w:rPr>
      </w:pP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br w:type="page"/>
      </w:r>
    </w:p>
    <w:p w:rsidR="0078372D" w:rsidRPr="00D215ED" w:rsidRDefault="0078372D" w:rsidP="0078372D">
      <w:pPr>
        <w:autoSpaceDE w:val="0"/>
        <w:autoSpaceDN w:val="0"/>
        <w:adjustRightInd w:val="0"/>
        <w:ind w:left="5664" w:firstLine="708"/>
        <w:jc w:val="center"/>
        <w:rPr>
          <w:rFonts w:ascii="Segoe UI" w:hAnsi="Segoe UI" w:cs="Segoe UI"/>
          <w:color w:val="000000"/>
          <w:sz w:val="20"/>
          <w:szCs w:val="20"/>
          <w:u w:val="single"/>
        </w:rPr>
      </w:pPr>
      <w:r w:rsidRPr="00D215ED">
        <w:rPr>
          <w:rFonts w:ascii="Segoe UI" w:hAnsi="Segoe UI" w:cs="Segoe UI"/>
          <w:sz w:val="20"/>
          <w:szCs w:val="20"/>
        </w:rPr>
        <w:lastRenderedPageBreak/>
        <w:t>Załącznik nr 1 do umowy</w:t>
      </w:r>
    </w:p>
    <w:p w:rsidR="0078372D" w:rsidRPr="00D215ED" w:rsidRDefault="0078372D" w:rsidP="00671628">
      <w:pPr>
        <w:jc w:val="both"/>
        <w:rPr>
          <w:rFonts w:ascii="Segoe UI" w:hAnsi="Segoe UI" w:cs="Segoe UI"/>
          <w:sz w:val="20"/>
          <w:szCs w:val="20"/>
        </w:rPr>
      </w:pPr>
    </w:p>
    <w:p w:rsidR="0078372D" w:rsidRPr="00D215ED" w:rsidRDefault="0078372D" w:rsidP="0078372D">
      <w:pPr>
        <w:jc w:val="center"/>
        <w:rPr>
          <w:rFonts w:ascii="Segoe UI" w:hAnsi="Segoe UI" w:cs="Segoe UI"/>
          <w:b/>
          <w:sz w:val="20"/>
          <w:szCs w:val="20"/>
        </w:rPr>
      </w:pPr>
      <w:r w:rsidRPr="00D215ED">
        <w:rPr>
          <w:rFonts w:ascii="Segoe UI" w:hAnsi="Segoe UI" w:cs="Segoe UI"/>
          <w:b/>
          <w:sz w:val="20"/>
          <w:szCs w:val="20"/>
        </w:rPr>
        <w:t xml:space="preserve">Protokół zdawczo – odbiorczy </w:t>
      </w:r>
    </w:p>
    <w:p w:rsidR="0078372D" w:rsidRPr="00D215ED" w:rsidRDefault="0078372D" w:rsidP="0078372D">
      <w:pPr>
        <w:rPr>
          <w:rFonts w:ascii="Segoe UI" w:hAnsi="Segoe UI" w:cs="Segoe UI"/>
          <w:sz w:val="20"/>
          <w:szCs w:val="20"/>
        </w:rPr>
      </w:pPr>
    </w:p>
    <w:p w:rsidR="0078372D" w:rsidRPr="00D215ED" w:rsidRDefault="0078372D" w:rsidP="0078372D">
      <w:pPr>
        <w:rPr>
          <w:rFonts w:ascii="Segoe UI" w:hAnsi="Segoe UI" w:cs="Segoe UI"/>
          <w:b/>
          <w:sz w:val="20"/>
          <w:szCs w:val="20"/>
        </w:rPr>
      </w:pPr>
    </w:p>
    <w:p w:rsidR="0078372D" w:rsidRPr="000E4FE7" w:rsidRDefault="0078372D" w:rsidP="000E4FE7">
      <w:pPr>
        <w:spacing w:line="240" w:lineRule="auto"/>
        <w:jc w:val="both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D215ED">
        <w:rPr>
          <w:rFonts w:ascii="Segoe UI" w:hAnsi="Segoe UI" w:cs="Segoe UI"/>
          <w:b/>
          <w:sz w:val="20"/>
          <w:szCs w:val="20"/>
        </w:rPr>
        <w:t>Nazwa Zadania</w:t>
      </w:r>
      <w:r w:rsidRPr="00D215ED">
        <w:rPr>
          <w:rFonts w:ascii="Segoe UI" w:eastAsia="Times New Roman" w:hAnsi="Segoe UI" w:cs="Segoe UI"/>
          <w:sz w:val="20"/>
          <w:szCs w:val="20"/>
          <w:lang w:eastAsia="ar-SA"/>
        </w:rPr>
        <w:t xml:space="preserve">: </w:t>
      </w:r>
      <w:r w:rsidR="00D215ED">
        <w:rPr>
          <w:rFonts w:ascii="Segoe UI" w:eastAsia="Times New Roman" w:hAnsi="Segoe UI" w:cs="Segoe UI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</w:t>
      </w:r>
    </w:p>
    <w:p w:rsidR="0078372D" w:rsidRPr="00D215ED" w:rsidRDefault="0078372D" w:rsidP="0078372D">
      <w:pPr>
        <w:rPr>
          <w:rFonts w:ascii="Segoe UI" w:hAnsi="Segoe UI" w:cs="Segoe UI"/>
          <w:b/>
          <w:sz w:val="20"/>
          <w:szCs w:val="20"/>
        </w:rPr>
      </w:pPr>
      <w:r w:rsidRPr="00D215ED">
        <w:rPr>
          <w:rFonts w:ascii="Segoe UI" w:hAnsi="Segoe UI" w:cs="Segoe UI"/>
          <w:b/>
          <w:sz w:val="20"/>
          <w:szCs w:val="20"/>
        </w:rPr>
        <w:t>Część I</w:t>
      </w:r>
    </w:p>
    <w:tbl>
      <w:tblPr>
        <w:tblW w:w="8363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4252"/>
      </w:tblGrid>
      <w:tr w:rsidR="0078372D" w:rsidRPr="00D215ED" w:rsidTr="000E4FE7">
        <w:trPr>
          <w:trHeight w:val="658"/>
        </w:trPr>
        <w:tc>
          <w:tcPr>
            <w:tcW w:w="4111" w:type="dxa"/>
            <w:shd w:val="clear" w:color="auto" w:fill="auto"/>
          </w:tcPr>
          <w:p w:rsidR="0078372D" w:rsidRPr="00D215ED" w:rsidRDefault="00185087" w:rsidP="00185087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D215ED">
              <w:rPr>
                <w:rFonts w:ascii="Segoe UI" w:hAnsi="Segoe UI" w:cs="Segoe UI"/>
                <w:sz w:val="20"/>
                <w:szCs w:val="20"/>
              </w:rPr>
              <w:t xml:space="preserve">Nr umowy </w:t>
            </w:r>
          </w:p>
        </w:tc>
        <w:tc>
          <w:tcPr>
            <w:tcW w:w="4252" w:type="dxa"/>
            <w:shd w:val="clear" w:color="auto" w:fill="auto"/>
          </w:tcPr>
          <w:p w:rsidR="0078372D" w:rsidRPr="00D215ED" w:rsidRDefault="00185087" w:rsidP="00185087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D215ED">
              <w:rPr>
                <w:rFonts w:ascii="Segoe UI" w:hAnsi="Segoe UI" w:cs="Segoe UI"/>
                <w:sz w:val="20"/>
                <w:szCs w:val="20"/>
              </w:rPr>
              <w:t xml:space="preserve">Data umowy </w:t>
            </w:r>
          </w:p>
        </w:tc>
      </w:tr>
    </w:tbl>
    <w:p w:rsidR="0078372D" w:rsidRPr="00D215ED" w:rsidRDefault="0078372D" w:rsidP="0078372D">
      <w:pPr>
        <w:jc w:val="both"/>
        <w:rPr>
          <w:rFonts w:ascii="Segoe UI" w:hAnsi="Segoe UI" w:cs="Segoe UI"/>
          <w:sz w:val="20"/>
          <w:szCs w:val="20"/>
        </w:rPr>
      </w:pPr>
    </w:p>
    <w:p w:rsidR="0078372D" w:rsidRPr="00D215ED" w:rsidRDefault="0078372D" w:rsidP="0078372D">
      <w:pPr>
        <w:numPr>
          <w:ilvl w:val="0"/>
          <w:numId w:val="4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D215ED">
        <w:rPr>
          <w:rFonts w:ascii="Segoe UI" w:hAnsi="Segoe UI" w:cs="Segoe UI"/>
          <w:b/>
          <w:sz w:val="20"/>
          <w:szCs w:val="20"/>
        </w:rPr>
        <w:t>Zamawiający</w:t>
      </w:r>
      <w:r w:rsidRPr="00D215ED">
        <w:rPr>
          <w:rFonts w:ascii="Segoe UI" w:hAnsi="Segoe UI" w:cs="Segoe UI"/>
          <w:sz w:val="20"/>
          <w:szCs w:val="20"/>
        </w:rPr>
        <w:t xml:space="preserve">: </w:t>
      </w:r>
      <w:r w:rsidR="000E4FE7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………………………………………………………………………………………………………….</w:t>
      </w:r>
    </w:p>
    <w:p w:rsidR="0078372D" w:rsidRPr="00D215ED" w:rsidRDefault="0078372D" w:rsidP="0078372D">
      <w:pPr>
        <w:pStyle w:val="Akapitzlist"/>
        <w:jc w:val="both"/>
        <w:rPr>
          <w:rFonts w:ascii="Segoe UI" w:hAnsi="Segoe UI" w:cs="Segoe UI"/>
          <w:sz w:val="20"/>
          <w:szCs w:val="20"/>
        </w:rPr>
      </w:pPr>
    </w:p>
    <w:p w:rsidR="0078372D" w:rsidRPr="00D215ED" w:rsidRDefault="00185087" w:rsidP="0078372D">
      <w:pPr>
        <w:numPr>
          <w:ilvl w:val="0"/>
          <w:numId w:val="4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D215ED">
        <w:rPr>
          <w:rFonts w:ascii="Segoe UI" w:hAnsi="Segoe UI" w:cs="Segoe UI"/>
          <w:b/>
          <w:sz w:val="20"/>
          <w:szCs w:val="20"/>
        </w:rPr>
        <w:t>Wykonawc</w:t>
      </w:r>
      <w:r w:rsidR="0078372D" w:rsidRPr="00D215ED">
        <w:rPr>
          <w:rFonts w:ascii="Segoe UI" w:hAnsi="Segoe UI" w:cs="Segoe UI"/>
          <w:b/>
          <w:sz w:val="20"/>
          <w:szCs w:val="20"/>
        </w:rPr>
        <w:t>a</w:t>
      </w:r>
      <w:r w:rsidR="0078372D" w:rsidRPr="00D215ED">
        <w:rPr>
          <w:rFonts w:ascii="Segoe UI" w:hAnsi="Segoe UI" w:cs="Segoe UI"/>
          <w:sz w:val="20"/>
          <w:szCs w:val="20"/>
        </w:rPr>
        <w:t>: …………………………………………………………………………………………………………….</w:t>
      </w:r>
    </w:p>
    <w:p w:rsidR="0078372D" w:rsidRPr="00D215ED" w:rsidRDefault="0078372D" w:rsidP="0078372D">
      <w:pPr>
        <w:pStyle w:val="Akapitzlist"/>
        <w:jc w:val="both"/>
        <w:rPr>
          <w:rFonts w:ascii="Segoe UI" w:hAnsi="Segoe UI" w:cs="Segoe UI"/>
          <w:sz w:val="20"/>
          <w:szCs w:val="20"/>
        </w:rPr>
      </w:pPr>
    </w:p>
    <w:p w:rsidR="0078372D" w:rsidRPr="00D215ED" w:rsidRDefault="0078372D" w:rsidP="0078372D">
      <w:pPr>
        <w:numPr>
          <w:ilvl w:val="0"/>
          <w:numId w:val="4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D215ED">
        <w:rPr>
          <w:rFonts w:ascii="Segoe UI" w:hAnsi="Segoe UI" w:cs="Segoe UI"/>
          <w:sz w:val="20"/>
          <w:szCs w:val="20"/>
        </w:rPr>
        <w:t>Czas realizacji: od………………….……………  do ……………………………….....</w:t>
      </w:r>
    </w:p>
    <w:p w:rsidR="0078372D" w:rsidRPr="00D215ED" w:rsidRDefault="0078372D" w:rsidP="0078372D">
      <w:pPr>
        <w:pStyle w:val="Akapitzlist"/>
        <w:jc w:val="both"/>
        <w:rPr>
          <w:rFonts w:ascii="Segoe UI" w:hAnsi="Segoe UI" w:cs="Segoe UI"/>
          <w:sz w:val="20"/>
          <w:szCs w:val="20"/>
        </w:rPr>
      </w:pPr>
    </w:p>
    <w:p w:rsidR="0078372D" w:rsidRPr="00D215ED" w:rsidRDefault="0078372D" w:rsidP="0078372D">
      <w:pPr>
        <w:numPr>
          <w:ilvl w:val="0"/>
          <w:numId w:val="4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D215ED">
        <w:rPr>
          <w:rFonts w:ascii="Segoe UI" w:hAnsi="Segoe UI" w:cs="Segoe UI"/>
          <w:sz w:val="20"/>
          <w:szCs w:val="20"/>
        </w:rPr>
        <w:t>Ocena wykonania usługi: Zamawiający stwierdza odbiór (</w:t>
      </w:r>
      <w:r w:rsidRPr="00D215ED">
        <w:rPr>
          <w:rFonts w:ascii="Segoe UI" w:hAnsi="Segoe UI" w:cs="Segoe UI"/>
          <w:i/>
          <w:sz w:val="20"/>
          <w:szCs w:val="20"/>
        </w:rPr>
        <w:t>właściwe podkreślić):</w:t>
      </w:r>
    </w:p>
    <w:p w:rsidR="0078372D" w:rsidRPr="00D215ED" w:rsidRDefault="00D215ED" w:rsidP="0078372D">
      <w:pPr>
        <w:spacing w:after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372D" w:rsidRPr="00D215ED" w:rsidRDefault="0078372D" w:rsidP="0078372D">
      <w:pPr>
        <w:pStyle w:val="Akapitzlist"/>
        <w:ind w:left="0"/>
        <w:jc w:val="both"/>
        <w:rPr>
          <w:rFonts w:ascii="Segoe UI" w:hAnsi="Segoe UI" w:cs="Segoe UI"/>
          <w:sz w:val="20"/>
          <w:szCs w:val="20"/>
        </w:rPr>
      </w:pPr>
    </w:p>
    <w:p w:rsidR="0078372D" w:rsidRPr="00D215ED" w:rsidRDefault="0078372D" w:rsidP="0078372D">
      <w:pPr>
        <w:pStyle w:val="Akapitzlist"/>
        <w:ind w:left="0"/>
        <w:jc w:val="both"/>
        <w:rPr>
          <w:rFonts w:ascii="Segoe UI" w:hAnsi="Segoe UI" w:cs="Segoe UI"/>
          <w:sz w:val="20"/>
          <w:szCs w:val="20"/>
        </w:rPr>
      </w:pPr>
      <w:r w:rsidRPr="00D215ED">
        <w:rPr>
          <w:rFonts w:ascii="Segoe UI" w:hAnsi="Segoe UI" w:cs="Segoe UI"/>
          <w:sz w:val="20"/>
          <w:szCs w:val="20"/>
        </w:rPr>
        <w:t xml:space="preserve">Wykonanie pracy w terminie: TAK/NIE </w:t>
      </w:r>
      <w:r w:rsidRPr="00D215ED">
        <w:rPr>
          <w:rFonts w:ascii="Segoe UI" w:hAnsi="Segoe UI" w:cs="Segoe UI"/>
          <w:i/>
          <w:sz w:val="20"/>
          <w:szCs w:val="20"/>
        </w:rPr>
        <w:t>(właściwe podkreślić)</w:t>
      </w:r>
      <w:r w:rsidRPr="00D215ED">
        <w:rPr>
          <w:rFonts w:ascii="Segoe UI" w:hAnsi="Segoe UI" w:cs="Segoe UI"/>
          <w:sz w:val="20"/>
          <w:szCs w:val="20"/>
        </w:rPr>
        <w:t xml:space="preserve"> – na kwotę ………….………..zł.</w:t>
      </w:r>
    </w:p>
    <w:p w:rsidR="0078372D" w:rsidRPr="00D215ED" w:rsidRDefault="0078372D" w:rsidP="0078372D">
      <w:pPr>
        <w:pStyle w:val="Akapitzlist"/>
        <w:ind w:left="0"/>
        <w:jc w:val="both"/>
        <w:rPr>
          <w:rFonts w:ascii="Segoe UI" w:hAnsi="Segoe UI" w:cs="Segoe UI"/>
          <w:sz w:val="20"/>
          <w:szCs w:val="20"/>
        </w:rPr>
      </w:pPr>
    </w:p>
    <w:p w:rsidR="00185087" w:rsidRPr="00D215ED" w:rsidRDefault="00185087" w:rsidP="0078372D">
      <w:pPr>
        <w:pStyle w:val="Akapitzlist"/>
        <w:ind w:left="0"/>
        <w:jc w:val="both"/>
        <w:rPr>
          <w:rFonts w:ascii="Segoe UI" w:hAnsi="Segoe UI" w:cs="Segoe UI"/>
          <w:sz w:val="20"/>
          <w:szCs w:val="20"/>
        </w:rPr>
      </w:pPr>
    </w:p>
    <w:p w:rsidR="0078372D" w:rsidRPr="00D215ED" w:rsidRDefault="0078372D" w:rsidP="0078372D">
      <w:pPr>
        <w:pStyle w:val="Akapitzlist"/>
        <w:ind w:left="0"/>
        <w:jc w:val="both"/>
        <w:rPr>
          <w:rFonts w:ascii="Segoe UI" w:hAnsi="Segoe UI" w:cs="Segoe UI"/>
          <w:b/>
          <w:sz w:val="20"/>
          <w:szCs w:val="20"/>
        </w:rPr>
      </w:pPr>
      <w:r w:rsidRPr="00D215ED">
        <w:rPr>
          <w:rFonts w:ascii="Segoe UI" w:hAnsi="Segoe UI" w:cs="Segoe UI"/>
          <w:b/>
          <w:sz w:val="20"/>
          <w:szCs w:val="20"/>
        </w:rPr>
        <w:t>Część II</w:t>
      </w:r>
    </w:p>
    <w:p w:rsidR="000E4FE7" w:rsidRDefault="0078372D" w:rsidP="000E4FE7">
      <w:pPr>
        <w:pStyle w:val="Akapitzlist"/>
        <w:ind w:left="0"/>
        <w:jc w:val="both"/>
        <w:rPr>
          <w:rFonts w:ascii="Segoe UI" w:hAnsi="Segoe UI" w:cs="Segoe UI"/>
          <w:sz w:val="20"/>
          <w:szCs w:val="20"/>
        </w:rPr>
      </w:pPr>
      <w:r w:rsidRPr="00D215ED">
        <w:rPr>
          <w:rFonts w:ascii="Segoe UI" w:hAnsi="Segoe UI" w:cs="Segoe UI"/>
          <w:sz w:val="20"/>
          <w:szCs w:val="20"/>
        </w:rPr>
        <w:t xml:space="preserve">Oświadczenie: </w:t>
      </w:r>
      <w:r w:rsidR="00185087" w:rsidRPr="00D215ED">
        <w:rPr>
          <w:rFonts w:ascii="Segoe UI" w:hAnsi="Segoe UI" w:cs="Segoe UI"/>
          <w:sz w:val="20"/>
          <w:szCs w:val="20"/>
        </w:rPr>
        <w:t>Zamawiający</w:t>
      </w:r>
      <w:r w:rsidRPr="00D215ED">
        <w:rPr>
          <w:rFonts w:ascii="Segoe UI" w:hAnsi="Segoe UI" w:cs="Segoe UI"/>
          <w:sz w:val="20"/>
          <w:szCs w:val="20"/>
        </w:rPr>
        <w:t xml:space="preserve"> przyjmuje usługę z zastrzeżeniami/bez zastrzeżeń (</w:t>
      </w:r>
      <w:r w:rsidRPr="00D215ED">
        <w:rPr>
          <w:rFonts w:ascii="Segoe UI" w:hAnsi="Segoe UI" w:cs="Segoe UI"/>
          <w:i/>
          <w:sz w:val="20"/>
          <w:szCs w:val="20"/>
        </w:rPr>
        <w:t>właściwe podkreślić</w:t>
      </w:r>
      <w:r w:rsidRPr="00D215ED">
        <w:rPr>
          <w:rFonts w:ascii="Segoe UI" w:hAnsi="Segoe UI" w:cs="Segoe UI"/>
          <w:sz w:val="20"/>
          <w:szCs w:val="20"/>
        </w:rPr>
        <w:t>), co zostaje potwierdzone podpisami przedstawicieli:</w:t>
      </w:r>
    </w:p>
    <w:p w:rsidR="00D215ED" w:rsidRPr="00D215ED" w:rsidRDefault="00D215ED" w:rsidP="0078372D">
      <w:pPr>
        <w:pStyle w:val="Akapitzlist"/>
        <w:ind w:left="0"/>
        <w:rPr>
          <w:rFonts w:ascii="Segoe UI" w:hAnsi="Segoe UI" w:cs="Segoe UI"/>
          <w:sz w:val="20"/>
          <w:szCs w:val="20"/>
        </w:rPr>
      </w:pPr>
    </w:p>
    <w:p w:rsidR="0078372D" w:rsidRPr="00D215ED" w:rsidRDefault="0078372D" w:rsidP="0078372D">
      <w:pPr>
        <w:pStyle w:val="Akapitzlist"/>
        <w:ind w:left="0"/>
        <w:rPr>
          <w:rFonts w:ascii="Segoe UI" w:hAnsi="Segoe UI" w:cs="Segoe UI"/>
          <w:sz w:val="20"/>
          <w:szCs w:val="20"/>
        </w:rPr>
      </w:pPr>
      <w:r w:rsidRPr="00D215ED">
        <w:rPr>
          <w:rFonts w:ascii="Segoe UI" w:hAnsi="Segoe UI" w:cs="Segoe UI"/>
          <w:sz w:val="20"/>
          <w:szCs w:val="20"/>
        </w:rPr>
        <w:t>Zastrzeżenia Z</w:t>
      </w:r>
      <w:r w:rsidR="00185087" w:rsidRPr="00D215ED">
        <w:rPr>
          <w:rFonts w:ascii="Segoe UI" w:hAnsi="Segoe UI" w:cs="Segoe UI"/>
          <w:sz w:val="20"/>
          <w:szCs w:val="20"/>
        </w:rPr>
        <w:t>amawiającego</w:t>
      </w:r>
      <w:r w:rsidRPr="00D215ED">
        <w:rPr>
          <w:rFonts w:ascii="Segoe UI" w:hAnsi="Segoe UI" w:cs="Segoe UI"/>
          <w:sz w:val="20"/>
          <w:szCs w:val="20"/>
        </w:rPr>
        <w:t>:</w:t>
      </w:r>
    </w:p>
    <w:p w:rsidR="0078372D" w:rsidRPr="00D215ED" w:rsidRDefault="0078372D" w:rsidP="0078372D">
      <w:pPr>
        <w:pStyle w:val="Akapitzlist"/>
        <w:ind w:left="0"/>
        <w:rPr>
          <w:rFonts w:ascii="Segoe UI" w:hAnsi="Segoe UI" w:cs="Segoe UI"/>
          <w:sz w:val="20"/>
          <w:szCs w:val="20"/>
        </w:rPr>
      </w:pPr>
      <w:r w:rsidRPr="00D215ED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</w:t>
      </w:r>
    </w:p>
    <w:p w:rsidR="0078372D" w:rsidRPr="00D215ED" w:rsidRDefault="0078372D" w:rsidP="0078372D">
      <w:pPr>
        <w:pStyle w:val="Akapitzlist"/>
        <w:ind w:left="0"/>
        <w:rPr>
          <w:rFonts w:ascii="Segoe UI" w:hAnsi="Segoe UI" w:cs="Segoe UI"/>
          <w:sz w:val="20"/>
          <w:szCs w:val="20"/>
        </w:rPr>
      </w:pPr>
    </w:p>
    <w:p w:rsidR="0078372D" w:rsidRPr="00D215ED" w:rsidRDefault="0078372D" w:rsidP="0078372D">
      <w:pPr>
        <w:pStyle w:val="Akapitzlist"/>
        <w:ind w:left="0"/>
        <w:rPr>
          <w:rFonts w:ascii="Segoe UI" w:hAnsi="Segoe UI" w:cs="Segoe UI"/>
          <w:sz w:val="20"/>
          <w:szCs w:val="20"/>
        </w:rPr>
      </w:pPr>
      <w:r w:rsidRPr="00D215ED">
        <w:rPr>
          <w:rFonts w:ascii="Segoe UI" w:hAnsi="Segoe UI" w:cs="Segoe UI"/>
          <w:sz w:val="20"/>
          <w:szCs w:val="20"/>
        </w:rPr>
        <w:t xml:space="preserve">Przedstawiciel </w:t>
      </w:r>
      <w:r w:rsidR="00185087" w:rsidRPr="00D215ED">
        <w:rPr>
          <w:rFonts w:ascii="Segoe UI" w:hAnsi="Segoe UI" w:cs="Segoe UI"/>
          <w:sz w:val="20"/>
          <w:szCs w:val="20"/>
        </w:rPr>
        <w:t>Zamawiającego</w:t>
      </w:r>
    </w:p>
    <w:p w:rsidR="0078372D" w:rsidRPr="00D215ED" w:rsidRDefault="0078372D" w:rsidP="0078372D">
      <w:pPr>
        <w:pStyle w:val="Akapitzlist"/>
        <w:ind w:left="0"/>
        <w:rPr>
          <w:rFonts w:ascii="Segoe UI" w:hAnsi="Segoe UI" w:cs="Segoe UI"/>
          <w:sz w:val="20"/>
          <w:szCs w:val="20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81"/>
        <w:gridCol w:w="2810"/>
        <w:gridCol w:w="2751"/>
      </w:tblGrid>
      <w:tr w:rsidR="0078372D" w:rsidRPr="00D215ED" w:rsidTr="000E4FE7">
        <w:tc>
          <w:tcPr>
            <w:tcW w:w="3085" w:type="dxa"/>
            <w:shd w:val="clear" w:color="auto" w:fill="auto"/>
          </w:tcPr>
          <w:p w:rsidR="0078372D" w:rsidRPr="00D215ED" w:rsidRDefault="0078372D" w:rsidP="000E4FE7">
            <w:pPr>
              <w:rPr>
                <w:rFonts w:ascii="Segoe UI" w:hAnsi="Segoe UI" w:cs="Segoe UI"/>
                <w:sz w:val="20"/>
                <w:szCs w:val="20"/>
              </w:rPr>
            </w:pPr>
            <w:r w:rsidRPr="00D215ED">
              <w:rPr>
                <w:rFonts w:ascii="Segoe UI" w:hAnsi="Segoe UI" w:cs="Segoe UI"/>
                <w:sz w:val="20"/>
                <w:szCs w:val="20"/>
              </w:rPr>
              <w:lastRenderedPageBreak/>
              <w:t>Imię i nazwisko</w:t>
            </w:r>
          </w:p>
        </w:tc>
        <w:tc>
          <w:tcPr>
            <w:tcW w:w="3085" w:type="dxa"/>
            <w:shd w:val="clear" w:color="auto" w:fill="auto"/>
          </w:tcPr>
          <w:p w:rsidR="0078372D" w:rsidRPr="00D215ED" w:rsidRDefault="0078372D" w:rsidP="000E4FE7">
            <w:pPr>
              <w:rPr>
                <w:rFonts w:ascii="Segoe UI" w:hAnsi="Segoe UI" w:cs="Segoe UI"/>
                <w:sz w:val="20"/>
                <w:szCs w:val="20"/>
              </w:rPr>
            </w:pPr>
            <w:r w:rsidRPr="00D215ED">
              <w:rPr>
                <w:rFonts w:ascii="Segoe UI" w:hAnsi="Segoe UI" w:cs="Segoe UI"/>
                <w:sz w:val="20"/>
                <w:szCs w:val="20"/>
              </w:rPr>
              <w:t>Stanowisko</w:t>
            </w:r>
          </w:p>
        </w:tc>
        <w:tc>
          <w:tcPr>
            <w:tcW w:w="3085" w:type="dxa"/>
            <w:shd w:val="clear" w:color="auto" w:fill="auto"/>
          </w:tcPr>
          <w:p w:rsidR="0078372D" w:rsidRPr="00D215ED" w:rsidRDefault="0078372D" w:rsidP="000E4FE7">
            <w:pPr>
              <w:rPr>
                <w:rFonts w:ascii="Segoe UI" w:hAnsi="Segoe UI" w:cs="Segoe UI"/>
                <w:sz w:val="20"/>
                <w:szCs w:val="20"/>
              </w:rPr>
            </w:pPr>
            <w:r w:rsidRPr="00D215ED">
              <w:rPr>
                <w:rFonts w:ascii="Segoe UI" w:hAnsi="Segoe UI" w:cs="Segoe UI"/>
                <w:sz w:val="20"/>
                <w:szCs w:val="20"/>
              </w:rPr>
              <w:t>Podpis</w:t>
            </w:r>
          </w:p>
        </w:tc>
      </w:tr>
      <w:tr w:rsidR="0078372D" w:rsidRPr="00D215ED" w:rsidTr="000E4FE7">
        <w:tc>
          <w:tcPr>
            <w:tcW w:w="3085" w:type="dxa"/>
            <w:shd w:val="clear" w:color="auto" w:fill="auto"/>
          </w:tcPr>
          <w:p w:rsidR="0078372D" w:rsidRPr="00D215ED" w:rsidRDefault="0078372D" w:rsidP="000E4FE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</w:tcPr>
          <w:p w:rsidR="0078372D" w:rsidRPr="00D215ED" w:rsidRDefault="0078372D" w:rsidP="000E4FE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</w:tcPr>
          <w:p w:rsidR="0078372D" w:rsidRPr="00D215ED" w:rsidRDefault="0078372D" w:rsidP="000E4FE7">
            <w:pPr>
              <w:rPr>
                <w:rFonts w:ascii="Segoe UI" w:hAnsi="Segoe UI" w:cs="Segoe UI"/>
                <w:sz w:val="20"/>
                <w:szCs w:val="20"/>
              </w:rPr>
            </w:pPr>
          </w:p>
          <w:p w:rsidR="0078372D" w:rsidRPr="00D215ED" w:rsidRDefault="0078372D" w:rsidP="000E4FE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78372D" w:rsidRPr="00D215ED" w:rsidRDefault="0078372D" w:rsidP="0078372D">
      <w:pPr>
        <w:pStyle w:val="Akapitzlist"/>
        <w:ind w:left="0"/>
        <w:rPr>
          <w:rFonts w:ascii="Segoe UI" w:hAnsi="Segoe UI" w:cs="Segoe UI"/>
          <w:sz w:val="20"/>
          <w:szCs w:val="20"/>
        </w:rPr>
      </w:pPr>
    </w:p>
    <w:p w:rsidR="0078372D" w:rsidRPr="00D215ED" w:rsidRDefault="0078372D" w:rsidP="0078372D">
      <w:pPr>
        <w:pStyle w:val="Akapitzlist"/>
        <w:ind w:left="0"/>
        <w:rPr>
          <w:rFonts w:ascii="Segoe UI" w:hAnsi="Segoe UI" w:cs="Segoe UI"/>
          <w:sz w:val="20"/>
          <w:szCs w:val="20"/>
        </w:rPr>
      </w:pPr>
      <w:r w:rsidRPr="00D215ED">
        <w:rPr>
          <w:rFonts w:ascii="Segoe UI" w:hAnsi="Segoe UI" w:cs="Segoe UI"/>
          <w:sz w:val="20"/>
          <w:szCs w:val="20"/>
        </w:rPr>
        <w:t xml:space="preserve">Uwagi </w:t>
      </w:r>
      <w:r w:rsidR="00185087" w:rsidRPr="00D215ED">
        <w:rPr>
          <w:rFonts w:ascii="Segoe UI" w:hAnsi="Segoe UI" w:cs="Segoe UI"/>
          <w:sz w:val="20"/>
          <w:szCs w:val="20"/>
        </w:rPr>
        <w:t>Wykonawcy</w:t>
      </w:r>
      <w:r w:rsidRPr="00D215ED">
        <w:rPr>
          <w:rFonts w:ascii="Segoe UI" w:hAnsi="Segoe UI" w:cs="Segoe UI"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215ED">
        <w:rPr>
          <w:rFonts w:ascii="Segoe UI" w:hAnsi="Segoe UI" w:cs="Segoe UI"/>
          <w:sz w:val="20"/>
          <w:szCs w:val="20"/>
        </w:rPr>
        <w:t>………………</w:t>
      </w:r>
    </w:p>
    <w:p w:rsidR="0078372D" w:rsidRPr="00D215ED" w:rsidRDefault="0078372D" w:rsidP="0078372D">
      <w:pPr>
        <w:pStyle w:val="Akapitzlist"/>
        <w:ind w:left="0"/>
        <w:rPr>
          <w:rFonts w:ascii="Segoe UI" w:hAnsi="Segoe UI" w:cs="Segoe UI"/>
          <w:sz w:val="20"/>
          <w:szCs w:val="20"/>
        </w:rPr>
      </w:pPr>
      <w:r w:rsidRPr="00D215ED">
        <w:rPr>
          <w:rFonts w:ascii="Segoe UI" w:hAnsi="Segoe UI" w:cs="Segoe UI"/>
          <w:sz w:val="20"/>
          <w:szCs w:val="20"/>
        </w:rPr>
        <w:t xml:space="preserve">Przedstawiciel </w:t>
      </w:r>
      <w:r w:rsidR="00185087" w:rsidRPr="00D215ED">
        <w:rPr>
          <w:rFonts w:ascii="Segoe UI" w:hAnsi="Segoe UI" w:cs="Segoe UI"/>
          <w:sz w:val="20"/>
          <w:szCs w:val="20"/>
        </w:rPr>
        <w:t>Wykonawcy</w:t>
      </w:r>
      <w:r w:rsidRPr="00D215ED">
        <w:rPr>
          <w:rFonts w:ascii="Segoe UI" w:hAnsi="Segoe UI" w:cs="Segoe UI"/>
          <w:sz w:val="20"/>
          <w:szCs w:val="20"/>
        </w:rPr>
        <w:t>:</w:t>
      </w:r>
    </w:p>
    <w:p w:rsidR="0078372D" w:rsidRPr="00D215ED" w:rsidRDefault="0078372D" w:rsidP="0078372D">
      <w:pPr>
        <w:pStyle w:val="Akapitzlist"/>
        <w:ind w:left="0"/>
        <w:rPr>
          <w:rFonts w:ascii="Segoe UI" w:hAnsi="Segoe UI" w:cs="Segoe UI"/>
          <w:sz w:val="20"/>
          <w:szCs w:val="20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81"/>
        <w:gridCol w:w="2810"/>
        <w:gridCol w:w="2751"/>
      </w:tblGrid>
      <w:tr w:rsidR="0078372D" w:rsidRPr="00D215ED" w:rsidTr="000E4FE7">
        <w:tc>
          <w:tcPr>
            <w:tcW w:w="3085" w:type="dxa"/>
            <w:shd w:val="clear" w:color="auto" w:fill="auto"/>
          </w:tcPr>
          <w:p w:rsidR="0078372D" w:rsidRPr="00D215ED" w:rsidRDefault="0078372D" w:rsidP="000E4FE7">
            <w:pPr>
              <w:rPr>
                <w:rFonts w:ascii="Segoe UI" w:hAnsi="Segoe UI" w:cs="Segoe UI"/>
                <w:sz w:val="20"/>
                <w:szCs w:val="20"/>
              </w:rPr>
            </w:pPr>
            <w:r w:rsidRPr="00D215ED">
              <w:rPr>
                <w:rFonts w:ascii="Segoe UI" w:hAnsi="Segoe UI" w:cs="Segoe UI"/>
                <w:sz w:val="20"/>
                <w:szCs w:val="20"/>
              </w:rPr>
              <w:t>Imię i nazwisko</w:t>
            </w:r>
          </w:p>
        </w:tc>
        <w:tc>
          <w:tcPr>
            <w:tcW w:w="3085" w:type="dxa"/>
            <w:shd w:val="clear" w:color="auto" w:fill="auto"/>
          </w:tcPr>
          <w:p w:rsidR="0078372D" w:rsidRPr="00D215ED" w:rsidRDefault="0078372D" w:rsidP="000E4FE7">
            <w:pPr>
              <w:rPr>
                <w:rFonts w:ascii="Segoe UI" w:hAnsi="Segoe UI" w:cs="Segoe UI"/>
                <w:sz w:val="20"/>
                <w:szCs w:val="20"/>
              </w:rPr>
            </w:pPr>
            <w:r w:rsidRPr="00D215ED">
              <w:rPr>
                <w:rFonts w:ascii="Segoe UI" w:hAnsi="Segoe UI" w:cs="Segoe UI"/>
                <w:sz w:val="20"/>
                <w:szCs w:val="20"/>
              </w:rPr>
              <w:t>Stanowisko</w:t>
            </w:r>
          </w:p>
        </w:tc>
        <w:tc>
          <w:tcPr>
            <w:tcW w:w="3085" w:type="dxa"/>
            <w:shd w:val="clear" w:color="auto" w:fill="auto"/>
          </w:tcPr>
          <w:p w:rsidR="0078372D" w:rsidRPr="00D215ED" w:rsidRDefault="0078372D" w:rsidP="000E4FE7">
            <w:pPr>
              <w:rPr>
                <w:rFonts w:ascii="Segoe UI" w:hAnsi="Segoe UI" w:cs="Segoe UI"/>
                <w:sz w:val="20"/>
                <w:szCs w:val="20"/>
              </w:rPr>
            </w:pPr>
            <w:r w:rsidRPr="00D215ED">
              <w:rPr>
                <w:rFonts w:ascii="Segoe UI" w:hAnsi="Segoe UI" w:cs="Segoe UI"/>
                <w:sz w:val="20"/>
                <w:szCs w:val="20"/>
              </w:rPr>
              <w:t>Podpis</w:t>
            </w:r>
          </w:p>
        </w:tc>
      </w:tr>
      <w:tr w:rsidR="0078372D" w:rsidRPr="00D215ED" w:rsidTr="000E4FE7">
        <w:tc>
          <w:tcPr>
            <w:tcW w:w="3085" w:type="dxa"/>
            <w:shd w:val="clear" w:color="auto" w:fill="auto"/>
          </w:tcPr>
          <w:p w:rsidR="0078372D" w:rsidRPr="00D215ED" w:rsidRDefault="0078372D" w:rsidP="000E4FE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</w:tcPr>
          <w:p w:rsidR="0078372D" w:rsidRPr="00D215ED" w:rsidRDefault="0078372D" w:rsidP="000E4FE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</w:tcPr>
          <w:p w:rsidR="0078372D" w:rsidRPr="00D215ED" w:rsidRDefault="0078372D" w:rsidP="000E4FE7">
            <w:pPr>
              <w:rPr>
                <w:rFonts w:ascii="Segoe UI" w:hAnsi="Segoe UI" w:cs="Segoe UI"/>
                <w:sz w:val="20"/>
                <w:szCs w:val="20"/>
              </w:rPr>
            </w:pPr>
          </w:p>
          <w:p w:rsidR="0078372D" w:rsidRPr="00D215ED" w:rsidRDefault="0078372D" w:rsidP="000E4FE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78372D" w:rsidRPr="00D215ED" w:rsidRDefault="0078372D" w:rsidP="0078372D">
      <w:pPr>
        <w:pStyle w:val="Akapitzlist"/>
        <w:ind w:left="1440"/>
        <w:rPr>
          <w:rFonts w:ascii="Segoe UI" w:hAnsi="Segoe UI" w:cs="Segoe UI"/>
          <w:sz w:val="20"/>
          <w:szCs w:val="20"/>
        </w:rPr>
      </w:pPr>
    </w:p>
    <w:p w:rsidR="0078372D" w:rsidRPr="00D215ED" w:rsidRDefault="0078372D" w:rsidP="0078372D">
      <w:pPr>
        <w:pStyle w:val="Akapitzlist"/>
        <w:ind w:left="1440"/>
        <w:rPr>
          <w:rFonts w:ascii="Segoe UI" w:hAnsi="Segoe UI" w:cs="Segoe UI"/>
          <w:sz w:val="20"/>
          <w:szCs w:val="20"/>
        </w:rPr>
      </w:pPr>
    </w:p>
    <w:p w:rsidR="0078372D" w:rsidRPr="00D215ED" w:rsidRDefault="0078372D" w:rsidP="0078372D">
      <w:pPr>
        <w:rPr>
          <w:rFonts w:ascii="Segoe UI" w:hAnsi="Segoe UI" w:cs="Segoe UI"/>
          <w:sz w:val="20"/>
          <w:szCs w:val="20"/>
        </w:rPr>
      </w:pPr>
    </w:p>
    <w:p w:rsidR="0078372D" w:rsidRPr="00D215ED" w:rsidRDefault="0078372D" w:rsidP="0078372D">
      <w:pPr>
        <w:rPr>
          <w:rFonts w:ascii="Segoe UI" w:hAnsi="Segoe UI" w:cs="Segoe UI"/>
          <w:sz w:val="20"/>
          <w:szCs w:val="20"/>
        </w:rPr>
      </w:pPr>
    </w:p>
    <w:p w:rsidR="0078372D" w:rsidRPr="00D215ED" w:rsidRDefault="0078372D" w:rsidP="0078372D">
      <w:pPr>
        <w:rPr>
          <w:rFonts w:ascii="Segoe UI" w:hAnsi="Segoe UI" w:cs="Segoe UI"/>
          <w:sz w:val="20"/>
          <w:szCs w:val="20"/>
        </w:rPr>
      </w:pPr>
    </w:p>
    <w:p w:rsidR="0078372D" w:rsidRPr="00D215ED" w:rsidRDefault="0078372D" w:rsidP="0078372D">
      <w:pPr>
        <w:rPr>
          <w:rFonts w:ascii="Segoe UI" w:hAnsi="Segoe UI" w:cs="Segoe UI"/>
          <w:sz w:val="20"/>
          <w:szCs w:val="20"/>
        </w:rPr>
      </w:pPr>
    </w:p>
    <w:p w:rsidR="0078372D" w:rsidRPr="00D215ED" w:rsidRDefault="0078372D" w:rsidP="00671628">
      <w:pPr>
        <w:jc w:val="both"/>
        <w:rPr>
          <w:rFonts w:ascii="Segoe UI" w:hAnsi="Segoe UI" w:cs="Segoe UI"/>
          <w:sz w:val="20"/>
          <w:szCs w:val="20"/>
        </w:rPr>
      </w:pPr>
    </w:p>
    <w:sectPr w:rsidR="0078372D" w:rsidRPr="00D215ED" w:rsidSect="00EA60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B21" w:rsidRDefault="00D16B21" w:rsidP="00787F6D">
      <w:pPr>
        <w:spacing w:after="0" w:line="240" w:lineRule="auto"/>
      </w:pPr>
      <w:r>
        <w:separator/>
      </w:r>
    </w:p>
  </w:endnote>
  <w:endnote w:type="continuationSeparator" w:id="0">
    <w:p w:rsidR="00D16B21" w:rsidRDefault="00D16B21" w:rsidP="00787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052049"/>
      <w:docPartObj>
        <w:docPartGallery w:val="Page Numbers (Bottom of Page)"/>
        <w:docPartUnique/>
      </w:docPartObj>
    </w:sdtPr>
    <w:sdtEndPr/>
    <w:sdtContent>
      <w:p w:rsidR="00ED6AA3" w:rsidRDefault="00ED6A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490">
          <w:rPr>
            <w:noProof/>
          </w:rPr>
          <w:t>7</w:t>
        </w:r>
        <w:r>
          <w:fldChar w:fldCharType="end"/>
        </w:r>
      </w:p>
    </w:sdtContent>
  </w:sdt>
  <w:p w:rsidR="00932382" w:rsidRDefault="009323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B21" w:rsidRDefault="00D16B21" w:rsidP="00787F6D">
      <w:pPr>
        <w:spacing w:after="0" w:line="240" w:lineRule="auto"/>
      </w:pPr>
      <w:r>
        <w:separator/>
      </w:r>
    </w:p>
  </w:footnote>
  <w:footnote w:type="continuationSeparator" w:id="0">
    <w:p w:rsidR="00D16B21" w:rsidRDefault="00D16B21" w:rsidP="00787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F6D" w:rsidRDefault="00ED6AA3" w:rsidP="00ED6AA3">
    <w:pPr>
      <w:pStyle w:val="Nagwek"/>
      <w:tabs>
        <w:tab w:val="clear" w:pos="4536"/>
        <w:tab w:val="clear" w:pos="9072"/>
        <w:tab w:val="left" w:pos="5360"/>
      </w:tabs>
    </w:pPr>
    <w:r>
      <w:tab/>
    </w:r>
    <w:ins w:id="2" w:author="Tomasz Sobolewski" w:date="2024-07-06T18:28:00Z">
      <w:r>
        <w:rPr>
          <w:rFonts w:ascii="Times New Roman" w:hAnsi="Times New Roman"/>
          <w:b/>
          <w:noProof/>
          <w:sz w:val="28"/>
          <w:lang w:eastAsia="pl-PL"/>
        </w:rPr>
        <w:drawing>
          <wp:inline distT="0" distB="0" distL="0" distR="0" wp14:anchorId="68AA7AF0" wp14:editId="6F3B4232">
            <wp:extent cx="5760720" cy="465852"/>
            <wp:effectExtent l="0" t="0" r="0" b="0"/>
            <wp:docPr id="193300360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58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05EC5"/>
    <w:multiLevelType w:val="hybridMultilevel"/>
    <w:tmpl w:val="0A2A46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A24988"/>
    <w:multiLevelType w:val="hybridMultilevel"/>
    <w:tmpl w:val="A2F4E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B1FCF"/>
    <w:multiLevelType w:val="hybridMultilevel"/>
    <w:tmpl w:val="8F4A7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40078"/>
    <w:multiLevelType w:val="hybridMultilevel"/>
    <w:tmpl w:val="DE3E8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159DD"/>
    <w:multiLevelType w:val="hybridMultilevel"/>
    <w:tmpl w:val="D228C444"/>
    <w:lvl w:ilvl="0" w:tplc="CB9EE6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43926"/>
    <w:multiLevelType w:val="hybridMultilevel"/>
    <w:tmpl w:val="76C2779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6205A"/>
    <w:multiLevelType w:val="hybridMultilevel"/>
    <w:tmpl w:val="1804B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FC0EBE"/>
    <w:multiLevelType w:val="hybridMultilevel"/>
    <w:tmpl w:val="7DB27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asz Sobolewski">
    <w15:presenceInfo w15:providerId="Windows Live" w15:userId="6168ad5aa67f0cf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628"/>
    <w:rsid w:val="000A3D87"/>
    <w:rsid w:val="000E4FE7"/>
    <w:rsid w:val="00110501"/>
    <w:rsid w:val="00185087"/>
    <w:rsid w:val="001C69F8"/>
    <w:rsid w:val="001C6D46"/>
    <w:rsid w:val="00222A6C"/>
    <w:rsid w:val="00295549"/>
    <w:rsid w:val="002D4A55"/>
    <w:rsid w:val="003152BC"/>
    <w:rsid w:val="00377780"/>
    <w:rsid w:val="003A6565"/>
    <w:rsid w:val="003D08FE"/>
    <w:rsid w:val="003F0069"/>
    <w:rsid w:val="00490C90"/>
    <w:rsid w:val="004A4E59"/>
    <w:rsid w:val="004A7530"/>
    <w:rsid w:val="00546727"/>
    <w:rsid w:val="00567172"/>
    <w:rsid w:val="005F22CC"/>
    <w:rsid w:val="0066390F"/>
    <w:rsid w:val="00671628"/>
    <w:rsid w:val="006928EB"/>
    <w:rsid w:val="00712967"/>
    <w:rsid w:val="00780D06"/>
    <w:rsid w:val="0078372D"/>
    <w:rsid w:val="00787F6D"/>
    <w:rsid w:val="007C1159"/>
    <w:rsid w:val="007D3C6D"/>
    <w:rsid w:val="007E68FD"/>
    <w:rsid w:val="007F2024"/>
    <w:rsid w:val="0080756A"/>
    <w:rsid w:val="00844651"/>
    <w:rsid w:val="008974FA"/>
    <w:rsid w:val="008E6A28"/>
    <w:rsid w:val="008F37BE"/>
    <w:rsid w:val="008F4856"/>
    <w:rsid w:val="00913728"/>
    <w:rsid w:val="00932382"/>
    <w:rsid w:val="00944C09"/>
    <w:rsid w:val="00985E40"/>
    <w:rsid w:val="00A31F48"/>
    <w:rsid w:val="00A63A9E"/>
    <w:rsid w:val="00A74690"/>
    <w:rsid w:val="00AF23F2"/>
    <w:rsid w:val="00B325E2"/>
    <w:rsid w:val="00BC7857"/>
    <w:rsid w:val="00C05EDF"/>
    <w:rsid w:val="00C31651"/>
    <w:rsid w:val="00C50C26"/>
    <w:rsid w:val="00C87A98"/>
    <w:rsid w:val="00CB73CB"/>
    <w:rsid w:val="00CD603F"/>
    <w:rsid w:val="00D16B21"/>
    <w:rsid w:val="00D215ED"/>
    <w:rsid w:val="00D31063"/>
    <w:rsid w:val="00D426EC"/>
    <w:rsid w:val="00E4174E"/>
    <w:rsid w:val="00EA605C"/>
    <w:rsid w:val="00EB4490"/>
    <w:rsid w:val="00ED6AA3"/>
    <w:rsid w:val="00EE7907"/>
    <w:rsid w:val="00F327F0"/>
    <w:rsid w:val="00F94459"/>
    <w:rsid w:val="00FF657E"/>
    <w:rsid w:val="00FF7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2AF47-C98F-442F-8CA3-E8E86887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16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7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7F6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87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7F6D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7C1159"/>
    <w:pPr>
      <w:ind w:left="720"/>
      <w:contextualSpacing/>
    </w:pPr>
  </w:style>
  <w:style w:type="table" w:styleId="Tabela-Siatka">
    <w:name w:val="Table Grid"/>
    <w:basedOn w:val="Standardowy"/>
    <w:uiPriority w:val="39"/>
    <w:rsid w:val="003D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D08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8FE"/>
    <w:rPr>
      <w:rFonts w:ascii="Segoe UI" w:eastAsia="Calibr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F32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712967"/>
    <w:pPr>
      <w:spacing w:after="0" w:line="240" w:lineRule="auto"/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712967"/>
    <w:rPr>
      <w:rFonts w:ascii="Calibri" w:eastAsia="Calibri" w:hAnsi="Calibri" w:cs="Times New Roman"/>
      <w:b/>
      <w:sz w:val="28"/>
      <w:szCs w:val="20"/>
    </w:rPr>
  </w:style>
  <w:style w:type="paragraph" w:styleId="NormalnyWeb">
    <w:name w:val="Normal (Web)"/>
    <w:basedOn w:val="Normalny"/>
    <w:uiPriority w:val="99"/>
    <w:semiHidden/>
    <w:unhideWhenUsed/>
    <w:rsid w:val="00CB73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B73CB"/>
    <w:rPr>
      <w:b/>
      <w:bCs/>
    </w:rPr>
  </w:style>
  <w:style w:type="character" w:styleId="Hipercze">
    <w:name w:val="Hyperlink"/>
    <w:basedOn w:val="Domylnaczcionkaakapitu"/>
    <w:uiPriority w:val="99"/>
    <w:unhideWhenUsed/>
    <w:rsid w:val="001105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6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ferat.oswiata@malechow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2402</Words>
  <Characters>14414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Wolny</dc:creator>
  <cp:keywords/>
  <dc:description/>
  <cp:lastModifiedBy>Tadeusz Chylewski</cp:lastModifiedBy>
  <cp:revision>2</cp:revision>
  <cp:lastPrinted>2024-07-23T06:22:00Z</cp:lastPrinted>
  <dcterms:created xsi:type="dcterms:W3CDTF">2024-09-03T06:59:00Z</dcterms:created>
  <dcterms:modified xsi:type="dcterms:W3CDTF">2024-09-03T06:59:00Z</dcterms:modified>
</cp:coreProperties>
</file>