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0FB2D" w14:textId="32F00E13" w:rsidR="00E7799D" w:rsidRPr="005E3978" w:rsidRDefault="00DB3D02">
      <w:pPr>
        <w:keepNext/>
        <w:pageBreakBefore/>
        <w:suppressAutoHyphens/>
        <w:spacing w:after="240"/>
        <w:ind w:left="0" w:firstLine="0"/>
        <w:outlineLvl w:val="6"/>
        <w:rPr>
          <w:rFonts w:ascii="Arial" w:eastAsia="Times New Roman" w:hAnsi="Arial" w:cs="Arial"/>
          <w:iCs/>
          <w:kern w:val="1"/>
          <w:sz w:val="24"/>
          <w:szCs w:val="24"/>
          <w:lang w:eastAsia="ar-SA"/>
          <w:rPrChange w:id="0" w:author="user" w:date="2024-10-08T19:47:00Z">
            <w:rPr>
              <w:rFonts w:asciiTheme="minorHAnsi" w:eastAsia="Times New Roman" w:hAnsiTheme="minorHAnsi" w:cstheme="minorHAnsi"/>
              <w:i/>
              <w:iCs/>
              <w:kern w:val="1"/>
              <w:szCs w:val="20"/>
              <w:lang w:eastAsia="ar-SA"/>
            </w:rPr>
          </w:rPrChange>
        </w:rPr>
        <w:pPrChange w:id="1" w:author="user" w:date="2024-10-08T19:47:00Z">
          <w:pPr>
            <w:keepNext/>
            <w:pageBreakBefore/>
            <w:suppressAutoHyphens/>
            <w:spacing w:after="240"/>
            <w:ind w:left="0" w:firstLine="0"/>
            <w:jc w:val="right"/>
            <w:outlineLvl w:val="6"/>
          </w:pPr>
        </w:pPrChange>
      </w:pPr>
      <w:r w:rsidRPr="005E3978">
        <w:rPr>
          <w:rFonts w:ascii="Arial" w:eastAsia="Times New Roman" w:hAnsi="Arial" w:cs="Arial"/>
          <w:iCs/>
          <w:kern w:val="1"/>
          <w:sz w:val="24"/>
          <w:szCs w:val="24"/>
          <w:lang w:eastAsia="ar-SA"/>
          <w:rPrChange w:id="2" w:author="user" w:date="2024-10-08T19:47:00Z">
            <w:rPr>
              <w:rFonts w:asciiTheme="minorHAnsi" w:eastAsia="Times New Roman" w:hAnsiTheme="minorHAnsi" w:cstheme="minorHAnsi"/>
              <w:i/>
              <w:iCs/>
              <w:kern w:val="1"/>
              <w:szCs w:val="20"/>
              <w:lang w:eastAsia="ar-SA"/>
            </w:rPr>
          </w:rPrChange>
        </w:rPr>
        <w:t xml:space="preserve">Załącznik nr </w:t>
      </w:r>
      <w:r w:rsidR="00246DAA" w:rsidRPr="005E3978">
        <w:rPr>
          <w:rFonts w:ascii="Arial" w:eastAsia="Times New Roman" w:hAnsi="Arial" w:cs="Arial"/>
          <w:iCs/>
          <w:kern w:val="1"/>
          <w:sz w:val="24"/>
          <w:szCs w:val="24"/>
          <w:lang w:eastAsia="ar-SA"/>
          <w:rPrChange w:id="3" w:author="user" w:date="2024-10-08T19:47:00Z">
            <w:rPr>
              <w:rFonts w:asciiTheme="minorHAnsi" w:eastAsia="Times New Roman" w:hAnsiTheme="minorHAnsi" w:cstheme="minorHAnsi"/>
              <w:i/>
              <w:iCs/>
              <w:kern w:val="1"/>
              <w:szCs w:val="20"/>
              <w:lang w:eastAsia="ar-SA"/>
            </w:rPr>
          </w:rPrChange>
        </w:rPr>
        <w:t>3</w:t>
      </w:r>
      <w:r w:rsidR="00E7799D" w:rsidRPr="005E3978">
        <w:rPr>
          <w:rFonts w:ascii="Arial" w:eastAsia="Times New Roman" w:hAnsi="Arial" w:cs="Arial"/>
          <w:iCs/>
          <w:kern w:val="1"/>
          <w:sz w:val="24"/>
          <w:szCs w:val="24"/>
          <w:lang w:eastAsia="ar-SA"/>
          <w:rPrChange w:id="4" w:author="user" w:date="2024-10-08T19:47:00Z">
            <w:rPr>
              <w:rFonts w:asciiTheme="minorHAnsi" w:eastAsia="Times New Roman" w:hAnsiTheme="minorHAnsi" w:cstheme="minorHAnsi"/>
              <w:i/>
              <w:iCs/>
              <w:kern w:val="1"/>
              <w:szCs w:val="20"/>
              <w:lang w:eastAsia="ar-SA"/>
            </w:rPr>
          </w:rPrChange>
        </w:rPr>
        <w:t xml:space="preserve"> do </w:t>
      </w:r>
      <w:r w:rsidR="00246DAA" w:rsidRPr="005E3978">
        <w:rPr>
          <w:rFonts w:ascii="Arial" w:eastAsia="Times New Roman" w:hAnsi="Arial" w:cs="Arial"/>
          <w:iCs/>
          <w:kern w:val="1"/>
          <w:sz w:val="24"/>
          <w:szCs w:val="24"/>
          <w:lang w:eastAsia="ar-SA"/>
          <w:rPrChange w:id="5" w:author="user" w:date="2024-10-08T19:47:00Z">
            <w:rPr>
              <w:rFonts w:asciiTheme="minorHAnsi" w:eastAsia="Times New Roman" w:hAnsiTheme="minorHAnsi" w:cstheme="minorHAnsi"/>
              <w:i/>
              <w:iCs/>
              <w:kern w:val="1"/>
              <w:szCs w:val="20"/>
              <w:lang w:eastAsia="ar-SA"/>
            </w:rPr>
          </w:rPrChange>
        </w:rPr>
        <w:t>zapytania ofertowego</w:t>
      </w:r>
      <w:r w:rsidR="00A74B02" w:rsidRPr="005E3978">
        <w:rPr>
          <w:rFonts w:ascii="Arial" w:eastAsia="Times New Roman" w:hAnsi="Arial" w:cs="Arial"/>
          <w:iCs/>
          <w:kern w:val="1"/>
          <w:sz w:val="24"/>
          <w:szCs w:val="24"/>
          <w:lang w:eastAsia="ar-SA"/>
          <w:rPrChange w:id="6" w:author="user" w:date="2024-10-08T19:47:00Z">
            <w:rPr>
              <w:rFonts w:asciiTheme="minorHAnsi" w:eastAsia="Times New Roman" w:hAnsiTheme="minorHAnsi" w:cstheme="minorHAnsi"/>
              <w:i/>
              <w:iCs/>
              <w:kern w:val="1"/>
              <w:szCs w:val="20"/>
              <w:lang w:eastAsia="ar-SA"/>
            </w:rPr>
          </w:rPrChange>
        </w:rPr>
        <w:t xml:space="preserve"> nr 1/202</w:t>
      </w:r>
      <w:r w:rsidR="00E21BBE" w:rsidRPr="005E3978">
        <w:rPr>
          <w:rFonts w:ascii="Arial" w:eastAsia="Times New Roman" w:hAnsi="Arial" w:cs="Arial"/>
          <w:iCs/>
          <w:kern w:val="1"/>
          <w:sz w:val="24"/>
          <w:szCs w:val="24"/>
          <w:lang w:eastAsia="ar-SA"/>
          <w:rPrChange w:id="7" w:author="user" w:date="2024-10-08T19:47:00Z">
            <w:rPr>
              <w:rFonts w:asciiTheme="minorHAnsi" w:eastAsia="Times New Roman" w:hAnsiTheme="minorHAnsi" w:cstheme="minorHAnsi"/>
              <w:i/>
              <w:iCs/>
              <w:kern w:val="1"/>
              <w:szCs w:val="20"/>
              <w:lang w:eastAsia="ar-SA"/>
            </w:rPr>
          </w:rPrChange>
        </w:rPr>
        <w:t>4</w:t>
      </w:r>
    </w:p>
    <w:tbl>
      <w:tblPr>
        <w:tblStyle w:val="Tabela-Siatka"/>
        <w:tblW w:w="9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236"/>
      </w:tblGrid>
      <w:tr w:rsidR="00405FA9" w:rsidRPr="005E3978" w14:paraId="4D275FD6" w14:textId="77777777" w:rsidTr="00FF3F9C">
        <w:tc>
          <w:tcPr>
            <w:tcW w:w="9606" w:type="dxa"/>
          </w:tcPr>
          <w:p w14:paraId="0660A433" w14:textId="0B929FBD" w:rsidR="000C45CE" w:rsidRPr="005E3978" w:rsidRDefault="000C45CE">
            <w:pPr>
              <w:suppressAutoHyphens/>
              <w:spacing w:line="360" w:lineRule="auto"/>
              <w:ind w:left="0" w:hanging="1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8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9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Nazwa firmy (wykonawcy):  …………………………………</w:t>
            </w:r>
            <w:ins w:id="10" w:author="user" w:date="2024-10-08T19:48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…………..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1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…………………..</w:t>
            </w:r>
          </w:p>
          <w:p w14:paraId="4487EA81" w14:textId="1306CB50" w:rsidR="000C45CE" w:rsidRPr="005E3978" w:rsidRDefault="000C45CE">
            <w:pPr>
              <w:suppressAutoHyphens/>
              <w:spacing w:line="360" w:lineRule="auto"/>
              <w:ind w:left="0" w:hanging="1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2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3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Adres wykonawcy: ...........................................</w:t>
            </w:r>
            <w:ins w:id="14" w:author="user" w:date="2024-10-08T19:48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.............................................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5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................</w:t>
            </w:r>
          </w:p>
          <w:p w14:paraId="2D3C36A0" w14:textId="06B271A4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6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7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NIP: .........................................................</w:t>
            </w:r>
            <w:ins w:id="18" w:author="user" w:date="2024-10-08T19:48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.................................................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9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.....................</w:t>
            </w:r>
          </w:p>
          <w:p w14:paraId="7A0850D8" w14:textId="42B972B2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0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1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REGON: …………………………………</w:t>
            </w:r>
            <w:ins w:id="22" w:author="user" w:date="2024-10-08T19:48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….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3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…………………………………………………</w:t>
            </w:r>
          </w:p>
          <w:p w14:paraId="2C125B91" w14:textId="5F71E124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4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5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Województwo: .........................................</w:t>
            </w:r>
            <w:ins w:id="26" w:author="user" w:date="2024-10-08T19:48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...............................................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7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.......................</w:t>
            </w:r>
          </w:p>
          <w:p w14:paraId="574F8F22" w14:textId="2ED7110C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8" w:author="user" w:date="2024-10-08T19:48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29" w:author="user" w:date="2024-10-08T19:48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.....................................................</w:t>
            </w:r>
            <w:ins w:id="30" w:author="user" w:date="2024-10-08T19:48:00Z">
              <w:r w:rsidR="005E3978" w:rsidRP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............................................................................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31" w:author="user" w:date="2024-10-08T19:48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......</w:t>
            </w:r>
          </w:p>
          <w:p w14:paraId="2232F3CE" w14:textId="77777777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32" w:author="user" w:date="2024-10-08T19:48:00Z">
                  <w:rPr>
                    <w:rFonts w:ascii="Verdana" w:hAnsi="Verdana"/>
                    <w:i/>
                    <w:kern w:val="1"/>
                    <w:sz w:val="12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33" w:author="user" w:date="2024-10-08T19:48:00Z">
                  <w:rPr>
                    <w:rFonts w:ascii="Verdana" w:hAnsi="Verdana"/>
                    <w:i/>
                    <w:kern w:val="1"/>
                    <w:sz w:val="12"/>
                    <w:lang w:eastAsia="ar-SA"/>
                  </w:rPr>
                </w:rPrChange>
              </w:rPr>
              <w:t>numer telefonu i faksu wykonawcy wraz z numerem kierunkowym</w:t>
            </w:r>
          </w:p>
          <w:p w14:paraId="17BFE142" w14:textId="0BB5D394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34" w:author="user" w:date="2024-10-08T19:48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35" w:author="user" w:date="2024-10-08T19:48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.............................................</w:t>
            </w:r>
            <w:ins w:id="36" w:author="user" w:date="2024-10-08T19:48:00Z">
              <w:r w:rsidR="005E3978" w:rsidRP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............................................................................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37" w:author="user" w:date="2024-10-08T19:48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..............</w:t>
            </w:r>
          </w:p>
          <w:p w14:paraId="37315607" w14:textId="77777777" w:rsidR="000C45CE" w:rsidDel="005E3978" w:rsidRDefault="000C45CE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ind w:left="0" w:firstLine="0"/>
              <w:rPr>
                <w:del w:id="38" w:author="user" w:date="2024-10-08T19:48:00Z"/>
                <w:rFonts w:ascii="Arial" w:hAnsi="Arial" w:cs="Arial"/>
                <w:i/>
                <w:sz w:val="24"/>
                <w:szCs w:val="24"/>
              </w:rPr>
              <w:pPrChange w:id="39" w:author="user" w:date="2024-10-08T20:40:00Z">
                <w:pPr>
                  <w:ind w:left="0" w:firstLine="0"/>
                </w:pPr>
              </w:pPrChange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40" w:author="user" w:date="2024-10-08T19:48:00Z">
                  <w:rPr>
                    <w:rFonts w:ascii="Verdana" w:hAnsi="Verdana"/>
                    <w:i/>
                    <w:kern w:val="1"/>
                    <w:sz w:val="12"/>
                    <w:lang w:eastAsia="ar-SA"/>
                  </w:rPr>
                </w:rPrChange>
              </w:rPr>
              <w:t>adres e-mail wykonawcy</w:t>
            </w:r>
          </w:p>
          <w:p w14:paraId="59827C8D" w14:textId="77777777" w:rsidR="005E3978" w:rsidRPr="005E3978" w:rsidRDefault="005E397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ind w:left="0" w:firstLine="0"/>
              <w:rPr>
                <w:ins w:id="41" w:author="user" w:date="2024-10-08T19:48:00Z"/>
                <w:rFonts w:ascii="Arial" w:hAnsi="Arial" w:cs="Arial"/>
                <w:kern w:val="1"/>
                <w:sz w:val="24"/>
                <w:szCs w:val="24"/>
                <w:lang w:eastAsia="ar-SA"/>
                <w:rPrChange w:id="42" w:author="user" w:date="2024-10-08T19:48:00Z">
                  <w:rPr>
                    <w:ins w:id="43" w:author="user" w:date="2024-10-08T19:48:00Z"/>
                    <w:rFonts w:ascii="Verdana" w:hAnsi="Verdana"/>
                    <w:i/>
                    <w:kern w:val="1"/>
                    <w:sz w:val="12"/>
                    <w:lang w:eastAsia="ar-SA"/>
                  </w:rPr>
                </w:rPrChange>
              </w:rPr>
            </w:pPr>
          </w:p>
          <w:p w14:paraId="693C2FA7" w14:textId="52EB7335" w:rsidR="000C45CE" w:rsidRPr="005E3978" w:rsidDel="005E3978" w:rsidRDefault="000C45CE">
            <w:pPr>
              <w:suppressAutoHyphens/>
              <w:spacing w:line="360" w:lineRule="auto"/>
              <w:ind w:left="0" w:firstLine="0"/>
              <w:rPr>
                <w:del w:id="44" w:author="user" w:date="2024-10-08T19:48:00Z"/>
                <w:rFonts w:ascii="Arial" w:hAnsi="Arial" w:cs="Arial"/>
                <w:i/>
                <w:kern w:val="1"/>
                <w:sz w:val="24"/>
                <w:szCs w:val="24"/>
                <w:lang w:eastAsia="ar-SA"/>
                <w:rPrChange w:id="45" w:author="user" w:date="2024-10-08T19:47:00Z">
                  <w:rPr>
                    <w:del w:id="46" w:author="user" w:date="2024-10-08T19:48:00Z"/>
                    <w:rFonts w:ascii="Verdana" w:hAnsi="Verdana"/>
                    <w:i/>
                    <w:kern w:val="1"/>
                    <w:sz w:val="12"/>
                    <w:lang w:eastAsia="ar-SA"/>
                  </w:rPr>
                </w:rPrChange>
              </w:rPr>
            </w:pPr>
            <w:del w:id="47" w:author="user" w:date="2024-10-08T19:48:00Z">
              <w:r w:rsidRPr="005E3978" w:rsidDel="005E3978">
                <w:rPr>
                  <w:rFonts w:ascii="Arial" w:hAnsi="Arial" w:cs="Arial"/>
                  <w:i/>
                  <w:kern w:val="1"/>
                  <w:sz w:val="24"/>
                  <w:szCs w:val="24"/>
                  <w:lang w:eastAsia="ar-SA"/>
                  <w:rPrChange w:id="48" w:author="user" w:date="2024-10-08T19:47:00Z">
                    <w:rPr>
                      <w:rFonts w:ascii="Verdana" w:hAnsi="Verdana"/>
                      <w:i/>
                      <w:kern w:val="1"/>
                      <w:sz w:val="12"/>
                      <w:lang w:eastAsia="ar-SA"/>
                    </w:rPr>
                  </w:rPrChange>
                </w:rPr>
                <w:delText xml:space="preserve"> </w:delText>
              </w:r>
            </w:del>
          </w:p>
          <w:p w14:paraId="44FD1646" w14:textId="77777777" w:rsidR="000C45CE" w:rsidRPr="005E3978" w:rsidRDefault="000C45CE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ind w:left="0" w:firstLine="0"/>
              <w:rPr>
                <w:rFonts w:ascii="Arial" w:hAnsi="Arial" w:cs="Arial"/>
                <w:i/>
                <w:sz w:val="24"/>
                <w:szCs w:val="24"/>
                <w:rPrChange w:id="49" w:author="user" w:date="2024-10-08T19:47:00Z">
                  <w:rPr>
                    <w:rFonts w:ascii="Verdana" w:hAnsi="Verdana"/>
                    <w:i/>
                    <w:sz w:val="12"/>
                    <w:szCs w:val="16"/>
                  </w:rPr>
                </w:rPrChange>
              </w:rPr>
              <w:pPrChange w:id="50" w:author="user" w:date="2024-10-08T20:40:00Z">
                <w:pPr>
                  <w:ind w:left="0" w:firstLine="0"/>
                </w:pPr>
              </w:pPrChange>
            </w:pPr>
          </w:p>
          <w:p w14:paraId="3C4C57E4" w14:textId="2DAF96BD" w:rsidR="000C45CE" w:rsidRPr="00CE5D77" w:rsidRDefault="000C45C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51" w:author="user" w:date="2024-10-08T20:42:00Z">
                  <w:rPr>
                    <w:rFonts w:ascii="Verdana" w:hAnsi="Verdana"/>
                    <w:i/>
                    <w:color w:val="FF0000"/>
                    <w:sz w:val="16"/>
                    <w:szCs w:val="20"/>
                  </w:rPr>
                </w:rPrChange>
              </w:rPr>
              <w:pPrChange w:id="52" w:author="user" w:date="2024-10-08T20:40:00Z">
                <w:pPr>
                  <w:ind w:left="0" w:firstLine="0"/>
                </w:pPr>
              </w:pPrChange>
            </w:pPr>
            <w:r w:rsidRPr="00CE5D77">
              <w:rPr>
                <w:rFonts w:ascii="Arial" w:hAnsi="Arial" w:cs="Arial"/>
                <w:sz w:val="24"/>
                <w:szCs w:val="24"/>
                <w:rPrChange w:id="53" w:author="user" w:date="2024-10-08T20:42:00Z">
                  <w:rPr>
                    <w:rFonts w:ascii="Verdana" w:hAnsi="Verdana"/>
                    <w:i/>
                    <w:color w:val="FF0000"/>
                    <w:sz w:val="16"/>
                    <w:szCs w:val="20"/>
                  </w:rPr>
                </w:rPrChange>
              </w:rPr>
              <w:t>W przypadku Wykonawców składających ofertę wspólnie należy wskazać wszystkich Wykonawców występujących wspólnie.</w:t>
            </w:r>
          </w:p>
          <w:p w14:paraId="57D4A536" w14:textId="77777777" w:rsidR="000C45CE" w:rsidRPr="005E3978" w:rsidDel="005E3978" w:rsidRDefault="000C45CE">
            <w:pPr>
              <w:suppressAutoHyphens/>
              <w:spacing w:line="360" w:lineRule="auto"/>
              <w:rPr>
                <w:del w:id="54" w:author="user" w:date="2024-10-08T19:48:00Z"/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55" w:author="user" w:date="2024-10-08T19:47:00Z">
                  <w:rPr>
                    <w:del w:id="56" w:author="user" w:date="2024-10-08T19:48:00Z"/>
                    <w:rFonts w:ascii="Verdana" w:hAnsi="Verdana"/>
                    <w:b/>
                    <w:kern w:val="1"/>
                    <w:sz w:val="24"/>
                    <w:lang w:eastAsia="ar-SA"/>
                  </w:rPr>
                </w:rPrChange>
              </w:rPr>
              <w:pPrChange w:id="57" w:author="user" w:date="2024-10-08T20:40:00Z">
                <w:pPr>
                  <w:suppressAutoHyphens/>
                  <w:jc w:val="center"/>
                </w:pPr>
              </w:pPrChange>
            </w:pPr>
          </w:p>
          <w:p w14:paraId="13D2EB3A" w14:textId="77777777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58" w:author="user" w:date="2024-10-08T19:47:00Z">
                  <w:rPr>
                    <w:rFonts w:ascii="Verdana" w:hAnsi="Verdana"/>
                    <w:b/>
                    <w:kern w:val="1"/>
                    <w:sz w:val="24"/>
                    <w:lang w:eastAsia="ar-SA"/>
                  </w:rPr>
                </w:rPrChange>
              </w:rPr>
              <w:pPrChange w:id="59" w:author="user" w:date="2024-10-08T20:40:00Z">
                <w:pPr>
                  <w:suppressAutoHyphens/>
                  <w:jc w:val="center"/>
                </w:pPr>
              </w:pPrChange>
            </w:pPr>
          </w:p>
          <w:p w14:paraId="1D96C50C" w14:textId="7DF1185E" w:rsidR="000C45CE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60" w:author="user" w:date="2024-10-08T19:47:00Z">
                  <w:rPr>
                    <w:rFonts w:ascii="Verdana" w:hAnsi="Verdana"/>
                    <w:b/>
                    <w:kern w:val="1"/>
                    <w:sz w:val="24"/>
                    <w:lang w:eastAsia="ar-SA"/>
                  </w:rPr>
                </w:rPrChange>
              </w:rPr>
              <w:pPrChange w:id="61" w:author="user" w:date="2024-10-08T20:40:00Z">
                <w:pPr>
                  <w:suppressAutoHyphens/>
                  <w:jc w:val="center"/>
                </w:pPr>
              </w:pPrChange>
            </w:pPr>
            <w:r w:rsidRPr="005E3978"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62" w:author="user" w:date="2024-10-08T19:47:00Z">
                  <w:rPr>
                    <w:rFonts w:ascii="Verdana" w:hAnsi="Verdana"/>
                    <w:b/>
                    <w:kern w:val="1"/>
                    <w:sz w:val="24"/>
                    <w:lang w:eastAsia="ar-SA"/>
                  </w:rPr>
                </w:rPrChange>
              </w:rPr>
              <w:t>„O</w:t>
            </w:r>
            <w:ins w:id="63" w:author="user" w:date="2024-10-08T19:49:00Z">
              <w:r w:rsidR="005E3978">
                <w:rPr>
                  <w:rFonts w:ascii="Arial" w:hAnsi="Arial" w:cs="Arial"/>
                  <w:b/>
                  <w:kern w:val="1"/>
                  <w:sz w:val="24"/>
                  <w:szCs w:val="24"/>
                  <w:lang w:eastAsia="ar-SA"/>
                </w:rPr>
                <w:t>ferta</w:t>
              </w:r>
            </w:ins>
            <w:del w:id="64" w:author="user" w:date="2024-10-08T19:49:00Z">
              <w:r w:rsidRPr="005E3978" w:rsidDel="005E3978">
                <w:rPr>
                  <w:rFonts w:ascii="Arial" w:hAnsi="Arial" w:cs="Arial"/>
                  <w:b/>
                  <w:kern w:val="1"/>
                  <w:sz w:val="24"/>
                  <w:szCs w:val="24"/>
                  <w:lang w:eastAsia="ar-SA"/>
                  <w:rPrChange w:id="65" w:author="user" w:date="2024-10-08T19:47:00Z">
                    <w:rPr>
                      <w:rFonts w:ascii="Verdana" w:hAnsi="Verdana"/>
                      <w:b/>
                      <w:kern w:val="1"/>
                      <w:sz w:val="24"/>
                      <w:lang w:eastAsia="ar-SA"/>
                    </w:rPr>
                  </w:rPrChange>
                </w:rPr>
                <w:delText>FERTA</w:delText>
              </w:r>
            </w:del>
            <w:r w:rsidRPr="005E3978"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66" w:author="user" w:date="2024-10-08T19:47:00Z">
                  <w:rPr>
                    <w:rFonts w:ascii="Verdana" w:hAnsi="Verdana"/>
                    <w:b/>
                    <w:kern w:val="1"/>
                    <w:sz w:val="24"/>
                    <w:lang w:eastAsia="ar-SA"/>
                  </w:rPr>
                </w:rPrChange>
              </w:rPr>
              <w:t>"</w:t>
            </w:r>
          </w:p>
          <w:p w14:paraId="3C1220F2" w14:textId="77777777" w:rsidR="000C45CE" w:rsidRPr="005E3978" w:rsidRDefault="000C45CE">
            <w:pPr>
              <w:suppressAutoHyphens/>
              <w:spacing w:line="360" w:lineRule="auto"/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67" w:author="user" w:date="2024-10-08T19:47:00Z">
                  <w:rPr>
                    <w:rFonts w:ascii="Verdana" w:hAnsi="Verdana"/>
                    <w:b/>
                    <w:kern w:val="1"/>
                    <w:sz w:val="24"/>
                    <w:lang w:eastAsia="ar-SA"/>
                  </w:rPr>
                </w:rPrChange>
              </w:rPr>
              <w:pPrChange w:id="68" w:author="user" w:date="2024-10-08T20:40:00Z">
                <w:pPr>
                  <w:suppressAutoHyphens/>
                </w:pPr>
              </w:pPrChange>
            </w:pPr>
          </w:p>
          <w:p w14:paraId="1E86B79D" w14:textId="2540C49D" w:rsidR="000C45CE" w:rsidRPr="005E3978" w:rsidDel="005E3978" w:rsidRDefault="000C45CE">
            <w:pPr>
              <w:pStyle w:val="Tekstpodstawowy"/>
              <w:spacing w:after="100" w:afterAutospacing="1" w:line="360" w:lineRule="auto"/>
              <w:ind w:left="0" w:firstLine="0"/>
              <w:rPr>
                <w:del w:id="69" w:author="user" w:date="2024-10-08T19:49:00Z"/>
                <w:rFonts w:ascii="Arial" w:hAnsi="Arial" w:cs="Arial"/>
                <w:kern w:val="1"/>
                <w:sz w:val="24"/>
                <w:szCs w:val="24"/>
                <w:lang w:eastAsia="ar-SA"/>
                <w:rPrChange w:id="70" w:author="user" w:date="2024-10-08T19:47:00Z">
                  <w:rPr>
                    <w:del w:id="71" w:author="user" w:date="2024-10-08T19:49:00Z"/>
                    <w:rFonts w:ascii="Verdana" w:hAnsi="Verdana"/>
                    <w:kern w:val="1"/>
                    <w:lang w:eastAsia="ar-SA"/>
                  </w:rPr>
                </w:rPrChange>
              </w:rPr>
              <w:pPrChange w:id="72" w:author="user" w:date="2024-10-08T20:40:00Z">
                <w:pPr>
                  <w:pStyle w:val="Tekstpodstawowy"/>
                  <w:spacing w:after="100" w:afterAutospacing="1"/>
                  <w:ind w:left="0" w:firstLine="0"/>
                  <w:jc w:val="both"/>
                </w:pPr>
              </w:pPrChange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73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Nawiązując do ogłoszenia o zamówieniu nr …</w:t>
            </w:r>
            <w:r w:rsidR="00A74B02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74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……………..</w:t>
            </w: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75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 xml:space="preserve"> na </w:t>
            </w:r>
            <w:r w:rsidR="00FF3F9C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76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 xml:space="preserve">robotę budowlaną </w:t>
            </w:r>
            <w:ins w:id="77" w:author="user" w:date="2024-10-08T19:49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 xml:space="preserve">                 </w:t>
              </w:r>
            </w:ins>
            <w:r w:rsidR="00FF3F9C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78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pn.</w:t>
            </w:r>
            <w:r w:rsidR="00FF3F9C" w:rsidRPr="005E3978">
              <w:rPr>
                <w:rFonts w:ascii="Arial" w:hAnsi="Arial" w:cs="Arial"/>
                <w:b/>
                <w:bCs/>
                <w:kern w:val="1"/>
                <w:sz w:val="24"/>
                <w:szCs w:val="24"/>
                <w:lang w:eastAsia="ar-SA"/>
                <w:rPrChange w:id="79" w:author="user" w:date="2024-10-08T19:47:00Z">
                  <w:rPr>
                    <w:rFonts w:ascii="Verdana" w:hAnsi="Verdana"/>
                    <w:b/>
                    <w:bCs/>
                    <w:kern w:val="1"/>
                    <w:lang w:eastAsia="ar-SA"/>
                  </w:rPr>
                </w:rPrChange>
              </w:rPr>
              <w:t xml:space="preserve"> </w:t>
            </w:r>
            <w:r w:rsidR="002A7E66" w:rsidRPr="005E3978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ar-SA"/>
                <w:rPrChange w:id="80" w:author="user" w:date="2024-10-08T19:47:00Z">
                  <w:rPr>
                    <w:rFonts w:ascii="Verdana" w:eastAsia="Times New Roman" w:hAnsi="Verdana" w:cs="Arial"/>
                    <w:b/>
                    <w:kern w:val="1"/>
                    <w:szCs w:val="20"/>
                    <w:lang w:eastAsia="ar-SA"/>
                  </w:rPr>
                </w:rPrChange>
              </w:rPr>
              <w:t>„</w:t>
            </w:r>
            <w:r w:rsidR="00D23CFD" w:rsidRPr="005E3978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ar-SA"/>
                <w:rPrChange w:id="81" w:author="user" w:date="2024-10-08T19:47:00Z">
                  <w:rPr>
                    <w:rFonts w:ascii="Verdana" w:eastAsia="Times New Roman" w:hAnsi="Verdana" w:cs="Arial"/>
                    <w:b/>
                    <w:kern w:val="1"/>
                    <w:szCs w:val="20"/>
                    <w:lang w:eastAsia="ar-SA"/>
                  </w:rPr>
                </w:rPrChange>
              </w:rPr>
              <w:t>Rozbudowa lokalu gastronomicznego o salę weselną wraz z pokojami noclegowymi - CEGLANY DWÓR</w:t>
            </w:r>
            <w:r w:rsidR="002A7E66" w:rsidRPr="005E3978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ar-SA"/>
                <w:rPrChange w:id="82" w:author="user" w:date="2024-10-08T19:47:00Z">
                  <w:rPr>
                    <w:rFonts w:ascii="Verdana" w:eastAsia="Times New Roman" w:hAnsi="Verdana" w:cs="Arial"/>
                    <w:b/>
                    <w:kern w:val="1"/>
                    <w:szCs w:val="20"/>
                    <w:lang w:eastAsia="ar-SA"/>
                  </w:rPr>
                </w:rPrChange>
              </w:rPr>
              <w:t>”</w:t>
            </w:r>
            <w:r w:rsidR="002A7E66" w:rsidRPr="005E3978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  <w:rPrChange w:id="83" w:author="user" w:date="2024-10-08T19:47:00Z">
                  <w:rPr>
                    <w:rFonts w:ascii="Verdana" w:eastAsia="Times New Roman" w:hAnsi="Verdana" w:cs="Arial"/>
                    <w:kern w:val="1"/>
                    <w:szCs w:val="20"/>
                    <w:lang w:eastAsia="ar-SA"/>
                  </w:rPr>
                </w:rPrChange>
              </w:rPr>
              <w:t xml:space="preserve"> </w:t>
            </w: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84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oferujemy</w:t>
            </w:r>
            <w:r w:rsidR="00E21BBE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85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 xml:space="preserve"> niniejszym</w:t>
            </w: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86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 xml:space="preserve"> wykonanie</w:t>
            </w:r>
            <w:r w:rsidR="00FF3F9C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87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 xml:space="preserve"> przedmiotu</w:t>
            </w: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88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 xml:space="preserve"> zamówienia </w:t>
            </w:r>
            <w:r w:rsidR="00FF3F9C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89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>na</w:t>
            </w: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90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t xml:space="preserve"> następujących warunkach:</w:t>
            </w:r>
          </w:p>
          <w:p w14:paraId="313EB164" w14:textId="77777777" w:rsidR="000C45CE" w:rsidRPr="005E3978" w:rsidRDefault="000C45CE">
            <w:pPr>
              <w:pStyle w:val="Tekstpodstawowy"/>
              <w:spacing w:after="100" w:afterAutospacing="1" w:line="360" w:lineRule="auto"/>
              <w:ind w:left="0" w:firstLine="0"/>
              <w:rPr>
                <w:lang w:eastAsia="ar-SA"/>
                <w:rPrChange w:id="91" w:author="user" w:date="2024-10-08T19:47:00Z">
                  <w:rPr>
                    <w:rFonts w:ascii="Verdana" w:hAnsi="Verdana"/>
                    <w:kern w:val="1"/>
                    <w:lang w:eastAsia="ar-SA"/>
                  </w:rPr>
                </w:rPrChange>
              </w:rPr>
              <w:pPrChange w:id="92" w:author="user" w:date="2024-10-08T20:40:00Z">
                <w:pPr>
                  <w:tabs>
                    <w:tab w:val="left" w:pos="0"/>
                    <w:tab w:val="left" w:pos="284"/>
                    <w:tab w:val="left" w:pos="3612"/>
                    <w:tab w:val="left" w:pos="8279"/>
                    <w:tab w:val="left" w:pos="8704"/>
                  </w:tabs>
                  <w:suppressAutoHyphens/>
                  <w:ind w:left="300" w:hanging="300"/>
                  <w:jc w:val="both"/>
                </w:pPr>
              </w:pPrChange>
            </w:pPr>
          </w:p>
          <w:p w14:paraId="4D281B60" w14:textId="334DF3E5" w:rsidR="000C45CE" w:rsidRPr="005E3978" w:rsidRDefault="000C45CE">
            <w:pPr>
              <w:shd w:val="clear" w:color="auto" w:fill="D9D9D9" w:themeFill="background1" w:themeFillShade="D9"/>
              <w:suppressAutoHyphens/>
              <w:spacing w:before="113" w:line="360" w:lineRule="auto"/>
              <w:ind w:left="0" w:firstLine="0"/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93" w:author="user" w:date="2024-10-08T19:47:00Z">
                  <w:rPr>
                    <w:rFonts w:ascii="Verdana" w:hAnsi="Verdana"/>
                    <w:b/>
                    <w:kern w:val="1"/>
                    <w:sz w:val="22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94" w:author="user" w:date="2024-10-08T19:47:00Z">
                  <w:rPr>
                    <w:rFonts w:ascii="Verdana" w:hAnsi="Verdana"/>
                    <w:b/>
                    <w:kern w:val="1"/>
                    <w:sz w:val="22"/>
                    <w:lang w:eastAsia="ar-SA"/>
                  </w:rPr>
                </w:rPrChange>
              </w:rPr>
              <w:t>1. Łączna cena za wykonanie przedmiotu zamówieni</w:t>
            </w:r>
            <w:r w:rsidR="00AD5000" w:rsidRPr="005E3978"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  <w:rPrChange w:id="95" w:author="user" w:date="2024-10-08T19:47:00Z">
                  <w:rPr>
                    <w:rFonts w:ascii="Verdana" w:hAnsi="Verdana"/>
                    <w:b/>
                    <w:kern w:val="1"/>
                    <w:sz w:val="22"/>
                    <w:lang w:eastAsia="ar-SA"/>
                  </w:rPr>
                </w:rPrChange>
              </w:rPr>
              <w:t>a:</w:t>
            </w:r>
          </w:p>
          <w:p w14:paraId="2E06E98B" w14:textId="6765969D" w:rsidR="000C45CE" w:rsidRPr="005E3978" w:rsidRDefault="008D7606">
            <w:pPr>
              <w:suppressAutoHyphens/>
              <w:spacing w:before="113" w:line="360" w:lineRule="auto"/>
              <w:ind w:left="0" w:firstLine="0"/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96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97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C</w:t>
            </w:r>
            <w:r w:rsidR="000C45CE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98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ena  brutto:.............................................</w:t>
            </w:r>
            <w:r w:rsidR="00747FAA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99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...............</w:t>
            </w:r>
            <w:ins w:id="100" w:author="user" w:date="2024-10-08T19:49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........................</w:t>
              </w:r>
            </w:ins>
            <w:r w:rsidR="00747FAA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01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.............</w:t>
            </w:r>
            <w:r w:rsidR="000C45CE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02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...</w:t>
            </w:r>
            <w:r w:rsidR="00FF3F9C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03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.........</w:t>
            </w:r>
            <w:r w:rsidR="000C45CE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04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 xml:space="preserve">...PLN </w:t>
            </w:r>
          </w:p>
          <w:p w14:paraId="5B2ACF7E" w14:textId="3F4FF56E" w:rsidR="00405FA9" w:rsidRPr="005E3978" w:rsidRDefault="000C45CE">
            <w:pPr>
              <w:suppressAutoHyphens/>
              <w:spacing w:line="360" w:lineRule="auto"/>
              <w:ind w:left="0" w:firstLine="0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ar-SA"/>
                <w:rPrChange w:id="105" w:author="user" w:date="2024-10-08T19:47:00Z">
                  <w:rPr>
                    <w:rFonts w:asciiTheme="minorHAnsi" w:eastAsia="Times New Roman" w:hAnsiTheme="minorHAnsi" w:cstheme="minorHAnsi"/>
                    <w:b/>
                    <w:kern w:val="1"/>
                    <w:szCs w:val="20"/>
                    <w:lang w:eastAsia="ar-SA"/>
                  </w:rPr>
                </w:rPrChange>
              </w:rPr>
              <w:pPrChange w:id="106" w:author="user" w:date="2024-10-08T20:40:00Z">
                <w:pPr>
                  <w:suppressAutoHyphens/>
                  <w:ind w:left="0" w:firstLine="0"/>
                </w:pPr>
              </w:pPrChange>
            </w:pP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07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słownie: ...............................................................</w:t>
            </w:r>
            <w:ins w:id="108" w:author="user" w:date="2024-10-08T19:50:00Z">
              <w:r w:rsidR="005E3978">
                <w:rPr>
                  <w:rFonts w:ascii="Arial" w:hAnsi="Arial" w:cs="Arial"/>
                  <w:kern w:val="1"/>
                  <w:sz w:val="24"/>
                  <w:szCs w:val="24"/>
                  <w:lang w:eastAsia="ar-SA"/>
                </w:rPr>
                <w:t>.....................</w:t>
              </w:r>
            </w:ins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09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.......................</w:t>
            </w:r>
            <w:r w:rsidR="00FF3F9C"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10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..........</w:t>
            </w:r>
            <w:r w:rsidRPr="005E3978">
              <w:rPr>
                <w:rFonts w:ascii="Arial" w:hAnsi="Arial" w:cs="Arial"/>
                <w:kern w:val="1"/>
                <w:sz w:val="24"/>
                <w:szCs w:val="24"/>
                <w:lang w:eastAsia="ar-SA"/>
                <w:rPrChange w:id="111" w:author="user" w:date="2024-10-08T19:47:00Z">
                  <w:rPr>
                    <w:rFonts w:ascii="Verdana" w:hAnsi="Verdana"/>
                    <w:kern w:val="1"/>
                    <w:sz w:val="22"/>
                    <w:lang w:eastAsia="ar-SA"/>
                  </w:rPr>
                </w:rPrChange>
              </w:rPr>
              <w:t>........</w:t>
            </w:r>
          </w:p>
        </w:tc>
        <w:tc>
          <w:tcPr>
            <w:tcW w:w="236" w:type="dxa"/>
          </w:tcPr>
          <w:p w14:paraId="1466F73B" w14:textId="77777777" w:rsidR="00405FA9" w:rsidRPr="005E3978" w:rsidRDefault="00405FA9">
            <w:pPr>
              <w:suppressAutoHyphens/>
              <w:spacing w:line="360" w:lineRule="auto"/>
              <w:ind w:left="1495" w:firstLine="4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ar-SA"/>
                <w:rPrChange w:id="112" w:author="user" w:date="2024-10-08T19:47:00Z">
                  <w:rPr>
                    <w:rFonts w:asciiTheme="minorHAnsi" w:eastAsia="Times New Roman" w:hAnsiTheme="minorHAnsi" w:cstheme="minorHAnsi"/>
                    <w:b/>
                    <w:kern w:val="1"/>
                    <w:szCs w:val="20"/>
                    <w:lang w:eastAsia="ar-SA"/>
                  </w:rPr>
                </w:rPrChange>
              </w:rPr>
              <w:pPrChange w:id="113" w:author="user" w:date="2024-10-08T20:40:00Z">
                <w:pPr>
                  <w:suppressAutoHyphens/>
                  <w:ind w:left="1495" w:firstLine="4"/>
                  <w:jc w:val="center"/>
                </w:pPr>
              </w:pPrChange>
            </w:pPr>
          </w:p>
        </w:tc>
      </w:tr>
    </w:tbl>
    <w:p w14:paraId="51B02CFD" w14:textId="1AF653B9" w:rsidR="00F133BE" w:rsidRPr="005E3978" w:rsidDel="005E3978" w:rsidRDefault="005E3978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 w:line="360" w:lineRule="auto"/>
        <w:ind w:left="0" w:firstLine="0"/>
        <w:rPr>
          <w:del w:id="114" w:author="user" w:date="2024-10-08T19:50:00Z"/>
          <w:rFonts w:ascii="Arial" w:hAnsi="Arial" w:cs="Arial"/>
          <w:b/>
          <w:kern w:val="1"/>
          <w:sz w:val="24"/>
          <w:szCs w:val="24"/>
          <w:lang w:eastAsia="ar-SA"/>
          <w:rPrChange w:id="115" w:author="user" w:date="2024-10-08T19:50:00Z">
            <w:rPr>
              <w:del w:id="116" w:author="user" w:date="2024-10-08T19:50:00Z"/>
              <w:rFonts w:ascii="Verdana" w:hAnsi="Verdana"/>
              <w:b/>
              <w:kern w:val="1"/>
              <w:sz w:val="22"/>
              <w:lang w:eastAsia="ar-SA"/>
            </w:rPr>
          </w:rPrChange>
        </w:rPr>
        <w:pPrChange w:id="117" w:author="user" w:date="2024-10-08T20:40:00Z">
          <w:pPr>
            <w:tabs>
              <w:tab w:val="left" w:pos="0"/>
              <w:tab w:val="left" w:pos="284"/>
              <w:tab w:val="left" w:pos="3612"/>
              <w:tab w:val="left" w:pos="8279"/>
              <w:tab w:val="left" w:pos="8704"/>
            </w:tabs>
            <w:suppressAutoHyphens/>
            <w:spacing w:before="240" w:after="120"/>
            <w:ind w:left="0" w:firstLine="0"/>
            <w:jc w:val="both"/>
          </w:pPr>
        </w:pPrChange>
      </w:pPr>
      <w:ins w:id="118" w:author="user" w:date="2024-10-08T19:52:00Z">
        <w:r>
          <w:rPr>
            <w:rFonts w:ascii="Arial" w:hAnsi="Arial" w:cs="Arial"/>
            <w:b/>
            <w:kern w:val="1"/>
            <w:sz w:val="24"/>
            <w:szCs w:val="24"/>
            <w:lang w:eastAsia="ar-SA"/>
          </w:rPr>
          <w:t xml:space="preserve">  </w:t>
        </w:r>
      </w:ins>
    </w:p>
    <w:p w14:paraId="0C106AD3" w14:textId="50927015" w:rsidR="00AD5000" w:rsidRPr="005E3978" w:rsidRDefault="00FF3F9C">
      <w:pPr>
        <w:shd w:val="clear" w:color="auto" w:fill="D9D9D9" w:themeFill="background1" w:themeFillShade="D9"/>
        <w:tabs>
          <w:tab w:val="left" w:pos="3612"/>
          <w:tab w:val="left" w:pos="8279"/>
          <w:tab w:val="left" w:pos="8704"/>
        </w:tabs>
        <w:suppressAutoHyphens/>
        <w:spacing w:before="240" w:after="120" w:line="360" w:lineRule="auto"/>
        <w:ind w:left="0" w:firstLine="0"/>
        <w:rPr>
          <w:rFonts w:ascii="Arial" w:hAnsi="Arial" w:cs="Arial"/>
          <w:b/>
          <w:kern w:val="1"/>
          <w:sz w:val="24"/>
          <w:szCs w:val="24"/>
          <w:lang w:eastAsia="ar-SA"/>
          <w:rPrChange w:id="119" w:author="user" w:date="2024-10-08T19:50:00Z">
            <w:rPr>
              <w:rFonts w:ascii="Verdana" w:hAnsi="Verdana"/>
              <w:b/>
              <w:kern w:val="1"/>
              <w:sz w:val="22"/>
              <w:lang w:eastAsia="ar-SA"/>
            </w:rPr>
          </w:rPrChange>
        </w:rPr>
        <w:pPrChange w:id="120" w:author="user" w:date="2024-10-08T20:40:00Z">
          <w:pPr>
            <w:shd w:val="clear" w:color="auto" w:fill="D9D9D9" w:themeFill="background1" w:themeFillShade="D9"/>
            <w:tabs>
              <w:tab w:val="left" w:pos="3612"/>
              <w:tab w:val="left" w:pos="8279"/>
              <w:tab w:val="left" w:pos="8704"/>
            </w:tabs>
            <w:suppressAutoHyphens/>
            <w:spacing w:before="240" w:after="120"/>
            <w:ind w:left="0" w:firstLine="0"/>
            <w:jc w:val="both"/>
          </w:pPr>
        </w:pPrChange>
      </w:pPr>
      <w:r w:rsidRPr="005E3978">
        <w:rPr>
          <w:rFonts w:ascii="Arial" w:hAnsi="Arial" w:cs="Arial"/>
          <w:b/>
          <w:kern w:val="1"/>
          <w:sz w:val="24"/>
          <w:szCs w:val="24"/>
          <w:lang w:eastAsia="ar-SA"/>
          <w:rPrChange w:id="121" w:author="user" w:date="2024-10-08T19:50:00Z">
            <w:rPr>
              <w:rFonts w:ascii="Verdana" w:hAnsi="Verdana"/>
              <w:b/>
              <w:kern w:val="1"/>
              <w:sz w:val="22"/>
              <w:lang w:eastAsia="ar-SA"/>
            </w:rPr>
          </w:rPrChange>
        </w:rPr>
        <w:t>2</w:t>
      </w:r>
      <w:r w:rsidR="00F133BE" w:rsidRPr="005E3978">
        <w:rPr>
          <w:rFonts w:ascii="Arial" w:hAnsi="Arial" w:cs="Arial"/>
          <w:b/>
          <w:kern w:val="1"/>
          <w:sz w:val="24"/>
          <w:szCs w:val="24"/>
          <w:lang w:eastAsia="ar-SA"/>
          <w:rPrChange w:id="122" w:author="user" w:date="2024-10-08T19:50:00Z">
            <w:rPr>
              <w:rFonts w:ascii="Verdana" w:hAnsi="Verdana"/>
              <w:b/>
              <w:kern w:val="1"/>
              <w:sz w:val="22"/>
              <w:lang w:eastAsia="ar-SA"/>
            </w:rPr>
          </w:rPrChange>
        </w:rPr>
        <w:t>. Oświadczam/oświadczamy, że:</w:t>
      </w:r>
    </w:p>
    <w:p w14:paraId="718BFDEA" w14:textId="7D7880F9" w:rsidR="00F133BE" w:rsidRPr="005E3978" w:rsidRDefault="00F133BE">
      <w:pPr>
        <w:pStyle w:val="Tekstpodstawowy"/>
        <w:numPr>
          <w:ilvl w:val="0"/>
          <w:numId w:val="27"/>
        </w:numPr>
        <w:tabs>
          <w:tab w:val="left" w:pos="36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rPrChange w:id="123" w:author="user" w:date="2024-10-08T19:50:00Z">
            <w:rPr>
              <w:rFonts w:ascii="Verdana" w:hAnsi="Verdana" w:cs="Arial"/>
            </w:rPr>
          </w:rPrChange>
        </w:rPr>
        <w:pPrChange w:id="124" w:author="user" w:date="2024-10-08T20:40:00Z">
          <w:pPr>
            <w:pStyle w:val="Tekstpodstawowy"/>
            <w:numPr>
              <w:numId w:val="27"/>
            </w:numPr>
            <w:tabs>
              <w:tab w:val="left" w:pos="360"/>
            </w:tabs>
            <w:spacing w:after="0"/>
            <w:ind w:left="284" w:hanging="284"/>
            <w:jc w:val="both"/>
          </w:pPr>
        </w:pPrChange>
      </w:pPr>
      <w:r w:rsidRPr="005E3978">
        <w:rPr>
          <w:rFonts w:ascii="Arial" w:hAnsi="Arial" w:cs="Arial"/>
          <w:sz w:val="24"/>
          <w:szCs w:val="24"/>
          <w:rPrChange w:id="125" w:author="user" w:date="2024-10-08T19:50:00Z">
            <w:rPr>
              <w:rFonts w:ascii="Verdana" w:hAnsi="Verdana" w:cs="Arial"/>
            </w:rPr>
          </w:rPrChange>
        </w:rPr>
        <w:t>zapoznałem się z warunkami zamówienia</w:t>
      </w:r>
      <w:r w:rsidR="005822D6" w:rsidRPr="005E3978">
        <w:rPr>
          <w:rFonts w:ascii="Arial" w:hAnsi="Arial" w:cs="Arial"/>
          <w:sz w:val="24"/>
          <w:szCs w:val="24"/>
          <w:rPrChange w:id="126" w:author="user" w:date="2024-10-08T19:50:00Z">
            <w:rPr>
              <w:rFonts w:ascii="Verdana" w:hAnsi="Verdana" w:cs="Arial"/>
            </w:rPr>
          </w:rPrChange>
        </w:rPr>
        <w:t xml:space="preserve"> zawartymi w zapytaniu ofertowym</w:t>
      </w:r>
      <w:r w:rsidRPr="005E3978">
        <w:rPr>
          <w:rFonts w:ascii="Arial" w:hAnsi="Arial" w:cs="Arial"/>
          <w:sz w:val="24"/>
          <w:szCs w:val="24"/>
          <w:rPrChange w:id="127" w:author="user" w:date="2024-10-08T19:50:00Z">
            <w:rPr>
              <w:rFonts w:ascii="Verdana" w:hAnsi="Verdana" w:cs="Arial"/>
            </w:rPr>
          </w:rPrChange>
        </w:rPr>
        <w:t xml:space="preserve"> </w:t>
      </w:r>
      <w:ins w:id="128" w:author="user" w:date="2024-10-08T19:50:00Z">
        <w:r w:rsidR="005E3978">
          <w:rPr>
            <w:rFonts w:ascii="Arial" w:hAnsi="Arial" w:cs="Arial"/>
            <w:sz w:val="24"/>
            <w:szCs w:val="24"/>
          </w:rPr>
          <w:t xml:space="preserve">                     </w:t>
        </w:r>
      </w:ins>
      <w:r w:rsidRPr="005E3978">
        <w:rPr>
          <w:rFonts w:ascii="Arial" w:hAnsi="Arial" w:cs="Arial"/>
          <w:sz w:val="24"/>
          <w:szCs w:val="24"/>
          <w:rPrChange w:id="129" w:author="user" w:date="2024-10-08T19:50:00Z">
            <w:rPr>
              <w:rFonts w:ascii="Verdana" w:hAnsi="Verdana" w:cs="Arial"/>
            </w:rPr>
          </w:rPrChange>
        </w:rPr>
        <w:t xml:space="preserve">i przyjmuję je bez zastrzeżeń; </w:t>
      </w:r>
    </w:p>
    <w:p w14:paraId="2298E502" w14:textId="77777777" w:rsidR="00F133BE" w:rsidRPr="005E3978" w:rsidRDefault="00F133BE">
      <w:pPr>
        <w:pStyle w:val="Tekstpodstawowy"/>
        <w:numPr>
          <w:ilvl w:val="0"/>
          <w:numId w:val="27"/>
        </w:numPr>
        <w:tabs>
          <w:tab w:val="left" w:pos="36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rPrChange w:id="130" w:author="user" w:date="2024-10-08T19:50:00Z">
            <w:rPr>
              <w:rFonts w:ascii="Verdana" w:hAnsi="Verdana" w:cs="Arial"/>
            </w:rPr>
          </w:rPrChange>
        </w:rPr>
        <w:pPrChange w:id="131" w:author="user" w:date="2024-10-08T20:40:00Z">
          <w:pPr>
            <w:pStyle w:val="Tekstpodstawowy"/>
            <w:numPr>
              <w:numId w:val="27"/>
            </w:numPr>
            <w:tabs>
              <w:tab w:val="left" w:pos="360"/>
            </w:tabs>
            <w:spacing w:after="0"/>
            <w:ind w:left="284" w:hanging="284"/>
            <w:jc w:val="both"/>
          </w:pPr>
        </w:pPrChange>
      </w:pPr>
      <w:r w:rsidRPr="005E3978">
        <w:rPr>
          <w:rFonts w:ascii="Arial" w:hAnsi="Arial" w:cs="Arial"/>
          <w:sz w:val="24"/>
          <w:szCs w:val="24"/>
          <w:rPrChange w:id="132" w:author="user" w:date="2024-10-08T19:50:00Z">
            <w:rPr>
              <w:rFonts w:ascii="Verdana" w:hAnsi="Verdana" w:cs="Arial"/>
            </w:rPr>
          </w:rPrChange>
        </w:rPr>
        <w:t xml:space="preserve">zapoznałem się z postanowieniami załączonego do zapytania ofertowego wzoru umowy i przyjmuję go bez zastrzeżeń; </w:t>
      </w:r>
    </w:p>
    <w:p w14:paraId="5E963FE3" w14:textId="77777777" w:rsidR="00F133BE" w:rsidRPr="005E3978" w:rsidRDefault="00F133BE">
      <w:pPr>
        <w:suppressAutoHyphens/>
        <w:spacing w:line="360" w:lineRule="auto"/>
        <w:ind w:left="284" w:hanging="284"/>
        <w:rPr>
          <w:rFonts w:ascii="Arial" w:hAnsi="Arial" w:cs="Arial"/>
          <w:sz w:val="24"/>
          <w:szCs w:val="24"/>
          <w:rPrChange w:id="133" w:author="user" w:date="2024-10-08T19:50:00Z">
            <w:rPr>
              <w:rFonts w:ascii="Verdana" w:hAnsi="Verdana" w:cs="Arial"/>
            </w:rPr>
          </w:rPrChange>
        </w:rPr>
        <w:pPrChange w:id="134" w:author="user" w:date="2024-10-08T20:40:00Z">
          <w:pPr>
            <w:suppressAutoHyphens/>
            <w:ind w:left="284" w:hanging="284"/>
            <w:jc w:val="both"/>
          </w:pPr>
        </w:pPrChange>
      </w:pPr>
      <w:r w:rsidRPr="005E3978">
        <w:rPr>
          <w:rFonts w:ascii="Arial" w:hAnsi="Arial" w:cs="Arial"/>
          <w:sz w:val="24"/>
          <w:szCs w:val="24"/>
          <w:rPrChange w:id="135" w:author="user" w:date="2024-10-08T19:50:00Z">
            <w:rPr>
              <w:rFonts w:ascii="Verdana" w:hAnsi="Verdana" w:cs="Arial"/>
            </w:rPr>
          </w:rPrChange>
        </w:rPr>
        <w:t xml:space="preserve">-   przedmiot oferty jest zgodny z przedmiotem zamówienia; </w:t>
      </w:r>
    </w:p>
    <w:p w14:paraId="451DD037" w14:textId="157931CB" w:rsidR="00F133BE" w:rsidRPr="005E3978" w:rsidRDefault="00F133BE">
      <w:pPr>
        <w:suppressAutoHyphens/>
        <w:spacing w:line="360" w:lineRule="auto"/>
        <w:ind w:left="284" w:hanging="284"/>
        <w:rPr>
          <w:rFonts w:ascii="Arial" w:hAnsi="Arial" w:cs="Arial"/>
          <w:sz w:val="24"/>
          <w:szCs w:val="24"/>
          <w:rPrChange w:id="136" w:author="user" w:date="2024-10-08T19:50:00Z">
            <w:rPr>
              <w:rFonts w:ascii="Verdana" w:hAnsi="Verdana" w:cs="Arial"/>
            </w:rPr>
          </w:rPrChange>
        </w:rPr>
        <w:pPrChange w:id="137" w:author="user" w:date="2024-10-08T20:40:00Z">
          <w:pPr>
            <w:suppressAutoHyphens/>
            <w:ind w:left="284" w:hanging="284"/>
            <w:jc w:val="both"/>
          </w:pPr>
        </w:pPrChange>
      </w:pPr>
      <w:r w:rsidRPr="005E3978">
        <w:rPr>
          <w:rFonts w:ascii="Arial" w:hAnsi="Arial" w:cs="Arial"/>
          <w:sz w:val="24"/>
          <w:szCs w:val="24"/>
          <w:rPrChange w:id="138" w:author="user" w:date="2024-10-08T19:50:00Z">
            <w:rPr>
              <w:rFonts w:ascii="Verdana" w:hAnsi="Verdana" w:cs="Arial"/>
            </w:rPr>
          </w:rPrChange>
        </w:rPr>
        <w:t>-   zrealizuję zamówienie w terminie wskazanym w zapytaniu ofertowym</w:t>
      </w:r>
      <w:r w:rsidR="00554246" w:rsidRPr="005E3978">
        <w:rPr>
          <w:rFonts w:ascii="Arial" w:hAnsi="Arial" w:cs="Arial"/>
          <w:sz w:val="24"/>
          <w:szCs w:val="24"/>
          <w:rPrChange w:id="139" w:author="user" w:date="2024-10-08T19:50:00Z">
            <w:rPr>
              <w:rFonts w:ascii="Verdana" w:hAnsi="Verdana" w:cs="Arial"/>
            </w:rPr>
          </w:rPrChange>
        </w:rPr>
        <w:t>;</w:t>
      </w:r>
    </w:p>
    <w:p w14:paraId="0DDE0107" w14:textId="618C8A5D" w:rsidR="00B551BF" w:rsidRPr="005E3978" w:rsidRDefault="00B551BF">
      <w:pPr>
        <w:pStyle w:val="Tekstpodstawowy"/>
        <w:numPr>
          <w:ilvl w:val="0"/>
          <w:numId w:val="27"/>
        </w:numPr>
        <w:tabs>
          <w:tab w:val="left" w:pos="36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rPrChange w:id="140" w:author="user" w:date="2024-10-08T19:50:00Z">
            <w:rPr>
              <w:rFonts w:ascii="Verdana" w:hAnsi="Verdana" w:cs="Arial"/>
            </w:rPr>
          </w:rPrChange>
        </w:rPr>
        <w:pPrChange w:id="141" w:author="user" w:date="2024-10-08T20:40:00Z">
          <w:pPr>
            <w:pStyle w:val="Tekstpodstawowy"/>
            <w:numPr>
              <w:numId w:val="27"/>
            </w:numPr>
            <w:tabs>
              <w:tab w:val="left" w:pos="360"/>
            </w:tabs>
            <w:spacing w:after="0"/>
            <w:ind w:left="284" w:hanging="284"/>
            <w:jc w:val="both"/>
          </w:pPr>
        </w:pPrChange>
      </w:pPr>
      <w:r w:rsidRPr="005E3978">
        <w:rPr>
          <w:rFonts w:ascii="Arial" w:hAnsi="Arial" w:cs="Arial"/>
          <w:sz w:val="24"/>
          <w:szCs w:val="24"/>
          <w:rPrChange w:id="142" w:author="user" w:date="2024-10-08T19:50:00Z">
            <w:rPr>
              <w:rFonts w:ascii="Verdana" w:hAnsi="Verdana" w:cs="Arial"/>
            </w:rPr>
          </w:rPrChange>
        </w:rPr>
        <w:lastRenderedPageBreak/>
        <w:t xml:space="preserve">udzielamy rękojmi za wady i gwarancji jakości na okres </w:t>
      </w:r>
      <w:r w:rsidR="001F2D34" w:rsidRPr="005E3978">
        <w:rPr>
          <w:rFonts w:ascii="Arial" w:hAnsi="Arial" w:cs="Arial"/>
          <w:sz w:val="24"/>
          <w:szCs w:val="24"/>
          <w:rPrChange w:id="143" w:author="user" w:date="2024-10-08T19:50:00Z">
            <w:rPr>
              <w:rFonts w:ascii="Verdana" w:hAnsi="Verdana" w:cs="Arial"/>
            </w:rPr>
          </w:rPrChange>
        </w:rPr>
        <w:t>3</w:t>
      </w:r>
      <w:r w:rsidRPr="005E3978">
        <w:rPr>
          <w:rFonts w:ascii="Arial" w:hAnsi="Arial" w:cs="Arial"/>
          <w:sz w:val="24"/>
          <w:szCs w:val="24"/>
          <w:rPrChange w:id="144" w:author="user" w:date="2024-10-08T19:50:00Z">
            <w:rPr>
              <w:rFonts w:ascii="Verdana" w:hAnsi="Verdana" w:cs="Arial"/>
            </w:rPr>
          </w:rPrChange>
        </w:rPr>
        <w:t xml:space="preserve"> lat</w:t>
      </w:r>
      <w:r w:rsidR="001F2D34" w:rsidRPr="005E3978">
        <w:rPr>
          <w:rFonts w:ascii="Arial" w:hAnsi="Arial" w:cs="Arial"/>
          <w:sz w:val="24"/>
          <w:szCs w:val="24"/>
          <w:rPrChange w:id="145" w:author="user" w:date="2024-10-08T19:50:00Z">
            <w:rPr>
              <w:rFonts w:ascii="Verdana" w:hAnsi="Verdana" w:cs="Arial"/>
            </w:rPr>
          </w:rPrChange>
        </w:rPr>
        <w:t>,</w:t>
      </w:r>
      <w:r w:rsidRPr="005E3978">
        <w:rPr>
          <w:rFonts w:ascii="Arial" w:hAnsi="Arial" w:cs="Arial"/>
          <w:sz w:val="24"/>
          <w:szCs w:val="24"/>
          <w:rPrChange w:id="146" w:author="user" w:date="2024-10-08T19:50:00Z">
            <w:rPr>
              <w:rFonts w:ascii="Verdana" w:hAnsi="Verdana" w:cs="Arial"/>
            </w:rPr>
          </w:rPrChange>
        </w:rPr>
        <w:t xml:space="preserve"> licząc od daty odbioru końcowego przedmiotu zamówienia;</w:t>
      </w:r>
    </w:p>
    <w:p w14:paraId="23C9A546" w14:textId="3FD5F327" w:rsidR="00F133BE" w:rsidRPr="005E3978" w:rsidRDefault="00F133BE">
      <w:pPr>
        <w:pStyle w:val="Tekstpodstawowy"/>
        <w:numPr>
          <w:ilvl w:val="0"/>
          <w:numId w:val="27"/>
        </w:numPr>
        <w:tabs>
          <w:tab w:val="left" w:pos="36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rPrChange w:id="147" w:author="user" w:date="2024-10-08T19:50:00Z">
            <w:rPr>
              <w:rFonts w:ascii="Verdana" w:hAnsi="Verdana" w:cs="Arial"/>
            </w:rPr>
          </w:rPrChange>
        </w:rPr>
        <w:pPrChange w:id="148" w:author="user" w:date="2024-10-08T20:40:00Z">
          <w:pPr>
            <w:pStyle w:val="Tekstpodstawowy"/>
            <w:numPr>
              <w:numId w:val="27"/>
            </w:numPr>
            <w:tabs>
              <w:tab w:val="left" w:pos="360"/>
            </w:tabs>
            <w:spacing w:after="0"/>
            <w:ind w:left="284" w:hanging="284"/>
            <w:jc w:val="both"/>
          </w:pPr>
        </w:pPrChange>
      </w:pPr>
      <w:r w:rsidRPr="005E3978">
        <w:rPr>
          <w:rFonts w:ascii="Arial" w:hAnsi="Arial" w:cs="Arial"/>
          <w:sz w:val="24"/>
          <w:szCs w:val="24"/>
          <w:rPrChange w:id="149" w:author="user" w:date="2024-10-08T19:50:00Z">
            <w:rPr>
              <w:rFonts w:ascii="Verdana" w:hAnsi="Verdana" w:cs="Arial"/>
            </w:rPr>
          </w:rPrChange>
        </w:rPr>
        <w:t>jestem związany z niniejszą ofertą przez okres 30 dni, licząc od dnia składania ofert podanego w zapytaniu ofertowym</w:t>
      </w:r>
      <w:r w:rsidR="00554246" w:rsidRPr="005E3978">
        <w:rPr>
          <w:rFonts w:ascii="Arial" w:hAnsi="Arial" w:cs="Arial"/>
          <w:sz w:val="24"/>
          <w:szCs w:val="24"/>
          <w:rPrChange w:id="150" w:author="user" w:date="2024-10-08T19:50:00Z">
            <w:rPr>
              <w:rFonts w:ascii="Verdana" w:hAnsi="Verdana" w:cs="Arial"/>
            </w:rPr>
          </w:rPrChange>
        </w:rPr>
        <w:t>;</w:t>
      </w:r>
    </w:p>
    <w:p w14:paraId="09D6395D" w14:textId="4911D989" w:rsidR="00F133BE" w:rsidDel="005E3978" w:rsidRDefault="00F133BE">
      <w:pPr>
        <w:pStyle w:val="Tekstpodstawowy"/>
        <w:tabs>
          <w:tab w:val="num" w:pos="1068"/>
        </w:tabs>
        <w:spacing w:line="360" w:lineRule="auto"/>
        <w:ind w:left="284" w:hanging="284"/>
        <w:rPr>
          <w:del w:id="151" w:author="user" w:date="2024-10-08T19:51:00Z"/>
          <w:rFonts w:ascii="Verdana" w:hAnsi="Verdana" w:cs="Arial"/>
          <w:sz w:val="14"/>
          <w:szCs w:val="14"/>
        </w:rPr>
        <w:pPrChange w:id="152" w:author="user" w:date="2024-10-08T20:40:00Z">
          <w:pPr>
            <w:pStyle w:val="Tekstpodstawowy"/>
            <w:tabs>
              <w:tab w:val="num" w:pos="1068"/>
            </w:tabs>
            <w:ind w:left="284" w:hanging="284"/>
          </w:pPr>
        </w:pPrChange>
      </w:pPr>
      <w:r w:rsidRPr="005E3978">
        <w:rPr>
          <w:rFonts w:ascii="Arial" w:hAnsi="Arial" w:cs="Arial"/>
          <w:sz w:val="24"/>
          <w:szCs w:val="24"/>
          <w:rPrChange w:id="153" w:author="user" w:date="2024-10-08T19:50:00Z">
            <w:rPr>
              <w:rFonts w:ascii="Verdana" w:hAnsi="Verdana" w:cs="Arial"/>
            </w:rPr>
          </w:rPrChange>
        </w:rPr>
        <w:t xml:space="preserve">- </w:t>
      </w:r>
      <w:ins w:id="154" w:author="user" w:date="2024-10-08T19:51:00Z">
        <w:r w:rsidR="005E3978">
          <w:rPr>
            <w:rFonts w:ascii="Arial" w:hAnsi="Arial" w:cs="Arial"/>
            <w:sz w:val="24"/>
            <w:szCs w:val="24"/>
          </w:rPr>
          <w:t xml:space="preserve">  </w:t>
        </w:r>
      </w:ins>
      <w:r w:rsidRPr="005E3978">
        <w:rPr>
          <w:rFonts w:ascii="Arial" w:hAnsi="Arial" w:cs="Arial"/>
          <w:sz w:val="24"/>
          <w:szCs w:val="24"/>
          <w:rPrChange w:id="155" w:author="user" w:date="2024-10-08T19:50:00Z">
            <w:rPr>
              <w:rFonts w:ascii="Verdana" w:hAnsi="Verdana" w:cs="Arial"/>
            </w:rPr>
          </w:rPrChange>
        </w:rPr>
        <w:t xml:space="preserve">wypełniłem obowiązki informacyjne przewidziane w art. 13 lub art. 14 RODO [rozporządzenie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</w:t>
      </w:r>
      <w:ins w:id="156" w:author="user" w:date="2024-10-08T19:51:00Z">
        <w:r w:rsidR="005E3978">
          <w:rPr>
            <w:rFonts w:ascii="Arial" w:hAnsi="Arial" w:cs="Arial"/>
            <w:sz w:val="24"/>
            <w:szCs w:val="24"/>
          </w:rPr>
          <w:t xml:space="preserve">            </w:t>
        </w:r>
      </w:ins>
      <w:r w:rsidRPr="005E3978">
        <w:rPr>
          <w:rFonts w:ascii="Arial" w:hAnsi="Arial" w:cs="Arial"/>
          <w:sz w:val="24"/>
          <w:szCs w:val="24"/>
          <w:rPrChange w:id="157" w:author="user" w:date="2024-10-08T19:50:00Z">
            <w:rPr>
              <w:rFonts w:ascii="Verdana" w:hAnsi="Verdana" w:cs="Arial"/>
            </w:rPr>
          </w:rPrChange>
        </w:rPr>
        <w:t>(Dz. Urz. UE L 119 z 04.05.2016, str. 1)</w:t>
      </w:r>
      <w:r w:rsidR="00807A3A" w:rsidRPr="005E3978">
        <w:rPr>
          <w:rFonts w:ascii="Arial" w:hAnsi="Arial" w:cs="Arial"/>
          <w:sz w:val="24"/>
          <w:szCs w:val="24"/>
          <w:vertAlign w:val="superscript"/>
          <w:rPrChange w:id="158" w:author="user" w:date="2024-10-08T19:50:00Z">
            <w:rPr>
              <w:rFonts w:ascii="Verdana" w:hAnsi="Verdana" w:cs="Arial"/>
              <w:vertAlign w:val="superscript"/>
            </w:rPr>
          </w:rPrChange>
        </w:rPr>
        <w:t>1</w:t>
      </w:r>
      <w:r w:rsidR="00C162FA" w:rsidRPr="005E3978">
        <w:rPr>
          <w:rFonts w:ascii="Arial" w:hAnsi="Arial" w:cs="Arial"/>
          <w:sz w:val="24"/>
          <w:szCs w:val="24"/>
          <w:vertAlign w:val="superscript"/>
          <w:rPrChange w:id="159" w:author="user" w:date="2024-10-08T19:50:00Z">
            <w:rPr>
              <w:rFonts w:ascii="Verdana" w:hAnsi="Verdana" w:cs="Arial"/>
              <w:vertAlign w:val="superscript"/>
            </w:rPr>
          </w:rPrChange>
        </w:rPr>
        <w:t>)</w:t>
      </w:r>
      <w:r w:rsidR="00C162FA" w:rsidRPr="005E3978">
        <w:rPr>
          <w:rFonts w:ascii="Arial" w:hAnsi="Arial" w:cs="Arial"/>
          <w:sz w:val="24"/>
          <w:szCs w:val="24"/>
          <w:rPrChange w:id="160" w:author="user" w:date="2024-10-08T19:50:00Z">
            <w:rPr>
              <w:rFonts w:ascii="Verdana" w:hAnsi="Verdana" w:cs="Arial"/>
            </w:rPr>
          </w:rPrChange>
        </w:rPr>
        <w:t xml:space="preserve"> </w:t>
      </w:r>
      <w:r w:rsidRPr="005E3978">
        <w:rPr>
          <w:rFonts w:ascii="Arial" w:hAnsi="Arial" w:cs="Arial"/>
          <w:sz w:val="24"/>
          <w:szCs w:val="24"/>
          <w:rPrChange w:id="161" w:author="user" w:date="2024-10-08T19:50:00Z">
            <w:rPr>
              <w:rFonts w:ascii="Verdana" w:hAnsi="Verdana" w:cs="Arial"/>
            </w:rPr>
          </w:rPrChange>
        </w:rPr>
        <w:t xml:space="preserve">] wobec osób fizycznych, od których dane osobowe bezpośrednio lub pośrednio pozyskałem w celu ubiegania się </w:t>
      </w:r>
      <w:ins w:id="162" w:author="user" w:date="2024-10-08T19:51:00Z">
        <w:r w:rsidR="005E3978">
          <w:rPr>
            <w:rFonts w:ascii="Arial" w:hAnsi="Arial" w:cs="Arial"/>
            <w:sz w:val="24"/>
            <w:szCs w:val="24"/>
          </w:rPr>
          <w:t xml:space="preserve">             </w:t>
        </w:r>
      </w:ins>
      <w:r w:rsidRPr="005E3978">
        <w:rPr>
          <w:rFonts w:ascii="Arial" w:hAnsi="Arial" w:cs="Arial"/>
          <w:sz w:val="24"/>
          <w:szCs w:val="24"/>
          <w:rPrChange w:id="163" w:author="user" w:date="2024-10-08T19:50:00Z">
            <w:rPr>
              <w:rFonts w:ascii="Verdana" w:hAnsi="Verdana" w:cs="Arial"/>
            </w:rPr>
          </w:rPrChange>
        </w:rPr>
        <w:t>o udzielenie zamówienia publicznego w niniejszym postępowaniu.</w:t>
      </w:r>
      <w:r w:rsidR="00807A3A" w:rsidRPr="005E3978">
        <w:rPr>
          <w:rFonts w:ascii="Arial" w:hAnsi="Arial" w:cs="Arial"/>
          <w:sz w:val="24"/>
          <w:szCs w:val="24"/>
          <w:vertAlign w:val="superscript"/>
          <w:rPrChange w:id="164" w:author="user" w:date="2024-10-08T19:50:00Z">
            <w:rPr>
              <w:rFonts w:ascii="Verdana" w:hAnsi="Verdana" w:cs="Arial"/>
              <w:vertAlign w:val="superscript"/>
            </w:rPr>
          </w:rPrChange>
        </w:rPr>
        <w:t>2</w:t>
      </w:r>
      <w:r w:rsidR="00C162FA" w:rsidRPr="005E3978">
        <w:rPr>
          <w:rFonts w:ascii="Arial" w:hAnsi="Arial" w:cs="Arial"/>
          <w:sz w:val="24"/>
          <w:szCs w:val="24"/>
          <w:vertAlign w:val="superscript"/>
          <w:rPrChange w:id="165" w:author="user" w:date="2024-10-08T19:50:00Z">
            <w:rPr>
              <w:rFonts w:ascii="Verdana" w:hAnsi="Verdana" w:cs="Arial"/>
              <w:vertAlign w:val="superscript"/>
            </w:rPr>
          </w:rPrChange>
        </w:rPr>
        <w:t>)</w:t>
      </w:r>
    </w:p>
    <w:p w14:paraId="2DCEA4F1" w14:textId="77777777" w:rsidR="005E3978" w:rsidRDefault="005E3978">
      <w:pPr>
        <w:pStyle w:val="Tekstpodstawowy"/>
        <w:tabs>
          <w:tab w:val="num" w:pos="1068"/>
        </w:tabs>
        <w:spacing w:line="360" w:lineRule="auto"/>
        <w:ind w:left="284" w:hanging="284"/>
        <w:rPr>
          <w:ins w:id="166" w:author="user" w:date="2024-10-08T19:51:00Z"/>
          <w:rFonts w:ascii="Verdana" w:hAnsi="Verdana" w:cs="Arial"/>
          <w:sz w:val="14"/>
          <w:szCs w:val="14"/>
        </w:rPr>
        <w:pPrChange w:id="167" w:author="user" w:date="2024-10-08T20:40:00Z">
          <w:pPr>
            <w:pStyle w:val="Tekstpodstawowy"/>
            <w:tabs>
              <w:tab w:val="num" w:pos="1068"/>
            </w:tabs>
            <w:ind w:left="284" w:hanging="284"/>
            <w:jc w:val="both"/>
          </w:pPr>
        </w:pPrChange>
      </w:pPr>
    </w:p>
    <w:p w14:paraId="6E11405C" w14:textId="77777777" w:rsidR="004D4EE0" w:rsidRDefault="004D4EE0">
      <w:pPr>
        <w:pStyle w:val="Tekstpodstawowy"/>
        <w:tabs>
          <w:tab w:val="num" w:pos="1068"/>
        </w:tabs>
        <w:spacing w:line="360" w:lineRule="auto"/>
        <w:ind w:left="0" w:firstLine="0"/>
        <w:rPr>
          <w:rFonts w:ascii="Verdana" w:hAnsi="Verdana" w:cs="Arial"/>
          <w:sz w:val="14"/>
          <w:szCs w:val="14"/>
        </w:rPr>
        <w:pPrChange w:id="168" w:author="user" w:date="2024-10-08T20:40:00Z">
          <w:pPr>
            <w:pStyle w:val="Tekstpodstawowy"/>
            <w:tabs>
              <w:tab w:val="num" w:pos="1068"/>
            </w:tabs>
            <w:ind w:left="284" w:hanging="284"/>
          </w:pPr>
        </w:pPrChange>
      </w:pPr>
    </w:p>
    <w:p w14:paraId="7A634A79" w14:textId="7A678416" w:rsidR="00F133BE" w:rsidRPr="005E3978" w:rsidRDefault="00F133BE">
      <w:pPr>
        <w:pStyle w:val="Tekstpodstawowy"/>
        <w:tabs>
          <w:tab w:val="num" w:pos="1068"/>
        </w:tabs>
        <w:spacing w:after="0" w:line="360" w:lineRule="auto"/>
        <w:ind w:left="284" w:hanging="284"/>
        <w:rPr>
          <w:rFonts w:ascii="Arial" w:hAnsi="Arial" w:cs="Arial"/>
          <w:iCs/>
          <w:sz w:val="24"/>
          <w:szCs w:val="24"/>
          <w:rPrChange w:id="169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pPrChange w:id="170" w:author="user" w:date="2024-10-08T20:40:00Z">
          <w:pPr>
            <w:pStyle w:val="Tekstpodstawowy"/>
            <w:tabs>
              <w:tab w:val="num" w:pos="1068"/>
            </w:tabs>
            <w:ind w:left="284" w:hanging="284"/>
          </w:pPr>
        </w:pPrChange>
      </w:pPr>
      <w:r w:rsidRPr="005E3978">
        <w:rPr>
          <w:rFonts w:ascii="Arial" w:hAnsi="Arial" w:cs="Arial"/>
          <w:iCs/>
          <w:sz w:val="24"/>
          <w:szCs w:val="24"/>
          <w:rPrChange w:id="171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t>UWAGA:</w:t>
      </w:r>
    </w:p>
    <w:p w14:paraId="4E2CEBCF" w14:textId="24FD0D5C" w:rsidR="00F133BE" w:rsidRPr="005E3978" w:rsidDel="005E3978" w:rsidRDefault="00807A3A">
      <w:pPr>
        <w:spacing w:line="360" w:lineRule="auto"/>
        <w:ind w:left="0" w:firstLine="0"/>
        <w:jc w:val="both"/>
        <w:rPr>
          <w:del w:id="172" w:author="user" w:date="2024-10-08T19:51:00Z"/>
          <w:rFonts w:ascii="Arial" w:hAnsi="Arial" w:cs="Arial"/>
          <w:iCs/>
          <w:sz w:val="24"/>
          <w:szCs w:val="24"/>
          <w:rPrChange w:id="173" w:author="user" w:date="2024-10-08T19:51:00Z">
            <w:rPr>
              <w:del w:id="174" w:author="user" w:date="2024-10-08T19:51:00Z"/>
              <w:rFonts w:ascii="Verdana" w:hAnsi="Verdana" w:cs="Arial"/>
              <w:i/>
              <w:iCs/>
              <w:sz w:val="10"/>
              <w:szCs w:val="10"/>
            </w:rPr>
          </w:rPrChange>
        </w:rPr>
        <w:pPrChange w:id="175" w:author="user" w:date="2024-10-08T20:40:00Z">
          <w:pPr>
            <w:ind w:left="0" w:firstLine="0"/>
            <w:jc w:val="both"/>
          </w:pPr>
        </w:pPrChange>
      </w:pPr>
      <w:r w:rsidRPr="005E3978">
        <w:rPr>
          <w:rFonts w:ascii="Arial" w:hAnsi="Arial" w:cs="Arial"/>
          <w:iCs/>
          <w:sz w:val="24"/>
          <w:szCs w:val="24"/>
          <w:rPrChange w:id="176" w:author="user" w:date="2024-10-08T19:51:00Z">
            <w:rPr>
              <w:rFonts w:ascii="Verdana" w:hAnsi="Verdana"/>
              <w:i/>
              <w:iCs/>
              <w:sz w:val="10"/>
              <w:szCs w:val="10"/>
            </w:rPr>
          </w:rPrChange>
        </w:rPr>
        <w:t>1</w:t>
      </w:r>
      <w:r w:rsidR="00C162FA" w:rsidRPr="005E3978">
        <w:rPr>
          <w:rFonts w:ascii="Arial" w:hAnsi="Arial" w:cs="Arial"/>
          <w:iCs/>
          <w:sz w:val="24"/>
          <w:szCs w:val="24"/>
          <w:rPrChange w:id="177" w:author="user" w:date="2024-10-08T19:51:00Z">
            <w:rPr>
              <w:rFonts w:ascii="Verdana" w:hAnsi="Verdana"/>
              <w:i/>
              <w:iCs/>
              <w:sz w:val="10"/>
              <w:szCs w:val="10"/>
            </w:rPr>
          </w:rPrChange>
        </w:rPr>
        <w:t xml:space="preserve">) </w:t>
      </w:r>
      <w:r w:rsidR="00F133BE" w:rsidRPr="005E3978">
        <w:rPr>
          <w:rFonts w:ascii="Arial" w:hAnsi="Arial" w:cs="Arial"/>
          <w:iCs/>
          <w:sz w:val="24"/>
          <w:szCs w:val="24"/>
          <w:rPrChange w:id="178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ins w:id="179" w:author="user" w:date="2024-10-08T19:52:00Z">
        <w:r w:rsidR="005E3978">
          <w:rPr>
            <w:rFonts w:ascii="Arial" w:hAnsi="Arial" w:cs="Arial"/>
            <w:iCs/>
            <w:sz w:val="24"/>
            <w:szCs w:val="24"/>
          </w:rPr>
          <w:t xml:space="preserve"> </w:t>
        </w:r>
      </w:ins>
      <w:r w:rsidR="00F133BE" w:rsidRPr="005E3978">
        <w:rPr>
          <w:rFonts w:ascii="Arial" w:hAnsi="Arial" w:cs="Arial"/>
          <w:iCs/>
          <w:sz w:val="24"/>
          <w:szCs w:val="24"/>
          <w:rPrChange w:id="180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t xml:space="preserve">z 04.05.2016, str. 1). </w:t>
      </w:r>
    </w:p>
    <w:p w14:paraId="02CC4040" w14:textId="77777777" w:rsidR="00C162FA" w:rsidRPr="005E3978" w:rsidRDefault="00C162FA">
      <w:pPr>
        <w:spacing w:line="360" w:lineRule="auto"/>
        <w:ind w:left="0" w:firstLine="0"/>
        <w:jc w:val="both"/>
        <w:rPr>
          <w:rFonts w:ascii="Arial" w:hAnsi="Arial" w:cs="Arial"/>
          <w:iCs/>
          <w:sz w:val="24"/>
          <w:szCs w:val="24"/>
          <w:rPrChange w:id="181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pPrChange w:id="182" w:author="user" w:date="2024-10-08T20:40:00Z">
          <w:pPr>
            <w:ind w:left="0" w:firstLine="0"/>
            <w:jc w:val="both"/>
          </w:pPr>
        </w:pPrChange>
      </w:pPr>
    </w:p>
    <w:p w14:paraId="2C5F34C0" w14:textId="0FB23277" w:rsidR="00F133BE" w:rsidDel="004E0802" w:rsidRDefault="00807A3A">
      <w:pPr>
        <w:spacing w:line="360" w:lineRule="auto"/>
        <w:ind w:left="0" w:firstLine="0"/>
        <w:jc w:val="both"/>
        <w:rPr>
          <w:del w:id="183" w:author="user" w:date="2024-10-08T20:40:00Z"/>
          <w:rFonts w:ascii="Arial" w:hAnsi="Arial" w:cs="Arial"/>
          <w:iCs/>
          <w:sz w:val="24"/>
          <w:szCs w:val="24"/>
        </w:rPr>
        <w:pPrChange w:id="184" w:author="user" w:date="2024-10-08T20:40:00Z">
          <w:pPr>
            <w:pStyle w:val="Tekstpodstawowy"/>
            <w:ind w:left="0" w:firstLine="0"/>
          </w:pPr>
        </w:pPrChange>
      </w:pPr>
      <w:r w:rsidRPr="005E3978">
        <w:rPr>
          <w:rFonts w:ascii="Arial" w:hAnsi="Arial" w:cs="Arial"/>
          <w:iCs/>
          <w:sz w:val="24"/>
          <w:szCs w:val="24"/>
          <w:rPrChange w:id="185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t>2</w:t>
      </w:r>
      <w:r w:rsidR="00C162FA" w:rsidRPr="005E3978">
        <w:rPr>
          <w:rFonts w:ascii="Arial" w:hAnsi="Arial" w:cs="Arial"/>
          <w:iCs/>
          <w:sz w:val="24"/>
          <w:szCs w:val="24"/>
          <w:rPrChange w:id="186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t xml:space="preserve">)   </w:t>
      </w:r>
      <w:r w:rsidR="00F133BE" w:rsidRPr="005E3978">
        <w:rPr>
          <w:rFonts w:ascii="Arial" w:hAnsi="Arial" w:cs="Arial"/>
          <w:iCs/>
          <w:color w:val="000000"/>
          <w:sz w:val="24"/>
          <w:szCs w:val="24"/>
          <w:rPrChange w:id="187" w:author="user" w:date="2024-10-08T19:51:00Z">
            <w:rPr>
              <w:rFonts w:ascii="Verdana" w:hAnsi="Verdana" w:cs="Arial"/>
              <w:i/>
              <w:iCs/>
              <w:color w:val="000000"/>
              <w:sz w:val="10"/>
              <w:szCs w:val="10"/>
            </w:rPr>
          </w:rPrChange>
        </w:rPr>
        <w:t xml:space="preserve">w przypadku gdy wykonawca </w:t>
      </w:r>
      <w:r w:rsidR="00F133BE" w:rsidRPr="005E3978">
        <w:rPr>
          <w:rFonts w:ascii="Arial" w:hAnsi="Arial" w:cs="Arial"/>
          <w:iCs/>
          <w:sz w:val="24"/>
          <w:szCs w:val="24"/>
          <w:rPrChange w:id="188" w:author="user" w:date="2024-10-08T19:51:00Z">
            <w:rPr>
              <w:rFonts w:ascii="Verdana" w:hAnsi="Verdana" w:cs="Arial"/>
              <w:i/>
              <w:iCs/>
              <w:sz w:val="10"/>
              <w:szCs w:val="10"/>
            </w:rPr>
          </w:rPrChange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F801C9" w14:textId="77777777" w:rsidR="004E0802" w:rsidRPr="005E3978" w:rsidRDefault="004E0802">
      <w:pPr>
        <w:spacing w:line="360" w:lineRule="auto"/>
        <w:ind w:left="0" w:firstLine="0"/>
        <w:jc w:val="both"/>
        <w:rPr>
          <w:ins w:id="189" w:author="user" w:date="2024-10-08T20:40:00Z"/>
          <w:rFonts w:ascii="Arial" w:hAnsi="Arial" w:cs="Arial"/>
          <w:iCs/>
          <w:sz w:val="24"/>
          <w:szCs w:val="24"/>
          <w:rPrChange w:id="190" w:author="user" w:date="2024-10-08T19:51:00Z">
            <w:rPr>
              <w:ins w:id="191" w:author="user" w:date="2024-10-08T20:40:00Z"/>
              <w:rFonts w:ascii="Verdana" w:hAnsi="Verdana" w:cs="Arial"/>
              <w:i/>
              <w:iCs/>
              <w:sz w:val="10"/>
              <w:szCs w:val="10"/>
            </w:rPr>
          </w:rPrChange>
        </w:rPr>
        <w:pPrChange w:id="192" w:author="user" w:date="2024-10-08T20:40:00Z">
          <w:pPr>
            <w:ind w:left="0" w:firstLine="0"/>
            <w:jc w:val="both"/>
          </w:pPr>
        </w:pPrChange>
      </w:pPr>
    </w:p>
    <w:p w14:paraId="2A9A8588" w14:textId="77777777" w:rsidR="00F133BE" w:rsidRDefault="00F133BE">
      <w:pPr>
        <w:spacing w:line="360" w:lineRule="auto"/>
        <w:ind w:left="0" w:firstLine="0"/>
        <w:jc w:val="both"/>
        <w:rPr>
          <w:vertAlign w:val="superscript"/>
        </w:rPr>
        <w:pPrChange w:id="193" w:author="user" w:date="2024-10-08T20:40:00Z">
          <w:pPr>
            <w:pStyle w:val="Tekstpodstawowy"/>
            <w:ind w:left="0" w:firstLine="0"/>
          </w:pPr>
        </w:pPrChange>
      </w:pPr>
    </w:p>
    <w:p w14:paraId="05017C84" w14:textId="12C335BC" w:rsidR="00F133BE" w:rsidRPr="005E3978" w:rsidDel="004E0802" w:rsidRDefault="005822D6">
      <w:pPr>
        <w:pStyle w:val="Tekstpodstawowy"/>
        <w:spacing w:line="360" w:lineRule="auto"/>
        <w:ind w:left="0" w:firstLine="0"/>
        <w:rPr>
          <w:del w:id="194" w:author="user" w:date="2024-10-08T20:41:00Z"/>
          <w:rFonts w:ascii="Arial" w:hAnsi="Arial" w:cs="Arial"/>
          <w:b/>
          <w:sz w:val="24"/>
          <w:szCs w:val="24"/>
          <w:rPrChange w:id="195" w:author="user" w:date="2024-10-08T19:52:00Z">
            <w:rPr>
              <w:del w:id="196" w:author="user" w:date="2024-10-08T20:41:00Z"/>
              <w:rFonts w:ascii="Verdana" w:hAnsi="Verdana" w:cs="Arial"/>
              <w:b/>
            </w:rPr>
          </w:rPrChange>
        </w:rPr>
        <w:pPrChange w:id="197" w:author="user" w:date="2024-10-08T20:40:00Z">
          <w:pPr>
            <w:pStyle w:val="Tekstpodstawowy"/>
            <w:ind w:left="0" w:firstLine="0"/>
            <w:jc w:val="both"/>
          </w:pPr>
        </w:pPrChange>
      </w:pPr>
      <w:r w:rsidRPr="005E3978">
        <w:rPr>
          <w:rFonts w:ascii="Arial" w:hAnsi="Arial" w:cs="Arial"/>
          <w:b/>
          <w:sz w:val="24"/>
          <w:szCs w:val="24"/>
          <w:rPrChange w:id="198" w:author="user" w:date="2024-10-08T19:52:00Z">
            <w:rPr>
              <w:rFonts w:ascii="Verdana" w:hAnsi="Verdana" w:cs="Arial"/>
              <w:b/>
            </w:rPr>
          </w:rPrChange>
        </w:rPr>
        <w:t>3</w:t>
      </w:r>
      <w:r w:rsidR="00F133BE" w:rsidRPr="005E3978">
        <w:rPr>
          <w:rFonts w:ascii="Arial" w:hAnsi="Arial" w:cs="Arial"/>
          <w:b/>
          <w:sz w:val="24"/>
          <w:szCs w:val="24"/>
          <w:rPrChange w:id="199" w:author="user" w:date="2024-10-08T19:52:00Z">
            <w:rPr>
              <w:rFonts w:ascii="Verdana" w:hAnsi="Verdana" w:cs="Arial"/>
              <w:b/>
            </w:rPr>
          </w:rPrChange>
        </w:rPr>
        <w:t>. Przedmiot zamówienia wykonamy siłami własnymi/przy pomocy niżej podanych podwykonawców</w:t>
      </w:r>
      <w:r w:rsidR="00DF22AA" w:rsidRPr="005E3978">
        <w:rPr>
          <w:rFonts w:ascii="Arial" w:hAnsi="Arial" w:cs="Arial"/>
          <w:b/>
          <w:sz w:val="24"/>
          <w:szCs w:val="24"/>
          <w:rPrChange w:id="200" w:author="user" w:date="2024-10-08T19:52:00Z">
            <w:rPr>
              <w:rFonts w:ascii="Verdana" w:hAnsi="Verdana" w:cs="Arial"/>
              <w:b/>
            </w:rPr>
          </w:rPrChange>
        </w:rPr>
        <w:t>*</w:t>
      </w:r>
      <w:r w:rsidR="00F133BE" w:rsidRPr="005E3978">
        <w:rPr>
          <w:rFonts w:ascii="Arial" w:hAnsi="Arial" w:cs="Arial"/>
          <w:b/>
          <w:sz w:val="24"/>
          <w:szCs w:val="24"/>
          <w:rPrChange w:id="201" w:author="user" w:date="2024-10-08T19:52:00Z">
            <w:rPr>
              <w:rFonts w:ascii="Verdana" w:hAnsi="Verdana" w:cs="Arial"/>
              <w:b/>
            </w:rPr>
          </w:rPrChange>
        </w:rPr>
        <w:t xml:space="preserve">: </w:t>
      </w:r>
    </w:p>
    <w:p w14:paraId="251279B8" w14:textId="77777777" w:rsidR="00F133BE" w:rsidRPr="005E3978" w:rsidRDefault="00F133BE">
      <w:pPr>
        <w:pStyle w:val="Tekstpodstawowy"/>
        <w:spacing w:line="360" w:lineRule="auto"/>
        <w:ind w:left="0" w:firstLine="0"/>
        <w:rPr>
          <w:rFonts w:ascii="Arial" w:hAnsi="Arial" w:cs="Arial"/>
          <w:b/>
          <w:sz w:val="24"/>
          <w:szCs w:val="24"/>
          <w:rPrChange w:id="202" w:author="user" w:date="2024-10-08T19:52:00Z">
            <w:rPr>
              <w:rFonts w:ascii="Verdana" w:hAnsi="Verdana" w:cs="Arial"/>
              <w:b/>
              <w:sz w:val="16"/>
              <w:szCs w:val="16"/>
            </w:rPr>
          </w:rPrChange>
        </w:rPr>
        <w:pPrChange w:id="203" w:author="user" w:date="2024-10-08T20:41:00Z">
          <w:pPr>
            <w:pStyle w:val="Tekstpodstawowy"/>
            <w:tabs>
              <w:tab w:val="left" w:pos="360"/>
            </w:tabs>
            <w:ind w:left="0" w:firstLine="0"/>
          </w:pPr>
        </w:pPrChange>
      </w:pP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4513"/>
        <w:gridCol w:w="3514"/>
      </w:tblGrid>
      <w:tr w:rsidR="00F133BE" w:rsidRPr="005E3978" w14:paraId="10B82D0E" w14:textId="77777777" w:rsidTr="005822D6">
        <w:trPr>
          <w:trHeight w:val="593"/>
        </w:trPr>
        <w:tc>
          <w:tcPr>
            <w:tcW w:w="813" w:type="dxa"/>
            <w:tcBorders>
              <w:bottom w:val="single" w:sz="12" w:space="0" w:color="auto"/>
            </w:tcBorders>
            <w:vAlign w:val="center"/>
            <w:hideMark/>
          </w:tcPr>
          <w:p w14:paraId="50D4504C" w14:textId="77777777" w:rsidR="00F133BE" w:rsidRPr="005E3978" w:rsidRDefault="00F133BE">
            <w:pPr>
              <w:pStyle w:val="Tekstpodstawowy"/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rPrChange w:id="204" w:author="user" w:date="2024-10-08T19:52:00Z">
                  <w:rPr>
                    <w:rFonts w:ascii="Verdana" w:hAnsi="Verdana" w:cs="Arial"/>
                    <w:b/>
                  </w:rPr>
                </w:rPrChange>
              </w:rPr>
              <w:pPrChange w:id="205" w:author="user" w:date="2024-10-08T20:40:00Z">
                <w:pPr>
                  <w:pStyle w:val="Tekstpodstawowy"/>
                  <w:ind w:left="0" w:firstLine="0"/>
                  <w:jc w:val="center"/>
                </w:pPr>
              </w:pPrChange>
            </w:pPr>
            <w:r w:rsidRPr="005E3978">
              <w:rPr>
                <w:rFonts w:ascii="Arial" w:hAnsi="Arial" w:cs="Arial"/>
                <w:b/>
                <w:sz w:val="24"/>
                <w:szCs w:val="24"/>
                <w:rPrChange w:id="206" w:author="user" w:date="2024-10-08T19:52:00Z">
                  <w:rPr>
                    <w:rFonts w:ascii="Verdana" w:hAnsi="Verdana" w:cs="Arial"/>
                    <w:b/>
                  </w:rPr>
                </w:rPrChange>
              </w:rPr>
              <w:t>Lp.</w:t>
            </w:r>
          </w:p>
        </w:tc>
        <w:tc>
          <w:tcPr>
            <w:tcW w:w="4613" w:type="dxa"/>
            <w:tcBorders>
              <w:bottom w:val="single" w:sz="12" w:space="0" w:color="auto"/>
            </w:tcBorders>
            <w:vAlign w:val="center"/>
            <w:hideMark/>
          </w:tcPr>
          <w:p w14:paraId="7C19663F" w14:textId="77777777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07" w:author="user" w:date="2024-10-08T19:52:00Z">
                  <w:rPr>
                    <w:rFonts w:ascii="Verdana" w:hAnsi="Verdana" w:cs="Arial"/>
                  </w:rPr>
                </w:rPrChange>
              </w:rPr>
              <w:pPrChange w:id="208" w:author="user" w:date="2024-10-08T20:40:00Z">
                <w:pPr>
                  <w:ind w:left="0" w:firstLine="0"/>
                  <w:jc w:val="center"/>
                </w:pPr>
              </w:pPrChange>
            </w:pPr>
            <w:r w:rsidRPr="005E3978">
              <w:rPr>
                <w:rFonts w:ascii="Arial" w:hAnsi="Arial" w:cs="Arial"/>
                <w:sz w:val="24"/>
                <w:szCs w:val="24"/>
                <w:rPrChange w:id="209" w:author="user" w:date="2024-10-08T19:52:00Z">
                  <w:rPr>
                    <w:rFonts w:ascii="Verdana" w:hAnsi="Verdana" w:cs="Arial"/>
                  </w:rPr>
                </w:rPrChange>
              </w:rPr>
              <w:t xml:space="preserve">Część/zakres zamówienia                                                </w:t>
            </w:r>
          </w:p>
        </w:tc>
        <w:tc>
          <w:tcPr>
            <w:tcW w:w="3574" w:type="dxa"/>
            <w:tcBorders>
              <w:bottom w:val="single" w:sz="12" w:space="0" w:color="auto"/>
            </w:tcBorders>
            <w:vAlign w:val="center"/>
            <w:hideMark/>
          </w:tcPr>
          <w:p w14:paraId="75747BA4" w14:textId="28F31CC4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vertAlign w:val="superscript"/>
                <w:rPrChange w:id="210" w:author="user" w:date="2024-10-08T19:52:00Z">
                  <w:rPr>
                    <w:rFonts w:ascii="Verdana" w:hAnsi="Verdana" w:cs="Arial"/>
                    <w:vertAlign w:val="superscript"/>
                  </w:rPr>
                </w:rPrChange>
              </w:rPr>
              <w:pPrChange w:id="211" w:author="user" w:date="2024-10-08T20:40:00Z">
                <w:pPr>
                  <w:ind w:left="0" w:firstLine="0"/>
                  <w:jc w:val="center"/>
                </w:pPr>
              </w:pPrChange>
            </w:pPr>
            <w:r w:rsidRPr="005E3978">
              <w:rPr>
                <w:rFonts w:ascii="Arial" w:hAnsi="Arial" w:cs="Arial"/>
                <w:sz w:val="24"/>
                <w:szCs w:val="24"/>
                <w:rPrChange w:id="212" w:author="user" w:date="2024-10-08T19:52:00Z">
                  <w:rPr>
                    <w:rFonts w:ascii="Verdana" w:hAnsi="Verdana" w:cs="Arial"/>
                  </w:rPr>
                </w:rPrChange>
              </w:rPr>
              <w:t>Nazwa</w:t>
            </w:r>
            <w:r w:rsidR="005822D6" w:rsidRPr="005E3978">
              <w:rPr>
                <w:rFonts w:ascii="Arial" w:hAnsi="Arial" w:cs="Arial"/>
                <w:sz w:val="24"/>
                <w:szCs w:val="24"/>
                <w:rPrChange w:id="213" w:author="user" w:date="2024-10-08T19:52:00Z">
                  <w:rPr>
                    <w:rFonts w:ascii="Verdana" w:hAnsi="Verdana" w:cs="Arial"/>
                  </w:rPr>
                </w:rPrChange>
              </w:rPr>
              <w:t xml:space="preserve"> i adres firmy podwykonawcy </w:t>
            </w:r>
          </w:p>
        </w:tc>
      </w:tr>
      <w:tr w:rsidR="00F133BE" w:rsidRPr="005E3978" w14:paraId="67B9A32C" w14:textId="77777777" w:rsidTr="005822D6">
        <w:trPr>
          <w:trHeight w:val="381"/>
        </w:trPr>
        <w:tc>
          <w:tcPr>
            <w:tcW w:w="813" w:type="dxa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14:paraId="04A529E9" w14:textId="77777777" w:rsidR="00F133BE" w:rsidRPr="005E3978" w:rsidRDefault="00F133BE">
            <w:pPr>
              <w:pStyle w:val="Tekstpodstawowy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14" w:author="user" w:date="2024-10-08T19:52:00Z">
                  <w:rPr>
                    <w:rFonts w:ascii="Verdana" w:hAnsi="Verdana" w:cs="Arial"/>
                  </w:rPr>
                </w:rPrChange>
              </w:rPr>
              <w:pPrChange w:id="215" w:author="user" w:date="2024-10-08T20:40:00Z">
                <w:pPr>
                  <w:pStyle w:val="Tekstpodstawowy"/>
                  <w:ind w:left="0" w:firstLine="0"/>
                  <w:jc w:val="center"/>
                </w:pPr>
              </w:pPrChange>
            </w:pPr>
            <w:r w:rsidRPr="005E3978">
              <w:rPr>
                <w:rFonts w:ascii="Arial" w:hAnsi="Arial" w:cs="Arial"/>
                <w:sz w:val="24"/>
                <w:szCs w:val="24"/>
                <w:rPrChange w:id="216" w:author="user" w:date="2024-10-08T19:52:00Z">
                  <w:rPr>
                    <w:rFonts w:ascii="Verdana" w:hAnsi="Verdana" w:cs="Arial"/>
                  </w:rPr>
                </w:rPrChange>
              </w:rPr>
              <w:t>1.</w:t>
            </w:r>
          </w:p>
        </w:tc>
        <w:tc>
          <w:tcPr>
            <w:tcW w:w="4613" w:type="dxa"/>
            <w:tcBorders>
              <w:top w:val="single" w:sz="12" w:space="0" w:color="auto"/>
              <w:bottom w:val="single" w:sz="6" w:space="0" w:color="auto"/>
            </w:tcBorders>
          </w:tcPr>
          <w:p w14:paraId="4F458F7C" w14:textId="77777777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17" w:author="user" w:date="2024-10-08T19:52:00Z">
                  <w:rPr>
                    <w:rFonts w:ascii="Verdana" w:hAnsi="Verdana" w:cs="Arial"/>
                  </w:rPr>
                </w:rPrChange>
              </w:rPr>
              <w:pPrChange w:id="218" w:author="user" w:date="2024-10-08T20:40:00Z">
                <w:pPr>
                  <w:ind w:left="0" w:firstLine="0"/>
                </w:pPr>
              </w:pPrChange>
            </w:pPr>
          </w:p>
        </w:tc>
        <w:tc>
          <w:tcPr>
            <w:tcW w:w="3574" w:type="dxa"/>
            <w:tcBorders>
              <w:top w:val="single" w:sz="12" w:space="0" w:color="auto"/>
              <w:bottom w:val="single" w:sz="6" w:space="0" w:color="auto"/>
            </w:tcBorders>
          </w:tcPr>
          <w:p w14:paraId="3A9E5898" w14:textId="77777777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19" w:author="user" w:date="2024-10-08T19:52:00Z">
                  <w:rPr>
                    <w:rFonts w:ascii="Verdana" w:hAnsi="Verdana" w:cs="Arial"/>
                  </w:rPr>
                </w:rPrChange>
              </w:rPr>
              <w:pPrChange w:id="220" w:author="user" w:date="2024-10-08T20:40:00Z">
                <w:pPr>
                  <w:ind w:left="0" w:firstLine="0"/>
                </w:pPr>
              </w:pPrChange>
            </w:pPr>
          </w:p>
        </w:tc>
      </w:tr>
      <w:tr w:rsidR="00F133BE" w:rsidRPr="005E3978" w14:paraId="0BA0DFD6" w14:textId="77777777" w:rsidTr="005822D6">
        <w:trPr>
          <w:trHeight w:val="415"/>
        </w:trPr>
        <w:tc>
          <w:tcPr>
            <w:tcW w:w="813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57B5B4A9" w14:textId="77777777" w:rsidR="00F133BE" w:rsidRPr="005E3978" w:rsidRDefault="00F133BE">
            <w:pPr>
              <w:pStyle w:val="Tekstpodstawowy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21" w:author="user" w:date="2024-10-08T19:52:00Z">
                  <w:rPr>
                    <w:rFonts w:ascii="Verdana" w:hAnsi="Verdana" w:cs="Arial"/>
                  </w:rPr>
                </w:rPrChange>
              </w:rPr>
              <w:pPrChange w:id="222" w:author="user" w:date="2024-10-08T20:40:00Z">
                <w:pPr>
                  <w:pStyle w:val="Tekstpodstawowy"/>
                  <w:ind w:left="0" w:firstLine="0"/>
                  <w:jc w:val="center"/>
                </w:pPr>
              </w:pPrChange>
            </w:pPr>
            <w:r w:rsidRPr="005E3978">
              <w:rPr>
                <w:rFonts w:ascii="Arial" w:hAnsi="Arial" w:cs="Arial"/>
                <w:sz w:val="24"/>
                <w:szCs w:val="24"/>
                <w:rPrChange w:id="223" w:author="user" w:date="2024-10-08T19:52:00Z">
                  <w:rPr>
                    <w:rFonts w:ascii="Verdana" w:hAnsi="Verdana" w:cs="Arial"/>
                  </w:rPr>
                </w:rPrChange>
              </w:rPr>
              <w:t>2.</w:t>
            </w:r>
          </w:p>
        </w:tc>
        <w:tc>
          <w:tcPr>
            <w:tcW w:w="4613" w:type="dxa"/>
            <w:tcBorders>
              <w:top w:val="single" w:sz="6" w:space="0" w:color="auto"/>
              <w:bottom w:val="single" w:sz="6" w:space="0" w:color="auto"/>
            </w:tcBorders>
          </w:tcPr>
          <w:p w14:paraId="70E0A3E3" w14:textId="77777777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24" w:author="user" w:date="2024-10-08T19:52:00Z">
                  <w:rPr>
                    <w:rFonts w:ascii="Verdana" w:hAnsi="Verdana" w:cs="Arial"/>
                  </w:rPr>
                </w:rPrChange>
              </w:rPr>
              <w:pPrChange w:id="225" w:author="user" w:date="2024-10-08T20:40:00Z">
                <w:pPr>
                  <w:ind w:left="0" w:firstLine="0"/>
                </w:pPr>
              </w:pPrChange>
            </w:pPr>
          </w:p>
        </w:tc>
        <w:tc>
          <w:tcPr>
            <w:tcW w:w="3574" w:type="dxa"/>
            <w:tcBorders>
              <w:top w:val="single" w:sz="6" w:space="0" w:color="auto"/>
              <w:bottom w:val="single" w:sz="6" w:space="0" w:color="auto"/>
            </w:tcBorders>
          </w:tcPr>
          <w:p w14:paraId="74FC3C44" w14:textId="77777777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26" w:author="user" w:date="2024-10-08T19:52:00Z">
                  <w:rPr>
                    <w:rFonts w:ascii="Verdana" w:hAnsi="Verdana" w:cs="Arial"/>
                  </w:rPr>
                </w:rPrChange>
              </w:rPr>
              <w:pPrChange w:id="227" w:author="user" w:date="2024-10-08T20:40:00Z">
                <w:pPr>
                  <w:ind w:left="0" w:firstLine="0"/>
                </w:pPr>
              </w:pPrChange>
            </w:pPr>
          </w:p>
        </w:tc>
      </w:tr>
      <w:tr w:rsidR="00F133BE" w:rsidRPr="005E3978" w14:paraId="2D0A0523" w14:textId="77777777" w:rsidTr="005822D6">
        <w:trPr>
          <w:trHeight w:val="415"/>
        </w:trPr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B7D435" w14:textId="77777777" w:rsidR="00F133BE" w:rsidRPr="005E3978" w:rsidRDefault="00F133BE">
            <w:pPr>
              <w:pStyle w:val="Tekstpodstawowy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28" w:author="user" w:date="2024-10-08T19:52:00Z">
                  <w:rPr>
                    <w:rFonts w:ascii="Verdana" w:hAnsi="Verdana" w:cs="Arial"/>
                  </w:rPr>
                </w:rPrChange>
              </w:rPr>
              <w:pPrChange w:id="229" w:author="user" w:date="2024-10-08T20:40:00Z">
                <w:pPr>
                  <w:pStyle w:val="Tekstpodstawowy"/>
                  <w:ind w:left="0" w:firstLine="0"/>
                  <w:jc w:val="center"/>
                </w:pPr>
              </w:pPrChange>
            </w:pPr>
            <w:r w:rsidRPr="005E3978">
              <w:rPr>
                <w:rFonts w:ascii="Arial" w:hAnsi="Arial" w:cs="Arial"/>
                <w:sz w:val="24"/>
                <w:szCs w:val="24"/>
                <w:rPrChange w:id="230" w:author="user" w:date="2024-10-08T19:52:00Z">
                  <w:rPr>
                    <w:rFonts w:ascii="Verdana" w:hAnsi="Verdana" w:cs="Arial"/>
                  </w:rPr>
                </w:rPrChange>
              </w:rPr>
              <w:t>3.</w:t>
            </w:r>
          </w:p>
        </w:tc>
        <w:tc>
          <w:tcPr>
            <w:tcW w:w="4613" w:type="dxa"/>
            <w:tcBorders>
              <w:top w:val="single" w:sz="6" w:space="0" w:color="auto"/>
              <w:bottom w:val="single" w:sz="12" w:space="0" w:color="auto"/>
            </w:tcBorders>
          </w:tcPr>
          <w:p w14:paraId="6854C952" w14:textId="77777777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31" w:author="user" w:date="2024-10-08T19:52:00Z">
                  <w:rPr>
                    <w:rFonts w:ascii="Verdana" w:hAnsi="Verdana" w:cs="Arial"/>
                  </w:rPr>
                </w:rPrChange>
              </w:rPr>
              <w:pPrChange w:id="232" w:author="user" w:date="2024-10-08T20:40:00Z">
                <w:pPr>
                  <w:ind w:left="0" w:firstLine="0"/>
                </w:pPr>
              </w:pPrChange>
            </w:pPr>
          </w:p>
        </w:tc>
        <w:tc>
          <w:tcPr>
            <w:tcW w:w="3574" w:type="dxa"/>
            <w:tcBorders>
              <w:top w:val="single" w:sz="6" w:space="0" w:color="auto"/>
              <w:bottom w:val="single" w:sz="12" w:space="0" w:color="auto"/>
            </w:tcBorders>
          </w:tcPr>
          <w:p w14:paraId="17BC475A" w14:textId="77777777" w:rsidR="00F133BE" w:rsidRPr="005E3978" w:rsidRDefault="00F133BE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  <w:rPrChange w:id="233" w:author="user" w:date="2024-10-08T19:52:00Z">
                  <w:rPr>
                    <w:rFonts w:ascii="Verdana" w:hAnsi="Verdana" w:cs="Arial"/>
                  </w:rPr>
                </w:rPrChange>
              </w:rPr>
              <w:pPrChange w:id="234" w:author="user" w:date="2024-10-08T20:40:00Z">
                <w:pPr>
                  <w:ind w:left="0" w:firstLine="0"/>
                </w:pPr>
              </w:pPrChange>
            </w:pPr>
          </w:p>
        </w:tc>
      </w:tr>
    </w:tbl>
    <w:p w14:paraId="7473E774" w14:textId="4CBA1810" w:rsidR="00F133BE" w:rsidRDefault="00F133BE">
      <w:pPr>
        <w:pStyle w:val="Tekstpodstawowy"/>
        <w:spacing w:line="360" w:lineRule="auto"/>
        <w:ind w:left="0" w:firstLine="0"/>
        <w:rPr>
          <w:rFonts w:ascii="Verdana" w:hAnsi="Verdana" w:cs="Arial"/>
        </w:rPr>
        <w:pPrChange w:id="235" w:author="user" w:date="2024-10-08T20:40:00Z">
          <w:pPr>
            <w:pStyle w:val="Tekstpodstawowy"/>
            <w:ind w:left="0" w:firstLine="0"/>
          </w:pPr>
        </w:pPrChange>
      </w:pPr>
    </w:p>
    <w:p w14:paraId="1A3A066A" w14:textId="33B38B9D" w:rsidR="00FF3F9C" w:rsidRPr="005E3978" w:rsidDel="004E0802" w:rsidRDefault="001C49AB">
      <w:pPr>
        <w:pStyle w:val="Tekstpodstawowy"/>
        <w:spacing w:line="360" w:lineRule="auto"/>
        <w:ind w:left="426" w:hanging="426"/>
        <w:rPr>
          <w:del w:id="236" w:author="user" w:date="2024-10-08T20:41:00Z"/>
          <w:rFonts w:ascii="Arial" w:hAnsi="Arial" w:cs="Arial"/>
          <w:sz w:val="24"/>
          <w:szCs w:val="24"/>
          <w:rPrChange w:id="237" w:author="user" w:date="2024-10-08T19:53:00Z">
            <w:rPr>
              <w:del w:id="238" w:author="user" w:date="2024-10-08T20:41:00Z"/>
              <w:rFonts w:ascii="Verdana" w:hAnsi="Verdana" w:cs="Arial"/>
            </w:rPr>
          </w:rPrChange>
        </w:rPr>
        <w:pPrChange w:id="239" w:author="user" w:date="2024-10-08T20:40:00Z">
          <w:pPr>
            <w:pStyle w:val="Tekstpodstawowy"/>
            <w:ind w:left="426" w:hanging="426"/>
          </w:pPr>
        </w:pPrChange>
      </w:pPr>
      <w:r w:rsidRPr="005E3978">
        <w:rPr>
          <w:rFonts w:ascii="Arial" w:hAnsi="Arial" w:cs="Arial"/>
          <w:sz w:val="24"/>
          <w:szCs w:val="24"/>
          <w:rPrChange w:id="240" w:author="user" w:date="2024-10-08T19:53:00Z">
            <w:rPr>
              <w:rFonts w:ascii="Verdana" w:hAnsi="Verdana" w:cs="Arial"/>
            </w:rPr>
          </w:rPrChange>
        </w:rPr>
        <w:lastRenderedPageBreak/>
        <w:t>4.</w:t>
      </w:r>
      <w:r w:rsidRPr="005E3978">
        <w:rPr>
          <w:rFonts w:ascii="Arial" w:hAnsi="Arial" w:cs="Arial"/>
          <w:sz w:val="24"/>
          <w:szCs w:val="24"/>
          <w:rPrChange w:id="241" w:author="user" w:date="2024-10-08T19:53:00Z">
            <w:rPr>
              <w:rFonts w:ascii="Verdana" w:hAnsi="Verdana" w:cs="Arial"/>
            </w:rPr>
          </w:rPrChange>
        </w:rPr>
        <w:tab/>
        <w:t xml:space="preserve">Oświadczamy, że nie podlegamy wykluczeniu z postępowania na podstawie </w:t>
      </w:r>
      <w:ins w:id="242" w:author="user" w:date="2024-10-08T19:53:00Z">
        <w:r w:rsidR="005E3978">
          <w:rPr>
            <w:rFonts w:ascii="Arial" w:hAnsi="Arial" w:cs="Arial"/>
            <w:sz w:val="24"/>
            <w:szCs w:val="24"/>
          </w:rPr>
          <w:t xml:space="preserve">             </w:t>
        </w:r>
      </w:ins>
      <w:r w:rsidRPr="005E3978">
        <w:rPr>
          <w:rFonts w:ascii="Arial" w:hAnsi="Arial" w:cs="Arial"/>
          <w:sz w:val="24"/>
          <w:szCs w:val="24"/>
          <w:rPrChange w:id="243" w:author="user" w:date="2024-10-08T19:53:00Z">
            <w:rPr>
              <w:rFonts w:ascii="Verdana" w:hAnsi="Verdana" w:cs="Arial"/>
            </w:rPr>
          </w:rPrChange>
        </w:rPr>
        <w:t>art. 7 ust. 1 pkt. 1-3 ustawy z dnia 13 kwietnia 2022 r. o szczególnych rozwiązaniach w zakresie przeciwdziałania wspieraniu agresji na Ukrainę oraz służących ochronie bezpieczeństwa narodowego</w:t>
      </w:r>
    </w:p>
    <w:p w14:paraId="41A36314" w14:textId="77777777" w:rsidR="00F133BE" w:rsidRPr="00B805CA" w:rsidDel="004E0802" w:rsidRDefault="00F133BE">
      <w:pPr>
        <w:pStyle w:val="Tekstpodstawowy"/>
        <w:spacing w:line="360" w:lineRule="auto"/>
        <w:ind w:left="0" w:hanging="142"/>
        <w:rPr>
          <w:del w:id="244" w:author="user" w:date="2024-10-08T20:41:00Z"/>
          <w:rFonts w:ascii="Verdana" w:hAnsi="Verdana" w:cs="Arial"/>
        </w:rPr>
        <w:pPrChange w:id="245" w:author="user" w:date="2024-10-08T20:40:00Z">
          <w:pPr>
            <w:pStyle w:val="Tekstpodstawowy"/>
            <w:ind w:left="0" w:hanging="142"/>
          </w:pPr>
        </w:pPrChange>
      </w:pPr>
    </w:p>
    <w:p w14:paraId="341CC491" w14:textId="77777777" w:rsidR="00F133BE" w:rsidRDefault="00F133BE">
      <w:pPr>
        <w:pStyle w:val="Tekstpodstawowy"/>
        <w:spacing w:line="360" w:lineRule="auto"/>
        <w:ind w:left="426" w:hanging="426"/>
        <w:rPr>
          <w:lang w:eastAsia="ar-SA"/>
        </w:rPr>
        <w:pPrChange w:id="246" w:author="user" w:date="2024-10-08T20:41:00Z">
          <w:pPr>
            <w:ind w:left="0" w:firstLine="0"/>
          </w:pPr>
        </w:pPrChange>
      </w:pPr>
    </w:p>
    <w:p w14:paraId="4EADC165" w14:textId="7CF4796D" w:rsidR="00F133BE" w:rsidRPr="005E3978" w:rsidRDefault="00F133BE">
      <w:pPr>
        <w:spacing w:line="360" w:lineRule="auto"/>
        <w:ind w:left="0" w:firstLine="0"/>
        <w:rPr>
          <w:rFonts w:ascii="Arial" w:eastAsia="Times New Roman" w:hAnsi="Arial" w:cs="Arial"/>
          <w:i/>
          <w:kern w:val="1"/>
          <w:sz w:val="24"/>
          <w:szCs w:val="24"/>
          <w:lang w:eastAsia="ar-SA"/>
          <w:rPrChange w:id="247" w:author="user" w:date="2024-10-08T19:53:00Z">
            <w:rPr>
              <w:rFonts w:asciiTheme="minorHAnsi" w:eastAsia="Times New Roman" w:hAnsiTheme="minorHAnsi" w:cstheme="minorHAnsi"/>
              <w:i/>
              <w:kern w:val="1"/>
              <w:sz w:val="18"/>
              <w:szCs w:val="18"/>
              <w:lang w:eastAsia="ar-SA"/>
            </w:rPr>
          </w:rPrChange>
        </w:rPr>
        <w:pPrChange w:id="248" w:author="user" w:date="2024-10-08T20:40:00Z">
          <w:pPr>
            <w:ind w:left="0" w:firstLine="0"/>
          </w:pPr>
        </w:pPrChange>
      </w:pPr>
      <w:del w:id="249" w:author="user" w:date="2024-10-08T20:42:00Z">
        <w:r w:rsidRPr="005E3978" w:rsidDel="004E0802">
          <w:rPr>
            <w:rFonts w:ascii="Arial" w:eastAsia="Times New Roman" w:hAnsi="Arial" w:cs="Arial"/>
            <w:kern w:val="1"/>
            <w:sz w:val="24"/>
            <w:szCs w:val="24"/>
            <w:lang w:eastAsia="ar-SA"/>
            <w:rPrChange w:id="250" w:author="user" w:date="2024-10-08T19:53:00Z"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rPrChange>
          </w:rPr>
          <w:delText>(*)</w:delText>
        </w:r>
        <w:r w:rsidRPr="005E3978" w:rsidDel="004E0802">
          <w:rPr>
            <w:rFonts w:ascii="Arial" w:eastAsia="Times New Roman" w:hAnsi="Arial" w:cs="Arial"/>
            <w:i/>
            <w:kern w:val="1"/>
            <w:sz w:val="24"/>
            <w:szCs w:val="24"/>
            <w:lang w:eastAsia="ar-SA"/>
            <w:rPrChange w:id="251" w:author="user" w:date="2024-10-08T19:53:00Z"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rPrChange>
          </w:rPr>
          <w:delText>niepotrzebne skreślić</w:delText>
        </w:r>
      </w:del>
    </w:p>
    <w:p w14:paraId="7AE12DE8" w14:textId="77777777" w:rsidR="00261FAC" w:rsidRPr="00261FAC" w:rsidRDefault="00261FAC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 w:line="360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  <w:pPrChange w:id="252" w:author="user" w:date="2024-10-08T20:40:00Z">
          <w:pPr>
            <w:tabs>
              <w:tab w:val="left" w:pos="0"/>
              <w:tab w:val="left" w:pos="284"/>
              <w:tab w:val="left" w:pos="3612"/>
              <w:tab w:val="left" w:pos="8279"/>
              <w:tab w:val="left" w:pos="8704"/>
            </w:tabs>
            <w:suppressAutoHyphens/>
            <w:spacing w:before="240" w:after="120"/>
            <w:ind w:left="0" w:firstLine="0"/>
            <w:jc w:val="both"/>
          </w:pPr>
        </w:pPrChange>
      </w:pPr>
    </w:p>
    <w:p w14:paraId="2BAB24E7" w14:textId="77777777" w:rsidR="007E4BED" w:rsidRDefault="007E4BED">
      <w:pPr>
        <w:spacing w:line="360" w:lineRule="auto"/>
        <w:ind w:left="0" w:firstLine="0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  <w:pPrChange w:id="253" w:author="user" w:date="2024-10-08T20:40:00Z">
          <w:pPr>
            <w:ind w:left="0" w:firstLine="0"/>
          </w:pPr>
        </w:pPrChange>
      </w:pPr>
    </w:p>
    <w:p w14:paraId="5685C364" w14:textId="77777777" w:rsidR="005E3978" w:rsidRPr="00184D9B" w:rsidRDefault="005773E6">
      <w:pPr>
        <w:suppressAutoHyphens/>
        <w:spacing w:line="360" w:lineRule="auto"/>
        <w:ind w:left="0" w:firstLine="0"/>
        <w:jc w:val="both"/>
        <w:rPr>
          <w:ins w:id="254" w:author="user" w:date="2024-10-08T19:54:00Z"/>
          <w:rFonts w:ascii="Arial" w:eastAsia="Times New Roman" w:hAnsi="Arial" w:cs="Arial"/>
          <w:kern w:val="1"/>
          <w:sz w:val="24"/>
          <w:szCs w:val="24"/>
          <w:lang w:eastAsia="ar-SA"/>
          <w:rPrChange w:id="255" w:author="user" w:date="2024-10-08T20:42:00Z">
            <w:rPr>
              <w:ins w:id="256" w:author="user" w:date="2024-10-08T19:54:00Z"/>
              <w:rFonts w:ascii="Arial" w:eastAsia="Times New Roman" w:hAnsi="Arial" w:cs="Arial"/>
              <w:i/>
              <w:kern w:val="1"/>
              <w:sz w:val="24"/>
              <w:szCs w:val="24"/>
              <w:lang w:eastAsia="ar-SA"/>
            </w:rPr>
          </w:rPrChange>
        </w:rPr>
        <w:pPrChange w:id="257" w:author="user" w:date="2024-10-08T20:40:00Z">
          <w:pPr>
            <w:suppressAutoHyphens/>
            <w:ind w:left="0" w:firstLine="0"/>
            <w:jc w:val="both"/>
          </w:pPr>
        </w:pPrChange>
      </w:pPr>
      <w:r w:rsidRPr="00184D9B">
        <w:rPr>
          <w:rFonts w:ascii="Arial" w:eastAsia="Times New Roman" w:hAnsi="Arial" w:cs="Arial"/>
          <w:kern w:val="1"/>
          <w:sz w:val="24"/>
          <w:szCs w:val="24"/>
          <w:lang w:eastAsia="ar-SA"/>
          <w:rPrChange w:id="258" w:author="user" w:date="2024-10-08T20:42:00Z">
            <w:rPr>
              <w:rFonts w:asciiTheme="minorHAnsi" w:eastAsia="Times New Roman" w:hAnsiTheme="minorHAnsi" w:cstheme="minorHAnsi"/>
              <w:i/>
              <w:kern w:val="1"/>
              <w:sz w:val="22"/>
              <w:lang w:eastAsia="ar-SA"/>
            </w:rPr>
          </w:rPrChange>
        </w:rPr>
        <w:t>......................................, dnia ....................</w:t>
      </w:r>
      <w:r w:rsidRPr="00184D9B">
        <w:rPr>
          <w:rFonts w:ascii="Arial" w:eastAsia="Times New Roman" w:hAnsi="Arial" w:cs="Arial"/>
          <w:kern w:val="1"/>
          <w:sz w:val="24"/>
          <w:szCs w:val="24"/>
          <w:lang w:eastAsia="ar-SA"/>
          <w:rPrChange w:id="259" w:author="user" w:date="2024-10-08T20:42:00Z">
            <w:rPr>
              <w:rFonts w:asciiTheme="minorHAnsi" w:eastAsia="Times New Roman" w:hAnsiTheme="minorHAnsi" w:cstheme="minorHAnsi"/>
              <w:i/>
              <w:kern w:val="1"/>
              <w:sz w:val="22"/>
              <w:lang w:eastAsia="ar-SA"/>
            </w:rPr>
          </w:rPrChange>
        </w:rPr>
        <w:tab/>
      </w:r>
    </w:p>
    <w:p w14:paraId="5FB38310" w14:textId="64A5A5B5" w:rsidR="005773E6" w:rsidRPr="005E3978" w:rsidRDefault="005773E6">
      <w:pPr>
        <w:suppressAutoHyphens/>
        <w:spacing w:line="360" w:lineRule="auto"/>
        <w:ind w:left="0" w:firstLine="0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ar-SA"/>
          <w:rPrChange w:id="260" w:author="user" w:date="2024-10-08T19:54:00Z">
            <w:rPr>
              <w:rFonts w:asciiTheme="minorHAnsi" w:eastAsia="Times New Roman" w:hAnsiTheme="minorHAnsi" w:cstheme="minorHAnsi"/>
              <w:i/>
              <w:kern w:val="1"/>
              <w:sz w:val="22"/>
              <w:lang w:eastAsia="ar-SA"/>
            </w:rPr>
          </w:rPrChange>
        </w:rPr>
        <w:pPrChange w:id="261" w:author="user" w:date="2024-10-08T20:40:00Z">
          <w:pPr>
            <w:suppressAutoHyphens/>
            <w:ind w:left="0" w:firstLine="0"/>
            <w:jc w:val="both"/>
          </w:pPr>
        </w:pPrChange>
      </w:pPr>
      <w:r w:rsidRPr="005E3978">
        <w:rPr>
          <w:rFonts w:ascii="Arial" w:eastAsia="Times New Roman" w:hAnsi="Arial" w:cs="Arial"/>
          <w:i/>
          <w:kern w:val="1"/>
          <w:sz w:val="24"/>
          <w:szCs w:val="24"/>
          <w:lang w:eastAsia="ar-SA"/>
          <w:rPrChange w:id="262" w:author="user" w:date="2024-10-08T19:54:00Z">
            <w:rPr>
              <w:rFonts w:asciiTheme="minorHAnsi" w:eastAsia="Times New Roman" w:hAnsiTheme="minorHAnsi" w:cstheme="minorHAnsi"/>
              <w:i/>
              <w:kern w:val="1"/>
              <w:sz w:val="22"/>
              <w:lang w:eastAsia="ar-SA"/>
            </w:rPr>
          </w:rPrChange>
        </w:rPr>
        <w:tab/>
      </w:r>
      <w:r w:rsidRPr="005E3978">
        <w:rPr>
          <w:rFonts w:ascii="Arial" w:eastAsia="Times New Roman" w:hAnsi="Arial" w:cs="Arial"/>
          <w:i/>
          <w:kern w:val="1"/>
          <w:sz w:val="24"/>
          <w:szCs w:val="24"/>
          <w:lang w:eastAsia="ar-SA"/>
          <w:rPrChange w:id="263" w:author="user" w:date="2024-10-08T19:54:00Z">
            <w:rPr>
              <w:rFonts w:asciiTheme="minorHAnsi" w:eastAsia="Times New Roman" w:hAnsiTheme="minorHAnsi" w:cstheme="minorHAnsi"/>
              <w:i/>
              <w:kern w:val="1"/>
              <w:sz w:val="22"/>
              <w:lang w:eastAsia="ar-SA"/>
            </w:rPr>
          </w:rPrChange>
        </w:rPr>
        <w:tab/>
      </w:r>
      <w:r w:rsidRPr="005E3978">
        <w:rPr>
          <w:rFonts w:ascii="Arial" w:eastAsia="Times New Roman" w:hAnsi="Arial" w:cs="Arial"/>
          <w:i/>
          <w:kern w:val="1"/>
          <w:sz w:val="24"/>
          <w:szCs w:val="24"/>
          <w:lang w:eastAsia="ar-SA"/>
          <w:rPrChange w:id="264" w:author="user" w:date="2024-10-08T19:54:00Z">
            <w:rPr>
              <w:rFonts w:asciiTheme="minorHAnsi" w:eastAsia="Times New Roman" w:hAnsiTheme="minorHAnsi" w:cstheme="minorHAnsi"/>
              <w:i/>
              <w:kern w:val="1"/>
              <w:sz w:val="22"/>
              <w:lang w:eastAsia="ar-SA"/>
            </w:rPr>
          </w:rPrChange>
        </w:rPr>
        <w:tab/>
      </w:r>
    </w:p>
    <w:p w14:paraId="33F09A9D" w14:textId="77777777" w:rsidR="003816E1" w:rsidRPr="005E3978" w:rsidRDefault="003816E1">
      <w:pPr>
        <w:spacing w:after="120" w:line="360" w:lineRule="auto"/>
        <w:ind w:left="4536" w:firstLine="0"/>
        <w:contextualSpacing/>
        <w:rPr>
          <w:rFonts w:ascii="Arial" w:hAnsi="Arial" w:cs="Arial"/>
          <w:sz w:val="24"/>
          <w:szCs w:val="24"/>
          <w:rPrChange w:id="265" w:author="user" w:date="2024-10-08T19:54:00Z">
            <w:rPr>
              <w:rFonts w:ascii="Calibri" w:hAnsi="Calibri" w:cs="Calibri"/>
              <w:sz w:val="22"/>
            </w:rPr>
          </w:rPrChange>
        </w:rPr>
        <w:pPrChange w:id="266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  <w:bookmarkStart w:id="267" w:name="_Hlk66961826"/>
      <w:r w:rsidRPr="005E3978">
        <w:rPr>
          <w:rFonts w:ascii="Arial" w:hAnsi="Arial" w:cs="Arial"/>
          <w:sz w:val="24"/>
          <w:szCs w:val="24"/>
          <w:rPrChange w:id="268" w:author="user" w:date="2024-10-08T19:54:00Z">
            <w:rPr>
              <w:rFonts w:ascii="Calibri" w:hAnsi="Calibri" w:cs="Calibri"/>
              <w:sz w:val="22"/>
            </w:rPr>
          </w:rPrChange>
        </w:rPr>
        <w:t>…………………………………………</w:t>
      </w:r>
    </w:p>
    <w:p w14:paraId="3068385A" w14:textId="77777777" w:rsidR="003816E1" w:rsidRDefault="003816E1">
      <w:pPr>
        <w:spacing w:after="120" w:line="360" w:lineRule="auto"/>
        <w:ind w:left="4536" w:firstLine="0"/>
        <w:contextualSpacing/>
        <w:rPr>
          <w:ins w:id="269" w:author="user" w:date="2024-10-08T20:41:00Z"/>
          <w:rFonts w:ascii="Arial" w:hAnsi="Arial" w:cs="Arial"/>
          <w:sz w:val="24"/>
          <w:szCs w:val="24"/>
        </w:rPr>
        <w:pPrChange w:id="270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  <w:r w:rsidRPr="005E3978">
        <w:rPr>
          <w:rFonts w:ascii="Arial" w:hAnsi="Arial" w:cs="Arial"/>
          <w:sz w:val="24"/>
          <w:szCs w:val="24"/>
          <w:rPrChange w:id="271" w:author="user" w:date="2024-10-08T19:54:00Z">
            <w:rPr>
              <w:rFonts w:ascii="Calibri" w:hAnsi="Calibri" w:cs="Calibri"/>
              <w:sz w:val="16"/>
              <w:szCs w:val="16"/>
            </w:rPr>
          </w:rPrChange>
        </w:rPr>
        <w:t>(dokument należy wypełnić i podpisać</w:t>
      </w:r>
      <w:bookmarkEnd w:id="267"/>
      <w:r w:rsidRPr="005E3978">
        <w:rPr>
          <w:rFonts w:ascii="Arial" w:hAnsi="Arial" w:cs="Arial"/>
          <w:sz w:val="24"/>
          <w:szCs w:val="24"/>
          <w:rPrChange w:id="272" w:author="user" w:date="2024-10-08T19:54:00Z">
            <w:rPr>
              <w:rFonts w:ascii="Calibri" w:hAnsi="Calibri" w:cs="Calibri"/>
              <w:sz w:val="16"/>
              <w:szCs w:val="16"/>
            </w:rPr>
          </w:rPrChange>
        </w:rPr>
        <w:t>)</w:t>
      </w:r>
    </w:p>
    <w:p w14:paraId="1D2CF6F5" w14:textId="77777777" w:rsidR="004E0802" w:rsidRDefault="004E0802">
      <w:pPr>
        <w:spacing w:after="120" w:line="360" w:lineRule="auto"/>
        <w:ind w:left="4536" w:firstLine="0"/>
        <w:contextualSpacing/>
        <w:rPr>
          <w:ins w:id="273" w:author="user" w:date="2024-10-08T20:41:00Z"/>
          <w:rFonts w:ascii="Arial" w:hAnsi="Arial" w:cs="Arial"/>
          <w:sz w:val="24"/>
          <w:szCs w:val="24"/>
        </w:rPr>
        <w:pPrChange w:id="274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610AD3DE" w14:textId="77777777" w:rsidR="004E0802" w:rsidRDefault="004E0802">
      <w:pPr>
        <w:spacing w:after="120" w:line="360" w:lineRule="auto"/>
        <w:ind w:left="4536" w:firstLine="0"/>
        <w:contextualSpacing/>
        <w:rPr>
          <w:ins w:id="275" w:author="user" w:date="2024-10-08T20:41:00Z"/>
          <w:rFonts w:ascii="Arial" w:hAnsi="Arial" w:cs="Arial"/>
          <w:sz w:val="24"/>
          <w:szCs w:val="24"/>
        </w:rPr>
        <w:pPrChange w:id="276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776ED4B2" w14:textId="77777777" w:rsidR="004E0802" w:rsidRDefault="004E0802">
      <w:pPr>
        <w:spacing w:after="120" w:line="360" w:lineRule="auto"/>
        <w:ind w:left="4536" w:firstLine="0"/>
        <w:contextualSpacing/>
        <w:rPr>
          <w:ins w:id="277" w:author="user" w:date="2024-10-08T20:41:00Z"/>
          <w:rFonts w:ascii="Arial" w:hAnsi="Arial" w:cs="Arial"/>
          <w:sz w:val="24"/>
          <w:szCs w:val="24"/>
        </w:rPr>
        <w:pPrChange w:id="278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71E2A3D3" w14:textId="77777777" w:rsidR="004E0802" w:rsidRDefault="004E0802">
      <w:pPr>
        <w:spacing w:after="120" w:line="360" w:lineRule="auto"/>
        <w:ind w:left="4536" w:firstLine="0"/>
        <w:contextualSpacing/>
        <w:rPr>
          <w:ins w:id="279" w:author="user" w:date="2024-10-08T20:41:00Z"/>
          <w:rFonts w:ascii="Arial" w:hAnsi="Arial" w:cs="Arial"/>
          <w:sz w:val="24"/>
          <w:szCs w:val="24"/>
        </w:rPr>
        <w:pPrChange w:id="280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1EB3DCE6" w14:textId="77777777" w:rsidR="004E0802" w:rsidRDefault="004E0802">
      <w:pPr>
        <w:spacing w:after="120" w:line="360" w:lineRule="auto"/>
        <w:ind w:left="4536" w:firstLine="0"/>
        <w:contextualSpacing/>
        <w:rPr>
          <w:ins w:id="281" w:author="user" w:date="2024-10-08T20:41:00Z"/>
          <w:rFonts w:ascii="Arial" w:hAnsi="Arial" w:cs="Arial"/>
          <w:sz w:val="24"/>
          <w:szCs w:val="24"/>
        </w:rPr>
        <w:pPrChange w:id="282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752E3825" w14:textId="77777777" w:rsidR="004E0802" w:rsidRDefault="004E0802">
      <w:pPr>
        <w:spacing w:after="120" w:line="360" w:lineRule="auto"/>
        <w:ind w:left="4536" w:firstLine="0"/>
        <w:contextualSpacing/>
        <w:rPr>
          <w:ins w:id="283" w:author="user" w:date="2024-10-08T20:41:00Z"/>
          <w:rFonts w:ascii="Arial" w:hAnsi="Arial" w:cs="Arial"/>
          <w:sz w:val="24"/>
          <w:szCs w:val="24"/>
        </w:rPr>
        <w:pPrChange w:id="284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092CE66B" w14:textId="77777777" w:rsidR="004E0802" w:rsidRDefault="004E0802">
      <w:pPr>
        <w:spacing w:after="120" w:line="360" w:lineRule="auto"/>
        <w:ind w:left="4536" w:firstLine="0"/>
        <w:contextualSpacing/>
        <w:rPr>
          <w:ins w:id="285" w:author="user" w:date="2024-10-08T20:41:00Z"/>
          <w:rFonts w:ascii="Arial" w:hAnsi="Arial" w:cs="Arial"/>
          <w:sz w:val="24"/>
          <w:szCs w:val="24"/>
        </w:rPr>
        <w:pPrChange w:id="286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1A905DD5" w14:textId="77777777" w:rsidR="004E0802" w:rsidRDefault="004E0802">
      <w:pPr>
        <w:spacing w:after="120" w:line="360" w:lineRule="auto"/>
        <w:ind w:left="4536" w:firstLine="0"/>
        <w:contextualSpacing/>
        <w:rPr>
          <w:ins w:id="287" w:author="user" w:date="2024-10-08T20:41:00Z"/>
          <w:rFonts w:ascii="Arial" w:hAnsi="Arial" w:cs="Arial"/>
          <w:sz w:val="24"/>
          <w:szCs w:val="24"/>
        </w:rPr>
        <w:pPrChange w:id="288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2F6C6861" w14:textId="77777777" w:rsidR="004E0802" w:rsidRDefault="004E0802">
      <w:pPr>
        <w:spacing w:after="120" w:line="360" w:lineRule="auto"/>
        <w:ind w:left="4536" w:firstLine="0"/>
        <w:contextualSpacing/>
        <w:rPr>
          <w:ins w:id="289" w:author="user" w:date="2024-10-08T20:41:00Z"/>
          <w:rFonts w:ascii="Arial" w:hAnsi="Arial" w:cs="Arial"/>
          <w:sz w:val="24"/>
          <w:szCs w:val="24"/>
        </w:rPr>
        <w:pPrChange w:id="290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6CED2D53" w14:textId="77777777" w:rsidR="004E0802" w:rsidRDefault="004E0802">
      <w:pPr>
        <w:spacing w:after="120" w:line="360" w:lineRule="auto"/>
        <w:ind w:left="4536" w:firstLine="0"/>
        <w:contextualSpacing/>
        <w:rPr>
          <w:ins w:id="291" w:author="user" w:date="2024-10-08T20:41:00Z"/>
          <w:rFonts w:ascii="Arial" w:hAnsi="Arial" w:cs="Arial"/>
          <w:sz w:val="24"/>
          <w:szCs w:val="24"/>
        </w:rPr>
        <w:pPrChange w:id="292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61F0AC0E" w14:textId="77777777" w:rsidR="004E0802" w:rsidRDefault="004E0802">
      <w:pPr>
        <w:spacing w:after="120" w:line="360" w:lineRule="auto"/>
        <w:ind w:left="4536" w:firstLine="0"/>
        <w:contextualSpacing/>
        <w:rPr>
          <w:ins w:id="293" w:author="user" w:date="2024-10-08T20:41:00Z"/>
          <w:rFonts w:ascii="Arial" w:hAnsi="Arial" w:cs="Arial"/>
          <w:sz w:val="24"/>
          <w:szCs w:val="24"/>
        </w:rPr>
        <w:pPrChange w:id="294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69058C4B" w14:textId="77777777" w:rsidR="004E0802" w:rsidRDefault="004E0802">
      <w:pPr>
        <w:spacing w:after="120" w:line="360" w:lineRule="auto"/>
        <w:ind w:left="4536" w:firstLine="0"/>
        <w:contextualSpacing/>
        <w:rPr>
          <w:ins w:id="295" w:author="user" w:date="2024-10-08T20:41:00Z"/>
          <w:rFonts w:ascii="Arial" w:hAnsi="Arial" w:cs="Arial"/>
          <w:sz w:val="24"/>
          <w:szCs w:val="24"/>
        </w:rPr>
        <w:pPrChange w:id="296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14E41914" w14:textId="77777777" w:rsidR="004E0802" w:rsidRDefault="004E0802">
      <w:pPr>
        <w:spacing w:after="120" w:line="360" w:lineRule="auto"/>
        <w:ind w:left="4536" w:firstLine="0"/>
        <w:contextualSpacing/>
        <w:rPr>
          <w:ins w:id="297" w:author="user" w:date="2024-10-08T20:41:00Z"/>
          <w:rFonts w:ascii="Arial" w:hAnsi="Arial" w:cs="Arial"/>
          <w:sz w:val="24"/>
          <w:szCs w:val="24"/>
        </w:rPr>
        <w:pPrChange w:id="298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0DA2C319" w14:textId="77777777" w:rsidR="004E0802" w:rsidRDefault="004E0802">
      <w:pPr>
        <w:spacing w:after="120" w:line="360" w:lineRule="auto"/>
        <w:ind w:left="4536" w:firstLine="0"/>
        <w:contextualSpacing/>
        <w:rPr>
          <w:ins w:id="299" w:author="user" w:date="2024-10-08T20:41:00Z"/>
          <w:rFonts w:ascii="Arial" w:hAnsi="Arial" w:cs="Arial"/>
          <w:sz w:val="24"/>
          <w:szCs w:val="24"/>
        </w:rPr>
        <w:pPrChange w:id="300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38235DB7" w14:textId="77777777" w:rsidR="004E0802" w:rsidRDefault="004E0802">
      <w:pPr>
        <w:spacing w:after="120" w:line="360" w:lineRule="auto"/>
        <w:ind w:left="4536" w:firstLine="0"/>
        <w:contextualSpacing/>
        <w:rPr>
          <w:ins w:id="301" w:author="user" w:date="2024-10-08T20:41:00Z"/>
          <w:rFonts w:ascii="Arial" w:hAnsi="Arial" w:cs="Arial"/>
          <w:sz w:val="24"/>
          <w:szCs w:val="24"/>
        </w:rPr>
        <w:pPrChange w:id="302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3FCF01D5" w14:textId="77777777" w:rsidR="004E0802" w:rsidRDefault="004E0802">
      <w:pPr>
        <w:spacing w:after="120" w:line="360" w:lineRule="auto"/>
        <w:ind w:left="4536" w:firstLine="0"/>
        <w:contextualSpacing/>
        <w:rPr>
          <w:ins w:id="303" w:author="user" w:date="2024-10-08T20:41:00Z"/>
          <w:rFonts w:ascii="Arial" w:hAnsi="Arial" w:cs="Arial"/>
          <w:sz w:val="24"/>
          <w:szCs w:val="24"/>
        </w:rPr>
        <w:pPrChange w:id="304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038625BE" w14:textId="77777777" w:rsidR="004E0802" w:rsidRDefault="004E0802">
      <w:pPr>
        <w:spacing w:after="120" w:line="360" w:lineRule="auto"/>
        <w:ind w:left="4536" w:firstLine="0"/>
        <w:contextualSpacing/>
        <w:rPr>
          <w:ins w:id="305" w:author="user" w:date="2024-10-08T20:41:00Z"/>
          <w:rFonts w:ascii="Arial" w:hAnsi="Arial" w:cs="Arial"/>
          <w:sz w:val="24"/>
          <w:szCs w:val="24"/>
        </w:rPr>
        <w:pPrChange w:id="306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4C62A9F0" w14:textId="77777777" w:rsidR="004E0802" w:rsidRDefault="004E0802">
      <w:pPr>
        <w:spacing w:after="120" w:line="360" w:lineRule="auto"/>
        <w:ind w:left="4536" w:firstLine="0"/>
        <w:contextualSpacing/>
        <w:rPr>
          <w:ins w:id="307" w:author="user" w:date="2024-10-08T20:41:00Z"/>
          <w:rFonts w:ascii="Arial" w:hAnsi="Arial" w:cs="Arial"/>
          <w:sz w:val="24"/>
          <w:szCs w:val="24"/>
        </w:rPr>
        <w:pPrChange w:id="308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001E33B5" w14:textId="77777777" w:rsidR="004E0802" w:rsidRDefault="004E0802">
      <w:pPr>
        <w:spacing w:after="120" w:line="360" w:lineRule="auto"/>
        <w:ind w:left="4536" w:firstLine="0"/>
        <w:contextualSpacing/>
        <w:rPr>
          <w:ins w:id="309" w:author="user" w:date="2024-10-08T20:41:00Z"/>
          <w:rFonts w:ascii="Arial" w:hAnsi="Arial" w:cs="Arial"/>
          <w:sz w:val="24"/>
          <w:szCs w:val="24"/>
        </w:rPr>
        <w:pPrChange w:id="310" w:author="user" w:date="2024-10-08T20:40:00Z">
          <w:pPr>
            <w:spacing w:after="120" w:line="276" w:lineRule="auto"/>
            <w:ind w:left="4536" w:firstLine="0"/>
            <w:contextualSpacing/>
          </w:pPr>
        </w:pPrChange>
      </w:pPr>
    </w:p>
    <w:p w14:paraId="19306E65" w14:textId="03A5B74F" w:rsidR="004E0802" w:rsidRPr="00184D9B" w:rsidDel="00184D9B" w:rsidRDefault="004E0802">
      <w:pPr>
        <w:spacing w:after="120" w:line="360" w:lineRule="auto"/>
        <w:ind w:left="4536" w:firstLine="0"/>
        <w:contextualSpacing/>
        <w:rPr>
          <w:del w:id="311" w:author="user" w:date="2024-10-08T20:42:00Z"/>
          <w:rFonts w:ascii="Arial" w:eastAsia="Times New Roman" w:hAnsi="Arial" w:cs="Arial"/>
          <w:i/>
          <w:kern w:val="1"/>
          <w:sz w:val="24"/>
          <w:szCs w:val="24"/>
          <w:lang w:eastAsia="ar-SA"/>
          <w:rPrChange w:id="312" w:author="user" w:date="2024-10-08T20:42:00Z">
            <w:rPr>
              <w:del w:id="313" w:author="user" w:date="2024-10-08T20:42:00Z"/>
              <w:rFonts w:ascii="Calibri" w:eastAsia="Times New Roman" w:hAnsi="Calibri" w:cs="Calibri"/>
              <w:sz w:val="16"/>
              <w:szCs w:val="20"/>
              <w:lang w:eastAsia="pl-PL"/>
            </w:rPr>
          </w:rPrChange>
        </w:rPr>
        <w:pPrChange w:id="314" w:author="user" w:date="2024-10-08T20:42:00Z">
          <w:pPr>
            <w:spacing w:after="120" w:line="276" w:lineRule="auto"/>
            <w:ind w:left="4536" w:firstLine="0"/>
            <w:contextualSpacing/>
          </w:pPr>
        </w:pPrChange>
      </w:pPr>
      <w:ins w:id="315" w:author="user" w:date="2024-10-08T20:41:00Z">
        <w:r w:rsidRPr="0068339B">
          <w:rPr>
            <w:rFonts w:ascii="Arial" w:eastAsia="Times New Roman" w:hAnsi="Arial" w:cs="Arial"/>
            <w:kern w:val="1"/>
            <w:sz w:val="24"/>
            <w:szCs w:val="24"/>
            <w:lang w:eastAsia="ar-SA"/>
          </w:rPr>
          <w:t>(*)</w:t>
        </w:r>
        <w:r w:rsidRPr="0068339B">
          <w:rPr>
            <w:rFonts w:ascii="Arial" w:eastAsia="Times New Roman" w:hAnsi="Arial" w:cs="Arial"/>
            <w:i/>
            <w:kern w:val="1"/>
            <w:sz w:val="24"/>
            <w:szCs w:val="24"/>
            <w:lang w:eastAsia="ar-SA"/>
          </w:rPr>
          <w:t>niepotrzebne skreślić</w:t>
        </w:r>
      </w:ins>
    </w:p>
    <w:p w14:paraId="0782DF48" w14:textId="77777777" w:rsidR="00215CD4" w:rsidDel="00184D9B" w:rsidRDefault="00215CD4">
      <w:pPr>
        <w:suppressAutoHyphens/>
        <w:spacing w:line="360" w:lineRule="auto"/>
        <w:ind w:left="6096" w:firstLine="0"/>
        <w:jc w:val="center"/>
        <w:rPr>
          <w:del w:id="316" w:author="user" w:date="2024-10-08T20:42:00Z"/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  <w:pPrChange w:id="317" w:author="user" w:date="2024-10-08T20:40:00Z">
          <w:pPr>
            <w:suppressAutoHyphens/>
            <w:ind w:left="6096" w:firstLine="0"/>
            <w:jc w:val="center"/>
          </w:pPr>
        </w:pPrChange>
      </w:pPr>
    </w:p>
    <w:p w14:paraId="42BC7E76" w14:textId="77777777" w:rsidR="00261FAC" w:rsidRDefault="00261FAC">
      <w:pPr>
        <w:suppressAutoHyphens/>
        <w:ind w:left="0" w:firstLine="0"/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  <w:pPrChange w:id="318" w:author="user" w:date="2024-10-08T20:42:00Z">
          <w:pPr>
            <w:suppressAutoHyphens/>
            <w:ind w:left="6096" w:firstLine="0"/>
            <w:jc w:val="center"/>
          </w:pPr>
        </w:pPrChange>
      </w:pPr>
    </w:p>
    <w:sectPr w:rsidR="00261FAC" w:rsidSect="00FF3F9C">
      <w:headerReference w:type="default" r:id="rId8"/>
      <w:footerReference w:type="default" r:id="rId9"/>
      <w:type w:val="continuous"/>
      <w:pgSz w:w="11906" w:h="16838" w:code="9"/>
      <w:pgMar w:top="1417" w:right="1417" w:bottom="1417" w:left="141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7929A" w14:textId="77777777" w:rsidR="005105E8" w:rsidRDefault="005105E8" w:rsidP="00655BC3">
      <w:r>
        <w:separator/>
      </w:r>
    </w:p>
  </w:endnote>
  <w:endnote w:type="continuationSeparator" w:id="0">
    <w:p w14:paraId="682DCCE9" w14:textId="77777777" w:rsidR="005105E8" w:rsidRDefault="005105E8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A80A1" w14:textId="77777777" w:rsidR="00E21BBE" w:rsidRPr="002859DA" w:rsidRDefault="00E21BBE" w:rsidP="00E21BBE">
    <w:pPr>
      <w:pBdr>
        <w:top w:val="single" w:sz="4" w:space="1" w:color="auto"/>
      </w:pBdr>
      <w:spacing w:after="165"/>
      <w:jc w:val="center"/>
      <w:rPr>
        <w:sz w:val="16"/>
        <w:szCs w:val="16"/>
      </w:rPr>
    </w:pPr>
    <w:r w:rsidRPr="002859DA">
      <w:rPr>
        <w:sz w:val="16"/>
        <w:szCs w:val="16"/>
      </w:rPr>
      <w:t>Projekt pod nazwą: „</w:t>
    </w:r>
    <w:r w:rsidRPr="002859DA">
      <w:rPr>
        <w:iCs/>
        <w:sz w:val="16"/>
        <w:szCs w:val="16"/>
        <w:rPrChange w:id="319" w:author="user" w:date="2024-10-08T20:21:00Z">
          <w:rPr>
            <w:i/>
            <w:iCs/>
            <w:sz w:val="16"/>
            <w:szCs w:val="16"/>
          </w:rPr>
        </w:rPrChange>
      </w:rPr>
      <w:t>Dywersyfikacja świadczonych usług poprzez rozbudowę istniejącego budynku gastronomicznego o salę weselną wraz z pokojami noclegowymi</w:t>
    </w:r>
    <w:r w:rsidRPr="002859DA">
      <w:rPr>
        <w:sz w:val="16"/>
        <w:szCs w:val="16"/>
      </w:rPr>
      <w:t xml:space="preserve">” jest współfinansowany w ramach Programu Fundusze Europejskie dla Śląskiego 2021-2027 </w:t>
    </w:r>
    <w:r w:rsidRPr="002859DA">
      <w:rPr>
        <w:sz w:val="16"/>
        <w:szCs w:val="16"/>
      </w:rPr>
      <w:br/>
      <w:t>(Fundusz na rzecz Sprawiedliwej Transformacji),  Działanie FESL.10.03 „Wsparcie MŚP na rzecz transformacji”</w:t>
    </w:r>
  </w:p>
  <w:p w14:paraId="20FF179D" w14:textId="77777777" w:rsidR="00A80EF5" w:rsidRPr="00620353" w:rsidRDefault="00C23225" w:rsidP="00620353">
    <w:pPr>
      <w:pStyle w:val="Stopka"/>
      <w:jc w:val="right"/>
      <w:rPr>
        <w:rFonts w:ascii="Calibri" w:hAnsi="Calibri"/>
        <w:sz w:val="16"/>
      </w:rPr>
    </w:pPr>
    <w:r w:rsidRPr="00620353">
      <w:rPr>
        <w:rFonts w:ascii="Calibri" w:hAnsi="Calibri"/>
        <w:sz w:val="16"/>
      </w:rPr>
      <w:fldChar w:fldCharType="begin"/>
    </w:r>
    <w:r w:rsidR="00A80EF5" w:rsidRPr="00620353">
      <w:rPr>
        <w:rFonts w:ascii="Calibri" w:hAnsi="Calibri"/>
        <w:sz w:val="16"/>
      </w:rPr>
      <w:instrText>PAGE   \* MERGEFORMAT</w:instrText>
    </w:r>
    <w:r w:rsidRPr="00620353">
      <w:rPr>
        <w:rFonts w:ascii="Calibri" w:hAnsi="Calibri"/>
        <w:sz w:val="16"/>
      </w:rPr>
      <w:fldChar w:fldCharType="separate"/>
    </w:r>
    <w:r w:rsidR="00CE5D77">
      <w:rPr>
        <w:rFonts w:ascii="Calibri" w:hAnsi="Calibri"/>
        <w:noProof/>
        <w:sz w:val="16"/>
      </w:rPr>
      <w:t>3</w:t>
    </w:r>
    <w:r w:rsidRPr="00620353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753CB" w14:textId="77777777" w:rsidR="005105E8" w:rsidRDefault="005105E8" w:rsidP="00655BC3">
      <w:r>
        <w:separator/>
      </w:r>
    </w:p>
  </w:footnote>
  <w:footnote w:type="continuationSeparator" w:id="0">
    <w:p w14:paraId="377D576D" w14:textId="77777777" w:rsidR="005105E8" w:rsidRDefault="005105E8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929FE" w14:textId="5DDD82BC" w:rsidR="00A80EF5" w:rsidRPr="00944B4D" w:rsidRDefault="00E21BBE" w:rsidP="00A96AC6">
    <w:pPr>
      <w:pStyle w:val="Nagwek"/>
      <w:pBdr>
        <w:bottom w:val="single" w:sz="4" w:space="1" w:color="auto"/>
      </w:pBdr>
      <w:spacing w:before="120" w:after="240"/>
      <w:ind w:left="0" w:firstLine="0"/>
      <w:jc w:val="center"/>
      <w:rPr>
        <w:szCs w:val="20"/>
      </w:rPr>
    </w:pPr>
    <w:r w:rsidRPr="0098738F">
      <w:rPr>
        <w:rFonts w:cs="Calibri"/>
        <w:noProof/>
        <w:lang w:eastAsia="pl-PL"/>
      </w:rPr>
      <w:drawing>
        <wp:inline distT="0" distB="0" distL="0" distR="0" wp14:anchorId="334C1A25" wp14:editId="5A96772D">
          <wp:extent cx="5760720" cy="609600"/>
          <wp:effectExtent l="0" t="0" r="0" b="0"/>
          <wp:docPr id="1154961451" name="Obraz 1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8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3970C3"/>
    <w:multiLevelType w:val="hybridMultilevel"/>
    <w:tmpl w:val="186075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1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2B476F"/>
    <w:multiLevelType w:val="hybridMultilevel"/>
    <w:tmpl w:val="585C4480"/>
    <w:lvl w:ilvl="0" w:tplc="78609E02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8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39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8058532">
    <w:abstractNumId w:val="21"/>
  </w:num>
  <w:num w:numId="2" w16cid:durableId="522206348">
    <w:abstractNumId w:val="0"/>
  </w:num>
  <w:num w:numId="3" w16cid:durableId="1763646561">
    <w:abstractNumId w:val="11"/>
  </w:num>
  <w:num w:numId="4" w16cid:durableId="2047950759">
    <w:abstractNumId w:val="35"/>
  </w:num>
  <w:num w:numId="5" w16cid:durableId="327515709">
    <w:abstractNumId w:val="7"/>
  </w:num>
  <w:num w:numId="6" w16cid:durableId="2011256097">
    <w:abstractNumId w:val="18"/>
  </w:num>
  <w:num w:numId="7" w16cid:durableId="1407721695">
    <w:abstractNumId w:val="15"/>
  </w:num>
  <w:num w:numId="8" w16cid:durableId="1940218066">
    <w:abstractNumId w:val="37"/>
  </w:num>
  <w:num w:numId="9" w16cid:durableId="1516964653">
    <w:abstractNumId w:val="13"/>
  </w:num>
  <w:num w:numId="10" w16cid:durableId="1254391182">
    <w:abstractNumId w:val="10"/>
  </w:num>
  <w:num w:numId="11" w16cid:durableId="865408580">
    <w:abstractNumId w:val="34"/>
  </w:num>
  <w:num w:numId="12" w16cid:durableId="1388142527">
    <w:abstractNumId w:val="16"/>
  </w:num>
  <w:num w:numId="13" w16cid:durableId="15935979">
    <w:abstractNumId w:val="19"/>
  </w:num>
  <w:num w:numId="14" w16cid:durableId="357858905">
    <w:abstractNumId w:val="8"/>
  </w:num>
  <w:num w:numId="15" w16cid:durableId="2122219257">
    <w:abstractNumId w:val="12"/>
  </w:num>
  <w:num w:numId="16" w16cid:durableId="141042972">
    <w:abstractNumId w:val="20"/>
  </w:num>
  <w:num w:numId="17" w16cid:durableId="1954244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0177583">
    <w:abstractNumId w:val="39"/>
  </w:num>
  <w:num w:numId="19" w16cid:durableId="152570174">
    <w:abstractNumId w:val="38"/>
  </w:num>
  <w:num w:numId="20" w16cid:durableId="1546604920">
    <w:abstractNumId w:val="14"/>
  </w:num>
  <w:num w:numId="21" w16cid:durableId="1301837657">
    <w:abstractNumId w:val="33"/>
  </w:num>
  <w:num w:numId="22" w16cid:durableId="1548644688">
    <w:abstractNumId w:val="28"/>
  </w:num>
  <w:num w:numId="23" w16cid:durableId="110394318">
    <w:abstractNumId w:val="17"/>
  </w:num>
  <w:num w:numId="24" w16cid:durableId="1303923515">
    <w:abstractNumId w:val="25"/>
  </w:num>
  <w:num w:numId="25" w16cid:durableId="1143279118">
    <w:abstractNumId w:val="36"/>
  </w:num>
  <w:num w:numId="26" w16cid:durableId="1682203063">
    <w:abstractNumId w:val="9"/>
  </w:num>
  <w:num w:numId="27" w16cid:durableId="1466970974">
    <w:abstractNumId w:val="22"/>
  </w:num>
  <w:num w:numId="28" w16cid:durableId="1734309315">
    <w:abstractNumId w:val="24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45CE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03C2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47730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4D9B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2F8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49AB"/>
    <w:rsid w:val="001C659D"/>
    <w:rsid w:val="001D0171"/>
    <w:rsid w:val="001D1DF5"/>
    <w:rsid w:val="001D22DA"/>
    <w:rsid w:val="001D46EF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2D34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C30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6DAA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1FAC"/>
    <w:rsid w:val="00264914"/>
    <w:rsid w:val="002653AF"/>
    <w:rsid w:val="002664B8"/>
    <w:rsid w:val="00272293"/>
    <w:rsid w:val="0027367B"/>
    <w:rsid w:val="00273A88"/>
    <w:rsid w:val="002761B4"/>
    <w:rsid w:val="00277907"/>
    <w:rsid w:val="002859DA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1519"/>
    <w:rsid w:val="002A23BA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A7E66"/>
    <w:rsid w:val="002B4C3E"/>
    <w:rsid w:val="002B7F30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6E1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97E54"/>
    <w:rsid w:val="003A0C09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4F95"/>
    <w:rsid w:val="003D5018"/>
    <w:rsid w:val="003D5080"/>
    <w:rsid w:val="003D57F5"/>
    <w:rsid w:val="003D60A0"/>
    <w:rsid w:val="003D6F0A"/>
    <w:rsid w:val="003D7B04"/>
    <w:rsid w:val="003D7D66"/>
    <w:rsid w:val="003E01CA"/>
    <w:rsid w:val="003E1A63"/>
    <w:rsid w:val="003E5D76"/>
    <w:rsid w:val="003E6283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13F5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BA2"/>
    <w:rsid w:val="00426484"/>
    <w:rsid w:val="00427483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1BD4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4EE0"/>
    <w:rsid w:val="004D6DB0"/>
    <w:rsid w:val="004E0802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05E8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47309"/>
    <w:rsid w:val="00550B85"/>
    <w:rsid w:val="00553215"/>
    <w:rsid w:val="00554246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36"/>
    <w:rsid w:val="005743D8"/>
    <w:rsid w:val="0057488F"/>
    <w:rsid w:val="005773C4"/>
    <w:rsid w:val="005773E6"/>
    <w:rsid w:val="0058047C"/>
    <w:rsid w:val="005822D6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1319"/>
    <w:rsid w:val="005A33DB"/>
    <w:rsid w:val="005A6928"/>
    <w:rsid w:val="005A7508"/>
    <w:rsid w:val="005A7733"/>
    <w:rsid w:val="005A7A5A"/>
    <w:rsid w:val="005B0632"/>
    <w:rsid w:val="005B0AD4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978"/>
    <w:rsid w:val="005E3F07"/>
    <w:rsid w:val="005E486E"/>
    <w:rsid w:val="005E4FE5"/>
    <w:rsid w:val="005E5821"/>
    <w:rsid w:val="005E791D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1FC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65EA0"/>
    <w:rsid w:val="00670042"/>
    <w:rsid w:val="006705C9"/>
    <w:rsid w:val="00672FBD"/>
    <w:rsid w:val="0067382C"/>
    <w:rsid w:val="006756C3"/>
    <w:rsid w:val="006756EA"/>
    <w:rsid w:val="00676778"/>
    <w:rsid w:val="00676D12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B8E"/>
    <w:rsid w:val="0069777D"/>
    <w:rsid w:val="00697C12"/>
    <w:rsid w:val="006A0201"/>
    <w:rsid w:val="006A13B9"/>
    <w:rsid w:val="006A151B"/>
    <w:rsid w:val="006A16BC"/>
    <w:rsid w:val="006A26B8"/>
    <w:rsid w:val="006A32D5"/>
    <w:rsid w:val="006A4D03"/>
    <w:rsid w:val="006A5A6C"/>
    <w:rsid w:val="006A633B"/>
    <w:rsid w:val="006B10B5"/>
    <w:rsid w:val="006B2402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47FAA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972CA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A3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F65"/>
    <w:rsid w:val="00872986"/>
    <w:rsid w:val="0087442E"/>
    <w:rsid w:val="008756D6"/>
    <w:rsid w:val="00880102"/>
    <w:rsid w:val="00882C0B"/>
    <w:rsid w:val="008842EF"/>
    <w:rsid w:val="00886F8D"/>
    <w:rsid w:val="008902B9"/>
    <w:rsid w:val="008906FF"/>
    <w:rsid w:val="0089311E"/>
    <w:rsid w:val="00894602"/>
    <w:rsid w:val="00897515"/>
    <w:rsid w:val="008A045D"/>
    <w:rsid w:val="008A0F84"/>
    <w:rsid w:val="008A1259"/>
    <w:rsid w:val="008A3100"/>
    <w:rsid w:val="008A4C3F"/>
    <w:rsid w:val="008A6422"/>
    <w:rsid w:val="008A69C6"/>
    <w:rsid w:val="008A6CF9"/>
    <w:rsid w:val="008A6F43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606"/>
    <w:rsid w:val="008D7EEE"/>
    <w:rsid w:val="008E1611"/>
    <w:rsid w:val="008E1ED6"/>
    <w:rsid w:val="008E4BDF"/>
    <w:rsid w:val="008E6FE5"/>
    <w:rsid w:val="008E7B7A"/>
    <w:rsid w:val="008F072D"/>
    <w:rsid w:val="008F0B74"/>
    <w:rsid w:val="008F10F7"/>
    <w:rsid w:val="008F1B44"/>
    <w:rsid w:val="008F3A4C"/>
    <w:rsid w:val="008F6407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5084B"/>
    <w:rsid w:val="00950A4D"/>
    <w:rsid w:val="00951224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2626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5694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994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40F4"/>
    <w:rsid w:val="00A743BE"/>
    <w:rsid w:val="00A74B02"/>
    <w:rsid w:val="00A766AC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55E4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4E1B"/>
    <w:rsid w:val="00AD5000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E5F3E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AF7FE0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51BF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76EB8"/>
    <w:rsid w:val="00B8149B"/>
    <w:rsid w:val="00B81821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5742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2FA"/>
    <w:rsid w:val="00C1662B"/>
    <w:rsid w:val="00C206FE"/>
    <w:rsid w:val="00C20EAC"/>
    <w:rsid w:val="00C2189F"/>
    <w:rsid w:val="00C220CB"/>
    <w:rsid w:val="00C23095"/>
    <w:rsid w:val="00C23225"/>
    <w:rsid w:val="00C24F51"/>
    <w:rsid w:val="00C27AEE"/>
    <w:rsid w:val="00C31B1C"/>
    <w:rsid w:val="00C31F74"/>
    <w:rsid w:val="00C34F2F"/>
    <w:rsid w:val="00C35B25"/>
    <w:rsid w:val="00C379FA"/>
    <w:rsid w:val="00C37F57"/>
    <w:rsid w:val="00C4014C"/>
    <w:rsid w:val="00C401A4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20C8"/>
    <w:rsid w:val="00CA404B"/>
    <w:rsid w:val="00CA6AAE"/>
    <w:rsid w:val="00CA6C1A"/>
    <w:rsid w:val="00CA723B"/>
    <w:rsid w:val="00CA7BE8"/>
    <w:rsid w:val="00CB2BFD"/>
    <w:rsid w:val="00CB5C90"/>
    <w:rsid w:val="00CB70C8"/>
    <w:rsid w:val="00CC08C8"/>
    <w:rsid w:val="00CC4361"/>
    <w:rsid w:val="00CC443A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63CA"/>
    <w:rsid w:val="00CD6D92"/>
    <w:rsid w:val="00CE05A3"/>
    <w:rsid w:val="00CE15F8"/>
    <w:rsid w:val="00CE23E5"/>
    <w:rsid w:val="00CE37B9"/>
    <w:rsid w:val="00CE5D77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3CFD"/>
    <w:rsid w:val="00D266D6"/>
    <w:rsid w:val="00D267B3"/>
    <w:rsid w:val="00D26C47"/>
    <w:rsid w:val="00D30829"/>
    <w:rsid w:val="00D308F9"/>
    <w:rsid w:val="00D32C1E"/>
    <w:rsid w:val="00D341F7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731C"/>
    <w:rsid w:val="00D51358"/>
    <w:rsid w:val="00D5153C"/>
    <w:rsid w:val="00D52FE5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C88"/>
    <w:rsid w:val="00D87E54"/>
    <w:rsid w:val="00D90DA8"/>
    <w:rsid w:val="00D9234A"/>
    <w:rsid w:val="00D9267A"/>
    <w:rsid w:val="00D95C77"/>
    <w:rsid w:val="00D96B92"/>
    <w:rsid w:val="00D973EE"/>
    <w:rsid w:val="00DA3DB8"/>
    <w:rsid w:val="00DA3EEF"/>
    <w:rsid w:val="00DA471C"/>
    <w:rsid w:val="00DA4E34"/>
    <w:rsid w:val="00DA5161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2AA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1BBE"/>
    <w:rsid w:val="00E23E7C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54DC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853"/>
    <w:rsid w:val="00E57ADA"/>
    <w:rsid w:val="00E60DA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0856"/>
    <w:rsid w:val="00E81B25"/>
    <w:rsid w:val="00E83946"/>
    <w:rsid w:val="00E856BD"/>
    <w:rsid w:val="00E86E73"/>
    <w:rsid w:val="00E90959"/>
    <w:rsid w:val="00E90AC5"/>
    <w:rsid w:val="00E90C5D"/>
    <w:rsid w:val="00E916BD"/>
    <w:rsid w:val="00E91F0E"/>
    <w:rsid w:val="00E9243A"/>
    <w:rsid w:val="00E934B7"/>
    <w:rsid w:val="00E9447F"/>
    <w:rsid w:val="00E952B6"/>
    <w:rsid w:val="00EA0DE0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588A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33BE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2B2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1FE"/>
    <w:rsid w:val="00FB6EAB"/>
    <w:rsid w:val="00FB7700"/>
    <w:rsid w:val="00FC0953"/>
    <w:rsid w:val="00FC10FF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3F9C"/>
    <w:rsid w:val="00FF5AD9"/>
    <w:rsid w:val="00FF611A"/>
    <w:rsid w:val="00FF6800"/>
    <w:rsid w:val="00FF6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A42394"/>
  <w15:docId w15:val="{E117D72A-1AE6-45CB-92F5-776CFE59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C3"/>
  </w:style>
  <w:style w:type="paragraph" w:styleId="Stopka">
    <w:name w:val="footer"/>
    <w:basedOn w:val="Normalny"/>
    <w:link w:val="Stopka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B57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5742"/>
    <w:pPr>
      <w:ind w:left="0" w:firstLine="0"/>
    </w:pPr>
    <w:rPr>
      <w:rFonts w:eastAsia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574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9AB"/>
    <w:pPr>
      <w:ind w:left="782" w:hanging="357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9AB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1C49AB"/>
    <w:rPr>
      <w:rFonts w:ascii="Times New Roman" w:hAnsi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171DC-01BB-4BDA-B4DB-53EA5E25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</vt:lpstr>
    </vt:vector>
  </TitlesOfParts>
  <Company>HP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</dc:title>
  <dc:creator>Karolina</dc:creator>
  <cp:lastModifiedBy>Bartłomiej Strzys</cp:lastModifiedBy>
  <cp:revision>2</cp:revision>
  <cp:lastPrinted>2024-09-24T12:33:00Z</cp:lastPrinted>
  <dcterms:created xsi:type="dcterms:W3CDTF">2024-10-10T15:28:00Z</dcterms:created>
  <dcterms:modified xsi:type="dcterms:W3CDTF">2024-10-10T15:28:00Z</dcterms:modified>
</cp:coreProperties>
</file>