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8D3AD" w14:textId="2191870F" w:rsidR="00204410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EF2DAB">
        <w:rPr>
          <w:rFonts w:ascii="Arial" w:hAnsi="Arial" w:cs="Arial"/>
          <w:sz w:val="20"/>
          <w:szCs w:val="20"/>
        </w:rPr>
        <w:t>2</w:t>
      </w:r>
    </w:p>
    <w:p w14:paraId="66F71440" w14:textId="77777777" w:rsidR="006C566F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1ADC828" w14:textId="1EA3AA35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Oświadczenie </w:t>
      </w:r>
      <w:r w:rsidR="008723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Wykonawcy</w:t>
      </w: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o spełnieniu warunków udziału w postępowaniu</w:t>
      </w:r>
      <w:r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</w:t>
      </w:r>
    </w:p>
    <w:p w14:paraId="647AB995" w14:textId="532E806A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7336"/>
      </w:tblGrid>
      <w:tr w:rsidR="006C566F" w14:paraId="12E263E1" w14:textId="77777777" w:rsidTr="006C566F">
        <w:trPr>
          <w:trHeight w:val="652"/>
        </w:trPr>
        <w:tc>
          <w:tcPr>
            <w:tcW w:w="2972" w:type="dxa"/>
            <w:shd w:val="clear" w:color="auto" w:fill="D9D9D9" w:themeFill="background1" w:themeFillShade="D9"/>
          </w:tcPr>
          <w:p w14:paraId="4377542C" w14:textId="4EA5AE25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  <w:t xml:space="preserve">Imię i nazwisko Wykonawcy (nazwa podmiotu): </w:t>
            </w:r>
          </w:p>
        </w:tc>
        <w:tc>
          <w:tcPr>
            <w:tcW w:w="7336" w:type="dxa"/>
          </w:tcPr>
          <w:p w14:paraId="53E4FD9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A606355" w14:textId="77777777" w:rsidTr="006C566F">
        <w:trPr>
          <w:trHeight w:val="505"/>
        </w:trPr>
        <w:tc>
          <w:tcPr>
            <w:tcW w:w="2972" w:type="dxa"/>
            <w:shd w:val="clear" w:color="auto" w:fill="D9D9D9" w:themeFill="background1" w:themeFillShade="D9"/>
          </w:tcPr>
          <w:p w14:paraId="121E5B2D" w14:textId="640844FD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Adres: </w:t>
            </w:r>
          </w:p>
        </w:tc>
        <w:tc>
          <w:tcPr>
            <w:tcW w:w="7336" w:type="dxa"/>
          </w:tcPr>
          <w:p w14:paraId="319C75CF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672B4B8" w14:textId="77777777" w:rsidTr="003F7467">
        <w:trPr>
          <w:trHeight w:val="569"/>
        </w:trPr>
        <w:tc>
          <w:tcPr>
            <w:tcW w:w="2972" w:type="dxa"/>
            <w:shd w:val="clear" w:color="auto" w:fill="D9D9D9" w:themeFill="background1" w:themeFillShade="D9"/>
          </w:tcPr>
          <w:p w14:paraId="3ECFAB9D" w14:textId="6ACE4DD0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Telefon: </w:t>
            </w:r>
          </w:p>
        </w:tc>
        <w:tc>
          <w:tcPr>
            <w:tcW w:w="7336" w:type="dxa"/>
          </w:tcPr>
          <w:p w14:paraId="3FF789EA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2079004" w14:textId="77777777" w:rsidTr="006C566F">
        <w:trPr>
          <w:trHeight w:val="562"/>
        </w:trPr>
        <w:tc>
          <w:tcPr>
            <w:tcW w:w="2972" w:type="dxa"/>
            <w:shd w:val="clear" w:color="auto" w:fill="D9D9D9" w:themeFill="background1" w:themeFillShade="D9"/>
          </w:tcPr>
          <w:p w14:paraId="498BC119" w14:textId="078C073F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E-mail: </w:t>
            </w:r>
          </w:p>
        </w:tc>
        <w:tc>
          <w:tcPr>
            <w:tcW w:w="7336" w:type="dxa"/>
          </w:tcPr>
          <w:p w14:paraId="117BB626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F6A3319" w14:textId="77777777" w:rsidTr="006C566F">
        <w:trPr>
          <w:trHeight w:val="556"/>
        </w:trPr>
        <w:tc>
          <w:tcPr>
            <w:tcW w:w="2972" w:type="dxa"/>
            <w:shd w:val="clear" w:color="auto" w:fill="D9D9D9" w:themeFill="background1" w:themeFillShade="D9"/>
          </w:tcPr>
          <w:p w14:paraId="2F09E2F2" w14:textId="21FEB7E8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PESEL/NIP: </w:t>
            </w:r>
          </w:p>
        </w:tc>
        <w:tc>
          <w:tcPr>
            <w:tcW w:w="7336" w:type="dxa"/>
          </w:tcPr>
          <w:p w14:paraId="29543B0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3A0142F1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p w14:paraId="72E47E92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eastAsia="hi-IN" w:bidi="hi-IN"/>
        </w:rPr>
      </w:pPr>
    </w:p>
    <w:p w14:paraId="0C809FCD" w14:textId="114D3B63" w:rsidR="006C566F" w:rsidRPr="008E3EB7" w:rsidRDefault="006C566F" w:rsidP="008E3EB7">
      <w:pPr>
        <w:widowControl w:val="0"/>
        <w:suppressAutoHyphens/>
        <w:spacing w:after="144" w:line="240" w:lineRule="auto"/>
        <w:ind w:left="0" w:firstLine="708"/>
        <w:jc w:val="left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Ja, niżej podpisany, oświadczam, że </w:t>
      </w:r>
      <w:r w:rsidR="008E3EB7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spełniam warunki udziału w postepowaniu </w:t>
      </w:r>
      <w:r w:rsidR="008E3EB7" w:rsidRPr="008E3EB7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nr </w:t>
      </w:r>
      <w:ins w:id="0" w:author="Autor">
        <w:r w:rsidR="00E33734">
          <w:rPr>
            <w:rFonts w:ascii="Arial" w:eastAsia="SimSun" w:hAnsi="Arial" w:cs="Arial"/>
            <w:b/>
            <w:color w:val="auto"/>
            <w:kern w:val="2"/>
            <w:sz w:val="20"/>
            <w:szCs w:val="20"/>
            <w:lang w:eastAsia="hi-IN" w:bidi="hi-IN"/>
          </w:rPr>
          <w:t>8</w:t>
        </w:r>
      </w:ins>
      <w:bookmarkStart w:id="1" w:name="_GoBack"/>
      <w:bookmarkEnd w:id="1"/>
      <w:del w:id="2" w:author="Autor">
        <w:r w:rsidR="00853C02" w:rsidDel="00E33734">
          <w:rPr>
            <w:rFonts w:ascii="Arial" w:eastAsia="SimSun" w:hAnsi="Arial" w:cs="Arial"/>
            <w:b/>
            <w:color w:val="auto"/>
            <w:kern w:val="2"/>
            <w:sz w:val="20"/>
            <w:szCs w:val="20"/>
            <w:lang w:eastAsia="hi-IN" w:bidi="hi-IN"/>
          </w:rPr>
          <w:delText>6</w:delText>
        </w:r>
      </w:del>
      <w:r w:rsidR="008E3EB7" w:rsidRPr="008E3EB7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/OWP/2024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 w szczególności:</w:t>
      </w:r>
    </w:p>
    <w:p w14:paraId="3D7F3F22" w14:textId="6B42CEDF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posiadam niezbędną wiedzę i doświadczenie do realizacji przedmiotu zamówienia na warunkach w nim określonych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</w:p>
    <w:p w14:paraId="55A5D604" w14:textId="15A0A34E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dysponuj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ę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potencjałem technicznym do wykonania niniejszego zamówienia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</w:t>
      </w:r>
    </w:p>
    <w:p w14:paraId="5610290D" w14:textId="77777777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znajduję się w sytuacji ekonomicznej i finansowej zapewniającej wykonanie zamówienia. </w:t>
      </w:r>
    </w:p>
    <w:p w14:paraId="4503AA25" w14:textId="77777777" w:rsidR="006C566F" w:rsidRPr="006C566F" w:rsidRDefault="006C566F" w:rsidP="008E3EB7">
      <w:pPr>
        <w:widowControl w:val="0"/>
        <w:suppressAutoHyphens/>
        <w:spacing w:after="144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</w:p>
    <w:p w14:paraId="650753C2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5252F56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E95EBBA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38813795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03E1004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77F94ED4" w14:textId="23283923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………………………………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……………..…………………….</w:t>
      </w:r>
    </w:p>
    <w:p w14:paraId="32521201" w14:textId="200E9F5A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     (miejscowość, data)                                 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            (podpis </w:t>
      </w:r>
      <w:r w:rsidR="0044265D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Oferenta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)</w:t>
      </w:r>
    </w:p>
    <w:p w14:paraId="751B6C8D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D06464E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11C6320A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1DC9B21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A3CB8CC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112D650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B7F4213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6B7EBB3C" w14:textId="77777777" w:rsidR="006C566F" w:rsidRPr="006A2155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sectPr w:rsidR="006C566F" w:rsidRPr="006A2155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61E56" w14:textId="77777777" w:rsidR="00104F45" w:rsidRDefault="00104F45">
      <w:pPr>
        <w:spacing w:after="0" w:line="240" w:lineRule="auto"/>
      </w:pPr>
      <w:r>
        <w:separator/>
      </w:r>
    </w:p>
  </w:endnote>
  <w:endnote w:type="continuationSeparator" w:id="0">
    <w:p w14:paraId="35E6E3B2" w14:textId="77777777" w:rsidR="00104F45" w:rsidRDefault="00104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B8C0A" w14:textId="77777777" w:rsidR="00104F45" w:rsidRDefault="00104F45">
      <w:pPr>
        <w:spacing w:after="0" w:line="240" w:lineRule="auto"/>
      </w:pPr>
      <w:r>
        <w:separator/>
      </w:r>
    </w:p>
  </w:footnote>
  <w:footnote w:type="continuationSeparator" w:id="0">
    <w:p w14:paraId="273C7F3C" w14:textId="77777777" w:rsidR="00104F45" w:rsidRDefault="00104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0704C50A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3A4F2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E306E2">
      <w:fldChar w:fldCharType="begin"/>
    </w:r>
    <w:r w:rsidR="00E306E2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E306E2">
      <w:fldChar w:fldCharType="separate"/>
    </w:r>
    <w:r w:rsidR="0028653B">
      <w:fldChar w:fldCharType="begin"/>
    </w:r>
    <w:r w:rsidR="0028653B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28653B">
      <w:fldChar w:fldCharType="separate"/>
    </w:r>
    <w:r>
      <w:fldChar w:fldCharType="begin"/>
    </w:r>
    <w:r w:rsidR="003A4F27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 w:rsidR="003A4F27">
      <w:rPr>
        <w:noProof/>
      </w:rPr>
      <w:fldChar w:fldCharType="begin"/>
    </w:r>
    <w:r w:rsidR="003A4F2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A4F27">
      <w:rPr>
        <w:noProof/>
      </w:rPr>
      <w:fldChar w:fldCharType="separate"/>
    </w:r>
    <w:r w:rsidR="007601B9">
      <w:rPr>
        <w:noProof/>
      </w:rPr>
      <w:fldChar w:fldCharType="begin"/>
    </w:r>
    <w:r w:rsidR="007601B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601B9">
      <w:rPr>
        <w:noProof/>
      </w:rPr>
      <w:fldChar w:fldCharType="separate"/>
    </w:r>
    <w:r w:rsidR="00173D52">
      <w:rPr>
        <w:noProof/>
      </w:rPr>
      <w:fldChar w:fldCharType="begin"/>
    </w:r>
    <w:r w:rsidR="00173D5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173D52">
      <w:rPr>
        <w:noProof/>
      </w:rPr>
      <w:fldChar w:fldCharType="separate"/>
    </w:r>
    <w:r w:rsidR="00853C02">
      <w:rPr>
        <w:noProof/>
      </w:rPr>
      <w:fldChar w:fldCharType="begin"/>
    </w:r>
    <w:r w:rsidR="00853C0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853C02">
      <w:rPr>
        <w:noProof/>
      </w:rPr>
      <w:fldChar w:fldCharType="separate"/>
    </w:r>
    <w:r w:rsidR="00104F45">
      <w:rPr>
        <w:noProof/>
      </w:rPr>
      <w:fldChar w:fldCharType="begin"/>
    </w:r>
    <w:r w:rsidR="00104F45">
      <w:rPr>
        <w:noProof/>
      </w:rPr>
      <w:instrText xml:space="preserve"> </w:instrText>
    </w:r>
    <w:r w:rsidR="00104F45">
      <w:rPr>
        <w:noProof/>
      </w:rPr>
      <w:instrText>INCLUDEPICTURE  "https://zdzpoznan-my.sharepoint.com/personal/pawel_kolakowski_zdz_poznan_pl/Anna Turecka/AppData/Local/Temp/53745976-2728-4208-ae5e-2b23eb9ef4db_ACHROMATYCZNA_POZIOM (1).zip.4db/ACHROMATYCZNA_POZIOM/Zestawienie FE+UE+HERB</w:instrText>
    </w:r>
    <w:r w:rsidR="00104F45">
      <w:rPr>
        <w:noProof/>
      </w:rPr>
      <w:instrText>/Zestawienie_wer.achromatyczna_FE+UE+HERB.jpg" \* MERGEFORMATINET</w:instrText>
    </w:r>
    <w:r w:rsidR="00104F45">
      <w:rPr>
        <w:noProof/>
      </w:rPr>
      <w:instrText xml:space="preserve"> </w:instrText>
    </w:r>
    <w:r w:rsidR="00104F45">
      <w:rPr>
        <w:noProof/>
      </w:rPr>
      <w:fldChar w:fldCharType="separate"/>
    </w:r>
    <w:r w:rsidR="00104F45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6pt;height:67.15pt;mso-width-percent:0;mso-height-percent:0;mso-width-percent:0;mso-height-percent:0">
          <v:imagedata r:id="rId1" r:href="rId2"/>
        </v:shape>
      </w:pict>
    </w:r>
    <w:r w:rsidR="00104F45">
      <w:rPr>
        <w:noProof/>
      </w:rPr>
      <w:fldChar w:fldCharType="end"/>
    </w:r>
    <w:r w:rsidR="00853C02">
      <w:rPr>
        <w:noProof/>
      </w:rPr>
      <w:fldChar w:fldCharType="end"/>
    </w:r>
    <w:r w:rsidR="00173D52">
      <w:rPr>
        <w:noProof/>
      </w:rPr>
      <w:fldChar w:fldCharType="end"/>
    </w:r>
    <w:r w:rsidR="007601B9">
      <w:rPr>
        <w:noProof/>
      </w:rPr>
      <w:fldChar w:fldCharType="end"/>
    </w:r>
    <w:r w:rsidR="003A4F27">
      <w:rPr>
        <w:noProof/>
      </w:rPr>
      <w:fldChar w:fldCharType="end"/>
    </w:r>
    <w:r>
      <w:fldChar w:fldCharType="end"/>
    </w:r>
    <w:r w:rsidR="0028653B">
      <w:fldChar w:fldCharType="end"/>
    </w:r>
    <w:r w:rsidR="00E306E2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1CC23CE"/>
    <w:multiLevelType w:val="hybridMultilevel"/>
    <w:tmpl w:val="51D6E350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9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2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11"/>
  </w:num>
  <w:num w:numId="9">
    <w:abstractNumId w:val="5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4792"/>
    <w:rsid w:val="000E5D47"/>
    <w:rsid w:val="001014C2"/>
    <w:rsid w:val="00104286"/>
    <w:rsid w:val="00104F45"/>
    <w:rsid w:val="00115DBB"/>
    <w:rsid w:val="001231DD"/>
    <w:rsid w:val="00125F32"/>
    <w:rsid w:val="001320DC"/>
    <w:rsid w:val="00134103"/>
    <w:rsid w:val="00137587"/>
    <w:rsid w:val="001629B5"/>
    <w:rsid w:val="00171389"/>
    <w:rsid w:val="00173D52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34D89"/>
    <w:rsid w:val="00240365"/>
    <w:rsid w:val="00246AB9"/>
    <w:rsid w:val="0025581A"/>
    <w:rsid w:val="0026192E"/>
    <w:rsid w:val="00275057"/>
    <w:rsid w:val="00280DFA"/>
    <w:rsid w:val="0028653B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4DA"/>
    <w:rsid w:val="00351BA8"/>
    <w:rsid w:val="00356AAD"/>
    <w:rsid w:val="003674FD"/>
    <w:rsid w:val="00372066"/>
    <w:rsid w:val="0037655F"/>
    <w:rsid w:val="003937FF"/>
    <w:rsid w:val="003A0A05"/>
    <w:rsid w:val="003A1145"/>
    <w:rsid w:val="003A4F27"/>
    <w:rsid w:val="003A54D3"/>
    <w:rsid w:val="003B7B97"/>
    <w:rsid w:val="003E4DE7"/>
    <w:rsid w:val="003F7467"/>
    <w:rsid w:val="00400F41"/>
    <w:rsid w:val="0041755F"/>
    <w:rsid w:val="0042269F"/>
    <w:rsid w:val="0044265D"/>
    <w:rsid w:val="0045036F"/>
    <w:rsid w:val="00456FE2"/>
    <w:rsid w:val="004659C5"/>
    <w:rsid w:val="0046783C"/>
    <w:rsid w:val="00495666"/>
    <w:rsid w:val="004957E6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566F"/>
    <w:rsid w:val="006C6474"/>
    <w:rsid w:val="006E2F47"/>
    <w:rsid w:val="006E3D15"/>
    <w:rsid w:val="006E7140"/>
    <w:rsid w:val="006F1B7B"/>
    <w:rsid w:val="00703DC9"/>
    <w:rsid w:val="0072603F"/>
    <w:rsid w:val="00742D3C"/>
    <w:rsid w:val="00750348"/>
    <w:rsid w:val="007575F8"/>
    <w:rsid w:val="007601B9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3C02"/>
    <w:rsid w:val="00856E00"/>
    <w:rsid w:val="00857502"/>
    <w:rsid w:val="00857F7C"/>
    <w:rsid w:val="008723FE"/>
    <w:rsid w:val="008739E7"/>
    <w:rsid w:val="00873B51"/>
    <w:rsid w:val="00883BBC"/>
    <w:rsid w:val="00884A24"/>
    <w:rsid w:val="0089203D"/>
    <w:rsid w:val="00895A5F"/>
    <w:rsid w:val="00896E7D"/>
    <w:rsid w:val="008B3DD4"/>
    <w:rsid w:val="008D5852"/>
    <w:rsid w:val="008E3C08"/>
    <w:rsid w:val="008E3EB7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34166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66A8D"/>
    <w:rsid w:val="00C75030"/>
    <w:rsid w:val="00C90065"/>
    <w:rsid w:val="00CA1EB9"/>
    <w:rsid w:val="00CB030A"/>
    <w:rsid w:val="00CD2609"/>
    <w:rsid w:val="00CE03C5"/>
    <w:rsid w:val="00CF6F89"/>
    <w:rsid w:val="00D009E0"/>
    <w:rsid w:val="00D03F0B"/>
    <w:rsid w:val="00D303B0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0202"/>
    <w:rsid w:val="00E306E2"/>
    <w:rsid w:val="00E332B9"/>
    <w:rsid w:val="00E33734"/>
    <w:rsid w:val="00E33B14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1993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65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09B2C-A96D-4BF3-9ACE-1C95E214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2024-08-19T10:02:00Z</dcterms:created>
  <dcterms:modified xsi:type="dcterms:W3CDTF">2024-09-26T19:29:00Z</dcterms:modified>
</cp:coreProperties>
</file>