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E2AFC" w14:textId="4F779B83" w:rsidR="006A1680" w:rsidRPr="006A1680" w:rsidRDefault="006A1680" w:rsidP="006A1680">
      <w:pPr>
        <w:spacing w:before="0" w:after="0" w:line="276" w:lineRule="auto"/>
        <w:ind w:left="6480" w:firstLine="720"/>
        <w:rPr>
          <w:b/>
          <w:bCs/>
          <w:sz w:val="24"/>
          <w:szCs w:val="24"/>
        </w:rPr>
      </w:pPr>
      <w:r w:rsidRPr="006A1680">
        <w:rPr>
          <w:b/>
          <w:bCs/>
          <w:sz w:val="24"/>
          <w:szCs w:val="24"/>
        </w:rPr>
        <w:t xml:space="preserve">ZAŁĄCZNIK NR </w:t>
      </w:r>
      <w:r>
        <w:rPr>
          <w:b/>
          <w:bCs/>
          <w:sz w:val="24"/>
          <w:szCs w:val="24"/>
        </w:rPr>
        <w:t>3</w:t>
      </w:r>
    </w:p>
    <w:p w14:paraId="74B2ADAE" w14:textId="77777777" w:rsidR="006A1680" w:rsidRPr="006A1680" w:rsidRDefault="006A1680" w:rsidP="006A1680">
      <w:pPr>
        <w:spacing w:before="0" w:after="0" w:line="276" w:lineRule="auto"/>
        <w:ind w:left="0" w:firstLine="0"/>
        <w:rPr>
          <w:b/>
          <w:bCs/>
          <w:sz w:val="24"/>
          <w:szCs w:val="24"/>
        </w:rPr>
      </w:pPr>
    </w:p>
    <w:p w14:paraId="05BDF03D" w14:textId="5FDF9506" w:rsidR="006A1680" w:rsidRPr="006A1680" w:rsidRDefault="006A1680" w:rsidP="006A1680">
      <w:pPr>
        <w:spacing w:before="0" w:after="0" w:line="276" w:lineRule="auto"/>
        <w:ind w:left="0" w:firstLine="0"/>
        <w:jc w:val="center"/>
        <w:rPr>
          <w:b/>
          <w:bCs/>
          <w:sz w:val="24"/>
          <w:szCs w:val="24"/>
        </w:rPr>
      </w:pPr>
      <w:r w:rsidRPr="006A1680">
        <w:rPr>
          <w:b/>
          <w:bCs/>
          <w:sz w:val="24"/>
          <w:szCs w:val="24"/>
        </w:rPr>
        <w:t xml:space="preserve">Numer postępowania: </w:t>
      </w:r>
      <w:r w:rsidR="005C4959">
        <w:rPr>
          <w:b/>
          <w:bCs/>
          <w:sz w:val="24"/>
          <w:szCs w:val="24"/>
        </w:rPr>
        <w:t>2</w:t>
      </w:r>
      <w:r w:rsidRPr="006A1680">
        <w:rPr>
          <w:b/>
          <w:bCs/>
          <w:sz w:val="24"/>
          <w:szCs w:val="24"/>
        </w:rPr>
        <w:t>/FEMP-08.07/2024</w:t>
      </w:r>
    </w:p>
    <w:p w14:paraId="7CA04643" w14:textId="55927C41" w:rsidR="006A1680" w:rsidRPr="006A1680" w:rsidRDefault="006A1680" w:rsidP="006A1680">
      <w:pPr>
        <w:spacing w:before="0" w:after="0" w:line="276" w:lineRule="auto"/>
        <w:ind w:left="0"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Wykonawcy o braku podstaw wykluczenia</w:t>
      </w:r>
    </w:p>
    <w:p w14:paraId="2FC336D4" w14:textId="77777777" w:rsidR="00223A87" w:rsidRDefault="00223A87" w:rsidP="00B97B9F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5C97FE79" w14:textId="77777777" w:rsidR="00B97B9F" w:rsidRDefault="00B97B9F" w:rsidP="00B97B9F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0B25F7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0B25F7" w:rsidRDefault="00223A87" w:rsidP="007214B2">
            <w:pPr>
              <w:ind w:left="0" w:firstLine="0"/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0B25F7" w:rsidRDefault="00223A87" w:rsidP="00223A87">
            <w:pPr>
              <w:ind w:left="0" w:firstLine="0"/>
              <w:jc w:val="center"/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>Oświadczenie</w:t>
            </w:r>
          </w:p>
        </w:tc>
      </w:tr>
      <w:tr w:rsidR="00223A87" w:rsidRPr="000B25F7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0B25F7" w:rsidRDefault="00223A87" w:rsidP="007214B2">
            <w:pPr>
              <w:ind w:left="0" w:firstLine="0"/>
              <w:rPr>
                <w:rFonts w:asciiTheme="minorHAnsi" w:eastAsia="Quattrocento Sans" w:hAnsiTheme="minorHAnsi" w:cstheme="minorHAnsi"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0B25F7" w:rsidRDefault="00223A87" w:rsidP="00223A87">
            <w:pPr>
              <w:ind w:left="0" w:firstLine="0"/>
              <w:jc w:val="center"/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>W celu uniknięcia konfliktu interesów oświadczam, że</w:t>
            </w:r>
          </w:p>
          <w:p w14:paraId="2FC336E5" w14:textId="07F3BC46" w:rsidR="00223A87" w:rsidRPr="000B25F7" w:rsidRDefault="00223A87" w:rsidP="00223A87">
            <w:pPr>
              <w:ind w:left="0" w:firstLine="0"/>
              <w:jc w:val="center"/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 xml:space="preserve">nie </w:t>
            </w:r>
            <w:r w:rsidR="00193D78" w:rsidRPr="000B25F7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>jest</w:t>
            </w:r>
            <w:r w:rsidR="008524A6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>em</w:t>
            </w:r>
            <w:r w:rsidR="00193D78" w:rsidRPr="000B25F7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 xml:space="preserve"> powiązany</w:t>
            </w:r>
            <w:r w:rsidRPr="000B25F7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 xml:space="preserve"> z Zamawiającym osobowo lub kapitałowo.</w:t>
            </w:r>
          </w:p>
          <w:p w14:paraId="2FC336E7" w14:textId="77777777" w:rsidR="00223A87" w:rsidRPr="000B25F7" w:rsidRDefault="00223A87" w:rsidP="007214B2">
            <w:pPr>
              <w:ind w:left="0" w:firstLine="0"/>
              <w:rPr>
                <w:rFonts w:asciiTheme="minorHAnsi" w:eastAsia="Quattrocento Sans" w:hAnsiTheme="minorHAnsi" w:cstheme="minorHAnsi"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0B25F7" w:rsidRDefault="00710FA9" w:rsidP="00710FA9">
            <w:pPr>
              <w:ind w:left="0" w:firstLine="0"/>
              <w:rPr>
                <w:rFonts w:asciiTheme="minorHAnsi" w:eastAsia="Quattrocento Sans" w:hAnsiTheme="minorHAnsi" w:cstheme="minorHAnsi"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 xml:space="preserve">• uczestniczeniu w spółce jako wspólnik spółki cywilnej lub spółki osobowej, </w:t>
            </w:r>
          </w:p>
          <w:p w14:paraId="4A7BCB12" w14:textId="75164D15" w:rsidR="00710FA9" w:rsidRPr="000B25F7" w:rsidRDefault="00710FA9" w:rsidP="00710FA9">
            <w:pPr>
              <w:ind w:left="0" w:firstLine="0"/>
              <w:rPr>
                <w:rFonts w:asciiTheme="minorHAnsi" w:eastAsia="Quattrocento Sans" w:hAnsiTheme="minorHAnsi" w:cstheme="minorHAnsi"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>• posiadaniu co najmniej 10 % udziałów lub akcji, o ile niższy próg nie wynika z przepisów prawa,</w:t>
            </w:r>
          </w:p>
          <w:p w14:paraId="0A2A3C8C" w14:textId="18C00575" w:rsidR="00710FA9" w:rsidRPr="000B25F7" w:rsidRDefault="00710FA9" w:rsidP="00710FA9">
            <w:pPr>
              <w:ind w:left="0" w:firstLine="0"/>
              <w:rPr>
                <w:rFonts w:asciiTheme="minorHAnsi" w:eastAsia="Quattrocento Sans" w:hAnsiTheme="minorHAnsi" w:cstheme="minorHAnsi"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 xml:space="preserve">• pełnieniu funkcji członka organu nadzorczego lub zarządzającego, prokurenta, pełnomocnika, </w:t>
            </w:r>
          </w:p>
          <w:p w14:paraId="11617385" w14:textId="7C17CAFE" w:rsidR="00710FA9" w:rsidRPr="000B25F7" w:rsidRDefault="00710FA9" w:rsidP="00710FA9">
            <w:pPr>
              <w:ind w:left="0" w:firstLine="0"/>
              <w:rPr>
                <w:rFonts w:asciiTheme="minorHAnsi" w:eastAsia="Quattrocento Sans" w:hAnsiTheme="minorHAnsi" w:cstheme="minorHAnsi"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>• 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0B25F7" w:rsidRDefault="00710FA9" w:rsidP="00193D78">
            <w:pPr>
              <w:ind w:left="0" w:firstLine="0"/>
              <w:rPr>
                <w:rFonts w:asciiTheme="minorHAnsi" w:eastAsia="Quattrocento Sans" w:hAnsiTheme="minorHAnsi" w:cstheme="minorHAnsi"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>• pozostawaniu z zamawiającym w takim stosunku prawnym lub faktycznym, że istnieje uzasadniona wątpliwość co do ich bezstronności lub niezależności w związku z postępowaniem o udzielenie zamówienia</w:t>
            </w:r>
            <w:r w:rsidR="00193D78"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>.</w:t>
            </w:r>
          </w:p>
        </w:tc>
      </w:tr>
      <w:tr w:rsidR="00193D78" w:rsidRPr="000B25F7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0B25F7" w:rsidRDefault="00193D78" w:rsidP="007214B2">
            <w:pPr>
              <w:ind w:left="0" w:firstLine="0"/>
              <w:rPr>
                <w:rFonts w:asciiTheme="minorHAnsi" w:eastAsia="Quattrocento Sans" w:hAnsiTheme="minorHAnsi" w:cstheme="minorHAnsi"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0B25F7" w:rsidRDefault="00193D78" w:rsidP="00193D78">
            <w:pPr>
              <w:ind w:left="0" w:firstLine="0"/>
              <w:jc w:val="center"/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>Oświadczam, że</w:t>
            </w:r>
          </w:p>
          <w:p w14:paraId="4D47D1EE" w14:textId="56C44F04" w:rsidR="00193D78" w:rsidRPr="000B25F7" w:rsidRDefault="005237CD" w:rsidP="00193D78">
            <w:pPr>
              <w:ind w:left="0" w:firstLine="0"/>
              <w:jc w:val="center"/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>n</w:t>
            </w:r>
            <w:r w:rsidR="00193D78" w:rsidRPr="000B25F7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>ie jest</w:t>
            </w:r>
            <w:r w:rsidR="008524A6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>em</w:t>
            </w:r>
            <w:r w:rsidR="00193D78" w:rsidRPr="000B25F7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 xml:space="preserve"> podmiotem/osobą, która w bezpośredni lub pośredni sposób wspierają działania wojenne Federacji Rosyjskiej lub są za nie</w:t>
            </w:r>
            <w:ins w:id="1" w:author="Agencja Rozwoju Małopolski Zachodniej" w:date="2024-04-14T21:14:00Z" w16du:dateUtc="2024-04-14T19:14:00Z">
              <w:r w:rsidR="00D01DEF" w:rsidRPr="000B25F7">
                <w:rPr>
                  <w:rFonts w:asciiTheme="minorHAnsi" w:eastAsia="Quattrocento Sans" w:hAnsiTheme="minorHAnsi" w:cstheme="minorHAnsi"/>
                  <w:b/>
                  <w:sz w:val="20"/>
                  <w:szCs w:val="20"/>
                </w:rPr>
                <w:t xml:space="preserve"> </w:t>
              </w:r>
            </w:ins>
            <w:r w:rsidR="00193D78" w:rsidRPr="000B25F7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>odpowiedzialne i podlegają wykluczeniu z postępowania na podstawie następujących przepisów:</w:t>
            </w:r>
          </w:p>
          <w:p w14:paraId="4E7627B6" w14:textId="77777777" w:rsidR="00D01DEF" w:rsidRPr="000B25F7" w:rsidRDefault="00D01DEF" w:rsidP="00B97B9F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inorHAnsi" w:eastAsia="Quattrocento Sans" w:hAnsiTheme="minorHAnsi" w:cstheme="minorHAnsi"/>
                <w:color w:val="auto"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color w:val="auto"/>
                <w:sz w:val="20"/>
                <w:szCs w:val="20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0B25F7" w:rsidRDefault="00D01DEF" w:rsidP="00B97B9F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inorHAnsi" w:eastAsia="Quattrocento Sans" w:hAnsiTheme="minorHAnsi" w:cstheme="minorHAnsi"/>
                <w:color w:val="auto"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color w:val="auto"/>
                <w:sz w:val="20"/>
                <w:szCs w:val="20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0B25F7" w:rsidRDefault="00193D78" w:rsidP="005237CD">
            <w:pPr>
              <w:ind w:left="0" w:firstLine="0"/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</w:pPr>
          </w:p>
        </w:tc>
      </w:tr>
      <w:tr w:rsidR="000B25F7" w:rsidRPr="000B25F7" w14:paraId="3F8A3F0B" w14:textId="77777777" w:rsidTr="002C5426">
        <w:trPr>
          <w:jc w:val="center"/>
        </w:trPr>
        <w:tc>
          <w:tcPr>
            <w:tcW w:w="580" w:type="dxa"/>
          </w:tcPr>
          <w:p w14:paraId="147D8DEC" w14:textId="6B85C337" w:rsidR="000B25F7" w:rsidRPr="000B25F7" w:rsidRDefault="000B25F7" w:rsidP="002C5426">
            <w:pPr>
              <w:ind w:left="0" w:firstLine="0"/>
              <w:rPr>
                <w:rFonts w:asciiTheme="minorHAnsi" w:eastAsia="Quattrocento Sans" w:hAnsiTheme="minorHAnsi" w:cstheme="minorHAnsi"/>
                <w:sz w:val="20"/>
                <w:szCs w:val="20"/>
              </w:rPr>
            </w:pPr>
            <w:r>
              <w:rPr>
                <w:rFonts w:asciiTheme="minorHAnsi" w:eastAsia="Quattrocento Sans" w:hAnsiTheme="minorHAnsi" w:cstheme="minorHAnsi"/>
                <w:sz w:val="20"/>
                <w:szCs w:val="20"/>
              </w:rPr>
              <w:t>3</w:t>
            </w:r>
            <w:r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7723" w:type="dxa"/>
          </w:tcPr>
          <w:p w14:paraId="2FBA4F28" w14:textId="77777777" w:rsidR="000B25F7" w:rsidRPr="000B25F7" w:rsidRDefault="000B25F7" w:rsidP="002C5426">
            <w:pPr>
              <w:ind w:left="0" w:firstLine="0"/>
              <w:jc w:val="center"/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b/>
                <w:sz w:val="20"/>
                <w:szCs w:val="20"/>
              </w:rPr>
              <w:t>Oświadczam, że</w:t>
            </w:r>
          </w:p>
          <w:p w14:paraId="5C2982C2" w14:textId="3E58B076" w:rsidR="000B25F7" w:rsidRPr="000B25F7" w:rsidRDefault="000B25F7" w:rsidP="000B25F7">
            <w:pPr>
              <w:ind w:left="0" w:firstLine="0"/>
              <w:jc w:val="center"/>
              <w:rPr>
                <w:rFonts w:asciiTheme="minorHAnsi" w:eastAsia="Quattrocento Sans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  <w:t>n</w:t>
            </w:r>
            <w:r w:rsidRPr="000B25F7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ar-SA"/>
              </w:rPr>
              <w:t>ie znajduję się w stanie upadłości ani likwidacji, nie wszczęto wobec podmiotu postępowania upadłościowego czy likwidacyjnego</w:t>
            </w:r>
            <w:r w:rsidRPr="000B25F7">
              <w:rPr>
                <w:rFonts w:asciiTheme="minorHAnsi" w:eastAsia="Quattrocento Sans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</w:tr>
    </w:tbl>
    <w:p w14:paraId="2FC336EF" w14:textId="77777777" w:rsidR="00223A87" w:rsidRPr="000B25F7" w:rsidRDefault="00223A87" w:rsidP="00223A87">
      <w:pPr>
        <w:widowControl w:val="0"/>
        <w:spacing w:before="0" w:after="0" w:line="276" w:lineRule="auto"/>
        <w:ind w:left="0" w:firstLine="0"/>
        <w:rPr>
          <w:rFonts w:asciiTheme="minorHAnsi" w:eastAsia="Quattrocento Sans" w:hAnsiTheme="minorHAnsi" w:cstheme="minorHAnsi"/>
          <w:sz w:val="20"/>
          <w:szCs w:val="20"/>
        </w:rPr>
      </w:pPr>
    </w:p>
    <w:p w14:paraId="6752E978" w14:textId="77777777" w:rsidR="000E1626" w:rsidRPr="000B25F7" w:rsidRDefault="000E1626" w:rsidP="00223A87">
      <w:pPr>
        <w:widowControl w:val="0"/>
        <w:spacing w:before="0" w:after="0" w:line="276" w:lineRule="auto"/>
        <w:ind w:left="0" w:firstLine="0"/>
        <w:rPr>
          <w:rFonts w:asciiTheme="minorHAnsi" w:eastAsia="Quattrocento Sans" w:hAnsiTheme="minorHAnsi" w:cstheme="minorHAnsi"/>
          <w:sz w:val="20"/>
          <w:szCs w:val="20"/>
        </w:rPr>
      </w:pPr>
    </w:p>
    <w:p w14:paraId="3B122C0B" w14:textId="77777777" w:rsidR="00B97B9F" w:rsidRPr="000B25F7" w:rsidRDefault="00B97B9F" w:rsidP="00223A87">
      <w:pPr>
        <w:widowControl w:val="0"/>
        <w:spacing w:before="0" w:after="0" w:line="276" w:lineRule="auto"/>
        <w:ind w:left="0" w:firstLine="0"/>
        <w:rPr>
          <w:rFonts w:asciiTheme="minorHAnsi" w:eastAsia="Quattrocento Sans" w:hAnsiTheme="minorHAnsi" w:cstheme="minorHAnsi"/>
          <w:sz w:val="20"/>
          <w:szCs w:val="20"/>
        </w:rPr>
      </w:pPr>
    </w:p>
    <w:p w14:paraId="2FC336F0" w14:textId="77777777" w:rsidR="00223A87" w:rsidRPr="000B25F7" w:rsidRDefault="00223A87" w:rsidP="00223A87">
      <w:pPr>
        <w:widowControl w:val="0"/>
        <w:spacing w:before="0" w:after="0" w:line="276" w:lineRule="auto"/>
        <w:ind w:left="0" w:firstLine="0"/>
        <w:rPr>
          <w:rFonts w:asciiTheme="minorHAnsi" w:eastAsia="Quattrocento Sans" w:hAnsiTheme="minorHAnsi" w:cstheme="minorHAnsi"/>
          <w:sz w:val="20"/>
          <w:szCs w:val="20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0B25F7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0D843438" w:rsidR="00223A87" w:rsidRPr="000B25F7" w:rsidRDefault="006A1680" w:rsidP="006A1680">
            <w:pPr>
              <w:widowControl w:val="0"/>
              <w:spacing w:before="0" w:after="0" w:line="276" w:lineRule="auto"/>
              <w:ind w:left="0" w:firstLine="0"/>
              <w:rPr>
                <w:rFonts w:asciiTheme="minorHAnsi" w:eastAsia="Quattrocento Sans" w:hAnsiTheme="minorHAnsi" w:cstheme="minorHAnsi"/>
                <w:sz w:val="20"/>
                <w:szCs w:val="20"/>
              </w:rPr>
            </w:pPr>
            <w:r>
              <w:rPr>
                <w:rFonts w:asciiTheme="minorHAnsi" w:eastAsia="Quattrocento Sans" w:hAnsiTheme="minorHAnsi" w:cstheme="minorHAnsi"/>
                <w:sz w:val="20"/>
                <w:szCs w:val="20"/>
              </w:rPr>
              <w:t xml:space="preserve">        </w:t>
            </w:r>
            <w:r w:rsidR="00223A87"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>Miejscowość</w:t>
            </w:r>
            <w:r w:rsidR="000E1626"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>,</w:t>
            </w:r>
            <w:r w:rsidR="00223A87"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 xml:space="preserve"> data</w:t>
            </w:r>
          </w:p>
        </w:tc>
        <w:tc>
          <w:tcPr>
            <w:tcW w:w="3873" w:type="dxa"/>
          </w:tcPr>
          <w:p w14:paraId="2FC336F4" w14:textId="77777777" w:rsidR="00223A87" w:rsidRPr="000B25F7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inorHAnsi" w:eastAsia="Quattrocento Sans" w:hAnsiTheme="minorHAnsi" w:cstheme="minorHAnsi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0B25F7" w:rsidRDefault="00223A87" w:rsidP="00B97B9F">
            <w:pPr>
              <w:widowControl w:val="0"/>
              <w:spacing w:before="0" w:after="0" w:line="276" w:lineRule="auto"/>
              <w:ind w:left="0" w:firstLine="0"/>
              <w:jc w:val="center"/>
              <w:rPr>
                <w:rFonts w:asciiTheme="minorHAnsi" w:eastAsia="Quattrocento Sans" w:hAnsiTheme="minorHAnsi" w:cstheme="minorHAnsi"/>
                <w:sz w:val="20"/>
                <w:szCs w:val="20"/>
              </w:rPr>
            </w:pPr>
            <w:r w:rsidRPr="000B25F7">
              <w:rPr>
                <w:rFonts w:asciiTheme="minorHAnsi" w:eastAsia="Quattrocento Sans" w:hAnsiTheme="minorHAnsi" w:cstheme="minorHAnsi"/>
                <w:sz w:val="20"/>
                <w:szCs w:val="20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ECBBAA" w14:textId="77777777" w:rsidR="006A697B" w:rsidRDefault="006A697B" w:rsidP="00CC0A09">
      <w:pPr>
        <w:spacing w:after="0"/>
      </w:pPr>
      <w:r>
        <w:separator/>
      </w:r>
    </w:p>
  </w:endnote>
  <w:endnote w:type="continuationSeparator" w:id="0">
    <w:p w14:paraId="3B50674C" w14:textId="77777777" w:rsidR="006A697B" w:rsidRDefault="006A697B" w:rsidP="00CC0A09">
      <w:pPr>
        <w:spacing w:after="0"/>
      </w:pPr>
      <w:r>
        <w:continuationSeparator/>
      </w:r>
    </w:p>
  </w:endnote>
  <w:endnote w:type="continuationNotice" w:id="1">
    <w:p w14:paraId="522C00B3" w14:textId="77777777" w:rsidR="006A697B" w:rsidRDefault="006A697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EC81E" w14:textId="77777777" w:rsidR="006A697B" w:rsidRDefault="006A697B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5DB566A9" w14:textId="77777777" w:rsidR="006A697B" w:rsidRDefault="006A697B" w:rsidP="00CC0A09">
      <w:pPr>
        <w:spacing w:after="0"/>
      </w:pPr>
      <w:r>
        <w:continuationSeparator/>
      </w:r>
    </w:p>
  </w:footnote>
  <w:footnote w:type="continuationNotice" w:id="1">
    <w:p w14:paraId="3BEA43A4" w14:textId="77777777" w:rsidR="006A697B" w:rsidRDefault="006A697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gencja Rozwoju Małopolski Zachodniej">
    <w15:presenceInfo w15:providerId="AD" w15:userId="S::admin@AgencjaRMZ.onmicrosoft.com::0ead0f0c-32c9-4cc2-a62c-ad49f418a5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5F7"/>
    <w:rsid w:val="000B2EAA"/>
    <w:rsid w:val="000B4307"/>
    <w:rsid w:val="000C09D1"/>
    <w:rsid w:val="000E1626"/>
    <w:rsid w:val="000E316E"/>
    <w:rsid w:val="000F1215"/>
    <w:rsid w:val="000F3B56"/>
    <w:rsid w:val="001014D1"/>
    <w:rsid w:val="00102DA6"/>
    <w:rsid w:val="00102FC8"/>
    <w:rsid w:val="001040FC"/>
    <w:rsid w:val="00105EE6"/>
    <w:rsid w:val="00114E1F"/>
    <w:rsid w:val="0012005F"/>
    <w:rsid w:val="00147605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73E2F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306FA1"/>
    <w:rsid w:val="0031240C"/>
    <w:rsid w:val="00313603"/>
    <w:rsid w:val="0031653F"/>
    <w:rsid w:val="0033625E"/>
    <w:rsid w:val="00354BB3"/>
    <w:rsid w:val="003609DF"/>
    <w:rsid w:val="00365E40"/>
    <w:rsid w:val="00366301"/>
    <w:rsid w:val="00367AB4"/>
    <w:rsid w:val="00380336"/>
    <w:rsid w:val="00393B93"/>
    <w:rsid w:val="003A41C5"/>
    <w:rsid w:val="003A454F"/>
    <w:rsid w:val="003C2AB2"/>
    <w:rsid w:val="003C5921"/>
    <w:rsid w:val="003D2E2B"/>
    <w:rsid w:val="003F0338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B1511"/>
    <w:rsid w:val="004B26DA"/>
    <w:rsid w:val="004D5500"/>
    <w:rsid w:val="004F3058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A4F0D"/>
    <w:rsid w:val="005B1104"/>
    <w:rsid w:val="005B769C"/>
    <w:rsid w:val="005C4959"/>
    <w:rsid w:val="005D1964"/>
    <w:rsid w:val="005E0446"/>
    <w:rsid w:val="005E5A17"/>
    <w:rsid w:val="005F01F2"/>
    <w:rsid w:val="005F38C8"/>
    <w:rsid w:val="005F51A7"/>
    <w:rsid w:val="006045E0"/>
    <w:rsid w:val="00613737"/>
    <w:rsid w:val="00613DB2"/>
    <w:rsid w:val="00620CB8"/>
    <w:rsid w:val="00626A0A"/>
    <w:rsid w:val="00636DAB"/>
    <w:rsid w:val="00647EAD"/>
    <w:rsid w:val="00653882"/>
    <w:rsid w:val="006660F8"/>
    <w:rsid w:val="0068460A"/>
    <w:rsid w:val="00695E6B"/>
    <w:rsid w:val="006A1680"/>
    <w:rsid w:val="006A281E"/>
    <w:rsid w:val="006A697B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5CC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14C0F"/>
    <w:rsid w:val="008404A4"/>
    <w:rsid w:val="00847FE3"/>
    <w:rsid w:val="008524A6"/>
    <w:rsid w:val="00854923"/>
    <w:rsid w:val="008578AD"/>
    <w:rsid w:val="008607D0"/>
    <w:rsid w:val="00861146"/>
    <w:rsid w:val="00895381"/>
    <w:rsid w:val="008A35E5"/>
    <w:rsid w:val="008A51CD"/>
    <w:rsid w:val="00901344"/>
    <w:rsid w:val="0091582E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B78C2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247EF"/>
    <w:rsid w:val="00B277A8"/>
    <w:rsid w:val="00B31C04"/>
    <w:rsid w:val="00B33C4B"/>
    <w:rsid w:val="00B370F3"/>
    <w:rsid w:val="00B371FD"/>
    <w:rsid w:val="00B375BC"/>
    <w:rsid w:val="00B56FF0"/>
    <w:rsid w:val="00B67A1E"/>
    <w:rsid w:val="00B750B3"/>
    <w:rsid w:val="00B755E9"/>
    <w:rsid w:val="00B83C00"/>
    <w:rsid w:val="00B940CB"/>
    <w:rsid w:val="00B97320"/>
    <w:rsid w:val="00B97B9F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941E7"/>
    <w:rsid w:val="00DA2864"/>
    <w:rsid w:val="00DE340E"/>
    <w:rsid w:val="00E10655"/>
    <w:rsid w:val="00E2522E"/>
    <w:rsid w:val="00E37987"/>
    <w:rsid w:val="00E52A0D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9D2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  <w:style w:type="paragraph" w:customStyle="1" w:styleId="Default">
    <w:name w:val="Default"/>
    <w:rsid w:val="00B97B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6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6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372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Agnieszka Pawlak</cp:lastModifiedBy>
  <cp:revision>6</cp:revision>
  <cp:lastPrinted>2024-08-30T10:21:00Z</cp:lastPrinted>
  <dcterms:created xsi:type="dcterms:W3CDTF">2024-09-27T08:29:00Z</dcterms:created>
  <dcterms:modified xsi:type="dcterms:W3CDTF">2024-11-07T11:13:00Z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