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3200E9" w14:textId="11747AE4" w:rsidR="00A14A78" w:rsidRPr="0031211C" w:rsidRDefault="001124A0" w:rsidP="001124A0">
      <w:pPr>
        <w:jc w:val="right"/>
      </w:pPr>
      <w:r w:rsidRPr="001124A0">
        <w:rPr>
          <w:b/>
          <w:bCs/>
        </w:rPr>
        <w:t xml:space="preserve">Załącznik nr </w:t>
      </w:r>
      <w:r w:rsidR="00585BB1">
        <w:rPr>
          <w:b/>
          <w:bCs/>
        </w:rPr>
        <w:t>3</w:t>
      </w:r>
      <w:r w:rsidR="002E0514">
        <w:rPr>
          <w:b/>
          <w:bCs/>
        </w:rPr>
        <w:t xml:space="preserve"> </w:t>
      </w:r>
      <w:r w:rsidR="002E0514" w:rsidRPr="002E0514">
        <w:t xml:space="preserve">do Zapytania ofertowego nr </w:t>
      </w:r>
      <w:r w:rsidR="002E0514" w:rsidRPr="00F225EE">
        <w:rPr>
          <w:b/>
          <w:bCs/>
        </w:rPr>
        <w:t>1.1/2024</w:t>
      </w:r>
      <w:r w:rsidR="002E0514" w:rsidRPr="0031211C">
        <w:rPr>
          <w:b/>
          <w:bCs/>
        </w:rPr>
        <w:t>/</w:t>
      </w:r>
      <w:r w:rsidR="0031211C" w:rsidRPr="0031211C">
        <w:rPr>
          <w:b/>
          <w:bCs/>
        </w:rPr>
        <w:t>02</w:t>
      </w:r>
    </w:p>
    <w:p w14:paraId="0B7DE264" w14:textId="77777777" w:rsidR="001124A0" w:rsidRPr="0031211C" w:rsidRDefault="001124A0"/>
    <w:p w14:paraId="592FA6E9" w14:textId="6BC348F6" w:rsidR="001124A0" w:rsidRPr="0031211C" w:rsidRDefault="001124A0" w:rsidP="001124A0">
      <w:pPr>
        <w:jc w:val="center"/>
        <w:rPr>
          <w:rFonts w:ascii="Arial Nova Light" w:hAnsi="Arial Nova Light" w:cs="Calibri"/>
          <w:b/>
        </w:rPr>
      </w:pPr>
      <w:r w:rsidRPr="0031211C">
        <w:rPr>
          <w:rFonts w:ascii="Arial Nova Light" w:hAnsi="Arial Nova Light" w:cs="Calibri"/>
          <w:b/>
        </w:rPr>
        <w:t xml:space="preserve">Szczegółowy Opis Przedmiotu </w:t>
      </w:r>
      <w:proofErr w:type="gramStart"/>
      <w:r w:rsidRPr="0031211C">
        <w:rPr>
          <w:rFonts w:ascii="Arial Nova Light" w:hAnsi="Arial Nova Light" w:cs="Calibri"/>
          <w:b/>
        </w:rPr>
        <w:t>Zamówienia</w:t>
      </w:r>
      <w:bookmarkStart w:id="0" w:name="_Hlk59204675"/>
      <w:r w:rsidRPr="0031211C">
        <w:rPr>
          <w:rFonts w:ascii="Arial Nova Light" w:hAnsi="Arial Nova Light" w:cs="Calibri"/>
          <w:bCs/>
        </w:rPr>
        <w:t>:</w:t>
      </w:r>
      <w:r w:rsidRPr="0031211C">
        <w:rPr>
          <w:rFonts w:ascii="Arial Nova Light" w:hAnsi="Arial Nova Light" w:cs="Calibri"/>
          <w:b/>
        </w:rPr>
        <w:t>.</w:t>
      </w:r>
      <w:proofErr w:type="gramEnd"/>
      <w:r w:rsidRPr="0031211C">
        <w:rPr>
          <w:rFonts w:ascii="Arial Nova Light" w:hAnsi="Arial Nova Light" w:cs="Calibri"/>
          <w:b/>
        </w:rPr>
        <w:t>”</w:t>
      </w:r>
    </w:p>
    <w:p w14:paraId="06E11B66" w14:textId="77777777" w:rsidR="006D7323" w:rsidRPr="0031211C" w:rsidRDefault="006D7323" w:rsidP="006D7323">
      <w:pPr>
        <w:pStyle w:val="Teksttreci0"/>
        <w:shd w:val="clear" w:color="auto" w:fill="auto"/>
        <w:spacing w:line="276" w:lineRule="auto"/>
        <w:ind w:firstLine="0"/>
        <w:jc w:val="left"/>
        <w:rPr>
          <w:rFonts w:ascii="Arial Nova Light" w:hAnsi="Arial Nova Light" w:cs="Calibri"/>
        </w:rPr>
      </w:pPr>
    </w:p>
    <w:p w14:paraId="14232C43" w14:textId="5ACEC8A7" w:rsidR="001124A0" w:rsidRPr="006D7323" w:rsidRDefault="006D7323" w:rsidP="006D7323">
      <w:pPr>
        <w:pStyle w:val="Teksttreci0"/>
        <w:shd w:val="clear" w:color="auto" w:fill="auto"/>
        <w:spacing w:line="276" w:lineRule="auto"/>
        <w:ind w:firstLine="0"/>
        <w:jc w:val="both"/>
        <w:rPr>
          <w:rFonts w:ascii="Arial Nova Light" w:hAnsi="Arial Nova Light" w:cs="Calibri"/>
          <w:b/>
          <w:bCs/>
        </w:rPr>
      </w:pPr>
      <w:r w:rsidRPr="0031211C">
        <w:rPr>
          <w:rFonts w:ascii="Arial Nova Light" w:hAnsi="Arial Nova Light" w:cs="Calibri"/>
        </w:rPr>
        <w:t xml:space="preserve">Dotyczy: Zamówienia </w:t>
      </w:r>
      <w:bookmarkStart w:id="1" w:name="_Hlk176852721"/>
      <w:r w:rsidR="0031211C" w:rsidRPr="0031211C">
        <w:rPr>
          <w:rFonts w:ascii="Arial Nova Light" w:hAnsi="Arial Nova Light" w:cs="Calibri"/>
        </w:rPr>
        <w:t>„</w:t>
      </w:r>
      <w:r w:rsidR="0031211C" w:rsidRPr="0031211C">
        <w:rPr>
          <w:rFonts w:ascii="Arial Nova Light" w:hAnsi="Arial Nova Light" w:cs="Calibri"/>
          <w:b/>
        </w:rPr>
        <w:t>Dostawa: Materiały do funkcjonalizacji i przygotowania substratów kolektorów prądowych i płyt separacyjnych</w:t>
      </w:r>
      <w:r w:rsidRPr="0031211C">
        <w:rPr>
          <w:rFonts w:ascii="Arial Nova Light" w:hAnsi="Arial Nova Light" w:cs="Calibri"/>
          <w:b/>
        </w:rPr>
        <w:t>.”</w:t>
      </w:r>
      <w:r w:rsidRPr="0031211C">
        <w:rPr>
          <w:rFonts w:ascii="Arial Nova Light" w:hAnsi="Arial Nova Light" w:cs="Calibri"/>
        </w:rPr>
        <w:t xml:space="preserve"> </w:t>
      </w:r>
      <w:bookmarkEnd w:id="1"/>
      <w:r w:rsidRPr="0031211C">
        <w:rPr>
          <w:rFonts w:ascii="Arial Nova Light" w:hAnsi="Arial Nova Light" w:cs="Calibri"/>
        </w:rPr>
        <w:t xml:space="preserve">realizowanego na podstawie Zapytania ofertowego nr </w:t>
      </w:r>
      <w:r w:rsidRPr="0031211C">
        <w:rPr>
          <w:rFonts w:ascii="Arial Nova Light" w:hAnsi="Arial Nova Light"/>
          <w:b/>
          <w:bCs/>
        </w:rPr>
        <w:t>1.1/2024/</w:t>
      </w:r>
      <w:r w:rsidR="0031211C">
        <w:rPr>
          <w:rFonts w:ascii="Arial Nova Light" w:hAnsi="Arial Nova Light"/>
          <w:b/>
          <w:bCs/>
        </w:rPr>
        <w:t>02</w:t>
      </w:r>
    </w:p>
    <w:p w14:paraId="7ED89B1E" w14:textId="77777777" w:rsidR="006D7323" w:rsidRDefault="006D7323" w:rsidP="006D7323">
      <w:pPr>
        <w:pStyle w:val="Teksttreci0"/>
        <w:shd w:val="clear" w:color="auto" w:fill="auto"/>
        <w:spacing w:line="276" w:lineRule="auto"/>
        <w:ind w:firstLine="0"/>
        <w:jc w:val="left"/>
        <w:rPr>
          <w:rFonts w:ascii="Arial Nova Light" w:hAnsi="Arial Nova Light"/>
        </w:rPr>
      </w:pPr>
    </w:p>
    <w:p w14:paraId="2465C43C" w14:textId="77777777" w:rsidR="001124A0" w:rsidRPr="00A655F7" w:rsidRDefault="001124A0" w:rsidP="001124A0">
      <w:pPr>
        <w:pStyle w:val="Teksttreci0"/>
        <w:shd w:val="clear" w:color="auto" w:fill="auto"/>
        <w:spacing w:line="276" w:lineRule="auto"/>
        <w:ind w:left="357" w:firstLine="0"/>
        <w:rPr>
          <w:rFonts w:ascii="Arial Nova Light" w:hAnsi="Arial Nova Light" w:cs="Calibri"/>
        </w:rPr>
      </w:pPr>
      <w:bookmarkStart w:id="2" w:name="_Hlk148606317"/>
    </w:p>
    <w:p w14:paraId="7092CB7C" w14:textId="17E55BE9" w:rsidR="001124A0" w:rsidRPr="00A655F7" w:rsidRDefault="001124A0" w:rsidP="001124A0">
      <w:pPr>
        <w:pStyle w:val="Teksttreci0"/>
        <w:spacing w:line="276" w:lineRule="auto"/>
        <w:ind w:firstLine="0"/>
        <w:jc w:val="both"/>
        <w:rPr>
          <w:rFonts w:ascii="Arial Nova Light" w:hAnsi="Arial Nova Light" w:cs="Calibri"/>
        </w:rPr>
      </w:pPr>
      <w:r w:rsidRPr="00A655F7">
        <w:rPr>
          <w:rFonts w:ascii="Arial Nova Light" w:hAnsi="Arial Nova Light" w:cs="Calibri"/>
        </w:rPr>
        <w:t xml:space="preserve">Projekt pn. „Mobilna stacja </w:t>
      </w:r>
      <w:proofErr w:type="spellStart"/>
      <w:r w:rsidRPr="00A655F7">
        <w:rPr>
          <w:rFonts w:ascii="Arial Nova Light" w:hAnsi="Arial Nova Light" w:cs="Calibri"/>
        </w:rPr>
        <w:t>bezemisyjnej</w:t>
      </w:r>
      <w:proofErr w:type="spellEnd"/>
      <w:r w:rsidRPr="00A655F7">
        <w:rPr>
          <w:rFonts w:ascii="Arial Nova Light" w:hAnsi="Arial Nova Light" w:cs="Calibri"/>
        </w:rPr>
        <w:t xml:space="preserve"> technologii produkcji wodoru i tlenu wykorzystujące warstwy ALD jako modyfikatory powierzchni kolektorów prądowych w elektrolizerach typu </w:t>
      </w:r>
      <w:proofErr w:type="gramStart"/>
      <w:r w:rsidRPr="00A655F7">
        <w:rPr>
          <w:rFonts w:ascii="Arial Nova Light" w:hAnsi="Arial Nova Light" w:cs="Calibri"/>
        </w:rPr>
        <w:t xml:space="preserve">PEM” </w:t>
      </w:r>
      <w:r>
        <w:rPr>
          <w:rFonts w:ascii="Arial Nova Light" w:hAnsi="Arial Nova Light" w:cs="Calibri"/>
        </w:rPr>
        <w:t xml:space="preserve"> </w:t>
      </w:r>
      <w:r w:rsidRPr="00A655F7">
        <w:rPr>
          <w:rFonts w:ascii="Arial Nova Light" w:hAnsi="Arial Nova Light" w:cs="Calibri"/>
        </w:rPr>
        <w:t xml:space="preserve"> </w:t>
      </w:r>
      <w:proofErr w:type="gramEnd"/>
      <w:r w:rsidRPr="00A655F7">
        <w:rPr>
          <w:rFonts w:ascii="Arial Nova Light" w:hAnsi="Arial Nova Light" w:cs="Calibri"/>
        </w:rPr>
        <w:t xml:space="preserve"> nr FEPK.01.01-IZ.00-0057/23</w:t>
      </w:r>
      <w:r w:rsidRPr="00A655F7">
        <w:rPr>
          <w:rFonts w:ascii="Arial Nova Light" w:hAnsi="Arial Nova Light"/>
        </w:rPr>
        <w:t xml:space="preserve"> </w:t>
      </w:r>
      <w:r>
        <w:rPr>
          <w:rFonts w:ascii="Arial Nova Light" w:hAnsi="Arial Nova Light"/>
        </w:rPr>
        <w:t xml:space="preserve"> </w:t>
      </w:r>
      <w:r w:rsidRPr="00A655F7">
        <w:rPr>
          <w:rFonts w:ascii="Arial Nova Light" w:hAnsi="Arial Nova Light" w:cs="Calibri"/>
        </w:rPr>
        <w:t xml:space="preserve">Program Regionalny Fundusze Europejskie dla Podkarpacia 2021-2027 </w:t>
      </w:r>
      <w:r>
        <w:rPr>
          <w:rFonts w:ascii="Arial Nova Light" w:hAnsi="Arial Nova Light" w:cs="Calibri"/>
        </w:rPr>
        <w:t xml:space="preserve"> </w:t>
      </w:r>
      <w:r w:rsidRPr="00A655F7">
        <w:rPr>
          <w:rFonts w:ascii="Arial Nova Light" w:hAnsi="Arial Nova Light" w:cs="Calibri"/>
        </w:rPr>
        <w:t>Priorytet FEPK.01 Konkurencyjna i Cyfrowa Gospodarka</w:t>
      </w:r>
      <w:r>
        <w:rPr>
          <w:rFonts w:ascii="Arial Nova Light" w:hAnsi="Arial Nova Light" w:cs="Calibri"/>
        </w:rPr>
        <w:t xml:space="preserve">, </w:t>
      </w:r>
      <w:r w:rsidRPr="00A655F7">
        <w:rPr>
          <w:rFonts w:ascii="Arial Nova Light" w:hAnsi="Arial Nova Light" w:cs="Calibri"/>
        </w:rPr>
        <w:t>Działanie FEPK.01.01 Badania i</w:t>
      </w:r>
      <w:r w:rsidR="00B11E3C">
        <w:rPr>
          <w:rFonts w:ascii="Arial Nova Light" w:hAnsi="Arial Nova Light" w:cs="Calibri"/>
        </w:rPr>
        <w:t> </w:t>
      </w:r>
      <w:r w:rsidRPr="00A655F7">
        <w:rPr>
          <w:rFonts w:ascii="Arial Nova Light" w:hAnsi="Arial Nova Light" w:cs="Calibri"/>
        </w:rPr>
        <w:t>rozwój</w:t>
      </w:r>
    </w:p>
    <w:bookmarkEnd w:id="0"/>
    <w:bookmarkEnd w:id="2"/>
    <w:p w14:paraId="3D12E5B9" w14:textId="77777777" w:rsidR="001124A0" w:rsidRDefault="001124A0"/>
    <w:p w14:paraId="7A2FFCAB" w14:textId="77777777" w:rsidR="000E247D" w:rsidRDefault="000E247D"/>
    <w:p w14:paraId="14F359F8" w14:textId="0FBFC355" w:rsidR="000E247D" w:rsidRPr="000E247D" w:rsidRDefault="000E247D" w:rsidP="000E247D">
      <w:pPr>
        <w:jc w:val="both"/>
        <w:rPr>
          <w:rFonts w:ascii="Arial Nova Light" w:hAnsi="Arial Nova Light"/>
          <w:b/>
          <w:bCs/>
        </w:rPr>
      </w:pPr>
      <w:r w:rsidRPr="000E247D">
        <w:rPr>
          <w:rFonts w:ascii="Arial Nova Light" w:hAnsi="Arial Nova Light"/>
          <w:b/>
          <w:bCs/>
        </w:rPr>
        <w:t>Przedmiotem Zamówienia jest powierzenie do realizacji dostaw niżej wyspecyfikowanych materiałów i towarów:</w:t>
      </w:r>
    </w:p>
    <w:p w14:paraId="27461763" w14:textId="77777777" w:rsidR="001124A0" w:rsidRDefault="001124A0"/>
    <w:tbl>
      <w:tblPr>
        <w:tblW w:w="9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8"/>
        <w:gridCol w:w="3105"/>
        <w:gridCol w:w="3827"/>
        <w:gridCol w:w="992"/>
        <w:gridCol w:w="992"/>
      </w:tblGrid>
      <w:tr w:rsidR="00A37C99" w:rsidRPr="00A37C99" w14:paraId="3D96EFDE" w14:textId="77777777" w:rsidTr="00B30BA0">
        <w:trPr>
          <w:trHeight w:val="480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04A9A46" w14:textId="77777777" w:rsidR="00A37C99" w:rsidRPr="00A37C99" w:rsidRDefault="00A37C99" w:rsidP="00A37C99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37C99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L.P.</w:t>
            </w:r>
          </w:p>
        </w:tc>
        <w:tc>
          <w:tcPr>
            <w:tcW w:w="3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90D6570" w14:textId="77777777" w:rsidR="00A37C99" w:rsidRPr="00A37C99" w:rsidRDefault="00A37C99" w:rsidP="00A37C9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37C99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Nazwa towaru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1F97D31" w14:textId="77777777" w:rsidR="00A37C99" w:rsidRPr="00A37C99" w:rsidRDefault="00A37C99" w:rsidP="00A37C99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37C99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Specyfikacja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B446BE3" w14:textId="77777777" w:rsidR="00A37C99" w:rsidRPr="00A37C99" w:rsidRDefault="00A37C99" w:rsidP="00A37C99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37C99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Ilość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11706B1" w14:textId="77777777" w:rsidR="00B30BA0" w:rsidRDefault="00A37C99" w:rsidP="00A37C99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37C99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Jednostka </w:t>
            </w:r>
          </w:p>
          <w:p w14:paraId="7AEBA7F2" w14:textId="69104AEB" w:rsidR="00A37C99" w:rsidRPr="00A37C99" w:rsidRDefault="00A37C99" w:rsidP="00A37C99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37C99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miary</w:t>
            </w:r>
          </w:p>
        </w:tc>
      </w:tr>
      <w:tr w:rsidR="00B30BA0" w:rsidRPr="00A37C99" w14:paraId="78807CDB" w14:textId="77777777" w:rsidTr="00B30BA0">
        <w:trPr>
          <w:trHeight w:val="300"/>
        </w:trPr>
        <w:tc>
          <w:tcPr>
            <w:tcW w:w="963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bottom"/>
          </w:tcPr>
          <w:p w14:paraId="2E2264C4" w14:textId="40778871" w:rsidR="00B30BA0" w:rsidRPr="00A37C99" w:rsidRDefault="00B30BA0" w:rsidP="000A587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A587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materiały do funkcjonalizacji i przygotowania substratów kolektorów prądowych i płyt separacyjnych</w:t>
            </w:r>
          </w:p>
        </w:tc>
      </w:tr>
      <w:tr w:rsidR="00A37C99" w:rsidRPr="00A37C99" w14:paraId="049DACF7" w14:textId="77777777" w:rsidTr="00B30BA0">
        <w:trPr>
          <w:trHeight w:val="57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8D944" w14:textId="3DFD3FFC" w:rsidR="00A37C99" w:rsidRPr="00B30BA0" w:rsidRDefault="00A37C99" w:rsidP="00B30BA0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3F366" w14:textId="77777777" w:rsidR="00A37C99" w:rsidRPr="00B30BA0" w:rsidRDefault="00A37C99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substraty 100 x 100 mm stal 316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E62D1" w14:textId="77777777" w:rsidR="00813895" w:rsidRPr="00B30BA0" w:rsidRDefault="00813895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rozmiar</w:t>
            </w:r>
            <w:r w:rsidR="00A37C99"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100 x 100 mm </w:t>
            </w:r>
          </w:p>
          <w:p w14:paraId="37C9169F" w14:textId="12F7BF22" w:rsidR="00813895" w:rsidRPr="00B30BA0" w:rsidRDefault="00813895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grubość:</w:t>
            </w:r>
          </w:p>
          <w:p w14:paraId="625BAC0A" w14:textId="718F77AF" w:rsidR="00813895" w:rsidRPr="00B30BA0" w:rsidRDefault="00813895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0,8mm- 100szt</w:t>
            </w:r>
          </w:p>
          <w:p w14:paraId="3998F3A6" w14:textId="24EA6FE0" w:rsidR="00813895" w:rsidRPr="00B30BA0" w:rsidRDefault="00813895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 mm- 200szt</w:t>
            </w:r>
          </w:p>
          <w:p w14:paraId="070A651F" w14:textId="3A55CF00" w:rsidR="00813895" w:rsidRPr="00B30BA0" w:rsidRDefault="00813895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1,2mm 100szt</w:t>
            </w:r>
          </w:p>
          <w:p w14:paraId="572D66E5" w14:textId="65F305B2" w:rsidR="00A37C99" w:rsidRPr="00B30BA0" w:rsidRDefault="00813895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stal 316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14D0A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5370D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</w:tr>
      <w:tr w:rsidR="00A37C99" w:rsidRPr="00A37C99" w14:paraId="116A0E7B" w14:textId="77777777" w:rsidTr="00B30BA0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13EE5" w14:textId="378C6D5B" w:rsidR="00A37C99" w:rsidRPr="00B30BA0" w:rsidRDefault="00A37C99" w:rsidP="00B30BA0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6B5C0" w14:textId="77777777" w:rsidR="00A37C99" w:rsidRPr="00B30BA0" w:rsidRDefault="00A37C99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maski ceramiczne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C9C5E" w14:textId="77777777" w:rsidR="00A37C99" w:rsidRPr="00B30BA0" w:rsidRDefault="00A37C99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  <w:r w:rsidR="00CB3E07"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Do procesów próżniowych w tym PVD</w:t>
            </w:r>
          </w:p>
          <w:p w14:paraId="0DD731E0" w14:textId="77777777" w:rsidR="00CB3E07" w:rsidRPr="00B30BA0" w:rsidRDefault="00CB3E07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Temperatura pracy do 500°C</w:t>
            </w:r>
          </w:p>
          <w:p w14:paraId="07150019" w14:textId="77777777" w:rsidR="00CB3E07" w:rsidRPr="00B30BA0" w:rsidRDefault="00CB3E07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Rozmiar 100 x 100 mm</w:t>
            </w:r>
          </w:p>
          <w:p w14:paraId="5A07696E" w14:textId="2CE285B6" w:rsidR="00CB3E07" w:rsidRPr="00B30BA0" w:rsidRDefault="00CB3E07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Maskowanie wg wzoru dostarczonego przez zamawiającego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48344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CAD88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</w:tr>
      <w:tr w:rsidR="00A37C99" w:rsidRPr="00A37C99" w14:paraId="3165D066" w14:textId="77777777" w:rsidTr="00B30BA0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BA3085" w14:textId="214C087D" w:rsidR="00A37C99" w:rsidRPr="00B30BA0" w:rsidRDefault="00A37C99" w:rsidP="00B30BA0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41BC1" w14:textId="77777777" w:rsidR="00A37C99" w:rsidRPr="00B30BA0" w:rsidRDefault="00A37C99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kleje wysokotemperaturowy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22ABD" w14:textId="77777777" w:rsidR="00A37C99" w:rsidRPr="00B30BA0" w:rsidRDefault="00A37C99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  <w:r w:rsidR="00777DF4"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Praca do temp min 1000°C</w:t>
            </w:r>
          </w:p>
          <w:p w14:paraId="6477EE00" w14:textId="77777777" w:rsidR="00777DF4" w:rsidRPr="00B30BA0" w:rsidRDefault="00777DF4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Kompatybilny ze stalą</w:t>
            </w:r>
          </w:p>
          <w:p w14:paraId="3309B938" w14:textId="50CEDCC0" w:rsidR="00777DF4" w:rsidRPr="00B30BA0" w:rsidRDefault="00777DF4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Tubka min 20 ml (</w:t>
            </w:r>
            <w:proofErr w:type="spellStart"/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  <w:proofErr w:type="spellEnd"/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367CC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1B767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</w:tr>
      <w:tr w:rsidR="00A37C99" w:rsidRPr="00A37C99" w14:paraId="1FA46BB7" w14:textId="77777777" w:rsidTr="00B30BA0">
        <w:trPr>
          <w:trHeight w:val="57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F894B3" w14:textId="7CEE615F" w:rsidR="00A37C99" w:rsidRPr="00B30BA0" w:rsidRDefault="00A37C99" w:rsidP="00B30BA0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D60FB" w14:textId="7EE3A49F" w:rsidR="00A37C99" w:rsidRPr="00B30BA0" w:rsidRDefault="00A37C99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holdery</w:t>
            </w:r>
            <w:proofErr w:type="spellEnd"/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do procesów </w:t>
            </w:r>
            <w:r w:rsidR="0096569F"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próżniowych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1084F" w14:textId="77777777" w:rsidR="005C3C26" w:rsidRPr="00B30BA0" w:rsidRDefault="00A37C99" w:rsidP="005C3C26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  <w:r w:rsidR="005C3C26"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-do procesów próżniowych</w:t>
            </w:r>
          </w:p>
          <w:p w14:paraId="53C86F07" w14:textId="77777777" w:rsidR="005C3C26" w:rsidRPr="00B30BA0" w:rsidRDefault="005C3C26" w:rsidP="005C3C26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-umieszczenie próbek 3D</w:t>
            </w:r>
          </w:p>
          <w:p w14:paraId="4B583F73" w14:textId="77777777" w:rsidR="005C3C26" w:rsidRPr="00B30BA0" w:rsidRDefault="005C3C26" w:rsidP="005C3C26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- fi min 5"</w:t>
            </w:r>
          </w:p>
          <w:p w14:paraId="13870BCD" w14:textId="77777777" w:rsidR="005C3C26" w:rsidRPr="00B30BA0" w:rsidRDefault="005C3C26" w:rsidP="005C3C26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-minimum 3 punktowe</w:t>
            </w:r>
          </w:p>
          <w:p w14:paraId="1880F11E" w14:textId="77777777" w:rsidR="00A37C99" w:rsidRPr="00B30BA0" w:rsidRDefault="005C3C26" w:rsidP="005C3C26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-praca w ciśnieniu </w:t>
            </w:r>
            <w:proofErr w:type="spellStart"/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ponieżej</w:t>
            </w:r>
            <w:proofErr w:type="spellEnd"/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10-3mBar</w:t>
            </w:r>
          </w:p>
          <w:p w14:paraId="3F2E61BD" w14:textId="329078C9" w:rsidR="00DF0DD3" w:rsidRPr="00B30BA0" w:rsidRDefault="00DF0DD3" w:rsidP="005C3C26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Kompatybilne z systemem PVD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8605B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574F3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</w:tr>
      <w:tr w:rsidR="00A37C99" w:rsidRPr="00A37C99" w14:paraId="2135154E" w14:textId="77777777" w:rsidTr="00B30BA0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C5125E" w14:textId="601A8208" w:rsidR="00A37C99" w:rsidRPr="00B30BA0" w:rsidRDefault="00A37C99" w:rsidP="00B30BA0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bookmarkStart w:id="3" w:name="_Hlk176849122"/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E4D2F" w14:textId="77777777" w:rsidR="00A37C99" w:rsidRPr="00B30BA0" w:rsidRDefault="00A37C99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taśmy polerskie gr800-3000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2D866" w14:textId="77777777" w:rsidR="00A37C99" w:rsidRPr="00B30BA0" w:rsidRDefault="00A37C99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  <w:r w:rsidR="00CB3E07"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Gr 800- 100 sztuk</w:t>
            </w:r>
          </w:p>
          <w:p w14:paraId="2009D8E9" w14:textId="77777777" w:rsidR="00CB3E07" w:rsidRPr="00B30BA0" w:rsidRDefault="00CB3E07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Gr 1500 – 50 sztuk</w:t>
            </w:r>
          </w:p>
          <w:p w14:paraId="641D0DA7" w14:textId="16D4655F" w:rsidR="00CB3E07" w:rsidRPr="00B30BA0" w:rsidRDefault="00CB3E07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Gr 2000- 50 sztuk</w:t>
            </w:r>
          </w:p>
          <w:p w14:paraId="332A5129" w14:textId="77777777" w:rsidR="00CB3E07" w:rsidRPr="00B30BA0" w:rsidRDefault="00CB3E07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Gr 3000 – 50 sztuk</w:t>
            </w:r>
          </w:p>
          <w:p w14:paraId="3CC3BDEC" w14:textId="1FFD9F10" w:rsidR="00CD26DD" w:rsidRPr="00B30BA0" w:rsidRDefault="00CD26DD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Materiał papier,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9D9E6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92DF6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</w:tr>
      <w:tr w:rsidR="00A37C99" w:rsidRPr="00A37C99" w14:paraId="61F1F41C" w14:textId="77777777" w:rsidTr="00B30BA0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7F0A23" w14:textId="73FB44F2" w:rsidR="00A37C99" w:rsidRPr="00B30BA0" w:rsidRDefault="00A37C99" w:rsidP="00B30BA0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4880E" w14:textId="77777777" w:rsidR="00A37C99" w:rsidRPr="00B30BA0" w:rsidRDefault="00A37C99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wiertła do metalu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FBC94" w14:textId="77777777" w:rsidR="00A37C99" w:rsidRPr="00B30BA0" w:rsidRDefault="00A37C99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  <w:r w:rsidR="00CB3E07"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Rozmiary (po jednej sztuce): 1; 1.5; 2; 2.5; 3; 3.5; 4; 4.5; 5; 5.5; 6; 6.5; 7; 7.5; 8; 9; 10; 11; 12; 13 mm</w:t>
            </w:r>
          </w:p>
          <w:p w14:paraId="7ED227A1" w14:textId="77777777" w:rsidR="00CB3E07" w:rsidRPr="00B30BA0" w:rsidRDefault="00CB3E07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Przeznaczone do pracy w twardych stalach stopowych i niestopowych, stali nierdzewnej i kwasoodpornej, tytanu i stopów tytanowych</w:t>
            </w:r>
          </w:p>
          <w:p w14:paraId="6ED2A72E" w14:textId="77777777" w:rsidR="00CD26DD" w:rsidRPr="00B30BA0" w:rsidRDefault="00CD26DD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DIN 338</w:t>
            </w:r>
          </w:p>
          <w:p w14:paraId="47967678" w14:textId="77777777" w:rsidR="00CD26DD" w:rsidRPr="00B30BA0" w:rsidRDefault="00CD26DD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HSSCO</w:t>
            </w:r>
          </w:p>
          <w:p w14:paraId="28D4426D" w14:textId="4CCB2CF7" w:rsidR="00CD26DD" w:rsidRPr="00B30BA0" w:rsidRDefault="00CD26DD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Uchwyt uniwersalny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5120F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2B336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</w:tr>
      <w:tr w:rsidR="00A37C99" w:rsidRPr="00A37C99" w14:paraId="4468D2B6" w14:textId="77777777" w:rsidTr="00B30BA0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2EB9AE" w14:textId="46C88C8F" w:rsidR="00A37C99" w:rsidRPr="00B30BA0" w:rsidRDefault="00A37C99" w:rsidP="00B30BA0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60415" w14:textId="77777777" w:rsidR="00A37C99" w:rsidRPr="00B30BA0" w:rsidRDefault="00A37C99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zestaw frezów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6D35E" w14:textId="503E25D3" w:rsidR="00A37C99" w:rsidRPr="00B30BA0" w:rsidRDefault="00A37C99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  <w:r w:rsidR="00CB3E07"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W opakowaniu: </w:t>
            </w:r>
            <w:r w:rsidR="00FC050B"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frezy 1,0; 2,0; 3,0.</w:t>
            </w:r>
          </w:p>
          <w:p w14:paraId="45218087" w14:textId="77777777" w:rsidR="00FC050B" w:rsidRPr="00B30BA0" w:rsidRDefault="00FC050B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 dwoma rowkami i profilem w kształcie rybiego ogona</w:t>
            </w:r>
          </w:p>
          <w:p w14:paraId="2AA0D6A0" w14:textId="77777777" w:rsidR="00FC050B" w:rsidRPr="00B30BA0" w:rsidRDefault="00FC050B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trzpień i część robocza wykonana z jednego materiału</w:t>
            </w:r>
          </w:p>
          <w:p w14:paraId="08279FA6" w14:textId="518DB2B7" w:rsidR="00CD26DD" w:rsidRPr="00B30BA0" w:rsidRDefault="00CD26DD" w:rsidP="00CD26DD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Średnica uchwytu 3,0mm, uniwersalna</w:t>
            </w:r>
          </w:p>
          <w:p w14:paraId="4F275220" w14:textId="52FFB564" w:rsidR="00CD26DD" w:rsidRPr="00B30BA0" w:rsidRDefault="00CD26DD" w:rsidP="00CD26DD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Materiał: stal wolframowa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66DD1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FBCBF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op.</w:t>
            </w:r>
          </w:p>
        </w:tc>
      </w:tr>
      <w:bookmarkEnd w:id="3"/>
      <w:tr w:rsidR="00A37C99" w:rsidRPr="00A37C99" w14:paraId="340686DD" w14:textId="77777777" w:rsidTr="00B30BA0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687C78" w14:textId="499E5FB5" w:rsidR="00A37C99" w:rsidRPr="00B30BA0" w:rsidRDefault="00A37C99" w:rsidP="00B30BA0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BADBC" w14:textId="77777777" w:rsidR="00A37C99" w:rsidRPr="00B30BA0" w:rsidRDefault="00A37C99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polimer uszczelniający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CB6DF" w14:textId="77777777" w:rsidR="00A37C99" w:rsidRPr="00B30BA0" w:rsidRDefault="00A37C99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  <w:r w:rsidR="003971FE"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Odporny na temp do 700 </w:t>
            </w:r>
            <w:proofErr w:type="spellStart"/>
            <w:r w:rsidR="003971FE"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st</w:t>
            </w:r>
            <w:proofErr w:type="spellEnd"/>
            <w:r w:rsidR="003971FE"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C</w:t>
            </w:r>
          </w:p>
          <w:p w14:paraId="134FC706" w14:textId="77777777" w:rsidR="003971FE" w:rsidRPr="00B30BA0" w:rsidRDefault="003971FE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Kompatybilny ze stalą nierdzewną </w:t>
            </w:r>
          </w:p>
          <w:p w14:paraId="265536F5" w14:textId="77777777" w:rsidR="003971FE" w:rsidRPr="00B30BA0" w:rsidRDefault="003971FE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Odporny na działanie kwasów</w:t>
            </w:r>
            <w:r w:rsidR="00777DF4"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od 1,5 </w:t>
            </w:r>
            <w:proofErr w:type="spellStart"/>
            <w:r w:rsidR="00777DF4"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pH</w:t>
            </w:r>
            <w:proofErr w:type="spellEnd"/>
          </w:p>
          <w:p w14:paraId="1EC4CA3C" w14:textId="30D420B0" w:rsidR="00777DF4" w:rsidRPr="00B30BA0" w:rsidRDefault="00777DF4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Odporny na działanie zasad do 14 </w:t>
            </w:r>
            <w:proofErr w:type="spellStart"/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pH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F1777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42EDC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ml</w:t>
            </w:r>
          </w:p>
        </w:tc>
      </w:tr>
      <w:tr w:rsidR="00A37C99" w:rsidRPr="00A37C99" w14:paraId="27AD7288" w14:textId="77777777" w:rsidTr="00B30BA0">
        <w:trPr>
          <w:trHeight w:val="57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70970F" w14:textId="5BCA765F" w:rsidR="00A37C99" w:rsidRPr="00B30BA0" w:rsidRDefault="00A37C99" w:rsidP="00B30BA0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0254A" w14:textId="77777777" w:rsidR="00A37C99" w:rsidRPr="00B30BA0" w:rsidRDefault="00A37C99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targety</w:t>
            </w:r>
            <w:proofErr w:type="spellEnd"/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węglowy do charakteryzacji SEM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A779C" w14:textId="77777777" w:rsidR="00A37C99" w:rsidRPr="00B30BA0" w:rsidRDefault="00A37C99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  <w:r w:rsidR="003971FE"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Fi min 2”</w:t>
            </w:r>
          </w:p>
          <w:p w14:paraId="5683780D" w14:textId="0EB1FAB1" w:rsidR="003971FE" w:rsidRPr="00B30BA0" w:rsidRDefault="003971FE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Czystość 99,9%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1616B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2FF6B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</w:tr>
      <w:tr w:rsidR="00A37C99" w:rsidRPr="00A37C99" w14:paraId="7336CF7A" w14:textId="77777777" w:rsidTr="00B30BA0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0F89E6" w14:textId="012C0FA1" w:rsidR="00A37C99" w:rsidRPr="00B30BA0" w:rsidRDefault="00A37C99" w:rsidP="00B30BA0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A02C4" w14:textId="77777777" w:rsidR="00A37C99" w:rsidRPr="00B30BA0" w:rsidRDefault="00A37C99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Końcówki miedziane do przewodów max 16 mm2 max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DCF09" w14:textId="0AD55B2B" w:rsidR="00A37C99" w:rsidRPr="00B30BA0" w:rsidRDefault="00A37C99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  <w:r w:rsidR="00DB1CEA"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Średnica 16mm2 -10 sztuk</w:t>
            </w:r>
          </w:p>
          <w:p w14:paraId="343C08FC" w14:textId="7E086A1C" w:rsidR="00DB1CEA" w:rsidRPr="00B30BA0" w:rsidRDefault="00DB1CEA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Średnica 10mm2 -20 sztuk</w:t>
            </w:r>
          </w:p>
          <w:p w14:paraId="77247EEA" w14:textId="35BD697E" w:rsidR="00DB1CEA" w:rsidRPr="00B30BA0" w:rsidRDefault="00DB1CEA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Średnica 5mm2 -20 sztuk</w:t>
            </w:r>
          </w:p>
          <w:p w14:paraId="0BF729B5" w14:textId="6A618811" w:rsidR="00DB1CEA" w:rsidRPr="00B30BA0" w:rsidRDefault="00DB1CEA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Materiał styku miedź</w:t>
            </w:r>
          </w:p>
          <w:p w14:paraId="3DA1E921" w14:textId="5AA8E529" w:rsidR="00DB1CEA" w:rsidRPr="00B30BA0" w:rsidRDefault="00DB1CEA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Końcówka: oczkowa rurowa</w:t>
            </w:r>
          </w:p>
          <w:p w14:paraId="1DB8D440" w14:textId="71CD2FF5" w:rsidR="00DB1CEA" w:rsidRPr="00B30BA0" w:rsidRDefault="00DB1CEA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353D2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37E73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m</w:t>
            </w:r>
          </w:p>
        </w:tc>
      </w:tr>
      <w:tr w:rsidR="00A37C99" w:rsidRPr="00A37C99" w14:paraId="7920156E" w14:textId="77777777" w:rsidTr="00B30BA0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C26306" w14:textId="1260434C" w:rsidR="00A37C99" w:rsidRPr="00B30BA0" w:rsidRDefault="00A37C99" w:rsidP="00B30BA0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D9FA3" w14:textId="77777777" w:rsidR="00A37C99" w:rsidRPr="00B30BA0" w:rsidRDefault="00A37C99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końcówki do profilometru fi &lt;1 micro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20693" w14:textId="77777777" w:rsidR="00FC050B" w:rsidRPr="00B30BA0" w:rsidRDefault="00A37C99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  <w:r w:rsidR="00CB3E07"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Kompatybilne z profilometrem </w:t>
            </w:r>
            <w:proofErr w:type="spellStart"/>
            <w:r w:rsidR="00CB3E07"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Dektak</w:t>
            </w:r>
            <w:proofErr w:type="spellEnd"/>
            <w:r w:rsidR="00CB3E07"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,</w:t>
            </w:r>
          </w:p>
          <w:p w14:paraId="46C234D6" w14:textId="2C1DEEEA" w:rsidR="00A37C99" w:rsidRPr="00B30BA0" w:rsidRDefault="00FC050B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DK-STYL-2UM-B</w:t>
            </w:r>
            <w:r w:rsidR="00CB3E07"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1E311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0B72D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</w:tr>
      <w:tr w:rsidR="00A37C99" w:rsidRPr="00A37C99" w14:paraId="33EA6C91" w14:textId="77777777" w:rsidTr="00B30BA0">
        <w:trPr>
          <w:trHeight w:val="57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E3263A" w14:textId="120269BE" w:rsidR="00A37C99" w:rsidRPr="00B30BA0" w:rsidRDefault="00A37C99" w:rsidP="00B30BA0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E7648" w14:textId="77777777" w:rsidR="00A37C99" w:rsidRPr="00B30BA0" w:rsidRDefault="00A37C99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komory </w:t>
            </w:r>
            <w:proofErr w:type="spellStart"/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porozymetryczne</w:t>
            </w:r>
            <w:proofErr w:type="spellEnd"/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min 110 x 110 mm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38181" w14:textId="77777777" w:rsidR="00A37C99" w:rsidRPr="00B30BA0" w:rsidRDefault="00A37C99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  <w:r w:rsidR="003971FE"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Kompatybilna z </w:t>
            </w:r>
            <w:proofErr w:type="spellStart"/>
            <w:r w:rsidR="003971FE"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elipsometria</w:t>
            </w:r>
            <w:proofErr w:type="spellEnd"/>
          </w:p>
          <w:p w14:paraId="3EBD1BD0" w14:textId="77777777" w:rsidR="003971FE" w:rsidRPr="00B30BA0" w:rsidRDefault="003971FE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Min rozmiar 110 x 110x 50mm</w:t>
            </w:r>
          </w:p>
          <w:p w14:paraId="364C819F" w14:textId="048A172B" w:rsidR="003971FE" w:rsidRPr="00B30BA0" w:rsidRDefault="003971FE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Praca w temp RT min 70°C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585F5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0CFA3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</w:tr>
      <w:tr w:rsidR="00A37C99" w:rsidRPr="00A37C99" w14:paraId="4B05B01B" w14:textId="77777777" w:rsidTr="00B30BA0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53D409" w14:textId="019F66AC" w:rsidR="00A37C99" w:rsidRPr="00B30BA0" w:rsidRDefault="00A37C99" w:rsidP="00B30BA0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A438D" w14:textId="06EE0A64" w:rsidR="00A37C99" w:rsidRPr="00B30BA0" w:rsidRDefault="003971FE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ręczniki</w:t>
            </w:r>
            <w:r w:rsidR="00A37C99"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bezpyłowe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758A8" w14:textId="3A71BDD4" w:rsidR="00A37C99" w:rsidRPr="00B30BA0" w:rsidRDefault="00A37C99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  <w:r w:rsidR="003971FE"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Celulozowe</w:t>
            </w:r>
          </w:p>
          <w:p w14:paraId="5EF4578D" w14:textId="77777777" w:rsidR="003971FE" w:rsidRPr="00B30BA0" w:rsidRDefault="003971FE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Odporne na rozpuszczalniki</w:t>
            </w:r>
          </w:p>
          <w:p w14:paraId="47FC2A4C" w14:textId="77777777" w:rsidR="003971FE" w:rsidRPr="00B30BA0" w:rsidRDefault="003971FE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Min dwuwarstwowe</w:t>
            </w:r>
          </w:p>
          <w:p w14:paraId="2D0946C5" w14:textId="77777777" w:rsidR="003971FE" w:rsidRPr="00B30BA0" w:rsidRDefault="003971FE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Kolor biały</w:t>
            </w:r>
          </w:p>
          <w:p w14:paraId="5DB978D2" w14:textId="1A976546" w:rsidR="003971FE" w:rsidRPr="00B30BA0" w:rsidRDefault="003971FE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Perforowany</w:t>
            </w:r>
          </w:p>
          <w:p w14:paraId="78FE295F" w14:textId="75381F70" w:rsidR="003971FE" w:rsidRPr="00B30BA0" w:rsidRDefault="003971FE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Długość rolki (sztuki) min 180 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627B6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E47CF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</w:tr>
      <w:tr w:rsidR="00A37C99" w:rsidRPr="00A37C99" w14:paraId="5A4B8FCF" w14:textId="77777777" w:rsidTr="00B30BA0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41E8D5" w14:textId="5B3278A3" w:rsidR="00A37C99" w:rsidRPr="00B30BA0" w:rsidRDefault="00A37C99" w:rsidP="00B30BA0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DF1DE" w14:textId="77777777" w:rsidR="00A37C99" w:rsidRPr="00B30BA0" w:rsidRDefault="00A37C99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izopropanol</w:t>
            </w:r>
            <w:proofErr w:type="spellEnd"/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proofErr w:type="spellStart"/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czda</w:t>
            </w:r>
            <w:proofErr w:type="spellEnd"/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AFF4D" w14:textId="77777777" w:rsidR="0096569F" w:rsidRPr="00B30BA0" w:rsidRDefault="00A37C99" w:rsidP="0096569F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  <w:r w:rsidR="0096569F"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-czystość do HPLC</w:t>
            </w:r>
          </w:p>
          <w:p w14:paraId="6384BE38" w14:textId="5470ECBC" w:rsidR="00A37C99" w:rsidRPr="00B30BA0" w:rsidRDefault="0096569F" w:rsidP="0096569F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-butelki po 1l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24BBF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0E3AE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l</w:t>
            </w:r>
          </w:p>
        </w:tc>
      </w:tr>
      <w:tr w:rsidR="00A37C99" w:rsidRPr="00A37C99" w14:paraId="24F7FAA0" w14:textId="77777777" w:rsidTr="00B30BA0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D8CCF2" w14:textId="3A4AE47D" w:rsidR="00A37C99" w:rsidRPr="00B30BA0" w:rsidRDefault="00A37C99" w:rsidP="00B30BA0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B2419" w14:textId="77777777" w:rsidR="00A37C99" w:rsidRPr="00B30BA0" w:rsidRDefault="00A37C99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aceton </w:t>
            </w:r>
            <w:proofErr w:type="spellStart"/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hplc</w:t>
            </w:r>
            <w:proofErr w:type="spellEnd"/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3CA19" w14:textId="77777777" w:rsidR="0096569F" w:rsidRPr="00B30BA0" w:rsidRDefault="00A37C99" w:rsidP="0096569F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  <w:r w:rsidR="0096569F"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-czystość do HPLC</w:t>
            </w:r>
          </w:p>
          <w:p w14:paraId="06E4B82A" w14:textId="115D1021" w:rsidR="00A37C99" w:rsidRPr="00B30BA0" w:rsidRDefault="0096569F" w:rsidP="0096569F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-butelki po 1l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9D803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099C5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</w:tr>
      <w:tr w:rsidR="00A37C99" w:rsidRPr="00A37C99" w14:paraId="0060B33A" w14:textId="77777777" w:rsidTr="00B30BA0">
        <w:trPr>
          <w:trHeight w:val="57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56A0B8" w14:textId="662C5FE2" w:rsidR="00A37C99" w:rsidRPr="00B30BA0" w:rsidRDefault="00A37C99" w:rsidP="00B30BA0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08F75" w14:textId="77777777" w:rsidR="00A37C99" w:rsidRPr="00B30BA0" w:rsidRDefault="00A37C99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gazy robocze do procesów plazmowych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4EF18" w14:textId="48C00A69" w:rsidR="0096569F" w:rsidRPr="00B30BA0" w:rsidRDefault="00A37C99" w:rsidP="0096569F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  <w:r w:rsidR="0096569F"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-wysoka czystość minimum 6.0</w:t>
            </w:r>
          </w:p>
          <w:p w14:paraId="6D40F1FC" w14:textId="0D33235D" w:rsidR="0096569F" w:rsidRPr="00B30BA0" w:rsidRDefault="0096569F" w:rsidP="0096569F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-argon </w:t>
            </w:r>
          </w:p>
          <w:p w14:paraId="296C4276" w14:textId="6F903FE3" w:rsidR="00A37C99" w:rsidRPr="00B30BA0" w:rsidRDefault="0096569F" w:rsidP="0096569F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-ciśnienie 200 Bar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E833B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D4A86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l</w:t>
            </w:r>
          </w:p>
        </w:tc>
      </w:tr>
      <w:tr w:rsidR="00A37C99" w:rsidRPr="00A37C99" w14:paraId="2715A632" w14:textId="77777777" w:rsidTr="00B30BA0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C8628F" w14:textId="4F673E16" w:rsidR="00A37C99" w:rsidRPr="00B30BA0" w:rsidRDefault="00A37C99" w:rsidP="00B30BA0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9BB0D" w14:textId="77777777" w:rsidR="00A37C99" w:rsidRPr="00B30BA0" w:rsidRDefault="00A37C99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gazy </w:t>
            </w:r>
            <w:proofErr w:type="spellStart"/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inertne</w:t>
            </w:r>
            <w:proofErr w:type="spellEnd"/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02585" w14:textId="1BF1EB48" w:rsidR="0096569F" w:rsidRPr="00B30BA0" w:rsidRDefault="00A37C99" w:rsidP="0096569F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  <w:r w:rsidR="0096569F"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-wysoka czystość minimum 5.0</w:t>
            </w:r>
          </w:p>
          <w:p w14:paraId="09EC54A8" w14:textId="77777777" w:rsidR="0096569F" w:rsidRPr="00B30BA0" w:rsidRDefault="0096569F" w:rsidP="0096569F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-pojemność 50l</w:t>
            </w:r>
          </w:p>
          <w:p w14:paraId="0B09C54A" w14:textId="1DBD5034" w:rsidR="00A37C99" w:rsidRPr="00B30BA0" w:rsidRDefault="0096569F" w:rsidP="0096569F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-azot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24C3A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30437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l</w:t>
            </w:r>
          </w:p>
        </w:tc>
      </w:tr>
      <w:tr w:rsidR="00A37C99" w:rsidRPr="00A37C99" w14:paraId="372A8620" w14:textId="77777777" w:rsidTr="00B30BA0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959B71" w14:textId="46C5BBCA" w:rsidR="00A37C99" w:rsidRPr="00B30BA0" w:rsidRDefault="00A37C99" w:rsidP="00B30BA0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8F844" w14:textId="77777777" w:rsidR="00A37C99" w:rsidRPr="00B30BA0" w:rsidRDefault="00A37C99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methanol</w:t>
            </w:r>
            <w:proofErr w:type="spellEnd"/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CAF06" w14:textId="77777777" w:rsidR="0096569F" w:rsidRPr="00B30BA0" w:rsidRDefault="00A37C99" w:rsidP="0096569F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  <w:r w:rsidR="0096569F"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-czystość </w:t>
            </w:r>
            <w:proofErr w:type="spellStart"/>
            <w:r w:rsidR="0096569F"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czda</w:t>
            </w:r>
            <w:proofErr w:type="spellEnd"/>
          </w:p>
          <w:p w14:paraId="0DD94E14" w14:textId="496378A2" w:rsidR="00A37C99" w:rsidRPr="00B30BA0" w:rsidRDefault="0096569F" w:rsidP="0096569F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-butelki po 1l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51507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49D7C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l</w:t>
            </w:r>
          </w:p>
        </w:tc>
      </w:tr>
      <w:tr w:rsidR="00A37C99" w:rsidRPr="00A37C99" w14:paraId="1A08DAB5" w14:textId="77777777" w:rsidTr="00B30BA0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683890" w14:textId="2AC22082" w:rsidR="00A37C99" w:rsidRPr="00B30BA0" w:rsidRDefault="00A37C99" w:rsidP="00B30BA0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EDC55" w14:textId="77777777" w:rsidR="00A37C99" w:rsidRPr="00B30BA0" w:rsidRDefault="00A37C99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taśmy </w:t>
            </w:r>
            <w:proofErr w:type="spellStart"/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kaptonowe</w:t>
            </w:r>
            <w:proofErr w:type="spellEnd"/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59A3F" w14:textId="2CD72B3C" w:rsidR="00A37C99" w:rsidRPr="00B30BA0" w:rsidRDefault="00FC050B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30mm x 33m</w:t>
            </w:r>
          </w:p>
          <w:p w14:paraId="034E903F" w14:textId="77777777" w:rsidR="003971FE" w:rsidRPr="00B30BA0" w:rsidRDefault="003971FE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Zakres temperaturowy -70 do +250°C</w:t>
            </w:r>
          </w:p>
          <w:p w14:paraId="4506DF40" w14:textId="298EFA24" w:rsidR="003971FE" w:rsidRPr="00B30BA0" w:rsidRDefault="003971FE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Klasa palności UL510</w:t>
            </w:r>
          </w:p>
          <w:p w14:paraId="7E6771A1" w14:textId="3A436C30" w:rsidR="003971FE" w:rsidRPr="00B30BA0" w:rsidRDefault="003971FE" w:rsidP="00FC050B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F3C00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DB86B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op.</w:t>
            </w:r>
          </w:p>
        </w:tc>
      </w:tr>
      <w:tr w:rsidR="00A37C99" w:rsidRPr="00A37C99" w14:paraId="228BA5F9" w14:textId="77777777" w:rsidTr="00B30BA0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BB1291" w14:textId="7465D2D2" w:rsidR="00A37C99" w:rsidRPr="00B30BA0" w:rsidRDefault="00A37C99" w:rsidP="00B30BA0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C42317" w14:textId="77777777" w:rsidR="00A37C99" w:rsidRPr="00B30BA0" w:rsidRDefault="00A37C99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Promiennik UV 40W 60cm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BF92A" w14:textId="77777777" w:rsidR="00A37C99" w:rsidRPr="00B30BA0" w:rsidRDefault="00A37C99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  <w:r w:rsidR="00654D28"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Moc 40W</w:t>
            </w:r>
          </w:p>
          <w:p w14:paraId="1682D7BD" w14:textId="4D5D4D79" w:rsidR="00654D28" w:rsidRPr="00B30BA0" w:rsidRDefault="00654D28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gramStart"/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Szerokość  60</w:t>
            </w:r>
            <w:proofErr w:type="gramEnd"/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cm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B31D9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4108C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</w:tr>
      <w:tr w:rsidR="00A37C99" w:rsidRPr="00A37C99" w14:paraId="62A7505A" w14:textId="77777777" w:rsidTr="00B30BA0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6B1680" w14:textId="0155B9F4" w:rsidR="00A37C99" w:rsidRPr="00B30BA0" w:rsidRDefault="00A37C99" w:rsidP="00B30BA0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B0C8F" w14:textId="77777777" w:rsidR="00A37C99" w:rsidRPr="00B30BA0" w:rsidRDefault="00A37C99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ethanol</w:t>
            </w:r>
            <w:proofErr w:type="spellEnd"/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proofErr w:type="spellStart"/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Czda</w:t>
            </w:r>
            <w:proofErr w:type="spellEnd"/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9A287" w14:textId="77777777" w:rsidR="00A37C99" w:rsidRPr="00B30BA0" w:rsidRDefault="00A37C99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  <w:r w:rsidR="00654D28"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czystość do analiz (96% czysty CZDA)</w:t>
            </w:r>
          </w:p>
          <w:p w14:paraId="772D9E8A" w14:textId="1F2DAC72" w:rsidR="00654D28" w:rsidRPr="00B30BA0" w:rsidRDefault="00654D28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butelki 1l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8171C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B5422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l</w:t>
            </w:r>
          </w:p>
        </w:tc>
      </w:tr>
      <w:tr w:rsidR="00A37C99" w:rsidRPr="00A37C99" w14:paraId="05BB551C" w14:textId="77777777" w:rsidTr="00B30BA0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C268C8" w14:textId="50CB7C43" w:rsidR="00A37C99" w:rsidRPr="00B30BA0" w:rsidRDefault="00A37C99" w:rsidP="00B30BA0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AA391" w14:textId="6D167F48" w:rsidR="00A37C99" w:rsidRPr="00B30BA0" w:rsidRDefault="00FC050B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pe</w:t>
            </w:r>
            <w:ins w:id="4" w:author="Aleksander Gałuszka" w:date="2024-09-09T16:24:00Z" w16du:dateUtc="2024-09-09T14:24:00Z">
              <w:r w:rsidR="00F86E79" w:rsidRPr="00B30BA0">
                <w:rPr>
                  <w:rFonts w:ascii="Arial Nova Light" w:eastAsia="Times New Roman" w:hAnsi="Arial Nova Light" w:cs="Calibri"/>
                  <w:color w:val="000000"/>
                  <w:kern w:val="0"/>
                  <w:sz w:val="20"/>
                  <w:szCs w:val="20"/>
                  <w:lang w:eastAsia="pl-PL"/>
                  <w14:ligatures w14:val="none"/>
                </w:rPr>
                <w:t>n</w:t>
              </w:r>
            </w:ins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cety</w:t>
            </w:r>
            <w:proofErr w:type="spellEnd"/>
            <w:r w:rsidR="00A37C99"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płaskie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50E66" w14:textId="484E7551" w:rsidR="00654D28" w:rsidRPr="00B30BA0" w:rsidRDefault="00A37C99" w:rsidP="00654D28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  <w:r w:rsidR="00654D28"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-stal nierdzewna -10szt</w:t>
            </w:r>
          </w:p>
          <w:p w14:paraId="73E64601" w14:textId="1ED40EF4" w:rsidR="00654D28" w:rsidRPr="00B30BA0" w:rsidRDefault="00654D28" w:rsidP="00654D28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-PTFE- 10szt</w:t>
            </w:r>
          </w:p>
          <w:p w14:paraId="6418843B" w14:textId="77777777" w:rsidR="00654D28" w:rsidRPr="00B30BA0" w:rsidRDefault="00654D28" w:rsidP="00654D28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-antystatyczne</w:t>
            </w:r>
          </w:p>
          <w:p w14:paraId="1B95AC9E" w14:textId="520C27CA" w:rsidR="00654D28" w:rsidRPr="00B30BA0" w:rsidRDefault="00654D28" w:rsidP="00654D28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-proste</w:t>
            </w:r>
          </w:p>
          <w:p w14:paraId="4CA19C29" w14:textId="24B4AD3F" w:rsidR="00A37C99" w:rsidRPr="00B30BA0" w:rsidRDefault="00654D28" w:rsidP="00654D28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-ostre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0AA5B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4609E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</w:tr>
      <w:tr w:rsidR="00A37C99" w:rsidRPr="00A37C99" w14:paraId="67615806" w14:textId="77777777" w:rsidTr="00B30BA0">
        <w:trPr>
          <w:trHeight w:val="57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BCC020" w14:textId="296B0024" w:rsidR="00A37C99" w:rsidRPr="00B30BA0" w:rsidRDefault="00A37C99" w:rsidP="00B30BA0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38B3B" w14:textId="5F43CA23" w:rsidR="00A37C99" w:rsidRPr="00B30BA0" w:rsidRDefault="00A37C99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Pasta polerska na bazie; </w:t>
            </w:r>
            <w:r w:rsidR="003971FE"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tlenek</w:t>
            </w: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ceru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49D1E" w14:textId="157734DA" w:rsidR="00A37C99" w:rsidRPr="00B30BA0" w:rsidRDefault="00A37C99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  <w:r w:rsidR="00DA78EA"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Średnica cząstek Cr &lt;</w:t>
            </w:r>
            <w:r w:rsidR="003971FE"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15</w:t>
            </w:r>
            <w:r w:rsidR="00DA78EA"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proofErr w:type="spellStart"/>
            <w:r w:rsidR="00DA78EA"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nm</w:t>
            </w:r>
            <w:proofErr w:type="spellEnd"/>
          </w:p>
          <w:p w14:paraId="75E3D518" w14:textId="77777777" w:rsidR="003971FE" w:rsidRPr="00B30BA0" w:rsidRDefault="003971FE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Dedykowana do polerowania materiałów tlenkowych</w:t>
            </w:r>
          </w:p>
          <w:p w14:paraId="30835588" w14:textId="67EA0C80" w:rsidR="003971FE" w:rsidRPr="00B30BA0" w:rsidRDefault="003971FE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 matrycy polimerowej</w:t>
            </w:r>
          </w:p>
          <w:p w14:paraId="12576C8C" w14:textId="652292F6" w:rsidR="003971FE" w:rsidRPr="00B30BA0" w:rsidRDefault="003971FE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Lepkość </w:t>
            </w:r>
            <w:r w:rsidR="00CD26DD"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kinetyczna</w:t>
            </w: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min 35 mm/s</w:t>
            </w:r>
          </w:p>
          <w:p w14:paraId="4E281204" w14:textId="7B30B598" w:rsidR="003971FE" w:rsidRPr="00B30BA0" w:rsidRDefault="003971FE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Pojemniki po 50 m</w:t>
            </w:r>
            <w:r w:rsidR="006E33B7"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g</w:t>
            </w:r>
          </w:p>
          <w:p w14:paraId="30A116CC" w14:textId="3E5DF7C1" w:rsidR="003971FE" w:rsidRPr="00B30BA0" w:rsidRDefault="003971FE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46B13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C7F02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mg</w:t>
            </w:r>
          </w:p>
        </w:tc>
      </w:tr>
      <w:tr w:rsidR="00A37C99" w:rsidRPr="00A37C99" w14:paraId="5F12E537" w14:textId="77777777" w:rsidTr="00B30BA0">
        <w:trPr>
          <w:trHeight w:val="87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7AD864" w14:textId="08F1364E" w:rsidR="00A37C99" w:rsidRPr="00B30BA0" w:rsidRDefault="00A37C99" w:rsidP="00B30BA0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bookmarkStart w:id="5" w:name="_Hlk176849172"/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CC319F" w14:textId="77777777" w:rsidR="00A37C99" w:rsidRPr="00B30BA0" w:rsidRDefault="00A37C99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Dysk polerski elastyczny diamentowy 125mm; granulacja 200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4D485" w14:textId="77777777" w:rsidR="00DA78EA" w:rsidRPr="00B30BA0" w:rsidRDefault="00A37C99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  <w:r w:rsidR="00DA78EA"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elastyczny diamentowy </w:t>
            </w:r>
          </w:p>
          <w:p w14:paraId="0B6FA704" w14:textId="77777777" w:rsidR="00DA78EA" w:rsidRPr="00B30BA0" w:rsidRDefault="00DA78EA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średnica 125mm; </w:t>
            </w:r>
          </w:p>
          <w:p w14:paraId="3A7ED171" w14:textId="77777777" w:rsidR="00A37C99" w:rsidRPr="00B30BA0" w:rsidRDefault="00DA78EA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granulacja 200</w:t>
            </w:r>
          </w:p>
          <w:p w14:paraId="47986A91" w14:textId="6B185DB3" w:rsidR="00CD26DD" w:rsidRPr="00B30BA0" w:rsidRDefault="00CD26DD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Mocowanie na rzep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D134B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9FD2F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</w:tr>
      <w:tr w:rsidR="00A37C99" w:rsidRPr="00A37C99" w14:paraId="4C299A18" w14:textId="77777777" w:rsidTr="00B30BA0">
        <w:trPr>
          <w:trHeight w:val="87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0539B" w14:textId="5E387A31" w:rsidR="00A37C99" w:rsidRPr="00B30BA0" w:rsidRDefault="00A37C99" w:rsidP="00B30BA0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C45F57" w14:textId="77777777" w:rsidR="00A37C99" w:rsidRPr="00B30BA0" w:rsidRDefault="00A37C99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Dysk polerski elastyczny diamentowy 125mm; granulacja 400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F2A04" w14:textId="77777777" w:rsidR="00DA78EA" w:rsidRPr="00B30BA0" w:rsidRDefault="00A37C99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  <w:r w:rsidR="00DA78EA"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elastyczny diamentowy </w:t>
            </w:r>
          </w:p>
          <w:p w14:paraId="3D9F9DF2" w14:textId="77777777" w:rsidR="00DA78EA" w:rsidRPr="00B30BA0" w:rsidRDefault="00DA78EA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średnica 125mm;</w:t>
            </w:r>
          </w:p>
          <w:p w14:paraId="29BB15CF" w14:textId="77777777" w:rsidR="00A37C99" w:rsidRPr="00B30BA0" w:rsidRDefault="00DA78EA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granulacja 400</w:t>
            </w:r>
          </w:p>
          <w:p w14:paraId="708A5429" w14:textId="706E4C4A" w:rsidR="00CD26DD" w:rsidRPr="00B30BA0" w:rsidRDefault="00CD26DD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Mocowanie na rzep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B94A5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23935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</w:tr>
      <w:bookmarkEnd w:id="5"/>
      <w:tr w:rsidR="00A37C99" w:rsidRPr="00A37C99" w14:paraId="6CF1A667" w14:textId="77777777" w:rsidTr="00B30BA0">
        <w:trPr>
          <w:trHeight w:val="87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95DA9" w14:textId="04723AD7" w:rsidR="00A37C99" w:rsidRPr="00B30BA0" w:rsidRDefault="00A37C99" w:rsidP="00B30BA0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5B1F85" w14:textId="77777777" w:rsidR="00A37C99" w:rsidRPr="00B30BA0" w:rsidRDefault="00A37C99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Imadło staliwne obrotowe; Możliwość obracania imadła o 360°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91D5E" w14:textId="77777777" w:rsidR="00DA78EA" w:rsidRPr="00B30BA0" w:rsidRDefault="00A37C99" w:rsidP="00DA78EA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  <w:r w:rsidR="00DA78EA"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podstawa przykręcana </w:t>
            </w:r>
            <w:proofErr w:type="gramStart"/>
            <w:r w:rsidR="00DA78EA"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  śruby</w:t>
            </w:r>
            <w:proofErr w:type="gramEnd"/>
          </w:p>
          <w:p w14:paraId="201867E8" w14:textId="77777777" w:rsidR="00DA78EA" w:rsidRPr="00B30BA0" w:rsidRDefault="00DA78EA" w:rsidP="00DA78EA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Możliwość uchwytu płaskiego, uchwytu do rur oraz kowadła</w:t>
            </w:r>
          </w:p>
          <w:p w14:paraId="39BCD250" w14:textId="77777777" w:rsidR="00A37C99" w:rsidRPr="00B30BA0" w:rsidRDefault="00DA78EA" w:rsidP="00DA78EA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Możliwość obracania imadła względem podstawy o 360 stopni</w:t>
            </w:r>
          </w:p>
          <w:p w14:paraId="32D22AB1" w14:textId="3A7AA2FA" w:rsidR="00DA78EA" w:rsidRPr="00B30BA0" w:rsidRDefault="00DA78EA" w:rsidP="00DA78EA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wytrzymałość nacisku na imadło min</w:t>
            </w:r>
          </w:p>
          <w:p w14:paraId="47D5065C" w14:textId="43BCA9A2" w:rsidR="00DA78EA" w:rsidRPr="00B30BA0" w:rsidRDefault="00DA78EA" w:rsidP="00DA78EA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60000 PSI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1D77B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45E48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</w:tr>
      <w:tr w:rsidR="00A37C99" w:rsidRPr="00A37C99" w14:paraId="6CB713EE" w14:textId="77777777" w:rsidTr="00B30BA0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89AABE" w14:textId="2D47FDBC" w:rsidR="00A37C99" w:rsidRPr="00B30BA0" w:rsidRDefault="00A37C99" w:rsidP="00B30BA0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bookmarkStart w:id="6" w:name="_Hlk176851457"/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7EF18" w14:textId="77777777" w:rsidR="00A37C99" w:rsidRPr="00B30BA0" w:rsidRDefault="00A37C99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naczynia laboratoryjne szklane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FDB12" w14:textId="77777777" w:rsidR="00B01026" w:rsidRPr="00B30BA0" w:rsidRDefault="00A37C99" w:rsidP="00B01026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  <w:r w:rsidR="00B01026"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Zlewki niskie z uchem Ilość </w:t>
            </w:r>
            <w:proofErr w:type="spellStart"/>
            <w:r w:rsidR="00B01026"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  <w:proofErr w:type="spellEnd"/>
            <w:r w:rsidR="00B01026"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=4, szkło, pojemność 250 ml</w:t>
            </w:r>
          </w:p>
          <w:p w14:paraId="05040EB8" w14:textId="77777777" w:rsidR="00B01026" w:rsidRPr="00B30BA0" w:rsidRDefault="00B01026" w:rsidP="00B01026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Zlewki niskie z uchem Ilość </w:t>
            </w:r>
            <w:proofErr w:type="spellStart"/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  <w:proofErr w:type="spellEnd"/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=2, szkło, pojemność 400 ml</w:t>
            </w:r>
          </w:p>
          <w:p w14:paraId="07B55FC5" w14:textId="77777777" w:rsidR="00B01026" w:rsidRPr="00B30BA0" w:rsidRDefault="00B01026" w:rsidP="00B01026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Zlewki niskie z wylewem Ilość </w:t>
            </w:r>
            <w:proofErr w:type="spellStart"/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  <w:proofErr w:type="spellEnd"/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=2, szkło, pojemność 50 ml</w:t>
            </w:r>
          </w:p>
          <w:p w14:paraId="5427C183" w14:textId="77777777" w:rsidR="00B01026" w:rsidRPr="00B30BA0" w:rsidRDefault="00B01026" w:rsidP="00B01026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Zlewki niskie z wylewem Ilość </w:t>
            </w:r>
            <w:proofErr w:type="spellStart"/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  <w:proofErr w:type="spellEnd"/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=3, szkło, pojemność 100 ml</w:t>
            </w:r>
          </w:p>
          <w:p w14:paraId="14379A3B" w14:textId="77777777" w:rsidR="00B01026" w:rsidRPr="00B30BA0" w:rsidRDefault="00B01026" w:rsidP="00B01026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Zlewki niskie z wylewem Ilość </w:t>
            </w:r>
            <w:proofErr w:type="spellStart"/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  <w:proofErr w:type="spellEnd"/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=2, szkło, pojemność 250 ml</w:t>
            </w:r>
          </w:p>
          <w:p w14:paraId="34248288" w14:textId="77777777" w:rsidR="00B01026" w:rsidRPr="00B30BA0" w:rsidRDefault="00B01026" w:rsidP="00B01026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Zlewki niskie z wylewem Ilość </w:t>
            </w:r>
            <w:proofErr w:type="spellStart"/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  <w:proofErr w:type="spellEnd"/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=1, szkło, pojemność 1000 ml</w:t>
            </w:r>
          </w:p>
          <w:p w14:paraId="77B05E9D" w14:textId="77777777" w:rsidR="00B01026" w:rsidRPr="00B30BA0" w:rsidRDefault="00B01026" w:rsidP="00B01026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Zlewki wysokie z wylewem Ilość </w:t>
            </w:r>
            <w:proofErr w:type="spellStart"/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  <w:proofErr w:type="spellEnd"/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=1, szkło, pojemność 100 ml</w:t>
            </w:r>
          </w:p>
          <w:p w14:paraId="442AAA9D" w14:textId="77777777" w:rsidR="00B01026" w:rsidRPr="00B30BA0" w:rsidRDefault="00B01026" w:rsidP="00B01026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Zlewki wysokie z wylewem Ilość </w:t>
            </w:r>
            <w:proofErr w:type="spellStart"/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  <w:proofErr w:type="spellEnd"/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=2, szkło, pojemność 250 ml</w:t>
            </w:r>
          </w:p>
          <w:p w14:paraId="33E0335C" w14:textId="77777777" w:rsidR="00B01026" w:rsidRPr="00B30BA0" w:rsidRDefault="00B01026" w:rsidP="00B01026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Cylinder ze skalą, z sześciokątną podstawą, z wylewem, wysoki, brązowa podziałka, klasa B Ilość </w:t>
            </w:r>
            <w:proofErr w:type="spellStart"/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  <w:proofErr w:type="spellEnd"/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=1, szkło, pojemność 10 ml, podziałka skali 0,2 mm, błąd wskazań ±0,2 ml</w:t>
            </w:r>
          </w:p>
          <w:p w14:paraId="3B1F2099" w14:textId="77777777" w:rsidR="00B01026" w:rsidRPr="00B30BA0" w:rsidRDefault="00B01026" w:rsidP="00B01026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Cylinder ze skalą, z sześciokątną podstawą, z wylewem, wysoki, brązowa podziałka, klasa B Ilość </w:t>
            </w:r>
            <w:proofErr w:type="spellStart"/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  <w:proofErr w:type="spellEnd"/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=1, szkło, </w:t>
            </w: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pojemność 25 ml, podziałka skali 0,5 mm, błąd wskazań ±0,5 ml</w:t>
            </w:r>
          </w:p>
          <w:p w14:paraId="34324EB2" w14:textId="77777777" w:rsidR="00B01026" w:rsidRPr="00B30BA0" w:rsidRDefault="00B01026" w:rsidP="00B01026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Cylinder ze skalą, z sześciokątną podstawą, z wylewem, wysoki, brązowa podziałka, klasa B Ilość </w:t>
            </w:r>
            <w:proofErr w:type="spellStart"/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  <w:proofErr w:type="spellEnd"/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=2, szkło, pojemność 50 ml, podziałka skali 1,0 mm, błąd wskazań ±1,0 ml</w:t>
            </w:r>
          </w:p>
          <w:p w14:paraId="0901D696" w14:textId="77777777" w:rsidR="00B01026" w:rsidRPr="00B30BA0" w:rsidRDefault="00B01026" w:rsidP="00B01026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Butelka SIMAX na odczynniki z nakrętką niebieską plastikową GL </w:t>
            </w:r>
            <w:proofErr w:type="gramStart"/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45  Ilość</w:t>
            </w:r>
            <w:proofErr w:type="gramEnd"/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proofErr w:type="spellStart"/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  <w:proofErr w:type="spellEnd"/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=5, szkło, pojemność 100 ml, do sterylizacji 140°C</w:t>
            </w:r>
          </w:p>
          <w:p w14:paraId="2691FCC1" w14:textId="77777777" w:rsidR="00B01026" w:rsidRPr="00B30BA0" w:rsidRDefault="00B01026" w:rsidP="00B01026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Pipetor</w:t>
            </w:r>
            <w:proofErr w:type="spellEnd"/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Ilość </w:t>
            </w:r>
            <w:proofErr w:type="spellStart"/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  <w:proofErr w:type="spellEnd"/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=1, zakres objętości 0,1-200 ml</w:t>
            </w:r>
          </w:p>
          <w:p w14:paraId="499A3DCC" w14:textId="77777777" w:rsidR="00B01026" w:rsidRPr="00B30BA0" w:rsidRDefault="00B01026" w:rsidP="00B01026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Lejek zwykły Ilość </w:t>
            </w:r>
            <w:proofErr w:type="spellStart"/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  <w:proofErr w:type="spellEnd"/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=</w:t>
            </w:r>
            <w:proofErr w:type="gramStart"/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1,  kąt</w:t>
            </w:r>
            <w:proofErr w:type="gramEnd"/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60 stopni, długość 120, szerokość lejka 120 mm</w:t>
            </w:r>
          </w:p>
          <w:p w14:paraId="3D41921A" w14:textId="77777777" w:rsidR="00B01026" w:rsidRPr="00B30BA0" w:rsidRDefault="00B01026" w:rsidP="00B01026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Lejek zwykły Ilość </w:t>
            </w:r>
            <w:proofErr w:type="spellStart"/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  <w:proofErr w:type="spellEnd"/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=</w:t>
            </w:r>
            <w:proofErr w:type="gramStart"/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1,  kąt</w:t>
            </w:r>
            <w:proofErr w:type="gramEnd"/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60 stopni, długość 50, szerokość lejka 50 mm</w:t>
            </w:r>
          </w:p>
          <w:p w14:paraId="2F4C7523" w14:textId="178EC4DE" w:rsidR="00A37C99" w:rsidRPr="00B30BA0" w:rsidRDefault="00B01026" w:rsidP="00B01026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Naczynie (</w:t>
            </w:r>
            <w:proofErr w:type="spellStart"/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barwiacz</w:t>
            </w:r>
            <w:proofErr w:type="spellEnd"/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) </w:t>
            </w:r>
            <w:proofErr w:type="spellStart"/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Schiefferdeckera</w:t>
            </w:r>
            <w:proofErr w:type="spellEnd"/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Ilość </w:t>
            </w:r>
            <w:proofErr w:type="spellStart"/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  <w:proofErr w:type="spellEnd"/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=1, typ: </w:t>
            </w:r>
            <w:proofErr w:type="spellStart"/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Schiefferdecker</w:t>
            </w:r>
            <w:proofErr w:type="spellEnd"/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, długość 90 mm, wysokość 50 mm, szerokość 70 mm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69EA7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12578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</w:tr>
      <w:bookmarkEnd w:id="6"/>
      <w:tr w:rsidR="00A37C99" w:rsidRPr="00A37C99" w14:paraId="2EBDBFF5" w14:textId="77777777" w:rsidTr="00B30BA0">
        <w:trPr>
          <w:trHeight w:val="87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84792A" w14:textId="3DDDCE8B" w:rsidR="00A37C99" w:rsidRPr="00B30BA0" w:rsidRDefault="00A37C99" w:rsidP="00B30BA0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290E42" w14:textId="77777777" w:rsidR="00A37C99" w:rsidRPr="00B30BA0" w:rsidRDefault="00A37C99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Dysk polerski elastyczny diamentowy 125mm; granulacja 800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8567C" w14:textId="77777777" w:rsidR="00DA78EA" w:rsidRPr="00B30BA0" w:rsidRDefault="00A37C99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  <w:r w:rsidR="00DA78EA"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elastyczny diamentowy </w:t>
            </w:r>
          </w:p>
          <w:p w14:paraId="09FF1092" w14:textId="77777777" w:rsidR="00DA78EA" w:rsidRPr="00B30BA0" w:rsidRDefault="00DA78EA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średnica125mm; </w:t>
            </w:r>
          </w:p>
          <w:p w14:paraId="4156502A" w14:textId="77777777" w:rsidR="00A37C99" w:rsidRPr="00B30BA0" w:rsidRDefault="00DA78EA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granulacja 800</w:t>
            </w:r>
          </w:p>
          <w:p w14:paraId="3914D730" w14:textId="7C995B56" w:rsidR="00CD26DD" w:rsidRPr="00B30BA0" w:rsidRDefault="00CD26DD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Mocowanie na rzep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024C6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FC60E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</w:tr>
      <w:tr w:rsidR="00A37C99" w:rsidRPr="00A37C99" w14:paraId="2E982B4D" w14:textId="77777777" w:rsidTr="00B30BA0">
        <w:trPr>
          <w:trHeight w:val="87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79EEAC" w14:textId="01497BA6" w:rsidR="00A37C99" w:rsidRPr="00B30BA0" w:rsidRDefault="00A37C99" w:rsidP="00B30BA0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62011" w14:textId="77777777" w:rsidR="00A37C99" w:rsidRPr="00B30BA0" w:rsidRDefault="00A37C99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Dysk polerski elastyczny diamentowy 125mm; granulacja 1500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112D5" w14:textId="77777777" w:rsidR="00DA78EA" w:rsidRPr="00B30BA0" w:rsidRDefault="00A37C99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  <w:r w:rsidR="00DA78EA"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elastyczny diamentowy </w:t>
            </w:r>
          </w:p>
          <w:p w14:paraId="7AA130B4" w14:textId="7AF9CD2C" w:rsidR="00DA78EA" w:rsidRPr="00B30BA0" w:rsidRDefault="00DA78EA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Średnica 125mm;</w:t>
            </w:r>
          </w:p>
          <w:p w14:paraId="00AFB847" w14:textId="77777777" w:rsidR="00A37C99" w:rsidRPr="00B30BA0" w:rsidRDefault="00DA78EA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granulacja 1500</w:t>
            </w:r>
          </w:p>
          <w:p w14:paraId="6BC8EF02" w14:textId="792B6DE7" w:rsidR="00CD26DD" w:rsidRPr="00B30BA0" w:rsidRDefault="00CD26DD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Mocowanie na rzep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620D5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63DA8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</w:tr>
      <w:tr w:rsidR="00A37C99" w:rsidRPr="00A37C99" w14:paraId="1E7E1B9A" w14:textId="77777777" w:rsidTr="00B30BA0">
        <w:trPr>
          <w:trHeight w:val="585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C1F793" w14:textId="7B1937EA" w:rsidR="00A37C99" w:rsidRPr="00B30BA0" w:rsidRDefault="00A37C99" w:rsidP="00B30BA0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438AA3" w14:textId="058299E8" w:rsidR="00A37C99" w:rsidRPr="00B30BA0" w:rsidRDefault="00654D28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końcówki</w:t>
            </w:r>
            <w:r w:rsidR="00A37C99"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do pomiarów twardości HRC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94B70" w14:textId="77777777" w:rsidR="00A37C99" w:rsidRPr="00B30BA0" w:rsidRDefault="00A37C99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  <w:r w:rsidR="00DA78EA"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 zakresie pomiarowym od min 30 do 650HRC</w:t>
            </w:r>
          </w:p>
          <w:p w14:paraId="442A4696" w14:textId="281E155E" w:rsidR="00DA78EA" w:rsidRPr="00B30BA0" w:rsidRDefault="00DA78EA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Dedykowane do testów twardości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2CB40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C192A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</w:tr>
      <w:tr w:rsidR="00A37C99" w:rsidRPr="00A37C99" w14:paraId="10A0EFB8" w14:textId="77777777" w:rsidTr="00B30BA0">
        <w:trPr>
          <w:trHeight w:val="585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5B763" w14:textId="1182F716" w:rsidR="00A37C99" w:rsidRPr="00B30BA0" w:rsidRDefault="00A37C99" w:rsidP="00B30BA0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894600" w14:textId="77777777" w:rsidR="00A37C99" w:rsidRPr="00B30BA0" w:rsidRDefault="00A37C99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mata izolacyjna wysokotemperaturowa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B8864" w14:textId="47807E50" w:rsidR="00A37C99" w:rsidRPr="00B30BA0" w:rsidRDefault="00A37C99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  <w:r w:rsidR="005B357D"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Praca w temp min 900°C</w:t>
            </w:r>
          </w:p>
          <w:p w14:paraId="62A5D260" w14:textId="77777777" w:rsidR="005B357D" w:rsidRPr="00B30BA0" w:rsidRDefault="005B357D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Szerokość min 50 cm</w:t>
            </w:r>
          </w:p>
          <w:p w14:paraId="5C4F6390" w14:textId="12DE5C14" w:rsidR="005B357D" w:rsidRPr="00B30BA0" w:rsidRDefault="005B357D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B6500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E9B1A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m2</w:t>
            </w:r>
          </w:p>
        </w:tc>
      </w:tr>
      <w:tr w:rsidR="00A37C99" w:rsidRPr="00A37C99" w14:paraId="16065E3B" w14:textId="77777777" w:rsidTr="00B30BA0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190CF6" w14:textId="684DB55F" w:rsidR="00A37C99" w:rsidRPr="00B30BA0" w:rsidRDefault="00A37C99" w:rsidP="00B30BA0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12E5CD" w14:textId="77777777" w:rsidR="00A37C99" w:rsidRPr="00B30BA0" w:rsidRDefault="00A37C99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pilniki </w:t>
            </w:r>
            <w:proofErr w:type="spellStart"/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twardościowe</w:t>
            </w:r>
            <w:proofErr w:type="spellEnd"/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C1F47" w14:textId="77777777" w:rsidR="00A37C99" w:rsidRPr="00B30BA0" w:rsidRDefault="00A37C99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  <w:r w:rsidR="00DA78EA"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Min testy twardości od 40 do 65 HRC co 5HRC</w:t>
            </w:r>
          </w:p>
          <w:p w14:paraId="6D06B84B" w14:textId="4B2ACBFE" w:rsidR="00DA78EA" w:rsidRPr="00B30BA0" w:rsidRDefault="00DA78EA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Opakowanie =zestaw min 6 pilników</w:t>
            </w:r>
            <w:r w:rsidR="006E33B7"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co 5 HRC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918BF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728D5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op.</w:t>
            </w:r>
          </w:p>
        </w:tc>
      </w:tr>
      <w:tr w:rsidR="00A37C99" w:rsidRPr="00A37C99" w14:paraId="52AC75C6" w14:textId="77777777" w:rsidTr="00B30BA0">
        <w:trPr>
          <w:trHeight w:val="87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59B1A9" w14:textId="0833E810" w:rsidR="00A37C99" w:rsidRPr="00B30BA0" w:rsidRDefault="00A37C99" w:rsidP="00B30BA0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016B06" w14:textId="77777777" w:rsidR="00A37C99" w:rsidRPr="00B30BA0" w:rsidRDefault="00A37C99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Tarcza diamentowa do cięcia uniwersalna 125mm Zgodna z normą MPA EN13236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04007" w14:textId="77777777" w:rsidR="00DA78EA" w:rsidRPr="00B30BA0" w:rsidRDefault="00A37C99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  <w:r w:rsidR="00DA78EA"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Średnica 125mm </w:t>
            </w:r>
          </w:p>
          <w:p w14:paraId="62739BB8" w14:textId="7765E35C" w:rsidR="00A37C99" w:rsidRPr="00B30BA0" w:rsidRDefault="00DA78EA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Zgodna z normą MPA EN13236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9DA2F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3E59C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</w:tr>
      <w:tr w:rsidR="00A37C99" w:rsidRPr="00A37C99" w14:paraId="732DCD32" w14:textId="77777777" w:rsidTr="00B30BA0">
        <w:trPr>
          <w:trHeight w:val="585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2F208B" w14:textId="4A5A6C87" w:rsidR="00A37C99" w:rsidRPr="00B30BA0" w:rsidRDefault="00A37C99" w:rsidP="00B30BA0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0058C0" w14:textId="77777777" w:rsidR="00A37C99" w:rsidRPr="00B30BA0" w:rsidRDefault="00A37C99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Tarcza do metalu z węglikiem spiekanym 125mm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7D3F9" w14:textId="77777777" w:rsidR="00A37C99" w:rsidRPr="00B30BA0" w:rsidRDefault="00A37C99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  <w:r w:rsidR="00DA78EA"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Średnica 125mm</w:t>
            </w:r>
          </w:p>
          <w:p w14:paraId="2C5998F0" w14:textId="7D574512" w:rsidR="00DA78EA" w:rsidRPr="00B30BA0" w:rsidRDefault="00DA78EA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spiekana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D0B34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37F78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</w:tr>
      <w:tr w:rsidR="00A37C99" w:rsidRPr="00A37C99" w14:paraId="67B13955" w14:textId="77777777" w:rsidTr="00B30BA0">
        <w:trPr>
          <w:trHeight w:val="1155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25F69E" w14:textId="0A025229" w:rsidR="00A37C99" w:rsidRPr="00B30BA0" w:rsidRDefault="00A37C99" w:rsidP="00B30BA0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72E431" w14:textId="77777777" w:rsidR="00A37C99" w:rsidRPr="00B30BA0" w:rsidRDefault="00A37C99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Tarcza do cięcia metalu 125x2,5mm Typ tarczy 41 A30-T-BF wykonana zgodnie z normą EN12413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34D31" w14:textId="77777777" w:rsidR="00DA78EA" w:rsidRPr="00B30BA0" w:rsidRDefault="00A37C99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  <w:r w:rsidR="00DA78EA"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Rozmiar 125x2,5mm </w:t>
            </w:r>
          </w:p>
          <w:p w14:paraId="1CF3E563" w14:textId="77777777" w:rsidR="00DA78EA" w:rsidRPr="00B30BA0" w:rsidRDefault="00DA78EA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Typ tarczy 41 A30-T-BF </w:t>
            </w:r>
          </w:p>
          <w:p w14:paraId="08A8E8A5" w14:textId="3295192F" w:rsidR="00A37C99" w:rsidRPr="00B30BA0" w:rsidRDefault="00DA78EA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wykonana zgodnie z normą EN12413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1C84C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DFAF4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</w:tr>
      <w:tr w:rsidR="00A37C99" w:rsidRPr="00A37C99" w14:paraId="0BC559C6" w14:textId="77777777" w:rsidTr="00B30BA0">
        <w:trPr>
          <w:trHeight w:val="1155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F151CA" w14:textId="16169D94" w:rsidR="00A37C99" w:rsidRPr="00B30BA0" w:rsidRDefault="00A37C99" w:rsidP="00B30BA0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DB790B" w14:textId="77777777" w:rsidR="00A37C99" w:rsidRPr="00B30BA0" w:rsidRDefault="00A37C99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Tarcza do cięcia stali INOX 125x1,0mm Typ tarczy 41 A60-T-BF wykonana zgodnie z normą EN12413.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FEEDF" w14:textId="77777777" w:rsidR="006448D3" w:rsidRPr="00B30BA0" w:rsidRDefault="006448D3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materiał</w:t>
            </w:r>
            <w:r w:rsidR="00A37C99"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stal odporna na korozję 125x1,0mm </w:t>
            </w:r>
          </w:p>
          <w:p w14:paraId="61D58C47" w14:textId="77777777" w:rsidR="006448D3" w:rsidRPr="00B30BA0" w:rsidRDefault="006448D3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Typ tarczy 41 A60-T-BF </w:t>
            </w:r>
          </w:p>
          <w:p w14:paraId="66BF597C" w14:textId="2DDBBC5A" w:rsidR="00A37C99" w:rsidRPr="00B30BA0" w:rsidRDefault="006448D3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wykonana zgodnie z normą EN12413.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8D69E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E4CCD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</w:tr>
      <w:tr w:rsidR="00A37C99" w:rsidRPr="00A37C99" w14:paraId="7AAF2A8C" w14:textId="77777777" w:rsidTr="00B30BA0">
        <w:trPr>
          <w:trHeight w:val="87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11B9CD" w14:textId="7CA7F075" w:rsidR="00A37C99" w:rsidRPr="00B30BA0" w:rsidRDefault="00A37C99" w:rsidP="00B30BA0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bookmarkStart w:id="7" w:name="_Hlk176849229"/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11C225" w14:textId="77777777" w:rsidR="00A37C99" w:rsidRPr="00B30BA0" w:rsidRDefault="00A37C99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Dysk polerski elastyczny diamentowy 125mm; granulacja 3000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B2D80" w14:textId="77777777" w:rsidR="006448D3" w:rsidRPr="00B30BA0" w:rsidRDefault="00A37C99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  <w:r w:rsidR="006448D3"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elastyczny </w:t>
            </w:r>
          </w:p>
          <w:p w14:paraId="551E3691" w14:textId="77777777" w:rsidR="00A37C99" w:rsidRPr="00B30BA0" w:rsidRDefault="006448D3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gramStart"/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diamentowy granulacja</w:t>
            </w:r>
            <w:proofErr w:type="gramEnd"/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3000</w:t>
            </w:r>
          </w:p>
          <w:p w14:paraId="2FCD6502" w14:textId="77777777" w:rsidR="006448D3" w:rsidRPr="00B30BA0" w:rsidRDefault="006448D3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125mm</w:t>
            </w:r>
          </w:p>
          <w:p w14:paraId="7051C2A8" w14:textId="5F32B481" w:rsidR="008F4434" w:rsidRPr="00B30BA0" w:rsidRDefault="008F4434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Mocowanie na rzep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5903C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B022B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</w:tr>
      <w:tr w:rsidR="00A37C99" w:rsidRPr="00A37C99" w14:paraId="3D68D4BF" w14:textId="77777777" w:rsidTr="00B30BA0">
        <w:trPr>
          <w:trHeight w:val="87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003186" w14:textId="51C0B376" w:rsidR="00A37C99" w:rsidRPr="00B30BA0" w:rsidRDefault="00A37C99" w:rsidP="00B30BA0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78B479" w14:textId="77777777" w:rsidR="00A37C99" w:rsidRPr="00B30BA0" w:rsidRDefault="00A37C99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Dysk polerski elastyczny diamentowy 125mm; granulacja 5000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54DE8" w14:textId="77777777" w:rsidR="006448D3" w:rsidRPr="00B30BA0" w:rsidRDefault="00A37C99" w:rsidP="006448D3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  <w:r w:rsidR="006448D3"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elastyczny </w:t>
            </w:r>
          </w:p>
          <w:p w14:paraId="5B9AAF52" w14:textId="2D3C845F" w:rsidR="006448D3" w:rsidRPr="00B30BA0" w:rsidRDefault="006448D3" w:rsidP="006448D3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gramStart"/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diamentowy granulacja</w:t>
            </w:r>
            <w:proofErr w:type="gramEnd"/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5000</w:t>
            </w:r>
          </w:p>
          <w:p w14:paraId="61885197" w14:textId="77777777" w:rsidR="00A37C99" w:rsidRPr="00B30BA0" w:rsidRDefault="006448D3" w:rsidP="006448D3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125mm</w:t>
            </w:r>
          </w:p>
          <w:p w14:paraId="60B07B25" w14:textId="31760B43" w:rsidR="008F4434" w:rsidRPr="00B30BA0" w:rsidRDefault="008F4434" w:rsidP="006448D3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Mocowanie na rzep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11793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25A24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</w:tr>
      <w:bookmarkEnd w:id="7"/>
      <w:tr w:rsidR="00A37C99" w:rsidRPr="00A37C99" w14:paraId="19BA9553" w14:textId="77777777" w:rsidTr="00B30BA0">
        <w:trPr>
          <w:trHeight w:val="57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B669AB" w14:textId="056D59EB" w:rsidR="00A37C99" w:rsidRPr="00B30BA0" w:rsidRDefault="00A37C99" w:rsidP="00B30BA0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0AD7F" w14:textId="77777777" w:rsidR="00A37C99" w:rsidRPr="00B30BA0" w:rsidRDefault="00A37C99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ceramiczne końcówki plazmowe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08B8D" w14:textId="77777777" w:rsidR="00A37C99" w:rsidRPr="00B30BA0" w:rsidRDefault="00A37C99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  <w:r w:rsidR="006448D3"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Średnica 10 mm</w:t>
            </w:r>
          </w:p>
          <w:p w14:paraId="430CBC06" w14:textId="06B30F44" w:rsidR="006448D3" w:rsidRPr="00B30BA0" w:rsidRDefault="006448D3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Odporne na temperatury do 550°C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618AE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DB7A2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</w:tr>
      <w:tr w:rsidR="00A37C99" w:rsidRPr="00A37C99" w14:paraId="5E9D3F66" w14:textId="77777777" w:rsidTr="00B30BA0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FF51F8" w14:textId="4F1F4C5C" w:rsidR="00A37C99" w:rsidRPr="00B30BA0" w:rsidRDefault="00A37C99" w:rsidP="00B30BA0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right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84F24" w14:textId="359D0331" w:rsidR="00A37C99" w:rsidRPr="00B30BA0" w:rsidRDefault="00621246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Kwas fluorowodorowy (</w:t>
            </w:r>
            <w:r w:rsidR="00A37C99"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HF</w:t>
            </w: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)</w:t>
            </w:r>
            <w:r w:rsidR="00A37C99"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proofErr w:type="spellStart"/>
            <w:r w:rsidR="00A37C99"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rr</w:t>
            </w:r>
            <w:proofErr w:type="spellEnd"/>
            <w:r w:rsidR="00A37C99"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70% </w:t>
            </w:r>
            <w:proofErr w:type="spellStart"/>
            <w:r w:rsidR="00A37C99"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cz</w:t>
            </w:r>
            <w:proofErr w:type="spellEnd"/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E659F" w14:textId="77777777" w:rsidR="00A37C99" w:rsidRPr="00B30BA0" w:rsidRDefault="00A37C99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  <w:r w:rsidR="006448D3"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Czystość min 70% </w:t>
            </w:r>
          </w:p>
          <w:p w14:paraId="2700ECD3" w14:textId="329FF96F" w:rsidR="006448D3" w:rsidRPr="00B30BA0" w:rsidRDefault="006448D3" w:rsidP="00A37C99">
            <w:pPr>
              <w:spacing w:after="0" w:line="240" w:lineRule="auto"/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Butelki 1l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A1ED6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DDCD1" w14:textId="77777777" w:rsidR="00A37C99" w:rsidRPr="00B30BA0" w:rsidRDefault="00A37C99" w:rsidP="00A37C99">
            <w:pPr>
              <w:spacing w:after="0" w:line="240" w:lineRule="auto"/>
              <w:jc w:val="center"/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0BA0">
              <w:rPr>
                <w:rFonts w:ascii="Arial Nova Light" w:eastAsia="Times New Roman" w:hAnsi="Arial Nova Light" w:cs="Arial"/>
                <w:kern w:val="0"/>
                <w:sz w:val="20"/>
                <w:szCs w:val="20"/>
                <w:lang w:eastAsia="pl-PL"/>
                <w14:ligatures w14:val="none"/>
              </w:rPr>
              <w:t>l</w:t>
            </w:r>
          </w:p>
        </w:tc>
      </w:tr>
    </w:tbl>
    <w:p w14:paraId="4FD8A010" w14:textId="77777777" w:rsidR="00A37C99" w:rsidRDefault="00A37C99"/>
    <w:p w14:paraId="58EED5B4" w14:textId="77777777" w:rsidR="00A37C99" w:rsidRDefault="00A37C99"/>
    <w:p w14:paraId="26F1808A" w14:textId="77777777" w:rsidR="006D7323" w:rsidRPr="006D7323" w:rsidRDefault="006D7323" w:rsidP="006D7323">
      <w:pPr>
        <w:rPr>
          <w:rFonts w:ascii="Arial Nova Light" w:hAnsi="Arial Nova Light"/>
        </w:rPr>
      </w:pPr>
      <w:r w:rsidRPr="006D7323">
        <w:rPr>
          <w:rFonts w:ascii="Arial Nova Light" w:hAnsi="Arial Nova Light"/>
          <w:b/>
        </w:rPr>
        <w:t>Warunki dostawy</w:t>
      </w:r>
      <w:r w:rsidRPr="006D7323">
        <w:rPr>
          <w:rFonts w:ascii="Arial Nova Light" w:hAnsi="Arial Nova Light"/>
          <w:bCs/>
        </w:rPr>
        <w:t>:</w:t>
      </w:r>
    </w:p>
    <w:p w14:paraId="19DD03B4" w14:textId="77777777" w:rsidR="006D7323" w:rsidRPr="006D7323" w:rsidRDefault="006D7323" w:rsidP="006D7323">
      <w:pPr>
        <w:numPr>
          <w:ilvl w:val="0"/>
          <w:numId w:val="1"/>
        </w:numPr>
        <w:jc w:val="both"/>
        <w:rPr>
          <w:rFonts w:ascii="Arial Nova Light" w:hAnsi="Arial Nova Light"/>
          <w:b/>
          <w:bCs/>
        </w:rPr>
      </w:pPr>
      <w:r w:rsidRPr="006D7323">
        <w:rPr>
          <w:rFonts w:ascii="Arial Nova Light" w:hAnsi="Arial Nova Light"/>
        </w:rPr>
        <w:t>Zadanie obejmuje dostawę i rozładunek w miejscu wskazanym przez Zamawiającego towarów (materiałów) zgodnie z opisem Przedmiotu Zamówienia. Szczegółowy opis Przedmiotu Zamówienia został zawarty w Załączniku nr 4.1, 4.2, 4.3, 4.4 do Zapytania ofertowego, z których każdy odnosi się do wskazanej wyżej części zamówienia.</w:t>
      </w:r>
    </w:p>
    <w:p w14:paraId="4EE3D480" w14:textId="77777777" w:rsidR="006D7323" w:rsidRPr="006D7323" w:rsidRDefault="006D7323" w:rsidP="006D7323">
      <w:pPr>
        <w:numPr>
          <w:ilvl w:val="0"/>
          <w:numId w:val="1"/>
        </w:numPr>
        <w:jc w:val="both"/>
        <w:rPr>
          <w:rFonts w:ascii="Arial Nova Light" w:hAnsi="Arial Nova Light"/>
        </w:rPr>
      </w:pPr>
      <w:r w:rsidRPr="006D7323">
        <w:rPr>
          <w:rFonts w:ascii="Arial Nova Light" w:hAnsi="Arial Nova Light"/>
          <w:bCs/>
        </w:rPr>
        <w:t>Przedmiot zamówienia musi być fabrycznie nowy, pełnowartościowy, wolny od wad i uszkodzeń, bez jakichkolwiek śladów wcześniejszej eksploatacji czy użycia,</w:t>
      </w:r>
    </w:p>
    <w:p w14:paraId="155C109D" w14:textId="1CC2B3E1" w:rsidR="006D7323" w:rsidRPr="006D7323" w:rsidRDefault="006D7323" w:rsidP="006D7323">
      <w:pPr>
        <w:numPr>
          <w:ilvl w:val="0"/>
          <w:numId w:val="1"/>
        </w:numPr>
        <w:jc w:val="both"/>
        <w:rPr>
          <w:rFonts w:ascii="Arial Nova Light" w:hAnsi="Arial Nova Light"/>
        </w:rPr>
      </w:pPr>
      <w:r w:rsidRPr="006D7323">
        <w:rPr>
          <w:rFonts w:ascii="Arial Nova Light" w:hAnsi="Arial Nova Light"/>
        </w:rPr>
        <w:t>Zamawiający dopuszcza możliwość dostarczenia towarów (materiałów) w opakowaniach o</w:t>
      </w:r>
      <w:r w:rsidRPr="002434BD">
        <w:rPr>
          <w:rFonts w:ascii="Arial Nova Light" w:hAnsi="Arial Nova Light"/>
        </w:rPr>
        <w:t> </w:t>
      </w:r>
      <w:r w:rsidRPr="006D7323">
        <w:rPr>
          <w:rFonts w:ascii="Arial Nova Light" w:hAnsi="Arial Nova Light"/>
        </w:rPr>
        <w:t>innych wielkościach przy zachowaniu wskazanych w specyfikacji parametrów ilościowych.</w:t>
      </w:r>
    </w:p>
    <w:p w14:paraId="07F60FE9" w14:textId="77777777" w:rsidR="006D7323" w:rsidRPr="006D7323" w:rsidRDefault="006D7323" w:rsidP="006D7323">
      <w:pPr>
        <w:rPr>
          <w:rFonts w:ascii="Arial Nova Light" w:hAnsi="Arial Nova Light"/>
          <w:b/>
          <w:bCs/>
        </w:rPr>
      </w:pPr>
    </w:p>
    <w:p w14:paraId="05CD0BF4" w14:textId="40AE0493" w:rsidR="006D7323" w:rsidRPr="006D7323" w:rsidRDefault="006D7323" w:rsidP="00F7428D">
      <w:pPr>
        <w:jc w:val="both"/>
        <w:rPr>
          <w:rFonts w:ascii="Arial Nova Light" w:hAnsi="Arial Nova Light"/>
        </w:rPr>
      </w:pPr>
      <w:r w:rsidRPr="006D7323">
        <w:rPr>
          <w:rFonts w:ascii="Arial Nova Light" w:hAnsi="Arial Nova Light"/>
          <w:b/>
        </w:rPr>
        <w:t xml:space="preserve">UWAGA: </w:t>
      </w:r>
      <w:r w:rsidRPr="006D7323">
        <w:rPr>
          <w:rFonts w:ascii="Arial Nova Light" w:hAnsi="Arial Nova Light"/>
        </w:rPr>
        <w:t xml:space="preserve">Wszystkie dostarczane towary (materiały) muszą spełniać </w:t>
      </w:r>
      <w:r w:rsidRPr="006D7323">
        <w:rPr>
          <w:rFonts w:ascii="Arial Nova Light" w:hAnsi="Arial Nova Light"/>
          <w:u w:val="single"/>
        </w:rPr>
        <w:t>minimalne</w:t>
      </w:r>
      <w:r w:rsidRPr="006D7323">
        <w:rPr>
          <w:rFonts w:ascii="Arial Nova Light" w:hAnsi="Arial Nova Light"/>
        </w:rPr>
        <w:t xml:space="preserve"> parametry dla każdej z</w:t>
      </w:r>
      <w:r w:rsidRPr="002434BD">
        <w:rPr>
          <w:rFonts w:ascii="Arial Nova Light" w:hAnsi="Arial Nova Light"/>
        </w:rPr>
        <w:t> </w:t>
      </w:r>
      <w:r w:rsidRPr="006D7323">
        <w:rPr>
          <w:rFonts w:ascii="Arial Nova Light" w:hAnsi="Arial Nova Light"/>
        </w:rPr>
        <w:t>części Zamówienia, opisane w Treści załącznika Szczegółowy Opis Przedmiotu Zamówienia</w:t>
      </w:r>
    </w:p>
    <w:p w14:paraId="12A81407" w14:textId="1AE478B8" w:rsidR="0014112A" w:rsidRPr="0014112A" w:rsidRDefault="00F7428D" w:rsidP="00F7428D">
      <w:pPr>
        <w:jc w:val="both"/>
        <w:rPr>
          <w:rFonts w:ascii="Arial Nova Light" w:hAnsi="Arial Nova Light"/>
        </w:rPr>
      </w:pPr>
      <w:r w:rsidRPr="0014112A">
        <w:rPr>
          <w:rFonts w:ascii="Arial Nova Light" w:hAnsi="Arial Nova Light"/>
        </w:rPr>
        <w:t xml:space="preserve">Jeżeli którakolwiek z części </w:t>
      </w:r>
      <w:r w:rsidR="0014112A" w:rsidRPr="0014112A">
        <w:rPr>
          <w:rFonts w:ascii="Arial Nova Light" w:hAnsi="Arial Nova Light"/>
        </w:rPr>
        <w:t xml:space="preserve">Szczegółowego </w:t>
      </w:r>
      <w:r w:rsidRPr="0014112A">
        <w:rPr>
          <w:rFonts w:ascii="Arial Nova Light" w:hAnsi="Arial Nova Light"/>
        </w:rPr>
        <w:t>Opisu Przedmiotu Zamówienia odnosi się określonego wyrobu, źródła, znaków towarowych, patentów, specyficznego pochodzenia (dalej: znaki towarowe)</w:t>
      </w:r>
      <w:r w:rsidRPr="0014112A">
        <w:t xml:space="preserve"> </w:t>
      </w:r>
      <w:r w:rsidRPr="0014112A">
        <w:rPr>
          <w:rFonts w:ascii="Arial Nova Light" w:hAnsi="Arial Nova Light"/>
        </w:rPr>
        <w:t>lub szczególnego procesu, który charakteryzuje produkty lub usługi dostarczane przez konkretnego wykonawcę, ma ono na celu ma na celu doprecyzowanie przedmiotu zamówienia</w:t>
      </w:r>
      <w:r w:rsidR="0014112A" w:rsidRPr="0014112A">
        <w:rPr>
          <w:rFonts w:ascii="Arial Nova Light" w:hAnsi="Arial Nova Light"/>
        </w:rPr>
        <w:t xml:space="preserve"> i</w:t>
      </w:r>
      <w:r w:rsidR="00FB7D71">
        <w:rPr>
          <w:rFonts w:ascii="Arial Nova Light" w:hAnsi="Arial Nova Light"/>
        </w:rPr>
        <w:t> </w:t>
      </w:r>
      <w:r w:rsidR="0014112A" w:rsidRPr="0014112A">
        <w:rPr>
          <w:rFonts w:ascii="Arial Nova Light" w:hAnsi="Arial Nova Light"/>
        </w:rPr>
        <w:t>należy rozumieć je jako przykładowe oraz rozpatrywać łącznie z wyrazem</w:t>
      </w:r>
      <w:r w:rsidR="0014112A">
        <w:rPr>
          <w:rFonts w:ascii="Arial Nova Light" w:hAnsi="Arial Nova Light"/>
        </w:rPr>
        <w:t xml:space="preserve"> „</w:t>
      </w:r>
      <w:r w:rsidR="0014112A" w:rsidRPr="0014112A">
        <w:rPr>
          <w:rFonts w:ascii="Arial Nova Light" w:hAnsi="Arial Nova Light"/>
        </w:rPr>
        <w:t>lub równoważny</w:t>
      </w:r>
      <w:r w:rsidR="0014112A">
        <w:rPr>
          <w:rFonts w:ascii="Arial Nova Light" w:hAnsi="Arial Nova Light"/>
        </w:rPr>
        <w:t>”</w:t>
      </w:r>
      <w:r w:rsidR="0014112A" w:rsidRPr="0014112A">
        <w:rPr>
          <w:rFonts w:ascii="Arial Nova Light" w:hAnsi="Arial Nova Light"/>
        </w:rPr>
        <w:t xml:space="preserve">. </w:t>
      </w:r>
    </w:p>
    <w:p w14:paraId="6A8A802F" w14:textId="047D8DE6" w:rsidR="006D7323" w:rsidRPr="0014112A" w:rsidRDefault="00F7428D" w:rsidP="00F7428D">
      <w:pPr>
        <w:jc w:val="both"/>
        <w:rPr>
          <w:rFonts w:ascii="Arial Nova Light" w:hAnsi="Arial Nova Light"/>
        </w:rPr>
      </w:pPr>
      <w:r w:rsidRPr="0014112A">
        <w:rPr>
          <w:rFonts w:ascii="Arial Nova Light" w:hAnsi="Arial Nova Light"/>
        </w:rPr>
        <w:t>Parametry takiego produktu/towaru stanowią w takim przypadku wyznacznik kryterium porównywalności dla rozwiązań równoważnych</w:t>
      </w:r>
      <w:r w:rsidR="00FB7D71">
        <w:rPr>
          <w:rFonts w:ascii="Arial Nova Light" w:hAnsi="Arial Nova Light"/>
        </w:rPr>
        <w:t>, Warunek dopuszczenia uznania rozwiązanie za równoważne jest</w:t>
      </w:r>
      <w:r w:rsidR="0014112A" w:rsidRPr="0014112A">
        <w:rPr>
          <w:rFonts w:ascii="Arial Nova Light" w:hAnsi="Arial Nova Light"/>
        </w:rPr>
        <w:t xml:space="preserve"> zagwarant</w:t>
      </w:r>
      <w:r w:rsidR="00FB7D71">
        <w:rPr>
          <w:rFonts w:ascii="Arial Nova Light" w:hAnsi="Arial Nova Light"/>
        </w:rPr>
        <w:t>owanie</w:t>
      </w:r>
      <w:r w:rsidR="0014112A" w:rsidRPr="0014112A">
        <w:rPr>
          <w:rFonts w:ascii="Arial Nova Light" w:hAnsi="Arial Nova Light"/>
        </w:rPr>
        <w:t xml:space="preserve"> uzyskani</w:t>
      </w:r>
      <w:r w:rsidR="00FB7D71">
        <w:rPr>
          <w:rFonts w:ascii="Arial Nova Light" w:hAnsi="Arial Nova Light"/>
        </w:rPr>
        <w:t>a</w:t>
      </w:r>
      <w:r w:rsidR="0014112A" w:rsidRPr="0014112A">
        <w:rPr>
          <w:rFonts w:ascii="Arial Nova Light" w:hAnsi="Arial Nova Light"/>
        </w:rPr>
        <w:t xml:space="preserve"> parametrów technicznych nie gorszych niż określone treścią Szczegółowego Opisu Przedmiotu Zamówienia</w:t>
      </w:r>
      <w:r w:rsidRPr="0014112A">
        <w:rPr>
          <w:rFonts w:ascii="Arial Nova Light" w:hAnsi="Arial Nova Light"/>
        </w:rPr>
        <w:t>.</w:t>
      </w:r>
    </w:p>
    <w:p w14:paraId="30A0B3F9" w14:textId="462D71A7" w:rsidR="00F7428D" w:rsidRPr="0014112A" w:rsidRDefault="00F7428D" w:rsidP="00F7428D">
      <w:pPr>
        <w:jc w:val="both"/>
        <w:rPr>
          <w:rFonts w:ascii="Arial Nova Light" w:hAnsi="Arial Nova Light"/>
        </w:rPr>
      </w:pPr>
    </w:p>
    <w:sectPr w:rsidR="00F7428D" w:rsidRPr="0014112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466A72" w14:textId="77777777" w:rsidR="00B75B45" w:rsidRDefault="00B75B45" w:rsidP="001124A0">
      <w:pPr>
        <w:spacing w:after="0" w:line="240" w:lineRule="auto"/>
      </w:pPr>
      <w:r>
        <w:separator/>
      </w:r>
    </w:p>
  </w:endnote>
  <w:endnote w:type="continuationSeparator" w:id="0">
    <w:p w14:paraId="12066DCE" w14:textId="77777777" w:rsidR="00B75B45" w:rsidRDefault="00B75B45" w:rsidP="001124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ova Light">
    <w:charset w:val="00"/>
    <w:family w:val="swiss"/>
    <w:pitch w:val="variable"/>
    <w:sig w:usb0="0000028F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6F44D3" w14:textId="77777777" w:rsidR="00B75B45" w:rsidRDefault="00B75B45" w:rsidP="001124A0">
      <w:pPr>
        <w:spacing w:after="0" w:line="240" w:lineRule="auto"/>
      </w:pPr>
      <w:r>
        <w:separator/>
      </w:r>
    </w:p>
  </w:footnote>
  <w:footnote w:type="continuationSeparator" w:id="0">
    <w:p w14:paraId="7CCA5966" w14:textId="77777777" w:rsidR="00B75B45" w:rsidRDefault="00B75B45" w:rsidP="001124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F0C0BF" w14:textId="1FCACA73" w:rsidR="001124A0" w:rsidRDefault="001124A0">
    <w:pPr>
      <w:pStyle w:val="Nagwek"/>
    </w:pPr>
    <w:r>
      <w:rPr>
        <w:noProof/>
      </w:rPr>
      <w:drawing>
        <wp:inline distT="0" distB="0" distL="0" distR="0" wp14:anchorId="1566D95E" wp14:editId="27771E1B">
          <wp:extent cx="5755005" cy="469265"/>
          <wp:effectExtent l="0" t="0" r="0" b="0"/>
          <wp:docPr id="29870977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69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4AB3C4D" w14:textId="77777777" w:rsidR="001124A0" w:rsidRDefault="001124A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970D3C"/>
    <w:multiLevelType w:val="hybridMultilevel"/>
    <w:tmpl w:val="EE028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D379A4"/>
    <w:multiLevelType w:val="hybridMultilevel"/>
    <w:tmpl w:val="D7A2DC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6E1543"/>
    <w:multiLevelType w:val="hybridMultilevel"/>
    <w:tmpl w:val="DA5C9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DA05A0"/>
    <w:multiLevelType w:val="multilevel"/>
    <w:tmpl w:val="06A2C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864487014">
    <w:abstractNumId w:val="0"/>
  </w:num>
  <w:num w:numId="2" w16cid:durableId="239294093">
    <w:abstractNumId w:val="3"/>
  </w:num>
  <w:num w:numId="3" w16cid:durableId="568350806">
    <w:abstractNumId w:val="1"/>
  </w:num>
  <w:num w:numId="4" w16cid:durableId="1492868581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Aleksander Gałuszka">
    <w15:presenceInfo w15:providerId="None" w15:userId="Aleksander Gałuszk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952"/>
    <w:rsid w:val="0002768B"/>
    <w:rsid w:val="00061117"/>
    <w:rsid w:val="00067212"/>
    <w:rsid w:val="000A587F"/>
    <w:rsid w:val="000E247D"/>
    <w:rsid w:val="001124A0"/>
    <w:rsid w:val="0013739F"/>
    <w:rsid w:val="0014112A"/>
    <w:rsid w:val="00153B4F"/>
    <w:rsid w:val="0019208F"/>
    <w:rsid w:val="001C3D58"/>
    <w:rsid w:val="001F2F90"/>
    <w:rsid w:val="002434BD"/>
    <w:rsid w:val="002E0514"/>
    <w:rsid w:val="0031211C"/>
    <w:rsid w:val="00314577"/>
    <w:rsid w:val="00365E0F"/>
    <w:rsid w:val="003971FE"/>
    <w:rsid w:val="004E5458"/>
    <w:rsid w:val="005052F8"/>
    <w:rsid w:val="00585BB1"/>
    <w:rsid w:val="00590952"/>
    <w:rsid w:val="005B357D"/>
    <w:rsid w:val="005C3C26"/>
    <w:rsid w:val="00605F44"/>
    <w:rsid w:val="00621246"/>
    <w:rsid w:val="0063422B"/>
    <w:rsid w:val="006448D3"/>
    <w:rsid w:val="00654D28"/>
    <w:rsid w:val="006D7323"/>
    <w:rsid w:val="006E33B7"/>
    <w:rsid w:val="00777DF4"/>
    <w:rsid w:val="007D45EF"/>
    <w:rsid w:val="00813895"/>
    <w:rsid w:val="008F4434"/>
    <w:rsid w:val="00951075"/>
    <w:rsid w:val="0096569F"/>
    <w:rsid w:val="0097556B"/>
    <w:rsid w:val="009756C7"/>
    <w:rsid w:val="009A45B9"/>
    <w:rsid w:val="009F1644"/>
    <w:rsid w:val="00A14A78"/>
    <w:rsid w:val="00A2478F"/>
    <w:rsid w:val="00A37C99"/>
    <w:rsid w:val="00A973D2"/>
    <w:rsid w:val="00B01026"/>
    <w:rsid w:val="00B11E3C"/>
    <w:rsid w:val="00B30BA0"/>
    <w:rsid w:val="00B75B45"/>
    <w:rsid w:val="00BA4441"/>
    <w:rsid w:val="00C32E18"/>
    <w:rsid w:val="00C55E41"/>
    <w:rsid w:val="00CB3E07"/>
    <w:rsid w:val="00CD26DD"/>
    <w:rsid w:val="00CD40C5"/>
    <w:rsid w:val="00D60F4A"/>
    <w:rsid w:val="00DA4B85"/>
    <w:rsid w:val="00DA78EA"/>
    <w:rsid w:val="00DB1CEA"/>
    <w:rsid w:val="00DC4A5D"/>
    <w:rsid w:val="00DF0DD3"/>
    <w:rsid w:val="00DF46C8"/>
    <w:rsid w:val="00E14CD1"/>
    <w:rsid w:val="00E2527E"/>
    <w:rsid w:val="00E307EF"/>
    <w:rsid w:val="00E4114E"/>
    <w:rsid w:val="00E569C1"/>
    <w:rsid w:val="00F225EE"/>
    <w:rsid w:val="00F6310A"/>
    <w:rsid w:val="00F7428D"/>
    <w:rsid w:val="00F86E79"/>
    <w:rsid w:val="00FB7D71"/>
    <w:rsid w:val="00FC0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5DC82A"/>
  <w15:chartTrackingRefBased/>
  <w15:docId w15:val="{A2D4E76E-BDC2-44DD-86A6-5CEC5EA24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48D3"/>
  </w:style>
  <w:style w:type="paragraph" w:styleId="Nagwek1">
    <w:name w:val="heading 1"/>
    <w:basedOn w:val="Normalny"/>
    <w:next w:val="Normalny"/>
    <w:link w:val="Nagwek1Znak"/>
    <w:uiPriority w:val="9"/>
    <w:qFormat/>
    <w:rsid w:val="00DF0DD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link w:val="Teksttreci0"/>
    <w:rsid w:val="001124A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124A0"/>
    <w:pPr>
      <w:shd w:val="clear" w:color="auto" w:fill="FFFFFF"/>
      <w:spacing w:after="0" w:line="317" w:lineRule="exact"/>
      <w:ind w:hanging="580"/>
      <w:jc w:val="center"/>
    </w:pPr>
    <w:rPr>
      <w:rFonts w:ascii="Times New Roman" w:eastAsia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unhideWhenUsed/>
    <w:rsid w:val="001124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24A0"/>
  </w:style>
  <w:style w:type="paragraph" w:styleId="Stopka">
    <w:name w:val="footer"/>
    <w:basedOn w:val="Normalny"/>
    <w:link w:val="StopkaZnak"/>
    <w:uiPriority w:val="99"/>
    <w:unhideWhenUsed/>
    <w:rsid w:val="001124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24A0"/>
  </w:style>
  <w:style w:type="table" w:styleId="Tabela-Siatka">
    <w:name w:val="Table Grid"/>
    <w:basedOn w:val="Standardowy"/>
    <w:uiPriority w:val="59"/>
    <w:rsid w:val="006D7323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32E1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32E1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32E1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2E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32E18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32E18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65E0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65E0F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DF0DD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UyteHipercze">
    <w:name w:val="FollowedHyperlink"/>
    <w:basedOn w:val="Domylnaczcionkaakapitu"/>
    <w:uiPriority w:val="99"/>
    <w:semiHidden/>
    <w:unhideWhenUsed/>
    <w:rsid w:val="00BA4441"/>
    <w:rPr>
      <w:color w:val="954F72" w:themeColor="followedHyperlink"/>
      <w:u w:val="single"/>
    </w:rPr>
  </w:style>
  <w:style w:type="paragraph" w:styleId="Akapitzlist">
    <w:name w:val="List Paragraph"/>
    <w:basedOn w:val="Normalny"/>
    <w:uiPriority w:val="34"/>
    <w:qFormat/>
    <w:rsid w:val="00B30B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64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64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7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6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9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0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5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4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2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1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5</Pages>
  <Words>1302</Words>
  <Characters>7814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Aleksander Gałuszka</dc:creator>
  <cp:keywords/>
  <dc:description/>
  <cp:lastModifiedBy>Aleksander Gałuszka</cp:lastModifiedBy>
  <cp:revision>6</cp:revision>
  <dcterms:created xsi:type="dcterms:W3CDTF">2024-09-10T09:02:00Z</dcterms:created>
  <dcterms:modified xsi:type="dcterms:W3CDTF">2024-10-01T14:20:00Z</dcterms:modified>
</cp:coreProperties>
</file>