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C26" w:rsidRDefault="00676C26" w:rsidP="00363B18">
      <w:pPr>
        <w:pStyle w:val="Nagwek1"/>
      </w:pPr>
      <w:r>
        <w:t>ZAPYTANIE OFERTOWE</w:t>
      </w:r>
    </w:p>
    <w:p w:rsidR="00B33173" w:rsidRDefault="00D47741" w:rsidP="00B33173">
      <w:pPr>
        <w:spacing w:before="0"/>
        <w:rPr>
          <w:rFonts w:cs="Tahoma"/>
          <w:szCs w:val="22"/>
          <w:lang w:eastAsia="ar-SA"/>
        </w:rPr>
      </w:pPr>
      <w:r w:rsidRPr="00D47741">
        <w:rPr>
          <w:rFonts w:cs="Tahoma"/>
          <w:szCs w:val="22"/>
          <w:lang w:eastAsia="ar-SA"/>
        </w:rPr>
        <w:t>Zamówienie jest współfinansowane ze środków Unii Europejskiej</w:t>
      </w:r>
    </w:p>
    <w:p w:rsidR="00B33173" w:rsidRPr="00B33173" w:rsidRDefault="00B33173" w:rsidP="00B33173">
      <w:pPr>
        <w:spacing w:before="0"/>
        <w:rPr>
          <w:rFonts w:cs="Tahoma"/>
          <w:szCs w:val="22"/>
          <w:lang w:eastAsia="ar-SA"/>
        </w:rPr>
      </w:pPr>
      <w:r>
        <w:rPr>
          <w:rFonts w:asciiTheme="minorHAnsi" w:hAnsiTheme="minorHAnsi" w:cstheme="minorHAnsi"/>
          <w:szCs w:val="22"/>
        </w:rPr>
        <w:t>Fundusze Europejskie dla Małopolski 2021-2027</w:t>
      </w:r>
    </w:p>
    <w:p w:rsidR="00B33173" w:rsidRPr="003D2500" w:rsidRDefault="00B33173" w:rsidP="00B33173">
      <w:pPr>
        <w:spacing w:before="0"/>
        <w:rPr>
          <w:rFonts w:asciiTheme="minorHAnsi" w:hAnsiTheme="minorHAnsi" w:cstheme="minorHAnsi"/>
          <w:szCs w:val="22"/>
        </w:rPr>
      </w:pPr>
      <w:r w:rsidRPr="003D2500">
        <w:rPr>
          <w:rFonts w:asciiTheme="minorHAnsi" w:hAnsiTheme="minorHAnsi" w:cstheme="minorHAnsi"/>
          <w:szCs w:val="22"/>
        </w:rPr>
        <w:t>Priorytet FEMP.06 Fundusze europejskie dla rynku pracy, edukacji i włączenia społecznego</w:t>
      </w:r>
    </w:p>
    <w:p w:rsidR="004249CE" w:rsidRDefault="00B33173" w:rsidP="00B33173">
      <w:pPr>
        <w:pStyle w:val="Bezodstpw"/>
        <w:spacing w:line="276" w:lineRule="auto"/>
      </w:pPr>
      <w:r w:rsidRPr="005603E5">
        <w:rPr>
          <w:rFonts w:asciiTheme="minorHAnsi" w:hAnsiTheme="minorHAnsi" w:cstheme="minorHAnsi"/>
          <w:bCs/>
          <w:kern w:val="36"/>
          <w:sz w:val="22"/>
          <w:szCs w:val="22"/>
        </w:rPr>
        <w:t>Działanie 6.11 W</w:t>
      </w:r>
      <w:r w:rsidRPr="003D2500">
        <w:rPr>
          <w:rFonts w:asciiTheme="minorHAnsi" w:hAnsiTheme="minorHAnsi" w:cstheme="minorHAnsi"/>
          <w:bCs/>
          <w:kern w:val="36"/>
          <w:sz w:val="22"/>
          <w:szCs w:val="22"/>
        </w:rPr>
        <w:t>sparcie kształcenia zawodowego</w:t>
      </w:r>
    </w:p>
    <w:p w:rsidR="00B74CBD" w:rsidRDefault="00B74CBD" w:rsidP="00B33173">
      <w:pPr>
        <w:pStyle w:val="Bezodstpw"/>
        <w:spacing w:line="276" w:lineRule="auto"/>
      </w:pPr>
      <w:r>
        <w:t>Ilekroć w niniejszym dokumencie mowa jest o Zapytaniu należy przez to rozumieć Zapytanie Ofertowe.</w:t>
      </w:r>
    </w:p>
    <w:p w:rsidR="00676C26" w:rsidRDefault="00676C26" w:rsidP="004B6C76">
      <w:pPr>
        <w:pStyle w:val="Nagwek2"/>
      </w:pPr>
      <w:r>
        <w:t xml:space="preserve">Nazwa zadania: </w:t>
      </w:r>
    </w:p>
    <w:p w:rsidR="00D47741" w:rsidRPr="00D47741" w:rsidRDefault="00D47741" w:rsidP="00363B18">
      <w:pPr>
        <w:rPr>
          <w:rFonts w:cs="Tahoma"/>
          <w:szCs w:val="22"/>
        </w:rPr>
      </w:pPr>
      <w:r w:rsidRPr="00D47741">
        <w:rPr>
          <w:rFonts w:cs="Tahoma"/>
          <w:szCs w:val="22"/>
          <w:lang w:eastAsia="ar-SA"/>
        </w:rPr>
        <w:t>Pełnienie funkcji Lidera Szkolnego w ramach projektu</w:t>
      </w:r>
      <w:r w:rsidR="002641F8">
        <w:rPr>
          <w:rFonts w:cs="Tahoma"/>
          <w:szCs w:val="22"/>
          <w:lang w:eastAsia="ar-SA"/>
        </w:rPr>
        <w:t xml:space="preserve">  </w:t>
      </w:r>
      <w:r w:rsidRPr="00D47741">
        <w:rPr>
          <w:rFonts w:cs="Tahoma"/>
          <w:szCs w:val="22"/>
        </w:rPr>
        <w:t>„Inwestujemy w</w:t>
      </w:r>
      <w:r w:rsidR="00363B18">
        <w:rPr>
          <w:rFonts w:cs="Tahoma"/>
          <w:szCs w:val="22"/>
        </w:rPr>
        <w:t> </w:t>
      </w:r>
      <w:r w:rsidRPr="00D47741">
        <w:rPr>
          <w:rFonts w:cs="Tahoma"/>
          <w:szCs w:val="22"/>
        </w:rPr>
        <w:t xml:space="preserve">zawodowców </w:t>
      </w:r>
      <w:r w:rsidR="00B33173">
        <w:rPr>
          <w:rFonts w:cs="Tahoma"/>
          <w:szCs w:val="22"/>
        </w:rPr>
        <w:t>I</w:t>
      </w:r>
      <w:r w:rsidRPr="00D47741">
        <w:rPr>
          <w:rFonts w:cs="Tahoma"/>
          <w:szCs w:val="22"/>
        </w:rPr>
        <w:t>II”</w:t>
      </w:r>
      <w:r w:rsidRPr="00D47741">
        <w:rPr>
          <w:rFonts w:cs="Tahoma"/>
          <w:szCs w:val="22"/>
          <w:lang w:eastAsia="ar-SA"/>
        </w:rPr>
        <w:t xml:space="preserve"> w Zespołach Szkół Ponad</w:t>
      </w:r>
      <w:r>
        <w:rPr>
          <w:rFonts w:cs="Tahoma"/>
          <w:szCs w:val="22"/>
          <w:lang w:eastAsia="ar-SA"/>
        </w:rPr>
        <w:t>podstawowych</w:t>
      </w:r>
      <w:r w:rsidRPr="00D47741">
        <w:rPr>
          <w:rFonts w:cs="Tahoma"/>
          <w:szCs w:val="22"/>
          <w:lang w:eastAsia="ar-SA"/>
        </w:rPr>
        <w:t xml:space="preserve"> Powiatu Olkuskiego w roku szkolnym 202</w:t>
      </w:r>
      <w:r w:rsidR="00B33173">
        <w:rPr>
          <w:rFonts w:cs="Tahoma"/>
          <w:szCs w:val="22"/>
          <w:lang w:eastAsia="ar-SA"/>
        </w:rPr>
        <w:t>4</w:t>
      </w:r>
      <w:r w:rsidRPr="00D47741">
        <w:rPr>
          <w:rFonts w:cs="Tahoma"/>
          <w:szCs w:val="22"/>
          <w:lang w:eastAsia="ar-SA"/>
        </w:rPr>
        <w:t>/202</w:t>
      </w:r>
      <w:r w:rsidR="00B33173">
        <w:rPr>
          <w:rFonts w:cs="Tahoma"/>
          <w:szCs w:val="22"/>
          <w:lang w:eastAsia="ar-SA"/>
        </w:rPr>
        <w:t>5</w:t>
      </w:r>
    </w:p>
    <w:p w:rsidR="00676C26" w:rsidRDefault="00676C26" w:rsidP="004B6C76">
      <w:pPr>
        <w:pStyle w:val="Nagwek2"/>
      </w:pPr>
      <w:r>
        <w:t xml:space="preserve">Zamawiający: </w:t>
      </w:r>
    </w:p>
    <w:p w:rsidR="00676C26" w:rsidRDefault="00676C26" w:rsidP="00363B18">
      <w:pPr>
        <w:spacing w:before="0"/>
      </w:pPr>
      <w:r>
        <w:t>Starostwo Powiatowe w Olkuszu, ul. Mickiewicza 2, 32-300 Olkusz</w:t>
      </w:r>
    </w:p>
    <w:p w:rsidR="00676C26" w:rsidRDefault="00676C26" w:rsidP="004B6C76">
      <w:pPr>
        <w:pStyle w:val="Nagwek2"/>
      </w:pPr>
      <w:r>
        <w:t xml:space="preserve">Data: </w:t>
      </w:r>
      <w:r w:rsidR="00C8109A">
        <w:t>30</w:t>
      </w:r>
      <w:r w:rsidR="00B23427">
        <w:t>.09.2024r.</w:t>
      </w:r>
    </w:p>
    <w:p w:rsidR="00676C26" w:rsidRPr="00D47741" w:rsidRDefault="00676C26" w:rsidP="004B6C76">
      <w:pPr>
        <w:pStyle w:val="Nagwek2"/>
      </w:pPr>
      <w:r w:rsidRPr="00D47741">
        <w:t>CPV:</w:t>
      </w:r>
      <w:r w:rsidR="00D47741" w:rsidRPr="00D47741">
        <w:t>79420000-4</w:t>
      </w:r>
      <w:r w:rsidR="009B445D">
        <w:t xml:space="preserve"> – </w:t>
      </w:r>
      <w:r w:rsidR="009B445D" w:rsidRPr="009B445D">
        <w:t>usługi związane z zarządzaniem</w:t>
      </w:r>
    </w:p>
    <w:p w:rsidR="00676C26" w:rsidRDefault="00676C26" w:rsidP="004B6C76">
      <w:pPr>
        <w:pStyle w:val="Nagwek2"/>
      </w:pPr>
      <w:r>
        <w:t>Tryb udzielenia zamówienia:</w:t>
      </w:r>
    </w:p>
    <w:p w:rsidR="00676C26" w:rsidRDefault="00676C26" w:rsidP="00363B18">
      <w:pPr>
        <w:spacing w:before="0"/>
      </w:pPr>
      <w:r>
        <w:t>Postępowanie o udzieleni</w:t>
      </w:r>
      <w:r w:rsidR="00363B18">
        <w:t>e zamówienia o wartości nie</w:t>
      </w:r>
      <w:r>
        <w:t xml:space="preserve">przekraczającej równowartości kwoty </w:t>
      </w:r>
      <w:r w:rsidR="00D47741">
        <w:br/>
      </w:r>
      <w:r>
        <w:t xml:space="preserve">130 000 zł. Do niniejszego zamówienia zgodnie z art. 2 ust. 1 pkt. 1 nie stosuje się przepisów ustawy – Prawo zamówień publicznych. </w:t>
      </w:r>
    </w:p>
    <w:p w:rsidR="00B74CBD" w:rsidRDefault="00B74CBD" w:rsidP="0040168D">
      <w:pPr>
        <w:pStyle w:val="Nagwek2"/>
        <w:spacing w:before="120"/>
      </w:pPr>
      <w:r>
        <w:t>Opis przedmiotu zamówienia:</w:t>
      </w:r>
    </w:p>
    <w:p w:rsidR="00E74F27" w:rsidRDefault="002D3340" w:rsidP="0040168D">
      <w:pPr>
        <w:spacing w:before="120"/>
        <w:rPr>
          <w:rFonts w:cs="Tahoma"/>
          <w:szCs w:val="22"/>
          <w:lang w:eastAsia="ar-SA"/>
        </w:rPr>
      </w:pPr>
      <w:r w:rsidRPr="00D47741">
        <w:rPr>
          <w:rFonts w:cs="Tahoma"/>
          <w:szCs w:val="22"/>
          <w:lang w:eastAsia="ar-SA"/>
        </w:rPr>
        <w:t>Pełnienie funkcji Lidera Szkolnego w ramach projektu</w:t>
      </w:r>
      <w:ins w:id="0" w:author="Joanna Karkos" w:date="2024-09-17T08:09:00Z">
        <w:r w:rsidR="00F30DC5">
          <w:rPr>
            <w:rFonts w:cs="Tahoma"/>
            <w:szCs w:val="22"/>
            <w:lang w:eastAsia="ar-SA"/>
          </w:rPr>
          <w:t xml:space="preserve"> </w:t>
        </w:r>
      </w:ins>
      <w:r w:rsidR="00E74F27" w:rsidRPr="00D47741">
        <w:rPr>
          <w:rFonts w:cs="Tahoma"/>
          <w:szCs w:val="22"/>
        </w:rPr>
        <w:t>„Inwestujemy w</w:t>
      </w:r>
      <w:r w:rsidR="00E74F27">
        <w:rPr>
          <w:rFonts w:cs="Tahoma"/>
          <w:szCs w:val="22"/>
        </w:rPr>
        <w:t> </w:t>
      </w:r>
      <w:r w:rsidR="00E74F27" w:rsidRPr="00D47741">
        <w:rPr>
          <w:rFonts w:cs="Tahoma"/>
          <w:szCs w:val="22"/>
        </w:rPr>
        <w:t xml:space="preserve">zawodowców </w:t>
      </w:r>
      <w:r w:rsidR="00E74F27">
        <w:rPr>
          <w:rFonts w:cs="Tahoma"/>
          <w:szCs w:val="22"/>
        </w:rPr>
        <w:t>I</w:t>
      </w:r>
      <w:r w:rsidR="00E74F27" w:rsidRPr="00D47741">
        <w:rPr>
          <w:rFonts w:cs="Tahoma"/>
          <w:szCs w:val="22"/>
        </w:rPr>
        <w:t>II”</w:t>
      </w:r>
      <w:r w:rsidR="00E74F27" w:rsidRPr="00D47741">
        <w:rPr>
          <w:rFonts w:cs="Tahoma"/>
          <w:szCs w:val="22"/>
          <w:lang w:eastAsia="ar-SA"/>
        </w:rPr>
        <w:t xml:space="preserve"> w Zespołach Szkół Ponad</w:t>
      </w:r>
      <w:r w:rsidR="00E74F27">
        <w:rPr>
          <w:rFonts w:cs="Tahoma"/>
          <w:szCs w:val="22"/>
          <w:lang w:eastAsia="ar-SA"/>
        </w:rPr>
        <w:t>podstawowych</w:t>
      </w:r>
      <w:r w:rsidR="00E74F27" w:rsidRPr="00D47741">
        <w:rPr>
          <w:rFonts w:cs="Tahoma"/>
          <w:szCs w:val="22"/>
          <w:lang w:eastAsia="ar-SA"/>
        </w:rPr>
        <w:t xml:space="preserve"> Powiatu Olkuskiego w roku szkolnym 202</w:t>
      </w:r>
      <w:r w:rsidR="00E74F27">
        <w:rPr>
          <w:rFonts w:cs="Tahoma"/>
          <w:szCs w:val="22"/>
          <w:lang w:eastAsia="ar-SA"/>
        </w:rPr>
        <w:t>4</w:t>
      </w:r>
      <w:r w:rsidR="00E74F27" w:rsidRPr="00D47741">
        <w:rPr>
          <w:rFonts w:cs="Tahoma"/>
          <w:szCs w:val="22"/>
          <w:lang w:eastAsia="ar-SA"/>
        </w:rPr>
        <w:t>/202</w:t>
      </w:r>
      <w:r w:rsidR="00E74F27">
        <w:rPr>
          <w:rFonts w:cs="Tahoma"/>
          <w:szCs w:val="22"/>
          <w:lang w:eastAsia="ar-SA"/>
        </w:rPr>
        <w:t>5</w:t>
      </w:r>
    </w:p>
    <w:p w:rsidR="00E0664D" w:rsidRPr="002D3340" w:rsidRDefault="002D3340" w:rsidP="002641F8">
      <w:pPr>
        <w:suppressAutoHyphens/>
        <w:overflowPunct w:val="0"/>
        <w:autoSpaceDE w:val="0"/>
        <w:textAlignment w:val="baseline"/>
        <w:rPr>
          <w:rFonts w:cs="Tahoma"/>
          <w:szCs w:val="22"/>
          <w:lang w:eastAsia="ar-SA"/>
        </w:rPr>
      </w:pPr>
      <w:r w:rsidRPr="002D3340">
        <w:rPr>
          <w:rFonts w:cs="Tahoma"/>
          <w:szCs w:val="22"/>
          <w:lang w:eastAsia="ar-SA"/>
        </w:rPr>
        <w:t xml:space="preserve">Lider Szkolny w Zespole Szkół nr 3 w Olkuszu. </w:t>
      </w:r>
      <w:r w:rsidR="00E0664D">
        <w:rPr>
          <w:rFonts w:cs="Tahoma"/>
          <w:szCs w:val="22"/>
          <w:lang w:eastAsia="ar-SA"/>
        </w:rPr>
        <w:t xml:space="preserve">Maksymalna liczba godzin w okresie realizacji umowy: </w:t>
      </w:r>
      <w:r w:rsidR="00615CF6">
        <w:rPr>
          <w:rFonts w:cs="Tahoma"/>
          <w:szCs w:val="22"/>
          <w:lang w:eastAsia="ar-SA"/>
        </w:rPr>
        <w:t>90</w:t>
      </w:r>
      <w:r w:rsidR="00E0664D">
        <w:rPr>
          <w:rFonts w:cs="Tahoma"/>
          <w:szCs w:val="22"/>
          <w:lang w:eastAsia="ar-SA"/>
        </w:rPr>
        <w:t xml:space="preserve">. Średnia liczba godzin w miesiącu: </w:t>
      </w:r>
      <w:r w:rsidR="00615CF6">
        <w:rPr>
          <w:rFonts w:cs="Tahoma"/>
          <w:szCs w:val="22"/>
          <w:lang w:eastAsia="ar-SA"/>
        </w:rPr>
        <w:t>10</w:t>
      </w:r>
    </w:p>
    <w:p w:rsidR="002D3340" w:rsidRPr="007124BD" w:rsidRDefault="002D3340" w:rsidP="00363B18">
      <w:pPr>
        <w:suppressAutoHyphens/>
        <w:overflowPunct w:val="0"/>
        <w:autoSpaceDE w:val="0"/>
        <w:textAlignment w:val="baseline"/>
        <w:rPr>
          <w:rFonts w:cs="Tahoma"/>
          <w:szCs w:val="22"/>
        </w:rPr>
      </w:pPr>
      <w:r w:rsidRPr="007124BD">
        <w:rPr>
          <w:rFonts w:cs="Tahoma"/>
          <w:szCs w:val="22"/>
        </w:rPr>
        <w:t xml:space="preserve">Zamawiający </w:t>
      </w:r>
      <w:r w:rsidR="002641F8">
        <w:rPr>
          <w:rFonts w:cs="Tahoma"/>
          <w:szCs w:val="22"/>
        </w:rPr>
        <w:t xml:space="preserve">nie </w:t>
      </w:r>
      <w:r w:rsidRPr="007124BD">
        <w:rPr>
          <w:rFonts w:cs="Tahoma"/>
          <w:szCs w:val="22"/>
        </w:rPr>
        <w:t>dopuszcza składani</w:t>
      </w:r>
      <w:r w:rsidR="002641F8">
        <w:rPr>
          <w:rFonts w:cs="Tahoma"/>
          <w:szCs w:val="22"/>
        </w:rPr>
        <w:t>a ofert częściowych.</w:t>
      </w:r>
    </w:p>
    <w:p w:rsidR="00BB1C9F" w:rsidRPr="007124BD" w:rsidRDefault="00BB1C9F" w:rsidP="00BB1C9F">
      <w:p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t>D</w:t>
      </w:r>
      <w:r>
        <w:rPr>
          <w:rFonts w:cs="Tahoma"/>
          <w:szCs w:val="22"/>
          <w:lang w:eastAsia="ar-SA"/>
        </w:rPr>
        <w:t>o obowiązków Lidera Szkolnego</w:t>
      </w:r>
      <w:r w:rsidRPr="007124BD">
        <w:rPr>
          <w:rFonts w:cs="Tahoma"/>
          <w:szCs w:val="22"/>
          <w:lang w:eastAsia="ar-SA"/>
        </w:rPr>
        <w:t xml:space="preserve"> należeć będzie:</w:t>
      </w:r>
    </w:p>
    <w:p w:rsidR="00BB1C9F" w:rsidRPr="007124BD" w:rsidRDefault="00BB1C9F" w:rsidP="00BB1C9F">
      <w:pPr>
        <w:numPr>
          <w:ilvl w:val="0"/>
          <w:numId w:val="28"/>
        </w:num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t>Stała współpraca z koordynatorem projektu w zakresie realizacji projektu.</w:t>
      </w:r>
    </w:p>
    <w:p w:rsidR="00BB1C9F" w:rsidRPr="007124BD" w:rsidRDefault="00BB1C9F" w:rsidP="00BB1C9F">
      <w:pPr>
        <w:numPr>
          <w:ilvl w:val="0"/>
          <w:numId w:val="28"/>
        </w:num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t>Informowanie uczniów o bieżących działaniach projektowych.</w:t>
      </w:r>
    </w:p>
    <w:p w:rsidR="00BB1C9F" w:rsidRPr="007124BD" w:rsidRDefault="00BB1C9F" w:rsidP="00BB1C9F">
      <w:pPr>
        <w:numPr>
          <w:ilvl w:val="0"/>
          <w:numId w:val="28"/>
        </w:num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t>Nadzór nad procesem rekrutacji uczniów do projektu w szkołach oraz pomoc uczniom w wypełnianiu dokumentacji rekrutacyjnej.</w:t>
      </w:r>
    </w:p>
    <w:p w:rsidR="00BB1C9F" w:rsidRPr="007124BD" w:rsidRDefault="00BB1C9F" w:rsidP="00BB1C9F">
      <w:pPr>
        <w:numPr>
          <w:ilvl w:val="0"/>
          <w:numId w:val="28"/>
        </w:num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t>Nadzór nad prawidłowym oznaczeniem materiałów promocyjnych, edukacyjnych, informacyjnych, szkoleniowych oraz oznaczeniem szkoły, sal i sprzętów zgodnie z wytycznymi.</w:t>
      </w:r>
    </w:p>
    <w:p w:rsidR="00BB1C9F" w:rsidRPr="007124BD" w:rsidRDefault="00BB1C9F" w:rsidP="00BB1C9F">
      <w:pPr>
        <w:numPr>
          <w:ilvl w:val="0"/>
          <w:numId w:val="28"/>
        </w:num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lastRenderedPageBreak/>
        <w:t xml:space="preserve">Uczestnictwo w spotkaniach z przedstawicielami Beneficjenta organizowanymi w ramach projektu „Inwestujemy w zawodowców </w:t>
      </w:r>
      <w:r>
        <w:rPr>
          <w:rFonts w:cs="Tahoma"/>
          <w:szCs w:val="22"/>
          <w:lang w:eastAsia="ar-SA"/>
        </w:rPr>
        <w:t>I</w:t>
      </w:r>
      <w:r w:rsidRPr="007124BD">
        <w:rPr>
          <w:rFonts w:cs="Tahoma"/>
          <w:szCs w:val="22"/>
          <w:lang w:eastAsia="ar-SA"/>
        </w:rPr>
        <w:t>II”.</w:t>
      </w:r>
    </w:p>
    <w:p w:rsidR="00BB1C9F" w:rsidRPr="007124BD" w:rsidRDefault="00BB1C9F" w:rsidP="00BB1C9F">
      <w:pPr>
        <w:numPr>
          <w:ilvl w:val="0"/>
          <w:numId w:val="28"/>
        </w:num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t>Niezwłoczne informowanie koordynatora projektu o okolicznościach, których zaistnienie uzasadniałoby wprowadzenie zmian w realizacji zadań projektu oraz o ewentualnych przeszkodach przy realizacji zadań, w tym o ryzyku zaprzestania realizacji zadań. Reagowanie na wystąpienie nieprzewidzianych problemów, podejmowanie działań naprawczych.</w:t>
      </w:r>
    </w:p>
    <w:p w:rsidR="00BB1C9F" w:rsidRPr="007124BD" w:rsidRDefault="00BB1C9F" w:rsidP="00BB1C9F">
      <w:pPr>
        <w:numPr>
          <w:ilvl w:val="0"/>
          <w:numId w:val="28"/>
        </w:num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t>Promowanie projektu na radach pedagogicznych, informowanie społeczności lokalnej, uczniów oraz ich rodziców o postępie rzeczowym w ramach prowadzonych form wsparcia oraz o źródłach finansowania projektu. Stosowanie materiałów informacyjnych i wzorów dokumentów przekazanych przez  Biuro Realizatora Projektu.</w:t>
      </w:r>
    </w:p>
    <w:p w:rsidR="00BB1C9F" w:rsidRPr="007124BD" w:rsidRDefault="00BB1C9F" w:rsidP="00BB1C9F">
      <w:pPr>
        <w:numPr>
          <w:ilvl w:val="0"/>
          <w:numId w:val="28"/>
        </w:num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t>Współpraca z koordynatorem projektu w zakresie przeprowadzania ewaluacji realizowanych w szkole zajęć.</w:t>
      </w:r>
    </w:p>
    <w:p w:rsidR="00BB1C9F" w:rsidRPr="007124BD" w:rsidRDefault="00BB1C9F" w:rsidP="00BB1C9F">
      <w:pPr>
        <w:numPr>
          <w:ilvl w:val="0"/>
          <w:numId w:val="28"/>
        </w:numPr>
        <w:suppressAutoHyphens/>
        <w:overflowPunct w:val="0"/>
        <w:autoSpaceDE w:val="0"/>
        <w:spacing w:before="0"/>
        <w:textAlignment w:val="baseline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  <w:lang w:eastAsia="ar-SA"/>
        </w:rPr>
        <w:t>Wykonywanie innych zadań wynikających z umowy oraz z innych dokumentów i zleceń związanych z realizacją projektu, w celu zapewnienia sprawnej realizacji, promocji i rozliczania projektu.</w:t>
      </w:r>
    </w:p>
    <w:p w:rsidR="00BB1C9F" w:rsidRPr="007124BD" w:rsidRDefault="00BB1C9F" w:rsidP="00BB1C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0"/>
        <w:rPr>
          <w:rFonts w:cs="Tahoma"/>
          <w:szCs w:val="22"/>
          <w:lang w:eastAsia="ar-SA"/>
        </w:rPr>
      </w:pPr>
      <w:r w:rsidRPr="007124BD">
        <w:rPr>
          <w:rFonts w:cs="Tahoma"/>
          <w:szCs w:val="22"/>
        </w:rPr>
        <w:t xml:space="preserve">Wykonawcę będzie obowiązywał miesięczny </w:t>
      </w:r>
      <w:r w:rsidRPr="007124BD">
        <w:rPr>
          <w:rFonts w:cs="Tahoma"/>
          <w:b/>
          <w:bCs/>
          <w:szCs w:val="22"/>
        </w:rPr>
        <w:t xml:space="preserve">limit zaangażowania zawodowego w realizację wszystkich projektów finansowanych z funduszy </w:t>
      </w:r>
      <w:r>
        <w:rPr>
          <w:rFonts w:cs="Tahoma"/>
          <w:b/>
          <w:bCs/>
          <w:szCs w:val="22"/>
        </w:rPr>
        <w:t>europejskich</w:t>
      </w:r>
      <w:r w:rsidRPr="007124BD">
        <w:rPr>
          <w:rFonts w:cs="Tahoma"/>
          <w:b/>
          <w:bCs/>
          <w:szCs w:val="22"/>
        </w:rPr>
        <w:t xml:space="preserve"> oraz działań finansowanych z innych źródeł, w tym środków własnych Zamawiającego i innych podmiotów wynoszący 276 godzin </w:t>
      </w:r>
      <w:r w:rsidRPr="007124BD">
        <w:rPr>
          <w:rFonts w:cs="Tahoma"/>
          <w:szCs w:val="22"/>
        </w:rPr>
        <w:t xml:space="preserve">miesięcznie </w:t>
      </w:r>
      <w:r w:rsidRPr="00494366">
        <w:rPr>
          <w:rFonts w:cs="Tahoma"/>
          <w:szCs w:val="22"/>
        </w:rPr>
        <w:t xml:space="preserve">zgodnie z treścią obowiązujących </w:t>
      </w:r>
      <w:r w:rsidRPr="00494366">
        <w:rPr>
          <w:rFonts w:ascii="Arial-BoldMT" w:eastAsiaTheme="minorHAnsi" w:hAnsi="Arial-BoldMT" w:cs="Arial-BoldMT"/>
          <w:bCs/>
          <w:sz w:val="24"/>
          <w:lang w:eastAsia="en-US"/>
        </w:rPr>
        <w:t>Wytycznych dotyczące kwalifikowalności wydatków na lata 2021-2027</w:t>
      </w:r>
      <w:r w:rsidRPr="00494366">
        <w:rPr>
          <w:rFonts w:cs="Tahoma"/>
          <w:szCs w:val="22"/>
        </w:rPr>
        <w:t>.</w:t>
      </w:r>
      <w:r w:rsidRPr="007124BD">
        <w:rPr>
          <w:rFonts w:cs="Tahoma"/>
          <w:szCs w:val="22"/>
        </w:rPr>
        <w:t xml:space="preserve"> Wykonawca przed podpisaniem umowy zobowiązany będzie do złożenia stosownego oświadczenia w tym zakresie, a także jego aktualizacji w ramach realizacji umowy. </w:t>
      </w:r>
    </w:p>
    <w:p w:rsidR="007124BD" w:rsidRDefault="007124BD" w:rsidP="007124BD">
      <w:pPr>
        <w:spacing w:before="0"/>
        <w:rPr>
          <w:rFonts w:asciiTheme="minorHAnsi" w:hAnsiTheme="minorHAnsi" w:cstheme="minorHAnsi"/>
          <w:b/>
          <w:szCs w:val="22"/>
        </w:rPr>
      </w:pPr>
    </w:p>
    <w:p w:rsidR="007124BD" w:rsidRPr="007124BD" w:rsidRDefault="007124BD" w:rsidP="007124BD">
      <w:pPr>
        <w:spacing w:before="0"/>
        <w:rPr>
          <w:rFonts w:cs="Tahoma"/>
          <w:b/>
          <w:szCs w:val="22"/>
        </w:rPr>
      </w:pPr>
      <w:r w:rsidRPr="007124BD">
        <w:rPr>
          <w:rFonts w:cs="Tahoma"/>
          <w:b/>
          <w:szCs w:val="22"/>
        </w:rPr>
        <w:t xml:space="preserve">Termin wykonania zamówienia </w:t>
      </w:r>
    </w:p>
    <w:p w:rsidR="007124BD" w:rsidRPr="007124BD" w:rsidRDefault="007124BD" w:rsidP="007124BD">
      <w:pPr>
        <w:spacing w:before="0"/>
        <w:rPr>
          <w:rFonts w:cs="Tahoma"/>
          <w:spacing w:val="-20"/>
          <w:szCs w:val="22"/>
        </w:rPr>
      </w:pPr>
      <w:r w:rsidRPr="007124BD">
        <w:rPr>
          <w:rFonts w:cs="Tahoma"/>
          <w:szCs w:val="22"/>
        </w:rPr>
        <w:t>od dnia podpisania umowy do 30.06.202</w:t>
      </w:r>
      <w:r w:rsidR="00BB1C9F">
        <w:rPr>
          <w:rFonts w:cs="Tahoma"/>
          <w:szCs w:val="22"/>
        </w:rPr>
        <w:t>5</w:t>
      </w:r>
      <w:r w:rsidRPr="007124BD">
        <w:rPr>
          <w:rFonts w:cs="Tahoma"/>
          <w:szCs w:val="22"/>
        </w:rPr>
        <w:t>r.</w:t>
      </w:r>
    </w:p>
    <w:p w:rsidR="00676C26" w:rsidRDefault="00676C26" w:rsidP="004B6C76">
      <w:pPr>
        <w:pStyle w:val="Nagwek2"/>
      </w:pPr>
      <w:r>
        <w:t>Warunki udziału w postępowaniu oraz opis sposobu dokonywania oceny spełniania tych warunków</w:t>
      </w:r>
      <w:r w:rsidR="00666354">
        <w:t>:</w:t>
      </w:r>
    </w:p>
    <w:p w:rsidR="00C87A8A" w:rsidRDefault="007124BD" w:rsidP="0065557D">
      <w:pPr>
        <w:spacing w:before="0"/>
        <w:jc w:val="both"/>
        <w:rPr>
          <w:rFonts w:cs="Tahoma"/>
          <w:b/>
          <w:szCs w:val="22"/>
        </w:rPr>
      </w:pPr>
      <w:r w:rsidRPr="007124BD">
        <w:rPr>
          <w:rFonts w:cs="Tahoma"/>
          <w:szCs w:val="22"/>
        </w:rPr>
        <w:t>O udzielenie zamówienia, określonego w specyfikacji mogą ubiegać się Wykonawcy, którzy spełniają warun</w:t>
      </w:r>
      <w:r w:rsidR="0065557D">
        <w:rPr>
          <w:rFonts w:cs="Tahoma"/>
          <w:szCs w:val="22"/>
        </w:rPr>
        <w:t>e</w:t>
      </w:r>
      <w:r w:rsidR="00C87A8A">
        <w:rPr>
          <w:rFonts w:cs="Tahoma"/>
          <w:szCs w:val="22"/>
        </w:rPr>
        <w:t>k:</w:t>
      </w:r>
    </w:p>
    <w:p w:rsidR="00B7592D" w:rsidRPr="00C87A8A" w:rsidRDefault="007124BD" w:rsidP="0065557D">
      <w:pPr>
        <w:spacing w:before="0"/>
        <w:jc w:val="both"/>
        <w:rPr>
          <w:rFonts w:cs="Tahoma"/>
          <w:b/>
          <w:szCs w:val="22"/>
        </w:rPr>
      </w:pPr>
      <w:r w:rsidRPr="007124BD">
        <w:rPr>
          <w:rFonts w:cs="Tahoma"/>
          <w:szCs w:val="22"/>
        </w:rPr>
        <w:t>dysponowania odpowiednim potencjałem technicznym oraz osobami zdolnymi do wykonania zam</w:t>
      </w:r>
      <w:r w:rsidR="0065557D">
        <w:rPr>
          <w:rFonts w:cs="Tahoma"/>
          <w:szCs w:val="22"/>
        </w:rPr>
        <w:t>ówienia.</w:t>
      </w:r>
    </w:p>
    <w:p w:rsidR="00B7592D" w:rsidRDefault="007124BD">
      <w:pPr>
        <w:spacing w:before="0"/>
        <w:jc w:val="both"/>
        <w:rPr>
          <w:rFonts w:cs="Tahoma"/>
          <w:szCs w:val="22"/>
        </w:rPr>
      </w:pPr>
      <w:r w:rsidRPr="00654BAC">
        <w:rPr>
          <w:rFonts w:cs="Tahoma"/>
          <w:szCs w:val="22"/>
        </w:rPr>
        <w:t xml:space="preserve">Zamawiający wymaga w szczególności dysponowania co najmniej jedną osobą posiadającą  co najmniej: </w:t>
      </w:r>
    </w:p>
    <w:p w:rsidR="007124BD" w:rsidRPr="007124BD" w:rsidRDefault="007124BD" w:rsidP="007440AA">
      <w:pPr>
        <w:numPr>
          <w:ilvl w:val="0"/>
          <w:numId w:val="31"/>
        </w:numPr>
        <w:tabs>
          <w:tab w:val="clear" w:pos="720"/>
        </w:tabs>
        <w:suppressAutoHyphens/>
        <w:overflowPunct w:val="0"/>
        <w:autoSpaceDE w:val="0"/>
        <w:spacing w:before="0"/>
        <w:ind w:left="993"/>
        <w:textAlignment w:val="baseline"/>
        <w:rPr>
          <w:rFonts w:cs="Tahoma"/>
          <w:bCs/>
          <w:szCs w:val="22"/>
          <w:lang w:eastAsia="ar-SA"/>
        </w:rPr>
      </w:pPr>
      <w:r w:rsidRPr="007124BD">
        <w:rPr>
          <w:rFonts w:cs="Tahoma"/>
          <w:szCs w:val="22"/>
          <w:shd w:val="clear" w:color="auto" w:fill="FFFFFF"/>
        </w:rPr>
        <w:t>posiada wykształcenie wyższe pedagogiczne lub wyższe magisterskie z przygotowaniem pedagogicznym,</w:t>
      </w:r>
    </w:p>
    <w:p w:rsidR="007124BD" w:rsidRPr="007124BD" w:rsidRDefault="007124BD" w:rsidP="007440AA">
      <w:pPr>
        <w:numPr>
          <w:ilvl w:val="0"/>
          <w:numId w:val="31"/>
        </w:numPr>
        <w:tabs>
          <w:tab w:val="clear" w:pos="720"/>
        </w:tabs>
        <w:suppressAutoHyphens/>
        <w:overflowPunct w:val="0"/>
        <w:autoSpaceDE w:val="0"/>
        <w:spacing w:before="0"/>
        <w:ind w:left="993"/>
        <w:textAlignment w:val="baseline"/>
        <w:rPr>
          <w:rFonts w:cs="Tahoma"/>
          <w:bCs/>
          <w:szCs w:val="22"/>
          <w:lang w:eastAsia="ar-SA"/>
        </w:rPr>
      </w:pPr>
      <w:r w:rsidRPr="007124BD">
        <w:rPr>
          <w:rFonts w:cs="Tahoma"/>
          <w:szCs w:val="22"/>
          <w:shd w:val="clear" w:color="auto" w:fill="FFFFFF"/>
        </w:rPr>
        <w:t>czynna praca zawodowa w szkolnictwie na poziomie ponadpodstawowym,</w:t>
      </w:r>
    </w:p>
    <w:p w:rsidR="007124BD" w:rsidRPr="007124BD" w:rsidRDefault="007124BD" w:rsidP="007440AA">
      <w:pPr>
        <w:numPr>
          <w:ilvl w:val="0"/>
          <w:numId w:val="31"/>
        </w:numPr>
        <w:tabs>
          <w:tab w:val="clear" w:pos="720"/>
        </w:tabs>
        <w:suppressAutoHyphens/>
        <w:overflowPunct w:val="0"/>
        <w:autoSpaceDE w:val="0"/>
        <w:spacing w:before="0"/>
        <w:ind w:left="993"/>
        <w:textAlignment w:val="baseline"/>
        <w:rPr>
          <w:rFonts w:cs="Tahoma"/>
          <w:bCs/>
          <w:szCs w:val="22"/>
          <w:lang w:eastAsia="ar-SA"/>
        </w:rPr>
      </w:pPr>
      <w:r w:rsidRPr="007124BD">
        <w:rPr>
          <w:rFonts w:cs="Tahoma"/>
          <w:szCs w:val="22"/>
          <w:shd w:val="clear" w:color="auto" w:fill="FFFFFF"/>
        </w:rPr>
        <w:t xml:space="preserve">posiada znajomość problematyki kształcenia zawodowego popartą min. </w:t>
      </w:r>
      <w:r w:rsidR="002641F8">
        <w:rPr>
          <w:rFonts w:cs="Tahoma"/>
          <w:szCs w:val="22"/>
          <w:shd w:val="clear" w:color="auto" w:fill="FFFFFF"/>
        </w:rPr>
        <w:t>2</w:t>
      </w:r>
      <w:r w:rsidRPr="007124BD">
        <w:rPr>
          <w:rFonts w:cs="Tahoma"/>
          <w:szCs w:val="22"/>
          <w:shd w:val="clear" w:color="auto" w:fill="FFFFFF"/>
        </w:rPr>
        <w:t>-letnim doświadczeniem,</w:t>
      </w:r>
    </w:p>
    <w:p w:rsidR="007124BD" w:rsidRPr="007124BD" w:rsidRDefault="007124BD" w:rsidP="007440AA">
      <w:pPr>
        <w:numPr>
          <w:ilvl w:val="0"/>
          <w:numId w:val="31"/>
        </w:numPr>
        <w:tabs>
          <w:tab w:val="clear" w:pos="720"/>
        </w:tabs>
        <w:suppressAutoHyphens/>
        <w:overflowPunct w:val="0"/>
        <w:autoSpaceDE w:val="0"/>
        <w:spacing w:before="0"/>
        <w:ind w:left="993"/>
        <w:textAlignment w:val="baseline"/>
        <w:rPr>
          <w:rFonts w:cs="Tahoma"/>
          <w:bCs/>
          <w:szCs w:val="22"/>
          <w:lang w:eastAsia="ar-SA"/>
        </w:rPr>
      </w:pPr>
      <w:r w:rsidRPr="007124BD">
        <w:rPr>
          <w:rFonts w:cs="Tahoma"/>
          <w:szCs w:val="22"/>
          <w:shd w:val="clear" w:color="auto" w:fill="FFFFFF"/>
        </w:rPr>
        <w:t>posiada znajomość obsługi pakietu MS Office,</w:t>
      </w:r>
    </w:p>
    <w:p w:rsidR="007124BD" w:rsidRPr="007124BD" w:rsidRDefault="007124BD" w:rsidP="007440AA">
      <w:pPr>
        <w:spacing w:before="0"/>
        <w:jc w:val="both"/>
        <w:rPr>
          <w:rFonts w:cs="Tahoma"/>
          <w:szCs w:val="22"/>
        </w:rPr>
      </w:pPr>
      <w:r w:rsidRPr="007124BD">
        <w:rPr>
          <w:rFonts w:cs="Tahoma"/>
          <w:szCs w:val="22"/>
        </w:rPr>
        <w:t xml:space="preserve">Na potwierdzenie spełnienia warunków opisanych powyżej Wykonawca przedstawia oświadczenie, </w:t>
      </w:r>
      <w:r w:rsidRPr="007124BD">
        <w:rPr>
          <w:rFonts w:cs="Tahoma"/>
          <w:szCs w:val="22"/>
        </w:rPr>
        <w:lastRenderedPageBreak/>
        <w:t xml:space="preserve">którego wzór stanowi załącznik nr 2 do zapytania ofertowego. </w:t>
      </w:r>
    </w:p>
    <w:p w:rsidR="00676C26" w:rsidRDefault="00676C26" w:rsidP="004B6C76">
      <w:pPr>
        <w:pStyle w:val="Nagwek2"/>
      </w:pPr>
      <w:r>
        <w:t xml:space="preserve">Dodatkowe postanowienia: </w:t>
      </w:r>
    </w:p>
    <w:p w:rsidR="001865CE" w:rsidRPr="001865CE" w:rsidRDefault="001865CE" w:rsidP="001865CE">
      <w:pPr>
        <w:pStyle w:val="Default"/>
        <w:numPr>
          <w:ilvl w:val="3"/>
          <w:numId w:val="29"/>
        </w:numPr>
        <w:spacing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 xml:space="preserve">W ramach zamówienia nie ma możliwości składania ofert wariantowych. </w:t>
      </w:r>
    </w:p>
    <w:p w:rsidR="001865CE" w:rsidRPr="001865CE" w:rsidRDefault="001865CE" w:rsidP="001865CE">
      <w:pPr>
        <w:pStyle w:val="Default"/>
        <w:numPr>
          <w:ilvl w:val="3"/>
          <w:numId w:val="29"/>
        </w:numPr>
        <w:spacing w:after="13"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 xml:space="preserve">Zamawiający </w:t>
      </w:r>
      <w:r w:rsidR="00C8109A">
        <w:rPr>
          <w:rFonts w:ascii="Tahoma" w:hAnsi="Tahoma" w:cs="Tahoma"/>
          <w:sz w:val="22"/>
          <w:szCs w:val="22"/>
        </w:rPr>
        <w:t xml:space="preserve">nie </w:t>
      </w:r>
      <w:r w:rsidRPr="001865CE">
        <w:rPr>
          <w:rFonts w:ascii="Tahoma" w:hAnsi="Tahoma" w:cs="Tahoma"/>
          <w:sz w:val="22"/>
          <w:szCs w:val="22"/>
        </w:rPr>
        <w:t>dopuszcza składanie ofert częściowych.</w:t>
      </w:r>
    </w:p>
    <w:p w:rsidR="001865CE" w:rsidRPr="001865CE" w:rsidRDefault="001865CE" w:rsidP="001865CE">
      <w:pPr>
        <w:pStyle w:val="Default"/>
        <w:numPr>
          <w:ilvl w:val="3"/>
          <w:numId w:val="29"/>
        </w:numPr>
        <w:spacing w:after="13"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 xml:space="preserve">Zamawiający po dokonaniu oceny </w:t>
      </w:r>
      <w:r w:rsidR="00654BAC">
        <w:rPr>
          <w:rFonts w:ascii="Tahoma" w:hAnsi="Tahoma" w:cs="Tahoma"/>
          <w:sz w:val="22"/>
          <w:szCs w:val="22"/>
        </w:rPr>
        <w:t xml:space="preserve">złożonych </w:t>
      </w:r>
      <w:r w:rsidRPr="001865CE">
        <w:rPr>
          <w:rFonts w:ascii="Tahoma" w:hAnsi="Tahoma" w:cs="Tahoma"/>
          <w:sz w:val="22"/>
          <w:szCs w:val="22"/>
        </w:rPr>
        <w:t>ofert dokona oceny najkorzystniejszej oferty co zostanie udokumentowane protokołem post</w:t>
      </w:r>
      <w:r w:rsidR="007440AA">
        <w:rPr>
          <w:rFonts w:ascii="Tahoma" w:hAnsi="Tahoma" w:cs="Tahoma"/>
          <w:sz w:val="22"/>
          <w:szCs w:val="22"/>
        </w:rPr>
        <w:t>ę</w:t>
      </w:r>
      <w:r w:rsidRPr="001865CE">
        <w:rPr>
          <w:rFonts w:ascii="Tahoma" w:hAnsi="Tahoma" w:cs="Tahoma"/>
          <w:sz w:val="22"/>
          <w:szCs w:val="22"/>
        </w:rPr>
        <w:t xml:space="preserve">powania o udzielenie zamówienia publicznego. </w:t>
      </w:r>
    </w:p>
    <w:p w:rsidR="001865CE" w:rsidRPr="003F7C4A" w:rsidRDefault="001865CE" w:rsidP="001865CE">
      <w:pPr>
        <w:pStyle w:val="Default"/>
        <w:numPr>
          <w:ilvl w:val="3"/>
          <w:numId w:val="29"/>
        </w:numPr>
        <w:spacing w:after="13" w:line="288" w:lineRule="auto"/>
        <w:ind w:left="426"/>
        <w:jc w:val="both"/>
        <w:rPr>
          <w:rFonts w:ascii="Tahoma" w:hAnsi="Tahoma" w:cs="Tahoma"/>
          <w:color w:val="auto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>Informacja o wyniku post</w:t>
      </w:r>
      <w:r w:rsidR="007440AA">
        <w:rPr>
          <w:rFonts w:ascii="Tahoma" w:hAnsi="Tahoma" w:cs="Tahoma"/>
          <w:sz w:val="22"/>
          <w:szCs w:val="22"/>
        </w:rPr>
        <w:t>ę</w:t>
      </w:r>
      <w:r w:rsidRPr="001865CE">
        <w:rPr>
          <w:rFonts w:ascii="Tahoma" w:hAnsi="Tahoma" w:cs="Tahoma"/>
          <w:sz w:val="22"/>
          <w:szCs w:val="22"/>
        </w:rPr>
        <w:t xml:space="preserve">powania zostanie umieszczone </w:t>
      </w:r>
      <w:r w:rsidR="00A03348">
        <w:rPr>
          <w:rFonts w:ascii="Tahoma" w:hAnsi="Tahoma" w:cs="Tahoma"/>
          <w:sz w:val="22"/>
          <w:szCs w:val="22"/>
        </w:rPr>
        <w:t>w Bazie Konkurencyjności.</w:t>
      </w:r>
    </w:p>
    <w:p w:rsidR="001865CE" w:rsidRPr="003F7C4A" w:rsidRDefault="001865CE" w:rsidP="001865CE">
      <w:pPr>
        <w:pStyle w:val="Default"/>
        <w:numPr>
          <w:ilvl w:val="3"/>
          <w:numId w:val="29"/>
        </w:numPr>
        <w:spacing w:after="13" w:line="288" w:lineRule="auto"/>
        <w:ind w:left="426"/>
        <w:jc w:val="both"/>
        <w:rPr>
          <w:rFonts w:ascii="Tahoma" w:hAnsi="Tahoma" w:cs="Tahoma"/>
          <w:color w:val="auto"/>
          <w:sz w:val="22"/>
          <w:szCs w:val="22"/>
        </w:rPr>
      </w:pPr>
      <w:r w:rsidRPr="003F7C4A">
        <w:rPr>
          <w:rFonts w:ascii="Tahoma" w:hAnsi="Tahoma" w:cs="Tahoma"/>
          <w:color w:val="auto"/>
          <w:sz w:val="22"/>
          <w:szCs w:val="22"/>
        </w:rPr>
        <w:t xml:space="preserve">Zamawiający zastrzega sobie prawo do unieważnienia postępowania na każdym etapie </w:t>
      </w:r>
      <w:r w:rsidR="00F30DC5" w:rsidRPr="003F7C4A">
        <w:rPr>
          <w:rFonts w:ascii="Tahoma" w:hAnsi="Tahoma" w:cs="Tahoma"/>
          <w:color w:val="auto"/>
          <w:sz w:val="22"/>
          <w:szCs w:val="22"/>
        </w:rPr>
        <w:t>z</w:t>
      </w:r>
      <w:ins w:id="1" w:author="Joanna Karkos" w:date="2024-09-17T08:14:00Z">
        <w:r w:rsidR="00F30DC5" w:rsidRPr="003F7C4A">
          <w:rPr>
            <w:rFonts w:ascii="Tahoma" w:hAnsi="Tahoma" w:cs="Tahoma"/>
            <w:color w:val="auto"/>
            <w:sz w:val="22"/>
            <w:szCs w:val="22"/>
          </w:rPr>
          <w:t xml:space="preserve"> </w:t>
        </w:r>
      </w:ins>
      <w:r w:rsidR="00F30DC5" w:rsidRPr="003F7C4A">
        <w:rPr>
          <w:rFonts w:ascii="Tahoma" w:hAnsi="Tahoma" w:cs="Tahoma"/>
          <w:color w:val="auto"/>
          <w:sz w:val="22"/>
          <w:szCs w:val="22"/>
        </w:rPr>
        <w:t xml:space="preserve">powodu: </w:t>
      </w:r>
      <w:r w:rsidR="00F30DC5" w:rsidRPr="003F7C4A">
        <w:rPr>
          <w:rStyle w:val="hgkelc"/>
          <w:rFonts w:ascii="Tahoma" w:hAnsi="Tahoma" w:cs="Tahoma"/>
          <w:bCs/>
          <w:color w:val="auto"/>
          <w:sz w:val="22"/>
          <w:szCs w:val="22"/>
        </w:rPr>
        <w:t>zmiany potrzeb lub wymagań zamawiającego, błędów lub nieprawidłowości w dokumentacji zamówienia lub w toku postępowania, braku ofer</w:t>
      </w:r>
      <w:r w:rsidR="003F7C4A" w:rsidRPr="003F7C4A">
        <w:rPr>
          <w:rStyle w:val="hgkelc"/>
          <w:rFonts w:ascii="Tahoma" w:hAnsi="Tahoma" w:cs="Tahoma"/>
          <w:bCs/>
          <w:color w:val="auto"/>
          <w:sz w:val="22"/>
          <w:szCs w:val="22"/>
        </w:rPr>
        <w:t>t.</w:t>
      </w:r>
    </w:p>
    <w:p w:rsidR="001865CE" w:rsidRPr="001865CE" w:rsidRDefault="001865CE" w:rsidP="001865CE">
      <w:pPr>
        <w:pStyle w:val="Default"/>
        <w:numPr>
          <w:ilvl w:val="3"/>
          <w:numId w:val="29"/>
        </w:numPr>
        <w:spacing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3F7C4A">
        <w:rPr>
          <w:rFonts w:ascii="Tahoma" w:hAnsi="Tahoma" w:cs="Tahoma"/>
          <w:bCs/>
          <w:color w:val="auto"/>
          <w:sz w:val="22"/>
          <w:szCs w:val="22"/>
        </w:rPr>
        <w:t>Wykonawca będący osobą fizyczną nieprowadzącą działalności gospodarczej, w cenie oferty musi uwzględnić koszt ubezpieczenia ZUS i podatku dochodowego, konieczny do poniesienia przez Zamawiającego. Podana w formularzu ofertowym cena będzie traktowana, jako cena za</w:t>
      </w:r>
      <w:r w:rsidRPr="001865CE">
        <w:rPr>
          <w:rFonts w:ascii="Tahoma" w:hAnsi="Tahoma" w:cs="Tahoma"/>
          <w:bCs/>
          <w:sz w:val="22"/>
          <w:szCs w:val="22"/>
        </w:rPr>
        <w:t xml:space="preserve"> wykonanie usługi wraz z opłatami z tytułu ubezpieczenia ZUS i podatku dochodowego ponoszonymi przez Zamawiającego. Wypłacane wynagrodzenie Wykonawcy po odprowadzeniu pochodnych nie będzie zatem równowartością ceny podanej w ofercie. </w:t>
      </w:r>
    </w:p>
    <w:p w:rsidR="001865CE" w:rsidRPr="001865CE" w:rsidRDefault="001865CE" w:rsidP="001865CE">
      <w:pPr>
        <w:pStyle w:val="Default"/>
        <w:numPr>
          <w:ilvl w:val="3"/>
          <w:numId w:val="29"/>
        </w:numPr>
        <w:spacing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 xml:space="preserve">Wszelkie rozliczenia między Zamawiającym a Wykonawcą dokonywane będą w złotych polskich. </w:t>
      </w:r>
    </w:p>
    <w:p w:rsidR="001865CE" w:rsidRPr="001865CE" w:rsidRDefault="001865CE" w:rsidP="001865CE">
      <w:pPr>
        <w:pStyle w:val="Default"/>
        <w:numPr>
          <w:ilvl w:val="3"/>
          <w:numId w:val="29"/>
        </w:numPr>
        <w:spacing w:after="13"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bCs/>
          <w:sz w:val="22"/>
          <w:szCs w:val="22"/>
        </w:rPr>
        <w:t xml:space="preserve">Zapłata za zrealizowaną usługę nastąpi na podstawie sporządzonej przez Wykonawcę faktury VAT/rachunku, maksymalnie w terminie 21 dni od dnia doręczenia Zamawiającemu faktury/rachunku, </w:t>
      </w:r>
      <w:r w:rsidRPr="001865CE">
        <w:rPr>
          <w:rFonts w:ascii="Tahoma" w:hAnsi="Tahoma" w:cs="Tahoma"/>
          <w:sz w:val="22"/>
          <w:szCs w:val="22"/>
        </w:rPr>
        <w:t>z takim zastrzeżeniem, że wystawienie faktury VAT</w:t>
      </w:r>
      <w:r w:rsidR="00654BAC">
        <w:rPr>
          <w:rFonts w:ascii="Tahoma" w:hAnsi="Tahoma" w:cs="Tahoma"/>
          <w:sz w:val="22"/>
          <w:szCs w:val="22"/>
        </w:rPr>
        <w:t>/rachunku</w:t>
      </w:r>
      <w:r w:rsidRPr="001865CE">
        <w:rPr>
          <w:rFonts w:ascii="Tahoma" w:hAnsi="Tahoma" w:cs="Tahoma"/>
          <w:sz w:val="22"/>
          <w:szCs w:val="22"/>
        </w:rPr>
        <w:t xml:space="preserve"> nastąpi po podpisaniu sprawozdania dokumentującego zakończenie realizacji przedmiotu danego zamówienia. </w:t>
      </w:r>
    </w:p>
    <w:p w:rsidR="001865CE" w:rsidRPr="001865CE" w:rsidRDefault="001865CE" w:rsidP="001865CE">
      <w:pPr>
        <w:pStyle w:val="Default"/>
        <w:numPr>
          <w:ilvl w:val="3"/>
          <w:numId w:val="29"/>
        </w:numPr>
        <w:spacing w:after="13"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 xml:space="preserve">Wysokość wynagrodzenia będzie zależeć od stopnia realizacji wskaźnika udziału uczniów w projekcie. </w:t>
      </w:r>
    </w:p>
    <w:tbl>
      <w:tblPr>
        <w:tblStyle w:val="Tabela-Siatka"/>
        <w:tblW w:w="0" w:type="auto"/>
        <w:tblInd w:w="1734" w:type="dxa"/>
        <w:tblLook w:val="04A0"/>
      </w:tblPr>
      <w:tblGrid>
        <w:gridCol w:w="2226"/>
        <w:gridCol w:w="3552"/>
      </w:tblGrid>
      <w:tr w:rsidR="001865CE" w:rsidRPr="001865CE" w:rsidTr="005C014B">
        <w:tc>
          <w:tcPr>
            <w:tcW w:w="2226" w:type="dxa"/>
          </w:tcPr>
          <w:p w:rsidR="001865CE" w:rsidRPr="001865CE" w:rsidRDefault="001865CE" w:rsidP="007440AA">
            <w:pPr>
              <w:pStyle w:val="Default"/>
              <w:spacing w:line="288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Szkoła</w:t>
            </w:r>
          </w:p>
        </w:tc>
        <w:tc>
          <w:tcPr>
            <w:tcW w:w="3552" w:type="dxa"/>
          </w:tcPr>
          <w:p w:rsidR="001865CE" w:rsidRPr="001865CE" w:rsidRDefault="001865CE" w:rsidP="007440AA">
            <w:pPr>
              <w:pStyle w:val="Default"/>
              <w:spacing w:line="288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Wskaźnik ilości uczniów</w:t>
            </w:r>
          </w:p>
        </w:tc>
      </w:tr>
      <w:tr w:rsidR="00626FA4" w:rsidRPr="001865CE" w:rsidTr="005C014B">
        <w:tc>
          <w:tcPr>
            <w:tcW w:w="2226" w:type="dxa"/>
          </w:tcPr>
          <w:p w:rsidR="00626FA4" w:rsidRPr="001865CE" w:rsidRDefault="00626FA4" w:rsidP="007440AA">
            <w:pPr>
              <w:pStyle w:val="Default"/>
              <w:spacing w:line="288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ZS nr 3 w Olkuszu</w:t>
            </w:r>
          </w:p>
        </w:tc>
        <w:tc>
          <w:tcPr>
            <w:tcW w:w="3552" w:type="dxa"/>
          </w:tcPr>
          <w:p w:rsidR="00626FA4" w:rsidRPr="001865CE" w:rsidRDefault="00626FA4" w:rsidP="003B0279">
            <w:pPr>
              <w:spacing w:before="0"/>
              <w:jc w:val="center"/>
              <w:rPr>
                <w:rFonts w:cs="Tahoma"/>
              </w:rPr>
            </w:pPr>
            <w:r>
              <w:rPr>
                <w:rFonts w:cs="Tahoma"/>
              </w:rPr>
              <w:t>225</w:t>
            </w:r>
          </w:p>
        </w:tc>
      </w:tr>
    </w:tbl>
    <w:p w:rsidR="001865CE" w:rsidRPr="001865CE" w:rsidRDefault="001865CE" w:rsidP="001865CE">
      <w:pPr>
        <w:pStyle w:val="Default"/>
        <w:spacing w:after="13" w:line="288" w:lineRule="auto"/>
        <w:ind w:left="426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ela-Siatka"/>
        <w:tblW w:w="0" w:type="auto"/>
        <w:tblInd w:w="1626" w:type="dxa"/>
        <w:tblLook w:val="04A0"/>
      </w:tblPr>
      <w:tblGrid>
        <w:gridCol w:w="2234"/>
        <w:gridCol w:w="3544"/>
      </w:tblGrid>
      <w:tr w:rsidR="001865CE" w:rsidRPr="001865CE" w:rsidTr="005C014B">
        <w:tc>
          <w:tcPr>
            <w:tcW w:w="2234" w:type="dxa"/>
          </w:tcPr>
          <w:p w:rsidR="001865CE" w:rsidRPr="001865CE" w:rsidRDefault="001865CE" w:rsidP="001865CE">
            <w:pPr>
              <w:pStyle w:val="Default"/>
              <w:spacing w:after="13" w:line="288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Stopień realizacji</w:t>
            </w:r>
          </w:p>
        </w:tc>
        <w:tc>
          <w:tcPr>
            <w:tcW w:w="3544" w:type="dxa"/>
          </w:tcPr>
          <w:p w:rsidR="001865CE" w:rsidRPr="001865CE" w:rsidRDefault="001865CE" w:rsidP="007440AA">
            <w:pPr>
              <w:pStyle w:val="Default"/>
              <w:spacing w:after="13" w:line="288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Procent wynagrodzenia</w:t>
            </w:r>
          </w:p>
        </w:tc>
      </w:tr>
      <w:tr w:rsidR="001865CE" w:rsidRPr="001865CE" w:rsidTr="005C014B">
        <w:tc>
          <w:tcPr>
            <w:tcW w:w="2234" w:type="dxa"/>
          </w:tcPr>
          <w:p w:rsidR="001865CE" w:rsidRPr="001865CE" w:rsidRDefault="001865CE" w:rsidP="001865CE">
            <w:pPr>
              <w:pStyle w:val="Default"/>
              <w:spacing w:after="13" w:line="288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86 – 100 %</w:t>
            </w:r>
          </w:p>
        </w:tc>
        <w:tc>
          <w:tcPr>
            <w:tcW w:w="3544" w:type="dxa"/>
          </w:tcPr>
          <w:p w:rsidR="001865CE" w:rsidRPr="001865CE" w:rsidRDefault="001865CE" w:rsidP="007440AA">
            <w:pPr>
              <w:pStyle w:val="Default"/>
              <w:spacing w:after="13" w:line="288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100%</w:t>
            </w:r>
          </w:p>
        </w:tc>
      </w:tr>
      <w:tr w:rsidR="001865CE" w:rsidRPr="001865CE" w:rsidTr="005C014B">
        <w:tc>
          <w:tcPr>
            <w:tcW w:w="2234" w:type="dxa"/>
          </w:tcPr>
          <w:p w:rsidR="001865CE" w:rsidRPr="001865CE" w:rsidRDefault="001865CE" w:rsidP="001865CE">
            <w:pPr>
              <w:pStyle w:val="Default"/>
              <w:spacing w:after="13" w:line="288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71 – 85 %</w:t>
            </w:r>
          </w:p>
        </w:tc>
        <w:tc>
          <w:tcPr>
            <w:tcW w:w="3544" w:type="dxa"/>
          </w:tcPr>
          <w:p w:rsidR="001865CE" w:rsidRPr="001865CE" w:rsidRDefault="001865CE" w:rsidP="007440AA">
            <w:pPr>
              <w:pStyle w:val="Default"/>
              <w:spacing w:after="13" w:line="288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75%</w:t>
            </w:r>
          </w:p>
        </w:tc>
      </w:tr>
      <w:tr w:rsidR="001865CE" w:rsidRPr="001865CE" w:rsidTr="005C014B">
        <w:tc>
          <w:tcPr>
            <w:tcW w:w="2234" w:type="dxa"/>
          </w:tcPr>
          <w:p w:rsidR="001865CE" w:rsidRPr="001865CE" w:rsidRDefault="001865CE" w:rsidP="001865CE">
            <w:pPr>
              <w:pStyle w:val="Default"/>
              <w:spacing w:after="13" w:line="288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50 – 70 %</w:t>
            </w:r>
          </w:p>
        </w:tc>
        <w:tc>
          <w:tcPr>
            <w:tcW w:w="3544" w:type="dxa"/>
          </w:tcPr>
          <w:p w:rsidR="001865CE" w:rsidRPr="001865CE" w:rsidRDefault="001865CE" w:rsidP="007440AA">
            <w:pPr>
              <w:pStyle w:val="Default"/>
              <w:spacing w:after="13" w:line="288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50%</w:t>
            </w:r>
          </w:p>
        </w:tc>
      </w:tr>
      <w:tr w:rsidR="001865CE" w:rsidRPr="001865CE" w:rsidTr="005C014B">
        <w:tc>
          <w:tcPr>
            <w:tcW w:w="2234" w:type="dxa"/>
          </w:tcPr>
          <w:p w:rsidR="001865CE" w:rsidRPr="001865CE" w:rsidRDefault="001865CE" w:rsidP="001865CE">
            <w:pPr>
              <w:pStyle w:val="Default"/>
              <w:spacing w:after="13" w:line="288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&lt;50</w:t>
            </w:r>
          </w:p>
        </w:tc>
        <w:tc>
          <w:tcPr>
            <w:tcW w:w="3544" w:type="dxa"/>
          </w:tcPr>
          <w:p w:rsidR="001865CE" w:rsidRPr="001865CE" w:rsidRDefault="001865CE" w:rsidP="007440AA">
            <w:pPr>
              <w:pStyle w:val="Default"/>
              <w:spacing w:after="13" w:line="288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65CE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</w:tr>
    </w:tbl>
    <w:p w:rsidR="001865CE" w:rsidRPr="001865CE" w:rsidRDefault="001865CE" w:rsidP="001865CE">
      <w:pPr>
        <w:pStyle w:val="Default"/>
        <w:spacing w:after="13" w:line="288" w:lineRule="auto"/>
        <w:ind w:left="426"/>
        <w:jc w:val="both"/>
        <w:rPr>
          <w:rFonts w:ascii="Tahoma" w:hAnsi="Tahoma" w:cs="Tahoma"/>
          <w:sz w:val="22"/>
          <w:szCs w:val="22"/>
        </w:rPr>
      </w:pPr>
    </w:p>
    <w:p w:rsidR="001865CE" w:rsidRPr="001865CE" w:rsidRDefault="001865CE" w:rsidP="001865CE">
      <w:pPr>
        <w:pStyle w:val="Default"/>
        <w:numPr>
          <w:ilvl w:val="3"/>
          <w:numId w:val="29"/>
        </w:numPr>
        <w:spacing w:after="13"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 xml:space="preserve">Zamawiający zastrzega sobie prawo do zwrócenia się do Wykonawcy z wnioskiem o wyjaśnienie, jeśli uzna, iż wycena zawiera rażąco niską cenę w stosunku do przedmiotu zamówienia. </w:t>
      </w:r>
    </w:p>
    <w:p w:rsidR="001865CE" w:rsidRPr="001865CE" w:rsidRDefault="001865CE" w:rsidP="001865CE">
      <w:pPr>
        <w:pStyle w:val="Default"/>
        <w:numPr>
          <w:ilvl w:val="3"/>
          <w:numId w:val="29"/>
        </w:numPr>
        <w:spacing w:after="13"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 xml:space="preserve">Termin związania ofertą: 30 dni od terminu złożenia oferty. </w:t>
      </w:r>
    </w:p>
    <w:p w:rsidR="001865CE" w:rsidRPr="001865CE" w:rsidRDefault="001865CE" w:rsidP="001865CE">
      <w:pPr>
        <w:pStyle w:val="Default"/>
        <w:numPr>
          <w:ilvl w:val="3"/>
          <w:numId w:val="29"/>
        </w:numPr>
        <w:spacing w:after="13"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>Zamawiający przewiduje karę umowną w wysokości 100% łącznego wynagrodzenia Wykonawcy – w przypadku nie przestrzegania przez Wykonawcę zapisów Wytycznych w zakresie kwalifikowalności wydatków na lata 20</w:t>
      </w:r>
      <w:r w:rsidR="00626FA4">
        <w:rPr>
          <w:rFonts w:ascii="Tahoma" w:hAnsi="Tahoma" w:cs="Tahoma"/>
          <w:sz w:val="22"/>
          <w:szCs w:val="22"/>
        </w:rPr>
        <w:t>21-2027</w:t>
      </w:r>
      <w:r w:rsidRPr="001865CE">
        <w:rPr>
          <w:rFonts w:ascii="Tahoma" w:hAnsi="Tahoma" w:cs="Tahoma"/>
          <w:sz w:val="22"/>
          <w:szCs w:val="22"/>
        </w:rPr>
        <w:t xml:space="preserve"> w zakresie maksymalnego łącznego </w:t>
      </w:r>
      <w:r w:rsidRPr="001865CE">
        <w:rPr>
          <w:rFonts w:ascii="Tahoma" w:hAnsi="Tahoma" w:cs="Tahoma"/>
          <w:sz w:val="22"/>
          <w:szCs w:val="22"/>
        </w:rPr>
        <w:lastRenderedPageBreak/>
        <w:t xml:space="preserve">zaangażowania zawodowego w realizację wszystkich projektów finansowanych z funduszy strukturalnych i FS oraz działań finansowanych z innych źródeł, w tym środków własnych Zamawiającego i innych podmiotów, nie przekracza 276 godz. miesięcznie. </w:t>
      </w:r>
    </w:p>
    <w:p w:rsidR="001865CE" w:rsidRDefault="001865CE" w:rsidP="001865CE">
      <w:pPr>
        <w:pStyle w:val="Default"/>
        <w:numPr>
          <w:ilvl w:val="3"/>
          <w:numId w:val="29"/>
        </w:numPr>
        <w:spacing w:line="288" w:lineRule="auto"/>
        <w:ind w:left="426"/>
        <w:jc w:val="both"/>
        <w:rPr>
          <w:rFonts w:ascii="Tahoma" w:hAnsi="Tahoma" w:cs="Tahoma"/>
          <w:sz w:val="22"/>
          <w:szCs w:val="22"/>
        </w:rPr>
      </w:pPr>
      <w:r w:rsidRPr="001865CE">
        <w:rPr>
          <w:rFonts w:ascii="Tahoma" w:hAnsi="Tahoma" w:cs="Tahoma"/>
          <w:sz w:val="22"/>
          <w:szCs w:val="22"/>
        </w:rPr>
        <w:t>Zamawiający przewiduje karę umowną w wysokości 100% łącznego wynagrodzenia Wykonawcy – w przypadku nie przestrzegania przez Wykonawcę zapisów Wytycznych w zakresie kwalifikowalności wydatków na lata 20</w:t>
      </w:r>
      <w:r w:rsidR="0077746C">
        <w:rPr>
          <w:rFonts w:ascii="Tahoma" w:hAnsi="Tahoma" w:cs="Tahoma"/>
          <w:sz w:val="22"/>
          <w:szCs w:val="22"/>
        </w:rPr>
        <w:t>21-2027</w:t>
      </w:r>
      <w:r w:rsidRPr="001865CE">
        <w:rPr>
          <w:rFonts w:ascii="Tahoma" w:hAnsi="Tahoma" w:cs="Tahoma"/>
          <w:sz w:val="22"/>
          <w:szCs w:val="22"/>
        </w:rPr>
        <w:t xml:space="preserve"> w zakresie zatrudnienia w instytucji uczestniczącej w realizacji PO na podstawie stosunku pracy chyba, że nie zachodzi konflikt interesów lub podwójne finansowanie. </w:t>
      </w:r>
    </w:p>
    <w:p w:rsidR="00676C26" w:rsidRDefault="00676C26" w:rsidP="004B6C76">
      <w:pPr>
        <w:pStyle w:val="Nagwek2"/>
      </w:pPr>
      <w:r>
        <w:t>Kryteria oceny</w:t>
      </w:r>
      <w:r w:rsidR="00666354">
        <w:t>:</w:t>
      </w: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Cena – 50</w:t>
      </w:r>
      <w:r w:rsidR="00654BAC">
        <w:rPr>
          <w:rFonts w:cs="Tahoma"/>
          <w:szCs w:val="22"/>
        </w:rPr>
        <w:t>pkt</w:t>
      </w: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Doświadczenie – 15</w:t>
      </w:r>
      <w:r w:rsidR="00654BAC">
        <w:rPr>
          <w:rFonts w:cs="Tahoma"/>
          <w:szCs w:val="22"/>
        </w:rPr>
        <w:t>pkt</w:t>
      </w:r>
    </w:p>
    <w:p w:rsidR="00481EC0" w:rsidRPr="00C4404F" w:rsidRDefault="005C014B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>
        <w:rPr>
          <w:rFonts w:cs="Tahoma"/>
          <w:szCs w:val="22"/>
        </w:rPr>
        <w:t>Praca w szkole – 20</w:t>
      </w:r>
      <w:r w:rsidR="00654BAC">
        <w:rPr>
          <w:rFonts w:cs="Tahoma"/>
          <w:szCs w:val="22"/>
        </w:rPr>
        <w:t>pkt</w:t>
      </w: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Projekty EU – 15</w:t>
      </w:r>
      <w:r w:rsidR="00654BAC">
        <w:rPr>
          <w:rFonts w:cs="Tahoma"/>
          <w:szCs w:val="22"/>
        </w:rPr>
        <w:t>pkt</w:t>
      </w: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Oferty zostaną ocenione wg. Następującego wzoru: O = C + P+D + U, gdzie</w:t>
      </w: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O – liczba punktów przyznana ofercie</w:t>
      </w: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C – liczba punktów w kryterium „Cena”</w:t>
      </w: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P – liczba punktów w kryterium „Praca w szkole”</w:t>
      </w: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D – liczba punktów w kryterium „Doświadczenie”</w:t>
      </w:r>
    </w:p>
    <w:p w:rsidR="00481EC0" w:rsidRPr="00C4404F" w:rsidRDefault="00481EC0" w:rsidP="00481EC0">
      <w:pPr>
        <w:autoSpaceDE w:val="0"/>
        <w:autoSpaceDN w:val="0"/>
        <w:adjustRightInd w:val="0"/>
        <w:spacing w:before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U – liczba punktów w kryterium „Projekty UE”</w:t>
      </w:r>
    </w:p>
    <w:p w:rsidR="00481EC0" w:rsidRPr="00C4404F" w:rsidRDefault="00481EC0" w:rsidP="00481EC0">
      <w:pPr>
        <w:autoSpaceDE w:val="0"/>
        <w:autoSpaceDN w:val="0"/>
        <w:adjustRightInd w:val="0"/>
        <w:jc w:val="both"/>
        <w:rPr>
          <w:rFonts w:cs="Tahoma"/>
          <w:szCs w:val="22"/>
          <w:u w:val="single"/>
        </w:rPr>
      </w:pPr>
      <w:r w:rsidRPr="00C4404F">
        <w:rPr>
          <w:rFonts w:cs="Tahoma"/>
          <w:szCs w:val="22"/>
          <w:u w:val="single"/>
        </w:rPr>
        <w:t>Opis kryterium „Cena”</w:t>
      </w:r>
    </w:p>
    <w:p w:rsidR="00481EC0" w:rsidRPr="00C4404F" w:rsidRDefault="00481EC0" w:rsidP="00481EC0">
      <w:pPr>
        <w:pStyle w:val="Akapitzlist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C = (Cmin / C of. licz.) x 50</w:t>
      </w:r>
      <w:r w:rsidR="00654BAC">
        <w:rPr>
          <w:rFonts w:cs="Tahoma"/>
          <w:szCs w:val="22"/>
        </w:rPr>
        <w:t>pkt</w:t>
      </w:r>
    </w:p>
    <w:p w:rsidR="00481EC0" w:rsidRPr="00C4404F" w:rsidRDefault="00481EC0" w:rsidP="00481EC0">
      <w:pPr>
        <w:pStyle w:val="Akapitzlist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C - liczba punktów przyznana ofercie poddawanej ocenie w kryterium „Cena”</w:t>
      </w:r>
    </w:p>
    <w:p w:rsidR="00481EC0" w:rsidRPr="00C4404F" w:rsidRDefault="00481EC0" w:rsidP="00481EC0">
      <w:pPr>
        <w:pStyle w:val="Akapitzlist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C min – cena w ofercie najkorzystniejszej cenowo</w:t>
      </w:r>
    </w:p>
    <w:p w:rsidR="00481EC0" w:rsidRPr="00C4404F" w:rsidRDefault="00481EC0" w:rsidP="00481EC0">
      <w:pPr>
        <w:pStyle w:val="Akapitzlist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C of.licz – cena w ofercie poddawanej ocenie</w:t>
      </w:r>
    </w:p>
    <w:p w:rsidR="00481EC0" w:rsidRPr="00C4404F" w:rsidRDefault="00481EC0" w:rsidP="00481EC0">
      <w:pPr>
        <w:autoSpaceDE w:val="0"/>
        <w:autoSpaceDN w:val="0"/>
        <w:adjustRightInd w:val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Opis kryterium „Praca w szkole”</w:t>
      </w:r>
    </w:p>
    <w:p w:rsidR="00481EC0" w:rsidRPr="00C4404F" w:rsidRDefault="00481EC0" w:rsidP="00481EC0">
      <w:pPr>
        <w:autoSpaceDE w:val="0"/>
        <w:autoSpaceDN w:val="0"/>
        <w:adjustRightInd w:val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 xml:space="preserve">Zamówienie będzie realizowane przez osobę, która  jest pracownikiem szkoły, której  dotyczy dana część zamówienia 20 pkt. (20 pkt za spełnienie </w:t>
      </w:r>
      <w:r w:rsidR="00654BAC">
        <w:rPr>
          <w:rFonts w:cs="Tahoma"/>
          <w:szCs w:val="22"/>
        </w:rPr>
        <w:t xml:space="preserve">kryterium </w:t>
      </w:r>
      <w:r w:rsidRPr="00C4404F">
        <w:rPr>
          <w:rFonts w:cs="Tahoma"/>
          <w:szCs w:val="22"/>
        </w:rPr>
        <w:t>/nie spełnienie 0 pkt., -ocena w oparciu o oświadczenie złożone w formularzu ofertowym)</w:t>
      </w:r>
    </w:p>
    <w:p w:rsidR="00481EC0" w:rsidRPr="00C4404F" w:rsidRDefault="00481EC0" w:rsidP="00481EC0">
      <w:pPr>
        <w:autoSpaceDE w:val="0"/>
        <w:autoSpaceDN w:val="0"/>
        <w:adjustRightInd w:val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Opis kryterium „Doświadczenie”</w:t>
      </w:r>
    </w:p>
    <w:p w:rsidR="00481EC0" w:rsidRPr="00C4404F" w:rsidRDefault="00481EC0" w:rsidP="00481EC0">
      <w:pPr>
        <w:autoSpaceDE w:val="0"/>
        <w:autoSpaceDN w:val="0"/>
        <w:adjustRightInd w:val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 xml:space="preserve">Dysponowanie osobą, która posiada doświadczenie w pełnieniu funkcji Lidera Szkolnego lub zbliżonej, przy czym jako funkcję zbliżoną rozumie się realizację przynajmniej połowy obowiązków  określonych w opisie przedmiotu zamówienia15 pkt. (15 pkt za spełnienie </w:t>
      </w:r>
      <w:r w:rsidR="00654BAC">
        <w:rPr>
          <w:rFonts w:cs="Tahoma"/>
          <w:szCs w:val="22"/>
        </w:rPr>
        <w:t>kryterium</w:t>
      </w:r>
      <w:r w:rsidRPr="00C4404F">
        <w:rPr>
          <w:rFonts w:cs="Tahoma"/>
          <w:szCs w:val="22"/>
        </w:rPr>
        <w:t>/nie spełnienie 0 pkt-ocena w oparciu o oświadczenie złożone w formularzu ofertowym)</w:t>
      </w:r>
    </w:p>
    <w:p w:rsidR="00481EC0" w:rsidRPr="00C4404F" w:rsidRDefault="00481EC0" w:rsidP="00481EC0">
      <w:pPr>
        <w:autoSpaceDE w:val="0"/>
        <w:autoSpaceDN w:val="0"/>
        <w:adjustRightInd w:val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t>Opis kryterium „Projekty UE”</w:t>
      </w:r>
    </w:p>
    <w:p w:rsidR="00481EC0" w:rsidRPr="00C4404F" w:rsidRDefault="00481EC0" w:rsidP="00481EC0">
      <w:pPr>
        <w:autoSpaceDE w:val="0"/>
        <w:autoSpaceDN w:val="0"/>
        <w:adjustRightInd w:val="0"/>
        <w:jc w:val="both"/>
        <w:rPr>
          <w:rFonts w:cs="Tahoma"/>
          <w:szCs w:val="22"/>
        </w:rPr>
      </w:pPr>
      <w:r w:rsidRPr="00C4404F">
        <w:rPr>
          <w:rFonts w:cs="Tahoma"/>
          <w:szCs w:val="22"/>
        </w:rPr>
        <w:lastRenderedPageBreak/>
        <w:t>Dysponowanie osobą, która posiada doświadczenie w realizacji przynajmniej jednego projektu edukacyjnego współfinansowanego ze środków UE. Poprzez realizację Zamawiający rozumie wykonywanie zadań związanych z zarządzaniem projektem, i/lub opiekę merytoryczną. 15 pkt. (15pkt za spełnienie warunku/nie spełnienie 0 pkt., -ocena w oparciu o oświadczenie złożone w formularzu ofertowym)</w:t>
      </w:r>
    </w:p>
    <w:p w:rsidR="00676C26" w:rsidRDefault="00676C26" w:rsidP="004B6C76">
      <w:pPr>
        <w:pStyle w:val="Nagwek2"/>
      </w:pPr>
      <w:r>
        <w:t>Forma złożenia oferty</w:t>
      </w:r>
      <w:r w:rsidR="00666354">
        <w:t>:</w:t>
      </w:r>
    </w:p>
    <w:p w:rsidR="00676C26" w:rsidRDefault="00676C26" w:rsidP="00676C26">
      <w:r w:rsidRPr="009D12F4">
        <w:t xml:space="preserve">Ofertę na formularzu należy złożyć w terminie do dnia  </w:t>
      </w:r>
      <w:r w:rsidR="002641F8">
        <w:t>0</w:t>
      </w:r>
      <w:r w:rsidR="008E2A4C">
        <w:t>8</w:t>
      </w:r>
      <w:r w:rsidR="002641F8">
        <w:t>.10</w:t>
      </w:r>
      <w:r w:rsidR="009D12F4" w:rsidRPr="009D12F4">
        <w:t>.202</w:t>
      </w:r>
      <w:r w:rsidR="00367276">
        <w:t>4</w:t>
      </w:r>
      <w:r w:rsidR="009D12F4" w:rsidRPr="009D12F4">
        <w:t>r</w:t>
      </w:r>
      <w:r w:rsidRPr="009D12F4">
        <w:t>. w formie:</w:t>
      </w:r>
    </w:p>
    <w:p w:rsidR="00367276" w:rsidRDefault="00367276" w:rsidP="00367276">
      <w:pPr>
        <w:spacing w:before="0"/>
      </w:pPr>
      <w:r>
        <w:t>poprzez bazę konkurencyjności (</w:t>
      </w:r>
      <w:r w:rsidRPr="00367276">
        <w:t>https://bazakonkurencyjnosci.funduszeeuropejskie.gov.pl/</w:t>
      </w:r>
      <w:r>
        <w:t>)</w:t>
      </w:r>
    </w:p>
    <w:p w:rsidR="00676C26" w:rsidRDefault="00676C26" w:rsidP="000A5E54">
      <w:pPr>
        <w:spacing w:before="0"/>
      </w:pPr>
      <w:r w:rsidRPr="00666354">
        <w:t>Do oferty należy załączyć</w:t>
      </w:r>
      <w:r>
        <w:t>:</w:t>
      </w:r>
    </w:p>
    <w:p w:rsidR="00676C26" w:rsidRDefault="00676C26" w:rsidP="000A5E54">
      <w:pPr>
        <w:pStyle w:val="Akapitzlist"/>
        <w:numPr>
          <w:ilvl w:val="0"/>
          <w:numId w:val="5"/>
        </w:numPr>
        <w:spacing w:before="0"/>
      </w:pPr>
      <w:r>
        <w:t>Wypełniony formularz ofertowy wraz z załącznikiem</w:t>
      </w:r>
    </w:p>
    <w:p w:rsidR="00666354" w:rsidRDefault="00676C26" w:rsidP="000A5E54">
      <w:pPr>
        <w:pStyle w:val="Akapitzlist"/>
        <w:numPr>
          <w:ilvl w:val="0"/>
          <w:numId w:val="5"/>
        </w:numPr>
        <w:spacing w:before="0"/>
      </w:pPr>
      <w:r>
        <w:t>Oświadczenie o spełnianiu warunków udziału w postępowaniu</w:t>
      </w:r>
      <w:r w:rsidR="00666354">
        <w:t xml:space="preserve"> i braku podstaw do wykluczenia</w:t>
      </w:r>
      <w:r>
        <w:t xml:space="preserve"> - wzór oświadczenia załącznik nr 2</w:t>
      </w:r>
    </w:p>
    <w:p w:rsidR="00676C26" w:rsidRDefault="00676C26" w:rsidP="004B6C76">
      <w:pPr>
        <w:pStyle w:val="Nagwek2"/>
      </w:pPr>
      <w:r>
        <w:t>Załączniki:</w:t>
      </w:r>
    </w:p>
    <w:p w:rsidR="00676C26" w:rsidRDefault="00676C26" w:rsidP="00246253">
      <w:pPr>
        <w:spacing w:before="0"/>
      </w:pPr>
      <w:r>
        <w:t>Załącznik nr 1 – Formularz ofertowy</w:t>
      </w:r>
    </w:p>
    <w:p w:rsidR="00676C26" w:rsidRDefault="00676C26" w:rsidP="00246253">
      <w:pPr>
        <w:spacing w:before="0"/>
      </w:pPr>
      <w:r>
        <w:t>Załącznik nr 2 – Oświadczenie o spełnianiu warunków udziału w postępowaniu i braku podstaw do wykluczenia</w:t>
      </w:r>
    </w:p>
    <w:p w:rsidR="000A5E54" w:rsidRDefault="000A5E54">
      <w:pPr>
        <w:spacing w:before="0" w:after="200" w:line="276" w:lineRule="auto"/>
      </w:pPr>
      <w:r>
        <w:br w:type="page"/>
      </w:r>
    </w:p>
    <w:p w:rsidR="000A5E54" w:rsidRDefault="000A5E54" w:rsidP="00246253">
      <w:pPr>
        <w:spacing w:before="0"/>
      </w:pPr>
    </w:p>
    <w:p w:rsidR="00246253" w:rsidRPr="004B6C76" w:rsidRDefault="00246253" w:rsidP="004B6C76">
      <w:pPr>
        <w:pStyle w:val="Nagwek2"/>
      </w:pPr>
      <w:r w:rsidRPr="004B6C76">
        <w:t>Obowiązek informacyjny wynikający z art. 13 RODO w przypadku zbierania danych osobowych bezpośrednio od osoby fizycznej, której dane dotyczą, w celu związanym z postępowaniem o udzielenie zamówienia publicznego.</w:t>
      </w:r>
    </w:p>
    <w:p w:rsidR="00246253" w:rsidRDefault="00246253" w:rsidP="00246253">
      <w:r>
        <w:t xml:space="preserve">Zgodnie z art. 13 ust. 1 i 2 </w:t>
      </w:r>
      <w:r>
        <w:rPr>
          <w:rFonts w:eastAsia="Calibr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t>dalej „RODO”, informuję, że administratorem Pani/Pana danych osobowych jest Starostwo Powiatowe w Olkuszu, ul. Mickiewicza 2, 32-300 Olkusz; NIP 6372024678; REGON 276255045; adres e-mail</w:t>
      </w:r>
      <w:r>
        <w:rPr>
          <w:rFonts w:eastAsia="Courier New"/>
        </w:rPr>
        <w:t>: spolkusz@sp.olkusz.pl</w:t>
      </w:r>
      <w:r w:rsidR="001E7C1E">
        <w:t xml:space="preserve"> Tel 32 643 04 10.</w:t>
      </w:r>
    </w:p>
    <w:p w:rsidR="00246253" w:rsidRPr="00B23427" w:rsidRDefault="00246253" w:rsidP="004B6C76">
      <w:pPr>
        <w:spacing w:before="0"/>
        <w:rPr>
          <w:rFonts w:cs="Tahoma"/>
        </w:rPr>
      </w:pPr>
      <w:r>
        <w:t xml:space="preserve">We wszelkich sprawach związanych z przetwarzaniem danych osobowych przez Administratora Danych można uzyskać informację, kontaktując się z Inspektorem Ochrony Danych – Angeliką </w:t>
      </w:r>
      <w:r w:rsidR="00367276" w:rsidRPr="00B23427">
        <w:rPr>
          <w:rFonts w:cs="Tahoma"/>
          <w:bCs/>
          <w:szCs w:val="22"/>
        </w:rPr>
        <w:t>Klimczak</w:t>
      </w:r>
      <w:r w:rsidRPr="00B23427">
        <w:rPr>
          <w:rFonts w:cs="Tahoma"/>
        </w:rPr>
        <w:tab/>
      </w:r>
    </w:p>
    <w:p w:rsidR="00246253" w:rsidRDefault="00246253" w:rsidP="004B6C76">
      <w:pPr>
        <w:pStyle w:val="Akapitzlist"/>
        <w:numPr>
          <w:ilvl w:val="0"/>
          <w:numId w:val="6"/>
        </w:numPr>
        <w:spacing w:before="0"/>
        <w:rPr>
          <w:rFonts w:eastAsia="Courier New"/>
        </w:rPr>
      </w:pPr>
      <w:r>
        <w:t xml:space="preserve">za pośrednictwem poczty elektronicznej, przesyłając informację na adres e-mail: </w:t>
      </w:r>
      <w:hyperlink r:id="rId8" w:history="1">
        <w:r>
          <w:rPr>
            <w:rStyle w:val="Hipercze"/>
          </w:rPr>
          <w:t>angelika@informatics.jaworzno.pl</w:t>
        </w:r>
      </w:hyperlink>
    </w:p>
    <w:p w:rsidR="00246253" w:rsidRDefault="00246253" w:rsidP="004B6C76">
      <w:pPr>
        <w:pStyle w:val="Akapitzlist"/>
        <w:numPr>
          <w:ilvl w:val="0"/>
          <w:numId w:val="6"/>
        </w:numPr>
        <w:spacing w:before="0"/>
        <w:rPr>
          <w:rFonts w:eastAsia="Courier New"/>
        </w:rPr>
      </w:pPr>
      <w:r>
        <w:t>listownie i osobiście pod adresem siedziby Administratora Danych: ul. Mickiewicza 2,</w:t>
      </w:r>
      <w:r>
        <w:br/>
        <w:t>32-300 Olkusz</w:t>
      </w:r>
    </w:p>
    <w:p w:rsidR="00DF6EAA" w:rsidRPr="00D47741" w:rsidRDefault="00246253" w:rsidP="00DF6EAA">
      <w:pPr>
        <w:rPr>
          <w:rFonts w:cs="Tahoma"/>
          <w:szCs w:val="22"/>
        </w:rPr>
      </w:pPr>
      <w:r>
        <w:t xml:space="preserve">Pani/Pana dane osobowe przetwarzane będą na podstawie art. 6 ust. 1 lit. c RODO w celu </w:t>
      </w:r>
      <w:r>
        <w:rPr>
          <w:rFonts w:eastAsia="Calibri"/>
        </w:rPr>
        <w:t xml:space="preserve">związanym z postępowaniem </w:t>
      </w:r>
      <w:r>
        <w:t xml:space="preserve">pn.: </w:t>
      </w:r>
      <w:r w:rsidR="00DF6EAA" w:rsidRPr="00D47741">
        <w:rPr>
          <w:rFonts w:cs="Tahoma"/>
          <w:szCs w:val="22"/>
          <w:lang w:eastAsia="ar-SA"/>
        </w:rPr>
        <w:t>Pełnienie funkcji Lidera Szkolnego w ramach projektu</w:t>
      </w:r>
      <w:r w:rsidR="001E7C1E">
        <w:rPr>
          <w:rFonts w:cs="Tahoma"/>
          <w:szCs w:val="22"/>
          <w:lang w:eastAsia="ar-SA"/>
        </w:rPr>
        <w:t xml:space="preserve"> „</w:t>
      </w:r>
      <w:r w:rsidR="002649A4" w:rsidRPr="002649A4">
        <w:rPr>
          <w:rFonts w:cs="Tahoma"/>
          <w:szCs w:val="22"/>
          <w:lang w:eastAsia="ar-SA"/>
        </w:rPr>
        <w:t>Inwestujemy w zawodowców III” w Zespołach Szkół Ponadpodstawowych Powiatu Olkuskiego w roku szkolnym 2024/2025</w:t>
      </w:r>
    </w:p>
    <w:p w:rsidR="00246253" w:rsidRDefault="00246253" w:rsidP="00246253">
      <w:r>
        <w:t xml:space="preserve">Odbiorcami Pani/Pana danych osobowych będą osoby lub podmioty, którym udostępniona zostanie dokumentacja postępowania w oparciu o art. </w:t>
      </w:r>
      <w:r w:rsidR="002649A4">
        <w:t>1</w:t>
      </w:r>
      <w:r>
        <w:t xml:space="preserve">8 oraz art. </w:t>
      </w:r>
      <w:r w:rsidR="002649A4">
        <w:t>74</w:t>
      </w:r>
      <w:r>
        <w:t xml:space="preserve"> ustawy z dnia </w:t>
      </w:r>
      <w:r w:rsidR="002649A4">
        <w:t>11 września 2019</w:t>
      </w:r>
      <w:r>
        <w:t xml:space="preserve"> r. – Prawo zamówień publicznych (Dz. U. z </w:t>
      </w:r>
      <w:r w:rsidR="002649A4">
        <w:t>2024 poz. 1320</w:t>
      </w:r>
      <w:r>
        <w:t>), dalej „ustawa Pzp”.</w:t>
      </w:r>
    </w:p>
    <w:p w:rsidR="00246253" w:rsidRDefault="00246253" w:rsidP="00246253">
      <w:r>
        <w:t xml:space="preserve">Pani/Pana dane osobowe będą przechowywane, zgodnie z art. </w:t>
      </w:r>
      <w:r w:rsidR="002649A4">
        <w:t>78</w:t>
      </w:r>
      <w:r>
        <w:t xml:space="preserve"> ustawy Pzp, przez okres 4 lat od dnia zakończenia postępowania o udzielenie zamówienia, a jeżeli czas trwania umowy przekracza 4 lata, okres przechowywania obejmuje cały czas trwania umowy.</w:t>
      </w:r>
    </w:p>
    <w:p w:rsidR="00246253" w:rsidRDefault="00246253" w:rsidP="00246253">
      <w:r>
        <w:t>Obowiązek podania przez Panią/Pana danych osobowych bezpośrednio Pani/Pana dotyczących jest wymogiem ustawowym określonym w przepisach u</w:t>
      </w:r>
      <w:r w:rsidR="004B6C76">
        <w:t xml:space="preserve">stawy Pzp, związanym z udziałem </w:t>
      </w:r>
      <w:r>
        <w:t>w postępowaniu o udzielenie zamówienia publicznego; konsekwencje niepodania określonych danych wynikają z ustawy Pzp.</w:t>
      </w:r>
    </w:p>
    <w:p w:rsidR="00246253" w:rsidRDefault="00246253" w:rsidP="004B6C76">
      <w:pPr>
        <w:spacing w:before="0"/>
        <w:rPr>
          <w:rFonts w:eastAsia="Calibri"/>
        </w:rPr>
      </w:pPr>
      <w:r>
        <w:t>W odniesieniu do Pani/Pana danych osobowych decyzje nie będą podejmowane w sposób zautomatyzowany, stosowanie do art. 22 RODO;</w:t>
      </w:r>
      <w:r w:rsidR="00714FA8">
        <w:t xml:space="preserve"> </w:t>
      </w:r>
      <w:r>
        <w:t>posiada Pani/Pan:</w:t>
      </w:r>
    </w:p>
    <w:p w:rsidR="00246253" w:rsidRDefault="00246253" w:rsidP="004B6C76">
      <w:pPr>
        <w:pStyle w:val="Akapitzlist"/>
        <w:numPr>
          <w:ilvl w:val="0"/>
          <w:numId w:val="7"/>
        </w:numPr>
        <w:spacing w:before="0"/>
        <w:rPr>
          <w:rFonts w:eastAsia="Calibri"/>
        </w:rPr>
      </w:pPr>
      <w:r>
        <w:t>na podstawie art. 15 RODO prawo dostępu do danych osobowych Pani/Pana dotyczących;</w:t>
      </w:r>
    </w:p>
    <w:p w:rsidR="00246253" w:rsidRDefault="00246253" w:rsidP="004B6C76">
      <w:pPr>
        <w:pStyle w:val="Akapitzlist"/>
        <w:numPr>
          <w:ilvl w:val="0"/>
          <w:numId w:val="7"/>
        </w:numPr>
        <w:spacing w:before="0"/>
        <w:rPr>
          <w:rFonts w:eastAsia="Calibri"/>
        </w:rPr>
      </w:pPr>
      <w:r>
        <w:lastRenderedPageBreak/>
        <w:t>na podstawie art. 16 RODO prawo do sprostowania Pani/Pana danych osobowych **;</w:t>
      </w:r>
    </w:p>
    <w:p w:rsidR="00246253" w:rsidRDefault="00246253" w:rsidP="004B6C76">
      <w:pPr>
        <w:pStyle w:val="Akapitzlist"/>
        <w:numPr>
          <w:ilvl w:val="0"/>
          <w:numId w:val="7"/>
        </w:numPr>
        <w:spacing w:before="0"/>
        <w:rPr>
          <w:rFonts w:eastAsia="Calibri"/>
        </w:rPr>
      </w:pPr>
      <w:r>
        <w:t>na podstawie art. 18 RODO prawo żądania od administratora ograniczenia przetwarzania danych osobowych z zastrzeżeniem przypadków, o których mowa w art. 18 ust. 2 RODO ***;</w:t>
      </w:r>
    </w:p>
    <w:p w:rsidR="00246253" w:rsidRDefault="00246253" w:rsidP="004B6C76">
      <w:pPr>
        <w:pStyle w:val="Akapitzlist"/>
        <w:numPr>
          <w:ilvl w:val="0"/>
          <w:numId w:val="7"/>
        </w:numPr>
        <w:spacing w:before="0"/>
        <w:rPr>
          <w:rFonts w:eastAsia="Calibri"/>
        </w:rPr>
      </w:pPr>
      <w:r>
        <w:t>prawo do wniesienia skargi do Prezesa Urzędu Ochrony Danych Osobowych, gdy uzna Pani/Pan, że przetwarzanie danych osobowych Pani/Pana dotyczących narusza przepisy RODO;</w:t>
      </w:r>
    </w:p>
    <w:p w:rsidR="00246253" w:rsidRDefault="00246253" w:rsidP="004B6C76">
      <w:pPr>
        <w:spacing w:before="0"/>
      </w:pPr>
      <w:r>
        <w:t>Nie przysługuje Pani/Panu:</w:t>
      </w:r>
    </w:p>
    <w:p w:rsidR="00246253" w:rsidRDefault="00246253" w:rsidP="004B6C76">
      <w:pPr>
        <w:pStyle w:val="Akapitzlist"/>
        <w:numPr>
          <w:ilvl w:val="0"/>
          <w:numId w:val="8"/>
        </w:numPr>
        <w:spacing w:before="0"/>
        <w:rPr>
          <w:rFonts w:eastAsia="Calibri"/>
        </w:rPr>
      </w:pPr>
      <w:r>
        <w:t>w związku z art. 17 ust. 3 lit. b, d lub e RODO prawo do usunięcia danych osobowych;</w:t>
      </w:r>
    </w:p>
    <w:p w:rsidR="00246253" w:rsidRDefault="00246253" w:rsidP="004B6C76">
      <w:pPr>
        <w:pStyle w:val="Akapitzlist"/>
        <w:numPr>
          <w:ilvl w:val="0"/>
          <w:numId w:val="8"/>
        </w:numPr>
        <w:spacing w:before="0"/>
        <w:rPr>
          <w:rFonts w:eastAsia="Calibri"/>
        </w:rPr>
      </w:pPr>
      <w:r>
        <w:t>prawo do przenoszenia danych osobowych, o którym mowa w art. 20 RODO;</w:t>
      </w:r>
    </w:p>
    <w:p w:rsidR="00246253" w:rsidRDefault="00246253" w:rsidP="004B6C76">
      <w:pPr>
        <w:pStyle w:val="Akapitzlist"/>
        <w:numPr>
          <w:ilvl w:val="0"/>
          <w:numId w:val="8"/>
        </w:numPr>
        <w:spacing w:before="0"/>
        <w:rPr>
          <w:rFonts w:eastAsia="Calibri"/>
          <w:b/>
          <w:bCs/>
        </w:rPr>
      </w:pPr>
      <w:r>
        <w:rPr>
          <w:b/>
          <w:bCs/>
        </w:rPr>
        <w:t xml:space="preserve">na podstawie art. 21 RODO prawo sprzeciwu, wobec przetwarzania danych osobowych, gdyż podstawą prawną przetwarzania Pani/Pana danych osobowych jest art. 6 ust. 1 lit. c RODO. </w:t>
      </w:r>
    </w:p>
    <w:p w:rsidR="00246253" w:rsidRDefault="00246253" w:rsidP="00246253">
      <w:pPr>
        <w:rPr>
          <w:rFonts w:eastAsia="Calibri"/>
        </w:rPr>
      </w:pPr>
      <w:r>
        <w:rPr>
          <w:rFonts w:eastAsia="Calibri"/>
        </w:rPr>
        <w:t>______________</w:t>
      </w:r>
    </w:p>
    <w:p w:rsidR="00246253" w:rsidRDefault="00246253" w:rsidP="00246253">
      <w:r>
        <w:rPr>
          <w:rFonts w:eastAsia="Calibri"/>
        </w:rPr>
        <w:t xml:space="preserve">* Wyjaśnienie: informacja w tym zakresie jest wymagana, jeżeli w odniesieniu do danego administratora lub podmiotu przetwarzającego </w:t>
      </w:r>
      <w:r>
        <w:t>istnieje obowiązek wyznaczenia inspektora ochrony danych osobowych.</w:t>
      </w:r>
    </w:p>
    <w:p w:rsidR="00246253" w:rsidRDefault="00246253" w:rsidP="00246253">
      <w:pPr>
        <w:rPr>
          <w:rFonts w:eastAsia="Calibri"/>
        </w:rPr>
      </w:pPr>
      <w:r>
        <w:rPr>
          <w:rFonts w:eastAsia="Calibri"/>
        </w:rPr>
        <w:t xml:space="preserve">** Wyjaśnienie: </w:t>
      </w:r>
      <w:r>
        <w:t xml:space="preserve">skorzystanie z prawa do sprostowania nie może skutkować zmianą </w:t>
      </w:r>
      <w:r>
        <w:rPr>
          <w:rFonts w:eastAsia="Calibri"/>
        </w:rPr>
        <w:t>wyniku postępowania o udzielenie zamówienia publicznego ani zmianą postanowień umowy w zakresie niezgodnym z ustawą Pzp oraz nie może naruszać integralności protokołu oraz jego załączników.</w:t>
      </w:r>
    </w:p>
    <w:p w:rsidR="00246253" w:rsidRDefault="00246253" w:rsidP="00246253">
      <w:r>
        <w:rPr>
          <w:rFonts w:eastAsia="Calibri"/>
        </w:rPr>
        <w:t xml:space="preserve">*** Wyjaśnienie: prawo do ograniczenia przetwarzania nie ma zastosowania w odniesieniu do </w:t>
      </w:r>
      <w: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246253" w:rsidRDefault="00246253" w:rsidP="00246253">
      <w:pPr>
        <w:rPr>
          <w:b/>
          <w:bCs/>
        </w:rPr>
      </w:pPr>
      <w:bookmarkStart w:id="2" w:name="_Hlk516054316"/>
      <w:r>
        <w:rPr>
          <w:b/>
          <w:bCs/>
        </w:rPr>
        <w:t xml:space="preserve">Uwaga: </w:t>
      </w:r>
    </w:p>
    <w:p w:rsidR="00246253" w:rsidRDefault="00246253" w:rsidP="00246253">
      <w:r>
        <w:t>Wykonawca ubiegając się o udzielenie zamówienia publicznego jest zobowiązany do wypełnienia wszystkich obowiązków formalno-prawnych związanych z udziałem w postępowaniu. Do obowiązków tych należą m.in. obowiązki wynikające z RODO),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246253" w:rsidRDefault="00246253" w:rsidP="00246253">
      <w: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246253" w:rsidRDefault="00246253" w:rsidP="00246253">
      <w:r>
        <w:lastRenderedPageBreak/>
        <w:t>W celu zapewnienia, że wykonawca wypełnił ww. obowiązki informacyjne oraz ochrony prawnie uzasadnionych interesów osoby trzeciej, której dane zostały przekazane w związku z udziałem wykonawcy w postępowaniu, zaleca się zobowiązanie wykonawcy do złożenia w postępowaniu o udzielenie zamówienia publicznego oświadczenia o wypełnieniu przez niego obowiązków informacyjnych przewidzianych w art. 13 lub art. 14 RODO.</w:t>
      </w:r>
    </w:p>
    <w:bookmarkEnd w:id="2"/>
    <w:p w:rsidR="00246253" w:rsidRDefault="00246253" w:rsidP="00246253">
      <w:pPr>
        <w:rPr>
          <w:b/>
          <w:bCs/>
        </w:rPr>
      </w:pPr>
      <w:r>
        <w:rPr>
          <w:b/>
          <w:bCs/>
        </w:rPr>
        <w:t xml:space="preserve">W zakresie wypełnienia obowiązków informacyjnych przewidzianych w art. 13 lub art. 14 RODO </w:t>
      </w:r>
      <w:r>
        <w:rPr>
          <w:b/>
          <w:bCs/>
          <w:vertAlign w:val="superscript"/>
        </w:rPr>
        <w:t>1)</w:t>
      </w:r>
      <w:r>
        <w:rPr>
          <w:b/>
          <w:bCs/>
        </w:rPr>
        <w:t xml:space="preserve"> Wykonawca składa wraz z ofertą oświadczenie o wypełnieniu tego obowiązku, którego treść zawarta jest we wzorze formularza ofertowego *- załącznik nr 1.</w:t>
      </w:r>
    </w:p>
    <w:p w:rsidR="00246253" w:rsidRDefault="00246253" w:rsidP="00246253">
      <w:r>
        <w:t>____________________________________________</w:t>
      </w:r>
    </w:p>
    <w:p w:rsidR="00246253" w:rsidRDefault="00246253" w:rsidP="00246253">
      <w:r>
        <w:t xml:space="preserve">1)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246253" w:rsidRDefault="00246253" w:rsidP="00246253">
      <w:bookmarkStart w:id="3" w:name="_Hlk516468884"/>
      <w:r>
        <w:t>*</w:t>
      </w:r>
      <w:bookmarkEnd w:id="3"/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46253" w:rsidRDefault="00246253" w:rsidP="00676C26"/>
    <w:p w:rsidR="00676C26" w:rsidRDefault="00676C26" w:rsidP="00676C26"/>
    <w:sectPr w:rsidR="00676C26" w:rsidSect="00501262">
      <w:headerReference w:type="default" r:id="rId9"/>
      <w:footerReference w:type="default" r:id="rId10"/>
      <w:pgSz w:w="11906" w:h="16838"/>
      <w:pgMar w:top="1134" w:right="1134" w:bottom="1134" w:left="1134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4D24314" w15:done="0"/>
  <w15:commentEx w15:paraId="5E018E73" w15:done="0"/>
  <w15:commentEx w15:paraId="239300D3" w15:done="0"/>
  <w15:commentEx w15:paraId="7DF211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BED24F0" w16cex:dateUtc="2024-09-16T08:01:00Z"/>
  <w16cex:commentExtensible w16cex:durableId="680B9AE0" w16cex:dateUtc="2024-09-16T08:11:00Z"/>
  <w16cex:commentExtensible w16cex:durableId="17B7A23D" w16cex:dateUtc="2024-09-16T08:24:00Z"/>
  <w16cex:commentExtensible w16cex:durableId="076C5C9D" w16cex:dateUtc="2024-09-16T08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4D24314" w16cid:durableId="7BED24F0"/>
  <w16cid:commentId w16cid:paraId="5E018E73" w16cid:durableId="680B9AE0"/>
  <w16cid:commentId w16cid:paraId="239300D3" w16cid:durableId="17B7A23D"/>
  <w16cid:commentId w16cid:paraId="7DF21139" w16cid:durableId="076C5C9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D55" w:rsidRDefault="00871D55" w:rsidP="00782908">
      <w:r>
        <w:separator/>
      </w:r>
    </w:p>
  </w:endnote>
  <w:endnote w:type="continuationSeparator" w:id="1">
    <w:p w:rsidR="00871D55" w:rsidRDefault="00871D55" w:rsidP="0078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70F" w:rsidRDefault="00414110" w:rsidP="00782908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2737485</wp:posOffset>
          </wp:positionH>
          <wp:positionV relativeFrom="paragraph">
            <wp:posOffset>-6985</wp:posOffset>
          </wp:positionV>
          <wp:extent cx="514350" cy="609600"/>
          <wp:effectExtent l="0" t="0" r="0" b="0"/>
          <wp:wrapTight wrapText="bothSides">
            <wp:wrapPolygon edited="0">
              <wp:start x="0" y="0"/>
              <wp:lineTo x="0" y="20925"/>
              <wp:lineTo x="20800" y="20925"/>
              <wp:lineTo x="20800" y="0"/>
              <wp:lineTo x="0" y="0"/>
            </wp:wrapPolygon>
          </wp:wrapTight>
          <wp:docPr id="19" name="Obraz 19" descr="po_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o_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77A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6" o:spid="_x0000_s1026" type="#_x0000_t202" style="position:absolute;left:0;text-align:left;margin-left:11.55pt;margin-top:-.35pt;width:143.25pt;height:96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" fillcolor="white [3201]" stroked="f" strokeweight=".5pt">
          <v:textbox>
            <w:txbxContent>
              <w:p w:rsidR="0040570F" w:rsidRPr="00C8533A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:rsidR="0040570F" w:rsidRPr="00C8533A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Mickiewicza 2, 32-300 Olkusz</w:t>
                </w:r>
              </w:p>
              <w:p w:rsidR="0040570F" w:rsidRPr="00164434" w:rsidRDefault="0040570F" w:rsidP="00414110">
                <w:pPr>
                  <w:spacing w:before="0"/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</w:pPr>
                <w:r w:rsidRPr="00164434">
                  <w:rPr>
                    <w:rFonts w:ascii="Calibri" w:hAnsi="Calibri" w:cs="Calibri"/>
                    <w:sz w:val="16"/>
                    <w:szCs w:val="16"/>
                    <w:lang w:val="en-US"/>
                  </w:rPr>
                  <w:t xml:space="preserve">tel. (32) </w:t>
                </w:r>
                <w:r w:rsidRPr="00164434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643 04 14</w:t>
                </w:r>
                <w:r w:rsidRPr="00164434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 </w:t>
                </w:r>
              </w:p>
              <w:p w:rsidR="0040570F" w:rsidRPr="00414110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 w:rsidRPr="00164434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e-mail:</w:t>
                </w:r>
                <w:r w:rsidRPr="00164434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 xml:space="preserve"> spolkusz@sp.olkusz.pl</w:t>
                </w:r>
              </w:p>
            </w:txbxContent>
          </v:textbox>
        </v:shape>
      </w:pict>
    </w:r>
    <w:r w:rsidR="006677AB">
      <w:rPr>
        <w:noProof/>
      </w:rPr>
      <w:pict>
        <v:shape id="Pole tekstowe 4" o:spid="_x0000_s1027" type="#_x0000_t202" style="position:absolute;left:0;text-align:left;margin-left:304.15pt;margin-top:-.25pt;width:147pt;height:60.75pt;z-index:25165721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" fillcolor="white [3201]" stroked="f" strokeweight=".5pt">
          <v:textbox>
            <w:txbxContent>
              <w:p w:rsidR="0040570F" w:rsidRPr="00C8533A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Biuro Projektu</w:t>
                </w:r>
              </w:p>
              <w:p w:rsidR="0040570F" w:rsidRPr="00C8533A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Fr. Nullo 32, 32-300 Olkusz</w:t>
                </w:r>
              </w:p>
              <w:p w:rsidR="0040570F" w:rsidRPr="00164434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 w:rsidRPr="00164434">
                  <w:rPr>
                    <w:rFonts w:ascii="Calibri" w:hAnsi="Calibri" w:cs="Calibri"/>
                    <w:sz w:val="16"/>
                    <w:szCs w:val="16"/>
                    <w:lang w:val="en-US"/>
                  </w:rPr>
                  <w:t>tel. (32) 6430692 wew. 31</w:t>
                </w:r>
              </w:p>
              <w:p w:rsidR="0040570F" w:rsidRPr="00164434" w:rsidRDefault="0040570F" w:rsidP="00414110">
                <w:pPr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 w:rsidRPr="00164434">
                  <w:rPr>
                    <w:rFonts w:ascii="Calibri" w:hAnsi="Calibri" w:cs="Calibri"/>
                    <w:sz w:val="16"/>
                    <w:szCs w:val="16"/>
                    <w:lang w:val="en-US"/>
                  </w:rPr>
                  <w:t>e-mail: projekty.spolkusz@gmail.com</w:t>
                </w:r>
              </w:p>
            </w:txbxContent>
          </v:textbox>
        </v:shape>
      </w:pict>
    </w:r>
    <w:r w:rsidR="006677AB">
      <w:rPr>
        <w:noProof/>
      </w:rPr>
      <w:pict>
        <v:shape id="Pole tekstowe 2" o:spid="_x0000_s1028" type="#_x0000_t202" style="position:absolute;left:0;text-align:left;margin-left:73.5pt;margin-top:513.7pt;width:129.75pt;height:57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" stroked="f" strokecolor="blue">
          <v:textbox>
            <w:txbxContent>
              <w:p w:rsidR="0040570F" w:rsidRPr="00C8533A" w:rsidRDefault="0040570F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:rsidR="0040570F" w:rsidRPr="00C8533A" w:rsidRDefault="0040570F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Mickiewicza 2, 32-300 Olkusz</w:t>
                </w:r>
              </w:p>
              <w:p w:rsidR="0040570F" w:rsidRPr="00164434" w:rsidRDefault="0040570F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</w:pPr>
                <w:r w:rsidRPr="00164434">
                  <w:rPr>
                    <w:rFonts w:ascii="Calibri" w:hAnsi="Calibri" w:cs="Calibri"/>
                    <w:sz w:val="16"/>
                    <w:szCs w:val="16"/>
                    <w:lang w:val="en-US"/>
                  </w:rPr>
                  <w:t xml:space="preserve">tel. (32) </w:t>
                </w:r>
                <w:r w:rsidRPr="00164434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643 04 14</w:t>
                </w:r>
                <w:r w:rsidRPr="00164434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 </w:t>
                </w:r>
              </w:p>
              <w:p w:rsidR="0040570F" w:rsidRPr="00164434" w:rsidRDefault="0040570F">
                <w:pPr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 w:rsidRPr="00164434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e-mail:</w:t>
                </w:r>
                <w:r w:rsidRPr="00164434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 xml:space="preserve"> spolkusz@sp.olkusz.pl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D55" w:rsidRDefault="00871D55" w:rsidP="00782908">
      <w:r>
        <w:separator/>
      </w:r>
    </w:p>
  </w:footnote>
  <w:footnote w:type="continuationSeparator" w:id="1">
    <w:p w:rsidR="00871D55" w:rsidRDefault="00871D55" w:rsidP="00782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70F" w:rsidRPr="00536579" w:rsidRDefault="00536579" w:rsidP="00536579">
    <w:pPr>
      <w:pStyle w:val="Nagwek"/>
    </w:pPr>
    <w:r>
      <w:rPr>
        <w:noProof/>
      </w:rPr>
      <w:drawing>
        <wp:inline distT="0" distB="0" distL="0" distR="0">
          <wp:extent cx="5760720" cy="45021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0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suff w:val="nothing"/>
      <w:lvlText w:val=".%5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A74873C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1364"/>
        </w:tabs>
        <w:ind w:left="1364" w:hanging="18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">
    <w:nsid w:val="00000005"/>
    <w:multiLevelType w:val="multilevel"/>
    <w:tmpl w:val="486484E6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1A98AC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>
    <w:nsid w:val="00000008"/>
    <w:multiLevelType w:val="multilevel"/>
    <w:tmpl w:val="AC3AD8DE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1001308"/>
    <w:multiLevelType w:val="hybridMultilevel"/>
    <w:tmpl w:val="B0460F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9">
    <w:nsid w:val="07AD3A88"/>
    <w:multiLevelType w:val="hybridMultilevel"/>
    <w:tmpl w:val="8558FF30"/>
    <w:lvl w:ilvl="0" w:tplc="6BE6E9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z w:val="24"/>
      </w:rPr>
    </w:lvl>
    <w:lvl w:ilvl="1" w:tplc="EFD6757E">
      <w:start w:val="4"/>
      <w:numFmt w:val="bullet"/>
      <w:lvlText w:val="-"/>
      <w:lvlJc w:val="left"/>
      <w:pPr>
        <w:ind w:left="1506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07CD720E"/>
    <w:multiLevelType w:val="hybridMultilevel"/>
    <w:tmpl w:val="B0460F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AB024D0"/>
    <w:multiLevelType w:val="hybridMultilevel"/>
    <w:tmpl w:val="E392F9AA"/>
    <w:lvl w:ilvl="0" w:tplc="52B08F94">
      <w:start w:val="1"/>
      <w:numFmt w:val="lowerLetter"/>
      <w:lvlText w:val="%1)"/>
      <w:lvlJc w:val="left"/>
      <w:pPr>
        <w:ind w:left="984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9E1F1F"/>
    <w:multiLevelType w:val="hybridMultilevel"/>
    <w:tmpl w:val="57F60750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32440C"/>
    <w:multiLevelType w:val="hybridMultilevel"/>
    <w:tmpl w:val="A15CD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AB598A"/>
    <w:multiLevelType w:val="hybridMultilevel"/>
    <w:tmpl w:val="5D4A5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7455AF"/>
    <w:multiLevelType w:val="hybridMultilevel"/>
    <w:tmpl w:val="A79A4866"/>
    <w:lvl w:ilvl="0" w:tplc="5EB6EB4E">
      <w:start w:val="1"/>
      <w:numFmt w:val="lowerLetter"/>
      <w:lvlText w:val="%1)"/>
      <w:lvlJc w:val="left"/>
      <w:pPr>
        <w:ind w:left="35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6">
    <w:nsid w:val="1C245A78"/>
    <w:multiLevelType w:val="hybridMultilevel"/>
    <w:tmpl w:val="03B81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D17FA9"/>
    <w:multiLevelType w:val="hybridMultilevel"/>
    <w:tmpl w:val="998E452A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BB4FB8"/>
    <w:multiLevelType w:val="hybridMultilevel"/>
    <w:tmpl w:val="4F9A5ACA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05563E"/>
    <w:multiLevelType w:val="hybridMultilevel"/>
    <w:tmpl w:val="876E2012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8465A8"/>
    <w:multiLevelType w:val="multilevel"/>
    <w:tmpl w:val="5BEAB2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505" w:hanging="70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8C2CBF"/>
    <w:multiLevelType w:val="hybridMultilevel"/>
    <w:tmpl w:val="9FA04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E7381E"/>
    <w:multiLevelType w:val="hybridMultilevel"/>
    <w:tmpl w:val="0A3E56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1B4563"/>
    <w:multiLevelType w:val="hybridMultilevel"/>
    <w:tmpl w:val="5CCC66E6"/>
    <w:lvl w:ilvl="0" w:tplc="11ECCDDA">
      <w:start w:val="1"/>
      <w:numFmt w:val="lowerLetter"/>
      <w:lvlText w:val="%1)"/>
      <w:lvlJc w:val="left"/>
      <w:pPr>
        <w:ind w:left="1788" w:hanging="360"/>
      </w:pPr>
      <w:rPr>
        <w:rFonts w:ascii="Arial" w:hAnsi="Arial" w:hint="default"/>
        <w:b w:val="0"/>
        <w:i w:val="0"/>
        <w:sz w:val="24"/>
      </w:rPr>
    </w:lvl>
    <w:lvl w:ilvl="1" w:tplc="EFD6757E">
      <w:start w:val="4"/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>
    <w:nsid w:val="32B204C7"/>
    <w:multiLevelType w:val="hybridMultilevel"/>
    <w:tmpl w:val="FB848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6602D7"/>
    <w:multiLevelType w:val="hybridMultilevel"/>
    <w:tmpl w:val="B7BE809E"/>
    <w:lvl w:ilvl="0" w:tplc="11ECCDDA">
      <w:start w:val="1"/>
      <w:numFmt w:val="lowerLetter"/>
      <w:lvlText w:val="%1)"/>
      <w:lvlJc w:val="left"/>
      <w:pPr>
        <w:ind w:left="1775" w:hanging="360"/>
      </w:pPr>
      <w:rPr>
        <w:rFonts w:ascii="Arial" w:hAnsi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2495" w:hanging="360"/>
      </w:pPr>
    </w:lvl>
    <w:lvl w:ilvl="2" w:tplc="0415001B" w:tentative="1">
      <w:start w:val="1"/>
      <w:numFmt w:val="lowerRoman"/>
      <w:lvlText w:val="%3."/>
      <w:lvlJc w:val="right"/>
      <w:pPr>
        <w:ind w:left="3215" w:hanging="180"/>
      </w:pPr>
    </w:lvl>
    <w:lvl w:ilvl="3" w:tplc="0415000F" w:tentative="1">
      <w:start w:val="1"/>
      <w:numFmt w:val="decimal"/>
      <w:lvlText w:val="%4."/>
      <w:lvlJc w:val="left"/>
      <w:pPr>
        <w:ind w:left="3935" w:hanging="360"/>
      </w:pPr>
    </w:lvl>
    <w:lvl w:ilvl="4" w:tplc="04150019" w:tentative="1">
      <w:start w:val="1"/>
      <w:numFmt w:val="lowerLetter"/>
      <w:lvlText w:val="%5."/>
      <w:lvlJc w:val="left"/>
      <w:pPr>
        <w:ind w:left="4655" w:hanging="360"/>
      </w:pPr>
    </w:lvl>
    <w:lvl w:ilvl="5" w:tplc="0415001B" w:tentative="1">
      <w:start w:val="1"/>
      <w:numFmt w:val="lowerRoman"/>
      <w:lvlText w:val="%6."/>
      <w:lvlJc w:val="right"/>
      <w:pPr>
        <w:ind w:left="5375" w:hanging="180"/>
      </w:pPr>
    </w:lvl>
    <w:lvl w:ilvl="6" w:tplc="0415000F" w:tentative="1">
      <w:start w:val="1"/>
      <w:numFmt w:val="decimal"/>
      <w:lvlText w:val="%7."/>
      <w:lvlJc w:val="left"/>
      <w:pPr>
        <w:ind w:left="6095" w:hanging="360"/>
      </w:pPr>
    </w:lvl>
    <w:lvl w:ilvl="7" w:tplc="04150019" w:tentative="1">
      <w:start w:val="1"/>
      <w:numFmt w:val="lowerLetter"/>
      <w:lvlText w:val="%8."/>
      <w:lvlJc w:val="left"/>
      <w:pPr>
        <w:ind w:left="6815" w:hanging="360"/>
      </w:pPr>
    </w:lvl>
    <w:lvl w:ilvl="8" w:tplc="0415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6">
    <w:nsid w:val="399F41B8"/>
    <w:multiLevelType w:val="hybridMultilevel"/>
    <w:tmpl w:val="F6886600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193C36"/>
    <w:multiLevelType w:val="hybridMultilevel"/>
    <w:tmpl w:val="41802842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D85C4E"/>
    <w:multiLevelType w:val="hybridMultilevel"/>
    <w:tmpl w:val="48542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C501D6"/>
    <w:multiLevelType w:val="hybridMultilevel"/>
    <w:tmpl w:val="3064F646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2F6691"/>
    <w:multiLevelType w:val="hybridMultilevel"/>
    <w:tmpl w:val="006A5944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5EE7F2E">
      <w:start w:val="1"/>
      <w:numFmt w:val="bullet"/>
      <w:lvlText w:val="•"/>
      <w:lvlJc w:val="left"/>
      <w:pPr>
        <w:ind w:left="1704" w:hanging="624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A1417F"/>
    <w:multiLevelType w:val="hybridMultilevel"/>
    <w:tmpl w:val="E55C798C"/>
    <w:lvl w:ilvl="0" w:tplc="1660B09A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F771EA"/>
    <w:multiLevelType w:val="hybridMultilevel"/>
    <w:tmpl w:val="323ED4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DE1E6A"/>
    <w:multiLevelType w:val="hybridMultilevel"/>
    <w:tmpl w:val="E30CD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6E5E5C"/>
    <w:multiLevelType w:val="hybridMultilevel"/>
    <w:tmpl w:val="F9C0C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B2636A"/>
    <w:multiLevelType w:val="hybridMultilevel"/>
    <w:tmpl w:val="53CE86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017C3F"/>
    <w:multiLevelType w:val="hybridMultilevel"/>
    <w:tmpl w:val="84320422"/>
    <w:lvl w:ilvl="0" w:tplc="5EB6EB4E">
      <w:start w:val="1"/>
      <w:numFmt w:val="lowerLetter"/>
      <w:lvlText w:val="%1)"/>
      <w:lvlJc w:val="left"/>
      <w:pPr>
        <w:ind w:left="-1802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-1082" w:hanging="360"/>
      </w:pPr>
    </w:lvl>
    <w:lvl w:ilvl="2" w:tplc="0415001B" w:tentative="1">
      <w:start w:val="1"/>
      <w:numFmt w:val="lowerRoman"/>
      <w:lvlText w:val="%3."/>
      <w:lvlJc w:val="right"/>
      <w:pPr>
        <w:ind w:left="-362" w:hanging="180"/>
      </w:pPr>
    </w:lvl>
    <w:lvl w:ilvl="3" w:tplc="0415000F" w:tentative="1">
      <w:start w:val="1"/>
      <w:numFmt w:val="decimal"/>
      <w:lvlText w:val="%4."/>
      <w:lvlJc w:val="left"/>
      <w:pPr>
        <w:ind w:left="358" w:hanging="360"/>
      </w:pPr>
    </w:lvl>
    <w:lvl w:ilvl="4" w:tplc="04150019" w:tentative="1">
      <w:start w:val="1"/>
      <w:numFmt w:val="lowerLetter"/>
      <w:lvlText w:val="%5."/>
      <w:lvlJc w:val="left"/>
      <w:pPr>
        <w:ind w:left="1078" w:hanging="360"/>
      </w:pPr>
    </w:lvl>
    <w:lvl w:ilvl="5" w:tplc="0415001B" w:tentative="1">
      <w:start w:val="1"/>
      <w:numFmt w:val="lowerRoman"/>
      <w:lvlText w:val="%6."/>
      <w:lvlJc w:val="right"/>
      <w:pPr>
        <w:ind w:left="1798" w:hanging="180"/>
      </w:pPr>
    </w:lvl>
    <w:lvl w:ilvl="6" w:tplc="0415000F" w:tentative="1">
      <w:start w:val="1"/>
      <w:numFmt w:val="decimal"/>
      <w:lvlText w:val="%7."/>
      <w:lvlJc w:val="left"/>
      <w:pPr>
        <w:ind w:left="2518" w:hanging="360"/>
      </w:pPr>
    </w:lvl>
    <w:lvl w:ilvl="7" w:tplc="04150019" w:tentative="1">
      <w:start w:val="1"/>
      <w:numFmt w:val="lowerLetter"/>
      <w:lvlText w:val="%8."/>
      <w:lvlJc w:val="left"/>
      <w:pPr>
        <w:ind w:left="3238" w:hanging="360"/>
      </w:pPr>
    </w:lvl>
    <w:lvl w:ilvl="8" w:tplc="0415001B" w:tentative="1">
      <w:start w:val="1"/>
      <w:numFmt w:val="lowerRoman"/>
      <w:lvlText w:val="%9."/>
      <w:lvlJc w:val="right"/>
      <w:pPr>
        <w:ind w:left="3958" w:hanging="180"/>
      </w:pPr>
    </w:lvl>
  </w:abstractNum>
  <w:abstractNum w:abstractNumId="37">
    <w:nsid w:val="5C3517AA"/>
    <w:multiLevelType w:val="hybridMultilevel"/>
    <w:tmpl w:val="9BC2F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D96F23"/>
    <w:multiLevelType w:val="hybridMultilevel"/>
    <w:tmpl w:val="90AEF8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37337C"/>
    <w:multiLevelType w:val="hybridMultilevel"/>
    <w:tmpl w:val="7CB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A9C9CB8">
      <w:start w:val="1"/>
      <w:numFmt w:val="decimal"/>
      <w:lvlText w:val="%3)"/>
      <w:lvlJc w:val="left"/>
      <w:pPr>
        <w:ind w:left="2604" w:hanging="62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7D2CC4"/>
    <w:multiLevelType w:val="hybridMultilevel"/>
    <w:tmpl w:val="264CB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4E5F1E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593510"/>
    <w:multiLevelType w:val="hybridMultilevel"/>
    <w:tmpl w:val="CB26F4E0"/>
    <w:lvl w:ilvl="0" w:tplc="6BE6E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F8327C6"/>
    <w:multiLevelType w:val="multilevel"/>
    <w:tmpl w:val="9C7A7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505" w:hanging="70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3"/>
  </w:num>
  <w:num w:numId="4">
    <w:abstractNumId w:val="18"/>
  </w:num>
  <w:num w:numId="5">
    <w:abstractNumId w:val="26"/>
  </w:num>
  <w:num w:numId="6">
    <w:abstractNumId w:val="14"/>
  </w:num>
  <w:num w:numId="7">
    <w:abstractNumId w:val="16"/>
  </w:num>
  <w:num w:numId="8">
    <w:abstractNumId w:val="21"/>
  </w:num>
  <w:num w:numId="9">
    <w:abstractNumId w:val="11"/>
  </w:num>
  <w:num w:numId="10">
    <w:abstractNumId w:val="39"/>
  </w:num>
  <w:num w:numId="11">
    <w:abstractNumId w:val="38"/>
  </w:num>
  <w:num w:numId="12">
    <w:abstractNumId w:val="24"/>
  </w:num>
  <w:num w:numId="13">
    <w:abstractNumId w:val="30"/>
  </w:num>
  <w:num w:numId="14">
    <w:abstractNumId w:val="19"/>
  </w:num>
  <w:num w:numId="15">
    <w:abstractNumId w:val="37"/>
  </w:num>
  <w:num w:numId="16">
    <w:abstractNumId w:val="29"/>
  </w:num>
  <w:num w:numId="17">
    <w:abstractNumId w:val="17"/>
  </w:num>
  <w:num w:numId="18">
    <w:abstractNumId w:val="27"/>
  </w:num>
  <w:num w:numId="19">
    <w:abstractNumId w:val="12"/>
  </w:num>
  <w:num w:numId="20">
    <w:abstractNumId w:val="41"/>
  </w:num>
  <w:num w:numId="21">
    <w:abstractNumId w:val="28"/>
  </w:num>
  <w:num w:numId="22">
    <w:abstractNumId w:val="25"/>
  </w:num>
  <w:num w:numId="23">
    <w:abstractNumId w:val="15"/>
  </w:num>
  <w:num w:numId="24">
    <w:abstractNumId w:val="36"/>
  </w:num>
  <w:num w:numId="25">
    <w:abstractNumId w:val="23"/>
  </w:num>
  <w:num w:numId="26">
    <w:abstractNumId w:val="22"/>
  </w:num>
  <w:num w:numId="27">
    <w:abstractNumId w:val="9"/>
  </w:num>
  <w:num w:numId="28">
    <w:abstractNumId w:val="13"/>
  </w:num>
  <w:num w:numId="29">
    <w:abstractNumId w:val="43"/>
  </w:num>
  <w:num w:numId="30">
    <w:abstractNumId w:val="40"/>
  </w:num>
  <w:num w:numId="31">
    <w:abstractNumId w:val="20"/>
  </w:num>
  <w:num w:numId="32">
    <w:abstractNumId w:val="35"/>
  </w:num>
  <w:num w:numId="33">
    <w:abstractNumId w:val="34"/>
  </w:num>
  <w:num w:numId="34">
    <w:abstractNumId w:val="32"/>
  </w:num>
  <w:num w:numId="35">
    <w:abstractNumId w:val="31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ł Kwaśniewski">
    <w15:presenceInfo w15:providerId="None" w15:userId="Paweł Kwaśniew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24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82908"/>
    <w:rsid w:val="00001784"/>
    <w:rsid w:val="00007696"/>
    <w:rsid w:val="000106E2"/>
    <w:rsid w:val="0001113B"/>
    <w:rsid w:val="00017CB1"/>
    <w:rsid w:val="0002681D"/>
    <w:rsid w:val="000329C7"/>
    <w:rsid w:val="0003678F"/>
    <w:rsid w:val="00037981"/>
    <w:rsid w:val="00040A87"/>
    <w:rsid w:val="0004135D"/>
    <w:rsid w:val="00054917"/>
    <w:rsid w:val="00055FCA"/>
    <w:rsid w:val="00071BED"/>
    <w:rsid w:val="00072C27"/>
    <w:rsid w:val="00074227"/>
    <w:rsid w:val="00076997"/>
    <w:rsid w:val="000810A3"/>
    <w:rsid w:val="00081B35"/>
    <w:rsid w:val="000A5E54"/>
    <w:rsid w:val="000A7A45"/>
    <w:rsid w:val="000B3C40"/>
    <w:rsid w:val="000C29B0"/>
    <w:rsid w:val="000C34FD"/>
    <w:rsid w:val="000C3693"/>
    <w:rsid w:val="000C542B"/>
    <w:rsid w:val="000D18C7"/>
    <w:rsid w:val="000D66EE"/>
    <w:rsid w:val="000E2824"/>
    <w:rsid w:val="000E558C"/>
    <w:rsid w:val="000E6F16"/>
    <w:rsid w:val="000F351C"/>
    <w:rsid w:val="000F70BB"/>
    <w:rsid w:val="001009E3"/>
    <w:rsid w:val="00100BD0"/>
    <w:rsid w:val="001043DF"/>
    <w:rsid w:val="0010471F"/>
    <w:rsid w:val="00110A1D"/>
    <w:rsid w:val="00117405"/>
    <w:rsid w:val="00131E10"/>
    <w:rsid w:val="00131E62"/>
    <w:rsid w:val="00132B4C"/>
    <w:rsid w:val="001345F1"/>
    <w:rsid w:val="00151D79"/>
    <w:rsid w:val="00153F8C"/>
    <w:rsid w:val="001560A5"/>
    <w:rsid w:val="00164434"/>
    <w:rsid w:val="0016490B"/>
    <w:rsid w:val="00165DBB"/>
    <w:rsid w:val="001706D8"/>
    <w:rsid w:val="00172679"/>
    <w:rsid w:val="00173233"/>
    <w:rsid w:val="001827B0"/>
    <w:rsid w:val="001865CE"/>
    <w:rsid w:val="001933DF"/>
    <w:rsid w:val="001A1C03"/>
    <w:rsid w:val="001A3AD4"/>
    <w:rsid w:val="001A4D9C"/>
    <w:rsid w:val="001A5529"/>
    <w:rsid w:val="001A6F80"/>
    <w:rsid w:val="001B1CDE"/>
    <w:rsid w:val="001B4068"/>
    <w:rsid w:val="001C6404"/>
    <w:rsid w:val="001D07CD"/>
    <w:rsid w:val="001E7C1E"/>
    <w:rsid w:val="001F1963"/>
    <w:rsid w:val="001F47EB"/>
    <w:rsid w:val="002025AB"/>
    <w:rsid w:val="00206E4B"/>
    <w:rsid w:val="00224442"/>
    <w:rsid w:val="00225408"/>
    <w:rsid w:val="002315D3"/>
    <w:rsid w:val="00233D85"/>
    <w:rsid w:val="00236A45"/>
    <w:rsid w:val="002372F5"/>
    <w:rsid w:val="00241FCC"/>
    <w:rsid w:val="00245BEC"/>
    <w:rsid w:val="00246253"/>
    <w:rsid w:val="00253F72"/>
    <w:rsid w:val="00254870"/>
    <w:rsid w:val="002562B7"/>
    <w:rsid w:val="0025677C"/>
    <w:rsid w:val="00261C82"/>
    <w:rsid w:val="002641F8"/>
    <w:rsid w:val="002649A4"/>
    <w:rsid w:val="0026588D"/>
    <w:rsid w:val="00266FA1"/>
    <w:rsid w:val="00267108"/>
    <w:rsid w:val="0026714D"/>
    <w:rsid w:val="00267432"/>
    <w:rsid w:val="002710F0"/>
    <w:rsid w:val="00276F01"/>
    <w:rsid w:val="00277646"/>
    <w:rsid w:val="00280166"/>
    <w:rsid w:val="00280A79"/>
    <w:rsid w:val="00290C5F"/>
    <w:rsid w:val="002A3498"/>
    <w:rsid w:val="002A62B8"/>
    <w:rsid w:val="002A7050"/>
    <w:rsid w:val="002B0F32"/>
    <w:rsid w:val="002B3158"/>
    <w:rsid w:val="002B708E"/>
    <w:rsid w:val="002C4ACE"/>
    <w:rsid w:val="002C5896"/>
    <w:rsid w:val="002D3340"/>
    <w:rsid w:val="002E319D"/>
    <w:rsid w:val="002E3E41"/>
    <w:rsid w:val="002E45FC"/>
    <w:rsid w:val="002E6F0D"/>
    <w:rsid w:val="002F13D7"/>
    <w:rsid w:val="002F3C3E"/>
    <w:rsid w:val="00302898"/>
    <w:rsid w:val="00305EC0"/>
    <w:rsid w:val="00307F34"/>
    <w:rsid w:val="00317ACF"/>
    <w:rsid w:val="003206B2"/>
    <w:rsid w:val="00321847"/>
    <w:rsid w:val="00344044"/>
    <w:rsid w:val="0035079E"/>
    <w:rsid w:val="00351353"/>
    <w:rsid w:val="00352272"/>
    <w:rsid w:val="0035292C"/>
    <w:rsid w:val="003529D4"/>
    <w:rsid w:val="003548B4"/>
    <w:rsid w:val="00355759"/>
    <w:rsid w:val="00363B18"/>
    <w:rsid w:val="00366494"/>
    <w:rsid w:val="00367276"/>
    <w:rsid w:val="00372DA0"/>
    <w:rsid w:val="00373A0F"/>
    <w:rsid w:val="003761D3"/>
    <w:rsid w:val="003929C5"/>
    <w:rsid w:val="003A4BE8"/>
    <w:rsid w:val="003A6057"/>
    <w:rsid w:val="003B28F8"/>
    <w:rsid w:val="003B36E4"/>
    <w:rsid w:val="003B4878"/>
    <w:rsid w:val="003C0966"/>
    <w:rsid w:val="003D1575"/>
    <w:rsid w:val="003D55F3"/>
    <w:rsid w:val="003D5E35"/>
    <w:rsid w:val="003E3D84"/>
    <w:rsid w:val="003E4958"/>
    <w:rsid w:val="003E667D"/>
    <w:rsid w:val="003E7B6A"/>
    <w:rsid w:val="003F09AD"/>
    <w:rsid w:val="003F7C4A"/>
    <w:rsid w:val="00400BCD"/>
    <w:rsid w:val="0040168D"/>
    <w:rsid w:val="004018EB"/>
    <w:rsid w:val="0040570F"/>
    <w:rsid w:val="00414110"/>
    <w:rsid w:val="004174C6"/>
    <w:rsid w:val="0041771D"/>
    <w:rsid w:val="00421743"/>
    <w:rsid w:val="004249CE"/>
    <w:rsid w:val="004263FA"/>
    <w:rsid w:val="004318A8"/>
    <w:rsid w:val="004341DB"/>
    <w:rsid w:val="00436C30"/>
    <w:rsid w:val="0045065B"/>
    <w:rsid w:val="00457D53"/>
    <w:rsid w:val="00457F62"/>
    <w:rsid w:val="004612D8"/>
    <w:rsid w:val="00461638"/>
    <w:rsid w:val="00465D46"/>
    <w:rsid w:val="00465DAA"/>
    <w:rsid w:val="00465FA1"/>
    <w:rsid w:val="00466F28"/>
    <w:rsid w:val="00481EC0"/>
    <w:rsid w:val="00482890"/>
    <w:rsid w:val="004869D2"/>
    <w:rsid w:val="004A03F2"/>
    <w:rsid w:val="004A10E6"/>
    <w:rsid w:val="004B5334"/>
    <w:rsid w:val="004B6C76"/>
    <w:rsid w:val="004B7592"/>
    <w:rsid w:val="004B7FE8"/>
    <w:rsid w:val="004C073B"/>
    <w:rsid w:val="004C23F3"/>
    <w:rsid w:val="004C2C94"/>
    <w:rsid w:val="004C2F22"/>
    <w:rsid w:val="004D17C0"/>
    <w:rsid w:val="004D25A0"/>
    <w:rsid w:val="004D4BD1"/>
    <w:rsid w:val="004D6158"/>
    <w:rsid w:val="004E3857"/>
    <w:rsid w:val="004E6632"/>
    <w:rsid w:val="004F1F19"/>
    <w:rsid w:val="004F7BC6"/>
    <w:rsid w:val="00500B12"/>
    <w:rsid w:val="00501262"/>
    <w:rsid w:val="0050186D"/>
    <w:rsid w:val="005121B5"/>
    <w:rsid w:val="0051318F"/>
    <w:rsid w:val="0051452B"/>
    <w:rsid w:val="00517F7A"/>
    <w:rsid w:val="005204E0"/>
    <w:rsid w:val="005211CC"/>
    <w:rsid w:val="0052527A"/>
    <w:rsid w:val="00527CF6"/>
    <w:rsid w:val="0053068B"/>
    <w:rsid w:val="00536579"/>
    <w:rsid w:val="005407A8"/>
    <w:rsid w:val="005501C8"/>
    <w:rsid w:val="005520CC"/>
    <w:rsid w:val="00553533"/>
    <w:rsid w:val="00564E9E"/>
    <w:rsid w:val="00567E9A"/>
    <w:rsid w:val="0057367F"/>
    <w:rsid w:val="005A1FFA"/>
    <w:rsid w:val="005C014B"/>
    <w:rsid w:val="005C5BA7"/>
    <w:rsid w:val="005D72E1"/>
    <w:rsid w:val="005E5F21"/>
    <w:rsid w:val="005E7FFC"/>
    <w:rsid w:val="005F5644"/>
    <w:rsid w:val="005F6E09"/>
    <w:rsid w:val="005F7E6E"/>
    <w:rsid w:val="006030CB"/>
    <w:rsid w:val="006107AF"/>
    <w:rsid w:val="0061135C"/>
    <w:rsid w:val="00611BE9"/>
    <w:rsid w:val="006146EF"/>
    <w:rsid w:val="00615CF6"/>
    <w:rsid w:val="0062101C"/>
    <w:rsid w:val="00622EC8"/>
    <w:rsid w:val="00625167"/>
    <w:rsid w:val="00626FA4"/>
    <w:rsid w:val="00635D79"/>
    <w:rsid w:val="0065122E"/>
    <w:rsid w:val="00654B66"/>
    <w:rsid w:val="00654BAC"/>
    <w:rsid w:val="0065557D"/>
    <w:rsid w:val="0065623D"/>
    <w:rsid w:val="00656A10"/>
    <w:rsid w:val="00660ABA"/>
    <w:rsid w:val="00661255"/>
    <w:rsid w:val="00666354"/>
    <w:rsid w:val="006677AB"/>
    <w:rsid w:val="00676C26"/>
    <w:rsid w:val="006776C7"/>
    <w:rsid w:val="0068046C"/>
    <w:rsid w:val="006825A5"/>
    <w:rsid w:val="00682E3C"/>
    <w:rsid w:val="00691970"/>
    <w:rsid w:val="00691D65"/>
    <w:rsid w:val="006963CC"/>
    <w:rsid w:val="006A0F05"/>
    <w:rsid w:val="006A14D8"/>
    <w:rsid w:val="006A3FD5"/>
    <w:rsid w:val="006A57C0"/>
    <w:rsid w:val="006B023E"/>
    <w:rsid w:val="006B3956"/>
    <w:rsid w:val="006B3CA2"/>
    <w:rsid w:val="006B42AD"/>
    <w:rsid w:val="006B7D02"/>
    <w:rsid w:val="006C02BB"/>
    <w:rsid w:val="006D0E17"/>
    <w:rsid w:val="006D41E3"/>
    <w:rsid w:val="006D6231"/>
    <w:rsid w:val="006E08E8"/>
    <w:rsid w:val="006E1694"/>
    <w:rsid w:val="006E1B4E"/>
    <w:rsid w:val="006E200F"/>
    <w:rsid w:val="006E26E9"/>
    <w:rsid w:val="006E3B3A"/>
    <w:rsid w:val="006E5056"/>
    <w:rsid w:val="006E5B10"/>
    <w:rsid w:val="006F2B74"/>
    <w:rsid w:val="007124BD"/>
    <w:rsid w:val="00713726"/>
    <w:rsid w:val="00714FA8"/>
    <w:rsid w:val="00715D3D"/>
    <w:rsid w:val="00716613"/>
    <w:rsid w:val="007205A4"/>
    <w:rsid w:val="00725AAE"/>
    <w:rsid w:val="0073319C"/>
    <w:rsid w:val="00742321"/>
    <w:rsid w:val="007440AA"/>
    <w:rsid w:val="00744F3A"/>
    <w:rsid w:val="00745C2E"/>
    <w:rsid w:val="00750183"/>
    <w:rsid w:val="00765DAE"/>
    <w:rsid w:val="007773B7"/>
    <w:rsid w:val="0077746C"/>
    <w:rsid w:val="00782908"/>
    <w:rsid w:val="00783D09"/>
    <w:rsid w:val="0079221C"/>
    <w:rsid w:val="007946BB"/>
    <w:rsid w:val="00795A08"/>
    <w:rsid w:val="007A496D"/>
    <w:rsid w:val="007A6656"/>
    <w:rsid w:val="007A7BE2"/>
    <w:rsid w:val="007B7FDF"/>
    <w:rsid w:val="007C21C8"/>
    <w:rsid w:val="007C6BFF"/>
    <w:rsid w:val="007D3B55"/>
    <w:rsid w:val="007E49DA"/>
    <w:rsid w:val="007E5511"/>
    <w:rsid w:val="00811B6D"/>
    <w:rsid w:val="00814EF9"/>
    <w:rsid w:val="00816807"/>
    <w:rsid w:val="008211EE"/>
    <w:rsid w:val="008212C9"/>
    <w:rsid w:val="0082335A"/>
    <w:rsid w:val="0082763D"/>
    <w:rsid w:val="00834EE1"/>
    <w:rsid w:val="00842FA7"/>
    <w:rsid w:val="00845588"/>
    <w:rsid w:val="00856FB5"/>
    <w:rsid w:val="00857555"/>
    <w:rsid w:val="0086411B"/>
    <w:rsid w:val="00865B96"/>
    <w:rsid w:val="00871D55"/>
    <w:rsid w:val="00892C37"/>
    <w:rsid w:val="008A0E4B"/>
    <w:rsid w:val="008A4FFE"/>
    <w:rsid w:val="008A628C"/>
    <w:rsid w:val="008B0748"/>
    <w:rsid w:val="008B2837"/>
    <w:rsid w:val="008B5AC9"/>
    <w:rsid w:val="008C1E13"/>
    <w:rsid w:val="008D110E"/>
    <w:rsid w:val="008D1452"/>
    <w:rsid w:val="008D5119"/>
    <w:rsid w:val="008D60FF"/>
    <w:rsid w:val="008E2A4C"/>
    <w:rsid w:val="008E2D95"/>
    <w:rsid w:val="008E4CC6"/>
    <w:rsid w:val="008E4D7C"/>
    <w:rsid w:val="008E7E0A"/>
    <w:rsid w:val="008F0F3F"/>
    <w:rsid w:val="008F378F"/>
    <w:rsid w:val="00912FB8"/>
    <w:rsid w:val="009210E2"/>
    <w:rsid w:val="009226FA"/>
    <w:rsid w:val="009228A1"/>
    <w:rsid w:val="00923352"/>
    <w:rsid w:val="00925742"/>
    <w:rsid w:val="00931BAF"/>
    <w:rsid w:val="00943CD7"/>
    <w:rsid w:val="0095328A"/>
    <w:rsid w:val="00955C77"/>
    <w:rsid w:val="00957454"/>
    <w:rsid w:val="00960956"/>
    <w:rsid w:val="00960C21"/>
    <w:rsid w:val="0096612D"/>
    <w:rsid w:val="00981380"/>
    <w:rsid w:val="00982916"/>
    <w:rsid w:val="00987079"/>
    <w:rsid w:val="00997A67"/>
    <w:rsid w:val="009A0A4C"/>
    <w:rsid w:val="009A48A9"/>
    <w:rsid w:val="009B445D"/>
    <w:rsid w:val="009C2AB9"/>
    <w:rsid w:val="009C6671"/>
    <w:rsid w:val="009C739F"/>
    <w:rsid w:val="009D1252"/>
    <w:rsid w:val="009D12F4"/>
    <w:rsid w:val="009D1717"/>
    <w:rsid w:val="009D75D4"/>
    <w:rsid w:val="009E56CF"/>
    <w:rsid w:val="009F4F7D"/>
    <w:rsid w:val="00A03348"/>
    <w:rsid w:val="00A20399"/>
    <w:rsid w:val="00A3158A"/>
    <w:rsid w:val="00A32069"/>
    <w:rsid w:val="00A34445"/>
    <w:rsid w:val="00A35773"/>
    <w:rsid w:val="00A37094"/>
    <w:rsid w:val="00A37DBC"/>
    <w:rsid w:val="00A42AE3"/>
    <w:rsid w:val="00A46ED4"/>
    <w:rsid w:val="00A50482"/>
    <w:rsid w:val="00A54F99"/>
    <w:rsid w:val="00A57EAF"/>
    <w:rsid w:val="00A610BF"/>
    <w:rsid w:val="00A6427B"/>
    <w:rsid w:val="00A70070"/>
    <w:rsid w:val="00A776B2"/>
    <w:rsid w:val="00A9087E"/>
    <w:rsid w:val="00A94500"/>
    <w:rsid w:val="00AA02D6"/>
    <w:rsid w:val="00AA053E"/>
    <w:rsid w:val="00AA0FDF"/>
    <w:rsid w:val="00AA184C"/>
    <w:rsid w:val="00AA33C6"/>
    <w:rsid w:val="00AA5861"/>
    <w:rsid w:val="00AA6265"/>
    <w:rsid w:val="00AA63DA"/>
    <w:rsid w:val="00AA689D"/>
    <w:rsid w:val="00AB0AF3"/>
    <w:rsid w:val="00AB48A0"/>
    <w:rsid w:val="00AB4B59"/>
    <w:rsid w:val="00AB57A4"/>
    <w:rsid w:val="00AC0253"/>
    <w:rsid w:val="00AC5572"/>
    <w:rsid w:val="00AD1DDB"/>
    <w:rsid w:val="00AD41E8"/>
    <w:rsid w:val="00AD44EA"/>
    <w:rsid w:val="00AD4F5B"/>
    <w:rsid w:val="00AE2E71"/>
    <w:rsid w:val="00AF1F86"/>
    <w:rsid w:val="00AF5B9E"/>
    <w:rsid w:val="00B0153A"/>
    <w:rsid w:val="00B06F79"/>
    <w:rsid w:val="00B11465"/>
    <w:rsid w:val="00B14148"/>
    <w:rsid w:val="00B23427"/>
    <w:rsid w:val="00B26A74"/>
    <w:rsid w:val="00B26E06"/>
    <w:rsid w:val="00B32489"/>
    <w:rsid w:val="00B33173"/>
    <w:rsid w:val="00B331AE"/>
    <w:rsid w:val="00B41783"/>
    <w:rsid w:val="00B41DBA"/>
    <w:rsid w:val="00B43728"/>
    <w:rsid w:val="00B54D26"/>
    <w:rsid w:val="00B70E57"/>
    <w:rsid w:val="00B722D9"/>
    <w:rsid w:val="00B73C18"/>
    <w:rsid w:val="00B74CBD"/>
    <w:rsid w:val="00B7592D"/>
    <w:rsid w:val="00B80026"/>
    <w:rsid w:val="00B80172"/>
    <w:rsid w:val="00B82CC4"/>
    <w:rsid w:val="00B82F6B"/>
    <w:rsid w:val="00B8463E"/>
    <w:rsid w:val="00B86CD2"/>
    <w:rsid w:val="00B96741"/>
    <w:rsid w:val="00BA0447"/>
    <w:rsid w:val="00BA30A5"/>
    <w:rsid w:val="00BA44B6"/>
    <w:rsid w:val="00BA5F4F"/>
    <w:rsid w:val="00BB003D"/>
    <w:rsid w:val="00BB1C9F"/>
    <w:rsid w:val="00BB2274"/>
    <w:rsid w:val="00BB53F2"/>
    <w:rsid w:val="00BD00AE"/>
    <w:rsid w:val="00BE2126"/>
    <w:rsid w:val="00BF6F09"/>
    <w:rsid w:val="00C02D76"/>
    <w:rsid w:val="00C065FA"/>
    <w:rsid w:val="00C077F9"/>
    <w:rsid w:val="00C1028C"/>
    <w:rsid w:val="00C10B25"/>
    <w:rsid w:val="00C147DB"/>
    <w:rsid w:val="00C21647"/>
    <w:rsid w:val="00C22F5C"/>
    <w:rsid w:val="00C37EC7"/>
    <w:rsid w:val="00C424B7"/>
    <w:rsid w:val="00C4404F"/>
    <w:rsid w:val="00C446B8"/>
    <w:rsid w:val="00C54099"/>
    <w:rsid w:val="00C6414C"/>
    <w:rsid w:val="00C647F6"/>
    <w:rsid w:val="00C677C1"/>
    <w:rsid w:val="00C71C46"/>
    <w:rsid w:val="00C741A8"/>
    <w:rsid w:val="00C74A39"/>
    <w:rsid w:val="00C75C80"/>
    <w:rsid w:val="00C77ECB"/>
    <w:rsid w:val="00C8109A"/>
    <w:rsid w:val="00C87A8A"/>
    <w:rsid w:val="00C938DE"/>
    <w:rsid w:val="00C97191"/>
    <w:rsid w:val="00C97C5D"/>
    <w:rsid w:val="00CA04CA"/>
    <w:rsid w:val="00CA0825"/>
    <w:rsid w:val="00CA4520"/>
    <w:rsid w:val="00CB270A"/>
    <w:rsid w:val="00CB419C"/>
    <w:rsid w:val="00CB5FD3"/>
    <w:rsid w:val="00CB7325"/>
    <w:rsid w:val="00CC1D76"/>
    <w:rsid w:val="00CC1F3B"/>
    <w:rsid w:val="00CC3B1C"/>
    <w:rsid w:val="00CC3F5F"/>
    <w:rsid w:val="00CC50B6"/>
    <w:rsid w:val="00CD03AE"/>
    <w:rsid w:val="00CD4976"/>
    <w:rsid w:val="00CE037A"/>
    <w:rsid w:val="00CE4FB8"/>
    <w:rsid w:val="00CF1F38"/>
    <w:rsid w:val="00D0008C"/>
    <w:rsid w:val="00D02966"/>
    <w:rsid w:val="00D11AD5"/>
    <w:rsid w:val="00D20351"/>
    <w:rsid w:val="00D2426C"/>
    <w:rsid w:val="00D25E93"/>
    <w:rsid w:val="00D31925"/>
    <w:rsid w:val="00D36BC2"/>
    <w:rsid w:val="00D4548B"/>
    <w:rsid w:val="00D47741"/>
    <w:rsid w:val="00D47D6D"/>
    <w:rsid w:val="00D5096A"/>
    <w:rsid w:val="00D51330"/>
    <w:rsid w:val="00D567A8"/>
    <w:rsid w:val="00D70483"/>
    <w:rsid w:val="00D722D2"/>
    <w:rsid w:val="00D73DA2"/>
    <w:rsid w:val="00D75C72"/>
    <w:rsid w:val="00D75D27"/>
    <w:rsid w:val="00D83D1F"/>
    <w:rsid w:val="00D959DC"/>
    <w:rsid w:val="00DA5BC6"/>
    <w:rsid w:val="00DB2E6C"/>
    <w:rsid w:val="00DC0B95"/>
    <w:rsid w:val="00DC2B5F"/>
    <w:rsid w:val="00DD3323"/>
    <w:rsid w:val="00DD43D5"/>
    <w:rsid w:val="00DE1EA3"/>
    <w:rsid w:val="00DF484D"/>
    <w:rsid w:val="00DF6C26"/>
    <w:rsid w:val="00DF6EAA"/>
    <w:rsid w:val="00E05D1F"/>
    <w:rsid w:val="00E0664D"/>
    <w:rsid w:val="00E10F91"/>
    <w:rsid w:val="00E15281"/>
    <w:rsid w:val="00E153CD"/>
    <w:rsid w:val="00E17524"/>
    <w:rsid w:val="00E21E97"/>
    <w:rsid w:val="00E220BF"/>
    <w:rsid w:val="00E2447F"/>
    <w:rsid w:val="00E315AA"/>
    <w:rsid w:val="00E32092"/>
    <w:rsid w:val="00E350D1"/>
    <w:rsid w:val="00E40762"/>
    <w:rsid w:val="00E41215"/>
    <w:rsid w:val="00E4601A"/>
    <w:rsid w:val="00E5430B"/>
    <w:rsid w:val="00E60AA7"/>
    <w:rsid w:val="00E62FA1"/>
    <w:rsid w:val="00E74F27"/>
    <w:rsid w:val="00E7602B"/>
    <w:rsid w:val="00E83DEF"/>
    <w:rsid w:val="00E976CC"/>
    <w:rsid w:val="00EA16DA"/>
    <w:rsid w:val="00EA1716"/>
    <w:rsid w:val="00EA5A8C"/>
    <w:rsid w:val="00EB38F4"/>
    <w:rsid w:val="00EB6F53"/>
    <w:rsid w:val="00EC34CF"/>
    <w:rsid w:val="00EC7DE8"/>
    <w:rsid w:val="00ED10DE"/>
    <w:rsid w:val="00EE1740"/>
    <w:rsid w:val="00EF041D"/>
    <w:rsid w:val="00EF4CF8"/>
    <w:rsid w:val="00F10621"/>
    <w:rsid w:val="00F17689"/>
    <w:rsid w:val="00F2421A"/>
    <w:rsid w:val="00F2582D"/>
    <w:rsid w:val="00F2629C"/>
    <w:rsid w:val="00F30DC5"/>
    <w:rsid w:val="00F325CE"/>
    <w:rsid w:val="00F3271D"/>
    <w:rsid w:val="00F34F1A"/>
    <w:rsid w:val="00F3644A"/>
    <w:rsid w:val="00F40EA4"/>
    <w:rsid w:val="00F417A3"/>
    <w:rsid w:val="00F5219A"/>
    <w:rsid w:val="00F53C4D"/>
    <w:rsid w:val="00F6058B"/>
    <w:rsid w:val="00F61AE0"/>
    <w:rsid w:val="00F63119"/>
    <w:rsid w:val="00F67914"/>
    <w:rsid w:val="00F72A5B"/>
    <w:rsid w:val="00F807DD"/>
    <w:rsid w:val="00F829C8"/>
    <w:rsid w:val="00F83CC7"/>
    <w:rsid w:val="00F92421"/>
    <w:rsid w:val="00F96B8F"/>
    <w:rsid w:val="00F9779D"/>
    <w:rsid w:val="00FA7460"/>
    <w:rsid w:val="00FB70DF"/>
    <w:rsid w:val="00FC53B9"/>
    <w:rsid w:val="00FC7C88"/>
    <w:rsid w:val="00FD0E94"/>
    <w:rsid w:val="00FE0D02"/>
    <w:rsid w:val="00FE3DD1"/>
    <w:rsid w:val="00FE6593"/>
    <w:rsid w:val="00FF66EF"/>
    <w:rsid w:val="00FF7E2A"/>
    <w:rsid w:val="00FF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70F"/>
    <w:pPr>
      <w:spacing w:before="320" w:after="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943CD7"/>
    <w:pPr>
      <w:keepNext/>
      <w:spacing w:before="0" w:after="240"/>
      <w:contextualSpacing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B6C76"/>
    <w:pPr>
      <w:keepNext/>
      <w:keepLines/>
      <w:outlineLvl w:val="1"/>
    </w:pPr>
    <w:rPr>
      <w:rFonts w:eastAsiaTheme="majorEastAsia" w:cs="Tahoma"/>
      <w:b/>
      <w:bCs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nhideWhenUsed/>
    <w:qFormat/>
    <w:rsid w:val="00040A87"/>
    <w:pPr>
      <w:outlineLvl w:val="2"/>
    </w:pPr>
    <w:rPr>
      <w:rFonts w:eastAsia="Courier New"/>
    </w:rPr>
  </w:style>
  <w:style w:type="paragraph" w:styleId="Nagwek4">
    <w:name w:val="heading 4"/>
    <w:basedOn w:val="Nagwek2"/>
    <w:next w:val="Normalny"/>
    <w:link w:val="Nagwek4Znak"/>
    <w:unhideWhenUsed/>
    <w:qFormat/>
    <w:rsid w:val="005F6E09"/>
    <w:pPr>
      <w:spacing w:before="240"/>
      <w:outlineLvl w:val="3"/>
    </w:pPr>
    <w:rPr>
      <w:bCs w:val="0"/>
      <w:iCs/>
      <w:sz w:val="24"/>
    </w:rPr>
  </w:style>
  <w:style w:type="paragraph" w:styleId="Nagwek5">
    <w:name w:val="heading 5"/>
    <w:basedOn w:val="Normalny"/>
    <w:next w:val="Normalny"/>
    <w:link w:val="Nagwek5Znak"/>
    <w:qFormat/>
    <w:rsid w:val="00CA04CA"/>
    <w:pPr>
      <w:keepNext/>
      <w:tabs>
        <w:tab w:val="num" w:pos="0"/>
      </w:tabs>
      <w:suppressAutoHyphens/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A04CA"/>
    <w:pPr>
      <w:keepNext/>
      <w:tabs>
        <w:tab w:val="num" w:pos="0"/>
      </w:tabs>
      <w:suppressAutoHyphens/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customStyle="1" w:styleId="Nagwek1Znak">
    <w:name w:val="Nagłówek 1 Znak"/>
    <w:basedOn w:val="Domylnaczcionkaakapitu"/>
    <w:link w:val="Nagwek1"/>
    <w:rsid w:val="00943CD7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paragraph" w:styleId="NormalnyWeb">
    <w:name w:val="Normal (Web)"/>
    <w:basedOn w:val="Normalny"/>
    <w:rsid w:val="00EA5A8C"/>
    <w:pPr>
      <w:suppressAutoHyphens/>
      <w:spacing w:before="280" w:after="280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E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82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18A8"/>
    <w:rPr>
      <w:vertAlign w:val="superscript"/>
    </w:rPr>
  </w:style>
  <w:style w:type="table" w:styleId="Tabela-Siatka">
    <w:name w:val="Table Grid"/>
    <w:basedOn w:val="Standardowy"/>
    <w:uiPriority w:val="59"/>
    <w:rsid w:val="00B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8A0E4B"/>
    <w:rPr>
      <w:color w:val="0000FF"/>
      <w:u w:val="single"/>
    </w:rPr>
  </w:style>
  <w:style w:type="paragraph" w:customStyle="1" w:styleId="Tekstpodstawowy32">
    <w:name w:val="Tekst podstawowy 32"/>
    <w:basedOn w:val="Normalny"/>
    <w:rsid w:val="00795A08"/>
    <w:pPr>
      <w:tabs>
        <w:tab w:val="left" w:pos="2127"/>
      </w:tabs>
      <w:suppressAutoHyphens/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rsid w:val="00FA746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040A87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A04CA"/>
  </w:style>
  <w:style w:type="character" w:customStyle="1" w:styleId="Teksttreci18Bezkursywy">
    <w:name w:val="Tekst treści (18) + Bez kursywy"/>
    <w:rsid w:val="00CA04C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podstawowy21">
    <w:name w:val="Tekst podstawowy 21"/>
    <w:basedOn w:val="Normalny"/>
    <w:rsid w:val="00CA04CA"/>
    <w:pPr>
      <w:suppressAutoHyphens/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A04CA"/>
    <w:pPr>
      <w:suppressAutoHyphens/>
      <w:spacing w:line="120" w:lineRule="atLeast"/>
      <w:ind w:left="720" w:hanging="720"/>
    </w:pPr>
    <w:rPr>
      <w:szCs w:val="20"/>
      <w:lang w:eastAsia="zh-CN"/>
    </w:rPr>
  </w:style>
  <w:style w:type="character" w:customStyle="1" w:styleId="Teksttreci2Pogrubienie">
    <w:name w:val="Tekst treści (2) + Pogrubienie"/>
    <w:rsid w:val="00CA04CA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59"/>
    <w:rsid w:val="00CA04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CA04CA"/>
    <w:pPr>
      <w:suppressAutoHyphens/>
      <w:spacing w:before="60" w:after="60"/>
      <w:ind w:left="851" w:hanging="295"/>
      <w:jc w:val="both"/>
    </w:pPr>
    <w:rPr>
      <w:lang w:eastAsia="zh-CN"/>
    </w:rPr>
  </w:style>
  <w:style w:type="character" w:customStyle="1" w:styleId="Teksttreci255pt">
    <w:name w:val="Tekst treści (2) + 5;5 pt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uiPriority w:val="99"/>
    <w:semiHidden/>
    <w:unhideWhenUsed/>
    <w:rsid w:val="00CA04CA"/>
    <w:rPr>
      <w:vertAlign w:val="superscript"/>
    </w:rPr>
  </w:style>
  <w:style w:type="paragraph" w:customStyle="1" w:styleId="Tekstpodstawowywcity21">
    <w:name w:val="Tekst podstawowy wcięty 21"/>
    <w:basedOn w:val="Normalny"/>
    <w:rsid w:val="00CA04CA"/>
    <w:pPr>
      <w:tabs>
        <w:tab w:val="left" w:pos="720"/>
        <w:tab w:val="left" w:pos="1080"/>
      </w:tabs>
      <w:suppressAutoHyphens/>
      <w:overflowPunct w:val="0"/>
      <w:autoSpaceDE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rsid w:val="00CA04CA"/>
    <w:pPr>
      <w:suppressAutoHyphens/>
      <w:overflowPunct w:val="0"/>
      <w:autoSpaceDE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rsid w:val="00CA04CA"/>
    <w:pPr>
      <w:suppressAutoHyphens/>
      <w:overflowPunct w:val="0"/>
      <w:autoSpaceDE w:val="0"/>
      <w:ind w:left="283" w:hanging="283"/>
      <w:textAlignment w:val="baseline"/>
    </w:pPr>
    <w:rPr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B6C76"/>
    <w:rPr>
      <w:rFonts w:ascii="Tahoma" w:eastAsiaTheme="majorEastAsia" w:hAnsi="Tahoma" w:cs="Tahoma"/>
      <w:b/>
      <w:bCs/>
      <w:sz w:val="28"/>
      <w:szCs w:val="2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02B"/>
    <w:rPr>
      <w:color w:val="605E5C"/>
      <w:shd w:val="clear" w:color="auto" w:fill="E1DFDD"/>
    </w:rPr>
  </w:style>
  <w:style w:type="paragraph" w:customStyle="1" w:styleId="Default">
    <w:name w:val="Default"/>
    <w:rsid w:val="00186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445D"/>
    <w:pPr>
      <w:spacing w:after="0" w:line="240" w:lineRule="auto"/>
    </w:pPr>
    <w:rPr>
      <w:rFonts w:ascii="Tahoma" w:eastAsia="Times New Roman" w:hAnsi="Tahoma" w:cs="Times New Roman"/>
      <w:szCs w:val="24"/>
      <w:lang w:eastAsia="pl-PL"/>
    </w:rPr>
  </w:style>
  <w:style w:type="character" w:customStyle="1" w:styleId="hgkelc">
    <w:name w:val="hgkelc"/>
    <w:basedOn w:val="Domylnaczcionkaakapitu"/>
    <w:rsid w:val="00F30D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ika@informatics.jaworzno.pl" TargetMode="Externa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8FAA-79F1-40AD-8B9E-D46F9F68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2265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Joanna Karkos</cp:lastModifiedBy>
  <cp:revision>21</cp:revision>
  <cp:lastPrinted>2021-01-27T13:13:00Z</cp:lastPrinted>
  <dcterms:created xsi:type="dcterms:W3CDTF">2024-09-17T06:19:00Z</dcterms:created>
  <dcterms:modified xsi:type="dcterms:W3CDTF">2024-09-30T07:56:00Z</dcterms:modified>
</cp:coreProperties>
</file>