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C3439" w14:textId="1DDEF3A2" w:rsidR="00ED6BDB" w:rsidRDefault="00ED6BDB" w:rsidP="00ED6BDB">
      <w:pPr>
        <w:pStyle w:val="Nagwek"/>
        <w:jc w:val="center"/>
        <w:rPr>
          <w:rFonts w:ascii="Times New Roman" w:hAnsi="Times New Roman"/>
          <w:b/>
          <w:sz w:val="22"/>
          <w:szCs w:val="22"/>
        </w:rPr>
      </w:pPr>
      <w:bookmarkStart w:id="0" w:name="_Hlk176343460"/>
      <w:r w:rsidRPr="00ED6BDB">
        <w:rPr>
          <w:rFonts w:ascii="Times New Roman" w:hAnsi="Times New Roman"/>
          <w:b/>
          <w:sz w:val="22"/>
          <w:szCs w:val="22"/>
        </w:rPr>
        <w:t>ZAPYTANIE OFERTOWE</w:t>
      </w:r>
    </w:p>
    <w:p w14:paraId="12FCCB4B" w14:textId="3CE7D45B" w:rsidR="009E30ED" w:rsidRDefault="00ED6BDB" w:rsidP="00ED6BDB">
      <w:pPr>
        <w:pStyle w:val="Nagwek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NA WYKONANIE </w:t>
      </w:r>
      <w:r w:rsidR="009E30ED">
        <w:rPr>
          <w:rFonts w:ascii="Times New Roman" w:hAnsi="Times New Roman"/>
          <w:b/>
          <w:sz w:val="22"/>
          <w:szCs w:val="22"/>
        </w:rPr>
        <w:t xml:space="preserve">ADAPTACJI POMIESZCZENIA NA POTRZEBY MIEJSCA WYCISZENIA I RELAKSU W SZKOLE PODSTAWOWEJ IM. M. ZARUSKIEGO </w:t>
      </w:r>
      <w:r w:rsidR="001E2013">
        <w:rPr>
          <w:rFonts w:ascii="Times New Roman" w:hAnsi="Times New Roman"/>
          <w:b/>
          <w:sz w:val="22"/>
          <w:szCs w:val="22"/>
        </w:rPr>
        <w:br/>
      </w:r>
      <w:r w:rsidR="009E30ED">
        <w:rPr>
          <w:rFonts w:ascii="Times New Roman" w:hAnsi="Times New Roman"/>
          <w:b/>
          <w:sz w:val="22"/>
          <w:szCs w:val="22"/>
        </w:rPr>
        <w:t>W PUCKU PRZY UL. PRZEBENDOWSKIEGO</w:t>
      </w:r>
    </w:p>
    <w:bookmarkEnd w:id="0"/>
    <w:p w14:paraId="08B3DFD8" w14:textId="77777777" w:rsidR="00ED6BDB" w:rsidRDefault="00ED6BDB" w:rsidP="00ED6BDB">
      <w:pPr>
        <w:pStyle w:val="Nagwek"/>
        <w:rPr>
          <w:rFonts w:ascii="Times New Roman" w:hAnsi="Times New Roman"/>
          <w:b/>
          <w:sz w:val="22"/>
          <w:szCs w:val="22"/>
        </w:rPr>
      </w:pPr>
    </w:p>
    <w:p w14:paraId="7F736246" w14:textId="77777777" w:rsidR="009E30ED" w:rsidRDefault="009E30ED" w:rsidP="00ED6BDB">
      <w:pPr>
        <w:pStyle w:val="Nagwek"/>
        <w:rPr>
          <w:rFonts w:ascii="Times New Roman" w:hAnsi="Times New Roman"/>
          <w:bCs/>
          <w:sz w:val="22"/>
          <w:szCs w:val="22"/>
        </w:rPr>
      </w:pPr>
    </w:p>
    <w:p w14:paraId="43049591" w14:textId="5D2C5488" w:rsidR="00ED6BDB" w:rsidRPr="00D730C8" w:rsidRDefault="00ED6BDB" w:rsidP="00ED6BDB">
      <w:pPr>
        <w:pStyle w:val="Nagwek"/>
        <w:rPr>
          <w:rFonts w:ascii="Times New Roman" w:hAnsi="Times New Roman"/>
          <w:bCs/>
          <w:sz w:val="22"/>
          <w:szCs w:val="22"/>
        </w:rPr>
      </w:pPr>
      <w:r w:rsidRPr="00D730C8">
        <w:rPr>
          <w:rFonts w:ascii="Times New Roman" w:hAnsi="Times New Roman"/>
          <w:bCs/>
          <w:sz w:val="22"/>
          <w:szCs w:val="22"/>
        </w:rPr>
        <w:t>Wspólny Słownik zamówień CPV:</w:t>
      </w:r>
    </w:p>
    <w:p w14:paraId="43AA017B" w14:textId="1C8AA4D5" w:rsidR="00ED6BDB" w:rsidRPr="00D730C8" w:rsidRDefault="00D730C8" w:rsidP="00ED6BDB">
      <w:pPr>
        <w:pStyle w:val="Nagwek"/>
        <w:rPr>
          <w:rFonts w:ascii="Times New Roman" w:hAnsi="Times New Roman"/>
          <w:bCs/>
          <w:color w:val="FF0000"/>
          <w:sz w:val="22"/>
          <w:szCs w:val="22"/>
        </w:rPr>
      </w:pPr>
      <w:r w:rsidRPr="00D730C8">
        <w:rPr>
          <w:rFonts w:ascii="Times New Roman" w:hAnsi="Times New Roman"/>
          <w:bCs/>
          <w:color w:val="FF0000"/>
          <w:sz w:val="22"/>
          <w:szCs w:val="22"/>
        </w:rPr>
        <w:t>45214210-5- roboty budowlane w zakresie szkół podstawowych</w:t>
      </w:r>
    </w:p>
    <w:p w14:paraId="6DA2FBB3" w14:textId="77777777" w:rsidR="00B36684" w:rsidRPr="00D730C8" w:rsidRDefault="00B36684" w:rsidP="00ED6BDB">
      <w:pPr>
        <w:rPr>
          <w:rFonts w:ascii="Times New Roman" w:hAnsi="Times New Roman"/>
          <w:sz w:val="22"/>
          <w:szCs w:val="22"/>
        </w:rPr>
      </w:pPr>
    </w:p>
    <w:p w14:paraId="1A383FF9" w14:textId="77777777" w:rsidR="001E2013" w:rsidRPr="00D730C8" w:rsidRDefault="001E2013" w:rsidP="001E2013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Przedmiotem zamówienia jest adaptacja sali nr 115 o powierzchni 48,38m², zlokalizowanej </w:t>
      </w:r>
      <w:r w:rsidRPr="00D730C8">
        <w:rPr>
          <w:rFonts w:ascii="Times New Roman" w:hAnsi="Times New Roman"/>
          <w:sz w:val="22"/>
          <w:szCs w:val="22"/>
        </w:rPr>
        <w:br/>
        <w:t xml:space="preserve">w Szkole Podstawowej im. Mariusza Zaruskiego w Pucku na potrzeby stworzenia miejsca, gdzie uczniowie mogą odpocząć, wyciszyć się i zrelaksować w ramach realizacji zadania: „Adaptacja pomieszczenia na potrzeby miejsca wyciszenia i relaksu w Szkole Podstawowej </w:t>
      </w:r>
      <w:r w:rsidRPr="00D730C8">
        <w:rPr>
          <w:rFonts w:ascii="Times New Roman" w:hAnsi="Times New Roman"/>
          <w:sz w:val="22"/>
          <w:szCs w:val="22"/>
        </w:rPr>
        <w:br/>
        <w:t xml:space="preserve">im. Mariusza Zaruskiego w Pucku przy ul. </w:t>
      </w:r>
      <w:proofErr w:type="spellStart"/>
      <w:r w:rsidRPr="00D730C8">
        <w:rPr>
          <w:rFonts w:ascii="Times New Roman" w:hAnsi="Times New Roman"/>
          <w:sz w:val="22"/>
          <w:szCs w:val="22"/>
        </w:rPr>
        <w:t>Przebendowskiego</w:t>
      </w:r>
      <w:proofErr w:type="spellEnd"/>
      <w:r w:rsidRPr="00D730C8">
        <w:rPr>
          <w:rFonts w:ascii="Times New Roman" w:hAnsi="Times New Roman"/>
          <w:sz w:val="22"/>
          <w:szCs w:val="22"/>
        </w:rPr>
        <w:t xml:space="preserve">”, realizowanego w ramach projektu: „Szkoła Podstawowa im. M. Zaruskiego w Pucku miejscem rozwoju dla uczniów </w:t>
      </w:r>
      <w:r w:rsidRPr="00D730C8">
        <w:rPr>
          <w:rFonts w:ascii="Times New Roman" w:hAnsi="Times New Roman"/>
          <w:sz w:val="22"/>
          <w:szCs w:val="22"/>
        </w:rPr>
        <w:br/>
        <w:t>o różnych potrzebach edukacyjnych” finansowanego ze środków Europejskiego Funduszu Społecznego Plus w ramach Programu Fundusze Europejskie dla Pomorza 2021-2027, Priorytet 5, Działanie 5.8 Edukacja ogólna i zawodowa (w zakresie dotyczącym edukacji włączającej).</w:t>
      </w:r>
    </w:p>
    <w:p w14:paraId="11D71236" w14:textId="79645FA5" w:rsidR="001E2013" w:rsidRPr="00D730C8" w:rsidRDefault="001E2013" w:rsidP="001E2013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>Zakres robót budowlanych obejmuje wykonanie nowych posadzek, fragmentu instalacji elektrycznej, wymianę drzwi,</w:t>
      </w:r>
      <w:del w:id="1" w:author="Magdalena Matwijów-Głuchowska" w:date="2024-11-13T09:12:00Z" w16du:dateUtc="2024-11-13T08:12:00Z">
        <w:r w:rsidRPr="00D730C8" w:rsidDel="009A506A">
          <w:rPr>
            <w:rFonts w:ascii="Times New Roman" w:hAnsi="Times New Roman"/>
            <w:sz w:val="22"/>
            <w:szCs w:val="22"/>
          </w:rPr>
          <w:delText xml:space="preserve"> montaż sufitów podwieszanych,</w:delText>
        </w:r>
      </w:del>
      <w:r w:rsidRPr="00D730C8">
        <w:rPr>
          <w:rFonts w:ascii="Times New Roman" w:hAnsi="Times New Roman"/>
          <w:sz w:val="22"/>
          <w:szCs w:val="22"/>
        </w:rPr>
        <w:t xml:space="preserve"> nowych opraw oświetleniowych, izolacji przeciwdźwiękowej. </w:t>
      </w:r>
    </w:p>
    <w:p w14:paraId="08623C6C" w14:textId="01BF9D08" w:rsidR="001E2013" w:rsidRPr="00D730C8" w:rsidRDefault="001E2013" w:rsidP="001E2013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b/>
          <w:bCs/>
          <w:sz w:val="22"/>
          <w:szCs w:val="22"/>
        </w:rPr>
        <w:t xml:space="preserve">Roboty budowlane odbywać się będą w czynnym budynku szkolnym. W związku </w:t>
      </w:r>
      <w:r w:rsidR="00D730C8">
        <w:rPr>
          <w:rFonts w:ascii="Times New Roman" w:hAnsi="Times New Roman"/>
          <w:b/>
          <w:bCs/>
          <w:sz w:val="22"/>
          <w:szCs w:val="22"/>
        </w:rPr>
        <w:br/>
      </w:r>
      <w:r w:rsidRPr="00D730C8">
        <w:rPr>
          <w:rFonts w:ascii="Times New Roman" w:hAnsi="Times New Roman"/>
          <w:b/>
          <w:bCs/>
          <w:sz w:val="22"/>
          <w:szCs w:val="22"/>
        </w:rPr>
        <w:t>z powyższym uciążliwe prace należy realizować poza godzinami lekcyjnymi.</w:t>
      </w:r>
    </w:p>
    <w:p w14:paraId="1D4911AC" w14:textId="77777777" w:rsidR="001E2013" w:rsidRPr="00D730C8" w:rsidRDefault="001E2013" w:rsidP="001E2013">
      <w:pPr>
        <w:pStyle w:val="Akapitzlist"/>
        <w:numPr>
          <w:ilvl w:val="0"/>
          <w:numId w:val="46"/>
        </w:numPr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b/>
          <w:bCs/>
          <w:sz w:val="22"/>
          <w:szCs w:val="22"/>
        </w:rPr>
        <w:t>Szczegółowy zakres przedmiotu zamówienia obejmuje:</w:t>
      </w:r>
    </w:p>
    <w:p w14:paraId="1737AF0E" w14:textId="77777777" w:rsidR="001E2013" w:rsidRPr="00D730C8" w:rsidRDefault="001E2013" w:rsidP="001E2013">
      <w:pPr>
        <w:pStyle w:val="Standard"/>
        <w:rPr>
          <w:rFonts w:cs="Times New Roman"/>
          <w:sz w:val="22"/>
          <w:szCs w:val="22"/>
        </w:rPr>
      </w:pPr>
    </w:p>
    <w:p w14:paraId="4E436F12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Wykłucie z muru ościeżnic;</w:t>
      </w:r>
    </w:p>
    <w:p w14:paraId="0C08EE38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Rozebranie posadzek z powierzchni typu </w:t>
      </w:r>
      <w:proofErr w:type="spellStart"/>
      <w:r w:rsidRPr="00D730C8">
        <w:rPr>
          <w:rFonts w:cs="Times New Roman"/>
          <w:sz w:val="22"/>
          <w:szCs w:val="22"/>
        </w:rPr>
        <w:t>tarket</w:t>
      </w:r>
      <w:proofErr w:type="spellEnd"/>
      <w:r w:rsidRPr="00D730C8">
        <w:rPr>
          <w:rFonts w:cs="Times New Roman"/>
          <w:sz w:val="22"/>
          <w:szCs w:val="22"/>
        </w:rPr>
        <w:t>;</w:t>
      </w:r>
    </w:p>
    <w:p w14:paraId="4DA7844E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Wykłucie bruzd dla przewodów wtynkowych;</w:t>
      </w:r>
    </w:p>
    <w:p w14:paraId="2E8B7363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Ułożenie przewodów kabelkowych o p.t. o przekroju 3 x 1,5mm², 3 x 2, 5mm²</w:t>
      </w:r>
    </w:p>
    <w:p w14:paraId="36D668A5" w14:textId="77777777" w:rsidR="001E2013" w:rsidRPr="00D730C8" w:rsidRDefault="001E2013" w:rsidP="001E2013">
      <w:pPr>
        <w:pStyle w:val="Akapitzlist"/>
        <w:widowControl w:val="0"/>
        <w:numPr>
          <w:ilvl w:val="0"/>
          <w:numId w:val="49"/>
        </w:numPr>
        <w:suppressAutoHyphens/>
        <w:autoSpaceDN w:val="0"/>
        <w:spacing w:line="240" w:lineRule="auto"/>
        <w:textAlignment w:val="baseline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Ułożenie przewodów kabelkowych o </w:t>
      </w:r>
      <w:proofErr w:type="spellStart"/>
      <w:r w:rsidRPr="00D730C8">
        <w:rPr>
          <w:rFonts w:ascii="Times New Roman" w:hAnsi="Times New Roman"/>
          <w:sz w:val="22"/>
          <w:szCs w:val="22"/>
        </w:rPr>
        <w:t>n.t.</w:t>
      </w:r>
      <w:proofErr w:type="spellEnd"/>
      <w:r w:rsidRPr="00D730C8">
        <w:rPr>
          <w:rFonts w:ascii="Times New Roman" w:hAnsi="Times New Roman"/>
          <w:sz w:val="22"/>
          <w:szCs w:val="22"/>
        </w:rPr>
        <w:t xml:space="preserve"> o przekroju 3x1,5mm²;</w:t>
      </w:r>
    </w:p>
    <w:p w14:paraId="5A7946F3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Montaż nowych opraw oświetleniowych, punktowych do sufitu -12 </w:t>
      </w:r>
      <w:proofErr w:type="spellStart"/>
      <w:r w:rsidRPr="00D730C8">
        <w:rPr>
          <w:rFonts w:cs="Times New Roman"/>
          <w:sz w:val="22"/>
          <w:szCs w:val="22"/>
        </w:rPr>
        <w:t>szt</w:t>
      </w:r>
      <w:proofErr w:type="spellEnd"/>
      <w:r w:rsidRPr="00D730C8">
        <w:rPr>
          <w:rFonts w:cs="Times New Roman"/>
          <w:sz w:val="22"/>
          <w:szCs w:val="22"/>
        </w:rPr>
        <w:t>;</w:t>
      </w:r>
    </w:p>
    <w:p w14:paraId="79A3BD47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Montaż łącznika p.t. w puszce instalacyjnej;</w:t>
      </w:r>
    </w:p>
    <w:p w14:paraId="19A1474E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Montaż gniazd instalacyjnych wtyczkowych -20szt.;</w:t>
      </w:r>
    </w:p>
    <w:p w14:paraId="5B392E36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Wykonanie pomiaru rezystancji izolacji instalacji elektrycznej -1 pomiar;</w:t>
      </w:r>
    </w:p>
    <w:p w14:paraId="3BAEB445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Montaż ościeżnicy do drzwi dźwiękoszczelnych; </w:t>
      </w:r>
    </w:p>
    <w:p w14:paraId="38468F10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Osadzenie drzwi dźwiękoszczelnych, pełnych 1 -dzielnych;</w:t>
      </w:r>
    </w:p>
    <w:p w14:paraId="05EB240B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Uzupełnienie tynków zewnętrznych zwykłych;</w:t>
      </w:r>
    </w:p>
    <w:p w14:paraId="28D27B8F" w14:textId="4F694575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Gruntowanie ścian</w:t>
      </w:r>
      <w:ins w:id="2" w:author="Magdalena Matwijów-Głuchowska" w:date="2024-11-13T09:12:00Z" w16du:dateUtc="2024-11-13T08:12:00Z">
        <w:r w:rsidR="009A506A">
          <w:rPr>
            <w:rFonts w:cs="Times New Roman"/>
            <w:sz w:val="22"/>
            <w:szCs w:val="22"/>
          </w:rPr>
          <w:t xml:space="preserve"> i sufitów</w:t>
        </w:r>
      </w:ins>
      <w:r w:rsidRPr="00D730C8">
        <w:rPr>
          <w:rFonts w:cs="Times New Roman"/>
          <w:sz w:val="22"/>
          <w:szCs w:val="22"/>
        </w:rPr>
        <w:t>;</w:t>
      </w:r>
    </w:p>
    <w:p w14:paraId="2DDAF451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Częściowe uzupełnienie gładzi gipsowych;</w:t>
      </w:r>
    </w:p>
    <w:p w14:paraId="43DB9953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Wykonanie izolacji przeciwdźwiękowych z płyt z pianki akustycznej;</w:t>
      </w:r>
    </w:p>
    <w:p w14:paraId="5A95CD15" w14:textId="77777777" w:rsidR="001E2013" w:rsidRPr="00D730C8" w:rsidRDefault="001E2013" w:rsidP="001E2013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Ułożenie okładziny z płyt gipsowo- kartonowych na kleju;</w:t>
      </w:r>
    </w:p>
    <w:p w14:paraId="17A26041" w14:textId="71D31857" w:rsidR="009A506A" w:rsidRPr="006E4104" w:rsidRDefault="001E2013" w:rsidP="006E4104">
      <w:pPr>
        <w:pStyle w:val="Standard"/>
        <w:numPr>
          <w:ilvl w:val="0"/>
          <w:numId w:val="49"/>
        </w:numPr>
        <w:autoSpaceDN w:val="0"/>
        <w:rPr>
          <w:ins w:id="3" w:author="Magdalena Matwijów-Głuchowska" w:date="2024-11-13T09:13:00Z" w16du:dateUtc="2024-11-13T08:13:00Z"/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Wykonanie posadzki z paneli podłogowych wraz z </w:t>
      </w:r>
      <w:proofErr w:type="spellStart"/>
      <w:r w:rsidRPr="00D730C8">
        <w:rPr>
          <w:rFonts w:cs="Times New Roman"/>
          <w:sz w:val="22"/>
          <w:szCs w:val="22"/>
        </w:rPr>
        <w:t>olistwowaniem</w:t>
      </w:r>
      <w:proofErr w:type="spellEnd"/>
      <w:r w:rsidRPr="00D730C8">
        <w:rPr>
          <w:rFonts w:cs="Times New Roman"/>
          <w:sz w:val="22"/>
          <w:szCs w:val="22"/>
        </w:rPr>
        <w:t>;</w:t>
      </w:r>
      <w:del w:id="4" w:author="Magdalena Matwijów-Głuchowska" w:date="2024-11-13T09:11:00Z" w16du:dateUtc="2024-11-13T08:11:00Z">
        <w:r w:rsidRPr="006E4104" w:rsidDel="009A506A">
          <w:rPr>
            <w:rFonts w:cs="Times New Roman"/>
            <w:sz w:val="22"/>
            <w:szCs w:val="22"/>
          </w:rPr>
          <w:delText xml:space="preserve">Wymiana grzejnika stalowego. </w:delText>
        </w:r>
      </w:del>
    </w:p>
    <w:p w14:paraId="5421FC3D" w14:textId="549C44AB" w:rsidR="009A506A" w:rsidRDefault="009A506A" w:rsidP="009A506A">
      <w:pPr>
        <w:pStyle w:val="Standard"/>
        <w:numPr>
          <w:ilvl w:val="0"/>
          <w:numId w:val="49"/>
        </w:numPr>
        <w:autoSpaceDN w:val="0"/>
        <w:rPr>
          <w:ins w:id="5" w:author="Magdalena Matwijów-Głuchowska" w:date="2024-11-13T09:13:00Z" w16du:dateUtc="2024-11-13T08:13:00Z"/>
          <w:rFonts w:cs="Times New Roman"/>
          <w:sz w:val="22"/>
          <w:szCs w:val="22"/>
        </w:rPr>
      </w:pPr>
      <w:ins w:id="6" w:author="Magdalena Matwijów-Głuchowska" w:date="2024-11-13T09:11:00Z" w16du:dateUtc="2024-11-13T08:11:00Z">
        <w:r>
          <w:rPr>
            <w:rFonts w:cs="Times New Roman"/>
            <w:sz w:val="22"/>
            <w:szCs w:val="22"/>
          </w:rPr>
          <w:t>wykonanie 2 warstwowych gła</w:t>
        </w:r>
      </w:ins>
      <w:ins w:id="7" w:author="Magdalena Matwijów-Głuchowska" w:date="2024-11-13T09:12:00Z" w16du:dateUtc="2024-11-13T08:12:00Z">
        <w:r>
          <w:rPr>
            <w:rFonts w:cs="Times New Roman"/>
            <w:sz w:val="22"/>
            <w:szCs w:val="22"/>
          </w:rPr>
          <w:t>dzi gipsowych na ścian</w:t>
        </w:r>
      </w:ins>
      <w:r w:rsidR="00FB156A">
        <w:rPr>
          <w:rFonts w:cs="Times New Roman"/>
          <w:sz w:val="22"/>
          <w:szCs w:val="22"/>
        </w:rPr>
        <w:t>ach</w:t>
      </w:r>
      <w:ins w:id="8" w:author="Magdalena Matwijów-Głuchowska" w:date="2024-11-13T09:12:00Z" w16du:dateUtc="2024-11-13T08:12:00Z">
        <w:r>
          <w:rPr>
            <w:rFonts w:cs="Times New Roman"/>
            <w:sz w:val="22"/>
            <w:szCs w:val="22"/>
          </w:rPr>
          <w:t xml:space="preserve"> i suficie</w:t>
        </w:r>
      </w:ins>
    </w:p>
    <w:p w14:paraId="16F49037" w14:textId="0F3E0FE1" w:rsidR="009A506A" w:rsidRPr="009A506A" w:rsidRDefault="009A506A" w:rsidP="009A506A">
      <w:pPr>
        <w:pStyle w:val="Standard"/>
        <w:numPr>
          <w:ilvl w:val="0"/>
          <w:numId w:val="49"/>
        </w:numPr>
        <w:autoSpaceDN w:val="0"/>
        <w:rPr>
          <w:rFonts w:cs="Times New Roman"/>
          <w:sz w:val="22"/>
          <w:szCs w:val="22"/>
        </w:rPr>
      </w:pPr>
      <w:ins w:id="9" w:author="Magdalena Matwijów-Głuchowska" w:date="2024-11-13T09:13:00Z" w16du:dateUtc="2024-11-13T08:13:00Z">
        <w:r w:rsidRPr="009A506A">
          <w:rPr>
            <w:rFonts w:cs="Times New Roman"/>
            <w:sz w:val="22"/>
            <w:szCs w:val="22"/>
          </w:rPr>
          <w:t>dwukrotne malowanie ścian i sufitó</w:t>
        </w:r>
      </w:ins>
      <w:r w:rsidR="006E4104">
        <w:rPr>
          <w:rFonts w:cs="Times New Roman"/>
          <w:sz w:val="22"/>
          <w:szCs w:val="22"/>
        </w:rPr>
        <w:t>w</w:t>
      </w:r>
    </w:p>
    <w:p w14:paraId="410C5762" w14:textId="77777777" w:rsidR="001E2013" w:rsidRPr="00D730C8" w:rsidRDefault="001E2013" w:rsidP="001E2013">
      <w:pPr>
        <w:pStyle w:val="Standard"/>
        <w:rPr>
          <w:rFonts w:cs="Times New Roman"/>
          <w:sz w:val="22"/>
          <w:szCs w:val="22"/>
        </w:rPr>
      </w:pPr>
    </w:p>
    <w:p w14:paraId="11813407" w14:textId="5818D778" w:rsidR="001E2013" w:rsidRPr="00D730C8" w:rsidRDefault="001E2013" w:rsidP="001E2013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Termin wykonania robót: 2 miesiące od dnia podpisania umowy.</w:t>
      </w:r>
    </w:p>
    <w:p w14:paraId="253EC1A6" w14:textId="28E1CD97" w:rsidR="001E2013" w:rsidRDefault="001E2013" w:rsidP="001E2013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W załączeniu przedmiar robót, który należy traktować jako dokument informacyjny o charakterze pomocniczym</w:t>
      </w:r>
      <w:r w:rsidR="00643FE5">
        <w:rPr>
          <w:rFonts w:cs="Times New Roman"/>
          <w:sz w:val="22"/>
          <w:szCs w:val="22"/>
        </w:rPr>
        <w:t xml:space="preserve"> (załącznik nr 1 do zapytania) oraz zdjęcia podglądowe (załącznik nr 2 do zapytania)</w:t>
      </w:r>
      <w:r w:rsidR="00E305CD">
        <w:rPr>
          <w:rFonts w:cs="Times New Roman"/>
          <w:sz w:val="22"/>
          <w:szCs w:val="22"/>
        </w:rPr>
        <w:t xml:space="preserve">. </w:t>
      </w:r>
    </w:p>
    <w:p w14:paraId="7ABB917D" w14:textId="3545D643" w:rsidR="00E305CD" w:rsidRPr="00E305CD" w:rsidRDefault="00E305CD" w:rsidP="001E2013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  <w:u w:val="single"/>
        </w:rPr>
      </w:pPr>
      <w:r w:rsidRPr="00E305CD">
        <w:rPr>
          <w:rFonts w:cs="Times New Roman"/>
          <w:sz w:val="22"/>
          <w:szCs w:val="22"/>
          <w:u w:val="single"/>
        </w:rPr>
        <w:t xml:space="preserve">W ramach niniejszego zamówienia nie uwzględnia się poz. 1.19 i 1.21 </w:t>
      </w:r>
      <w:r w:rsidR="006E4104">
        <w:rPr>
          <w:rFonts w:cs="Times New Roman"/>
          <w:sz w:val="22"/>
          <w:szCs w:val="22"/>
          <w:u w:val="single"/>
        </w:rPr>
        <w:t xml:space="preserve">wykazanego w </w:t>
      </w:r>
      <w:r w:rsidRPr="00E305CD">
        <w:rPr>
          <w:rFonts w:cs="Times New Roman"/>
          <w:sz w:val="22"/>
          <w:szCs w:val="22"/>
          <w:u w:val="single"/>
        </w:rPr>
        <w:lastRenderedPageBreak/>
        <w:t>przedmiar</w:t>
      </w:r>
      <w:r w:rsidR="006E4104">
        <w:rPr>
          <w:rFonts w:cs="Times New Roman"/>
          <w:sz w:val="22"/>
          <w:szCs w:val="22"/>
          <w:u w:val="single"/>
        </w:rPr>
        <w:t>ze</w:t>
      </w:r>
      <w:r w:rsidRPr="00E305CD">
        <w:rPr>
          <w:rFonts w:cs="Times New Roman"/>
          <w:sz w:val="22"/>
          <w:szCs w:val="22"/>
          <w:u w:val="single"/>
        </w:rPr>
        <w:t xml:space="preserve"> robót</w:t>
      </w:r>
      <w:r w:rsidR="006E4104">
        <w:rPr>
          <w:rFonts w:cs="Times New Roman"/>
          <w:sz w:val="22"/>
          <w:szCs w:val="22"/>
          <w:u w:val="single"/>
        </w:rPr>
        <w:t>.</w:t>
      </w:r>
    </w:p>
    <w:p w14:paraId="7887347C" w14:textId="77777777" w:rsidR="00D730C8" w:rsidRPr="00D730C8" w:rsidRDefault="005946E7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Zamówienie może ulec wydłużeniu wyłącznie za zgodą Zamawiającego, w sytuacji wystąpienia okoliczności, których Wykonawca nie mógł przewidzieć w dniu składania oferty.</w:t>
      </w:r>
    </w:p>
    <w:p w14:paraId="7C1DE5DF" w14:textId="77777777" w:rsidR="00D730C8" w:rsidRPr="00D730C8" w:rsidRDefault="00ED6BDB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Postępowanie dotyczy wyboru jednego wykonawcy. Nie dopuszcza się składania ofert częściowych.</w:t>
      </w:r>
    </w:p>
    <w:p w14:paraId="3AE08B64" w14:textId="77777777" w:rsidR="00D730C8" w:rsidRPr="00D730C8" w:rsidRDefault="0035129C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Termin gwarancji: 36 miesięcy</w:t>
      </w:r>
      <w:r w:rsidR="00D730C8" w:rsidRPr="00D730C8">
        <w:rPr>
          <w:rFonts w:cs="Times New Roman"/>
          <w:sz w:val="22"/>
          <w:szCs w:val="22"/>
        </w:rPr>
        <w:t>.</w:t>
      </w:r>
    </w:p>
    <w:p w14:paraId="602937FC" w14:textId="77777777" w:rsidR="00D730C8" w:rsidRPr="00D730C8" w:rsidRDefault="006C0EED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Ofertę należy sporządzić w języku polskim.</w:t>
      </w:r>
    </w:p>
    <w:p w14:paraId="7227ED53" w14:textId="64967BED" w:rsidR="00D730C8" w:rsidRPr="00D730C8" w:rsidRDefault="00DD778E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 xml:space="preserve">Ofertę należy złożyć na wzorze stanowiącym załącznik nr </w:t>
      </w:r>
      <w:r w:rsidR="00643FE5">
        <w:rPr>
          <w:rFonts w:cs="Times New Roman"/>
          <w:sz w:val="22"/>
          <w:szCs w:val="22"/>
        </w:rPr>
        <w:t>3</w:t>
      </w:r>
      <w:r w:rsidRPr="00D730C8">
        <w:rPr>
          <w:rFonts w:cs="Times New Roman"/>
          <w:sz w:val="22"/>
          <w:szCs w:val="22"/>
        </w:rPr>
        <w:t xml:space="preserve"> do Zapytania</w:t>
      </w:r>
    </w:p>
    <w:p w14:paraId="32668115" w14:textId="4B901950" w:rsidR="005946E7" w:rsidRPr="00D730C8" w:rsidRDefault="005946E7" w:rsidP="00D730C8">
      <w:pPr>
        <w:pStyle w:val="Standard"/>
        <w:numPr>
          <w:ilvl w:val="0"/>
          <w:numId w:val="46"/>
        </w:numPr>
        <w:rPr>
          <w:rFonts w:cs="Times New Roman"/>
          <w:sz w:val="22"/>
          <w:szCs w:val="22"/>
        </w:rPr>
      </w:pPr>
      <w:r w:rsidRPr="00D730C8">
        <w:rPr>
          <w:rFonts w:cs="Times New Roman"/>
          <w:sz w:val="22"/>
          <w:szCs w:val="22"/>
        </w:rPr>
        <w:t>Oferta musi być podpisana przez osobę/y upoważnioną/e do reprezentowania Wykonawcy, zgodnie z formą reprezentacji Wykonawcy określoną w rejestrze lub innym dokumencie, właściwym dla danej formy organizacyjnej Wykonawcy albo upełnomocnionego przedstawiciela Wykonawcy.</w:t>
      </w:r>
    </w:p>
    <w:p w14:paraId="2172C804" w14:textId="117C5BDF" w:rsidR="005946E7" w:rsidRPr="00D730C8" w:rsidRDefault="005946E7" w:rsidP="005946E7">
      <w:pPr>
        <w:pStyle w:val="Tekstpodstawowy"/>
        <w:numPr>
          <w:ilvl w:val="0"/>
          <w:numId w:val="29"/>
        </w:numPr>
        <w:tabs>
          <w:tab w:val="left" w:pos="708"/>
          <w:tab w:val="left" w:pos="900"/>
        </w:tabs>
        <w:suppressAutoHyphens w:val="0"/>
        <w:spacing w:after="0" w:line="240" w:lineRule="auto"/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>Wszelkie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oświadczenia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i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dokumenty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składane z ofertą oraz </w:t>
      </w:r>
      <w:r w:rsidRPr="00D730C8">
        <w:rPr>
          <w:rFonts w:ascii="Times New Roman" w:eastAsia="Arial Narrow" w:hAnsi="Times New Roman" w:cs="Times New Roman"/>
          <w:bCs/>
          <w:sz w:val="22"/>
          <w:szCs w:val="22"/>
        </w:rPr>
        <w:t>sama oferta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powinny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być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podpisane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przez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osobę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uprawnioną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do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reprezentowania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firmy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lub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upoważnionego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przez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>nią</w:t>
      </w:r>
      <w:r w:rsidRPr="00D730C8">
        <w:rPr>
          <w:rFonts w:ascii="Times New Roman" w:eastAsia="Arial Narrow" w:hAnsi="Times New Roman" w:cs="Times New Roman"/>
          <w:sz w:val="22"/>
          <w:szCs w:val="22"/>
        </w:rPr>
        <w:t xml:space="preserve"> </w:t>
      </w:r>
      <w:r w:rsidRPr="00D730C8">
        <w:rPr>
          <w:rFonts w:ascii="Times New Roman" w:hAnsi="Times New Roman" w:cs="Times New Roman"/>
          <w:sz w:val="22"/>
          <w:szCs w:val="22"/>
        </w:rPr>
        <w:t xml:space="preserve">przedstawiciela zgodnie z formą reprezentacji Wykonawcy określoną w rejestrze </w:t>
      </w:r>
      <w:r w:rsidR="001E3612" w:rsidRPr="00D730C8">
        <w:rPr>
          <w:rFonts w:ascii="Times New Roman" w:hAnsi="Times New Roman" w:cs="Times New Roman"/>
          <w:sz w:val="22"/>
          <w:szCs w:val="22"/>
        </w:rPr>
        <w:br/>
      </w:r>
      <w:r w:rsidRPr="00D730C8">
        <w:rPr>
          <w:rFonts w:ascii="Times New Roman" w:hAnsi="Times New Roman" w:cs="Times New Roman"/>
          <w:sz w:val="22"/>
          <w:szCs w:val="22"/>
        </w:rPr>
        <w:t>lub innym dokumencie, właściwym dla danej formy.</w:t>
      </w:r>
    </w:p>
    <w:p w14:paraId="4B6FFC92" w14:textId="77777777" w:rsidR="005946E7" w:rsidRPr="00D730C8" w:rsidRDefault="005946E7" w:rsidP="005946E7">
      <w:pPr>
        <w:pStyle w:val="Tekstpodstawowy"/>
        <w:numPr>
          <w:ilvl w:val="0"/>
          <w:numId w:val="29"/>
        </w:numPr>
        <w:tabs>
          <w:tab w:val="left" w:pos="708"/>
          <w:tab w:val="left" w:pos="900"/>
        </w:tabs>
        <w:suppressAutoHyphens w:val="0"/>
        <w:spacing w:after="0" w:line="240" w:lineRule="auto"/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Dokumenty potwierdzające umocowanie do reprezentowania Wykonawcy – w przypadku, gdy: </w:t>
      </w:r>
    </w:p>
    <w:p w14:paraId="223952F2" w14:textId="77777777" w:rsidR="005946E7" w:rsidRPr="00D730C8" w:rsidRDefault="005946E7" w:rsidP="005946E7">
      <w:pPr>
        <w:pStyle w:val="Tekstpodstawowy"/>
        <w:numPr>
          <w:ilvl w:val="0"/>
          <w:numId w:val="3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zostały wystawione przez upoważnione podmioty inne niż Wykonawca jako dokument elektroniczny, przekazuje się ten dokument; </w:t>
      </w:r>
    </w:p>
    <w:p w14:paraId="0C2FC298" w14:textId="6ADD23F8" w:rsidR="005946E7" w:rsidRPr="00D730C8" w:rsidRDefault="005946E7" w:rsidP="005946E7">
      <w:pPr>
        <w:pStyle w:val="Tekstpodstawowy"/>
        <w:numPr>
          <w:ilvl w:val="0"/>
          <w:numId w:val="3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 dokumentem w postaci papierowej. Poświadczenia zgodności cyfrowego odwzorowania z dokumentem </w:t>
      </w:r>
      <w:r w:rsidR="001E3612" w:rsidRPr="00D730C8">
        <w:rPr>
          <w:rFonts w:ascii="Times New Roman" w:hAnsi="Times New Roman" w:cs="Times New Roman"/>
          <w:sz w:val="22"/>
          <w:szCs w:val="22"/>
        </w:rPr>
        <w:br/>
      </w:r>
      <w:r w:rsidRPr="00D730C8">
        <w:rPr>
          <w:rFonts w:ascii="Times New Roman" w:hAnsi="Times New Roman" w:cs="Times New Roman"/>
          <w:sz w:val="22"/>
          <w:szCs w:val="22"/>
        </w:rPr>
        <w:t xml:space="preserve">w postaci papierowej, dokonuje w przypadku dokumentów potwierdzających umocowanie do reprezentowania - odpowiednio Wykonawca w zakresie dokumentów potwierdzających umocowanie do reprezentowania, które każdego z nich dotyczą; poświadczenia tego może dokonać również notariusz; </w:t>
      </w:r>
    </w:p>
    <w:p w14:paraId="1F48E8EF" w14:textId="77777777" w:rsidR="005946E7" w:rsidRPr="00D730C8" w:rsidRDefault="005946E7" w:rsidP="005946E7">
      <w:pPr>
        <w:pStyle w:val="Tekstpodstawowy"/>
        <w:suppressAutoHyphens w:val="0"/>
        <w:spacing w:after="0" w:line="240" w:lineRule="auto"/>
        <w:ind w:left="1440"/>
        <w:jc w:val="both"/>
        <w:rPr>
          <w:rFonts w:ascii="Times New Roman" w:hAnsi="Times New Roman" w:cs="Times New Roman"/>
          <w:sz w:val="22"/>
          <w:szCs w:val="22"/>
        </w:rPr>
      </w:pPr>
    </w:p>
    <w:p w14:paraId="4B1CD6A4" w14:textId="7FDC103F" w:rsidR="005946E7" w:rsidRPr="00D730C8" w:rsidRDefault="005946E7" w:rsidP="00D730C8">
      <w:pPr>
        <w:pStyle w:val="Tekstpodstawowy"/>
        <w:numPr>
          <w:ilvl w:val="0"/>
          <w:numId w:val="4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>Pełnomocnictwa.</w:t>
      </w:r>
    </w:p>
    <w:p w14:paraId="2C6325CD" w14:textId="77777777" w:rsidR="005946E7" w:rsidRPr="00D730C8" w:rsidRDefault="005946E7" w:rsidP="005946E7">
      <w:pPr>
        <w:pStyle w:val="Tekstpodstawowy"/>
        <w:numPr>
          <w:ilvl w:val="0"/>
          <w:numId w:val="30"/>
        </w:numPr>
        <w:suppressAutoHyphens w:val="0"/>
        <w:spacing w:after="0" w:line="240" w:lineRule="auto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przekazuje się w postaci elektronicznej i opatruje się kwalifikowanym podpisem elektronicznym, podpisem zaufanym lub podpisem osobistym. </w:t>
      </w:r>
    </w:p>
    <w:p w14:paraId="72ADE33D" w14:textId="77777777" w:rsidR="005946E7" w:rsidRPr="00D730C8" w:rsidRDefault="005946E7" w:rsidP="005946E7">
      <w:pPr>
        <w:pStyle w:val="Tekstpodstawowy"/>
        <w:numPr>
          <w:ilvl w:val="0"/>
          <w:numId w:val="30"/>
        </w:numPr>
        <w:suppressAutoHyphens w:val="0"/>
        <w:spacing w:after="0" w:line="240" w:lineRule="auto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w przypadku, gdy pełnomocnictwo zostało sporządzone jako dokument w postaci papierowej i 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w przypadku pełnomocnictwa – mocodawca; poświadczenia tego może dokonać również notariusz. </w:t>
      </w:r>
    </w:p>
    <w:p w14:paraId="13F39D17" w14:textId="77777777" w:rsidR="005946E7" w:rsidRPr="00D730C8" w:rsidRDefault="005946E7" w:rsidP="005946E7">
      <w:pPr>
        <w:pStyle w:val="Tekstpodstawowy"/>
        <w:numPr>
          <w:ilvl w:val="0"/>
          <w:numId w:val="30"/>
        </w:numPr>
        <w:suppressAutoHyphens w:val="0"/>
        <w:spacing w:after="0" w:line="240" w:lineRule="auto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sz w:val="22"/>
          <w:szCs w:val="22"/>
        </w:rPr>
        <w:t xml:space="preserve"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 </w:t>
      </w:r>
    </w:p>
    <w:p w14:paraId="7D89751E" w14:textId="77777777" w:rsidR="005946E7" w:rsidRPr="00D730C8" w:rsidRDefault="005946E7" w:rsidP="00D730C8">
      <w:pPr>
        <w:pStyle w:val="Tekstpodstawowy"/>
        <w:widowControl w:val="0"/>
        <w:numPr>
          <w:ilvl w:val="0"/>
          <w:numId w:val="46"/>
        </w:numPr>
        <w:tabs>
          <w:tab w:val="left" w:pos="708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Zamawiający unieważnia postępowanie o udzielenie zamówienia, jeżeli: </w:t>
      </w:r>
    </w:p>
    <w:p w14:paraId="1D5EF4DD" w14:textId="77777777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>nie złożono żadnej oferty;</w:t>
      </w:r>
    </w:p>
    <w:p w14:paraId="5EE48A97" w14:textId="77777777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wszystkie złożone oferty podlegały odrzuceniu; </w:t>
      </w:r>
    </w:p>
    <w:p w14:paraId="00A5A790" w14:textId="77777777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>cena lub koszt najkorzystniejszej oferty lub oferta z najniższą ceną przewyższa kwotę, którą Zamawiający zamierza przeznaczyć na sfinansowanie zamówienia;</w:t>
      </w:r>
    </w:p>
    <w:p w14:paraId="6E19F795" w14:textId="40B9D682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wystąpiła istotna zmiana okoliczności powodująca, że prowadzenie postępowania </w:t>
      </w:r>
      <w:r w:rsidR="001E3612" w:rsidRPr="00D730C8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lub wykonanie zamówienia nie leży w interesie publicznym, czego nie można było wcześniej przewidzieć; </w:t>
      </w:r>
    </w:p>
    <w:p w14:paraId="753BF8C7" w14:textId="77777777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18C3D405" w14:textId="346704FB" w:rsidR="005946E7" w:rsidRPr="00D730C8" w:rsidRDefault="005946E7" w:rsidP="005946E7">
      <w:pPr>
        <w:pStyle w:val="Tekstpodstawowy"/>
        <w:widowControl w:val="0"/>
        <w:numPr>
          <w:ilvl w:val="0"/>
          <w:numId w:val="32"/>
        </w:numPr>
        <w:tabs>
          <w:tab w:val="left" w:pos="708"/>
          <w:tab w:val="left" w:pos="900"/>
        </w:tabs>
        <w:spacing w:after="0" w:line="240" w:lineRule="auto"/>
        <w:ind w:left="141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Zamawiający może unieważnić postępowanie o udzielenie zamówienia odpowiednio przed upływem terminu do składania wniosków o dopuszczenie do udziału </w:t>
      </w:r>
      <w:r w:rsidR="001E3612" w:rsidRPr="00D730C8">
        <w:rPr>
          <w:rFonts w:ascii="Times New Roman" w:hAnsi="Times New Roman" w:cs="Times New Roman"/>
          <w:color w:val="000000"/>
          <w:sz w:val="22"/>
          <w:szCs w:val="22"/>
        </w:rPr>
        <w:br/>
      </w:r>
      <w:r w:rsidRPr="00D730C8">
        <w:rPr>
          <w:rFonts w:ascii="Times New Roman" w:hAnsi="Times New Roman" w:cs="Times New Roman"/>
          <w:color w:val="000000"/>
          <w:sz w:val="22"/>
          <w:szCs w:val="22"/>
        </w:rPr>
        <w:t>w postępowaniu albo przed upływem terminu składania ofert, jeżeli wystąpiły okoliczności powodujące, że dalsze prowadzenie postępowania jest nieuzasadnione;</w:t>
      </w:r>
    </w:p>
    <w:p w14:paraId="2BA982AF" w14:textId="66DD5420" w:rsidR="005946E7" w:rsidRPr="00D730C8" w:rsidRDefault="005946E7" w:rsidP="00D730C8">
      <w:pPr>
        <w:pStyle w:val="Tekstpodstawowy"/>
        <w:widowControl w:val="0"/>
        <w:numPr>
          <w:ilvl w:val="0"/>
          <w:numId w:val="46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>W toku badania i oceny ofert Zamawiający może żądać od Wykonawców wyjaśnień dotyczących treści złożonych ofert oraz przedmiotowych środków dowodowych lub innych składanych dokumentów lub oświadczeń.</w:t>
      </w:r>
    </w:p>
    <w:p w14:paraId="21073643" w14:textId="77777777" w:rsidR="005946E7" w:rsidRPr="00D730C8" w:rsidRDefault="005946E7" w:rsidP="00D730C8">
      <w:pPr>
        <w:pStyle w:val="Tekstpodstawowy"/>
        <w:widowControl w:val="0"/>
        <w:numPr>
          <w:ilvl w:val="0"/>
          <w:numId w:val="46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Zamawiający poprawia w ofercie: </w:t>
      </w:r>
    </w:p>
    <w:p w14:paraId="2CB97525" w14:textId="77777777" w:rsidR="005946E7" w:rsidRPr="00D730C8" w:rsidRDefault="005946E7" w:rsidP="005946E7">
      <w:pPr>
        <w:pStyle w:val="Tekstpodstawowy"/>
        <w:widowControl w:val="0"/>
        <w:numPr>
          <w:ilvl w:val="0"/>
          <w:numId w:val="33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oczywiste omyłki pisarskie; </w:t>
      </w:r>
    </w:p>
    <w:p w14:paraId="61CFC6E2" w14:textId="77777777" w:rsidR="005946E7" w:rsidRPr="00D730C8" w:rsidRDefault="005946E7" w:rsidP="005946E7">
      <w:pPr>
        <w:pStyle w:val="Tekstpodstawowy"/>
        <w:widowControl w:val="0"/>
        <w:numPr>
          <w:ilvl w:val="0"/>
          <w:numId w:val="33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 xml:space="preserve">oczywiste omyłki rachunkowe, z uwzględnieniem konsekwencji rachunkowych dokonanych poprawek; </w:t>
      </w:r>
    </w:p>
    <w:p w14:paraId="7B0DC003" w14:textId="77777777" w:rsidR="005946E7" w:rsidRPr="00D730C8" w:rsidRDefault="005946E7" w:rsidP="005946E7">
      <w:pPr>
        <w:pStyle w:val="Tekstpodstawowy"/>
        <w:widowControl w:val="0"/>
        <w:numPr>
          <w:ilvl w:val="0"/>
          <w:numId w:val="33"/>
        </w:numPr>
        <w:tabs>
          <w:tab w:val="left" w:pos="708"/>
          <w:tab w:val="left" w:pos="900"/>
        </w:tabs>
        <w:suppressAutoHyphens w:val="0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D730C8">
        <w:rPr>
          <w:rFonts w:ascii="Times New Roman" w:hAnsi="Times New Roman" w:cs="Times New Roman"/>
          <w:color w:val="000000"/>
          <w:sz w:val="22"/>
          <w:szCs w:val="22"/>
        </w:rPr>
        <w:t>inne omyłki polegające na niezgodności oferty z dokumentami zamówienia, niepowodujące istotnych zmian w treści oferty;</w:t>
      </w:r>
    </w:p>
    <w:p w14:paraId="598C3337" w14:textId="77777777" w:rsidR="005946E7" w:rsidRPr="00D730C8" w:rsidRDefault="005946E7" w:rsidP="00D730C8">
      <w:pPr>
        <w:pStyle w:val="Akapitzlist"/>
        <w:widowControl w:val="0"/>
        <w:numPr>
          <w:ilvl w:val="0"/>
          <w:numId w:val="46"/>
        </w:numPr>
        <w:suppressAutoHyphens/>
        <w:spacing w:line="240" w:lineRule="auto"/>
        <w:jc w:val="both"/>
        <w:rPr>
          <w:rFonts w:ascii="Times New Roman" w:hAnsi="Times New Roman"/>
          <w:iCs/>
          <w:sz w:val="22"/>
          <w:szCs w:val="22"/>
        </w:rPr>
      </w:pPr>
      <w:r w:rsidRPr="00D730C8">
        <w:rPr>
          <w:rFonts w:ascii="Times New Roman" w:hAnsi="Times New Roman"/>
          <w:iCs/>
          <w:sz w:val="22"/>
          <w:szCs w:val="22"/>
        </w:rPr>
        <w:t xml:space="preserve">Zamawiający przewiduje możliwość wprowadzenia istotnych zmian postanowień zawartej umowy z wybranym Wykonawcą w stosunku do treści oferty, na podstawie której dokonano wyboru Wykonawcy. Dopuszczalne będą zmiany w szczególności </w:t>
      </w:r>
      <w:r w:rsidRPr="00D730C8">
        <w:rPr>
          <w:rFonts w:ascii="Times New Roman" w:hAnsi="Times New Roman"/>
          <w:sz w:val="22"/>
          <w:szCs w:val="22"/>
        </w:rPr>
        <w:t>gdy konieczność wprowadzenia zmian wynika z okoliczności, których nie można było przewidzieć w chwili zawarcia Umowy tj.:</w:t>
      </w:r>
    </w:p>
    <w:p w14:paraId="7295B632" w14:textId="77777777" w:rsidR="005946E7" w:rsidRPr="00D730C8" w:rsidRDefault="005946E7" w:rsidP="005946E7">
      <w:pPr>
        <w:pStyle w:val="Akapitzlist"/>
        <w:numPr>
          <w:ilvl w:val="0"/>
          <w:numId w:val="34"/>
        </w:numPr>
        <w:spacing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Zmianą powszechnie obowiązujących przepisów prawa lub wynikających </w:t>
      </w:r>
      <w:r w:rsidRPr="00D730C8">
        <w:rPr>
          <w:rFonts w:ascii="Times New Roman" w:hAnsi="Times New Roman"/>
          <w:sz w:val="22"/>
          <w:szCs w:val="22"/>
        </w:rPr>
        <w:br/>
        <w:t>z prawomocnych orzeczeń lub ostatecznych aktów administracyjnych właściwych organów – w takim zakresie, w jakim będzie to niezbędne w celu dostosowania postanowień Umowy do zaistniałego stanu prawnego lub faktycznego;</w:t>
      </w:r>
    </w:p>
    <w:p w14:paraId="747B879C" w14:textId="6F36DD29" w:rsidR="005946E7" w:rsidRPr="00D730C8" w:rsidRDefault="005946E7" w:rsidP="005946E7">
      <w:pPr>
        <w:pStyle w:val="Akapitzlist"/>
        <w:numPr>
          <w:ilvl w:val="0"/>
          <w:numId w:val="34"/>
        </w:numPr>
        <w:spacing w:line="240" w:lineRule="auto"/>
        <w:ind w:left="1418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Siłą wyższą – rozumianą jako wystąpienie zdarzenia nadzwyczajnego, zewnętrznego, niemożliwego do przewidzenia i zapobieżenia, którego nie dało się uniknąć nawet przy zachowaniu należytej staranności, a które uniemożliwia Zleceniobiorcy wykonanie jego zobowiązania w całości lub części. W przypadku wystąpienia siły wyższej Wykonawca zobowiązany jest dołożyć wszelkich starań w celu ograniczenia </w:t>
      </w:r>
      <w:r w:rsidR="001E3612" w:rsidRPr="00D730C8">
        <w:rPr>
          <w:rFonts w:ascii="Times New Roman" w:hAnsi="Times New Roman"/>
          <w:sz w:val="22"/>
          <w:szCs w:val="22"/>
        </w:rPr>
        <w:br/>
      </w:r>
      <w:r w:rsidRPr="00D730C8">
        <w:rPr>
          <w:rFonts w:ascii="Times New Roman" w:hAnsi="Times New Roman"/>
          <w:sz w:val="22"/>
          <w:szCs w:val="22"/>
        </w:rPr>
        <w:t>do minimum opóźnienia w wykonywaniu swoich zobowiązań umownych, powstałego na skutek działania siły wyższej;</w:t>
      </w:r>
    </w:p>
    <w:p w14:paraId="420E57CB" w14:textId="77777777" w:rsidR="005946E7" w:rsidRPr="00D730C8" w:rsidRDefault="005946E7" w:rsidP="00D730C8">
      <w:pPr>
        <w:pStyle w:val="Tekstpodstawowy"/>
        <w:widowControl w:val="0"/>
        <w:numPr>
          <w:ilvl w:val="0"/>
          <w:numId w:val="46"/>
        </w:numPr>
        <w:tabs>
          <w:tab w:val="left" w:pos="708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D730C8">
        <w:rPr>
          <w:rFonts w:ascii="Times New Roman" w:hAnsi="Times New Roman" w:cs="Times New Roman"/>
          <w:bCs/>
          <w:sz w:val="22"/>
          <w:szCs w:val="22"/>
        </w:rPr>
        <w:t xml:space="preserve">Klauzula informacyjna dotycząca RODO </w:t>
      </w:r>
    </w:p>
    <w:p w14:paraId="3B4AE4C8" w14:textId="77777777" w:rsidR="005946E7" w:rsidRPr="00D730C8" w:rsidRDefault="005946E7" w:rsidP="005946E7">
      <w:pPr>
        <w:pStyle w:val="Akapitzlist"/>
        <w:tabs>
          <w:tab w:val="left" w:pos="360"/>
        </w:tabs>
        <w:ind w:left="633"/>
        <w:jc w:val="both"/>
        <w:rPr>
          <w:rFonts w:ascii="Times New Roman" w:hAnsi="Times New Roman"/>
          <w:b/>
          <w:bCs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Zgodnie z art. 13 ust. 1 i 2 rozporządzenia Parlamentu Europejskiego i Rady (UE) 2016/679 z dnia 27 kwietnia 2016 r. w sprawie ochrony osób fizycznych w związku z przetwarzaniem danych osobowych i w sprawie swobodnego przepływu takich danych oraz uchylenia dyrektywy 95/46/WE (ogólne rozporządzenie o ochronie danych) (Dz. Urz. UE L 119 z 04.05.2016, str. 1), dalej „RODO”, informuję, że: </w:t>
      </w:r>
    </w:p>
    <w:p w14:paraId="4337A4EC" w14:textId="6D7C25C9" w:rsidR="005946E7" w:rsidRPr="00D730C8" w:rsidRDefault="005946E7" w:rsidP="005946E7">
      <w:pPr>
        <w:numPr>
          <w:ilvl w:val="0"/>
          <w:numId w:val="35"/>
        </w:numPr>
        <w:spacing w:line="240" w:lineRule="auto"/>
        <w:ind w:left="993"/>
        <w:jc w:val="both"/>
        <w:rPr>
          <w:rFonts w:ascii="Times New Roman" w:hAnsi="Times New Roman"/>
          <w:b/>
          <w:bCs/>
          <w:i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administratorem Pani/Pana danych osobowych jest </w:t>
      </w:r>
      <w:r w:rsidR="00D730C8" w:rsidRPr="00D730C8">
        <w:rPr>
          <w:rFonts w:ascii="Times New Roman" w:hAnsi="Times New Roman"/>
          <w:sz w:val="22"/>
          <w:szCs w:val="22"/>
        </w:rPr>
        <w:t>Burmistrz Miasta</w:t>
      </w:r>
      <w:r w:rsidRPr="00D730C8">
        <w:rPr>
          <w:rFonts w:ascii="Times New Roman" w:hAnsi="Times New Roman"/>
          <w:sz w:val="22"/>
          <w:szCs w:val="22"/>
        </w:rPr>
        <w:t xml:space="preserve"> Puck, którego dane kontaktowe są następujące:</w:t>
      </w:r>
    </w:p>
    <w:p w14:paraId="48BECA86" w14:textId="1CC1C3EF" w:rsidR="005946E7" w:rsidRPr="00D730C8" w:rsidRDefault="005946E7" w:rsidP="005946E7">
      <w:p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>- adres korespondencyjny: ul. 1</w:t>
      </w:r>
      <w:r w:rsidR="00D730C8" w:rsidRPr="00D730C8">
        <w:rPr>
          <w:rFonts w:ascii="Times New Roman" w:hAnsi="Times New Roman"/>
          <w:sz w:val="22"/>
          <w:szCs w:val="22"/>
        </w:rPr>
        <w:t xml:space="preserve"> Maja 13, </w:t>
      </w:r>
      <w:r w:rsidRPr="00D730C8">
        <w:rPr>
          <w:rFonts w:ascii="Times New Roman" w:hAnsi="Times New Roman"/>
          <w:sz w:val="22"/>
          <w:szCs w:val="22"/>
        </w:rPr>
        <w:t>84-100 Puck</w:t>
      </w:r>
    </w:p>
    <w:p w14:paraId="5A6C59E2" w14:textId="362EB65F" w:rsidR="005946E7" w:rsidRPr="00D730C8" w:rsidRDefault="005946E7" w:rsidP="005946E7">
      <w:p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>- nr telefonu: (58) 673-</w:t>
      </w:r>
      <w:r w:rsidR="00D730C8" w:rsidRPr="00D730C8">
        <w:rPr>
          <w:rFonts w:ascii="Times New Roman" w:hAnsi="Times New Roman"/>
          <w:sz w:val="22"/>
          <w:szCs w:val="22"/>
        </w:rPr>
        <w:t>05-00</w:t>
      </w:r>
    </w:p>
    <w:p w14:paraId="09C11FD3" w14:textId="2B24E44B" w:rsidR="005946E7" w:rsidRPr="00D730C8" w:rsidRDefault="005946E7" w:rsidP="005946E7">
      <w:p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- adres e-mail: </w:t>
      </w:r>
      <w:r w:rsidR="00D730C8" w:rsidRPr="00D730C8">
        <w:rPr>
          <w:rFonts w:ascii="Times New Roman" w:hAnsi="Times New Roman"/>
          <w:sz w:val="22"/>
          <w:szCs w:val="22"/>
        </w:rPr>
        <w:t>sekretariat@miastopuck.pl</w:t>
      </w:r>
    </w:p>
    <w:p w14:paraId="50EEAAA2" w14:textId="68D3C656" w:rsidR="005946E7" w:rsidRPr="00D730C8" w:rsidRDefault="005946E7" w:rsidP="005946E7">
      <w:pPr>
        <w:spacing w:line="240" w:lineRule="auto"/>
        <w:ind w:left="993"/>
        <w:jc w:val="both"/>
        <w:rPr>
          <w:rFonts w:ascii="Times New Roman" w:hAnsi="Times New Roman"/>
          <w:b/>
          <w:bCs/>
          <w:i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 xml:space="preserve">- elektroniczna skrzynka podawcza </w:t>
      </w:r>
      <w:proofErr w:type="spellStart"/>
      <w:r w:rsidRPr="00D730C8">
        <w:rPr>
          <w:rFonts w:ascii="Times New Roman" w:hAnsi="Times New Roman"/>
          <w:sz w:val="22"/>
          <w:szCs w:val="22"/>
        </w:rPr>
        <w:t>ePUAP</w:t>
      </w:r>
      <w:proofErr w:type="spellEnd"/>
      <w:r w:rsidRPr="00D730C8">
        <w:rPr>
          <w:rFonts w:ascii="Times New Roman" w:hAnsi="Times New Roman"/>
          <w:sz w:val="22"/>
          <w:szCs w:val="22"/>
        </w:rPr>
        <w:t xml:space="preserve">- </w:t>
      </w:r>
      <w:r w:rsidR="00D730C8" w:rsidRPr="00D730C8">
        <w:rPr>
          <w:rFonts w:ascii="Times New Roman" w:hAnsi="Times New Roman"/>
          <w:sz w:val="22"/>
          <w:szCs w:val="22"/>
        </w:rPr>
        <w:t>/4ml3s3ph5m/</w:t>
      </w:r>
      <w:proofErr w:type="spellStart"/>
      <w:r w:rsidR="00D730C8" w:rsidRPr="00D730C8">
        <w:rPr>
          <w:rFonts w:ascii="Times New Roman" w:hAnsi="Times New Roman"/>
          <w:sz w:val="22"/>
          <w:szCs w:val="22"/>
        </w:rPr>
        <w:t>esp</w:t>
      </w:r>
      <w:proofErr w:type="spellEnd"/>
    </w:p>
    <w:p w14:paraId="6F14DF8B" w14:textId="21714F92" w:rsidR="005946E7" w:rsidRPr="00D730C8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>kontakt z Inspektorem Ochrony Danych możliwy jest pod adresem: i</w:t>
      </w:r>
      <w:r w:rsidR="00D730C8" w:rsidRPr="00D730C8">
        <w:rPr>
          <w:rFonts w:ascii="Times New Roman" w:hAnsi="Times New Roman"/>
          <w:sz w:val="22"/>
          <w:szCs w:val="22"/>
        </w:rPr>
        <w:t>o</w:t>
      </w:r>
      <w:r w:rsidRPr="00D730C8">
        <w:rPr>
          <w:rFonts w:ascii="Times New Roman" w:hAnsi="Times New Roman"/>
          <w:sz w:val="22"/>
          <w:szCs w:val="22"/>
        </w:rPr>
        <w:t>do@</w:t>
      </w:r>
      <w:r w:rsidR="00D730C8" w:rsidRPr="00D730C8">
        <w:rPr>
          <w:rFonts w:ascii="Times New Roman" w:hAnsi="Times New Roman"/>
          <w:sz w:val="22"/>
          <w:szCs w:val="22"/>
        </w:rPr>
        <w:t>miastopuck.pl</w:t>
      </w:r>
    </w:p>
    <w:p w14:paraId="0ED0B768" w14:textId="77777777" w:rsidR="005946E7" w:rsidRPr="00D730C8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D730C8">
        <w:rPr>
          <w:rFonts w:ascii="Times New Roman" w:hAnsi="Times New Roman"/>
          <w:sz w:val="22"/>
          <w:szCs w:val="22"/>
        </w:rPr>
        <w:t>Pani/Pana dane osobowe przetwarzane będą na podstawie art. 6 ust. 1 lit. c</w:t>
      </w:r>
      <w:r w:rsidRPr="00D730C8">
        <w:rPr>
          <w:rFonts w:ascii="Times New Roman" w:hAnsi="Times New Roman"/>
          <w:i/>
          <w:sz w:val="22"/>
          <w:szCs w:val="22"/>
        </w:rPr>
        <w:t xml:space="preserve"> </w:t>
      </w:r>
      <w:r w:rsidRPr="00D730C8">
        <w:rPr>
          <w:rFonts w:ascii="Times New Roman" w:hAnsi="Times New Roman"/>
          <w:sz w:val="22"/>
          <w:szCs w:val="22"/>
        </w:rPr>
        <w:t>RODO w celu związanym z niniejszym postępowaniem o udzielenie zamówienia publicznego;</w:t>
      </w:r>
    </w:p>
    <w:p w14:paraId="7818D76F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 stycznia 2004 r. – Prawo zamówień publicznych (Dz. U. z 2019 r. poz. 1843);  </w:t>
      </w:r>
    </w:p>
    <w:p w14:paraId="6C0DC88A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Pani/Pana dane osobowe będą przechowywane, zgodnie z art. 97 ust. 1 ustawy </w:t>
      </w:r>
      <w:proofErr w:type="spellStart"/>
      <w:r w:rsidRPr="005946E7">
        <w:rPr>
          <w:rFonts w:ascii="Times New Roman" w:hAnsi="Times New Roman"/>
          <w:sz w:val="22"/>
          <w:szCs w:val="22"/>
        </w:rPr>
        <w:t>Pzp</w:t>
      </w:r>
      <w:proofErr w:type="spellEnd"/>
      <w:r w:rsidRPr="005946E7">
        <w:rPr>
          <w:rFonts w:ascii="Times New Roman" w:hAnsi="Times New Roman"/>
          <w:sz w:val="22"/>
          <w:szCs w:val="22"/>
        </w:rPr>
        <w:t>, przez okres 4 lat od dnia zakończenia postępowania o udzielenie zamówienia lub na okres przechowywania tych danych zgodnie z wytycznymi o dofinansowania z środków UE;</w:t>
      </w:r>
    </w:p>
    <w:p w14:paraId="67D342DA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b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lastRenderedPageBreak/>
        <w:t xml:space="preserve">obowiązek podania przez Panią/Pana danych osobowych bezpośrednio Pani/Pana dotyczących jest wymogiem ustawowym określonym w przepisach ustawy </w:t>
      </w:r>
      <w:proofErr w:type="spellStart"/>
      <w:r w:rsidRPr="005946E7">
        <w:rPr>
          <w:rFonts w:ascii="Times New Roman" w:hAnsi="Times New Roman"/>
          <w:sz w:val="22"/>
          <w:szCs w:val="22"/>
        </w:rPr>
        <w:t>Pzp</w:t>
      </w:r>
      <w:proofErr w:type="spellEnd"/>
      <w:r w:rsidRPr="005946E7">
        <w:rPr>
          <w:rFonts w:ascii="Times New Roman" w:hAnsi="Times New Roman"/>
          <w:sz w:val="22"/>
          <w:szCs w:val="22"/>
        </w:rPr>
        <w:t xml:space="preserve">, związanym z udziałem w postępowaniu o udzielenie zamówienia publicznego; konsekwencje niepodania określonych danych wynikają z ustawy </w:t>
      </w:r>
      <w:proofErr w:type="spellStart"/>
      <w:r w:rsidRPr="005946E7">
        <w:rPr>
          <w:rFonts w:ascii="Times New Roman" w:hAnsi="Times New Roman"/>
          <w:sz w:val="22"/>
          <w:szCs w:val="22"/>
        </w:rPr>
        <w:t>Pzp</w:t>
      </w:r>
      <w:proofErr w:type="spellEnd"/>
      <w:r w:rsidRPr="005946E7">
        <w:rPr>
          <w:rFonts w:ascii="Times New Roman" w:hAnsi="Times New Roman"/>
          <w:sz w:val="22"/>
          <w:szCs w:val="22"/>
        </w:rPr>
        <w:t xml:space="preserve">;  </w:t>
      </w:r>
    </w:p>
    <w:p w14:paraId="2EB8949D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w odniesieniu do Pani/Pana danych osobowych decyzje nie będą podejmowane w sposób zautomatyzowany, stosowanie do art. 22 RODO;</w:t>
      </w:r>
    </w:p>
    <w:p w14:paraId="7A2A28B1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posiada Pani/Pan:</w:t>
      </w:r>
    </w:p>
    <w:p w14:paraId="3E681074" w14:textId="77777777" w:rsidR="005946E7" w:rsidRPr="005946E7" w:rsidRDefault="005946E7" w:rsidP="005946E7">
      <w:pPr>
        <w:numPr>
          <w:ilvl w:val="0"/>
          <w:numId w:val="37"/>
        </w:numPr>
        <w:spacing w:line="240" w:lineRule="auto"/>
        <w:ind w:left="1276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na podstawie art. 15 RODO prawo dostępu do danych osobowych Pani/Pana dotyczących;</w:t>
      </w:r>
    </w:p>
    <w:p w14:paraId="394BF940" w14:textId="77777777" w:rsidR="005946E7" w:rsidRPr="005946E7" w:rsidRDefault="005946E7" w:rsidP="005946E7">
      <w:pPr>
        <w:numPr>
          <w:ilvl w:val="0"/>
          <w:numId w:val="37"/>
        </w:numPr>
        <w:spacing w:line="240" w:lineRule="auto"/>
        <w:ind w:left="1276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na podstawie art. 16 RODO prawo do sprostowania Pani/Pana danych osobowych</w:t>
      </w:r>
      <w:r w:rsidRPr="005946E7">
        <w:rPr>
          <w:rStyle w:val="Odwoanieprzypisudolnego"/>
          <w:rFonts w:ascii="Times New Roman" w:hAnsi="Times New Roman"/>
          <w:sz w:val="22"/>
          <w:szCs w:val="22"/>
        </w:rPr>
        <w:footnoteReference w:id="1"/>
      </w:r>
      <w:r w:rsidRPr="005946E7">
        <w:rPr>
          <w:rFonts w:ascii="Times New Roman" w:hAnsi="Times New Roman"/>
          <w:sz w:val="22"/>
          <w:szCs w:val="22"/>
        </w:rPr>
        <w:t>;</w:t>
      </w:r>
    </w:p>
    <w:p w14:paraId="32A5CE30" w14:textId="77777777" w:rsidR="005946E7" w:rsidRPr="005946E7" w:rsidRDefault="005946E7" w:rsidP="005946E7">
      <w:pPr>
        <w:numPr>
          <w:ilvl w:val="0"/>
          <w:numId w:val="37"/>
        </w:numPr>
        <w:spacing w:line="240" w:lineRule="auto"/>
        <w:ind w:left="1276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na podstawie art. 18 RODO prawo żądania od administratora ograniczenia przetwarzania danych osobowych z zastrzeżeniem przypadków, o których mowa w art. 18 </w:t>
      </w:r>
      <w:r w:rsidRPr="005946E7">
        <w:rPr>
          <w:rFonts w:ascii="Times New Roman" w:hAnsi="Times New Roman"/>
          <w:sz w:val="22"/>
          <w:szCs w:val="22"/>
        </w:rPr>
        <w:br/>
        <w:t>ust. 2 RODO</w:t>
      </w:r>
      <w:r w:rsidRPr="005946E7">
        <w:rPr>
          <w:rStyle w:val="Odwoanieprzypisudolnego"/>
          <w:rFonts w:ascii="Times New Roman" w:hAnsi="Times New Roman"/>
          <w:sz w:val="22"/>
          <w:szCs w:val="22"/>
        </w:rPr>
        <w:footnoteReference w:id="2"/>
      </w:r>
      <w:r w:rsidRPr="005946E7">
        <w:rPr>
          <w:rFonts w:ascii="Times New Roman" w:hAnsi="Times New Roman"/>
          <w:sz w:val="22"/>
          <w:szCs w:val="22"/>
        </w:rPr>
        <w:t>;</w:t>
      </w:r>
    </w:p>
    <w:p w14:paraId="1DE3DB49" w14:textId="77777777" w:rsidR="005946E7" w:rsidRPr="005946E7" w:rsidRDefault="005946E7" w:rsidP="005946E7">
      <w:pPr>
        <w:numPr>
          <w:ilvl w:val="0"/>
          <w:numId w:val="37"/>
        </w:numPr>
        <w:spacing w:line="240" w:lineRule="auto"/>
        <w:ind w:left="1276"/>
        <w:jc w:val="both"/>
        <w:rPr>
          <w:rFonts w:ascii="Times New Roman" w:hAnsi="Times New Roman"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49603CD0" w14:textId="77777777" w:rsidR="005946E7" w:rsidRPr="005946E7" w:rsidRDefault="005946E7" w:rsidP="005946E7">
      <w:pPr>
        <w:numPr>
          <w:ilvl w:val="0"/>
          <w:numId w:val="36"/>
        </w:numPr>
        <w:spacing w:line="240" w:lineRule="auto"/>
        <w:ind w:left="993"/>
        <w:jc w:val="both"/>
        <w:rPr>
          <w:rFonts w:ascii="Times New Roman" w:hAnsi="Times New Roman"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nie przysługuje Pani/Panu:</w:t>
      </w:r>
    </w:p>
    <w:p w14:paraId="0C09C15F" w14:textId="77777777" w:rsidR="005946E7" w:rsidRPr="005946E7" w:rsidRDefault="005946E7" w:rsidP="005946E7">
      <w:pPr>
        <w:numPr>
          <w:ilvl w:val="0"/>
          <w:numId w:val="38"/>
        </w:numPr>
        <w:spacing w:line="240" w:lineRule="auto"/>
        <w:ind w:left="1276"/>
        <w:jc w:val="both"/>
        <w:rPr>
          <w:rFonts w:ascii="Times New Roman" w:hAnsi="Times New Roman"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w związku z art. 17 ust. 3 lit. b, d lub e RODO prawo do usunięcia danych osobowych;</w:t>
      </w:r>
    </w:p>
    <w:p w14:paraId="6D4C09C3" w14:textId="77777777" w:rsidR="005946E7" w:rsidRPr="005946E7" w:rsidRDefault="005946E7" w:rsidP="005946E7">
      <w:pPr>
        <w:numPr>
          <w:ilvl w:val="0"/>
          <w:numId w:val="38"/>
        </w:numPr>
        <w:spacing w:line="240" w:lineRule="auto"/>
        <w:ind w:left="1276"/>
        <w:jc w:val="both"/>
        <w:rPr>
          <w:rFonts w:ascii="Times New Roman" w:hAnsi="Times New Roman"/>
          <w:b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prawo do przenoszenia danych osobowych, o którym mowa w art. 20 RODO;</w:t>
      </w:r>
    </w:p>
    <w:p w14:paraId="191F7D25" w14:textId="77777777" w:rsidR="005946E7" w:rsidRPr="005946E7" w:rsidRDefault="005946E7" w:rsidP="005946E7">
      <w:pPr>
        <w:numPr>
          <w:ilvl w:val="0"/>
          <w:numId w:val="38"/>
        </w:numPr>
        <w:spacing w:line="240" w:lineRule="auto"/>
        <w:ind w:left="1276"/>
        <w:jc w:val="both"/>
        <w:rPr>
          <w:rFonts w:ascii="Times New Roman" w:hAnsi="Times New Roman"/>
          <w:i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810BF4B" w14:textId="77777777" w:rsidR="005946E7" w:rsidRPr="005946E7" w:rsidRDefault="005946E7" w:rsidP="00D730C8">
      <w:pPr>
        <w:pStyle w:val="Akapitzlist"/>
        <w:numPr>
          <w:ilvl w:val="0"/>
          <w:numId w:val="46"/>
        </w:numPr>
        <w:suppressAutoHyphens/>
        <w:spacing w:line="240" w:lineRule="auto"/>
        <w:jc w:val="both"/>
        <w:rPr>
          <w:rFonts w:ascii="Times New Roman" w:eastAsia="Arial Narrow" w:hAnsi="Times New Roman"/>
          <w:bCs/>
          <w:sz w:val="22"/>
          <w:szCs w:val="22"/>
        </w:rPr>
      </w:pPr>
      <w:r w:rsidRPr="005946E7">
        <w:rPr>
          <w:rFonts w:ascii="Times New Roman" w:eastAsia="Arial Narrow" w:hAnsi="Times New Roman"/>
          <w:bCs/>
          <w:sz w:val="22"/>
          <w:szCs w:val="22"/>
        </w:rPr>
        <w:t>Podstawy wykluczenia.</w:t>
      </w:r>
    </w:p>
    <w:p w14:paraId="65878BB1" w14:textId="77777777" w:rsidR="005946E7" w:rsidRPr="005946E7" w:rsidRDefault="005946E7" w:rsidP="005946E7">
      <w:pPr>
        <w:ind w:left="851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Zamawiający wykluczy Wykonawcę:</w:t>
      </w:r>
    </w:p>
    <w:p w14:paraId="1C06F146" w14:textId="77777777" w:rsidR="005946E7" w:rsidRPr="005946E7" w:rsidRDefault="005946E7" w:rsidP="005946E7">
      <w:pPr>
        <w:pStyle w:val="Akapitzlist"/>
        <w:numPr>
          <w:ilvl w:val="0"/>
          <w:numId w:val="40"/>
        </w:numPr>
        <w:spacing w:line="240" w:lineRule="auto"/>
        <w:ind w:left="1134" w:hanging="425"/>
        <w:jc w:val="both"/>
        <w:rPr>
          <w:rFonts w:ascii="Times New Roman" w:eastAsia="Arial Narrow" w:hAnsi="Times New Roman"/>
          <w:color w:val="FF0000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w 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62DA74" w14:textId="77777777" w:rsidR="005946E7" w:rsidRPr="005946E7" w:rsidRDefault="005946E7" w:rsidP="005946E7">
      <w:pPr>
        <w:ind w:left="1134"/>
        <w:jc w:val="both"/>
        <w:rPr>
          <w:rFonts w:ascii="Times New Roman" w:eastAsia="Arial Narrow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  <w:u w:val="single"/>
        </w:rPr>
        <w:t>Opis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sposobu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dokonywania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oceny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spełniania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tego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warunku:</w:t>
      </w:r>
    </w:p>
    <w:p w14:paraId="58636DAE" w14:textId="6AFAD143" w:rsidR="005946E7" w:rsidRPr="005946E7" w:rsidRDefault="005946E7" w:rsidP="005946E7">
      <w:pPr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Ocena spełniania tego warunku nastąpi na podstawie złożonego oświadczenia o braku podstaw do wykluczenia </w:t>
      </w:r>
      <w:r w:rsidR="00466EFD">
        <w:rPr>
          <w:rFonts w:ascii="Times New Roman" w:hAnsi="Times New Roman"/>
          <w:sz w:val="22"/>
          <w:szCs w:val="22"/>
        </w:rPr>
        <w:t xml:space="preserve">(załącznik nr 4 do Zapytania ofertowego) </w:t>
      </w:r>
      <w:r w:rsidRPr="005946E7">
        <w:rPr>
          <w:rFonts w:ascii="Times New Roman" w:hAnsi="Times New Roman"/>
          <w:sz w:val="22"/>
          <w:szCs w:val="22"/>
        </w:rPr>
        <w:t>oraz odpisu lub informacji z Krajowego Rejestru Sądowego lub z Centralnej Ewidencji i Informacji o Działalności o Działalności Gospodarczej, sporządzony nie wcześniej niż 3 miesiące przed jej złożeniem, jeżeli odrębne przepisy wymagają wpisu do rejestru lub ewidencji.</w:t>
      </w:r>
    </w:p>
    <w:p w14:paraId="7973885F" w14:textId="7C1D1F37" w:rsidR="005946E7" w:rsidRPr="005946E7" w:rsidRDefault="005946E7" w:rsidP="005946E7">
      <w:pPr>
        <w:pStyle w:val="Akapitzlist"/>
        <w:spacing w:after="60"/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Jeżeli Wykonawca ma siedzibę lub miejsce zamieszkania poza terytorium Rzeczypospolitej Polskiej zamiast dokumentów, o których mowa powyżej w pkt. 1) składa </w:t>
      </w:r>
      <w:r w:rsidRPr="005946E7">
        <w:rPr>
          <w:rFonts w:ascii="Times New Roman" w:hAnsi="Times New Roman"/>
          <w:bCs/>
          <w:sz w:val="22"/>
          <w:szCs w:val="22"/>
        </w:rPr>
        <w:t>dokument lub dokumenty wystawione w kraju, w którym ma siedzibę lub miejsce zamieszkania, potwierdzające odpowiednio, że</w:t>
      </w:r>
    </w:p>
    <w:p w14:paraId="60438E62" w14:textId="77777777" w:rsidR="005946E7" w:rsidRPr="005946E7" w:rsidRDefault="005946E7" w:rsidP="005946E7">
      <w:pPr>
        <w:pStyle w:val="Akapitzlist"/>
        <w:widowControl w:val="0"/>
        <w:numPr>
          <w:ilvl w:val="0"/>
          <w:numId w:val="41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nie otwarto jego likwidacji, nie ogłoszono upadłości jego aktywami nie zarządza likwidator lub sąd, nie zawarł układu z wierzycielami, jego działalność gospodarcza nie jest zawieszona ani nie znajduje się on w innej tego rodzaju sytuacji wynikającej </w:t>
      </w:r>
      <w:r w:rsidRPr="005946E7">
        <w:rPr>
          <w:rFonts w:ascii="Times New Roman" w:hAnsi="Times New Roman"/>
          <w:sz w:val="22"/>
          <w:szCs w:val="22"/>
        </w:rPr>
        <w:br/>
        <w:t>z podobnej procedury przewidzianej w przepisach miejsca wszczęcia tej procedury</w:t>
      </w:r>
    </w:p>
    <w:p w14:paraId="1ABA38C5" w14:textId="77777777" w:rsidR="005946E7" w:rsidRPr="005946E7" w:rsidRDefault="005946E7" w:rsidP="005946E7">
      <w:pPr>
        <w:widowControl w:val="0"/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Dokumenty, o których mowa powyżej, powinny być wystawione nie wcześniej </w:t>
      </w:r>
      <w:r w:rsidRPr="005946E7">
        <w:rPr>
          <w:rFonts w:ascii="Times New Roman" w:hAnsi="Times New Roman"/>
          <w:sz w:val="22"/>
          <w:szCs w:val="22"/>
        </w:rPr>
        <w:br/>
      </w:r>
      <w:r w:rsidRPr="005946E7">
        <w:rPr>
          <w:rFonts w:ascii="Times New Roman" w:hAnsi="Times New Roman"/>
          <w:sz w:val="22"/>
          <w:szCs w:val="22"/>
        </w:rPr>
        <w:lastRenderedPageBreak/>
        <w:t xml:space="preserve">niż 3 miesiące  przed ich złożeniem. </w:t>
      </w:r>
    </w:p>
    <w:p w14:paraId="75209802" w14:textId="77777777" w:rsidR="005946E7" w:rsidRPr="005946E7" w:rsidRDefault="005946E7" w:rsidP="005946E7">
      <w:pPr>
        <w:pStyle w:val="Akapitzlist"/>
        <w:numPr>
          <w:ilvl w:val="0"/>
          <w:numId w:val="42"/>
        </w:numPr>
        <w:spacing w:line="240" w:lineRule="auto"/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jeżeli jest powiązany z Zamawiającym osobowo lub kapitałowo na podstawie przesłanek związanych z konfliktem interesów. Przez powiązania kapitałowe lub osobowe rozumie się wzajemne powiązania między Zamawiającym a Wykonawcą, polegające w szczególności na: </w:t>
      </w:r>
    </w:p>
    <w:p w14:paraId="7E7478A3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uczestniczeniu w spółce, jako wspólnik spółki cywilnej lub spółki osobowej;</w:t>
      </w:r>
    </w:p>
    <w:p w14:paraId="5545056B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posiadaniu, co najmniej 10 % udziałów lub akcji; o ile niższy próg nie wynika </w:t>
      </w:r>
      <w:r w:rsidRPr="005946E7">
        <w:rPr>
          <w:rFonts w:ascii="Times New Roman" w:hAnsi="Times New Roman"/>
          <w:sz w:val="22"/>
          <w:szCs w:val="22"/>
        </w:rPr>
        <w:br/>
        <w:t>z przepisów prawa lub nie został określony przez IZ PO;</w:t>
      </w:r>
    </w:p>
    <w:p w14:paraId="53EDAB9E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pełnieniu funkcji członka organu nadzorczego lub zarządzającego, prokurenta, pełnomocnika;</w:t>
      </w:r>
    </w:p>
    <w:p w14:paraId="5FDDACC1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pozostawaniu w związku małżeńskim, w stosunku pokrewieństwa lub powinowactwa w linii prostej, pokrewieństwa lub powinowactwa w linii bocznej do drugiego stopnia lub w stosunku przysposobienia, opieki lub kurateli albo pozostawaniu we wspólnym pożyciu z Zamawiającym, jego zastępcą prawnym lub członkami organów zarządzających lub organów nadzorczych Zamawiającego; </w:t>
      </w:r>
    </w:p>
    <w:p w14:paraId="56395894" w14:textId="77777777" w:rsidR="005946E7" w:rsidRPr="005946E7" w:rsidRDefault="005946E7" w:rsidP="005946E7">
      <w:pPr>
        <w:numPr>
          <w:ilvl w:val="0"/>
          <w:numId w:val="43"/>
        </w:numPr>
        <w:spacing w:line="240" w:lineRule="auto"/>
        <w:ind w:left="1418" w:hanging="28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 xml:space="preserve">pozostaniu z Zamawiającym w takim stosunku prawnym lub faktycznym, że istnieje uzasadniona wątpliwość co do ich bezstronności lub niezależności w związku </w:t>
      </w:r>
      <w:r w:rsidRPr="005946E7">
        <w:rPr>
          <w:rFonts w:ascii="Times New Roman" w:hAnsi="Times New Roman"/>
          <w:sz w:val="22"/>
          <w:szCs w:val="22"/>
        </w:rPr>
        <w:br/>
        <w:t xml:space="preserve">z postępowaniem o udzielnie zamówienia. </w:t>
      </w:r>
    </w:p>
    <w:p w14:paraId="71081841" w14:textId="77777777" w:rsidR="005946E7" w:rsidRPr="005946E7" w:rsidRDefault="005946E7" w:rsidP="005946E7">
      <w:pPr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5946E7">
        <w:rPr>
          <w:rFonts w:ascii="Times New Roman" w:hAnsi="Times New Roman"/>
          <w:sz w:val="22"/>
          <w:szCs w:val="22"/>
          <w:u w:val="single"/>
        </w:rPr>
        <w:t>Opis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sposobu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dokonywania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oceny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spełniania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tego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warunku:</w:t>
      </w:r>
    </w:p>
    <w:p w14:paraId="5E97646E" w14:textId="681A8873" w:rsidR="005946E7" w:rsidRPr="005946E7" w:rsidRDefault="005946E7" w:rsidP="005946E7">
      <w:pPr>
        <w:ind w:left="1134"/>
        <w:jc w:val="both"/>
        <w:rPr>
          <w:rFonts w:ascii="Times New Roman" w:hAnsi="Times New Roman"/>
          <w:sz w:val="22"/>
          <w:szCs w:val="22"/>
          <w:lang w:eastAsia="zh-CN"/>
        </w:rPr>
      </w:pPr>
      <w:r w:rsidRPr="005946E7">
        <w:rPr>
          <w:rFonts w:ascii="Times New Roman" w:hAnsi="Times New Roman"/>
          <w:sz w:val="22"/>
          <w:szCs w:val="22"/>
        </w:rPr>
        <w:t xml:space="preserve">Ocena spełniania tego warunku nastąpi na podstawie złożonego </w:t>
      </w:r>
      <w:r w:rsidR="002C5A97">
        <w:rPr>
          <w:rFonts w:ascii="Times New Roman" w:hAnsi="Times New Roman"/>
          <w:sz w:val="22"/>
          <w:szCs w:val="22"/>
          <w:lang w:eastAsia="zh-CN"/>
        </w:rPr>
        <w:t xml:space="preserve">oświadczenia o braku </w:t>
      </w:r>
      <w:r w:rsidRPr="005946E7">
        <w:rPr>
          <w:rFonts w:ascii="Times New Roman" w:hAnsi="Times New Roman"/>
          <w:sz w:val="22"/>
          <w:szCs w:val="22"/>
          <w:lang w:eastAsia="zh-CN"/>
        </w:rPr>
        <w:t>powiązań z Zamawiającym</w:t>
      </w:r>
      <w:r w:rsidR="00466EFD">
        <w:rPr>
          <w:rFonts w:ascii="Times New Roman" w:hAnsi="Times New Roman"/>
          <w:sz w:val="22"/>
          <w:szCs w:val="22"/>
          <w:lang w:eastAsia="zh-CN"/>
        </w:rPr>
        <w:t xml:space="preserve">, stanowiącym załącznik </w:t>
      </w:r>
      <w:r w:rsidR="00643FE5">
        <w:rPr>
          <w:rFonts w:ascii="Times New Roman" w:hAnsi="Times New Roman"/>
          <w:sz w:val="22"/>
          <w:szCs w:val="22"/>
          <w:lang w:eastAsia="zh-CN"/>
        </w:rPr>
        <w:t>nr</w:t>
      </w:r>
      <w:r w:rsidR="00466EFD">
        <w:rPr>
          <w:rFonts w:ascii="Times New Roman" w:hAnsi="Times New Roman"/>
          <w:sz w:val="22"/>
          <w:szCs w:val="22"/>
          <w:lang w:eastAsia="zh-CN"/>
        </w:rPr>
        <w:t xml:space="preserve"> </w:t>
      </w:r>
      <w:r w:rsidR="002C5A97">
        <w:rPr>
          <w:rFonts w:ascii="Times New Roman" w:hAnsi="Times New Roman"/>
          <w:sz w:val="22"/>
          <w:szCs w:val="22"/>
          <w:lang w:eastAsia="zh-CN"/>
        </w:rPr>
        <w:t>6</w:t>
      </w:r>
      <w:r w:rsidR="00466EFD">
        <w:rPr>
          <w:rFonts w:ascii="Times New Roman" w:hAnsi="Times New Roman"/>
          <w:sz w:val="22"/>
          <w:szCs w:val="22"/>
          <w:lang w:eastAsia="zh-CN"/>
        </w:rPr>
        <w:t xml:space="preserve"> do Zapytania ofertowego.</w:t>
      </w:r>
    </w:p>
    <w:p w14:paraId="70F4C2AC" w14:textId="77777777" w:rsidR="005946E7" w:rsidRPr="005946E7" w:rsidRDefault="005946E7" w:rsidP="005946E7">
      <w:pPr>
        <w:pStyle w:val="Akapitzlist"/>
        <w:numPr>
          <w:ilvl w:val="0"/>
          <w:numId w:val="39"/>
        </w:numPr>
        <w:spacing w:line="240" w:lineRule="auto"/>
        <w:ind w:left="1134" w:hanging="425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color w:val="000000"/>
          <w:sz w:val="22"/>
          <w:szCs w:val="22"/>
        </w:rPr>
        <w:t xml:space="preserve">jeżeli podlega wykluczeniu na podstawie przesłanek wynikających z art. 7 ust. 1 ustawy </w:t>
      </w:r>
      <w:r w:rsidRPr="005946E7">
        <w:rPr>
          <w:rFonts w:ascii="Times New Roman" w:hAnsi="Times New Roman"/>
          <w:color w:val="000000"/>
          <w:sz w:val="22"/>
          <w:szCs w:val="22"/>
        </w:rPr>
        <w:br/>
        <w:t xml:space="preserve">z dnia 13 kwietnia 2022 r. o szczególnych rozwiązaniach w zakresie przeciwdziałania wspieraniu agresji na Ukrainę </w:t>
      </w:r>
      <w:r w:rsidRPr="005946E7">
        <w:rPr>
          <w:rFonts w:ascii="Times New Roman" w:hAnsi="Times New Roman"/>
          <w:sz w:val="22"/>
          <w:szCs w:val="22"/>
        </w:rPr>
        <w:t xml:space="preserve">oraz służących ochronie bezpieczeństwa narodowego </w:t>
      </w:r>
      <w:r w:rsidRPr="005946E7">
        <w:rPr>
          <w:rFonts w:ascii="Times New Roman" w:hAnsi="Times New Roman"/>
          <w:sz w:val="22"/>
          <w:szCs w:val="22"/>
        </w:rPr>
        <w:br/>
        <w:t>(Dz.U. z 2022 r. poz. 835 ze zm.)</w:t>
      </w:r>
    </w:p>
    <w:p w14:paraId="78DD4435" w14:textId="77777777" w:rsidR="005946E7" w:rsidRPr="005946E7" w:rsidRDefault="005946E7" w:rsidP="005946E7">
      <w:pPr>
        <w:pStyle w:val="Akapitzlist"/>
        <w:ind w:left="1134"/>
        <w:jc w:val="both"/>
        <w:rPr>
          <w:rFonts w:ascii="Times New Roman" w:hAnsi="Times New Roman"/>
          <w:sz w:val="22"/>
          <w:szCs w:val="22"/>
          <w:u w:val="single"/>
        </w:rPr>
      </w:pPr>
      <w:r w:rsidRPr="005946E7">
        <w:rPr>
          <w:rFonts w:ascii="Times New Roman" w:hAnsi="Times New Roman"/>
          <w:sz w:val="22"/>
          <w:szCs w:val="22"/>
          <w:u w:val="single"/>
        </w:rPr>
        <w:t>Opis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sposobu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dokonywania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oceny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spełniania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tego</w:t>
      </w:r>
      <w:r w:rsidRPr="005946E7">
        <w:rPr>
          <w:rFonts w:ascii="Times New Roman" w:eastAsia="Arial Narrow" w:hAnsi="Times New Roman"/>
          <w:sz w:val="22"/>
          <w:szCs w:val="22"/>
          <w:u w:val="single"/>
        </w:rPr>
        <w:t xml:space="preserve"> </w:t>
      </w:r>
      <w:r w:rsidRPr="005946E7">
        <w:rPr>
          <w:rFonts w:ascii="Times New Roman" w:hAnsi="Times New Roman"/>
          <w:sz w:val="22"/>
          <w:szCs w:val="22"/>
          <w:u w:val="single"/>
        </w:rPr>
        <w:t>warunku:</w:t>
      </w:r>
    </w:p>
    <w:p w14:paraId="5B8E8BAE" w14:textId="3AE5201C" w:rsidR="005946E7" w:rsidRPr="005946E7" w:rsidRDefault="005946E7" w:rsidP="005946E7">
      <w:pPr>
        <w:pStyle w:val="Akapitzlist"/>
        <w:ind w:left="1134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sz w:val="22"/>
          <w:szCs w:val="22"/>
        </w:rPr>
        <w:t>Ocena spełniania tego warunku nastąpi na podstawie złożonego Oświadczenia o braku podstaw do wykluczenia</w:t>
      </w:r>
      <w:r w:rsidR="002C5A97">
        <w:rPr>
          <w:rFonts w:ascii="Times New Roman" w:hAnsi="Times New Roman"/>
          <w:sz w:val="22"/>
          <w:szCs w:val="22"/>
        </w:rPr>
        <w:t xml:space="preserve"> (załącznik n</w:t>
      </w:r>
      <w:r w:rsidR="00643FE5">
        <w:rPr>
          <w:rFonts w:ascii="Times New Roman" w:hAnsi="Times New Roman"/>
          <w:sz w:val="22"/>
          <w:szCs w:val="22"/>
        </w:rPr>
        <w:t>r</w:t>
      </w:r>
      <w:r w:rsidR="002C5A97">
        <w:rPr>
          <w:rFonts w:ascii="Times New Roman" w:hAnsi="Times New Roman"/>
          <w:sz w:val="22"/>
          <w:szCs w:val="22"/>
        </w:rPr>
        <w:t xml:space="preserve"> 5 do Zapytania ofertowego)</w:t>
      </w:r>
    </w:p>
    <w:p w14:paraId="069177BE" w14:textId="77777777" w:rsidR="005946E7" w:rsidRPr="005946E7" w:rsidRDefault="005946E7" w:rsidP="00D730C8">
      <w:pPr>
        <w:numPr>
          <w:ilvl w:val="0"/>
          <w:numId w:val="46"/>
        </w:numPr>
        <w:suppressAutoHyphens/>
        <w:spacing w:after="200"/>
        <w:jc w:val="both"/>
        <w:rPr>
          <w:rFonts w:ascii="Times New Roman" w:hAnsi="Times New Roman"/>
          <w:bCs/>
          <w:sz w:val="22"/>
          <w:szCs w:val="22"/>
        </w:rPr>
      </w:pPr>
      <w:r w:rsidRPr="005946E7">
        <w:rPr>
          <w:rFonts w:ascii="Times New Roman" w:hAnsi="Times New Roman"/>
          <w:bCs/>
          <w:sz w:val="22"/>
          <w:szCs w:val="22"/>
        </w:rPr>
        <w:t xml:space="preserve">Ofertę składa się, pod rygorem nieważności, w formie elektronicznej (tj. w postaci elektronicznej opatrzonej kwalifikowanym podpisem elektronicznym) lub w postaci elektronicznej opatrzonej podpisem zaufanym lub podpisem osobistym. </w:t>
      </w:r>
    </w:p>
    <w:p w14:paraId="15AB6C39" w14:textId="77777777" w:rsidR="005946E7" w:rsidRPr="005946E7" w:rsidRDefault="005946E7" w:rsidP="00D730C8">
      <w:pPr>
        <w:numPr>
          <w:ilvl w:val="0"/>
          <w:numId w:val="46"/>
        </w:numPr>
        <w:suppressAutoHyphens/>
        <w:spacing w:after="200"/>
        <w:jc w:val="both"/>
        <w:rPr>
          <w:rFonts w:ascii="Times New Roman" w:hAnsi="Times New Roman"/>
          <w:bCs/>
          <w:sz w:val="22"/>
          <w:szCs w:val="22"/>
        </w:rPr>
      </w:pPr>
      <w:r w:rsidRPr="005946E7">
        <w:rPr>
          <w:rFonts w:ascii="Times New Roman" w:hAnsi="Times New Roman"/>
          <w:bCs/>
          <w:sz w:val="22"/>
          <w:szCs w:val="22"/>
        </w:rPr>
        <w:t>Kryteria oceny ofert: cena brutto oferty 100%</w:t>
      </w:r>
    </w:p>
    <w:p w14:paraId="76E88E3E" w14:textId="77777777" w:rsidR="005946E7" w:rsidRPr="005946E7" w:rsidRDefault="005946E7" w:rsidP="00D730C8">
      <w:pPr>
        <w:widowControl w:val="0"/>
        <w:numPr>
          <w:ilvl w:val="0"/>
          <w:numId w:val="46"/>
        </w:numPr>
        <w:suppressAutoHyphens/>
        <w:spacing w:line="240" w:lineRule="auto"/>
        <w:jc w:val="both"/>
        <w:rPr>
          <w:rFonts w:ascii="Times New Roman" w:hAnsi="Times New Roman"/>
          <w:sz w:val="22"/>
          <w:szCs w:val="22"/>
        </w:rPr>
      </w:pPr>
      <w:r w:rsidRPr="005946E7">
        <w:rPr>
          <w:rFonts w:ascii="Times New Roman" w:hAnsi="Times New Roman"/>
          <w:b/>
          <w:sz w:val="22"/>
          <w:szCs w:val="22"/>
        </w:rPr>
        <w:t xml:space="preserve">Komunikacja między Zamawiającym a Wykonawca w niniejszym postępowaniu, w tym składanie ofert, zadawanie pytań i udzielanie odpowiedzi, przekazywanie dokumentów </w:t>
      </w:r>
      <w:r w:rsidRPr="005946E7">
        <w:rPr>
          <w:rFonts w:ascii="Times New Roman" w:hAnsi="Times New Roman"/>
          <w:b/>
          <w:sz w:val="22"/>
          <w:szCs w:val="22"/>
        </w:rPr>
        <w:br/>
        <w:t>i oświadczeń odbywa się pisemnie za pośrednictwem Bazy Konkurencyjności  (BK2021).</w:t>
      </w:r>
    </w:p>
    <w:p w14:paraId="52A5D7BC" w14:textId="68AF60E3" w:rsidR="005946E7" w:rsidRPr="005946E7" w:rsidRDefault="005946E7" w:rsidP="005946E7">
      <w:pPr>
        <w:pStyle w:val="Bezodstpw"/>
        <w:ind w:left="1134"/>
        <w:jc w:val="both"/>
        <w:rPr>
          <w:rFonts w:ascii="Times New Roman" w:hAnsi="Times New Roman" w:cs="Times New Roman"/>
          <w:b/>
        </w:rPr>
      </w:pPr>
      <w:r w:rsidRPr="005946E7">
        <w:rPr>
          <w:rFonts w:ascii="Times New Roman" w:hAnsi="Times New Roman" w:cs="Times New Roman"/>
          <w:b/>
        </w:rPr>
        <w:t>(</w:t>
      </w:r>
      <w:hyperlink r:id="rId9" w:history="1">
        <w:r w:rsidR="00D730C8" w:rsidRPr="00CA65AD">
          <w:rPr>
            <w:rStyle w:val="Hipercze"/>
            <w:rFonts w:ascii="Times New Roman" w:hAnsi="Times New Roman" w:cs="Times New Roman"/>
            <w:b/>
          </w:rPr>
          <w:t>https://bazakonkurencyjnosci.funduszeeuropejskie.gov.pl</w:t>
        </w:r>
      </w:hyperlink>
      <w:r w:rsidRPr="005946E7">
        <w:rPr>
          <w:rFonts w:ascii="Times New Roman" w:hAnsi="Times New Roman" w:cs="Times New Roman"/>
          <w:b/>
        </w:rPr>
        <w:t xml:space="preserve">). </w:t>
      </w:r>
    </w:p>
    <w:p w14:paraId="589C1543" w14:textId="77777777" w:rsidR="005946E7" w:rsidRPr="005946E7" w:rsidRDefault="005946E7" w:rsidP="005946E7">
      <w:pPr>
        <w:suppressAutoHyphens/>
        <w:spacing w:after="200"/>
        <w:jc w:val="both"/>
        <w:rPr>
          <w:rFonts w:ascii="Times New Roman" w:hAnsi="Times New Roman"/>
          <w:bCs/>
          <w:sz w:val="22"/>
          <w:szCs w:val="22"/>
        </w:rPr>
      </w:pPr>
    </w:p>
    <w:p w14:paraId="6C638306" w14:textId="77777777" w:rsidR="005946E7" w:rsidRPr="005946E7" w:rsidRDefault="005946E7" w:rsidP="005946E7">
      <w:pPr>
        <w:jc w:val="both"/>
        <w:rPr>
          <w:rFonts w:ascii="Times New Roman" w:hAnsi="Times New Roman"/>
          <w:bCs/>
          <w:sz w:val="22"/>
          <w:szCs w:val="22"/>
        </w:rPr>
      </w:pPr>
    </w:p>
    <w:p w14:paraId="6EE14C54" w14:textId="77777777" w:rsidR="00ED6BDB" w:rsidRPr="005946E7" w:rsidRDefault="00ED6BDB" w:rsidP="005946E7">
      <w:pPr>
        <w:pStyle w:val="Akapitzlist"/>
        <w:jc w:val="both"/>
        <w:rPr>
          <w:rFonts w:ascii="Times New Roman" w:hAnsi="Times New Roman"/>
          <w:sz w:val="22"/>
          <w:szCs w:val="22"/>
        </w:rPr>
      </w:pPr>
    </w:p>
    <w:sectPr w:rsidR="00ED6BDB" w:rsidRPr="005946E7" w:rsidSect="00EC523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E259A" w14:textId="77777777" w:rsidR="00957011" w:rsidRDefault="00957011">
      <w:r>
        <w:separator/>
      </w:r>
    </w:p>
  </w:endnote>
  <w:endnote w:type="continuationSeparator" w:id="0">
    <w:p w14:paraId="26BF00E9" w14:textId="77777777" w:rsidR="00957011" w:rsidRDefault="00957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E8B64" w14:textId="77777777" w:rsidR="005C1996" w:rsidRDefault="005C1996" w:rsidP="005C1996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73207754" wp14:editId="3F8ECD39">
              <wp:extent cx="7174800" cy="0"/>
              <wp:effectExtent l="0" t="0" r="0" b="0"/>
              <wp:docPr id="1055821949" name="Łącznik prosty 105582194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0C5308F" id="Łącznik prosty 1055821949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48C622AA" w14:textId="77777777" w:rsidR="005C1996" w:rsidRDefault="005C1996" w:rsidP="005C1996">
    <w:pPr>
      <w:pStyle w:val="Stopka"/>
      <w:ind w:left="-709" w:firstLine="1418"/>
      <w:jc w:val="center"/>
    </w:pPr>
  </w:p>
  <w:p w14:paraId="742CBB75" w14:textId="77777777" w:rsidR="005C1996" w:rsidRPr="00B01F08" w:rsidRDefault="005C1996" w:rsidP="005C1996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  <w:p w14:paraId="02C3BF95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50AB" w14:textId="77777777" w:rsidR="007B2500" w:rsidRDefault="000A3836" w:rsidP="003526F5">
    <w:pPr>
      <w:pStyle w:val="Stopka"/>
      <w:ind w:left="-1134"/>
    </w:pPr>
    <w:r>
      <w:rPr>
        <w:noProof/>
      </w:rPr>
      <mc:AlternateContent>
        <mc:Choice Requires="wps">
          <w:drawing>
            <wp:inline distT="0" distB="0" distL="0" distR="0" wp14:anchorId="56C877F4" wp14:editId="63AEAACC">
              <wp:extent cx="7174800" cy="0"/>
              <wp:effectExtent l="0" t="0" r="0" b="0"/>
              <wp:docPr id="6" name="Łącznik prosty 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748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69F098FA" id="Łącznik prosty 6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4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" strokecolor="black [3213]" strokeweight=".25pt">
              <v:stroke joinstyle="miter"/>
              <w10:anchorlock/>
            </v:line>
          </w:pict>
        </mc:Fallback>
      </mc:AlternateContent>
    </w:r>
  </w:p>
  <w:p w14:paraId="5F4176DA" w14:textId="77777777" w:rsidR="0039481F" w:rsidRDefault="0039481F" w:rsidP="0039481F">
    <w:pPr>
      <w:pStyle w:val="Stopka"/>
      <w:ind w:left="-709" w:firstLine="1418"/>
      <w:jc w:val="center"/>
    </w:pPr>
  </w:p>
  <w:p w14:paraId="6D797504" w14:textId="77777777" w:rsidR="0039481F" w:rsidRPr="00B01F08" w:rsidRDefault="0039481F" w:rsidP="0039481F">
    <w:pPr>
      <w:pStyle w:val="Stopka"/>
      <w:ind w:left="-709" w:firstLine="993"/>
      <w:jc w:val="center"/>
    </w:pPr>
    <w:r>
      <w:t>F</w:t>
    </w:r>
    <w:r w:rsidRPr="0039481F">
      <w:t>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C5D5D" w14:textId="77777777" w:rsidR="00957011" w:rsidRDefault="00957011">
      <w:r>
        <w:separator/>
      </w:r>
    </w:p>
  </w:footnote>
  <w:footnote w:type="continuationSeparator" w:id="0">
    <w:p w14:paraId="2F46A704" w14:textId="77777777" w:rsidR="00957011" w:rsidRDefault="00957011">
      <w:r>
        <w:continuationSeparator/>
      </w:r>
    </w:p>
  </w:footnote>
  <w:footnote w:id="1">
    <w:p w14:paraId="40A65F7C" w14:textId="77777777" w:rsidR="005946E7" w:rsidRPr="006D4AE7" w:rsidRDefault="005946E7" w:rsidP="005946E7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skorzystanie z prawa do sprostowania nie może skutkować zmianą wyniku postępowania o udzielenie zamówienia publicznego ani zmianą postanowień umowy w zakresie niezgodnym z ustawą Pzp oraz nie może naruszać  integralności protokołu oraz jego załączników.</w:t>
      </w:r>
    </w:p>
  </w:footnote>
  <w:footnote w:id="2">
    <w:p w14:paraId="49A9FDE0" w14:textId="77777777" w:rsidR="005946E7" w:rsidRPr="00F71425" w:rsidRDefault="005946E7" w:rsidP="005946E7">
      <w:pPr>
        <w:tabs>
          <w:tab w:val="left" w:pos="709"/>
        </w:tabs>
        <w:jc w:val="both"/>
        <w:rPr>
          <w:rFonts w:ascii="Cambria" w:hAnsi="Cambri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71425">
        <w:rPr>
          <w:rFonts w:ascii="Cambria" w:hAnsi="Cambria"/>
          <w:sz w:val="16"/>
          <w:szCs w:val="16"/>
        </w:rPr>
        <w:t>prawo do ograniczenia przetwarzania nie ma zastosowania w odniesieniu do przechowywania, w celu zapewnienia korzystania ze środków ochrony prawnej lub w celu ochrony praw innej osoby fizycznej lub prawnej, lub z uwagi na ważne względy interesu publicznego Unii Europejskiej lub państwa członkowskiego</w:t>
      </w:r>
    </w:p>
    <w:p w14:paraId="197D4E72" w14:textId="77777777" w:rsidR="005946E7" w:rsidRDefault="005946E7" w:rsidP="005946E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E09BE" w14:textId="4BB122C0" w:rsidR="009A4ACC" w:rsidRDefault="00443A62" w:rsidP="00A2686F">
    <w:pPr>
      <w:pStyle w:val="Nagwek"/>
      <w:ind w:left="-1134"/>
    </w:pPr>
    <w:r>
      <w:rPr>
        <w:noProof/>
      </w:rPr>
      <w:drawing>
        <wp:inline distT="0" distB="0" distL="0" distR="0" wp14:anchorId="658EECD9" wp14:editId="441E46F3">
          <wp:extent cx="7213523" cy="838200"/>
          <wp:effectExtent l="0" t="0" r="0" b="0"/>
          <wp:docPr id="1033800736" name="Obraz 103380073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3984" cy="839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A2B21" w14:textId="0C11829C" w:rsidR="00443A62" w:rsidRDefault="00443A62" w:rsidP="00A2686F">
    <w:pPr>
      <w:pStyle w:val="Nagwek"/>
      <w:ind w:left="-1134"/>
    </w:pPr>
    <w:r>
      <w:rPr>
        <w:noProof/>
      </w:rPr>
      <mc:AlternateContent>
        <mc:Choice Requires="wps">
          <w:drawing>
            <wp:inline distT="0" distB="0" distL="0" distR="0" wp14:anchorId="16CC556B" wp14:editId="7634B15D">
              <wp:extent cx="7124700" cy="15240"/>
              <wp:effectExtent l="0" t="0" r="19050" b="22860"/>
              <wp:docPr id="362819291" name="Łącznik prosty 36281929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24700" cy="1524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13F5D497" id="Łącznik prosty 362819291" o:spid="_x0000_s1026" alt="&quot;&quot;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61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F6CC3" w14:textId="77777777" w:rsidR="000174EA" w:rsidRDefault="0039481F" w:rsidP="00E64D96">
    <w:pPr>
      <w:pStyle w:val="Nagwek"/>
      <w:ind w:left="-1134"/>
    </w:pPr>
    <w:r>
      <w:rPr>
        <w:noProof/>
      </w:rPr>
      <w:drawing>
        <wp:inline distT="0" distB="0" distL="0" distR="0" wp14:anchorId="3F91B07A" wp14:editId="6E041126">
          <wp:extent cx="7142985" cy="830492"/>
          <wp:effectExtent l="0" t="0" r="0" b="0"/>
          <wp:docPr id="26" name="Obraz 26" descr="Ciąg trzech logotypów w kolejności od lewej: 1. Fundusze Europejskie dla Pomorza, 2. Dofinansowane przez Unię Europejską, 3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3973" cy="863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74EA">
      <w:rPr>
        <w:noProof/>
      </w:rPr>
      <mc:AlternateContent>
        <mc:Choice Requires="wps">
          <w:drawing>
            <wp:inline distT="0" distB="0" distL="0" distR="0" wp14:anchorId="7D978CF6" wp14:editId="3A07C2C9">
              <wp:extent cx="7258050" cy="0"/>
              <wp:effectExtent l="0" t="0" r="0" b="0"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4CF52847" id="Łącznik prosty 5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71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" strokecolor="black [3213]" strokeweight=".25pt">
              <v:stroke joinstyle="miter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kern w:val="2"/>
        <w:sz w:val="24"/>
        <w:szCs w:val="24"/>
        <w:lang w:eastAsia="ar-SA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B050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singleLevel"/>
    <w:tmpl w:val="0EA0613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/>
        <w:sz w:val="24"/>
        <w:szCs w:val="24"/>
      </w:rPr>
    </w:lvl>
  </w:abstractNum>
  <w:abstractNum w:abstractNumId="3" w15:restartNumberingAfterBreak="0">
    <w:nsid w:val="016E7AC9"/>
    <w:multiLevelType w:val="hybridMultilevel"/>
    <w:tmpl w:val="F502CEE4"/>
    <w:lvl w:ilvl="0" w:tplc="04150019">
      <w:start w:val="1"/>
      <w:numFmt w:val="lowerLetter"/>
      <w:lvlText w:val="%1.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33E1430"/>
    <w:multiLevelType w:val="hybridMultilevel"/>
    <w:tmpl w:val="CF488C7C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163A8"/>
    <w:multiLevelType w:val="hybridMultilevel"/>
    <w:tmpl w:val="714CE718"/>
    <w:lvl w:ilvl="0" w:tplc="04D022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E02586"/>
    <w:multiLevelType w:val="hybridMultilevel"/>
    <w:tmpl w:val="7DA48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C61BD0"/>
    <w:multiLevelType w:val="hybridMultilevel"/>
    <w:tmpl w:val="83AABA3A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 w15:restartNumberingAfterBreak="0">
    <w:nsid w:val="08833ACA"/>
    <w:multiLevelType w:val="hybridMultilevel"/>
    <w:tmpl w:val="0D18D062"/>
    <w:lvl w:ilvl="0" w:tplc="DD3CDBF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1609B"/>
    <w:multiLevelType w:val="hybridMultilevel"/>
    <w:tmpl w:val="2C566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937A64"/>
    <w:multiLevelType w:val="hybridMultilevel"/>
    <w:tmpl w:val="38AA5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801DE0"/>
    <w:multiLevelType w:val="hybridMultilevel"/>
    <w:tmpl w:val="ADC0386E"/>
    <w:lvl w:ilvl="0" w:tplc="455659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366EC"/>
    <w:multiLevelType w:val="hybridMultilevel"/>
    <w:tmpl w:val="677C61B6"/>
    <w:lvl w:ilvl="0" w:tplc="9B94146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80BEC"/>
    <w:multiLevelType w:val="hybridMultilevel"/>
    <w:tmpl w:val="38A8EA8A"/>
    <w:lvl w:ilvl="0" w:tplc="D944B23E">
      <w:start w:val="1"/>
      <w:numFmt w:val="bullet"/>
      <w:lvlText w:val="−"/>
      <w:lvlJc w:val="left"/>
      <w:pPr>
        <w:ind w:left="258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14" w15:restartNumberingAfterBreak="0">
    <w:nsid w:val="18972192"/>
    <w:multiLevelType w:val="hybridMultilevel"/>
    <w:tmpl w:val="3AFE823A"/>
    <w:lvl w:ilvl="0" w:tplc="56AC74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ED4F34"/>
    <w:multiLevelType w:val="hybridMultilevel"/>
    <w:tmpl w:val="833027FC"/>
    <w:lvl w:ilvl="0" w:tplc="73E6A0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BB82ACE"/>
    <w:multiLevelType w:val="hybridMultilevel"/>
    <w:tmpl w:val="A024304C"/>
    <w:lvl w:ilvl="0" w:tplc="667E7546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ED2264"/>
    <w:multiLevelType w:val="hybridMultilevel"/>
    <w:tmpl w:val="409639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CD252D"/>
    <w:multiLevelType w:val="hybridMultilevel"/>
    <w:tmpl w:val="8012D202"/>
    <w:lvl w:ilvl="0" w:tplc="833879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8C4D7A"/>
    <w:multiLevelType w:val="hybridMultilevel"/>
    <w:tmpl w:val="F288E2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446532C"/>
    <w:multiLevelType w:val="hybridMultilevel"/>
    <w:tmpl w:val="45BEDDB2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875537"/>
    <w:multiLevelType w:val="hybridMultilevel"/>
    <w:tmpl w:val="0BFE8424"/>
    <w:lvl w:ilvl="0" w:tplc="FDF677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FF506F"/>
    <w:multiLevelType w:val="hybridMultilevel"/>
    <w:tmpl w:val="0C3E18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68D222A"/>
    <w:multiLevelType w:val="hybridMultilevel"/>
    <w:tmpl w:val="2494A7CE"/>
    <w:lvl w:ilvl="0" w:tplc="3D76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01A1863"/>
    <w:multiLevelType w:val="hybridMultilevel"/>
    <w:tmpl w:val="9F2498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3B0151E0"/>
    <w:multiLevelType w:val="hybridMultilevel"/>
    <w:tmpl w:val="933AC68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B1B3DE8"/>
    <w:multiLevelType w:val="hybridMultilevel"/>
    <w:tmpl w:val="A87AE15A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207078"/>
    <w:multiLevelType w:val="multilevel"/>
    <w:tmpl w:val="89CE4118"/>
    <w:lvl w:ilvl="0">
      <w:start w:val="1"/>
      <w:numFmt w:val="decimal"/>
      <w:pStyle w:val="Treumowy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3ED10E5F"/>
    <w:multiLevelType w:val="hybridMultilevel"/>
    <w:tmpl w:val="743CA1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BE639E"/>
    <w:multiLevelType w:val="hybridMultilevel"/>
    <w:tmpl w:val="64CED21C"/>
    <w:lvl w:ilvl="0" w:tplc="422E2E8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 w15:restartNumberingAfterBreak="0">
    <w:nsid w:val="478279CF"/>
    <w:multiLevelType w:val="hybridMultilevel"/>
    <w:tmpl w:val="2EBA1F82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EE3530"/>
    <w:multiLevelType w:val="hybridMultilevel"/>
    <w:tmpl w:val="60C25E58"/>
    <w:lvl w:ilvl="0" w:tplc="04150005">
      <w:start w:val="1"/>
      <w:numFmt w:val="bullet"/>
      <w:lvlText w:val=""/>
      <w:lvlJc w:val="left"/>
      <w:pPr>
        <w:ind w:left="112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6" w15:restartNumberingAfterBreak="0">
    <w:nsid w:val="54B55BAB"/>
    <w:multiLevelType w:val="hybridMultilevel"/>
    <w:tmpl w:val="50CAAB34"/>
    <w:lvl w:ilvl="0" w:tplc="E2985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57C07"/>
    <w:multiLevelType w:val="hybridMultilevel"/>
    <w:tmpl w:val="D52485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A06668"/>
    <w:multiLevelType w:val="hybridMultilevel"/>
    <w:tmpl w:val="36A2498C"/>
    <w:lvl w:ilvl="0" w:tplc="F5F6616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9" w15:restartNumberingAfterBreak="0">
    <w:nsid w:val="622D1690"/>
    <w:multiLevelType w:val="hybridMultilevel"/>
    <w:tmpl w:val="7EAE5D8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62A05954"/>
    <w:multiLevelType w:val="hybridMultilevel"/>
    <w:tmpl w:val="63F4F30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3C83ADD"/>
    <w:multiLevelType w:val="hybridMultilevel"/>
    <w:tmpl w:val="34D89FBE"/>
    <w:lvl w:ilvl="0" w:tplc="E93885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EC11F7"/>
    <w:multiLevelType w:val="hybridMultilevel"/>
    <w:tmpl w:val="6CAEBDF0"/>
    <w:lvl w:ilvl="0" w:tplc="4B06892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64BA7465"/>
    <w:multiLevelType w:val="hybridMultilevel"/>
    <w:tmpl w:val="38B60BE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5E41B62"/>
    <w:multiLevelType w:val="hybridMultilevel"/>
    <w:tmpl w:val="D47ADF5A"/>
    <w:lvl w:ilvl="0" w:tplc="10C016B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6B7388C"/>
    <w:multiLevelType w:val="hybridMultilevel"/>
    <w:tmpl w:val="2980601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B417106"/>
    <w:multiLevelType w:val="hybridMultilevel"/>
    <w:tmpl w:val="6B1A43BE"/>
    <w:lvl w:ilvl="0" w:tplc="D944B23E">
      <w:start w:val="1"/>
      <w:numFmt w:val="bullet"/>
      <w:lvlText w:val="−"/>
      <w:lvlJc w:val="left"/>
      <w:pPr>
        <w:ind w:left="21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8" w15:restartNumberingAfterBreak="0">
    <w:nsid w:val="6E9A5C1E"/>
    <w:multiLevelType w:val="hybridMultilevel"/>
    <w:tmpl w:val="8138B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75051D"/>
    <w:multiLevelType w:val="hybridMultilevel"/>
    <w:tmpl w:val="D5ACDD30"/>
    <w:lvl w:ilvl="0" w:tplc="24E81D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5925745">
    <w:abstractNumId w:val="43"/>
  </w:num>
  <w:num w:numId="2" w16cid:durableId="12225948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4121476">
    <w:abstractNumId w:val="9"/>
  </w:num>
  <w:num w:numId="4" w16cid:durableId="993142322">
    <w:abstractNumId w:val="5"/>
  </w:num>
  <w:num w:numId="5" w16cid:durableId="1775200229">
    <w:abstractNumId w:val="38"/>
  </w:num>
  <w:num w:numId="6" w16cid:durableId="1354309838">
    <w:abstractNumId w:val="14"/>
  </w:num>
  <w:num w:numId="7" w16cid:durableId="1441955554">
    <w:abstractNumId w:val="24"/>
  </w:num>
  <w:num w:numId="8" w16cid:durableId="966161754">
    <w:abstractNumId w:val="41"/>
  </w:num>
  <w:num w:numId="9" w16cid:durableId="378096706">
    <w:abstractNumId w:val="40"/>
  </w:num>
  <w:num w:numId="10" w16cid:durableId="1170683839">
    <w:abstractNumId w:val="3"/>
  </w:num>
  <w:num w:numId="11" w16cid:durableId="856507191">
    <w:abstractNumId w:val="35"/>
  </w:num>
  <w:num w:numId="12" w16cid:durableId="1571110606">
    <w:abstractNumId w:val="44"/>
  </w:num>
  <w:num w:numId="13" w16cid:durableId="492721183">
    <w:abstractNumId w:val="28"/>
  </w:num>
  <w:num w:numId="14" w16cid:durableId="1619023172">
    <w:abstractNumId w:val="46"/>
  </w:num>
  <w:num w:numId="15" w16cid:durableId="2136673447">
    <w:abstractNumId w:val="42"/>
  </w:num>
  <w:num w:numId="16" w16cid:durableId="87774243">
    <w:abstractNumId w:val="49"/>
  </w:num>
  <w:num w:numId="17" w16cid:durableId="161971886">
    <w:abstractNumId w:val="21"/>
  </w:num>
  <w:num w:numId="18" w16cid:durableId="1069036465">
    <w:abstractNumId w:val="19"/>
  </w:num>
  <w:num w:numId="19" w16cid:durableId="409305043">
    <w:abstractNumId w:val="36"/>
  </w:num>
  <w:num w:numId="20" w16cid:durableId="1083599998">
    <w:abstractNumId w:val="22"/>
  </w:num>
  <w:num w:numId="21" w16cid:durableId="1140610476">
    <w:abstractNumId w:val="39"/>
  </w:num>
  <w:num w:numId="22" w16cid:durableId="174810014">
    <w:abstractNumId w:val="4"/>
  </w:num>
  <w:num w:numId="23" w16cid:durableId="216629163">
    <w:abstractNumId w:val="18"/>
  </w:num>
  <w:num w:numId="24" w16cid:durableId="703991262">
    <w:abstractNumId w:val="26"/>
  </w:num>
  <w:num w:numId="25" w16cid:durableId="1162162216">
    <w:abstractNumId w:val="23"/>
  </w:num>
  <w:num w:numId="26" w16cid:durableId="644967596">
    <w:abstractNumId w:val="29"/>
  </w:num>
  <w:num w:numId="27" w16cid:durableId="1971469129">
    <w:abstractNumId w:val="33"/>
  </w:num>
  <w:num w:numId="28" w16cid:durableId="1145701009">
    <w:abstractNumId w:val="17"/>
  </w:num>
  <w:num w:numId="29" w16cid:durableId="5632397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11696814">
    <w:abstractNumId w:val="7"/>
  </w:num>
  <w:num w:numId="31" w16cid:durableId="569197129">
    <w:abstractNumId w:val="20"/>
  </w:num>
  <w:num w:numId="32" w16cid:durableId="9514773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8831203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976026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02132251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6098417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08265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44284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57261135">
    <w:abstractNumId w:val="45"/>
  </w:num>
  <w:num w:numId="40" w16cid:durableId="6994732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94518277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4469750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900176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69812156">
    <w:abstractNumId w:val="10"/>
  </w:num>
  <w:num w:numId="45" w16cid:durableId="1206331688">
    <w:abstractNumId w:val="32"/>
  </w:num>
  <w:num w:numId="46" w16cid:durableId="708533555">
    <w:abstractNumId w:val="31"/>
  </w:num>
  <w:num w:numId="47" w16cid:durableId="616446793">
    <w:abstractNumId w:val="13"/>
  </w:num>
  <w:num w:numId="48" w16cid:durableId="701788624">
    <w:abstractNumId w:val="6"/>
  </w:num>
  <w:num w:numId="49" w16cid:durableId="1978608067">
    <w:abstractNumId w:val="37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gdalena Matwijów-Głuchowska">
    <w15:presenceInfo w15:providerId="Windows Live" w15:userId="68d073e35181424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33D79367-CCEA-4F4F-89DC-1B47D524BFFD}"/>
  </w:docVars>
  <w:rsids>
    <w:rsidRoot w:val="001A02A1"/>
    <w:rsid w:val="000168DB"/>
    <w:rsid w:val="000174EA"/>
    <w:rsid w:val="00026DE1"/>
    <w:rsid w:val="000364DF"/>
    <w:rsid w:val="000366AB"/>
    <w:rsid w:val="00061F20"/>
    <w:rsid w:val="000805BE"/>
    <w:rsid w:val="00080D83"/>
    <w:rsid w:val="00085875"/>
    <w:rsid w:val="000A3836"/>
    <w:rsid w:val="000B0D8A"/>
    <w:rsid w:val="000B25DA"/>
    <w:rsid w:val="000D283E"/>
    <w:rsid w:val="000F593A"/>
    <w:rsid w:val="000F6564"/>
    <w:rsid w:val="00120BC8"/>
    <w:rsid w:val="00123C78"/>
    <w:rsid w:val="00124D4A"/>
    <w:rsid w:val="001304E7"/>
    <w:rsid w:val="00130B23"/>
    <w:rsid w:val="00151A86"/>
    <w:rsid w:val="001520FF"/>
    <w:rsid w:val="001A02A1"/>
    <w:rsid w:val="001A081C"/>
    <w:rsid w:val="001A3D33"/>
    <w:rsid w:val="001B210F"/>
    <w:rsid w:val="001D059A"/>
    <w:rsid w:val="001E2013"/>
    <w:rsid w:val="001E3612"/>
    <w:rsid w:val="002229B4"/>
    <w:rsid w:val="00240C4A"/>
    <w:rsid w:val="00241C1F"/>
    <w:rsid w:val="002425AE"/>
    <w:rsid w:val="002529E4"/>
    <w:rsid w:val="00257039"/>
    <w:rsid w:val="002717AA"/>
    <w:rsid w:val="002826B3"/>
    <w:rsid w:val="0029402E"/>
    <w:rsid w:val="002B3334"/>
    <w:rsid w:val="002C5A97"/>
    <w:rsid w:val="002C6347"/>
    <w:rsid w:val="00315901"/>
    <w:rsid w:val="00320AAC"/>
    <w:rsid w:val="00325198"/>
    <w:rsid w:val="0034262A"/>
    <w:rsid w:val="0035129C"/>
    <w:rsid w:val="003526F5"/>
    <w:rsid w:val="0035482A"/>
    <w:rsid w:val="003619F2"/>
    <w:rsid w:val="00365820"/>
    <w:rsid w:val="0039481F"/>
    <w:rsid w:val="00394FC1"/>
    <w:rsid w:val="0039693E"/>
    <w:rsid w:val="003A06F1"/>
    <w:rsid w:val="003B67BA"/>
    <w:rsid w:val="003C554F"/>
    <w:rsid w:val="003E1CA9"/>
    <w:rsid w:val="0040149C"/>
    <w:rsid w:val="00403FA9"/>
    <w:rsid w:val="00414478"/>
    <w:rsid w:val="004330A8"/>
    <w:rsid w:val="00441FF6"/>
    <w:rsid w:val="004430F4"/>
    <w:rsid w:val="00443A62"/>
    <w:rsid w:val="004603EA"/>
    <w:rsid w:val="004609CA"/>
    <w:rsid w:val="00464281"/>
    <w:rsid w:val="00466EFD"/>
    <w:rsid w:val="00471719"/>
    <w:rsid w:val="00492BD3"/>
    <w:rsid w:val="004A06A7"/>
    <w:rsid w:val="004B38AD"/>
    <w:rsid w:val="004B4244"/>
    <w:rsid w:val="004B70BD"/>
    <w:rsid w:val="004C303B"/>
    <w:rsid w:val="004E1714"/>
    <w:rsid w:val="0052111D"/>
    <w:rsid w:val="005266B7"/>
    <w:rsid w:val="00540A0D"/>
    <w:rsid w:val="005760A9"/>
    <w:rsid w:val="00594464"/>
    <w:rsid w:val="005946E7"/>
    <w:rsid w:val="005A0375"/>
    <w:rsid w:val="005A0EAE"/>
    <w:rsid w:val="005A7472"/>
    <w:rsid w:val="005C1996"/>
    <w:rsid w:val="005D2636"/>
    <w:rsid w:val="005F3EB2"/>
    <w:rsid w:val="00600947"/>
    <w:rsid w:val="0061767F"/>
    <w:rsid w:val="00622781"/>
    <w:rsid w:val="00634C38"/>
    <w:rsid w:val="00640BFF"/>
    <w:rsid w:val="00643FE5"/>
    <w:rsid w:val="00654144"/>
    <w:rsid w:val="0066032A"/>
    <w:rsid w:val="00665A91"/>
    <w:rsid w:val="0067382A"/>
    <w:rsid w:val="00684B65"/>
    <w:rsid w:val="006924DB"/>
    <w:rsid w:val="0069621B"/>
    <w:rsid w:val="006B4267"/>
    <w:rsid w:val="006C0EED"/>
    <w:rsid w:val="006C2A1A"/>
    <w:rsid w:val="006C68C2"/>
    <w:rsid w:val="006E4104"/>
    <w:rsid w:val="006F0C63"/>
    <w:rsid w:val="006F209E"/>
    <w:rsid w:val="00700B11"/>
    <w:rsid w:val="0071142F"/>
    <w:rsid w:val="0071364F"/>
    <w:rsid w:val="00725069"/>
    <w:rsid w:val="00727F94"/>
    <w:rsid w:val="00732951"/>
    <w:rsid w:val="007337EB"/>
    <w:rsid w:val="00734FD0"/>
    <w:rsid w:val="00745D18"/>
    <w:rsid w:val="00750E41"/>
    <w:rsid w:val="00776530"/>
    <w:rsid w:val="00791E8E"/>
    <w:rsid w:val="007A0109"/>
    <w:rsid w:val="007A3CCD"/>
    <w:rsid w:val="007B2500"/>
    <w:rsid w:val="007B4075"/>
    <w:rsid w:val="007B5688"/>
    <w:rsid w:val="007D61D6"/>
    <w:rsid w:val="007E1B19"/>
    <w:rsid w:val="007E6BBB"/>
    <w:rsid w:val="007F3623"/>
    <w:rsid w:val="00817C8E"/>
    <w:rsid w:val="00825980"/>
    <w:rsid w:val="00827311"/>
    <w:rsid w:val="00833AFA"/>
    <w:rsid w:val="00834BB4"/>
    <w:rsid w:val="00835187"/>
    <w:rsid w:val="00855178"/>
    <w:rsid w:val="00873501"/>
    <w:rsid w:val="00876326"/>
    <w:rsid w:val="008775AB"/>
    <w:rsid w:val="008945D9"/>
    <w:rsid w:val="008A5460"/>
    <w:rsid w:val="008C52E2"/>
    <w:rsid w:val="008D5D57"/>
    <w:rsid w:val="009321B4"/>
    <w:rsid w:val="00942134"/>
    <w:rsid w:val="00943422"/>
    <w:rsid w:val="009532D9"/>
    <w:rsid w:val="00954BF9"/>
    <w:rsid w:val="00957011"/>
    <w:rsid w:val="009706FB"/>
    <w:rsid w:val="009726FB"/>
    <w:rsid w:val="0098672C"/>
    <w:rsid w:val="009A4ACC"/>
    <w:rsid w:val="009A506A"/>
    <w:rsid w:val="009D71C1"/>
    <w:rsid w:val="009E0351"/>
    <w:rsid w:val="009E30ED"/>
    <w:rsid w:val="009F2CF0"/>
    <w:rsid w:val="00A0160D"/>
    <w:rsid w:val="00A02F21"/>
    <w:rsid w:val="00A04690"/>
    <w:rsid w:val="00A2686F"/>
    <w:rsid w:val="00A40DD3"/>
    <w:rsid w:val="00A50198"/>
    <w:rsid w:val="00A66031"/>
    <w:rsid w:val="00A7707B"/>
    <w:rsid w:val="00A830EB"/>
    <w:rsid w:val="00A8311B"/>
    <w:rsid w:val="00AB1FCE"/>
    <w:rsid w:val="00AB5BEE"/>
    <w:rsid w:val="00AD1EFE"/>
    <w:rsid w:val="00AD3F26"/>
    <w:rsid w:val="00AD51FC"/>
    <w:rsid w:val="00AD7E56"/>
    <w:rsid w:val="00B01F08"/>
    <w:rsid w:val="00B16E8F"/>
    <w:rsid w:val="00B2442F"/>
    <w:rsid w:val="00B30401"/>
    <w:rsid w:val="00B36684"/>
    <w:rsid w:val="00B6637D"/>
    <w:rsid w:val="00B92C10"/>
    <w:rsid w:val="00BB2039"/>
    <w:rsid w:val="00BB76D0"/>
    <w:rsid w:val="00BC363A"/>
    <w:rsid w:val="00BC363C"/>
    <w:rsid w:val="00BC6D06"/>
    <w:rsid w:val="00BC7A43"/>
    <w:rsid w:val="00BD02A5"/>
    <w:rsid w:val="00BE5349"/>
    <w:rsid w:val="00C06523"/>
    <w:rsid w:val="00C134A4"/>
    <w:rsid w:val="00C14D5B"/>
    <w:rsid w:val="00C268A0"/>
    <w:rsid w:val="00C35E35"/>
    <w:rsid w:val="00C377A0"/>
    <w:rsid w:val="00C532CF"/>
    <w:rsid w:val="00C57BB1"/>
    <w:rsid w:val="00C62C24"/>
    <w:rsid w:val="00C635B6"/>
    <w:rsid w:val="00C70FAF"/>
    <w:rsid w:val="00C822E4"/>
    <w:rsid w:val="00CA5CBD"/>
    <w:rsid w:val="00CB1AFF"/>
    <w:rsid w:val="00CD7701"/>
    <w:rsid w:val="00CE005B"/>
    <w:rsid w:val="00D0361A"/>
    <w:rsid w:val="00D1150B"/>
    <w:rsid w:val="00D30ADD"/>
    <w:rsid w:val="00D43A0D"/>
    <w:rsid w:val="00D46867"/>
    <w:rsid w:val="00D51847"/>
    <w:rsid w:val="00D526F3"/>
    <w:rsid w:val="00D57724"/>
    <w:rsid w:val="00D7260C"/>
    <w:rsid w:val="00D730C8"/>
    <w:rsid w:val="00D84907"/>
    <w:rsid w:val="00D85BA7"/>
    <w:rsid w:val="00D8631E"/>
    <w:rsid w:val="00D9335C"/>
    <w:rsid w:val="00DA2034"/>
    <w:rsid w:val="00DC5088"/>
    <w:rsid w:val="00DC733E"/>
    <w:rsid w:val="00DD778E"/>
    <w:rsid w:val="00DE5229"/>
    <w:rsid w:val="00DF57BE"/>
    <w:rsid w:val="00E024CA"/>
    <w:rsid w:val="00E0258D"/>
    <w:rsid w:val="00E06500"/>
    <w:rsid w:val="00E06589"/>
    <w:rsid w:val="00E22F54"/>
    <w:rsid w:val="00E23BFA"/>
    <w:rsid w:val="00E305CD"/>
    <w:rsid w:val="00E539C6"/>
    <w:rsid w:val="00E57060"/>
    <w:rsid w:val="00E64D96"/>
    <w:rsid w:val="00E81ADD"/>
    <w:rsid w:val="00E87616"/>
    <w:rsid w:val="00EA5C16"/>
    <w:rsid w:val="00EB65CA"/>
    <w:rsid w:val="00EC523B"/>
    <w:rsid w:val="00ED6BDB"/>
    <w:rsid w:val="00EE526B"/>
    <w:rsid w:val="00EF000D"/>
    <w:rsid w:val="00F02994"/>
    <w:rsid w:val="00F234AD"/>
    <w:rsid w:val="00F5032F"/>
    <w:rsid w:val="00F545A3"/>
    <w:rsid w:val="00F83EE2"/>
    <w:rsid w:val="00FA1C20"/>
    <w:rsid w:val="00FB1502"/>
    <w:rsid w:val="00FB156A"/>
    <w:rsid w:val="00FB5706"/>
    <w:rsid w:val="00FB7887"/>
    <w:rsid w:val="00FC7103"/>
    <w:rsid w:val="00FD401C"/>
    <w:rsid w:val="00FE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15FF7B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E0258D"/>
    <w:pPr>
      <w:keepNext/>
      <w:spacing w:before="240" w:after="60" w:line="240" w:lineRule="auto"/>
      <w:outlineLvl w:val="0"/>
    </w:pPr>
    <w:rPr>
      <w:kern w:val="32"/>
      <w:sz w:val="32"/>
      <w:szCs w:val="32"/>
      <w:lang w:val="x-none"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0258D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aliases w:val="normalny tekst,ppkt,Wypunktowanie,CW_Lista,L1,Numerowanie,T_SZ_List Paragraph,Akapit z listą 1,Akapit z listą3,Akapit z listą31,Odstavec,Akapit z listą BS,Akapit z listą4,Nagłowek 3,Kolorowa lista — akcent 11,Dot pt,lp1,Preambuła,1."/>
    <w:basedOn w:val="Normalny"/>
    <w:link w:val="AkapitzlistZnak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table" w:styleId="Tabela-Siatka">
    <w:name w:val="Table Grid"/>
    <w:basedOn w:val="Standardowy"/>
    <w:uiPriority w:val="39"/>
    <w:rsid w:val="006738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25980"/>
    <w:rPr>
      <w:color w:val="0000FF"/>
      <w:u w:val="single"/>
    </w:rPr>
  </w:style>
  <w:style w:type="paragraph" w:customStyle="1" w:styleId="Akapitzlist1">
    <w:name w:val="Akapit z listą1"/>
    <w:basedOn w:val="Normalny"/>
    <w:rsid w:val="00825980"/>
    <w:pPr>
      <w:suppressAutoHyphens/>
      <w:spacing w:line="240" w:lineRule="auto"/>
      <w:ind w:left="720"/>
    </w:pPr>
    <w:rPr>
      <w:rFonts w:cs="Arial"/>
      <w:lang w:eastAsia="zh-CN"/>
    </w:rPr>
  </w:style>
  <w:style w:type="paragraph" w:customStyle="1" w:styleId="Standard">
    <w:name w:val="Standard"/>
    <w:rsid w:val="00825980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ppkt Znak,Wypunktowanie Znak,CW_Lista Znak,L1 Znak,Numerowanie Znak,T_SZ_List Paragraph Znak,Akapit z listą 1 Znak,Akapit z listą3 Znak,Akapit z listą31 Znak,Odstavec Znak,Akapit z listą BS Znak,Nagłowek 3 Znak"/>
    <w:link w:val="Akapitzlist"/>
    <w:qFormat/>
    <w:locked/>
    <w:rsid w:val="00825980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BB20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B20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03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B20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B2039"/>
    <w:rPr>
      <w:rFonts w:ascii="Arial" w:hAnsi="Arial"/>
      <w:b/>
      <w:bCs/>
    </w:rPr>
  </w:style>
  <w:style w:type="character" w:customStyle="1" w:styleId="Nagwek1Znak">
    <w:name w:val="Nagłówek 1 Znak"/>
    <w:aliases w:val="Znak2 Znak"/>
    <w:basedOn w:val="Domylnaczcionkaakapitu"/>
    <w:link w:val="Nagwek1"/>
    <w:rsid w:val="00E0258D"/>
    <w:rPr>
      <w:rFonts w:ascii="Arial" w:hAnsi="Arial"/>
      <w:kern w:val="32"/>
      <w:sz w:val="32"/>
      <w:szCs w:val="32"/>
      <w:lang w:val="x-none" w:eastAsia="x-none"/>
    </w:rPr>
  </w:style>
  <w:style w:type="character" w:customStyle="1" w:styleId="Nagwek4Znak">
    <w:name w:val="Nagłówek 4 Znak"/>
    <w:basedOn w:val="Domylnaczcionkaakapitu"/>
    <w:link w:val="Nagwek4"/>
    <w:semiHidden/>
    <w:rsid w:val="00E0258D"/>
    <w:rPr>
      <w:b/>
      <w:bCs/>
      <w:sz w:val="28"/>
      <w:szCs w:val="28"/>
      <w:lang w:val="x-none" w:eastAsia="x-none"/>
    </w:rPr>
  </w:style>
  <w:style w:type="paragraph" w:styleId="Tekstpodstawowy">
    <w:name w:val="Body Text"/>
    <w:basedOn w:val="Normalny"/>
    <w:link w:val="TekstpodstawowyZnak"/>
    <w:rsid w:val="00E0258D"/>
    <w:pPr>
      <w:suppressAutoHyphens/>
      <w:spacing w:after="140" w:line="288" w:lineRule="auto"/>
    </w:pPr>
    <w:rPr>
      <w:rFonts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258D"/>
    <w:rPr>
      <w:rFonts w:ascii="Arial" w:hAnsi="Arial" w:cs="Arial"/>
      <w:sz w:val="24"/>
      <w:szCs w:val="24"/>
      <w:lang w:eastAsia="zh-CN"/>
    </w:rPr>
  </w:style>
  <w:style w:type="character" w:customStyle="1" w:styleId="StopkaZnak">
    <w:name w:val="Stopka Znak"/>
    <w:link w:val="Stopka"/>
    <w:rsid w:val="00E0258D"/>
    <w:rPr>
      <w:rFonts w:ascii="Arial" w:hAnsi="Arial"/>
      <w:sz w:val="24"/>
      <w:szCs w:val="24"/>
    </w:rPr>
  </w:style>
  <w:style w:type="paragraph" w:styleId="Tytu">
    <w:name w:val="Title"/>
    <w:basedOn w:val="Normalny"/>
    <w:link w:val="TytuZnak"/>
    <w:qFormat/>
    <w:rsid w:val="00E0258D"/>
    <w:pPr>
      <w:spacing w:line="240" w:lineRule="auto"/>
      <w:jc w:val="center"/>
    </w:pPr>
    <w:rPr>
      <w:rFonts w:eastAsia="MS Mincho"/>
      <w:b/>
      <w:bCs/>
      <w:sz w:val="22"/>
      <w:szCs w:val="2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E0258D"/>
    <w:rPr>
      <w:rFonts w:ascii="Arial" w:eastAsia="MS Mincho" w:hAnsi="Arial"/>
      <w:b/>
      <w:bCs/>
      <w:sz w:val="22"/>
      <w:szCs w:val="22"/>
      <w:lang w:val="x-none" w:eastAsia="x-none"/>
    </w:rPr>
  </w:style>
  <w:style w:type="paragraph" w:customStyle="1" w:styleId="w5pktart">
    <w:name w:val="w5pktart"/>
    <w:basedOn w:val="Normalny"/>
    <w:rsid w:val="00E0258D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unhideWhenUsed/>
    <w:rsid w:val="00E0258D"/>
    <w:pPr>
      <w:suppressAutoHyphens/>
      <w:spacing w:after="120" w:line="240" w:lineRule="auto"/>
    </w:pPr>
    <w:rPr>
      <w:rFonts w:cs="Arial"/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0258D"/>
    <w:rPr>
      <w:rFonts w:ascii="Arial" w:hAnsi="Arial" w:cs="Arial"/>
      <w:sz w:val="16"/>
      <w:szCs w:val="16"/>
      <w:lang w:eastAsia="zh-CN"/>
    </w:rPr>
  </w:style>
  <w:style w:type="paragraph" w:customStyle="1" w:styleId="Akapitzlist2">
    <w:name w:val="Akapit z listą2"/>
    <w:basedOn w:val="Normalny"/>
    <w:uiPriority w:val="99"/>
    <w:rsid w:val="00E0258D"/>
    <w:pPr>
      <w:spacing w:after="200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Treumowy">
    <w:name w:val="Treść_umowy"/>
    <w:basedOn w:val="Normalny"/>
    <w:uiPriority w:val="99"/>
    <w:qFormat/>
    <w:rsid w:val="00E0258D"/>
    <w:pPr>
      <w:numPr>
        <w:numId w:val="2"/>
      </w:numPr>
      <w:tabs>
        <w:tab w:val="clear" w:pos="360"/>
        <w:tab w:val="num" w:pos="0"/>
      </w:tabs>
      <w:spacing w:after="120" w:line="240" w:lineRule="auto"/>
      <w:ind w:left="720"/>
      <w:jc w:val="both"/>
    </w:pPr>
    <w:rPr>
      <w:rFonts w:ascii="Arial Narrow" w:hAnsi="Arial Narrow" w:cs="Arial"/>
      <w:bCs/>
      <w:color w:val="000000"/>
      <w:sz w:val="22"/>
      <w:szCs w:val="22"/>
    </w:rPr>
  </w:style>
  <w:style w:type="paragraph" w:customStyle="1" w:styleId="ParagrafUmowy">
    <w:name w:val="Paragraf_Umowy"/>
    <w:basedOn w:val="Normalny"/>
    <w:uiPriority w:val="99"/>
    <w:qFormat/>
    <w:rsid w:val="00E0258D"/>
    <w:pPr>
      <w:widowControl w:val="0"/>
      <w:autoSpaceDE w:val="0"/>
      <w:autoSpaceDN w:val="0"/>
      <w:adjustRightInd w:val="0"/>
      <w:spacing w:before="360" w:after="120" w:line="240" w:lineRule="auto"/>
      <w:jc w:val="center"/>
    </w:pPr>
    <w:rPr>
      <w:rFonts w:ascii="Arial Narrow" w:hAnsi="Arial Narrow" w:cs="Helvetica"/>
      <w:b/>
      <w:color w:val="000000"/>
      <w:sz w:val="22"/>
      <w:szCs w:val="22"/>
    </w:rPr>
  </w:style>
  <w:style w:type="paragraph" w:customStyle="1" w:styleId="Noparagraphstyle">
    <w:name w:val="[No paragraph style]"/>
    <w:rsid w:val="00700B11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character" w:customStyle="1" w:styleId="Znakiprzypiswdolnych">
    <w:name w:val="Znaki przypisów dolnych"/>
    <w:rsid w:val="00B36684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B36684"/>
    <w:pPr>
      <w:spacing w:line="240" w:lineRule="auto"/>
    </w:pPr>
    <w:rPr>
      <w:rFonts w:ascii="Calibri" w:hAnsi="Calibri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B36684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uiPriority w:val="99"/>
    <w:rsid w:val="002717AA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0168DB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168DB"/>
    <w:rPr>
      <w:rFonts w:ascii="Arial" w:hAnsi="Arial"/>
    </w:rPr>
  </w:style>
  <w:style w:type="character" w:styleId="Odwoanieprzypisukocowego">
    <w:name w:val="endnote reference"/>
    <w:basedOn w:val="Domylnaczcionkaakapitu"/>
    <w:rsid w:val="000168DB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822E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ED6BDB"/>
    <w:rPr>
      <w:rFonts w:ascii="Arial" w:hAnsi="Arial"/>
      <w:sz w:val="24"/>
      <w:szCs w:val="24"/>
    </w:rPr>
  </w:style>
  <w:style w:type="paragraph" w:styleId="Bezodstpw">
    <w:name w:val="No Spacing"/>
    <w:link w:val="BezodstpwZnak"/>
    <w:uiPriority w:val="1"/>
    <w:qFormat/>
    <w:rsid w:val="005946E7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5946E7"/>
    <w:rPr>
      <w:rFonts w:ascii="Calibri" w:eastAsia="Calibri" w:hAnsi="Calibri" w:cs="Calibri"/>
      <w:sz w:val="22"/>
      <w:szCs w:val="22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263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A506A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bazakonkurencyjnosci.funduszeeuropejskie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79367-CCEA-4F4F-89DC-1B47D524BFFD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8048108-ED24-41B3-AA36-B8CD3457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5</TotalTime>
  <Pages>5</Pages>
  <Words>2136</Words>
  <Characters>12816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Twardokus Marcin</dc:creator>
  <cp:keywords/>
  <cp:lastModifiedBy>Magdalena Matwijów-Głuchowska</cp:lastModifiedBy>
  <cp:revision>4</cp:revision>
  <cp:lastPrinted>2024-04-23T08:51:00Z</cp:lastPrinted>
  <dcterms:created xsi:type="dcterms:W3CDTF">2024-11-13T08:13:00Z</dcterms:created>
  <dcterms:modified xsi:type="dcterms:W3CDTF">2024-11-13T09:03:00Z</dcterms:modified>
</cp:coreProperties>
</file>