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5634A8" w14:textId="4F6E83DB" w:rsidR="005848F1" w:rsidRPr="007E5AF2" w:rsidRDefault="00A85C68" w:rsidP="007E5AF2">
      <w:pPr>
        <w:pStyle w:val="Nagwek1"/>
        <w:spacing w:after="240" w:line="360" w:lineRule="auto"/>
        <w:ind w:right="2" w:firstLine="141"/>
        <w:jc w:val="right"/>
        <w:rPr>
          <w:rFonts w:eastAsiaTheme="minorHAnsi" w:cs="Arial"/>
          <w:color w:val="000000" w:themeColor="text1"/>
          <w:sz w:val="24"/>
          <w:lang w:eastAsia="en-US"/>
        </w:rPr>
      </w:pPr>
      <w:r w:rsidRPr="007E5AF2">
        <w:rPr>
          <w:rFonts w:eastAsiaTheme="minorHAnsi" w:cs="Arial"/>
          <w:color w:val="000000" w:themeColor="text1"/>
          <w:sz w:val="24"/>
          <w:lang w:eastAsia="en-US"/>
        </w:rPr>
        <w:t xml:space="preserve">Załącznik nr 1 do zapytania ofertowego nr </w:t>
      </w:r>
      <w:r w:rsidR="008B1085" w:rsidRPr="007E5AF2">
        <w:rPr>
          <w:rFonts w:eastAsiaTheme="minorHAnsi" w:cs="Arial"/>
          <w:color w:val="000000" w:themeColor="text1"/>
          <w:sz w:val="24"/>
          <w:lang w:eastAsia="en-US"/>
        </w:rPr>
        <w:t xml:space="preserve">2024-13339-204585 </w:t>
      </w:r>
      <w:r w:rsidR="005848F1" w:rsidRPr="007E5AF2">
        <w:rPr>
          <w:rFonts w:eastAsiaTheme="minorHAnsi" w:cs="Arial"/>
          <w:color w:val="000000" w:themeColor="text1"/>
          <w:sz w:val="24"/>
          <w:lang w:eastAsia="en-US"/>
        </w:rPr>
        <w:t xml:space="preserve">z dnia </w:t>
      </w:r>
      <w:r w:rsidR="002101FD" w:rsidRPr="007E5AF2">
        <w:rPr>
          <w:rFonts w:eastAsiaTheme="minorHAnsi" w:cs="Arial"/>
          <w:color w:val="000000" w:themeColor="text1"/>
          <w:sz w:val="24"/>
          <w:lang w:eastAsia="en-US"/>
        </w:rPr>
        <w:t>24.1</w:t>
      </w:r>
      <w:r w:rsidR="004E701C" w:rsidRPr="007E5AF2">
        <w:rPr>
          <w:rFonts w:eastAsiaTheme="minorHAnsi" w:cs="Arial"/>
          <w:color w:val="000000" w:themeColor="text1"/>
          <w:sz w:val="24"/>
          <w:lang w:eastAsia="en-US"/>
        </w:rPr>
        <w:t>1</w:t>
      </w:r>
      <w:r w:rsidR="002101FD" w:rsidRPr="007E5AF2">
        <w:rPr>
          <w:rFonts w:eastAsiaTheme="minorHAnsi" w:cs="Arial"/>
          <w:color w:val="000000" w:themeColor="text1"/>
          <w:sz w:val="24"/>
          <w:lang w:eastAsia="en-US"/>
        </w:rPr>
        <w:t>.1</w:t>
      </w:r>
      <w:r w:rsidR="007355FD" w:rsidRPr="007E5AF2">
        <w:rPr>
          <w:rFonts w:eastAsiaTheme="minorHAnsi" w:cs="Arial"/>
          <w:color w:val="000000" w:themeColor="text1"/>
          <w:sz w:val="24"/>
          <w:lang w:eastAsia="en-US"/>
        </w:rPr>
        <w:t>4</w:t>
      </w:r>
    </w:p>
    <w:p w14:paraId="301141E1" w14:textId="77777777" w:rsidR="00A85C68" w:rsidRPr="007E5AF2" w:rsidRDefault="00A85C68" w:rsidP="007E5AF2">
      <w:pPr>
        <w:spacing w:after="120" w:line="360" w:lineRule="auto"/>
        <w:jc w:val="center"/>
        <w:rPr>
          <w:rFonts w:ascii="Arial" w:eastAsiaTheme="minorHAnsi" w:hAnsi="Arial" w:cs="Arial"/>
          <w:b/>
          <w:color w:val="000000" w:themeColor="text1"/>
          <w:sz w:val="24"/>
          <w:szCs w:val="24"/>
          <w:lang w:eastAsia="en-US"/>
        </w:rPr>
      </w:pPr>
    </w:p>
    <w:p w14:paraId="21191CE5" w14:textId="77777777" w:rsidR="00A85C68" w:rsidRPr="007E5AF2" w:rsidRDefault="00A85C68" w:rsidP="007E5AF2">
      <w:pPr>
        <w:spacing w:after="120" w:line="360" w:lineRule="auto"/>
        <w:jc w:val="center"/>
        <w:rPr>
          <w:rFonts w:ascii="Arial" w:eastAsiaTheme="minorHAnsi" w:hAnsi="Arial" w:cs="Arial"/>
          <w:color w:val="000000" w:themeColor="text1"/>
          <w:sz w:val="28"/>
          <w:szCs w:val="28"/>
          <w:lang w:eastAsia="en-US"/>
        </w:rPr>
      </w:pPr>
      <w:r w:rsidRPr="007E5AF2">
        <w:rPr>
          <w:rFonts w:ascii="Arial" w:eastAsiaTheme="minorHAnsi" w:hAnsi="Arial" w:cs="Arial"/>
          <w:b/>
          <w:color w:val="000000" w:themeColor="text1"/>
          <w:sz w:val="28"/>
          <w:szCs w:val="28"/>
          <w:lang w:eastAsia="en-US"/>
        </w:rPr>
        <w:t>FORMULARZ OFERTOWY</w:t>
      </w:r>
    </w:p>
    <w:p w14:paraId="18875DA1" w14:textId="77777777" w:rsidR="00FE498A" w:rsidRPr="007E5AF2" w:rsidRDefault="00FE498A" w:rsidP="007E5AF2">
      <w:pPr>
        <w:spacing w:after="120" w:line="360" w:lineRule="auto"/>
        <w:rPr>
          <w:rFonts w:ascii="Arial" w:eastAsiaTheme="minorHAnsi" w:hAnsi="Arial" w:cs="Arial"/>
          <w:color w:val="000000" w:themeColor="text1"/>
          <w:sz w:val="24"/>
          <w:szCs w:val="24"/>
          <w:lang w:eastAsia="en-US"/>
        </w:rPr>
      </w:pPr>
    </w:p>
    <w:p w14:paraId="5B7653F5" w14:textId="2B7A93DD" w:rsidR="00A85C68" w:rsidRPr="007E5AF2" w:rsidRDefault="00A85C68" w:rsidP="007E5AF2">
      <w:pPr>
        <w:spacing w:after="0" w:line="360" w:lineRule="auto"/>
        <w:rPr>
          <w:rFonts w:ascii="Arial" w:eastAsiaTheme="minorHAnsi" w:hAnsi="Arial" w:cs="Arial"/>
          <w:color w:val="000000" w:themeColor="text1"/>
          <w:sz w:val="24"/>
          <w:szCs w:val="24"/>
          <w:lang w:eastAsia="en-US"/>
        </w:rPr>
      </w:pPr>
      <w:r w:rsidRPr="007E5AF2">
        <w:rPr>
          <w:rFonts w:ascii="Arial" w:eastAsiaTheme="minorHAnsi" w:hAnsi="Arial" w:cs="Arial"/>
          <w:color w:val="000000" w:themeColor="text1"/>
          <w:sz w:val="24"/>
          <w:szCs w:val="24"/>
          <w:lang w:eastAsia="en-US"/>
        </w:rPr>
        <w:t>________________________</w:t>
      </w:r>
    </w:p>
    <w:p w14:paraId="657FC4E1" w14:textId="77777777" w:rsidR="00A85C68" w:rsidRPr="007E5AF2" w:rsidRDefault="00A85C68" w:rsidP="007E5AF2">
      <w:pPr>
        <w:spacing w:after="120" w:line="360" w:lineRule="auto"/>
        <w:rPr>
          <w:rFonts w:ascii="Arial" w:eastAsiaTheme="minorHAnsi" w:hAnsi="Arial" w:cs="Arial"/>
          <w:color w:val="000000" w:themeColor="text1"/>
          <w:sz w:val="24"/>
          <w:szCs w:val="24"/>
          <w:lang w:eastAsia="en-US"/>
        </w:rPr>
      </w:pPr>
      <w:r w:rsidRPr="007E5AF2">
        <w:rPr>
          <w:rFonts w:ascii="Arial" w:eastAsiaTheme="minorHAnsi" w:hAnsi="Arial" w:cs="Arial"/>
          <w:color w:val="000000" w:themeColor="text1"/>
          <w:sz w:val="24"/>
          <w:szCs w:val="24"/>
          <w:lang w:eastAsia="en-US"/>
        </w:rPr>
        <w:t xml:space="preserve">    (Miejscowość i data)</w:t>
      </w:r>
      <w:r w:rsidRPr="007E5AF2">
        <w:rPr>
          <w:rFonts w:ascii="Arial" w:eastAsiaTheme="minorHAnsi" w:hAnsi="Arial" w:cs="Arial"/>
          <w:color w:val="000000" w:themeColor="text1"/>
          <w:sz w:val="24"/>
          <w:szCs w:val="24"/>
          <w:lang w:eastAsia="en-US"/>
        </w:rPr>
        <w:tab/>
      </w:r>
      <w:r w:rsidRPr="007E5AF2">
        <w:rPr>
          <w:rFonts w:ascii="Arial" w:eastAsiaTheme="minorHAnsi" w:hAnsi="Arial" w:cs="Arial"/>
          <w:color w:val="000000" w:themeColor="text1"/>
          <w:sz w:val="24"/>
          <w:szCs w:val="24"/>
          <w:lang w:eastAsia="en-US"/>
        </w:rPr>
        <w:tab/>
      </w:r>
      <w:r w:rsidRPr="007E5AF2">
        <w:rPr>
          <w:rFonts w:ascii="Arial" w:eastAsiaTheme="minorHAnsi" w:hAnsi="Arial" w:cs="Arial"/>
          <w:color w:val="000000" w:themeColor="text1"/>
          <w:sz w:val="24"/>
          <w:szCs w:val="24"/>
          <w:lang w:eastAsia="en-US"/>
        </w:rPr>
        <w:tab/>
      </w:r>
      <w:r w:rsidRPr="007E5AF2">
        <w:rPr>
          <w:rFonts w:ascii="Arial" w:eastAsiaTheme="minorHAnsi" w:hAnsi="Arial" w:cs="Arial"/>
          <w:color w:val="000000" w:themeColor="text1"/>
          <w:sz w:val="24"/>
          <w:szCs w:val="24"/>
          <w:lang w:eastAsia="en-US"/>
        </w:rPr>
        <w:tab/>
      </w:r>
      <w:r w:rsidRPr="007E5AF2">
        <w:rPr>
          <w:rFonts w:ascii="Arial" w:eastAsiaTheme="minorHAnsi" w:hAnsi="Arial" w:cs="Arial"/>
          <w:color w:val="000000" w:themeColor="text1"/>
          <w:sz w:val="24"/>
          <w:szCs w:val="24"/>
          <w:lang w:eastAsia="en-US"/>
        </w:rPr>
        <w:tab/>
      </w:r>
      <w:r w:rsidRPr="007E5AF2">
        <w:rPr>
          <w:rFonts w:ascii="Arial" w:eastAsiaTheme="minorHAnsi" w:hAnsi="Arial" w:cs="Arial"/>
          <w:color w:val="000000" w:themeColor="text1"/>
          <w:sz w:val="24"/>
          <w:szCs w:val="24"/>
          <w:lang w:eastAsia="en-US"/>
        </w:rPr>
        <w:tab/>
      </w:r>
      <w:r w:rsidRPr="007E5AF2">
        <w:rPr>
          <w:rFonts w:ascii="Arial" w:eastAsiaTheme="minorHAnsi" w:hAnsi="Arial" w:cs="Arial"/>
          <w:color w:val="000000" w:themeColor="text1"/>
          <w:sz w:val="24"/>
          <w:szCs w:val="24"/>
          <w:lang w:eastAsia="en-US"/>
        </w:rPr>
        <w:tab/>
      </w:r>
      <w:r w:rsidRPr="007E5AF2">
        <w:rPr>
          <w:rFonts w:ascii="Arial" w:eastAsiaTheme="minorHAnsi" w:hAnsi="Arial" w:cs="Arial"/>
          <w:color w:val="000000" w:themeColor="text1"/>
          <w:sz w:val="24"/>
          <w:szCs w:val="24"/>
          <w:lang w:eastAsia="en-US"/>
        </w:rPr>
        <w:tab/>
      </w:r>
    </w:p>
    <w:p w14:paraId="71B0D4A3" w14:textId="77777777" w:rsidR="00A85C68" w:rsidRPr="007E5AF2" w:rsidRDefault="00A85C68" w:rsidP="007E5AF2">
      <w:pPr>
        <w:spacing w:line="360" w:lineRule="auto"/>
        <w:jc w:val="right"/>
        <w:rPr>
          <w:rFonts w:ascii="Arial" w:eastAsiaTheme="minorHAnsi" w:hAnsi="Arial" w:cs="Arial"/>
          <w:b/>
          <w:bCs/>
          <w:color w:val="000000" w:themeColor="text1"/>
          <w:sz w:val="24"/>
          <w:szCs w:val="24"/>
          <w:lang w:eastAsia="en-US"/>
        </w:rPr>
      </w:pPr>
      <w:r w:rsidRPr="007E5AF2">
        <w:rPr>
          <w:rFonts w:ascii="Arial" w:eastAsiaTheme="minorHAnsi" w:hAnsi="Arial" w:cs="Arial"/>
          <w:color w:val="000000" w:themeColor="text1"/>
          <w:sz w:val="24"/>
          <w:szCs w:val="24"/>
          <w:lang w:eastAsia="en-US"/>
        </w:rPr>
        <w:tab/>
      </w:r>
      <w:r w:rsidRPr="007E5AF2">
        <w:rPr>
          <w:rFonts w:ascii="Arial" w:eastAsiaTheme="minorHAnsi" w:hAnsi="Arial" w:cs="Arial"/>
          <w:color w:val="000000" w:themeColor="text1"/>
          <w:sz w:val="24"/>
          <w:szCs w:val="24"/>
          <w:lang w:eastAsia="en-US"/>
        </w:rPr>
        <w:tab/>
      </w:r>
      <w:r w:rsidRPr="007E5AF2">
        <w:rPr>
          <w:rFonts w:ascii="Arial" w:eastAsiaTheme="minorHAnsi" w:hAnsi="Arial" w:cs="Arial"/>
          <w:color w:val="000000" w:themeColor="text1"/>
          <w:sz w:val="24"/>
          <w:szCs w:val="24"/>
          <w:lang w:eastAsia="en-US"/>
        </w:rPr>
        <w:tab/>
      </w:r>
      <w:r w:rsidRPr="007E5AF2">
        <w:rPr>
          <w:rFonts w:ascii="Arial" w:eastAsiaTheme="minorHAnsi" w:hAnsi="Arial" w:cs="Arial"/>
          <w:color w:val="000000" w:themeColor="text1"/>
          <w:sz w:val="24"/>
          <w:szCs w:val="24"/>
          <w:lang w:eastAsia="en-US"/>
        </w:rPr>
        <w:tab/>
      </w:r>
      <w:r w:rsidRPr="007E5AF2">
        <w:rPr>
          <w:rFonts w:ascii="Arial" w:eastAsiaTheme="minorHAnsi" w:hAnsi="Arial" w:cs="Arial"/>
          <w:b/>
          <w:bCs/>
          <w:color w:val="000000" w:themeColor="text1"/>
          <w:sz w:val="24"/>
          <w:szCs w:val="24"/>
          <w:lang w:eastAsia="en-US"/>
        </w:rPr>
        <w:t>ZAMAWIAJĄCY</w:t>
      </w:r>
      <w:r w:rsidRPr="007E5AF2">
        <w:rPr>
          <w:rFonts w:ascii="Arial" w:eastAsiaTheme="minorHAnsi" w:hAnsi="Arial" w:cs="Arial"/>
          <w:b/>
          <w:bCs/>
          <w:color w:val="000000" w:themeColor="text1"/>
          <w:sz w:val="24"/>
          <w:szCs w:val="24"/>
          <w:lang w:eastAsia="en-US"/>
        </w:rPr>
        <w:tab/>
      </w:r>
      <w:r w:rsidRPr="007E5AF2">
        <w:rPr>
          <w:rFonts w:ascii="Arial" w:eastAsiaTheme="minorHAnsi" w:hAnsi="Arial" w:cs="Arial"/>
          <w:b/>
          <w:bCs/>
          <w:color w:val="000000" w:themeColor="text1"/>
          <w:sz w:val="24"/>
          <w:szCs w:val="24"/>
          <w:lang w:eastAsia="en-US"/>
        </w:rPr>
        <w:tab/>
      </w:r>
    </w:p>
    <w:p w14:paraId="1AC12B45" w14:textId="77777777" w:rsidR="007327AD" w:rsidRPr="007E5AF2" w:rsidRDefault="007327AD" w:rsidP="007E5AF2">
      <w:pPr>
        <w:spacing w:line="360" w:lineRule="auto"/>
        <w:jc w:val="right"/>
        <w:rPr>
          <w:rFonts w:ascii="Arial" w:hAnsi="Arial" w:cs="Arial"/>
          <w:sz w:val="24"/>
          <w:szCs w:val="24"/>
        </w:rPr>
      </w:pPr>
    </w:p>
    <w:p w14:paraId="0A0347BF" w14:textId="61109274" w:rsidR="007327AD" w:rsidRPr="007E5AF2" w:rsidRDefault="00A85C68" w:rsidP="007E5AF2">
      <w:pPr>
        <w:pStyle w:val="Default"/>
        <w:spacing w:line="360" w:lineRule="auto"/>
        <w:jc w:val="both"/>
        <w:rPr>
          <w:rFonts w:ascii="Arial" w:hAnsi="Arial" w:cs="Arial"/>
        </w:rPr>
      </w:pPr>
      <w:r w:rsidRPr="007E5AF2">
        <w:rPr>
          <w:rFonts w:ascii="Arial" w:eastAsiaTheme="minorHAnsi" w:hAnsi="Arial" w:cs="Arial"/>
          <w:color w:val="000000" w:themeColor="text1"/>
          <w:lang w:eastAsia="en-US"/>
        </w:rPr>
        <w:t xml:space="preserve">W nawiązaniu do Zapytania ofertowego </w:t>
      </w:r>
      <w:r w:rsidRPr="007E5AF2">
        <w:rPr>
          <w:rFonts w:ascii="Arial" w:eastAsiaTheme="minorHAnsi" w:hAnsi="Arial" w:cs="Arial"/>
          <w:bCs/>
          <w:color w:val="000000" w:themeColor="text1"/>
          <w:lang w:eastAsia="en-US"/>
        </w:rPr>
        <w:t xml:space="preserve">nr </w:t>
      </w:r>
      <w:r w:rsidR="003509CA" w:rsidRPr="007E5AF2">
        <w:rPr>
          <w:rFonts w:ascii="Arial" w:eastAsiaTheme="minorHAnsi" w:hAnsi="Arial" w:cs="Arial"/>
          <w:bCs/>
          <w:color w:val="000000" w:themeColor="text1"/>
          <w:lang w:eastAsia="en-US"/>
        </w:rPr>
        <w:t>2024-13339-204585</w:t>
      </w:r>
      <w:r w:rsidR="007327AD" w:rsidRPr="007E5AF2">
        <w:rPr>
          <w:rFonts w:ascii="Arial" w:hAnsi="Arial" w:cs="Arial"/>
        </w:rPr>
        <w:t xml:space="preserve"> na zadanie pn. </w:t>
      </w:r>
      <w:del w:id="0" w:author="Mariusz Bak" w:date="2024-11-13T21:47:00Z">
        <w:r w:rsidR="003509CA" w:rsidRPr="007E5AF2" w:rsidDel="005140D9">
          <w:rPr>
            <w:rFonts w:ascii="Arial" w:hAnsi="Arial" w:cs="Arial"/>
          </w:rPr>
          <w:delText>:</w:delText>
        </w:r>
      </w:del>
      <w:r w:rsidR="003509CA" w:rsidRPr="007E5AF2">
        <w:rPr>
          <w:rFonts w:ascii="Arial" w:hAnsi="Arial" w:cs="Arial"/>
        </w:rPr>
        <w:t xml:space="preserve">Dostawa i uruchomienie systemu cięcia wodą” </w:t>
      </w:r>
      <w:r w:rsidR="007327AD" w:rsidRPr="007E5AF2">
        <w:rPr>
          <w:rFonts w:ascii="Arial" w:hAnsi="Arial" w:cs="Arial"/>
        </w:rPr>
        <w:t>w ramach realizacji projektu pn. „</w:t>
      </w:r>
      <w:r w:rsidR="001D124B" w:rsidRPr="007E5AF2">
        <w:rPr>
          <w:rFonts w:ascii="Arial" w:hAnsi="Arial" w:cs="Arial"/>
        </w:rPr>
        <w:t>Poprawa efektywności energetycznej poprzez termomodernizację oraz modernizację infrastruktury wpływająca na zasadniczą zmianę procesu w Progress Eco S.A.”</w:t>
      </w:r>
      <w:r w:rsidR="007327AD" w:rsidRPr="007E5AF2">
        <w:rPr>
          <w:rFonts w:ascii="Arial" w:hAnsi="Arial" w:cs="Arial"/>
        </w:rPr>
        <w:t xml:space="preserve"> </w:t>
      </w:r>
      <w:bookmarkStart w:id="1" w:name="_Hlk149074775"/>
      <w:r w:rsidR="007327AD" w:rsidRPr="007E5AF2">
        <w:rPr>
          <w:rFonts w:ascii="Arial" w:hAnsi="Arial" w:cs="Arial"/>
        </w:rPr>
        <w:t>w ramach Działania 3.01</w:t>
      </w:r>
      <w:r w:rsidR="00116D49" w:rsidRPr="007E5AF2">
        <w:rPr>
          <w:rFonts w:ascii="Arial" w:hAnsi="Arial" w:cs="Arial"/>
        </w:rPr>
        <w:t xml:space="preserve"> </w:t>
      </w:r>
      <w:r w:rsidR="007327AD" w:rsidRPr="007E5AF2">
        <w:rPr>
          <w:rFonts w:ascii="Arial" w:hAnsi="Arial" w:cs="Arial"/>
        </w:rPr>
        <w:t>programu Fundusze Europejskie dla Nowoczesnej Gospodarki 2021-2027</w:t>
      </w:r>
      <w:r w:rsidR="00116D49" w:rsidRPr="007E5AF2">
        <w:rPr>
          <w:rFonts w:ascii="Arial" w:hAnsi="Arial" w:cs="Arial"/>
        </w:rPr>
        <w:t xml:space="preserve"> </w:t>
      </w:r>
      <w:r w:rsidR="007327AD" w:rsidRPr="007E5AF2">
        <w:rPr>
          <w:rFonts w:ascii="Arial" w:hAnsi="Arial" w:cs="Arial"/>
        </w:rPr>
        <w:t>-</w:t>
      </w:r>
      <w:r w:rsidR="00116D49" w:rsidRPr="007E5AF2">
        <w:rPr>
          <w:rFonts w:ascii="Arial" w:hAnsi="Arial" w:cs="Arial"/>
        </w:rPr>
        <w:t xml:space="preserve"> </w:t>
      </w:r>
      <w:r w:rsidR="007327AD" w:rsidRPr="007E5AF2">
        <w:rPr>
          <w:rFonts w:ascii="Arial" w:hAnsi="Arial" w:cs="Arial"/>
        </w:rPr>
        <w:t>Kredyt ekologiczny</w:t>
      </w:r>
      <w:r w:rsidR="00116D49" w:rsidRPr="007E5AF2">
        <w:rPr>
          <w:rFonts w:ascii="Arial" w:hAnsi="Arial" w:cs="Arial"/>
        </w:rPr>
        <w:t xml:space="preserve"> </w:t>
      </w:r>
      <w:r w:rsidR="007327AD" w:rsidRPr="007E5AF2">
        <w:rPr>
          <w:rFonts w:ascii="Arial" w:hAnsi="Arial" w:cs="Arial"/>
        </w:rPr>
        <w:t>- współfinansowanego z Europejskiego Funduszu Rozwoju Regionalnego</w:t>
      </w:r>
      <w:bookmarkEnd w:id="1"/>
      <w:r w:rsidR="007327AD" w:rsidRPr="007E5AF2">
        <w:rPr>
          <w:rFonts w:ascii="Arial" w:hAnsi="Arial" w:cs="Arial"/>
        </w:rPr>
        <w:t>.</w:t>
      </w:r>
      <w:r w:rsidR="007327AD" w:rsidRPr="007E5AF2">
        <w:rPr>
          <w:rFonts w:ascii="Arial" w:eastAsiaTheme="minorHAnsi" w:hAnsi="Arial" w:cs="Arial"/>
          <w:b/>
          <w:color w:val="000000" w:themeColor="text1"/>
        </w:rPr>
        <w:t xml:space="preserve"> </w:t>
      </w:r>
      <w:r w:rsidR="007327AD" w:rsidRPr="007E5AF2">
        <w:rPr>
          <w:rFonts w:ascii="Arial" w:eastAsiaTheme="minorHAnsi" w:hAnsi="Arial" w:cs="Arial"/>
        </w:rPr>
        <w:t xml:space="preserve"> </w:t>
      </w:r>
    </w:p>
    <w:p w14:paraId="3BA35945" w14:textId="77777777" w:rsidR="00A85C68" w:rsidRPr="007E5AF2" w:rsidRDefault="00A85C68" w:rsidP="007E5AF2">
      <w:pPr>
        <w:spacing w:line="360" w:lineRule="auto"/>
        <w:jc w:val="both"/>
        <w:rPr>
          <w:rFonts w:ascii="Arial" w:hAnsi="Arial" w:cs="Arial"/>
          <w:b/>
          <w:sz w:val="24"/>
          <w:szCs w:val="24"/>
        </w:rPr>
      </w:pPr>
    </w:p>
    <w:p w14:paraId="04A47174" w14:textId="77777777" w:rsidR="00A85C68" w:rsidRPr="007E5AF2" w:rsidRDefault="00A85C68" w:rsidP="007E5AF2">
      <w:pPr>
        <w:spacing w:line="360" w:lineRule="auto"/>
        <w:jc w:val="both"/>
        <w:rPr>
          <w:rFonts w:ascii="Arial" w:hAnsi="Arial" w:cs="Arial"/>
          <w:b/>
          <w:sz w:val="24"/>
          <w:szCs w:val="24"/>
        </w:rPr>
      </w:pPr>
      <w:r w:rsidRPr="007E5AF2">
        <w:rPr>
          <w:rFonts w:ascii="Arial" w:hAnsi="Arial" w:cs="Arial"/>
          <w:b/>
          <w:sz w:val="24"/>
          <w:szCs w:val="24"/>
        </w:rPr>
        <w:t>JA/MY NIŻEJ PODPISANI ( imię i nazwisko Oferenta/ów)</w:t>
      </w:r>
    </w:p>
    <w:p w14:paraId="33A12A43" w14:textId="77777777" w:rsidR="00A85C68" w:rsidRPr="007E5AF2" w:rsidRDefault="00A85C68" w:rsidP="007E5AF2">
      <w:pPr>
        <w:spacing w:before="240" w:after="240" w:line="360" w:lineRule="auto"/>
        <w:ind w:right="1417"/>
        <w:jc w:val="both"/>
        <w:rPr>
          <w:rFonts w:ascii="Arial" w:hAnsi="Arial" w:cs="Arial"/>
          <w:sz w:val="24"/>
          <w:szCs w:val="24"/>
        </w:rPr>
      </w:pPr>
      <w:r w:rsidRPr="007E5AF2">
        <w:rPr>
          <w:rFonts w:ascii="Arial" w:hAnsi="Arial" w:cs="Arial"/>
          <w:sz w:val="24"/>
          <w:szCs w:val="24"/>
        </w:rPr>
        <w:t>……………………………………………………………………………………………………………………………………</w:t>
      </w:r>
    </w:p>
    <w:p w14:paraId="48DF0BE1" w14:textId="77777777" w:rsidR="00A85C68" w:rsidRPr="007E5AF2" w:rsidRDefault="00A85C68" w:rsidP="007E5AF2">
      <w:pPr>
        <w:spacing w:before="240" w:after="240" w:line="360" w:lineRule="auto"/>
        <w:ind w:right="1417"/>
        <w:jc w:val="both"/>
        <w:rPr>
          <w:rFonts w:ascii="Arial" w:hAnsi="Arial" w:cs="Arial"/>
          <w:sz w:val="24"/>
          <w:szCs w:val="24"/>
        </w:rPr>
      </w:pPr>
      <w:r w:rsidRPr="007E5AF2">
        <w:rPr>
          <w:rFonts w:ascii="Arial" w:hAnsi="Arial" w:cs="Arial"/>
          <w:sz w:val="24"/>
          <w:szCs w:val="24"/>
        </w:rPr>
        <w:t>……………………………………………………………………………………………………………………………………</w:t>
      </w:r>
    </w:p>
    <w:p w14:paraId="2FD791C7" w14:textId="77777777" w:rsidR="00A85C68" w:rsidRPr="007E5AF2" w:rsidRDefault="00A85C68" w:rsidP="007E5AF2">
      <w:pPr>
        <w:spacing w:before="120" w:after="120" w:line="360" w:lineRule="auto"/>
        <w:ind w:right="1417"/>
        <w:jc w:val="both"/>
        <w:rPr>
          <w:rFonts w:ascii="Arial" w:hAnsi="Arial" w:cs="Arial"/>
          <w:sz w:val="24"/>
          <w:szCs w:val="24"/>
        </w:rPr>
      </w:pPr>
      <w:r w:rsidRPr="007E5AF2">
        <w:rPr>
          <w:rFonts w:ascii="Arial" w:hAnsi="Arial" w:cs="Arial"/>
          <w:sz w:val="24"/>
          <w:szCs w:val="24"/>
        </w:rPr>
        <w:t>działając w imieniu i na rzecz</w:t>
      </w:r>
    </w:p>
    <w:p w14:paraId="7C004D5D" w14:textId="77777777" w:rsidR="00A85C68" w:rsidRPr="007E5AF2" w:rsidRDefault="00A85C68" w:rsidP="007E5AF2">
      <w:pPr>
        <w:spacing w:before="240" w:after="240" w:line="360" w:lineRule="auto"/>
        <w:ind w:right="1417"/>
        <w:jc w:val="both"/>
        <w:rPr>
          <w:rFonts w:ascii="Arial" w:hAnsi="Arial" w:cs="Arial"/>
          <w:sz w:val="24"/>
          <w:szCs w:val="24"/>
        </w:rPr>
      </w:pPr>
      <w:r w:rsidRPr="007E5AF2">
        <w:rPr>
          <w:rFonts w:ascii="Arial" w:hAnsi="Arial" w:cs="Arial"/>
          <w:sz w:val="24"/>
          <w:szCs w:val="24"/>
        </w:rPr>
        <w:t>……………………………………………………………………………………………………………………………………</w:t>
      </w:r>
    </w:p>
    <w:p w14:paraId="32A4F354" w14:textId="77777777" w:rsidR="00A85C68" w:rsidRPr="007E5AF2" w:rsidRDefault="00A85C68" w:rsidP="007E5AF2">
      <w:pPr>
        <w:spacing w:before="240" w:line="360" w:lineRule="auto"/>
        <w:ind w:right="1417"/>
        <w:jc w:val="both"/>
        <w:rPr>
          <w:rFonts w:ascii="Arial" w:hAnsi="Arial" w:cs="Arial"/>
          <w:sz w:val="24"/>
          <w:szCs w:val="24"/>
        </w:rPr>
      </w:pPr>
      <w:r w:rsidRPr="007E5AF2">
        <w:rPr>
          <w:rFonts w:ascii="Arial" w:hAnsi="Arial" w:cs="Arial"/>
          <w:sz w:val="24"/>
          <w:szCs w:val="24"/>
        </w:rPr>
        <w:t>……………………………………………………………………………………………………………………………………</w:t>
      </w:r>
    </w:p>
    <w:p w14:paraId="7D17B1CE" w14:textId="77777777" w:rsidR="00A85C68" w:rsidRPr="007E5AF2" w:rsidRDefault="00A85C68" w:rsidP="007E5AF2">
      <w:pPr>
        <w:spacing w:line="360" w:lineRule="auto"/>
        <w:ind w:right="1417"/>
        <w:jc w:val="both"/>
        <w:rPr>
          <w:rFonts w:ascii="Arial" w:hAnsi="Arial" w:cs="Arial"/>
          <w:sz w:val="24"/>
          <w:szCs w:val="24"/>
        </w:rPr>
      </w:pPr>
      <w:r w:rsidRPr="007E5AF2">
        <w:rPr>
          <w:rFonts w:ascii="Arial" w:hAnsi="Arial" w:cs="Arial"/>
          <w:sz w:val="24"/>
          <w:szCs w:val="24"/>
        </w:rPr>
        <w:lastRenderedPageBreak/>
        <w:t>(nazwa(firma) dokładny adres Oferenta/Oferentów)</w:t>
      </w:r>
    </w:p>
    <w:p w14:paraId="110D394E" w14:textId="77777777" w:rsidR="00A85C68" w:rsidRPr="007E5AF2" w:rsidRDefault="00A85C68" w:rsidP="007E5AF2">
      <w:pPr>
        <w:spacing w:before="120" w:after="120" w:line="360" w:lineRule="auto"/>
        <w:jc w:val="both"/>
        <w:rPr>
          <w:rFonts w:ascii="Arial" w:hAnsi="Arial" w:cs="Arial"/>
          <w:sz w:val="24"/>
          <w:szCs w:val="24"/>
        </w:rPr>
      </w:pPr>
    </w:p>
    <w:p w14:paraId="435C166A" w14:textId="77777777" w:rsidR="00A85C68" w:rsidRPr="007E5AF2" w:rsidRDefault="00A85C68" w:rsidP="007E5AF2">
      <w:pPr>
        <w:spacing w:before="120" w:after="120" w:line="360" w:lineRule="auto"/>
        <w:jc w:val="both"/>
        <w:rPr>
          <w:rFonts w:ascii="Arial" w:hAnsi="Arial" w:cs="Arial"/>
          <w:sz w:val="24"/>
          <w:szCs w:val="24"/>
        </w:rPr>
      </w:pPr>
      <w:r w:rsidRPr="007E5AF2">
        <w:rPr>
          <w:rFonts w:ascii="Arial" w:hAnsi="Arial" w:cs="Arial"/>
          <w:sz w:val="24"/>
          <w:szCs w:val="24"/>
        </w:rPr>
        <w:t>DANE OFERENTA:</w:t>
      </w:r>
    </w:p>
    <w:p w14:paraId="3ED4B960" w14:textId="77777777" w:rsidR="00A85C68" w:rsidRPr="007E5AF2" w:rsidRDefault="00A85C68" w:rsidP="007E5AF2">
      <w:pPr>
        <w:spacing w:before="120" w:after="120" w:line="360" w:lineRule="auto"/>
        <w:jc w:val="both"/>
        <w:rPr>
          <w:rFonts w:ascii="Arial" w:hAnsi="Arial" w:cs="Arial"/>
          <w:sz w:val="24"/>
          <w:szCs w:val="24"/>
        </w:rPr>
      </w:pPr>
      <w:r w:rsidRPr="007E5AF2">
        <w:rPr>
          <w:rFonts w:ascii="Arial" w:hAnsi="Arial" w:cs="Arial"/>
          <w:sz w:val="24"/>
          <w:szCs w:val="24"/>
        </w:rPr>
        <w:t>NIP: ………………………………………., REGON: ……………………………………….</w:t>
      </w:r>
    </w:p>
    <w:p w14:paraId="01D85BB0" w14:textId="77777777" w:rsidR="00A85C68" w:rsidRPr="007E5AF2" w:rsidRDefault="00A85C68" w:rsidP="007E5AF2">
      <w:pPr>
        <w:spacing w:before="120" w:after="120" w:line="360" w:lineRule="auto"/>
        <w:jc w:val="both"/>
        <w:rPr>
          <w:rFonts w:ascii="Arial" w:hAnsi="Arial" w:cs="Arial"/>
          <w:sz w:val="24"/>
          <w:szCs w:val="24"/>
        </w:rPr>
      </w:pPr>
      <w:r w:rsidRPr="007E5AF2">
        <w:rPr>
          <w:rFonts w:ascii="Arial" w:hAnsi="Arial" w:cs="Arial"/>
          <w:sz w:val="24"/>
          <w:szCs w:val="24"/>
        </w:rPr>
        <w:t>Tel.: …………………………………….…, Faks: ……………………………………………</w:t>
      </w:r>
    </w:p>
    <w:p w14:paraId="6442312C" w14:textId="77777777" w:rsidR="00A85C68" w:rsidRPr="007E5AF2" w:rsidRDefault="00A85C68" w:rsidP="007E5AF2">
      <w:pPr>
        <w:spacing w:before="120" w:after="120" w:line="360" w:lineRule="auto"/>
        <w:jc w:val="both"/>
        <w:rPr>
          <w:rFonts w:ascii="Arial" w:hAnsi="Arial" w:cs="Arial"/>
          <w:sz w:val="24"/>
          <w:szCs w:val="24"/>
        </w:rPr>
      </w:pPr>
      <w:r w:rsidRPr="007E5AF2">
        <w:rPr>
          <w:rFonts w:ascii="Arial" w:hAnsi="Arial" w:cs="Arial"/>
          <w:sz w:val="24"/>
          <w:szCs w:val="24"/>
        </w:rPr>
        <w:t>e-mail: …………………………………..</w:t>
      </w:r>
    </w:p>
    <w:p w14:paraId="5A6554B4" w14:textId="77777777" w:rsidR="00A85C68" w:rsidRPr="007E5AF2" w:rsidRDefault="00A85C68" w:rsidP="007E5AF2">
      <w:pPr>
        <w:spacing w:before="120" w:after="120" w:line="360" w:lineRule="auto"/>
        <w:jc w:val="both"/>
        <w:rPr>
          <w:rFonts w:ascii="Arial" w:hAnsi="Arial" w:cs="Arial"/>
          <w:sz w:val="24"/>
          <w:szCs w:val="24"/>
        </w:rPr>
      </w:pPr>
    </w:p>
    <w:p w14:paraId="46734B93" w14:textId="1E8E6A31" w:rsidR="00414A0F" w:rsidRPr="007E5AF2" w:rsidRDefault="00A85C68" w:rsidP="007E5AF2">
      <w:pPr>
        <w:tabs>
          <w:tab w:val="num" w:pos="851"/>
        </w:tabs>
        <w:spacing w:after="120" w:line="360" w:lineRule="auto"/>
        <w:jc w:val="both"/>
        <w:rPr>
          <w:rFonts w:ascii="Arial" w:eastAsiaTheme="minorHAnsi" w:hAnsi="Arial" w:cs="Arial"/>
          <w:b/>
          <w:bCs/>
          <w:color w:val="000000" w:themeColor="text1"/>
          <w:sz w:val="24"/>
          <w:szCs w:val="24"/>
          <w:lang w:eastAsia="en-US"/>
        </w:rPr>
      </w:pPr>
      <w:r w:rsidRPr="007E5AF2">
        <w:rPr>
          <w:rFonts w:ascii="Arial" w:hAnsi="Arial" w:cs="Arial"/>
          <w:b/>
          <w:sz w:val="24"/>
          <w:szCs w:val="24"/>
        </w:rPr>
        <w:t>Składamy ofertę</w:t>
      </w:r>
      <w:r w:rsidRPr="007E5AF2">
        <w:rPr>
          <w:rFonts w:ascii="Arial" w:hAnsi="Arial" w:cs="Arial"/>
          <w:sz w:val="24"/>
          <w:szCs w:val="24"/>
        </w:rPr>
        <w:t xml:space="preserve"> na wykonanie przedmiotu zamówienia zgodnie z wymogami, warunkami i terminami określonymi  w zapytaniu ofertowym</w:t>
      </w:r>
      <w:r w:rsidR="00414A0F" w:rsidRPr="007E5AF2">
        <w:rPr>
          <w:rFonts w:ascii="Arial" w:hAnsi="Arial" w:cs="Arial"/>
          <w:sz w:val="24"/>
          <w:szCs w:val="24"/>
        </w:rPr>
        <w:t xml:space="preserve">. </w:t>
      </w:r>
    </w:p>
    <w:p w14:paraId="44C4C3C6" w14:textId="77777777" w:rsidR="00A85C68" w:rsidRPr="007E5AF2" w:rsidRDefault="00A85C68" w:rsidP="007E5AF2">
      <w:pPr>
        <w:spacing w:line="360" w:lineRule="auto"/>
        <w:rPr>
          <w:rFonts w:ascii="Arial" w:eastAsiaTheme="minorHAnsi" w:hAnsi="Arial" w:cs="Arial"/>
          <w:color w:val="000000" w:themeColor="text1"/>
          <w:sz w:val="24"/>
          <w:szCs w:val="24"/>
          <w:lang w:eastAsia="en-US"/>
        </w:rPr>
      </w:pPr>
    </w:p>
    <w:tbl>
      <w:tblPr>
        <w:tblW w:w="94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2"/>
        <w:gridCol w:w="1701"/>
        <w:gridCol w:w="1418"/>
        <w:gridCol w:w="1559"/>
        <w:gridCol w:w="992"/>
        <w:gridCol w:w="1418"/>
        <w:gridCol w:w="1843"/>
      </w:tblGrid>
      <w:tr w:rsidR="00741227" w:rsidRPr="001D6F5B" w14:paraId="45A5EABA" w14:textId="6438FF84" w:rsidTr="00741227">
        <w:trPr>
          <w:trHeight w:val="578"/>
          <w:jc w:val="center"/>
        </w:trPr>
        <w:tc>
          <w:tcPr>
            <w:tcW w:w="562" w:type="dxa"/>
            <w:tcBorders>
              <w:top w:val="single" w:sz="4" w:space="0" w:color="000000"/>
              <w:left w:val="single" w:sz="4" w:space="0" w:color="000000"/>
              <w:bottom w:val="single" w:sz="4" w:space="0" w:color="000000"/>
              <w:right w:val="single" w:sz="4" w:space="0" w:color="auto"/>
            </w:tcBorders>
            <w:shd w:val="clear" w:color="auto" w:fill="D9D9D9"/>
            <w:vAlign w:val="center"/>
          </w:tcPr>
          <w:p w14:paraId="60A1C55C" w14:textId="77777777" w:rsidR="00741227" w:rsidRPr="007E5AF2" w:rsidRDefault="00741227" w:rsidP="007E5AF2">
            <w:pPr>
              <w:spacing w:after="0" w:line="360" w:lineRule="auto"/>
              <w:jc w:val="center"/>
              <w:rPr>
                <w:rFonts w:ascii="Arial" w:eastAsia="Times New Roman" w:hAnsi="Arial" w:cs="Arial"/>
                <w:b/>
                <w:sz w:val="20"/>
                <w:szCs w:val="20"/>
                <w:lang w:eastAsia="en-US"/>
              </w:rPr>
            </w:pPr>
            <w:r w:rsidRPr="007E5AF2">
              <w:rPr>
                <w:rFonts w:ascii="Arial" w:eastAsia="Times New Roman" w:hAnsi="Arial" w:cs="Arial"/>
                <w:b/>
                <w:sz w:val="20"/>
                <w:szCs w:val="20"/>
                <w:lang w:eastAsia="en-US"/>
              </w:rPr>
              <w:t>L.p.</w:t>
            </w:r>
          </w:p>
        </w:tc>
        <w:tc>
          <w:tcPr>
            <w:tcW w:w="1701" w:type="dxa"/>
            <w:tcBorders>
              <w:top w:val="single" w:sz="4" w:space="0" w:color="000000"/>
              <w:left w:val="single" w:sz="4" w:space="0" w:color="000000"/>
              <w:bottom w:val="single" w:sz="4" w:space="0" w:color="000000"/>
              <w:right w:val="single" w:sz="4" w:space="0" w:color="auto"/>
            </w:tcBorders>
            <w:shd w:val="clear" w:color="auto" w:fill="D9D9D9"/>
            <w:vAlign w:val="center"/>
          </w:tcPr>
          <w:p w14:paraId="391D53F5" w14:textId="77777777" w:rsidR="00741227" w:rsidRPr="007E5AF2" w:rsidRDefault="00741227" w:rsidP="007E5AF2">
            <w:pPr>
              <w:spacing w:after="0" w:line="360" w:lineRule="auto"/>
              <w:jc w:val="center"/>
              <w:rPr>
                <w:rFonts w:ascii="Arial" w:eastAsia="Times New Roman" w:hAnsi="Arial" w:cs="Arial"/>
                <w:sz w:val="20"/>
                <w:szCs w:val="20"/>
                <w:lang w:eastAsia="en-US"/>
              </w:rPr>
            </w:pPr>
            <w:r w:rsidRPr="007E5AF2">
              <w:rPr>
                <w:rFonts w:ascii="Arial" w:eastAsia="Times New Roman" w:hAnsi="Arial" w:cs="Arial"/>
                <w:sz w:val="20"/>
                <w:szCs w:val="20"/>
                <w:lang w:eastAsia="en-US"/>
              </w:rPr>
              <w:t xml:space="preserve">Przedmiot zamówienia </w:t>
            </w:r>
          </w:p>
        </w:tc>
        <w:tc>
          <w:tcPr>
            <w:tcW w:w="1418" w:type="dxa"/>
            <w:tcBorders>
              <w:top w:val="single" w:sz="4" w:space="0" w:color="000000"/>
              <w:left w:val="single" w:sz="4" w:space="0" w:color="auto"/>
              <w:bottom w:val="single" w:sz="4" w:space="0" w:color="000000"/>
              <w:right w:val="single" w:sz="4" w:space="0" w:color="auto"/>
            </w:tcBorders>
            <w:shd w:val="clear" w:color="auto" w:fill="D9D9D9"/>
            <w:vAlign w:val="center"/>
          </w:tcPr>
          <w:p w14:paraId="40AE043B" w14:textId="7C4F3AFC" w:rsidR="00741227" w:rsidRPr="007E5AF2" w:rsidRDefault="00741227" w:rsidP="007E5AF2">
            <w:pPr>
              <w:spacing w:after="0" w:line="360" w:lineRule="auto"/>
              <w:jc w:val="center"/>
              <w:rPr>
                <w:rFonts w:ascii="Arial" w:eastAsia="Times New Roman" w:hAnsi="Arial" w:cs="Arial"/>
                <w:sz w:val="20"/>
                <w:szCs w:val="20"/>
                <w:lang w:eastAsia="en-US"/>
              </w:rPr>
            </w:pPr>
            <w:r w:rsidRPr="007E5AF2">
              <w:rPr>
                <w:rFonts w:ascii="Arial" w:eastAsia="Times New Roman" w:hAnsi="Arial" w:cs="Arial"/>
                <w:sz w:val="20"/>
                <w:szCs w:val="20"/>
                <w:lang w:eastAsia="en-US"/>
              </w:rPr>
              <w:t>Cena netto</w:t>
            </w:r>
          </w:p>
        </w:tc>
        <w:tc>
          <w:tcPr>
            <w:tcW w:w="1559" w:type="dxa"/>
            <w:tcBorders>
              <w:top w:val="single" w:sz="4" w:space="0" w:color="000000"/>
              <w:left w:val="single" w:sz="4" w:space="0" w:color="auto"/>
              <w:bottom w:val="single" w:sz="4" w:space="0" w:color="000000"/>
              <w:right w:val="single" w:sz="4" w:space="0" w:color="auto"/>
            </w:tcBorders>
            <w:shd w:val="clear" w:color="auto" w:fill="D9D9D9"/>
          </w:tcPr>
          <w:p w14:paraId="6EE51EAD" w14:textId="77777777" w:rsidR="00741227" w:rsidRPr="007E5AF2" w:rsidRDefault="00741227" w:rsidP="007E5AF2">
            <w:pPr>
              <w:spacing w:after="0" w:line="360" w:lineRule="auto"/>
              <w:jc w:val="center"/>
              <w:rPr>
                <w:rFonts w:ascii="Arial" w:eastAsia="Times New Roman" w:hAnsi="Arial" w:cs="Arial"/>
                <w:sz w:val="20"/>
                <w:szCs w:val="20"/>
                <w:lang w:eastAsia="en-US"/>
              </w:rPr>
            </w:pPr>
            <w:r w:rsidRPr="007E5AF2">
              <w:rPr>
                <w:rFonts w:ascii="Arial" w:eastAsia="Times New Roman" w:hAnsi="Arial" w:cs="Arial"/>
                <w:sz w:val="20"/>
                <w:szCs w:val="20"/>
                <w:lang w:eastAsia="en-US"/>
              </w:rPr>
              <w:t>Cena brutto</w:t>
            </w:r>
          </w:p>
          <w:p w14:paraId="76D1ADAF" w14:textId="3909C9B7" w:rsidR="00741227" w:rsidRPr="007E5AF2" w:rsidRDefault="00741227" w:rsidP="007E5AF2">
            <w:pPr>
              <w:spacing w:after="0" w:line="360" w:lineRule="auto"/>
              <w:jc w:val="center"/>
              <w:rPr>
                <w:rFonts w:ascii="Arial" w:eastAsia="Times New Roman" w:hAnsi="Arial" w:cs="Arial"/>
                <w:sz w:val="20"/>
                <w:szCs w:val="20"/>
                <w:lang w:eastAsia="en-US"/>
              </w:rPr>
            </w:pPr>
            <w:r w:rsidRPr="007E5AF2">
              <w:rPr>
                <w:rFonts w:ascii="Arial" w:eastAsia="Times New Roman" w:hAnsi="Arial" w:cs="Arial"/>
                <w:sz w:val="20"/>
                <w:szCs w:val="20"/>
                <w:lang w:eastAsia="en-US"/>
              </w:rPr>
              <w:t>………………..</w:t>
            </w:r>
          </w:p>
          <w:p w14:paraId="6BE1DE14" w14:textId="353F5A37" w:rsidR="00741227" w:rsidRPr="007E5AF2" w:rsidRDefault="00741227" w:rsidP="007E5AF2">
            <w:pPr>
              <w:spacing w:after="0" w:line="360" w:lineRule="auto"/>
              <w:jc w:val="center"/>
              <w:rPr>
                <w:rFonts w:ascii="Arial" w:eastAsia="Times New Roman" w:hAnsi="Arial" w:cs="Arial"/>
                <w:sz w:val="20"/>
                <w:szCs w:val="20"/>
                <w:lang w:eastAsia="en-US"/>
              </w:rPr>
            </w:pPr>
            <w:r w:rsidRPr="007E5AF2">
              <w:rPr>
                <w:rFonts w:ascii="Arial" w:eastAsia="Times New Roman" w:hAnsi="Arial" w:cs="Arial"/>
                <w:sz w:val="20"/>
                <w:szCs w:val="20"/>
                <w:lang w:eastAsia="en-US"/>
              </w:rPr>
              <w:t>[stanowi kryterium oceny ofert]</w:t>
            </w:r>
          </w:p>
          <w:p w14:paraId="5949189B" w14:textId="0696C126" w:rsidR="00741227" w:rsidRPr="007E5AF2" w:rsidRDefault="00741227" w:rsidP="007E5AF2">
            <w:pPr>
              <w:spacing w:after="0" w:line="360" w:lineRule="auto"/>
              <w:jc w:val="center"/>
              <w:rPr>
                <w:rFonts w:ascii="Arial" w:eastAsia="Times New Roman" w:hAnsi="Arial" w:cs="Arial"/>
                <w:sz w:val="20"/>
                <w:szCs w:val="20"/>
                <w:lang w:eastAsia="en-US"/>
              </w:rPr>
            </w:pPr>
            <w:r w:rsidRPr="007E5AF2">
              <w:rPr>
                <w:rFonts w:ascii="Arial" w:eastAsia="Times New Roman" w:hAnsi="Arial" w:cs="Arial"/>
                <w:sz w:val="20"/>
                <w:szCs w:val="20"/>
                <w:lang w:eastAsia="en-US"/>
              </w:rPr>
              <w:t>……. w tym VAT…………….</w:t>
            </w:r>
          </w:p>
        </w:tc>
        <w:tc>
          <w:tcPr>
            <w:tcW w:w="992" w:type="dxa"/>
            <w:tcBorders>
              <w:top w:val="single" w:sz="4" w:space="0" w:color="000000"/>
              <w:left w:val="single" w:sz="4" w:space="0" w:color="auto"/>
              <w:bottom w:val="single" w:sz="4" w:space="0" w:color="000000"/>
              <w:right w:val="single" w:sz="4" w:space="0" w:color="000000"/>
            </w:tcBorders>
            <w:shd w:val="clear" w:color="auto" w:fill="D9D9D9"/>
            <w:vAlign w:val="center"/>
          </w:tcPr>
          <w:p w14:paraId="6441D3DD" w14:textId="77777777" w:rsidR="00741227" w:rsidRPr="007E5AF2" w:rsidRDefault="00741227" w:rsidP="007E5AF2">
            <w:pPr>
              <w:spacing w:after="0" w:line="360" w:lineRule="auto"/>
              <w:jc w:val="center"/>
              <w:rPr>
                <w:rFonts w:ascii="Arial" w:eastAsia="Times New Roman" w:hAnsi="Arial" w:cs="Arial"/>
                <w:sz w:val="20"/>
                <w:szCs w:val="20"/>
                <w:lang w:eastAsia="en-US"/>
              </w:rPr>
            </w:pPr>
            <w:r w:rsidRPr="007E5AF2">
              <w:rPr>
                <w:rFonts w:ascii="Arial" w:eastAsia="Times New Roman" w:hAnsi="Arial" w:cs="Arial"/>
                <w:sz w:val="20"/>
                <w:szCs w:val="20"/>
                <w:lang w:eastAsia="en-US"/>
              </w:rPr>
              <w:t>Waluta</w:t>
            </w:r>
          </w:p>
        </w:tc>
        <w:tc>
          <w:tcPr>
            <w:tcW w:w="1418" w:type="dxa"/>
            <w:tcBorders>
              <w:top w:val="single" w:sz="4" w:space="0" w:color="000000"/>
              <w:left w:val="single" w:sz="4" w:space="0" w:color="auto"/>
              <w:bottom w:val="single" w:sz="4" w:space="0" w:color="000000"/>
              <w:right w:val="single" w:sz="4" w:space="0" w:color="000000"/>
            </w:tcBorders>
            <w:shd w:val="clear" w:color="auto" w:fill="D9D9D9"/>
          </w:tcPr>
          <w:p w14:paraId="170B30A9" w14:textId="2B3D56EF" w:rsidR="00741227" w:rsidRPr="007E5AF2" w:rsidRDefault="00741227" w:rsidP="007E5AF2">
            <w:pPr>
              <w:spacing w:after="0" w:line="360" w:lineRule="auto"/>
              <w:jc w:val="center"/>
              <w:rPr>
                <w:rFonts w:ascii="Arial" w:eastAsia="Times New Roman" w:hAnsi="Arial" w:cs="Arial"/>
                <w:sz w:val="20"/>
                <w:szCs w:val="20"/>
                <w:lang w:eastAsia="en-US"/>
              </w:rPr>
            </w:pPr>
            <w:r w:rsidRPr="007E5AF2">
              <w:rPr>
                <w:rFonts w:ascii="Arial" w:eastAsia="Times New Roman" w:hAnsi="Arial" w:cs="Arial"/>
                <w:sz w:val="20"/>
                <w:szCs w:val="20"/>
                <w:lang w:eastAsia="en-US"/>
              </w:rPr>
              <w:t xml:space="preserve">Okres gwarancji </w:t>
            </w:r>
          </w:p>
          <w:p w14:paraId="4C69B228" w14:textId="44E818C6" w:rsidR="00741227" w:rsidRPr="007E5AF2" w:rsidRDefault="00741227" w:rsidP="007E5AF2">
            <w:pPr>
              <w:spacing w:after="0" w:line="360" w:lineRule="auto"/>
              <w:jc w:val="center"/>
              <w:rPr>
                <w:rFonts w:ascii="Arial" w:eastAsia="Times New Roman" w:hAnsi="Arial" w:cs="Arial"/>
                <w:sz w:val="20"/>
                <w:szCs w:val="20"/>
                <w:lang w:eastAsia="en-US"/>
              </w:rPr>
            </w:pPr>
            <w:r w:rsidRPr="007E5AF2">
              <w:rPr>
                <w:rFonts w:ascii="Arial" w:eastAsia="Times New Roman" w:hAnsi="Arial" w:cs="Arial"/>
                <w:sz w:val="20"/>
                <w:szCs w:val="20"/>
                <w:lang w:eastAsia="en-US"/>
              </w:rPr>
              <w:t>w miesiącach [stanowi kryterium oceny ofert]</w:t>
            </w:r>
          </w:p>
        </w:tc>
        <w:tc>
          <w:tcPr>
            <w:tcW w:w="1843" w:type="dxa"/>
            <w:tcBorders>
              <w:top w:val="single" w:sz="4" w:space="0" w:color="000000"/>
              <w:left w:val="single" w:sz="4" w:space="0" w:color="auto"/>
              <w:bottom w:val="single" w:sz="4" w:space="0" w:color="000000"/>
              <w:right w:val="single" w:sz="4" w:space="0" w:color="000000"/>
            </w:tcBorders>
            <w:shd w:val="clear" w:color="auto" w:fill="D9D9D9"/>
          </w:tcPr>
          <w:p w14:paraId="26707E7D" w14:textId="78FFF31F" w:rsidR="00741227" w:rsidRPr="007E5AF2" w:rsidRDefault="00FE7149" w:rsidP="007E5AF2">
            <w:pPr>
              <w:spacing w:after="0" w:line="360" w:lineRule="auto"/>
              <w:jc w:val="center"/>
              <w:rPr>
                <w:rFonts w:ascii="Arial" w:eastAsia="Times New Roman" w:hAnsi="Arial" w:cs="Arial"/>
                <w:sz w:val="20"/>
                <w:szCs w:val="20"/>
                <w:lang w:eastAsia="en-US"/>
              </w:rPr>
            </w:pPr>
            <w:r w:rsidRPr="007E5AF2">
              <w:rPr>
                <w:rFonts w:ascii="Arial" w:eastAsia="Times New Roman" w:hAnsi="Arial" w:cs="Arial"/>
                <w:sz w:val="20"/>
                <w:szCs w:val="20"/>
                <w:lang w:eastAsia="en-US"/>
              </w:rPr>
              <w:t xml:space="preserve">Zużycie </w:t>
            </w:r>
            <w:r w:rsidR="00D24627" w:rsidRPr="007E5AF2">
              <w:rPr>
                <w:rFonts w:ascii="Arial" w:eastAsia="Times New Roman" w:hAnsi="Arial" w:cs="Arial"/>
                <w:sz w:val="20"/>
                <w:szCs w:val="20"/>
                <w:lang w:eastAsia="en-US"/>
              </w:rPr>
              <w:t>oleju</w:t>
            </w:r>
            <w:r w:rsidR="00CD4C13" w:rsidRPr="007E5AF2">
              <w:rPr>
                <w:rFonts w:ascii="Arial" w:eastAsia="Times New Roman" w:hAnsi="Arial" w:cs="Arial"/>
                <w:sz w:val="20"/>
                <w:szCs w:val="20"/>
                <w:lang w:eastAsia="en-US"/>
              </w:rPr>
              <w:t xml:space="preserve"> </w:t>
            </w:r>
            <w:r w:rsidRPr="007E5AF2">
              <w:rPr>
                <w:rFonts w:ascii="Arial" w:eastAsia="Times New Roman" w:hAnsi="Arial" w:cs="Arial"/>
                <w:sz w:val="20"/>
                <w:szCs w:val="20"/>
                <w:lang w:eastAsia="en-US"/>
              </w:rPr>
              <w:t>(wskaźnik ekologiczny)</w:t>
            </w:r>
          </w:p>
        </w:tc>
      </w:tr>
      <w:tr w:rsidR="00BD4CAF" w:rsidRPr="001D6F5B" w14:paraId="4D2856CF" w14:textId="77777777" w:rsidTr="007E5AF2">
        <w:trPr>
          <w:trHeight w:val="3310"/>
          <w:jc w:val="center"/>
        </w:trPr>
        <w:tc>
          <w:tcPr>
            <w:tcW w:w="562" w:type="dxa"/>
            <w:vAlign w:val="center"/>
          </w:tcPr>
          <w:p w14:paraId="5312440F" w14:textId="24B41427" w:rsidR="00BD4CAF" w:rsidRPr="007E5AF2" w:rsidRDefault="00BD4CAF" w:rsidP="007E5AF2">
            <w:pPr>
              <w:spacing w:after="0" w:line="360" w:lineRule="auto"/>
              <w:jc w:val="center"/>
              <w:rPr>
                <w:rFonts w:ascii="Arial" w:eastAsiaTheme="minorHAnsi" w:hAnsi="Arial" w:cs="Arial"/>
                <w:sz w:val="24"/>
                <w:szCs w:val="24"/>
                <w:lang w:eastAsia="en-US"/>
              </w:rPr>
            </w:pPr>
            <w:r w:rsidRPr="007E5AF2">
              <w:rPr>
                <w:rFonts w:ascii="Arial" w:eastAsiaTheme="minorHAnsi" w:hAnsi="Arial" w:cs="Arial"/>
                <w:sz w:val="24"/>
                <w:szCs w:val="24"/>
                <w:lang w:eastAsia="en-US"/>
              </w:rPr>
              <w:t>1</w:t>
            </w:r>
          </w:p>
        </w:tc>
        <w:tc>
          <w:tcPr>
            <w:tcW w:w="1701" w:type="dxa"/>
            <w:vAlign w:val="center"/>
          </w:tcPr>
          <w:p w14:paraId="7EC9D29B" w14:textId="7F9BA3B3" w:rsidR="00BD4CAF" w:rsidRPr="007E5AF2" w:rsidRDefault="00BD4CAF" w:rsidP="007E5AF2">
            <w:pPr>
              <w:spacing w:after="0" w:line="360" w:lineRule="auto"/>
              <w:jc w:val="center"/>
              <w:rPr>
                <w:rFonts w:ascii="Arial" w:eastAsiaTheme="minorHAnsi" w:hAnsi="Arial" w:cs="Arial"/>
                <w:b/>
                <w:bCs/>
                <w:sz w:val="24"/>
                <w:szCs w:val="24"/>
                <w:lang w:eastAsia="en-US"/>
              </w:rPr>
            </w:pPr>
          </w:p>
        </w:tc>
        <w:tc>
          <w:tcPr>
            <w:tcW w:w="1418" w:type="dxa"/>
            <w:tcBorders>
              <w:top w:val="single" w:sz="4" w:space="0" w:color="000000"/>
              <w:left w:val="single" w:sz="4" w:space="0" w:color="auto"/>
              <w:bottom w:val="single" w:sz="4" w:space="0" w:color="000000"/>
              <w:right w:val="single" w:sz="4" w:space="0" w:color="auto"/>
            </w:tcBorders>
            <w:vAlign w:val="center"/>
          </w:tcPr>
          <w:p w14:paraId="1FA17860" w14:textId="77777777" w:rsidR="00BD4CAF" w:rsidRPr="007E5AF2" w:rsidRDefault="00BD4CAF" w:rsidP="007E5AF2">
            <w:pPr>
              <w:spacing w:line="360" w:lineRule="auto"/>
              <w:jc w:val="center"/>
              <w:rPr>
                <w:rFonts w:ascii="Arial" w:eastAsia="Times New Roman" w:hAnsi="Arial" w:cs="Arial"/>
                <w:sz w:val="24"/>
                <w:szCs w:val="24"/>
                <w:lang w:eastAsia="en-US"/>
              </w:rPr>
            </w:pPr>
          </w:p>
        </w:tc>
        <w:tc>
          <w:tcPr>
            <w:tcW w:w="1559" w:type="dxa"/>
            <w:tcBorders>
              <w:top w:val="single" w:sz="4" w:space="0" w:color="000000"/>
              <w:left w:val="single" w:sz="4" w:space="0" w:color="auto"/>
              <w:bottom w:val="single" w:sz="4" w:space="0" w:color="000000"/>
              <w:right w:val="single" w:sz="4" w:space="0" w:color="auto"/>
            </w:tcBorders>
            <w:vAlign w:val="center"/>
          </w:tcPr>
          <w:p w14:paraId="1093BC4A" w14:textId="77777777" w:rsidR="00BD4CAF" w:rsidRPr="007E5AF2" w:rsidRDefault="00BD4CAF" w:rsidP="007E5AF2">
            <w:pPr>
              <w:spacing w:line="360" w:lineRule="auto"/>
              <w:jc w:val="center"/>
              <w:rPr>
                <w:rFonts w:ascii="Arial" w:eastAsia="Times New Roman" w:hAnsi="Arial" w:cs="Arial"/>
                <w:sz w:val="24"/>
                <w:szCs w:val="24"/>
                <w:lang w:eastAsia="en-US"/>
              </w:rPr>
            </w:pPr>
          </w:p>
        </w:tc>
        <w:tc>
          <w:tcPr>
            <w:tcW w:w="992" w:type="dxa"/>
            <w:tcBorders>
              <w:top w:val="single" w:sz="4" w:space="0" w:color="000000"/>
              <w:left w:val="single" w:sz="4" w:space="0" w:color="auto"/>
              <w:bottom w:val="single" w:sz="4" w:space="0" w:color="000000"/>
              <w:right w:val="single" w:sz="4" w:space="0" w:color="auto"/>
            </w:tcBorders>
            <w:vAlign w:val="center"/>
          </w:tcPr>
          <w:p w14:paraId="0EAB2C51" w14:textId="77777777" w:rsidR="00BD4CAF" w:rsidRPr="007E5AF2" w:rsidRDefault="00BD4CAF" w:rsidP="007E5AF2">
            <w:pPr>
              <w:spacing w:line="360" w:lineRule="auto"/>
              <w:jc w:val="center"/>
              <w:rPr>
                <w:rFonts w:ascii="Arial" w:eastAsia="Times New Roman" w:hAnsi="Arial" w:cs="Arial"/>
                <w:sz w:val="24"/>
                <w:szCs w:val="24"/>
                <w:lang w:eastAsia="en-US"/>
              </w:rPr>
            </w:pPr>
          </w:p>
        </w:tc>
        <w:tc>
          <w:tcPr>
            <w:tcW w:w="1418" w:type="dxa"/>
            <w:tcBorders>
              <w:top w:val="single" w:sz="4" w:space="0" w:color="000000"/>
              <w:left w:val="single" w:sz="4" w:space="0" w:color="auto"/>
              <w:bottom w:val="single" w:sz="4" w:space="0" w:color="000000"/>
              <w:right w:val="single" w:sz="4" w:space="0" w:color="auto"/>
            </w:tcBorders>
            <w:vAlign w:val="center"/>
          </w:tcPr>
          <w:p w14:paraId="57CFD333" w14:textId="77777777" w:rsidR="00BD4CAF" w:rsidRPr="007E5AF2" w:rsidRDefault="00BD4CAF" w:rsidP="007E5AF2">
            <w:pPr>
              <w:spacing w:line="360" w:lineRule="auto"/>
              <w:jc w:val="center"/>
              <w:rPr>
                <w:rFonts w:ascii="Arial" w:eastAsia="Times New Roman" w:hAnsi="Arial" w:cs="Arial"/>
                <w:sz w:val="24"/>
                <w:szCs w:val="24"/>
                <w:lang w:eastAsia="en-US"/>
              </w:rPr>
            </w:pPr>
          </w:p>
        </w:tc>
        <w:tc>
          <w:tcPr>
            <w:tcW w:w="1843" w:type="dxa"/>
            <w:tcBorders>
              <w:top w:val="single" w:sz="4" w:space="0" w:color="000000"/>
              <w:left w:val="single" w:sz="4" w:space="0" w:color="auto"/>
              <w:bottom w:val="single" w:sz="4" w:space="0" w:color="000000"/>
              <w:right w:val="single" w:sz="4" w:space="0" w:color="auto"/>
            </w:tcBorders>
          </w:tcPr>
          <w:p w14:paraId="068A4358" w14:textId="77777777" w:rsidR="00BD4CAF" w:rsidRPr="007E5AF2" w:rsidRDefault="00BD4CAF" w:rsidP="007E5AF2">
            <w:pPr>
              <w:spacing w:line="360" w:lineRule="auto"/>
              <w:jc w:val="center"/>
              <w:rPr>
                <w:rFonts w:ascii="Arial" w:eastAsia="Times New Roman" w:hAnsi="Arial" w:cs="Arial"/>
                <w:b/>
                <w:bCs/>
                <w:color w:val="FF0000"/>
                <w:sz w:val="24"/>
                <w:szCs w:val="24"/>
                <w:u w:val="single"/>
                <w:lang w:eastAsia="en-US"/>
              </w:rPr>
            </w:pPr>
            <w:r w:rsidRPr="007E5AF2">
              <w:rPr>
                <w:rFonts w:ascii="Arial" w:eastAsia="Times New Roman" w:hAnsi="Arial" w:cs="Arial"/>
                <w:b/>
                <w:bCs/>
                <w:color w:val="FF0000"/>
                <w:sz w:val="24"/>
                <w:szCs w:val="24"/>
                <w:u w:val="single"/>
                <w:lang w:eastAsia="en-US"/>
              </w:rPr>
              <w:t>(zaznaczyć właściwe!)</w:t>
            </w:r>
          </w:p>
          <w:p w14:paraId="01462AF0" w14:textId="77777777" w:rsidR="00BD4CAF" w:rsidRPr="007E5AF2" w:rsidRDefault="00BD4CAF" w:rsidP="007E5AF2">
            <w:pPr>
              <w:pStyle w:val="Bodytext20"/>
              <w:shd w:val="clear" w:color="auto" w:fill="auto"/>
              <w:tabs>
                <w:tab w:val="left" w:pos="329"/>
              </w:tabs>
              <w:spacing w:line="360" w:lineRule="auto"/>
              <w:ind w:firstLine="0"/>
              <w:rPr>
                <w:rFonts w:ascii="Arial" w:eastAsia="Times New Roman" w:hAnsi="Arial" w:cs="Arial"/>
                <w:b/>
                <w:bCs/>
                <w:sz w:val="24"/>
                <w:szCs w:val="24"/>
                <w:lang w:eastAsia="en-US"/>
              </w:rPr>
            </w:pPr>
            <w:r w:rsidRPr="007E5AF2">
              <w:rPr>
                <w:rFonts w:ascii="Arial" w:eastAsia="Times New Roman" w:hAnsi="Arial" w:cs="Arial"/>
                <w:b/>
                <w:bCs/>
                <w:sz w:val="24"/>
                <w:szCs w:val="24"/>
                <w:lang w:eastAsia="en-US"/>
              </w:rPr>
              <w:t xml:space="preserve">Ubiegam się </w:t>
            </w:r>
          </w:p>
          <w:p w14:paraId="7BE9F3DA" w14:textId="77777777" w:rsidR="00BD4CAF" w:rsidRPr="007E5AF2" w:rsidRDefault="00BD4CAF" w:rsidP="007E5AF2">
            <w:pPr>
              <w:pStyle w:val="Bodytext20"/>
              <w:shd w:val="clear" w:color="auto" w:fill="auto"/>
              <w:tabs>
                <w:tab w:val="left" w:pos="329"/>
              </w:tabs>
              <w:spacing w:line="360" w:lineRule="auto"/>
              <w:ind w:firstLine="0"/>
              <w:rPr>
                <w:rFonts w:ascii="Arial" w:eastAsia="Times New Roman" w:hAnsi="Arial" w:cs="Arial"/>
                <w:b/>
                <w:bCs/>
                <w:sz w:val="24"/>
                <w:szCs w:val="24"/>
                <w:lang w:eastAsia="en-US"/>
              </w:rPr>
            </w:pPr>
            <w:r w:rsidRPr="007E5AF2">
              <w:rPr>
                <w:rFonts w:ascii="Arial" w:eastAsia="Times New Roman" w:hAnsi="Arial" w:cs="Arial"/>
                <w:b/>
                <w:bCs/>
                <w:noProof/>
                <w:sz w:val="24"/>
                <w:szCs w:val="24"/>
              </w:rPr>
              <mc:AlternateContent>
                <mc:Choice Requires="wps">
                  <w:drawing>
                    <wp:anchor distT="0" distB="0" distL="114300" distR="114300" simplePos="0" relativeHeight="251700224" behindDoc="0" locked="0" layoutInCell="1" allowOverlap="1" wp14:anchorId="66D0E280" wp14:editId="768E258F">
                      <wp:simplePos x="0" y="0"/>
                      <wp:positionH relativeFrom="column">
                        <wp:posOffset>-3175</wp:posOffset>
                      </wp:positionH>
                      <wp:positionV relativeFrom="paragraph">
                        <wp:posOffset>3810</wp:posOffset>
                      </wp:positionV>
                      <wp:extent cx="144780" cy="160020"/>
                      <wp:effectExtent l="0" t="0" r="26670" b="11430"/>
                      <wp:wrapNone/>
                      <wp:docPr id="239372406" name="Prostokąt 4"/>
                      <wp:cNvGraphicFramePr/>
                      <a:graphic xmlns:a="http://schemas.openxmlformats.org/drawingml/2006/main">
                        <a:graphicData uri="http://schemas.microsoft.com/office/word/2010/wordprocessingShape">
                          <wps:wsp>
                            <wps:cNvSpPr/>
                            <wps:spPr>
                              <a:xfrm>
                                <a:off x="0" y="0"/>
                                <a:ext cx="144780" cy="1600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338BBBE8" id="Prostokąt 4" o:spid="_x0000_s1026" style="position:absolute;margin-left:-.25pt;margin-top:.3pt;width:11.4pt;height:12.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" fillcolor="white [3201]" strokecolor="#70ad47 [3209]" strokeweight="1pt"/>
                  </w:pict>
                </mc:Fallback>
              </mc:AlternateContent>
            </w:r>
            <w:r w:rsidRPr="007E5AF2">
              <w:rPr>
                <w:rFonts w:ascii="Arial" w:eastAsia="Times New Roman" w:hAnsi="Arial" w:cs="Arial"/>
                <w:b/>
                <w:bCs/>
                <w:sz w:val="24"/>
                <w:szCs w:val="24"/>
                <w:lang w:eastAsia="en-US"/>
              </w:rPr>
              <w:t xml:space="preserve">       TAK</w:t>
            </w:r>
          </w:p>
          <w:p w14:paraId="593CFB04" w14:textId="77777777" w:rsidR="00BD4CAF" w:rsidRPr="007E5AF2" w:rsidRDefault="00BD4CAF" w:rsidP="007E5AF2">
            <w:pPr>
              <w:pStyle w:val="Bodytext20"/>
              <w:shd w:val="clear" w:color="auto" w:fill="auto"/>
              <w:tabs>
                <w:tab w:val="left" w:pos="329"/>
              </w:tabs>
              <w:spacing w:line="360" w:lineRule="auto"/>
              <w:ind w:firstLine="0"/>
              <w:rPr>
                <w:rFonts w:ascii="Arial" w:eastAsia="Times New Roman" w:hAnsi="Arial" w:cs="Arial"/>
                <w:b/>
                <w:bCs/>
                <w:sz w:val="24"/>
                <w:szCs w:val="24"/>
                <w:lang w:eastAsia="en-US"/>
              </w:rPr>
            </w:pPr>
            <w:r w:rsidRPr="007E5AF2">
              <w:rPr>
                <w:rFonts w:ascii="Arial" w:eastAsia="Times New Roman" w:hAnsi="Arial" w:cs="Arial"/>
                <w:b/>
                <w:bCs/>
                <w:sz w:val="24"/>
                <w:szCs w:val="24"/>
                <w:lang w:eastAsia="en-US"/>
              </w:rPr>
              <w:t xml:space="preserve">   </w:t>
            </w:r>
            <w:r w:rsidRPr="007E5AF2">
              <w:rPr>
                <w:rFonts w:ascii="Arial" w:eastAsia="Times New Roman" w:hAnsi="Arial" w:cs="Arial"/>
                <w:b/>
                <w:bCs/>
                <w:noProof/>
                <w:sz w:val="24"/>
                <w:szCs w:val="24"/>
              </w:rPr>
              <mc:AlternateContent>
                <mc:Choice Requires="wps">
                  <w:drawing>
                    <wp:anchor distT="0" distB="0" distL="114300" distR="114300" simplePos="0" relativeHeight="251701248" behindDoc="0" locked="0" layoutInCell="1" allowOverlap="1" wp14:anchorId="4643CFB7" wp14:editId="3284878F">
                      <wp:simplePos x="0" y="0"/>
                      <wp:positionH relativeFrom="column">
                        <wp:posOffset>-3175</wp:posOffset>
                      </wp:positionH>
                      <wp:positionV relativeFrom="paragraph">
                        <wp:posOffset>3810</wp:posOffset>
                      </wp:positionV>
                      <wp:extent cx="144780" cy="160020"/>
                      <wp:effectExtent l="0" t="0" r="26670" b="11430"/>
                      <wp:wrapNone/>
                      <wp:docPr id="1086451491" name="Prostokąt 4"/>
                      <wp:cNvGraphicFramePr/>
                      <a:graphic xmlns:a="http://schemas.openxmlformats.org/drawingml/2006/main">
                        <a:graphicData uri="http://schemas.microsoft.com/office/word/2010/wordprocessingShape">
                          <wps:wsp>
                            <wps:cNvSpPr/>
                            <wps:spPr>
                              <a:xfrm>
                                <a:off x="0" y="0"/>
                                <a:ext cx="144780" cy="1600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145BA87C" id="Prostokąt 4" o:spid="_x0000_s1026" style="position:absolute;margin-left:-.25pt;margin-top:.3pt;width:11.4pt;height:12.6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" fillcolor="white [3201]" strokecolor="#70ad47 [3209]" strokeweight="1pt"/>
                  </w:pict>
                </mc:Fallback>
              </mc:AlternateContent>
            </w:r>
            <w:r w:rsidRPr="007E5AF2">
              <w:rPr>
                <w:rFonts w:ascii="Arial" w:eastAsia="Times New Roman" w:hAnsi="Arial" w:cs="Arial"/>
                <w:b/>
                <w:bCs/>
                <w:sz w:val="24"/>
                <w:szCs w:val="24"/>
                <w:lang w:eastAsia="en-US"/>
              </w:rPr>
              <w:t xml:space="preserve">     NIE</w:t>
            </w:r>
          </w:p>
          <w:p w14:paraId="5AE63912" w14:textId="4D0388D3" w:rsidR="00BD4CAF" w:rsidRPr="007E5AF2" w:rsidRDefault="00BD4CAF" w:rsidP="007E5AF2">
            <w:pPr>
              <w:pStyle w:val="pf0"/>
              <w:spacing w:line="360" w:lineRule="auto"/>
              <w:rPr>
                <w:rFonts w:ascii="Arial" w:hAnsi="Arial" w:cs="Arial"/>
                <w:color w:val="000000"/>
              </w:rPr>
            </w:pPr>
            <w:r w:rsidRPr="007E5AF2">
              <w:rPr>
                <w:rFonts w:ascii="Arial" w:hAnsi="Arial" w:cs="Arial"/>
                <w:lang w:eastAsia="en-US"/>
              </w:rPr>
              <w:t xml:space="preserve">o przyznanie punktów dla kryterium </w:t>
            </w:r>
            <w:r w:rsidR="00FE7149" w:rsidRPr="007E5AF2">
              <w:rPr>
                <w:rFonts w:ascii="Arial" w:hAnsi="Arial" w:cs="Arial"/>
              </w:rPr>
              <w:t xml:space="preserve">zużycie </w:t>
            </w:r>
            <w:r w:rsidR="00CD4C13" w:rsidRPr="007E5AF2">
              <w:rPr>
                <w:rFonts w:ascii="Arial" w:hAnsi="Arial" w:cs="Arial"/>
              </w:rPr>
              <w:t>oleju</w:t>
            </w:r>
          </w:p>
        </w:tc>
      </w:tr>
    </w:tbl>
    <w:p w14:paraId="17440D2D" w14:textId="77777777" w:rsidR="003D7D89" w:rsidRPr="007E5AF2" w:rsidRDefault="003D7D89" w:rsidP="007E5AF2">
      <w:pPr>
        <w:autoSpaceDE w:val="0"/>
        <w:autoSpaceDN w:val="0"/>
        <w:adjustRightInd w:val="0"/>
        <w:spacing w:after="0" w:line="360" w:lineRule="auto"/>
        <w:jc w:val="both"/>
        <w:rPr>
          <w:rFonts w:ascii="Arial" w:eastAsia="Times New Roman" w:hAnsi="Arial" w:cs="Arial"/>
          <w:b/>
          <w:bCs/>
          <w:color w:val="000000" w:themeColor="text1"/>
          <w:sz w:val="24"/>
          <w:szCs w:val="24"/>
        </w:rPr>
      </w:pPr>
    </w:p>
    <w:p w14:paraId="24405DD5" w14:textId="2AC321DD" w:rsidR="00ED5C88" w:rsidRPr="007E5AF2" w:rsidRDefault="00A85C68" w:rsidP="007E5AF2">
      <w:pPr>
        <w:autoSpaceDE w:val="0"/>
        <w:autoSpaceDN w:val="0"/>
        <w:adjustRightInd w:val="0"/>
        <w:spacing w:after="0" w:line="360" w:lineRule="auto"/>
        <w:jc w:val="both"/>
        <w:rPr>
          <w:rFonts w:ascii="Arial" w:eastAsia="Times New Roman" w:hAnsi="Arial" w:cs="Arial"/>
          <w:b/>
          <w:bCs/>
          <w:color w:val="000000" w:themeColor="text1"/>
          <w:sz w:val="24"/>
          <w:szCs w:val="24"/>
        </w:rPr>
      </w:pPr>
      <w:r w:rsidRPr="007E5AF2">
        <w:rPr>
          <w:rFonts w:ascii="Arial" w:eastAsia="Times New Roman" w:hAnsi="Arial" w:cs="Arial"/>
          <w:b/>
          <w:bCs/>
          <w:color w:val="000000" w:themeColor="text1"/>
          <w:sz w:val="24"/>
          <w:szCs w:val="24"/>
        </w:rPr>
        <w:lastRenderedPageBreak/>
        <w:t>Termin realizacji zamówienia:</w:t>
      </w:r>
      <w:r w:rsidR="008B0220" w:rsidRPr="007E5AF2">
        <w:rPr>
          <w:rFonts w:ascii="Arial" w:eastAsia="Times New Roman" w:hAnsi="Arial" w:cs="Arial"/>
          <w:b/>
          <w:bCs/>
          <w:color w:val="000000" w:themeColor="text1"/>
          <w:sz w:val="24"/>
          <w:szCs w:val="24"/>
        </w:rPr>
        <w:t xml:space="preserve"> do …………………. miesięcy od dnia podpisania umowy</w:t>
      </w:r>
    </w:p>
    <w:p w14:paraId="361FB852" w14:textId="77777777" w:rsidR="00414A0F" w:rsidRPr="007E5AF2" w:rsidRDefault="00414A0F" w:rsidP="007E5AF2">
      <w:pPr>
        <w:autoSpaceDE w:val="0"/>
        <w:autoSpaceDN w:val="0"/>
        <w:adjustRightInd w:val="0"/>
        <w:spacing w:after="0" w:line="360" w:lineRule="auto"/>
        <w:jc w:val="both"/>
        <w:rPr>
          <w:rFonts w:ascii="Arial" w:eastAsia="Times New Roman" w:hAnsi="Arial" w:cs="Arial"/>
          <w:b/>
          <w:bCs/>
          <w:color w:val="000000" w:themeColor="text1"/>
          <w:sz w:val="24"/>
          <w:szCs w:val="24"/>
        </w:rPr>
      </w:pPr>
    </w:p>
    <w:p w14:paraId="75A85DD5" w14:textId="77777777" w:rsidR="00A85C68" w:rsidRPr="007E5AF2" w:rsidRDefault="00A85C68" w:rsidP="007E5AF2">
      <w:pPr>
        <w:autoSpaceDE w:val="0"/>
        <w:autoSpaceDN w:val="0"/>
        <w:adjustRightInd w:val="0"/>
        <w:spacing w:after="0" w:line="360" w:lineRule="auto"/>
        <w:ind w:left="714"/>
        <w:jc w:val="both"/>
        <w:rPr>
          <w:rFonts w:ascii="Arial" w:eastAsia="Times New Roman" w:hAnsi="Arial" w:cs="Arial"/>
          <w:color w:val="000000" w:themeColor="text1"/>
          <w:sz w:val="24"/>
          <w:szCs w:val="24"/>
        </w:rPr>
      </w:pPr>
    </w:p>
    <w:p w14:paraId="57249C4E" w14:textId="77777777" w:rsidR="00A85C68" w:rsidRPr="007E5AF2" w:rsidRDefault="00A85C68" w:rsidP="007E5AF2">
      <w:pPr>
        <w:numPr>
          <w:ilvl w:val="0"/>
          <w:numId w:val="3"/>
        </w:numPr>
        <w:autoSpaceDE w:val="0"/>
        <w:autoSpaceDN w:val="0"/>
        <w:adjustRightInd w:val="0"/>
        <w:spacing w:after="0" w:line="360" w:lineRule="auto"/>
        <w:ind w:left="714" w:hanging="357"/>
        <w:jc w:val="both"/>
        <w:rPr>
          <w:rFonts w:ascii="Arial" w:eastAsia="Times New Roman" w:hAnsi="Arial" w:cs="Arial"/>
          <w:color w:val="000000" w:themeColor="text1"/>
          <w:sz w:val="24"/>
          <w:szCs w:val="24"/>
        </w:rPr>
      </w:pPr>
      <w:r w:rsidRPr="007E5AF2">
        <w:rPr>
          <w:rFonts w:ascii="Arial" w:eastAsia="Times New Roman" w:hAnsi="Arial" w:cs="Arial"/>
          <w:color w:val="000000" w:themeColor="text1"/>
          <w:sz w:val="24"/>
          <w:szCs w:val="24"/>
        </w:rPr>
        <w:t>Oświadczamy, że zapoznaliśmy się z zapytaniem ofertowym wraz z załącznikami i nie wnosimy żadnych zastrzeżeń.</w:t>
      </w:r>
    </w:p>
    <w:p w14:paraId="328D33C7" w14:textId="77777777" w:rsidR="00A85C68" w:rsidRPr="007E5AF2" w:rsidRDefault="00A85C68" w:rsidP="007E5AF2">
      <w:pPr>
        <w:numPr>
          <w:ilvl w:val="0"/>
          <w:numId w:val="3"/>
        </w:numPr>
        <w:autoSpaceDE w:val="0"/>
        <w:autoSpaceDN w:val="0"/>
        <w:adjustRightInd w:val="0"/>
        <w:spacing w:after="0" w:line="360" w:lineRule="auto"/>
        <w:ind w:left="714" w:hanging="357"/>
        <w:jc w:val="both"/>
        <w:rPr>
          <w:rFonts w:ascii="Arial" w:eastAsia="Times New Roman" w:hAnsi="Arial" w:cs="Arial"/>
          <w:color w:val="000000" w:themeColor="text1"/>
          <w:sz w:val="24"/>
          <w:szCs w:val="24"/>
        </w:rPr>
      </w:pPr>
      <w:r w:rsidRPr="007E5AF2">
        <w:rPr>
          <w:rFonts w:ascii="Arial" w:eastAsia="Times New Roman" w:hAnsi="Arial" w:cs="Arial"/>
          <w:color w:val="000000" w:themeColor="text1"/>
          <w:sz w:val="24"/>
          <w:szCs w:val="24"/>
        </w:rPr>
        <w:t>Oświadczamy, że uzyskaliśmy wszelkie konieczne informacje do przygotowania oferty.</w:t>
      </w:r>
    </w:p>
    <w:p w14:paraId="6E083228" w14:textId="77777777" w:rsidR="00A85C68" w:rsidRPr="007E5AF2" w:rsidRDefault="00A85C68" w:rsidP="007E5AF2">
      <w:pPr>
        <w:numPr>
          <w:ilvl w:val="0"/>
          <w:numId w:val="3"/>
        </w:numPr>
        <w:autoSpaceDE w:val="0"/>
        <w:autoSpaceDN w:val="0"/>
        <w:adjustRightInd w:val="0"/>
        <w:spacing w:after="0" w:line="360" w:lineRule="auto"/>
        <w:ind w:left="714" w:hanging="357"/>
        <w:jc w:val="both"/>
        <w:rPr>
          <w:rFonts w:ascii="Arial" w:eastAsia="Times New Roman" w:hAnsi="Arial" w:cs="Arial"/>
          <w:color w:val="000000" w:themeColor="text1"/>
          <w:sz w:val="24"/>
          <w:szCs w:val="24"/>
        </w:rPr>
      </w:pPr>
      <w:r w:rsidRPr="007E5AF2">
        <w:rPr>
          <w:rFonts w:ascii="Arial" w:eastAsia="Times New Roman" w:hAnsi="Arial" w:cs="Arial"/>
          <w:color w:val="000000" w:themeColor="text1"/>
          <w:sz w:val="24"/>
          <w:szCs w:val="24"/>
        </w:rPr>
        <w:t>Oświadczamy, że zapoznaliśmy się z warunkami umowy i nie wnosimy do nich zastrzeżeń.</w:t>
      </w:r>
    </w:p>
    <w:p w14:paraId="4B7912B4" w14:textId="77777777" w:rsidR="00A85C68" w:rsidRPr="007E5AF2" w:rsidRDefault="00A85C68" w:rsidP="007E5AF2">
      <w:pPr>
        <w:numPr>
          <w:ilvl w:val="0"/>
          <w:numId w:val="3"/>
        </w:numPr>
        <w:autoSpaceDE w:val="0"/>
        <w:autoSpaceDN w:val="0"/>
        <w:adjustRightInd w:val="0"/>
        <w:spacing w:after="0" w:line="360" w:lineRule="auto"/>
        <w:ind w:left="714" w:hanging="357"/>
        <w:jc w:val="both"/>
        <w:rPr>
          <w:rFonts w:ascii="Arial" w:eastAsia="Times New Roman" w:hAnsi="Arial" w:cs="Arial"/>
          <w:color w:val="000000" w:themeColor="text1"/>
          <w:sz w:val="24"/>
          <w:szCs w:val="24"/>
        </w:rPr>
      </w:pPr>
      <w:r w:rsidRPr="007E5AF2">
        <w:rPr>
          <w:rFonts w:ascii="Arial" w:eastAsia="Times New Roman" w:hAnsi="Arial" w:cs="Arial"/>
          <w:color w:val="000000" w:themeColor="text1"/>
          <w:sz w:val="24"/>
          <w:szCs w:val="24"/>
        </w:rPr>
        <w:t>Oświadczamy, że wyżej podana cena zawiera</w:t>
      </w:r>
      <w:r w:rsidRPr="007E5AF2">
        <w:rPr>
          <w:rFonts w:ascii="Arial" w:hAnsi="Arial" w:cs="Arial"/>
          <w:sz w:val="24"/>
          <w:szCs w:val="24"/>
        </w:rPr>
        <w:t xml:space="preserve"> wszystkie koszty związane z realizacją zamówienia.</w:t>
      </w:r>
    </w:p>
    <w:p w14:paraId="7ECF6C10" w14:textId="20CC1114" w:rsidR="00A85C68" w:rsidRPr="007E5AF2" w:rsidRDefault="00A85C68" w:rsidP="007E5AF2">
      <w:pPr>
        <w:numPr>
          <w:ilvl w:val="0"/>
          <w:numId w:val="3"/>
        </w:numPr>
        <w:autoSpaceDE w:val="0"/>
        <w:autoSpaceDN w:val="0"/>
        <w:adjustRightInd w:val="0"/>
        <w:spacing w:after="0" w:line="360" w:lineRule="auto"/>
        <w:ind w:left="714" w:hanging="357"/>
        <w:jc w:val="both"/>
        <w:rPr>
          <w:rFonts w:ascii="Arial" w:eastAsia="Times New Roman" w:hAnsi="Arial" w:cs="Arial"/>
          <w:color w:val="000000" w:themeColor="text1"/>
          <w:sz w:val="24"/>
          <w:szCs w:val="24"/>
        </w:rPr>
      </w:pPr>
      <w:r w:rsidRPr="007E5AF2">
        <w:rPr>
          <w:rFonts w:ascii="Arial" w:eastAsia="Times New Roman" w:hAnsi="Arial" w:cs="Arial"/>
          <w:color w:val="000000" w:themeColor="text1"/>
          <w:sz w:val="24"/>
          <w:szCs w:val="24"/>
        </w:rPr>
        <w:t xml:space="preserve">Oświadczamy, iż oferta ważna jest </w:t>
      </w:r>
      <w:r w:rsidR="003E6ADE" w:rsidRPr="007E5AF2">
        <w:rPr>
          <w:rFonts w:ascii="Arial" w:hAnsi="Arial" w:cs="Arial"/>
          <w:sz w:val="24"/>
          <w:szCs w:val="24"/>
        </w:rPr>
        <w:t>9</w:t>
      </w:r>
      <w:r w:rsidRPr="007E5AF2">
        <w:rPr>
          <w:rFonts w:ascii="Arial" w:hAnsi="Arial" w:cs="Arial"/>
          <w:sz w:val="24"/>
          <w:szCs w:val="24"/>
        </w:rPr>
        <w:t>0 dni, licząc od dnia upływu terminu składania ofert</w:t>
      </w:r>
      <w:r w:rsidRPr="007E5AF2">
        <w:rPr>
          <w:rFonts w:ascii="Arial" w:eastAsia="Times New Roman" w:hAnsi="Arial" w:cs="Arial"/>
          <w:sz w:val="24"/>
          <w:szCs w:val="24"/>
        </w:rPr>
        <w:t xml:space="preserve"> </w:t>
      </w:r>
    </w:p>
    <w:p w14:paraId="7671987F" w14:textId="77777777" w:rsidR="00A85C68" w:rsidRPr="007E5AF2" w:rsidRDefault="00A85C68" w:rsidP="007E5AF2">
      <w:pPr>
        <w:numPr>
          <w:ilvl w:val="0"/>
          <w:numId w:val="3"/>
        </w:numPr>
        <w:autoSpaceDE w:val="0"/>
        <w:autoSpaceDN w:val="0"/>
        <w:adjustRightInd w:val="0"/>
        <w:spacing w:after="0" w:line="360" w:lineRule="auto"/>
        <w:ind w:left="714" w:hanging="357"/>
        <w:jc w:val="both"/>
        <w:rPr>
          <w:rFonts w:ascii="Arial" w:eastAsia="Times New Roman" w:hAnsi="Arial" w:cs="Arial"/>
          <w:color w:val="000000" w:themeColor="text1"/>
          <w:sz w:val="24"/>
          <w:szCs w:val="24"/>
        </w:rPr>
      </w:pPr>
      <w:r w:rsidRPr="007E5AF2">
        <w:rPr>
          <w:rFonts w:ascii="Arial" w:eastAsia="Times New Roman" w:hAnsi="Arial" w:cs="Arial"/>
          <w:sz w:val="24"/>
          <w:szCs w:val="24"/>
        </w:rPr>
        <w:t>Oświadczamy</w:t>
      </w:r>
      <w:r w:rsidRPr="007E5AF2">
        <w:rPr>
          <w:rFonts w:ascii="Arial" w:eastAsia="Times New Roman" w:hAnsi="Arial" w:cs="Arial"/>
          <w:b/>
          <w:bCs/>
          <w:sz w:val="24"/>
          <w:szCs w:val="24"/>
        </w:rPr>
        <w:t>,</w:t>
      </w:r>
      <w:r w:rsidRPr="007E5AF2">
        <w:rPr>
          <w:rFonts w:ascii="Arial" w:eastAsia="Times New Roman" w:hAnsi="Arial" w:cs="Arial"/>
          <w:sz w:val="24"/>
          <w:szCs w:val="24"/>
        </w:rPr>
        <w:t xml:space="preserve"> że dokumenty potwierdzające umocowanie do reprezentacji, Zamawiający może uzyskać za pomocą </w:t>
      </w:r>
      <w:r w:rsidRPr="007E5AF2">
        <w:rPr>
          <w:rFonts w:ascii="Arial" w:eastAsia="Times New Roman" w:hAnsi="Arial" w:cs="Arial"/>
          <w:b/>
          <w:bCs/>
          <w:sz w:val="24"/>
          <w:szCs w:val="24"/>
          <w:u w:val="single"/>
        </w:rPr>
        <w:t>bezpłatnych i ogólnodostępnych</w:t>
      </w:r>
      <w:r w:rsidRPr="007E5AF2">
        <w:rPr>
          <w:rFonts w:ascii="Arial" w:eastAsia="Times New Roman" w:hAnsi="Arial" w:cs="Arial"/>
          <w:sz w:val="24"/>
          <w:szCs w:val="24"/>
        </w:rPr>
        <w:t xml:space="preserve"> </w:t>
      </w:r>
      <w:r w:rsidRPr="007E5AF2">
        <w:rPr>
          <w:rFonts w:ascii="Arial" w:eastAsia="Times New Roman" w:hAnsi="Arial" w:cs="Arial"/>
          <w:sz w:val="24"/>
          <w:szCs w:val="24"/>
          <w:vertAlign w:val="superscript"/>
        </w:rPr>
        <w:footnoteReference w:id="2"/>
      </w:r>
      <w:r w:rsidRPr="007E5AF2">
        <w:rPr>
          <w:rFonts w:ascii="Arial" w:eastAsia="Times New Roman" w:hAnsi="Arial" w:cs="Arial"/>
          <w:sz w:val="24"/>
          <w:szCs w:val="24"/>
        </w:rPr>
        <w:t>baz danych, pod adresem internetowym:</w:t>
      </w:r>
    </w:p>
    <w:p w14:paraId="7EF4358C" w14:textId="77777777" w:rsidR="00A85C68" w:rsidRPr="007E5AF2" w:rsidRDefault="00A85C68" w:rsidP="007E5AF2">
      <w:pPr>
        <w:numPr>
          <w:ilvl w:val="0"/>
          <w:numId w:val="4"/>
        </w:numPr>
        <w:autoSpaceDE w:val="0"/>
        <w:autoSpaceDN w:val="0"/>
        <w:spacing w:after="0" w:line="360" w:lineRule="auto"/>
        <w:ind w:left="851" w:right="274" w:hanging="284"/>
        <w:jc w:val="both"/>
        <w:rPr>
          <w:rFonts w:ascii="Arial" w:eastAsia="Times New Roman" w:hAnsi="Arial" w:cs="Arial"/>
          <w:sz w:val="24"/>
          <w:szCs w:val="24"/>
        </w:rPr>
      </w:pPr>
      <w:r w:rsidRPr="007E5AF2">
        <w:rPr>
          <w:rFonts w:ascii="Arial" w:eastAsia="Times New Roman" w:hAnsi="Arial" w:cs="Arial"/>
          <w:sz w:val="24"/>
          <w:szCs w:val="24"/>
        </w:rPr>
        <w:t xml:space="preserve">* </w:t>
      </w:r>
      <w:hyperlink r:id="rId12" w:history="1">
        <w:r w:rsidRPr="007E5AF2">
          <w:rPr>
            <w:rFonts w:ascii="Arial" w:eastAsia="Times New Roman" w:hAnsi="Arial" w:cs="Arial"/>
            <w:color w:val="0000FF"/>
            <w:sz w:val="24"/>
            <w:szCs w:val="24"/>
            <w:u w:val="single"/>
          </w:rPr>
          <w:t>https://ems.ms.gov.pl/krs/wyszukiwaniepodmiotu</w:t>
        </w:r>
      </w:hyperlink>
    </w:p>
    <w:p w14:paraId="79B72DF9" w14:textId="77777777" w:rsidR="00A85C68" w:rsidRPr="007E5AF2" w:rsidRDefault="00A85C68" w:rsidP="007E5AF2">
      <w:pPr>
        <w:spacing w:after="0" w:line="360" w:lineRule="auto"/>
        <w:ind w:left="1418" w:right="274" w:hanging="142"/>
        <w:jc w:val="both"/>
        <w:rPr>
          <w:rFonts w:ascii="Arial" w:eastAsia="Times New Roman" w:hAnsi="Arial" w:cs="Arial"/>
          <w:i/>
          <w:iCs/>
          <w:sz w:val="24"/>
          <w:szCs w:val="24"/>
        </w:rPr>
      </w:pPr>
      <w:r w:rsidRPr="007E5AF2">
        <w:rPr>
          <w:rFonts w:ascii="Arial" w:eastAsia="Times New Roman" w:hAnsi="Arial" w:cs="Arial"/>
          <w:i/>
          <w:iCs/>
          <w:sz w:val="24"/>
          <w:szCs w:val="24"/>
        </w:rPr>
        <w:t>(dotyczy podmiotów wpisanych do Krajowego Rejestru Sądowego [KRS]),</w:t>
      </w:r>
    </w:p>
    <w:p w14:paraId="036B9BE0" w14:textId="77777777" w:rsidR="00A85C68" w:rsidRPr="007E5AF2" w:rsidRDefault="00A85C68" w:rsidP="007E5AF2">
      <w:pPr>
        <w:spacing w:after="0" w:line="360" w:lineRule="auto"/>
        <w:ind w:left="426" w:right="274"/>
        <w:jc w:val="both"/>
        <w:rPr>
          <w:rFonts w:ascii="Arial" w:eastAsia="Times New Roman" w:hAnsi="Arial" w:cs="Arial"/>
          <w:sz w:val="24"/>
          <w:szCs w:val="24"/>
        </w:rPr>
      </w:pPr>
    </w:p>
    <w:p w14:paraId="5247A1F0" w14:textId="77777777" w:rsidR="00A85C68" w:rsidRPr="007E5AF2" w:rsidRDefault="00A85C68" w:rsidP="007E5AF2">
      <w:pPr>
        <w:numPr>
          <w:ilvl w:val="0"/>
          <w:numId w:val="4"/>
        </w:numPr>
        <w:autoSpaceDE w:val="0"/>
        <w:autoSpaceDN w:val="0"/>
        <w:spacing w:after="0" w:line="360" w:lineRule="auto"/>
        <w:ind w:left="993" w:right="274" w:hanging="426"/>
        <w:jc w:val="both"/>
        <w:rPr>
          <w:rFonts w:ascii="Arial" w:eastAsia="Times New Roman" w:hAnsi="Arial" w:cs="Arial"/>
          <w:sz w:val="24"/>
          <w:szCs w:val="24"/>
        </w:rPr>
      </w:pPr>
      <w:r w:rsidRPr="007E5AF2">
        <w:rPr>
          <w:rFonts w:ascii="Arial" w:eastAsia="Times New Roman" w:hAnsi="Arial" w:cs="Arial"/>
          <w:sz w:val="24"/>
          <w:szCs w:val="24"/>
        </w:rPr>
        <w:t xml:space="preserve">* </w:t>
      </w:r>
      <w:hyperlink r:id="rId13" w:history="1">
        <w:r w:rsidRPr="007E5AF2">
          <w:rPr>
            <w:rFonts w:ascii="Arial" w:eastAsia="Times New Roman" w:hAnsi="Arial" w:cs="Arial"/>
            <w:color w:val="0000FF"/>
            <w:sz w:val="24"/>
            <w:szCs w:val="24"/>
            <w:u w:val="single"/>
          </w:rPr>
          <w:t>https://prod.ceidg.gov.pl/ceidg/ceidg.public.ui/Search.aspx</w:t>
        </w:r>
      </w:hyperlink>
    </w:p>
    <w:p w14:paraId="211C4B8E" w14:textId="77777777" w:rsidR="00A85C68" w:rsidRPr="007E5AF2" w:rsidRDefault="00A85C68" w:rsidP="007E5AF2">
      <w:pPr>
        <w:spacing w:after="0" w:line="360" w:lineRule="auto"/>
        <w:ind w:left="1276" w:right="274"/>
        <w:jc w:val="both"/>
        <w:rPr>
          <w:rFonts w:ascii="Arial" w:eastAsia="Times New Roman" w:hAnsi="Arial" w:cs="Arial"/>
          <w:i/>
          <w:iCs/>
          <w:sz w:val="24"/>
          <w:szCs w:val="24"/>
        </w:rPr>
      </w:pPr>
      <w:r w:rsidRPr="007E5AF2">
        <w:rPr>
          <w:rFonts w:ascii="Arial" w:eastAsia="Times New Roman" w:hAnsi="Arial" w:cs="Arial"/>
          <w:i/>
          <w:iCs/>
          <w:sz w:val="24"/>
          <w:szCs w:val="24"/>
        </w:rPr>
        <w:t>(dotyczy podmiotów wpisanych do Centralnej Ewidencji i Informacji o Działalności Gospodarczej [CEIDG])</w:t>
      </w:r>
    </w:p>
    <w:p w14:paraId="558B587B" w14:textId="77777777" w:rsidR="00A85C68" w:rsidRPr="007E5AF2" w:rsidRDefault="00A85C68" w:rsidP="007E5AF2">
      <w:pPr>
        <w:spacing w:after="0" w:line="360" w:lineRule="auto"/>
        <w:ind w:left="426" w:right="274"/>
        <w:jc w:val="both"/>
        <w:rPr>
          <w:rFonts w:ascii="Arial" w:eastAsia="Times New Roman" w:hAnsi="Arial" w:cs="Arial"/>
          <w:sz w:val="24"/>
          <w:szCs w:val="24"/>
        </w:rPr>
      </w:pPr>
    </w:p>
    <w:p w14:paraId="5DCE54FA" w14:textId="77777777" w:rsidR="00A85C68" w:rsidRPr="007E5AF2" w:rsidRDefault="00A85C68" w:rsidP="007E5AF2">
      <w:pPr>
        <w:numPr>
          <w:ilvl w:val="0"/>
          <w:numId w:val="4"/>
        </w:numPr>
        <w:autoSpaceDE w:val="0"/>
        <w:autoSpaceDN w:val="0"/>
        <w:spacing w:after="0" w:line="360" w:lineRule="auto"/>
        <w:ind w:left="993" w:right="274" w:hanging="426"/>
        <w:jc w:val="both"/>
        <w:rPr>
          <w:rFonts w:ascii="Arial" w:eastAsia="Times New Roman" w:hAnsi="Arial" w:cs="Arial"/>
          <w:sz w:val="24"/>
          <w:szCs w:val="24"/>
        </w:rPr>
      </w:pPr>
      <w:r w:rsidRPr="007E5AF2">
        <w:rPr>
          <w:rFonts w:ascii="Arial" w:eastAsia="Times New Roman" w:hAnsi="Arial" w:cs="Arial"/>
          <w:sz w:val="24"/>
          <w:szCs w:val="24"/>
        </w:rPr>
        <w:t>*-......................................................... (wpisać odpowiedni adres internetowy w przypadku innych baz danych niż wyżej wskazane)</w:t>
      </w:r>
    </w:p>
    <w:p w14:paraId="4F9EE30C" w14:textId="77777777" w:rsidR="00A85C68" w:rsidRPr="007E5AF2" w:rsidRDefault="00A85C68" w:rsidP="007E5AF2">
      <w:pPr>
        <w:spacing w:after="0" w:line="360" w:lineRule="auto"/>
        <w:ind w:left="426" w:right="274"/>
        <w:jc w:val="both"/>
        <w:rPr>
          <w:rFonts w:ascii="Arial" w:eastAsia="Times New Roman" w:hAnsi="Arial" w:cs="Arial"/>
          <w:sz w:val="24"/>
          <w:szCs w:val="24"/>
        </w:rPr>
      </w:pPr>
    </w:p>
    <w:p w14:paraId="1D79103D" w14:textId="77777777" w:rsidR="00A85C68" w:rsidRPr="007E5AF2" w:rsidRDefault="00A85C68" w:rsidP="007E5AF2">
      <w:pPr>
        <w:spacing w:after="0" w:line="360" w:lineRule="auto"/>
        <w:ind w:left="426" w:right="274"/>
        <w:jc w:val="both"/>
        <w:rPr>
          <w:rFonts w:ascii="Arial" w:eastAsia="Times New Roman" w:hAnsi="Arial" w:cs="Arial"/>
          <w:i/>
          <w:iCs/>
          <w:sz w:val="24"/>
          <w:szCs w:val="24"/>
        </w:rPr>
      </w:pPr>
      <w:r w:rsidRPr="007E5AF2">
        <w:rPr>
          <w:rFonts w:ascii="Arial" w:eastAsia="Times New Roman" w:hAnsi="Arial" w:cs="Arial"/>
          <w:i/>
          <w:iCs/>
          <w:sz w:val="24"/>
          <w:szCs w:val="24"/>
        </w:rPr>
        <w:t xml:space="preserve">*proszę wybrać i zaznaczyć opcję właściwą dla danego rodzaju Oferenta </w:t>
      </w:r>
    </w:p>
    <w:p w14:paraId="28A039EF" w14:textId="0DF3C684" w:rsidR="000D2128" w:rsidRPr="007E5AF2" w:rsidRDefault="00A85C68" w:rsidP="007E5AF2">
      <w:pPr>
        <w:spacing w:after="0" w:line="360" w:lineRule="auto"/>
        <w:ind w:left="426" w:right="274"/>
        <w:jc w:val="both"/>
        <w:rPr>
          <w:rFonts w:ascii="Arial" w:eastAsia="Times New Roman" w:hAnsi="Arial" w:cs="Arial"/>
          <w:b/>
          <w:bCs/>
          <w:i/>
          <w:iCs/>
          <w:sz w:val="24"/>
          <w:szCs w:val="24"/>
        </w:rPr>
      </w:pPr>
      <w:r w:rsidRPr="007E5AF2">
        <w:rPr>
          <w:rFonts w:ascii="Arial" w:eastAsia="Times New Roman" w:hAnsi="Arial" w:cs="Arial"/>
          <w:b/>
          <w:bCs/>
          <w:i/>
          <w:iCs/>
          <w:sz w:val="24"/>
          <w:szCs w:val="24"/>
        </w:rPr>
        <w:lastRenderedPageBreak/>
        <w:t>W przypadku reprezentacji na podstawie pełnomocnictwa musi być ono dołączone do oferty</w:t>
      </w:r>
    </w:p>
    <w:p w14:paraId="13374A5B" w14:textId="77777777" w:rsidR="000D2128" w:rsidRPr="007E5AF2" w:rsidRDefault="000D2128" w:rsidP="007E5AF2">
      <w:pPr>
        <w:spacing w:after="0" w:line="360" w:lineRule="auto"/>
        <w:ind w:right="274"/>
        <w:jc w:val="both"/>
        <w:rPr>
          <w:rFonts w:ascii="Arial" w:eastAsia="Times New Roman" w:hAnsi="Arial" w:cs="Arial"/>
          <w:i/>
          <w:iCs/>
          <w:sz w:val="24"/>
          <w:szCs w:val="24"/>
        </w:rPr>
      </w:pPr>
    </w:p>
    <w:p w14:paraId="1D8BDAF4" w14:textId="77777777" w:rsidR="000D2128" w:rsidRPr="007E5AF2" w:rsidRDefault="000D2128" w:rsidP="007E5AF2">
      <w:pPr>
        <w:spacing w:after="0" w:line="360" w:lineRule="auto"/>
        <w:ind w:left="426" w:right="274"/>
        <w:jc w:val="both"/>
        <w:rPr>
          <w:rFonts w:ascii="Arial" w:eastAsia="Times New Roman" w:hAnsi="Arial" w:cs="Arial"/>
          <w:i/>
          <w:iCs/>
          <w:sz w:val="24"/>
          <w:szCs w:val="24"/>
        </w:rPr>
      </w:pPr>
    </w:p>
    <w:p w14:paraId="0C45236D" w14:textId="77777777" w:rsidR="000D2128" w:rsidRPr="007E5AF2" w:rsidRDefault="000D2128" w:rsidP="007E5AF2">
      <w:pPr>
        <w:autoSpaceDE w:val="0"/>
        <w:autoSpaceDN w:val="0"/>
        <w:adjustRightInd w:val="0"/>
        <w:spacing w:after="0" w:line="360" w:lineRule="auto"/>
        <w:jc w:val="both"/>
        <w:rPr>
          <w:rFonts w:ascii="Arial" w:eastAsia="Times New Roman" w:hAnsi="Arial" w:cs="Arial"/>
          <w:i/>
          <w:color w:val="000000" w:themeColor="text1"/>
          <w:sz w:val="24"/>
          <w:szCs w:val="24"/>
        </w:rPr>
      </w:pPr>
      <w:r w:rsidRPr="007E5AF2">
        <w:rPr>
          <w:rFonts w:ascii="Arial" w:eastAsia="Times New Roman" w:hAnsi="Arial" w:cs="Arial"/>
          <w:color w:val="000000" w:themeColor="text1"/>
          <w:sz w:val="24"/>
          <w:szCs w:val="24"/>
        </w:rPr>
        <w:t>Tajemnica przedsiębiorstwa – Informacje zawarte na stronach od …….. do …….. stanowią tajemnicę przedsiębiorstwa w rozumieniu ustawy o zwalczaniu nieuczciwej konkurencji i nie mogą być udostępnione przez Zamawiającego (</w:t>
      </w:r>
      <w:r w:rsidRPr="007E5AF2">
        <w:rPr>
          <w:rFonts w:ascii="Arial" w:eastAsia="Times New Roman" w:hAnsi="Arial" w:cs="Arial"/>
          <w:i/>
          <w:color w:val="000000" w:themeColor="text1"/>
          <w:sz w:val="24"/>
          <w:szCs w:val="24"/>
        </w:rPr>
        <w:t>proszę wypełnić jeżeli dotyczy).</w:t>
      </w:r>
    </w:p>
    <w:p w14:paraId="42D17285" w14:textId="6FBEBDD7" w:rsidR="00A85C68" w:rsidRPr="007E5AF2" w:rsidRDefault="00A85C68" w:rsidP="007E5AF2">
      <w:pPr>
        <w:autoSpaceDE w:val="0"/>
        <w:autoSpaceDN w:val="0"/>
        <w:adjustRightInd w:val="0"/>
        <w:spacing w:after="0" w:line="360" w:lineRule="auto"/>
        <w:jc w:val="both"/>
        <w:rPr>
          <w:rFonts w:ascii="Arial" w:eastAsia="Times New Roman" w:hAnsi="Arial" w:cs="Arial"/>
          <w:color w:val="000000" w:themeColor="text1"/>
          <w:sz w:val="24"/>
          <w:szCs w:val="24"/>
        </w:rPr>
      </w:pPr>
    </w:p>
    <w:p w14:paraId="3F4FE5D5" w14:textId="6844A653" w:rsidR="00414A0F" w:rsidRPr="007E5AF2" w:rsidRDefault="00C00898" w:rsidP="007E5AF2">
      <w:pPr>
        <w:autoSpaceDE w:val="0"/>
        <w:autoSpaceDN w:val="0"/>
        <w:adjustRightInd w:val="0"/>
        <w:spacing w:after="0" w:line="360" w:lineRule="auto"/>
        <w:jc w:val="both"/>
        <w:rPr>
          <w:rFonts w:ascii="Arial" w:eastAsia="Times New Roman" w:hAnsi="Arial" w:cs="Arial"/>
          <w:color w:val="000000" w:themeColor="text1"/>
          <w:sz w:val="24"/>
          <w:szCs w:val="24"/>
        </w:rPr>
      </w:pPr>
      <w:r w:rsidRPr="007E5AF2">
        <w:rPr>
          <w:rFonts w:ascii="Arial" w:eastAsia="Times New Roman" w:hAnsi="Arial" w:cs="Arial"/>
          <w:color w:val="000000" w:themeColor="text1"/>
          <w:sz w:val="24"/>
          <w:szCs w:val="24"/>
        </w:rPr>
        <w:t xml:space="preserve">Oświadczam, iż jestem </w:t>
      </w:r>
      <w:r w:rsidR="00995BDE" w:rsidRPr="007E5AF2">
        <w:rPr>
          <w:rFonts w:ascii="Arial" w:eastAsia="Times New Roman" w:hAnsi="Arial" w:cs="Arial"/>
          <w:color w:val="000000" w:themeColor="text1"/>
          <w:sz w:val="24"/>
          <w:szCs w:val="24"/>
        </w:rPr>
        <w:t>zwolniony</w:t>
      </w:r>
      <w:r w:rsidRPr="007E5AF2">
        <w:rPr>
          <w:rFonts w:ascii="Arial" w:eastAsia="Times New Roman" w:hAnsi="Arial" w:cs="Arial"/>
          <w:color w:val="000000" w:themeColor="text1"/>
          <w:sz w:val="24"/>
          <w:szCs w:val="24"/>
        </w:rPr>
        <w:t xml:space="preserve"> z opłat w zakresie korzystania ze </w:t>
      </w:r>
      <w:r w:rsidR="00995BDE" w:rsidRPr="007E5AF2">
        <w:rPr>
          <w:rFonts w:ascii="Arial" w:eastAsia="Times New Roman" w:hAnsi="Arial" w:cs="Arial"/>
          <w:color w:val="000000" w:themeColor="text1"/>
          <w:sz w:val="24"/>
          <w:szCs w:val="24"/>
        </w:rPr>
        <w:t>środowiska</w:t>
      </w:r>
      <w:r w:rsidR="00AA235E" w:rsidRPr="007E5AF2">
        <w:rPr>
          <w:rFonts w:ascii="Arial" w:eastAsia="Times New Roman" w:hAnsi="Arial" w:cs="Arial"/>
          <w:color w:val="000000" w:themeColor="text1"/>
          <w:sz w:val="24"/>
          <w:szCs w:val="24"/>
        </w:rPr>
        <w:t xml:space="preserve"> (zaznaczyć właściwe):</w:t>
      </w:r>
    </w:p>
    <w:p w14:paraId="10886BDF" w14:textId="5C9F1144" w:rsidR="00AA235E" w:rsidRPr="007E5AF2" w:rsidRDefault="00AA235E" w:rsidP="007E5AF2">
      <w:pPr>
        <w:autoSpaceDE w:val="0"/>
        <w:autoSpaceDN w:val="0"/>
        <w:adjustRightInd w:val="0"/>
        <w:spacing w:after="0" w:line="360" w:lineRule="auto"/>
        <w:jc w:val="both"/>
        <w:rPr>
          <w:rFonts w:ascii="Arial" w:eastAsia="Times New Roman" w:hAnsi="Arial" w:cs="Arial"/>
          <w:color w:val="000000" w:themeColor="text1"/>
          <w:sz w:val="24"/>
          <w:szCs w:val="24"/>
        </w:rPr>
      </w:pPr>
      <w:r w:rsidRPr="007E5AF2">
        <w:rPr>
          <w:rFonts w:ascii="Arial" w:eastAsia="Times New Roman" w:hAnsi="Arial" w:cs="Arial"/>
          <w:b/>
          <w:bCs/>
          <w:noProof/>
          <w:sz w:val="24"/>
          <w:szCs w:val="24"/>
        </w:rPr>
        <mc:AlternateContent>
          <mc:Choice Requires="wps">
            <w:drawing>
              <wp:anchor distT="0" distB="0" distL="114300" distR="114300" simplePos="0" relativeHeight="251682816" behindDoc="0" locked="0" layoutInCell="1" allowOverlap="1" wp14:anchorId="5D6653F0" wp14:editId="7B1960CC">
                <wp:simplePos x="0" y="0"/>
                <wp:positionH relativeFrom="column">
                  <wp:posOffset>7620</wp:posOffset>
                </wp:positionH>
                <wp:positionV relativeFrom="paragraph">
                  <wp:posOffset>144780</wp:posOffset>
                </wp:positionV>
                <wp:extent cx="144780" cy="160020"/>
                <wp:effectExtent l="0" t="0" r="26670" b="11430"/>
                <wp:wrapNone/>
                <wp:docPr id="414574337" name="Prostokąt 4"/>
                <wp:cNvGraphicFramePr/>
                <a:graphic xmlns:a="http://schemas.openxmlformats.org/drawingml/2006/main">
                  <a:graphicData uri="http://schemas.microsoft.com/office/word/2010/wordprocessingShape">
                    <wps:wsp>
                      <wps:cNvSpPr/>
                      <wps:spPr>
                        <a:xfrm>
                          <a:off x="0" y="0"/>
                          <a:ext cx="144780" cy="160020"/>
                        </a:xfrm>
                        <a:prstGeom prst="rect">
                          <a:avLst/>
                        </a:prstGeom>
                      </wps:spPr>
                      <wps:style>
                        <a:lnRef idx="2">
                          <a:schemeClr val="accent6"/>
                        </a:lnRef>
                        <a:fillRef idx="1">
                          <a:schemeClr val="lt1"/>
                        </a:fillRef>
                        <a:effectRef idx="0">
                          <a:schemeClr val="accent6"/>
                        </a:effectRef>
                        <a:fontRef idx="minor">
                          <a:schemeClr val="dk1"/>
                        </a:fontRef>
                      </wps:style>
                      <wps:txbx>
                        <w:txbxContent>
                          <w:p w14:paraId="00D540DB" w14:textId="77777777" w:rsidR="001628DB" w:rsidRDefault="001628DB" w:rsidP="00AA235E">
                            <w:pPr>
                              <w:jc w:val="center"/>
                            </w:pPr>
                          </w:p>
                          <w:p w14:paraId="7AF873C1" w14:textId="77777777" w:rsidR="001628DB" w:rsidRDefault="001628DB" w:rsidP="00AA235E">
                            <w:pPr>
                              <w:jc w:val="center"/>
                            </w:pPr>
                          </w:p>
                          <w:p w14:paraId="76F5077C" w14:textId="508F1360" w:rsidR="001628DB" w:rsidRDefault="001628DB" w:rsidP="00AA235E">
                            <w:pPr>
                              <w:jc w:val="center"/>
                            </w:pPr>
                            <w:r w:rsidRPr="00AA235E">
                              <w:rPr>
                                <w:noProof/>
                              </w:rPr>
                              <w:drawing>
                                <wp:inline distT="0" distB="0" distL="0" distR="0" wp14:anchorId="2DB3A71F" wp14:editId="35CA1323">
                                  <wp:extent cx="0" cy="0"/>
                                  <wp:effectExtent l="0" t="0" r="0" b="0"/>
                                  <wp:docPr id="1401964526"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6653F0" id="Prostokąt 4" o:spid="_x0000_s1026" style="position:absolute;left:0;text-align:left;margin-left:.6pt;margin-top:11.4pt;width:11.4pt;height:12.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" fillcolor="white [3201]" strokecolor="#70ad47 [3209]" strokeweight="1pt">
                <v:textbox>
                  <w:txbxContent>
                    <w:p w14:paraId="00D540DB" w14:textId="77777777" w:rsidR="001628DB" w:rsidRDefault="001628DB" w:rsidP="00AA235E">
                      <w:pPr>
                        <w:jc w:val="center"/>
                      </w:pPr>
                    </w:p>
                    <w:p w14:paraId="7AF873C1" w14:textId="77777777" w:rsidR="001628DB" w:rsidRDefault="001628DB" w:rsidP="00AA235E">
                      <w:pPr>
                        <w:jc w:val="center"/>
                      </w:pPr>
                    </w:p>
                    <w:p w14:paraId="76F5077C" w14:textId="508F1360" w:rsidR="001628DB" w:rsidRDefault="001628DB" w:rsidP="00AA235E">
                      <w:pPr>
                        <w:jc w:val="center"/>
                      </w:pPr>
                      <w:r w:rsidRPr="00AA235E">
                        <w:rPr>
                          <w:noProof/>
                        </w:rPr>
                        <w:drawing>
                          <wp:inline distT="0" distB="0" distL="0" distR="0" wp14:anchorId="2DB3A71F" wp14:editId="35CA1323">
                            <wp:extent cx="0" cy="0"/>
                            <wp:effectExtent l="0" t="0" r="0" b="0"/>
                            <wp:docPr id="1401964526"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p>
    <w:p w14:paraId="02F54887" w14:textId="358CE31B" w:rsidR="00AA235E" w:rsidRPr="007E5AF2" w:rsidRDefault="00AA235E" w:rsidP="007E5AF2">
      <w:pPr>
        <w:autoSpaceDE w:val="0"/>
        <w:autoSpaceDN w:val="0"/>
        <w:adjustRightInd w:val="0"/>
        <w:spacing w:after="0" w:line="360" w:lineRule="auto"/>
        <w:jc w:val="both"/>
        <w:rPr>
          <w:rFonts w:ascii="Arial" w:eastAsia="Times New Roman" w:hAnsi="Arial" w:cs="Arial"/>
          <w:b/>
          <w:bCs/>
          <w:color w:val="000000" w:themeColor="text1"/>
          <w:sz w:val="24"/>
          <w:szCs w:val="24"/>
        </w:rPr>
      </w:pPr>
      <w:r w:rsidRPr="007E5AF2">
        <w:rPr>
          <w:rFonts w:ascii="Arial" w:eastAsia="Times New Roman" w:hAnsi="Arial" w:cs="Arial"/>
          <w:color w:val="000000" w:themeColor="text1"/>
          <w:sz w:val="24"/>
          <w:szCs w:val="24"/>
        </w:rPr>
        <w:t xml:space="preserve">       </w:t>
      </w:r>
      <w:r w:rsidRPr="007E5AF2">
        <w:rPr>
          <w:rFonts w:ascii="Arial" w:eastAsia="Times New Roman" w:hAnsi="Arial" w:cs="Arial"/>
          <w:b/>
          <w:bCs/>
          <w:color w:val="000000" w:themeColor="text1"/>
          <w:sz w:val="24"/>
          <w:szCs w:val="24"/>
        </w:rPr>
        <w:t>TAK</w:t>
      </w:r>
    </w:p>
    <w:p w14:paraId="78231F7F" w14:textId="244CF8D0" w:rsidR="00A85C68" w:rsidRPr="007E5AF2" w:rsidRDefault="00AA235E" w:rsidP="007E5AF2">
      <w:pPr>
        <w:widowControl w:val="0"/>
        <w:overflowPunct w:val="0"/>
        <w:adjustRightInd w:val="0"/>
        <w:spacing w:after="0" w:line="360" w:lineRule="auto"/>
        <w:jc w:val="both"/>
        <w:rPr>
          <w:rFonts w:ascii="Arial" w:eastAsiaTheme="minorHAnsi" w:hAnsi="Arial" w:cs="Arial"/>
          <w:b/>
          <w:color w:val="000000" w:themeColor="text1"/>
          <w:sz w:val="24"/>
          <w:szCs w:val="24"/>
          <w:lang w:eastAsia="en-US"/>
        </w:rPr>
      </w:pPr>
      <w:r w:rsidRPr="007E5AF2">
        <w:rPr>
          <w:rFonts w:ascii="Arial" w:eastAsia="Times New Roman" w:hAnsi="Arial" w:cs="Arial"/>
          <w:b/>
          <w:bCs/>
          <w:noProof/>
          <w:sz w:val="24"/>
          <w:szCs w:val="24"/>
        </w:rPr>
        <mc:AlternateContent>
          <mc:Choice Requires="wps">
            <w:drawing>
              <wp:anchor distT="0" distB="0" distL="114300" distR="114300" simplePos="0" relativeHeight="251684864" behindDoc="0" locked="0" layoutInCell="1" allowOverlap="1" wp14:anchorId="37F207E6" wp14:editId="2174010F">
                <wp:simplePos x="0" y="0"/>
                <wp:positionH relativeFrom="margin">
                  <wp:posOffset>15240</wp:posOffset>
                </wp:positionH>
                <wp:positionV relativeFrom="paragraph">
                  <wp:posOffset>129540</wp:posOffset>
                </wp:positionV>
                <wp:extent cx="144780" cy="160020"/>
                <wp:effectExtent l="0" t="0" r="26670" b="11430"/>
                <wp:wrapNone/>
                <wp:docPr id="1405674710" name="Prostokąt 4"/>
                <wp:cNvGraphicFramePr/>
                <a:graphic xmlns:a="http://schemas.openxmlformats.org/drawingml/2006/main">
                  <a:graphicData uri="http://schemas.microsoft.com/office/word/2010/wordprocessingShape">
                    <wps:wsp>
                      <wps:cNvSpPr/>
                      <wps:spPr>
                        <a:xfrm>
                          <a:off x="0" y="0"/>
                          <a:ext cx="144780" cy="1600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6DAB1FC3" id="Prostokąt 4" o:spid="_x0000_s1026" style="position:absolute;margin-left:1.2pt;margin-top:10.2pt;width:11.4pt;height:12.6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" fillcolor="white [3201]" strokecolor="#70ad47 [3209]" strokeweight="1pt">
                <w10:wrap anchorx="margin"/>
              </v:rect>
            </w:pict>
          </mc:Fallback>
        </mc:AlternateContent>
      </w:r>
    </w:p>
    <w:p w14:paraId="4FE0683B" w14:textId="1B6609C5" w:rsidR="00AA235E" w:rsidRPr="007E5AF2" w:rsidRDefault="00AA235E" w:rsidP="007E5AF2">
      <w:pPr>
        <w:widowControl w:val="0"/>
        <w:overflowPunct w:val="0"/>
        <w:adjustRightInd w:val="0"/>
        <w:spacing w:after="0" w:line="360" w:lineRule="auto"/>
        <w:jc w:val="both"/>
        <w:rPr>
          <w:rFonts w:ascii="Arial" w:eastAsiaTheme="minorHAnsi" w:hAnsi="Arial" w:cs="Arial"/>
          <w:b/>
          <w:color w:val="000000" w:themeColor="text1"/>
          <w:sz w:val="24"/>
          <w:szCs w:val="24"/>
          <w:lang w:eastAsia="en-US"/>
        </w:rPr>
      </w:pPr>
      <w:r w:rsidRPr="007E5AF2">
        <w:rPr>
          <w:rFonts w:ascii="Arial" w:eastAsiaTheme="minorHAnsi" w:hAnsi="Arial" w:cs="Arial"/>
          <w:b/>
          <w:color w:val="000000" w:themeColor="text1"/>
          <w:sz w:val="24"/>
          <w:szCs w:val="24"/>
          <w:lang w:eastAsia="en-US"/>
        </w:rPr>
        <w:t xml:space="preserve">        NIE</w:t>
      </w:r>
    </w:p>
    <w:p w14:paraId="2560ADCE" w14:textId="77777777" w:rsidR="00AA235E" w:rsidRPr="007E5AF2" w:rsidRDefault="00AA235E" w:rsidP="007E5AF2">
      <w:pPr>
        <w:widowControl w:val="0"/>
        <w:overflowPunct w:val="0"/>
        <w:adjustRightInd w:val="0"/>
        <w:spacing w:after="0" w:line="360" w:lineRule="auto"/>
        <w:jc w:val="both"/>
        <w:rPr>
          <w:rFonts w:ascii="Arial" w:eastAsiaTheme="minorHAnsi" w:hAnsi="Arial" w:cs="Arial"/>
          <w:b/>
          <w:color w:val="000000" w:themeColor="text1"/>
          <w:sz w:val="24"/>
          <w:szCs w:val="24"/>
          <w:lang w:eastAsia="en-US"/>
        </w:rPr>
      </w:pPr>
    </w:p>
    <w:p w14:paraId="5F8A42D4" w14:textId="2E12A86B" w:rsidR="002C6F58" w:rsidRPr="007E5AF2" w:rsidRDefault="002C6F58" w:rsidP="007E5AF2">
      <w:pPr>
        <w:widowControl w:val="0"/>
        <w:overflowPunct w:val="0"/>
        <w:adjustRightInd w:val="0"/>
        <w:spacing w:after="0" w:line="360" w:lineRule="auto"/>
        <w:jc w:val="both"/>
        <w:rPr>
          <w:rFonts w:ascii="Arial" w:eastAsiaTheme="minorHAnsi" w:hAnsi="Arial" w:cs="Arial"/>
          <w:bCs/>
          <w:color w:val="000000" w:themeColor="text1"/>
          <w:sz w:val="24"/>
          <w:szCs w:val="24"/>
          <w:lang w:eastAsia="en-US"/>
        </w:rPr>
      </w:pPr>
      <w:r w:rsidRPr="007E5AF2">
        <w:rPr>
          <w:rFonts w:ascii="Arial" w:eastAsia="Times New Roman" w:hAnsi="Arial" w:cs="Arial"/>
          <w:color w:val="000000" w:themeColor="text1"/>
          <w:sz w:val="24"/>
          <w:szCs w:val="24"/>
        </w:rPr>
        <w:t>Oświadczam, iż jestem zwolniony</w:t>
      </w:r>
      <w:r w:rsidRPr="007E5AF2">
        <w:rPr>
          <w:rFonts w:ascii="Arial" w:eastAsia="Times New Roman" w:hAnsi="Arial" w:cs="Arial"/>
          <w:bCs/>
          <w:color w:val="000000" w:themeColor="text1"/>
          <w:sz w:val="24"/>
          <w:szCs w:val="24"/>
        </w:rPr>
        <w:t xml:space="preserve"> </w:t>
      </w:r>
      <w:r w:rsidRPr="007E5AF2">
        <w:rPr>
          <w:rFonts w:ascii="Arial" w:eastAsiaTheme="minorHAnsi" w:hAnsi="Arial" w:cs="Arial"/>
          <w:bCs/>
          <w:color w:val="000000" w:themeColor="text1"/>
          <w:sz w:val="24"/>
          <w:szCs w:val="24"/>
          <w:lang w:eastAsia="en-US"/>
        </w:rPr>
        <w:t>z obowiązku składania wykazów o zakresie korzystania ze środowiska (zaznaczyć właściwe):</w:t>
      </w:r>
    </w:p>
    <w:p w14:paraId="098F3B4B" w14:textId="1CD3E65E" w:rsidR="002C6F58" w:rsidRPr="007E5AF2" w:rsidRDefault="002C6F58" w:rsidP="007E5AF2">
      <w:pPr>
        <w:autoSpaceDE w:val="0"/>
        <w:autoSpaceDN w:val="0"/>
        <w:adjustRightInd w:val="0"/>
        <w:spacing w:after="0" w:line="360" w:lineRule="auto"/>
        <w:jc w:val="both"/>
        <w:rPr>
          <w:rFonts w:ascii="Arial" w:eastAsia="Times New Roman" w:hAnsi="Arial" w:cs="Arial"/>
          <w:b/>
          <w:bCs/>
          <w:color w:val="000000" w:themeColor="text1"/>
          <w:sz w:val="24"/>
          <w:szCs w:val="24"/>
        </w:rPr>
      </w:pPr>
      <w:r w:rsidRPr="007E5AF2">
        <w:rPr>
          <w:rFonts w:ascii="Arial" w:eastAsia="Times New Roman" w:hAnsi="Arial" w:cs="Arial"/>
          <w:b/>
          <w:bCs/>
          <w:noProof/>
          <w:sz w:val="24"/>
          <w:szCs w:val="24"/>
        </w:rPr>
        <mc:AlternateContent>
          <mc:Choice Requires="wps">
            <w:drawing>
              <wp:anchor distT="0" distB="0" distL="114300" distR="114300" simplePos="0" relativeHeight="251688960" behindDoc="0" locked="0" layoutInCell="1" allowOverlap="1" wp14:anchorId="4CD6DB1E" wp14:editId="534BB22E">
                <wp:simplePos x="0" y="0"/>
                <wp:positionH relativeFrom="margin">
                  <wp:posOffset>30480</wp:posOffset>
                </wp:positionH>
                <wp:positionV relativeFrom="paragraph">
                  <wp:posOffset>10160</wp:posOffset>
                </wp:positionV>
                <wp:extent cx="144780" cy="160020"/>
                <wp:effectExtent l="0" t="0" r="26670" b="11430"/>
                <wp:wrapNone/>
                <wp:docPr id="532923439" name="Prostokąt 4"/>
                <wp:cNvGraphicFramePr/>
                <a:graphic xmlns:a="http://schemas.openxmlformats.org/drawingml/2006/main">
                  <a:graphicData uri="http://schemas.microsoft.com/office/word/2010/wordprocessingShape">
                    <wps:wsp>
                      <wps:cNvSpPr/>
                      <wps:spPr>
                        <a:xfrm>
                          <a:off x="0" y="0"/>
                          <a:ext cx="144780" cy="1600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777390" id="Prostokąt 4" o:spid="_x0000_s1026" style="position:absolute;margin-left:2.4pt;margin-top:.8pt;width:11.4pt;height:12.6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" fillcolor="white [3201]" strokecolor="#70ad47 [3209]" strokeweight="1pt">
                <w10:wrap anchorx="margin"/>
              </v:rect>
            </w:pict>
          </mc:Fallback>
        </mc:AlternateContent>
      </w:r>
      <w:r w:rsidRPr="007E5AF2">
        <w:rPr>
          <w:rFonts w:ascii="Arial" w:eastAsia="Times New Roman" w:hAnsi="Arial" w:cs="Arial"/>
          <w:color w:val="000000" w:themeColor="text1"/>
          <w:sz w:val="24"/>
          <w:szCs w:val="24"/>
        </w:rPr>
        <w:t xml:space="preserve">       </w:t>
      </w:r>
      <w:r w:rsidRPr="007E5AF2">
        <w:rPr>
          <w:rFonts w:ascii="Arial" w:eastAsia="Times New Roman" w:hAnsi="Arial" w:cs="Arial"/>
          <w:b/>
          <w:bCs/>
          <w:color w:val="000000" w:themeColor="text1"/>
          <w:sz w:val="24"/>
          <w:szCs w:val="24"/>
        </w:rPr>
        <w:t>TAK</w:t>
      </w:r>
    </w:p>
    <w:p w14:paraId="56E26B56" w14:textId="628BB274" w:rsidR="002C6F58" w:rsidRPr="007E5AF2" w:rsidRDefault="002C6F58" w:rsidP="007E5AF2">
      <w:pPr>
        <w:widowControl w:val="0"/>
        <w:overflowPunct w:val="0"/>
        <w:adjustRightInd w:val="0"/>
        <w:spacing w:after="0" w:line="360" w:lineRule="auto"/>
        <w:jc w:val="both"/>
        <w:rPr>
          <w:rFonts w:ascii="Arial" w:eastAsiaTheme="minorHAnsi" w:hAnsi="Arial" w:cs="Arial"/>
          <w:b/>
          <w:color w:val="000000" w:themeColor="text1"/>
          <w:sz w:val="24"/>
          <w:szCs w:val="24"/>
          <w:lang w:eastAsia="en-US"/>
        </w:rPr>
      </w:pPr>
    </w:p>
    <w:p w14:paraId="473CB0D4" w14:textId="191A3A4B" w:rsidR="002C6F58" w:rsidRPr="007E5AF2" w:rsidRDefault="002C6F58" w:rsidP="007E5AF2">
      <w:pPr>
        <w:widowControl w:val="0"/>
        <w:overflowPunct w:val="0"/>
        <w:adjustRightInd w:val="0"/>
        <w:spacing w:after="0" w:line="360" w:lineRule="auto"/>
        <w:jc w:val="both"/>
        <w:rPr>
          <w:rFonts w:ascii="Arial" w:eastAsiaTheme="minorHAnsi" w:hAnsi="Arial" w:cs="Arial"/>
          <w:b/>
          <w:color w:val="000000" w:themeColor="text1"/>
          <w:sz w:val="24"/>
          <w:szCs w:val="24"/>
          <w:lang w:eastAsia="en-US"/>
        </w:rPr>
      </w:pPr>
      <w:r w:rsidRPr="007E5AF2">
        <w:rPr>
          <w:rFonts w:ascii="Arial" w:eastAsia="Times New Roman" w:hAnsi="Arial" w:cs="Arial"/>
          <w:b/>
          <w:bCs/>
          <w:noProof/>
          <w:sz w:val="24"/>
          <w:szCs w:val="24"/>
        </w:rPr>
        <mc:AlternateContent>
          <mc:Choice Requires="wps">
            <w:drawing>
              <wp:anchor distT="0" distB="0" distL="114300" distR="114300" simplePos="0" relativeHeight="251686912" behindDoc="0" locked="0" layoutInCell="1" allowOverlap="1" wp14:anchorId="7E588376" wp14:editId="4A750F31">
                <wp:simplePos x="0" y="0"/>
                <wp:positionH relativeFrom="margin">
                  <wp:posOffset>38100</wp:posOffset>
                </wp:positionH>
                <wp:positionV relativeFrom="paragraph">
                  <wp:posOffset>4445</wp:posOffset>
                </wp:positionV>
                <wp:extent cx="144780" cy="160020"/>
                <wp:effectExtent l="0" t="0" r="26670" b="11430"/>
                <wp:wrapNone/>
                <wp:docPr id="91543044" name="Prostokąt 4"/>
                <wp:cNvGraphicFramePr/>
                <a:graphic xmlns:a="http://schemas.openxmlformats.org/drawingml/2006/main">
                  <a:graphicData uri="http://schemas.microsoft.com/office/word/2010/wordprocessingShape">
                    <wps:wsp>
                      <wps:cNvSpPr/>
                      <wps:spPr>
                        <a:xfrm>
                          <a:off x="0" y="0"/>
                          <a:ext cx="144780" cy="1600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2968ECB5" id="Prostokąt 4" o:spid="_x0000_s1026" style="position:absolute;margin-left:3pt;margin-top:.35pt;width:11.4pt;height:12.6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" fillcolor="white [3201]" strokecolor="#70ad47 [3209]" strokeweight="1pt">
                <w10:wrap anchorx="margin"/>
              </v:rect>
            </w:pict>
          </mc:Fallback>
        </mc:AlternateContent>
      </w:r>
      <w:r w:rsidRPr="007E5AF2">
        <w:rPr>
          <w:rFonts w:ascii="Arial" w:eastAsiaTheme="minorHAnsi" w:hAnsi="Arial" w:cs="Arial"/>
          <w:b/>
          <w:color w:val="000000" w:themeColor="text1"/>
          <w:sz w:val="24"/>
          <w:szCs w:val="24"/>
          <w:lang w:eastAsia="en-US"/>
        </w:rPr>
        <w:t xml:space="preserve">        NIE</w:t>
      </w:r>
    </w:p>
    <w:p w14:paraId="1519E222" w14:textId="77777777" w:rsidR="002C6F58" w:rsidRPr="007E5AF2" w:rsidRDefault="002C6F58" w:rsidP="007E5AF2">
      <w:pPr>
        <w:widowControl w:val="0"/>
        <w:overflowPunct w:val="0"/>
        <w:adjustRightInd w:val="0"/>
        <w:spacing w:after="0" w:line="360" w:lineRule="auto"/>
        <w:jc w:val="both"/>
        <w:rPr>
          <w:rFonts w:ascii="Arial" w:eastAsiaTheme="minorHAnsi" w:hAnsi="Arial" w:cs="Arial"/>
          <w:b/>
          <w:color w:val="000000" w:themeColor="text1"/>
          <w:sz w:val="24"/>
          <w:szCs w:val="24"/>
          <w:lang w:eastAsia="en-US"/>
        </w:rPr>
      </w:pPr>
    </w:p>
    <w:p w14:paraId="767C3A67" w14:textId="58A4E3E3" w:rsidR="00A85C68" w:rsidRPr="007E5AF2" w:rsidRDefault="00A85C68" w:rsidP="007E5AF2">
      <w:pPr>
        <w:widowControl w:val="0"/>
        <w:overflowPunct w:val="0"/>
        <w:adjustRightInd w:val="0"/>
        <w:spacing w:after="120" w:line="360" w:lineRule="auto"/>
        <w:jc w:val="both"/>
        <w:rPr>
          <w:rFonts w:ascii="Arial" w:eastAsiaTheme="minorHAnsi" w:hAnsi="Arial" w:cs="Arial"/>
          <w:color w:val="000000" w:themeColor="text1"/>
          <w:sz w:val="24"/>
          <w:szCs w:val="24"/>
          <w:lang w:eastAsia="en-US"/>
        </w:rPr>
      </w:pPr>
      <w:r w:rsidRPr="007E5AF2">
        <w:rPr>
          <w:rFonts w:ascii="Arial" w:eastAsiaTheme="minorHAnsi" w:hAnsi="Arial" w:cs="Arial"/>
          <w:b/>
          <w:color w:val="000000" w:themeColor="text1"/>
          <w:sz w:val="24"/>
          <w:szCs w:val="24"/>
          <w:lang w:eastAsia="en-US"/>
        </w:rPr>
        <w:t xml:space="preserve">Załącznikami </w:t>
      </w:r>
      <w:r w:rsidRPr="007E5AF2">
        <w:rPr>
          <w:rFonts w:ascii="Arial" w:eastAsiaTheme="minorHAnsi" w:hAnsi="Arial" w:cs="Arial"/>
          <w:color w:val="000000" w:themeColor="text1"/>
          <w:sz w:val="24"/>
          <w:szCs w:val="24"/>
          <w:lang w:eastAsia="en-US"/>
        </w:rPr>
        <w:t>do niniejszej Oferty, stanowiącymi jej integralną część są:</w:t>
      </w:r>
    </w:p>
    <w:p w14:paraId="1008F792" w14:textId="19FF7896" w:rsidR="00414A0F" w:rsidRPr="007E5AF2" w:rsidRDefault="00414A0F" w:rsidP="007E5AF2">
      <w:pPr>
        <w:tabs>
          <w:tab w:val="left" w:pos="270"/>
        </w:tabs>
        <w:spacing w:after="120" w:line="360" w:lineRule="auto"/>
        <w:jc w:val="both"/>
        <w:rPr>
          <w:rFonts w:ascii="Arial" w:hAnsi="Arial" w:cs="Arial"/>
          <w:sz w:val="24"/>
          <w:szCs w:val="24"/>
        </w:rPr>
      </w:pPr>
      <w:r w:rsidRPr="007E5AF2">
        <w:rPr>
          <w:rFonts w:ascii="Arial" w:hAnsi="Arial" w:cs="Arial"/>
          <w:sz w:val="24"/>
          <w:szCs w:val="24"/>
        </w:rPr>
        <w:t>Załącznik nr 1a</w:t>
      </w:r>
      <w:r w:rsidR="00BB4A8D" w:rsidRPr="007E5AF2">
        <w:rPr>
          <w:rFonts w:ascii="Arial" w:hAnsi="Arial" w:cs="Arial"/>
          <w:sz w:val="24"/>
          <w:szCs w:val="24"/>
        </w:rPr>
        <w:t>:</w:t>
      </w:r>
      <w:r w:rsidRPr="007E5AF2">
        <w:rPr>
          <w:rFonts w:ascii="Arial" w:hAnsi="Arial" w:cs="Arial"/>
          <w:sz w:val="24"/>
          <w:szCs w:val="24"/>
        </w:rPr>
        <w:t xml:space="preserve"> </w:t>
      </w:r>
      <w:r w:rsidR="00765555" w:rsidRPr="007E5AF2">
        <w:rPr>
          <w:rFonts w:ascii="Arial" w:hAnsi="Arial" w:cs="Arial"/>
          <w:sz w:val="24"/>
          <w:szCs w:val="24"/>
        </w:rPr>
        <w:t>Specyfikacja techniczna</w:t>
      </w:r>
    </w:p>
    <w:p w14:paraId="2FCD53D7" w14:textId="4C3D869D" w:rsidR="00A85C68" w:rsidRPr="007E5AF2" w:rsidRDefault="00A85C68" w:rsidP="007E5AF2">
      <w:pPr>
        <w:tabs>
          <w:tab w:val="left" w:pos="270"/>
        </w:tabs>
        <w:spacing w:after="120" w:line="360" w:lineRule="auto"/>
        <w:jc w:val="both"/>
        <w:rPr>
          <w:rFonts w:ascii="Arial" w:hAnsi="Arial" w:cs="Arial"/>
          <w:sz w:val="24"/>
          <w:szCs w:val="24"/>
        </w:rPr>
      </w:pPr>
      <w:r w:rsidRPr="007E5AF2">
        <w:rPr>
          <w:rFonts w:ascii="Arial" w:hAnsi="Arial" w:cs="Arial"/>
          <w:sz w:val="24"/>
          <w:szCs w:val="24"/>
        </w:rPr>
        <w:t xml:space="preserve">Załącznik nr 2: </w:t>
      </w:r>
      <w:r w:rsidRPr="007E5AF2">
        <w:rPr>
          <w:rFonts w:ascii="Arial" w:eastAsia="Arial Unicode MS" w:hAnsi="Arial" w:cs="Arial"/>
          <w:sz w:val="24"/>
          <w:szCs w:val="24"/>
        </w:rPr>
        <w:t>Oświadczenie o braku powiązań z Zamawiającym</w:t>
      </w:r>
      <w:r w:rsidRPr="007E5AF2">
        <w:rPr>
          <w:rFonts w:ascii="Arial" w:hAnsi="Arial" w:cs="Arial"/>
          <w:sz w:val="24"/>
          <w:szCs w:val="24"/>
        </w:rPr>
        <w:t xml:space="preserve"> </w:t>
      </w:r>
    </w:p>
    <w:p w14:paraId="7316283C" w14:textId="77777777" w:rsidR="00A85C68" w:rsidRPr="007E5AF2" w:rsidRDefault="00A85C68" w:rsidP="007E5AF2">
      <w:pPr>
        <w:spacing w:after="120" w:line="360" w:lineRule="auto"/>
        <w:rPr>
          <w:rFonts w:ascii="Arial" w:hAnsi="Arial" w:cs="Arial"/>
          <w:sz w:val="24"/>
          <w:szCs w:val="24"/>
        </w:rPr>
      </w:pPr>
      <w:r w:rsidRPr="007E5AF2">
        <w:rPr>
          <w:rFonts w:ascii="Arial" w:eastAsia="Arial Unicode MS" w:hAnsi="Arial" w:cs="Arial"/>
          <w:sz w:val="24"/>
          <w:szCs w:val="24"/>
        </w:rPr>
        <w:t xml:space="preserve">Załącznik nr 3: </w:t>
      </w:r>
      <w:r w:rsidRPr="007E5AF2">
        <w:rPr>
          <w:rFonts w:ascii="Arial" w:hAnsi="Arial" w:cs="Arial"/>
          <w:sz w:val="24"/>
          <w:szCs w:val="24"/>
        </w:rPr>
        <w:t>Oświadczenie dotyczące spełnienia warunków udziału w postępowaniu</w:t>
      </w:r>
    </w:p>
    <w:p w14:paraId="34126A6D" w14:textId="6FDA8935" w:rsidR="00A85C68" w:rsidRPr="007E5AF2" w:rsidRDefault="00A85C68" w:rsidP="007E5AF2">
      <w:pPr>
        <w:autoSpaceDE w:val="0"/>
        <w:autoSpaceDN w:val="0"/>
        <w:spacing w:after="120" w:line="360" w:lineRule="auto"/>
        <w:rPr>
          <w:rFonts w:ascii="Arial" w:hAnsi="Arial" w:cs="Arial"/>
          <w:color w:val="222222"/>
          <w:sz w:val="24"/>
          <w:szCs w:val="24"/>
          <w:shd w:val="clear" w:color="auto" w:fill="FFFFFF"/>
        </w:rPr>
      </w:pPr>
      <w:r w:rsidRPr="007E5AF2">
        <w:rPr>
          <w:rFonts w:ascii="Arial" w:hAnsi="Arial" w:cs="Arial"/>
          <w:color w:val="222222"/>
          <w:sz w:val="24"/>
          <w:szCs w:val="24"/>
          <w:shd w:val="clear" w:color="auto" w:fill="FFFFFF"/>
        </w:rPr>
        <w:t>Załącznik nr 4: Wykaz zamówień tożsamych z przedmiotem zamówienia</w:t>
      </w:r>
      <w:r w:rsidR="007D627F" w:rsidRPr="007E5AF2">
        <w:rPr>
          <w:rFonts w:ascii="Arial" w:hAnsi="Arial" w:cs="Arial"/>
          <w:color w:val="222222"/>
          <w:sz w:val="24"/>
          <w:szCs w:val="24"/>
          <w:shd w:val="clear" w:color="auto" w:fill="FFFFFF"/>
        </w:rPr>
        <w:t>, wraz z protokołami</w:t>
      </w:r>
    </w:p>
    <w:p w14:paraId="4189AF57" w14:textId="77777777" w:rsidR="00A85C68" w:rsidRPr="007E5AF2" w:rsidRDefault="00A85C68" w:rsidP="007E5AF2">
      <w:pPr>
        <w:autoSpaceDE w:val="0"/>
        <w:autoSpaceDN w:val="0"/>
        <w:spacing w:after="120" w:line="360" w:lineRule="auto"/>
        <w:rPr>
          <w:rFonts w:ascii="Arial" w:hAnsi="Arial" w:cs="Arial"/>
          <w:sz w:val="24"/>
          <w:szCs w:val="24"/>
        </w:rPr>
      </w:pPr>
      <w:r w:rsidRPr="007E5AF2">
        <w:rPr>
          <w:rFonts w:ascii="Arial" w:hAnsi="Arial" w:cs="Arial"/>
          <w:color w:val="222222"/>
          <w:sz w:val="24"/>
          <w:szCs w:val="24"/>
          <w:shd w:val="clear" w:color="auto" w:fill="FFFFFF"/>
        </w:rPr>
        <w:lastRenderedPageBreak/>
        <w:t xml:space="preserve">Załącznik nr 5: </w:t>
      </w:r>
      <w:r w:rsidRPr="007E5AF2">
        <w:rPr>
          <w:rFonts w:ascii="Arial" w:hAnsi="Arial" w:cs="Arial"/>
          <w:sz w:val="24"/>
          <w:szCs w:val="24"/>
        </w:rPr>
        <w:t>Oświadczenie Wykonawcy w zakresie wypełnienia obowiązków informacyjnych przewidzianych w art. 13 lub art. 14 RODO</w:t>
      </w:r>
    </w:p>
    <w:p w14:paraId="5A186AFB" w14:textId="77777777" w:rsidR="00A85C68" w:rsidRPr="007E5AF2" w:rsidRDefault="00A85C68" w:rsidP="007E5AF2">
      <w:pPr>
        <w:autoSpaceDE w:val="0"/>
        <w:autoSpaceDN w:val="0"/>
        <w:spacing w:after="120" w:line="360" w:lineRule="auto"/>
        <w:rPr>
          <w:rFonts w:ascii="Arial" w:hAnsi="Arial" w:cs="Arial"/>
          <w:sz w:val="24"/>
          <w:szCs w:val="24"/>
        </w:rPr>
      </w:pPr>
      <w:r w:rsidRPr="007E5AF2">
        <w:rPr>
          <w:rFonts w:ascii="Arial" w:hAnsi="Arial" w:cs="Arial"/>
          <w:sz w:val="24"/>
          <w:szCs w:val="24"/>
        </w:rPr>
        <w:t>Załącznik nr 6: Oświadczenie związane z przeciwdziałaniem wspierania agresji na Ukrainę</w:t>
      </w:r>
    </w:p>
    <w:p w14:paraId="47142850" w14:textId="445CB409" w:rsidR="00A85C68" w:rsidRPr="007E5AF2" w:rsidRDefault="00A85C68" w:rsidP="007E5AF2">
      <w:pPr>
        <w:tabs>
          <w:tab w:val="left" w:pos="426"/>
        </w:tabs>
        <w:autoSpaceDE w:val="0"/>
        <w:autoSpaceDN w:val="0"/>
        <w:adjustRightInd w:val="0"/>
        <w:spacing w:after="0" w:line="360" w:lineRule="auto"/>
        <w:jc w:val="both"/>
        <w:rPr>
          <w:rFonts w:ascii="Arial" w:eastAsiaTheme="minorHAnsi" w:hAnsi="Arial" w:cs="Arial"/>
          <w:b/>
          <w:bCs/>
          <w:color w:val="000000" w:themeColor="text1"/>
          <w:sz w:val="24"/>
          <w:szCs w:val="24"/>
          <w:lang w:eastAsia="en-US"/>
        </w:rPr>
      </w:pPr>
      <w:r w:rsidRPr="007E5AF2">
        <w:rPr>
          <w:rFonts w:ascii="Arial" w:eastAsiaTheme="minorHAnsi" w:hAnsi="Arial" w:cs="Arial"/>
          <w:b/>
          <w:bCs/>
          <w:color w:val="000000" w:themeColor="text1"/>
          <w:sz w:val="24"/>
          <w:szCs w:val="24"/>
          <w:lang w:eastAsia="en-US"/>
        </w:rPr>
        <w:t>INNE:</w:t>
      </w:r>
    </w:p>
    <w:p w14:paraId="089562C1" w14:textId="6F62208E" w:rsidR="00E574FA" w:rsidRPr="007E5AF2" w:rsidRDefault="00537D57" w:rsidP="007E5AF2">
      <w:pPr>
        <w:pStyle w:val="Akapitzlist"/>
        <w:numPr>
          <w:ilvl w:val="3"/>
          <w:numId w:val="3"/>
        </w:numPr>
        <w:tabs>
          <w:tab w:val="left" w:pos="567"/>
        </w:tabs>
        <w:autoSpaceDE w:val="0"/>
        <w:autoSpaceDN w:val="0"/>
        <w:adjustRightInd w:val="0"/>
        <w:spacing w:line="360" w:lineRule="auto"/>
        <w:ind w:left="567"/>
        <w:jc w:val="both"/>
        <w:rPr>
          <w:rFonts w:ascii="Arial" w:hAnsi="Arial" w:cs="Arial"/>
          <w:u w:val="single"/>
        </w:rPr>
      </w:pPr>
      <w:r w:rsidRPr="007E5AF2">
        <w:rPr>
          <w:rFonts w:ascii="Arial" w:eastAsiaTheme="minorHAnsi" w:hAnsi="Arial" w:cs="Arial"/>
          <w:color w:val="000000" w:themeColor="text1"/>
          <w:u w:val="single"/>
        </w:rPr>
        <w:t>Kopia zbiorczego zestawienia informacji o zakresie korzystania ze środowiska złożone do właściwego Urzędu Marszałkowskiego oraz informacja o wysokości należnych opłat złożone do właściwego</w:t>
      </w:r>
      <w:r w:rsidRPr="007E5AF2">
        <w:rPr>
          <w:rFonts w:ascii="Arial" w:hAnsi="Arial" w:cs="Arial"/>
          <w:u w:val="single"/>
        </w:rPr>
        <w:t xml:space="preserve"> Urzędu Marszałkowskiego za ostatni okres sprawozdawczy z dowodem uiszczenia opłat (jeżeli oferent nie jest zwolniony z tego obowiązku – w takim przypadku wskazuje podstawę prawną zwolnienia).</w:t>
      </w:r>
      <w:r w:rsidRPr="007E5AF2" w:rsidDel="00323445">
        <w:rPr>
          <w:rFonts w:ascii="Arial" w:hAnsi="Arial" w:cs="Arial"/>
          <w:u w:val="single"/>
        </w:rPr>
        <w:t xml:space="preserve"> </w:t>
      </w:r>
    </w:p>
    <w:p w14:paraId="02703E47" w14:textId="77422F2E" w:rsidR="004C322F" w:rsidRPr="007E5AF2" w:rsidRDefault="004C322F" w:rsidP="007E5AF2">
      <w:pPr>
        <w:pStyle w:val="Akapitzlist"/>
        <w:numPr>
          <w:ilvl w:val="3"/>
          <w:numId w:val="3"/>
        </w:numPr>
        <w:spacing w:line="360" w:lineRule="auto"/>
        <w:ind w:left="567"/>
        <w:rPr>
          <w:rFonts w:ascii="Arial" w:eastAsiaTheme="minorHAnsi" w:hAnsi="Arial" w:cs="Arial"/>
          <w:lang w:eastAsia="en-US"/>
        </w:rPr>
      </w:pPr>
      <w:r w:rsidRPr="007E5AF2">
        <w:rPr>
          <w:rFonts w:ascii="Arial" w:eastAsiaTheme="minorHAnsi" w:hAnsi="Arial" w:cs="Arial"/>
          <w:lang w:eastAsia="en-US"/>
        </w:rPr>
        <w:t>Pełnomocnictwo</w:t>
      </w:r>
      <w:r w:rsidR="00BB4A8D" w:rsidRPr="007E5AF2">
        <w:rPr>
          <w:rFonts w:ascii="Arial" w:eastAsiaTheme="minorHAnsi" w:hAnsi="Arial" w:cs="Arial"/>
          <w:lang w:eastAsia="en-US"/>
        </w:rPr>
        <w:t xml:space="preserve"> </w:t>
      </w:r>
      <w:r w:rsidRPr="007E5AF2">
        <w:rPr>
          <w:rFonts w:ascii="Arial" w:eastAsiaTheme="minorHAnsi" w:hAnsi="Arial" w:cs="Arial"/>
          <w:lang w:eastAsia="en-US"/>
        </w:rPr>
        <w:t xml:space="preserve">– jeśli dotyczy. </w:t>
      </w:r>
    </w:p>
    <w:p w14:paraId="5CD75428" w14:textId="77777777" w:rsidR="000D3B3F" w:rsidRPr="007E5AF2" w:rsidRDefault="000D3B3F" w:rsidP="007E5AF2">
      <w:pPr>
        <w:spacing w:line="360" w:lineRule="auto"/>
        <w:ind w:left="142" w:firstLine="567"/>
        <w:jc w:val="both"/>
        <w:rPr>
          <w:rFonts w:ascii="Arial" w:eastAsia="Times New Roman" w:hAnsi="Arial" w:cs="Arial"/>
          <w:sz w:val="24"/>
          <w:szCs w:val="24"/>
          <w:lang w:eastAsia="en-US"/>
        </w:rPr>
      </w:pPr>
    </w:p>
    <w:p w14:paraId="4BC4667C" w14:textId="5DB51669" w:rsidR="000D3B3F" w:rsidRPr="007E5AF2" w:rsidRDefault="000D3B3F" w:rsidP="007E5AF2">
      <w:pPr>
        <w:spacing w:after="0" w:line="360" w:lineRule="auto"/>
        <w:ind w:left="709"/>
        <w:rPr>
          <w:rFonts w:ascii="Arial" w:eastAsiaTheme="minorHAnsi" w:hAnsi="Arial" w:cs="Arial"/>
          <w:sz w:val="24"/>
          <w:szCs w:val="24"/>
          <w:lang w:eastAsia="en-US"/>
        </w:rPr>
      </w:pPr>
      <w:r w:rsidRPr="007E5AF2">
        <w:rPr>
          <w:rFonts w:ascii="Arial" w:eastAsiaTheme="minorHAnsi" w:hAnsi="Arial" w:cs="Arial"/>
          <w:sz w:val="24"/>
          <w:szCs w:val="24"/>
          <w:lang w:eastAsia="en-US"/>
        </w:rPr>
        <w:t>___________________</w:t>
      </w:r>
      <w:r w:rsidR="00306CB1">
        <w:rPr>
          <w:rFonts w:ascii="Arial" w:eastAsiaTheme="minorHAnsi" w:hAnsi="Arial" w:cs="Arial"/>
          <w:sz w:val="24"/>
          <w:szCs w:val="24"/>
          <w:lang w:eastAsia="en-US"/>
        </w:rPr>
        <w:t xml:space="preserve">__ </w:t>
      </w:r>
      <w:r w:rsidR="00306CB1">
        <w:rPr>
          <w:rFonts w:ascii="Arial" w:eastAsiaTheme="minorHAnsi" w:hAnsi="Arial" w:cs="Arial"/>
          <w:sz w:val="24"/>
          <w:szCs w:val="24"/>
          <w:lang w:eastAsia="en-US"/>
        </w:rPr>
        <w:tab/>
      </w:r>
      <w:r w:rsidR="00306CB1">
        <w:rPr>
          <w:rFonts w:ascii="Arial" w:eastAsiaTheme="minorHAnsi" w:hAnsi="Arial" w:cs="Arial"/>
          <w:sz w:val="24"/>
          <w:szCs w:val="24"/>
          <w:lang w:eastAsia="en-US"/>
        </w:rPr>
        <w:tab/>
        <w:t xml:space="preserve">        </w:t>
      </w:r>
      <w:r w:rsidRPr="007E5AF2">
        <w:rPr>
          <w:rFonts w:ascii="Arial" w:eastAsiaTheme="minorHAnsi" w:hAnsi="Arial" w:cs="Arial"/>
          <w:sz w:val="24"/>
          <w:szCs w:val="24"/>
          <w:lang w:eastAsia="en-US"/>
        </w:rPr>
        <w:t xml:space="preserve">   </w:t>
      </w:r>
      <w:r w:rsidR="00306CB1">
        <w:rPr>
          <w:rFonts w:ascii="Arial" w:eastAsiaTheme="minorHAnsi" w:hAnsi="Arial" w:cs="Arial"/>
          <w:sz w:val="24"/>
          <w:szCs w:val="24"/>
          <w:lang w:eastAsia="en-US"/>
        </w:rPr>
        <w:t xml:space="preserve">         ______________________</w:t>
      </w:r>
    </w:p>
    <w:p w14:paraId="489C88B9" w14:textId="77777777" w:rsidR="000D3B3F" w:rsidRPr="007E5AF2" w:rsidRDefault="000D3B3F" w:rsidP="007E5AF2">
      <w:pPr>
        <w:spacing w:line="360" w:lineRule="auto"/>
        <w:ind w:left="5812" w:hanging="4963"/>
        <w:rPr>
          <w:rFonts w:ascii="Arial" w:eastAsiaTheme="minorHAnsi" w:hAnsi="Arial" w:cs="Arial"/>
          <w:sz w:val="20"/>
          <w:szCs w:val="20"/>
          <w:lang w:eastAsia="en-US"/>
        </w:rPr>
      </w:pPr>
      <w:r w:rsidRPr="007E5AF2">
        <w:rPr>
          <w:rFonts w:ascii="Arial" w:eastAsiaTheme="minorHAnsi" w:hAnsi="Arial" w:cs="Arial"/>
          <w:i/>
          <w:iCs/>
          <w:sz w:val="20"/>
          <w:szCs w:val="20"/>
          <w:lang w:eastAsia="en-US"/>
        </w:rPr>
        <w:t xml:space="preserve">Miejscowość i data                  </w:t>
      </w:r>
      <w:r w:rsidRPr="007E5AF2">
        <w:rPr>
          <w:rFonts w:ascii="Arial" w:eastAsiaTheme="minorHAnsi" w:hAnsi="Arial" w:cs="Arial"/>
          <w:i/>
          <w:iCs/>
          <w:sz w:val="20"/>
          <w:szCs w:val="20"/>
          <w:lang w:eastAsia="en-US"/>
        </w:rPr>
        <w:tab/>
        <w:t>(czytelny podpis Oferenta lub osoby upoważnionej do reprezentacji)</w:t>
      </w:r>
    </w:p>
    <w:p w14:paraId="6C65441A" w14:textId="77777777" w:rsidR="00EE77A2" w:rsidRPr="007E5AF2" w:rsidRDefault="00A85C68" w:rsidP="007E5AF2">
      <w:pPr>
        <w:autoSpaceDE w:val="0"/>
        <w:autoSpaceDN w:val="0"/>
        <w:spacing w:after="0" w:line="360" w:lineRule="auto"/>
        <w:rPr>
          <w:rFonts w:ascii="Arial" w:eastAsiaTheme="minorHAnsi" w:hAnsi="Arial" w:cs="Arial"/>
          <w:b/>
          <w:color w:val="000000" w:themeColor="text1"/>
          <w:sz w:val="24"/>
          <w:szCs w:val="24"/>
          <w:lang w:eastAsia="en-US"/>
        </w:rPr>
        <w:sectPr w:rsidR="00EE77A2" w:rsidRPr="007E5AF2" w:rsidSect="0010308A">
          <w:headerReference w:type="default" r:id="rId16"/>
          <w:footerReference w:type="default" r:id="rId17"/>
          <w:pgSz w:w="11906" w:h="16838"/>
          <w:pgMar w:top="1270" w:right="1416" w:bottom="1276" w:left="1417" w:header="510" w:footer="567" w:gutter="0"/>
          <w:pgNumType w:start="1"/>
          <w:cols w:space="708"/>
        </w:sectPr>
      </w:pPr>
      <w:r w:rsidRPr="007E5AF2">
        <w:rPr>
          <w:rFonts w:ascii="Arial" w:eastAsiaTheme="minorHAnsi" w:hAnsi="Arial" w:cs="Arial"/>
          <w:b/>
          <w:color w:val="000000" w:themeColor="text1"/>
          <w:sz w:val="24"/>
          <w:szCs w:val="24"/>
          <w:lang w:eastAsia="en-US"/>
        </w:rPr>
        <w:br w:type="page"/>
      </w:r>
    </w:p>
    <w:p w14:paraId="35A9C1C4" w14:textId="1FB68AB5" w:rsidR="003F6B72" w:rsidRPr="007E5AF2" w:rsidRDefault="003F6B72" w:rsidP="007E5AF2">
      <w:pPr>
        <w:pStyle w:val="Nagwek1"/>
        <w:spacing w:after="240" w:line="360" w:lineRule="auto"/>
        <w:ind w:right="2"/>
        <w:jc w:val="right"/>
        <w:rPr>
          <w:rFonts w:eastAsiaTheme="minorHAnsi" w:cs="Arial"/>
          <w:color w:val="000000" w:themeColor="text1"/>
          <w:szCs w:val="28"/>
          <w:lang w:eastAsia="en-US"/>
        </w:rPr>
      </w:pPr>
      <w:r w:rsidRPr="007E5AF2">
        <w:rPr>
          <w:rFonts w:eastAsiaTheme="minorHAnsi" w:cs="Arial"/>
          <w:color w:val="000000" w:themeColor="text1"/>
          <w:szCs w:val="28"/>
          <w:lang w:eastAsia="en-US"/>
        </w:rPr>
        <w:lastRenderedPageBreak/>
        <w:t xml:space="preserve">Załącznik nr 1a do zapytania ofertowego nr </w:t>
      </w:r>
      <w:r w:rsidR="004E701C" w:rsidRPr="007E5AF2">
        <w:rPr>
          <w:rFonts w:eastAsiaTheme="minorHAnsi" w:cs="Arial"/>
          <w:color w:val="000000" w:themeColor="text1"/>
          <w:szCs w:val="28"/>
          <w:lang w:eastAsia="en-US"/>
        </w:rPr>
        <w:t>2024-13339-204585</w:t>
      </w:r>
    </w:p>
    <w:p w14:paraId="2F7EB9C0" w14:textId="7AC6308D" w:rsidR="003F6B72" w:rsidRPr="007E5AF2" w:rsidRDefault="003F6B72" w:rsidP="007E5AF2">
      <w:pPr>
        <w:pStyle w:val="Default"/>
        <w:spacing w:line="360" w:lineRule="auto"/>
        <w:jc w:val="both"/>
        <w:rPr>
          <w:rFonts w:ascii="Arial" w:eastAsiaTheme="minorHAnsi" w:hAnsi="Arial" w:cs="Arial"/>
          <w:b/>
          <w:color w:val="000000" w:themeColor="text1"/>
          <w:lang w:eastAsia="en-US"/>
        </w:rPr>
      </w:pPr>
      <w:r w:rsidRPr="007E5AF2">
        <w:rPr>
          <w:rFonts w:ascii="Arial" w:hAnsi="Arial" w:cs="Arial"/>
        </w:rPr>
        <w:t xml:space="preserve">Zapytanie ofertowe pn. </w:t>
      </w:r>
      <w:r w:rsidR="003509CA" w:rsidRPr="007E5AF2">
        <w:rPr>
          <w:rFonts w:ascii="Arial" w:hAnsi="Arial" w:cs="Arial"/>
        </w:rPr>
        <w:t>Dostawa i uruchomienie systemu cięcia wodą,</w:t>
      </w:r>
      <w:r w:rsidRPr="007E5AF2">
        <w:rPr>
          <w:rFonts w:ascii="Arial" w:hAnsi="Arial" w:cs="Arial"/>
        </w:rPr>
        <w:t xml:space="preserve"> w ramach realizacji projektu pn. </w:t>
      </w:r>
      <w:r w:rsidR="00F92745" w:rsidRPr="007E5AF2">
        <w:rPr>
          <w:rFonts w:ascii="Arial" w:hAnsi="Arial" w:cs="Arial"/>
        </w:rPr>
        <w:t xml:space="preserve">„Poprawa efektywności energetycznej poprzez termomodernizację oraz modernizację infrastruktury wpływająca na zasadniczą zmianę procesu w Progress Eco S.A.” </w:t>
      </w:r>
      <w:r w:rsidRPr="007E5AF2">
        <w:rPr>
          <w:rFonts w:ascii="Arial" w:hAnsi="Arial" w:cs="Arial"/>
        </w:rPr>
        <w:t>w ramach Działania 3.01</w:t>
      </w:r>
      <w:r w:rsidR="0027353B" w:rsidRPr="007E5AF2">
        <w:rPr>
          <w:rFonts w:ascii="Arial" w:hAnsi="Arial" w:cs="Arial"/>
        </w:rPr>
        <w:t xml:space="preserve"> </w:t>
      </w:r>
      <w:r w:rsidRPr="007E5AF2">
        <w:rPr>
          <w:rFonts w:ascii="Arial" w:hAnsi="Arial" w:cs="Arial"/>
        </w:rPr>
        <w:t>programu Fundusze Europejskie dla Nowoczesnej Gospodarki 2021-2027</w:t>
      </w:r>
      <w:r w:rsidR="00F92745" w:rsidRPr="007E5AF2">
        <w:rPr>
          <w:rFonts w:ascii="Arial" w:hAnsi="Arial" w:cs="Arial"/>
        </w:rPr>
        <w:t xml:space="preserve"> </w:t>
      </w:r>
      <w:r w:rsidRPr="007E5AF2">
        <w:rPr>
          <w:rFonts w:ascii="Arial" w:hAnsi="Arial" w:cs="Arial"/>
        </w:rPr>
        <w:t>-</w:t>
      </w:r>
      <w:r w:rsidR="00F92745" w:rsidRPr="007E5AF2">
        <w:rPr>
          <w:rFonts w:ascii="Arial" w:hAnsi="Arial" w:cs="Arial"/>
        </w:rPr>
        <w:t xml:space="preserve"> </w:t>
      </w:r>
      <w:r w:rsidRPr="007E5AF2">
        <w:rPr>
          <w:rFonts w:ascii="Arial" w:hAnsi="Arial" w:cs="Arial"/>
        </w:rPr>
        <w:t>Kredyt ekologiczny</w:t>
      </w:r>
      <w:r w:rsidR="00F92745" w:rsidRPr="007E5AF2">
        <w:rPr>
          <w:rFonts w:ascii="Arial" w:hAnsi="Arial" w:cs="Arial"/>
        </w:rPr>
        <w:t xml:space="preserve"> </w:t>
      </w:r>
      <w:r w:rsidRPr="007E5AF2">
        <w:rPr>
          <w:rFonts w:ascii="Arial" w:hAnsi="Arial" w:cs="Arial"/>
        </w:rPr>
        <w:t>- współfinansowanego z Europejskiego Funduszu Rozwoju Regionalnego.</w:t>
      </w:r>
    </w:p>
    <w:p w14:paraId="03687AA9" w14:textId="77777777" w:rsidR="003F6B72" w:rsidRPr="007E5AF2" w:rsidRDefault="003F6B72" w:rsidP="007E5AF2">
      <w:pPr>
        <w:autoSpaceDE w:val="0"/>
        <w:autoSpaceDN w:val="0"/>
        <w:spacing w:after="0" w:line="360" w:lineRule="auto"/>
        <w:ind w:left="2727" w:firstLine="153"/>
        <w:jc w:val="right"/>
        <w:rPr>
          <w:rFonts w:ascii="Arial" w:eastAsiaTheme="minorHAnsi" w:hAnsi="Arial" w:cs="Arial"/>
          <w:b/>
          <w:color w:val="000000" w:themeColor="text1"/>
          <w:sz w:val="24"/>
          <w:szCs w:val="24"/>
          <w:lang w:eastAsia="en-US"/>
        </w:rPr>
      </w:pPr>
    </w:p>
    <w:p w14:paraId="3BF96157" w14:textId="58805AB7" w:rsidR="00D01D5F" w:rsidRPr="007E5AF2" w:rsidRDefault="00FE7149" w:rsidP="007E5AF2">
      <w:pPr>
        <w:spacing w:after="0" w:line="360" w:lineRule="auto"/>
        <w:jc w:val="center"/>
        <w:rPr>
          <w:rFonts w:ascii="Arial" w:hAnsi="Arial" w:cs="Arial"/>
          <w:b/>
          <w:bCs/>
          <w:sz w:val="28"/>
          <w:szCs w:val="28"/>
        </w:rPr>
      </w:pPr>
      <w:r w:rsidRPr="007E5AF2">
        <w:rPr>
          <w:rFonts w:ascii="Arial" w:hAnsi="Arial" w:cs="Arial"/>
          <w:b/>
          <w:bCs/>
          <w:sz w:val="28"/>
          <w:szCs w:val="28"/>
        </w:rPr>
        <w:t>Specyfikacja techniczna</w:t>
      </w:r>
    </w:p>
    <w:tbl>
      <w:tblPr>
        <w:tblpPr w:leftFromText="141" w:rightFromText="141" w:vertAnchor="text" w:horzAnchor="margin" w:tblpY="501"/>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423"/>
        <w:gridCol w:w="992"/>
        <w:gridCol w:w="1134"/>
        <w:gridCol w:w="1701"/>
      </w:tblGrid>
      <w:tr w:rsidR="00567E15" w:rsidRPr="001D6F5B" w14:paraId="131558DC" w14:textId="3CA48739" w:rsidTr="00567E15">
        <w:tc>
          <w:tcPr>
            <w:tcW w:w="817" w:type="dxa"/>
            <w:shd w:val="clear" w:color="auto" w:fill="auto"/>
            <w:vAlign w:val="center"/>
          </w:tcPr>
          <w:p w14:paraId="12458769" w14:textId="77777777" w:rsidR="00567E15" w:rsidRPr="007E5AF2" w:rsidRDefault="00567E15" w:rsidP="007E5AF2">
            <w:pPr>
              <w:autoSpaceDE w:val="0"/>
              <w:autoSpaceDN w:val="0"/>
              <w:adjustRightInd w:val="0"/>
              <w:spacing w:after="0" w:line="360" w:lineRule="auto"/>
              <w:jc w:val="center"/>
              <w:rPr>
                <w:rFonts w:ascii="Arial" w:hAnsi="Arial" w:cs="Arial"/>
              </w:rPr>
            </w:pPr>
            <w:r w:rsidRPr="007E5AF2">
              <w:rPr>
                <w:rFonts w:ascii="Arial" w:hAnsi="Arial" w:cs="Arial"/>
              </w:rPr>
              <w:t>Lp.</w:t>
            </w:r>
          </w:p>
        </w:tc>
        <w:tc>
          <w:tcPr>
            <w:tcW w:w="4423" w:type="dxa"/>
            <w:shd w:val="clear" w:color="auto" w:fill="auto"/>
            <w:vAlign w:val="center"/>
          </w:tcPr>
          <w:p w14:paraId="106879CD" w14:textId="77777777" w:rsidR="00567E15" w:rsidRPr="007E5AF2" w:rsidRDefault="00567E15" w:rsidP="007E5AF2">
            <w:pPr>
              <w:autoSpaceDE w:val="0"/>
              <w:autoSpaceDN w:val="0"/>
              <w:adjustRightInd w:val="0"/>
              <w:spacing w:after="0" w:line="360" w:lineRule="auto"/>
              <w:jc w:val="center"/>
              <w:rPr>
                <w:rFonts w:ascii="Arial" w:hAnsi="Arial" w:cs="Arial"/>
              </w:rPr>
            </w:pPr>
            <w:r w:rsidRPr="007E5AF2">
              <w:rPr>
                <w:rFonts w:ascii="Arial" w:hAnsi="Arial" w:cs="Arial"/>
              </w:rPr>
              <w:t>Nazwa parametru</w:t>
            </w:r>
          </w:p>
        </w:tc>
        <w:tc>
          <w:tcPr>
            <w:tcW w:w="992" w:type="dxa"/>
            <w:shd w:val="clear" w:color="auto" w:fill="auto"/>
            <w:vAlign w:val="center"/>
          </w:tcPr>
          <w:p w14:paraId="02700E5A" w14:textId="77777777" w:rsidR="00306CB1" w:rsidRDefault="00567E15" w:rsidP="007E5AF2">
            <w:pPr>
              <w:autoSpaceDE w:val="0"/>
              <w:autoSpaceDN w:val="0"/>
              <w:adjustRightInd w:val="0"/>
              <w:spacing w:after="0" w:line="360" w:lineRule="auto"/>
              <w:jc w:val="center"/>
              <w:rPr>
                <w:rFonts w:ascii="Arial" w:hAnsi="Arial" w:cs="Arial"/>
              </w:rPr>
            </w:pPr>
            <w:r w:rsidRPr="007E5AF2">
              <w:rPr>
                <w:rFonts w:ascii="Arial" w:hAnsi="Arial" w:cs="Arial"/>
              </w:rPr>
              <w:t>Spełnia  (TAK</w:t>
            </w:r>
          </w:p>
          <w:p w14:paraId="07D25A28" w14:textId="1FE3529D" w:rsidR="00567E15" w:rsidRPr="007E5AF2" w:rsidRDefault="00567E15" w:rsidP="007E5AF2">
            <w:pPr>
              <w:autoSpaceDE w:val="0"/>
              <w:autoSpaceDN w:val="0"/>
              <w:adjustRightInd w:val="0"/>
              <w:spacing w:after="0" w:line="360" w:lineRule="auto"/>
              <w:jc w:val="center"/>
              <w:rPr>
                <w:rFonts w:ascii="Arial" w:hAnsi="Arial" w:cs="Arial"/>
              </w:rPr>
            </w:pPr>
            <w:r w:rsidRPr="007E5AF2">
              <w:rPr>
                <w:rFonts w:ascii="Arial" w:hAnsi="Arial" w:cs="Arial"/>
              </w:rPr>
              <w:t>/NIE)</w:t>
            </w:r>
          </w:p>
        </w:tc>
        <w:tc>
          <w:tcPr>
            <w:tcW w:w="1134" w:type="dxa"/>
            <w:shd w:val="clear" w:color="auto" w:fill="auto"/>
            <w:vAlign w:val="center"/>
          </w:tcPr>
          <w:p w14:paraId="1DBC4192" w14:textId="45CC6FB8" w:rsidR="00567E15" w:rsidRPr="007E5AF2" w:rsidRDefault="00567E15" w:rsidP="007E5AF2">
            <w:pPr>
              <w:autoSpaceDE w:val="0"/>
              <w:autoSpaceDN w:val="0"/>
              <w:adjustRightInd w:val="0"/>
              <w:spacing w:after="0" w:line="360" w:lineRule="auto"/>
              <w:jc w:val="center"/>
              <w:rPr>
                <w:rFonts w:ascii="Arial" w:hAnsi="Arial" w:cs="Arial"/>
              </w:rPr>
            </w:pPr>
            <w:r w:rsidRPr="007E5AF2">
              <w:rPr>
                <w:rFonts w:ascii="Arial" w:hAnsi="Arial" w:cs="Arial"/>
              </w:rPr>
              <w:t>Wartość parametru</w:t>
            </w:r>
          </w:p>
        </w:tc>
        <w:tc>
          <w:tcPr>
            <w:tcW w:w="1701" w:type="dxa"/>
            <w:shd w:val="clear" w:color="auto" w:fill="auto"/>
            <w:vAlign w:val="center"/>
          </w:tcPr>
          <w:p w14:paraId="0EE46F40" w14:textId="52812097" w:rsidR="00567E15" w:rsidRPr="007E5AF2" w:rsidRDefault="00567E15" w:rsidP="007E5AF2">
            <w:pPr>
              <w:autoSpaceDE w:val="0"/>
              <w:autoSpaceDN w:val="0"/>
              <w:adjustRightInd w:val="0"/>
              <w:spacing w:after="0" w:line="360" w:lineRule="auto"/>
              <w:jc w:val="center"/>
              <w:rPr>
                <w:rFonts w:ascii="Arial" w:hAnsi="Arial" w:cs="Arial"/>
              </w:rPr>
            </w:pPr>
            <w:r w:rsidRPr="007E5AF2">
              <w:rPr>
                <w:rFonts w:ascii="Arial" w:hAnsi="Arial" w:cs="Arial"/>
              </w:rPr>
              <w:t>Źródło danych potwierdzające wartość parametru</w:t>
            </w:r>
            <w:r w:rsidRPr="007E5AF2">
              <w:rPr>
                <w:rStyle w:val="Odwoanieprzypisudolnego"/>
                <w:rFonts w:ascii="Arial" w:hAnsi="Arial" w:cs="Arial"/>
              </w:rPr>
              <w:footnoteReference w:id="3"/>
            </w:r>
          </w:p>
        </w:tc>
      </w:tr>
      <w:tr w:rsidR="00567E15" w:rsidRPr="001D6F5B" w14:paraId="516D2272" w14:textId="6C8CA00C" w:rsidTr="00567E15">
        <w:tc>
          <w:tcPr>
            <w:tcW w:w="817" w:type="dxa"/>
            <w:shd w:val="clear" w:color="auto" w:fill="auto"/>
          </w:tcPr>
          <w:p w14:paraId="34FEA9EB" w14:textId="77777777" w:rsidR="00567E15" w:rsidRPr="007E5AF2" w:rsidRDefault="00567E15" w:rsidP="007E5AF2">
            <w:pPr>
              <w:numPr>
                <w:ilvl w:val="0"/>
                <w:numId w:val="8"/>
              </w:numPr>
              <w:autoSpaceDE w:val="0"/>
              <w:autoSpaceDN w:val="0"/>
              <w:adjustRightInd w:val="0"/>
              <w:spacing w:before="60" w:after="60" w:line="360" w:lineRule="auto"/>
              <w:jc w:val="center"/>
              <w:rPr>
                <w:rFonts w:ascii="Arial" w:hAnsi="Arial" w:cs="Arial"/>
                <w:sz w:val="24"/>
                <w:szCs w:val="24"/>
              </w:rPr>
            </w:pPr>
          </w:p>
        </w:tc>
        <w:tc>
          <w:tcPr>
            <w:tcW w:w="4423" w:type="dxa"/>
            <w:shd w:val="clear" w:color="auto" w:fill="auto"/>
          </w:tcPr>
          <w:p w14:paraId="28C9667A" w14:textId="77777777" w:rsidR="00567E15" w:rsidRPr="007E5AF2" w:rsidRDefault="00567E15" w:rsidP="007E5AF2">
            <w:pPr>
              <w:spacing w:before="60" w:after="60" w:line="360" w:lineRule="auto"/>
              <w:rPr>
                <w:rFonts w:ascii="Arial" w:hAnsi="Arial" w:cs="Arial"/>
                <w:sz w:val="24"/>
                <w:szCs w:val="24"/>
              </w:rPr>
            </w:pPr>
            <w:r w:rsidRPr="007E5AF2">
              <w:rPr>
                <w:rFonts w:ascii="Arial" w:hAnsi="Arial" w:cs="Arial"/>
                <w:sz w:val="24"/>
                <w:szCs w:val="24"/>
              </w:rPr>
              <w:t>Konstrukcja bramowa.</w:t>
            </w:r>
          </w:p>
        </w:tc>
        <w:tc>
          <w:tcPr>
            <w:tcW w:w="2126" w:type="dxa"/>
            <w:gridSpan w:val="2"/>
          </w:tcPr>
          <w:p w14:paraId="6CCD829D"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69E4D63B" w14:textId="323C7CE2" w:rsidR="00567E15" w:rsidRPr="007E5AF2" w:rsidRDefault="00567E15" w:rsidP="007E5AF2">
            <w:pPr>
              <w:spacing w:before="60" w:after="60" w:line="360" w:lineRule="auto"/>
              <w:jc w:val="center"/>
              <w:rPr>
                <w:rFonts w:ascii="Arial" w:hAnsi="Arial" w:cs="Arial"/>
                <w:sz w:val="24"/>
                <w:szCs w:val="24"/>
              </w:rPr>
            </w:pPr>
          </w:p>
        </w:tc>
      </w:tr>
      <w:tr w:rsidR="00567E15" w:rsidRPr="001D6F5B" w14:paraId="7D2CDF4B" w14:textId="0AFB889A" w:rsidTr="00567E15">
        <w:tc>
          <w:tcPr>
            <w:tcW w:w="817" w:type="dxa"/>
            <w:shd w:val="clear" w:color="auto" w:fill="auto"/>
          </w:tcPr>
          <w:p w14:paraId="62CF5E3B" w14:textId="77777777" w:rsidR="00567E15" w:rsidRPr="007E5AF2" w:rsidRDefault="00567E15" w:rsidP="007E5AF2">
            <w:pPr>
              <w:numPr>
                <w:ilvl w:val="0"/>
                <w:numId w:val="8"/>
              </w:numPr>
              <w:autoSpaceDE w:val="0"/>
              <w:autoSpaceDN w:val="0"/>
              <w:adjustRightInd w:val="0"/>
              <w:spacing w:before="60" w:after="60" w:line="360" w:lineRule="auto"/>
              <w:jc w:val="center"/>
              <w:rPr>
                <w:rFonts w:ascii="Arial" w:hAnsi="Arial" w:cs="Arial"/>
                <w:sz w:val="24"/>
                <w:szCs w:val="24"/>
              </w:rPr>
            </w:pPr>
          </w:p>
        </w:tc>
        <w:tc>
          <w:tcPr>
            <w:tcW w:w="4423" w:type="dxa"/>
            <w:shd w:val="clear" w:color="auto" w:fill="auto"/>
          </w:tcPr>
          <w:p w14:paraId="485EF013" w14:textId="77777777" w:rsidR="00567E15" w:rsidRPr="007E5AF2" w:rsidRDefault="00567E15" w:rsidP="007E5AF2">
            <w:pPr>
              <w:spacing w:before="60" w:after="60" w:line="360" w:lineRule="auto"/>
              <w:ind w:right="-108"/>
              <w:rPr>
                <w:rFonts w:ascii="Arial" w:hAnsi="Arial" w:cs="Arial"/>
                <w:sz w:val="24"/>
                <w:szCs w:val="24"/>
              </w:rPr>
            </w:pPr>
            <w:r w:rsidRPr="007E5AF2">
              <w:rPr>
                <w:rFonts w:ascii="Arial" w:hAnsi="Arial" w:cs="Arial"/>
                <w:sz w:val="24"/>
                <w:szCs w:val="24"/>
              </w:rPr>
              <w:t xml:space="preserve">Sztywny korpus X / Y ze stali nierdzewnej lub materiału zabezpieczonego  antykorozyjnie </w:t>
            </w:r>
          </w:p>
        </w:tc>
        <w:tc>
          <w:tcPr>
            <w:tcW w:w="2126" w:type="dxa"/>
            <w:gridSpan w:val="2"/>
          </w:tcPr>
          <w:p w14:paraId="05C30978"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6EB43663" w14:textId="07DB4089" w:rsidR="00567E15" w:rsidRPr="007E5AF2" w:rsidRDefault="00567E15" w:rsidP="007E5AF2">
            <w:pPr>
              <w:spacing w:before="60" w:after="60" w:line="360" w:lineRule="auto"/>
              <w:ind w:right="-108"/>
              <w:jc w:val="center"/>
              <w:rPr>
                <w:rFonts w:ascii="Arial" w:hAnsi="Arial" w:cs="Arial"/>
                <w:sz w:val="24"/>
                <w:szCs w:val="24"/>
              </w:rPr>
            </w:pPr>
          </w:p>
        </w:tc>
      </w:tr>
      <w:tr w:rsidR="00567E15" w:rsidRPr="001D6F5B" w14:paraId="0C15AFFD" w14:textId="129767E2" w:rsidTr="00567E15">
        <w:tc>
          <w:tcPr>
            <w:tcW w:w="817" w:type="dxa"/>
            <w:shd w:val="clear" w:color="auto" w:fill="auto"/>
          </w:tcPr>
          <w:p w14:paraId="3D7F2AA5" w14:textId="77777777" w:rsidR="00567E15" w:rsidRPr="007E5AF2" w:rsidRDefault="00567E15" w:rsidP="007E5AF2">
            <w:pPr>
              <w:numPr>
                <w:ilvl w:val="0"/>
                <w:numId w:val="8"/>
              </w:numPr>
              <w:autoSpaceDE w:val="0"/>
              <w:autoSpaceDN w:val="0"/>
              <w:adjustRightInd w:val="0"/>
              <w:spacing w:before="60" w:after="60" w:line="360" w:lineRule="auto"/>
              <w:jc w:val="center"/>
              <w:rPr>
                <w:rFonts w:ascii="Arial" w:hAnsi="Arial" w:cs="Arial"/>
                <w:sz w:val="24"/>
                <w:szCs w:val="24"/>
              </w:rPr>
            </w:pPr>
          </w:p>
        </w:tc>
        <w:tc>
          <w:tcPr>
            <w:tcW w:w="4423" w:type="dxa"/>
            <w:shd w:val="clear" w:color="auto" w:fill="auto"/>
          </w:tcPr>
          <w:p w14:paraId="5293D315" w14:textId="77777777" w:rsidR="00567E15" w:rsidRPr="007E5AF2" w:rsidRDefault="00567E15" w:rsidP="007E5AF2">
            <w:pPr>
              <w:spacing w:before="60" w:after="60" w:line="360" w:lineRule="auto"/>
              <w:rPr>
                <w:rFonts w:ascii="Arial" w:hAnsi="Arial" w:cs="Arial"/>
                <w:sz w:val="24"/>
                <w:szCs w:val="24"/>
              </w:rPr>
            </w:pPr>
            <w:r w:rsidRPr="007E5AF2">
              <w:rPr>
                <w:rFonts w:ascii="Arial" w:hAnsi="Arial" w:cs="Arial"/>
                <w:sz w:val="24"/>
                <w:szCs w:val="24"/>
              </w:rPr>
              <w:t xml:space="preserve">System sterowania CNC z  systemem operacyjnym Windows lub równoważnym </w:t>
            </w:r>
          </w:p>
        </w:tc>
        <w:tc>
          <w:tcPr>
            <w:tcW w:w="2126" w:type="dxa"/>
            <w:gridSpan w:val="2"/>
          </w:tcPr>
          <w:p w14:paraId="3CBCD64F"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5578FC94" w14:textId="2FD1203B" w:rsidR="00567E15" w:rsidRPr="007E5AF2" w:rsidRDefault="00567E15" w:rsidP="007E5AF2">
            <w:pPr>
              <w:spacing w:before="60" w:after="60" w:line="360" w:lineRule="auto"/>
              <w:jc w:val="center"/>
              <w:rPr>
                <w:rFonts w:ascii="Arial" w:hAnsi="Arial" w:cs="Arial"/>
                <w:sz w:val="24"/>
                <w:szCs w:val="24"/>
              </w:rPr>
            </w:pPr>
          </w:p>
        </w:tc>
      </w:tr>
      <w:tr w:rsidR="00567E15" w:rsidRPr="001D6F5B" w14:paraId="746B05B1" w14:textId="1D7E8B71" w:rsidTr="00567E15">
        <w:tc>
          <w:tcPr>
            <w:tcW w:w="817" w:type="dxa"/>
            <w:shd w:val="clear" w:color="auto" w:fill="auto"/>
          </w:tcPr>
          <w:p w14:paraId="370D2AD8" w14:textId="77777777" w:rsidR="00567E15" w:rsidRPr="007E5AF2" w:rsidRDefault="00567E15" w:rsidP="007E5AF2">
            <w:pPr>
              <w:numPr>
                <w:ilvl w:val="0"/>
                <w:numId w:val="8"/>
              </w:numPr>
              <w:autoSpaceDE w:val="0"/>
              <w:autoSpaceDN w:val="0"/>
              <w:adjustRightInd w:val="0"/>
              <w:spacing w:before="60" w:after="60" w:line="360" w:lineRule="auto"/>
              <w:jc w:val="center"/>
              <w:rPr>
                <w:rFonts w:ascii="Arial" w:hAnsi="Arial" w:cs="Arial"/>
                <w:sz w:val="24"/>
                <w:szCs w:val="24"/>
              </w:rPr>
            </w:pPr>
          </w:p>
        </w:tc>
        <w:tc>
          <w:tcPr>
            <w:tcW w:w="4423" w:type="dxa"/>
            <w:shd w:val="clear" w:color="auto" w:fill="auto"/>
          </w:tcPr>
          <w:p w14:paraId="0F316136" w14:textId="77777777" w:rsidR="00567E15" w:rsidRPr="007E5AF2" w:rsidRDefault="00567E15" w:rsidP="007E5AF2">
            <w:pPr>
              <w:autoSpaceDE w:val="0"/>
              <w:autoSpaceDN w:val="0"/>
              <w:adjustRightInd w:val="0"/>
              <w:spacing w:before="60" w:after="60" w:line="360" w:lineRule="auto"/>
              <w:rPr>
                <w:rFonts w:ascii="Arial" w:hAnsi="Arial" w:cs="Arial"/>
                <w:sz w:val="24"/>
                <w:szCs w:val="24"/>
              </w:rPr>
            </w:pPr>
            <w:r w:rsidRPr="007E5AF2">
              <w:rPr>
                <w:rFonts w:ascii="Arial" w:hAnsi="Arial" w:cs="Arial"/>
                <w:sz w:val="24"/>
                <w:szCs w:val="24"/>
              </w:rPr>
              <w:t xml:space="preserve">Głowica tnąca </w:t>
            </w:r>
          </w:p>
        </w:tc>
        <w:tc>
          <w:tcPr>
            <w:tcW w:w="2126" w:type="dxa"/>
            <w:gridSpan w:val="2"/>
          </w:tcPr>
          <w:p w14:paraId="5FBDE9D9" w14:textId="77777777" w:rsidR="00567E15" w:rsidRPr="007E5AF2" w:rsidRDefault="00567E15" w:rsidP="007E5AF2">
            <w:pPr>
              <w:autoSpaceDE w:val="0"/>
              <w:autoSpaceDN w:val="0"/>
              <w:adjustRightInd w:val="0"/>
              <w:spacing w:before="60" w:after="60" w:line="360" w:lineRule="auto"/>
              <w:jc w:val="center"/>
              <w:rPr>
                <w:rFonts w:ascii="Arial" w:hAnsi="Arial" w:cs="Arial"/>
                <w:sz w:val="24"/>
                <w:szCs w:val="24"/>
              </w:rPr>
            </w:pPr>
          </w:p>
        </w:tc>
        <w:tc>
          <w:tcPr>
            <w:tcW w:w="1701" w:type="dxa"/>
          </w:tcPr>
          <w:p w14:paraId="1AB82114" w14:textId="77BAE280" w:rsidR="00567E15" w:rsidRPr="007E5AF2" w:rsidRDefault="00567E15" w:rsidP="007E5AF2">
            <w:pPr>
              <w:autoSpaceDE w:val="0"/>
              <w:autoSpaceDN w:val="0"/>
              <w:adjustRightInd w:val="0"/>
              <w:spacing w:before="60" w:after="60" w:line="360" w:lineRule="auto"/>
              <w:jc w:val="center"/>
              <w:rPr>
                <w:rFonts w:ascii="Arial" w:hAnsi="Arial" w:cs="Arial"/>
                <w:sz w:val="24"/>
                <w:szCs w:val="24"/>
              </w:rPr>
            </w:pPr>
          </w:p>
        </w:tc>
      </w:tr>
      <w:tr w:rsidR="00567E15" w:rsidRPr="001D6F5B" w14:paraId="1CDADD53" w14:textId="24D9CA7E" w:rsidTr="00567E15">
        <w:tc>
          <w:tcPr>
            <w:tcW w:w="817" w:type="dxa"/>
            <w:shd w:val="clear" w:color="auto" w:fill="auto"/>
          </w:tcPr>
          <w:p w14:paraId="48C65687" w14:textId="77777777" w:rsidR="00567E15" w:rsidRPr="007E5AF2" w:rsidRDefault="00567E15" w:rsidP="007E5AF2">
            <w:pPr>
              <w:numPr>
                <w:ilvl w:val="0"/>
                <w:numId w:val="9"/>
              </w:numPr>
              <w:autoSpaceDE w:val="0"/>
              <w:autoSpaceDN w:val="0"/>
              <w:adjustRightInd w:val="0"/>
              <w:spacing w:before="60" w:after="60" w:line="360" w:lineRule="auto"/>
              <w:rPr>
                <w:rFonts w:ascii="Arial" w:hAnsi="Arial" w:cs="Arial"/>
                <w:sz w:val="24"/>
                <w:szCs w:val="24"/>
              </w:rPr>
            </w:pPr>
          </w:p>
        </w:tc>
        <w:tc>
          <w:tcPr>
            <w:tcW w:w="4423" w:type="dxa"/>
            <w:shd w:val="clear" w:color="auto" w:fill="auto"/>
          </w:tcPr>
          <w:p w14:paraId="7BF2635D" w14:textId="77777777" w:rsidR="00567E15" w:rsidRPr="007E5AF2" w:rsidRDefault="00567E15" w:rsidP="007E5AF2">
            <w:pPr>
              <w:autoSpaceDE w:val="0"/>
              <w:autoSpaceDN w:val="0"/>
              <w:adjustRightInd w:val="0"/>
              <w:spacing w:before="60" w:after="60" w:line="360" w:lineRule="auto"/>
              <w:rPr>
                <w:rFonts w:ascii="Arial" w:hAnsi="Arial" w:cs="Arial"/>
                <w:sz w:val="24"/>
                <w:szCs w:val="24"/>
              </w:rPr>
            </w:pPr>
            <w:r w:rsidRPr="007E5AF2">
              <w:rPr>
                <w:rFonts w:ascii="Arial" w:hAnsi="Arial" w:cs="Arial"/>
                <w:sz w:val="24"/>
                <w:szCs w:val="24"/>
              </w:rPr>
              <w:t xml:space="preserve">2 niezależne głowice robocze do cięcia wodą ze ścierniwem charakteryzujące się niezależnym ruchem wzdłuż osiach X i Z </w:t>
            </w:r>
          </w:p>
        </w:tc>
        <w:tc>
          <w:tcPr>
            <w:tcW w:w="2126" w:type="dxa"/>
            <w:gridSpan w:val="2"/>
          </w:tcPr>
          <w:p w14:paraId="7262A4DD" w14:textId="77777777" w:rsidR="00567E15" w:rsidRPr="007E5AF2" w:rsidRDefault="00567E15" w:rsidP="007E5AF2">
            <w:pPr>
              <w:autoSpaceDE w:val="0"/>
              <w:autoSpaceDN w:val="0"/>
              <w:adjustRightInd w:val="0"/>
              <w:spacing w:before="60" w:after="60" w:line="360" w:lineRule="auto"/>
              <w:jc w:val="center"/>
              <w:rPr>
                <w:rFonts w:ascii="Arial" w:hAnsi="Arial" w:cs="Arial"/>
                <w:sz w:val="24"/>
                <w:szCs w:val="24"/>
              </w:rPr>
            </w:pPr>
          </w:p>
        </w:tc>
        <w:tc>
          <w:tcPr>
            <w:tcW w:w="1701" w:type="dxa"/>
          </w:tcPr>
          <w:p w14:paraId="523A0F86" w14:textId="539CD61F" w:rsidR="00567E15" w:rsidRPr="007E5AF2" w:rsidRDefault="00567E15" w:rsidP="007E5AF2">
            <w:pPr>
              <w:autoSpaceDE w:val="0"/>
              <w:autoSpaceDN w:val="0"/>
              <w:adjustRightInd w:val="0"/>
              <w:spacing w:before="60" w:after="60" w:line="360" w:lineRule="auto"/>
              <w:jc w:val="center"/>
              <w:rPr>
                <w:rFonts w:ascii="Arial" w:hAnsi="Arial" w:cs="Arial"/>
                <w:sz w:val="24"/>
                <w:szCs w:val="24"/>
              </w:rPr>
            </w:pPr>
          </w:p>
        </w:tc>
      </w:tr>
      <w:tr w:rsidR="00567E15" w:rsidRPr="001D6F5B" w14:paraId="5C88D02A" w14:textId="18727A06" w:rsidTr="00567E15">
        <w:tc>
          <w:tcPr>
            <w:tcW w:w="817" w:type="dxa"/>
            <w:shd w:val="clear" w:color="auto" w:fill="FFFFFF"/>
          </w:tcPr>
          <w:p w14:paraId="13697A6B" w14:textId="7EF9B2CA" w:rsidR="00567E15" w:rsidRPr="007E5AF2" w:rsidRDefault="00567E15" w:rsidP="007E5AF2">
            <w:pPr>
              <w:numPr>
                <w:ilvl w:val="0"/>
                <w:numId w:val="9"/>
              </w:numPr>
              <w:autoSpaceDE w:val="0"/>
              <w:autoSpaceDN w:val="0"/>
              <w:adjustRightInd w:val="0"/>
              <w:spacing w:before="60" w:after="60" w:line="360" w:lineRule="auto"/>
              <w:jc w:val="center"/>
              <w:rPr>
                <w:rFonts w:ascii="Arial" w:hAnsi="Arial" w:cs="Arial"/>
                <w:sz w:val="24"/>
                <w:szCs w:val="24"/>
              </w:rPr>
            </w:pPr>
            <w:r w:rsidRPr="007E5AF2">
              <w:rPr>
                <w:rFonts w:ascii="Arial" w:hAnsi="Arial" w:cs="Arial"/>
                <w:sz w:val="24"/>
                <w:szCs w:val="24"/>
              </w:rPr>
              <w:lastRenderedPageBreak/>
              <w:t>8</w:t>
            </w:r>
          </w:p>
        </w:tc>
        <w:tc>
          <w:tcPr>
            <w:tcW w:w="4423" w:type="dxa"/>
            <w:shd w:val="clear" w:color="auto" w:fill="auto"/>
          </w:tcPr>
          <w:p w14:paraId="508A165D" w14:textId="77777777" w:rsidR="00567E15" w:rsidRPr="007E5AF2" w:rsidRDefault="00567E15" w:rsidP="007E5AF2">
            <w:pPr>
              <w:spacing w:before="60" w:after="60" w:line="360" w:lineRule="auto"/>
              <w:rPr>
                <w:rFonts w:ascii="Arial" w:hAnsi="Arial" w:cs="Arial"/>
                <w:sz w:val="24"/>
                <w:szCs w:val="24"/>
              </w:rPr>
            </w:pPr>
            <w:r w:rsidRPr="007E5AF2">
              <w:rPr>
                <w:rFonts w:ascii="Arial" w:hAnsi="Arial" w:cs="Arial"/>
                <w:sz w:val="24"/>
                <w:szCs w:val="24"/>
              </w:rPr>
              <w:t>Każda z dwóch głowic tnących wyposażona w czujnik wysokości 2D, kolizji</w:t>
            </w:r>
          </w:p>
        </w:tc>
        <w:tc>
          <w:tcPr>
            <w:tcW w:w="2126" w:type="dxa"/>
            <w:gridSpan w:val="2"/>
          </w:tcPr>
          <w:p w14:paraId="510F2043"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7ABFF2B2" w14:textId="23650040" w:rsidR="00567E15" w:rsidRPr="007E5AF2" w:rsidRDefault="00567E15" w:rsidP="007E5AF2">
            <w:pPr>
              <w:spacing w:before="60" w:after="60" w:line="360" w:lineRule="auto"/>
              <w:jc w:val="center"/>
              <w:rPr>
                <w:rFonts w:ascii="Arial" w:hAnsi="Arial" w:cs="Arial"/>
                <w:sz w:val="24"/>
                <w:szCs w:val="24"/>
              </w:rPr>
            </w:pPr>
          </w:p>
        </w:tc>
      </w:tr>
      <w:tr w:rsidR="00567E15" w:rsidRPr="001D6F5B" w14:paraId="01A9D8D8" w14:textId="30CE918C" w:rsidTr="00567E15">
        <w:tc>
          <w:tcPr>
            <w:tcW w:w="817" w:type="dxa"/>
            <w:shd w:val="clear" w:color="auto" w:fill="auto"/>
          </w:tcPr>
          <w:p w14:paraId="07A6C80F" w14:textId="77777777" w:rsidR="00567E15" w:rsidRPr="007E5AF2" w:rsidRDefault="00567E15" w:rsidP="007E5AF2">
            <w:pPr>
              <w:numPr>
                <w:ilvl w:val="0"/>
                <w:numId w:val="8"/>
              </w:numPr>
              <w:autoSpaceDE w:val="0"/>
              <w:autoSpaceDN w:val="0"/>
              <w:adjustRightInd w:val="0"/>
              <w:spacing w:before="60" w:after="60" w:line="360" w:lineRule="auto"/>
              <w:jc w:val="center"/>
              <w:rPr>
                <w:rFonts w:ascii="Arial" w:hAnsi="Arial" w:cs="Arial"/>
                <w:sz w:val="24"/>
                <w:szCs w:val="24"/>
              </w:rPr>
            </w:pPr>
          </w:p>
        </w:tc>
        <w:tc>
          <w:tcPr>
            <w:tcW w:w="4423" w:type="dxa"/>
            <w:shd w:val="clear" w:color="auto" w:fill="auto"/>
          </w:tcPr>
          <w:p w14:paraId="24559109" w14:textId="77777777" w:rsidR="00567E15" w:rsidRPr="007E5AF2" w:rsidRDefault="00567E15" w:rsidP="007E5AF2">
            <w:pPr>
              <w:spacing w:before="60" w:after="60" w:line="360" w:lineRule="auto"/>
              <w:rPr>
                <w:rFonts w:ascii="Arial" w:hAnsi="Arial" w:cs="Arial"/>
                <w:sz w:val="24"/>
                <w:szCs w:val="24"/>
              </w:rPr>
            </w:pPr>
            <w:r w:rsidRPr="007E5AF2">
              <w:rPr>
                <w:rFonts w:ascii="Arial" w:hAnsi="Arial" w:cs="Arial"/>
                <w:sz w:val="24"/>
                <w:szCs w:val="24"/>
              </w:rPr>
              <w:t>Pompa wysokiego ciśnienia konstrukcji korbowodowej z napędem bezpośrednim</w:t>
            </w:r>
          </w:p>
        </w:tc>
        <w:tc>
          <w:tcPr>
            <w:tcW w:w="2126" w:type="dxa"/>
            <w:gridSpan w:val="2"/>
          </w:tcPr>
          <w:p w14:paraId="0B4621A6"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7FB27D80" w14:textId="1D176CE8" w:rsidR="00567E15" w:rsidRPr="007E5AF2" w:rsidRDefault="00567E15" w:rsidP="007E5AF2">
            <w:pPr>
              <w:spacing w:before="60" w:after="60" w:line="360" w:lineRule="auto"/>
              <w:jc w:val="center"/>
              <w:rPr>
                <w:rFonts w:ascii="Arial" w:hAnsi="Arial" w:cs="Arial"/>
                <w:sz w:val="24"/>
                <w:szCs w:val="24"/>
              </w:rPr>
            </w:pPr>
          </w:p>
        </w:tc>
      </w:tr>
      <w:tr w:rsidR="00567E15" w:rsidRPr="001D6F5B" w14:paraId="5CBE2404" w14:textId="7D8588F0" w:rsidTr="00567E15">
        <w:trPr>
          <w:trHeight w:val="321"/>
        </w:trPr>
        <w:tc>
          <w:tcPr>
            <w:tcW w:w="817" w:type="dxa"/>
            <w:shd w:val="clear" w:color="auto" w:fill="auto"/>
          </w:tcPr>
          <w:p w14:paraId="6BF09063" w14:textId="77777777" w:rsidR="00567E15" w:rsidRPr="007E5AF2" w:rsidRDefault="00567E15" w:rsidP="007E5AF2">
            <w:pPr>
              <w:numPr>
                <w:ilvl w:val="0"/>
                <w:numId w:val="7"/>
              </w:numPr>
              <w:autoSpaceDE w:val="0"/>
              <w:autoSpaceDN w:val="0"/>
              <w:adjustRightInd w:val="0"/>
              <w:spacing w:before="60" w:after="60" w:line="360" w:lineRule="auto"/>
              <w:jc w:val="center"/>
              <w:rPr>
                <w:rFonts w:ascii="Arial" w:hAnsi="Arial" w:cs="Arial"/>
                <w:sz w:val="24"/>
                <w:szCs w:val="24"/>
              </w:rPr>
            </w:pPr>
          </w:p>
        </w:tc>
        <w:tc>
          <w:tcPr>
            <w:tcW w:w="4423" w:type="dxa"/>
            <w:shd w:val="clear" w:color="auto" w:fill="auto"/>
          </w:tcPr>
          <w:p w14:paraId="06E00F78" w14:textId="77777777" w:rsidR="00567E15" w:rsidRPr="007E5AF2" w:rsidRDefault="00567E15" w:rsidP="007E5AF2">
            <w:pPr>
              <w:spacing w:before="60" w:after="60" w:line="360" w:lineRule="auto"/>
              <w:rPr>
                <w:rFonts w:ascii="Arial" w:hAnsi="Arial" w:cs="Arial"/>
                <w:sz w:val="24"/>
                <w:szCs w:val="24"/>
              </w:rPr>
            </w:pPr>
            <w:r w:rsidRPr="007E5AF2">
              <w:rPr>
                <w:rFonts w:ascii="Arial" w:hAnsi="Arial" w:cs="Arial"/>
                <w:sz w:val="24"/>
                <w:szCs w:val="24"/>
              </w:rPr>
              <w:t>moc pompy 37kW (50KM)</w:t>
            </w:r>
          </w:p>
        </w:tc>
        <w:tc>
          <w:tcPr>
            <w:tcW w:w="2126" w:type="dxa"/>
            <w:gridSpan w:val="2"/>
          </w:tcPr>
          <w:p w14:paraId="4BED705F"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06E35FB1" w14:textId="415F3B0A" w:rsidR="00567E15" w:rsidRPr="007E5AF2" w:rsidRDefault="00567E15" w:rsidP="007E5AF2">
            <w:pPr>
              <w:spacing w:before="60" w:after="60" w:line="360" w:lineRule="auto"/>
              <w:jc w:val="center"/>
              <w:rPr>
                <w:rFonts w:ascii="Arial" w:hAnsi="Arial" w:cs="Arial"/>
                <w:sz w:val="24"/>
                <w:szCs w:val="24"/>
              </w:rPr>
            </w:pPr>
          </w:p>
        </w:tc>
      </w:tr>
      <w:tr w:rsidR="00567E15" w:rsidRPr="001D6F5B" w14:paraId="73181B39" w14:textId="5BDAD08E" w:rsidTr="00567E15">
        <w:trPr>
          <w:trHeight w:val="321"/>
        </w:trPr>
        <w:tc>
          <w:tcPr>
            <w:tcW w:w="817" w:type="dxa"/>
            <w:shd w:val="clear" w:color="auto" w:fill="auto"/>
          </w:tcPr>
          <w:p w14:paraId="05789ADA" w14:textId="77777777" w:rsidR="00567E15" w:rsidRPr="007E5AF2" w:rsidRDefault="00567E15" w:rsidP="007E5AF2">
            <w:pPr>
              <w:numPr>
                <w:ilvl w:val="0"/>
                <w:numId w:val="7"/>
              </w:numPr>
              <w:autoSpaceDE w:val="0"/>
              <w:autoSpaceDN w:val="0"/>
              <w:adjustRightInd w:val="0"/>
              <w:spacing w:before="60" w:after="60" w:line="360" w:lineRule="auto"/>
              <w:jc w:val="center"/>
              <w:rPr>
                <w:rFonts w:ascii="Arial" w:hAnsi="Arial" w:cs="Arial"/>
                <w:sz w:val="24"/>
                <w:szCs w:val="24"/>
              </w:rPr>
            </w:pPr>
          </w:p>
        </w:tc>
        <w:tc>
          <w:tcPr>
            <w:tcW w:w="4423" w:type="dxa"/>
            <w:shd w:val="clear" w:color="auto" w:fill="auto"/>
          </w:tcPr>
          <w:p w14:paraId="7ED95829" w14:textId="77777777" w:rsidR="00567E15" w:rsidRPr="007E5AF2" w:rsidRDefault="00567E15" w:rsidP="007E5AF2">
            <w:pPr>
              <w:spacing w:before="60" w:after="60" w:line="360" w:lineRule="auto"/>
              <w:rPr>
                <w:rFonts w:ascii="Arial" w:hAnsi="Arial" w:cs="Arial"/>
                <w:sz w:val="24"/>
                <w:szCs w:val="24"/>
              </w:rPr>
            </w:pPr>
            <w:r w:rsidRPr="007E5AF2">
              <w:rPr>
                <w:rFonts w:ascii="Arial" w:hAnsi="Arial" w:cs="Arial"/>
                <w:sz w:val="24"/>
                <w:szCs w:val="24"/>
              </w:rPr>
              <w:t>zasilanie 380÷480 V AC, 50 Hz/3 fazowe (standard)</w:t>
            </w:r>
          </w:p>
        </w:tc>
        <w:tc>
          <w:tcPr>
            <w:tcW w:w="2126" w:type="dxa"/>
            <w:gridSpan w:val="2"/>
          </w:tcPr>
          <w:p w14:paraId="70B16F1E"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747FCDD2" w14:textId="3807D9D2" w:rsidR="00567E15" w:rsidRPr="007E5AF2" w:rsidRDefault="00567E15" w:rsidP="007E5AF2">
            <w:pPr>
              <w:spacing w:before="60" w:after="60" w:line="360" w:lineRule="auto"/>
              <w:jc w:val="center"/>
              <w:rPr>
                <w:rFonts w:ascii="Arial" w:hAnsi="Arial" w:cs="Arial"/>
                <w:sz w:val="24"/>
                <w:szCs w:val="24"/>
              </w:rPr>
            </w:pPr>
          </w:p>
        </w:tc>
      </w:tr>
      <w:tr w:rsidR="00567E15" w:rsidRPr="001D6F5B" w14:paraId="1E1833C0" w14:textId="6607E341" w:rsidTr="00567E15">
        <w:tc>
          <w:tcPr>
            <w:tcW w:w="817" w:type="dxa"/>
            <w:shd w:val="clear" w:color="auto" w:fill="auto"/>
          </w:tcPr>
          <w:p w14:paraId="7ED93D22" w14:textId="77777777" w:rsidR="00567E15" w:rsidRPr="007E5AF2" w:rsidRDefault="00567E15" w:rsidP="007E5AF2">
            <w:pPr>
              <w:numPr>
                <w:ilvl w:val="0"/>
                <w:numId w:val="7"/>
              </w:numPr>
              <w:autoSpaceDE w:val="0"/>
              <w:autoSpaceDN w:val="0"/>
              <w:adjustRightInd w:val="0"/>
              <w:spacing w:before="60" w:after="60" w:line="360" w:lineRule="auto"/>
              <w:jc w:val="center"/>
              <w:rPr>
                <w:rFonts w:ascii="Arial" w:hAnsi="Arial" w:cs="Arial"/>
                <w:sz w:val="24"/>
                <w:szCs w:val="24"/>
              </w:rPr>
            </w:pPr>
          </w:p>
        </w:tc>
        <w:tc>
          <w:tcPr>
            <w:tcW w:w="4423" w:type="dxa"/>
            <w:shd w:val="clear" w:color="auto" w:fill="auto"/>
          </w:tcPr>
          <w:p w14:paraId="6F0B430D" w14:textId="77777777" w:rsidR="00567E15" w:rsidRPr="007E5AF2" w:rsidRDefault="00567E15" w:rsidP="007E5AF2">
            <w:pPr>
              <w:spacing w:before="60" w:after="60" w:line="360" w:lineRule="auto"/>
              <w:rPr>
                <w:rFonts w:ascii="Arial" w:hAnsi="Arial" w:cs="Arial"/>
                <w:sz w:val="24"/>
                <w:szCs w:val="24"/>
              </w:rPr>
            </w:pPr>
            <w:r w:rsidRPr="007E5AF2">
              <w:rPr>
                <w:rFonts w:ascii="Arial" w:hAnsi="Arial" w:cs="Arial"/>
                <w:sz w:val="24"/>
                <w:szCs w:val="24"/>
              </w:rPr>
              <w:t>ciśnienie max 4136 barów+/- 10%</w:t>
            </w:r>
          </w:p>
        </w:tc>
        <w:tc>
          <w:tcPr>
            <w:tcW w:w="2126" w:type="dxa"/>
            <w:gridSpan w:val="2"/>
          </w:tcPr>
          <w:p w14:paraId="520ADDE7"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57A61917" w14:textId="3BBF10CE" w:rsidR="00567E15" w:rsidRPr="007E5AF2" w:rsidRDefault="00567E15" w:rsidP="007E5AF2">
            <w:pPr>
              <w:spacing w:before="60" w:after="60" w:line="360" w:lineRule="auto"/>
              <w:jc w:val="center"/>
              <w:rPr>
                <w:rFonts w:ascii="Arial" w:hAnsi="Arial" w:cs="Arial"/>
                <w:sz w:val="24"/>
                <w:szCs w:val="24"/>
              </w:rPr>
            </w:pPr>
          </w:p>
        </w:tc>
      </w:tr>
      <w:tr w:rsidR="00567E15" w:rsidRPr="001D6F5B" w14:paraId="0EC8831B" w14:textId="1A1D7773" w:rsidTr="00567E15">
        <w:tc>
          <w:tcPr>
            <w:tcW w:w="817" w:type="dxa"/>
            <w:shd w:val="clear" w:color="auto" w:fill="auto"/>
          </w:tcPr>
          <w:p w14:paraId="21860121" w14:textId="77777777" w:rsidR="00567E15" w:rsidRPr="007E5AF2" w:rsidRDefault="00567E15" w:rsidP="007E5AF2">
            <w:pPr>
              <w:numPr>
                <w:ilvl w:val="0"/>
                <w:numId w:val="7"/>
              </w:numPr>
              <w:autoSpaceDE w:val="0"/>
              <w:autoSpaceDN w:val="0"/>
              <w:adjustRightInd w:val="0"/>
              <w:spacing w:before="60" w:after="60" w:line="360" w:lineRule="auto"/>
              <w:jc w:val="center"/>
              <w:rPr>
                <w:rFonts w:ascii="Arial" w:hAnsi="Arial" w:cs="Arial"/>
                <w:sz w:val="24"/>
                <w:szCs w:val="24"/>
              </w:rPr>
            </w:pPr>
          </w:p>
        </w:tc>
        <w:tc>
          <w:tcPr>
            <w:tcW w:w="4423" w:type="dxa"/>
            <w:shd w:val="clear" w:color="auto" w:fill="auto"/>
          </w:tcPr>
          <w:p w14:paraId="2CE60131" w14:textId="77777777" w:rsidR="00567E15" w:rsidRPr="007E5AF2" w:rsidRDefault="00567E15" w:rsidP="007E5AF2">
            <w:pPr>
              <w:spacing w:before="60" w:after="60" w:line="360" w:lineRule="auto"/>
              <w:rPr>
                <w:rFonts w:ascii="Arial" w:hAnsi="Arial" w:cs="Arial"/>
                <w:sz w:val="24"/>
                <w:szCs w:val="24"/>
              </w:rPr>
            </w:pPr>
            <w:r w:rsidRPr="007E5AF2">
              <w:rPr>
                <w:rFonts w:ascii="Arial" w:hAnsi="Arial" w:cs="Arial"/>
                <w:sz w:val="24"/>
                <w:szCs w:val="24"/>
              </w:rPr>
              <w:t>wydajność max. 4,56 l/min+/- 10%</w:t>
            </w:r>
          </w:p>
        </w:tc>
        <w:tc>
          <w:tcPr>
            <w:tcW w:w="2126" w:type="dxa"/>
            <w:gridSpan w:val="2"/>
          </w:tcPr>
          <w:p w14:paraId="59DC82FC"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777C466C" w14:textId="5B6C11B7" w:rsidR="00567E15" w:rsidRPr="007E5AF2" w:rsidRDefault="00567E15" w:rsidP="007E5AF2">
            <w:pPr>
              <w:spacing w:before="60" w:after="60" w:line="360" w:lineRule="auto"/>
              <w:jc w:val="center"/>
              <w:rPr>
                <w:rFonts w:ascii="Arial" w:hAnsi="Arial" w:cs="Arial"/>
                <w:sz w:val="24"/>
                <w:szCs w:val="24"/>
              </w:rPr>
            </w:pPr>
          </w:p>
        </w:tc>
      </w:tr>
      <w:tr w:rsidR="00567E15" w:rsidRPr="001D6F5B" w14:paraId="14CBE595" w14:textId="75A6A0A8" w:rsidTr="00567E15">
        <w:tc>
          <w:tcPr>
            <w:tcW w:w="817" w:type="dxa"/>
            <w:shd w:val="clear" w:color="auto" w:fill="auto"/>
          </w:tcPr>
          <w:p w14:paraId="3D5A4F2B" w14:textId="77777777" w:rsidR="00567E15" w:rsidRPr="007E5AF2" w:rsidRDefault="00567E15" w:rsidP="007E5AF2">
            <w:pPr>
              <w:numPr>
                <w:ilvl w:val="0"/>
                <w:numId w:val="8"/>
              </w:numPr>
              <w:autoSpaceDE w:val="0"/>
              <w:autoSpaceDN w:val="0"/>
              <w:adjustRightInd w:val="0"/>
              <w:spacing w:before="60" w:after="60" w:line="360" w:lineRule="auto"/>
              <w:jc w:val="center"/>
              <w:rPr>
                <w:rFonts w:ascii="Arial" w:hAnsi="Arial" w:cs="Arial"/>
                <w:sz w:val="24"/>
                <w:szCs w:val="24"/>
              </w:rPr>
            </w:pPr>
          </w:p>
        </w:tc>
        <w:tc>
          <w:tcPr>
            <w:tcW w:w="4423" w:type="dxa"/>
            <w:shd w:val="clear" w:color="auto" w:fill="auto"/>
          </w:tcPr>
          <w:p w14:paraId="4C9BEC7A" w14:textId="77777777" w:rsidR="00567E15" w:rsidRPr="007E5AF2" w:rsidRDefault="00567E15" w:rsidP="007E5AF2">
            <w:pPr>
              <w:spacing w:before="60" w:after="60" w:line="360" w:lineRule="auto"/>
              <w:rPr>
                <w:rFonts w:ascii="Arial" w:hAnsi="Arial" w:cs="Arial"/>
                <w:sz w:val="24"/>
                <w:szCs w:val="24"/>
                <w:highlight w:val="yellow"/>
              </w:rPr>
            </w:pPr>
            <w:r w:rsidRPr="007E5AF2">
              <w:rPr>
                <w:rFonts w:ascii="Arial" w:hAnsi="Arial" w:cs="Arial"/>
                <w:sz w:val="24"/>
                <w:szCs w:val="24"/>
              </w:rPr>
              <w:t>Strefa cięcia (zakres pracy):</w:t>
            </w:r>
          </w:p>
        </w:tc>
        <w:tc>
          <w:tcPr>
            <w:tcW w:w="2126" w:type="dxa"/>
            <w:gridSpan w:val="2"/>
          </w:tcPr>
          <w:p w14:paraId="58086137"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146E3DF4" w14:textId="31C16B42" w:rsidR="00567E15" w:rsidRPr="007E5AF2" w:rsidRDefault="00567E15" w:rsidP="007E5AF2">
            <w:pPr>
              <w:spacing w:before="60" w:after="60" w:line="360" w:lineRule="auto"/>
              <w:jc w:val="center"/>
              <w:rPr>
                <w:rFonts w:ascii="Arial" w:hAnsi="Arial" w:cs="Arial"/>
                <w:sz w:val="24"/>
                <w:szCs w:val="24"/>
              </w:rPr>
            </w:pPr>
          </w:p>
        </w:tc>
      </w:tr>
      <w:tr w:rsidR="00567E15" w:rsidRPr="001D6F5B" w14:paraId="52069E79" w14:textId="644B62ED" w:rsidTr="00567E15">
        <w:tc>
          <w:tcPr>
            <w:tcW w:w="817" w:type="dxa"/>
            <w:shd w:val="clear" w:color="auto" w:fill="auto"/>
          </w:tcPr>
          <w:p w14:paraId="6D332FC3" w14:textId="77777777" w:rsidR="00567E15" w:rsidRPr="007E5AF2" w:rsidRDefault="00567E15" w:rsidP="007E5AF2">
            <w:pPr>
              <w:numPr>
                <w:ilvl w:val="0"/>
                <w:numId w:val="7"/>
              </w:numPr>
              <w:autoSpaceDE w:val="0"/>
              <w:autoSpaceDN w:val="0"/>
              <w:adjustRightInd w:val="0"/>
              <w:spacing w:before="60" w:after="60" w:line="360" w:lineRule="auto"/>
              <w:jc w:val="center"/>
              <w:rPr>
                <w:rFonts w:ascii="Arial" w:hAnsi="Arial" w:cs="Arial"/>
                <w:sz w:val="24"/>
                <w:szCs w:val="24"/>
              </w:rPr>
            </w:pPr>
          </w:p>
        </w:tc>
        <w:tc>
          <w:tcPr>
            <w:tcW w:w="4423" w:type="dxa"/>
            <w:shd w:val="clear" w:color="auto" w:fill="auto"/>
          </w:tcPr>
          <w:p w14:paraId="5FBC333D" w14:textId="77777777" w:rsidR="00567E15" w:rsidRPr="007E5AF2" w:rsidRDefault="00567E15" w:rsidP="007E5AF2">
            <w:pPr>
              <w:spacing w:before="60" w:after="60" w:line="360" w:lineRule="auto"/>
              <w:rPr>
                <w:rFonts w:ascii="Arial" w:hAnsi="Arial" w:cs="Arial"/>
                <w:sz w:val="24"/>
                <w:szCs w:val="24"/>
              </w:rPr>
            </w:pPr>
            <w:r w:rsidRPr="007E5AF2">
              <w:rPr>
                <w:rFonts w:ascii="Arial" w:hAnsi="Arial" w:cs="Arial"/>
                <w:sz w:val="24"/>
                <w:szCs w:val="24"/>
              </w:rPr>
              <w:t>rozmiar stołu roboczego  pozwalający na pracę 2 (dwóch) niezależnych zmotoryzowanych głowic w zakresie roboczym  min. 1500x3000mm dla każdej z głowic.</w:t>
            </w:r>
          </w:p>
        </w:tc>
        <w:tc>
          <w:tcPr>
            <w:tcW w:w="2126" w:type="dxa"/>
            <w:gridSpan w:val="2"/>
          </w:tcPr>
          <w:p w14:paraId="3F571AA3"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3B1EFB29" w14:textId="00483E6B" w:rsidR="00567E15" w:rsidRPr="007E5AF2" w:rsidRDefault="00567E15" w:rsidP="007E5AF2">
            <w:pPr>
              <w:spacing w:before="60" w:after="60" w:line="360" w:lineRule="auto"/>
              <w:jc w:val="center"/>
              <w:rPr>
                <w:rFonts w:ascii="Arial" w:hAnsi="Arial" w:cs="Arial"/>
                <w:sz w:val="24"/>
                <w:szCs w:val="24"/>
              </w:rPr>
            </w:pPr>
          </w:p>
        </w:tc>
      </w:tr>
      <w:tr w:rsidR="00567E15" w:rsidRPr="001D6F5B" w14:paraId="0890598B" w14:textId="2E961E4D" w:rsidTr="00567E15">
        <w:tc>
          <w:tcPr>
            <w:tcW w:w="817" w:type="dxa"/>
            <w:shd w:val="clear" w:color="auto" w:fill="auto"/>
          </w:tcPr>
          <w:p w14:paraId="62FA76B3" w14:textId="77777777" w:rsidR="00567E15" w:rsidRPr="007E5AF2" w:rsidRDefault="00567E15" w:rsidP="007E5AF2">
            <w:pPr>
              <w:numPr>
                <w:ilvl w:val="0"/>
                <w:numId w:val="7"/>
              </w:numPr>
              <w:autoSpaceDE w:val="0"/>
              <w:autoSpaceDN w:val="0"/>
              <w:adjustRightInd w:val="0"/>
              <w:spacing w:before="60" w:after="60" w:line="360" w:lineRule="auto"/>
              <w:jc w:val="center"/>
              <w:rPr>
                <w:rFonts w:ascii="Arial" w:hAnsi="Arial" w:cs="Arial"/>
                <w:sz w:val="24"/>
                <w:szCs w:val="24"/>
              </w:rPr>
            </w:pPr>
          </w:p>
        </w:tc>
        <w:tc>
          <w:tcPr>
            <w:tcW w:w="4423" w:type="dxa"/>
            <w:shd w:val="clear" w:color="auto" w:fill="auto"/>
          </w:tcPr>
          <w:p w14:paraId="3DA89CB3" w14:textId="77777777" w:rsidR="00567E15" w:rsidRPr="007E5AF2" w:rsidRDefault="00567E15" w:rsidP="007E5AF2">
            <w:pPr>
              <w:spacing w:before="60" w:after="60" w:line="360" w:lineRule="auto"/>
              <w:rPr>
                <w:rFonts w:ascii="Arial" w:hAnsi="Arial" w:cs="Arial"/>
                <w:sz w:val="24"/>
                <w:szCs w:val="24"/>
              </w:rPr>
            </w:pPr>
            <w:r w:rsidRPr="007E5AF2">
              <w:rPr>
                <w:rFonts w:ascii="Arial" w:hAnsi="Arial" w:cs="Arial"/>
                <w:sz w:val="24"/>
                <w:szCs w:val="24"/>
              </w:rPr>
              <w:t>ruch osi Z minimum 250 mm,</w:t>
            </w:r>
          </w:p>
        </w:tc>
        <w:tc>
          <w:tcPr>
            <w:tcW w:w="2126" w:type="dxa"/>
            <w:gridSpan w:val="2"/>
          </w:tcPr>
          <w:p w14:paraId="6CF03FD4"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5015319C" w14:textId="08392A49" w:rsidR="00567E15" w:rsidRPr="007E5AF2" w:rsidRDefault="00567E15" w:rsidP="007E5AF2">
            <w:pPr>
              <w:spacing w:before="60" w:after="60" w:line="360" w:lineRule="auto"/>
              <w:jc w:val="center"/>
              <w:rPr>
                <w:rFonts w:ascii="Arial" w:hAnsi="Arial" w:cs="Arial"/>
                <w:sz w:val="24"/>
                <w:szCs w:val="24"/>
              </w:rPr>
            </w:pPr>
          </w:p>
        </w:tc>
      </w:tr>
      <w:tr w:rsidR="00567E15" w:rsidRPr="001D6F5B" w14:paraId="0B1539C4" w14:textId="581D0C01" w:rsidTr="00567E15">
        <w:tc>
          <w:tcPr>
            <w:tcW w:w="817" w:type="dxa"/>
            <w:shd w:val="clear" w:color="auto" w:fill="auto"/>
          </w:tcPr>
          <w:p w14:paraId="24C7ED29" w14:textId="77777777" w:rsidR="00567E15" w:rsidRPr="007E5AF2" w:rsidRDefault="00567E15" w:rsidP="007E5AF2">
            <w:pPr>
              <w:numPr>
                <w:ilvl w:val="0"/>
                <w:numId w:val="7"/>
              </w:numPr>
              <w:autoSpaceDE w:val="0"/>
              <w:autoSpaceDN w:val="0"/>
              <w:adjustRightInd w:val="0"/>
              <w:spacing w:before="60" w:after="60" w:line="360" w:lineRule="auto"/>
              <w:jc w:val="center"/>
              <w:rPr>
                <w:rFonts w:ascii="Arial" w:hAnsi="Arial" w:cs="Arial"/>
                <w:sz w:val="24"/>
                <w:szCs w:val="24"/>
              </w:rPr>
            </w:pPr>
          </w:p>
        </w:tc>
        <w:tc>
          <w:tcPr>
            <w:tcW w:w="4423" w:type="dxa"/>
            <w:shd w:val="clear" w:color="auto" w:fill="auto"/>
          </w:tcPr>
          <w:p w14:paraId="24E1F232" w14:textId="77777777" w:rsidR="00567E15" w:rsidRPr="007E5AF2" w:rsidRDefault="00567E15" w:rsidP="007E5AF2">
            <w:pPr>
              <w:spacing w:before="60" w:after="60" w:line="360" w:lineRule="auto"/>
              <w:rPr>
                <w:rFonts w:ascii="Arial" w:hAnsi="Arial" w:cs="Arial"/>
                <w:sz w:val="24"/>
                <w:szCs w:val="24"/>
              </w:rPr>
            </w:pPr>
            <w:r w:rsidRPr="007E5AF2">
              <w:rPr>
                <w:rFonts w:ascii="Arial" w:hAnsi="Arial" w:cs="Arial"/>
                <w:sz w:val="24"/>
                <w:szCs w:val="24"/>
              </w:rPr>
              <w:t>dokładność pozycjonowania ± 0,025 mm/m</w:t>
            </w:r>
          </w:p>
        </w:tc>
        <w:tc>
          <w:tcPr>
            <w:tcW w:w="2126" w:type="dxa"/>
            <w:gridSpan w:val="2"/>
          </w:tcPr>
          <w:p w14:paraId="059916AB"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6D627680" w14:textId="753DE987" w:rsidR="00567E15" w:rsidRPr="007E5AF2" w:rsidRDefault="00567E15" w:rsidP="007E5AF2">
            <w:pPr>
              <w:spacing w:before="60" w:after="60" w:line="360" w:lineRule="auto"/>
              <w:jc w:val="center"/>
              <w:rPr>
                <w:rFonts w:ascii="Arial" w:hAnsi="Arial" w:cs="Arial"/>
                <w:sz w:val="24"/>
                <w:szCs w:val="24"/>
              </w:rPr>
            </w:pPr>
          </w:p>
        </w:tc>
      </w:tr>
      <w:tr w:rsidR="00567E15" w:rsidRPr="001D6F5B" w14:paraId="3130D751" w14:textId="7568FB2B" w:rsidTr="00567E15">
        <w:tc>
          <w:tcPr>
            <w:tcW w:w="817" w:type="dxa"/>
            <w:shd w:val="clear" w:color="auto" w:fill="auto"/>
          </w:tcPr>
          <w:p w14:paraId="4855C043" w14:textId="77777777" w:rsidR="00567E15" w:rsidRPr="007E5AF2" w:rsidRDefault="00567E15" w:rsidP="007E5AF2">
            <w:pPr>
              <w:numPr>
                <w:ilvl w:val="0"/>
                <w:numId w:val="7"/>
              </w:numPr>
              <w:autoSpaceDE w:val="0"/>
              <w:autoSpaceDN w:val="0"/>
              <w:adjustRightInd w:val="0"/>
              <w:spacing w:before="60" w:after="60" w:line="360" w:lineRule="auto"/>
              <w:jc w:val="center"/>
              <w:rPr>
                <w:rFonts w:ascii="Arial" w:hAnsi="Arial" w:cs="Arial"/>
                <w:sz w:val="24"/>
                <w:szCs w:val="24"/>
              </w:rPr>
            </w:pPr>
          </w:p>
        </w:tc>
        <w:tc>
          <w:tcPr>
            <w:tcW w:w="4423" w:type="dxa"/>
            <w:shd w:val="clear" w:color="auto" w:fill="auto"/>
          </w:tcPr>
          <w:p w14:paraId="1CBD9CB0" w14:textId="77777777" w:rsidR="00567E15" w:rsidRPr="007E5AF2" w:rsidRDefault="00567E15" w:rsidP="007E5AF2">
            <w:pPr>
              <w:spacing w:before="60" w:after="60" w:line="360" w:lineRule="auto"/>
              <w:rPr>
                <w:rFonts w:ascii="Arial" w:hAnsi="Arial" w:cs="Arial"/>
                <w:sz w:val="24"/>
                <w:szCs w:val="24"/>
              </w:rPr>
            </w:pPr>
            <w:r w:rsidRPr="007E5AF2">
              <w:rPr>
                <w:rFonts w:ascii="Arial" w:hAnsi="Arial" w:cs="Arial"/>
                <w:sz w:val="24"/>
                <w:szCs w:val="24"/>
              </w:rPr>
              <w:t>powtarzalność ± 0,025 mm</w:t>
            </w:r>
          </w:p>
        </w:tc>
        <w:tc>
          <w:tcPr>
            <w:tcW w:w="2126" w:type="dxa"/>
            <w:gridSpan w:val="2"/>
          </w:tcPr>
          <w:p w14:paraId="7A68280E"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57788566" w14:textId="7DDF2A64" w:rsidR="00567E15" w:rsidRPr="007E5AF2" w:rsidRDefault="00567E15" w:rsidP="007E5AF2">
            <w:pPr>
              <w:spacing w:before="60" w:after="60" w:line="360" w:lineRule="auto"/>
              <w:jc w:val="center"/>
              <w:rPr>
                <w:rFonts w:ascii="Arial" w:hAnsi="Arial" w:cs="Arial"/>
                <w:sz w:val="24"/>
                <w:szCs w:val="24"/>
              </w:rPr>
            </w:pPr>
          </w:p>
        </w:tc>
      </w:tr>
      <w:tr w:rsidR="00567E15" w:rsidRPr="001D6F5B" w14:paraId="3A21B95B" w14:textId="45A27FBB" w:rsidTr="00567E15">
        <w:tc>
          <w:tcPr>
            <w:tcW w:w="817" w:type="dxa"/>
            <w:shd w:val="clear" w:color="auto" w:fill="auto"/>
          </w:tcPr>
          <w:p w14:paraId="39C10DED" w14:textId="77777777" w:rsidR="00567E15" w:rsidRPr="007E5AF2" w:rsidRDefault="00567E15" w:rsidP="007E5AF2">
            <w:pPr>
              <w:numPr>
                <w:ilvl w:val="0"/>
                <w:numId w:val="7"/>
              </w:numPr>
              <w:autoSpaceDE w:val="0"/>
              <w:autoSpaceDN w:val="0"/>
              <w:adjustRightInd w:val="0"/>
              <w:spacing w:before="60" w:after="60" w:line="360" w:lineRule="auto"/>
              <w:jc w:val="center"/>
              <w:rPr>
                <w:rFonts w:ascii="Arial" w:hAnsi="Arial" w:cs="Arial"/>
                <w:sz w:val="24"/>
                <w:szCs w:val="24"/>
              </w:rPr>
            </w:pPr>
          </w:p>
        </w:tc>
        <w:tc>
          <w:tcPr>
            <w:tcW w:w="4423" w:type="dxa"/>
            <w:shd w:val="clear" w:color="auto" w:fill="auto"/>
          </w:tcPr>
          <w:p w14:paraId="3E400C39" w14:textId="77777777" w:rsidR="00567E15" w:rsidRPr="007E5AF2" w:rsidRDefault="00567E15" w:rsidP="007E5AF2">
            <w:pPr>
              <w:spacing w:before="60" w:after="60" w:line="360" w:lineRule="auto"/>
              <w:rPr>
                <w:rFonts w:ascii="Arial" w:hAnsi="Arial" w:cs="Arial"/>
                <w:sz w:val="24"/>
                <w:szCs w:val="24"/>
              </w:rPr>
            </w:pPr>
            <w:r w:rsidRPr="007E5AF2">
              <w:rPr>
                <w:rFonts w:ascii="Arial" w:hAnsi="Arial" w:cs="Arial"/>
                <w:sz w:val="24"/>
                <w:szCs w:val="24"/>
              </w:rPr>
              <w:t>szybkość posuwu w osi X – min. 8 890 mm/min,</w:t>
            </w:r>
          </w:p>
        </w:tc>
        <w:tc>
          <w:tcPr>
            <w:tcW w:w="2126" w:type="dxa"/>
            <w:gridSpan w:val="2"/>
          </w:tcPr>
          <w:p w14:paraId="07150026"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060B156F" w14:textId="05B772B6" w:rsidR="00567E15" w:rsidRPr="007E5AF2" w:rsidRDefault="00567E15" w:rsidP="007E5AF2">
            <w:pPr>
              <w:spacing w:before="60" w:after="60" w:line="360" w:lineRule="auto"/>
              <w:jc w:val="center"/>
              <w:rPr>
                <w:rFonts w:ascii="Arial" w:hAnsi="Arial" w:cs="Arial"/>
                <w:sz w:val="24"/>
                <w:szCs w:val="24"/>
              </w:rPr>
            </w:pPr>
          </w:p>
        </w:tc>
      </w:tr>
      <w:tr w:rsidR="00567E15" w:rsidRPr="001D6F5B" w14:paraId="5E094ADE" w14:textId="7241F766" w:rsidTr="00567E15">
        <w:tc>
          <w:tcPr>
            <w:tcW w:w="817" w:type="dxa"/>
            <w:shd w:val="clear" w:color="auto" w:fill="auto"/>
          </w:tcPr>
          <w:p w14:paraId="3AD098F2" w14:textId="77777777" w:rsidR="00567E15" w:rsidRPr="007E5AF2" w:rsidRDefault="00567E15" w:rsidP="007E5AF2">
            <w:pPr>
              <w:numPr>
                <w:ilvl w:val="0"/>
                <w:numId w:val="7"/>
              </w:numPr>
              <w:autoSpaceDE w:val="0"/>
              <w:autoSpaceDN w:val="0"/>
              <w:adjustRightInd w:val="0"/>
              <w:spacing w:before="60" w:after="60" w:line="360" w:lineRule="auto"/>
              <w:jc w:val="center"/>
              <w:rPr>
                <w:rFonts w:ascii="Arial" w:hAnsi="Arial" w:cs="Arial"/>
                <w:sz w:val="24"/>
                <w:szCs w:val="24"/>
              </w:rPr>
            </w:pPr>
          </w:p>
        </w:tc>
        <w:tc>
          <w:tcPr>
            <w:tcW w:w="4423" w:type="dxa"/>
            <w:shd w:val="clear" w:color="auto" w:fill="auto"/>
          </w:tcPr>
          <w:p w14:paraId="6F88614A" w14:textId="77777777" w:rsidR="00567E15" w:rsidRPr="007E5AF2" w:rsidRDefault="00567E15" w:rsidP="007E5AF2">
            <w:pPr>
              <w:spacing w:before="60" w:after="60" w:line="360" w:lineRule="auto"/>
              <w:rPr>
                <w:rFonts w:ascii="Arial" w:hAnsi="Arial" w:cs="Arial"/>
                <w:sz w:val="24"/>
                <w:szCs w:val="24"/>
              </w:rPr>
            </w:pPr>
            <w:r w:rsidRPr="007E5AF2">
              <w:rPr>
                <w:rFonts w:ascii="Arial" w:hAnsi="Arial" w:cs="Arial"/>
                <w:sz w:val="24"/>
                <w:szCs w:val="24"/>
              </w:rPr>
              <w:t>szybkość posuwu w osi Y – min. 8 890 mm/min.</w:t>
            </w:r>
          </w:p>
        </w:tc>
        <w:tc>
          <w:tcPr>
            <w:tcW w:w="2126" w:type="dxa"/>
            <w:gridSpan w:val="2"/>
          </w:tcPr>
          <w:p w14:paraId="3AB77E8C"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67BCE71C" w14:textId="5F08AFF6" w:rsidR="00567E15" w:rsidRPr="007E5AF2" w:rsidRDefault="00567E15" w:rsidP="007E5AF2">
            <w:pPr>
              <w:spacing w:before="60" w:after="60" w:line="360" w:lineRule="auto"/>
              <w:jc w:val="center"/>
              <w:rPr>
                <w:rFonts w:ascii="Arial" w:hAnsi="Arial" w:cs="Arial"/>
                <w:sz w:val="24"/>
                <w:szCs w:val="24"/>
              </w:rPr>
            </w:pPr>
          </w:p>
        </w:tc>
      </w:tr>
      <w:tr w:rsidR="00567E15" w:rsidRPr="001D6F5B" w14:paraId="36848717" w14:textId="54FAFC1B" w:rsidTr="00567E15">
        <w:tc>
          <w:tcPr>
            <w:tcW w:w="817" w:type="dxa"/>
            <w:shd w:val="clear" w:color="auto" w:fill="auto"/>
          </w:tcPr>
          <w:p w14:paraId="258A1193" w14:textId="77777777" w:rsidR="00567E15" w:rsidRPr="007E5AF2" w:rsidRDefault="00567E15" w:rsidP="007E5AF2">
            <w:pPr>
              <w:numPr>
                <w:ilvl w:val="0"/>
                <w:numId w:val="7"/>
              </w:numPr>
              <w:autoSpaceDE w:val="0"/>
              <w:autoSpaceDN w:val="0"/>
              <w:adjustRightInd w:val="0"/>
              <w:spacing w:before="60" w:after="60" w:line="360" w:lineRule="auto"/>
              <w:jc w:val="center"/>
              <w:rPr>
                <w:rFonts w:ascii="Arial" w:hAnsi="Arial" w:cs="Arial"/>
                <w:sz w:val="24"/>
                <w:szCs w:val="24"/>
              </w:rPr>
            </w:pPr>
          </w:p>
        </w:tc>
        <w:tc>
          <w:tcPr>
            <w:tcW w:w="4423" w:type="dxa"/>
            <w:shd w:val="clear" w:color="auto" w:fill="auto"/>
          </w:tcPr>
          <w:p w14:paraId="3CD0EF99" w14:textId="77777777" w:rsidR="00567E15" w:rsidRPr="007E5AF2" w:rsidRDefault="00567E15" w:rsidP="007E5AF2">
            <w:pPr>
              <w:spacing w:before="60" w:after="60" w:line="360" w:lineRule="auto"/>
              <w:rPr>
                <w:rFonts w:ascii="Arial" w:hAnsi="Arial" w:cs="Arial"/>
                <w:sz w:val="24"/>
                <w:szCs w:val="24"/>
              </w:rPr>
            </w:pPr>
            <w:r w:rsidRPr="007E5AF2">
              <w:rPr>
                <w:rFonts w:ascii="Arial" w:hAnsi="Arial" w:cs="Arial"/>
                <w:sz w:val="24"/>
                <w:szCs w:val="24"/>
              </w:rPr>
              <w:t xml:space="preserve">Udźwig stołu min 1600kg/m2, </w:t>
            </w:r>
          </w:p>
        </w:tc>
        <w:tc>
          <w:tcPr>
            <w:tcW w:w="2126" w:type="dxa"/>
            <w:gridSpan w:val="2"/>
          </w:tcPr>
          <w:p w14:paraId="0E4F8A3B"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3BA676F8" w14:textId="78F03B48" w:rsidR="00567E15" w:rsidRPr="007E5AF2" w:rsidRDefault="00567E15" w:rsidP="007E5AF2">
            <w:pPr>
              <w:spacing w:before="60" w:after="60" w:line="360" w:lineRule="auto"/>
              <w:jc w:val="center"/>
              <w:rPr>
                <w:rFonts w:ascii="Arial" w:hAnsi="Arial" w:cs="Arial"/>
                <w:sz w:val="24"/>
                <w:szCs w:val="24"/>
              </w:rPr>
            </w:pPr>
          </w:p>
        </w:tc>
      </w:tr>
      <w:tr w:rsidR="00567E15" w:rsidRPr="001D6F5B" w14:paraId="0383CB66" w14:textId="7C2ED5CB" w:rsidTr="00567E15">
        <w:tc>
          <w:tcPr>
            <w:tcW w:w="817" w:type="dxa"/>
            <w:shd w:val="clear" w:color="auto" w:fill="auto"/>
          </w:tcPr>
          <w:p w14:paraId="153F5446" w14:textId="77777777" w:rsidR="00567E15" w:rsidRPr="007E5AF2" w:rsidRDefault="00567E15" w:rsidP="007E5AF2">
            <w:pPr>
              <w:numPr>
                <w:ilvl w:val="0"/>
                <w:numId w:val="8"/>
              </w:numPr>
              <w:autoSpaceDE w:val="0"/>
              <w:autoSpaceDN w:val="0"/>
              <w:adjustRightInd w:val="0"/>
              <w:spacing w:before="60" w:after="60" w:line="360" w:lineRule="auto"/>
              <w:rPr>
                <w:rFonts w:ascii="Arial" w:hAnsi="Arial" w:cs="Arial"/>
                <w:sz w:val="24"/>
                <w:szCs w:val="24"/>
              </w:rPr>
            </w:pPr>
          </w:p>
        </w:tc>
        <w:tc>
          <w:tcPr>
            <w:tcW w:w="4423" w:type="dxa"/>
            <w:shd w:val="clear" w:color="auto" w:fill="auto"/>
          </w:tcPr>
          <w:p w14:paraId="3990CFE1" w14:textId="77777777" w:rsidR="00567E15" w:rsidRPr="007E5AF2" w:rsidRDefault="00567E15" w:rsidP="007E5AF2">
            <w:pPr>
              <w:spacing w:before="60" w:after="60" w:line="360" w:lineRule="auto"/>
              <w:rPr>
                <w:rFonts w:ascii="Arial" w:hAnsi="Arial" w:cs="Arial"/>
                <w:sz w:val="24"/>
                <w:szCs w:val="24"/>
              </w:rPr>
            </w:pPr>
            <w:r w:rsidRPr="007E5AF2">
              <w:rPr>
                <w:rFonts w:ascii="Arial" w:hAnsi="Arial" w:cs="Arial"/>
                <w:sz w:val="24"/>
                <w:szCs w:val="24"/>
              </w:rPr>
              <w:t>Wymagane wyposażenie urządzenia:</w:t>
            </w:r>
          </w:p>
        </w:tc>
        <w:tc>
          <w:tcPr>
            <w:tcW w:w="2126" w:type="dxa"/>
            <w:gridSpan w:val="2"/>
          </w:tcPr>
          <w:p w14:paraId="1107CA7B"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2BCCB473" w14:textId="4C72F800" w:rsidR="00567E15" w:rsidRPr="007E5AF2" w:rsidRDefault="00567E15" w:rsidP="007E5AF2">
            <w:pPr>
              <w:spacing w:before="60" w:after="60" w:line="360" w:lineRule="auto"/>
              <w:jc w:val="center"/>
              <w:rPr>
                <w:rFonts w:ascii="Arial" w:hAnsi="Arial" w:cs="Arial"/>
                <w:sz w:val="24"/>
                <w:szCs w:val="24"/>
              </w:rPr>
            </w:pPr>
          </w:p>
        </w:tc>
      </w:tr>
      <w:tr w:rsidR="00567E15" w:rsidRPr="001D6F5B" w14:paraId="7B7034F0" w14:textId="6733623D" w:rsidTr="00567E15">
        <w:tc>
          <w:tcPr>
            <w:tcW w:w="817" w:type="dxa"/>
            <w:shd w:val="clear" w:color="auto" w:fill="auto"/>
          </w:tcPr>
          <w:p w14:paraId="721EC7AB" w14:textId="77777777" w:rsidR="00567E15" w:rsidRPr="007E5AF2" w:rsidRDefault="00567E15" w:rsidP="007E5AF2">
            <w:pPr>
              <w:numPr>
                <w:ilvl w:val="0"/>
                <w:numId w:val="7"/>
              </w:numPr>
              <w:autoSpaceDE w:val="0"/>
              <w:autoSpaceDN w:val="0"/>
              <w:adjustRightInd w:val="0"/>
              <w:spacing w:before="60" w:after="60" w:line="360" w:lineRule="auto"/>
              <w:jc w:val="center"/>
              <w:rPr>
                <w:rFonts w:ascii="Arial" w:hAnsi="Arial" w:cs="Arial"/>
                <w:sz w:val="24"/>
                <w:szCs w:val="24"/>
              </w:rPr>
            </w:pPr>
          </w:p>
        </w:tc>
        <w:tc>
          <w:tcPr>
            <w:tcW w:w="4423" w:type="dxa"/>
            <w:shd w:val="clear" w:color="auto" w:fill="auto"/>
          </w:tcPr>
          <w:p w14:paraId="21DECD21" w14:textId="77777777" w:rsidR="00567E15" w:rsidRPr="007E5AF2" w:rsidRDefault="00567E15" w:rsidP="007E5AF2">
            <w:pPr>
              <w:spacing w:before="60" w:after="60" w:line="360" w:lineRule="auto"/>
              <w:rPr>
                <w:rFonts w:ascii="Arial" w:hAnsi="Arial" w:cs="Arial"/>
                <w:sz w:val="24"/>
                <w:szCs w:val="24"/>
              </w:rPr>
            </w:pPr>
            <w:r w:rsidRPr="007E5AF2">
              <w:rPr>
                <w:rFonts w:ascii="Arial" w:hAnsi="Arial" w:cs="Arial"/>
                <w:sz w:val="24"/>
                <w:szCs w:val="24"/>
              </w:rPr>
              <w:t>bęben z wężem i pistolet wodny,</w:t>
            </w:r>
          </w:p>
        </w:tc>
        <w:tc>
          <w:tcPr>
            <w:tcW w:w="2126" w:type="dxa"/>
            <w:gridSpan w:val="2"/>
          </w:tcPr>
          <w:p w14:paraId="6C8529D8"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394C9C6C" w14:textId="47E325D6" w:rsidR="00567E15" w:rsidRPr="007E5AF2" w:rsidRDefault="00567E15" w:rsidP="007E5AF2">
            <w:pPr>
              <w:spacing w:before="60" w:after="60" w:line="360" w:lineRule="auto"/>
              <w:jc w:val="center"/>
              <w:rPr>
                <w:rFonts w:ascii="Arial" w:hAnsi="Arial" w:cs="Arial"/>
                <w:sz w:val="24"/>
                <w:szCs w:val="24"/>
              </w:rPr>
            </w:pPr>
          </w:p>
        </w:tc>
      </w:tr>
      <w:tr w:rsidR="00567E15" w:rsidRPr="001D6F5B" w14:paraId="64B3887E" w14:textId="4B19A20B" w:rsidTr="00567E15">
        <w:tc>
          <w:tcPr>
            <w:tcW w:w="817" w:type="dxa"/>
            <w:shd w:val="clear" w:color="auto" w:fill="auto"/>
          </w:tcPr>
          <w:p w14:paraId="1AABE61B" w14:textId="77777777" w:rsidR="00567E15" w:rsidRPr="007E5AF2" w:rsidRDefault="00567E15" w:rsidP="007E5AF2">
            <w:pPr>
              <w:numPr>
                <w:ilvl w:val="0"/>
                <w:numId w:val="7"/>
              </w:numPr>
              <w:autoSpaceDE w:val="0"/>
              <w:autoSpaceDN w:val="0"/>
              <w:adjustRightInd w:val="0"/>
              <w:spacing w:before="60" w:after="60" w:line="360" w:lineRule="auto"/>
              <w:jc w:val="center"/>
              <w:rPr>
                <w:rFonts w:ascii="Arial" w:hAnsi="Arial" w:cs="Arial"/>
                <w:sz w:val="24"/>
                <w:szCs w:val="24"/>
              </w:rPr>
            </w:pPr>
          </w:p>
        </w:tc>
        <w:tc>
          <w:tcPr>
            <w:tcW w:w="4423" w:type="dxa"/>
            <w:shd w:val="clear" w:color="auto" w:fill="auto"/>
          </w:tcPr>
          <w:p w14:paraId="4FA76AA8" w14:textId="77777777" w:rsidR="00567E15" w:rsidRPr="007E5AF2" w:rsidRDefault="00567E15" w:rsidP="007E5AF2">
            <w:pPr>
              <w:spacing w:before="60" w:after="60" w:line="360" w:lineRule="auto"/>
              <w:rPr>
                <w:rFonts w:ascii="Arial" w:hAnsi="Arial" w:cs="Arial"/>
                <w:sz w:val="24"/>
                <w:szCs w:val="24"/>
              </w:rPr>
            </w:pPr>
            <w:r w:rsidRPr="007E5AF2">
              <w:rPr>
                <w:rFonts w:ascii="Arial" w:hAnsi="Arial" w:cs="Arial"/>
                <w:sz w:val="24"/>
                <w:szCs w:val="24"/>
              </w:rPr>
              <w:t>dozownik ścierniwa.</w:t>
            </w:r>
          </w:p>
        </w:tc>
        <w:tc>
          <w:tcPr>
            <w:tcW w:w="2126" w:type="dxa"/>
            <w:gridSpan w:val="2"/>
          </w:tcPr>
          <w:p w14:paraId="5053FBA5"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316A4C6D" w14:textId="6386D73B" w:rsidR="00567E15" w:rsidRPr="007E5AF2" w:rsidRDefault="00567E15" w:rsidP="007E5AF2">
            <w:pPr>
              <w:spacing w:before="60" w:after="60" w:line="360" w:lineRule="auto"/>
              <w:jc w:val="center"/>
              <w:rPr>
                <w:rFonts w:ascii="Arial" w:hAnsi="Arial" w:cs="Arial"/>
                <w:sz w:val="24"/>
                <w:szCs w:val="24"/>
              </w:rPr>
            </w:pPr>
          </w:p>
        </w:tc>
      </w:tr>
      <w:tr w:rsidR="00567E15" w:rsidRPr="001D6F5B" w14:paraId="43EC8EF1" w14:textId="5602AF90" w:rsidTr="00567E15">
        <w:tc>
          <w:tcPr>
            <w:tcW w:w="817" w:type="dxa"/>
            <w:shd w:val="clear" w:color="auto" w:fill="auto"/>
          </w:tcPr>
          <w:p w14:paraId="56884554" w14:textId="77777777" w:rsidR="00567E15" w:rsidRPr="007E5AF2" w:rsidRDefault="00567E15" w:rsidP="007E5AF2">
            <w:pPr>
              <w:numPr>
                <w:ilvl w:val="0"/>
                <w:numId w:val="7"/>
              </w:numPr>
              <w:autoSpaceDE w:val="0"/>
              <w:autoSpaceDN w:val="0"/>
              <w:adjustRightInd w:val="0"/>
              <w:spacing w:before="60" w:after="60" w:line="360" w:lineRule="auto"/>
              <w:jc w:val="center"/>
              <w:rPr>
                <w:rFonts w:ascii="Arial" w:hAnsi="Arial" w:cs="Arial"/>
                <w:sz w:val="24"/>
                <w:szCs w:val="24"/>
              </w:rPr>
            </w:pPr>
          </w:p>
        </w:tc>
        <w:tc>
          <w:tcPr>
            <w:tcW w:w="4423" w:type="dxa"/>
            <w:shd w:val="clear" w:color="auto" w:fill="auto"/>
          </w:tcPr>
          <w:p w14:paraId="44D89583" w14:textId="77777777" w:rsidR="00567E15" w:rsidRPr="007E5AF2" w:rsidRDefault="00567E15" w:rsidP="007E5AF2">
            <w:pPr>
              <w:spacing w:before="60" w:after="60" w:line="360" w:lineRule="auto"/>
              <w:rPr>
                <w:rFonts w:ascii="Arial" w:hAnsi="Arial" w:cs="Arial"/>
                <w:sz w:val="24"/>
                <w:szCs w:val="24"/>
              </w:rPr>
            </w:pPr>
            <w:r w:rsidRPr="007E5AF2">
              <w:rPr>
                <w:rFonts w:ascii="Arial" w:hAnsi="Arial" w:cs="Arial"/>
                <w:sz w:val="24"/>
                <w:szCs w:val="24"/>
              </w:rPr>
              <w:t>zestaw narzędzi serwisowych do maszyny i pompy.</w:t>
            </w:r>
          </w:p>
        </w:tc>
        <w:tc>
          <w:tcPr>
            <w:tcW w:w="2126" w:type="dxa"/>
            <w:gridSpan w:val="2"/>
          </w:tcPr>
          <w:p w14:paraId="65A84462"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40160978" w14:textId="47B849FE" w:rsidR="00567E15" w:rsidRPr="007E5AF2" w:rsidRDefault="00567E15" w:rsidP="007E5AF2">
            <w:pPr>
              <w:spacing w:before="60" w:after="60" w:line="360" w:lineRule="auto"/>
              <w:jc w:val="center"/>
              <w:rPr>
                <w:rFonts w:ascii="Arial" w:hAnsi="Arial" w:cs="Arial"/>
                <w:sz w:val="24"/>
                <w:szCs w:val="24"/>
              </w:rPr>
            </w:pPr>
          </w:p>
        </w:tc>
      </w:tr>
      <w:tr w:rsidR="00567E15" w:rsidRPr="001D6F5B" w14:paraId="4903D540" w14:textId="2876187D" w:rsidTr="00567E15">
        <w:tc>
          <w:tcPr>
            <w:tcW w:w="817" w:type="dxa"/>
            <w:shd w:val="clear" w:color="auto" w:fill="auto"/>
          </w:tcPr>
          <w:p w14:paraId="653490E9" w14:textId="77777777" w:rsidR="00567E15" w:rsidRPr="007E5AF2" w:rsidRDefault="00567E15" w:rsidP="007E5AF2">
            <w:pPr>
              <w:numPr>
                <w:ilvl w:val="0"/>
                <w:numId w:val="7"/>
              </w:numPr>
              <w:autoSpaceDE w:val="0"/>
              <w:autoSpaceDN w:val="0"/>
              <w:adjustRightInd w:val="0"/>
              <w:spacing w:before="60" w:after="60" w:line="360" w:lineRule="auto"/>
              <w:jc w:val="center"/>
              <w:rPr>
                <w:rFonts w:ascii="Arial" w:hAnsi="Arial" w:cs="Arial"/>
                <w:sz w:val="24"/>
                <w:szCs w:val="24"/>
              </w:rPr>
            </w:pPr>
          </w:p>
        </w:tc>
        <w:tc>
          <w:tcPr>
            <w:tcW w:w="4423" w:type="dxa"/>
            <w:shd w:val="clear" w:color="auto" w:fill="auto"/>
          </w:tcPr>
          <w:p w14:paraId="2CA820EC" w14:textId="77777777" w:rsidR="00567E15" w:rsidRPr="007E5AF2" w:rsidRDefault="00567E15" w:rsidP="007E5AF2">
            <w:pPr>
              <w:spacing w:before="60" w:after="60" w:line="360" w:lineRule="auto"/>
              <w:rPr>
                <w:rFonts w:ascii="Arial" w:hAnsi="Arial" w:cs="Arial"/>
                <w:sz w:val="24"/>
                <w:szCs w:val="24"/>
              </w:rPr>
            </w:pPr>
            <w:r w:rsidRPr="007E5AF2">
              <w:rPr>
                <w:rFonts w:ascii="Arial" w:hAnsi="Arial" w:cs="Arial"/>
                <w:sz w:val="24"/>
                <w:szCs w:val="24"/>
              </w:rPr>
              <w:t>wydajny układ usuwania szlamu przystosowany do napełniania worków typu Big Bag.</w:t>
            </w:r>
          </w:p>
        </w:tc>
        <w:tc>
          <w:tcPr>
            <w:tcW w:w="2126" w:type="dxa"/>
            <w:gridSpan w:val="2"/>
          </w:tcPr>
          <w:p w14:paraId="5463AB97"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5596295C" w14:textId="62B11CE0" w:rsidR="00567E15" w:rsidRPr="007E5AF2" w:rsidRDefault="00567E15" w:rsidP="007E5AF2">
            <w:pPr>
              <w:spacing w:before="60" w:after="60" w:line="360" w:lineRule="auto"/>
              <w:jc w:val="center"/>
              <w:rPr>
                <w:rFonts w:ascii="Arial" w:hAnsi="Arial" w:cs="Arial"/>
                <w:sz w:val="24"/>
                <w:szCs w:val="24"/>
              </w:rPr>
            </w:pPr>
          </w:p>
        </w:tc>
      </w:tr>
      <w:tr w:rsidR="00567E15" w:rsidRPr="001D6F5B" w14:paraId="6F96932F" w14:textId="7CBD7FDE" w:rsidTr="00567E15">
        <w:tc>
          <w:tcPr>
            <w:tcW w:w="817" w:type="dxa"/>
            <w:shd w:val="clear" w:color="auto" w:fill="auto"/>
          </w:tcPr>
          <w:p w14:paraId="3318D816" w14:textId="77777777" w:rsidR="00567E15" w:rsidRPr="007E5AF2" w:rsidRDefault="00567E15" w:rsidP="007E5AF2">
            <w:pPr>
              <w:numPr>
                <w:ilvl w:val="0"/>
                <w:numId w:val="7"/>
              </w:numPr>
              <w:autoSpaceDE w:val="0"/>
              <w:autoSpaceDN w:val="0"/>
              <w:adjustRightInd w:val="0"/>
              <w:spacing w:before="60" w:after="60" w:line="360" w:lineRule="auto"/>
              <w:jc w:val="center"/>
              <w:rPr>
                <w:rFonts w:ascii="Arial" w:hAnsi="Arial" w:cs="Arial"/>
                <w:sz w:val="24"/>
                <w:szCs w:val="24"/>
              </w:rPr>
            </w:pPr>
          </w:p>
        </w:tc>
        <w:tc>
          <w:tcPr>
            <w:tcW w:w="4423" w:type="dxa"/>
            <w:shd w:val="clear" w:color="auto" w:fill="auto"/>
          </w:tcPr>
          <w:p w14:paraId="5B2683AE" w14:textId="77777777" w:rsidR="00567E15" w:rsidRPr="007E5AF2" w:rsidRDefault="00567E15" w:rsidP="007E5AF2">
            <w:pPr>
              <w:spacing w:before="60" w:after="60" w:line="360" w:lineRule="auto"/>
              <w:rPr>
                <w:rFonts w:ascii="Arial" w:hAnsi="Arial" w:cs="Arial"/>
                <w:sz w:val="24"/>
                <w:szCs w:val="24"/>
              </w:rPr>
            </w:pPr>
            <w:r w:rsidRPr="007E5AF2">
              <w:rPr>
                <w:rFonts w:ascii="Arial" w:hAnsi="Arial" w:cs="Arial"/>
                <w:sz w:val="24"/>
                <w:szCs w:val="24"/>
              </w:rPr>
              <w:t xml:space="preserve">kaskadowy zbiornik osadowy, </w:t>
            </w:r>
          </w:p>
        </w:tc>
        <w:tc>
          <w:tcPr>
            <w:tcW w:w="2126" w:type="dxa"/>
            <w:gridSpan w:val="2"/>
          </w:tcPr>
          <w:p w14:paraId="276ACD0E"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0CDF5280" w14:textId="025261DD" w:rsidR="00567E15" w:rsidRPr="007E5AF2" w:rsidRDefault="00567E15" w:rsidP="007E5AF2">
            <w:pPr>
              <w:spacing w:before="60" w:after="60" w:line="360" w:lineRule="auto"/>
              <w:jc w:val="center"/>
              <w:rPr>
                <w:rFonts w:ascii="Arial" w:hAnsi="Arial" w:cs="Arial"/>
                <w:sz w:val="24"/>
                <w:szCs w:val="24"/>
              </w:rPr>
            </w:pPr>
          </w:p>
        </w:tc>
      </w:tr>
      <w:tr w:rsidR="00567E15" w:rsidRPr="001D6F5B" w14:paraId="283640E4" w14:textId="6E6CACDF" w:rsidTr="00567E15">
        <w:tc>
          <w:tcPr>
            <w:tcW w:w="817" w:type="dxa"/>
            <w:shd w:val="clear" w:color="auto" w:fill="auto"/>
          </w:tcPr>
          <w:p w14:paraId="7E995E44" w14:textId="77777777" w:rsidR="00567E15" w:rsidRPr="007E5AF2" w:rsidRDefault="00567E15" w:rsidP="007E5AF2">
            <w:pPr>
              <w:numPr>
                <w:ilvl w:val="0"/>
                <w:numId w:val="7"/>
              </w:numPr>
              <w:autoSpaceDE w:val="0"/>
              <w:autoSpaceDN w:val="0"/>
              <w:adjustRightInd w:val="0"/>
              <w:spacing w:before="60" w:after="60" w:line="360" w:lineRule="auto"/>
              <w:jc w:val="center"/>
              <w:rPr>
                <w:rFonts w:ascii="Arial" w:hAnsi="Arial" w:cs="Arial"/>
                <w:sz w:val="24"/>
                <w:szCs w:val="24"/>
              </w:rPr>
            </w:pPr>
          </w:p>
        </w:tc>
        <w:tc>
          <w:tcPr>
            <w:tcW w:w="4423" w:type="dxa"/>
            <w:shd w:val="clear" w:color="auto" w:fill="auto"/>
          </w:tcPr>
          <w:p w14:paraId="5CC261FE" w14:textId="77777777" w:rsidR="00567E15" w:rsidRPr="007E5AF2" w:rsidRDefault="00567E15" w:rsidP="007E5AF2">
            <w:pPr>
              <w:spacing w:before="60" w:after="60" w:line="360" w:lineRule="auto"/>
              <w:rPr>
                <w:rFonts w:ascii="Arial" w:hAnsi="Arial" w:cs="Arial"/>
                <w:sz w:val="24"/>
                <w:szCs w:val="24"/>
              </w:rPr>
            </w:pPr>
            <w:r w:rsidRPr="007E5AF2">
              <w:rPr>
                <w:rFonts w:ascii="Arial" w:hAnsi="Arial" w:cs="Arial"/>
                <w:sz w:val="24"/>
                <w:szCs w:val="24"/>
              </w:rPr>
              <w:t xml:space="preserve">wstępne filtry wody, </w:t>
            </w:r>
          </w:p>
        </w:tc>
        <w:tc>
          <w:tcPr>
            <w:tcW w:w="2126" w:type="dxa"/>
            <w:gridSpan w:val="2"/>
          </w:tcPr>
          <w:p w14:paraId="66C9B440"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5A30E5F0" w14:textId="494E7577" w:rsidR="00567E15" w:rsidRPr="007E5AF2" w:rsidRDefault="00567E15" w:rsidP="007E5AF2">
            <w:pPr>
              <w:spacing w:before="60" w:after="60" w:line="360" w:lineRule="auto"/>
              <w:jc w:val="center"/>
              <w:rPr>
                <w:rFonts w:ascii="Arial" w:hAnsi="Arial" w:cs="Arial"/>
                <w:sz w:val="24"/>
                <w:szCs w:val="24"/>
              </w:rPr>
            </w:pPr>
          </w:p>
        </w:tc>
      </w:tr>
      <w:tr w:rsidR="00567E15" w:rsidRPr="001D6F5B" w14:paraId="753D6CEA" w14:textId="20F21D01" w:rsidTr="00567E15">
        <w:tc>
          <w:tcPr>
            <w:tcW w:w="817" w:type="dxa"/>
            <w:shd w:val="clear" w:color="auto" w:fill="auto"/>
          </w:tcPr>
          <w:p w14:paraId="446428B8" w14:textId="77777777" w:rsidR="00567E15" w:rsidRPr="007E5AF2" w:rsidRDefault="00567E15" w:rsidP="007E5AF2">
            <w:pPr>
              <w:numPr>
                <w:ilvl w:val="0"/>
                <w:numId w:val="7"/>
              </w:numPr>
              <w:autoSpaceDE w:val="0"/>
              <w:autoSpaceDN w:val="0"/>
              <w:adjustRightInd w:val="0"/>
              <w:spacing w:before="60" w:after="60" w:line="360" w:lineRule="auto"/>
              <w:jc w:val="center"/>
              <w:rPr>
                <w:rFonts w:ascii="Arial" w:hAnsi="Arial" w:cs="Arial"/>
                <w:sz w:val="24"/>
                <w:szCs w:val="24"/>
              </w:rPr>
            </w:pPr>
          </w:p>
        </w:tc>
        <w:tc>
          <w:tcPr>
            <w:tcW w:w="4423" w:type="dxa"/>
            <w:shd w:val="clear" w:color="auto" w:fill="auto"/>
          </w:tcPr>
          <w:p w14:paraId="517AF608" w14:textId="77777777" w:rsidR="00567E15" w:rsidRPr="007E5AF2" w:rsidRDefault="00567E15" w:rsidP="007E5AF2">
            <w:pPr>
              <w:spacing w:before="60" w:after="60" w:line="360" w:lineRule="auto"/>
              <w:rPr>
                <w:rFonts w:ascii="Arial" w:hAnsi="Arial" w:cs="Arial"/>
                <w:sz w:val="24"/>
                <w:szCs w:val="24"/>
              </w:rPr>
            </w:pPr>
            <w:r w:rsidRPr="007E5AF2">
              <w:rPr>
                <w:rFonts w:ascii="Arial" w:hAnsi="Arial" w:cs="Arial"/>
                <w:sz w:val="24"/>
                <w:szCs w:val="24"/>
              </w:rPr>
              <w:t>ręczny panel zdalnego sterowania, lub bezprzewodowa klawiatura numeryczna,</w:t>
            </w:r>
          </w:p>
        </w:tc>
        <w:tc>
          <w:tcPr>
            <w:tcW w:w="2126" w:type="dxa"/>
            <w:gridSpan w:val="2"/>
          </w:tcPr>
          <w:p w14:paraId="3475C00B"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034F69A9" w14:textId="491B94DB" w:rsidR="00567E15" w:rsidRPr="007E5AF2" w:rsidRDefault="00567E15" w:rsidP="007E5AF2">
            <w:pPr>
              <w:spacing w:before="60" w:after="60" w:line="360" w:lineRule="auto"/>
              <w:jc w:val="center"/>
              <w:rPr>
                <w:rFonts w:ascii="Arial" w:hAnsi="Arial" w:cs="Arial"/>
                <w:sz w:val="24"/>
                <w:szCs w:val="24"/>
              </w:rPr>
            </w:pPr>
          </w:p>
        </w:tc>
      </w:tr>
      <w:tr w:rsidR="00567E15" w:rsidRPr="001D6F5B" w14:paraId="6ADA7F14" w14:textId="18953803" w:rsidTr="00567E15">
        <w:tc>
          <w:tcPr>
            <w:tcW w:w="817" w:type="dxa"/>
            <w:shd w:val="clear" w:color="auto" w:fill="auto"/>
          </w:tcPr>
          <w:p w14:paraId="50884F4F" w14:textId="77777777" w:rsidR="00567E15" w:rsidRPr="007E5AF2" w:rsidRDefault="00567E15" w:rsidP="007E5AF2">
            <w:pPr>
              <w:numPr>
                <w:ilvl w:val="0"/>
                <w:numId w:val="7"/>
              </w:numPr>
              <w:autoSpaceDE w:val="0"/>
              <w:autoSpaceDN w:val="0"/>
              <w:adjustRightInd w:val="0"/>
              <w:spacing w:before="60" w:after="60" w:line="360" w:lineRule="auto"/>
              <w:jc w:val="center"/>
              <w:rPr>
                <w:rFonts w:ascii="Arial" w:hAnsi="Arial" w:cs="Arial"/>
                <w:sz w:val="24"/>
                <w:szCs w:val="24"/>
              </w:rPr>
            </w:pPr>
          </w:p>
        </w:tc>
        <w:tc>
          <w:tcPr>
            <w:tcW w:w="4423" w:type="dxa"/>
            <w:shd w:val="clear" w:color="auto" w:fill="auto"/>
          </w:tcPr>
          <w:p w14:paraId="18575EBF" w14:textId="77777777" w:rsidR="00567E15" w:rsidRPr="007E5AF2" w:rsidRDefault="00567E15" w:rsidP="007E5AF2">
            <w:pPr>
              <w:spacing w:before="60" w:after="60" w:line="360" w:lineRule="auto"/>
              <w:rPr>
                <w:rFonts w:ascii="Arial" w:hAnsi="Arial" w:cs="Arial"/>
                <w:sz w:val="24"/>
                <w:szCs w:val="24"/>
              </w:rPr>
            </w:pPr>
            <w:r w:rsidRPr="007E5AF2">
              <w:rPr>
                <w:rFonts w:ascii="Arial" w:hAnsi="Arial" w:cs="Arial"/>
                <w:sz w:val="24"/>
                <w:szCs w:val="24"/>
              </w:rPr>
              <w:t xml:space="preserve">ciśnieniowy podajnik ścierniwa 1 tona, </w:t>
            </w:r>
          </w:p>
        </w:tc>
        <w:tc>
          <w:tcPr>
            <w:tcW w:w="2126" w:type="dxa"/>
            <w:gridSpan w:val="2"/>
          </w:tcPr>
          <w:p w14:paraId="7145F70A"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2F9286BD" w14:textId="7405AAEF" w:rsidR="00567E15" w:rsidRPr="007E5AF2" w:rsidRDefault="00567E15" w:rsidP="007E5AF2">
            <w:pPr>
              <w:spacing w:before="60" w:after="60" w:line="360" w:lineRule="auto"/>
              <w:jc w:val="center"/>
              <w:rPr>
                <w:rFonts w:ascii="Arial" w:hAnsi="Arial" w:cs="Arial"/>
                <w:sz w:val="24"/>
                <w:szCs w:val="24"/>
              </w:rPr>
            </w:pPr>
          </w:p>
        </w:tc>
      </w:tr>
      <w:tr w:rsidR="00567E15" w:rsidRPr="001D6F5B" w14:paraId="26C6209E" w14:textId="2347BB42" w:rsidTr="00567E15">
        <w:tc>
          <w:tcPr>
            <w:tcW w:w="817" w:type="dxa"/>
            <w:shd w:val="clear" w:color="auto" w:fill="auto"/>
          </w:tcPr>
          <w:p w14:paraId="5B4A1D39" w14:textId="77777777" w:rsidR="00567E15" w:rsidRPr="007E5AF2" w:rsidRDefault="00567E15" w:rsidP="007E5AF2">
            <w:pPr>
              <w:numPr>
                <w:ilvl w:val="0"/>
                <w:numId w:val="8"/>
              </w:numPr>
              <w:autoSpaceDE w:val="0"/>
              <w:autoSpaceDN w:val="0"/>
              <w:adjustRightInd w:val="0"/>
              <w:spacing w:before="60" w:after="60" w:line="360" w:lineRule="auto"/>
              <w:jc w:val="center"/>
              <w:rPr>
                <w:rFonts w:ascii="Arial" w:hAnsi="Arial" w:cs="Arial"/>
                <w:sz w:val="24"/>
                <w:szCs w:val="24"/>
              </w:rPr>
            </w:pPr>
          </w:p>
        </w:tc>
        <w:tc>
          <w:tcPr>
            <w:tcW w:w="4423" w:type="dxa"/>
            <w:shd w:val="clear" w:color="auto" w:fill="auto"/>
          </w:tcPr>
          <w:p w14:paraId="454FF065" w14:textId="77777777" w:rsidR="00567E15" w:rsidRPr="007E5AF2" w:rsidRDefault="00567E15" w:rsidP="007E5AF2">
            <w:pPr>
              <w:spacing w:before="60" w:after="60" w:line="360" w:lineRule="auto"/>
              <w:rPr>
                <w:rFonts w:ascii="Arial" w:hAnsi="Arial" w:cs="Arial"/>
                <w:sz w:val="24"/>
                <w:szCs w:val="24"/>
              </w:rPr>
            </w:pPr>
            <w:r w:rsidRPr="007E5AF2">
              <w:rPr>
                <w:rFonts w:ascii="Arial" w:hAnsi="Arial" w:cs="Arial"/>
                <w:sz w:val="24"/>
                <w:szCs w:val="24"/>
              </w:rPr>
              <w:t>Diagnostyka online (teleserwis).</w:t>
            </w:r>
          </w:p>
        </w:tc>
        <w:tc>
          <w:tcPr>
            <w:tcW w:w="2126" w:type="dxa"/>
            <w:gridSpan w:val="2"/>
          </w:tcPr>
          <w:p w14:paraId="7302DE9D"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11E7881B" w14:textId="584B5F49" w:rsidR="00567E15" w:rsidRPr="007E5AF2" w:rsidRDefault="00567E15" w:rsidP="007E5AF2">
            <w:pPr>
              <w:spacing w:before="60" w:after="60" w:line="360" w:lineRule="auto"/>
              <w:jc w:val="center"/>
              <w:rPr>
                <w:rFonts w:ascii="Arial" w:hAnsi="Arial" w:cs="Arial"/>
                <w:sz w:val="24"/>
                <w:szCs w:val="24"/>
              </w:rPr>
            </w:pPr>
          </w:p>
        </w:tc>
      </w:tr>
      <w:tr w:rsidR="00567E15" w:rsidRPr="001D6F5B" w14:paraId="72888A04" w14:textId="7A5D1EF7" w:rsidTr="00567E15">
        <w:tc>
          <w:tcPr>
            <w:tcW w:w="817" w:type="dxa"/>
            <w:shd w:val="clear" w:color="auto" w:fill="auto"/>
          </w:tcPr>
          <w:p w14:paraId="19DE23A5" w14:textId="77777777" w:rsidR="00567E15" w:rsidRPr="007E5AF2" w:rsidRDefault="00567E15" w:rsidP="007E5AF2">
            <w:pPr>
              <w:numPr>
                <w:ilvl w:val="0"/>
                <w:numId w:val="8"/>
              </w:numPr>
              <w:autoSpaceDE w:val="0"/>
              <w:autoSpaceDN w:val="0"/>
              <w:adjustRightInd w:val="0"/>
              <w:spacing w:before="60" w:after="60" w:line="360" w:lineRule="auto"/>
              <w:jc w:val="center"/>
              <w:rPr>
                <w:rFonts w:ascii="Arial" w:hAnsi="Arial" w:cs="Arial"/>
                <w:sz w:val="24"/>
                <w:szCs w:val="24"/>
              </w:rPr>
            </w:pPr>
          </w:p>
        </w:tc>
        <w:tc>
          <w:tcPr>
            <w:tcW w:w="4423" w:type="dxa"/>
            <w:shd w:val="clear" w:color="auto" w:fill="auto"/>
          </w:tcPr>
          <w:p w14:paraId="7A0A2709" w14:textId="77777777" w:rsidR="00567E15" w:rsidRPr="007E5AF2" w:rsidRDefault="00567E15" w:rsidP="007E5AF2">
            <w:pPr>
              <w:spacing w:before="60" w:after="60" w:line="360" w:lineRule="auto"/>
              <w:rPr>
                <w:rFonts w:ascii="Arial" w:hAnsi="Arial" w:cs="Arial"/>
                <w:sz w:val="24"/>
                <w:szCs w:val="24"/>
              </w:rPr>
            </w:pPr>
            <w:r w:rsidRPr="007E5AF2">
              <w:rPr>
                <w:rFonts w:ascii="Arial" w:hAnsi="Arial" w:cs="Arial"/>
                <w:sz w:val="24"/>
                <w:szCs w:val="24"/>
              </w:rPr>
              <w:t>Strefa ochronna.</w:t>
            </w:r>
          </w:p>
        </w:tc>
        <w:tc>
          <w:tcPr>
            <w:tcW w:w="2126" w:type="dxa"/>
            <w:gridSpan w:val="2"/>
          </w:tcPr>
          <w:p w14:paraId="6CB15B30"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6179DB8B" w14:textId="55C9200C" w:rsidR="00567E15" w:rsidRPr="007E5AF2" w:rsidRDefault="00567E15" w:rsidP="007E5AF2">
            <w:pPr>
              <w:spacing w:before="60" w:after="60" w:line="360" w:lineRule="auto"/>
              <w:jc w:val="center"/>
              <w:rPr>
                <w:rFonts w:ascii="Arial" w:hAnsi="Arial" w:cs="Arial"/>
                <w:sz w:val="24"/>
                <w:szCs w:val="24"/>
              </w:rPr>
            </w:pPr>
          </w:p>
        </w:tc>
      </w:tr>
      <w:tr w:rsidR="00567E15" w:rsidRPr="001D6F5B" w14:paraId="7869D2CD" w14:textId="1AE86067" w:rsidTr="00567E15">
        <w:tc>
          <w:tcPr>
            <w:tcW w:w="817" w:type="dxa"/>
            <w:shd w:val="clear" w:color="auto" w:fill="auto"/>
          </w:tcPr>
          <w:p w14:paraId="7B239E21" w14:textId="77777777" w:rsidR="00567E15" w:rsidRPr="007E5AF2" w:rsidRDefault="00567E15" w:rsidP="007E5AF2">
            <w:pPr>
              <w:numPr>
                <w:ilvl w:val="0"/>
                <w:numId w:val="8"/>
              </w:numPr>
              <w:autoSpaceDE w:val="0"/>
              <w:autoSpaceDN w:val="0"/>
              <w:adjustRightInd w:val="0"/>
              <w:spacing w:before="60" w:after="60" w:line="360" w:lineRule="auto"/>
              <w:jc w:val="center"/>
              <w:rPr>
                <w:rFonts w:ascii="Arial" w:hAnsi="Arial" w:cs="Arial"/>
                <w:sz w:val="24"/>
                <w:szCs w:val="24"/>
              </w:rPr>
            </w:pPr>
          </w:p>
        </w:tc>
        <w:tc>
          <w:tcPr>
            <w:tcW w:w="4423" w:type="dxa"/>
            <w:shd w:val="clear" w:color="auto" w:fill="auto"/>
          </w:tcPr>
          <w:p w14:paraId="207660BC" w14:textId="77777777" w:rsidR="00567E15" w:rsidRPr="007E5AF2" w:rsidRDefault="00567E15" w:rsidP="007E5AF2">
            <w:pPr>
              <w:spacing w:before="60" w:after="60" w:line="360" w:lineRule="auto"/>
              <w:rPr>
                <w:rFonts w:ascii="Arial" w:hAnsi="Arial" w:cs="Arial"/>
                <w:sz w:val="24"/>
                <w:szCs w:val="24"/>
                <w:shd w:val="clear" w:color="auto" w:fill="FFFFFF"/>
              </w:rPr>
            </w:pPr>
            <w:r w:rsidRPr="007E5AF2">
              <w:rPr>
                <w:rFonts w:ascii="Arial" w:hAnsi="Arial" w:cs="Arial"/>
                <w:sz w:val="24"/>
                <w:szCs w:val="24"/>
              </w:rPr>
              <w:t>Oprogramowanie wyposażone w moduł do cięcia kratownic z funkcją adaptacji automatycznej prędkości cięcia zależnej od grubości materiału oraz geometrii rysunku.</w:t>
            </w:r>
          </w:p>
        </w:tc>
        <w:tc>
          <w:tcPr>
            <w:tcW w:w="2126" w:type="dxa"/>
            <w:gridSpan w:val="2"/>
          </w:tcPr>
          <w:p w14:paraId="1C3C5065"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5FC72163" w14:textId="55862DD3" w:rsidR="00567E15" w:rsidRPr="007E5AF2" w:rsidRDefault="00567E15" w:rsidP="007E5AF2">
            <w:pPr>
              <w:spacing w:before="60" w:after="60" w:line="360" w:lineRule="auto"/>
              <w:jc w:val="center"/>
              <w:rPr>
                <w:rFonts w:ascii="Arial" w:hAnsi="Arial" w:cs="Arial"/>
                <w:sz w:val="24"/>
                <w:szCs w:val="24"/>
              </w:rPr>
            </w:pPr>
          </w:p>
        </w:tc>
      </w:tr>
      <w:tr w:rsidR="00567E15" w:rsidRPr="001D6F5B" w14:paraId="6BFA3DF8" w14:textId="7558C83A" w:rsidTr="00567E15">
        <w:tc>
          <w:tcPr>
            <w:tcW w:w="817" w:type="dxa"/>
            <w:shd w:val="clear" w:color="auto" w:fill="auto"/>
          </w:tcPr>
          <w:p w14:paraId="0EC8FFC2" w14:textId="77777777" w:rsidR="00567E15" w:rsidRPr="007E5AF2" w:rsidRDefault="00567E15" w:rsidP="007E5AF2">
            <w:pPr>
              <w:numPr>
                <w:ilvl w:val="0"/>
                <w:numId w:val="8"/>
              </w:numPr>
              <w:autoSpaceDE w:val="0"/>
              <w:autoSpaceDN w:val="0"/>
              <w:adjustRightInd w:val="0"/>
              <w:spacing w:before="60" w:after="60" w:line="360" w:lineRule="auto"/>
              <w:jc w:val="center"/>
              <w:rPr>
                <w:rFonts w:ascii="Arial" w:hAnsi="Arial" w:cs="Arial"/>
                <w:sz w:val="24"/>
                <w:szCs w:val="24"/>
              </w:rPr>
            </w:pPr>
          </w:p>
        </w:tc>
        <w:tc>
          <w:tcPr>
            <w:tcW w:w="4423" w:type="dxa"/>
            <w:shd w:val="clear" w:color="auto" w:fill="auto"/>
          </w:tcPr>
          <w:p w14:paraId="50085D90" w14:textId="77777777" w:rsidR="00567E15" w:rsidRPr="007E5AF2" w:rsidRDefault="00567E15" w:rsidP="007E5AF2">
            <w:pPr>
              <w:spacing w:before="60" w:after="60" w:line="360" w:lineRule="auto"/>
              <w:rPr>
                <w:rFonts w:ascii="Arial" w:hAnsi="Arial" w:cs="Arial"/>
                <w:sz w:val="24"/>
                <w:szCs w:val="24"/>
              </w:rPr>
            </w:pPr>
            <w:r w:rsidRPr="007E5AF2">
              <w:rPr>
                <w:rFonts w:ascii="Arial" w:hAnsi="Arial" w:cs="Arial"/>
                <w:sz w:val="24"/>
                <w:szCs w:val="24"/>
              </w:rPr>
              <w:t xml:space="preserve">Oprogramowanie CAD/CAM do obsługi w języku polskim, </w:t>
            </w:r>
            <w:r w:rsidRPr="007E5AF2">
              <w:rPr>
                <w:rFonts w:ascii="Arial" w:hAnsi="Arial" w:cs="Arial"/>
                <w:bCs/>
                <w:sz w:val="24"/>
                <w:szCs w:val="24"/>
              </w:rPr>
              <w:t>możliwość importowania plików DXF, DWG, PDF.</w:t>
            </w:r>
          </w:p>
        </w:tc>
        <w:tc>
          <w:tcPr>
            <w:tcW w:w="2126" w:type="dxa"/>
            <w:gridSpan w:val="2"/>
          </w:tcPr>
          <w:p w14:paraId="7B27B138"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6A063D2C" w14:textId="5EFCA5AC" w:rsidR="00567E15" w:rsidRPr="007E5AF2" w:rsidRDefault="00567E15" w:rsidP="007E5AF2">
            <w:pPr>
              <w:spacing w:before="60" w:after="60" w:line="360" w:lineRule="auto"/>
              <w:jc w:val="center"/>
              <w:rPr>
                <w:rFonts w:ascii="Arial" w:hAnsi="Arial" w:cs="Arial"/>
                <w:sz w:val="24"/>
                <w:szCs w:val="24"/>
              </w:rPr>
            </w:pPr>
          </w:p>
        </w:tc>
      </w:tr>
      <w:tr w:rsidR="00567E15" w:rsidRPr="001D6F5B" w14:paraId="626F29C2" w14:textId="0C65B49A" w:rsidTr="00567E15">
        <w:tc>
          <w:tcPr>
            <w:tcW w:w="817" w:type="dxa"/>
            <w:shd w:val="clear" w:color="auto" w:fill="auto"/>
          </w:tcPr>
          <w:p w14:paraId="7A283911" w14:textId="77777777" w:rsidR="00567E15" w:rsidRPr="007E5AF2" w:rsidRDefault="00567E15" w:rsidP="007E5AF2">
            <w:pPr>
              <w:numPr>
                <w:ilvl w:val="0"/>
                <w:numId w:val="8"/>
              </w:numPr>
              <w:autoSpaceDE w:val="0"/>
              <w:autoSpaceDN w:val="0"/>
              <w:adjustRightInd w:val="0"/>
              <w:spacing w:before="60" w:after="60" w:line="360" w:lineRule="auto"/>
              <w:jc w:val="center"/>
              <w:rPr>
                <w:rFonts w:ascii="Arial" w:hAnsi="Arial" w:cs="Arial"/>
                <w:sz w:val="24"/>
                <w:szCs w:val="24"/>
              </w:rPr>
            </w:pPr>
          </w:p>
        </w:tc>
        <w:tc>
          <w:tcPr>
            <w:tcW w:w="4423" w:type="dxa"/>
            <w:shd w:val="clear" w:color="auto" w:fill="auto"/>
          </w:tcPr>
          <w:p w14:paraId="7422499E" w14:textId="77777777" w:rsidR="00567E15" w:rsidRPr="007E5AF2" w:rsidRDefault="00567E15" w:rsidP="007E5AF2">
            <w:pPr>
              <w:spacing w:before="60" w:after="60" w:line="360" w:lineRule="auto"/>
              <w:rPr>
                <w:rFonts w:ascii="Arial" w:hAnsi="Arial" w:cs="Arial"/>
                <w:sz w:val="24"/>
                <w:szCs w:val="24"/>
              </w:rPr>
            </w:pPr>
            <w:r w:rsidRPr="007E5AF2">
              <w:rPr>
                <w:rFonts w:ascii="Arial" w:hAnsi="Arial" w:cs="Arial"/>
                <w:sz w:val="24"/>
                <w:szCs w:val="24"/>
              </w:rPr>
              <w:t xml:space="preserve">Min. 1 licencja oprogramowania. </w:t>
            </w:r>
          </w:p>
        </w:tc>
        <w:tc>
          <w:tcPr>
            <w:tcW w:w="2126" w:type="dxa"/>
            <w:gridSpan w:val="2"/>
          </w:tcPr>
          <w:p w14:paraId="29D604CD"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34CE35D6" w14:textId="6D629D08" w:rsidR="00567E15" w:rsidRPr="007E5AF2" w:rsidRDefault="00567E15" w:rsidP="007E5AF2">
            <w:pPr>
              <w:spacing w:before="60" w:after="60" w:line="360" w:lineRule="auto"/>
              <w:jc w:val="center"/>
              <w:rPr>
                <w:rFonts w:ascii="Arial" w:hAnsi="Arial" w:cs="Arial"/>
                <w:sz w:val="24"/>
                <w:szCs w:val="24"/>
              </w:rPr>
            </w:pPr>
          </w:p>
        </w:tc>
      </w:tr>
      <w:tr w:rsidR="00567E15" w:rsidRPr="001D6F5B" w14:paraId="77E8FA92" w14:textId="65F42DEE" w:rsidTr="00567E15">
        <w:tc>
          <w:tcPr>
            <w:tcW w:w="817" w:type="dxa"/>
            <w:shd w:val="clear" w:color="auto" w:fill="auto"/>
          </w:tcPr>
          <w:p w14:paraId="5DA1DEF3" w14:textId="77777777" w:rsidR="00567E15" w:rsidRPr="007E5AF2" w:rsidRDefault="00567E15" w:rsidP="007E5AF2">
            <w:pPr>
              <w:numPr>
                <w:ilvl w:val="0"/>
                <w:numId w:val="8"/>
              </w:numPr>
              <w:autoSpaceDE w:val="0"/>
              <w:autoSpaceDN w:val="0"/>
              <w:adjustRightInd w:val="0"/>
              <w:spacing w:before="60" w:after="60" w:line="360" w:lineRule="auto"/>
              <w:jc w:val="center"/>
              <w:rPr>
                <w:rFonts w:ascii="Arial" w:hAnsi="Arial" w:cs="Arial"/>
                <w:sz w:val="24"/>
                <w:szCs w:val="24"/>
              </w:rPr>
            </w:pPr>
          </w:p>
        </w:tc>
        <w:tc>
          <w:tcPr>
            <w:tcW w:w="4423" w:type="dxa"/>
            <w:shd w:val="clear" w:color="auto" w:fill="auto"/>
          </w:tcPr>
          <w:p w14:paraId="25F30A90" w14:textId="77777777" w:rsidR="00567E15" w:rsidRPr="007E5AF2" w:rsidRDefault="00567E15" w:rsidP="007E5AF2">
            <w:pPr>
              <w:spacing w:before="60" w:after="60" w:line="360" w:lineRule="auto"/>
              <w:rPr>
                <w:rFonts w:ascii="Arial" w:hAnsi="Arial" w:cs="Arial"/>
                <w:sz w:val="24"/>
                <w:szCs w:val="24"/>
              </w:rPr>
            </w:pPr>
            <w:r w:rsidRPr="007E5AF2">
              <w:rPr>
                <w:rFonts w:ascii="Arial" w:hAnsi="Arial" w:cs="Arial"/>
                <w:sz w:val="24"/>
                <w:szCs w:val="24"/>
              </w:rPr>
              <w:t>Stacja uzdatniania wody.</w:t>
            </w:r>
          </w:p>
        </w:tc>
        <w:tc>
          <w:tcPr>
            <w:tcW w:w="2126" w:type="dxa"/>
            <w:gridSpan w:val="2"/>
          </w:tcPr>
          <w:p w14:paraId="47DDD980"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6392DF79" w14:textId="5C02886F" w:rsidR="00567E15" w:rsidRPr="007E5AF2" w:rsidRDefault="00567E15" w:rsidP="007E5AF2">
            <w:pPr>
              <w:spacing w:before="60" w:after="60" w:line="360" w:lineRule="auto"/>
              <w:jc w:val="center"/>
              <w:rPr>
                <w:rFonts w:ascii="Arial" w:hAnsi="Arial" w:cs="Arial"/>
                <w:sz w:val="24"/>
                <w:szCs w:val="24"/>
              </w:rPr>
            </w:pPr>
          </w:p>
        </w:tc>
      </w:tr>
      <w:tr w:rsidR="00567E15" w:rsidRPr="001D6F5B" w14:paraId="30A989B5" w14:textId="149400E6" w:rsidTr="00567E15">
        <w:tc>
          <w:tcPr>
            <w:tcW w:w="817" w:type="dxa"/>
            <w:shd w:val="clear" w:color="auto" w:fill="auto"/>
          </w:tcPr>
          <w:p w14:paraId="3FE19F16" w14:textId="77777777" w:rsidR="00567E15" w:rsidRPr="007E5AF2" w:rsidRDefault="00567E15" w:rsidP="007E5AF2">
            <w:pPr>
              <w:numPr>
                <w:ilvl w:val="0"/>
                <w:numId w:val="8"/>
              </w:numPr>
              <w:autoSpaceDE w:val="0"/>
              <w:autoSpaceDN w:val="0"/>
              <w:adjustRightInd w:val="0"/>
              <w:spacing w:before="60" w:after="60" w:line="360" w:lineRule="auto"/>
              <w:jc w:val="center"/>
              <w:rPr>
                <w:rFonts w:ascii="Arial" w:hAnsi="Arial" w:cs="Arial"/>
                <w:sz w:val="24"/>
                <w:szCs w:val="24"/>
              </w:rPr>
            </w:pPr>
          </w:p>
        </w:tc>
        <w:tc>
          <w:tcPr>
            <w:tcW w:w="4423" w:type="dxa"/>
            <w:shd w:val="clear" w:color="auto" w:fill="auto"/>
          </w:tcPr>
          <w:p w14:paraId="4DA0E622" w14:textId="0D300309" w:rsidR="00567E15" w:rsidRPr="007E5AF2" w:rsidRDefault="00E82F5D" w:rsidP="007E5AF2">
            <w:pPr>
              <w:spacing w:before="60" w:after="60" w:line="360" w:lineRule="auto"/>
              <w:rPr>
                <w:rFonts w:ascii="Arial" w:hAnsi="Arial" w:cs="Arial"/>
                <w:sz w:val="24"/>
                <w:szCs w:val="24"/>
              </w:rPr>
            </w:pPr>
            <w:r w:rsidRPr="007E5AF2">
              <w:rPr>
                <w:rFonts w:ascii="Arial" w:hAnsi="Arial" w:cs="Arial"/>
                <w:sz w:val="24"/>
                <w:szCs w:val="24"/>
              </w:rPr>
              <w:t>Minimalny okres g</w:t>
            </w:r>
            <w:r w:rsidR="00567E15" w:rsidRPr="007E5AF2">
              <w:rPr>
                <w:rFonts w:ascii="Arial" w:hAnsi="Arial" w:cs="Arial"/>
                <w:sz w:val="24"/>
                <w:szCs w:val="24"/>
              </w:rPr>
              <w:t>warancj</w:t>
            </w:r>
            <w:r w:rsidRPr="007E5AF2">
              <w:rPr>
                <w:rFonts w:ascii="Arial" w:hAnsi="Arial" w:cs="Arial"/>
                <w:sz w:val="24"/>
                <w:szCs w:val="24"/>
              </w:rPr>
              <w:t>i</w:t>
            </w:r>
            <w:r w:rsidR="00567E15" w:rsidRPr="007E5AF2">
              <w:rPr>
                <w:rFonts w:ascii="Arial" w:hAnsi="Arial" w:cs="Arial"/>
                <w:sz w:val="24"/>
                <w:szCs w:val="24"/>
              </w:rPr>
              <w:t xml:space="preserve"> minimum 24 miesiące.</w:t>
            </w:r>
          </w:p>
        </w:tc>
        <w:tc>
          <w:tcPr>
            <w:tcW w:w="2126" w:type="dxa"/>
            <w:gridSpan w:val="2"/>
          </w:tcPr>
          <w:p w14:paraId="560EB03B"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0CF3262A" w14:textId="6D5BC579" w:rsidR="00567E15" w:rsidRPr="007E5AF2" w:rsidRDefault="00567E15" w:rsidP="007E5AF2">
            <w:pPr>
              <w:spacing w:before="60" w:after="60" w:line="360" w:lineRule="auto"/>
              <w:jc w:val="center"/>
              <w:rPr>
                <w:rFonts w:ascii="Arial" w:hAnsi="Arial" w:cs="Arial"/>
                <w:sz w:val="24"/>
                <w:szCs w:val="24"/>
              </w:rPr>
            </w:pPr>
          </w:p>
        </w:tc>
      </w:tr>
      <w:tr w:rsidR="00567E15" w:rsidRPr="001D6F5B" w14:paraId="4CE1CE4F" w14:textId="670BCBFB" w:rsidTr="00567E15">
        <w:trPr>
          <w:trHeight w:val="754"/>
        </w:trPr>
        <w:tc>
          <w:tcPr>
            <w:tcW w:w="817" w:type="dxa"/>
            <w:shd w:val="clear" w:color="auto" w:fill="auto"/>
          </w:tcPr>
          <w:p w14:paraId="7314B90C" w14:textId="77777777" w:rsidR="00567E15" w:rsidRPr="007E5AF2" w:rsidRDefault="00567E15" w:rsidP="007E5AF2">
            <w:pPr>
              <w:numPr>
                <w:ilvl w:val="0"/>
                <w:numId w:val="8"/>
              </w:numPr>
              <w:autoSpaceDE w:val="0"/>
              <w:autoSpaceDN w:val="0"/>
              <w:adjustRightInd w:val="0"/>
              <w:spacing w:before="60" w:after="60" w:line="360" w:lineRule="auto"/>
              <w:rPr>
                <w:rFonts w:ascii="Arial" w:hAnsi="Arial" w:cs="Arial"/>
                <w:sz w:val="24"/>
                <w:szCs w:val="24"/>
              </w:rPr>
            </w:pPr>
          </w:p>
        </w:tc>
        <w:tc>
          <w:tcPr>
            <w:tcW w:w="4423" w:type="dxa"/>
            <w:shd w:val="clear" w:color="auto" w:fill="auto"/>
          </w:tcPr>
          <w:p w14:paraId="7D0BE875" w14:textId="77777777" w:rsidR="00567E15" w:rsidRPr="007E5AF2" w:rsidRDefault="00567E15" w:rsidP="007E5AF2">
            <w:pPr>
              <w:spacing w:before="60" w:after="60" w:line="360" w:lineRule="auto"/>
              <w:rPr>
                <w:rFonts w:ascii="Arial" w:hAnsi="Arial" w:cs="Arial"/>
                <w:sz w:val="24"/>
                <w:szCs w:val="24"/>
              </w:rPr>
            </w:pPr>
            <w:r w:rsidRPr="007E5AF2">
              <w:rPr>
                <w:rFonts w:ascii="Arial" w:hAnsi="Arial" w:cs="Arial"/>
                <w:sz w:val="24"/>
                <w:szCs w:val="24"/>
              </w:rPr>
              <w:t xml:space="preserve">Udzielona Gwarancja obejmuje zarówno stół jak i pompę w tym uszczelnienia wodne oraz głowicę tnące, </w:t>
            </w:r>
          </w:p>
        </w:tc>
        <w:tc>
          <w:tcPr>
            <w:tcW w:w="2126" w:type="dxa"/>
            <w:gridSpan w:val="2"/>
          </w:tcPr>
          <w:p w14:paraId="65A815BA" w14:textId="77777777" w:rsidR="00567E15" w:rsidRPr="007E5AF2" w:rsidRDefault="00567E15" w:rsidP="007E5AF2">
            <w:pPr>
              <w:spacing w:before="60" w:after="60" w:line="360" w:lineRule="auto"/>
              <w:jc w:val="center"/>
              <w:rPr>
                <w:rFonts w:ascii="Arial" w:hAnsi="Arial" w:cs="Arial"/>
                <w:sz w:val="24"/>
                <w:szCs w:val="24"/>
              </w:rPr>
            </w:pPr>
          </w:p>
        </w:tc>
        <w:tc>
          <w:tcPr>
            <w:tcW w:w="1701" w:type="dxa"/>
          </w:tcPr>
          <w:p w14:paraId="4A9D5B43" w14:textId="2C51C4A0" w:rsidR="00567E15" w:rsidRPr="007E5AF2" w:rsidRDefault="00567E15" w:rsidP="007E5AF2">
            <w:pPr>
              <w:spacing w:before="60" w:after="60" w:line="360" w:lineRule="auto"/>
              <w:jc w:val="center"/>
              <w:rPr>
                <w:rFonts w:ascii="Arial" w:hAnsi="Arial" w:cs="Arial"/>
                <w:sz w:val="24"/>
                <w:szCs w:val="24"/>
              </w:rPr>
            </w:pPr>
          </w:p>
        </w:tc>
      </w:tr>
      <w:tr w:rsidR="00E82F5D" w:rsidRPr="001D6F5B" w14:paraId="3F50B3BE" w14:textId="77777777" w:rsidTr="00567E15">
        <w:trPr>
          <w:trHeight w:val="754"/>
        </w:trPr>
        <w:tc>
          <w:tcPr>
            <w:tcW w:w="817" w:type="dxa"/>
            <w:shd w:val="clear" w:color="auto" w:fill="auto"/>
          </w:tcPr>
          <w:p w14:paraId="3D496B46" w14:textId="77777777" w:rsidR="00E82F5D" w:rsidRPr="007E5AF2" w:rsidRDefault="00E82F5D" w:rsidP="007E5AF2">
            <w:pPr>
              <w:numPr>
                <w:ilvl w:val="0"/>
                <w:numId w:val="8"/>
              </w:numPr>
              <w:autoSpaceDE w:val="0"/>
              <w:autoSpaceDN w:val="0"/>
              <w:adjustRightInd w:val="0"/>
              <w:spacing w:before="60" w:after="60" w:line="360" w:lineRule="auto"/>
              <w:rPr>
                <w:rFonts w:ascii="Arial" w:hAnsi="Arial" w:cs="Arial"/>
                <w:sz w:val="24"/>
                <w:szCs w:val="24"/>
              </w:rPr>
            </w:pPr>
          </w:p>
        </w:tc>
        <w:tc>
          <w:tcPr>
            <w:tcW w:w="4423" w:type="dxa"/>
            <w:shd w:val="clear" w:color="auto" w:fill="auto"/>
          </w:tcPr>
          <w:p w14:paraId="44A530A6" w14:textId="6DA1C9A6" w:rsidR="00E82F5D" w:rsidRPr="007E5AF2" w:rsidRDefault="00E82F5D" w:rsidP="007E5AF2">
            <w:pPr>
              <w:spacing w:before="60" w:after="60" w:line="360" w:lineRule="auto"/>
              <w:rPr>
                <w:rFonts w:ascii="Arial" w:hAnsi="Arial" w:cs="Arial"/>
                <w:sz w:val="24"/>
                <w:szCs w:val="24"/>
              </w:rPr>
            </w:pPr>
            <w:r w:rsidRPr="007E5AF2">
              <w:rPr>
                <w:rFonts w:ascii="Arial" w:hAnsi="Arial" w:cs="Arial"/>
                <w:sz w:val="24"/>
                <w:szCs w:val="24"/>
              </w:rPr>
              <w:t>Maksymalne zaoferowane zużycie oleju pompy nie może przekraczać 50 litrów na 4000h</w:t>
            </w:r>
          </w:p>
        </w:tc>
        <w:tc>
          <w:tcPr>
            <w:tcW w:w="2126" w:type="dxa"/>
            <w:gridSpan w:val="2"/>
          </w:tcPr>
          <w:p w14:paraId="10483071" w14:textId="77777777" w:rsidR="00E82F5D" w:rsidRPr="007E5AF2" w:rsidRDefault="00E82F5D" w:rsidP="007E5AF2">
            <w:pPr>
              <w:spacing w:before="60" w:after="60" w:line="360" w:lineRule="auto"/>
              <w:jc w:val="center"/>
              <w:rPr>
                <w:rFonts w:ascii="Arial" w:hAnsi="Arial" w:cs="Arial"/>
                <w:sz w:val="24"/>
                <w:szCs w:val="24"/>
              </w:rPr>
            </w:pPr>
          </w:p>
        </w:tc>
        <w:tc>
          <w:tcPr>
            <w:tcW w:w="1701" w:type="dxa"/>
          </w:tcPr>
          <w:p w14:paraId="3C771440" w14:textId="77777777" w:rsidR="00E82F5D" w:rsidRPr="007E5AF2" w:rsidRDefault="00E82F5D" w:rsidP="007E5AF2">
            <w:pPr>
              <w:spacing w:before="60" w:after="60" w:line="360" w:lineRule="auto"/>
              <w:jc w:val="center"/>
              <w:rPr>
                <w:rFonts w:ascii="Arial" w:hAnsi="Arial" w:cs="Arial"/>
                <w:sz w:val="24"/>
                <w:szCs w:val="24"/>
              </w:rPr>
            </w:pPr>
          </w:p>
        </w:tc>
      </w:tr>
    </w:tbl>
    <w:p w14:paraId="69181846" w14:textId="77777777" w:rsidR="00D01D5F" w:rsidRPr="007E5AF2" w:rsidRDefault="00D01D5F" w:rsidP="007E5AF2">
      <w:pPr>
        <w:spacing w:line="360" w:lineRule="auto"/>
        <w:ind w:left="3600" w:firstLine="720"/>
        <w:rPr>
          <w:rFonts w:ascii="Arial" w:hAnsi="Arial" w:cs="Arial"/>
          <w:sz w:val="24"/>
          <w:szCs w:val="24"/>
        </w:rPr>
      </w:pPr>
    </w:p>
    <w:p w14:paraId="64EAEC6B" w14:textId="77777777" w:rsidR="00765555" w:rsidRPr="007E5AF2" w:rsidRDefault="00765555" w:rsidP="007E5AF2">
      <w:pPr>
        <w:spacing w:line="360" w:lineRule="auto"/>
        <w:rPr>
          <w:rFonts w:ascii="Arial" w:hAnsi="Arial" w:cs="Arial"/>
          <w:b/>
          <w:sz w:val="24"/>
          <w:szCs w:val="24"/>
          <w:u w:val="single"/>
        </w:rPr>
      </w:pPr>
      <w:r w:rsidRPr="007E5AF2">
        <w:rPr>
          <w:rFonts w:ascii="Arial" w:hAnsi="Arial" w:cs="Arial"/>
          <w:b/>
          <w:sz w:val="24"/>
          <w:szCs w:val="24"/>
          <w:u w:val="single"/>
        </w:rPr>
        <w:t xml:space="preserve">Pozostałe wymagania: </w:t>
      </w:r>
    </w:p>
    <w:p w14:paraId="237CBC16" w14:textId="77777777" w:rsidR="00765555" w:rsidRPr="007E5AF2" w:rsidRDefault="00765555" w:rsidP="007E5AF2">
      <w:pPr>
        <w:numPr>
          <w:ilvl w:val="0"/>
          <w:numId w:val="7"/>
        </w:numPr>
        <w:spacing w:after="0" w:line="360" w:lineRule="auto"/>
        <w:rPr>
          <w:rFonts w:ascii="Arial" w:hAnsi="Arial" w:cs="Arial"/>
          <w:sz w:val="24"/>
          <w:szCs w:val="24"/>
        </w:rPr>
      </w:pPr>
      <w:r w:rsidRPr="007E5AF2">
        <w:rPr>
          <w:rFonts w:ascii="Arial" w:hAnsi="Arial" w:cs="Arial"/>
          <w:sz w:val="24"/>
          <w:szCs w:val="24"/>
        </w:rPr>
        <w:t>Karta katalogowa ofertowanego urządzenia w języku polskim lub angielskim.</w:t>
      </w:r>
    </w:p>
    <w:p w14:paraId="03484B19" w14:textId="77777777" w:rsidR="00765555" w:rsidRPr="007E5AF2" w:rsidRDefault="00765555" w:rsidP="007E5AF2">
      <w:pPr>
        <w:numPr>
          <w:ilvl w:val="0"/>
          <w:numId w:val="7"/>
        </w:numPr>
        <w:spacing w:after="0" w:line="360" w:lineRule="auto"/>
        <w:rPr>
          <w:rFonts w:ascii="Arial" w:hAnsi="Arial" w:cs="Arial"/>
          <w:sz w:val="24"/>
          <w:szCs w:val="24"/>
        </w:rPr>
      </w:pPr>
      <w:r w:rsidRPr="007E5AF2">
        <w:rPr>
          <w:rFonts w:ascii="Arial" w:hAnsi="Arial" w:cs="Arial"/>
          <w:sz w:val="24"/>
          <w:szCs w:val="24"/>
        </w:rPr>
        <w:t>Certyfikat CE w języku polskim.</w:t>
      </w:r>
    </w:p>
    <w:p w14:paraId="0775ACEA" w14:textId="77777777" w:rsidR="00765555" w:rsidRPr="007E5AF2" w:rsidRDefault="00765555" w:rsidP="007E5AF2">
      <w:pPr>
        <w:numPr>
          <w:ilvl w:val="0"/>
          <w:numId w:val="7"/>
        </w:numPr>
        <w:spacing w:after="0" w:line="360" w:lineRule="auto"/>
        <w:rPr>
          <w:rFonts w:ascii="Arial" w:hAnsi="Arial" w:cs="Arial"/>
          <w:sz w:val="24"/>
          <w:szCs w:val="24"/>
        </w:rPr>
      </w:pPr>
      <w:r w:rsidRPr="007E5AF2">
        <w:rPr>
          <w:rFonts w:ascii="Arial" w:hAnsi="Arial" w:cs="Arial"/>
          <w:sz w:val="24"/>
          <w:szCs w:val="24"/>
        </w:rPr>
        <w:t xml:space="preserve">Szkolenie minimum 4 dni </w:t>
      </w:r>
    </w:p>
    <w:p w14:paraId="487754A4" w14:textId="77777777" w:rsidR="00765555" w:rsidRPr="007E5AF2" w:rsidRDefault="00765555" w:rsidP="007E5AF2">
      <w:pPr>
        <w:numPr>
          <w:ilvl w:val="0"/>
          <w:numId w:val="7"/>
        </w:numPr>
        <w:spacing w:after="0" w:line="360" w:lineRule="auto"/>
        <w:rPr>
          <w:rFonts w:ascii="Arial" w:hAnsi="Arial" w:cs="Arial"/>
          <w:sz w:val="24"/>
          <w:szCs w:val="24"/>
        </w:rPr>
      </w:pPr>
      <w:r w:rsidRPr="007E5AF2">
        <w:rPr>
          <w:rFonts w:ascii="Arial" w:hAnsi="Arial" w:cs="Arial"/>
          <w:sz w:val="24"/>
          <w:szCs w:val="24"/>
        </w:rPr>
        <w:t xml:space="preserve">Dostawa pakietu części eksploatacyjnych dla pompy na 4000 h lub 2 lata wraz ze specyfikacją i harmonogramem wymiany </w:t>
      </w:r>
    </w:p>
    <w:p w14:paraId="24F6FAED" w14:textId="77777777" w:rsidR="00765555" w:rsidRPr="007E5AF2" w:rsidRDefault="00765555" w:rsidP="007E5AF2">
      <w:pPr>
        <w:numPr>
          <w:ilvl w:val="0"/>
          <w:numId w:val="7"/>
        </w:numPr>
        <w:spacing w:after="0" w:line="360" w:lineRule="auto"/>
        <w:rPr>
          <w:rFonts w:ascii="Arial" w:hAnsi="Arial" w:cs="Arial"/>
          <w:sz w:val="24"/>
          <w:szCs w:val="24"/>
        </w:rPr>
      </w:pPr>
      <w:r w:rsidRPr="007E5AF2">
        <w:rPr>
          <w:rFonts w:ascii="Arial" w:hAnsi="Arial" w:cs="Arial"/>
          <w:sz w:val="24"/>
          <w:szCs w:val="24"/>
        </w:rPr>
        <w:t>Dokumentacja techniczna, instrukcje dotyczące urządzenia oraz akcesoriów w języku polskim.</w:t>
      </w:r>
    </w:p>
    <w:p w14:paraId="32051B1C" w14:textId="77777777" w:rsidR="00765555" w:rsidRPr="007E5AF2" w:rsidRDefault="00765555" w:rsidP="007E5AF2">
      <w:pPr>
        <w:numPr>
          <w:ilvl w:val="0"/>
          <w:numId w:val="7"/>
        </w:numPr>
        <w:spacing w:after="0" w:line="360" w:lineRule="auto"/>
        <w:rPr>
          <w:rFonts w:ascii="Arial" w:hAnsi="Arial" w:cs="Arial"/>
          <w:sz w:val="24"/>
          <w:szCs w:val="24"/>
        </w:rPr>
      </w:pPr>
      <w:r w:rsidRPr="007E5AF2">
        <w:rPr>
          <w:rFonts w:ascii="Arial" w:hAnsi="Arial" w:cs="Arial"/>
          <w:sz w:val="24"/>
          <w:szCs w:val="24"/>
        </w:rPr>
        <w:t xml:space="preserve">Wszystkie wymagane dokumenty muszą być złożone w języku polskim. Dokumenty złożone w języku obcym muszą być przetłumaczone na język polski. </w:t>
      </w:r>
    </w:p>
    <w:p w14:paraId="08EDBFD1" w14:textId="77777777" w:rsidR="00765555" w:rsidRPr="007E5AF2" w:rsidRDefault="00765555" w:rsidP="007E5AF2">
      <w:pPr>
        <w:numPr>
          <w:ilvl w:val="0"/>
          <w:numId w:val="7"/>
        </w:numPr>
        <w:spacing w:after="0" w:line="360" w:lineRule="auto"/>
        <w:rPr>
          <w:rFonts w:ascii="Arial" w:hAnsi="Arial" w:cs="Arial"/>
          <w:sz w:val="24"/>
          <w:szCs w:val="24"/>
        </w:rPr>
      </w:pPr>
      <w:r w:rsidRPr="007E5AF2">
        <w:rPr>
          <w:rFonts w:ascii="Arial" w:hAnsi="Arial" w:cs="Arial"/>
          <w:sz w:val="24"/>
          <w:szCs w:val="24"/>
        </w:rPr>
        <w:t>Zamawiający nie dopuszcza rozwiązań powystawowych, używanych i prototypowych</w:t>
      </w:r>
    </w:p>
    <w:p w14:paraId="23E462B6" w14:textId="77777777" w:rsidR="00765555" w:rsidRPr="007E5AF2" w:rsidRDefault="00765555" w:rsidP="007E5AF2">
      <w:pPr>
        <w:numPr>
          <w:ilvl w:val="0"/>
          <w:numId w:val="7"/>
        </w:numPr>
        <w:spacing w:after="0" w:line="360" w:lineRule="auto"/>
        <w:rPr>
          <w:rFonts w:ascii="Arial" w:hAnsi="Arial" w:cs="Arial"/>
          <w:sz w:val="24"/>
          <w:szCs w:val="24"/>
        </w:rPr>
      </w:pPr>
      <w:r w:rsidRPr="007E5AF2">
        <w:rPr>
          <w:rFonts w:ascii="Arial" w:hAnsi="Arial" w:cs="Arial"/>
          <w:sz w:val="24"/>
          <w:szCs w:val="24"/>
        </w:rPr>
        <w:t>Wykaz zrealizowanych dostaw maszyn do cięcia wodą skonfigurowanych z pompą o napędzie bezpośrednim w ciągu 5 lat od daty sporządzenia oferty potwierdzony protokołami bezusterkowego odbioru w ilości min 3 jako załącznik do składanej oferty. Jeśli działalność oferta jest krótsza niż 3 lata to w okresie jego działalności.</w:t>
      </w:r>
    </w:p>
    <w:p w14:paraId="0BAB92EC" w14:textId="77777777" w:rsidR="00765555" w:rsidRPr="007E5AF2" w:rsidRDefault="00765555" w:rsidP="007E5AF2">
      <w:pPr>
        <w:numPr>
          <w:ilvl w:val="0"/>
          <w:numId w:val="7"/>
        </w:numPr>
        <w:spacing w:after="0" w:line="360" w:lineRule="auto"/>
        <w:rPr>
          <w:rFonts w:ascii="Arial" w:hAnsi="Arial" w:cs="Arial"/>
          <w:sz w:val="24"/>
          <w:szCs w:val="24"/>
        </w:rPr>
      </w:pPr>
      <w:r w:rsidRPr="007E5AF2">
        <w:rPr>
          <w:rFonts w:ascii="Arial" w:hAnsi="Arial" w:cs="Arial"/>
          <w:sz w:val="24"/>
          <w:szCs w:val="24"/>
        </w:rPr>
        <w:t>Brak załączników o których mowa wyżej powoduje odrzucenie oferty w przedmiotowym postępowaniu.</w:t>
      </w:r>
    </w:p>
    <w:p w14:paraId="5030210E" w14:textId="77777777" w:rsidR="00765555" w:rsidRPr="007E5AF2" w:rsidRDefault="00765555" w:rsidP="007E5AF2">
      <w:pPr>
        <w:numPr>
          <w:ilvl w:val="0"/>
          <w:numId w:val="7"/>
        </w:numPr>
        <w:spacing w:after="0" w:line="360" w:lineRule="auto"/>
        <w:rPr>
          <w:rFonts w:ascii="Arial" w:hAnsi="Arial" w:cs="Arial"/>
          <w:sz w:val="24"/>
          <w:szCs w:val="24"/>
        </w:rPr>
      </w:pPr>
      <w:r w:rsidRPr="007E5AF2">
        <w:rPr>
          <w:rFonts w:ascii="Arial" w:hAnsi="Arial" w:cs="Arial"/>
          <w:sz w:val="24"/>
          <w:szCs w:val="24"/>
        </w:rPr>
        <w:lastRenderedPageBreak/>
        <w:t>Zamawiający dopuszcza możliwość weryfikacji przedłożonych protokołów dostaw poprzez bezpośredni kontakt z firmą / organizacją w której zainstalowano urządzenie.</w:t>
      </w:r>
    </w:p>
    <w:p w14:paraId="6170EE33" w14:textId="77777777" w:rsidR="00765555" w:rsidRPr="007E5AF2" w:rsidRDefault="00765555" w:rsidP="007E5AF2">
      <w:pPr>
        <w:numPr>
          <w:ilvl w:val="0"/>
          <w:numId w:val="7"/>
        </w:numPr>
        <w:spacing w:after="0" w:line="360" w:lineRule="auto"/>
        <w:rPr>
          <w:rFonts w:ascii="Arial" w:hAnsi="Arial" w:cs="Arial"/>
          <w:sz w:val="24"/>
          <w:szCs w:val="24"/>
        </w:rPr>
      </w:pPr>
      <w:r w:rsidRPr="007E5AF2">
        <w:rPr>
          <w:rFonts w:ascii="Arial" w:hAnsi="Arial" w:cs="Arial"/>
          <w:sz w:val="24"/>
          <w:szCs w:val="24"/>
        </w:rPr>
        <w:t>Zamawiający nie dopuszcza składania ofert częściowych.</w:t>
      </w:r>
    </w:p>
    <w:p w14:paraId="446F0BBE" w14:textId="77777777" w:rsidR="00765555" w:rsidRPr="007E5AF2" w:rsidRDefault="00765555" w:rsidP="007E5AF2">
      <w:pPr>
        <w:numPr>
          <w:ilvl w:val="0"/>
          <w:numId w:val="7"/>
        </w:numPr>
        <w:spacing w:after="0" w:line="360" w:lineRule="auto"/>
        <w:rPr>
          <w:rFonts w:ascii="Arial" w:hAnsi="Arial" w:cs="Arial"/>
          <w:sz w:val="24"/>
          <w:szCs w:val="24"/>
        </w:rPr>
      </w:pPr>
      <w:r w:rsidRPr="007E5AF2">
        <w:rPr>
          <w:rFonts w:ascii="Arial" w:hAnsi="Arial" w:cs="Arial"/>
          <w:sz w:val="24"/>
          <w:szCs w:val="24"/>
        </w:rPr>
        <w:t>Zamawiający nie dopuszcza składania oferty wariantowej.</w:t>
      </w:r>
    </w:p>
    <w:p w14:paraId="42D9ED8D" w14:textId="77777777" w:rsidR="00E82F5D" w:rsidRPr="007E5AF2" w:rsidRDefault="00E82F5D" w:rsidP="007E5AF2">
      <w:pPr>
        <w:spacing w:line="360" w:lineRule="auto"/>
        <w:rPr>
          <w:rFonts w:ascii="Arial" w:hAnsi="Arial" w:cs="Arial"/>
          <w:sz w:val="24"/>
          <w:szCs w:val="24"/>
        </w:rPr>
      </w:pPr>
    </w:p>
    <w:p w14:paraId="4C1BA68B" w14:textId="77777777" w:rsidR="00E82F5D" w:rsidRPr="007E5AF2" w:rsidRDefault="00E82F5D" w:rsidP="007E5AF2">
      <w:pPr>
        <w:spacing w:line="360" w:lineRule="auto"/>
        <w:jc w:val="both"/>
        <w:rPr>
          <w:rFonts w:ascii="Arial" w:hAnsi="Arial" w:cs="Arial"/>
          <w:sz w:val="24"/>
          <w:szCs w:val="24"/>
        </w:rPr>
      </w:pPr>
      <w:r w:rsidRPr="007E5AF2">
        <w:rPr>
          <w:rFonts w:ascii="Arial" w:hAnsi="Arial" w:cs="Arial"/>
          <w:sz w:val="24"/>
          <w:szCs w:val="24"/>
        </w:rPr>
        <w:t xml:space="preserve">Informacja o dostępności : </w:t>
      </w:r>
    </w:p>
    <w:p w14:paraId="5BD106D3" w14:textId="77777777" w:rsidR="00E82F5D" w:rsidRPr="007E5AF2" w:rsidRDefault="00E82F5D" w:rsidP="007E5AF2">
      <w:pPr>
        <w:spacing w:line="360" w:lineRule="auto"/>
        <w:jc w:val="both"/>
        <w:rPr>
          <w:rFonts w:ascii="Arial" w:hAnsi="Arial" w:cs="Arial"/>
          <w:sz w:val="24"/>
          <w:szCs w:val="24"/>
        </w:rPr>
      </w:pPr>
      <w:r w:rsidRPr="007E5AF2">
        <w:rPr>
          <w:rFonts w:ascii="Arial" w:hAnsi="Arial" w:cs="Arial"/>
          <w:sz w:val="24"/>
          <w:szCs w:val="24"/>
        </w:rPr>
        <w:t>Przy montażu urządzenia należy mieć na względzie dostępności dla osób z niepełnosprawnościami. Prace montażowe maja być prowadzone w taki sposób aby nie utrudniać dostępu do budynku osobom niepełnosprawnym. Instalacja urządzenia ma zapewnić swobodny dostęp osobom niepełnosprawnych oraz zapewnić niezbędną przestrzeń dla osób na wózkach inwalidzkich.</w:t>
      </w:r>
    </w:p>
    <w:p w14:paraId="0F4D9271" w14:textId="77777777" w:rsidR="00E82F5D" w:rsidRPr="007E5AF2" w:rsidRDefault="00E82F5D" w:rsidP="007E5AF2">
      <w:pPr>
        <w:spacing w:line="360" w:lineRule="auto"/>
        <w:rPr>
          <w:rFonts w:ascii="Arial" w:hAnsi="Arial" w:cs="Arial"/>
          <w:sz w:val="24"/>
          <w:szCs w:val="24"/>
        </w:rPr>
      </w:pPr>
    </w:p>
    <w:p w14:paraId="45A5CEF0" w14:textId="77777777" w:rsidR="00D01D5F" w:rsidRPr="007E5AF2" w:rsidRDefault="00D01D5F" w:rsidP="007E5AF2">
      <w:pPr>
        <w:spacing w:line="360" w:lineRule="auto"/>
        <w:ind w:left="3600" w:firstLine="720"/>
        <w:rPr>
          <w:rFonts w:ascii="Arial" w:hAnsi="Arial" w:cs="Arial"/>
          <w:sz w:val="24"/>
          <w:szCs w:val="24"/>
        </w:rPr>
      </w:pPr>
    </w:p>
    <w:p w14:paraId="774A3166" w14:textId="77777777" w:rsidR="00E705DF" w:rsidRPr="00176C6D" w:rsidRDefault="00E705DF" w:rsidP="00E705DF">
      <w:pPr>
        <w:spacing w:after="0" w:line="360" w:lineRule="auto"/>
        <w:ind w:left="709"/>
        <w:rPr>
          <w:rFonts w:ascii="Arial" w:eastAsiaTheme="minorHAnsi" w:hAnsi="Arial" w:cs="Arial"/>
          <w:sz w:val="24"/>
          <w:szCs w:val="24"/>
          <w:lang w:eastAsia="en-US"/>
        </w:rPr>
      </w:pPr>
      <w:r w:rsidRPr="00176C6D">
        <w:rPr>
          <w:rFonts w:ascii="Arial" w:eastAsiaTheme="minorHAnsi" w:hAnsi="Arial" w:cs="Arial"/>
          <w:sz w:val="24"/>
          <w:szCs w:val="24"/>
          <w:lang w:eastAsia="en-US"/>
        </w:rPr>
        <w:t>_____________________</w:t>
      </w:r>
      <w:r>
        <w:rPr>
          <w:rFonts w:ascii="Arial" w:eastAsiaTheme="minorHAnsi" w:hAnsi="Arial" w:cs="Arial"/>
          <w:sz w:val="24"/>
          <w:szCs w:val="24"/>
          <w:lang w:eastAsia="en-US"/>
        </w:rPr>
        <w:t xml:space="preserve">   </w:t>
      </w:r>
      <w:r w:rsidRPr="00176C6D">
        <w:rPr>
          <w:rFonts w:ascii="Arial" w:eastAsiaTheme="minorHAnsi" w:hAnsi="Arial" w:cs="Arial"/>
          <w:sz w:val="24"/>
          <w:szCs w:val="24"/>
          <w:lang w:eastAsia="en-US"/>
        </w:rPr>
        <w:t xml:space="preserve">                              _______________________</w:t>
      </w:r>
    </w:p>
    <w:p w14:paraId="74561E45" w14:textId="77777777" w:rsidR="00E705DF" w:rsidRPr="00176C6D" w:rsidRDefault="00E705DF" w:rsidP="00E705DF">
      <w:pPr>
        <w:spacing w:line="360" w:lineRule="auto"/>
        <w:ind w:left="5672" w:hanging="4963"/>
        <w:rPr>
          <w:rFonts w:ascii="Arial" w:eastAsiaTheme="minorHAnsi" w:hAnsi="Arial" w:cs="Arial"/>
          <w:sz w:val="20"/>
          <w:szCs w:val="20"/>
          <w:lang w:eastAsia="en-US"/>
        </w:rPr>
      </w:pPr>
      <w:r w:rsidRPr="00176C6D">
        <w:rPr>
          <w:rFonts w:ascii="Arial" w:eastAsiaTheme="minorHAnsi" w:hAnsi="Arial" w:cs="Arial"/>
          <w:i/>
          <w:iCs/>
          <w:sz w:val="20"/>
          <w:szCs w:val="20"/>
          <w:lang w:eastAsia="en-US"/>
        </w:rPr>
        <w:t xml:space="preserve">Miejscowość i data                  </w:t>
      </w:r>
      <w:r w:rsidRPr="00176C6D">
        <w:rPr>
          <w:rFonts w:ascii="Arial" w:eastAsiaTheme="minorHAnsi" w:hAnsi="Arial" w:cs="Arial"/>
          <w:i/>
          <w:iCs/>
          <w:sz w:val="20"/>
          <w:szCs w:val="20"/>
          <w:lang w:eastAsia="en-US"/>
        </w:rPr>
        <w:tab/>
        <w:t>(czytelny podpis Oferenta lub osoby upoważnionej do reprezentacji)</w:t>
      </w:r>
    </w:p>
    <w:p w14:paraId="606A64F7" w14:textId="77777777" w:rsidR="00D01D5F" w:rsidRPr="007E5AF2" w:rsidRDefault="00D01D5F" w:rsidP="007E5AF2">
      <w:pPr>
        <w:spacing w:line="360" w:lineRule="auto"/>
        <w:ind w:left="3600" w:firstLine="720"/>
        <w:rPr>
          <w:rFonts w:ascii="Arial" w:hAnsi="Arial" w:cs="Arial"/>
          <w:sz w:val="24"/>
          <w:szCs w:val="24"/>
        </w:rPr>
      </w:pPr>
    </w:p>
    <w:p w14:paraId="3539964E" w14:textId="4506410A" w:rsidR="00EE77A2" w:rsidRPr="007E5AF2" w:rsidDel="00D57200" w:rsidRDefault="0027353B" w:rsidP="007E5AF2">
      <w:pPr>
        <w:spacing w:line="360" w:lineRule="auto"/>
        <w:rPr>
          <w:del w:id="2" w:author="Mariusz Bak" w:date="2024-11-14T07:11:00Z"/>
          <w:rFonts w:ascii="Arial" w:eastAsiaTheme="minorHAnsi" w:hAnsi="Arial" w:cs="Arial"/>
          <w:b/>
          <w:color w:val="000000" w:themeColor="text1"/>
          <w:sz w:val="24"/>
          <w:szCs w:val="24"/>
          <w:lang w:eastAsia="en-US"/>
        </w:rPr>
        <w:sectPr w:rsidR="00EE77A2" w:rsidRPr="007E5AF2" w:rsidDel="00D57200" w:rsidSect="0010308A">
          <w:pgSz w:w="11906" w:h="16838"/>
          <w:pgMar w:top="1270" w:right="1416" w:bottom="1276" w:left="1417" w:header="510" w:footer="567" w:gutter="0"/>
          <w:pgNumType w:start="1"/>
          <w:cols w:space="708"/>
        </w:sectPr>
      </w:pPr>
      <w:r w:rsidRPr="007E5AF2">
        <w:rPr>
          <w:rFonts w:ascii="Arial" w:eastAsiaTheme="minorHAnsi" w:hAnsi="Arial" w:cs="Arial"/>
          <w:b/>
          <w:color w:val="000000" w:themeColor="text1"/>
          <w:sz w:val="24"/>
          <w:szCs w:val="24"/>
          <w:lang w:eastAsia="en-US"/>
        </w:rPr>
        <w:br w:type="page"/>
      </w:r>
    </w:p>
    <w:p w14:paraId="4FA29D73" w14:textId="2D50FC27" w:rsidR="00287D42" w:rsidRPr="007E5AF2" w:rsidDel="00D57200" w:rsidRDefault="00E8480E" w:rsidP="00D57200">
      <w:pPr>
        <w:pStyle w:val="Nagwek1"/>
        <w:spacing w:after="160" w:line="360" w:lineRule="auto"/>
        <w:ind w:left="284" w:right="2" w:hanging="45"/>
        <w:jc w:val="right"/>
        <w:rPr>
          <w:del w:id="3" w:author="Mariusz Bak" w:date="2024-11-14T07:11:00Z"/>
          <w:rFonts w:eastAsiaTheme="minorHAnsi" w:cs="Arial"/>
          <w:b w:val="0"/>
          <w:color w:val="000000" w:themeColor="text1"/>
          <w:szCs w:val="28"/>
          <w:lang w:eastAsia="en-US"/>
        </w:rPr>
        <w:pPrChange w:id="4" w:author="Mariusz Bak" w:date="2024-11-14T07:11:00Z">
          <w:pPr>
            <w:pStyle w:val="Nagwek1"/>
            <w:spacing w:after="240" w:line="360" w:lineRule="auto"/>
            <w:ind w:left="284" w:right="2" w:hanging="45"/>
            <w:jc w:val="right"/>
          </w:pPr>
        </w:pPrChange>
      </w:pPr>
      <w:del w:id="5" w:author="Mariusz Bak" w:date="2024-11-14T07:11:00Z">
        <w:r w:rsidRPr="007E5AF2" w:rsidDel="00D57200">
          <w:rPr>
            <w:rFonts w:eastAsiaTheme="minorHAnsi" w:cs="Arial"/>
            <w:color w:val="000000" w:themeColor="text1"/>
            <w:szCs w:val="28"/>
            <w:lang w:eastAsia="en-US"/>
          </w:rPr>
          <w:delText xml:space="preserve">Załącznik nr </w:delText>
        </w:r>
        <w:r w:rsidR="007327AD" w:rsidRPr="007E5AF2" w:rsidDel="00D57200">
          <w:rPr>
            <w:rFonts w:eastAsiaTheme="minorHAnsi" w:cs="Arial"/>
            <w:color w:val="000000" w:themeColor="text1"/>
            <w:szCs w:val="28"/>
            <w:lang w:eastAsia="en-US"/>
          </w:rPr>
          <w:delText xml:space="preserve">2 do </w:delText>
        </w:r>
        <w:r w:rsidR="007327AD" w:rsidRPr="007E5AF2" w:rsidDel="00D57200">
          <w:rPr>
            <w:rFonts w:cs="Arial"/>
            <w:szCs w:val="28"/>
          </w:rPr>
          <w:delText>zapytania</w:delText>
        </w:r>
        <w:r w:rsidR="007327AD" w:rsidRPr="007E5AF2" w:rsidDel="00D57200">
          <w:rPr>
            <w:rFonts w:eastAsiaTheme="minorHAnsi" w:cs="Arial"/>
            <w:color w:val="000000" w:themeColor="text1"/>
            <w:szCs w:val="28"/>
            <w:lang w:eastAsia="en-US"/>
          </w:rPr>
          <w:delText xml:space="preserve"> o</w:delText>
        </w:r>
        <w:r w:rsidR="007327AD" w:rsidRPr="007E5AF2" w:rsidDel="00D57200">
          <w:rPr>
            <w:rFonts w:cs="Arial"/>
            <w:color w:val="222222"/>
            <w:szCs w:val="28"/>
            <w:shd w:val="clear" w:color="auto" w:fill="FFFFFF"/>
          </w:rPr>
          <w:delText>f</w:delText>
        </w:r>
        <w:r w:rsidR="007327AD" w:rsidRPr="007E5AF2" w:rsidDel="00D57200">
          <w:rPr>
            <w:rFonts w:eastAsiaTheme="minorHAnsi" w:cs="Arial"/>
            <w:color w:val="000000" w:themeColor="text1"/>
            <w:szCs w:val="28"/>
            <w:lang w:eastAsia="en-US"/>
          </w:rPr>
          <w:delText>erto</w:delText>
        </w:r>
        <w:r w:rsidR="007327AD" w:rsidRPr="007E5AF2" w:rsidDel="00D57200">
          <w:rPr>
            <w:rFonts w:cs="Arial"/>
            <w:color w:val="222222"/>
            <w:szCs w:val="28"/>
            <w:shd w:val="clear" w:color="auto" w:fill="FFFFFF"/>
          </w:rPr>
          <w:delText>w</w:delText>
        </w:r>
        <w:r w:rsidR="007327AD" w:rsidRPr="007E5AF2" w:rsidDel="00D57200">
          <w:rPr>
            <w:rFonts w:eastAsiaTheme="minorHAnsi" w:cs="Arial"/>
            <w:color w:val="000000" w:themeColor="text1"/>
            <w:szCs w:val="28"/>
            <w:lang w:eastAsia="en-US"/>
          </w:rPr>
          <w:delText xml:space="preserve">ego nr </w:delText>
        </w:r>
        <w:r w:rsidR="004E701C" w:rsidRPr="007E5AF2" w:rsidDel="00D57200">
          <w:rPr>
            <w:rFonts w:eastAsiaTheme="minorHAnsi" w:cs="Arial"/>
            <w:color w:val="000000" w:themeColor="text1"/>
            <w:szCs w:val="28"/>
            <w:lang w:eastAsia="en-US"/>
          </w:rPr>
          <w:delText>2024-13339-204585</w:delText>
        </w:r>
      </w:del>
    </w:p>
    <w:p w14:paraId="7D751ED4" w14:textId="1D622C98" w:rsidR="007327AD" w:rsidRPr="007E5AF2" w:rsidDel="00D57200" w:rsidRDefault="007327AD" w:rsidP="007E5AF2">
      <w:pPr>
        <w:pStyle w:val="Default"/>
        <w:spacing w:line="360" w:lineRule="auto"/>
        <w:jc w:val="both"/>
        <w:rPr>
          <w:del w:id="6" w:author="Mariusz Bak" w:date="2024-11-14T07:11:00Z"/>
          <w:rFonts w:ascii="Arial" w:hAnsi="Arial" w:cs="Arial"/>
        </w:rPr>
      </w:pPr>
      <w:del w:id="7" w:author="Mariusz Bak" w:date="2024-11-14T07:11:00Z">
        <w:r w:rsidRPr="007E5AF2" w:rsidDel="00D57200">
          <w:rPr>
            <w:rFonts w:ascii="Arial" w:hAnsi="Arial" w:cs="Arial"/>
          </w:rPr>
          <w:delText xml:space="preserve">Zapytanie ofertowe pn. </w:delText>
        </w:r>
        <w:r w:rsidR="003509CA" w:rsidRPr="007E5AF2" w:rsidDel="00D57200">
          <w:rPr>
            <w:rFonts w:ascii="Arial" w:hAnsi="Arial" w:cs="Arial"/>
          </w:rPr>
          <w:delText>„Dostawa i uruchomienie systemu cięcia wodą”</w:delText>
        </w:r>
        <w:r w:rsidRPr="007E5AF2" w:rsidDel="00D57200">
          <w:rPr>
            <w:rFonts w:ascii="Arial" w:hAnsi="Arial" w:cs="Arial"/>
          </w:rPr>
          <w:delText xml:space="preserve"> w ramach realizacji projektu pn. </w:delText>
        </w:r>
        <w:r w:rsidR="00B914C2" w:rsidRPr="007E5AF2" w:rsidDel="00D57200">
          <w:rPr>
            <w:rFonts w:ascii="Arial" w:hAnsi="Arial" w:cs="Arial"/>
          </w:rPr>
          <w:delText>Poprawa efektywności energetycznej poprzez termomodernizację oraz modernizację infrastruktury wpływająca na zasadniczą zmianę procesu w Progress Eco S.A.”</w:delText>
        </w:r>
        <w:r w:rsidRPr="007E5AF2" w:rsidDel="00D57200">
          <w:rPr>
            <w:rFonts w:ascii="Arial" w:hAnsi="Arial" w:cs="Arial"/>
          </w:rPr>
          <w:delText xml:space="preserve"> w ramach Działania 3.01</w:delText>
        </w:r>
        <w:r w:rsidR="00587336" w:rsidRPr="007E5AF2" w:rsidDel="00D57200">
          <w:rPr>
            <w:rFonts w:ascii="Arial" w:hAnsi="Arial" w:cs="Arial"/>
          </w:rPr>
          <w:delText xml:space="preserve"> </w:delText>
        </w:r>
        <w:r w:rsidRPr="007E5AF2" w:rsidDel="00D57200">
          <w:rPr>
            <w:rFonts w:ascii="Arial" w:hAnsi="Arial" w:cs="Arial"/>
          </w:rPr>
          <w:delText>programu Fundusze Europejskie dla Nowoczesnej Gospodarki 2021-2027</w:delText>
        </w:r>
        <w:r w:rsidR="00B914C2" w:rsidRPr="007E5AF2" w:rsidDel="00D57200">
          <w:rPr>
            <w:rFonts w:ascii="Arial" w:hAnsi="Arial" w:cs="Arial"/>
          </w:rPr>
          <w:delText xml:space="preserve"> </w:delText>
        </w:r>
        <w:r w:rsidRPr="007E5AF2" w:rsidDel="00D57200">
          <w:rPr>
            <w:rFonts w:ascii="Arial" w:hAnsi="Arial" w:cs="Arial"/>
          </w:rPr>
          <w:delText>-</w:delText>
        </w:r>
        <w:r w:rsidR="00B914C2" w:rsidRPr="007E5AF2" w:rsidDel="00D57200">
          <w:rPr>
            <w:rFonts w:ascii="Arial" w:hAnsi="Arial" w:cs="Arial"/>
          </w:rPr>
          <w:delText xml:space="preserve"> </w:delText>
        </w:r>
        <w:r w:rsidRPr="007E5AF2" w:rsidDel="00D57200">
          <w:rPr>
            <w:rFonts w:ascii="Arial" w:hAnsi="Arial" w:cs="Arial"/>
          </w:rPr>
          <w:delText>Kredyt ekologiczny</w:delText>
        </w:r>
        <w:r w:rsidR="00B914C2" w:rsidRPr="007E5AF2" w:rsidDel="00D57200">
          <w:rPr>
            <w:rFonts w:ascii="Arial" w:hAnsi="Arial" w:cs="Arial"/>
          </w:rPr>
          <w:delText xml:space="preserve"> </w:delText>
        </w:r>
        <w:r w:rsidRPr="007E5AF2" w:rsidDel="00D57200">
          <w:rPr>
            <w:rFonts w:ascii="Arial" w:hAnsi="Arial" w:cs="Arial"/>
          </w:rPr>
          <w:delText>- współfinansowanego z Europejskiego Funduszu Rozwoju Regionalnego.</w:delText>
        </w:r>
        <w:r w:rsidRPr="007E5AF2" w:rsidDel="00D57200">
          <w:rPr>
            <w:rFonts w:ascii="Arial" w:eastAsiaTheme="minorHAnsi" w:hAnsi="Arial" w:cs="Arial"/>
          </w:rPr>
          <w:delText xml:space="preserve"> </w:delText>
        </w:r>
      </w:del>
    </w:p>
    <w:p w14:paraId="426ACF97" w14:textId="5A559676" w:rsidR="00E8480E" w:rsidRPr="007E5AF2" w:rsidDel="00D57200" w:rsidRDefault="00E8480E" w:rsidP="007E5AF2">
      <w:pPr>
        <w:spacing w:after="120" w:line="360" w:lineRule="auto"/>
        <w:ind w:left="567"/>
        <w:jc w:val="right"/>
        <w:rPr>
          <w:del w:id="8" w:author="Mariusz Bak" w:date="2024-11-14T07:11:00Z"/>
          <w:rFonts w:ascii="Arial" w:eastAsiaTheme="minorHAnsi" w:hAnsi="Arial" w:cs="Arial"/>
          <w:b/>
          <w:color w:val="000000" w:themeColor="text1"/>
          <w:sz w:val="24"/>
          <w:szCs w:val="24"/>
          <w:lang w:eastAsia="en-US"/>
        </w:rPr>
      </w:pPr>
    </w:p>
    <w:p w14:paraId="16AA9FFC" w14:textId="207A2581" w:rsidR="00E8480E" w:rsidRPr="007E5AF2" w:rsidDel="00D57200" w:rsidRDefault="00E8480E" w:rsidP="007E5AF2">
      <w:pPr>
        <w:spacing w:after="120" w:line="360" w:lineRule="auto"/>
        <w:rPr>
          <w:del w:id="9" w:author="Mariusz Bak" w:date="2024-11-14T07:11:00Z"/>
          <w:rFonts w:ascii="Arial" w:eastAsiaTheme="minorHAnsi" w:hAnsi="Arial" w:cs="Arial"/>
          <w:b/>
          <w:color w:val="000000" w:themeColor="text1"/>
          <w:sz w:val="24"/>
          <w:szCs w:val="24"/>
          <w:lang w:eastAsia="en-US"/>
        </w:rPr>
      </w:pPr>
    </w:p>
    <w:p w14:paraId="2AC84F01" w14:textId="01AE730E" w:rsidR="00E8480E" w:rsidRPr="007E5AF2" w:rsidDel="00D57200" w:rsidRDefault="00E8480E" w:rsidP="007E5AF2">
      <w:pPr>
        <w:spacing w:after="240" w:line="360" w:lineRule="auto"/>
        <w:jc w:val="center"/>
        <w:rPr>
          <w:del w:id="10" w:author="Mariusz Bak" w:date="2024-11-14T07:11:00Z"/>
          <w:rFonts w:ascii="Arial" w:eastAsiaTheme="minorHAnsi" w:hAnsi="Arial" w:cs="Arial"/>
          <w:b/>
          <w:color w:val="000000" w:themeColor="text1"/>
          <w:sz w:val="28"/>
          <w:szCs w:val="28"/>
          <w:lang w:eastAsia="en-US"/>
        </w:rPr>
      </w:pPr>
      <w:del w:id="11" w:author="Mariusz Bak" w:date="2024-11-14T07:11:00Z">
        <w:r w:rsidRPr="007E5AF2" w:rsidDel="00D57200">
          <w:rPr>
            <w:rFonts w:ascii="Arial" w:eastAsiaTheme="minorHAnsi" w:hAnsi="Arial" w:cs="Arial"/>
            <w:b/>
            <w:color w:val="000000" w:themeColor="text1"/>
            <w:sz w:val="28"/>
            <w:szCs w:val="28"/>
            <w:lang w:eastAsia="en-US"/>
          </w:rPr>
          <w:delText>OŚWIADCZENIE</w:delText>
        </w:r>
      </w:del>
    </w:p>
    <w:p w14:paraId="618BA5A3" w14:textId="0A006021" w:rsidR="00E8480E" w:rsidRPr="007E5AF2" w:rsidDel="00D57200" w:rsidRDefault="001628DB" w:rsidP="007E5AF2">
      <w:pPr>
        <w:spacing w:after="0" w:line="360" w:lineRule="auto"/>
        <w:jc w:val="center"/>
        <w:rPr>
          <w:del w:id="12" w:author="Mariusz Bak" w:date="2024-11-14T07:11:00Z"/>
          <w:rFonts w:ascii="Arial" w:eastAsiaTheme="minorHAnsi" w:hAnsi="Arial" w:cs="Arial"/>
          <w:b/>
          <w:bCs/>
          <w:color w:val="000000" w:themeColor="text1"/>
          <w:sz w:val="24"/>
          <w:szCs w:val="24"/>
          <w:lang w:eastAsia="en-US"/>
        </w:rPr>
      </w:pPr>
      <w:del w:id="13" w:author="Mariusz Bak" w:date="2024-11-14T07:11:00Z">
        <w:r w:rsidRPr="001628DB" w:rsidDel="00D57200">
          <w:rPr>
            <w:rFonts w:ascii="Arial" w:eastAsiaTheme="minorHAnsi" w:hAnsi="Arial" w:cs="Arial"/>
            <w:b/>
            <w:bCs/>
            <w:color w:val="000000" w:themeColor="text1"/>
            <w:sz w:val="24"/>
            <w:szCs w:val="24"/>
            <w:lang w:eastAsia="en-US"/>
          </w:rPr>
          <w:delText xml:space="preserve">o braku podstaw do wykluczenia z udziału w postępowaniu </w:delText>
        </w:r>
      </w:del>
    </w:p>
    <w:p w14:paraId="4FD4C67E" w14:textId="072722A7" w:rsidR="00E8480E" w:rsidRPr="007E5AF2" w:rsidDel="00D57200" w:rsidRDefault="00E8480E" w:rsidP="007E5AF2">
      <w:pPr>
        <w:pStyle w:val="NormalnyWeb"/>
        <w:spacing w:line="360" w:lineRule="auto"/>
        <w:jc w:val="both"/>
        <w:rPr>
          <w:del w:id="14" w:author="Mariusz Bak" w:date="2024-11-14T07:11:00Z"/>
          <w:rFonts w:ascii="Arial" w:hAnsi="Arial" w:cs="Arial"/>
          <w:color w:val="000000"/>
          <w:lang w:eastAsia="pl-PL"/>
        </w:rPr>
      </w:pPr>
      <w:del w:id="15" w:author="Mariusz Bak" w:date="2024-11-14T07:11:00Z">
        <w:r w:rsidRPr="007E5AF2" w:rsidDel="00D57200">
          <w:rPr>
            <w:rFonts w:ascii="Arial" w:eastAsiaTheme="minorHAnsi" w:hAnsi="Arial" w:cs="Arial"/>
            <w:color w:val="000000" w:themeColor="text1"/>
            <w:lang w:eastAsia="en-US"/>
          </w:rPr>
          <w:delText xml:space="preserve">Składając ofertę do zapytania ofertowego </w:delText>
        </w:r>
        <w:r w:rsidRPr="007E5AF2" w:rsidDel="00D57200">
          <w:rPr>
            <w:rFonts w:ascii="Arial" w:hAnsi="Arial" w:cs="Arial"/>
            <w:color w:val="000000"/>
          </w:rPr>
          <w:delText xml:space="preserve">na </w:delText>
        </w:r>
        <w:r w:rsidR="003509CA" w:rsidRPr="007E5AF2" w:rsidDel="00D57200">
          <w:rPr>
            <w:rFonts w:ascii="Arial" w:hAnsi="Arial" w:cs="Arial"/>
            <w:color w:val="000000"/>
          </w:rPr>
          <w:delText>„Dostawę i uruchomienie systemu cięcia wodą”</w:delText>
        </w:r>
        <w:r w:rsidR="007327AD" w:rsidRPr="007E5AF2" w:rsidDel="00D57200">
          <w:rPr>
            <w:rFonts w:ascii="Arial" w:hAnsi="Arial" w:cs="Arial"/>
            <w:bCs/>
            <w:lang w:eastAsia="en-US"/>
          </w:rPr>
          <w:delText xml:space="preserve">, </w:delText>
        </w:r>
        <w:r w:rsidR="00287D42" w:rsidRPr="007E5AF2" w:rsidDel="00D57200">
          <w:rPr>
            <w:rFonts w:ascii="Arial" w:hAnsi="Arial" w:cs="Arial"/>
            <w:bCs/>
            <w:lang w:eastAsia="en-US"/>
          </w:rPr>
          <w:delText>o</w:delText>
        </w:r>
        <w:r w:rsidRPr="007E5AF2" w:rsidDel="00D57200">
          <w:rPr>
            <w:rFonts w:ascii="Arial" w:hAnsi="Arial" w:cs="Arial"/>
            <w:bCs/>
            <w:lang w:eastAsia="en-US"/>
          </w:rPr>
          <w:delText>świadczam (oświadczamy)</w:delText>
        </w:r>
        <w:r w:rsidRPr="007E5AF2" w:rsidDel="00D57200">
          <w:rPr>
            <w:rFonts w:ascii="Arial" w:hAnsi="Arial" w:cs="Arial"/>
            <w:lang w:eastAsia="en-US"/>
          </w:rPr>
          <w:delText xml:space="preserve">, </w:delText>
        </w:r>
        <w:r w:rsidRPr="007E5AF2" w:rsidDel="00D57200">
          <w:rPr>
            <w:rFonts w:ascii="Arial" w:hAnsi="Arial" w:cs="Arial"/>
            <w:b/>
            <w:lang w:eastAsia="en-US"/>
          </w:rPr>
          <w:delText>że nie ma podstaw do wykluczenia mnie (nas) z postępowania o udzielenie zamówienia</w:delText>
        </w:r>
        <w:r w:rsidRPr="007E5AF2" w:rsidDel="00D57200">
          <w:rPr>
            <w:rFonts w:ascii="Arial" w:hAnsi="Arial" w:cs="Arial"/>
            <w:lang w:eastAsia="en-US"/>
          </w:rPr>
          <w:delText xml:space="preserve"> z uwagi na </w:delText>
        </w:r>
        <w:r w:rsidRPr="007E5AF2" w:rsidDel="00D57200">
          <w:rPr>
            <w:rFonts w:ascii="Arial" w:hAnsi="Arial" w:cs="Arial"/>
            <w:bCs/>
            <w:lang w:eastAsia="en-US"/>
          </w:rPr>
          <w:delText>powiązania osobowe lub kapitałowe z Zamawiającym, tj. wzajemne powiązania między Zamawiającym lub osobami uprawnionymi do zaciągania zobowiązań w imieniu Zamawiającego lub osobami wykonującymi w imieniu Zamawiającego czynności związane z przeprowadzeniem procedury wyboru Wykonawcy a Wykonawcą, polegające w szczególności na:</w:delText>
        </w:r>
      </w:del>
    </w:p>
    <w:p w14:paraId="30CFA6EB" w14:textId="6E903FA2" w:rsidR="00E8480E" w:rsidRPr="007E5AF2" w:rsidDel="00D57200" w:rsidRDefault="00E8480E" w:rsidP="007E5AF2">
      <w:pPr>
        <w:pStyle w:val="Akapitzlist"/>
        <w:numPr>
          <w:ilvl w:val="0"/>
          <w:numId w:val="20"/>
        </w:numPr>
        <w:tabs>
          <w:tab w:val="clear" w:pos="1440"/>
        </w:tabs>
        <w:spacing w:line="360" w:lineRule="auto"/>
        <w:ind w:left="709"/>
        <w:jc w:val="both"/>
        <w:rPr>
          <w:del w:id="16" w:author="Mariusz Bak" w:date="2024-11-14T07:11:00Z"/>
          <w:rFonts w:ascii="Arial" w:hAnsi="Arial" w:cs="Arial"/>
          <w:bCs/>
          <w:lang w:eastAsia="en-US"/>
        </w:rPr>
      </w:pPr>
      <w:del w:id="17" w:author="Mariusz Bak" w:date="2024-11-14T07:11:00Z">
        <w:r w:rsidRPr="007E5AF2" w:rsidDel="00D57200">
          <w:rPr>
            <w:rFonts w:ascii="Arial" w:hAnsi="Arial" w:cs="Arial"/>
          </w:rPr>
          <w:delText>uczestniczeniu w spółce jako wspólnik spółki cywilnej lub spółki osobowej.</w:delText>
        </w:r>
      </w:del>
    </w:p>
    <w:p w14:paraId="2943425D" w14:textId="2314F8B2" w:rsidR="00E8480E" w:rsidRPr="007E5AF2" w:rsidDel="00D57200" w:rsidRDefault="00E8480E" w:rsidP="007E5AF2">
      <w:pPr>
        <w:pStyle w:val="Akapitzlist"/>
        <w:numPr>
          <w:ilvl w:val="0"/>
          <w:numId w:val="20"/>
        </w:numPr>
        <w:spacing w:line="360" w:lineRule="auto"/>
        <w:ind w:left="709"/>
        <w:jc w:val="both"/>
        <w:rPr>
          <w:del w:id="18" w:author="Mariusz Bak" w:date="2024-11-14T07:11:00Z"/>
          <w:rFonts w:ascii="Arial" w:hAnsi="Arial" w:cs="Arial"/>
          <w:bCs/>
          <w:lang w:eastAsia="en-US"/>
        </w:rPr>
      </w:pPr>
      <w:del w:id="19" w:author="Mariusz Bak" w:date="2024-11-14T07:11:00Z">
        <w:r w:rsidRPr="007E5AF2" w:rsidDel="00D57200">
          <w:rPr>
            <w:rFonts w:ascii="Arial" w:hAnsi="Arial" w:cs="Arial"/>
          </w:rPr>
          <w:delText>posiadaniu co najmniej 10% udziału lub akcji (o ile niższy próg nie wynika z przepisów prawa).</w:delText>
        </w:r>
      </w:del>
    </w:p>
    <w:p w14:paraId="1455BE15" w14:textId="60D83B9C" w:rsidR="00E8480E" w:rsidRPr="007E5AF2" w:rsidDel="00D57200" w:rsidRDefault="00E8480E" w:rsidP="007E5AF2">
      <w:pPr>
        <w:pStyle w:val="Akapitzlist"/>
        <w:numPr>
          <w:ilvl w:val="0"/>
          <w:numId w:val="20"/>
        </w:numPr>
        <w:spacing w:line="360" w:lineRule="auto"/>
        <w:ind w:left="709"/>
        <w:jc w:val="both"/>
        <w:rPr>
          <w:del w:id="20" w:author="Mariusz Bak" w:date="2024-11-14T07:11:00Z"/>
          <w:rFonts w:ascii="Arial" w:hAnsi="Arial" w:cs="Arial"/>
          <w:bCs/>
          <w:lang w:eastAsia="en-US"/>
        </w:rPr>
      </w:pPr>
      <w:del w:id="21" w:author="Mariusz Bak" w:date="2024-11-14T07:11:00Z">
        <w:r w:rsidRPr="007E5AF2" w:rsidDel="00D57200">
          <w:rPr>
            <w:rFonts w:ascii="Arial" w:hAnsi="Arial" w:cs="Arial"/>
          </w:rPr>
          <w:delText>pełnieniu funkcji członka organu nadzorczego lub zarządczego, prokurenta, pełnomocnika.</w:delText>
        </w:r>
      </w:del>
    </w:p>
    <w:p w14:paraId="3869EC5E" w14:textId="1825ECE5" w:rsidR="00E8480E" w:rsidRPr="007E5AF2" w:rsidDel="00D57200" w:rsidRDefault="00E8480E" w:rsidP="007E5AF2">
      <w:pPr>
        <w:pStyle w:val="Akapitzlist"/>
        <w:numPr>
          <w:ilvl w:val="0"/>
          <w:numId w:val="20"/>
        </w:numPr>
        <w:spacing w:line="360" w:lineRule="auto"/>
        <w:ind w:left="709"/>
        <w:jc w:val="both"/>
        <w:rPr>
          <w:del w:id="22" w:author="Mariusz Bak" w:date="2024-11-14T07:11:00Z"/>
          <w:rFonts w:ascii="Arial" w:hAnsi="Arial" w:cs="Arial"/>
          <w:bCs/>
          <w:lang w:eastAsia="en-US"/>
        </w:rPr>
      </w:pPr>
      <w:del w:id="23" w:author="Mariusz Bak" w:date="2024-11-14T07:11:00Z">
        <w:r w:rsidRPr="007E5AF2" w:rsidDel="00D57200">
          <w:rPr>
            <w:rFonts w:ascii="Arial" w:hAnsi="Arial" w:cs="Arial"/>
          </w:rPr>
          <w:delText>pozostawaniu w związku małżeńskim, w stosunku pokrewieństwa lub powinowactwa w linii prostej, pokrewieństwa lub powinowactwa w linii bocznej do drugiego stopnia, lub związaniu z tytułu przysposobienia, opieki lub kurateli albo pozostawania we wspólnym pożyciu z Wykonawcą, jego zastępcą prawnym lub członkami organów zarządzających lub organów nadzorczych Wykonawców ubiegających się o udzielenie zamówienia.</w:delText>
        </w:r>
      </w:del>
    </w:p>
    <w:p w14:paraId="529DA997" w14:textId="0022A2CC" w:rsidR="00E8480E" w:rsidRPr="007E5AF2" w:rsidDel="00D57200" w:rsidRDefault="00E8480E" w:rsidP="007E5AF2">
      <w:pPr>
        <w:pStyle w:val="Akapitzlist"/>
        <w:numPr>
          <w:ilvl w:val="0"/>
          <w:numId w:val="20"/>
        </w:numPr>
        <w:spacing w:line="360" w:lineRule="auto"/>
        <w:ind w:left="709"/>
        <w:jc w:val="both"/>
        <w:rPr>
          <w:del w:id="24" w:author="Mariusz Bak" w:date="2024-11-14T07:11:00Z"/>
          <w:rFonts w:ascii="Arial" w:hAnsi="Arial" w:cs="Arial"/>
          <w:bCs/>
          <w:lang w:eastAsia="en-US"/>
        </w:rPr>
      </w:pPr>
      <w:del w:id="25" w:author="Mariusz Bak" w:date="2024-11-14T07:11:00Z">
        <w:r w:rsidRPr="007E5AF2" w:rsidDel="00D57200">
          <w:rPr>
            <w:rFonts w:ascii="Arial" w:hAnsi="Arial" w:cs="Arial"/>
          </w:rPr>
          <w:delText>pozostawania z wykonawcą w takim stosunku prawnym lub faktycznym, że istnieje uzasadniona wątpliwość co do ich bezstronności lub niezależności w związku z postępowaniem o udzielenie zamówienia.</w:delText>
        </w:r>
      </w:del>
    </w:p>
    <w:p w14:paraId="057FDEB9" w14:textId="4BCC0D74" w:rsidR="00E8480E" w:rsidRPr="007E5AF2" w:rsidDel="00D57200" w:rsidRDefault="00E8480E" w:rsidP="007E5AF2">
      <w:pPr>
        <w:pStyle w:val="Akapitzlist"/>
        <w:spacing w:line="360" w:lineRule="auto"/>
        <w:ind w:left="567"/>
        <w:jc w:val="both"/>
        <w:rPr>
          <w:del w:id="26" w:author="Mariusz Bak" w:date="2024-11-14T07:11:00Z"/>
          <w:rFonts w:ascii="Arial" w:hAnsi="Arial" w:cs="Arial"/>
          <w:bCs/>
          <w:lang w:eastAsia="en-US"/>
        </w:rPr>
      </w:pPr>
    </w:p>
    <w:p w14:paraId="559C390D" w14:textId="6E2D0575" w:rsidR="00E8480E" w:rsidRPr="007E5AF2" w:rsidDel="00D57200" w:rsidRDefault="00E8480E" w:rsidP="007E5AF2">
      <w:pPr>
        <w:spacing w:line="360" w:lineRule="auto"/>
        <w:jc w:val="both"/>
        <w:rPr>
          <w:del w:id="27" w:author="Mariusz Bak" w:date="2024-11-14T07:11:00Z"/>
          <w:rFonts w:ascii="Arial" w:eastAsia="Times New Roman" w:hAnsi="Arial" w:cs="Arial"/>
          <w:sz w:val="24"/>
          <w:szCs w:val="24"/>
          <w:lang w:eastAsia="en-US"/>
        </w:rPr>
      </w:pPr>
    </w:p>
    <w:p w14:paraId="65459770" w14:textId="50373FC8" w:rsidR="00E8480E" w:rsidRPr="007E5AF2" w:rsidDel="00D57200" w:rsidRDefault="00E8480E" w:rsidP="007E5AF2">
      <w:pPr>
        <w:spacing w:line="360" w:lineRule="auto"/>
        <w:ind w:left="142" w:firstLine="567"/>
        <w:jc w:val="both"/>
        <w:rPr>
          <w:del w:id="28" w:author="Mariusz Bak" w:date="2024-11-14T07:11:00Z"/>
          <w:rFonts w:ascii="Arial" w:eastAsia="Times New Roman" w:hAnsi="Arial" w:cs="Arial"/>
          <w:sz w:val="24"/>
          <w:szCs w:val="24"/>
          <w:lang w:eastAsia="en-US"/>
        </w:rPr>
      </w:pPr>
    </w:p>
    <w:p w14:paraId="34D8F21D" w14:textId="60EB574F" w:rsidR="00E705DF" w:rsidRPr="00176C6D" w:rsidDel="00D57200" w:rsidRDefault="00E705DF" w:rsidP="00E705DF">
      <w:pPr>
        <w:spacing w:after="0" w:line="360" w:lineRule="auto"/>
        <w:ind w:left="709"/>
        <w:rPr>
          <w:del w:id="29" w:author="Mariusz Bak" w:date="2024-11-14T07:11:00Z"/>
          <w:rFonts w:ascii="Arial" w:eastAsiaTheme="minorHAnsi" w:hAnsi="Arial" w:cs="Arial"/>
          <w:sz w:val="24"/>
          <w:szCs w:val="24"/>
          <w:lang w:eastAsia="en-US"/>
        </w:rPr>
      </w:pPr>
      <w:del w:id="30" w:author="Mariusz Bak" w:date="2024-11-14T07:11:00Z">
        <w:r w:rsidRPr="00176C6D" w:rsidDel="00D57200">
          <w:rPr>
            <w:rFonts w:ascii="Arial" w:eastAsiaTheme="minorHAnsi" w:hAnsi="Arial" w:cs="Arial"/>
            <w:sz w:val="24"/>
            <w:szCs w:val="24"/>
            <w:lang w:eastAsia="en-US"/>
          </w:rPr>
          <w:delText>_____________________</w:delText>
        </w:r>
        <w:r w:rsidDel="00D57200">
          <w:rPr>
            <w:rFonts w:ascii="Arial" w:eastAsiaTheme="minorHAnsi" w:hAnsi="Arial" w:cs="Arial"/>
            <w:sz w:val="24"/>
            <w:szCs w:val="24"/>
            <w:lang w:eastAsia="en-US"/>
          </w:rPr>
          <w:delText xml:space="preserve">   </w:delText>
        </w:r>
        <w:r w:rsidRPr="00176C6D" w:rsidDel="00D57200">
          <w:rPr>
            <w:rFonts w:ascii="Arial" w:eastAsiaTheme="minorHAnsi" w:hAnsi="Arial" w:cs="Arial"/>
            <w:sz w:val="24"/>
            <w:szCs w:val="24"/>
            <w:lang w:eastAsia="en-US"/>
          </w:rPr>
          <w:delText xml:space="preserve">                              _______________________</w:delText>
        </w:r>
      </w:del>
    </w:p>
    <w:p w14:paraId="01CD2332" w14:textId="62914CE2" w:rsidR="00E705DF" w:rsidRPr="00176C6D" w:rsidDel="00D57200" w:rsidRDefault="00E705DF" w:rsidP="00E705DF">
      <w:pPr>
        <w:spacing w:line="360" w:lineRule="auto"/>
        <w:ind w:left="5672" w:hanging="4963"/>
        <w:rPr>
          <w:del w:id="31" w:author="Mariusz Bak" w:date="2024-11-14T07:11:00Z"/>
          <w:rFonts w:ascii="Arial" w:eastAsiaTheme="minorHAnsi" w:hAnsi="Arial" w:cs="Arial"/>
          <w:sz w:val="20"/>
          <w:szCs w:val="20"/>
          <w:lang w:eastAsia="en-US"/>
        </w:rPr>
      </w:pPr>
      <w:del w:id="32" w:author="Mariusz Bak" w:date="2024-11-14T07:11:00Z">
        <w:r w:rsidRPr="00176C6D" w:rsidDel="00D57200">
          <w:rPr>
            <w:rFonts w:ascii="Arial" w:eastAsiaTheme="minorHAnsi" w:hAnsi="Arial" w:cs="Arial"/>
            <w:i/>
            <w:iCs/>
            <w:sz w:val="20"/>
            <w:szCs w:val="20"/>
            <w:lang w:eastAsia="en-US"/>
          </w:rPr>
          <w:delText xml:space="preserve">Miejscowość i data                  </w:delText>
        </w:r>
        <w:r w:rsidRPr="00176C6D" w:rsidDel="00D57200">
          <w:rPr>
            <w:rFonts w:ascii="Arial" w:eastAsiaTheme="minorHAnsi" w:hAnsi="Arial" w:cs="Arial"/>
            <w:i/>
            <w:iCs/>
            <w:sz w:val="20"/>
            <w:szCs w:val="20"/>
            <w:lang w:eastAsia="en-US"/>
          </w:rPr>
          <w:tab/>
          <w:delText>(czytelny podpis Oferenta lub osoby upoważnionej do reprezentacji)</w:delText>
        </w:r>
      </w:del>
    </w:p>
    <w:p w14:paraId="41BF1ABD" w14:textId="7B3F6805" w:rsidR="004C322F" w:rsidRPr="007E5AF2" w:rsidDel="00D57200" w:rsidRDefault="004C322F" w:rsidP="007E5AF2">
      <w:pPr>
        <w:spacing w:after="120" w:line="360" w:lineRule="auto"/>
        <w:jc w:val="right"/>
        <w:rPr>
          <w:del w:id="33" w:author="Mariusz Bak" w:date="2024-11-14T07:11:00Z"/>
          <w:rFonts w:ascii="Arial" w:eastAsiaTheme="minorHAnsi" w:hAnsi="Arial" w:cs="Arial"/>
          <w:b/>
          <w:color w:val="000000" w:themeColor="text1"/>
          <w:sz w:val="24"/>
          <w:szCs w:val="24"/>
          <w:lang w:eastAsia="en-US"/>
        </w:rPr>
      </w:pPr>
    </w:p>
    <w:p w14:paraId="490A5577" w14:textId="4A867390" w:rsidR="00287D42" w:rsidRPr="007E5AF2" w:rsidDel="00D57200" w:rsidRDefault="00287D42" w:rsidP="007E5AF2">
      <w:pPr>
        <w:spacing w:after="120" w:line="360" w:lineRule="auto"/>
        <w:jc w:val="right"/>
        <w:rPr>
          <w:del w:id="34" w:author="Mariusz Bak" w:date="2024-11-14T07:11:00Z"/>
          <w:rFonts w:ascii="Arial" w:eastAsiaTheme="minorHAnsi" w:hAnsi="Arial" w:cs="Arial"/>
          <w:b/>
          <w:color w:val="000000" w:themeColor="text1"/>
          <w:sz w:val="24"/>
          <w:szCs w:val="24"/>
          <w:lang w:eastAsia="en-US"/>
        </w:rPr>
      </w:pPr>
    </w:p>
    <w:p w14:paraId="1963157A" w14:textId="278ADD64" w:rsidR="00EE77A2" w:rsidRPr="007E5AF2" w:rsidDel="00D57200" w:rsidRDefault="00587336" w:rsidP="007E5AF2">
      <w:pPr>
        <w:spacing w:line="360" w:lineRule="auto"/>
        <w:rPr>
          <w:del w:id="35" w:author="Mariusz Bak" w:date="2024-11-14T07:11:00Z"/>
          <w:rFonts w:ascii="Arial" w:hAnsi="Arial" w:cs="Arial"/>
          <w:b/>
          <w:bCs/>
          <w:color w:val="222222"/>
          <w:sz w:val="24"/>
          <w:szCs w:val="24"/>
          <w:shd w:val="clear" w:color="auto" w:fill="FFFFFF"/>
        </w:rPr>
        <w:sectPr w:rsidR="00EE77A2" w:rsidRPr="007E5AF2" w:rsidDel="00D57200" w:rsidSect="0010308A">
          <w:pgSz w:w="11906" w:h="16838"/>
          <w:pgMar w:top="1270" w:right="1416" w:bottom="1276" w:left="1417" w:header="510" w:footer="567" w:gutter="0"/>
          <w:pgNumType w:start="1"/>
          <w:cols w:space="708"/>
        </w:sectPr>
      </w:pPr>
      <w:del w:id="36" w:author="Mariusz Bak" w:date="2024-11-14T07:11:00Z">
        <w:r w:rsidRPr="007E5AF2" w:rsidDel="00D57200">
          <w:rPr>
            <w:rFonts w:ascii="Arial" w:hAnsi="Arial" w:cs="Arial"/>
            <w:b/>
            <w:bCs/>
            <w:color w:val="222222"/>
            <w:sz w:val="24"/>
            <w:szCs w:val="24"/>
            <w:shd w:val="clear" w:color="auto" w:fill="FFFFFF"/>
          </w:rPr>
          <w:br w:type="page"/>
        </w:r>
      </w:del>
    </w:p>
    <w:p w14:paraId="08154C41" w14:textId="34E4F91E" w:rsidR="007327AD" w:rsidRPr="007E5AF2" w:rsidDel="00D57200" w:rsidRDefault="00234A0E" w:rsidP="007E5AF2">
      <w:pPr>
        <w:pStyle w:val="Nagwek1"/>
        <w:spacing w:after="240" w:line="360" w:lineRule="auto"/>
        <w:ind w:left="284" w:right="2" w:hanging="45"/>
        <w:jc w:val="right"/>
        <w:rPr>
          <w:del w:id="37" w:author="Mariusz Bak" w:date="2024-11-14T07:11:00Z"/>
          <w:rFonts w:eastAsiaTheme="minorHAnsi" w:cs="Arial"/>
          <w:b w:val="0"/>
          <w:color w:val="000000" w:themeColor="text1"/>
          <w:sz w:val="24"/>
          <w:lang w:eastAsia="en-US"/>
        </w:rPr>
      </w:pPr>
      <w:del w:id="38" w:author="Mariusz Bak" w:date="2024-11-14T07:11:00Z">
        <w:r w:rsidRPr="007E5AF2" w:rsidDel="00D57200">
          <w:rPr>
            <w:rFonts w:cs="Arial"/>
            <w:szCs w:val="28"/>
          </w:rPr>
          <w:delText xml:space="preserve">Załącznik nr 3 do zapytania ofertowego </w:delText>
        </w:r>
        <w:r w:rsidR="007327AD" w:rsidRPr="007E5AF2" w:rsidDel="00D57200">
          <w:rPr>
            <w:rFonts w:cs="Arial"/>
            <w:szCs w:val="28"/>
          </w:rPr>
          <w:delText xml:space="preserve">nr </w:delText>
        </w:r>
        <w:r w:rsidR="004E701C" w:rsidRPr="007E5AF2" w:rsidDel="00D57200">
          <w:rPr>
            <w:rFonts w:cs="Arial"/>
            <w:szCs w:val="28"/>
          </w:rPr>
          <w:delText>2024-13339-204585</w:delText>
        </w:r>
      </w:del>
    </w:p>
    <w:p w14:paraId="14CE5A1D" w14:textId="5EDD74ED" w:rsidR="00234A0E" w:rsidRPr="007E5AF2" w:rsidDel="00D57200" w:rsidRDefault="00234A0E" w:rsidP="007E5AF2">
      <w:pPr>
        <w:spacing w:after="240" w:line="360" w:lineRule="auto"/>
        <w:jc w:val="center"/>
        <w:rPr>
          <w:del w:id="39" w:author="Mariusz Bak" w:date="2024-11-14T07:11:00Z"/>
          <w:rFonts w:ascii="Arial" w:hAnsi="Arial" w:cs="Arial"/>
          <w:sz w:val="28"/>
          <w:szCs w:val="28"/>
        </w:rPr>
      </w:pPr>
      <w:del w:id="40" w:author="Mariusz Bak" w:date="2024-11-14T07:11:00Z">
        <w:r w:rsidRPr="007E5AF2" w:rsidDel="00D57200">
          <w:rPr>
            <w:rFonts w:ascii="Arial" w:eastAsiaTheme="minorHAnsi" w:hAnsi="Arial" w:cs="Arial"/>
            <w:b/>
            <w:color w:val="000000" w:themeColor="text1"/>
            <w:sz w:val="28"/>
            <w:szCs w:val="28"/>
            <w:lang w:eastAsia="en-US"/>
          </w:rPr>
          <w:delText>OŚWIADCZENIE</w:delText>
        </w:r>
      </w:del>
    </w:p>
    <w:p w14:paraId="4F7CC83B" w14:textId="6DFF000E" w:rsidR="00234A0E" w:rsidRPr="007E5AF2" w:rsidDel="00D57200" w:rsidRDefault="00234A0E" w:rsidP="007E5AF2">
      <w:pPr>
        <w:spacing w:after="240" w:line="360" w:lineRule="auto"/>
        <w:jc w:val="center"/>
        <w:rPr>
          <w:del w:id="41" w:author="Mariusz Bak" w:date="2024-11-14T07:11:00Z"/>
          <w:rFonts w:ascii="Arial" w:eastAsiaTheme="minorHAnsi" w:hAnsi="Arial" w:cs="Arial"/>
          <w:b/>
          <w:color w:val="000000" w:themeColor="text1"/>
          <w:sz w:val="24"/>
          <w:szCs w:val="24"/>
          <w:lang w:eastAsia="en-US"/>
        </w:rPr>
      </w:pPr>
      <w:del w:id="42" w:author="Mariusz Bak" w:date="2024-11-14T07:11:00Z">
        <w:r w:rsidRPr="007E5AF2" w:rsidDel="00D57200">
          <w:rPr>
            <w:rFonts w:ascii="Arial" w:eastAsiaTheme="minorHAnsi" w:hAnsi="Arial" w:cs="Arial"/>
            <w:b/>
            <w:color w:val="000000" w:themeColor="text1"/>
            <w:sz w:val="24"/>
            <w:szCs w:val="24"/>
            <w:lang w:eastAsia="en-US"/>
          </w:rPr>
          <w:delText>dotyczące spełnienia warunków udziału w postępowaniu</w:delText>
        </w:r>
      </w:del>
    </w:p>
    <w:p w14:paraId="011A650A" w14:textId="47795717" w:rsidR="00234A0E" w:rsidRPr="007E5AF2" w:rsidDel="00D57200" w:rsidRDefault="00234A0E" w:rsidP="007E5AF2">
      <w:pPr>
        <w:autoSpaceDE w:val="0"/>
        <w:autoSpaceDN w:val="0"/>
        <w:adjustRightInd w:val="0"/>
        <w:spacing w:line="360" w:lineRule="auto"/>
        <w:jc w:val="both"/>
        <w:rPr>
          <w:del w:id="43" w:author="Mariusz Bak" w:date="2024-11-14T07:11:00Z"/>
          <w:rFonts w:ascii="Arial" w:hAnsi="Arial" w:cs="Arial"/>
          <w:sz w:val="24"/>
          <w:szCs w:val="24"/>
        </w:rPr>
      </w:pPr>
      <w:del w:id="44" w:author="Mariusz Bak" w:date="2024-11-14T07:11:00Z">
        <w:r w:rsidRPr="007E5AF2" w:rsidDel="00D57200">
          <w:rPr>
            <w:rFonts w:ascii="Arial" w:eastAsiaTheme="minorHAnsi" w:hAnsi="Arial" w:cs="Arial"/>
            <w:color w:val="000000" w:themeColor="text1"/>
            <w:sz w:val="24"/>
            <w:szCs w:val="24"/>
            <w:lang w:eastAsia="en-US"/>
          </w:rPr>
          <w:delText xml:space="preserve">Składając ofertę do zapytania ofertowego </w:delText>
        </w:r>
        <w:r w:rsidRPr="007E5AF2" w:rsidDel="00D57200">
          <w:rPr>
            <w:rFonts w:ascii="Arial" w:hAnsi="Arial" w:cs="Arial"/>
            <w:color w:val="000000"/>
            <w:sz w:val="24"/>
            <w:szCs w:val="24"/>
          </w:rPr>
          <w:delText xml:space="preserve">na </w:delText>
        </w:r>
        <w:r w:rsidR="003509CA" w:rsidRPr="007E5AF2" w:rsidDel="00D57200">
          <w:rPr>
            <w:rFonts w:ascii="Arial" w:hAnsi="Arial" w:cs="Arial"/>
            <w:color w:val="000000"/>
            <w:sz w:val="24"/>
            <w:szCs w:val="24"/>
          </w:rPr>
          <w:delText>„Dostawę i uruchomienie systemu cięcia wodą”</w:delText>
        </w:r>
        <w:r w:rsidR="007327AD" w:rsidRPr="007E5AF2" w:rsidDel="00D57200">
          <w:rPr>
            <w:rFonts w:ascii="Arial" w:eastAsia="Times New Roman" w:hAnsi="Arial" w:cs="Arial"/>
            <w:bCs/>
            <w:sz w:val="24"/>
            <w:szCs w:val="24"/>
            <w:lang w:eastAsia="en-US"/>
          </w:rPr>
          <w:delText xml:space="preserve">, </w:delText>
        </w:r>
        <w:r w:rsidRPr="007E5AF2" w:rsidDel="00D57200">
          <w:rPr>
            <w:rFonts w:ascii="Arial" w:eastAsia="Times New Roman" w:hAnsi="Arial" w:cs="Arial"/>
            <w:bCs/>
            <w:sz w:val="24"/>
            <w:szCs w:val="24"/>
            <w:lang w:eastAsia="en-US"/>
          </w:rPr>
          <w:delText>oświadczam (oświadczamy)</w:delText>
        </w:r>
        <w:r w:rsidRPr="007E5AF2" w:rsidDel="00D57200">
          <w:rPr>
            <w:rFonts w:ascii="Arial" w:eastAsia="Times New Roman" w:hAnsi="Arial" w:cs="Arial"/>
            <w:sz w:val="24"/>
            <w:szCs w:val="24"/>
            <w:lang w:eastAsia="en-US"/>
          </w:rPr>
          <w:delText>,</w:delText>
        </w:r>
        <w:r w:rsidRPr="007E5AF2" w:rsidDel="00D57200">
          <w:rPr>
            <w:rFonts w:ascii="Arial" w:hAnsi="Arial" w:cs="Arial"/>
            <w:sz w:val="24"/>
            <w:szCs w:val="24"/>
          </w:rPr>
          <w:delText xml:space="preserve"> iż spełniam(y) warunki udziału  w postępowaniu określone przez zamawiającego w zapytaniu ofertowym. </w:delText>
        </w:r>
      </w:del>
    </w:p>
    <w:p w14:paraId="6CA2EFCC" w14:textId="786C1376" w:rsidR="00234A0E" w:rsidRPr="007E5AF2" w:rsidDel="00D57200" w:rsidRDefault="00234A0E" w:rsidP="007E5AF2">
      <w:pPr>
        <w:tabs>
          <w:tab w:val="right" w:pos="8976"/>
        </w:tabs>
        <w:spacing w:after="0" w:line="360" w:lineRule="auto"/>
        <w:jc w:val="both"/>
        <w:rPr>
          <w:del w:id="45" w:author="Mariusz Bak" w:date="2024-11-14T07:11:00Z"/>
          <w:rFonts w:ascii="Arial" w:hAnsi="Arial" w:cs="Arial"/>
          <w:sz w:val="24"/>
          <w:szCs w:val="24"/>
        </w:rPr>
      </w:pPr>
      <w:del w:id="46" w:author="Mariusz Bak" w:date="2024-11-14T07:11:00Z">
        <w:r w:rsidRPr="007E5AF2" w:rsidDel="00D57200">
          <w:rPr>
            <w:rFonts w:ascii="Arial" w:hAnsi="Arial" w:cs="Arial"/>
            <w:sz w:val="24"/>
            <w:szCs w:val="24"/>
          </w:rPr>
          <w:delText>Oświadczam (y), że:</w:delText>
        </w:r>
      </w:del>
    </w:p>
    <w:p w14:paraId="41D643AC" w14:textId="064AAB4A" w:rsidR="00234A0E" w:rsidRPr="007E5AF2" w:rsidDel="00D57200" w:rsidRDefault="00234A0E" w:rsidP="007E5AF2">
      <w:pPr>
        <w:numPr>
          <w:ilvl w:val="0"/>
          <w:numId w:val="5"/>
        </w:numPr>
        <w:spacing w:after="0" w:line="360" w:lineRule="auto"/>
        <w:jc w:val="both"/>
        <w:rPr>
          <w:del w:id="47" w:author="Mariusz Bak" w:date="2024-11-14T07:11:00Z"/>
          <w:rFonts w:ascii="Arial" w:hAnsi="Arial" w:cs="Arial"/>
          <w:sz w:val="24"/>
          <w:szCs w:val="24"/>
        </w:rPr>
      </w:pPr>
      <w:del w:id="48" w:author="Mariusz Bak" w:date="2024-11-14T07:11:00Z">
        <w:r w:rsidRPr="007E5AF2" w:rsidDel="00D57200">
          <w:rPr>
            <w:rFonts w:ascii="Arial" w:hAnsi="Arial" w:cs="Arial"/>
            <w:sz w:val="24"/>
            <w:szCs w:val="24"/>
          </w:rPr>
          <w:delText>Zapoznałem się z warunkami zapytania ofertowego, nie wnoszę do niego zastrzeżeń oraz  uzyskałem informacje niezbędne do przygotowania oferty.</w:delText>
        </w:r>
      </w:del>
    </w:p>
    <w:p w14:paraId="53EEE557" w14:textId="1F3E6FBF" w:rsidR="00234A0E" w:rsidRPr="007E5AF2" w:rsidDel="00D57200" w:rsidRDefault="00234A0E" w:rsidP="007E5AF2">
      <w:pPr>
        <w:numPr>
          <w:ilvl w:val="0"/>
          <w:numId w:val="5"/>
        </w:numPr>
        <w:spacing w:after="0" w:line="360" w:lineRule="auto"/>
        <w:jc w:val="both"/>
        <w:rPr>
          <w:del w:id="49" w:author="Mariusz Bak" w:date="2024-11-14T07:11:00Z"/>
          <w:rFonts w:ascii="Arial" w:hAnsi="Arial" w:cs="Arial"/>
          <w:sz w:val="24"/>
          <w:szCs w:val="24"/>
        </w:rPr>
      </w:pPr>
      <w:del w:id="50" w:author="Mariusz Bak" w:date="2024-11-14T07:11:00Z">
        <w:r w:rsidRPr="007E5AF2" w:rsidDel="00D57200">
          <w:rPr>
            <w:rFonts w:ascii="Arial" w:hAnsi="Arial" w:cs="Arial"/>
            <w:sz w:val="24"/>
            <w:szCs w:val="24"/>
          </w:rPr>
          <w:delText>Wszystkie informacje zamieszczone w ofercie są zgodne ze stanem faktycznym.</w:delText>
        </w:r>
      </w:del>
    </w:p>
    <w:p w14:paraId="0EE11BDE" w14:textId="19A0750D" w:rsidR="00234A0E" w:rsidRPr="007E5AF2" w:rsidDel="00D57200" w:rsidRDefault="00234A0E" w:rsidP="007E5AF2">
      <w:pPr>
        <w:tabs>
          <w:tab w:val="right" w:pos="8976"/>
        </w:tabs>
        <w:spacing w:before="160" w:after="0" w:line="360" w:lineRule="auto"/>
        <w:jc w:val="both"/>
        <w:rPr>
          <w:del w:id="51" w:author="Mariusz Bak" w:date="2024-11-14T07:11:00Z"/>
          <w:rFonts w:ascii="Arial" w:hAnsi="Arial" w:cs="Arial"/>
          <w:sz w:val="24"/>
          <w:szCs w:val="24"/>
        </w:rPr>
      </w:pPr>
      <w:del w:id="52" w:author="Mariusz Bak" w:date="2024-11-14T07:11:00Z">
        <w:r w:rsidRPr="007E5AF2" w:rsidDel="00D57200">
          <w:rPr>
            <w:rFonts w:ascii="Arial" w:hAnsi="Arial" w:cs="Arial"/>
            <w:sz w:val="24"/>
            <w:szCs w:val="24"/>
          </w:rPr>
          <w:delText>Ponadto, oświadczam, że:</w:delText>
        </w:r>
      </w:del>
    </w:p>
    <w:p w14:paraId="6CF6BE48" w14:textId="001396EA" w:rsidR="00234A0E" w:rsidRPr="007E5AF2" w:rsidDel="00D57200" w:rsidRDefault="00234A0E" w:rsidP="007E5AF2">
      <w:pPr>
        <w:tabs>
          <w:tab w:val="right" w:pos="8976"/>
        </w:tabs>
        <w:spacing w:line="360" w:lineRule="auto"/>
        <w:jc w:val="both"/>
        <w:rPr>
          <w:del w:id="53" w:author="Mariusz Bak" w:date="2024-11-14T07:11:00Z"/>
          <w:rFonts w:ascii="Arial" w:hAnsi="Arial" w:cs="Arial"/>
          <w:sz w:val="24"/>
          <w:szCs w:val="24"/>
        </w:rPr>
      </w:pPr>
      <w:del w:id="54" w:author="Mariusz Bak" w:date="2024-11-14T07:11:00Z">
        <w:r w:rsidRPr="007E5AF2" w:rsidDel="00D57200">
          <w:rPr>
            <w:rFonts w:ascii="Arial" w:hAnsi="Arial" w:cs="Arial"/>
            <w:sz w:val="24"/>
            <w:szCs w:val="24"/>
          </w:rPr>
          <w:delText xml:space="preserve">1. Posiadam uprawnienia do wykonywania określonej działalności lub czynności, jeżeli ustawy nakładają obowiązek posiadania takich uprawnień. </w:delText>
        </w:r>
      </w:del>
    </w:p>
    <w:p w14:paraId="50EEB78E" w14:textId="50F3FBA7" w:rsidR="00234A0E" w:rsidRPr="007E5AF2" w:rsidDel="00D57200" w:rsidRDefault="00234A0E" w:rsidP="007E5AF2">
      <w:pPr>
        <w:tabs>
          <w:tab w:val="right" w:pos="8976"/>
        </w:tabs>
        <w:spacing w:line="360" w:lineRule="auto"/>
        <w:jc w:val="both"/>
        <w:rPr>
          <w:del w:id="55" w:author="Mariusz Bak" w:date="2024-11-14T07:11:00Z"/>
          <w:rFonts w:ascii="Arial" w:hAnsi="Arial" w:cs="Arial"/>
          <w:sz w:val="24"/>
          <w:szCs w:val="24"/>
        </w:rPr>
      </w:pPr>
      <w:del w:id="56" w:author="Mariusz Bak" w:date="2024-11-14T07:11:00Z">
        <w:r w:rsidRPr="007E5AF2" w:rsidDel="00D57200">
          <w:rPr>
            <w:rFonts w:ascii="Arial" w:hAnsi="Arial" w:cs="Arial"/>
            <w:sz w:val="24"/>
            <w:szCs w:val="24"/>
          </w:rPr>
          <w:delText xml:space="preserve">2. Posiadam niezbędną wiedzę i doświadczenie oraz dysponuję potencjałem technicznym i osobami zdolnymi do wykonania zamówienia. </w:delText>
        </w:r>
      </w:del>
    </w:p>
    <w:p w14:paraId="7104B5E6" w14:textId="65631083" w:rsidR="00234A0E" w:rsidRPr="007E5AF2" w:rsidDel="00D57200" w:rsidRDefault="00234A0E" w:rsidP="007E5AF2">
      <w:pPr>
        <w:tabs>
          <w:tab w:val="right" w:pos="8976"/>
        </w:tabs>
        <w:spacing w:line="360" w:lineRule="auto"/>
        <w:jc w:val="both"/>
        <w:rPr>
          <w:del w:id="57" w:author="Mariusz Bak" w:date="2024-11-14T07:11:00Z"/>
          <w:rFonts w:ascii="Arial" w:hAnsi="Arial" w:cs="Arial"/>
          <w:sz w:val="24"/>
          <w:szCs w:val="24"/>
        </w:rPr>
      </w:pPr>
      <w:del w:id="58" w:author="Mariusz Bak" w:date="2024-11-14T07:11:00Z">
        <w:r w:rsidRPr="007E5AF2" w:rsidDel="00D57200">
          <w:rPr>
            <w:rFonts w:ascii="Arial" w:hAnsi="Arial" w:cs="Arial"/>
            <w:sz w:val="24"/>
            <w:szCs w:val="24"/>
          </w:rPr>
          <w:delText>3. Dysponuję osobami, które będą uczestniczyć w wykonywaniu zamówienia, a które posiadają wymagane uprawnienia</w:delText>
        </w:r>
        <w:r w:rsidR="0059437F" w:rsidRPr="007E5AF2" w:rsidDel="00D57200">
          <w:rPr>
            <w:rFonts w:ascii="Arial" w:hAnsi="Arial" w:cs="Arial"/>
            <w:sz w:val="24"/>
            <w:szCs w:val="24"/>
          </w:rPr>
          <w:delText>.</w:delText>
        </w:r>
      </w:del>
    </w:p>
    <w:p w14:paraId="5CC3274C" w14:textId="04373FB9" w:rsidR="00234A0E" w:rsidRPr="007E5AF2" w:rsidDel="00D57200" w:rsidRDefault="00234A0E" w:rsidP="007E5AF2">
      <w:pPr>
        <w:pStyle w:val="Akapitzlist"/>
        <w:spacing w:line="360" w:lineRule="auto"/>
        <w:ind w:left="0"/>
        <w:jc w:val="both"/>
        <w:rPr>
          <w:del w:id="59" w:author="Mariusz Bak" w:date="2024-11-14T07:11:00Z"/>
          <w:rFonts w:ascii="Arial" w:hAnsi="Arial" w:cs="Arial"/>
        </w:rPr>
      </w:pPr>
      <w:del w:id="60" w:author="Mariusz Bak" w:date="2024-11-14T07:11:00Z">
        <w:r w:rsidRPr="007E5AF2" w:rsidDel="00D57200">
          <w:rPr>
            <w:rFonts w:ascii="Arial" w:hAnsi="Arial" w:cs="Arial"/>
          </w:rPr>
          <w:delText>4.</w:delText>
        </w:r>
        <w:r w:rsidR="001F3DB2" w:rsidRPr="007E5AF2" w:rsidDel="00D57200">
          <w:rPr>
            <w:rFonts w:ascii="Arial" w:hAnsi="Arial" w:cs="Arial"/>
          </w:rPr>
          <w:delText xml:space="preserve"> </w:delText>
        </w:r>
        <w:r w:rsidRPr="007E5AF2" w:rsidDel="00D57200">
          <w:rPr>
            <w:rFonts w:ascii="Arial" w:hAnsi="Arial" w:cs="Arial"/>
          </w:rPr>
          <w:delText xml:space="preserve">Oświadczam, że nie podlegam wykluczeniu z postępowania na podstawie </w:delText>
        </w:r>
        <w:r w:rsidRPr="007E5AF2" w:rsidDel="00D57200">
          <w:rPr>
            <w:rFonts w:ascii="Arial" w:hAnsi="Arial" w:cs="Arial"/>
          </w:rPr>
          <w:br/>
          <w:delText>art. 108 i art. 109 ust. 1 pkt 1) i 4) ustawy Pzp.</w:delText>
        </w:r>
      </w:del>
    </w:p>
    <w:p w14:paraId="3A462122" w14:textId="56945467" w:rsidR="0059437F" w:rsidRPr="007E5AF2" w:rsidDel="00D57200" w:rsidRDefault="0059437F" w:rsidP="007E5AF2">
      <w:pPr>
        <w:pStyle w:val="Akapitzlist"/>
        <w:spacing w:line="360" w:lineRule="auto"/>
        <w:ind w:left="0"/>
        <w:jc w:val="both"/>
        <w:rPr>
          <w:del w:id="61" w:author="Mariusz Bak" w:date="2024-11-14T07:11:00Z"/>
          <w:rFonts w:ascii="Arial" w:hAnsi="Arial" w:cs="Arial"/>
        </w:rPr>
      </w:pPr>
    </w:p>
    <w:p w14:paraId="10B0B66A" w14:textId="684016BE" w:rsidR="00234A0E" w:rsidRPr="007E5AF2" w:rsidDel="00D57200" w:rsidRDefault="00234A0E" w:rsidP="007E5AF2">
      <w:pPr>
        <w:spacing w:line="360" w:lineRule="auto"/>
        <w:jc w:val="both"/>
        <w:rPr>
          <w:del w:id="62" w:author="Mariusz Bak" w:date="2024-11-14T07:11:00Z"/>
          <w:rFonts w:ascii="Arial" w:hAnsi="Arial" w:cs="Arial"/>
          <w:sz w:val="24"/>
          <w:szCs w:val="24"/>
        </w:rPr>
      </w:pPr>
      <w:del w:id="63" w:author="Mariusz Bak" w:date="2024-11-14T07:11:00Z">
        <w:r w:rsidRPr="007E5AF2" w:rsidDel="00D57200">
          <w:rPr>
            <w:rFonts w:ascii="Arial" w:hAnsi="Arial" w:cs="Arial"/>
            <w:sz w:val="24"/>
            <w:szCs w:val="24"/>
          </w:rPr>
          <w:delText>5.</w:delText>
        </w:r>
        <w:r w:rsidR="001F3DB2" w:rsidRPr="007E5AF2" w:rsidDel="00D57200">
          <w:rPr>
            <w:rFonts w:ascii="Arial" w:hAnsi="Arial" w:cs="Arial"/>
            <w:sz w:val="24"/>
            <w:szCs w:val="24"/>
          </w:rPr>
          <w:delText xml:space="preserve"> </w:delText>
        </w:r>
        <w:r w:rsidRPr="007E5AF2" w:rsidDel="00D57200">
          <w:rPr>
            <w:rFonts w:ascii="Arial" w:hAnsi="Arial" w:cs="Arial"/>
            <w:sz w:val="24"/>
            <w:szCs w:val="24"/>
          </w:rPr>
          <w:delText>Oświadczam, że znajduj</w:delText>
        </w:r>
        <w:r w:rsidR="004169E0" w:rsidRPr="007E5AF2" w:rsidDel="00D57200">
          <w:rPr>
            <w:rFonts w:ascii="Arial" w:hAnsi="Arial" w:cs="Arial"/>
            <w:sz w:val="24"/>
            <w:szCs w:val="24"/>
          </w:rPr>
          <w:delText>ę</w:delText>
        </w:r>
        <w:r w:rsidRPr="007E5AF2" w:rsidDel="00D57200">
          <w:rPr>
            <w:rFonts w:ascii="Arial" w:hAnsi="Arial" w:cs="Arial"/>
            <w:sz w:val="24"/>
            <w:szCs w:val="24"/>
          </w:rPr>
          <w:delText xml:space="preserve"> się w sytuacji ekonomicznej i finansowej zapewniającej terminowe i</w:delText>
        </w:r>
        <w:r w:rsidR="001F3DB2" w:rsidRPr="007E5AF2" w:rsidDel="00D57200">
          <w:rPr>
            <w:rFonts w:ascii="Arial" w:hAnsi="Arial" w:cs="Arial"/>
            <w:sz w:val="24"/>
            <w:szCs w:val="24"/>
          </w:rPr>
          <w:delText xml:space="preserve"> </w:delText>
        </w:r>
        <w:r w:rsidRPr="007E5AF2" w:rsidDel="00D57200">
          <w:rPr>
            <w:rFonts w:ascii="Arial" w:hAnsi="Arial" w:cs="Arial"/>
            <w:sz w:val="24"/>
            <w:szCs w:val="24"/>
          </w:rPr>
          <w:delText xml:space="preserve">rzetelne wykonanie zamówienia. </w:delText>
        </w:r>
      </w:del>
    </w:p>
    <w:p w14:paraId="6FB505EA" w14:textId="348967E3" w:rsidR="00B85599" w:rsidRPr="007E5AF2" w:rsidDel="00D57200" w:rsidRDefault="002618D0" w:rsidP="007E5AF2">
      <w:pPr>
        <w:spacing w:line="360" w:lineRule="auto"/>
        <w:jc w:val="both"/>
        <w:rPr>
          <w:del w:id="64" w:author="Mariusz Bak" w:date="2024-11-14T07:11:00Z"/>
          <w:rFonts w:ascii="Arial" w:hAnsi="Arial" w:cs="Arial"/>
          <w:sz w:val="24"/>
          <w:szCs w:val="24"/>
          <w:u w:val="single"/>
        </w:rPr>
      </w:pPr>
      <w:del w:id="65" w:author="Mariusz Bak" w:date="2024-11-14T07:11:00Z">
        <w:r w:rsidRPr="007E5AF2" w:rsidDel="00D57200">
          <w:rPr>
            <w:rFonts w:ascii="Arial" w:hAnsi="Arial" w:cs="Arial"/>
            <w:sz w:val="24"/>
            <w:szCs w:val="24"/>
            <w:u w:val="single"/>
          </w:rPr>
          <w:delText xml:space="preserve">6. Oświadczam, iż </w:delText>
        </w:r>
        <w:r w:rsidR="00B85599" w:rsidRPr="007E5AF2" w:rsidDel="00D57200">
          <w:rPr>
            <w:rFonts w:ascii="Arial" w:hAnsi="Arial" w:cs="Arial"/>
            <w:sz w:val="24"/>
            <w:szCs w:val="24"/>
            <w:u w:val="single"/>
          </w:rPr>
          <w:delText>składam informacje i dane o zakresie korzystania ze środowiska do Właściwego urzędu Marszałkowskiego oraz uiszczam należne opłaty</w:delText>
        </w:r>
        <w:r w:rsidR="00C74BC1" w:rsidRPr="007E5AF2" w:rsidDel="00D57200">
          <w:rPr>
            <w:rFonts w:ascii="Arial" w:hAnsi="Arial" w:cs="Arial"/>
            <w:sz w:val="24"/>
            <w:szCs w:val="24"/>
            <w:u w:val="single"/>
          </w:rPr>
          <w:delText xml:space="preserve"> </w:delText>
        </w:r>
        <w:r w:rsidR="00C74BC1" w:rsidRPr="007E5AF2" w:rsidDel="00D57200">
          <w:rPr>
            <w:rFonts w:ascii="Arial" w:hAnsi="Arial" w:cs="Arial"/>
            <w:b/>
            <w:bCs/>
            <w:sz w:val="24"/>
            <w:szCs w:val="24"/>
            <w:u w:val="single"/>
          </w:rPr>
          <w:delText>(skreślić jeżeli nie dotyczy)</w:delText>
        </w:r>
      </w:del>
    </w:p>
    <w:p w14:paraId="7FA4D2E8" w14:textId="0E2A409E" w:rsidR="002618D0" w:rsidRPr="007E5AF2" w:rsidDel="00D57200" w:rsidRDefault="00B85599" w:rsidP="007E5AF2">
      <w:pPr>
        <w:spacing w:line="360" w:lineRule="auto"/>
        <w:jc w:val="both"/>
        <w:rPr>
          <w:del w:id="66" w:author="Mariusz Bak" w:date="2024-11-14T07:11:00Z"/>
          <w:rFonts w:ascii="Arial" w:hAnsi="Arial" w:cs="Arial"/>
          <w:sz w:val="24"/>
          <w:szCs w:val="24"/>
          <w:u w:val="single"/>
        </w:rPr>
      </w:pPr>
      <w:del w:id="67" w:author="Mariusz Bak" w:date="2024-11-14T07:11:00Z">
        <w:r w:rsidRPr="007E5AF2" w:rsidDel="00D57200">
          <w:rPr>
            <w:rFonts w:ascii="Arial" w:hAnsi="Arial" w:cs="Arial"/>
            <w:sz w:val="24"/>
            <w:szCs w:val="24"/>
          </w:rPr>
          <w:delText>7</w:delText>
        </w:r>
        <w:r w:rsidR="001F3DB2" w:rsidRPr="007E5AF2" w:rsidDel="00D57200">
          <w:rPr>
            <w:rFonts w:ascii="Arial" w:hAnsi="Arial" w:cs="Arial"/>
            <w:sz w:val="24"/>
            <w:szCs w:val="24"/>
          </w:rPr>
          <w:delText>.</w:delText>
        </w:r>
        <w:r w:rsidRPr="007E5AF2" w:rsidDel="00D57200">
          <w:rPr>
            <w:rFonts w:ascii="Arial" w:hAnsi="Arial" w:cs="Arial"/>
            <w:sz w:val="24"/>
            <w:szCs w:val="24"/>
          </w:rPr>
          <w:delText xml:space="preserve"> Oświadczam, iż nie zostałem prawomocnie skazany </w:delText>
        </w:r>
        <w:r w:rsidR="002618D0" w:rsidRPr="007E5AF2" w:rsidDel="00D57200">
          <w:rPr>
            <w:rFonts w:ascii="Arial" w:hAnsi="Arial" w:cs="Arial"/>
            <w:sz w:val="24"/>
            <w:szCs w:val="24"/>
          </w:rPr>
          <w:delText xml:space="preserve">za przestępstwo przeciwko środowisku, o którym mowa w rozdziale XXII Kodeksu karnego lub za odpowiedni czyn zabroniony określony w przepisach prawa obcego, </w:delText>
        </w:r>
        <w:r w:rsidRPr="007E5AF2" w:rsidDel="00D57200">
          <w:rPr>
            <w:rFonts w:ascii="Arial" w:hAnsi="Arial" w:cs="Arial"/>
            <w:sz w:val="24"/>
            <w:szCs w:val="24"/>
          </w:rPr>
          <w:delText>lub</w:delText>
        </w:r>
        <w:r w:rsidR="002618D0" w:rsidRPr="007E5AF2" w:rsidDel="00D57200">
          <w:rPr>
            <w:rFonts w:ascii="Arial" w:hAnsi="Arial" w:cs="Arial"/>
            <w:sz w:val="24"/>
            <w:szCs w:val="24"/>
          </w:rPr>
          <w:delText xml:space="preserve"> prawomocnie ukaran</w:delText>
        </w:r>
        <w:r w:rsidRPr="007E5AF2" w:rsidDel="00D57200">
          <w:rPr>
            <w:rFonts w:ascii="Arial" w:hAnsi="Arial" w:cs="Arial"/>
            <w:sz w:val="24"/>
            <w:szCs w:val="24"/>
          </w:rPr>
          <w:delText>y</w:delText>
        </w:r>
        <w:r w:rsidR="002618D0" w:rsidRPr="007E5AF2" w:rsidDel="00D57200">
          <w:rPr>
            <w:rFonts w:ascii="Arial" w:hAnsi="Arial" w:cs="Arial"/>
            <w:sz w:val="24"/>
            <w:szCs w:val="24"/>
          </w:rPr>
          <w:delText xml:space="preserve"> za wykroczenie przeciwko środowisku, jeżeli za jego popełnienie wymierzono karę aresztu, ograniczenia wolności lub karę grzywny</w:delText>
        </w:r>
        <w:r w:rsidRPr="007E5AF2" w:rsidDel="00D57200">
          <w:rPr>
            <w:rFonts w:ascii="Arial" w:hAnsi="Arial" w:cs="Arial"/>
            <w:sz w:val="24"/>
            <w:szCs w:val="24"/>
          </w:rPr>
          <w:delText xml:space="preserve"> oraz nie wydano</w:delText>
        </w:r>
        <w:r w:rsidR="002618D0" w:rsidRPr="007E5AF2" w:rsidDel="00D57200">
          <w:rPr>
            <w:rFonts w:ascii="Arial" w:hAnsi="Arial" w:cs="Arial"/>
            <w:sz w:val="24"/>
            <w:szCs w:val="24"/>
          </w:rPr>
          <w:delText xml:space="preserve"> wobec </w:delText>
        </w:r>
        <w:r w:rsidRPr="007E5AF2" w:rsidDel="00D57200">
          <w:rPr>
            <w:rFonts w:ascii="Arial" w:hAnsi="Arial" w:cs="Arial"/>
            <w:sz w:val="24"/>
            <w:szCs w:val="24"/>
          </w:rPr>
          <w:delText>mnie</w:delText>
        </w:r>
        <w:r w:rsidR="002618D0" w:rsidRPr="007E5AF2" w:rsidDel="00D57200">
          <w:rPr>
            <w:rFonts w:ascii="Arial" w:hAnsi="Arial" w:cs="Arial"/>
            <w:sz w:val="24"/>
            <w:szCs w:val="24"/>
          </w:rPr>
          <w:delText xml:space="preserve"> </w:delText>
        </w:r>
        <w:r w:rsidRPr="007E5AF2" w:rsidDel="00D57200">
          <w:rPr>
            <w:rFonts w:ascii="Arial" w:hAnsi="Arial" w:cs="Arial"/>
            <w:sz w:val="24"/>
            <w:szCs w:val="24"/>
          </w:rPr>
          <w:delText>ostatecznej</w:delText>
        </w:r>
        <w:r w:rsidR="002618D0" w:rsidRPr="007E5AF2" w:rsidDel="00D57200">
          <w:rPr>
            <w:rFonts w:ascii="Arial" w:hAnsi="Arial" w:cs="Arial"/>
            <w:sz w:val="24"/>
            <w:szCs w:val="24"/>
          </w:rPr>
          <w:delText xml:space="preserve"> decyzj</w:delText>
        </w:r>
        <w:r w:rsidRPr="007E5AF2" w:rsidDel="00D57200">
          <w:rPr>
            <w:rFonts w:ascii="Arial" w:hAnsi="Arial" w:cs="Arial"/>
            <w:sz w:val="24"/>
            <w:szCs w:val="24"/>
          </w:rPr>
          <w:delText>i</w:delText>
        </w:r>
        <w:r w:rsidR="002618D0" w:rsidRPr="007E5AF2" w:rsidDel="00D57200">
          <w:rPr>
            <w:rFonts w:ascii="Arial" w:hAnsi="Arial" w:cs="Arial"/>
            <w:sz w:val="24"/>
            <w:szCs w:val="24"/>
          </w:rPr>
          <w:delText xml:space="preserve"> administracyjn</w:delText>
        </w:r>
        <w:r w:rsidRPr="007E5AF2" w:rsidDel="00D57200">
          <w:rPr>
            <w:rFonts w:ascii="Arial" w:hAnsi="Arial" w:cs="Arial"/>
            <w:sz w:val="24"/>
            <w:szCs w:val="24"/>
          </w:rPr>
          <w:delText>ej</w:delText>
        </w:r>
        <w:r w:rsidR="002618D0" w:rsidRPr="007E5AF2" w:rsidDel="00D57200">
          <w:rPr>
            <w:rFonts w:ascii="Arial" w:hAnsi="Arial" w:cs="Arial"/>
            <w:sz w:val="24"/>
            <w:szCs w:val="24"/>
          </w:rPr>
          <w:delText xml:space="preserve"> o naruszeniu obowiązków wynikających z prawa ochrony środowiska</w:delText>
        </w:r>
        <w:r w:rsidRPr="007E5AF2" w:rsidDel="00D57200">
          <w:rPr>
            <w:rFonts w:ascii="Arial" w:hAnsi="Arial" w:cs="Arial"/>
            <w:sz w:val="24"/>
            <w:szCs w:val="24"/>
          </w:rPr>
          <w:delText xml:space="preserve"> i nie </w:delText>
        </w:r>
        <w:r w:rsidR="002618D0" w:rsidRPr="007E5AF2" w:rsidDel="00D57200">
          <w:rPr>
            <w:rFonts w:ascii="Arial" w:hAnsi="Arial" w:cs="Arial"/>
            <w:sz w:val="24"/>
            <w:szCs w:val="24"/>
          </w:rPr>
          <w:delText>wymierzono tą decyzją karę pieniężną</w:delText>
        </w:r>
        <w:r w:rsidRPr="007E5AF2" w:rsidDel="00D57200">
          <w:rPr>
            <w:rFonts w:ascii="Arial" w:hAnsi="Arial" w:cs="Arial"/>
            <w:sz w:val="24"/>
            <w:szCs w:val="24"/>
          </w:rPr>
          <w:delText>.</w:delText>
        </w:r>
      </w:del>
    </w:p>
    <w:p w14:paraId="4C5CD08C" w14:textId="05FDAA78" w:rsidR="00234A0E" w:rsidRPr="007E5AF2" w:rsidDel="00D57200" w:rsidRDefault="00234A0E" w:rsidP="007E5AF2">
      <w:pPr>
        <w:spacing w:after="0" w:line="360" w:lineRule="auto"/>
        <w:jc w:val="both"/>
        <w:rPr>
          <w:del w:id="68" w:author="Mariusz Bak" w:date="2024-11-14T07:11:00Z"/>
          <w:rFonts w:ascii="Arial" w:eastAsiaTheme="minorHAnsi" w:hAnsi="Arial" w:cs="Arial"/>
          <w:sz w:val="24"/>
          <w:szCs w:val="24"/>
          <w:lang w:eastAsia="en-US"/>
        </w:rPr>
      </w:pPr>
    </w:p>
    <w:p w14:paraId="1FB95976" w14:textId="6F81727E" w:rsidR="00234A0E" w:rsidRPr="007E5AF2" w:rsidDel="00D57200" w:rsidRDefault="00234A0E" w:rsidP="007E5AF2">
      <w:pPr>
        <w:spacing w:after="0" w:line="360" w:lineRule="auto"/>
        <w:jc w:val="both"/>
        <w:rPr>
          <w:del w:id="69" w:author="Mariusz Bak" w:date="2024-11-14T07:11:00Z"/>
          <w:rFonts w:ascii="Arial" w:eastAsiaTheme="minorHAnsi" w:hAnsi="Arial" w:cs="Arial"/>
          <w:sz w:val="24"/>
          <w:szCs w:val="24"/>
          <w:lang w:eastAsia="en-US"/>
        </w:rPr>
      </w:pPr>
    </w:p>
    <w:p w14:paraId="2DE99179" w14:textId="04F6424C" w:rsidR="00E705DF" w:rsidRPr="00176C6D" w:rsidDel="00D57200" w:rsidRDefault="00E705DF" w:rsidP="00E705DF">
      <w:pPr>
        <w:spacing w:after="0" w:line="360" w:lineRule="auto"/>
        <w:ind w:left="709"/>
        <w:rPr>
          <w:del w:id="70" w:author="Mariusz Bak" w:date="2024-11-14T07:11:00Z"/>
          <w:rFonts w:ascii="Arial" w:eastAsiaTheme="minorHAnsi" w:hAnsi="Arial" w:cs="Arial"/>
          <w:sz w:val="24"/>
          <w:szCs w:val="24"/>
          <w:lang w:eastAsia="en-US"/>
        </w:rPr>
      </w:pPr>
      <w:del w:id="71" w:author="Mariusz Bak" w:date="2024-11-14T07:11:00Z">
        <w:r w:rsidRPr="00176C6D" w:rsidDel="00D57200">
          <w:rPr>
            <w:rFonts w:ascii="Arial" w:eastAsiaTheme="minorHAnsi" w:hAnsi="Arial" w:cs="Arial"/>
            <w:sz w:val="24"/>
            <w:szCs w:val="24"/>
            <w:lang w:eastAsia="en-US"/>
          </w:rPr>
          <w:delText>_____________________</w:delText>
        </w:r>
        <w:r w:rsidDel="00D57200">
          <w:rPr>
            <w:rFonts w:ascii="Arial" w:eastAsiaTheme="minorHAnsi" w:hAnsi="Arial" w:cs="Arial"/>
            <w:sz w:val="24"/>
            <w:szCs w:val="24"/>
            <w:lang w:eastAsia="en-US"/>
          </w:rPr>
          <w:delText xml:space="preserve">   </w:delText>
        </w:r>
        <w:r w:rsidRPr="00176C6D" w:rsidDel="00D57200">
          <w:rPr>
            <w:rFonts w:ascii="Arial" w:eastAsiaTheme="minorHAnsi" w:hAnsi="Arial" w:cs="Arial"/>
            <w:sz w:val="24"/>
            <w:szCs w:val="24"/>
            <w:lang w:eastAsia="en-US"/>
          </w:rPr>
          <w:delText xml:space="preserve">                              _______________________</w:delText>
        </w:r>
      </w:del>
    </w:p>
    <w:p w14:paraId="747EA2E0" w14:textId="2549845F" w:rsidR="00E705DF" w:rsidRPr="00176C6D" w:rsidDel="00D57200" w:rsidRDefault="00E705DF" w:rsidP="00E705DF">
      <w:pPr>
        <w:spacing w:line="360" w:lineRule="auto"/>
        <w:ind w:left="5672" w:hanging="4963"/>
        <w:rPr>
          <w:del w:id="72" w:author="Mariusz Bak" w:date="2024-11-14T07:11:00Z"/>
          <w:rFonts w:ascii="Arial" w:eastAsiaTheme="minorHAnsi" w:hAnsi="Arial" w:cs="Arial"/>
          <w:sz w:val="20"/>
          <w:szCs w:val="20"/>
          <w:lang w:eastAsia="en-US"/>
        </w:rPr>
      </w:pPr>
      <w:del w:id="73" w:author="Mariusz Bak" w:date="2024-11-14T07:11:00Z">
        <w:r w:rsidRPr="00176C6D" w:rsidDel="00D57200">
          <w:rPr>
            <w:rFonts w:ascii="Arial" w:eastAsiaTheme="minorHAnsi" w:hAnsi="Arial" w:cs="Arial"/>
            <w:i/>
            <w:iCs/>
            <w:sz w:val="20"/>
            <w:szCs w:val="20"/>
            <w:lang w:eastAsia="en-US"/>
          </w:rPr>
          <w:delText xml:space="preserve">Miejscowość i data                  </w:delText>
        </w:r>
        <w:r w:rsidRPr="00176C6D" w:rsidDel="00D57200">
          <w:rPr>
            <w:rFonts w:ascii="Arial" w:eastAsiaTheme="minorHAnsi" w:hAnsi="Arial" w:cs="Arial"/>
            <w:i/>
            <w:iCs/>
            <w:sz w:val="20"/>
            <w:szCs w:val="20"/>
            <w:lang w:eastAsia="en-US"/>
          </w:rPr>
          <w:tab/>
          <w:delText>(czytelny podpis Oferenta lub osoby upoważnionej do reprezentacji)</w:delText>
        </w:r>
      </w:del>
    </w:p>
    <w:p w14:paraId="2107B8D2" w14:textId="7E4B9F70" w:rsidR="00234A0E" w:rsidRPr="007E5AF2" w:rsidDel="00D57200" w:rsidRDefault="00234A0E" w:rsidP="007E5AF2">
      <w:pPr>
        <w:autoSpaceDE w:val="0"/>
        <w:autoSpaceDN w:val="0"/>
        <w:spacing w:line="360" w:lineRule="auto"/>
        <w:ind w:left="5760" w:hanging="4749"/>
        <w:rPr>
          <w:del w:id="74" w:author="Mariusz Bak" w:date="2024-11-14T07:11:00Z"/>
          <w:rFonts w:ascii="Arial" w:eastAsiaTheme="minorHAnsi" w:hAnsi="Arial" w:cs="Arial"/>
          <w:b/>
          <w:color w:val="000000" w:themeColor="text1"/>
          <w:sz w:val="20"/>
          <w:szCs w:val="20"/>
          <w:lang w:eastAsia="en-US"/>
        </w:rPr>
      </w:pPr>
      <w:del w:id="75" w:author="Mariusz Bak" w:date="2024-11-14T07:11:00Z">
        <w:r w:rsidRPr="007E5AF2" w:rsidDel="00D57200">
          <w:rPr>
            <w:rFonts w:ascii="Arial" w:eastAsiaTheme="minorHAnsi" w:hAnsi="Arial" w:cs="Arial"/>
            <w:i/>
            <w:sz w:val="20"/>
            <w:szCs w:val="20"/>
            <w:lang w:eastAsia="en-US"/>
          </w:rPr>
          <w:delText>)</w:delText>
        </w:r>
      </w:del>
    </w:p>
    <w:p w14:paraId="76341DA6" w14:textId="36308F56" w:rsidR="00AB08E6" w:rsidRPr="007E5AF2" w:rsidDel="00D57200" w:rsidRDefault="00AB08E6" w:rsidP="007E5AF2">
      <w:pPr>
        <w:autoSpaceDE w:val="0"/>
        <w:autoSpaceDN w:val="0"/>
        <w:spacing w:after="0" w:line="360" w:lineRule="auto"/>
        <w:ind w:left="2727" w:firstLine="153"/>
        <w:jc w:val="right"/>
        <w:rPr>
          <w:del w:id="76" w:author="Mariusz Bak" w:date="2024-11-14T07:11:00Z"/>
          <w:rFonts w:ascii="Arial" w:hAnsi="Arial" w:cs="Arial"/>
          <w:b/>
          <w:bCs/>
          <w:color w:val="222222"/>
          <w:sz w:val="24"/>
          <w:szCs w:val="24"/>
          <w:shd w:val="clear" w:color="auto" w:fill="FFFFFF"/>
        </w:rPr>
      </w:pPr>
    </w:p>
    <w:p w14:paraId="287B2EC3" w14:textId="5CFF9DBB" w:rsidR="00EE77A2" w:rsidRPr="007E5AF2" w:rsidDel="00D57200" w:rsidRDefault="00F54E70" w:rsidP="007E5AF2">
      <w:pPr>
        <w:spacing w:line="360" w:lineRule="auto"/>
        <w:rPr>
          <w:del w:id="77" w:author="Mariusz Bak" w:date="2024-11-14T07:11:00Z"/>
          <w:rFonts w:ascii="Arial" w:hAnsi="Arial" w:cs="Arial"/>
          <w:b/>
          <w:bCs/>
          <w:color w:val="222222"/>
          <w:sz w:val="24"/>
          <w:szCs w:val="24"/>
          <w:shd w:val="clear" w:color="auto" w:fill="FFFFFF"/>
        </w:rPr>
        <w:sectPr w:rsidR="00EE77A2" w:rsidRPr="007E5AF2" w:rsidDel="00D57200" w:rsidSect="0010308A">
          <w:pgSz w:w="11906" w:h="16838"/>
          <w:pgMar w:top="1270" w:right="1416" w:bottom="1276" w:left="1417" w:header="510" w:footer="567" w:gutter="0"/>
          <w:pgNumType w:start="1"/>
          <w:cols w:space="708"/>
        </w:sectPr>
      </w:pPr>
      <w:del w:id="78" w:author="Mariusz Bak" w:date="2024-11-14T07:11:00Z">
        <w:r w:rsidRPr="007E5AF2" w:rsidDel="00D57200">
          <w:rPr>
            <w:rFonts w:ascii="Arial" w:hAnsi="Arial" w:cs="Arial"/>
            <w:b/>
            <w:bCs/>
            <w:color w:val="222222"/>
            <w:sz w:val="24"/>
            <w:szCs w:val="24"/>
            <w:shd w:val="clear" w:color="auto" w:fill="FFFFFF"/>
          </w:rPr>
          <w:br w:type="page"/>
        </w:r>
      </w:del>
    </w:p>
    <w:p w14:paraId="44392EC7" w14:textId="34FCD5BA" w:rsidR="00B85599" w:rsidRPr="007E5AF2" w:rsidDel="00D57200" w:rsidRDefault="00234A0E" w:rsidP="007E5AF2">
      <w:pPr>
        <w:pStyle w:val="Nagwek1"/>
        <w:spacing w:after="240" w:line="360" w:lineRule="auto"/>
        <w:ind w:left="284" w:right="2" w:hanging="45"/>
        <w:jc w:val="right"/>
        <w:rPr>
          <w:del w:id="79" w:author="Mariusz Bak" w:date="2024-11-14T07:11:00Z"/>
          <w:rFonts w:eastAsiaTheme="minorHAnsi" w:cs="Arial"/>
          <w:b w:val="0"/>
          <w:color w:val="000000" w:themeColor="text1"/>
          <w:sz w:val="24"/>
          <w:lang w:eastAsia="en-US"/>
        </w:rPr>
      </w:pPr>
      <w:del w:id="80" w:author="Mariusz Bak" w:date="2024-11-14T07:11:00Z">
        <w:r w:rsidRPr="007E5AF2" w:rsidDel="00D57200">
          <w:rPr>
            <w:rFonts w:cs="Arial"/>
            <w:szCs w:val="28"/>
          </w:rPr>
          <w:delText xml:space="preserve">Załącznik nr 4 do zapytania ofertowego </w:delText>
        </w:r>
        <w:r w:rsidR="00B85599" w:rsidRPr="007E5AF2" w:rsidDel="00D57200">
          <w:rPr>
            <w:rFonts w:cs="Arial"/>
            <w:szCs w:val="28"/>
          </w:rPr>
          <w:delText xml:space="preserve">nr </w:delText>
        </w:r>
        <w:r w:rsidR="00D36997" w:rsidRPr="007E5AF2" w:rsidDel="00D57200">
          <w:rPr>
            <w:rFonts w:cs="Arial"/>
            <w:szCs w:val="28"/>
          </w:rPr>
          <w:delText>2024-13339-204585</w:delText>
        </w:r>
        <w:r w:rsidR="00D36997" w:rsidRPr="007E5AF2" w:rsidDel="00D57200">
          <w:rPr>
            <w:rFonts w:eastAsiaTheme="minorHAnsi" w:cs="Arial"/>
            <w:color w:val="000000" w:themeColor="text1"/>
            <w:sz w:val="24"/>
            <w:lang w:eastAsia="en-US"/>
          </w:rPr>
          <w:delText xml:space="preserve"> </w:delText>
        </w:r>
      </w:del>
    </w:p>
    <w:p w14:paraId="60C45A43" w14:textId="330F944B" w:rsidR="00B85599" w:rsidRPr="007E5AF2" w:rsidDel="00D57200" w:rsidRDefault="00B85599" w:rsidP="007E5AF2">
      <w:pPr>
        <w:pStyle w:val="Default"/>
        <w:spacing w:line="360" w:lineRule="auto"/>
        <w:jc w:val="both"/>
        <w:rPr>
          <w:del w:id="81" w:author="Mariusz Bak" w:date="2024-11-14T07:11:00Z"/>
          <w:rFonts w:ascii="Arial" w:hAnsi="Arial" w:cs="Arial"/>
        </w:rPr>
      </w:pPr>
      <w:del w:id="82" w:author="Mariusz Bak" w:date="2024-11-14T07:11:00Z">
        <w:r w:rsidRPr="007E5AF2" w:rsidDel="00D57200">
          <w:rPr>
            <w:rFonts w:ascii="Arial" w:hAnsi="Arial" w:cs="Arial"/>
          </w:rPr>
          <w:delText xml:space="preserve">Zapytanie ofertowe pn. </w:delText>
        </w:r>
        <w:r w:rsidR="003509CA" w:rsidRPr="007E5AF2" w:rsidDel="00D57200">
          <w:rPr>
            <w:rFonts w:ascii="Arial" w:hAnsi="Arial" w:cs="Arial"/>
          </w:rPr>
          <w:delText xml:space="preserve">„Dostawa i uruchomienie systemu cięcia wodą” </w:delText>
        </w:r>
        <w:r w:rsidRPr="007E5AF2" w:rsidDel="00D57200">
          <w:rPr>
            <w:rFonts w:ascii="Arial" w:hAnsi="Arial" w:cs="Arial"/>
          </w:rPr>
          <w:delText xml:space="preserve">, w ramach realizacji projektu pn. </w:delText>
        </w:r>
        <w:r w:rsidR="00F92745" w:rsidRPr="007E5AF2" w:rsidDel="00D57200">
          <w:rPr>
            <w:rFonts w:ascii="Arial" w:hAnsi="Arial" w:cs="Arial"/>
          </w:rPr>
          <w:delText xml:space="preserve">„Poprawa efektywności energetycznej poprzez termomodernizację oraz modernizację infrastruktury wpływająca na zasadniczą zmianę procesu w Progress Eco S.A.” </w:delText>
        </w:r>
        <w:r w:rsidRPr="007E5AF2" w:rsidDel="00D57200">
          <w:rPr>
            <w:rFonts w:ascii="Arial" w:hAnsi="Arial" w:cs="Arial"/>
          </w:rPr>
          <w:delText>w ramach Działania 3.01</w:delText>
        </w:r>
        <w:r w:rsidR="00E27565" w:rsidRPr="007E5AF2" w:rsidDel="00D57200">
          <w:rPr>
            <w:rFonts w:ascii="Arial" w:hAnsi="Arial" w:cs="Arial"/>
          </w:rPr>
          <w:delText xml:space="preserve"> </w:delText>
        </w:r>
        <w:r w:rsidRPr="007E5AF2" w:rsidDel="00D57200">
          <w:rPr>
            <w:rFonts w:ascii="Arial" w:hAnsi="Arial" w:cs="Arial"/>
          </w:rPr>
          <w:delText>programu Fundusze Europejskie dla Nowoczesnej Gospodarki 2021-2027</w:delText>
        </w:r>
        <w:r w:rsidR="00F92745" w:rsidRPr="007E5AF2" w:rsidDel="00D57200">
          <w:rPr>
            <w:rFonts w:ascii="Arial" w:hAnsi="Arial" w:cs="Arial"/>
          </w:rPr>
          <w:delText xml:space="preserve"> </w:delText>
        </w:r>
        <w:r w:rsidRPr="007E5AF2" w:rsidDel="00D57200">
          <w:rPr>
            <w:rFonts w:ascii="Arial" w:hAnsi="Arial" w:cs="Arial"/>
          </w:rPr>
          <w:delText>-</w:delText>
        </w:r>
        <w:r w:rsidR="00F92745" w:rsidRPr="007E5AF2" w:rsidDel="00D57200">
          <w:rPr>
            <w:rFonts w:ascii="Arial" w:hAnsi="Arial" w:cs="Arial"/>
          </w:rPr>
          <w:delText xml:space="preserve"> </w:delText>
        </w:r>
        <w:r w:rsidRPr="007E5AF2" w:rsidDel="00D57200">
          <w:rPr>
            <w:rFonts w:ascii="Arial" w:hAnsi="Arial" w:cs="Arial"/>
          </w:rPr>
          <w:delText>Kredyt ekologiczny</w:delText>
        </w:r>
        <w:r w:rsidR="00F92745" w:rsidRPr="007E5AF2" w:rsidDel="00D57200">
          <w:rPr>
            <w:rFonts w:ascii="Arial" w:hAnsi="Arial" w:cs="Arial"/>
          </w:rPr>
          <w:delText xml:space="preserve"> </w:delText>
        </w:r>
        <w:r w:rsidRPr="007E5AF2" w:rsidDel="00D57200">
          <w:rPr>
            <w:rFonts w:ascii="Arial" w:hAnsi="Arial" w:cs="Arial"/>
          </w:rPr>
          <w:delText>- współfinansowanego z Europejskiego Funduszu Rozwoju Regionalnego.</w:delText>
        </w:r>
        <w:r w:rsidRPr="007E5AF2" w:rsidDel="00D57200">
          <w:rPr>
            <w:rFonts w:ascii="Arial" w:eastAsiaTheme="minorHAnsi" w:hAnsi="Arial" w:cs="Arial"/>
          </w:rPr>
          <w:delText xml:space="preserve"> </w:delText>
        </w:r>
      </w:del>
    </w:p>
    <w:p w14:paraId="3031055F" w14:textId="77B8DD2E" w:rsidR="00234A0E" w:rsidRPr="007E5AF2" w:rsidDel="00D57200" w:rsidRDefault="00234A0E" w:rsidP="007E5AF2">
      <w:pPr>
        <w:spacing w:after="120" w:line="360" w:lineRule="auto"/>
        <w:jc w:val="right"/>
        <w:rPr>
          <w:del w:id="83" w:author="Mariusz Bak" w:date="2024-11-14T07:11:00Z"/>
          <w:rFonts w:ascii="Arial" w:hAnsi="Arial" w:cs="Arial"/>
          <w:b/>
          <w:bCs/>
          <w:color w:val="222222"/>
          <w:sz w:val="24"/>
          <w:szCs w:val="24"/>
          <w:shd w:val="clear" w:color="auto" w:fill="FFFFFF"/>
        </w:rPr>
      </w:pPr>
    </w:p>
    <w:p w14:paraId="63A7D78A" w14:textId="42D5643C" w:rsidR="00234A0E" w:rsidRPr="007E5AF2" w:rsidDel="00D57200" w:rsidRDefault="00234A0E" w:rsidP="007E5AF2">
      <w:pPr>
        <w:spacing w:after="0" w:line="360" w:lineRule="auto"/>
        <w:rPr>
          <w:del w:id="84" w:author="Mariusz Bak" w:date="2024-11-14T07:11:00Z"/>
          <w:rFonts w:ascii="Arial" w:hAnsi="Arial" w:cs="Arial"/>
          <w:b/>
          <w:sz w:val="24"/>
          <w:szCs w:val="24"/>
        </w:rPr>
      </w:pPr>
      <w:del w:id="85" w:author="Mariusz Bak" w:date="2024-11-14T07:11:00Z">
        <w:r w:rsidRPr="007E5AF2" w:rsidDel="00D57200">
          <w:rPr>
            <w:rFonts w:ascii="Arial" w:hAnsi="Arial" w:cs="Arial"/>
            <w:b/>
            <w:sz w:val="24"/>
            <w:szCs w:val="24"/>
          </w:rPr>
          <w:delText>OFERENT</w:delText>
        </w:r>
      </w:del>
    </w:p>
    <w:p w14:paraId="3904B4A8" w14:textId="0F733874" w:rsidR="00234A0E" w:rsidRPr="007E5AF2" w:rsidDel="00D57200" w:rsidRDefault="00234A0E" w:rsidP="007E5AF2">
      <w:pPr>
        <w:spacing w:after="0" w:line="360" w:lineRule="auto"/>
        <w:rPr>
          <w:del w:id="86" w:author="Mariusz Bak" w:date="2024-11-14T07:11:00Z"/>
          <w:rFonts w:ascii="Arial" w:hAnsi="Arial" w:cs="Arial"/>
          <w:b/>
          <w:sz w:val="24"/>
          <w:szCs w:val="24"/>
        </w:rPr>
      </w:pPr>
    </w:p>
    <w:p w14:paraId="04935D9D" w14:textId="651EE228" w:rsidR="00234A0E" w:rsidRPr="007E5AF2" w:rsidDel="00D57200" w:rsidRDefault="00234A0E" w:rsidP="007E5AF2">
      <w:pPr>
        <w:spacing w:before="120" w:after="120" w:line="360" w:lineRule="auto"/>
        <w:rPr>
          <w:del w:id="87" w:author="Mariusz Bak" w:date="2024-11-14T07:11:00Z"/>
          <w:rFonts w:ascii="Arial" w:hAnsi="Arial" w:cs="Arial"/>
          <w:sz w:val="24"/>
          <w:szCs w:val="24"/>
        </w:rPr>
      </w:pPr>
      <w:del w:id="88" w:author="Mariusz Bak" w:date="2024-11-14T07:11:00Z">
        <w:r w:rsidRPr="007E5AF2" w:rsidDel="00D57200">
          <w:rPr>
            <w:rFonts w:ascii="Arial" w:hAnsi="Arial" w:cs="Arial"/>
            <w:sz w:val="24"/>
            <w:szCs w:val="24"/>
          </w:rPr>
          <w:delText>………………………………………………………</w:delText>
        </w:r>
      </w:del>
    </w:p>
    <w:p w14:paraId="247AF594" w14:textId="0F395FE0" w:rsidR="00234A0E" w:rsidRPr="007E5AF2" w:rsidDel="00D57200" w:rsidRDefault="00234A0E" w:rsidP="007E5AF2">
      <w:pPr>
        <w:spacing w:before="120" w:after="120" w:line="360" w:lineRule="auto"/>
        <w:rPr>
          <w:del w:id="89" w:author="Mariusz Bak" w:date="2024-11-14T07:11:00Z"/>
          <w:rFonts w:ascii="Arial" w:hAnsi="Arial" w:cs="Arial"/>
          <w:sz w:val="24"/>
          <w:szCs w:val="24"/>
        </w:rPr>
      </w:pPr>
      <w:del w:id="90" w:author="Mariusz Bak" w:date="2024-11-14T07:11:00Z">
        <w:r w:rsidRPr="007E5AF2" w:rsidDel="00D57200">
          <w:rPr>
            <w:rFonts w:ascii="Arial" w:hAnsi="Arial" w:cs="Arial"/>
            <w:sz w:val="24"/>
            <w:szCs w:val="24"/>
          </w:rPr>
          <w:delText>………………………………………………………</w:delText>
        </w:r>
      </w:del>
    </w:p>
    <w:p w14:paraId="1C2BE252" w14:textId="0817D552" w:rsidR="00234A0E" w:rsidRPr="007E5AF2" w:rsidDel="00D57200" w:rsidRDefault="00234A0E" w:rsidP="007E5AF2">
      <w:pPr>
        <w:spacing w:after="0" w:line="360" w:lineRule="auto"/>
        <w:ind w:right="6859"/>
        <w:jc w:val="center"/>
        <w:rPr>
          <w:del w:id="91" w:author="Mariusz Bak" w:date="2024-11-14T07:11:00Z"/>
          <w:rFonts w:ascii="Arial" w:hAnsi="Arial" w:cs="Arial"/>
          <w:sz w:val="20"/>
          <w:szCs w:val="20"/>
        </w:rPr>
      </w:pPr>
      <w:del w:id="92" w:author="Mariusz Bak" w:date="2024-11-14T07:11:00Z">
        <w:r w:rsidRPr="007E5AF2" w:rsidDel="00D57200">
          <w:rPr>
            <w:rFonts w:ascii="Arial" w:hAnsi="Arial" w:cs="Arial"/>
            <w:sz w:val="20"/>
            <w:szCs w:val="20"/>
          </w:rPr>
          <w:delText>(pełna nazwa/firma, adres, w zależności od podmiotu: NIP/PESEL, KRS/CEiDG)</w:delText>
        </w:r>
      </w:del>
    </w:p>
    <w:p w14:paraId="5A961611" w14:textId="155F6469" w:rsidR="00234A0E" w:rsidRPr="007E5AF2" w:rsidDel="00D57200" w:rsidRDefault="00234A0E" w:rsidP="007E5AF2">
      <w:pPr>
        <w:autoSpaceDE w:val="0"/>
        <w:autoSpaceDN w:val="0"/>
        <w:spacing w:line="360" w:lineRule="auto"/>
        <w:jc w:val="center"/>
        <w:rPr>
          <w:del w:id="93" w:author="Mariusz Bak" w:date="2024-11-14T07:11:00Z"/>
          <w:rFonts w:ascii="Arial" w:hAnsi="Arial" w:cs="Arial"/>
          <w:b/>
          <w:bCs/>
          <w:color w:val="222222"/>
          <w:sz w:val="24"/>
          <w:szCs w:val="24"/>
          <w:shd w:val="clear" w:color="auto" w:fill="FFFFFF"/>
        </w:rPr>
      </w:pPr>
    </w:p>
    <w:p w14:paraId="4AD95F72" w14:textId="332CE38E" w:rsidR="00234A0E" w:rsidRPr="007E5AF2" w:rsidDel="00D57200" w:rsidRDefault="00234A0E" w:rsidP="007E5AF2">
      <w:pPr>
        <w:autoSpaceDE w:val="0"/>
        <w:autoSpaceDN w:val="0"/>
        <w:spacing w:line="360" w:lineRule="auto"/>
        <w:jc w:val="center"/>
        <w:rPr>
          <w:del w:id="94" w:author="Mariusz Bak" w:date="2024-11-14T07:11:00Z"/>
          <w:rFonts w:ascii="Arial" w:hAnsi="Arial" w:cs="Arial"/>
          <w:b/>
          <w:bCs/>
          <w:color w:val="222222"/>
          <w:sz w:val="28"/>
          <w:szCs w:val="28"/>
          <w:shd w:val="clear" w:color="auto" w:fill="FFFFFF"/>
        </w:rPr>
      </w:pPr>
      <w:del w:id="95" w:author="Mariusz Bak" w:date="2024-11-14T07:11:00Z">
        <w:r w:rsidRPr="007E5AF2" w:rsidDel="00D57200">
          <w:rPr>
            <w:rFonts w:ascii="Arial" w:hAnsi="Arial" w:cs="Arial"/>
            <w:b/>
            <w:bCs/>
            <w:color w:val="222222"/>
            <w:sz w:val="28"/>
            <w:szCs w:val="28"/>
            <w:shd w:val="clear" w:color="auto" w:fill="FFFFFF"/>
          </w:rPr>
          <w:delText>WYKAZ ZAMÓWIEŃ TOŻSAMYCH Z PRZEDMIOTEM ZAMÓWIENIA</w:delText>
        </w:r>
      </w:del>
    </w:p>
    <w:p w14:paraId="3A496049" w14:textId="2912EACB" w:rsidR="00443563" w:rsidRPr="007E5AF2" w:rsidDel="00D57200" w:rsidRDefault="00234A0E" w:rsidP="007E5AF2">
      <w:pPr>
        <w:numPr>
          <w:ilvl w:val="0"/>
          <w:numId w:val="7"/>
        </w:numPr>
        <w:spacing w:after="0" w:line="360" w:lineRule="auto"/>
        <w:rPr>
          <w:del w:id="96" w:author="Mariusz Bak" w:date="2024-11-14T07:11:00Z"/>
          <w:rFonts w:ascii="Arial" w:hAnsi="Arial" w:cs="Arial"/>
          <w:b/>
          <w:sz w:val="24"/>
          <w:szCs w:val="24"/>
        </w:rPr>
      </w:pPr>
      <w:del w:id="97" w:author="Mariusz Bak" w:date="2024-11-14T07:11:00Z">
        <w:r w:rsidRPr="007E5AF2" w:rsidDel="00D57200">
          <w:rPr>
            <w:rFonts w:ascii="Arial" w:hAnsi="Arial" w:cs="Arial"/>
            <w:b/>
            <w:sz w:val="24"/>
            <w:szCs w:val="24"/>
          </w:rPr>
          <w:delText>wykonanych w ciągu ostatnich 5 lat , a jeżeli okres prowadzenia działalności jest krótszy</w:delText>
        </w:r>
        <w:r w:rsidR="00443563" w:rsidRPr="007E5AF2" w:rsidDel="00D57200">
          <w:rPr>
            <w:rFonts w:ascii="Arial" w:hAnsi="Arial" w:cs="Arial"/>
            <w:b/>
            <w:sz w:val="24"/>
            <w:szCs w:val="24"/>
          </w:rPr>
          <w:delText xml:space="preserve"> niż 3 lata to</w:delText>
        </w:r>
        <w:r w:rsidRPr="007E5AF2" w:rsidDel="00D57200">
          <w:rPr>
            <w:rFonts w:ascii="Arial" w:hAnsi="Arial" w:cs="Arial"/>
            <w:b/>
            <w:sz w:val="24"/>
            <w:szCs w:val="24"/>
          </w:rPr>
          <w:delText xml:space="preserve"> w tym okresie</w:delText>
        </w:r>
        <w:r w:rsidR="00443563" w:rsidRPr="007E5AF2" w:rsidDel="00D57200">
          <w:rPr>
            <w:rFonts w:ascii="Arial" w:hAnsi="Arial" w:cs="Arial"/>
            <w:b/>
            <w:sz w:val="24"/>
            <w:szCs w:val="24"/>
          </w:rPr>
          <w:delText xml:space="preserve"> </w:delText>
        </w:r>
      </w:del>
    </w:p>
    <w:p w14:paraId="102F6704" w14:textId="300EB5B0" w:rsidR="00306CB1" w:rsidDel="00D57200" w:rsidRDefault="00306CB1">
      <w:pPr>
        <w:rPr>
          <w:del w:id="98" w:author="Mariusz Bak" w:date="2024-11-14T07:11:00Z"/>
          <w:rFonts w:ascii="Arial" w:hAnsi="Arial" w:cs="Arial"/>
          <w:b/>
          <w:sz w:val="24"/>
          <w:szCs w:val="24"/>
        </w:rPr>
      </w:pPr>
      <w:del w:id="99" w:author="Mariusz Bak" w:date="2024-11-14T07:11:00Z">
        <w:r w:rsidDel="00D57200">
          <w:rPr>
            <w:rFonts w:ascii="Arial" w:hAnsi="Arial" w:cs="Arial"/>
            <w:b/>
            <w:sz w:val="24"/>
            <w:szCs w:val="24"/>
          </w:rPr>
          <w:br w:type="page"/>
        </w:r>
      </w:del>
    </w:p>
    <w:p w14:paraId="78AC334E" w14:textId="6826C171" w:rsidR="00234A0E" w:rsidRPr="007E5AF2" w:rsidDel="00D57200" w:rsidRDefault="00234A0E" w:rsidP="007E5AF2">
      <w:pPr>
        <w:spacing w:line="360" w:lineRule="auto"/>
        <w:jc w:val="center"/>
        <w:rPr>
          <w:del w:id="100" w:author="Mariusz Bak" w:date="2024-11-14T07:11:00Z"/>
          <w:rFonts w:ascii="Arial" w:hAnsi="Arial" w:cs="Arial"/>
          <w:b/>
          <w:sz w:val="24"/>
          <w:szCs w:val="24"/>
        </w:rPr>
      </w:pPr>
      <w:del w:id="101" w:author="Mariusz Bak" w:date="2024-11-14T07:11:00Z">
        <w:r w:rsidRPr="007E5AF2" w:rsidDel="00D57200">
          <w:rPr>
            <w:rFonts w:ascii="Arial" w:hAnsi="Arial" w:cs="Arial"/>
            <w:b/>
            <w:sz w:val="24"/>
            <w:szCs w:val="24"/>
          </w:rPr>
          <w:delText xml:space="preserve">Przystępując do zapytania ofertowego nr </w:delText>
        </w:r>
        <w:r w:rsidR="00443563" w:rsidRPr="007E5AF2" w:rsidDel="00D57200">
          <w:rPr>
            <w:rFonts w:ascii="Arial" w:hAnsi="Arial" w:cs="Arial"/>
            <w:b/>
            <w:sz w:val="24"/>
            <w:szCs w:val="24"/>
          </w:rPr>
          <w:delText>2024-13339-204585</w:delText>
        </w:r>
        <w:r w:rsidRPr="007E5AF2" w:rsidDel="00D57200">
          <w:rPr>
            <w:rFonts w:ascii="Arial" w:hAnsi="Arial" w:cs="Arial"/>
            <w:b/>
            <w:sz w:val="24"/>
            <w:szCs w:val="24"/>
          </w:rPr>
          <w:delText>, oświadczam, że zrealizowałem z należytą starannością następujące zamówienia:</w:delText>
        </w:r>
      </w:del>
    </w:p>
    <w:tbl>
      <w:tblPr>
        <w:tblW w:w="10138" w:type="dxa"/>
        <w:jc w:val="center"/>
        <w:tblLayout w:type="fixed"/>
        <w:tblCellMar>
          <w:left w:w="0" w:type="dxa"/>
          <w:right w:w="0" w:type="dxa"/>
        </w:tblCellMar>
        <w:tblLook w:val="0000" w:firstRow="0" w:lastRow="0" w:firstColumn="0" w:lastColumn="0" w:noHBand="0" w:noVBand="0"/>
      </w:tblPr>
      <w:tblGrid>
        <w:gridCol w:w="2469"/>
        <w:gridCol w:w="1921"/>
        <w:gridCol w:w="1921"/>
        <w:gridCol w:w="1984"/>
        <w:gridCol w:w="1843"/>
      </w:tblGrid>
      <w:tr w:rsidR="00B85599" w:rsidRPr="001D6F5B" w:rsidDel="00D57200" w14:paraId="68B925F0" w14:textId="5E84A031" w:rsidTr="00B85599">
        <w:trPr>
          <w:trHeight w:val="627"/>
          <w:jc w:val="center"/>
          <w:del w:id="102" w:author="Mariusz Bak" w:date="2024-11-14T07:11:00Z"/>
        </w:trPr>
        <w:tc>
          <w:tcPr>
            <w:tcW w:w="2469" w:type="dxa"/>
            <w:tcBorders>
              <w:top w:val="single" w:sz="4" w:space="0" w:color="000000"/>
              <w:left w:val="single" w:sz="4" w:space="0" w:color="000000"/>
              <w:bottom w:val="single" w:sz="4" w:space="0" w:color="000000"/>
            </w:tcBorders>
            <w:shd w:val="clear" w:color="auto" w:fill="auto"/>
            <w:vAlign w:val="center"/>
          </w:tcPr>
          <w:p w14:paraId="01394075" w14:textId="43A68179" w:rsidR="00B85599" w:rsidRPr="007E5AF2" w:rsidDel="00D57200" w:rsidRDefault="00FE7149" w:rsidP="007E5AF2">
            <w:pPr>
              <w:spacing w:line="360" w:lineRule="auto"/>
              <w:jc w:val="center"/>
              <w:rPr>
                <w:del w:id="103" w:author="Mariusz Bak" w:date="2024-11-14T07:11:00Z"/>
                <w:rFonts w:ascii="Arial" w:hAnsi="Arial" w:cs="Arial"/>
                <w:b/>
                <w:sz w:val="24"/>
                <w:szCs w:val="24"/>
              </w:rPr>
            </w:pPr>
            <w:bookmarkStart w:id="104" w:name="_GoBack"/>
            <w:bookmarkEnd w:id="104"/>
            <w:del w:id="105" w:author="Mariusz Bak" w:date="2024-11-14T07:11:00Z">
              <w:r w:rsidRPr="007E5AF2" w:rsidDel="00D57200">
                <w:rPr>
                  <w:rFonts w:ascii="Arial" w:hAnsi="Arial" w:cs="Arial"/>
                  <w:b/>
                  <w:sz w:val="24"/>
                  <w:szCs w:val="24"/>
                </w:rPr>
                <w:delText>Nazwa zamówienia</w:delText>
              </w:r>
            </w:del>
          </w:p>
        </w:tc>
        <w:tc>
          <w:tcPr>
            <w:tcW w:w="1921" w:type="dxa"/>
            <w:tcBorders>
              <w:top w:val="single" w:sz="4" w:space="0" w:color="000000"/>
              <w:left w:val="single" w:sz="4" w:space="0" w:color="000000"/>
              <w:bottom w:val="single" w:sz="4" w:space="0" w:color="000000"/>
              <w:right w:val="single" w:sz="4" w:space="0" w:color="000000"/>
            </w:tcBorders>
          </w:tcPr>
          <w:p w14:paraId="7C234907" w14:textId="58A3FBE9" w:rsidR="00B85599" w:rsidRPr="007E5AF2" w:rsidDel="00D57200" w:rsidRDefault="00B85599" w:rsidP="007E5AF2">
            <w:pPr>
              <w:spacing w:line="360" w:lineRule="auto"/>
              <w:jc w:val="center"/>
              <w:rPr>
                <w:del w:id="106" w:author="Mariusz Bak" w:date="2024-11-14T07:11:00Z"/>
                <w:rFonts w:ascii="Arial" w:hAnsi="Arial" w:cs="Arial"/>
                <w:b/>
                <w:sz w:val="24"/>
                <w:szCs w:val="24"/>
              </w:rPr>
            </w:pPr>
            <w:del w:id="107" w:author="Mariusz Bak" w:date="2024-11-14T07:11:00Z">
              <w:r w:rsidRPr="007E5AF2" w:rsidDel="00D57200">
                <w:rPr>
                  <w:rFonts w:ascii="Arial" w:hAnsi="Arial" w:cs="Arial"/>
                  <w:b/>
                  <w:sz w:val="24"/>
                  <w:szCs w:val="24"/>
                </w:rPr>
                <w:delText>Nazwa, siedziba Zamawiającego</w:delText>
              </w:r>
            </w:del>
          </w:p>
        </w:tc>
        <w:tc>
          <w:tcPr>
            <w:tcW w:w="1921" w:type="dxa"/>
            <w:tcBorders>
              <w:top w:val="single" w:sz="4" w:space="0" w:color="000000"/>
              <w:left w:val="single" w:sz="4" w:space="0" w:color="000000"/>
              <w:bottom w:val="single" w:sz="4" w:space="0" w:color="000000"/>
            </w:tcBorders>
            <w:shd w:val="clear" w:color="auto" w:fill="auto"/>
            <w:vAlign w:val="center"/>
          </w:tcPr>
          <w:p w14:paraId="0C6A8B91" w14:textId="012D8763" w:rsidR="00B85599" w:rsidRPr="007E5AF2" w:rsidDel="00D57200" w:rsidRDefault="00B85599" w:rsidP="007E5AF2">
            <w:pPr>
              <w:spacing w:line="360" w:lineRule="auto"/>
              <w:jc w:val="center"/>
              <w:rPr>
                <w:del w:id="108" w:author="Mariusz Bak" w:date="2024-11-14T07:11:00Z"/>
                <w:rFonts w:ascii="Arial" w:hAnsi="Arial" w:cs="Arial"/>
                <w:b/>
                <w:sz w:val="24"/>
                <w:szCs w:val="24"/>
              </w:rPr>
            </w:pPr>
            <w:del w:id="109" w:author="Mariusz Bak" w:date="2024-11-14T07:11:00Z">
              <w:r w:rsidRPr="007E5AF2" w:rsidDel="00D57200">
                <w:rPr>
                  <w:rFonts w:ascii="Arial" w:hAnsi="Arial" w:cs="Arial"/>
                  <w:b/>
                  <w:sz w:val="24"/>
                  <w:szCs w:val="24"/>
                </w:rPr>
                <w:delText>Rodzaj zamówienia</w:delText>
              </w:r>
            </w:del>
          </w:p>
        </w:tc>
        <w:tc>
          <w:tcPr>
            <w:tcW w:w="1984" w:type="dxa"/>
            <w:tcBorders>
              <w:top w:val="single" w:sz="4" w:space="0" w:color="000000"/>
              <w:left w:val="single" w:sz="4" w:space="0" w:color="000000"/>
              <w:bottom w:val="single" w:sz="4" w:space="0" w:color="000000"/>
            </w:tcBorders>
            <w:shd w:val="clear" w:color="auto" w:fill="auto"/>
            <w:vAlign w:val="center"/>
          </w:tcPr>
          <w:p w14:paraId="6E7902F4" w14:textId="4B4936F5" w:rsidR="00B85599" w:rsidRPr="007E5AF2" w:rsidDel="00D57200" w:rsidRDefault="00B85599" w:rsidP="007E5AF2">
            <w:pPr>
              <w:spacing w:line="360" w:lineRule="auto"/>
              <w:jc w:val="center"/>
              <w:rPr>
                <w:del w:id="110" w:author="Mariusz Bak" w:date="2024-11-14T07:11:00Z"/>
                <w:rFonts w:ascii="Arial" w:hAnsi="Arial" w:cs="Arial"/>
                <w:b/>
                <w:sz w:val="24"/>
                <w:szCs w:val="24"/>
              </w:rPr>
            </w:pPr>
            <w:del w:id="111" w:author="Mariusz Bak" w:date="2024-11-14T07:11:00Z">
              <w:r w:rsidRPr="007E5AF2" w:rsidDel="00D57200">
                <w:rPr>
                  <w:rFonts w:ascii="Arial" w:hAnsi="Arial" w:cs="Arial"/>
                  <w:b/>
                  <w:sz w:val="24"/>
                  <w:szCs w:val="24"/>
                </w:rPr>
                <w:delText>Całkowita wartość netto zamówienia PLN</w:delText>
              </w:r>
            </w:del>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7348B5" w14:textId="4D66096E" w:rsidR="00B85599" w:rsidRPr="007E5AF2" w:rsidDel="00D57200" w:rsidRDefault="00B85599" w:rsidP="007E5AF2">
            <w:pPr>
              <w:spacing w:line="360" w:lineRule="auto"/>
              <w:jc w:val="center"/>
              <w:rPr>
                <w:del w:id="112" w:author="Mariusz Bak" w:date="2024-11-14T07:11:00Z"/>
                <w:rFonts w:ascii="Arial" w:hAnsi="Arial" w:cs="Arial"/>
                <w:b/>
                <w:sz w:val="24"/>
                <w:szCs w:val="24"/>
              </w:rPr>
            </w:pPr>
            <w:del w:id="113" w:author="Mariusz Bak" w:date="2024-11-14T07:11:00Z">
              <w:r w:rsidRPr="007E5AF2" w:rsidDel="00D57200">
                <w:rPr>
                  <w:rFonts w:ascii="Arial" w:hAnsi="Arial" w:cs="Arial"/>
                  <w:b/>
                  <w:sz w:val="24"/>
                  <w:szCs w:val="24"/>
                </w:rPr>
                <w:delText>Data i miejsce wykonania zamówienia</w:delText>
              </w:r>
            </w:del>
          </w:p>
        </w:tc>
      </w:tr>
      <w:tr w:rsidR="00B85599" w:rsidRPr="001D6F5B" w:rsidDel="00D57200" w14:paraId="19E6D74D" w14:textId="0AE3C18A" w:rsidTr="007E5AF2">
        <w:trPr>
          <w:trHeight w:val="627"/>
          <w:jc w:val="center"/>
          <w:del w:id="114" w:author="Mariusz Bak" w:date="2024-11-14T07:11:00Z"/>
        </w:trPr>
        <w:tc>
          <w:tcPr>
            <w:tcW w:w="2469" w:type="dxa"/>
            <w:tcBorders>
              <w:top w:val="single" w:sz="4" w:space="0" w:color="000000"/>
              <w:left w:val="single" w:sz="4" w:space="0" w:color="000000"/>
              <w:bottom w:val="single" w:sz="4" w:space="0" w:color="000000"/>
            </w:tcBorders>
            <w:shd w:val="clear" w:color="auto" w:fill="auto"/>
            <w:vAlign w:val="center"/>
          </w:tcPr>
          <w:p w14:paraId="21F14E64" w14:textId="210272D6" w:rsidR="00B85599" w:rsidRPr="007E5AF2" w:rsidDel="00D57200" w:rsidRDefault="00B85599" w:rsidP="007E5AF2">
            <w:pPr>
              <w:autoSpaceDE w:val="0"/>
              <w:autoSpaceDN w:val="0"/>
              <w:adjustRightInd w:val="0"/>
              <w:spacing w:line="360" w:lineRule="auto"/>
              <w:jc w:val="center"/>
              <w:rPr>
                <w:del w:id="115" w:author="Mariusz Bak" w:date="2024-11-14T07:11:00Z"/>
                <w:rFonts w:ascii="Arial" w:hAnsi="Arial" w:cs="Arial"/>
                <w:b/>
                <w:sz w:val="24"/>
                <w:szCs w:val="24"/>
              </w:rPr>
            </w:pPr>
          </w:p>
        </w:tc>
        <w:tc>
          <w:tcPr>
            <w:tcW w:w="1921" w:type="dxa"/>
            <w:tcBorders>
              <w:top w:val="single" w:sz="4" w:space="0" w:color="000000"/>
              <w:left w:val="single" w:sz="4" w:space="0" w:color="000000"/>
              <w:bottom w:val="single" w:sz="4" w:space="0" w:color="000000"/>
              <w:right w:val="single" w:sz="4" w:space="0" w:color="000000"/>
            </w:tcBorders>
            <w:vAlign w:val="center"/>
          </w:tcPr>
          <w:p w14:paraId="01DB902C" w14:textId="75FC38F5" w:rsidR="00B85599" w:rsidRPr="007E5AF2" w:rsidDel="00D57200" w:rsidRDefault="00B85599" w:rsidP="007E5AF2">
            <w:pPr>
              <w:spacing w:line="360" w:lineRule="auto"/>
              <w:jc w:val="center"/>
              <w:rPr>
                <w:del w:id="116" w:author="Mariusz Bak" w:date="2024-11-14T07:11:00Z"/>
                <w:rFonts w:ascii="Arial" w:hAnsi="Arial" w:cs="Arial"/>
                <w:b/>
                <w:sz w:val="24"/>
                <w:szCs w:val="24"/>
              </w:rPr>
            </w:pPr>
          </w:p>
        </w:tc>
        <w:tc>
          <w:tcPr>
            <w:tcW w:w="1921" w:type="dxa"/>
            <w:tcBorders>
              <w:top w:val="single" w:sz="4" w:space="0" w:color="000000"/>
              <w:left w:val="single" w:sz="4" w:space="0" w:color="000000"/>
              <w:bottom w:val="single" w:sz="4" w:space="0" w:color="000000"/>
            </w:tcBorders>
            <w:shd w:val="clear" w:color="auto" w:fill="auto"/>
            <w:vAlign w:val="center"/>
          </w:tcPr>
          <w:p w14:paraId="415922E0" w14:textId="6821F833" w:rsidR="00B85599" w:rsidRPr="007E5AF2" w:rsidDel="00D57200" w:rsidRDefault="00B85599" w:rsidP="007E5AF2">
            <w:pPr>
              <w:spacing w:line="360" w:lineRule="auto"/>
              <w:jc w:val="center"/>
              <w:rPr>
                <w:del w:id="117" w:author="Mariusz Bak" w:date="2024-11-14T07:11:00Z"/>
                <w:rFonts w:ascii="Arial" w:hAnsi="Arial" w:cs="Arial"/>
                <w:b/>
                <w:sz w:val="24"/>
                <w:szCs w:val="24"/>
              </w:rPr>
            </w:pPr>
          </w:p>
        </w:tc>
        <w:tc>
          <w:tcPr>
            <w:tcW w:w="1984" w:type="dxa"/>
            <w:tcBorders>
              <w:top w:val="single" w:sz="4" w:space="0" w:color="000000"/>
              <w:left w:val="single" w:sz="4" w:space="0" w:color="000000"/>
              <w:bottom w:val="single" w:sz="4" w:space="0" w:color="000000"/>
            </w:tcBorders>
            <w:shd w:val="clear" w:color="auto" w:fill="auto"/>
            <w:vAlign w:val="center"/>
          </w:tcPr>
          <w:p w14:paraId="139BCF55" w14:textId="7A3BBDA0" w:rsidR="00B85599" w:rsidRPr="007E5AF2" w:rsidDel="00D57200" w:rsidRDefault="00B85599" w:rsidP="007E5AF2">
            <w:pPr>
              <w:spacing w:line="360" w:lineRule="auto"/>
              <w:jc w:val="center"/>
              <w:rPr>
                <w:del w:id="118" w:author="Mariusz Bak" w:date="2024-11-14T07:11:00Z"/>
                <w:rFonts w:ascii="Arial" w:hAnsi="Arial" w:cs="Arial"/>
                <w:b/>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DAF31" w14:textId="60E6A20D" w:rsidR="00B85599" w:rsidRPr="007E5AF2" w:rsidDel="00D57200" w:rsidRDefault="00B85599" w:rsidP="007E5AF2">
            <w:pPr>
              <w:spacing w:line="360" w:lineRule="auto"/>
              <w:jc w:val="center"/>
              <w:rPr>
                <w:del w:id="119" w:author="Mariusz Bak" w:date="2024-11-14T07:11:00Z"/>
                <w:rFonts w:ascii="Arial" w:hAnsi="Arial" w:cs="Arial"/>
                <w:b/>
                <w:sz w:val="24"/>
                <w:szCs w:val="24"/>
              </w:rPr>
            </w:pPr>
          </w:p>
        </w:tc>
      </w:tr>
      <w:tr w:rsidR="00B85599" w:rsidRPr="001D6F5B" w:rsidDel="00D57200" w14:paraId="0757848A" w14:textId="116183EA" w:rsidTr="007E5AF2">
        <w:trPr>
          <w:trHeight w:val="627"/>
          <w:jc w:val="center"/>
          <w:del w:id="120" w:author="Mariusz Bak" w:date="2024-11-14T07:11:00Z"/>
        </w:trPr>
        <w:tc>
          <w:tcPr>
            <w:tcW w:w="2469" w:type="dxa"/>
            <w:tcBorders>
              <w:top w:val="single" w:sz="4" w:space="0" w:color="000000"/>
              <w:left w:val="single" w:sz="4" w:space="0" w:color="000000"/>
              <w:bottom w:val="single" w:sz="4" w:space="0" w:color="000000"/>
            </w:tcBorders>
            <w:shd w:val="clear" w:color="auto" w:fill="auto"/>
            <w:vAlign w:val="center"/>
          </w:tcPr>
          <w:p w14:paraId="47DE590C" w14:textId="5E84856D" w:rsidR="00B85599" w:rsidRPr="007E5AF2" w:rsidDel="00D57200" w:rsidRDefault="00B85599" w:rsidP="007E5AF2">
            <w:pPr>
              <w:spacing w:line="360" w:lineRule="auto"/>
              <w:jc w:val="center"/>
              <w:rPr>
                <w:del w:id="121" w:author="Mariusz Bak" w:date="2024-11-14T07:11:00Z"/>
                <w:rFonts w:ascii="Arial" w:hAnsi="Arial" w:cs="Arial"/>
                <w:b/>
                <w:sz w:val="24"/>
                <w:szCs w:val="24"/>
              </w:rPr>
            </w:pPr>
          </w:p>
        </w:tc>
        <w:tc>
          <w:tcPr>
            <w:tcW w:w="1921" w:type="dxa"/>
            <w:tcBorders>
              <w:top w:val="single" w:sz="4" w:space="0" w:color="000000"/>
              <w:left w:val="single" w:sz="4" w:space="0" w:color="000000"/>
              <w:bottom w:val="single" w:sz="4" w:space="0" w:color="000000"/>
              <w:right w:val="single" w:sz="4" w:space="0" w:color="000000"/>
            </w:tcBorders>
            <w:vAlign w:val="center"/>
          </w:tcPr>
          <w:p w14:paraId="4A7E6BFE" w14:textId="1CFF8C94" w:rsidR="00B85599" w:rsidRPr="007E5AF2" w:rsidDel="00D57200" w:rsidRDefault="00B85599" w:rsidP="007E5AF2">
            <w:pPr>
              <w:spacing w:line="360" w:lineRule="auto"/>
              <w:jc w:val="center"/>
              <w:rPr>
                <w:del w:id="122" w:author="Mariusz Bak" w:date="2024-11-14T07:11:00Z"/>
                <w:rFonts w:ascii="Arial" w:hAnsi="Arial" w:cs="Arial"/>
                <w:b/>
                <w:sz w:val="24"/>
                <w:szCs w:val="24"/>
              </w:rPr>
            </w:pPr>
          </w:p>
        </w:tc>
        <w:tc>
          <w:tcPr>
            <w:tcW w:w="1921" w:type="dxa"/>
            <w:tcBorders>
              <w:top w:val="single" w:sz="4" w:space="0" w:color="000000"/>
              <w:left w:val="single" w:sz="4" w:space="0" w:color="000000"/>
              <w:bottom w:val="single" w:sz="4" w:space="0" w:color="000000"/>
            </w:tcBorders>
            <w:shd w:val="clear" w:color="auto" w:fill="auto"/>
            <w:vAlign w:val="center"/>
          </w:tcPr>
          <w:p w14:paraId="380B046A" w14:textId="12C0C569" w:rsidR="00B85599" w:rsidRPr="007E5AF2" w:rsidDel="00D57200" w:rsidRDefault="00B85599" w:rsidP="007E5AF2">
            <w:pPr>
              <w:spacing w:line="360" w:lineRule="auto"/>
              <w:jc w:val="center"/>
              <w:rPr>
                <w:del w:id="123" w:author="Mariusz Bak" w:date="2024-11-14T07:11:00Z"/>
                <w:rFonts w:ascii="Arial" w:hAnsi="Arial" w:cs="Arial"/>
                <w:b/>
                <w:sz w:val="24"/>
                <w:szCs w:val="24"/>
              </w:rPr>
            </w:pPr>
          </w:p>
        </w:tc>
        <w:tc>
          <w:tcPr>
            <w:tcW w:w="1984" w:type="dxa"/>
            <w:tcBorders>
              <w:top w:val="single" w:sz="4" w:space="0" w:color="000000"/>
              <w:left w:val="single" w:sz="4" w:space="0" w:color="000000"/>
              <w:bottom w:val="single" w:sz="4" w:space="0" w:color="000000"/>
            </w:tcBorders>
            <w:shd w:val="clear" w:color="auto" w:fill="auto"/>
            <w:vAlign w:val="center"/>
          </w:tcPr>
          <w:p w14:paraId="19B5354B" w14:textId="0862171A" w:rsidR="00B85599" w:rsidRPr="007E5AF2" w:rsidDel="00D57200" w:rsidRDefault="00B85599" w:rsidP="007E5AF2">
            <w:pPr>
              <w:spacing w:line="360" w:lineRule="auto"/>
              <w:jc w:val="center"/>
              <w:rPr>
                <w:del w:id="124" w:author="Mariusz Bak" w:date="2024-11-14T07:11:00Z"/>
                <w:rFonts w:ascii="Arial" w:hAnsi="Arial" w:cs="Arial"/>
                <w:b/>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A4F78" w14:textId="361CFEA3" w:rsidR="00B85599" w:rsidRPr="007E5AF2" w:rsidDel="00D57200" w:rsidRDefault="00B85599" w:rsidP="007E5AF2">
            <w:pPr>
              <w:spacing w:line="360" w:lineRule="auto"/>
              <w:jc w:val="center"/>
              <w:rPr>
                <w:del w:id="125" w:author="Mariusz Bak" w:date="2024-11-14T07:11:00Z"/>
                <w:rFonts w:ascii="Arial" w:hAnsi="Arial" w:cs="Arial"/>
                <w:b/>
                <w:sz w:val="24"/>
                <w:szCs w:val="24"/>
              </w:rPr>
            </w:pPr>
          </w:p>
        </w:tc>
      </w:tr>
      <w:tr w:rsidR="00B85599" w:rsidRPr="001D6F5B" w:rsidDel="00D57200" w14:paraId="521A16A5" w14:textId="45E46F8D" w:rsidTr="007E5AF2">
        <w:trPr>
          <w:trHeight w:val="627"/>
          <w:jc w:val="center"/>
          <w:del w:id="126" w:author="Mariusz Bak" w:date="2024-11-14T07:11:00Z"/>
        </w:trPr>
        <w:tc>
          <w:tcPr>
            <w:tcW w:w="2469" w:type="dxa"/>
            <w:tcBorders>
              <w:top w:val="single" w:sz="4" w:space="0" w:color="000000"/>
              <w:left w:val="single" w:sz="4" w:space="0" w:color="000000"/>
              <w:bottom w:val="single" w:sz="4" w:space="0" w:color="000000"/>
            </w:tcBorders>
            <w:shd w:val="clear" w:color="auto" w:fill="auto"/>
            <w:vAlign w:val="center"/>
          </w:tcPr>
          <w:p w14:paraId="2B79AD7D" w14:textId="650E7389" w:rsidR="00B85599" w:rsidRPr="007E5AF2" w:rsidDel="00D57200" w:rsidRDefault="00B85599" w:rsidP="007E5AF2">
            <w:pPr>
              <w:spacing w:line="360" w:lineRule="auto"/>
              <w:jc w:val="center"/>
              <w:rPr>
                <w:del w:id="127" w:author="Mariusz Bak" w:date="2024-11-14T07:11:00Z"/>
                <w:rFonts w:ascii="Arial" w:hAnsi="Arial" w:cs="Arial"/>
                <w:b/>
                <w:sz w:val="24"/>
                <w:szCs w:val="24"/>
              </w:rPr>
            </w:pPr>
          </w:p>
        </w:tc>
        <w:tc>
          <w:tcPr>
            <w:tcW w:w="1921" w:type="dxa"/>
            <w:tcBorders>
              <w:top w:val="single" w:sz="4" w:space="0" w:color="000000"/>
              <w:left w:val="single" w:sz="4" w:space="0" w:color="000000"/>
              <w:bottom w:val="single" w:sz="4" w:space="0" w:color="000000"/>
              <w:right w:val="single" w:sz="4" w:space="0" w:color="000000"/>
            </w:tcBorders>
            <w:vAlign w:val="center"/>
          </w:tcPr>
          <w:p w14:paraId="33D20098" w14:textId="76732C34" w:rsidR="00B85599" w:rsidRPr="007E5AF2" w:rsidDel="00D57200" w:rsidRDefault="00B85599" w:rsidP="007E5AF2">
            <w:pPr>
              <w:spacing w:line="360" w:lineRule="auto"/>
              <w:jc w:val="center"/>
              <w:rPr>
                <w:del w:id="128" w:author="Mariusz Bak" w:date="2024-11-14T07:11:00Z"/>
                <w:rFonts w:ascii="Arial" w:hAnsi="Arial" w:cs="Arial"/>
                <w:b/>
                <w:sz w:val="24"/>
                <w:szCs w:val="24"/>
              </w:rPr>
            </w:pPr>
          </w:p>
        </w:tc>
        <w:tc>
          <w:tcPr>
            <w:tcW w:w="1921" w:type="dxa"/>
            <w:tcBorders>
              <w:top w:val="single" w:sz="4" w:space="0" w:color="000000"/>
              <w:left w:val="single" w:sz="4" w:space="0" w:color="000000"/>
              <w:bottom w:val="single" w:sz="4" w:space="0" w:color="000000"/>
            </w:tcBorders>
            <w:shd w:val="clear" w:color="auto" w:fill="auto"/>
            <w:vAlign w:val="center"/>
          </w:tcPr>
          <w:p w14:paraId="76015DE9" w14:textId="3B73B423" w:rsidR="00B85599" w:rsidRPr="007E5AF2" w:rsidDel="00D57200" w:rsidRDefault="00B85599" w:rsidP="007E5AF2">
            <w:pPr>
              <w:spacing w:line="360" w:lineRule="auto"/>
              <w:jc w:val="center"/>
              <w:rPr>
                <w:del w:id="129" w:author="Mariusz Bak" w:date="2024-11-14T07:11:00Z"/>
                <w:rFonts w:ascii="Arial" w:hAnsi="Arial" w:cs="Arial"/>
                <w:b/>
                <w:sz w:val="24"/>
                <w:szCs w:val="24"/>
              </w:rPr>
            </w:pPr>
          </w:p>
        </w:tc>
        <w:tc>
          <w:tcPr>
            <w:tcW w:w="1984" w:type="dxa"/>
            <w:tcBorders>
              <w:top w:val="single" w:sz="4" w:space="0" w:color="000000"/>
              <w:left w:val="single" w:sz="4" w:space="0" w:color="000000"/>
              <w:bottom w:val="single" w:sz="4" w:space="0" w:color="000000"/>
            </w:tcBorders>
            <w:shd w:val="clear" w:color="auto" w:fill="auto"/>
            <w:vAlign w:val="center"/>
          </w:tcPr>
          <w:p w14:paraId="2D7CBB1E" w14:textId="60D27642" w:rsidR="00B85599" w:rsidRPr="007E5AF2" w:rsidDel="00D57200" w:rsidRDefault="00B85599" w:rsidP="007E5AF2">
            <w:pPr>
              <w:spacing w:line="360" w:lineRule="auto"/>
              <w:jc w:val="center"/>
              <w:rPr>
                <w:del w:id="130" w:author="Mariusz Bak" w:date="2024-11-14T07:11:00Z"/>
                <w:rFonts w:ascii="Arial" w:hAnsi="Arial" w:cs="Arial"/>
                <w:b/>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330F6" w14:textId="050FB020" w:rsidR="00B85599" w:rsidRPr="007E5AF2" w:rsidDel="00D57200" w:rsidRDefault="00B85599" w:rsidP="007E5AF2">
            <w:pPr>
              <w:spacing w:line="360" w:lineRule="auto"/>
              <w:jc w:val="center"/>
              <w:rPr>
                <w:del w:id="131" w:author="Mariusz Bak" w:date="2024-11-14T07:11:00Z"/>
                <w:rFonts w:ascii="Arial" w:hAnsi="Arial" w:cs="Arial"/>
                <w:b/>
                <w:sz w:val="24"/>
                <w:szCs w:val="24"/>
              </w:rPr>
            </w:pPr>
          </w:p>
        </w:tc>
      </w:tr>
    </w:tbl>
    <w:p w14:paraId="438462B9" w14:textId="67984957" w:rsidR="00234A0E" w:rsidRPr="007E5AF2" w:rsidDel="00D57200" w:rsidRDefault="00234A0E" w:rsidP="007E5AF2">
      <w:pPr>
        <w:spacing w:after="0" w:line="360" w:lineRule="auto"/>
        <w:jc w:val="both"/>
        <w:rPr>
          <w:del w:id="132" w:author="Mariusz Bak" w:date="2024-11-14T07:11:00Z"/>
          <w:rFonts w:ascii="Arial" w:hAnsi="Arial" w:cs="Arial"/>
          <w:sz w:val="24"/>
          <w:szCs w:val="24"/>
        </w:rPr>
      </w:pPr>
    </w:p>
    <w:p w14:paraId="48CC1CB6" w14:textId="237F7984" w:rsidR="00234A0E" w:rsidRPr="007E5AF2" w:rsidDel="00D57200" w:rsidRDefault="002A2B54" w:rsidP="007E5AF2">
      <w:pPr>
        <w:spacing w:after="0" w:line="360" w:lineRule="auto"/>
        <w:jc w:val="both"/>
        <w:rPr>
          <w:del w:id="133" w:author="Mariusz Bak" w:date="2024-11-14T07:11:00Z"/>
          <w:rFonts w:ascii="Arial" w:hAnsi="Arial" w:cs="Arial"/>
          <w:sz w:val="24"/>
          <w:szCs w:val="24"/>
        </w:rPr>
      </w:pPr>
      <w:del w:id="134" w:author="Mariusz Bak" w:date="2024-11-14T07:11:00Z">
        <w:r w:rsidRPr="007E5AF2" w:rsidDel="00D57200">
          <w:rPr>
            <w:rFonts w:ascii="Arial" w:hAnsi="Arial" w:cs="Arial"/>
            <w:sz w:val="24"/>
            <w:szCs w:val="24"/>
          </w:rPr>
          <w:delText>W załączeniu przekładam</w:delText>
        </w:r>
        <w:r w:rsidR="00990780" w:rsidRPr="007E5AF2" w:rsidDel="00D57200">
          <w:rPr>
            <w:rFonts w:ascii="Arial" w:hAnsi="Arial" w:cs="Arial"/>
            <w:sz w:val="24"/>
            <w:szCs w:val="24"/>
          </w:rPr>
          <w:delText xml:space="preserve"> </w:delText>
        </w:r>
        <w:r w:rsidRPr="007E5AF2" w:rsidDel="00D57200">
          <w:rPr>
            <w:rFonts w:ascii="Arial" w:hAnsi="Arial" w:cs="Arial"/>
            <w:sz w:val="24"/>
            <w:szCs w:val="24"/>
          </w:rPr>
          <w:delText>protokoły bezusterkowego odbioru zamówień.</w:delText>
        </w:r>
      </w:del>
    </w:p>
    <w:p w14:paraId="03BFAA51" w14:textId="6C6582B5" w:rsidR="004F6D06" w:rsidRPr="007E5AF2" w:rsidDel="00D57200" w:rsidRDefault="004F6D06" w:rsidP="007E5AF2">
      <w:pPr>
        <w:spacing w:line="360" w:lineRule="auto"/>
        <w:ind w:left="142" w:firstLine="567"/>
        <w:jc w:val="both"/>
        <w:rPr>
          <w:del w:id="135" w:author="Mariusz Bak" w:date="2024-11-14T07:11:00Z"/>
          <w:rFonts w:ascii="Arial" w:eastAsia="Times New Roman" w:hAnsi="Arial" w:cs="Arial"/>
          <w:sz w:val="24"/>
          <w:szCs w:val="24"/>
          <w:lang w:eastAsia="en-US"/>
        </w:rPr>
      </w:pPr>
    </w:p>
    <w:p w14:paraId="6EC0E905" w14:textId="31FB7478" w:rsidR="00E705DF" w:rsidRPr="00176C6D" w:rsidDel="00D57200" w:rsidRDefault="00E705DF" w:rsidP="00E705DF">
      <w:pPr>
        <w:spacing w:after="0" w:line="360" w:lineRule="auto"/>
        <w:ind w:left="709"/>
        <w:rPr>
          <w:del w:id="136" w:author="Mariusz Bak" w:date="2024-11-14T07:11:00Z"/>
          <w:rFonts w:ascii="Arial" w:eastAsiaTheme="minorHAnsi" w:hAnsi="Arial" w:cs="Arial"/>
          <w:sz w:val="24"/>
          <w:szCs w:val="24"/>
          <w:lang w:eastAsia="en-US"/>
        </w:rPr>
      </w:pPr>
      <w:del w:id="137" w:author="Mariusz Bak" w:date="2024-11-14T07:11:00Z">
        <w:r w:rsidRPr="00176C6D" w:rsidDel="00D57200">
          <w:rPr>
            <w:rFonts w:ascii="Arial" w:eastAsiaTheme="minorHAnsi" w:hAnsi="Arial" w:cs="Arial"/>
            <w:sz w:val="24"/>
            <w:szCs w:val="24"/>
            <w:lang w:eastAsia="en-US"/>
          </w:rPr>
          <w:delText>_____________________</w:delText>
        </w:r>
        <w:r w:rsidDel="00D57200">
          <w:rPr>
            <w:rFonts w:ascii="Arial" w:eastAsiaTheme="minorHAnsi" w:hAnsi="Arial" w:cs="Arial"/>
            <w:sz w:val="24"/>
            <w:szCs w:val="24"/>
            <w:lang w:eastAsia="en-US"/>
          </w:rPr>
          <w:delText xml:space="preserve">   </w:delText>
        </w:r>
        <w:r w:rsidRPr="00176C6D" w:rsidDel="00D57200">
          <w:rPr>
            <w:rFonts w:ascii="Arial" w:eastAsiaTheme="minorHAnsi" w:hAnsi="Arial" w:cs="Arial"/>
            <w:sz w:val="24"/>
            <w:szCs w:val="24"/>
            <w:lang w:eastAsia="en-US"/>
          </w:rPr>
          <w:delText xml:space="preserve">                              _______________________</w:delText>
        </w:r>
      </w:del>
    </w:p>
    <w:p w14:paraId="79B8689D" w14:textId="77D00B31" w:rsidR="00E705DF" w:rsidRPr="00176C6D" w:rsidDel="00D57200" w:rsidRDefault="00E705DF" w:rsidP="00E705DF">
      <w:pPr>
        <w:spacing w:line="360" w:lineRule="auto"/>
        <w:ind w:left="5672" w:hanging="4963"/>
        <w:rPr>
          <w:del w:id="138" w:author="Mariusz Bak" w:date="2024-11-14T07:11:00Z"/>
          <w:rFonts w:ascii="Arial" w:eastAsiaTheme="minorHAnsi" w:hAnsi="Arial" w:cs="Arial"/>
          <w:sz w:val="20"/>
          <w:szCs w:val="20"/>
          <w:lang w:eastAsia="en-US"/>
        </w:rPr>
      </w:pPr>
      <w:del w:id="139" w:author="Mariusz Bak" w:date="2024-11-14T07:11:00Z">
        <w:r w:rsidRPr="00176C6D" w:rsidDel="00D57200">
          <w:rPr>
            <w:rFonts w:ascii="Arial" w:eastAsiaTheme="minorHAnsi" w:hAnsi="Arial" w:cs="Arial"/>
            <w:i/>
            <w:iCs/>
            <w:sz w:val="20"/>
            <w:szCs w:val="20"/>
            <w:lang w:eastAsia="en-US"/>
          </w:rPr>
          <w:delText xml:space="preserve">Miejscowość i data                  </w:delText>
        </w:r>
        <w:r w:rsidRPr="00176C6D" w:rsidDel="00D57200">
          <w:rPr>
            <w:rFonts w:ascii="Arial" w:eastAsiaTheme="minorHAnsi" w:hAnsi="Arial" w:cs="Arial"/>
            <w:i/>
            <w:iCs/>
            <w:sz w:val="20"/>
            <w:szCs w:val="20"/>
            <w:lang w:eastAsia="en-US"/>
          </w:rPr>
          <w:tab/>
          <w:delText>(czytelny podpis Oferenta lub osoby upoważnionej do reprezentacji)</w:delText>
        </w:r>
      </w:del>
    </w:p>
    <w:p w14:paraId="270E71D2" w14:textId="1E2745F9" w:rsidR="00DB6734" w:rsidRPr="007E5AF2" w:rsidDel="00D57200" w:rsidRDefault="00F54E70" w:rsidP="007E5AF2">
      <w:pPr>
        <w:pStyle w:val="Nagwek1"/>
        <w:spacing w:after="240" w:line="360" w:lineRule="auto"/>
        <w:ind w:left="284" w:right="2" w:hanging="45"/>
        <w:jc w:val="right"/>
        <w:rPr>
          <w:del w:id="140" w:author="Mariusz Bak" w:date="2024-11-14T07:11:00Z"/>
          <w:rFonts w:eastAsiaTheme="minorHAnsi" w:cs="Arial"/>
          <w:b w:val="0"/>
          <w:color w:val="000000" w:themeColor="text1"/>
          <w:sz w:val="24"/>
          <w:lang w:eastAsia="en-US"/>
        </w:rPr>
      </w:pPr>
      <w:del w:id="141" w:author="Mariusz Bak" w:date="2024-11-14T07:11:00Z">
        <w:r w:rsidRPr="007E5AF2" w:rsidDel="00D57200">
          <w:rPr>
            <w:rFonts w:eastAsiaTheme="minorHAnsi" w:cs="Arial"/>
            <w:i/>
            <w:sz w:val="24"/>
            <w:lang w:eastAsia="en-US"/>
          </w:rPr>
          <w:br w:type="page"/>
        </w:r>
        <w:r w:rsidR="00FE7149" w:rsidRPr="007E5AF2" w:rsidDel="00D57200">
          <w:rPr>
            <w:rFonts w:cs="Arial"/>
            <w:szCs w:val="28"/>
          </w:rPr>
          <w:delText>Z</w:delText>
        </w:r>
        <w:r w:rsidR="00161929" w:rsidRPr="007E5AF2" w:rsidDel="00D57200">
          <w:rPr>
            <w:rFonts w:cs="Arial"/>
            <w:szCs w:val="28"/>
          </w:rPr>
          <w:delText>a</w:delText>
        </w:r>
        <w:r w:rsidR="00234A0E" w:rsidRPr="007E5AF2" w:rsidDel="00D57200">
          <w:rPr>
            <w:rFonts w:cs="Arial"/>
            <w:szCs w:val="28"/>
          </w:rPr>
          <w:delText xml:space="preserve">łącznik nr 5 do </w:delText>
        </w:r>
        <w:r w:rsidR="00221C7E" w:rsidDel="00D57200">
          <w:rPr>
            <w:rFonts w:cs="Arial"/>
            <w:szCs w:val="28"/>
          </w:rPr>
          <w:delText>z</w:delText>
        </w:r>
        <w:r w:rsidR="00234A0E" w:rsidRPr="007E5AF2" w:rsidDel="00D57200">
          <w:rPr>
            <w:rFonts w:cs="Arial"/>
            <w:szCs w:val="28"/>
          </w:rPr>
          <w:delText xml:space="preserve">apytania ofertowego </w:delText>
        </w:r>
        <w:r w:rsidR="00CB4A76" w:rsidRPr="007E5AF2" w:rsidDel="00D57200">
          <w:rPr>
            <w:rFonts w:cs="Arial"/>
            <w:szCs w:val="28"/>
          </w:rPr>
          <w:delText xml:space="preserve">nr </w:delText>
        </w:r>
        <w:r w:rsidR="00462790" w:rsidRPr="007E5AF2" w:rsidDel="00D57200">
          <w:rPr>
            <w:rFonts w:cs="Arial"/>
            <w:szCs w:val="28"/>
          </w:rPr>
          <w:delText>2024-13339-204585</w:delText>
        </w:r>
      </w:del>
    </w:p>
    <w:p w14:paraId="703142F4" w14:textId="65675C1B" w:rsidR="00DB6734" w:rsidRPr="007E5AF2" w:rsidDel="00D57200" w:rsidRDefault="00DB6734" w:rsidP="007E5AF2">
      <w:pPr>
        <w:pStyle w:val="Default"/>
        <w:spacing w:line="360" w:lineRule="auto"/>
        <w:jc w:val="both"/>
        <w:rPr>
          <w:del w:id="142" w:author="Mariusz Bak" w:date="2024-11-14T07:11:00Z"/>
          <w:rFonts w:ascii="Arial" w:hAnsi="Arial" w:cs="Arial"/>
        </w:rPr>
      </w:pPr>
      <w:del w:id="143" w:author="Mariusz Bak" w:date="2024-11-14T07:11:00Z">
        <w:r w:rsidRPr="007E5AF2" w:rsidDel="00D57200">
          <w:rPr>
            <w:rFonts w:ascii="Arial" w:hAnsi="Arial" w:cs="Arial"/>
          </w:rPr>
          <w:delText xml:space="preserve">Zapytanie ofertowe pn. </w:delText>
        </w:r>
        <w:r w:rsidR="003509CA" w:rsidRPr="007E5AF2" w:rsidDel="00D57200">
          <w:rPr>
            <w:rFonts w:ascii="Arial" w:hAnsi="Arial" w:cs="Arial"/>
          </w:rPr>
          <w:delText>„Dostawa i uruchomienie systemu cięcia wodą”</w:delText>
        </w:r>
        <w:r w:rsidRPr="007E5AF2" w:rsidDel="00D57200">
          <w:rPr>
            <w:rFonts w:ascii="Arial" w:hAnsi="Arial" w:cs="Arial"/>
          </w:rPr>
          <w:delText xml:space="preserve"> w ramach realizacji projektu pn. </w:delText>
        </w:r>
        <w:r w:rsidR="00F92745" w:rsidRPr="007E5AF2" w:rsidDel="00D57200">
          <w:rPr>
            <w:rFonts w:ascii="Arial" w:hAnsi="Arial" w:cs="Arial"/>
          </w:rPr>
          <w:delText xml:space="preserve">„Poprawa efektywności energetycznej poprzez termomodernizację oraz modernizację infrastruktury wpływająca na zasadniczą zmianę procesu w Progress Eco S.A.” </w:delText>
        </w:r>
        <w:r w:rsidRPr="007E5AF2" w:rsidDel="00D57200">
          <w:rPr>
            <w:rFonts w:ascii="Arial" w:hAnsi="Arial" w:cs="Arial"/>
          </w:rPr>
          <w:delText>w ramach Działania 3.01</w:delText>
        </w:r>
        <w:r w:rsidR="00330E5C" w:rsidRPr="007E5AF2" w:rsidDel="00D57200">
          <w:rPr>
            <w:rFonts w:ascii="Arial" w:hAnsi="Arial" w:cs="Arial"/>
          </w:rPr>
          <w:delText xml:space="preserve"> </w:delText>
        </w:r>
        <w:r w:rsidRPr="007E5AF2" w:rsidDel="00D57200">
          <w:rPr>
            <w:rFonts w:ascii="Arial" w:hAnsi="Arial" w:cs="Arial"/>
          </w:rPr>
          <w:delText>programu Fundusze Europejskie dla Nowoczesnej Gospodarki 2021-2027</w:delText>
        </w:r>
        <w:r w:rsidR="00F92745" w:rsidRPr="007E5AF2" w:rsidDel="00D57200">
          <w:rPr>
            <w:rFonts w:ascii="Arial" w:hAnsi="Arial" w:cs="Arial"/>
          </w:rPr>
          <w:delText xml:space="preserve"> </w:delText>
        </w:r>
        <w:r w:rsidRPr="007E5AF2" w:rsidDel="00D57200">
          <w:rPr>
            <w:rFonts w:ascii="Arial" w:hAnsi="Arial" w:cs="Arial"/>
          </w:rPr>
          <w:delText>-</w:delText>
        </w:r>
        <w:r w:rsidR="00F92745" w:rsidRPr="007E5AF2" w:rsidDel="00D57200">
          <w:rPr>
            <w:rFonts w:ascii="Arial" w:hAnsi="Arial" w:cs="Arial"/>
          </w:rPr>
          <w:delText xml:space="preserve"> </w:delText>
        </w:r>
        <w:r w:rsidRPr="007E5AF2" w:rsidDel="00D57200">
          <w:rPr>
            <w:rFonts w:ascii="Arial" w:hAnsi="Arial" w:cs="Arial"/>
          </w:rPr>
          <w:delText>Kredyt ekologiczny</w:delText>
        </w:r>
        <w:r w:rsidR="00F92745" w:rsidRPr="007E5AF2" w:rsidDel="00D57200">
          <w:rPr>
            <w:rFonts w:ascii="Arial" w:hAnsi="Arial" w:cs="Arial"/>
          </w:rPr>
          <w:delText xml:space="preserve"> </w:delText>
        </w:r>
        <w:r w:rsidRPr="007E5AF2" w:rsidDel="00D57200">
          <w:rPr>
            <w:rFonts w:ascii="Arial" w:hAnsi="Arial" w:cs="Arial"/>
          </w:rPr>
          <w:delText>- współfinansowanego z Europejskiego Funduszu Rozwoju Regionalnego.</w:delText>
        </w:r>
        <w:r w:rsidRPr="007E5AF2" w:rsidDel="00D57200">
          <w:rPr>
            <w:rFonts w:ascii="Arial" w:eastAsiaTheme="minorHAnsi" w:hAnsi="Arial" w:cs="Arial"/>
          </w:rPr>
          <w:delText xml:space="preserve"> </w:delText>
        </w:r>
      </w:del>
    </w:p>
    <w:p w14:paraId="31377ED3" w14:textId="49456428" w:rsidR="00234A0E" w:rsidRPr="007E5AF2" w:rsidDel="00D57200" w:rsidRDefault="00234A0E" w:rsidP="007E5AF2">
      <w:pPr>
        <w:spacing w:after="120" w:line="360" w:lineRule="auto"/>
        <w:jc w:val="right"/>
        <w:rPr>
          <w:del w:id="144" w:author="Mariusz Bak" w:date="2024-11-14T07:11:00Z"/>
          <w:rFonts w:ascii="Arial" w:hAnsi="Arial" w:cs="Arial"/>
          <w:sz w:val="24"/>
          <w:szCs w:val="24"/>
        </w:rPr>
      </w:pPr>
    </w:p>
    <w:p w14:paraId="2F7095D3" w14:textId="19536135" w:rsidR="00234A0E" w:rsidRPr="007E5AF2" w:rsidDel="00D57200" w:rsidRDefault="00234A0E" w:rsidP="007E5AF2">
      <w:pPr>
        <w:spacing w:after="240" w:line="360" w:lineRule="auto"/>
        <w:jc w:val="center"/>
        <w:rPr>
          <w:del w:id="145" w:author="Mariusz Bak" w:date="2024-11-14T07:11:00Z"/>
          <w:rFonts w:ascii="Arial" w:eastAsiaTheme="minorHAnsi" w:hAnsi="Arial" w:cs="Arial"/>
          <w:b/>
          <w:sz w:val="28"/>
          <w:szCs w:val="28"/>
          <w:lang w:eastAsia="en-US"/>
        </w:rPr>
      </w:pPr>
      <w:del w:id="146" w:author="Mariusz Bak" w:date="2024-11-14T07:11:00Z">
        <w:r w:rsidRPr="007E5AF2" w:rsidDel="00D57200">
          <w:rPr>
            <w:rFonts w:ascii="Arial" w:eastAsiaTheme="minorHAnsi" w:hAnsi="Arial" w:cs="Arial"/>
            <w:b/>
            <w:sz w:val="28"/>
            <w:szCs w:val="28"/>
            <w:lang w:eastAsia="en-US"/>
          </w:rPr>
          <w:delText>OŚWIADCZENIE</w:delText>
        </w:r>
      </w:del>
    </w:p>
    <w:p w14:paraId="0D3091B4" w14:textId="19FD0194" w:rsidR="00234A0E" w:rsidRPr="007E5AF2" w:rsidDel="00D57200" w:rsidRDefault="00234A0E" w:rsidP="007E5AF2">
      <w:pPr>
        <w:spacing w:after="240" w:line="360" w:lineRule="auto"/>
        <w:jc w:val="center"/>
        <w:rPr>
          <w:del w:id="147" w:author="Mariusz Bak" w:date="2024-11-14T07:11:00Z"/>
          <w:rFonts w:ascii="Arial" w:eastAsiaTheme="minorHAnsi" w:hAnsi="Arial" w:cs="Arial"/>
          <w:b/>
          <w:sz w:val="24"/>
          <w:szCs w:val="24"/>
          <w:lang w:eastAsia="en-US"/>
        </w:rPr>
      </w:pPr>
      <w:del w:id="148" w:author="Mariusz Bak" w:date="2024-11-14T07:11:00Z">
        <w:r w:rsidRPr="007E5AF2" w:rsidDel="00D57200">
          <w:rPr>
            <w:rFonts w:ascii="Arial" w:eastAsiaTheme="minorHAnsi" w:hAnsi="Arial" w:cs="Arial"/>
            <w:b/>
            <w:sz w:val="24"/>
            <w:szCs w:val="24"/>
            <w:lang w:eastAsia="en-US"/>
          </w:rPr>
          <w:delText>Oferenta w zakresie wypełnienia obowiązków informacyjnych przewidzianych w art. 13 lub art. 14 RODO</w:delText>
        </w:r>
      </w:del>
    </w:p>
    <w:p w14:paraId="1B5255E6" w14:textId="7DDEE5E2" w:rsidR="00234A0E" w:rsidRPr="007E5AF2" w:rsidDel="00D57200" w:rsidRDefault="00234A0E" w:rsidP="007E5AF2">
      <w:pPr>
        <w:spacing w:after="0" w:line="360" w:lineRule="auto"/>
        <w:jc w:val="both"/>
        <w:rPr>
          <w:del w:id="149" w:author="Mariusz Bak" w:date="2024-11-14T07:11:00Z"/>
          <w:rFonts w:ascii="Arial" w:eastAsiaTheme="minorHAnsi" w:hAnsi="Arial" w:cs="Arial"/>
          <w:sz w:val="24"/>
          <w:szCs w:val="24"/>
          <w:lang w:eastAsia="en-US"/>
        </w:rPr>
      </w:pPr>
      <w:del w:id="150" w:author="Mariusz Bak" w:date="2024-11-14T07:11:00Z">
        <w:r w:rsidRPr="007E5AF2" w:rsidDel="00D57200">
          <w:rPr>
            <w:rFonts w:ascii="Arial" w:eastAsiaTheme="minorHAnsi" w:hAnsi="Arial" w:cs="Arial"/>
            <w:sz w:val="24"/>
            <w:szCs w:val="24"/>
            <w:lang w:eastAsia="en-US"/>
          </w:rPr>
          <w:delText>Oświadczam, że wypełniłem obowiązki informacyjne przewidziane w art. 13 lub art. 14 RODO wobec osób fizycznych, od których dane osobowe bezpośrednio lub pośrednio pozyskałem w celu ubiegania się o udzielenie zamówienia w niniejszym postępowaniu.</w:delText>
        </w:r>
      </w:del>
    </w:p>
    <w:p w14:paraId="40B6122D" w14:textId="6B260C28" w:rsidR="00234A0E" w:rsidRPr="007E5AF2" w:rsidDel="00D57200" w:rsidRDefault="00234A0E" w:rsidP="007E5AF2">
      <w:pPr>
        <w:spacing w:before="100" w:beforeAutospacing="1" w:after="100" w:afterAutospacing="1" w:line="360" w:lineRule="auto"/>
        <w:jc w:val="both"/>
        <w:rPr>
          <w:del w:id="151" w:author="Mariusz Bak" w:date="2024-11-14T07:11:00Z"/>
          <w:rFonts w:ascii="Arial" w:eastAsiaTheme="minorHAnsi" w:hAnsi="Arial" w:cs="Arial"/>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6"/>
        <w:gridCol w:w="4577"/>
      </w:tblGrid>
      <w:tr w:rsidR="00234A0E" w:rsidRPr="001D6F5B" w:rsidDel="00D57200" w14:paraId="2C2B6863" w14:textId="52EE995E" w:rsidTr="00764BE3">
        <w:trPr>
          <w:trHeight w:val="2186"/>
          <w:del w:id="152" w:author="Mariusz Bak" w:date="2024-11-14T07:11:00Z"/>
        </w:trPr>
        <w:tc>
          <w:tcPr>
            <w:tcW w:w="5098" w:type="dxa"/>
            <w:tcBorders>
              <w:top w:val="single" w:sz="4" w:space="0" w:color="auto"/>
              <w:left w:val="single" w:sz="4" w:space="0" w:color="auto"/>
              <w:bottom w:val="single" w:sz="4" w:space="0" w:color="auto"/>
              <w:right w:val="single" w:sz="4" w:space="0" w:color="auto"/>
            </w:tcBorders>
            <w:shd w:val="clear" w:color="auto" w:fill="auto"/>
          </w:tcPr>
          <w:p w14:paraId="23E415FA" w14:textId="2DAD3A84" w:rsidR="00234A0E" w:rsidRPr="007E5AF2" w:rsidDel="00D57200" w:rsidRDefault="00234A0E" w:rsidP="007E5AF2">
            <w:pPr>
              <w:spacing w:before="100" w:beforeAutospacing="1" w:after="100" w:afterAutospacing="1" w:line="360" w:lineRule="auto"/>
              <w:jc w:val="both"/>
              <w:rPr>
                <w:del w:id="153" w:author="Mariusz Bak" w:date="2024-11-14T07:11:00Z"/>
                <w:rFonts w:ascii="Arial" w:eastAsiaTheme="minorHAnsi" w:hAnsi="Arial" w:cs="Arial"/>
                <w:b/>
                <w:sz w:val="24"/>
                <w:szCs w:val="24"/>
                <w:lang w:eastAsia="en-US"/>
              </w:rPr>
            </w:pPr>
          </w:p>
        </w:tc>
        <w:tc>
          <w:tcPr>
            <w:tcW w:w="5098" w:type="dxa"/>
            <w:tcBorders>
              <w:top w:val="single" w:sz="4" w:space="0" w:color="auto"/>
              <w:left w:val="single" w:sz="4" w:space="0" w:color="auto"/>
              <w:bottom w:val="single" w:sz="4" w:space="0" w:color="auto"/>
              <w:right w:val="single" w:sz="4" w:space="0" w:color="auto"/>
            </w:tcBorders>
            <w:shd w:val="clear" w:color="auto" w:fill="auto"/>
          </w:tcPr>
          <w:p w14:paraId="002BD232" w14:textId="69AAA7A7" w:rsidR="00234A0E" w:rsidRPr="007E5AF2" w:rsidDel="00D57200" w:rsidRDefault="00234A0E" w:rsidP="007E5AF2">
            <w:pPr>
              <w:spacing w:before="100" w:beforeAutospacing="1" w:after="100" w:afterAutospacing="1" w:line="360" w:lineRule="auto"/>
              <w:jc w:val="both"/>
              <w:rPr>
                <w:del w:id="154" w:author="Mariusz Bak" w:date="2024-11-14T07:11:00Z"/>
                <w:rFonts w:ascii="Arial" w:eastAsiaTheme="minorHAnsi" w:hAnsi="Arial" w:cs="Arial"/>
                <w:b/>
                <w:sz w:val="24"/>
                <w:szCs w:val="24"/>
                <w:lang w:eastAsia="en-US"/>
              </w:rPr>
            </w:pPr>
          </w:p>
        </w:tc>
      </w:tr>
      <w:tr w:rsidR="00234A0E" w:rsidRPr="001D6F5B" w:rsidDel="00D57200" w14:paraId="765628DC" w14:textId="78E8EE0B" w:rsidTr="00764BE3">
        <w:trPr>
          <w:trHeight w:val="58"/>
          <w:del w:id="155" w:author="Mariusz Bak" w:date="2024-11-14T07:11:00Z"/>
        </w:trPr>
        <w:tc>
          <w:tcPr>
            <w:tcW w:w="509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850557E" w14:textId="60FF95B7" w:rsidR="00234A0E" w:rsidRPr="007E5AF2" w:rsidDel="00D57200" w:rsidRDefault="00234A0E" w:rsidP="007E5AF2">
            <w:pPr>
              <w:spacing w:before="100" w:beforeAutospacing="1" w:after="100" w:afterAutospacing="1" w:line="360" w:lineRule="auto"/>
              <w:jc w:val="center"/>
              <w:rPr>
                <w:del w:id="156" w:author="Mariusz Bak" w:date="2024-11-14T07:11:00Z"/>
                <w:rFonts w:ascii="Arial" w:eastAsiaTheme="minorHAnsi" w:hAnsi="Arial" w:cs="Arial"/>
                <w:bCs/>
                <w:sz w:val="20"/>
                <w:szCs w:val="20"/>
                <w:lang w:eastAsia="en-US"/>
              </w:rPr>
            </w:pPr>
            <w:del w:id="157" w:author="Mariusz Bak" w:date="2024-11-14T07:11:00Z">
              <w:r w:rsidRPr="007E5AF2" w:rsidDel="00D57200">
                <w:rPr>
                  <w:rFonts w:ascii="Arial" w:eastAsiaTheme="minorHAnsi" w:hAnsi="Arial" w:cs="Arial"/>
                  <w:bCs/>
                  <w:sz w:val="20"/>
                  <w:szCs w:val="20"/>
                  <w:lang w:eastAsia="en-US"/>
                </w:rPr>
                <w:delText>Miejscowość i data</w:delText>
              </w:r>
            </w:del>
          </w:p>
        </w:tc>
        <w:tc>
          <w:tcPr>
            <w:tcW w:w="509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CEC7520" w14:textId="7AB12517" w:rsidR="00234A0E" w:rsidRPr="007E5AF2" w:rsidDel="00D57200" w:rsidRDefault="00234A0E" w:rsidP="007E5AF2">
            <w:pPr>
              <w:spacing w:before="100" w:beforeAutospacing="1" w:after="100" w:afterAutospacing="1" w:line="360" w:lineRule="auto"/>
              <w:jc w:val="center"/>
              <w:rPr>
                <w:del w:id="158" w:author="Mariusz Bak" w:date="2024-11-14T07:11:00Z"/>
                <w:rFonts w:ascii="Arial" w:eastAsiaTheme="minorHAnsi" w:hAnsi="Arial" w:cs="Arial"/>
                <w:bCs/>
                <w:sz w:val="20"/>
                <w:szCs w:val="20"/>
                <w:lang w:eastAsia="en-US"/>
              </w:rPr>
            </w:pPr>
            <w:del w:id="159" w:author="Mariusz Bak" w:date="2024-11-14T07:11:00Z">
              <w:r w:rsidRPr="007E5AF2" w:rsidDel="00D57200">
                <w:rPr>
                  <w:rFonts w:ascii="Arial" w:eastAsiaTheme="minorHAnsi" w:hAnsi="Arial" w:cs="Arial"/>
                  <w:bCs/>
                  <w:sz w:val="20"/>
                  <w:szCs w:val="20"/>
                  <w:lang w:eastAsia="en-US"/>
                </w:rPr>
                <w:delText>Imię, nazwisko i podpis Oferenta lub upełnomocnionego przedstawiciela Oferenta</w:delText>
              </w:r>
            </w:del>
          </w:p>
        </w:tc>
      </w:tr>
    </w:tbl>
    <w:p w14:paraId="626A70C3" w14:textId="1B012498" w:rsidR="00234A0E" w:rsidRPr="007E5AF2" w:rsidDel="00D57200" w:rsidRDefault="00234A0E" w:rsidP="007E5AF2">
      <w:pPr>
        <w:spacing w:line="360" w:lineRule="auto"/>
        <w:rPr>
          <w:del w:id="160" w:author="Mariusz Bak" w:date="2024-11-14T07:11:00Z"/>
          <w:rFonts w:ascii="Arial" w:eastAsia="Times New Roman" w:hAnsi="Arial" w:cs="Arial"/>
          <w:color w:val="000000" w:themeColor="text1"/>
          <w:sz w:val="24"/>
          <w:szCs w:val="24"/>
        </w:rPr>
      </w:pPr>
    </w:p>
    <w:p w14:paraId="7293935F" w14:textId="15E593CB" w:rsidR="00234A0E" w:rsidRPr="007E5AF2" w:rsidDel="00D57200" w:rsidRDefault="00234A0E" w:rsidP="007E5AF2">
      <w:pPr>
        <w:spacing w:after="120" w:line="360" w:lineRule="auto"/>
        <w:jc w:val="right"/>
        <w:rPr>
          <w:del w:id="161" w:author="Mariusz Bak" w:date="2024-11-14T07:11:00Z"/>
          <w:rFonts w:ascii="Arial" w:eastAsiaTheme="minorHAnsi" w:hAnsi="Arial" w:cs="Arial"/>
          <w:b/>
          <w:color w:val="000000" w:themeColor="text1"/>
          <w:sz w:val="24"/>
          <w:szCs w:val="24"/>
          <w:lang w:eastAsia="en-US"/>
        </w:rPr>
      </w:pPr>
    </w:p>
    <w:p w14:paraId="1E9FF296" w14:textId="23638B8B" w:rsidR="00234A0E" w:rsidRPr="007E5AF2" w:rsidDel="00D57200" w:rsidRDefault="00234A0E" w:rsidP="007E5AF2">
      <w:pPr>
        <w:spacing w:after="120" w:line="360" w:lineRule="auto"/>
        <w:jc w:val="right"/>
        <w:rPr>
          <w:del w:id="162" w:author="Mariusz Bak" w:date="2024-11-14T07:11:00Z"/>
          <w:rFonts w:ascii="Arial" w:eastAsiaTheme="minorHAnsi" w:hAnsi="Arial" w:cs="Arial"/>
          <w:b/>
          <w:color w:val="000000" w:themeColor="text1"/>
          <w:sz w:val="24"/>
          <w:szCs w:val="24"/>
          <w:lang w:eastAsia="en-US"/>
        </w:rPr>
      </w:pPr>
    </w:p>
    <w:p w14:paraId="4366983A" w14:textId="701F62DD" w:rsidR="00EE77A2" w:rsidRPr="007E5AF2" w:rsidDel="00D57200" w:rsidRDefault="00CB6731" w:rsidP="007E5AF2">
      <w:pPr>
        <w:spacing w:line="360" w:lineRule="auto"/>
        <w:rPr>
          <w:del w:id="163" w:author="Mariusz Bak" w:date="2024-11-14T07:11:00Z"/>
          <w:rFonts w:ascii="Arial" w:eastAsiaTheme="minorHAnsi" w:hAnsi="Arial" w:cs="Arial"/>
          <w:b/>
          <w:color w:val="000000" w:themeColor="text1"/>
          <w:sz w:val="24"/>
          <w:szCs w:val="24"/>
          <w:lang w:eastAsia="en-US"/>
        </w:rPr>
        <w:sectPr w:rsidR="00EE77A2" w:rsidRPr="007E5AF2" w:rsidDel="00D57200" w:rsidSect="0010308A">
          <w:pgSz w:w="11906" w:h="16838"/>
          <w:pgMar w:top="1270" w:right="1416" w:bottom="1276" w:left="1417" w:header="510" w:footer="567" w:gutter="0"/>
          <w:pgNumType w:start="1"/>
          <w:cols w:space="708"/>
        </w:sectPr>
      </w:pPr>
      <w:del w:id="164" w:author="Mariusz Bak" w:date="2024-11-14T07:11:00Z">
        <w:r w:rsidRPr="007E5AF2" w:rsidDel="00D57200">
          <w:rPr>
            <w:rFonts w:ascii="Arial" w:eastAsiaTheme="minorHAnsi" w:hAnsi="Arial" w:cs="Arial"/>
            <w:b/>
            <w:color w:val="000000" w:themeColor="text1"/>
            <w:sz w:val="24"/>
            <w:szCs w:val="24"/>
            <w:lang w:eastAsia="en-US"/>
          </w:rPr>
          <w:br w:type="page"/>
        </w:r>
      </w:del>
    </w:p>
    <w:p w14:paraId="3CDC9722" w14:textId="0569E93C" w:rsidR="00DB6734" w:rsidRPr="007E5AF2" w:rsidDel="00D57200" w:rsidRDefault="00025E1A" w:rsidP="007E5AF2">
      <w:pPr>
        <w:pStyle w:val="Nagwek1"/>
        <w:spacing w:after="240" w:line="360" w:lineRule="auto"/>
        <w:ind w:right="2"/>
        <w:jc w:val="right"/>
        <w:rPr>
          <w:del w:id="165" w:author="Mariusz Bak" w:date="2024-11-14T07:11:00Z"/>
          <w:rFonts w:eastAsiaTheme="minorHAnsi" w:cs="Arial"/>
          <w:b w:val="0"/>
          <w:color w:val="000000" w:themeColor="text1"/>
          <w:szCs w:val="28"/>
          <w:lang w:eastAsia="en-US"/>
        </w:rPr>
      </w:pPr>
      <w:del w:id="166" w:author="Mariusz Bak" w:date="2024-11-14T07:11:00Z">
        <w:r w:rsidRPr="007E5AF2" w:rsidDel="00D57200">
          <w:rPr>
            <w:rFonts w:eastAsiaTheme="minorHAnsi" w:cs="Arial"/>
            <w:color w:val="000000" w:themeColor="text1"/>
            <w:szCs w:val="28"/>
            <w:lang w:eastAsia="en-US"/>
          </w:rPr>
          <w:delText xml:space="preserve">Załącznik nr </w:delText>
        </w:r>
        <w:r w:rsidR="006545AC" w:rsidRPr="007E5AF2" w:rsidDel="00D57200">
          <w:rPr>
            <w:rFonts w:eastAsiaTheme="minorHAnsi" w:cs="Arial"/>
            <w:color w:val="000000" w:themeColor="text1"/>
            <w:szCs w:val="28"/>
            <w:lang w:eastAsia="en-US"/>
          </w:rPr>
          <w:delText>6</w:delText>
        </w:r>
        <w:r w:rsidRPr="007E5AF2" w:rsidDel="00D57200">
          <w:rPr>
            <w:rFonts w:eastAsiaTheme="minorHAnsi" w:cs="Arial"/>
            <w:color w:val="000000" w:themeColor="text1"/>
            <w:szCs w:val="28"/>
            <w:lang w:eastAsia="en-US"/>
          </w:rPr>
          <w:delText xml:space="preserve"> do </w:delText>
        </w:r>
        <w:r w:rsidR="00DB6734" w:rsidRPr="007E5AF2" w:rsidDel="00D57200">
          <w:rPr>
            <w:rFonts w:eastAsiaTheme="minorHAnsi" w:cs="Arial"/>
            <w:color w:val="000000" w:themeColor="text1"/>
            <w:szCs w:val="28"/>
            <w:lang w:eastAsia="en-US"/>
          </w:rPr>
          <w:delText xml:space="preserve">zapytania ofertowego nr </w:delText>
        </w:r>
        <w:r w:rsidR="00462790" w:rsidRPr="007E5AF2" w:rsidDel="00D57200">
          <w:rPr>
            <w:rFonts w:eastAsiaTheme="minorHAnsi" w:cs="Arial"/>
            <w:color w:val="000000" w:themeColor="text1"/>
            <w:szCs w:val="28"/>
            <w:lang w:eastAsia="en-US"/>
          </w:rPr>
          <w:delText>2024-13339-204585</w:delText>
        </w:r>
      </w:del>
    </w:p>
    <w:p w14:paraId="759EB4D6" w14:textId="18518688" w:rsidR="00DB6734" w:rsidRPr="007E5AF2" w:rsidDel="00F910BE" w:rsidRDefault="00DB6734" w:rsidP="007E5AF2">
      <w:pPr>
        <w:pStyle w:val="Default"/>
        <w:spacing w:line="360" w:lineRule="auto"/>
        <w:jc w:val="both"/>
        <w:rPr>
          <w:del w:id="167" w:author="Mariusz Bak" w:date="2024-11-13T21:55:00Z"/>
          <w:rFonts w:ascii="Arial" w:hAnsi="Arial" w:cs="Arial"/>
        </w:rPr>
      </w:pPr>
      <w:del w:id="168" w:author="Mariusz Bak" w:date="2024-11-13T21:55:00Z">
        <w:r w:rsidRPr="007E5AF2" w:rsidDel="00F910BE">
          <w:rPr>
            <w:rFonts w:ascii="Arial" w:hAnsi="Arial" w:cs="Arial"/>
          </w:rPr>
          <w:delText xml:space="preserve">Zapytanie ofertowe pn. </w:delText>
        </w:r>
        <w:r w:rsidR="003509CA" w:rsidRPr="007E5AF2" w:rsidDel="00F910BE">
          <w:rPr>
            <w:rFonts w:ascii="Arial" w:hAnsi="Arial" w:cs="Arial"/>
          </w:rPr>
          <w:delText>„Dostawa i uruchomienie systemu cięcia wodą”</w:delText>
        </w:r>
      </w:del>
      <w:del w:id="169" w:author="Mariusz Bak" w:date="2024-11-13T21:52:00Z">
        <w:r w:rsidRPr="007E5AF2" w:rsidDel="000F5045">
          <w:rPr>
            <w:rFonts w:ascii="Arial" w:hAnsi="Arial" w:cs="Arial"/>
          </w:rPr>
          <w:delText>,</w:delText>
        </w:r>
      </w:del>
      <w:del w:id="170" w:author="Mariusz Bak" w:date="2024-11-13T21:55:00Z">
        <w:r w:rsidRPr="007E5AF2" w:rsidDel="00F910BE">
          <w:rPr>
            <w:rFonts w:ascii="Arial" w:hAnsi="Arial" w:cs="Arial"/>
          </w:rPr>
          <w:delText xml:space="preserve"> w ramach realizacji projektu pn. </w:delText>
        </w:r>
        <w:r w:rsidR="00F92745" w:rsidRPr="007E5AF2" w:rsidDel="00F910BE">
          <w:rPr>
            <w:rFonts w:ascii="Arial" w:hAnsi="Arial" w:cs="Arial"/>
          </w:rPr>
          <w:delText xml:space="preserve">„Poprawa efektywności energetycznej poprzez termomodernizację oraz modernizację infrastruktury wpływająca na zasadniczą zmianę procesu w Progress Eco S.A.” </w:delText>
        </w:r>
        <w:r w:rsidRPr="007E5AF2" w:rsidDel="00F910BE">
          <w:rPr>
            <w:rFonts w:ascii="Arial" w:hAnsi="Arial" w:cs="Arial"/>
          </w:rPr>
          <w:delText>w ramach Działania 3.01</w:delText>
        </w:r>
        <w:r w:rsidR="00E27565" w:rsidRPr="007E5AF2" w:rsidDel="00F910BE">
          <w:rPr>
            <w:rFonts w:ascii="Arial" w:hAnsi="Arial" w:cs="Arial"/>
          </w:rPr>
          <w:delText xml:space="preserve"> </w:delText>
        </w:r>
        <w:r w:rsidRPr="007E5AF2" w:rsidDel="00F910BE">
          <w:rPr>
            <w:rFonts w:ascii="Arial" w:hAnsi="Arial" w:cs="Arial"/>
          </w:rPr>
          <w:delText>programu Fundusze Europejskie dla Nowoczesnej Gospodarki 2021-2027</w:delText>
        </w:r>
        <w:r w:rsidR="00F92745" w:rsidRPr="007E5AF2" w:rsidDel="00F910BE">
          <w:rPr>
            <w:rFonts w:ascii="Arial" w:hAnsi="Arial" w:cs="Arial"/>
          </w:rPr>
          <w:delText xml:space="preserve"> </w:delText>
        </w:r>
        <w:r w:rsidRPr="007E5AF2" w:rsidDel="00F910BE">
          <w:rPr>
            <w:rFonts w:ascii="Arial" w:hAnsi="Arial" w:cs="Arial"/>
          </w:rPr>
          <w:delText>-</w:delText>
        </w:r>
        <w:r w:rsidR="00F92745" w:rsidRPr="007E5AF2" w:rsidDel="00F910BE">
          <w:rPr>
            <w:rFonts w:ascii="Arial" w:hAnsi="Arial" w:cs="Arial"/>
          </w:rPr>
          <w:delText>.</w:delText>
        </w:r>
        <w:r w:rsidRPr="007E5AF2" w:rsidDel="00F910BE">
          <w:rPr>
            <w:rFonts w:ascii="Arial" w:hAnsi="Arial" w:cs="Arial"/>
          </w:rPr>
          <w:delText>Kredyt ekologiczny</w:delText>
        </w:r>
        <w:r w:rsidR="00F92745" w:rsidRPr="007E5AF2" w:rsidDel="00F910BE">
          <w:rPr>
            <w:rFonts w:ascii="Arial" w:hAnsi="Arial" w:cs="Arial"/>
          </w:rPr>
          <w:delText>.</w:delText>
        </w:r>
        <w:r w:rsidRPr="007E5AF2" w:rsidDel="00F910BE">
          <w:rPr>
            <w:rFonts w:ascii="Arial" w:hAnsi="Arial" w:cs="Arial"/>
          </w:rPr>
          <w:delText>- współfinansowanego z Europejskiego Funduszu Rozwoju Regionalnego.</w:delText>
        </w:r>
        <w:r w:rsidRPr="007E5AF2" w:rsidDel="00F910BE">
          <w:rPr>
            <w:rFonts w:ascii="Arial" w:eastAsiaTheme="minorHAnsi" w:hAnsi="Arial" w:cs="Arial"/>
          </w:rPr>
          <w:delText xml:space="preserve"> </w:delText>
        </w:r>
      </w:del>
    </w:p>
    <w:p w14:paraId="60FE716C" w14:textId="6E77E461" w:rsidR="00BB1E72" w:rsidRPr="007E5AF2" w:rsidDel="00D57200" w:rsidRDefault="00BB1E72" w:rsidP="007E5AF2">
      <w:pPr>
        <w:spacing w:after="120" w:line="360" w:lineRule="auto"/>
        <w:jc w:val="right"/>
        <w:rPr>
          <w:del w:id="171" w:author="Mariusz Bak" w:date="2024-11-14T07:11:00Z"/>
          <w:rFonts w:ascii="Arial" w:hAnsi="Arial" w:cs="Arial"/>
          <w:sz w:val="24"/>
          <w:szCs w:val="24"/>
        </w:rPr>
      </w:pPr>
    </w:p>
    <w:p w14:paraId="7046D1A8" w14:textId="62C5AE02" w:rsidR="00BB1E72" w:rsidRPr="007E5AF2" w:rsidDel="00D57200" w:rsidRDefault="00BB1E72" w:rsidP="007E5AF2">
      <w:pPr>
        <w:spacing w:before="240" w:after="0" w:line="360" w:lineRule="auto"/>
        <w:jc w:val="right"/>
        <w:rPr>
          <w:del w:id="172" w:author="Mariusz Bak" w:date="2024-11-14T07:11:00Z"/>
          <w:rFonts w:ascii="Arial" w:hAnsi="Arial" w:cs="Arial"/>
          <w:i/>
          <w:sz w:val="24"/>
          <w:szCs w:val="24"/>
        </w:rPr>
      </w:pPr>
      <w:del w:id="173" w:author="Mariusz Bak" w:date="2024-11-14T07:11:00Z">
        <w:r w:rsidRPr="007E5AF2" w:rsidDel="00D57200">
          <w:rPr>
            <w:rFonts w:ascii="Arial" w:hAnsi="Arial" w:cs="Arial"/>
            <w:sz w:val="24"/>
            <w:szCs w:val="24"/>
          </w:rPr>
          <w:delText>………………………………………..</w:delText>
        </w:r>
      </w:del>
    </w:p>
    <w:p w14:paraId="67E60181" w14:textId="34A607ED" w:rsidR="00BB1E72" w:rsidRPr="007E5AF2" w:rsidDel="00D57200" w:rsidRDefault="00BB1E72" w:rsidP="007E5AF2">
      <w:pPr>
        <w:spacing w:line="360" w:lineRule="auto"/>
        <w:jc w:val="right"/>
        <w:rPr>
          <w:del w:id="174" w:author="Mariusz Bak" w:date="2024-11-14T07:11:00Z"/>
          <w:rFonts w:ascii="Arial" w:hAnsi="Arial" w:cs="Arial"/>
          <w:iCs/>
          <w:sz w:val="20"/>
          <w:szCs w:val="20"/>
        </w:rPr>
      </w:pPr>
      <w:del w:id="175" w:author="Mariusz Bak" w:date="2024-11-14T07:11:00Z">
        <w:r w:rsidRPr="007E5AF2" w:rsidDel="00D57200">
          <w:rPr>
            <w:rFonts w:ascii="Arial" w:hAnsi="Arial" w:cs="Arial"/>
            <w:iCs/>
            <w:sz w:val="20"/>
            <w:szCs w:val="20"/>
          </w:rPr>
          <w:delText>miejscowość, data</w:delText>
        </w:r>
      </w:del>
    </w:p>
    <w:p w14:paraId="7CF2FF7F" w14:textId="48541C2F" w:rsidR="007079E8" w:rsidRPr="007E5AF2" w:rsidDel="00D57200" w:rsidRDefault="007079E8" w:rsidP="007E5AF2">
      <w:pPr>
        <w:spacing w:after="240" w:line="360" w:lineRule="auto"/>
        <w:jc w:val="center"/>
        <w:rPr>
          <w:del w:id="176" w:author="Mariusz Bak" w:date="2024-11-14T07:11:00Z"/>
          <w:rFonts w:ascii="Arial" w:hAnsi="Arial" w:cs="Arial"/>
          <w:b/>
          <w:bCs/>
          <w:sz w:val="28"/>
          <w:szCs w:val="28"/>
        </w:rPr>
      </w:pPr>
      <w:del w:id="177" w:author="Mariusz Bak" w:date="2024-11-14T07:11:00Z">
        <w:r w:rsidRPr="007E5AF2" w:rsidDel="00D57200">
          <w:rPr>
            <w:rFonts w:ascii="Arial" w:hAnsi="Arial" w:cs="Arial"/>
            <w:b/>
            <w:bCs/>
            <w:sz w:val="28"/>
            <w:szCs w:val="28"/>
          </w:rPr>
          <w:delText>OŚWIADCZENIE</w:delText>
        </w:r>
      </w:del>
    </w:p>
    <w:p w14:paraId="77A9A98E" w14:textId="2BD2545D" w:rsidR="007079E8" w:rsidRPr="007E5AF2" w:rsidDel="00D57200" w:rsidRDefault="007079E8" w:rsidP="007E5AF2">
      <w:pPr>
        <w:spacing w:after="240" w:line="360" w:lineRule="auto"/>
        <w:jc w:val="center"/>
        <w:rPr>
          <w:del w:id="178" w:author="Mariusz Bak" w:date="2024-11-14T07:11:00Z"/>
          <w:rFonts w:ascii="Arial" w:hAnsi="Arial" w:cs="Arial"/>
          <w:b/>
          <w:bCs/>
          <w:sz w:val="24"/>
          <w:szCs w:val="24"/>
        </w:rPr>
      </w:pPr>
      <w:del w:id="179" w:author="Mariusz Bak" w:date="2024-11-14T07:11:00Z">
        <w:r w:rsidRPr="007E5AF2" w:rsidDel="00D57200">
          <w:rPr>
            <w:rFonts w:ascii="Arial" w:hAnsi="Arial" w:cs="Arial"/>
            <w:b/>
            <w:bCs/>
            <w:sz w:val="24"/>
            <w:szCs w:val="24"/>
          </w:rPr>
          <w:delText>związane z przeciwdziałaniem wspierania agresji na Ukrainę oraz służące ochronie bezpieczeństwa narodowego</w:delText>
        </w:r>
      </w:del>
    </w:p>
    <w:p w14:paraId="27AAE1D0" w14:textId="51B40FDA" w:rsidR="00DB6734" w:rsidRPr="007E5AF2" w:rsidDel="00D57200" w:rsidRDefault="007079E8" w:rsidP="007E5AF2">
      <w:pPr>
        <w:spacing w:line="360" w:lineRule="auto"/>
        <w:rPr>
          <w:del w:id="180" w:author="Mariusz Bak" w:date="2024-11-14T07:11:00Z"/>
          <w:rFonts w:ascii="Arial" w:hAnsi="Arial" w:cs="Arial"/>
          <w:sz w:val="24"/>
          <w:szCs w:val="24"/>
        </w:rPr>
      </w:pPr>
      <w:del w:id="181" w:author="Mariusz Bak" w:date="2024-11-14T07:11:00Z">
        <w:r w:rsidRPr="007E5AF2" w:rsidDel="00D57200">
          <w:rPr>
            <w:rFonts w:ascii="Arial" w:hAnsi="Arial" w:cs="Arial"/>
            <w:sz w:val="24"/>
            <w:szCs w:val="24"/>
          </w:rPr>
          <w:delText>Zapytanie ofertowe pn</w:delText>
        </w:r>
        <w:r w:rsidR="003509CA" w:rsidRPr="007E5AF2" w:rsidDel="00D57200">
          <w:rPr>
            <w:rFonts w:ascii="Arial" w:hAnsi="Arial" w:cs="Arial"/>
            <w:sz w:val="24"/>
            <w:szCs w:val="24"/>
          </w:rPr>
          <w:delText xml:space="preserve"> „Dostawa i uruchomienie systemu cięcia wodą”</w:delText>
        </w:r>
      </w:del>
    </w:p>
    <w:p w14:paraId="2CA655EC" w14:textId="05EFFE9B" w:rsidR="00CB4A76" w:rsidRPr="007E5AF2" w:rsidDel="00D57200" w:rsidRDefault="002618D0" w:rsidP="007E5AF2">
      <w:pPr>
        <w:spacing w:line="360" w:lineRule="auto"/>
        <w:rPr>
          <w:del w:id="182" w:author="Mariusz Bak" w:date="2024-11-14T07:11:00Z"/>
          <w:rFonts w:ascii="Arial" w:hAnsi="Arial" w:cs="Arial"/>
          <w:color w:val="FF0000"/>
          <w:sz w:val="24"/>
          <w:szCs w:val="24"/>
          <w:u w:val="single"/>
        </w:rPr>
      </w:pPr>
      <w:del w:id="183" w:author="Mariusz Bak" w:date="2024-11-14T07:11:00Z">
        <w:r w:rsidRPr="007E5AF2" w:rsidDel="00D57200">
          <w:rPr>
            <w:rFonts w:ascii="Arial" w:hAnsi="Arial" w:cs="Arial"/>
            <w:color w:val="FF0000"/>
            <w:sz w:val="24"/>
            <w:szCs w:val="24"/>
            <w:u w:val="single"/>
          </w:rPr>
          <w:delText>SKREŚLIĆ PUNKT KTÓRY NIE DOTYCZY OFERENTA</w:delText>
        </w:r>
      </w:del>
    </w:p>
    <w:p w14:paraId="49E32F69" w14:textId="63072C37" w:rsidR="00DB6734" w:rsidRPr="007E5AF2" w:rsidDel="00D57200" w:rsidRDefault="00DB6734" w:rsidP="007E5AF2">
      <w:pPr>
        <w:spacing w:line="360" w:lineRule="auto"/>
        <w:rPr>
          <w:del w:id="184" w:author="Mariusz Bak" w:date="2024-11-14T07:11:00Z"/>
          <w:rFonts w:ascii="Arial" w:hAnsi="Arial" w:cs="Arial"/>
          <w:color w:val="FF0000"/>
          <w:sz w:val="24"/>
          <w:szCs w:val="24"/>
          <w:u w:val="single"/>
        </w:rPr>
      </w:pPr>
    </w:p>
    <w:p w14:paraId="1576C7F7" w14:textId="0056FC69" w:rsidR="007079E8" w:rsidRPr="007E5AF2" w:rsidDel="00D57200" w:rsidRDefault="007079E8" w:rsidP="007E5AF2">
      <w:pPr>
        <w:spacing w:line="360" w:lineRule="auto"/>
        <w:jc w:val="both"/>
        <w:rPr>
          <w:del w:id="185" w:author="Mariusz Bak" w:date="2024-11-14T07:11:00Z"/>
          <w:rFonts w:ascii="Arial" w:hAnsi="Arial" w:cs="Arial"/>
          <w:sz w:val="24"/>
          <w:szCs w:val="24"/>
        </w:rPr>
      </w:pPr>
      <w:del w:id="186" w:author="Mariusz Bak" w:date="2024-11-14T07:11:00Z">
        <w:r w:rsidRPr="007E5AF2" w:rsidDel="00D57200">
          <w:rPr>
            <w:rFonts w:ascii="Arial" w:hAnsi="Arial" w:cs="Arial"/>
            <w:sz w:val="24"/>
            <w:szCs w:val="24"/>
          </w:rPr>
          <w:delText xml:space="preserve">1. </w:delText>
        </w:r>
        <w:r w:rsidRPr="007E5AF2" w:rsidDel="00D57200">
          <w:rPr>
            <w:rFonts w:ascii="Arial" w:hAnsi="Arial" w:cs="Arial"/>
            <w:b/>
            <w:bCs/>
            <w:sz w:val="24"/>
            <w:szCs w:val="24"/>
          </w:rPr>
          <w:delText>Oświadczam</w:delText>
        </w:r>
        <w:r w:rsidRPr="007E5AF2" w:rsidDel="00D57200">
          <w:rPr>
            <w:rFonts w:ascii="Arial" w:hAnsi="Arial" w:cs="Arial"/>
            <w:sz w:val="24"/>
            <w:szCs w:val="24"/>
          </w:rPr>
          <w:delText>* że nie podlegam wykluczeniu z postępowania na podstawie art. 7 ust. 1 ustawy z dnia 13.04.2022 r. o szczególnych rozwiązaniach w zakresie przeciwdziałania wspieraniu agresji na Ukrainę oraz służących ochronie bezpieczeństwa narodowego.</w:delText>
        </w:r>
      </w:del>
    </w:p>
    <w:p w14:paraId="08E21B76" w14:textId="4C341449" w:rsidR="007079E8" w:rsidRPr="007E5AF2" w:rsidDel="00D57200" w:rsidRDefault="007079E8" w:rsidP="007E5AF2">
      <w:pPr>
        <w:spacing w:line="360" w:lineRule="auto"/>
        <w:jc w:val="both"/>
        <w:rPr>
          <w:del w:id="187" w:author="Mariusz Bak" w:date="2024-11-14T07:11:00Z"/>
          <w:rFonts w:ascii="Arial" w:hAnsi="Arial" w:cs="Arial"/>
          <w:sz w:val="24"/>
          <w:szCs w:val="24"/>
        </w:rPr>
      </w:pPr>
      <w:del w:id="188" w:author="Mariusz Bak" w:date="2024-11-14T07:11:00Z">
        <w:r w:rsidRPr="007E5AF2" w:rsidDel="00D57200">
          <w:rPr>
            <w:rFonts w:ascii="Arial" w:hAnsi="Arial" w:cs="Arial"/>
            <w:sz w:val="24"/>
            <w:szCs w:val="24"/>
          </w:rPr>
          <w:delText xml:space="preserve">2. </w:delText>
        </w:r>
        <w:r w:rsidRPr="007E5AF2" w:rsidDel="00D57200">
          <w:rPr>
            <w:rFonts w:ascii="Arial" w:hAnsi="Arial" w:cs="Arial"/>
            <w:b/>
            <w:bCs/>
            <w:sz w:val="24"/>
            <w:szCs w:val="24"/>
          </w:rPr>
          <w:delText>Oświadczam</w:delText>
        </w:r>
        <w:r w:rsidRPr="007E5AF2" w:rsidDel="00D57200">
          <w:rPr>
            <w:rFonts w:ascii="Arial" w:hAnsi="Arial" w:cs="Arial"/>
            <w:sz w:val="24"/>
            <w:szCs w:val="24"/>
          </w:rPr>
          <w:delText>* że zachodzą w stosunku do mnie podstawy wykluczenia z postępowania na</w:delText>
        </w:r>
      </w:del>
    </w:p>
    <w:p w14:paraId="6296F251" w14:textId="379F81B6" w:rsidR="007079E8" w:rsidRPr="007E5AF2" w:rsidDel="00D57200" w:rsidRDefault="007079E8" w:rsidP="007E5AF2">
      <w:pPr>
        <w:spacing w:line="360" w:lineRule="auto"/>
        <w:jc w:val="both"/>
        <w:rPr>
          <w:del w:id="189" w:author="Mariusz Bak" w:date="2024-11-14T07:11:00Z"/>
          <w:rFonts w:ascii="Arial" w:hAnsi="Arial" w:cs="Arial"/>
          <w:sz w:val="24"/>
          <w:szCs w:val="24"/>
        </w:rPr>
      </w:pPr>
      <w:del w:id="190" w:author="Mariusz Bak" w:date="2024-11-14T07:11:00Z">
        <w:r w:rsidRPr="007E5AF2" w:rsidDel="00D57200">
          <w:rPr>
            <w:rFonts w:ascii="Arial" w:hAnsi="Arial" w:cs="Arial"/>
            <w:sz w:val="24"/>
            <w:szCs w:val="24"/>
          </w:rPr>
          <w:delText>podstawie art. 7 ust. 1 pkt ustawy z dnia 13.04.2022 r. o szczególnych rozwiązaniach w</w:delText>
        </w:r>
        <w:r w:rsidR="003E01CF" w:rsidDel="00D57200">
          <w:rPr>
            <w:rFonts w:ascii="Arial" w:hAnsi="Arial" w:cs="Arial"/>
            <w:sz w:val="24"/>
            <w:szCs w:val="24"/>
          </w:rPr>
          <w:delText xml:space="preserve"> </w:delText>
        </w:r>
        <w:r w:rsidRPr="007E5AF2" w:rsidDel="00D57200">
          <w:rPr>
            <w:rFonts w:ascii="Arial" w:hAnsi="Arial" w:cs="Arial"/>
            <w:sz w:val="24"/>
            <w:szCs w:val="24"/>
          </w:rPr>
          <w:delText>zakresie przeciwdziałania wspieraniu agresji na Ukrainę oraz służących ochronie bezpieczeństwa narodowego (podać mającą zastosowanie podstawę prawną wykluczenia spośród wymienionych w art. 7 ust. 1).</w:delText>
        </w:r>
      </w:del>
    </w:p>
    <w:p w14:paraId="1F1F3D70" w14:textId="153C773B" w:rsidR="00423FC0" w:rsidRPr="00495009" w:rsidDel="00E14B41" w:rsidRDefault="00423FC0">
      <w:pPr>
        <w:spacing w:line="360" w:lineRule="auto"/>
        <w:jc w:val="both"/>
        <w:rPr>
          <w:del w:id="191" w:author="Mariusz Bak" w:date="2024-11-13T22:38:00Z"/>
          <w:rFonts w:ascii="Arial" w:hAnsi="Arial" w:cs="Arial"/>
          <w:sz w:val="24"/>
          <w:szCs w:val="24"/>
        </w:rPr>
      </w:pPr>
      <w:del w:id="192" w:author="Mariusz Bak" w:date="2024-11-13T22:38:00Z">
        <w:r w:rsidRPr="00495009" w:rsidDel="00E14B41">
          <w:rPr>
            <w:rFonts w:ascii="Arial" w:eastAsia="SimSun" w:hAnsi="Arial" w:cs="Arial"/>
            <w:kern w:val="2"/>
            <w:sz w:val="24"/>
            <w:szCs w:val="24"/>
            <w:lang w:eastAsia="hi-IN" w:bidi="hi-IN"/>
          </w:rPr>
          <w:delText>3. W związku z art. 5k ustawy art. 5k Rozporządzenia Rady (UE) 833/2014 z dnia 31 lipca 2014 r. dotyczącego środków ograniczających w związku z działaniami Rosji destabilizującymi sytuację na Ukrainie, w brzmieniu nadanym Rozporządzeniem Rady (UE) 2022/576 z dnia 8 kwietnia 2022 r. w sprawie zmiany rozporządzenia (UE) nr 833/2014 dotyczącego środków ograniczających w związku z działaniami Rosji destabilizującymi sytuację na Ukrainie,</w:delText>
        </w:r>
      </w:del>
    </w:p>
    <w:p w14:paraId="0C84A83D" w14:textId="19E57AB5" w:rsidR="00423FC0" w:rsidRPr="00495009" w:rsidDel="00E14B41" w:rsidRDefault="00423FC0">
      <w:pPr>
        <w:spacing w:after="0" w:line="360" w:lineRule="auto"/>
        <w:rPr>
          <w:del w:id="193" w:author="Mariusz Bak" w:date="2024-11-13T22:38:00Z"/>
          <w:rFonts w:ascii="Arial" w:eastAsia="SimSun" w:hAnsi="Arial" w:cs="Arial"/>
          <w:kern w:val="2"/>
          <w:sz w:val="24"/>
          <w:szCs w:val="24"/>
          <w:lang w:eastAsia="hi-IN" w:bidi="hi-IN"/>
        </w:rPr>
        <w:pPrChange w:id="194" w:author="Mariusz Bak" w:date="2024-11-13T22:42:00Z">
          <w:pPr>
            <w:spacing w:after="0" w:line="360" w:lineRule="auto"/>
            <w:ind w:left="421"/>
          </w:pPr>
        </w:pPrChange>
      </w:pPr>
      <w:del w:id="195" w:author="Mariusz Bak" w:date="2024-11-13T22:38:00Z">
        <w:r w:rsidRPr="00495009" w:rsidDel="00E14B41">
          <w:rPr>
            <w:rFonts w:ascii="Arial" w:eastAsia="SimSun" w:hAnsi="Arial" w:cs="Arial"/>
            <w:kern w:val="2"/>
            <w:sz w:val="24"/>
            <w:szCs w:val="24"/>
            <w:lang w:eastAsia="hi-IN" w:bidi="hi-IN"/>
          </w:rPr>
          <w:delText>oświadczam, co następuje:</w:delText>
        </w:r>
      </w:del>
    </w:p>
    <w:p w14:paraId="5836E8A0" w14:textId="42D002EB" w:rsidR="00423FC0" w:rsidRPr="00495009" w:rsidDel="003C0354" w:rsidRDefault="00423FC0">
      <w:pPr>
        <w:numPr>
          <w:ilvl w:val="1"/>
          <w:numId w:val="23"/>
        </w:numPr>
        <w:spacing w:after="0" w:line="360" w:lineRule="auto"/>
        <w:ind w:left="0"/>
        <w:rPr>
          <w:del w:id="196" w:author="Mariusz Bak" w:date="2024-11-13T21:57:00Z"/>
          <w:rFonts w:ascii="Arial" w:eastAsia="SimSun" w:hAnsi="Arial" w:cs="Arial"/>
          <w:kern w:val="2"/>
          <w:sz w:val="24"/>
          <w:szCs w:val="24"/>
          <w:lang w:eastAsia="hi-IN" w:bidi="hi-IN"/>
        </w:rPr>
        <w:pPrChange w:id="197" w:author="Mariusz Bak" w:date="2024-11-13T22:42:00Z">
          <w:pPr>
            <w:spacing w:after="0" w:line="360" w:lineRule="auto"/>
          </w:pPr>
        </w:pPrChange>
      </w:pPr>
    </w:p>
    <w:p w14:paraId="4D87325E" w14:textId="2D39AD3E" w:rsidR="00423FC0" w:rsidRPr="00495009" w:rsidDel="00E14B41" w:rsidRDefault="00423FC0">
      <w:pPr>
        <w:widowControl w:val="0"/>
        <w:numPr>
          <w:ilvl w:val="1"/>
          <w:numId w:val="23"/>
        </w:numPr>
        <w:tabs>
          <w:tab w:val="left" w:pos="861"/>
        </w:tabs>
        <w:suppressAutoHyphens/>
        <w:spacing w:after="0" w:line="360" w:lineRule="auto"/>
        <w:ind w:left="0"/>
        <w:rPr>
          <w:del w:id="198" w:author="Mariusz Bak" w:date="2024-11-13T22:38:00Z"/>
          <w:rFonts w:ascii="Arial" w:eastAsia="SimSun" w:hAnsi="Arial" w:cs="Arial"/>
          <w:kern w:val="2"/>
          <w:sz w:val="24"/>
          <w:szCs w:val="24"/>
          <w:lang w:eastAsia="hi-IN" w:bidi="hi-IN"/>
        </w:rPr>
        <w:pPrChange w:id="199" w:author="Mariusz Bak" w:date="2024-11-13T22:42:00Z">
          <w:pPr>
            <w:widowControl w:val="0"/>
            <w:numPr>
              <w:ilvl w:val="1"/>
              <w:numId w:val="6"/>
            </w:numPr>
            <w:tabs>
              <w:tab w:val="left" w:pos="861"/>
            </w:tabs>
            <w:suppressAutoHyphens/>
            <w:spacing w:after="0" w:line="360" w:lineRule="auto"/>
            <w:ind w:left="861" w:hanging="434"/>
          </w:pPr>
        </w:pPrChange>
      </w:pPr>
      <w:del w:id="200" w:author="Mariusz Bak" w:date="2024-11-13T22:38:00Z">
        <w:r w:rsidRPr="00495009" w:rsidDel="00E14B41">
          <w:rPr>
            <w:rFonts w:ascii="Arial" w:eastAsia="SimSun" w:hAnsi="Arial" w:cs="Arial"/>
            <w:kern w:val="2"/>
            <w:sz w:val="24"/>
            <w:szCs w:val="24"/>
            <w:lang w:eastAsia="hi-IN" w:bidi="hi-IN"/>
          </w:rPr>
          <w:delText>Nie jestem obywatelem rosyjskich lub osobą fizyczną lub prawnych, podmiotem lub organem z siedzibą w Rosji;</w:delText>
        </w:r>
      </w:del>
    </w:p>
    <w:p w14:paraId="56A41DBC" w14:textId="69D8E3EE" w:rsidR="00423FC0" w:rsidRPr="00495009" w:rsidDel="005C151B" w:rsidRDefault="00423FC0">
      <w:pPr>
        <w:spacing w:after="0" w:line="360" w:lineRule="auto"/>
        <w:rPr>
          <w:del w:id="201" w:author="Mariusz Bak" w:date="2024-11-13T22:08:00Z"/>
          <w:rFonts w:ascii="Arial" w:eastAsia="SimSun" w:hAnsi="Arial" w:cs="Arial"/>
          <w:kern w:val="2"/>
          <w:sz w:val="24"/>
          <w:szCs w:val="24"/>
          <w:lang w:eastAsia="hi-IN" w:bidi="hi-IN"/>
        </w:rPr>
        <w:pPrChange w:id="202" w:author="Mariusz Bak" w:date="2024-11-13T22:42:00Z">
          <w:pPr>
            <w:spacing w:after="0" w:line="360" w:lineRule="auto"/>
            <w:ind w:left="993"/>
          </w:pPr>
        </w:pPrChange>
      </w:pPr>
    </w:p>
    <w:p w14:paraId="71158A1D" w14:textId="61E4F3F8" w:rsidR="00423FC0" w:rsidRPr="00495009" w:rsidDel="00E14B41" w:rsidRDefault="00423FC0">
      <w:pPr>
        <w:widowControl w:val="0"/>
        <w:numPr>
          <w:ilvl w:val="1"/>
          <w:numId w:val="23"/>
        </w:numPr>
        <w:tabs>
          <w:tab w:val="left" w:pos="861"/>
        </w:tabs>
        <w:suppressAutoHyphens/>
        <w:spacing w:after="0" w:line="360" w:lineRule="auto"/>
        <w:ind w:left="0" w:right="20"/>
        <w:rPr>
          <w:del w:id="203" w:author="Mariusz Bak" w:date="2024-11-13T22:38:00Z"/>
          <w:rFonts w:ascii="Arial" w:eastAsia="SimSun" w:hAnsi="Arial" w:cs="Arial"/>
          <w:kern w:val="2"/>
          <w:sz w:val="24"/>
          <w:szCs w:val="24"/>
          <w:lang w:eastAsia="hi-IN" w:bidi="hi-IN"/>
        </w:rPr>
        <w:pPrChange w:id="204" w:author="Mariusz Bak" w:date="2024-11-13T22:42:00Z">
          <w:pPr>
            <w:widowControl w:val="0"/>
            <w:numPr>
              <w:ilvl w:val="1"/>
              <w:numId w:val="6"/>
            </w:numPr>
            <w:tabs>
              <w:tab w:val="left" w:pos="861"/>
            </w:tabs>
            <w:suppressAutoHyphens/>
            <w:spacing w:after="0" w:line="360" w:lineRule="auto"/>
            <w:ind w:left="861" w:right="20" w:hanging="434"/>
          </w:pPr>
        </w:pPrChange>
      </w:pPr>
      <w:del w:id="205" w:author="Mariusz Bak" w:date="2024-11-13T22:38:00Z">
        <w:r w:rsidRPr="00495009" w:rsidDel="00E14B41">
          <w:rPr>
            <w:rFonts w:ascii="Arial" w:eastAsia="SimSun" w:hAnsi="Arial" w:cs="Arial"/>
            <w:kern w:val="2"/>
            <w:sz w:val="24"/>
            <w:szCs w:val="24"/>
            <w:lang w:eastAsia="hi-IN" w:bidi="hi-IN"/>
          </w:rPr>
          <w:delText>Nie jestem osobą prawną, podmiotem lub organem, do których prawa własności bezpośrednio lub pośrednio w ponad 50 % należą do podmiotu, o którym mowa w pkt. 1); lub</w:delText>
        </w:r>
      </w:del>
    </w:p>
    <w:p w14:paraId="62606C0D" w14:textId="74728EB0" w:rsidR="00423FC0" w:rsidRPr="00495009" w:rsidDel="005C151B" w:rsidRDefault="00423FC0">
      <w:pPr>
        <w:spacing w:after="0" w:line="360" w:lineRule="auto"/>
        <w:rPr>
          <w:del w:id="206" w:author="Mariusz Bak" w:date="2024-11-13T22:08:00Z"/>
          <w:rFonts w:ascii="Arial" w:eastAsia="SimSun" w:hAnsi="Arial" w:cs="Arial"/>
          <w:kern w:val="2"/>
          <w:sz w:val="24"/>
          <w:szCs w:val="24"/>
          <w:lang w:eastAsia="hi-IN" w:bidi="hi-IN"/>
        </w:rPr>
        <w:pPrChange w:id="207" w:author="Mariusz Bak" w:date="2024-11-13T22:42:00Z">
          <w:pPr>
            <w:spacing w:after="0" w:line="360" w:lineRule="auto"/>
            <w:ind w:left="993"/>
          </w:pPr>
        </w:pPrChange>
      </w:pPr>
    </w:p>
    <w:p w14:paraId="281E0FC2" w14:textId="17EC852E" w:rsidR="00423FC0" w:rsidRPr="00495009" w:rsidDel="00E14B41" w:rsidRDefault="00423FC0">
      <w:pPr>
        <w:widowControl w:val="0"/>
        <w:numPr>
          <w:ilvl w:val="1"/>
          <w:numId w:val="23"/>
        </w:numPr>
        <w:tabs>
          <w:tab w:val="left" w:pos="861"/>
        </w:tabs>
        <w:suppressAutoHyphens/>
        <w:spacing w:after="0" w:line="360" w:lineRule="auto"/>
        <w:ind w:left="0" w:right="20"/>
        <w:rPr>
          <w:del w:id="208" w:author="Mariusz Bak" w:date="2024-11-13T22:38:00Z"/>
          <w:rFonts w:ascii="Arial" w:eastAsia="SimSun" w:hAnsi="Arial" w:cs="Arial"/>
          <w:kern w:val="2"/>
          <w:sz w:val="24"/>
          <w:szCs w:val="24"/>
          <w:lang w:eastAsia="hi-IN" w:bidi="hi-IN"/>
        </w:rPr>
        <w:pPrChange w:id="209" w:author="Mariusz Bak" w:date="2024-11-13T22:42:00Z">
          <w:pPr>
            <w:widowControl w:val="0"/>
            <w:numPr>
              <w:ilvl w:val="1"/>
              <w:numId w:val="6"/>
            </w:numPr>
            <w:tabs>
              <w:tab w:val="left" w:pos="861"/>
            </w:tabs>
            <w:suppressAutoHyphens/>
            <w:spacing w:after="0" w:line="360" w:lineRule="auto"/>
            <w:ind w:left="861" w:right="20" w:hanging="434"/>
          </w:pPr>
        </w:pPrChange>
      </w:pPr>
      <w:del w:id="210" w:author="Mariusz Bak" w:date="2024-11-13T22:38:00Z">
        <w:r w:rsidRPr="00495009" w:rsidDel="00E14B41">
          <w:rPr>
            <w:rFonts w:ascii="Arial" w:eastAsia="SimSun" w:hAnsi="Arial" w:cs="Arial"/>
            <w:kern w:val="2"/>
            <w:sz w:val="24"/>
            <w:szCs w:val="24"/>
            <w:lang w:eastAsia="hi-IN" w:bidi="hi-IN"/>
          </w:rPr>
          <w:delText>Nie jestem osobą fizyczną lub prawną, podmiotem lub organem działającym w imieniu lub pod kierunkiem podmiotu, o którym mowa w pkt. 1) lub 2).</w:delText>
        </w:r>
      </w:del>
    </w:p>
    <w:p w14:paraId="244F4192" w14:textId="1D0FD4B9" w:rsidR="00423FC0" w:rsidRPr="00495009" w:rsidDel="00E14B41" w:rsidRDefault="00423FC0">
      <w:pPr>
        <w:widowControl w:val="0"/>
        <w:suppressAutoHyphens/>
        <w:spacing w:after="0" w:line="360" w:lineRule="auto"/>
        <w:ind w:right="20"/>
        <w:rPr>
          <w:del w:id="211" w:author="Mariusz Bak" w:date="2024-11-13T22:38:00Z"/>
          <w:rFonts w:ascii="Arial" w:hAnsi="Arial" w:cs="Arial"/>
          <w:sz w:val="24"/>
          <w:szCs w:val="24"/>
        </w:rPr>
      </w:pPr>
      <w:del w:id="212" w:author="Mariusz Bak" w:date="2024-11-13T22:38:00Z">
        <w:r w:rsidRPr="00495009" w:rsidDel="00E14B41">
          <w:rPr>
            <w:rFonts w:ascii="Arial" w:eastAsia="Times New Roman" w:hAnsi="Arial" w:cs="Arial"/>
            <w:kern w:val="2"/>
            <w:sz w:val="24"/>
            <w:szCs w:val="24"/>
            <w:lang w:eastAsia="en-US" w:bidi="hi-IN"/>
          </w:rPr>
          <w:delText>Gwarantuję, iż w całym okresie obowiązywania Umowy, nie powierzę więcej niż 10% wartości przedmiotu Umowy podwykonawcom lub dostawcom, którzy są podmiotami, o których mowa w pkt. 1), 2) i 3).</w:delText>
        </w:r>
        <w:r w:rsidRPr="00495009" w:rsidDel="00E14B41">
          <w:rPr>
            <w:rFonts w:ascii="Arial" w:hAnsi="Arial" w:cs="Arial"/>
            <w:sz w:val="24"/>
            <w:szCs w:val="24"/>
          </w:rPr>
          <w:delText>/.</w:delText>
        </w:r>
      </w:del>
    </w:p>
    <w:p w14:paraId="291B0ED4" w14:textId="56887A53" w:rsidR="00DC7B83" w:rsidRPr="00495009" w:rsidDel="00D57200" w:rsidRDefault="00DC7B83">
      <w:pPr>
        <w:widowControl w:val="0"/>
        <w:suppressAutoHyphens/>
        <w:spacing w:after="0" w:line="360" w:lineRule="auto"/>
        <w:ind w:right="20"/>
        <w:rPr>
          <w:del w:id="213" w:author="Mariusz Bak" w:date="2024-11-14T07:11:00Z"/>
          <w:rFonts w:ascii="Arial" w:eastAsia="Times New Roman" w:hAnsi="Arial" w:cs="Arial"/>
          <w:kern w:val="2"/>
          <w:sz w:val="24"/>
          <w:szCs w:val="24"/>
          <w:lang w:eastAsia="en-US" w:bidi="hi-IN"/>
        </w:rPr>
        <w:pPrChange w:id="214" w:author="Mariusz Bak" w:date="2024-11-13T22:42:00Z">
          <w:pPr>
            <w:widowControl w:val="0"/>
            <w:suppressAutoHyphens/>
            <w:spacing w:after="0" w:line="360" w:lineRule="auto"/>
            <w:ind w:left="421" w:right="20"/>
          </w:pPr>
        </w:pPrChange>
      </w:pPr>
    </w:p>
    <w:p w14:paraId="0F934B71" w14:textId="48764E68" w:rsidR="00423FC0" w:rsidRPr="00495009" w:rsidDel="00D57200" w:rsidRDefault="00423FC0" w:rsidP="007E5AF2">
      <w:pPr>
        <w:spacing w:line="360" w:lineRule="auto"/>
        <w:jc w:val="both"/>
        <w:rPr>
          <w:del w:id="215" w:author="Mariusz Bak" w:date="2024-11-14T07:11:00Z"/>
          <w:rFonts w:ascii="Arial" w:hAnsi="Arial" w:cs="Arial"/>
          <w:sz w:val="24"/>
          <w:szCs w:val="24"/>
        </w:rPr>
      </w:pPr>
      <w:del w:id="216" w:author="Mariusz Bak" w:date="2024-11-14T07:11:00Z">
        <w:r w:rsidRPr="00495009" w:rsidDel="00D57200">
          <w:rPr>
            <w:rFonts w:ascii="Arial" w:hAnsi="Arial" w:cs="Arial"/>
            <w:sz w:val="24"/>
            <w:szCs w:val="24"/>
          </w:rPr>
          <w:delText>Oświadczam, że wszystkie informacje podane w powyższych oświadczeniach są aktualne i zgodne z prawdą oraz zostały przedstawione z pełną świadomością konsekwencji wprowadzenia zamawiającego w błąd przy przedstawianiu informacji.</w:delText>
        </w:r>
      </w:del>
    </w:p>
    <w:p w14:paraId="20C1F9E1" w14:textId="1C01AFB6" w:rsidR="00423FC0" w:rsidRPr="003C0354" w:rsidDel="00D57200" w:rsidRDefault="00423FC0" w:rsidP="007E5AF2">
      <w:pPr>
        <w:spacing w:line="360" w:lineRule="auto"/>
        <w:rPr>
          <w:del w:id="217" w:author="Mariusz Bak" w:date="2024-11-14T07:11:00Z"/>
          <w:rFonts w:ascii="Arial" w:hAnsi="Arial" w:cs="Arial"/>
          <w:b/>
          <w:bCs/>
          <w:sz w:val="24"/>
          <w:szCs w:val="24"/>
        </w:rPr>
      </w:pPr>
      <w:del w:id="218" w:author="Mariusz Bak" w:date="2024-11-14T07:11:00Z">
        <w:r w:rsidRPr="003C0354" w:rsidDel="00D57200">
          <w:rPr>
            <w:rFonts w:ascii="Arial" w:hAnsi="Arial" w:cs="Arial"/>
            <w:b/>
            <w:bCs/>
            <w:sz w:val="24"/>
            <w:szCs w:val="24"/>
          </w:rPr>
          <w:delText>*niepotrzebne skreślić</w:delText>
        </w:r>
      </w:del>
    </w:p>
    <w:p w14:paraId="30BEB47F" w14:textId="07BE9C2F" w:rsidR="00423FC0" w:rsidRPr="003C0354" w:rsidDel="00D57200" w:rsidRDefault="00423FC0" w:rsidP="007E5AF2">
      <w:pPr>
        <w:spacing w:line="360" w:lineRule="auto"/>
        <w:jc w:val="both"/>
        <w:rPr>
          <w:del w:id="219" w:author="Mariusz Bak" w:date="2024-11-14T07:11:00Z"/>
          <w:rFonts w:ascii="Arial" w:hAnsi="Arial" w:cs="Arial"/>
          <w:sz w:val="24"/>
          <w:szCs w:val="24"/>
        </w:rPr>
      </w:pPr>
    </w:p>
    <w:p w14:paraId="2DC136E9" w14:textId="367A59FE" w:rsidR="00BB1E72" w:rsidRPr="003C0354" w:rsidDel="00D57200" w:rsidRDefault="00BB1E72" w:rsidP="007E5AF2">
      <w:pPr>
        <w:spacing w:line="360" w:lineRule="auto"/>
        <w:rPr>
          <w:del w:id="220" w:author="Mariusz Bak" w:date="2024-11-14T07:11:00Z"/>
          <w:rFonts w:ascii="Arial" w:hAnsi="Arial" w:cs="Arial"/>
          <w:b/>
          <w:bCs/>
          <w:sz w:val="24"/>
          <w:szCs w:val="24"/>
        </w:rPr>
      </w:pPr>
    </w:p>
    <w:p w14:paraId="77280CC4" w14:textId="2C81DE26" w:rsidR="007079E8" w:rsidRPr="003C0354" w:rsidDel="00D57200" w:rsidRDefault="007079E8" w:rsidP="00D57200">
      <w:pPr>
        <w:spacing w:after="0" w:line="360" w:lineRule="auto"/>
        <w:jc w:val="right"/>
        <w:rPr>
          <w:del w:id="221" w:author="Mariusz Bak" w:date="2024-11-14T07:11:00Z"/>
          <w:rFonts w:ascii="Arial" w:hAnsi="Arial" w:cs="Arial"/>
          <w:sz w:val="24"/>
          <w:szCs w:val="24"/>
        </w:rPr>
        <w:pPrChange w:id="222" w:author="Mariusz Bak" w:date="2024-11-14T07:11:00Z">
          <w:pPr>
            <w:spacing w:after="0" w:line="360" w:lineRule="auto"/>
            <w:jc w:val="right"/>
          </w:pPr>
        </w:pPrChange>
      </w:pPr>
      <w:del w:id="223" w:author="Mariusz Bak" w:date="2024-11-14T07:11:00Z">
        <w:r w:rsidRPr="003C0354" w:rsidDel="00D57200">
          <w:rPr>
            <w:rFonts w:ascii="Arial" w:hAnsi="Arial" w:cs="Arial"/>
            <w:sz w:val="24"/>
            <w:szCs w:val="24"/>
          </w:rPr>
          <w:delText>……………………………………..</w:delText>
        </w:r>
      </w:del>
    </w:p>
    <w:p w14:paraId="567EACB8" w14:textId="24E5E9B0" w:rsidR="007079E8" w:rsidRPr="003C0354" w:rsidDel="00D57200" w:rsidRDefault="007079E8" w:rsidP="00D57200">
      <w:pPr>
        <w:spacing w:after="0" w:line="360" w:lineRule="auto"/>
        <w:jc w:val="right"/>
        <w:rPr>
          <w:del w:id="224" w:author="Mariusz Bak" w:date="2024-11-14T07:11:00Z"/>
          <w:rFonts w:ascii="Arial" w:hAnsi="Arial" w:cs="Arial"/>
          <w:sz w:val="20"/>
          <w:szCs w:val="20"/>
        </w:rPr>
        <w:pPrChange w:id="225" w:author="Mariusz Bak" w:date="2024-11-14T07:11:00Z">
          <w:pPr>
            <w:spacing w:after="0" w:line="360" w:lineRule="auto"/>
            <w:jc w:val="right"/>
          </w:pPr>
        </w:pPrChange>
      </w:pPr>
      <w:del w:id="226" w:author="Mariusz Bak" w:date="2024-11-14T07:11:00Z">
        <w:r w:rsidRPr="003C0354" w:rsidDel="00D57200">
          <w:rPr>
            <w:rFonts w:ascii="Arial" w:hAnsi="Arial" w:cs="Arial"/>
            <w:sz w:val="20"/>
            <w:szCs w:val="20"/>
          </w:rPr>
          <w:delText>(czytelny podpis upełnomocnionego</w:delText>
        </w:r>
      </w:del>
    </w:p>
    <w:p w14:paraId="6637495C" w14:textId="1F253B8C" w:rsidR="007079E8" w:rsidRPr="003C0354" w:rsidDel="00D57200" w:rsidRDefault="007079E8" w:rsidP="00D57200">
      <w:pPr>
        <w:spacing w:after="0" w:line="360" w:lineRule="auto"/>
        <w:jc w:val="right"/>
        <w:rPr>
          <w:del w:id="227" w:author="Mariusz Bak" w:date="2024-11-14T07:11:00Z"/>
          <w:rFonts w:ascii="Arial" w:hAnsi="Arial" w:cs="Arial"/>
          <w:sz w:val="24"/>
          <w:szCs w:val="24"/>
          <w:rPrChange w:id="228" w:author="Mariusz Bak" w:date="2024-11-13T21:57:00Z">
            <w:rPr>
              <w:del w:id="229" w:author="Mariusz Bak" w:date="2024-11-14T07:11:00Z"/>
              <w:rFonts w:ascii="Arial" w:hAnsi="Arial" w:cs="Arial"/>
              <w:sz w:val="20"/>
              <w:szCs w:val="20"/>
            </w:rPr>
          </w:rPrChange>
        </w:rPr>
        <w:pPrChange w:id="230" w:author="Mariusz Bak" w:date="2024-11-14T07:11:00Z">
          <w:pPr>
            <w:spacing w:after="0" w:line="360" w:lineRule="auto"/>
            <w:jc w:val="right"/>
          </w:pPr>
        </w:pPrChange>
      </w:pPr>
      <w:del w:id="231" w:author="Mariusz Bak" w:date="2024-11-14T07:11:00Z">
        <w:r w:rsidRPr="003C0354" w:rsidDel="00D57200">
          <w:rPr>
            <w:rFonts w:ascii="Arial" w:hAnsi="Arial" w:cs="Arial"/>
            <w:sz w:val="20"/>
            <w:szCs w:val="20"/>
          </w:rPr>
          <w:delText>przedstawiciela+ pieczątka</w:delText>
        </w:r>
        <w:r w:rsidRPr="003C0354" w:rsidDel="00D57200">
          <w:rPr>
            <w:rFonts w:ascii="Arial" w:hAnsi="Arial" w:cs="Arial"/>
            <w:sz w:val="24"/>
            <w:szCs w:val="24"/>
            <w:rPrChange w:id="232" w:author="Mariusz Bak" w:date="2024-11-13T21:57:00Z">
              <w:rPr>
                <w:rFonts w:ascii="Arial" w:hAnsi="Arial" w:cs="Arial"/>
                <w:sz w:val="20"/>
                <w:szCs w:val="20"/>
              </w:rPr>
            </w:rPrChange>
          </w:rPr>
          <w:delText>)</w:delText>
        </w:r>
      </w:del>
    </w:p>
    <w:p w14:paraId="72C492AE" w14:textId="726A1A43" w:rsidR="007079E8" w:rsidRPr="007E5AF2" w:rsidDel="00D57200" w:rsidRDefault="007079E8" w:rsidP="00D57200">
      <w:pPr>
        <w:spacing w:after="0" w:line="360" w:lineRule="auto"/>
        <w:jc w:val="right"/>
        <w:rPr>
          <w:del w:id="233" w:author="Mariusz Bak" w:date="2024-11-14T07:11:00Z"/>
          <w:rFonts w:ascii="Arial" w:hAnsi="Arial" w:cs="Arial"/>
          <w:sz w:val="24"/>
          <w:szCs w:val="24"/>
        </w:rPr>
        <w:pPrChange w:id="234" w:author="Mariusz Bak" w:date="2024-11-14T07:11:00Z">
          <w:pPr>
            <w:spacing w:line="360" w:lineRule="auto"/>
            <w:jc w:val="center"/>
          </w:pPr>
        </w:pPrChange>
      </w:pPr>
    </w:p>
    <w:p w14:paraId="0C59927D" w14:textId="363967C3" w:rsidR="007079E8" w:rsidRPr="007E5AF2" w:rsidDel="00D57200" w:rsidRDefault="007079E8" w:rsidP="00D57200">
      <w:pPr>
        <w:spacing w:after="0" w:line="360" w:lineRule="auto"/>
        <w:jc w:val="right"/>
        <w:rPr>
          <w:del w:id="235" w:author="Mariusz Bak" w:date="2024-11-14T07:11:00Z"/>
          <w:rFonts w:ascii="Arial" w:hAnsi="Arial" w:cs="Arial"/>
          <w:sz w:val="24"/>
          <w:szCs w:val="24"/>
        </w:rPr>
        <w:pPrChange w:id="236" w:author="Mariusz Bak" w:date="2024-11-14T07:11:00Z">
          <w:pPr>
            <w:spacing w:line="360" w:lineRule="auto"/>
            <w:jc w:val="both"/>
          </w:pPr>
        </w:pPrChange>
      </w:pPr>
      <w:del w:id="237" w:author="Mariusz Bak" w:date="2024-11-14T07:11:00Z">
        <w:r w:rsidRPr="007E5AF2" w:rsidDel="00D57200">
          <w:rPr>
            <w:rFonts w:ascii="Arial" w:hAnsi="Arial" w:cs="Arial"/>
            <w:sz w:val="24"/>
            <w:szCs w:val="24"/>
          </w:rPr>
          <w:delText>Zgodnie z art. 7 ust. 1 ustawy z dnia 13.04.2022 r. o szczególnych rozwiązaniach w zakresie</w:delText>
        </w:r>
        <w:r w:rsidR="00C5158D" w:rsidRPr="007E5AF2" w:rsidDel="00D57200">
          <w:rPr>
            <w:rFonts w:ascii="Arial" w:hAnsi="Arial" w:cs="Arial"/>
            <w:sz w:val="24"/>
            <w:szCs w:val="24"/>
          </w:rPr>
          <w:delText xml:space="preserve"> </w:delText>
        </w:r>
        <w:r w:rsidRPr="007E5AF2" w:rsidDel="00D57200">
          <w:rPr>
            <w:rFonts w:ascii="Arial" w:hAnsi="Arial" w:cs="Arial"/>
            <w:sz w:val="24"/>
            <w:szCs w:val="24"/>
          </w:rPr>
          <w:delText>przeciwdziałania wspieraniu agresji na Ukrainę oraz służących ochronie bezpieczeństwa narodowego z zapytania</w:delText>
        </w:r>
        <w:r w:rsidR="00C5158D" w:rsidRPr="007E5AF2" w:rsidDel="00D57200">
          <w:rPr>
            <w:rFonts w:ascii="Arial" w:hAnsi="Arial" w:cs="Arial"/>
            <w:sz w:val="24"/>
            <w:szCs w:val="24"/>
          </w:rPr>
          <w:delText xml:space="preserve"> </w:delText>
        </w:r>
        <w:r w:rsidRPr="007E5AF2" w:rsidDel="00D57200">
          <w:rPr>
            <w:rFonts w:ascii="Arial" w:hAnsi="Arial" w:cs="Arial"/>
            <w:sz w:val="24"/>
            <w:szCs w:val="24"/>
          </w:rPr>
          <w:delText>ofertowego wyklucza się:</w:delText>
        </w:r>
      </w:del>
    </w:p>
    <w:p w14:paraId="6D3F0029" w14:textId="19DB8A28" w:rsidR="007079E8" w:rsidRPr="007E5AF2" w:rsidDel="00D57200" w:rsidRDefault="007079E8" w:rsidP="00D57200">
      <w:pPr>
        <w:spacing w:after="0" w:line="360" w:lineRule="auto"/>
        <w:jc w:val="right"/>
        <w:rPr>
          <w:del w:id="238" w:author="Mariusz Bak" w:date="2024-11-14T07:11:00Z"/>
          <w:rFonts w:ascii="Arial" w:hAnsi="Arial" w:cs="Arial"/>
          <w:sz w:val="24"/>
          <w:szCs w:val="24"/>
        </w:rPr>
        <w:pPrChange w:id="239" w:author="Mariusz Bak" w:date="2024-11-14T07:11:00Z">
          <w:pPr>
            <w:spacing w:line="360" w:lineRule="auto"/>
            <w:jc w:val="both"/>
          </w:pPr>
        </w:pPrChange>
      </w:pPr>
      <w:del w:id="240" w:author="Mariusz Bak" w:date="2024-11-14T07:11:00Z">
        <w:r w:rsidRPr="007E5AF2" w:rsidDel="00D57200">
          <w:rPr>
            <w:rFonts w:ascii="Arial" w:hAnsi="Arial" w:cs="Arial"/>
            <w:sz w:val="24"/>
            <w:szCs w:val="24"/>
          </w:rPr>
          <w:delText>1) wykonawcę oraz uczestnika konkursu wymienionego w wykazach określonych w rozporządzeniu 765/2006 i</w:delText>
        </w:r>
        <w:r w:rsidR="00C5158D" w:rsidRPr="007E5AF2" w:rsidDel="00D57200">
          <w:rPr>
            <w:rFonts w:ascii="Arial" w:hAnsi="Arial" w:cs="Arial"/>
            <w:sz w:val="24"/>
            <w:szCs w:val="24"/>
          </w:rPr>
          <w:delText xml:space="preserve"> </w:delText>
        </w:r>
        <w:r w:rsidRPr="007E5AF2" w:rsidDel="00D57200">
          <w:rPr>
            <w:rFonts w:ascii="Arial" w:hAnsi="Arial" w:cs="Arial"/>
            <w:sz w:val="24"/>
            <w:szCs w:val="24"/>
          </w:rPr>
          <w:delText>rozporządzeniu 269/2014 albo wpisanego na listę na podstawie decyzji w sprawie wpisu na listę rozstrzygającej o</w:delText>
        </w:r>
        <w:r w:rsidR="00C5158D" w:rsidRPr="007E5AF2" w:rsidDel="00D57200">
          <w:rPr>
            <w:rFonts w:ascii="Arial" w:hAnsi="Arial" w:cs="Arial"/>
            <w:sz w:val="24"/>
            <w:szCs w:val="24"/>
          </w:rPr>
          <w:delText xml:space="preserve"> </w:delText>
        </w:r>
        <w:r w:rsidRPr="007E5AF2" w:rsidDel="00D57200">
          <w:rPr>
            <w:rFonts w:ascii="Arial" w:hAnsi="Arial" w:cs="Arial"/>
            <w:sz w:val="24"/>
            <w:szCs w:val="24"/>
          </w:rPr>
          <w:delText>zastosowaniu środka, o którym mowa w przywołanej ustawie;</w:delText>
        </w:r>
      </w:del>
    </w:p>
    <w:p w14:paraId="4753BDC9" w14:textId="1C850BD3" w:rsidR="007079E8" w:rsidRPr="007E5AF2" w:rsidDel="00D57200" w:rsidRDefault="007079E8" w:rsidP="00D57200">
      <w:pPr>
        <w:spacing w:after="0" w:line="360" w:lineRule="auto"/>
        <w:jc w:val="right"/>
        <w:rPr>
          <w:del w:id="241" w:author="Mariusz Bak" w:date="2024-11-14T07:11:00Z"/>
          <w:rFonts w:ascii="Arial" w:hAnsi="Arial" w:cs="Arial"/>
          <w:sz w:val="24"/>
          <w:szCs w:val="24"/>
        </w:rPr>
        <w:pPrChange w:id="242" w:author="Mariusz Bak" w:date="2024-11-14T07:11:00Z">
          <w:pPr>
            <w:spacing w:line="360" w:lineRule="auto"/>
            <w:jc w:val="both"/>
          </w:pPr>
        </w:pPrChange>
      </w:pPr>
      <w:del w:id="243" w:author="Mariusz Bak" w:date="2024-11-14T07:11:00Z">
        <w:r w:rsidRPr="007E5AF2" w:rsidDel="00D57200">
          <w:rPr>
            <w:rFonts w:ascii="Arial" w:hAnsi="Arial" w:cs="Arial"/>
            <w:sz w:val="24"/>
            <w:szCs w:val="24"/>
          </w:rPr>
          <w:delText>2) wykonawcę oraz uczestnika konkursu, którego beneficjentem rzeczywistym w rozumieniu ustawy z dnia 1 marca</w:delText>
        </w:r>
        <w:r w:rsidR="00C5158D" w:rsidRPr="007E5AF2" w:rsidDel="00D57200">
          <w:rPr>
            <w:rFonts w:ascii="Arial" w:hAnsi="Arial" w:cs="Arial"/>
            <w:sz w:val="24"/>
            <w:szCs w:val="24"/>
          </w:rPr>
          <w:delText xml:space="preserve"> </w:delText>
        </w:r>
        <w:r w:rsidRPr="007E5AF2" w:rsidDel="00D57200">
          <w:rPr>
            <w:rFonts w:ascii="Arial" w:hAnsi="Arial" w:cs="Arial"/>
            <w:sz w:val="24"/>
            <w:szCs w:val="24"/>
          </w:rPr>
          <w:delText>2018 r. o przeciwdziałaniu praniu pieniędzy oraz finansowaniu terroryzmu jest</w:delText>
        </w:r>
        <w:r w:rsidR="00C5158D" w:rsidRPr="007E5AF2" w:rsidDel="00D57200">
          <w:rPr>
            <w:rFonts w:ascii="Arial" w:hAnsi="Arial" w:cs="Arial"/>
            <w:sz w:val="24"/>
            <w:szCs w:val="24"/>
          </w:rPr>
          <w:delText xml:space="preserve"> </w:delText>
        </w:r>
        <w:r w:rsidRPr="007E5AF2" w:rsidDel="00D57200">
          <w:rPr>
            <w:rFonts w:ascii="Arial" w:hAnsi="Arial" w:cs="Arial"/>
            <w:sz w:val="24"/>
            <w:szCs w:val="24"/>
          </w:rPr>
          <w:delText>osoba wymieniona w wykazach określonych w rozporządzeniu 765/2006 i rozporządzeniu 269/2014 albo wpisana</w:delText>
        </w:r>
        <w:r w:rsidR="00C5158D" w:rsidRPr="007E5AF2" w:rsidDel="00D57200">
          <w:rPr>
            <w:rFonts w:ascii="Arial" w:hAnsi="Arial" w:cs="Arial"/>
            <w:sz w:val="24"/>
            <w:szCs w:val="24"/>
          </w:rPr>
          <w:delText xml:space="preserve"> </w:delText>
        </w:r>
        <w:r w:rsidRPr="007E5AF2" w:rsidDel="00D57200">
          <w:rPr>
            <w:rFonts w:ascii="Arial" w:hAnsi="Arial" w:cs="Arial"/>
            <w:sz w:val="24"/>
            <w:szCs w:val="24"/>
          </w:rPr>
          <w:delText>na listę lub będąca takim beneficjentem rzeczywistym od dnia 24 lutego 2022 r., o ile została wpisana na listę na</w:delText>
        </w:r>
        <w:r w:rsidR="00C5158D" w:rsidRPr="007E5AF2" w:rsidDel="00D57200">
          <w:rPr>
            <w:rFonts w:ascii="Arial" w:hAnsi="Arial" w:cs="Arial"/>
            <w:sz w:val="24"/>
            <w:szCs w:val="24"/>
          </w:rPr>
          <w:delText xml:space="preserve"> </w:delText>
        </w:r>
        <w:r w:rsidRPr="007E5AF2" w:rsidDel="00D57200">
          <w:rPr>
            <w:rFonts w:ascii="Arial" w:hAnsi="Arial" w:cs="Arial"/>
            <w:sz w:val="24"/>
            <w:szCs w:val="24"/>
          </w:rPr>
          <w:delText>podstawie decyzji w sprawie wpisu na listę rozstrzygającej o zastosowaniu środka, o którym mowa w przywołanej</w:delText>
        </w:r>
        <w:r w:rsidR="00C5158D" w:rsidRPr="007E5AF2" w:rsidDel="00D57200">
          <w:rPr>
            <w:rFonts w:ascii="Arial" w:hAnsi="Arial" w:cs="Arial"/>
            <w:sz w:val="24"/>
            <w:szCs w:val="24"/>
          </w:rPr>
          <w:delText xml:space="preserve"> </w:delText>
        </w:r>
        <w:r w:rsidRPr="007E5AF2" w:rsidDel="00D57200">
          <w:rPr>
            <w:rFonts w:ascii="Arial" w:hAnsi="Arial" w:cs="Arial"/>
            <w:sz w:val="24"/>
            <w:szCs w:val="24"/>
          </w:rPr>
          <w:delText>ustawie;</w:delText>
        </w:r>
      </w:del>
    </w:p>
    <w:p w14:paraId="3944D759" w14:textId="012466FC" w:rsidR="007079E8" w:rsidRPr="007E5AF2" w:rsidDel="00D57200" w:rsidRDefault="007079E8" w:rsidP="00D57200">
      <w:pPr>
        <w:spacing w:after="0" w:line="360" w:lineRule="auto"/>
        <w:jc w:val="right"/>
        <w:rPr>
          <w:del w:id="244" w:author="Mariusz Bak" w:date="2024-11-14T07:11:00Z"/>
          <w:rFonts w:ascii="Arial" w:hAnsi="Arial" w:cs="Arial"/>
          <w:sz w:val="24"/>
          <w:szCs w:val="24"/>
        </w:rPr>
        <w:pPrChange w:id="245" w:author="Mariusz Bak" w:date="2024-11-14T07:11:00Z">
          <w:pPr>
            <w:spacing w:line="360" w:lineRule="auto"/>
            <w:jc w:val="both"/>
          </w:pPr>
        </w:pPrChange>
      </w:pPr>
      <w:del w:id="246" w:author="Mariusz Bak" w:date="2024-11-14T07:11:00Z">
        <w:r w:rsidRPr="007E5AF2" w:rsidDel="00D57200">
          <w:rPr>
            <w:rFonts w:ascii="Arial" w:hAnsi="Arial" w:cs="Arial"/>
            <w:sz w:val="24"/>
            <w:szCs w:val="24"/>
          </w:rPr>
          <w:delText>3) wykonawcę oraz uczestnika konkursu, którego jednostką dominującą w rozumieniu art. 3 ust. 1 pkt 37 ustawy z</w:delText>
        </w:r>
        <w:r w:rsidR="00C5158D" w:rsidRPr="007E5AF2" w:rsidDel="00D57200">
          <w:rPr>
            <w:rFonts w:ascii="Arial" w:hAnsi="Arial" w:cs="Arial"/>
            <w:sz w:val="24"/>
            <w:szCs w:val="24"/>
          </w:rPr>
          <w:delText xml:space="preserve"> </w:delText>
        </w:r>
        <w:r w:rsidRPr="007E5AF2" w:rsidDel="00D57200">
          <w:rPr>
            <w:rFonts w:ascii="Arial" w:hAnsi="Arial" w:cs="Arial"/>
            <w:sz w:val="24"/>
            <w:szCs w:val="24"/>
          </w:rPr>
          <w:delText>dnia 29 września 1994 r. o rachunkowości jest podmiot wymieniony w</w:delText>
        </w:r>
        <w:r w:rsidR="00C5158D" w:rsidRPr="007E5AF2" w:rsidDel="00D57200">
          <w:rPr>
            <w:rFonts w:ascii="Arial" w:hAnsi="Arial" w:cs="Arial"/>
            <w:sz w:val="24"/>
            <w:szCs w:val="24"/>
          </w:rPr>
          <w:delText xml:space="preserve"> </w:delText>
        </w:r>
        <w:r w:rsidRPr="007E5AF2" w:rsidDel="00D57200">
          <w:rPr>
            <w:rFonts w:ascii="Arial" w:hAnsi="Arial" w:cs="Arial"/>
            <w:sz w:val="24"/>
            <w:szCs w:val="24"/>
          </w:rPr>
          <w:delText>wykazach określonych w rozporządzeniu 765/2006 i rozporządzeniu 269/2014 albo wpisany na listę lub będący</w:delText>
        </w:r>
        <w:r w:rsidR="00C5158D" w:rsidRPr="007E5AF2" w:rsidDel="00D57200">
          <w:rPr>
            <w:rFonts w:ascii="Arial" w:hAnsi="Arial" w:cs="Arial"/>
            <w:sz w:val="24"/>
            <w:szCs w:val="24"/>
          </w:rPr>
          <w:delText xml:space="preserve"> </w:delText>
        </w:r>
        <w:r w:rsidRPr="007E5AF2" w:rsidDel="00D57200">
          <w:rPr>
            <w:rFonts w:ascii="Arial" w:hAnsi="Arial" w:cs="Arial"/>
            <w:sz w:val="24"/>
            <w:szCs w:val="24"/>
          </w:rPr>
          <w:delText>taką jednostką dominującą od dnia 24 lutego 2022 r., o ile został wpisany na listę na podstawie decyzji w sprawie</w:delText>
        </w:r>
        <w:r w:rsidR="00C5158D" w:rsidRPr="007E5AF2" w:rsidDel="00D57200">
          <w:rPr>
            <w:rFonts w:ascii="Arial" w:hAnsi="Arial" w:cs="Arial"/>
            <w:sz w:val="24"/>
            <w:szCs w:val="24"/>
          </w:rPr>
          <w:delText xml:space="preserve"> </w:delText>
        </w:r>
        <w:r w:rsidRPr="007E5AF2" w:rsidDel="00D57200">
          <w:rPr>
            <w:rFonts w:ascii="Arial" w:hAnsi="Arial" w:cs="Arial"/>
            <w:sz w:val="24"/>
            <w:szCs w:val="24"/>
          </w:rPr>
          <w:delText>wpisu na listę rozstrzygającej o zastosowaniu środka, o którym mowa w przywołanej ustawie</w:delText>
        </w:r>
        <w:r w:rsidR="000060CE" w:rsidRPr="007E5AF2" w:rsidDel="00D57200">
          <w:rPr>
            <w:rFonts w:ascii="Arial" w:hAnsi="Arial" w:cs="Arial"/>
            <w:sz w:val="24"/>
            <w:szCs w:val="24"/>
          </w:rPr>
          <w:delText>.</w:delText>
        </w:r>
      </w:del>
    </w:p>
    <w:p w14:paraId="327AB587" w14:textId="5A30FA5E" w:rsidR="00EE77A2" w:rsidRPr="007E5AF2" w:rsidDel="00D57200" w:rsidRDefault="00743C8E" w:rsidP="00D57200">
      <w:pPr>
        <w:spacing w:after="0" w:line="360" w:lineRule="auto"/>
        <w:jc w:val="right"/>
        <w:rPr>
          <w:del w:id="247" w:author="Mariusz Bak" w:date="2024-11-14T07:11:00Z"/>
          <w:rFonts w:ascii="Arial" w:eastAsiaTheme="minorHAnsi" w:hAnsi="Arial" w:cs="Arial"/>
          <w:b/>
          <w:color w:val="000000" w:themeColor="text1"/>
          <w:sz w:val="24"/>
          <w:szCs w:val="24"/>
          <w:lang w:eastAsia="en-US"/>
        </w:rPr>
        <w:sectPr w:rsidR="00EE77A2" w:rsidRPr="007E5AF2" w:rsidDel="00D57200" w:rsidSect="0010308A">
          <w:pgSz w:w="11906" w:h="16838"/>
          <w:pgMar w:top="1270" w:right="1416" w:bottom="1276" w:left="1417" w:header="510" w:footer="567" w:gutter="0"/>
          <w:pgNumType w:start="1"/>
          <w:cols w:space="708"/>
        </w:sectPr>
        <w:pPrChange w:id="248" w:author="Mariusz Bak" w:date="2024-11-14T07:11:00Z">
          <w:pPr>
            <w:spacing w:line="360" w:lineRule="auto"/>
          </w:pPr>
        </w:pPrChange>
      </w:pPr>
      <w:del w:id="249" w:author="Mariusz Bak" w:date="2024-11-14T07:11:00Z">
        <w:r w:rsidRPr="007E5AF2" w:rsidDel="00D57200">
          <w:rPr>
            <w:rFonts w:ascii="Arial" w:eastAsiaTheme="minorHAnsi" w:hAnsi="Arial" w:cs="Arial"/>
            <w:b/>
            <w:color w:val="000000" w:themeColor="text1"/>
            <w:sz w:val="24"/>
            <w:szCs w:val="24"/>
            <w:lang w:eastAsia="en-US"/>
          </w:rPr>
          <w:br w:type="page"/>
        </w:r>
      </w:del>
    </w:p>
    <w:p w14:paraId="7BC48F7A" w14:textId="707F3F15" w:rsidR="00743C8E" w:rsidRPr="007E5AF2" w:rsidDel="00D57200" w:rsidRDefault="00743C8E" w:rsidP="00D57200">
      <w:pPr>
        <w:spacing w:after="0" w:line="360" w:lineRule="auto"/>
        <w:jc w:val="right"/>
        <w:rPr>
          <w:del w:id="250" w:author="Mariusz Bak" w:date="2024-11-14T07:11:00Z"/>
          <w:rFonts w:eastAsiaTheme="minorHAnsi" w:cs="Arial"/>
          <w:b/>
          <w:color w:val="000000" w:themeColor="text1"/>
          <w:szCs w:val="28"/>
          <w:lang w:eastAsia="en-US"/>
        </w:rPr>
        <w:pPrChange w:id="251" w:author="Mariusz Bak" w:date="2024-11-14T07:11:00Z">
          <w:pPr>
            <w:pStyle w:val="Nagwek1"/>
            <w:spacing w:after="240" w:line="360" w:lineRule="auto"/>
            <w:ind w:right="2"/>
            <w:jc w:val="right"/>
          </w:pPr>
        </w:pPrChange>
      </w:pPr>
      <w:del w:id="252" w:author="Mariusz Bak" w:date="2024-11-14T07:11:00Z">
        <w:r w:rsidRPr="007E5AF2" w:rsidDel="00D57200">
          <w:rPr>
            <w:rFonts w:eastAsiaTheme="minorHAnsi" w:cs="Arial"/>
            <w:color w:val="000000" w:themeColor="text1"/>
            <w:szCs w:val="28"/>
            <w:lang w:eastAsia="en-US"/>
          </w:rPr>
          <w:delText xml:space="preserve">Załącznik nr 7 do zapytania ofertowego nr </w:delText>
        </w:r>
        <w:r w:rsidR="00D36997" w:rsidRPr="007E5AF2" w:rsidDel="00D57200">
          <w:rPr>
            <w:rFonts w:eastAsiaTheme="minorHAnsi" w:cs="Arial"/>
            <w:color w:val="000000" w:themeColor="text1"/>
            <w:szCs w:val="28"/>
            <w:lang w:eastAsia="en-US"/>
          </w:rPr>
          <w:delText>2024-13339-204585</w:delText>
        </w:r>
      </w:del>
    </w:p>
    <w:p w14:paraId="3B2C5088" w14:textId="6A53586F" w:rsidR="00743C8E" w:rsidRPr="007E5AF2" w:rsidDel="00D57200" w:rsidRDefault="00743C8E" w:rsidP="00D57200">
      <w:pPr>
        <w:spacing w:after="0" w:line="360" w:lineRule="auto"/>
        <w:jc w:val="right"/>
        <w:rPr>
          <w:del w:id="253" w:author="Mariusz Bak" w:date="2024-11-14T07:11:00Z"/>
          <w:rFonts w:ascii="Arial" w:eastAsiaTheme="minorHAnsi" w:hAnsi="Arial" w:cs="Arial"/>
          <w:b/>
          <w:color w:val="000000" w:themeColor="text1"/>
          <w:sz w:val="28"/>
          <w:szCs w:val="28"/>
          <w:lang w:eastAsia="en-US"/>
        </w:rPr>
        <w:pPrChange w:id="254" w:author="Mariusz Bak" w:date="2024-11-14T07:11:00Z">
          <w:pPr>
            <w:spacing w:after="240" w:line="360" w:lineRule="auto"/>
            <w:jc w:val="center"/>
          </w:pPr>
        </w:pPrChange>
      </w:pPr>
      <w:del w:id="255" w:author="Mariusz Bak" w:date="2024-11-14T07:11:00Z">
        <w:r w:rsidRPr="007E5AF2" w:rsidDel="00D57200">
          <w:rPr>
            <w:rFonts w:ascii="Arial" w:hAnsi="Arial" w:cs="Arial"/>
            <w:b/>
            <w:sz w:val="28"/>
            <w:szCs w:val="28"/>
          </w:rPr>
          <w:delText xml:space="preserve">Wykaz </w:delText>
        </w:r>
        <w:r w:rsidR="003D22DA" w:rsidRPr="007E5AF2" w:rsidDel="00D57200">
          <w:rPr>
            <w:rFonts w:ascii="Arial" w:hAnsi="Arial" w:cs="Arial"/>
            <w:b/>
            <w:sz w:val="28"/>
            <w:szCs w:val="28"/>
          </w:rPr>
          <w:delText xml:space="preserve">istotnych </w:delText>
        </w:r>
        <w:r w:rsidRPr="007E5AF2" w:rsidDel="00D57200">
          <w:rPr>
            <w:rFonts w:ascii="Arial" w:hAnsi="Arial" w:cs="Arial"/>
            <w:b/>
            <w:sz w:val="28"/>
            <w:szCs w:val="28"/>
          </w:rPr>
          <w:delText>wymagań do umowy dostawy</w:delText>
        </w:r>
      </w:del>
    </w:p>
    <w:p w14:paraId="39B0B93B" w14:textId="3797B707" w:rsidR="00743C8E" w:rsidRPr="007E5AF2" w:rsidDel="00D57200" w:rsidRDefault="00743C8E" w:rsidP="00D57200">
      <w:pPr>
        <w:spacing w:after="0" w:line="360" w:lineRule="auto"/>
        <w:jc w:val="right"/>
        <w:rPr>
          <w:del w:id="256" w:author="Mariusz Bak" w:date="2024-11-14T07:11:00Z"/>
          <w:rFonts w:ascii="Arial" w:hAnsi="Arial" w:cs="Arial"/>
          <w:b/>
          <w:sz w:val="24"/>
          <w:szCs w:val="24"/>
        </w:rPr>
        <w:pPrChange w:id="257" w:author="Mariusz Bak" w:date="2024-11-14T07:11:00Z">
          <w:pPr>
            <w:spacing w:after="240" w:line="360" w:lineRule="auto"/>
            <w:jc w:val="both"/>
          </w:pPr>
        </w:pPrChange>
      </w:pPr>
      <w:del w:id="258" w:author="Mariusz Bak" w:date="2024-11-14T07:11:00Z">
        <w:r w:rsidRPr="007E5AF2" w:rsidDel="00D57200">
          <w:rPr>
            <w:rFonts w:ascii="Arial" w:hAnsi="Arial" w:cs="Arial"/>
            <w:b/>
            <w:sz w:val="24"/>
            <w:szCs w:val="24"/>
          </w:rPr>
          <w:delText>I. Przedmiot umowy</w:delText>
        </w:r>
      </w:del>
    </w:p>
    <w:p w14:paraId="4BBEDF61" w14:textId="5EE2D0F9" w:rsidR="00743C8E" w:rsidRPr="007E5AF2" w:rsidDel="00D57200" w:rsidRDefault="00743C8E" w:rsidP="00D57200">
      <w:pPr>
        <w:spacing w:after="0" w:line="360" w:lineRule="auto"/>
        <w:jc w:val="right"/>
        <w:rPr>
          <w:del w:id="259" w:author="Mariusz Bak" w:date="2024-11-14T07:11:00Z"/>
          <w:rFonts w:ascii="Arial" w:hAnsi="Arial" w:cs="Arial"/>
          <w:sz w:val="24"/>
          <w:szCs w:val="24"/>
        </w:rPr>
        <w:pPrChange w:id="260" w:author="Mariusz Bak" w:date="2024-11-14T07:11:00Z">
          <w:pPr>
            <w:pStyle w:val="Bodytext20"/>
            <w:numPr>
              <w:numId w:val="10"/>
            </w:numPr>
            <w:shd w:val="clear" w:color="auto" w:fill="auto"/>
            <w:spacing w:line="360" w:lineRule="auto"/>
            <w:ind w:left="720" w:hanging="360"/>
          </w:pPr>
        </w:pPrChange>
      </w:pPr>
      <w:del w:id="261" w:author="Mariusz Bak" w:date="2024-11-14T07:11:00Z">
        <w:r w:rsidRPr="007E5AF2" w:rsidDel="00D57200">
          <w:rPr>
            <w:rFonts w:ascii="Arial" w:hAnsi="Arial" w:cs="Arial"/>
            <w:sz w:val="24"/>
            <w:szCs w:val="24"/>
          </w:rPr>
          <w:delText>Przedmiotem umowy jest zakup systemu cięcia wodą dla Progress Eco S.A.</w:delText>
        </w:r>
        <w:r w:rsidR="005428E5" w:rsidRPr="007E5AF2" w:rsidDel="00D57200">
          <w:rPr>
            <w:rFonts w:ascii="Arial" w:hAnsi="Arial" w:cs="Arial"/>
            <w:sz w:val="24"/>
            <w:szCs w:val="24"/>
          </w:rPr>
          <w:delText xml:space="preserve"> </w:delText>
        </w:r>
        <w:r w:rsidRPr="007E5AF2" w:rsidDel="00D57200">
          <w:rPr>
            <w:rFonts w:ascii="Arial" w:hAnsi="Arial" w:cs="Arial"/>
            <w:sz w:val="24"/>
            <w:szCs w:val="24"/>
          </w:rPr>
          <w:delText>z siedzibą w Dobrów 7, 28</w:delText>
        </w:r>
        <w:r w:rsidR="00C05395" w:rsidRPr="007E5AF2" w:rsidDel="00D57200">
          <w:rPr>
            <w:rFonts w:ascii="Arial" w:hAnsi="Arial" w:cs="Arial"/>
            <w:sz w:val="24"/>
            <w:szCs w:val="24"/>
          </w:rPr>
          <w:delText>-</w:delText>
        </w:r>
        <w:r w:rsidRPr="007E5AF2" w:rsidDel="00D57200">
          <w:rPr>
            <w:rFonts w:ascii="Arial" w:hAnsi="Arial" w:cs="Arial"/>
            <w:sz w:val="24"/>
            <w:szCs w:val="24"/>
          </w:rPr>
          <w:delText>142 Tuczępy,</w:delText>
        </w:r>
        <w:r w:rsidR="00C05395" w:rsidRPr="007E5AF2" w:rsidDel="00D57200">
          <w:rPr>
            <w:rFonts w:ascii="Arial" w:hAnsi="Arial" w:cs="Arial"/>
            <w:sz w:val="24"/>
            <w:szCs w:val="24"/>
          </w:rPr>
          <w:delText xml:space="preserve"> Polska</w:delText>
        </w:r>
        <w:r w:rsidRPr="007E5AF2" w:rsidDel="00D57200">
          <w:rPr>
            <w:rFonts w:ascii="Arial" w:hAnsi="Arial" w:cs="Arial"/>
            <w:sz w:val="24"/>
            <w:szCs w:val="24"/>
          </w:rPr>
          <w:delText xml:space="preserve"> zgodnie ze szczegółowym opisem przedmiotu zamó</w:delText>
        </w:r>
        <w:r w:rsidR="00701D9E" w:rsidRPr="007E5AF2" w:rsidDel="00D57200">
          <w:rPr>
            <w:rFonts w:ascii="Arial" w:hAnsi="Arial" w:cs="Arial"/>
            <w:sz w:val="24"/>
            <w:szCs w:val="24"/>
          </w:rPr>
          <w:delText xml:space="preserve">wienia zawartym w załączniku nr </w:delText>
        </w:r>
        <w:r w:rsidRPr="007E5AF2" w:rsidDel="00D57200">
          <w:rPr>
            <w:rFonts w:ascii="Arial" w:hAnsi="Arial" w:cs="Arial"/>
            <w:sz w:val="24"/>
            <w:szCs w:val="24"/>
          </w:rPr>
          <w:delText>1.</w:delText>
        </w:r>
      </w:del>
    </w:p>
    <w:p w14:paraId="748C68FF" w14:textId="1529A524" w:rsidR="00743C8E" w:rsidRPr="007E5AF2" w:rsidDel="00D57200" w:rsidRDefault="00743C8E" w:rsidP="00D57200">
      <w:pPr>
        <w:spacing w:after="0" w:line="360" w:lineRule="auto"/>
        <w:jc w:val="right"/>
        <w:rPr>
          <w:del w:id="262" w:author="Mariusz Bak" w:date="2024-11-14T07:11:00Z"/>
          <w:rFonts w:ascii="Arial" w:hAnsi="Arial" w:cs="Arial"/>
          <w:sz w:val="24"/>
          <w:szCs w:val="24"/>
        </w:rPr>
        <w:pPrChange w:id="263" w:author="Mariusz Bak" w:date="2024-11-14T07:11:00Z">
          <w:pPr>
            <w:pStyle w:val="Bodytext20"/>
            <w:numPr>
              <w:numId w:val="10"/>
            </w:numPr>
            <w:shd w:val="clear" w:color="auto" w:fill="auto"/>
            <w:spacing w:line="360" w:lineRule="auto"/>
            <w:ind w:left="720" w:hanging="360"/>
          </w:pPr>
        </w:pPrChange>
      </w:pPr>
      <w:del w:id="264" w:author="Mariusz Bak" w:date="2024-11-14T07:11:00Z">
        <w:r w:rsidRPr="007E5AF2" w:rsidDel="00D57200">
          <w:rPr>
            <w:rFonts w:ascii="Arial" w:hAnsi="Arial" w:cs="Arial"/>
            <w:sz w:val="24"/>
            <w:szCs w:val="24"/>
          </w:rPr>
          <w:delText xml:space="preserve">Wykonawca wykona umowę z najwyższą profesjonalną starannością. </w:delText>
        </w:r>
      </w:del>
    </w:p>
    <w:p w14:paraId="49A4F9E5" w14:textId="1B65F49E" w:rsidR="00743C8E" w:rsidRPr="007E5AF2" w:rsidDel="00D57200" w:rsidRDefault="00743C8E" w:rsidP="00D57200">
      <w:pPr>
        <w:spacing w:after="0" w:line="360" w:lineRule="auto"/>
        <w:jc w:val="right"/>
        <w:rPr>
          <w:del w:id="265" w:author="Mariusz Bak" w:date="2024-11-14T07:11:00Z"/>
          <w:rFonts w:ascii="Arial" w:hAnsi="Arial" w:cs="Arial"/>
          <w:sz w:val="24"/>
          <w:szCs w:val="24"/>
        </w:rPr>
        <w:pPrChange w:id="266" w:author="Mariusz Bak" w:date="2024-11-14T07:11:00Z">
          <w:pPr>
            <w:pStyle w:val="Bodytext20"/>
            <w:numPr>
              <w:numId w:val="10"/>
            </w:numPr>
            <w:shd w:val="clear" w:color="auto" w:fill="auto"/>
            <w:spacing w:line="360" w:lineRule="auto"/>
            <w:ind w:left="720" w:hanging="360"/>
          </w:pPr>
        </w:pPrChange>
      </w:pPr>
      <w:del w:id="267" w:author="Mariusz Bak" w:date="2024-11-14T07:11:00Z">
        <w:r w:rsidRPr="007E5AF2" w:rsidDel="00D57200">
          <w:rPr>
            <w:rFonts w:ascii="Arial" w:hAnsi="Arial" w:cs="Arial"/>
            <w:sz w:val="24"/>
            <w:szCs w:val="24"/>
          </w:rPr>
          <w:delText>Wykonawca zobowiązany jest do współdziałania z Zamawiającym, w tym do udzielania mu bieżących informacji na temat postępu w zakresie produkcji lub dostawy urządzeń.</w:delText>
        </w:r>
      </w:del>
    </w:p>
    <w:p w14:paraId="59139863" w14:textId="31661429" w:rsidR="00743C8E" w:rsidRPr="007E5AF2" w:rsidDel="00D57200" w:rsidRDefault="00743C8E" w:rsidP="00D57200">
      <w:pPr>
        <w:spacing w:after="0" w:line="360" w:lineRule="auto"/>
        <w:jc w:val="right"/>
        <w:rPr>
          <w:del w:id="268" w:author="Mariusz Bak" w:date="2024-11-14T07:11:00Z"/>
          <w:rFonts w:ascii="Arial" w:hAnsi="Arial" w:cs="Arial"/>
          <w:sz w:val="24"/>
          <w:szCs w:val="24"/>
        </w:rPr>
        <w:pPrChange w:id="269" w:author="Mariusz Bak" w:date="2024-11-14T07:11:00Z">
          <w:pPr>
            <w:spacing w:line="360" w:lineRule="auto"/>
            <w:jc w:val="both"/>
          </w:pPr>
        </w:pPrChange>
      </w:pPr>
    </w:p>
    <w:p w14:paraId="5FC9F1C5" w14:textId="266A3D57" w:rsidR="00743C8E" w:rsidRPr="007E5AF2" w:rsidDel="00D57200" w:rsidRDefault="00743C8E" w:rsidP="00D57200">
      <w:pPr>
        <w:spacing w:after="0" w:line="360" w:lineRule="auto"/>
        <w:jc w:val="right"/>
        <w:rPr>
          <w:del w:id="270" w:author="Mariusz Bak" w:date="2024-11-14T07:11:00Z"/>
          <w:rFonts w:ascii="Arial" w:hAnsi="Arial" w:cs="Arial"/>
          <w:b/>
          <w:sz w:val="24"/>
          <w:szCs w:val="24"/>
        </w:rPr>
        <w:pPrChange w:id="271" w:author="Mariusz Bak" w:date="2024-11-14T07:11:00Z">
          <w:pPr>
            <w:spacing w:after="240" w:line="360" w:lineRule="auto"/>
            <w:jc w:val="both"/>
          </w:pPr>
        </w:pPrChange>
      </w:pPr>
      <w:del w:id="272" w:author="Mariusz Bak" w:date="2024-11-14T07:11:00Z">
        <w:r w:rsidRPr="007E5AF2" w:rsidDel="00D57200">
          <w:rPr>
            <w:rFonts w:ascii="Arial" w:hAnsi="Arial" w:cs="Arial"/>
            <w:b/>
            <w:sz w:val="24"/>
            <w:szCs w:val="24"/>
          </w:rPr>
          <w:delText>II. Termin i miejsce dostawy</w:delText>
        </w:r>
      </w:del>
    </w:p>
    <w:p w14:paraId="5EC5A713" w14:textId="6620494B" w:rsidR="00743C8E" w:rsidRPr="007E5AF2" w:rsidDel="00D57200" w:rsidRDefault="00743C8E" w:rsidP="00D57200">
      <w:pPr>
        <w:spacing w:after="0" w:line="360" w:lineRule="auto"/>
        <w:jc w:val="right"/>
        <w:rPr>
          <w:del w:id="273" w:author="Mariusz Bak" w:date="2024-11-14T07:11:00Z"/>
          <w:rFonts w:ascii="Arial" w:hAnsi="Arial" w:cs="Arial"/>
          <w:sz w:val="24"/>
          <w:szCs w:val="24"/>
        </w:rPr>
        <w:pPrChange w:id="274" w:author="Mariusz Bak" w:date="2024-11-14T07:11:00Z">
          <w:pPr>
            <w:pStyle w:val="Bodytext20"/>
            <w:numPr>
              <w:numId w:val="15"/>
            </w:numPr>
            <w:shd w:val="clear" w:color="auto" w:fill="auto"/>
            <w:spacing w:line="360" w:lineRule="auto"/>
            <w:ind w:left="720" w:hanging="360"/>
          </w:pPr>
        </w:pPrChange>
      </w:pPr>
      <w:del w:id="275" w:author="Mariusz Bak" w:date="2024-11-14T07:11:00Z">
        <w:r w:rsidRPr="007E5AF2" w:rsidDel="00D57200">
          <w:rPr>
            <w:rFonts w:ascii="Arial" w:hAnsi="Arial" w:cs="Arial"/>
            <w:sz w:val="24"/>
            <w:szCs w:val="24"/>
          </w:rPr>
          <w:delText>Wykonawca zapewni realizację zamówienia w terminie nie dłuższym niż do …….. miesięcy, liczonym od daty zawarcia umowy do momentu podpisania protokołu odbioru końcowego. Wykonawca uzgodni z Zamawiającym z wyprzedzeniem dokładny termin i godzinę dostaw.</w:delText>
        </w:r>
      </w:del>
    </w:p>
    <w:p w14:paraId="5FA75D97" w14:textId="3806EEF8" w:rsidR="00743C8E" w:rsidRPr="007E5AF2" w:rsidDel="00D57200" w:rsidRDefault="00743C8E" w:rsidP="00D57200">
      <w:pPr>
        <w:spacing w:after="0" w:line="360" w:lineRule="auto"/>
        <w:jc w:val="right"/>
        <w:rPr>
          <w:del w:id="276" w:author="Mariusz Bak" w:date="2024-11-14T07:11:00Z"/>
          <w:rFonts w:ascii="Arial" w:hAnsi="Arial" w:cs="Arial"/>
          <w:sz w:val="24"/>
          <w:szCs w:val="24"/>
        </w:rPr>
        <w:pPrChange w:id="277" w:author="Mariusz Bak" w:date="2024-11-14T07:11:00Z">
          <w:pPr>
            <w:pStyle w:val="Bodytext20"/>
            <w:numPr>
              <w:numId w:val="15"/>
            </w:numPr>
            <w:shd w:val="clear" w:color="auto" w:fill="auto"/>
            <w:spacing w:line="360" w:lineRule="auto"/>
            <w:ind w:left="720" w:hanging="360"/>
          </w:pPr>
        </w:pPrChange>
      </w:pPr>
      <w:del w:id="278" w:author="Mariusz Bak" w:date="2024-11-14T07:11:00Z">
        <w:r w:rsidRPr="007E5AF2" w:rsidDel="00D57200">
          <w:rPr>
            <w:rFonts w:ascii="Arial" w:hAnsi="Arial" w:cs="Arial"/>
            <w:sz w:val="24"/>
            <w:szCs w:val="24"/>
          </w:rPr>
          <w:delText>Miejscem dostawy przedmiotu umowy jest adres Zamawiającego:  Dobrów 7, 28</w:delText>
        </w:r>
        <w:r w:rsidR="00C05395" w:rsidRPr="007E5AF2" w:rsidDel="00D57200">
          <w:rPr>
            <w:rFonts w:ascii="Arial" w:hAnsi="Arial" w:cs="Arial"/>
            <w:sz w:val="24"/>
            <w:szCs w:val="24"/>
          </w:rPr>
          <w:delText>-</w:delText>
        </w:r>
        <w:r w:rsidRPr="007E5AF2" w:rsidDel="00D57200">
          <w:rPr>
            <w:rFonts w:ascii="Arial" w:hAnsi="Arial" w:cs="Arial"/>
            <w:sz w:val="24"/>
            <w:szCs w:val="24"/>
          </w:rPr>
          <w:delText>142 Tuczępy, Polska.</w:delText>
        </w:r>
      </w:del>
    </w:p>
    <w:p w14:paraId="32BE53F4" w14:textId="7D0A6CBE" w:rsidR="00743C8E" w:rsidRPr="007E5AF2" w:rsidDel="00D57200" w:rsidRDefault="00743C8E" w:rsidP="00D57200">
      <w:pPr>
        <w:spacing w:after="0" w:line="360" w:lineRule="auto"/>
        <w:jc w:val="right"/>
        <w:rPr>
          <w:del w:id="279" w:author="Mariusz Bak" w:date="2024-11-14T07:11:00Z"/>
          <w:rFonts w:ascii="Arial" w:hAnsi="Arial" w:cs="Arial"/>
          <w:sz w:val="24"/>
          <w:szCs w:val="24"/>
        </w:rPr>
        <w:pPrChange w:id="280" w:author="Mariusz Bak" w:date="2024-11-14T07:11:00Z">
          <w:pPr>
            <w:spacing w:line="360" w:lineRule="auto"/>
            <w:jc w:val="both"/>
          </w:pPr>
        </w:pPrChange>
      </w:pPr>
    </w:p>
    <w:p w14:paraId="4AA79946" w14:textId="12FBEFEC" w:rsidR="00743C8E" w:rsidRPr="007E5AF2" w:rsidDel="00D57200" w:rsidRDefault="00743C8E" w:rsidP="00D57200">
      <w:pPr>
        <w:spacing w:after="0" w:line="360" w:lineRule="auto"/>
        <w:jc w:val="right"/>
        <w:rPr>
          <w:del w:id="281" w:author="Mariusz Bak" w:date="2024-11-14T07:11:00Z"/>
          <w:rFonts w:ascii="Arial" w:hAnsi="Arial" w:cs="Arial"/>
          <w:b/>
          <w:sz w:val="24"/>
          <w:szCs w:val="24"/>
        </w:rPr>
        <w:pPrChange w:id="282" w:author="Mariusz Bak" w:date="2024-11-14T07:11:00Z">
          <w:pPr>
            <w:spacing w:after="240" w:line="360" w:lineRule="auto"/>
            <w:jc w:val="both"/>
          </w:pPr>
        </w:pPrChange>
      </w:pPr>
      <w:del w:id="283" w:author="Mariusz Bak" w:date="2024-11-14T07:11:00Z">
        <w:r w:rsidRPr="007E5AF2" w:rsidDel="00D57200">
          <w:rPr>
            <w:rFonts w:ascii="Arial" w:hAnsi="Arial" w:cs="Arial"/>
            <w:b/>
            <w:sz w:val="24"/>
            <w:szCs w:val="24"/>
          </w:rPr>
          <w:delText>IV. Gwarancja jakości</w:delText>
        </w:r>
      </w:del>
    </w:p>
    <w:p w14:paraId="682D9A13" w14:textId="2156FC24" w:rsidR="00743C8E" w:rsidRPr="007E5AF2" w:rsidDel="00D57200" w:rsidRDefault="00743C8E" w:rsidP="00D57200">
      <w:pPr>
        <w:spacing w:after="0" w:line="360" w:lineRule="auto"/>
        <w:jc w:val="right"/>
        <w:rPr>
          <w:del w:id="284" w:author="Mariusz Bak" w:date="2024-11-14T07:11:00Z"/>
          <w:rFonts w:ascii="Arial" w:hAnsi="Arial" w:cs="Arial"/>
          <w:sz w:val="24"/>
          <w:szCs w:val="24"/>
        </w:rPr>
        <w:pPrChange w:id="285" w:author="Mariusz Bak" w:date="2024-11-14T07:11:00Z">
          <w:pPr>
            <w:pStyle w:val="Bodytext20"/>
            <w:numPr>
              <w:numId w:val="16"/>
            </w:numPr>
            <w:shd w:val="clear" w:color="auto" w:fill="auto"/>
            <w:spacing w:line="360" w:lineRule="auto"/>
            <w:ind w:left="720" w:hanging="360"/>
          </w:pPr>
        </w:pPrChange>
      </w:pPr>
      <w:del w:id="286" w:author="Mariusz Bak" w:date="2024-11-14T07:11:00Z">
        <w:r w:rsidRPr="007E5AF2" w:rsidDel="00D57200">
          <w:rPr>
            <w:rFonts w:ascii="Arial" w:hAnsi="Arial" w:cs="Arial"/>
            <w:sz w:val="24"/>
            <w:szCs w:val="24"/>
          </w:rPr>
          <w:delText xml:space="preserve">Wykonawca udziela Zamawiającemu w ramach zaoferowanej ceny gwarancji jakości na urządzenia na okres wskazany w ofercie Wykonawcy, nie krótszy jednak niż 24 miesięcy liczony od dnia podpisania protokołu odbioru. W ramach gwarancji jakości Wykonawca zobowiązany jest do usuwania wad przedmiotu umowy w celu zapewnienia bezusterkowego działania urządzeń. </w:delText>
        </w:r>
      </w:del>
    </w:p>
    <w:p w14:paraId="387CC017" w14:textId="2113B424" w:rsidR="00743C8E" w:rsidDel="00D57200" w:rsidRDefault="00743C8E" w:rsidP="00D57200">
      <w:pPr>
        <w:spacing w:after="0" w:line="360" w:lineRule="auto"/>
        <w:jc w:val="right"/>
        <w:rPr>
          <w:del w:id="287" w:author="Mariusz Bak" w:date="2024-11-14T07:11:00Z"/>
          <w:rFonts w:ascii="Arial" w:hAnsi="Arial" w:cs="Arial"/>
          <w:sz w:val="24"/>
          <w:szCs w:val="24"/>
        </w:rPr>
        <w:pPrChange w:id="288" w:author="Mariusz Bak" w:date="2024-11-14T07:11:00Z">
          <w:pPr>
            <w:spacing w:line="360" w:lineRule="auto"/>
            <w:jc w:val="both"/>
          </w:pPr>
        </w:pPrChange>
      </w:pPr>
    </w:p>
    <w:p w14:paraId="33F8C764" w14:textId="0BF2925D" w:rsidR="00971D55" w:rsidRPr="007E5AF2" w:rsidDel="00D57200" w:rsidRDefault="00971D55" w:rsidP="00D57200">
      <w:pPr>
        <w:spacing w:after="0" w:line="360" w:lineRule="auto"/>
        <w:jc w:val="right"/>
        <w:rPr>
          <w:del w:id="289" w:author="Mariusz Bak" w:date="2024-11-14T07:11:00Z"/>
          <w:rFonts w:ascii="Arial" w:hAnsi="Arial" w:cs="Arial"/>
          <w:sz w:val="24"/>
          <w:szCs w:val="24"/>
        </w:rPr>
        <w:pPrChange w:id="290" w:author="Mariusz Bak" w:date="2024-11-14T07:11:00Z">
          <w:pPr>
            <w:spacing w:line="360" w:lineRule="auto"/>
            <w:jc w:val="both"/>
          </w:pPr>
        </w:pPrChange>
      </w:pPr>
    </w:p>
    <w:p w14:paraId="24E20F7E" w14:textId="4B298C8C" w:rsidR="00743C8E" w:rsidRPr="007E5AF2" w:rsidDel="00D57200" w:rsidRDefault="00743C8E" w:rsidP="00D57200">
      <w:pPr>
        <w:spacing w:after="0" w:line="360" w:lineRule="auto"/>
        <w:jc w:val="right"/>
        <w:rPr>
          <w:del w:id="291" w:author="Mariusz Bak" w:date="2024-11-14T07:11:00Z"/>
          <w:rFonts w:ascii="Arial" w:hAnsi="Arial" w:cs="Arial"/>
          <w:b/>
          <w:sz w:val="24"/>
          <w:szCs w:val="24"/>
        </w:rPr>
        <w:pPrChange w:id="292" w:author="Mariusz Bak" w:date="2024-11-14T07:11:00Z">
          <w:pPr>
            <w:spacing w:after="240" w:line="360" w:lineRule="auto"/>
            <w:jc w:val="both"/>
          </w:pPr>
        </w:pPrChange>
      </w:pPr>
      <w:del w:id="293" w:author="Mariusz Bak" w:date="2024-11-14T07:11:00Z">
        <w:r w:rsidRPr="007E5AF2" w:rsidDel="00D57200">
          <w:rPr>
            <w:rFonts w:ascii="Arial" w:hAnsi="Arial" w:cs="Arial"/>
            <w:b/>
            <w:sz w:val="24"/>
            <w:szCs w:val="24"/>
          </w:rPr>
          <w:delText>V. Cena i warunki płatności</w:delText>
        </w:r>
      </w:del>
    </w:p>
    <w:p w14:paraId="35B93D52" w14:textId="03139A3E" w:rsidR="00743C8E" w:rsidRPr="007E5AF2" w:rsidDel="00D57200" w:rsidRDefault="00743C8E" w:rsidP="00D57200">
      <w:pPr>
        <w:spacing w:after="0" w:line="360" w:lineRule="auto"/>
        <w:jc w:val="right"/>
        <w:rPr>
          <w:del w:id="294" w:author="Mariusz Bak" w:date="2024-11-14T07:11:00Z"/>
          <w:rFonts w:ascii="Arial" w:hAnsi="Arial" w:cs="Arial"/>
          <w:sz w:val="24"/>
          <w:szCs w:val="24"/>
        </w:rPr>
        <w:pPrChange w:id="295" w:author="Mariusz Bak" w:date="2024-11-14T07:11:00Z">
          <w:pPr>
            <w:pStyle w:val="Bodytext20"/>
            <w:numPr>
              <w:numId w:val="17"/>
            </w:numPr>
            <w:shd w:val="clear" w:color="auto" w:fill="auto"/>
            <w:spacing w:line="360" w:lineRule="auto"/>
            <w:ind w:left="720" w:hanging="360"/>
          </w:pPr>
        </w:pPrChange>
      </w:pPr>
      <w:del w:id="296" w:author="Mariusz Bak" w:date="2024-11-14T07:11:00Z">
        <w:r w:rsidRPr="007E5AF2" w:rsidDel="00D57200">
          <w:rPr>
            <w:rFonts w:ascii="Arial" w:hAnsi="Arial" w:cs="Arial"/>
            <w:sz w:val="24"/>
            <w:szCs w:val="24"/>
          </w:rPr>
          <w:delText>Całkowite wynagrodzenie należne Wykonawcy z tytułu realizacji przedmiotu umowy będzie zgodne z ceną zaoferowaną przez Wykonawcę w ofercie.</w:delText>
        </w:r>
      </w:del>
    </w:p>
    <w:p w14:paraId="1E725180" w14:textId="3B9A37E7" w:rsidR="00743C8E" w:rsidRPr="007E5AF2" w:rsidDel="00D57200" w:rsidRDefault="00743C8E" w:rsidP="00D57200">
      <w:pPr>
        <w:spacing w:after="0" w:line="360" w:lineRule="auto"/>
        <w:jc w:val="right"/>
        <w:rPr>
          <w:del w:id="297" w:author="Mariusz Bak" w:date="2024-11-14T07:11:00Z"/>
          <w:rFonts w:ascii="Arial" w:hAnsi="Arial" w:cs="Arial"/>
          <w:sz w:val="24"/>
          <w:szCs w:val="24"/>
        </w:rPr>
        <w:pPrChange w:id="298" w:author="Mariusz Bak" w:date="2024-11-14T07:11:00Z">
          <w:pPr>
            <w:pStyle w:val="Bodytext20"/>
            <w:numPr>
              <w:numId w:val="17"/>
            </w:numPr>
            <w:shd w:val="clear" w:color="auto" w:fill="auto"/>
            <w:spacing w:line="360" w:lineRule="auto"/>
            <w:ind w:left="720" w:hanging="360"/>
          </w:pPr>
        </w:pPrChange>
      </w:pPr>
      <w:del w:id="299" w:author="Mariusz Bak" w:date="2024-11-14T07:11:00Z">
        <w:r w:rsidRPr="007E5AF2" w:rsidDel="00D57200">
          <w:rPr>
            <w:rFonts w:ascii="Arial" w:hAnsi="Arial" w:cs="Arial"/>
            <w:sz w:val="24"/>
            <w:szCs w:val="24"/>
          </w:rPr>
          <w:delText>Wynagrodzenie ma charakter ryczałtowy i obejmuje wszelkie koszty należytej realizacji całości przedmiotu umowy, w tym sprzedaż, transport, dostawę, ubezpieczenie, nadzór nad montażem i uruchomieniem urządzeń przedmiotu umowy w miejscu dostawy.</w:delText>
        </w:r>
      </w:del>
    </w:p>
    <w:p w14:paraId="22AD65C2" w14:textId="45D0A7A9" w:rsidR="00743C8E" w:rsidRPr="007E5AF2" w:rsidDel="00D57200" w:rsidRDefault="00743C8E" w:rsidP="00D57200">
      <w:pPr>
        <w:spacing w:after="0" w:line="360" w:lineRule="auto"/>
        <w:jc w:val="right"/>
        <w:rPr>
          <w:del w:id="300" w:author="Mariusz Bak" w:date="2024-11-14T07:11:00Z"/>
          <w:rFonts w:ascii="Arial" w:hAnsi="Arial" w:cs="Arial"/>
          <w:sz w:val="24"/>
          <w:szCs w:val="24"/>
        </w:rPr>
        <w:pPrChange w:id="301" w:author="Mariusz Bak" w:date="2024-11-14T07:11:00Z">
          <w:pPr>
            <w:pStyle w:val="Bodytext20"/>
            <w:numPr>
              <w:numId w:val="17"/>
            </w:numPr>
            <w:shd w:val="clear" w:color="auto" w:fill="auto"/>
            <w:spacing w:line="360" w:lineRule="auto"/>
            <w:ind w:left="720" w:hanging="360"/>
          </w:pPr>
        </w:pPrChange>
      </w:pPr>
      <w:del w:id="302" w:author="Mariusz Bak" w:date="2024-11-14T07:11:00Z">
        <w:r w:rsidRPr="007E5AF2" w:rsidDel="00D57200">
          <w:rPr>
            <w:rFonts w:ascii="Arial" w:hAnsi="Arial" w:cs="Arial"/>
            <w:sz w:val="24"/>
            <w:szCs w:val="24"/>
          </w:rPr>
          <w:delText>Wykonawca musi zaoferować co najmniej 14-dniowy termin płatności faktur zaliczkowych oraz co najmniej 30-dniowy termin płatności faktury końcowej, liczony od dnia doręczenia faktur.</w:delText>
        </w:r>
      </w:del>
    </w:p>
    <w:p w14:paraId="7125772D" w14:textId="462548BD" w:rsidR="00743C8E" w:rsidRPr="007E5AF2" w:rsidDel="00D57200" w:rsidRDefault="00953C68" w:rsidP="00D57200">
      <w:pPr>
        <w:spacing w:after="0" w:line="360" w:lineRule="auto"/>
        <w:jc w:val="right"/>
        <w:rPr>
          <w:del w:id="303" w:author="Mariusz Bak" w:date="2024-11-14T07:11:00Z"/>
          <w:rFonts w:ascii="Arial" w:hAnsi="Arial" w:cs="Arial"/>
          <w:sz w:val="24"/>
          <w:szCs w:val="24"/>
        </w:rPr>
        <w:pPrChange w:id="304" w:author="Mariusz Bak" w:date="2024-11-14T07:11:00Z">
          <w:pPr>
            <w:pStyle w:val="Bodytext20"/>
            <w:numPr>
              <w:numId w:val="17"/>
            </w:numPr>
            <w:shd w:val="clear" w:color="auto" w:fill="auto"/>
            <w:spacing w:line="360" w:lineRule="auto"/>
            <w:ind w:left="720" w:hanging="360"/>
          </w:pPr>
        </w:pPrChange>
      </w:pPr>
      <w:del w:id="305" w:author="Mariusz Bak" w:date="2024-11-14T07:11:00Z">
        <w:r w:rsidRPr="007E5AF2" w:rsidDel="00D57200">
          <w:rPr>
            <w:rFonts w:ascii="Arial" w:hAnsi="Arial" w:cs="Arial"/>
            <w:sz w:val="24"/>
            <w:szCs w:val="24"/>
          </w:rPr>
          <w:delText>Warunki płatnoś</w:delText>
        </w:r>
        <w:r w:rsidR="007F4C6F" w:rsidDel="00D57200">
          <w:rPr>
            <w:rFonts w:ascii="Arial" w:hAnsi="Arial" w:cs="Arial"/>
            <w:sz w:val="24"/>
            <w:szCs w:val="24"/>
          </w:rPr>
          <w:delText>ci</w:delText>
        </w:r>
      </w:del>
    </w:p>
    <w:p w14:paraId="4559DFED" w14:textId="65CB7286" w:rsidR="00743C8E" w:rsidRPr="007E5AF2" w:rsidDel="00D57200" w:rsidRDefault="00743C8E" w:rsidP="00D57200">
      <w:pPr>
        <w:spacing w:after="0" w:line="360" w:lineRule="auto"/>
        <w:jc w:val="right"/>
        <w:rPr>
          <w:del w:id="306" w:author="Mariusz Bak" w:date="2024-11-14T07:11:00Z"/>
          <w:rFonts w:ascii="Arial" w:hAnsi="Arial" w:cs="Arial"/>
          <w:sz w:val="24"/>
          <w:szCs w:val="24"/>
        </w:rPr>
        <w:pPrChange w:id="307" w:author="Mariusz Bak" w:date="2024-11-14T07:11:00Z">
          <w:pPr>
            <w:pStyle w:val="Bodytext20"/>
            <w:numPr>
              <w:numId w:val="17"/>
            </w:numPr>
            <w:shd w:val="clear" w:color="auto" w:fill="auto"/>
            <w:spacing w:line="360" w:lineRule="auto"/>
            <w:ind w:left="720" w:hanging="360"/>
          </w:pPr>
        </w:pPrChange>
      </w:pPr>
      <w:del w:id="308" w:author="Mariusz Bak" w:date="2024-11-14T07:11:00Z">
        <w:r w:rsidRPr="007E5AF2" w:rsidDel="00D57200">
          <w:rPr>
            <w:rFonts w:ascii="Arial" w:hAnsi="Arial" w:cs="Arial"/>
            <w:sz w:val="24"/>
            <w:szCs w:val="24"/>
          </w:rPr>
          <w:delText>Rozliczenia pomiędzy Wykonawcą a Zamawiającym będą dokonywane w złotych polskich (PLN) lub euro (EUR) w zależności od waluty, w której złożono najkorzystniejszą ofertę.</w:delText>
        </w:r>
      </w:del>
    </w:p>
    <w:p w14:paraId="30A3CE48" w14:textId="48F57B83" w:rsidR="0098383D" w:rsidRPr="007E5AF2" w:rsidDel="00D57200" w:rsidRDefault="0098383D" w:rsidP="00D57200">
      <w:pPr>
        <w:spacing w:after="0" w:line="360" w:lineRule="auto"/>
        <w:jc w:val="right"/>
        <w:rPr>
          <w:del w:id="309" w:author="Mariusz Bak" w:date="2024-11-14T07:11:00Z"/>
          <w:rFonts w:ascii="Arial" w:hAnsi="Arial" w:cs="Arial"/>
          <w:sz w:val="24"/>
          <w:szCs w:val="24"/>
        </w:rPr>
        <w:pPrChange w:id="310" w:author="Mariusz Bak" w:date="2024-11-14T07:11:00Z">
          <w:pPr>
            <w:spacing w:line="360" w:lineRule="auto"/>
            <w:jc w:val="both"/>
          </w:pPr>
        </w:pPrChange>
      </w:pPr>
    </w:p>
    <w:p w14:paraId="55DAFED8" w14:textId="25F52CE4" w:rsidR="00743C8E" w:rsidRPr="007E5AF2" w:rsidDel="00D57200" w:rsidRDefault="00743C8E" w:rsidP="00D57200">
      <w:pPr>
        <w:spacing w:after="0" w:line="360" w:lineRule="auto"/>
        <w:jc w:val="right"/>
        <w:rPr>
          <w:del w:id="311" w:author="Mariusz Bak" w:date="2024-11-14T07:11:00Z"/>
          <w:rFonts w:ascii="Arial" w:hAnsi="Arial" w:cs="Arial"/>
          <w:b/>
          <w:sz w:val="24"/>
          <w:szCs w:val="24"/>
        </w:rPr>
        <w:pPrChange w:id="312" w:author="Mariusz Bak" w:date="2024-11-14T07:11:00Z">
          <w:pPr>
            <w:spacing w:after="240" w:line="360" w:lineRule="auto"/>
            <w:jc w:val="both"/>
          </w:pPr>
        </w:pPrChange>
      </w:pPr>
      <w:del w:id="313" w:author="Mariusz Bak" w:date="2024-11-14T07:11:00Z">
        <w:r w:rsidRPr="007E5AF2" w:rsidDel="00D57200">
          <w:rPr>
            <w:rFonts w:ascii="Arial" w:hAnsi="Arial" w:cs="Arial"/>
            <w:b/>
            <w:sz w:val="24"/>
            <w:szCs w:val="24"/>
          </w:rPr>
          <w:delText>VI. Odpowiedzialność i kary umowne</w:delText>
        </w:r>
      </w:del>
    </w:p>
    <w:p w14:paraId="4ABD5DD1" w14:textId="1772A172" w:rsidR="00743C8E" w:rsidRPr="007E5AF2" w:rsidDel="00D57200" w:rsidRDefault="00743C8E" w:rsidP="00D57200">
      <w:pPr>
        <w:spacing w:after="0" w:line="360" w:lineRule="auto"/>
        <w:jc w:val="right"/>
        <w:rPr>
          <w:del w:id="314" w:author="Mariusz Bak" w:date="2024-11-14T07:11:00Z"/>
          <w:rFonts w:ascii="Arial" w:hAnsi="Arial" w:cs="Arial"/>
          <w:sz w:val="24"/>
          <w:szCs w:val="24"/>
        </w:rPr>
        <w:pPrChange w:id="315" w:author="Mariusz Bak" w:date="2024-11-14T07:11:00Z">
          <w:pPr>
            <w:pStyle w:val="Bodytext20"/>
            <w:numPr>
              <w:numId w:val="18"/>
            </w:numPr>
            <w:shd w:val="clear" w:color="auto" w:fill="auto"/>
            <w:spacing w:line="360" w:lineRule="auto"/>
            <w:ind w:left="720" w:hanging="360"/>
          </w:pPr>
        </w:pPrChange>
      </w:pPr>
      <w:del w:id="316" w:author="Mariusz Bak" w:date="2024-11-14T07:11:00Z">
        <w:r w:rsidRPr="007E5AF2" w:rsidDel="00D57200">
          <w:rPr>
            <w:rFonts w:ascii="Arial" w:hAnsi="Arial" w:cs="Arial"/>
            <w:sz w:val="24"/>
            <w:szCs w:val="24"/>
          </w:rPr>
          <w:delText>Wykonawca odpowiada za terminowe i należyte wykonanie umowy.</w:delText>
        </w:r>
      </w:del>
    </w:p>
    <w:p w14:paraId="5DC4FDE8" w14:textId="32E687A3" w:rsidR="00743C8E" w:rsidRPr="007E5AF2" w:rsidDel="00D57200" w:rsidRDefault="00743C8E" w:rsidP="00D57200">
      <w:pPr>
        <w:spacing w:after="0" w:line="360" w:lineRule="auto"/>
        <w:jc w:val="right"/>
        <w:rPr>
          <w:del w:id="317" w:author="Mariusz Bak" w:date="2024-11-14T07:11:00Z"/>
          <w:rFonts w:ascii="Arial" w:hAnsi="Arial" w:cs="Arial"/>
          <w:sz w:val="24"/>
          <w:szCs w:val="24"/>
        </w:rPr>
        <w:pPrChange w:id="318" w:author="Mariusz Bak" w:date="2024-11-14T07:11:00Z">
          <w:pPr>
            <w:pStyle w:val="Bodytext20"/>
            <w:numPr>
              <w:numId w:val="18"/>
            </w:numPr>
            <w:shd w:val="clear" w:color="auto" w:fill="auto"/>
            <w:spacing w:line="360" w:lineRule="auto"/>
            <w:ind w:left="720" w:hanging="360"/>
          </w:pPr>
        </w:pPrChange>
      </w:pPr>
      <w:del w:id="319" w:author="Mariusz Bak" w:date="2024-11-14T07:11:00Z">
        <w:r w:rsidRPr="007E5AF2" w:rsidDel="00D57200">
          <w:rPr>
            <w:rFonts w:ascii="Arial" w:hAnsi="Arial" w:cs="Arial"/>
            <w:sz w:val="24"/>
            <w:szCs w:val="24"/>
          </w:rPr>
          <w:delText xml:space="preserve">W przypadku odstąpienia od umowy przez Zamawiającego z przyczyn leżących po stronie Wykonawcy, Wykonawca będzie zobowiązany do zapłacenia Zamawiającemu kary umownej w wysokości </w:delText>
        </w:r>
        <w:r w:rsidR="00137CAA" w:rsidRPr="007E5AF2" w:rsidDel="00D57200">
          <w:rPr>
            <w:rFonts w:ascii="Arial" w:hAnsi="Arial" w:cs="Arial"/>
            <w:sz w:val="24"/>
            <w:szCs w:val="24"/>
          </w:rPr>
          <w:delText xml:space="preserve">10 </w:delText>
        </w:r>
        <w:r w:rsidRPr="007E5AF2" w:rsidDel="00D57200">
          <w:rPr>
            <w:rFonts w:ascii="Arial" w:hAnsi="Arial" w:cs="Arial"/>
            <w:sz w:val="24"/>
            <w:szCs w:val="24"/>
          </w:rPr>
          <w:delText xml:space="preserve">% całkowitej wartości netto umowy. </w:delText>
        </w:r>
      </w:del>
    </w:p>
    <w:p w14:paraId="694D8518" w14:textId="236A6A9C" w:rsidR="00743C8E" w:rsidRPr="007E5AF2" w:rsidDel="00D57200" w:rsidRDefault="00743C8E" w:rsidP="00D57200">
      <w:pPr>
        <w:spacing w:after="0" w:line="360" w:lineRule="auto"/>
        <w:jc w:val="right"/>
        <w:rPr>
          <w:del w:id="320" w:author="Mariusz Bak" w:date="2024-11-14T07:11:00Z"/>
          <w:rFonts w:ascii="Arial" w:hAnsi="Arial" w:cs="Arial"/>
          <w:sz w:val="24"/>
          <w:szCs w:val="24"/>
        </w:rPr>
        <w:pPrChange w:id="321" w:author="Mariusz Bak" w:date="2024-11-14T07:11:00Z">
          <w:pPr>
            <w:pStyle w:val="Bodytext20"/>
            <w:numPr>
              <w:numId w:val="18"/>
            </w:numPr>
            <w:shd w:val="clear" w:color="auto" w:fill="auto"/>
            <w:spacing w:line="360" w:lineRule="auto"/>
            <w:ind w:left="720" w:hanging="360"/>
          </w:pPr>
        </w:pPrChange>
      </w:pPr>
      <w:del w:id="322" w:author="Mariusz Bak" w:date="2024-11-14T07:11:00Z">
        <w:r w:rsidRPr="007E5AF2" w:rsidDel="00D57200">
          <w:rPr>
            <w:rFonts w:ascii="Arial" w:hAnsi="Arial" w:cs="Arial"/>
            <w:sz w:val="24"/>
            <w:szCs w:val="24"/>
          </w:rPr>
          <w:delText xml:space="preserve">W przypadku opóźnienia w wykonaniu przedmiotu umowy, z przyczyn leżących po stronie Wykonawcy, Wykonawca zapłaci Zamawiającemu karę umowną w wysokości </w:delText>
        </w:r>
        <w:r w:rsidR="00B2200F" w:rsidRPr="007E5AF2" w:rsidDel="00D57200">
          <w:rPr>
            <w:rFonts w:ascii="Arial" w:hAnsi="Arial" w:cs="Arial"/>
            <w:sz w:val="24"/>
            <w:szCs w:val="24"/>
          </w:rPr>
          <w:delText>0,</w:delText>
        </w:r>
        <w:r w:rsidR="007879E7" w:rsidRPr="007E5AF2" w:rsidDel="00D57200">
          <w:rPr>
            <w:rFonts w:ascii="Arial" w:hAnsi="Arial" w:cs="Arial"/>
            <w:sz w:val="24"/>
            <w:szCs w:val="24"/>
          </w:rPr>
          <w:delText>3</w:delText>
        </w:r>
        <w:r w:rsidR="00B2200F" w:rsidRPr="007E5AF2" w:rsidDel="00D57200">
          <w:rPr>
            <w:rFonts w:ascii="Arial" w:hAnsi="Arial" w:cs="Arial"/>
            <w:sz w:val="24"/>
            <w:szCs w:val="24"/>
          </w:rPr>
          <w:delText xml:space="preserve">% </w:delText>
        </w:r>
        <w:r w:rsidRPr="007E5AF2" w:rsidDel="00D57200">
          <w:rPr>
            <w:rFonts w:ascii="Arial" w:hAnsi="Arial" w:cs="Arial"/>
            <w:sz w:val="24"/>
            <w:szCs w:val="24"/>
          </w:rPr>
          <w:delText>wartości netto za każdy rozpoczęty tydzień opóźnienia. Jeżeli opóźnienie będzie dłuższe niż ……… dni kalendarzowych Zamawiający będzie miał prawo odstąpić od umowy po uprzednim wyznaczeniu Wykonawcy dodatkowego …… dniowego terminu na realizację umowy i po bezskutecznym upływie takiego dodatkowego terminu.</w:delText>
        </w:r>
      </w:del>
    </w:p>
    <w:p w14:paraId="5DF7E56D" w14:textId="44889C84" w:rsidR="00743C8E" w:rsidDel="00D57200" w:rsidRDefault="00743C8E" w:rsidP="00D57200">
      <w:pPr>
        <w:spacing w:after="0" w:line="360" w:lineRule="auto"/>
        <w:jc w:val="right"/>
        <w:rPr>
          <w:del w:id="323" w:author="Mariusz Bak" w:date="2024-11-14T07:11:00Z"/>
          <w:rFonts w:ascii="Arial" w:hAnsi="Arial" w:cs="Arial"/>
          <w:sz w:val="24"/>
          <w:szCs w:val="24"/>
        </w:rPr>
        <w:pPrChange w:id="324" w:author="Mariusz Bak" w:date="2024-11-14T07:11:00Z">
          <w:pPr>
            <w:spacing w:line="360" w:lineRule="auto"/>
            <w:jc w:val="both"/>
          </w:pPr>
        </w:pPrChange>
      </w:pPr>
    </w:p>
    <w:p w14:paraId="6A0618D9" w14:textId="47E9567C" w:rsidR="00971D55" w:rsidRPr="007E5AF2" w:rsidDel="00D57200" w:rsidRDefault="00971D55" w:rsidP="00D57200">
      <w:pPr>
        <w:spacing w:after="0" w:line="360" w:lineRule="auto"/>
        <w:jc w:val="right"/>
        <w:rPr>
          <w:del w:id="325" w:author="Mariusz Bak" w:date="2024-11-14T07:11:00Z"/>
          <w:rFonts w:ascii="Arial" w:hAnsi="Arial" w:cs="Arial"/>
          <w:sz w:val="24"/>
          <w:szCs w:val="24"/>
        </w:rPr>
        <w:pPrChange w:id="326" w:author="Mariusz Bak" w:date="2024-11-14T07:11:00Z">
          <w:pPr>
            <w:spacing w:line="360" w:lineRule="auto"/>
            <w:jc w:val="both"/>
          </w:pPr>
        </w:pPrChange>
      </w:pPr>
    </w:p>
    <w:p w14:paraId="0A295C2B" w14:textId="2367B017" w:rsidR="00743C8E" w:rsidRPr="007E5AF2" w:rsidDel="00D57200" w:rsidRDefault="00743C8E" w:rsidP="00D57200">
      <w:pPr>
        <w:spacing w:after="0" w:line="360" w:lineRule="auto"/>
        <w:jc w:val="right"/>
        <w:rPr>
          <w:del w:id="327" w:author="Mariusz Bak" w:date="2024-11-14T07:11:00Z"/>
          <w:rFonts w:ascii="Arial" w:hAnsi="Arial" w:cs="Arial"/>
          <w:b/>
          <w:sz w:val="24"/>
          <w:szCs w:val="24"/>
        </w:rPr>
        <w:pPrChange w:id="328" w:author="Mariusz Bak" w:date="2024-11-14T07:11:00Z">
          <w:pPr>
            <w:spacing w:after="240" w:line="360" w:lineRule="auto"/>
            <w:jc w:val="both"/>
          </w:pPr>
        </w:pPrChange>
      </w:pPr>
      <w:del w:id="329" w:author="Mariusz Bak" w:date="2024-11-14T07:11:00Z">
        <w:r w:rsidRPr="007E5AF2" w:rsidDel="00D57200">
          <w:rPr>
            <w:rFonts w:ascii="Arial" w:hAnsi="Arial" w:cs="Arial"/>
            <w:b/>
            <w:sz w:val="24"/>
            <w:szCs w:val="24"/>
          </w:rPr>
          <w:delText>VII. Podwykonawcy</w:delText>
        </w:r>
      </w:del>
    </w:p>
    <w:p w14:paraId="7266610A" w14:textId="34AEA2FD" w:rsidR="00743C8E" w:rsidRPr="007E5AF2" w:rsidDel="00D57200" w:rsidRDefault="00743C8E" w:rsidP="00D57200">
      <w:pPr>
        <w:spacing w:after="0" w:line="360" w:lineRule="auto"/>
        <w:jc w:val="right"/>
        <w:rPr>
          <w:del w:id="330" w:author="Mariusz Bak" w:date="2024-11-14T07:11:00Z"/>
          <w:rFonts w:ascii="Arial" w:hAnsi="Arial" w:cs="Arial"/>
          <w:sz w:val="24"/>
          <w:szCs w:val="24"/>
        </w:rPr>
        <w:pPrChange w:id="331" w:author="Mariusz Bak" w:date="2024-11-14T07:11:00Z">
          <w:pPr>
            <w:pStyle w:val="Bodytext20"/>
            <w:numPr>
              <w:numId w:val="19"/>
            </w:numPr>
            <w:shd w:val="clear" w:color="auto" w:fill="auto"/>
            <w:spacing w:line="360" w:lineRule="auto"/>
            <w:ind w:left="720" w:hanging="360"/>
          </w:pPr>
        </w:pPrChange>
      </w:pPr>
      <w:del w:id="332" w:author="Mariusz Bak" w:date="2024-11-14T07:11:00Z">
        <w:r w:rsidRPr="007E5AF2" w:rsidDel="00D57200">
          <w:rPr>
            <w:rFonts w:ascii="Arial" w:hAnsi="Arial" w:cs="Arial"/>
            <w:sz w:val="24"/>
            <w:szCs w:val="24"/>
          </w:rPr>
          <w:delText xml:space="preserve">Wykonawca przy realizacji umowy może korzystać ze świadczeń osób trzecich, w tym podwykonawców. Korzystanie ze świadczeń podwykonawcy wymaga uprzedniego  zawiadomienia Zamawiającego i wskazania danych podwykonawcy, z którego świadczeń Wykonawca zamierza korzystać w toku realizacji umowy. Za działania osób trzecich, w tym podwykonawców, przy pomocy których Wykonawca realizuje umowę, Wykonawca odpowiada jak za własne działania i zaniechania. </w:delText>
        </w:r>
      </w:del>
    </w:p>
    <w:p w14:paraId="5CA5C23B" w14:textId="6211E9D5" w:rsidR="00743C8E" w:rsidRPr="007E5AF2" w:rsidDel="00D57200" w:rsidRDefault="00743C8E" w:rsidP="00D57200">
      <w:pPr>
        <w:spacing w:after="0" w:line="360" w:lineRule="auto"/>
        <w:jc w:val="right"/>
        <w:rPr>
          <w:del w:id="333" w:author="Mariusz Bak" w:date="2024-11-14T07:11:00Z"/>
          <w:rFonts w:ascii="Arial" w:hAnsi="Arial" w:cs="Arial"/>
          <w:sz w:val="24"/>
          <w:szCs w:val="24"/>
        </w:rPr>
        <w:pPrChange w:id="334" w:author="Mariusz Bak" w:date="2024-11-14T07:11:00Z">
          <w:pPr>
            <w:pStyle w:val="Bodytext20"/>
            <w:numPr>
              <w:numId w:val="19"/>
            </w:numPr>
            <w:shd w:val="clear" w:color="auto" w:fill="auto"/>
            <w:spacing w:line="360" w:lineRule="auto"/>
            <w:ind w:left="720" w:hanging="360"/>
          </w:pPr>
        </w:pPrChange>
      </w:pPr>
      <w:del w:id="335" w:author="Mariusz Bak" w:date="2024-11-14T07:11:00Z">
        <w:r w:rsidRPr="007E5AF2" w:rsidDel="00D57200">
          <w:rPr>
            <w:rFonts w:ascii="Arial" w:hAnsi="Arial" w:cs="Arial"/>
            <w:sz w:val="24"/>
            <w:szCs w:val="24"/>
          </w:rPr>
          <w:delText xml:space="preserve">Wykonawca zapewni, że korzystanie przy realizacji umowy ze świadczeń podwykonawców lub innych osób trzecich nie spowoduje wydłużenia czasu realizacji przedmiotu umowy. </w:delText>
        </w:r>
      </w:del>
    </w:p>
    <w:p w14:paraId="5E19262D" w14:textId="344922DD" w:rsidR="00743C8E" w:rsidRPr="007E5AF2" w:rsidDel="00D57200" w:rsidRDefault="00743C8E" w:rsidP="00D57200">
      <w:pPr>
        <w:spacing w:after="0" w:line="360" w:lineRule="auto"/>
        <w:jc w:val="right"/>
        <w:rPr>
          <w:del w:id="336" w:author="Mariusz Bak" w:date="2024-11-14T07:11:00Z"/>
          <w:rFonts w:ascii="Arial" w:hAnsi="Arial" w:cs="Arial"/>
          <w:sz w:val="24"/>
          <w:szCs w:val="24"/>
        </w:rPr>
        <w:pPrChange w:id="337" w:author="Mariusz Bak" w:date="2024-11-14T07:11:00Z">
          <w:pPr>
            <w:pStyle w:val="Bodytext20"/>
            <w:numPr>
              <w:numId w:val="19"/>
            </w:numPr>
            <w:shd w:val="clear" w:color="auto" w:fill="auto"/>
            <w:spacing w:line="360" w:lineRule="auto"/>
            <w:ind w:left="720" w:hanging="360"/>
          </w:pPr>
        </w:pPrChange>
      </w:pPr>
      <w:del w:id="338" w:author="Mariusz Bak" w:date="2024-11-14T07:11:00Z">
        <w:r w:rsidRPr="007E5AF2" w:rsidDel="00D57200">
          <w:rPr>
            <w:rFonts w:ascii="Arial" w:hAnsi="Arial" w:cs="Arial"/>
            <w:sz w:val="24"/>
            <w:szCs w:val="24"/>
          </w:rPr>
          <w:delText>Wykonawca zapewni udział w wykonaniu umowy osób posiadających odpowiednie kwalifikacje.</w:delText>
        </w:r>
      </w:del>
    </w:p>
    <w:p w14:paraId="6C6641C6" w14:textId="74CB4BE7" w:rsidR="008D4C46" w:rsidRPr="007E5AF2" w:rsidDel="00D57200" w:rsidRDefault="008D4C46" w:rsidP="00D57200">
      <w:pPr>
        <w:spacing w:after="0" w:line="360" w:lineRule="auto"/>
        <w:jc w:val="right"/>
        <w:rPr>
          <w:del w:id="339" w:author="Mariusz Bak" w:date="2024-11-14T07:11:00Z"/>
          <w:rFonts w:ascii="Arial" w:hAnsi="Arial" w:cs="Arial"/>
          <w:b/>
          <w:sz w:val="24"/>
          <w:szCs w:val="24"/>
        </w:rPr>
        <w:pPrChange w:id="340" w:author="Mariusz Bak" w:date="2024-11-14T07:11:00Z">
          <w:pPr>
            <w:spacing w:after="240" w:line="360" w:lineRule="auto"/>
            <w:jc w:val="both"/>
          </w:pPr>
        </w:pPrChange>
      </w:pPr>
    </w:p>
    <w:p w14:paraId="05DA76E6" w14:textId="647DD116" w:rsidR="00743C8E" w:rsidRPr="007E5AF2" w:rsidDel="00D57200" w:rsidRDefault="008D4C46" w:rsidP="00D57200">
      <w:pPr>
        <w:spacing w:after="0" w:line="360" w:lineRule="auto"/>
        <w:jc w:val="right"/>
        <w:rPr>
          <w:del w:id="341" w:author="Mariusz Bak" w:date="2024-11-14T07:11:00Z"/>
          <w:rFonts w:ascii="Arial" w:hAnsi="Arial" w:cs="Arial"/>
          <w:b/>
          <w:sz w:val="24"/>
          <w:szCs w:val="24"/>
        </w:rPr>
        <w:pPrChange w:id="342" w:author="Mariusz Bak" w:date="2024-11-14T07:11:00Z">
          <w:pPr>
            <w:spacing w:after="240" w:line="360" w:lineRule="auto"/>
            <w:jc w:val="both"/>
          </w:pPr>
        </w:pPrChange>
      </w:pPr>
      <w:del w:id="343" w:author="Mariusz Bak" w:date="2024-11-14T07:11:00Z">
        <w:r w:rsidRPr="007E5AF2" w:rsidDel="00D57200">
          <w:rPr>
            <w:rFonts w:ascii="Arial" w:hAnsi="Arial" w:cs="Arial"/>
            <w:b/>
            <w:sz w:val="24"/>
            <w:szCs w:val="24"/>
          </w:rPr>
          <w:delText>VIII</w:delText>
        </w:r>
        <w:r w:rsidR="003A6FD6" w:rsidRPr="007E5AF2" w:rsidDel="00D57200">
          <w:rPr>
            <w:rFonts w:ascii="Arial" w:hAnsi="Arial" w:cs="Arial"/>
            <w:b/>
            <w:sz w:val="24"/>
            <w:szCs w:val="24"/>
          </w:rPr>
          <w:delText>.</w:delText>
        </w:r>
        <w:r w:rsidRPr="007E5AF2" w:rsidDel="00D57200">
          <w:rPr>
            <w:rFonts w:ascii="Arial" w:hAnsi="Arial" w:cs="Arial"/>
            <w:b/>
            <w:sz w:val="24"/>
            <w:szCs w:val="24"/>
          </w:rPr>
          <w:delText xml:space="preserve"> Istotne wymagania</w:delText>
        </w:r>
      </w:del>
    </w:p>
    <w:p w14:paraId="1CA42D06" w14:textId="4F46FC52" w:rsidR="008D4C46" w:rsidRPr="007E5AF2" w:rsidDel="00D57200" w:rsidRDefault="008D4C46" w:rsidP="00D57200">
      <w:pPr>
        <w:spacing w:after="0" w:line="360" w:lineRule="auto"/>
        <w:jc w:val="right"/>
        <w:rPr>
          <w:del w:id="344" w:author="Mariusz Bak" w:date="2024-11-14T07:11:00Z"/>
          <w:rFonts w:ascii="Arial" w:hAnsi="Arial" w:cs="Arial"/>
          <w:sz w:val="24"/>
          <w:szCs w:val="24"/>
        </w:rPr>
        <w:pPrChange w:id="345" w:author="Mariusz Bak" w:date="2024-11-14T07:11:00Z">
          <w:pPr>
            <w:spacing w:after="60" w:line="360" w:lineRule="auto"/>
            <w:ind w:left="714"/>
            <w:jc w:val="both"/>
          </w:pPr>
        </w:pPrChange>
      </w:pPr>
      <w:bookmarkStart w:id="346" w:name="_Hlk149077089"/>
      <w:del w:id="347" w:author="Mariusz Bak" w:date="2024-11-14T07:11:00Z">
        <w:r w:rsidRPr="007E5AF2" w:rsidDel="00D57200">
          <w:rPr>
            <w:rFonts w:ascii="Arial" w:hAnsi="Arial" w:cs="Arial"/>
            <w:sz w:val="24"/>
            <w:szCs w:val="24"/>
          </w:rPr>
          <w:delText xml:space="preserve">Zamawiający uwzględnił warunki środowiskowe związane z realizacją zamówienia: </w:delText>
        </w:r>
      </w:del>
    </w:p>
    <w:bookmarkEnd w:id="346"/>
    <w:p w14:paraId="615FFCD8" w14:textId="68127BE1" w:rsidR="008D4C46" w:rsidRPr="007E5AF2" w:rsidDel="00D57200" w:rsidRDefault="008D4C46" w:rsidP="00D57200">
      <w:pPr>
        <w:spacing w:after="0" w:line="360" w:lineRule="auto"/>
        <w:jc w:val="right"/>
        <w:rPr>
          <w:del w:id="348" w:author="Mariusz Bak" w:date="2024-11-14T07:11:00Z"/>
          <w:rFonts w:ascii="Arial" w:hAnsi="Arial" w:cs="Arial"/>
          <w:sz w:val="24"/>
          <w:szCs w:val="24"/>
        </w:rPr>
        <w:pPrChange w:id="349" w:author="Mariusz Bak" w:date="2024-11-14T07:11:00Z">
          <w:pPr>
            <w:numPr>
              <w:numId w:val="21"/>
            </w:numPr>
            <w:spacing w:after="60" w:line="360" w:lineRule="auto"/>
            <w:ind w:left="1276" w:hanging="360"/>
            <w:jc w:val="both"/>
          </w:pPr>
        </w:pPrChange>
      </w:pPr>
      <w:del w:id="350" w:author="Mariusz Bak" w:date="2024-11-14T07:11:00Z">
        <w:r w:rsidRPr="007E5AF2" w:rsidDel="00D57200">
          <w:rPr>
            <w:rFonts w:ascii="Arial" w:hAnsi="Arial" w:cs="Arial"/>
            <w:sz w:val="24"/>
            <w:szCs w:val="24"/>
          </w:rPr>
          <w:delText>Sprzedający zrealizuje dostawę Sprzętu poza godzinami szczytu, co potwierdza w protokole odbioru załączając dokumenty przewozowe potwierdzające tą okoliczność</w:delText>
        </w:r>
      </w:del>
    </w:p>
    <w:p w14:paraId="3A73D71E" w14:textId="79212F4D" w:rsidR="008D4C46" w:rsidRPr="007E5AF2" w:rsidDel="00D57200" w:rsidRDefault="008D4C46" w:rsidP="00D57200">
      <w:pPr>
        <w:spacing w:after="0" w:line="360" w:lineRule="auto"/>
        <w:jc w:val="right"/>
        <w:rPr>
          <w:del w:id="351" w:author="Mariusz Bak" w:date="2024-11-14T07:11:00Z"/>
          <w:rFonts w:ascii="Arial" w:hAnsi="Arial" w:cs="Arial"/>
          <w:sz w:val="24"/>
          <w:szCs w:val="24"/>
        </w:rPr>
        <w:pPrChange w:id="352" w:author="Mariusz Bak" w:date="2024-11-14T07:11:00Z">
          <w:pPr>
            <w:numPr>
              <w:numId w:val="21"/>
            </w:numPr>
            <w:spacing w:after="60" w:line="360" w:lineRule="auto"/>
            <w:ind w:left="1276" w:hanging="360"/>
            <w:jc w:val="both"/>
          </w:pPr>
        </w:pPrChange>
      </w:pPr>
      <w:del w:id="353" w:author="Mariusz Bak" w:date="2024-11-14T07:11:00Z">
        <w:r w:rsidRPr="007E5AF2" w:rsidDel="00D57200">
          <w:rPr>
            <w:rFonts w:ascii="Arial" w:hAnsi="Arial" w:cs="Arial"/>
            <w:sz w:val="24"/>
            <w:szCs w:val="24"/>
          </w:rPr>
          <w:delText>Sprzedający podejmuje niezbędne środki zapobiegające uszkodzeniu Sprzętu podczas transportu do uzgodnionego miejsca przeznaczenia. Środki ochronne odpowiednie do cech i wymogów różnych elementów Sprzętu zostaną przedsięwzięte w celu zapobieżenia uszkodzeniu Sprzętu przez wilgoć, deszcz, wstrząs lub rdzę. Sprzedający zastosuje zabezpieczenia nadające się do ponownego przetworzenia – recycling – co potwierdza w protokole odbioru przedkładając dokumenty przekazanie zabezpieczeń podmiotowi uprawnionemu do przetwarzania tego typu odpadów zgodnie z obowiązującymi przepisami prawa.</w:delText>
        </w:r>
      </w:del>
    </w:p>
    <w:p w14:paraId="5532E5BB" w14:textId="0920A45F" w:rsidR="00461191" w:rsidRPr="007E5AF2" w:rsidDel="00D57200" w:rsidRDefault="00461191" w:rsidP="00D57200">
      <w:pPr>
        <w:spacing w:after="0" w:line="360" w:lineRule="auto"/>
        <w:jc w:val="right"/>
        <w:rPr>
          <w:del w:id="354" w:author="Mariusz Bak" w:date="2024-11-14T07:11:00Z"/>
          <w:rFonts w:ascii="Arial" w:hAnsi="Arial" w:cs="Arial"/>
          <w:sz w:val="24"/>
          <w:szCs w:val="24"/>
        </w:rPr>
        <w:pPrChange w:id="355" w:author="Mariusz Bak" w:date="2024-11-14T07:11:00Z">
          <w:pPr>
            <w:spacing w:line="360" w:lineRule="auto"/>
          </w:pPr>
        </w:pPrChange>
      </w:pPr>
    </w:p>
    <w:p w14:paraId="29101445" w14:textId="26EECF10" w:rsidR="00743C8E" w:rsidRPr="007E5AF2" w:rsidDel="00D57200" w:rsidRDefault="00743C8E" w:rsidP="00D57200">
      <w:pPr>
        <w:spacing w:after="0" w:line="360" w:lineRule="auto"/>
        <w:jc w:val="right"/>
        <w:rPr>
          <w:del w:id="356" w:author="Mariusz Bak" w:date="2024-11-14T07:11:00Z"/>
          <w:rFonts w:ascii="Arial" w:hAnsi="Arial" w:cs="Arial"/>
          <w:b/>
          <w:sz w:val="24"/>
          <w:szCs w:val="24"/>
        </w:rPr>
        <w:pPrChange w:id="357" w:author="Mariusz Bak" w:date="2024-11-14T07:11:00Z">
          <w:pPr>
            <w:spacing w:after="240" w:line="360" w:lineRule="auto"/>
            <w:jc w:val="both"/>
          </w:pPr>
        </w:pPrChange>
      </w:pPr>
      <w:del w:id="358" w:author="Mariusz Bak" w:date="2024-11-14T07:11:00Z">
        <w:r w:rsidRPr="007E5AF2" w:rsidDel="00D57200">
          <w:rPr>
            <w:rFonts w:ascii="Arial" w:hAnsi="Arial" w:cs="Arial"/>
            <w:b/>
            <w:sz w:val="24"/>
            <w:szCs w:val="24"/>
          </w:rPr>
          <w:delText>I</w:delText>
        </w:r>
        <w:r w:rsidR="008D4C46" w:rsidRPr="007E5AF2" w:rsidDel="00D57200">
          <w:rPr>
            <w:rFonts w:ascii="Arial" w:hAnsi="Arial" w:cs="Arial"/>
            <w:b/>
            <w:sz w:val="24"/>
            <w:szCs w:val="24"/>
          </w:rPr>
          <w:delText>X</w:delText>
        </w:r>
        <w:r w:rsidRPr="007E5AF2" w:rsidDel="00D57200">
          <w:rPr>
            <w:rFonts w:ascii="Arial" w:hAnsi="Arial" w:cs="Arial"/>
            <w:b/>
            <w:sz w:val="24"/>
            <w:szCs w:val="24"/>
          </w:rPr>
          <w:delText>. Zmiany umowy</w:delText>
        </w:r>
      </w:del>
    </w:p>
    <w:p w14:paraId="4AAD644F" w14:textId="16938DDF" w:rsidR="00D7004E" w:rsidRPr="007E5AF2" w:rsidDel="00D57200" w:rsidRDefault="00D7004E" w:rsidP="00D57200">
      <w:pPr>
        <w:spacing w:after="0" w:line="360" w:lineRule="auto"/>
        <w:jc w:val="right"/>
        <w:rPr>
          <w:del w:id="359" w:author="Mariusz Bak" w:date="2024-11-14T07:11:00Z"/>
          <w:rFonts w:ascii="Arial" w:hAnsi="Arial" w:cs="Arial"/>
          <w:sz w:val="24"/>
          <w:szCs w:val="24"/>
        </w:rPr>
        <w:pPrChange w:id="360" w:author="Mariusz Bak" w:date="2024-11-14T07:11:00Z">
          <w:pPr>
            <w:pStyle w:val="Bodytext20"/>
            <w:numPr>
              <w:numId w:val="14"/>
            </w:numPr>
            <w:shd w:val="clear" w:color="auto" w:fill="auto"/>
            <w:spacing w:line="360" w:lineRule="auto"/>
            <w:ind w:left="720" w:hanging="360"/>
          </w:pPr>
        </w:pPrChange>
      </w:pPr>
      <w:del w:id="361" w:author="Mariusz Bak" w:date="2024-11-14T07:11:00Z">
        <w:r w:rsidRPr="007E5AF2" w:rsidDel="00D57200">
          <w:rPr>
            <w:rFonts w:ascii="Arial" w:hAnsi="Arial" w:cs="Arial"/>
            <w:sz w:val="24"/>
            <w:szCs w:val="24"/>
          </w:rPr>
          <w:delText xml:space="preserve">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 tj. </w:delText>
        </w:r>
      </w:del>
    </w:p>
    <w:p w14:paraId="78EE0AFB" w14:textId="32D65F16" w:rsidR="00D7004E" w:rsidRPr="007E5AF2" w:rsidDel="00D57200" w:rsidRDefault="00D7004E" w:rsidP="00D57200">
      <w:pPr>
        <w:spacing w:after="0" w:line="360" w:lineRule="auto"/>
        <w:jc w:val="right"/>
        <w:rPr>
          <w:del w:id="362" w:author="Mariusz Bak" w:date="2024-11-14T07:11:00Z"/>
          <w:rFonts w:ascii="Arial" w:hAnsi="Arial" w:cs="Arial"/>
        </w:rPr>
        <w:pPrChange w:id="363" w:author="Mariusz Bak" w:date="2024-11-14T07:11:00Z">
          <w:pPr>
            <w:pStyle w:val="Akapitzlist"/>
            <w:widowControl w:val="0"/>
            <w:numPr>
              <w:numId w:val="11"/>
            </w:numPr>
            <w:spacing w:line="360" w:lineRule="auto"/>
            <w:ind w:left="1134" w:hanging="360"/>
            <w:jc w:val="both"/>
          </w:pPr>
        </w:pPrChange>
      </w:pPr>
      <w:del w:id="364" w:author="Mariusz Bak" w:date="2024-11-14T07:11:00Z">
        <w:r w:rsidRPr="007E5AF2" w:rsidDel="00D57200">
          <w:rPr>
            <w:rFonts w:ascii="Arial" w:hAnsi="Arial" w:cs="Arial"/>
          </w:rPr>
          <w:delText>zmiany dotyczą realizacji dodatkowych dostaw od dotychczasowego wykonawcy nieobjętych zamówieniem podstawowym, o ile stały się niezbędne i zostały spełnione łącznie następujące warunki:</w:delText>
        </w:r>
      </w:del>
    </w:p>
    <w:p w14:paraId="5F2828AE" w14:textId="72AFB6B8" w:rsidR="00D7004E" w:rsidRPr="007E5AF2" w:rsidDel="00D57200" w:rsidRDefault="00D7004E" w:rsidP="00D57200">
      <w:pPr>
        <w:spacing w:after="0" w:line="360" w:lineRule="auto"/>
        <w:jc w:val="right"/>
        <w:rPr>
          <w:del w:id="365" w:author="Mariusz Bak" w:date="2024-11-14T07:11:00Z"/>
          <w:rFonts w:ascii="Arial" w:hAnsi="Arial" w:cs="Arial"/>
        </w:rPr>
        <w:pPrChange w:id="366" w:author="Mariusz Bak" w:date="2024-11-14T07:11:00Z">
          <w:pPr>
            <w:pStyle w:val="NormalnyWeb"/>
            <w:numPr>
              <w:numId w:val="12"/>
            </w:numPr>
            <w:shd w:val="clear" w:color="auto" w:fill="FFFFFF"/>
            <w:suppressAutoHyphens w:val="0"/>
            <w:spacing w:before="0" w:after="0" w:line="360" w:lineRule="auto"/>
            <w:ind w:left="1418" w:hanging="360"/>
            <w:jc w:val="both"/>
          </w:pPr>
        </w:pPrChange>
      </w:pPr>
      <w:del w:id="367" w:author="Mariusz Bak" w:date="2024-11-14T07:11:00Z">
        <w:r w:rsidRPr="007E5AF2" w:rsidDel="00D57200">
          <w:rPr>
            <w:rFonts w:ascii="Arial" w:hAnsi="Arial" w:cs="Arial"/>
          </w:rPr>
          <w:delText xml:space="preserve">zmiana wykonawcy nie może zostać dokonana z powodów ekonomicznych lub technicznych, w szczególności dotyczących zamienności lub interoperacyjności sprzętu, usług lub instalacji, zamówionych w ramach zamówienia podstawowego, </w:delText>
        </w:r>
      </w:del>
    </w:p>
    <w:p w14:paraId="22AD91D3" w14:textId="3CD0EE28" w:rsidR="00D7004E" w:rsidRPr="007E5AF2" w:rsidDel="00D57200" w:rsidRDefault="00D7004E" w:rsidP="00D57200">
      <w:pPr>
        <w:spacing w:after="0" w:line="360" w:lineRule="auto"/>
        <w:jc w:val="right"/>
        <w:rPr>
          <w:del w:id="368" w:author="Mariusz Bak" w:date="2024-11-14T07:11:00Z"/>
          <w:rFonts w:ascii="Arial" w:hAnsi="Arial" w:cs="Arial"/>
        </w:rPr>
        <w:pPrChange w:id="369" w:author="Mariusz Bak" w:date="2024-11-14T07:11:00Z">
          <w:pPr>
            <w:pStyle w:val="NormalnyWeb"/>
            <w:numPr>
              <w:numId w:val="12"/>
            </w:numPr>
            <w:shd w:val="clear" w:color="auto" w:fill="FFFFFF"/>
            <w:suppressAutoHyphens w:val="0"/>
            <w:spacing w:before="0" w:after="0" w:line="360" w:lineRule="auto"/>
            <w:ind w:left="1418" w:hanging="360"/>
            <w:jc w:val="both"/>
          </w:pPr>
        </w:pPrChange>
      </w:pPr>
      <w:del w:id="370" w:author="Mariusz Bak" w:date="2024-11-14T07:11:00Z">
        <w:r w:rsidRPr="007E5AF2" w:rsidDel="00D57200">
          <w:rPr>
            <w:rFonts w:ascii="Arial" w:hAnsi="Arial" w:cs="Arial"/>
          </w:rPr>
          <w:delText xml:space="preserve">zmiana wykonawcy spowodowałaby istotną niedogodność lub znaczne zwiększenie kosztów dla Zamawiającego,   </w:delText>
        </w:r>
      </w:del>
    </w:p>
    <w:p w14:paraId="77C013BB" w14:textId="4BB0C79E" w:rsidR="00D7004E" w:rsidRPr="007E5AF2" w:rsidDel="00D57200" w:rsidRDefault="00D7004E" w:rsidP="00D57200">
      <w:pPr>
        <w:spacing w:after="0" w:line="360" w:lineRule="auto"/>
        <w:jc w:val="right"/>
        <w:rPr>
          <w:del w:id="371" w:author="Mariusz Bak" w:date="2024-11-14T07:11:00Z"/>
          <w:rFonts w:ascii="Arial" w:hAnsi="Arial" w:cs="Arial"/>
        </w:rPr>
        <w:pPrChange w:id="372" w:author="Mariusz Bak" w:date="2024-11-14T07:11:00Z">
          <w:pPr>
            <w:pStyle w:val="NormalnyWeb"/>
            <w:numPr>
              <w:numId w:val="12"/>
            </w:numPr>
            <w:shd w:val="clear" w:color="auto" w:fill="FFFFFF"/>
            <w:suppressAutoHyphens w:val="0"/>
            <w:spacing w:before="0" w:after="0" w:line="360" w:lineRule="auto"/>
            <w:ind w:left="1418" w:hanging="360"/>
            <w:jc w:val="both"/>
          </w:pPr>
        </w:pPrChange>
      </w:pPr>
      <w:del w:id="373" w:author="Mariusz Bak" w:date="2024-11-14T07:11:00Z">
        <w:r w:rsidRPr="007E5AF2" w:rsidDel="00D57200">
          <w:rPr>
            <w:rFonts w:ascii="Arial" w:hAnsi="Arial" w:cs="Arial"/>
          </w:rPr>
          <w:delText>wartość każdej kolejnej zmiany nie przekracza 50% wartości zamówienia określonej pierwotnie w umowie,</w:delText>
        </w:r>
      </w:del>
    </w:p>
    <w:p w14:paraId="1EC1E319" w14:textId="4F8923E6" w:rsidR="00D7004E" w:rsidRPr="007E5AF2" w:rsidDel="00D57200" w:rsidRDefault="00D7004E" w:rsidP="00D57200">
      <w:pPr>
        <w:spacing w:after="0" w:line="360" w:lineRule="auto"/>
        <w:jc w:val="right"/>
        <w:rPr>
          <w:del w:id="374" w:author="Mariusz Bak" w:date="2024-11-14T07:11:00Z"/>
          <w:rFonts w:ascii="Arial" w:hAnsi="Arial" w:cs="Arial"/>
        </w:rPr>
        <w:pPrChange w:id="375" w:author="Mariusz Bak" w:date="2024-11-14T07:11:00Z">
          <w:pPr>
            <w:pStyle w:val="Akapitzlist"/>
            <w:widowControl w:val="0"/>
            <w:numPr>
              <w:numId w:val="11"/>
            </w:numPr>
            <w:spacing w:line="360" w:lineRule="auto"/>
            <w:ind w:left="1134" w:hanging="360"/>
            <w:jc w:val="both"/>
          </w:pPr>
        </w:pPrChange>
      </w:pPr>
      <w:del w:id="376" w:author="Mariusz Bak" w:date="2024-11-14T07:11:00Z">
        <w:r w:rsidRPr="007E5AF2" w:rsidDel="00D57200">
          <w:rPr>
            <w:rFonts w:ascii="Arial" w:hAnsi="Arial" w:cs="Arial"/>
          </w:rPr>
          <w:delText xml:space="preserve">zmiana nie prowadzi do zmiany charakteru umowy i zostały spełnione łącznie następujące warunki: </w:delText>
        </w:r>
      </w:del>
    </w:p>
    <w:p w14:paraId="0F31FACB" w14:textId="78323533" w:rsidR="00D7004E" w:rsidRPr="007E5AF2" w:rsidDel="00D57200" w:rsidRDefault="00D7004E" w:rsidP="00D57200">
      <w:pPr>
        <w:spacing w:after="0" w:line="360" w:lineRule="auto"/>
        <w:jc w:val="right"/>
        <w:rPr>
          <w:del w:id="377" w:author="Mariusz Bak" w:date="2024-11-14T07:11:00Z"/>
          <w:rFonts w:ascii="Arial" w:hAnsi="Arial" w:cs="Arial"/>
        </w:rPr>
        <w:pPrChange w:id="378" w:author="Mariusz Bak" w:date="2024-11-14T07:11:00Z">
          <w:pPr>
            <w:pStyle w:val="NormalnyWeb"/>
            <w:numPr>
              <w:numId w:val="12"/>
            </w:numPr>
            <w:shd w:val="clear" w:color="auto" w:fill="FFFFFF"/>
            <w:suppressAutoHyphens w:val="0"/>
            <w:spacing w:before="0" w:after="0" w:line="360" w:lineRule="auto"/>
            <w:ind w:left="1418" w:hanging="360"/>
            <w:jc w:val="both"/>
          </w:pPr>
        </w:pPrChange>
      </w:pPr>
      <w:del w:id="379" w:author="Mariusz Bak" w:date="2024-11-14T07:11:00Z">
        <w:r w:rsidRPr="007E5AF2" w:rsidDel="00D57200">
          <w:rPr>
            <w:rFonts w:ascii="Arial" w:hAnsi="Arial" w:cs="Arial"/>
          </w:rPr>
          <w:delText xml:space="preserve">konieczność zmiany umowy spowodowana jest okolicznościami, których Zamawiający, działając z należytą starannością, nie mógł przewidzieć, </w:delText>
        </w:r>
      </w:del>
    </w:p>
    <w:p w14:paraId="0B6F06E1" w14:textId="7B6241B6" w:rsidR="00D7004E" w:rsidRPr="007E5AF2" w:rsidDel="00D57200" w:rsidRDefault="00D7004E" w:rsidP="00D57200">
      <w:pPr>
        <w:spacing w:after="0" w:line="360" w:lineRule="auto"/>
        <w:jc w:val="right"/>
        <w:rPr>
          <w:del w:id="380" w:author="Mariusz Bak" w:date="2024-11-14T07:11:00Z"/>
          <w:rFonts w:ascii="Arial" w:hAnsi="Arial" w:cs="Arial"/>
        </w:rPr>
        <w:pPrChange w:id="381" w:author="Mariusz Bak" w:date="2024-11-14T07:11:00Z">
          <w:pPr>
            <w:pStyle w:val="NormalnyWeb"/>
            <w:numPr>
              <w:numId w:val="12"/>
            </w:numPr>
            <w:shd w:val="clear" w:color="auto" w:fill="FFFFFF"/>
            <w:suppressAutoHyphens w:val="0"/>
            <w:spacing w:before="0" w:after="0" w:line="360" w:lineRule="auto"/>
            <w:ind w:left="1418" w:hanging="360"/>
            <w:jc w:val="both"/>
          </w:pPr>
        </w:pPrChange>
      </w:pPr>
      <w:del w:id="382" w:author="Mariusz Bak" w:date="2024-11-14T07:11:00Z">
        <w:r w:rsidRPr="007E5AF2" w:rsidDel="00D57200">
          <w:rPr>
            <w:rFonts w:ascii="Arial" w:hAnsi="Arial" w:cs="Arial"/>
          </w:rPr>
          <w:delText xml:space="preserve">wartość zmiany nie przekracza 50% wartości zamówienia określonej pierwotnie w umowie, </w:delText>
        </w:r>
      </w:del>
    </w:p>
    <w:p w14:paraId="3D67A401" w14:textId="3A191B4C" w:rsidR="00D7004E" w:rsidRPr="007E5AF2" w:rsidDel="00D57200" w:rsidRDefault="00D7004E" w:rsidP="00D57200">
      <w:pPr>
        <w:spacing w:after="0" w:line="360" w:lineRule="auto"/>
        <w:jc w:val="right"/>
        <w:rPr>
          <w:del w:id="383" w:author="Mariusz Bak" w:date="2024-11-14T07:11:00Z"/>
          <w:rFonts w:ascii="Arial" w:hAnsi="Arial" w:cs="Arial"/>
        </w:rPr>
        <w:pPrChange w:id="384" w:author="Mariusz Bak" w:date="2024-11-14T07:11:00Z">
          <w:pPr>
            <w:pStyle w:val="Akapitzlist"/>
            <w:widowControl w:val="0"/>
            <w:numPr>
              <w:numId w:val="11"/>
            </w:numPr>
            <w:spacing w:line="360" w:lineRule="auto"/>
            <w:ind w:left="1134" w:hanging="360"/>
            <w:jc w:val="both"/>
          </w:pPr>
        </w:pPrChange>
      </w:pPr>
      <w:del w:id="385" w:author="Mariusz Bak" w:date="2024-11-14T07:11:00Z">
        <w:r w:rsidRPr="007E5AF2" w:rsidDel="00D57200">
          <w:rPr>
            <w:rFonts w:ascii="Arial" w:hAnsi="Arial" w:cs="Arial"/>
          </w:rPr>
          <w:delText>wykonawcę, któremu Zamawiający udzielił zamówienia, ma zastąpić nowy wykonawca:</w:delText>
        </w:r>
      </w:del>
    </w:p>
    <w:p w14:paraId="4C0B9207" w14:textId="0FDC8BA3" w:rsidR="00D7004E" w:rsidRPr="007E5AF2" w:rsidDel="00D57200" w:rsidRDefault="00D7004E" w:rsidP="00D57200">
      <w:pPr>
        <w:spacing w:after="0" w:line="360" w:lineRule="auto"/>
        <w:jc w:val="right"/>
        <w:rPr>
          <w:del w:id="386" w:author="Mariusz Bak" w:date="2024-11-14T07:11:00Z"/>
          <w:rFonts w:ascii="Arial" w:hAnsi="Arial" w:cs="Arial"/>
        </w:rPr>
        <w:pPrChange w:id="387" w:author="Mariusz Bak" w:date="2024-11-14T07:11:00Z">
          <w:pPr>
            <w:pStyle w:val="NormalnyWeb"/>
            <w:numPr>
              <w:numId w:val="12"/>
            </w:numPr>
            <w:shd w:val="clear" w:color="auto" w:fill="FFFFFF"/>
            <w:suppressAutoHyphens w:val="0"/>
            <w:spacing w:before="0" w:after="0" w:line="360" w:lineRule="auto"/>
            <w:ind w:left="1418" w:hanging="360"/>
            <w:jc w:val="both"/>
          </w:pPr>
        </w:pPrChange>
      </w:pPr>
      <w:del w:id="388" w:author="Mariusz Bak" w:date="2024-11-14T07:11:00Z">
        <w:r w:rsidRPr="007E5AF2" w:rsidDel="00D57200">
          <w:rPr>
            <w:rFonts w:ascii="Arial" w:hAnsi="Arial" w:cs="Arial"/>
          </w:rPr>
          <w:delTex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w:delText>
        </w:r>
      </w:del>
    </w:p>
    <w:p w14:paraId="72EE044F" w14:textId="7C1B2CB2" w:rsidR="00D7004E" w:rsidRPr="007E5AF2" w:rsidDel="00D57200" w:rsidRDefault="00D7004E" w:rsidP="00D57200">
      <w:pPr>
        <w:spacing w:after="0" w:line="360" w:lineRule="auto"/>
        <w:jc w:val="right"/>
        <w:rPr>
          <w:del w:id="389" w:author="Mariusz Bak" w:date="2024-11-14T07:11:00Z"/>
          <w:rFonts w:ascii="Arial" w:hAnsi="Arial" w:cs="Arial"/>
        </w:rPr>
        <w:pPrChange w:id="390" w:author="Mariusz Bak" w:date="2024-11-14T07:11:00Z">
          <w:pPr>
            <w:pStyle w:val="Akapitzlist"/>
            <w:widowControl w:val="0"/>
            <w:numPr>
              <w:numId w:val="11"/>
            </w:numPr>
            <w:spacing w:line="360" w:lineRule="auto"/>
            <w:ind w:left="1134" w:hanging="360"/>
            <w:jc w:val="both"/>
          </w:pPr>
        </w:pPrChange>
      </w:pPr>
      <w:del w:id="391" w:author="Mariusz Bak" w:date="2024-11-14T07:11:00Z">
        <w:r w:rsidRPr="007E5AF2" w:rsidDel="00D57200">
          <w:rPr>
            <w:rFonts w:ascii="Arial" w:hAnsi="Arial" w:cs="Arial"/>
          </w:rPr>
          <w:delText>zmiana nie prowadzi do zmiany ogólnego charakteru umowy a łączna wartość zmian jest mniejsza niż 140 000 EUR i jednocześnie jest mniejsza od 10% wartości zamówienia określonej pierwotnie w umowie,</w:delText>
        </w:r>
      </w:del>
    </w:p>
    <w:p w14:paraId="30284EE0" w14:textId="15FAC0D6" w:rsidR="00D7004E" w:rsidRPr="007E5AF2" w:rsidDel="00D57200" w:rsidRDefault="00D7004E" w:rsidP="00D57200">
      <w:pPr>
        <w:spacing w:after="0" w:line="360" w:lineRule="auto"/>
        <w:jc w:val="right"/>
        <w:rPr>
          <w:del w:id="392" w:author="Mariusz Bak" w:date="2024-11-14T07:11:00Z"/>
          <w:rFonts w:ascii="Arial" w:hAnsi="Arial" w:cs="Arial"/>
        </w:rPr>
        <w:pPrChange w:id="393" w:author="Mariusz Bak" w:date="2024-11-14T07:11:00Z">
          <w:pPr>
            <w:pStyle w:val="Akapitzlist"/>
            <w:widowControl w:val="0"/>
            <w:numPr>
              <w:numId w:val="11"/>
            </w:numPr>
            <w:spacing w:line="360" w:lineRule="auto"/>
            <w:ind w:left="1134" w:hanging="360"/>
            <w:jc w:val="both"/>
          </w:pPr>
        </w:pPrChange>
      </w:pPr>
      <w:del w:id="394" w:author="Mariusz Bak" w:date="2024-11-14T07:11:00Z">
        <w:r w:rsidRPr="007E5AF2" w:rsidDel="00D57200">
          <w:rPr>
            <w:rFonts w:ascii="Arial" w:hAnsi="Arial" w:cs="Arial"/>
          </w:rPr>
          <w:delText>zmiana sposobu rozliczania umowy, dokonywania płatności lub konieczność zmiany terminu realizacji na rzecz każdej ze Stron, na umotywowany ich wniosek,</w:delText>
        </w:r>
      </w:del>
    </w:p>
    <w:p w14:paraId="1566AABD" w14:textId="422EBBE5" w:rsidR="00D7004E" w:rsidRPr="007E5AF2" w:rsidDel="00D57200" w:rsidRDefault="00D7004E" w:rsidP="00D57200">
      <w:pPr>
        <w:spacing w:after="0" w:line="360" w:lineRule="auto"/>
        <w:jc w:val="right"/>
        <w:rPr>
          <w:del w:id="395" w:author="Mariusz Bak" w:date="2024-11-14T07:11:00Z"/>
          <w:rFonts w:ascii="Arial" w:hAnsi="Arial" w:cs="Arial"/>
        </w:rPr>
        <w:pPrChange w:id="396" w:author="Mariusz Bak" w:date="2024-11-14T07:11:00Z">
          <w:pPr>
            <w:pStyle w:val="Akapitzlist"/>
            <w:widowControl w:val="0"/>
            <w:numPr>
              <w:numId w:val="11"/>
            </w:numPr>
            <w:spacing w:line="360" w:lineRule="auto"/>
            <w:ind w:left="1134" w:hanging="360"/>
            <w:jc w:val="both"/>
          </w:pPr>
        </w:pPrChange>
      </w:pPr>
      <w:del w:id="397" w:author="Mariusz Bak" w:date="2024-11-14T07:11:00Z">
        <w:r w:rsidRPr="007E5AF2" w:rsidDel="00D57200">
          <w:rPr>
            <w:rFonts w:ascii="Arial" w:hAnsi="Arial" w:cs="Arial"/>
          </w:rPr>
          <w:delText>wystąpienia siły wyższej.</w:delText>
        </w:r>
      </w:del>
    </w:p>
    <w:p w14:paraId="1EB0D374" w14:textId="75E28721" w:rsidR="00D7004E" w:rsidRPr="007E5AF2" w:rsidDel="00D57200" w:rsidRDefault="00D7004E" w:rsidP="00D57200">
      <w:pPr>
        <w:spacing w:after="0" w:line="360" w:lineRule="auto"/>
        <w:jc w:val="right"/>
        <w:rPr>
          <w:del w:id="398" w:author="Mariusz Bak" w:date="2024-11-14T07:11:00Z"/>
          <w:rFonts w:ascii="Arial" w:hAnsi="Arial" w:cs="Arial"/>
          <w:sz w:val="24"/>
          <w:szCs w:val="24"/>
        </w:rPr>
        <w:pPrChange w:id="399" w:author="Mariusz Bak" w:date="2024-11-14T07:11:00Z">
          <w:pPr>
            <w:pStyle w:val="Bodytext20"/>
            <w:numPr>
              <w:numId w:val="14"/>
            </w:numPr>
            <w:shd w:val="clear" w:color="auto" w:fill="auto"/>
            <w:spacing w:line="360" w:lineRule="auto"/>
            <w:ind w:left="720" w:hanging="360"/>
          </w:pPr>
        </w:pPrChange>
      </w:pPr>
      <w:del w:id="400" w:author="Mariusz Bak" w:date="2024-11-14T07:11:00Z">
        <w:r w:rsidRPr="007E5AF2" w:rsidDel="00D57200">
          <w:rPr>
            <w:rFonts w:ascii="Arial" w:hAnsi="Arial" w:cs="Arial"/>
            <w:sz w:val="24"/>
            <w:szCs w:val="24"/>
          </w:rPr>
          <w:delText xml:space="preserve">Ponadto Zamawiający dopuszcza istotne zmiany postanowień umowy w następujących przypadkach i zakresie: </w:delText>
        </w:r>
      </w:del>
    </w:p>
    <w:p w14:paraId="00ACC4DD" w14:textId="5154F7DE" w:rsidR="00D7004E" w:rsidRPr="007E5AF2" w:rsidDel="00D57200" w:rsidRDefault="00D7004E" w:rsidP="00D57200">
      <w:pPr>
        <w:spacing w:after="0" w:line="360" w:lineRule="auto"/>
        <w:jc w:val="right"/>
        <w:rPr>
          <w:del w:id="401" w:author="Mariusz Bak" w:date="2024-11-14T07:11:00Z"/>
          <w:rFonts w:ascii="Arial" w:hAnsi="Arial" w:cs="Arial"/>
        </w:rPr>
        <w:pPrChange w:id="402" w:author="Mariusz Bak" w:date="2024-11-14T07:11:00Z">
          <w:pPr>
            <w:pStyle w:val="Akapitzlist"/>
            <w:widowControl w:val="0"/>
            <w:numPr>
              <w:numId w:val="13"/>
            </w:numPr>
            <w:spacing w:line="360" w:lineRule="auto"/>
            <w:ind w:left="1134" w:hanging="360"/>
            <w:jc w:val="both"/>
          </w:pPr>
        </w:pPrChange>
      </w:pPr>
      <w:del w:id="403" w:author="Mariusz Bak" w:date="2024-11-14T07:11:00Z">
        <w:r w:rsidRPr="007E5AF2" w:rsidDel="00D57200">
          <w:rPr>
            <w:rFonts w:ascii="Arial" w:hAnsi="Arial" w:cs="Arial"/>
          </w:rPr>
          <w:delText>sposobu wykonania przedmiotu umowy wskutek wystąpienia okoliczności, których Zamawiający i Wykonawca nie byli w stanie przewidzieć, pomimo zachowania należytej staranności,</w:delText>
        </w:r>
      </w:del>
    </w:p>
    <w:p w14:paraId="7F08FCD7" w14:textId="34034F76" w:rsidR="00D7004E" w:rsidRPr="007E5AF2" w:rsidDel="00D57200" w:rsidRDefault="00D7004E" w:rsidP="00D57200">
      <w:pPr>
        <w:spacing w:after="0" w:line="360" w:lineRule="auto"/>
        <w:jc w:val="right"/>
        <w:rPr>
          <w:del w:id="404" w:author="Mariusz Bak" w:date="2024-11-14T07:11:00Z"/>
          <w:rFonts w:ascii="Arial" w:hAnsi="Arial" w:cs="Arial"/>
        </w:rPr>
        <w:pPrChange w:id="405" w:author="Mariusz Bak" w:date="2024-11-14T07:11:00Z">
          <w:pPr>
            <w:pStyle w:val="Akapitzlist"/>
            <w:widowControl w:val="0"/>
            <w:numPr>
              <w:numId w:val="13"/>
            </w:numPr>
            <w:spacing w:line="360" w:lineRule="auto"/>
            <w:ind w:left="1134" w:hanging="360"/>
            <w:jc w:val="both"/>
          </w:pPr>
        </w:pPrChange>
      </w:pPr>
      <w:del w:id="406" w:author="Mariusz Bak" w:date="2024-11-14T07:11:00Z">
        <w:r w:rsidRPr="007E5AF2" w:rsidDel="00D57200">
          <w:rPr>
            <w:rFonts w:ascii="Arial" w:hAnsi="Arial" w:cs="Arial"/>
          </w:rPr>
          <w:delText xml:space="preserve">wynagrodzenia w przypadku zmiany przepisów podatkowych, w szczególności zmiany stawki podatku od towarów i usług, </w:delText>
        </w:r>
      </w:del>
    </w:p>
    <w:p w14:paraId="16D8CAE8" w14:textId="72E54DE2" w:rsidR="00D7004E" w:rsidRPr="007E5AF2" w:rsidDel="00D57200" w:rsidRDefault="00D7004E" w:rsidP="00D57200">
      <w:pPr>
        <w:spacing w:after="0" w:line="360" w:lineRule="auto"/>
        <w:jc w:val="right"/>
        <w:rPr>
          <w:del w:id="407" w:author="Mariusz Bak" w:date="2024-11-14T07:11:00Z"/>
          <w:rFonts w:ascii="Arial" w:hAnsi="Arial" w:cs="Arial"/>
        </w:rPr>
        <w:pPrChange w:id="408" w:author="Mariusz Bak" w:date="2024-11-14T07:11:00Z">
          <w:pPr>
            <w:pStyle w:val="Akapitzlist"/>
            <w:widowControl w:val="0"/>
            <w:numPr>
              <w:numId w:val="13"/>
            </w:numPr>
            <w:spacing w:line="360" w:lineRule="auto"/>
            <w:ind w:left="1134" w:hanging="360"/>
            <w:jc w:val="both"/>
          </w:pPr>
        </w:pPrChange>
      </w:pPr>
      <w:del w:id="409" w:author="Mariusz Bak" w:date="2024-11-14T07:11:00Z">
        <w:r w:rsidRPr="007E5AF2" w:rsidDel="00D57200">
          <w:rPr>
            <w:rFonts w:ascii="Arial" w:hAnsi="Arial" w:cs="Arial"/>
          </w:rPr>
          <w:delText xml:space="preserve">zmian powszechnie obowiązujących przepisów prawa w zakresie mającym wpływ na realizację umowy, </w:delText>
        </w:r>
      </w:del>
    </w:p>
    <w:p w14:paraId="15ECDC9B" w14:textId="024F9C55" w:rsidR="00D7004E" w:rsidRPr="007E5AF2" w:rsidDel="00D57200" w:rsidRDefault="00D7004E" w:rsidP="00D57200">
      <w:pPr>
        <w:spacing w:after="0" w:line="360" w:lineRule="auto"/>
        <w:jc w:val="right"/>
        <w:rPr>
          <w:del w:id="410" w:author="Mariusz Bak" w:date="2024-11-14T07:11:00Z"/>
          <w:rFonts w:ascii="Arial" w:hAnsi="Arial" w:cs="Arial"/>
        </w:rPr>
        <w:pPrChange w:id="411" w:author="Mariusz Bak" w:date="2024-11-14T07:11:00Z">
          <w:pPr>
            <w:pStyle w:val="Akapitzlist"/>
            <w:widowControl w:val="0"/>
            <w:numPr>
              <w:numId w:val="13"/>
            </w:numPr>
            <w:spacing w:line="360" w:lineRule="auto"/>
            <w:ind w:left="1134" w:hanging="360"/>
            <w:jc w:val="both"/>
          </w:pPr>
        </w:pPrChange>
      </w:pPr>
      <w:del w:id="412" w:author="Mariusz Bak" w:date="2024-11-14T07:11:00Z">
        <w:r w:rsidRPr="007E5AF2" w:rsidDel="00D57200">
          <w:rPr>
            <w:rFonts w:ascii="Arial" w:hAnsi="Arial" w:cs="Arial"/>
          </w:rPr>
          <w:delText>zmiany zasad płatności wynagrodzenia Wykonawcy, gdy konieczność wprowadzania zmian będzie następstwem postanowień innych umów mających związek z umową dotyczącą niniejszego postępowania a konieczność wprowadzenia zmian wynika z okoliczności, których nie można było przewidzieć w chwili zawarcia umowy,</w:delText>
        </w:r>
      </w:del>
    </w:p>
    <w:p w14:paraId="3AD7F43C" w14:textId="5706FCBB" w:rsidR="00D7004E" w:rsidRPr="007E5AF2" w:rsidDel="00D57200" w:rsidRDefault="00D7004E" w:rsidP="00D57200">
      <w:pPr>
        <w:spacing w:after="0" w:line="360" w:lineRule="auto"/>
        <w:jc w:val="right"/>
        <w:rPr>
          <w:del w:id="413" w:author="Mariusz Bak" w:date="2024-11-14T07:11:00Z"/>
          <w:rFonts w:ascii="Arial" w:hAnsi="Arial" w:cs="Arial"/>
        </w:rPr>
        <w:pPrChange w:id="414" w:author="Mariusz Bak" w:date="2024-11-14T07:11:00Z">
          <w:pPr>
            <w:pStyle w:val="Akapitzlist"/>
            <w:widowControl w:val="0"/>
            <w:numPr>
              <w:numId w:val="13"/>
            </w:numPr>
            <w:spacing w:line="360" w:lineRule="auto"/>
            <w:ind w:left="1134" w:hanging="360"/>
            <w:jc w:val="both"/>
          </w:pPr>
        </w:pPrChange>
      </w:pPr>
      <w:del w:id="415" w:author="Mariusz Bak" w:date="2024-11-14T07:11:00Z">
        <w:r w:rsidRPr="007E5AF2" w:rsidDel="00D57200">
          <w:rPr>
            <w:rFonts w:ascii="Arial" w:hAnsi="Arial" w:cs="Arial"/>
          </w:rPr>
          <w:delText>innych zmian na skutek okoliczności, których Strony nie mogły przewidzieć w chwili zawarcia umowy, w szczególności zmiany parametrów Sprzętu lub sposobu wykonania przedmiotu Umowy w przypadku:</w:delText>
        </w:r>
      </w:del>
    </w:p>
    <w:p w14:paraId="09C1780B" w14:textId="0C0F8C4F" w:rsidR="00D7004E" w:rsidRPr="007E5AF2" w:rsidDel="00D57200" w:rsidRDefault="00D7004E" w:rsidP="00D57200">
      <w:pPr>
        <w:spacing w:after="0" w:line="360" w:lineRule="auto"/>
        <w:jc w:val="right"/>
        <w:rPr>
          <w:del w:id="416" w:author="Mariusz Bak" w:date="2024-11-14T07:11:00Z"/>
          <w:rFonts w:ascii="Arial" w:hAnsi="Arial" w:cs="Arial"/>
        </w:rPr>
        <w:pPrChange w:id="417" w:author="Mariusz Bak" w:date="2024-11-14T07:11:00Z">
          <w:pPr>
            <w:pStyle w:val="NormalnyWeb"/>
            <w:numPr>
              <w:numId w:val="12"/>
            </w:numPr>
            <w:shd w:val="clear" w:color="auto" w:fill="FFFFFF"/>
            <w:suppressAutoHyphens w:val="0"/>
            <w:spacing w:before="0" w:after="0" w:line="360" w:lineRule="auto"/>
            <w:ind w:left="1418" w:hanging="360"/>
            <w:jc w:val="both"/>
          </w:pPr>
        </w:pPrChange>
      </w:pPr>
      <w:del w:id="418" w:author="Mariusz Bak" w:date="2024-11-14T07:11:00Z">
        <w:r w:rsidRPr="007E5AF2" w:rsidDel="00D57200">
          <w:rPr>
            <w:rFonts w:ascii="Arial" w:hAnsi="Arial" w:cs="Arial"/>
          </w:rPr>
          <w:delText>możliwości zastosowania nowszych i korzystniejszych dla Kupującego rozwiązań technologicznych lub technicznych, niż te istniejące w chwili podpisania Umowy;</w:delText>
        </w:r>
      </w:del>
    </w:p>
    <w:p w14:paraId="5E26F418" w14:textId="682CF5D6" w:rsidR="00D7004E" w:rsidRPr="007E5AF2" w:rsidDel="00D57200" w:rsidRDefault="00D7004E" w:rsidP="00D57200">
      <w:pPr>
        <w:spacing w:after="0" w:line="360" w:lineRule="auto"/>
        <w:jc w:val="right"/>
        <w:rPr>
          <w:del w:id="419" w:author="Mariusz Bak" w:date="2024-11-14T07:11:00Z"/>
          <w:rFonts w:ascii="Arial" w:hAnsi="Arial" w:cs="Arial"/>
        </w:rPr>
        <w:pPrChange w:id="420" w:author="Mariusz Bak" w:date="2024-11-14T07:11:00Z">
          <w:pPr>
            <w:pStyle w:val="NormalnyWeb"/>
            <w:numPr>
              <w:numId w:val="12"/>
            </w:numPr>
            <w:shd w:val="clear" w:color="auto" w:fill="FFFFFF"/>
            <w:suppressAutoHyphens w:val="0"/>
            <w:spacing w:before="0" w:after="0" w:line="360" w:lineRule="auto"/>
            <w:ind w:left="1418" w:hanging="360"/>
            <w:jc w:val="both"/>
          </w:pPr>
        </w:pPrChange>
      </w:pPr>
      <w:del w:id="421" w:author="Mariusz Bak" w:date="2024-11-14T07:11:00Z">
        <w:r w:rsidRPr="007E5AF2" w:rsidDel="00D57200">
          <w:rPr>
            <w:rFonts w:ascii="Arial" w:hAnsi="Arial" w:cs="Arial"/>
          </w:rPr>
          <w:delText>konieczności zmiany miejsc dostaw oraz świadczeń w ramach gwarancji jakości w wyniku zmian organizacyjnych i/lub zmian adresów Kupującego ;</w:delText>
        </w:r>
      </w:del>
    </w:p>
    <w:p w14:paraId="176F1C1B" w14:textId="79CC072B" w:rsidR="00D7004E" w:rsidRPr="007E5AF2" w:rsidDel="00D57200" w:rsidRDefault="00D7004E" w:rsidP="00D57200">
      <w:pPr>
        <w:spacing w:after="0" w:line="360" w:lineRule="auto"/>
        <w:jc w:val="right"/>
        <w:rPr>
          <w:del w:id="422" w:author="Mariusz Bak" w:date="2024-11-14T07:11:00Z"/>
          <w:rFonts w:ascii="Arial" w:hAnsi="Arial" w:cs="Arial"/>
        </w:rPr>
        <w:pPrChange w:id="423" w:author="Mariusz Bak" w:date="2024-11-14T07:11:00Z">
          <w:pPr>
            <w:pStyle w:val="Akapitzlist"/>
            <w:widowControl w:val="0"/>
            <w:numPr>
              <w:numId w:val="13"/>
            </w:numPr>
            <w:spacing w:line="360" w:lineRule="auto"/>
            <w:ind w:left="1134" w:hanging="360"/>
            <w:jc w:val="both"/>
          </w:pPr>
        </w:pPrChange>
      </w:pPr>
      <w:del w:id="424" w:author="Mariusz Bak" w:date="2024-11-14T07:11:00Z">
        <w:r w:rsidRPr="007E5AF2" w:rsidDel="00D57200">
          <w:rPr>
            <w:rFonts w:ascii="Arial" w:hAnsi="Arial" w:cs="Arial"/>
          </w:rPr>
          <w:delText xml:space="preserve">zmiany okresu realizacji przedmiotu umowy, zmiany zakresu przedmiotu umowy w ramach całego projektu wynikającej z potrzeb Zamawiającego w przypadku zaakceptowania przez Instytucję będącą stroną Umowy o dofinansowanie projektu zmian we Wniosku o dofinansowanie. </w:delText>
        </w:r>
      </w:del>
    </w:p>
    <w:p w14:paraId="1C95F40E" w14:textId="4FD1F73A" w:rsidR="00D7004E" w:rsidRPr="007E5AF2" w:rsidDel="00D57200" w:rsidRDefault="00D7004E" w:rsidP="00D57200">
      <w:pPr>
        <w:spacing w:after="0" w:line="360" w:lineRule="auto"/>
        <w:jc w:val="right"/>
        <w:rPr>
          <w:del w:id="425" w:author="Mariusz Bak" w:date="2024-11-14T07:11:00Z"/>
          <w:rFonts w:ascii="Arial" w:hAnsi="Arial" w:cs="Arial"/>
          <w:sz w:val="24"/>
          <w:szCs w:val="24"/>
        </w:rPr>
        <w:pPrChange w:id="426" w:author="Mariusz Bak" w:date="2024-11-14T07:11:00Z">
          <w:pPr>
            <w:pStyle w:val="Bodytext20"/>
            <w:numPr>
              <w:numId w:val="14"/>
            </w:numPr>
            <w:shd w:val="clear" w:color="auto" w:fill="auto"/>
            <w:spacing w:line="360" w:lineRule="auto"/>
            <w:ind w:left="720" w:hanging="360"/>
          </w:pPr>
        </w:pPrChange>
      </w:pPr>
      <w:del w:id="427" w:author="Mariusz Bak" w:date="2024-11-14T07:11:00Z">
        <w:r w:rsidRPr="007E5AF2" w:rsidDel="00D57200">
          <w:rPr>
            <w:rFonts w:ascii="Arial" w:hAnsi="Arial" w:cs="Arial"/>
            <w:sz w:val="24"/>
            <w:szCs w:val="24"/>
          </w:rPr>
          <w:delText>Zmiany umowy wymagają dla swej ważności aneksu w formie pisemnej pod rygorem nieważności.</w:delText>
        </w:r>
      </w:del>
    </w:p>
    <w:p w14:paraId="7D1464E0" w14:textId="77777777" w:rsidR="00743C8E" w:rsidRPr="007E5AF2" w:rsidRDefault="00743C8E" w:rsidP="00D57200">
      <w:pPr>
        <w:spacing w:after="0" w:line="360" w:lineRule="auto"/>
        <w:rPr>
          <w:rFonts w:ascii="Arial" w:eastAsiaTheme="minorHAnsi" w:hAnsi="Arial" w:cs="Arial"/>
          <w:b/>
          <w:color w:val="000000" w:themeColor="text1"/>
          <w:sz w:val="24"/>
          <w:szCs w:val="24"/>
          <w:lang w:eastAsia="en-US"/>
        </w:rPr>
        <w:pPrChange w:id="428" w:author="Mariusz Bak" w:date="2024-11-14T07:11:00Z">
          <w:pPr>
            <w:spacing w:after="120" w:line="360" w:lineRule="auto"/>
            <w:jc w:val="both"/>
          </w:pPr>
        </w:pPrChange>
      </w:pPr>
    </w:p>
    <w:sectPr w:rsidR="00743C8E" w:rsidRPr="007E5AF2" w:rsidSect="0010308A">
      <w:pgSz w:w="11906" w:h="16838"/>
      <w:pgMar w:top="1270" w:right="1416" w:bottom="1276" w:left="1417" w:header="510" w:footer="567" w:gutter="0"/>
      <w:pgNumType w:start="1"/>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73E1814" w16cex:dateUtc="2024-10-29T20:03:00Z"/>
  <w16cex:commentExtensible w16cex:durableId="0DE238DD" w16cex:dateUtc="2024-10-29T20:10:00Z"/>
  <w16cex:commentExtensible w16cex:durableId="7631F08E" w16cex:dateUtc="2024-10-27T17:40:00Z"/>
  <w16cex:commentExtensible w16cex:durableId="5E5F22CB" w16cex:dateUtc="2024-10-29T20: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7D2E679" w16cid:durableId="4B1331AC"/>
  <w16cid:commentId w16cid:paraId="70F3A06C" w16cid:durableId="273E1814"/>
  <w16cid:commentId w16cid:paraId="0540B8E9" w16cid:durableId="0DE238DD"/>
  <w16cid:commentId w16cid:paraId="6D6FF0A7" w16cid:durableId="7631F08E"/>
  <w16cid:commentId w16cid:paraId="29C9CC11" w16cid:durableId="70289A46"/>
  <w16cid:commentId w16cid:paraId="68B6162F" w16cid:durableId="5E5F22C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192988" w14:textId="77777777" w:rsidR="00E84004" w:rsidRDefault="00E84004">
      <w:pPr>
        <w:spacing w:after="0" w:line="240" w:lineRule="auto"/>
      </w:pPr>
      <w:r>
        <w:separator/>
      </w:r>
    </w:p>
  </w:endnote>
  <w:endnote w:type="continuationSeparator" w:id="0">
    <w:p w14:paraId="66534C33" w14:textId="77777777" w:rsidR="00E84004" w:rsidRDefault="00E84004">
      <w:pPr>
        <w:spacing w:after="0" w:line="240" w:lineRule="auto"/>
      </w:pPr>
      <w:r>
        <w:continuationSeparator/>
      </w:r>
    </w:p>
  </w:endnote>
  <w:endnote w:type="continuationNotice" w:id="1">
    <w:p w14:paraId="0A16338B" w14:textId="77777777" w:rsidR="00E84004" w:rsidRDefault="00E840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ajorEastAsia" w:hAnsiTheme="minorHAnsi" w:cstheme="minorHAnsi"/>
        <w:sz w:val="20"/>
        <w:szCs w:val="20"/>
      </w:rPr>
      <w:id w:val="297884881"/>
      <w:docPartObj>
        <w:docPartGallery w:val="Page Numbers (Bottom of Page)"/>
        <w:docPartUnique/>
      </w:docPartObj>
    </w:sdtPr>
    <w:sdtEndPr/>
    <w:sdtContent>
      <w:p w14:paraId="624E07FB" w14:textId="7D7891FA" w:rsidR="001628DB" w:rsidRPr="007E5AF2" w:rsidRDefault="001628DB">
        <w:pPr>
          <w:pStyle w:val="Stopka"/>
          <w:jc w:val="right"/>
          <w:rPr>
            <w:rFonts w:asciiTheme="minorHAnsi" w:eastAsiaTheme="majorEastAsia" w:hAnsiTheme="minorHAnsi" w:cstheme="minorHAnsi"/>
            <w:sz w:val="20"/>
            <w:szCs w:val="20"/>
          </w:rPr>
        </w:pPr>
        <w:r w:rsidRPr="007E5AF2">
          <w:rPr>
            <w:rFonts w:asciiTheme="minorHAnsi" w:eastAsiaTheme="majorEastAsia" w:hAnsiTheme="minorHAnsi" w:cstheme="minorHAnsi"/>
            <w:sz w:val="20"/>
            <w:szCs w:val="20"/>
          </w:rPr>
          <w:t xml:space="preserve">str. </w:t>
        </w:r>
        <w:r w:rsidRPr="007E5AF2">
          <w:rPr>
            <w:rFonts w:asciiTheme="minorHAnsi" w:eastAsiaTheme="minorEastAsia" w:hAnsiTheme="minorHAnsi" w:cstheme="minorHAnsi"/>
            <w:sz w:val="20"/>
            <w:szCs w:val="20"/>
          </w:rPr>
          <w:fldChar w:fldCharType="begin"/>
        </w:r>
        <w:r w:rsidRPr="007E5AF2">
          <w:rPr>
            <w:rFonts w:asciiTheme="minorHAnsi" w:hAnsiTheme="minorHAnsi" w:cstheme="minorHAnsi"/>
            <w:sz w:val="20"/>
            <w:szCs w:val="20"/>
          </w:rPr>
          <w:instrText>PAGE    \* MERGEFORMAT</w:instrText>
        </w:r>
        <w:r w:rsidRPr="007E5AF2">
          <w:rPr>
            <w:rFonts w:asciiTheme="minorHAnsi" w:eastAsiaTheme="minorEastAsia" w:hAnsiTheme="minorHAnsi" w:cstheme="minorHAnsi"/>
            <w:sz w:val="20"/>
            <w:szCs w:val="20"/>
          </w:rPr>
          <w:fldChar w:fldCharType="separate"/>
        </w:r>
        <w:r w:rsidR="00D57200" w:rsidRPr="00D57200">
          <w:rPr>
            <w:rFonts w:asciiTheme="minorHAnsi" w:eastAsiaTheme="majorEastAsia" w:hAnsiTheme="minorHAnsi" w:cstheme="minorHAnsi"/>
            <w:noProof/>
            <w:sz w:val="20"/>
            <w:szCs w:val="20"/>
          </w:rPr>
          <w:t>5</w:t>
        </w:r>
        <w:r w:rsidRPr="007E5AF2">
          <w:rPr>
            <w:rFonts w:asciiTheme="minorHAnsi" w:eastAsiaTheme="majorEastAsia" w:hAnsiTheme="minorHAnsi" w:cstheme="minorHAnsi"/>
            <w:sz w:val="20"/>
            <w:szCs w:val="20"/>
          </w:rPr>
          <w:fldChar w:fldCharType="end"/>
        </w:r>
      </w:p>
    </w:sdtContent>
  </w:sdt>
  <w:p w14:paraId="264733F8" w14:textId="77777777" w:rsidR="001628DB" w:rsidRDefault="001628D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8BE885" w14:textId="77777777" w:rsidR="00E84004" w:rsidRDefault="00E84004">
      <w:pPr>
        <w:spacing w:after="0" w:line="240" w:lineRule="auto"/>
      </w:pPr>
      <w:r>
        <w:separator/>
      </w:r>
    </w:p>
  </w:footnote>
  <w:footnote w:type="continuationSeparator" w:id="0">
    <w:p w14:paraId="51A4E48B" w14:textId="77777777" w:rsidR="00E84004" w:rsidRDefault="00E84004">
      <w:pPr>
        <w:spacing w:after="0" w:line="240" w:lineRule="auto"/>
      </w:pPr>
      <w:r>
        <w:continuationSeparator/>
      </w:r>
    </w:p>
  </w:footnote>
  <w:footnote w:type="continuationNotice" w:id="1">
    <w:p w14:paraId="69F7A346" w14:textId="77777777" w:rsidR="00E84004" w:rsidRDefault="00E84004">
      <w:pPr>
        <w:spacing w:after="0" w:line="240" w:lineRule="auto"/>
      </w:pPr>
    </w:p>
  </w:footnote>
  <w:footnote w:id="2">
    <w:p w14:paraId="3D76C0A9" w14:textId="77777777" w:rsidR="001628DB" w:rsidRDefault="001628DB" w:rsidP="00A85C68">
      <w:pPr>
        <w:pStyle w:val="Tekstprzypisudolnego"/>
        <w:jc w:val="both"/>
      </w:pPr>
      <w:r>
        <w:rPr>
          <w:rStyle w:val="Odwoanieprzypisudolnego"/>
        </w:rPr>
        <w:footnoteRef/>
      </w:r>
      <w:r>
        <w:t xml:space="preserve"> </w:t>
      </w:r>
      <w:r w:rsidRPr="00F84605">
        <w:rPr>
          <w:rFonts w:asciiTheme="majorHAnsi" w:hAnsiTheme="majorHAnsi" w:cstheme="majorHAnsi"/>
        </w:rPr>
        <w:t xml:space="preserve">W przypadku rejestracji </w:t>
      </w:r>
      <w:r>
        <w:rPr>
          <w:rFonts w:asciiTheme="majorHAnsi" w:hAnsiTheme="majorHAnsi" w:cstheme="majorHAnsi"/>
        </w:rPr>
        <w:t>Oferenta</w:t>
      </w:r>
      <w:r w:rsidRPr="00F84605">
        <w:rPr>
          <w:rFonts w:asciiTheme="majorHAnsi" w:hAnsiTheme="majorHAnsi" w:cstheme="majorHAnsi"/>
        </w:rPr>
        <w:t xml:space="preserve"> </w:t>
      </w:r>
      <w:r>
        <w:rPr>
          <w:rFonts w:asciiTheme="majorHAnsi" w:hAnsiTheme="majorHAnsi" w:cstheme="majorHAnsi"/>
        </w:rPr>
        <w:t>w</w:t>
      </w:r>
      <w:r w:rsidRPr="00F84605">
        <w:rPr>
          <w:rFonts w:asciiTheme="majorHAnsi" w:hAnsiTheme="majorHAnsi" w:cstheme="majorHAnsi"/>
        </w:rPr>
        <w:t xml:space="preserve"> innych niż bezpłatne i ogólnodostępne</w:t>
      </w:r>
      <w:r>
        <w:rPr>
          <w:rFonts w:asciiTheme="majorHAnsi" w:hAnsiTheme="majorHAnsi" w:cstheme="majorHAnsi"/>
        </w:rPr>
        <w:t xml:space="preserve"> bazy</w:t>
      </w:r>
      <w:r w:rsidRPr="00F84605">
        <w:rPr>
          <w:rFonts w:asciiTheme="majorHAnsi" w:hAnsiTheme="majorHAnsi" w:cstheme="majorHAnsi"/>
        </w:rPr>
        <w:t xml:space="preserve">, </w:t>
      </w:r>
      <w:r>
        <w:rPr>
          <w:rFonts w:asciiTheme="majorHAnsi" w:hAnsiTheme="majorHAnsi" w:cstheme="majorHAnsi"/>
        </w:rPr>
        <w:t>Oferent</w:t>
      </w:r>
      <w:r w:rsidRPr="00F84605">
        <w:rPr>
          <w:rFonts w:asciiTheme="majorHAnsi" w:hAnsiTheme="majorHAnsi" w:cstheme="majorHAnsi"/>
        </w:rPr>
        <w:t xml:space="preserve"> winien złożyć stosowne dokumenty potwierdzające umocowanie do reprezentacji wraz z ofertą</w:t>
      </w:r>
    </w:p>
  </w:footnote>
  <w:footnote w:id="3">
    <w:p w14:paraId="3ECC1633" w14:textId="77777777" w:rsidR="001628DB" w:rsidRPr="00B12778" w:rsidRDefault="001628DB" w:rsidP="00764BE3">
      <w:pPr>
        <w:pStyle w:val="Tekstprzypisudolnego"/>
        <w:jc w:val="both"/>
        <w:rPr>
          <w:sz w:val="16"/>
          <w:szCs w:val="16"/>
        </w:rPr>
      </w:pPr>
      <w:r w:rsidRPr="00B12778">
        <w:rPr>
          <w:rStyle w:val="Odwoanieprzypisudolnego"/>
          <w:sz w:val="16"/>
          <w:szCs w:val="16"/>
        </w:rPr>
        <w:footnoteRef/>
      </w:r>
      <w:r w:rsidRPr="00B12778">
        <w:rPr>
          <w:sz w:val="16"/>
          <w:szCs w:val="16"/>
        </w:rPr>
        <w:t xml:space="preserve"> </w:t>
      </w:r>
      <w:r w:rsidRPr="00B51649">
        <w:rPr>
          <w:sz w:val="16"/>
          <w:szCs w:val="16"/>
        </w:rPr>
        <w:t>Należy podać źródło danych potwierdzając</w:t>
      </w:r>
      <w:r>
        <w:rPr>
          <w:sz w:val="16"/>
          <w:szCs w:val="16"/>
        </w:rPr>
        <w:t>e</w:t>
      </w:r>
      <w:r w:rsidRPr="00B51649">
        <w:rPr>
          <w:sz w:val="16"/>
          <w:szCs w:val="16"/>
        </w:rPr>
        <w:t xml:space="preserve"> parametr w załączonej do Oferty dokumentacji – nazwa i nr załącznika. Należy podać nr strony, na której znajduje się potwierdzenie spełnienia parametru.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370" w14:textId="75EE1D03" w:rsidR="001628DB" w:rsidRDefault="001628DB" w:rsidP="002C63C1">
    <w:pPr>
      <w:pBdr>
        <w:top w:val="nil"/>
        <w:left w:val="nil"/>
        <w:bottom w:val="nil"/>
        <w:right w:val="nil"/>
        <w:between w:val="nil"/>
      </w:pBdr>
      <w:tabs>
        <w:tab w:val="left" w:pos="732"/>
        <w:tab w:val="center" w:pos="4536"/>
        <w:tab w:val="right" w:pos="9072"/>
      </w:tabs>
      <w:spacing w:after="0" w:line="240" w:lineRule="auto"/>
      <w:rPr>
        <w:rFonts w:ascii="Times New Roman" w:eastAsia="Times New Roman" w:hAnsi="Times New Roman" w:cs="Times New Roman"/>
        <w:color w:val="000000"/>
        <w:sz w:val="24"/>
        <w:szCs w:val="24"/>
      </w:rPr>
    </w:pPr>
    <w:r w:rsidRPr="00C75D91">
      <w:rPr>
        <w:noProof/>
      </w:rPr>
      <w:drawing>
        <wp:inline distT="0" distB="0" distL="0" distR="0" wp14:anchorId="4ADC043C" wp14:editId="759B4D48">
          <wp:extent cx="5760720" cy="535305"/>
          <wp:effectExtent l="0" t="0" r="0" b="0"/>
          <wp:docPr id="58385789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35305"/>
                  </a:xfrm>
                  <a:prstGeom prst="rect">
                    <a:avLst/>
                  </a:prstGeom>
                  <a:noFill/>
                  <a:ln>
                    <a:noFill/>
                  </a:ln>
                </pic:spPr>
              </pic:pic>
            </a:graphicData>
          </a:graphic>
        </wp:inline>
      </w:drawing>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
  <w:p w14:paraId="00000371" w14:textId="156629AD" w:rsidR="001628DB" w:rsidRDefault="001628DB">
    <w:r>
      <w:rPr>
        <w:noProof/>
      </w:rPr>
      <mc:AlternateContent>
        <mc:Choice Requires="wps">
          <w:drawing>
            <wp:inline distT="0" distB="0" distL="0" distR="0" wp14:anchorId="778F2E7B" wp14:editId="4AF724F6">
              <wp:extent cx="304800" cy="304800"/>
              <wp:effectExtent l="0" t="0" r="0" b="0"/>
              <wp:docPr id="971433560" name="Prostokąt 97143356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1621CBE1" id="Prostokąt 971433560"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Pr>
        <w:noProof/>
      </w:rPr>
      <mc:AlternateContent>
        <mc:Choice Requires="wps">
          <w:drawing>
            <wp:inline distT="0" distB="0" distL="0" distR="0" wp14:anchorId="522A5A81" wp14:editId="4AE8D79C">
              <wp:extent cx="304800" cy="304800"/>
              <wp:effectExtent l="0" t="0" r="0" b="0"/>
              <wp:docPr id="256695524" name="Prostokąt 2566955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25B319DC" id="Prostokąt 256695524"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hybridMultilevel"/>
    <w:tmpl w:val="3D1B58BA"/>
    <w:lvl w:ilvl="0" w:tplc="FFFFFFFF">
      <w:start w:val="3"/>
      <w:numFmt w:val="decimal"/>
      <w:lvlText w:val="%1."/>
      <w:lvlJc w:val="left"/>
      <w:pPr>
        <w:ind w:left="0"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 w15:restartNumberingAfterBreak="0">
    <w:nsid w:val="03354841"/>
    <w:multiLevelType w:val="hybridMultilevel"/>
    <w:tmpl w:val="5D367270"/>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B03CF1"/>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4B0DB1"/>
    <w:multiLevelType w:val="multilevel"/>
    <w:tmpl w:val="E07465E2"/>
    <w:lvl w:ilvl="0">
      <w:start w:val="1"/>
      <w:numFmt w:val="decimal"/>
      <w:lvlText w:val="%1."/>
      <w:lvlJc w:val="left"/>
      <w:pPr>
        <w:tabs>
          <w:tab w:val="num" w:pos="720"/>
        </w:tabs>
        <w:ind w:left="720" w:hanging="720"/>
      </w:pPr>
    </w:lvl>
    <w:lvl w:ilvl="1">
      <w:start w:val="1"/>
      <w:numFmt w:val="decimal"/>
      <w:pStyle w:val="Akapit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FB70DEA"/>
    <w:multiLevelType w:val="hybridMultilevel"/>
    <w:tmpl w:val="FFA8977A"/>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6" w15:restartNumberingAfterBreak="0">
    <w:nsid w:val="1A851B09"/>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DDF0198"/>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6A282E"/>
    <w:multiLevelType w:val="hybridMultilevel"/>
    <w:tmpl w:val="668EDBE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CC5FAD"/>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31C5272"/>
    <w:multiLevelType w:val="hybridMultilevel"/>
    <w:tmpl w:val="70D054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5C72FF2"/>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64174B1"/>
    <w:multiLevelType w:val="hybridMultilevel"/>
    <w:tmpl w:val="B4802F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A0569CD"/>
    <w:multiLevelType w:val="hybridMultilevel"/>
    <w:tmpl w:val="4E3818B4"/>
    <w:lvl w:ilvl="0" w:tplc="0415000F">
      <w:start w:val="1"/>
      <w:numFmt w:val="decimal"/>
      <w:lvlText w:val="%1."/>
      <w:lvlJc w:val="left"/>
      <w:pPr>
        <w:ind w:left="720" w:hanging="360"/>
      </w:pPr>
      <w:rPr>
        <w:rFonts w:hint="default"/>
      </w:rPr>
    </w:lvl>
    <w:lvl w:ilvl="1" w:tplc="D070FF10">
      <w:start w:val="1"/>
      <w:numFmt w:val="decimal"/>
      <w:lvlText w:val="%2)"/>
      <w:lvlJc w:val="left"/>
      <w:pPr>
        <w:tabs>
          <w:tab w:val="num" w:pos="1440"/>
        </w:tabs>
        <w:ind w:left="1440" w:hanging="360"/>
      </w:pPr>
      <w:rPr>
        <w:rFonts w:asciiTheme="minorHAnsi" w:hAnsiTheme="minorHAnsi" w:cstheme="minorHAnsi" w:hint="default"/>
        <w:b w:val="0"/>
      </w:rPr>
    </w:lvl>
    <w:lvl w:ilvl="2" w:tplc="0415001B">
      <w:start w:val="1"/>
      <w:numFmt w:val="lowerRoman"/>
      <w:lvlText w:val="%3."/>
      <w:lvlJc w:val="right"/>
      <w:pPr>
        <w:ind w:left="2160" w:hanging="180"/>
      </w:pPr>
      <w:rPr>
        <w:rFonts w:ascii="Times New Roman" w:hAnsi="Times New Roman" w:cs="Times New Roman"/>
      </w:rPr>
    </w:lvl>
    <w:lvl w:ilvl="3" w:tplc="FB6C197C">
      <w:start w:val="1"/>
      <w:numFmt w:val="decimal"/>
      <w:lvlText w:val="%4."/>
      <w:lvlJc w:val="left"/>
      <w:pPr>
        <w:ind w:left="2880" w:hanging="360"/>
      </w:pPr>
      <w:rPr>
        <w:rFonts w:asciiTheme="minorHAnsi" w:hAnsiTheme="minorHAnsi" w:cstheme="minorHAnsi" w:hint="default"/>
        <w:b w:val="0"/>
        <w:sz w:val="22"/>
        <w:szCs w:val="22"/>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4" w15:restartNumberingAfterBreak="0">
    <w:nsid w:val="53535BF6"/>
    <w:multiLevelType w:val="hybridMultilevel"/>
    <w:tmpl w:val="BF48C41A"/>
    <w:lvl w:ilvl="0" w:tplc="6130C778">
      <w:start w:val="1"/>
      <w:numFmt w:val="bullet"/>
      <w:lvlText w:val=""/>
      <w:lvlJc w:val="left"/>
      <w:pPr>
        <w:ind w:left="1287" w:hanging="360"/>
      </w:pPr>
      <w:rPr>
        <w:rFonts w:ascii="Verdana" w:hAnsi="Verdana" w:hint="default"/>
        <w:b/>
        <w:sz w:val="28"/>
        <w:szCs w:val="28"/>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15" w15:restartNumberingAfterBreak="0">
    <w:nsid w:val="54C42AED"/>
    <w:multiLevelType w:val="hybridMultilevel"/>
    <w:tmpl w:val="090ED0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BFD52E8"/>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E077A9C"/>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02F3E6B"/>
    <w:multiLevelType w:val="hybridMultilevel"/>
    <w:tmpl w:val="93769C8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304938"/>
    <w:multiLevelType w:val="hybridMultilevel"/>
    <w:tmpl w:val="3A4E0C6A"/>
    <w:lvl w:ilvl="0" w:tplc="678E11A4">
      <w:start w:val="1"/>
      <w:numFmt w:val="lowerLetter"/>
      <w:lvlText w:val="%1)"/>
      <w:lvlJc w:val="left"/>
      <w:pPr>
        <w:ind w:left="1287" w:hanging="360"/>
      </w:pPr>
      <w:rPr>
        <w:rFonts w:ascii="Arial" w:hAnsi="Arial" w:cs="Arial" w:hint="default"/>
        <w:b w:val="0"/>
        <w:sz w:val="24"/>
        <w:szCs w:val="24"/>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64C346A4"/>
    <w:multiLevelType w:val="hybridMultilevel"/>
    <w:tmpl w:val="80A25AB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8597152"/>
    <w:multiLevelType w:val="multilevel"/>
    <w:tmpl w:val="3E8C1250"/>
    <w:lvl w:ilvl="0">
      <w:start w:val="1"/>
      <w:numFmt w:val="bullet"/>
      <w:pStyle w:val="Styl1"/>
      <w:lvlText w:val=""/>
      <w:lvlJc w:val="left"/>
      <w:pPr>
        <w:ind w:left="1287" w:hanging="360"/>
      </w:pPr>
      <w:rPr>
        <w:rFonts w:ascii="Verdana" w:eastAsia="Verdana" w:hAnsi="Verdana" w:cs="Verdana"/>
        <w:b/>
        <w:sz w:val="28"/>
        <w:szCs w:val="28"/>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2" w15:restartNumberingAfterBreak="0">
    <w:nsid w:val="69A233F0"/>
    <w:multiLevelType w:val="hybridMultilevel"/>
    <w:tmpl w:val="E988BEAC"/>
    <w:lvl w:ilvl="0" w:tplc="678E11A4">
      <w:start w:val="1"/>
      <w:numFmt w:val="lowerLetter"/>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D837D4"/>
    <w:multiLevelType w:val="hybridMultilevel"/>
    <w:tmpl w:val="0C9C1186"/>
    <w:lvl w:ilvl="0" w:tplc="D070FF10">
      <w:start w:val="1"/>
      <w:numFmt w:val="decimal"/>
      <w:lvlText w:val="%1)"/>
      <w:lvlJc w:val="left"/>
      <w:pPr>
        <w:tabs>
          <w:tab w:val="num" w:pos="1440"/>
        </w:tabs>
        <w:ind w:left="144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4C5464"/>
    <w:multiLevelType w:val="hybridMultilevel"/>
    <w:tmpl w:val="6F64D97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F9D7268"/>
    <w:multiLevelType w:val="hybridMultilevel"/>
    <w:tmpl w:val="B8681AB8"/>
    <w:lvl w:ilvl="0" w:tplc="DD7450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1"/>
  </w:num>
  <w:num w:numId="2">
    <w:abstractNumId w:val="4"/>
  </w:num>
  <w:num w:numId="3">
    <w:abstractNumId w:val="13"/>
  </w:num>
  <w:num w:numId="4">
    <w:abstractNumId w:val="14"/>
  </w:num>
  <w:num w:numId="5">
    <w:abstractNumId w:val="0"/>
  </w:num>
  <w:num w:numId="6">
    <w:abstractNumId w:val="1"/>
    <w:lvlOverride w:ilvl="0">
      <w:startOverride w:val="3"/>
    </w:lvlOverride>
    <w:lvlOverride w:ilvl="1">
      <w:startOverride w:val="1"/>
    </w:lvlOverride>
    <w:lvlOverride w:ilvl="2"/>
    <w:lvlOverride w:ilvl="3"/>
    <w:lvlOverride w:ilvl="4"/>
    <w:lvlOverride w:ilvl="5"/>
    <w:lvlOverride w:ilvl="6"/>
    <w:lvlOverride w:ilvl="7"/>
    <w:lvlOverride w:ilvl="8"/>
  </w:num>
  <w:num w:numId="7">
    <w:abstractNumId w:val="2"/>
  </w:num>
  <w:num w:numId="8">
    <w:abstractNumId w:val="18"/>
  </w:num>
  <w:num w:numId="9">
    <w:abstractNumId w:val="5"/>
  </w:num>
  <w:num w:numId="10">
    <w:abstractNumId w:val="7"/>
  </w:num>
  <w:num w:numId="11">
    <w:abstractNumId w:val="22"/>
  </w:num>
  <w:num w:numId="12">
    <w:abstractNumId w:val="25"/>
  </w:num>
  <w:num w:numId="13">
    <w:abstractNumId w:val="12"/>
  </w:num>
  <w:num w:numId="14">
    <w:abstractNumId w:val="9"/>
  </w:num>
  <w:num w:numId="15">
    <w:abstractNumId w:val="6"/>
  </w:num>
  <w:num w:numId="16">
    <w:abstractNumId w:val="16"/>
  </w:num>
  <w:num w:numId="17">
    <w:abstractNumId w:val="17"/>
  </w:num>
  <w:num w:numId="18">
    <w:abstractNumId w:val="11"/>
  </w:num>
  <w:num w:numId="19">
    <w:abstractNumId w:val="3"/>
  </w:num>
  <w:num w:numId="20">
    <w:abstractNumId w:val="23"/>
  </w:num>
  <w:num w:numId="21">
    <w:abstractNumId w:val="15"/>
  </w:num>
  <w:num w:numId="22">
    <w:abstractNumId w:val="24"/>
  </w:num>
  <w:num w:numId="23">
    <w:abstractNumId w:val="20"/>
  </w:num>
  <w:num w:numId="24">
    <w:abstractNumId w:val="19"/>
  </w:num>
  <w:num w:numId="25">
    <w:abstractNumId w:val="10"/>
  </w:num>
  <w:num w:numId="26">
    <w:abstractNumId w:val="8"/>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usz Bak">
    <w15:presenceInfo w15:providerId="AD" w15:userId="S-1-5-21-1582294223-501400500-4182586845-13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621"/>
    <w:rsid w:val="00000140"/>
    <w:rsid w:val="000004BD"/>
    <w:rsid w:val="000031B7"/>
    <w:rsid w:val="000060CE"/>
    <w:rsid w:val="000060EB"/>
    <w:rsid w:val="00010FCB"/>
    <w:rsid w:val="00013C18"/>
    <w:rsid w:val="0001413E"/>
    <w:rsid w:val="000206ED"/>
    <w:rsid w:val="00020C50"/>
    <w:rsid w:val="000227D4"/>
    <w:rsid w:val="000258BA"/>
    <w:rsid w:val="00025E1A"/>
    <w:rsid w:val="00032548"/>
    <w:rsid w:val="000358C4"/>
    <w:rsid w:val="00036423"/>
    <w:rsid w:val="0004018D"/>
    <w:rsid w:val="000433EB"/>
    <w:rsid w:val="00043F3E"/>
    <w:rsid w:val="00047A6D"/>
    <w:rsid w:val="00053080"/>
    <w:rsid w:val="00053A35"/>
    <w:rsid w:val="00055667"/>
    <w:rsid w:val="000564F3"/>
    <w:rsid w:val="0006106B"/>
    <w:rsid w:val="000722DC"/>
    <w:rsid w:val="00076E6F"/>
    <w:rsid w:val="00082FFB"/>
    <w:rsid w:val="000832A7"/>
    <w:rsid w:val="000A17C9"/>
    <w:rsid w:val="000A3622"/>
    <w:rsid w:val="000B4353"/>
    <w:rsid w:val="000B4590"/>
    <w:rsid w:val="000C31A8"/>
    <w:rsid w:val="000C67EA"/>
    <w:rsid w:val="000D2128"/>
    <w:rsid w:val="000D2F1F"/>
    <w:rsid w:val="000D3B3F"/>
    <w:rsid w:val="000D714E"/>
    <w:rsid w:val="000E75C2"/>
    <w:rsid w:val="000F0898"/>
    <w:rsid w:val="000F5045"/>
    <w:rsid w:val="00101B85"/>
    <w:rsid w:val="0010308A"/>
    <w:rsid w:val="00116D49"/>
    <w:rsid w:val="00132AD2"/>
    <w:rsid w:val="00134D06"/>
    <w:rsid w:val="001353DE"/>
    <w:rsid w:val="001354A0"/>
    <w:rsid w:val="00137CAA"/>
    <w:rsid w:val="00137E88"/>
    <w:rsid w:val="001419D2"/>
    <w:rsid w:val="001535D8"/>
    <w:rsid w:val="0015385F"/>
    <w:rsid w:val="0015440B"/>
    <w:rsid w:val="00155689"/>
    <w:rsid w:val="00156BD1"/>
    <w:rsid w:val="00161929"/>
    <w:rsid w:val="001628DB"/>
    <w:rsid w:val="00171A0E"/>
    <w:rsid w:val="00173DD6"/>
    <w:rsid w:val="0017504F"/>
    <w:rsid w:val="001821AD"/>
    <w:rsid w:val="00183D3E"/>
    <w:rsid w:val="001844B1"/>
    <w:rsid w:val="0018557C"/>
    <w:rsid w:val="00185DF9"/>
    <w:rsid w:val="0019004D"/>
    <w:rsid w:val="00195F83"/>
    <w:rsid w:val="0019615C"/>
    <w:rsid w:val="001978EE"/>
    <w:rsid w:val="001A10A0"/>
    <w:rsid w:val="001B5532"/>
    <w:rsid w:val="001C1C2A"/>
    <w:rsid w:val="001C22E4"/>
    <w:rsid w:val="001D0CEA"/>
    <w:rsid w:val="001D124B"/>
    <w:rsid w:val="001D1DEF"/>
    <w:rsid w:val="001D3EB3"/>
    <w:rsid w:val="001D45B0"/>
    <w:rsid w:val="001D6F5B"/>
    <w:rsid w:val="001E6494"/>
    <w:rsid w:val="001E65AF"/>
    <w:rsid w:val="001E6F3F"/>
    <w:rsid w:val="001F20C4"/>
    <w:rsid w:val="001F3DB2"/>
    <w:rsid w:val="001F64C0"/>
    <w:rsid w:val="001F6A7A"/>
    <w:rsid w:val="00200FEC"/>
    <w:rsid w:val="00202957"/>
    <w:rsid w:val="00202C60"/>
    <w:rsid w:val="00206668"/>
    <w:rsid w:val="00206D68"/>
    <w:rsid w:val="00207A2A"/>
    <w:rsid w:val="002101FD"/>
    <w:rsid w:val="00210EED"/>
    <w:rsid w:val="002203E0"/>
    <w:rsid w:val="00220842"/>
    <w:rsid w:val="00220A38"/>
    <w:rsid w:val="00220AC9"/>
    <w:rsid w:val="00221C7E"/>
    <w:rsid w:val="0022337F"/>
    <w:rsid w:val="00225044"/>
    <w:rsid w:val="00232B81"/>
    <w:rsid w:val="00234A0E"/>
    <w:rsid w:val="00243BBE"/>
    <w:rsid w:val="002464E5"/>
    <w:rsid w:val="00247D4F"/>
    <w:rsid w:val="00251FAB"/>
    <w:rsid w:val="00254607"/>
    <w:rsid w:val="00254B35"/>
    <w:rsid w:val="00255788"/>
    <w:rsid w:val="00260830"/>
    <w:rsid w:val="002618D0"/>
    <w:rsid w:val="00261FC3"/>
    <w:rsid w:val="0026479D"/>
    <w:rsid w:val="0027353B"/>
    <w:rsid w:val="00280E90"/>
    <w:rsid w:val="00285883"/>
    <w:rsid w:val="00287D42"/>
    <w:rsid w:val="0029293B"/>
    <w:rsid w:val="00293940"/>
    <w:rsid w:val="00295B93"/>
    <w:rsid w:val="002A128E"/>
    <w:rsid w:val="002A2B54"/>
    <w:rsid w:val="002A4C47"/>
    <w:rsid w:val="002A731D"/>
    <w:rsid w:val="002B3F9F"/>
    <w:rsid w:val="002B5D04"/>
    <w:rsid w:val="002B6C55"/>
    <w:rsid w:val="002C63C1"/>
    <w:rsid w:val="002C6F58"/>
    <w:rsid w:val="002C73D0"/>
    <w:rsid w:val="002D1999"/>
    <w:rsid w:val="002D36C2"/>
    <w:rsid w:val="002D4605"/>
    <w:rsid w:val="002D4DDC"/>
    <w:rsid w:val="002D6DF1"/>
    <w:rsid w:val="002E1A11"/>
    <w:rsid w:val="002E63D7"/>
    <w:rsid w:val="002E6BCA"/>
    <w:rsid w:val="002E7455"/>
    <w:rsid w:val="002F23C5"/>
    <w:rsid w:val="002F56D8"/>
    <w:rsid w:val="002F68C4"/>
    <w:rsid w:val="002F6D95"/>
    <w:rsid w:val="003006E3"/>
    <w:rsid w:val="00301A52"/>
    <w:rsid w:val="00306CB1"/>
    <w:rsid w:val="0030774D"/>
    <w:rsid w:val="0031225D"/>
    <w:rsid w:val="00314718"/>
    <w:rsid w:val="00317FB3"/>
    <w:rsid w:val="00324964"/>
    <w:rsid w:val="00326C78"/>
    <w:rsid w:val="00330E5C"/>
    <w:rsid w:val="0033345E"/>
    <w:rsid w:val="00334D8D"/>
    <w:rsid w:val="003366B8"/>
    <w:rsid w:val="00337AF7"/>
    <w:rsid w:val="003445D0"/>
    <w:rsid w:val="0034464A"/>
    <w:rsid w:val="003509CA"/>
    <w:rsid w:val="00350D10"/>
    <w:rsid w:val="003607F4"/>
    <w:rsid w:val="00361C28"/>
    <w:rsid w:val="003652AC"/>
    <w:rsid w:val="003655F7"/>
    <w:rsid w:val="00367FBC"/>
    <w:rsid w:val="00371096"/>
    <w:rsid w:val="00372C39"/>
    <w:rsid w:val="00372E42"/>
    <w:rsid w:val="0037433A"/>
    <w:rsid w:val="003807A7"/>
    <w:rsid w:val="00381109"/>
    <w:rsid w:val="00385589"/>
    <w:rsid w:val="0038685E"/>
    <w:rsid w:val="00390908"/>
    <w:rsid w:val="003A2751"/>
    <w:rsid w:val="003A454C"/>
    <w:rsid w:val="003A5693"/>
    <w:rsid w:val="003A593E"/>
    <w:rsid w:val="003A6FD6"/>
    <w:rsid w:val="003A7A69"/>
    <w:rsid w:val="003B0543"/>
    <w:rsid w:val="003B0EDA"/>
    <w:rsid w:val="003B1D5B"/>
    <w:rsid w:val="003B1E58"/>
    <w:rsid w:val="003B4209"/>
    <w:rsid w:val="003B751A"/>
    <w:rsid w:val="003C028B"/>
    <w:rsid w:val="003C0354"/>
    <w:rsid w:val="003C36AD"/>
    <w:rsid w:val="003D0A6D"/>
    <w:rsid w:val="003D229F"/>
    <w:rsid w:val="003D22DA"/>
    <w:rsid w:val="003D2B3E"/>
    <w:rsid w:val="003D354C"/>
    <w:rsid w:val="003D7D89"/>
    <w:rsid w:val="003E01CF"/>
    <w:rsid w:val="003E2F17"/>
    <w:rsid w:val="003E3EED"/>
    <w:rsid w:val="003E4C70"/>
    <w:rsid w:val="003E6ADE"/>
    <w:rsid w:val="003F3435"/>
    <w:rsid w:val="003F397E"/>
    <w:rsid w:val="003F6B72"/>
    <w:rsid w:val="003F6BB5"/>
    <w:rsid w:val="003F7E7C"/>
    <w:rsid w:val="00403462"/>
    <w:rsid w:val="004034D4"/>
    <w:rsid w:val="00403B2D"/>
    <w:rsid w:val="004058BF"/>
    <w:rsid w:val="00410F93"/>
    <w:rsid w:val="0041473C"/>
    <w:rsid w:val="00414A0F"/>
    <w:rsid w:val="004166F9"/>
    <w:rsid w:val="004168D9"/>
    <w:rsid w:val="004169E0"/>
    <w:rsid w:val="00416A8E"/>
    <w:rsid w:val="0042274A"/>
    <w:rsid w:val="004234BD"/>
    <w:rsid w:val="00423B23"/>
    <w:rsid w:val="00423FC0"/>
    <w:rsid w:val="00427F53"/>
    <w:rsid w:val="00443563"/>
    <w:rsid w:val="00443F37"/>
    <w:rsid w:val="004444FD"/>
    <w:rsid w:val="004449C9"/>
    <w:rsid w:val="00454C12"/>
    <w:rsid w:val="00461191"/>
    <w:rsid w:val="00462790"/>
    <w:rsid w:val="00465FD9"/>
    <w:rsid w:val="004701E4"/>
    <w:rsid w:val="004712EF"/>
    <w:rsid w:val="00473896"/>
    <w:rsid w:val="00474F41"/>
    <w:rsid w:val="00477350"/>
    <w:rsid w:val="0048060C"/>
    <w:rsid w:val="00480B23"/>
    <w:rsid w:val="00482876"/>
    <w:rsid w:val="00486ABA"/>
    <w:rsid w:val="00487101"/>
    <w:rsid w:val="00491673"/>
    <w:rsid w:val="00492D49"/>
    <w:rsid w:val="00495009"/>
    <w:rsid w:val="004A6CE4"/>
    <w:rsid w:val="004A7DA0"/>
    <w:rsid w:val="004B68D6"/>
    <w:rsid w:val="004B781E"/>
    <w:rsid w:val="004C0465"/>
    <w:rsid w:val="004C322F"/>
    <w:rsid w:val="004D1555"/>
    <w:rsid w:val="004E701C"/>
    <w:rsid w:val="004F33E5"/>
    <w:rsid w:val="004F6B15"/>
    <w:rsid w:val="004F6D06"/>
    <w:rsid w:val="00501807"/>
    <w:rsid w:val="00504241"/>
    <w:rsid w:val="005079CB"/>
    <w:rsid w:val="0051293F"/>
    <w:rsid w:val="00513601"/>
    <w:rsid w:val="005140D9"/>
    <w:rsid w:val="00517655"/>
    <w:rsid w:val="005230FE"/>
    <w:rsid w:val="00523EA4"/>
    <w:rsid w:val="00525E82"/>
    <w:rsid w:val="005363E6"/>
    <w:rsid w:val="00537D57"/>
    <w:rsid w:val="005428E5"/>
    <w:rsid w:val="0054424E"/>
    <w:rsid w:val="005527D8"/>
    <w:rsid w:val="00557BD9"/>
    <w:rsid w:val="00561271"/>
    <w:rsid w:val="005626FA"/>
    <w:rsid w:val="005630EC"/>
    <w:rsid w:val="00567E15"/>
    <w:rsid w:val="005802DF"/>
    <w:rsid w:val="00581DE0"/>
    <w:rsid w:val="005848F1"/>
    <w:rsid w:val="00587336"/>
    <w:rsid w:val="005877A5"/>
    <w:rsid w:val="005933B0"/>
    <w:rsid w:val="0059437F"/>
    <w:rsid w:val="00594B1E"/>
    <w:rsid w:val="00595250"/>
    <w:rsid w:val="005A1483"/>
    <w:rsid w:val="005B567B"/>
    <w:rsid w:val="005B6D04"/>
    <w:rsid w:val="005B7E25"/>
    <w:rsid w:val="005C151B"/>
    <w:rsid w:val="005C2697"/>
    <w:rsid w:val="005C5B1C"/>
    <w:rsid w:val="005C6599"/>
    <w:rsid w:val="005E4CAB"/>
    <w:rsid w:val="005E5284"/>
    <w:rsid w:val="005E62AB"/>
    <w:rsid w:val="005E7365"/>
    <w:rsid w:val="005F0601"/>
    <w:rsid w:val="005F166B"/>
    <w:rsid w:val="006010DC"/>
    <w:rsid w:val="00602148"/>
    <w:rsid w:val="006135CF"/>
    <w:rsid w:val="006171DB"/>
    <w:rsid w:val="00617449"/>
    <w:rsid w:val="00631A16"/>
    <w:rsid w:val="00631B77"/>
    <w:rsid w:val="00635918"/>
    <w:rsid w:val="00635A95"/>
    <w:rsid w:val="00637FD7"/>
    <w:rsid w:val="006424E3"/>
    <w:rsid w:val="006545AC"/>
    <w:rsid w:val="0065732A"/>
    <w:rsid w:val="00670B81"/>
    <w:rsid w:val="00671B67"/>
    <w:rsid w:val="006843FE"/>
    <w:rsid w:val="00691413"/>
    <w:rsid w:val="00694D34"/>
    <w:rsid w:val="006A417D"/>
    <w:rsid w:val="006A44D2"/>
    <w:rsid w:val="006B42ED"/>
    <w:rsid w:val="006B5D33"/>
    <w:rsid w:val="006C09F0"/>
    <w:rsid w:val="006C3DD3"/>
    <w:rsid w:val="006C3E61"/>
    <w:rsid w:val="006C5ABB"/>
    <w:rsid w:val="006C6847"/>
    <w:rsid w:val="006D5034"/>
    <w:rsid w:val="006D5D64"/>
    <w:rsid w:val="006E1329"/>
    <w:rsid w:val="006E1362"/>
    <w:rsid w:val="006E6FC3"/>
    <w:rsid w:val="006E77FA"/>
    <w:rsid w:val="006F015B"/>
    <w:rsid w:val="006F17BF"/>
    <w:rsid w:val="006F2FFF"/>
    <w:rsid w:val="006F4D1B"/>
    <w:rsid w:val="006F53A1"/>
    <w:rsid w:val="006F6008"/>
    <w:rsid w:val="006F657A"/>
    <w:rsid w:val="00701D9E"/>
    <w:rsid w:val="0070284A"/>
    <w:rsid w:val="007079E8"/>
    <w:rsid w:val="00711153"/>
    <w:rsid w:val="00711DE9"/>
    <w:rsid w:val="007157A5"/>
    <w:rsid w:val="00716C48"/>
    <w:rsid w:val="00722E87"/>
    <w:rsid w:val="00724DF8"/>
    <w:rsid w:val="007327AD"/>
    <w:rsid w:val="00732CAE"/>
    <w:rsid w:val="00732D62"/>
    <w:rsid w:val="007355FD"/>
    <w:rsid w:val="00735702"/>
    <w:rsid w:val="007376D7"/>
    <w:rsid w:val="00741227"/>
    <w:rsid w:val="00743C8E"/>
    <w:rsid w:val="007454CF"/>
    <w:rsid w:val="00751559"/>
    <w:rsid w:val="007515E4"/>
    <w:rsid w:val="0075162F"/>
    <w:rsid w:val="00756908"/>
    <w:rsid w:val="00756C52"/>
    <w:rsid w:val="00764BE3"/>
    <w:rsid w:val="007653E9"/>
    <w:rsid w:val="00765555"/>
    <w:rsid w:val="007735FA"/>
    <w:rsid w:val="00773AC3"/>
    <w:rsid w:val="007753C7"/>
    <w:rsid w:val="00780D0F"/>
    <w:rsid w:val="00780FA5"/>
    <w:rsid w:val="00785FCE"/>
    <w:rsid w:val="007879E7"/>
    <w:rsid w:val="007943B4"/>
    <w:rsid w:val="0079487F"/>
    <w:rsid w:val="007A42CC"/>
    <w:rsid w:val="007A6AE6"/>
    <w:rsid w:val="007A721C"/>
    <w:rsid w:val="007B2670"/>
    <w:rsid w:val="007B604A"/>
    <w:rsid w:val="007B68E5"/>
    <w:rsid w:val="007B6CA0"/>
    <w:rsid w:val="007C3405"/>
    <w:rsid w:val="007C4796"/>
    <w:rsid w:val="007D212A"/>
    <w:rsid w:val="007D3524"/>
    <w:rsid w:val="007D627F"/>
    <w:rsid w:val="007E0325"/>
    <w:rsid w:val="007E4AC1"/>
    <w:rsid w:val="007E5736"/>
    <w:rsid w:val="007E5AF2"/>
    <w:rsid w:val="007E60F6"/>
    <w:rsid w:val="007E7F87"/>
    <w:rsid w:val="007F3F75"/>
    <w:rsid w:val="007F4C6F"/>
    <w:rsid w:val="007F60C1"/>
    <w:rsid w:val="007F70C9"/>
    <w:rsid w:val="007F7527"/>
    <w:rsid w:val="00816033"/>
    <w:rsid w:val="00817917"/>
    <w:rsid w:val="00824C8F"/>
    <w:rsid w:val="00824EB4"/>
    <w:rsid w:val="0083757C"/>
    <w:rsid w:val="008758F7"/>
    <w:rsid w:val="00877812"/>
    <w:rsid w:val="008840BF"/>
    <w:rsid w:val="00884F31"/>
    <w:rsid w:val="00885C02"/>
    <w:rsid w:val="00885F4C"/>
    <w:rsid w:val="0088664E"/>
    <w:rsid w:val="008873E3"/>
    <w:rsid w:val="00887877"/>
    <w:rsid w:val="00892684"/>
    <w:rsid w:val="00892B98"/>
    <w:rsid w:val="008949BC"/>
    <w:rsid w:val="00895474"/>
    <w:rsid w:val="00896199"/>
    <w:rsid w:val="008A2F77"/>
    <w:rsid w:val="008A4364"/>
    <w:rsid w:val="008A750D"/>
    <w:rsid w:val="008B0220"/>
    <w:rsid w:val="008B083E"/>
    <w:rsid w:val="008B1085"/>
    <w:rsid w:val="008B2873"/>
    <w:rsid w:val="008B308C"/>
    <w:rsid w:val="008D456C"/>
    <w:rsid w:val="008D4C46"/>
    <w:rsid w:val="008D5AEB"/>
    <w:rsid w:val="008E0B0C"/>
    <w:rsid w:val="008E6132"/>
    <w:rsid w:val="008E7589"/>
    <w:rsid w:val="008E7ECD"/>
    <w:rsid w:val="008F0D4E"/>
    <w:rsid w:val="008F7809"/>
    <w:rsid w:val="008F7835"/>
    <w:rsid w:val="008F7B8A"/>
    <w:rsid w:val="00902273"/>
    <w:rsid w:val="00903AB1"/>
    <w:rsid w:val="00903AFB"/>
    <w:rsid w:val="009110E4"/>
    <w:rsid w:val="00911BE6"/>
    <w:rsid w:val="009150DD"/>
    <w:rsid w:val="009162F1"/>
    <w:rsid w:val="009178E4"/>
    <w:rsid w:val="00920D9C"/>
    <w:rsid w:val="00923208"/>
    <w:rsid w:val="00924DCB"/>
    <w:rsid w:val="00925A33"/>
    <w:rsid w:val="00933DDD"/>
    <w:rsid w:val="00940E60"/>
    <w:rsid w:val="00941BA0"/>
    <w:rsid w:val="00942300"/>
    <w:rsid w:val="0095020E"/>
    <w:rsid w:val="00950D0B"/>
    <w:rsid w:val="009528C6"/>
    <w:rsid w:val="00953C68"/>
    <w:rsid w:val="00954703"/>
    <w:rsid w:val="0095651D"/>
    <w:rsid w:val="009655DF"/>
    <w:rsid w:val="00965D27"/>
    <w:rsid w:val="00966780"/>
    <w:rsid w:val="00967D0C"/>
    <w:rsid w:val="00971D55"/>
    <w:rsid w:val="00973571"/>
    <w:rsid w:val="00973AB5"/>
    <w:rsid w:val="009772A0"/>
    <w:rsid w:val="00980ACC"/>
    <w:rsid w:val="00981EF0"/>
    <w:rsid w:val="0098383D"/>
    <w:rsid w:val="00984725"/>
    <w:rsid w:val="009868AC"/>
    <w:rsid w:val="00990780"/>
    <w:rsid w:val="00991DE1"/>
    <w:rsid w:val="009921A3"/>
    <w:rsid w:val="00993E8B"/>
    <w:rsid w:val="00994FC6"/>
    <w:rsid w:val="00995BDE"/>
    <w:rsid w:val="00995D8B"/>
    <w:rsid w:val="00997AA1"/>
    <w:rsid w:val="009A4178"/>
    <w:rsid w:val="009A650C"/>
    <w:rsid w:val="009B3748"/>
    <w:rsid w:val="009B6076"/>
    <w:rsid w:val="009B7654"/>
    <w:rsid w:val="009C0E77"/>
    <w:rsid w:val="009C6A93"/>
    <w:rsid w:val="009D37A7"/>
    <w:rsid w:val="009E5635"/>
    <w:rsid w:val="009E7173"/>
    <w:rsid w:val="009F4C9B"/>
    <w:rsid w:val="00A00283"/>
    <w:rsid w:val="00A0449A"/>
    <w:rsid w:val="00A04D25"/>
    <w:rsid w:val="00A0550B"/>
    <w:rsid w:val="00A07204"/>
    <w:rsid w:val="00A07314"/>
    <w:rsid w:val="00A07ADD"/>
    <w:rsid w:val="00A11209"/>
    <w:rsid w:val="00A122A8"/>
    <w:rsid w:val="00A1362B"/>
    <w:rsid w:val="00A2258A"/>
    <w:rsid w:val="00A22D38"/>
    <w:rsid w:val="00A22EE0"/>
    <w:rsid w:val="00A31894"/>
    <w:rsid w:val="00A34C31"/>
    <w:rsid w:val="00A3710D"/>
    <w:rsid w:val="00A5058C"/>
    <w:rsid w:val="00A51734"/>
    <w:rsid w:val="00A60AE6"/>
    <w:rsid w:val="00A65387"/>
    <w:rsid w:val="00A65E18"/>
    <w:rsid w:val="00A703D4"/>
    <w:rsid w:val="00A71F5F"/>
    <w:rsid w:val="00A7360B"/>
    <w:rsid w:val="00A75D2A"/>
    <w:rsid w:val="00A7790D"/>
    <w:rsid w:val="00A81B01"/>
    <w:rsid w:val="00A85675"/>
    <w:rsid w:val="00A85C68"/>
    <w:rsid w:val="00A90C82"/>
    <w:rsid w:val="00A935FC"/>
    <w:rsid w:val="00AA1A2B"/>
    <w:rsid w:val="00AA235E"/>
    <w:rsid w:val="00AA28A6"/>
    <w:rsid w:val="00AA2BB9"/>
    <w:rsid w:val="00AA5571"/>
    <w:rsid w:val="00AB08E6"/>
    <w:rsid w:val="00AB26C4"/>
    <w:rsid w:val="00AB3042"/>
    <w:rsid w:val="00AB4CA2"/>
    <w:rsid w:val="00AC2543"/>
    <w:rsid w:val="00AC5DFA"/>
    <w:rsid w:val="00AC6902"/>
    <w:rsid w:val="00AC7811"/>
    <w:rsid w:val="00AD13AA"/>
    <w:rsid w:val="00AD6136"/>
    <w:rsid w:val="00AF10BD"/>
    <w:rsid w:val="00AF43C6"/>
    <w:rsid w:val="00AF5FDD"/>
    <w:rsid w:val="00AF621A"/>
    <w:rsid w:val="00B00DCF"/>
    <w:rsid w:val="00B07C83"/>
    <w:rsid w:val="00B10E8F"/>
    <w:rsid w:val="00B11996"/>
    <w:rsid w:val="00B172D4"/>
    <w:rsid w:val="00B2200F"/>
    <w:rsid w:val="00B24714"/>
    <w:rsid w:val="00B34614"/>
    <w:rsid w:val="00B36ADF"/>
    <w:rsid w:val="00B44346"/>
    <w:rsid w:val="00B60AB5"/>
    <w:rsid w:val="00B60AD7"/>
    <w:rsid w:val="00B626C7"/>
    <w:rsid w:val="00B640FB"/>
    <w:rsid w:val="00B7271D"/>
    <w:rsid w:val="00B73EC8"/>
    <w:rsid w:val="00B76C32"/>
    <w:rsid w:val="00B85599"/>
    <w:rsid w:val="00B87706"/>
    <w:rsid w:val="00B914C2"/>
    <w:rsid w:val="00B95B16"/>
    <w:rsid w:val="00B9603E"/>
    <w:rsid w:val="00B968B5"/>
    <w:rsid w:val="00BA51B9"/>
    <w:rsid w:val="00BA5E52"/>
    <w:rsid w:val="00BA682E"/>
    <w:rsid w:val="00BB1079"/>
    <w:rsid w:val="00BB1E72"/>
    <w:rsid w:val="00BB40F7"/>
    <w:rsid w:val="00BB4A8D"/>
    <w:rsid w:val="00BB7719"/>
    <w:rsid w:val="00BC299B"/>
    <w:rsid w:val="00BD2D90"/>
    <w:rsid w:val="00BD4CAF"/>
    <w:rsid w:val="00BD75BC"/>
    <w:rsid w:val="00BE3EF4"/>
    <w:rsid w:val="00BE439B"/>
    <w:rsid w:val="00BE751B"/>
    <w:rsid w:val="00BF242D"/>
    <w:rsid w:val="00BF2AA7"/>
    <w:rsid w:val="00C00898"/>
    <w:rsid w:val="00C00F6C"/>
    <w:rsid w:val="00C01FAA"/>
    <w:rsid w:val="00C0283D"/>
    <w:rsid w:val="00C03B6C"/>
    <w:rsid w:val="00C03E0C"/>
    <w:rsid w:val="00C051B6"/>
    <w:rsid w:val="00C05395"/>
    <w:rsid w:val="00C07EDC"/>
    <w:rsid w:val="00C12FF0"/>
    <w:rsid w:val="00C16621"/>
    <w:rsid w:val="00C16C18"/>
    <w:rsid w:val="00C25FFC"/>
    <w:rsid w:val="00C265F9"/>
    <w:rsid w:val="00C26F10"/>
    <w:rsid w:val="00C363D8"/>
    <w:rsid w:val="00C425EB"/>
    <w:rsid w:val="00C46F56"/>
    <w:rsid w:val="00C50285"/>
    <w:rsid w:val="00C50D54"/>
    <w:rsid w:val="00C5158D"/>
    <w:rsid w:val="00C52C81"/>
    <w:rsid w:val="00C5308A"/>
    <w:rsid w:val="00C56308"/>
    <w:rsid w:val="00C616F6"/>
    <w:rsid w:val="00C63211"/>
    <w:rsid w:val="00C70A6C"/>
    <w:rsid w:val="00C72CBB"/>
    <w:rsid w:val="00C745F4"/>
    <w:rsid w:val="00C74BC1"/>
    <w:rsid w:val="00C76795"/>
    <w:rsid w:val="00C7732C"/>
    <w:rsid w:val="00C87B72"/>
    <w:rsid w:val="00C913F5"/>
    <w:rsid w:val="00C96966"/>
    <w:rsid w:val="00CB2009"/>
    <w:rsid w:val="00CB4A76"/>
    <w:rsid w:val="00CB535D"/>
    <w:rsid w:val="00CB5F5B"/>
    <w:rsid w:val="00CB6731"/>
    <w:rsid w:val="00CC2FDD"/>
    <w:rsid w:val="00CC455E"/>
    <w:rsid w:val="00CC496A"/>
    <w:rsid w:val="00CC6174"/>
    <w:rsid w:val="00CC7888"/>
    <w:rsid w:val="00CD02EC"/>
    <w:rsid w:val="00CD3C99"/>
    <w:rsid w:val="00CD4C13"/>
    <w:rsid w:val="00CD74CB"/>
    <w:rsid w:val="00CE4EA2"/>
    <w:rsid w:val="00CE6333"/>
    <w:rsid w:val="00CE7FF8"/>
    <w:rsid w:val="00CF3403"/>
    <w:rsid w:val="00CF4AC7"/>
    <w:rsid w:val="00D00018"/>
    <w:rsid w:val="00D01D5F"/>
    <w:rsid w:val="00D01D92"/>
    <w:rsid w:val="00D0258D"/>
    <w:rsid w:val="00D136DF"/>
    <w:rsid w:val="00D14A2A"/>
    <w:rsid w:val="00D24627"/>
    <w:rsid w:val="00D253F5"/>
    <w:rsid w:val="00D26813"/>
    <w:rsid w:val="00D26E15"/>
    <w:rsid w:val="00D30F76"/>
    <w:rsid w:val="00D357CC"/>
    <w:rsid w:val="00D36997"/>
    <w:rsid w:val="00D44650"/>
    <w:rsid w:val="00D47244"/>
    <w:rsid w:val="00D54D50"/>
    <w:rsid w:val="00D567E7"/>
    <w:rsid w:val="00D57200"/>
    <w:rsid w:val="00D64745"/>
    <w:rsid w:val="00D6488E"/>
    <w:rsid w:val="00D65A60"/>
    <w:rsid w:val="00D7004E"/>
    <w:rsid w:val="00D7753B"/>
    <w:rsid w:val="00D81ABC"/>
    <w:rsid w:val="00D8202F"/>
    <w:rsid w:val="00D83998"/>
    <w:rsid w:val="00D86A9E"/>
    <w:rsid w:val="00D92CE7"/>
    <w:rsid w:val="00DA078C"/>
    <w:rsid w:val="00DB0DE9"/>
    <w:rsid w:val="00DB1B04"/>
    <w:rsid w:val="00DB3C62"/>
    <w:rsid w:val="00DB4784"/>
    <w:rsid w:val="00DB6734"/>
    <w:rsid w:val="00DB7919"/>
    <w:rsid w:val="00DC31DB"/>
    <w:rsid w:val="00DC56A1"/>
    <w:rsid w:val="00DC5CB9"/>
    <w:rsid w:val="00DC7B83"/>
    <w:rsid w:val="00DE059B"/>
    <w:rsid w:val="00DE1B48"/>
    <w:rsid w:val="00DF63BF"/>
    <w:rsid w:val="00DF694D"/>
    <w:rsid w:val="00E0662B"/>
    <w:rsid w:val="00E06D81"/>
    <w:rsid w:val="00E11203"/>
    <w:rsid w:val="00E11498"/>
    <w:rsid w:val="00E14B41"/>
    <w:rsid w:val="00E1599E"/>
    <w:rsid w:val="00E161FD"/>
    <w:rsid w:val="00E2712F"/>
    <w:rsid w:val="00E27565"/>
    <w:rsid w:val="00E31166"/>
    <w:rsid w:val="00E37F90"/>
    <w:rsid w:val="00E501D7"/>
    <w:rsid w:val="00E574FA"/>
    <w:rsid w:val="00E611E7"/>
    <w:rsid w:val="00E705DF"/>
    <w:rsid w:val="00E75490"/>
    <w:rsid w:val="00E763FA"/>
    <w:rsid w:val="00E8130E"/>
    <w:rsid w:val="00E816EC"/>
    <w:rsid w:val="00E82F5D"/>
    <w:rsid w:val="00E8378E"/>
    <w:rsid w:val="00E84004"/>
    <w:rsid w:val="00E8480E"/>
    <w:rsid w:val="00E86859"/>
    <w:rsid w:val="00E86EFB"/>
    <w:rsid w:val="00E879E4"/>
    <w:rsid w:val="00E92CF0"/>
    <w:rsid w:val="00E9617A"/>
    <w:rsid w:val="00EA0CB4"/>
    <w:rsid w:val="00EA496B"/>
    <w:rsid w:val="00EB15BA"/>
    <w:rsid w:val="00EB41FD"/>
    <w:rsid w:val="00EB4205"/>
    <w:rsid w:val="00EC176F"/>
    <w:rsid w:val="00EC48EA"/>
    <w:rsid w:val="00ED52D6"/>
    <w:rsid w:val="00ED5C88"/>
    <w:rsid w:val="00EE41DA"/>
    <w:rsid w:val="00EE5F57"/>
    <w:rsid w:val="00EE77A2"/>
    <w:rsid w:val="00F01773"/>
    <w:rsid w:val="00F102B2"/>
    <w:rsid w:val="00F140CA"/>
    <w:rsid w:val="00F16194"/>
    <w:rsid w:val="00F21675"/>
    <w:rsid w:val="00F217D5"/>
    <w:rsid w:val="00F23F49"/>
    <w:rsid w:val="00F32EC7"/>
    <w:rsid w:val="00F33F98"/>
    <w:rsid w:val="00F3508D"/>
    <w:rsid w:val="00F36B77"/>
    <w:rsid w:val="00F4024D"/>
    <w:rsid w:val="00F41360"/>
    <w:rsid w:val="00F47E4D"/>
    <w:rsid w:val="00F54E70"/>
    <w:rsid w:val="00F710E1"/>
    <w:rsid w:val="00F74E16"/>
    <w:rsid w:val="00F77F32"/>
    <w:rsid w:val="00F910BE"/>
    <w:rsid w:val="00F92745"/>
    <w:rsid w:val="00F92BA2"/>
    <w:rsid w:val="00F94181"/>
    <w:rsid w:val="00F94866"/>
    <w:rsid w:val="00F97925"/>
    <w:rsid w:val="00FA0FB1"/>
    <w:rsid w:val="00FA4745"/>
    <w:rsid w:val="00FA7CDF"/>
    <w:rsid w:val="00FB489E"/>
    <w:rsid w:val="00FC10B7"/>
    <w:rsid w:val="00FC1A65"/>
    <w:rsid w:val="00FC27FD"/>
    <w:rsid w:val="00FD34F5"/>
    <w:rsid w:val="00FE498A"/>
    <w:rsid w:val="00FE7149"/>
    <w:rsid w:val="00FF1F82"/>
    <w:rsid w:val="00FF570E"/>
    <w:rsid w:val="00FF75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A064CF"/>
  <w15:docId w15:val="{4EC03AB2-3E51-4130-8BA1-3D8385017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42B9"/>
  </w:style>
  <w:style w:type="paragraph" w:styleId="Nagwek1">
    <w:name w:val="heading 1"/>
    <w:basedOn w:val="Normalny"/>
    <w:next w:val="Normalny"/>
    <w:link w:val="Nagwek1Znak"/>
    <w:uiPriority w:val="9"/>
    <w:qFormat/>
    <w:rsid w:val="0079487F"/>
    <w:pPr>
      <w:keepNext/>
      <w:autoSpaceDE w:val="0"/>
      <w:autoSpaceDN w:val="0"/>
      <w:spacing w:after="120" w:line="240" w:lineRule="auto"/>
      <w:outlineLvl w:val="0"/>
    </w:pPr>
    <w:rPr>
      <w:rFonts w:ascii="Arial" w:eastAsia="Times New Roman" w:hAnsi="Arial" w:cs="Times New Roman"/>
      <w:b/>
      <w:bCs/>
      <w:sz w:val="28"/>
      <w:szCs w:val="24"/>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link w:val="Nagwek3Znak"/>
    <w:uiPriority w:val="9"/>
    <w:semiHidden/>
    <w:unhideWhenUsed/>
    <w:qFormat/>
    <w:rsid w:val="00D84D73"/>
    <w:pPr>
      <w:keepNext/>
      <w:spacing w:before="240" w:after="60" w:line="240" w:lineRule="auto"/>
      <w:outlineLvl w:val="2"/>
    </w:pPr>
    <w:rPr>
      <w:rFonts w:ascii="Calibri Light" w:eastAsia="Times New Roman" w:hAnsi="Calibri Light" w:cs="Times New Roman"/>
      <w:b/>
      <w:bCs/>
      <w:sz w:val="26"/>
      <w:szCs w:val="26"/>
    </w:rPr>
  </w:style>
  <w:style w:type="paragraph" w:styleId="Nagwek4">
    <w:name w:val="heading 4"/>
    <w:basedOn w:val="Normalny"/>
    <w:next w:val="Normalny"/>
    <w:link w:val="Nagwek4Znak"/>
    <w:uiPriority w:val="9"/>
    <w:semiHidden/>
    <w:unhideWhenUsed/>
    <w:qFormat/>
    <w:rsid w:val="00D84D73"/>
    <w:pPr>
      <w:keepNext/>
      <w:keepLines/>
      <w:spacing w:before="40" w:after="0" w:line="240" w:lineRule="auto"/>
      <w:outlineLvl w:val="3"/>
    </w:pPr>
    <w:rPr>
      <w:rFonts w:ascii="Cambria" w:eastAsia="Times New Roman" w:hAnsi="Cambria" w:cs="Times New Roman"/>
      <w:i/>
      <w:iCs/>
      <w:color w:val="365F91"/>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rsid w:val="006B178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uiPriority w:val="9"/>
    <w:rsid w:val="0079487F"/>
    <w:rPr>
      <w:rFonts w:ascii="Arial" w:eastAsia="Times New Roman" w:hAnsi="Arial" w:cs="Times New Roman"/>
      <w:b/>
      <w:bCs/>
      <w:sz w:val="28"/>
      <w:szCs w:val="24"/>
    </w:rPr>
  </w:style>
  <w:style w:type="character" w:customStyle="1" w:styleId="Nagwek3Znak">
    <w:name w:val="Nagłówek 3 Znak"/>
    <w:basedOn w:val="Domylnaczcionkaakapitu"/>
    <w:link w:val="Nagwek3"/>
    <w:uiPriority w:val="9"/>
    <w:semiHidden/>
    <w:rsid w:val="00D84D73"/>
    <w:rPr>
      <w:rFonts w:ascii="Calibri Light" w:eastAsia="Times New Roman" w:hAnsi="Calibri Light" w:cs="Times New Roman"/>
      <w:b/>
      <w:bCs/>
      <w:sz w:val="26"/>
      <w:szCs w:val="26"/>
      <w:lang w:eastAsia="pl-PL"/>
    </w:rPr>
  </w:style>
  <w:style w:type="character" w:customStyle="1" w:styleId="Nagwek4Znak">
    <w:name w:val="Nagłówek 4 Znak"/>
    <w:basedOn w:val="Domylnaczcionkaakapitu"/>
    <w:link w:val="Nagwek4"/>
    <w:rsid w:val="00D84D73"/>
    <w:rPr>
      <w:rFonts w:ascii="Cambria" w:eastAsia="Times New Roman" w:hAnsi="Cambria" w:cs="Times New Roman"/>
      <w:i/>
      <w:iCs/>
      <w:color w:val="365F91"/>
      <w:sz w:val="24"/>
      <w:szCs w:val="24"/>
      <w:lang w:eastAsia="pl-PL"/>
    </w:rPr>
  </w:style>
  <w:style w:type="paragraph" w:styleId="Nagwek">
    <w:name w:val="header"/>
    <w:basedOn w:val="Normalny"/>
    <w:link w:val="NagwekZnak"/>
    <w:uiPriority w:val="99"/>
    <w:rsid w:val="00D84D73"/>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NagwekZnak">
    <w:name w:val="Nagłówek Znak"/>
    <w:basedOn w:val="Domylnaczcionkaakapitu"/>
    <w:link w:val="Nagwek"/>
    <w:uiPriority w:val="99"/>
    <w:rsid w:val="00D84D73"/>
    <w:rPr>
      <w:rFonts w:ascii="Times New Roman" w:eastAsia="Times New Roman" w:hAnsi="Times New Roman" w:cs="Times New Roman"/>
      <w:sz w:val="24"/>
      <w:szCs w:val="24"/>
      <w:lang w:eastAsia="pl-PL"/>
    </w:rPr>
  </w:style>
  <w:style w:type="character" w:customStyle="1" w:styleId="HeaderChar">
    <w:name w:val="Header Char"/>
    <w:rsid w:val="00D84D73"/>
    <w:rPr>
      <w:rFonts w:ascii="Times New Roman" w:hAnsi="Times New Roman" w:cs="Times New Roman"/>
    </w:rPr>
  </w:style>
  <w:style w:type="paragraph" w:styleId="Stopka">
    <w:name w:val="footer"/>
    <w:basedOn w:val="Normalny"/>
    <w:link w:val="StopkaZnak"/>
    <w:uiPriority w:val="99"/>
    <w:rsid w:val="00D84D73"/>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uiPriority w:val="99"/>
    <w:rsid w:val="00D84D73"/>
    <w:rPr>
      <w:rFonts w:ascii="Times New Roman" w:eastAsia="Times New Roman" w:hAnsi="Times New Roman" w:cs="Times New Roman"/>
      <w:sz w:val="24"/>
      <w:szCs w:val="24"/>
      <w:lang w:eastAsia="pl-PL"/>
    </w:rPr>
  </w:style>
  <w:style w:type="character" w:customStyle="1" w:styleId="FooterChar">
    <w:name w:val="Footer Char"/>
    <w:rsid w:val="00D84D73"/>
    <w:rPr>
      <w:rFonts w:ascii="Times New Roman" w:hAnsi="Times New Roman" w:cs="Times New Roman"/>
    </w:rPr>
  </w:style>
  <w:style w:type="paragraph" w:customStyle="1" w:styleId="Tekstdymka1">
    <w:name w:val="Tekst dymka1"/>
    <w:basedOn w:val="Normalny"/>
    <w:rsid w:val="00D84D73"/>
    <w:pPr>
      <w:spacing w:after="0" w:line="240" w:lineRule="auto"/>
    </w:pPr>
    <w:rPr>
      <w:rFonts w:ascii="Tahoma" w:eastAsia="Times New Roman" w:hAnsi="Tahoma" w:cs="Tahoma"/>
      <w:sz w:val="16"/>
      <w:szCs w:val="16"/>
    </w:rPr>
  </w:style>
  <w:style w:type="character" w:customStyle="1" w:styleId="BalloonTextChar">
    <w:name w:val="Balloon Text Char"/>
    <w:rsid w:val="00D84D73"/>
    <w:rPr>
      <w:rFonts w:ascii="Tahoma" w:hAnsi="Tahoma" w:cs="Tahoma"/>
      <w:sz w:val="16"/>
      <w:szCs w:val="16"/>
    </w:rPr>
  </w:style>
  <w:style w:type="paragraph" w:customStyle="1" w:styleId="Akapitzlist1">
    <w:name w:val="Akapit z listą1"/>
    <w:basedOn w:val="Normalny"/>
    <w:uiPriority w:val="34"/>
    <w:qFormat/>
    <w:rsid w:val="00D84D73"/>
    <w:pPr>
      <w:spacing w:after="0" w:line="240" w:lineRule="auto"/>
      <w:ind w:left="708"/>
    </w:pPr>
    <w:rPr>
      <w:rFonts w:ascii="Times New Roman" w:eastAsia="Times New Roman" w:hAnsi="Times New Roman" w:cs="Times New Roman"/>
      <w:sz w:val="24"/>
      <w:szCs w:val="24"/>
    </w:rPr>
  </w:style>
  <w:style w:type="character" w:styleId="Hipercze">
    <w:name w:val="Hyperlink"/>
    <w:uiPriority w:val="99"/>
    <w:rsid w:val="00D84D73"/>
    <w:rPr>
      <w:color w:val="0000FF"/>
      <w:u w:val="single"/>
    </w:rPr>
  </w:style>
  <w:style w:type="character" w:customStyle="1" w:styleId="ListParagraphChar">
    <w:name w:val="List Paragraph Char"/>
    <w:rsid w:val="00D84D73"/>
    <w:rPr>
      <w:rFonts w:ascii="Times New Roman" w:hAnsi="Times New Roman" w:cs="Times New Roman"/>
      <w:sz w:val="24"/>
      <w:lang w:val="x-none" w:eastAsia="pl-PL"/>
    </w:rPr>
  </w:style>
  <w:style w:type="paragraph" w:customStyle="1" w:styleId="Tekstpodstawowywcity1">
    <w:name w:val="Tekst podstawowy wcięty1"/>
    <w:basedOn w:val="Normalny"/>
    <w:rsid w:val="00D84D73"/>
    <w:pPr>
      <w:spacing w:after="0" w:line="240" w:lineRule="auto"/>
      <w:ind w:left="2268"/>
    </w:pPr>
    <w:rPr>
      <w:rFonts w:ascii="Times New Roman" w:eastAsia="Times New Roman" w:hAnsi="Times New Roman" w:cs="Times New Roman"/>
      <w:szCs w:val="24"/>
    </w:rPr>
  </w:style>
  <w:style w:type="character" w:customStyle="1" w:styleId="BodyTextIndentChar">
    <w:name w:val="Body Text Indent Char"/>
    <w:rsid w:val="00D84D73"/>
    <w:rPr>
      <w:rFonts w:ascii="Times New Roman" w:hAnsi="Times New Roman" w:cs="Times New Roman"/>
      <w:sz w:val="24"/>
      <w:szCs w:val="24"/>
      <w:lang w:val="x-none" w:eastAsia="pl-PL"/>
    </w:rPr>
  </w:style>
  <w:style w:type="paragraph" w:styleId="NormalnyWeb">
    <w:name w:val="Normal (Web)"/>
    <w:basedOn w:val="Normalny"/>
    <w:uiPriority w:val="99"/>
    <w:rsid w:val="00D84D73"/>
    <w:pPr>
      <w:suppressAutoHyphens/>
      <w:spacing w:before="280" w:after="280" w:line="240" w:lineRule="auto"/>
    </w:pPr>
    <w:rPr>
      <w:rFonts w:ascii="Times New Roman" w:eastAsia="Times New Roman" w:hAnsi="Times New Roman" w:cs="Times New Roman"/>
      <w:sz w:val="24"/>
      <w:szCs w:val="24"/>
      <w:lang w:eastAsia="ar-SA"/>
    </w:rPr>
  </w:style>
  <w:style w:type="character" w:styleId="Pogrubienie">
    <w:name w:val="Strong"/>
    <w:uiPriority w:val="22"/>
    <w:qFormat/>
    <w:rsid w:val="00D84D73"/>
    <w:rPr>
      <w:rFonts w:ascii="Times New Roman" w:hAnsi="Times New Roman" w:cs="Times New Roman"/>
      <w:b/>
      <w:bCs/>
    </w:rPr>
  </w:style>
  <w:style w:type="paragraph" w:styleId="Tekstpodstawowy">
    <w:name w:val="Body Text"/>
    <w:basedOn w:val="Normalny"/>
    <w:link w:val="TekstpodstawowyZnak"/>
    <w:uiPriority w:val="99"/>
    <w:rsid w:val="00D84D73"/>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rsid w:val="00D84D73"/>
    <w:rPr>
      <w:rFonts w:ascii="Times New Roman" w:eastAsia="Times New Roman" w:hAnsi="Times New Roman" w:cs="Times New Roman"/>
      <w:sz w:val="24"/>
      <w:szCs w:val="24"/>
      <w:lang w:eastAsia="pl-PL"/>
    </w:rPr>
  </w:style>
  <w:style w:type="character" w:customStyle="1" w:styleId="BodyTextChar">
    <w:name w:val="Body Text Char"/>
    <w:rsid w:val="00D84D73"/>
    <w:rPr>
      <w:rFonts w:ascii="Times New Roman" w:hAnsi="Times New Roman" w:cs="Times New Roman"/>
      <w:sz w:val="24"/>
      <w:szCs w:val="24"/>
      <w:lang w:val="x-none" w:eastAsia="pl-PL"/>
    </w:rPr>
  </w:style>
  <w:style w:type="character" w:styleId="Odwoaniedokomentarza">
    <w:name w:val="annotation reference"/>
    <w:uiPriority w:val="99"/>
    <w:rsid w:val="00D84D73"/>
    <w:rPr>
      <w:rFonts w:ascii="Times New Roman" w:hAnsi="Times New Roman" w:cs="Times New Roman"/>
      <w:sz w:val="16"/>
      <w:szCs w:val="16"/>
    </w:rPr>
  </w:style>
  <w:style w:type="paragraph" w:styleId="Tekstkomentarza">
    <w:name w:val="annotation text"/>
    <w:basedOn w:val="Normalny"/>
    <w:link w:val="TekstkomentarzaZnak"/>
    <w:uiPriority w:val="99"/>
    <w:rsid w:val="00D84D73"/>
    <w:pPr>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uiPriority w:val="99"/>
    <w:rsid w:val="00D84D73"/>
    <w:rPr>
      <w:rFonts w:ascii="Times New Roman" w:eastAsia="Times New Roman" w:hAnsi="Times New Roman" w:cs="Times New Roman"/>
      <w:sz w:val="20"/>
      <w:szCs w:val="20"/>
      <w:lang w:eastAsia="pl-PL"/>
    </w:rPr>
  </w:style>
  <w:style w:type="character" w:customStyle="1" w:styleId="CommentTextChar">
    <w:name w:val="Comment Text Char"/>
    <w:rsid w:val="00D84D73"/>
    <w:rPr>
      <w:rFonts w:ascii="Times New Roman" w:hAnsi="Times New Roman" w:cs="Times New Roman"/>
      <w:sz w:val="20"/>
      <w:szCs w:val="20"/>
      <w:lang w:val="x-none" w:eastAsia="pl-PL"/>
    </w:rPr>
  </w:style>
  <w:style w:type="paragraph" w:customStyle="1" w:styleId="ust">
    <w:name w:val="ust"/>
    <w:rsid w:val="00D84D73"/>
    <w:pPr>
      <w:spacing w:before="60" w:after="60" w:line="240" w:lineRule="auto"/>
      <w:ind w:left="426" w:hanging="284"/>
      <w:jc w:val="both"/>
    </w:pPr>
    <w:rPr>
      <w:rFonts w:ascii="Times New Roman" w:eastAsia="Times New Roman" w:hAnsi="Times New Roman" w:cs="Times New Roman"/>
      <w:sz w:val="24"/>
      <w:szCs w:val="20"/>
    </w:rPr>
  </w:style>
  <w:style w:type="paragraph" w:customStyle="1" w:styleId="pkt1">
    <w:name w:val="pkt1"/>
    <w:basedOn w:val="Normalny"/>
    <w:rsid w:val="00D84D73"/>
    <w:pPr>
      <w:spacing w:before="60" w:after="60" w:line="240" w:lineRule="auto"/>
      <w:ind w:left="850" w:hanging="425"/>
      <w:jc w:val="both"/>
    </w:pPr>
    <w:rPr>
      <w:rFonts w:ascii="Times New Roman" w:eastAsia="Times New Roman" w:hAnsi="Times New Roman" w:cs="Times New Roman"/>
      <w:sz w:val="24"/>
      <w:szCs w:val="20"/>
    </w:rPr>
  </w:style>
  <w:style w:type="paragraph" w:styleId="Tekstpodstawowywcity2">
    <w:name w:val="Body Text Indent 2"/>
    <w:basedOn w:val="Normalny"/>
    <w:link w:val="Tekstpodstawowywcity2Znak"/>
    <w:semiHidden/>
    <w:rsid w:val="00D84D73"/>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semiHidden/>
    <w:rsid w:val="00D84D73"/>
    <w:rPr>
      <w:rFonts w:ascii="Times New Roman" w:eastAsia="Times New Roman" w:hAnsi="Times New Roman" w:cs="Times New Roman"/>
      <w:sz w:val="24"/>
      <w:szCs w:val="24"/>
      <w:lang w:eastAsia="pl-PL"/>
    </w:rPr>
  </w:style>
  <w:style w:type="character" w:customStyle="1" w:styleId="BodyTextIndent2Char">
    <w:name w:val="Body Text Indent 2 Char"/>
    <w:rsid w:val="00D84D73"/>
    <w:rPr>
      <w:rFonts w:ascii="Times New Roman" w:hAnsi="Times New Roman" w:cs="Times New Roman"/>
      <w:sz w:val="24"/>
      <w:szCs w:val="24"/>
      <w:lang w:val="x-none" w:eastAsia="pl-PL"/>
    </w:rPr>
  </w:style>
  <w:style w:type="paragraph" w:customStyle="1" w:styleId="Default">
    <w:name w:val="Default"/>
    <w:rsid w:val="00D84D7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BodyText21">
    <w:name w:val="Body Text 21"/>
    <w:basedOn w:val="Normalny"/>
    <w:rsid w:val="00D84D73"/>
    <w:pPr>
      <w:widowControl w:val="0"/>
      <w:tabs>
        <w:tab w:val="left" w:pos="7797"/>
      </w:tabs>
      <w:spacing w:after="0" w:line="240" w:lineRule="auto"/>
      <w:jc w:val="both"/>
    </w:pPr>
    <w:rPr>
      <w:rFonts w:ascii="Times New Roman" w:eastAsia="Times New Roman" w:hAnsi="Times New Roman" w:cs="Times New Roman"/>
      <w:sz w:val="24"/>
      <w:szCs w:val="20"/>
    </w:rPr>
  </w:style>
  <w:style w:type="paragraph" w:styleId="Tekstpodstawowy3">
    <w:name w:val="Body Text 3"/>
    <w:basedOn w:val="Normalny"/>
    <w:link w:val="Tekstpodstawowy3Znak"/>
    <w:semiHidden/>
    <w:rsid w:val="00D84D73"/>
    <w:pPr>
      <w:spacing w:after="120" w:line="240" w:lineRule="auto"/>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semiHidden/>
    <w:rsid w:val="00D84D73"/>
    <w:rPr>
      <w:rFonts w:ascii="Times New Roman" w:eastAsia="Times New Roman" w:hAnsi="Times New Roman" w:cs="Times New Roman"/>
      <w:sz w:val="16"/>
      <w:szCs w:val="16"/>
      <w:lang w:eastAsia="pl-PL"/>
    </w:rPr>
  </w:style>
  <w:style w:type="character" w:customStyle="1" w:styleId="BodyText3Char">
    <w:name w:val="Body Text 3 Char"/>
    <w:rsid w:val="00D84D73"/>
    <w:rPr>
      <w:rFonts w:ascii="Times New Roman" w:hAnsi="Times New Roman" w:cs="Times New Roman"/>
      <w:sz w:val="16"/>
      <w:szCs w:val="16"/>
      <w:lang w:val="x-none" w:eastAsia="pl-PL"/>
    </w:rPr>
  </w:style>
  <w:style w:type="paragraph" w:customStyle="1" w:styleId="Tematkomentarza1">
    <w:name w:val="Temat komentarza1"/>
    <w:basedOn w:val="Tekstkomentarza"/>
    <w:next w:val="Tekstkomentarza"/>
    <w:rsid w:val="00D84D73"/>
    <w:rPr>
      <w:b/>
      <w:bCs/>
    </w:rPr>
  </w:style>
  <w:style w:type="character" w:customStyle="1" w:styleId="CommentSubjectChar">
    <w:name w:val="Comment Subject Char"/>
    <w:rsid w:val="00D84D73"/>
    <w:rPr>
      <w:rFonts w:ascii="Times New Roman" w:hAnsi="Times New Roman" w:cs="Times New Roman"/>
      <w:b/>
      <w:bCs/>
      <w:sz w:val="20"/>
      <w:szCs w:val="20"/>
      <w:lang w:val="x-none" w:eastAsia="pl-PL"/>
    </w:rPr>
  </w:style>
  <w:style w:type="paragraph" w:customStyle="1" w:styleId="Bezodstpw1">
    <w:name w:val="Bez odstępów1"/>
    <w:rsid w:val="00D84D73"/>
    <w:pPr>
      <w:suppressAutoHyphens/>
      <w:spacing w:after="0" w:line="240" w:lineRule="auto"/>
      <w:jc w:val="both"/>
    </w:pPr>
    <w:rPr>
      <w:rFonts w:eastAsia="Times New Roman" w:cs="Times New Roman"/>
      <w:lang w:eastAsia="ar-SA"/>
    </w:rPr>
  </w:style>
  <w:style w:type="paragraph" w:styleId="Zwykytekst">
    <w:name w:val="Plain Text"/>
    <w:basedOn w:val="Normalny"/>
    <w:link w:val="ZwykytekstZnak"/>
    <w:semiHidden/>
    <w:rsid w:val="00D84D73"/>
    <w:pPr>
      <w:spacing w:after="0" w:line="240" w:lineRule="auto"/>
    </w:pPr>
    <w:rPr>
      <w:rFonts w:ascii="Courier New" w:eastAsia="Times New Roman" w:hAnsi="Courier New" w:cs="Courier New"/>
      <w:sz w:val="20"/>
      <w:szCs w:val="20"/>
    </w:rPr>
  </w:style>
  <w:style w:type="character" w:customStyle="1" w:styleId="ZwykytekstZnak">
    <w:name w:val="Zwykły tekst Znak"/>
    <w:basedOn w:val="Domylnaczcionkaakapitu"/>
    <w:link w:val="Zwykytekst"/>
    <w:semiHidden/>
    <w:rsid w:val="00D84D73"/>
    <w:rPr>
      <w:rFonts w:ascii="Courier New" w:eastAsia="Times New Roman" w:hAnsi="Courier New" w:cs="Courier New"/>
      <w:sz w:val="20"/>
      <w:szCs w:val="20"/>
      <w:lang w:eastAsia="pl-PL"/>
    </w:rPr>
  </w:style>
  <w:style w:type="character" w:customStyle="1" w:styleId="PlainTextChar">
    <w:name w:val="Plain Text Char"/>
    <w:rsid w:val="00D84D73"/>
    <w:rPr>
      <w:rFonts w:ascii="Courier New" w:hAnsi="Courier New" w:cs="Courier New"/>
      <w:sz w:val="20"/>
      <w:lang w:val="x-none" w:eastAsia="x-none"/>
    </w:rPr>
  </w:style>
  <w:style w:type="character" w:customStyle="1" w:styleId="Heading1Char">
    <w:name w:val="Heading 1 Char"/>
    <w:rsid w:val="00D84D73"/>
    <w:rPr>
      <w:rFonts w:ascii="Times New Roman" w:hAnsi="Times New Roman" w:cs="Times New Roman"/>
      <w:b/>
      <w:bCs/>
      <w:sz w:val="24"/>
      <w:szCs w:val="24"/>
      <w:lang w:val="x-none" w:eastAsia="pl-PL"/>
    </w:rPr>
  </w:style>
  <w:style w:type="character" w:customStyle="1" w:styleId="Heading4Char">
    <w:name w:val="Heading 4 Char"/>
    <w:rsid w:val="00D84D73"/>
    <w:rPr>
      <w:rFonts w:ascii="Cambria" w:hAnsi="Cambria" w:cs="Times New Roman"/>
      <w:i/>
      <w:iCs/>
      <w:color w:val="365F91"/>
      <w:sz w:val="24"/>
      <w:szCs w:val="24"/>
      <w:lang w:val="x-none" w:eastAsia="pl-PL"/>
    </w:rPr>
  </w:style>
  <w:style w:type="paragraph" w:styleId="Tematkomentarza">
    <w:name w:val="annotation subject"/>
    <w:basedOn w:val="Tekstkomentarza"/>
    <w:next w:val="Tekstkomentarza"/>
    <w:link w:val="TematkomentarzaZnak"/>
    <w:uiPriority w:val="99"/>
    <w:semiHidden/>
    <w:unhideWhenUsed/>
    <w:rsid w:val="00D84D73"/>
    <w:rPr>
      <w:b/>
      <w:bCs/>
    </w:rPr>
  </w:style>
  <w:style w:type="character" w:customStyle="1" w:styleId="TematkomentarzaZnak">
    <w:name w:val="Temat komentarza Znak"/>
    <w:basedOn w:val="TekstkomentarzaZnak"/>
    <w:link w:val="Tematkomentarza"/>
    <w:uiPriority w:val="99"/>
    <w:semiHidden/>
    <w:rsid w:val="00D84D7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unhideWhenUsed/>
    <w:rsid w:val="00D84D73"/>
    <w:pPr>
      <w:spacing w:after="0" w:line="240" w:lineRule="auto"/>
    </w:pPr>
    <w:rPr>
      <w:rFonts w:ascii="Segoe UI" w:eastAsia="Times New Roman" w:hAnsi="Segoe UI" w:cs="Segoe UI"/>
      <w:sz w:val="18"/>
      <w:szCs w:val="18"/>
    </w:rPr>
  </w:style>
  <w:style w:type="character" w:customStyle="1" w:styleId="TekstdymkaZnak">
    <w:name w:val="Tekst dymka Znak"/>
    <w:basedOn w:val="Domylnaczcionkaakapitu"/>
    <w:link w:val="Tekstdymka"/>
    <w:uiPriority w:val="99"/>
    <w:rsid w:val="00D84D73"/>
    <w:rPr>
      <w:rFonts w:ascii="Segoe UI" w:eastAsia="Times New Roman" w:hAnsi="Segoe UI" w:cs="Segoe UI"/>
      <w:sz w:val="18"/>
      <w:szCs w:val="18"/>
      <w:lang w:eastAsia="pl-PL"/>
    </w:rPr>
  </w:style>
  <w:style w:type="character" w:customStyle="1" w:styleId="Teksttreci">
    <w:name w:val="Tekst treści_"/>
    <w:link w:val="Teksttreci0"/>
    <w:rsid w:val="00D84D73"/>
    <w:rPr>
      <w:rFonts w:ascii="Microsoft Sans Serif" w:eastAsia="Microsoft Sans Serif" w:hAnsi="Microsoft Sans Serif" w:cs="Microsoft Sans Serif"/>
      <w:sz w:val="17"/>
      <w:szCs w:val="17"/>
      <w:shd w:val="clear" w:color="auto" w:fill="FFFFFF"/>
    </w:rPr>
  </w:style>
  <w:style w:type="paragraph" w:customStyle="1" w:styleId="Teksttreci0">
    <w:name w:val="Tekst treści"/>
    <w:basedOn w:val="Normalny"/>
    <w:link w:val="Teksttreci"/>
    <w:rsid w:val="00D84D73"/>
    <w:pPr>
      <w:widowControl w:val="0"/>
      <w:shd w:val="clear" w:color="auto" w:fill="FFFFFF"/>
      <w:spacing w:after="0" w:line="288" w:lineRule="exact"/>
      <w:jc w:val="center"/>
    </w:pPr>
    <w:rPr>
      <w:rFonts w:ascii="Microsoft Sans Serif" w:eastAsia="Microsoft Sans Serif" w:hAnsi="Microsoft Sans Serif" w:cs="Microsoft Sans Serif"/>
      <w:sz w:val="17"/>
      <w:szCs w:val="17"/>
    </w:rPr>
  </w:style>
  <w:style w:type="paragraph" w:styleId="Bezodstpw">
    <w:name w:val="No Spacing"/>
    <w:uiPriority w:val="99"/>
    <w:qFormat/>
    <w:rsid w:val="00D84D73"/>
    <w:pPr>
      <w:spacing w:after="0" w:line="240" w:lineRule="auto"/>
    </w:pPr>
    <w:rPr>
      <w:rFonts w:cs="Times New Roman"/>
    </w:rPr>
  </w:style>
  <w:style w:type="character" w:customStyle="1" w:styleId="Nagwek30">
    <w:name w:val="Nagłówek #3_"/>
    <w:link w:val="Nagwek31"/>
    <w:rsid w:val="00D84D73"/>
    <w:rPr>
      <w:rFonts w:ascii="Georgia" w:eastAsia="Georgia" w:hAnsi="Georgia" w:cs="Georgia"/>
      <w:b/>
      <w:bCs/>
      <w:sz w:val="25"/>
      <w:szCs w:val="25"/>
      <w:shd w:val="clear" w:color="auto" w:fill="FFFFFF"/>
    </w:rPr>
  </w:style>
  <w:style w:type="character" w:customStyle="1" w:styleId="Teksttreci7">
    <w:name w:val="Tekst treści (7)_"/>
    <w:link w:val="Teksttreci70"/>
    <w:rsid w:val="00D84D73"/>
    <w:rPr>
      <w:rFonts w:ascii="Verdana" w:eastAsia="Verdana" w:hAnsi="Verdana" w:cs="Verdana"/>
      <w:sz w:val="19"/>
      <w:szCs w:val="19"/>
      <w:shd w:val="clear" w:color="auto" w:fill="FFFFFF"/>
    </w:rPr>
  </w:style>
  <w:style w:type="paragraph" w:customStyle="1" w:styleId="Nagwek31">
    <w:name w:val="Nagłówek #3"/>
    <w:basedOn w:val="Normalny"/>
    <w:link w:val="Nagwek30"/>
    <w:rsid w:val="00D84D73"/>
    <w:pPr>
      <w:widowControl w:val="0"/>
      <w:shd w:val="clear" w:color="auto" w:fill="FFFFFF"/>
      <w:spacing w:before="360" w:after="420" w:line="0" w:lineRule="atLeast"/>
      <w:jc w:val="both"/>
      <w:outlineLvl w:val="2"/>
    </w:pPr>
    <w:rPr>
      <w:rFonts w:ascii="Georgia" w:eastAsia="Georgia" w:hAnsi="Georgia" w:cs="Georgia"/>
      <w:b/>
      <w:bCs/>
      <w:sz w:val="25"/>
      <w:szCs w:val="25"/>
    </w:rPr>
  </w:style>
  <w:style w:type="paragraph" w:customStyle="1" w:styleId="Teksttreci70">
    <w:name w:val="Tekst treści (7)"/>
    <w:basedOn w:val="Normalny"/>
    <w:link w:val="Teksttreci7"/>
    <w:rsid w:val="00D84D73"/>
    <w:pPr>
      <w:widowControl w:val="0"/>
      <w:shd w:val="clear" w:color="auto" w:fill="FFFFFF"/>
      <w:spacing w:after="0" w:line="670" w:lineRule="exact"/>
      <w:ind w:firstLine="160"/>
    </w:pPr>
    <w:rPr>
      <w:rFonts w:ascii="Verdana" w:eastAsia="Verdana" w:hAnsi="Verdana" w:cs="Verdana"/>
      <w:sz w:val="19"/>
      <w:szCs w:val="19"/>
    </w:rPr>
  </w:style>
  <w:style w:type="character" w:customStyle="1" w:styleId="apple-converted-space">
    <w:name w:val="apple-converted-space"/>
    <w:rsid w:val="00D84D73"/>
  </w:style>
  <w:style w:type="paragraph" w:styleId="Akapitzlist">
    <w:name w:val="List Paragraph"/>
    <w:aliases w:val="Preambuła,Numerowanie,List Paragraph,Akapit z listą BS,Liste à puces retrait droite,Kolorowa lista — akcent 11,normalny tekst,paragraf,L1,BulletC,Obiekt,RR PGE Akapit z listą,Styl 1,Citation List,본문(내용),List Paragraph (numbered (a))"/>
    <w:basedOn w:val="Normalny"/>
    <w:link w:val="AkapitzlistZnak"/>
    <w:uiPriority w:val="34"/>
    <w:qFormat/>
    <w:rsid w:val="00D84D73"/>
    <w:pPr>
      <w:spacing w:after="0" w:line="240" w:lineRule="auto"/>
      <w:ind w:left="708"/>
    </w:pPr>
    <w:rPr>
      <w:rFonts w:ascii="Times New Roman" w:eastAsia="Times New Roman" w:hAnsi="Times New Roman" w:cs="Times New Roman"/>
      <w:sz w:val="24"/>
      <w:szCs w:val="24"/>
    </w:rPr>
  </w:style>
  <w:style w:type="character" w:customStyle="1" w:styleId="Teksttreci6">
    <w:name w:val="Tekst treści (6)_"/>
    <w:link w:val="Teksttreci60"/>
    <w:rsid w:val="00D84D73"/>
    <w:rPr>
      <w:rFonts w:ascii="Arial" w:eastAsia="Arial" w:hAnsi="Arial" w:cs="Arial"/>
      <w:sz w:val="13"/>
      <w:szCs w:val="13"/>
      <w:shd w:val="clear" w:color="auto" w:fill="FFFFFF"/>
    </w:rPr>
  </w:style>
  <w:style w:type="character" w:customStyle="1" w:styleId="Teksttreci6Candara6pt">
    <w:name w:val="Tekst treści (6) + Candara;6 pt"/>
    <w:rsid w:val="00D84D73"/>
    <w:rPr>
      <w:rFonts w:ascii="Candara" w:eastAsia="Candara" w:hAnsi="Candara" w:cs="Candara"/>
      <w:b w:val="0"/>
      <w:bCs w:val="0"/>
      <w:i w:val="0"/>
      <w:iCs w:val="0"/>
      <w:smallCaps w:val="0"/>
      <w:strike w:val="0"/>
      <w:color w:val="000000"/>
      <w:spacing w:val="0"/>
      <w:w w:val="100"/>
      <w:position w:val="0"/>
      <w:sz w:val="12"/>
      <w:szCs w:val="12"/>
      <w:u w:val="none"/>
    </w:rPr>
  </w:style>
  <w:style w:type="paragraph" w:customStyle="1" w:styleId="Teksttreci60">
    <w:name w:val="Tekst treści (6)"/>
    <w:basedOn w:val="Normalny"/>
    <w:link w:val="Teksttreci6"/>
    <w:rsid w:val="00D84D73"/>
    <w:pPr>
      <w:widowControl w:val="0"/>
      <w:shd w:val="clear" w:color="auto" w:fill="FFFFFF"/>
      <w:spacing w:before="60" w:after="0" w:line="302" w:lineRule="exact"/>
    </w:pPr>
    <w:rPr>
      <w:rFonts w:ascii="Arial" w:eastAsia="Arial" w:hAnsi="Arial" w:cs="Arial"/>
      <w:sz w:val="13"/>
      <w:szCs w:val="13"/>
    </w:rPr>
  </w:style>
  <w:style w:type="character" w:customStyle="1" w:styleId="AkapitzlistZnak">
    <w:name w:val="Akapit z listą Znak"/>
    <w:aliases w:val="Preambuła Znak,Numerowanie Znak,List Paragraph Znak,Akapit z listą BS Znak,Liste à puces retrait droite Znak,Kolorowa lista — akcent 11 Znak,normalny tekst Znak,paragraf Znak,L1 Znak,BulletC Znak,Obiekt Znak,Styl 1 Znak,본문(내용) Znak"/>
    <w:link w:val="Akapitzlist"/>
    <w:uiPriority w:val="34"/>
    <w:qFormat/>
    <w:rsid w:val="00D84D73"/>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D84D73"/>
    <w:pPr>
      <w:spacing w:after="0" w:line="240" w:lineRule="auto"/>
    </w:pPr>
    <w:rPr>
      <w:rFonts w:ascii="Times New Roman" w:eastAsia="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semiHidden/>
    <w:rsid w:val="00D84D73"/>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D84D73"/>
    <w:rPr>
      <w:vertAlign w:val="superscript"/>
    </w:rPr>
  </w:style>
  <w:style w:type="paragraph" w:styleId="HTML-wstpniesformatowany">
    <w:name w:val="HTML Preformatted"/>
    <w:basedOn w:val="Normalny"/>
    <w:link w:val="HTML-wstpniesformatowanyZnak"/>
    <w:uiPriority w:val="99"/>
    <w:unhideWhenUsed/>
    <w:rsid w:val="00D84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D84D73"/>
    <w:rPr>
      <w:rFonts w:ascii="Courier New" w:eastAsia="Times New Roman" w:hAnsi="Courier New" w:cs="Courier New"/>
      <w:sz w:val="20"/>
      <w:szCs w:val="20"/>
      <w:lang w:eastAsia="pl-PL"/>
    </w:rPr>
  </w:style>
  <w:style w:type="table" w:styleId="Tabela-Siatka">
    <w:name w:val="Table Grid"/>
    <w:basedOn w:val="Standardowy"/>
    <w:rsid w:val="00D84D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2">
    <w:name w:val="Akapit z listą2"/>
    <w:basedOn w:val="Normalny"/>
    <w:rsid w:val="00D84D73"/>
    <w:pPr>
      <w:spacing w:after="0" w:line="240" w:lineRule="auto"/>
      <w:ind w:left="708"/>
    </w:pPr>
    <w:rPr>
      <w:rFonts w:ascii="Times New Roman" w:eastAsia="Times New Roman" w:hAnsi="Times New Roman" w:cs="Times New Roman"/>
      <w:sz w:val="24"/>
      <w:szCs w:val="24"/>
    </w:rPr>
  </w:style>
  <w:style w:type="character" w:customStyle="1" w:styleId="TimesNewRoman11">
    <w:name w:val="Times New Roman 11"/>
    <w:rsid w:val="00D84D73"/>
    <w:rPr>
      <w:rFonts w:ascii="Times New Roman" w:hAnsi="Times New Roman"/>
      <w:color w:val="auto"/>
      <w:spacing w:val="0"/>
      <w:w w:val="100"/>
      <w:kern w:val="0"/>
      <w:position w:val="0"/>
      <w:sz w:val="22"/>
      <w:szCs w:val="22"/>
      <w:u w:val="none"/>
    </w:rPr>
  </w:style>
  <w:style w:type="paragraph" w:customStyle="1" w:styleId="Akapitzlist3">
    <w:name w:val="Akapit z listą3"/>
    <w:basedOn w:val="Normalny"/>
    <w:rsid w:val="00223285"/>
    <w:pPr>
      <w:spacing w:after="0" w:line="240" w:lineRule="auto"/>
      <w:ind w:left="708"/>
    </w:pPr>
    <w:rPr>
      <w:rFonts w:ascii="Times New Roman" w:hAnsi="Times New Roman" w:cs="Times New Roman"/>
      <w:sz w:val="24"/>
      <w:szCs w:val="24"/>
    </w:rPr>
  </w:style>
  <w:style w:type="paragraph" w:customStyle="1" w:styleId="Akapitzlist4">
    <w:name w:val="Akapit z listą4"/>
    <w:basedOn w:val="Normalny"/>
    <w:rsid w:val="00512730"/>
    <w:pPr>
      <w:spacing w:after="0" w:line="240" w:lineRule="auto"/>
      <w:ind w:left="708"/>
    </w:pPr>
    <w:rPr>
      <w:rFonts w:ascii="Times New Roman" w:eastAsia="Times New Roman" w:hAnsi="Times New Roman" w:cs="Times New Roman"/>
      <w:sz w:val="24"/>
      <w:szCs w:val="24"/>
    </w:rPr>
  </w:style>
  <w:style w:type="paragraph" w:customStyle="1" w:styleId="ListParagraph1">
    <w:name w:val="List Paragraph1"/>
    <w:basedOn w:val="Normalny"/>
    <w:rsid w:val="00FC4D0F"/>
    <w:pPr>
      <w:spacing w:after="0" w:line="240" w:lineRule="auto"/>
      <w:ind w:left="708"/>
    </w:pPr>
    <w:rPr>
      <w:rFonts w:ascii="Times New Roman" w:hAnsi="Times New Roman" w:cs="Times New Roman"/>
      <w:sz w:val="24"/>
      <w:szCs w:val="24"/>
    </w:rPr>
  </w:style>
  <w:style w:type="character" w:customStyle="1" w:styleId="Stopka75pt">
    <w:name w:val="Stopka + 7;5 pt"/>
    <w:basedOn w:val="Domylnaczcionkaakapitu"/>
    <w:rsid w:val="00302347"/>
    <w:rPr>
      <w:rFonts w:ascii="Arial" w:eastAsia="Arial" w:hAnsi="Arial" w:cs="Arial"/>
      <w:b w:val="0"/>
      <w:bCs w:val="0"/>
      <w:i w:val="0"/>
      <w:iCs w:val="0"/>
      <w:smallCaps w:val="0"/>
      <w:strike w:val="0"/>
      <w:color w:val="000000"/>
      <w:spacing w:val="0"/>
      <w:w w:val="100"/>
      <w:position w:val="0"/>
      <w:sz w:val="15"/>
      <w:szCs w:val="15"/>
      <w:u w:val="none"/>
      <w:shd w:val="clear" w:color="auto" w:fill="FFFFFF"/>
      <w:lang w:val="pl-PL"/>
    </w:rPr>
  </w:style>
  <w:style w:type="paragraph" w:customStyle="1" w:styleId="Akapitzlist5">
    <w:name w:val="Akapit z listą5"/>
    <w:basedOn w:val="Normalny"/>
    <w:rsid w:val="008C2CE3"/>
    <w:pPr>
      <w:spacing w:after="0" w:line="240" w:lineRule="auto"/>
      <w:ind w:left="708"/>
    </w:pPr>
    <w:rPr>
      <w:rFonts w:ascii="Times New Roman" w:eastAsia="Times New Roman" w:hAnsi="Times New Roman" w:cs="Times New Roman"/>
      <w:sz w:val="24"/>
      <w:szCs w:val="24"/>
    </w:rPr>
  </w:style>
  <w:style w:type="paragraph" w:customStyle="1" w:styleId="Akapitzlist6">
    <w:name w:val="Akapit z listą6"/>
    <w:basedOn w:val="Normalny"/>
    <w:rsid w:val="0035777E"/>
    <w:pPr>
      <w:spacing w:after="0" w:line="240" w:lineRule="auto"/>
      <w:ind w:left="708"/>
    </w:pPr>
    <w:rPr>
      <w:rFonts w:ascii="Times New Roman" w:eastAsia="Times New Roman" w:hAnsi="Times New Roman" w:cs="Times New Roman"/>
      <w:sz w:val="24"/>
      <w:szCs w:val="24"/>
    </w:rPr>
  </w:style>
  <w:style w:type="paragraph" w:styleId="Poprawka">
    <w:name w:val="Revision"/>
    <w:hidden/>
    <w:uiPriority w:val="99"/>
    <w:semiHidden/>
    <w:rsid w:val="00FD105C"/>
    <w:pPr>
      <w:spacing w:after="0" w:line="240" w:lineRule="auto"/>
    </w:pPr>
  </w:style>
  <w:style w:type="paragraph" w:styleId="Tekstpodstawowywcity">
    <w:name w:val="Body Text Indent"/>
    <w:basedOn w:val="Normalny"/>
    <w:link w:val="TekstpodstawowywcityZnak"/>
    <w:uiPriority w:val="99"/>
    <w:unhideWhenUsed/>
    <w:rsid w:val="00EC1204"/>
    <w:pPr>
      <w:spacing w:after="120"/>
      <w:ind w:left="283"/>
    </w:pPr>
  </w:style>
  <w:style w:type="character" w:customStyle="1" w:styleId="TekstpodstawowywcityZnak">
    <w:name w:val="Tekst podstawowy wcięty Znak"/>
    <w:basedOn w:val="Domylnaczcionkaakapitu"/>
    <w:link w:val="Tekstpodstawowywcity"/>
    <w:uiPriority w:val="99"/>
    <w:rsid w:val="00EC1204"/>
  </w:style>
  <w:style w:type="numbering" w:customStyle="1" w:styleId="Zaimportowanystyl2">
    <w:name w:val="Zaimportowany styl 2"/>
    <w:rsid w:val="00EC1204"/>
  </w:style>
  <w:style w:type="paragraph" w:styleId="Tekstprzypisudolnego">
    <w:name w:val="footnote text"/>
    <w:basedOn w:val="Normalny"/>
    <w:link w:val="TekstprzypisudolnegoZnak"/>
    <w:uiPriority w:val="99"/>
    <w:semiHidden/>
    <w:unhideWhenUsed/>
    <w:rsid w:val="00FB7CB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B7CB5"/>
    <w:rPr>
      <w:sz w:val="20"/>
      <w:szCs w:val="20"/>
    </w:rPr>
  </w:style>
  <w:style w:type="character" w:styleId="Odwoanieprzypisudolnego">
    <w:name w:val="footnote reference"/>
    <w:basedOn w:val="Domylnaczcionkaakapitu"/>
    <w:uiPriority w:val="99"/>
    <w:semiHidden/>
    <w:unhideWhenUsed/>
    <w:rsid w:val="00FB7CB5"/>
    <w:rPr>
      <w:vertAlign w:val="superscript"/>
    </w:rPr>
  </w:style>
  <w:style w:type="character" w:customStyle="1" w:styleId="Nierozpoznanawzmianka1">
    <w:name w:val="Nierozpoznana wzmianka1"/>
    <w:basedOn w:val="Domylnaczcionkaakapitu"/>
    <w:uiPriority w:val="99"/>
    <w:semiHidden/>
    <w:unhideWhenUsed/>
    <w:rsid w:val="00753DF2"/>
    <w:rPr>
      <w:color w:val="605E5C"/>
      <w:shd w:val="clear" w:color="auto" w:fill="E1DFDD"/>
    </w:rPr>
  </w:style>
  <w:style w:type="table" w:customStyle="1" w:styleId="Tabela-Siatka1">
    <w:name w:val="Tabela - Siatka1"/>
    <w:basedOn w:val="Standardowy"/>
    <w:next w:val="Tabela-Siatka"/>
    <w:uiPriority w:val="59"/>
    <w:rsid w:val="00B21B9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autoRedefine/>
    <w:rsid w:val="009C4DB0"/>
    <w:pPr>
      <w:spacing w:after="0" w:line="240" w:lineRule="auto"/>
      <w:jc w:val="both"/>
    </w:pPr>
    <w:rPr>
      <w:rFonts w:asciiTheme="majorHAnsi" w:hAnsiTheme="majorHAnsi" w:cstheme="majorHAnsi"/>
      <w:sz w:val="20"/>
      <w:szCs w:val="20"/>
      <w:u w:color="000000"/>
      <w:lang w:val="de-DE"/>
    </w:rPr>
  </w:style>
  <w:style w:type="character" w:customStyle="1" w:styleId="TytuZnak">
    <w:name w:val="Tytuł Znak"/>
    <w:basedOn w:val="Domylnaczcionkaakapitu"/>
    <w:link w:val="Tytu"/>
    <w:uiPriority w:val="10"/>
    <w:rsid w:val="006B178D"/>
    <w:rPr>
      <w:rFonts w:asciiTheme="majorHAnsi" w:eastAsiaTheme="majorEastAsia" w:hAnsiTheme="majorHAnsi" w:cstheme="majorBidi"/>
      <w:spacing w:val="-10"/>
      <w:kern w:val="28"/>
      <w:sz w:val="56"/>
      <w:szCs w:val="56"/>
    </w:rPr>
  </w:style>
  <w:style w:type="character" w:customStyle="1" w:styleId="cf01">
    <w:name w:val="cf01"/>
    <w:basedOn w:val="Domylnaczcionkaakapitu"/>
    <w:rsid w:val="00563E7E"/>
    <w:rPr>
      <w:rFonts w:ascii="Segoe UI" w:hAnsi="Segoe UI" w:cs="Segoe UI" w:hint="default"/>
      <w:color w:val="2D2D2D"/>
      <w:sz w:val="18"/>
      <w:szCs w:val="18"/>
    </w:rPr>
  </w:style>
  <w:style w:type="paragraph" w:customStyle="1" w:styleId="cvtabpkt">
    <w:name w:val="cv tab pkt"/>
    <w:basedOn w:val="Normalny"/>
    <w:autoRedefine/>
    <w:qFormat/>
    <w:rsid w:val="008E0E78"/>
    <w:pPr>
      <w:pBdr>
        <w:top w:val="nil"/>
        <w:left w:val="nil"/>
        <w:bottom w:val="nil"/>
        <w:right w:val="nil"/>
        <w:between w:val="nil"/>
      </w:pBdr>
      <w:spacing w:after="0" w:line="240" w:lineRule="auto"/>
      <w:ind w:left="360" w:hanging="360"/>
      <w:contextualSpacing/>
      <w:jc w:val="both"/>
    </w:pPr>
    <w:rPr>
      <w:rFonts w:ascii="Century Gothic" w:hAnsi="Century Gothic" w:cs="Times New Roman"/>
    </w:rPr>
  </w:style>
  <w:style w:type="paragraph" w:customStyle="1" w:styleId="Styl1">
    <w:name w:val="Styl1"/>
    <w:basedOn w:val="Normalny"/>
    <w:rsid w:val="000A4FC1"/>
    <w:pPr>
      <w:numPr>
        <w:numId w:val="1"/>
      </w:numPr>
      <w:spacing w:after="0" w:line="240" w:lineRule="auto"/>
      <w:jc w:val="both"/>
    </w:pPr>
    <w:rPr>
      <w:rFonts w:ascii="Arial" w:eastAsia="Times New Roman" w:hAnsi="Arial" w:cs="Times New Roman"/>
      <w:b/>
      <w:sz w:val="28"/>
      <w:szCs w:val="20"/>
    </w:rPr>
  </w:style>
  <w:style w:type="paragraph" w:customStyle="1" w:styleId="Akapit11">
    <w:name w:val="Akapit 1.1"/>
    <w:basedOn w:val="Akapitzlist"/>
    <w:qFormat/>
    <w:rsid w:val="000A4FC1"/>
    <w:pPr>
      <w:numPr>
        <w:ilvl w:val="1"/>
        <w:numId w:val="2"/>
      </w:numPr>
      <w:spacing w:line="276" w:lineRule="auto"/>
      <w:contextualSpacing/>
      <w:jc w:val="both"/>
    </w:pPr>
    <w:rPr>
      <w:rFonts w:ascii="Century Gothic" w:eastAsia="Calibri" w:hAnsi="Century Gothic"/>
      <w:sz w:val="22"/>
      <w:szCs w:val="22"/>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customStyle="1" w:styleId="pf0">
    <w:name w:val="pf0"/>
    <w:basedOn w:val="Normalny"/>
    <w:rsid w:val="002E63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omylnaczcionkaakapitu"/>
    <w:rsid w:val="00443F37"/>
  </w:style>
  <w:style w:type="character" w:customStyle="1" w:styleId="cf21">
    <w:name w:val="cf21"/>
    <w:basedOn w:val="Domylnaczcionkaakapitu"/>
    <w:rsid w:val="00C265F9"/>
    <w:rPr>
      <w:rFonts w:ascii="Segoe UI" w:hAnsi="Segoe UI" w:cs="Segoe UI" w:hint="default"/>
      <w:sz w:val="18"/>
      <w:szCs w:val="18"/>
    </w:rPr>
  </w:style>
  <w:style w:type="table" w:customStyle="1" w:styleId="Tabela-Siatka2">
    <w:name w:val="Tabela - Siatka2"/>
    <w:basedOn w:val="Standardowy"/>
    <w:next w:val="Tabela-Siatka"/>
    <w:uiPriority w:val="59"/>
    <w:rsid w:val="00025E1A"/>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7">
    <w:name w:val="CM27"/>
    <w:basedOn w:val="Normalny"/>
    <w:next w:val="Normalny"/>
    <w:rsid w:val="007D212A"/>
    <w:pPr>
      <w:widowControl w:val="0"/>
      <w:autoSpaceDE w:val="0"/>
      <w:autoSpaceDN w:val="0"/>
      <w:adjustRightInd w:val="0"/>
      <w:spacing w:after="60" w:line="240" w:lineRule="auto"/>
    </w:pPr>
    <w:rPr>
      <w:rFonts w:ascii="Arial" w:eastAsia="SimSun" w:hAnsi="Arial" w:cs="Times New Roman"/>
      <w:sz w:val="24"/>
      <w:szCs w:val="24"/>
      <w:lang w:eastAsia="de-DE"/>
    </w:rPr>
  </w:style>
  <w:style w:type="paragraph" w:customStyle="1" w:styleId="default0">
    <w:name w:val="default"/>
    <w:basedOn w:val="Normalny"/>
    <w:rsid w:val="00A0449A"/>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Bezlisty1">
    <w:name w:val="Bez listy1"/>
    <w:next w:val="Bezlisty"/>
    <w:uiPriority w:val="99"/>
    <w:semiHidden/>
    <w:unhideWhenUsed/>
    <w:rsid w:val="002A128E"/>
  </w:style>
  <w:style w:type="character" w:styleId="Tekstzastpczy">
    <w:name w:val="Placeholder Text"/>
    <w:uiPriority w:val="99"/>
    <w:semiHidden/>
    <w:rsid w:val="002A128E"/>
    <w:rPr>
      <w:color w:val="808080"/>
    </w:rPr>
  </w:style>
  <w:style w:type="character" w:customStyle="1" w:styleId="Bodytext2">
    <w:name w:val="Body text (2)_"/>
    <w:link w:val="Bodytext20"/>
    <w:rsid w:val="009655DF"/>
    <w:rPr>
      <w:shd w:val="clear" w:color="auto" w:fill="FFFFFF"/>
    </w:rPr>
  </w:style>
  <w:style w:type="paragraph" w:customStyle="1" w:styleId="Bodytext20">
    <w:name w:val="Body text (2)"/>
    <w:basedOn w:val="Normalny"/>
    <w:link w:val="Bodytext2"/>
    <w:rsid w:val="009655DF"/>
    <w:pPr>
      <w:widowControl w:val="0"/>
      <w:shd w:val="clear" w:color="auto" w:fill="FFFFFF"/>
      <w:spacing w:after="0" w:line="307" w:lineRule="exact"/>
      <w:ind w:hanging="4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789202">
      <w:bodyDiv w:val="1"/>
      <w:marLeft w:val="0"/>
      <w:marRight w:val="0"/>
      <w:marTop w:val="0"/>
      <w:marBottom w:val="0"/>
      <w:divBdr>
        <w:top w:val="none" w:sz="0" w:space="0" w:color="auto"/>
        <w:left w:val="none" w:sz="0" w:space="0" w:color="auto"/>
        <w:bottom w:val="none" w:sz="0" w:space="0" w:color="auto"/>
        <w:right w:val="none" w:sz="0" w:space="0" w:color="auto"/>
      </w:divBdr>
    </w:div>
    <w:div w:id="521289080">
      <w:bodyDiv w:val="1"/>
      <w:marLeft w:val="0"/>
      <w:marRight w:val="0"/>
      <w:marTop w:val="0"/>
      <w:marBottom w:val="0"/>
      <w:divBdr>
        <w:top w:val="none" w:sz="0" w:space="0" w:color="auto"/>
        <w:left w:val="none" w:sz="0" w:space="0" w:color="auto"/>
        <w:bottom w:val="none" w:sz="0" w:space="0" w:color="auto"/>
        <w:right w:val="none" w:sz="0" w:space="0" w:color="auto"/>
      </w:divBdr>
    </w:div>
    <w:div w:id="831024385">
      <w:bodyDiv w:val="1"/>
      <w:marLeft w:val="0"/>
      <w:marRight w:val="0"/>
      <w:marTop w:val="0"/>
      <w:marBottom w:val="0"/>
      <w:divBdr>
        <w:top w:val="none" w:sz="0" w:space="0" w:color="auto"/>
        <w:left w:val="none" w:sz="0" w:space="0" w:color="auto"/>
        <w:bottom w:val="none" w:sz="0" w:space="0" w:color="auto"/>
        <w:right w:val="none" w:sz="0" w:space="0" w:color="auto"/>
      </w:divBdr>
    </w:div>
    <w:div w:id="853344523">
      <w:bodyDiv w:val="1"/>
      <w:marLeft w:val="0"/>
      <w:marRight w:val="0"/>
      <w:marTop w:val="0"/>
      <w:marBottom w:val="0"/>
      <w:divBdr>
        <w:top w:val="none" w:sz="0" w:space="0" w:color="auto"/>
        <w:left w:val="none" w:sz="0" w:space="0" w:color="auto"/>
        <w:bottom w:val="none" w:sz="0" w:space="0" w:color="auto"/>
        <w:right w:val="none" w:sz="0" w:space="0" w:color="auto"/>
      </w:divBdr>
    </w:div>
    <w:div w:id="876430315">
      <w:bodyDiv w:val="1"/>
      <w:marLeft w:val="0"/>
      <w:marRight w:val="0"/>
      <w:marTop w:val="0"/>
      <w:marBottom w:val="0"/>
      <w:divBdr>
        <w:top w:val="none" w:sz="0" w:space="0" w:color="auto"/>
        <w:left w:val="none" w:sz="0" w:space="0" w:color="auto"/>
        <w:bottom w:val="none" w:sz="0" w:space="0" w:color="auto"/>
        <w:right w:val="none" w:sz="0" w:space="0" w:color="auto"/>
      </w:divBdr>
    </w:div>
    <w:div w:id="1241522226">
      <w:bodyDiv w:val="1"/>
      <w:marLeft w:val="0"/>
      <w:marRight w:val="0"/>
      <w:marTop w:val="0"/>
      <w:marBottom w:val="0"/>
      <w:divBdr>
        <w:top w:val="none" w:sz="0" w:space="0" w:color="auto"/>
        <w:left w:val="none" w:sz="0" w:space="0" w:color="auto"/>
        <w:bottom w:val="none" w:sz="0" w:space="0" w:color="auto"/>
        <w:right w:val="none" w:sz="0" w:space="0" w:color="auto"/>
      </w:divBdr>
    </w:div>
    <w:div w:id="1268585082">
      <w:bodyDiv w:val="1"/>
      <w:marLeft w:val="0"/>
      <w:marRight w:val="0"/>
      <w:marTop w:val="0"/>
      <w:marBottom w:val="0"/>
      <w:divBdr>
        <w:top w:val="none" w:sz="0" w:space="0" w:color="auto"/>
        <w:left w:val="none" w:sz="0" w:space="0" w:color="auto"/>
        <w:bottom w:val="none" w:sz="0" w:space="0" w:color="auto"/>
        <w:right w:val="none" w:sz="0" w:space="0" w:color="auto"/>
      </w:divBdr>
    </w:div>
    <w:div w:id="1271083447">
      <w:bodyDiv w:val="1"/>
      <w:marLeft w:val="0"/>
      <w:marRight w:val="0"/>
      <w:marTop w:val="0"/>
      <w:marBottom w:val="0"/>
      <w:divBdr>
        <w:top w:val="none" w:sz="0" w:space="0" w:color="auto"/>
        <w:left w:val="none" w:sz="0" w:space="0" w:color="auto"/>
        <w:bottom w:val="none" w:sz="0" w:space="0" w:color="auto"/>
        <w:right w:val="none" w:sz="0" w:space="0" w:color="auto"/>
      </w:divBdr>
    </w:div>
    <w:div w:id="1310789162">
      <w:bodyDiv w:val="1"/>
      <w:marLeft w:val="0"/>
      <w:marRight w:val="0"/>
      <w:marTop w:val="0"/>
      <w:marBottom w:val="0"/>
      <w:divBdr>
        <w:top w:val="none" w:sz="0" w:space="0" w:color="auto"/>
        <w:left w:val="none" w:sz="0" w:space="0" w:color="auto"/>
        <w:bottom w:val="none" w:sz="0" w:space="0" w:color="auto"/>
        <w:right w:val="none" w:sz="0" w:space="0" w:color="auto"/>
      </w:divBdr>
    </w:div>
    <w:div w:id="1323195742">
      <w:bodyDiv w:val="1"/>
      <w:marLeft w:val="0"/>
      <w:marRight w:val="0"/>
      <w:marTop w:val="0"/>
      <w:marBottom w:val="0"/>
      <w:divBdr>
        <w:top w:val="none" w:sz="0" w:space="0" w:color="auto"/>
        <w:left w:val="none" w:sz="0" w:space="0" w:color="auto"/>
        <w:bottom w:val="none" w:sz="0" w:space="0" w:color="auto"/>
        <w:right w:val="none" w:sz="0" w:space="0" w:color="auto"/>
      </w:divBdr>
    </w:div>
    <w:div w:id="1693918698">
      <w:bodyDiv w:val="1"/>
      <w:marLeft w:val="0"/>
      <w:marRight w:val="0"/>
      <w:marTop w:val="0"/>
      <w:marBottom w:val="0"/>
      <w:divBdr>
        <w:top w:val="none" w:sz="0" w:space="0" w:color="auto"/>
        <w:left w:val="none" w:sz="0" w:space="0" w:color="auto"/>
        <w:bottom w:val="none" w:sz="0" w:space="0" w:color="auto"/>
        <w:right w:val="none" w:sz="0" w:space="0" w:color="auto"/>
      </w:divBdr>
    </w:div>
    <w:div w:id="1741438684">
      <w:bodyDiv w:val="1"/>
      <w:marLeft w:val="0"/>
      <w:marRight w:val="0"/>
      <w:marTop w:val="0"/>
      <w:marBottom w:val="0"/>
      <w:divBdr>
        <w:top w:val="none" w:sz="0" w:space="0" w:color="auto"/>
        <w:left w:val="none" w:sz="0" w:space="0" w:color="auto"/>
        <w:bottom w:val="none" w:sz="0" w:space="0" w:color="auto"/>
        <w:right w:val="none" w:sz="0" w:space="0" w:color="auto"/>
      </w:divBdr>
    </w:div>
    <w:div w:id="1770617457">
      <w:bodyDiv w:val="1"/>
      <w:marLeft w:val="0"/>
      <w:marRight w:val="0"/>
      <w:marTop w:val="0"/>
      <w:marBottom w:val="0"/>
      <w:divBdr>
        <w:top w:val="none" w:sz="0" w:space="0" w:color="auto"/>
        <w:left w:val="none" w:sz="0" w:space="0" w:color="auto"/>
        <w:bottom w:val="none" w:sz="0" w:space="0" w:color="auto"/>
        <w:right w:val="none" w:sz="0" w:space="0" w:color="auto"/>
      </w:divBdr>
    </w:div>
    <w:div w:id="1843355809">
      <w:bodyDiv w:val="1"/>
      <w:marLeft w:val="0"/>
      <w:marRight w:val="0"/>
      <w:marTop w:val="0"/>
      <w:marBottom w:val="0"/>
      <w:divBdr>
        <w:top w:val="none" w:sz="0" w:space="0" w:color="auto"/>
        <w:left w:val="none" w:sz="0" w:space="0" w:color="auto"/>
        <w:bottom w:val="none" w:sz="0" w:space="0" w:color="auto"/>
        <w:right w:val="none" w:sz="0" w:space="0" w:color="auto"/>
      </w:divBdr>
    </w:div>
    <w:div w:id="1861625669">
      <w:bodyDiv w:val="1"/>
      <w:marLeft w:val="0"/>
      <w:marRight w:val="0"/>
      <w:marTop w:val="0"/>
      <w:marBottom w:val="0"/>
      <w:divBdr>
        <w:top w:val="none" w:sz="0" w:space="0" w:color="auto"/>
        <w:left w:val="none" w:sz="0" w:space="0" w:color="auto"/>
        <w:bottom w:val="none" w:sz="0" w:space="0" w:color="auto"/>
        <w:right w:val="none" w:sz="0" w:space="0" w:color="auto"/>
      </w:divBdr>
      <w:divsChild>
        <w:div w:id="1355419426">
          <w:marLeft w:val="0"/>
          <w:marRight w:val="0"/>
          <w:marTop w:val="0"/>
          <w:marBottom w:val="0"/>
          <w:divBdr>
            <w:top w:val="none" w:sz="0" w:space="0" w:color="auto"/>
            <w:left w:val="none" w:sz="0" w:space="0" w:color="auto"/>
            <w:bottom w:val="none" w:sz="0" w:space="0" w:color="auto"/>
            <w:right w:val="none" w:sz="0" w:space="0" w:color="auto"/>
          </w:divBdr>
        </w:div>
        <w:div w:id="334460964">
          <w:marLeft w:val="0"/>
          <w:marRight w:val="0"/>
          <w:marTop w:val="0"/>
          <w:marBottom w:val="0"/>
          <w:divBdr>
            <w:top w:val="none" w:sz="0" w:space="0" w:color="auto"/>
            <w:left w:val="none" w:sz="0" w:space="0" w:color="auto"/>
            <w:bottom w:val="none" w:sz="0" w:space="0" w:color="auto"/>
            <w:right w:val="none" w:sz="0" w:space="0" w:color="auto"/>
          </w:divBdr>
        </w:div>
        <w:div w:id="850148694">
          <w:marLeft w:val="0"/>
          <w:marRight w:val="0"/>
          <w:marTop w:val="0"/>
          <w:marBottom w:val="0"/>
          <w:divBdr>
            <w:top w:val="none" w:sz="0" w:space="0" w:color="auto"/>
            <w:left w:val="none" w:sz="0" w:space="0" w:color="auto"/>
            <w:bottom w:val="none" w:sz="0" w:space="0" w:color="auto"/>
            <w:right w:val="none" w:sz="0" w:space="0" w:color="auto"/>
          </w:divBdr>
        </w:div>
        <w:div w:id="810056535">
          <w:marLeft w:val="0"/>
          <w:marRight w:val="0"/>
          <w:marTop w:val="0"/>
          <w:marBottom w:val="0"/>
          <w:divBdr>
            <w:top w:val="none" w:sz="0" w:space="0" w:color="auto"/>
            <w:left w:val="none" w:sz="0" w:space="0" w:color="auto"/>
            <w:bottom w:val="none" w:sz="0" w:space="0" w:color="auto"/>
            <w:right w:val="none" w:sz="0" w:space="0" w:color="auto"/>
          </w:divBdr>
        </w:div>
        <w:div w:id="1729760004">
          <w:marLeft w:val="0"/>
          <w:marRight w:val="0"/>
          <w:marTop w:val="0"/>
          <w:marBottom w:val="0"/>
          <w:divBdr>
            <w:top w:val="none" w:sz="0" w:space="0" w:color="auto"/>
            <w:left w:val="none" w:sz="0" w:space="0" w:color="auto"/>
            <w:bottom w:val="none" w:sz="0" w:space="0" w:color="auto"/>
            <w:right w:val="none" w:sz="0" w:space="0" w:color="auto"/>
          </w:divBdr>
        </w:div>
        <w:div w:id="905988632">
          <w:marLeft w:val="0"/>
          <w:marRight w:val="0"/>
          <w:marTop w:val="0"/>
          <w:marBottom w:val="0"/>
          <w:divBdr>
            <w:top w:val="none" w:sz="0" w:space="0" w:color="auto"/>
            <w:left w:val="none" w:sz="0" w:space="0" w:color="auto"/>
            <w:bottom w:val="none" w:sz="0" w:space="0" w:color="auto"/>
            <w:right w:val="none" w:sz="0" w:space="0" w:color="auto"/>
          </w:divBdr>
        </w:div>
        <w:div w:id="725644035">
          <w:marLeft w:val="0"/>
          <w:marRight w:val="0"/>
          <w:marTop w:val="0"/>
          <w:marBottom w:val="0"/>
          <w:divBdr>
            <w:top w:val="none" w:sz="0" w:space="0" w:color="auto"/>
            <w:left w:val="none" w:sz="0" w:space="0" w:color="auto"/>
            <w:bottom w:val="none" w:sz="0" w:space="0" w:color="auto"/>
            <w:right w:val="none" w:sz="0" w:space="0" w:color="auto"/>
          </w:divBdr>
        </w:div>
        <w:div w:id="1571846465">
          <w:marLeft w:val="0"/>
          <w:marRight w:val="0"/>
          <w:marTop w:val="0"/>
          <w:marBottom w:val="0"/>
          <w:divBdr>
            <w:top w:val="none" w:sz="0" w:space="0" w:color="auto"/>
            <w:left w:val="none" w:sz="0" w:space="0" w:color="auto"/>
            <w:bottom w:val="none" w:sz="0" w:space="0" w:color="auto"/>
            <w:right w:val="none" w:sz="0" w:space="0" w:color="auto"/>
          </w:divBdr>
        </w:div>
        <w:div w:id="1859079642">
          <w:marLeft w:val="0"/>
          <w:marRight w:val="0"/>
          <w:marTop w:val="0"/>
          <w:marBottom w:val="0"/>
          <w:divBdr>
            <w:top w:val="none" w:sz="0" w:space="0" w:color="auto"/>
            <w:left w:val="none" w:sz="0" w:space="0" w:color="auto"/>
            <w:bottom w:val="none" w:sz="0" w:space="0" w:color="auto"/>
            <w:right w:val="none" w:sz="0" w:space="0" w:color="auto"/>
          </w:divBdr>
        </w:div>
        <w:div w:id="846556921">
          <w:marLeft w:val="0"/>
          <w:marRight w:val="0"/>
          <w:marTop w:val="0"/>
          <w:marBottom w:val="0"/>
          <w:divBdr>
            <w:top w:val="none" w:sz="0" w:space="0" w:color="auto"/>
            <w:left w:val="none" w:sz="0" w:space="0" w:color="auto"/>
            <w:bottom w:val="none" w:sz="0" w:space="0" w:color="auto"/>
            <w:right w:val="none" w:sz="0" w:space="0" w:color="auto"/>
          </w:divBdr>
        </w:div>
        <w:div w:id="1647470011">
          <w:marLeft w:val="0"/>
          <w:marRight w:val="0"/>
          <w:marTop w:val="0"/>
          <w:marBottom w:val="0"/>
          <w:divBdr>
            <w:top w:val="none" w:sz="0" w:space="0" w:color="auto"/>
            <w:left w:val="none" w:sz="0" w:space="0" w:color="auto"/>
            <w:bottom w:val="none" w:sz="0" w:space="0" w:color="auto"/>
            <w:right w:val="none" w:sz="0" w:space="0" w:color="auto"/>
          </w:divBdr>
        </w:div>
        <w:div w:id="1578317472">
          <w:marLeft w:val="0"/>
          <w:marRight w:val="0"/>
          <w:marTop w:val="0"/>
          <w:marBottom w:val="0"/>
          <w:divBdr>
            <w:top w:val="none" w:sz="0" w:space="0" w:color="auto"/>
            <w:left w:val="none" w:sz="0" w:space="0" w:color="auto"/>
            <w:bottom w:val="none" w:sz="0" w:space="0" w:color="auto"/>
            <w:right w:val="none" w:sz="0" w:space="0" w:color="auto"/>
          </w:divBdr>
        </w:div>
        <w:div w:id="1014503406">
          <w:marLeft w:val="0"/>
          <w:marRight w:val="0"/>
          <w:marTop w:val="0"/>
          <w:marBottom w:val="0"/>
          <w:divBdr>
            <w:top w:val="none" w:sz="0" w:space="0" w:color="auto"/>
            <w:left w:val="none" w:sz="0" w:space="0" w:color="auto"/>
            <w:bottom w:val="none" w:sz="0" w:space="0" w:color="auto"/>
            <w:right w:val="none" w:sz="0" w:space="0" w:color="auto"/>
          </w:divBdr>
        </w:div>
        <w:div w:id="350881384">
          <w:marLeft w:val="0"/>
          <w:marRight w:val="0"/>
          <w:marTop w:val="0"/>
          <w:marBottom w:val="0"/>
          <w:divBdr>
            <w:top w:val="none" w:sz="0" w:space="0" w:color="auto"/>
            <w:left w:val="none" w:sz="0" w:space="0" w:color="auto"/>
            <w:bottom w:val="none" w:sz="0" w:space="0" w:color="auto"/>
            <w:right w:val="none" w:sz="0" w:space="0" w:color="auto"/>
          </w:divBdr>
        </w:div>
        <w:div w:id="1245139676">
          <w:marLeft w:val="0"/>
          <w:marRight w:val="0"/>
          <w:marTop w:val="0"/>
          <w:marBottom w:val="0"/>
          <w:divBdr>
            <w:top w:val="none" w:sz="0" w:space="0" w:color="auto"/>
            <w:left w:val="none" w:sz="0" w:space="0" w:color="auto"/>
            <w:bottom w:val="none" w:sz="0" w:space="0" w:color="auto"/>
            <w:right w:val="none" w:sz="0" w:space="0" w:color="auto"/>
          </w:divBdr>
        </w:div>
      </w:divsChild>
    </w:div>
    <w:div w:id="19929085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rod.ceidg.gov.pl/ceidg/ceidg.public.ui/Search.asp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ms.ms.gov.pl/krs/wyszukiwaniepodmiot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10.emf"/><Relationship Id="rId23" Type="http://schemas.microsoft.com/office/2016/09/relationships/commentsIds" Target="commentsIds.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emf"/><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3ea32ad-fcf5-4333-98c7-01f9586d8a59">
      <Terms xmlns="http://schemas.microsoft.com/office/infopath/2007/PartnerControls"/>
    </lcf76f155ced4ddcb4097134ff3c332f>
  </documentManagement>
</p:properties>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yB9n7XOtDd2AviL8kv7aqv0NaKw==">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</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F81C2AD9FAB7448B446E0010D424427" ma:contentTypeVersion="13" ma:contentTypeDescription="Utwórz nowy dokument." ma:contentTypeScope="" ma:versionID="2bc913918b20d4977b5a3ce9a8b511e1">
  <xsd:schema xmlns:xsd="http://www.w3.org/2001/XMLSchema" xmlns:xs="http://www.w3.org/2001/XMLSchema" xmlns:p="http://schemas.microsoft.com/office/2006/metadata/properties" xmlns:ns2="73ea32ad-fcf5-4333-98c7-01f9586d8a59" xmlns:ns3="f707e92d-56fd-4bd4-819e-521993d34c5c" targetNamespace="http://schemas.microsoft.com/office/2006/metadata/properties" ma:root="true" ma:fieldsID="e8e917bd7182ccf66731c0e7edae8431" ns2:_="" ns3:_="">
    <xsd:import namespace="73ea32ad-fcf5-4333-98c7-01f9586d8a59"/>
    <xsd:import namespace="f707e92d-56fd-4bd4-819e-521993d34c5c"/>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a32ad-fcf5-4333-98c7-01f9586d8a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262a072f-caf8-4df1-9792-9a0f2bddd8ea"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07e92d-56fd-4bd4-819e-521993d34c5c"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AA5D8-0214-4E08-B2A6-48842BEC290E}">
  <ds:schemaRefs>
    <ds:schemaRef ds:uri="http://schemas.microsoft.com/office/2006/metadata/properties"/>
    <ds:schemaRef ds:uri="http://schemas.microsoft.com/office/infopath/2007/PartnerControls"/>
    <ds:schemaRef ds:uri="73ea32ad-fcf5-4333-98c7-01f9586d8a59"/>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D8EB261D-BFB2-48B4-9F65-E2EDD9190425}">
  <ds:schemaRefs>
    <ds:schemaRef ds:uri="http://schemas.microsoft.com/sharepoint/v3/contenttype/forms"/>
  </ds:schemaRefs>
</ds:datastoreItem>
</file>

<file path=customXml/itemProps4.xml><?xml version="1.0" encoding="utf-8"?>
<ds:datastoreItem xmlns:ds="http://schemas.openxmlformats.org/officeDocument/2006/customXml" ds:itemID="{769ACEF9-7215-4A45-ABAE-53378DFA44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a32ad-fcf5-4333-98c7-01f9586d8a59"/>
    <ds:schemaRef ds:uri="f707e92d-56fd-4bd4-819e-521993d34c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BA0C885-2481-4B21-AEEC-1419E262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4057</Words>
  <Characters>24346</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Wałaszewska</dc:creator>
  <cp:keywords/>
  <dc:description/>
  <cp:lastModifiedBy>Mariusz Bak</cp:lastModifiedBy>
  <cp:revision>2</cp:revision>
  <cp:lastPrinted>2024-11-13T21:44:00Z</cp:lastPrinted>
  <dcterms:created xsi:type="dcterms:W3CDTF">2024-11-14T06:12:00Z</dcterms:created>
  <dcterms:modified xsi:type="dcterms:W3CDTF">2024-11-14T06:12:00Z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0x0101003F81C2AD9FAB7448B446E0010D424427</vt:lpwstr>
  </property>
  <property fmtid="{D5CDD505-2E9C-101B-9397-08002B2CF9AE}" pid="3" name="Order">
    <vt:r8>1852600</vt:r8>
  </property>
  <property fmtid="{D5CDD505-2E9C-101B-9397-08002B2CF9AE}" pid="4" name="MediaServiceImageTags">
    <vt:lpwstr/>
  </property>
</Properties>
</file>