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4ADD99" w14:textId="7225E6A2" w:rsidR="0816AB2F" w:rsidRPr="00FF74EE" w:rsidRDefault="55A90C80" w:rsidP="7F71888B">
      <w:pPr>
        <w:widowControl w:val="0"/>
        <w:spacing w:after="0" w:line="240" w:lineRule="auto"/>
        <w:rPr>
          <w:rFonts w:eastAsia="Arial" w:cs="Arial"/>
        </w:rPr>
      </w:pPr>
      <w:r w:rsidRPr="7F71888B">
        <w:rPr>
          <w:rFonts w:eastAsia="Arial" w:cs="Arial"/>
          <w:color w:val="000000" w:themeColor="text1"/>
        </w:rPr>
        <w:t>Załącznik numer 3 Wzór umowy.</w:t>
      </w:r>
    </w:p>
    <w:p w14:paraId="77509138" w14:textId="77777777" w:rsidR="004F71AC" w:rsidRPr="00FF74EE" w:rsidRDefault="6A145006" w:rsidP="7F71888B">
      <w:pPr>
        <w:widowControl w:val="0"/>
        <w:spacing w:before="200" w:after="240" w:line="240" w:lineRule="auto"/>
        <w:rPr>
          <w:rFonts w:eastAsia="Arial" w:cs="Arial"/>
          <w:b/>
          <w:bCs/>
        </w:rPr>
      </w:pPr>
      <w:r w:rsidRPr="7F71888B">
        <w:rPr>
          <w:rFonts w:eastAsia="Arial" w:cs="Arial"/>
          <w:b/>
          <w:bCs/>
        </w:rPr>
        <w:t>UMOWA nr …………</w:t>
      </w:r>
    </w:p>
    <w:p w14:paraId="051BD393" w14:textId="12A28C05" w:rsidR="00BE13D7" w:rsidRDefault="4A98B219" w:rsidP="7F71888B">
      <w:pPr>
        <w:widowControl w:val="0"/>
        <w:spacing w:line="240" w:lineRule="auto"/>
        <w:rPr>
          <w:rFonts w:eastAsia="Arial" w:cs="Arial"/>
        </w:rPr>
      </w:pPr>
      <w:r w:rsidRPr="7F71888B">
        <w:rPr>
          <w:rFonts w:eastAsia="Arial" w:cs="Arial"/>
        </w:rPr>
        <w:t>z</w:t>
      </w:r>
      <w:r w:rsidR="77F58AC1" w:rsidRPr="7F71888B">
        <w:rPr>
          <w:rFonts w:eastAsia="Arial" w:cs="Arial"/>
        </w:rPr>
        <w:t>awarta w dniu</w:t>
      </w:r>
    </w:p>
    <w:p w14:paraId="5E138722" w14:textId="5C460432" w:rsidR="004F71AC" w:rsidRPr="00FF74EE" w:rsidRDefault="6A145006" w:rsidP="7F71888B">
      <w:pPr>
        <w:widowControl w:val="0"/>
        <w:spacing w:line="240" w:lineRule="auto"/>
        <w:rPr>
          <w:rFonts w:eastAsia="Arial" w:cs="Arial"/>
        </w:rPr>
      </w:pPr>
      <w:r w:rsidRPr="7F71888B">
        <w:rPr>
          <w:rFonts w:eastAsia="Arial" w:cs="Arial"/>
        </w:rPr>
        <w:t xml:space="preserve">pomiędzy </w:t>
      </w:r>
      <w:r w:rsidRPr="7F71888B">
        <w:rPr>
          <w:rFonts w:eastAsia="Arial" w:cs="Arial"/>
          <w:b/>
          <w:bCs/>
        </w:rPr>
        <w:t>Województwem Małopolskim, ul. Basztowa 22, 31-156 Kraków,</w:t>
      </w:r>
      <w:r w:rsidRPr="7F71888B">
        <w:rPr>
          <w:rFonts w:eastAsia="Arial" w:cs="Arial"/>
        </w:rPr>
        <w:t xml:space="preserve"> </w:t>
      </w:r>
      <w:r w:rsidRPr="7F71888B">
        <w:rPr>
          <w:rFonts w:eastAsia="Arial" w:cs="Arial"/>
          <w:b/>
          <w:bCs/>
        </w:rPr>
        <w:t>NIP: 676-217-83-37</w:t>
      </w:r>
      <w:r w:rsidRPr="7F71888B">
        <w:rPr>
          <w:rFonts w:eastAsia="Arial" w:cs="Arial"/>
        </w:rPr>
        <w:t xml:space="preserve"> działającym przez </w:t>
      </w:r>
      <w:r w:rsidRPr="7F71888B">
        <w:rPr>
          <w:rFonts w:eastAsia="Arial" w:cs="Arial"/>
          <w:b/>
          <w:bCs/>
        </w:rPr>
        <w:t>Małopolskie Centrum Przedsiębiorczości, ul. Jasnogórska 11, 31-358 Kraków</w:t>
      </w:r>
      <w:r w:rsidRPr="7F71888B">
        <w:rPr>
          <w:rFonts w:eastAsia="Arial" w:cs="Arial"/>
        </w:rPr>
        <w:t xml:space="preserve"> reprezentowane przez:</w:t>
      </w:r>
    </w:p>
    <w:p w14:paraId="7E8C63E3" w14:textId="77777777" w:rsidR="004F71AC" w:rsidRPr="00FF74EE" w:rsidRDefault="6A145006" w:rsidP="7F71888B">
      <w:pPr>
        <w:widowControl w:val="0"/>
        <w:spacing w:line="240" w:lineRule="auto"/>
        <w:rPr>
          <w:rFonts w:eastAsia="Arial" w:cs="Arial"/>
          <w:b/>
          <w:bCs/>
        </w:rPr>
      </w:pPr>
      <w:r w:rsidRPr="7F71888B">
        <w:rPr>
          <w:rFonts w:eastAsia="Arial" w:cs="Arial"/>
        </w:rPr>
        <w:t xml:space="preserve">zwane dalej </w:t>
      </w:r>
      <w:r w:rsidRPr="7F71888B">
        <w:rPr>
          <w:rFonts w:eastAsia="Arial" w:cs="Arial"/>
          <w:b/>
          <w:bCs/>
        </w:rPr>
        <w:t>Zamawiającym,</w:t>
      </w:r>
    </w:p>
    <w:p w14:paraId="45F94F8F" w14:textId="77777777" w:rsidR="004F71AC" w:rsidRPr="00FF74EE" w:rsidRDefault="6A145006" w:rsidP="7F71888B">
      <w:pPr>
        <w:widowControl w:val="0"/>
        <w:spacing w:line="240" w:lineRule="auto"/>
        <w:rPr>
          <w:rFonts w:eastAsia="Arial" w:cs="Arial"/>
        </w:rPr>
      </w:pPr>
      <w:r w:rsidRPr="7F71888B">
        <w:rPr>
          <w:rFonts w:eastAsia="Arial" w:cs="Arial"/>
        </w:rPr>
        <w:t>a</w:t>
      </w:r>
    </w:p>
    <w:p w14:paraId="4567057D" w14:textId="77777777" w:rsidR="004F71AC" w:rsidRPr="00FF74EE" w:rsidRDefault="6A145006" w:rsidP="7F71888B">
      <w:pPr>
        <w:widowControl w:val="0"/>
        <w:spacing w:line="240" w:lineRule="auto"/>
        <w:rPr>
          <w:rFonts w:eastAsia="Arial" w:cs="Arial"/>
          <w:b/>
          <w:bCs/>
        </w:rPr>
      </w:pPr>
      <w:r w:rsidRPr="7F71888B">
        <w:rPr>
          <w:rFonts w:eastAsia="Arial" w:cs="Arial"/>
          <w:b/>
          <w:bCs/>
        </w:rPr>
        <w:t>………………………………………………………………………………………………………...………………………………………………………………………………………………………...</w:t>
      </w:r>
    </w:p>
    <w:p w14:paraId="30CEDFD3" w14:textId="77777777" w:rsidR="004F71AC" w:rsidRPr="00FF74EE" w:rsidRDefault="6A145006" w:rsidP="7F71888B">
      <w:pPr>
        <w:widowControl w:val="0"/>
        <w:spacing w:after="240" w:line="240" w:lineRule="auto"/>
        <w:rPr>
          <w:rFonts w:eastAsia="Arial" w:cs="Arial"/>
          <w:b/>
          <w:bCs/>
        </w:rPr>
      </w:pPr>
      <w:r w:rsidRPr="7F71888B">
        <w:rPr>
          <w:rFonts w:eastAsia="Arial" w:cs="Arial"/>
        </w:rPr>
        <w:t xml:space="preserve">zwanym dalej </w:t>
      </w:r>
      <w:r w:rsidRPr="7F71888B">
        <w:rPr>
          <w:rFonts w:eastAsia="Arial" w:cs="Arial"/>
          <w:b/>
          <w:bCs/>
        </w:rPr>
        <w:t xml:space="preserve">Wykonawcą, </w:t>
      </w:r>
      <w:r w:rsidRPr="7F71888B">
        <w:rPr>
          <w:rFonts w:eastAsia="Arial" w:cs="Arial"/>
        </w:rPr>
        <w:t>łącznie zwanymi Stronami.</w:t>
      </w:r>
    </w:p>
    <w:p w14:paraId="4F356093" w14:textId="5D211DEC" w:rsidR="004F71AC" w:rsidRPr="00FF74EE" w:rsidRDefault="6A145006" w:rsidP="7F71888B">
      <w:pPr>
        <w:widowControl w:val="0"/>
        <w:overflowPunct w:val="0"/>
        <w:autoSpaceDE w:val="0"/>
        <w:autoSpaceDN w:val="0"/>
        <w:adjustRightInd w:val="0"/>
        <w:spacing w:after="240" w:line="240" w:lineRule="auto"/>
        <w:rPr>
          <w:rFonts w:eastAsia="Arial" w:cs="Arial"/>
          <w:highlight w:val="yellow"/>
        </w:rPr>
      </w:pPr>
      <w:r w:rsidRPr="7F71888B">
        <w:rPr>
          <w:rFonts w:eastAsia="Arial" w:cs="Arial"/>
        </w:rPr>
        <w:t>Niniejsza umowa zostaje zawarta po przeprowadzeniu postępowania</w:t>
      </w:r>
      <w:r w:rsidR="43ABDCEC" w:rsidRPr="7F71888B">
        <w:rPr>
          <w:rFonts w:eastAsia="Arial" w:cs="Arial"/>
        </w:rPr>
        <w:t xml:space="preserve"> na podstawie</w:t>
      </w:r>
      <w:r w:rsidR="65CE48FE" w:rsidRPr="7F71888B">
        <w:rPr>
          <w:rFonts w:eastAsia="Arial" w:cs="Arial"/>
        </w:rPr>
        <w:t xml:space="preserve"> </w:t>
      </w:r>
      <w:r w:rsidR="30221530" w:rsidRPr="7F71888B">
        <w:rPr>
          <w:rFonts w:eastAsia="Arial" w:cs="Arial"/>
        </w:rPr>
        <w:t>§ 6 Regulaminu udzielania zamówień publicznych na dostawy, usługi i roboty budowlane o wartości szacunkowej mniejszej niż 130 000 zł netto postępowanie zgodne z zasadą konkurencyjnośc</w:t>
      </w:r>
      <w:r w:rsidR="2BC1B60E" w:rsidRPr="7F71888B">
        <w:rPr>
          <w:rFonts w:eastAsia="Arial" w:cs="Arial"/>
        </w:rPr>
        <w:t>i</w:t>
      </w:r>
      <w:r w:rsidRPr="7F71888B">
        <w:rPr>
          <w:rFonts w:eastAsia="Arial" w:cs="Arial"/>
        </w:rPr>
        <w:t>.</w:t>
      </w:r>
    </w:p>
    <w:p w14:paraId="438F38B1" w14:textId="172A60C2" w:rsidR="004F71AC" w:rsidRPr="00FF74EE" w:rsidRDefault="40F63326" w:rsidP="7F71888B">
      <w:pPr>
        <w:widowControl w:val="0"/>
        <w:overflowPunct w:val="0"/>
        <w:autoSpaceDE w:val="0"/>
        <w:autoSpaceDN w:val="0"/>
        <w:adjustRightInd w:val="0"/>
        <w:spacing w:after="240" w:line="240" w:lineRule="auto"/>
        <w:rPr>
          <w:rFonts w:eastAsia="Arial" w:cs="Arial"/>
          <w:highlight w:val="yellow"/>
        </w:rPr>
      </w:pPr>
      <w:r w:rsidRPr="7F71888B">
        <w:rPr>
          <w:rFonts w:eastAsia="Arial" w:cs="Arial"/>
        </w:rPr>
        <w:t xml:space="preserve">Przedmiot Umowy jest </w:t>
      </w:r>
      <w:r w:rsidR="7BC259CC" w:rsidRPr="7F71888B">
        <w:rPr>
          <w:rFonts w:eastAsia="Arial" w:cs="Arial"/>
        </w:rPr>
        <w:t>współ</w:t>
      </w:r>
      <w:r w:rsidRPr="7F71888B">
        <w:rPr>
          <w:rFonts w:eastAsia="Arial" w:cs="Arial"/>
        </w:rPr>
        <w:t>finansowany ze środków Unii Europejskiej z Europejskiego</w:t>
      </w:r>
      <w:r w:rsidR="467C5163" w:rsidRPr="7F71888B">
        <w:rPr>
          <w:rFonts w:eastAsia="Arial" w:cs="Arial"/>
        </w:rPr>
        <w:t xml:space="preserve"> </w:t>
      </w:r>
      <w:r w:rsidRPr="7F71888B">
        <w:rPr>
          <w:rFonts w:eastAsia="Arial" w:cs="Arial"/>
        </w:rPr>
        <w:t>Funduszu Rozwoju Regionalnego w ramach Pomocy Technicznej Programu</w:t>
      </w:r>
      <w:r w:rsidR="1FC2F2F8" w:rsidRPr="7F71888B">
        <w:rPr>
          <w:rFonts w:eastAsia="Arial" w:cs="Arial"/>
        </w:rPr>
        <w:t xml:space="preserve"> </w:t>
      </w:r>
      <w:r w:rsidRPr="7F71888B">
        <w:rPr>
          <w:rFonts w:eastAsia="Arial" w:cs="Arial"/>
        </w:rPr>
        <w:t>Fundusze Europejskie dla Małopolski na lata 2021-2027 oraz z projektu</w:t>
      </w:r>
      <w:r w:rsidR="053E1BEB" w:rsidRPr="7F71888B">
        <w:rPr>
          <w:rFonts w:eastAsia="Arial" w:cs="Arial"/>
        </w:rPr>
        <w:t xml:space="preserve"> </w:t>
      </w:r>
      <w:r w:rsidRPr="7F71888B">
        <w:rPr>
          <w:rFonts w:eastAsia="Arial" w:cs="Arial"/>
        </w:rPr>
        <w:t>zintegrowanego LIFE EKOMAŁOPOLSKA – „Wdrażanie Regionalnego Planu</w:t>
      </w:r>
      <w:r w:rsidR="0A8AD84D" w:rsidRPr="7F71888B">
        <w:rPr>
          <w:rFonts w:eastAsia="Arial" w:cs="Arial"/>
        </w:rPr>
        <w:t xml:space="preserve"> </w:t>
      </w:r>
      <w:r w:rsidRPr="7F71888B">
        <w:rPr>
          <w:rFonts w:eastAsia="Arial" w:cs="Arial"/>
        </w:rPr>
        <w:t>Działań dla Klimatu i Energii dla województwa małopolskiego”, współfinansowanego</w:t>
      </w:r>
      <w:r w:rsidR="46B295B1" w:rsidRPr="7F71888B">
        <w:rPr>
          <w:rFonts w:eastAsia="Arial" w:cs="Arial"/>
        </w:rPr>
        <w:t xml:space="preserve"> </w:t>
      </w:r>
      <w:r w:rsidRPr="7F71888B">
        <w:rPr>
          <w:rFonts w:eastAsia="Arial" w:cs="Arial"/>
        </w:rPr>
        <w:t>ze środków instrumentu finansowego LIFE w ramach środków Unii Europejskiej oraz</w:t>
      </w:r>
      <w:r w:rsidR="70A8A093" w:rsidRPr="7F71888B">
        <w:rPr>
          <w:rFonts w:eastAsia="Arial" w:cs="Arial"/>
        </w:rPr>
        <w:t xml:space="preserve"> </w:t>
      </w:r>
      <w:r w:rsidRPr="7F71888B">
        <w:rPr>
          <w:rFonts w:eastAsia="Arial" w:cs="Arial"/>
        </w:rPr>
        <w:t>Narodowego Funduszu Ochrony Środowiska i Gospodarki Wodnej (z budżetu</w:t>
      </w:r>
      <w:r w:rsidR="65EA329F" w:rsidRPr="7F71888B">
        <w:rPr>
          <w:rFonts w:eastAsia="Arial" w:cs="Arial"/>
        </w:rPr>
        <w:t xml:space="preserve"> </w:t>
      </w:r>
      <w:r w:rsidRPr="7F71888B">
        <w:rPr>
          <w:rFonts w:eastAsia="Arial" w:cs="Arial"/>
        </w:rPr>
        <w:t>Województwa Małopolskiego).</w:t>
      </w:r>
    </w:p>
    <w:p w14:paraId="276C8A27" w14:textId="77777777" w:rsidR="004F71AC" w:rsidRPr="00FF74EE" w:rsidRDefault="6A145006" w:rsidP="7F71888B">
      <w:pPr>
        <w:pStyle w:val="paragrafumowy"/>
        <w:jc w:val="left"/>
      </w:pPr>
      <w:r>
        <w:t>§ 1</w:t>
      </w:r>
    </w:p>
    <w:p w14:paraId="7F4C1E5A" w14:textId="22BE1D06" w:rsidR="004F71AC" w:rsidRPr="00FF74EE" w:rsidRDefault="6A145006" w:rsidP="0B1C3605">
      <w:pPr>
        <w:widowControl w:val="0"/>
        <w:numPr>
          <w:ilvl w:val="0"/>
          <w:numId w:val="26"/>
        </w:numPr>
        <w:tabs>
          <w:tab w:val="num" w:pos="360"/>
        </w:tabs>
        <w:suppressAutoHyphens/>
        <w:spacing w:after="0" w:line="240" w:lineRule="auto"/>
        <w:rPr>
          <w:rFonts w:eastAsia="Arial" w:cs="Arial"/>
        </w:rPr>
      </w:pPr>
      <w:r w:rsidRPr="2FC4945B">
        <w:rPr>
          <w:rFonts w:eastAsia="Arial" w:cs="Arial"/>
        </w:rPr>
        <w:t xml:space="preserve">Przedmiotem umowy jest zakup oraz dostawa </w:t>
      </w:r>
      <w:r w:rsidR="73AAE915" w:rsidRPr="2FC4945B">
        <w:rPr>
          <w:rFonts w:eastAsia="Arial" w:cs="Arial"/>
        </w:rPr>
        <w:t>do siedziby Małopolskiego Centr</w:t>
      </w:r>
      <w:r w:rsidR="38D18754" w:rsidRPr="2FC4945B">
        <w:rPr>
          <w:rFonts w:eastAsia="Arial" w:cs="Arial"/>
        </w:rPr>
        <w:t xml:space="preserve">um Przedsiębiorczości </w:t>
      </w:r>
      <w:del w:id="0" w:author="Magdalena Strończyk" w:date="2024-11-21T12:46:00Z">
        <w:r w:rsidRPr="2FC4945B" w:rsidDel="34E250DD">
          <w:rPr>
            <w:rFonts w:eastAsia="Arial" w:cs="Arial"/>
          </w:rPr>
          <w:delText xml:space="preserve">5 </w:delText>
        </w:r>
      </w:del>
      <w:ins w:id="1" w:author="Magdalena Strończyk" w:date="2024-11-21T12:46:00Z">
        <w:r w:rsidR="34254042" w:rsidRPr="2FC4945B">
          <w:rPr>
            <w:rFonts w:eastAsia="Arial" w:cs="Arial"/>
          </w:rPr>
          <w:t xml:space="preserve">... </w:t>
        </w:r>
      </w:ins>
      <w:r w:rsidR="1CA2AAC2" w:rsidRPr="2FC4945B">
        <w:rPr>
          <w:rFonts w:eastAsia="Arial" w:cs="Arial"/>
        </w:rPr>
        <w:t>komputerów przenośnych</w:t>
      </w:r>
      <w:r w:rsidR="70D1F4DF" w:rsidRPr="2FC4945B">
        <w:rPr>
          <w:rFonts w:eastAsia="Arial" w:cs="Arial"/>
        </w:rPr>
        <w:t xml:space="preserve"> </w:t>
      </w:r>
      <w:r w:rsidRPr="2FC4945B">
        <w:rPr>
          <w:rFonts w:eastAsia="Arial" w:cs="Arial"/>
        </w:rPr>
        <w:t>na warunkach określonych niniejszą umową</w:t>
      </w:r>
      <w:r w:rsidR="14D6A6C3" w:rsidRPr="2FC4945B">
        <w:rPr>
          <w:rFonts w:eastAsia="Arial" w:cs="Arial"/>
        </w:rPr>
        <w:t xml:space="preserve">, </w:t>
      </w:r>
      <w:r w:rsidRPr="2FC4945B">
        <w:rPr>
          <w:rFonts w:eastAsia="Arial" w:cs="Arial"/>
        </w:rPr>
        <w:t>zgodnie z przedłożoną ofertą</w:t>
      </w:r>
      <w:r w:rsidR="762DFCE8" w:rsidRPr="2FC4945B">
        <w:rPr>
          <w:rFonts w:eastAsia="Arial" w:cs="Arial"/>
        </w:rPr>
        <w:t xml:space="preserve"> stanowiącą załącznik nr 1 </w:t>
      </w:r>
      <w:r w:rsidR="303829BF" w:rsidRPr="2FC4945B">
        <w:rPr>
          <w:rFonts w:eastAsia="Arial" w:cs="Arial"/>
        </w:rPr>
        <w:t>d</w:t>
      </w:r>
      <w:r w:rsidR="0153C541" w:rsidRPr="2FC4945B">
        <w:rPr>
          <w:rFonts w:eastAsia="Arial" w:cs="Arial"/>
        </w:rPr>
        <w:t>o niniejszej umowy</w:t>
      </w:r>
      <w:r w:rsidRPr="2FC4945B">
        <w:rPr>
          <w:rFonts w:eastAsia="Arial" w:cs="Arial"/>
        </w:rPr>
        <w:t>.</w:t>
      </w:r>
    </w:p>
    <w:p w14:paraId="4F117DB8" w14:textId="1847BE80" w:rsidR="004F71AC" w:rsidRPr="00FF74EE" w:rsidRDefault="6A145006" w:rsidP="0B1C3605">
      <w:pPr>
        <w:widowControl w:val="0"/>
        <w:numPr>
          <w:ilvl w:val="0"/>
          <w:numId w:val="26"/>
        </w:numPr>
        <w:tabs>
          <w:tab w:val="num" w:pos="360"/>
        </w:tabs>
        <w:suppressAutoHyphens/>
        <w:spacing w:after="0" w:line="240" w:lineRule="auto"/>
        <w:rPr>
          <w:rFonts w:eastAsia="Arial" w:cs="Arial"/>
        </w:rPr>
      </w:pPr>
      <w:r w:rsidRPr="0B1C3605">
        <w:rPr>
          <w:rFonts w:eastAsia="Arial" w:cs="Arial"/>
        </w:rPr>
        <w:t>Wykonawca dostarczy przedmiot umowy fabrycznie nowy, wolny od wszelkich wad i uszkodzeń, nieużywany, wprowadzony do obrotu na terytorium R</w:t>
      </w:r>
      <w:r w:rsidR="3FF0BF32" w:rsidRPr="0B1C3605">
        <w:rPr>
          <w:rFonts w:eastAsia="Arial" w:cs="Arial"/>
        </w:rPr>
        <w:t xml:space="preserve">zeczpospolitej </w:t>
      </w:r>
      <w:r w:rsidRPr="0B1C3605">
        <w:rPr>
          <w:rFonts w:eastAsia="Arial" w:cs="Arial"/>
        </w:rPr>
        <w:t>P</w:t>
      </w:r>
      <w:r w:rsidR="7001C04C" w:rsidRPr="0B1C3605">
        <w:rPr>
          <w:rFonts w:eastAsia="Arial" w:cs="Arial"/>
        </w:rPr>
        <w:t>olskiej</w:t>
      </w:r>
      <w:r w:rsidRPr="0B1C3605">
        <w:rPr>
          <w:rFonts w:eastAsia="Arial" w:cs="Arial"/>
        </w:rPr>
        <w:t>.</w:t>
      </w:r>
    </w:p>
    <w:p w14:paraId="733E28ED" w14:textId="77777777" w:rsidR="004F71AC" w:rsidRPr="00FF74EE" w:rsidRDefault="6A145006" w:rsidP="0B1C3605">
      <w:pPr>
        <w:widowControl w:val="0"/>
        <w:numPr>
          <w:ilvl w:val="0"/>
          <w:numId w:val="26"/>
        </w:numPr>
        <w:tabs>
          <w:tab w:val="num" w:pos="360"/>
        </w:tabs>
        <w:suppressAutoHyphens/>
        <w:spacing w:after="0" w:line="240" w:lineRule="auto"/>
        <w:ind w:left="357" w:hanging="357"/>
        <w:rPr>
          <w:rFonts w:eastAsia="Arial" w:cs="Arial"/>
        </w:rPr>
      </w:pPr>
      <w:r w:rsidRPr="0B1C3605">
        <w:rPr>
          <w:rFonts w:eastAsia="Arial" w:cs="Arial"/>
        </w:rPr>
        <w:t>Wykonawca zobowiązuje się do wykonania umowy z dochowaniem należytej staranności wymaganej od profesjonalisty i oświadcza, że posiada uprawnienia oraz warunki do należytego wykonania przedmiotu umowy.</w:t>
      </w:r>
    </w:p>
    <w:p w14:paraId="1781557E" w14:textId="77777777" w:rsidR="005F1769" w:rsidRPr="00FF74EE" w:rsidRDefault="07A5B44E" w:rsidP="0B1C3605">
      <w:pPr>
        <w:widowControl w:val="0"/>
        <w:numPr>
          <w:ilvl w:val="0"/>
          <w:numId w:val="26"/>
        </w:numPr>
        <w:tabs>
          <w:tab w:val="num" w:pos="360"/>
        </w:tabs>
        <w:suppressAutoHyphens/>
        <w:spacing w:after="0" w:line="240" w:lineRule="auto"/>
        <w:contextualSpacing/>
        <w:rPr>
          <w:rFonts w:eastAsia="Arial" w:cs="Arial"/>
        </w:rPr>
      </w:pPr>
      <w:r w:rsidRPr="0B1C3605">
        <w:rPr>
          <w:rFonts w:eastAsia="Arial" w:cs="Arial"/>
        </w:rPr>
        <w:t>W ramach umowy Wykonawca zapewni:</w:t>
      </w:r>
    </w:p>
    <w:p w14:paraId="50C71A41" w14:textId="6F04BFBB" w:rsidR="005F1769" w:rsidRPr="00FF74EE" w:rsidRDefault="662E421D" w:rsidP="44799261">
      <w:pPr>
        <w:widowControl w:val="0"/>
        <w:numPr>
          <w:ilvl w:val="0"/>
          <w:numId w:val="17"/>
        </w:numPr>
        <w:suppressAutoHyphens/>
        <w:spacing w:after="0" w:line="240" w:lineRule="auto"/>
        <w:contextualSpacing/>
        <w:rPr>
          <w:rFonts w:eastAsia="Arial" w:cs="Arial"/>
        </w:rPr>
      </w:pPr>
      <w:r w:rsidRPr="44799261">
        <w:rPr>
          <w:rFonts w:eastAsia="Arial" w:cs="Arial"/>
        </w:rPr>
        <w:t xml:space="preserve">udzielenie licencji niewyłącznej, nieograniczonej w czasie na oprogramowanie do dostarczanych urządzeń, </w:t>
      </w:r>
    </w:p>
    <w:p w14:paraId="71477591" w14:textId="621D9BDB" w:rsidR="005F1769" w:rsidRPr="00FF74EE" w:rsidRDefault="662E421D" w:rsidP="44799261">
      <w:pPr>
        <w:widowControl w:val="0"/>
        <w:numPr>
          <w:ilvl w:val="0"/>
          <w:numId w:val="17"/>
        </w:numPr>
        <w:suppressAutoHyphens/>
        <w:spacing w:after="0" w:line="240" w:lineRule="auto"/>
        <w:contextualSpacing/>
        <w:rPr>
          <w:rFonts w:eastAsia="Arial" w:cs="Arial"/>
        </w:rPr>
      </w:pPr>
      <w:r w:rsidRPr="44799261">
        <w:rPr>
          <w:rFonts w:eastAsia="Arial" w:cs="Arial"/>
        </w:rPr>
        <w:t>przekazywanie Zamawiającemu, bez dodatkowego wynagrodzenia, wszelkich aktualizacji, usprawnień i modyfikacji w/w oprogramowania, które zostaną udostępnione przez producenta oprogramowania, w okresie trwania gwarancji.</w:t>
      </w:r>
    </w:p>
    <w:p w14:paraId="591F6F28" w14:textId="77777777" w:rsidR="005F1769" w:rsidRPr="00FF74EE" w:rsidRDefault="3030F357" w:rsidP="2FC4945B">
      <w:pPr>
        <w:widowControl w:val="0"/>
        <w:numPr>
          <w:ilvl w:val="0"/>
          <w:numId w:val="9"/>
        </w:numPr>
        <w:suppressAutoHyphens/>
        <w:spacing w:after="0" w:line="240" w:lineRule="auto"/>
        <w:contextualSpacing/>
        <w:rPr>
          <w:rFonts w:eastAsia="Arial" w:cs="Arial"/>
        </w:rPr>
      </w:pPr>
      <w:r w:rsidRPr="2FC4945B">
        <w:rPr>
          <w:rFonts w:eastAsia="Arial" w:cs="Arial"/>
        </w:rPr>
        <w:t>Licencja na korzystanie z oprogramowania obejmuje co najmniej:</w:t>
      </w:r>
    </w:p>
    <w:p w14:paraId="382D31A8" w14:textId="77777777" w:rsidR="005F1769" w:rsidRPr="00FF74EE" w:rsidRDefault="662E421D" w:rsidP="44799261">
      <w:pPr>
        <w:widowControl w:val="0"/>
        <w:numPr>
          <w:ilvl w:val="0"/>
          <w:numId w:val="18"/>
        </w:numPr>
        <w:suppressAutoHyphens/>
        <w:spacing w:after="0" w:line="240" w:lineRule="auto"/>
        <w:contextualSpacing/>
        <w:rPr>
          <w:rFonts w:eastAsia="Arial" w:cs="Arial"/>
        </w:rPr>
      </w:pPr>
      <w:r w:rsidRPr="44799261">
        <w:rPr>
          <w:rFonts w:eastAsia="Arial" w:cs="Arial"/>
        </w:rPr>
        <w:t>korzystanie z oprogramowania w ramach wszystkich funkcjonalności i zgodnie z jego przeznaczeniem na warunkach określonych przez producenta oprogramowania, dla potrzeb Zamawiającego,</w:t>
      </w:r>
    </w:p>
    <w:p w14:paraId="18D7554B" w14:textId="77777777" w:rsidR="005F1769" w:rsidRPr="00FF74EE" w:rsidRDefault="662E421D" w:rsidP="44799261">
      <w:pPr>
        <w:widowControl w:val="0"/>
        <w:numPr>
          <w:ilvl w:val="0"/>
          <w:numId w:val="18"/>
        </w:numPr>
        <w:spacing w:after="0" w:line="240" w:lineRule="auto"/>
        <w:contextualSpacing/>
        <w:rPr>
          <w:rFonts w:eastAsia="Arial" w:cs="Arial"/>
        </w:rPr>
      </w:pPr>
      <w:r w:rsidRPr="44799261">
        <w:rPr>
          <w:rFonts w:eastAsia="Arial" w:cs="Arial"/>
        </w:rPr>
        <w:lastRenderedPageBreak/>
        <w:t xml:space="preserve">uprawnienie do instalowania i deinstalowania oprogramowania, w tym tworzenia kopii zapasowych, </w:t>
      </w:r>
    </w:p>
    <w:p w14:paraId="350D9FA1" w14:textId="77777777" w:rsidR="005F1769" w:rsidRPr="00FF74EE" w:rsidRDefault="662E421D" w:rsidP="44799261">
      <w:pPr>
        <w:widowControl w:val="0"/>
        <w:numPr>
          <w:ilvl w:val="0"/>
          <w:numId w:val="18"/>
        </w:numPr>
        <w:spacing w:after="0" w:line="240" w:lineRule="auto"/>
        <w:contextualSpacing/>
        <w:rPr>
          <w:rFonts w:eastAsia="Arial" w:cs="Arial"/>
        </w:rPr>
      </w:pPr>
      <w:r w:rsidRPr="44799261">
        <w:rPr>
          <w:rFonts w:eastAsia="Arial" w:cs="Arial"/>
        </w:rPr>
        <w:t>korzystania z aktualizacji, usprawnień i modyfikacji oprogramowania.</w:t>
      </w:r>
    </w:p>
    <w:p w14:paraId="227B913D" w14:textId="77777777" w:rsidR="005F1769" w:rsidRPr="00FF74EE" w:rsidRDefault="662E421D" w:rsidP="44799261">
      <w:pPr>
        <w:widowControl w:val="0"/>
        <w:numPr>
          <w:ilvl w:val="0"/>
          <w:numId w:val="9"/>
        </w:numPr>
        <w:suppressAutoHyphens/>
        <w:spacing w:after="0" w:line="240" w:lineRule="auto"/>
        <w:ind w:left="357" w:hanging="357"/>
        <w:rPr>
          <w:rFonts w:eastAsia="Arial" w:cs="Arial"/>
        </w:rPr>
      </w:pPr>
      <w:r w:rsidRPr="44799261">
        <w:rPr>
          <w:rFonts w:eastAsia="Arial" w:cs="Arial"/>
        </w:rPr>
        <w:t>Wykonawca oświadcza, że posiada upoważnienie do zawarcia niniejszej umowy i w ramach realizacji przedmiotu umowy udostępni Zamawiającemu poświadczenie praw licencyjnych do korzystania z oprogramowania oraz doręczy wymagane dokumenty licencyjne, wystawione przez producenta oprogramowania, uprawniające do korzystania z licencji zgodnie z prawem.</w:t>
      </w:r>
    </w:p>
    <w:p w14:paraId="77FF198D" w14:textId="77777777" w:rsidR="004F71AC" w:rsidRPr="00FF74EE" w:rsidRDefault="6A145006" w:rsidP="7F71888B">
      <w:pPr>
        <w:pStyle w:val="paragrafumowy"/>
        <w:jc w:val="left"/>
      </w:pPr>
      <w:r>
        <w:t>§ 2</w:t>
      </w:r>
    </w:p>
    <w:p w14:paraId="55266A36" w14:textId="1CA58592" w:rsidR="004F71AC" w:rsidRPr="00FF74EE" w:rsidRDefault="1E740B9D" w:rsidP="44799261">
      <w:pPr>
        <w:widowControl w:val="0"/>
        <w:numPr>
          <w:ilvl w:val="0"/>
          <w:numId w:val="10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 xml:space="preserve">Wykonawca zobowiązuje się dostarczyć przedmiot umowy do budynku przy ul. Jasnogórskiej 11 w Krakowie, do pomieszczeń wskazanych przez Zamawiającego, w terminie </w:t>
      </w:r>
      <w:r w:rsidRPr="44799261">
        <w:rPr>
          <w:rFonts w:eastAsia="Arial" w:cs="Arial"/>
          <w:b/>
          <w:bCs/>
        </w:rPr>
        <w:t>do</w:t>
      </w:r>
      <w:r w:rsidRPr="44799261">
        <w:rPr>
          <w:rFonts w:eastAsia="Arial" w:cs="Arial"/>
          <w:b/>
          <w:bCs/>
          <w:lang w:eastAsia="ar-SA"/>
        </w:rPr>
        <w:t xml:space="preserve"> …… dni od dnia zawarcia umowy, </w:t>
      </w:r>
      <w:r w:rsidRPr="44799261">
        <w:rPr>
          <w:rFonts w:eastAsia="Arial" w:cs="Arial"/>
        </w:rPr>
        <w:t>Wykonawca powiadomi Zamawiającego drogą elektroniczną na adresy poczty e-mail wskazane w § 4 ust. 1 umowy o dostawie przedmiotu umowy, na dzień przed planowaną dostawą.</w:t>
      </w:r>
    </w:p>
    <w:p w14:paraId="1FF96311" w14:textId="3AC0E5FF" w:rsidR="004F71AC" w:rsidRPr="00FF74EE" w:rsidRDefault="1E740B9D" w:rsidP="44799261">
      <w:pPr>
        <w:widowControl w:val="0"/>
        <w:numPr>
          <w:ilvl w:val="0"/>
          <w:numId w:val="10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Po dostawie nastąpi sprawdzenie ilości i jakości dostarczonego przedmiotu umowy, co zostanie potwierdzone podpisanym przez osoby upoważnione przez Strony protokołem odbioru</w:t>
      </w:r>
      <w:r w:rsidR="63F4D243" w:rsidRPr="44799261">
        <w:rPr>
          <w:rFonts w:eastAsia="Arial" w:cs="Arial"/>
        </w:rPr>
        <w:t xml:space="preserve">, stanowiącym </w:t>
      </w:r>
      <w:r w:rsidR="65BA59EB" w:rsidRPr="44799261">
        <w:rPr>
          <w:rFonts w:eastAsia="Arial" w:cs="Arial"/>
        </w:rPr>
        <w:t>z</w:t>
      </w:r>
      <w:r w:rsidR="63F4D243" w:rsidRPr="44799261">
        <w:rPr>
          <w:rFonts w:eastAsia="Arial" w:cs="Arial"/>
        </w:rPr>
        <w:t xml:space="preserve">ałącznik </w:t>
      </w:r>
      <w:r w:rsidR="65BA59EB" w:rsidRPr="44799261">
        <w:rPr>
          <w:rFonts w:eastAsia="Arial" w:cs="Arial"/>
        </w:rPr>
        <w:t>n</w:t>
      </w:r>
      <w:r w:rsidR="63F4D243" w:rsidRPr="44799261">
        <w:rPr>
          <w:rFonts w:eastAsia="Arial" w:cs="Arial"/>
        </w:rPr>
        <w:t>r</w:t>
      </w:r>
      <w:r w:rsidR="65BA59EB" w:rsidRPr="44799261">
        <w:rPr>
          <w:rFonts w:eastAsia="Arial" w:cs="Arial"/>
        </w:rPr>
        <w:t xml:space="preserve"> 2 </w:t>
      </w:r>
      <w:r w:rsidR="63F4D243" w:rsidRPr="44799261">
        <w:rPr>
          <w:rFonts w:eastAsia="Arial" w:cs="Arial"/>
        </w:rPr>
        <w:t>do Umowy.</w:t>
      </w:r>
      <w:r w:rsidRPr="44799261">
        <w:rPr>
          <w:rFonts w:eastAsia="Arial" w:cs="Arial"/>
        </w:rPr>
        <w:t>.</w:t>
      </w:r>
    </w:p>
    <w:p w14:paraId="626269DE" w14:textId="77777777" w:rsidR="004F71AC" w:rsidRPr="00FF74EE" w:rsidRDefault="1E740B9D" w:rsidP="44799261">
      <w:pPr>
        <w:widowControl w:val="0"/>
        <w:numPr>
          <w:ilvl w:val="0"/>
          <w:numId w:val="10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Zamawiający zastrzega sobie prawo do weryfikacji u producenta lub przedstawicieli producenta na etapie odbioru produktów źródła pochodzenia dostaw.</w:t>
      </w:r>
    </w:p>
    <w:p w14:paraId="583506CB" w14:textId="77777777" w:rsidR="004F71AC" w:rsidRPr="00FF74EE" w:rsidRDefault="1E740B9D" w:rsidP="44799261">
      <w:pPr>
        <w:widowControl w:val="0"/>
        <w:numPr>
          <w:ilvl w:val="0"/>
          <w:numId w:val="10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Wykonawca oświadcza, że certyfikaty i etykiety producenta oprogramowania dołączone do oprogramowania i inne elementy oprogramowania, są oryginalne.</w:t>
      </w:r>
    </w:p>
    <w:p w14:paraId="0F2D8A7E" w14:textId="77777777" w:rsidR="004F71AC" w:rsidRPr="00FF74EE" w:rsidRDefault="1E740B9D" w:rsidP="44799261">
      <w:pPr>
        <w:widowControl w:val="0"/>
        <w:numPr>
          <w:ilvl w:val="0"/>
          <w:numId w:val="10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Wykonawca oświadcza, że dostarczony przez niego przedmiot umowy nie narusza jakichkolwiek praw osób trzecich, zwłaszcza w zakresie przepisów o wynalazczości, znakach towarowych, prawach autorskich i prawach pokrewnych oraz nieuczciwej konkurencji i przejmuje w tym zakresie odpowiedzialność w przypadku roszczeń osób trzecich.</w:t>
      </w:r>
    </w:p>
    <w:p w14:paraId="53E35E0A" w14:textId="77777777" w:rsidR="004F71AC" w:rsidRPr="00FF74EE" w:rsidRDefault="1E740B9D" w:rsidP="44799261">
      <w:pPr>
        <w:widowControl w:val="0"/>
        <w:numPr>
          <w:ilvl w:val="0"/>
          <w:numId w:val="10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 xml:space="preserve">Wykonawca oświadcza, że uzyskanie, zwielokrotnienie i rozpowszechnienie oprogramowania dokonywane w celu wykonania przedmiotu umowy nie narusza praw własności intelektualnej osób trzecich. </w:t>
      </w:r>
    </w:p>
    <w:p w14:paraId="2CD1FACC" w14:textId="77777777" w:rsidR="004F71AC" w:rsidRPr="00FF74EE" w:rsidRDefault="1E740B9D" w:rsidP="44799261">
      <w:pPr>
        <w:widowControl w:val="0"/>
        <w:numPr>
          <w:ilvl w:val="0"/>
          <w:numId w:val="10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W ramach procedury odbioru związanej z wykonaniem umowy, Zamawiający zastrzega sobie prawo weryfikacji czy oprogramowanie i powiązane z nim elementy, takie jak certyfikaty/etykiety producenta oprogramowania dołączone do oprogramowania są oryginalne i licencjonowane zgodnie z prawem. W powyższym celu Zamawiający może zwrócić się do producenta lub przedstawiciela producenta danego oprogramowania z prośbą o weryfikację czy oferowane oprogramowanie i materiały do niego dołączone są oryginalne. W przypadku identyfikacji nielicencjonowanego lub podrobionego oprogramowania lub jego elementów, w tym podrobionych lub przerobionych certyfikatów/etykiet producenta, Zamawiający zastrzega sobie prawo do wstrzymania płatności do czasu dostarczenia oprogramowania i certyfikatów/etykiet należycie licencjonowanych i oryginalnych lub do odstąpienia od umowy w terminie wskazanym w §9 ust. 7. Ponadto, powyższe informacje zostaną przekazane właściwym organom w celu wszczęcia stosownych postępowań.</w:t>
      </w:r>
    </w:p>
    <w:p w14:paraId="70D16ED1" w14:textId="77777777" w:rsidR="004F71AC" w:rsidRPr="00FF74EE" w:rsidRDefault="1E740B9D" w:rsidP="44799261">
      <w:pPr>
        <w:widowControl w:val="0"/>
        <w:numPr>
          <w:ilvl w:val="0"/>
          <w:numId w:val="10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Jeżeli w toku czynności odbioru zostaną stwierdzone wady lub Zamawiający stwierdzi, że dostarczony przedmiot umowy jest niezgodny z ofertą i umową, to Zamawiającemu przysługują następujące uprawnienia:</w:t>
      </w:r>
    </w:p>
    <w:p w14:paraId="5A7CC672" w14:textId="77777777" w:rsidR="004F71AC" w:rsidRPr="00FF74EE" w:rsidRDefault="1E740B9D" w:rsidP="44799261">
      <w:pPr>
        <w:pStyle w:val="Akapitzlist"/>
        <w:widowControl w:val="0"/>
        <w:numPr>
          <w:ilvl w:val="1"/>
          <w:numId w:val="10"/>
        </w:numPr>
        <w:suppressAutoHyphens/>
        <w:ind w:left="709" w:hanging="283"/>
        <w:rPr>
          <w:rFonts w:ascii="Arial" w:eastAsia="Arial" w:hAnsi="Arial" w:cs="Arial"/>
          <w:sz w:val="22"/>
          <w:szCs w:val="22"/>
        </w:rPr>
      </w:pPr>
      <w:r w:rsidRPr="44799261">
        <w:rPr>
          <w:rFonts w:ascii="Arial" w:eastAsia="Arial" w:hAnsi="Arial" w:cs="Arial"/>
          <w:sz w:val="22"/>
          <w:szCs w:val="22"/>
        </w:rPr>
        <w:t>jeżeli wady nadają się do usunięcia - wyznaczy termin na usunięcie stwierdzonych wad, nie dłuższy niż 7 dni,</w:t>
      </w:r>
    </w:p>
    <w:p w14:paraId="4E9E2C96" w14:textId="77777777" w:rsidR="004F71AC" w:rsidRPr="00FF74EE" w:rsidRDefault="1E740B9D" w:rsidP="44799261">
      <w:pPr>
        <w:pStyle w:val="Akapitzlist"/>
        <w:widowControl w:val="0"/>
        <w:numPr>
          <w:ilvl w:val="1"/>
          <w:numId w:val="10"/>
        </w:numPr>
        <w:suppressAutoHyphens/>
        <w:ind w:left="709" w:hanging="283"/>
        <w:rPr>
          <w:rFonts w:ascii="Arial" w:eastAsia="Arial" w:hAnsi="Arial" w:cs="Arial"/>
          <w:sz w:val="22"/>
          <w:szCs w:val="22"/>
        </w:rPr>
      </w:pPr>
      <w:r w:rsidRPr="44799261">
        <w:rPr>
          <w:rFonts w:ascii="Arial" w:eastAsia="Arial" w:hAnsi="Arial" w:cs="Arial"/>
          <w:sz w:val="22"/>
          <w:szCs w:val="22"/>
        </w:rPr>
        <w:t xml:space="preserve">jeżeli wady nie nadają się do usunięcia i uniemożliwiają korzystanie z dostarczonego sprzętu zgodnie z przeznaczeniem, wówczas Wykonawca zobowiązany jest dostarczyć sprzęt wolny od wad, w terminie 14 dni od </w:t>
      </w:r>
      <w:r w:rsidRPr="44799261">
        <w:rPr>
          <w:rFonts w:ascii="Arial" w:eastAsia="Arial" w:hAnsi="Arial" w:cs="Arial"/>
          <w:sz w:val="22"/>
          <w:szCs w:val="22"/>
        </w:rPr>
        <w:lastRenderedPageBreak/>
        <w:t>stwierdzenia wady,</w:t>
      </w:r>
    </w:p>
    <w:p w14:paraId="23A79CDA" w14:textId="77777777" w:rsidR="004F71AC" w:rsidRPr="00FF74EE" w:rsidRDefault="1E740B9D" w:rsidP="44799261">
      <w:pPr>
        <w:pStyle w:val="Akapitzlist"/>
        <w:widowControl w:val="0"/>
        <w:numPr>
          <w:ilvl w:val="1"/>
          <w:numId w:val="10"/>
        </w:numPr>
        <w:suppressAutoHyphens/>
        <w:ind w:left="709" w:hanging="283"/>
        <w:rPr>
          <w:rFonts w:ascii="Arial" w:eastAsia="Arial" w:hAnsi="Arial" w:cs="Arial"/>
          <w:sz w:val="22"/>
          <w:szCs w:val="22"/>
        </w:rPr>
      </w:pPr>
      <w:r w:rsidRPr="44799261">
        <w:rPr>
          <w:rFonts w:ascii="Arial" w:eastAsia="Arial" w:hAnsi="Arial" w:cs="Arial"/>
          <w:sz w:val="22"/>
          <w:szCs w:val="22"/>
        </w:rPr>
        <w:t>w przypadku dostarczenia sprzętu niezgodnego z ofertą i umową, Wykonawca zobowiązany jest dostarczyć przedmiot umowy zgodny z warunkami oferty i umową w terminie 7 dni.</w:t>
      </w:r>
    </w:p>
    <w:p w14:paraId="329B7D64" w14:textId="1FDE1429" w:rsidR="004F71AC" w:rsidRPr="00FF74EE" w:rsidRDefault="1E740B9D" w:rsidP="44799261">
      <w:pPr>
        <w:widowControl w:val="0"/>
        <w:numPr>
          <w:ilvl w:val="0"/>
          <w:numId w:val="10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 xml:space="preserve">W przypadku gdy Wykonawca nie usunie wad lub nie dostarczy sprzętu zgodnego z ofertą i umową w czasie określonym w ust. </w:t>
      </w:r>
      <w:commentRangeStart w:id="2"/>
      <w:commentRangeStart w:id="3"/>
      <w:r w:rsidR="170A50AE" w:rsidRPr="44799261">
        <w:rPr>
          <w:rFonts w:eastAsia="Arial" w:cs="Arial"/>
        </w:rPr>
        <w:t>8</w:t>
      </w:r>
      <w:commentRangeEnd w:id="2"/>
      <w:r w:rsidR="6A145006">
        <w:commentReference w:id="2"/>
      </w:r>
      <w:commentRangeEnd w:id="3"/>
      <w:r w:rsidR="6A145006">
        <w:commentReference w:id="3"/>
      </w:r>
      <w:r w:rsidRPr="44799261">
        <w:rPr>
          <w:rFonts w:eastAsia="Arial" w:cs="Arial"/>
        </w:rPr>
        <w:t xml:space="preserve"> lub nie dostarczy przedmiotu zamówienia w terminie określonym w ust 1, Zamawiający może odstąpić od umowy i naliczyć karę umowną bez konieczności wyznaczania dodatkowego terminu. </w:t>
      </w:r>
    </w:p>
    <w:p w14:paraId="117281FA" w14:textId="77777777" w:rsidR="004F71AC" w:rsidRPr="00FF74EE" w:rsidRDefault="1E740B9D" w:rsidP="44799261">
      <w:pPr>
        <w:widowControl w:val="0"/>
        <w:numPr>
          <w:ilvl w:val="0"/>
          <w:numId w:val="10"/>
        </w:numPr>
        <w:suppressAutoHyphens/>
        <w:spacing w:after="0" w:line="240" w:lineRule="auto"/>
        <w:ind w:left="357" w:hanging="357"/>
        <w:rPr>
          <w:rFonts w:eastAsia="Arial" w:cs="Arial"/>
        </w:rPr>
      </w:pPr>
      <w:r w:rsidRPr="44799261">
        <w:rPr>
          <w:rFonts w:eastAsia="Arial" w:cs="Arial"/>
        </w:rPr>
        <w:t xml:space="preserve">Wzór protokołu odbioru zawarty jest w </w:t>
      </w:r>
      <w:r w:rsidRPr="44799261">
        <w:rPr>
          <w:rFonts w:eastAsia="Arial" w:cs="Arial"/>
          <w:b/>
          <w:bCs/>
        </w:rPr>
        <w:t xml:space="preserve">załączniku nr </w:t>
      </w:r>
      <w:r w:rsidR="63F89D62" w:rsidRPr="44799261">
        <w:rPr>
          <w:rFonts w:eastAsia="Arial" w:cs="Arial"/>
          <w:b/>
          <w:bCs/>
        </w:rPr>
        <w:t>2</w:t>
      </w:r>
      <w:r w:rsidRPr="44799261">
        <w:rPr>
          <w:rFonts w:eastAsia="Arial" w:cs="Arial"/>
        </w:rPr>
        <w:t xml:space="preserve"> do umowy. Zamawiający przed dostawą prześle Wykonawcy w wersji elektronicznej protokół odbioru. Wykonawca odeśle uzupełniony protokół odbioru w wersji elektronicznej oraz podpisany w wersji papierowej wraz z dostawą.</w:t>
      </w:r>
    </w:p>
    <w:p w14:paraId="2C073F3F" w14:textId="683E3A70" w:rsidR="004F71AC" w:rsidRPr="00FF74EE" w:rsidRDefault="1E740B9D" w:rsidP="44799261">
      <w:pPr>
        <w:pStyle w:val="Akapitzlist"/>
        <w:widowControl w:val="0"/>
        <w:numPr>
          <w:ilvl w:val="0"/>
          <w:numId w:val="10"/>
        </w:numPr>
        <w:rPr>
          <w:rFonts w:ascii="Arial" w:eastAsia="Arial" w:hAnsi="Arial" w:cs="Arial"/>
          <w:sz w:val="22"/>
          <w:szCs w:val="22"/>
          <w:lang w:val="pl-PL" w:eastAsia="en-US"/>
        </w:rPr>
      </w:pPr>
      <w:r w:rsidRPr="44799261">
        <w:rPr>
          <w:rFonts w:ascii="Arial" w:eastAsia="Arial" w:hAnsi="Arial" w:cs="Arial"/>
          <w:sz w:val="22"/>
          <w:szCs w:val="22"/>
          <w:lang w:val="pl-PL" w:eastAsia="en-US"/>
        </w:rPr>
        <w:t>W przypadku</w:t>
      </w:r>
      <w:r w:rsidR="1078CCE0" w:rsidRPr="44799261">
        <w:rPr>
          <w:rFonts w:ascii="Arial" w:eastAsia="Arial" w:hAnsi="Arial" w:cs="Arial"/>
          <w:sz w:val="22"/>
          <w:szCs w:val="22"/>
          <w:lang w:val="pl-PL" w:eastAsia="en-US"/>
        </w:rPr>
        <w:t xml:space="preserve">, </w:t>
      </w:r>
      <w:r w:rsidRPr="44799261">
        <w:rPr>
          <w:rFonts w:ascii="Arial" w:eastAsia="Arial" w:hAnsi="Arial" w:cs="Arial"/>
          <w:sz w:val="22"/>
          <w:szCs w:val="22"/>
          <w:lang w:val="pl-PL" w:eastAsia="en-US"/>
        </w:rPr>
        <w:t>o którym mowa w ust. 9 przedmiot umowy lub jego część podlega ponownej procedurze odbioru.</w:t>
      </w:r>
    </w:p>
    <w:p w14:paraId="476D7BEE" w14:textId="77777777" w:rsidR="004F71AC" w:rsidRPr="00FF74EE" w:rsidRDefault="1E740B9D" w:rsidP="44799261">
      <w:pPr>
        <w:pStyle w:val="Akapitzlist"/>
        <w:widowControl w:val="0"/>
        <w:numPr>
          <w:ilvl w:val="0"/>
          <w:numId w:val="10"/>
        </w:numPr>
        <w:rPr>
          <w:rFonts w:ascii="Arial" w:eastAsia="Arial" w:hAnsi="Arial" w:cs="Arial"/>
          <w:sz w:val="22"/>
          <w:szCs w:val="22"/>
          <w:lang w:eastAsia="en-US"/>
        </w:rPr>
      </w:pPr>
      <w:r w:rsidRPr="44799261">
        <w:rPr>
          <w:rFonts w:ascii="Arial" w:eastAsia="Arial" w:hAnsi="Arial" w:cs="Arial"/>
          <w:sz w:val="22"/>
          <w:szCs w:val="22"/>
          <w:lang w:eastAsia="en-US"/>
        </w:rPr>
        <w:t xml:space="preserve">Brak uwag do protokołu nie uchybia prawu Zamawiającego do wysuwania roszczeń z tytułu nienależytego wykonania umowy, a w szczególności z tytułu rękojmi, w przypadku późniejszego wykrycia lub ujawnienia wad. </w:t>
      </w:r>
    </w:p>
    <w:p w14:paraId="67F6D762" w14:textId="77777777" w:rsidR="004F71AC" w:rsidRPr="00FF74EE" w:rsidRDefault="6A145006" w:rsidP="7F71888B">
      <w:pPr>
        <w:pStyle w:val="paragrafumowy"/>
        <w:jc w:val="left"/>
      </w:pPr>
      <w:r>
        <w:t>§ 3</w:t>
      </w:r>
    </w:p>
    <w:p w14:paraId="48D34503" w14:textId="550B2156" w:rsidR="004F71AC" w:rsidRPr="00FF74EE" w:rsidRDefault="1E740B9D" w:rsidP="44799261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Za wykonanie przedmiotu umowy określonego w § 1 niniejszej umowy Zamawiający zapłaci Wykonawcy wynagrodzenie w kwocie</w:t>
      </w:r>
    </w:p>
    <w:p w14:paraId="391500A7" w14:textId="7D9A147D" w:rsidR="004F71AC" w:rsidRPr="00FF74EE" w:rsidRDefault="6A145006" w:rsidP="7F71888B">
      <w:pPr>
        <w:widowControl w:val="0"/>
        <w:suppressAutoHyphens/>
        <w:spacing w:after="0" w:line="240" w:lineRule="auto"/>
        <w:ind w:left="360"/>
        <w:rPr>
          <w:rFonts w:eastAsia="Arial" w:cs="Arial"/>
        </w:rPr>
      </w:pPr>
      <w:r w:rsidRPr="7F71888B">
        <w:rPr>
          <w:rFonts w:eastAsia="Arial" w:cs="Arial"/>
        </w:rPr>
        <w:t xml:space="preserve"> ……………………. zł brutto (słownie: …………………………… zł 00/100), z czego ……………… zł (słownie: …………………………. zł 00/100) stanowi kwotę netto, natomiast stawka podatku VAT wynosi …… %.</w:t>
      </w:r>
    </w:p>
    <w:p w14:paraId="123FEFC8" w14:textId="77777777" w:rsidR="004F71AC" w:rsidRPr="00FF74EE" w:rsidRDefault="6A145006" w:rsidP="7F71888B">
      <w:pPr>
        <w:widowControl w:val="0"/>
        <w:suppressAutoHyphens/>
        <w:spacing w:after="0" w:line="240" w:lineRule="auto"/>
        <w:ind w:left="360"/>
        <w:rPr>
          <w:rFonts w:eastAsia="Arial" w:cs="Arial"/>
        </w:rPr>
      </w:pPr>
      <w:r w:rsidRPr="7F71888B">
        <w:rPr>
          <w:rFonts w:eastAsia="Arial" w:cs="Arial"/>
        </w:rPr>
        <w:t xml:space="preserve">Szczegółowe wyliczenie wysokości wynagrodzenia zawarte jest w załączniku nr </w:t>
      </w:r>
      <w:r w:rsidR="635A0C2A" w:rsidRPr="7F71888B">
        <w:rPr>
          <w:rFonts w:eastAsia="Arial" w:cs="Arial"/>
        </w:rPr>
        <w:t>1</w:t>
      </w:r>
      <w:r w:rsidRPr="7F71888B">
        <w:rPr>
          <w:rFonts w:eastAsia="Arial" w:cs="Arial"/>
        </w:rPr>
        <w:t xml:space="preserve"> do umowy.</w:t>
      </w:r>
    </w:p>
    <w:p w14:paraId="71E5FBFC" w14:textId="400C455B" w:rsidR="004F71AC" w:rsidRPr="00FF74EE" w:rsidRDefault="1E740B9D" w:rsidP="44799261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 xml:space="preserve">Kwota, o której mowa </w:t>
      </w:r>
      <w:r w:rsidR="78FF33C7" w:rsidRPr="44799261">
        <w:rPr>
          <w:rFonts w:eastAsia="Arial" w:cs="Arial"/>
        </w:rPr>
        <w:t xml:space="preserve">w </w:t>
      </w:r>
      <w:r w:rsidRPr="44799261">
        <w:rPr>
          <w:rFonts w:eastAsia="Arial" w:cs="Arial"/>
        </w:rPr>
        <w:t>ust. 1 jest całkowitym wynagrodzeniem należnym Wykonawcy za dostarczony sprzęt oraz oprogramowanie wraz z licencjami i wyczerpuje wszelkie roszczenia Wykonawcy do Zamawiającego związane z wykonaniem niniejszej umowy.</w:t>
      </w:r>
    </w:p>
    <w:p w14:paraId="676B73CC" w14:textId="0F8AC482" w:rsidR="004F71AC" w:rsidRPr="00FF74EE" w:rsidRDefault="1E740B9D" w:rsidP="44799261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eastAsia="Arial" w:cs="Arial"/>
        </w:rPr>
      </w:pPr>
      <w:r w:rsidRPr="2FC4945B">
        <w:rPr>
          <w:rFonts w:eastAsia="Arial" w:cs="Arial"/>
        </w:rPr>
        <w:t>Podstawą wystawienia faktury będzie protokół odbioru podpisany przez obydwie strony.</w:t>
      </w:r>
      <w:ins w:id="4" w:author="Magdalena Strończyk" w:date="2024-11-21T12:41:00Z">
        <w:r w:rsidR="5857E487" w:rsidRPr="2FC4945B">
          <w:rPr>
            <w:rFonts w:eastAsia="Arial" w:cs="Arial"/>
          </w:rPr>
          <w:t xml:space="preserve"> </w:t>
        </w:r>
      </w:ins>
    </w:p>
    <w:p w14:paraId="3D19E3C1" w14:textId="5AD7C757" w:rsidR="004F71AC" w:rsidRPr="00FF74EE" w:rsidRDefault="1E740B9D" w:rsidP="44799261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eastAsia="Arial" w:cs="Arial"/>
        </w:rPr>
      </w:pPr>
      <w:r w:rsidRPr="00FF74EE">
        <w:rPr>
          <w:rFonts w:eastAsia="Arial" w:cs="Arial"/>
        </w:rPr>
        <w:t xml:space="preserve">Wykonawcy przysługuje prawo do przesłania dokumentu faktury, zamiast w tradycyjnej formie papierowej w formie ustrukturyzowanego dokumentu elektronicznego za pośrednictwem </w:t>
      </w:r>
      <w:r w:rsidRPr="00FF74EE">
        <w:rPr>
          <w:rFonts w:eastAsia="Arial" w:cs="Arial"/>
          <w:lang w:eastAsia="pl-PL"/>
        </w:rPr>
        <w:t xml:space="preserve">na adres </w:t>
      </w:r>
      <w:r w:rsidR="1928FD7F" w:rsidRPr="00FF74EE">
        <w:rPr>
          <w:rFonts w:eastAsia="Arial" w:cs="Arial"/>
          <w:lang w:eastAsia="pl-PL"/>
        </w:rPr>
        <w:t>konta Zam</w:t>
      </w:r>
      <w:r w:rsidR="07851FEE" w:rsidRPr="00FF74EE">
        <w:rPr>
          <w:rFonts w:eastAsia="Arial" w:cs="Arial"/>
          <w:lang w:eastAsia="pl-PL"/>
        </w:rPr>
        <w:t>a</w:t>
      </w:r>
      <w:r w:rsidR="1928FD7F" w:rsidRPr="00FF74EE">
        <w:rPr>
          <w:rFonts w:eastAsia="Arial" w:cs="Arial"/>
          <w:lang w:eastAsia="pl-PL"/>
        </w:rPr>
        <w:t>wiającego</w:t>
      </w:r>
      <w:r w:rsidRPr="00FF74EE">
        <w:rPr>
          <w:rFonts w:eastAsia="Arial" w:cs="Arial"/>
          <w:lang w:eastAsia="pl-PL"/>
        </w:rPr>
        <w:t>: NIP 6751378475</w:t>
      </w:r>
      <w:r w:rsidRPr="00FF74EE">
        <w:rPr>
          <w:rFonts w:eastAsia="Arial" w:cs="Arial"/>
        </w:rPr>
        <w:t xml:space="preserve"> Skorzystanie z prawa, o którym mowa w zdaniu pierwszym wymaga poinformowania Zamawiającego co najmniej na </w:t>
      </w:r>
      <w:commentRangeStart w:id="5"/>
      <w:commentRangeStart w:id="6"/>
      <w:del w:id="7" w:author="Magdalena Strończyk" w:date="2024-11-21T12:35:00Z">
        <w:r w:rsidR="6A145006" w:rsidRPr="2FC4945B" w:rsidDel="1E740B9D">
          <w:rPr>
            <w:rFonts w:eastAsia="Arial" w:cs="Arial"/>
          </w:rPr>
          <w:delText>7</w:delText>
        </w:r>
      </w:del>
      <w:ins w:id="8" w:author="Magdalena Strończyk" w:date="2024-11-21T12:35:00Z">
        <w:r w:rsidR="0954CC1E" w:rsidRPr="00FF74EE">
          <w:rPr>
            <w:rFonts w:eastAsia="Arial" w:cs="Arial"/>
          </w:rPr>
          <w:t>2</w:t>
        </w:r>
      </w:ins>
      <w:commentRangeEnd w:id="5"/>
      <w:r w:rsidR="00023CF4">
        <w:rPr>
          <w:rStyle w:val="Odwoaniedokomentarza"/>
        </w:rPr>
        <w:commentReference w:id="5"/>
      </w:r>
      <w:commentRangeEnd w:id="6"/>
      <w:r w:rsidR="6A145006">
        <w:commentReference w:id="6"/>
      </w:r>
      <w:r w:rsidRPr="00FF74EE">
        <w:rPr>
          <w:rFonts w:eastAsia="Arial" w:cs="Arial"/>
        </w:rPr>
        <w:t xml:space="preserve"> dni przed wysłaniem ustrukturyzowanej faktury elektronicznej na adres e-mail wskazany w § 4 ust. 1 niniejszej umowy, </w:t>
      </w:r>
      <w:r w:rsidRPr="00FF74EE">
        <w:rPr>
          <w:rFonts w:eastAsia="Arial" w:cs="Arial"/>
          <w:color w:val="000000"/>
          <w:shd w:val="clear" w:color="auto" w:fill="FFFFFF"/>
        </w:rPr>
        <w:t>a także umieszczenia na ustrukturyzowanej fakturze elektronicznej, oprócz elementów wymaganych przepisami o VAT, numeru umowy zamówienia oraz danych dotyczących odbiorców płatności</w:t>
      </w:r>
      <w:r w:rsidRPr="00FF74EE">
        <w:rPr>
          <w:rFonts w:eastAsia="Arial" w:cs="Arial"/>
        </w:rPr>
        <w:t>.</w:t>
      </w:r>
    </w:p>
    <w:p w14:paraId="70689061" w14:textId="77777777" w:rsidR="004F71AC" w:rsidRPr="00FF74EE" w:rsidRDefault="1E740B9D" w:rsidP="44799261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Fakturę należy wystawić na:</w:t>
      </w:r>
    </w:p>
    <w:p w14:paraId="21DA7AA7" w14:textId="77777777" w:rsidR="004F71AC" w:rsidRPr="00FF74EE" w:rsidRDefault="6A145006" w:rsidP="7F71888B">
      <w:pPr>
        <w:widowControl w:val="0"/>
        <w:suppressAutoHyphens/>
        <w:spacing w:after="0" w:line="240" w:lineRule="auto"/>
        <w:ind w:left="360"/>
        <w:rPr>
          <w:rFonts w:eastAsia="Arial" w:cs="Arial"/>
        </w:rPr>
      </w:pPr>
      <w:r w:rsidRPr="7F71888B">
        <w:rPr>
          <w:rFonts w:eastAsia="Arial" w:cs="Arial"/>
        </w:rPr>
        <w:t xml:space="preserve">Nabywcę: </w:t>
      </w:r>
    </w:p>
    <w:p w14:paraId="64F616B2" w14:textId="77777777" w:rsidR="004F71AC" w:rsidRPr="00FF74EE" w:rsidRDefault="6A145006" w:rsidP="7F71888B">
      <w:pPr>
        <w:widowControl w:val="0"/>
        <w:suppressAutoHyphens/>
        <w:spacing w:after="0" w:line="240" w:lineRule="auto"/>
        <w:ind w:left="360"/>
        <w:rPr>
          <w:rFonts w:eastAsia="Arial" w:cs="Arial"/>
        </w:rPr>
      </w:pPr>
      <w:r w:rsidRPr="7F71888B">
        <w:rPr>
          <w:rFonts w:eastAsia="Arial" w:cs="Arial"/>
        </w:rPr>
        <w:t xml:space="preserve">Województwo Małopolskie, ul. Basztowa 22, 31-156 Kraków, NIP 676-217-83-37, </w:t>
      </w:r>
    </w:p>
    <w:p w14:paraId="57492FF9" w14:textId="77777777" w:rsidR="004F71AC" w:rsidRPr="00FF74EE" w:rsidRDefault="6A145006" w:rsidP="7F71888B">
      <w:pPr>
        <w:widowControl w:val="0"/>
        <w:suppressAutoHyphens/>
        <w:spacing w:after="0" w:line="240" w:lineRule="auto"/>
        <w:ind w:left="360"/>
        <w:rPr>
          <w:rFonts w:eastAsia="Arial" w:cs="Arial"/>
        </w:rPr>
      </w:pPr>
      <w:r w:rsidRPr="7F71888B">
        <w:rPr>
          <w:rFonts w:eastAsia="Arial" w:cs="Arial"/>
        </w:rPr>
        <w:t xml:space="preserve">Odbiorcę: </w:t>
      </w:r>
    </w:p>
    <w:p w14:paraId="439DABF8" w14:textId="399BD2A6" w:rsidR="004F71AC" w:rsidRPr="00FF74EE" w:rsidRDefault="6A145006" w:rsidP="7F71888B">
      <w:pPr>
        <w:widowControl w:val="0"/>
        <w:suppressAutoHyphens/>
        <w:spacing w:after="0" w:line="240" w:lineRule="auto"/>
        <w:ind w:left="360"/>
        <w:rPr>
          <w:rFonts w:eastAsia="Arial" w:cs="Arial"/>
        </w:rPr>
      </w:pPr>
      <w:r w:rsidRPr="2FC4945B">
        <w:rPr>
          <w:rFonts w:eastAsia="Arial" w:cs="Arial"/>
        </w:rPr>
        <w:t>Małopolskie Centrum Przedsiębiorczości, ul. Jasnogórska 11, 31-358 Kraków</w:t>
      </w:r>
      <w:ins w:id="9" w:author="Magdalena Strończyk" w:date="2024-11-21T12:42:00Z">
        <w:r w:rsidR="1D3185BF" w:rsidRPr="2FC4945B">
          <w:rPr>
            <w:rFonts w:eastAsia="Arial" w:cs="Arial"/>
          </w:rPr>
          <w:t>,</w:t>
        </w:r>
        <w:commentRangeStart w:id="10"/>
        <w:r w:rsidR="1D3185BF" w:rsidRPr="2FC4945B">
          <w:rPr>
            <w:rFonts w:eastAsia="Arial" w:cs="Arial"/>
          </w:rPr>
          <w:t xml:space="preserve"> w terminie nie później niż do 13.12.2024 r.</w:t>
        </w:r>
      </w:ins>
      <w:del w:id="11" w:author="Magdalena Strończyk" w:date="2024-11-21T12:42:00Z">
        <w:r w:rsidRPr="2FC4945B" w:rsidDel="6A145006">
          <w:rPr>
            <w:rFonts w:eastAsia="Arial" w:cs="Arial"/>
          </w:rPr>
          <w:delText>.</w:delText>
        </w:r>
      </w:del>
      <w:commentRangeEnd w:id="10"/>
      <w:r>
        <w:commentReference w:id="10"/>
      </w:r>
    </w:p>
    <w:p w14:paraId="45E1CDA9" w14:textId="77777777" w:rsidR="004F71AC" w:rsidRPr="00FF74EE" w:rsidRDefault="1E740B9D" w:rsidP="44799261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 xml:space="preserve">Oprócz elementów wymaganych przepisami ustawy o VAT Wykonawca, w treści </w:t>
      </w:r>
      <w:commentRangeStart w:id="13"/>
      <w:r w:rsidRPr="44799261">
        <w:rPr>
          <w:rFonts w:eastAsia="Arial" w:cs="Arial"/>
        </w:rPr>
        <w:t>Faktury</w:t>
      </w:r>
      <w:commentRangeEnd w:id="13"/>
      <w:r w:rsidR="6A145006">
        <w:commentReference w:id="13"/>
      </w:r>
      <w:r w:rsidRPr="44799261">
        <w:rPr>
          <w:rFonts w:eastAsia="Arial" w:cs="Arial"/>
        </w:rPr>
        <w:t>, umieszcza również numer niniejszej umowy nadany przez Zamawiającego.</w:t>
      </w:r>
    </w:p>
    <w:p w14:paraId="1DA03452" w14:textId="77777777" w:rsidR="004F71AC" w:rsidRPr="00FF74EE" w:rsidRDefault="1E740B9D" w:rsidP="44799261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Wynagrodzenie zostanie wypłacone przez Zamawiającego na rachunek Wykonawcy na podstawie prawidłowo wystawionej i przedłożonej przez Wykonawcę faktury VAT, nie później niż w ciągu 14 dni od dnia jej otrzymania.</w:t>
      </w:r>
    </w:p>
    <w:p w14:paraId="14D81F83" w14:textId="77777777" w:rsidR="004F71AC" w:rsidRPr="00FF74EE" w:rsidRDefault="1E740B9D" w:rsidP="44799261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Województwo Małopolskie jest czynnym podatnikiem podatku VAT.</w:t>
      </w:r>
    </w:p>
    <w:p w14:paraId="57CB1A66" w14:textId="77777777" w:rsidR="00DC6A7C" w:rsidRPr="00FF74EE" w:rsidRDefault="1E740B9D" w:rsidP="44799261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lastRenderedPageBreak/>
        <w:t>Wykonawca jest czynnym podatnikiem podatku VAT</w:t>
      </w:r>
      <w:r w:rsidRPr="44799261">
        <w:rPr>
          <w:rFonts w:eastAsia="Arial" w:cs="Arial"/>
          <w:b/>
          <w:bCs/>
        </w:rPr>
        <w:t>*</w:t>
      </w:r>
      <w:r w:rsidRPr="44799261">
        <w:rPr>
          <w:rFonts w:eastAsia="Arial" w:cs="Arial"/>
        </w:rPr>
        <w:t>/ korzysta ze zwolnienia w zakresie podatku VAT</w:t>
      </w:r>
      <w:r w:rsidRPr="44799261">
        <w:rPr>
          <w:rFonts w:eastAsia="Arial" w:cs="Arial"/>
          <w:b/>
          <w:bCs/>
        </w:rPr>
        <w:t>*</w:t>
      </w:r>
      <w:r w:rsidRPr="44799261">
        <w:rPr>
          <w:rFonts w:eastAsia="Arial" w:cs="Arial"/>
        </w:rPr>
        <w:t>/ nie jest czynnym podatnikiem podatku VAT</w:t>
      </w:r>
      <w:r w:rsidRPr="44799261">
        <w:rPr>
          <w:rFonts w:eastAsia="Arial" w:cs="Arial"/>
          <w:b/>
          <w:bCs/>
        </w:rPr>
        <w:t>*</w:t>
      </w:r>
      <w:r w:rsidRPr="44799261">
        <w:rPr>
          <w:rFonts w:eastAsia="Arial" w:cs="Arial"/>
        </w:rPr>
        <w:t xml:space="preserve">. </w:t>
      </w:r>
    </w:p>
    <w:p w14:paraId="6E214D0E" w14:textId="77777777" w:rsidR="004F71AC" w:rsidRPr="00FF74EE" w:rsidRDefault="6A145006" w:rsidP="7F71888B">
      <w:pPr>
        <w:widowControl w:val="0"/>
        <w:suppressAutoHyphens/>
        <w:spacing w:after="0" w:line="240" w:lineRule="auto"/>
        <w:ind w:left="360"/>
        <w:rPr>
          <w:rFonts w:eastAsia="Arial" w:cs="Arial"/>
        </w:rPr>
      </w:pPr>
      <w:r w:rsidRPr="7F71888B">
        <w:rPr>
          <w:rFonts w:eastAsia="Arial" w:cs="Arial"/>
        </w:rPr>
        <w:t xml:space="preserve">*(niepotrzebne skreślić) </w:t>
      </w:r>
    </w:p>
    <w:p w14:paraId="3F493D50" w14:textId="77777777" w:rsidR="004F71AC" w:rsidRPr="00FF74EE" w:rsidRDefault="1E740B9D" w:rsidP="44799261">
      <w:pPr>
        <w:widowControl w:val="0"/>
        <w:numPr>
          <w:ilvl w:val="0"/>
          <w:numId w:val="11"/>
        </w:numPr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Wykonawca oświadcza, że w zakresie w jakim spoczywa na nim taki prawny obowiązek, numer rachunku rozliczeniowego wskazany we wszystkich fakturach, które będą wystawione w jego imieniu, jest rachunkiem, dla którego zgodnie z rozdziałem 3a ustawy z dnia 29 sierpnia 1997 r. – Prawo bankowe prowadzony jest rachunek VAT.</w:t>
      </w:r>
    </w:p>
    <w:p w14:paraId="4CD26646" w14:textId="77777777" w:rsidR="004F71AC" w:rsidRPr="00FF74EE" w:rsidRDefault="1E740B9D" w:rsidP="44799261">
      <w:pPr>
        <w:widowControl w:val="0"/>
        <w:numPr>
          <w:ilvl w:val="0"/>
          <w:numId w:val="11"/>
        </w:numPr>
        <w:spacing w:after="0" w:line="240" w:lineRule="auto"/>
        <w:rPr>
          <w:rFonts w:eastAsia="Arial" w:cs="Arial"/>
          <w:color w:val="000000"/>
        </w:rPr>
      </w:pPr>
      <w:r w:rsidRPr="44799261">
        <w:rPr>
          <w:rFonts w:eastAsia="Arial" w:cs="Arial"/>
          <w:b/>
          <w:bCs/>
          <w:color w:val="000000" w:themeColor="text1"/>
        </w:rPr>
        <w:t>Wykonawca</w:t>
      </w:r>
      <w:r w:rsidRPr="44799261">
        <w:rPr>
          <w:rFonts w:eastAsia="Arial" w:cs="Arial"/>
          <w:color w:val="000000" w:themeColor="text1"/>
        </w:rPr>
        <w:t xml:space="preserve"> oświadcza, że jest posiadaczem rachunku bankowego i zobowiązuje się do jego utrzymania oraz wykazania w wykazie podatników VAT, o którym mowa w art. 96b ust.1 ustawy o VAT (tzw. Biała lista) nie krócej niż do chwili dokonania rozliczeń z </w:t>
      </w:r>
      <w:r w:rsidRPr="44799261">
        <w:rPr>
          <w:rFonts w:eastAsia="Arial" w:cs="Arial"/>
          <w:b/>
          <w:bCs/>
          <w:color w:val="000000" w:themeColor="text1"/>
        </w:rPr>
        <w:t>Zamawiającym</w:t>
      </w:r>
      <w:r w:rsidRPr="44799261">
        <w:rPr>
          <w:rFonts w:eastAsia="Arial" w:cs="Arial"/>
          <w:color w:val="000000" w:themeColor="text1"/>
        </w:rPr>
        <w:t xml:space="preserve"> wynikających z umowy.</w:t>
      </w:r>
    </w:p>
    <w:p w14:paraId="7D615FAB" w14:textId="77777777" w:rsidR="004F71AC" w:rsidRPr="00FF74EE" w:rsidRDefault="1E740B9D" w:rsidP="44799261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Za dzień zapłaty uważa się dzień obciążenia rachunku Zamawiającego.</w:t>
      </w:r>
    </w:p>
    <w:p w14:paraId="68030E73" w14:textId="0B1558BE" w:rsidR="00FE59E6" w:rsidRPr="00FF74EE" w:rsidRDefault="1E740B9D" w:rsidP="44799261">
      <w:pPr>
        <w:widowControl w:val="0"/>
        <w:numPr>
          <w:ilvl w:val="0"/>
          <w:numId w:val="11"/>
        </w:numPr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Wynagrodzenie zostanie wypłacone na konto Wykonawcy wskazane na fakturze.</w:t>
      </w:r>
    </w:p>
    <w:p w14:paraId="76E4ACFF" w14:textId="3D8B282A" w:rsidR="00FE59E6" w:rsidRPr="00FF74EE" w:rsidRDefault="1928FD7F" w:rsidP="44799261">
      <w:pPr>
        <w:widowControl w:val="0"/>
        <w:numPr>
          <w:ilvl w:val="0"/>
          <w:numId w:val="11"/>
        </w:numPr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Strony ustalają, że płatności za faktury mogą być dokonywane z zastosowaniem mechanizmu podzielonej płatności, tzw. split payment.</w:t>
      </w:r>
    </w:p>
    <w:p w14:paraId="286014C0" w14:textId="77777777" w:rsidR="004F71AC" w:rsidRPr="00FF74EE" w:rsidRDefault="6A145006" w:rsidP="7F71888B">
      <w:pPr>
        <w:pStyle w:val="paragrafumowy"/>
        <w:jc w:val="left"/>
      </w:pPr>
      <w:r>
        <w:t>§ 4</w:t>
      </w:r>
    </w:p>
    <w:p w14:paraId="40267D2D" w14:textId="77777777" w:rsidR="004F71AC" w:rsidRPr="00FF74EE" w:rsidRDefault="1E740B9D" w:rsidP="44799261">
      <w:pPr>
        <w:widowControl w:val="0"/>
        <w:numPr>
          <w:ilvl w:val="0"/>
          <w:numId w:val="12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Ze strony Zamawiającego osobą odpowiedzialną za realizację postanowień niniejszej umowy oraz odbiór przedmiotu umowy jest:</w:t>
      </w:r>
    </w:p>
    <w:p w14:paraId="43637FAC" w14:textId="240EECC2" w:rsidR="004F71AC" w:rsidRPr="00FF74EE" w:rsidRDefault="004F71AC" w:rsidP="7F71888B">
      <w:pPr>
        <w:widowControl w:val="0"/>
        <w:suppressAutoHyphens/>
        <w:spacing w:after="0" w:line="240" w:lineRule="auto"/>
        <w:ind w:left="360"/>
        <w:rPr>
          <w:rFonts w:eastAsia="Arial" w:cs="Arial"/>
        </w:rPr>
      </w:pPr>
    </w:p>
    <w:p w14:paraId="4AF6503D" w14:textId="42287E28" w:rsidR="004F71AC" w:rsidRPr="00FF74EE" w:rsidRDefault="6A145006" w:rsidP="7F71888B">
      <w:pPr>
        <w:widowControl w:val="0"/>
        <w:suppressAutoHyphens/>
        <w:spacing w:after="0" w:line="240" w:lineRule="auto"/>
        <w:ind w:left="360"/>
        <w:rPr>
          <w:rFonts w:eastAsia="Arial" w:cs="Arial"/>
        </w:rPr>
      </w:pPr>
      <w:r w:rsidRPr="7F71888B">
        <w:rPr>
          <w:rFonts w:eastAsia="Arial" w:cs="Arial"/>
        </w:rPr>
        <w:t xml:space="preserve">- </w:t>
      </w:r>
      <w:r w:rsidRPr="7F71888B">
        <w:rPr>
          <w:rFonts w:eastAsia="Arial" w:cs="Arial"/>
          <w:b/>
          <w:bCs/>
        </w:rPr>
        <w:t>Pan Paweł Mazur,</w:t>
      </w:r>
      <w:r w:rsidRPr="7F71888B">
        <w:rPr>
          <w:rFonts w:eastAsia="Arial" w:cs="Arial"/>
        </w:rPr>
        <w:t xml:space="preserve"> tel. 12/376-91-41, pmazur@mcp.malopolska.pl</w:t>
      </w:r>
      <w:r w:rsidR="65687161" w:rsidRPr="7F71888B">
        <w:rPr>
          <w:rFonts w:eastAsia="Arial" w:cs="Arial"/>
        </w:rPr>
        <w:t xml:space="preserve"> lub</w:t>
      </w:r>
    </w:p>
    <w:p w14:paraId="267CA890" w14:textId="69B5D9C1" w:rsidR="00DC6923" w:rsidRPr="00FF74EE" w:rsidRDefault="40F63326" w:rsidP="7F71888B">
      <w:pPr>
        <w:widowControl w:val="0"/>
        <w:suppressAutoHyphens/>
        <w:spacing w:after="0" w:line="240" w:lineRule="auto"/>
        <w:ind w:left="360"/>
        <w:rPr>
          <w:rFonts w:eastAsia="Arial" w:cs="Arial"/>
        </w:rPr>
      </w:pPr>
      <w:r w:rsidRPr="7F71888B">
        <w:rPr>
          <w:rFonts w:eastAsia="Arial" w:cs="Arial"/>
        </w:rPr>
        <w:t xml:space="preserve">- </w:t>
      </w:r>
      <w:r w:rsidRPr="7F71888B">
        <w:rPr>
          <w:rFonts w:eastAsia="Arial" w:cs="Arial"/>
          <w:b/>
          <w:bCs/>
        </w:rPr>
        <w:t>Pani Magdalena Strończyk,</w:t>
      </w:r>
      <w:r w:rsidRPr="7F71888B">
        <w:rPr>
          <w:rFonts w:eastAsia="Arial" w:cs="Arial"/>
        </w:rPr>
        <w:t xml:space="preserve"> tel. 12/211-64-43, mstronczyk@mcp.malopolska.pl lub</w:t>
      </w:r>
    </w:p>
    <w:p w14:paraId="496B9AAD" w14:textId="16BD13E1" w:rsidR="00DC6923" w:rsidRPr="00FF74EE" w:rsidRDefault="40F63326" w:rsidP="7F71888B">
      <w:pPr>
        <w:widowControl w:val="0"/>
        <w:suppressAutoHyphens/>
        <w:spacing w:after="0" w:line="240" w:lineRule="auto"/>
        <w:ind w:left="360"/>
        <w:rPr>
          <w:rFonts w:eastAsia="Arial" w:cs="Arial"/>
        </w:rPr>
      </w:pPr>
      <w:r w:rsidRPr="7F71888B">
        <w:rPr>
          <w:rFonts w:eastAsia="Arial" w:cs="Arial"/>
        </w:rPr>
        <w:t xml:space="preserve">- </w:t>
      </w:r>
      <w:r w:rsidRPr="7F71888B">
        <w:rPr>
          <w:rFonts w:eastAsia="Arial" w:cs="Arial"/>
          <w:b/>
          <w:bCs/>
        </w:rPr>
        <w:t>Pan Wojciech Mucha,</w:t>
      </w:r>
      <w:r w:rsidRPr="7F71888B">
        <w:rPr>
          <w:rFonts w:eastAsia="Arial" w:cs="Arial"/>
        </w:rPr>
        <w:t xml:space="preserve"> tel. 12/376-91-41, wmucha@mcp.malopolska.pl lub</w:t>
      </w:r>
    </w:p>
    <w:p w14:paraId="7493BB09" w14:textId="1E02CF3A" w:rsidR="00DC6A7C" w:rsidRPr="00FF74EE" w:rsidRDefault="00DC6A7C" w:rsidP="7F71888B">
      <w:pPr>
        <w:widowControl w:val="0"/>
        <w:suppressAutoHyphens/>
        <w:spacing w:after="0" w:line="240" w:lineRule="auto"/>
        <w:ind w:left="360"/>
        <w:rPr>
          <w:rFonts w:eastAsia="Arial" w:cs="Arial"/>
        </w:rPr>
      </w:pPr>
    </w:p>
    <w:p w14:paraId="26B4AC08" w14:textId="77777777" w:rsidR="004F71AC" w:rsidRPr="00FF74EE" w:rsidRDefault="1E740B9D" w:rsidP="44799261">
      <w:pPr>
        <w:widowControl w:val="0"/>
        <w:numPr>
          <w:ilvl w:val="0"/>
          <w:numId w:val="12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Ze strony Wykonawcy osobą odpowiedzialną za realizację postanowień niniejszej umowy oraz upoważnioną do podpisania protokołu odbioru jest:</w:t>
      </w:r>
    </w:p>
    <w:p w14:paraId="5D789420" w14:textId="77777777" w:rsidR="004F71AC" w:rsidRPr="00FF74EE" w:rsidRDefault="6A145006" w:rsidP="7F71888B">
      <w:pPr>
        <w:widowControl w:val="0"/>
        <w:suppressAutoHyphens/>
        <w:spacing w:after="0" w:line="240" w:lineRule="auto"/>
        <w:ind w:left="360"/>
        <w:rPr>
          <w:rFonts w:eastAsia="Arial" w:cs="Arial"/>
        </w:rPr>
      </w:pPr>
      <w:r w:rsidRPr="7F71888B">
        <w:rPr>
          <w:rFonts w:eastAsia="Arial" w:cs="Arial"/>
        </w:rPr>
        <w:t>- ………………….……………tel. …………………………</w:t>
      </w:r>
    </w:p>
    <w:p w14:paraId="6E32C379" w14:textId="77777777" w:rsidR="004F71AC" w:rsidRPr="00FF74EE" w:rsidRDefault="1E740B9D" w:rsidP="44799261">
      <w:pPr>
        <w:widowControl w:val="0"/>
        <w:numPr>
          <w:ilvl w:val="0"/>
          <w:numId w:val="12"/>
        </w:numPr>
        <w:suppressAutoHyphens/>
        <w:spacing w:after="240" w:line="240" w:lineRule="auto"/>
        <w:ind w:left="357" w:hanging="357"/>
        <w:rPr>
          <w:rFonts w:eastAsia="Arial" w:cs="Arial"/>
        </w:rPr>
      </w:pPr>
      <w:r w:rsidRPr="44799261">
        <w:rPr>
          <w:rFonts w:eastAsia="Arial" w:cs="Arial"/>
        </w:rPr>
        <w:t>Zmiana osób lub danych wymienionych w ust. 1 i 2 powyżej wymaga dla swej ważności pisemnego poinformowania drugiej Strony.</w:t>
      </w:r>
    </w:p>
    <w:p w14:paraId="6383BC2B" w14:textId="77777777" w:rsidR="004F71AC" w:rsidRPr="00FF74EE" w:rsidRDefault="6A145006" w:rsidP="7F71888B">
      <w:pPr>
        <w:pStyle w:val="paragrafumowy"/>
        <w:jc w:val="left"/>
      </w:pPr>
      <w:r>
        <w:t>§ 5</w:t>
      </w:r>
    </w:p>
    <w:p w14:paraId="2FA4B283" w14:textId="77777777" w:rsidR="004F71AC" w:rsidRPr="00FF74EE" w:rsidRDefault="1E740B9D" w:rsidP="44799261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Wykonawca dostarczy przedmiot umowy na własny koszt do budynku przy ul. Jasnogórskiej 11 w Krakowie, do pomieszczeń wskazanych przez Zamawiającego.</w:t>
      </w:r>
    </w:p>
    <w:p w14:paraId="39746BE7" w14:textId="77777777" w:rsidR="004F71AC" w:rsidRPr="00FF74EE" w:rsidRDefault="1E740B9D" w:rsidP="44799261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Wykonawca dostarczy oprogramowanie oraz sprzęt fabrycznie nowe, nieużywane, z bieżącej produkcji, sprawdzone i dopuszczone do stosowania w Polsce bez wad i uszkodzeń.</w:t>
      </w:r>
    </w:p>
    <w:p w14:paraId="2C5A7A0F" w14:textId="77777777" w:rsidR="004F71AC" w:rsidRPr="00FF74EE" w:rsidRDefault="1E740B9D" w:rsidP="44799261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Wykonawca zobowiązuje się do właściwego opakowania i załadowania przedmiotu umowy oraz zabezpieczenia na czas przewozu, aby wydać go Zamawiającemu w należytym stanie.</w:t>
      </w:r>
    </w:p>
    <w:p w14:paraId="04ECB6EA" w14:textId="77777777" w:rsidR="004F71AC" w:rsidRPr="00FF74EE" w:rsidRDefault="1E740B9D" w:rsidP="44799261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 xml:space="preserve">Wykonawca zobowiązuje się do rozładunku przedmiotu umowy ze środka transportu oraz jego przetransportowania (wniesienia) do pomieszczeń wskazanych przez Zamawiającego, na własny koszt i ryzyko. Szkody powstałe w czasie transportu obciążają Wykonawcę. </w:t>
      </w:r>
    </w:p>
    <w:p w14:paraId="2BAAE52B" w14:textId="77777777" w:rsidR="004F71AC" w:rsidRPr="00FF74EE" w:rsidRDefault="1E740B9D" w:rsidP="44799261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Wykonawca odpowiada za wszelkie szkody wynikające z jego działania lub zaniechania, które zostaną spowodowane przy realizacji umowy i zobowiązuje się do ich usunięcia lub pokrycia kosztów ich usunięcia.</w:t>
      </w:r>
    </w:p>
    <w:p w14:paraId="356B799A" w14:textId="77777777" w:rsidR="004F71AC" w:rsidRPr="00FF74EE" w:rsidRDefault="1E740B9D" w:rsidP="44799261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Dostarczony przedmiot umowy musi posiadać wszystkie wymagane prawem polskim dokumenty, atesty, certyfikaty bezpieczeństwa i inne, zgodnie z obowiązującymi przepisami prawa i normami.</w:t>
      </w:r>
    </w:p>
    <w:p w14:paraId="2FDF98A9" w14:textId="77777777" w:rsidR="004F71AC" w:rsidRPr="00FF74EE" w:rsidRDefault="1E740B9D" w:rsidP="44799261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 xml:space="preserve">Wykonawca udzieli Zamawiającemu wszelkich niezbędnych informacji dotyczących </w:t>
      </w:r>
      <w:r w:rsidRPr="44799261">
        <w:rPr>
          <w:rFonts w:eastAsia="Arial" w:cs="Arial"/>
        </w:rPr>
        <w:lastRenderedPageBreak/>
        <w:t>przedmiotu umowy oraz wyda Zamawiającemu wszystkie posiadane dokumenty niezbędne do prawidłowego korzystania z przedmiotu umowy.</w:t>
      </w:r>
    </w:p>
    <w:p w14:paraId="5DAB6C7B" w14:textId="2A74BB5F" w:rsidR="004F71AC" w:rsidRPr="00450800" w:rsidRDefault="1E740B9D" w:rsidP="44799261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 xml:space="preserve">Wykonawca przekaże Zamawiającemu </w:t>
      </w:r>
      <w:r w:rsidR="395846DC" w:rsidRPr="44799261">
        <w:rPr>
          <w:rFonts w:eastAsia="Arial" w:cs="Arial"/>
        </w:rPr>
        <w:t xml:space="preserve">wraz z urządzeniami </w:t>
      </w:r>
      <w:r w:rsidRPr="44799261">
        <w:rPr>
          <w:rFonts w:eastAsia="Arial" w:cs="Arial"/>
        </w:rPr>
        <w:t>certyfikaty licencyjne, klucze licencyjne, pliki licencyjne, umowę licencyjną oraz dokumentację - (o ile takie będą istniały) wraz z nośnikami, na których będą zapisane oraz wszelkie informacje konieczne do zainstalowania, zarejestrowania i poprawnego funkcjonowania oprogramowania</w:t>
      </w:r>
      <w:r w:rsidR="41909432" w:rsidRPr="44799261">
        <w:rPr>
          <w:rFonts w:eastAsia="Arial" w:cs="Arial"/>
        </w:rPr>
        <w:t>, najpóźniej z chwilą podpisania protokołu odbioru</w:t>
      </w:r>
      <w:r w:rsidRPr="44799261">
        <w:rPr>
          <w:rFonts w:eastAsia="Arial" w:cs="Arial"/>
        </w:rPr>
        <w:t>.</w:t>
      </w:r>
    </w:p>
    <w:p w14:paraId="31D513E4" w14:textId="77777777" w:rsidR="004F71AC" w:rsidRPr="00FF74EE" w:rsidRDefault="6A145006" w:rsidP="7F71888B">
      <w:pPr>
        <w:pStyle w:val="paragrafumowy"/>
        <w:jc w:val="left"/>
      </w:pPr>
      <w:r>
        <w:t>§ 6</w:t>
      </w:r>
    </w:p>
    <w:p w14:paraId="4A3F1229" w14:textId="722A61D9" w:rsidR="004F71AC" w:rsidRPr="00FF74EE" w:rsidRDefault="1E740B9D" w:rsidP="44799261">
      <w:pPr>
        <w:widowControl w:val="0"/>
        <w:numPr>
          <w:ilvl w:val="0"/>
          <w:numId w:val="13"/>
        </w:numPr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Wykonawca oświadcza, że dostarczony przedmiot umowy objęty jest gwarancją na okres</w:t>
      </w:r>
      <w:r w:rsidR="00AFED64" w:rsidRPr="44799261">
        <w:rPr>
          <w:rFonts w:eastAsia="Arial" w:cs="Arial"/>
        </w:rPr>
        <w:t xml:space="preserve"> [okres będzie wpisany zgodnie z otrzymaną ofertą]</w:t>
      </w:r>
      <w:r w:rsidRPr="44799261">
        <w:rPr>
          <w:rFonts w:eastAsia="Arial" w:cs="Arial"/>
        </w:rPr>
        <w:t xml:space="preserve"> </w:t>
      </w:r>
    </w:p>
    <w:p w14:paraId="76E00C86" w14:textId="763E211F" w:rsidR="004F71AC" w:rsidRPr="00FF74EE" w:rsidRDefault="6A145006" w:rsidP="7F71888B">
      <w:pPr>
        <w:widowControl w:val="0"/>
        <w:suppressAutoHyphens/>
        <w:spacing w:after="0" w:line="240" w:lineRule="auto"/>
        <w:ind w:left="360"/>
        <w:rPr>
          <w:rFonts w:eastAsia="Arial" w:cs="Arial"/>
          <w:b/>
          <w:bCs/>
        </w:rPr>
      </w:pPr>
      <w:r w:rsidRPr="7F71888B">
        <w:rPr>
          <w:rFonts w:eastAsia="Arial" w:cs="Arial"/>
          <w:b/>
          <w:bCs/>
        </w:rPr>
        <w:t>,</w:t>
      </w:r>
    </w:p>
    <w:p w14:paraId="0FAA1D4D" w14:textId="453C62B8" w:rsidR="004F71AC" w:rsidRPr="00FF74EE" w:rsidRDefault="6A145006" w:rsidP="7F71888B">
      <w:pPr>
        <w:widowControl w:val="0"/>
        <w:suppressAutoHyphens/>
        <w:spacing w:after="0" w:line="240" w:lineRule="auto"/>
        <w:ind w:left="360"/>
        <w:contextualSpacing/>
        <w:rPr>
          <w:rFonts w:eastAsia="Arial" w:cs="Arial"/>
          <w:lang w:eastAsia="ar-SA"/>
        </w:rPr>
      </w:pPr>
      <w:r w:rsidRPr="7F71888B">
        <w:rPr>
          <w:rFonts w:eastAsia="Arial" w:cs="Arial"/>
        </w:rPr>
        <w:t xml:space="preserve">licząc od daty odbioru końcowego bez zastrzeżeń. </w:t>
      </w:r>
      <w:r w:rsidRPr="7F71888B">
        <w:rPr>
          <w:rFonts w:eastAsia="Arial" w:cs="Arial"/>
          <w:lang w:eastAsia="ar-SA"/>
        </w:rPr>
        <w:t>Gwarancją objęte są wady fizyczne i prawne przedmiotu umowy, za wyjątkiem wad spowodowanych użytkowaniem niezgodnie z instrukcją i przeznaczeniem.</w:t>
      </w:r>
    </w:p>
    <w:p w14:paraId="22041F90" w14:textId="46CB8EC7" w:rsidR="004F71AC" w:rsidRPr="00FF74EE" w:rsidRDefault="1E740B9D" w:rsidP="2FC4945B">
      <w:pPr>
        <w:widowControl w:val="0"/>
        <w:ind w:left="720" w:hanging="360"/>
        <w:rPr>
          <w:rFonts w:eastAsia="Arial" w:cs="Arial"/>
        </w:rPr>
      </w:pPr>
      <w:r w:rsidRPr="2FC4945B">
        <w:rPr>
          <w:rFonts w:eastAsia="Arial" w:cs="Arial"/>
        </w:rPr>
        <w:t>Wykonawca zobowiązuje się do przyjmowania zgłoszeń gwarancyjnych:</w:t>
      </w:r>
    </w:p>
    <w:p w14:paraId="10FA9C81" w14:textId="77777777" w:rsidR="004F71AC" w:rsidRPr="00FF74EE" w:rsidRDefault="1E740B9D" w:rsidP="44799261">
      <w:pPr>
        <w:widowControl w:val="0"/>
        <w:numPr>
          <w:ilvl w:val="0"/>
          <w:numId w:val="16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na adres poczty elektronicznej: ……………………..</w:t>
      </w:r>
    </w:p>
    <w:p w14:paraId="5E6CA196" w14:textId="77777777" w:rsidR="004F71AC" w:rsidRPr="00FF74EE" w:rsidRDefault="1E740B9D" w:rsidP="44799261">
      <w:pPr>
        <w:widowControl w:val="0"/>
        <w:numPr>
          <w:ilvl w:val="0"/>
          <w:numId w:val="16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numer telefonu/faksu:………………………………</w:t>
      </w:r>
    </w:p>
    <w:p w14:paraId="6DD347FC" w14:textId="77777777" w:rsidR="004F71AC" w:rsidRPr="00FF74EE" w:rsidRDefault="6A145006" w:rsidP="7F71888B">
      <w:pPr>
        <w:widowControl w:val="0"/>
        <w:suppressAutoHyphens/>
        <w:spacing w:after="0" w:line="240" w:lineRule="auto"/>
        <w:ind w:left="360"/>
        <w:rPr>
          <w:rFonts w:eastAsia="Arial" w:cs="Arial"/>
          <w:lang w:eastAsia="ar-SA"/>
        </w:rPr>
      </w:pPr>
      <w:r w:rsidRPr="7F71888B">
        <w:rPr>
          <w:rFonts w:eastAsia="Arial" w:cs="Arial"/>
          <w:lang w:eastAsia="ar-SA"/>
        </w:rPr>
        <w:t>oraz dokonania niezwłocznego potwierdzenia Zamawiającemu otrzymanego zgłoszenia.</w:t>
      </w:r>
    </w:p>
    <w:p w14:paraId="6CAFA185" w14:textId="4773D20C" w:rsidR="004F71AC" w:rsidRPr="00FF74EE" w:rsidRDefault="1E740B9D" w:rsidP="44799261">
      <w:pPr>
        <w:widowControl w:val="0"/>
        <w:numPr>
          <w:ilvl w:val="0"/>
          <w:numId w:val="13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Przedmiot umowy objęty będzie naprawą gwarancyjną w miejscu użytkowania sprzętu.</w:t>
      </w:r>
    </w:p>
    <w:p w14:paraId="3486D054" w14:textId="2E09E556" w:rsidR="004F71AC" w:rsidRPr="00FF74EE" w:rsidRDefault="1E740B9D" w:rsidP="44799261">
      <w:pPr>
        <w:widowControl w:val="0"/>
        <w:numPr>
          <w:ilvl w:val="0"/>
          <w:numId w:val="13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 xml:space="preserve">Zamawiający może zgłaszać awarie 5 dni w tygodniu, tj. poniedziałek–piątek, z wyjątkiem dni ustawowo wolnych od pracy, w godz. 08:00-16.00. </w:t>
      </w:r>
    </w:p>
    <w:p w14:paraId="1F5D68B3" w14:textId="77777777" w:rsidR="004F71AC" w:rsidRPr="00FF74EE" w:rsidRDefault="1E740B9D" w:rsidP="44799261">
      <w:pPr>
        <w:widowControl w:val="0"/>
        <w:numPr>
          <w:ilvl w:val="0"/>
          <w:numId w:val="13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Naprawy gwarancyjne będą realizowane przez producenta lub autoryzowanego partnera serwisowego producenta dostarczonego sprzętu.</w:t>
      </w:r>
    </w:p>
    <w:p w14:paraId="48E5F97A" w14:textId="19AE7DC7" w:rsidR="004F71AC" w:rsidRPr="00FF74EE" w:rsidRDefault="1E740B9D" w:rsidP="44799261">
      <w:pPr>
        <w:widowControl w:val="0"/>
        <w:numPr>
          <w:ilvl w:val="0"/>
          <w:numId w:val="13"/>
        </w:numPr>
        <w:suppressAutoHyphens/>
        <w:spacing w:after="0" w:line="240" w:lineRule="auto"/>
        <w:rPr>
          <w:rFonts w:eastAsia="Arial" w:cs="Arial"/>
        </w:rPr>
      </w:pPr>
      <w:r w:rsidRPr="2FC4945B">
        <w:rPr>
          <w:rFonts w:eastAsia="Arial" w:cs="Arial"/>
        </w:rPr>
        <w:t xml:space="preserve">Czas naprawy wynosi </w:t>
      </w:r>
      <w:r w:rsidR="03DCEB85" w:rsidRPr="2FC4945B">
        <w:rPr>
          <w:rFonts w:eastAsia="Arial" w:cs="Arial"/>
          <w:highlight w:val="yellow"/>
        </w:rPr>
        <w:t>[liczba dni</w:t>
      </w:r>
      <w:ins w:id="14" w:author="Magdalena Strończyk" w:date="2024-11-21T12:48:00Z">
        <w:r w:rsidR="3EAB028F" w:rsidRPr="2FC4945B">
          <w:rPr>
            <w:rFonts w:eastAsia="Arial" w:cs="Arial"/>
            <w:highlight w:val="yellow"/>
          </w:rPr>
          <w:t xml:space="preserve"> roboczych</w:t>
        </w:r>
      </w:ins>
      <w:r w:rsidR="03DCEB85" w:rsidRPr="2FC4945B">
        <w:rPr>
          <w:rFonts w:eastAsia="Arial" w:cs="Arial"/>
          <w:highlight w:val="yellow"/>
        </w:rPr>
        <w:t xml:space="preserve"> będzie wpisana zgodnie z ofertą wykonawcy]</w:t>
      </w:r>
      <w:r w:rsidR="14CECF97" w:rsidRPr="2FC4945B">
        <w:rPr>
          <w:rFonts w:eastAsia="Arial" w:cs="Arial"/>
        </w:rPr>
        <w:t xml:space="preserve"> </w:t>
      </w:r>
      <w:del w:id="15" w:author="Magdalena Strończyk" w:date="2024-11-21T12:49:00Z">
        <w:r w:rsidR="6A145006" w:rsidRPr="2FC4945B" w:rsidDel="1E740B9D">
          <w:rPr>
            <w:rFonts w:eastAsia="Arial" w:cs="Arial"/>
          </w:rPr>
          <w:delText xml:space="preserve">dzień roboczy </w:delText>
        </w:r>
      </w:del>
      <w:commentRangeStart w:id="16"/>
      <w:r w:rsidRPr="2FC4945B">
        <w:rPr>
          <w:rFonts w:eastAsia="Arial" w:cs="Arial"/>
        </w:rPr>
        <w:t>od</w:t>
      </w:r>
      <w:commentRangeEnd w:id="16"/>
      <w:r w:rsidR="6A145006">
        <w:commentReference w:id="16"/>
      </w:r>
      <w:r w:rsidRPr="2FC4945B">
        <w:rPr>
          <w:rFonts w:eastAsia="Arial" w:cs="Arial"/>
        </w:rPr>
        <w:t xml:space="preserve"> chwili zgłoszenia. Jeżeli naprawa gwarancyjna będzie trwała dłużej niż wskazany powyżej okres, Wykonawca na żądanie Zamawiającego jest zobowiązany do dostarczenia sprzętu zastępczego o porównywalnych parametrach. Dostarczenie sprzętu zastępczego nie wyłącza uprawnienia Zamawiającego do naliczenia kar umownych zgodnie z § 9.</w:t>
      </w:r>
    </w:p>
    <w:p w14:paraId="6C015F5B" w14:textId="77777777" w:rsidR="004F71AC" w:rsidRPr="00FF74EE" w:rsidRDefault="1E740B9D" w:rsidP="44799261">
      <w:pPr>
        <w:widowControl w:val="0"/>
        <w:numPr>
          <w:ilvl w:val="0"/>
          <w:numId w:val="13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W przypadku niemożności naprawienia i konieczności wymiany uszkodzonych trwałych nośników pamięci w dostarczonym w ramach niniejszej umowy sprzęcie, nie podlegają one zwrotowi i pozostaną w siedzibie Zamawiającego do jego wyłącznej dyspozycji.</w:t>
      </w:r>
    </w:p>
    <w:p w14:paraId="0425606B" w14:textId="77777777" w:rsidR="004F71AC" w:rsidRPr="00FF74EE" w:rsidRDefault="1E740B9D" w:rsidP="44799261">
      <w:pPr>
        <w:widowControl w:val="0"/>
        <w:numPr>
          <w:ilvl w:val="0"/>
          <w:numId w:val="13"/>
        </w:numPr>
        <w:suppressAutoHyphens/>
        <w:spacing w:after="240" w:line="240" w:lineRule="auto"/>
        <w:ind w:left="357" w:hanging="357"/>
        <w:rPr>
          <w:rFonts w:eastAsia="Arial" w:cs="Arial"/>
        </w:rPr>
      </w:pPr>
      <w:r w:rsidRPr="44799261">
        <w:rPr>
          <w:rFonts w:eastAsia="Arial" w:cs="Arial"/>
        </w:rPr>
        <w:t>Dokonanie odbioru przedmiotu umowy zgodnie z jej postanowieniami nie zwalnia Wykonawcy od roszczeń z tytułu rękojmi lub gwarancji jakości.</w:t>
      </w:r>
    </w:p>
    <w:p w14:paraId="36D72847" w14:textId="77777777" w:rsidR="004F71AC" w:rsidRPr="00FF74EE" w:rsidRDefault="6A145006" w:rsidP="7F71888B">
      <w:pPr>
        <w:pStyle w:val="paragrafumowy"/>
        <w:jc w:val="left"/>
      </w:pPr>
      <w:r>
        <w:t>§ 7</w:t>
      </w:r>
    </w:p>
    <w:p w14:paraId="3201424F" w14:textId="46A58AA0" w:rsidR="004F71AC" w:rsidRPr="00FF74EE" w:rsidRDefault="6A145006" w:rsidP="7F71888B">
      <w:pPr>
        <w:widowControl w:val="0"/>
        <w:suppressAutoHyphens/>
        <w:spacing w:after="240" w:line="240" w:lineRule="auto"/>
        <w:rPr>
          <w:rFonts w:eastAsia="Arial" w:cs="Arial"/>
        </w:rPr>
      </w:pPr>
      <w:r w:rsidRPr="7F71888B">
        <w:rPr>
          <w:rFonts w:eastAsia="Arial" w:cs="Arial"/>
        </w:rPr>
        <w:t>Wykonawca może powierzyć wykonanie w części lub w całości przedmiotu umowy osobie trzeciej, w zakresie wskazanym w ofercie. W przypadku powierzenia wykonania części lub całości przedmiotu umowy, Wykonawca za działania osób trzecich odpowiada jak za własne.</w:t>
      </w:r>
      <w:r w:rsidR="6A72A702" w:rsidRPr="7F71888B">
        <w:rPr>
          <w:rFonts w:eastAsia="Arial" w:cs="Arial"/>
        </w:rPr>
        <w:t xml:space="preserve"> Wykonawca obowiązany jest zapewnić, iż prawa do prawidłowej realizacji nin. Umowy przysługują również takiej osobie trzeciej – podwykonawcy (w szczególności w zakresie praw autorskich i możliwości realizacji nin. Umowy).</w:t>
      </w:r>
    </w:p>
    <w:p w14:paraId="0C69828A" w14:textId="77777777" w:rsidR="004F71AC" w:rsidRPr="00FF74EE" w:rsidRDefault="6A145006" w:rsidP="7F71888B">
      <w:pPr>
        <w:pStyle w:val="paragrafumowy"/>
        <w:jc w:val="left"/>
      </w:pPr>
      <w:r>
        <w:t>§ 8</w:t>
      </w:r>
    </w:p>
    <w:p w14:paraId="0D06052F" w14:textId="77777777" w:rsidR="00077F71" w:rsidRPr="00FF74EE" w:rsidRDefault="1E740B9D" w:rsidP="44799261">
      <w:pPr>
        <w:pStyle w:val="Akapitzlist"/>
        <w:widowControl w:val="0"/>
        <w:numPr>
          <w:ilvl w:val="0"/>
          <w:numId w:val="19"/>
        </w:numPr>
        <w:suppressAutoHyphens/>
        <w:ind w:left="284"/>
        <w:rPr>
          <w:rFonts w:ascii="Arial" w:eastAsia="Arial" w:hAnsi="Arial" w:cs="Arial"/>
          <w:sz w:val="22"/>
          <w:szCs w:val="22"/>
        </w:rPr>
      </w:pPr>
      <w:r w:rsidRPr="44799261">
        <w:rPr>
          <w:rFonts w:ascii="Arial" w:eastAsia="Arial" w:hAnsi="Arial" w:cs="Arial"/>
          <w:sz w:val="22"/>
          <w:szCs w:val="22"/>
          <w:lang w:val="pl-PL" w:eastAsia="en-US"/>
        </w:rPr>
        <w:t xml:space="preserve">Wykonawca umowy zobowiązuje się do bezwzględnego zachowania w poufności wszelkich informacji uzyskanych w związku z wykonywaniem umowy, także po </w:t>
      </w:r>
      <w:r w:rsidRPr="44799261">
        <w:rPr>
          <w:rFonts w:ascii="Arial" w:eastAsia="Arial" w:hAnsi="Arial" w:cs="Arial"/>
          <w:sz w:val="22"/>
          <w:szCs w:val="22"/>
          <w:lang w:val="pl-PL" w:eastAsia="en-US"/>
        </w:rPr>
        <w:lastRenderedPageBreak/>
        <w:t>zakończeniu realizacji umowy. Obowiązek ten nie dotyczy informacji, co do których Zamawiający ma nałożony ustawowy obowiązek publikacji lub która stanowi informacje jawną, publiczną opublikowaną przez Zamawiającego.</w:t>
      </w:r>
    </w:p>
    <w:p w14:paraId="05C4B1F7" w14:textId="29DC49BA" w:rsidR="00077F71" w:rsidRPr="00FF74EE" w:rsidRDefault="1C3F2256" w:rsidP="44799261">
      <w:pPr>
        <w:pStyle w:val="Akapitzlist"/>
        <w:widowControl w:val="0"/>
        <w:numPr>
          <w:ilvl w:val="0"/>
          <w:numId w:val="19"/>
        </w:numPr>
        <w:suppressAutoHyphens/>
        <w:ind w:left="284"/>
        <w:rPr>
          <w:rFonts w:ascii="Arial" w:eastAsia="Arial" w:hAnsi="Arial" w:cs="Arial"/>
          <w:sz w:val="22"/>
          <w:szCs w:val="22"/>
          <w:lang w:val="pl-PL" w:eastAsia="en-US"/>
        </w:rPr>
      </w:pPr>
      <w:r w:rsidRPr="44799261">
        <w:rPr>
          <w:rFonts w:ascii="Arial" w:eastAsia="Arial" w:hAnsi="Arial" w:cs="Arial"/>
          <w:sz w:val="22"/>
          <w:szCs w:val="22"/>
          <w:lang w:val="pl-PL" w:eastAsia="en-US"/>
        </w:rPr>
        <w:t>Wymóg określony w ust. 1 nie będzie miał zastosowania do informacji, które zostaną ujawnione na żądanie organu sądowego lub administracyjnego albo gdy obowiązek ujawnienia wynika z bezwzględnie obowiązujących przepisów prawa. W takim wypadku Wykonawca zobowiązuje się bezzwłocznie poinformować Zamawiającego o fakcie ujawnienia.</w:t>
      </w:r>
    </w:p>
    <w:p w14:paraId="65EC10DE" w14:textId="376BD517" w:rsidR="00077F71" w:rsidRPr="00FF74EE" w:rsidRDefault="1C3F2256" w:rsidP="44799261">
      <w:pPr>
        <w:pStyle w:val="Akapitzlist"/>
        <w:widowControl w:val="0"/>
        <w:numPr>
          <w:ilvl w:val="0"/>
          <w:numId w:val="19"/>
        </w:numPr>
        <w:suppressAutoHyphens/>
        <w:ind w:left="284"/>
        <w:rPr>
          <w:rFonts w:ascii="Arial" w:eastAsia="Arial" w:hAnsi="Arial" w:cs="Arial"/>
          <w:sz w:val="22"/>
          <w:szCs w:val="22"/>
          <w:lang w:val="pl-PL" w:eastAsia="en-US"/>
        </w:rPr>
      </w:pPr>
      <w:r w:rsidRPr="44799261">
        <w:rPr>
          <w:rFonts w:ascii="Arial" w:eastAsia="Arial" w:hAnsi="Arial" w:cs="Arial"/>
          <w:sz w:val="22"/>
          <w:szCs w:val="22"/>
          <w:lang w:val="pl-PL" w:eastAsia="en-US"/>
        </w:rPr>
        <w:t>Publiczne wykorzystanie przez Wykonawcę informacji o realizowaniu Umowy, w</w:t>
      </w:r>
    </w:p>
    <w:p w14:paraId="2C500112" w14:textId="77777777" w:rsidR="00077F71" w:rsidRPr="00FF74EE" w:rsidRDefault="1A434A19" w:rsidP="7F71888B">
      <w:pPr>
        <w:widowControl w:val="0"/>
        <w:suppressAutoHyphens/>
        <w:spacing w:after="0" w:line="240" w:lineRule="auto"/>
        <w:ind w:left="284"/>
        <w:rPr>
          <w:rFonts w:eastAsia="Arial" w:cs="Arial"/>
        </w:rPr>
      </w:pPr>
      <w:r w:rsidRPr="7F71888B">
        <w:rPr>
          <w:rFonts w:eastAsia="Arial" w:cs="Arial"/>
        </w:rPr>
        <w:t>tym w celach promocyjnych i marketingowych, wymaga wyraźnej, pisemnej</w:t>
      </w:r>
    </w:p>
    <w:p w14:paraId="1445E303" w14:textId="77777777" w:rsidR="00077F71" w:rsidRPr="00FF74EE" w:rsidRDefault="1A434A19" w:rsidP="7F71888B">
      <w:pPr>
        <w:widowControl w:val="0"/>
        <w:suppressAutoHyphens/>
        <w:spacing w:after="0" w:line="240" w:lineRule="auto"/>
        <w:ind w:left="284"/>
        <w:rPr>
          <w:rFonts w:eastAsia="Arial" w:cs="Arial"/>
        </w:rPr>
      </w:pPr>
      <w:r w:rsidRPr="7F71888B">
        <w:rPr>
          <w:rFonts w:eastAsia="Arial" w:cs="Arial"/>
        </w:rPr>
        <w:t>zgody Zamawiającego i uzgodnienia z Zamawiającym treści takiej informacji.</w:t>
      </w:r>
    </w:p>
    <w:p w14:paraId="5822AAE7" w14:textId="4DC522D0" w:rsidR="00077F71" w:rsidRPr="00FF74EE" w:rsidRDefault="1C3F2256" w:rsidP="44799261">
      <w:pPr>
        <w:pStyle w:val="Akapitzlist"/>
        <w:widowControl w:val="0"/>
        <w:numPr>
          <w:ilvl w:val="0"/>
          <w:numId w:val="19"/>
        </w:numPr>
        <w:suppressAutoHyphens/>
        <w:ind w:left="284"/>
        <w:rPr>
          <w:rFonts w:ascii="Arial" w:eastAsia="Arial" w:hAnsi="Arial" w:cs="Arial"/>
          <w:sz w:val="22"/>
          <w:szCs w:val="22"/>
          <w:lang w:val="pl-PL" w:eastAsia="en-US"/>
        </w:rPr>
      </w:pPr>
      <w:r w:rsidRPr="44799261">
        <w:rPr>
          <w:rFonts w:ascii="Arial" w:eastAsia="Arial" w:hAnsi="Arial" w:cs="Arial"/>
          <w:sz w:val="22"/>
          <w:szCs w:val="22"/>
          <w:lang w:val="pl-PL" w:eastAsia="en-US"/>
        </w:rPr>
        <w:t>Wykonawca zobowiązuje się powiadomić osoby wyznaczone do realizacji</w:t>
      </w:r>
    </w:p>
    <w:p w14:paraId="45033E54" w14:textId="77777777" w:rsidR="00077F71" w:rsidRPr="00FF74EE" w:rsidRDefault="1A434A19" w:rsidP="7F71888B">
      <w:pPr>
        <w:widowControl w:val="0"/>
        <w:suppressAutoHyphens/>
        <w:spacing w:after="0" w:line="240" w:lineRule="auto"/>
        <w:ind w:left="284"/>
        <w:rPr>
          <w:rFonts w:eastAsia="Arial" w:cs="Arial"/>
        </w:rPr>
      </w:pPr>
      <w:r w:rsidRPr="7F71888B">
        <w:rPr>
          <w:rFonts w:eastAsia="Arial" w:cs="Arial"/>
        </w:rPr>
        <w:t>Umowy oraz ewentualnego podwykonawcę o obowiązku zachowania tajemnicy i</w:t>
      </w:r>
    </w:p>
    <w:p w14:paraId="287AF143" w14:textId="77777777" w:rsidR="00077F71" w:rsidRPr="00FF74EE" w:rsidRDefault="1A434A19" w:rsidP="7F71888B">
      <w:pPr>
        <w:widowControl w:val="0"/>
        <w:suppressAutoHyphens/>
        <w:spacing w:after="0" w:line="240" w:lineRule="auto"/>
        <w:ind w:left="284"/>
        <w:rPr>
          <w:rFonts w:eastAsia="Arial" w:cs="Arial"/>
        </w:rPr>
      </w:pPr>
      <w:r w:rsidRPr="7F71888B">
        <w:rPr>
          <w:rFonts w:eastAsia="Arial" w:cs="Arial"/>
        </w:rPr>
        <w:t>zobowiązać do jej przestrzegania.</w:t>
      </w:r>
    </w:p>
    <w:p w14:paraId="0F865B87" w14:textId="096FDD2A" w:rsidR="00077F71" w:rsidRPr="00FF74EE" w:rsidRDefault="1C3F2256" w:rsidP="44799261">
      <w:pPr>
        <w:pStyle w:val="Akapitzlist"/>
        <w:widowControl w:val="0"/>
        <w:numPr>
          <w:ilvl w:val="0"/>
          <w:numId w:val="19"/>
        </w:numPr>
        <w:suppressAutoHyphens/>
        <w:ind w:left="284"/>
        <w:rPr>
          <w:rFonts w:ascii="Arial" w:eastAsia="Arial" w:hAnsi="Arial" w:cs="Arial"/>
          <w:sz w:val="22"/>
          <w:szCs w:val="22"/>
          <w:lang w:val="pl-PL" w:eastAsia="en-US"/>
        </w:rPr>
      </w:pPr>
      <w:r w:rsidRPr="44799261">
        <w:rPr>
          <w:rFonts w:ascii="Arial" w:eastAsia="Arial" w:hAnsi="Arial" w:cs="Arial"/>
          <w:sz w:val="22"/>
          <w:szCs w:val="22"/>
          <w:lang w:val="pl-PL" w:eastAsia="en-US"/>
        </w:rPr>
        <w:t>W przypadku naruszenia zapisów ust. 1, a także w przypadku naruszenia</w:t>
      </w:r>
    </w:p>
    <w:p w14:paraId="307208C2" w14:textId="77777777" w:rsidR="00077F71" w:rsidRPr="00FF74EE" w:rsidRDefault="1A434A19" w:rsidP="7F71888B">
      <w:pPr>
        <w:widowControl w:val="0"/>
        <w:suppressAutoHyphens/>
        <w:spacing w:after="0" w:line="240" w:lineRule="auto"/>
        <w:ind w:left="284"/>
        <w:rPr>
          <w:rFonts w:eastAsia="Arial" w:cs="Arial"/>
        </w:rPr>
      </w:pPr>
      <w:r w:rsidRPr="7F71888B">
        <w:rPr>
          <w:rFonts w:eastAsia="Arial" w:cs="Arial"/>
        </w:rPr>
        <w:t>zapisów dotyczących ochrony danych osobowych, Zamawiający może rozwiązać</w:t>
      </w:r>
    </w:p>
    <w:p w14:paraId="641DE4A0" w14:textId="21C6D597" w:rsidR="00077F71" w:rsidRPr="00FF74EE" w:rsidRDefault="1A434A19" w:rsidP="7F71888B">
      <w:pPr>
        <w:widowControl w:val="0"/>
        <w:suppressAutoHyphens/>
        <w:spacing w:after="0" w:line="240" w:lineRule="auto"/>
        <w:ind w:left="284"/>
        <w:rPr>
          <w:rFonts w:eastAsia="Arial" w:cs="Arial"/>
        </w:rPr>
      </w:pPr>
      <w:r w:rsidRPr="7F71888B">
        <w:rPr>
          <w:rFonts w:eastAsia="Arial" w:cs="Arial"/>
        </w:rPr>
        <w:t>umowę bez zachowania okresu wypowiedzenia.</w:t>
      </w:r>
    </w:p>
    <w:p w14:paraId="6E23F16D" w14:textId="77777777" w:rsidR="004F71AC" w:rsidRPr="00FF74EE" w:rsidRDefault="6A145006" w:rsidP="7F71888B">
      <w:pPr>
        <w:pStyle w:val="paragrafumowy"/>
        <w:jc w:val="left"/>
      </w:pPr>
      <w:r>
        <w:t>§ 9</w:t>
      </w:r>
    </w:p>
    <w:p w14:paraId="110C5BA4" w14:textId="5B8CDFE7" w:rsidR="00FE7534" w:rsidRPr="00FF74EE" w:rsidRDefault="2F3B201E" w:rsidP="44799261">
      <w:pPr>
        <w:pStyle w:val="Akapitzlist"/>
        <w:widowControl w:val="0"/>
        <w:numPr>
          <w:ilvl w:val="0"/>
          <w:numId w:val="20"/>
        </w:numPr>
        <w:ind w:left="360"/>
        <w:rPr>
          <w:rFonts w:ascii="Arial" w:eastAsia="Arial" w:hAnsi="Arial" w:cs="Arial"/>
          <w:sz w:val="22"/>
          <w:szCs w:val="22"/>
        </w:rPr>
      </w:pPr>
      <w:r w:rsidRPr="44799261">
        <w:rPr>
          <w:rFonts w:ascii="Arial" w:eastAsia="Arial" w:hAnsi="Arial" w:cs="Arial"/>
          <w:sz w:val="22"/>
          <w:szCs w:val="22"/>
        </w:rPr>
        <w:t xml:space="preserve">Za niedotrzymanie terminu wykonania umowy Zamawiający ma prawo żądać od Wykonawcy zapłaty kary umownej za każdy dzień zwłoki w wysokości 2% od kwoty brutto wynagrodzenia określonego w </w:t>
      </w:r>
      <w:r w:rsidR="7ABAB6D8" w:rsidRPr="44799261">
        <w:rPr>
          <w:rFonts w:ascii="Arial" w:eastAsia="Arial" w:hAnsi="Arial" w:cs="Arial"/>
          <w:sz w:val="22"/>
          <w:szCs w:val="22"/>
        </w:rPr>
        <w:t>§</w:t>
      </w:r>
      <w:r w:rsidR="7ABAB6D8" w:rsidRPr="44799261">
        <w:rPr>
          <w:rFonts w:ascii="Arial" w:eastAsia="Arial" w:hAnsi="Arial" w:cs="Arial"/>
          <w:sz w:val="22"/>
          <w:szCs w:val="22"/>
          <w:lang w:val="pl-PL"/>
        </w:rPr>
        <w:t xml:space="preserve"> </w:t>
      </w:r>
      <w:r w:rsidRPr="44799261">
        <w:rPr>
          <w:rFonts w:ascii="Arial" w:eastAsia="Arial" w:hAnsi="Arial" w:cs="Arial"/>
          <w:sz w:val="22"/>
          <w:szCs w:val="22"/>
        </w:rPr>
        <w:t>3 ust 1.  </w:t>
      </w:r>
    </w:p>
    <w:p w14:paraId="2224681D" w14:textId="44E1AEFC" w:rsidR="00FE7534" w:rsidRPr="00FF74EE" w:rsidRDefault="2F3B201E" w:rsidP="44799261">
      <w:pPr>
        <w:pStyle w:val="Akapitzlist"/>
        <w:widowControl w:val="0"/>
        <w:numPr>
          <w:ilvl w:val="0"/>
          <w:numId w:val="20"/>
        </w:numPr>
        <w:ind w:left="360"/>
        <w:rPr>
          <w:rFonts w:ascii="Arial" w:eastAsia="Arial" w:hAnsi="Arial" w:cs="Arial"/>
          <w:sz w:val="22"/>
          <w:szCs w:val="22"/>
        </w:rPr>
      </w:pPr>
      <w:r w:rsidRPr="44799261">
        <w:rPr>
          <w:rFonts w:ascii="Arial" w:eastAsia="Arial" w:hAnsi="Arial" w:cs="Arial"/>
          <w:sz w:val="22"/>
          <w:szCs w:val="22"/>
        </w:rPr>
        <w:t xml:space="preserve">W przypadku zwłoki w usunięciu wad Zamawiający ma prawo żądać od Wykonawcy zapłaty kary umownej za każdy dzień zwłoki w wysokości 2% od kwoty brutto wynagrodzenia określonego w </w:t>
      </w:r>
      <w:r w:rsidR="7ABAB6D8" w:rsidRPr="44799261">
        <w:rPr>
          <w:rFonts w:ascii="Arial" w:eastAsia="Arial" w:hAnsi="Arial" w:cs="Arial"/>
          <w:sz w:val="22"/>
          <w:szCs w:val="22"/>
        </w:rPr>
        <w:t>§</w:t>
      </w:r>
      <w:r w:rsidR="7ABAB6D8" w:rsidRPr="44799261">
        <w:rPr>
          <w:rFonts w:ascii="Arial" w:eastAsia="Arial" w:hAnsi="Arial" w:cs="Arial"/>
          <w:sz w:val="22"/>
          <w:szCs w:val="22"/>
          <w:lang w:val="pl-PL"/>
        </w:rPr>
        <w:t xml:space="preserve"> </w:t>
      </w:r>
      <w:r w:rsidRPr="44799261">
        <w:rPr>
          <w:rFonts w:ascii="Arial" w:eastAsia="Arial" w:hAnsi="Arial" w:cs="Arial"/>
          <w:sz w:val="22"/>
          <w:szCs w:val="22"/>
        </w:rPr>
        <w:t>3 ust 1.  </w:t>
      </w:r>
    </w:p>
    <w:p w14:paraId="69BAE997" w14:textId="769078CD" w:rsidR="00FE7534" w:rsidRPr="00FF74EE" w:rsidRDefault="2F3B201E" w:rsidP="44799261">
      <w:pPr>
        <w:pStyle w:val="Akapitzlist"/>
        <w:widowControl w:val="0"/>
        <w:numPr>
          <w:ilvl w:val="0"/>
          <w:numId w:val="20"/>
        </w:numPr>
        <w:ind w:left="360"/>
        <w:rPr>
          <w:rFonts w:ascii="Arial" w:eastAsia="Arial" w:hAnsi="Arial" w:cs="Arial"/>
          <w:sz w:val="22"/>
          <w:szCs w:val="22"/>
        </w:rPr>
      </w:pPr>
      <w:r w:rsidRPr="44799261">
        <w:rPr>
          <w:rFonts w:ascii="Arial" w:eastAsia="Arial" w:hAnsi="Arial" w:cs="Arial"/>
          <w:sz w:val="22"/>
          <w:szCs w:val="22"/>
        </w:rPr>
        <w:t xml:space="preserve">W przypadku nienależytego wykonania umowy przez Wykonawcę, Zamawiający ma prawo żądać od Wykonawcy zapłaty kary umownej w wysokości 10% kwoty brutto wynagrodzenia określonego w </w:t>
      </w:r>
      <w:r w:rsidR="7ABAB6D8" w:rsidRPr="44799261">
        <w:rPr>
          <w:rFonts w:ascii="Arial" w:eastAsia="Arial" w:hAnsi="Arial" w:cs="Arial"/>
          <w:sz w:val="22"/>
          <w:szCs w:val="22"/>
        </w:rPr>
        <w:t>§</w:t>
      </w:r>
      <w:r w:rsidR="7ABAB6D8" w:rsidRPr="44799261">
        <w:rPr>
          <w:rFonts w:ascii="Arial" w:eastAsia="Arial" w:hAnsi="Arial" w:cs="Arial"/>
          <w:sz w:val="22"/>
          <w:szCs w:val="22"/>
          <w:lang w:val="pl-PL"/>
        </w:rPr>
        <w:t xml:space="preserve"> </w:t>
      </w:r>
      <w:r w:rsidRPr="44799261">
        <w:rPr>
          <w:rFonts w:ascii="Arial" w:eastAsia="Arial" w:hAnsi="Arial" w:cs="Arial"/>
          <w:sz w:val="22"/>
          <w:szCs w:val="22"/>
        </w:rPr>
        <w:t>3 ust 1.  </w:t>
      </w:r>
    </w:p>
    <w:p w14:paraId="42A02384" w14:textId="77777777" w:rsidR="00FE7534" w:rsidRPr="00FF74EE" w:rsidRDefault="2F3B201E" w:rsidP="44799261">
      <w:pPr>
        <w:pStyle w:val="Akapitzlist"/>
        <w:widowControl w:val="0"/>
        <w:numPr>
          <w:ilvl w:val="0"/>
          <w:numId w:val="20"/>
        </w:numPr>
        <w:ind w:left="360"/>
        <w:rPr>
          <w:rFonts w:ascii="Arial" w:eastAsia="Arial" w:hAnsi="Arial" w:cs="Arial"/>
          <w:sz w:val="22"/>
          <w:szCs w:val="22"/>
        </w:rPr>
      </w:pPr>
      <w:r w:rsidRPr="44799261">
        <w:rPr>
          <w:rFonts w:ascii="Arial" w:eastAsia="Arial" w:hAnsi="Arial" w:cs="Arial"/>
          <w:sz w:val="22"/>
          <w:szCs w:val="22"/>
        </w:rPr>
        <w:t>W przypadku odstąpienia od umowy przez którąkolwiek ze stron z przyczyn, za które odpowiada Wykonawca, Wykonawca zobowiązany będzie do zapłaty na rzecz Zamawiającego kary umownej w wysokości 30% wynagrodzenia brutto, określonego w § 3 ust. 1 umowy.  </w:t>
      </w:r>
    </w:p>
    <w:p w14:paraId="147F5ABE" w14:textId="77777777" w:rsidR="00FE7534" w:rsidRPr="00FF74EE" w:rsidRDefault="2F3B201E" w:rsidP="44799261">
      <w:pPr>
        <w:pStyle w:val="Akapitzlist"/>
        <w:widowControl w:val="0"/>
        <w:numPr>
          <w:ilvl w:val="0"/>
          <w:numId w:val="20"/>
        </w:numPr>
        <w:ind w:left="360"/>
        <w:rPr>
          <w:rFonts w:ascii="Arial" w:eastAsia="Arial" w:hAnsi="Arial" w:cs="Arial"/>
          <w:sz w:val="22"/>
          <w:szCs w:val="22"/>
        </w:rPr>
      </w:pPr>
      <w:r w:rsidRPr="44799261">
        <w:rPr>
          <w:rFonts w:ascii="Arial" w:eastAsia="Arial" w:hAnsi="Arial" w:cs="Arial"/>
          <w:sz w:val="22"/>
          <w:szCs w:val="22"/>
        </w:rPr>
        <w:t>Wykonawca wyraża zgodę na potrącenie kar umownych z przysługującego mu wynagrodzenia umownego w kwocie wynikającej z wystawionej Zamawiającemu faktury VAT.  </w:t>
      </w:r>
    </w:p>
    <w:p w14:paraId="74C8F20D" w14:textId="52990FE6" w:rsidR="00FE7534" w:rsidRPr="00FF74EE" w:rsidRDefault="2F3B201E" w:rsidP="44799261">
      <w:pPr>
        <w:pStyle w:val="Akapitzlist"/>
        <w:widowControl w:val="0"/>
        <w:numPr>
          <w:ilvl w:val="0"/>
          <w:numId w:val="20"/>
        </w:numPr>
        <w:ind w:left="360"/>
        <w:rPr>
          <w:rFonts w:ascii="Arial" w:eastAsia="Arial" w:hAnsi="Arial" w:cs="Arial"/>
          <w:sz w:val="22"/>
          <w:szCs w:val="22"/>
        </w:rPr>
      </w:pPr>
      <w:r w:rsidRPr="44799261">
        <w:rPr>
          <w:rFonts w:ascii="Arial" w:eastAsia="Arial" w:hAnsi="Arial" w:cs="Arial"/>
          <w:sz w:val="22"/>
          <w:szCs w:val="22"/>
        </w:rPr>
        <w:t xml:space="preserve">Zamawiający zastrzega sobie prawo dochodzenia odszkodowania uzupełniającego na zasadach ogólnych określonych w </w:t>
      </w:r>
      <w:r w:rsidR="7ABAB6D8" w:rsidRPr="44799261">
        <w:rPr>
          <w:rFonts w:ascii="Arial" w:eastAsia="Arial" w:hAnsi="Arial" w:cs="Arial"/>
          <w:sz w:val="22"/>
          <w:szCs w:val="22"/>
          <w:lang w:val="pl-PL"/>
        </w:rPr>
        <w:t>K</w:t>
      </w:r>
      <w:r w:rsidRPr="44799261">
        <w:rPr>
          <w:rFonts w:ascii="Arial" w:eastAsia="Arial" w:hAnsi="Arial" w:cs="Arial"/>
          <w:sz w:val="22"/>
          <w:szCs w:val="22"/>
        </w:rPr>
        <w:t>odeksie cywilnym</w:t>
      </w:r>
      <w:r w:rsidR="7ABAB6D8" w:rsidRPr="44799261">
        <w:rPr>
          <w:rFonts w:ascii="Arial" w:eastAsia="Arial" w:hAnsi="Arial" w:cs="Arial"/>
          <w:sz w:val="22"/>
          <w:szCs w:val="22"/>
          <w:lang w:val="pl-PL"/>
        </w:rPr>
        <w:t xml:space="preserve"> (dalej KC)</w:t>
      </w:r>
      <w:r w:rsidRPr="44799261">
        <w:rPr>
          <w:rFonts w:ascii="Arial" w:eastAsia="Arial" w:hAnsi="Arial" w:cs="Arial"/>
          <w:sz w:val="22"/>
          <w:szCs w:val="22"/>
        </w:rPr>
        <w:t>, jeżeli wartość szkody przekroczy wysokość ustalonych kar umownych.  </w:t>
      </w:r>
    </w:p>
    <w:p w14:paraId="5BFAE46B" w14:textId="77777777" w:rsidR="00FE7534" w:rsidRPr="00FF74EE" w:rsidRDefault="2F3B201E" w:rsidP="44799261">
      <w:pPr>
        <w:pStyle w:val="paragraph"/>
        <w:widowControl w:val="0"/>
        <w:numPr>
          <w:ilvl w:val="0"/>
          <w:numId w:val="21"/>
        </w:numPr>
        <w:ind w:left="270" w:hanging="270"/>
        <w:textAlignment w:val="baseline"/>
        <w:rPr>
          <w:rFonts w:ascii="Arial" w:eastAsia="Arial" w:hAnsi="Arial" w:cs="Arial"/>
          <w:color w:val="000000" w:themeColor="text1"/>
          <w:sz w:val="22"/>
          <w:szCs w:val="22"/>
        </w:rPr>
      </w:pPr>
      <w:r w:rsidRPr="44799261">
        <w:rPr>
          <w:rFonts w:ascii="Arial" w:eastAsia="Arial" w:hAnsi="Arial" w:cs="Arial"/>
          <w:color w:val="000000" w:themeColor="text1"/>
          <w:sz w:val="22"/>
          <w:szCs w:val="22"/>
          <w:lang w:eastAsia="en-US"/>
        </w:rPr>
        <w:t>Jeżeli w związku z realizacją umowy przez Wykonawcę, Zamawiający poniesie szkody, Wykonawca będzie zobowiązany do ich naprawienia, niezależnie od prawa Zamawiającego do naliczania kar umownych.  </w:t>
      </w:r>
    </w:p>
    <w:p w14:paraId="4319B4E9" w14:textId="525BB9F8" w:rsidR="00FE7534" w:rsidRPr="00FF74EE" w:rsidRDefault="2F3B201E" w:rsidP="44799261">
      <w:pPr>
        <w:pStyle w:val="paragraph"/>
        <w:widowControl w:val="0"/>
        <w:numPr>
          <w:ilvl w:val="0"/>
          <w:numId w:val="22"/>
        </w:numPr>
        <w:ind w:left="270" w:hanging="270"/>
        <w:textAlignment w:val="baseline"/>
        <w:rPr>
          <w:rFonts w:ascii="Arial" w:eastAsia="Arial" w:hAnsi="Arial" w:cs="Arial"/>
          <w:sz w:val="22"/>
          <w:szCs w:val="22"/>
          <w:lang w:eastAsia="en-US"/>
        </w:rPr>
      </w:pPr>
      <w:r w:rsidRPr="44799261">
        <w:rPr>
          <w:rFonts w:ascii="Arial" w:eastAsia="Arial" w:hAnsi="Arial" w:cs="Arial"/>
          <w:sz w:val="22"/>
          <w:szCs w:val="22"/>
          <w:lang w:eastAsia="en-US"/>
        </w:rPr>
        <w:t xml:space="preserve">Maksymalna wysokość naliczonych kar umownych nie przekroczy wysokości wynagrodzenia brutto określonego w </w:t>
      </w:r>
      <w:r w:rsidR="7ABAB6D8" w:rsidRPr="44799261">
        <w:rPr>
          <w:rFonts w:ascii="Arial" w:eastAsia="Arial" w:hAnsi="Arial" w:cs="Arial"/>
          <w:sz w:val="22"/>
          <w:szCs w:val="22"/>
        </w:rPr>
        <w:t xml:space="preserve">§  </w:t>
      </w:r>
      <w:r w:rsidRPr="44799261">
        <w:rPr>
          <w:rFonts w:ascii="Arial" w:eastAsia="Arial" w:hAnsi="Arial" w:cs="Arial"/>
          <w:sz w:val="22"/>
          <w:szCs w:val="22"/>
          <w:lang w:eastAsia="en-US"/>
        </w:rPr>
        <w:t>3 ust 1 nin. umowy. Nie zamyka to drogi do dochodzenia odszkodowania uzupełniającego, zgodnie z zapisem ust. 6 nin. paragrafu.  </w:t>
      </w:r>
    </w:p>
    <w:p w14:paraId="4C3E38E4" w14:textId="56387FD6" w:rsidR="00FE7534" w:rsidRPr="00FF74EE" w:rsidRDefault="2F3B201E" w:rsidP="44799261">
      <w:pPr>
        <w:pStyle w:val="paragraph"/>
        <w:widowControl w:val="0"/>
        <w:numPr>
          <w:ilvl w:val="0"/>
          <w:numId w:val="23"/>
        </w:numPr>
        <w:ind w:left="270" w:hanging="270"/>
        <w:textAlignment w:val="baseline"/>
        <w:rPr>
          <w:rFonts w:ascii="Arial" w:eastAsia="Arial" w:hAnsi="Arial" w:cs="Arial"/>
          <w:sz w:val="22"/>
          <w:szCs w:val="22"/>
          <w:lang w:eastAsia="en-US"/>
        </w:rPr>
      </w:pPr>
      <w:r w:rsidRPr="44799261">
        <w:rPr>
          <w:rFonts w:ascii="Arial" w:eastAsia="Arial" w:hAnsi="Arial" w:cs="Arial"/>
          <w:sz w:val="22"/>
          <w:szCs w:val="22"/>
          <w:lang w:eastAsia="en-US"/>
        </w:rPr>
        <w:t xml:space="preserve">Zamawiającemu przysługuje prawo odstąpienia od Umowy w przypadkach określonych w KC oraz niezależnie od tych </w:t>
      </w:r>
      <w:r w:rsidR="2DD3D642" w:rsidRPr="44799261">
        <w:rPr>
          <w:rFonts w:ascii="Arial" w:eastAsia="Arial" w:hAnsi="Arial" w:cs="Arial"/>
          <w:sz w:val="22"/>
          <w:szCs w:val="22"/>
          <w:lang w:eastAsia="en-US"/>
        </w:rPr>
        <w:t>przypadków,</w:t>
      </w:r>
      <w:r w:rsidRPr="44799261">
        <w:rPr>
          <w:rFonts w:ascii="Arial" w:eastAsia="Arial" w:hAnsi="Arial" w:cs="Arial"/>
          <w:sz w:val="22"/>
          <w:szCs w:val="22"/>
          <w:lang w:eastAsia="en-US"/>
        </w:rPr>
        <w:t xml:space="preserve"> gdy</w:t>
      </w:r>
      <w:r w:rsidR="7BA3C368" w:rsidRPr="44799261">
        <w:rPr>
          <w:rFonts w:ascii="Arial" w:eastAsia="Arial" w:hAnsi="Arial" w:cs="Arial"/>
          <w:sz w:val="22"/>
          <w:szCs w:val="22"/>
          <w:lang w:eastAsia="en-US"/>
        </w:rPr>
        <w:t>:</w:t>
      </w:r>
    </w:p>
    <w:p w14:paraId="0A197266" w14:textId="77777777" w:rsidR="00FE7534" w:rsidRPr="00FF74EE" w:rsidRDefault="2F3B201E" w:rsidP="44799261">
      <w:pPr>
        <w:pStyle w:val="paragraph"/>
        <w:widowControl w:val="0"/>
        <w:numPr>
          <w:ilvl w:val="0"/>
          <w:numId w:val="24"/>
        </w:numPr>
        <w:ind w:left="709"/>
        <w:textAlignment w:val="baseline"/>
        <w:rPr>
          <w:rFonts w:ascii="Arial" w:eastAsia="Arial" w:hAnsi="Arial" w:cs="Arial"/>
          <w:sz w:val="22"/>
          <w:szCs w:val="22"/>
          <w:lang w:eastAsia="en-US"/>
        </w:rPr>
      </w:pPr>
      <w:r w:rsidRPr="44799261">
        <w:rPr>
          <w:rFonts w:ascii="Arial" w:eastAsia="Arial" w:hAnsi="Arial" w:cs="Arial"/>
          <w:sz w:val="22"/>
          <w:szCs w:val="22"/>
          <w:lang w:eastAsia="en-US"/>
        </w:rPr>
        <w:t xml:space="preserve">Wykonawca nie wykonuje swoich obowiązków umownych z przyczyn leżących po </w:t>
      </w:r>
      <w:r w:rsidRPr="44799261">
        <w:rPr>
          <w:rFonts w:ascii="Arial" w:eastAsia="Arial" w:hAnsi="Arial" w:cs="Arial"/>
          <w:sz w:val="22"/>
          <w:szCs w:val="22"/>
          <w:lang w:eastAsia="en-US"/>
        </w:rPr>
        <w:lastRenderedPageBreak/>
        <w:t>jego stronie przez okres dłuższy niż 3 dni w stosunku do terminów wynikających z Umowy;  </w:t>
      </w:r>
    </w:p>
    <w:p w14:paraId="0D46784B" w14:textId="77777777" w:rsidR="00FE7534" w:rsidRPr="00FF74EE" w:rsidRDefault="2F3B201E" w:rsidP="44799261">
      <w:pPr>
        <w:pStyle w:val="paragraph"/>
        <w:widowControl w:val="0"/>
        <w:numPr>
          <w:ilvl w:val="0"/>
          <w:numId w:val="24"/>
        </w:numPr>
        <w:ind w:left="709"/>
        <w:textAlignment w:val="baseline"/>
        <w:rPr>
          <w:rFonts w:ascii="Arial" w:eastAsia="Arial" w:hAnsi="Arial" w:cs="Arial"/>
          <w:sz w:val="22"/>
          <w:szCs w:val="22"/>
          <w:lang w:eastAsia="en-US"/>
        </w:rPr>
      </w:pPr>
      <w:r w:rsidRPr="44799261">
        <w:rPr>
          <w:rFonts w:ascii="Arial" w:eastAsia="Arial" w:hAnsi="Arial" w:cs="Arial"/>
          <w:sz w:val="22"/>
          <w:szCs w:val="22"/>
          <w:lang w:eastAsia="en-US"/>
        </w:rPr>
        <w:t>Wykonawca nie wykonuje usług zgodnie z postanowieniami Umowy pomimo dodatkowego wezwania Zamawiającego;  </w:t>
      </w:r>
    </w:p>
    <w:p w14:paraId="6381826D" w14:textId="77777777" w:rsidR="00FE7534" w:rsidRPr="00FF74EE" w:rsidRDefault="2F3B201E" w:rsidP="44799261">
      <w:pPr>
        <w:pStyle w:val="paragraph"/>
        <w:widowControl w:val="0"/>
        <w:numPr>
          <w:ilvl w:val="0"/>
          <w:numId w:val="24"/>
        </w:numPr>
        <w:ind w:left="709"/>
        <w:textAlignment w:val="baseline"/>
        <w:rPr>
          <w:rFonts w:ascii="Arial" w:eastAsia="Arial" w:hAnsi="Arial" w:cs="Arial"/>
          <w:sz w:val="22"/>
          <w:szCs w:val="22"/>
          <w:lang w:eastAsia="en-US"/>
        </w:rPr>
      </w:pPr>
      <w:r w:rsidRPr="44799261">
        <w:rPr>
          <w:rFonts w:ascii="Arial" w:eastAsia="Arial" w:hAnsi="Arial" w:cs="Arial"/>
          <w:sz w:val="22"/>
          <w:szCs w:val="22"/>
          <w:lang w:eastAsia="en-US"/>
        </w:rPr>
        <w:t>Wykonawca wykonuje Umowę w sposób nieprawidłowy, w tym niezgodny z terminami;  </w:t>
      </w:r>
    </w:p>
    <w:p w14:paraId="7A757DBD" w14:textId="77777777" w:rsidR="00FE7534" w:rsidRPr="00FF74EE" w:rsidRDefault="2F3B201E" w:rsidP="44799261">
      <w:pPr>
        <w:pStyle w:val="paragraph"/>
        <w:widowControl w:val="0"/>
        <w:numPr>
          <w:ilvl w:val="0"/>
          <w:numId w:val="24"/>
        </w:numPr>
        <w:ind w:left="709"/>
        <w:textAlignment w:val="baseline"/>
        <w:rPr>
          <w:rFonts w:ascii="Arial" w:eastAsia="Arial" w:hAnsi="Arial" w:cs="Arial"/>
          <w:sz w:val="22"/>
          <w:szCs w:val="22"/>
          <w:lang w:eastAsia="en-US"/>
        </w:rPr>
      </w:pPr>
      <w:r w:rsidRPr="44799261">
        <w:rPr>
          <w:rFonts w:ascii="Arial" w:eastAsia="Arial" w:hAnsi="Arial" w:cs="Arial"/>
          <w:sz w:val="22"/>
          <w:szCs w:val="22"/>
          <w:lang w:eastAsia="en-US"/>
        </w:rPr>
        <w:t>oświadczenia Wykonawcy zawarte w nin. Umowie okazały się niezgodne ze stanem faktycznym;  </w:t>
      </w:r>
    </w:p>
    <w:p w14:paraId="0865BC51" w14:textId="77777777" w:rsidR="00FE7534" w:rsidRPr="00FF74EE" w:rsidRDefault="2F3B201E" w:rsidP="44799261">
      <w:pPr>
        <w:pStyle w:val="paragraph"/>
        <w:widowControl w:val="0"/>
        <w:numPr>
          <w:ilvl w:val="0"/>
          <w:numId w:val="24"/>
        </w:numPr>
        <w:ind w:left="709"/>
        <w:textAlignment w:val="baseline"/>
        <w:rPr>
          <w:rFonts w:ascii="Arial" w:eastAsia="Arial" w:hAnsi="Arial" w:cs="Arial"/>
          <w:sz w:val="22"/>
          <w:szCs w:val="22"/>
          <w:lang w:eastAsia="en-US"/>
        </w:rPr>
      </w:pPr>
      <w:r w:rsidRPr="44799261">
        <w:rPr>
          <w:rFonts w:ascii="Arial" w:eastAsia="Arial" w:hAnsi="Arial" w:cs="Arial"/>
          <w:sz w:val="22"/>
          <w:szCs w:val="22"/>
          <w:lang w:eastAsia="en-US"/>
        </w:rPr>
        <w:t>Wykonawca powierzył wykonanie nin. Umowy innym osobom niezgodnie z zapisami nin. Umowy i/lub niezgodnie z obowiązującymi przepisami prawa.  </w:t>
      </w:r>
    </w:p>
    <w:p w14:paraId="41F61E42" w14:textId="77777777" w:rsidR="00FE7534" w:rsidRPr="00FF74EE" w:rsidRDefault="2F3B201E" w:rsidP="44799261">
      <w:pPr>
        <w:widowControl w:val="0"/>
        <w:numPr>
          <w:ilvl w:val="0"/>
          <w:numId w:val="25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Odstąpienie od umowy winno nastąpić w formie pisemnej pod rygorem nieważności w terminie do 30 dni od daty dowiedzenia się o przyczynach umożliwiających odstąpienie od Umowy, z zastrzeżeniem § 11 nin. umowy.  </w:t>
      </w:r>
    </w:p>
    <w:p w14:paraId="19F3919C" w14:textId="716CC22F" w:rsidR="00FE7534" w:rsidRPr="00FF74EE" w:rsidRDefault="2F3B201E" w:rsidP="44799261">
      <w:pPr>
        <w:widowControl w:val="0"/>
        <w:numPr>
          <w:ilvl w:val="0"/>
          <w:numId w:val="25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Oświadczenie Zamawiającego o rozwiązaniu Umowy lub o odstąpieniu następuje w formie pisemnej listem poleconym na adres Wykonawcy. </w:t>
      </w:r>
    </w:p>
    <w:p w14:paraId="74627577" w14:textId="2F8CB4A8" w:rsidR="007224EB" w:rsidRPr="00FF74EE" w:rsidRDefault="60F1318B" w:rsidP="44799261">
      <w:pPr>
        <w:widowControl w:val="0"/>
        <w:numPr>
          <w:ilvl w:val="0"/>
          <w:numId w:val="25"/>
        </w:numPr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Niezależnie od prawa do żądania zapłaty kar umownych, Zamawiającemu przysługuje prawo odstąpienia od umowy, jeżeli udzielona licencja lub program nie spełniają swoich funkcji oraz w przypadku gdy Wykonawca pozostaje w zwłoce z dostawą przedmiotu umowy o więcej niż 14 dni kalendarzowych. Zgodnie z powyższym Zamawiający ma prawo odstąpić od umowy ze skutkiem natychmiastowym bez konieczności wyznaczenia dodatkowego terminu oraz bez ponoszenia kosztów dodatkowych w terminie 14 dni od daty zaistnienia przyczyn odstąpienia.</w:t>
      </w:r>
    </w:p>
    <w:p w14:paraId="0B792582" w14:textId="77777777" w:rsidR="004F71AC" w:rsidRPr="00FF74EE" w:rsidRDefault="6A145006" w:rsidP="7F71888B">
      <w:pPr>
        <w:pStyle w:val="paragrafumowy"/>
        <w:jc w:val="left"/>
      </w:pPr>
      <w:r>
        <w:t>§ 10</w:t>
      </w:r>
    </w:p>
    <w:p w14:paraId="7FFED3ED" w14:textId="77777777" w:rsidR="004F71AC" w:rsidRPr="00FF74EE" w:rsidRDefault="6A145006" w:rsidP="7F71888B">
      <w:pPr>
        <w:widowControl w:val="0"/>
        <w:spacing w:after="120" w:line="240" w:lineRule="auto"/>
        <w:rPr>
          <w:rFonts w:eastAsia="Arial" w:cs="Arial"/>
        </w:rPr>
      </w:pPr>
      <w:r w:rsidRPr="7F71888B">
        <w:rPr>
          <w:rFonts w:eastAsia="Arial" w:cs="Arial"/>
        </w:rPr>
        <w:t xml:space="preserve">Zasady dotyczące przetwarzania danych osobowych zostały określone w załączniku nr </w:t>
      </w:r>
      <w:r w:rsidR="635A0C2A" w:rsidRPr="7F71888B">
        <w:rPr>
          <w:rFonts w:eastAsia="Arial" w:cs="Arial"/>
        </w:rPr>
        <w:t>3</w:t>
      </w:r>
      <w:r w:rsidRPr="7F71888B">
        <w:rPr>
          <w:rFonts w:eastAsia="Arial" w:cs="Arial"/>
        </w:rPr>
        <w:t xml:space="preserve"> do niniejszej umowy.</w:t>
      </w:r>
    </w:p>
    <w:p w14:paraId="6BB28E66" w14:textId="77777777" w:rsidR="004F71AC" w:rsidRPr="00FF74EE" w:rsidRDefault="6A145006" w:rsidP="7F71888B">
      <w:pPr>
        <w:pStyle w:val="paragrafumowy"/>
        <w:jc w:val="left"/>
      </w:pPr>
      <w:r>
        <w:t>§11</w:t>
      </w:r>
    </w:p>
    <w:p w14:paraId="3AD95ACF" w14:textId="77777777" w:rsidR="004F71AC" w:rsidRPr="00FF74EE" w:rsidRDefault="6A145006" w:rsidP="7F71888B">
      <w:pPr>
        <w:widowControl w:val="0"/>
        <w:spacing w:after="120" w:line="240" w:lineRule="auto"/>
        <w:rPr>
          <w:rFonts w:eastAsia="Arial" w:cs="Arial"/>
        </w:rPr>
      </w:pPr>
      <w:r w:rsidRPr="7F71888B">
        <w:rPr>
          <w:rFonts w:eastAsia="Arial" w:cs="Arial"/>
        </w:rPr>
        <w:t>Wykonawca nie może dokonać cesji wierzytelności wynikających z niniejszej umowy bez zgody Zamawiającego wyrażonej w formie pisemnej pod rygorem nieważności.</w:t>
      </w:r>
    </w:p>
    <w:p w14:paraId="7D1CF859" w14:textId="77777777" w:rsidR="004F71AC" w:rsidRPr="00FF74EE" w:rsidRDefault="6A145006" w:rsidP="7F71888B">
      <w:pPr>
        <w:pStyle w:val="paragrafumowy"/>
        <w:jc w:val="left"/>
      </w:pPr>
      <w:r>
        <w:t>§12</w:t>
      </w:r>
    </w:p>
    <w:p w14:paraId="28AFDF23" w14:textId="623EF3C9" w:rsidR="004F71AC" w:rsidRPr="00FF74EE" w:rsidRDefault="1E740B9D" w:rsidP="44799261">
      <w:pPr>
        <w:widowControl w:val="0"/>
        <w:numPr>
          <w:ilvl w:val="0"/>
          <w:numId w:val="41"/>
        </w:numPr>
        <w:tabs>
          <w:tab w:val="num" w:pos="360"/>
        </w:tabs>
        <w:suppressAutoHyphens/>
        <w:spacing w:after="0" w:line="240" w:lineRule="auto"/>
        <w:rPr>
          <w:rFonts w:eastAsia="Arial" w:cs="Arial"/>
        </w:rPr>
      </w:pPr>
      <w:commentRangeStart w:id="18"/>
      <w:commentRangeStart w:id="19"/>
      <w:r w:rsidRPr="44799261">
        <w:rPr>
          <w:rFonts w:eastAsia="Arial" w:cs="Arial"/>
        </w:rPr>
        <w:t>Zmiany</w:t>
      </w:r>
      <w:commentRangeEnd w:id="18"/>
      <w:r w:rsidR="6A145006">
        <w:commentReference w:id="18"/>
      </w:r>
      <w:commentRangeEnd w:id="19"/>
      <w:r w:rsidR="6A145006">
        <w:commentReference w:id="19"/>
      </w:r>
      <w:r w:rsidRPr="44799261">
        <w:rPr>
          <w:rFonts w:eastAsia="Arial" w:cs="Arial"/>
        </w:rPr>
        <w:t xml:space="preserve"> umowy są dopuszczalne bez ograniczeń w zakresie dozwolonym przez art. 455 ustawy Prawo zamówień publicznych.</w:t>
      </w:r>
    </w:p>
    <w:p w14:paraId="1FFBE123" w14:textId="77777777" w:rsidR="004F71AC" w:rsidRPr="00FF74EE" w:rsidRDefault="1E740B9D" w:rsidP="44799261">
      <w:pPr>
        <w:widowControl w:val="0"/>
        <w:numPr>
          <w:ilvl w:val="0"/>
          <w:numId w:val="41"/>
        </w:numPr>
        <w:tabs>
          <w:tab w:val="num" w:pos="360"/>
        </w:tabs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Zamawiający przewiduje możliwość dokonania zmian postanowień umowy, wynikających z przyczyn o obiektywnym charakterze (oczywista pomyłka w treści umowy, nieaktualne przepisy prawne itp.).</w:t>
      </w:r>
    </w:p>
    <w:p w14:paraId="30ED7C59" w14:textId="77777777" w:rsidR="004F71AC" w:rsidRPr="00FF74EE" w:rsidRDefault="1E740B9D" w:rsidP="44799261">
      <w:pPr>
        <w:widowControl w:val="0"/>
        <w:numPr>
          <w:ilvl w:val="0"/>
          <w:numId w:val="41"/>
        </w:numPr>
        <w:tabs>
          <w:tab w:val="num" w:pos="360"/>
        </w:tabs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 xml:space="preserve">Zamawiający przewiduje możliwość dokonania zmian postanowień umowy dotyczących </w:t>
      </w:r>
      <w:r w:rsidRPr="44799261">
        <w:rPr>
          <w:rFonts w:eastAsia="Arial" w:cs="Arial"/>
          <w:lang w:eastAsia="ar-SA"/>
        </w:rPr>
        <w:t>przedmiotu umowy w sytuacji, gdy w czasie trwania umowy produkcja urządzeń zostanie zakończona lub ograniczona, po zaproponowaniu przez Wykonawcę urządzeń o parametrach jakościowych nie gorszych od parametrów urządzeń stanowiących przedmiot umowy, a także w przypadku zmiany stawki podatku VAT, w odniesieniu do tej części wynagrodzenia, której zmiana dotyczy.</w:t>
      </w:r>
    </w:p>
    <w:p w14:paraId="73C3C394" w14:textId="77777777" w:rsidR="004F71AC" w:rsidRPr="00FF74EE" w:rsidRDefault="1E740B9D" w:rsidP="44799261">
      <w:pPr>
        <w:widowControl w:val="0"/>
        <w:numPr>
          <w:ilvl w:val="0"/>
          <w:numId w:val="41"/>
        </w:numPr>
        <w:tabs>
          <w:tab w:val="num" w:pos="360"/>
        </w:tabs>
        <w:suppressAutoHyphens/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Wszystkie sytuacje określone w ustępach poprzednich stanowią katalog zmian, na które Zamawiający może wyrazić zgodę. Nie stanowią jednocześnie zobowiązania do wyrażenia takiej zgody.</w:t>
      </w:r>
    </w:p>
    <w:p w14:paraId="00FE334A" w14:textId="19D2C976" w:rsidR="004F71AC" w:rsidRPr="00FF74EE" w:rsidRDefault="1E740B9D" w:rsidP="44799261">
      <w:pPr>
        <w:widowControl w:val="0"/>
        <w:numPr>
          <w:ilvl w:val="0"/>
          <w:numId w:val="41"/>
        </w:numPr>
        <w:tabs>
          <w:tab w:val="num" w:pos="360"/>
        </w:tabs>
        <w:suppressAutoHyphens/>
        <w:spacing w:after="240" w:line="240" w:lineRule="auto"/>
        <w:ind w:left="357" w:hanging="357"/>
        <w:rPr>
          <w:rFonts w:eastAsia="Arial" w:cs="Arial"/>
        </w:rPr>
      </w:pPr>
      <w:r w:rsidRPr="44799261">
        <w:rPr>
          <w:rFonts w:eastAsia="Arial" w:cs="Arial"/>
        </w:rPr>
        <w:t>Zmiany</w:t>
      </w:r>
      <w:r w:rsidR="1CD49BB6" w:rsidRPr="44799261">
        <w:rPr>
          <w:rFonts w:eastAsia="Arial" w:cs="Arial"/>
        </w:rPr>
        <w:t>,</w:t>
      </w:r>
      <w:r w:rsidRPr="44799261">
        <w:rPr>
          <w:rFonts w:eastAsia="Arial" w:cs="Arial"/>
        </w:rPr>
        <w:t xml:space="preserve"> o których mowa powyżej</w:t>
      </w:r>
      <w:r w:rsidR="23F9F71D" w:rsidRPr="44799261">
        <w:rPr>
          <w:rFonts w:eastAsia="Arial" w:cs="Arial"/>
        </w:rPr>
        <w:t>,</w:t>
      </w:r>
      <w:r w:rsidRPr="44799261">
        <w:rPr>
          <w:rFonts w:eastAsia="Arial" w:cs="Arial"/>
        </w:rPr>
        <w:t xml:space="preserve"> dla swojej ważności muszą być zaakceptowane w formie pisemnej przez obydwie strony umowy w postaci aneksu.</w:t>
      </w:r>
    </w:p>
    <w:p w14:paraId="389C00F9" w14:textId="77777777" w:rsidR="004F71AC" w:rsidRPr="00FF74EE" w:rsidRDefault="6A145006" w:rsidP="7F71888B">
      <w:pPr>
        <w:pStyle w:val="paragrafumowy"/>
        <w:jc w:val="left"/>
      </w:pPr>
      <w:r>
        <w:lastRenderedPageBreak/>
        <w:t>§ 13</w:t>
      </w:r>
    </w:p>
    <w:p w14:paraId="7D17D120" w14:textId="77777777" w:rsidR="004F71AC" w:rsidRPr="00FF74EE" w:rsidRDefault="6A145006" w:rsidP="7F71888B">
      <w:pPr>
        <w:widowControl w:val="0"/>
        <w:suppressAutoHyphens/>
        <w:spacing w:after="240" w:line="240" w:lineRule="auto"/>
        <w:rPr>
          <w:rFonts w:eastAsia="Arial" w:cs="Arial"/>
        </w:rPr>
      </w:pPr>
      <w:r w:rsidRPr="7F71888B">
        <w:rPr>
          <w:rFonts w:eastAsia="Arial" w:cs="Arial"/>
        </w:rPr>
        <w:t>W sprawach nieuregulowanych niniejszą umową mają zastosowanie przepisy Kodeksu Cywilnego oraz ustawy Prawo zamówień publicznych.</w:t>
      </w:r>
    </w:p>
    <w:p w14:paraId="7880CF79" w14:textId="77777777" w:rsidR="004F71AC" w:rsidRPr="00FF74EE" w:rsidRDefault="6A145006" w:rsidP="7F71888B">
      <w:pPr>
        <w:pStyle w:val="paragrafumowy"/>
        <w:jc w:val="left"/>
      </w:pPr>
      <w:r>
        <w:t>§ 14</w:t>
      </w:r>
    </w:p>
    <w:p w14:paraId="25E6C1BF" w14:textId="77777777" w:rsidR="004F71AC" w:rsidRPr="00FF74EE" w:rsidRDefault="6A145006" w:rsidP="7F71888B">
      <w:pPr>
        <w:widowControl w:val="0"/>
        <w:suppressAutoHyphens/>
        <w:spacing w:after="240" w:line="240" w:lineRule="auto"/>
        <w:rPr>
          <w:rFonts w:eastAsia="Arial" w:cs="Arial"/>
        </w:rPr>
      </w:pPr>
      <w:r w:rsidRPr="7F71888B">
        <w:rPr>
          <w:rFonts w:eastAsia="Arial" w:cs="Arial"/>
        </w:rPr>
        <w:t>Spory mogące wyniknąć przy realizacji niniejszej umowy będą rozstrzygane przez sąd powszechny właściwy dla siedziby Zamawiającego.</w:t>
      </w:r>
    </w:p>
    <w:p w14:paraId="458128F5" w14:textId="77777777" w:rsidR="004F71AC" w:rsidRPr="00FF74EE" w:rsidRDefault="6A145006" w:rsidP="7F71888B">
      <w:pPr>
        <w:pStyle w:val="paragrafumowy"/>
        <w:jc w:val="left"/>
      </w:pPr>
      <w:r>
        <w:t>§ 15</w:t>
      </w:r>
    </w:p>
    <w:p w14:paraId="29D50126" w14:textId="3FDE2433" w:rsidR="41D5E320" w:rsidRPr="00FF74EE" w:rsidRDefault="68003908" w:rsidP="7F71888B">
      <w:pPr>
        <w:widowControl w:val="0"/>
        <w:spacing w:after="120" w:line="240" w:lineRule="auto"/>
        <w:rPr>
          <w:rFonts w:eastAsia="Arial" w:cs="Arial"/>
        </w:rPr>
      </w:pPr>
      <w:r w:rsidRPr="7F71888B">
        <w:rPr>
          <w:rFonts w:eastAsia="Arial" w:cs="Arial"/>
        </w:rPr>
        <w:t>Umowa została sporządzona w dwóch jednobrzmiących egzemplarzach, jeden egzemplarz dla Wykonawcy oraz jeden dla Zamawiającego (niepotrzebne skreślić) / Datą zawarcia umowy jest data złożenia podpisu przez ostatnią ze Stron umowy/ (niepotrzebne skreślić).</w:t>
      </w:r>
    </w:p>
    <w:p w14:paraId="3551828E" w14:textId="77777777" w:rsidR="004F71AC" w:rsidRPr="00FF74EE" w:rsidRDefault="6A145006" w:rsidP="7F71888B">
      <w:pPr>
        <w:widowControl w:val="0"/>
        <w:spacing w:line="240" w:lineRule="auto"/>
        <w:rPr>
          <w:rFonts w:eastAsia="Arial" w:cs="Arial"/>
        </w:rPr>
      </w:pPr>
      <w:r w:rsidRPr="7F71888B">
        <w:rPr>
          <w:rFonts w:eastAsia="Arial" w:cs="Arial"/>
        </w:rPr>
        <w:t>Integralną część umowy stanowią następujące załączniki:</w:t>
      </w:r>
    </w:p>
    <w:p w14:paraId="1E21DC1D" w14:textId="77777777" w:rsidR="004F71AC" w:rsidRPr="00FF74EE" w:rsidRDefault="1E740B9D" w:rsidP="44799261">
      <w:pPr>
        <w:widowControl w:val="0"/>
        <w:numPr>
          <w:ilvl w:val="0"/>
          <w:numId w:val="14"/>
        </w:numPr>
        <w:suppressAutoHyphens/>
        <w:spacing w:after="0" w:line="240" w:lineRule="auto"/>
        <w:rPr>
          <w:rFonts w:eastAsia="Arial" w:cs="Arial"/>
          <w:lang w:eastAsia="ar-SA"/>
        </w:rPr>
      </w:pPr>
      <w:r w:rsidRPr="44799261">
        <w:rPr>
          <w:rFonts w:eastAsia="Arial" w:cs="Arial"/>
          <w:lang w:eastAsia="ar-SA"/>
        </w:rPr>
        <w:t>Wypełniony formularz oferty.</w:t>
      </w:r>
    </w:p>
    <w:p w14:paraId="72ED3978" w14:textId="77777777" w:rsidR="004F71AC" w:rsidRPr="00FF74EE" w:rsidRDefault="1E740B9D" w:rsidP="44799261">
      <w:pPr>
        <w:widowControl w:val="0"/>
        <w:numPr>
          <w:ilvl w:val="0"/>
          <w:numId w:val="14"/>
        </w:numPr>
        <w:suppressAutoHyphens/>
        <w:spacing w:after="0" w:line="240" w:lineRule="auto"/>
        <w:rPr>
          <w:rFonts w:eastAsia="Arial" w:cs="Arial"/>
          <w:lang w:eastAsia="ar-SA"/>
        </w:rPr>
      </w:pPr>
      <w:r w:rsidRPr="44799261">
        <w:rPr>
          <w:rFonts w:eastAsia="Arial" w:cs="Arial"/>
          <w:lang w:eastAsia="ar-SA"/>
        </w:rPr>
        <w:t>Wzór protokołu odbioru.</w:t>
      </w:r>
    </w:p>
    <w:p w14:paraId="2A353E0B" w14:textId="77777777" w:rsidR="004F71AC" w:rsidRPr="00FF74EE" w:rsidRDefault="1E740B9D" w:rsidP="44799261">
      <w:pPr>
        <w:widowControl w:val="0"/>
        <w:numPr>
          <w:ilvl w:val="0"/>
          <w:numId w:val="14"/>
        </w:numPr>
        <w:suppressAutoHyphens/>
        <w:spacing w:after="840" w:line="240" w:lineRule="auto"/>
        <w:ind w:left="714" w:hanging="357"/>
        <w:rPr>
          <w:rFonts w:eastAsia="Arial" w:cs="Arial"/>
          <w:lang w:eastAsia="ar-SA"/>
        </w:rPr>
      </w:pPr>
      <w:r w:rsidRPr="44799261">
        <w:rPr>
          <w:rFonts w:eastAsia="Arial" w:cs="Arial"/>
          <w:lang w:eastAsia="ar-SA"/>
        </w:rPr>
        <w:t xml:space="preserve">Informacja dotycząca przetwarzania danych </w:t>
      </w:r>
      <w:commentRangeStart w:id="20"/>
      <w:r w:rsidRPr="44799261">
        <w:rPr>
          <w:rFonts w:eastAsia="Arial" w:cs="Arial"/>
          <w:lang w:eastAsia="ar-SA"/>
        </w:rPr>
        <w:t>osobowych</w:t>
      </w:r>
      <w:commentRangeEnd w:id="20"/>
      <w:r w:rsidR="0042050E">
        <w:rPr>
          <w:rStyle w:val="Odwoaniedokomentarza"/>
        </w:rPr>
        <w:commentReference w:id="20"/>
      </w:r>
      <w:r w:rsidRPr="44799261">
        <w:rPr>
          <w:rFonts w:eastAsia="Arial" w:cs="Arial"/>
          <w:lang w:eastAsia="ar-SA"/>
        </w:rPr>
        <w:t>.</w:t>
      </w:r>
    </w:p>
    <w:p w14:paraId="72A3D3EC" w14:textId="41C49D2F" w:rsidR="004F71AC" w:rsidRPr="00FF74EE" w:rsidRDefault="6A145006" w:rsidP="7F71888B">
      <w:pPr>
        <w:widowControl w:val="0"/>
        <w:tabs>
          <w:tab w:val="left" w:pos="1843"/>
          <w:tab w:val="left" w:pos="6379"/>
        </w:tabs>
        <w:spacing w:after="400" w:line="240" w:lineRule="auto"/>
        <w:rPr>
          <w:rFonts w:eastAsia="Arial" w:cs="Arial"/>
        </w:rPr>
      </w:pPr>
      <w:r w:rsidRPr="7F71888B">
        <w:rPr>
          <w:rFonts w:eastAsia="Arial" w:cs="Arial"/>
        </w:rPr>
        <w:t>Zamawiający</w:t>
      </w:r>
      <w:r w:rsidR="0321BA3D" w:rsidRPr="7F71888B">
        <w:rPr>
          <w:rFonts w:eastAsia="Arial" w:cs="Arial"/>
        </w:rPr>
        <w:t xml:space="preserve">: </w:t>
      </w:r>
      <w:r w:rsidR="3B1D42A0">
        <w:tab/>
      </w:r>
      <w:r w:rsidR="3B1D42A0">
        <w:tab/>
      </w:r>
      <w:r w:rsidR="3B1D42A0">
        <w:tab/>
      </w:r>
      <w:r w:rsidRPr="7F71888B">
        <w:rPr>
          <w:rFonts w:eastAsia="Arial" w:cs="Arial"/>
        </w:rPr>
        <w:t>Wykonawca</w:t>
      </w:r>
      <w:r w:rsidR="605E109B" w:rsidRPr="7F71888B">
        <w:rPr>
          <w:rFonts w:eastAsia="Arial" w:cs="Arial"/>
        </w:rPr>
        <w:t>:</w:t>
      </w:r>
    </w:p>
    <w:p w14:paraId="0D0B940D" w14:textId="77777777" w:rsidR="004F71AC" w:rsidRPr="00FF74EE" w:rsidRDefault="004F71AC" w:rsidP="7F71888B">
      <w:pPr>
        <w:widowControl w:val="0"/>
        <w:spacing w:after="0" w:line="240" w:lineRule="auto"/>
        <w:rPr>
          <w:rFonts w:eastAsia="Arial" w:cs="Arial"/>
          <w:b/>
          <w:bCs/>
          <w:lang w:eastAsia="pl-PL"/>
        </w:rPr>
      </w:pPr>
      <w:r w:rsidRPr="7F71888B">
        <w:rPr>
          <w:rFonts w:eastAsia="Arial" w:cs="Arial"/>
          <w:b/>
          <w:bCs/>
          <w:lang w:eastAsia="pl-PL"/>
        </w:rPr>
        <w:br w:type="page"/>
      </w:r>
    </w:p>
    <w:p w14:paraId="6BAE5D7D" w14:textId="51B5E181" w:rsidR="7ED01A38" w:rsidRPr="00FF74EE" w:rsidRDefault="72143E42" w:rsidP="7F71888B">
      <w:pPr>
        <w:widowControl w:val="0"/>
        <w:spacing w:after="0" w:line="240" w:lineRule="auto"/>
        <w:rPr>
          <w:rFonts w:eastAsia="Arial" w:cs="Arial"/>
          <w:b/>
          <w:bCs/>
        </w:rPr>
      </w:pPr>
      <w:r w:rsidRPr="7F71888B">
        <w:rPr>
          <w:rFonts w:eastAsia="Arial" w:cs="Arial"/>
          <w:b/>
          <w:bCs/>
        </w:rPr>
        <w:lastRenderedPageBreak/>
        <w:t>Załącznik nr 1</w:t>
      </w:r>
      <w:r w:rsidR="240BBF27" w:rsidRPr="7F71888B">
        <w:rPr>
          <w:rFonts w:eastAsia="Arial" w:cs="Arial"/>
          <w:b/>
          <w:bCs/>
        </w:rPr>
        <w:t xml:space="preserve"> do umowy</w:t>
      </w:r>
    </w:p>
    <w:p w14:paraId="51BF8282" w14:textId="77777777" w:rsidR="7ED01A38" w:rsidRPr="00FF74EE" w:rsidRDefault="72143E42" w:rsidP="7F71888B">
      <w:pPr>
        <w:widowControl w:val="0"/>
        <w:spacing w:after="0" w:line="240" w:lineRule="auto"/>
        <w:rPr>
          <w:rFonts w:eastAsia="Arial" w:cs="Arial"/>
          <w:b/>
          <w:bCs/>
          <w:lang w:eastAsia="ar-SA"/>
        </w:rPr>
      </w:pPr>
      <w:r w:rsidRPr="7F71888B">
        <w:rPr>
          <w:rFonts w:eastAsia="Arial" w:cs="Arial"/>
          <w:b/>
          <w:bCs/>
          <w:lang w:eastAsia="ar-SA"/>
        </w:rPr>
        <w:t>Wypełniony formularz oferty.</w:t>
      </w:r>
    </w:p>
    <w:p w14:paraId="61DD845D" w14:textId="6BB69A33" w:rsidR="3D1173AB" w:rsidRPr="00FF74EE" w:rsidRDefault="3D1173AB" w:rsidP="7F71888B">
      <w:pPr>
        <w:widowControl w:val="0"/>
        <w:spacing w:after="0" w:line="240" w:lineRule="auto"/>
        <w:rPr>
          <w:rFonts w:eastAsia="Arial" w:cs="Arial"/>
          <w:b/>
          <w:bCs/>
        </w:rPr>
      </w:pPr>
    </w:p>
    <w:p w14:paraId="2420487E" w14:textId="3801F2FF" w:rsidR="3D1173AB" w:rsidRPr="00FF74EE" w:rsidRDefault="3D1173AB" w:rsidP="7F71888B">
      <w:pPr>
        <w:widowControl w:val="0"/>
        <w:spacing w:line="240" w:lineRule="auto"/>
        <w:rPr>
          <w:rFonts w:cs="Arial"/>
        </w:rPr>
      </w:pPr>
      <w:r w:rsidRPr="7F71888B">
        <w:rPr>
          <w:rFonts w:cs="Arial"/>
        </w:rPr>
        <w:br w:type="page"/>
      </w:r>
    </w:p>
    <w:p w14:paraId="075C3A91" w14:textId="27979147" w:rsidR="7ED01A38" w:rsidRPr="00FF74EE" w:rsidRDefault="72143E42" w:rsidP="7F71888B">
      <w:pPr>
        <w:widowControl w:val="0"/>
        <w:spacing w:after="0" w:line="240" w:lineRule="auto"/>
        <w:rPr>
          <w:rFonts w:eastAsia="Arial" w:cs="Arial"/>
          <w:b/>
          <w:bCs/>
        </w:rPr>
      </w:pPr>
      <w:r w:rsidRPr="7F71888B">
        <w:rPr>
          <w:rFonts w:eastAsia="Arial" w:cs="Arial"/>
          <w:b/>
          <w:bCs/>
        </w:rPr>
        <w:lastRenderedPageBreak/>
        <w:t>Załącznik nr 2</w:t>
      </w:r>
      <w:r w:rsidR="6960A1C1" w:rsidRPr="7F71888B">
        <w:rPr>
          <w:rFonts w:eastAsia="Arial" w:cs="Arial"/>
          <w:b/>
          <w:bCs/>
        </w:rPr>
        <w:t xml:space="preserve"> do umowy</w:t>
      </w:r>
    </w:p>
    <w:p w14:paraId="087E0590" w14:textId="27CDDE06" w:rsidR="7ED01A38" w:rsidRPr="00FF74EE" w:rsidRDefault="72143E42" w:rsidP="7F71888B">
      <w:pPr>
        <w:widowControl w:val="0"/>
        <w:spacing w:after="0" w:line="240" w:lineRule="auto"/>
        <w:rPr>
          <w:rFonts w:eastAsia="Arial" w:cs="Arial"/>
          <w:b/>
          <w:bCs/>
        </w:rPr>
      </w:pPr>
      <w:r w:rsidRPr="7F71888B">
        <w:rPr>
          <w:rFonts w:eastAsia="Arial" w:cs="Arial"/>
          <w:b/>
          <w:bCs/>
        </w:rPr>
        <w:t>Wzór protokołu odbioru</w:t>
      </w:r>
    </w:p>
    <w:p w14:paraId="3AECD461" w14:textId="3F5E637D" w:rsidR="3D1173AB" w:rsidRPr="00FF74EE" w:rsidRDefault="3D1173AB" w:rsidP="7F71888B">
      <w:pPr>
        <w:widowControl w:val="0"/>
        <w:spacing w:after="0" w:line="240" w:lineRule="auto"/>
        <w:rPr>
          <w:rFonts w:eastAsia="Arial" w:cs="Arial"/>
          <w:b/>
          <w:bCs/>
        </w:rPr>
      </w:pPr>
    </w:p>
    <w:p w14:paraId="0493869B" w14:textId="77777777" w:rsidR="008E42D7" w:rsidRPr="00FF74EE" w:rsidRDefault="29AE3CE0" w:rsidP="7F71888B">
      <w:pPr>
        <w:widowControl w:val="0"/>
        <w:spacing w:after="0" w:line="240" w:lineRule="auto"/>
        <w:rPr>
          <w:rFonts w:eastAsia="Arial" w:cs="Arial"/>
          <w:b/>
          <w:bCs/>
        </w:rPr>
      </w:pPr>
      <w:r w:rsidRPr="7F71888B">
        <w:rPr>
          <w:rFonts w:eastAsia="Arial" w:cs="Arial"/>
          <w:b/>
          <w:bCs/>
        </w:rPr>
        <w:t>PROTOKÓŁ ODBIORU</w:t>
      </w:r>
    </w:p>
    <w:p w14:paraId="0E27B00A" w14:textId="77777777" w:rsidR="008E42D7" w:rsidRPr="00FF74EE" w:rsidRDefault="008E42D7" w:rsidP="7F71888B">
      <w:pPr>
        <w:widowControl w:val="0"/>
        <w:spacing w:after="0" w:line="240" w:lineRule="auto"/>
        <w:rPr>
          <w:rFonts w:eastAsia="Arial" w:cs="Arial"/>
          <w:b/>
          <w:bCs/>
        </w:rPr>
      </w:pPr>
    </w:p>
    <w:p w14:paraId="72913AB1" w14:textId="4B99732D" w:rsidR="008E42D7" w:rsidRPr="00FF74EE" w:rsidRDefault="29AE3CE0" w:rsidP="7F71888B">
      <w:pPr>
        <w:widowControl w:val="0"/>
        <w:spacing w:after="0" w:line="240" w:lineRule="auto"/>
        <w:rPr>
          <w:rFonts w:eastAsia="Arial" w:cs="Arial"/>
          <w:b/>
          <w:bCs/>
        </w:rPr>
      </w:pPr>
      <w:r w:rsidRPr="7F71888B">
        <w:rPr>
          <w:rFonts w:eastAsia="Arial" w:cs="Arial"/>
          <w:b/>
          <w:bCs/>
        </w:rPr>
        <w:t xml:space="preserve">Zakupu oraz dostawy </w:t>
      </w:r>
      <w:r w:rsidR="664DFE36" w:rsidRPr="7F71888B">
        <w:rPr>
          <w:rFonts w:eastAsia="Arial" w:cs="Arial"/>
          <w:b/>
          <w:bCs/>
        </w:rPr>
        <w:t>komputerów przenośnych</w:t>
      </w:r>
    </w:p>
    <w:p w14:paraId="60061E4C" w14:textId="67FFA9F8" w:rsidR="008E42D7" w:rsidRPr="00FF74EE" w:rsidRDefault="29AE3CE0" w:rsidP="7F71888B">
      <w:pPr>
        <w:widowControl w:val="0"/>
        <w:spacing w:after="0" w:line="240" w:lineRule="auto"/>
        <w:rPr>
          <w:rFonts w:eastAsia="Arial" w:cs="Arial"/>
          <w:b/>
          <w:bCs/>
        </w:rPr>
      </w:pPr>
      <w:r w:rsidRPr="7F71888B">
        <w:rPr>
          <w:rFonts w:eastAsia="Arial" w:cs="Arial"/>
        </w:rPr>
        <w:t xml:space="preserve">zgodnie z umową nr </w:t>
      </w:r>
    </w:p>
    <w:p w14:paraId="3FA67840" w14:textId="21B68886" w:rsidR="008E42D7" w:rsidRPr="00FF74EE" w:rsidRDefault="29AE3CE0" w:rsidP="7F71888B">
      <w:pPr>
        <w:widowControl w:val="0"/>
        <w:spacing w:after="0" w:line="240" w:lineRule="auto"/>
        <w:rPr>
          <w:rFonts w:eastAsia="Arial" w:cs="Arial"/>
        </w:rPr>
      </w:pPr>
      <w:r w:rsidRPr="7F71888B">
        <w:rPr>
          <w:rFonts w:eastAsia="Arial" w:cs="Arial"/>
        </w:rPr>
        <w:t>Wykonawca:</w:t>
      </w:r>
      <w:r w:rsidR="75AFCE18" w:rsidRPr="7F71888B">
        <w:rPr>
          <w:rFonts w:eastAsia="Arial" w:cs="Arial"/>
        </w:rPr>
        <w:t xml:space="preserve"> </w:t>
      </w:r>
    </w:p>
    <w:p w14:paraId="4EC67D73" w14:textId="4B0327CD" w:rsidR="008E42D7" w:rsidRPr="00FF74EE" w:rsidRDefault="29AE3CE0" w:rsidP="7F71888B">
      <w:pPr>
        <w:widowControl w:val="0"/>
        <w:spacing w:after="0" w:line="240" w:lineRule="auto"/>
        <w:rPr>
          <w:rFonts w:eastAsia="Arial" w:cs="Arial"/>
        </w:rPr>
      </w:pPr>
      <w:r w:rsidRPr="7F71888B">
        <w:rPr>
          <w:rFonts w:eastAsia="Arial" w:cs="Arial"/>
        </w:rPr>
        <w:t>Zamawiający:</w:t>
      </w:r>
      <w:r w:rsidRPr="7F71888B">
        <w:rPr>
          <w:rFonts w:eastAsia="Arial" w:cs="Arial"/>
          <w:b/>
          <w:bCs/>
        </w:rPr>
        <w:t xml:space="preserve"> Małopolskie Centrum Przedsiębiorczości</w:t>
      </w:r>
      <w:r w:rsidRPr="7F71888B">
        <w:rPr>
          <w:rFonts w:eastAsia="Arial" w:cs="Arial"/>
        </w:rPr>
        <w:t>, ul. Jasnogórska 11, 31-385 Kraków</w:t>
      </w:r>
    </w:p>
    <w:p w14:paraId="44EAFD9C" w14:textId="77777777" w:rsidR="008E42D7" w:rsidRPr="00FF74EE" w:rsidRDefault="008E42D7" w:rsidP="7F71888B">
      <w:pPr>
        <w:widowControl w:val="0"/>
        <w:spacing w:after="0" w:line="240" w:lineRule="auto"/>
        <w:rPr>
          <w:rFonts w:eastAsia="Arial" w:cs="Arial"/>
        </w:rPr>
      </w:pPr>
    </w:p>
    <w:p w14:paraId="235AA49B" w14:textId="77777777" w:rsidR="008E42D7" w:rsidRPr="00FF74EE" w:rsidRDefault="6727B26A" w:rsidP="44799261">
      <w:pPr>
        <w:widowControl w:val="0"/>
        <w:numPr>
          <w:ilvl w:val="0"/>
          <w:numId w:val="8"/>
        </w:numPr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 xml:space="preserve">Dokładna specyfikacja techniczna modelu </w:t>
      </w:r>
      <w:r w:rsidRPr="44799261">
        <w:rPr>
          <w:rFonts w:eastAsia="Arial" w:cs="Arial"/>
          <w:b/>
          <w:bCs/>
        </w:rPr>
        <w:t>(wypełnia Wykonawca):</w:t>
      </w:r>
    </w:p>
    <w:p w14:paraId="4B94D5A5" w14:textId="77777777" w:rsidR="008E42D7" w:rsidRPr="00FF74EE" w:rsidRDefault="008E42D7" w:rsidP="7F71888B">
      <w:pPr>
        <w:widowControl w:val="0"/>
        <w:spacing w:after="0" w:line="240" w:lineRule="auto"/>
        <w:ind w:left="360"/>
        <w:rPr>
          <w:rFonts w:eastAsia="Arial" w:cs="Arial"/>
          <w:b/>
          <w:bCs/>
          <w:u w:val="single"/>
        </w:rPr>
      </w:pPr>
    </w:p>
    <w:p w14:paraId="3DEEC669" w14:textId="77777777" w:rsidR="008E42D7" w:rsidRPr="00FF74EE" w:rsidRDefault="008E42D7" w:rsidP="7F71888B">
      <w:pPr>
        <w:widowControl w:val="0"/>
        <w:spacing w:after="0" w:line="240" w:lineRule="auto"/>
        <w:ind w:left="360"/>
        <w:rPr>
          <w:rFonts w:eastAsia="Arial" w:cs="Arial"/>
          <w:b/>
          <w:bCs/>
          <w:u w:val="single"/>
        </w:rPr>
      </w:pPr>
    </w:p>
    <w:p w14:paraId="3656B9AB" w14:textId="77777777" w:rsidR="008E42D7" w:rsidRPr="00FF74EE" w:rsidRDefault="008E42D7" w:rsidP="7F71888B">
      <w:pPr>
        <w:widowControl w:val="0"/>
        <w:spacing w:after="0" w:line="240" w:lineRule="auto"/>
        <w:ind w:left="360"/>
        <w:rPr>
          <w:rFonts w:eastAsia="Arial" w:cs="Arial"/>
          <w:b/>
          <w:bCs/>
          <w:u w:val="single"/>
        </w:rPr>
      </w:pPr>
    </w:p>
    <w:p w14:paraId="45FB0818" w14:textId="77777777" w:rsidR="008E42D7" w:rsidRPr="00FF74EE" w:rsidRDefault="008E42D7" w:rsidP="7F71888B">
      <w:pPr>
        <w:widowControl w:val="0"/>
        <w:spacing w:after="0" w:line="240" w:lineRule="auto"/>
        <w:ind w:left="360"/>
        <w:rPr>
          <w:rFonts w:eastAsia="Arial" w:cs="Arial"/>
          <w:b/>
          <w:bCs/>
          <w:u w:val="single"/>
        </w:rPr>
      </w:pPr>
    </w:p>
    <w:p w14:paraId="0487C7CE" w14:textId="77777777" w:rsidR="008E42D7" w:rsidRPr="00FF74EE" w:rsidRDefault="6727B26A" w:rsidP="44799261">
      <w:pPr>
        <w:widowControl w:val="0"/>
        <w:numPr>
          <w:ilvl w:val="0"/>
          <w:numId w:val="8"/>
        </w:numPr>
        <w:spacing w:after="0" w:line="240" w:lineRule="auto"/>
        <w:rPr>
          <w:rFonts w:eastAsia="Arial" w:cs="Arial"/>
          <w:b/>
          <w:bCs/>
          <w:u w:val="single"/>
        </w:rPr>
      </w:pPr>
      <w:r w:rsidRPr="44799261">
        <w:rPr>
          <w:rFonts w:eastAsia="Arial" w:cs="Arial"/>
        </w:rPr>
        <w:t>Wykaz dostarczonych egzemplarzy (wraz z numerami seryjnymi):</w:t>
      </w:r>
    </w:p>
    <w:p w14:paraId="049F31CB" w14:textId="77777777" w:rsidR="008E42D7" w:rsidRPr="00FF74EE" w:rsidRDefault="008E42D7" w:rsidP="7F71888B">
      <w:pPr>
        <w:widowControl w:val="0"/>
        <w:spacing w:after="0" w:line="240" w:lineRule="auto"/>
        <w:rPr>
          <w:rFonts w:eastAsia="Arial" w:cs="Arial"/>
        </w:rPr>
      </w:pPr>
    </w:p>
    <w:p w14:paraId="53128261" w14:textId="77777777" w:rsidR="008E42D7" w:rsidRPr="00FF74EE" w:rsidRDefault="008E42D7" w:rsidP="7F71888B">
      <w:pPr>
        <w:widowControl w:val="0"/>
        <w:spacing w:after="0" w:line="240" w:lineRule="auto"/>
        <w:rPr>
          <w:rFonts w:eastAsia="Arial" w:cs="Arial"/>
        </w:rPr>
      </w:pPr>
    </w:p>
    <w:p w14:paraId="62486C05" w14:textId="77777777" w:rsidR="008E42D7" w:rsidRPr="00FF74EE" w:rsidRDefault="008E42D7" w:rsidP="7F71888B">
      <w:pPr>
        <w:widowControl w:val="0"/>
        <w:spacing w:after="0" w:line="240" w:lineRule="auto"/>
        <w:rPr>
          <w:rFonts w:eastAsia="Arial" w:cs="Arial"/>
          <w:b/>
          <w:bCs/>
          <w:u w:val="single"/>
        </w:rPr>
      </w:pPr>
    </w:p>
    <w:p w14:paraId="4101652C" w14:textId="77777777" w:rsidR="008E42D7" w:rsidRPr="00FF74EE" w:rsidRDefault="008E42D7" w:rsidP="7F71888B">
      <w:pPr>
        <w:widowControl w:val="0"/>
        <w:spacing w:after="0" w:line="240" w:lineRule="auto"/>
        <w:ind w:left="360"/>
        <w:rPr>
          <w:rFonts w:eastAsia="Arial" w:cs="Arial"/>
          <w:b/>
          <w:bCs/>
          <w:u w:val="single"/>
        </w:rPr>
      </w:pPr>
    </w:p>
    <w:p w14:paraId="75EEB269" w14:textId="77777777" w:rsidR="008E42D7" w:rsidRPr="00FF74EE" w:rsidRDefault="6727B26A" w:rsidP="44799261">
      <w:pPr>
        <w:widowControl w:val="0"/>
        <w:numPr>
          <w:ilvl w:val="0"/>
          <w:numId w:val="8"/>
        </w:numPr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Wykonawca dostarczył towar na własny koszt w miejsce wskazane przez Zamawiającego.</w:t>
      </w:r>
    </w:p>
    <w:p w14:paraId="4255CBF2" w14:textId="77777777" w:rsidR="008E42D7" w:rsidRPr="00FF74EE" w:rsidRDefault="6727B26A" w:rsidP="44799261">
      <w:pPr>
        <w:widowControl w:val="0"/>
        <w:numPr>
          <w:ilvl w:val="0"/>
          <w:numId w:val="8"/>
        </w:numPr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Zamawiający potwierdza wykonanie dostawy zgodnie z umową.</w:t>
      </w:r>
    </w:p>
    <w:p w14:paraId="5F147730" w14:textId="77777777" w:rsidR="008E42D7" w:rsidRPr="00FF74EE" w:rsidRDefault="6727B26A" w:rsidP="44799261">
      <w:pPr>
        <w:widowControl w:val="0"/>
        <w:numPr>
          <w:ilvl w:val="0"/>
          <w:numId w:val="8"/>
        </w:numPr>
        <w:spacing w:after="0" w:line="240" w:lineRule="auto"/>
        <w:rPr>
          <w:rFonts w:eastAsia="Arial" w:cs="Arial"/>
        </w:rPr>
      </w:pPr>
      <w:r w:rsidRPr="44799261">
        <w:rPr>
          <w:rFonts w:eastAsia="Arial" w:cs="Arial"/>
        </w:rPr>
        <w:t>Niniejszy protokół stanowi podstawę do wystawienia faktury VAT.</w:t>
      </w:r>
    </w:p>
    <w:p w14:paraId="28B2FD7C" w14:textId="55148416" w:rsidR="008E42D7" w:rsidRPr="00FF74EE" w:rsidRDefault="008E42D7" w:rsidP="7F71888B">
      <w:pPr>
        <w:widowControl w:val="0"/>
        <w:spacing w:after="0" w:line="240" w:lineRule="auto"/>
        <w:ind w:left="360"/>
        <w:rPr>
          <w:rFonts w:eastAsia="Arial" w:cs="Arial"/>
        </w:rPr>
      </w:pPr>
    </w:p>
    <w:p w14:paraId="356A09DE" w14:textId="3A669E03" w:rsidR="008E42D7" w:rsidRPr="00FF74EE" w:rsidRDefault="008E42D7" w:rsidP="7F71888B">
      <w:pPr>
        <w:widowControl w:val="0"/>
        <w:spacing w:after="0" w:line="240" w:lineRule="auto"/>
        <w:ind w:left="360"/>
        <w:rPr>
          <w:rFonts w:eastAsia="Arial" w:cs="Arial"/>
        </w:rPr>
      </w:pPr>
    </w:p>
    <w:p w14:paraId="7700FDAF" w14:textId="5801D800" w:rsidR="008E42D7" w:rsidRPr="00FF74EE" w:rsidRDefault="137804A8" w:rsidP="7F71888B">
      <w:pPr>
        <w:widowControl w:val="0"/>
        <w:spacing w:after="0" w:line="240" w:lineRule="auto"/>
        <w:rPr>
          <w:rFonts w:eastAsia="Arial" w:cs="Arial"/>
        </w:rPr>
      </w:pPr>
      <w:r w:rsidRPr="7F71888B">
        <w:rPr>
          <w:rFonts w:eastAsia="Arial" w:cs="Arial"/>
        </w:rPr>
        <w:t>Zamawiający /data i podpis/:</w:t>
      </w:r>
    </w:p>
    <w:p w14:paraId="72CEA175" w14:textId="607D2D38" w:rsidR="008E42D7" w:rsidRPr="00FF74EE" w:rsidRDefault="008E42D7" w:rsidP="7F71888B">
      <w:pPr>
        <w:widowControl w:val="0"/>
        <w:spacing w:after="0" w:line="240" w:lineRule="auto"/>
        <w:rPr>
          <w:rFonts w:eastAsia="Arial" w:cs="Arial"/>
        </w:rPr>
      </w:pPr>
    </w:p>
    <w:p w14:paraId="7DE3C5B1" w14:textId="3A3DCC00" w:rsidR="008E42D7" w:rsidRPr="00FF74EE" w:rsidRDefault="008E42D7" w:rsidP="7F71888B">
      <w:pPr>
        <w:widowControl w:val="0"/>
        <w:spacing w:after="0" w:line="240" w:lineRule="auto"/>
        <w:rPr>
          <w:rFonts w:eastAsia="Arial" w:cs="Arial"/>
        </w:rPr>
      </w:pPr>
    </w:p>
    <w:p w14:paraId="49AD6635" w14:textId="7777EBB9" w:rsidR="008E42D7" w:rsidRPr="00FF74EE" w:rsidRDefault="137804A8" w:rsidP="7F71888B">
      <w:pPr>
        <w:widowControl w:val="0"/>
        <w:spacing w:after="0" w:line="240" w:lineRule="auto"/>
        <w:rPr>
          <w:rFonts w:eastAsia="Arial" w:cs="Arial"/>
        </w:rPr>
      </w:pPr>
      <w:r w:rsidRPr="7F71888B">
        <w:rPr>
          <w:rFonts w:eastAsia="Arial" w:cs="Arial"/>
        </w:rPr>
        <w:t>Wykonawca /data i podp</w:t>
      </w:r>
      <w:r w:rsidR="0EADEEF9" w:rsidRPr="7F71888B">
        <w:rPr>
          <w:rFonts w:eastAsia="Arial" w:cs="Arial"/>
        </w:rPr>
        <w:t>is:/</w:t>
      </w:r>
    </w:p>
    <w:p w14:paraId="41D33750" w14:textId="2A9AC97A" w:rsidR="3D1173AB" w:rsidRPr="00FF74EE" w:rsidRDefault="3D1173AB" w:rsidP="7F71888B">
      <w:pPr>
        <w:widowControl w:val="0"/>
        <w:spacing w:after="0" w:line="240" w:lineRule="auto"/>
        <w:rPr>
          <w:rFonts w:eastAsia="Arial" w:cs="Arial"/>
        </w:rPr>
      </w:pPr>
    </w:p>
    <w:p w14:paraId="79CAE2B8" w14:textId="37E866DE" w:rsidR="3D1173AB" w:rsidRPr="00FF74EE" w:rsidRDefault="3D1173AB" w:rsidP="7F71888B">
      <w:pPr>
        <w:widowControl w:val="0"/>
        <w:spacing w:line="240" w:lineRule="auto"/>
        <w:rPr>
          <w:rFonts w:cs="Arial"/>
        </w:rPr>
      </w:pPr>
      <w:r w:rsidRPr="7F71888B">
        <w:rPr>
          <w:rFonts w:cs="Arial"/>
        </w:rPr>
        <w:br w:type="page"/>
      </w:r>
    </w:p>
    <w:p w14:paraId="7CC1D338" w14:textId="77777777" w:rsidR="004F71AC" w:rsidRPr="00FF74EE" w:rsidRDefault="6A145006" w:rsidP="7F71888B">
      <w:pPr>
        <w:widowControl w:val="0"/>
        <w:spacing w:line="240" w:lineRule="auto"/>
        <w:rPr>
          <w:rFonts w:eastAsia="Arial" w:cs="Arial"/>
          <w:b/>
          <w:bCs/>
        </w:rPr>
      </w:pPr>
      <w:r w:rsidRPr="7F71888B">
        <w:rPr>
          <w:rFonts w:eastAsia="Arial" w:cs="Arial"/>
          <w:b/>
          <w:bCs/>
        </w:rPr>
        <w:lastRenderedPageBreak/>
        <w:t xml:space="preserve">Załącznik nr </w:t>
      </w:r>
      <w:r w:rsidR="635A0C2A" w:rsidRPr="7F71888B">
        <w:rPr>
          <w:rFonts w:eastAsia="Arial" w:cs="Arial"/>
          <w:b/>
          <w:bCs/>
        </w:rPr>
        <w:t>3</w:t>
      </w:r>
      <w:r w:rsidRPr="7F71888B">
        <w:rPr>
          <w:rFonts w:eastAsia="Arial" w:cs="Arial"/>
          <w:b/>
          <w:bCs/>
        </w:rPr>
        <w:t xml:space="preserve"> do umowy</w:t>
      </w:r>
    </w:p>
    <w:p w14:paraId="1D61D657" w14:textId="5784B7ED" w:rsidR="390F5440" w:rsidRDefault="390F5440" w:rsidP="7F71888B">
      <w:pPr>
        <w:widowControl w:val="0"/>
        <w:spacing w:line="240" w:lineRule="auto"/>
        <w:rPr>
          <w:rFonts w:eastAsia="Arial" w:cs="Arial"/>
          <w:b/>
          <w:bCs/>
        </w:rPr>
      </w:pPr>
      <w:r w:rsidRPr="7F71888B">
        <w:rPr>
          <w:rFonts w:eastAsia="Arial" w:cs="Arial"/>
          <w:b/>
          <w:bCs/>
        </w:rPr>
        <w:t xml:space="preserve">Informacja dotycząca przetwarzania danych osobowych przez Małopolskie Centrum Przedsiębiorczości  </w:t>
      </w:r>
    </w:p>
    <w:p w14:paraId="53436105" w14:textId="566AAE35" w:rsidR="390F5440" w:rsidRDefault="390F5440" w:rsidP="7F71888B">
      <w:pPr>
        <w:widowControl w:val="0"/>
        <w:spacing w:line="240" w:lineRule="auto"/>
      </w:pPr>
      <w:r w:rsidRPr="7F71888B">
        <w:rPr>
          <w:rFonts w:eastAsia="Arial" w:cs="Arial"/>
        </w:rPr>
        <w:t xml:space="preserve">zawartych w umowie o realizację zamówienia publicznego poniżej 130 000 zł </w:t>
      </w:r>
    </w:p>
    <w:p w14:paraId="4697AAA2" w14:textId="6E964C0C" w:rsidR="390F5440" w:rsidRDefault="390F5440" w:rsidP="7F71888B">
      <w:pPr>
        <w:widowControl w:val="0"/>
        <w:spacing w:line="240" w:lineRule="auto"/>
      </w:pPr>
      <w:r w:rsidRPr="7F71888B">
        <w:rPr>
          <w:rFonts w:eastAsia="Arial" w:cs="Aria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zm.), dalej „RODO” informuję, że:</w:t>
      </w:r>
    </w:p>
    <w:p w14:paraId="7239FBAF" w14:textId="560C36F7" w:rsidR="00793F20" w:rsidRPr="00FF74EE" w:rsidRDefault="57360D3B" w:rsidP="44799261">
      <w:pPr>
        <w:pStyle w:val="Akapitzlist"/>
        <w:widowControl w:val="0"/>
        <w:numPr>
          <w:ilvl w:val="0"/>
          <w:numId w:val="4"/>
        </w:numPr>
        <w:ind w:left="709" w:hanging="425"/>
        <w:rPr>
          <w:rFonts w:ascii="Arial" w:eastAsia="Arial" w:hAnsi="Arial" w:cs="Arial"/>
          <w:sz w:val="22"/>
          <w:szCs w:val="22"/>
          <w:lang w:val="pl-PL"/>
        </w:rPr>
      </w:pPr>
      <w:r w:rsidRPr="44799261">
        <w:rPr>
          <w:rFonts w:ascii="Arial" w:eastAsia="Arial" w:hAnsi="Arial" w:cs="Arial"/>
          <w:sz w:val="22"/>
          <w:szCs w:val="22"/>
          <w:lang w:val="pl-PL"/>
        </w:rPr>
        <w:t>A</w:t>
      </w:r>
      <w:r w:rsidR="1F8C30BD" w:rsidRPr="44799261">
        <w:rPr>
          <w:rFonts w:ascii="Arial" w:eastAsia="Arial" w:hAnsi="Arial" w:cs="Arial"/>
          <w:sz w:val="22"/>
          <w:szCs w:val="22"/>
          <w:lang w:val="pl-PL"/>
        </w:rPr>
        <w:t>dministratorem Państwa/Pani/Pana danych osobowych jest Małopolskie Centrum Przedsiębiorczości (dalej: MCP) z siedzibą w Krakowie, ul. Jasnogórska 11, 31-358 Kraków;</w:t>
      </w:r>
    </w:p>
    <w:p w14:paraId="7AF0EADB" w14:textId="33B12802" w:rsidR="00793F20" w:rsidRPr="00FF74EE" w:rsidRDefault="1F8C30BD" w:rsidP="44799261">
      <w:pPr>
        <w:pStyle w:val="Akapitzlist"/>
        <w:widowControl w:val="0"/>
        <w:numPr>
          <w:ilvl w:val="0"/>
          <w:numId w:val="4"/>
        </w:numPr>
        <w:ind w:left="709" w:hanging="425"/>
        <w:rPr>
          <w:rFonts w:ascii="Arial" w:eastAsia="Arial" w:hAnsi="Arial" w:cs="Arial"/>
          <w:sz w:val="22"/>
          <w:szCs w:val="22"/>
          <w:lang w:val="pl-PL"/>
        </w:rPr>
      </w:pPr>
      <w:r w:rsidRPr="44799261">
        <w:rPr>
          <w:rFonts w:ascii="Arial" w:eastAsia="Arial" w:hAnsi="Arial" w:cs="Arial"/>
          <w:sz w:val="22"/>
          <w:szCs w:val="22"/>
          <w:lang w:val="pl-PL"/>
        </w:rPr>
        <w:t xml:space="preserve">We wszelkich sprawach związanych z przetwarzaniem Państwa/Pani/Pana danych osobowych przez Małopolskie Centrum Przedsiębiorczości i w celu realizacji swoich praw mogą się Państwo skontaktować się z naszym Inspektorem Ochrony Danych dostępnym pod adresem e-mail: </w:t>
      </w:r>
      <w:ins w:id="22" w:author="Magdalena Strończyk" w:date="2024-11-07T12:15:00Z">
        <w:r w:rsidR="38461D4B" w:rsidRPr="44799261">
          <w:rPr>
            <w:rFonts w:ascii="Arial" w:hAnsi="Arial" w:cs="Arial"/>
            <w:sz w:val="22"/>
            <w:szCs w:val="22"/>
          </w:rPr>
          <w:fldChar w:fldCharType="begin"/>
        </w:r>
        <w:r w:rsidR="38461D4B" w:rsidRPr="44799261">
          <w:rPr>
            <w:rFonts w:ascii="Arial" w:hAnsi="Arial" w:cs="Arial"/>
            <w:sz w:val="22"/>
            <w:szCs w:val="22"/>
          </w:rPr>
          <w:instrText xml:space="preserve">HYPERLINK "mailto:dane_osobowe@mcp.malopolska.pl" </w:instrText>
        </w:r>
        <w:r w:rsidR="38461D4B" w:rsidRPr="44799261">
          <w:rPr>
            <w:rFonts w:ascii="Arial" w:hAnsi="Arial" w:cs="Arial"/>
            <w:sz w:val="22"/>
            <w:szCs w:val="22"/>
          </w:rPr>
          <w:fldChar w:fldCharType="separate"/>
        </w:r>
      </w:ins>
      <w:r w:rsidRPr="44799261">
        <w:rPr>
          <w:rStyle w:val="Hipercze"/>
          <w:rFonts w:ascii="Arial" w:eastAsia="Arial" w:hAnsi="Arial" w:cs="Arial"/>
          <w:sz w:val="22"/>
          <w:szCs w:val="22"/>
          <w:lang w:val="pl-PL"/>
        </w:rPr>
        <w:t>dane_osobowe@mcp.malopolska.pl</w:t>
      </w:r>
      <w:ins w:id="23" w:author="Magdalena Strończyk" w:date="2024-11-07T12:15:00Z">
        <w:r w:rsidR="38461D4B" w:rsidRPr="44799261">
          <w:rPr>
            <w:rFonts w:ascii="Arial" w:hAnsi="Arial" w:cs="Arial"/>
            <w:sz w:val="22"/>
            <w:szCs w:val="22"/>
          </w:rPr>
          <w:fldChar w:fldCharType="end"/>
        </w:r>
      </w:ins>
      <w:r w:rsidRPr="44799261">
        <w:rPr>
          <w:rFonts w:ascii="Arial" w:eastAsia="Arial" w:hAnsi="Arial" w:cs="Arial"/>
          <w:sz w:val="22"/>
          <w:szCs w:val="22"/>
          <w:lang w:val="pl-PL"/>
        </w:rPr>
        <w:t>, pisemnie na wskazany powyżej adres siedziby MCP lub osobiście w siedzibie MCP;</w:t>
      </w:r>
    </w:p>
    <w:p w14:paraId="5B1DB1B6" w14:textId="27584887" w:rsidR="7EB63756" w:rsidRDefault="3566FB76" w:rsidP="44799261">
      <w:pPr>
        <w:pStyle w:val="Akapitzlist"/>
        <w:widowControl w:val="0"/>
        <w:numPr>
          <w:ilvl w:val="0"/>
          <w:numId w:val="4"/>
        </w:numPr>
        <w:ind w:left="709" w:hanging="425"/>
        <w:rPr>
          <w:rFonts w:ascii="Arial" w:eastAsia="Arial" w:hAnsi="Arial" w:cs="Arial"/>
          <w:sz w:val="22"/>
          <w:szCs w:val="22"/>
          <w:lang w:val="pl-PL"/>
        </w:rPr>
      </w:pPr>
      <w:r w:rsidRPr="44799261">
        <w:rPr>
          <w:rFonts w:ascii="Arial" w:eastAsia="Arial" w:hAnsi="Arial" w:cs="Arial"/>
          <w:sz w:val="22"/>
          <w:szCs w:val="22"/>
          <w:lang w:val="pl-PL"/>
        </w:rPr>
        <w:t xml:space="preserve">dane osobowe przetwarzane będą na podstawie art. 6 ust. 1 lit. b) i c) RODO w celu realizacji umowy oraz w celu wypełnienia obowiązku prawnego ciążącego na Zamawiającym;  </w:t>
      </w:r>
    </w:p>
    <w:p w14:paraId="47E35567" w14:textId="0F25314D" w:rsidR="4467F751" w:rsidRDefault="237B24B7" w:rsidP="44799261">
      <w:pPr>
        <w:pStyle w:val="Akapitzlist"/>
        <w:widowControl w:val="0"/>
        <w:numPr>
          <w:ilvl w:val="0"/>
          <w:numId w:val="4"/>
        </w:numPr>
        <w:ind w:left="709" w:hanging="425"/>
        <w:rPr>
          <w:rFonts w:ascii="Arial" w:eastAsia="Arial" w:hAnsi="Arial" w:cs="Arial"/>
          <w:sz w:val="22"/>
          <w:szCs w:val="22"/>
          <w:lang w:val="pl-PL"/>
        </w:rPr>
      </w:pPr>
      <w:r w:rsidRPr="44799261">
        <w:rPr>
          <w:rFonts w:ascii="Arial" w:eastAsia="Arial" w:hAnsi="Arial" w:cs="Arial"/>
          <w:sz w:val="22"/>
          <w:szCs w:val="22"/>
          <w:lang w:val="pl-PL"/>
        </w:rPr>
        <w:t xml:space="preserve">Odbiorcami danych osobowych będą osoby lub podmioty, którym udostępniona zostanie dokumentacja postępowania w oparciu o art. 2 ustawy z dnia 6 września 2001 r. o dostępie do informacji publicznej (t.j. Dz. U. z 2022 r., poz. 902) oraz uprawnione organy kontrolne;  </w:t>
      </w:r>
    </w:p>
    <w:p w14:paraId="2A6319FD" w14:textId="48C2F69F" w:rsidR="38461D4B" w:rsidRDefault="1F8C30BD" w:rsidP="44799261">
      <w:pPr>
        <w:pStyle w:val="Akapitzlist"/>
        <w:widowControl w:val="0"/>
        <w:numPr>
          <w:ilvl w:val="0"/>
          <w:numId w:val="4"/>
        </w:numPr>
        <w:ind w:left="709" w:hanging="425"/>
        <w:rPr>
          <w:rFonts w:ascii="Arial" w:eastAsia="Arial" w:hAnsi="Arial" w:cs="Arial"/>
          <w:sz w:val="22"/>
          <w:szCs w:val="22"/>
          <w:lang w:val="pl-PL"/>
        </w:rPr>
      </w:pPr>
      <w:r w:rsidRPr="44799261">
        <w:rPr>
          <w:rFonts w:ascii="Arial" w:eastAsia="Arial" w:hAnsi="Arial" w:cs="Arial"/>
          <w:sz w:val="22"/>
          <w:szCs w:val="22"/>
          <w:lang w:val="pl-PL"/>
        </w:rPr>
        <w:t>Państwa/Pani/Pana dane osobowe będą przechowywane</w:t>
      </w:r>
      <w:r w:rsidR="7D58C49B" w:rsidRPr="44799261">
        <w:rPr>
          <w:rFonts w:ascii="Arial" w:eastAsia="Arial" w:hAnsi="Arial" w:cs="Arial"/>
          <w:sz w:val="22"/>
          <w:szCs w:val="22"/>
          <w:lang w:val="pl-PL"/>
        </w:rPr>
        <w:t xml:space="preserve"> zgodnie z okresem archiwizacji określonym w Artykule 82 Rozporządzenia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z późn. zm.).  </w:t>
      </w:r>
    </w:p>
    <w:p w14:paraId="2F1F2946" w14:textId="7A2CE516" w:rsidR="00793F20" w:rsidRPr="00FF74EE" w:rsidRDefault="3F2977D7" w:rsidP="44799261">
      <w:pPr>
        <w:pStyle w:val="Akapitzlist"/>
        <w:widowControl w:val="0"/>
        <w:numPr>
          <w:ilvl w:val="0"/>
          <w:numId w:val="4"/>
        </w:numPr>
        <w:ind w:left="709" w:hanging="425"/>
        <w:rPr>
          <w:rFonts w:ascii="Arial" w:eastAsia="Arial" w:hAnsi="Arial" w:cs="Arial"/>
          <w:sz w:val="22"/>
          <w:szCs w:val="22"/>
          <w:lang w:val="pl-PL"/>
        </w:rPr>
      </w:pPr>
      <w:r w:rsidRPr="44799261">
        <w:rPr>
          <w:rFonts w:ascii="Arial" w:eastAsia="Arial" w:hAnsi="Arial" w:cs="Arial"/>
          <w:sz w:val="22"/>
          <w:szCs w:val="22"/>
          <w:lang w:val="pl-PL"/>
        </w:rPr>
        <w:t xml:space="preserve">Pani/Pana/Państwa dane osobowe nie będą podlegały zautomatyzowanym procesom podejmowania decyzji, w tym profilowaniu.  </w:t>
      </w:r>
    </w:p>
    <w:p w14:paraId="209FC0D6" w14:textId="722D65DE" w:rsidR="00793F20" w:rsidRPr="00FF74EE" w:rsidRDefault="1F8C30BD" w:rsidP="44799261">
      <w:pPr>
        <w:pStyle w:val="Akapitzlist"/>
        <w:widowControl w:val="0"/>
        <w:numPr>
          <w:ilvl w:val="0"/>
          <w:numId w:val="4"/>
        </w:numPr>
        <w:ind w:left="709" w:hanging="425"/>
        <w:rPr>
          <w:rFonts w:ascii="Arial" w:eastAsia="Arial" w:hAnsi="Arial" w:cs="Arial"/>
          <w:sz w:val="22"/>
          <w:szCs w:val="22"/>
          <w:lang w:val="pl-PL"/>
        </w:rPr>
      </w:pPr>
      <w:r w:rsidRPr="44799261">
        <w:rPr>
          <w:rFonts w:ascii="Arial" w:eastAsia="Arial" w:hAnsi="Arial" w:cs="Arial"/>
          <w:sz w:val="22"/>
          <w:szCs w:val="22"/>
          <w:lang w:val="pl-PL"/>
        </w:rPr>
        <w:t>Posiadają Państwo/posiada Pani/Pan:</w:t>
      </w:r>
    </w:p>
    <w:p w14:paraId="41765AF4" w14:textId="78F06610" w:rsidR="00793F20" w:rsidRPr="00FF74EE" w:rsidRDefault="1F8C30BD" w:rsidP="44799261">
      <w:pPr>
        <w:pStyle w:val="Akapitzlist"/>
        <w:widowControl w:val="0"/>
        <w:numPr>
          <w:ilvl w:val="0"/>
          <w:numId w:val="3"/>
        </w:numPr>
        <w:rPr>
          <w:rFonts w:ascii="Arial" w:eastAsia="Arial" w:hAnsi="Arial" w:cs="Arial"/>
          <w:sz w:val="22"/>
          <w:szCs w:val="22"/>
          <w:lang w:val="pl-PL"/>
        </w:rPr>
      </w:pPr>
      <w:r w:rsidRPr="44799261">
        <w:rPr>
          <w:rFonts w:ascii="Arial" w:eastAsia="Arial" w:hAnsi="Arial" w:cs="Arial"/>
          <w:sz w:val="22"/>
          <w:szCs w:val="22"/>
          <w:lang w:val="pl-PL"/>
        </w:rPr>
        <w:t>na podstawie art. 15 RODO prawo dostępu do danych osobowych Państwa/Pani/Pana dotyczących;</w:t>
      </w:r>
    </w:p>
    <w:p w14:paraId="12A8158F" w14:textId="25799F0D" w:rsidR="00793F20" w:rsidRPr="00FF74EE" w:rsidRDefault="1F8C30BD" w:rsidP="44799261">
      <w:pPr>
        <w:pStyle w:val="Akapitzlist"/>
        <w:widowControl w:val="0"/>
        <w:numPr>
          <w:ilvl w:val="0"/>
          <w:numId w:val="3"/>
        </w:numPr>
        <w:rPr>
          <w:rFonts w:ascii="Arial" w:eastAsia="Arial" w:hAnsi="Arial" w:cs="Arial"/>
          <w:sz w:val="22"/>
          <w:szCs w:val="22"/>
          <w:lang w:val="pl-PL"/>
        </w:rPr>
      </w:pPr>
      <w:r w:rsidRPr="44799261">
        <w:rPr>
          <w:rFonts w:ascii="Arial" w:eastAsia="Arial" w:hAnsi="Arial" w:cs="Arial"/>
          <w:sz w:val="22"/>
          <w:szCs w:val="22"/>
          <w:lang w:val="pl-PL"/>
        </w:rPr>
        <w:t>na podstawie art. 16 RODO prawo do sprostowania Państwa/Pani/Pana danych osobowych;</w:t>
      </w:r>
    </w:p>
    <w:p w14:paraId="5E17BA70" w14:textId="6D92747E" w:rsidR="00793F20" w:rsidRPr="00FF74EE" w:rsidRDefault="1F8C30BD" w:rsidP="44799261">
      <w:pPr>
        <w:pStyle w:val="Akapitzlist"/>
        <w:widowControl w:val="0"/>
        <w:numPr>
          <w:ilvl w:val="0"/>
          <w:numId w:val="3"/>
        </w:numPr>
        <w:rPr>
          <w:rFonts w:ascii="Arial" w:eastAsia="Arial" w:hAnsi="Arial" w:cs="Arial"/>
          <w:sz w:val="22"/>
          <w:szCs w:val="22"/>
          <w:lang w:val="pl-PL"/>
        </w:rPr>
      </w:pPr>
      <w:r w:rsidRPr="44799261">
        <w:rPr>
          <w:rFonts w:ascii="Arial" w:eastAsia="Arial" w:hAnsi="Arial" w:cs="Arial"/>
          <w:sz w:val="22"/>
          <w:szCs w:val="22"/>
          <w:lang w:val="pl-PL"/>
        </w:rPr>
        <w:t>na podstawie art. 18 RODO prawo żądania od administratora ograniczenia przetwarzania danych osobowych z zastrzeżeniem przypadków, o których mowa w art. 18 ust. 2 RODO;</w:t>
      </w:r>
    </w:p>
    <w:p w14:paraId="1A7535AE" w14:textId="7426E633" w:rsidR="00793F20" w:rsidRPr="00FF74EE" w:rsidRDefault="1F8C30BD" w:rsidP="44799261">
      <w:pPr>
        <w:pStyle w:val="Akapitzlist"/>
        <w:widowControl w:val="0"/>
        <w:numPr>
          <w:ilvl w:val="0"/>
          <w:numId w:val="3"/>
        </w:numPr>
        <w:rPr>
          <w:rFonts w:ascii="Arial" w:eastAsia="Arial" w:hAnsi="Arial" w:cs="Arial"/>
          <w:sz w:val="22"/>
          <w:szCs w:val="22"/>
          <w:lang w:val="pl-PL"/>
        </w:rPr>
      </w:pPr>
      <w:r w:rsidRPr="44799261">
        <w:rPr>
          <w:rFonts w:ascii="Arial" w:eastAsia="Arial" w:hAnsi="Arial" w:cs="Arial"/>
          <w:sz w:val="22"/>
          <w:szCs w:val="22"/>
          <w:lang w:val="pl-PL"/>
        </w:rPr>
        <w:t>prawo do wniesienia skargi do Prezesa Urzędu Ochrony Danych Osobowych, gdy uznają Państwo/uzna Pani/Pan, że przetwarzanie danych osobowych Państwa/Pani/Pana dotyczących narusza przepisy RODO;</w:t>
      </w:r>
    </w:p>
    <w:p w14:paraId="1C0CCE88" w14:textId="01BB1AE3" w:rsidR="00793F20" w:rsidRPr="00FF74EE" w:rsidRDefault="38461D4B" w:rsidP="7F71888B">
      <w:pPr>
        <w:widowControl w:val="0"/>
        <w:spacing w:line="240" w:lineRule="auto"/>
        <w:ind w:left="284"/>
        <w:rPr>
          <w:rFonts w:eastAsia="Arial" w:cs="Arial"/>
        </w:rPr>
      </w:pPr>
      <w:r w:rsidRPr="7F71888B">
        <w:rPr>
          <w:rFonts w:eastAsia="Arial" w:cs="Arial"/>
        </w:rPr>
        <w:t>8.</w:t>
      </w:r>
      <w:r w:rsidR="31BBC4EF">
        <w:tab/>
      </w:r>
      <w:r w:rsidRPr="7F71888B">
        <w:rPr>
          <w:rFonts w:eastAsia="Arial" w:cs="Arial"/>
        </w:rPr>
        <w:t>Nie przysługuje Państwu/Pani/Panu:</w:t>
      </w:r>
    </w:p>
    <w:p w14:paraId="6CBF6F34" w14:textId="0A09347F" w:rsidR="00793F20" w:rsidRPr="00FF74EE" w:rsidRDefault="1F8C30BD" w:rsidP="44799261">
      <w:pPr>
        <w:pStyle w:val="Akapitzlist"/>
        <w:widowControl w:val="0"/>
        <w:numPr>
          <w:ilvl w:val="0"/>
          <w:numId w:val="2"/>
        </w:numPr>
        <w:ind w:left="1134" w:hanging="425"/>
        <w:rPr>
          <w:rFonts w:ascii="Arial" w:eastAsia="Arial" w:hAnsi="Arial" w:cs="Arial"/>
          <w:sz w:val="22"/>
          <w:szCs w:val="22"/>
          <w:lang w:val="pl-PL"/>
        </w:rPr>
      </w:pPr>
      <w:r w:rsidRPr="44799261">
        <w:rPr>
          <w:rFonts w:ascii="Arial" w:eastAsia="Arial" w:hAnsi="Arial" w:cs="Arial"/>
          <w:sz w:val="22"/>
          <w:szCs w:val="22"/>
          <w:lang w:val="pl-PL"/>
        </w:rPr>
        <w:lastRenderedPageBreak/>
        <w:t>w związku z art. 17 ust. 3 lit. b, d lub e RODO prawo do usunięcia danych osobowych;</w:t>
      </w:r>
    </w:p>
    <w:p w14:paraId="6FAD0D29" w14:textId="6387BA2F" w:rsidR="00793F20" w:rsidRPr="00FF74EE" w:rsidRDefault="1F8C30BD" w:rsidP="44799261">
      <w:pPr>
        <w:pStyle w:val="Akapitzlist"/>
        <w:widowControl w:val="0"/>
        <w:numPr>
          <w:ilvl w:val="0"/>
          <w:numId w:val="2"/>
        </w:numPr>
        <w:ind w:left="1134" w:hanging="425"/>
        <w:rPr>
          <w:rFonts w:ascii="Arial" w:eastAsia="Arial" w:hAnsi="Arial" w:cs="Arial"/>
          <w:sz w:val="22"/>
          <w:szCs w:val="22"/>
          <w:lang w:val="pl-PL"/>
        </w:rPr>
      </w:pPr>
      <w:r w:rsidRPr="44799261">
        <w:rPr>
          <w:rFonts w:ascii="Arial" w:eastAsia="Arial" w:hAnsi="Arial" w:cs="Arial"/>
          <w:sz w:val="22"/>
          <w:szCs w:val="22"/>
          <w:lang w:val="pl-PL"/>
        </w:rPr>
        <w:t>prawo do przenoszenia danych, o którym mowa w art. 20 RODO;</w:t>
      </w:r>
    </w:p>
    <w:p w14:paraId="03E6AB49" w14:textId="132D0077" w:rsidR="00793F20" w:rsidRPr="00FF74EE" w:rsidRDefault="1F8C30BD" w:rsidP="44799261">
      <w:pPr>
        <w:pStyle w:val="Akapitzlist"/>
        <w:widowControl w:val="0"/>
        <w:numPr>
          <w:ilvl w:val="0"/>
          <w:numId w:val="2"/>
        </w:numPr>
        <w:ind w:left="1134" w:hanging="425"/>
        <w:rPr>
          <w:rFonts w:ascii="Arial" w:eastAsia="Arial" w:hAnsi="Arial" w:cs="Arial"/>
          <w:sz w:val="22"/>
          <w:szCs w:val="22"/>
          <w:lang w:val="pl-PL"/>
        </w:rPr>
      </w:pPr>
      <w:r w:rsidRPr="44799261">
        <w:rPr>
          <w:rFonts w:ascii="Arial" w:eastAsia="Arial" w:hAnsi="Arial" w:cs="Arial"/>
          <w:sz w:val="22"/>
          <w:szCs w:val="22"/>
          <w:lang w:val="pl-PL"/>
        </w:rPr>
        <w:t>na podstawie art. 21 RODO prawo sprzeciwu, wobec przetwarzania danych osobowych, gdyż podstawą prawną przetwarzania Państwa/Pani/Pana danych osobowych jest art. 6 ust. 1 lit. c) RODO.</w:t>
      </w:r>
    </w:p>
    <w:p w14:paraId="1E32BE91" w14:textId="32ABA22F" w:rsidR="1849A7EA" w:rsidRDefault="1849A7EA" w:rsidP="7F71888B">
      <w:pPr>
        <w:spacing w:before="360" w:after="120" w:line="288" w:lineRule="auto"/>
        <w:rPr>
          <w:rFonts w:eastAsia="Arial" w:cs="Arial"/>
        </w:rPr>
      </w:pPr>
      <w:r w:rsidRPr="7F71888B">
        <w:rPr>
          <w:rFonts w:eastAsia="Arial" w:cs="Arial"/>
        </w:rPr>
        <w:t>Zamawiający oświadcza, że wypełnił obowiązek informacyjny, przewidziany w art. 13 lub 14 RODO, wobec osób odpowiedzialnych po stronie Zamawiającego.</w:t>
      </w:r>
    </w:p>
    <w:p w14:paraId="2EA1B3AB" w14:textId="467FDD1E" w:rsidR="1849A7EA" w:rsidRDefault="1849A7EA" w:rsidP="7F71888B">
      <w:pPr>
        <w:spacing w:before="360" w:after="120" w:line="360" w:lineRule="auto"/>
        <w:rPr>
          <w:rFonts w:eastAsia="Arial" w:cs="Arial"/>
        </w:rPr>
      </w:pPr>
      <w:r w:rsidRPr="7F71888B">
        <w:rPr>
          <w:rFonts w:eastAsia="Arial" w:cs="Arial"/>
        </w:rPr>
        <w:t>Wykonawca oświadcza, że wypełnił obowiązek informacyjny, przewidziany w art. 13 lub 14 RODO, wobec osób odpowiedzialnych po stronie Wykonawcy</w:t>
      </w:r>
    </w:p>
    <w:p w14:paraId="3FE9F23F" w14:textId="522CA7BB" w:rsidR="00793F20" w:rsidRPr="00FF74EE" w:rsidRDefault="00793F20" w:rsidP="7F71888B">
      <w:pPr>
        <w:widowControl w:val="0"/>
        <w:spacing w:line="240" w:lineRule="auto"/>
        <w:rPr>
          <w:rFonts w:eastAsia="Arial" w:cs="Arial"/>
        </w:rPr>
      </w:pPr>
    </w:p>
    <w:sectPr w:rsidR="00793F20" w:rsidRPr="00FF74EE" w:rsidSect="008767D9">
      <w:headerReference w:type="default" r:id="rId13"/>
      <w:footerReference w:type="default" r:id="rId14"/>
      <w:headerReference w:type="first" r:id="rId15"/>
      <w:pgSz w:w="11906" w:h="16838"/>
      <w:pgMar w:top="1418" w:right="1701" w:bottom="1304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Anna Palczewska-Paszkot" w:date="2024-11-21T10:22:00Z" w:initials="AP">
    <w:p w14:paraId="32D65F8B" w14:textId="7960F202" w:rsidR="000477B4" w:rsidRDefault="000477B4">
      <w:pPr>
        <w:pStyle w:val="Tekstkomentarza"/>
      </w:pPr>
      <w:r>
        <w:rPr>
          <w:rStyle w:val="Odwoaniedokomentarza"/>
        </w:rPr>
        <w:annotationRef/>
      </w:r>
      <w:r>
        <w:t>Zasadnym będzie odniesienie się do ust. 8</w:t>
      </w:r>
    </w:p>
  </w:comment>
  <w:comment w:id="3" w:author="Magdalena Strończyk" w:date="2024-11-21T13:22:00Z" w:initials="MS">
    <w:p w14:paraId="6CF36D86" w14:textId="555BB81C" w:rsidR="6C4FDDFD" w:rsidRDefault="0042050E">
      <w:r>
        <w:annotationRef/>
      </w:r>
      <w:r w:rsidRPr="0AB33B62">
        <w:t>zmienione</w:t>
      </w:r>
    </w:p>
  </w:comment>
  <w:comment w:id="5" w:author="Anna Palczewska-Paszkot" w:date="2024-11-21T10:28:00Z" w:initials="AP">
    <w:p w14:paraId="4C2F3A27" w14:textId="2728CD5D" w:rsidR="00023CF4" w:rsidRDefault="00023CF4">
      <w:pPr>
        <w:pStyle w:val="Tekstkomentarza"/>
      </w:pPr>
      <w:r>
        <w:rPr>
          <w:rStyle w:val="Odwoaniedokomentarza"/>
        </w:rPr>
        <w:annotationRef/>
      </w:r>
      <w:r>
        <w:t>Pytanie czy to nie jest za długi termin jeżeli mamy sporo obwarowań czasowych co do wystawiania dokumentów księgowych z uwagi na kończą</w:t>
      </w:r>
      <w:r w:rsidR="005B5142">
        <w:t>cy się rok rachunkowy.</w:t>
      </w:r>
    </w:p>
  </w:comment>
  <w:comment w:id="6" w:author="Magdalena Strończyk" w:date="2024-11-21T13:35:00Z" w:initials="MS">
    <w:p w14:paraId="13D747E0" w14:textId="109B5A4E" w:rsidR="30828248" w:rsidRDefault="0042050E">
      <w:r>
        <w:annotationRef/>
      </w:r>
      <w:r w:rsidRPr="1AE98CC1">
        <w:t>skróciłam do 2</w:t>
      </w:r>
    </w:p>
  </w:comment>
  <w:comment w:id="10" w:author="Magdalena Strończyk" w:date="2024-11-21T13:44:00Z" w:initials="MS">
    <w:p w14:paraId="7C32310B" w14:textId="592E46B8" w:rsidR="6F8FA31A" w:rsidRDefault="0042050E">
      <w:r>
        <w:annotationRef/>
      </w:r>
      <w:r>
        <w:fldChar w:fldCharType="begin"/>
      </w:r>
      <w:r>
        <w:instrText xml:space="preserve"> HYPERLINK "mailto:appaszkot@mcp.malopolska.pl"</w:instrText>
      </w:r>
      <w:bookmarkStart w:id="12" w:name="_@_B962A430C7A54D54933CB61CECA905A5Z"/>
      <w:r>
        <w:fldChar w:fldCharType="separate"/>
      </w:r>
      <w:bookmarkEnd w:id="12"/>
      <w:r w:rsidRPr="3D498487">
        <w:rPr>
          <w:rStyle w:val="Mention"/>
          <w:noProof/>
        </w:rPr>
        <w:t>@Anna Palczewska-Paszkot</w:t>
      </w:r>
      <w:r>
        <w:fldChar w:fldCharType="end"/>
      </w:r>
      <w:r w:rsidRPr="612C6347">
        <w:t xml:space="preserve">  - dodatkowy z</w:t>
      </w:r>
      <w:r w:rsidRPr="33136E44">
        <w:t xml:space="preserve">apis dodany na prośbę GB </w:t>
      </w:r>
    </w:p>
  </w:comment>
  <w:comment w:id="13" w:author="Anna Palczewska-Paszkot" w:date="2024-11-21T10:33:00Z" w:initials="AP">
    <w:p w14:paraId="6C5C2785" w14:textId="0A24A9EB" w:rsidR="005B5142" w:rsidRDefault="005B5142">
      <w:pPr>
        <w:pStyle w:val="Tekstkomentarza"/>
      </w:pPr>
      <w:r>
        <w:rPr>
          <w:rStyle w:val="Odwoaniedokomentarza"/>
        </w:rPr>
        <w:annotationRef/>
      </w:r>
      <w:r>
        <w:t>Nawet nie wiem jak to się stało, ale to nie był mój cel aby dokonywać zmian w formatowaniu dokumentu umowy. Z góry przepraszam.</w:t>
      </w:r>
    </w:p>
  </w:comment>
  <w:comment w:id="16" w:author="Magdalena Strończyk" w:date="2024-11-21T13:51:00Z" w:initials="MS">
    <w:p w14:paraId="61F512D8" w14:textId="77572BCD" w:rsidR="63AFAF77" w:rsidRDefault="0042050E">
      <w:r>
        <w:annotationRef/>
      </w:r>
      <w:r>
        <w:fldChar w:fldCharType="begin"/>
      </w:r>
      <w:r>
        <w:instrText xml:space="preserve"> HYPERLINK "mailto:appaszkot@mcp.malopolska.pl"</w:instrText>
      </w:r>
      <w:bookmarkStart w:id="17" w:name="_@_31B39A732341481FA843E0E4AB4B13B3Z"/>
      <w:r>
        <w:fldChar w:fldCharType="separate"/>
      </w:r>
      <w:bookmarkEnd w:id="17"/>
      <w:r w:rsidRPr="31CD1A80">
        <w:rPr>
          <w:rStyle w:val="Mention"/>
          <w:noProof/>
        </w:rPr>
        <w:t>@Anna Palczewska-Paszkot</w:t>
      </w:r>
      <w:r>
        <w:fldChar w:fldCharType="end"/>
      </w:r>
      <w:r w:rsidRPr="48EEBCA9">
        <w:t xml:space="preserve"> drobna poprawka bo to prawdopodobnie będzie jeden dzień w przypadku jednego typu komputera ale kilka w przypadku drugiego typu - żeby brzmiało poprawnie </w:t>
      </w:r>
    </w:p>
  </w:comment>
  <w:comment w:id="18" w:author="Anna Palczewska-Paszkot" w:date="2024-11-21T10:50:00Z" w:initials="AP">
    <w:p w14:paraId="1B4B876D" w14:textId="6AE05C25" w:rsidR="00EC06D4" w:rsidRDefault="00EC06D4">
      <w:pPr>
        <w:pStyle w:val="Tekstkomentarza"/>
      </w:pPr>
      <w:r>
        <w:rPr>
          <w:rStyle w:val="Odwoaniedokomentarza"/>
        </w:rPr>
        <w:annotationRef/>
      </w:r>
      <w:r>
        <w:t>Rozpoczynamy od ust.</w:t>
      </w:r>
      <w:r w:rsidR="00A51D60">
        <w:t xml:space="preserve"> 1 a nie 13, ale to pewnie konsekwencja mojego przypadkowego formatowania.</w:t>
      </w:r>
    </w:p>
  </w:comment>
  <w:comment w:id="19" w:author="Magdalena Strończyk" w:date="2024-11-21T13:23:00Z" w:initials="MS">
    <w:p w14:paraId="2A70EDDE" w14:textId="017FA69A" w:rsidR="5D4EC936" w:rsidRDefault="0042050E">
      <w:r>
        <w:annotationRef/>
      </w:r>
      <w:r w:rsidRPr="5D596C36">
        <w:t>poprawione</w:t>
      </w:r>
    </w:p>
  </w:comment>
  <w:comment w:id="20" w:author="Anna Palczewska-Paszkot" w:date="2024-11-21T14:41:00Z" w:initials="AP">
    <w:p w14:paraId="20EB54A7" w14:textId="77777777" w:rsidR="0042050E" w:rsidRDefault="0042050E" w:rsidP="0042050E">
      <w:pPr>
        <w:pStyle w:val="Tekstkomentarza"/>
        <w:jc w:val="center"/>
      </w:pPr>
      <w:r>
        <w:rPr>
          <w:rStyle w:val="Odwoaniedokomentarza"/>
        </w:rPr>
        <w:annotationRef/>
      </w:r>
      <w:r>
        <w:t>Akceptuję pod względem formalno-prawnym.</w:t>
      </w:r>
    </w:p>
    <w:p w14:paraId="7CCCAA09" w14:textId="4A0E47F5" w:rsidR="0042050E" w:rsidRDefault="0042050E" w:rsidP="0042050E">
      <w:pPr>
        <w:pStyle w:val="Tekstkomentarza"/>
        <w:jc w:val="center"/>
      </w:pPr>
      <w:bookmarkStart w:id="21" w:name="_GoBack"/>
      <w:bookmarkEnd w:id="2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2D65F8B" w15:done="0"/>
  <w15:commentEx w15:paraId="6CF36D86" w15:paraIdParent="32D65F8B" w15:done="0"/>
  <w15:commentEx w15:paraId="4C2F3A27" w15:done="0"/>
  <w15:commentEx w15:paraId="13D747E0" w15:paraIdParent="4C2F3A27" w15:done="0"/>
  <w15:commentEx w15:paraId="7C32310B" w15:done="0"/>
  <w15:commentEx w15:paraId="6C5C2785" w15:done="0"/>
  <w15:commentEx w15:paraId="61F512D8" w15:done="0"/>
  <w15:commentEx w15:paraId="1B4B876D" w15:done="0"/>
  <w15:commentEx w15:paraId="2A70EDDE" w15:paraIdParent="1B4B876D" w15:done="0"/>
  <w15:commentEx w15:paraId="7CCCAA09" w15:done="0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4282FC6" w16cex:dateUtc="2024-11-21T12:22:45.442Z"/>
  <w16cex:commentExtensible w16cex:durableId="17CAA059" w16cex:dateUtc="2024-11-21T12:23:24.03Z"/>
  <w16cex:commentExtensible w16cex:durableId="776B1E3B" w16cex:dateUtc="2024-11-21T12:35:53.627Z"/>
  <w16cex:commentExtensible w16cex:durableId="1E1C447A" w16cex:dateUtc="2024-11-21T12:44:08.238Z"/>
  <w16cex:commentExtensible w16cex:durableId="5149B158" w16cex:dateUtc="2024-11-21T12:51:44.5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2D65F8B" w16cid:durableId="5E71D5E2"/>
  <w16cid:commentId w16cid:paraId="4C2F3A27" w16cid:durableId="10F2E1D5"/>
  <w16cid:commentId w16cid:paraId="6C5C2785" w16cid:durableId="7754EEB5"/>
  <w16cid:commentId w16cid:paraId="1B4B876D" w16cid:durableId="7A3E71A6"/>
  <w16cid:commentId w16cid:paraId="6CF36D86" w16cid:durableId="04282FC6"/>
  <w16cid:commentId w16cid:paraId="2A70EDDE" w16cid:durableId="17CAA059"/>
  <w16cid:commentId w16cid:paraId="13D747E0" w16cid:durableId="776B1E3B"/>
  <w16cid:commentId w16cid:paraId="7C32310B" w16cid:durableId="1E1C447A"/>
  <w16cid:commentId w16cid:paraId="61F512D8" w16cid:durableId="5149B1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CE6F91" w14:textId="77777777" w:rsidR="00F81BA0" w:rsidRDefault="00F81BA0" w:rsidP="001360A2">
      <w:pPr>
        <w:spacing w:after="0" w:line="240" w:lineRule="auto"/>
      </w:pPr>
      <w:r>
        <w:separator/>
      </w:r>
    </w:p>
  </w:endnote>
  <w:endnote w:type="continuationSeparator" w:id="0">
    <w:p w14:paraId="61CDCEAD" w14:textId="77777777" w:rsidR="00F81BA0" w:rsidRDefault="00F81BA0" w:rsidP="00136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Times New Roman"/>
    <w:charset w:val="00"/>
    <w:family w:val="auto"/>
    <w:pitch w:val="variable"/>
    <w:sig w:usb0="00000005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  <w:lang w:val="pl-PL"/>
      </w:rPr>
      <w:id w:val="1063290590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14:paraId="1D66EBFB" w14:textId="152819D5" w:rsidR="00450800" w:rsidRPr="00450800" w:rsidRDefault="00450800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450800">
          <w:rPr>
            <w:rFonts w:ascii="Arial" w:eastAsiaTheme="majorEastAsia" w:hAnsi="Arial" w:cs="Arial"/>
            <w:sz w:val="20"/>
            <w:szCs w:val="20"/>
            <w:lang w:val="pl-PL"/>
          </w:rPr>
          <w:t xml:space="preserve">str. </w:t>
        </w:r>
        <w:r w:rsidRPr="00450800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450800">
          <w:rPr>
            <w:rFonts w:ascii="Arial" w:hAnsi="Arial" w:cs="Arial"/>
            <w:sz w:val="20"/>
            <w:szCs w:val="20"/>
          </w:rPr>
          <w:instrText>PAGE    \* MERGEFORMAT</w:instrText>
        </w:r>
        <w:r w:rsidRPr="00450800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42050E" w:rsidRPr="0042050E">
          <w:rPr>
            <w:rFonts w:ascii="Arial" w:eastAsiaTheme="majorEastAsia" w:hAnsi="Arial" w:cs="Arial"/>
            <w:noProof/>
            <w:sz w:val="20"/>
            <w:szCs w:val="20"/>
            <w:lang w:val="pl-PL"/>
          </w:rPr>
          <w:t>8</w:t>
        </w:r>
        <w:r w:rsidRPr="0045080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7E0D8002" w14:textId="10944705" w:rsidR="79BFCF83" w:rsidRPr="00FF74EE" w:rsidRDefault="79BFCF83" w:rsidP="00FF74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9E253" w14:textId="77777777" w:rsidR="00F81BA0" w:rsidRDefault="00F81BA0" w:rsidP="001360A2">
      <w:pPr>
        <w:spacing w:after="0" w:line="240" w:lineRule="auto"/>
      </w:pPr>
      <w:r>
        <w:separator/>
      </w:r>
    </w:p>
  </w:footnote>
  <w:footnote w:type="continuationSeparator" w:id="0">
    <w:p w14:paraId="23DE523C" w14:textId="77777777" w:rsidR="00F81BA0" w:rsidRDefault="00F81BA0" w:rsidP="00136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2F646" w14:textId="27C66B9A" w:rsidR="00422D55" w:rsidRDefault="7F71888B" w:rsidP="00AB2D95">
    <w:pPr>
      <w:pStyle w:val="Nagwek"/>
      <w:tabs>
        <w:tab w:val="clear" w:pos="4536"/>
        <w:tab w:val="clear" w:pos="9072"/>
        <w:tab w:val="left" w:pos="2250"/>
      </w:tabs>
    </w:pPr>
    <w:r>
      <w:rPr>
        <w:noProof/>
        <w:lang w:val="pl-PL" w:eastAsia="pl-PL"/>
      </w:rPr>
      <w:drawing>
        <wp:inline distT="0" distB="0" distL="0" distR="0" wp14:anchorId="452CBA77" wp14:editId="26F82207">
          <wp:extent cx="5572125" cy="476250"/>
          <wp:effectExtent l="0" t="0" r="0" b="0"/>
          <wp:docPr id="566644482" name="Obraz 566644482" descr="pasek z logotypami&#10;Logotypy: Fundusze Europejskie dla Małopolski, logotyp Unii Europejskiej, logo Małopolski oraz logo Małopolskiego Centrum Przedsiębiorczości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2125" cy="476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E56223" w14:textId="77777777" w:rsidR="00422D55" w:rsidRDefault="00DD41FE" w:rsidP="00C046A9">
    <w:pPr>
      <w:pStyle w:val="Tekst"/>
      <w:rPr>
        <w:rFonts w:cs="Arial"/>
      </w:rPr>
    </w:pPr>
    <w:r w:rsidRPr="0061569E">
      <w:rPr>
        <w:noProof/>
        <w:lang w:eastAsia="pl-PL"/>
      </w:rPr>
      <w:drawing>
        <wp:inline distT="0" distB="0" distL="0" distR="0" wp14:anchorId="5D93C340" wp14:editId="07777777">
          <wp:extent cx="5543550" cy="590550"/>
          <wp:effectExtent l="0" t="0" r="0" b="0"/>
          <wp:docPr id="2" name="Obraz 1" descr="Logo_Malopolska_H dru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Malopolska_H dru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35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547A01" w14:textId="77777777" w:rsidR="00422D55" w:rsidRPr="006F543C" w:rsidRDefault="00422D55" w:rsidP="00C046A9">
    <w:pPr>
      <w:pStyle w:val="Teks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4423F"/>
    <w:multiLevelType w:val="multilevel"/>
    <w:tmpl w:val="D664601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5865C0"/>
    <w:multiLevelType w:val="multilevel"/>
    <w:tmpl w:val="C52E02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8B7D54"/>
    <w:multiLevelType w:val="hybridMultilevel"/>
    <w:tmpl w:val="94061466"/>
    <w:lvl w:ilvl="0" w:tplc="373A3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8475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AA26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E8E4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3428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7AE7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52A8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BABC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00C8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D058D3"/>
    <w:multiLevelType w:val="multilevel"/>
    <w:tmpl w:val="B43AC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7361A2F"/>
    <w:multiLevelType w:val="singleLevel"/>
    <w:tmpl w:val="8DF678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 w15:restartNumberingAfterBreak="0">
    <w:nsid w:val="1A01DB80"/>
    <w:multiLevelType w:val="hybridMultilevel"/>
    <w:tmpl w:val="1BC0F790"/>
    <w:lvl w:ilvl="0" w:tplc="F88A5498">
      <w:start w:val="1"/>
      <w:numFmt w:val="decimal"/>
      <w:lvlText w:val="%1."/>
      <w:lvlJc w:val="left"/>
      <w:pPr>
        <w:ind w:left="720" w:hanging="360"/>
      </w:pPr>
    </w:lvl>
    <w:lvl w:ilvl="1" w:tplc="CCC8B6D0">
      <w:start w:val="1"/>
      <w:numFmt w:val="lowerLetter"/>
      <w:lvlText w:val="%2."/>
      <w:lvlJc w:val="left"/>
      <w:pPr>
        <w:ind w:left="1440" w:hanging="360"/>
      </w:pPr>
    </w:lvl>
    <w:lvl w:ilvl="2" w:tplc="BC84C6EA">
      <w:start w:val="1"/>
      <w:numFmt w:val="lowerRoman"/>
      <w:lvlText w:val="%3."/>
      <w:lvlJc w:val="right"/>
      <w:pPr>
        <w:ind w:left="2160" w:hanging="180"/>
      </w:pPr>
    </w:lvl>
    <w:lvl w:ilvl="3" w:tplc="BD642D20">
      <w:start w:val="1"/>
      <w:numFmt w:val="decimal"/>
      <w:lvlText w:val="%4."/>
      <w:lvlJc w:val="left"/>
      <w:pPr>
        <w:ind w:left="2880" w:hanging="360"/>
      </w:pPr>
    </w:lvl>
    <w:lvl w:ilvl="4" w:tplc="A86A810C">
      <w:start w:val="1"/>
      <w:numFmt w:val="lowerLetter"/>
      <w:lvlText w:val="%5."/>
      <w:lvlJc w:val="left"/>
      <w:pPr>
        <w:ind w:left="3600" w:hanging="360"/>
      </w:pPr>
    </w:lvl>
    <w:lvl w:ilvl="5" w:tplc="4A8E7DCC">
      <w:start w:val="1"/>
      <w:numFmt w:val="lowerRoman"/>
      <w:lvlText w:val="%6."/>
      <w:lvlJc w:val="right"/>
      <w:pPr>
        <w:ind w:left="4320" w:hanging="180"/>
      </w:pPr>
    </w:lvl>
    <w:lvl w:ilvl="6" w:tplc="7D4ADF70">
      <w:start w:val="1"/>
      <w:numFmt w:val="decimal"/>
      <w:lvlText w:val="%7."/>
      <w:lvlJc w:val="left"/>
      <w:pPr>
        <w:ind w:left="5040" w:hanging="360"/>
      </w:pPr>
    </w:lvl>
    <w:lvl w:ilvl="7" w:tplc="834692F0">
      <w:start w:val="1"/>
      <w:numFmt w:val="lowerLetter"/>
      <w:lvlText w:val="%8."/>
      <w:lvlJc w:val="left"/>
      <w:pPr>
        <w:ind w:left="5760" w:hanging="360"/>
      </w:pPr>
    </w:lvl>
    <w:lvl w:ilvl="8" w:tplc="7792836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96C54"/>
    <w:multiLevelType w:val="hybridMultilevel"/>
    <w:tmpl w:val="7138F208"/>
    <w:lvl w:ilvl="0" w:tplc="16E4A75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62E80"/>
    <w:multiLevelType w:val="multilevel"/>
    <w:tmpl w:val="097AE72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C477A5C"/>
    <w:multiLevelType w:val="hybridMultilevel"/>
    <w:tmpl w:val="5268EC30"/>
    <w:lvl w:ilvl="0" w:tplc="FFFFFFFF">
      <w:start w:val="2"/>
      <w:numFmt w:val="bullet"/>
      <w:lvlText w:val="-"/>
      <w:lvlJc w:val="left"/>
      <w:pPr>
        <w:ind w:left="786" w:hanging="360"/>
      </w:pPr>
      <w:rPr>
        <w:rFonts w:ascii="Verdana" w:hAnsi="Verdana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3070C96"/>
    <w:multiLevelType w:val="multilevel"/>
    <w:tmpl w:val="59E639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0E031A"/>
    <w:multiLevelType w:val="multilevel"/>
    <w:tmpl w:val="503809D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31DA7E"/>
    <w:multiLevelType w:val="hybridMultilevel"/>
    <w:tmpl w:val="DE24A7A8"/>
    <w:lvl w:ilvl="0" w:tplc="73F2761E">
      <w:start w:val="1"/>
      <w:numFmt w:val="lowerLetter"/>
      <w:lvlText w:val="%1)"/>
      <w:lvlJc w:val="left"/>
      <w:pPr>
        <w:ind w:left="1069" w:hanging="360"/>
      </w:pPr>
      <w:rPr>
        <w:rFonts w:ascii="Arial" w:hAnsi="Arial" w:hint="default"/>
      </w:rPr>
    </w:lvl>
    <w:lvl w:ilvl="1" w:tplc="DF80E83A">
      <w:start w:val="1"/>
      <w:numFmt w:val="lowerLetter"/>
      <w:lvlText w:val="%2."/>
      <w:lvlJc w:val="left"/>
      <w:pPr>
        <w:ind w:left="1440" w:hanging="360"/>
      </w:pPr>
    </w:lvl>
    <w:lvl w:ilvl="2" w:tplc="90D81E70">
      <w:start w:val="1"/>
      <w:numFmt w:val="lowerRoman"/>
      <w:lvlText w:val="%3."/>
      <w:lvlJc w:val="right"/>
      <w:pPr>
        <w:ind w:left="2160" w:hanging="180"/>
      </w:pPr>
    </w:lvl>
    <w:lvl w:ilvl="3" w:tplc="2B34F2F4">
      <w:start w:val="1"/>
      <w:numFmt w:val="decimal"/>
      <w:lvlText w:val="%4."/>
      <w:lvlJc w:val="left"/>
      <w:pPr>
        <w:ind w:left="2880" w:hanging="360"/>
      </w:pPr>
    </w:lvl>
    <w:lvl w:ilvl="4" w:tplc="21F40E4C">
      <w:start w:val="1"/>
      <w:numFmt w:val="lowerLetter"/>
      <w:lvlText w:val="%5."/>
      <w:lvlJc w:val="left"/>
      <w:pPr>
        <w:ind w:left="3600" w:hanging="360"/>
      </w:pPr>
    </w:lvl>
    <w:lvl w:ilvl="5" w:tplc="CF5A6A56">
      <w:start w:val="1"/>
      <w:numFmt w:val="lowerRoman"/>
      <w:lvlText w:val="%6."/>
      <w:lvlJc w:val="right"/>
      <w:pPr>
        <w:ind w:left="4320" w:hanging="180"/>
      </w:pPr>
    </w:lvl>
    <w:lvl w:ilvl="6" w:tplc="E6281C56">
      <w:start w:val="1"/>
      <w:numFmt w:val="decimal"/>
      <w:lvlText w:val="%7."/>
      <w:lvlJc w:val="left"/>
      <w:pPr>
        <w:ind w:left="5040" w:hanging="360"/>
      </w:pPr>
    </w:lvl>
    <w:lvl w:ilvl="7" w:tplc="85B02372">
      <w:start w:val="1"/>
      <w:numFmt w:val="lowerLetter"/>
      <w:lvlText w:val="%8."/>
      <w:lvlJc w:val="left"/>
      <w:pPr>
        <w:ind w:left="5760" w:hanging="360"/>
      </w:pPr>
    </w:lvl>
    <w:lvl w:ilvl="8" w:tplc="4BE4FB5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D0EFF"/>
    <w:multiLevelType w:val="multilevel"/>
    <w:tmpl w:val="0415001F"/>
    <w:styleLink w:val="Styl1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72E2D11"/>
    <w:multiLevelType w:val="multilevel"/>
    <w:tmpl w:val="225C9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746181"/>
    <w:multiLevelType w:val="hybridMultilevel"/>
    <w:tmpl w:val="9DAA32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30280B"/>
    <w:multiLevelType w:val="hybridMultilevel"/>
    <w:tmpl w:val="BDC834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AE58B2"/>
    <w:multiLevelType w:val="multilevel"/>
    <w:tmpl w:val="C3647CC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453917"/>
    <w:multiLevelType w:val="multilevel"/>
    <w:tmpl w:val="0415001F"/>
    <w:styleLink w:val="Styl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C122D91"/>
    <w:multiLevelType w:val="hybridMultilevel"/>
    <w:tmpl w:val="5BE841C2"/>
    <w:lvl w:ilvl="0" w:tplc="FDECF26E">
      <w:start w:val="1"/>
      <w:numFmt w:val="decimal"/>
      <w:lvlText w:val="%1."/>
      <w:lvlJc w:val="left"/>
      <w:pPr>
        <w:ind w:left="1065" w:hanging="705"/>
      </w:pPr>
      <w:rPr>
        <w:rFonts w:ascii="Arial" w:hAnsi="Arial" w:hint="default"/>
      </w:rPr>
    </w:lvl>
    <w:lvl w:ilvl="1" w:tplc="19F4301A">
      <w:start w:val="1"/>
      <w:numFmt w:val="lowerLetter"/>
      <w:lvlText w:val="%2."/>
      <w:lvlJc w:val="left"/>
      <w:pPr>
        <w:ind w:left="1440" w:hanging="360"/>
      </w:pPr>
    </w:lvl>
    <w:lvl w:ilvl="2" w:tplc="B3F68658">
      <w:start w:val="1"/>
      <w:numFmt w:val="lowerRoman"/>
      <w:lvlText w:val="%3."/>
      <w:lvlJc w:val="right"/>
      <w:pPr>
        <w:ind w:left="2160" w:hanging="180"/>
      </w:pPr>
    </w:lvl>
    <w:lvl w:ilvl="3" w:tplc="72FEE4DC">
      <w:start w:val="1"/>
      <w:numFmt w:val="decimal"/>
      <w:lvlText w:val="%4."/>
      <w:lvlJc w:val="left"/>
      <w:pPr>
        <w:ind w:left="2880" w:hanging="360"/>
      </w:pPr>
    </w:lvl>
    <w:lvl w:ilvl="4" w:tplc="4BFA48F4">
      <w:start w:val="1"/>
      <w:numFmt w:val="lowerLetter"/>
      <w:lvlText w:val="%5."/>
      <w:lvlJc w:val="left"/>
      <w:pPr>
        <w:ind w:left="3600" w:hanging="360"/>
      </w:pPr>
    </w:lvl>
    <w:lvl w:ilvl="5" w:tplc="0B6EEF9A">
      <w:start w:val="1"/>
      <w:numFmt w:val="lowerRoman"/>
      <w:lvlText w:val="%6."/>
      <w:lvlJc w:val="right"/>
      <w:pPr>
        <w:ind w:left="4320" w:hanging="180"/>
      </w:pPr>
    </w:lvl>
    <w:lvl w:ilvl="6" w:tplc="67EE9EDA">
      <w:start w:val="1"/>
      <w:numFmt w:val="decimal"/>
      <w:lvlText w:val="%7."/>
      <w:lvlJc w:val="left"/>
      <w:pPr>
        <w:ind w:left="5040" w:hanging="360"/>
      </w:pPr>
    </w:lvl>
    <w:lvl w:ilvl="7" w:tplc="B6763E80">
      <w:start w:val="1"/>
      <w:numFmt w:val="lowerLetter"/>
      <w:lvlText w:val="%8."/>
      <w:lvlJc w:val="left"/>
      <w:pPr>
        <w:ind w:left="5760" w:hanging="360"/>
      </w:pPr>
    </w:lvl>
    <w:lvl w:ilvl="8" w:tplc="47864A9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3C0BA1"/>
    <w:multiLevelType w:val="multilevel"/>
    <w:tmpl w:val="225C9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BEF29ED"/>
    <w:multiLevelType w:val="multilevel"/>
    <w:tmpl w:val="39D870A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3C78C1"/>
    <w:multiLevelType w:val="hybridMultilevel"/>
    <w:tmpl w:val="EBA6C188"/>
    <w:lvl w:ilvl="0" w:tplc="0068ED12">
      <w:start w:val="1"/>
      <w:numFmt w:val="decimal"/>
      <w:pStyle w:val="paragraf"/>
      <w:lvlText w:val="§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752D3"/>
    <w:multiLevelType w:val="multilevel"/>
    <w:tmpl w:val="225C9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63072B6"/>
    <w:multiLevelType w:val="hybridMultilevel"/>
    <w:tmpl w:val="D58E2D7A"/>
    <w:lvl w:ilvl="0" w:tplc="138C5DC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FA2187"/>
    <w:multiLevelType w:val="hybridMultilevel"/>
    <w:tmpl w:val="AA8E9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9B2F6"/>
    <w:multiLevelType w:val="hybridMultilevel"/>
    <w:tmpl w:val="0E529AE8"/>
    <w:lvl w:ilvl="0" w:tplc="57303BC8">
      <w:start w:val="1"/>
      <w:numFmt w:val="lowerLetter"/>
      <w:lvlText w:val="%1)"/>
      <w:lvlJc w:val="left"/>
      <w:pPr>
        <w:ind w:left="1430" w:hanging="360"/>
      </w:pPr>
      <w:rPr>
        <w:rFonts w:ascii="Arial" w:hAnsi="Arial" w:hint="default"/>
      </w:rPr>
    </w:lvl>
    <w:lvl w:ilvl="1" w:tplc="E9F0648A">
      <w:start w:val="1"/>
      <w:numFmt w:val="lowerLetter"/>
      <w:lvlText w:val="%2."/>
      <w:lvlJc w:val="left"/>
      <w:pPr>
        <w:ind w:left="1440" w:hanging="360"/>
      </w:pPr>
    </w:lvl>
    <w:lvl w:ilvl="2" w:tplc="6986BC48">
      <w:start w:val="1"/>
      <w:numFmt w:val="lowerRoman"/>
      <w:lvlText w:val="%3."/>
      <w:lvlJc w:val="right"/>
      <w:pPr>
        <w:ind w:left="2160" w:hanging="180"/>
      </w:pPr>
    </w:lvl>
    <w:lvl w:ilvl="3" w:tplc="C608CE16">
      <w:start w:val="1"/>
      <w:numFmt w:val="decimal"/>
      <w:lvlText w:val="%4."/>
      <w:lvlJc w:val="left"/>
      <w:pPr>
        <w:ind w:left="2880" w:hanging="360"/>
      </w:pPr>
    </w:lvl>
    <w:lvl w:ilvl="4" w:tplc="D2745E1C">
      <w:start w:val="1"/>
      <w:numFmt w:val="lowerLetter"/>
      <w:lvlText w:val="%5."/>
      <w:lvlJc w:val="left"/>
      <w:pPr>
        <w:ind w:left="3600" w:hanging="360"/>
      </w:pPr>
    </w:lvl>
    <w:lvl w:ilvl="5" w:tplc="CAB2C8EE">
      <w:start w:val="1"/>
      <w:numFmt w:val="lowerRoman"/>
      <w:lvlText w:val="%6."/>
      <w:lvlJc w:val="right"/>
      <w:pPr>
        <w:ind w:left="4320" w:hanging="180"/>
      </w:pPr>
    </w:lvl>
    <w:lvl w:ilvl="6" w:tplc="D87EDEA8">
      <w:start w:val="1"/>
      <w:numFmt w:val="decimal"/>
      <w:lvlText w:val="%7."/>
      <w:lvlJc w:val="left"/>
      <w:pPr>
        <w:ind w:left="5040" w:hanging="360"/>
      </w:pPr>
    </w:lvl>
    <w:lvl w:ilvl="7" w:tplc="63D8EC4E">
      <w:start w:val="1"/>
      <w:numFmt w:val="lowerLetter"/>
      <w:lvlText w:val="%8."/>
      <w:lvlJc w:val="left"/>
      <w:pPr>
        <w:ind w:left="5760" w:hanging="360"/>
      </w:pPr>
    </w:lvl>
    <w:lvl w:ilvl="8" w:tplc="0E40296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5"/>
  </w:num>
  <w:num w:numId="3">
    <w:abstractNumId w:val="11"/>
  </w:num>
  <w:num w:numId="4">
    <w:abstractNumId w:val="18"/>
  </w:num>
  <w:num w:numId="5">
    <w:abstractNumId w:val="12"/>
  </w:num>
  <w:num w:numId="6">
    <w:abstractNumId w:val="17"/>
  </w:num>
  <w:num w:numId="7">
    <w:abstractNumId w:val="21"/>
  </w:num>
  <w:num w:numId="8">
    <w:abstractNumId w:val="4"/>
  </w:num>
  <w:num w:numId="9">
    <w:abstractNumId w:val="7"/>
  </w:num>
  <w:num w:numId="10">
    <w:abstractNumId w:val="9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6"/>
  </w:num>
  <w:num w:numId="18">
    <w:abstractNumId w:val="23"/>
  </w:num>
  <w:num w:numId="19">
    <w:abstractNumId w:val="24"/>
  </w:num>
  <w:num w:numId="20">
    <w:abstractNumId w:val="2"/>
  </w:num>
  <w:num w:numId="21">
    <w:abstractNumId w:val="16"/>
  </w:num>
  <w:num w:numId="22">
    <w:abstractNumId w:val="20"/>
  </w:num>
  <w:num w:numId="23">
    <w:abstractNumId w:val="10"/>
  </w:num>
  <w:num w:numId="24">
    <w:abstractNumId w:val="15"/>
  </w:num>
  <w:num w:numId="25">
    <w:abstractNumId w:val="0"/>
  </w:num>
  <w:num w:numId="26">
    <w:abstractNumId w:val="3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gdalena Strończyk">
    <w15:presenceInfo w15:providerId="AD" w15:userId="S::mstronczyk@mcp.malopolska.pl::fbdf3fa2-c0f7-4845-aca1-cfce3bb9cee6"/>
  </w15:person>
  <w15:person w15:author="Anna Palczewska-Paszkot">
    <w15:presenceInfo w15:providerId="AD" w15:userId="S-1-5-21-3544567591-2056692124-351362620-66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951"/>
    <w:rsid w:val="00022E1E"/>
    <w:rsid w:val="00023CF4"/>
    <w:rsid w:val="00023D0A"/>
    <w:rsid w:val="00024371"/>
    <w:rsid w:val="0004306B"/>
    <w:rsid w:val="000450A5"/>
    <w:rsid w:val="00045F37"/>
    <w:rsid w:val="000477B4"/>
    <w:rsid w:val="00050F1D"/>
    <w:rsid w:val="0005235B"/>
    <w:rsid w:val="00055817"/>
    <w:rsid w:val="000563BE"/>
    <w:rsid w:val="00063063"/>
    <w:rsid w:val="000707BB"/>
    <w:rsid w:val="0007416F"/>
    <w:rsid w:val="00076819"/>
    <w:rsid w:val="000776FB"/>
    <w:rsid w:val="00077F71"/>
    <w:rsid w:val="00090943"/>
    <w:rsid w:val="00093938"/>
    <w:rsid w:val="00094CFB"/>
    <w:rsid w:val="00095055"/>
    <w:rsid w:val="000A0261"/>
    <w:rsid w:val="000A35BF"/>
    <w:rsid w:val="000C01B0"/>
    <w:rsid w:val="000C2678"/>
    <w:rsid w:val="000C705D"/>
    <w:rsid w:val="000D016B"/>
    <w:rsid w:val="000D568B"/>
    <w:rsid w:val="0010040D"/>
    <w:rsid w:val="00116740"/>
    <w:rsid w:val="0012032D"/>
    <w:rsid w:val="00126DD3"/>
    <w:rsid w:val="00133159"/>
    <w:rsid w:val="001360A2"/>
    <w:rsid w:val="001363DE"/>
    <w:rsid w:val="00140537"/>
    <w:rsid w:val="001535AF"/>
    <w:rsid w:val="00154C81"/>
    <w:rsid w:val="00164C33"/>
    <w:rsid w:val="001656B6"/>
    <w:rsid w:val="00166933"/>
    <w:rsid w:val="00183BAA"/>
    <w:rsid w:val="001A2DBE"/>
    <w:rsid w:val="001A35B9"/>
    <w:rsid w:val="001A389C"/>
    <w:rsid w:val="001C071C"/>
    <w:rsid w:val="001C613C"/>
    <w:rsid w:val="001D2A3A"/>
    <w:rsid w:val="001F71F8"/>
    <w:rsid w:val="00211FB7"/>
    <w:rsid w:val="002128DF"/>
    <w:rsid w:val="00223AB0"/>
    <w:rsid w:val="002253AA"/>
    <w:rsid w:val="002328A5"/>
    <w:rsid w:val="002568AC"/>
    <w:rsid w:val="002A7A96"/>
    <w:rsid w:val="002C50D9"/>
    <w:rsid w:val="002D7971"/>
    <w:rsid w:val="002E33B6"/>
    <w:rsid w:val="002E434B"/>
    <w:rsid w:val="002E73B5"/>
    <w:rsid w:val="002F26C7"/>
    <w:rsid w:val="002F58CD"/>
    <w:rsid w:val="002F668E"/>
    <w:rsid w:val="00311599"/>
    <w:rsid w:val="00312642"/>
    <w:rsid w:val="00326BF0"/>
    <w:rsid w:val="0034615D"/>
    <w:rsid w:val="00351CA1"/>
    <w:rsid w:val="00352512"/>
    <w:rsid w:val="00361695"/>
    <w:rsid w:val="0036300E"/>
    <w:rsid w:val="003864EA"/>
    <w:rsid w:val="0039154F"/>
    <w:rsid w:val="003C4394"/>
    <w:rsid w:val="003D4849"/>
    <w:rsid w:val="003E1AF8"/>
    <w:rsid w:val="003E2ED7"/>
    <w:rsid w:val="003E35AF"/>
    <w:rsid w:val="003E5BCE"/>
    <w:rsid w:val="003F417B"/>
    <w:rsid w:val="0042050E"/>
    <w:rsid w:val="00421EEE"/>
    <w:rsid w:val="00422D55"/>
    <w:rsid w:val="00434D0E"/>
    <w:rsid w:val="00436B3B"/>
    <w:rsid w:val="0044117A"/>
    <w:rsid w:val="00450800"/>
    <w:rsid w:val="004554C4"/>
    <w:rsid w:val="00456CD3"/>
    <w:rsid w:val="00457A55"/>
    <w:rsid w:val="004620F6"/>
    <w:rsid w:val="00470AC4"/>
    <w:rsid w:val="0047457F"/>
    <w:rsid w:val="00482B6D"/>
    <w:rsid w:val="00485CEE"/>
    <w:rsid w:val="004A20BD"/>
    <w:rsid w:val="004C55D3"/>
    <w:rsid w:val="004D0676"/>
    <w:rsid w:val="004D0FC2"/>
    <w:rsid w:val="004E677D"/>
    <w:rsid w:val="004F71AC"/>
    <w:rsid w:val="00500DDC"/>
    <w:rsid w:val="00502379"/>
    <w:rsid w:val="00504C5B"/>
    <w:rsid w:val="00512255"/>
    <w:rsid w:val="005126AE"/>
    <w:rsid w:val="0051330E"/>
    <w:rsid w:val="005217C8"/>
    <w:rsid w:val="00521FDA"/>
    <w:rsid w:val="0052781C"/>
    <w:rsid w:val="00533C43"/>
    <w:rsid w:val="00535E17"/>
    <w:rsid w:val="0054206F"/>
    <w:rsid w:val="00543643"/>
    <w:rsid w:val="005479C2"/>
    <w:rsid w:val="00556951"/>
    <w:rsid w:val="0056300A"/>
    <w:rsid w:val="0057571C"/>
    <w:rsid w:val="005764D2"/>
    <w:rsid w:val="005779E1"/>
    <w:rsid w:val="005873D5"/>
    <w:rsid w:val="005913A6"/>
    <w:rsid w:val="005A0E9F"/>
    <w:rsid w:val="005A724B"/>
    <w:rsid w:val="005B3355"/>
    <w:rsid w:val="005B49D2"/>
    <w:rsid w:val="005B5142"/>
    <w:rsid w:val="005B5E75"/>
    <w:rsid w:val="005C1142"/>
    <w:rsid w:val="005C577E"/>
    <w:rsid w:val="005C7848"/>
    <w:rsid w:val="005D5157"/>
    <w:rsid w:val="005D7A80"/>
    <w:rsid w:val="005E47F8"/>
    <w:rsid w:val="005F0F5A"/>
    <w:rsid w:val="005F1769"/>
    <w:rsid w:val="0060075A"/>
    <w:rsid w:val="0060556E"/>
    <w:rsid w:val="006148E7"/>
    <w:rsid w:val="00621D77"/>
    <w:rsid w:val="006239A5"/>
    <w:rsid w:val="00642DF8"/>
    <w:rsid w:val="0064711F"/>
    <w:rsid w:val="006514F6"/>
    <w:rsid w:val="00651BD8"/>
    <w:rsid w:val="00657D2E"/>
    <w:rsid w:val="00664E11"/>
    <w:rsid w:val="00672846"/>
    <w:rsid w:val="0067580E"/>
    <w:rsid w:val="00694EA9"/>
    <w:rsid w:val="006A2650"/>
    <w:rsid w:val="006B2085"/>
    <w:rsid w:val="006B592D"/>
    <w:rsid w:val="006C6BFC"/>
    <w:rsid w:val="006D0B9A"/>
    <w:rsid w:val="006D38F3"/>
    <w:rsid w:val="006D76B8"/>
    <w:rsid w:val="006D77AF"/>
    <w:rsid w:val="006F543C"/>
    <w:rsid w:val="007070BE"/>
    <w:rsid w:val="00714EE1"/>
    <w:rsid w:val="007218CD"/>
    <w:rsid w:val="007224EB"/>
    <w:rsid w:val="00745986"/>
    <w:rsid w:val="007526B5"/>
    <w:rsid w:val="00754A38"/>
    <w:rsid w:val="007657C3"/>
    <w:rsid w:val="007750B8"/>
    <w:rsid w:val="00791960"/>
    <w:rsid w:val="00793F20"/>
    <w:rsid w:val="007A77E2"/>
    <w:rsid w:val="007B1F44"/>
    <w:rsid w:val="007D4760"/>
    <w:rsid w:val="007D71D5"/>
    <w:rsid w:val="007E5076"/>
    <w:rsid w:val="007F6A4E"/>
    <w:rsid w:val="00800336"/>
    <w:rsid w:val="00801A43"/>
    <w:rsid w:val="00811165"/>
    <w:rsid w:val="00817BB1"/>
    <w:rsid w:val="00822ED4"/>
    <w:rsid w:val="00832AED"/>
    <w:rsid w:val="00833230"/>
    <w:rsid w:val="00835853"/>
    <w:rsid w:val="0084287A"/>
    <w:rsid w:val="008526BD"/>
    <w:rsid w:val="00853BE0"/>
    <w:rsid w:val="00856C42"/>
    <w:rsid w:val="0086661F"/>
    <w:rsid w:val="0087112E"/>
    <w:rsid w:val="00874269"/>
    <w:rsid w:val="00874E73"/>
    <w:rsid w:val="008767D9"/>
    <w:rsid w:val="00881B79"/>
    <w:rsid w:val="008A07E9"/>
    <w:rsid w:val="008A4F2C"/>
    <w:rsid w:val="008A7980"/>
    <w:rsid w:val="008B5A2F"/>
    <w:rsid w:val="008E2864"/>
    <w:rsid w:val="008E3E18"/>
    <w:rsid w:val="008E42D7"/>
    <w:rsid w:val="008E5500"/>
    <w:rsid w:val="00932B24"/>
    <w:rsid w:val="00936344"/>
    <w:rsid w:val="00960D6E"/>
    <w:rsid w:val="00967D20"/>
    <w:rsid w:val="009771B8"/>
    <w:rsid w:val="00977476"/>
    <w:rsid w:val="00983A8E"/>
    <w:rsid w:val="00985312"/>
    <w:rsid w:val="0099218A"/>
    <w:rsid w:val="009952EA"/>
    <w:rsid w:val="009A9ACC"/>
    <w:rsid w:val="009C01E3"/>
    <w:rsid w:val="009D1524"/>
    <w:rsid w:val="009D2907"/>
    <w:rsid w:val="009D7143"/>
    <w:rsid w:val="009E5FC0"/>
    <w:rsid w:val="00A03692"/>
    <w:rsid w:val="00A21104"/>
    <w:rsid w:val="00A23F3E"/>
    <w:rsid w:val="00A270BD"/>
    <w:rsid w:val="00A30337"/>
    <w:rsid w:val="00A31365"/>
    <w:rsid w:val="00A365E1"/>
    <w:rsid w:val="00A36699"/>
    <w:rsid w:val="00A47BCD"/>
    <w:rsid w:val="00A47C37"/>
    <w:rsid w:val="00A51D60"/>
    <w:rsid w:val="00A670C6"/>
    <w:rsid w:val="00A764AD"/>
    <w:rsid w:val="00A80AC3"/>
    <w:rsid w:val="00A81190"/>
    <w:rsid w:val="00A82013"/>
    <w:rsid w:val="00AB24DB"/>
    <w:rsid w:val="00AB2D95"/>
    <w:rsid w:val="00AB6D12"/>
    <w:rsid w:val="00AC50E4"/>
    <w:rsid w:val="00AD6FF6"/>
    <w:rsid w:val="00AE62A1"/>
    <w:rsid w:val="00AE7507"/>
    <w:rsid w:val="00AF644B"/>
    <w:rsid w:val="00AFED64"/>
    <w:rsid w:val="00B00598"/>
    <w:rsid w:val="00B0259D"/>
    <w:rsid w:val="00B0610C"/>
    <w:rsid w:val="00B109BB"/>
    <w:rsid w:val="00B4009D"/>
    <w:rsid w:val="00B4193E"/>
    <w:rsid w:val="00B45BAF"/>
    <w:rsid w:val="00B476D1"/>
    <w:rsid w:val="00B66980"/>
    <w:rsid w:val="00B72AEB"/>
    <w:rsid w:val="00B86F69"/>
    <w:rsid w:val="00BA544C"/>
    <w:rsid w:val="00BA5CFE"/>
    <w:rsid w:val="00BA5FAE"/>
    <w:rsid w:val="00BE0AC2"/>
    <w:rsid w:val="00BE13D7"/>
    <w:rsid w:val="00BE2141"/>
    <w:rsid w:val="00C046A9"/>
    <w:rsid w:val="00C260A1"/>
    <w:rsid w:val="00C266EB"/>
    <w:rsid w:val="00C27B25"/>
    <w:rsid w:val="00C2CE6A"/>
    <w:rsid w:val="00C323D2"/>
    <w:rsid w:val="00C3331E"/>
    <w:rsid w:val="00C44151"/>
    <w:rsid w:val="00C455CA"/>
    <w:rsid w:val="00C60B5A"/>
    <w:rsid w:val="00C9409F"/>
    <w:rsid w:val="00C970F9"/>
    <w:rsid w:val="00CA183C"/>
    <w:rsid w:val="00CA7068"/>
    <w:rsid w:val="00CA7AF9"/>
    <w:rsid w:val="00CB392F"/>
    <w:rsid w:val="00CB55FF"/>
    <w:rsid w:val="00CC1210"/>
    <w:rsid w:val="00CC75D5"/>
    <w:rsid w:val="00CC812A"/>
    <w:rsid w:val="00CD4110"/>
    <w:rsid w:val="00CD77AF"/>
    <w:rsid w:val="00CE1CEC"/>
    <w:rsid w:val="00D04317"/>
    <w:rsid w:val="00D06836"/>
    <w:rsid w:val="00D54124"/>
    <w:rsid w:val="00D566DE"/>
    <w:rsid w:val="00D6065A"/>
    <w:rsid w:val="00D65E7D"/>
    <w:rsid w:val="00D75C74"/>
    <w:rsid w:val="00D863C2"/>
    <w:rsid w:val="00D9198D"/>
    <w:rsid w:val="00DA0BAF"/>
    <w:rsid w:val="00DA1117"/>
    <w:rsid w:val="00DB422B"/>
    <w:rsid w:val="00DB67FE"/>
    <w:rsid w:val="00DC0AF6"/>
    <w:rsid w:val="00DC4E2A"/>
    <w:rsid w:val="00DC6923"/>
    <w:rsid w:val="00DC6A7C"/>
    <w:rsid w:val="00DC7112"/>
    <w:rsid w:val="00DD41FE"/>
    <w:rsid w:val="00DE5AAE"/>
    <w:rsid w:val="00DF3019"/>
    <w:rsid w:val="00DF3421"/>
    <w:rsid w:val="00E00D52"/>
    <w:rsid w:val="00E06A6E"/>
    <w:rsid w:val="00E14132"/>
    <w:rsid w:val="00E21F58"/>
    <w:rsid w:val="00E33CCF"/>
    <w:rsid w:val="00E361C2"/>
    <w:rsid w:val="00E44274"/>
    <w:rsid w:val="00E54AE4"/>
    <w:rsid w:val="00E5779F"/>
    <w:rsid w:val="00E717AD"/>
    <w:rsid w:val="00E81B05"/>
    <w:rsid w:val="00E9018E"/>
    <w:rsid w:val="00EA5D94"/>
    <w:rsid w:val="00EC06D4"/>
    <w:rsid w:val="00EC4463"/>
    <w:rsid w:val="00EC6824"/>
    <w:rsid w:val="00EC75CB"/>
    <w:rsid w:val="00ED6DE8"/>
    <w:rsid w:val="00EE5844"/>
    <w:rsid w:val="00EF0288"/>
    <w:rsid w:val="00EF48FA"/>
    <w:rsid w:val="00F074B2"/>
    <w:rsid w:val="00F139BC"/>
    <w:rsid w:val="00F2317D"/>
    <w:rsid w:val="00F23B97"/>
    <w:rsid w:val="00F36121"/>
    <w:rsid w:val="00F454F4"/>
    <w:rsid w:val="00F45664"/>
    <w:rsid w:val="00F560F3"/>
    <w:rsid w:val="00F62380"/>
    <w:rsid w:val="00F6472D"/>
    <w:rsid w:val="00F66527"/>
    <w:rsid w:val="00F7009D"/>
    <w:rsid w:val="00F725AD"/>
    <w:rsid w:val="00F81BA0"/>
    <w:rsid w:val="00F941A1"/>
    <w:rsid w:val="00F9423D"/>
    <w:rsid w:val="00F96504"/>
    <w:rsid w:val="00FA0204"/>
    <w:rsid w:val="00FA2E49"/>
    <w:rsid w:val="00FA6256"/>
    <w:rsid w:val="00FD2F0E"/>
    <w:rsid w:val="00FD70DB"/>
    <w:rsid w:val="00FE59E6"/>
    <w:rsid w:val="00FE7534"/>
    <w:rsid w:val="00FF5651"/>
    <w:rsid w:val="00FF58BE"/>
    <w:rsid w:val="00FF74EE"/>
    <w:rsid w:val="0153C541"/>
    <w:rsid w:val="01AA4107"/>
    <w:rsid w:val="0321BA3D"/>
    <w:rsid w:val="03DCEB85"/>
    <w:rsid w:val="040D1D40"/>
    <w:rsid w:val="0415A69A"/>
    <w:rsid w:val="04498F75"/>
    <w:rsid w:val="045BD250"/>
    <w:rsid w:val="04CB75E3"/>
    <w:rsid w:val="053E1BEB"/>
    <w:rsid w:val="05765A37"/>
    <w:rsid w:val="05E299FD"/>
    <w:rsid w:val="05FA62DB"/>
    <w:rsid w:val="06896183"/>
    <w:rsid w:val="07214939"/>
    <w:rsid w:val="07426870"/>
    <w:rsid w:val="07851FEE"/>
    <w:rsid w:val="07A5B44E"/>
    <w:rsid w:val="07B4343A"/>
    <w:rsid w:val="0816429C"/>
    <w:rsid w:val="0816AB2F"/>
    <w:rsid w:val="0954CC1E"/>
    <w:rsid w:val="0954CFDC"/>
    <w:rsid w:val="0A8AD84D"/>
    <w:rsid w:val="0A988EA8"/>
    <w:rsid w:val="0AA13DBE"/>
    <w:rsid w:val="0AFDAB53"/>
    <w:rsid w:val="0B04F265"/>
    <w:rsid w:val="0B140303"/>
    <w:rsid w:val="0B1C3605"/>
    <w:rsid w:val="0B2BFD11"/>
    <w:rsid w:val="0B3D505D"/>
    <w:rsid w:val="0B54A3D6"/>
    <w:rsid w:val="0C4C4807"/>
    <w:rsid w:val="0C712D0C"/>
    <w:rsid w:val="0C845244"/>
    <w:rsid w:val="0CED2396"/>
    <w:rsid w:val="0D4E1654"/>
    <w:rsid w:val="0D70C807"/>
    <w:rsid w:val="0DAD408C"/>
    <w:rsid w:val="0DFB6E4C"/>
    <w:rsid w:val="0E2F3C95"/>
    <w:rsid w:val="0E4B612E"/>
    <w:rsid w:val="0E6604D4"/>
    <w:rsid w:val="0EADEEF9"/>
    <w:rsid w:val="105BF0CB"/>
    <w:rsid w:val="1078CCE0"/>
    <w:rsid w:val="11B0C1D9"/>
    <w:rsid w:val="11D59715"/>
    <w:rsid w:val="1239E5F5"/>
    <w:rsid w:val="1356AADD"/>
    <w:rsid w:val="137804A8"/>
    <w:rsid w:val="13D5D7E3"/>
    <w:rsid w:val="141F67F6"/>
    <w:rsid w:val="1477145C"/>
    <w:rsid w:val="14CECF97"/>
    <w:rsid w:val="14D6A6C3"/>
    <w:rsid w:val="150E74D2"/>
    <w:rsid w:val="156FD49A"/>
    <w:rsid w:val="16CA4A99"/>
    <w:rsid w:val="170A50AE"/>
    <w:rsid w:val="172E5ED7"/>
    <w:rsid w:val="180E8EA0"/>
    <w:rsid w:val="18217709"/>
    <w:rsid w:val="1849A7EA"/>
    <w:rsid w:val="190A9899"/>
    <w:rsid w:val="1928FD7F"/>
    <w:rsid w:val="19AEEAE6"/>
    <w:rsid w:val="1A3B9871"/>
    <w:rsid w:val="1A434A19"/>
    <w:rsid w:val="1A84D15B"/>
    <w:rsid w:val="1A957854"/>
    <w:rsid w:val="1C3F2256"/>
    <w:rsid w:val="1C4D4443"/>
    <w:rsid w:val="1C5D8327"/>
    <w:rsid w:val="1CA2AAC2"/>
    <w:rsid w:val="1CD22163"/>
    <w:rsid w:val="1CD49BB6"/>
    <w:rsid w:val="1D052AC3"/>
    <w:rsid w:val="1D3185BF"/>
    <w:rsid w:val="1D88363B"/>
    <w:rsid w:val="1E5E5E80"/>
    <w:rsid w:val="1E740B9D"/>
    <w:rsid w:val="1F10C6B2"/>
    <w:rsid w:val="1F598C8A"/>
    <w:rsid w:val="1F8C30BD"/>
    <w:rsid w:val="1FC2F2F8"/>
    <w:rsid w:val="1FE70992"/>
    <w:rsid w:val="1FE7ED37"/>
    <w:rsid w:val="206A22C6"/>
    <w:rsid w:val="20B13DD0"/>
    <w:rsid w:val="20F79B76"/>
    <w:rsid w:val="22A0DC01"/>
    <w:rsid w:val="237B24B7"/>
    <w:rsid w:val="23C568B0"/>
    <w:rsid w:val="23F9F71D"/>
    <w:rsid w:val="240BA53F"/>
    <w:rsid w:val="240BBF27"/>
    <w:rsid w:val="2499020C"/>
    <w:rsid w:val="24BF40E1"/>
    <w:rsid w:val="2629E677"/>
    <w:rsid w:val="26551ACE"/>
    <w:rsid w:val="2772B585"/>
    <w:rsid w:val="27EC34A3"/>
    <w:rsid w:val="29AE3CE0"/>
    <w:rsid w:val="2A5E7448"/>
    <w:rsid w:val="2AFED2FE"/>
    <w:rsid w:val="2B35AB79"/>
    <w:rsid w:val="2BC1B60E"/>
    <w:rsid w:val="2C4B6130"/>
    <w:rsid w:val="2C62458A"/>
    <w:rsid w:val="2CB293CC"/>
    <w:rsid w:val="2CE3C573"/>
    <w:rsid w:val="2CF4C7B6"/>
    <w:rsid w:val="2D4DEAE9"/>
    <w:rsid w:val="2D755E39"/>
    <w:rsid w:val="2DD3D642"/>
    <w:rsid w:val="2E726720"/>
    <w:rsid w:val="2F3B201E"/>
    <w:rsid w:val="2F5500C0"/>
    <w:rsid w:val="2F6751DA"/>
    <w:rsid w:val="2FA1C8E7"/>
    <w:rsid w:val="2FC4945B"/>
    <w:rsid w:val="2FFCDF7A"/>
    <w:rsid w:val="30221530"/>
    <w:rsid w:val="30238D64"/>
    <w:rsid w:val="3030F357"/>
    <w:rsid w:val="303829BF"/>
    <w:rsid w:val="305C302C"/>
    <w:rsid w:val="30941D8E"/>
    <w:rsid w:val="309CD353"/>
    <w:rsid w:val="30CE494A"/>
    <w:rsid w:val="314764D8"/>
    <w:rsid w:val="31BBC4EF"/>
    <w:rsid w:val="31EB4FEB"/>
    <w:rsid w:val="32EF3FA6"/>
    <w:rsid w:val="333A76E1"/>
    <w:rsid w:val="339E0250"/>
    <w:rsid w:val="33CB3EC8"/>
    <w:rsid w:val="34254042"/>
    <w:rsid w:val="344D33F9"/>
    <w:rsid w:val="34CC4810"/>
    <w:rsid w:val="34E250DD"/>
    <w:rsid w:val="3566FB76"/>
    <w:rsid w:val="37AAB393"/>
    <w:rsid w:val="3824EA52"/>
    <w:rsid w:val="38461D4B"/>
    <w:rsid w:val="38547949"/>
    <w:rsid w:val="38648C58"/>
    <w:rsid w:val="386FBFA7"/>
    <w:rsid w:val="38D18754"/>
    <w:rsid w:val="38D41897"/>
    <w:rsid w:val="3906EE84"/>
    <w:rsid w:val="390F5440"/>
    <w:rsid w:val="393CDA0C"/>
    <w:rsid w:val="395846DC"/>
    <w:rsid w:val="39A02735"/>
    <w:rsid w:val="39A3D138"/>
    <w:rsid w:val="3A3935FB"/>
    <w:rsid w:val="3A92B3C5"/>
    <w:rsid w:val="3A940ABE"/>
    <w:rsid w:val="3B1D42A0"/>
    <w:rsid w:val="3C9B53CA"/>
    <w:rsid w:val="3D1173AB"/>
    <w:rsid w:val="3D194850"/>
    <w:rsid w:val="3D5886CC"/>
    <w:rsid w:val="3E3423CE"/>
    <w:rsid w:val="3E5F9092"/>
    <w:rsid w:val="3E977D03"/>
    <w:rsid w:val="3EAB028F"/>
    <w:rsid w:val="3F2977D7"/>
    <w:rsid w:val="3F305D78"/>
    <w:rsid w:val="3FF0BF32"/>
    <w:rsid w:val="40F5D323"/>
    <w:rsid w:val="40F63326"/>
    <w:rsid w:val="41613829"/>
    <w:rsid w:val="41909432"/>
    <w:rsid w:val="41D5E320"/>
    <w:rsid w:val="41FD7EEA"/>
    <w:rsid w:val="4261CDB9"/>
    <w:rsid w:val="427626B5"/>
    <w:rsid w:val="43367C27"/>
    <w:rsid w:val="433A70EF"/>
    <w:rsid w:val="43ABDCEC"/>
    <w:rsid w:val="4467F751"/>
    <w:rsid w:val="446BB573"/>
    <w:rsid w:val="44799261"/>
    <w:rsid w:val="44F064F3"/>
    <w:rsid w:val="45A6EBC2"/>
    <w:rsid w:val="45F4831A"/>
    <w:rsid w:val="45F90DC4"/>
    <w:rsid w:val="464A0993"/>
    <w:rsid w:val="467C5163"/>
    <w:rsid w:val="46B295B1"/>
    <w:rsid w:val="47641AA8"/>
    <w:rsid w:val="479E3E1D"/>
    <w:rsid w:val="47D2B969"/>
    <w:rsid w:val="486EAEC5"/>
    <w:rsid w:val="49229DFF"/>
    <w:rsid w:val="496661ED"/>
    <w:rsid w:val="49EDF7CB"/>
    <w:rsid w:val="4A98B219"/>
    <w:rsid w:val="4B575F42"/>
    <w:rsid w:val="4BA5B8B1"/>
    <w:rsid w:val="4E157594"/>
    <w:rsid w:val="4E2EAA8B"/>
    <w:rsid w:val="4F776E2B"/>
    <w:rsid w:val="4F792F20"/>
    <w:rsid w:val="50643AC2"/>
    <w:rsid w:val="512F17D4"/>
    <w:rsid w:val="515A311C"/>
    <w:rsid w:val="51A32608"/>
    <w:rsid w:val="5207ADC9"/>
    <w:rsid w:val="52422F82"/>
    <w:rsid w:val="533B571F"/>
    <w:rsid w:val="53A526D8"/>
    <w:rsid w:val="54899A3A"/>
    <w:rsid w:val="54C0CD0E"/>
    <w:rsid w:val="5512682C"/>
    <w:rsid w:val="55A90C80"/>
    <w:rsid w:val="560652D4"/>
    <w:rsid w:val="56799267"/>
    <w:rsid w:val="56ACDB02"/>
    <w:rsid w:val="57360D3B"/>
    <w:rsid w:val="576B0DE4"/>
    <w:rsid w:val="578882AD"/>
    <w:rsid w:val="5792A276"/>
    <w:rsid w:val="5857E487"/>
    <w:rsid w:val="58BE88DE"/>
    <w:rsid w:val="59336921"/>
    <w:rsid w:val="5AF2D490"/>
    <w:rsid w:val="5B23FA67"/>
    <w:rsid w:val="5B532133"/>
    <w:rsid w:val="5BDD6806"/>
    <w:rsid w:val="5CEED68A"/>
    <w:rsid w:val="5CF17B0F"/>
    <w:rsid w:val="5D5A0DD0"/>
    <w:rsid w:val="5F6C886D"/>
    <w:rsid w:val="602474E9"/>
    <w:rsid w:val="60466BF3"/>
    <w:rsid w:val="605E109B"/>
    <w:rsid w:val="60AA063D"/>
    <w:rsid w:val="60F1318B"/>
    <w:rsid w:val="6113A4D1"/>
    <w:rsid w:val="612A0D5B"/>
    <w:rsid w:val="625091D4"/>
    <w:rsid w:val="6262D995"/>
    <w:rsid w:val="62B52AFE"/>
    <w:rsid w:val="635A0C2A"/>
    <w:rsid w:val="635E415B"/>
    <w:rsid w:val="63F4D243"/>
    <w:rsid w:val="63F89D62"/>
    <w:rsid w:val="6401B25C"/>
    <w:rsid w:val="647B8621"/>
    <w:rsid w:val="64D98484"/>
    <w:rsid w:val="64EC224A"/>
    <w:rsid w:val="65687161"/>
    <w:rsid w:val="657819C5"/>
    <w:rsid w:val="65BA59EB"/>
    <w:rsid w:val="65C03ECD"/>
    <w:rsid w:val="65CE48FE"/>
    <w:rsid w:val="65EA329F"/>
    <w:rsid w:val="661D4AC4"/>
    <w:rsid w:val="662E421D"/>
    <w:rsid w:val="664DFE36"/>
    <w:rsid w:val="67258F9B"/>
    <w:rsid w:val="6727B26A"/>
    <w:rsid w:val="68003908"/>
    <w:rsid w:val="682A9C16"/>
    <w:rsid w:val="68BDF9EC"/>
    <w:rsid w:val="68E5A184"/>
    <w:rsid w:val="69408478"/>
    <w:rsid w:val="69587655"/>
    <w:rsid w:val="695EA6D9"/>
    <w:rsid w:val="6960A1C1"/>
    <w:rsid w:val="697FA5C6"/>
    <w:rsid w:val="69BB1035"/>
    <w:rsid w:val="69E13AAD"/>
    <w:rsid w:val="6A145006"/>
    <w:rsid w:val="6A29BAD4"/>
    <w:rsid w:val="6A72A702"/>
    <w:rsid w:val="6B2B692B"/>
    <w:rsid w:val="6B66DE8F"/>
    <w:rsid w:val="6BDBC579"/>
    <w:rsid w:val="6CA5ACA7"/>
    <w:rsid w:val="6D279AC3"/>
    <w:rsid w:val="6D5F0575"/>
    <w:rsid w:val="6ECD282D"/>
    <w:rsid w:val="6F1612BA"/>
    <w:rsid w:val="6F569B15"/>
    <w:rsid w:val="6F69BCBA"/>
    <w:rsid w:val="7001C04C"/>
    <w:rsid w:val="702455B2"/>
    <w:rsid w:val="7024E0B7"/>
    <w:rsid w:val="702B758D"/>
    <w:rsid w:val="7039D8E8"/>
    <w:rsid w:val="705EB6BB"/>
    <w:rsid w:val="70A8A093"/>
    <w:rsid w:val="70D1F4DF"/>
    <w:rsid w:val="7128289D"/>
    <w:rsid w:val="71B74DAF"/>
    <w:rsid w:val="71C6B5AE"/>
    <w:rsid w:val="72143E42"/>
    <w:rsid w:val="723EBAA6"/>
    <w:rsid w:val="724DEA41"/>
    <w:rsid w:val="726CDC4B"/>
    <w:rsid w:val="72A4D456"/>
    <w:rsid w:val="72A7C4E3"/>
    <w:rsid w:val="73327143"/>
    <w:rsid w:val="7387DC83"/>
    <w:rsid w:val="73AAE915"/>
    <w:rsid w:val="74213ED9"/>
    <w:rsid w:val="75AFCE18"/>
    <w:rsid w:val="762DFCE8"/>
    <w:rsid w:val="7631956B"/>
    <w:rsid w:val="7662DFB6"/>
    <w:rsid w:val="77F58AC1"/>
    <w:rsid w:val="7803A93C"/>
    <w:rsid w:val="78049140"/>
    <w:rsid w:val="781E2A26"/>
    <w:rsid w:val="78FF33C7"/>
    <w:rsid w:val="795C470D"/>
    <w:rsid w:val="79B156B6"/>
    <w:rsid w:val="79BFCF83"/>
    <w:rsid w:val="7ABAB6D8"/>
    <w:rsid w:val="7B6F175E"/>
    <w:rsid w:val="7B72A336"/>
    <w:rsid w:val="7BA3C368"/>
    <w:rsid w:val="7BC259CC"/>
    <w:rsid w:val="7C04D580"/>
    <w:rsid w:val="7C2BE512"/>
    <w:rsid w:val="7CF9890A"/>
    <w:rsid w:val="7D58C49B"/>
    <w:rsid w:val="7DD1AD8A"/>
    <w:rsid w:val="7E11AFAF"/>
    <w:rsid w:val="7E22D37A"/>
    <w:rsid w:val="7E3224EC"/>
    <w:rsid w:val="7EB63756"/>
    <w:rsid w:val="7EB8DCC7"/>
    <w:rsid w:val="7ED01A38"/>
    <w:rsid w:val="7EF42E3E"/>
    <w:rsid w:val="7F718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5CD1086"/>
  <w15:chartTrackingRefBased/>
  <w15:docId w15:val="{48EF0C75-68E5-451A-B258-592BEDED3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64D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9423D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74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AB2D95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BA5FAE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5695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360A2"/>
    <w:pPr>
      <w:tabs>
        <w:tab w:val="center" w:pos="4536"/>
        <w:tab w:val="right" w:pos="9072"/>
      </w:tabs>
    </w:pPr>
    <w:rPr>
      <w:rFonts w:ascii="Calibri" w:hAnsi="Calibri"/>
      <w:lang w:val="x-none"/>
    </w:rPr>
  </w:style>
  <w:style w:type="character" w:customStyle="1" w:styleId="NagwekZnak">
    <w:name w:val="Nagłówek Znak"/>
    <w:link w:val="Nagwek"/>
    <w:uiPriority w:val="99"/>
    <w:rsid w:val="001360A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360A2"/>
    <w:pPr>
      <w:tabs>
        <w:tab w:val="center" w:pos="4536"/>
        <w:tab w:val="right" w:pos="9072"/>
      </w:tabs>
    </w:pPr>
    <w:rPr>
      <w:rFonts w:ascii="Calibri" w:hAnsi="Calibri"/>
      <w:lang w:val="x-none"/>
    </w:rPr>
  </w:style>
  <w:style w:type="character" w:customStyle="1" w:styleId="StopkaZnak">
    <w:name w:val="Stopka Znak"/>
    <w:link w:val="Stopka"/>
    <w:uiPriority w:val="99"/>
    <w:rsid w:val="001360A2"/>
    <w:rPr>
      <w:sz w:val="22"/>
      <w:szCs w:val="22"/>
      <w:lang w:eastAsia="en-US"/>
    </w:rPr>
  </w:style>
  <w:style w:type="paragraph" w:customStyle="1" w:styleId="Adresat">
    <w:name w:val="Adresat"/>
    <w:basedOn w:val="Normalny"/>
    <w:qFormat/>
    <w:rsid w:val="00AC50E4"/>
    <w:pPr>
      <w:spacing w:after="0" w:line="288" w:lineRule="auto"/>
    </w:pPr>
    <w:rPr>
      <w:rFonts w:cs="Arial"/>
      <w:b/>
      <w:bCs/>
      <w:sz w:val="19"/>
      <w:szCs w:val="19"/>
    </w:rPr>
  </w:style>
  <w:style w:type="paragraph" w:customStyle="1" w:styleId="Tekst">
    <w:name w:val="Tekst"/>
    <w:basedOn w:val="Normalny"/>
    <w:qFormat/>
    <w:rsid w:val="00AC50E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cs="ArialMT"/>
      <w:color w:val="000000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0AF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C0AF6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5764D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59"/>
    <w:rsid w:val="00576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AB2D95"/>
    <w:rPr>
      <w:rFonts w:ascii="Cambria" w:eastAsia="Times New Roman" w:hAnsi="Cambria"/>
      <w:b/>
      <w:bCs/>
      <w:sz w:val="26"/>
      <w:szCs w:val="26"/>
    </w:rPr>
  </w:style>
  <w:style w:type="character" w:customStyle="1" w:styleId="WW-Absatz-Standardschriftart">
    <w:name w:val="WW-Absatz-Standardschriftart"/>
    <w:rsid w:val="00AB2D95"/>
  </w:style>
  <w:style w:type="character" w:customStyle="1" w:styleId="WW-Absatz-Standardschriftart1">
    <w:name w:val="WW-Absatz-Standardschriftart1"/>
    <w:rsid w:val="00AB2D95"/>
  </w:style>
  <w:style w:type="character" w:customStyle="1" w:styleId="WW-Absatz-Standardschriftart11">
    <w:name w:val="WW-Absatz-Standardschriftart11"/>
    <w:rsid w:val="00AB2D95"/>
  </w:style>
  <w:style w:type="character" w:customStyle="1" w:styleId="WW-Absatz-Standardschriftart111">
    <w:name w:val="WW-Absatz-Standardschriftart111"/>
    <w:rsid w:val="00AB2D95"/>
  </w:style>
  <w:style w:type="character" w:customStyle="1" w:styleId="WW-Absatz-Standardschriftart11111">
    <w:name w:val="WW-Absatz-Standardschriftart11111"/>
    <w:rsid w:val="00AB2D95"/>
  </w:style>
  <w:style w:type="character" w:customStyle="1" w:styleId="WW-Absatz-Standardschriftart111111">
    <w:name w:val="WW-Absatz-Standardschriftart111111"/>
    <w:rsid w:val="00AB2D95"/>
  </w:style>
  <w:style w:type="character" w:customStyle="1" w:styleId="WW8Num6z0">
    <w:name w:val="WW8Num6z0"/>
    <w:rsid w:val="00AB2D95"/>
    <w:rPr>
      <w:rFonts w:ascii="Verdana" w:hAnsi="Verdana"/>
      <w:sz w:val="22"/>
      <w:szCs w:val="22"/>
    </w:rPr>
  </w:style>
  <w:style w:type="paragraph" w:styleId="Tekstpodstawowy">
    <w:name w:val="Body Text"/>
    <w:basedOn w:val="Normalny"/>
    <w:link w:val="TekstpodstawowyZnak"/>
    <w:rsid w:val="00AB2D95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link w:val="Tekstpodstawowy"/>
    <w:rsid w:val="00AB2D95"/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AB2D95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ar-SA"/>
    </w:rPr>
  </w:style>
  <w:style w:type="character" w:customStyle="1" w:styleId="Tekstpodstawowy3Znak">
    <w:name w:val="Tekst podstawowy 3 Znak"/>
    <w:link w:val="Tekstpodstawowy3"/>
    <w:rsid w:val="00AB2D95"/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Nagwek8Znak">
    <w:name w:val="Nagłówek 8 Znak"/>
    <w:link w:val="Nagwek8"/>
    <w:rsid w:val="00BA5FAE"/>
    <w:rPr>
      <w:rFonts w:eastAsia="Times New Roman"/>
      <w:i/>
      <w:iCs/>
      <w:sz w:val="24"/>
      <w:szCs w:val="24"/>
    </w:rPr>
  </w:style>
  <w:style w:type="paragraph" w:styleId="Tytu">
    <w:name w:val="Title"/>
    <w:basedOn w:val="Normalny"/>
    <w:link w:val="TytuZnak"/>
    <w:qFormat/>
    <w:rsid w:val="00BA5FAE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ytuZnak">
    <w:name w:val="Tytuł Znak"/>
    <w:link w:val="Tytu"/>
    <w:rsid w:val="00BA5FAE"/>
    <w:rPr>
      <w:rFonts w:ascii="Times New Roman" w:eastAsia="Times New Roman" w:hAnsi="Times New Roman"/>
      <w:sz w:val="24"/>
    </w:rPr>
  </w:style>
  <w:style w:type="paragraph" w:customStyle="1" w:styleId="p3">
    <w:name w:val="p3"/>
    <w:basedOn w:val="Normalny"/>
    <w:rsid w:val="00BA5FAE"/>
    <w:pPr>
      <w:tabs>
        <w:tab w:val="left" w:pos="720"/>
      </w:tabs>
      <w:spacing w:after="0" w:line="24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B4193E"/>
    <w:rPr>
      <w:rFonts w:ascii="Times New Roman" w:eastAsia="Times New Roman" w:hAnsi="Times New Roman"/>
      <w:sz w:val="24"/>
      <w:szCs w:val="24"/>
    </w:rPr>
  </w:style>
  <w:style w:type="character" w:customStyle="1" w:styleId="Mention">
    <w:name w:val="Mention"/>
    <w:uiPriority w:val="99"/>
    <w:semiHidden/>
    <w:unhideWhenUsed/>
    <w:rsid w:val="003E1AF8"/>
    <w:rPr>
      <w:color w:val="2B579A"/>
      <w:shd w:val="clear" w:color="auto" w:fill="E6E6E6"/>
    </w:rPr>
  </w:style>
  <w:style w:type="character" w:customStyle="1" w:styleId="firmname">
    <w:name w:val="firmname"/>
    <w:basedOn w:val="Domylnaczcionkaakapitu"/>
    <w:rsid w:val="008767D9"/>
  </w:style>
  <w:style w:type="numbering" w:customStyle="1" w:styleId="Styl1">
    <w:name w:val="Styl1"/>
    <w:uiPriority w:val="99"/>
    <w:rsid w:val="00793F20"/>
    <w:pPr>
      <w:numPr>
        <w:numId w:val="5"/>
      </w:numPr>
    </w:pPr>
  </w:style>
  <w:style w:type="numbering" w:customStyle="1" w:styleId="Styl2">
    <w:name w:val="Styl2"/>
    <w:uiPriority w:val="99"/>
    <w:rsid w:val="00793F20"/>
    <w:pPr>
      <w:numPr>
        <w:numId w:val="6"/>
      </w:numPr>
    </w:pPr>
  </w:style>
  <w:style w:type="paragraph" w:customStyle="1" w:styleId="Default">
    <w:name w:val="Default"/>
    <w:rsid w:val="000C267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gwek1Znak">
    <w:name w:val="Nagłówek 1 Znak"/>
    <w:link w:val="Nagwek1"/>
    <w:uiPriority w:val="9"/>
    <w:rsid w:val="00F9423D"/>
    <w:rPr>
      <w:rFonts w:ascii="Cambria" w:eastAsia="Times New Roman" w:hAnsi="Cambria" w:cs="Times New Roman"/>
      <w:color w:val="365F91"/>
      <w:sz w:val="32"/>
      <w:szCs w:val="32"/>
      <w:lang w:eastAsia="en-US"/>
    </w:rPr>
  </w:style>
  <w:style w:type="paragraph" w:customStyle="1" w:styleId="paragraf">
    <w:name w:val="paragraf"/>
    <w:basedOn w:val="Nagwek1"/>
    <w:link w:val="paragrafZnak"/>
    <w:qFormat/>
    <w:rsid w:val="00F9423D"/>
    <w:pPr>
      <w:numPr>
        <w:numId w:val="7"/>
      </w:numPr>
      <w:jc w:val="center"/>
    </w:pPr>
    <w:rPr>
      <w:rFonts w:ascii="Calibri" w:hAnsi="Calibri"/>
      <w:b/>
      <w:sz w:val="22"/>
      <w:szCs w:val="22"/>
    </w:rPr>
  </w:style>
  <w:style w:type="character" w:customStyle="1" w:styleId="paragrafZnak">
    <w:name w:val="paragraf Znak"/>
    <w:link w:val="paragraf"/>
    <w:rsid w:val="00F9423D"/>
    <w:rPr>
      <w:rFonts w:eastAsia="Times New Roman"/>
      <w:b/>
      <w:color w:val="365F91"/>
      <w:sz w:val="22"/>
      <w:szCs w:val="22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6055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556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556E"/>
    <w:rPr>
      <w:rFonts w:ascii="Arial" w:hAnsi="Arial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55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556E"/>
    <w:rPr>
      <w:rFonts w:ascii="Arial" w:hAnsi="Arial"/>
      <w:b/>
      <w:bCs/>
      <w:lang w:eastAsia="en-US"/>
    </w:rPr>
  </w:style>
  <w:style w:type="paragraph" w:styleId="Poprawka">
    <w:name w:val="Revision"/>
    <w:hidden/>
    <w:uiPriority w:val="99"/>
    <w:semiHidden/>
    <w:rsid w:val="00CA7AF9"/>
    <w:rPr>
      <w:rFonts w:ascii="Arial" w:hAnsi="Arial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A5D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A5D94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A5D94"/>
    <w:rPr>
      <w:lang w:eastAsia="en-US"/>
    </w:rPr>
  </w:style>
  <w:style w:type="paragraph" w:customStyle="1" w:styleId="paragraph">
    <w:name w:val="paragraph"/>
    <w:basedOn w:val="Normalny"/>
    <w:rsid w:val="00FE75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E7534"/>
  </w:style>
  <w:style w:type="character" w:customStyle="1" w:styleId="eop">
    <w:name w:val="eop"/>
    <w:basedOn w:val="Domylnaczcionkaakapitu"/>
    <w:rsid w:val="00FE7534"/>
  </w:style>
  <w:style w:type="paragraph" w:customStyle="1" w:styleId="paragrafumowy">
    <w:name w:val="paragraf umowy"/>
    <w:basedOn w:val="Nagwek2"/>
    <w:next w:val="Default"/>
    <w:link w:val="paragrafumowyZnak"/>
    <w:qFormat/>
    <w:rsid w:val="00FF74EE"/>
    <w:pPr>
      <w:widowControl w:val="0"/>
      <w:spacing w:before="240" w:after="120" w:line="240" w:lineRule="auto"/>
      <w:jc w:val="both"/>
    </w:pPr>
    <w:rPr>
      <w:rFonts w:ascii="Arial" w:eastAsia="Arial" w:hAnsi="Arial" w:cs="Arial"/>
      <w:b/>
      <w:bCs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74E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paragrafumowyZnak">
    <w:name w:val="paragraf umowy Znak"/>
    <w:basedOn w:val="Nagwek2Znak"/>
    <w:link w:val="paragrafumowy"/>
    <w:rsid w:val="00FF74EE"/>
    <w:rPr>
      <w:rFonts w:ascii="Arial" w:eastAsia="Arial" w:hAnsi="Arial" w:cs="Arial"/>
      <w:b/>
      <w:bCs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7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43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84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4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0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36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3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5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79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3053d9f9eea04c09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ed7469d9fe5c4875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c2ed94d-8399-4e01-b72f-ca442e8babe2" xsi:nil="true"/>
    <TaxCatchAll xmlns="1ac6cfe2-f35e-4c03-a4d5-8c5118270809" xsi:nil="true"/>
    <Etap xmlns="ac2ed94d-8399-4e01-b72f-ca442e8babe2" xsi:nil="true"/>
    <Rokpost_x0119_powania xmlns="ac2ed94d-8399-4e01-b72f-ca442e8babe2" xsi:nil="true"/>
    <Ktoprowadzi xmlns="ac2ed94d-8399-4e01-b72f-ca442e8babe2">
      <UserInfo>
        <DisplayName/>
        <AccountId xsi:nil="true"/>
        <AccountType/>
      </UserInfo>
    </Ktoprowadzi>
    <lcf76f155ced4ddcb4097134ff3c332f xmlns="ac2ed94d-8399-4e01-b72f-ca442e8babe2">
      <Terms xmlns="http://schemas.microsoft.com/office/infopath/2007/PartnerControls"/>
    </lcf76f155ced4ddcb4097134ff3c332f>
    <DR_start xmlns="ac2ed94d-8399-4e01-b72f-ca442e8babe2" xsi:nil="true"/>
    <DR_monit xmlns="ac2ed94d-8399-4e01-b72f-ca442e8babe2">false</DR_monit>
    <NrUmowyMCP xmlns="1ac6cfe2-f35e-4c03-a4d5-8c5118270809" xsi:nil="true"/>
    <Znak_sprawyT xmlns="ac2ed94d-8399-4e01-b72f-ca442e8babe2" xsi:nil="true"/>
    <hip xmlns="ac2ed94d-8399-4e01-b72f-ca442e8babe2">
      <Url xsi:nil="true"/>
      <Description xsi:nil="true"/>
    </hip>
    <DR_pracownik xmlns="ac2ed94d-8399-4e01-b72f-ca442e8babe2">
      <UserInfo>
        <DisplayName/>
        <AccountId xsi:nil="true"/>
        <AccountType/>
      </UserInfo>
    </DR_pracownik>
    <DR_radca xmlns="ac2ed94d-8399-4e01-b72f-ca442e8babe2">
      <UserInfo>
        <DisplayName/>
        <AccountId xsi:nil="true"/>
        <AccountType/>
      </UserInfo>
    </DR_radca>
    <n0d9fb298cae4f0b85cd5797376910a0 xmlns="1ac6cfe2-f35e-4c03-a4d5-8c5118270809">
      <Terms xmlns="http://schemas.microsoft.com/office/infopath/2007/PartnerControls"/>
    </n0d9fb298cae4f0b85cd5797376910a0>
    <kfaae0e5174e4e12bf4d940e5bd79617 xmlns="ac2ed94d-8399-4e01-b72f-ca442e8babe2">
      <Terms xmlns="http://schemas.microsoft.com/office/infopath/2007/PartnerControls"/>
    </kfaae0e5174e4e12bf4d940e5bd79617>
    <PlannerID xmlns="1ac6cfe2-f35e-4c03-a4d5-8c5118270809" xsi:nil="true"/>
    <DR_stop xmlns="ac2ed94d-8399-4e01-b72f-ca442e8babe2" xsi:nil="true"/>
    <DR_opiekun xmlns="ac2ed94d-8399-4e01-b72f-ca442e8babe2">
      <UserInfo>
        <DisplayName/>
        <AccountId xsi:nil="true"/>
        <AccountType/>
      </UserInfo>
    </DR_opieku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BDDE516A30934099D729AC40DD6585" ma:contentTypeVersion="35" ma:contentTypeDescription="Utwórz nowy dokument." ma:contentTypeScope="" ma:versionID="4f75af0f6af8d35a1941ee17e21a27da">
  <xsd:schema xmlns:xsd="http://www.w3.org/2001/XMLSchema" xmlns:xs="http://www.w3.org/2001/XMLSchema" xmlns:p="http://schemas.microsoft.com/office/2006/metadata/properties" xmlns:ns2="ac2ed94d-8399-4e01-b72f-ca442e8babe2" xmlns:ns3="1ac6cfe2-f35e-4c03-a4d5-8c5118270809" targetNamespace="http://schemas.microsoft.com/office/2006/metadata/properties" ma:root="true" ma:fieldsID="dcfdefaf638b7bda5eb538d7503ba6c2" ns2:_="" ns3:_="">
    <xsd:import namespace="ac2ed94d-8399-4e01-b72f-ca442e8babe2"/>
    <xsd:import namespace="1ac6cfe2-f35e-4c03-a4d5-8c5118270809"/>
    <xsd:element name="properties">
      <xsd:complexType>
        <xsd:sequence>
          <xsd:element name="documentManagement">
            <xsd:complexType>
              <xsd:all>
                <xsd:element ref="ns2:Ktoprowadzi" minOccurs="0"/>
                <xsd:element ref="ns2:Rokpost_x0119_powania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Etap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n0d9fb298cae4f0b85cd5797376910a0" minOccurs="0"/>
                <xsd:element ref="ns2:Znak_sprawyT" minOccurs="0"/>
                <xsd:element ref="ns2:kfaae0e5174e4e12bf4d940e5bd79617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3:PlannerID" minOccurs="0"/>
                <xsd:element ref="ns2:DR_pracownik" minOccurs="0"/>
                <xsd:element ref="ns2:MediaServiceObjectDetectorVersions" minOccurs="0"/>
                <xsd:element ref="ns2:MediaServiceOCR" minOccurs="0"/>
                <xsd:element ref="ns3:NrUmowyMCP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2ed94d-8399-4e01-b72f-ca442e8babe2" elementFormDefault="qualified">
    <xsd:import namespace="http://schemas.microsoft.com/office/2006/documentManagement/types"/>
    <xsd:import namespace="http://schemas.microsoft.com/office/infopath/2007/PartnerControls"/>
    <xsd:element name="Ktoprowadzi" ma:index="8" nillable="true" ma:displayName="Kto prowadzi" ma:format="Dropdown" ma:list="UserInfo" ma:SharePointGroup="0" ma:internalName="Ktoprowadzi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okpost_x0119_powania" ma:index="9" nillable="true" ma:displayName="Rok postępowania" ma:format="Dropdown" ma:internalName="Rokpost_x0119_powania">
      <xsd:simpleType>
        <xsd:restriction base="dms:Choice">
          <xsd:enumeration value="2022"/>
          <xsd:enumeration value="2023"/>
          <xsd:enumeration value="2024"/>
          <xsd:enumeration value="2021"/>
          <xsd:enumeration value="2020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Etap" ma:index="14" nillable="true" ma:displayName="Etap" ma:description="Kolumna porządkowa, numeryczny system porządkowania kolejności działań" ma:internalName="Etap">
      <xsd:simpleType>
        <xsd:restriction base="dms:Text">
          <xsd:maxLength value="255"/>
        </xsd:restriction>
      </xsd:simpleType>
    </xsd:element>
    <xsd:element name="_Flow_SignoffStatus" ma:index="15" nillable="true" ma:displayName="Stan zatwierdzenia" ma:internalName="Stan_x0020_zatwierdzenia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Znak_sprawyT" ma:index="24" nillable="true" ma:displayName="Znak_sprawyT" ma:format="Dropdown" ma:internalName="Znak_sprawyT">
      <xsd:simpleType>
        <xsd:restriction base="dms:Text">
          <xsd:maxLength value="255"/>
        </xsd:restriction>
      </xsd:simpleType>
    </xsd:element>
    <xsd:element name="kfaae0e5174e4e12bf4d940e5bd79617" ma:index="26" nillable="true" ma:taxonomy="true" ma:internalName="kfaae0e5174e4e12bf4d940e5bd79617" ma:taxonomyFieldName="DR_sprawa" ma:displayName="DR_sprawa" ma:default="" ma:fieldId="{4faae0e5-174e-4e12-bf4d-940e5bd79617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7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8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9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30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1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2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4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3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4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6cfe2-f35e-4c03-a4d5-8c511827080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d3aa3c4-8978-463d-8b35-8d2fd314b6da}" ma:internalName="TaxCatchAll" ma:showField="CatchAllData" ma:web="1ac6cfe2-f35e-4c03-a4d5-8c51182708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0d9fb298cae4f0b85cd5797376910a0" ma:index="23" nillable="true" ma:taxonomy="true" ma:internalName="n0d9fb298cae4f0b85cd5797376910a0" ma:taxonomyFieldName="P1kluczowe" ma:displayName="P1kluczowe" ma:default="" ma:fieldId="{70d9fb29-8cae-4f0b-85cd-5797376910a0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33" nillable="true" ma:displayName="PlannerID" ma:description="kolumna automatyzacji Opiniowanie DR" ma:internalName="PlannerID">
      <xsd:simpleType>
        <xsd:restriction base="dms:Text">
          <xsd:maxLength value="255"/>
        </xsd:restriction>
      </xsd:simpleType>
    </xsd:element>
    <xsd:element name="NrUmowyMCP" ma:index="37" nillable="true" ma:displayName="NrUmowyMCP" ma:internalName="NrUmowyMCP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01BB6-3FC3-4E4E-BD3C-D14BE997A4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C539EA-008B-4739-BB27-3862076C1C0C}">
  <ds:schemaRefs>
    <ds:schemaRef ds:uri="ac2ed94d-8399-4e01-b72f-ca442e8babe2"/>
    <ds:schemaRef ds:uri="http://purl.org/dc/elements/1.1/"/>
    <ds:schemaRef ds:uri="http://schemas.microsoft.com/office/2006/metadata/properties"/>
    <ds:schemaRef ds:uri="1ac6cfe2-f35e-4c03-a4d5-8c5118270809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27F765B-6027-4F8C-9E4C-77B6378BEF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2ed94d-8399-4e01-b72f-ca442e8babe2"/>
    <ds:schemaRef ds:uri="1ac6cfe2-f35e-4c03-a4d5-8c51182708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A50961-F99F-454C-B264-75C4E6A87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3638</Words>
  <Characters>21833</Characters>
  <Application>Microsoft Office Word</Application>
  <DocSecurity>0</DocSecurity>
  <Lines>181</Lines>
  <Paragraphs>50</Paragraphs>
  <ScaleCrop>false</ScaleCrop>
  <Company/>
  <LinksUpToDate>false</LinksUpToDate>
  <CharactersWithSpaces>25421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Gońka</dc:creator>
  <cp:keywords/>
  <cp:lastModifiedBy>Anna Palczewska-Paszkot</cp:lastModifiedBy>
  <cp:revision>40</cp:revision>
  <cp:lastPrinted>2022-08-17T18:14:00Z</cp:lastPrinted>
  <dcterms:created xsi:type="dcterms:W3CDTF">2022-08-13T18:44:00Z</dcterms:created>
  <dcterms:modified xsi:type="dcterms:W3CDTF">2024-11-21T13:41:00Z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0x01010019BDDE516A30934099D729AC40DD6585</vt:lpwstr>
  </property>
  <property fmtid="{D5CDD505-2E9C-101B-9397-08002B2CF9AE}" pid="3" name="MediaServiceImageTags">
    <vt:lpwstr/>
  </property>
  <property fmtid="{D5CDD505-2E9C-101B-9397-08002B2CF9AE}" pid="4" name="DR_sprawa">
    <vt:lpwstr/>
  </property>
  <property fmtid="{D5CDD505-2E9C-101B-9397-08002B2CF9AE}" pid="5" name="P1kluczowe">
    <vt:lpwstr/>
  </property>
</Properties>
</file>