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8F024" w14:textId="77777777" w:rsidR="00AF0318" w:rsidRDefault="00AF0318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42E75AC" w14:textId="37EAD825" w:rsidR="00DF183F" w:rsidRDefault="00BE2DE5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5CA0">
        <w:rPr>
          <w:rFonts w:ascii="Arial" w:hAnsi="Arial" w:cs="Arial"/>
          <w:b/>
          <w:sz w:val="28"/>
          <w:szCs w:val="28"/>
        </w:rPr>
        <w:t>FORMULARZ CENOWY</w:t>
      </w:r>
      <w:r w:rsidR="00397D87" w:rsidRPr="00875CA0">
        <w:rPr>
          <w:rFonts w:ascii="Arial" w:hAnsi="Arial" w:cs="Arial"/>
          <w:b/>
          <w:sz w:val="28"/>
          <w:szCs w:val="28"/>
        </w:rPr>
        <w:t xml:space="preserve"> </w:t>
      </w:r>
    </w:p>
    <w:p w14:paraId="4C18D145" w14:textId="18AB1738" w:rsidR="00324A67" w:rsidRPr="00052474" w:rsidRDefault="00DF183F" w:rsidP="00176456">
      <w:pPr>
        <w:spacing w:after="0"/>
        <w:jc w:val="center"/>
        <w:rPr>
          <w:rFonts w:ascii="Arial" w:hAnsi="Arial" w:cs="Arial"/>
          <w:b/>
          <w:color w:val="EE0000"/>
          <w:sz w:val="24"/>
          <w:szCs w:val="24"/>
        </w:rPr>
      </w:pPr>
      <w:r w:rsidRPr="00052474">
        <w:rPr>
          <w:rFonts w:ascii="Arial" w:hAnsi="Arial" w:cs="Arial"/>
          <w:b/>
          <w:color w:val="EE0000"/>
          <w:sz w:val="24"/>
          <w:szCs w:val="24"/>
        </w:rPr>
        <w:t>Trzemeszno</w:t>
      </w:r>
    </w:p>
    <w:p w14:paraId="5D558AAE" w14:textId="77777777" w:rsidR="00FE04D5" w:rsidRDefault="00FE04D5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A106C7D" w14:textId="77777777" w:rsidR="00FE04D5" w:rsidRDefault="00FE04D5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5C63717" w14:textId="77777777" w:rsidR="00FE04D5" w:rsidRDefault="00FE04D5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3460"/>
        <w:gridCol w:w="2193"/>
        <w:gridCol w:w="1756"/>
        <w:gridCol w:w="1328"/>
      </w:tblGrid>
      <w:tr w:rsidR="00AF0318" w14:paraId="79E483B0" w14:textId="77777777" w:rsidTr="008C5D3E">
        <w:trPr>
          <w:trHeight w:val="1204"/>
          <w:jc w:val="center"/>
        </w:trPr>
        <w:tc>
          <w:tcPr>
            <w:tcW w:w="608" w:type="dxa"/>
          </w:tcPr>
          <w:p w14:paraId="5B7B6C84" w14:textId="5A3AB072" w:rsidR="00AF0318" w:rsidRPr="00AF0318" w:rsidRDefault="00AF0318" w:rsidP="00176456">
            <w:pPr>
              <w:jc w:val="center"/>
              <w:rPr>
                <w:rFonts w:ascii="Arial" w:hAnsi="Arial" w:cs="Arial"/>
                <w:b/>
                <w:bCs/>
              </w:rPr>
            </w:pPr>
            <w:r w:rsidRPr="00AF0318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782" w:type="dxa"/>
          </w:tcPr>
          <w:p w14:paraId="5D80856E" w14:textId="77777777" w:rsidR="00AF0318" w:rsidRDefault="00AF0318" w:rsidP="00176456">
            <w:pPr>
              <w:jc w:val="center"/>
              <w:rPr>
                <w:rFonts w:ascii="Arial" w:hAnsi="Arial" w:cs="Arial"/>
                <w:b/>
                <w:bCs/>
              </w:rPr>
            </w:pPr>
            <w:r w:rsidRPr="00AF0318">
              <w:rPr>
                <w:rFonts w:ascii="Arial" w:hAnsi="Arial" w:cs="Arial"/>
                <w:b/>
                <w:bCs/>
              </w:rPr>
              <w:t>Miesięczne wynagrodzenie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AF0318">
              <w:rPr>
                <w:rFonts w:ascii="Arial" w:hAnsi="Arial" w:cs="Arial"/>
                <w:b/>
                <w:bCs/>
              </w:rPr>
              <w:t>ryczałtowe</w:t>
            </w:r>
            <w:r>
              <w:rPr>
                <w:rFonts w:ascii="Arial" w:hAnsi="Arial" w:cs="Arial"/>
                <w:b/>
                <w:bCs/>
              </w:rPr>
              <w:t xml:space="preserve"> netto</w:t>
            </w:r>
            <w:r w:rsidR="00082DDA">
              <w:rPr>
                <w:rFonts w:ascii="Arial" w:hAnsi="Arial" w:cs="Arial"/>
                <w:b/>
                <w:bCs/>
              </w:rPr>
              <w:t xml:space="preserve"> Wykonawcy</w:t>
            </w:r>
            <w:r w:rsidRPr="00AF0318">
              <w:rPr>
                <w:rFonts w:ascii="Arial" w:hAnsi="Arial" w:cs="Arial"/>
                <w:b/>
                <w:bCs/>
              </w:rPr>
              <w:t xml:space="preserve"> za wykonanie usługi</w:t>
            </w:r>
          </w:p>
          <w:p w14:paraId="28FEF47F" w14:textId="342A27AB" w:rsidR="008C5D3E" w:rsidRPr="00AF0318" w:rsidRDefault="008C5D3E" w:rsidP="001764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2313" w:type="dxa"/>
          </w:tcPr>
          <w:p w14:paraId="57F67F3B" w14:textId="20F32FA4" w:rsidR="00AF0318" w:rsidRPr="00AF0318" w:rsidRDefault="00AF0318" w:rsidP="008C5D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F0318">
              <w:rPr>
                <w:rFonts w:ascii="Arial" w:hAnsi="Arial" w:cs="Arial"/>
                <w:b/>
                <w:bCs/>
              </w:rPr>
              <w:t xml:space="preserve">Przewidywany czas realizacji umowy </w:t>
            </w:r>
            <w:r w:rsidR="008C5D3E">
              <w:rPr>
                <w:rFonts w:ascii="Arial" w:hAnsi="Arial" w:cs="Arial"/>
                <w:b/>
                <w:bCs/>
              </w:rPr>
              <w:br/>
            </w:r>
            <w:r w:rsidRPr="00AF0318">
              <w:rPr>
                <w:rFonts w:ascii="Arial" w:hAnsi="Arial" w:cs="Arial"/>
                <w:b/>
                <w:bCs/>
              </w:rPr>
              <w:t>w miesiącach</w:t>
            </w:r>
          </w:p>
        </w:tc>
        <w:tc>
          <w:tcPr>
            <w:tcW w:w="1701" w:type="dxa"/>
          </w:tcPr>
          <w:p w14:paraId="1C8334DB" w14:textId="77777777" w:rsidR="008C5D3E" w:rsidRDefault="00AF0318" w:rsidP="008C5D3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/>
                <w:bCs/>
              </w:rPr>
              <w:t>Łączna wartość netto</w:t>
            </w:r>
            <w:r w:rsidRPr="00AF031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67BE522" w14:textId="15966F07" w:rsidR="008C5D3E" w:rsidRPr="008C5D3E" w:rsidRDefault="008C5D3E" w:rsidP="008C5D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1418" w:type="dxa"/>
          </w:tcPr>
          <w:p w14:paraId="1D18E37D" w14:textId="77777777" w:rsidR="00AF0318" w:rsidRPr="00AF0318" w:rsidRDefault="00AF0318" w:rsidP="00176456">
            <w:pPr>
              <w:jc w:val="center"/>
              <w:rPr>
                <w:rFonts w:ascii="Arial" w:hAnsi="Arial" w:cs="Arial"/>
                <w:b/>
                <w:bCs/>
              </w:rPr>
            </w:pPr>
            <w:r w:rsidRPr="00AF0318">
              <w:rPr>
                <w:rFonts w:ascii="Arial" w:hAnsi="Arial" w:cs="Arial"/>
                <w:b/>
                <w:bCs/>
              </w:rPr>
              <w:t>Stawka</w:t>
            </w:r>
          </w:p>
          <w:p w14:paraId="7A121600" w14:textId="4949096E" w:rsidR="00AF0318" w:rsidRPr="00AF0318" w:rsidRDefault="00AF0318" w:rsidP="001764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/>
                <w:bCs/>
              </w:rPr>
              <w:t>VAT</w:t>
            </w:r>
          </w:p>
        </w:tc>
      </w:tr>
      <w:tr w:rsidR="00AF0318" w14:paraId="3FEC1AE5" w14:textId="77777777" w:rsidTr="008C5D3E">
        <w:trPr>
          <w:trHeight w:val="4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CE60E" w14:textId="4FC739A8" w:rsidR="00AF0318" w:rsidRPr="00AF0318" w:rsidRDefault="00AF0318" w:rsidP="00AF031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Cs/>
                <w:i/>
                <w:sz w:val="18"/>
              </w:rPr>
              <w:t>1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28F4F" w14:textId="5E01190F" w:rsidR="00AF0318" w:rsidRPr="00AF0318" w:rsidRDefault="00AF0318" w:rsidP="00AF031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Cs/>
                <w:i/>
                <w:sz w:val="18"/>
              </w:rPr>
              <w:t>2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BCF0" w14:textId="75983C27" w:rsidR="00AF0318" w:rsidRPr="00AF0318" w:rsidRDefault="00AF0318" w:rsidP="00AF031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Cs/>
                <w:i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D2B1D" w14:textId="6A3E6542" w:rsidR="00AF0318" w:rsidRPr="00AF0318" w:rsidRDefault="00AF0318" w:rsidP="00AF031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Cs/>
                <w:i/>
                <w:sz w:val="18"/>
              </w:rPr>
              <w:t>4</w:t>
            </w:r>
            <w:r>
              <w:rPr>
                <w:rFonts w:ascii="Arial" w:hAnsi="Arial" w:cs="Arial"/>
                <w:bCs/>
                <w:i/>
                <w:sz w:val="18"/>
              </w:rPr>
              <w:t>=2*3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BCEE6" w14:textId="61F9B261" w:rsidR="00AF0318" w:rsidRPr="00AF0318" w:rsidRDefault="00AF0318" w:rsidP="00AF031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F0318">
              <w:rPr>
                <w:rFonts w:ascii="Arial" w:hAnsi="Arial" w:cs="Arial"/>
                <w:bCs/>
                <w:i/>
                <w:sz w:val="18"/>
              </w:rPr>
              <w:t>5</w:t>
            </w:r>
          </w:p>
        </w:tc>
      </w:tr>
      <w:tr w:rsidR="00AF0318" w14:paraId="78033CD9" w14:textId="77777777" w:rsidTr="00AF0318">
        <w:trPr>
          <w:jc w:val="center"/>
        </w:trPr>
        <w:tc>
          <w:tcPr>
            <w:tcW w:w="608" w:type="dxa"/>
          </w:tcPr>
          <w:p w14:paraId="7EFAA497" w14:textId="77777777" w:rsidR="00AF0318" w:rsidRPr="00AF0318" w:rsidRDefault="00AF0318" w:rsidP="00176456">
            <w:pPr>
              <w:jc w:val="center"/>
              <w:rPr>
                <w:rFonts w:ascii="Arial" w:hAnsi="Arial" w:cs="Arial"/>
              </w:rPr>
            </w:pPr>
          </w:p>
          <w:p w14:paraId="5FD0AAF7" w14:textId="123B10A7" w:rsidR="00AF0318" w:rsidRPr="00AF0318" w:rsidRDefault="00AF0318" w:rsidP="00176456">
            <w:pPr>
              <w:jc w:val="center"/>
              <w:rPr>
                <w:rFonts w:ascii="Arial" w:hAnsi="Arial" w:cs="Arial"/>
              </w:rPr>
            </w:pPr>
            <w:r w:rsidRPr="00AF0318">
              <w:rPr>
                <w:rFonts w:ascii="Arial" w:hAnsi="Arial" w:cs="Arial"/>
              </w:rPr>
              <w:t>1</w:t>
            </w:r>
          </w:p>
        </w:tc>
        <w:tc>
          <w:tcPr>
            <w:tcW w:w="3782" w:type="dxa"/>
          </w:tcPr>
          <w:p w14:paraId="6DF61F06" w14:textId="77777777" w:rsidR="00AF0318" w:rsidRDefault="00AF0318" w:rsidP="00176456">
            <w:pPr>
              <w:jc w:val="center"/>
              <w:rPr>
                <w:rFonts w:ascii="Arial" w:hAnsi="Arial" w:cs="Arial"/>
              </w:rPr>
            </w:pPr>
          </w:p>
          <w:p w14:paraId="278DB30B" w14:textId="596EDCCF" w:rsidR="00AF0318" w:rsidRDefault="00AF0318" w:rsidP="001764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  <w:p w14:paraId="633BB586" w14:textId="693DB937" w:rsidR="00AF0318" w:rsidRPr="00AF0318" w:rsidRDefault="00AF0318" w:rsidP="00176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13" w:type="dxa"/>
          </w:tcPr>
          <w:p w14:paraId="08C7D234" w14:textId="77777777" w:rsidR="00AF0318" w:rsidRPr="00AF0318" w:rsidRDefault="00AF0318" w:rsidP="00176456">
            <w:pPr>
              <w:jc w:val="center"/>
              <w:rPr>
                <w:rFonts w:ascii="Arial" w:hAnsi="Arial" w:cs="Arial"/>
              </w:rPr>
            </w:pPr>
          </w:p>
          <w:p w14:paraId="04AFAFD3" w14:textId="303C0D49" w:rsidR="00AF0318" w:rsidRPr="00AF0318" w:rsidRDefault="00ED610D" w:rsidP="001764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01" w:type="dxa"/>
          </w:tcPr>
          <w:p w14:paraId="30E29811" w14:textId="77777777" w:rsidR="00AF0318" w:rsidRDefault="00AF0318" w:rsidP="00176456">
            <w:pPr>
              <w:jc w:val="center"/>
              <w:rPr>
                <w:rFonts w:ascii="Arial" w:hAnsi="Arial" w:cs="Arial"/>
              </w:rPr>
            </w:pPr>
          </w:p>
          <w:p w14:paraId="62F8D278" w14:textId="60D07A20" w:rsidR="00AF0318" w:rsidRPr="00AF0318" w:rsidRDefault="00AF0318" w:rsidP="00AF03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</w:p>
        </w:tc>
        <w:tc>
          <w:tcPr>
            <w:tcW w:w="1418" w:type="dxa"/>
          </w:tcPr>
          <w:p w14:paraId="07B26943" w14:textId="77777777" w:rsidR="00AF0318" w:rsidRDefault="00AF0318" w:rsidP="005A1E98">
            <w:pPr>
              <w:jc w:val="center"/>
              <w:rPr>
                <w:rFonts w:ascii="Arial" w:hAnsi="Arial" w:cs="Arial"/>
              </w:rPr>
            </w:pPr>
          </w:p>
          <w:p w14:paraId="7EAF34DC" w14:textId="7325E361" w:rsidR="00AF0318" w:rsidRPr="00AF0318" w:rsidRDefault="005A1E98" w:rsidP="005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</w:tr>
    </w:tbl>
    <w:p w14:paraId="73BAB860" w14:textId="77777777" w:rsidR="00FE04D5" w:rsidRPr="00875CA0" w:rsidRDefault="00FE04D5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F212CBD" w14:textId="5A32FC4B" w:rsidR="00397D87" w:rsidRPr="00875CA0" w:rsidRDefault="00397D87" w:rsidP="001764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A57C1C5" w14:textId="77777777" w:rsidR="007B4C04" w:rsidRDefault="007B4C04" w:rsidP="00180294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6C60038B" w14:textId="77777777" w:rsidR="007B4C04" w:rsidRDefault="007B4C04" w:rsidP="00180294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1387293" w14:textId="77777777" w:rsidR="007B4C04" w:rsidRDefault="007B4C04" w:rsidP="00180294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7FDAA6C6" w14:textId="77777777" w:rsidR="007B4C04" w:rsidRDefault="007B4C04" w:rsidP="00F71FDF">
      <w:pPr>
        <w:spacing w:after="12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9A332AC" w14:textId="2D596822" w:rsidR="00F71FDF" w:rsidRPr="008C5D3E" w:rsidRDefault="008C5D3E" w:rsidP="008C5D3E">
      <w:pPr>
        <w:spacing w:after="0" w:line="240" w:lineRule="auto"/>
        <w:ind w:left="1416" w:firstLine="708"/>
        <w:jc w:val="center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</w:t>
      </w:r>
      <w:r w:rsidR="0027550F" w:rsidRPr="008C5D3E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..........................................................................................................</w:t>
      </w:r>
    </w:p>
    <w:p w14:paraId="529A1AD6" w14:textId="110FE3CF" w:rsidR="0027550F" w:rsidRPr="008C5D3E" w:rsidRDefault="0027550F" w:rsidP="008C5D3E">
      <w:pPr>
        <w:spacing w:after="0" w:line="240" w:lineRule="auto"/>
        <w:ind w:left="2832"/>
        <w:rPr>
          <w:rFonts w:ascii="Arial" w:hAnsi="Arial" w:cs="Arial"/>
          <w:sz w:val="18"/>
          <w:szCs w:val="18"/>
          <w:lang w:eastAsia="pl-PL"/>
        </w:rPr>
      </w:pPr>
      <w:r w:rsidRPr="008C5D3E">
        <w:rPr>
          <w:rFonts w:ascii="Arial" w:hAnsi="Arial" w:cs="Arial"/>
          <w:sz w:val="18"/>
          <w:szCs w:val="18"/>
          <w:lang w:eastAsia="pl-PL"/>
        </w:rPr>
        <w:t>Podpis osób wskazanych w dokumencie uprawniającym do występowania</w:t>
      </w:r>
    </w:p>
    <w:p w14:paraId="42ECE318" w14:textId="51593722" w:rsidR="00BE2DE5" w:rsidRPr="00F71FDF" w:rsidRDefault="008C5D3E" w:rsidP="00864392">
      <w:pPr>
        <w:tabs>
          <w:tab w:val="center" w:pos="7143"/>
          <w:tab w:val="left" w:pos="1266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</w:t>
      </w:r>
      <w:r w:rsidR="0027550F" w:rsidRPr="008C5D3E">
        <w:rPr>
          <w:rFonts w:ascii="Arial" w:hAnsi="Arial" w:cs="Arial"/>
          <w:sz w:val="18"/>
          <w:szCs w:val="18"/>
          <w:lang w:eastAsia="pl-PL"/>
        </w:rPr>
        <w:t>w obrocie prawnym lub posiadających pełnomocnictwo</w:t>
      </w:r>
      <w:r w:rsidR="00864392">
        <w:rPr>
          <w:rFonts w:ascii="Arial" w:hAnsi="Arial" w:cs="Arial"/>
          <w:b/>
          <w:sz w:val="18"/>
          <w:szCs w:val="18"/>
          <w:lang w:eastAsia="pl-PL"/>
        </w:rPr>
        <w:tab/>
      </w:r>
    </w:p>
    <w:sectPr w:rsidR="00BE2DE5" w:rsidRPr="00F71FDF" w:rsidSect="00B216D0">
      <w:headerReference w:type="default" r:id="rId8"/>
      <w:pgSz w:w="11906" w:h="16838"/>
      <w:pgMar w:top="1134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99C2" w14:textId="77777777" w:rsidR="00A07417" w:rsidRDefault="00A07417" w:rsidP="00F378F0">
      <w:pPr>
        <w:spacing w:after="0" w:line="240" w:lineRule="auto"/>
      </w:pPr>
      <w:r>
        <w:separator/>
      </w:r>
    </w:p>
  </w:endnote>
  <w:endnote w:type="continuationSeparator" w:id="0">
    <w:p w14:paraId="181DB0E1" w14:textId="77777777" w:rsidR="00A07417" w:rsidRDefault="00A07417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7C691" w14:textId="77777777" w:rsidR="00A07417" w:rsidRDefault="00A07417" w:rsidP="00F378F0">
      <w:pPr>
        <w:spacing w:after="0" w:line="240" w:lineRule="auto"/>
      </w:pPr>
      <w:r>
        <w:separator/>
      </w:r>
    </w:p>
  </w:footnote>
  <w:footnote w:type="continuationSeparator" w:id="0">
    <w:p w14:paraId="4090917C" w14:textId="77777777" w:rsidR="00A07417" w:rsidRDefault="00A07417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5ED06" w14:textId="3CA24A12" w:rsidR="005E23FB" w:rsidRDefault="00A66ADB">
    <w:pPr>
      <w:pStyle w:val="Nagwek"/>
      <w:rPr>
        <w:rFonts w:ascii="Arial" w:hAnsi="Arial" w:cs="Arial"/>
        <w:b/>
      </w:rPr>
    </w:pPr>
    <w:r w:rsidRPr="008C5D3E">
      <w:rPr>
        <w:rFonts w:ascii="Arial" w:hAnsi="Arial" w:cs="Arial"/>
        <w:b/>
      </w:rPr>
      <w:t xml:space="preserve">Nr sprawy: </w:t>
    </w:r>
    <w:r w:rsidR="00DF183F" w:rsidRPr="008C5D3E">
      <w:rPr>
        <w:rFonts w:ascii="Arial" w:hAnsi="Arial" w:cs="Arial"/>
        <w:b/>
      </w:rPr>
      <w:t xml:space="preserve">   </w:t>
    </w:r>
    <w:r w:rsidR="00CC5D26" w:rsidRPr="00B216D0">
      <w:rPr>
        <w:rFonts w:ascii="Arial" w:hAnsi="Arial" w:cs="Arial"/>
        <w:b/>
        <w:bCs/>
      </w:rPr>
      <w:t>KW-WWA-280.09.2026.RL</w:t>
    </w:r>
    <w:r w:rsidR="00DF183F" w:rsidRPr="008C5D3E">
      <w:rPr>
        <w:rFonts w:ascii="Arial" w:hAnsi="Arial" w:cs="Arial"/>
        <w:b/>
      </w:rPr>
      <w:t xml:space="preserve"> </w:t>
    </w:r>
    <w:del w:id="0" w:author="Anna Tkaczuk" w:date="2026-02-17T12:10:00Z" w16du:dateUtc="2026-02-17T11:10:00Z">
      <w:r w:rsidR="00DF183F" w:rsidRPr="008C5D3E" w:rsidDel="008C5D3E">
        <w:rPr>
          <w:rFonts w:ascii="Arial" w:hAnsi="Arial" w:cs="Arial"/>
          <w:b/>
        </w:rPr>
        <w:delText xml:space="preserve">  </w:delText>
      </w:r>
    </w:del>
    <w:r w:rsidR="00DF183F" w:rsidRPr="008C5D3E">
      <w:rPr>
        <w:rFonts w:ascii="Arial" w:hAnsi="Arial" w:cs="Arial"/>
        <w:b/>
      </w:rPr>
      <w:t xml:space="preserve">  </w:t>
    </w:r>
    <w:r w:rsidR="008C5D3E">
      <w:rPr>
        <w:rFonts w:ascii="Arial" w:hAnsi="Arial" w:cs="Arial"/>
        <w:b/>
      </w:rPr>
      <w:t xml:space="preserve">                                     </w:t>
    </w:r>
    <w:r w:rsidR="008C5D3E" w:rsidRPr="008C5D3E">
      <w:rPr>
        <w:rFonts w:ascii="Arial" w:hAnsi="Arial" w:cs="Arial"/>
        <w:b/>
      </w:rPr>
      <w:t>Załącznik nr 2.5 do SWZ</w:t>
    </w:r>
    <w:r w:rsidR="00DF183F" w:rsidRPr="008C5D3E">
      <w:rPr>
        <w:rFonts w:ascii="Arial" w:hAnsi="Arial" w:cs="Arial"/>
        <w:b/>
      </w:rPr>
      <w:t xml:space="preserve">                                                                 </w:t>
    </w:r>
  </w:p>
  <w:p w14:paraId="21DF71E5" w14:textId="77777777" w:rsidR="008C5D3E" w:rsidRDefault="008C5D3E">
    <w:pPr>
      <w:pStyle w:val="Nagwek"/>
      <w:rPr>
        <w:rFonts w:ascii="Arial" w:hAnsi="Arial" w:cs="Arial"/>
        <w:b/>
      </w:rPr>
    </w:pPr>
  </w:p>
  <w:p w14:paraId="32B84028" w14:textId="77777777" w:rsidR="008C5D3E" w:rsidRPr="008C5D3E" w:rsidRDefault="008C5D3E">
    <w:pPr>
      <w:pStyle w:val="Nagwek"/>
      <w:rPr>
        <w:rFonts w:ascii="Arial" w:hAnsi="Arial" w:cs="Arial"/>
        <w:b/>
      </w:rPr>
    </w:pPr>
  </w:p>
  <w:p w14:paraId="2132E53C" w14:textId="77777777" w:rsidR="005E23FB" w:rsidRPr="00180294" w:rsidRDefault="005E23FB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A79A3"/>
    <w:multiLevelType w:val="hybridMultilevel"/>
    <w:tmpl w:val="69600D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759204">
    <w:abstractNumId w:val="1"/>
  </w:num>
  <w:num w:numId="2" w16cid:durableId="174352259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Tkaczuk">
    <w15:presenceInfo w15:providerId="AD" w15:userId="S-1-5-21-2891563894-4236293835-4098142692-29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49EA"/>
    <w:rsid w:val="00012642"/>
    <w:rsid w:val="00013F30"/>
    <w:rsid w:val="00027BF3"/>
    <w:rsid w:val="00030496"/>
    <w:rsid w:val="00052474"/>
    <w:rsid w:val="00065A93"/>
    <w:rsid w:val="00082DDA"/>
    <w:rsid w:val="000A69B4"/>
    <w:rsid w:val="000B0F85"/>
    <w:rsid w:val="000B638D"/>
    <w:rsid w:val="000C0100"/>
    <w:rsid w:val="000C433F"/>
    <w:rsid w:val="000C7197"/>
    <w:rsid w:val="001057D0"/>
    <w:rsid w:val="00116E11"/>
    <w:rsid w:val="001351FF"/>
    <w:rsid w:val="00154FCD"/>
    <w:rsid w:val="00163064"/>
    <w:rsid w:val="00163EB7"/>
    <w:rsid w:val="0017370C"/>
    <w:rsid w:val="0017556F"/>
    <w:rsid w:val="00176456"/>
    <w:rsid w:val="00180294"/>
    <w:rsid w:val="001B7A9A"/>
    <w:rsid w:val="001D6C23"/>
    <w:rsid w:val="001E076E"/>
    <w:rsid w:val="001E5D02"/>
    <w:rsid w:val="00207292"/>
    <w:rsid w:val="00215E3B"/>
    <w:rsid w:val="00236725"/>
    <w:rsid w:val="0024366E"/>
    <w:rsid w:val="0027550F"/>
    <w:rsid w:val="002B12ED"/>
    <w:rsid w:val="002B6121"/>
    <w:rsid w:val="002B620E"/>
    <w:rsid w:val="002F7C15"/>
    <w:rsid w:val="00302F84"/>
    <w:rsid w:val="00320841"/>
    <w:rsid w:val="00322CDD"/>
    <w:rsid w:val="00324A67"/>
    <w:rsid w:val="00332222"/>
    <w:rsid w:val="003339DA"/>
    <w:rsid w:val="00336E28"/>
    <w:rsid w:val="00354005"/>
    <w:rsid w:val="00354A6D"/>
    <w:rsid w:val="00367810"/>
    <w:rsid w:val="00383791"/>
    <w:rsid w:val="00397D87"/>
    <w:rsid w:val="003A5BCF"/>
    <w:rsid w:val="003B3032"/>
    <w:rsid w:val="00406C3A"/>
    <w:rsid w:val="0041344D"/>
    <w:rsid w:val="00415020"/>
    <w:rsid w:val="00417626"/>
    <w:rsid w:val="0042088F"/>
    <w:rsid w:val="00430933"/>
    <w:rsid w:val="004478E2"/>
    <w:rsid w:val="004B04A2"/>
    <w:rsid w:val="004B1F1B"/>
    <w:rsid w:val="004B1FD8"/>
    <w:rsid w:val="004B55D9"/>
    <w:rsid w:val="004B61EA"/>
    <w:rsid w:val="004D30C8"/>
    <w:rsid w:val="004D3FE9"/>
    <w:rsid w:val="004F1434"/>
    <w:rsid w:val="004F1D77"/>
    <w:rsid w:val="004F3D40"/>
    <w:rsid w:val="005034B0"/>
    <w:rsid w:val="005067CD"/>
    <w:rsid w:val="00506916"/>
    <w:rsid w:val="005323D7"/>
    <w:rsid w:val="00535151"/>
    <w:rsid w:val="00541E36"/>
    <w:rsid w:val="0059455E"/>
    <w:rsid w:val="005A1E98"/>
    <w:rsid w:val="005A4442"/>
    <w:rsid w:val="005A7E9C"/>
    <w:rsid w:val="005C070C"/>
    <w:rsid w:val="005C6DCE"/>
    <w:rsid w:val="005D0616"/>
    <w:rsid w:val="005D06BD"/>
    <w:rsid w:val="005E23FB"/>
    <w:rsid w:val="005E7B80"/>
    <w:rsid w:val="00605BE3"/>
    <w:rsid w:val="00613471"/>
    <w:rsid w:val="00633294"/>
    <w:rsid w:val="00643D92"/>
    <w:rsid w:val="00652A59"/>
    <w:rsid w:val="0066361C"/>
    <w:rsid w:val="00673344"/>
    <w:rsid w:val="006773F1"/>
    <w:rsid w:val="00693C75"/>
    <w:rsid w:val="006A139E"/>
    <w:rsid w:val="006B5BC5"/>
    <w:rsid w:val="006B601A"/>
    <w:rsid w:val="006D7A29"/>
    <w:rsid w:val="006F4857"/>
    <w:rsid w:val="006F6F7E"/>
    <w:rsid w:val="006F7E25"/>
    <w:rsid w:val="00710140"/>
    <w:rsid w:val="007442EA"/>
    <w:rsid w:val="00750C6C"/>
    <w:rsid w:val="00756EDC"/>
    <w:rsid w:val="007637A4"/>
    <w:rsid w:val="0079206A"/>
    <w:rsid w:val="007A2571"/>
    <w:rsid w:val="007A4917"/>
    <w:rsid w:val="007B4C04"/>
    <w:rsid w:val="007C168E"/>
    <w:rsid w:val="007C19E2"/>
    <w:rsid w:val="007D37F0"/>
    <w:rsid w:val="007D4AF5"/>
    <w:rsid w:val="007D7CD0"/>
    <w:rsid w:val="007E282A"/>
    <w:rsid w:val="00802BB1"/>
    <w:rsid w:val="00810EF8"/>
    <w:rsid w:val="0083039C"/>
    <w:rsid w:val="00855024"/>
    <w:rsid w:val="00864392"/>
    <w:rsid w:val="00867F0B"/>
    <w:rsid w:val="00875CA0"/>
    <w:rsid w:val="00877757"/>
    <w:rsid w:val="00884A33"/>
    <w:rsid w:val="008962D8"/>
    <w:rsid w:val="008A6820"/>
    <w:rsid w:val="008C5719"/>
    <w:rsid w:val="008C5D3E"/>
    <w:rsid w:val="008D1E7B"/>
    <w:rsid w:val="008D4827"/>
    <w:rsid w:val="008D6C9F"/>
    <w:rsid w:val="008E58BE"/>
    <w:rsid w:val="008E6E14"/>
    <w:rsid w:val="00905BD5"/>
    <w:rsid w:val="009122EE"/>
    <w:rsid w:val="009133BA"/>
    <w:rsid w:val="00927D29"/>
    <w:rsid w:val="0093784D"/>
    <w:rsid w:val="00950718"/>
    <w:rsid w:val="00956C2D"/>
    <w:rsid w:val="00994E66"/>
    <w:rsid w:val="009A56DC"/>
    <w:rsid w:val="009D7611"/>
    <w:rsid w:val="009E65D0"/>
    <w:rsid w:val="009F70B2"/>
    <w:rsid w:val="009F77BB"/>
    <w:rsid w:val="00A05FEB"/>
    <w:rsid w:val="00A07417"/>
    <w:rsid w:val="00A223F8"/>
    <w:rsid w:val="00A25383"/>
    <w:rsid w:val="00A3164E"/>
    <w:rsid w:val="00A4016D"/>
    <w:rsid w:val="00A44200"/>
    <w:rsid w:val="00A45B9F"/>
    <w:rsid w:val="00A53849"/>
    <w:rsid w:val="00A66ADB"/>
    <w:rsid w:val="00A73EA8"/>
    <w:rsid w:val="00A86D3F"/>
    <w:rsid w:val="00A963A2"/>
    <w:rsid w:val="00AB235E"/>
    <w:rsid w:val="00AC0E96"/>
    <w:rsid w:val="00AC12EA"/>
    <w:rsid w:val="00AC728E"/>
    <w:rsid w:val="00AD7BA9"/>
    <w:rsid w:val="00AF0318"/>
    <w:rsid w:val="00B01C71"/>
    <w:rsid w:val="00B0256B"/>
    <w:rsid w:val="00B216D0"/>
    <w:rsid w:val="00B224A3"/>
    <w:rsid w:val="00B30836"/>
    <w:rsid w:val="00B46B44"/>
    <w:rsid w:val="00B46C28"/>
    <w:rsid w:val="00B54911"/>
    <w:rsid w:val="00B6408B"/>
    <w:rsid w:val="00B72E01"/>
    <w:rsid w:val="00B73250"/>
    <w:rsid w:val="00B76A73"/>
    <w:rsid w:val="00B875FB"/>
    <w:rsid w:val="00BA0ED0"/>
    <w:rsid w:val="00BB54C7"/>
    <w:rsid w:val="00BC0589"/>
    <w:rsid w:val="00BC49F5"/>
    <w:rsid w:val="00BC79EA"/>
    <w:rsid w:val="00BE2DE5"/>
    <w:rsid w:val="00C2316D"/>
    <w:rsid w:val="00C33ED8"/>
    <w:rsid w:val="00C4050E"/>
    <w:rsid w:val="00C419C4"/>
    <w:rsid w:val="00C50628"/>
    <w:rsid w:val="00C66EA0"/>
    <w:rsid w:val="00C671C2"/>
    <w:rsid w:val="00C7290A"/>
    <w:rsid w:val="00C77B27"/>
    <w:rsid w:val="00C815E7"/>
    <w:rsid w:val="00C91A2D"/>
    <w:rsid w:val="00C94EE5"/>
    <w:rsid w:val="00CA7005"/>
    <w:rsid w:val="00CB2B4B"/>
    <w:rsid w:val="00CB4315"/>
    <w:rsid w:val="00CC1006"/>
    <w:rsid w:val="00CC5D26"/>
    <w:rsid w:val="00CD120C"/>
    <w:rsid w:val="00CE2AEE"/>
    <w:rsid w:val="00D35B8C"/>
    <w:rsid w:val="00D53F91"/>
    <w:rsid w:val="00D643F8"/>
    <w:rsid w:val="00D72519"/>
    <w:rsid w:val="00D77939"/>
    <w:rsid w:val="00D8442A"/>
    <w:rsid w:val="00DC4B5F"/>
    <w:rsid w:val="00DD37DE"/>
    <w:rsid w:val="00DD5FCA"/>
    <w:rsid w:val="00DE7BCB"/>
    <w:rsid w:val="00DF0D30"/>
    <w:rsid w:val="00DF183F"/>
    <w:rsid w:val="00E11895"/>
    <w:rsid w:val="00E143E4"/>
    <w:rsid w:val="00E25D03"/>
    <w:rsid w:val="00E4322A"/>
    <w:rsid w:val="00E6298B"/>
    <w:rsid w:val="00E70BBD"/>
    <w:rsid w:val="00E714FB"/>
    <w:rsid w:val="00E73C07"/>
    <w:rsid w:val="00E75BBD"/>
    <w:rsid w:val="00E809B1"/>
    <w:rsid w:val="00E925A6"/>
    <w:rsid w:val="00EA6A6E"/>
    <w:rsid w:val="00EB0601"/>
    <w:rsid w:val="00ED0F3E"/>
    <w:rsid w:val="00ED610D"/>
    <w:rsid w:val="00EF1FBB"/>
    <w:rsid w:val="00EF3A20"/>
    <w:rsid w:val="00F00495"/>
    <w:rsid w:val="00F01EC0"/>
    <w:rsid w:val="00F02264"/>
    <w:rsid w:val="00F064A4"/>
    <w:rsid w:val="00F1585A"/>
    <w:rsid w:val="00F21162"/>
    <w:rsid w:val="00F378F0"/>
    <w:rsid w:val="00F45D12"/>
    <w:rsid w:val="00F64455"/>
    <w:rsid w:val="00F71FDF"/>
    <w:rsid w:val="00F82C86"/>
    <w:rsid w:val="00FA528B"/>
    <w:rsid w:val="00FC5AB6"/>
    <w:rsid w:val="00FE04D5"/>
    <w:rsid w:val="00F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2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62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62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2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20E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E0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7B4C0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C5D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62B68-27C9-4905-AEC6-858FA2B7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Robert Laufer</cp:lastModifiedBy>
  <cp:revision>58</cp:revision>
  <cp:lastPrinted>2020-03-13T12:42:00Z</cp:lastPrinted>
  <dcterms:created xsi:type="dcterms:W3CDTF">2020-03-26T10:34:00Z</dcterms:created>
  <dcterms:modified xsi:type="dcterms:W3CDTF">2026-02-18T12:05:00Z</dcterms:modified>
</cp:coreProperties>
</file>