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20619" w14:textId="77777777" w:rsidR="00E90409" w:rsidRPr="00AC14A0" w:rsidRDefault="00E90409" w:rsidP="00E90409">
      <w:pPr>
        <w:rPr>
          <w:rFonts w:ascii="Arial" w:hAnsi="Arial" w:cs="Arial"/>
          <w:rPrChange w:id="0" w:author="Jarosław Wojczuk" w:date="2025-12-10T09:50:00Z" w16du:dateUtc="2025-12-10T08:50:00Z">
            <w:rPr>
              <w:rFonts w:ascii="Times New Roman" w:hAnsi="Times New Roman" w:cs="Times New Roman"/>
            </w:rPr>
          </w:rPrChange>
        </w:rPr>
      </w:pPr>
    </w:p>
    <w:p w14:paraId="4EE0C6EC" w14:textId="6561BD21" w:rsidR="00E90409" w:rsidRPr="00AC14A0" w:rsidRDefault="00E90409" w:rsidP="00050C9F">
      <w:pPr>
        <w:spacing w:after="0"/>
        <w:ind w:left="5664" w:firstLine="708"/>
        <w:jc w:val="center"/>
        <w:rPr>
          <w:rFonts w:ascii="Arial" w:hAnsi="Arial" w:cs="Arial"/>
          <w:rPrChange w:id="1" w:author="Jarosław Wojczuk" w:date="2025-12-10T09:50:00Z" w16du:dateUtc="2025-12-10T08:50:00Z">
            <w:rPr>
              <w:rFonts w:ascii="Times New Roman" w:hAnsi="Times New Roman" w:cs="Times New Roman"/>
            </w:rPr>
          </w:rPrChange>
        </w:rPr>
      </w:pPr>
      <w:r w:rsidRPr="00AC14A0">
        <w:rPr>
          <w:rFonts w:ascii="Arial" w:hAnsi="Arial" w:cs="Arial"/>
          <w:rPrChange w:id="2" w:author="Jarosław Wojczuk" w:date="2025-12-10T09:50:00Z" w16du:dateUtc="2025-12-10T08:50:00Z">
            <w:rPr>
              <w:rFonts w:ascii="Times New Roman" w:hAnsi="Times New Roman" w:cs="Times New Roman"/>
            </w:rPr>
          </w:rPrChange>
        </w:rPr>
        <w:t xml:space="preserve">Załącznik nr </w:t>
      </w:r>
      <w:r w:rsidR="00050C9F" w:rsidRPr="00AC14A0">
        <w:rPr>
          <w:rFonts w:ascii="Arial" w:hAnsi="Arial" w:cs="Arial"/>
          <w:rPrChange w:id="3" w:author="Jarosław Wojczuk" w:date="2025-12-10T09:50:00Z" w16du:dateUtc="2025-12-10T08:50:00Z">
            <w:rPr>
              <w:rFonts w:ascii="Times New Roman" w:hAnsi="Times New Roman" w:cs="Times New Roman"/>
            </w:rPr>
          </w:rPrChange>
        </w:rPr>
        <w:t>7</w:t>
      </w:r>
      <w:r w:rsidRPr="00AC14A0">
        <w:rPr>
          <w:rFonts w:ascii="Arial" w:hAnsi="Arial" w:cs="Arial"/>
          <w:rPrChange w:id="4" w:author="Jarosław Wojczuk" w:date="2025-12-10T09:50:00Z" w16du:dateUtc="2025-12-10T08:50:00Z">
            <w:rPr>
              <w:rFonts w:ascii="Times New Roman" w:hAnsi="Times New Roman" w:cs="Times New Roman"/>
            </w:rPr>
          </w:rPrChange>
        </w:rPr>
        <w:t xml:space="preserve"> </w:t>
      </w:r>
    </w:p>
    <w:p w14:paraId="3F11298A" w14:textId="4464DBE1" w:rsidR="00ED14DC" w:rsidRPr="00AC14A0" w:rsidRDefault="00ED14DC" w:rsidP="00050C9F">
      <w:pPr>
        <w:rPr>
          <w:rFonts w:ascii="Arial" w:hAnsi="Arial" w:cs="Arial"/>
          <w:rPrChange w:id="5" w:author="Jarosław Wojczuk" w:date="2025-12-10T09:50:00Z" w16du:dateUtc="2025-12-10T08:50:00Z">
            <w:rPr>
              <w:rFonts w:ascii="Times New Roman" w:hAnsi="Times New Roman" w:cs="Times New Roman"/>
            </w:rPr>
          </w:rPrChange>
        </w:rPr>
      </w:pPr>
      <w:r w:rsidRPr="00AC14A0">
        <w:rPr>
          <w:rFonts w:ascii="Arial" w:hAnsi="Arial" w:cs="Arial"/>
          <w:rPrChange w:id="6" w:author="Jarosław Wojczuk" w:date="2025-12-10T09:50:00Z" w16du:dateUtc="2025-12-10T08:50:00Z">
            <w:rPr>
              <w:rFonts w:ascii="Times New Roman" w:hAnsi="Times New Roman" w:cs="Times New Roman"/>
            </w:rPr>
          </w:rPrChange>
        </w:rPr>
        <w:t xml:space="preserve"> </w:t>
      </w:r>
    </w:p>
    <w:p w14:paraId="617CC54B" w14:textId="77777777" w:rsidR="00ED14DC" w:rsidRPr="00AC14A0" w:rsidRDefault="00ED14DC" w:rsidP="00ED14DC">
      <w:pPr>
        <w:jc w:val="center"/>
        <w:rPr>
          <w:rFonts w:ascii="Arial" w:hAnsi="Arial" w:cs="Arial"/>
          <w:b/>
          <w:bCs/>
          <w:rPrChange w:id="7" w:author="Jarosław Wojczuk" w:date="2025-12-10T09:50:00Z" w16du:dateUtc="2025-12-10T08:50:00Z">
            <w:rPr>
              <w:rFonts w:ascii="Times New Roman" w:hAnsi="Times New Roman" w:cs="Times New Roman"/>
              <w:b/>
              <w:bCs/>
            </w:rPr>
          </w:rPrChange>
        </w:rPr>
      </w:pPr>
    </w:p>
    <w:p w14:paraId="6094E59C" w14:textId="7FCE0967" w:rsidR="00ED14DC" w:rsidRPr="00AC14A0" w:rsidRDefault="00432826" w:rsidP="00ED14DC">
      <w:pPr>
        <w:jc w:val="center"/>
        <w:rPr>
          <w:rFonts w:ascii="Arial" w:hAnsi="Arial" w:cs="Arial"/>
          <w:b/>
          <w:bCs/>
          <w:rPrChange w:id="8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</w:pPr>
      <w:ins w:id="9" w:author="Jarosław Wojczuk" w:date="2025-12-10T10:22:00Z" w16du:dateUtc="2025-12-10T09:22:00Z">
        <w:r>
          <w:rPr>
            <w:rFonts w:ascii="Arial" w:hAnsi="Arial" w:cs="Arial"/>
            <w:b/>
            <w:bCs/>
          </w:rPr>
          <w:t>Wytyczne</w:t>
        </w:r>
      </w:ins>
      <w:del w:id="10" w:author="Jarosław Wojczuk" w:date="2025-12-10T10:22:00Z" w16du:dateUtc="2025-12-10T09:22:00Z">
        <w:r w:rsidR="00CD617D" w:rsidRPr="00AC14A0" w:rsidDel="00432826">
          <w:rPr>
            <w:rFonts w:ascii="Arial" w:hAnsi="Arial" w:cs="Arial"/>
            <w:b/>
            <w:bCs/>
            <w:rPrChange w:id="11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PrChange>
          </w:rPr>
          <w:delText>Specyfikacja techniczna</w:delText>
        </w:r>
      </w:del>
      <w:r w:rsidR="00ED14DC" w:rsidRPr="00AC14A0">
        <w:rPr>
          <w:rFonts w:ascii="Arial" w:hAnsi="Arial" w:cs="Arial"/>
          <w:b/>
          <w:bCs/>
          <w:rPrChange w:id="12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 xml:space="preserve"> do </w:t>
      </w:r>
      <w:r w:rsidR="00050C9F" w:rsidRPr="00AC14A0">
        <w:rPr>
          <w:rFonts w:ascii="Arial" w:hAnsi="Arial" w:cs="Arial"/>
          <w:b/>
          <w:bCs/>
          <w:rPrChange w:id="13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8"/>
              <w:szCs w:val="28"/>
            </w:rPr>
          </w:rPrChange>
        </w:rPr>
        <w:t>wykonania dokumentacji projektowej</w:t>
      </w:r>
    </w:p>
    <w:p w14:paraId="7403ECF4" w14:textId="527B6F3D" w:rsidR="00F924B2" w:rsidRPr="00AC14A0" w:rsidRDefault="00050C9F" w:rsidP="001952C4">
      <w:pPr>
        <w:jc w:val="both"/>
        <w:rPr>
          <w:rFonts w:ascii="Arial" w:hAnsi="Arial" w:cs="Arial"/>
          <w:b/>
          <w:bCs/>
          <w:rPrChange w:id="14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AC14A0">
        <w:rPr>
          <w:rFonts w:ascii="Arial" w:hAnsi="Arial" w:cs="Arial"/>
          <w:rPrChange w:id="15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Temat dokumentacji: </w:t>
      </w:r>
      <w:bookmarkStart w:id="16" w:name="_Hlk216252673"/>
      <w:r w:rsidRPr="00AC14A0">
        <w:rPr>
          <w:rFonts w:ascii="Arial" w:hAnsi="Arial" w:cs="Arial"/>
          <w:rPrChange w:id="17" w:author="Jarosław Wojczuk" w:date="2025-12-10T09:50:00Z" w16du:dateUtc="2025-12-10T08:50:00Z">
            <w:rPr>
              <w:sz w:val="24"/>
              <w:szCs w:val="24"/>
            </w:rPr>
          </w:rPrChange>
        </w:rPr>
        <w:t>„</w:t>
      </w:r>
      <w:r w:rsidRPr="00AC14A0">
        <w:rPr>
          <w:rFonts w:ascii="Arial" w:hAnsi="Arial" w:cs="Arial"/>
          <w:b/>
          <w:bCs/>
          <w:rPrChange w:id="18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 xml:space="preserve">Wykonanie dokumentacji projektowej </w:t>
      </w:r>
      <w:del w:id="19" w:author="Jarosław Wojczuk" w:date="2025-12-10T09:27:00Z" w16du:dateUtc="2025-12-10T08:27:00Z">
        <w:r w:rsidRPr="00AC14A0" w:rsidDel="00DD4DC8">
          <w:rPr>
            <w:rFonts w:ascii="Arial" w:hAnsi="Arial" w:cs="Arial"/>
            <w:b/>
            <w:bCs/>
            <w:rPrChange w:id="20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delText>w zakresie</w:delText>
        </w:r>
      </w:del>
      <w:del w:id="21" w:author="Jarosław Wojczuk" w:date="2025-12-10T09:48:00Z" w16du:dateUtc="2025-12-10T08:48:00Z">
        <w:r w:rsidRPr="00AC14A0" w:rsidDel="00AC14A0">
          <w:rPr>
            <w:rFonts w:ascii="Arial" w:hAnsi="Arial" w:cs="Arial"/>
            <w:b/>
            <w:bCs/>
            <w:rPrChange w:id="22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delText xml:space="preserve"> </w:delText>
        </w:r>
      </w:del>
      <w:r w:rsidRPr="00AC14A0">
        <w:rPr>
          <w:rFonts w:ascii="Arial" w:hAnsi="Arial" w:cs="Arial"/>
          <w:b/>
          <w:bCs/>
          <w:rPrChange w:id="23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>modernizacji węzłów</w:t>
      </w:r>
      <w:del w:id="24" w:author="Jarosław Wojczuk" w:date="2025-12-10T09:16:00Z" w16du:dateUtc="2025-12-10T08:16:00Z">
        <w:r w:rsidRPr="00AC14A0" w:rsidDel="00D6233B">
          <w:rPr>
            <w:rFonts w:ascii="Arial" w:hAnsi="Arial" w:cs="Arial"/>
            <w:b/>
            <w:bCs/>
            <w:rPrChange w:id="25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delText xml:space="preserve"> </w:delText>
        </w:r>
      </w:del>
      <w:ins w:id="26" w:author="Spódzielnia Mieszkaniowa Centrum I" w:date="2025-12-03T11:50:00Z" w16du:dateUtc="2025-12-03T10:50:00Z">
        <w:del w:id="27" w:author="Jarosław Wojczuk" w:date="2025-12-10T09:16:00Z" w16du:dateUtc="2025-12-10T08:16:00Z">
          <w:r w:rsidR="001952C4" w:rsidRPr="00AC14A0" w:rsidDel="00D6233B">
            <w:rPr>
              <w:rFonts w:ascii="Arial" w:hAnsi="Arial" w:cs="Arial"/>
              <w:b/>
              <w:bCs/>
              <w:rPrChange w:id="28" w:author="Jarosław Wojczuk" w:date="2025-12-10T09:50:00Z" w16du:dateUtc="2025-12-10T08:50:00Z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</w:rPrChange>
            </w:rPr>
            <w:delText>dwufunkcyjnych kompaktowych dla</w:delText>
          </w:r>
        </w:del>
        <w:r w:rsidR="001952C4" w:rsidRPr="00AC14A0">
          <w:rPr>
            <w:rFonts w:ascii="Arial" w:hAnsi="Arial" w:cs="Arial"/>
            <w:b/>
            <w:bCs/>
            <w:rPrChange w:id="29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 xml:space="preserve"> </w:t>
        </w:r>
        <w:bookmarkStart w:id="30" w:name="_Hlk216252579"/>
        <w:r w:rsidR="001952C4" w:rsidRPr="00AC14A0">
          <w:rPr>
            <w:rFonts w:ascii="Arial" w:hAnsi="Arial" w:cs="Arial"/>
            <w:b/>
            <w:bCs/>
            <w:rPrChange w:id="31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>systemów centralnego</w:t>
        </w:r>
      </w:ins>
      <w:ins w:id="32" w:author="Spódzielnia Mieszkaniowa Centrum I" w:date="2025-12-03T11:51:00Z" w16du:dateUtc="2025-12-03T10:51:00Z">
        <w:r w:rsidR="001952C4" w:rsidRPr="00AC14A0">
          <w:rPr>
            <w:rFonts w:ascii="Arial" w:hAnsi="Arial" w:cs="Arial"/>
            <w:b/>
            <w:bCs/>
            <w:rPrChange w:id="33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 xml:space="preserve"> </w:t>
        </w:r>
      </w:ins>
      <w:ins w:id="34" w:author="Spódzielnia Mieszkaniowa Centrum I" w:date="2025-12-03T11:50:00Z" w16du:dateUtc="2025-12-03T10:50:00Z">
        <w:r w:rsidR="001952C4" w:rsidRPr="00AC14A0">
          <w:rPr>
            <w:rFonts w:ascii="Arial" w:hAnsi="Arial" w:cs="Arial"/>
            <w:b/>
            <w:bCs/>
            <w:rPrChange w:id="35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 xml:space="preserve">ogrzewania i ciepłej wody użytkowej </w:t>
        </w:r>
      </w:ins>
      <w:del w:id="36" w:author="Spódzielnia Mieszkaniowa Centrum I" w:date="2025-12-02T14:17:00Z" w16du:dateUtc="2025-12-02T13:17:00Z">
        <w:r w:rsidRPr="00AC14A0" w:rsidDel="00B1615B">
          <w:rPr>
            <w:rFonts w:ascii="Arial" w:hAnsi="Arial" w:cs="Arial"/>
            <w:b/>
            <w:bCs/>
            <w:rPrChange w:id="37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delText>i instalacji centralnego ogrzewania</w:delText>
        </w:r>
      </w:del>
      <w:del w:id="38" w:author="Spódzielnia Mieszkaniowa Centrum I" w:date="2025-12-03T11:50:00Z" w16du:dateUtc="2025-12-03T10:50:00Z">
        <w:r w:rsidRPr="00AC14A0" w:rsidDel="001952C4">
          <w:rPr>
            <w:rFonts w:ascii="Arial" w:hAnsi="Arial" w:cs="Arial"/>
            <w:b/>
            <w:bCs/>
            <w:rPrChange w:id="39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delText xml:space="preserve"> </w:delText>
        </w:r>
      </w:del>
      <w:r w:rsidRPr="00AC14A0">
        <w:rPr>
          <w:rFonts w:ascii="Arial" w:hAnsi="Arial" w:cs="Arial"/>
          <w:b/>
          <w:bCs/>
          <w:rPrChange w:id="40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>w budynkach położony</w:t>
      </w:r>
      <w:ins w:id="41" w:author="Izabela Minda" w:date="2025-11-25T14:40:00Z" w16du:dateUtc="2025-11-25T13:40:00Z">
        <w:r w:rsidR="00500C98" w:rsidRPr="00AC14A0">
          <w:rPr>
            <w:rFonts w:ascii="Arial" w:hAnsi="Arial" w:cs="Arial"/>
            <w:b/>
            <w:bCs/>
            <w:rPrChange w:id="42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>ch</w:t>
        </w:r>
      </w:ins>
      <w:del w:id="43" w:author="Izabela Minda" w:date="2025-11-25T14:40:00Z" w16du:dateUtc="2025-11-25T13:40:00Z">
        <w:r w:rsidRPr="00AC14A0" w:rsidDel="00500C98">
          <w:rPr>
            <w:rFonts w:ascii="Arial" w:hAnsi="Arial" w:cs="Arial"/>
            <w:b/>
            <w:bCs/>
            <w:rPrChange w:id="44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delText>m</w:delText>
        </w:r>
      </w:del>
      <w:r w:rsidRPr="00AC14A0">
        <w:rPr>
          <w:rFonts w:ascii="Arial" w:hAnsi="Arial" w:cs="Arial"/>
          <w:b/>
          <w:bCs/>
          <w:rPrChange w:id="45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 xml:space="preserve"> przy ul. Chmielna 35, ul. Zgoda 13, ul. Świętokrzyska 35 w Warszawie</w:t>
      </w:r>
      <w:bookmarkEnd w:id="30"/>
      <w:r w:rsidRPr="00AC14A0">
        <w:rPr>
          <w:rFonts w:ascii="Arial" w:hAnsi="Arial" w:cs="Arial"/>
          <w:b/>
          <w:bCs/>
          <w:rPrChange w:id="46" w:author="Jarosław Wojczuk" w:date="2025-12-10T09:50:00Z" w16du:dateUtc="2025-12-10T08:50:00Z">
            <w:rPr>
              <w:rFonts w:ascii="Times New Roman" w:hAnsi="Times New Roman" w:cs="Times New Roman"/>
              <w:b/>
              <w:bCs/>
              <w:sz w:val="24"/>
              <w:szCs w:val="24"/>
            </w:rPr>
          </w:rPrChange>
        </w:rPr>
        <w:t>”</w:t>
      </w:r>
      <w:ins w:id="47" w:author="Jarosław Wojczuk" w:date="2025-12-10T09:27:00Z" w16du:dateUtc="2025-12-10T08:27:00Z">
        <w:r w:rsidR="00DD4DC8" w:rsidRPr="00AC14A0">
          <w:rPr>
            <w:rFonts w:ascii="Arial" w:hAnsi="Arial" w:cs="Arial"/>
            <w:b/>
            <w:bCs/>
            <w:rPrChange w:id="48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 xml:space="preserve"> </w:t>
        </w:r>
        <w:bookmarkEnd w:id="16"/>
        <w:r w:rsidR="00DD4DC8" w:rsidRPr="00AC14A0">
          <w:rPr>
            <w:rFonts w:ascii="Arial" w:hAnsi="Arial" w:cs="Arial"/>
            <w:b/>
            <w:bCs/>
            <w:rPrChange w:id="49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>w zakresie:</w:t>
        </w:r>
      </w:ins>
    </w:p>
    <w:p w14:paraId="5818A25C" w14:textId="7CC32ED9" w:rsidR="00F924B2" w:rsidRPr="00AC14A0" w:rsidDel="00D6233B" w:rsidRDefault="00050C9F" w:rsidP="007533E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del w:id="50" w:author="Jarosław Wojczuk" w:date="2025-12-10T09:16:00Z" w16du:dateUtc="2025-12-10T08:16:00Z"/>
          <w:rFonts w:ascii="Arial" w:hAnsi="Arial" w:cs="Arial"/>
          <w:b/>
          <w:bCs/>
          <w:strike/>
          <w:rPrChange w:id="51" w:author="Jarosław Wojczuk" w:date="2025-12-10T09:50:00Z" w16du:dateUtc="2025-12-10T08:50:00Z">
            <w:rPr>
              <w:del w:id="52" w:author="Jarosław Wojczuk" w:date="2025-12-10T09:16:00Z" w16du:dateUtc="2025-12-10T08:16:00Z"/>
              <w:rFonts w:ascii="Times New Roman" w:hAnsi="Times New Roman" w:cs="Times New Roman"/>
              <w:sz w:val="24"/>
              <w:szCs w:val="24"/>
            </w:rPr>
          </w:rPrChange>
        </w:rPr>
      </w:pPr>
      <w:del w:id="53" w:author="Jarosław Wojczuk" w:date="2025-12-10T09:16:00Z" w16du:dateUtc="2025-12-10T08:16:00Z">
        <w:r w:rsidRPr="00AC14A0" w:rsidDel="00D6233B">
          <w:rPr>
            <w:rFonts w:ascii="Arial" w:hAnsi="Arial" w:cs="Arial"/>
            <w:b/>
            <w:bCs/>
            <w:strike/>
            <w:rPrChange w:id="5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Instalacja centralnego ogrzewania</w:delText>
        </w:r>
        <w:r w:rsidR="00F924B2" w:rsidRPr="00AC14A0" w:rsidDel="00D6233B">
          <w:rPr>
            <w:rFonts w:ascii="Arial" w:hAnsi="Arial" w:cs="Arial"/>
            <w:b/>
            <w:bCs/>
            <w:strike/>
            <w:rPrChange w:id="5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</w:del>
    </w:p>
    <w:p w14:paraId="08EBA1ED" w14:textId="2F4820B7" w:rsidR="00050C9F" w:rsidRPr="00AC14A0" w:rsidDel="00D6233B" w:rsidRDefault="00050C9F" w:rsidP="007533E8">
      <w:pPr>
        <w:pStyle w:val="Akapitzlist"/>
        <w:numPr>
          <w:ilvl w:val="0"/>
          <w:numId w:val="3"/>
        </w:numPr>
        <w:ind w:left="993"/>
        <w:jc w:val="both"/>
        <w:rPr>
          <w:del w:id="56" w:author="Jarosław Wojczuk" w:date="2025-12-10T09:16:00Z" w16du:dateUtc="2025-12-10T08:16:00Z"/>
          <w:rFonts w:ascii="Arial" w:hAnsi="Arial" w:cs="Arial"/>
          <w:strike/>
          <w:rPrChange w:id="57" w:author="Jarosław Wojczuk" w:date="2025-12-10T09:50:00Z" w16du:dateUtc="2025-12-10T08:50:00Z">
            <w:rPr>
              <w:del w:id="58" w:author="Jarosław Wojczuk" w:date="2025-12-10T09:16:00Z" w16du:dateUtc="2025-12-10T08:16:00Z"/>
              <w:rFonts w:ascii="Times New Roman" w:hAnsi="Times New Roman" w:cs="Times New Roman"/>
              <w:sz w:val="24"/>
              <w:szCs w:val="24"/>
            </w:rPr>
          </w:rPrChange>
        </w:rPr>
      </w:pPr>
      <w:del w:id="59" w:author="Jarosław Wojczuk" w:date="2025-12-10T09:16:00Z" w16du:dateUtc="2025-12-10T08:16:00Z">
        <w:r w:rsidRPr="00AC14A0" w:rsidDel="00D6233B">
          <w:rPr>
            <w:rFonts w:ascii="Arial" w:hAnsi="Arial" w:cs="Arial"/>
            <w:strike/>
            <w:rPrChange w:id="60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Demontaż stalowych rur pionów instalacji centralnego ogrzewania znajdujących się </w:delText>
        </w:r>
      </w:del>
      <w:ins w:id="61" w:author="Izabela Minda" w:date="2025-11-25T14:40:00Z" w16du:dateUtc="2025-11-25T13:40:00Z">
        <w:del w:id="62" w:author="Jarosław Wojczuk" w:date="2025-12-10T09:16:00Z" w16du:dateUtc="2025-12-10T08:16:00Z">
          <w:r w:rsidR="00500C98" w:rsidRPr="00AC14A0" w:rsidDel="00D6233B">
            <w:rPr>
              <w:rFonts w:ascii="Arial" w:hAnsi="Arial" w:cs="Arial"/>
              <w:strike/>
              <w:rPrChange w:id="63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w </w:delText>
          </w:r>
        </w:del>
      </w:ins>
      <w:del w:id="64" w:author="Jarosław Wojczuk" w:date="2025-12-10T09:16:00Z" w16du:dateUtc="2025-12-10T08:16:00Z">
        <w:r w:rsidRPr="00AC14A0" w:rsidDel="00D6233B">
          <w:rPr>
            <w:rFonts w:ascii="Arial" w:hAnsi="Arial" w:cs="Arial"/>
            <w:strike/>
            <w:rPrChange w:id="6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szachtach instalacyjnych, poziomów znajdujących się w piwnicach i korytarzach na piętrach</w:delText>
        </w:r>
        <w:r w:rsidR="00430269" w:rsidRPr="00AC14A0" w:rsidDel="00D6233B">
          <w:rPr>
            <w:rFonts w:ascii="Arial" w:hAnsi="Arial" w:cs="Arial"/>
            <w:strike/>
            <w:rPrChange w:id="6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14:paraId="7374B1AF" w14:textId="32AD45F8" w:rsidR="00050C9F" w:rsidRPr="00AC14A0" w:rsidDel="00D6233B" w:rsidRDefault="00050C9F" w:rsidP="007533E8">
      <w:pPr>
        <w:pStyle w:val="Akapitzlist"/>
        <w:numPr>
          <w:ilvl w:val="0"/>
          <w:numId w:val="3"/>
        </w:numPr>
        <w:ind w:left="993"/>
        <w:jc w:val="both"/>
        <w:rPr>
          <w:del w:id="67" w:author="Jarosław Wojczuk" w:date="2025-12-10T09:16:00Z" w16du:dateUtc="2025-12-10T08:16:00Z"/>
          <w:rFonts w:ascii="Arial" w:hAnsi="Arial" w:cs="Arial"/>
          <w:strike/>
          <w:rPrChange w:id="68" w:author="Jarosław Wojczuk" w:date="2025-12-10T09:50:00Z" w16du:dateUtc="2025-12-10T08:50:00Z">
            <w:rPr>
              <w:del w:id="69" w:author="Jarosław Wojczuk" w:date="2025-12-10T09:16:00Z" w16du:dateUtc="2025-12-10T08:16:00Z"/>
              <w:rFonts w:ascii="Times New Roman" w:hAnsi="Times New Roman" w:cs="Times New Roman"/>
              <w:sz w:val="24"/>
              <w:szCs w:val="24"/>
            </w:rPr>
          </w:rPrChange>
        </w:rPr>
      </w:pPr>
      <w:del w:id="70" w:author="Jarosław Wojczuk" w:date="2025-12-10T09:16:00Z" w16du:dateUtc="2025-12-10T08:16:00Z">
        <w:r w:rsidRPr="00AC14A0" w:rsidDel="00D6233B">
          <w:rPr>
            <w:rFonts w:ascii="Arial" w:hAnsi="Arial" w:cs="Arial"/>
            <w:strike/>
            <w:rPrChange w:id="71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Demontaż grzejników i ich osprzętu w lokalach mieszkalnych i w częściach wspólnych.</w:delText>
        </w:r>
      </w:del>
    </w:p>
    <w:p w14:paraId="7A519E70" w14:textId="375ADFF7" w:rsidR="00050C9F" w:rsidRPr="00AC14A0" w:rsidDel="00D6233B" w:rsidRDefault="00050C9F" w:rsidP="007533E8">
      <w:pPr>
        <w:pStyle w:val="Akapitzlist"/>
        <w:numPr>
          <w:ilvl w:val="0"/>
          <w:numId w:val="3"/>
        </w:numPr>
        <w:ind w:left="993"/>
        <w:jc w:val="both"/>
        <w:rPr>
          <w:del w:id="72" w:author="Jarosław Wojczuk" w:date="2025-12-10T09:16:00Z" w16du:dateUtc="2025-12-10T08:16:00Z"/>
          <w:rFonts w:ascii="Arial" w:hAnsi="Arial" w:cs="Arial"/>
          <w:strike/>
          <w:rPrChange w:id="73" w:author="Jarosław Wojczuk" w:date="2025-12-10T09:50:00Z" w16du:dateUtc="2025-12-10T08:50:00Z">
            <w:rPr>
              <w:del w:id="74" w:author="Jarosław Wojczuk" w:date="2025-12-10T09:16:00Z" w16du:dateUtc="2025-12-10T08:16:00Z"/>
              <w:rFonts w:ascii="Times New Roman" w:hAnsi="Times New Roman" w:cs="Times New Roman"/>
              <w:sz w:val="24"/>
              <w:szCs w:val="24"/>
            </w:rPr>
          </w:rPrChange>
        </w:rPr>
      </w:pPr>
      <w:del w:id="75" w:author="Jarosław Wojczuk" w:date="2025-12-10T09:16:00Z" w16du:dateUtc="2025-12-10T08:16:00Z">
        <w:r w:rsidRPr="00AC14A0" w:rsidDel="00D6233B">
          <w:rPr>
            <w:rFonts w:ascii="Arial" w:hAnsi="Arial" w:cs="Arial"/>
            <w:strike/>
            <w:rPrChange w:id="7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Montaż nowych rur</w:delText>
        </w:r>
        <w:r w:rsidR="004F6C13" w:rsidRPr="00AC14A0" w:rsidDel="00D6233B">
          <w:rPr>
            <w:rFonts w:ascii="Arial" w:hAnsi="Arial" w:cs="Arial"/>
            <w:strike/>
            <w:rPrChange w:id="77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centralnego ogrzewania</w:delText>
        </w:r>
        <w:r w:rsidRPr="00AC14A0" w:rsidDel="00D6233B">
          <w:rPr>
            <w:rFonts w:ascii="Arial" w:hAnsi="Arial" w:cs="Arial"/>
            <w:strike/>
            <w:rPrChange w:id="7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  <w:r w:rsidR="00425EE4" w:rsidRPr="00AC14A0" w:rsidDel="00D6233B">
          <w:rPr>
            <w:rFonts w:ascii="Arial" w:hAnsi="Arial" w:cs="Arial"/>
            <w:strike/>
            <w:rPrChange w:id="79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z </w:delText>
        </w:r>
        <w:r w:rsidR="004F6C13" w:rsidRPr="00AC14A0" w:rsidDel="00D6233B">
          <w:rPr>
            <w:rFonts w:ascii="Arial" w:hAnsi="Arial" w:cs="Arial"/>
            <w:strike/>
            <w:rPrChange w:id="80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PP – polipropylenu.</w:delText>
        </w:r>
      </w:del>
    </w:p>
    <w:p w14:paraId="1DED3760" w14:textId="422BE16F" w:rsidR="004F6C13" w:rsidRPr="00AC14A0" w:rsidDel="00D6233B" w:rsidRDefault="004F6C13" w:rsidP="007533E8">
      <w:pPr>
        <w:pStyle w:val="Akapitzlist"/>
        <w:numPr>
          <w:ilvl w:val="0"/>
          <w:numId w:val="3"/>
        </w:numPr>
        <w:ind w:left="993"/>
        <w:jc w:val="both"/>
        <w:rPr>
          <w:del w:id="81" w:author="Jarosław Wojczuk" w:date="2025-12-10T09:16:00Z" w16du:dateUtc="2025-12-10T08:16:00Z"/>
          <w:rFonts w:ascii="Arial" w:hAnsi="Arial" w:cs="Arial"/>
          <w:strike/>
          <w:rPrChange w:id="82" w:author="Jarosław Wojczuk" w:date="2025-12-10T09:50:00Z" w16du:dateUtc="2025-12-10T08:50:00Z">
            <w:rPr>
              <w:del w:id="83" w:author="Jarosław Wojczuk" w:date="2025-12-10T09:16:00Z" w16du:dateUtc="2025-12-10T08:16:00Z"/>
              <w:rFonts w:ascii="Times New Roman" w:hAnsi="Times New Roman" w:cs="Times New Roman"/>
              <w:sz w:val="24"/>
              <w:szCs w:val="24"/>
            </w:rPr>
          </w:rPrChange>
        </w:rPr>
      </w:pPr>
      <w:del w:id="84" w:author="Jarosław Wojczuk" w:date="2025-12-10T09:16:00Z" w16du:dateUtc="2025-12-10T08:16:00Z">
        <w:r w:rsidRPr="00AC14A0" w:rsidDel="00D6233B">
          <w:rPr>
            <w:rFonts w:ascii="Arial" w:hAnsi="Arial" w:cs="Arial"/>
            <w:strike/>
            <w:rPrChange w:id="8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Montaż grzejników stalowych płytowych – podłączenie boczne typu C</w:delText>
        </w:r>
        <w:r w:rsidR="00430269" w:rsidRPr="00AC14A0" w:rsidDel="00D6233B">
          <w:rPr>
            <w:rFonts w:ascii="Arial" w:hAnsi="Arial" w:cs="Arial"/>
            <w:strike/>
            <w:rPrChange w:id="8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14:paraId="2192CE01" w14:textId="08D469D7" w:rsidR="004F6C13" w:rsidRPr="00AC14A0" w:rsidDel="00D6233B" w:rsidRDefault="004F6C13" w:rsidP="007533E8">
      <w:pPr>
        <w:pStyle w:val="Akapitzlist"/>
        <w:numPr>
          <w:ilvl w:val="0"/>
          <w:numId w:val="3"/>
        </w:numPr>
        <w:spacing w:before="120"/>
        <w:ind w:left="993" w:hanging="357"/>
        <w:contextualSpacing w:val="0"/>
        <w:jc w:val="both"/>
        <w:rPr>
          <w:del w:id="87" w:author="Jarosław Wojczuk" w:date="2025-12-10T09:16:00Z" w16du:dateUtc="2025-12-10T08:16:00Z"/>
          <w:rFonts w:ascii="Arial" w:hAnsi="Arial" w:cs="Arial"/>
          <w:strike/>
          <w:rPrChange w:id="88" w:author="Jarosław Wojczuk" w:date="2025-12-10T09:50:00Z" w16du:dateUtc="2025-12-10T08:50:00Z">
            <w:rPr>
              <w:del w:id="89" w:author="Jarosław Wojczuk" w:date="2025-12-10T09:16:00Z" w16du:dateUtc="2025-12-10T08:16:00Z"/>
              <w:rFonts w:ascii="Times New Roman" w:hAnsi="Times New Roman" w:cs="Times New Roman"/>
              <w:sz w:val="24"/>
              <w:szCs w:val="24"/>
            </w:rPr>
          </w:rPrChange>
        </w:rPr>
      </w:pPr>
      <w:del w:id="90" w:author="Jarosław Wojczuk" w:date="2025-12-10T09:16:00Z" w16du:dateUtc="2025-12-10T08:16:00Z">
        <w:r w:rsidRPr="00AC14A0" w:rsidDel="00D6233B">
          <w:rPr>
            <w:rFonts w:ascii="Arial" w:hAnsi="Arial" w:cs="Arial"/>
            <w:strike/>
            <w:rPrChange w:id="91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Montaż osprzętu grzejnikowego i instalacyjnego firmy</w:delText>
        </w:r>
        <w:r w:rsidR="00D76A53" w:rsidRPr="00AC14A0" w:rsidDel="00D6233B">
          <w:rPr>
            <w:rFonts w:ascii="Arial" w:hAnsi="Arial" w:cs="Arial"/>
            <w:strike/>
            <w:rPrChange w:id="9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np.</w:delText>
        </w:r>
        <w:r w:rsidRPr="00AC14A0" w:rsidDel="00D6233B">
          <w:rPr>
            <w:rFonts w:ascii="Arial" w:hAnsi="Arial" w:cs="Arial"/>
            <w:strike/>
            <w:rPrChange w:id="93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Danfoss i Oventrop</w:delText>
        </w:r>
        <w:r w:rsidR="00430269" w:rsidRPr="00AC14A0" w:rsidDel="00D6233B">
          <w:rPr>
            <w:rFonts w:ascii="Arial" w:hAnsi="Arial" w:cs="Arial"/>
            <w:strike/>
            <w:rPrChange w:id="9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14:paraId="50DD2CAE" w14:textId="2A4E8D89" w:rsidR="004F6C13" w:rsidRPr="00AC14A0" w:rsidRDefault="004F6C13" w:rsidP="007533E8">
      <w:pPr>
        <w:pStyle w:val="Akapitzlist"/>
        <w:numPr>
          <w:ilvl w:val="0"/>
          <w:numId w:val="2"/>
        </w:numPr>
        <w:spacing w:before="120" w:line="240" w:lineRule="auto"/>
        <w:ind w:left="567" w:hanging="567"/>
        <w:contextualSpacing w:val="0"/>
        <w:jc w:val="both"/>
        <w:rPr>
          <w:rFonts w:ascii="Arial" w:hAnsi="Arial" w:cs="Arial"/>
          <w:b/>
          <w:bCs/>
          <w:rPrChange w:id="95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del w:id="96" w:author="Jarosław Wojczuk" w:date="2025-12-10T09:16:00Z" w16du:dateUtc="2025-12-10T08:16:00Z">
        <w:r w:rsidRPr="00AC14A0" w:rsidDel="00D6233B">
          <w:rPr>
            <w:rFonts w:ascii="Arial" w:hAnsi="Arial" w:cs="Arial"/>
            <w:b/>
            <w:bCs/>
            <w:rPrChange w:id="97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</w:del>
      <w:r w:rsidRPr="00AC14A0">
        <w:rPr>
          <w:rFonts w:ascii="Arial" w:hAnsi="Arial" w:cs="Arial"/>
          <w:b/>
          <w:bCs/>
          <w:rPrChange w:id="98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Węzeł cieplny</w:t>
      </w:r>
      <w:ins w:id="99" w:author="Spódzielnia Mieszkaniowa Centrum I" w:date="2025-12-03T14:15:00Z" w16du:dateUtc="2025-12-03T13:15:00Z">
        <w:r w:rsidR="00BE2568" w:rsidRPr="00AC14A0">
          <w:rPr>
            <w:rFonts w:ascii="Arial" w:hAnsi="Arial" w:cs="Arial"/>
            <w:b/>
            <w:bCs/>
            <w:rPrChange w:id="100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 xml:space="preserve"> centralnego ogrzewania</w:t>
        </w:r>
      </w:ins>
      <w:ins w:id="101" w:author="Spódzielnia Mieszkaniowa Centrum I" w:date="2025-12-03T14:41:00Z" w16du:dateUtc="2025-12-03T13:41:00Z">
        <w:r w:rsidR="00176FCD" w:rsidRPr="00AC14A0">
          <w:rPr>
            <w:rFonts w:ascii="Arial" w:hAnsi="Arial" w:cs="Arial"/>
            <w:b/>
            <w:bCs/>
            <w:rPrChange w:id="102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 xml:space="preserve"> i ciepłej wody użytkowe</w:t>
        </w:r>
      </w:ins>
      <w:ins w:id="103" w:author="Jarosław Wojczuk" w:date="2025-12-10T09:28:00Z" w16du:dateUtc="2025-12-10T08:28:00Z">
        <w:r w:rsidR="00DD4DC8" w:rsidRPr="00AC14A0">
          <w:rPr>
            <w:rFonts w:ascii="Arial" w:hAnsi="Arial" w:cs="Arial"/>
            <w:b/>
            <w:bCs/>
            <w:rPrChange w:id="104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>j</w:t>
        </w:r>
      </w:ins>
    </w:p>
    <w:p w14:paraId="1E4F0AE0" w14:textId="2597791A" w:rsidR="004F6C13" w:rsidRPr="00AC14A0" w:rsidRDefault="00430269" w:rsidP="007533E8">
      <w:pPr>
        <w:pStyle w:val="Akapitzlist"/>
        <w:spacing w:after="120" w:line="240" w:lineRule="auto"/>
        <w:ind w:left="709"/>
        <w:contextualSpacing w:val="0"/>
        <w:jc w:val="both"/>
        <w:rPr>
          <w:rFonts w:ascii="Arial" w:hAnsi="Arial" w:cs="Arial"/>
          <w:rPrChange w:id="105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AC14A0">
        <w:rPr>
          <w:rFonts w:ascii="Arial" w:hAnsi="Arial" w:cs="Arial"/>
          <w:rPrChange w:id="106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Demontaż istniejących urządzeń instalacji centralnego ogrzewania</w:t>
      </w:r>
      <w:ins w:id="107" w:author="Jarosław Wojczuk" w:date="2025-12-10T09:16:00Z" w16du:dateUtc="2025-12-10T08:16:00Z">
        <w:r w:rsidR="00D6233B" w:rsidRPr="00AC14A0">
          <w:rPr>
            <w:rFonts w:ascii="Arial" w:hAnsi="Arial" w:cs="Arial"/>
            <w:rPrChange w:id="10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i ciepłej wody</w:t>
        </w:r>
      </w:ins>
      <w:r w:rsidRPr="00AC14A0">
        <w:rPr>
          <w:rFonts w:ascii="Arial" w:hAnsi="Arial" w:cs="Arial"/>
          <w:rPrChange w:id="109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w w</w:t>
      </w:r>
      <w:ins w:id="110" w:author="Jarosław Wojczuk" w:date="2025-12-10T09:17:00Z" w16du:dateUtc="2025-12-10T08:17:00Z">
        <w:r w:rsidR="00D6233B" w:rsidRPr="00AC14A0">
          <w:rPr>
            <w:rFonts w:ascii="Arial" w:hAnsi="Arial" w:cs="Arial"/>
            <w:rPrChange w:id="111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ęzłach</w:t>
        </w:r>
      </w:ins>
      <w:del w:id="112" w:author="Jarosław Wojczuk" w:date="2025-12-10T09:17:00Z" w16du:dateUtc="2025-12-10T08:17:00Z">
        <w:r w:rsidRPr="00AC14A0" w:rsidDel="00D6233B">
          <w:rPr>
            <w:rFonts w:ascii="Arial" w:hAnsi="Arial" w:cs="Arial"/>
            <w:rPrChange w:id="113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ęźle</w:delText>
        </w:r>
      </w:del>
      <w:r w:rsidRPr="00AC14A0">
        <w:rPr>
          <w:rFonts w:ascii="Arial" w:hAnsi="Arial" w:cs="Arial"/>
          <w:rPrChange w:id="114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ciepln</w:t>
      </w:r>
      <w:ins w:id="115" w:author="Jarosław Wojczuk" w:date="2025-12-10T09:17:00Z" w16du:dateUtc="2025-12-10T08:17:00Z">
        <w:r w:rsidR="00D6233B" w:rsidRPr="00AC14A0">
          <w:rPr>
            <w:rFonts w:ascii="Arial" w:hAnsi="Arial" w:cs="Arial"/>
            <w:rPrChange w:id="11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ych</w:t>
        </w:r>
      </w:ins>
      <w:del w:id="117" w:author="Jarosław Wojczuk" w:date="2025-12-10T09:17:00Z" w16du:dateUtc="2025-12-10T08:17:00Z">
        <w:r w:rsidRPr="00AC14A0" w:rsidDel="00D6233B">
          <w:rPr>
            <w:rFonts w:ascii="Arial" w:hAnsi="Arial" w:cs="Arial"/>
            <w:rPrChange w:id="11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ym</w:delText>
        </w:r>
      </w:del>
      <w:r w:rsidRPr="00AC14A0">
        <w:rPr>
          <w:rFonts w:ascii="Arial" w:hAnsi="Arial" w:cs="Arial"/>
          <w:rPrChange w:id="119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. Dobór i montaż nowych urządzeń węzła cieplnego</w:t>
      </w:r>
      <w:ins w:id="120" w:author="Jarosław Wojczuk" w:date="2025-12-10T09:17:00Z" w16du:dateUtc="2025-12-10T08:17:00Z">
        <w:r w:rsidR="00D6233B" w:rsidRPr="00AC14A0">
          <w:rPr>
            <w:rFonts w:ascii="Arial" w:hAnsi="Arial" w:cs="Arial"/>
            <w:rPrChange w:id="121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instalacji centralnego ogrzewania i ciepłej wody u</w:t>
        </w:r>
      </w:ins>
      <w:ins w:id="122" w:author="Jarosław Wojczuk" w:date="2025-12-10T09:18:00Z" w16du:dateUtc="2025-12-10T08:18:00Z">
        <w:r w:rsidR="00D6233B" w:rsidRPr="00AC14A0">
          <w:rPr>
            <w:rFonts w:ascii="Arial" w:hAnsi="Arial" w:cs="Arial"/>
            <w:rPrChange w:id="123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ż</w:t>
        </w:r>
      </w:ins>
      <w:ins w:id="124" w:author="Jarosław Wojczuk" w:date="2025-12-10T09:17:00Z" w16du:dateUtc="2025-12-10T08:17:00Z">
        <w:r w:rsidR="00D6233B" w:rsidRPr="00AC14A0">
          <w:rPr>
            <w:rFonts w:ascii="Arial" w:hAnsi="Arial" w:cs="Arial"/>
            <w:rPrChange w:id="12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yt</w:t>
        </w:r>
      </w:ins>
      <w:ins w:id="126" w:author="Jarosław Wojczuk" w:date="2025-12-10T09:18:00Z" w16du:dateUtc="2025-12-10T08:18:00Z">
        <w:r w:rsidR="00D6233B" w:rsidRPr="00AC14A0">
          <w:rPr>
            <w:rFonts w:ascii="Arial" w:hAnsi="Arial" w:cs="Arial"/>
            <w:rPrChange w:id="127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kowej,</w:t>
        </w:r>
      </w:ins>
      <w:r w:rsidRPr="00AC14A0">
        <w:rPr>
          <w:rFonts w:ascii="Arial" w:hAnsi="Arial" w:cs="Arial"/>
          <w:rPrChange w:id="128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zgodnie z zapotrzebowaniem na moc cieplną budynku</w:t>
      </w:r>
      <w:ins w:id="129" w:author="Jarosław Wojczuk" w:date="2025-12-10T09:18:00Z" w16du:dateUtc="2025-12-10T08:18:00Z">
        <w:r w:rsidR="00D6233B" w:rsidRPr="00AC14A0">
          <w:rPr>
            <w:rFonts w:ascii="Arial" w:hAnsi="Arial" w:cs="Arial"/>
            <w:rPrChange w:id="130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i ciepłą wodę użytkową</w:t>
        </w:r>
      </w:ins>
      <w:del w:id="131" w:author="Jarosław Wojczuk" w:date="2025-12-10T09:18:00Z" w16du:dateUtc="2025-12-10T08:18:00Z">
        <w:r w:rsidRPr="00AC14A0" w:rsidDel="00D6233B">
          <w:rPr>
            <w:rFonts w:ascii="Arial" w:hAnsi="Arial" w:cs="Arial"/>
            <w:rPrChange w:id="13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  <w:ins w:id="133" w:author="Jarosław Wojczuk" w:date="2025-12-10T09:31:00Z" w16du:dateUtc="2025-12-10T08:31:00Z">
        <w:r w:rsidR="00DD4DC8" w:rsidRPr="00AC14A0">
          <w:rPr>
            <w:rFonts w:ascii="Arial" w:hAnsi="Arial" w:cs="Arial"/>
            <w:rPrChange w:id="13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  <w:del w:id="135" w:author="Jarosław Wojczuk" w:date="2025-12-10T09:31:00Z" w16du:dateUtc="2025-12-10T08:31:00Z">
        <w:r w:rsidRPr="00AC14A0" w:rsidDel="00DD4DC8">
          <w:rPr>
            <w:rFonts w:ascii="Arial" w:hAnsi="Arial" w:cs="Arial"/>
            <w:rPrChange w:id="13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</w:del>
    </w:p>
    <w:p w14:paraId="6955B199" w14:textId="5F918434" w:rsidR="00430269" w:rsidRPr="00AC14A0" w:rsidRDefault="00DD4DC8" w:rsidP="007533E8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bCs/>
          <w:rPrChange w:id="137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ins w:id="138" w:author="Jarosław Wojczuk" w:date="2025-12-10T09:30:00Z" w16du:dateUtc="2025-12-10T08:30:00Z">
        <w:r w:rsidRPr="00AC14A0">
          <w:rPr>
            <w:rFonts w:ascii="Arial" w:hAnsi="Arial" w:cs="Arial"/>
            <w:b/>
            <w:bCs/>
            <w:rPrChange w:id="139" w:author="Jarosław Wojczuk" w:date="2025-12-10T09:50:00Z" w16du:dateUtc="2025-12-10T08:50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 xml:space="preserve">       </w:t>
        </w:r>
      </w:ins>
      <w:r w:rsidR="00430269" w:rsidRPr="00AC14A0">
        <w:rPr>
          <w:rFonts w:ascii="Arial" w:hAnsi="Arial" w:cs="Arial"/>
          <w:b/>
          <w:bCs/>
          <w:rPrChange w:id="140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Roboty budowlane</w:t>
      </w:r>
    </w:p>
    <w:p w14:paraId="16D28D50" w14:textId="4AC02EB1" w:rsidR="007533E8" w:rsidRPr="00AC14A0" w:rsidDel="00D6233B" w:rsidRDefault="00BE2568" w:rsidP="00BE2568">
      <w:pPr>
        <w:pStyle w:val="Akapitzlist"/>
        <w:spacing w:after="0" w:line="240" w:lineRule="auto"/>
        <w:ind w:left="709"/>
        <w:jc w:val="both"/>
        <w:rPr>
          <w:del w:id="141" w:author="Jarosław Wojczuk" w:date="2025-12-10T09:23:00Z" w16du:dateUtc="2025-12-10T08:23:00Z"/>
          <w:rFonts w:ascii="Arial" w:hAnsi="Arial" w:cs="Arial"/>
          <w:rPrChange w:id="142" w:author="Jarosław Wojczuk" w:date="2025-12-10T09:50:00Z" w16du:dateUtc="2025-12-10T08:50:00Z">
            <w:rPr>
              <w:del w:id="143" w:author="Jarosław Wojczuk" w:date="2025-12-10T09:23:00Z" w16du:dateUtc="2025-12-10T08:23:00Z"/>
            </w:rPr>
          </w:rPrChange>
        </w:rPr>
      </w:pPr>
      <w:moveToRangeStart w:id="144" w:author="Spódzielnia Mieszkaniowa Centrum I" w:date="2025-12-03T14:14:00Z" w:name="move215663679"/>
      <w:moveTo w:id="145" w:author="Spódzielnia Mieszkaniowa Centrum I" w:date="2025-12-03T14:14:00Z" w16du:dateUtc="2025-12-03T13:14:00Z">
        <w:r w:rsidRPr="00AC14A0">
          <w:rPr>
            <w:rFonts w:ascii="Arial" w:hAnsi="Arial" w:cs="Arial"/>
            <w:rPrChange w:id="14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Wykona</w:t>
        </w:r>
      </w:moveTo>
      <w:ins w:id="147" w:author="Jarosław Wojczuk" w:date="2025-12-10T09:27:00Z" w16du:dateUtc="2025-12-10T08:27:00Z">
        <w:r w:rsidR="00DD4DC8" w:rsidRPr="00AC14A0">
          <w:rPr>
            <w:rFonts w:ascii="Arial" w:hAnsi="Arial" w:cs="Arial"/>
            <w:rPrChange w:id="14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nie</w:t>
        </w:r>
      </w:ins>
      <w:moveTo w:id="149" w:author="Spódzielnia Mieszkaniowa Centrum I" w:date="2025-12-03T14:14:00Z" w16du:dateUtc="2025-12-03T13:14:00Z">
        <w:del w:id="150" w:author="Jarosław Wojczuk" w:date="2025-12-10T09:27:00Z" w16du:dateUtc="2025-12-10T08:27:00Z">
          <w:r w:rsidRPr="00AC14A0" w:rsidDel="00DD4DC8">
            <w:rPr>
              <w:rFonts w:ascii="Arial" w:hAnsi="Arial" w:cs="Arial"/>
              <w:rPrChange w:id="151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ć</w:delText>
          </w:r>
        </w:del>
        <w:r w:rsidRPr="00AC14A0">
          <w:rPr>
            <w:rFonts w:ascii="Arial" w:hAnsi="Arial" w:cs="Arial"/>
            <w:rPrChange w:id="15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remont</w:t>
        </w:r>
      </w:moveTo>
      <w:ins w:id="153" w:author="Jarosław Wojczuk" w:date="2025-12-10T09:27:00Z" w16du:dateUtc="2025-12-10T08:27:00Z">
        <w:r w:rsidR="00DD4DC8" w:rsidRPr="00AC14A0">
          <w:rPr>
            <w:rFonts w:ascii="Arial" w:hAnsi="Arial" w:cs="Arial"/>
            <w:rPrChange w:id="15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u</w:t>
        </w:r>
      </w:ins>
      <w:moveTo w:id="155" w:author="Spódzielnia Mieszkaniowa Centrum I" w:date="2025-12-03T14:14:00Z" w16du:dateUtc="2025-12-03T13:14:00Z">
        <w:r w:rsidRPr="00AC14A0">
          <w:rPr>
            <w:rFonts w:ascii="Arial" w:hAnsi="Arial" w:cs="Arial"/>
            <w:rPrChange w:id="15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pomieszczenia węzł</w:t>
        </w:r>
      </w:moveTo>
      <w:ins w:id="157" w:author="Jarosław Wojczuk" w:date="2025-12-10T09:31:00Z" w16du:dateUtc="2025-12-10T08:31:00Z">
        <w:r w:rsidR="00DD4DC8" w:rsidRPr="00AC14A0">
          <w:rPr>
            <w:rFonts w:ascii="Arial" w:hAnsi="Arial" w:cs="Arial"/>
            <w:rPrChange w:id="15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ów</w:t>
        </w:r>
      </w:ins>
      <w:moveTo w:id="159" w:author="Spódzielnia Mieszkaniowa Centrum I" w:date="2025-12-03T14:14:00Z" w16du:dateUtc="2025-12-03T13:14:00Z">
        <w:del w:id="160" w:author="Jarosław Wojczuk" w:date="2025-12-10T09:31:00Z" w16du:dateUtc="2025-12-10T08:31:00Z">
          <w:r w:rsidRPr="00AC14A0" w:rsidDel="00DD4DC8">
            <w:rPr>
              <w:rFonts w:ascii="Arial" w:hAnsi="Arial" w:cs="Arial"/>
              <w:rPrChange w:id="161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a</w:delText>
          </w:r>
        </w:del>
        <w:r w:rsidRPr="00AC14A0">
          <w:rPr>
            <w:rFonts w:ascii="Arial" w:hAnsi="Arial" w:cs="Arial"/>
            <w:rPrChange w:id="16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ciepln</w:t>
        </w:r>
      </w:moveTo>
      <w:ins w:id="163" w:author="Jarosław Wojczuk" w:date="2025-12-10T09:31:00Z" w16du:dateUtc="2025-12-10T08:31:00Z">
        <w:r w:rsidR="00DD4DC8" w:rsidRPr="00AC14A0">
          <w:rPr>
            <w:rFonts w:ascii="Arial" w:hAnsi="Arial" w:cs="Arial"/>
            <w:rPrChange w:id="16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ych</w:t>
        </w:r>
      </w:ins>
      <w:moveTo w:id="165" w:author="Spódzielnia Mieszkaniowa Centrum I" w:date="2025-12-03T14:14:00Z" w16du:dateUtc="2025-12-03T13:14:00Z">
        <w:del w:id="166" w:author="Jarosław Wojczuk" w:date="2025-12-10T09:31:00Z" w16du:dateUtc="2025-12-10T08:31:00Z">
          <w:r w:rsidRPr="00AC14A0" w:rsidDel="00DD4DC8">
            <w:rPr>
              <w:rFonts w:ascii="Arial" w:hAnsi="Arial" w:cs="Arial"/>
              <w:rPrChange w:id="167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ego</w:delText>
          </w:r>
        </w:del>
        <w:r w:rsidRPr="00AC14A0">
          <w:rPr>
            <w:rFonts w:ascii="Arial" w:hAnsi="Arial" w:cs="Arial"/>
            <w:rPrChange w:id="16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w zakresie odnowienia sufitu, ścian i podłogi. </w:t>
        </w:r>
      </w:moveTo>
      <w:moveToRangeEnd w:id="144"/>
      <w:ins w:id="169" w:author="Spódzielnia Mieszkaniowa Centrum I" w:date="2025-12-03T14:10:00Z" w16du:dateUtc="2025-12-03T13:10:00Z">
        <w:r w:rsidRPr="00AC14A0">
          <w:rPr>
            <w:rFonts w:ascii="Arial" w:hAnsi="Arial" w:cs="Arial"/>
            <w:rPrChange w:id="170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Na ścianach i stropie należy uzupełnić tynki i pomalować na jasny kolor powłokami</w:t>
        </w:r>
      </w:ins>
      <w:ins w:id="171" w:author="Spódzielnia Mieszkaniowa Centrum I" w:date="2025-12-03T14:14:00Z" w16du:dateUtc="2025-12-03T13:14:00Z">
        <w:r w:rsidRPr="00AC14A0">
          <w:rPr>
            <w:rFonts w:ascii="Arial" w:hAnsi="Arial" w:cs="Arial"/>
            <w:rPrChange w:id="17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173" w:author="Spódzielnia Mieszkaniowa Centrum I" w:date="2025-12-03T14:10:00Z" w16du:dateUtc="2025-12-03T13:10:00Z">
        <w:r w:rsidRPr="00AC14A0">
          <w:rPr>
            <w:rFonts w:ascii="Arial" w:hAnsi="Arial" w:cs="Arial"/>
            <w:rPrChange w:id="174" w:author="Jarosław Wojczuk" w:date="2025-12-10T09:50:00Z" w16du:dateUtc="2025-12-10T08:50:00Z">
              <w:rPr/>
            </w:rPrChange>
          </w:rPr>
          <w:t>malarskimi chroniącymi przed przenikaniem wilgoci i umożliwiające mycie.</w:t>
        </w:r>
      </w:ins>
      <w:ins w:id="175" w:author="Spódzielnia Mieszkaniowa Centrum I" w:date="2025-12-03T14:14:00Z" w16du:dateUtc="2025-12-03T13:14:00Z">
        <w:r w:rsidRPr="00AC14A0">
          <w:rPr>
            <w:rFonts w:ascii="Arial" w:hAnsi="Arial" w:cs="Arial"/>
            <w:rPrChange w:id="17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177" w:author="Spódzielnia Mieszkaniowa Centrum I" w:date="2025-12-03T14:10:00Z" w16du:dateUtc="2025-12-03T13:10:00Z">
        <w:r w:rsidRPr="00AC14A0">
          <w:rPr>
            <w:rFonts w:ascii="Arial" w:hAnsi="Arial" w:cs="Arial"/>
            <w:rPrChange w:id="178" w:author="Jarosław Wojczuk" w:date="2025-12-10T09:50:00Z" w16du:dateUtc="2025-12-10T08:50:00Z">
              <w:rPr/>
            </w:rPrChange>
          </w:rPr>
          <w:t xml:space="preserve">Posadzkę węzła wyrównać, wykonać z </w:t>
        </w:r>
      </w:ins>
      <w:ins w:id="179" w:author="Spódzielnia Mieszkaniowa Centrum I" w:date="2025-12-03T14:12:00Z" w16du:dateUtc="2025-12-03T13:12:00Z">
        <w:r w:rsidRPr="00AC14A0">
          <w:rPr>
            <w:rFonts w:ascii="Arial" w:hAnsi="Arial" w:cs="Arial"/>
            <w:rPrChange w:id="180" w:author="Jarosław Wojczuk" w:date="2025-12-10T09:50:00Z" w16du:dateUtc="2025-12-10T08:50:00Z">
              <w:rPr/>
            </w:rPrChange>
          </w:rPr>
          <w:t xml:space="preserve">żywicy epoksydowej </w:t>
        </w:r>
      </w:ins>
      <w:ins w:id="181" w:author="Spódzielnia Mieszkaniowa Centrum I" w:date="2025-12-03T14:10:00Z" w16du:dateUtc="2025-12-03T13:10:00Z">
        <w:r w:rsidRPr="00AC14A0">
          <w:rPr>
            <w:rFonts w:ascii="Arial" w:hAnsi="Arial" w:cs="Arial"/>
            <w:rPrChange w:id="182" w:author="Jarosław Wojczuk" w:date="2025-12-10T09:50:00Z" w16du:dateUtc="2025-12-10T08:50:00Z">
              <w:rPr/>
            </w:rPrChange>
          </w:rPr>
          <w:t>ze spadkiem nie mniejszym niż 1 [%] w</w:t>
        </w:r>
      </w:ins>
      <w:ins w:id="183" w:author="Spódzielnia Mieszkaniowa Centrum I" w:date="2025-12-03T14:12:00Z" w16du:dateUtc="2025-12-03T13:12:00Z">
        <w:r w:rsidRPr="00AC14A0">
          <w:rPr>
            <w:rFonts w:ascii="Arial" w:hAnsi="Arial" w:cs="Arial"/>
            <w:rPrChange w:id="184" w:author="Jarosław Wojczuk" w:date="2025-12-10T09:50:00Z" w16du:dateUtc="2025-12-10T08:50:00Z">
              <w:rPr/>
            </w:rPrChange>
          </w:rPr>
          <w:t xml:space="preserve"> </w:t>
        </w:r>
      </w:ins>
      <w:ins w:id="185" w:author="Spódzielnia Mieszkaniowa Centrum I" w:date="2025-12-03T14:10:00Z" w16du:dateUtc="2025-12-03T13:10:00Z">
        <w:r w:rsidRPr="00AC14A0">
          <w:rPr>
            <w:rFonts w:ascii="Arial" w:hAnsi="Arial" w:cs="Arial"/>
            <w:rPrChange w:id="186" w:author="Jarosław Wojczuk" w:date="2025-12-10T09:50:00Z" w16du:dateUtc="2025-12-10T08:50:00Z">
              <w:rPr/>
            </w:rPrChange>
          </w:rPr>
          <w:t>kierunku kratek ściekowych.</w:t>
        </w:r>
      </w:ins>
      <w:ins w:id="187" w:author="Jarosław Wojczuk" w:date="2025-12-10T09:21:00Z" w16du:dateUtc="2025-12-10T08:21:00Z">
        <w:r w:rsidR="00D6233B" w:rsidRPr="00AC14A0">
          <w:rPr>
            <w:rFonts w:ascii="Arial" w:hAnsi="Arial" w:cs="Arial"/>
            <w:rPrChange w:id="18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Udrożnienie odpływów z kratek ściekowych w węzłach.</w:t>
        </w:r>
      </w:ins>
      <w:ins w:id="189" w:author="Spódzielnia Mieszkaniowa Centrum I" w:date="2025-12-03T14:10:00Z" w16du:dateUtc="2025-12-03T13:10:00Z">
        <w:r w:rsidRPr="00AC14A0">
          <w:rPr>
            <w:rFonts w:ascii="Arial" w:hAnsi="Arial" w:cs="Arial"/>
            <w:rPrChange w:id="190" w:author="Jarosław Wojczuk" w:date="2025-12-10T09:50:00Z" w16du:dateUtc="2025-12-10T08:50:00Z">
              <w:rPr/>
            </w:rPrChange>
          </w:rPr>
          <w:t xml:space="preserve"> Posadzkę w pomieszczeniu węzła wykonać gładką,</w:t>
        </w:r>
      </w:ins>
      <w:ins w:id="191" w:author="Spódzielnia Mieszkaniowa Centrum I" w:date="2025-12-03T14:13:00Z" w16du:dateUtc="2025-12-03T13:13:00Z">
        <w:r w:rsidRPr="00AC14A0">
          <w:rPr>
            <w:rFonts w:ascii="Arial" w:hAnsi="Arial" w:cs="Arial"/>
            <w:rPrChange w:id="192" w:author="Jarosław Wojczuk" w:date="2025-12-10T09:50:00Z" w16du:dateUtc="2025-12-10T08:50:00Z">
              <w:rPr/>
            </w:rPrChange>
          </w:rPr>
          <w:t xml:space="preserve"> </w:t>
        </w:r>
      </w:ins>
      <w:ins w:id="193" w:author="Spódzielnia Mieszkaniowa Centrum I" w:date="2025-12-03T14:10:00Z" w16du:dateUtc="2025-12-03T13:10:00Z">
        <w:r w:rsidRPr="00AC14A0">
          <w:rPr>
            <w:rFonts w:ascii="Arial" w:hAnsi="Arial" w:cs="Arial"/>
            <w:rPrChange w:id="194" w:author="Jarosław Wojczuk" w:date="2025-12-10T09:50:00Z" w16du:dateUtc="2025-12-10T08:50:00Z">
              <w:rPr/>
            </w:rPrChange>
          </w:rPr>
          <w:t xml:space="preserve">niepalną, wytrzymałą na uderzenia mechaniczne i nagłe </w:t>
        </w:r>
      </w:ins>
      <w:ins w:id="195" w:author="Spódzielnia Mieszkaniowa Centrum I" w:date="2025-12-03T14:14:00Z" w16du:dateUtc="2025-12-03T13:14:00Z">
        <w:r w:rsidRPr="00AC14A0">
          <w:rPr>
            <w:rFonts w:ascii="Arial" w:hAnsi="Arial" w:cs="Arial"/>
            <w:rPrChange w:id="19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zmiany temperatury</w:t>
        </w:r>
      </w:ins>
      <w:ins w:id="197" w:author="Spódzielnia Mieszkaniowa Centrum I" w:date="2025-12-03T14:10:00Z" w16du:dateUtc="2025-12-03T13:10:00Z">
        <w:r w:rsidRPr="00AC14A0">
          <w:rPr>
            <w:rFonts w:ascii="Arial" w:hAnsi="Arial" w:cs="Arial"/>
            <w:rPrChange w:id="198" w:author="Jarosław Wojczuk" w:date="2025-12-10T09:50:00Z" w16du:dateUtc="2025-12-10T08:50:00Z">
              <w:rPr/>
            </w:rPrChange>
          </w:rPr>
          <w:t xml:space="preserve">. </w:t>
        </w:r>
      </w:ins>
      <w:r w:rsidR="007533E8" w:rsidRPr="00AC14A0">
        <w:rPr>
          <w:rFonts w:ascii="Arial" w:hAnsi="Arial" w:cs="Arial"/>
          <w:rPrChange w:id="199" w:author="Jarosław Wojczuk" w:date="2025-12-10T09:50:00Z" w16du:dateUtc="2025-12-10T08:50:00Z">
            <w:rPr/>
          </w:rPrChange>
        </w:rPr>
        <w:t>Wszystkie przejścia przez ściany i stropy należy naprawić</w:t>
      </w:r>
      <w:ins w:id="200" w:author="Jarosław Wojczuk" w:date="2025-12-10T09:22:00Z" w16du:dateUtc="2025-12-10T08:22:00Z">
        <w:r w:rsidR="00D6233B" w:rsidRPr="00AC14A0">
          <w:rPr>
            <w:rFonts w:ascii="Arial" w:hAnsi="Arial" w:cs="Arial"/>
            <w:rPrChange w:id="201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i uszczelnić masą </w:t>
        </w:r>
        <w:proofErr w:type="gramStart"/>
        <w:r w:rsidR="00D6233B" w:rsidRPr="00AC14A0">
          <w:rPr>
            <w:rFonts w:ascii="Arial" w:hAnsi="Arial" w:cs="Arial"/>
            <w:rPrChange w:id="20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p.</w:t>
        </w:r>
      </w:ins>
      <w:ins w:id="203" w:author="Jarosław Wojczuk" w:date="2025-12-10T09:23:00Z" w16du:dateUtc="2025-12-10T08:23:00Z">
        <w:r w:rsidR="00D6233B" w:rsidRPr="00AC14A0">
          <w:rPr>
            <w:rFonts w:ascii="Arial" w:hAnsi="Arial" w:cs="Arial"/>
            <w:rPrChange w:id="20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poż</w:t>
        </w:r>
        <w:proofErr w:type="gramEnd"/>
        <w:r w:rsidR="00D6233B" w:rsidRPr="00AC14A0">
          <w:rPr>
            <w:rFonts w:ascii="Arial" w:hAnsi="Arial" w:cs="Arial"/>
            <w:rPrChange w:id="20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  <w:del w:id="206" w:author="Jarosław Wojczuk" w:date="2025-12-10T09:22:00Z" w16du:dateUtc="2025-12-10T08:22:00Z">
        <w:r w:rsidR="007533E8" w:rsidRPr="00AC14A0" w:rsidDel="00D6233B">
          <w:rPr>
            <w:rFonts w:ascii="Arial" w:hAnsi="Arial" w:cs="Arial"/>
            <w:rPrChange w:id="207" w:author="Jarosław Wojczuk" w:date="2025-12-10T09:50:00Z" w16du:dateUtc="2025-12-10T08:50:00Z">
              <w:rPr/>
            </w:rPrChange>
          </w:rPr>
          <w:delText>.</w:delText>
        </w:r>
      </w:del>
    </w:p>
    <w:p w14:paraId="46EF6325" w14:textId="042D5501" w:rsidR="007533E8" w:rsidRPr="00AC14A0" w:rsidRDefault="007533E8" w:rsidP="007533E8">
      <w:pPr>
        <w:pStyle w:val="Akapitzlist"/>
        <w:spacing w:after="0" w:line="240" w:lineRule="auto"/>
        <w:ind w:left="709"/>
        <w:jc w:val="both"/>
        <w:rPr>
          <w:rFonts w:ascii="Arial" w:hAnsi="Arial" w:cs="Arial"/>
          <w:rPrChange w:id="208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moveFromRangeStart w:id="209" w:author="Spódzielnia Mieszkaniowa Centrum I" w:date="2025-12-03T14:14:00Z" w:name="move215663679"/>
      <w:moveFrom w:id="210" w:author="Spódzielnia Mieszkaniowa Centrum I" w:date="2025-12-03T14:14:00Z" w16du:dateUtc="2025-12-03T13:14:00Z">
        <w:del w:id="211" w:author="Jarosław Wojczuk" w:date="2025-12-10T09:23:00Z" w16du:dateUtc="2025-12-10T08:23:00Z">
          <w:r w:rsidRPr="00AC14A0" w:rsidDel="00D6233B">
            <w:rPr>
              <w:rFonts w:ascii="Arial" w:hAnsi="Arial" w:cs="Arial"/>
              <w:rPrChange w:id="21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W</w:delText>
          </w:r>
        </w:del>
        <w:r w:rsidRPr="00AC14A0" w:rsidDel="00BE2568">
          <w:rPr>
            <w:rFonts w:ascii="Arial" w:hAnsi="Arial" w:cs="Arial"/>
            <w:rPrChange w:id="213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ykonać remont pomieszczenia węzła cieplnego w zakresie odnowienia sufitu, ścian i podłogi. </w:t>
        </w:r>
      </w:moveFrom>
      <w:moveFromRangeEnd w:id="209"/>
      <w:ins w:id="214" w:author="Jarosław Wojczuk" w:date="2025-12-10T09:23:00Z" w16du:dateUtc="2025-12-10T08:23:00Z">
        <w:r w:rsidR="00D6233B" w:rsidRPr="00AC14A0">
          <w:rPr>
            <w:rFonts w:ascii="Arial" w:hAnsi="Arial" w:cs="Arial"/>
            <w:rPrChange w:id="21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r w:rsidRPr="00AC14A0">
        <w:rPr>
          <w:rFonts w:ascii="Arial" w:hAnsi="Arial" w:cs="Arial"/>
          <w:rPrChange w:id="216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Wymiana drzwi wejściowych</w:t>
      </w:r>
      <w:ins w:id="217" w:author="Jarosław Wojczuk" w:date="2025-12-10T09:23:00Z" w16du:dateUtc="2025-12-10T08:23:00Z">
        <w:r w:rsidR="00D6233B" w:rsidRPr="00AC14A0">
          <w:rPr>
            <w:rFonts w:ascii="Arial" w:hAnsi="Arial" w:cs="Arial"/>
            <w:rPrChange w:id="21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klasy EI 30</w:t>
        </w:r>
      </w:ins>
      <w:r w:rsidRPr="00AC14A0">
        <w:rPr>
          <w:rFonts w:ascii="Arial" w:hAnsi="Arial" w:cs="Arial"/>
          <w:rPrChange w:id="219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do pomieszczenia węzła.</w:t>
      </w:r>
    </w:p>
    <w:p w14:paraId="6AEA26EC" w14:textId="6910E1A3" w:rsidR="007533E8" w:rsidRPr="00AC14A0" w:rsidRDefault="007533E8" w:rsidP="007533E8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bCs/>
          <w:rPrChange w:id="220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AC14A0">
        <w:rPr>
          <w:rFonts w:ascii="Arial" w:hAnsi="Arial" w:cs="Arial"/>
          <w:b/>
          <w:bCs/>
          <w:rPrChange w:id="221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Instalacje elektryczne </w:t>
      </w:r>
    </w:p>
    <w:p w14:paraId="57E54C31" w14:textId="33D5FED1" w:rsidR="007533E8" w:rsidRDefault="007533E8" w:rsidP="007533E8">
      <w:pPr>
        <w:pStyle w:val="Akapitzlist"/>
        <w:spacing w:before="120" w:after="120" w:line="240" w:lineRule="auto"/>
        <w:ind w:left="709"/>
        <w:contextualSpacing w:val="0"/>
        <w:jc w:val="both"/>
        <w:rPr>
          <w:ins w:id="222" w:author="Jarosław Wojczuk" w:date="2025-12-10T10:19:00Z" w16du:dateUtc="2025-12-10T09:19:00Z"/>
          <w:rFonts w:ascii="Arial" w:hAnsi="Arial" w:cs="Arial"/>
        </w:rPr>
      </w:pPr>
      <w:r w:rsidRPr="00AC14A0">
        <w:rPr>
          <w:rFonts w:ascii="Arial" w:hAnsi="Arial" w:cs="Arial"/>
          <w:rPrChange w:id="223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Wymi</w:t>
      </w:r>
      <w:ins w:id="224" w:author="Jarosław Wojczuk" w:date="2025-12-10T09:28:00Z" w16du:dateUtc="2025-12-10T08:28:00Z">
        <w:r w:rsidR="00DD4DC8" w:rsidRPr="00AC14A0">
          <w:rPr>
            <w:rFonts w:ascii="Arial" w:hAnsi="Arial" w:cs="Arial"/>
            <w:rPrChange w:id="22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ana</w:t>
        </w:r>
      </w:ins>
      <w:del w:id="226" w:author="Jarosław Wojczuk" w:date="2025-12-10T09:28:00Z" w16du:dateUtc="2025-12-10T08:28:00Z">
        <w:r w:rsidRPr="00AC14A0" w:rsidDel="00DD4DC8">
          <w:rPr>
            <w:rFonts w:ascii="Arial" w:hAnsi="Arial" w:cs="Arial"/>
            <w:rPrChange w:id="227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enić</w:delText>
        </w:r>
      </w:del>
      <w:r w:rsidRPr="00AC14A0">
        <w:rPr>
          <w:rFonts w:ascii="Arial" w:hAnsi="Arial" w:cs="Arial"/>
          <w:rPrChange w:id="228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instalacj</w:t>
      </w:r>
      <w:ins w:id="229" w:author="Jarosław Wojczuk" w:date="2025-12-10T09:28:00Z" w16du:dateUtc="2025-12-10T08:28:00Z">
        <w:r w:rsidR="00DD4DC8" w:rsidRPr="00AC14A0">
          <w:rPr>
            <w:rFonts w:ascii="Arial" w:hAnsi="Arial" w:cs="Arial"/>
            <w:rPrChange w:id="230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</w:t>
        </w:r>
      </w:ins>
      <w:del w:id="231" w:author="Jarosław Wojczuk" w:date="2025-12-10T09:28:00Z" w16du:dateUtc="2025-12-10T08:28:00Z">
        <w:r w:rsidRPr="00AC14A0" w:rsidDel="00DD4DC8">
          <w:rPr>
            <w:rFonts w:ascii="Arial" w:hAnsi="Arial" w:cs="Arial"/>
            <w:rPrChange w:id="23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ę</w:delText>
        </w:r>
      </w:del>
      <w:r w:rsidRPr="00AC14A0">
        <w:rPr>
          <w:rFonts w:ascii="Arial" w:hAnsi="Arial" w:cs="Arial"/>
          <w:rPrChange w:id="233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oświetleniow</w:t>
      </w:r>
      <w:ins w:id="234" w:author="Jarosław Wojczuk" w:date="2025-12-10T09:28:00Z" w16du:dateUtc="2025-12-10T08:28:00Z">
        <w:r w:rsidR="00DD4DC8" w:rsidRPr="00AC14A0">
          <w:rPr>
            <w:rFonts w:ascii="Arial" w:hAnsi="Arial" w:cs="Arial"/>
            <w:rPrChange w:id="23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ej</w:t>
        </w:r>
      </w:ins>
      <w:del w:id="236" w:author="Jarosław Wojczuk" w:date="2025-12-10T09:28:00Z" w16du:dateUtc="2025-12-10T08:28:00Z">
        <w:r w:rsidRPr="00AC14A0" w:rsidDel="00DD4DC8">
          <w:rPr>
            <w:rFonts w:ascii="Arial" w:hAnsi="Arial" w:cs="Arial"/>
            <w:rPrChange w:id="237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ą</w:delText>
        </w:r>
      </w:del>
      <w:ins w:id="238" w:author="Jarosław Wojczuk" w:date="2025-12-10T09:24:00Z" w16du:dateUtc="2025-12-10T08:24:00Z">
        <w:r w:rsidR="00D6233B" w:rsidRPr="00AC14A0">
          <w:rPr>
            <w:rFonts w:ascii="Arial" w:hAnsi="Arial" w:cs="Arial"/>
            <w:rPrChange w:id="239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(uwzględnić oświetlenie awaryjne)</w:t>
        </w:r>
      </w:ins>
      <w:r w:rsidRPr="00AC14A0">
        <w:rPr>
          <w:rFonts w:ascii="Arial" w:hAnsi="Arial" w:cs="Arial"/>
          <w:rPrChange w:id="240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i elektryczn</w:t>
      </w:r>
      <w:ins w:id="241" w:author="Jarosław Wojczuk" w:date="2025-12-10T09:29:00Z" w16du:dateUtc="2025-12-10T08:29:00Z">
        <w:r w:rsidR="00DD4DC8" w:rsidRPr="00AC14A0">
          <w:rPr>
            <w:rFonts w:ascii="Arial" w:hAnsi="Arial" w:cs="Arial"/>
            <w:rPrChange w:id="24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ej</w:t>
        </w:r>
      </w:ins>
      <w:del w:id="243" w:author="Jarosław Wojczuk" w:date="2025-12-10T09:29:00Z" w16du:dateUtc="2025-12-10T08:29:00Z">
        <w:r w:rsidRPr="00AC14A0" w:rsidDel="00DD4DC8">
          <w:rPr>
            <w:rFonts w:ascii="Arial" w:hAnsi="Arial" w:cs="Arial"/>
            <w:rPrChange w:id="24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ą</w:delText>
        </w:r>
      </w:del>
      <w:r w:rsidRPr="00AC14A0">
        <w:rPr>
          <w:rFonts w:ascii="Arial" w:hAnsi="Arial" w:cs="Arial"/>
          <w:rPrChange w:id="245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pomieszczenia w</w:t>
      </w:r>
      <w:r w:rsidR="00C004A5" w:rsidRPr="00AC14A0">
        <w:rPr>
          <w:rFonts w:ascii="Arial" w:hAnsi="Arial" w:cs="Arial"/>
          <w:rPrChange w:id="246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ę</w:t>
      </w:r>
      <w:r w:rsidRPr="00AC14A0">
        <w:rPr>
          <w:rFonts w:ascii="Arial" w:hAnsi="Arial" w:cs="Arial"/>
          <w:rPrChange w:id="247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zła</w:t>
      </w:r>
      <w:ins w:id="248" w:author="Jarosław Wojczuk" w:date="2025-12-10T09:29:00Z" w16du:dateUtc="2025-12-10T08:29:00Z">
        <w:r w:rsidR="00DD4DC8" w:rsidRPr="00AC14A0">
          <w:rPr>
            <w:rFonts w:ascii="Arial" w:hAnsi="Arial" w:cs="Arial"/>
            <w:rPrChange w:id="249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 Zaprojektowanie</w:t>
        </w:r>
      </w:ins>
      <w:del w:id="250" w:author="Jarosław Wojczuk" w:date="2025-12-10T09:29:00Z" w16du:dateUtc="2025-12-10T08:29:00Z">
        <w:r w:rsidRPr="00AC14A0" w:rsidDel="00DD4DC8">
          <w:rPr>
            <w:rFonts w:ascii="Arial" w:hAnsi="Arial" w:cs="Arial"/>
            <w:rPrChange w:id="251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,</w:delText>
        </w:r>
      </w:del>
      <w:r w:rsidRPr="00AC14A0">
        <w:rPr>
          <w:rFonts w:ascii="Arial" w:hAnsi="Arial" w:cs="Arial"/>
          <w:rPrChange w:id="252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instalacj</w:t>
      </w:r>
      <w:ins w:id="253" w:author="Jarosław Wojczuk" w:date="2025-12-10T09:29:00Z" w16du:dateUtc="2025-12-10T08:29:00Z">
        <w:r w:rsidR="00DD4DC8" w:rsidRPr="00AC14A0">
          <w:rPr>
            <w:rFonts w:ascii="Arial" w:hAnsi="Arial" w:cs="Arial"/>
            <w:rPrChange w:id="25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</w:t>
        </w:r>
      </w:ins>
      <w:del w:id="255" w:author="Jarosław Wojczuk" w:date="2025-12-10T09:29:00Z" w16du:dateUtc="2025-12-10T08:29:00Z">
        <w:r w:rsidRPr="00AC14A0" w:rsidDel="00DD4DC8">
          <w:rPr>
            <w:rFonts w:ascii="Arial" w:hAnsi="Arial" w:cs="Arial"/>
            <w:rPrChange w:id="25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e</w:delText>
        </w:r>
      </w:del>
      <w:r w:rsidRPr="00AC14A0">
        <w:rPr>
          <w:rFonts w:ascii="Arial" w:hAnsi="Arial" w:cs="Arial"/>
          <w:rPrChange w:id="257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r w:rsidR="001C7F03" w:rsidRPr="00AC14A0">
        <w:rPr>
          <w:rFonts w:ascii="Arial" w:hAnsi="Arial" w:cs="Arial"/>
          <w:rPrChange w:id="258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eklektyczn</w:t>
      </w:r>
      <w:ins w:id="259" w:author="Jarosław Wojczuk" w:date="2025-12-10T09:29:00Z" w16du:dateUtc="2025-12-10T08:29:00Z">
        <w:r w:rsidR="00DD4DC8" w:rsidRPr="00AC14A0">
          <w:rPr>
            <w:rFonts w:ascii="Arial" w:hAnsi="Arial" w:cs="Arial"/>
            <w:rPrChange w:id="260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ej</w:t>
        </w:r>
      </w:ins>
      <w:del w:id="261" w:author="Jarosław Wojczuk" w:date="2025-12-10T09:29:00Z" w16du:dateUtc="2025-12-10T08:29:00Z">
        <w:r w:rsidR="001C7F03" w:rsidRPr="00AC14A0" w:rsidDel="00DD4DC8">
          <w:rPr>
            <w:rFonts w:ascii="Arial" w:hAnsi="Arial" w:cs="Arial"/>
            <w:rPrChange w:id="26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ą</w:delText>
        </w:r>
      </w:del>
      <w:r w:rsidRPr="00AC14A0">
        <w:rPr>
          <w:rFonts w:ascii="Arial" w:hAnsi="Arial" w:cs="Arial"/>
          <w:rPrChange w:id="263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automatyki węzła</w:t>
      </w:r>
      <w:ins w:id="264" w:author="Jarosław Wojczuk" w:date="2025-12-10T09:34:00Z" w16du:dateUtc="2025-12-10T08:34:00Z">
        <w:r w:rsidR="00DD4DC8" w:rsidRPr="00AC14A0">
          <w:rPr>
            <w:rFonts w:ascii="Arial" w:hAnsi="Arial" w:cs="Arial"/>
            <w:rPrChange w:id="265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="00DD4DC8" w:rsidRPr="00AC14A0">
          <w:rPr>
            <w:rFonts w:ascii="Arial" w:hAnsi="Arial" w:cs="Arial"/>
            <w:rPrChange w:id="26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wraz ze sterowaniem poszczególnych obiegów grzewczych dla każdego z węzłów </w:t>
        </w:r>
      </w:ins>
      <w:ins w:id="267" w:author="Spódzielnia Mieszkaniowa Centrum I" w:date="2025-12-03T12:22:00Z" w16du:dateUtc="2025-12-03T11:22:00Z">
        <w:del w:id="268" w:author="Jarosław Wojczuk" w:date="2025-12-10T09:34:00Z" w16du:dateUtc="2025-12-10T08:34:00Z">
          <w:r w:rsidR="00404A82" w:rsidRPr="00AC14A0" w:rsidDel="00DD4DC8">
            <w:rPr>
              <w:rFonts w:ascii="Arial" w:hAnsi="Arial" w:cs="Arial"/>
              <w:rPrChange w:id="26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  <w:r w:rsidR="00404A82" w:rsidRPr="00AC14A0">
          <w:rPr>
            <w:rFonts w:ascii="Arial" w:hAnsi="Arial" w:cs="Arial"/>
            <w:rPrChange w:id="270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oraz wykona</w:t>
        </w:r>
      </w:ins>
      <w:ins w:id="271" w:author="Jarosław Wojczuk" w:date="2025-12-10T09:29:00Z" w16du:dateUtc="2025-12-10T08:29:00Z">
        <w:r w:rsidR="00DD4DC8" w:rsidRPr="00AC14A0">
          <w:rPr>
            <w:rFonts w:ascii="Arial" w:hAnsi="Arial" w:cs="Arial"/>
            <w:rPrChange w:id="27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nie</w:t>
        </w:r>
      </w:ins>
      <w:ins w:id="273" w:author="Spódzielnia Mieszkaniowa Centrum I" w:date="2025-12-03T12:22:00Z" w16du:dateUtc="2025-12-03T11:22:00Z">
        <w:del w:id="274" w:author="Jarosław Wojczuk" w:date="2025-12-10T09:29:00Z" w16du:dateUtc="2025-12-10T08:29:00Z">
          <w:r w:rsidR="00404A82" w:rsidRPr="00AC14A0" w:rsidDel="00DD4DC8">
            <w:rPr>
              <w:rFonts w:ascii="Arial" w:hAnsi="Arial" w:cs="Arial"/>
              <w:rPrChange w:id="27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ć</w:delText>
          </w:r>
        </w:del>
        <w:r w:rsidR="00404A82" w:rsidRPr="00AC14A0">
          <w:rPr>
            <w:rFonts w:ascii="Arial" w:hAnsi="Arial" w:cs="Arial"/>
            <w:rPrChange w:id="27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now</w:t>
        </w:r>
      </w:ins>
      <w:ins w:id="277" w:author="Jarosław Wojczuk" w:date="2025-12-10T09:29:00Z" w16du:dateUtc="2025-12-10T08:29:00Z">
        <w:r w:rsidR="00DD4DC8" w:rsidRPr="00AC14A0">
          <w:rPr>
            <w:rFonts w:ascii="Arial" w:hAnsi="Arial" w:cs="Arial"/>
            <w:rPrChange w:id="278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ej</w:t>
        </w:r>
      </w:ins>
      <w:ins w:id="279" w:author="Spódzielnia Mieszkaniowa Centrum I" w:date="2025-12-03T12:22:00Z" w16du:dateUtc="2025-12-03T11:22:00Z">
        <w:del w:id="280" w:author="Jarosław Wojczuk" w:date="2025-12-10T09:29:00Z" w16du:dateUtc="2025-12-10T08:29:00Z">
          <w:r w:rsidR="00404A82" w:rsidRPr="00AC14A0" w:rsidDel="00DD4DC8">
            <w:rPr>
              <w:rFonts w:ascii="Arial" w:hAnsi="Arial" w:cs="Arial"/>
              <w:rPrChange w:id="281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ą</w:delText>
          </w:r>
        </w:del>
        <w:r w:rsidR="00404A82" w:rsidRPr="00AC14A0">
          <w:rPr>
            <w:rFonts w:ascii="Arial" w:hAnsi="Arial" w:cs="Arial"/>
            <w:rPrChange w:id="28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RG </w:t>
        </w:r>
      </w:ins>
      <w:ins w:id="283" w:author="Spódzielnia Mieszkaniowa Centrum I" w:date="2025-12-03T12:23:00Z" w16du:dateUtc="2025-12-03T11:23:00Z">
        <w:r w:rsidR="00404A82" w:rsidRPr="00AC14A0">
          <w:rPr>
            <w:rFonts w:ascii="Arial" w:hAnsi="Arial" w:cs="Arial"/>
            <w:rPrChange w:id="284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(rozdzielnie Główną)</w:t>
        </w:r>
      </w:ins>
      <w:ins w:id="285" w:author="Jarosław Wojczuk" w:date="2025-12-10T09:35:00Z" w16du:dateUtc="2025-12-10T08:35:00Z">
        <w:r w:rsidR="00DD4DC8" w:rsidRPr="00AC14A0">
          <w:rPr>
            <w:rFonts w:ascii="Arial" w:hAnsi="Arial" w:cs="Arial"/>
            <w:rPrChange w:id="286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elektrycznej.</w:t>
        </w:r>
      </w:ins>
      <w:ins w:id="287" w:author="Spódzielnia Mieszkaniowa Centrum I" w:date="2025-12-03T12:23:00Z" w16du:dateUtc="2025-12-03T11:23:00Z">
        <w:del w:id="288" w:author="Jarosław Wojczuk" w:date="2025-12-10T09:34:00Z" w16du:dateUtc="2025-12-10T08:34:00Z">
          <w:r w:rsidR="00404A82" w:rsidRPr="00AC14A0" w:rsidDel="00DD4DC8">
            <w:rPr>
              <w:rFonts w:ascii="Arial" w:hAnsi="Arial" w:cs="Arial"/>
              <w:rPrChange w:id="28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dla każdego z węzłów. </w:delText>
          </w:r>
        </w:del>
      </w:ins>
      <w:del w:id="290" w:author="Spódzielnia Mieszkaniowa Centrum I" w:date="2025-12-03T12:22:00Z" w16du:dateUtc="2025-12-03T11:22:00Z">
        <w:r w:rsidRPr="00AC14A0" w:rsidDel="00404A82">
          <w:rPr>
            <w:rFonts w:ascii="Arial" w:hAnsi="Arial" w:cs="Arial"/>
            <w:rPrChange w:id="291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14:paraId="25A7C3AE" w14:textId="77777777" w:rsidR="00432826" w:rsidRDefault="00432826" w:rsidP="00432826">
      <w:pPr>
        <w:spacing w:before="120" w:after="120" w:line="240" w:lineRule="auto"/>
        <w:jc w:val="both"/>
        <w:rPr>
          <w:ins w:id="292" w:author="Jarosław Wojczuk" w:date="2025-12-10T10:20:00Z" w16du:dateUtc="2025-12-10T09:20:00Z"/>
          <w:rFonts w:ascii="Arial" w:hAnsi="Arial" w:cs="Arial"/>
        </w:rPr>
      </w:pPr>
    </w:p>
    <w:p w14:paraId="38973FD2" w14:textId="77777777" w:rsidR="00432826" w:rsidRPr="00F44EF4" w:rsidRDefault="00432826" w:rsidP="00432826">
      <w:pPr>
        <w:spacing w:before="120" w:after="120" w:line="240" w:lineRule="auto"/>
        <w:jc w:val="both"/>
        <w:rPr>
          <w:ins w:id="293" w:author="Jarosław Wojczuk" w:date="2025-12-10T10:20:00Z" w16du:dateUtc="2025-12-10T09:20:00Z"/>
          <w:rFonts w:ascii="Arial" w:hAnsi="Arial" w:cs="Arial"/>
        </w:rPr>
      </w:pPr>
      <w:ins w:id="294" w:author="Jarosław Wojczuk" w:date="2025-12-10T10:20:00Z" w16du:dateUtc="2025-12-10T09:20:00Z">
        <w:r w:rsidRPr="00F44EF4">
          <w:rPr>
            <w:rFonts w:ascii="Arial" w:hAnsi="Arial" w:cs="Arial"/>
          </w:rPr>
          <w:t>Do każdego poważnego punktu należy wykonać kosztorysy inwestorskie i przedmiary robót.</w:t>
        </w:r>
      </w:ins>
    </w:p>
    <w:p w14:paraId="6E7F49A2" w14:textId="77777777" w:rsidR="00432826" w:rsidRDefault="00432826" w:rsidP="00432826">
      <w:pPr>
        <w:spacing w:before="120" w:after="120" w:line="240" w:lineRule="auto"/>
        <w:jc w:val="both"/>
        <w:rPr>
          <w:ins w:id="295" w:author="Jarosław Wojczuk" w:date="2025-12-10T10:19:00Z" w16du:dateUtc="2025-12-10T09:19:00Z"/>
          <w:rFonts w:ascii="Arial" w:hAnsi="Arial" w:cs="Arial"/>
        </w:rPr>
      </w:pPr>
    </w:p>
    <w:p w14:paraId="0C5EBDDD" w14:textId="7EDFF636" w:rsidR="00432826" w:rsidRPr="00432826" w:rsidRDefault="00432826" w:rsidP="00432826">
      <w:pPr>
        <w:pStyle w:val="Tekstpodstawowywcity"/>
        <w:spacing w:after="0"/>
        <w:ind w:left="0"/>
        <w:jc w:val="both"/>
        <w:rPr>
          <w:ins w:id="296" w:author="Jarosław Wojczuk" w:date="2025-12-10T10:19:00Z" w16du:dateUtc="2025-12-10T09:19:00Z"/>
          <w:rFonts w:ascii="Arial" w:hAnsi="Arial" w:cs="Arial"/>
          <w:bCs/>
          <w:sz w:val="22"/>
          <w:szCs w:val="22"/>
          <w:rPrChange w:id="297" w:author="Jarosław Wojczuk" w:date="2025-12-10T10:19:00Z" w16du:dateUtc="2025-12-10T09:19:00Z">
            <w:rPr>
              <w:ins w:id="298" w:author="Jarosław Wojczuk" w:date="2025-12-10T10:19:00Z" w16du:dateUtc="2025-12-10T09:19:00Z"/>
              <w:rFonts w:ascii="Arial" w:hAnsi="Arial" w:cs="Arial"/>
              <w:bCs/>
              <w:color w:val="FF0000"/>
              <w:sz w:val="22"/>
              <w:szCs w:val="22"/>
            </w:rPr>
          </w:rPrChange>
        </w:rPr>
        <w:pPrChange w:id="299" w:author="Jarosław Wojczuk" w:date="2025-12-10T10:20:00Z" w16du:dateUtc="2025-12-10T09:20:00Z">
          <w:pPr>
            <w:pStyle w:val="Tekstpodstawowywcity"/>
            <w:numPr>
              <w:numId w:val="9"/>
            </w:numPr>
            <w:spacing w:after="0"/>
            <w:ind w:left="1723" w:hanging="360"/>
            <w:jc w:val="both"/>
          </w:pPr>
        </w:pPrChange>
      </w:pPr>
      <w:ins w:id="300" w:author="Jarosław Wojczuk" w:date="2025-12-10T10:19:00Z" w16du:dateUtc="2025-12-10T09:19:00Z">
        <w:r>
          <w:rPr>
            <w:rFonts w:ascii="Arial" w:hAnsi="Arial" w:cs="Arial"/>
            <w:bCs/>
            <w:sz w:val="22"/>
            <w:szCs w:val="22"/>
          </w:rPr>
          <w:t>W</w:t>
        </w:r>
        <w:r w:rsidRPr="00432826">
          <w:rPr>
            <w:rFonts w:ascii="Arial" w:hAnsi="Arial" w:cs="Arial"/>
            <w:bCs/>
            <w:sz w:val="22"/>
            <w:szCs w:val="22"/>
            <w:rPrChange w:id="301" w:author="Jarosław Wojczuk" w:date="2025-12-10T10:19:00Z" w16du:dateUtc="2025-12-10T09:19:00Z">
              <w:rPr>
                <w:rFonts w:ascii="Arial" w:hAnsi="Arial" w:cs="Arial"/>
                <w:bCs/>
                <w:color w:val="FF0000"/>
                <w:sz w:val="22"/>
                <w:szCs w:val="22"/>
              </w:rPr>
            </w:rPrChange>
          </w:rPr>
          <w:t>ęzł</w:t>
        </w:r>
        <w:r>
          <w:rPr>
            <w:rFonts w:ascii="Arial" w:hAnsi="Arial" w:cs="Arial"/>
            <w:bCs/>
            <w:sz w:val="22"/>
            <w:szCs w:val="22"/>
          </w:rPr>
          <w:t>y</w:t>
        </w:r>
        <w:r w:rsidRPr="00432826">
          <w:rPr>
            <w:rFonts w:ascii="Arial" w:hAnsi="Arial" w:cs="Arial"/>
            <w:bCs/>
            <w:sz w:val="22"/>
            <w:szCs w:val="22"/>
            <w:rPrChange w:id="302" w:author="Jarosław Wojczuk" w:date="2025-12-10T10:19:00Z" w16du:dateUtc="2025-12-10T09:19:00Z">
              <w:rPr>
                <w:rFonts w:ascii="Arial" w:hAnsi="Arial" w:cs="Arial"/>
                <w:bCs/>
                <w:color w:val="FF0000"/>
                <w:sz w:val="22"/>
                <w:szCs w:val="22"/>
              </w:rPr>
            </w:rPrChange>
          </w:rPr>
          <w:t xml:space="preserve"> ciepln</w:t>
        </w:r>
        <w:r>
          <w:rPr>
            <w:rFonts w:ascii="Arial" w:hAnsi="Arial" w:cs="Arial"/>
            <w:bCs/>
            <w:sz w:val="22"/>
            <w:szCs w:val="22"/>
          </w:rPr>
          <w:t>e</w:t>
        </w:r>
        <w:r w:rsidRPr="00432826">
          <w:rPr>
            <w:rFonts w:ascii="Arial" w:hAnsi="Arial" w:cs="Arial"/>
            <w:bCs/>
            <w:sz w:val="22"/>
            <w:szCs w:val="22"/>
            <w:rPrChange w:id="303" w:author="Jarosław Wojczuk" w:date="2025-12-10T10:19:00Z" w16du:dateUtc="2025-12-10T09:19:00Z">
              <w:rPr>
                <w:rFonts w:ascii="Arial" w:hAnsi="Arial" w:cs="Arial"/>
                <w:bCs/>
                <w:color w:val="FF0000"/>
                <w:sz w:val="22"/>
                <w:szCs w:val="22"/>
              </w:rPr>
            </w:rPrChange>
          </w:rPr>
          <w:t xml:space="preserve"> należy</w:t>
        </w:r>
      </w:ins>
      <w:ins w:id="304" w:author="Jarosław Wojczuk" w:date="2025-12-10T10:21:00Z" w16du:dateUtc="2025-12-10T09:21:00Z">
        <w:r>
          <w:rPr>
            <w:rFonts w:ascii="Arial" w:hAnsi="Arial" w:cs="Arial"/>
            <w:bCs/>
            <w:sz w:val="22"/>
            <w:szCs w:val="22"/>
          </w:rPr>
          <w:t xml:space="preserve"> uzgodnić i</w:t>
        </w:r>
      </w:ins>
      <w:ins w:id="305" w:author="Jarosław Wojczuk" w:date="2025-12-10T10:19:00Z" w16du:dateUtc="2025-12-10T09:19:00Z">
        <w:r w:rsidRPr="00432826">
          <w:rPr>
            <w:rFonts w:ascii="Arial" w:hAnsi="Arial" w:cs="Arial"/>
            <w:bCs/>
            <w:sz w:val="22"/>
            <w:szCs w:val="22"/>
            <w:rPrChange w:id="306" w:author="Jarosław Wojczuk" w:date="2025-12-10T10:19:00Z" w16du:dateUtc="2025-12-10T09:19:00Z">
              <w:rPr>
                <w:rFonts w:ascii="Arial" w:hAnsi="Arial" w:cs="Arial"/>
                <w:bCs/>
                <w:color w:val="FF0000"/>
                <w:sz w:val="22"/>
                <w:szCs w:val="22"/>
              </w:rPr>
            </w:rPrChange>
          </w:rPr>
          <w:t xml:space="preserve"> zaprojektować zgodnie z warunkami technicznymi i wytycznymi wydanymi przez dostawcę ciepła </w:t>
        </w:r>
        <w:proofErr w:type="spellStart"/>
        <w:r w:rsidRPr="00432826">
          <w:rPr>
            <w:rFonts w:ascii="Arial" w:hAnsi="Arial" w:cs="Arial"/>
            <w:bCs/>
            <w:sz w:val="22"/>
            <w:szCs w:val="22"/>
            <w:rPrChange w:id="307" w:author="Jarosław Wojczuk" w:date="2025-12-10T10:19:00Z" w16du:dateUtc="2025-12-10T09:19:00Z">
              <w:rPr>
                <w:rFonts w:ascii="Arial" w:hAnsi="Arial" w:cs="Arial"/>
                <w:bCs/>
                <w:color w:val="FF0000"/>
                <w:sz w:val="22"/>
                <w:szCs w:val="22"/>
              </w:rPr>
            </w:rPrChange>
          </w:rPr>
          <w:t>t.j</w:t>
        </w:r>
        <w:proofErr w:type="spellEnd"/>
        <w:r w:rsidRPr="00432826">
          <w:rPr>
            <w:rFonts w:ascii="Arial" w:hAnsi="Arial" w:cs="Arial"/>
            <w:bCs/>
            <w:sz w:val="22"/>
            <w:szCs w:val="22"/>
            <w:rPrChange w:id="308" w:author="Jarosław Wojczuk" w:date="2025-12-10T10:19:00Z" w16du:dateUtc="2025-12-10T09:19:00Z">
              <w:rPr>
                <w:rFonts w:ascii="Arial" w:hAnsi="Arial" w:cs="Arial"/>
                <w:bCs/>
                <w:color w:val="FF0000"/>
                <w:sz w:val="22"/>
                <w:szCs w:val="22"/>
              </w:rPr>
            </w:rPrChange>
          </w:rPr>
          <w:t xml:space="preserve">. </w:t>
        </w:r>
        <w:proofErr w:type="spellStart"/>
        <w:r w:rsidRPr="00432826">
          <w:rPr>
            <w:rFonts w:ascii="Arial" w:hAnsi="Arial" w:cs="Arial"/>
            <w:bCs/>
            <w:sz w:val="22"/>
            <w:szCs w:val="22"/>
            <w:rPrChange w:id="309" w:author="Jarosław Wojczuk" w:date="2025-12-10T10:19:00Z" w16du:dateUtc="2025-12-10T09:19:00Z">
              <w:rPr>
                <w:rFonts w:ascii="Arial" w:hAnsi="Arial" w:cs="Arial"/>
                <w:bCs/>
                <w:color w:val="FF0000"/>
                <w:sz w:val="22"/>
                <w:szCs w:val="22"/>
              </w:rPr>
            </w:rPrChange>
          </w:rPr>
          <w:t>Veolia</w:t>
        </w:r>
        <w:proofErr w:type="spellEnd"/>
        <w:r>
          <w:rPr>
            <w:rFonts w:ascii="Arial" w:hAnsi="Arial" w:cs="Arial"/>
            <w:bCs/>
            <w:sz w:val="22"/>
            <w:szCs w:val="22"/>
          </w:rPr>
          <w:t xml:space="preserve"> Warszawa</w:t>
        </w:r>
      </w:ins>
      <w:ins w:id="310" w:author="Jarosław Wojczuk" w:date="2025-12-10T10:21:00Z" w16du:dateUtc="2025-12-10T09:21:00Z">
        <w:r>
          <w:rPr>
            <w:rFonts w:ascii="Arial" w:hAnsi="Arial" w:cs="Arial"/>
            <w:bCs/>
            <w:sz w:val="22"/>
            <w:szCs w:val="22"/>
          </w:rPr>
          <w:t>.</w:t>
        </w:r>
      </w:ins>
      <w:ins w:id="311" w:author="Jarosław Wojczuk" w:date="2025-12-10T11:09:00Z" w16du:dateUtc="2025-12-10T10:09:00Z">
        <w:r w:rsidR="0088722F">
          <w:rPr>
            <w:rFonts w:ascii="Arial" w:hAnsi="Arial" w:cs="Arial"/>
            <w:bCs/>
            <w:sz w:val="22"/>
            <w:szCs w:val="22"/>
          </w:rPr>
          <w:t xml:space="preserve"> Załączono Wielkości rzeczowe – moce zamówione na poszczególne budynki wg podpisanych umów. </w:t>
        </w:r>
      </w:ins>
    </w:p>
    <w:p w14:paraId="11520304" w14:textId="77777777" w:rsidR="00432826" w:rsidRPr="00432826" w:rsidRDefault="00432826" w:rsidP="00432826">
      <w:pPr>
        <w:spacing w:before="120" w:after="120" w:line="240" w:lineRule="auto"/>
        <w:jc w:val="both"/>
        <w:rPr>
          <w:ins w:id="312" w:author="Spódzielnia Mieszkaniowa Centrum I" w:date="2025-12-03T12:24:00Z" w16du:dateUtc="2025-12-03T11:24:00Z"/>
          <w:rFonts w:ascii="Arial" w:hAnsi="Arial" w:cs="Arial"/>
          <w:rPrChange w:id="313" w:author="Jarosław Wojczuk" w:date="2025-12-10T10:19:00Z" w16du:dateUtc="2025-12-10T09:19:00Z">
            <w:rPr>
              <w:ins w:id="314" w:author="Spódzielnia Mieszkaniowa Centrum I" w:date="2025-12-03T12:24:00Z" w16du:dateUtc="2025-12-03T11:24:00Z"/>
              <w:rFonts w:ascii="Times New Roman" w:hAnsi="Times New Roman" w:cs="Times New Roman"/>
              <w:sz w:val="24"/>
              <w:szCs w:val="24"/>
            </w:rPr>
          </w:rPrChange>
        </w:rPr>
        <w:pPrChange w:id="315" w:author="Jarosław Wojczuk" w:date="2025-12-10T10:19:00Z" w16du:dateUtc="2025-12-10T09:19:00Z">
          <w:pPr>
            <w:pStyle w:val="Akapitzlist"/>
            <w:spacing w:before="120" w:after="120" w:line="240" w:lineRule="auto"/>
            <w:ind w:left="709"/>
            <w:contextualSpacing w:val="0"/>
            <w:jc w:val="both"/>
          </w:pPr>
        </w:pPrChange>
      </w:pPr>
    </w:p>
    <w:p w14:paraId="6F874BB8" w14:textId="71D2E1A4" w:rsidR="00404A82" w:rsidRPr="00AC14A0" w:rsidDel="00D6233B" w:rsidRDefault="00404A82" w:rsidP="00404A82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del w:id="316" w:author="Jarosław Wojczuk" w:date="2025-12-10T09:26:00Z" w16du:dateUtc="2025-12-10T08:26:00Z"/>
          <w:rFonts w:ascii="Arial" w:hAnsi="Arial" w:cs="Arial"/>
          <w:b/>
          <w:bCs/>
          <w:rPrChange w:id="317" w:author="Jarosław Wojczuk" w:date="2025-12-10T09:50:00Z" w16du:dateUtc="2025-12-10T08:50:00Z">
            <w:rPr>
              <w:del w:id="318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19" w:author="Spódzielnia Mieszkaniowa Centrum I" w:date="2025-12-03T12:24:00Z" w16du:dateUtc="2025-12-03T11:24:00Z">
        <w:del w:id="320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321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Projekt obejmuje następujące zagadnienia i instalacje elektryczne w </w:delText>
          </w:r>
        </w:del>
      </w:ins>
      <w:ins w:id="322" w:author="Spódzielnia Mieszkaniowa Centrum I" w:date="2025-12-03T12:26:00Z" w16du:dateUtc="2025-12-03T11:26:00Z">
        <w:del w:id="323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324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węźle</w:delText>
          </w:r>
        </w:del>
      </w:ins>
      <w:ins w:id="325" w:author="Spódzielnia Mieszkaniowa Centrum I" w:date="2025-12-03T12:24:00Z" w16du:dateUtc="2025-12-03T11:24:00Z">
        <w:del w:id="326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327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:</w:delText>
          </w:r>
        </w:del>
      </w:ins>
    </w:p>
    <w:p w14:paraId="2E503E15" w14:textId="422734D5" w:rsidR="00404A82" w:rsidRPr="00AC14A0" w:rsidDel="00D6233B" w:rsidRDefault="00404A82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ins w:id="328" w:author="Spódzielnia Mieszkaniowa Centrum I" w:date="2025-12-03T12:24:00Z" w16du:dateUtc="2025-12-03T11:24:00Z"/>
          <w:del w:id="329" w:author="Jarosław Wojczuk" w:date="2025-12-10T09:26:00Z" w16du:dateUtc="2025-12-10T08:26:00Z"/>
          <w:rFonts w:ascii="Arial" w:hAnsi="Arial" w:cs="Arial"/>
          <w:rPrChange w:id="330" w:author="Jarosław Wojczuk" w:date="2025-12-10T09:50:00Z" w16du:dateUtc="2025-12-10T08:50:00Z">
            <w:rPr>
              <w:ins w:id="331" w:author="Spódzielnia Mieszkaniowa Centrum I" w:date="2025-12-03T12:24:00Z" w16du:dateUtc="2025-12-03T11:24:00Z"/>
              <w:del w:id="332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  <w:pPrChange w:id="333" w:author="Spódzielnia Mieszkaniowa Centrum I" w:date="2025-12-03T12:24:00Z" w16du:dateUtc="2025-12-03T11:24:00Z">
          <w:pPr>
            <w:pStyle w:val="Akapitzlist"/>
            <w:spacing w:before="120" w:after="120" w:line="240" w:lineRule="auto"/>
            <w:ind w:left="709"/>
            <w:contextualSpacing w:val="0"/>
            <w:jc w:val="both"/>
          </w:pPr>
        </w:pPrChange>
      </w:pPr>
    </w:p>
    <w:p w14:paraId="56EFBE60" w14:textId="4DFC186E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34" w:author="Spódzielnia Mieszkaniowa Centrum I" w:date="2025-12-03T12:26:00Z" w16du:dateUtc="2025-12-03T11:26:00Z"/>
          <w:del w:id="335" w:author="Jarosław Wojczuk" w:date="2025-12-10T09:26:00Z" w16du:dateUtc="2025-12-10T08:26:00Z"/>
          <w:rFonts w:ascii="Arial" w:hAnsi="Arial" w:cs="Arial"/>
          <w:rPrChange w:id="336" w:author="Jarosław Wojczuk" w:date="2025-12-10T09:50:00Z" w16du:dateUtc="2025-12-10T08:50:00Z">
            <w:rPr>
              <w:ins w:id="337" w:author="Spódzielnia Mieszkaniowa Centrum I" w:date="2025-12-03T12:26:00Z" w16du:dateUtc="2025-12-03T11:26:00Z"/>
              <w:del w:id="338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39" w:author="Spódzielnia Mieszkaniowa Centrum I" w:date="2025-12-03T12:24:00Z" w16du:dateUtc="2025-12-03T11:24:00Z">
        <w:del w:id="34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41" w:author="Jarosław Wojczuk" w:date="2025-12-10T09:50:00Z" w16du:dateUtc="2025-12-10T08:50:00Z">
                <w:rPr/>
              </w:rPrChange>
            </w:rPr>
            <w:delText>wewnętrzną linię zasilającą,</w:delText>
          </w:r>
        </w:del>
      </w:ins>
    </w:p>
    <w:p w14:paraId="5D8490A9" w14:textId="0F324D7E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42" w:author="Spódzielnia Mieszkaniowa Centrum I" w:date="2025-12-03T12:26:00Z" w16du:dateUtc="2025-12-03T11:26:00Z"/>
          <w:del w:id="343" w:author="Jarosław Wojczuk" w:date="2025-12-10T09:26:00Z" w16du:dateUtc="2025-12-10T08:26:00Z"/>
          <w:rFonts w:ascii="Arial" w:hAnsi="Arial" w:cs="Arial"/>
          <w:rPrChange w:id="344" w:author="Jarosław Wojczuk" w:date="2025-12-10T09:50:00Z" w16du:dateUtc="2025-12-10T08:50:00Z">
            <w:rPr>
              <w:ins w:id="345" w:author="Spódzielnia Mieszkaniowa Centrum I" w:date="2025-12-03T12:26:00Z" w16du:dateUtc="2025-12-03T11:26:00Z"/>
              <w:del w:id="346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47" w:author="Spódzielnia Mieszkaniowa Centrum I" w:date="2025-12-03T12:24:00Z" w16du:dateUtc="2025-12-03T11:24:00Z">
        <w:del w:id="34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49" w:author="Jarosław Wojczuk" w:date="2025-12-10T09:50:00Z" w16du:dateUtc="2025-12-10T08:50:00Z">
                <w:rPr/>
              </w:rPrChange>
            </w:rPr>
            <w:delText>instalację ochrony przeciwprzepięciowej,</w:delText>
          </w:r>
        </w:del>
      </w:ins>
    </w:p>
    <w:p w14:paraId="59560C87" w14:textId="2D5D9862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50" w:author="Spódzielnia Mieszkaniowa Centrum I" w:date="2025-12-03T12:27:00Z" w16du:dateUtc="2025-12-03T11:27:00Z"/>
          <w:del w:id="351" w:author="Jarosław Wojczuk" w:date="2025-12-10T09:26:00Z" w16du:dateUtc="2025-12-10T08:26:00Z"/>
          <w:rFonts w:ascii="Arial" w:hAnsi="Arial" w:cs="Arial"/>
          <w:rPrChange w:id="352" w:author="Jarosław Wojczuk" w:date="2025-12-10T09:50:00Z" w16du:dateUtc="2025-12-10T08:50:00Z">
            <w:rPr>
              <w:ins w:id="353" w:author="Spódzielnia Mieszkaniowa Centrum I" w:date="2025-12-03T12:27:00Z" w16du:dateUtc="2025-12-03T11:27:00Z"/>
              <w:del w:id="354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55" w:author="Spódzielnia Mieszkaniowa Centrum I" w:date="2025-12-03T12:24:00Z" w16du:dateUtc="2025-12-03T11:24:00Z">
        <w:del w:id="35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57" w:author="Jarosław Wojczuk" w:date="2025-12-10T09:50:00Z" w16du:dateUtc="2025-12-10T08:50:00Z">
                <w:rPr/>
              </w:rPrChange>
            </w:rPr>
            <w:delText>instalację ochrony od porażeń prądem elektrycznym,</w:delText>
          </w:r>
        </w:del>
      </w:ins>
    </w:p>
    <w:p w14:paraId="1B68CF69" w14:textId="2A065F47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58" w:author="Spódzielnia Mieszkaniowa Centrum I" w:date="2025-12-03T12:27:00Z" w16du:dateUtc="2025-12-03T11:27:00Z"/>
          <w:del w:id="359" w:author="Jarosław Wojczuk" w:date="2025-12-10T09:26:00Z" w16du:dateUtc="2025-12-10T08:26:00Z"/>
          <w:rFonts w:ascii="Arial" w:hAnsi="Arial" w:cs="Arial"/>
          <w:rPrChange w:id="360" w:author="Jarosław Wojczuk" w:date="2025-12-10T09:50:00Z" w16du:dateUtc="2025-12-10T08:50:00Z">
            <w:rPr>
              <w:ins w:id="361" w:author="Spódzielnia Mieszkaniowa Centrum I" w:date="2025-12-03T12:27:00Z" w16du:dateUtc="2025-12-03T11:27:00Z"/>
              <w:del w:id="362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63" w:author="Spódzielnia Mieszkaniowa Centrum I" w:date="2025-12-03T12:24:00Z" w16du:dateUtc="2025-12-03T11:24:00Z">
        <w:del w:id="36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65" w:author="Jarosław Wojczuk" w:date="2025-12-10T09:50:00Z" w16du:dateUtc="2025-12-10T08:50:00Z">
                <w:rPr/>
              </w:rPrChange>
            </w:rPr>
            <w:delText>zasilenie, zabezpieczenie i sterowanie pomp c.o i c.w.u.,</w:delText>
          </w:r>
        </w:del>
      </w:ins>
    </w:p>
    <w:p w14:paraId="69EAC77D" w14:textId="7F3D481D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66" w:author="Spódzielnia Mieszkaniowa Centrum I" w:date="2025-12-03T12:27:00Z" w16du:dateUtc="2025-12-03T11:27:00Z"/>
          <w:del w:id="367" w:author="Jarosław Wojczuk" w:date="2025-12-10T09:26:00Z" w16du:dateUtc="2025-12-10T08:26:00Z"/>
          <w:rFonts w:ascii="Arial" w:hAnsi="Arial" w:cs="Arial"/>
          <w:rPrChange w:id="368" w:author="Jarosław Wojczuk" w:date="2025-12-10T09:50:00Z" w16du:dateUtc="2025-12-10T08:50:00Z">
            <w:rPr>
              <w:ins w:id="369" w:author="Spódzielnia Mieszkaniowa Centrum I" w:date="2025-12-03T12:27:00Z" w16du:dateUtc="2025-12-03T11:27:00Z"/>
              <w:del w:id="370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71" w:author="Spódzielnia Mieszkaniowa Centrum I" w:date="2025-12-03T12:24:00Z" w16du:dateUtc="2025-12-03T11:24:00Z">
        <w:del w:id="372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73" w:author="Jarosław Wojczuk" w:date="2025-12-10T09:50:00Z" w16du:dateUtc="2025-12-10T08:50:00Z">
                <w:rPr/>
              </w:rPrChange>
            </w:rPr>
            <w:delText>sygnalizację pracy pomp,</w:delText>
          </w:r>
        </w:del>
      </w:ins>
    </w:p>
    <w:p w14:paraId="0A8DDE05" w14:textId="5E088438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74" w:author="Spódzielnia Mieszkaniowa Centrum I" w:date="2025-12-03T12:27:00Z" w16du:dateUtc="2025-12-03T11:27:00Z"/>
          <w:del w:id="375" w:author="Jarosław Wojczuk" w:date="2025-12-10T09:26:00Z" w16du:dateUtc="2025-12-10T08:26:00Z"/>
          <w:rFonts w:ascii="Arial" w:hAnsi="Arial" w:cs="Arial"/>
          <w:rPrChange w:id="376" w:author="Jarosław Wojczuk" w:date="2025-12-10T09:50:00Z" w16du:dateUtc="2025-12-10T08:50:00Z">
            <w:rPr>
              <w:ins w:id="377" w:author="Spódzielnia Mieszkaniowa Centrum I" w:date="2025-12-03T12:27:00Z" w16du:dateUtc="2025-12-03T11:27:00Z"/>
              <w:del w:id="378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79" w:author="Spódzielnia Mieszkaniowa Centrum I" w:date="2025-12-03T12:24:00Z" w16du:dateUtc="2025-12-03T11:24:00Z">
        <w:del w:id="38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81" w:author="Jarosław Wojczuk" w:date="2025-12-10T09:50:00Z" w16du:dateUtc="2025-12-10T08:50:00Z">
                <w:rPr/>
              </w:rPrChange>
            </w:rPr>
            <w:delText>instalację automatyki ciepłowniczej,</w:delText>
          </w:r>
        </w:del>
      </w:ins>
    </w:p>
    <w:p w14:paraId="702FA475" w14:textId="36929F2C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82" w:author="Spódzielnia Mieszkaniowa Centrum I" w:date="2025-12-03T12:27:00Z" w16du:dateUtc="2025-12-03T11:27:00Z"/>
          <w:del w:id="383" w:author="Jarosław Wojczuk" w:date="2025-12-10T09:26:00Z" w16du:dateUtc="2025-12-10T08:26:00Z"/>
          <w:rFonts w:ascii="Arial" w:hAnsi="Arial" w:cs="Arial"/>
          <w:rPrChange w:id="384" w:author="Jarosław Wojczuk" w:date="2025-12-10T09:50:00Z" w16du:dateUtc="2025-12-10T08:50:00Z">
            <w:rPr>
              <w:ins w:id="385" w:author="Spódzielnia Mieszkaniowa Centrum I" w:date="2025-12-03T12:27:00Z" w16du:dateUtc="2025-12-03T11:27:00Z"/>
              <w:del w:id="386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87" w:author="Spódzielnia Mieszkaniowa Centrum I" w:date="2025-12-03T12:24:00Z" w16du:dateUtc="2025-12-03T11:24:00Z">
        <w:del w:id="38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89" w:author="Jarosław Wojczuk" w:date="2025-12-10T09:50:00Z" w16du:dateUtc="2025-12-10T08:50:00Z">
                <w:rPr/>
              </w:rPrChange>
            </w:rPr>
            <w:delText>instalację oświetlenia,</w:delText>
          </w:r>
        </w:del>
      </w:ins>
    </w:p>
    <w:p w14:paraId="18A8167A" w14:textId="0E30CC91" w:rsidR="00404A82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90" w:author="Spódzielnia Mieszkaniowa Centrum I" w:date="2025-12-03T12:27:00Z" w16du:dateUtc="2025-12-03T11:27:00Z"/>
          <w:del w:id="391" w:author="Jarosław Wojczuk" w:date="2025-12-10T09:26:00Z" w16du:dateUtc="2025-12-10T08:26:00Z"/>
          <w:rFonts w:ascii="Arial" w:hAnsi="Arial" w:cs="Arial"/>
          <w:rPrChange w:id="392" w:author="Jarosław Wojczuk" w:date="2025-12-10T09:50:00Z" w16du:dateUtc="2025-12-10T08:50:00Z">
            <w:rPr>
              <w:ins w:id="393" w:author="Spódzielnia Mieszkaniowa Centrum I" w:date="2025-12-03T12:27:00Z" w16du:dateUtc="2025-12-03T11:27:00Z"/>
              <w:del w:id="394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395" w:author="Spódzielnia Mieszkaniowa Centrum I" w:date="2025-12-03T12:24:00Z" w16du:dateUtc="2025-12-03T11:24:00Z">
        <w:del w:id="39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397" w:author="Jarosław Wojczuk" w:date="2025-12-10T09:50:00Z" w16du:dateUtc="2025-12-10T08:50:00Z">
                <w:rPr/>
              </w:rPrChange>
            </w:rPr>
            <w:delText>instalację gniazd 1-faz.,</w:delText>
          </w:r>
        </w:del>
      </w:ins>
    </w:p>
    <w:p w14:paraId="512EBD09" w14:textId="74F3E7E2" w:rsidR="007533E8" w:rsidRPr="00AC14A0" w:rsidDel="00D6233B" w:rsidRDefault="00404A82" w:rsidP="00404A82">
      <w:pPr>
        <w:pStyle w:val="Akapitzlist"/>
        <w:numPr>
          <w:ilvl w:val="0"/>
          <w:numId w:val="6"/>
        </w:numPr>
        <w:spacing w:before="120" w:after="120" w:line="240" w:lineRule="auto"/>
        <w:jc w:val="both"/>
        <w:rPr>
          <w:ins w:id="398" w:author="Spódzielnia Mieszkaniowa Centrum I" w:date="2025-12-03T12:27:00Z" w16du:dateUtc="2025-12-03T11:27:00Z"/>
          <w:del w:id="399" w:author="Jarosław Wojczuk" w:date="2025-12-10T09:26:00Z" w16du:dateUtc="2025-12-10T08:26:00Z"/>
          <w:rFonts w:ascii="Arial" w:hAnsi="Arial" w:cs="Arial"/>
          <w:rPrChange w:id="400" w:author="Jarosław Wojczuk" w:date="2025-12-10T09:50:00Z" w16du:dateUtc="2025-12-10T08:50:00Z">
            <w:rPr>
              <w:ins w:id="401" w:author="Spódzielnia Mieszkaniowa Centrum I" w:date="2025-12-03T12:27:00Z" w16du:dateUtc="2025-12-03T11:27:00Z"/>
              <w:del w:id="402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403" w:author="Spódzielnia Mieszkaniowa Centrum I" w:date="2025-12-03T12:24:00Z" w16du:dateUtc="2025-12-03T11:24:00Z">
        <w:del w:id="40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05" w:author="Jarosław Wojczuk" w:date="2025-12-10T09:50:00Z" w16du:dateUtc="2025-12-10T08:50:00Z">
                <w:rPr/>
              </w:rPrChange>
            </w:rPr>
            <w:lastRenderedPageBreak/>
            <w:delText>instalację połączeń wyrównawczych.</w:delText>
          </w:r>
        </w:del>
      </w:ins>
    </w:p>
    <w:p w14:paraId="1AE721D2" w14:textId="2ED68A59" w:rsidR="00404A82" w:rsidRPr="00AC14A0" w:rsidDel="00D6233B" w:rsidRDefault="00404A82" w:rsidP="00404A82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ins w:id="406" w:author="Spódzielnia Mieszkaniowa Centrum I" w:date="2025-12-03T12:28:00Z" w16du:dateUtc="2025-12-03T11:28:00Z"/>
          <w:del w:id="407" w:author="Jarosław Wojczuk" w:date="2025-12-10T09:26:00Z" w16du:dateUtc="2025-12-10T08:26:00Z"/>
          <w:rFonts w:ascii="Arial" w:hAnsi="Arial" w:cs="Arial"/>
          <w:b/>
          <w:bCs/>
          <w:rPrChange w:id="408" w:author="Jarosław Wojczuk" w:date="2025-12-10T09:50:00Z" w16du:dateUtc="2025-12-10T08:50:00Z">
            <w:rPr>
              <w:ins w:id="409" w:author="Spódzielnia Mieszkaniowa Centrum I" w:date="2025-12-03T12:28:00Z" w16du:dateUtc="2025-12-03T11:28:00Z"/>
              <w:del w:id="410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411" w:author="Spódzielnia Mieszkaniowa Centrum I" w:date="2025-12-03T12:28:00Z" w16du:dateUtc="2025-12-03T11:28:00Z">
        <w:del w:id="412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413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Wyposażenie węzła.</w:delText>
          </w:r>
        </w:del>
      </w:ins>
    </w:p>
    <w:p w14:paraId="32EAA518" w14:textId="117C9A5F" w:rsidR="00404A82" w:rsidRPr="00AC14A0" w:rsidDel="00D6233B" w:rsidRDefault="00404A82">
      <w:pPr>
        <w:spacing w:before="120" w:after="120" w:line="240" w:lineRule="auto"/>
        <w:ind w:firstLine="360"/>
        <w:jc w:val="both"/>
        <w:rPr>
          <w:ins w:id="414" w:author="Spódzielnia Mieszkaniowa Centrum I" w:date="2025-12-03T12:28:00Z" w16du:dateUtc="2025-12-03T11:28:00Z"/>
          <w:del w:id="415" w:author="Jarosław Wojczuk" w:date="2025-12-10T09:26:00Z" w16du:dateUtc="2025-12-10T08:26:00Z"/>
          <w:rFonts w:ascii="Arial" w:hAnsi="Arial" w:cs="Arial"/>
          <w:rPrChange w:id="416" w:author="Jarosław Wojczuk" w:date="2025-12-10T09:50:00Z" w16du:dateUtc="2025-12-10T08:50:00Z">
            <w:rPr>
              <w:ins w:id="417" w:author="Spódzielnia Mieszkaniowa Centrum I" w:date="2025-12-03T12:28:00Z" w16du:dateUtc="2025-12-03T11:28:00Z"/>
              <w:del w:id="418" w:author="Jarosław Wojczuk" w:date="2025-12-10T09:26:00Z" w16du:dateUtc="2025-12-10T08:26:00Z"/>
            </w:rPr>
          </w:rPrChange>
        </w:rPr>
        <w:pPrChange w:id="419" w:author="Spódzielnia Mieszkaniowa Centrum I" w:date="2025-12-03T13:46:00Z" w16du:dateUtc="2025-12-03T12:46:00Z">
          <w:pPr>
            <w:pStyle w:val="Akapitzlist"/>
            <w:numPr>
              <w:numId w:val="8"/>
            </w:numPr>
            <w:spacing w:before="120" w:after="120" w:line="240" w:lineRule="auto"/>
            <w:ind w:left="1069" w:hanging="360"/>
            <w:jc w:val="both"/>
          </w:pPr>
        </w:pPrChange>
      </w:pPr>
      <w:ins w:id="420" w:author="Spódzielnia Mieszkaniowa Centrum I" w:date="2025-12-03T12:28:00Z" w16du:dateUtc="2025-12-03T11:28:00Z">
        <w:del w:id="42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22" w:author="Jarosław Wojczuk" w:date="2025-12-10T09:50:00Z" w16du:dateUtc="2025-12-10T08:50:00Z">
                <w:rPr/>
              </w:rPrChange>
            </w:rPr>
            <w:delText>Projektowany węzeł cieplny zlokalizowany będzie w wydzielonym pomieszczeniu, na poziomie</w:delText>
          </w:r>
        </w:del>
      </w:ins>
      <w:ins w:id="423" w:author="Spódzielnia Mieszkaniowa Centrum I" w:date="2025-12-03T12:29:00Z" w16du:dateUtc="2025-12-03T11:29:00Z">
        <w:del w:id="42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2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426" w:author="Spódzielnia Mieszkaniowa Centrum I" w:date="2025-12-03T12:28:00Z" w16du:dateUtc="2025-12-03T11:28:00Z">
        <w:del w:id="42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28" w:author="Jarosław Wojczuk" w:date="2025-12-10T09:50:00Z" w16du:dateUtc="2025-12-10T08:50:00Z">
                <w:rPr/>
              </w:rPrChange>
            </w:rPr>
            <w:delText>piwnic. Po stronie odbiorów elektrycznych węzeł wyposażony będzie w :</w:delText>
          </w:r>
        </w:del>
      </w:ins>
    </w:p>
    <w:p w14:paraId="6ECC5312" w14:textId="4E8D5E45" w:rsidR="00404A82" w:rsidRPr="00AC14A0" w:rsidDel="00D6233B" w:rsidRDefault="00404A82" w:rsidP="00404A82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ins w:id="429" w:author="Spódzielnia Mieszkaniowa Centrum I" w:date="2025-12-03T12:28:00Z" w16du:dateUtc="2025-12-03T11:28:00Z"/>
          <w:del w:id="430" w:author="Jarosław Wojczuk" w:date="2025-12-10T09:26:00Z" w16du:dateUtc="2025-12-10T08:26:00Z"/>
          <w:rFonts w:ascii="Arial" w:hAnsi="Arial" w:cs="Arial"/>
          <w:rPrChange w:id="431" w:author="Jarosław Wojczuk" w:date="2025-12-10T09:50:00Z" w16du:dateUtc="2025-12-10T08:50:00Z">
            <w:rPr>
              <w:ins w:id="432" w:author="Spódzielnia Mieszkaniowa Centrum I" w:date="2025-12-03T12:28:00Z" w16du:dateUtc="2025-12-03T11:28:00Z"/>
              <w:del w:id="433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434" w:author="Spódzielnia Mieszkaniowa Centrum I" w:date="2025-12-03T12:28:00Z" w16du:dateUtc="2025-12-03T11:28:00Z">
        <w:del w:id="435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36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pomp</w:delText>
          </w:r>
        </w:del>
      </w:ins>
      <w:ins w:id="437" w:author="Spódzielnia Mieszkaniowa Centrum I" w:date="2025-12-03T12:29:00Z" w16du:dateUtc="2025-12-03T11:29:00Z">
        <w:del w:id="43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3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y </w:delText>
          </w:r>
        </w:del>
      </w:ins>
      <w:ins w:id="440" w:author="Spódzielnia Mieszkaniowa Centrum I" w:date="2025-12-03T12:28:00Z" w16du:dateUtc="2025-12-03T11:28:00Z">
        <w:del w:id="44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4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obiegow</w:delText>
          </w:r>
        </w:del>
      </w:ins>
      <w:ins w:id="443" w:author="Spódzielnia Mieszkaniowa Centrum I" w:date="2025-12-03T12:29:00Z" w16du:dateUtc="2025-12-03T11:29:00Z">
        <w:del w:id="44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4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e</w:delText>
          </w:r>
        </w:del>
      </w:ins>
      <w:ins w:id="446" w:author="Spódzielnia Mieszkaniowa Centrum I" w:date="2025-12-03T12:28:00Z" w16du:dateUtc="2025-12-03T11:28:00Z">
        <w:del w:id="44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48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c.o. Wilo Stratos 40/1-12, 230V, Pn=550W, In=2,40A</w:delText>
          </w:r>
        </w:del>
      </w:ins>
    </w:p>
    <w:p w14:paraId="2F9BD313" w14:textId="5F1FA671" w:rsidR="00404A82" w:rsidRPr="00AC14A0" w:rsidDel="00D6233B" w:rsidRDefault="00404A82" w:rsidP="00404A82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ins w:id="449" w:author="Spódzielnia Mieszkaniowa Centrum I" w:date="2025-12-03T12:28:00Z" w16du:dateUtc="2025-12-03T11:28:00Z"/>
          <w:del w:id="450" w:author="Jarosław Wojczuk" w:date="2025-12-10T09:26:00Z" w16du:dateUtc="2025-12-10T08:26:00Z"/>
          <w:rFonts w:ascii="Arial" w:hAnsi="Arial" w:cs="Arial"/>
          <w:rPrChange w:id="451" w:author="Jarosław Wojczuk" w:date="2025-12-10T09:50:00Z" w16du:dateUtc="2025-12-10T08:50:00Z">
            <w:rPr>
              <w:ins w:id="452" w:author="Spódzielnia Mieszkaniowa Centrum I" w:date="2025-12-03T12:28:00Z" w16du:dateUtc="2025-12-03T11:28:00Z"/>
              <w:del w:id="453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454" w:author="Spódzielnia Mieszkaniowa Centrum I" w:date="2025-12-03T12:28:00Z" w16du:dateUtc="2025-12-03T11:28:00Z">
        <w:del w:id="455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56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pomp</w:delText>
          </w:r>
        </w:del>
      </w:ins>
      <w:ins w:id="457" w:author="Spódzielnia Mieszkaniowa Centrum I" w:date="2025-12-03T12:30:00Z" w16du:dateUtc="2025-12-03T11:30:00Z">
        <w:del w:id="45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5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y</w:delText>
          </w:r>
        </w:del>
      </w:ins>
      <w:ins w:id="460" w:author="Spódzielnia Mieszkaniowa Centrum I" w:date="2025-12-03T12:28:00Z" w16du:dateUtc="2025-12-03T11:28:00Z">
        <w:del w:id="46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6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cyrkulacyjn</w:delText>
          </w:r>
        </w:del>
      </w:ins>
      <w:ins w:id="463" w:author="Spódzielnia Mieszkaniowa Centrum I" w:date="2025-12-03T12:30:00Z" w16du:dateUtc="2025-12-03T11:30:00Z">
        <w:del w:id="46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6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e</w:delText>
          </w:r>
        </w:del>
      </w:ins>
      <w:ins w:id="466" w:author="Spódzielnia Mieszkaniowa Centrum I" w:date="2025-12-03T12:28:00Z" w16du:dateUtc="2025-12-03T11:28:00Z">
        <w:del w:id="46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68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c.w.u. Wilo Stratos-Z 25/1-8, 230V, Pn=130W, In=1,1A</w:delText>
          </w:r>
        </w:del>
      </w:ins>
    </w:p>
    <w:p w14:paraId="07FD4B5C" w14:textId="4931ADD3" w:rsidR="00404A82" w:rsidRPr="00AC14A0" w:rsidDel="00D6233B" w:rsidRDefault="00404A82" w:rsidP="00404A82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ins w:id="469" w:author="Spódzielnia Mieszkaniowa Centrum I" w:date="2025-12-03T12:28:00Z" w16du:dateUtc="2025-12-03T11:28:00Z"/>
          <w:del w:id="470" w:author="Jarosław Wojczuk" w:date="2025-12-10T09:26:00Z" w16du:dateUtc="2025-12-10T08:26:00Z"/>
          <w:rFonts w:ascii="Arial" w:hAnsi="Arial" w:cs="Arial"/>
          <w:rPrChange w:id="471" w:author="Jarosław Wojczuk" w:date="2025-12-10T09:50:00Z" w16du:dateUtc="2025-12-10T08:50:00Z">
            <w:rPr>
              <w:ins w:id="472" w:author="Spódzielnia Mieszkaniowa Centrum I" w:date="2025-12-03T12:28:00Z" w16du:dateUtc="2025-12-03T11:28:00Z"/>
              <w:del w:id="473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474" w:author="Spódzielnia Mieszkaniowa Centrum I" w:date="2025-12-03T12:28:00Z" w16du:dateUtc="2025-12-03T11:28:00Z">
        <w:del w:id="475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76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automatykę ciepłowniczą instalacji c.o. i c.w.u. opartą na regulatorze pogodowym Trovis 5573-1,</w:delText>
          </w:r>
        </w:del>
      </w:ins>
    </w:p>
    <w:p w14:paraId="1B40B887" w14:textId="4E7781EC" w:rsidR="00404A82" w:rsidRPr="00AC14A0" w:rsidDel="00D6233B" w:rsidRDefault="00404A82" w:rsidP="00404A82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ins w:id="477" w:author="Spódzielnia Mieszkaniowa Centrum I" w:date="2025-12-03T12:28:00Z" w16du:dateUtc="2025-12-03T11:28:00Z"/>
          <w:del w:id="478" w:author="Jarosław Wojczuk" w:date="2025-12-10T09:26:00Z" w16du:dateUtc="2025-12-10T08:26:00Z"/>
          <w:rFonts w:ascii="Arial" w:hAnsi="Arial" w:cs="Arial"/>
          <w:rPrChange w:id="479" w:author="Jarosław Wojczuk" w:date="2025-12-10T09:50:00Z" w16du:dateUtc="2025-12-10T08:50:00Z">
            <w:rPr>
              <w:ins w:id="480" w:author="Spódzielnia Mieszkaniowa Centrum I" w:date="2025-12-03T12:28:00Z" w16du:dateUtc="2025-12-03T11:28:00Z"/>
              <w:del w:id="481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482" w:author="Spódzielnia Mieszkaniowa Centrum I" w:date="2025-12-03T12:28:00Z" w16du:dateUtc="2025-12-03T11:28:00Z">
        <w:del w:id="483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84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instalację oświetleniową i gniazd 1-faz.</w:delText>
          </w:r>
        </w:del>
      </w:ins>
    </w:p>
    <w:p w14:paraId="0162A291" w14:textId="431E8201" w:rsidR="00404A82" w:rsidRPr="00AC14A0" w:rsidDel="00D6233B" w:rsidRDefault="00404A82" w:rsidP="00404A82">
      <w:pPr>
        <w:pStyle w:val="Akapitzlist"/>
        <w:numPr>
          <w:ilvl w:val="0"/>
          <w:numId w:val="8"/>
        </w:numPr>
        <w:spacing w:before="120" w:after="120" w:line="240" w:lineRule="auto"/>
        <w:jc w:val="both"/>
        <w:rPr>
          <w:ins w:id="485" w:author="Spódzielnia Mieszkaniowa Centrum I" w:date="2025-12-03T13:48:00Z" w16du:dateUtc="2025-12-03T12:48:00Z"/>
          <w:del w:id="486" w:author="Jarosław Wojczuk" w:date="2025-12-10T09:26:00Z" w16du:dateUtc="2025-12-10T08:26:00Z"/>
          <w:rFonts w:ascii="Arial" w:hAnsi="Arial" w:cs="Arial"/>
          <w:rPrChange w:id="487" w:author="Jarosław Wojczuk" w:date="2025-12-10T09:50:00Z" w16du:dateUtc="2025-12-10T08:50:00Z">
            <w:rPr>
              <w:ins w:id="488" w:author="Spódzielnia Mieszkaniowa Centrum I" w:date="2025-12-03T13:48:00Z" w16du:dateUtc="2025-12-03T12:48:00Z"/>
              <w:del w:id="489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490" w:author="Spódzielnia Mieszkaniowa Centrum I" w:date="2025-12-03T12:28:00Z" w16du:dateUtc="2025-12-03T11:28:00Z">
        <w:del w:id="49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9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pompę odwadniającą Grundfos</w:delText>
          </w:r>
        </w:del>
      </w:ins>
      <w:ins w:id="493" w:author="Spódzielnia Mieszkaniowa Centrum I" w:date="2025-12-03T12:30:00Z" w16du:dateUtc="2025-12-03T11:30:00Z">
        <w:del w:id="49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49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KP 150, 230V, Pn=300W, In=1,3A</w:delText>
          </w:r>
        </w:del>
      </w:ins>
      <w:ins w:id="496" w:author="Spódzielnia Mieszkaniowa Centrum I" w:date="2025-12-03T13:48:00Z" w16du:dateUtc="2025-12-03T12:48:00Z">
        <w:del w:id="497" w:author="Jarosław Wojczuk" w:date="2025-12-10T09:26:00Z" w16du:dateUtc="2025-12-10T08:26:00Z">
          <w:r w:rsidR="00134C3B" w:rsidRPr="00AC14A0" w:rsidDel="00D6233B">
            <w:rPr>
              <w:rFonts w:ascii="Arial" w:hAnsi="Arial" w:cs="Arial"/>
              <w:rPrChange w:id="498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.</w:delText>
          </w:r>
        </w:del>
      </w:ins>
    </w:p>
    <w:p w14:paraId="0AB49DFA" w14:textId="046E2899" w:rsidR="00134C3B" w:rsidRPr="00AC14A0" w:rsidDel="00D6233B" w:rsidRDefault="00134C3B">
      <w:pPr>
        <w:pStyle w:val="Akapitzlist"/>
        <w:spacing w:before="120" w:after="120" w:line="240" w:lineRule="auto"/>
        <w:ind w:left="1069"/>
        <w:jc w:val="both"/>
        <w:rPr>
          <w:ins w:id="499" w:author="Spódzielnia Mieszkaniowa Centrum I" w:date="2025-12-03T12:31:00Z" w16du:dateUtc="2025-12-03T11:31:00Z"/>
          <w:del w:id="500" w:author="Jarosław Wojczuk" w:date="2025-12-10T09:26:00Z" w16du:dateUtc="2025-12-10T08:26:00Z"/>
          <w:rFonts w:ascii="Arial" w:hAnsi="Arial" w:cs="Arial"/>
          <w:rPrChange w:id="501" w:author="Jarosław Wojczuk" w:date="2025-12-10T09:50:00Z" w16du:dateUtc="2025-12-10T08:50:00Z">
            <w:rPr>
              <w:ins w:id="502" w:author="Spódzielnia Mieszkaniowa Centrum I" w:date="2025-12-03T12:31:00Z" w16du:dateUtc="2025-12-03T11:31:00Z"/>
              <w:del w:id="503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  <w:pPrChange w:id="504" w:author="Spódzielnia Mieszkaniowa Centrum I" w:date="2025-12-03T13:49:00Z" w16du:dateUtc="2025-12-03T12:49:00Z">
          <w:pPr>
            <w:pStyle w:val="Akapitzlist"/>
            <w:numPr>
              <w:numId w:val="8"/>
            </w:numPr>
            <w:spacing w:before="120" w:after="120" w:line="240" w:lineRule="auto"/>
            <w:ind w:left="1069" w:hanging="360"/>
            <w:jc w:val="both"/>
          </w:pPr>
        </w:pPrChange>
      </w:pPr>
    </w:p>
    <w:p w14:paraId="0FCAD10C" w14:textId="67816F65" w:rsidR="00404A82" w:rsidRPr="00AC14A0" w:rsidDel="00D6233B" w:rsidRDefault="00404A82" w:rsidP="00404A82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ins w:id="505" w:author="Spódzielnia Mieszkaniowa Centrum I" w:date="2025-12-03T12:31:00Z" w16du:dateUtc="2025-12-03T11:31:00Z"/>
          <w:del w:id="506" w:author="Jarosław Wojczuk" w:date="2025-12-10T09:26:00Z" w16du:dateUtc="2025-12-10T08:26:00Z"/>
          <w:rFonts w:ascii="Arial" w:hAnsi="Arial" w:cs="Arial"/>
          <w:b/>
          <w:bCs/>
          <w:rPrChange w:id="507" w:author="Jarosław Wojczuk" w:date="2025-12-10T09:50:00Z" w16du:dateUtc="2025-12-10T08:50:00Z">
            <w:rPr>
              <w:ins w:id="508" w:author="Spódzielnia Mieszkaniowa Centrum I" w:date="2025-12-03T12:31:00Z" w16du:dateUtc="2025-12-03T11:31:00Z"/>
              <w:del w:id="509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510" w:author="Spódzielnia Mieszkaniowa Centrum I" w:date="2025-12-03T12:31:00Z" w16du:dateUtc="2025-12-03T11:31:00Z">
        <w:del w:id="511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51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Zasilanie w energię elektryczną.</w:delText>
          </w:r>
        </w:del>
      </w:ins>
    </w:p>
    <w:p w14:paraId="663E3D17" w14:textId="38E131CB" w:rsidR="00D60260" w:rsidRPr="00AC14A0" w:rsidDel="00D6233B" w:rsidRDefault="00D60260">
      <w:pPr>
        <w:spacing w:before="120" w:after="120" w:line="240" w:lineRule="auto"/>
        <w:jc w:val="both"/>
        <w:rPr>
          <w:ins w:id="513" w:author="Spódzielnia Mieszkaniowa Centrum I" w:date="2025-12-03T12:32:00Z" w16du:dateUtc="2025-12-03T11:32:00Z"/>
          <w:del w:id="514" w:author="Jarosław Wojczuk" w:date="2025-12-10T09:26:00Z" w16du:dateUtc="2025-12-10T08:26:00Z"/>
          <w:rFonts w:ascii="Arial" w:hAnsi="Arial" w:cs="Arial"/>
          <w:rPrChange w:id="515" w:author="Jarosław Wojczuk" w:date="2025-12-10T09:50:00Z" w16du:dateUtc="2025-12-10T08:50:00Z">
            <w:rPr>
              <w:ins w:id="516" w:author="Spódzielnia Mieszkaniowa Centrum I" w:date="2025-12-03T12:32:00Z" w16du:dateUtc="2025-12-03T11:32:00Z"/>
              <w:del w:id="517" w:author="Jarosław Wojczuk" w:date="2025-12-10T09:26:00Z" w16du:dateUtc="2025-12-10T08:26:00Z"/>
            </w:rPr>
          </w:rPrChange>
        </w:rPr>
        <w:pPrChange w:id="518" w:author="Spódzielnia Mieszkaniowa Centrum I" w:date="2025-12-03T13:46:00Z" w16du:dateUtc="2025-12-03T12:46:00Z">
          <w:pPr>
            <w:pStyle w:val="Akapitzlist"/>
            <w:spacing w:before="120" w:after="120" w:line="240" w:lineRule="auto"/>
            <w:ind w:left="1429"/>
            <w:jc w:val="both"/>
          </w:pPr>
        </w:pPrChange>
      </w:pPr>
      <w:ins w:id="519" w:author="Spódzielnia Mieszkaniowa Centrum I" w:date="2025-12-03T12:31:00Z" w16du:dateUtc="2025-12-03T11:31:00Z">
        <w:del w:id="52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21" w:author="Jarosław Wojczuk" w:date="2025-12-10T09:50:00Z" w16du:dateUtc="2025-12-10T08:50:00Z">
                <w:rPr/>
              </w:rPrChange>
            </w:rPr>
            <w:delText>W celu zasilenia pomieszczenia węzła cieplnego w energię elektryczną należy wykonać</w:delText>
          </w:r>
        </w:del>
      </w:ins>
      <w:ins w:id="522" w:author="Spódzielnia Mieszkaniowa Centrum I" w:date="2025-12-03T12:32:00Z" w16du:dateUtc="2025-12-03T11:32:00Z">
        <w:del w:id="523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24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525" w:author="Spódzielnia Mieszkaniowa Centrum I" w:date="2025-12-03T12:31:00Z" w16du:dateUtc="2025-12-03T11:31:00Z">
        <w:del w:id="52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27" w:author="Jarosław Wojczuk" w:date="2025-12-10T09:50:00Z" w16du:dateUtc="2025-12-10T08:50:00Z">
                <w:rPr/>
              </w:rPrChange>
            </w:rPr>
            <w:delText>wewnętrzną linię zasilającą z tablicy administracyjnej umiejscowionej</w:delText>
          </w:r>
        </w:del>
      </w:ins>
      <w:ins w:id="528" w:author="Spódzielnia Mieszkaniowa Centrum I" w:date="2025-12-03T12:32:00Z" w16du:dateUtc="2025-12-03T11:32:00Z">
        <w:del w:id="529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30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531" w:author="Spódzielnia Mieszkaniowa Centrum I" w:date="2025-12-03T12:31:00Z" w16du:dateUtc="2025-12-03T11:31:00Z">
        <w:del w:id="532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33" w:author="Jarosław Wojczuk" w:date="2025-12-10T09:50:00Z" w16du:dateUtc="2025-12-10T08:50:00Z">
                <w:rPr/>
              </w:rPrChange>
            </w:rPr>
            <w:delText>na parterze w klatce</w:delText>
          </w:r>
        </w:del>
      </w:ins>
      <w:ins w:id="534" w:author="Spódzielnia Mieszkaniowa Centrum I" w:date="2025-12-03T12:32:00Z" w16du:dateUtc="2025-12-03T11:32:00Z">
        <w:del w:id="535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36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537" w:author="Spódzielnia Mieszkaniowa Centrum I" w:date="2025-12-03T12:31:00Z" w16du:dateUtc="2025-12-03T11:31:00Z">
        <w:del w:id="53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39" w:author="Jarosław Wojczuk" w:date="2025-12-10T09:50:00Z" w16du:dateUtc="2025-12-10T08:50:00Z">
                <w:rPr/>
              </w:rPrChange>
            </w:rPr>
            <w:delText>schodowej nr 1. WLZ wykonać przewodem YDY 3x6 układanym na tynku w rurkach</w:delText>
          </w:r>
        </w:del>
      </w:ins>
      <w:ins w:id="540" w:author="Spódzielnia Mieszkaniowa Centrum I" w:date="2025-12-03T12:32:00Z" w16du:dateUtc="2025-12-03T11:32:00Z">
        <w:del w:id="54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42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543" w:author="Spódzielnia Mieszkaniowa Centrum I" w:date="2025-12-03T12:31:00Z" w16du:dateUtc="2025-12-03T11:31:00Z">
        <w:del w:id="54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45" w:author="Jarosław Wojczuk" w:date="2025-12-10T09:50:00Z" w16du:dateUtc="2025-12-10T08:50:00Z">
                <w:rPr/>
              </w:rPrChange>
            </w:rPr>
            <w:delText xml:space="preserve">instalacyjnych. W tablicy administracyjnej </w:delText>
          </w:r>
        </w:del>
      </w:ins>
      <w:ins w:id="546" w:author="Spódzielnia Mieszkaniowa Centrum I" w:date="2025-12-03T12:32:00Z" w16du:dateUtc="2025-12-03T11:32:00Z">
        <w:del w:id="54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48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549" w:author="Spódzielnia Mieszkaniowa Centrum I" w:date="2025-12-03T12:31:00Z" w16du:dateUtc="2025-12-03T11:31:00Z">
        <w:del w:id="55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51" w:author="Jarosław Wojczuk" w:date="2025-12-10T09:50:00Z" w16du:dateUtc="2025-12-10T08:50:00Z">
                <w:rPr/>
              </w:rPrChange>
            </w:rPr>
            <w:delText xml:space="preserve"> rozłącznik bezpiecznikowy R301 z</w:delText>
          </w:r>
        </w:del>
      </w:ins>
      <w:ins w:id="552" w:author="Spódzielnia Mieszkaniowa Centrum I" w:date="2025-12-03T12:32:00Z" w16du:dateUtc="2025-12-03T11:32:00Z">
        <w:del w:id="553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54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555" w:author="Spódzielnia Mieszkaniowa Centrum I" w:date="2025-12-03T12:31:00Z" w16du:dateUtc="2025-12-03T11:31:00Z">
        <w:del w:id="55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57" w:author="Jarosław Wojczuk" w:date="2025-12-10T09:50:00Z" w16du:dateUtc="2025-12-10T08:50:00Z">
                <w:rPr/>
              </w:rPrChange>
            </w:rPr>
            <w:delText>wkładką 20A,</w:delText>
          </w:r>
        </w:del>
      </w:ins>
      <w:ins w:id="558" w:author="Spódzielnia Mieszkaniowa Centrum I" w:date="2025-12-03T13:46:00Z" w16du:dateUtc="2025-12-03T12:46:00Z">
        <w:del w:id="559" w:author="Jarosław Wojczuk" w:date="2025-12-10T09:26:00Z" w16du:dateUtc="2025-12-10T08:26:00Z">
          <w:r w:rsidR="00134C3B" w:rsidRPr="00AC14A0" w:rsidDel="00D6233B">
            <w:rPr>
              <w:rFonts w:ascii="Arial" w:hAnsi="Arial" w:cs="Arial"/>
              <w:rPrChange w:id="560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61" w:author="Spódzielnia Mieszkaniowa Centrum I" w:date="2025-12-03T12:31:00Z" w16du:dateUtc="2025-12-03T11:31:00Z">
        <w:del w:id="562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63" w:author="Jarosław Wojczuk" w:date="2025-12-10T09:50:00Z" w16du:dateUtc="2025-12-10T08:50:00Z">
                <w:rPr/>
              </w:rPrChange>
            </w:rPr>
            <w:delText>przystosowany</w:delText>
          </w:r>
        </w:del>
      </w:ins>
      <w:ins w:id="564" w:author="Spódzielnia Mieszkaniowa Centrum I" w:date="2025-12-03T13:46:00Z" w16du:dateUtc="2025-12-03T12:46:00Z">
        <w:del w:id="565" w:author="Jarosław Wojczuk" w:date="2025-12-10T09:26:00Z" w16du:dateUtc="2025-12-10T08:26:00Z">
          <w:r w:rsidR="00134C3B" w:rsidRPr="00AC14A0" w:rsidDel="00D6233B">
            <w:rPr>
              <w:rFonts w:ascii="Arial" w:hAnsi="Arial" w:cs="Arial"/>
              <w:rPrChange w:id="566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567" w:author="Spódzielnia Mieszkaniowa Centrum I" w:date="2025-12-03T12:31:00Z" w16du:dateUtc="2025-12-03T11:31:00Z">
        <w:del w:id="56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69" w:author="Jarosław Wojczuk" w:date="2025-12-10T09:50:00Z" w16du:dateUtc="2025-12-10T08:50:00Z">
                <w:rPr/>
              </w:rPrChange>
            </w:rPr>
            <w:delText>do plombowania.</w:delText>
          </w:r>
        </w:del>
      </w:ins>
    </w:p>
    <w:p w14:paraId="207383D2" w14:textId="6A545A96" w:rsidR="00D60260" w:rsidRPr="00AC14A0" w:rsidDel="00D6233B" w:rsidRDefault="00D60260" w:rsidP="00D60260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ins w:id="570" w:author="Spódzielnia Mieszkaniowa Centrum I" w:date="2025-12-03T12:33:00Z" w16du:dateUtc="2025-12-03T11:33:00Z"/>
          <w:del w:id="571" w:author="Jarosław Wojczuk" w:date="2025-12-10T09:26:00Z" w16du:dateUtc="2025-12-10T08:26:00Z"/>
          <w:rFonts w:ascii="Arial" w:hAnsi="Arial" w:cs="Arial"/>
          <w:b/>
          <w:bCs/>
          <w:rPrChange w:id="572" w:author="Jarosław Wojczuk" w:date="2025-12-10T09:50:00Z" w16du:dateUtc="2025-12-10T08:50:00Z">
            <w:rPr>
              <w:ins w:id="573" w:author="Spódzielnia Mieszkaniowa Centrum I" w:date="2025-12-03T12:33:00Z" w16du:dateUtc="2025-12-03T11:33:00Z"/>
              <w:del w:id="574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575" w:author="Spódzielnia Mieszkaniowa Centrum I" w:date="2025-12-03T12:33:00Z" w16du:dateUtc="2025-12-03T11:33:00Z">
        <w:del w:id="576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577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Rozdzielnia główna węzła R</w:delText>
          </w:r>
        </w:del>
      </w:ins>
      <w:ins w:id="578" w:author="Spódzielnia Mieszkaniowa Centrum I" w:date="2025-12-03T12:35:00Z" w16du:dateUtc="2025-12-03T11:35:00Z">
        <w:del w:id="579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580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WC</w:delText>
          </w:r>
        </w:del>
      </w:ins>
    </w:p>
    <w:p w14:paraId="6B705CC5" w14:textId="2C8815E3" w:rsidR="00D60260" w:rsidRPr="00AC14A0" w:rsidDel="00D6233B" w:rsidRDefault="00D60260">
      <w:pPr>
        <w:spacing w:before="120" w:after="120" w:line="240" w:lineRule="auto"/>
        <w:jc w:val="both"/>
        <w:rPr>
          <w:ins w:id="581" w:author="Spódzielnia Mieszkaniowa Centrum I" w:date="2025-12-03T12:36:00Z" w16du:dateUtc="2025-12-03T11:36:00Z"/>
          <w:del w:id="582" w:author="Jarosław Wojczuk" w:date="2025-12-10T09:26:00Z" w16du:dateUtc="2025-12-10T08:26:00Z"/>
          <w:rFonts w:ascii="Arial" w:hAnsi="Arial" w:cs="Arial"/>
          <w:rPrChange w:id="583" w:author="Jarosław Wojczuk" w:date="2025-12-10T09:50:00Z" w16du:dateUtc="2025-12-10T08:50:00Z">
            <w:rPr>
              <w:ins w:id="584" w:author="Spódzielnia Mieszkaniowa Centrum I" w:date="2025-12-03T12:36:00Z" w16du:dateUtc="2025-12-03T11:36:00Z"/>
              <w:del w:id="585" w:author="Jarosław Wojczuk" w:date="2025-12-10T09:26:00Z" w16du:dateUtc="2025-12-10T08:26:00Z"/>
            </w:rPr>
          </w:rPrChange>
        </w:rPr>
        <w:pPrChange w:id="586" w:author="Spódzielnia Mieszkaniowa Centrum I" w:date="2025-12-03T13:46:00Z" w16du:dateUtc="2025-12-03T12:46:00Z">
          <w:pPr>
            <w:pStyle w:val="Akapitzlist"/>
            <w:spacing w:before="120" w:after="120" w:line="240" w:lineRule="auto"/>
            <w:ind w:left="1429"/>
            <w:jc w:val="both"/>
          </w:pPr>
        </w:pPrChange>
      </w:pPr>
      <w:ins w:id="587" w:author="Spódzielnia Mieszkaniowa Centrum I" w:date="2025-12-03T12:33:00Z" w16du:dateUtc="2025-12-03T11:33:00Z">
        <w:del w:id="58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89" w:author="Jarosław Wojczuk" w:date="2025-12-10T09:50:00Z" w16du:dateUtc="2025-12-10T08:50:00Z">
                <w:rPr/>
              </w:rPrChange>
            </w:rPr>
            <w:delText>Rozdzielnię R</w:delText>
          </w:r>
        </w:del>
      </w:ins>
      <w:ins w:id="590" w:author="Spódzielnia Mieszkaniowa Centrum I" w:date="2025-12-03T12:35:00Z" w16du:dateUtc="2025-12-03T11:35:00Z">
        <w:del w:id="59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92" w:author="Jarosław Wojczuk" w:date="2025-12-10T09:50:00Z" w16du:dateUtc="2025-12-10T08:50:00Z">
                <w:rPr/>
              </w:rPrChange>
            </w:rPr>
            <w:delText>WC</w:delText>
          </w:r>
        </w:del>
      </w:ins>
      <w:ins w:id="593" w:author="Spódzielnia Mieszkaniowa Centrum I" w:date="2025-12-03T12:33:00Z" w16du:dateUtc="2025-12-03T11:33:00Z">
        <w:del w:id="59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95" w:author="Jarosław Wojczuk" w:date="2025-12-10T09:50:00Z" w16du:dateUtc="2025-12-10T08:50:00Z">
                <w:rPr/>
              </w:rPrChange>
            </w:rPr>
            <w:delText xml:space="preserve"> zabudować w </w:delText>
          </w:r>
        </w:del>
      </w:ins>
      <w:ins w:id="596" w:author="Spódzielnia Mieszkaniowa Centrum I" w:date="2025-12-03T12:34:00Z" w16du:dateUtc="2025-12-03T11:34:00Z">
        <w:del w:id="59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598" w:author="Jarosław Wojczuk" w:date="2025-12-10T09:50:00Z" w16du:dateUtc="2025-12-10T08:50:00Z">
                <w:rPr/>
              </w:rPrChange>
            </w:rPr>
            <w:delText>miejscu,</w:delText>
          </w:r>
        </w:del>
      </w:ins>
      <w:ins w:id="599" w:author="Spódzielnia Mieszkaniowa Centrum I" w:date="2025-12-03T12:33:00Z" w16du:dateUtc="2025-12-03T11:33:00Z">
        <w:del w:id="60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01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602" w:author="Spódzielnia Mieszkaniowa Centrum I" w:date="2025-12-03T12:34:00Z" w16du:dateUtc="2025-12-03T11:34:00Z">
        <w:del w:id="603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04" w:author="Jarosław Wojczuk" w:date="2025-12-10T09:50:00Z" w16du:dateUtc="2025-12-10T08:50:00Z">
                <w:rPr/>
              </w:rPrChange>
            </w:rPr>
            <w:delText>w którym znajduje się obecnie</w:delText>
          </w:r>
        </w:del>
      </w:ins>
      <w:ins w:id="605" w:author="Spódzielnia Mieszkaniowa Centrum I" w:date="2025-12-03T12:33:00Z" w16du:dateUtc="2025-12-03T11:33:00Z">
        <w:del w:id="60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07" w:author="Jarosław Wojczuk" w:date="2025-12-10T09:50:00Z" w16du:dateUtc="2025-12-10T08:50:00Z">
                <w:rPr/>
              </w:rPrChange>
            </w:rPr>
            <w:delText>. Rozdzielnię wykonać jako</w:delText>
          </w:r>
        </w:del>
      </w:ins>
      <w:ins w:id="608" w:author="Spódzielnia Mieszkaniowa Centrum I" w:date="2025-12-03T12:34:00Z" w16du:dateUtc="2025-12-03T11:34:00Z">
        <w:del w:id="609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10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611" w:author="Spódzielnia Mieszkaniowa Centrum I" w:date="2025-12-03T12:33:00Z" w16du:dateUtc="2025-12-03T11:33:00Z">
        <w:del w:id="612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13" w:author="Jarosław Wojczuk" w:date="2025-12-10T09:50:00Z" w16du:dateUtc="2025-12-10T08:50:00Z">
                <w:rPr/>
              </w:rPrChange>
            </w:rPr>
            <w:delText>naścienną 1x12 o IP65.</w:delText>
          </w:r>
        </w:del>
      </w:ins>
      <w:ins w:id="614" w:author="Spódzielnia Mieszkaniowa Centrum I" w:date="2025-12-03T12:35:00Z" w16du:dateUtc="2025-12-03T11:35:00Z">
        <w:del w:id="615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16" w:author="Jarosław Wojczuk" w:date="2025-12-10T09:50:00Z" w16du:dateUtc="2025-12-10T08:50:00Z">
                <w:rPr/>
              </w:rPrChange>
            </w:rPr>
            <w:delText xml:space="preserve"> Rozdzielnię RWC zamontować na konstrukcji kompaktowego węzła cieplnego i wyposażyć</w:delText>
          </w:r>
        </w:del>
      </w:ins>
      <w:ins w:id="617" w:author="Spódzielnia Mieszkaniowa Centrum I" w:date="2025-12-03T13:46:00Z" w16du:dateUtc="2025-12-03T12:46:00Z">
        <w:del w:id="618" w:author="Jarosław Wojczuk" w:date="2025-12-10T09:26:00Z" w16du:dateUtc="2025-12-10T08:26:00Z">
          <w:r w:rsidR="00134C3B" w:rsidRPr="00AC14A0" w:rsidDel="00D6233B">
            <w:rPr>
              <w:rFonts w:ascii="Arial" w:hAnsi="Arial" w:cs="Arial"/>
              <w:rPrChange w:id="61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620" w:author="Spódzielnia Mieszkaniowa Centrum I" w:date="2025-12-03T12:35:00Z" w16du:dateUtc="2025-12-03T11:35:00Z">
        <w:del w:id="62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22" w:author="Jarosław Wojczuk" w:date="2025-12-10T09:50:00Z" w16du:dateUtc="2025-12-10T08:50:00Z">
                <w:rPr/>
              </w:rPrChange>
            </w:rPr>
            <w:delText>zgodnie ze schematem zasilania. Rozdzielnię wykonać jako naścienną 3x18 z drzwiczkami</w:delText>
          </w:r>
        </w:del>
      </w:ins>
      <w:ins w:id="623" w:author="Spódzielnia Mieszkaniowa Centrum I" w:date="2025-12-03T12:36:00Z" w16du:dateUtc="2025-12-03T11:36:00Z">
        <w:del w:id="62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25" w:author="Jarosław Wojczuk" w:date="2025-12-10T09:50:00Z" w16du:dateUtc="2025-12-10T08:50:00Z">
                <w:rPr/>
              </w:rPrChange>
            </w:rPr>
            <w:delText xml:space="preserve"> </w:delText>
          </w:r>
        </w:del>
      </w:ins>
      <w:ins w:id="626" w:author="Spódzielnia Mieszkaniowa Centrum I" w:date="2025-12-03T12:35:00Z" w16du:dateUtc="2025-12-03T11:35:00Z">
        <w:del w:id="62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28" w:author="Jarosław Wojczuk" w:date="2025-12-10T09:50:00Z" w16du:dateUtc="2025-12-10T08:50:00Z">
                <w:rPr/>
              </w:rPrChange>
            </w:rPr>
            <w:delText>transparentnymi. W rozdzielni RWC umieścić regulator pogodowy Trovis.</w:delText>
          </w:r>
        </w:del>
      </w:ins>
    </w:p>
    <w:p w14:paraId="2C1D3F45" w14:textId="0744BDD8" w:rsidR="00D60260" w:rsidRPr="00AC14A0" w:rsidDel="00D6233B" w:rsidRDefault="00D60260" w:rsidP="00D60260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ins w:id="629" w:author="Spódzielnia Mieszkaniowa Centrum I" w:date="2025-12-03T12:36:00Z" w16du:dateUtc="2025-12-03T11:36:00Z"/>
          <w:del w:id="630" w:author="Jarosław Wojczuk" w:date="2025-12-10T09:26:00Z" w16du:dateUtc="2025-12-10T08:26:00Z"/>
          <w:rFonts w:ascii="Arial" w:hAnsi="Arial" w:cs="Arial"/>
          <w:b/>
          <w:bCs/>
          <w:rPrChange w:id="631" w:author="Jarosław Wojczuk" w:date="2025-12-10T09:50:00Z" w16du:dateUtc="2025-12-10T08:50:00Z">
            <w:rPr>
              <w:ins w:id="632" w:author="Spódzielnia Mieszkaniowa Centrum I" w:date="2025-12-03T12:36:00Z" w16du:dateUtc="2025-12-03T11:36:00Z"/>
              <w:del w:id="633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634" w:author="Spódzielnia Mieszkaniowa Centrum I" w:date="2025-12-03T12:36:00Z" w16du:dateUtc="2025-12-03T11:36:00Z">
        <w:del w:id="635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636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Instalacja sterowania, zabezpieczenia pomp, sygnalizacja pracy pomp.</w:delText>
          </w:r>
        </w:del>
      </w:ins>
    </w:p>
    <w:p w14:paraId="355BC621" w14:textId="7333AC41" w:rsidR="007B5141" w:rsidRPr="00AC14A0" w:rsidDel="00D6233B" w:rsidRDefault="007B5141" w:rsidP="007533E8">
      <w:pPr>
        <w:spacing w:before="120" w:after="120" w:line="240" w:lineRule="auto"/>
        <w:jc w:val="both"/>
        <w:rPr>
          <w:ins w:id="637" w:author="Spódzielnia Mieszkaniowa Centrum I" w:date="2025-12-03T13:35:00Z" w16du:dateUtc="2025-12-03T12:35:00Z"/>
          <w:del w:id="638" w:author="Jarosław Wojczuk" w:date="2025-12-10T09:26:00Z" w16du:dateUtc="2025-12-10T08:26:00Z"/>
          <w:rFonts w:ascii="Arial" w:hAnsi="Arial" w:cs="Arial"/>
          <w:rPrChange w:id="639" w:author="Jarosław Wojczuk" w:date="2025-12-10T09:50:00Z" w16du:dateUtc="2025-12-10T08:50:00Z">
            <w:rPr>
              <w:ins w:id="640" w:author="Spódzielnia Mieszkaniowa Centrum I" w:date="2025-12-03T13:35:00Z" w16du:dateUtc="2025-12-03T12:35:00Z"/>
              <w:del w:id="641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42E4E397" w14:textId="4E6F3BBA" w:rsidR="00D60260" w:rsidRPr="00AC14A0" w:rsidDel="00D6233B" w:rsidRDefault="007B5141">
      <w:pPr>
        <w:spacing w:before="120" w:after="120" w:line="240" w:lineRule="auto"/>
        <w:ind w:left="720"/>
        <w:jc w:val="both"/>
        <w:rPr>
          <w:del w:id="642" w:author="Jarosław Wojczuk" w:date="2025-12-10T09:26:00Z" w16du:dateUtc="2025-12-10T08:26:00Z"/>
          <w:rFonts w:ascii="Arial" w:hAnsi="Arial" w:cs="Arial"/>
          <w:rPrChange w:id="643" w:author="Jarosław Wojczuk" w:date="2025-12-10T09:50:00Z" w16du:dateUtc="2025-12-10T08:50:00Z">
            <w:rPr>
              <w:del w:id="644" w:author="Jarosław Wojczuk" w:date="2025-12-10T09:26:00Z" w16du:dateUtc="2025-12-10T08:26:00Z"/>
            </w:rPr>
          </w:rPrChange>
        </w:rPr>
        <w:pPrChange w:id="645" w:author="Spódzielnia Mieszkaniowa Centrum I" w:date="2025-12-03T13:45:00Z" w16du:dateUtc="2025-12-03T12:45:00Z">
          <w:pPr>
            <w:spacing w:before="120" w:after="120" w:line="240" w:lineRule="auto"/>
            <w:jc w:val="both"/>
          </w:pPr>
        </w:pPrChange>
      </w:pPr>
      <w:ins w:id="646" w:author="Spódzielnia Mieszkaniowa Centrum I" w:date="2025-12-03T13:35:00Z">
        <w:del w:id="64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48" w:author="Jarosław Wojczuk" w:date="2025-12-10T09:50:00Z" w16du:dateUtc="2025-12-10T08:50:00Z">
                <w:rPr/>
              </w:rPrChange>
            </w:rPr>
            <w:delText xml:space="preserve">Układ automatycznej regulacji temperatury c.o. i c.w.u. w węźle cieplnym zrealizowano za pomocą elektronicznego regulatora cyfrowego Trovis 5573-1 firmy Samson. Projekt automatyki węzła przewiduje montaż zaworów regulacyjnych z siłownikami elektrycznymi, montowanymi na rurociągach wody sieciowej zasilającej wymienniki c.o. i c.w.u. Regulacja temperatury zasilania instalacji c.o. odbywa się wg nastawionej w regulatorze charakterystyki regulacyjnej, w zależności od temperatury powietrza na zewnątrz obiektu. Regulowana temperatura mierzona jest czujnikiem zamontowanym w rurociągu, zaś temperatura zewnętrzna czujnikiem zamontowanym na zewnątrz obiektu, na północnej ścianie budynku na wysokości ok. 3m od ziemi. Czujnik ten należy chronić przed uszkodzeniami mechanicznymi i wpływem czynników atmosferycznych. Regulator zasilać napięciem 230V~. Włączenie odpowiednich styków regulatora pogodowego w układ sterowania pompy c.o. i c.w.u. umożliwia automatyczne odłączenie zasilania silnika w przypadku wzrostu temperatury ponad wartość ustawioną w regulatorze oraz w innych uzasadnionych przypadkach. </w:delText>
          </w:r>
        </w:del>
      </w:ins>
    </w:p>
    <w:p w14:paraId="2E1F7522" w14:textId="1C5325CA" w:rsidR="007B5141" w:rsidRPr="00AC14A0" w:rsidDel="00D6233B" w:rsidRDefault="007B5141">
      <w:pPr>
        <w:rPr>
          <w:ins w:id="649" w:author="Spódzielnia Mieszkaniowa Centrum I" w:date="2025-12-03T13:36:00Z" w16du:dateUtc="2025-12-03T12:36:00Z"/>
          <w:del w:id="650" w:author="Jarosław Wojczuk" w:date="2025-12-10T09:26:00Z" w16du:dateUtc="2025-12-10T08:26:00Z"/>
          <w:rFonts w:ascii="Arial" w:hAnsi="Arial" w:cs="Arial"/>
          <w:rPrChange w:id="651" w:author="Jarosław Wojczuk" w:date="2025-12-10T09:50:00Z" w16du:dateUtc="2025-12-10T08:50:00Z">
            <w:rPr>
              <w:ins w:id="652" w:author="Spódzielnia Mieszkaniowa Centrum I" w:date="2025-12-03T13:36:00Z" w16du:dateUtc="2025-12-03T12:36:00Z"/>
              <w:del w:id="653" w:author="Jarosław Wojczuk" w:date="2025-12-10T09:26:00Z" w16du:dateUtc="2025-12-10T08:26:00Z"/>
            </w:rPr>
          </w:rPrChange>
        </w:rPr>
        <w:pPrChange w:id="654" w:author="Spódzielnia Mieszkaniowa Centrum I" w:date="2025-12-03T13:45:00Z" w16du:dateUtc="2025-12-03T12:45:00Z">
          <w:pPr>
            <w:pStyle w:val="Akapitzlist"/>
            <w:spacing w:before="120" w:after="120" w:line="240" w:lineRule="auto"/>
            <w:ind w:left="1429"/>
            <w:jc w:val="both"/>
          </w:pPr>
        </w:pPrChange>
      </w:pPr>
    </w:p>
    <w:p w14:paraId="288DA20E" w14:textId="17AB5225" w:rsidR="007B5141" w:rsidRPr="00AC14A0" w:rsidDel="00D6233B" w:rsidRDefault="007B5141">
      <w:pPr>
        <w:spacing w:before="120" w:after="120" w:line="240" w:lineRule="auto"/>
        <w:jc w:val="both"/>
        <w:rPr>
          <w:ins w:id="655" w:author="Spódzielnia Mieszkaniowa Centrum I" w:date="2025-12-03T13:37:00Z" w16du:dateUtc="2025-12-03T12:37:00Z"/>
          <w:del w:id="656" w:author="Jarosław Wojczuk" w:date="2025-12-10T09:26:00Z" w16du:dateUtc="2025-12-10T08:26:00Z"/>
          <w:rFonts w:ascii="Arial" w:hAnsi="Arial" w:cs="Arial"/>
          <w:rPrChange w:id="657" w:author="Jarosław Wojczuk" w:date="2025-12-10T09:50:00Z" w16du:dateUtc="2025-12-10T08:50:00Z">
            <w:rPr>
              <w:ins w:id="658" w:author="Spódzielnia Mieszkaniowa Centrum I" w:date="2025-12-03T13:37:00Z" w16du:dateUtc="2025-12-03T12:37:00Z"/>
              <w:del w:id="659" w:author="Jarosław Wojczuk" w:date="2025-12-10T09:26:00Z" w16du:dateUtc="2025-12-10T08:26:00Z"/>
            </w:rPr>
          </w:rPrChange>
        </w:rPr>
        <w:pPrChange w:id="660" w:author="Spódzielnia Mieszkaniowa Centrum I" w:date="2025-12-03T13:45:00Z" w16du:dateUtc="2025-12-03T12:45:00Z">
          <w:pPr>
            <w:pStyle w:val="Akapitzlist"/>
            <w:spacing w:before="120" w:after="120" w:line="240" w:lineRule="auto"/>
            <w:ind w:left="1429"/>
            <w:jc w:val="both"/>
          </w:pPr>
        </w:pPrChange>
      </w:pPr>
      <w:ins w:id="661" w:author="Spódzielnia Mieszkaniowa Centrum I" w:date="2025-12-03T13:37:00Z" w16du:dateUtc="2025-12-03T12:37:00Z">
        <w:del w:id="662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63" w:author="Jarosław Wojczuk" w:date="2025-12-10T09:50:00Z" w16du:dateUtc="2025-12-10T08:50:00Z">
                <w:rPr/>
              </w:rPrChange>
            </w:rPr>
            <w:delText>Obieg c.w.u. zabezpieczony został przed nadmiernym wzrostem temperatury termostatem STB. Pompy c.o. i c.w.u. zabezpieczone zostały przed suchobiegiem presostatami KPI. Instalację zasilającą silniki należy wykonać przewodami YLY 5x1,5 mm układanymi w rurkach instalacyjnych. Załączanie i wyłączanie pomp c.o. i c.w.u odbywać się będzie za pomocą trójpołożeniowych przełączników z punktem neutralnym. Zastosowane przełączniki umożliwiają</w:delText>
          </w:r>
        </w:del>
      </w:ins>
    </w:p>
    <w:p w14:paraId="5C8ECA14" w14:textId="671D1981" w:rsidR="007B5141" w:rsidRPr="00AC14A0" w:rsidDel="00D6233B" w:rsidRDefault="007B5141" w:rsidP="007B5141">
      <w:pPr>
        <w:pStyle w:val="Akapitzlist"/>
        <w:spacing w:before="120" w:after="120" w:line="240" w:lineRule="auto"/>
        <w:ind w:left="1429"/>
        <w:jc w:val="both"/>
        <w:rPr>
          <w:ins w:id="664" w:author="Spódzielnia Mieszkaniowa Centrum I" w:date="2025-12-03T13:37:00Z" w16du:dateUtc="2025-12-03T12:37:00Z"/>
          <w:del w:id="665" w:author="Jarosław Wojczuk" w:date="2025-12-10T09:26:00Z" w16du:dateUtc="2025-12-10T08:26:00Z"/>
          <w:rFonts w:ascii="Arial" w:hAnsi="Arial" w:cs="Arial"/>
          <w:rPrChange w:id="666" w:author="Jarosław Wojczuk" w:date="2025-12-10T09:50:00Z" w16du:dateUtc="2025-12-10T08:50:00Z">
            <w:rPr>
              <w:ins w:id="667" w:author="Spódzielnia Mieszkaniowa Centrum I" w:date="2025-12-03T13:37:00Z" w16du:dateUtc="2025-12-03T12:37:00Z"/>
              <w:del w:id="668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669" w:author="Spódzielnia Mieszkaniowa Centrum I" w:date="2025-12-03T13:37:00Z" w16du:dateUtc="2025-12-03T12:37:00Z">
        <w:del w:id="67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71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pracę pomp w następujących trybach :</w:delText>
          </w:r>
        </w:del>
      </w:ins>
    </w:p>
    <w:p w14:paraId="6CEB36AE" w14:textId="577E0518" w:rsidR="007B5141" w:rsidRPr="00AC14A0" w:rsidDel="00D6233B" w:rsidRDefault="007B5141" w:rsidP="007B5141">
      <w:pPr>
        <w:pStyle w:val="Akapitzlist"/>
        <w:spacing w:before="120" w:after="120" w:line="240" w:lineRule="auto"/>
        <w:ind w:left="1429"/>
        <w:jc w:val="both"/>
        <w:rPr>
          <w:ins w:id="672" w:author="Spódzielnia Mieszkaniowa Centrum I" w:date="2025-12-03T13:37:00Z" w16du:dateUtc="2025-12-03T12:37:00Z"/>
          <w:del w:id="673" w:author="Jarosław Wojczuk" w:date="2025-12-10T09:26:00Z" w16du:dateUtc="2025-12-10T08:26:00Z"/>
          <w:rFonts w:ascii="Arial" w:hAnsi="Arial" w:cs="Arial"/>
          <w:rPrChange w:id="674" w:author="Jarosław Wojczuk" w:date="2025-12-10T09:50:00Z" w16du:dateUtc="2025-12-10T08:50:00Z">
            <w:rPr>
              <w:ins w:id="675" w:author="Spódzielnia Mieszkaniowa Centrum I" w:date="2025-12-03T13:37:00Z" w16du:dateUtc="2025-12-03T12:37:00Z"/>
              <w:del w:id="676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677" w:author="Spódzielnia Mieszkaniowa Centrum I" w:date="2025-12-03T13:37:00Z" w16du:dateUtc="2025-12-03T12:37:00Z">
        <w:del w:id="67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7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lastRenderedPageBreak/>
            <w:delText>a) ręczny,</w:delText>
          </w:r>
        </w:del>
      </w:ins>
    </w:p>
    <w:p w14:paraId="443A80E7" w14:textId="573D5B89" w:rsidR="007B5141" w:rsidRPr="00AC14A0" w:rsidDel="00D6233B" w:rsidRDefault="007B5141" w:rsidP="007B5141">
      <w:pPr>
        <w:pStyle w:val="Akapitzlist"/>
        <w:spacing w:before="120" w:after="120" w:line="240" w:lineRule="auto"/>
        <w:ind w:left="1429"/>
        <w:jc w:val="both"/>
        <w:rPr>
          <w:ins w:id="680" w:author="Spódzielnia Mieszkaniowa Centrum I" w:date="2025-12-03T13:37:00Z" w16du:dateUtc="2025-12-03T12:37:00Z"/>
          <w:del w:id="681" w:author="Jarosław Wojczuk" w:date="2025-12-10T09:26:00Z" w16du:dateUtc="2025-12-10T08:26:00Z"/>
          <w:rFonts w:ascii="Arial" w:hAnsi="Arial" w:cs="Arial"/>
          <w:rPrChange w:id="682" w:author="Jarosław Wojczuk" w:date="2025-12-10T09:50:00Z" w16du:dateUtc="2025-12-10T08:50:00Z">
            <w:rPr>
              <w:ins w:id="683" w:author="Spódzielnia Mieszkaniowa Centrum I" w:date="2025-12-03T13:37:00Z" w16du:dateUtc="2025-12-03T12:37:00Z"/>
              <w:del w:id="684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685" w:author="Spódzielnia Mieszkaniowa Centrum I" w:date="2025-12-03T13:37:00Z" w16du:dateUtc="2025-12-03T12:37:00Z">
        <w:del w:id="68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687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b) automatyczny przez styk regulatora Trovis 5573-1</w:delText>
          </w:r>
        </w:del>
      </w:ins>
    </w:p>
    <w:p w14:paraId="5398EBFB" w14:textId="1B6D5DB1" w:rsidR="007B5141" w:rsidRPr="00AC14A0" w:rsidDel="00D6233B" w:rsidRDefault="007B5141" w:rsidP="007B5141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ins w:id="688" w:author="Spódzielnia Mieszkaniowa Centrum I" w:date="2025-12-03T13:39:00Z" w16du:dateUtc="2025-12-03T12:39:00Z"/>
          <w:del w:id="689" w:author="Jarosław Wojczuk" w:date="2025-12-10T09:26:00Z" w16du:dateUtc="2025-12-10T08:26:00Z"/>
          <w:rFonts w:ascii="Arial" w:hAnsi="Arial" w:cs="Arial"/>
          <w:b/>
          <w:bCs/>
          <w:rPrChange w:id="690" w:author="Jarosław Wojczuk" w:date="2025-12-10T09:50:00Z" w16du:dateUtc="2025-12-10T08:50:00Z">
            <w:rPr>
              <w:ins w:id="691" w:author="Spódzielnia Mieszkaniowa Centrum I" w:date="2025-12-03T13:39:00Z" w16du:dateUtc="2025-12-03T12:39:00Z"/>
              <w:del w:id="692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693" w:author="Spódzielnia Mieszkaniowa Centrum I" w:date="2025-12-03T13:38:00Z" w16du:dateUtc="2025-12-03T12:38:00Z">
        <w:del w:id="694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695" w:author="Jarosław Wojczuk" w:date="2025-12-10T09:50:00Z" w16du:dateUtc="2025-12-10T08:50:00Z">
                <w:rPr/>
              </w:rPrChange>
            </w:rPr>
            <w:delText>Instalacja oświetlenia i gniazd 230 V.</w:delText>
          </w:r>
        </w:del>
      </w:ins>
    </w:p>
    <w:p w14:paraId="1FCDFA95" w14:textId="4DB0076C" w:rsidR="007B5141" w:rsidRPr="00AC14A0" w:rsidDel="00D6233B" w:rsidRDefault="007B5141">
      <w:pPr>
        <w:pStyle w:val="Akapitzlist"/>
        <w:spacing w:before="120" w:after="120" w:line="240" w:lineRule="auto"/>
        <w:ind w:left="1429"/>
        <w:jc w:val="both"/>
        <w:rPr>
          <w:ins w:id="696" w:author="Spódzielnia Mieszkaniowa Centrum I" w:date="2025-12-03T13:38:00Z" w16du:dateUtc="2025-12-03T12:38:00Z"/>
          <w:del w:id="697" w:author="Jarosław Wojczuk" w:date="2025-12-10T09:26:00Z" w16du:dateUtc="2025-12-10T08:26:00Z"/>
          <w:rFonts w:ascii="Arial" w:hAnsi="Arial" w:cs="Arial"/>
          <w:rPrChange w:id="698" w:author="Jarosław Wojczuk" w:date="2025-12-10T09:50:00Z" w16du:dateUtc="2025-12-10T08:50:00Z">
            <w:rPr>
              <w:ins w:id="699" w:author="Spódzielnia Mieszkaniowa Centrum I" w:date="2025-12-03T13:38:00Z" w16du:dateUtc="2025-12-03T12:38:00Z"/>
              <w:del w:id="700" w:author="Jarosław Wojczuk" w:date="2025-12-10T09:26:00Z" w16du:dateUtc="2025-12-10T08:26:00Z"/>
            </w:rPr>
          </w:rPrChange>
        </w:rPr>
        <w:pPrChange w:id="701" w:author="Spódzielnia Mieszkaniowa Centrum I" w:date="2025-12-03T13:39:00Z" w16du:dateUtc="2025-12-03T12:39:00Z">
          <w:pPr>
            <w:pStyle w:val="Akapitzlist"/>
            <w:numPr>
              <w:numId w:val="4"/>
            </w:numPr>
            <w:spacing w:before="120" w:after="120" w:line="240" w:lineRule="auto"/>
            <w:ind w:left="360" w:hanging="360"/>
            <w:jc w:val="both"/>
          </w:pPr>
        </w:pPrChange>
      </w:pPr>
    </w:p>
    <w:p w14:paraId="2607C9F6" w14:textId="36132ED9" w:rsidR="007B5141" w:rsidRPr="00AC14A0" w:rsidDel="00D6233B" w:rsidRDefault="007B5141" w:rsidP="007B5141">
      <w:pPr>
        <w:spacing w:before="120" w:after="120" w:line="240" w:lineRule="auto"/>
        <w:jc w:val="both"/>
        <w:rPr>
          <w:ins w:id="702" w:author="Spódzielnia Mieszkaniowa Centrum I" w:date="2025-12-03T13:44:00Z" w16du:dateUtc="2025-12-03T12:44:00Z"/>
          <w:del w:id="703" w:author="Jarosław Wojczuk" w:date="2025-12-10T09:26:00Z" w16du:dateUtc="2025-12-10T08:26:00Z"/>
          <w:rFonts w:ascii="Arial" w:hAnsi="Arial" w:cs="Arial"/>
          <w:rPrChange w:id="704" w:author="Jarosław Wojczuk" w:date="2025-12-10T09:50:00Z" w16du:dateUtc="2025-12-10T08:50:00Z">
            <w:rPr>
              <w:ins w:id="705" w:author="Spódzielnia Mieszkaniowa Centrum I" w:date="2025-12-03T13:44:00Z" w16du:dateUtc="2025-12-03T12:44:00Z"/>
              <w:del w:id="706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707" w:author="Spódzielnia Mieszkaniowa Centrum I" w:date="2025-12-03T13:39:00Z" w16du:dateUtc="2025-12-03T12:39:00Z">
        <w:del w:id="70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0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Projektowaną instalację oświetleniową wykonać przewodem YDY 3x1,5 mm², n/t w rurkach instalacyjnych z osprzętem szczelnym. Zastosować trzy oprawy oświetleniowe Philips Pacific TCW 2x36W z rurami jarzeniowymi 36W. Oprawy montować na suficie. Wysokość pomieszczenia</w:delText>
          </w:r>
        </w:del>
      </w:ins>
      <w:ins w:id="710" w:author="Spódzielnia Mieszkaniowa Centrum I" w:date="2025-12-03T13:42:00Z" w16du:dateUtc="2025-12-03T12:42:00Z">
        <w:del w:id="71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1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713" w:author="Spódzielnia Mieszkaniowa Centrum I" w:date="2025-12-03T13:39:00Z" w16du:dateUtc="2025-12-03T12:39:00Z">
        <w:del w:id="71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1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2,10m. Lokalizacj</w:delText>
          </w:r>
        </w:del>
      </w:ins>
      <w:ins w:id="716" w:author="Spódzielnia Mieszkaniowa Centrum I" w:date="2025-12-03T13:42:00Z" w16du:dateUtc="2025-12-03T12:42:00Z">
        <w:del w:id="71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18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a</w:delText>
          </w:r>
        </w:del>
      </w:ins>
      <w:ins w:id="719" w:author="Spódzielnia Mieszkaniowa Centrum I" w:date="2025-12-03T13:39:00Z" w16du:dateUtc="2025-12-03T12:39:00Z">
        <w:del w:id="72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21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punktów świetlnych </w:delText>
          </w:r>
        </w:del>
      </w:ins>
      <w:ins w:id="722" w:author="Spódzielnia Mieszkaniowa Centrum I" w:date="2025-12-03T13:42:00Z" w16du:dateUtc="2025-12-03T12:42:00Z">
        <w:del w:id="723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24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do ustalenia na etapie </w:delText>
          </w:r>
        </w:del>
      </w:ins>
      <w:ins w:id="725" w:author="Spódzielnia Mieszkaniowa Centrum I" w:date="2025-12-03T13:43:00Z" w16du:dateUtc="2025-12-03T12:43:00Z">
        <w:del w:id="72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27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opracowywania dokumentacji projektowej.</w:delText>
          </w:r>
        </w:del>
      </w:ins>
      <w:ins w:id="728" w:author="Spódzielnia Mieszkaniowa Centrum I" w:date="2025-12-03T13:39:00Z" w16du:dateUtc="2025-12-03T12:39:00Z">
        <w:del w:id="729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30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Obwód oświetleniowy zasilić</w:delText>
          </w:r>
        </w:del>
      </w:ins>
      <w:ins w:id="731" w:author="Spódzielnia Mieszkaniowa Centrum I" w:date="2025-12-03T13:43:00Z" w16du:dateUtc="2025-12-03T12:43:00Z">
        <w:del w:id="732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33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z nowej projektowanej rozdzielni</w:delText>
          </w:r>
        </w:del>
      </w:ins>
      <w:ins w:id="734" w:author="Spódzielnia Mieszkaniowa Centrum I" w:date="2025-12-03T13:44:00Z" w16du:dateUtc="2025-12-03T12:44:00Z">
        <w:del w:id="735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36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737" w:author="Spódzielnia Mieszkaniowa Centrum I" w:date="2025-12-03T13:39:00Z" w16du:dateUtc="2025-12-03T12:39:00Z">
        <w:del w:id="73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3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i zabezpieczyć wyłącznikiem różnicowo-prądowym z członem nadprądowym</w:delText>
          </w:r>
        </w:del>
      </w:ins>
      <w:ins w:id="740" w:author="Spódzielnia Mieszkaniowa Centrum I" w:date="2025-12-03T13:44:00Z" w16du:dateUtc="2025-12-03T12:44:00Z">
        <w:del w:id="74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4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743" w:author="Spódzielnia Mieszkaniowa Centrum I" w:date="2025-12-03T13:39:00Z" w16du:dateUtc="2025-12-03T12:39:00Z">
        <w:del w:id="744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4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P312B10, 30mA, typ AC.</w:delText>
          </w:r>
        </w:del>
      </w:ins>
      <w:ins w:id="746" w:author="Spódzielnia Mieszkaniowa Centrum I" w:date="2025-12-03T13:44:00Z" w16du:dateUtc="2025-12-03T12:44:00Z">
        <w:del w:id="74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48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749" w:author="Spódzielnia Mieszkaniowa Centrum I" w:date="2025-12-03T13:39:00Z" w16du:dateUtc="2025-12-03T12:39:00Z">
        <w:del w:id="750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51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W pomieszczeniu węzła przewidziano dwa gniazda wtykowe. Jedno do celów remontowych, drugie</w:delText>
          </w:r>
        </w:del>
      </w:ins>
      <w:ins w:id="752" w:author="Spódzielnia Mieszkaniowa Centrum I" w:date="2025-12-03T13:44:00Z" w16du:dateUtc="2025-12-03T12:44:00Z">
        <w:del w:id="753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54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755" w:author="Spódzielnia Mieszkaniowa Centrum I" w:date="2025-12-03T13:39:00Z" w16du:dateUtc="2025-12-03T12:39:00Z">
        <w:del w:id="756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57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do podłączenia pompy odwadniającej. </w:delText>
          </w:r>
        </w:del>
      </w:ins>
    </w:p>
    <w:p w14:paraId="2C6238B6" w14:textId="2333E358" w:rsidR="007B5141" w:rsidRPr="00AC14A0" w:rsidDel="00D6233B" w:rsidRDefault="007B5141" w:rsidP="007B5141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ins w:id="758" w:author="Spódzielnia Mieszkaniowa Centrum I" w:date="2025-12-03T13:45:00Z" w16du:dateUtc="2025-12-03T12:45:00Z"/>
          <w:del w:id="759" w:author="Jarosław Wojczuk" w:date="2025-12-10T09:26:00Z" w16du:dateUtc="2025-12-10T08:26:00Z"/>
          <w:rFonts w:ascii="Arial" w:hAnsi="Arial" w:cs="Arial"/>
          <w:b/>
          <w:bCs/>
          <w:rPrChange w:id="760" w:author="Jarosław Wojczuk" w:date="2025-12-10T09:50:00Z" w16du:dateUtc="2025-12-10T08:50:00Z">
            <w:rPr>
              <w:ins w:id="761" w:author="Spódzielnia Mieszkaniowa Centrum I" w:date="2025-12-03T13:45:00Z" w16du:dateUtc="2025-12-03T12:45:00Z"/>
              <w:del w:id="762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763" w:author="Spódzielnia Mieszkaniowa Centrum I" w:date="2025-12-03T13:45:00Z" w16du:dateUtc="2025-12-03T12:45:00Z">
        <w:del w:id="764" w:author="Jarosław Wojczuk" w:date="2025-12-10T09:26:00Z" w16du:dateUtc="2025-12-10T08:26:00Z">
          <w:r w:rsidRPr="00AC14A0" w:rsidDel="00D6233B">
            <w:rPr>
              <w:rFonts w:ascii="Arial" w:hAnsi="Arial" w:cs="Arial"/>
              <w:b/>
              <w:bCs/>
              <w:rPrChange w:id="765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Ochrona od porażeń.</w:delText>
          </w:r>
        </w:del>
      </w:ins>
    </w:p>
    <w:p w14:paraId="61FF6423" w14:textId="1DA21586" w:rsidR="00134C3B" w:rsidRPr="00AC14A0" w:rsidDel="00D6233B" w:rsidRDefault="00134C3B">
      <w:pPr>
        <w:spacing w:before="120" w:after="120" w:line="240" w:lineRule="auto"/>
        <w:jc w:val="both"/>
        <w:rPr>
          <w:ins w:id="766" w:author="Spódzielnia Mieszkaniowa Centrum I" w:date="2025-12-03T13:45:00Z" w16du:dateUtc="2025-12-03T12:45:00Z"/>
          <w:del w:id="767" w:author="Jarosław Wojczuk" w:date="2025-12-10T09:26:00Z" w16du:dateUtc="2025-12-10T08:26:00Z"/>
          <w:rFonts w:ascii="Arial" w:hAnsi="Arial" w:cs="Arial"/>
          <w:rPrChange w:id="768" w:author="Jarosław Wojczuk" w:date="2025-12-10T09:50:00Z" w16du:dateUtc="2025-12-10T08:50:00Z">
            <w:rPr>
              <w:ins w:id="769" w:author="Spódzielnia Mieszkaniowa Centrum I" w:date="2025-12-03T13:45:00Z" w16du:dateUtc="2025-12-03T12:45:00Z"/>
              <w:del w:id="770" w:author="Jarosław Wojczuk" w:date="2025-12-10T09:26:00Z" w16du:dateUtc="2025-12-10T08:26:00Z"/>
            </w:rPr>
          </w:rPrChange>
        </w:rPr>
        <w:pPrChange w:id="771" w:author="Spódzielnia Mieszkaniowa Centrum I" w:date="2025-12-03T13:45:00Z" w16du:dateUtc="2025-12-03T12:45:00Z">
          <w:pPr>
            <w:pStyle w:val="Akapitzlist"/>
            <w:spacing w:before="120" w:after="120" w:line="240" w:lineRule="auto"/>
            <w:ind w:left="1429"/>
            <w:jc w:val="both"/>
          </w:pPr>
        </w:pPrChange>
      </w:pPr>
      <w:ins w:id="772" w:author="Spódzielnia Mieszkaniowa Centrum I" w:date="2025-12-03T13:45:00Z" w16du:dateUtc="2025-12-03T12:45:00Z">
        <w:del w:id="773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74" w:author="Jarosław Wojczuk" w:date="2025-12-10T09:50:00Z" w16du:dateUtc="2025-12-10T08:50:00Z">
                <w:rPr/>
              </w:rPrChange>
            </w:rPr>
            <w:delText>Ochronę przed dotykiem bezpośrednim zapewnią:</w:delText>
          </w:r>
        </w:del>
      </w:ins>
    </w:p>
    <w:p w14:paraId="1DB17CE4" w14:textId="6F013796" w:rsidR="00134C3B" w:rsidRPr="00AC14A0" w:rsidDel="00D6233B" w:rsidRDefault="00134C3B" w:rsidP="00134C3B">
      <w:pPr>
        <w:pStyle w:val="Akapitzlist"/>
        <w:spacing w:before="120" w:after="120" w:line="240" w:lineRule="auto"/>
        <w:ind w:left="1429"/>
        <w:jc w:val="both"/>
        <w:rPr>
          <w:ins w:id="775" w:author="Spódzielnia Mieszkaniowa Centrum I" w:date="2025-12-03T13:45:00Z" w16du:dateUtc="2025-12-03T12:45:00Z"/>
          <w:del w:id="776" w:author="Jarosław Wojczuk" w:date="2025-12-10T09:26:00Z" w16du:dateUtc="2025-12-10T08:26:00Z"/>
          <w:rFonts w:ascii="Arial" w:hAnsi="Arial" w:cs="Arial"/>
          <w:rPrChange w:id="777" w:author="Jarosław Wojczuk" w:date="2025-12-10T09:50:00Z" w16du:dateUtc="2025-12-10T08:50:00Z">
            <w:rPr>
              <w:ins w:id="778" w:author="Spódzielnia Mieszkaniowa Centrum I" w:date="2025-12-03T13:45:00Z" w16du:dateUtc="2025-12-03T12:45:00Z"/>
              <w:del w:id="779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780" w:author="Spódzielnia Mieszkaniowa Centrum I" w:date="2025-12-03T13:45:00Z" w16du:dateUtc="2025-12-03T12:45:00Z">
        <w:del w:id="78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82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- obudowa rozdzielni</w:delText>
          </w:r>
        </w:del>
      </w:ins>
    </w:p>
    <w:p w14:paraId="3D10F911" w14:textId="4E3527C3" w:rsidR="00134C3B" w:rsidRPr="00AC14A0" w:rsidDel="00D6233B" w:rsidRDefault="00134C3B" w:rsidP="00134C3B">
      <w:pPr>
        <w:pStyle w:val="Akapitzlist"/>
        <w:spacing w:before="120" w:after="120" w:line="240" w:lineRule="auto"/>
        <w:ind w:left="1429"/>
        <w:jc w:val="both"/>
        <w:rPr>
          <w:ins w:id="783" w:author="Spódzielnia Mieszkaniowa Centrum I" w:date="2025-12-03T13:45:00Z" w16du:dateUtc="2025-12-03T12:45:00Z"/>
          <w:del w:id="784" w:author="Jarosław Wojczuk" w:date="2025-12-10T09:26:00Z" w16du:dateUtc="2025-12-10T08:26:00Z"/>
          <w:rFonts w:ascii="Arial" w:hAnsi="Arial" w:cs="Arial"/>
          <w:rPrChange w:id="785" w:author="Jarosław Wojczuk" w:date="2025-12-10T09:50:00Z" w16du:dateUtc="2025-12-10T08:50:00Z">
            <w:rPr>
              <w:ins w:id="786" w:author="Spódzielnia Mieszkaniowa Centrum I" w:date="2025-12-03T13:45:00Z" w16du:dateUtc="2025-12-03T12:45:00Z"/>
              <w:del w:id="787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788" w:author="Spódzielnia Mieszkaniowa Centrum I" w:date="2025-12-03T13:45:00Z" w16du:dateUtc="2025-12-03T12:45:00Z">
        <w:del w:id="789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90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- izolacja przewodów</w:delText>
          </w:r>
        </w:del>
      </w:ins>
    </w:p>
    <w:p w14:paraId="4F2FCA88" w14:textId="74D342B4" w:rsidR="00134C3B" w:rsidRPr="00AC14A0" w:rsidDel="00D6233B" w:rsidRDefault="00134C3B" w:rsidP="00134C3B">
      <w:pPr>
        <w:pStyle w:val="Akapitzlist"/>
        <w:spacing w:before="120" w:after="120" w:line="240" w:lineRule="auto"/>
        <w:ind w:left="1429"/>
        <w:jc w:val="both"/>
        <w:rPr>
          <w:ins w:id="791" w:author="Spódzielnia Mieszkaniowa Centrum I" w:date="2025-12-03T13:45:00Z" w16du:dateUtc="2025-12-03T12:45:00Z"/>
          <w:del w:id="792" w:author="Jarosław Wojczuk" w:date="2025-12-10T09:26:00Z" w16du:dateUtc="2025-12-10T08:26:00Z"/>
          <w:rFonts w:ascii="Arial" w:hAnsi="Arial" w:cs="Arial"/>
          <w:rPrChange w:id="793" w:author="Jarosław Wojczuk" w:date="2025-12-10T09:50:00Z" w16du:dateUtc="2025-12-10T08:50:00Z">
            <w:rPr>
              <w:ins w:id="794" w:author="Spódzielnia Mieszkaniowa Centrum I" w:date="2025-12-03T13:45:00Z" w16du:dateUtc="2025-12-03T12:45:00Z"/>
              <w:del w:id="795" w:author="Jarosław Wojczuk" w:date="2025-12-10T09:26:00Z" w16du:dateUtc="2025-12-10T08:26:00Z"/>
              <w:rFonts w:ascii="Times New Roman" w:hAnsi="Times New Roman" w:cs="Times New Roman"/>
              <w:sz w:val="24"/>
              <w:szCs w:val="24"/>
            </w:rPr>
          </w:rPrChange>
        </w:rPr>
      </w:pPr>
      <w:ins w:id="796" w:author="Spódzielnia Mieszkaniowa Centrum I" w:date="2025-12-03T13:45:00Z" w16du:dateUtc="2025-12-03T12:45:00Z">
        <w:del w:id="797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798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- obudowy silników i siłowników</w:delText>
          </w:r>
        </w:del>
      </w:ins>
    </w:p>
    <w:p w14:paraId="7B241E7E" w14:textId="56DBC327" w:rsidR="007B5141" w:rsidRPr="00AC14A0" w:rsidDel="00D6233B" w:rsidRDefault="00134C3B" w:rsidP="00134C3B">
      <w:pPr>
        <w:spacing w:before="120" w:after="120" w:line="240" w:lineRule="auto"/>
        <w:jc w:val="both"/>
        <w:rPr>
          <w:ins w:id="799" w:author="Spódzielnia Mieszkaniowa Centrum I" w:date="2025-12-03T13:44:00Z" w16du:dateUtc="2025-12-03T12:44:00Z"/>
          <w:del w:id="800" w:author="Jarosław Wojczuk" w:date="2025-12-10T09:26:00Z" w16du:dateUtc="2025-12-10T08:26:00Z"/>
          <w:rFonts w:ascii="Arial" w:hAnsi="Arial" w:cs="Arial"/>
          <w:rPrChange w:id="801" w:author="Jarosław Wojczuk" w:date="2025-12-10T09:50:00Z" w16du:dateUtc="2025-12-10T08:50:00Z">
            <w:rPr>
              <w:ins w:id="802" w:author="Spódzielnia Mieszkaniowa Centrum I" w:date="2025-12-03T13:44:00Z" w16du:dateUtc="2025-12-03T12:44:00Z"/>
              <w:del w:id="803" w:author="Jarosław Wojczuk" w:date="2025-12-10T09:26:00Z" w16du:dateUtc="2025-12-10T08:26:00Z"/>
            </w:rPr>
          </w:rPrChange>
        </w:rPr>
      </w:pPr>
      <w:ins w:id="804" w:author="Spódzielnia Mieszkaniowa Centrum I" w:date="2025-12-03T13:45:00Z" w16du:dateUtc="2025-12-03T12:45:00Z">
        <w:del w:id="805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806" w:author="Jarosław Wojczuk" w:date="2025-12-10T09:50:00Z" w16du:dateUtc="2025-12-10T08:50:00Z">
                <w:rPr/>
              </w:rPrChange>
            </w:rPr>
            <w:delText>Jako ochronę dodatkową od porażeń prądem elektrycznym zastosować samoczynne wyłączenie</w:delText>
          </w:r>
        </w:del>
      </w:ins>
      <w:ins w:id="807" w:author="Spódzielnia Mieszkaniowa Centrum I" w:date="2025-12-03T13:53:00Z" w16du:dateUtc="2025-12-03T12:53:00Z">
        <w:del w:id="808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809" w:author="Jarosław Wojczuk" w:date="2025-12-10T09:50:00Z" w16du:dateUtc="2025-12-10T08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</w:ins>
      <w:ins w:id="810" w:author="Spódzielnia Mieszkaniowa Centrum I" w:date="2025-12-03T13:45:00Z" w16du:dateUtc="2025-12-03T12:45:00Z">
        <w:del w:id="811" w:author="Jarosław Wojczuk" w:date="2025-12-10T09:26:00Z" w16du:dateUtc="2025-12-10T08:26:00Z">
          <w:r w:rsidRPr="00AC14A0" w:rsidDel="00D6233B">
            <w:rPr>
              <w:rFonts w:ascii="Arial" w:hAnsi="Arial" w:cs="Arial"/>
              <w:rPrChange w:id="812" w:author="Jarosław Wojczuk" w:date="2025-12-10T09:50:00Z" w16du:dateUtc="2025-12-10T08:50:00Z">
                <w:rPr/>
              </w:rPrChange>
            </w:rPr>
            <w:delText>zasilania w układzie TN-S poprzez wyłączniki różnicowo-prądowe i nadmiarowo-prądowe.</w:delText>
          </w:r>
        </w:del>
      </w:ins>
    </w:p>
    <w:p w14:paraId="1BF0F2B9" w14:textId="33C59B80" w:rsidR="007B5141" w:rsidRPr="00AC14A0" w:rsidDel="00432826" w:rsidRDefault="007B5141" w:rsidP="007B5141">
      <w:pPr>
        <w:spacing w:before="120" w:after="120" w:line="240" w:lineRule="auto"/>
        <w:jc w:val="both"/>
        <w:rPr>
          <w:ins w:id="813" w:author="Spódzielnia Mieszkaniowa Centrum I" w:date="2025-12-03T13:44:00Z" w16du:dateUtc="2025-12-03T12:44:00Z"/>
          <w:del w:id="814" w:author="Jarosław Wojczuk" w:date="2025-12-10T10:20:00Z" w16du:dateUtc="2025-12-10T09:20:00Z"/>
          <w:rFonts w:ascii="Arial" w:hAnsi="Arial" w:cs="Arial"/>
          <w:rPrChange w:id="815" w:author="Jarosław Wojczuk" w:date="2025-12-10T09:50:00Z" w16du:dateUtc="2025-12-10T08:50:00Z">
            <w:rPr>
              <w:ins w:id="816" w:author="Spódzielnia Mieszkaniowa Centrum I" w:date="2025-12-03T13:44:00Z" w16du:dateUtc="2025-12-03T12:44:00Z"/>
              <w:del w:id="817" w:author="Jarosław Wojczuk" w:date="2025-12-10T10:20:00Z" w16du:dateUtc="2025-12-10T09:2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43816D82" w14:textId="572C4051" w:rsidR="007533E8" w:rsidRPr="00AC14A0" w:rsidDel="00432826" w:rsidRDefault="007533E8" w:rsidP="007B5141">
      <w:pPr>
        <w:spacing w:before="120" w:after="120" w:line="240" w:lineRule="auto"/>
        <w:jc w:val="both"/>
        <w:rPr>
          <w:del w:id="818" w:author="Jarosław Wojczuk" w:date="2025-12-10T10:20:00Z" w16du:dateUtc="2025-12-10T09:20:00Z"/>
          <w:rFonts w:ascii="Arial" w:hAnsi="Arial" w:cs="Arial"/>
          <w:rPrChange w:id="819" w:author="Jarosław Wojczuk" w:date="2025-12-10T09:50:00Z" w16du:dateUtc="2025-12-10T08:50:00Z">
            <w:rPr>
              <w:del w:id="820" w:author="Jarosław Wojczuk" w:date="2025-12-10T10:20:00Z" w16du:dateUtc="2025-12-10T09:20:00Z"/>
              <w:rFonts w:ascii="Times New Roman" w:hAnsi="Times New Roman" w:cs="Times New Roman"/>
              <w:sz w:val="24"/>
              <w:szCs w:val="24"/>
            </w:rPr>
          </w:rPrChange>
        </w:rPr>
      </w:pPr>
      <w:del w:id="821" w:author="Jarosław Wojczuk" w:date="2025-12-10T10:20:00Z" w16du:dateUtc="2025-12-10T09:20:00Z">
        <w:r w:rsidRPr="00AC14A0" w:rsidDel="00432826">
          <w:rPr>
            <w:rFonts w:ascii="Arial" w:hAnsi="Arial" w:cs="Arial"/>
            <w:rPrChange w:id="822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Do każdego poważnego punktu należy </w:delText>
        </w:r>
        <w:r w:rsidR="00A97B1D" w:rsidRPr="00AC14A0" w:rsidDel="00432826">
          <w:rPr>
            <w:rFonts w:ascii="Arial" w:hAnsi="Arial" w:cs="Arial"/>
            <w:rPrChange w:id="823" w:author="Jarosław Wojczuk" w:date="2025-12-10T09:50:00Z" w16du:dateUtc="2025-12-10T08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wykonać kosztorysy inwestorskie i przedmiary robót.</w:delText>
        </w:r>
      </w:del>
    </w:p>
    <w:p w14:paraId="44198F9E" w14:textId="77777777" w:rsidR="00F924B2" w:rsidRPr="00AC14A0" w:rsidRDefault="00F924B2" w:rsidP="00F924B2">
      <w:pPr>
        <w:rPr>
          <w:rFonts w:ascii="Arial" w:hAnsi="Arial" w:cs="Arial"/>
          <w:rPrChange w:id="824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AC14A0">
        <w:rPr>
          <w:rFonts w:ascii="Arial" w:hAnsi="Arial" w:cs="Arial"/>
          <w:rPrChange w:id="825" w:author="Jarosław Wojczuk" w:date="2025-12-10T09:50:00Z" w16du:dateUtc="2025-12-10T08:50:00Z">
            <w:rPr>
              <w:rFonts w:ascii="Times New Roman" w:hAnsi="Times New Roman" w:cs="Times New Roman"/>
              <w:sz w:val="24"/>
              <w:szCs w:val="24"/>
            </w:rPr>
          </w:rPrChange>
        </w:rPr>
        <w:t> </w:t>
      </w:r>
    </w:p>
    <w:sectPr w:rsidR="00F924B2" w:rsidRPr="00AC1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90A89"/>
    <w:multiLevelType w:val="hybridMultilevel"/>
    <w:tmpl w:val="97FADB3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A2431A"/>
    <w:multiLevelType w:val="hybridMultilevel"/>
    <w:tmpl w:val="D5F0061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4130AD"/>
    <w:multiLevelType w:val="hybridMultilevel"/>
    <w:tmpl w:val="1F1A86CE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" w15:restartNumberingAfterBreak="0">
    <w:nsid w:val="5A931592"/>
    <w:multiLevelType w:val="hybridMultilevel"/>
    <w:tmpl w:val="826A9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038E6"/>
    <w:multiLevelType w:val="hybridMultilevel"/>
    <w:tmpl w:val="A69ACA50"/>
    <w:lvl w:ilvl="0" w:tplc="E8C21AEE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817BBD"/>
    <w:multiLevelType w:val="hybridMultilevel"/>
    <w:tmpl w:val="E580E3C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5E0695"/>
    <w:multiLevelType w:val="hybridMultilevel"/>
    <w:tmpl w:val="DA080090"/>
    <w:lvl w:ilvl="0" w:tplc="1152F4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207B44"/>
    <w:multiLevelType w:val="multilevel"/>
    <w:tmpl w:val="4230B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D1136D"/>
    <w:multiLevelType w:val="hybridMultilevel"/>
    <w:tmpl w:val="39E444F8"/>
    <w:lvl w:ilvl="0" w:tplc="352E76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56944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4326319">
    <w:abstractNumId w:val="4"/>
  </w:num>
  <w:num w:numId="3" w16cid:durableId="729499586">
    <w:abstractNumId w:val="8"/>
  </w:num>
  <w:num w:numId="4" w16cid:durableId="1148942379">
    <w:abstractNumId w:val="6"/>
  </w:num>
  <w:num w:numId="5" w16cid:durableId="2004354468">
    <w:abstractNumId w:val="1"/>
  </w:num>
  <w:num w:numId="6" w16cid:durableId="93213046">
    <w:abstractNumId w:val="5"/>
  </w:num>
  <w:num w:numId="7" w16cid:durableId="246959624">
    <w:abstractNumId w:val="3"/>
  </w:num>
  <w:num w:numId="8" w16cid:durableId="293297103">
    <w:abstractNumId w:val="0"/>
  </w:num>
  <w:num w:numId="9" w16cid:durableId="184393178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sław Wojczuk">
    <w15:presenceInfo w15:providerId="AD" w15:userId="S-1-5-21-1883373567-418652869-2158210247-3113"/>
  </w15:person>
  <w15:person w15:author="Spódzielnia Mieszkaniowa Centrum I">
    <w15:presenceInfo w15:providerId="Windows Live" w15:userId="0586b5d9346b22a7"/>
  </w15:person>
  <w15:person w15:author="Izabela Minda">
    <w15:presenceInfo w15:providerId="AD" w15:userId="S::izabela.minda@agks.pl::dca51132-89fb-4cad-a856-3e8bd08630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DA"/>
    <w:rsid w:val="00004595"/>
    <w:rsid w:val="000252F9"/>
    <w:rsid w:val="00050C9F"/>
    <w:rsid w:val="00090079"/>
    <w:rsid w:val="000E18CB"/>
    <w:rsid w:val="000F184F"/>
    <w:rsid w:val="001024C1"/>
    <w:rsid w:val="00134C3B"/>
    <w:rsid w:val="00160E81"/>
    <w:rsid w:val="00176FCD"/>
    <w:rsid w:val="001952C4"/>
    <w:rsid w:val="001C7F03"/>
    <w:rsid w:val="00201572"/>
    <w:rsid w:val="00250710"/>
    <w:rsid w:val="002C75D6"/>
    <w:rsid w:val="002E2285"/>
    <w:rsid w:val="00354C92"/>
    <w:rsid w:val="00382350"/>
    <w:rsid w:val="003844DB"/>
    <w:rsid w:val="00404A82"/>
    <w:rsid w:val="00425EE4"/>
    <w:rsid w:val="00430269"/>
    <w:rsid w:val="00432826"/>
    <w:rsid w:val="004D68AB"/>
    <w:rsid w:val="004F1026"/>
    <w:rsid w:val="004F5C13"/>
    <w:rsid w:val="004F6C13"/>
    <w:rsid w:val="00500C98"/>
    <w:rsid w:val="0052546E"/>
    <w:rsid w:val="00570ECB"/>
    <w:rsid w:val="005D2B12"/>
    <w:rsid w:val="00687878"/>
    <w:rsid w:val="007055A0"/>
    <w:rsid w:val="007533E8"/>
    <w:rsid w:val="00754E17"/>
    <w:rsid w:val="007B5141"/>
    <w:rsid w:val="007C243F"/>
    <w:rsid w:val="008121B3"/>
    <w:rsid w:val="00836264"/>
    <w:rsid w:val="0088722F"/>
    <w:rsid w:val="008C58DB"/>
    <w:rsid w:val="008E467F"/>
    <w:rsid w:val="0091265A"/>
    <w:rsid w:val="00936DAF"/>
    <w:rsid w:val="009465BA"/>
    <w:rsid w:val="009B40A2"/>
    <w:rsid w:val="009D2CC3"/>
    <w:rsid w:val="00A047FB"/>
    <w:rsid w:val="00A97B1D"/>
    <w:rsid w:val="00AC14A0"/>
    <w:rsid w:val="00B1615B"/>
    <w:rsid w:val="00B233DA"/>
    <w:rsid w:val="00B32467"/>
    <w:rsid w:val="00B45874"/>
    <w:rsid w:val="00B75B13"/>
    <w:rsid w:val="00BE2568"/>
    <w:rsid w:val="00C004A5"/>
    <w:rsid w:val="00C07E48"/>
    <w:rsid w:val="00CB0854"/>
    <w:rsid w:val="00CD617D"/>
    <w:rsid w:val="00CF4A48"/>
    <w:rsid w:val="00D60260"/>
    <w:rsid w:val="00D6233B"/>
    <w:rsid w:val="00D76A53"/>
    <w:rsid w:val="00DB100C"/>
    <w:rsid w:val="00DD4DC8"/>
    <w:rsid w:val="00E6621F"/>
    <w:rsid w:val="00E90409"/>
    <w:rsid w:val="00ED14DC"/>
    <w:rsid w:val="00F0151C"/>
    <w:rsid w:val="00F924B2"/>
    <w:rsid w:val="00FA1510"/>
    <w:rsid w:val="00FE7D58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05C3"/>
  <w15:docId w15:val="{1BB6539A-80BF-4882-8852-1F1BE51F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3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3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3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3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3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3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3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3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3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3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3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3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33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33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33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33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33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33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3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3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3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3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33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33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33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3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33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33DA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78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8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8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8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87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00C98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semiHidden/>
    <w:rsid w:val="00432826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3282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6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smc1user30</dc:creator>
  <cp:keywords/>
  <dc:description/>
  <cp:lastModifiedBy>Jarosław Wojczuk</cp:lastModifiedBy>
  <cp:revision>9</cp:revision>
  <cp:lastPrinted>2025-12-10T09:22:00Z</cp:lastPrinted>
  <dcterms:created xsi:type="dcterms:W3CDTF">2025-12-01T16:27:00Z</dcterms:created>
  <dcterms:modified xsi:type="dcterms:W3CDTF">2025-12-10T10:10:00Z</dcterms:modified>
</cp:coreProperties>
</file>