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9CB" w:rsidRDefault="00C609CB" w:rsidP="0022100D">
      <w:pPr>
        <w:suppressAutoHyphens/>
        <w:spacing w:after="0" w:line="240" w:lineRule="auto"/>
        <w:jc w:val="center"/>
        <w:rPr>
          <w:rFonts w:ascii="TimesET" w:eastAsia="Times New Roman" w:hAnsi="TimesET" w:cs="TimesET"/>
          <w:b/>
          <w:color w:val="000000"/>
          <w:sz w:val="24"/>
          <w:szCs w:val="24"/>
          <w:lang w:eastAsia="ar-SA"/>
        </w:rPr>
      </w:pPr>
      <w:bookmarkStart w:id="0" w:name="h.3as4poj" w:colFirst="0" w:colLast="0"/>
      <w:bookmarkStart w:id="1" w:name="h.23ckvvd" w:colFirst="0" w:colLast="0"/>
      <w:bookmarkStart w:id="2" w:name="h.32hioqz" w:colFirst="0" w:colLast="0"/>
      <w:bookmarkStart w:id="3" w:name="_Toc458774467"/>
      <w:bookmarkStart w:id="4" w:name="_Toc458774604"/>
      <w:bookmarkStart w:id="5" w:name="_Toc458776436"/>
      <w:bookmarkEnd w:id="0"/>
      <w:bookmarkEnd w:id="1"/>
      <w:bookmarkEnd w:id="2"/>
    </w:p>
    <w:p w:rsidR="00B35E7B" w:rsidRPr="00B35E7B" w:rsidRDefault="004A5189" w:rsidP="00082D76">
      <w:pPr>
        <w:suppressAutoHyphens/>
        <w:spacing w:before="120" w:after="120" w:line="240" w:lineRule="auto"/>
        <w:jc w:val="center"/>
        <w:rPr>
          <w:rFonts w:eastAsia="Times New Roman" w:cstheme="minorHAnsi"/>
          <w:color w:val="000000"/>
          <w:lang w:eastAsia="ar-SA"/>
        </w:rPr>
      </w:pPr>
      <w:bookmarkStart w:id="6" w:name="_Toc493145928"/>
      <w:bookmarkEnd w:id="3"/>
      <w:bookmarkEnd w:id="4"/>
      <w:bookmarkEnd w:id="5"/>
      <w:r w:rsidRPr="006F0F07">
        <w:rPr>
          <w:rFonts w:eastAsia="Times New Roman" w:cstheme="minorHAnsi"/>
          <w:b/>
          <w:lang w:eastAsia="ar-SA"/>
        </w:rPr>
        <w:t>U</w:t>
      </w:r>
      <w:r w:rsidRPr="00082D76">
        <w:rPr>
          <w:rFonts w:eastAsia="Times New Roman" w:cstheme="minorHAnsi"/>
          <w:b/>
          <w:lang w:eastAsia="ar-SA"/>
        </w:rPr>
        <w:t xml:space="preserve">mowa nr </w:t>
      </w:r>
      <w:r w:rsidR="002B1376" w:rsidRPr="00082D76">
        <w:rPr>
          <w:b/>
        </w:rPr>
        <w:t>CRU-K/</w:t>
      </w:r>
      <w:proofErr w:type="spellStart"/>
      <w:r w:rsidR="002B1376" w:rsidRPr="00082D76">
        <w:rPr>
          <w:b/>
        </w:rPr>
        <w:t>Sz</w:t>
      </w:r>
      <w:proofErr w:type="spellEnd"/>
      <w:r w:rsidR="00C65FE3" w:rsidRPr="00082D76">
        <w:rPr>
          <w:b/>
        </w:rPr>
        <w:t>/</w:t>
      </w:r>
      <w:ins w:id="7" w:author="Paweł Jankiewicz" w:date="2024-10-30T12:55:00Z">
        <w:r w:rsidR="004941DB">
          <w:rPr>
            <w:b/>
          </w:rPr>
          <w:t>…</w:t>
        </w:r>
      </w:ins>
      <w:del w:id="8" w:author="Paweł Jankiewicz" w:date="2024-10-30T12:55:00Z">
        <w:r w:rsidR="00082D76" w:rsidRPr="00082D76" w:rsidDel="004941DB">
          <w:rPr>
            <w:b/>
          </w:rPr>
          <w:delText>50</w:delText>
        </w:r>
      </w:del>
      <w:r w:rsidR="002B1376" w:rsidRPr="00AB0CE2">
        <w:rPr>
          <w:b/>
        </w:rPr>
        <w:t>/20</w:t>
      </w:r>
      <w:r w:rsidR="00082D76" w:rsidRPr="00AB0CE2">
        <w:rPr>
          <w:rFonts w:eastAsia="Times New Roman" w:cstheme="minorHAnsi"/>
          <w:b/>
          <w:color w:val="000000"/>
          <w:lang w:eastAsia="ar-SA"/>
        </w:rPr>
        <w:t>2</w:t>
      </w:r>
      <w:ins w:id="9" w:author="Paweł Jankiewicz" w:date="2024-10-30T12:55:00Z">
        <w:r w:rsidR="004941DB">
          <w:rPr>
            <w:rFonts w:eastAsia="Times New Roman" w:cstheme="minorHAnsi"/>
            <w:b/>
            <w:color w:val="000000"/>
            <w:lang w:eastAsia="ar-SA"/>
          </w:rPr>
          <w:t>4</w:t>
        </w:r>
      </w:ins>
      <w:del w:id="10" w:author="Paweł Jankiewicz" w:date="2024-10-30T12:55:00Z">
        <w:r w:rsidR="00082D76" w:rsidRPr="00AB0CE2" w:rsidDel="004941DB">
          <w:rPr>
            <w:rFonts w:eastAsia="Times New Roman" w:cstheme="minorHAnsi"/>
            <w:b/>
            <w:color w:val="000000"/>
            <w:lang w:eastAsia="ar-SA"/>
          </w:rPr>
          <w:delText>3</w:delText>
        </w:r>
      </w:del>
    </w:p>
    <w:p w:rsidR="004A5189" w:rsidRPr="004A5189" w:rsidRDefault="004A5189" w:rsidP="004A5189">
      <w:pPr>
        <w:suppressAutoHyphens/>
        <w:spacing w:before="120" w:after="120" w:line="240" w:lineRule="auto"/>
        <w:jc w:val="center"/>
        <w:rPr>
          <w:rFonts w:eastAsia="Times New Roman" w:cstheme="minorHAnsi"/>
          <w:color w:val="000000"/>
          <w:lang w:eastAsia="ar-SA"/>
        </w:rPr>
      </w:pPr>
    </w:p>
    <w:p w:rsidR="004A5189" w:rsidRPr="004A5189" w:rsidRDefault="004A5189" w:rsidP="004A5189">
      <w:pPr>
        <w:widowControl w:val="0"/>
        <w:suppressAutoHyphens/>
        <w:spacing w:before="120" w:after="120" w:line="240" w:lineRule="auto"/>
        <w:jc w:val="center"/>
        <w:rPr>
          <w:rFonts w:eastAsia="Times New Roman" w:cstheme="minorHAnsi"/>
          <w:lang w:eastAsia="ar-SA"/>
        </w:rPr>
      </w:pPr>
      <w:r w:rsidRPr="004A5189">
        <w:rPr>
          <w:rFonts w:eastAsia="Times New Roman" w:cstheme="minorHAnsi"/>
          <w:lang w:eastAsia="ar-SA"/>
        </w:rPr>
        <w:t>zawarta w dniu  …………………….   pomiędzy</w:t>
      </w:r>
    </w:p>
    <w:p w:rsidR="004A5189" w:rsidRDefault="004A5189" w:rsidP="004A5189">
      <w:pPr>
        <w:suppressAutoHyphens/>
        <w:spacing w:before="120" w:after="120" w:line="240" w:lineRule="auto"/>
        <w:jc w:val="both"/>
        <w:rPr>
          <w:rFonts w:eastAsia="Times New Roman" w:cstheme="minorHAnsi"/>
          <w:lang w:eastAsia="ar-SA"/>
        </w:rPr>
      </w:pPr>
    </w:p>
    <w:p w:rsidR="006D3C6D" w:rsidRPr="004A5189" w:rsidRDefault="006D3C6D" w:rsidP="004A5189">
      <w:pPr>
        <w:suppressAutoHyphens/>
        <w:spacing w:before="120" w:after="120" w:line="240" w:lineRule="auto"/>
        <w:jc w:val="both"/>
        <w:rPr>
          <w:rFonts w:eastAsia="Times New Roman" w:cstheme="minorHAnsi"/>
          <w:lang w:eastAsia="ar-SA"/>
        </w:rPr>
      </w:pPr>
    </w:p>
    <w:p w:rsidR="004A5189" w:rsidRPr="004A5189" w:rsidRDefault="00A64280" w:rsidP="006F0F07">
      <w:pPr>
        <w:suppressAutoHyphens/>
        <w:spacing w:before="120" w:after="120" w:line="240" w:lineRule="auto"/>
        <w:ind w:left="426" w:right="-2"/>
        <w:jc w:val="both"/>
        <w:rPr>
          <w:rFonts w:eastAsia="Times New Roman" w:cstheme="minorHAnsi"/>
          <w:color w:val="000000"/>
          <w:lang w:eastAsia="ar-SA"/>
        </w:rPr>
      </w:pPr>
      <w:r>
        <w:rPr>
          <w:rFonts w:eastAsia="Times New Roman" w:cstheme="minorHAnsi"/>
          <w:b/>
          <w:color w:val="000000"/>
          <w:lang w:eastAsia="ar-SA"/>
        </w:rPr>
        <w:t>POLREGIO</w:t>
      </w:r>
      <w:r w:rsidR="004A5189" w:rsidRPr="004A5189">
        <w:rPr>
          <w:rFonts w:eastAsia="Times New Roman" w:cstheme="minorHAnsi"/>
          <w:b/>
          <w:color w:val="000000"/>
          <w:lang w:eastAsia="ar-SA"/>
        </w:rPr>
        <w:t xml:space="preserve"> </w:t>
      </w:r>
      <w:r w:rsidR="006F55F3">
        <w:rPr>
          <w:rFonts w:eastAsia="Times New Roman" w:cstheme="minorHAnsi"/>
          <w:b/>
          <w:color w:val="000000"/>
          <w:lang w:eastAsia="ar-SA"/>
        </w:rPr>
        <w:t>S.A</w:t>
      </w:r>
      <w:r w:rsidR="004A5189" w:rsidRPr="004A5189">
        <w:rPr>
          <w:rFonts w:eastAsia="Times New Roman" w:cstheme="minorHAnsi"/>
          <w:b/>
          <w:color w:val="000000"/>
          <w:lang w:eastAsia="ar-SA"/>
        </w:rPr>
        <w:t xml:space="preserve">. </w:t>
      </w:r>
      <w:r w:rsidR="004A5189" w:rsidRPr="004A5189">
        <w:rPr>
          <w:rFonts w:eastAsia="Times New Roman" w:cstheme="minorHAnsi"/>
          <w:color w:val="000000"/>
          <w:lang w:eastAsia="ar-SA"/>
        </w:rPr>
        <w:t xml:space="preserve">z siedzibą w Warszawie, ul. </w:t>
      </w:r>
      <w:r w:rsidR="005D5FC3">
        <w:rPr>
          <w:rFonts w:eastAsia="Times New Roman" w:cstheme="minorHAnsi"/>
          <w:color w:val="000000"/>
          <w:lang w:eastAsia="ar-SA"/>
        </w:rPr>
        <w:t>Kolejowa 1</w:t>
      </w:r>
      <w:r w:rsidR="004A5189" w:rsidRPr="004A5189">
        <w:rPr>
          <w:rFonts w:eastAsia="Times New Roman" w:cstheme="minorHAnsi"/>
          <w:color w:val="000000"/>
          <w:lang w:eastAsia="ar-SA"/>
        </w:rPr>
        <w:t>, zarejestrowaną przez Sąd Rejonowy dla m. st. Warszawy, Sąd Gospodarczy, XIII Wydział Krajowego Rejestru Sądowego pod nr 0000</w:t>
      </w:r>
      <w:r w:rsidR="006F55F3">
        <w:rPr>
          <w:rFonts w:eastAsia="Times New Roman" w:cstheme="minorHAnsi"/>
          <w:color w:val="000000"/>
          <w:lang w:eastAsia="ar-SA"/>
        </w:rPr>
        <w:t>929422</w:t>
      </w:r>
      <w:r w:rsidR="004A5189" w:rsidRPr="004A5189">
        <w:rPr>
          <w:rFonts w:eastAsia="Times New Roman" w:cstheme="minorHAnsi"/>
          <w:color w:val="000000"/>
          <w:lang w:eastAsia="ar-SA"/>
        </w:rPr>
        <w:t xml:space="preserve">, Zachodniopomorski </w:t>
      </w:r>
      <w:r>
        <w:rPr>
          <w:rFonts w:eastAsia="Times New Roman" w:cstheme="minorHAnsi"/>
          <w:color w:val="000000"/>
          <w:lang w:eastAsia="ar-SA"/>
        </w:rPr>
        <w:t>Zakład</w:t>
      </w:r>
      <w:r w:rsidR="004A5189" w:rsidRPr="004A5189">
        <w:rPr>
          <w:rFonts w:eastAsia="Times New Roman" w:cstheme="minorHAnsi"/>
          <w:color w:val="000000"/>
          <w:lang w:eastAsia="ar-SA"/>
        </w:rPr>
        <w:t xml:space="preserve">  w Szczecinie </w:t>
      </w:r>
      <w:r w:rsidR="001119EA">
        <w:rPr>
          <w:rFonts w:eastAsia="Times New Roman" w:cstheme="minorHAnsi"/>
          <w:color w:val="000000"/>
          <w:lang w:eastAsia="ar-SA"/>
        </w:rPr>
        <w:t>Plac Brama Portowa 1 70-225 Szczecin</w:t>
      </w:r>
      <w:r w:rsidR="004A5189" w:rsidRPr="004A5189">
        <w:rPr>
          <w:rFonts w:eastAsia="Times New Roman" w:cstheme="minorHAnsi"/>
          <w:color w:val="000000"/>
          <w:lang w:eastAsia="ar-SA"/>
        </w:rPr>
        <w:t xml:space="preserve">, </w:t>
      </w:r>
    </w:p>
    <w:p w:rsidR="004A5189" w:rsidRPr="004A5189" w:rsidRDefault="004A5189" w:rsidP="007F3F69">
      <w:pPr>
        <w:suppressAutoHyphens/>
        <w:spacing w:before="120" w:after="120" w:line="240" w:lineRule="auto"/>
        <w:ind w:left="426" w:right="-2"/>
        <w:jc w:val="both"/>
        <w:rPr>
          <w:rFonts w:eastAsia="Times New Roman" w:cstheme="minorHAnsi"/>
          <w:color w:val="000000"/>
          <w:lang w:eastAsia="ar-SA"/>
        </w:rPr>
      </w:pPr>
      <w:r w:rsidRPr="004A5189">
        <w:rPr>
          <w:rFonts w:eastAsia="Times New Roman" w:cstheme="minorHAnsi"/>
          <w:color w:val="000000"/>
          <w:lang w:eastAsia="ar-SA"/>
        </w:rPr>
        <w:t xml:space="preserve">Numer REGON 017319719  oraz NIP 526-25-57-278 </w:t>
      </w:r>
    </w:p>
    <w:p w:rsidR="004A5189" w:rsidRPr="004A5189" w:rsidRDefault="004A5189" w:rsidP="004A5189">
      <w:pPr>
        <w:suppressAutoHyphens/>
        <w:spacing w:before="120" w:after="120" w:line="240" w:lineRule="auto"/>
        <w:jc w:val="both"/>
        <w:rPr>
          <w:rFonts w:eastAsia="Times New Roman" w:cstheme="minorHAnsi"/>
          <w:color w:val="000000"/>
          <w:lang w:eastAsia="ar-SA"/>
        </w:rPr>
      </w:pPr>
      <w:r w:rsidRPr="004A5189">
        <w:rPr>
          <w:rFonts w:eastAsia="Times New Roman" w:cstheme="minorHAnsi"/>
          <w:color w:val="000000"/>
          <w:lang w:eastAsia="ar-SA"/>
        </w:rPr>
        <w:t xml:space="preserve">          </w:t>
      </w:r>
    </w:p>
    <w:p w:rsidR="004A5189" w:rsidRPr="004A5189" w:rsidRDefault="004A5189" w:rsidP="004A5189">
      <w:pPr>
        <w:suppressAutoHyphens/>
        <w:spacing w:before="120" w:after="120" w:line="240" w:lineRule="auto"/>
        <w:ind w:left="426"/>
        <w:jc w:val="both"/>
        <w:rPr>
          <w:rFonts w:eastAsia="Times New Roman" w:cstheme="minorHAnsi"/>
          <w:b/>
          <w:color w:val="000000"/>
          <w:lang w:eastAsia="ar-SA"/>
        </w:rPr>
      </w:pPr>
      <w:r w:rsidRPr="004A5189">
        <w:rPr>
          <w:rFonts w:eastAsia="Times New Roman" w:cstheme="minorHAnsi"/>
          <w:color w:val="000000"/>
          <w:lang w:eastAsia="ar-SA"/>
        </w:rPr>
        <w:t>w imieniu której działają na podstawie pełnomocnictw:</w:t>
      </w:r>
    </w:p>
    <w:p w:rsidR="004A5189" w:rsidRPr="004A5189" w:rsidRDefault="004A5189" w:rsidP="004A5189">
      <w:pPr>
        <w:widowControl w:val="0"/>
        <w:numPr>
          <w:ilvl w:val="2"/>
          <w:numId w:val="34"/>
        </w:numPr>
        <w:suppressAutoHyphens/>
        <w:spacing w:before="120" w:after="120" w:line="240" w:lineRule="auto"/>
        <w:ind w:left="851" w:hanging="425"/>
        <w:jc w:val="both"/>
        <w:rPr>
          <w:rFonts w:ascii="Arial" w:eastAsia="Times New Roman" w:hAnsi="Arial" w:cstheme="minorHAnsi"/>
          <w:color w:val="000000"/>
          <w:lang w:eastAsia="ar-SA"/>
        </w:rPr>
      </w:pPr>
      <w:r w:rsidRPr="004A5189">
        <w:rPr>
          <w:rFonts w:eastAsia="Times New Roman" w:cstheme="minorHAnsi"/>
          <w:b/>
          <w:color w:val="000000"/>
          <w:lang w:eastAsia="ar-SA"/>
        </w:rPr>
        <w:t>Andrzej Chańko</w:t>
      </w:r>
      <w:r w:rsidRPr="004A5189">
        <w:rPr>
          <w:rFonts w:ascii="Arial" w:eastAsia="Times New Roman" w:hAnsi="Arial" w:cstheme="minorHAnsi"/>
          <w:b/>
          <w:color w:val="000000"/>
          <w:lang w:eastAsia="ar-SA"/>
        </w:rPr>
        <w:t xml:space="preserve">  - </w:t>
      </w:r>
      <w:r w:rsidRPr="004A5189">
        <w:rPr>
          <w:rFonts w:eastAsia="Times New Roman" w:cstheme="minorHAnsi"/>
          <w:b/>
          <w:color w:val="000000"/>
          <w:lang w:eastAsia="ar-SA"/>
        </w:rPr>
        <w:t xml:space="preserve">Dyrektor </w:t>
      </w:r>
      <w:r w:rsidR="00C53AEA">
        <w:rPr>
          <w:rFonts w:ascii="Arial" w:eastAsia="Times New Roman" w:hAnsi="Arial" w:cstheme="minorHAnsi"/>
          <w:b/>
          <w:color w:val="000000"/>
          <w:lang w:eastAsia="ar-SA"/>
        </w:rPr>
        <w:t>Zakładu</w:t>
      </w:r>
    </w:p>
    <w:p w:rsidR="004A5189" w:rsidRPr="004A5189" w:rsidRDefault="00686326">
      <w:pPr>
        <w:widowControl w:val="0"/>
        <w:suppressAutoHyphens/>
        <w:spacing w:before="120" w:after="120" w:line="240" w:lineRule="auto"/>
        <w:ind w:left="851"/>
        <w:jc w:val="both"/>
        <w:rPr>
          <w:rFonts w:ascii="Arial" w:eastAsia="Times New Roman" w:hAnsi="Arial" w:cstheme="minorHAnsi"/>
          <w:color w:val="000000"/>
          <w:lang w:eastAsia="ar-SA"/>
        </w:rPr>
        <w:pPrChange w:id="11" w:author="Paweł Jankiewicz" w:date="2024-10-30T13:12:00Z">
          <w:pPr>
            <w:widowControl w:val="0"/>
            <w:numPr>
              <w:ilvl w:val="2"/>
              <w:numId w:val="34"/>
            </w:numPr>
            <w:suppressAutoHyphens/>
            <w:spacing w:before="120" w:after="120" w:line="240" w:lineRule="auto"/>
            <w:ind w:left="851" w:hanging="425"/>
            <w:jc w:val="both"/>
          </w:pPr>
        </w:pPrChange>
      </w:pPr>
      <w:del w:id="12" w:author="Paweł Jankiewicz" w:date="2024-10-30T13:12:00Z">
        <w:r w:rsidDel="00F371F8">
          <w:rPr>
            <w:rFonts w:eastAsia="Times New Roman" w:cstheme="minorHAnsi"/>
            <w:b/>
            <w:color w:val="000000"/>
            <w:lang w:eastAsia="ar-SA"/>
          </w:rPr>
          <w:delText>Janusz Matysiak</w:delText>
        </w:r>
        <w:r w:rsidR="005D5FC3" w:rsidDel="00F371F8">
          <w:rPr>
            <w:rFonts w:eastAsia="Times New Roman" w:cstheme="minorHAnsi"/>
            <w:b/>
            <w:color w:val="000000"/>
            <w:lang w:eastAsia="ar-SA"/>
          </w:rPr>
          <w:delText xml:space="preserve"> – </w:delText>
        </w:r>
        <w:r w:rsidDel="00F371F8">
          <w:rPr>
            <w:rFonts w:eastAsia="Times New Roman" w:cstheme="minorHAnsi"/>
            <w:b/>
            <w:color w:val="000000"/>
            <w:lang w:eastAsia="ar-SA"/>
          </w:rPr>
          <w:delText xml:space="preserve">z-ca Dyrektora </w:delText>
        </w:r>
        <w:r w:rsidR="00C53AEA" w:rsidDel="00F371F8">
          <w:rPr>
            <w:rFonts w:eastAsia="Times New Roman" w:cstheme="minorHAnsi"/>
            <w:b/>
            <w:color w:val="000000"/>
            <w:lang w:eastAsia="ar-SA"/>
          </w:rPr>
          <w:delText>Zakładu</w:delText>
        </w:r>
      </w:del>
    </w:p>
    <w:p w:rsidR="004A5189" w:rsidRPr="004A5189" w:rsidRDefault="004A5189" w:rsidP="004A5189">
      <w:pPr>
        <w:widowControl w:val="0"/>
        <w:suppressAutoHyphens/>
        <w:spacing w:before="120" w:after="120" w:line="240" w:lineRule="auto"/>
        <w:ind w:left="426"/>
        <w:jc w:val="both"/>
        <w:rPr>
          <w:rFonts w:eastAsia="Times New Roman" w:cstheme="minorHAnsi"/>
          <w:lang w:eastAsia="ar-SA"/>
        </w:rPr>
      </w:pPr>
      <w:r w:rsidRPr="004A5189">
        <w:rPr>
          <w:rFonts w:eastAsia="Times New Roman" w:cstheme="minorHAnsi"/>
          <w:lang w:eastAsia="ar-SA"/>
        </w:rPr>
        <w:t xml:space="preserve">zwaną dalej </w:t>
      </w:r>
      <w:r w:rsidRPr="004A5189">
        <w:rPr>
          <w:rFonts w:eastAsia="Times New Roman" w:cstheme="minorHAnsi"/>
          <w:b/>
          <w:lang w:eastAsia="ar-SA"/>
        </w:rPr>
        <w:t>„Zamawiającym",</w:t>
      </w:r>
    </w:p>
    <w:p w:rsidR="004A5189" w:rsidRPr="004A5189" w:rsidRDefault="004A5189" w:rsidP="004A5189">
      <w:pPr>
        <w:widowControl w:val="0"/>
        <w:suppressAutoHyphens/>
        <w:spacing w:before="120" w:after="120" w:line="240" w:lineRule="auto"/>
        <w:jc w:val="both"/>
        <w:rPr>
          <w:rFonts w:eastAsia="Times New Roman" w:cstheme="minorHAnsi"/>
          <w:lang w:eastAsia="ar-SA"/>
        </w:rPr>
      </w:pPr>
    </w:p>
    <w:p w:rsidR="004A5189" w:rsidRDefault="004A5189" w:rsidP="004A5189">
      <w:pPr>
        <w:suppressAutoHyphens/>
        <w:spacing w:before="120" w:after="120" w:line="240" w:lineRule="auto"/>
        <w:ind w:left="426"/>
        <w:jc w:val="both"/>
        <w:rPr>
          <w:rFonts w:eastAsia="Times New Roman" w:cstheme="minorHAnsi"/>
          <w:color w:val="000000"/>
          <w:lang w:eastAsia="ar-SA"/>
        </w:rPr>
      </w:pPr>
      <w:r w:rsidRPr="004A5189">
        <w:rPr>
          <w:rFonts w:eastAsia="Times New Roman" w:cstheme="minorHAnsi"/>
          <w:color w:val="000000"/>
          <w:lang w:eastAsia="ar-SA"/>
        </w:rPr>
        <w:t>a</w:t>
      </w:r>
    </w:p>
    <w:p w:rsidR="00B939D5" w:rsidRPr="00012E14" w:rsidDel="004941DB" w:rsidRDefault="00B939D5" w:rsidP="00B939D5">
      <w:pPr>
        <w:suppressAutoHyphens/>
        <w:spacing w:before="120" w:after="120" w:line="240" w:lineRule="auto"/>
        <w:ind w:left="426"/>
        <w:jc w:val="both"/>
        <w:rPr>
          <w:del w:id="13" w:author="Paweł Jankiewicz" w:date="2024-10-30T12:55:00Z"/>
          <w:rFonts w:eastAsia="Times New Roman" w:cstheme="minorHAnsi"/>
          <w:color w:val="000000"/>
          <w:lang w:eastAsia="ar-SA"/>
        </w:rPr>
      </w:pPr>
      <w:del w:id="14" w:author="Paweł Jankiewicz" w:date="2024-10-30T12:55:00Z">
        <w:r w:rsidRPr="00012E14" w:rsidDel="004941DB">
          <w:rPr>
            <w:rFonts w:eastAsia="Times New Roman" w:cstheme="minorHAnsi"/>
            <w:color w:val="000000"/>
            <w:lang w:eastAsia="ar-SA"/>
          </w:rPr>
          <w:delText>FHU SAMSON</w:delText>
        </w:r>
      </w:del>
    </w:p>
    <w:p w:rsidR="00B939D5" w:rsidRPr="00012E14" w:rsidDel="004941DB" w:rsidRDefault="00B939D5" w:rsidP="00B939D5">
      <w:pPr>
        <w:suppressAutoHyphens/>
        <w:spacing w:before="120" w:after="120" w:line="240" w:lineRule="auto"/>
        <w:ind w:left="426"/>
        <w:jc w:val="both"/>
        <w:rPr>
          <w:del w:id="15" w:author="Paweł Jankiewicz" w:date="2024-10-30T12:55:00Z"/>
          <w:rFonts w:eastAsia="Times New Roman" w:cstheme="minorHAnsi"/>
          <w:color w:val="000000"/>
          <w:lang w:eastAsia="ar-SA"/>
        </w:rPr>
      </w:pPr>
      <w:del w:id="16" w:author="Paweł Jankiewicz" w:date="2024-10-30T12:55:00Z">
        <w:r w:rsidRPr="00012E14" w:rsidDel="004941DB">
          <w:rPr>
            <w:rFonts w:eastAsia="Times New Roman" w:cstheme="minorHAnsi"/>
            <w:color w:val="000000"/>
            <w:lang w:eastAsia="ar-SA"/>
          </w:rPr>
          <w:delText>Janusz Samson</w:delText>
        </w:r>
      </w:del>
    </w:p>
    <w:p w:rsidR="00B939D5" w:rsidRPr="00012E14" w:rsidRDefault="00B939D5" w:rsidP="00B939D5">
      <w:pPr>
        <w:suppressAutoHyphens/>
        <w:spacing w:before="120" w:after="120" w:line="240" w:lineRule="auto"/>
        <w:ind w:left="426"/>
        <w:jc w:val="both"/>
        <w:rPr>
          <w:rFonts w:eastAsia="Times New Roman" w:cstheme="minorHAnsi"/>
          <w:color w:val="000000"/>
          <w:lang w:eastAsia="ar-SA"/>
        </w:rPr>
      </w:pPr>
      <w:del w:id="17" w:author="Paweł Jankiewicz" w:date="2024-10-30T12:55:00Z">
        <w:r w:rsidRPr="00012E14" w:rsidDel="004941DB">
          <w:rPr>
            <w:rFonts w:eastAsia="Times New Roman" w:cstheme="minorHAnsi"/>
            <w:color w:val="000000"/>
            <w:lang w:eastAsia="ar-SA"/>
          </w:rPr>
          <w:delText>Ul. Lechonia 5A/3 , 73-110 Stargard</w:delText>
        </w:r>
      </w:del>
      <w:ins w:id="18" w:author="Paweł Jankiewicz" w:date="2024-10-30T12:55:00Z">
        <w:r w:rsidR="004941DB">
          <w:rPr>
            <w:rFonts w:eastAsia="Times New Roman" w:cstheme="minorHAnsi"/>
            <w:color w:val="000000"/>
            <w:lang w:eastAsia="ar-SA"/>
          </w:rPr>
          <w:t>…………………….</w:t>
        </w:r>
      </w:ins>
    </w:p>
    <w:p w:rsidR="00B939D5" w:rsidRPr="00012E14" w:rsidRDefault="00B939D5" w:rsidP="00B939D5">
      <w:pPr>
        <w:suppressAutoHyphens/>
        <w:spacing w:before="120" w:after="120" w:line="240" w:lineRule="auto"/>
        <w:ind w:left="426"/>
        <w:jc w:val="both"/>
        <w:rPr>
          <w:rFonts w:eastAsia="Times New Roman" w:cstheme="minorHAnsi"/>
          <w:color w:val="000000"/>
          <w:lang w:eastAsia="ar-SA"/>
        </w:rPr>
      </w:pPr>
      <w:r w:rsidRPr="00012E14">
        <w:rPr>
          <w:rFonts w:eastAsia="Times New Roman" w:cstheme="minorHAnsi"/>
          <w:color w:val="000000"/>
          <w:lang w:eastAsia="ar-SA"/>
        </w:rPr>
        <w:t xml:space="preserve">NIP: </w:t>
      </w:r>
      <w:ins w:id="19" w:author="Paweł Jankiewicz" w:date="2024-10-30T12:55:00Z">
        <w:r w:rsidR="004941DB">
          <w:rPr>
            <w:rFonts w:eastAsia="Times New Roman" w:cstheme="minorHAnsi"/>
            <w:color w:val="000000"/>
            <w:lang w:eastAsia="ar-SA"/>
          </w:rPr>
          <w:t>…………………………….</w:t>
        </w:r>
      </w:ins>
      <w:del w:id="20" w:author="Paweł Jankiewicz" w:date="2024-10-30T12:55:00Z">
        <w:r w:rsidRPr="00012E14" w:rsidDel="004941DB">
          <w:rPr>
            <w:rFonts w:eastAsia="Times New Roman" w:cstheme="minorHAnsi"/>
            <w:color w:val="000000"/>
            <w:lang w:eastAsia="ar-SA"/>
          </w:rPr>
          <w:delText>854-155-12-99</w:delText>
        </w:r>
      </w:del>
    </w:p>
    <w:p w:rsidR="00B939D5" w:rsidRPr="004A5189" w:rsidRDefault="00B939D5" w:rsidP="00B939D5">
      <w:pPr>
        <w:suppressAutoHyphens/>
        <w:spacing w:before="120" w:after="120" w:line="240" w:lineRule="auto"/>
        <w:ind w:left="426"/>
        <w:jc w:val="both"/>
        <w:rPr>
          <w:rFonts w:eastAsia="Times New Roman" w:cstheme="minorHAnsi"/>
          <w:color w:val="000000"/>
          <w:lang w:eastAsia="ar-SA"/>
        </w:rPr>
      </w:pPr>
      <w:r w:rsidRPr="00012E14">
        <w:rPr>
          <w:rFonts w:eastAsia="Times New Roman" w:cstheme="minorHAnsi"/>
          <w:color w:val="000000"/>
          <w:lang w:eastAsia="ar-SA"/>
        </w:rPr>
        <w:t xml:space="preserve">działającym na podstawie  - wpisu o działalności gospodarczej. REGON: </w:t>
      </w:r>
      <w:ins w:id="21" w:author="Paweł Jankiewicz" w:date="2024-10-30T12:56:00Z">
        <w:r w:rsidR="004941DB">
          <w:rPr>
            <w:rFonts w:eastAsia="Times New Roman" w:cstheme="minorHAnsi"/>
            <w:color w:val="000000"/>
            <w:lang w:eastAsia="ar-SA"/>
          </w:rPr>
          <w:t>………………………</w:t>
        </w:r>
      </w:ins>
      <w:del w:id="22" w:author="Paweł Jankiewicz" w:date="2024-10-30T12:56:00Z">
        <w:r w:rsidRPr="00012E14" w:rsidDel="004941DB">
          <w:rPr>
            <w:rFonts w:eastAsia="Times New Roman" w:cstheme="minorHAnsi"/>
            <w:color w:val="000000"/>
            <w:lang w:eastAsia="ar-SA"/>
          </w:rPr>
          <w:delText>8</w:delText>
        </w:r>
      </w:del>
      <w:del w:id="23" w:author="Paweł Jankiewicz" w:date="2024-10-30T12:55:00Z">
        <w:r w:rsidRPr="00012E14" w:rsidDel="004941DB">
          <w:rPr>
            <w:rFonts w:eastAsia="Times New Roman" w:cstheme="minorHAnsi"/>
            <w:color w:val="000000"/>
            <w:lang w:eastAsia="ar-SA"/>
          </w:rPr>
          <w:delText>1251424</w:delText>
        </w:r>
      </w:del>
    </w:p>
    <w:p w:rsidR="009C62C0" w:rsidRPr="004A5189" w:rsidRDefault="009C62C0" w:rsidP="009C62C0">
      <w:pPr>
        <w:suppressAutoHyphens/>
        <w:spacing w:before="120" w:after="120" w:line="240" w:lineRule="auto"/>
        <w:jc w:val="both"/>
        <w:rPr>
          <w:rFonts w:eastAsia="Times New Roman" w:cstheme="minorHAnsi"/>
          <w:color w:val="000000"/>
          <w:lang w:eastAsia="ar-SA"/>
        </w:rPr>
      </w:pPr>
    </w:p>
    <w:p w:rsidR="009C62C0" w:rsidRPr="004A5189" w:rsidRDefault="009C62C0" w:rsidP="009C62C0">
      <w:pPr>
        <w:suppressAutoHyphens/>
        <w:spacing w:before="120" w:after="120" w:line="240" w:lineRule="auto"/>
        <w:ind w:left="426"/>
        <w:jc w:val="both"/>
        <w:rPr>
          <w:rFonts w:eastAsia="Times New Roman" w:cstheme="minorHAnsi"/>
          <w:color w:val="000000"/>
          <w:lang w:eastAsia="ar-SA"/>
        </w:rPr>
      </w:pPr>
      <w:r w:rsidRPr="004A5189">
        <w:rPr>
          <w:rFonts w:eastAsia="Times New Roman" w:cstheme="minorHAnsi"/>
          <w:color w:val="000000"/>
          <w:lang w:eastAsia="ar-SA"/>
        </w:rPr>
        <w:t xml:space="preserve">zwanym dalej </w:t>
      </w:r>
      <w:r w:rsidRPr="004A5189">
        <w:rPr>
          <w:rFonts w:eastAsia="Times New Roman" w:cstheme="minorHAnsi"/>
          <w:b/>
          <w:color w:val="000000"/>
          <w:lang w:eastAsia="ar-SA"/>
        </w:rPr>
        <w:t xml:space="preserve">„Wykonawcą" </w:t>
      </w:r>
      <w:r w:rsidRPr="004A5189">
        <w:rPr>
          <w:rFonts w:eastAsia="Times New Roman" w:cstheme="minorHAnsi"/>
          <w:color w:val="000000"/>
          <w:lang w:eastAsia="ar-SA"/>
        </w:rPr>
        <w:t>reprezentowanym przez:</w:t>
      </w:r>
    </w:p>
    <w:p w:rsidR="009C62C0" w:rsidRPr="004A5189" w:rsidRDefault="009C62C0" w:rsidP="009C62C0">
      <w:pPr>
        <w:suppressAutoHyphens/>
        <w:spacing w:before="120" w:after="120" w:line="240" w:lineRule="auto"/>
        <w:jc w:val="both"/>
        <w:rPr>
          <w:rFonts w:eastAsia="Times New Roman" w:cstheme="minorHAnsi"/>
          <w:b/>
          <w:color w:val="000000"/>
          <w:lang w:eastAsia="ar-SA"/>
        </w:rPr>
      </w:pPr>
    </w:p>
    <w:p w:rsidR="009C62C0" w:rsidRPr="000B08FC" w:rsidRDefault="009C62C0" w:rsidP="009C62C0">
      <w:pPr>
        <w:suppressAutoHyphens/>
        <w:spacing w:before="120" w:after="120" w:line="240" w:lineRule="auto"/>
        <w:jc w:val="both"/>
        <w:rPr>
          <w:rFonts w:eastAsia="Times New Roman" w:cstheme="minorHAnsi"/>
          <w:color w:val="000000"/>
          <w:lang w:eastAsia="ar-SA"/>
        </w:rPr>
      </w:pPr>
      <w:r>
        <w:rPr>
          <w:rFonts w:eastAsia="Times New Roman" w:cstheme="minorHAnsi"/>
          <w:color w:val="000000"/>
          <w:lang w:eastAsia="ar-SA"/>
        </w:rPr>
        <w:t xml:space="preserve">         </w:t>
      </w:r>
      <w:del w:id="24" w:author="Paweł Jankiewicz" w:date="2024-10-30T13:12:00Z">
        <w:r w:rsidR="00B939D5" w:rsidDel="00F371F8">
          <w:rPr>
            <w:rFonts w:eastAsia="Times New Roman" w:cstheme="minorHAnsi"/>
            <w:color w:val="000000"/>
            <w:lang w:eastAsia="ar-SA"/>
          </w:rPr>
          <w:delText>Janusz Samson</w:delText>
        </w:r>
      </w:del>
      <w:ins w:id="25" w:author="Paweł Jankiewicz" w:date="2024-10-30T13:12:00Z">
        <w:r w:rsidR="00F371F8">
          <w:rPr>
            <w:rFonts w:eastAsia="Times New Roman" w:cstheme="minorHAnsi"/>
            <w:color w:val="000000"/>
            <w:lang w:eastAsia="ar-SA"/>
          </w:rPr>
          <w:t>……………………………….</w:t>
        </w:r>
      </w:ins>
    </w:p>
    <w:p w:rsidR="009C62C0" w:rsidRPr="004A5189" w:rsidRDefault="009C62C0" w:rsidP="009C62C0">
      <w:pPr>
        <w:suppressAutoHyphens/>
        <w:spacing w:before="120" w:after="120" w:line="240" w:lineRule="auto"/>
        <w:ind w:firstLine="426"/>
        <w:jc w:val="both"/>
      </w:pPr>
      <w:r w:rsidRPr="004A5189">
        <w:t>Zamawiający i Wykonawca zwani łącznie „Stronami”, a każdy z osobna „Stroną”</w:t>
      </w:r>
    </w:p>
    <w:p w:rsidR="004A5189" w:rsidRPr="004A5189" w:rsidRDefault="004A5189" w:rsidP="004A5189">
      <w:pPr>
        <w:spacing w:after="0" w:line="240" w:lineRule="auto"/>
        <w:jc w:val="both"/>
        <w:rPr>
          <w:rFonts w:eastAsia="Times New Roman" w:cstheme="minorHAnsi"/>
          <w:snapToGrid w:val="0"/>
          <w:sz w:val="24"/>
          <w:szCs w:val="24"/>
          <w:lang w:eastAsia="pl-PL"/>
        </w:rPr>
      </w:pPr>
    </w:p>
    <w:p w:rsidR="004A5189" w:rsidRDefault="004A5189" w:rsidP="004A5189">
      <w:pPr>
        <w:spacing w:before="120" w:after="120" w:line="240" w:lineRule="auto"/>
        <w:jc w:val="center"/>
        <w:rPr>
          <w:rFonts w:eastAsia="Times New Roman" w:cstheme="minorHAnsi"/>
          <w:b/>
          <w:szCs w:val="24"/>
          <w:lang w:eastAsia="pl-PL"/>
        </w:rPr>
      </w:pPr>
      <w:r w:rsidRPr="004A5189">
        <w:rPr>
          <w:rFonts w:eastAsia="Times New Roman" w:cstheme="minorHAnsi"/>
          <w:b/>
          <w:szCs w:val="24"/>
          <w:lang w:eastAsia="pl-PL"/>
        </w:rPr>
        <w:t>§ 1.</w:t>
      </w:r>
    </w:p>
    <w:p w:rsidR="006D3C6D" w:rsidRPr="004A5189" w:rsidRDefault="006D3C6D" w:rsidP="004A5189">
      <w:pPr>
        <w:spacing w:before="120" w:after="120" w:line="240" w:lineRule="auto"/>
        <w:jc w:val="center"/>
        <w:rPr>
          <w:rFonts w:eastAsia="Times New Roman" w:cstheme="minorHAnsi"/>
          <w:b/>
          <w:szCs w:val="24"/>
          <w:lang w:eastAsia="pl-PL"/>
        </w:rPr>
      </w:pPr>
    </w:p>
    <w:p w:rsidR="004A5189" w:rsidRPr="004A5189" w:rsidRDefault="004A5189">
      <w:pPr>
        <w:widowControl w:val="0"/>
        <w:numPr>
          <w:ilvl w:val="3"/>
          <w:numId w:val="52"/>
        </w:numPr>
        <w:tabs>
          <w:tab w:val="num" w:pos="709"/>
          <w:tab w:val="right" w:leader="dot" w:pos="8674"/>
        </w:tabs>
        <w:autoSpaceDE w:val="0"/>
        <w:autoSpaceDN w:val="0"/>
        <w:adjustRightInd w:val="0"/>
        <w:spacing w:before="120" w:after="120" w:line="240" w:lineRule="auto"/>
        <w:ind w:left="709" w:right="57" w:hanging="283"/>
        <w:jc w:val="both"/>
        <w:textAlignment w:val="center"/>
        <w:rPr>
          <w:rFonts w:eastAsia="Times New Roman" w:cstheme="minorHAnsi"/>
          <w:szCs w:val="24"/>
          <w:lang w:eastAsia="pl-PL"/>
        </w:rPr>
      </w:pPr>
      <w:r w:rsidRPr="004A5189">
        <w:rPr>
          <w:rFonts w:eastAsia="Times New Roman" w:cstheme="minorHAnsi"/>
          <w:color w:val="000000"/>
          <w:szCs w:val="24"/>
          <w:lang w:eastAsia="pl-PL"/>
        </w:rPr>
        <w:t xml:space="preserve">Przedmiotem umowy jest </w:t>
      </w:r>
      <w:r w:rsidR="004F0945">
        <w:rPr>
          <w:rFonts w:eastAsia="Times New Roman" w:cstheme="minorHAnsi"/>
          <w:color w:val="000000"/>
          <w:szCs w:val="24"/>
          <w:lang w:eastAsia="pl-PL"/>
        </w:rPr>
        <w:t>wykonyw</w:t>
      </w:r>
      <w:r w:rsidR="004F0945" w:rsidRPr="002E0F59">
        <w:rPr>
          <w:rFonts w:eastAsia="Times New Roman" w:cstheme="minorHAnsi"/>
          <w:color w:val="000000"/>
          <w:szCs w:val="24"/>
          <w:lang w:eastAsia="pl-PL"/>
        </w:rPr>
        <w:t xml:space="preserve">anie diagnostyki i oględzin nawierzchni kolejowej torów </w:t>
      </w:r>
      <w:r w:rsidR="006B132B">
        <w:rPr>
          <w:rFonts w:eastAsia="Times New Roman" w:cstheme="minorHAnsi"/>
          <w:color w:val="000000"/>
          <w:szCs w:val="24"/>
          <w:lang w:eastAsia="pl-PL"/>
        </w:rPr>
        <w:t xml:space="preserve">  </w:t>
      </w:r>
      <w:r w:rsidR="004F0945" w:rsidRPr="002E0F59">
        <w:rPr>
          <w:rFonts w:eastAsia="Times New Roman" w:cstheme="minorHAnsi"/>
          <w:color w:val="000000"/>
          <w:szCs w:val="24"/>
          <w:lang w:eastAsia="pl-PL"/>
        </w:rPr>
        <w:t>i rozjazdów</w:t>
      </w:r>
      <w:r w:rsidR="00797F5C" w:rsidRPr="002E0F59">
        <w:rPr>
          <w:rFonts w:eastAsia="Times New Roman" w:cstheme="minorHAnsi"/>
          <w:color w:val="000000"/>
          <w:szCs w:val="24"/>
          <w:lang w:eastAsia="pl-PL"/>
        </w:rPr>
        <w:t xml:space="preserve"> oraz urządzeń </w:t>
      </w:r>
      <w:proofErr w:type="spellStart"/>
      <w:r w:rsidR="00797F5C" w:rsidRPr="002E0F59">
        <w:rPr>
          <w:rFonts w:eastAsia="Times New Roman" w:cstheme="minorHAnsi"/>
          <w:color w:val="000000"/>
          <w:szCs w:val="24"/>
          <w:lang w:eastAsia="pl-PL"/>
        </w:rPr>
        <w:t>srk</w:t>
      </w:r>
      <w:proofErr w:type="spellEnd"/>
      <w:r w:rsidR="004F0945" w:rsidRPr="002E0F59">
        <w:rPr>
          <w:rFonts w:eastAsia="Times New Roman" w:cstheme="minorHAnsi"/>
          <w:color w:val="000000"/>
          <w:szCs w:val="24"/>
          <w:lang w:eastAsia="pl-PL"/>
        </w:rPr>
        <w:t xml:space="preserve"> </w:t>
      </w:r>
      <w:r w:rsidR="004F0945">
        <w:rPr>
          <w:rFonts w:eastAsia="Times New Roman" w:cstheme="minorHAnsi"/>
          <w:color w:val="000000"/>
          <w:szCs w:val="24"/>
          <w:lang w:eastAsia="pl-PL"/>
        </w:rPr>
        <w:t xml:space="preserve">zlokalizowanych na terenie Sekcji Eksploatacji i Utrzymania Taboru w Szczecinie  ul. Białowieska 23 oraz Sekcji Eksploatacji i Utrzymania Taboru w Kołobrzegu ul. Kołłątaja 2. </w:t>
      </w:r>
    </w:p>
    <w:p w:rsidR="004A5189" w:rsidRDefault="004A5189">
      <w:pPr>
        <w:numPr>
          <w:ilvl w:val="0"/>
          <w:numId w:val="52"/>
        </w:numPr>
        <w:tabs>
          <w:tab w:val="clear" w:pos="720"/>
          <w:tab w:val="num" w:pos="709"/>
        </w:tabs>
        <w:spacing w:before="120" w:after="120" w:line="240" w:lineRule="auto"/>
        <w:ind w:left="709" w:hanging="283"/>
        <w:jc w:val="both"/>
        <w:rPr>
          <w:rFonts w:eastAsia="Times New Roman" w:cstheme="minorHAnsi"/>
          <w:szCs w:val="24"/>
          <w:lang w:eastAsia="pl-PL"/>
        </w:rPr>
      </w:pPr>
      <w:r w:rsidRPr="004A5189">
        <w:rPr>
          <w:rFonts w:eastAsia="Times New Roman" w:cstheme="minorHAnsi"/>
          <w:szCs w:val="24"/>
          <w:lang w:eastAsia="pl-PL"/>
        </w:rPr>
        <w:t xml:space="preserve">Integralnym składnikiem niniejszej umowy jest </w:t>
      </w:r>
      <w:r w:rsidR="004F0945">
        <w:rPr>
          <w:rFonts w:eastAsia="Times New Roman" w:cstheme="minorHAnsi"/>
          <w:szCs w:val="24"/>
          <w:lang w:eastAsia="pl-PL"/>
        </w:rPr>
        <w:t xml:space="preserve">wykaz infrastruktury torowej </w:t>
      </w:r>
      <w:r w:rsidR="006B132B">
        <w:rPr>
          <w:rFonts w:eastAsia="Times New Roman" w:cstheme="minorHAnsi"/>
          <w:szCs w:val="24"/>
          <w:lang w:eastAsia="pl-PL"/>
        </w:rPr>
        <w:t xml:space="preserve">objętej przedmiotem umowy </w:t>
      </w:r>
      <w:r w:rsidR="004F0945">
        <w:rPr>
          <w:rFonts w:eastAsia="Times New Roman" w:cstheme="minorHAnsi"/>
          <w:szCs w:val="24"/>
          <w:lang w:eastAsia="pl-PL"/>
        </w:rPr>
        <w:t xml:space="preserve">  stanowiący załącznik nr 1 i 2.</w:t>
      </w:r>
    </w:p>
    <w:p w:rsidR="002F2C11" w:rsidRDefault="002F2C11">
      <w:pPr>
        <w:tabs>
          <w:tab w:val="num" w:pos="709"/>
        </w:tabs>
        <w:spacing w:before="120" w:after="120" w:line="240" w:lineRule="auto"/>
        <w:ind w:left="709" w:hanging="283"/>
        <w:jc w:val="center"/>
        <w:rPr>
          <w:rFonts w:eastAsia="Times New Roman" w:cstheme="minorHAnsi"/>
          <w:szCs w:val="24"/>
          <w:lang w:eastAsia="pl-PL"/>
        </w:rPr>
      </w:pPr>
    </w:p>
    <w:p w:rsidR="002F2C11" w:rsidDel="004941DB" w:rsidRDefault="002F2C11">
      <w:pPr>
        <w:tabs>
          <w:tab w:val="num" w:pos="709"/>
        </w:tabs>
        <w:spacing w:before="120" w:after="120" w:line="240" w:lineRule="auto"/>
        <w:ind w:left="709" w:hanging="283"/>
        <w:jc w:val="center"/>
        <w:rPr>
          <w:del w:id="26" w:author="Paweł Jankiewicz" w:date="2024-10-30T12:56:00Z"/>
          <w:rFonts w:eastAsia="Times New Roman" w:cstheme="minorHAnsi"/>
          <w:szCs w:val="24"/>
          <w:lang w:eastAsia="pl-PL"/>
        </w:rPr>
      </w:pPr>
    </w:p>
    <w:p w:rsidR="002F2C11" w:rsidDel="004941DB" w:rsidRDefault="002F2C11">
      <w:pPr>
        <w:tabs>
          <w:tab w:val="num" w:pos="709"/>
        </w:tabs>
        <w:spacing w:before="120" w:after="120" w:line="240" w:lineRule="auto"/>
        <w:ind w:left="709" w:hanging="283"/>
        <w:jc w:val="center"/>
        <w:rPr>
          <w:del w:id="27" w:author="Paweł Jankiewicz" w:date="2024-10-30T12:56:00Z"/>
          <w:rFonts w:eastAsia="Times New Roman" w:cstheme="minorHAnsi"/>
          <w:szCs w:val="24"/>
          <w:lang w:eastAsia="pl-PL"/>
        </w:rPr>
      </w:pPr>
    </w:p>
    <w:p w:rsidR="001119EA" w:rsidRDefault="001119EA" w:rsidP="006F0F07">
      <w:pPr>
        <w:tabs>
          <w:tab w:val="num" w:pos="709"/>
        </w:tabs>
        <w:spacing w:before="120" w:after="120" w:line="240" w:lineRule="auto"/>
        <w:ind w:left="709" w:hanging="283"/>
        <w:jc w:val="both"/>
        <w:rPr>
          <w:rFonts w:eastAsia="Times New Roman" w:cstheme="minorHAnsi"/>
          <w:szCs w:val="24"/>
          <w:lang w:eastAsia="pl-PL"/>
        </w:rPr>
      </w:pPr>
    </w:p>
    <w:p w:rsidR="004A5189" w:rsidRDefault="004A5189">
      <w:pPr>
        <w:tabs>
          <w:tab w:val="num" w:pos="709"/>
        </w:tabs>
        <w:spacing w:before="120" w:after="120" w:line="240" w:lineRule="auto"/>
        <w:ind w:left="709" w:hanging="283"/>
        <w:jc w:val="center"/>
        <w:rPr>
          <w:rFonts w:eastAsia="Times New Roman" w:cstheme="minorHAnsi"/>
          <w:b/>
          <w:szCs w:val="24"/>
          <w:lang w:eastAsia="pl-PL"/>
        </w:rPr>
      </w:pPr>
      <w:r w:rsidRPr="004A5189">
        <w:rPr>
          <w:rFonts w:eastAsia="Times New Roman" w:cstheme="minorHAnsi"/>
          <w:b/>
          <w:szCs w:val="24"/>
          <w:lang w:eastAsia="pl-PL"/>
        </w:rPr>
        <w:t>§ 2.</w:t>
      </w:r>
    </w:p>
    <w:p w:rsidR="004A5189" w:rsidRDefault="007259DE">
      <w:pPr>
        <w:keepNext/>
        <w:widowControl w:val="0"/>
        <w:numPr>
          <w:ilvl w:val="0"/>
          <w:numId w:val="61"/>
        </w:numPr>
        <w:tabs>
          <w:tab w:val="num" w:pos="709"/>
        </w:tabs>
        <w:spacing w:before="120" w:after="120" w:line="240" w:lineRule="auto"/>
        <w:ind w:left="709" w:hanging="283"/>
        <w:jc w:val="both"/>
        <w:outlineLvl w:val="1"/>
        <w:rPr>
          <w:rFonts w:eastAsia="Times New Roman" w:cstheme="minorHAnsi"/>
          <w:szCs w:val="24"/>
          <w:lang w:eastAsia="pl-PL"/>
        </w:rPr>
      </w:pPr>
      <w:r>
        <w:rPr>
          <w:rFonts w:eastAsia="Times New Roman" w:cstheme="minorHAnsi"/>
          <w:szCs w:val="24"/>
          <w:lang w:eastAsia="pl-PL"/>
        </w:rPr>
        <w:t xml:space="preserve">Wykonawca będzie </w:t>
      </w:r>
      <w:r w:rsidR="004A5189" w:rsidRPr="004A5189">
        <w:rPr>
          <w:rFonts w:eastAsia="Times New Roman" w:cstheme="minorHAnsi"/>
          <w:szCs w:val="24"/>
          <w:lang w:eastAsia="pl-PL"/>
        </w:rPr>
        <w:t xml:space="preserve"> wy</w:t>
      </w:r>
      <w:r>
        <w:rPr>
          <w:rFonts w:eastAsia="Times New Roman" w:cstheme="minorHAnsi"/>
          <w:szCs w:val="24"/>
          <w:lang w:eastAsia="pl-PL"/>
        </w:rPr>
        <w:t>konywał</w:t>
      </w:r>
      <w:r w:rsidR="009D1CA9">
        <w:rPr>
          <w:rFonts w:eastAsia="Times New Roman" w:cstheme="minorHAnsi"/>
          <w:szCs w:val="24"/>
          <w:lang w:eastAsia="pl-PL"/>
        </w:rPr>
        <w:t xml:space="preserve"> </w:t>
      </w:r>
      <w:r w:rsidR="004A5189" w:rsidRPr="004A5189">
        <w:rPr>
          <w:rFonts w:eastAsia="Times New Roman" w:cstheme="minorHAnsi"/>
          <w:szCs w:val="24"/>
          <w:lang w:eastAsia="pl-PL"/>
        </w:rPr>
        <w:t xml:space="preserve"> </w:t>
      </w:r>
      <w:r>
        <w:rPr>
          <w:rFonts w:eastAsia="Times New Roman" w:cstheme="minorHAnsi"/>
          <w:szCs w:val="24"/>
          <w:lang w:eastAsia="pl-PL"/>
        </w:rPr>
        <w:t>przeglądy</w:t>
      </w:r>
      <w:r w:rsidR="009D1CA9">
        <w:rPr>
          <w:rFonts w:eastAsia="Times New Roman" w:cstheme="minorHAnsi"/>
          <w:szCs w:val="24"/>
          <w:lang w:eastAsia="pl-PL"/>
        </w:rPr>
        <w:t xml:space="preserve"> infrastruktury torowej  </w:t>
      </w:r>
      <w:r>
        <w:rPr>
          <w:rFonts w:eastAsia="Times New Roman" w:cstheme="minorHAnsi"/>
          <w:szCs w:val="24"/>
          <w:lang w:eastAsia="pl-PL"/>
        </w:rPr>
        <w:t xml:space="preserve">zgodnie </w:t>
      </w:r>
      <w:r w:rsidR="009D1CA9">
        <w:rPr>
          <w:rFonts w:eastAsia="Times New Roman" w:cstheme="minorHAnsi"/>
          <w:szCs w:val="24"/>
          <w:lang w:eastAsia="pl-PL"/>
        </w:rPr>
        <w:t xml:space="preserve"> </w:t>
      </w:r>
      <w:r w:rsidR="006B132B">
        <w:rPr>
          <w:rFonts w:eastAsia="Times New Roman" w:cstheme="minorHAnsi"/>
          <w:szCs w:val="24"/>
          <w:lang w:eastAsia="pl-PL"/>
        </w:rPr>
        <w:t xml:space="preserve">harmonogramem </w:t>
      </w:r>
      <w:r w:rsidR="006B132B">
        <w:rPr>
          <w:rFonts w:eastAsia="Times New Roman" w:cstheme="minorHAnsi"/>
          <w:szCs w:val="24"/>
          <w:lang w:eastAsia="pl-PL"/>
        </w:rPr>
        <w:lastRenderedPageBreak/>
        <w:t xml:space="preserve">stanowiącym  </w:t>
      </w:r>
      <w:r w:rsidR="009D1CA9">
        <w:rPr>
          <w:rFonts w:eastAsia="Times New Roman" w:cstheme="minorHAnsi"/>
          <w:szCs w:val="24"/>
          <w:lang w:eastAsia="pl-PL"/>
        </w:rPr>
        <w:t xml:space="preserve">załącznik </w:t>
      </w:r>
      <w:r w:rsidR="006B132B">
        <w:rPr>
          <w:rFonts w:eastAsia="Times New Roman" w:cstheme="minorHAnsi"/>
          <w:szCs w:val="24"/>
          <w:lang w:eastAsia="pl-PL"/>
        </w:rPr>
        <w:t xml:space="preserve"> </w:t>
      </w:r>
      <w:r w:rsidR="002E0F59">
        <w:rPr>
          <w:rFonts w:eastAsia="Times New Roman" w:cstheme="minorHAnsi"/>
          <w:szCs w:val="24"/>
          <w:lang w:eastAsia="pl-PL"/>
        </w:rPr>
        <w:t xml:space="preserve"> </w:t>
      </w:r>
      <w:r w:rsidR="009D1CA9">
        <w:rPr>
          <w:rFonts w:eastAsia="Times New Roman" w:cstheme="minorHAnsi"/>
          <w:szCs w:val="24"/>
          <w:lang w:eastAsia="pl-PL"/>
        </w:rPr>
        <w:t xml:space="preserve">nr 2 </w:t>
      </w:r>
      <w:r>
        <w:rPr>
          <w:rFonts w:eastAsia="Times New Roman" w:cstheme="minorHAnsi"/>
          <w:szCs w:val="24"/>
          <w:lang w:eastAsia="pl-PL"/>
        </w:rPr>
        <w:t>do U</w:t>
      </w:r>
      <w:r w:rsidR="00635CCE">
        <w:rPr>
          <w:rFonts w:eastAsia="Times New Roman" w:cstheme="minorHAnsi"/>
          <w:szCs w:val="24"/>
          <w:lang w:eastAsia="pl-PL"/>
        </w:rPr>
        <w:t>mowy.</w:t>
      </w:r>
    </w:p>
    <w:p w:rsidR="00635CCE" w:rsidRDefault="00635CCE">
      <w:pPr>
        <w:keepNext/>
        <w:widowControl w:val="0"/>
        <w:numPr>
          <w:ilvl w:val="0"/>
          <w:numId w:val="61"/>
        </w:numPr>
        <w:tabs>
          <w:tab w:val="num" w:pos="709"/>
        </w:tabs>
        <w:spacing w:before="120" w:after="120" w:line="240" w:lineRule="auto"/>
        <w:ind w:left="709" w:hanging="283"/>
        <w:jc w:val="both"/>
        <w:outlineLvl w:val="1"/>
        <w:rPr>
          <w:rFonts w:eastAsia="Times New Roman" w:cstheme="minorHAnsi"/>
          <w:szCs w:val="24"/>
          <w:lang w:eastAsia="pl-PL"/>
        </w:rPr>
      </w:pPr>
      <w:r>
        <w:rPr>
          <w:rFonts w:eastAsia="Times New Roman" w:cstheme="minorHAnsi"/>
          <w:szCs w:val="24"/>
          <w:lang w:eastAsia="pl-PL"/>
        </w:rPr>
        <w:t xml:space="preserve">Wykonawca będzie </w:t>
      </w:r>
      <w:r w:rsidR="002A409D">
        <w:rPr>
          <w:rFonts w:eastAsia="Times New Roman" w:cstheme="minorHAnsi"/>
          <w:szCs w:val="24"/>
          <w:lang w:eastAsia="pl-PL"/>
        </w:rPr>
        <w:t>realizować</w:t>
      </w:r>
      <w:r>
        <w:rPr>
          <w:rFonts w:eastAsia="Times New Roman" w:cstheme="minorHAnsi"/>
          <w:szCs w:val="24"/>
          <w:lang w:eastAsia="pl-PL"/>
        </w:rPr>
        <w:t xml:space="preserve"> </w:t>
      </w:r>
      <w:r w:rsidR="002A409D">
        <w:rPr>
          <w:rFonts w:eastAsia="Times New Roman" w:cstheme="minorHAnsi"/>
          <w:szCs w:val="24"/>
          <w:lang w:eastAsia="pl-PL"/>
        </w:rPr>
        <w:t xml:space="preserve">umowę </w:t>
      </w:r>
      <w:r w:rsidR="00734B48">
        <w:rPr>
          <w:rFonts w:eastAsia="Times New Roman" w:cstheme="minorHAnsi"/>
          <w:szCs w:val="24"/>
          <w:lang w:eastAsia="pl-PL"/>
        </w:rPr>
        <w:t xml:space="preserve"> od 01.01.20</w:t>
      </w:r>
      <w:r w:rsidR="00686326">
        <w:rPr>
          <w:rFonts w:eastAsia="Times New Roman" w:cstheme="minorHAnsi"/>
          <w:szCs w:val="24"/>
          <w:lang w:eastAsia="pl-PL"/>
        </w:rPr>
        <w:t>2</w:t>
      </w:r>
      <w:del w:id="28" w:author="Paweł Jankiewicz" w:date="2024-10-30T12:56:00Z">
        <w:r w:rsidR="00430F72" w:rsidDel="004941DB">
          <w:rPr>
            <w:rFonts w:eastAsia="Times New Roman" w:cstheme="minorHAnsi"/>
            <w:szCs w:val="24"/>
            <w:lang w:eastAsia="pl-PL"/>
          </w:rPr>
          <w:delText>4</w:delText>
        </w:r>
      </w:del>
      <w:ins w:id="29" w:author="Paweł Jankiewicz" w:date="2024-10-30T12:56:00Z">
        <w:r w:rsidR="004941DB">
          <w:rPr>
            <w:rFonts w:eastAsia="Times New Roman" w:cstheme="minorHAnsi"/>
            <w:szCs w:val="24"/>
            <w:lang w:eastAsia="pl-PL"/>
          </w:rPr>
          <w:t>5</w:t>
        </w:r>
      </w:ins>
      <w:r w:rsidR="000D594A">
        <w:rPr>
          <w:rFonts w:eastAsia="Times New Roman" w:cstheme="minorHAnsi"/>
          <w:szCs w:val="24"/>
          <w:lang w:eastAsia="pl-PL"/>
        </w:rPr>
        <w:t xml:space="preserve"> </w:t>
      </w:r>
      <w:r w:rsidR="00734B48">
        <w:rPr>
          <w:rFonts w:eastAsia="Times New Roman" w:cstheme="minorHAnsi"/>
          <w:szCs w:val="24"/>
          <w:lang w:eastAsia="pl-PL"/>
        </w:rPr>
        <w:t>r do 31</w:t>
      </w:r>
      <w:r>
        <w:rPr>
          <w:rFonts w:eastAsia="Times New Roman" w:cstheme="minorHAnsi"/>
          <w:szCs w:val="24"/>
          <w:lang w:eastAsia="pl-PL"/>
        </w:rPr>
        <w:t>.12.20</w:t>
      </w:r>
      <w:r w:rsidR="00686326">
        <w:rPr>
          <w:rFonts w:eastAsia="Times New Roman" w:cstheme="minorHAnsi"/>
          <w:szCs w:val="24"/>
          <w:lang w:eastAsia="pl-PL"/>
        </w:rPr>
        <w:t>2</w:t>
      </w:r>
      <w:ins w:id="30" w:author="Paweł Jankiewicz" w:date="2024-10-30T12:56:00Z">
        <w:r w:rsidR="004941DB">
          <w:rPr>
            <w:rFonts w:eastAsia="Times New Roman" w:cstheme="minorHAnsi"/>
            <w:szCs w:val="24"/>
            <w:lang w:eastAsia="pl-PL"/>
          </w:rPr>
          <w:t>5</w:t>
        </w:r>
      </w:ins>
      <w:del w:id="31" w:author="Paweł Jankiewicz" w:date="2024-10-30T12:56:00Z">
        <w:r w:rsidR="00430F72" w:rsidDel="004941DB">
          <w:rPr>
            <w:rFonts w:eastAsia="Times New Roman" w:cstheme="minorHAnsi"/>
            <w:szCs w:val="24"/>
            <w:lang w:eastAsia="pl-PL"/>
          </w:rPr>
          <w:delText>4</w:delText>
        </w:r>
      </w:del>
      <w:r>
        <w:rPr>
          <w:rFonts w:eastAsia="Times New Roman" w:cstheme="minorHAnsi"/>
          <w:szCs w:val="24"/>
          <w:lang w:eastAsia="pl-PL"/>
        </w:rPr>
        <w:t>r</w:t>
      </w:r>
      <w:r w:rsidR="006B132B">
        <w:rPr>
          <w:rFonts w:eastAsia="Times New Roman" w:cstheme="minorHAnsi"/>
          <w:szCs w:val="24"/>
          <w:lang w:eastAsia="pl-PL"/>
        </w:rPr>
        <w:t>.</w:t>
      </w:r>
    </w:p>
    <w:p w:rsidR="004A5189" w:rsidRDefault="004A5189">
      <w:pPr>
        <w:widowControl w:val="0"/>
        <w:tabs>
          <w:tab w:val="num" w:pos="709"/>
        </w:tabs>
        <w:spacing w:before="120" w:after="120" w:line="240" w:lineRule="auto"/>
        <w:ind w:left="709" w:hanging="283"/>
        <w:jc w:val="center"/>
        <w:rPr>
          <w:rFonts w:eastAsia="Times New Roman" w:cstheme="minorHAnsi"/>
          <w:b/>
          <w:szCs w:val="24"/>
          <w:lang w:eastAsia="pl-PL"/>
        </w:rPr>
      </w:pPr>
      <w:r w:rsidRPr="004A5189">
        <w:rPr>
          <w:rFonts w:eastAsia="Times New Roman" w:cstheme="minorHAnsi"/>
          <w:b/>
          <w:szCs w:val="24"/>
          <w:lang w:eastAsia="pl-PL"/>
        </w:rPr>
        <w:sym w:font="Times New Roman" w:char="00A7"/>
      </w:r>
      <w:r w:rsidRPr="004A5189">
        <w:rPr>
          <w:rFonts w:eastAsia="Times New Roman" w:cstheme="minorHAnsi"/>
          <w:b/>
          <w:szCs w:val="24"/>
          <w:lang w:eastAsia="pl-PL"/>
        </w:rPr>
        <w:t xml:space="preserve"> 3.</w:t>
      </w:r>
    </w:p>
    <w:p w:rsidR="00635CCE" w:rsidRDefault="00635CCE" w:rsidP="006F0F07">
      <w:pPr>
        <w:widowControl w:val="0"/>
        <w:numPr>
          <w:ilvl w:val="0"/>
          <w:numId w:val="51"/>
        </w:numPr>
        <w:tabs>
          <w:tab w:val="num" w:pos="709"/>
        </w:tabs>
        <w:spacing w:before="120" w:after="120" w:line="240" w:lineRule="auto"/>
        <w:ind w:left="709" w:hanging="283"/>
        <w:jc w:val="both"/>
        <w:rPr>
          <w:rFonts w:eastAsia="Times New Roman" w:cstheme="minorHAnsi"/>
          <w:szCs w:val="24"/>
          <w:lang w:eastAsia="pl-PL"/>
        </w:rPr>
      </w:pPr>
      <w:r>
        <w:rPr>
          <w:rFonts w:eastAsia="Times New Roman" w:cstheme="minorHAnsi"/>
          <w:szCs w:val="24"/>
          <w:lang w:eastAsia="pl-PL"/>
        </w:rPr>
        <w:t xml:space="preserve">Po zakończeniu miesiąca kalendarzowego, Wykonawca będzie wystawiać fakturę za wykonane w danym miesiącu usługi w ramach niniejszej Umowy. </w:t>
      </w:r>
    </w:p>
    <w:p w:rsidR="00DC7900" w:rsidRDefault="00DC7900" w:rsidP="006F0F07">
      <w:pPr>
        <w:widowControl w:val="0"/>
        <w:numPr>
          <w:ilvl w:val="0"/>
          <w:numId w:val="51"/>
        </w:numPr>
        <w:tabs>
          <w:tab w:val="num" w:pos="709"/>
        </w:tabs>
        <w:spacing w:before="120" w:after="120" w:line="240" w:lineRule="auto"/>
        <w:ind w:left="709" w:hanging="283"/>
        <w:jc w:val="both"/>
        <w:rPr>
          <w:rFonts w:eastAsia="Times New Roman" w:cstheme="minorHAnsi"/>
          <w:szCs w:val="24"/>
          <w:lang w:eastAsia="pl-PL"/>
        </w:rPr>
      </w:pPr>
      <w:r>
        <w:rPr>
          <w:rFonts w:eastAsia="Times New Roman" w:cstheme="minorHAnsi"/>
          <w:szCs w:val="24"/>
          <w:lang w:eastAsia="pl-PL"/>
        </w:rPr>
        <w:t xml:space="preserve">Koszt usługi za miesiąc kalendarzowy wynosi: </w:t>
      </w:r>
      <w:ins w:id="32" w:author="Paweł Jankiewicz" w:date="2024-10-30T12:56:00Z">
        <w:r w:rsidR="004941DB">
          <w:rPr>
            <w:rFonts w:eastAsia="Times New Roman" w:cstheme="minorHAnsi"/>
            <w:b/>
            <w:szCs w:val="24"/>
            <w:lang w:eastAsia="pl-PL"/>
          </w:rPr>
          <w:t>…………….</w:t>
        </w:r>
      </w:ins>
      <w:del w:id="33" w:author="Paweł Jankiewicz" w:date="2024-10-30T12:56:00Z">
        <w:r w:rsidR="00B939D5" w:rsidDel="004941DB">
          <w:rPr>
            <w:rFonts w:eastAsia="Times New Roman" w:cstheme="minorHAnsi"/>
            <w:b/>
            <w:szCs w:val="24"/>
            <w:lang w:eastAsia="pl-PL"/>
          </w:rPr>
          <w:delText>3 750,00</w:delText>
        </w:r>
      </w:del>
      <w:r w:rsidR="006F55F3">
        <w:rPr>
          <w:rFonts w:eastAsia="Times New Roman" w:cstheme="minorHAnsi"/>
          <w:b/>
          <w:szCs w:val="24"/>
          <w:lang w:eastAsia="pl-PL"/>
        </w:rPr>
        <w:t xml:space="preserve"> </w:t>
      </w:r>
      <w:r>
        <w:rPr>
          <w:rFonts w:eastAsia="Times New Roman" w:cstheme="minorHAnsi"/>
          <w:szCs w:val="24"/>
          <w:lang w:eastAsia="pl-PL"/>
        </w:rPr>
        <w:t xml:space="preserve">złotych netto + VAT zgodnie z obowiązującymi przepisami. </w:t>
      </w:r>
    </w:p>
    <w:p w:rsidR="004A5189" w:rsidRPr="004A5189" w:rsidRDefault="004A5189">
      <w:pPr>
        <w:widowControl w:val="0"/>
        <w:numPr>
          <w:ilvl w:val="0"/>
          <w:numId w:val="51"/>
        </w:numPr>
        <w:tabs>
          <w:tab w:val="num" w:pos="709"/>
        </w:tabs>
        <w:spacing w:before="120" w:after="120" w:line="240" w:lineRule="auto"/>
        <w:ind w:left="709" w:hanging="283"/>
        <w:jc w:val="both"/>
        <w:rPr>
          <w:rFonts w:eastAsia="Times New Roman" w:cstheme="minorHAnsi"/>
          <w:szCs w:val="24"/>
          <w:lang w:eastAsia="pl-PL"/>
        </w:rPr>
      </w:pPr>
      <w:r w:rsidRPr="004A5189">
        <w:rPr>
          <w:rFonts w:eastAsia="Times New Roman" w:cstheme="minorHAnsi"/>
          <w:szCs w:val="24"/>
          <w:lang w:eastAsia="pl-PL"/>
        </w:rPr>
        <w:t>Wynagrodzenie obejmuje wszystkie koszty związane z realizacją przedmiotu zamówienia.</w:t>
      </w:r>
    </w:p>
    <w:p w:rsidR="00635CCE" w:rsidRDefault="004A5189" w:rsidP="006F0F07">
      <w:pPr>
        <w:widowControl w:val="0"/>
        <w:numPr>
          <w:ilvl w:val="0"/>
          <w:numId w:val="51"/>
        </w:numPr>
        <w:tabs>
          <w:tab w:val="num" w:pos="709"/>
        </w:tabs>
        <w:spacing w:before="120" w:after="120" w:line="240" w:lineRule="auto"/>
        <w:ind w:left="709" w:hanging="283"/>
        <w:jc w:val="both"/>
        <w:rPr>
          <w:rFonts w:eastAsia="Times New Roman" w:cstheme="minorHAnsi"/>
          <w:szCs w:val="24"/>
          <w:lang w:eastAsia="pl-PL"/>
        </w:rPr>
      </w:pPr>
      <w:r w:rsidRPr="004A5189">
        <w:rPr>
          <w:rFonts w:eastAsia="Times New Roman" w:cstheme="minorHAnsi"/>
          <w:szCs w:val="24"/>
          <w:lang w:eastAsia="pl-PL"/>
        </w:rPr>
        <w:t xml:space="preserve">Wykonawca po wykonaniu </w:t>
      </w:r>
      <w:r w:rsidR="00635CCE">
        <w:rPr>
          <w:rFonts w:eastAsia="Times New Roman" w:cstheme="minorHAnsi"/>
          <w:szCs w:val="24"/>
          <w:lang w:eastAsia="pl-PL"/>
        </w:rPr>
        <w:t xml:space="preserve">usługi w danym miesiącu </w:t>
      </w:r>
      <w:r w:rsidRPr="004A5189">
        <w:rPr>
          <w:rFonts w:eastAsia="Times New Roman" w:cstheme="minorHAnsi"/>
          <w:szCs w:val="24"/>
          <w:lang w:eastAsia="pl-PL"/>
        </w:rPr>
        <w:t xml:space="preserve">wystawi fakturę </w:t>
      </w:r>
      <w:r w:rsidR="005F7317">
        <w:rPr>
          <w:rFonts w:eastAsia="Times New Roman" w:cstheme="minorHAnsi"/>
          <w:szCs w:val="24"/>
          <w:lang w:eastAsia="pl-PL"/>
        </w:rPr>
        <w:t xml:space="preserve">na </w:t>
      </w:r>
      <w:r w:rsidR="006B132B">
        <w:rPr>
          <w:rFonts w:eastAsia="Times New Roman" w:cstheme="minorHAnsi"/>
          <w:szCs w:val="24"/>
          <w:lang w:eastAsia="pl-PL"/>
        </w:rPr>
        <w:t>Z</w:t>
      </w:r>
      <w:r w:rsidR="005F7317">
        <w:rPr>
          <w:rFonts w:eastAsia="Times New Roman" w:cstheme="minorHAnsi"/>
          <w:szCs w:val="24"/>
          <w:lang w:eastAsia="pl-PL"/>
        </w:rPr>
        <w:t>amawiającego</w:t>
      </w:r>
      <w:r w:rsidR="003C597B">
        <w:rPr>
          <w:rFonts w:eastAsia="Times New Roman" w:cstheme="minorHAnsi"/>
          <w:szCs w:val="24"/>
          <w:lang w:eastAsia="pl-PL"/>
        </w:rPr>
        <w:t xml:space="preserve"> </w:t>
      </w:r>
      <w:r w:rsidR="006B132B">
        <w:rPr>
          <w:rFonts w:eastAsia="Times New Roman" w:cstheme="minorHAnsi"/>
          <w:szCs w:val="24"/>
          <w:lang w:eastAsia="pl-PL"/>
        </w:rPr>
        <w:t>tj.</w:t>
      </w:r>
      <w:r w:rsidR="005F7317">
        <w:rPr>
          <w:rFonts w:eastAsia="Times New Roman" w:cstheme="minorHAnsi"/>
          <w:szCs w:val="24"/>
          <w:lang w:eastAsia="pl-PL"/>
        </w:rPr>
        <w:t xml:space="preserve"> </w:t>
      </w:r>
      <w:r w:rsidR="00A64280">
        <w:rPr>
          <w:rFonts w:eastAsia="Times New Roman" w:cstheme="minorHAnsi"/>
          <w:szCs w:val="24"/>
          <w:lang w:eastAsia="pl-PL"/>
        </w:rPr>
        <w:t>POLREGIO</w:t>
      </w:r>
      <w:r w:rsidRPr="004A5189">
        <w:rPr>
          <w:rFonts w:eastAsia="Times New Roman" w:cstheme="minorHAnsi"/>
          <w:szCs w:val="24"/>
          <w:lang w:eastAsia="pl-PL"/>
        </w:rPr>
        <w:t xml:space="preserve"> </w:t>
      </w:r>
      <w:r w:rsidR="006F55F3">
        <w:rPr>
          <w:rFonts w:eastAsia="Times New Roman" w:cstheme="minorHAnsi"/>
          <w:szCs w:val="24"/>
          <w:lang w:eastAsia="pl-PL"/>
        </w:rPr>
        <w:t>S.A</w:t>
      </w:r>
      <w:r w:rsidRPr="004A5189">
        <w:rPr>
          <w:rFonts w:eastAsia="Times New Roman" w:cstheme="minorHAnsi"/>
          <w:szCs w:val="24"/>
          <w:lang w:eastAsia="pl-PL"/>
        </w:rPr>
        <w:t xml:space="preserve"> ul. </w:t>
      </w:r>
      <w:r w:rsidR="006B132B">
        <w:rPr>
          <w:rFonts w:eastAsia="Times New Roman" w:cstheme="minorHAnsi"/>
          <w:szCs w:val="24"/>
          <w:lang w:eastAsia="pl-PL"/>
        </w:rPr>
        <w:t>Kolejowa 1</w:t>
      </w:r>
      <w:r w:rsidRPr="004A5189">
        <w:rPr>
          <w:rFonts w:eastAsia="Times New Roman" w:cstheme="minorHAnsi"/>
          <w:szCs w:val="24"/>
          <w:lang w:eastAsia="pl-PL"/>
        </w:rPr>
        <w:t xml:space="preserve">, </w:t>
      </w:r>
      <w:r w:rsidR="006B132B">
        <w:rPr>
          <w:rFonts w:eastAsia="Times New Roman" w:cstheme="minorHAnsi"/>
          <w:szCs w:val="24"/>
          <w:lang w:eastAsia="pl-PL"/>
        </w:rPr>
        <w:t>01</w:t>
      </w:r>
      <w:r w:rsidRPr="004A5189">
        <w:rPr>
          <w:rFonts w:eastAsia="Times New Roman" w:cstheme="minorHAnsi"/>
          <w:szCs w:val="24"/>
          <w:lang w:eastAsia="pl-PL"/>
        </w:rPr>
        <w:t>-</w:t>
      </w:r>
      <w:r w:rsidR="006B132B">
        <w:rPr>
          <w:rFonts w:eastAsia="Times New Roman" w:cstheme="minorHAnsi"/>
          <w:szCs w:val="24"/>
          <w:lang w:eastAsia="pl-PL"/>
        </w:rPr>
        <w:t>217</w:t>
      </w:r>
      <w:r w:rsidRPr="004A5189">
        <w:rPr>
          <w:rFonts w:eastAsia="Times New Roman" w:cstheme="minorHAnsi"/>
          <w:szCs w:val="24"/>
          <w:lang w:eastAsia="pl-PL"/>
        </w:rPr>
        <w:t xml:space="preserve"> Warszawa, Zachodniopomorski </w:t>
      </w:r>
      <w:r w:rsidR="00A64280">
        <w:rPr>
          <w:rFonts w:eastAsia="Times New Roman" w:cstheme="minorHAnsi"/>
          <w:szCs w:val="24"/>
          <w:lang w:eastAsia="pl-PL"/>
        </w:rPr>
        <w:t>Zakład</w:t>
      </w:r>
      <w:r w:rsidRPr="004A5189">
        <w:rPr>
          <w:rFonts w:eastAsia="Times New Roman" w:cstheme="minorHAnsi"/>
          <w:szCs w:val="24"/>
          <w:lang w:eastAsia="pl-PL"/>
        </w:rPr>
        <w:t xml:space="preserve"> w Szczecinie </w:t>
      </w:r>
      <w:r w:rsidR="001119EA">
        <w:rPr>
          <w:rFonts w:eastAsia="Times New Roman" w:cstheme="minorHAnsi"/>
          <w:szCs w:val="24"/>
          <w:lang w:eastAsia="pl-PL"/>
        </w:rPr>
        <w:t>Plac Brama Portowa 1</w:t>
      </w:r>
      <w:r w:rsidRPr="004A5189">
        <w:rPr>
          <w:rFonts w:eastAsia="Times New Roman" w:cstheme="minorHAnsi"/>
          <w:szCs w:val="24"/>
          <w:lang w:eastAsia="pl-PL"/>
        </w:rPr>
        <w:t>, 70-22</w:t>
      </w:r>
      <w:r w:rsidR="001119EA">
        <w:rPr>
          <w:rFonts w:eastAsia="Times New Roman" w:cstheme="minorHAnsi"/>
          <w:szCs w:val="24"/>
          <w:lang w:eastAsia="pl-PL"/>
        </w:rPr>
        <w:t>5</w:t>
      </w:r>
      <w:r w:rsidRPr="004A5189">
        <w:rPr>
          <w:rFonts w:eastAsia="Times New Roman" w:cstheme="minorHAnsi"/>
          <w:szCs w:val="24"/>
          <w:lang w:eastAsia="pl-PL"/>
        </w:rPr>
        <w:t xml:space="preserve"> Szczecin</w:t>
      </w:r>
      <w:r w:rsidR="00C53AEA">
        <w:rPr>
          <w:rFonts w:eastAsia="Times New Roman" w:cstheme="minorHAnsi"/>
          <w:szCs w:val="24"/>
          <w:lang w:eastAsia="pl-PL"/>
        </w:rPr>
        <w:t xml:space="preserve"> </w:t>
      </w:r>
      <w:r w:rsidRPr="004A5189">
        <w:rPr>
          <w:rFonts w:eastAsia="Times New Roman" w:cstheme="minorHAnsi"/>
          <w:szCs w:val="24"/>
          <w:lang w:eastAsia="pl-PL"/>
        </w:rPr>
        <w:t>NIP: 526-25-57-278</w:t>
      </w:r>
      <w:r w:rsidR="006B132B">
        <w:rPr>
          <w:rFonts w:eastAsia="Times New Roman" w:cstheme="minorHAnsi"/>
          <w:szCs w:val="24"/>
          <w:lang w:eastAsia="pl-PL"/>
        </w:rPr>
        <w:t xml:space="preserve"> oraz </w:t>
      </w:r>
      <w:r w:rsidRPr="004A5189">
        <w:rPr>
          <w:rFonts w:eastAsia="Times New Roman" w:cstheme="minorHAnsi"/>
          <w:szCs w:val="24"/>
          <w:lang w:eastAsia="pl-PL"/>
        </w:rPr>
        <w:t>dostarczy ją do Zachodniopomorskiego</w:t>
      </w:r>
      <w:r w:rsidR="00A64280">
        <w:rPr>
          <w:rFonts w:eastAsia="Times New Roman" w:cstheme="minorHAnsi"/>
          <w:szCs w:val="24"/>
          <w:lang w:eastAsia="pl-PL"/>
        </w:rPr>
        <w:t xml:space="preserve"> Zakładu</w:t>
      </w:r>
      <w:r w:rsidRPr="004A5189">
        <w:rPr>
          <w:rFonts w:eastAsia="Times New Roman" w:cstheme="minorHAnsi"/>
          <w:szCs w:val="24"/>
          <w:lang w:eastAsia="pl-PL"/>
        </w:rPr>
        <w:t xml:space="preserve"> w Szczecinie</w:t>
      </w:r>
      <w:r w:rsidR="00AB3A38">
        <w:rPr>
          <w:rFonts w:eastAsia="Times New Roman" w:cstheme="minorHAnsi"/>
          <w:szCs w:val="24"/>
          <w:lang w:eastAsia="pl-PL"/>
        </w:rPr>
        <w:t xml:space="preserve"> lub po podpisaniu zgody (załącznik nr 3) na adres mailowy </w:t>
      </w:r>
      <w:hyperlink r:id="rId8" w:history="1">
        <w:r w:rsidR="006B132B" w:rsidRPr="00D20101">
          <w:rPr>
            <w:rStyle w:val="Hipercze"/>
            <w:rFonts w:eastAsia="Times New Roman" w:cstheme="minorHAnsi"/>
            <w:szCs w:val="24"/>
            <w:lang w:eastAsia="pl-PL"/>
          </w:rPr>
          <w:t>efaktury.szczecin@p-r.com.pl</w:t>
        </w:r>
      </w:hyperlink>
      <w:r w:rsidR="006B132B">
        <w:rPr>
          <w:rFonts w:eastAsia="Times New Roman" w:cstheme="minorHAnsi"/>
          <w:szCs w:val="24"/>
          <w:lang w:eastAsia="pl-PL"/>
        </w:rPr>
        <w:t xml:space="preserve">. Podstawą wystawienia faktury jest protokół </w:t>
      </w:r>
      <w:r w:rsidR="007E2D5D">
        <w:rPr>
          <w:rFonts w:eastAsia="Times New Roman" w:cstheme="minorHAnsi"/>
          <w:szCs w:val="24"/>
          <w:lang w:eastAsia="pl-PL"/>
        </w:rPr>
        <w:t xml:space="preserve">odbioru  podpisany </w:t>
      </w:r>
      <w:r w:rsidR="006B132B">
        <w:rPr>
          <w:rFonts w:eastAsia="Times New Roman" w:cstheme="minorHAnsi"/>
          <w:szCs w:val="24"/>
          <w:lang w:eastAsia="pl-PL"/>
        </w:rPr>
        <w:t xml:space="preserve"> przez </w:t>
      </w:r>
      <w:r w:rsidR="007E2D5D">
        <w:rPr>
          <w:rFonts w:eastAsia="Times New Roman" w:cstheme="minorHAnsi"/>
          <w:szCs w:val="24"/>
          <w:lang w:eastAsia="pl-PL"/>
        </w:rPr>
        <w:t>Zamawiającego</w:t>
      </w:r>
      <w:r w:rsidR="006B132B">
        <w:rPr>
          <w:rFonts w:eastAsia="Times New Roman" w:cstheme="minorHAnsi"/>
          <w:szCs w:val="24"/>
          <w:lang w:eastAsia="pl-PL"/>
        </w:rPr>
        <w:t xml:space="preserve">. </w:t>
      </w:r>
    </w:p>
    <w:p w:rsidR="00481C40" w:rsidRDefault="00DC7900" w:rsidP="006F0F07">
      <w:pPr>
        <w:widowControl w:val="0"/>
        <w:numPr>
          <w:ilvl w:val="0"/>
          <w:numId w:val="51"/>
        </w:numPr>
        <w:tabs>
          <w:tab w:val="num" w:pos="709"/>
        </w:tabs>
        <w:spacing w:before="120" w:after="120" w:line="240" w:lineRule="auto"/>
        <w:ind w:left="709" w:hanging="283"/>
        <w:jc w:val="both"/>
        <w:rPr>
          <w:rFonts w:eastAsia="Times New Roman" w:cstheme="minorHAnsi"/>
          <w:szCs w:val="24"/>
        </w:rPr>
      </w:pPr>
      <w:r>
        <w:rPr>
          <w:rFonts w:eastAsia="Times New Roman" w:cstheme="minorHAnsi"/>
          <w:szCs w:val="24"/>
          <w:lang w:eastAsia="pl-PL"/>
        </w:rPr>
        <w:t xml:space="preserve">Całkowity koszt </w:t>
      </w:r>
      <w:r w:rsidR="00DD3D46">
        <w:rPr>
          <w:rFonts w:eastAsia="Times New Roman" w:cstheme="minorHAnsi"/>
          <w:szCs w:val="24"/>
          <w:lang w:eastAsia="pl-PL"/>
        </w:rPr>
        <w:t xml:space="preserve">wszystkich </w:t>
      </w:r>
      <w:r w:rsidR="006D3C6D">
        <w:rPr>
          <w:rFonts w:eastAsia="Times New Roman" w:cstheme="minorHAnsi"/>
          <w:szCs w:val="24"/>
          <w:lang w:eastAsia="pl-PL"/>
        </w:rPr>
        <w:t xml:space="preserve">rozliczeń miesięcznych </w:t>
      </w:r>
      <w:r w:rsidR="00635CCE" w:rsidRPr="00635CCE">
        <w:rPr>
          <w:rFonts w:eastAsia="Times New Roman" w:cstheme="minorHAnsi"/>
          <w:szCs w:val="24"/>
          <w:lang w:eastAsia="pl-PL"/>
        </w:rPr>
        <w:t xml:space="preserve"> nie m</w:t>
      </w:r>
      <w:r w:rsidR="007E2D5D">
        <w:rPr>
          <w:rFonts w:eastAsia="Times New Roman" w:cstheme="minorHAnsi"/>
          <w:szCs w:val="24"/>
          <w:lang w:eastAsia="pl-PL"/>
        </w:rPr>
        <w:t>oże być większy</w:t>
      </w:r>
      <w:r w:rsidR="00635CCE" w:rsidRPr="00635CCE">
        <w:rPr>
          <w:rFonts w:eastAsia="Times New Roman" w:cstheme="minorHAnsi"/>
          <w:szCs w:val="24"/>
          <w:lang w:eastAsia="pl-PL"/>
        </w:rPr>
        <w:t xml:space="preserve"> niż cena wskazana przez Wykonawcę w kosztorysie ofertowym</w:t>
      </w:r>
      <w:r>
        <w:rPr>
          <w:rFonts w:eastAsia="Times New Roman" w:cstheme="minorHAnsi"/>
          <w:szCs w:val="24"/>
          <w:lang w:eastAsia="pl-PL"/>
        </w:rPr>
        <w:t xml:space="preserve"> za okres całego roku </w:t>
      </w:r>
      <w:r w:rsidR="00635CCE" w:rsidRPr="00635CCE">
        <w:rPr>
          <w:rFonts w:eastAsia="Times New Roman" w:cstheme="minorHAnsi"/>
          <w:szCs w:val="24"/>
          <w:lang w:eastAsia="pl-PL"/>
        </w:rPr>
        <w:t xml:space="preserve">, </w:t>
      </w:r>
      <w:proofErr w:type="spellStart"/>
      <w:r w:rsidR="00635CCE" w:rsidRPr="00635CCE">
        <w:rPr>
          <w:rFonts w:eastAsia="Times New Roman" w:cstheme="minorHAnsi"/>
          <w:szCs w:val="24"/>
          <w:lang w:eastAsia="pl-PL"/>
        </w:rPr>
        <w:t>tj</w:t>
      </w:r>
      <w:proofErr w:type="spellEnd"/>
      <w:r w:rsidR="003E27DD">
        <w:rPr>
          <w:rFonts w:eastAsia="Times New Roman" w:cstheme="minorHAnsi"/>
          <w:szCs w:val="24"/>
          <w:lang w:eastAsia="pl-PL"/>
        </w:rPr>
        <w:t xml:space="preserve">; </w:t>
      </w:r>
      <w:ins w:id="34" w:author="Paweł Jankiewicz" w:date="2024-10-30T12:56:00Z">
        <w:r w:rsidR="004941DB">
          <w:rPr>
            <w:rFonts w:eastAsia="Times New Roman" w:cstheme="minorHAnsi"/>
            <w:b/>
            <w:szCs w:val="24"/>
            <w:lang w:eastAsia="pl-PL"/>
          </w:rPr>
          <w:t>……………</w:t>
        </w:r>
      </w:ins>
      <w:del w:id="35" w:author="Paweł Jankiewicz" w:date="2024-10-30T12:56:00Z">
        <w:r w:rsidR="00B939D5" w:rsidDel="004941DB">
          <w:rPr>
            <w:rFonts w:eastAsia="Times New Roman" w:cstheme="minorHAnsi"/>
            <w:b/>
            <w:szCs w:val="24"/>
            <w:lang w:eastAsia="pl-PL"/>
          </w:rPr>
          <w:delText>45 000,00</w:delText>
        </w:r>
      </w:del>
      <w:r w:rsidR="00B939D5">
        <w:rPr>
          <w:rFonts w:eastAsia="Times New Roman" w:cstheme="minorHAnsi"/>
          <w:b/>
          <w:szCs w:val="24"/>
          <w:lang w:eastAsia="pl-PL"/>
        </w:rPr>
        <w:t xml:space="preserve"> </w:t>
      </w:r>
      <w:r w:rsidR="00635CCE" w:rsidRPr="00635CCE">
        <w:rPr>
          <w:rFonts w:eastAsia="Times New Roman" w:cstheme="minorHAnsi"/>
          <w:szCs w:val="24"/>
          <w:lang w:eastAsia="pl-PL"/>
        </w:rPr>
        <w:t xml:space="preserve">netto zł + VAT zgodnie z obowiązującymi przepisami co stanowi brutto </w:t>
      </w:r>
      <w:ins w:id="36" w:author="Paweł Jankiewicz" w:date="2024-10-30T12:56:00Z">
        <w:r w:rsidR="004941DB">
          <w:rPr>
            <w:rFonts w:eastAsia="Times New Roman" w:cstheme="minorHAnsi"/>
            <w:b/>
            <w:szCs w:val="24"/>
            <w:lang w:eastAsia="pl-PL"/>
          </w:rPr>
          <w:t>…………</w:t>
        </w:r>
      </w:ins>
      <w:del w:id="37" w:author="Paweł Jankiewicz" w:date="2024-10-30T12:56:00Z">
        <w:r w:rsidR="00B939D5" w:rsidDel="004941DB">
          <w:rPr>
            <w:rFonts w:eastAsia="Times New Roman" w:cstheme="minorHAnsi"/>
            <w:b/>
            <w:szCs w:val="24"/>
            <w:lang w:eastAsia="pl-PL"/>
          </w:rPr>
          <w:delText>55 350,00</w:delText>
        </w:r>
      </w:del>
      <w:r w:rsidR="00AA213E">
        <w:rPr>
          <w:rFonts w:eastAsia="Times New Roman" w:cstheme="minorHAnsi"/>
          <w:szCs w:val="24"/>
          <w:lang w:eastAsia="pl-PL"/>
        </w:rPr>
        <w:t xml:space="preserve"> </w:t>
      </w:r>
      <w:r w:rsidR="00635CCE" w:rsidRPr="00635CCE">
        <w:rPr>
          <w:rFonts w:eastAsia="Times New Roman" w:cstheme="minorHAnsi"/>
          <w:szCs w:val="24"/>
          <w:lang w:eastAsia="pl-PL"/>
        </w:rPr>
        <w:t xml:space="preserve">złote (słownie: </w:t>
      </w:r>
      <w:del w:id="38" w:author="Paweł Jankiewicz" w:date="2024-10-30T12:56:00Z">
        <w:r w:rsidR="00B939D5" w:rsidDel="004941DB">
          <w:rPr>
            <w:rFonts w:eastAsia="Times New Roman" w:cstheme="minorHAnsi"/>
            <w:szCs w:val="24"/>
            <w:lang w:eastAsia="pl-PL"/>
          </w:rPr>
          <w:delText>pięćdziesiąt pięć tysięcy trzysta pięćdziesiąt</w:delText>
        </w:r>
      </w:del>
      <w:ins w:id="39" w:author="Paweł Jankiewicz" w:date="2024-10-30T12:56:00Z">
        <w:r w:rsidR="004941DB">
          <w:rPr>
            <w:rFonts w:eastAsia="Times New Roman" w:cstheme="minorHAnsi"/>
            <w:szCs w:val="24"/>
            <w:lang w:eastAsia="pl-PL"/>
          </w:rPr>
          <w:t>…….</w:t>
        </w:r>
      </w:ins>
      <w:r w:rsidR="00B939D5">
        <w:rPr>
          <w:rFonts w:eastAsia="Times New Roman" w:cstheme="minorHAnsi"/>
          <w:szCs w:val="24"/>
          <w:lang w:eastAsia="pl-PL"/>
        </w:rPr>
        <w:t xml:space="preserve"> złotych</w:t>
      </w:r>
      <w:r w:rsidR="00635CCE">
        <w:rPr>
          <w:rFonts w:eastAsia="Times New Roman" w:cstheme="minorHAnsi"/>
          <w:szCs w:val="24"/>
          <w:lang w:eastAsia="pl-PL"/>
        </w:rPr>
        <w:t xml:space="preserve"> 00</w:t>
      </w:r>
      <w:r w:rsidR="00635CCE" w:rsidRPr="00635CCE">
        <w:rPr>
          <w:rFonts w:eastAsia="Times New Roman" w:cstheme="minorHAnsi"/>
          <w:szCs w:val="24"/>
          <w:lang w:eastAsia="pl-PL"/>
        </w:rPr>
        <w:t>/100).</w:t>
      </w:r>
    </w:p>
    <w:p w:rsidR="00481C40" w:rsidRPr="006F0F07" w:rsidRDefault="00481C40" w:rsidP="006F0F07">
      <w:pPr>
        <w:widowControl w:val="0"/>
        <w:numPr>
          <w:ilvl w:val="0"/>
          <w:numId w:val="51"/>
        </w:numPr>
        <w:tabs>
          <w:tab w:val="num" w:pos="709"/>
        </w:tabs>
        <w:spacing w:before="120" w:after="120" w:line="240" w:lineRule="auto"/>
        <w:ind w:left="709" w:hanging="283"/>
        <w:jc w:val="both"/>
        <w:rPr>
          <w:rFonts w:eastAsia="Times New Roman" w:cstheme="minorHAnsi"/>
          <w:szCs w:val="24"/>
        </w:rPr>
      </w:pPr>
      <w:r w:rsidRPr="006F0F07">
        <w:rPr>
          <w:rFonts w:eastAsia="Times New Roman" w:cstheme="minorHAnsi"/>
          <w:szCs w:val="24"/>
        </w:rPr>
        <w:t xml:space="preserve">Zamawiający oświadcza, że posiada status  dużego  przedsiębiorcy, zgodnie z warunkami określonymi w Załączniku I Rozporządzenia Komisji (UE) nr 651/2014 z dnia 17.06.2014 r. uznającego niektóre rodzaje pomocy za zgodne   z rynkiem wewnętrznym w zastosowaniu art. 107 i 108 Traktatu (Dz. Urz. UE L 187 z 26.06.2014, str. 1 z </w:t>
      </w:r>
      <w:proofErr w:type="spellStart"/>
      <w:r w:rsidRPr="006F0F07">
        <w:rPr>
          <w:rFonts w:eastAsia="Times New Roman" w:cstheme="minorHAnsi"/>
          <w:szCs w:val="24"/>
        </w:rPr>
        <w:t>późn</w:t>
      </w:r>
      <w:proofErr w:type="spellEnd"/>
      <w:r w:rsidRPr="006F0F07">
        <w:rPr>
          <w:rFonts w:eastAsia="Times New Roman" w:cstheme="minorHAnsi"/>
          <w:szCs w:val="24"/>
        </w:rPr>
        <w:t xml:space="preserve">. </w:t>
      </w:r>
      <w:proofErr w:type="spellStart"/>
      <w:r w:rsidRPr="006F0F07">
        <w:rPr>
          <w:rFonts w:eastAsia="Times New Roman" w:cstheme="minorHAnsi"/>
          <w:szCs w:val="24"/>
        </w:rPr>
        <w:t>zm</w:t>
      </w:r>
      <w:proofErr w:type="spellEnd"/>
      <w:r w:rsidRPr="006F0F07">
        <w:rPr>
          <w:rFonts w:eastAsia="Times New Roman" w:cstheme="minorHAnsi"/>
          <w:szCs w:val="24"/>
        </w:rPr>
        <w:t xml:space="preserve">).                                    </w:t>
      </w:r>
    </w:p>
    <w:p w:rsidR="004A5189" w:rsidRDefault="004A5189">
      <w:pPr>
        <w:widowControl w:val="0"/>
        <w:tabs>
          <w:tab w:val="num" w:pos="709"/>
        </w:tabs>
        <w:spacing w:before="120" w:after="120" w:line="240" w:lineRule="auto"/>
        <w:ind w:left="709" w:hanging="283"/>
        <w:jc w:val="center"/>
        <w:rPr>
          <w:rFonts w:eastAsia="Times New Roman" w:cstheme="minorHAnsi"/>
          <w:b/>
          <w:szCs w:val="24"/>
          <w:lang w:eastAsia="pl-PL"/>
        </w:rPr>
      </w:pPr>
      <w:r w:rsidRPr="004A5189">
        <w:rPr>
          <w:rFonts w:eastAsia="Times New Roman" w:cstheme="minorHAnsi"/>
          <w:b/>
          <w:szCs w:val="24"/>
          <w:lang w:eastAsia="pl-PL"/>
        </w:rPr>
        <w:sym w:font="Times New Roman" w:char="00A7"/>
      </w:r>
      <w:r w:rsidRPr="004A5189">
        <w:rPr>
          <w:rFonts w:eastAsia="Times New Roman" w:cstheme="minorHAnsi"/>
          <w:b/>
          <w:szCs w:val="24"/>
          <w:lang w:eastAsia="pl-PL"/>
        </w:rPr>
        <w:t xml:space="preserve"> 4.</w:t>
      </w:r>
    </w:p>
    <w:p w:rsidR="004A5189" w:rsidRPr="002A4883" w:rsidRDefault="00A64280" w:rsidP="00B939D5">
      <w:pPr>
        <w:tabs>
          <w:tab w:val="num" w:pos="851"/>
          <w:tab w:val="left" w:pos="1276"/>
        </w:tabs>
        <w:spacing w:before="120" w:after="120" w:line="240" w:lineRule="auto"/>
        <w:ind w:left="709" w:hanging="709"/>
        <w:jc w:val="both"/>
        <w:rPr>
          <w:rFonts w:eastAsia="Times New Roman" w:cstheme="minorHAnsi"/>
          <w:szCs w:val="24"/>
          <w:lang w:eastAsia="pl-PL"/>
        </w:rPr>
      </w:pPr>
      <w:r w:rsidRPr="006F0F07">
        <w:rPr>
          <w:rFonts w:eastAsia="Times New Roman" w:cstheme="minorHAnsi"/>
          <w:szCs w:val="24"/>
          <w:lang w:eastAsia="pl-PL"/>
        </w:rPr>
        <w:t xml:space="preserve">         1. </w:t>
      </w:r>
      <w:r w:rsidR="004A5189" w:rsidRPr="002A4883">
        <w:rPr>
          <w:rFonts w:eastAsia="Times New Roman" w:cstheme="minorHAnsi"/>
          <w:szCs w:val="24"/>
          <w:lang w:eastAsia="pl-PL"/>
        </w:rPr>
        <w:t>Przedstawicielem Wykonawcy do realizacji niniejszej umowy jest:</w:t>
      </w:r>
      <w:r w:rsidR="005F7317" w:rsidRPr="002A4883">
        <w:rPr>
          <w:rFonts w:eastAsia="Times New Roman" w:cstheme="minorHAnsi"/>
          <w:szCs w:val="24"/>
          <w:lang w:eastAsia="pl-PL"/>
        </w:rPr>
        <w:t xml:space="preserve"> </w:t>
      </w:r>
      <w:r w:rsidR="007E2D5D">
        <w:rPr>
          <w:rFonts w:eastAsia="Times New Roman" w:cstheme="minorHAnsi"/>
          <w:szCs w:val="24"/>
          <w:lang w:eastAsia="pl-PL"/>
        </w:rPr>
        <w:t xml:space="preserve"> </w:t>
      </w:r>
      <w:r w:rsidR="00B939D5">
        <w:rPr>
          <w:rFonts w:eastAsia="Times New Roman" w:cstheme="minorHAnsi"/>
          <w:szCs w:val="24"/>
          <w:lang w:eastAsia="pl-PL"/>
        </w:rPr>
        <w:t>Daniel Mozga Naczelnik Działu Technicznego</w:t>
      </w:r>
    </w:p>
    <w:p w:rsidR="004A5189" w:rsidRPr="002A4883" w:rsidRDefault="004A5189" w:rsidP="006F0F07">
      <w:pPr>
        <w:tabs>
          <w:tab w:val="num" w:pos="786"/>
          <w:tab w:val="num" w:pos="851"/>
        </w:tabs>
        <w:spacing w:before="120" w:after="120" w:line="240" w:lineRule="auto"/>
        <w:ind w:left="709" w:hanging="425"/>
        <w:jc w:val="both"/>
        <w:rPr>
          <w:rFonts w:eastAsia="Times New Roman" w:cstheme="minorHAnsi"/>
          <w:snapToGrid w:val="0"/>
          <w:szCs w:val="24"/>
          <w:lang w:eastAsia="pl-PL"/>
        </w:rPr>
      </w:pPr>
      <w:r w:rsidRPr="002A4883">
        <w:rPr>
          <w:rFonts w:eastAsia="Times New Roman" w:cstheme="minorHAnsi"/>
          <w:snapToGrid w:val="0"/>
          <w:szCs w:val="24"/>
          <w:lang w:eastAsia="pl-PL"/>
        </w:rPr>
        <w:t xml:space="preserve"> </w:t>
      </w:r>
      <w:r w:rsidR="006D3C6D" w:rsidRPr="002A4883">
        <w:rPr>
          <w:rFonts w:eastAsia="Times New Roman" w:cstheme="minorHAnsi"/>
          <w:snapToGrid w:val="0"/>
          <w:szCs w:val="24"/>
          <w:lang w:eastAsia="pl-PL"/>
        </w:rPr>
        <w:t xml:space="preserve">  </w:t>
      </w:r>
      <w:r w:rsidRPr="002A4883">
        <w:rPr>
          <w:rFonts w:eastAsia="Times New Roman" w:cstheme="minorHAnsi"/>
          <w:snapToGrid w:val="0"/>
          <w:szCs w:val="24"/>
          <w:lang w:eastAsia="pl-PL"/>
        </w:rPr>
        <w:t xml:space="preserve">2.  Przedstawicielem Zamawiającego do realizacji niniejszej umowy upoważnionym do  odbioru </w:t>
      </w:r>
      <w:r w:rsidR="002A4883" w:rsidRPr="002A4883">
        <w:rPr>
          <w:rFonts w:eastAsia="Times New Roman" w:cstheme="minorHAnsi"/>
          <w:snapToGrid w:val="0"/>
          <w:szCs w:val="24"/>
          <w:lang w:eastAsia="pl-PL"/>
        </w:rPr>
        <w:t xml:space="preserve">  </w:t>
      </w:r>
      <w:r w:rsidR="00DC7900" w:rsidRPr="002A4883">
        <w:rPr>
          <w:rFonts w:eastAsia="Times New Roman" w:cstheme="minorHAnsi"/>
          <w:snapToGrid w:val="0"/>
          <w:szCs w:val="24"/>
          <w:lang w:eastAsia="pl-PL"/>
        </w:rPr>
        <w:t>protokołów</w:t>
      </w:r>
      <w:r w:rsidR="00C94E1A" w:rsidRPr="002A4883">
        <w:rPr>
          <w:rFonts w:eastAsia="Times New Roman" w:cstheme="minorHAnsi"/>
          <w:snapToGrid w:val="0"/>
          <w:szCs w:val="24"/>
          <w:lang w:eastAsia="pl-PL"/>
        </w:rPr>
        <w:t xml:space="preserve"> z wykonanych przeglądów </w:t>
      </w:r>
      <w:r w:rsidRPr="002A4883">
        <w:rPr>
          <w:rFonts w:eastAsia="Times New Roman" w:cstheme="minorHAnsi"/>
          <w:snapToGrid w:val="0"/>
          <w:szCs w:val="24"/>
          <w:lang w:eastAsia="pl-PL"/>
        </w:rPr>
        <w:t xml:space="preserve">jest: </w:t>
      </w:r>
    </w:p>
    <w:p w:rsidR="00DC7900" w:rsidRPr="002A4883" w:rsidRDefault="002A4883" w:rsidP="006F0F07">
      <w:pPr>
        <w:tabs>
          <w:tab w:val="num" w:pos="851"/>
          <w:tab w:val="num" w:pos="993"/>
        </w:tabs>
        <w:spacing w:before="120" w:after="120" w:line="240" w:lineRule="auto"/>
        <w:ind w:left="709" w:hanging="283"/>
        <w:jc w:val="both"/>
        <w:rPr>
          <w:rFonts w:eastAsia="Times New Roman" w:cstheme="minorHAnsi"/>
          <w:snapToGrid w:val="0"/>
          <w:szCs w:val="24"/>
          <w:lang w:eastAsia="pl-PL"/>
        </w:rPr>
      </w:pPr>
      <w:r w:rsidRPr="002A4883">
        <w:rPr>
          <w:rFonts w:eastAsia="Times New Roman" w:cstheme="minorHAnsi"/>
          <w:snapToGrid w:val="0"/>
          <w:szCs w:val="24"/>
          <w:lang w:eastAsia="pl-PL"/>
        </w:rPr>
        <w:t xml:space="preserve">      </w:t>
      </w:r>
      <w:r w:rsidR="00DC7900" w:rsidRPr="002A4883">
        <w:rPr>
          <w:rFonts w:eastAsia="Times New Roman" w:cstheme="minorHAnsi"/>
          <w:snapToGrid w:val="0"/>
          <w:szCs w:val="24"/>
          <w:lang w:eastAsia="pl-PL"/>
        </w:rPr>
        <w:t>Sekcja PRS 1 Szczecin</w:t>
      </w:r>
    </w:p>
    <w:p w:rsidR="00DC7900" w:rsidRPr="006B4D25" w:rsidRDefault="00686326" w:rsidP="006F0F07">
      <w:pPr>
        <w:pStyle w:val="Akapitzlist"/>
        <w:numPr>
          <w:ilvl w:val="1"/>
          <w:numId w:val="50"/>
        </w:numPr>
        <w:spacing w:before="120" w:after="120" w:line="240" w:lineRule="auto"/>
        <w:ind w:left="993" w:hanging="284"/>
        <w:jc w:val="both"/>
        <w:rPr>
          <w:rFonts w:eastAsia="Times New Roman" w:cstheme="minorHAnsi"/>
          <w:snapToGrid w:val="0"/>
        </w:rPr>
      </w:pPr>
      <w:r>
        <w:rPr>
          <w:rFonts w:asciiTheme="minorHAnsi" w:eastAsia="Times New Roman" w:hAnsiTheme="minorHAnsi" w:cstheme="minorHAnsi"/>
          <w:snapToGrid w:val="0"/>
        </w:rPr>
        <w:t>Grzegorz Biesaga</w:t>
      </w:r>
      <w:r w:rsidR="00DC7900" w:rsidRPr="006F0F07">
        <w:rPr>
          <w:rFonts w:asciiTheme="minorHAnsi" w:eastAsia="Times New Roman" w:hAnsiTheme="minorHAnsi" w:cstheme="minorHAnsi"/>
          <w:snapToGrid w:val="0"/>
        </w:rPr>
        <w:t xml:space="preserve"> Mistrz Sekcji  </w:t>
      </w:r>
      <w:r w:rsidR="00C94E1A" w:rsidRPr="006F0F07">
        <w:rPr>
          <w:rFonts w:asciiTheme="minorHAnsi" w:eastAsia="Times New Roman" w:hAnsiTheme="minorHAnsi" w:cstheme="minorHAnsi"/>
          <w:snapToGrid w:val="0"/>
        </w:rPr>
        <w:t>Szczecin</w:t>
      </w:r>
      <w:r w:rsidR="00DC7900" w:rsidRPr="006F0F07">
        <w:rPr>
          <w:rFonts w:asciiTheme="minorHAnsi" w:eastAsia="Times New Roman" w:hAnsiTheme="minorHAnsi" w:cstheme="minorHAnsi"/>
          <w:snapToGrid w:val="0"/>
        </w:rPr>
        <w:t xml:space="preserve">  nr </w:t>
      </w:r>
      <w:proofErr w:type="spellStart"/>
      <w:r w:rsidR="00DC7900" w:rsidRPr="006F0F07">
        <w:rPr>
          <w:rFonts w:asciiTheme="minorHAnsi" w:eastAsia="Times New Roman" w:hAnsiTheme="minorHAnsi" w:cstheme="minorHAnsi"/>
          <w:snapToGrid w:val="0"/>
        </w:rPr>
        <w:t>tel</w:t>
      </w:r>
      <w:proofErr w:type="spellEnd"/>
      <w:r w:rsidR="00DC7900" w:rsidRPr="006F0F07">
        <w:rPr>
          <w:rFonts w:asciiTheme="minorHAnsi" w:eastAsia="Times New Roman" w:hAnsiTheme="minorHAnsi" w:cstheme="minorHAnsi"/>
          <w:snapToGrid w:val="0"/>
        </w:rPr>
        <w:t xml:space="preserve">: </w:t>
      </w:r>
      <w:r>
        <w:rPr>
          <w:rFonts w:asciiTheme="minorHAnsi" w:eastAsia="Times New Roman" w:hAnsiTheme="minorHAnsi" w:cstheme="minorHAnsi"/>
          <w:snapToGrid w:val="0"/>
        </w:rPr>
        <w:t>695 323 751</w:t>
      </w:r>
    </w:p>
    <w:p w:rsidR="00DC7900" w:rsidRPr="007F3F69" w:rsidRDefault="00E22D94" w:rsidP="006F0F07">
      <w:pPr>
        <w:numPr>
          <w:ilvl w:val="0"/>
          <w:numId w:val="50"/>
        </w:numPr>
        <w:tabs>
          <w:tab w:val="num" w:pos="786"/>
          <w:tab w:val="num" w:pos="851"/>
        </w:tabs>
        <w:spacing w:before="120" w:after="120" w:line="240" w:lineRule="auto"/>
        <w:ind w:left="993" w:hanging="284"/>
        <w:jc w:val="both"/>
        <w:rPr>
          <w:rFonts w:eastAsia="Times New Roman" w:cstheme="minorHAnsi"/>
          <w:snapToGrid w:val="0"/>
          <w:lang w:eastAsia="pl-PL"/>
        </w:rPr>
      </w:pPr>
      <w:r>
        <w:rPr>
          <w:rFonts w:eastAsia="Times New Roman" w:cstheme="minorHAnsi"/>
          <w:snapToGrid w:val="0"/>
          <w:lang w:eastAsia="pl-PL"/>
        </w:rPr>
        <w:t xml:space="preserve">   </w:t>
      </w:r>
      <w:ins w:id="40" w:author="Paweł Jankiewicz" w:date="2024-10-30T12:57:00Z">
        <w:r w:rsidR="004941DB">
          <w:rPr>
            <w:rFonts w:eastAsia="Times New Roman" w:cstheme="minorHAnsi"/>
            <w:snapToGrid w:val="0"/>
            <w:lang w:eastAsia="pl-PL"/>
          </w:rPr>
          <w:t>Piotr Gregorek</w:t>
        </w:r>
      </w:ins>
      <w:del w:id="41" w:author="Paweł Jankiewicz" w:date="2024-10-30T12:57:00Z">
        <w:r w:rsidR="00C94E1A" w:rsidRPr="00AB3A38" w:rsidDel="004941DB">
          <w:rPr>
            <w:rFonts w:eastAsia="Times New Roman" w:cstheme="minorHAnsi"/>
            <w:snapToGrid w:val="0"/>
            <w:lang w:eastAsia="pl-PL"/>
          </w:rPr>
          <w:delText>Czesław Krawczyński</w:delText>
        </w:r>
      </w:del>
      <w:r w:rsidR="00DC7900" w:rsidRPr="00F61EA4">
        <w:rPr>
          <w:rFonts w:eastAsia="Times New Roman" w:cstheme="minorHAnsi"/>
          <w:snapToGrid w:val="0"/>
          <w:lang w:eastAsia="pl-PL"/>
        </w:rPr>
        <w:t xml:space="preserve">  Naczelnik Sekcji PRS </w:t>
      </w:r>
      <w:r w:rsidR="00C94E1A" w:rsidRPr="00734B48">
        <w:rPr>
          <w:rFonts w:eastAsia="Times New Roman" w:cstheme="minorHAnsi"/>
          <w:snapToGrid w:val="0"/>
          <w:lang w:eastAsia="pl-PL"/>
        </w:rPr>
        <w:t>1</w:t>
      </w:r>
      <w:r w:rsidR="00DC7900" w:rsidRPr="003E27DD">
        <w:rPr>
          <w:rFonts w:eastAsia="Times New Roman" w:cstheme="minorHAnsi"/>
          <w:snapToGrid w:val="0"/>
          <w:lang w:eastAsia="pl-PL"/>
        </w:rPr>
        <w:t xml:space="preserve">  </w:t>
      </w:r>
      <w:r w:rsidR="00C94E1A" w:rsidRPr="00797F5C">
        <w:rPr>
          <w:rFonts w:eastAsia="Times New Roman" w:cstheme="minorHAnsi"/>
          <w:snapToGrid w:val="0"/>
          <w:lang w:eastAsia="pl-PL"/>
        </w:rPr>
        <w:t>Szczecin</w:t>
      </w:r>
      <w:r w:rsidR="00DC7900" w:rsidRPr="0002126C">
        <w:rPr>
          <w:rFonts w:eastAsia="Times New Roman" w:cstheme="minorHAnsi"/>
          <w:snapToGrid w:val="0"/>
          <w:lang w:eastAsia="pl-PL"/>
        </w:rPr>
        <w:t xml:space="preserve">  nr </w:t>
      </w:r>
      <w:proofErr w:type="spellStart"/>
      <w:r w:rsidR="00DC7900" w:rsidRPr="0002126C">
        <w:rPr>
          <w:rFonts w:eastAsia="Times New Roman" w:cstheme="minorHAnsi"/>
          <w:snapToGrid w:val="0"/>
          <w:lang w:eastAsia="pl-PL"/>
        </w:rPr>
        <w:t>tel</w:t>
      </w:r>
      <w:proofErr w:type="spellEnd"/>
      <w:r w:rsidR="00DC7900" w:rsidRPr="0002126C">
        <w:rPr>
          <w:rFonts w:eastAsia="Times New Roman" w:cstheme="minorHAnsi"/>
          <w:snapToGrid w:val="0"/>
          <w:lang w:eastAsia="pl-PL"/>
        </w:rPr>
        <w:t xml:space="preserve">: </w:t>
      </w:r>
      <w:r w:rsidR="00C94E1A" w:rsidRPr="00E64968">
        <w:rPr>
          <w:rFonts w:eastAsia="Times New Roman" w:cstheme="minorHAnsi"/>
          <w:snapToGrid w:val="0"/>
          <w:lang w:eastAsia="pl-PL"/>
        </w:rPr>
        <w:t>693 540 249</w:t>
      </w:r>
    </w:p>
    <w:p w:rsidR="004A5189" w:rsidRPr="00734B48" w:rsidRDefault="004A5189" w:rsidP="006F0F07">
      <w:pPr>
        <w:tabs>
          <w:tab w:val="num" w:pos="786"/>
          <w:tab w:val="num" w:pos="851"/>
        </w:tabs>
        <w:spacing w:before="120" w:after="120" w:line="240" w:lineRule="auto"/>
        <w:ind w:left="993" w:hanging="284"/>
        <w:jc w:val="both"/>
        <w:rPr>
          <w:rFonts w:eastAsia="Times New Roman" w:cstheme="minorHAnsi"/>
          <w:lang w:eastAsia="pl-PL"/>
        </w:rPr>
      </w:pPr>
      <w:r w:rsidRPr="00686326">
        <w:rPr>
          <w:rFonts w:eastAsia="Times New Roman" w:cstheme="minorHAnsi"/>
          <w:lang w:eastAsia="pl-PL"/>
        </w:rPr>
        <w:t xml:space="preserve"> </w:t>
      </w:r>
      <w:r w:rsidR="002A4883">
        <w:rPr>
          <w:rFonts w:eastAsia="Times New Roman" w:cstheme="minorHAnsi"/>
          <w:lang w:eastAsia="pl-PL"/>
        </w:rPr>
        <w:t xml:space="preserve">     </w:t>
      </w:r>
      <w:r w:rsidRPr="006B4D25">
        <w:rPr>
          <w:rFonts w:eastAsia="Times New Roman" w:cstheme="minorHAnsi"/>
          <w:lang w:eastAsia="pl-PL"/>
        </w:rPr>
        <w:t xml:space="preserve">Sekcja PRS </w:t>
      </w:r>
      <w:r w:rsidR="000B08FC" w:rsidRPr="00AB3A38">
        <w:rPr>
          <w:rFonts w:eastAsia="Times New Roman" w:cstheme="minorHAnsi"/>
          <w:lang w:eastAsia="pl-PL"/>
        </w:rPr>
        <w:t>2 Kołobrzeg</w:t>
      </w:r>
    </w:p>
    <w:p w:rsidR="004131EE" w:rsidRDefault="00E22D94" w:rsidP="006F0F07">
      <w:pPr>
        <w:numPr>
          <w:ilvl w:val="0"/>
          <w:numId w:val="50"/>
        </w:numPr>
        <w:tabs>
          <w:tab w:val="num" w:pos="786"/>
          <w:tab w:val="num" w:pos="851"/>
        </w:tabs>
        <w:spacing w:before="120" w:after="120" w:line="240" w:lineRule="auto"/>
        <w:ind w:left="993" w:hanging="284"/>
        <w:jc w:val="both"/>
        <w:rPr>
          <w:rFonts w:eastAsia="Times New Roman" w:cstheme="minorHAnsi"/>
          <w:snapToGrid w:val="0"/>
          <w:lang w:eastAsia="pl-PL"/>
        </w:rPr>
      </w:pPr>
      <w:r>
        <w:rPr>
          <w:rFonts w:eastAsia="Times New Roman" w:cstheme="minorHAnsi"/>
          <w:lang w:eastAsia="pl-PL"/>
        </w:rPr>
        <w:t xml:space="preserve">   </w:t>
      </w:r>
      <w:r w:rsidR="000B08FC" w:rsidRPr="008E24B4">
        <w:rPr>
          <w:rFonts w:eastAsia="Times New Roman" w:cstheme="minorHAnsi"/>
          <w:snapToGrid w:val="0"/>
          <w:lang w:eastAsia="pl-PL"/>
        </w:rPr>
        <w:t xml:space="preserve">Andrzej Matusiak </w:t>
      </w:r>
      <w:r w:rsidR="004A5189" w:rsidRPr="001119EA">
        <w:rPr>
          <w:rFonts w:eastAsia="Times New Roman" w:cstheme="minorHAnsi"/>
          <w:snapToGrid w:val="0"/>
          <w:lang w:eastAsia="pl-PL"/>
        </w:rPr>
        <w:t xml:space="preserve">Mistrz Sekcji </w:t>
      </w:r>
      <w:r w:rsidR="004A5189" w:rsidRPr="003C597B">
        <w:rPr>
          <w:rFonts w:eastAsia="Times New Roman" w:cstheme="minorHAnsi"/>
          <w:snapToGrid w:val="0"/>
          <w:lang w:eastAsia="pl-PL"/>
        </w:rPr>
        <w:t xml:space="preserve"> </w:t>
      </w:r>
      <w:r w:rsidR="000B08FC" w:rsidRPr="00481C40">
        <w:rPr>
          <w:rFonts w:eastAsia="Times New Roman" w:cstheme="minorHAnsi"/>
          <w:snapToGrid w:val="0"/>
          <w:lang w:eastAsia="pl-PL"/>
        </w:rPr>
        <w:t xml:space="preserve">Kołobrzeg  </w:t>
      </w:r>
      <w:r w:rsidR="004A5189" w:rsidRPr="00481C40">
        <w:rPr>
          <w:rFonts w:eastAsia="Times New Roman" w:cstheme="minorHAnsi"/>
          <w:snapToGrid w:val="0"/>
          <w:lang w:eastAsia="pl-PL"/>
        </w:rPr>
        <w:t xml:space="preserve">nr </w:t>
      </w:r>
      <w:proofErr w:type="spellStart"/>
      <w:r w:rsidR="004A5189" w:rsidRPr="00481C40">
        <w:rPr>
          <w:rFonts w:eastAsia="Times New Roman" w:cstheme="minorHAnsi"/>
          <w:snapToGrid w:val="0"/>
          <w:lang w:eastAsia="pl-PL"/>
        </w:rPr>
        <w:t>tel</w:t>
      </w:r>
      <w:proofErr w:type="spellEnd"/>
      <w:r w:rsidR="004A5189" w:rsidRPr="00481C40">
        <w:rPr>
          <w:rFonts w:eastAsia="Times New Roman" w:cstheme="minorHAnsi"/>
          <w:snapToGrid w:val="0"/>
          <w:lang w:eastAsia="pl-PL"/>
        </w:rPr>
        <w:t xml:space="preserve">: </w:t>
      </w:r>
      <w:r w:rsidR="000B08FC" w:rsidRPr="00481C40">
        <w:rPr>
          <w:rFonts w:eastAsia="Times New Roman" w:cstheme="minorHAnsi"/>
          <w:snapToGrid w:val="0"/>
          <w:lang w:eastAsia="pl-PL"/>
        </w:rPr>
        <w:t>665 912</w:t>
      </w:r>
      <w:r w:rsidR="00B939D5">
        <w:rPr>
          <w:rFonts w:eastAsia="Times New Roman" w:cstheme="minorHAnsi"/>
          <w:snapToGrid w:val="0"/>
          <w:lang w:eastAsia="pl-PL"/>
        </w:rPr>
        <w:t> </w:t>
      </w:r>
      <w:r w:rsidR="000B08FC" w:rsidRPr="00E64968">
        <w:rPr>
          <w:rFonts w:eastAsia="Times New Roman" w:cstheme="minorHAnsi"/>
          <w:snapToGrid w:val="0"/>
          <w:lang w:eastAsia="pl-PL"/>
        </w:rPr>
        <w:t>878</w:t>
      </w:r>
    </w:p>
    <w:p w:rsidR="0082141A" w:rsidRDefault="0082141A" w:rsidP="006F0F07">
      <w:pPr>
        <w:spacing w:before="120" w:after="120" w:line="240" w:lineRule="auto"/>
        <w:ind w:left="709"/>
        <w:jc w:val="center"/>
        <w:rPr>
          <w:rFonts w:eastAsia="Times New Roman" w:cstheme="minorHAnsi"/>
          <w:b/>
          <w:snapToGrid w:val="0"/>
        </w:rPr>
      </w:pPr>
      <w:r w:rsidRPr="006B4D25">
        <w:rPr>
          <w:rFonts w:eastAsia="Times New Roman" w:cstheme="minorHAnsi"/>
          <w:b/>
          <w:snapToGrid w:val="0"/>
        </w:rPr>
        <w:sym w:font="Times New Roman" w:char="00A7"/>
      </w:r>
      <w:r w:rsidRPr="006B4D25">
        <w:rPr>
          <w:rFonts w:eastAsia="Times New Roman" w:cstheme="minorHAnsi"/>
          <w:b/>
          <w:snapToGrid w:val="0"/>
        </w:rPr>
        <w:t xml:space="preserve"> 5.</w:t>
      </w:r>
    </w:p>
    <w:p w:rsidR="00586F97" w:rsidRDefault="006D3C6D" w:rsidP="006F0F07">
      <w:pPr>
        <w:ind w:left="709" w:hanging="283"/>
        <w:jc w:val="both"/>
        <w:rPr>
          <w:rFonts w:eastAsia="Times New Roman" w:cstheme="minorHAnsi"/>
          <w:szCs w:val="24"/>
        </w:rPr>
      </w:pPr>
      <w:r>
        <w:rPr>
          <w:rFonts w:eastAsia="Times New Roman" w:cstheme="minorHAnsi"/>
          <w:snapToGrid w:val="0"/>
          <w:szCs w:val="24"/>
          <w:lang w:eastAsia="pl-PL"/>
        </w:rPr>
        <w:t xml:space="preserve">1.  </w:t>
      </w:r>
      <w:r w:rsidR="0082141A" w:rsidRPr="006D3C6D">
        <w:rPr>
          <w:rFonts w:eastAsia="Times New Roman" w:cstheme="minorHAnsi"/>
          <w:snapToGrid w:val="0"/>
          <w:szCs w:val="24"/>
        </w:rPr>
        <w:t>W</w:t>
      </w:r>
      <w:r w:rsidR="00C94E1A" w:rsidRPr="006F0F07">
        <w:rPr>
          <w:rFonts w:eastAsia="Times New Roman" w:cstheme="minorHAnsi"/>
          <w:szCs w:val="24"/>
          <w:lang w:eastAsia="pl-PL"/>
        </w:rPr>
        <w:t>ykonawca oświadcza, że posiada stosowna wiedzę, doświadczenie i wymagane prawem uprawnienia</w:t>
      </w:r>
      <w:r w:rsidR="00DD3D46">
        <w:rPr>
          <w:rFonts w:eastAsia="Times New Roman" w:cstheme="minorHAnsi"/>
          <w:szCs w:val="24"/>
          <w:lang w:eastAsia="pl-PL"/>
        </w:rPr>
        <w:t xml:space="preserve"> budowlane</w:t>
      </w:r>
      <w:r w:rsidR="00C94E1A" w:rsidRPr="006F0F07">
        <w:rPr>
          <w:rFonts w:eastAsia="Times New Roman" w:cstheme="minorHAnsi"/>
          <w:szCs w:val="24"/>
          <w:lang w:eastAsia="pl-PL"/>
        </w:rPr>
        <w:t>, a pomiary dokonywane b</w:t>
      </w:r>
      <w:r w:rsidR="007E2D5D">
        <w:rPr>
          <w:rFonts w:eastAsia="Times New Roman" w:cstheme="minorHAnsi"/>
          <w:szCs w:val="24"/>
          <w:lang w:eastAsia="pl-PL"/>
        </w:rPr>
        <w:t>ędą sprawnymi oraz</w:t>
      </w:r>
      <w:r w:rsidR="00C94E1A" w:rsidRPr="006F0F07">
        <w:rPr>
          <w:rFonts w:eastAsia="Times New Roman" w:cstheme="minorHAnsi"/>
          <w:szCs w:val="24"/>
          <w:lang w:eastAsia="pl-PL"/>
        </w:rPr>
        <w:t xml:space="preserve"> legalizowanymi miernikami i przyrządami</w:t>
      </w:r>
      <w:r w:rsidR="007E2D5D" w:rsidRPr="006F0F07">
        <w:rPr>
          <w:rFonts w:eastAsia="Times New Roman" w:cstheme="minorHAnsi"/>
          <w:szCs w:val="24"/>
        </w:rPr>
        <w:t>.</w:t>
      </w:r>
      <w:r w:rsidR="00764B25">
        <w:rPr>
          <w:rFonts w:eastAsia="Times New Roman" w:cstheme="minorHAnsi"/>
          <w:szCs w:val="24"/>
        </w:rPr>
        <w:t xml:space="preserve">  </w:t>
      </w:r>
    </w:p>
    <w:p w:rsidR="00764B25" w:rsidRPr="00586F97" w:rsidDel="004941DB" w:rsidRDefault="00764B25" w:rsidP="006F0F07">
      <w:pPr>
        <w:ind w:left="709" w:hanging="283"/>
        <w:jc w:val="both"/>
        <w:rPr>
          <w:del w:id="42" w:author="Paweł Jankiewicz" w:date="2024-10-30T12:57:00Z"/>
          <w:rFonts w:eastAsia="Times New Roman" w:cstheme="minorHAnsi"/>
          <w:szCs w:val="24"/>
        </w:rPr>
      </w:pPr>
    </w:p>
    <w:p w:rsidR="00C94E1A" w:rsidRPr="006F0F07" w:rsidRDefault="00C94E1A" w:rsidP="006F0F07">
      <w:pPr>
        <w:pStyle w:val="Akapitzlist"/>
        <w:numPr>
          <w:ilvl w:val="0"/>
          <w:numId w:val="84"/>
        </w:numPr>
        <w:ind w:firstLine="66"/>
        <w:jc w:val="both"/>
        <w:rPr>
          <w:rFonts w:eastAsia="Times New Roman" w:cstheme="minorHAnsi"/>
          <w:szCs w:val="24"/>
        </w:rPr>
      </w:pPr>
      <w:r w:rsidRPr="006F0F07">
        <w:rPr>
          <w:rFonts w:asciiTheme="minorHAnsi" w:eastAsia="Times New Roman" w:hAnsiTheme="minorHAnsi" w:cstheme="minorHAnsi"/>
          <w:szCs w:val="24"/>
        </w:rPr>
        <w:t>Wykonawca poświadcza wykonanie:</w:t>
      </w:r>
    </w:p>
    <w:p w:rsidR="00C94E1A" w:rsidRPr="006B4D25" w:rsidRDefault="00C94E1A" w:rsidP="006F0F07">
      <w:pPr>
        <w:pStyle w:val="Akapitzlist"/>
        <w:keepNext/>
        <w:tabs>
          <w:tab w:val="num" w:pos="851"/>
        </w:tabs>
        <w:spacing w:before="120" w:after="120" w:line="240" w:lineRule="auto"/>
        <w:ind w:left="851" w:hanging="142"/>
        <w:jc w:val="both"/>
        <w:outlineLvl w:val="1"/>
        <w:rPr>
          <w:rFonts w:eastAsia="Times New Roman" w:cstheme="minorHAnsi"/>
          <w:szCs w:val="24"/>
        </w:rPr>
      </w:pPr>
      <w:r w:rsidRPr="006F0F07">
        <w:rPr>
          <w:rFonts w:asciiTheme="minorHAnsi" w:eastAsia="Times New Roman" w:hAnsiTheme="minorHAnsi" w:cstheme="minorHAnsi"/>
          <w:szCs w:val="24"/>
        </w:rPr>
        <w:lastRenderedPageBreak/>
        <w:t xml:space="preserve">a) diagnostyki i oględzin </w:t>
      </w:r>
      <w:r w:rsidR="00F63012" w:rsidRPr="006F0F07">
        <w:rPr>
          <w:rFonts w:asciiTheme="minorHAnsi" w:eastAsia="Times New Roman" w:hAnsiTheme="minorHAnsi" w:cstheme="minorHAnsi"/>
          <w:szCs w:val="24"/>
        </w:rPr>
        <w:t>nawierzchni tor</w:t>
      </w:r>
      <w:r w:rsidR="008642F9" w:rsidRPr="006F0F07">
        <w:rPr>
          <w:rFonts w:asciiTheme="minorHAnsi" w:eastAsia="Times New Roman" w:hAnsiTheme="minorHAnsi" w:cstheme="minorHAnsi"/>
          <w:szCs w:val="24"/>
        </w:rPr>
        <w:t>owej</w:t>
      </w:r>
      <w:r w:rsidRPr="006F0F07">
        <w:rPr>
          <w:rFonts w:asciiTheme="minorHAnsi" w:eastAsia="Times New Roman" w:hAnsiTheme="minorHAnsi" w:cstheme="minorHAnsi"/>
          <w:szCs w:val="24"/>
        </w:rPr>
        <w:t xml:space="preserve"> torów i rozjazdów- wpisem w książkę kontroli obchodów będących własnością </w:t>
      </w:r>
      <w:r w:rsidR="008642F9" w:rsidRPr="006F0F07">
        <w:rPr>
          <w:rFonts w:asciiTheme="minorHAnsi" w:eastAsia="Times New Roman" w:hAnsiTheme="minorHAnsi" w:cstheme="minorHAnsi"/>
          <w:szCs w:val="24"/>
        </w:rPr>
        <w:t>Zamawiającego</w:t>
      </w:r>
      <w:r w:rsidRPr="006F0F07">
        <w:rPr>
          <w:rFonts w:asciiTheme="minorHAnsi" w:eastAsia="Times New Roman" w:hAnsiTheme="minorHAnsi" w:cstheme="minorHAnsi"/>
          <w:szCs w:val="24"/>
        </w:rPr>
        <w:t xml:space="preserve">, znajdującej się na terenie </w:t>
      </w:r>
      <w:r w:rsidR="002A409D" w:rsidRPr="006F0F07">
        <w:rPr>
          <w:rFonts w:asciiTheme="minorHAnsi" w:eastAsia="Times New Roman" w:hAnsiTheme="minorHAnsi" w:cstheme="minorHAnsi"/>
          <w:szCs w:val="24"/>
        </w:rPr>
        <w:t>każdej z Sekcji Eksploatacji i U</w:t>
      </w:r>
      <w:r w:rsidRPr="006F0F07">
        <w:rPr>
          <w:rFonts w:asciiTheme="minorHAnsi" w:eastAsia="Times New Roman" w:hAnsiTheme="minorHAnsi" w:cstheme="minorHAnsi"/>
          <w:szCs w:val="24"/>
        </w:rPr>
        <w:t>trzymania Taboru oraz sporządzeniem protokołu z przeprowadzonych badań,</w:t>
      </w:r>
    </w:p>
    <w:p w:rsidR="0082141A" w:rsidRPr="006F0F07" w:rsidRDefault="00C94E1A" w:rsidP="006F0F07">
      <w:pPr>
        <w:pStyle w:val="Akapitzlist"/>
        <w:keepNext/>
        <w:tabs>
          <w:tab w:val="num" w:pos="851"/>
        </w:tabs>
        <w:spacing w:before="120" w:after="120" w:line="240" w:lineRule="auto"/>
        <w:ind w:left="851" w:hanging="142"/>
        <w:jc w:val="both"/>
        <w:outlineLvl w:val="1"/>
        <w:rPr>
          <w:rFonts w:asciiTheme="minorHAnsi" w:eastAsia="Times New Roman" w:hAnsiTheme="minorHAnsi" w:cstheme="minorHAnsi"/>
          <w:szCs w:val="24"/>
        </w:rPr>
      </w:pPr>
      <w:r w:rsidRPr="006F0F07">
        <w:rPr>
          <w:rFonts w:asciiTheme="minorHAnsi" w:eastAsia="Times New Roman" w:hAnsiTheme="minorHAnsi" w:cstheme="minorHAnsi"/>
          <w:szCs w:val="24"/>
        </w:rPr>
        <w:t xml:space="preserve">b) diagnostyki i oględzin </w:t>
      </w:r>
      <w:proofErr w:type="spellStart"/>
      <w:r w:rsidRPr="006F0F07">
        <w:rPr>
          <w:rFonts w:asciiTheme="minorHAnsi" w:eastAsia="Times New Roman" w:hAnsiTheme="minorHAnsi" w:cstheme="minorHAnsi"/>
          <w:szCs w:val="24"/>
        </w:rPr>
        <w:t>srk</w:t>
      </w:r>
      <w:proofErr w:type="spellEnd"/>
      <w:r w:rsidRPr="006F0F07">
        <w:rPr>
          <w:rFonts w:asciiTheme="minorHAnsi" w:eastAsia="Times New Roman" w:hAnsiTheme="minorHAnsi" w:cstheme="minorHAnsi"/>
          <w:szCs w:val="24"/>
        </w:rPr>
        <w:t xml:space="preserve">- wpisem w książce E-1758 </w:t>
      </w:r>
      <w:r w:rsidR="008642F9" w:rsidRPr="006F0F07">
        <w:rPr>
          <w:rFonts w:asciiTheme="minorHAnsi" w:eastAsia="Times New Roman" w:hAnsiTheme="minorHAnsi" w:cstheme="minorHAnsi"/>
          <w:szCs w:val="24"/>
        </w:rPr>
        <w:t>będącej</w:t>
      </w:r>
      <w:r w:rsidRPr="006F0F07">
        <w:rPr>
          <w:rFonts w:asciiTheme="minorHAnsi" w:eastAsia="Times New Roman" w:hAnsiTheme="minorHAnsi" w:cstheme="minorHAnsi"/>
          <w:szCs w:val="24"/>
        </w:rPr>
        <w:t xml:space="preserve"> własnością </w:t>
      </w:r>
      <w:r w:rsidR="008642F9" w:rsidRPr="006F0F07">
        <w:rPr>
          <w:rFonts w:asciiTheme="minorHAnsi" w:eastAsia="Times New Roman" w:hAnsiTheme="minorHAnsi" w:cstheme="minorHAnsi"/>
          <w:szCs w:val="24"/>
        </w:rPr>
        <w:t>Zamawiającego</w:t>
      </w:r>
      <w:r w:rsidRPr="006F0F07">
        <w:rPr>
          <w:rFonts w:asciiTheme="minorHAnsi" w:eastAsia="Times New Roman" w:hAnsiTheme="minorHAnsi" w:cstheme="minorHAnsi"/>
          <w:szCs w:val="24"/>
        </w:rPr>
        <w:t xml:space="preserve">, </w:t>
      </w:r>
      <w:r w:rsidR="0082141A" w:rsidRPr="006F0F07">
        <w:rPr>
          <w:rFonts w:asciiTheme="minorHAnsi" w:eastAsia="Times New Roman" w:hAnsiTheme="minorHAnsi" w:cstheme="minorHAnsi"/>
          <w:szCs w:val="24"/>
        </w:rPr>
        <w:t xml:space="preserve">znajdującej się na terenie </w:t>
      </w:r>
      <w:r w:rsidR="002A409D" w:rsidRPr="006D3C6D">
        <w:rPr>
          <w:rFonts w:asciiTheme="minorHAnsi" w:eastAsia="Times New Roman" w:hAnsiTheme="minorHAnsi" w:cstheme="minorHAnsi"/>
          <w:szCs w:val="24"/>
        </w:rPr>
        <w:t>każdej z Sekcji Eksploatacji i U</w:t>
      </w:r>
      <w:r w:rsidR="0082141A" w:rsidRPr="006F0F07">
        <w:rPr>
          <w:rFonts w:asciiTheme="minorHAnsi" w:eastAsia="Times New Roman" w:hAnsiTheme="minorHAnsi" w:cstheme="minorHAnsi"/>
          <w:szCs w:val="24"/>
        </w:rPr>
        <w:t>trzymania Taboru oraz sporządzeniem protokołu z przeprowadzonych badań.</w:t>
      </w:r>
    </w:p>
    <w:p w:rsidR="0082141A" w:rsidRPr="006F0F07" w:rsidRDefault="0082141A" w:rsidP="006F0F07">
      <w:pPr>
        <w:pStyle w:val="Akapitzlist"/>
        <w:keepNext/>
        <w:numPr>
          <w:ilvl w:val="0"/>
          <w:numId w:val="82"/>
        </w:numPr>
        <w:tabs>
          <w:tab w:val="clear" w:pos="360"/>
          <w:tab w:val="num" w:pos="709"/>
        </w:tabs>
        <w:spacing w:before="120" w:after="120" w:line="240" w:lineRule="auto"/>
        <w:ind w:left="709" w:hanging="283"/>
        <w:jc w:val="both"/>
        <w:outlineLvl w:val="1"/>
        <w:rPr>
          <w:rFonts w:asciiTheme="minorHAnsi" w:eastAsia="Times New Roman" w:hAnsiTheme="minorHAnsi" w:cstheme="minorHAnsi"/>
          <w:szCs w:val="24"/>
        </w:rPr>
      </w:pPr>
      <w:r w:rsidRPr="006F0F07">
        <w:rPr>
          <w:rFonts w:asciiTheme="minorHAnsi" w:eastAsia="Times New Roman" w:hAnsiTheme="minorHAnsi" w:cstheme="minorHAnsi"/>
          <w:szCs w:val="24"/>
        </w:rPr>
        <w:t>Protokoły oraz dokumenty potwierdzające wykonanie usługi będą dołączane</w:t>
      </w:r>
      <w:r w:rsidR="00DD3D46" w:rsidRPr="006F0F07">
        <w:rPr>
          <w:rFonts w:asciiTheme="minorHAnsi" w:eastAsia="Times New Roman" w:hAnsiTheme="minorHAnsi" w:cstheme="minorHAnsi"/>
          <w:szCs w:val="24"/>
        </w:rPr>
        <w:t xml:space="preserve"> przez W</w:t>
      </w:r>
      <w:r w:rsidRPr="006F0F07">
        <w:rPr>
          <w:rFonts w:asciiTheme="minorHAnsi" w:eastAsia="Times New Roman" w:hAnsiTheme="minorHAnsi" w:cstheme="minorHAnsi"/>
          <w:szCs w:val="24"/>
        </w:rPr>
        <w:t>ykonawcę do faktur.</w:t>
      </w:r>
    </w:p>
    <w:p w:rsidR="0082141A" w:rsidRPr="006F0F07" w:rsidRDefault="00F61EA4" w:rsidP="006F0F07">
      <w:pPr>
        <w:pStyle w:val="Akapitzlist"/>
        <w:keepNext/>
        <w:numPr>
          <w:ilvl w:val="0"/>
          <w:numId w:val="82"/>
        </w:numPr>
        <w:tabs>
          <w:tab w:val="clear" w:pos="360"/>
          <w:tab w:val="num" w:pos="709"/>
          <w:tab w:val="num" w:pos="786"/>
        </w:tabs>
        <w:spacing w:before="120" w:after="120" w:line="240" w:lineRule="auto"/>
        <w:ind w:left="709" w:hanging="283"/>
        <w:jc w:val="both"/>
        <w:outlineLvl w:val="1"/>
        <w:rPr>
          <w:rFonts w:asciiTheme="minorHAnsi" w:eastAsia="Times New Roman" w:hAnsiTheme="minorHAnsi" w:cstheme="minorHAnsi"/>
          <w:szCs w:val="24"/>
        </w:rPr>
      </w:pPr>
      <w:r w:rsidRPr="00586F97">
        <w:rPr>
          <w:rFonts w:asciiTheme="minorHAnsi" w:eastAsia="Times New Roman" w:hAnsiTheme="minorHAnsi" w:cstheme="minorHAnsi"/>
          <w:szCs w:val="24"/>
        </w:rPr>
        <w:t xml:space="preserve">Czynności podlegające </w:t>
      </w:r>
      <w:r w:rsidR="0082141A" w:rsidRPr="006F0F07">
        <w:rPr>
          <w:rFonts w:asciiTheme="minorHAnsi" w:eastAsia="Times New Roman" w:hAnsiTheme="minorHAnsi" w:cstheme="minorHAnsi"/>
          <w:szCs w:val="24"/>
        </w:rPr>
        <w:t xml:space="preserve"> diagnostyce toru, rozjazdu i podtorza </w:t>
      </w:r>
      <w:r w:rsidRPr="00586F97">
        <w:rPr>
          <w:rFonts w:asciiTheme="minorHAnsi" w:eastAsia="Times New Roman" w:hAnsiTheme="minorHAnsi" w:cstheme="minorHAnsi"/>
          <w:szCs w:val="24"/>
        </w:rPr>
        <w:t>podlegają</w:t>
      </w:r>
      <w:r w:rsidR="0082141A" w:rsidRPr="006F0F07">
        <w:rPr>
          <w:rFonts w:asciiTheme="minorHAnsi" w:eastAsia="Times New Roman" w:hAnsiTheme="minorHAnsi" w:cstheme="minorHAnsi"/>
          <w:szCs w:val="24"/>
        </w:rPr>
        <w:t xml:space="preserve"> kontroli rocznej</w:t>
      </w:r>
      <w:r w:rsidR="009C62C0">
        <w:rPr>
          <w:rFonts w:asciiTheme="minorHAnsi" w:eastAsia="Times New Roman" w:hAnsiTheme="minorHAnsi" w:cstheme="minorHAnsi"/>
          <w:szCs w:val="24"/>
        </w:rPr>
        <w:t xml:space="preserve">, </w:t>
      </w:r>
      <w:r w:rsidR="0082141A" w:rsidRPr="006F0F07">
        <w:rPr>
          <w:rFonts w:asciiTheme="minorHAnsi" w:eastAsia="Times New Roman" w:hAnsiTheme="minorHAnsi" w:cstheme="minorHAnsi"/>
          <w:szCs w:val="24"/>
        </w:rPr>
        <w:t>pięcioletniej zgodnie z usta</w:t>
      </w:r>
      <w:r w:rsidR="008642F9" w:rsidRPr="006F0F07">
        <w:rPr>
          <w:rFonts w:asciiTheme="minorHAnsi" w:eastAsia="Times New Roman" w:hAnsiTheme="minorHAnsi" w:cstheme="minorHAnsi"/>
          <w:szCs w:val="24"/>
        </w:rPr>
        <w:t>w</w:t>
      </w:r>
      <w:r w:rsidR="0082141A" w:rsidRPr="006F0F07">
        <w:rPr>
          <w:rFonts w:asciiTheme="minorHAnsi" w:eastAsia="Times New Roman" w:hAnsiTheme="minorHAnsi" w:cstheme="minorHAnsi"/>
          <w:szCs w:val="24"/>
        </w:rPr>
        <w:t xml:space="preserve">ą Prawo </w:t>
      </w:r>
      <w:r w:rsidR="00764B25">
        <w:rPr>
          <w:rFonts w:asciiTheme="minorHAnsi" w:eastAsia="Times New Roman" w:hAnsiTheme="minorHAnsi" w:cstheme="minorHAnsi"/>
          <w:szCs w:val="24"/>
        </w:rPr>
        <w:t>B</w:t>
      </w:r>
      <w:r w:rsidR="0082141A" w:rsidRPr="006F0F07">
        <w:rPr>
          <w:rFonts w:asciiTheme="minorHAnsi" w:eastAsia="Times New Roman" w:hAnsiTheme="minorHAnsi" w:cstheme="minorHAnsi"/>
          <w:szCs w:val="24"/>
        </w:rPr>
        <w:t xml:space="preserve">udowlane. Po dokonanej kontroli Wykonawca sporządzi </w:t>
      </w:r>
      <w:r w:rsidR="008642F9" w:rsidRPr="006F0F07">
        <w:rPr>
          <w:rFonts w:asciiTheme="minorHAnsi" w:eastAsia="Times New Roman" w:hAnsiTheme="minorHAnsi" w:cstheme="minorHAnsi"/>
          <w:szCs w:val="24"/>
        </w:rPr>
        <w:t>stosowny protokół</w:t>
      </w:r>
      <w:r w:rsidRPr="00586F97">
        <w:rPr>
          <w:rFonts w:asciiTheme="minorHAnsi" w:eastAsia="Times New Roman" w:hAnsiTheme="minorHAnsi" w:cstheme="minorHAnsi"/>
          <w:szCs w:val="24"/>
        </w:rPr>
        <w:t xml:space="preserve"> zgodny z ustawa Prawo </w:t>
      </w:r>
      <w:r w:rsidR="00764B25">
        <w:rPr>
          <w:rFonts w:asciiTheme="minorHAnsi" w:eastAsia="Times New Roman" w:hAnsiTheme="minorHAnsi" w:cstheme="minorHAnsi"/>
          <w:szCs w:val="24"/>
        </w:rPr>
        <w:t>B</w:t>
      </w:r>
      <w:r w:rsidRPr="00586F97">
        <w:rPr>
          <w:rFonts w:asciiTheme="minorHAnsi" w:eastAsia="Times New Roman" w:hAnsiTheme="minorHAnsi" w:cstheme="minorHAnsi"/>
          <w:szCs w:val="24"/>
        </w:rPr>
        <w:t>udowlane.</w:t>
      </w:r>
    </w:p>
    <w:p w:rsidR="008642F9" w:rsidRPr="006F0F07" w:rsidRDefault="008642F9" w:rsidP="006F0F07">
      <w:pPr>
        <w:pStyle w:val="Akapitzlist"/>
        <w:keepNext/>
        <w:numPr>
          <w:ilvl w:val="0"/>
          <w:numId w:val="82"/>
        </w:numPr>
        <w:tabs>
          <w:tab w:val="clear" w:pos="360"/>
          <w:tab w:val="num" w:pos="709"/>
          <w:tab w:val="num" w:pos="786"/>
        </w:tabs>
        <w:spacing w:before="120" w:after="120" w:line="240" w:lineRule="auto"/>
        <w:ind w:left="709" w:hanging="283"/>
        <w:jc w:val="both"/>
        <w:outlineLvl w:val="1"/>
        <w:rPr>
          <w:rFonts w:asciiTheme="minorHAnsi" w:eastAsia="Times New Roman" w:hAnsiTheme="minorHAnsi" w:cstheme="minorHAnsi"/>
          <w:szCs w:val="24"/>
        </w:rPr>
      </w:pPr>
      <w:r w:rsidRPr="006F0F07">
        <w:rPr>
          <w:rFonts w:asciiTheme="minorHAnsi" w:eastAsia="Times New Roman" w:hAnsiTheme="minorHAnsi" w:cstheme="minorHAnsi"/>
          <w:szCs w:val="24"/>
        </w:rPr>
        <w:t xml:space="preserve">Wykonawca będzie </w:t>
      </w:r>
      <w:r w:rsidR="002A409D" w:rsidRPr="006F0F07">
        <w:rPr>
          <w:rFonts w:asciiTheme="minorHAnsi" w:eastAsia="Times New Roman" w:hAnsiTheme="minorHAnsi" w:cstheme="minorHAnsi"/>
          <w:szCs w:val="24"/>
        </w:rPr>
        <w:t>wystawiać</w:t>
      </w:r>
      <w:r w:rsidRPr="006F0F07">
        <w:rPr>
          <w:rFonts w:asciiTheme="minorHAnsi" w:eastAsia="Times New Roman" w:hAnsiTheme="minorHAnsi" w:cstheme="minorHAnsi"/>
          <w:szCs w:val="24"/>
        </w:rPr>
        <w:t xml:space="preserve"> oddzielny protokół z kontroli toru </w:t>
      </w:r>
      <w:r w:rsidR="002A409D" w:rsidRPr="006F0F07">
        <w:rPr>
          <w:rFonts w:asciiTheme="minorHAnsi" w:eastAsia="Times New Roman" w:hAnsiTheme="minorHAnsi" w:cstheme="minorHAnsi"/>
          <w:szCs w:val="24"/>
        </w:rPr>
        <w:t>„</w:t>
      </w:r>
      <w:r w:rsidRPr="006F0F07">
        <w:rPr>
          <w:rFonts w:asciiTheme="minorHAnsi" w:eastAsia="Times New Roman" w:hAnsiTheme="minorHAnsi" w:cstheme="minorHAnsi"/>
          <w:szCs w:val="24"/>
        </w:rPr>
        <w:t>ZEROWEGO</w:t>
      </w:r>
      <w:r w:rsidR="002A409D" w:rsidRPr="006F0F07">
        <w:rPr>
          <w:rFonts w:asciiTheme="minorHAnsi" w:eastAsia="Times New Roman" w:hAnsiTheme="minorHAnsi" w:cstheme="minorHAnsi"/>
          <w:szCs w:val="24"/>
        </w:rPr>
        <w:t xml:space="preserve">” </w:t>
      </w:r>
    </w:p>
    <w:p w:rsidR="008642F9" w:rsidRPr="006F0F07" w:rsidRDefault="008642F9" w:rsidP="006F0F07">
      <w:pPr>
        <w:pStyle w:val="Akapitzlist"/>
        <w:keepNext/>
        <w:numPr>
          <w:ilvl w:val="0"/>
          <w:numId w:val="82"/>
        </w:numPr>
        <w:tabs>
          <w:tab w:val="clear" w:pos="360"/>
          <w:tab w:val="num" w:pos="709"/>
          <w:tab w:val="num" w:pos="786"/>
        </w:tabs>
        <w:spacing w:before="120" w:after="120" w:line="240" w:lineRule="auto"/>
        <w:ind w:left="709" w:hanging="283"/>
        <w:jc w:val="both"/>
        <w:outlineLvl w:val="1"/>
        <w:rPr>
          <w:rFonts w:asciiTheme="minorHAnsi" w:eastAsia="Times New Roman" w:hAnsiTheme="minorHAnsi" w:cstheme="minorHAnsi"/>
          <w:szCs w:val="24"/>
        </w:rPr>
      </w:pPr>
      <w:r w:rsidRPr="006F0F07">
        <w:rPr>
          <w:rFonts w:asciiTheme="minorHAnsi" w:eastAsia="Times New Roman" w:hAnsiTheme="minorHAnsi" w:cstheme="minorHAnsi"/>
          <w:szCs w:val="24"/>
        </w:rPr>
        <w:t xml:space="preserve">Zamawiający dostarczy bądź udostępni Wykonawcy wewnętrzną Instrukcje </w:t>
      </w:r>
      <w:r w:rsidR="00353CC5">
        <w:rPr>
          <w:rFonts w:asciiTheme="minorHAnsi" w:eastAsia="Times New Roman" w:hAnsiTheme="minorHAnsi" w:cstheme="minorHAnsi"/>
          <w:szCs w:val="24"/>
        </w:rPr>
        <w:t>POLREGIO</w:t>
      </w:r>
      <w:r w:rsidRPr="006F0F07">
        <w:rPr>
          <w:rFonts w:asciiTheme="minorHAnsi" w:eastAsia="Times New Roman" w:hAnsiTheme="minorHAnsi" w:cstheme="minorHAnsi"/>
          <w:szCs w:val="24"/>
        </w:rPr>
        <w:t xml:space="preserve"> –</w:t>
      </w:r>
      <w:r w:rsidR="00764B25">
        <w:rPr>
          <w:rFonts w:asciiTheme="minorHAnsi" w:eastAsia="Times New Roman" w:hAnsiTheme="minorHAnsi" w:cstheme="minorHAnsi"/>
          <w:szCs w:val="24"/>
        </w:rPr>
        <w:t xml:space="preserve"> </w:t>
      </w:r>
      <w:r w:rsidRPr="006F0F07">
        <w:rPr>
          <w:rFonts w:asciiTheme="minorHAnsi" w:eastAsia="Times New Roman" w:hAnsiTheme="minorHAnsi" w:cstheme="minorHAnsi"/>
          <w:szCs w:val="24"/>
        </w:rPr>
        <w:t>Pd-1.</w:t>
      </w:r>
    </w:p>
    <w:p w:rsidR="008642F9" w:rsidRPr="00586F97" w:rsidRDefault="008642F9" w:rsidP="006F0F07">
      <w:pPr>
        <w:pStyle w:val="Akapitzlist"/>
        <w:keepNext/>
        <w:numPr>
          <w:ilvl w:val="0"/>
          <w:numId w:val="82"/>
        </w:numPr>
        <w:tabs>
          <w:tab w:val="clear" w:pos="360"/>
          <w:tab w:val="num" w:pos="709"/>
          <w:tab w:val="num" w:pos="786"/>
        </w:tabs>
        <w:spacing w:before="120" w:after="120" w:line="240" w:lineRule="auto"/>
        <w:ind w:left="709" w:hanging="283"/>
        <w:jc w:val="both"/>
        <w:outlineLvl w:val="1"/>
        <w:rPr>
          <w:rFonts w:asciiTheme="minorHAnsi" w:eastAsia="Times New Roman" w:hAnsiTheme="minorHAnsi" w:cstheme="minorHAnsi"/>
          <w:szCs w:val="24"/>
        </w:rPr>
      </w:pPr>
      <w:r w:rsidRPr="006F0F07">
        <w:rPr>
          <w:rFonts w:asciiTheme="minorHAnsi" w:eastAsia="Times New Roman" w:hAnsiTheme="minorHAnsi" w:cstheme="minorHAnsi"/>
          <w:szCs w:val="24"/>
        </w:rPr>
        <w:t xml:space="preserve">Zamawiający zobowiązany jest do udostępnienia książki kontroli celem dokonania wpisów przez Wykonawcę. </w:t>
      </w:r>
    </w:p>
    <w:p w:rsidR="003E27DD" w:rsidRDefault="003E27DD" w:rsidP="006F0F07">
      <w:pPr>
        <w:pStyle w:val="Akapitzlist"/>
        <w:keepNext/>
        <w:numPr>
          <w:ilvl w:val="0"/>
          <w:numId w:val="82"/>
        </w:numPr>
        <w:tabs>
          <w:tab w:val="clear" w:pos="360"/>
          <w:tab w:val="num" w:pos="709"/>
          <w:tab w:val="num" w:pos="786"/>
        </w:tabs>
        <w:spacing w:before="120" w:after="120" w:line="240" w:lineRule="auto"/>
        <w:ind w:left="709" w:hanging="283"/>
        <w:jc w:val="both"/>
        <w:outlineLvl w:val="1"/>
        <w:rPr>
          <w:ins w:id="43" w:author="Paweł Jankiewicz" w:date="2024-10-30T12:58:00Z"/>
          <w:rFonts w:asciiTheme="minorHAnsi" w:eastAsia="Times New Roman" w:hAnsiTheme="minorHAnsi" w:cstheme="minorHAnsi"/>
          <w:szCs w:val="24"/>
        </w:rPr>
      </w:pPr>
      <w:r w:rsidRPr="00586F97">
        <w:rPr>
          <w:rFonts w:asciiTheme="minorHAnsi" w:eastAsia="Times New Roman" w:hAnsiTheme="minorHAnsi" w:cstheme="minorHAnsi"/>
          <w:szCs w:val="24"/>
        </w:rPr>
        <w:t xml:space="preserve">Wykonawca zobowiązany jest do wystawienia każdorazowo protokołu z </w:t>
      </w:r>
      <w:r w:rsidR="00764B25">
        <w:rPr>
          <w:rFonts w:asciiTheme="minorHAnsi" w:eastAsia="Times New Roman" w:hAnsiTheme="minorHAnsi" w:cstheme="minorHAnsi"/>
          <w:szCs w:val="24"/>
        </w:rPr>
        <w:t xml:space="preserve">wykonanych </w:t>
      </w:r>
      <w:r w:rsidRPr="00586F97">
        <w:rPr>
          <w:rFonts w:asciiTheme="minorHAnsi" w:eastAsia="Times New Roman" w:hAnsiTheme="minorHAnsi" w:cstheme="minorHAnsi"/>
          <w:szCs w:val="24"/>
        </w:rPr>
        <w:t>przegląd</w:t>
      </w:r>
      <w:r w:rsidR="00764B25">
        <w:rPr>
          <w:rFonts w:asciiTheme="minorHAnsi" w:eastAsia="Times New Roman" w:hAnsiTheme="minorHAnsi" w:cstheme="minorHAnsi"/>
          <w:szCs w:val="24"/>
        </w:rPr>
        <w:t>ów.</w:t>
      </w:r>
    </w:p>
    <w:p w:rsidR="004941DB" w:rsidRDefault="004941DB" w:rsidP="006F0F07">
      <w:pPr>
        <w:pStyle w:val="Akapitzlist"/>
        <w:keepNext/>
        <w:numPr>
          <w:ilvl w:val="0"/>
          <w:numId w:val="82"/>
        </w:numPr>
        <w:tabs>
          <w:tab w:val="clear" w:pos="360"/>
          <w:tab w:val="num" w:pos="709"/>
          <w:tab w:val="num" w:pos="786"/>
        </w:tabs>
        <w:spacing w:before="120" w:after="120" w:line="240" w:lineRule="auto"/>
        <w:ind w:left="709" w:hanging="283"/>
        <w:jc w:val="both"/>
        <w:outlineLvl w:val="1"/>
        <w:rPr>
          <w:ins w:id="44" w:author="Paweł Jankiewicz" w:date="2024-10-30T12:59:00Z"/>
          <w:rFonts w:asciiTheme="minorHAnsi" w:eastAsia="Times New Roman" w:hAnsiTheme="minorHAnsi" w:cstheme="minorHAnsi"/>
          <w:szCs w:val="24"/>
        </w:rPr>
      </w:pPr>
      <w:ins w:id="45" w:author="Paweł Jankiewicz" w:date="2024-10-30T12:58:00Z">
        <w:r>
          <w:rPr>
            <w:rFonts w:asciiTheme="minorHAnsi" w:eastAsia="Times New Roman" w:hAnsiTheme="minorHAnsi" w:cstheme="minorHAnsi"/>
            <w:szCs w:val="24"/>
          </w:rPr>
          <w:t>Wykonawca będzie wykonywać przeglądy infrastruktury w dni robocze od godz. 7:00 do</w:t>
        </w:r>
      </w:ins>
      <w:ins w:id="46" w:author="Paweł Jankiewicz" w:date="2024-10-30T12:59:00Z">
        <w:r>
          <w:rPr>
            <w:rFonts w:asciiTheme="minorHAnsi" w:eastAsia="Times New Roman" w:hAnsiTheme="minorHAnsi" w:cstheme="minorHAnsi"/>
            <w:szCs w:val="24"/>
          </w:rPr>
          <w:t xml:space="preserve"> 14:30 w obecności Zamawiającego. </w:t>
        </w:r>
      </w:ins>
    </w:p>
    <w:p w:rsidR="004941DB" w:rsidRDefault="004941DB" w:rsidP="006F0F07">
      <w:pPr>
        <w:pStyle w:val="Akapitzlist"/>
        <w:keepNext/>
        <w:numPr>
          <w:ilvl w:val="0"/>
          <w:numId w:val="82"/>
        </w:numPr>
        <w:tabs>
          <w:tab w:val="clear" w:pos="360"/>
          <w:tab w:val="num" w:pos="709"/>
          <w:tab w:val="num" w:pos="786"/>
        </w:tabs>
        <w:spacing w:before="120" w:after="120" w:line="240" w:lineRule="auto"/>
        <w:ind w:left="709" w:hanging="283"/>
        <w:jc w:val="both"/>
        <w:outlineLvl w:val="1"/>
        <w:rPr>
          <w:ins w:id="47" w:author="Paweł Jankiewicz" w:date="2024-10-30T13:00:00Z"/>
          <w:rFonts w:asciiTheme="minorHAnsi" w:eastAsia="Times New Roman" w:hAnsiTheme="minorHAnsi" w:cstheme="minorHAnsi"/>
          <w:szCs w:val="24"/>
        </w:rPr>
      </w:pPr>
      <w:ins w:id="48" w:author="Paweł Jankiewicz" w:date="2024-10-30T12:59:00Z">
        <w:r>
          <w:rPr>
            <w:rFonts w:asciiTheme="minorHAnsi" w:eastAsia="Times New Roman" w:hAnsiTheme="minorHAnsi" w:cstheme="minorHAnsi"/>
            <w:szCs w:val="24"/>
          </w:rPr>
          <w:t>Wykonawca będzie</w:t>
        </w:r>
      </w:ins>
      <w:ins w:id="49" w:author="Paweł Jankiewicz" w:date="2024-10-30T13:01:00Z">
        <w:r>
          <w:rPr>
            <w:rFonts w:asciiTheme="minorHAnsi" w:eastAsia="Times New Roman" w:hAnsiTheme="minorHAnsi" w:cstheme="minorHAnsi"/>
            <w:szCs w:val="24"/>
          </w:rPr>
          <w:t xml:space="preserve"> </w:t>
        </w:r>
      </w:ins>
      <w:ins w:id="50" w:author="Paweł Jankiewicz" w:date="2024-10-30T12:59:00Z">
        <w:r>
          <w:rPr>
            <w:rFonts w:asciiTheme="minorHAnsi" w:eastAsia="Times New Roman" w:hAnsiTheme="minorHAnsi" w:cstheme="minorHAnsi"/>
            <w:szCs w:val="24"/>
          </w:rPr>
          <w:t xml:space="preserve">w imieniu Zamawiającego </w:t>
        </w:r>
      </w:ins>
      <w:ins w:id="51" w:author="Paweł Jankiewicz" w:date="2024-10-30T13:07:00Z">
        <w:r w:rsidR="00F371F8">
          <w:rPr>
            <w:rFonts w:asciiTheme="minorHAnsi" w:eastAsia="Times New Roman" w:hAnsiTheme="minorHAnsi" w:cstheme="minorHAnsi"/>
            <w:szCs w:val="24"/>
          </w:rPr>
          <w:t>pełnić obowiązk</w:t>
        </w:r>
      </w:ins>
      <w:ins w:id="52" w:author="Paweł Jankiewicz" w:date="2024-10-30T13:08:00Z">
        <w:r w:rsidR="00F371F8">
          <w:rPr>
            <w:rFonts w:asciiTheme="minorHAnsi" w:eastAsia="Times New Roman" w:hAnsiTheme="minorHAnsi" w:cstheme="minorHAnsi"/>
            <w:szCs w:val="24"/>
          </w:rPr>
          <w:t xml:space="preserve">i Inspektora Nadzoru i </w:t>
        </w:r>
      </w:ins>
      <w:ins w:id="53" w:author="Paweł Jankiewicz" w:date="2024-10-30T12:59:00Z">
        <w:r>
          <w:rPr>
            <w:rFonts w:asciiTheme="minorHAnsi" w:eastAsia="Times New Roman" w:hAnsiTheme="minorHAnsi" w:cstheme="minorHAnsi"/>
            <w:szCs w:val="24"/>
          </w:rPr>
          <w:t xml:space="preserve">dokonywać odbiorów z </w:t>
        </w:r>
      </w:ins>
      <w:ins w:id="54" w:author="Paweł Jankiewicz" w:date="2024-10-30T13:00:00Z">
        <w:r>
          <w:rPr>
            <w:rFonts w:asciiTheme="minorHAnsi" w:eastAsia="Times New Roman" w:hAnsiTheme="minorHAnsi" w:cstheme="minorHAnsi"/>
            <w:szCs w:val="24"/>
          </w:rPr>
          <w:t xml:space="preserve">wykonanych </w:t>
        </w:r>
      </w:ins>
      <w:ins w:id="55" w:author="Paweł Jankiewicz" w:date="2024-10-30T13:01:00Z">
        <w:r>
          <w:rPr>
            <w:rFonts w:asciiTheme="minorHAnsi" w:eastAsia="Times New Roman" w:hAnsiTheme="minorHAnsi" w:cstheme="minorHAnsi"/>
            <w:szCs w:val="24"/>
          </w:rPr>
          <w:t xml:space="preserve">zleconych </w:t>
        </w:r>
      </w:ins>
      <w:ins w:id="56" w:author="Paweł Jankiewicz" w:date="2024-10-30T13:00:00Z">
        <w:r>
          <w:rPr>
            <w:rFonts w:asciiTheme="minorHAnsi" w:eastAsia="Times New Roman" w:hAnsiTheme="minorHAnsi" w:cstheme="minorHAnsi"/>
            <w:szCs w:val="24"/>
          </w:rPr>
          <w:t xml:space="preserve">prac remontowych infrastruktury torowej. </w:t>
        </w:r>
      </w:ins>
    </w:p>
    <w:p w:rsidR="004941DB" w:rsidRDefault="004941DB" w:rsidP="006F0F07">
      <w:pPr>
        <w:pStyle w:val="Akapitzlist"/>
        <w:keepNext/>
        <w:numPr>
          <w:ilvl w:val="0"/>
          <w:numId w:val="82"/>
        </w:numPr>
        <w:tabs>
          <w:tab w:val="clear" w:pos="360"/>
          <w:tab w:val="num" w:pos="709"/>
          <w:tab w:val="num" w:pos="786"/>
        </w:tabs>
        <w:spacing w:before="120" w:after="120" w:line="240" w:lineRule="auto"/>
        <w:ind w:left="709" w:hanging="283"/>
        <w:jc w:val="both"/>
        <w:outlineLvl w:val="1"/>
        <w:rPr>
          <w:ins w:id="57" w:author="Paweł Jankiewicz" w:date="2024-10-30T13:05:00Z"/>
          <w:rFonts w:asciiTheme="minorHAnsi" w:eastAsia="Times New Roman" w:hAnsiTheme="minorHAnsi" w:cstheme="minorHAnsi"/>
          <w:szCs w:val="24"/>
        </w:rPr>
      </w:pPr>
      <w:ins w:id="58" w:author="Paweł Jankiewicz" w:date="2024-10-30T13:00:00Z">
        <w:r>
          <w:rPr>
            <w:rFonts w:asciiTheme="minorHAnsi" w:eastAsia="Times New Roman" w:hAnsiTheme="minorHAnsi" w:cstheme="minorHAnsi"/>
            <w:szCs w:val="24"/>
          </w:rPr>
          <w:t xml:space="preserve">Wykonawca po dokonanym </w:t>
        </w:r>
      </w:ins>
      <w:ins w:id="59" w:author="Paweł Jankiewicz" w:date="2024-10-30T13:03:00Z">
        <w:r>
          <w:rPr>
            <w:rFonts w:asciiTheme="minorHAnsi" w:eastAsia="Times New Roman" w:hAnsiTheme="minorHAnsi" w:cstheme="minorHAnsi"/>
            <w:szCs w:val="24"/>
          </w:rPr>
          <w:t>odbiorze</w:t>
        </w:r>
      </w:ins>
      <w:ins w:id="60" w:author="Paweł Jankiewicz" w:date="2024-10-30T13:00:00Z">
        <w:r>
          <w:rPr>
            <w:rFonts w:asciiTheme="minorHAnsi" w:eastAsia="Times New Roman" w:hAnsiTheme="minorHAnsi" w:cstheme="minorHAnsi"/>
            <w:szCs w:val="24"/>
          </w:rPr>
          <w:t xml:space="preserve"> prac remontowych sporządzi protokół</w:t>
        </w:r>
      </w:ins>
      <w:ins w:id="61" w:author="Paweł Jankiewicz" w:date="2024-10-30T13:01:00Z">
        <w:r>
          <w:rPr>
            <w:rFonts w:asciiTheme="minorHAnsi" w:eastAsia="Times New Roman" w:hAnsiTheme="minorHAnsi" w:cstheme="minorHAnsi"/>
            <w:szCs w:val="24"/>
          </w:rPr>
          <w:t>.</w:t>
        </w:r>
      </w:ins>
    </w:p>
    <w:p w:rsidR="007829FD" w:rsidRPr="00F371F8" w:rsidRDefault="007829FD">
      <w:pPr>
        <w:keepNext/>
        <w:tabs>
          <w:tab w:val="num" w:pos="786"/>
        </w:tabs>
        <w:spacing w:before="120" w:after="120" w:line="240" w:lineRule="auto"/>
        <w:jc w:val="both"/>
        <w:outlineLvl w:val="1"/>
        <w:rPr>
          <w:ins w:id="62" w:author="Paweł Jankiewicz" w:date="2024-10-30T13:01:00Z"/>
          <w:rFonts w:eastAsia="Times New Roman" w:cstheme="minorHAnsi"/>
          <w:szCs w:val="24"/>
          <w:rPrChange w:id="63" w:author="Paweł Jankiewicz" w:date="2024-10-30T13:10:00Z">
            <w:rPr>
              <w:ins w:id="64" w:author="Paweł Jankiewicz" w:date="2024-10-30T13:01:00Z"/>
            </w:rPr>
          </w:rPrChange>
        </w:rPr>
        <w:pPrChange w:id="65" w:author="Paweł Jankiewicz" w:date="2024-10-30T13:10:00Z">
          <w:pPr>
            <w:pStyle w:val="Akapitzlist"/>
            <w:keepNext/>
            <w:numPr>
              <w:numId w:val="82"/>
            </w:numPr>
            <w:tabs>
              <w:tab w:val="num" w:pos="360"/>
              <w:tab w:val="num" w:pos="709"/>
              <w:tab w:val="num" w:pos="786"/>
            </w:tabs>
            <w:spacing w:before="120" w:after="120" w:line="240" w:lineRule="auto"/>
            <w:ind w:left="709" w:hanging="283"/>
            <w:jc w:val="both"/>
            <w:outlineLvl w:val="1"/>
          </w:pPr>
        </w:pPrChange>
      </w:pPr>
    </w:p>
    <w:p w:rsidR="004941DB" w:rsidRPr="006F0F07" w:rsidDel="004941DB" w:rsidRDefault="004941DB" w:rsidP="006F0F07">
      <w:pPr>
        <w:pStyle w:val="Akapitzlist"/>
        <w:keepNext/>
        <w:numPr>
          <w:ilvl w:val="0"/>
          <w:numId w:val="82"/>
        </w:numPr>
        <w:tabs>
          <w:tab w:val="clear" w:pos="360"/>
          <w:tab w:val="num" w:pos="709"/>
          <w:tab w:val="num" w:pos="786"/>
        </w:tabs>
        <w:spacing w:before="120" w:after="120" w:line="240" w:lineRule="auto"/>
        <w:ind w:left="709" w:hanging="283"/>
        <w:jc w:val="both"/>
        <w:outlineLvl w:val="1"/>
        <w:rPr>
          <w:del w:id="66" w:author="Paweł Jankiewicz" w:date="2024-10-30T13:04:00Z"/>
          <w:rFonts w:asciiTheme="minorHAnsi" w:eastAsia="Times New Roman" w:hAnsiTheme="minorHAnsi" w:cstheme="minorHAnsi"/>
          <w:szCs w:val="24"/>
        </w:rPr>
      </w:pPr>
    </w:p>
    <w:p w:rsidR="004A5189" w:rsidRPr="004A5189" w:rsidRDefault="004A5189">
      <w:pPr>
        <w:tabs>
          <w:tab w:val="num" w:pos="709"/>
        </w:tabs>
        <w:spacing w:before="120" w:after="120" w:line="240" w:lineRule="auto"/>
        <w:ind w:left="709" w:hanging="283"/>
        <w:jc w:val="center"/>
        <w:rPr>
          <w:rFonts w:eastAsia="Times New Roman" w:cstheme="minorHAnsi"/>
          <w:b/>
          <w:snapToGrid w:val="0"/>
          <w:szCs w:val="24"/>
          <w:lang w:eastAsia="pl-PL"/>
        </w:rPr>
      </w:pPr>
      <w:r w:rsidRPr="004A5189">
        <w:rPr>
          <w:rFonts w:eastAsia="Times New Roman" w:cstheme="minorHAnsi"/>
          <w:b/>
          <w:snapToGrid w:val="0"/>
          <w:szCs w:val="24"/>
          <w:lang w:eastAsia="pl-PL"/>
        </w:rPr>
        <w:t>§ 6.</w:t>
      </w:r>
    </w:p>
    <w:p w:rsidR="004A5189" w:rsidRPr="0089330B" w:rsidRDefault="004A5189" w:rsidP="006F0F07">
      <w:pPr>
        <w:numPr>
          <w:ilvl w:val="0"/>
          <w:numId w:val="54"/>
        </w:numPr>
        <w:tabs>
          <w:tab w:val="clear" w:pos="360"/>
          <w:tab w:val="num" w:pos="709"/>
          <w:tab w:val="num" w:pos="851"/>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Wypłata wynagrodzenia wskazana w §3 ust.2</w:t>
      </w:r>
      <w:r w:rsidR="002A409D">
        <w:rPr>
          <w:rFonts w:eastAsia="Times New Roman" w:cstheme="minorHAnsi"/>
          <w:snapToGrid w:val="0"/>
          <w:szCs w:val="24"/>
          <w:lang w:eastAsia="pl-PL"/>
        </w:rPr>
        <w:t xml:space="preserve"> </w:t>
      </w:r>
      <w:r w:rsidRPr="004A5189">
        <w:rPr>
          <w:rFonts w:eastAsia="Times New Roman" w:cstheme="minorHAnsi"/>
          <w:snapToGrid w:val="0"/>
          <w:szCs w:val="24"/>
          <w:lang w:eastAsia="pl-PL"/>
        </w:rPr>
        <w:t xml:space="preserve">nastąpi przelewem na konto bankowe Wykonawcy  w terminie 30 dni od daty otrzymania prawidłowo wystawionej faktury. </w:t>
      </w:r>
      <w:r w:rsidR="0089330B" w:rsidRPr="0089330B">
        <w:rPr>
          <w:rFonts w:eastAsia="Times New Roman" w:cstheme="minorHAnsi"/>
          <w:snapToGrid w:val="0"/>
          <w:szCs w:val="24"/>
          <w:lang w:eastAsia="pl-PL"/>
        </w:rPr>
        <w:t>Wykonawca zobowiązuje się do zamieszczenia na fakturze skrótu P</w:t>
      </w:r>
      <w:r w:rsidR="00A64280">
        <w:rPr>
          <w:rFonts w:eastAsia="Times New Roman" w:cstheme="minorHAnsi"/>
          <w:snapToGrid w:val="0"/>
          <w:szCs w:val="24"/>
          <w:lang w:eastAsia="pl-PL"/>
        </w:rPr>
        <w:t xml:space="preserve">OLREGIO </w:t>
      </w:r>
      <w:r w:rsidR="0089330B" w:rsidRPr="0089330B">
        <w:rPr>
          <w:rFonts w:eastAsia="Times New Roman" w:cstheme="minorHAnsi"/>
          <w:snapToGrid w:val="0"/>
          <w:szCs w:val="24"/>
          <w:lang w:eastAsia="pl-PL"/>
        </w:rPr>
        <w:t xml:space="preserve"> Szczecin - skrót jednostki organizacyjnej Zamawiającego oraz numeru Umowy Zamawiającego. </w:t>
      </w:r>
    </w:p>
    <w:p w:rsidR="004A5189" w:rsidRPr="004A5189" w:rsidRDefault="004A5189" w:rsidP="006F0F07">
      <w:pPr>
        <w:numPr>
          <w:ilvl w:val="0"/>
          <w:numId w:val="54"/>
        </w:numPr>
        <w:tabs>
          <w:tab w:val="clear" w:pos="360"/>
          <w:tab w:val="num" w:pos="709"/>
          <w:tab w:val="num" w:pos="851"/>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Faktura dostarczona pod inny adres niż wskazany w §.3 ust.</w:t>
      </w:r>
      <w:r w:rsidR="00481C40">
        <w:rPr>
          <w:rFonts w:eastAsia="Times New Roman" w:cstheme="minorHAnsi"/>
          <w:snapToGrid w:val="0"/>
          <w:szCs w:val="24"/>
          <w:lang w:eastAsia="pl-PL"/>
        </w:rPr>
        <w:t>4</w:t>
      </w:r>
      <w:r w:rsidRPr="004A5189">
        <w:rPr>
          <w:rFonts w:eastAsia="Times New Roman" w:cstheme="minorHAnsi"/>
          <w:snapToGrid w:val="0"/>
          <w:szCs w:val="24"/>
          <w:lang w:eastAsia="pl-PL"/>
        </w:rPr>
        <w:t xml:space="preserve"> nie rodzi skutków prawnych                        w zakresie terminu zapłaty.</w:t>
      </w:r>
    </w:p>
    <w:p w:rsidR="004A5189" w:rsidRPr="004A5189" w:rsidRDefault="004A5189" w:rsidP="006F0F07">
      <w:pPr>
        <w:numPr>
          <w:ilvl w:val="0"/>
          <w:numId w:val="54"/>
        </w:numPr>
        <w:tabs>
          <w:tab w:val="clear" w:pos="360"/>
          <w:tab w:val="num" w:pos="709"/>
          <w:tab w:val="num" w:pos="851"/>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Wykonawca oświadcza, że jest czynnym płatnikiem podatku od towarów i usług VAT</w:t>
      </w:r>
      <w:r w:rsidR="00764B25">
        <w:rPr>
          <w:rFonts w:eastAsia="Times New Roman" w:cstheme="minorHAnsi"/>
          <w:snapToGrid w:val="0"/>
          <w:szCs w:val="24"/>
          <w:lang w:eastAsia="pl-PL"/>
        </w:rPr>
        <w:t>.</w:t>
      </w:r>
      <w:r w:rsidRPr="004A5189">
        <w:rPr>
          <w:rFonts w:eastAsia="Times New Roman" w:cstheme="minorHAnsi"/>
          <w:snapToGrid w:val="0"/>
          <w:szCs w:val="24"/>
          <w:lang w:eastAsia="pl-PL"/>
        </w:rPr>
        <w:t xml:space="preserve"> </w:t>
      </w:r>
    </w:p>
    <w:p w:rsidR="004A5189" w:rsidRPr="004A5189" w:rsidRDefault="004A5189" w:rsidP="006F0F07">
      <w:pPr>
        <w:numPr>
          <w:ilvl w:val="0"/>
          <w:numId w:val="54"/>
        </w:numPr>
        <w:tabs>
          <w:tab w:val="clear" w:pos="360"/>
          <w:tab w:val="num" w:pos="709"/>
          <w:tab w:val="num" w:pos="851"/>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 xml:space="preserve">Zamawiający oświadcza, że jest czynnym płatnikiem podatku od towarów i usług VAT. </w:t>
      </w:r>
    </w:p>
    <w:p w:rsidR="004A5189" w:rsidRPr="004A5189" w:rsidRDefault="004A5189" w:rsidP="006F0F07">
      <w:pPr>
        <w:numPr>
          <w:ilvl w:val="0"/>
          <w:numId w:val="54"/>
        </w:numPr>
        <w:tabs>
          <w:tab w:val="clear" w:pos="360"/>
          <w:tab w:val="num" w:pos="709"/>
          <w:tab w:val="num" w:pos="851"/>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Za datę zapłaty przyjmuje się dzień obciążenia rachunku bankowego Zamawiającego.</w:t>
      </w:r>
    </w:p>
    <w:p w:rsidR="004A5189" w:rsidRPr="004A5189" w:rsidRDefault="004A5189" w:rsidP="006F0F07">
      <w:pPr>
        <w:numPr>
          <w:ilvl w:val="0"/>
          <w:numId w:val="54"/>
        </w:numPr>
        <w:tabs>
          <w:tab w:val="clear" w:pos="360"/>
          <w:tab w:val="num" w:pos="709"/>
          <w:tab w:val="num" w:pos="851"/>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Wykonawca nie może zażądać podwyższenia wynagrodzenia, chociażby w czasie zawarcia umowy nie można było przewidzieć rozmiaru, zakresu lub kosztów realizacji przedmiotu umowy.</w:t>
      </w:r>
    </w:p>
    <w:p w:rsidR="004A5189" w:rsidRPr="004A5189" w:rsidRDefault="004A5189" w:rsidP="006F0F07">
      <w:pPr>
        <w:numPr>
          <w:ilvl w:val="0"/>
          <w:numId w:val="54"/>
        </w:numPr>
        <w:tabs>
          <w:tab w:val="clear" w:pos="360"/>
          <w:tab w:val="num" w:pos="709"/>
          <w:tab w:val="num" w:pos="851"/>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Kwota należna Wykonawcy z tytułu realizacji przedmiotu umowy uwzględnia wszelkie ryzyka</w:t>
      </w:r>
      <w:r w:rsidR="003C597B">
        <w:rPr>
          <w:rFonts w:eastAsia="Times New Roman" w:cstheme="minorHAnsi"/>
          <w:snapToGrid w:val="0"/>
          <w:szCs w:val="24"/>
          <w:lang w:eastAsia="pl-PL"/>
        </w:rPr>
        <w:t xml:space="preserve">    </w:t>
      </w:r>
      <w:r w:rsidRPr="004A5189">
        <w:rPr>
          <w:rFonts w:eastAsia="Times New Roman" w:cstheme="minorHAnsi"/>
          <w:snapToGrid w:val="0"/>
          <w:szCs w:val="24"/>
          <w:lang w:eastAsia="pl-PL"/>
        </w:rPr>
        <w:t>i obejmuje wszelkie ewentualne roszczenia Wykonawcy związane z jej realizacją.</w:t>
      </w:r>
    </w:p>
    <w:p w:rsidR="004A5189" w:rsidRPr="004A5189" w:rsidRDefault="004A5189">
      <w:pPr>
        <w:tabs>
          <w:tab w:val="num" w:pos="709"/>
          <w:tab w:val="left" w:pos="4253"/>
        </w:tabs>
        <w:spacing w:before="120" w:after="120" w:line="240" w:lineRule="auto"/>
        <w:ind w:left="709" w:hanging="283"/>
        <w:jc w:val="center"/>
        <w:rPr>
          <w:rFonts w:eastAsia="Times New Roman" w:cstheme="minorHAnsi"/>
          <w:b/>
          <w:snapToGrid w:val="0"/>
          <w:szCs w:val="24"/>
          <w:lang w:eastAsia="pl-PL"/>
        </w:rPr>
      </w:pPr>
      <w:r w:rsidRPr="004A5189">
        <w:rPr>
          <w:rFonts w:eastAsia="Times New Roman" w:cstheme="minorHAnsi"/>
          <w:b/>
          <w:snapToGrid w:val="0"/>
          <w:szCs w:val="24"/>
          <w:lang w:eastAsia="pl-PL"/>
        </w:rPr>
        <w:t>§ 7.</w:t>
      </w:r>
    </w:p>
    <w:p w:rsidR="004A5189" w:rsidRPr="004A5189" w:rsidRDefault="004A5189" w:rsidP="006F0F07">
      <w:pPr>
        <w:tabs>
          <w:tab w:val="num" w:pos="709"/>
        </w:tabs>
        <w:spacing w:before="120" w:after="120" w:line="240" w:lineRule="auto"/>
        <w:ind w:left="709"/>
        <w:jc w:val="both"/>
        <w:rPr>
          <w:rFonts w:eastAsia="Times New Roman" w:cstheme="minorHAnsi"/>
          <w:b/>
          <w:snapToGrid w:val="0"/>
          <w:szCs w:val="24"/>
          <w:lang w:eastAsia="pl-PL"/>
        </w:rPr>
      </w:pPr>
      <w:r w:rsidRPr="004A5189">
        <w:rPr>
          <w:rFonts w:eastAsia="Times New Roman" w:cstheme="minorHAnsi"/>
          <w:szCs w:val="24"/>
          <w:lang w:eastAsia="pl-PL"/>
        </w:rPr>
        <w:t xml:space="preserve">Wykonawca zobowiązany </w:t>
      </w:r>
      <w:r w:rsidR="002A409D">
        <w:rPr>
          <w:rFonts w:eastAsia="Times New Roman" w:cstheme="minorHAnsi"/>
          <w:szCs w:val="24"/>
          <w:lang w:eastAsia="pl-PL"/>
        </w:rPr>
        <w:t xml:space="preserve">wystawić każdorazowo nowy protokół z przeprowadzonej kontroli jeżeli organ kontrolujący stwierdzi wystawienie protokołu </w:t>
      </w:r>
      <w:r w:rsidR="00AD5D42">
        <w:rPr>
          <w:rFonts w:eastAsia="Times New Roman" w:cstheme="minorHAnsi"/>
          <w:szCs w:val="24"/>
          <w:lang w:eastAsia="pl-PL"/>
        </w:rPr>
        <w:t>bez adnotacji o podstawie prawnej.</w:t>
      </w:r>
      <w:r w:rsidRPr="004A5189">
        <w:rPr>
          <w:rFonts w:eastAsia="Times New Roman" w:cstheme="minorHAnsi"/>
          <w:b/>
          <w:snapToGrid w:val="0"/>
          <w:szCs w:val="24"/>
          <w:lang w:eastAsia="pl-PL"/>
        </w:rPr>
        <w:t xml:space="preserve">                                                                                                 </w:t>
      </w:r>
    </w:p>
    <w:p w:rsidR="006F7743" w:rsidRDefault="006F7743">
      <w:pPr>
        <w:tabs>
          <w:tab w:val="num" w:pos="709"/>
          <w:tab w:val="left" w:pos="4470"/>
        </w:tabs>
        <w:spacing w:before="120" w:after="120" w:line="240" w:lineRule="auto"/>
        <w:ind w:left="709" w:hanging="283"/>
        <w:jc w:val="center"/>
        <w:rPr>
          <w:ins w:id="67" w:author="Paweł Jankiewicz" w:date="2024-10-30T13:10:00Z"/>
          <w:rFonts w:eastAsia="Times New Roman" w:cstheme="minorHAnsi"/>
          <w:b/>
          <w:snapToGrid w:val="0"/>
          <w:szCs w:val="24"/>
          <w:lang w:eastAsia="pl-PL"/>
        </w:rPr>
      </w:pPr>
    </w:p>
    <w:p w:rsidR="00F371F8" w:rsidRDefault="00F371F8">
      <w:pPr>
        <w:tabs>
          <w:tab w:val="num" w:pos="709"/>
          <w:tab w:val="left" w:pos="4470"/>
        </w:tabs>
        <w:spacing w:before="120" w:after="120" w:line="240" w:lineRule="auto"/>
        <w:ind w:left="709" w:hanging="283"/>
        <w:jc w:val="center"/>
        <w:rPr>
          <w:ins w:id="68" w:author="Paweł Jankiewicz" w:date="2024-10-30T13:10:00Z"/>
          <w:rFonts w:eastAsia="Times New Roman" w:cstheme="minorHAnsi"/>
          <w:b/>
          <w:snapToGrid w:val="0"/>
          <w:szCs w:val="24"/>
          <w:lang w:eastAsia="pl-PL"/>
        </w:rPr>
      </w:pPr>
    </w:p>
    <w:p w:rsidR="00F371F8" w:rsidRDefault="00F371F8">
      <w:pPr>
        <w:tabs>
          <w:tab w:val="num" w:pos="709"/>
          <w:tab w:val="left" w:pos="4470"/>
        </w:tabs>
        <w:spacing w:before="120" w:after="120" w:line="240" w:lineRule="auto"/>
        <w:ind w:left="709" w:hanging="283"/>
        <w:jc w:val="center"/>
        <w:rPr>
          <w:rFonts w:eastAsia="Times New Roman" w:cstheme="minorHAnsi"/>
          <w:b/>
          <w:snapToGrid w:val="0"/>
          <w:szCs w:val="24"/>
          <w:lang w:eastAsia="pl-PL"/>
        </w:rPr>
      </w:pPr>
    </w:p>
    <w:p w:rsidR="004A5189" w:rsidRPr="004A5189" w:rsidRDefault="004A5189">
      <w:pPr>
        <w:tabs>
          <w:tab w:val="num" w:pos="709"/>
          <w:tab w:val="left" w:pos="4470"/>
        </w:tabs>
        <w:spacing w:before="120" w:after="120" w:line="240" w:lineRule="auto"/>
        <w:ind w:left="709" w:hanging="283"/>
        <w:jc w:val="center"/>
        <w:rPr>
          <w:rFonts w:eastAsia="Times New Roman" w:cstheme="minorHAnsi"/>
          <w:b/>
          <w:snapToGrid w:val="0"/>
          <w:szCs w:val="24"/>
          <w:lang w:eastAsia="pl-PL"/>
        </w:rPr>
      </w:pPr>
      <w:r w:rsidRPr="004A5189">
        <w:rPr>
          <w:rFonts w:eastAsia="Times New Roman" w:cstheme="minorHAnsi"/>
          <w:b/>
          <w:snapToGrid w:val="0"/>
          <w:szCs w:val="24"/>
          <w:lang w:eastAsia="pl-PL"/>
        </w:rPr>
        <w:lastRenderedPageBreak/>
        <w:t>§ 8.</w:t>
      </w:r>
    </w:p>
    <w:p w:rsidR="00AD5D42" w:rsidRPr="006F0F07" w:rsidRDefault="006D3C6D" w:rsidP="006F0F07">
      <w:pPr>
        <w:tabs>
          <w:tab w:val="num" w:pos="709"/>
          <w:tab w:val="left" w:pos="851"/>
          <w:tab w:val="left" w:pos="4470"/>
        </w:tabs>
        <w:spacing w:before="120" w:after="120" w:line="240" w:lineRule="auto"/>
        <w:ind w:left="709" w:hanging="283"/>
        <w:jc w:val="both"/>
        <w:rPr>
          <w:rFonts w:eastAsia="Times New Roman" w:cstheme="minorHAnsi"/>
          <w:snapToGrid w:val="0"/>
          <w:szCs w:val="24"/>
          <w:lang w:eastAsia="pl-PL"/>
        </w:rPr>
      </w:pPr>
      <w:r w:rsidRPr="006D3C6D">
        <w:rPr>
          <w:rFonts w:eastAsia="Times New Roman" w:cstheme="minorHAnsi"/>
          <w:snapToGrid w:val="0"/>
          <w:szCs w:val="24"/>
          <w:lang w:eastAsia="pl-PL"/>
        </w:rPr>
        <w:t xml:space="preserve">1. </w:t>
      </w:r>
      <w:r w:rsidR="00AD5D42" w:rsidRPr="006F0F07">
        <w:rPr>
          <w:rFonts w:eastAsia="Times New Roman" w:cstheme="minorHAnsi"/>
          <w:snapToGrid w:val="0"/>
          <w:szCs w:val="24"/>
          <w:lang w:eastAsia="pl-PL"/>
        </w:rPr>
        <w:t xml:space="preserve">Wykonawca zobowiązuje się do należytego wykonywania badań diagnostycznych i oględzin </w:t>
      </w:r>
      <w:r w:rsidR="00764B25">
        <w:rPr>
          <w:rFonts w:eastAsia="Times New Roman" w:cstheme="minorHAnsi"/>
          <w:snapToGrid w:val="0"/>
          <w:szCs w:val="24"/>
          <w:lang w:eastAsia="pl-PL"/>
        </w:rPr>
        <w:t xml:space="preserve"> </w:t>
      </w:r>
      <w:r w:rsidR="00B939D5">
        <w:rPr>
          <w:rFonts w:eastAsia="Times New Roman" w:cstheme="minorHAnsi"/>
          <w:snapToGrid w:val="0"/>
          <w:szCs w:val="24"/>
          <w:lang w:eastAsia="pl-PL"/>
        </w:rPr>
        <w:t xml:space="preserve">          </w:t>
      </w:r>
      <w:r w:rsidR="00AD5D42" w:rsidRPr="006F0F07">
        <w:rPr>
          <w:rFonts w:eastAsia="Times New Roman" w:cstheme="minorHAnsi"/>
          <w:snapToGrid w:val="0"/>
          <w:szCs w:val="24"/>
          <w:lang w:eastAsia="pl-PL"/>
        </w:rPr>
        <w:t xml:space="preserve">w terminach i zakresach określonych w instrukcjach  Zamawiającego. </w:t>
      </w:r>
    </w:p>
    <w:p w:rsidR="00AD5D42" w:rsidRPr="006F0F07" w:rsidRDefault="00AD5D42" w:rsidP="006F0F07">
      <w:pPr>
        <w:tabs>
          <w:tab w:val="num" w:pos="709"/>
          <w:tab w:val="left" w:pos="851"/>
          <w:tab w:val="left" w:pos="4470"/>
        </w:tabs>
        <w:spacing w:before="120" w:after="120" w:line="240" w:lineRule="auto"/>
        <w:ind w:left="709" w:hanging="283"/>
        <w:jc w:val="both"/>
        <w:rPr>
          <w:rFonts w:eastAsia="Times New Roman" w:cstheme="minorHAnsi"/>
          <w:snapToGrid w:val="0"/>
          <w:szCs w:val="24"/>
          <w:lang w:eastAsia="pl-PL"/>
        </w:rPr>
      </w:pPr>
      <w:r w:rsidRPr="006F0F07">
        <w:rPr>
          <w:rFonts w:eastAsia="Times New Roman" w:cstheme="minorHAnsi"/>
          <w:snapToGrid w:val="0"/>
          <w:szCs w:val="24"/>
          <w:lang w:eastAsia="pl-PL"/>
        </w:rPr>
        <w:t>2. Wykonawca zobowiązuje się do wykonywania rocznych przeglądów torów zerowych zlokalizowanych w Sekcji Eksploatacji i Utrzymania Taboru w Szczecinie i Kołobrzegu.</w:t>
      </w:r>
    </w:p>
    <w:p w:rsidR="004A5189" w:rsidRDefault="004A5189" w:rsidP="00AB0CE2">
      <w:pPr>
        <w:tabs>
          <w:tab w:val="num" w:pos="709"/>
          <w:tab w:val="left" w:pos="4470"/>
        </w:tabs>
        <w:spacing w:before="120" w:after="120" w:line="240" w:lineRule="auto"/>
        <w:ind w:left="709" w:hanging="283"/>
        <w:rPr>
          <w:rFonts w:eastAsia="Times New Roman" w:cstheme="minorHAnsi"/>
          <w:b/>
          <w:snapToGrid w:val="0"/>
          <w:szCs w:val="24"/>
          <w:lang w:eastAsia="pl-PL"/>
        </w:rPr>
      </w:pPr>
      <w:r w:rsidRPr="004A5189">
        <w:rPr>
          <w:rFonts w:eastAsia="Times New Roman" w:cstheme="minorHAnsi"/>
          <w:b/>
          <w:snapToGrid w:val="0"/>
          <w:szCs w:val="24"/>
          <w:lang w:eastAsia="pl-PL"/>
        </w:rPr>
        <w:t xml:space="preserve">                                   </w:t>
      </w:r>
      <w:r w:rsidR="00082D76">
        <w:rPr>
          <w:rFonts w:eastAsia="Times New Roman" w:cstheme="minorHAnsi"/>
          <w:b/>
          <w:snapToGrid w:val="0"/>
          <w:szCs w:val="24"/>
          <w:lang w:eastAsia="pl-PL"/>
        </w:rPr>
        <w:t xml:space="preserve">                                                 </w:t>
      </w:r>
      <w:r w:rsidRPr="004A5189">
        <w:rPr>
          <w:rFonts w:eastAsia="Times New Roman" w:cstheme="minorHAnsi"/>
          <w:b/>
          <w:snapToGrid w:val="0"/>
          <w:szCs w:val="24"/>
          <w:lang w:eastAsia="pl-PL"/>
        </w:rPr>
        <w:t xml:space="preserve">§ </w:t>
      </w:r>
      <w:r w:rsidR="002A4883">
        <w:rPr>
          <w:rFonts w:eastAsia="Times New Roman" w:cstheme="minorHAnsi"/>
          <w:b/>
          <w:snapToGrid w:val="0"/>
          <w:szCs w:val="24"/>
          <w:lang w:eastAsia="pl-PL"/>
        </w:rPr>
        <w:t>9</w:t>
      </w:r>
      <w:r w:rsidRPr="004A5189">
        <w:rPr>
          <w:rFonts w:eastAsia="Times New Roman" w:cstheme="minorHAnsi"/>
          <w:b/>
          <w:snapToGrid w:val="0"/>
          <w:szCs w:val="24"/>
          <w:lang w:eastAsia="pl-PL"/>
        </w:rPr>
        <w:t>.</w:t>
      </w:r>
    </w:p>
    <w:p w:rsidR="00481C40" w:rsidRDefault="004A5189">
      <w:pPr>
        <w:numPr>
          <w:ilvl w:val="0"/>
          <w:numId w:val="59"/>
        </w:numPr>
        <w:tabs>
          <w:tab w:val="clear" w:pos="720"/>
          <w:tab w:val="num" w:pos="709"/>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Za niewykonanie przedmiotu umowy w ustalonym w §2 terminie Wykonawca zapłaci karę umowną w wysokości 0,2% wynagrodzenia bez VAT, określonego w §3 ust. 2</w:t>
      </w:r>
      <w:r w:rsidR="00481C40">
        <w:rPr>
          <w:rFonts w:eastAsia="Times New Roman" w:cstheme="minorHAnsi"/>
          <w:snapToGrid w:val="0"/>
          <w:szCs w:val="24"/>
          <w:lang w:eastAsia="pl-PL"/>
        </w:rPr>
        <w:t xml:space="preserve">. </w:t>
      </w:r>
      <w:r w:rsidRPr="004A5189">
        <w:rPr>
          <w:rFonts w:eastAsia="Times New Roman" w:cstheme="minorHAnsi"/>
          <w:snapToGrid w:val="0"/>
          <w:szCs w:val="24"/>
          <w:lang w:eastAsia="pl-PL"/>
        </w:rPr>
        <w:t>Umowy  za każdy dzień zwłoki</w:t>
      </w:r>
      <w:r w:rsidR="00AD5D42">
        <w:rPr>
          <w:rFonts w:eastAsia="Times New Roman" w:cstheme="minorHAnsi"/>
          <w:snapToGrid w:val="0"/>
          <w:szCs w:val="24"/>
          <w:lang w:eastAsia="pl-PL"/>
        </w:rPr>
        <w:t xml:space="preserve"> w przypadku nie</w:t>
      </w:r>
      <w:r w:rsidR="00481C40">
        <w:rPr>
          <w:rFonts w:eastAsia="Times New Roman" w:cstheme="minorHAnsi"/>
          <w:snapToGrid w:val="0"/>
          <w:szCs w:val="24"/>
          <w:lang w:eastAsia="pl-PL"/>
        </w:rPr>
        <w:t xml:space="preserve"> wykonania przeglądu. </w:t>
      </w:r>
    </w:p>
    <w:p w:rsidR="004A5189" w:rsidRPr="004A5189" w:rsidRDefault="00481C40">
      <w:pPr>
        <w:numPr>
          <w:ilvl w:val="0"/>
          <w:numId w:val="59"/>
        </w:numPr>
        <w:tabs>
          <w:tab w:val="clear" w:pos="720"/>
          <w:tab w:val="num" w:pos="709"/>
        </w:tabs>
        <w:spacing w:before="120" w:after="120" w:line="240" w:lineRule="auto"/>
        <w:ind w:left="709" w:hanging="283"/>
        <w:jc w:val="both"/>
        <w:rPr>
          <w:rFonts w:eastAsia="Times New Roman" w:cstheme="minorHAnsi"/>
          <w:snapToGrid w:val="0"/>
          <w:szCs w:val="24"/>
          <w:lang w:eastAsia="pl-PL"/>
        </w:rPr>
      </w:pPr>
      <w:r>
        <w:rPr>
          <w:rFonts w:eastAsia="Times New Roman" w:cstheme="minorHAnsi"/>
          <w:snapToGrid w:val="0"/>
          <w:szCs w:val="24"/>
          <w:lang w:eastAsia="pl-PL"/>
        </w:rPr>
        <w:t>Za nie</w:t>
      </w:r>
      <w:r w:rsidR="00AD5D42">
        <w:rPr>
          <w:rFonts w:eastAsia="Times New Roman" w:cstheme="minorHAnsi"/>
          <w:snapToGrid w:val="0"/>
          <w:szCs w:val="24"/>
          <w:lang w:eastAsia="pl-PL"/>
        </w:rPr>
        <w:t xml:space="preserve"> dostarczenia protokołu z wykonanego przeglądu w terminie 7 dni od </w:t>
      </w:r>
      <w:r>
        <w:rPr>
          <w:rFonts w:eastAsia="Times New Roman" w:cstheme="minorHAnsi"/>
          <w:snapToGrid w:val="0"/>
          <w:szCs w:val="24"/>
          <w:lang w:eastAsia="pl-PL"/>
        </w:rPr>
        <w:t xml:space="preserve">dnia </w:t>
      </w:r>
      <w:r w:rsidR="00AD5D42">
        <w:rPr>
          <w:rFonts w:eastAsia="Times New Roman" w:cstheme="minorHAnsi"/>
          <w:snapToGrid w:val="0"/>
          <w:szCs w:val="24"/>
          <w:lang w:eastAsia="pl-PL"/>
        </w:rPr>
        <w:t>zakończenia miesiąca kalendarzowego.</w:t>
      </w:r>
      <w:r>
        <w:rPr>
          <w:rFonts w:eastAsia="Times New Roman" w:cstheme="minorHAnsi"/>
          <w:snapToGrid w:val="0"/>
          <w:szCs w:val="24"/>
          <w:lang w:eastAsia="pl-PL"/>
        </w:rPr>
        <w:t xml:space="preserve"> Wykonawca </w:t>
      </w:r>
      <w:r w:rsidRPr="004A5189">
        <w:rPr>
          <w:rFonts w:eastAsia="Times New Roman" w:cstheme="minorHAnsi"/>
          <w:snapToGrid w:val="0"/>
          <w:szCs w:val="24"/>
          <w:lang w:eastAsia="pl-PL"/>
        </w:rPr>
        <w:t>zapłaci karę umowną w wysokości 0,2% wynagrodzenia bez VAT, określonego w §3 ust. 2</w:t>
      </w:r>
      <w:r>
        <w:rPr>
          <w:rFonts w:eastAsia="Times New Roman" w:cstheme="minorHAnsi"/>
          <w:snapToGrid w:val="0"/>
          <w:szCs w:val="24"/>
          <w:lang w:eastAsia="pl-PL"/>
        </w:rPr>
        <w:t>.</w:t>
      </w:r>
    </w:p>
    <w:p w:rsidR="004A5189" w:rsidRPr="004A5189" w:rsidRDefault="004A5189">
      <w:pPr>
        <w:numPr>
          <w:ilvl w:val="0"/>
          <w:numId w:val="59"/>
        </w:numPr>
        <w:tabs>
          <w:tab w:val="clear" w:pos="720"/>
          <w:tab w:val="num" w:pos="709"/>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Wszelkie kary umowne określone w Umowie płatne będą w ciągu 14 dni od daty wystawienia noty obciążeniowej na rachunek bankowy w niej wskazany.</w:t>
      </w:r>
    </w:p>
    <w:p w:rsidR="004A5189" w:rsidRPr="004A5189" w:rsidRDefault="004A5189">
      <w:pPr>
        <w:numPr>
          <w:ilvl w:val="0"/>
          <w:numId w:val="59"/>
        </w:numPr>
        <w:tabs>
          <w:tab w:val="clear" w:pos="720"/>
          <w:tab w:val="num" w:pos="709"/>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Zamawiający ma prawo potrącić każdą bezsporną kwotę należną Zamawiającemu od Wykonawcy z kwoty przysługującego Wykonawcy na podstawie umowy wynagrodzenia.</w:t>
      </w:r>
    </w:p>
    <w:p w:rsidR="009243DB" w:rsidRDefault="004A5189">
      <w:pPr>
        <w:numPr>
          <w:ilvl w:val="0"/>
          <w:numId w:val="59"/>
        </w:numPr>
        <w:tabs>
          <w:tab w:val="clear" w:pos="720"/>
          <w:tab w:val="num" w:pos="709"/>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Zamawiający zastrzega sobie prawo do dochodzenia odszkodowania przewyższającego wysokość kary umowy na zasadach ogólnych Kodeksu Cywilnego</w:t>
      </w:r>
      <w:r w:rsidR="009243DB">
        <w:rPr>
          <w:rFonts w:eastAsia="Times New Roman" w:cstheme="minorHAnsi"/>
          <w:snapToGrid w:val="0"/>
          <w:szCs w:val="24"/>
          <w:lang w:eastAsia="pl-PL"/>
        </w:rPr>
        <w:t>.</w:t>
      </w:r>
    </w:p>
    <w:p w:rsidR="0002126C" w:rsidRDefault="0002126C">
      <w:pPr>
        <w:numPr>
          <w:ilvl w:val="0"/>
          <w:numId w:val="59"/>
        </w:numPr>
        <w:tabs>
          <w:tab w:val="clear" w:pos="720"/>
          <w:tab w:val="num" w:pos="709"/>
        </w:tabs>
        <w:spacing w:before="120" w:after="120" w:line="240" w:lineRule="auto"/>
        <w:ind w:left="709" w:hanging="283"/>
        <w:jc w:val="both"/>
        <w:rPr>
          <w:rFonts w:eastAsia="Times New Roman" w:cstheme="minorHAnsi"/>
          <w:snapToGrid w:val="0"/>
          <w:szCs w:val="24"/>
          <w:lang w:eastAsia="pl-PL"/>
        </w:rPr>
      </w:pPr>
      <w:r>
        <w:rPr>
          <w:rFonts w:eastAsia="Times New Roman" w:cstheme="minorHAnsi"/>
          <w:snapToGrid w:val="0"/>
          <w:szCs w:val="24"/>
          <w:lang w:eastAsia="pl-PL"/>
        </w:rPr>
        <w:t xml:space="preserve">Wykonawca zobowiązuje się do zachowania tajemnicy i nie  będzie przekazywać informacji </w:t>
      </w:r>
      <w:r w:rsidR="00764B25">
        <w:rPr>
          <w:rFonts w:eastAsia="Times New Roman" w:cstheme="minorHAnsi"/>
          <w:snapToGrid w:val="0"/>
          <w:szCs w:val="24"/>
          <w:lang w:eastAsia="pl-PL"/>
        </w:rPr>
        <w:t xml:space="preserve"> </w:t>
      </w:r>
      <w:r>
        <w:rPr>
          <w:rFonts w:eastAsia="Times New Roman" w:cstheme="minorHAnsi"/>
          <w:snapToGrid w:val="0"/>
          <w:szCs w:val="24"/>
          <w:lang w:eastAsia="pl-PL"/>
        </w:rPr>
        <w:t xml:space="preserve">o stanie infrastruktury torowej innym podmiotom zewnętrznym. </w:t>
      </w:r>
    </w:p>
    <w:p w:rsidR="0002126C" w:rsidRDefault="0002126C">
      <w:pPr>
        <w:numPr>
          <w:ilvl w:val="0"/>
          <w:numId w:val="59"/>
        </w:numPr>
        <w:tabs>
          <w:tab w:val="clear" w:pos="720"/>
          <w:tab w:val="num" w:pos="709"/>
        </w:tabs>
        <w:spacing w:before="120" w:after="120" w:line="240" w:lineRule="auto"/>
        <w:ind w:left="709" w:hanging="283"/>
        <w:jc w:val="both"/>
        <w:rPr>
          <w:rFonts w:eastAsia="Times New Roman" w:cstheme="minorHAnsi"/>
          <w:snapToGrid w:val="0"/>
          <w:szCs w:val="24"/>
          <w:lang w:eastAsia="pl-PL"/>
        </w:rPr>
      </w:pPr>
      <w:r>
        <w:rPr>
          <w:rFonts w:eastAsia="Times New Roman" w:cstheme="minorHAnsi"/>
          <w:snapToGrid w:val="0"/>
          <w:szCs w:val="24"/>
          <w:lang w:eastAsia="pl-PL"/>
        </w:rPr>
        <w:t>W przypadku st</w:t>
      </w:r>
      <w:r w:rsidR="0089330B">
        <w:rPr>
          <w:rFonts w:eastAsia="Times New Roman" w:cstheme="minorHAnsi"/>
          <w:snapToGrid w:val="0"/>
          <w:szCs w:val="24"/>
          <w:lang w:eastAsia="pl-PL"/>
        </w:rPr>
        <w:t>wierdzenia przez Zamawiającego faktu przekazywania</w:t>
      </w:r>
      <w:r>
        <w:rPr>
          <w:rFonts w:eastAsia="Times New Roman" w:cstheme="minorHAnsi"/>
          <w:snapToGrid w:val="0"/>
          <w:szCs w:val="24"/>
          <w:lang w:eastAsia="pl-PL"/>
        </w:rPr>
        <w:t xml:space="preserve"> informacji o stanie technicznym infrastruktury torowej innym podmiotom gospodarczym, Zamawiający w trybie natychmiastow</w:t>
      </w:r>
      <w:r w:rsidRPr="0002126C">
        <w:rPr>
          <w:rFonts w:eastAsia="Times New Roman" w:cstheme="minorHAnsi"/>
          <w:snapToGrid w:val="0"/>
          <w:szCs w:val="24"/>
          <w:lang w:eastAsia="pl-PL"/>
        </w:rPr>
        <w:t>ym rozwiąże u</w:t>
      </w:r>
      <w:r w:rsidR="00E64968">
        <w:rPr>
          <w:rFonts w:eastAsia="Times New Roman" w:cstheme="minorHAnsi"/>
          <w:snapToGrid w:val="0"/>
          <w:szCs w:val="24"/>
          <w:lang w:eastAsia="pl-PL"/>
        </w:rPr>
        <w:t>mowę  oraz nałoży karę pieniężną</w:t>
      </w:r>
      <w:r w:rsidR="00764B25">
        <w:rPr>
          <w:rFonts w:eastAsia="Times New Roman" w:cstheme="minorHAnsi"/>
          <w:snapToGrid w:val="0"/>
          <w:szCs w:val="24"/>
          <w:lang w:eastAsia="pl-PL"/>
        </w:rPr>
        <w:t xml:space="preserve"> w wysokości 20 000,</w:t>
      </w:r>
      <w:r w:rsidRPr="0002126C">
        <w:rPr>
          <w:rFonts w:eastAsia="Times New Roman" w:cstheme="minorHAnsi"/>
          <w:snapToGrid w:val="0"/>
          <w:szCs w:val="24"/>
          <w:lang w:eastAsia="pl-PL"/>
        </w:rPr>
        <w:t xml:space="preserve">00 złotych netto.  </w:t>
      </w:r>
    </w:p>
    <w:p w:rsidR="004A5189" w:rsidRDefault="004A5189" w:rsidP="006F0F07">
      <w:pPr>
        <w:tabs>
          <w:tab w:val="num" w:pos="709"/>
        </w:tabs>
        <w:spacing w:before="120" w:after="120" w:line="240" w:lineRule="auto"/>
        <w:ind w:left="709" w:hanging="283"/>
        <w:jc w:val="both"/>
        <w:rPr>
          <w:rFonts w:eastAsia="Times New Roman" w:cstheme="minorHAnsi"/>
          <w:b/>
          <w:snapToGrid w:val="0"/>
          <w:szCs w:val="24"/>
          <w:lang w:eastAsia="pl-PL"/>
        </w:rPr>
      </w:pPr>
      <w:r w:rsidRPr="004A5189">
        <w:rPr>
          <w:rFonts w:eastAsia="Times New Roman" w:cstheme="minorHAnsi"/>
          <w:b/>
          <w:snapToGrid w:val="0"/>
          <w:szCs w:val="24"/>
          <w:lang w:eastAsia="pl-PL"/>
        </w:rPr>
        <w:t xml:space="preserve">                                                                          </w:t>
      </w:r>
      <w:r w:rsidR="007F4299">
        <w:rPr>
          <w:rFonts w:eastAsia="Times New Roman" w:cstheme="minorHAnsi"/>
          <w:b/>
          <w:snapToGrid w:val="0"/>
          <w:szCs w:val="24"/>
          <w:lang w:eastAsia="pl-PL"/>
        </w:rPr>
        <w:t xml:space="preserve">       </w:t>
      </w:r>
      <w:r w:rsidRPr="004A5189">
        <w:rPr>
          <w:rFonts w:eastAsia="Times New Roman" w:cstheme="minorHAnsi"/>
          <w:b/>
          <w:snapToGrid w:val="0"/>
          <w:szCs w:val="24"/>
          <w:lang w:eastAsia="pl-PL"/>
        </w:rPr>
        <w:t xml:space="preserve">  § 1</w:t>
      </w:r>
      <w:r w:rsidR="002A4883">
        <w:rPr>
          <w:rFonts w:eastAsia="Times New Roman" w:cstheme="minorHAnsi"/>
          <w:b/>
          <w:snapToGrid w:val="0"/>
          <w:szCs w:val="24"/>
          <w:lang w:eastAsia="pl-PL"/>
        </w:rPr>
        <w:t>0</w:t>
      </w:r>
      <w:r w:rsidRPr="004A5189">
        <w:rPr>
          <w:rFonts w:eastAsia="Times New Roman" w:cstheme="minorHAnsi"/>
          <w:b/>
          <w:snapToGrid w:val="0"/>
          <w:szCs w:val="24"/>
          <w:lang w:eastAsia="pl-PL"/>
        </w:rPr>
        <w:t xml:space="preserve">. </w:t>
      </w:r>
    </w:p>
    <w:p w:rsidR="004A5189" w:rsidRPr="004A5189" w:rsidRDefault="004A5189">
      <w:pPr>
        <w:numPr>
          <w:ilvl w:val="0"/>
          <w:numId w:val="55"/>
        </w:numPr>
        <w:tabs>
          <w:tab w:val="num" w:pos="709"/>
        </w:tabs>
        <w:spacing w:before="120" w:after="120" w:line="240" w:lineRule="auto"/>
        <w:ind w:left="709" w:hanging="283"/>
        <w:jc w:val="both"/>
        <w:rPr>
          <w:rFonts w:eastAsia="Times New Roman" w:cstheme="minorHAnsi"/>
          <w:snapToGrid w:val="0"/>
          <w:szCs w:val="24"/>
          <w:lang w:eastAsia="pl-PL"/>
        </w:rPr>
      </w:pPr>
      <w:r w:rsidRPr="004A5189">
        <w:rPr>
          <w:rFonts w:eastAsia="Times New Roman" w:cstheme="minorHAnsi"/>
          <w:snapToGrid w:val="0"/>
          <w:szCs w:val="24"/>
          <w:lang w:eastAsia="pl-PL"/>
        </w:rPr>
        <w:t>Zmiana treści umowy wymaga zgody stron i zachowania formy pisemnej pod rygorem nieważności.</w:t>
      </w:r>
    </w:p>
    <w:p w:rsidR="004A5189" w:rsidRPr="004A5189" w:rsidRDefault="004A5189">
      <w:pPr>
        <w:numPr>
          <w:ilvl w:val="0"/>
          <w:numId w:val="55"/>
        </w:numPr>
        <w:tabs>
          <w:tab w:val="num" w:pos="709"/>
        </w:tabs>
        <w:spacing w:before="120" w:after="120" w:line="240" w:lineRule="auto"/>
        <w:ind w:left="709" w:hanging="283"/>
        <w:jc w:val="both"/>
        <w:rPr>
          <w:rFonts w:eastAsia="Times New Roman" w:cstheme="minorHAnsi"/>
          <w:szCs w:val="24"/>
          <w:lang w:eastAsia="pl-PL"/>
        </w:rPr>
      </w:pPr>
      <w:r w:rsidRPr="004A5189">
        <w:rPr>
          <w:rFonts w:eastAsia="Times New Roman" w:cstheme="minorHAnsi"/>
          <w:snapToGrid w:val="0"/>
          <w:szCs w:val="24"/>
          <w:lang w:eastAsia="pl-PL"/>
        </w:rPr>
        <w:t xml:space="preserve">Umowa wchodzi w życie z dniem jej podpisania i jest zawarta na okres od </w:t>
      </w:r>
      <w:r w:rsidR="007259DE">
        <w:rPr>
          <w:rFonts w:eastAsia="Times New Roman" w:cstheme="minorHAnsi"/>
          <w:snapToGrid w:val="0"/>
          <w:szCs w:val="24"/>
          <w:lang w:eastAsia="pl-PL"/>
        </w:rPr>
        <w:t>01.01</w:t>
      </w:r>
      <w:r w:rsidR="00686326">
        <w:rPr>
          <w:rFonts w:eastAsia="Times New Roman" w:cstheme="minorHAnsi"/>
          <w:snapToGrid w:val="0"/>
          <w:szCs w:val="24"/>
          <w:lang w:eastAsia="pl-PL"/>
        </w:rPr>
        <w:t>.202</w:t>
      </w:r>
      <w:ins w:id="69" w:author="Paweł Jankiewicz" w:date="2024-10-30T13:10:00Z">
        <w:r w:rsidR="00F371F8">
          <w:rPr>
            <w:rFonts w:eastAsia="Times New Roman" w:cstheme="minorHAnsi"/>
            <w:snapToGrid w:val="0"/>
            <w:szCs w:val="24"/>
            <w:lang w:eastAsia="pl-PL"/>
          </w:rPr>
          <w:t>5</w:t>
        </w:r>
      </w:ins>
      <w:del w:id="70" w:author="Paweł Jankiewicz" w:date="2024-10-30T13:10:00Z">
        <w:r w:rsidR="00430F72" w:rsidDel="00F371F8">
          <w:rPr>
            <w:rFonts w:eastAsia="Times New Roman" w:cstheme="minorHAnsi"/>
            <w:snapToGrid w:val="0"/>
            <w:szCs w:val="24"/>
            <w:lang w:eastAsia="pl-PL"/>
          </w:rPr>
          <w:delText>4</w:delText>
        </w:r>
      </w:del>
      <w:r w:rsidR="0020591E">
        <w:rPr>
          <w:rFonts w:eastAsia="Times New Roman" w:cstheme="minorHAnsi"/>
          <w:snapToGrid w:val="0"/>
          <w:szCs w:val="24"/>
          <w:lang w:eastAsia="pl-PL"/>
        </w:rPr>
        <w:t xml:space="preserve"> </w:t>
      </w:r>
      <w:r w:rsidRPr="004A5189">
        <w:rPr>
          <w:rFonts w:eastAsia="Times New Roman" w:cstheme="minorHAnsi"/>
          <w:snapToGrid w:val="0"/>
          <w:szCs w:val="24"/>
          <w:lang w:eastAsia="pl-PL"/>
        </w:rPr>
        <w:t xml:space="preserve">do </w:t>
      </w:r>
      <w:r w:rsidR="007259DE">
        <w:rPr>
          <w:rFonts w:eastAsia="Times New Roman" w:cstheme="minorHAnsi"/>
          <w:snapToGrid w:val="0"/>
          <w:szCs w:val="24"/>
          <w:lang w:eastAsia="pl-PL"/>
        </w:rPr>
        <w:t>31</w:t>
      </w:r>
      <w:r w:rsidR="0020591E">
        <w:rPr>
          <w:rFonts w:eastAsia="Times New Roman" w:cstheme="minorHAnsi"/>
          <w:snapToGrid w:val="0"/>
          <w:szCs w:val="24"/>
          <w:lang w:eastAsia="pl-PL"/>
        </w:rPr>
        <w:t>.12.20</w:t>
      </w:r>
      <w:r w:rsidR="00686326">
        <w:rPr>
          <w:rFonts w:eastAsia="Times New Roman" w:cstheme="minorHAnsi"/>
          <w:snapToGrid w:val="0"/>
          <w:szCs w:val="24"/>
          <w:lang w:eastAsia="pl-PL"/>
        </w:rPr>
        <w:t>2</w:t>
      </w:r>
      <w:ins w:id="71" w:author="Paweł Jankiewicz" w:date="2024-10-30T13:11:00Z">
        <w:r w:rsidR="00F371F8">
          <w:rPr>
            <w:rFonts w:eastAsia="Times New Roman" w:cstheme="minorHAnsi"/>
            <w:snapToGrid w:val="0"/>
            <w:szCs w:val="24"/>
            <w:lang w:eastAsia="pl-PL"/>
          </w:rPr>
          <w:t>5</w:t>
        </w:r>
      </w:ins>
      <w:del w:id="72" w:author="Paweł Jankiewicz" w:date="2024-10-30T13:10:00Z">
        <w:r w:rsidR="00430F72" w:rsidDel="00F371F8">
          <w:rPr>
            <w:rFonts w:eastAsia="Times New Roman" w:cstheme="minorHAnsi"/>
            <w:snapToGrid w:val="0"/>
            <w:szCs w:val="24"/>
            <w:lang w:eastAsia="pl-PL"/>
          </w:rPr>
          <w:delText>4</w:delText>
        </w:r>
      </w:del>
      <w:r w:rsidR="002F2C11">
        <w:rPr>
          <w:rFonts w:eastAsia="Times New Roman" w:cstheme="minorHAnsi"/>
          <w:snapToGrid w:val="0"/>
          <w:szCs w:val="24"/>
          <w:lang w:eastAsia="pl-PL"/>
        </w:rPr>
        <w:t xml:space="preserve"> </w:t>
      </w:r>
      <w:r w:rsidR="0020591E">
        <w:rPr>
          <w:rFonts w:eastAsia="Times New Roman" w:cstheme="minorHAnsi"/>
          <w:snapToGrid w:val="0"/>
          <w:szCs w:val="24"/>
          <w:lang w:eastAsia="pl-PL"/>
        </w:rPr>
        <w:t>r</w:t>
      </w:r>
      <w:r w:rsidR="002F2C11">
        <w:rPr>
          <w:rFonts w:eastAsia="Times New Roman" w:cstheme="minorHAnsi"/>
          <w:snapToGrid w:val="0"/>
          <w:szCs w:val="24"/>
          <w:lang w:eastAsia="pl-PL"/>
        </w:rPr>
        <w:t>.</w:t>
      </w:r>
    </w:p>
    <w:p w:rsidR="004A5189" w:rsidRDefault="004A5189">
      <w:pPr>
        <w:numPr>
          <w:ilvl w:val="0"/>
          <w:numId w:val="55"/>
        </w:numPr>
        <w:tabs>
          <w:tab w:val="num" w:pos="709"/>
        </w:tabs>
        <w:spacing w:before="120" w:after="120" w:line="240" w:lineRule="auto"/>
        <w:ind w:left="709" w:hanging="283"/>
        <w:jc w:val="both"/>
        <w:rPr>
          <w:rFonts w:eastAsia="Times New Roman" w:cstheme="minorHAnsi"/>
          <w:szCs w:val="24"/>
          <w:lang w:eastAsia="pl-PL"/>
        </w:rPr>
      </w:pPr>
      <w:r w:rsidRPr="004A5189">
        <w:rPr>
          <w:rFonts w:eastAsia="Times New Roman" w:cstheme="minorHAnsi"/>
          <w:szCs w:val="24"/>
          <w:lang w:eastAsia="pl-PL"/>
        </w:rPr>
        <w:t xml:space="preserve">Strony ustalają, </w:t>
      </w:r>
      <w:r w:rsidR="005F7317">
        <w:rPr>
          <w:rFonts w:eastAsia="Times New Roman" w:cstheme="minorHAnsi"/>
          <w:szCs w:val="24"/>
          <w:lang w:eastAsia="pl-PL"/>
        </w:rPr>
        <w:t xml:space="preserve">że </w:t>
      </w:r>
      <w:r w:rsidRPr="004A5189">
        <w:rPr>
          <w:rFonts w:eastAsia="Times New Roman" w:cstheme="minorHAnsi"/>
          <w:szCs w:val="24"/>
          <w:lang w:eastAsia="pl-PL"/>
        </w:rPr>
        <w:t>wszelkie podatki, opłaty rejestracyjne, opłaty skarbowe, opłaty celne, składki na ubezpieczenie społeczne i inne opłaty nakładane na Wykonawcę i jego pracowników  w związku z działalnością związaną z wykonywaniem  przedmiotu umowy będą ponoszone</w:t>
      </w:r>
      <w:r w:rsidR="00481C40">
        <w:rPr>
          <w:rFonts w:eastAsia="Times New Roman" w:cstheme="minorHAnsi"/>
          <w:szCs w:val="24"/>
          <w:lang w:eastAsia="pl-PL"/>
        </w:rPr>
        <w:t xml:space="preserve"> </w:t>
      </w:r>
      <w:r w:rsidRPr="004A5189">
        <w:rPr>
          <w:rFonts w:eastAsia="Times New Roman" w:cstheme="minorHAnsi"/>
          <w:szCs w:val="24"/>
          <w:lang w:eastAsia="pl-PL"/>
        </w:rPr>
        <w:t>i regulowane wyłącznie przez Wykonawcę.</w:t>
      </w:r>
    </w:p>
    <w:p w:rsidR="004F61FB" w:rsidRPr="00C00C05" w:rsidRDefault="004A5189" w:rsidP="00AB0CE2">
      <w:pPr>
        <w:tabs>
          <w:tab w:val="num" w:pos="709"/>
        </w:tabs>
        <w:spacing w:before="120" w:after="120" w:line="240" w:lineRule="auto"/>
        <w:ind w:left="709" w:hanging="283"/>
        <w:jc w:val="both"/>
        <w:rPr>
          <w:rFonts w:ascii="Calibri" w:hAnsi="Calibri" w:cs="Calibri"/>
          <w:b/>
          <w:bCs/>
        </w:rPr>
      </w:pPr>
      <w:r w:rsidRPr="004A5189">
        <w:rPr>
          <w:rFonts w:eastAsia="Times New Roman" w:cstheme="minorHAnsi"/>
          <w:b/>
          <w:snapToGrid w:val="0"/>
          <w:szCs w:val="24"/>
          <w:lang w:eastAsia="pl-PL"/>
        </w:rPr>
        <w:t xml:space="preserve">                                                                         </w:t>
      </w:r>
      <w:r w:rsidR="007F4299">
        <w:rPr>
          <w:rFonts w:eastAsia="Times New Roman" w:cstheme="minorHAnsi"/>
          <w:b/>
          <w:snapToGrid w:val="0"/>
          <w:szCs w:val="24"/>
          <w:lang w:eastAsia="pl-PL"/>
        </w:rPr>
        <w:t xml:space="preserve">         </w:t>
      </w:r>
      <w:r w:rsidRPr="004A5189">
        <w:rPr>
          <w:rFonts w:eastAsia="Times New Roman" w:cstheme="minorHAnsi"/>
          <w:b/>
          <w:snapToGrid w:val="0"/>
          <w:szCs w:val="24"/>
          <w:lang w:eastAsia="pl-PL"/>
        </w:rPr>
        <w:t xml:space="preserve"> </w:t>
      </w:r>
      <w:r w:rsidR="004F61FB">
        <w:rPr>
          <w:rFonts w:ascii="Calibri" w:hAnsi="Calibri" w:cs="Calibri"/>
          <w:b/>
          <w:bCs/>
        </w:rPr>
        <w:t>§ 11</w:t>
      </w:r>
      <w:r w:rsidR="004F61FB" w:rsidRPr="00C00C05">
        <w:rPr>
          <w:rFonts w:ascii="Calibri" w:hAnsi="Calibri" w:cs="Calibri"/>
          <w:b/>
          <w:bCs/>
        </w:rPr>
        <w:t>.</w:t>
      </w:r>
    </w:p>
    <w:p w:rsidR="004F61FB" w:rsidRPr="002332B2" w:rsidRDefault="004F61FB" w:rsidP="006F0F07">
      <w:pPr>
        <w:widowControl w:val="0"/>
        <w:tabs>
          <w:tab w:val="num" w:pos="1800"/>
        </w:tabs>
        <w:suppressAutoHyphens/>
        <w:autoSpaceDE w:val="0"/>
        <w:spacing w:before="120" w:after="120"/>
        <w:jc w:val="both"/>
        <w:rPr>
          <w:rFonts w:ascii="Calibri" w:hAnsi="Calibri" w:cs="Calibri"/>
        </w:rPr>
      </w:pPr>
      <w:r w:rsidRPr="00C00C05">
        <w:rPr>
          <w:rFonts w:ascii="Calibri" w:hAnsi="Calibri" w:cs="Calibri"/>
        </w:rPr>
        <w:t xml:space="preserve"> </w:t>
      </w:r>
      <w:r>
        <w:rPr>
          <w:rFonts w:ascii="Calibri" w:hAnsi="Calibri" w:cs="Calibri"/>
        </w:rPr>
        <w:t xml:space="preserve">      </w:t>
      </w:r>
      <w:r w:rsidRPr="002332B2">
        <w:rPr>
          <w:rFonts w:ascii="Calibri" w:hAnsi="Calibri" w:cs="Calibri"/>
        </w:rPr>
        <w:t>Strony wskazują następujące adresy dla doręczeń korespondencji związanej  z Umową:</w:t>
      </w:r>
    </w:p>
    <w:p w:rsidR="004F61FB" w:rsidRDefault="004F61FB" w:rsidP="004F61FB">
      <w:pPr>
        <w:pStyle w:val="Akapitzlist"/>
        <w:widowControl w:val="0"/>
        <w:numPr>
          <w:ilvl w:val="0"/>
          <w:numId w:val="86"/>
        </w:numPr>
        <w:tabs>
          <w:tab w:val="num" w:pos="1800"/>
        </w:tabs>
        <w:suppressAutoHyphens/>
        <w:autoSpaceDE w:val="0"/>
        <w:spacing w:before="120" w:after="120"/>
        <w:ind w:left="567" w:hanging="283"/>
        <w:contextualSpacing/>
        <w:jc w:val="both"/>
        <w:rPr>
          <w:rFonts w:ascii="Calibri" w:hAnsi="Calibri" w:cs="Calibri"/>
        </w:rPr>
      </w:pPr>
      <w:r w:rsidRPr="002332B2">
        <w:rPr>
          <w:rFonts w:ascii="Calibri" w:hAnsi="Calibri" w:cs="Calibri"/>
        </w:rPr>
        <w:t>Zamawiający – POLREGIO S.A.  Zachodniopomorski Zakład w Szczecinie, Plac Brama Portowa 1, 70-225 Szczecin</w:t>
      </w:r>
    </w:p>
    <w:p w:rsidR="004F61FB" w:rsidRPr="002332B2" w:rsidRDefault="004F61FB" w:rsidP="004F61FB">
      <w:pPr>
        <w:pStyle w:val="Akapitzlist"/>
        <w:widowControl w:val="0"/>
        <w:numPr>
          <w:ilvl w:val="0"/>
          <w:numId w:val="86"/>
        </w:numPr>
        <w:tabs>
          <w:tab w:val="num" w:pos="1800"/>
        </w:tabs>
        <w:suppressAutoHyphens/>
        <w:autoSpaceDE w:val="0"/>
        <w:spacing w:before="120" w:after="120"/>
        <w:ind w:left="567" w:hanging="283"/>
        <w:contextualSpacing/>
        <w:jc w:val="both"/>
        <w:rPr>
          <w:rFonts w:ascii="Calibri" w:hAnsi="Calibri" w:cs="Calibri"/>
        </w:rPr>
      </w:pPr>
      <w:r>
        <w:rPr>
          <w:rFonts w:ascii="Calibri" w:hAnsi="Calibri" w:cs="Calibri"/>
        </w:rPr>
        <w:t>Wykonawca -</w:t>
      </w:r>
      <w:r w:rsidRPr="00C00C05">
        <w:rPr>
          <w:rFonts w:ascii="Calibri" w:hAnsi="Calibri" w:cs="Calibri"/>
        </w:rPr>
        <w:t xml:space="preserve"> </w:t>
      </w:r>
      <w:r>
        <w:rPr>
          <w:rFonts w:ascii="Calibri" w:hAnsi="Calibri" w:cs="Calibri"/>
        </w:rPr>
        <w:t>………………….</w:t>
      </w:r>
      <w:r w:rsidRPr="00C00C05">
        <w:rPr>
          <w:rFonts w:ascii="Calibri" w:hAnsi="Calibri" w:cs="Calibri"/>
        </w:rPr>
        <w:t>……………………………………………………………………………………………………………………………... …………………………………………………………………………………………………………………………………………</w:t>
      </w:r>
      <w:r>
        <w:rPr>
          <w:rFonts w:ascii="Calibri" w:hAnsi="Calibri" w:cs="Calibri"/>
        </w:rPr>
        <w:t>………………………………….</w:t>
      </w:r>
    </w:p>
    <w:p w:rsidR="004F61FB" w:rsidRPr="002332B2" w:rsidRDefault="004F61FB" w:rsidP="004F61FB">
      <w:pPr>
        <w:pStyle w:val="Akapitzlist"/>
        <w:widowControl w:val="0"/>
        <w:numPr>
          <w:ilvl w:val="3"/>
          <w:numId w:val="8"/>
        </w:numPr>
        <w:tabs>
          <w:tab w:val="num" w:pos="1800"/>
        </w:tabs>
        <w:suppressAutoHyphens/>
        <w:autoSpaceDE w:val="0"/>
        <w:spacing w:before="120" w:after="120"/>
        <w:ind w:left="284" w:hanging="284"/>
        <w:contextualSpacing/>
        <w:jc w:val="both"/>
        <w:rPr>
          <w:rFonts w:ascii="Calibri" w:hAnsi="Calibri" w:cs="Calibri"/>
        </w:rPr>
      </w:pPr>
      <w:r w:rsidRPr="002332B2">
        <w:rPr>
          <w:rFonts w:ascii="Calibri" w:hAnsi="Calibri" w:cs="Calibri"/>
        </w:rPr>
        <w:t>Osobą odpowiedzialną za realizację Umowy oraz upoważnionymi do kontaktów:</w:t>
      </w:r>
    </w:p>
    <w:p w:rsidR="004F61FB" w:rsidRDefault="004F61FB" w:rsidP="004F61FB">
      <w:pPr>
        <w:pStyle w:val="Akapitzlist"/>
        <w:widowControl w:val="0"/>
        <w:numPr>
          <w:ilvl w:val="0"/>
          <w:numId w:val="87"/>
        </w:numPr>
        <w:tabs>
          <w:tab w:val="num" w:pos="1800"/>
        </w:tabs>
        <w:suppressAutoHyphens/>
        <w:autoSpaceDE w:val="0"/>
        <w:spacing w:before="120" w:after="120"/>
        <w:ind w:left="567" w:hanging="283"/>
        <w:contextualSpacing/>
        <w:jc w:val="both"/>
        <w:rPr>
          <w:rFonts w:ascii="Calibri" w:hAnsi="Calibri" w:cs="Calibri"/>
        </w:rPr>
      </w:pPr>
      <w:r w:rsidRPr="002332B2">
        <w:rPr>
          <w:rFonts w:ascii="Calibri" w:hAnsi="Calibri" w:cs="Calibri"/>
        </w:rPr>
        <w:t xml:space="preserve">ze strony Zamawiającego – Daniel Mozga tel.693 540 240 e-mail: </w:t>
      </w:r>
      <w:hyperlink r:id="rId9" w:history="1">
        <w:r w:rsidRPr="00AB11D2">
          <w:rPr>
            <w:rStyle w:val="Hipercze"/>
            <w:rFonts w:ascii="Calibri" w:hAnsi="Calibri" w:cs="Calibri"/>
          </w:rPr>
          <w:t>daniel.mozga@polregio.com.pl</w:t>
        </w:r>
      </w:hyperlink>
      <w:r>
        <w:rPr>
          <w:rFonts w:ascii="Calibri" w:hAnsi="Calibri" w:cs="Calibri"/>
        </w:rPr>
        <w:t xml:space="preserve">  </w:t>
      </w:r>
    </w:p>
    <w:p w:rsidR="004F61FB" w:rsidRPr="00D47459" w:rsidRDefault="004F61FB" w:rsidP="004F61FB">
      <w:pPr>
        <w:pStyle w:val="Akapitzlist"/>
        <w:numPr>
          <w:ilvl w:val="0"/>
          <w:numId w:val="87"/>
        </w:numPr>
        <w:spacing w:line="240" w:lineRule="auto"/>
        <w:ind w:left="567" w:hanging="283"/>
        <w:contextualSpacing/>
        <w:rPr>
          <w:rFonts w:ascii="Calibri" w:hAnsi="Calibri" w:cs="Calibri"/>
        </w:rPr>
      </w:pPr>
      <w:r>
        <w:rPr>
          <w:rFonts w:ascii="Calibri" w:hAnsi="Calibri" w:cs="Calibri"/>
        </w:rPr>
        <w:t>ze strony Wykonawcy - ………..…………………………………………………………………</w:t>
      </w:r>
      <w:r w:rsidRPr="00D47459">
        <w:rPr>
          <w:rFonts w:ascii="Calibri" w:hAnsi="Calibri" w:cs="Calibri"/>
        </w:rPr>
        <w:t>…. e-mail: ……………</w:t>
      </w:r>
      <w:r>
        <w:rPr>
          <w:rFonts w:ascii="Calibri" w:hAnsi="Calibri" w:cs="Calibri"/>
        </w:rPr>
        <w:t>……………….…..</w:t>
      </w:r>
      <w:r w:rsidRPr="00D47459">
        <w:rPr>
          <w:rFonts w:ascii="Calibri" w:hAnsi="Calibri" w:cs="Calibri"/>
        </w:rPr>
        <w:t>………..</w:t>
      </w:r>
    </w:p>
    <w:p w:rsidR="004F61FB" w:rsidRPr="006F0F07" w:rsidRDefault="004F61FB" w:rsidP="006F0F07">
      <w:pPr>
        <w:pStyle w:val="Akapitzlist"/>
        <w:widowControl w:val="0"/>
        <w:numPr>
          <w:ilvl w:val="0"/>
          <w:numId w:val="88"/>
        </w:numPr>
        <w:suppressAutoHyphens/>
        <w:autoSpaceDE w:val="0"/>
        <w:spacing w:before="120" w:after="120"/>
        <w:jc w:val="both"/>
        <w:rPr>
          <w:rFonts w:ascii="Calibri" w:hAnsi="Calibri" w:cs="Calibri"/>
        </w:rPr>
      </w:pPr>
      <w:r w:rsidRPr="006F0F07">
        <w:rPr>
          <w:rFonts w:ascii="Calibri" w:hAnsi="Calibri" w:cs="Calibri"/>
        </w:rPr>
        <w:lastRenderedPageBreak/>
        <w:t>Zmiana osób wyznaczonych przez Strony, wskazanych w ust. 2, nie stanowi zmiany Umowy  i wymaga jedynie powiadomienia o tym fakcie drugiej strony na jej adres korespondencyjny.</w:t>
      </w:r>
    </w:p>
    <w:p w:rsidR="004F61FB" w:rsidRDefault="004F61FB" w:rsidP="004F61FB">
      <w:pPr>
        <w:pStyle w:val="Akapitzlist"/>
        <w:widowControl w:val="0"/>
        <w:numPr>
          <w:ilvl w:val="0"/>
          <w:numId w:val="88"/>
        </w:numPr>
        <w:tabs>
          <w:tab w:val="num" w:pos="1800"/>
        </w:tabs>
        <w:suppressAutoHyphens/>
        <w:autoSpaceDE w:val="0"/>
        <w:spacing w:before="120" w:after="120"/>
        <w:ind w:left="284" w:hanging="284"/>
        <w:jc w:val="both"/>
        <w:rPr>
          <w:rFonts w:ascii="Calibri" w:hAnsi="Calibri" w:cs="Calibri"/>
        </w:rPr>
      </w:pPr>
      <w:r w:rsidRPr="00D47459">
        <w:rPr>
          <w:rFonts w:ascii="Calibri" w:hAnsi="Calibri" w:cs="Calibri"/>
        </w:rPr>
        <w:t>Strony udostępniają sobie wzajemnie wyłącznie w związku i w celu wykonywania praw i obowiązków Stron wynikających lub pozostających w związku z realizacją Umowy dane osobowe: imię nazwisko, telefon służbowy i adres mail, pracowników Strony wyznaczonych do realizacji przedmiotu Umowy, współpracy w ramach Umowy lub kontaktu w związku z realizacją Umowy lub jej zawarciem.</w:t>
      </w:r>
    </w:p>
    <w:p w:rsidR="004F61FB" w:rsidRDefault="004F61FB" w:rsidP="004F61FB">
      <w:pPr>
        <w:pStyle w:val="Akapitzlist"/>
        <w:widowControl w:val="0"/>
        <w:numPr>
          <w:ilvl w:val="0"/>
          <w:numId w:val="88"/>
        </w:numPr>
        <w:tabs>
          <w:tab w:val="num" w:pos="1800"/>
        </w:tabs>
        <w:suppressAutoHyphens/>
        <w:autoSpaceDE w:val="0"/>
        <w:spacing w:before="120" w:after="120"/>
        <w:ind w:left="284" w:hanging="284"/>
        <w:jc w:val="both"/>
        <w:rPr>
          <w:rFonts w:ascii="Calibri" w:hAnsi="Calibri" w:cs="Calibri"/>
        </w:rPr>
      </w:pPr>
      <w:r w:rsidRPr="00D47459">
        <w:rPr>
          <w:rFonts w:ascii="Calibri" w:hAnsi="Calibri" w:cs="Calibri"/>
        </w:rPr>
        <w:t>Podmiot udostępniający dane drugiej Stronie oświadcza, że posiada podstawę prawną do udostępnienia danych dla realizacji zawartej Umowy.</w:t>
      </w:r>
    </w:p>
    <w:p w:rsidR="004F61FB" w:rsidRDefault="004F61FB" w:rsidP="004F61FB">
      <w:pPr>
        <w:pStyle w:val="Akapitzlist"/>
        <w:widowControl w:val="0"/>
        <w:tabs>
          <w:tab w:val="num" w:pos="1800"/>
        </w:tabs>
        <w:suppressAutoHyphens/>
        <w:autoSpaceDE w:val="0"/>
        <w:spacing w:before="120" w:after="120"/>
        <w:ind w:left="284"/>
        <w:jc w:val="both"/>
        <w:rPr>
          <w:rFonts w:ascii="Calibri" w:hAnsi="Calibri" w:cs="Calibri"/>
        </w:rPr>
      </w:pPr>
    </w:p>
    <w:p w:rsidR="004F61FB" w:rsidDel="00915D27" w:rsidRDefault="004F61FB" w:rsidP="00915D27">
      <w:pPr>
        <w:pStyle w:val="Akapitzlist"/>
        <w:widowControl w:val="0"/>
        <w:numPr>
          <w:ilvl w:val="0"/>
          <w:numId w:val="88"/>
        </w:numPr>
        <w:tabs>
          <w:tab w:val="num" w:pos="1800"/>
        </w:tabs>
        <w:suppressAutoHyphens/>
        <w:autoSpaceDE w:val="0"/>
        <w:spacing w:before="120" w:after="120"/>
        <w:ind w:left="284" w:hanging="284"/>
        <w:jc w:val="both"/>
        <w:rPr>
          <w:del w:id="73" w:author="Paweł Jankiewicz" w:date="2024-10-31T09:59:00Z"/>
          <w:rFonts w:ascii="Calibri" w:hAnsi="Calibri" w:cs="Calibri"/>
        </w:rPr>
        <w:pPrChange w:id="74" w:author="Paweł Jankiewicz" w:date="2024-10-31T09:59:00Z">
          <w:pPr>
            <w:numPr>
              <w:numId w:val="95"/>
            </w:numPr>
            <w:spacing w:before="120" w:after="120" w:line="256" w:lineRule="auto"/>
            <w:ind w:left="720" w:hanging="360"/>
            <w:jc w:val="both"/>
          </w:pPr>
        </w:pPrChange>
      </w:pPr>
      <w:r w:rsidRPr="00D47459">
        <w:rPr>
          <w:rFonts w:ascii="Calibri" w:hAnsi="Calibri" w:cs="Calibri"/>
        </w:rPr>
        <w:t>W celu uniknięcia wątpliwości, z chwilą udostępnienia danych strona przyjmująca staje się ich administratorem w rozumieniu art. 4 pkt 7 RODO i tym samym w odniesieniu do udostępnionych danych spoczywają na nim wszystkie obowiązki administratora danych osobowych.</w:t>
      </w:r>
    </w:p>
    <w:p w:rsidR="00915D27" w:rsidRDefault="00915D27" w:rsidP="004F61FB">
      <w:pPr>
        <w:pStyle w:val="Akapitzlist"/>
        <w:widowControl w:val="0"/>
        <w:numPr>
          <w:ilvl w:val="0"/>
          <w:numId w:val="88"/>
        </w:numPr>
        <w:tabs>
          <w:tab w:val="num" w:pos="1800"/>
        </w:tabs>
        <w:suppressAutoHyphens/>
        <w:autoSpaceDE w:val="0"/>
        <w:spacing w:before="120" w:after="120"/>
        <w:ind w:left="284" w:hanging="284"/>
        <w:jc w:val="both"/>
        <w:rPr>
          <w:ins w:id="75" w:author="Paweł Jankiewicz" w:date="2024-10-31T09:59:00Z"/>
          <w:rFonts w:ascii="Calibri" w:hAnsi="Calibri" w:cs="Calibri"/>
        </w:rPr>
      </w:pPr>
    </w:p>
    <w:p w:rsidR="00915D27" w:rsidRPr="00915D27" w:rsidRDefault="004F61FB" w:rsidP="00915D27">
      <w:pPr>
        <w:pStyle w:val="Akapitzlist"/>
        <w:widowControl w:val="0"/>
        <w:numPr>
          <w:ilvl w:val="0"/>
          <w:numId w:val="88"/>
        </w:numPr>
        <w:tabs>
          <w:tab w:val="num" w:pos="1800"/>
        </w:tabs>
        <w:suppressAutoHyphens/>
        <w:autoSpaceDE w:val="0"/>
        <w:spacing w:before="120" w:after="120"/>
        <w:ind w:left="284" w:hanging="284"/>
        <w:jc w:val="both"/>
        <w:rPr>
          <w:ins w:id="76" w:author="Paweł Jankiewicz" w:date="2024-10-31T09:59:00Z"/>
          <w:rFonts w:ascii="Calibri" w:eastAsia="Calibri" w:hAnsi="Calibri" w:cs="Calibri"/>
          <w:b/>
          <w:rPrChange w:id="77" w:author="Paweł Jankiewicz" w:date="2024-10-31T10:00:00Z">
            <w:rPr>
              <w:ins w:id="78" w:author="Paweł Jankiewicz" w:date="2024-10-31T09:59:00Z"/>
              <w:rFonts w:eastAsia="Calibri"/>
              <w:b/>
              <w:sz w:val="20"/>
              <w:szCs w:val="20"/>
            </w:rPr>
          </w:rPrChange>
        </w:rPr>
        <w:pPrChange w:id="79" w:author="Paweł Jankiewicz" w:date="2024-10-31T09:59:00Z">
          <w:pPr>
            <w:numPr>
              <w:numId w:val="95"/>
            </w:numPr>
            <w:spacing w:before="120" w:after="120" w:line="256" w:lineRule="auto"/>
            <w:ind w:left="720" w:hanging="360"/>
            <w:jc w:val="both"/>
          </w:pPr>
        </w:pPrChange>
      </w:pPr>
      <w:del w:id="80" w:author="Paweł Jankiewicz" w:date="2024-10-31T09:59:00Z">
        <w:r w:rsidRPr="00915D27" w:rsidDel="00915D27">
          <w:rPr>
            <w:rFonts w:ascii="Calibri" w:hAnsi="Calibri" w:cs="Calibri"/>
            <w:rPrChange w:id="81" w:author="Paweł Jankiewicz" w:date="2024-10-31T10:00:00Z">
              <w:rPr/>
            </w:rPrChange>
          </w:rPr>
          <w:delText xml:space="preserve">Wykonawca </w:delText>
        </w:r>
      </w:del>
      <w:ins w:id="82" w:author="Paweł Jankiewicz" w:date="2024-10-31T09:59:00Z">
        <w:r w:rsidR="00915D27" w:rsidRPr="00915D27">
          <w:rPr>
            <w:rFonts w:ascii="Calibri" w:eastAsia="Calibri" w:hAnsi="Calibri" w:cs="Calibri"/>
            <w:rPrChange w:id="83" w:author="Paweł Jankiewicz" w:date="2024-10-31T10:00:00Z">
              <w:rPr>
                <w:rFonts w:eastAsia="Calibri"/>
                <w:sz w:val="20"/>
                <w:szCs w:val="20"/>
              </w:rPr>
            </w:rPrChange>
          </w:rPr>
          <w:t xml:space="preserve">Wykonawca poinformuje osoby, których dane osobowe udostępnia w ramach Umowy, o dokonanym udostępnieniu oraz przekaże tym osobom klauzulę informacyjną o przetwarzaniu danych osobowych według Załącznika nr </w:t>
        </w:r>
        <w:r w:rsidR="00915D27" w:rsidRPr="00915D27">
          <w:rPr>
            <w:rFonts w:ascii="Calibri" w:eastAsia="Calibri" w:hAnsi="Calibri" w:cs="Calibri"/>
            <w:rPrChange w:id="84" w:author="Paweł Jankiewicz" w:date="2024-10-31T10:00:00Z">
              <w:rPr>
                <w:rFonts w:ascii="Calibri" w:eastAsia="Calibri" w:hAnsi="Calibri" w:cs="Calibri"/>
                <w:sz w:val="20"/>
                <w:szCs w:val="20"/>
                <w:highlight w:val="yellow"/>
              </w:rPr>
            </w:rPrChange>
          </w:rPr>
          <w:t>5</w:t>
        </w:r>
        <w:r w:rsidR="00915D27" w:rsidRPr="00915D27">
          <w:rPr>
            <w:rFonts w:ascii="Calibri" w:eastAsia="Calibri" w:hAnsi="Calibri" w:cs="Calibri"/>
            <w:rPrChange w:id="85" w:author="Paweł Jankiewicz" w:date="2024-10-31T10:00:00Z">
              <w:rPr>
                <w:rFonts w:ascii="Calibri" w:eastAsia="Calibri" w:hAnsi="Calibri" w:cs="Calibri"/>
                <w:sz w:val="20"/>
                <w:szCs w:val="20"/>
              </w:rPr>
            </w:rPrChange>
          </w:rPr>
          <w:t xml:space="preserve"> </w:t>
        </w:r>
        <w:r w:rsidR="00915D27" w:rsidRPr="00915D27">
          <w:rPr>
            <w:rFonts w:ascii="Calibri" w:eastAsia="Calibri" w:hAnsi="Calibri" w:cs="Calibri"/>
            <w:rPrChange w:id="86" w:author="Paweł Jankiewicz" w:date="2024-10-31T10:00:00Z">
              <w:rPr>
                <w:rFonts w:eastAsia="Calibri"/>
                <w:sz w:val="20"/>
                <w:szCs w:val="20"/>
              </w:rPr>
            </w:rPrChange>
          </w:rPr>
          <w:t xml:space="preserve"> do Umowy, w terminie 30 dni od dnia jej zawarcia, </w:t>
        </w:r>
        <w:r w:rsidR="00915D27" w:rsidRPr="00915D27">
          <w:rPr>
            <w:rFonts w:ascii="Calibri" w:eastAsia="Calibri" w:hAnsi="Calibri" w:cs="Calibri"/>
            <w:highlight w:val="white"/>
            <w:rPrChange w:id="87" w:author="Paweł Jankiewicz" w:date="2024-10-31T10:00:00Z">
              <w:rPr>
                <w:rFonts w:eastAsia="Calibri"/>
                <w:sz w:val="20"/>
                <w:szCs w:val="20"/>
                <w:highlight w:val="white"/>
              </w:rPr>
            </w:rPrChange>
          </w:rPr>
          <w:t>a w przypadku udostępnienia danych w trakcie trwania umowy przekazanie klauzuli nastąpi do 30 dni po ich udostępnieniu.</w:t>
        </w:r>
      </w:ins>
    </w:p>
    <w:p w:rsidR="004F61FB" w:rsidRDefault="004F61FB" w:rsidP="00915D27">
      <w:pPr>
        <w:pStyle w:val="Akapitzlist"/>
        <w:widowControl w:val="0"/>
        <w:suppressAutoHyphens/>
        <w:autoSpaceDE w:val="0"/>
        <w:spacing w:before="120" w:after="120"/>
        <w:ind w:left="360"/>
        <w:jc w:val="both"/>
        <w:rPr>
          <w:rFonts w:ascii="Calibri" w:hAnsi="Calibri" w:cs="Calibri"/>
        </w:rPr>
        <w:pPrChange w:id="88" w:author="Paweł Jankiewicz" w:date="2024-10-31T09:59:00Z">
          <w:pPr>
            <w:pStyle w:val="Akapitzlist"/>
            <w:widowControl w:val="0"/>
            <w:numPr>
              <w:numId w:val="88"/>
            </w:numPr>
            <w:tabs>
              <w:tab w:val="num" w:pos="1800"/>
            </w:tabs>
            <w:suppressAutoHyphens/>
            <w:autoSpaceDE w:val="0"/>
            <w:spacing w:before="120" w:after="120"/>
            <w:ind w:left="360" w:hanging="360"/>
            <w:jc w:val="both"/>
          </w:pPr>
        </w:pPrChange>
      </w:pPr>
      <w:del w:id="89" w:author="Paweł Jankiewicz" w:date="2024-10-31T09:59:00Z">
        <w:r w:rsidRPr="00D47459" w:rsidDel="00915D27">
          <w:rPr>
            <w:rFonts w:ascii="Calibri" w:hAnsi="Calibri" w:cs="Calibri"/>
          </w:rPr>
          <w:delText xml:space="preserve">poinformuje osoby, których dane udostępnia o dokonanym udostępnieniu danych osobowych oraz przekaże osobom, których dane w ramach Umowy udostępnia klauzulę informacyjną o przetwarzaniu danych </w:delText>
        </w:r>
        <w:r w:rsidDel="00915D27">
          <w:rPr>
            <w:rFonts w:ascii="Calibri" w:hAnsi="Calibri" w:cs="Calibri"/>
          </w:rPr>
          <w:delText>osobowych według Załącznika nr 5</w:delText>
        </w:r>
        <w:r w:rsidRPr="00D47459" w:rsidDel="00915D27">
          <w:rPr>
            <w:rFonts w:ascii="Calibri" w:hAnsi="Calibri" w:cs="Calibri"/>
          </w:rPr>
          <w:delText xml:space="preserve"> do Umowy.</w:delText>
        </w:r>
      </w:del>
    </w:p>
    <w:p w:rsidR="004F61FB" w:rsidRDefault="009271EA" w:rsidP="006F0F07">
      <w:pPr>
        <w:tabs>
          <w:tab w:val="num" w:pos="709"/>
        </w:tabs>
        <w:spacing w:before="120" w:after="120" w:line="240" w:lineRule="auto"/>
        <w:ind w:left="709" w:hanging="283"/>
        <w:jc w:val="center"/>
        <w:rPr>
          <w:rFonts w:eastAsia="Times New Roman" w:cstheme="minorHAnsi"/>
          <w:b/>
          <w:snapToGrid w:val="0"/>
          <w:szCs w:val="24"/>
          <w:lang w:eastAsia="pl-PL"/>
        </w:rPr>
      </w:pPr>
      <w:r w:rsidRPr="009271EA">
        <w:rPr>
          <w:rFonts w:eastAsia="Times New Roman" w:cstheme="minorHAnsi"/>
          <w:b/>
          <w:snapToGrid w:val="0"/>
          <w:szCs w:val="24"/>
          <w:lang w:eastAsia="pl-PL"/>
        </w:rPr>
        <w:t>§ 12.</w:t>
      </w:r>
    </w:p>
    <w:p w:rsidR="009271EA" w:rsidRPr="00AB0CE2" w:rsidRDefault="009271EA" w:rsidP="006F0F07">
      <w:pPr>
        <w:pBdr>
          <w:top w:val="nil"/>
          <w:left w:val="nil"/>
          <w:bottom w:val="nil"/>
          <w:right w:val="nil"/>
          <w:between w:val="nil"/>
        </w:pBdr>
        <w:spacing w:before="120" w:after="120"/>
        <w:contextualSpacing/>
        <w:jc w:val="both"/>
        <w:rPr>
          <w:rFonts w:cstheme="minorHAnsi"/>
          <w:b/>
          <w:bCs/>
          <w:color w:val="000000"/>
        </w:rPr>
      </w:pPr>
      <w:r w:rsidRPr="00AB0CE2">
        <w:rPr>
          <w:rFonts w:eastAsia="Times New Roman" w:cstheme="minorHAnsi"/>
          <w:snapToGrid w:val="0"/>
          <w:szCs w:val="24"/>
          <w:lang w:eastAsia="pl-PL"/>
        </w:rPr>
        <w:t>Wykonawca oświadcza, że</w:t>
      </w:r>
      <w:r w:rsidRPr="00AB0CE2">
        <w:rPr>
          <w:rFonts w:eastAsia="Times New Roman" w:cstheme="minorHAnsi"/>
          <w:b/>
          <w:snapToGrid w:val="0"/>
          <w:szCs w:val="24"/>
          <w:lang w:eastAsia="pl-PL"/>
        </w:rPr>
        <w:t xml:space="preserve"> </w:t>
      </w:r>
      <w:r w:rsidRPr="00AB0CE2">
        <w:rPr>
          <w:rFonts w:eastAsia="Calibri" w:cstheme="minorHAnsi"/>
        </w:rPr>
        <w:t xml:space="preserve">przystępując do udziału w postępowaniu o udzielenie zamówienia sektorowego o nazwie </w:t>
      </w:r>
      <w:r w:rsidRPr="00AB0CE2">
        <w:rPr>
          <w:rFonts w:eastAsia="Calibri" w:cstheme="minorHAnsi"/>
          <w:b/>
        </w:rPr>
        <w:t>„</w:t>
      </w:r>
      <w:r w:rsidRPr="00AB0CE2">
        <w:rPr>
          <w:rFonts w:cstheme="minorHAnsi"/>
          <w:color w:val="000000"/>
        </w:rPr>
        <w:t xml:space="preserve">Wykonanie diagnostyki i oględzin nawierzchni kolejowej </w:t>
      </w:r>
      <w:r w:rsidR="00385B7E" w:rsidRPr="00AB0CE2">
        <w:rPr>
          <w:rFonts w:cstheme="minorHAnsi"/>
          <w:color w:val="000000"/>
        </w:rPr>
        <w:t>torów</w:t>
      </w:r>
      <w:r w:rsidRPr="00AB0CE2">
        <w:rPr>
          <w:rFonts w:cstheme="minorHAnsi"/>
          <w:color w:val="000000"/>
        </w:rPr>
        <w:t xml:space="preserve"> i rozjazdów oraz urządzeń </w:t>
      </w:r>
      <w:proofErr w:type="spellStart"/>
      <w:r w:rsidRPr="00AB0CE2">
        <w:rPr>
          <w:rFonts w:cstheme="minorHAnsi"/>
          <w:color w:val="000000"/>
        </w:rPr>
        <w:t>srk</w:t>
      </w:r>
      <w:proofErr w:type="spellEnd"/>
      <w:r w:rsidRPr="00AB0CE2">
        <w:rPr>
          <w:rFonts w:cstheme="minorHAnsi"/>
          <w:color w:val="000000"/>
        </w:rPr>
        <w:t xml:space="preserve"> zlokalizowanych na terenie Sekcji Eksploatacji i Utrzymania Torów Szczecinie  ul. Białowieska 23 oraz Sekcji Eksploatacji i Utrzymania Taboru w Kołobrzegu ul. Kołłątaja 2</w:t>
      </w:r>
      <w:r w:rsidRPr="00AB0CE2">
        <w:rPr>
          <w:rFonts w:eastAsia="Calibri" w:cstheme="minorHAnsi"/>
        </w:rPr>
        <w:t>”</w:t>
      </w:r>
      <w:r w:rsidRPr="00AB0CE2">
        <w:rPr>
          <w:rFonts w:eastAsia="Calibri" w:cstheme="minorHAnsi"/>
          <w:bCs/>
        </w:rPr>
        <w:t xml:space="preserve"> </w:t>
      </w:r>
      <w:r w:rsidRPr="00AB0CE2">
        <w:rPr>
          <w:rFonts w:eastAsia="Calibri" w:cstheme="minorHAnsi"/>
        </w:rPr>
        <w:t>prowadzonym w trybie a</w:t>
      </w:r>
      <w:r w:rsidR="00385B7E" w:rsidRPr="00AB0CE2">
        <w:rPr>
          <w:rFonts w:eastAsia="Calibri" w:cstheme="minorHAnsi"/>
        </w:rPr>
        <w:t>u</w:t>
      </w:r>
      <w:r w:rsidRPr="00AB0CE2">
        <w:rPr>
          <w:rFonts w:eastAsia="SimSun" w:cstheme="minorHAnsi"/>
          <w:kern w:val="2"/>
          <w:lang w:eastAsia="hi-IN" w:bidi="hi-IN"/>
        </w:rPr>
        <w:t>kcji na stronie eB2B</w:t>
      </w:r>
      <w:r w:rsidRPr="00AB0CE2">
        <w:rPr>
          <w:rFonts w:eastAsia="Calibri" w:cstheme="minorHAnsi"/>
        </w:rPr>
        <w:t>, niniejszym oświadczam, że udzielenie zamówienia podmiotowi, który reprezentuję, nie będzie stanowić udzielenia zamówienia:</w:t>
      </w:r>
    </w:p>
    <w:p w:rsidR="009271EA" w:rsidRPr="00707EF6" w:rsidRDefault="009271EA" w:rsidP="006F0F07">
      <w:pPr>
        <w:numPr>
          <w:ilvl w:val="1"/>
          <w:numId w:val="91"/>
        </w:numPr>
        <w:spacing w:before="120" w:after="120"/>
        <w:ind w:left="426"/>
        <w:contextualSpacing/>
        <w:jc w:val="both"/>
        <w:rPr>
          <w:rFonts w:ascii="Calibri" w:eastAsia="Calibri" w:hAnsi="Calibri" w:cs="Arial"/>
          <w:lang w:val="cs-CZ"/>
        </w:rPr>
      </w:pPr>
      <w:r w:rsidRPr="00707EF6">
        <w:rPr>
          <w:rFonts w:ascii="Calibri" w:eastAsia="Calibri" w:hAnsi="Calibri" w:cs="Calibri"/>
          <w:iCs/>
          <w:lang w:val="cs-CZ"/>
        </w:rPr>
        <w:t>obywatelowi rosyjskiemu lub oso</w:t>
      </w:r>
      <w:r w:rsidRPr="00707EF6">
        <w:rPr>
          <w:rFonts w:ascii="Calibri" w:eastAsia="Calibri" w:hAnsi="Calibri" w:cs="Arial"/>
          <w:iCs/>
          <w:lang w:val="cs-CZ"/>
        </w:rPr>
        <w:t>b</w:t>
      </w:r>
      <w:r w:rsidRPr="00707EF6">
        <w:rPr>
          <w:rFonts w:ascii="Calibri" w:eastAsia="Calibri" w:hAnsi="Calibri" w:cs="Calibri"/>
          <w:iCs/>
          <w:lang w:val="cs-CZ"/>
        </w:rPr>
        <w:t>ie</w:t>
      </w:r>
      <w:r w:rsidRPr="00707EF6">
        <w:rPr>
          <w:rFonts w:ascii="Calibri" w:eastAsia="Calibri" w:hAnsi="Calibri" w:cs="Arial"/>
          <w:iCs/>
          <w:lang w:val="cs-CZ"/>
        </w:rPr>
        <w:t xml:space="preserve"> fizyczn</w:t>
      </w:r>
      <w:r w:rsidRPr="00707EF6">
        <w:rPr>
          <w:rFonts w:ascii="Calibri" w:eastAsia="Calibri" w:hAnsi="Calibri" w:cs="Calibri"/>
          <w:iCs/>
          <w:lang w:val="cs-CZ"/>
        </w:rPr>
        <w:t>ej</w:t>
      </w:r>
      <w:r w:rsidRPr="00707EF6">
        <w:rPr>
          <w:rFonts w:ascii="Calibri" w:eastAsia="Calibri" w:hAnsi="Calibri" w:cs="Arial"/>
          <w:iCs/>
          <w:lang w:val="cs-CZ"/>
        </w:rPr>
        <w:t xml:space="preserve"> lub prawn</w:t>
      </w:r>
      <w:r w:rsidRPr="00707EF6">
        <w:rPr>
          <w:rFonts w:ascii="Calibri" w:eastAsia="Calibri" w:hAnsi="Calibri" w:cs="Calibri"/>
          <w:iCs/>
          <w:lang w:val="cs-CZ"/>
        </w:rPr>
        <w:t>ej, podmiotowi lub organowi</w:t>
      </w:r>
      <w:r w:rsidRPr="00707EF6">
        <w:rPr>
          <w:rFonts w:ascii="Calibri" w:eastAsia="Calibri" w:hAnsi="Calibri" w:cs="Arial"/>
          <w:iCs/>
          <w:lang w:val="cs-CZ"/>
        </w:rPr>
        <w:t xml:space="preserve"> z siedzibą w Rosji;</w:t>
      </w:r>
    </w:p>
    <w:p w:rsidR="009271EA" w:rsidRPr="00707EF6" w:rsidRDefault="009271EA" w:rsidP="006F0F07">
      <w:pPr>
        <w:numPr>
          <w:ilvl w:val="1"/>
          <w:numId w:val="91"/>
        </w:numPr>
        <w:spacing w:before="120" w:after="120"/>
        <w:ind w:left="426"/>
        <w:contextualSpacing/>
        <w:jc w:val="both"/>
        <w:rPr>
          <w:rFonts w:ascii="Calibri" w:eastAsia="Calibri" w:hAnsi="Calibri" w:cs="Calibri"/>
        </w:rPr>
      </w:pPr>
      <w:r w:rsidRPr="00707EF6">
        <w:rPr>
          <w:rFonts w:ascii="Calibri" w:eastAsia="Calibri" w:hAnsi="Calibri" w:cs="Calibri"/>
          <w:iCs/>
        </w:rPr>
        <w:t>osobie prawnej, podmiotowi lub organowi, do których prawa własności bezpośrednio lub pośrednio w ponad 50 % należą do podmiotu, o którym mowa w pkt. 1 niniejszego oświadczenia; lub</w:t>
      </w:r>
    </w:p>
    <w:p w:rsidR="009271EA" w:rsidRPr="00707EF6" w:rsidRDefault="009271EA" w:rsidP="006F0F07">
      <w:pPr>
        <w:numPr>
          <w:ilvl w:val="1"/>
          <w:numId w:val="91"/>
        </w:numPr>
        <w:spacing w:before="120" w:after="120"/>
        <w:ind w:left="426"/>
        <w:contextualSpacing/>
        <w:jc w:val="both"/>
        <w:rPr>
          <w:rFonts w:ascii="Calibri" w:eastAsia="Calibri" w:hAnsi="Calibri" w:cs="Calibri"/>
        </w:rPr>
      </w:pPr>
      <w:r w:rsidRPr="00707EF6">
        <w:rPr>
          <w:rFonts w:ascii="Calibri" w:eastAsia="Calibri" w:hAnsi="Calibri" w:cs="Calibri"/>
          <w:iCs/>
        </w:rPr>
        <w:t>osobie fizycznej lub prawnej, podmiotowi lub organowi działającym w imieniu lub pod kierunkiem podmiotu, o którym mowa w pkt 1 lub 2 niniejszego oświadczenia,</w:t>
      </w:r>
    </w:p>
    <w:p w:rsidR="009271EA" w:rsidRPr="00707EF6" w:rsidRDefault="009271EA">
      <w:pPr>
        <w:spacing w:before="120" w:after="120"/>
        <w:ind w:hanging="1"/>
        <w:jc w:val="both"/>
        <w:rPr>
          <w:rFonts w:eastAsia="Calibri" w:cs="Calibri"/>
          <w:iCs/>
        </w:rPr>
      </w:pPr>
      <w:r w:rsidRPr="00707EF6">
        <w:rPr>
          <w:rFonts w:eastAsia="Calibri" w:cs="Calibri"/>
          <w:iCs/>
        </w:rPr>
        <w:t>w tym podwykonawcy, dostawcy lub podmiotowi, na którego zdolności polega się w rozumieniu dyrektyw w sprawie zamówień publicznych, w przypadku gdy przypada na niego ponad 10 % wartości zamówienia.</w:t>
      </w:r>
    </w:p>
    <w:p w:rsidR="009271EA" w:rsidRPr="00707EF6" w:rsidRDefault="009271EA">
      <w:pPr>
        <w:spacing w:before="120" w:after="120"/>
        <w:ind w:hanging="1"/>
        <w:jc w:val="both"/>
        <w:rPr>
          <w:rFonts w:eastAsia="Calibri" w:cs="Calibri"/>
        </w:rPr>
      </w:pPr>
      <w:r w:rsidRPr="00707EF6">
        <w:rPr>
          <w:rFonts w:eastAsia="Calibri" w:cs="Calibri"/>
          <w:iCs/>
        </w:rPr>
        <w:t>Ponadto</w:t>
      </w:r>
      <w:r w:rsidR="003B2772">
        <w:rPr>
          <w:rFonts w:eastAsia="Calibri" w:cs="Calibri"/>
          <w:iCs/>
        </w:rPr>
        <w:t xml:space="preserve"> Wykonawca oświadcza</w:t>
      </w:r>
      <w:r w:rsidRPr="00707EF6">
        <w:rPr>
          <w:rFonts w:eastAsia="Calibri" w:cs="Calibri"/>
          <w:iCs/>
        </w:rPr>
        <w:t>, że:</w:t>
      </w:r>
    </w:p>
    <w:p w:rsidR="009271EA" w:rsidRPr="00707EF6" w:rsidRDefault="009271EA">
      <w:pPr>
        <w:numPr>
          <w:ilvl w:val="0"/>
          <w:numId w:val="92"/>
        </w:numPr>
        <w:spacing w:before="120" w:after="120"/>
        <w:ind w:left="426"/>
        <w:contextualSpacing/>
        <w:jc w:val="both"/>
        <w:rPr>
          <w:rFonts w:ascii="Calibri" w:eastAsia="Calibri" w:hAnsi="Calibri" w:cstheme="minorHAnsi"/>
        </w:rPr>
      </w:pPr>
      <w:r w:rsidRPr="00707EF6">
        <w:rPr>
          <w:rFonts w:ascii="Calibri" w:eastAsia="Calibri" w:hAnsi="Calibri" w:cstheme="minorHAnsi"/>
        </w:rPr>
        <w:t>nie zostałem wymieniony w wykazach określonych w rozporządzeniu 765/2006 i rozporządzeniu 269/2014 albo wpisanego na listę na podstawie decyzji w sprawie wpisu na listę rozstrzygającej o zastosowaniu środka, o którym mowa w art. 1 pkt 3;</w:t>
      </w:r>
    </w:p>
    <w:p w:rsidR="009271EA" w:rsidRPr="00707EF6" w:rsidRDefault="009271EA">
      <w:pPr>
        <w:numPr>
          <w:ilvl w:val="0"/>
          <w:numId w:val="92"/>
        </w:numPr>
        <w:spacing w:before="120" w:after="120"/>
        <w:ind w:left="426"/>
        <w:contextualSpacing/>
        <w:jc w:val="both"/>
        <w:rPr>
          <w:rFonts w:ascii="Calibri" w:eastAsia="Calibri" w:hAnsi="Calibri" w:cstheme="minorHAnsi"/>
        </w:rPr>
      </w:pPr>
      <w:r w:rsidRPr="00707EF6">
        <w:rPr>
          <w:rFonts w:ascii="Calibri" w:eastAsia="Calibri" w:hAnsi="Calibri" w:cstheme="minorHAnsi"/>
        </w:rPr>
        <w:t xml:space="preserve">moim beneficjentem rzeczywistym w rozumieniu ustawy z dnia 1 marca 2018 r. o 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w:t>
      </w:r>
      <w:r w:rsidRPr="00707EF6">
        <w:rPr>
          <w:rFonts w:ascii="Calibri" w:eastAsia="Calibri" w:hAnsi="Calibri" w:cstheme="minorHAnsi"/>
        </w:rPr>
        <w:lastRenderedPageBreak/>
        <w:t xml:space="preserve">zastosowaniu środka polegającego na wykluczeniu z postępowania o udzielenie zamówienia publicznego lub konkursu prowadzonego na podstawie ustawy z dnia 11 września 2019 r. – Prawo zamówień publicznych (Dz. U. z 2021 r. poz. 1129 z </w:t>
      </w:r>
      <w:proofErr w:type="spellStart"/>
      <w:r w:rsidRPr="00707EF6">
        <w:rPr>
          <w:rFonts w:ascii="Calibri" w:eastAsia="Calibri" w:hAnsi="Calibri" w:cstheme="minorHAnsi"/>
        </w:rPr>
        <w:t>późn</w:t>
      </w:r>
      <w:proofErr w:type="spellEnd"/>
      <w:r w:rsidRPr="00707EF6">
        <w:rPr>
          <w:rFonts w:ascii="Calibri" w:eastAsia="Calibri" w:hAnsi="Calibri" w:cstheme="minorHAnsi"/>
        </w:rPr>
        <w:t>. zm.);</w:t>
      </w:r>
    </w:p>
    <w:p w:rsidR="009271EA" w:rsidRPr="00707EF6" w:rsidRDefault="009271EA">
      <w:pPr>
        <w:numPr>
          <w:ilvl w:val="0"/>
          <w:numId w:val="92"/>
        </w:numPr>
        <w:ind w:left="426"/>
        <w:contextualSpacing/>
        <w:jc w:val="both"/>
        <w:rPr>
          <w:rFonts w:ascii="Calibri" w:eastAsia="Calibri" w:hAnsi="Calibri" w:cstheme="minorHAnsi"/>
        </w:rPr>
      </w:pPr>
      <w:r w:rsidRPr="00707EF6">
        <w:rPr>
          <w:rFonts w:ascii="Calibri" w:eastAsia="Calibri" w:hAnsi="Calibri" w:cstheme="minorHAnsi"/>
        </w:rPr>
        <w:t xml:space="preserve">jednostką dominującą w stosunku do mnie,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została wpisana na listę na podstawie decyzji w sprawie wpisu na listę rozstrzygającej o zastosowaniu środka polegającego na wykluczeniu z postępowania o udzielenie zamówienia publicznego lub konkursu prowadzonego na podstawie ustawy z dnia 11 września 2019 r. – Prawo zamówień publicznych (Dz. U. z 2021 r. poz. 1129 z </w:t>
      </w:r>
      <w:proofErr w:type="spellStart"/>
      <w:r w:rsidRPr="00707EF6">
        <w:rPr>
          <w:rFonts w:ascii="Calibri" w:eastAsia="Calibri" w:hAnsi="Calibri" w:cstheme="minorHAnsi"/>
        </w:rPr>
        <w:t>późn</w:t>
      </w:r>
      <w:proofErr w:type="spellEnd"/>
      <w:r w:rsidRPr="00707EF6">
        <w:rPr>
          <w:rFonts w:ascii="Calibri" w:eastAsia="Calibri" w:hAnsi="Calibri" w:cstheme="minorHAnsi"/>
        </w:rPr>
        <w:t xml:space="preserve">. zm.). </w:t>
      </w:r>
    </w:p>
    <w:p w:rsidR="009271EA" w:rsidRDefault="009271EA">
      <w:pPr>
        <w:contextualSpacing/>
        <w:jc w:val="both"/>
        <w:rPr>
          <w:rFonts w:ascii="Calibri" w:eastAsia="Calibri" w:hAnsi="Calibri" w:cstheme="minorHAnsi"/>
        </w:rPr>
      </w:pPr>
    </w:p>
    <w:p w:rsidR="00A8569A" w:rsidRPr="00707EF6" w:rsidRDefault="00A8569A">
      <w:pPr>
        <w:contextualSpacing/>
        <w:jc w:val="both"/>
        <w:rPr>
          <w:rFonts w:ascii="Calibri" w:eastAsia="Calibri" w:hAnsi="Calibri" w:cstheme="minorHAnsi"/>
        </w:rPr>
      </w:pPr>
    </w:p>
    <w:p w:rsidR="004A5189" w:rsidRDefault="004A5189" w:rsidP="006F0F07">
      <w:pPr>
        <w:tabs>
          <w:tab w:val="num" w:pos="709"/>
        </w:tabs>
        <w:spacing w:before="120" w:after="120" w:line="240" w:lineRule="auto"/>
        <w:ind w:left="709" w:hanging="283"/>
        <w:jc w:val="center"/>
        <w:rPr>
          <w:rFonts w:eastAsia="Times New Roman" w:cstheme="minorHAnsi"/>
          <w:b/>
          <w:snapToGrid w:val="0"/>
          <w:szCs w:val="24"/>
          <w:lang w:eastAsia="pl-PL"/>
        </w:rPr>
      </w:pPr>
      <w:r w:rsidRPr="004A5189">
        <w:rPr>
          <w:rFonts w:eastAsia="Times New Roman" w:cstheme="minorHAnsi"/>
          <w:b/>
          <w:snapToGrid w:val="0"/>
          <w:szCs w:val="24"/>
          <w:lang w:eastAsia="pl-PL"/>
        </w:rPr>
        <w:t>§ 1</w:t>
      </w:r>
      <w:r w:rsidR="009271EA">
        <w:rPr>
          <w:rFonts w:eastAsia="Times New Roman" w:cstheme="minorHAnsi"/>
          <w:b/>
          <w:snapToGrid w:val="0"/>
          <w:szCs w:val="24"/>
          <w:lang w:eastAsia="pl-PL"/>
        </w:rPr>
        <w:t>3</w:t>
      </w:r>
      <w:r w:rsidRPr="004A5189">
        <w:rPr>
          <w:rFonts w:eastAsia="Times New Roman" w:cstheme="minorHAnsi"/>
          <w:b/>
          <w:snapToGrid w:val="0"/>
          <w:szCs w:val="24"/>
          <w:lang w:eastAsia="pl-PL"/>
        </w:rPr>
        <w:t>.</w:t>
      </w:r>
    </w:p>
    <w:p w:rsidR="00447CDB" w:rsidRPr="00C00C05" w:rsidRDefault="00447CDB" w:rsidP="00447CDB">
      <w:pPr>
        <w:numPr>
          <w:ilvl w:val="3"/>
          <w:numId w:val="90"/>
        </w:numPr>
        <w:spacing w:before="120" w:after="120"/>
        <w:ind w:left="284" w:hanging="284"/>
        <w:jc w:val="both"/>
        <w:rPr>
          <w:rFonts w:ascii="Calibri" w:eastAsia="Arial" w:hAnsi="Calibri" w:cs="Calibri"/>
          <w:color w:val="000000"/>
        </w:rPr>
      </w:pPr>
      <w:r w:rsidRPr="00C00C05">
        <w:rPr>
          <w:rFonts w:ascii="Calibri" w:eastAsia="Arial" w:hAnsi="Calibri" w:cs="Calibri"/>
          <w:color w:val="000000"/>
        </w:rPr>
        <w:t>Wszelkie zmiany, jakie strony chciałyby wprowadzić do ustaleń wynikających z niniejszej umowy, wymagają formy pisemnej i zgody obu stron pod rygorem nieważności t</w:t>
      </w:r>
      <w:r>
        <w:rPr>
          <w:rFonts w:ascii="Calibri" w:eastAsia="Arial" w:hAnsi="Calibri" w:cs="Calibri"/>
          <w:color w:val="000000"/>
        </w:rPr>
        <w:t>akich zmian z zastrzeżeniem § 11</w:t>
      </w:r>
      <w:r w:rsidRPr="00C00C05">
        <w:rPr>
          <w:rFonts w:ascii="Calibri" w:eastAsia="Arial" w:hAnsi="Calibri" w:cs="Calibri"/>
          <w:color w:val="000000"/>
        </w:rPr>
        <w:t xml:space="preserve"> ust. 3. </w:t>
      </w:r>
    </w:p>
    <w:p w:rsidR="00447CDB" w:rsidRPr="00C00C05" w:rsidRDefault="00447CDB" w:rsidP="00447CDB">
      <w:pPr>
        <w:numPr>
          <w:ilvl w:val="3"/>
          <w:numId w:val="90"/>
        </w:numPr>
        <w:spacing w:before="120" w:after="120"/>
        <w:ind w:left="284" w:hanging="284"/>
        <w:jc w:val="both"/>
        <w:rPr>
          <w:rFonts w:ascii="Calibri" w:eastAsia="Arial" w:hAnsi="Calibri" w:cs="Calibri"/>
          <w:color w:val="000000"/>
        </w:rPr>
      </w:pPr>
      <w:r w:rsidRPr="00C00C05">
        <w:rPr>
          <w:rFonts w:ascii="Calibri" w:hAnsi="Calibri" w:cs="Calibri"/>
          <w:bCs/>
          <w:color w:val="000000"/>
        </w:rPr>
        <w:t>Strony zgodnie ustalają, że wierzytelności powstałe w wyniku realizacji niniejszej umowy nie mogą zostać bez pisemnej zgody POLREGIO S.A. być przeniesione na osoby trzecie. Jakakolwiek cesja dokonana przez Wykonawcę bez uzyskania takiej pisemnej zgody Zamawiającego stanowić będzie istotne naruszenie postanowień niniejszej Umowy, a tym samym może stanowić podstawę do jej rozwiązania z przyczyn leżących po stronie Wykonawcy.</w:t>
      </w:r>
    </w:p>
    <w:p w:rsidR="00447CDB" w:rsidRPr="00C00C05" w:rsidRDefault="00447CDB" w:rsidP="00447CDB">
      <w:pPr>
        <w:numPr>
          <w:ilvl w:val="3"/>
          <w:numId w:val="90"/>
        </w:numPr>
        <w:spacing w:before="120" w:after="120"/>
        <w:ind w:left="284" w:hanging="284"/>
        <w:jc w:val="both"/>
        <w:rPr>
          <w:rFonts w:ascii="Calibri" w:hAnsi="Calibri" w:cs="Calibri"/>
          <w:bCs/>
          <w:color w:val="000000"/>
        </w:rPr>
      </w:pPr>
      <w:r w:rsidRPr="00C00C05">
        <w:rPr>
          <w:rFonts w:ascii="Calibri" w:hAnsi="Calibri" w:cs="Calibri"/>
          <w:bCs/>
          <w:color w:val="000000"/>
        </w:rPr>
        <w:t>W sprawach nieuregulowanych niniejszą umową stosuje się przepisy Kodeksu cywilnego.</w:t>
      </w:r>
    </w:p>
    <w:p w:rsidR="00447CDB" w:rsidRPr="00C00C05" w:rsidRDefault="00447CDB" w:rsidP="00447CDB">
      <w:pPr>
        <w:numPr>
          <w:ilvl w:val="3"/>
          <w:numId w:val="90"/>
        </w:numPr>
        <w:spacing w:before="120" w:after="120"/>
        <w:ind w:left="284" w:hanging="284"/>
        <w:jc w:val="both"/>
        <w:rPr>
          <w:rFonts w:ascii="Calibri" w:hAnsi="Calibri" w:cs="Calibri"/>
          <w:bCs/>
          <w:color w:val="000000"/>
        </w:rPr>
      </w:pPr>
      <w:r w:rsidRPr="00C00C05">
        <w:rPr>
          <w:rFonts w:ascii="Calibri" w:eastAsia="Arial" w:hAnsi="Calibri" w:cs="Calibri"/>
          <w:color w:val="000000"/>
        </w:rPr>
        <w:t xml:space="preserve">Spory między stronami mogące wynikać z realizacji niniejszej umowy rozstrzygać będzie sąd powszechny właściwy ze względu na siedzibę Zamawiającego. </w:t>
      </w:r>
    </w:p>
    <w:p w:rsidR="00447CDB" w:rsidRPr="00C00C05" w:rsidRDefault="00447CDB" w:rsidP="00447CDB">
      <w:pPr>
        <w:numPr>
          <w:ilvl w:val="3"/>
          <w:numId w:val="90"/>
        </w:numPr>
        <w:spacing w:before="120" w:after="120"/>
        <w:ind w:left="284" w:hanging="284"/>
        <w:jc w:val="both"/>
        <w:rPr>
          <w:rFonts w:ascii="Calibri" w:hAnsi="Calibri" w:cs="Calibri"/>
          <w:bCs/>
          <w:color w:val="000000"/>
        </w:rPr>
      </w:pPr>
      <w:r w:rsidRPr="00C00C05">
        <w:rPr>
          <w:rFonts w:ascii="Calibri" w:hAnsi="Calibri" w:cs="Calibri"/>
          <w:bCs/>
          <w:color w:val="000000"/>
        </w:rPr>
        <w:t>Umowę sporządzono w 2 jednobrzmiących egzemplarzach, po jednej dla każdej  ze Stron.</w:t>
      </w:r>
    </w:p>
    <w:p w:rsidR="009271EA" w:rsidRDefault="009271EA" w:rsidP="006F0F07">
      <w:pPr>
        <w:pStyle w:val="Akapitzlist"/>
        <w:ind w:left="5400"/>
        <w:rPr>
          <w:rFonts w:asciiTheme="minorHAnsi" w:eastAsia="Times New Roman" w:hAnsiTheme="minorHAnsi" w:cstheme="minorHAnsi"/>
          <w:b/>
          <w:snapToGrid w:val="0"/>
          <w:color w:val="auto"/>
          <w:szCs w:val="24"/>
        </w:rPr>
      </w:pPr>
    </w:p>
    <w:p w:rsidR="009271EA" w:rsidRPr="009271EA" w:rsidRDefault="009271EA" w:rsidP="006F0F07">
      <w:pPr>
        <w:pStyle w:val="Akapitzlist"/>
        <w:ind w:left="5400"/>
        <w:rPr>
          <w:rFonts w:eastAsia="Times New Roman" w:cstheme="minorHAnsi"/>
          <w:b/>
          <w:snapToGrid w:val="0"/>
          <w:szCs w:val="24"/>
        </w:rPr>
      </w:pPr>
    </w:p>
    <w:p w:rsidR="004A5189" w:rsidRPr="004A5189" w:rsidRDefault="004A5189" w:rsidP="006F0F07">
      <w:pPr>
        <w:pStyle w:val="Akapitzlist"/>
        <w:jc w:val="center"/>
      </w:pPr>
    </w:p>
    <w:p w:rsidR="004A5189" w:rsidRPr="004A5189" w:rsidRDefault="004A5189" w:rsidP="004A5189">
      <w:pPr>
        <w:spacing w:after="0" w:line="240" w:lineRule="auto"/>
        <w:ind w:firstLine="708"/>
        <w:jc w:val="both"/>
        <w:rPr>
          <w:rFonts w:eastAsia="Times New Roman" w:cstheme="minorHAnsi"/>
          <w:szCs w:val="24"/>
          <w:lang w:eastAsia="pl-PL"/>
        </w:rPr>
      </w:pPr>
      <w:r w:rsidRPr="004A5189">
        <w:rPr>
          <w:rFonts w:eastAsia="Times New Roman" w:cstheme="minorHAnsi"/>
          <w:szCs w:val="24"/>
          <w:lang w:eastAsia="pl-PL"/>
        </w:rPr>
        <w:t>Zamawiający</w:t>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t>Wykonawca</w:t>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r>
      <w:r w:rsidRPr="004A5189">
        <w:rPr>
          <w:rFonts w:eastAsia="Times New Roman" w:cstheme="minorHAnsi"/>
          <w:szCs w:val="24"/>
          <w:lang w:eastAsia="pl-PL"/>
        </w:rPr>
        <w:tab/>
      </w:r>
    </w:p>
    <w:p w:rsidR="009243DB" w:rsidRDefault="004A5189" w:rsidP="004A5189">
      <w:pPr>
        <w:widowControl w:val="0"/>
        <w:tabs>
          <w:tab w:val="left" w:pos="6360"/>
        </w:tabs>
        <w:spacing w:after="0" w:line="240" w:lineRule="auto"/>
        <w:jc w:val="both"/>
        <w:rPr>
          <w:rFonts w:ascii="Arial" w:hAnsi="Arial" w:cs="Arial"/>
          <w:b/>
          <w:sz w:val="18"/>
          <w:szCs w:val="18"/>
        </w:rPr>
      </w:pPr>
      <w:r w:rsidRPr="004A5189">
        <w:rPr>
          <w:rFonts w:eastAsia="Times New Roman" w:cstheme="minorHAnsi"/>
          <w:snapToGrid w:val="0"/>
          <w:w w:val="122"/>
          <w:szCs w:val="24"/>
          <w:lang w:eastAsia="pl-PL"/>
        </w:rPr>
        <w:t xml:space="preserve">           DATA</w:t>
      </w:r>
      <w:r w:rsidR="00B17A0F">
        <w:rPr>
          <w:rFonts w:eastAsia="Times New Roman" w:cstheme="minorHAnsi"/>
          <w:snapToGrid w:val="0"/>
          <w:w w:val="122"/>
          <w:szCs w:val="24"/>
          <w:lang w:eastAsia="pl-PL"/>
        </w:rPr>
        <w:t>- Podpis</w:t>
      </w:r>
      <w:r w:rsidRPr="004A5189">
        <w:rPr>
          <w:rFonts w:eastAsia="Times New Roman" w:cstheme="minorHAnsi"/>
          <w:snapToGrid w:val="0"/>
          <w:w w:val="122"/>
          <w:szCs w:val="24"/>
          <w:lang w:eastAsia="pl-PL"/>
        </w:rPr>
        <w:tab/>
        <w:t xml:space="preserve">         </w:t>
      </w:r>
      <w:r w:rsidRPr="004A5189">
        <w:rPr>
          <w:rFonts w:eastAsia="Times New Roman" w:cstheme="minorHAnsi"/>
          <w:snapToGrid w:val="0"/>
          <w:w w:val="122"/>
          <w:szCs w:val="24"/>
          <w:lang w:eastAsia="pl-PL"/>
        </w:rPr>
        <w:tab/>
        <w:t>DATA</w:t>
      </w:r>
      <w:r w:rsidR="00B17A0F">
        <w:rPr>
          <w:rFonts w:eastAsia="Times New Roman" w:cstheme="minorHAnsi"/>
          <w:snapToGrid w:val="0"/>
          <w:w w:val="122"/>
          <w:szCs w:val="24"/>
          <w:lang w:eastAsia="pl-PL"/>
        </w:rPr>
        <w:t>- Podpis</w:t>
      </w:r>
    </w:p>
    <w:p w:rsidR="009243DB" w:rsidRDefault="009243DB" w:rsidP="004A5189">
      <w:pPr>
        <w:widowControl w:val="0"/>
        <w:tabs>
          <w:tab w:val="left" w:pos="6360"/>
        </w:tabs>
        <w:spacing w:after="0" w:line="240" w:lineRule="auto"/>
        <w:jc w:val="both"/>
        <w:rPr>
          <w:rFonts w:eastAsia="Times New Roman" w:cstheme="minorHAnsi"/>
          <w:snapToGrid w:val="0"/>
          <w:w w:val="122"/>
          <w:szCs w:val="24"/>
          <w:lang w:eastAsia="pl-PL"/>
        </w:rPr>
      </w:pPr>
    </w:p>
    <w:p w:rsidR="009243DB" w:rsidRDefault="009243DB" w:rsidP="004A5189">
      <w:pPr>
        <w:widowControl w:val="0"/>
        <w:tabs>
          <w:tab w:val="left" w:pos="6360"/>
        </w:tabs>
        <w:spacing w:after="0" w:line="240" w:lineRule="auto"/>
        <w:jc w:val="both"/>
        <w:rPr>
          <w:rFonts w:eastAsia="Times New Roman" w:cstheme="minorHAnsi"/>
          <w:snapToGrid w:val="0"/>
          <w:w w:val="122"/>
          <w:szCs w:val="24"/>
          <w:lang w:eastAsia="pl-PL"/>
        </w:rPr>
      </w:pPr>
    </w:p>
    <w:p w:rsidR="00B17A0F" w:rsidRDefault="00B17A0F" w:rsidP="004A5189">
      <w:pPr>
        <w:widowControl w:val="0"/>
        <w:tabs>
          <w:tab w:val="left" w:pos="6360"/>
        </w:tabs>
        <w:spacing w:after="0" w:line="240" w:lineRule="auto"/>
        <w:jc w:val="both"/>
        <w:rPr>
          <w:rFonts w:eastAsia="Times New Roman" w:cstheme="minorHAnsi"/>
          <w:snapToGrid w:val="0"/>
          <w:w w:val="122"/>
          <w:szCs w:val="24"/>
          <w:lang w:eastAsia="pl-PL"/>
        </w:rPr>
      </w:pPr>
    </w:p>
    <w:p w:rsidR="00B17A0F" w:rsidRDefault="00B17A0F" w:rsidP="004A5189">
      <w:pPr>
        <w:widowControl w:val="0"/>
        <w:tabs>
          <w:tab w:val="left" w:pos="6360"/>
        </w:tabs>
        <w:spacing w:after="0" w:line="240" w:lineRule="auto"/>
        <w:jc w:val="both"/>
        <w:rPr>
          <w:rFonts w:eastAsia="Times New Roman" w:cstheme="minorHAnsi"/>
          <w:snapToGrid w:val="0"/>
          <w:w w:val="122"/>
          <w:szCs w:val="24"/>
          <w:lang w:eastAsia="pl-PL"/>
        </w:rPr>
      </w:pPr>
    </w:p>
    <w:p w:rsidR="00B17A0F" w:rsidRDefault="00B17A0F" w:rsidP="004A5189">
      <w:pPr>
        <w:widowControl w:val="0"/>
        <w:tabs>
          <w:tab w:val="left" w:pos="6360"/>
        </w:tabs>
        <w:spacing w:after="0" w:line="240" w:lineRule="auto"/>
        <w:jc w:val="both"/>
        <w:rPr>
          <w:rFonts w:eastAsia="Times New Roman" w:cstheme="minorHAnsi"/>
          <w:snapToGrid w:val="0"/>
          <w:w w:val="122"/>
          <w:szCs w:val="24"/>
          <w:lang w:eastAsia="pl-PL"/>
        </w:rPr>
      </w:pPr>
    </w:p>
    <w:p w:rsidR="00B17A0F" w:rsidRDefault="00B17A0F" w:rsidP="004A5189">
      <w:pPr>
        <w:widowControl w:val="0"/>
        <w:tabs>
          <w:tab w:val="left" w:pos="6360"/>
        </w:tabs>
        <w:spacing w:after="0" w:line="240" w:lineRule="auto"/>
        <w:jc w:val="both"/>
        <w:rPr>
          <w:rFonts w:eastAsia="Times New Roman" w:cstheme="minorHAnsi"/>
          <w:snapToGrid w:val="0"/>
          <w:w w:val="122"/>
          <w:szCs w:val="24"/>
          <w:lang w:eastAsia="pl-PL"/>
        </w:rPr>
      </w:pPr>
    </w:p>
    <w:p w:rsidR="00B17A0F" w:rsidRDefault="00B17A0F" w:rsidP="004A5189">
      <w:pPr>
        <w:widowControl w:val="0"/>
        <w:tabs>
          <w:tab w:val="left" w:pos="6360"/>
        </w:tabs>
        <w:spacing w:after="0" w:line="240" w:lineRule="auto"/>
        <w:jc w:val="both"/>
        <w:rPr>
          <w:rFonts w:eastAsia="Times New Roman" w:cstheme="minorHAnsi"/>
          <w:snapToGrid w:val="0"/>
          <w:w w:val="122"/>
          <w:szCs w:val="24"/>
          <w:lang w:eastAsia="pl-PL"/>
        </w:rPr>
      </w:pPr>
    </w:p>
    <w:p w:rsidR="00B17A0F" w:rsidRDefault="00B17A0F" w:rsidP="004A5189">
      <w:pPr>
        <w:widowControl w:val="0"/>
        <w:tabs>
          <w:tab w:val="left" w:pos="6360"/>
        </w:tabs>
        <w:spacing w:after="0" w:line="240" w:lineRule="auto"/>
        <w:jc w:val="both"/>
        <w:rPr>
          <w:rFonts w:eastAsia="Times New Roman" w:cstheme="minorHAnsi"/>
          <w:snapToGrid w:val="0"/>
          <w:w w:val="122"/>
          <w:szCs w:val="24"/>
          <w:lang w:eastAsia="pl-PL"/>
        </w:rPr>
      </w:pPr>
    </w:p>
    <w:p w:rsidR="00B17A0F" w:rsidRDefault="00B17A0F" w:rsidP="004A5189">
      <w:pPr>
        <w:widowControl w:val="0"/>
        <w:tabs>
          <w:tab w:val="left" w:pos="6360"/>
        </w:tabs>
        <w:spacing w:after="0" w:line="240" w:lineRule="auto"/>
        <w:jc w:val="both"/>
        <w:rPr>
          <w:rFonts w:eastAsia="Times New Roman" w:cstheme="minorHAnsi"/>
          <w:snapToGrid w:val="0"/>
          <w:w w:val="122"/>
          <w:szCs w:val="24"/>
          <w:lang w:eastAsia="pl-PL"/>
        </w:rPr>
      </w:pPr>
    </w:p>
    <w:p w:rsidR="00B17A0F" w:rsidRDefault="00B17A0F" w:rsidP="004A5189">
      <w:pPr>
        <w:widowControl w:val="0"/>
        <w:tabs>
          <w:tab w:val="left" w:pos="6360"/>
        </w:tabs>
        <w:spacing w:after="0" w:line="240" w:lineRule="auto"/>
        <w:jc w:val="both"/>
        <w:rPr>
          <w:rFonts w:eastAsia="Times New Roman" w:cstheme="minorHAnsi"/>
          <w:snapToGrid w:val="0"/>
          <w:w w:val="122"/>
          <w:szCs w:val="24"/>
          <w:lang w:eastAsia="pl-PL"/>
        </w:rPr>
      </w:pPr>
    </w:p>
    <w:p w:rsidR="00B17A0F" w:rsidRDefault="00B17A0F" w:rsidP="004A5189">
      <w:pPr>
        <w:widowControl w:val="0"/>
        <w:tabs>
          <w:tab w:val="left" w:pos="6360"/>
        </w:tabs>
        <w:spacing w:after="0" w:line="240" w:lineRule="auto"/>
        <w:jc w:val="both"/>
        <w:rPr>
          <w:rFonts w:eastAsia="Times New Roman" w:cstheme="minorHAnsi"/>
          <w:snapToGrid w:val="0"/>
          <w:w w:val="122"/>
          <w:szCs w:val="24"/>
          <w:lang w:eastAsia="pl-PL"/>
        </w:rPr>
      </w:pPr>
    </w:p>
    <w:p w:rsidR="000366FC" w:rsidRDefault="000366FC" w:rsidP="004A5189">
      <w:pPr>
        <w:widowControl w:val="0"/>
        <w:tabs>
          <w:tab w:val="left" w:pos="6360"/>
        </w:tabs>
        <w:spacing w:after="0" w:line="240" w:lineRule="auto"/>
        <w:jc w:val="both"/>
        <w:rPr>
          <w:rFonts w:eastAsia="Times New Roman" w:cstheme="minorHAnsi"/>
          <w:snapToGrid w:val="0"/>
          <w:w w:val="122"/>
          <w:szCs w:val="24"/>
          <w:lang w:eastAsia="pl-PL"/>
        </w:rPr>
      </w:pPr>
    </w:p>
    <w:p w:rsidR="00C21FDF" w:rsidRDefault="00C21FDF" w:rsidP="00024697">
      <w:pPr>
        <w:jc w:val="right"/>
        <w:rPr>
          <w:rFonts w:eastAsia="Times New Roman" w:cstheme="minorHAnsi"/>
          <w:snapToGrid w:val="0"/>
          <w:w w:val="122"/>
          <w:szCs w:val="24"/>
          <w:lang w:eastAsia="pl-PL"/>
        </w:rPr>
      </w:pPr>
    </w:p>
    <w:p w:rsidR="00A664E7" w:rsidRDefault="00A664E7" w:rsidP="00024697">
      <w:pPr>
        <w:jc w:val="right"/>
        <w:rPr>
          <w:rFonts w:eastAsia="Times New Roman" w:cstheme="minorHAnsi"/>
          <w:b/>
          <w:snapToGrid w:val="0"/>
          <w:w w:val="122"/>
          <w:szCs w:val="24"/>
          <w:lang w:eastAsia="pl-PL"/>
        </w:rPr>
      </w:pPr>
    </w:p>
    <w:p w:rsidR="00A664E7" w:rsidRDefault="00A664E7" w:rsidP="00024697">
      <w:pPr>
        <w:jc w:val="right"/>
        <w:rPr>
          <w:rFonts w:eastAsia="Times New Roman" w:cstheme="minorHAnsi"/>
          <w:b/>
          <w:snapToGrid w:val="0"/>
          <w:w w:val="122"/>
          <w:szCs w:val="24"/>
          <w:lang w:eastAsia="pl-PL"/>
        </w:rPr>
      </w:pPr>
    </w:p>
    <w:p w:rsidR="0092560B" w:rsidRDefault="0092560B" w:rsidP="00024697">
      <w:pPr>
        <w:jc w:val="right"/>
        <w:rPr>
          <w:rFonts w:eastAsia="Times New Roman" w:cstheme="minorHAnsi"/>
          <w:b/>
          <w:snapToGrid w:val="0"/>
          <w:w w:val="122"/>
          <w:szCs w:val="24"/>
          <w:lang w:eastAsia="pl-PL"/>
        </w:rPr>
      </w:pPr>
    </w:p>
    <w:p w:rsidR="0092560B" w:rsidRDefault="0092560B" w:rsidP="00024697">
      <w:pPr>
        <w:jc w:val="right"/>
        <w:rPr>
          <w:rFonts w:eastAsia="Times New Roman" w:cstheme="minorHAnsi"/>
          <w:b/>
          <w:snapToGrid w:val="0"/>
          <w:w w:val="122"/>
          <w:szCs w:val="24"/>
          <w:lang w:eastAsia="pl-PL"/>
        </w:rPr>
      </w:pPr>
    </w:p>
    <w:p w:rsidR="00A8569A" w:rsidDel="00F371F8" w:rsidRDefault="00A8569A" w:rsidP="00024697">
      <w:pPr>
        <w:jc w:val="right"/>
        <w:rPr>
          <w:del w:id="90" w:author="Paweł Jankiewicz" w:date="2024-10-30T13:11:00Z"/>
          <w:rFonts w:eastAsia="Times New Roman" w:cstheme="minorHAnsi"/>
          <w:b/>
          <w:snapToGrid w:val="0"/>
          <w:w w:val="122"/>
          <w:szCs w:val="24"/>
          <w:lang w:eastAsia="pl-PL"/>
        </w:rPr>
      </w:pPr>
    </w:p>
    <w:p w:rsidR="00A8569A" w:rsidDel="00F371F8" w:rsidRDefault="00A8569A" w:rsidP="00024697">
      <w:pPr>
        <w:jc w:val="right"/>
        <w:rPr>
          <w:del w:id="91" w:author="Paweł Jankiewicz" w:date="2024-10-30T13:11:00Z"/>
          <w:rFonts w:eastAsia="Times New Roman" w:cstheme="minorHAnsi"/>
          <w:b/>
          <w:snapToGrid w:val="0"/>
          <w:w w:val="122"/>
          <w:szCs w:val="24"/>
          <w:lang w:eastAsia="pl-PL"/>
        </w:rPr>
      </w:pPr>
    </w:p>
    <w:p w:rsidR="00A8569A" w:rsidDel="00F371F8" w:rsidRDefault="00A8569A" w:rsidP="00024697">
      <w:pPr>
        <w:jc w:val="right"/>
        <w:rPr>
          <w:del w:id="92" w:author="Paweł Jankiewicz" w:date="2024-10-30T13:11:00Z"/>
          <w:rFonts w:eastAsia="Times New Roman" w:cstheme="minorHAnsi"/>
          <w:b/>
          <w:snapToGrid w:val="0"/>
          <w:w w:val="122"/>
          <w:szCs w:val="24"/>
          <w:lang w:eastAsia="pl-PL"/>
        </w:rPr>
      </w:pPr>
    </w:p>
    <w:p w:rsidR="00A8569A" w:rsidDel="00F371F8" w:rsidRDefault="00A8569A" w:rsidP="00024697">
      <w:pPr>
        <w:jc w:val="right"/>
        <w:rPr>
          <w:del w:id="93" w:author="Paweł Jankiewicz" w:date="2024-10-30T13:11:00Z"/>
          <w:rFonts w:eastAsia="Times New Roman" w:cstheme="minorHAnsi"/>
          <w:b/>
          <w:snapToGrid w:val="0"/>
          <w:w w:val="122"/>
          <w:szCs w:val="24"/>
          <w:lang w:eastAsia="pl-PL"/>
        </w:rPr>
      </w:pPr>
    </w:p>
    <w:p w:rsidR="00430F72" w:rsidDel="00F371F8" w:rsidRDefault="00430F72" w:rsidP="00024697">
      <w:pPr>
        <w:jc w:val="right"/>
        <w:rPr>
          <w:del w:id="94" w:author="Paweł Jankiewicz" w:date="2024-10-30T13:11:00Z"/>
          <w:rFonts w:eastAsia="Times New Roman" w:cstheme="minorHAnsi"/>
          <w:b/>
          <w:snapToGrid w:val="0"/>
          <w:w w:val="122"/>
          <w:szCs w:val="24"/>
          <w:lang w:eastAsia="pl-PL"/>
        </w:rPr>
      </w:pPr>
    </w:p>
    <w:p w:rsidR="008C35A9" w:rsidRPr="008C35A9" w:rsidRDefault="00C21FDF" w:rsidP="00024697">
      <w:pPr>
        <w:jc w:val="right"/>
        <w:rPr>
          <w:rFonts w:ascii="Arial" w:hAnsi="Arial" w:cs="Arial"/>
          <w:b/>
          <w:sz w:val="18"/>
          <w:szCs w:val="18"/>
        </w:rPr>
      </w:pPr>
      <w:r w:rsidRPr="006F0F07">
        <w:rPr>
          <w:rFonts w:eastAsia="Times New Roman" w:cstheme="minorHAnsi"/>
          <w:b/>
          <w:snapToGrid w:val="0"/>
          <w:w w:val="122"/>
          <w:szCs w:val="24"/>
          <w:lang w:eastAsia="pl-PL"/>
        </w:rPr>
        <w:t>ZAŁĄCZ</w:t>
      </w:r>
      <w:r w:rsidR="008C35A9" w:rsidRPr="00C21FDF">
        <w:rPr>
          <w:rFonts w:ascii="Arial" w:hAnsi="Arial" w:cs="Arial"/>
          <w:b/>
          <w:sz w:val="18"/>
          <w:szCs w:val="18"/>
        </w:rPr>
        <w:t>NIK</w:t>
      </w:r>
      <w:r w:rsidR="008C35A9" w:rsidRPr="008C35A9">
        <w:rPr>
          <w:rFonts w:ascii="Arial" w:hAnsi="Arial" w:cs="Arial"/>
          <w:b/>
          <w:sz w:val="18"/>
          <w:szCs w:val="18"/>
        </w:rPr>
        <w:t xml:space="preserve"> NR </w:t>
      </w:r>
      <w:r w:rsidR="006B4D25">
        <w:rPr>
          <w:rFonts w:ascii="Arial" w:hAnsi="Arial" w:cs="Arial"/>
          <w:b/>
          <w:sz w:val="18"/>
          <w:szCs w:val="18"/>
        </w:rPr>
        <w:t xml:space="preserve">3 </w:t>
      </w:r>
      <w:r w:rsidR="008C35A9" w:rsidRPr="008C35A9">
        <w:rPr>
          <w:rFonts w:ascii="Arial" w:hAnsi="Arial" w:cs="Arial"/>
          <w:b/>
          <w:sz w:val="18"/>
          <w:szCs w:val="18"/>
        </w:rPr>
        <w:t xml:space="preserve"> DO Umowy nr</w:t>
      </w:r>
      <w:r w:rsidR="0000072A">
        <w:rPr>
          <w:rFonts w:ascii="Arial" w:hAnsi="Arial" w:cs="Arial"/>
          <w:b/>
          <w:sz w:val="18"/>
          <w:szCs w:val="18"/>
        </w:rPr>
        <w:t xml:space="preserve"> </w:t>
      </w:r>
      <w:r w:rsidR="008E24B4" w:rsidRPr="006F0F07">
        <w:t>CRU-K/</w:t>
      </w:r>
      <w:proofErr w:type="spellStart"/>
      <w:r w:rsidR="008E24B4" w:rsidRPr="006F0F07">
        <w:t>Sz</w:t>
      </w:r>
      <w:proofErr w:type="spellEnd"/>
      <w:r w:rsidR="008E24B4" w:rsidRPr="006F0F07">
        <w:t>/</w:t>
      </w:r>
      <w:r w:rsidR="004F61FB">
        <w:t xml:space="preserve"> </w:t>
      </w:r>
      <w:del w:id="95" w:author="Paweł Jankiewicz" w:date="2024-10-30T13:11:00Z">
        <w:r w:rsidR="00082D76" w:rsidDel="00F371F8">
          <w:delText>50</w:delText>
        </w:r>
      </w:del>
      <w:ins w:id="96" w:author="Paweł Jankiewicz" w:date="2024-10-30T13:11:00Z">
        <w:r w:rsidR="00F371F8">
          <w:t>…</w:t>
        </w:r>
      </w:ins>
      <w:r w:rsidR="004F61FB">
        <w:t xml:space="preserve"> </w:t>
      </w:r>
      <w:r w:rsidR="008E24B4" w:rsidRPr="006F0F07">
        <w:t>/20</w:t>
      </w:r>
      <w:r w:rsidR="00082D76">
        <w:t>2</w:t>
      </w:r>
      <w:ins w:id="97" w:author="Paweł Jankiewicz" w:date="2024-10-30T13:11:00Z">
        <w:r w:rsidR="00F371F8">
          <w:t>4</w:t>
        </w:r>
      </w:ins>
      <w:del w:id="98" w:author="Paweł Jankiewicz" w:date="2024-10-30T13:11:00Z">
        <w:r w:rsidR="00082D76" w:rsidDel="00F371F8">
          <w:delText>3</w:delText>
        </w:r>
      </w:del>
    </w:p>
    <w:p w:rsidR="008C35A9" w:rsidRDefault="008C35A9" w:rsidP="004A5189">
      <w:pPr>
        <w:widowControl w:val="0"/>
        <w:tabs>
          <w:tab w:val="left" w:pos="6360"/>
        </w:tabs>
        <w:spacing w:after="0" w:line="240" w:lineRule="auto"/>
        <w:jc w:val="both"/>
        <w:rPr>
          <w:rFonts w:eastAsia="Times New Roman" w:cstheme="minorHAnsi"/>
          <w:snapToGrid w:val="0"/>
          <w:w w:val="122"/>
          <w:szCs w:val="24"/>
          <w:lang w:eastAsia="pl-PL"/>
        </w:rPr>
      </w:pPr>
    </w:p>
    <w:p w:rsidR="008C35A9" w:rsidRPr="004A5189" w:rsidRDefault="008C35A9" w:rsidP="004A5189">
      <w:pPr>
        <w:widowControl w:val="0"/>
        <w:tabs>
          <w:tab w:val="left" w:pos="6360"/>
        </w:tabs>
        <w:spacing w:after="0" w:line="240" w:lineRule="auto"/>
        <w:jc w:val="both"/>
        <w:rPr>
          <w:rFonts w:eastAsia="Times New Roman" w:cstheme="minorHAnsi"/>
          <w:snapToGrid w:val="0"/>
          <w:w w:val="122"/>
          <w:szCs w:val="24"/>
          <w:lang w:eastAsia="pl-PL"/>
        </w:rPr>
      </w:pPr>
    </w:p>
    <w:p w:rsidR="004A5189" w:rsidRPr="004A5189" w:rsidRDefault="004A5189" w:rsidP="004A5189">
      <w:pPr>
        <w:spacing w:after="0" w:line="240" w:lineRule="auto"/>
        <w:rPr>
          <w:rFonts w:ascii="Times New Roman" w:eastAsia="Times New Roman" w:hAnsi="Times New Roman" w:cs="Times New Roman"/>
          <w:b/>
          <w:bCs/>
          <w:smallCaps/>
          <w:lang w:eastAsia="pl-PL"/>
        </w:rPr>
      </w:pPr>
    </w:p>
    <w:p w:rsidR="004A5189" w:rsidRPr="004A5189" w:rsidRDefault="004A5189" w:rsidP="004A5189">
      <w:pPr>
        <w:spacing w:after="0" w:line="240" w:lineRule="auto"/>
        <w:rPr>
          <w:rFonts w:ascii="Times New Roman" w:eastAsia="Times New Roman" w:hAnsi="Times New Roman" w:cs="Times New Roman"/>
          <w:b/>
          <w:bCs/>
          <w:smallCaps/>
          <w:lang w:eastAsia="pl-PL"/>
        </w:rPr>
      </w:pPr>
    </w:p>
    <w:p w:rsidR="004A5189" w:rsidRPr="004A5189" w:rsidRDefault="004A5189" w:rsidP="004A5189">
      <w:pPr>
        <w:spacing w:after="0" w:line="240" w:lineRule="auto"/>
        <w:rPr>
          <w:rFonts w:ascii="Times New Roman" w:eastAsia="Times New Roman" w:hAnsi="Times New Roman" w:cs="Times New Roman"/>
          <w:b/>
          <w:bCs/>
          <w:smallCaps/>
          <w:lang w:eastAsia="pl-PL"/>
        </w:rPr>
      </w:pPr>
    </w:p>
    <w:p w:rsidR="004A5189" w:rsidRPr="004A5189" w:rsidRDefault="004A5189" w:rsidP="004A5189">
      <w:pPr>
        <w:spacing w:after="0" w:line="240" w:lineRule="auto"/>
        <w:rPr>
          <w:rFonts w:ascii="Times New Roman" w:eastAsia="Times New Roman" w:hAnsi="Times New Roman" w:cs="Times New Roman"/>
          <w:b/>
          <w:bCs/>
          <w:smallCaps/>
          <w:lang w:eastAsia="pl-PL"/>
        </w:rPr>
      </w:pPr>
    </w:p>
    <w:p w:rsidR="004A5189" w:rsidRPr="004A5189" w:rsidRDefault="004A5189" w:rsidP="004A5189">
      <w:pPr>
        <w:widowControl w:val="0"/>
        <w:autoSpaceDE w:val="0"/>
        <w:autoSpaceDN w:val="0"/>
        <w:spacing w:after="0" w:line="280" w:lineRule="exact"/>
        <w:jc w:val="both"/>
        <w:rPr>
          <w:rFonts w:ascii="Calibri" w:eastAsia="Calibri" w:hAnsi="Calibri" w:cs="Arial"/>
        </w:rPr>
      </w:pPr>
    </w:p>
    <w:p w:rsidR="004A5189" w:rsidRPr="004A5189" w:rsidRDefault="004A5189" w:rsidP="004A5189">
      <w:pPr>
        <w:widowControl w:val="0"/>
        <w:autoSpaceDE w:val="0"/>
        <w:autoSpaceDN w:val="0"/>
        <w:spacing w:after="0" w:line="280" w:lineRule="exact"/>
        <w:jc w:val="both"/>
        <w:rPr>
          <w:rFonts w:ascii="Calibri" w:eastAsia="Calibri" w:hAnsi="Calibri" w:cs="Arial"/>
        </w:rPr>
      </w:pPr>
      <w:r w:rsidRPr="004A5189">
        <w:rPr>
          <w:rFonts w:ascii="Times New Roman" w:eastAsia="Times New Roman" w:hAnsi="Times New Roman" w:cs="Times New Roman"/>
          <w:noProof/>
          <w:lang w:eastAsia="pl-PL"/>
        </w:rPr>
        <w:drawing>
          <wp:anchor distT="0" distB="0" distL="0" distR="0" simplePos="0" relativeHeight="251659264" behindDoc="0" locked="0" layoutInCell="1" allowOverlap="1" wp14:anchorId="105CA522" wp14:editId="4D37B842">
            <wp:simplePos x="0" y="0"/>
            <wp:positionH relativeFrom="page">
              <wp:posOffset>3243580</wp:posOffset>
            </wp:positionH>
            <wp:positionV relativeFrom="paragraph">
              <wp:posOffset>-944245</wp:posOffset>
            </wp:positionV>
            <wp:extent cx="1492885" cy="161988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492885" cy="161988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margin">
              <wp14:pctWidth>0</wp14:pctWidth>
            </wp14:sizeRelH>
            <wp14:sizeRelV relativeFrom="margin">
              <wp14:pctHeight>0</wp14:pctHeight>
            </wp14:sizeRelV>
          </wp:anchor>
        </w:drawing>
      </w:r>
    </w:p>
    <w:p w:rsidR="004A5189" w:rsidRPr="004A5189" w:rsidRDefault="004A5189" w:rsidP="004A5189">
      <w:pPr>
        <w:widowControl w:val="0"/>
        <w:autoSpaceDE w:val="0"/>
        <w:autoSpaceDN w:val="0"/>
        <w:spacing w:after="0" w:line="280" w:lineRule="exact"/>
        <w:jc w:val="both"/>
        <w:rPr>
          <w:rFonts w:ascii="Calibri" w:eastAsia="Calibri" w:hAnsi="Calibri" w:cs="Arial"/>
        </w:rPr>
      </w:pPr>
    </w:p>
    <w:p w:rsidR="004A5189" w:rsidRPr="004A5189" w:rsidRDefault="004A5189" w:rsidP="004A5189">
      <w:pPr>
        <w:adjustRightInd w:val="0"/>
        <w:jc w:val="center"/>
        <w:rPr>
          <w:rFonts w:cstheme="minorHAnsi"/>
        </w:rPr>
      </w:pPr>
    </w:p>
    <w:p w:rsidR="004A5189" w:rsidRPr="004A5189" w:rsidRDefault="004A5189" w:rsidP="004A5189">
      <w:pPr>
        <w:adjustRightInd w:val="0"/>
        <w:jc w:val="center"/>
        <w:rPr>
          <w:rFonts w:cstheme="minorHAnsi"/>
        </w:rPr>
      </w:pPr>
      <w:r w:rsidRPr="004A5189">
        <w:rPr>
          <w:rFonts w:cstheme="minorHAnsi"/>
        </w:rPr>
        <w:t>ZGODA NA OTRZYMYWANIE FAKTUR W POSTACI ELEKTRONICZNEJ</w:t>
      </w:r>
    </w:p>
    <w:p w:rsidR="004A5189" w:rsidRPr="004A5189" w:rsidRDefault="004A5189" w:rsidP="004A5189">
      <w:pPr>
        <w:adjustRightInd w:val="0"/>
        <w:rPr>
          <w:rFonts w:cstheme="minorHAnsi"/>
        </w:rPr>
      </w:pPr>
      <w:r w:rsidRPr="004A5189">
        <w:rPr>
          <w:rFonts w:cstheme="minorHAnsi"/>
        </w:rPr>
        <w:tab/>
      </w:r>
      <w:r w:rsidRPr="004A5189">
        <w:rPr>
          <w:rFonts w:cstheme="minorHAnsi"/>
        </w:rPr>
        <w:tab/>
      </w:r>
      <w:r w:rsidRPr="004A5189">
        <w:rPr>
          <w:rFonts w:cstheme="minorHAnsi"/>
        </w:rPr>
        <w:tab/>
        <w:t>dotyczących umowy nr</w:t>
      </w:r>
      <w:r w:rsidR="00E60278">
        <w:rPr>
          <w:rFonts w:cstheme="minorHAnsi"/>
        </w:rPr>
        <w:t xml:space="preserve"> </w:t>
      </w:r>
      <w:r w:rsidR="00E60278" w:rsidRPr="00E60278">
        <w:rPr>
          <w:rFonts w:cstheme="minorHAnsi"/>
        </w:rPr>
        <w:t>CRU-K/</w:t>
      </w:r>
      <w:proofErr w:type="spellStart"/>
      <w:r w:rsidR="00E60278" w:rsidRPr="00E60278">
        <w:rPr>
          <w:rFonts w:cstheme="minorHAnsi"/>
        </w:rPr>
        <w:t>Sz</w:t>
      </w:r>
      <w:proofErr w:type="spellEnd"/>
      <w:r w:rsidR="00E60278" w:rsidRPr="00E60278">
        <w:rPr>
          <w:rFonts w:cstheme="minorHAnsi"/>
        </w:rPr>
        <w:t>/</w:t>
      </w:r>
      <w:r w:rsidR="004F61FB">
        <w:rPr>
          <w:rFonts w:cstheme="minorHAnsi"/>
        </w:rPr>
        <w:t xml:space="preserve"> </w:t>
      </w:r>
      <w:ins w:id="99" w:author="Paweł Jankiewicz" w:date="2024-10-30T13:11:00Z">
        <w:r w:rsidR="00F371F8">
          <w:rPr>
            <w:rFonts w:cstheme="minorHAnsi"/>
          </w:rPr>
          <w:t>..</w:t>
        </w:r>
      </w:ins>
      <w:del w:id="100" w:author="Paweł Jankiewicz" w:date="2024-10-30T13:11:00Z">
        <w:r w:rsidR="00082D76" w:rsidDel="00F371F8">
          <w:rPr>
            <w:rFonts w:cstheme="minorHAnsi"/>
          </w:rPr>
          <w:delText>50</w:delText>
        </w:r>
      </w:del>
      <w:r w:rsidR="004F61FB">
        <w:rPr>
          <w:rFonts w:cstheme="minorHAnsi"/>
        </w:rPr>
        <w:t xml:space="preserve">  </w:t>
      </w:r>
      <w:r w:rsidR="00430F72">
        <w:rPr>
          <w:rFonts w:cstheme="minorHAnsi"/>
        </w:rPr>
        <w:t>/20</w:t>
      </w:r>
      <w:r w:rsidR="00082D76">
        <w:rPr>
          <w:rFonts w:cstheme="minorHAnsi"/>
        </w:rPr>
        <w:t>2</w:t>
      </w:r>
      <w:ins w:id="101" w:author="Paweł Jankiewicz" w:date="2024-10-30T13:11:00Z">
        <w:r w:rsidR="00F371F8">
          <w:rPr>
            <w:rFonts w:cstheme="minorHAnsi"/>
          </w:rPr>
          <w:t>4</w:t>
        </w:r>
      </w:ins>
      <w:del w:id="102" w:author="Paweł Jankiewicz" w:date="2024-10-30T13:11:00Z">
        <w:r w:rsidR="00082D76" w:rsidDel="00F371F8">
          <w:rPr>
            <w:rFonts w:cstheme="minorHAnsi"/>
          </w:rPr>
          <w:delText>3</w:delText>
        </w:r>
      </w:del>
    </w:p>
    <w:p w:rsidR="004A5189" w:rsidRPr="004A5189" w:rsidRDefault="004A5189" w:rsidP="004A5189">
      <w:pPr>
        <w:adjustRightInd w:val="0"/>
        <w:rPr>
          <w:rFonts w:cstheme="minorHAnsi"/>
        </w:rPr>
      </w:pPr>
      <w:r w:rsidRPr="004A5189">
        <w:rPr>
          <w:rFonts w:cstheme="minorHAnsi"/>
        </w:rPr>
        <w:t>z dnia ………………………………</w:t>
      </w:r>
    </w:p>
    <w:p w:rsidR="004A5189" w:rsidRPr="004A5189" w:rsidRDefault="00A64280" w:rsidP="004A5189">
      <w:pPr>
        <w:adjustRightInd w:val="0"/>
        <w:jc w:val="both"/>
        <w:rPr>
          <w:rFonts w:cstheme="minorHAnsi"/>
        </w:rPr>
      </w:pPr>
      <w:r>
        <w:rPr>
          <w:rFonts w:cstheme="minorHAnsi"/>
        </w:rPr>
        <w:t>POLREGIO</w:t>
      </w:r>
      <w:r w:rsidR="004A5189" w:rsidRPr="004A5189">
        <w:rPr>
          <w:rFonts w:cstheme="minorHAnsi"/>
        </w:rPr>
        <w:t xml:space="preserve"> </w:t>
      </w:r>
      <w:r w:rsidR="006F55F3">
        <w:rPr>
          <w:rFonts w:cstheme="minorHAnsi"/>
        </w:rPr>
        <w:t>S.A</w:t>
      </w:r>
      <w:r w:rsidR="004A5189" w:rsidRPr="004A5189">
        <w:rPr>
          <w:rFonts w:cstheme="minorHAnsi"/>
        </w:rPr>
        <w:t xml:space="preserve"> z siedzibą w Warszawie (adres: ul. </w:t>
      </w:r>
      <w:r>
        <w:rPr>
          <w:rFonts w:cstheme="minorHAnsi"/>
        </w:rPr>
        <w:t>Kolejowa 1</w:t>
      </w:r>
      <w:r w:rsidR="004A5189" w:rsidRPr="004A5189">
        <w:rPr>
          <w:rFonts w:cstheme="minorHAnsi"/>
        </w:rPr>
        <w:t>, 0</w:t>
      </w:r>
      <w:r>
        <w:rPr>
          <w:rFonts w:cstheme="minorHAnsi"/>
        </w:rPr>
        <w:t>1</w:t>
      </w:r>
      <w:r w:rsidR="004A5189" w:rsidRPr="004A5189">
        <w:rPr>
          <w:rFonts w:cstheme="minorHAnsi"/>
        </w:rPr>
        <w:t>-</w:t>
      </w:r>
      <w:r>
        <w:rPr>
          <w:rFonts w:cstheme="minorHAnsi"/>
        </w:rPr>
        <w:t>217</w:t>
      </w:r>
      <w:r w:rsidR="004A5189" w:rsidRPr="004A5189">
        <w:rPr>
          <w:rFonts w:cstheme="minorHAnsi"/>
        </w:rPr>
        <w:t xml:space="preserve"> Warszawa) NIP: 5262557278, REGON: 017319719, kapitał zakładowy: </w:t>
      </w:r>
      <w:r>
        <w:rPr>
          <w:rFonts w:cstheme="minorHAnsi"/>
        </w:rPr>
        <w:t>616 242 600</w:t>
      </w:r>
      <w:r w:rsidR="004A5189" w:rsidRPr="004A5189">
        <w:rPr>
          <w:rFonts w:cstheme="minorHAnsi"/>
        </w:rPr>
        <w:t xml:space="preserve"> zł wpisana do rejestru przedsiębiorców Krajowego Rejestru Sądowego prowadzonego przez Sąd Rejonowy dla m. st. Warszawy w Warszawie, XIII Wydział Gospodarczy Krajowego Rejestru Sądowego, pod numerem KRS 0000</w:t>
      </w:r>
      <w:r w:rsidR="006F55F3">
        <w:rPr>
          <w:rFonts w:cstheme="minorHAnsi"/>
        </w:rPr>
        <w:t>929422</w:t>
      </w:r>
      <w:r w:rsidR="004A5189" w:rsidRPr="004A5189">
        <w:rPr>
          <w:rFonts w:cstheme="minorHAnsi"/>
        </w:rPr>
        <w:t xml:space="preserve">, Zachodniopomorski </w:t>
      </w:r>
      <w:r w:rsidR="001119EA">
        <w:rPr>
          <w:rFonts w:cstheme="minorHAnsi"/>
        </w:rPr>
        <w:t xml:space="preserve">Zakład </w:t>
      </w:r>
      <w:r w:rsidR="004A5189" w:rsidRPr="004A5189">
        <w:rPr>
          <w:rFonts w:cstheme="minorHAnsi"/>
        </w:rPr>
        <w:t xml:space="preserve"> w Szczecinie (adres: </w:t>
      </w:r>
      <w:r w:rsidR="001119EA">
        <w:rPr>
          <w:rFonts w:cstheme="minorHAnsi"/>
        </w:rPr>
        <w:t>Plac Brama Portowa</w:t>
      </w:r>
      <w:r w:rsidR="004A5189" w:rsidRPr="004A5189">
        <w:rPr>
          <w:rFonts w:cstheme="minorHAnsi"/>
        </w:rPr>
        <w:t>, 70-22</w:t>
      </w:r>
      <w:r w:rsidR="001119EA">
        <w:rPr>
          <w:rFonts w:cstheme="minorHAnsi"/>
        </w:rPr>
        <w:t>5</w:t>
      </w:r>
      <w:r w:rsidR="004A5189" w:rsidRPr="004A5189">
        <w:rPr>
          <w:rFonts w:cstheme="minorHAnsi"/>
        </w:rPr>
        <w:t xml:space="preserve"> Szczecin) </w:t>
      </w:r>
    </w:p>
    <w:p w:rsidR="004A5189" w:rsidRPr="004A5189" w:rsidRDefault="004A5189" w:rsidP="004A5189">
      <w:pPr>
        <w:adjustRightInd w:val="0"/>
        <w:rPr>
          <w:rFonts w:cstheme="minorHAnsi"/>
        </w:rPr>
      </w:pPr>
      <w:r w:rsidRPr="004A5189">
        <w:rPr>
          <w:rFonts w:cstheme="minorHAnsi"/>
        </w:rPr>
        <w:t>reprezentowana przez:</w:t>
      </w:r>
    </w:p>
    <w:p w:rsidR="004A5189" w:rsidRPr="004A5189" w:rsidRDefault="004A5189" w:rsidP="004A5189">
      <w:pPr>
        <w:adjustRightInd w:val="0"/>
        <w:rPr>
          <w:rFonts w:cstheme="minorHAnsi"/>
        </w:rPr>
      </w:pPr>
      <w:r w:rsidRPr="004A5189">
        <w:rPr>
          <w:rFonts w:cstheme="minorHAnsi"/>
        </w:rPr>
        <w:t xml:space="preserve">1. </w:t>
      </w:r>
      <w:r w:rsidR="00B939D5">
        <w:rPr>
          <w:rFonts w:cstheme="minorHAnsi"/>
        </w:rPr>
        <w:t xml:space="preserve"> Andrzej Chańko- Dyrektor Zakładu</w:t>
      </w:r>
    </w:p>
    <w:p w:rsidR="00F371F8" w:rsidRDefault="00F371F8" w:rsidP="004A5189">
      <w:pPr>
        <w:adjustRightInd w:val="0"/>
        <w:rPr>
          <w:ins w:id="103" w:author="Paweł Jankiewicz" w:date="2024-10-30T13:12:00Z"/>
          <w:rFonts w:cstheme="minorHAnsi"/>
        </w:rPr>
      </w:pPr>
    </w:p>
    <w:p w:rsidR="004A5189" w:rsidRPr="004A5189" w:rsidDel="00F371F8" w:rsidRDefault="004A5189" w:rsidP="004A5189">
      <w:pPr>
        <w:adjustRightInd w:val="0"/>
        <w:rPr>
          <w:del w:id="104" w:author="Paweł Jankiewicz" w:date="2024-10-30T13:12:00Z"/>
          <w:rFonts w:cstheme="minorHAnsi"/>
        </w:rPr>
      </w:pPr>
      <w:del w:id="105" w:author="Paweł Jankiewicz" w:date="2024-10-30T13:12:00Z">
        <w:r w:rsidRPr="004A5189" w:rsidDel="00F371F8">
          <w:rPr>
            <w:rFonts w:cstheme="minorHAnsi"/>
          </w:rPr>
          <w:delText>2.</w:delText>
        </w:r>
        <w:r w:rsidR="00B939D5" w:rsidDel="00F371F8">
          <w:rPr>
            <w:rFonts w:cstheme="minorHAnsi"/>
          </w:rPr>
          <w:delText xml:space="preserve"> Janusz Matysiak – z-ca Dyrektora Zakładu</w:delText>
        </w:r>
      </w:del>
    </w:p>
    <w:p w:rsidR="004A5189" w:rsidRPr="004A5189" w:rsidRDefault="004A5189" w:rsidP="004A5189">
      <w:pPr>
        <w:adjustRightInd w:val="0"/>
        <w:rPr>
          <w:rFonts w:cstheme="minorHAnsi"/>
        </w:rPr>
      </w:pPr>
      <w:r w:rsidRPr="004A5189">
        <w:rPr>
          <w:rFonts w:cstheme="minorHAnsi"/>
        </w:rPr>
        <w:t>zwana Odbiorcą</w:t>
      </w:r>
    </w:p>
    <w:p w:rsidR="004A5189" w:rsidRPr="004A5189" w:rsidRDefault="004A5189" w:rsidP="004A5189">
      <w:pPr>
        <w:adjustRightInd w:val="0"/>
        <w:rPr>
          <w:rFonts w:cstheme="minorHAnsi"/>
        </w:rPr>
      </w:pPr>
      <w:r w:rsidRPr="004A5189">
        <w:rPr>
          <w:rFonts w:cstheme="minorHAnsi"/>
        </w:rPr>
        <w:t>a</w:t>
      </w:r>
    </w:p>
    <w:p w:rsidR="00B939D5" w:rsidRPr="00012E14" w:rsidDel="00F371F8" w:rsidRDefault="00B939D5" w:rsidP="00B939D5">
      <w:pPr>
        <w:suppressAutoHyphens/>
        <w:spacing w:before="120" w:after="120" w:line="240" w:lineRule="auto"/>
        <w:jc w:val="both"/>
        <w:rPr>
          <w:del w:id="106" w:author="Paweł Jankiewicz" w:date="2024-10-30T13:11:00Z"/>
          <w:rFonts w:eastAsia="Times New Roman" w:cstheme="minorHAnsi"/>
          <w:color w:val="000000"/>
          <w:lang w:eastAsia="ar-SA"/>
        </w:rPr>
      </w:pPr>
      <w:del w:id="107" w:author="Paweł Jankiewicz" w:date="2024-10-30T13:11:00Z">
        <w:r w:rsidRPr="00012E14" w:rsidDel="00F371F8">
          <w:rPr>
            <w:rFonts w:eastAsia="Times New Roman" w:cstheme="minorHAnsi"/>
            <w:color w:val="000000"/>
            <w:lang w:eastAsia="ar-SA"/>
          </w:rPr>
          <w:delText>FHU SAMSON</w:delText>
        </w:r>
      </w:del>
    </w:p>
    <w:p w:rsidR="00B939D5" w:rsidRPr="00012E14" w:rsidDel="00F371F8" w:rsidRDefault="00B939D5" w:rsidP="00B939D5">
      <w:pPr>
        <w:suppressAutoHyphens/>
        <w:spacing w:before="120" w:after="120" w:line="240" w:lineRule="auto"/>
        <w:jc w:val="both"/>
        <w:rPr>
          <w:del w:id="108" w:author="Paweł Jankiewicz" w:date="2024-10-30T13:11:00Z"/>
          <w:rFonts w:eastAsia="Times New Roman" w:cstheme="minorHAnsi"/>
          <w:color w:val="000000"/>
          <w:lang w:eastAsia="ar-SA"/>
        </w:rPr>
      </w:pPr>
      <w:del w:id="109" w:author="Paweł Jankiewicz" w:date="2024-10-30T13:11:00Z">
        <w:r w:rsidRPr="00012E14" w:rsidDel="00F371F8">
          <w:rPr>
            <w:rFonts w:eastAsia="Times New Roman" w:cstheme="minorHAnsi"/>
            <w:color w:val="000000"/>
            <w:lang w:eastAsia="ar-SA"/>
          </w:rPr>
          <w:delText>Janusz Samson</w:delText>
        </w:r>
      </w:del>
    </w:p>
    <w:p w:rsidR="00B939D5" w:rsidRPr="00012E14" w:rsidRDefault="00B939D5" w:rsidP="00B939D5">
      <w:pPr>
        <w:suppressAutoHyphens/>
        <w:spacing w:before="120" w:after="120" w:line="240" w:lineRule="auto"/>
        <w:jc w:val="both"/>
        <w:rPr>
          <w:rFonts w:eastAsia="Times New Roman" w:cstheme="minorHAnsi"/>
          <w:color w:val="000000"/>
          <w:lang w:eastAsia="ar-SA"/>
        </w:rPr>
      </w:pPr>
      <w:del w:id="110" w:author="Paweł Jankiewicz" w:date="2024-10-30T13:11:00Z">
        <w:r w:rsidRPr="00012E14" w:rsidDel="00F371F8">
          <w:rPr>
            <w:rFonts w:eastAsia="Times New Roman" w:cstheme="minorHAnsi"/>
            <w:color w:val="000000"/>
            <w:lang w:eastAsia="ar-SA"/>
          </w:rPr>
          <w:delText>Ul. Lechonia 5A/3 , 73-110 Stargard</w:delText>
        </w:r>
      </w:del>
      <w:ins w:id="111" w:author="Paweł Jankiewicz" w:date="2024-10-30T13:11:00Z">
        <w:r w:rsidR="00F371F8">
          <w:rPr>
            <w:rFonts w:eastAsia="Times New Roman" w:cstheme="minorHAnsi"/>
            <w:color w:val="000000"/>
            <w:lang w:eastAsia="ar-SA"/>
          </w:rPr>
          <w:t>…………….</w:t>
        </w:r>
      </w:ins>
    </w:p>
    <w:p w:rsidR="00B939D5" w:rsidRPr="00012E14" w:rsidRDefault="00B939D5" w:rsidP="00B939D5">
      <w:pPr>
        <w:suppressAutoHyphens/>
        <w:spacing w:before="120" w:after="120" w:line="240" w:lineRule="auto"/>
        <w:jc w:val="both"/>
        <w:rPr>
          <w:rFonts w:eastAsia="Times New Roman" w:cstheme="minorHAnsi"/>
          <w:color w:val="000000"/>
          <w:lang w:eastAsia="ar-SA"/>
        </w:rPr>
      </w:pPr>
      <w:r w:rsidRPr="00012E14">
        <w:rPr>
          <w:rFonts w:eastAsia="Times New Roman" w:cstheme="minorHAnsi"/>
          <w:color w:val="000000"/>
          <w:lang w:eastAsia="ar-SA"/>
        </w:rPr>
        <w:t xml:space="preserve">NIP: </w:t>
      </w:r>
      <w:ins w:id="112" w:author="Paweł Jankiewicz" w:date="2024-10-30T13:11:00Z">
        <w:r w:rsidR="00F371F8">
          <w:rPr>
            <w:rFonts w:eastAsia="Times New Roman" w:cstheme="minorHAnsi"/>
            <w:color w:val="000000"/>
            <w:lang w:eastAsia="ar-SA"/>
          </w:rPr>
          <w:t>…………</w:t>
        </w:r>
      </w:ins>
      <w:del w:id="113" w:author="Paweł Jankiewicz" w:date="2024-10-30T13:11:00Z">
        <w:r w:rsidRPr="00012E14" w:rsidDel="00F371F8">
          <w:rPr>
            <w:rFonts w:eastAsia="Times New Roman" w:cstheme="minorHAnsi"/>
            <w:color w:val="000000"/>
            <w:lang w:eastAsia="ar-SA"/>
          </w:rPr>
          <w:delText>854-155-12-99</w:delText>
        </w:r>
      </w:del>
    </w:p>
    <w:p w:rsidR="00B939D5" w:rsidRPr="004A5189" w:rsidRDefault="00B939D5" w:rsidP="00B939D5">
      <w:pPr>
        <w:suppressAutoHyphens/>
        <w:spacing w:before="120" w:after="120" w:line="240" w:lineRule="auto"/>
        <w:jc w:val="both"/>
        <w:rPr>
          <w:rFonts w:eastAsia="Times New Roman" w:cstheme="minorHAnsi"/>
          <w:color w:val="000000"/>
          <w:lang w:eastAsia="ar-SA"/>
        </w:rPr>
      </w:pPr>
      <w:r w:rsidRPr="00012E14">
        <w:rPr>
          <w:rFonts w:eastAsia="Times New Roman" w:cstheme="minorHAnsi"/>
          <w:color w:val="000000"/>
          <w:lang w:eastAsia="ar-SA"/>
        </w:rPr>
        <w:t xml:space="preserve">działającym na podstawie  - wpisu o działalności gospodarczej. REGON: </w:t>
      </w:r>
      <w:ins w:id="114" w:author="Paweł Jankiewicz" w:date="2024-10-30T13:11:00Z">
        <w:r w:rsidR="00F371F8">
          <w:rPr>
            <w:rFonts w:eastAsia="Times New Roman" w:cstheme="minorHAnsi"/>
            <w:color w:val="000000"/>
            <w:lang w:eastAsia="ar-SA"/>
          </w:rPr>
          <w:t>……………..</w:t>
        </w:r>
      </w:ins>
      <w:del w:id="115" w:author="Paweł Jankiewicz" w:date="2024-10-30T13:11:00Z">
        <w:r w:rsidRPr="00012E14" w:rsidDel="00F371F8">
          <w:rPr>
            <w:rFonts w:eastAsia="Times New Roman" w:cstheme="minorHAnsi"/>
            <w:color w:val="000000"/>
            <w:lang w:eastAsia="ar-SA"/>
          </w:rPr>
          <w:delText>81251424</w:delText>
        </w:r>
      </w:del>
    </w:p>
    <w:p w:rsidR="004A5189" w:rsidRPr="004A5189" w:rsidRDefault="004A5189" w:rsidP="00B939D5">
      <w:pPr>
        <w:adjustRightInd w:val="0"/>
        <w:rPr>
          <w:rFonts w:cstheme="minorHAnsi"/>
        </w:rPr>
      </w:pPr>
      <w:r w:rsidRPr="004A5189">
        <w:rPr>
          <w:rFonts w:cstheme="minorHAnsi"/>
        </w:rPr>
        <w:t>reprezentowana przez:</w:t>
      </w:r>
    </w:p>
    <w:p w:rsidR="004A5189" w:rsidRPr="004A5189" w:rsidRDefault="004A5189" w:rsidP="004A5189">
      <w:pPr>
        <w:adjustRightInd w:val="0"/>
        <w:rPr>
          <w:rFonts w:cstheme="minorHAnsi"/>
        </w:rPr>
      </w:pPr>
      <w:r w:rsidRPr="004A5189">
        <w:rPr>
          <w:rFonts w:cstheme="minorHAnsi"/>
        </w:rPr>
        <w:t>1.</w:t>
      </w:r>
      <w:r w:rsidR="00B939D5">
        <w:rPr>
          <w:rFonts w:cstheme="minorHAnsi"/>
        </w:rPr>
        <w:t xml:space="preserve"> </w:t>
      </w:r>
      <w:del w:id="116" w:author="Paweł Jankiewicz" w:date="2024-10-30T13:11:00Z">
        <w:r w:rsidR="00B939D5" w:rsidDel="00F371F8">
          <w:rPr>
            <w:rFonts w:cstheme="minorHAnsi"/>
          </w:rPr>
          <w:delText>Janusz Samson</w:delText>
        </w:r>
      </w:del>
      <w:ins w:id="117" w:author="Paweł Jankiewicz" w:date="2024-10-30T13:11:00Z">
        <w:r w:rsidR="00F371F8">
          <w:rPr>
            <w:rFonts w:cstheme="minorHAnsi"/>
          </w:rPr>
          <w:t>………………………….</w:t>
        </w:r>
      </w:ins>
    </w:p>
    <w:p w:rsidR="004A5189" w:rsidRPr="004A5189" w:rsidRDefault="004A5189" w:rsidP="004A5189">
      <w:pPr>
        <w:adjustRightInd w:val="0"/>
        <w:rPr>
          <w:rFonts w:cstheme="minorHAnsi"/>
        </w:rPr>
      </w:pPr>
    </w:p>
    <w:p w:rsidR="004A5189" w:rsidRPr="004A5189" w:rsidRDefault="004A5189" w:rsidP="004A5189">
      <w:pPr>
        <w:adjustRightInd w:val="0"/>
        <w:rPr>
          <w:rFonts w:cstheme="minorHAnsi"/>
        </w:rPr>
      </w:pPr>
      <w:r w:rsidRPr="004A5189">
        <w:rPr>
          <w:rFonts w:cstheme="minorHAnsi"/>
        </w:rPr>
        <w:t>zwana/</w:t>
      </w:r>
      <w:proofErr w:type="spellStart"/>
      <w:r w:rsidRPr="004A5189">
        <w:rPr>
          <w:rFonts w:cstheme="minorHAnsi"/>
        </w:rPr>
        <w:t>ym</w:t>
      </w:r>
      <w:proofErr w:type="spellEnd"/>
      <w:r w:rsidRPr="004A5189">
        <w:rPr>
          <w:rFonts w:cstheme="minorHAnsi"/>
        </w:rPr>
        <w:t xml:space="preserve"> Wystawcą</w:t>
      </w:r>
    </w:p>
    <w:p w:rsidR="004A5189" w:rsidRPr="004A5189" w:rsidRDefault="004A5189" w:rsidP="004A5189">
      <w:pPr>
        <w:adjustRightInd w:val="0"/>
        <w:jc w:val="both"/>
        <w:rPr>
          <w:rFonts w:cstheme="minorHAnsi"/>
        </w:rPr>
      </w:pPr>
    </w:p>
    <w:p w:rsidR="004A5189" w:rsidRPr="004A5189" w:rsidRDefault="004A5189" w:rsidP="004A5189">
      <w:pPr>
        <w:adjustRightInd w:val="0"/>
        <w:jc w:val="both"/>
        <w:rPr>
          <w:rFonts w:cstheme="minorHAnsi"/>
        </w:rPr>
      </w:pPr>
      <w:r w:rsidRPr="004A5189">
        <w:rPr>
          <w:rFonts w:cstheme="minorHAnsi"/>
        </w:rPr>
        <w:lastRenderedPageBreak/>
        <w:t xml:space="preserve">oświadcza, że zgodnie z art. 106n ustawy z dnia 11 marca 2004r. o podatku od towarów </w:t>
      </w:r>
      <w:r w:rsidRPr="004A5189">
        <w:rPr>
          <w:rFonts w:cstheme="minorHAnsi"/>
        </w:rPr>
        <w:br/>
        <w:t xml:space="preserve">i usług (Dz.U. z 2016 r. poz.710 ze zm.) Odbiorca akceptuje faktury wystawiane </w:t>
      </w:r>
      <w:r w:rsidRPr="004A5189">
        <w:rPr>
          <w:rFonts w:cstheme="minorHAnsi"/>
        </w:rPr>
        <w:br/>
        <w:t>i przesyłane przez Wystawcę w formie elektronicznej.</w:t>
      </w:r>
    </w:p>
    <w:p w:rsidR="004A5189" w:rsidRPr="004A5189" w:rsidRDefault="004A5189" w:rsidP="00024697">
      <w:pPr>
        <w:widowControl w:val="0"/>
        <w:numPr>
          <w:ilvl w:val="0"/>
          <w:numId w:val="47"/>
        </w:numPr>
        <w:autoSpaceDE w:val="0"/>
        <w:autoSpaceDN w:val="0"/>
        <w:adjustRightInd w:val="0"/>
        <w:spacing w:after="0" w:line="280" w:lineRule="exact"/>
        <w:ind w:left="426" w:hanging="426"/>
        <w:jc w:val="both"/>
        <w:rPr>
          <w:rFonts w:eastAsia="Arial" w:cstheme="minorHAnsi"/>
          <w:color w:val="000000"/>
          <w:lang w:eastAsia="pl-PL"/>
        </w:rPr>
      </w:pPr>
      <w:r w:rsidRPr="004A5189">
        <w:rPr>
          <w:rFonts w:eastAsia="Arial" w:cstheme="minorHAnsi"/>
          <w:color w:val="000000"/>
          <w:lang w:eastAsia="pl-PL"/>
        </w:rPr>
        <w:t xml:space="preserve">Za e-faktury, korekty e-faktur oraz duplikaty e-faktur uznaje się jedynie te  dokumenty  które będą przesłane pocztą elektroniczną w formacie PDF z adresu email Wystawcy: </w:t>
      </w:r>
    </w:p>
    <w:p w:rsidR="004A5189" w:rsidRPr="004A5189" w:rsidRDefault="004A5189" w:rsidP="004A5189">
      <w:pPr>
        <w:adjustRightInd w:val="0"/>
        <w:rPr>
          <w:rFonts w:cstheme="minorHAnsi"/>
        </w:rPr>
      </w:pPr>
    </w:p>
    <w:p w:rsidR="004A5189" w:rsidRPr="004A5189" w:rsidRDefault="004A5189" w:rsidP="004A5189">
      <w:pPr>
        <w:adjustRightInd w:val="0"/>
        <w:ind w:left="426"/>
        <w:rPr>
          <w:rFonts w:cstheme="minorHAnsi"/>
        </w:rPr>
      </w:pPr>
      <w:r w:rsidRPr="004A5189">
        <w:rPr>
          <w:rFonts w:cstheme="minorHAnsi"/>
        </w:rPr>
        <w:t>.......................................................</w:t>
      </w:r>
    </w:p>
    <w:p w:rsidR="004A5189" w:rsidRPr="004A5189" w:rsidRDefault="004A5189" w:rsidP="004A5189">
      <w:pPr>
        <w:adjustRightInd w:val="0"/>
        <w:spacing w:before="60" w:line="240" w:lineRule="auto"/>
        <w:ind w:left="425"/>
        <w:rPr>
          <w:rFonts w:cstheme="minorHAnsi"/>
          <w:b/>
          <w:bCs/>
          <w:color w:val="0000FF"/>
          <w:u w:val="single"/>
        </w:rPr>
      </w:pPr>
      <w:r w:rsidRPr="004A5189">
        <w:rPr>
          <w:rFonts w:cstheme="minorHAnsi"/>
        </w:rPr>
        <w:t xml:space="preserve">na adres email Odbiorcy: </w:t>
      </w:r>
      <w:hyperlink r:id="rId11" w:history="1">
        <w:r w:rsidRPr="004A5189">
          <w:rPr>
            <w:rFonts w:cstheme="minorHAnsi"/>
            <w:b/>
            <w:bCs/>
            <w:color w:val="0000FF"/>
            <w:u w:val="single"/>
          </w:rPr>
          <w:t xml:space="preserve">efaktura.szczecin@p-r.com.pl </w:t>
        </w:r>
      </w:hyperlink>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lang w:eastAsia="pl-PL"/>
        </w:rPr>
      </w:pPr>
      <w:r w:rsidRPr="004A5189">
        <w:rPr>
          <w:rFonts w:eastAsia="Arial" w:cstheme="minorHAnsi"/>
          <w:color w:val="000000"/>
          <w:lang w:eastAsia="pl-PL"/>
        </w:rPr>
        <w:t>Wiadomości email będą zawierały w tytule słowo „Faktura”.</w:t>
      </w:r>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color w:val="000000"/>
          <w:lang w:eastAsia="pl-PL"/>
        </w:rPr>
      </w:pPr>
      <w:r w:rsidRPr="004A5189">
        <w:rPr>
          <w:rFonts w:eastAsia="Arial" w:cstheme="minorHAnsi"/>
          <w:color w:val="000000"/>
          <w:lang w:eastAsia="pl-PL"/>
        </w:rPr>
        <w:t>Pliki PDF nie mogą być zabezpieczone hasłem lub podpisane cyfrowo.</w:t>
      </w:r>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color w:val="000000"/>
          <w:lang w:eastAsia="pl-PL"/>
        </w:rPr>
      </w:pPr>
      <w:r w:rsidRPr="004A5189">
        <w:rPr>
          <w:rFonts w:eastAsia="Arial" w:cstheme="minorHAnsi"/>
          <w:color w:val="000000"/>
          <w:lang w:eastAsia="pl-PL"/>
        </w:rPr>
        <w:t>Wystawca faktury zapewnia autentyczność pochodzenia i integralność jej treści.</w:t>
      </w:r>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color w:val="000000"/>
          <w:lang w:eastAsia="pl-PL"/>
        </w:rPr>
      </w:pPr>
      <w:r w:rsidRPr="004A5189">
        <w:rPr>
          <w:rFonts w:eastAsia="Arial" w:cstheme="minorHAnsi"/>
          <w:color w:val="000000"/>
          <w:lang w:eastAsia="pl-PL"/>
        </w:rPr>
        <w:t>W jednym pliku PDF może znajdować się jedna faktura lub faktura wraz z załącznikami.</w:t>
      </w:r>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color w:val="000000"/>
          <w:lang w:eastAsia="pl-PL"/>
        </w:rPr>
      </w:pPr>
      <w:r w:rsidRPr="004A5189">
        <w:rPr>
          <w:rFonts w:eastAsia="Arial" w:cstheme="minorHAnsi"/>
          <w:color w:val="000000"/>
          <w:lang w:eastAsia="pl-PL"/>
        </w:rPr>
        <w:t>Faktury przesyłane  w innym formacie niż PDF nie będą akceptowane i będą traktowane jako niedostarczone.</w:t>
      </w:r>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color w:val="000000"/>
          <w:lang w:eastAsia="pl-PL"/>
        </w:rPr>
      </w:pPr>
      <w:r w:rsidRPr="004A5189">
        <w:rPr>
          <w:rFonts w:eastAsia="Arial" w:cstheme="minorHAnsi"/>
          <w:color w:val="000000"/>
          <w:lang w:eastAsia="pl-PL"/>
        </w:rPr>
        <w:t xml:space="preserve">Za datę otrzymania faktury przez Odbiorcę uznaje się moment otrzymania komunikatu </w:t>
      </w:r>
      <w:r w:rsidRPr="004A5189">
        <w:rPr>
          <w:rFonts w:eastAsia="Arial" w:cstheme="minorHAnsi"/>
          <w:color w:val="000000"/>
          <w:lang w:eastAsia="pl-PL"/>
        </w:rPr>
        <w:br/>
        <w:t>potwierdzającego otrzymanie wiadomości e-mail zawierającej fakturę, nadanej automatycznie przez program służący do obsługi poczty elektronicznej.</w:t>
      </w:r>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color w:val="000000"/>
          <w:lang w:eastAsia="pl-PL"/>
        </w:rPr>
      </w:pPr>
      <w:r w:rsidRPr="004A5189">
        <w:rPr>
          <w:rFonts w:eastAsia="Arial" w:cstheme="minorHAnsi"/>
          <w:color w:val="000000"/>
          <w:lang w:eastAsia="pl-PL"/>
        </w:rPr>
        <w:t>W przypadku zmiany adresu e-mail z którego będą wysyłane e-faktury, korekty e-faktur i duplikaty e-faktur, Wystawca zobowiązuje się do pisemnego powiadomienia Odbiorcy   o nowym adresie.</w:t>
      </w:r>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color w:val="000000"/>
          <w:lang w:eastAsia="pl-PL"/>
        </w:rPr>
      </w:pPr>
      <w:r w:rsidRPr="004A5189">
        <w:rPr>
          <w:rFonts w:eastAsia="Arial" w:cstheme="minorHAnsi"/>
          <w:color w:val="000000"/>
          <w:lang w:eastAsia="pl-PL"/>
        </w:rPr>
        <w:t>Wystawca i Odbiorca e-faktur, korekt e-faktur i duplikatów e-faktur zobowiązują się do ich przechowywania  do upływu terminu przedawnienia zobowiązań podatkowych.</w:t>
      </w:r>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color w:val="000000"/>
          <w:lang w:eastAsia="pl-PL"/>
        </w:rPr>
      </w:pPr>
      <w:r w:rsidRPr="004A5189">
        <w:rPr>
          <w:rFonts w:eastAsia="Arial" w:cstheme="minorHAnsi"/>
          <w:color w:val="000000"/>
          <w:lang w:eastAsia="pl-PL"/>
        </w:rPr>
        <w:t xml:space="preserve">Odbiorca zobowiązuje się przyjmować wyżej wymienione faktury w formie papierowej, </w:t>
      </w:r>
      <w:r w:rsidRPr="004A5189">
        <w:rPr>
          <w:rFonts w:eastAsia="Arial" w:cstheme="minorHAnsi"/>
          <w:color w:val="000000"/>
          <w:lang w:eastAsia="pl-PL"/>
        </w:rPr>
        <w:br/>
        <w:t>w przypadku, gdy przeszkody techniczne lub formalne uniemożliwią przesyłanie faktur drogą elektroniczną.</w:t>
      </w:r>
    </w:p>
    <w:p w:rsidR="004A5189" w:rsidRPr="004A5189" w:rsidRDefault="004A5189" w:rsidP="00024697">
      <w:pPr>
        <w:widowControl w:val="0"/>
        <w:numPr>
          <w:ilvl w:val="0"/>
          <w:numId w:val="47"/>
        </w:numPr>
        <w:autoSpaceDE w:val="0"/>
        <w:autoSpaceDN w:val="0"/>
        <w:adjustRightInd w:val="0"/>
        <w:spacing w:before="60" w:after="0" w:line="240" w:lineRule="auto"/>
        <w:ind w:left="425" w:hanging="425"/>
        <w:jc w:val="both"/>
        <w:rPr>
          <w:rFonts w:eastAsia="Arial" w:cstheme="minorHAnsi"/>
          <w:color w:val="000000"/>
          <w:lang w:eastAsia="pl-PL"/>
        </w:rPr>
      </w:pPr>
      <w:r w:rsidRPr="004A5189">
        <w:rPr>
          <w:rFonts w:eastAsia="Arial" w:cstheme="minorHAnsi"/>
          <w:color w:val="000000"/>
          <w:lang w:eastAsia="pl-PL"/>
        </w:rPr>
        <w:t>Strony oświadczają, że niniejsze oświadczenie może zostać wycofane, w następstwie czego Wystawca faktur traci prawo do wystawiania i przesyłania faktur drogą  elektroniczną, począwszy od dnia następnego po otrzymaniu zawiadomienia o wycofaniu akceptacji.</w:t>
      </w:r>
    </w:p>
    <w:p w:rsidR="004A5189" w:rsidRPr="004A5189" w:rsidRDefault="004A5189" w:rsidP="004A5189">
      <w:pPr>
        <w:rPr>
          <w:rFonts w:cstheme="minorHAnsi"/>
        </w:rPr>
      </w:pPr>
    </w:p>
    <w:p w:rsidR="004A5189" w:rsidRPr="004A5189" w:rsidRDefault="004A5189" w:rsidP="004A5189">
      <w:pPr>
        <w:rPr>
          <w:rFonts w:cstheme="minorHAnsi"/>
        </w:rPr>
      </w:pPr>
      <w:r w:rsidRPr="004A5189">
        <w:rPr>
          <w:rFonts w:cstheme="minorHAnsi"/>
        </w:rPr>
        <w:tab/>
      </w:r>
    </w:p>
    <w:p w:rsidR="004A5189" w:rsidRPr="004A5189" w:rsidRDefault="004A5189" w:rsidP="004A5189">
      <w:pPr>
        <w:rPr>
          <w:rFonts w:cstheme="minorHAnsi"/>
        </w:rPr>
      </w:pPr>
    </w:p>
    <w:p w:rsidR="004A5189" w:rsidRPr="004A5189" w:rsidRDefault="004A5189" w:rsidP="004A5189">
      <w:pPr>
        <w:rPr>
          <w:rFonts w:cstheme="minorHAnsi"/>
        </w:rPr>
      </w:pPr>
      <w:r w:rsidRPr="004A5189">
        <w:rPr>
          <w:rFonts w:cstheme="minorHAnsi"/>
        </w:rPr>
        <w:tab/>
      </w:r>
      <w:r w:rsidRPr="004A5189">
        <w:rPr>
          <w:rFonts w:cstheme="minorHAnsi"/>
        </w:rPr>
        <w:tab/>
        <w:t>Odbiorca</w:t>
      </w:r>
      <w:r w:rsidRPr="004A5189">
        <w:rPr>
          <w:rFonts w:cstheme="minorHAnsi"/>
        </w:rPr>
        <w:tab/>
      </w:r>
      <w:r w:rsidRPr="004A5189">
        <w:rPr>
          <w:rFonts w:cstheme="minorHAnsi"/>
        </w:rPr>
        <w:tab/>
      </w:r>
      <w:r w:rsidRPr="004A5189">
        <w:rPr>
          <w:rFonts w:cstheme="minorHAnsi"/>
        </w:rPr>
        <w:tab/>
      </w:r>
      <w:r w:rsidRPr="004A5189">
        <w:rPr>
          <w:rFonts w:cstheme="minorHAnsi"/>
        </w:rPr>
        <w:tab/>
      </w:r>
      <w:r w:rsidRPr="004A5189">
        <w:rPr>
          <w:rFonts w:cstheme="minorHAnsi"/>
        </w:rPr>
        <w:tab/>
        <w:t>Wystawca</w:t>
      </w:r>
    </w:p>
    <w:p w:rsidR="004A5189" w:rsidRPr="004A5189" w:rsidRDefault="004A5189" w:rsidP="004A5189">
      <w:pPr>
        <w:rPr>
          <w:rFonts w:cstheme="minorHAnsi"/>
        </w:rPr>
      </w:pPr>
    </w:p>
    <w:p w:rsidR="004A5189" w:rsidRPr="004A5189" w:rsidRDefault="004A5189" w:rsidP="004A5189">
      <w:pPr>
        <w:rPr>
          <w:rFonts w:cstheme="minorHAnsi"/>
        </w:rPr>
      </w:pPr>
    </w:p>
    <w:p w:rsidR="004A5189" w:rsidRPr="004A5189" w:rsidRDefault="004A5189" w:rsidP="004A5189">
      <w:pPr>
        <w:rPr>
          <w:rFonts w:cstheme="minorHAnsi"/>
        </w:rPr>
      </w:pPr>
    </w:p>
    <w:p w:rsidR="004A5189" w:rsidRPr="004A5189" w:rsidRDefault="004A5189" w:rsidP="004A5189">
      <w:pPr>
        <w:rPr>
          <w:rFonts w:cstheme="minorHAnsi"/>
        </w:rPr>
      </w:pPr>
      <w:r w:rsidRPr="004A5189">
        <w:rPr>
          <w:rFonts w:cstheme="minorHAnsi"/>
        </w:rPr>
        <w:t xml:space="preserve">……………………………………                         </w:t>
      </w:r>
      <w:r w:rsidRPr="004A5189">
        <w:rPr>
          <w:rFonts w:cstheme="minorHAnsi"/>
        </w:rPr>
        <w:tab/>
      </w:r>
      <w:r w:rsidRPr="004A5189">
        <w:rPr>
          <w:rFonts w:cstheme="minorHAnsi"/>
        </w:rPr>
        <w:tab/>
      </w:r>
      <w:r w:rsidR="00024697">
        <w:rPr>
          <w:rFonts w:cstheme="minorHAnsi"/>
        </w:rPr>
        <w:tab/>
      </w:r>
      <w:r w:rsidRPr="004A5189">
        <w:rPr>
          <w:rFonts w:cstheme="minorHAnsi"/>
        </w:rPr>
        <w:tab/>
        <w:t xml:space="preserve"> ……………………………………….</w:t>
      </w:r>
    </w:p>
    <w:p w:rsidR="004A5189" w:rsidRDefault="004A5189" w:rsidP="004A5189">
      <w:pPr>
        <w:rPr>
          <w:rFonts w:cstheme="minorHAnsi"/>
          <w:i/>
          <w:iCs/>
        </w:rPr>
      </w:pPr>
      <w:r w:rsidRPr="004A5189">
        <w:rPr>
          <w:rFonts w:cstheme="minorHAnsi"/>
          <w:i/>
          <w:iCs/>
        </w:rPr>
        <w:t>podpisy zgodnie z reprezentacją</w:t>
      </w:r>
      <w:r w:rsidRPr="004A5189">
        <w:rPr>
          <w:rFonts w:cstheme="minorHAnsi"/>
          <w:i/>
          <w:iCs/>
        </w:rPr>
        <w:tab/>
      </w:r>
      <w:r w:rsidRPr="004A5189">
        <w:rPr>
          <w:rFonts w:cstheme="minorHAnsi"/>
        </w:rPr>
        <w:tab/>
      </w:r>
      <w:r w:rsidRPr="004A5189">
        <w:rPr>
          <w:rFonts w:cstheme="minorHAnsi"/>
        </w:rPr>
        <w:tab/>
      </w:r>
      <w:r w:rsidR="00024697">
        <w:rPr>
          <w:rFonts w:cstheme="minorHAnsi"/>
        </w:rPr>
        <w:tab/>
      </w:r>
      <w:r w:rsidRPr="004A5189">
        <w:rPr>
          <w:rFonts w:cstheme="minorHAnsi"/>
          <w:i/>
          <w:iCs/>
        </w:rPr>
        <w:t>podpisy zgodnie z reprezentacją</w:t>
      </w:r>
    </w:p>
    <w:p w:rsidR="00A8569A" w:rsidRDefault="00A8569A" w:rsidP="004A5189">
      <w:pPr>
        <w:rPr>
          <w:rFonts w:cstheme="minorHAnsi"/>
          <w:i/>
          <w:iCs/>
        </w:rPr>
      </w:pPr>
    </w:p>
    <w:p w:rsidR="00A8569A" w:rsidRPr="004A5189" w:rsidRDefault="00A8569A" w:rsidP="004A5189">
      <w:pPr>
        <w:rPr>
          <w:rFonts w:cstheme="minorHAnsi"/>
          <w:i/>
          <w:iCs/>
        </w:rPr>
      </w:pPr>
    </w:p>
    <w:p w:rsidR="004A5189" w:rsidRPr="004A5189" w:rsidRDefault="004A5189" w:rsidP="004A5189">
      <w:pPr>
        <w:tabs>
          <w:tab w:val="left" w:pos="4536"/>
        </w:tabs>
      </w:pPr>
    </w:p>
    <w:p w:rsidR="00A155B4" w:rsidRPr="004D17A5" w:rsidRDefault="00A155B4" w:rsidP="004D17A5">
      <w:pPr>
        <w:pStyle w:val="Nagwek1"/>
        <w:jc w:val="right"/>
        <w:rPr>
          <w:rFonts w:asciiTheme="minorHAnsi" w:eastAsia="Times New Roman" w:hAnsiTheme="minorHAnsi" w:cstheme="minorHAnsi"/>
          <w:b w:val="0"/>
          <w:sz w:val="22"/>
          <w:szCs w:val="22"/>
          <w:lang w:eastAsia="pl-PL"/>
        </w:rPr>
      </w:pPr>
      <w:r w:rsidRPr="004D17A5">
        <w:rPr>
          <w:rFonts w:asciiTheme="minorHAnsi" w:hAnsiTheme="minorHAnsi" w:cstheme="minorHAnsi"/>
          <w:b w:val="0"/>
          <w:color w:val="auto"/>
          <w:sz w:val="22"/>
          <w:szCs w:val="22"/>
        </w:rPr>
        <w:t xml:space="preserve">Załącznik nr </w:t>
      </w:r>
      <w:r w:rsidR="006B4D25">
        <w:rPr>
          <w:rFonts w:asciiTheme="minorHAnsi" w:hAnsiTheme="minorHAnsi" w:cstheme="minorHAnsi"/>
          <w:b w:val="0"/>
          <w:color w:val="auto"/>
          <w:sz w:val="22"/>
          <w:szCs w:val="22"/>
        </w:rPr>
        <w:t>4</w:t>
      </w:r>
      <w:r w:rsidRPr="004D17A5">
        <w:rPr>
          <w:rFonts w:asciiTheme="minorHAnsi" w:hAnsiTheme="minorHAnsi" w:cstheme="minorHAnsi"/>
          <w:b w:val="0"/>
          <w:color w:val="auto"/>
          <w:sz w:val="22"/>
          <w:szCs w:val="22"/>
        </w:rPr>
        <w:t xml:space="preserve"> – Oświadczenie o obowiązku podatkowym Zamawiającego</w:t>
      </w:r>
      <w:bookmarkEnd w:id="6"/>
    </w:p>
    <w:p w:rsidR="00A155B4" w:rsidRDefault="00A155B4" w:rsidP="00A155B4">
      <w:pPr>
        <w:tabs>
          <w:tab w:val="left" w:pos="284"/>
        </w:tabs>
        <w:autoSpaceDE w:val="0"/>
        <w:autoSpaceDN w:val="0"/>
        <w:spacing w:after="0" w:line="240" w:lineRule="auto"/>
        <w:jc w:val="center"/>
        <w:rPr>
          <w:rFonts w:ascii="Arial" w:eastAsia="Times New Roman" w:hAnsi="Arial" w:cs="Arial"/>
          <w:b/>
          <w:sz w:val="26"/>
          <w:szCs w:val="26"/>
          <w:lang w:eastAsia="pl-PL"/>
        </w:rPr>
      </w:pPr>
    </w:p>
    <w:p w:rsidR="00F7129B" w:rsidRDefault="00F7129B" w:rsidP="00A155B4">
      <w:pPr>
        <w:tabs>
          <w:tab w:val="left" w:pos="284"/>
        </w:tabs>
        <w:autoSpaceDE w:val="0"/>
        <w:autoSpaceDN w:val="0"/>
        <w:spacing w:after="0" w:line="240" w:lineRule="auto"/>
        <w:jc w:val="center"/>
        <w:rPr>
          <w:rFonts w:ascii="Arial" w:eastAsia="Times New Roman" w:hAnsi="Arial" w:cs="Arial"/>
          <w:b/>
          <w:sz w:val="26"/>
          <w:szCs w:val="26"/>
          <w:lang w:eastAsia="pl-PL"/>
        </w:rPr>
      </w:pPr>
    </w:p>
    <w:p w:rsidR="00A8569A" w:rsidRDefault="00A8569A" w:rsidP="00A155B4">
      <w:pPr>
        <w:tabs>
          <w:tab w:val="left" w:pos="284"/>
        </w:tabs>
        <w:autoSpaceDE w:val="0"/>
        <w:autoSpaceDN w:val="0"/>
        <w:spacing w:after="0" w:line="240" w:lineRule="auto"/>
        <w:jc w:val="center"/>
        <w:rPr>
          <w:rFonts w:ascii="Arial" w:eastAsia="Times New Roman" w:hAnsi="Arial" w:cs="Arial"/>
          <w:b/>
          <w:sz w:val="26"/>
          <w:szCs w:val="26"/>
          <w:lang w:eastAsia="pl-PL"/>
        </w:rPr>
      </w:pPr>
    </w:p>
    <w:p w:rsidR="00A8569A" w:rsidRDefault="00A8569A" w:rsidP="00A155B4">
      <w:pPr>
        <w:tabs>
          <w:tab w:val="left" w:pos="284"/>
        </w:tabs>
        <w:autoSpaceDE w:val="0"/>
        <w:autoSpaceDN w:val="0"/>
        <w:spacing w:after="0" w:line="240" w:lineRule="auto"/>
        <w:jc w:val="center"/>
        <w:rPr>
          <w:rFonts w:ascii="Arial" w:eastAsia="Times New Roman" w:hAnsi="Arial" w:cs="Arial"/>
          <w:b/>
          <w:sz w:val="26"/>
          <w:szCs w:val="26"/>
          <w:lang w:eastAsia="pl-PL"/>
        </w:rPr>
      </w:pPr>
    </w:p>
    <w:p w:rsidR="00A155B4" w:rsidRPr="004D17A5" w:rsidRDefault="00A155B4" w:rsidP="00A155B4">
      <w:pPr>
        <w:tabs>
          <w:tab w:val="left" w:pos="284"/>
        </w:tabs>
        <w:autoSpaceDE w:val="0"/>
        <w:autoSpaceDN w:val="0"/>
        <w:spacing w:after="0" w:line="240" w:lineRule="auto"/>
        <w:jc w:val="center"/>
        <w:rPr>
          <w:rFonts w:eastAsia="Times New Roman" w:cstheme="minorHAnsi"/>
          <w:b/>
          <w:sz w:val="26"/>
          <w:szCs w:val="26"/>
          <w:lang w:eastAsia="pl-PL"/>
        </w:rPr>
      </w:pPr>
      <w:r w:rsidRPr="004D17A5">
        <w:rPr>
          <w:rFonts w:eastAsia="Times New Roman" w:cstheme="minorHAnsi"/>
          <w:b/>
          <w:sz w:val="26"/>
          <w:szCs w:val="26"/>
          <w:lang w:eastAsia="pl-PL"/>
        </w:rPr>
        <w:t>Oświadczenie o obowiązku podatkowym u Zamawiającego</w:t>
      </w:r>
    </w:p>
    <w:p w:rsidR="00A155B4" w:rsidRPr="004D17A5" w:rsidRDefault="00A155B4" w:rsidP="00A155B4">
      <w:pPr>
        <w:tabs>
          <w:tab w:val="left" w:pos="284"/>
        </w:tabs>
        <w:autoSpaceDE w:val="0"/>
        <w:autoSpaceDN w:val="0"/>
        <w:spacing w:after="0" w:line="240" w:lineRule="auto"/>
        <w:jc w:val="center"/>
        <w:rPr>
          <w:rFonts w:eastAsia="Times New Roman" w:cstheme="minorHAnsi"/>
          <w:b/>
          <w:sz w:val="26"/>
          <w:szCs w:val="26"/>
          <w:lang w:eastAsia="pl-PL"/>
        </w:rPr>
      </w:pPr>
    </w:p>
    <w:p w:rsidR="005350A8" w:rsidRDefault="005350A8" w:rsidP="00A155B4">
      <w:pPr>
        <w:autoSpaceDE w:val="0"/>
        <w:autoSpaceDN w:val="0"/>
        <w:spacing w:after="0" w:line="360" w:lineRule="auto"/>
        <w:jc w:val="both"/>
        <w:rPr>
          <w:rFonts w:eastAsia="Times New Roman" w:cstheme="minorHAnsi"/>
          <w:lang w:eastAsia="pl-PL"/>
        </w:rPr>
      </w:pPr>
    </w:p>
    <w:p w:rsidR="00E10385" w:rsidRDefault="00E10385" w:rsidP="00A155B4">
      <w:pPr>
        <w:autoSpaceDE w:val="0"/>
        <w:autoSpaceDN w:val="0"/>
        <w:spacing w:after="0" w:line="360" w:lineRule="auto"/>
        <w:jc w:val="both"/>
        <w:rPr>
          <w:rFonts w:eastAsia="Times New Roman" w:cstheme="minorHAnsi"/>
          <w:lang w:eastAsia="pl-PL"/>
        </w:rPr>
      </w:pPr>
    </w:p>
    <w:p w:rsidR="00A155B4" w:rsidRPr="004D17A5" w:rsidRDefault="00A155B4" w:rsidP="00A155B4">
      <w:pPr>
        <w:autoSpaceDE w:val="0"/>
        <w:autoSpaceDN w:val="0"/>
        <w:spacing w:after="0" w:line="360" w:lineRule="auto"/>
        <w:jc w:val="both"/>
        <w:rPr>
          <w:rFonts w:eastAsia="Times New Roman" w:cstheme="minorHAnsi"/>
          <w:lang w:eastAsia="pl-PL"/>
        </w:rPr>
      </w:pPr>
      <w:r w:rsidRPr="004D17A5">
        <w:rPr>
          <w:rFonts w:eastAsia="Times New Roman" w:cstheme="minorHAnsi"/>
          <w:lang w:eastAsia="pl-PL"/>
        </w:rPr>
        <w:t>Nazwa i adres składającego oświadczenie: ……………………………</w:t>
      </w:r>
      <w:r w:rsidR="00F7129B">
        <w:rPr>
          <w:rFonts w:eastAsia="Times New Roman" w:cstheme="minorHAnsi"/>
          <w:lang w:eastAsia="pl-PL"/>
        </w:rPr>
        <w:t>..…………………</w:t>
      </w:r>
      <w:r w:rsidRPr="004D17A5">
        <w:rPr>
          <w:rFonts w:eastAsia="Times New Roman" w:cstheme="minorHAnsi"/>
          <w:lang w:eastAsia="pl-PL"/>
        </w:rPr>
        <w:t>…………………….....................</w:t>
      </w:r>
    </w:p>
    <w:p w:rsidR="00A155B4" w:rsidRPr="004D17A5" w:rsidRDefault="00A155B4" w:rsidP="00A155B4">
      <w:pPr>
        <w:tabs>
          <w:tab w:val="left" w:pos="284"/>
        </w:tabs>
        <w:autoSpaceDE w:val="0"/>
        <w:autoSpaceDN w:val="0"/>
        <w:spacing w:after="0" w:line="240" w:lineRule="auto"/>
        <w:jc w:val="both"/>
        <w:rPr>
          <w:rFonts w:eastAsia="Times New Roman" w:cstheme="minorHAnsi"/>
          <w:lang w:eastAsia="pl-PL"/>
        </w:rPr>
      </w:pPr>
      <w:r w:rsidRPr="004D17A5">
        <w:rPr>
          <w:rFonts w:eastAsia="Times New Roman" w:cstheme="minorHAnsi"/>
          <w:lang w:eastAsia="pl-PL"/>
        </w:rPr>
        <w:t>………………………………………………………………………………………………</w:t>
      </w:r>
      <w:r w:rsidR="00F7129B">
        <w:rPr>
          <w:rFonts w:eastAsia="Times New Roman" w:cstheme="minorHAnsi"/>
          <w:lang w:eastAsia="pl-PL"/>
        </w:rPr>
        <w:t>……………………………..</w:t>
      </w:r>
      <w:r w:rsidRPr="004D17A5">
        <w:rPr>
          <w:rFonts w:eastAsia="Times New Roman" w:cstheme="minorHAnsi"/>
          <w:lang w:eastAsia="pl-PL"/>
        </w:rPr>
        <w:t>…..............................</w:t>
      </w:r>
    </w:p>
    <w:p w:rsidR="00A155B4" w:rsidRPr="004D17A5" w:rsidRDefault="00A155B4" w:rsidP="00A155B4">
      <w:pPr>
        <w:tabs>
          <w:tab w:val="left" w:pos="284"/>
        </w:tabs>
        <w:autoSpaceDE w:val="0"/>
        <w:autoSpaceDN w:val="0"/>
        <w:spacing w:after="0" w:line="240" w:lineRule="auto"/>
        <w:jc w:val="right"/>
        <w:rPr>
          <w:rFonts w:eastAsia="Times New Roman" w:cstheme="minorHAnsi"/>
          <w:lang w:eastAsia="pl-PL"/>
        </w:rPr>
      </w:pPr>
    </w:p>
    <w:p w:rsidR="00A155B4" w:rsidRPr="004D17A5" w:rsidRDefault="00A155B4" w:rsidP="00A155B4">
      <w:pPr>
        <w:spacing w:after="0" w:line="240" w:lineRule="auto"/>
        <w:jc w:val="both"/>
        <w:rPr>
          <w:rFonts w:eastAsia="Times New Roman" w:cstheme="minorHAnsi"/>
          <w:lang w:eastAsia="pl-PL"/>
        </w:rPr>
      </w:pPr>
      <w:r w:rsidRPr="004D17A5">
        <w:rPr>
          <w:rFonts w:eastAsia="Times New Roman" w:cstheme="minorHAnsi"/>
          <w:lang w:eastAsia="pl-PL"/>
        </w:rPr>
        <w:t xml:space="preserve">Składając ofertę:  </w:t>
      </w:r>
    </w:p>
    <w:p w:rsidR="00A155B4" w:rsidRPr="004D17A5" w:rsidRDefault="00A155B4" w:rsidP="00A155B4">
      <w:pPr>
        <w:spacing w:after="0" w:line="240" w:lineRule="auto"/>
        <w:jc w:val="both"/>
        <w:rPr>
          <w:rFonts w:eastAsia="Times New Roman" w:cstheme="minorHAnsi"/>
          <w:lang w:eastAsia="pl-PL"/>
        </w:rPr>
      </w:pPr>
    </w:p>
    <w:p w:rsidR="00A155B4" w:rsidRPr="004D17A5" w:rsidRDefault="00A155B4" w:rsidP="00024697">
      <w:pPr>
        <w:widowControl w:val="0"/>
        <w:numPr>
          <w:ilvl w:val="0"/>
          <w:numId w:val="48"/>
        </w:numPr>
        <w:suppressAutoHyphens/>
        <w:spacing w:after="0" w:line="240" w:lineRule="auto"/>
        <w:jc w:val="both"/>
        <w:rPr>
          <w:rFonts w:eastAsia="Times New Roman" w:cstheme="minorHAnsi"/>
          <w:lang w:eastAsia="pl-PL"/>
        </w:rPr>
      </w:pPr>
      <w:r w:rsidRPr="004D17A5">
        <w:rPr>
          <w:rFonts w:eastAsia="Times New Roman" w:cstheme="minorHAnsi"/>
          <w:lang w:eastAsia="pl-PL"/>
        </w:rPr>
        <w:t xml:space="preserve">oświadczam/y, że wybór oferty nie będzie prowadził do powstania u Zamawiającego obowiązku podatkowego zgodnie z przepisami o podatku od towarów i usług </w:t>
      </w:r>
      <w:r w:rsidRPr="004D17A5">
        <w:rPr>
          <w:rFonts w:eastAsia="Times New Roman" w:cstheme="minorHAnsi"/>
          <w:vertAlign w:val="superscript"/>
          <w:lang w:eastAsia="pl-PL"/>
        </w:rPr>
        <w:t>1 *</w:t>
      </w:r>
    </w:p>
    <w:p w:rsidR="00A155B4" w:rsidRPr="004D17A5" w:rsidRDefault="00A155B4" w:rsidP="00A155B4">
      <w:pPr>
        <w:spacing w:after="0" w:line="240" w:lineRule="auto"/>
        <w:jc w:val="both"/>
        <w:rPr>
          <w:rFonts w:eastAsia="Times New Roman" w:cstheme="minorHAnsi"/>
          <w:lang w:eastAsia="pl-PL"/>
        </w:rPr>
      </w:pPr>
    </w:p>
    <w:p w:rsidR="00A155B4" w:rsidRPr="004D17A5" w:rsidRDefault="00A155B4" w:rsidP="00024697">
      <w:pPr>
        <w:widowControl w:val="0"/>
        <w:numPr>
          <w:ilvl w:val="0"/>
          <w:numId w:val="48"/>
        </w:numPr>
        <w:suppressAutoHyphens/>
        <w:spacing w:after="0" w:line="240" w:lineRule="auto"/>
        <w:jc w:val="both"/>
        <w:rPr>
          <w:rFonts w:eastAsia="Times New Roman" w:cstheme="minorHAnsi"/>
          <w:lang w:eastAsia="pl-PL"/>
        </w:rPr>
      </w:pPr>
      <w:r w:rsidRPr="004D17A5">
        <w:rPr>
          <w:rFonts w:eastAsia="Times New Roman" w:cstheme="minorHAnsi"/>
          <w:lang w:eastAsia="pl-PL"/>
        </w:rPr>
        <w:t xml:space="preserve">oświadczam/y, że wybór oferty będzie prowadził do powstania u </w:t>
      </w:r>
      <w:r w:rsidR="00F7129B">
        <w:rPr>
          <w:rFonts w:eastAsia="Times New Roman" w:cstheme="minorHAnsi"/>
          <w:lang w:eastAsia="pl-PL"/>
        </w:rPr>
        <w:t>Z</w:t>
      </w:r>
      <w:r w:rsidRPr="004D17A5">
        <w:rPr>
          <w:rFonts w:eastAsia="Times New Roman" w:cstheme="minorHAnsi"/>
          <w:lang w:eastAsia="pl-PL"/>
        </w:rPr>
        <w:t>amawiającego obowiązku podatkowego zgodnie z przepisami o podatku od towarów i usług</w:t>
      </w:r>
      <w:r w:rsidRPr="004D17A5">
        <w:rPr>
          <w:rFonts w:eastAsia="Times New Roman" w:cstheme="minorHAnsi"/>
          <w:vertAlign w:val="superscript"/>
          <w:lang w:eastAsia="pl-PL"/>
        </w:rPr>
        <w:t xml:space="preserve">2 </w:t>
      </w:r>
      <w:r w:rsidRPr="004D17A5">
        <w:rPr>
          <w:rFonts w:eastAsia="Times New Roman" w:cstheme="minorHAnsi"/>
          <w:lang w:eastAsia="pl-PL"/>
        </w:rPr>
        <w:t>. Powyższy obowiązek podatkowy będzie dotyczył …………………………………………………………………………………………………</w:t>
      </w:r>
      <w:r w:rsidRPr="004D17A5">
        <w:rPr>
          <w:rFonts w:eastAsia="Times New Roman" w:cstheme="minorHAnsi"/>
          <w:vertAlign w:val="superscript"/>
          <w:lang w:eastAsia="pl-PL"/>
        </w:rPr>
        <w:t xml:space="preserve">3 </w:t>
      </w:r>
      <w:r w:rsidRPr="004D17A5">
        <w:rPr>
          <w:rFonts w:eastAsia="Times New Roman" w:cstheme="minorHAnsi"/>
          <w:lang w:eastAsia="pl-PL"/>
        </w:rPr>
        <w:t>objętych przedmiotem zamówienia, a ich wartość netto (bez kwoty podatku) będzie wynosiła ……………………………………</w:t>
      </w:r>
      <w:r w:rsidRPr="004D17A5">
        <w:rPr>
          <w:rFonts w:eastAsia="Times New Roman" w:cstheme="minorHAnsi"/>
          <w:vertAlign w:val="superscript"/>
          <w:lang w:eastAsia="pl-PL"/>
        </w:rPr>
        <w:t xml:space="preserve">4 </w:t>
      </w:r>
      <w:r w:rsidRPr="004D17A5">
        <w:rPr>
          <w:rFonts w:eastAsia="Times New Roman" w:cstheme="minorHAnsi"/>
          <w:lang w:eastAsia="pl-PL"/>
        </w:rPr>
        <w:t xml:space="preserve"> złotych.*</w:t>
      </w:r>
    </w:p>
    <w:p w:rsidR="00A155B4" w:rsidRPr="004D17A5" w:rsidRDefault="00A155B4" w:rsidP="00A155B4">
      <w:pPr>
        <w:spacing w:after="0" w:line="240" w:lineRule="auto"/>
        <w:jc w:val="both"/>
        <w:rPr>
          <w:rFonts w:eastAsia="Times New Roman" w:cstheme="minorHAnsi"/>
          <w:b/>
          <w:i/>
          <w:lang w:eastAsia="pl-PL"/>
        </w:rPr>
      </w:pPr>
    </w:p>
    <w:p w:rsidR="00A155B4" w:rsidRDefault="00A155B4" w:rsidP="00A155B4">
      <w:pPr>
        <w:spacing w:after="0" w:line="240" w:lineRule="auto"/>
        <w:jc w:val="both"/>
        <w:rPr>
          <w:rFonts w:eastAsia="Times New Roman" w:cstheme="minorHAnsi"/>
          <w:vertAlign w:val="superscript"/>
          <w:lang w:eastAsia="pl-PL"/>
        </w:rPr>
      </w:pPr>
    </w:p>
    <w:p w:rsidR="00E10385" w:rsidRDefault="00E10385" w:rsidP="00A155B4">
      <w:pPr>
        <w:spacing w:after="0" w:line="240" w:lineRule="auto"/>
        <w:jc w:val="both"/>
        <w:rPr>
          <w:rFonts w:eastAsia="Times New Roman" w:cstheme="minorHAnsi"/>
          <w:vertAlign w:val="superscript"/>
          <w:lang w:eastAsia="pl-PL"/>
        </w:rPr>
      </w:pPr>
    </w:p>
    <w:p w:rsidR="00E10385" w:rsidRPr="004D17A5" w:rsidRDefault="00E10385" w:rsidP="00A155B4">
      <w:pPr>
        <w:spacing w:after="0" w:line="240" w:lineRule="auto"/>
        <w:jc w:val="both"/>
        <w:rPr>
          <w:rFonts w:eastAsia="Times New Roman" w:cstheme="minorHAnsi"/>
          <w:vertAlign w:val="superscript"/>
          <w:lang w:eastAsia="pl-PL"/>
        </w:rPr>
      </w:pPr>
    </w:p>
    <w:p w:rsidR="00A155B4" w:rsidRPr="004D17A5" w:rsidRDefault="00A155B4" w:rsidP="00A155B4">
      <w:pPr>
        <w:spacing w:after="0" w:line="240" w:lineRule="auto"/>
        <w:jc w:val="both"/>
        <w:rPr>
          <w:rFonts w:eastAsia="Times New Roman" w:cstheme="minorHAnsi"/>
          <w:b/>
          <w:i/>
          <w:lang w:eastAsia="pl-PL"/>
        </w:rPr>
      </w:pPr>
      <w:r w:rsidRPr="004D17A5">
        <w:rPr>
          <w:rFonts w:eastAsia="Times New Roman" w:cstheme="minorHAnsi"/>
          <w:b/>
          <w:i/>
          <w:lang w:eastAsia="pl-PL"/>
        </w:rPr>
        <w:t xml:space="preserve">    </w:t>
      </w:r>
    </w:p>
    <w:p w:rsidR="00A155B4" w:rsidRPr="004D17A5" w:rsidRDefault="00A155B4" w:rsidP="00A155B4">
      <w:pPr>
        <w:autoSpaceDE w:val="0"/>
        <w:autoSpaceDN w:val="0"/>
        <w:spacing w:after="0" w:line="240" w:lineRule="auto"/>
        <w:rPr>
          <w:rFonts w:eastAsia="Times New Roman" w:cstheme="minorHAnsi"/>
          <w:lang w:eastAsia="pl-PL"/>
        </w:rPr>
      </w:pPr>
    </w:p>
    <w:p w:rsidR="00A155B4" w:rsidRPr="004D17A5" w:rsidRDefault="00A155B4">
      <w:pPr>
        <w:autoSpaceDE w:val="0"/>
        <w:autoSpaceDN w:val="0"/>
        <w:spacing w:after="0" w:line="240" w:lineRule="auto"/>
        <w:jc w:val="both"/>
        <w:rPr>
          <w:rFonts w:eastAsia="Times New Roman" w:cstheme="minorHAnsi"/>
          <w:lang w:eastAsia="pl-PL"/>
        </w:rPr>
      </w:pPr>
      <w:r w:rsidRPr="004D17A5">
        <w:rPr>
          <w:rFonts w:eastAsia="Times New Roman" w:cstheme="minorHAnsi"/>
          <w:lang w:eastAsia="pl-PL"/>
        </w:rPr>
        <w:t>........................, data ..........................                             .............................................................................</w:t>
      </w:r>
    </w:p>
    <w:p w:rsidR="00A155B4" w:rsidRPr="004D17A5" w:rsidRDefault="00A155B4" w:rsidP="00A155B4">
      <w:pPr>
        <w:autoSpaceDE w:val="0"/>
        <w:autoSpaceDN w:val="0"/>
        <w:spacing w:after="0" w:line="240" w:lineRule="auto"/>
        <w:ind w:left="3540" w:firstLine="708"/>
        <w:jc w:val="right"/>
        <w:rPr>
          <w:rFonts w:eastAsia="Times New Roman" w:cstheme="minorHAnsi"/>
          <w:i/>
          <w:lang w:eastAsia="pl-PL"/>
        </w:rPr>
      </w:pPr>
      <w:r w:rsidRPr="004D17A5">
        <w:rPr>
          <w:rFonts w:eastAsia="Times New Roman" w:cstheme="minorHAnsi"/>
          <w:i/>
          <w:lang w:eastAsia="pl-PL"/>
        </w:rPr>
        <w:t xml:space="preserve">      (podpis i pieczęć   osoby/osób uprawnionych</w:t>
      </w:r>
      <w:r w:rsidRPr="004D17A5">
        <w:rPr>
          <w:rFonts w:eastAsia="Times New Roman" w:cstheme="minorHAnsi"/>
          <w:i/>
          <w:lang w:eastAsia="pl-PL"/>
        </w:rPr>
        <w:br/>
        <w:t xml:space="preserve">  </w:t>
      </w:r>
      <w:r w:rsidRPr="004D17A5">
        <w:rPr>
          <w:rFonts w:eastAsia="Times New Roman" w:cstheme="minorHAnsi"/>
          <w:i/>
          <w:lang w:eastAsia="pl-PL"/>
        </w:rPr>
        <w:tab/>
        <w:t xml:space="preserve">   do składania oświadczeń woli  w imieniu Wykonawcy)  </w:t>
      </w:r>
    </w:p>
    <w:p w:rsidR="00A155B4" w:rsidRPr="004D17A5" w:rsidRDefault="00A155B4" w:rsidP="00A155B4">
      <w:pPr>
        <w:autoSpaceDE w:val="0"/>
        <w:autoSpaceDN w:val="0"/>
        <w:spacing w:after="0" w:line="240" w:lineRule="auto"/>
        <w:jc w:val="both"/>
        <w:rPr>
          <w:rFonts w:eastAsia="Times New Roman" w:cstheme="minorHAnsi"/>
          <w:i/>
          <w:lang w:eastAsia="pl-PL"/>
        </w:rPr>
      </w:pPr>
    </w:p>
    <w:p w:rsidR="00A155B4" w:rsidRPr="004D17A5" w:rsidRDefault="00A155B4" w:rsidP="00A155B4">
      <w:pPr>
        <w:tabs>
          <w:tab w:val="left" w:pos="284"/>
        </w:tabs>
        <w:autoSpaceDE w:val="0"/>
        <w:autoSpaceDN w:val="0"/>
        <w:spacing w:after="0" w:line="240" w:lineRule="auto"/>
        <w:jc w:val="right"/>
        <w:rPr>
          <w:rFonts w:eastAsia="Times New Roman" w:cstheme="minorHAnsi"/>
          <w:lang w:eastAsia="pl-PL"/>
        </w:rPr>
      </w:pPr>
    </w:p>
    <w:p w:rsidR="00A155B4" w:rsidRPr="004D17A5" w:rsidRDefault="00A155B4" w:rsidP="00A155B4">
      <w:pPr>
        <w:autoSpaceDE w:val="0"/>
        <w:autoSpaceDN w:val="0"/>
        <w:spacing w:after="0" w:line="240" w:lineRule="auto"/>
        <w:jc w:val="both"/>
        <w:rPr>
          <w:rFonts w:eastAsia="Times New Roman" w:cstheme="minorHAnsi"/>
          <w:lang w:eastAsia="pl-PL"/>
        </w:rPr>
      </w:pPr>
      <w:r w:rsidRPr="004D17A5">
        <w:rPr>
          <w:rFonts w:eastAsia="Times New Roman" w:cstheme="minorHAnsi"/>
          <w:lang w:eastAsia="pl-PL"/>
        </w:rPr>
        <w:t xml:space="preserve">* niepotrzebne skreślić </w:t>
      </w:r>
    </w:p>
    <w:p w:rsidR="00A155B4" w:rsidRPr="004D17A5" w:rsidRDefault="00A155B4" w:rsidP="00A155B4">
      <w:pPr>
        <w:autoSpaceDE w:val="0"/>
        <w:autoSpaceDN w:val="0"/>
        <w:spacing w:after="0" w:line="240" w:lineRule="auto"/>
        <w:jc w:val="both"/>
        <w:rPr>
          <w:rFonts w:eastAsia="Times New Roman" w:cstheme="minorHAnsi"/>
          <w:lang w:eastAsia="pl-PL"/>
        </w:rPr>
      </w:pPr>
    </w:p>
    <w:p w:rsidR="00A155B4" w:rsidRDefault="00A155B4" w:rsidP="00A155B4">
      <w:pPr>
        <w:autoSpaceDE w:val="0"/>
        <w:autoSpaceDN w:val="0"/>
        <w:spacing w:after="0" w:line="240" w:lineRule="auto"/>
        <w:jc w:val="both"/>
        <w:rPr>
          <w:rFonts w:eastAsia="Times New Roman" w:cstheme="minorHAnsi"/>
          <w:lang w:eastAsia="pl-PL"/>
        </w:rPr>
      </w:pPr>
    </w:p>
    <w:p w:rsidR="00F7129B" w:rsidRDefault="00F7129B" w:rsidP="00A155B4">
      <w:pPr>
        <w:autoSpaceDE w:val="0"/>
        <w:autoSpaceDN w:val="0"/>
        <w:spacing w:after="0" w:line="240" w:lineRule="auto"/>
        <w:jc w:val="both"/>
        <w:rPr>
          <w:rFonts w:eastAsia="Times New Roman" w:cstheme="minorHAnsi"/>
          <w:lang w:eastAsia="pl-PL"/>
        </w:rPr>
      </w:pPr>
    </w:p>
    <w:p w:rsidR="00F7129B" w:rsidRDefault="00F7129B" w:rsidP="00A155B4">
      <w:pPr>
        <w:autoSpaceDE w:val="0"/>
        <w:autoSpaceDN w:val="0"/>
        <w:spacing w:after="0" w:line="240" w:lineRule="auto"/>
        <w:jc w:val="both"/>
        <w:rPr>
          <w:rFonts w:eastAsia="Times New Roman" w:cstheme="minorHAnsi"/>
          <w:lang w:eastAsia="pl-PL"/>
        </w:rPr>
      </w:pPr>
    </w:p>
    <w:p w:rsidR="00F7129B" w:rsidRPr="004D17A5" w:rsidRDefault="00F7129B" w:rsidP="00A155B4">
      <w:pPr>
        <w:autoSpaceDE w:val="0"/>
        <w:autoSpaceDN w:val="0"/>
        <w:spacing w:after="0" w:line="240" w:lineRule="auto"/>
        <w:jc w:val="both"/>
        <w:rPr>
          <w:rFonts w:eastAsia="Times New Roman" w:cstheme="minorHAnsi"/>
          <w:lang w:eastAsia="pl-PL"/>
        </w:rPr>
      </w:pPr>
    </w:p>
    <w:p w:rsidR="00A155B4" w:rsidRPr="001D4FB1" w:rsidRDefault="00A155B4" w:rsidP="00A155B4">
      <w:pPr>
        <w:autoSpaceDE w:val="0"/>
        <w:autoSpaceDN w:val="0"/>
        <w:adjustRightInd w:val="0"/>
        <w:spacing w:after="0" w:line="240" w:lineRule="auto"/>
        <w:rPr>
          <w:rFonts w:eastAsia="Times New Roman" w:cstheme="minorHAnsi"/>
          <w:sz w:val="20"/>
          <w:lang w:eastAsia="pl-PL"/>
        </w:rPr>
      </w:pPr>
      <w:r w:rsidRPr="001D4FB1">
        <w:rPr>
          <w:rFonts w:eastAsia="Times New Roman" w:cstheme="minorHAnsi"/>
          <w:sz w:val="20"/>
          <w:lang w:eastAsia="pl-PL"/>
        </w:rPr>
        <w:t>1 W wypadku wyboru opcji 1) opcję 2) przekreślić</w:t>
      </w:r>
    </w:p>
    <w:p w:rsidR="00A155B4" w:rsidRPr="001D4FB1" w:rsidRDefault="00A155B4" w:rsidP="00A155B4">
      <w:pPr>
        <w:autoSpaceDE w:val="0"/>
        <w:autoSpaceDN w:val="0"/>
        <w:adjustRightInd w:val="0"/>
        <w:spacing w:after="0" w:line="240" w:lineRule="auto"/>
        <w:rPr>
          <w:rFonts w:eastAsia="Times New Roman" w:cstheme="minorHAnsi"/>
          <w:sz w:val="20"/>
          <w:lang w:eastAsia="pl-PL"/>
        </w:rPr>
      </w:pPr>
      <w:r w:rsidRPr="001D4FB1">
        <w:rPr>
          <w:rFonts w:eastAsia="Times New Roman" w:cstheme="minorHAnsi"/>
          <w:sz w:val="20"/>
          <w:lang w:eastAsia="pl-PL"/>
        </w:rPr>
        <w:t>2 W wypadku wyboru opcji 2) opcję 1) przekreślić.</w:t>
      </w:r>
    </w:p>
    <w:p w:rsidR="00A155B4" w:rsidRPr="001D4FB1" w:rsidRDefault="00A155B4" w:rsidP="00A155B4">
      <w:pPr>
        <w:autoSpaceDE w:val="0"/>
        <w:autoSpaceDN w:val="0"/>
        <w:adjustRightInd w:val="0"/>
        <w:spacing w:after="0" w:line="240" w:lineRule="auto"/>
        <w:rPr>
          <w:rFonts w:eastAsia="Times New Roman" w:cstheme="minorHAnsi"/>
          <w:sz w:val="20"/>
          <w:lang w:eastAsia="pl-PL"/>
        </w:rPr>
      </w:pPr>
      <w:r w:rsidRPr="001D4FB1">
        <w:rPr>
          <w:rFonts w:eastAsia="Times New Roman" w:cstheme="minorHAnsi"/>
          <w:sz w:val="20"/>
          <w:lang w:eastAsia="pl-PL"/>
        </w:rPr>
        <w:t xml:space="preserve">3 Wpisać nazwę /rodzaj towaru lub usługi, które będą prowadziły do powstania u </w:t>
      </w:r>
      <w:r w:rsidR="00F7129B" w:rsidRPr="001D4FB1">
        <w:rPr>
          <w:rFonts w:eastAsia="Times New Roman" w:cstheme="minorHAnsi"/>
          <w:sz w:val="20"/>
          <w:lang w:eastAsia="pl-PL"/>
        </w:rPr>
        <w:t>Z</w:t>
      </w:r>
      <w:r w:rsidRPr="001D4FB1">
        <w:rPr>
          <w:rFonts w:eastAsia="Times New Roman" w:cstheme="minorHAnsi"/>
          <w:sz w:val="20"/>
          <w:lang w:eastAsia="pl-PL"/>
        </w:rPr>
        <w:t xml:space="preserve">amawiającego </w:t>
      </w:r>
      <w:r w:rsidR="00F7129B" w:rsidRPr="001D4FB1">
        <w:rPr>
          <w:rFonts w:eastAsia="Times New Roman" w:cstheme="minorHAnsi"/>
          <w:sz w:val="20"/>
          <w:lang w:eastAsia="pl-PL"/>
        </w:rPr>
        <w:t xml:space="preserve">  </w:t>
      </w:r>
      <w:r w:rsidRPr="001D4FB1">
        <w:rPr>
          <w:rFonts w:eastAsia="Times New Roman" w:cstheme="minorHAnsi"/>
          <w:sz w:val="20"/>
          <w:lang w:eastAsia="pl-PL"/>
        </w:rPr>
        <w:t>obowiązku</w:t>
      </w:r>
      <w:r w:rsidR="00F7129B" w:rsidRPr="001D4FB1">
        <w:rPr>
          <w:rFonts w:eastAsia="Times New Roman" w:cstheme="minorHAnsi"/>
          <w:sz w:val="20"/>
          <w:lang w:eastAsia="pl-PL"/>
        </w:rPr>
        <w:t xml:space="preserve"> </w:t>
      </w:r>
      <w:r w:rsidRPr="001D4FB1">
        <w:rPr>
          <w:rFonts w:eastAsia="Times New Roman" w:cstheme="minorHAnsi"/>
          <w:sz w:val="20"/>
          <w:lang w:eastAsia="pl-PL"/>
        </w:rPr>
        <w:t>podatkowego zgodnie z przepisami o podatku od towarów i usług.</w:t>
      </w:r>
    </w:p>
    <w:p w:rsidR="00A155B4" w:rsidRPr="001D4FB1" w:rsidRDefault="00A155B4" w:rsidP="00A155B4">
      <w:pPr>
        <w:autoSpaceDE w:val="0"/>
        <w:autoSpaceDN w:val="0"/>
        <w:adjustRightInd w:val="0"/>
        <w:spacing w:after="0" w:line="240" w:lineRule="auto"/>
        <w:rPr>
          <w:rFonts w:eastAsia="Times New Roman" w:cstheme="minorHAnsi"/>
          <w:sz w:val="20"/>
          <w:lang w:eastAsia="pl-PL"/>
        </w:rPr>
      </w:pPr>
      <w:r w:rsidRPr="001D4FB1">
        <w:rPr>
          <w:rFonts w:eastAsia="Times New Roman" w:cstheme="minorHAnsi"/>
          <w:sz w:val="20"/>
          <w:lang w:eastAsia="pl-PL"/>
        </w:rPr>
        <w:t>4 Wpisać wartość netto (bez kwoty podatku) towaru/towarów lub usługi/usług podlegających mechanizmowi</w:t>
      </w:r>
      <w:r w:rsidR="00F7129B" w:rsidRPr="001D4FB1">
        <w:rPr>
          <w:rFonts w:eastAsia="Times New Roman" w:cstheme="minorHAnsi"/>
          <w:sz w:val="20"/>
          <w:lang w:eastAsia="pl-PL"/>
        </w:rPr>
        <w:t xml:space="preserve"> </w:t>
      </w:r>
      <w:r w:rsidRPr="001D4FB1">
        <w:rPr>
          <w:rFonts w:eastAsia="Times New Roman" w:cstheme="minorHAnsi"/>
          <w:sz w:val="20"/>
          <w:lang w:eastAsia="pl-PL"/>
        </w:rPr>
        <w:t>odwróconego obciążenia VAT, wymienionych wcześniej,</w:t>
      </w:r>
    </w:p>
    <w:p w:rsidR="00A155B4" w:rsidRPr="001D4FB1" w:rsidRDefault="00A155B4" w:rsidP="00A155B4">
      <w:pPr>
        <w:autoSpaceDE w:val="0"/>
        <w:autoSpaceDN w:val="0"/>
        <w:adjustRightInd w:val="0"/>
        <w:spacing w:after="0" w:line="240" w:lineRule="auto"/>
        <w:rPr>
          <w:rFonts w:eastAsia="Times New Roman" w:cstheme="minorHAnsi"/>
          <w:sz w:val="20"/>
          <w:lang w:eastAsia="pl-PL"/>
        </w:rPr>
      </w:pPr>
    </w:p>
    <w:p w:rsidR="00F7129B" w:rsidRPr="001D4FB1" w:rsidRDefault="00F7129B" w:rsidP="00A155B4">
      <w:pPr>
        <w:autoSpaceDE w:val="0"/>
        <w:autoSpaceDN w:val="0"/>
        <w:adjustRightInd w:val="0"/>
        <w:spacing w:after="0" w:line="240" w:lineRule="auto"/>
        <w:rPr>
          <w:rFonts w:eastAsia="Times New Roman" w:cstheme="minorHAnsi"/>
          <w:sz w:val="20"/>
          <w:lang w:eastAsia="pl-PL"/>
        </w:rPr>
      </w:pPr>
    </w:p>
    <w:p w:rsidR="00A155B4" w:rsidRDefault="00A155B4" w:rsidP="004D17A5">
      <w:pPr>
        <w:autoSpaceDE w:val="0"/>
        <w:autoSpaceDN w:val="0"/>
        <w:adjustRightInd w:val="0"/>
        <w:spacing w:after="0" w:line="240" w:lineRule="auto"/>
        <w:jc w:val="both"/>
        <w:rPr>
          <w:ins w:id="118" w:author="Paweł Jankiewicz" w:date="2024-10-31T10:00:00Z"/>
          <w:rFonts w:eastAsia="Times New Roman" w:cstheme="minorHAnsi"/>
          <w:sz w:val="20"/>
          <w:lang w:eastAsia="pl-PL"/>
        </w:rPr>
      </w:pPr>
      <w:r w:rsidRPr="001D4FB1">
        <w:rPr>
          <w:rFonts w:eastAsia="Times New Roman" w:cstheme="minorHAnsi"/>
          <w:sz w:val="20"/>
          <w:lang w:eastAsia="pl-PL"/>
        </w:rPr>
        <w:t xml:space="preserve">Jeżeli złożono ofertę, której wybór prowadziłby do powstania u </w:t>
      </w:r>
      <w:r w:rsidR="00F7129B" w:rsidRPr="001D4FB1">
        <w:rPr>
          <w:rFonts w:eastAsia="Times New Roman" w:cstheme="minorHAnsi"/>
          <w:sz w:val="20"/>
          <w:lang w:eastAsia="pl-PL"/>
        </w:rPr>
        <w:t>Z</w:t>
      </w:r>
      <w:r w:rsidRPr="001D4FB1">
        <w:rPr>
          <w:rFonts w:eastAsia="Times New Roman" w:cstheme="minorHAnsi"/>
          <w:sz w:val="20"/>
          <w:lang w:eastAsia="pl-PL"/>
        </w:rPr>
        <w:t>amawiającego obowiązku podatkowego</w:t>
      </w:r>
      <w:r w:rsidR="00F7129B" w:rsidRPr="001D4FB1">
        <w:rPr>
          <w:rFonts w:eastAsia="Times New Roman" w:cstheme="minorHAnsi"/>
          <w:sz w:val="20"/>
          <w:lang w:eastAsia="pl-PL"/>
        </w:rPr>
        <w:t xml:space="preserve"> </w:t>
      </w:r>
      <w:r w:rsidRPr="001D4FB1">
        <w:rPr>
          <w:rFonts w:eastAsia="Times New Roman" w:cstheme="minorHAnsi"/>
          <w:sz w:val="20"/>
          <w:lang w:eastAsia="pl-PL"/>
        </w:rPr>
        <w:t>zgodnie z przepisami o podatku od towarów i usług, zamawiający w celu oceny takiej oferty dolicza do</w:t>
      </w:r>
      <w:r w:rsidR="00F7129B" w:rsidRPr="001D4FB1">
        <w:rPr>
          <w:rFonts w:eastAsia="Times New Roman" w:cstheme="minorHAnsi"/>
          <w:sz w:val="20"/>
          <w:lang w:eastAsia="pl-PL"/>
        </w:rPr>
        <w:t xml:space="preserve"> </w:t>
      </w:r>
      <w:r w:rsidRPr="001D4FB1">
        <w:rPr>
          <w:rFonts w:eastAsia="Times New Roman" w:cstheme="minorHAnsi"/>
          <w:sz w:val="20"/>
          <w:lang w:eastAsia="pl-PL"/>
        </w:rPr>
        <w:t>przedstawionej w niej ceny podatek od towarów i usług, który miałby obowiązek rozliczyć zgodnie z tymi</w:t>
      </w:r>
      <w:r w:rsidR="00F7129B" w:rsidRPr="001D4FB1">
        <w:rPr>
          <w:rFonts w:eastAsia="Times New Roman" w:cstheme="minorHAnsi"/>
          <w:sz w:val="20"/>
          <w:lang w:eastAsia="pl-PL"/>
        </w:rPr>
        <w:t xml:space="preserve"> </w:t>
      </w:r>
      <w:r w:rsidRPr="001D4FB1">
        <w:rPr>
          <w:rFonts w:eastAsia="Times New Roman" w:cstheme="minorHAnsi"/>
          <w:sz w:val="20"/>
          <w:lang w:eastAsia="pl-PL"/>
        </w:rPr>
        <w:t xml:space="preserve">przepisami. Wykonawca, </w:t>
      </w:r>
      <w:r w:rsidRPr="001D4FB1">
        <w:rPr>
          <w:rFonts w:eastAsia="Times New Roman" w:cstheme="minorHAnsi"/>
          <w:sz w:val="20"/>
          <w:lang w:eastAsia="pl-PL"/>
        </w:rPr>
        <w:lastRenderedPageBreak/>
        <w:t>składając ofertę, informuje zamawiającego, czy wybór oferty będzie prowadzić do</w:t>
      </w:r>
      <w:r w:rsidR="00F7129B" w:rsidRPr="001D4FB1">
        <w:rPr>
          <w:rFonts w:eastAsia="Times New Roman" w:cstheme="minorHAnsi"/>
          <w:sz w:val="20"/>
          <w:lang w:eastAsia="pl-PL"/>
        </w:rPr>
        <w:t xml:space="preserve"> </w:t>
      </w:r>
      <w:r w:rsidRPr="001D4FB1">
        <w:rPr>
          <w:rFonts w:eastAsia="Times New Roman" w:cstheme="minorHAnsi"/>
          <w:sz w:val="20"/>
          <w:lang w:eastAsia="pl-PL"/>
        </w:rPr>
        <w:t xml:space="preserve">powstania u </w:t>
      </w:r>
      <w:r w:rsidR="00F7129B" w:rsidRPr="001D4FB1">
        <w:rPr>
          <w:rFonts w:eastAsia="Times New Roman" w:cstheme="minorHAnsi"/>
          <w:sz w:val="20"/>
          <w:lang w:eastAsia="pl-PL"/>
        </w:rPr>
        <w:t>Z</w:t>
      </w:r>
      <w:r w:rsidRPr="001D4FB1">
        <w:rPr>
          <w:rFonts w:eastAsia="Times New Roman" w:cstheme="minorHAnsi"/>
          <w:sz w:val="20"/>
          <w:lang w:eastAsia="pl-PL"/>
        </w:rPr>
        <w:t>amawiającego obowiązku podatkowego, wskazując nazwę (rodzaj) towaru lub usługi, których</w:t>
      </w:r>
      <w:r w:rsidR="00F7129B" w:rsidRPr="001D4FB1">
        <w:rPr>
          <w:rFonts w:eastAsia="Times New Roman" w:cstheme="minorHAnsi"/>
          <w:sz w:val="20"/>
          <w:lang w:eastAsia="pl-PL"/>
        </w:rPr>
        <w:t xml:space="preserve"> </w:t>
      </w:r>
      <w:r w:rsidRPr="001D4FB1">
        <w:rPr>
          <w:rFonts w:eastAsia="Times New Roman" w:cstheme="minorHAnsi"/>
          <w:sz w:val="20"/>
          <w:lang w:eastAsia="pl-PL"/>
        </w:rPr>
        <w:t>dostawa lub świadczenie będzie prowadzić do jego powstania, oraz wskazując ich wartość bez kwoty podatku.</w:t>
      </w:r>
    </w:p>
    <w:p w:rsidR="00915D27" w:rsidRDefault="00915D27" w:rsidP="004D17A5">
      <w:pPr>
        <w:autoSpaceDE w:val="0"/>
        <w:autoSpaceDN w:val="0"/>
        <w:adjustRightInd w:val="0"/>
        <w:spacing w:after="0" w:line="240" w:lineRule="auto"/>
        <w:jc w:val="both"/>
        <w:rPr>
          <w:ins w:id="119"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0"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1"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2"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3"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4"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5"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6"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7"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8"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29"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0"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1"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2"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3"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4"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5"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6"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7"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8"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39"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0"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1"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2"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3"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4"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5"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6"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7"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8"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49"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0"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1"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2"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3"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4"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5"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6"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7"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8"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59"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0"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1"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2"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3"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4"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5"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6"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7"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8"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69"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70"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ins w:id="171" w:author="Paweł Jankiewicz" w:date="2024-10-31T10:00:00Z"/>
          <w:rFonts w:eastAsia="Times New Roman" w:cstheme="minorHAnsi"/>
          <w:sz w:val="20"/>
          <w:lang w:eastAsia="pl-PL"/>
        </w:rPr>
      </w:pPr>
    </w:p>
    <w:p w:rsidR="00915D27" w:rsidRDefault="00915D27" w:rsidP="004D17A5">
      <w:pPr>
        <w:autoSpaceDE w:val="0"/>
        <w:autoSpaceDN w:val="0"/>
        <w:adjustRightInd w:val="0"/>
        <w:spacing w:after="0" w:line="240" w:lineRule="auto"/>
        <w:jc w:val="both"/>
        <w:rPr>
          <w:rFonts w:eastAsia="Times New Roman" w:cstheme="minorHAnsi"/>
          <w:sz w:val="20"/>
          <w:lang w:eastAsia="pl-PL"/>
        </w:rPr>
      </w:pPr>
      <w:bookmarkStart w:id="172" w:name="_GoBack"/>
      <w:bookmarkEnd w:id="172"/>
    </w:p>
    <w:p w:rsidR="00A8569A" w:rsidRDefault="00A8569A" w:rsidP="004D17A5">
      <w:pPr>
        <w:autoSpaceDE w:val="0"/>
        <w:autoSpaceDN w:val="0"/>
        <w:adjustRightInd w:val="0"/>
        <w:spacing w:after="0" w:line="240" w:lineRule="auto"/>
        <w:jc w:val="both"/>
        <w:rPr>
          <w:rFonts w:eastAsia="Times New Roman" w:cstheme="minorHAnsi"/>
          <w:sz w:val="20"/>
          <w:lang w:eastAsia="pl-PL"/>
        </w:rPr>
      </w:pPr>
    </w:p>
    <w:p w:rsidR="004F61FB" w:rsidRPr="00BA5563" w:rsidRDefault="004F61FB" w:rsidP="00AB0CE2">
      <w:pPr>
        <w:tabs>
          <w:tab w:val="left" w:pos="142"/>
        </w:tabs>
        <w:suppressAutoHyphens/>
        <w:spacing w:before="120" w:after="120"/>
        <w:ind w:leftChars="-1" w:hangingChars="1" w:hanging="2"/>
        <w:jc w:val="center"/>
        <w:textDirection w:val="btLr"/>
        <w:textAlignment w:val="top"/>
        <w:outlineLvl w:val="0"/>
        <w:rPr>
          <w:rFonts w:ascii="Calibri" w:eastAsia="Calibri" w:hAnsi="Calibri" w:cs="Calibri"/>
          <w:position w:val="-1"/>
        </w:rPr>
      </w:pPr>
      <w:r>
        <w:rPr>
          <w:rFonts w:ascii="Calibri" w:eastAsia="Calibri" w:hAnsi="Calibri" w:cs="Calibri"/>
          <w:position w:val="-1"/>
        </w:rPr>
        <w:lastRenderedPageBreak/>
        <w:t>Załącznik nr 5</w:t>
      </w:r>
      <w:r w:rsidRPr="00BA5563">
        <w:rPr>
          <w:rFonts w:ascii="Calibri" w:eastAsia="Calibri" w:hAnsi="Calibri" w:cs="Calibri"/>
          <w:position w:val="-1"/>
        </w:rPr>
        <w:t xml:space="preserve"> do Umowy -  </w:t>
      </w:r>
      <w:r w:rsidRPr="00BA5563">
        <w:rPr>
          <w:rFonts w:ascii="Calibri" w:eastAsia="Calibri" w:hAnsi="Calibri" w:cs="Calibri"/>
          <w:color w:val="222222"/>
          <w:position w:val="-1"/>
        </w:rPr>
        <w:t xml:space="preserve">Szczegółowe informacje w zakresie ochrony danych u Zamawiającego. </w:t>
      </w:r>
      <w:r w:rsidRPr="00BA5563">
        <w:rPr>
          <w:rFonts w:ascii="Calibri" w:eastAsia="Calibri" w:hAnsi="Calibri" w:cs="Calibri"/>
          <w:position w:val="-1"/>
        </w:rPr>
        <w:t xml:space="preserve">                   </w:t>
      </w:r>
      <w:r w:rsidRPr="00BA5563">
        <w:rPr>
          <w:rFonts w:ascii="Calibri" w:eastAsia="Calibri" w:hAnsi="Calibri" w:cs="Calibri"/>
          <w:position w:val="-1"/>
        </w:rPr>
        <w:tab/>
        <w:t xml:space="preserve"> </w:t>
      </w:r>
    </w:p>
    <w:p w:rsidR="004F61FB" w:rsidRPr="00FD6077" w:rsidRDefault="00430F72" w:rsidP="004F61FB">
      <w:pPr>
        <w:tabs>
          <w:tab w:val="left" w:pos="142"/>
        </w:tabs>
        <w:suppressAutoHyphens/>
        <w:spacing w:before="120" w:after="120"/>
        <w:ind w:leftChars="-1" w:hangingChars="1" w:hanging="2"/>
        <w:jc w:val="right"/>
        <w:textDirection w:val="btLr"/>
        <w:textAlignment w:val="top"/>
        <w:outlineLvl w:val="0"/>
        <w:rPr>
          <w:rFonts w:ascii="Calibri" w:eastAsia="Calibri" w:hAnsi="Calibri" w:cs="Calibri"/>
          <w:position w:val="-1"/>
        </w:rPr>
      </w:pPr>
      <w:r>
        <w:rPr>
          <w:rFonts w:ascii="Calibri" w:eastAsia="Calibri" w:hAnsi="Calibri" w:cs="Calibri"/>
          <w:position w:val="-1"/>
        </w:rPr>
        <w:t>Umowa nr  CRU-K/</w:t>
      </w:r>
      <w:proofErr w:type="spellStart"/>
      <w:r>
        <w:rPr>
          <w:rFonts w:ascii="Calibri" w:eastAsia="Calibri" w:hAnsi="Calibri" w:cs="Calibri"/>
          <w:position w:val="-1"/>
        </w:rPr>
        <w:t>Sz</w:t>
      </w:r>
      <w:proofErr w:type="spellEnd"/>
      <w:r>
        <w:rPr>
          <w:rFonts w:ascii="Calibri" w:eastAsia="Calibri" w:hAnsi="Calibri" w:cs="Calibri"/>
          <w:position w:val="-1"/>
        </w:rPr>
        <w:t>/</w:t>
      </w:r>
      <w:del w:id="173" w:author="Paweł Jankiewicz" w:date="2024-10-31T09:57:00Z">
        <w:r w:rsidR="00082D76" w:rsidDel="003512ED">
          <w:rPr>
            <w:rFonts w:ascii="Calibri" w:eastAsia="Calibri" w:hAnsi="Calibri" w:cs="Calibri"/>
            <w:position w:val="-1"/>
          </w:rPr>
          <w:delText>5</w:delText>
        </w:r>
      </w:del>
      <w:ins w:id="174" w:author="Paweł Jankiewicz" w:date="2024-10-30T13:12:00Z">
        <w:r w:rsidR="00F371F8">
          <w:rPr>
            <w:rFonts w:ascii="Calibri" w:eastAsia="Calibri" w:hAnsi="Calibri" w:cs="Calibri"/>
            <w:position w:val="-1"/>
          </w:rPr>
          <w:t>….</w:t>
        </w:r>
      </w:ins>
      <w:del w:id="175" w:author="Paweł Jankiewicz" w:date="2024-10-30T13:12:00Z">
        <w:r w:rsidR="00082D76" w:rsidDel="00F371F8">
          <w:rPr>
            <w:rFonts w:ascii="Calibri" w:eastAsia="Calibri" w:hAnsi="Calibri" w:cs="Calibri"/>
            <w:position w:val="-1"/>
          </w:rPr>
          <w:delText>0</w:delText>
        </w:r>
      </w:del>
      <w:r>
        <w:rPr>
          <w:rFonts w:ascii="Calibri" w:eastAsia="Calibri" w:hAnsi="Calibri" w:cs="Calibri"/>
          <w:position w:val="-1"/>
        </w:rPr>
        <w:t>/20</w:t>
      </w:r>
      <w:r w:rsidR="00082D76">
        <w:rPr>
          <w:rFonts w:ascii="Calibri" w:eastAsia="Calibri" w:hAnsi="Calibri" w:cs="Calibri"/>
          <w:position w:val="-1"/>
        </w:rPr>
        <w:t>2</w:t>
      </w:r>
      <w:del w:id="176" w:author="Paweł Jankiewicz" w:date="2024-10-30T13:12:00Z">
        <w:r w:rsidR="00082D76" w:rsidDel="00F371F8">
          <w:rPr>
            <w:rFonts w:ascii="Calibri" w:eastAsia="Calibri" w:hAnsi="Calibri" w:cs="Calibri"/>
            <w:position w:val="-1"/>
          </w:rPr>
          <w:delText>3</w:delText>
        </w:r>
      </w:del>
      <w:ins w:id="177" w:author="Paweł Jankiewicz" w:date="2024-10-30T13:12:00Z">
        <w:r w:rsidR="00F371F8">
          <w:rPr>
            <w:rFonts w:ascii="Calibri" w:eastAsia="Calibri" w:hAnsi="Calibri" w:cs="Calibri"/>
            <w:position w:val="-1"/>
          </w:rPr>
          <w:t>4</w:t>
        </w:r>
      </w:ins>
    </w:p>
    <w:p w:rsidR="003512ED" w:rsidRDefault="004F61FB" w:rsidP="003512ED">
      <w:pPr>
        <w:jc w:val="center"/>
        <w:rPr>
          <w:ins w:id="178" w:author="Paweł Jankiewicz" w:date="2024-10-31T09:57:00Z"/>
          <w:rFonts w:ascii="Calibri" w:eastAsia="Calibri" w:hAnsi="Calibri" w:cs="Calibri"/>
          <w:b/>
          <w:sz w:val="18"/>
          <w:szCs w:val="18"/>
        </w:rPr>
      </w:pPr>
      <w:r w:rsidRPr="00BA5563">
        <w:rPr>
          <w:rFonts w:ascii="Calibri" w:eastAsia="Calibri" w:hAnsi="Calibri" w:cs="Calibri"/>
          <w:color w:val="222222"/>
          <w:position w:val="-1"/>
        </w:rPr>
        <w:t xml:space="preserve"> </w:t>
      </w:r>
      <w:ins w:id="179" w:author="Paweł Jankiewicz" w:date="2024-10-31T09:57:00Z">
        <w:r w:rsidR="003512ED">
          <w:rPr>
            <w:rFonts w:ascii="Calibri" w:eastAsia="Calibri" w:hAnsi="Calibri" w:cs="Calibri"/>
            <w:b/>
            <w:sz w:val="18"/>
            <w:szCs w:val="18"/>
          </w:rPr>
          <w:t>KLAUZULA INFORMACYJNA</w:t>
        </w:r>
      </w:ins>
    </w:p>
    <w:p w:rsidR="003512ED" w:rsidRDefault="003512ED" w:rsidP="003512ED">
      <w:pPr>
        <w:jc w:val="center"/>
        <w:rPr>
          <w:ins w:id="180" w:author="Paweł Jankiewicz" w:date="2024-10-31T09:57:00Z"/>
          <w:rFonts w:ascii="Calibri" w:eastAsia="Calibri" w:hAnsi="Calibri" w:cs="Calibri"/>
          <w:b/>
          <w:sz w:val="18"/>
          <w:szCs w:val="18"/>
        </w:rPr>
      </w:pPr>
      <w:ins w:id="181" w:author="Paweł Jankiewicz" w:date="2024-10-31T09:57:00Z">
        <w:r>
          <w:rPr>
            <w:rFonts w:ascii="Calibri" w:eastAsia="Calibri" w:hAnsi="Calibri" w:cs="Calibri"/>
            <w:b/>
            <w:sz w:val="18"/>
            <w:szCs w:val="18"/>
          </w:rPr>
          <w:t>Umowy – Instrukcja zakupowa</w:t>
        </w:r>
      </w:ins>
    </w:p>
    <w:p w:rsidR="003512ED" w:rsidRDefault="003512ED" w:rsidP="003512ED">
      <w:pPr>
        <w:jc w:val="both"/>
        <w:rPr>
          <w:ins w:id="182" w:author="Paweł Jankiewicz" w:date="2024-10-31T09:57:00Z"/>
          <w:rFonts w:ascii="Calibri" w:eastAsia="Calibri" w:hAnsi="Calibri" w:cs="Calibri"/>
          <w:b/>
          <w:sz w:val="18"/>
          <w:szCs w:val="18"/>
        </w:rPr>
      </w:pPr>
    </w:p>
    <w:p w:rsidR="003512ED" w:rsidRDefault="003512ED" w:rsidP="003512ED">
      <w:pPr>
        <w:jc w:val="both"/>
        <w:rPr>
          <w:ins w:id="183" w:author="Paweł Jankiewicz" w:date="2024-10-31T09:57:00Z"/>
          <w:rFonts w:ascii="Calibri" w:eastAsia="Calibri" w:hAnsi="Calibri" w:cs="Calibri"/>
          <w:sz w:val="18"/>
          <w:szCs w:val="18"/>
        </w:rPr>
      </w:pPr>
      <w:ins w:id="184" w:author="Paweł Jankiewicz" w:date="2024-10-31T09:57:00Z">
        <w:r>
          <w:rPr>
            <w:rFonts w:ascii="Calibri" w:eastAsia="Calibri" w:hAnsi="Calibri" w:cs="Calibri"/>
            <w:sz w:val="18"/>
            <w:szCs w:val="18"/>
          </w:rPr>
          <w:t xml:space="preserve">Zgodnie z art. 13 ust. 1 i ust. 2 ogólnego rozporządzenia o ochronie danych osobowych z dnia 27 kwietnia 2016 r. (dalej: </w:t>
        </w:r>
        <w:r>
          <w:rPr>
            <w:rFonts w:ascii="Calibri" w:eastAsia="Calibri" w:hAnsi="Calibri" w:cs="Calibri"/>
            <w:b/>
            <w:sz w:val="18"/>
            <w:szCs w:val="18"/>
          </w:rPr>
          <w:t>RODO</w:t>
        </w:r>
        <w:r>
          <w:rPr>
            <w:rFonts w:ascii="Calibri" w:eastAsia="Calibri" w:hAnsi="Calibri" w:cs="Calibri"/>
            <w:sz w:val="18"/>
            <w:szCs w:val="18"/>
          </w:rPr>
          <w:t>) informujemy, iż:</w:t>
        </w:r>
      </w:ins>
    </w:p>
    <w:p w:rsidR="003512ED" w:rsidRDefault="003512ED" w:rsidP="003512ED">
      <w:pPr>
        <w:jc w:val="both"/>
        <w:rPr>
          <w:ins w:id="185" w:author="Paweł Jankiewicz" w:date="2024-10-31T09:57:00Z"/>
          <w:rFonts w:ascii="Calibri" w:eastAsia="Calibri" w:hAnsi="Calibri" w:cs="Calibri"/>
          <w:sz w:val="18"/>
          <w:szCs w:val="18"/>
        </w:rPr>
      </w:pPr>
    </w:p>
    <w:tbl>
      <w:tblPr>
        <w:tblpPr w:leftFromText="142" w:rightFromText="142" w:bottomFromText="160" w:vertAnchor="text" w:tblpY="1"/>
        <w:tblW w:w="9525" w:type="dxa"/>
        <w:tblLayout w:type="fixed"/>
        <w:tblLook w:val="0400" w:firstRow="0" w:lastRow="0" w:firstColumn="0" w:lastColumn="0" w:noHBand="0" w:noVBand="1"/>
      </w:tblPr>
      <w:tblGrid>
        <w:gridCol w:w="2018"/>
        <w:gridCol w:w="6766"/>
        <w:gridCol w:w="741"/>
      </w:tblGrid>
      <w:tr w:rsidR="003512ED" w:rsidTr="00967776">
        <w:trPr>
          <w:trHeight w:val="420"/>
          <w:ins w:id="186" w:author="Paweł Jankiewicz" w:date="2024-10-31T09:57:00Z"/>
        </w:trPr>
        <w:tc>
          <w:tcPr>
            <w:tcW w:w="8784"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3512ED" w:rsidRDefault="003512ED" w:rsidP="00967776">
            <w:pPr>
              <w:rPr>
                <w:ins w:id="187" w:author="Paweł Jankiewicz" w:date="2024-10-31T09:57:00Z"/>
                <w:rFonts w:ascii="Calibri" w:eastAsia="Calibri" w:hAnsi="Calibri" w:cs="Calibri"/>
                <w:b/>
                <w:sz w:val="18"/>
                <w:szCs w:val="18"/>
              </w:rPr>
            </w:pPr>
            <w:ins w:id="188" w:author="Paweł Jankiewicz" w:date="2024-10-31T09:57:00Z">
              <w:r>
                <w:rPr>
                  <w:rFonts w:ascii="Calibri" w:eastAsia="Calibri" w:hAnsi="Calibri" w:cs="Calibri"/>
                  <w:b/>
                  <w:sz w:val="18"/>
                  <w:szCs w:val="18"/>
                </w:rPr>
                <w:t xml:space="preserve">Informacje dotyczące przetwarzania danych osobowych  </w:t>
              </w:r>
            </w:ins>
          </w:p>
        </w:tc>
        <w:tc>
          <w:tcPr>
            <w:tcW w:w="741"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3512ED" w:rsidRDefault="003512ED" w:rsidP="00967776">
            <w:pPr>
              <w:jc w:val="center"/>
              <w:rPr>
                <w:ins w:id="189" w:author="Paweł Jankiewicz" w:date="2024-10-31T09:57:00Z"/>
                <w:rFonts w:ascii="Calibri" w:eastAsia="Calibri" w:hAnsi="Calibri" w:cs="Calibri"/>
                <w:b/>
                <w:i/>
                <w:color w:val="808080"/>
                <w:sz w:val="18"/>
                <w:szCs w:val="18"/>
              </w:rPr>
            </w:pPr>
            <w:ins w:id="190" w:author="Paweł Jankiewicz" w:date="2024-10-31T09:57:00Z">
              <w:r>
                <w:rPr>
                  <w:rFonts w:ascii="Calibri" w:eastAsia="Calibri" w:hAnsi="Calibri" w:cs="Calibri"/>
                  <w:b/>
                  <w:i/>
                  <w:color w:val="808080"/>
                  <w:sz w:val="18"/>
                  <w:szCs w:val="18"/>
                </w:rPr>
                <w:t>v. 2.0</w:t>
              </w:r>
            </w:ins>
          </w:p>
        </w:tc>
      </w:tr>
      <w:tr w:rsidR="003512ED" w:rsidTr="00967776">
        <w:trPr>
          <w:ins w:id="191"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192" w:author="Paweł Jankiewicz" w:date="2024-10-31T09:57:00Z"/>
                <w:rFonts w:ascii="Calibri" w:eastAsia="Calibri" w:hAnsi="Calibri" w:cs="Calibri"/>
                <w:b/>
                <w:sz w:val="18"/>
                <w:szCs w:val="18"/>
              </w:rPr>
            </w:pPr>
            <w:ins w:id="193" w:author="Paweł Jankiewicz" w:date="2024-10-31T09:57:00Z">
              <w:r>
                <w:rPr>
                  <w:rFonts w:ascii="Calibri" w:eastAsia="Calibri" w:hAnsi="Calibri" w:cs="Calibri"/>
                  <w:b/>
                  <w:sz w:val="18"/>
                  <w:szCs w:val="18"/>
                </w:rPr>
                <w:t xml:space="preserve">Administrator danych </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jc w:val="both"/>
              <w:rPr>
                <w:ins w:id="194" w:author="Paweł Jankiewicz" w:date="2024-10-31T09:57:00Z"/>
                <w:rFonts w:ascii="Calibri" w:eastAsia="Calibri" w:hAnsi="Calibri" w:cs="Calibri"/>
                <w:sz w:val="18"/>
                <w:szCs w:val="18"/>
              </w:rPr>
            </w:pPr>
            <w:ins w:id="195" w:author="Paweł Jankiewicz" w:date="2024-10-31T09:57:00Z">
              <w:r>
                <w:rPr>
                  <w:rFonts w:ascii="Calibri" w:eastAsia="Calibri" w:hAnsi="Calibri" w:cs="Calibri"/>
                  <w:sz w:val="18"/>
                  <w:szCs w:val="18"/>
                </w:rPr>
                <w:t xml:space="preserve">Administratorem Pani/Pana danych osobowych jest spółka POLREGIO S.A. z siedzibą w Warszawie </w:t>
              </w:r>
              <w:r>
                <w:rPr>
                  <w:rFonts w:ascii="Calibri" w:eastAsia="Calibri" w:hAnsi="Calibri" w:cs="Calibri"/>
                  <w:sz w:val="18"/>
                  <w:szCs w:val="18"/>
                </w:rPr>
                <w:br/>
                <w:t xml:space="preserve">(01-217), ul. Kolejowa 1; (dalej: „Spółka”), email: </w:t>
              </w:r>
              <w:r>
                <w:fldChar w:fldCharType="begin"/>
              </w:r>
              <w:r>
                <w:instrText xml:space="preserve"> HYPERLINK "mailto:info@polregio.pl" \h </w:instrText>
              </w:r>
              <w:r>
                <w:fldChar w:fldCharType="separate"/>
              </w:r>
              <w:r>
                <w:rPr>
                  <w:rFonts w:ascii="Calibri" w:eastAsia="Calibri" w:hAnsi="Calibri" w:cs="Calibri"/>
                  <w:color w:val="0563C1"/>
                  <w:sz w:val="18"/>
                  <w:szCs w:val="18"/>
                  <w:u w:val="single"/>
                </w:rPr>
                <w:t>info@polregio.pl</w:t>
              </w:r>
              <w:r>
                <w:rPr>
                  <w:rFonts w:ascii="Calibri" w:eastAsia="Calibri" w:hAnsi="Calibri" w:cs="Calibri"/>
                  <w:color w:val="0563C1"/>
                  <w:sz w:val="18"/>
                  <w:szCs w:val="18"/>
                  <w:u w:val="single"/>
                </w:rPr>
                <w:fldChar w:fldCharType="end"/>
              </w:r>
              <w:r>
                <w:rPr>
                  <w:rFonts w:ascii="Calibri" w:eastAsia="Calibri" w:hAnsi="Calibri" w:cs="Calibri"/>
                  <w:sz w:val="18"/>
                  <w:szCs w:val="18"/>
                </w:rPr>
                <w:t>.</w:t>
              </w:r>
            </w:ins>
          </w:p>
        </w:tc>
      </w:tr>
      <w:tr w:rsidR="003512ED" w:rsidTr="00967776">
        <w:trPr>
          <w:ins w:id="196"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197" w:author="Paweł Jankiewicz" w:date="2024-10-31T09:57:00Z"/>
                <w:rFonts w:ascii="Calibri" w:eastAsia="Calibri" w:hAnsi="Calibri" w:cs="Calibri"/>
                <w:b/>
                <w:sz w:val="18"/>
                <w:szCs w:val="18"/>
              </w:rPr>
            </w:pPr>
            <w:ins w:id="198" w:author="Paweł Jankiewicz" w:date="2024-10-31T09:57:00Z">
              <w:r>
                <w:rPr>
                  <w:rFonts w:ascii="Calibri" w:eastAsia="Calibri" w:hAnsi="Calibri" w:cs="Calibri"/>
                  <w:b/>
                  <w:sz w:val="18"/>
                  <w:szCs w:val="18"/>
                </w:rPr>
                <w:t>Inspektor Ochrony Danych</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jc w:val="both"/>
              <w:rPr>
                <w:ins w:id="199" w:author="Paweł Jankiewicz" w:date="2024-10-31T09:57:00Z"/>
                <w:rFonts w:ascii="Calibri" w:eastAsia="Calibri" w:hAnsi="Calibri" w:cs="Calibri"/>
                <w:sz w:val="18"/>
                <w:szCs w:val="18"/>
              </w:rPr>
            </w:pPr>
            <w:ins w:id="200" w:author="Paweł Jankiewicz" w:date="2024-10-31T09:57:00Z">
              <w:r>
                <w:rPr>
                  <w:rFonts w:ascii="Calibri" w:eastAsia="Calibri" w:hAnsi="Calibri" w:cs="Calibri"/>
                  <w:sz w:val="18"/>
                  <w:szCs w:val="18"/>
                </w:rPr>
                <w:t xml:space="preserve">Spółka wyznaczyła Inspektora Ochrony Danych, który pełni funkcję kontaktową we wszystkich sprawach dotyczących przetwarzania danych pod adresem mailowym: </w:t>
              </w:r>
              <w:r>
                <w:fldChar w:fldCharType="begin"/>
              </w:r>
              <w:r>
                <w:instrText xml:space="preserve"> HYPERLINK "mailto:iod@polregio.pl" \h </w:instrText>
              </w:r>
              <w:r>
                <w:fldChar w:fldCharType="separate"/>
              </w:r>
              <w:r>
                <w:rPr>
                  <w:rFonts w:ascii="Calibri" w:eastAsia="Calibri" w:hAnsi="Calibri" w:cs="Calibri"/>
                  <w:color w:val="0563C1"/>
                  <w:sz w:val="18"/>
                  <w:szCs w:val="18"/>
                  <w:u w:val="single"/>
                </w:rPr>
                <w:t>iod@polregio.pl</w:t>
              </w:r>
              <w:r>
                <w:rPr>
                  <w:rFonts w:ascii="Calibri" w:eastAsia="Calibri" w:hAnsi="Calibri" w:cs="Calibri"/>
                  <w:color w:val="0563C1"/>
                  <w:sz w:val="18"/>
                  <w:szCs w:val="18"/>
                  <w:u w:val="single"/>
                </w:rPr>
                <w:fldChar w:fldCharType="end"/>
              </w:r>
              <w:r>
                <w:rPr>
                  <w:rFonts w:ascii="Calibri" w:eastAsia="Calibri" w:hAnsi="Calibri" w:cs="Calibri"/>
                  <w:sz w:val="18"/>
                  <w:szCs w:val="18"/>
                </w:rPr>
                <w:t xml:space="preserve"> oraz korespondencyjnie na adres siedziby: POLREGIO S.A., Warszawa 01-217, ul. Kolejowa 1;</w:t>
              </w:r>
            </w:ins>
          </w:p>
        </w:tc>
      </w:tr>
      <w:tr w:rsidR="003512ED" w:rsidTr="00967776">
        <w:trPr>
          <w:trHeight w:val="1845"/>
          <w:ins w:id="201"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202" w:author="Paweł Jankiewicz" w:date="2024-10-31T09:57:00Z"/>
                <w:rFonts w:ascii="Calibri" w:eastAsia="Calibri" w:hAnsi="Calibri" w:cs="Calibri"/>
                <w:b/>
                <w:sz w:val="18"/>
                <w:szCs w:val="18"/>
              </w:rPr>
            </w:pPr>
            <w:ins w:id="203" w:author="Paweł Jankiewicz" w:date="2024-10-31T09:57:00Z">
              <w:r>
                <w:rPr>
                  <w:rFonts w:ascii="Calibri" w:eastAsia="Calibri" w:hAnsi="Calibri" w:cs="Calibri"/>
                  <w:b/>
                  <w:sz w:val="18"/>
                  <w:szCs w:val="18"/>
                </w:rPr>
                <w:t>Cele przetwarzania oraz podstawa prawna przetwarzania</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pBdr>
                <w:top w:val="nil"/>
                <w:left w:val="nil"/>
                <w:bottom w:val="nil"/>
                <w:right w:val="nil"/>
                <w:between w:val="nil"/>
              </w:pBdr>
              <w:jc w:val="both"/>
              <w:rPr>
                <w:ins w:id="204" w:author="Paweł Jankiewicz" w:date="2024-10-31T09:57:00Z"/>
                <w:rFonts w:ascii="Calibri" w:eastAsia="Calibri" w:hAnsi="Calibri" w:cs="Calibri"/>
                <w:color w:val="000000"/>
                <w:sz w:val="18"/>
                <w:szCs w:val="18"/>
              </w:rPr>
            </w:pPr>
            <w:ins w:id="205" w:author="Paweł Jankiewicz" w:date="2024-10-31T09:57:00Z">
              <w:r>
                <w:rPr>
                  <w:rFonts w:ascii="Calibri" w:eastAsia="Calibri" w:hAnsi="Calibri" w:cs="Calibri"/>
                  <w:color w:val="000000"/>
                  <w:sz w:val="18"/>
                  <w:szCs w:val="18"/>
                </w:rPr>
                <w:t>Spółka przetwarza Pani/Pana dane osobowe w celu:</w:t>
              </w:r>
            </w:ins>
          </w:p>
          <w:p w:rsidR="003512ED" w:rsidRDefault="003512ED" w:rsidP="003512ED">
            <w:pPr>
              <w:numPr>
                <w:ilvl w:val="0"/>
                <w:numId w:val="93"/>
              </w:numPr>
              <w:pBdr>
                <w:top w:val="nil"/>
                <w:left w:val="nil"/>
                <w:bottom w:val="nil"/>
                <w:right w:val="nil"/>
                <w:between w:val="nil"/>
              </w:pBdr>
              <w:overflowPunct w:val="0"/>
              <w:autoSpaceDE w:val="0"/>
              <w:autoSpaceDN w:val="0"/>
              <w:adjustRightInd w:val="0"/>
              <w:spacing w:after="0" w:line="240" w:lineRule="auto"/>
              <w:ind w:left="280" w:hanging="268"/>
              <w:jc w:val="both"/>
              <w:rPr>
                <w:ins w:id="206" w:author="Paweł Jankiewicz" w:date="2024-10-31T09:57:00Z"/>
                <w:rFonts w:ascii="Calibri" w:eastAsia="Calibri" w:hAnsi="Calibri" w:cs="Calibri"/>
                <w:color w:val="000000"/>
                <w:sz w:val="18"/>
                <w:szCs w:val="18"/>
              </w:rPr>
            </w:pPr>
            <w:ins w:id="207" w:author="Paweł Jankiewicz" w:date="2024-10-31T09:57:00Z">
              <w:r>
                <w:rPr>
                  <w:rFonts w:ascii="Calibri" w:eastAsia="Calibri" w:hAnsi="Calibri" w:cs="Calibri"/>
                  <w:b/>
                  <w:color w:val="000000"/>
                  <w:sz w:val="18"/>
                  <w:szCs w:val="18"/>
                </w:rPr>
                <w:t>zawarcia i wykonania umowy</w:t>
              </w:r>
              <w:r>
                <w:rPr>
                  <w:rFonts w:ascii="Calibri" w:eastAsia="Calibri" w:hAnsi="Calibri" w:cs="Calibri"/>
                  <w:color w:val="000000"/>
                  <w:sz w:val="18"/>
                  <w:szCs w:val="18"/>
                </w:rPr>
                <w:t xml:space="preserve"> zawartej pomiędzy</w:t>
              </w:r>
              <w:r>
                <w:rPr>
                  <w:rFonts w:ascii="Calibri" w:eastAsia="Calibri" w:hAnsi="Calibri" w:cs="Calibri"/>
                  <w:b/>
                  <w:color w:val="000000"/>
                  <w:sz w:val="18"/>
                  <w:szCs w:val="18"/>
                </w:rPr>
                <w:t xml:space="preserve"> </w:t>
              </w:r>
              <w:r>
                <w:rPr>
                  <w:rFonts w:ascii="Calibri" w:eastAsia="Calibri" w:hAnsi="Calibri" w:cs="Calibri"/>
                  <w:color w:val="000000"/>
                  <w:sz w:val="18"/>
                  <w:szCs w:val="18"/>
                </w:rPr>
                <w:t>Spółką i podmiotem, w imieniu którego Pani/Pan działa (</w:t>
              </w:r>
              <w:r>
                <w:rPr>
                  <w:rFonts w:ascii="Calibri" w:eastAsia="Calibri" w:hAnsi="Calibri" w:cs="Calibri"/>
                  <w:b/>
                  <w:color w:val="000000"/>
                  <w:sz w:val="18"/>
                  <w:szCs w:val="18"/>
                </w:rPr>
                <w:t>art. 6 ust. 1 lit. b RODO</w:t>
              </w:r>
              <w:r>
                <w:rPr>
                  <w:rFonts w:ascii="Calibri" w:eastAsia="Calibri" w:hAnsi="Calibri" w:cs="Calibri"/>
                  <w:color w:val="000000"/>
                  <w:sz w:val="18"/>
                  <w:szCs w:val="18"/>
                </w:rPr>
                <w:t>).</w:t>
              </w:r>
            </w:ins>
          </w:p>
          <w:p w:rsidR="003512ED" w:rsidRDefault="003512ED" w:rsidP="003512ED">
            <w:pPr>
              <w:numPr>
                <w:ilvl w:val="0"/>
                <w:numId w:val="93"/>
              </w:numPr>
              <w:pBdr>
                <w:top w:val="nil"/>
                <w:left w:val="nil"/>
                <w:bottom w:val="nil"/>
                <w:right w:val="nil"/>
                <w:between w:val="nil"/>
              </w:pBdr>
              <w:overflowPunct w:val="0"/>
              <w:autoSpaceDE w:val="0"/>
              <w:autoSpaceDN w:val="0"/>
              <w:adjustRightInd w:val="0"/>
              <w:spacing w:after="0" w:line="240" w:lineRule="auto"/>
              <w:ind w:left="280" w:hanging="268"/>
              <w:jc w:val="both"/>
              <w:rPr>
                <w:ins w:id="208" w:author="Paweł Jankiewicz" w:date="2024-10-31T09:57:00Z"/>
                <w:rFonts w:ascii="Calibri" w:eastAsia="Calibri" w:hAnsi="Calibri" w:cs="Calibri"/>
                <w:color w:val="000000"/>
                <w:sz w:val="18"/>
                <w:szCs w:val="18"/>
              </w:rPr>
            </w:pPr>
            <w:ins w:id="209" w:author="Paweł Jankiewicz" w:date="2024-10-31T09:57:00Z">
              <w:r>
                <w:rPr>
                  <w:rFonts w:ascii="Calibri" w:eastAsia="Calibri" w:hAnsi="Calibri" w:cs="Calibri"/>
                  <w:color w:val="000000"/>
                  <w:sz w:val="18"/>
                  <w:szCs w:val="18"/>
                </w:rPr>
                <w:t xml:space="preserve">w celu </w:t>
              </w:r>
              <w:r>
                <w:rPr>
                  <w:rFonts w:ascii="Calibri" w:eastAsia="Calibri" w:hAnsi="Calibri" w:cs="Calibri"/>
                  <w:b/>
                  <w:color w:val="000000"/>
                  <w:sz w:val="18"/>
                  <w:szCs w:val="18"/>
                </w:rPr>
                <w:t>dochodzenia roszczeń oraz obrony przed roszczeniami</w:t>
              </w:r>
              <w:r>
                <w:rPr>
                  <w:rFonts w:ascii="Calibri" w:eastAsia="Calibri" w:hAnsi="Calibri" w:cs="Calibri"/>
                  <w:color w:val="000000"/>
                  <w:sz w:val="18"/>
                  <w:szCs w:val="18"/>
                </w:rPr>
                <w:t>, co stanowi prawnie uzasadniony interes Spółki (</w:t>
              </w:r>
              <w:r>
                <w:rPr>
                  <w:rFonts w:ascii="Calibri" w:eastAsia="Calibri" w:hAnsi="Calibri" w:cs="Calibri"/>
                  <w:b/>
                  <w:color w:val="000000"/>
                  <w:sz w:val="18"/>
                  <w:szCs w:val="18"/>
                </w:rPr>
                <w:t>art. 6 ust. 1 lit f RODO</w:t>
              </w:r>
              <w:r>
                <w:rPr>
                  <w:rFonts w:ascii="Calibri" w:eastAsia="Calibri" w:hAnsi="Calibri" w:cs="Calibri"/>
                  <w:color w:val="000000"/>
                  <w:sz w:val="18"/>
                  <w:szCs w:val="18"/>
                </w:rPr>
                <w:t>).</w:t>
              </w:r>
            </w:ins>
          </w:p>
          <w:p w:rsidR="003512ED" w:rsidRDefault="003512ED" w:rsidP="003512ED">
            <w:pPr>
              <w:numPr>
                <w:ilvl w:val="0"/>
                <w:numId w:val="93"/>
              </w:numPr>
              <w:pBdr>
                <w:top w:val="nil"/>
                <w:left w:val="nil"/>
                <w:bottom w:val="nil"/>
                <w:right w:val="nil"/>
                <w:between w:val="nil"/>
              </w:pBdr>
              <w:overflowPunct w:val="0"/>
              <w:autoSpaceDE w:val="0"/>
              <w:autoSpaceDN w:val="0"/>
              <w:adjustRightInd w:val="0"/>
              <w:spacing w:after="0" w:line="240" w:lineRule="auto"/>
              <w:ind w:left="280" w:hanging="268"/>
              <w:jc w:val="both"/>
              <w:rPr>
                <w:ins w:id="210" w:author="Paweł Jankiewicz" w:date="2024-10-31T09:57:00Z"/>
                <w:rFonts w:ascii="Calibri" w:eastAsia="Calibri" w:hAnsi="Calibri" w:cs="Calibri"/>
                <w:color w:val="000000"/>
                <w:sz w:val="18"/>
                <w:szCs w:val="18"/>
              </w:rPr>
            </w:pPr>
            <w:ins w:id="211" w:author="Paweł Jankiewicz" w:date="2024-10-31T09:57:00Z">
              <w:r>
                <w:rPr>
                  <w:rFonts w:ascii="Calibri" w:eastAsia="Calibri" w:hAnsi="Calibri" w:cs="Calibri"/>
                  <w:b/>
                  <w:color w:val="000000"/>
                  <w:sz w:val="18"/>
                  <w:szCs w:val="18"/>
                </w:rPr>
                <w:t xml:space="preserve">wypełniania przez administratora obowiązków prawnych </w:t>
              </w:r>
              <w:r>
                <w:rPr>
                  <w:rFonts w:ascii="Calibri" w:eastAsia="Calibri" w:hAnsi="Calibri" w:cs="Calibri"/>
                  <w:color w:val="000000"/>
                  <w:sz w:val="18"/>
                  <w:szCs w:val="18"/>
                </w:rPr>
                <w:t>ciążących na Spółce w związku z zawarciem i wykonywaniem umowy (</w:t>
              </w:r>
              <w:r>
                <w:rPr>
                  <w:rFonts w:ascii="Calibri" w:eastAsia="Calibri" w:hAnsi="Calibri" w:cs="Calibri"/>
                  <w:b/>
                  <w:color w:val="000000"/>
                  <w:sz w:val="18"/>
                  <w:szCs w:val="18"/>
                </w:rPr>
                <w:t>art. 6 ust. 1 lit c RODO</w:t>
              </w:r>
              <w:r>
                <w:rPr>
                  <w:rFonts w:ascii="Calibri" w:eastAsia="Calibri" w:hAnsi="Calibri" w:cs="Calibri"/>
                  <w:color w:val="000000"/>
                  <w:sz w:val="18"/>
                  <w:szCs w:val="18"/>
                </w:rPr>
                <w:t xml:space="preserve">) w szczególności </w:t>
              </w:r>
              <w:r>
                <w:rPr>
                  <w:rFonts w:ascii="Calibri" w:eastAsia="Calibri" w:hAnsi="Calibri" w:cs="Calibri"/>
                  <w:b/>
                  <w:color w:val="000000"/>
                  <w:sz w:val="18"/>
                  <w:szCs w:val="18"/>
                </w:rPr>
                <w:t>wynikających z ustaw podatkowych, z ustawy ordynacja podatkowa oraz przepisów o rachunkowości.</w:t>
              </w:r>
              <w:r>
                <w:rPr>
                  <w:rFonts w:ascii="Calibri" w:eastAsia="Calibri" w:hAnsi="Calibri" w:cs="Calibri"/>
                  <w:color w:val="000000"/>
                  <w:sz w:val="18"/>
                  <w:szCs w:val="18"/>
                </w:rPr>
                <w:t xml:space="preserve"> </w:t>
              </w:r>
            </w:ins>
          </w:p>
        </w:tc>
      </w:tr>
      <w:tr w:rsidR="003512ED" w:rsidTr="00967776">
        <w:trPr>
          <w:ins w:id="212"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213" w:author="Paweł Jankiewicz" w:date="2024-10-31T09:57:00Z"/>
                <w:rFonts w:ascii="Calibri" w:eastAsia="Calibri" w:hAnsi="Calibri" w:cs="Calibri"/>
                <w:b/>
                <w:sz w:val="18"/>
                <w:szCs w:val="18"/>
              </w:rPr>
            </w:pPr>
            <w:ins w:id="214" w:author="Paweł Jankiewicz" w:date="2024-10-31T09:57:00Z">
              <w:r>
                <w:rPr>
                  <w:rFonts w:ascii="Calibri" w:eastAsia="Calibri" w:hAnsi="Calibri" w:cs="Calibri"/>
                  <w:b/>
                  <w:sz w:val="18"/>
                  <w:szCs w:val="18"/>
                </w:rPr>
                <w:t>Kategorie danych osobowych</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tabs>
                <w:tab w:val="left" w:pos="2410"/>
              </w:tabs>
              <w:jc w:val="both"/>
              <w:rPr>
                <w:ins w:id="215" w:author="Paweł Jankiewicz" w:date="2024-10-31T09:57:00Z"/>
                <w:rFonts w:ascii="Calibri" w:eastAsia="Calibri" w:hAnsi="Calibri" w:cs="Calibri"/>
                <w:sz w:val="18"/>
                <w:szCs w:val="18"/>
              </w:rPr>
            </w:pPr>
            <w:ins w:id="216" w:author="Paweł Jankiewicz" w:date="2024-10-31T09:57:00Z">
              <w:r>
                <w:rPr>
                  <w:rFonts w:ascii="Calibri" w:eastAsia="Calibri" w:hAnsi="Calibri" w:cs="Calibri"/>
                  <w:sz w:val="18"/>
                  <w:szCs w:val="18"/>
                </w:rPr>
                <w:t xml:space="preserve">Spółka przetwarza następujące kategorie danych osobowych: dane zwykłe, tj. </w:t>
              </w:r>
              <w:r>
                <w:rPr>
                  <w:rFonts w:ascii="Calibri" w:eastAsia="Calibri" w:hAnsi="Calibri" w:cs="Calibri"/>
                  <w:b/>
                  <w:sz w:val="18"/>
                  <w:szCs w:val="18"/>
                </w:rPr>
                <w:t xml:space="preserve">dane identyfikacyjne, służbowe dane kontaktowe, stanowisko służbowe, dane reprezentowanego podmiotu, zakres pełnomocnictwa. </w:t>
              </w:r>
            </w:ins>
          </w:p>
        </w:tc>
      </w:tr>
      <w:tr w:rsidR="003512ED" w:rsidTr="00967776">
        <w:trPr>
          <w:ins w:id="217"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218" w:author="Paweł Jankiewicz" w:date="2024-10-31T09:57:00Z"/>
                <w:rFonts w:ascii="Calibri" w:eastAsia="Calibri" w:hAnsi="Calibri" w:cs="Calibri"/>
                <w:b/>
                <w:sz w:val="18"/>
                <w:szCs w:val="18"/>
              </w:rPr>
            </w:pPr>
            <w:ins w:id="219" w:author="Paweł Jankiewicz" w:date="2024-10-31T09:57:00Z">
              <w:r>
                <w:rPr>
                  <w:rFonts w:ascii="Calibri" w:eastAsia="Calibri" w:hAnsi="Calibri" w:cs="Calibri"/>
                  <w:b/>
                  <w:sz w:val="18"/>
                  <w:szCs w:val="18"/>
                </w:rPr>
                <w:t>Odbiorcy danych</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tabs>
                <w:tab w:val="left" w:pos="2410"/>
              </w:tabs>
              <w:jc w:val="both"/>
              <w:rPr>
                <w:ins w:id="220" w:author="Paweł Jankiewicz" w:date="2024-10-31T09:57:00Z"/>
                <w:rFonts w:ascii="Calibri" w:eastAsia="Calibri" w:hAnsi="Calibri" w:cs="Calibri"/>
                <w:sz w:val="18"/>
                <w:szCs w:val="18"/>
              </w:rPr>
            </w:pPr>
            <w:ins w:id="221" w:author="Paweł Jankiewicz" w:date="2024-10-31T09:57:00Z">
              <w:r>
                <w:rPr>
                  <w:rFonts w:ascii="Calibri" w:eastAsia="Calibri" w:hAnsi="Calibri" w:cs="Calibri"/>
                  <w:sz w:val="18"/>
                  <w:szCs w:val="18"/>
                </w:rPr>
                <w:t>Pani/Pana dane mogą być przekazywane:</w:t>
              </w:r>
            </w:ins>
          </w:p>
          <w:p w:rsidR="003512ED" w:rsidRDefault="003512ED" w:rsidP="003512ED">
            <w:pPr>
              <w:numPr>
                <w:ilvl w:val="0"/>
                <w:numId w:val="94"/>
              </w:numPr>
              <w:tabs>
                <w:tab w:val="left" w:pos="2410"/>
              </w:tabs>
              <w:overflowPunct w:val="0"/>
              <w:autoSpaceDE w:val="0"/>
              <w:autoSpaceDN w:val="0"/>
              <w:adjustRightInd w:val="0"/>
              <w:spacing w:after="0" w:line="240" w:lineRule="auto"/>
              <w:ind w:left="424" w:hanging="296"/>
              <w:jc w:val="both"/>
              <w:rPr>
                <w:ins w:id="222" w:author="Paweł Jankiewicz" w:date="2024-10-31T09:57:00Z"/>
                <w:rFonts w:ascii="Calibri" w:eastAsia="Calibri" w:hAnsi="Calibri" w:cs="Calibri"/>
                <w:sz w:val="18"/>
                <w:szCs w:val="18"/>
              </w:rPr>
            </w:pPr>
            <w:ins w:id="223" w:author="Paweł Jankiewicz" w:date="2024-10-31T09:57:00Z">
              <w:r>
                <w:rPr>
                  <w:rFonts w:ascii="Calibri" w:eastAsia="Calibri" w:hAnsi="Calibri" w:cs="Calibri"/>
                  <w:sz w:val="18"/>
                  <w:szCs w:val="18"/>
                </w:rPr>
                <w:t xml:space="preserve">podmiotom przetwarzającym je na zlecenie POLREGIO S.A. </w:t>
              </w:r>
              <w:r>
                <w:rPr>
                  <w:rFonts w:ascii="Calibri" w:eastAsia="Calibri" w:hAnsi="Calibri" w:cs="Calibri"/>
                  <w:b/>
                  <w:sz w:val="18"/>
                  <w:szCs w:val="18"/>
                </w:rPr>
                <w:t>na podstawie zawartych umów powierzenia</w:t>
              </w:r>
              <w:r>
                <w:rPr>
                  <w:rFonts w:ascii="Calibri" w:eastAsia="Calibri" w:hAnsi="Calibri" w:cs="Calibri"/>
                  <w:sz w:val="18"/>
                  <w:szCs w:val="18"/>
                </w:rPr>
                <w:t xml:space="preserve">, w szczególności podmiotom świadczącym usługi hostingowe, dostawcom oprogramowania i serwisującym oprogramowanie, </w:t>
              </w:r>
            </w:ins>
          </w:p>
          <w:p w:rsidR="003512ED" w:rsidRDefault="003512ED" w:rsidP="003512ED">
            <w:pPr>
              <w:numPr>
                <w:ilvl w:val="0"/>
                <w:numId w:val="94"/>
              </w:numPr>
              <w:tabs>
                <w:tab w:val="left" w:pos="2410"/>
              </w:tabs>
              <w:overflowPunct w:val="0"/>
              <w:autoSpaceDE w:val="0"/>
              <w:autoSpaceDN w:val="0"/>
              <w:adjustRightInd w:val="0"/>
              <w:spacing w:after="0" w:line="240" w:lineRule="auto"/>
              <w:ind w:left="424" w:hanging="296"/>
              <w:jc w:val="both"/>
              <w:rPr>
                <w:ins w:id="224" w:author="Paweł Jankiewicz" w:date="2024-10-31T09:57:00Z"/>
                <w:rFonts w:ascii="Calibri" w:eastAsia="Calibri" w:hAnsi="Calibri" w:cs="Calibri"/>
                <w:sz w:val="18"/>
                <w:szCs w:val="18"/>
              </w:rPr>
            </w:pPr>
            <w:ins w:id="225" w:author="Paweł Jankiewicz" w:date="2024-10-31T09:57:00Z">
              <w:r>
                <w:rPr>
                  <w:rFonts w:ascii="Calibri" w:eastAsia="Calibri" w:hAnsi="Calibri" w:cs="Calibri"/>
                  <w:b/>
                  <w:sz w:val="18"/>
                  <w:szCs w:val="18"/>
                </w:rPr>
                <w:t>podmiotom uprawnionym</w:t>
              </w:r>
              <w:r>
                <w:rPr>
                  <w:rFonts w:ascii="Calibri" w:eastAsia="Calibri" w:hAnsi="Calibri" w:cs="Calibri"/>
                  <w:sz w:val="18"/>
                  <w:szCs w:val="18"/>
                </w:rPr>
                <w:t xml:space="preserve"> do uzyskiwania danych na podstawie przepisów prawa, w szczególności organom administracji, sądom i organom ścigania,</w:t>
              </w:r>
            </w:ins>
          </w:p>
          <w:p w:rsidR="003512ED" w:rsidRDefault="003512ED" w:rsidP="003512ED">
            <w:pPr>
              <w:numPr>
                <w:ilvl w:val="0"/>
                <w:numId w:val="94"/>
              </w:numPr>
              <w:tabs>
                <w:tab w:val="left" w:pos="2410"/>
              </w:tabs>
              <w:overflowPunct w:val="0"/>
              <w:autoSpaceDE w:val="0"/>
              <w:autoSpaceDN w:val="0"/>
              <w:adjustRightInd w:val="0"/>
              <w:spacing w:after="0" w:line="240" w:lineRule="auto"/>
              <w:ind w:left="424" w:hanging="296"/>
              <w:jc w:val="both"/>
              <w:rPr>
                <w:ins w:id="226" w:author="Paweł Jankiewicz" w:date="2024-10-31T09:57:00Z"/>
                <w:rFonts w:ascii="Calibri" w:eastAsia="Calibri" w:hAnsi="Calibri" w:cs="Calibri"/>
                <w:b/>
                <w:sz w:val="18"/>
                <w:szCs w:val="18"/>
              </w:rPr>
            </w:pPr>
            <w:ins w:id="227" w:author="Paweł Jankiewicz" w:date="2024-10-31T09:57:00Z">
              <w:r>
                <w:rPr>
                  <w:rFonts w:ascii="Calibri" w:eastAsia="Calibri" w:hAnsi="Calibri" w:cs="Calibri"/>
                  <w:sz w:val="18"/>
                  <w:szCs w:val="18"/>
                </w:rPr>
                <w:t xml:space="preserve">podmiotom świadczącym </w:t>
              </w:r>
              <w:r>
                <w:rPr>
                  <w:rFonts w:ascii="Calibri" w:eastAsia="Calibri" w:hAnsi="Calibri" w:cs="Calibri"/>
                  <w:b/>
                  <w:sz w:val="18"/>
                  <w:szCs w:val="18"/>
                </w:rPr>
                <w:t xml:space="preserve">usługi prawne, audytowe, w tym biegłym rewidentom, audytorom w obszarze IT i </w:t>
              </w:r>
              <w:proofErr w:type="spellStart"/>
              <w:r>
                <w:rPr>
                  <w:rFonts w:ascii="Calibri" w:eastAsia="Calibri" w:hAnsi="Calibri" w:cs="Calibri"/>
                  <w:b/>
                  <w:sz w:val="18"/>
                  <w:szCs w:val="18"/>
                </w:rPr>
                <w:t>cyberbezpieczeństwa</w:t>
              </w:r>
              <w:proofErr w:type="spellEnd"/>
              <w:r>
                <w:rPr>
                  <w:rFonts w:ascii="Calibri" w:eastAsia="Calibri" w:hAnsi="Calibri" w:cs="Calibri"/>
                  <w:b/>
                  <w:sz w:val="18"/>
                  <w:szCs w:val="18"/>
                </w:rPr>
                <w:t>,</w:t>
              </w:r>
            </w:ins>
          </w:p>
          <w:p w:rsidR="003512ED" w:rsidRDefault="003512ED" w:rsidP="003512ED">
            <w:pPr>
              <w:numPr>
                <w:ilvl w:val="0"/>
                <w:numId w:val="94"/>
              </w:numPr>
              <w:tabs>
                <w:tab w:val="left" w:pos="2410"/>
              </w:tabs>
              <w:overflowPunct w:val="0"/>
              <w:autoSpaceDE w:val="0"/>
              <w:autoSpaceDN w:val="0"/>
              <w:adjustRightInd w:val="0"/>
              <w:spacing w:after="0" w:line="240" w:lineRule="auto"/>
              <w:ind w:left="424" w:hanging="296"/>
              <w:jc w:val="both"/>
              <w:rPr>
                <w:ins w:id="228" w:author="Paweł Jankiewicz" w:date="2024-10-31T09:57:00Z"/>
                <w:rFonts w:ascii="Calibri" w:eastAsia="Calibri" w:hAnsi="Calibri" w:cs="Calibri"/>
                <w:b/>
                <w:sz w:val="18"/>
                <w:szCs w:val="18"/>
              </w:rPr>
            </w:pPr>
            <w:ins w:id="229" w:author="Paweł Jankiewicz" w:date="2024-10-31T09:57:00Z">
              <w:r>
                <w:rPr>
                  <w:rFonts w:ascii="Calibri" w:eastAsia="Calibri" w:hAnsi="Calibri" w:cs="Calibri"/>
                  <w:sz w:val="18"/>
                  <w:szCs w:val="18"/>
                </w:rPr>
                <w:t>a ponadto</w:t>
              </w:r>
              <w:r>
                <w:rPr>
                  <w:rFonts w:ascii="Calibri" w:eastAsia="Calibri" w:hAnsi="Calibri" w:cs="Calibri"/>
                  <w:b/>
                  <w:i/>
                  <w:sz w:val="18"/>
                  <w:szCs w:val="18"/>
                </w:rPr>
                <w:t xml:space="preserve"> </w:t>
              </w:r>
              <w:r>
                <w:rPr>
                  <w:rFonts w:ascii="Calibri" w:eastAsia="Calibri" w:hAnsi="Calibri" w:cs="Calibri"/>
                  <w:sz w:val="18"/>
                  <w:szCs w:val="18"/>
                </w:rPr>
                <w:t xml:space="preserve">podmiotom świadczącym </w:t>
              </w:r>
              <w:r>
                <w:rPr>
                  <w:rFonts w:ascii="Calibri" w:eastAsia="Calibri" w:hAnsi="Calibri" w:cs="Calibri"/>
                  <w:b/>
                  <w:sz w:val="18"/>
                  <w:szCs w:val="18"/>
                </w:rPr>
                <w:t>usługi pocztowe.</w:t>
              </w:r>
            </w:ins>
          </w:p>
        </w:tc>
      </w:tr>
      <w:tr w:rsidR="003512ED" w:rsidTr="00967776">
        <w:trPr>
          <w:ins w:id="230"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231" w:author="Paweł Jankiewicz" w:date="2024-10-31T09:57:00Z"/>
                <w:rFonts w:ascii="Calibri" w:eastAsia="Calibri" w:hAnsi="Calibri" w:cs="Calibri"/>
                <w:b/>
                <w:sz w:val="18"/>
                <w:szCs w:val="18"/>
              </w:rPr>
            </w:pPr>
            <w:ins w:id="232" w:author="Paweł Jankiewicz" w:date="2024-10-31T09:57:00Z">
              <w:r>
                <w:rPr>
                  <w:rFonts w:ascii="Calibri" w:eastAsia="Calibri" w:hAnsi="Calibri" w:cs="Calibri"/>
                  <w:b/>
                  <w:sz w:val="18"/>
                  <w:szCs w:val="18"/>
                </w:rPr>
                <w:t>Przekazywanie danych poza Europejski Obszar Gospodarczy</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tabs>
                <w:tab w:val="left" w:pos="2410"/>
              </w:tabs>
              <w:jc w:val="both"/>
              <w:rPr>
                <w:ins w:id="233" w:author="Paweł Jankiewicz" w:date="2024-10-31T09:57:00Z"/>
                <w:rFonts w:ascii="Calibri" w:eastAsia="Calibri" w:hAnsi="Calibri" w:cs="Calibri"/>
                <w:sz w:val="18"/>
                <w:szCs w:val="18"/>
              </w:rPr>
            </w:pPr>
            <w:ins w:id="234" w:author="Paweł Jankiewicz" w:date="2024-10-31T09:57:00Z">
              <w:r>
                <w:rPr>
                  <w:rFonts w:ascii="Calibri" w:eastAsia="Calibri" w:hAnsi="Calibri" w:cs="Calibri"/>
                  <w:sz w:val="18"/>
                  <w:szCs w:val="18"/>
                </w:rPr>
                <w:t xml:space="preserve">Pani/Pana dane osobowe mogą być przekazywane poza Europejski Obszar Gospodarczy do Google LLC w oparciu o decyzję Komisji Europejskiej o adekwatności USA, w ramach programu Data </w:t>
              </w:r>
              <w:proofErr w:type="spellStart"/>
              <w:r>
                <w:rPr>
                  <w:rFonts w:ascii="Calibri" w:eastAsia="Calibri" w:hAnsi="Calibri" w:cs="Calibri"/>
                  <w:sz w:val="18"/>
                  <w:szCs w:val="18"/>
                </w:rPr>
                <w:t>Privacy</w:t>
              </w:r>
              <w:proofErr w:type="spellEnd"/>
              <w:r>
                <w:rPr>
                  <w:rFonts w:ascii="Calibri" w:eastAsia="Calibri" w:hAnsi="Calibri" w:cs="Calibri"/>
                  <w:sz w:val="18"/>
                  <w:szCs w:val="18"/>
                </w:rPr>
                <w:t xml:space="preserve"> Framework.</w:t>
              </w:r>
            </w:ins>
          </w:p>
        </w:tc>
      </w:tr>
      <w:tr w:rsidR="003512ED" w:rsidTr="00967776">
        <w:trPr>
          <w:ins w:id="235"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236" w:author="Paweł Jankiewicz" w:date="2024-10-31T09:57:00Z"/>
                <w:rFonts w:ascii="Calibri" w:eastAsia="Calibri" w:hAnsi="Calibri" w:cs="Calibri"/>
                <w:b/>
                <w:sz w:val="18"/>
                <w:szCs w:val="18"/>
              </w:rPr>
            </w:pPr>
            <w:ins w:id="237" w:author="Paweł Jankiewicz" w:date="2024-10-31T09:57:00Z">
              <w:r>
                <w:rPr>
                  <w:rFonts w:ascii="Calibri" w:eastAsia="Calibri" w:hAnsi="Calibri" w:cs="Calibri"/>
                  <w:b/>
                  <w:sz w:val="18"/>
                  <w:szCs w:val="18"/>
                </w:rPr>
                <w:t>Okres przechowywania danych</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jc w:val="both"/>
              <w:rPr>
                <w:ins w:id="238" w:author="Paweł Jankiewicz" w:date="2024-10-31T09:57:00Z"/>
                <w:rFonts w:ascii="Calibri" w:eastAsia="Calibri" w:hAnsi="Calibri" w:cs="Calibri"/>
                <w:sz w:val="18"/>
                <w:szCs w:val="18"/>
              </w:rPr>
            </w:pPr>
            <w:ins w:id="239" w:author="Paweł Jankiewicz" w:date="2024-10-31T09:57:00Z">
              <w:r>
                <w:rPr>
                  <w:rFonts w:ascii="Calibri" w:eastAsia="Calibri" w:hAnsi="Calibri" w:cs="Calibri"/>
                  <w:sz w:val="18"/>
                  <w:szCs w:val="18"/>
                </w:rPr>
                <w:t>Pani/Pana dane osobowe będą przetwarzane, w tym przechowywane, do czasu przedawnienia roszczeń związanych z zawartą umową. Dane mogą być także przetwarzane przez okres wskazany w przepisach prawa podatkowego i przepisów o rachunkowości.</w:t>
              </w:r>
            </w:ins>
          </w:p>
        </w:tc>
      </w:tr>
      <w:tr w:rsidR="003512ED" w:rsidTr="00967776">
        <w:trPr>
          <w:ins w:id="240"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241" w:author="Paweł Jankiewicz" w:date="2024-10-31T09:57:00Z"/>
                <w:rFonts w:ascii="Calibri" w:eastAsia="Calibri" w:hAnsi="Calibri" w:cs="Calibri"/>
                <w:b/>
                <w:sz w:val="18"/>
                <w:szCs w:val="18"/>
              </w:rPr>
            </w:pPr>
            <w:ins w:id="242" w:author="Paweł Jankiewicz" w:date="2024-10-31T09:57:00Z">
              <w:r>
                <w:rPr>
                  <w:rFonts w:ascii="Calibri" w:eastAsia="Calibri" w:hAnsi="Calibri" w:cs="Calibri"/>
                  <w:b/>
                  <w:sz w:val="18"/>
                  <w:szCs w:val="18"/>
                </w:rPr>
                <w:t>Prawa osoby, której dane dotyczą, w tym prawo sprzeciwu</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tabs>
                <w:tab w:val="left" w:pos="2410"/>
              </w:tabs>
              <w:jc w:val="both"/>
              <w:rPr>
                <w:ins w:id="243" w:author="Paweł Jankiewicz" w:date="2024-10-31T09:57:00Z"/>
                <w:rFonts w:ascii="Calibri" w:eastAsia="Calibri" w:hAnsi="Calibri" w:cs="Calibri"/>
                <w:sz w:val="18"/>
                <w:szCs w:val="18"/>
              </w:rPr>
            </w:pPr>
            <w:ins w:id="244" w:author="Paweł Jankiewicz" w:date="2024-10-31T09:57:00Z">
              <w:r>
                <w:rPr>
                  <w:rFonts w:ascii="Calibri" w:eastAsia="Calibri" w:hAnsi="Calibri" w:cs="Calibri"/>
                  <w:sz w:val="18"/>
                  <w:szCs w:val="18"/>
                </w:rPr>
                <w:t>Przysługuje Pani/Panu prawo dostępu do swoich danych osobowych, prawo żądania ich sprostowania, usunięcia lub ograniczenia ich przetwarzania. Na Pani/Pana wniosek Spółka dostarczy kopię danych osobowych podlegających przetwarzaniu.</w:t>
              </w:r>
            </w:ins>
          </w:p>
          <w:p w:rsidR="003512ED" w:rsidRDefault="003512ED" w:rsidP="00967776">
            <w:pPr>
              <w:tabs>
                <w:tab w:val="left" w:pos="2410"/>
              </w:tabs>
              <w:jc w:val="both"/>
              <w:rPr>
                <w:ins w:id="245" w:author="Paweł Jankiewicz" w:date="2024-10-31T09:57:00Z"/>
                <w:rFonts w:ascii="Calibri" w:eastAsia="Calibri" w:hAnsi="Calibri" w:cs="Calibri"/>
                <w:sz w:val="18"/>
                <w:szCs w:val="18"/>
              </w:rPr>
            </w:pPr>
            <w:ins w:id="246" w:author="Paweł Jankiewicz" w:date="2024-10-31T09:57:00Z">
              <w:r>
                <w:rPr>
                  <w:rFonts w:ascii="Calibri" w:eastAsia="Calibri" w:hAnsi="Calibri" w:cs="Calibri"/>
                  <w:sz w:val="18"/>
                  <w:szCs w:val="18"/>
                </w:rPr>
                <w:t>Przysługuje Pani/Panu prawo wniesienia sprzeciwu wobec przetwarzania danych osobowych.</w:t>
              </w:r>
            </w:ins>
          </w:p>
          <w:p w:rsidR="003512ED" w:rsidRDefault="003512ED" w:rsidP="00967776">
            <w:pPr>
              <w:tabs>
                <w:tab w:val="left" w:pos="2410"/>
              </w:tabs>
              <w:jc w:val="both"/>
              <w:rPr>
                <w:ins w:id="247" w:author="Paweł Jankiewicz" w:date="2024-10-31T09:57:00Z"/>
                <w:rFonts w:ascii="Calibri" w:eastAsia="Calibri" w:hAnsi="Calibri" w:cs="Calibri"/>
                <w:sz w:val="18"/>
                <w:szCs w:val="18"/>
              </w:rPr>
            </w:pPr>
            <w:ins w:id="248" w:author="Paweł Jankiewicz" w:date="2024-10-31T09:57:00Z">
              <w:r>
                <w:rPr>
                  <w:rFonts w:ascii="Calibri" w:eastAsia="Calibri" w:hAnsi="Calibri" w:cs="Calibri"/>
                  <w:sz w:val="18"/>
                  <w:szCs w:val="18"/>
                </w:rPr>
                <w:lastRenderedPageBreak/>
                <w:t>W celu skorzystania z powyższych praw należy skontaktować się ze Spółką.</w:t>
              </w:r>
            </w:ins>
          </w:p>
          <w:p w:rsidR="003512ED" w:rsidRDefault="003512ED" w:rsidP="00967776">
            <w:pPr>
              <w:tabs>
                <w:tab w:val="left" w:pos="2410"/>
              </w:tabs>
              <w:jc w:val="both"/>
              <w:rPr>
                <w:ins w:id="249" w:author="Paweł Jankiewicz" w:date="2024-10-31T09:57:00Z"/>
                <w:rFonts w:ascii="Calibri" w:eastAsia="Calibri" w:hAnsi="Calibri" w:cs="Calibri"/>
                <w:sz w:val="18"/>
                <w:szCs w:val="18"/>
              </w:rPr>
            </w:pPr>
            <w:ins w:id="250" w:author="Paweł Jankiewicz" w:date="2024-10-31T09:57:00Z">
              <w:r>
                <w:rPr>
                  <w:rFonts w:ascii="Calibri" w:eastAsia="Calibri" w:hAnsi="Calibri" w:cs="Calibri"/>
                  <w:sz w:val="18"/>
                  <w:szCs w:val="18"/>
                </w:rPr>
                <w:t>Przysługuje Pani/Panu prawo wniesienia skargi do organu nadzorczego zajmującego się ochroną danych osobowych, tj. Prezesa Urzędu Ochrony Danych Osobowych (ul. Stawki 2, 00-193 Warszawa).</w:t>
              </w:r>
            </w:ins>
          </w:p>
        </w:tc>
      </w:tr>
      <w:tr w:rsidR="003512ED" w:rsidTr="00967776">
        <w:trPr>
          <w:ins w:id="251"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252" w:author="Paweł Jankiewicz" w:date="2024-10-31T09:57:00Z"/>
                <w:rFonts w:ascii="Calibri" w:eastAsia="Calibri" w:hAnsi="Calibri" w:cs="Calibri"/>
                <w:b/>
                <w:sz w:val="18"/>
                <w:szCs w:val="18"/>
              </w:rPr>
            </w:pPr>
            <w:ins w:id="253" w:author="Paweł Jankiewicz" w:date="2024-10-31T09:57:00Z">
              <w:r>
                <w:rPr>
                  <w:rFonts w:ascii="Calibri" w:eastAsia="Calibri" w:hAnsi="Calibri" w:cs="Calibri"/>
                  <w:b/>
                  <w:sz w:val="18"/>
                  <w:szCs w:val="18"/>
                </w:rPr>
                <w:lastRenderedPageBreak/>
                <w:t>Informacje o zautomatyzowanym podejmowaniu decyzji</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tabs>
                <w:tab w:val="left" w:pos="2410"/>
              </w:tabs>
              <w:jc w:val="both"/>
              <w:rPr>
                <w:ins w:id="254" w:author="Paweł Jankiewicz" w:date="2024-10-31T09:57:00Z"/>
                <w:rFonts w:ascii="Calibri" w:eastAsia="Calibri" w:hAnsi="Calibri" w:cs="Calibri"/>
                <w:sz w:val="18"/>
                <w:szCs w:val="18"/>
              </w:rPr>
            </w:pPr>
            <w:ins w:id="255" w:author="Paweł Jankiewicz" w:date="2024-10-31T09:57:00Z">
              <w:r>
                <w:rPr>
                  <w:rFonts w:ascii="Calibri" w:eastAsia="Calibri" w:hAnsi="Calibri" w:cs="Calibri"/>
                  <w:sz w:val="18"/>
                  <w:szCs w:val="18"/>
                </w:rPr>
                <w:t>Pani/Pana dane osobowe nie będą podlegały profilowaniu, ani zautomatyzowanemu podejmowaniu decyzji.</w:t>
              </w:r>
            </w:ins>
          </w:p>
        </w:tc>
      </w:tr>
      <w:tr w:rsidR="003512ED" w:rsidTr="00967776">
        <w:trPr>
          <w:trHeight w:val="517"/>
          <w:ins w:id="256" w:author="Paweł Jankiewicz" w:date="2024-10-31T09:57:00Z"/>
        </w:trPr>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rPr>
                <w:ins w:id="257" w:author="Paweł Jankiewicz" w:date="2024-10-31T09:57:00Z"/>
                <w:rFonts w:ascii="Calibri" w:eastAsia="Calibri" w:hAnsi="Calibri" w:cs="Calibri"/>
                <w:b/>
                <w:sz w:val="18"/>
                <w:szCs w:val="18"/>
              </w:rPr>
            </w:pPr>
            <w:ins w:id="258" w:author="Paweł Jankiewicz" w:date="2024-10-31T09:57:00Z">
              <w:r>
                <w:rPr>
                  <w:rFonts w:ascii="Calibri" w:eastAsia="Calibri" w:hAnsi="Calibri" w:cs="Calibri"/>
                  <w:b/>
                  <w:sz w:val="18"/>
                  <w:szCs w:val="18"/>
                </w:rPr>
                <w:t>Źródło pochodzenia danych osobowych</w:t>
              </w:r>
            </w:ins>
          </w:p>
        </w:tc>
        <w:tc>
          <w:tcPr>
            <w:tcW w:w="75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12ED" w:rsidRDefault="003512ED" w:rsidP="00967776">
            <w:pPr>
              <w:tabs>
                <w:tab w:val="left" w:pos="2410"/>
              </w:tabs>
              <w:jc w:val="both"/>
              <w:rPr>
                <w:ins w:id="259" w:author="Paweł Jankiewicz" w:date="2024-10-31T09:57:00Z"/>
                <w:rFonts w:ascii="Calibri" w:eastAsia="Calibri" w:hAnsi="Calibri" w:cs="Calibri"/>
                <w:sz w:val="18"/>
                <w:szCs w:val="18"/>
              </w:rPr>
            </w:pPr>
            <w:ins w:id="260" w:author="Paweł Jankiewicz" w:date="2024-10-31T09:57:00Z">
              <w:r>
                <w:rPr>
                  <w:rFonts w:ascii="Calibri" w:eastAsia="Calibri" w:hAnsi="Calibri" w:cs="Calibri"/>
                  <w:sz w:val="18"/>
                  <w:szCs w:val="18"/>
                </w:rPr>
                <w:t>Pani/Pana dane osobowe zostały udostępnione Spółce przez podmiot, w imieniu którego Pani/Pan działa.</w:t>
              </w:r>
            </w:ins>
          </w:p>
        </w:tc>
      </w:tr>
    </w:tbl>
    <w:p w:rsidR="003512ED" w:rsidRDefault="003512ED" w:rsidP="003512ED">
      <w:pPr>
        <w:rPr>
          <w:ins w:id="261" w:author="Paweł Jankiewicz" w:date="2024-10-31T09:57:00Z"/>
          <w:sz w:val="18"/>
          <w:szCs w:val="18"/>
        </w:rPr>
      </w:pPr>
      <w:bookmarkStart w:id="262" w:name="_heading=h.gjdgxs" w:colFirst="0" w:colLast="0"/>
      <w:bookmarkEnd w:id="262"/>
    </w:p>
    <w:p w:rsidR="004F61FB" w:rsidRPr="00BA5563"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63" w:author="Paweł Jankiewicz" w:date="2024-10-31T09:56:00Z"/>
          <w:rFonts w:ascii="Calibri" w:eastAsia="Calibri" w:hAnsi="Calibri" w:cs="Calibri"/>
          <w:color w:val="222222"/>
          <w:position w:val="-1"/>
        </w:rPr>
        <w:pPrChange w:id="264" w:author="Paweł Jankiewicz" w:date="2024-10-31T09:56:00Z">
          <w:pPr>
            <w:shd w:val="clear" w:color="auto" w:fill="FFFFFF"/>
            <w:tabs>
              <w:tab w:val="left" w:pos="142"/>
            </w:tabs>
            <w:suppressAutoHyphens/>
            <w:spacing w:before="240" w:after="240"/>
            <w:ind w:leftChars="-1" w:hangingChars="1" w:hanging="2"/>
            <w:jc w:val="both"/>
            <w:textDirection w:val="btLr"/>
            <w:textAlignment w:val="top"/>
            <w:outlineLvl w:val="0"/>
          </w:pPr>
        </w:pPrChange>
      </w:pPr>
    </w:p>
    <w:p w:rsidR="004F61FB" w:rsidRPr="00BA5563"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65" w:author="Paweł Jankiewicz" w:date="2024-10-31T09:56:00Z"/>
          <w:rFonts w:ascii="Calibri" w:eastAsia="Calibri" w:hAnsi="Calibri" w:cs="Calibri"/>
          <w:position w:val="-1"/>
        </w:rPr>
        <w:pPrChange w:id="266" w:author="Paweł Jankiewicz" w:date="2024-10-31T09:56:00Z">
          <w:pPr>
            <w:tabs>
              <w:tab w:val="left" w:pos="142"/>
            </w:tabs>
            <w:suppressAutoHyphens/>
            <w:spacing w:before="240" w:after="240"/>
            <w:ind w:leftChars="-1" w:hangingChars="1" w:hanging="2"/>
            <w:jc w:val="center"/>
            <w:textDirection w:val="btLr"/>
            <w:textAlignment w:val="top"/>
            <w:outlineLvl w:val="0"/>
          </w:pPr>
        </w:pPrChange>
      </w:pPr>
      <w:del w:id="267" w:author="Paweł Jankiewicz" w:date="2024-10-31T09:56:00Z">
        <w:r w:rsidRPr="00BA5563" w:rsidDel="003512ED">
          <w:rPr>
            <w:rFonts w:ascii="Calibri" w:eastAsia="Calibri" w:hAnsi="Calibri" w:cs="Calibri"/>
            <w:position w:val="-1"/>
          </w:rPr>
          <w:delText>KLAUZULA INFORMACYJNA ZAMAWIAJĄCEGO</w:delText>
        </w:r>
      </w:del>
    </w:p>
    <w:p w:rsidR="004F61FB"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68" w:author="Paweł Jankiewicz" w:date="2024-10-31T09:56:00Z"/>
          <w:rFonts w:ascii="Calibri" w:eastAsia="Calibri" w:hAnsi="Calibri" w:cs="Calibri"/>
          <w:position w:val="-1"/>
        </w:rPr>
        <w:pPrChange w:id="269"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70" w:author="Paweł Jankiewicz" w:date="2024-10-31T09:56:00Z">
        <w:r w:rsidRPr="00B04FA1" w:rsidDel="003512ED">
          <w:rPr>
            <w:rFonts w:ascii="Calibri" w:eastAsia="Calibri" w:hAnsi="Calibri" w:cs="Calibri"/>
            <w:position w:val="-1"/>
          </w:rPr>
          <w:delText>Administratorem danych osobowych osób uprawnionych do zawarcia Umowy oraz wskazanych do kontaktu, realizacji Umowy oraz zawierających Umowę są POLREGIO S.A. z siedzibą w Warszawie (01-217 Warszawa), ul. Kolejowa 1.</w:delText>
        </w:r>
      </w:del>
    </w:p>
    <w:p w:rsidR="004F61FB"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71" w:author="Paweł Jankiewicz" w:date="2024-10-31T09:56:00Z"/>
          <w:rFonts w:ascii="Calibri" w:eastAsia="Calibri" w:hAnsi="Calibri" w:cs="Calibri"/>
          <w:position w:val="-1"/>
        </w:rPr>
        <w:pPrChange w:id="272"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73" w:author="Paweł Jankiewicz" w:date="2024-10-31T09:56:00Z">
        <w:r w:rsidRPr="00B04FA1" w:rsidDel="003512ED">
          <w:rPr>
            <w:rFonts w:ascii="Calibri" w:eastAsia="Calibri" w:hAnsi="Calibri" w:cs="Calibri"/>
            <w:position w:val="-1"/>
          </w:rPr>
          <w:delText xml:space="preserve">Kontakt z inspektorem ochrony danych jest możliwy korespondencyjnie na adres wskazany w pkt 1 oraz na adres     e-mail: </w:delText>
        </w:r>
        <w:r w:rsidR="00B32A12" w:rsidDel="003512ED">
          <w:fldChar w:fldCharType="begin"/>
        </w:r>
        <w:r w:rsidR="00B32A12" w:rsidDel="003512ED">
          <w:delInstrText xml:space="preserve"> HYPERLINK "mailt</w:delInstrText>
        </w:r>
        <w:r w:rsidR="00B32A12" w:rsidDel="003512ED">
          <w:delInstrText xml:space="preserve">o:iod@p-r.com.pl" </w:delInstrText>
        </w:r>
        <w:r w:rsidR="00B32A12" w:rsidDel="003512ED">
          <w:fldChar w:fldCharType="separate"/>
        </w:r>
        <w:r w:rsidRPr="00AB11D2" w:rsidDel="003512ED">
          <w:rPr>
            <w:rStyle w:val="Hipercze"/>
            <w:rFonts w:ascii="Calibri" w:eastAsia="Calibri" w:hAnsi="Calibri" w:cs="Calibri"/>
            <w:position w:val="-1"/>
          </w:rPr>
          <w:delText>iod@p-r.com.pl</w:delText>
        </w:r>
        <w:r w:rsidR="00B32A12" w:rsidDel="003512ED">
          <w:rPr>
            <w:rStyle w:val="Hipercze"/>
            <w:rFonts w:ascii="Calibri" w:eastAsia="Calibri" w:hAnsi="Calibri" w:cs="Calibri"/>
            <w:position w:val="-1"/>
          </w:rPr>
          <w:fldChar w:fldCharType="end"/>
        </w:r>
      </w:del>
    </w:p>
    <w:p w:rsidR="004F61FB"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74" w:author="Paweł Jankiewicz" w:date="2024-10-31T09:56:00Z"/>
          <w:rFonts w:ascii="Calibri" w:eastAsia="Calibri" w:hAnsi="Calibri" w:cs="Calibri"/>
          <w:position w:val="-1"/>
        </w:rPr>
        <w:pPrChange w:id="275"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76" w:author="Paweł Jankiewicz" w:date="2024-10-31T09:56:00Z">
        <w:r w:rsidRPr="00B04FA1" w:rsidDel="003512ED">
          <w:rPr>
            <w:rFonts w:ascii="Calibri" w:eastAsia="Calibri" w:hAnsi="Calibri" w:cs="Calibri"/>
            <w:position w:val="-1"/>
          </w:rPr>
          <w:delText>Dane osobowe będą przetwarzane w celu realizacji Umowy, a także – w zakresie prawnie usprawiedliwionego interesu administratora – w celu ustalenia, dochodzenia lub obrony przed roszczeniami z umowy, na podstawie odpowiednio art. 6 ust. 1 lit. b oraz art. 6 ust. 1 lit. f Rozporządzenia Parlamentu Europejskiego i Rady (UE) 2016/679 z dnia 27 kwietnia 2016 roku w sprawie ochrony osób fizycznych w związku z przetwarzaniem danych osobowych  i  w sprawie swobodnego przepływu takich danych o</w:delText>
        </w:r>
        <w:r w:rsidDel="003512ED">
          <w:rPr>
            <w:rFonts w:ascii="Calibri" w:eastAsia="Calibri" w:hAnsi="Calibri" w:cs="Calibri"/>
            <w:position w:val="-1"/>
          </w:rPr>
          <w:delText>raz uchylenia dyrektywy 95/46/W.</w:delText>
        </w:r>
      </w:del>
    </w:p>
    <w:p w:rsidR="004F61FB"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77" w:author="Paweł Jankiewicz" w:date="2024-10-31T09:56:00Z"/>
          <w:rFonts w:ascii="Calibri" w:eastAsia="Calibri" w:hAnsi="Calibri" w:cs="Calibri"/>
          <w:position w:val="-1"/>
        </w:rPr>
        <w:pPrChange w:id="278"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79" w:author="Paweł Jankiewicz" w:date="2024-10-31T09:56:00Z">
        <w:r w:rsidDel="003512ED">
          <w:rPr>
            <w:rFonts w:ascii="Calibri" w:eastAsia="Calibri" w:hAnsi="Calibri" w:cs="Calibri"/>
            <w:position w:val="-1"/>
          </w:rPr>
          <w:delText>D</w:delText>
        </w:r>
        <w:r w:rsidRPr="00B04FA1" w:rsidDel="003512ED">
          <w:rPr>
            <w:rFonts w:ascii="Calibri" w:eastAsia="Calibri" w:hAnsi="Calibri" w:cs="Calibri"/>
            <w:position w:val="-1"/>
          </w:rPr>
          <w:delText>ane osobowe mogą być udostępniane podmiotom współpracującym z administratorem na podstawie zawartych umów, zgodnie z obowiązującymi przepisami prawa w zakresie ochrony danych osobowych.</w:delText>
        </w:r>
      </w:del>
    </w:p>
    <w:p w:rsidR="004F61FB"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80" w:author="Paweł Jankiewicz" w:date="2024-10-31T09:56:00Z"/>
          <w:rFonts w:ascii="Calibri" w:eastAsia="Calibri" w:hAnsi="Calibri" w:cs="Calibri"/>
          <w:position w:val="-1"/>
        </w:rPr>
        <w:pPrChange w:id="281"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82" w:author="Paweł Jankiewicz" w:date="2024-10-31T09:56:00Z">
        <w:r w:rsidRPr="007D7F41" w:rsidDel="003512ED">
          <w:rPr>
            <w:rFonts w:ascii="Calibri" w:eastAsia="Calibri" w:hAnsi="Calibri" w:cs="Calibri"/>
            <w:position w:val="-1"/>
          </w:rPr>
          <w:delText>Osobie, której dane dotyczą przysługuje prawo żądania dostępu do swoich danych osobowych, ich sprostowania, usunięcia, sprzeciwu lub ograniczenia przetwarzania oraz przenoszenia danych.</w:delText>
        </w:r>
      </w:del>
    </w:p>
    <w:p w:rsidR="004F61FB"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83" w:author="Paweł Jankiewicz" w:date="2024-10-31T09:56:00Z"/>
          <w:rFonts w:ascii="Calibri" w:eastAsia="Calibri" w:hAnsi="Calibri" w:cs="Calibri"/>
          <w:position w:val="-1"/>
        </w:rPr>
        <w:pPrChange w:id="284"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85" w:author="Paweł Jankiewicz" w:date="2024-10-31T09:56:00Z">
        <w:r w:rsidRPr="007D7F41" w:rsidDel="003512ED">
          <w:rPr>
            <w:rFonts w:ascii="Calibri" w:eastAsia="Calibri" w:hAnsi="Calibri" w:cs="Calibri"/>
            <w:position w:val="-1"/>
          </w:rPr>
          <w:delText>Dane osobowe będą przechowywane przez okres niezbędny do realizacji Umowy, a także przez okres przedawnienia roszczeń wynikających z Umowy.</w:delText>
        </w:r>
      </w:del>
    </w:p>
    <w:p w:rsidR="004F61FB"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86" w:author="Paweł Jankiewicz" w:date="2024-10-31T09:56:00Z"/>
          <w:rFonts w:ascii="Calibri" w:eastAsia="Calibri" w:hAnsi="Calibri" w:cs="Calibri"/>
          <w:position w:val="-1"/>
        </w:rPr>
        <w:pPrChange w:id="287"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88" w:author="Paweł Jankiewicz" w:date="2024-10-31T09:56:00Z">
        <w:r w:rsidRPr="007D7F41" w:rsidDel="003512ED">
          <w:rPr>
            <w:rFonts w:ascii="Calibri" w:eastAsia="Calibri" w:hAnsi="Calibri" w:cs="Calibri"/>
            <w:position w:val="-1"/>
          </w:rPr>
          <w:delText>Osobie, której dane dotyczą przysługuje prawo wniesienia skargi do Prezesa Urzędu Ochrony Danych Osobowych.</w:delText>
        </w:r>
      </w:del>
    </w:p>
    <w:p w:rsidR="004F61FB"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89" w:author="Paweł Jankiewicz" w:date="2024-10-31T09:56:00Z"/>
          <w:rFonts w:ascii="Calibri" w:eastAsia="Calibri" w:hAnsi="Calibri" w:cs="Calibri"/>
          <w:position w:val="-1"/>
        </w:rPr>
        <w:pPrChange w:id="290"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91" w:author="Paweł Jankiewicz" w:date="2024-10-31T09:56:00Z">
        <w:r w:rsidRPr="007D7F41" w:rsidDel="003512ED">
          <w:rPr>
            <w:rFonts w:ascii="Calibri" w:eastAsia="Calibri" w:hAnsi="Calibri" w:cs="Calibri"/>
            <w:position w:val="-1"/>
          </w:rPr>
          <w:delText>Podanie danych jest dobrowolne, lecz niezbędne do zawarcia i wykonywania Umowy.</w:delText>
        </w:r>
      </w:del>
    </w:p>
    <w:p w:rsidR="004F61FB"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92" w:author="Paweł Jankiewicz" w:date="2024-10-31T09:56:00Z"/>
          <w:rFonts w:ascii="Calibri" w:eastAsia="Calibri" w:hAnsi="Calibri" w:cs="Calibri"/>
          <w:position w:val="-1"/>
        </w:rPr>
        <w:pPrChange w:id="293"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94" w:author="Paweł Jankiewicz" w:date="2024-10-31T09:56:00Z">
        <w:r w:rsidRPr="007D7F41" w:rsidDel="003512ED">
          <w:rPr>
            <w:rFonts w:ascii="Calibri" w:eastAsia="Calibri" w:hAnsi="Calibri" w:cs="Calibri"/>
            <w:position w:val="-1"/>
          </w:rPr>
          <w:delText>Dane osobowe nie będą podlegały profilowaniu.</w:delText>
        </w:r>
      </w:del>
    </w:p>
    <w:p w:rsidR="004F61FB" w:rsidRPr="007D7F41" w:rsidDel="003512ED"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del w:id="295" w:author="Paweł Jankiewicz" w:date="2024-10-31T09:56:00Z"/>
          <w:rFonts w:ascii="Calibri" w:eastAsia="Calibri" w:hAnsi="Calibri" w:cs="Calibri"/>
          <w:position w:val="-1"/>
        </w:rPr>
        <w:pPrChange w:id="296" w:author="Paweł Jankiewicz" w:date="2024-10-31T09:56:00Z">
          <w:pPr>
            <w:pStyle w:val="Akapitzlist"/>
            <w:numPr>
              <w:numId w:val="89"/>
            </w:numPr>
            <w:tabs>
              <w:tab w:val="left" w:pos="142"/>
            </w:tabs>
            <w:suppressAutoHyphens/>
            <w:spacing w:before="120" w:after="120" w:line="240" w:lineRule="auto"/>
            <w:ind w:left="284" w:hanging="284"/>
            <w:jc w:val="both"/>
            <w:textDirection w:val="btLr"/>
            <w:textAlignment w:val="top"/>
            <w:outlineLvl w:val="0"/>
          </w:pPr>
        </w:pPrChange>
      </w:pPr>
      <w:del w:id="297" w:author="Paweł Jankiewicz" w:date="2024-10-31T09:56:00Z">
        <w:r w:rsidRPr="007D7F41" w:rsidDel="003512ED">
          <w:rPr>
            <w:rFonts w:ascii="Calibri" w:eastAsia="Calibri" w:hAnsi="Calibri" w:cs="Calibri"/>
          </w:rPr>
          <w:delText>Dane osobowe mogą być transferowane do państw trzecich – USA, w oparciu o postanowienia standardowych klauzul umownych przyjętych przez Komisję Europejską na mocy Decyzji z dnia 5 lutego 2010 r., stanowiących element ogólnych warunków świadczenie usług przez Google Inc.</w:delText>
        </w:r>
      </w:del>
    </w:p>
    <w:p w:rsidR="004F61FB" w:rsidRPr="00BA5563" w:rsidRDefault="004F61FB" w:rsidP="003512ED">
      <w:pPr>
        <w:shd w:val="clear" w:color="auto" w:fill="FFFFFF"/>
        <w:tabs>
          <w:tab w:val="left" w:pos="142"/>
        </w:tabs>
        <w:suppressAutoHyphens/>
        <w:spacing w:before="240" w:after="240"/>
        <w:ind w:leftChars="-1" w:hangingChars="1" w:hanging="2"/>
        <w:jc w:val="both"/>
        <w:textDirection w:val="btLr"/>
        <w:textAlignment w:val="top"/>
        <w:outlineLvl w:val="0"/>
        <w:rPr>
          <w:rFonts w:ascii="Calibri" w:eastAsia="Calibri" w:hAnsi="Calibri" w:cs="Calibri"/>
          <w:position w:val="-1"/>
        </w:rPr>
        <w:pPrChange w:id="298" w:author="Paweł Jankiewicz" w:date="2024-10-31T09:56:00Z">
          <w:pPr>
            <w:tabs>
              <w:tab w:val="left" w:pos="142"/>
            </w:tabs>
            <w:suppressAutoHyphens/>
            <w:spacing w:before="240" w:after="240"/>
            <w:ind w:leftChars="-1" w:hangingChars="1" w:hanging="2"/>
            <w:jc w:val="both"/>
            <w:textDirection w:val="btLr"/>
            <w:textAlignment w:val="top"/>
            <w:outlineLvl w:val="0"/>
          </w:pPr>
        </w:pPrChange>
      </w:pPr>
    </w:p>
    <w:p w:rsidR="004F61FB" w:rsidRPr="001D4FB1" w:rsidRDefault="004F61FB" w:rsidP="004D17A5">
      <w:pPr>
        <w:autoSpaceDE w:val="0"/>
        <w:autoSpaceDN w:val="0"/>
        <w:adjustRightInd w:val="0"/>
        <w:spacing w:after="0" w:line="240" w:lineRule="auto"/>
        <w:jc w:val="both"/>
        <w:rPr>
          <w:rFonts w:cstheme="minorHAnsi"/>
          <w:sz w:val="20"/>
        </w:rPr>
      </w:pPr>
    </w:p>
    <w:sectPr w:rsidR="004F61FB" w:rsidRPr="001D4FB1" w:rsidSect="006F0F07">
      <w:footerReference w:type="default" r:id="rId12"/>
      <w:pgSz w:w="11906" w:h="16838"/>
      <w:pgMar w:top="851" w:right="1274" w:bottom="851" w:left="1418"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A12" w:rsidRDefault="00B32A12" w:rsidP="000C6F81">
      <w:pPr>
        <w:spacing w:after="0" w:line="240" w:lineRule="auto"/>
      </w:pPr>
      <w:r>
        <w:separator/>
      </w:r>
    </w:p>
  </w:endnote>
  <w:endnote w:type="continuationSeparator" w:id="0">
    <w:p w:rsidR="00B32A12" w:rsidRDefault="00B32A12" w:rsidP="000C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imes New Roman PL">
    <w:altName w:val="Times New Roman"/>
    <w:panose1 w:val="00000000000000000000"/>
    <w:charset w:val="00"/>
    <w:family w:val="roman"/>
    <w:notTrueType/>
    <w:pitch w:val="variable"/>
    <w:sig w:usb0="00000003" w:usb1="00000000" w:usb2="00000000" w:usb3="00000000" w:csb0="00000001"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imesE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216714"/>
      <w:docPartObj>
        <w:docPartGallery w:val="Page Numbers (Bottom of Page)"/>
        <w:docPartUnique/>
      </w:docPartObj>
    </w:sdtPr>
    <w:sdtEndPr/>
    <w:sdtContent>
      <w:p w:rsidR="00481C40" w:rsidRDefault="00481C40">
        <w:pPr>
          <w:pStyle w:val="Stopka"/>
          <w:jc w:val="right"/>
        </w:pPr>
        <w:r>
          <w:fldChar w:fldCharType="begin"/>
        </w:r>
        <w:r>
          <w:instrText>PAGE   \* MERGEFORMAT</w:instrText>
        </w:r>
        <w:r>
          <w:fldChar w:fldCharType="separate"/>
        </w:r>
        <w:r w:rsidR="00915D27">
          <w:rPr>
            <w:noProof/>
          </w:rPr>
          <w:t>12</w:t>
        </w:r>
        <w:r>
          <w:rPr>
            <w:noProof/>
          </w:rPr>
          <w:fldChar w:fldCharType="end"/>
        </w:r>
      </w:p>
    </w:sdtContent>
  </w:sdt>
  <w:p w:rsidR="00481C40" w:rsidRDefault="00481C40">
    <w:pPr>
      <w:pStyle w:val="Stopka"/>
    </w:pPr>
  </w:p>
  <w:p w:rsidR="00481C40" w:rsidRDefault="00481C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A12" w:rsidRDefault="00B32A12" w:rsidP="000C6F81">
      <w:pPr>
        <w:spacing w:after="0" w:line="240" w:lineRule="auto"/>
      </w:pPr>
      <w:r>
        <w:separator/>
      </w:r>
    </w:p>
  </w:footnote>
  <w:footnote w:type="continuationSeparator" w:id="0">
    <w:p w:rsidR="00B32A12" w:rsidRDefault="00B32A12" w:rsidP="000C6F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2911"/>
        </w:tabs>
        <w:ind w:left="2973" w:hanging="453"/>
      </w:pPr>
    </w:lvl>
    <w:lvl w:ilvl="1">
      <w:start w:val="1"/>
      <w:numFmt w:val="lowerLetter"/>
      <w:lvlText w:val="%2)"/>
      <w:lvlJc w:val="left"/>
      <w:pPr>
        <w:tabs>
          <w:tab w:val="num" w:pos="1440"/>
        </w:tabs>
        <w:ind w:left="1440" w:hanging="360"/>
      </w:pPr>
    </w:lvl>
    <w:lvl w:ilvl="2">
      <w:start w:val="6"/>
      <w:numFmt w:val="decimal"/>
      <w:lvlText w:val="%3."/>
      <w:lvlJc w:val="left"/>
      <w:pPr>
        <w:tabs>
          <w:tab w:val="num" w:pos="2320"/>
        </w:tabs>
        <w:ind w:left="232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5"/>
    <w:multiLevelType w:val="multilevel"/>
    <w:tmpl w:val="00000005"/>
    <w:name w:val="WWNum5"/>
    <w:lvl w:ilvl="0">
      <w:start w:val="4"/>
      <w:numFmt w:val="decimal"/>
      <w:lvlText w:val="%1."/>
      <w:lvlJc w:val="left"/>
      <w:pPr>
        <w:tabs>
          <w:tab w:val="num" w:pos="303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multilevel"/>
    <w:tmpl w:val="EEF83186"/>
    <w:name w:val="WWNum7"/>
    <w:lvl w:ilvl="0">
      <w:start w:val="1"/>
      <w:numFmt w:val="decimal"/>
      <w:lvlText w:val="%1."/>
      <w:lvlJc w:val="left"/>
      <w:pPr>
        <w:tabs>
          <w:tab w:val="num" w:pos="0"/>
        </w:tabs>
        <w:ind w:left="720" w:firstLine="360"/>
      </w:pPr>
      <w:rPr>
        <w:rFonts w:ascii="Times New Roman" w:hAnsi="Times New Roman" w:cs="Times New Roman" w:hint="default"/>
        <w:b w:val="0"/>
        <w:position w:val="0"/>
        <w:sz w:val="22"/>
        <w:szCs w:val="24"/>
        <w:vertAlign w:val="baseline"/>
      </w:rPr>
    </w:lvl>
    <w:lvl w:ilvl="1">
      <w:start w:val="1"/>
      <w:numFmt w:val="decimal"/>
      <w:lvlText w:val="%1.%2"/>
      <w:lvlJc w:val="left"/>
      <w:pPr>
        <w:tabs>
          <w:tab w:val="num" w:pos="0"/>
        </w:tabs>
        <w:ind w:left="720" w:firstLine="360"/>
      </w:pPr>
      <w:rPr>
        <w:rFonts w:ascii="Times New Roman" w:hAnsi="Times New Roman" w:cs="Times New Roman" w:hint="default"/>
        <w:b/>
        <w:position w:val="0"/>
        <w:sz w:val="22"/>
        <w:szCs w:val="24"/>
        <w:vertAlign w:val="baseline"/>
      </w:rPr>
    </w:lvl>
    <w:lvl w:ilvl="2">
      <w:start w:val="1"/>
      <w:numFmt w:val="decimal"/>
      <w:lvlText w:val="%1.%2.%3"/>
      <w:lvlJc w:val="left"/>
      <w:pPr>
        <w:tabs>
          <w:tab w:val="num" w:pos="0"/>
        </w:tabs>
        <w:ind w:left="1080" w:firstLine="360"/>
      </w:pPr>
      <w:rPr>
        <w:b/>
        <w:position w:val="0"/>
        <w:sz w:val="22"/>
        <w:vertAlign w:val="baseline"/>
      </w:rPr>
    </w:lvl>
    <w:lvl w:ilvl="3">
      <w:start w:val="1"/>
      <w:numFmt w:val="decimal"/>
      <w:lvlText w:val="%1.%2.%3.%4"/>
      <w:lvlJc w:val="left"/>
      <w:pPr>
        <w:tabs>
          <w:tab w:val="num" w:pos="0"/>
        </w:tabs>
        <w:ind w:left="1080" w:firstLine="360"/>
      </w:pPr>
      <w:rPr>
        <w:b/>
        <w:position w:val="0"/>
        <w:sz w:val="22"/>
        <w:vertAlign w:val="baseline"/>
      </w:rPr>
    </w:lvl>
    <w:lvl w:ilvl="4">
      <w:start w:val="1"/>
      <w:numFmt w:val="decimal"/>
      <w:lvlText w:val="%1.%2.%3.%4.%5"/>
      <w:lvlJc w:val="left"/>
      <w:pPr>
        <w:tabs>
          <w:tab w:val="num" w:pos="0"/>
        </w:tabs>
        <w:ind w:left="1440" w:firstLine="360"/>
      </w:pPr>
      <w:rPr>
        <w:b/>
        <w:position w:val="0"/>
        <w:sz w:val="22"/>
        <w:vertAlign w:val="baseline"/>
      </w:rPr>
    </w:lvl>
    <w:lvl w:ilvl="5">
      <w:start w:val="1"/>
      <w:numFmt w:val="decimal"/>
      <w:lvlText w:val="%1.%2.%3.%4.%5.%6"/>
      <w:lvlJc w:val="left"/>
      <w:pPr>
        <w:tabs>
          <w:tab w:val="num" w:pos="0"/>
        </w:tabs>
        <w:ind w:left="1440" w:firstLine="360"/>
      </w:pPr>
      <w:rPr>
        <w:b/>
        <w:position w:val="0"/>
        <w:sz w:val="22"/>
        <w:vertAlign w:val="baseline"/>
      </w:rPr>
    </w:lvl>
    <w:lvl w:ilvl="6">
      <w:start w:val="1"/>
      <w:numFmt w:val="decimal"/>
      <w:lvlText w:val="%1.%2.%3.%4.%5.%6.%7"/>
      <w:lvlJc w:val="left"/>
      <w:pPr>
        <w:tabs>
          <w:tab w:val="num" w:pos="0"/>
        </w:tabs>
        <w:ind w:left="1800" w:firstLine="360"/>
      </w:pPr>
      <w:rPr>
        <w:b/>
        <w:position w:val="0"/>
        <w:sz w:val="22"/>
        <w:vertAlign w:val="baseline"/>
      </w:rPr>
    </w:lvl>
    <w:lvl w:ilvl="7">
      <w:start w:val="1"/>
      <w:numFmt w:val="decimal"/>
      <w:lvlText w:val="%1.%2.%3.%4.%5.%6.%7.%8"/>
      <w:lvlJc w:val="left"/>
      <w:pPr>
        <w:tabs>
          <w:tab w:val="num" w:pos="0"/>
        </w:tabs>
        <w:ind w:left="1800" w:firstLine="360"/>
      </w:pPr>
      <w:rPr>
        <w:b/>
        <w:position w:val="0"/>
        <w:sz w:val="22"/>
        <w:vertAlign w:val="baseline"/>
      </w:rPr>
    </w:lvl>
    <w:lvl w:ilvl="8">
      <w:start w:val="1"/>
      <w:numFmt w:val="decimal"/>
      <w:lvlText w:val="%1.%2.%3.%4.%5.%6.%7.%8.%9"/>
      <w:lvlJc w:val="left"/>
      <w:pPr>
        <w:tabs>
          <w:tab w:val="num" w:pos="0"/>
        </w:tabs>
        <w:ind w:left="2160" w:firstLine="360"/>
      </w:pPr>
      <w:rPr>
        <w:b/>
        <w:position w:val="0"/>
        <w:sz w:val="22"/>
        <w:vertAlign w:val="baseline"/>
      </w:rPr>
    </w:lvl>
  </w:abstractNum>
  <w:abstractNum w:abstractNumId="4" w15:restartNumberingAfterBreak="0">
    <w:nsid w:val="022A32B6"/>
    <w:multiLevelType w:val="multilevel"/>
    <w:tmpl w:val="8EEEE118"/>
    <w:lvl w:ilvl="0">
      <w:start w:val="1"/>
      <w:numFmt w:val="decimal"/>
      <w:lvlText w:val="%1."/>
      <w:lvlJc w:val="left"/>
      <w:pPr>
        <w:ind w:left="786" w:firstLine="425"/>
      </w:pPr>
      <w:rPr>
        <w:rFonts w:ascii="Calibri" w:eastAsia="Times New Roman" w:hAnsi="Calibri" w:cs="Calibri" w:hint="default"/>
        <w:sz w:val="20"/>
        <w:szCs w:val="20"/>
        <w:vertAlign w:val="baseline"/>
      </w:rPr>
    </w:lvl>
    <w:lvl w:ilvl="1">
      <w:start w:val="1"/>
      <w:numFmt w:val="decimal"/>
      <w:lvlText w:val="%2)"/>
      <w:lvlJc w:val="left"/>
      <w:pPr>
        <w:ind w:left="1440" w:firstLine="1080"/>
      </w:pPr>
      <w:rPr>
        <w:rFonts w:hint="default"/>
        <w:b w:val="0"/>
        <w:bCs w:val="0"/>
        <w:i w:val="0"/>
        <w:iCs w:val="0"/>
        <w:vertAlign w:val="baseline"/>
      </w:rPr>
    </w:lvl>
    <w:lvl w:ilvl="2">
      <w:start w:val="3"/>
      <w:numFmt w:val="decimal"/>
      <w:lvlText w:val="%3."/>
      <w:lvlJc w:val="left"/>
      <w:pPr>
        <w:ind w:left="2340" w:firstLine="1980"/>
      </w:pPr>
      <w:rPr>
        <w:rFonts w:hint="default"/>
        <w:vertAlign w:val="baseline"/>
      </w:rPr>
    </w:lvl>
    <w:lvl w:ilvl="3">
      <w:start w:val="1"/>
      <w:numFmt w:val="decimal"/>
      <w:lvlText w:val="%4."/>
      <w:lvlJc w:val="left"/>
      <w:pPr>
        <w:ind w:left="2880" w:firstLine="2520"/>
      </w:pPr>
      <w:rPr>
        <w:rFonts w:ascii="Calibri" w:hAnsi="Calibri" w:cs="Calibri" w:hint="default"/>
        <w:vertAlign w:val="baseline"/>
      </w:rPr>
    </w:lvl>
    <w:lvl w:ilvl="4">
      <w:start w:val="1"/>
      <w:numFmt w:val="lowerLetter"/>
      <w:lvlText w:val="%5."/>
      <w:lvlJc w:val="left"/>
      <w:pPr>
        <w:ind w:left="3600" w:firstLine="3240"/>
      </w:pPr>
      <w:rPr>
        <w:rFonts w:hint="default"/>
        <w:vertAlign w:val="baseline"/>
      </w:rPr>
    </w:lvl>
    <w:lvl w:ilvl="5">
      <w:start w:val="1"/>
      <w:numFmt w:val="lowerRoman"/>
      <w:lvlText w:val="%6."/>
      <w:lvlJc w:val="right"/>
      <w:pPr>
        <w:ind w:left="4320" w:firstLine="4140"/>
      </w:pPr>
      <w:rPr>
        <w:rFonts w:hint="default"/>
        <w:vertAlign w:val="baseline"/>
      </w:rPr>
    </w:lvl>
    <w:lvl w:ilvl="6">
      <w:start w:val="1"/>
      <w:numFmt w:val="decimal"/>
      <w:lvlText w:val="%7."/>
      <w:lvlJc w:val="left"/>
      <w:pPr>
        <w:ind w:left="5040" w:firstLine="4680"/>
      </w:pPr>
      <w:rPr>
        <w:rFonts w:hint="default"/>
        <w:sz w:val="20"/>
        <w:szCs w:val="20"/>
        <w:vertAlign w:val="baseline"/>
      </w:rPr>
    </w:lvl>
    <w:lvl w:ilvl="7">
      <w:start w:val="1"/>
      <w:numFmt w:val="lowerLetter"/>
      <w:lvlText w:val="%8."/>
      <w:lvlJc w:val="left"/>
      <w:pPr>
        <w:ind w:left="5760" w:firstLine="5400"/>
      </w:pPr>
      <w:rPr>
        <w:rFonts w:hint="default"/>
        <w:vertAlign w:val="baseline"/>
      </w:rPr>
    </w:lvl>
    <w:lvl w:ilvl="8">
      <w:start w:val="1"/>
      <w:numFmt w:val="lowerRoman"/>
      <w:lvlText w:val="%9."/>
      <w:lvlJc w:val="right"/>
      <w:pPr>
        <w:ind w:left="6480" w:firstLine="6300"/>
      </w:pPr>
      <w:rPr>
        <w:rFonts w:hint="default"/>
        <w:vertAlign w:val="baseline"/>
      </w:rPr>
    </w:lvl>
  </w:abstractNum>
  <w:abstractNum w:abstractNumId="5" w15:restartNumberingAfterBreak="0">
    <w:nsid w:val="03404A82"/>
    <w:multiLevelType w:val="hybridMultilevel"/>
    <w:tmpl w:val="4FEEB1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030A0C"/>
    <w:multiLevelType w:val="hybridMultilevel"/>
    <w:tmpl w:val="F4028278"/>
    <w:lvl w:ilvl="0" w:tplc="D0BC4236">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9C0881"/>
    <w:multiLevelType w:val="hybridMultilevel"/>
    <w:tmpl w:val="EB3277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4B41FFE"/>
    <w:multiLevelType w:val="hybridMultilevel"/>
    <w:tmpl w:val="772E9FE8"/>
    <w:lvl w:ilvl="0" w:tplc="2880FEE6">
      <w:start w:val="1"/>
      <w:numFmt w:val="lowerLetter"/>
      <w:lvlText w:val="%1)"/>
      <w:lvlJc w:val="left"/>
      <w:pPr>
        <w:ind w:left="1072" w:hanging="360"/>
      </w:pPr>
      <w:rPr>
        <w:rFonts w:asciiTheme="minorHAnsi" w:hAnsiTheme="minorHAnsi" w:cstheme="minorHAnsi" w:hint="default"/>
        <w:sz w:val="22"/>
        <w:szCs w:val="22"/>
      </w:r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9" w15:restartNumberingAfterBreak="0">
    <w:nsid w:val="04D3549C"/>
    <w:multiLevelType w:val="hybridMultilevel"/>
    <w:tmpl w:val="B3B6F184"/>
    <w:lvl w:ilvl="0" w:tplc="04150017">
      <w:start w:val="1"/>
      <w:numFmt w:val="lowerLetter"/>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5831168"/>
    <w:multiLevelType w:val="hybridMultilevel"/>
    <w:tmpl w:val="09ECF4FA"/>
    <w:lvl w:ilvl="0" w:tplc="BD2838A0">
      <w:start w:val="1"/>
      <w:numFmt w:val="decimal"/>
      <w:pStyle w:val="Styl2"/>
      <w:lvlText w:val="%1)"/>
      <w:lvlJc w:val="left"/>
      <w:pPr>
        <w:ind w:left="927" w:hanging="360"/>
      </w:pPr>
      <w:rPr>
        <w:rFonts w:hint="default"/>
      </w:rPr>
    </w:lvl>
    <w:lvl w:ilvl="1" w:tplc="80943ADA">
      <w:start w:val="1"/>
      <w:numFmt w:val="lowerLetter"/>
      <w:lvlText w:val="%2)"/>
      <w:lvlJc w:val="left"/>
      <w:pPr>
        <w:ind w:left="1647" w:hanging="360"/>
      </w:pPr>
      <w:rPr>
        <w:rFonts w:ascii="Times New Roman" w:eastAsia="Times New Roman" w:hAnsi="Times New Roman"/>
      </w:rPr>
    </w:lvl>
    <w:lvl w:ilvl="2" w:tplc="DF86B3DC">
      <w:start w:val="1"/>
      <w:numFmt w:val="lowerRoman"/>
      <w:lvlText w:val="%3."/>
      <w:lvlJc w:val="right"/>
      <w:pPr>
        <w:ind w:left="2367" w:hanging="180"/>
      </w:pPr>
    </w:lvl>
    <w:lvl w:ilvl="3" w:tplc="0415000F">
      <w:start w:val="1"/>
      <w:numFmt w:val="decimal"/>
      <w:lvlText w:val="%4."/>
      <w:lvlJc w:val="left"/>
      <w:pPr>
        <w:tabs>
          <w:tab w:val="num" w:pos="720"/>
        </w:tabs>
        <w:ind w:left="720" w:hanging="360"/>
      </w:pPr>
      <w:rPr>
        <w:rFonts w:hint="default"/>
      </w:r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 w15:restartNumberingAfterBreak="0">
    <w:nsid w:val="06C314F1"/>
    <w:multiLevelType w:val="hybridMultilevel"/>
    <w:tmpl w:val="D7A44C44"/>
    <w:lvl w:ilvl="0" w:tplc="3DF2C478">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8F12C3A"/>
    <w:multiLevelType w:val="hybridMultilevel"/>
    <w:tmpl w:val="AF0CD742"/>
    <w:name w:val="WW8Num42"/>
    <w:lvl w:ilvl="0" w:tplc="3288ECBC">
      <w:start w:val="1"/>
      <w:numFmt w:val="decimal"/>
      <w:lvlText w:val="%1."/>
      <w:lvlJc w:val="left"/>
      <w:pPr>
        <w:ind w:left="644" w:hanging="360"/>
      </w:pPr>
    </w:lvl>
    <w:lvl w:ilvl="1" w:tplc="0724601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C0B26EF"/>
    <w:multiLevelType w:val="multilevel"/>
    <w:tmpl w:val="4E10198E"/>
    <w:lvl w:ilvl="0">
      <w:start w:val="1"/>
      <w:numFmt w:val="decimal"/>
      <w:lvlText w:val="%1."/>
      <w:lvlJc w:val="left"/>
      <w:pPr>
        <w:ind w:left="720" w:firstLine="360"/>
      </w:pPr>
      <w:rPr>
        <w:rFonts w:asciiTheme="minorHAnsi" w:eastAsiaTheme="minorHAnsi" w:hAnsiTheme="minorHAnsi" w:cs="Calibri"/>
        <w:b w:val="0"/>
        <w:bCs w:val="0"/>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4" w15:restartNumberingAfterBreak="0">
    <w:nsid w:val="0E58784C"/>
    <w:multiLevelType w:val="hybridMultilevel"/>
    <w:tmpl w:val="95847A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8576D2"/>
    <w:multiLevelType w:val="multilevel"/>
    <w:tmpl w:val="4628F8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08750EE"/>
    <w:multiLevelType w:val="hybridMultilevel"/>
    <w:tmpl w:val="063EF54A"/>
    <w:lvl w:ilvl="0" w:tplc="8E2CAA0C">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5D621C"/>
    <w:multiLevelType w:val="hybridMultilevel"/>
    <w:tmpl w:val="29AE3EB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2946C2C"/>
    <w:multiLevelType w:val="singleLevel"/>
    <w:tmpl w:val="0326412E"/>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19" w15:restartNumberingAfterBreak="0">
    <w:nsid w:val="132F290C"/>
    <w:multiLevelType w:val="hybridMultilevel"/>
    <w:tmpl w:val="522495FE"/>
    <w:lvl w:ilvl="0" w:tplc="A5FE785A">
      <w:start w:val="1"/>
      <w:numFmt w:val="decimal"/>
      <w:lvlText w:val="%1."/>
      <w:lvlJc w:val="left"/>
      <w:pPr>
        <w:tabs>
          <w:tab w:val="num" w:pos="284"/>
        </w:tabs>
        <w:ind w:left="284" w:hanging="284"/>
      </w:pPr>
      <w:rPr>
        <w:rFonts w:ascii="Calibri" w:hAnsi="Calibri" w:cs="Times New Roman" w:hint="default"/>
        <w:b w:val="0"/>
        <w:color w:val="auto"/>
        <w:sz w:val="20"/>
        <w:szCs w:val="20"/>
      </w:rPr>
    </w:lvl>
    <w:lvl w:ilvl="1" w:tplc="EBF82D7C">
      <w:start w:val="1"/>
      <w:numFmt w:val="decimal"/>
      <w:lvlText w:val="%2."/>
      <w:lvlJc w:val="left"/>
      <w:pPr>
        <w:tabs>
          <w:tab w:val="num" w:pos="284"/>
        </w:tabs>
        <w:ind w:left="284" w:hanging="284"/>
      </w:pPr>
      <w:rPr>
        <w:rFonts w:ascii="Calibri" w:hAnsi="Calibri" w:cs="Tahoma" w:hint="default"/>
        <w:b w:val="0"/>
        <w:i w:val="0"/>
        <w:strike w:val="0"/>
        <w:dstrike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5C7C" w:tentative="1">
      <w:start w:val="1"/>
      <w:numFmt w:val="lowerRoman"/>
      <w:lvlText w:val="%3."/>
      <w:lvlJc w:val="right"/>
      <w:pPr>
        <w:tabs>
          <w:tab w:val="num" w:pos="2160"/>
        </w:tabs>
        <w:ind w:left="2160" w:hanging="180"/>
      </w:pPr>
    </w:lvl>
    <w:lvl w:ilvl="3" w:tplc="13888B76" w:tentative="1">
      <w:start w:val="1"/>
      <w:numFmt w:val="decimal"/>
      <w:lvlText w:val="%4."/>
      <w:lvlJc w:val="left"/>
      <w:pPr>
        <w:tabs>
          <w:tab w:val="num" w:pos="2880"/>
        </w:tabs>
        <w:ind w:left="2880" w:hanging="360"/>
      </w:pPr>
    </w:lvl>
    <w:lvl w:ilvl="4" w:tplc="84FC41D0">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45D6729"/>
    <w:multiLevelType w:val="hybridMultilevel"/>
    <w:tmpl w:val="F27628C6"/>
    <w:lvl w:ilvl="0" w:tplc="AEC89E52">
      <w:start w:val="1"/>
      <w:numFmt w:val="decimal"/>
      <w:lvlText w:val="%1."/>
      <w:lvlJc w:val="left"/>
      <w:pPr>
        <w:tabs>
          <w:tab w:val="num" w:pos="720"/>
        </w:tabs>
        <w:ind w:left="720" w:hanging="360"/>
      </w:pPr>
      <w:rPr>
        <w:rFonts w:asciiTheme="minorHAnsi" w:hAnsiTheme="minorHAnsi" w:cstheme="minorHAnsi" w:hint="default"/>
        <w:b w:val="0"/>
        <w:i w:val="0"/>
      </w:rPr>
    </w:lvl>
    <w:lvl w:ilvl="1" w:tplc="FFFFFFFF">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165D2CC2"/>
    <w:multiLevelType w:val="hybridMultilevel"/>
    <w:tmpl w:val="342CF1C2"/>
    <w:lvl w:ilvl="0" w:tplc="670C922C">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68060F7"/>
    <w:multiLevelType w:val="multilevel"/>
    <w:tmpl w:val="6F42D9CA"/>
    <w:lvl w:ilvl="0">
      <w:start w:val="1"/>
      <w:numFmt w:val="decimal"/>
      <w:lvlText w:val="%1."/>
      <w:lvlJc w:val="left"/>
      <w:pPr>
        <w:ind w:left="1114" w:firstLine="754"/>
      </w:pPr>
      <w:rPr>
        <w:rFonts w:ascii="Calibri" w:eastAsia="Times New Roman" w:hAnsi="Calibri"/>
        <w:vertAlign w:val="baseline"/>
      </w:rPr>
    </w:lvl>
    <w:lvl w:ilvl="1">
      <w:start w:val="1"/>
      <w:numFmt w:val="lowerLetter"/>
      <w:lvlText w:val="%2."/>
      <w:lvlJc w:val="left"/>
      <w:pPr>
        <w:ind w:left="1834" w:firstLine="1474"/>
      </w:pPr>
      <w:rPr>
        <w:vertAlign w:val="baseline"/>
      </w:rPr>
    </w:lvl>
    <w:lvl w:ilvl="2">
      <w:start w:val="1"/>
      <w:numFmt w:val="lowerRoman"/>
      <w:lvlText w:val="%3."/>
      <w:lvlJc w:val="right"/>
      <w:pPr>
        <w:ind w:left="2554" w:firstLine="2374"/>
      </w:pPr>
      <w:rPr>
        <w:vertAlign w:val="baseline"/>
      </w:rPr>
    </w:lvl>
    <w:lvl w:ilvl="3">
      <w:start w:val="1"/>
      <w:numFmt w:val="decimal"/>
      <w:lvlText w:val="%4."/>
      <w:lvlJc w:val="left"/>
      <w:pPr>
        <w:ind w:left="3274" w:firstLine="2914"/>
      </w:pPr>
      <w:rPr>
        <w:vertAlign w:val="baseline"/>
      </w:rPr>
    </w:lvl>
    <w:lvl w:ilvl="4">
      <w:start w:val="1"/>
      <w:numFmt w:val="lowerLetter"/>
      <w:lvlText w:val="%5."/>
      <w:lvlJc w:val="left"/>
      <w:pPr>
        <w:ind w:left="3994" w:firstLine="3634"/>
      </w:pPr>
      <w:rPr>
        <w:vertAlign w:val="baseline"/>
      </w:rPr>
    </w:lvl>
    <w:lvl w:ilvl="5">
      <w:start w:val="1"/>
      <w:numFmt w:val="lowerRoman"/>
      <w:lvlText w:val="%6."/>
      <w:lvlJc w:val="right"/>
      <w:pPr>
        <w:ind w:left="4714" w:firstLine="4534"/>
      </w:pPr>
      <w:rPr>
        <w:vertAlign w:val="baseline"/>
      </w:rPr>
    </w:lvl>
    <w:lvl w:ilvl="6">
      <w:start w:val="1"/>
      <w:numFmt w:val="decimal"/>
      <w:lvlText w:val="%7."/>
      <w:lvlJc w:val="left"/>
      <w:pPr>
        <w:ind w:left="5434" w:firstLine="5074"/>
      </w:pPr>
      <w:rPr>
        <w:vertAlign w:val="baseline"/>
      </w:rPr>
    </w:lvl>
    <w:lvl w:ilvl="7">
      <w:start w:val="1"/>
      <w:numFmt w:val="lowerLetter"/>
      <w:lvlText w:val="%8."/>
      <w:lvlJc w:val="left"/>
      <w:pPr>
        <w:ind w:left="6154" w:firstLine="5794"/>
      </w:pPr>
      <w:rPr>
        <w:vertAlign w:val="baseline"/>
      </w:rPr>
    </w:lvl>
    <w:lvl w:ilvl="8">
      <w:start w:val="1"/>
      <w:numFmt w:val="lowerRoman"/>
      <w:lvlText w:val="%9."/>
      <w:lvlJc w:val="right"/>
      <w:pPr>
        <w:ind w:left="6874" w:firstLine="6694"/>
      </w:pPr>
      <w:rPr>
        <w:vertAlign w:val="baseline"/>
      </w:rPr>
    </w:lvl>
  </w:abstractNum>
  <w:abstractNum w:abstractNumId="23" w15:restartNumberingAfterBreak="0">
    <w:nsid w:val="192F5B62"/>
    <w:multiLevelType w:val="multilevel"/>
    <w:tmpl w:val="CE18FDF8"/>
    <w:lvl w:ilvl="0">
      <w:start w:val="1"/>
      <w:numFmt w:val="decimal"/>
      <w:pStyle w:val="ArticleL1"/>
      <w:suff w:val="nothing"/>
      <w:lvlText w:val="§ %1"/>
      <w:lvlJc w:val="left"/>
      <w:rPr>
        <w:rFonts w:ascii="Times New Roman" w:hAnsi="Times New Roman" w:cs="Times New Roman" w:hint="default"/>
        <w:b/>
        <w:bCs/>
        <w:i w:val="0"/>
        <w:iCs w:val="0"/>
        <w:caps w:val="0"/>
        <w:smallCaps w:val="0"/>
        <w:color w:val="auto"/>
        <w:sz w:val="22"/>
        <w:szCs w:val="22"/>
        <w:u w:val="none"/>
      </w:rPr>
    </w:lvl>
    <w:lvl w:ilvl="1">
      <w:start w:val="1"/>
      <w:numFmt w:val="decimal"/>
      <w:pStyle w:val="ArticleL2"/>
      <w:isLgl/>
      <w:lvlText w:val="%2."/>
      <w:lvlJc w:val="left"/>
      <w:pPr>
        <w:tabs>
          <w:tab w:val="num" w:pos="720"/>
        </w:tabs>
        <w:ind w:left="720" w:hanging="720"/>
      </w:pPr>
      <w:rPr>
        <w:rFonts w:ascii="Times New Roman" w:hAnsi="Times New Roman" w:cs="Times New Roman" w:hint="default"/>
        <w:b w:val="0"/>
        <w:bCs w:val="0"/>
        <w:i w:val="0"/>
        <w:iCs w:val="0"/>
        <w:caps w:val="0"/>
        <w:sz w:val="22"/>
        <w:szCs w:val="22"/>
        <w:u w:val="none"/>
      </w:rPr>
    </w:lvl>
    <w:lvl w:ilvl="2">
      <w:start w:val="1"/>
      <w:numFmt w:val="lowerLetter"/>
      <w:pStyle w:val="ArticleL3"/>
      <w:lvlText w:val="%3)"/>
      <w:lvlJc w:val="left"/>
      <w:pPr>
        <w:tabs>
          <w:tab w:val="num" w:pos="720"/>
        </w:tabs>
        <w:ind w:left="680" w:firstLine="40"/>
      </w:pPr>
      <w:rPr>
        <w:rFonts w:ascii="Times New Roman" w:hAnsi="Times New Roman" w:cs="Times New Roman" w:hint="default"/>
        <w:b w:val="0"/>
        <w:bCs w:val="0"/>
        <w:i w:val="0"/>
        <w:iCs w:val="0"/>
        <w:caps w:val="0"/>
        <w:sz w:val="22"/>
        <w:szCs w:val="22"/>
        <w:u w:val="none"/>
      </w:rPr>
    </w:lvl>
    <w:lvl w:ilvl="3">
      <w:start w:val="1"/>
      <w:numFmt w:val="lowerRoman"/>
      <w:pStyle w:val="ArticleL4"/>
      <w:lvlText w:val="%4"/>
      <w:lvlJc w:val="left"/>
      <w:pPr>
        <w:tabs>
          <w:tab w:val="num" w:pos="2160"/>
        </w:tabs>
        <w:ind w:left="2160" w:hanging="720"/>
      </w:pPr>
      <w:rPr>
        <w:rFonts w:hint="default"/>
        <w:b/>
        <w:bCs/>
        <w:i w:val="0"/>
        <w:iCs w:val="0"/>
        <w:caps w:val="0"/>
        <w:u w:val="none"/>
      </w:rPr>
    </w:lvl>
    <w:lvl w:ilvl="4">
      <w:start w:val="1"/>
      <w:numFmt w:val="decimal"/>
      <w:pStyle w:val="ArticleL5"/>
      <w:lvlText w:val="(%5)"/>
      <w:lvlJc w:val="left"/>
      <w:pPr>
        <w:tabs>
          <w:tab w:val="num" w:pos="0"/>
        </w:tabs>
      </w:pPr>
      <w:rPr>
        <w:rFonts w:hint="default"/>
        <w:b w:val="0"/>
        <w:bCs w:val="0"/>
        <w:i w:val="0"/>
        <w:iCs w:val="0"/>
        <w:caps w:val="0"/>
        <w:u w:val="none"/>
      </w:rPr>
    </w:lvl>
    <w:lvl w:ilvl="5">
      <w:start w:val="1"/>
      <w:numFmt w:val="lowerLetter"/>
      <w:pStyle w:val="ArticleL6"/>
      <w:lvlText w:val="(%6)"/>
      <w:lvlJc w:val="left"/>
      <w:pPr>
        <w:tabs>
          <w:tab w:val="num" w:pos="2160"/>
        </w:tabs>
        <w:ind w:firstLine="1440"/>
      </w:pPr>
      <w:rPr>
        <w:rFonts w:ascii="Times New Roman" w:hAnsi="Times New Roman" w:cs="Times New Roman" w:hint="default"/>
        <w:b w:val="0"/>
        <w:bCs w:val="0"/>
        <w:i w:val="0"/>
        <w:iCs w:val="0"/>
        <w:caps w:val="0"/>
        <w:u w:val="none"/>
      </w:rPr>
    </w:lvl>
    <w:lvl w:ilvl="6">
      <w:start w:val="1"/>
      <w:numFmt w:val="lowerRoman"/>
      <w:pStyle w:val="ArticleL7"/>
      <w:lvlText w:val="(%7)"/>
      <w:lvlJc w:val="left"/>
      <w:pPr>
        <w:tabs>
          <w:tab w:val="num" w:pos="2880"/>
        </w:tabs>
        <w:ind w:firstLine="2160"/>
      </w:pPr>
      <w:rPr>
        <w:rFonts w:ascii="Times New Roman" w:hAnsi="Times New Roman" w:cs="Times New Roman" w:hint="default"/>
        <w:b w:val="0"/>
        <w:bCs w:val="0"/>
        <w:i w:val="0"/>
        <w:iCs w:val="0"/>
        <w:caps w:val="0"/>
        <w:color w:val="auto"/>
        <w:u w:val="none"/>
      </w:rPr>
    </w:lvl>
    <w:lvl w:ilvl="7">
      <w:start w:val="1"/>
      <w:numFmt w:val="decimal"/>
      <w:pStyle w:val="ArticleL8"/>
      <w:lvlText w:val="(%8)"/>
      <w:lvlJc w:val="left"/>
      <w:pPr>
        <w:tabs>
          <w:tab w:val="num" w:pos="3600"/>
        </w:tabs>
        <w:ind w:firstLine="2880"/>
      </w:pPr>
      <w:rPr>
        <w:rFonts w:ascii="Times New Roman" w:hAnsi="Times New Roman" w:cs="Times New Roman" w:hint="default"/>
        <w:b w:val="0"/>
        <w:bCs w:val="0"/>
        <w:i w:val="0"/>
        <w:iCs w:val="0"/>
        <w:caps w:val="0"/>
        <w:color w:val="auto"/>
        <w:u w:val="none"/>
      </w:rPr>
    </w:lvl>
    <w:lvl w:ilvl="8">
      <w:start w:val="1"/>
      <w:numFmt w:val="decimal"/>
      <w:lvlText w:val="(%9)"/>
      <w:lvlJc w:val="left"/>
      <w:pPr>
        <w:tabs>
          <w:tab w:val="num" w:pos="3600"/>
        </w:tabs>
        <w:ind w:firstLine="2880"/>
      </w:pPr>
      <w:rPr>
        <w:rFonts w:ascii="Times New Roman" w:hAnsi="Times New Roman" w:cs="Times New Roman" w:hint="default"/>
        <w:b w:val="0"/>
        <w:bCs w:val="0"/>
        <w:i w:val="0"/>
        <w:iCs w:val="0"/>
        <w:caps w:val="0"/>
        <w:color w:val="auto"/>
        <w:u w:val="none"/>
      </w:rPr>
    </w:lvl>
  </w:abstractNum>
  <w:abstractNum w:abstractNumId="24" w15:restartNumberingAfterBreak="0">
    <w:nsid w:val="1B8B52D4"/>
    <w:multiLevelType w:val="hybridMultilevel"/>
    <w:tmpl w:val="B8901D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DF6D92"/>
    <w:multiLevelType w:val="singleLevel"/>
    <w:tmpl w:val="F4FE464C"/>
    <w:name w:val="zzmpArticle||Article|2|1|1|4|2|33||1|2|32||1|2|32||1|2|0||1|4|0||1|4|0||1|4|0||1|4|0||mpNA||"/>
    <w:lvl w:ilvl="0">
      <w:start w:val="1"/>
      <w:numFmt w:val="decimal"/>
      <w:lvlText w:val="%1."/>
      <w:legacy w:legacy="1" w:legacySpace="120" w:legacyIndent="360"/>
      <w:lvlJc w:val="left"/>
      <w:pPr>
        <w:ind w:left="360" w:hanging="360"/>
      </w:pPr>
      <w:rPr>
        <w:b w:val="0"/>
        <w:bCs w:val="0"/>
      </w:rPr>
    </w:lvl>
  </w:abstractNum>
  <w:abstractNum w:abstractNumId="26" w15:restartNumberingAfterBreak="0">
    <w:nsid w:val="1DA743B0"/>
    <w:multiLevelType w:val="multilevel"/>
    <w:tmpl w:val="4FBAF764"/>
    <w:lvl w:ilvl="0">
      <w:start w:val="1"/>
      <w:numFmt w:val="decimal"/>
      <w:lvlText w:val="%1)"/>
      <w:lvlJc w:val="left"/>
      <w:pPr>
        <w:ind w:left="1637" w:firstLine="2914"/>
      </w:pPr>
      <w:rPr>
        <w:rFonts w:asciiTheme="minorHAnsi" w:eastAsiaTheme="minorHAnsi" w:hAnsiTheme="minorHAnsi" w:cs="Calibri"/>
        <w:b w:val="0"/>
        <w:i w:val="0"/>
        <w:color w:val="auto"/>
        <w:vertAlign w:val="baseline"/>
      </w:rPr>
    </w:lvl>
    <w:lvl w:ilvl="1">
      <w:start w:val="1"/>
      <w:numFmt w:val="lowerLetter"/>
      <w:lvlText w:val="%2)"/>
      <w:lvlJc w:val="left"/>
      <w:pPr>
        <w:ind w:left="1724" w:firstLine="3088"/>
      </w:pPr>
      <w:rPr>
        <w:rFonts w:asciiTheme="minorHAnsi" w:eastAsia="Times New Roman" w:hAnsiTheme="minorHAnsi" w:cs="Arial"/>
        <w:b w:val="0"/>
        <w:i w:val="0"/>
        <w:vertAlign w:val="baseline"/>
      </w:rPr>
    </w:lvl>
    <w:lvl w:ilvl="2">
      <w:start w:val="1"/>
      <w:numFmt w:val="lowerRoman"/>
      <w:lvlText w:val="%3."/>
      <w:lvlJc w:val="right"/>
      <w:pPr>
        <w:ind w:left="2444" w:firstLine="4708"/>
      </w:pPr>
      <w:rPr>
        <w:vertAlign w:val="baseline"/>
      </w:rPr>
    </w:lvl>
    <w:lvl w:ilvl="3">
      <w:start w:val="1"/>
      <w:numFmt w:val="decimal"/>
      <w:lvlText w:val="%4."/>
      <w:lvlJc w:val="left"/>
      <w:pPr>
        <w:ind w:left="3164" w:firstLine="5968"/>
      </w:pPr>
      <w:rPr>
        <w:vertAlign w:val="baseline"/>
      </w:rPr>
    </w:lvl>
    <w:lvl w:ilvl="4">
      <w:start w:val="1"/>
      <w:numFmt w:val="lowerLetter"/>
      <w:lvlText w:val="%5."/>
      <w:lvlJc w:val="left"/>
      <w:pPr>
        <w:ind w:left="3884" w:firstLine="7408"/>
      </w:pPr>
      <w:rPr>
        <w:vertAlign w:val="baseline"/>
      </w:rPr>
    </w:lvl>
    <w:lvl w:ilvl="5">
      <w:start w:val="1"/>
      <w:numFmt w:val="lowerRoman"/>
      <w:lvlText w:val="%6."/>
      <w:lvlJc w:val="right"/>
      <w:pPr>
        <w:ind w:left="4604" w:firstLine="9028"/>
      </w:pPr>
      <w:rPr>
        <w:vertAlign w:val="baseline"/>
      </w:rPr>
    </w:lvl>
    <w:lvl w:ilvl="6">
      <w:start w:val="1"/>
      <w:numFmt w:val="decimal"/>
      <w:lvlText w:val="%7."/>
      <w:lvlJc w:val="left"/>
      <w:pPr>
        <w:ind w:left="5324" w:firstLine="10288"/>
      </w:pPr>
      <w:rPr>
        <w:vertAlign w:val="baseline"/>
      </w:rPr>
    </w:lvl>
    <w:lvl w:ilvl="7">
      <w:start w:val="1"/>
      <w:numFmt w:val="lowerLetter"/>
      <w:lvlText w:val="%8."/>
      <w:lvlJc w:val="left"/>
      <w:pPr>
        <w:ind w:left="6044" w:firstLine="11728"/>
      </w:pPr>
      <w:rPr>
        <w:vertAlign w:val="baseline"/>
      </w:rPr>
    </w:lvl>
    <w:lvl w:ilvl="8">
      <w:start w:val="1"/>
      <w:numFmt w:val="lowerRoman"/>
      <w:lvlText w:val="%9."/>
      <w:lvlJc w:val="right"/>
      <w:pPr>
        <w:ind w:left="6764" w:firstLine="13348"/>
      </w:pPr>
      <w:rPr>
        <w:vertAlign w:val="baseline"/>
      </w:rPr>
    </w:lvl>
  </w:abstractNum>
  <w:abstractNum w:abstractNumId="27" w15:restartNumberingAfterBreak="0">
    <w:nsid w:val="1ED46B53"/>
    <w:multiLevelType w:val="multilevel"/>
    <w:tmpl w:val="3294A6E0"/>
    <w:lvl w:ilvl="0">
      <w:start w:val="1"/>
      <w:numFmt w:val="decimal"/>
      <w:lvlText w:val="%1."/>
      <w:lvlJc w:val="left"/>
      <w:pPr>
        <w:ind w:left="720" w:hanging="360"/>
      </w:pPr>
      <w:rPr>
        <w:rFonts w:ascii="Calibri" w:eastAsia="Calibri" w:hAnsi="Calibri"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215C87"/>
    <w:multiLevelType w:val="hybridMultilevel"/>
    <w:tmpl w:val="A37E9CCA"/>
    <w:lvl w:ilvl="0" w:tplc="427E67B4">
      <w:start w:val="1"/>
      <w:numFmt w:val="decimal"/>
      <w:lvlText w:val="%1."/>
      <w:lvlJc w:val="left"/>
      <w:pPr>
        <w:tabs>
          <w:tab w:val="num" w:pos="786"/>
        </w:tabs>
        <w:ind w:left="786" w:hanging="360"/>
      </w:pPr>
      <w:rPr>
        <w:rFonts w:hint="default"/>
        <w:b w:val="0"/>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9" w15:restartNumberingAfterBreak="0">
    <w:nsid w:val="232F04DA"/>
    <w:multiLevelType w:val="hybridMultilevel"/>
    <w:tmpl w:val="4E5C9676"/>
    <w:lvl w:ilvl="0" w:tplc="BF908812">
      <w:start w:val="1"/>
      <w:numFmt w:val="decimal"/>
      <w:lvlText w:val="%1."/>
      <w:lvlJc w:val="left"/>
      <w:pPr>
        <w:tabs>
          <w:tab w:val="num" w:pos="720"/>
        </w:tabs>
        <w:ind w:left="720" w:hanging="360"/>
      </w:pPr>
      <w:rPr>
        <w:rFonts w:hint="default"/>
        <w:b w:val="0"/>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53C893FA">
      <w:start w:val="1"/>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80B63D6"/>
    <w:multiLevelType w:val="hybridMultilevel"/>
    <w:tmpl w:val="B3623496"/>
    <w:name w:val="WW8Num42222"/>
    <w:lvl w:ilvl="0" w:tplc="0415000F">
      <w:start w:val="1"/>
      <w:numFmt w:val="decimal"/>
      <w:lvlText w:val="%1."/>
      <w:lvlJc w:val="righ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285863A4"/>
    <w:multiLevelType w:val="multilevel"/>
    <w:tmpl w:val="A2F2BFCE"/>
    <w:lvl w:ilvl="0">
      <w:start w:val="1"/>
      <w:numFmt w:val="decimal"/>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32" w15:restartNumberingAfterBreak="0">
    <w:nsid w:val="292A6DC2"/>
    <w:multiLevelType w:val="hybridMultilevel"/>
    <w:tmpl w:val="9918C80A"/>
    <w:lvl w:ilvl="0" w:tplc="D32E4A3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3E2C28"/>
    <w:multiLevelType w:val="hybridMultilevel"/>
    <w:tmpl w:val="9D122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612E0B"/>
    <w:multiLevelType w:val="multilevel"/>
    <w:tmpl w:val="0D98C06A"/>
    <w:lvl w:ilvl="0">
      <w:start w:val="1"/>
      <w:numFmt w:val="decimal"/>
      <w:lvlText w:val="%1)"/>
      <w:lvlJc w:val="left"/>
      <w:pPr>
        <w:ind w:left="1146" w:firstLine="786"/>
      </w:pPr>
      <w:rPr>
        <w:b w:val="0"/>
        <w:bCs w:val="0"/>
        <w:vertAlign w:val="baseline"/>
      </w:rPr>
    </w:lvl>
    <w:lvl w:ilvl="1">
      <w:start w:val="1"/>
      <w:numFmt w:val="lowerLetter"/>
      <w:lvlText w:val="%2."/>
      <w:lvlJc w:val="left"/>
      <w:pPr>
        <w:ind w:left="1866" w:firstLine="1506"/>
      </w:pPr>
      <w:rPr>
        <w:vertAlign w:val="baseline"/>
      </w:rPr>
    </w:lvl>
    <w:lvl w:ilvl="2">
      <w:start w:val="1"/>
      <w:numFmt w:val="lowerRoman"/>
      <w:lvlText w:val="%3."/>
      <w:lvlJc w:val="right"/>
      <w:pPr>
        <w:ind w:left="2586" w:firstLine="2406"/>
      </w:pPr>
      <w:rPr>
        <w:vertAlign w:val="baseline"/>
      </w:rPr>
    </w:lvl>
    <w:lvl w:ilvl="3">
      <w:start w:val="1"/>
      <w:numFmt w:val="decimal"/>
      <w:lvlText w:val="%4."/>
      <w:lvlJc w:val="left"/>
      <w:pPr>
        <w:ind w:left="3306" w:firstLine="2946"/>
      </w:pPr>
      <w:rPr>
        <w:vertAlign w:val="baseline"/>
      </w:rPr>
    </w:lvl>
    <w:lvl w:ilvl="4">
      <w:start w:val="1"/>
      <w:numFmt w:val="lowerLetter"/>
      <w:lvlText w:val="%5."/>
      <w:lvlJc w:val="left"/>
      <w:pPr>
        <w:ind w:left="4026" w:firstLine="3666"/>
      </w:pPr>
      <w:rPr>
        <w:vertAlign w:val="baseline"/>
      </w:rPr>
    </w:lvl>
    <w:lvl w:ilvl="5">
      <w:start w:val="1"/>
      <w:numFmt w:val="lowerRoman"/>
      <w:lvlText w:val="%6."/>
      <w:lvlJc w:val="right"/>
      <w:pPr>
        <w:ind w:left="4746" w:firstLine="4566"/>
      </w:pPr>
      <w:rPr>
        <w:vertAlign w:val="baseline"/>
      </w:rPr>
    </w:lvl>
    <w:lvl w:ilvl="6">
      <w:start w:val="1"/>
      <w:numFmt w:val="decimal"/>
      <w:lvlText w:val="%7."/>
      <w:lvlJc w:val="left"/>
      <w:pPr>
        <w:ind w:left="5466" w:firstLine="5106"/>
      </w:pPr>
      <w:rPr>
        <w:vertAlign w:val="baseline"/>
      </w:rPr>
    </w:lvl>
    <w:lvl w:ilvl="7">
      <w:start w:val="1"/>
      <w:numFmt w:val="lowerLetter"/>
      <w:lvlText w:val="%8."/>
      <w:lvlJc w:val="left"/>
      <w:pPr>
        <w:ind w:left="6186" w:firstLine="5826"/>
      </w:pPr>
      <w:rPr>
        <w:vertAlign w:val="baseline"/>
      </w:rPr>
    </w:lvl>
    <w:lvl w:ilvl="8">
      <w:start w:val="1"/>
      <w:numFmt w:val="lowerRoman"/>
      <w:lvlText w:val="%9."/>
      <w:lvlJc w:val="right"/>
      <w:pPr>
        <w:ind w:left="6906" w:firstLine="6726"/>
      </w:pPr>
      <w:rPr>
        <w:vertAlign w:val="baseline"/>
      </w:rPr>
    </w:lvl>
  </w:abstractNum>
  <w:abstractNum w:abstractNumId="35" w15:restartNumberingAfterBreak="0">
    <w:nsid w:val="2D967CF6"/>
    <w:multiLevelType w:val="hybridMultilevel"/>
    <w:tmpl w:val="DE66A868"/>
    <w:lvl w:ilvl="0" w:tplc="3020B9FE">
      <w:start w:val="1"/>
      <w:numFmt w:val="decimal"/>
      <w:lvlText w:val="%1."/>
      <w:lvlJc w:val="left"/>
      <w:pPr>
        <w:ind w:left="720" w:hanging="360"/>
      </w:pPr>
      <w:rPr>
        <w:rFonts w:asciiTheme="minorHAnsi" w:hAnsiTheme="minorHAnsi"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B77C83"/>
    <w:multiLevelType w:val="hybridMultilevel"/>
    <w:tmpl w:val="CB6ED528"/>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2DCD4F75"/>
    <w:multiLevelType w:val="multilevel"/>
    <w:tmpl w:val="3E747D1E"/>
    <w:lvl w:ilvl="0">
      <w:start w:val="1"/>
      <w:numFmt w:val="decimal"/>
      <w:lvlText w:val="%1."/>
      <w:lvlJc w:val="left"/>
      <w:pPr>
        <w:ind w:left="360"/>
      </w:pPr>
      <w:rPr>
        <w:rFonts w:ascii="Calibri" w:eastAsia="Times New Roman" w:hAnsi="Calibri"/>
        <w:b w:val="0"/>
        <w:bCs w:val="0"/>
        <w:i w:val="0"/>
        <w:iCs w:val="0"/>
        <w:vertAlign w:val="baseline"/>
      </w:rPr>
    </w:lvl>
    <w:lvl w:ilvl="1">
      <w:start w:val="1"/>
      <w:numFmt w:val="decimal"/>
      <w:lvlText w:val="%2)"/>
      <w:lvlJc w:val="left"/>
      <w:pPr>
        <w:ind w:left="360"/>
      </w:pPr>
      <w:rPr>
        <w:rFonts w:ascii="Calibri" w:eastAsia="Times New Roman" w:hAnsi="Calibri"/>
        <w:b w:val="0"/>
        <w:bCs w:val="0"/>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rFonts w:asciiTheme="minorHAnsi" w:hAnsiTheme="minorHAnsi" w:hint="default"/>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38" w15:restartNumberingAfterBreak="0">
    <w:nsid w:val="2E1B075A"/>
    <w:multiLevelType w:val="hybridMultilevel"/>
    <w:tmpl w:val="B3AE9456"/>
    <w:lvl w:ilvl="0" w:tplc="04150011">
      <w:start w:val="1"/>
      <w:numFmt w:val="decimal"/>
      <w:pStyle w:val="Styl3"/>
      <w:lvlText w:val="%1."/>
      <w:lvlJc w:val="left"/>
      <w:pPr>
        <w:tabs>
          <w:tab w:val="num" w:pos="360"/>
        </w:tabs>
        <w:ind w:left="360" w:hanging="360"/>
      </w:pPr>
      <w:rPr>
        <w:rFonts w:hint="default"/>
        <w:b w:val="0"/>
        <w:bCs w:val="0"/>
        <w:i w:val="0"/>
        <w:iCs w:val="0"/>
        <w:color w:val="auto"/>
      </w:rPr>
    </w:lvl>
    <w:lvl w:ilvl="1" w:tplc="04150019">
      <w:start w:val="1"/>
      <w:numFmt w:val="decimal"/>
      <w:lvlText w:val="%2)"/>
      <w:lvlJc w:val="left"/>
      <w:pPr>
        <w:tabs>
          <w:tab w:val="num" w:pos="360"/>
        </w:tabs>
        <w:ind w:left="360" w:hanging="360"/>
      </w:pPr>
      <w:rPr>
        <w:rFonts w:ascii="Times New Roman" w:eastAsia="Times New Roman" w:hAnsi="Times New Roman"/>
        <w:b w:val="0"/>
        <w:bCs w:val="0"/>
        <w:color w:val="auto"/>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15:restartNumberingAfterBreak="0">
    <w:nsid w:val="2E4974C2"/>
    <w:multiLevelType w:val="hybridMultilevel"/>
    <w:tmpl w:val="6BD2C680"/>
    <w:lvl w:ilvl="0" w:tplc="D4DEE112">
      <w:start w:val="2"/>
      <w:numFmt w:val="decimal"/>
      <w:lvlText w:val="%1."/>
      <w:lvlJc w:val="left"/>
      <w:pPr>
        <w:tabs>
          <w:tab w:val="num" w:pos="360"/>
        </w:tabs>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D27B9E"/>
    <w:multiLevelType w:val="hybridMultilevel"/>
    <w:tmpl w:val="87ECE9A0"/>
    <w:name w:val="WW8Num42223223"/>
    <w:lvl w:ilvl="0" w:tplc="04150011">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2E77604"/>
    <w:multiLevelType w:val="multilevel"/>
    <w:tmpl w:val="7A1A9A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5454EFC"/>
    <w:multiLevelType w:val="hybridMultilevel"/>
    <w:tmpl w:val="1EE6C91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35F9463F"/>
    <w:multiLevelType w:val="hybridMultilevel"/>
    <w:tmpl w:val="FD08CA0C"/>
    <w:lvl w:ilvl="0" w:tplc="4D320092">
      <w:start w:val="1"/>
      <w:numFmt w:val="decimal"/>
      <w:pStyle w:val="z"/>
      <w:lvlText w:val="%1."/>
      <w:lvlJc w:val="left"/>
      <w:pPr>
        <w:ind w:left="1287" w:hanging="360"/>
      </w:pPr>
    </w:lvl>
    <w:lvl w:ilvl="1" w:tplc="04150019">
      <w:start w:val="1"/>
      <w:numFmt w:val="decimal"/>
      <w:lvlText w:val="%2)"/>
      <w:lvlJc w:val="left"/>
      <w:pPr>
        <w:tabs>
          <w:tab w:val="num" w:pos="2007"/>
        </w:tabs>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4" w15:restartNumberingAfterBreak="0">
    <w:nsid w:val="366163E8"/>
    <w:multiLevelType w:val="multilevel"/>
    <w:tmpl w:val="9F287032"/>
    <w:lvl w:ilvl="0">
      <w:start w:val="2"/>
      <w:numFmt w:val="decimal"/>
      <w:pStyle w:val="1Akapit"/>
      <w:lvlText w:val="%1."/>
      <w:lvlJc w:val="left"/>
      <w:pPr>
        <w:ind w:left="360" w:hanging="360"/>
      </w:pPr>
      <w:rPr>
        <w:rFonts w:hint="default"/>
        <w:b w:val="0"/>
        <w:bCs w:val="0"/>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6AC173B"/>
    <w:multiLevelType w:val="hybridMultilevel"/>
    <w:tmpl w:val="B3FA038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3ADD6419"/>
    <w:multiLevelType w:val="hybridMultilevel"/>
    <w:tmpl w:val="A5D438BA"/>
    <w:lvl w:ilvl="0" w:tplc="95904D60">
      <w:start w:val="1"/>
      <w:numFmt w:val="decimal"/>
      <w:lvlText w:val="%1."/>
      <w:lvlJc w:val="left"/>
      <w:pPr>
        <w:ind w:left="720" w:hanging="360"/>
      </w:pPr>
      <w:rPr>
        <w:rFonts w:cs="Times New Roman"/>
      </w:rPr>
    </w:lvl>
    <w:lvl w:ilvl="1" w:tplc="278C8C80">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42450A7E"/>
    <w:multiLevelType w:val="hybridMultilevel"/>
    <w:tmpl w:val="B4B8AAAA"/>
    <w:lvl w:ilvl="0" w:tplc="CA085426">
      <w:start w:val="1"/>
      <w:numFmt w:val="decimal"/>
      <w:lvlText w:val="%1."/>
      <w:lvlJc w:val="left"/>
      <w:pPr>
        <w:ind w:left="777" w:hanging="360"/>
      </w:pPr>
      <w:rPr>
        <w:rFonts w:asciiTheme="minorHAnsi" w:hAnsiTheme="minorHAnsi" w:hint="default"/>
        <w:b w:val="0"/>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8" w15:restartNumberingAfterBreak="0">
    <w:nsid w:val="43C34EB4"/>
    <w:multiLevelType w:val="hybridMultilevel"/>
    <w:tmpl w:val="4B30C08C"/>
    <w:lvl w:ilvl="0" w:tplc="8E2CAA0C">
      <w:start w:val="3"/>
      <w:numFmt w:val="decimal"/>
      <w:lvlText w:val="%1."/>
      <w:lvlJc w:val="left"/>
      <w:pPr>
        <w:tabs>
          <w:tab w:val="num" w:pos="786"/>
        </w:tabs>
        <w:ind w:left="78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5F86E7D"/>
    <w:multiLevelType w:val="hybridMultilevel"/>
    <w:tmpl w:val="206AEA9A"/>
    <w:lvl w:ilvl="0" w:tplc="9E92BF4C">
      <w:start w:val="4"/>
      <w:numFmt w:val="decimal"/>
      <w:lvlText w:val="%1."/>
      <w:lvlJc w:val="left"/>
      <w:pPr>
        <w:ind w:left="720" w:hanging="360"/>
      </w:pPr>
      <w:rPr>
        <w:rFonts w:asciiTheme="minorHAnsi" w:hAnsiTheme="minorHAnsi"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305AE4"/>
    <w:multiLevelType w:val="multilevel"/>
    <w:tmpl w:val="CCF2FC6C"/>
    <w:lvl w:ilvl="0">
      <w:start w:val="1"/>
      <w:numFmt w:val="decimal"/>
      <w:lvlText w:val="%1)"/>
      <w:lvlJc w:val="left"/>
      <w:pPr>
        <w:ind w:left="720" w:firstLine="1080"/>
      </w:pPr>
      <w:rPr>
        <w:rFonts w:asciiTheme="minorHAnsi" w:hAnsiTheme="minorHAnsi" w:hint="default"/>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51" w15:restartNumberingAfterBreak="0">
    <w:nsid w:val="477F13F7"/>
    <w:multiLevelType w:val="multilevel"/>
    <w:tmpl w:val="3C20011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48800DB3"/>
    <w:multiLevelType w:val="multilevel"/>
    <w:tmpl w:val="58C4A84C"/>
    <w:lvl w:ilvl="0">
      <w:start w:val="1"/>
      <w:numFmt w:val="decimal"/>
      <w:lvlText w:val="%1."/>
      <w:lvlJc w:val="left"/>
      <w:pPr>
        <w:ind w:left="1778"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53" w15:restartNumberingAfterBreak="0">
    <w:nsid w:val="4A6D0989"/>
    <w:multiLevelType w:val="hybridMultilevel"/>
    <w:tmpl w:val="E3A0F3C8"/>
    <w:name w:val="WW8Num422"/>
    <w:lvl w:ilvl="0" w:tplc="0415000F">
      <w:start w:val="1"/>
      <w:numFmt w:val="decimal"/>
      <w:lvlText w:val="%1."/>
      <w:lvlJc w:val="left"/>
      <w:pPr>
        <w:ind w:left="720" w:hanging="360"/>
      </w:pPr>
    </w:lvl>
    <w:lvl w:ilvl="1" w:tplc="0415001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4D4C282B"/>
    <w:multiLevelType w:val="hybridMultilevel"/>
    <w:tmpl w:val="5D3408BE"/>
    <w:lvl w:ilvl="0" w:tplc="75663048">
      <w:start w:val="1"/>
      <w:numFmt w:val="bullet"/>
      <w:pStyle w:val="Styl4"/>
      <w:lvlText w:val=""/>
      <w:lvlJc w:val="left"/>
      <w:pPr>
        <w:ind w:left="960" w:hanging="360"/>
      </w:pPr>
      <w:rPr>
        <w:rFonts w:ascii="Symbol" w:hAnsi="Symbol" w:cs="Symbol" w:hint="default"/>
      </w:rPr>
    </w:lvl>
    <w:lvl w:ilvl="1" w:tplc="04150019">
      <w:start w:val="1"/>
      <w:numFmt w:val="bullet"/>
      <w:lvlText w:val="o"/>
      <w:lvlJc w:val="left"/>
      <w:pPr>
        <w:ind w:left="1680" w:hanging="360"/>
      </w:pPr>
      <w:rPr>
        <w:rFonts w:ascii="Courier New" w:hAnsi="Courier New" w:cs="Courier New" w:hint="default"/>
      </w:rPr>
    </w:lvl>
    <w:lvl w:ilvl="2" w:tplc="0415001B">
      <w:start w:val="1"/>
      <w:numFmt w:val="bullet"/>
      <w:lvlText w:val=""/>
      <w:lvlJc w:val="left"/>
      <w:pPr>
        <w:ind w:left="2400" w:hanging="360"/>
      </w:pPr>
      <w:rPr>
        <w:rFonts w:ascii="Wingdings" w:hAnsi="Wingdings" w:cs="Wingdings" w:hint="default"/>
      </w:rPr>
    </w:lvl>
    <w:lvl w:ilvl="3" w:tplc="0415000F">
      <w:start w:val="1"/>
      <w:numFmt w:val="bullet"/>
      <w:lvlText w:val=""/>
      <w:lvlJc w:val="left"/>
      <w:pPr>
        <w:ind w:left="3120" w:hanging="360"/>
      </w:pPr>
      <w:rPr>
        <w:rFonts w:ascii="Symbol" w:hAnsi="Symbol" w:cs="Symbol" w:hint="default"/>
      </w:rPr>
    </w:lvl>
    <w:lvl w:ilvl="4" w:tplc="04150019">
      <w:start w:val="1"/>
      <w:numFmt w:val="bullet"/>
      <w:lvlText w:val="o"/>
      <w:lvlJc w:val="left"/>
      <w:pPr>
        <w:ind w:left="3840" w:hanging="360"/>
      </w:pPr>
      <w:rPr>
        <w:rFonts w:ascii="Courier New" w:hAnsi="Courier New" w:cs="Courier New" w:hint="default"/>
      </w:rPr>
    </w:lvl>
    <w:lvl w:ilvl="5" w:tplc="0415001B">
      <w:start w:val="1"/>
      <w:numFmt w:val="bullet"/>
      <w:lvlText w:val=""/>
      <w:lvlJc w:val="left"/>
      <w:pPr>
        <w:ind w:left="4560" w:hanging="360"/>
      </w:pPr>
      <w:rPr>
        <w:rFonts w:ascii="Wingdings" w:hAnsi="Wingdings" w:cs="Wingdings" w:hint="default"/>
      </w:rPr>
    </w:lvl>
    <w:lvl w:ilvl="6" w:tplc="0415000F">
      <w:start w:val="1"/>
      <w:numFmt w:val="bullet"/>
      <w:lvlText w:val=""/>
      <w:lvlJc w:val="left"/>
      <w:pPr>
        <w:ind w:left="5280" w:hanging="360"/>
      </w:pPr>
      <w:rPr>
        <w:rFonts w:ascii="Symbol" w:hAnsi="Symbol" w:cs="Symbol" w:hint="default"/>
      </w:rPr>
    </w:lvl>
    <w:lvl w:ilvl="7" w:tplc="04150019">
      <w:start w:val="1"/>
      <w:numFmt w:val="bullet"/>
      <w:lvlText w:val="o"/>
      <w:lvlJc w:val="left"/>
      <w:pPr>
        <w:ind w:left="6000" w:hanging="360"/>
      </w:pPr>
      <w:rPr>
        <w:rFonts w:ascii="Courier New" w:hAnsi="Courier New" w:cs="Courier New" w:hint="default"/>
      </w:rPr>
    </w:lvl>
    <w:lvl w:ilvl="8" w:tplc="0415001B">
      <w:start w:val="1"/>
      <w:numFmt w:val="bullet"/>
      <w:lvlText w:val=""/>
      <w:lvlJc w:val="left"/>
      <w:pPr>
        <w:ind w:left="6720" w:hanging="360"/>
      </w:pPr>
      <w:rPr>
        <w:rFonts w:ascii="Wingdings" w:hAnsi="Wingdings" w:cs="Wingdings" w:hint="default"/>
      </w:rPr>
    </w:lvl>
  </w:abstractNum>
  <w:abstractNum w:abstractNumId="55" w15:restartNumberingAfterBreak="0">
    <w:nsid w:val="506617D3"/>
    <w:multiLevelType w:val="hybridMultilevel"/>
    <w:tmpl w:val="07302FF6"/>
    <w:lvl w:ilvl="0" w:tplc="403211B8">
      <w:start w:val="1"/>
      <w:numFmt w:val="decimal"/>
      <w:lvlText w:val="%1."/>
      <w:lvlJc w:val="left"/>
      <w:pPr>
        <w:tabs>
          <w:tab w:val="num" w:pos="284"/>
        </w:tabs>
        <w:ind w:left="284" w:hanging="284"/>
      </w:pPr>
      <w:rPr>
        <w:rFonts w:asciiTheme="minorHAnsi" w:hAnsiTheme="minorHAnsi" w:cstheme="minorHAnsi" w:hint="default"/>
        <w:b w:val="0"/>
      </w:rPr>
    </w:lvl>
    <w:lvl w:ilvl="1" w:tplc="FA3A0EE4">
      <w:start w:val="1"/>
      <w:numFmt w:val="decimal"/>
      <w:lvlText w:val="%2/"/>
      <w:lvlJc w:val="left"/>
      <w:pPr>
        <w:tabs>
          <w:tab w:val="num" w:pos="567"/>
        </w:tabs>
        <w:ind w:left="567" w:hanging="283"/>
      </w:pPr>
      <w:rPr>
        <w:b w:val="0"/>
        <w:i w:val="0"/>
        <w:strike w:val="0"/>
        <w:dstrike w:val="0"/>
        <w:color w:val="000000"/>
        <w:sz w:val="23"/>
        <w:szCs w:val="23"/>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59EB53E0"/>
    <w:multiLevelType w:val="hybridMultilevel"/>
    <w:tmpl w:val="E5AA2CD4"/>
    <w:lvl w:ilvl="0" w:tplc="2B2A590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A1D4A96"/>
    <w:multiLevelType w:val="hybridMultilevel"/>
    <w:tmpl w:val="34E808DA"/>
    <w:lvl w:ilvl="0" w:tplc="EC9826E0">
      <w:start w:val="1"/>
      <w:numFmt w:val="decimal"/>
      <w:lvlText w:val="%1)"/>
      <w:lvlJc w:val="left"/>
      <w:pPr>
        <w:ind w:left="1346" w:hanging="360"/>
      </w:pPr>
      <w:rPr>
        <w:rFonts w:cs="Times New Roman"/>
      </w:rPr>
    </w:lvl>
    <w:lvl w:ilvl="1" w:tplc="04150019">
      <w:start w:val="1"/>
      <w:numFmt w:val="lowerLetter"/>
      <w:lvlText w:val="%2."/>
      <w:lvlJc w:val="left"/>
      <w:pPr>
        <w:ind w:left="2066" w:hanging="360"/>
      </w:pPr>
      <w:rPr>
        <w:rFonts w:cs="Times New Roman"/>
      </w:rPr>
    </w:lvl>
    <w:lvl w:ilvl="2" w:tplc="0415001B">
      <w:start w:val="1"/>
      <w:numFmt w:val="lowerRoman"/>
      <w:lvlText w:val="%3."/>
      <w:lvlJc w:val="right"/>
      <w:pPr>
        <w:ind w:left="2786" w:hanging="180"/>
      </w:pPr>
      <w:rPr>
        <w:rFonts w:cs="Times New Roman"/>
      </w:rPr>
    </w:lvl>
    <w:lvl w:ilvl="3" w:tplc="0415000F">
      <w:start w:val="1"/>
      <w:numFmt w:val="decimal"/>
      <w:lvlText w:val="%4."/>
      <w:lvlJc w:val="left"/>
      <w:pPr>
        <w:ind w:left="3506" w:hanging="360"/>
      </w:pPr>
      <w:rPr>
        <w:rFonts w:cs="Times New Roman"/>
      </w:rPr>
    </w:lvl>
    <w:lvl w:ilvl="4" w:tplc="04150019">
      <w:start w:val="1"/>
      <w:numFmt w:val="lowerLetter"/>
      <w:lvlText w:val="%5."/>
      <w:lvlJc w:val="left"/>
      <w:pPr>
        <w:ind w:left="4226" w:hanging="360"/>
      </w:pPr>
      <w:rPr>
        <w:rFonts w:cs="Times New Roman"/>
      </w:rPr>
    </w:lvl>
    <w:lvl w:ilvl="5" w:tplc="0415001B">
      <w:start w:val="1"/>
      <w:numFmt w:val="lowerRoman"/>
      <w:lvlText w:val="%6."/>
      <w:lvlJc w:val="right"/>
      <w:pPr>
        <w:ind w:left="4946" w:hanging="180"/>
      </w:pPr>
      <w:rPr>
        <w:rFonts w:cs="Times New Roman"/>
      </w:rPr>
    </w:lvl>
    <w:lvl w:ilvl="6" w:tplc="0415000F">
      <w:start w:val="1"/>
      <w:numFmt w:val="decimal"/>
      <w:lvlText w:val="%7."/>
      <w:lvlJc w:val="left"/>
      <w:pPr>
        <w:ind w:left="5666" w:hanging="360"/>
      </w:pPr>
      <w:rPr>
        <w:rFonts w:cs="Times New Roman"/>
      </w:rPr>
    </w:lvl>
    <w:lvl w:ilvl="7" w:tplc="04150019">
      <w:start w:val="1"/>
      <w:numFmt w:val="lowerLetter"/>
      <w:lvlText w:val="%8."/>
      <w:lvlJc w:val="left"/>
      <w:pPr>
        <w:ind w:left="6386" w:hanging="360"/>
      </w:pPr>
      <w:rPr>
        <w:rFonts w:cs="Times New Roman"/>
      </w:rPr>
    </w:lvl>
    <w:lvl w:ilvl="8" w:tplc="0415001B">
      <w:start w:val="1"/>
      <w:numFmt w:val="lowerRoman"/>
      <w:lvlText w:val="%9."/>
      <w:lvlJc w:val="right"/>
      <w:pPr>
        <w:ind w:left="7106" w:hanging="180"/>
      </w:pPr>
      <w:rPr>
        <w:rFonts w:cs="Times New Roman"/>
      </w:rPr>
    </w:lvl>
  </w:abstractNum>
  <w:abstractNum w:abstractNumId="58" w15:restartNumberingAfterBreak="0">
    <w:nsid w:val="5B0A48D5"/>
    <w:multiLevelType w:val="hybridMultilevel"/>
    <w:tmpl w:val="CED09CDA"/>
    <w:lvl w:ilvl="0" w:tplc="3696840E">
      <w:start w:val="1"/>
      <w:numFmt w:val="decimal"/>
      <w:pStyle w:val="1"/>
      <w:lvlText w:val="%1)"/>
      <w:lvlJc w:val="left"/>
      <w:pPr>
        <w:tabs>
          <w:tab w:val="num" w:pos="296"/>
        </w:tabs>
        <w:ind w:left="1070" w:hanging="360"/>
      </w:pPr>
      <w:rPr>
        <w:rFonts w:hint="default"/>
        <w:sz w:val="22"/>
        <w:szCs w:val="22"/>
      </w:rPr>
    </w:lvl>
    <w:lvl w:ilvl="1" w:tplc="0415000F">
      <w:start w:val="1"/>
      <w:numFmt w:val="lowerLetter"/>
      <w:lvlText w:val="%2."/>
      <w:lvlJc w:val="left"/>
      <w:pPr>
        <w:tabs>
          <w:tab w:val="num" w:pos="1736"/>
        </w:tabs>
        <w:ind w:left="1736" w:hanging="360"/>
      </w:pPr>
    </w:lvl>
    <w:lvl w:ilvl="2" w:tplc="0415001B">
      <w:start w:val="1"/>
      <w:numFmt w:val="lowerRoman"/>
      <w:lvlText w:val="%3."/>
      <w:lvlJc w:val="right"/>
      <w:pPr>
        <w:tabs>
          <w:tab w:val="num" w:pos="2456"/>
        </w:tabs>
        <w:ind w:left="2456" w:hanging="180"/>
      </w:pPr>
    </w:lvl>
    <w:lvl w:ilvl="3" w:tplc="0415000F">
      <w:start w:val="1"/>
      <w:numFmt w:val="decimal"/>
      <w:lvlText w:val="%4."/>
      <w:lvlJc w:val="left"/>
      <w:pPr>
        <w:tabs>
          <w:tab w:val="num" w:pos="3176"/>
        </w:tabs>
        <w:ind w:left="3176" w:hanging="360"/>
      </w:pPr>
    </w:lvl>
    <w:lvl w:ilvl="4" w:tplc="04150019">
      <w:start w:val="1"/>
      <w:numFmt w:val="lowerLetter"/>
      <w:lvlText w:val="%5."/>
      <w:lvlJc w:val="left"/>
      <w:pPr>
        <w:tabs>
          <w:tab w:val="num" w:pos="3896"/>
        </w:tabs>
        <w:ind w:left="3896" w:hanging="360"/>
      </w:pPr>
    </w:lvl>
    <w:lvl w:ilvl="5" w:tplc="0415001B">
      <w:start w:val="1"/>
      <w:numFmt w:val="lowerRoman"/>
      <w:lvlText w:val="%6."/>
      <w:lvlJc w:val="right"/>
      <w:pPr>
        <w:tabs>
          <w:tab w:val="num" w:pos="4616"/>
        </w:tabs>
        <w:ind w:left="4616" w:hanging="180"/>
      </w:pPr>
    </w:lvl>
    <w:lvl w:ilvl="6" w:tplc="0415000F">
      <w:start w:val="1"/>
      <w:numFmt w:val="decimal"/>
      <w:lvlText w:val="%7."/>
      <w:lvlJc w:val="left"/>
      <w:pPr>
        <w:tabs>
          <w:tab w:val="num" w:pos="5336"/>
        </w:tabs>
        <w:ind w:left="5336" w:hanging="360"/>
      </w:pPr>
    </w:lvl>
    <w:lvl w:ilvl="7" w:tplc="04150019">
      <w:start w:val="1"/>
      <w:numFmt w:val="lowerLetter"/>
      <w:lvlText w:val="%8."/>
      <w:lvlJc w:val="left"/>
      <w:pPr>
        <w:tabs>
          <w:tab w:val="num" w:pos="6056"/>
        </w:tabs>
        <w:ind w:left="6056" w:hanging="360"/>
      </w:pPr>
    </w:lvl>
    <w:lvl w:ilvl="8" w:tplc="0415001B">
      <w:start w:val="1"/>
      <w:numFmt w:val="lowerRoman"/>
      <w:lvlText w:val="%9."/>
      <w:lvlJc w:val="right"/>
      <w:pPr>
        <w:tabs>
          <w:tab w:val="num" w:pos="6776"/>
        </w:tabs>
        <w:ind w:left="6776" w:hanging="180"/>
      </w:pPr>
    </w:lvl>
  </w:abstractNum>
  <w:abstractNum w:abstractNumId="59" w15:restartNumberingAfterBreak="0">
    <w:nsid w:val="5D567E2B"/>
    <w:multiLevelType w:val="multilevel"/>
    <w:tmpl w:val="108874E4"/>
    <w:lvl w:ilvl="0">
      <w:start w:val="1"/>
      <w:numFmt w:val="decimal"/>
      <w:pStyle w:val="Paragraf"/>
      <w:lvlText w:val="%1."/>
      <w:lvlJc w:val="left"/>
      <w:pPr>
        <w:tabs>
          <w:tab w:val="num" w:pos="851"/>
        </w:tabs>
        <w:ind w:left="851" w:hanging="851"/>
      </w:pPr>
      <w:rPr>
        <w:rFonts w:hint="default"/>
        <w:b/>
        <w:bCs/>
        <w:i w:val="0"/>
        <w:iCs w:val="0"/>
        <w:caps w:val="0"/>
        <w:strike w:val="0"/>
        <w:dstrike w:val="0"/>
        <w:vanish w:val="0"/>
        <w:color w:val="000000"/>
        <w:sz w:val="24"/>
        <w:szCs w:val="24"/>
        <w:vertAlign w:val="baseline"/>
      </w:rPr>
    </w:lvl>
    <w:lvl w:ilvl="1">
      <w:start w:val="1"/>
      <w:numFmt w:val="decimal"/>
      <w:pStyle w:val="Ustpnumerowany"/>
      <w:lvlText w:val="%2."/>
      <w:lvlJc w:val="left"/>
      <w:pPr>
        <w:tabs>
          <w:tab w:val="num" w:pos="851"/>
        </w:tabs>
        <w:ind w:left="851" w:hanging="851"/>
      </w:pPr>
      <w:rPr>
        <w:rFonts w:ascii="Times New Roman" w:hAnsi="Times New Roman" w:cs="Times New Roman" w:hint="default"/>
        <w:b w:val="0"/>
        <w:bCs w:val="0"/>
        <w:i w:val="0"/>
        <w:iCs w:val="0"/>
        <w:sz w:val="22"/>
        <w:szCs w:val="22"/>
      </w:rPr>
    </w:lvl>
    <w:lvl w:ilvl="2">
      <w:start w:val="1"/>
      <w:numFmt w:val="decimal"/>
      <w:lvlText w:val="%3)"/>
      <w:lvlJc w:val="left"/>
      <w:pPr>
        <w:tabs>
          <w:tab w:val="num" w:pos="1701"/>
        </w:tabs>
        <w:ind w:left="1701" w:hanging="850"/>
      </w:pPr>
      <w:rPr>
        <w:rFonts w:hint="default"/>
        <w:b w:val="0"/>
        <w:bCs w:val="0"/>
        <w:color w:val="000000"/>
      </w:rPr>
    </w:lvl>
    <w:lvl w:ilvl="3">
      <w:start w:val="1"/>
      <w:numFmt w:val="decimal"/>
      <w:lvlText w:val="%4)"/>
      <w:lvlJc w:val="left"/>
      <w:pPr>
        <w:tabs>
          <w:tab w:val="num" w:pos="2552"/>
        </w:tabs>
        <w:ind w:left="2552" w:hanging="851"/>
      </w:pPr>
      <w:rPr>
        <w:rFonts w:hint="default"/>
        <w:color w:val="000000"/>
      </w:rPr>
    </w:lvl>
    <w:lvl w:ilvl="4">
      <w:start w:val="1"/>
      <w:numFmt w:val="bullet"/>
      <w:lvlText w:val=""/>
      <w:lvlJc w:val="left"/>
      <w:pPr>
        <w:tabs>
          <w:tab w:val="num" w:pos="3402"/>
        </w:tabs>
        <w:ind w:left="3402" w:hanging="850"/>
      </w:pPr>
      <w:rPr>
        <w:rFonts w:ascii="Wingdings" w:hAnsi="Wingdings" w:cs="Wingdings" w:hint="default"/>
        <w:sz w:val="24"/>
        <w:szCs w:val="24"/>
      </w:rPr>
    </w:lvl>
    <w:lvl w:ilvl="5">
      <w:start w:val="1"/>
      <w:numFmt w:val="none"/>
      <w:lvlText w:val=""/>
      <w:lvlJc w:val="left"/>
      <w:pPr>
        <w:tabs>
          <w:tab w:val="num" w:pos="3402"/>
        </w:tabs>
        <w:ind w:left="3402"/>
      </w:pPr>
      <w:rPr>
        <w:rFonts w:hint="default"/>
      </w:rPr>
    </w:lvl>
    <w:lvl w:ilvl="6">
      <w:start w:val="1"/>
      <w:numFmt w:val="none"/>
      <w:lvlText w:val=""/>
      <w:lvlJc w:val="left"/>
      <w:pPr>
        <w:tabs>
          <w:tab w:val="num" w:pos="2552"/>
        </w:tabs>
        <w:ind w:left="2552"/>
      </w:pPr>
      <w:rPr>
        <w:rFonts w:hint="default"/>
      </w:rPr>
    </w:lvl>
    <w:lvl w:ilvl="7">
      <w:start w:val="1"/>
      <w:numFmt w:val="none"/>
      <w:lvlText w:val=""/>
      <w:lvlJc w:val="left"/>
      <w:pPr>
        <w:tabs>
          <w:tab w:val="num" w:pos="1701"/>
        </w:tabs>
        <w:ind w:left="1701"/>
      </w:pPr>
      <w:rPr>
        <w:rFonts w:hint="default"/>
      </w:rPr>
    </w:lvl>
    <w:lvl w:ilvl="8">
      <w:start w:val="1"/>
      <w:numFmt w:val="none"/>
      <w:lvlText w:val=""/>
      <w:lvlJc w:val="left"/>
      <w:pPr>
        <w:tabs>
          <w:tab w:val="num" w:pos="851"/>
        </w:tabs>
        <w:ind w:left="851"/>
      </w:pPr>
      <w:rPr>
        <w:rFonts w:hint="default"/>
      </w:rPr>
    </w:lvl>
  </w:abstractNum>
  <w:abstractNum w:abstractNumId="60" w15:restartNumberingAfterBreak="0">
    <w:nsid w:val="5D68300A"/>
    <w:multiLevelType w:val="hybridMultilevel"/>
    <w:tmpl w:val="72FA50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DB24421"/>
    <w:multiLevelType w:val="hybridMultilevel"/>
    <w:tmpl w:val="2F9E2D54"/>
    <w:name w:val="WW8Num42223222"/>
    <w:lvl w:ilvl="0" w:tplc="0415000F">
      <w:start w:val="1"/>
      <w:numFmt w:val="decimal"/>
      <w:pStyle w:val="juzia"/>
      <w:lvlText w:val="%1)"/>
      <w:lvlJc w:val="left"/>
      <w:pPr>
        <w:ind w:left="1080" w:hanging="360"/>
      </w:pPr>
      <w:rPr>
        <w:rFonts w:hint="default"/>
        <w:b w:val="0"/>
        <w:bCs w:val="0"/>
        <w:i w:val="0"/>
        <w:iCs w:val="0"/>
        <w:sz w:val="22"/>
        <w:szCs w:val="22"/>
      </w:rPr>
    </w:lvl>
    <w:lvl w:ilvl="1" w:tplc="6786E076">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15:restartNumberingAfterBreak="0">
    <w:nsid w:val="5E0A6042"/>
    <w:multiLevelType w:val="multilevel"/>
    <w:tmpl w:val="13DADF66"/>
    <w:styleLink w:val="Style1"/>
    <w:lvl w:ilvl="0">
      <w:start w:val="8"/>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0C6509A"/>
    <w:multiLevelType w:val="multilevel"/>
    <w:tmpl w:val="BF9A05CA"/>
    <w:lvl w:ilvl="0">
      <w:start w:val="1"/>
      <w:numFmt w:val="decimal"/>
      <w:lvlText w:val="%1)"/>
      <w:lvlJc w:val="left"/>
      <w:pPr>
        <w:ind w:left="720" w:firstLine="360"/>
      </w:pPr>
      <w:rPr>
        <w:rFonts w:ascii="Calibri" w:eastAsia="Times New Roman" w:hAnsi="Calibri"/>
        <w:b w:val="0"/>
        <w:bCs w:val="0"/>
        <w:i w:val="0"/>
        <w:iCs w:val="0"/>
        <w:smallCaps w:val="0"/>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4" w15:restartNumberingAfterBreak="0">
    <w:nsid w:val="618613EA"/>
    <w:multiLevelType w:val="hybridMultilevel"/>
    <w:tmpl w:val="742ACD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2B032E6"/>
    <w:multiLevelType w:val="hybridMultilevel"/>
    <w:tmpl w:val="E5AA5F50"/>
    <w:lvl w:ilvl="0" w:tplc="EE002174">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62EB21BB"/>
    <w:multiLevelType w:val="hybridMultilevel"/>
    <w:tmpl w:val="57E44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404384D"/>
    <w:multiLevelType w:val="multilevel"/>
    <w:tmpl w:val="24761620"/>
    <w:lvl w:ilvl="0">
      <w:start w:val="1"/>
      <w:numFmt w:val="decimal"/>
      <w:lvlText w:val="%1."/>
      <w:lvlJc w:val="left"/>
      <w:pPr>
        <w:ind w:left="786" w:firstLine="425"/>
      </w:pPr>
      <w:rPr>
        <w:rFonts w:ascii="Calibri" w:eastAsia="Times New Roman" w:hAnsi="Calibri"/>
        <w:sz w:val="23"/>
        <w:szCs w:val="23"/>
        <w:vertAlign w:val="baseline"/>
      </w:rPr>
    </w:lvl>
    <w:lvl w:ilvl="1">
      <w:start w:val="1"/>
      <w:numFmt w:val="decimal"/>
      <w:lvlText w:val="%2)"/>
      <w:lvlJc w:val="left"/>
      <w:pPr>
        <w:ind w:left="1440" w:firstLine="1080"/>
      </w:pPr>
      <w:rPr>
        <w:b w:val="0"/>
        <w:bCs w:val="0"/>
        <w:i w:val="0"/>
        <w:iCs w:val="0"/>
        <w:vertAlign w:val="baseline"/>
      </w:rPr>
    </w:lvl>
    <w:lvl w:ilvl="2">
      <w:start w:val="3"/>
      <w:numFmt w:val="decimal"/>
      <w:lvlText w:val="%3."/>
      <w:lvlJc w:val="left"/>
      <w:pPr>
        <w:ind w:left="234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sz w:val="20"/>
        <w:szCs w:val="20"/>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8" w15:restartNumberingAfterBreak="0">
    <w:nsid w:val="65CD2C89"/>
    <w:multiLevelType w:val="hybridMultilevel"/>
    <w:tmpl w:val="8BE2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645062"/>
    <w:multiLevelType w:val="hybridMultilevel"/>
    <w:tmpl w:val="03A87E4A"/>
    <w:lvl w:ilvl="0" w:tplc="855C7B84">
      <w:start w:val="1"/>
      <w:numFmt w:val="decimal"/>
      <w:lvlText w:val="%1)"/>
      <w:lvlJc w:val="left"/>
      <w:pPr>
        <w:ind w:left="1776" w:hanging="360"/>
      </w:pPr>
      <w:rPr>
        <w:rFonts w:asciiTheme="minorHAnsi" w:eastAsia="Arial" w:hAnsiTheme="minorHAnsi" w:cs="Arial"/>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0" w15:restartNumberingAfterBreak="0">
    <w:nsid w:val="66A226D7"/>
    <w:multiLevelType w:val="hybridMultilevel"/>
    <w:tmpl w:val="456225CE"/>
    <w:lvl w:ilvl="0" w:tplc="FF6EC2EC">
      <w:start w:val="1"/>
      <w:numFmt w:val="decimal"/>
      <w:lvlText w:val="%1."/>
      <w:lvlJc w:val="left"/>
      <w:pPr>
        <w:tabs>
          <w:tab w:val="num" w:pos="360"/>
        </w:tabs>
        <w:ind w:left="360" w:hanging="360"/>
      </w:pPr>
      <w:rPr>
        <w:sz w:val="22"/>
        <w:szCs w:val="20"/>
      </w:rPr>
    </w:lvl>
    <w:lvl w:ilvl="1" w:tplc="04150019">
      <w:start w:val="1"/>
      <w:numFmt w:val="lowerLetter"/>
      <w:lvlText w:val="%2."/>
      <w:lvlJc w:val="left"/>
      <w:pPr>
        <w:tabs>
          <w:tab w:val="num" w:pos="1440"/>
        </w:tabs>
        <w:ind w:left="1440" w:hanging="360"/>
      </w:pPr>
      <w:rPr>
        <w:rFonts w:cs="Times New Roman"/>
      </w:rPr>
    </w:lvl>
    <w:lvl w:ilvl="2" w:tplc="970C1CEA">
      <w:start w:val="1"/>
      <w:numFmt w:val="decimal"/>
      <w:lvlText w:val="%3)"/>
      <w:lvlJc w:val="left"/>
      <w:pPr>
        <w:ind w:left="2340" w:hanging="360"/>
      </w:pPr>
      <w:rPr>
        <w:rFonts w:asciiTheme="minorHAnsi" w:hAnsiTheme="minorHAnsi" w:cstheme="minorHAnsi"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678E6FE6"/>
    <w:multiLevelType w:val="hybridMultilevel"/>
    <w:tmpl w:val="DE002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D352D4"/>
    <w:multiLevelType w:val="hybridMultilevel"/>
    <w:tmpl w:val="F204216C"/>
    <w:lvl w:ilvl="0" w:tplc="762E53AA">
      <w:start w:val="1"/>
      <w:numFmt w:val="decimal"/>
      <w:lvlText w:val="%1)"/>
      <w:lvlJc w:val="left"/>
      <w:pPr>
        <w:ind w:left="1071" w:hanging="360"/>
      </w:pPr>
      <w:rPr>
        <w:rFonts w:hint="default"/>
        <w:sz w:val="22"/>
        <w:szCs w:val="22"/>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73" w15:restartNumberingAfterBreak="0">
    <w:nsid w:val="6A0F1079"/>
    <w:multiLevelType w:val="hybridMultilevel"/>
    <w:tmpl w:val="2E1C5B1E"/>
    <w:lvl w:ilvl="0" w:tplc="0415000F">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74" w15:restartNumberingAfterBreak="0">
    <w:nsid w:val="6BB83394"/>
    <w:multiLevelType w:val="hybridMultilevel"/>
    <w:tmpl w:val="C5CA4B02"/>
    <w:lvl w:ilvl="0" w:tplc="1C64AFC0">
      <w:start w:val="1"/>
      <w:numFmt w:val="decimal"/>
      <w:lvlText w:val="%1)"/>
      <w:lvlJc w:val="left"/>
      <w:pPr>
        <w:ind w:left="1146" w:hanging="360"/>
      </w:pPr>
      <w:rPr>
        <w:rFonts w:asciiTheme="minorHAnsi" w:eastAsiaTheme="minorHAnsi" w:hAnsiTheme="minorHAnsi" w:cs="Calibri"/>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6C6B0EB6"/>
    <w:multiLevelType w:val="hybridMultilevel"/>
    <w:tmpl w:val="1DD8497E"/>
    <w:name w:val="WW8Num4222322222"/>
    <w:lvl w:ilvl="0" w:tplc="0415000F">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CA37F0E"/>
    <w:multiLevelType w:val="hybridMultilevel"/>
    <w:tmpl w:val="6310EBE6"/>
    <w:lvl w:ilvl="0" w:tplc="9E0CDB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D6626C8"/>
    <w:multiLevelType w:val="hybridMultilevel"/>
    <w:tmpl w:val="7D107164"/>
    <w:lvl w:ilvl="0" w:tplc="CF36DFA8">
      <w:start w:val="1"/>
      <w:numFmt w:val="lowerLetter"/>
      <w:lvlText w:val="%1)"/>
      <w:lvlJc w:val="left"/>
      <w:pPr>
        <w:ind w:left="1211" w:hanging="360"/>
      </w:pPr>
      <w:rPr>
        <w:rFonts w:ascii="Calibri" w:eastAsia="Times New Roman" w:hAnsi="Calibri"/>
      </w:rPr>
    </w:lvl>
    <w:lvl w:ilvl="1" w:tplc="A052EBB2">
      <w:start w:val="1"/>
      <w:numFmt w:val="bullet"/>
      <w:lvlText w:val=""/>
      <w:lvlJc w:val="left"/>
      <w:pPr>
        <w:ind w:left="1931" w:hanging="360"/>
      </w:pPr>
      <w:rPr>
        <w:rFonts w:ascii="Symbol" w:eastAsia="Times New Roman" w:hAnsi="Symbol" w:hint="default"/>
      </w:r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8" w15:restartNumberingAfterBreak="0">
    <w:nsid w:val="6D871A1D"/>
    <w:multiLevelType w:val="hybridMultilevel"/>
    <w:tmpl w:val="F7C04C14"/>
    <w:lvl w:ilvl="0" w:tplc="5DA05BB6">
      <w:start w:val="1"/>
      <w:numFmt w:val="decimal"/>
      <w:pStyle w:val="ju"/>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E7E3480"/>
    <w:multiLevelType w:val="hybridMultilevel"/>
    <w:tmpl w:val="5454853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F6F533F"/>
    <w:multiLevelType w:val="hybridMultilevel"/>
    <w:tmpl w:val="15A49050"/>
    <w:name w:val="WW8Num422232"/>
    <w:lvl w:ilvl="0" w:tplc="0415000F">
      <w:start w:val="1"/>
      <w:numFmt w:val="decimal"/>
      <w:lvlText w:val="%1."/>
      <w:lvlJc w:val="left"/>
      <w:pPr>
        <w:ind w:left="1064" w:hanging="360"/>
      </w:pPr>
      <w:rPr>
        <w:rFonts w:hint="default"/>
        <w:i w:val="0"/>
        <w:iCs w:val="0"/>
      </w:rPr>
    </w:lvl>
    <w:lvl w:ilvl="1" w:tplc="04150019">
      <w:start w:val="1"/>
      <w:numFmt w:val="lowerLetter"/>
      <w:lvlText w:val="%2."/>
      <w:lvlJc w:val="left"/>
      <w:pPr>
        <w:ind w:left="1926" w:hanging="360"/>
      </w:pPr>
    </w:lvl>
    <w:lvl w:ilvl="2" w:tplc="0415001B">
      <w:start w:val="1"/>
      <w:numFmt w:val="lowerRoman"/>
      <w:lvlText w:val="%3."/>
      <w:lvlJc w:val="right"/>
      <w:pPr>
        <w:ind w:left="2646" w:hanging="180"/>
      </w:pPr>
    </w:lvl>
    <w:lvl w:ilvl="3" w:tplc="0415000F">
      <w:start w:val="1"/>
      <w:numFmt w:val="decimal"/>
      <w:lvlText w:val="%4."/>
      <w:lvlJc w:val="left"/>
      <w:pPr>
        <w:ind w:left="3366" w:hanging="360"/>
      </w:pPr>
    </w:lvl>
    <w:lvl w:ilvl="4" w:tplc="04150019">
      <w:start w:val="1"/>
      <w:numFmt w:val="lowerLetter"/>
      <w:lvlText w:val="%5."/>
      <w:lvlJc w:val="left"/>
      <w:pPr>
        <w:ind w:left="4086" w:hanging="360"/>
      </w:pPr>
    </w:lvl>
    <w:lvl w:ilvl="5" w:tplc="0415001B">
      <w:start w:val="1"/>
      <w:numFmt w:val="lowerRoman"/>
      <w:lvlText w:val="%6."/>
      <w:lvlJc w:val="right"/>
      <w:pPr>
        <w:ind w:left="4806" w:hanging="180"/>
      </w:pPr>
    </w:lvl>
    <w:lvl w:ilvl="6" w:tplc="0415000F">
      <w:start w:val="1"/>
      <w:numFmt w:val="decimal"/>
      <w:lvlText w:val="%7."/>
      <w:lvlJc w:val="left"/>
      <w:pPr>
        <w:ind w:left="5526" w:hanging="360"/>
      </w:pPr>
    </w:lvl>
    <w:lvl w:ilvl="7" w:tplc="04150019">
      <w:start w:val="1"/>
      <w:numFmt w:val="lowerLetter"/>
      <w:lvlText w:val="%8."/>
      <w:lvlJc w:val="left"/>
      <w:pPr>
        <w:ind w:left="6246" w:hanging="360"/>
      </w:pPr>
    </w:lvl>
    <w:lvl w:ilvl="8" w:tplc="0415001B">
      <w:start w:val="1"/>
      <w:numFmt w:val="lowerRoman"/>
      <w:lvlText w:val="%9."/>
      <w:lvlJc w:val="right"/>
      <w:pPr>
        <w:ind w:left="6966" w:hanging="180"/>
      </w:pPr>
    </w:lvl>
  </w:abstractNum>
  <w:abstractNum w:abstractNumId="81" w15:restartNumberingAfterBreak="0">
    <w:nsid w:val="71773B2B"/>
    <w:multiLevelType w:val="hybridMultilevel"/>
    <w:tmpl w:val="B836A5CC"/>
    <w:lvl w:ilvl="0" w:tplc="2DC0737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8C2945"/>
    <w:multiLevelType w:val="multilevel"/>
    <w:tmpl w:val="2D8A6CCA"/>
    <w:lvl w:ilvl="0">
      <w:start w:val="3"/>
      <w:numFmt w:val="decimal"/>
      <w:lvlText w:val="%1."/>
      <w:lvlJc w:val="left"/>
      <w:pPr>
        <w:ind w:left="786" w:firstLine="425"/>
      </w:pPr>
      <w:rPr>
        <w:rFonts w:ascii="Calibri" w:eastAsia="Times New Roman" w:hAnsi="Calibri" w:cs="Calibri" w:hint="default"/>
        <w:sz w:val="20"/>
        <w:szCs w:val="20"/>
        <w:vertAlign w:val="baseline"/>
      </w:rPr>
    </w:lvl>
    <w:lvl w:ilvl="1">
      <w:start w:val="1"/>
      <w:numFmt w:val="decimal"/>
      <w:lvlText w:val="%2)"/>
      <w:lvlJc w:val="left"/>
      <w:pPr>
        <w:ind w:left="1440" w:firstLine="1080"/>
      </w:pPr>
      <w:rPr>
        <w:rFonts w:hint="default"/>
        <w:b w:val="0"/>
        <w:bCs w:val="0"/>
        <w:i w:val="0"/>
        <w:iCs w:val="0"/>
        <w:vertAlign w:val="baseline"/>
      </w:rPr>
    </w:lvl>
    <w:lvl w:ilvl="2">
      <w:start w:val="3"/>
      <w:numFmt w:val="decimal"/>
      <w:lvlText w:val="%3."/>
      <w:lvlJc w:val="left"/>
      <w:pPr>
        <w:ind w:left="2340" w:firstLine="1980"/>
      </w:pPr>
      <w:rPr>
        <w:rFonts w:hint="default"/>
        <w:vertAlign w:val="baseline"/>
      </w:rPr>
    </w:lvl>
    <w:lvl w:ilvl="3">
      <w:start w:val="1"/>
      <w:numFmt w:val="decimal"/>
      <w:lvlText w:val="%4."/>
      <w:lvlJc w:val="left"/>
      <w:pPr>
        <w:ind w:left="2880" w:firstLine="2520"/>
      </w:pPr>
      <w:rPr>
        <w:rFonts w:ascii="Calibri" w:hAnsi="Calibri" w:cs="Calibri" w:hint="default"/>
        <w:vertAlign w:val="baseline"/>
      </w:rPr>
    </w:lvl>
    <w:lvl w:ilvl="4">
      <w:start w:val="1"/>
      <w:numFmt w:val="lowerLetter"/>
      <w:lvlText w:val="%5."/>
      <w:lvlJc w:val="left"/>
      <w:pPr>
        <w:ind w:left="3600" w:firstLine="3240"/>
      </w:pPr>
      <w:rPr>
        <w:rFonts w:hint="default"/>
        <w:vertAlign w:val="baseline"/>
      </w:rPr>
    </w:lvl>
    <w:lvl w:ilvl="5">
      <w:start w:val="1"/>
      <w:numFmt w:val="lowerRoman"/>
      <w:lvlText w:val="%6."/>
      <w:lvlJc w:val="right"/>
      <w:pPr>
        <w:ind w:left="4320" w:firstLine="4140"/>
      </w:pPr>
      <w:rPr>
        <w:rFonts w:hint="default"/>
        <w:vertAlign w:val="baseline"/>
      </w:rPr>
    </w:lvl>
    <w:lvl w:ilvl="6">
      <w:start w:val="1"/>
      <w:numFmt w:val="decimal"/>
      <w:lvlText w:val="%7."/>
      <w:lvlJc w:val="left"/>
      <w:pPr>
        <w:ind w:left="5040" w:firstLine="4680"/>
      </w:pPr>
      <w:rPr>
        <w:rFonts w:hint="default"/>
        <w:sz w:val="20"/>
        <w:szCs w:val="20"/>
        <w:vertAlign w:val="baseline"/>
      </w:rPr>
    </w:lvl>
    <w:lvl w:ilvl="7">
      <w:start w:val="1"/>
      <w:numFmt w:val="lowerLetter"/>
      <w:lvlText w:val="%8."/>
      <w:lvlJc w:val="left"/>
      <w:pPr>
        <w:ind w:left="5760" w:firstLine="5400"/>
      </w:pPr>
      <w:rPr>
        <w:rFonts w:hint="default"/>
        <w:vertAlign w:val="baseline"/>
      </w:rPr>
    </w:lvl>
    <w:lvl w:ilvl="8">
      <w:start w:val="1"/>
      <w:numFmt w:val="lowerRoman"/>
      <w:lvlText w:val="%9."/>
      <w:lvlJc w:val="right"/>
      <w:pPr>
        <w:ind w:left="6480" w:firstLine="6300"/>
      </w:pPr>
      <w:rPr>
        <w:rFonts w:hint="default"/>
        <w:vertAlign w:val="baseline"/>
      </w:rPr>
    </w:lvl>
  </w:abstractNum>
  <w:abstractNum w:abstractNumId="83" w15:restartNumberingAfterBreak="0">
    <w:nsid w:val="73EC6359"/>
    <w:multiLevelType w:val="hybridMultilevel"/>
    <w:tmpl w:val="546ADB5C"/>
    <w:lvl w:ilvl="0" w:tplc="6D2E04D0">
      <w:start w:val="1"/>
      <w:numFmt w:val="decimal"/>
      <w:pStyle w:val="ag"/>
      <w:lvlText w:val="%1."/>
      <w:lvlJc w:val="right"/>
      <w:pPr>
        <w:tabs>
          <w:tab w:val="num" w:pos="360"/>
        </w:tabs>
        <w:ind w:left="360" w:hanging="360"/>
      </w:pPr>
      <w:rPr>
        <w:rFonts w:hint="default"/>
        <w:b w:val="0"/>
        <w:bCs w:val="0"/>
        <w:strike w:val="0"/>
      </w:rPr>
    </w:lvl>
    <w:lvl w:ilvl="1" w:tplc="04150019">
      <w:start w:val="1"/>
      <w:numFmt w:val="lowerLetter"/>
      <w:lvlText w:val="%2)"/>
      <w:lvlJc w:val="left"/>
      <w:pPr>
        <w:tabs>
          <w:tab w:val="num" w:pos="1320"/>
        </w:tabs>
        <w:ind w:left="1320" w:hanging="360"/>
      </w:pPr>
      <w:rPr>
        <w:rFonts w:hint="default"/>
        <w:b w:val="0"/>
        <w:bCs w:val="0"/>
        <w:i w:val="0"/>
        <w:iCs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7635326A"/>
    <w:multiLevelType w:val="multilevel"/>
    <w:tmpl w:val="78AE4F02"/>
    <w:lvl w:ilvl="0">
      <w:start w:val="1"/>
      <w:numFmt w:val="decimal"/>
      <w:lvlText w:val="%1)"/>
      <w:lvlJc w:val="left"/>
      <w:pPr>
        <w:ind w:left="1004" w:firstLine="644"/>
      </w:pPr>
      <w:rPr>
        <w:b w:val="0"/>
        <w:bCs w:val="0"/>
        <w:vertAlign w:val="baseline"/>
      </w:rPr>
    </w:lvl>
    <w:lvl w:ilvl="1">
      <w:start w:val="1"/>
      <w:numFmt w:val="lowerLetter"/>
      <w:lvlText w:val="%2."/>
      <w:lvlJc w:val="left"/>
      <w:pPr>
        <w:ind w:left="1724" w:firstLine="1364"/>
      </w:pPr>
      <w:rPr>
        <w:vertAlign w:val="baseline"/>
      </w:rPr>
    </w:lvl>
    <w:lvl w:ilvl="2">
      <w:start w:val="1"/>
      <w:numFmt w:val="lowerRoman"/>
      <w:lvlText w:val="%3."/>
      <w:lvlJc w:val="right"/>
      <w:pPr>
        <w:ind w:left="2444" w:firstLine="2264"/>
      </w:pPr>
      <w:rPr>
        <w:vertAlign w:val="baseline"/>
      </w:rPr>
    </w:lvl>
    <w:lvl w:ilvl="3">
      <w:start w:val="1"/>
      <w:numFmt w:val="decimal"/>
      <w:lvlText w:val="%4."/>
      <w:lvlJc w:val="left"/>
      <w:pPr>
        <w:ind w:left="3164" w:firstLine="2804"/>
      </w:pPr>
      <w:rPr>
        <w:vertAlign w:val="baseline"/>
      </w:rPr>
    </w:lvl>
    <w:lvl w:ilvl="4">
      <w:start w:val="1"/>
      <w:numFmt w:val="lowerLetter"/>
      <w:lvlText w:val="%5."/>
      <w:lvlJc w:val="left"/>
      <w:pPr>
        <w:ind w:left="3884" w:firstLine="3524"/>
      </w:pPr>
      <w:rPr>
        <w:vertAlign w:val="baseline"/>
      </w:rPr>
    </w:lvl>
    <w:lvl w:ilvl="5">
      <w:start w:val="1"/>
      <w:numFmt w:val="lowerRoman"/>
      <w:lvlText w:val="%6."/>
      <w:lvlJc w:val="right"/>
      <w:pPr>
        <w:ind w:left="4604" w:firstLine="4424"/>
      </w:pPr>
      <w:rPr>
        <w:vertAlign w:val="baseline"/>
      </w:rPr>
    </w:lvl>
    <w:lvl w:ilvl="6">
      <w:start w:val="1"/>
      <w:numFmt w:val="decimal"/>
      <w:lvlText w:val="%7."/>
      <w:lvlJc w:val="left"/>
      <w:pPr>
        <w:ind w:left="5324" w:firstLine="4964"/>
      </w:pPr>
      <w:rPr>
        <w:vertAlign w:val="baseline"/>
      </w:rPr>
    </w:lvl>
    <w:lvl w:ilvl="7">
      <w:start w:val="1"/>
      <w:numFmt w:val="lowerLetter"/>
      <w:lvlText w:val="%8."/>
      <w:lvlJc w:val="left"/>
      <w:pPr>
        <w:ind w:left="6044" w:firstLine="5684"/>
      </w:pPr>
      <w:rPr>
        <w:vertAlign w:val="baseline"/>
      </w:rPr>
    </w:lvl>
    <w:lvl w:ilvl="8">
      <w:start w:val="1"/>
      <w:numFmt w:val="lowerRoman"/>
      <w:lvlText w:val="%9."/>
      <w:lvlJc w:val="right"/>
      <w:pPr>
        <w:ind w:left="6764" w:firstLine="6584"/>
      </w:pPr>
      <w:rPr>
        <w:vertAlign w:val="baseline"/>
      </w:rPr>
    </w:lvl>
  </w:abstractNum>
  <w:abstractNum w:abstractNumId="85" w15:restartNumberingAfterBreak="0">
    <w:nsid w:val="767B2D66"/>
    <w:multiLevelType w:val="hybridMultilevel"/>
    <w:tmpl w:val="8A507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90805D8"/>
    <w:multiLevelType w:val="hybridMultilevel"/>
    <w:tmpl w:val="4746CD84"/>
    <w:lvl w:ilvl="0" w:tplc="04150001">
      <w:start w:val="1"/>
      <w:numFmt w:val="bullet"/>
      <w:lvlText w:val=""/>
      <w:lvlJc w:val="left"/>
      <w:pPr>
        <w:ind w:left="1146" w:hanging="360"/>
      </w:pPr>
      <w:rPr>
        <w:rFonts w:ascii="Symbol" w:hAnsi="Symbol" w:hint="default"/>
      </w:rPr>
    </w:lvl>
    <w:lvl w:ilvl="1" w:tplc="04150001">
      <w:start w:val="1"/>
      <w:numFmt w:val="bullet"/>
      <w:lvlText w:val=""/>
      <w:lvlJc w:val="left"/>
      <w:pPr>
        <w:ind w:left="1866" w:hanging="360"/>
      </w:pPr>
      <w:rPr>
        <w:rFonts w:ascii="Symbol" w:hAnsi="Symbol"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7" w15:restartNumberingAfterBreak="0">
    <w:nsid w:val="79A74C86"/>
    <w:multiLevelType w:val="multilevel"/>
    <w:tmpl w:val="2E26F738"/>
    <w:lvl w:ilvl="0">
      <w:start w:val="1"/>
      <w:numFmt w:val="decimal"/>
      <w:lvlText w:val="%1."/>
      <w:lvlJc w:val="left"/>
      <w:pPr>
        <w:ind w:left="1145" w:firstLine="785"/>
      </w:pPr>
      <w:rPr>
        <w:b w:val="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8" w15:restartNumberingAfterBreak="0">
    <w:nsid w:val="79FD22ED"/>
    <w:multiLevelType w:val="hybridMultilevel"/>
    <w:tmpl w:val="3DB25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A492076"/>
    <w:multiLevelType w:val="hybridMultilevel"/>
    <w:tmpl w:val="26C6D0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7B3E5FDB"/>
    <w:multiLevelType w:val="hybridMultilevel"/>
    <w:tmpl w:val="6472D7DA"/>
    <w:lvl w:ilvl="0" w:tplc="04150011">
      <w:start w:val="1"/>
      <w:numFmt w:val="decimal"/>
      <w:pStyle w:val="Styl1"/>
      <w:lvlText w:val="%1)"/>
      <w:lvlJc w:val="left"/>
      <w:pPr>
        <w:ind w:left="1083" w:hanging="360"/>
      </w:pPr>
      <w:rPr>
        <w:rFonts w:hint="default"/>
      </w:rPr>
    </w:lvl>
    <w:lvl w:ilvl="1" w:tplc="04150019">
      <w:start w:val="1"/>
      <w:numFmt w:val="lowerLetter"/>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91" w15:restartNumberingAfterBreak="0">
    <w:nsid w:val="7B857FC8"/>
    <w:multiLevelType w:val="hybridMultilevel"/>
    <w:tmpl w:val="5EAA238A"/>
    <w:lvl w:ilvl="0" w:tplc="CE08A0B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CDF4248"/>
    <w:multiLevelType w:val="hybridMultilevel"/>
    <w:tmpl w:val="11EE1A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63"/>
  </w:num>
  <w:num w:numId="3">
    <w:abstractNumId w:val="50"/>
  </w:num>
  <w:num w:numId="4">
    <w:abstractNumId w:val="87"/>
  </w:num>
  <w:num w:numId="5">
    <w:abstractNumId w:val="84"/>
  </w:num>
  <w:num w:numId="6">
    <w:abstractNumId w:val="31"/>
  </w:num>
  <w:num w:numId="7">
    <w:abstractNumId w:val="22"/>
  </w:num>
  <w:num w:numId="8">
    <w:abstractNumId w:val="67"/>
  </w:num>
  <w:num w:numId="9">
    <w:abstractNumId w:val="26"/>
  </w:num>
  <w:num w:numId="10">
    <w:abstractNumId w:val="34"/>
  </w:num>
  <w:num w:numId="11">
    <w:abstractNumId w:val="37"/>
  </w:num>
  <w:num w:numId="12">
    <w:abstractNumId w:val="77"/>
  </w:num>
  <w:num w:numId="13">
    <w:abstractNumId w:val="19"/>
  </w:num>
  <w:num w:numId="14">
    <w:abstractNumId w:val="74"/>
  </w:num>
  <w:num w:numId="15">
    <w:abstractNumId w:val="47"/>
  </w:num>
  <w:num w:numId="16">
    <w:abstractNumId w:val="49"/>
  </w:num>
  <w:num w:numId="17">
    <w:abstractNumId w:val="20"/>
  </w:num>
  <w:num w:numId="18">
    <w:abstractNumId w:val="20"/>
  </w:num>
  <w:num w:numId="19">
    <w:abstractNumId w:val="35"/>
  </w:num>
  <w:num w:numId="20">
    <w:abstractNumId w:val="7"/>
  </w:num>
  <w:num w:numId="21">
    <w:abstractNumId w:val="23"/>
  </w:num>
  <w:num w:numId="22">
    <w:abstractNumId w:val="43"/>
  </w:num>
  <w:num w:numId="23">
    <w:abstractNumId w:val="62"/>
  </w:num>
  <w:num w:numId="24">
    <w:abstractNumId w:val="10"/>
  </w:num>
  <w:num w:numId="25">
    <w:abstractNumId w:val="83"/>
  </w:num>
  <w:num w:numId="26">
    <w:abstractNumId w:val="44"/>
  </w:num>
  <w:num w:numId="27">
    <w:abstractNumId w:val="38"/>
  </w:num>
  <w:num w:numId="28">
    <w:abstractNumId w:val="90"/>
  </w:num>
  <w:num w:numId="29">
    <w:abstractNumId w:val="61"/>
  </w:num>
  <w:num w:numId="30">
    <w:abstractNumId w:val="78"/>
  </w:num>
  <w:num w:numId="31">
    <w:abstractNumId w:val="58"/>
  </w:num>
  <w:num w:numId="32">
    <w:abstractNumId w:val="59"/>
  </w:num>
  <w:num w:numId="33">
    <w:abstractNumId w:val="54"/>
  </w:num>
  <w:num w:numId="34">
    <w:abstractNumId w:val="70"/>
  </w:num>
  <w:num w:numId="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num>
  <w:num w:numId="38">
    <w:abstractNumId w:val="36"/>
  </w:num>
  <w:num w:numId="39">
    <w:abstractNumId w:val="18"/>
    <w:lvlOverride w:ilvl="0">
      <w:startOverride w:val="1"/>
    </w:lvlOverride>
  </w:num>
  <w:num w:numId="40">
    <w:abstractNumId w:val="72"/>
  </w:num>
  <w:num w:numId="41">
    <w:abstractNumId w:val="8"/>
  </w:num>
  <w:num w:numId="42">
    <w:abstractNumId w:val="69"/>
  </w:num>
  <w:num w:numId="43">
    <w:abstractNumId w:val="89"/>
  </w:num>
  <w:num w:numId="44">
    <w:abstractNumId w:val="5"/>
  </w:num>
  <w:num w:numId="45">
    <w:abstractNumId w:val="76"/>
  </w:num>
  <w:num w:numId="46">
    <w:abstractNumId w:val="42"/>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1"/>
  </w:num>
  <w:num w:numId="49">
    <w:abstractNumId w:val="79"/>
  </w:num>
  <w:num w:numId="50">
    <w:abstractNumId w:val="86"/>
  </w:num>
  <w:num w:numId="51">
    <w:abstractNumId w:val="45"/>
  </w:num>
  <w:num w:numId="52">
    <w:abstractNumId w:val="29"/>
  </w:num>
  <w:num w:numId="53">
    <w:abstractNumId w:val="28"/>
  </w:num>
  <w:num w:numId="54">
    <w:abstractNumId w:val="21"/>
  </w:num>
  <w:num w:numId="55">
    <w:abstractNumId w:val="65"/>
  </w:num>
  <w:num w:numId="56">
    <w:abstractNumId w:val="11"/>
  </w:num>
  <w:num w:numId="57">
    <w:abstractNumId w:val="9"/>
  </w:num>
  <w:num w:numId="58">
    <w:abstractNumId w:val="56"/>
  </w:num>
  <w:num w:numId="59">
    <w:abstractNumId w:val="91"/>
  </w:num>
  <w:num w:numId="60">
    <w:abstractNumId w:val="81"/>
  </w:num>
  <w:num w:numId="61">
    <w:abstractNumId w:val="6"/>
  </w:num>
  <w:num w:numId="62">
    <w:abstractNumId w:val="73"/>
  </w:num>
  <w:num w:numId="63">
    <w:abstractNumId w:val="1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6"/>
  </w:num>
  <w:num w:numId="76">
    <w:abstractNumId w:val="88"/>
  </w:num>
  <w:num w:numId="77">
    <w:abstractNumId w:val="85"/>
  </w:num>
  <w:num w:numId="78">
    <w:abstractNumId w:val="60"/>
  </w:num>
  <w:num w:numId="79">
    <w:abstractNumId w:val="64"/>
  </w:num>
  <w:num w:numId="80">
    <w:abstractNumId w:val="17"/>
  </w:num>
  <w:num w:numId="81">
    <w:abstractNumId w:val="68"/>
  </w:num>
  <w:num w:numId="82">
    <w:abstractNumId w:val="16"/>
  </w:num>
  <w:num w:numId="83">
    <w:abstractNumId w:val="48"/>
  </w:num>
  <w:num w:numId="84">
    <w:abstractNumId w:val="39"/>
  </w:num>
  <w:num w:numId="8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num>
  <w:num w:numId="87">
    <w:abstractNumId w:val="92"/>
  </w:num>
  <w:num w:numId="88">
    <w:abstractNumId w:val="32"/>
  </w:num>
  <w:num w:numId="89">
    <w:abstractNumId w:val="4"/>
  </w:num>
  <w:num w:numId="90">
    <w:abstractNumId w:val="82"/>
  </w:num>
  <w:num w:numId="91">
    <w:abstractNumId w:val="52"/>
  </w:num>
  <w:num w:numId="92">
    <w:abstractNumId w:val="14"/>
  </w:num>
  <w:num w:numId="93">
    <w:abstractNumId w:val="41"/>
  </w:num>
  <w:num w:numId="94">
    <w:abstractNumId w:val="51"/>
  </w:num>
  <w:num w:numId="95">
    <w:abstractNumId w:val="27"/>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weł Jankiewicz">
    <w15:presenceInfo w15:providerId="None" w15:userId="Paweł Jankiewic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017"/>
    <w:rsid w:val="0000072A"/>
    <w:rsid w:val="00001CE5"/>
    <w:rsid w:val="000021B5"/>
    <w:rsid w:val="00004C09"/>
    <w:rsid w:val="00007341"/>
    <w:rsid w:val="000111F7"/>
    <w:rsid w:val="00012E14"/>
    <w:rsid w:val="00013B57"/>
    <w:rsid w:val="00016235"/>
    <w:rsid w:val="0002126C"/>
    <w:rsid w:val="000236F2"/>
    <w:rsid w:val="00024697"/>
    <w:rsid w:val="00027090"/>
    <w:rsid w:val="000318E9"/>
    <w:rsid w:val="000366FC"/>
    <w:rsid w:val="00036709"/>
    <w:rsid w:val="000368DC"/>
    <w:rsid w:val="00044A33"/>
    <w:rsid w:val="0004589B"/>
    <w:rsid w:val="00057C61"/>
    <w:rsid w:val="000614CD"/>
    <w:rsid w:val="00070137"/>
    <w:rsid w:val="0007331F"/>
    <w:rsid w:val="00073ED2"/>
    <w:rsid w:val="00080AB3"/>
    <w:rsid w:val="00082D76"/>
    <w:rsid w:val="0008370E"/>
    <w:rsid w:val="000878FE"/>
    <w:rsid w:val="00095284"/>
    <w:rsid w:val="0009592B"/>
    <w:rsid w:val="000A0938"/>
    <w:rsid w:val="000A7840"/>
    <w:rsid w:val="000A7EBE"/>
    <w:rsid w:val="000B08FC"/>
    <w:rsid w:val="000C6CF9"/>
    <w:rsid w:val="000C6F81"/>
    <w:rsid w:val="000C7485"/>
    <w:rsid w:val="000D594A"/>
    <w:rsid w:val="000D690B"/>
    <w:rsid w:val="000E3C8E"/>
    <w:rsid w:val="000E4597"/>
    <w:rsid w:val="000E726B"/>
    <w:rsid w:val="000E78A9"/>
    <w:rsid w:val="000F12BE"/>
    <w:rsid w:val="000F292B"/>
    <w:rsid w:val="00100504"/>
    <w:rsid w:val="001034D6"/>
    <w:rsid w:val="00106AFD"/>
    <w:rsid w:val="001116C3"/>
    <w:rsid w:val="001119EA"/>
    <w:rsid w:val="00113256"/>
    <w:rsid w:val="001150C0"/>
    <w:rsid w:val="00123095"/>
    <w:rsid w:val="00126BAC"/>
    <w:rsid w:val="00127CC6"/>
    <w:rsid w:val="00135D60"/>
    <w:rsid w:val="001443F6"/>
    <w:rsid w:val="00150047"/>
    <w:rsid w:val="001508BF"/>
    <w:rsid w:val="00153228"/>
    <w:rsid w:val="00173382"/>
    <w:rsid w:val="00174074"/>
    <w:rsid w:val="0017573D"/>
    <w:rsid w:val="00175EF7"/>
    <w:rsid w:val="0018206A"/>
    <w:rsid w:val="00182C89"/>
    <w:rsid w:val="00184BDE"/>
    <w:rsid w:val="0019102A"/>
    <w:rsid w:val="0019247F"/>
    <w:rsid w:val="001927BD"/>
    <w:rsid w:val="00193A9D"/>
    <w:rsid w:val="001967F1"/>
    <w:rsid w:val="00196B75"/>
    <w:rsid w:val="001A2D6E"/>
    <w:rsid w:val="001A7CB8"/>
    <w:rsid w:val="001B0C38"/>
    <w:rsid w:val="001B54AC"/>
    <w:rsid w:val="001C413F"/>
    <w:rsid w:val="001C4377"/>
    <w:rsid w:val="001C49ED"/>
    <w:rsid w:val="001C4BED"/>
    <w:rsid w:val="001C7BA5"/>
    <w:rsid w:val="001D07DE"/>
    <w:rsid w:val="001D1819"/>
    <w:rsid w:val="001D1D50"/>
    <w:rsid w:val="001D2964"/>
    <w:rsid w:val="001D4FB1"/>
    <w:rsid w:val="001D529B"/>
    <w:rsid w:val="001E2760"/>
    <w:rsid w:val="001E7575"/>
    <w:rsid w:val="001F15C3"/>
    <w:rsid w:val="001F1662"/>
    <w:rsid w:val="001F1813"/>
    <w:rsid w:val="001F75B0"/>
    <w:rsid w:val="00200FFE"/>
    <w:rsid w:val="00204A9F"/>
    <w:rsid w:val="002051FE"/>
    <w:rsid w:val="0020591E"/>
    <w:rsid w:val="00211440"/>
    <w:rsid w:val="00212B53"/>
    <w:rsid w:val="00214FFE"/>
    <w:rsid w:val="002156BF"/>
    <w:rsid w:val="0021654B"/>
    <w:rsid w:val="0021658C"/>
    <w:rsid w:val="0022100D"/>
    <w:rsid w:val="00221229"/>
    <w:rsid w:val="00221D06"/>
    <w:rsid w:val="0022412A"/>
    <w:rsid w:val="00225938"/>
    <w:rsid w:val="00225BCE"/>
    <w:rsid w:val="00231BA7"/>
    <w:rsid w:val="002329E0"/>
    <w:rsid w:val="00234391"/>
    <w:rsid w:val="0023647C"/>
    <w:rsid w:val="0023758D"/>
    <w:rsid w:val="0024159E"/>
    <w:rsid w:val="00242753"/>
    <w:rsid w:val="0024520B"/>
    <w:rsid w:val="002511BE"/>
    <w:rsid w:val="00255665"/>
    <w:rsid w:val="002627B6"/>
    <w:rsid w:val="00270288"/>
    <w:rsid w:val="00281D8E"/>
    <w:rsid w:val="00286E4D"/>
    <w:rsid w:val="0029306A"/>
    <w:rsid w:val="002A409D"/>
    <w:rsid w:val="002A4883"/>
    <w:rsid w:val="002A52C6"/>
    <w:rsid w:val="002A70EA"/>
    <w:rsid w:val="002B1376"/>
    <w:rsid w:val="002B4241"/>
    <w:rsid w:val="002B6894"/>
    <w:rsid w:val="002C161F"/>
    <w:rsid w:val="002C296C"/>
    <w:rsid w:val="002C3CF1"/>
    <w:rsid w:val="002D1958"/>
    <w:rsid w:val="002D5861"/>
    <w:rsid w:val="002D623D"/>
    <w:rsid w:val="002E0F59"/>
    <w:rsid w:val="002E4FFB"/>
    <w:rsid w:val="002E5C77"/>
    <w:rsid w:val="002E5CFF"/>
    <w:rsid w:val="002F1812"/>
    <w:rsid w:val="002F2990"/>
    <w:rsid w:val="002F2C11"/>
    <w:rsid w:val="002F2FBB"/>
    <w:rsid w:val="002F3DAE"/>
    <w:rsid w:val="002F4B85"/>
    <w:rsid w:val="003013CA"/>
    <w:rsid w:val="00301CD6"/>
    <w:rsid w:val="00310373"/>
    <w:rsid w:val="00310BC0"/>
    <w:rsid w:val="00312873"/>
    <w:rsid w:val="00314F16"/>
    <w:rsid w:val="003173F5"/>
    <w:rsid w:val="0032740A"/>
    <w:rsid w:val="003342FF"/>
    <w:rsid w:val="00335F18"/>
    <w:rsid w:val="00336E4C"/>
    <w:rsid w:val="00344A15"/>
    <w:rsid w:val="00350AFA"/>
    <w:rsid w:val="003512ED"/>
    <w:rsid w:val="00353ACA"/>
    <w:rsid w:val="00353CC5"/>
    <w:rsid w:val="003543FA"/>
    <w:rsid w:val="00356CA1"/>
    <w:rsid w:val="0036233F"/>
    <w:rsid w:val="00364690"/>
    <w:rsid w:val="00374649"/>
    <w:rsid w:val="00377CA6"/>
    <w:rsid w:val="0038149D"/>
    <w:rsid w:val="003838AB"/>
    <w:rsid w:val="00385B7E"/>
    <w:rsid w:val="0038667C"/>
    <w:rsid w:val="0038667D"/>
    <w:rsid w:val="00392B3A"/>
    <w:rsid w:val="00395438"/>
    <w:rsid w:val="00396671"/>
    <w:rsid w:val="003B0AE0"/>
    <w:rsid w:val="003B2772"/>
    <w:rsid w:val="003B2B4D"/>
    <w:rsid w:val="003B4230"/>
    <w:rsid w:val="003B5C19"/>
    <w:rsid w:val="003C1FD7"/>
    <w:rsid w:val="003C597B"/>
    <w:rsid w:val="003C7A59"/>
    <w:rsid w:val="003C7DEC"/>
    <w:rsid w:val="003C7E19"/>
    <w:rsid w:val="003D2C5C"/>
    <w:rsid w:val="003D4BB1"/>
    <w:rsid w:val="003D7131"/>
    <w:rsid w:val="003E27DD"/>
    <w:rsid w:val="003F1CD9"/>
    <w:rsid w:val="0040224C"/>
    <w:rsid w:val="00402444"/>
    <w:rsid w:val="00405509"/>
    <w:rsid w:val="00411AC0"/>
    <w:rsid w:val="004131EE"/>
    <w:rsid w:val="00413EA7"/>
    <w:rsid w:val="0041599A"/>
    <w:rsid w:val="00424DA7"/>
    <w:rsid w:val="00426949"/>
    <w:rsid w:val="00430F72"/>
    <w:rsid w:val="0043428E"/>
    <w:rsid w:val="0043475D"/>
    <w:rsid w:val="00441283"/>
    <w:rsid w:val="0044132A"/>
    <w:rsid w:val="004461DA"/>
    <w:rsid w:val="00447CDB"/>
    <w:rsid w:val="00461C6F"/>
    <w:rsid w:val="00462111"/>
    <w:rsid w:val="004651C0"/>
    <w:rsid w:val="0046683B"/>
    <w:rsid w:val="0047077E"/>
    <w:rsid w:val="00471621"/>
    <w:rsid w:val="0047574A"/>
    <w:rsid w:val="00480A54"/>
    <w:rsid w:val="00481C40"/>
    <w:rsid w:val="00483BE9"/>
    <w:rsid w:val="00483FA5"/>
    <w:rsid w:val="00484182"/>
    <w:rsid w:val="004863BC"/>
    <w:rsid w:val="004876F2"/>
    <w:rsid w:val="0049023C"/>
    <w:rsid w:val="00492772"/>
    <w:rsid w:val="004941DB"/>
    <w:rsid w:val="00494555"/>
    <w:rsid w:val="004A0A3A"/>
    <w:rsid w:val="004A392C"/>
    <w:rsid w:val="004A5189"/>
    <w:rsid w:val="004B298D"/>
    <w:rsid w:val="004C01BA"/>
    <w:rsid w:val="004C0DAD"/>
    <w:rsid w:val="004C4E4E"/>
    <w:rsid w:val="004D17A5"/>
    <w:rsid w:val="004E2279"/>
    <w:rsid w:val="004E375B"/>
    <w:rsid w:val="004E4C14"/>
    <w:rsid w:val="004E5244"/>
    <w:rsid w:val="004F04F9"/>
    <w:rsid w:val="004F0913"/>
    <w:rsid w:val="004F0945"/>
    <w:rsid w:val="004F0FB4"/>
    <w:rsid w:val="004F309F"/>
    <w:rsid w:val="004F339C"/>
    <w:rsid w:val="004F61FB"/>
    <w:rsid w:val="00502151"/>
    <w:rsid w:val="005023E7"/>
    <w:rsid w:val="0051108E"/>
    <w:rsid w:val="00522565"/>
    <w:rsid w:val="00524485"/>
    <w:rsid w:val="005254FC"/>
    <w:rsid w:val="00526395"/>
    <w:rsid w:val="00527114"/>
    <w:rsid w:val="00531528"/>
    <w:rsid w:val="0053276D"/>
    <w:rsid w:val="005350A8"/>
    <w:rsid w:val="00541D93"/>
    <w:rsid w:val="0054269C"/>
    <w:rsid w:val="005521FB"/>
    <w:rsid w:val="00552EEA"/>
    <w:rsid w:val="005532B0"/>
    <w:rsid w:val="0056756C"/>
    <w:rsid w:val="0057225F"/>
    <w:rsid w:val="005761CB"/>
    <w:rsid w:val="00576D7B"/>
    <w:rsid w:val="00580160"/>
    <w:rsid w:val="005848B6"/>
    <w:rsid w:val="00586959"/>
    <w:rsid w:val="005869B3"/>
    <w:rsid w:val="00586F97"/>
    <w:rsid w:val="00586FF6"/>
    <w:rsid w:val="005872A3"/>
    <w:rsid w:val="0058781C"/>
    <w:rsid w:val="005933F5"/>
    <w:rsid w:val="005A094D"/>
    <w:rsid w:val="005A28F7"/>
    <w:rsid w:val="005A291B"/>
    <w:rsid w:val="005A3FE7"/>
    <w:rsid w:val="005A5214"/>
    <w:rsid w:val="005A5380"/>
    <w:rsid w:val="005B037B"/>
    <w:rsid w:val="005B1A6B"/>
    <w:rsid w:val="005B20DD"/>
    <w:rsid w:val="005C316B"/>
    <w:rsid w:val="005C5EA4"/>
    <w:rsid w:val="005C636E"/>
    <w:rsid w:val="005D2D32"/>
    <w:rsid w:val="005D45B4"/>
    <w:rsid w:val="005D5FC3"/>
    <w:rsid w:val="005D69EC"/>
    <w:rsid w:val="005E03C0"/>
    <w:rsid w:val="005E0DF3"/>
    <w:rsid w:val="005E15C8"/>
    <w:rsid w:val="005E1C77"/>
    <w:rsid w:val="005E3703"/>
    <w:rsid w:val="005F0F1A"/>
    <w:rsid w:val="005F4C42"/>
    <w:rsid w:val="005F7317"/>
    <w:rsid w:val="005F7D3A"/>
    <w:rsid w:val="005F7EF5"/>
    <w:rsid w:val="00604F1E"/>
    <w:rsid w:val="00612918"/>
    <w:rsid w:val="00615AD3"/>
    <w:rsid w:val="0062213D"/>
    <w:rsid w:val="0062318A"/>
    <w:rsid w:val="006243B4"/>
    <w:rsid w:val="00624B8B"/>
    <w:rsid w:val="0062617E"/>
    <w:rsid w:val="00627BEB"/>
    <w:rsid w:val="00635CCE"/>
    <w:rsid w:val="00637A9C"/>
    <w:rsid w:val="00641254"/>
    <w:rsid w:val="00647A0A"/>
    <w:rsid w:val="006507F6"/>
    <w:rsid w:val="00653260"/>
    <w:rsid w:val="006542D0"/>
    <w:rsid w:val="00660483"/>
    <w:rsid w:val="00663011"/>
    <w:rsid w:val="0066303A"/>
    <w:rsid w:val="00664678"/>
    <w:rsid w:val="00665494"/>
    <w:rsid w:val="00666CB3"/>
    <w:rsid w:val="006714C4"/>
    <w:rsid w:val="006725DD"/>
    <w:rsid w:val="006732AE"/>
    <w:rsid w:val="006740A6"/>
    <w:rsid w:val="00676105"/>
    <w:rsid w:val="00676FE6"/>
    <w:rsid w:val="00686326"/>
    <w:rsid w:val="006905FA"/>
    <w:rsid w:val="0069113E"/>
    <w:rsid w:val="00696435"/>
    <w:rsid w:val="006A0892"/>
    <w:rsid w:val="006A0BF7"/>
    <w:rsid w:val="006A12DF"/>
    <w:rsid w:val="006A4981"/>
    <w:rsid w:val="006A59A0"/>
    <w:rsid w:val="006B132B"/>
    <w:rsid w:val="006B2184"/>
    <w:rsid w:val="006B4AE5"/>
    <w:rsid w:val="006B4D25"/>
    <w:rsid w:val="006B70BF"/>
    <w:rsid w:val="006C434B"/>
    <w:rsid w:val="006C4584"/>
    <w:rsid w:val="006C5EC2"/>
    <w:rsid w:val="006D1067"/>
    <w:rsid w:val="006D3C6D"/>
    <w:rsid w:val="006D6F44"/>
    <w:rsid w:val="006D753C"/>
    <w:rsid w:val="006D7F5B"/>
    <w:rsid w:val="006E00F8"/>
    <w:rsid w:val="006E2219"/>
    <w:rsid w:val="006E24FB"/>
    <w:rsid w:val="006E2B04"/>
    <w:rsid w:val="006E3541"/>
    <w:rsid w:val="006E432E"/>
    <w:rsid w:val="006E43A9"/>
    <w:rsid w:val="006E4AF5"/>
    <w:rsid w:val="006F09A5"/>
    <w:rsid w:val="006F0F07"/>
    <w:rsid w:val="006F55F3"/>
    <w:rsid w:val="006F7743"/>
    <w:rsid w:val="007036BE"/>
    <w:rsid w:val="007141E1"/>
    <w:rsid w:val="007214D8"/>
    <w:rsid w:val="00721AC2"/>
    <w:rsid w:val="00724CE9"/>
    <w:rsid w:val="007259DE"/>
    <w:rsid w:val="007306B1"/>
    <w:rsid w:val="007348BB"/>
    <w:rsid w:val="00734B48"/>
    <w:rsid w:val="00740D95"/>
    <w:rsid w:val="00740DA4"/>
    <w:rsid w:val="00744EA5"/>
    <w:rsid w:val="007462E9"/>
    <w:rsid w:val="007473BF"/>
    <w:rsid w:val="007520AB"/>
    <w:rsid w:val="00754ACE"/>
    <w:rsid w:val="00764B25"/>
    <w:rsid w:val="0076769D"/>
    <w:rsid w:val="0077093A"/>
    <w:rsid w:val="007829FD"/>
    <w:rsid w:val="0079040B"/>
    <w:rsid w:val="00794529"/>
    <w:rsid w:val="00797F5C"/>
    <w:rsid w:val="007A1F5D"/>
    <w:rsid w:val="007A7659"/>
    <w:rsid w:val="007A7934"/>
    <w:rsid w:val="007A79AB"/>
    <w:rsid w:val="007C007F"/>
    <w:rsid w:val="007C19CB"/>
    <w:rsid w:val="007C287A"/>
    <w:rsid w:val="007C3E1D"/>
    <w:rsid w:val="007C4485"/>
    <w:rsid w:val="007D435D"/>
    <w:rsid w:val="007D5178"/>
    <w:rsid w:val="007E10AE"/>
    <w:rsid w:val="007E2D5D"/>
    <w:rsid w:val="007E3D1E"/>
    <w:rsid w:val="007E7AF7"/>
    <w:rsid w:val="007F065B"/>
    <w:rsid w:val="007F3F69"/>
    <w:rsid w:val="007F4299"/>
    <w:rsid w:val="007F48A4"/>
    <w:rsid w:val="007F6CC8"/>
    <w:rsid w:val="0080249E"/>
    <w:rsid w:val="00807422"/>
    <w:rsid w:val="008145D4"/>
    <w:rsid w:val="00815D13"/>
    <w:rsid w:val="00815D51"/>
    <w:rsid w:val="00816959"/>
    <w:rsid w:val="0082141A"/>
    <w:rsid w:val="00822BCE"/>
    <w:rsid w:val="008240FD"/>
    <w:rsid w:val="008405EA"/>
    <w:rsid w:val="0084157B"/>
    <w:rsid w:val="00841A56"/>
    <w:rsid w:val="00842625"/>
    <w:rsid w:val="00842BA9"/>
    <w:rsid w:val="008459AE"/>
    <w:rsid w:val="0084615E"/>
    <w:rsid w:val="008561EF"/>
    <w:rsid w:val="00860F06"/>
    <w:rsid w:val="008642F9"/>
    <w:rsid w:val="008647A4"/>
    <w:rsid w:val="008722E4"/>
    <w:rsid w:val="00874E55"/>
    <w:rsid w:val="00876315"/>
    <w:rsid w:val="00876357"/>
    <w:rsid w:val="00876879"/>
    <w:rsid w:val="00881CC9"/>
    <w:rsid w:val="00891795"/>
    <w:rsid w:val="0089292B"/>
    <w:rsid w:val="0089330B"/>
    <w:rsid w:val="0089396A"/>
    <w:rsid w:val="008965B3"/>
    <w:rsid w:val="008A0F8F"/>
    <w:rsid w:val="008B1543"/>
    <w:rsid w:val="008B3404"/>
    <w:rsid w:val="008B48B8"/>
    <w:rsid w:val="008B4D8D"/>
    <w:rsid w:val="008B7685"/>
    <w:rsid w:val="008C0AF2"/>
    <w:rsid w:val="008C35A9"/>
    <w:rsid w:val="008C4B27"/>
    <w:rsid w:val="008C5B34"/>
    <w:rsid w:val="008D3830"/>
    <w:rsid w:val="008D52BE"/>
    <w:rsid w:val="008D7ED9"/>
    <w:rsid w:val="008E01C1"/>
    <w:rsid w:val="008E24B4"/>
    <w:rsid w:val="008E48FD"/>
    <w:rsid w:val="008F0437"/>
    <w:rsid w:val="008F5945"/>
    <w:rsid w:val="008F5CFF"/>
    <w:rsid w:val="008F6BA5"/>
    <w:rsid w:val="00904E00"/>
    <w:rsid w:val="00915B8A"/>
    <w:rsid w:val="00915D27"/>
    <w:rsid w:val="0092029D"/>
    <w:rsid w:val="0092405F"/>
    <w:rsid w:val="009243DB"/>
    <w:rsid w:val="00924536"/>
    <w:rsid w:val="0092560B"/>
    <w:rsid w:val="009271EA"/>
    <w:rsid w:val="0092755A"/>
    <w:rsid w:val="0093552A"/>
    <w:rsid w:val="00935E19"/>
    <w:rsid w:val="00942208"/>
    <w:rsid w:val="00943045"/>
    <w:rsid w:val="00952A52"/>
    <w:rsid w:val="00953108"/>
    <w:rsid w:val="0095584D"/>
    <w:rsid w:val="00955DF4"/>
    <w:rsid w:val="00957EFB"/>
    <w:rsid w:val="00960498"/>
    <w:rsid w:val="00961816"/>
    <w:rsid w:val="00964DE8"/>
    <w:rsid w:val="009655CB"/>
    <w:rsid w:val="0097375B"/>
    <w:rsid w:val="0097612F"/>
    <w:rsid w:val="009761D5"/>
    <w:rsid w:val="009773AA"/>
    <w:rsid w:val="00982147"/>
    <w:rsid w:val="00982B48"/>
    <w:rsid w:val="00984079"/>
    <w:rsid w:val="00990A08"/>
    <w:rsid w:val="00991FF3"/>
    <w:rsid w:val="009A4BD0"/>
    <w:rsid w:val="009A4CA0"/>
    <w:rsid w:val="009B00CC"/>
    <w:rsid w:val="009B1D30"/>
    <w:rsid w:val="009B3201"/>
    <w:rsid w:val="009B6789"/>
    <w:rsid w:val="009C5181"/>
    <w:rsid w:val="009C5609"/>
    <w:rsid w:val="009C59F9"/>
    <w:rsid w:val="009C62C0"/>
    <w:rsid w:val="009D05AA"/>
    <w:rsid w:val="009D1CA9"/>
    <w:rsid w:val="009D3AE6"/>
    <w:rsid w:val="009D3C04"/>
    <w:rsid w:val="009D7166"/>
    <w:rsid w:val="009E1D04"/>
    <w:rsid w:val="009E5E26"/>
    <w:rsid w:val="009F3AEE"/>
    <w:rsid w:val="009F48FC"/>
    <w:rsid w:val="009F6082"/>
    <w:rsid w:val="00A006F7"/>
    <w:rsid w:val="00A01398"/>
    <w:rsid w:val="00A111FC"/>
    <w:rsid w:val="00A130EB"/>
    <w:rsid w:val="00A155B4"/>
    <w:rsid w:val="00A23435"/>
    <w:rsid w:val="00A25E9B"/>
    <w:rsid w:val="00A34965"/>
    <w:rsid w:val="00A41E85"/>
    <w:rsid w:val="00A45449"/>
    <w:rsid w:val="00A46EA9"/>
    <w:rsid w:val="00A50C6C"/>
    <w:rsid w:val="00A551F6"/>
    <w:rsid w:val="00A62C5B"/>
    <w:rsid w:val="00A63544"/>
    <w:rsid w:val="00A64280"/>
    <w:rsid w:val="00A664E7"/>
    <w:rsid w:val="00A72980"/>
    <w:rsid w:val="00A805D9"/>
    <w:rsid w:val="00A80793"/>
    <w:rsid w:val="00A83629"/>
    <w:rsid w:val="00A8569A"/>
    <w:rsid w:val="00A86681"/>
    <w:rsid w:val="00A922CF"/>
    <w:rsid w:val="00A959E1"/>
    <w:rsid w:val="00AA062C"/>
    <w:rsid w:val="00AA213E"/>
    <w:rsid w:val="00AA3374"/>
    <w:rsid w:val="00AA3422"/>
    <w:rsid w:val="00AA6928"/>
    <w:rsid w:val="00AA720C"/>
    <w:rsid w:val="00AB0A0F"/>
    <w:rsid w:val="00AB0CE2"/>
    <w:rsid w:val="00AB3A38"/>
    <w:rsid w:val="00AB7C20"/>
    <w:rsid w:val="00AC62FF"/>
    <w:rsid w:val="00AD18B5"/>
    <w:rsid w:val="00AD2BA5"/>
    <w:rsid w:val="00AD5D42"/>
    <w:rsid w:val="00AD68BF"/>
    <w:rsid w:val="00AD7953"/>
    <w:rsid w:val="00AE0DC9"/>
    <w:rsid w:val="00AE2CF8"/>
    <w:rsid w:val="00AE4701"/>
    <w:rsid w:val="00AE49CF"/>
    <w:rsid w:val="00AE5A6F"/>
    <w:rsid w:val="00AF2DF4"/>
    <w:rsid w:val="00AF5156"/>
    <w:rsid w:val="00B0019C"/>
    <w:rsid w:val="00B04196"/>
    <w:rsid w:val="00B046A1"/>
    <w:rsid w:val="00B05F71"/>
    <w:rsid w:val="00B10DAA"/>
    <w:rsid w:val="00B14959"/>
    <w:rsid w:val="00B1717C"/>
    <w:rsid w:val="00B17A0F"/>
    <w:rsid w:val="00B2050F"/>
    <w:rsid w:val="00B32A12"/>
    <w:rsid w:val="00B3355B"/>
    <w:rsid w:val="00B358CF"/>
    <w:rsid w:val="00B35E7B"/>
    <w:rsid w:val="00B4002E"/>
    <w:rsid w:val="00B426D1"/>
    <w:rsid w:val="00B42F00"/>
    <w:rsid w:val="00B4545D"/>
    <w:rsid w:val="00B51528"/>
    <w:rsid w:val="00B526D4"/>
    <w:rsid w:val="00B543B2"/>
    <w:rsid w:val="00B629F5"/>
    <w:rsid w:val="00B65630"/>
    <w:rsid w:val="00B67629"/>
    <w:rsid w:val="00B7095F"/>
    <w:rsid w:val="00B717D5"/>
    <w:rsid w:val="00B748D7"/>
    <w:rsid w:val="00B7677C"/>
    <w:rsid w:val="00B817B4"/>
    <w:rsid w:val="00B81E15"/>
    <w:rsid w:val="00B845E4"/>
    <w:rsid w:val="00B91A51"/>
    <w:rsid w:val="00B92258"/>
    <w:rsid w:val="00B9245D"/>
    <w:rsid w:val="00B939D5"/>
    <w:rsid w:val="00B93A38"/>
    <w:rsid w:val="00BA2B77"/>
    <w:rsid w:val="00BA341F"/>
    <w:rsid w:val="00BB2393"/>
    <w:rsid w:val="00BB5D1D"/>
    <w:rsid w:val="00BC1AB4"/>
    <w:rsid w:val="00BC30C2"/>
    <w:rsid w:val="00BD4F9A"/>
    <w:rsid w:val="00BD50CE"/>
    <w:rsid w:val="00BD5996"/>
    <w:rsid w:val="00BD7630"/>
    <w:rsid w:val="00BE174F"/>
    <w:rsid w:val="00BE4262"/>
    <w:rsid w:val="00BE5CE3"/>
    <w:rsid w:val="00BE674C"/>
    <w:rsid w:val="00BF1961"/>
    <w:rsid w:val="00BF52F3"/>
    <w:rsid w:val="00C00085"/>
    <w:rsid w:val="00C0333D"/>
    <w:rsid w:val="00C03EA5"/>
    <w:rsid w:val="00C054CE"/>
    <w:rsid w:val="00C12861"/>
    <w:rsid w:val="00C15B22"/>
    <w:rsid w:val="00C21FDF"/>
    <w:rsid w:val="00C2520C"/>
    <w:rsid w:val="00C30529"/>
    <w:rsid w:val="00C31FC5"/>
    <w:rsid w:val="00C35568"/>
    <w:rsid w:val="00C40402"/>
    <w:rsid w:val="00C46D88"/>
    <w:rsid w:val="00C5293F"/>
    <w:rsid w:val="00C53AEA"/>
    <w:rsid w:val="00C54203"/>
    <w:rsid w:val="00C54641"/>
    <w:rsid w:val="00C55DFB"/>
    <w:rsid w:val="00C609CB"/>
    <w:rsid w:val="00C60AAC"/>
    <w:rsid w:val="00C6416A"/>
    <w:rsid w:val="00C646D1"/>
    <w:rsid w:val="00C65FE3"/>
    <w:rsid w:val="00C725BF"/>
    <w:rsid w:val="00C7280A"/>
    <w:rsid w:val="00C81509"/>
    <w:rsid w:val="00C82BA8"/>
    <w:rsid w:val="00C838B2"/>
    <w:rsid w:val="00C84A7C"/>
    <w:rsid w:val="00C85A7C"/>
    <w:rsid w:val="00C94E1A"/>
    <w:rsid w:val="00C97BF3"/>
    <w:rsid w:val="00CA2D02"/>
    <w:rsid w:val="00CA42FC"/>
    <w:rsid w:val="00CA7BCF"/>
    <w:rsid w:val="00CB1017"/>
    <w:rsid w:val="00CB32AF"/>
    <w:rsid w:val="00CB4A26"/>
    <w:rsid w:val="00CC0CF3"/>
    <w:rsid w:val="00CC2083"/>
    <w:rsid w:val="00CD04EE"/>
    <w:rsid w:val="00CD474C"/>
    <w:rsid w:val="00CE1D83"/>
    <w:rsid w:val="00CE4B7E"/>
    <w:rsid w:val="00CE4F69"/>
    <w:rsid w:val="00CE627D"/>
    <w:rsid w:val="00CF1332"/>
    <w:rsid w:val="00CF7B08"/>
    <w:rsid w:val="00D03E9F"/>
    <w:rsid w:val="00D074B8"/>
    <w:rsid w:val="00D13061"/>
    <w:rsid w:val="00D16B8E"/>
    <w:rsid w:val="00D174D7"/>
    <w:rsid w:val="00D22D4C"/>
    <w:rsid w:val="00D23699"/>
    <w:rsid w:val="00D23838"/>
    <w:rsid w:val="00D246BE"/>
    <w:rsid w:val="00D249E2"/>
    <w:rsid w:val="00D302CC"/>
    <w:rsid w:val="00D31F15"/>
    <w:rsid w:val="00D33E8A"/>
    <w:rsid w:val="00D34C15"/>
    <w:rsid w:val="00D37090"/>
    <w:rsid w:val="00D444D0"/>
    <w:rsid w:val="00D53F7A"/>
    <w:rsid w:val="00D552B0"/>
    <w:rsid w:val="00D55AFA"/>
    <w:rsid w:val="00D608D6"/>
    <w:rsid w:val="00D61064"/>
    <w:rsid w:val="00D61F62"/>
    <w:rsid w:val="00D64CBC"/>
    <w:rsid w:val="00D664AA"/>
    <w:rsid w:val="00D705B4"/>
    <w:rsid w:val="00D73732"/>
    <w:rsid w:val="00D74048"/>
    <w:rsid w:val="00D80FA3"/>
    <w:rsid w:val="00D8604D"/>
    <w:rsid w:val="00D900C1"/>
    <w:rsid w:val="00D94DC9"/>
    <w:rsid w:val="00DA2813"/>
    <w:rsid w:val="00DB0CB7"/>
    <w:rsid w:val="00DC04DE"/>
    <w:rsid w:val="00DC4ACB"/>
    <w:rsid w:val="00DC7900"/>
    <w:rsid w:val="00DD140C"/>
    <w:rsid w:val="00DD256C"/>
    <w:rsid w:val="00DD26A2"/>
    <w:rsid w:val="00DD3D46"/>
    <w:rsid w:val="00DD7B15"/>
    <w:rsid w:val="00DE4094"/>
    <w:rsid w:val="00DE683F"/>
    <w:rsid w:val="00DF2E1E"/>
    <w:rsid w:val="00DF5C65"/>
    <w:rsid w:val="00DF763B"/>
    <w:rsid w:val="00E00FFE"/>
    <w:rsid w:val="00E07D29"/>
    <w:rsid w:val="00E10385"/>
    <w:rsid w:val="00E11543"/>
    <w:rsid w:val="00E13BDF"/>
    <w:rsid w:val="00E14BD8"/>
    <w:rsid w:val="00E15F9F"/>
    <w:rsid w:val="00E1727D"/>
    <w:rsid w:val="00E210AD"/>
    <w:rsid w:val="00E22B74"/>
    <w:rsid w:val="00E22D94"/>
    <w:rsid w:val="00E248C2"/>
    <w:rsid w:val="00E24C84"/>
    <w:rsid w:val="00E31146"/>
    <w:rsid w:val="00E32261"/>
    <w:rsid w:val="00E33EF0"/>
    <w:rsid w:val="00E34534"/>
    <w:rsid w:val="00E374B7"/>
    <w:rsid w:val="00E4630B"/>
    <w:rsid w:val="00E50205"/>
    <w:rsid w:val="00E50B8B"/>
    <w:rsid w:val="00E52DAD"/>
    <w:rsid w:val="00E53027"/>
    <w:rsid w:val="00E56F79"/>
    <w:rsid w:val="00E60278"/>
    <w:rsid w:val="00E60471"/>
    <w:rsid w:val="00E615E5"/>
    <w:rsid w:val="00E625D0"/>
    <w:rsid w:val="00E6379D"/>
    <w:rsid w:val="00E64968"/>
    <w:rsid w:val="00E73D81"/>
    <w:rsid w:val="00E75525"/>
    <w:rsid w:val="00E7604B"/>
    <w:rsid w:val="00E775F9"/>
    <w:rsid w:val="00E80507"/>
    <w:rsid w:val="00E925F5"/>
    <w:rsid w:val="00E92E2D"/>
    <w:rsid w:val="00EA0FE7"/>
    <w:rsid w:val="00EB3FAF"/>
    <w:rsid w:val="00EB6CD5"/>
    <w:rsid w:val="00EB7291"/>
    <w:rsid w:val="00ED54DE"/>
    <w:rsid w:val="00EE4671"/>
    <w:rsid w:val="00EF0031"/>
    <w:rsid w:val="00EF652C"/>
    <w:rsid w:val="00EF6710"/>
    <w:rsid w:val="00F017C2"/>
    <w:rsid w:val="00F04356"/>
    <w:rsid w:val="00F067EA"/>
    <w:rsid w:val="00F10C09"/>
    <w:rsid w:val="00F15F87"/>
    <w:rsid w:val="00F1679C"/>
    <w:rsid w:val="00F17C07"/>
    <w:rsid w:val="00F23CC1"/>
    <w:rsid w:val="00F26824"/>
    <w:rsid w:val="00F3095A"/>
    <w:rsid w:val="00F324D8"/>
    <w:rsid w:val="00F33F8F"/>
    <w:rsid w:val="00F3645A"/>
    <w:rsid w:val="00F36BCE"/>
    <w:rsid w:val="00F371F8"/>
    <w:rsid w:val="00F524E7"/>
    <w:rsid w:val="00F556B0"/>
    <w:rsid w:val="00F57965"/>
    <w:rsid w:val="00F57F11"/>
    <w:rsid w:val="00F609F0"/>
    <w:rsid w:val="00F60DE0"/>
    <w:rsid w:val="00F61EA4"/>
    <w:rsid w:val="00F63012"/>
    <w:rsid w:val="00F64476"/>
    <w:rsid w:val="00F705C8"/>
    <w:rsid w:val="00F71074"/>
    <w:rsid w:val="00F7129B"/>
    <w:rsid w:val="00F715CC"/>
    <w:rsid w:val="00F739D0"/>
    <w:rsid w:val="00F82B64"/>
    <w:rsid w:val="00F82F01"/>
    <w:rsid w:val="00F905EA"/>
    <w:rsid w:val="00F912D4"/>
    <w:rsid w:val="00F9513D"/>
    <w:rsid w:val="00F966F9"/>
    <w:rsid w:val="00FA6023"/>
    <w:rsid w:val="00FB0D07"/>
    <w:rsid w:val="00FB38D8"/>
    <w:rsid w:val="00FC0EE7"/>
    <w:rsid w:val="00FD0CB7"/>
    <w:rsid w:val="00FD6CE5"/>
    <w:rsid w:val="00FE1447"/>
    <w:rsid w:val="00FE58D7"/>
    <w:rsid w:val="00FE5D0C"/>
    <w:rsid w:val="00FF6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30318"/>
  <w15:docId w15:val="{C4A14CA9-6CA0-4480-820E-35640806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7900"/>
  </w:style>
  <w:style w:type="paragraph" w:styleId="Nagwek1">
    <w:name w:val="heading 1"/>
    <w:aliases w:val="Document Header1,ClauseGroup_Title"/>
    <w:basedOn w:val="Normalny"/>
    <w:next w:val="Normalny"/>
    <w:link w:val="Nagwek1Znak"/>
    <w:uiPriority w:val="99"/>
    <w:qFormat/>
    <w:rsid w:val="004412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Title Header2,Clause_No&amp;Name"/>
    <w:basedOn w:val="Normalny"/>
    <w:next w:val="Normalny"/>
    <w:link w:val="Nagwek2Znak"/>
    <w:uiPriority w:val="99"/>
    <w:unhideWhenUsed/>
    <w:qFormat/>
    <w:rsid w:val="000162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0C6F8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aliases w:val="Sub-Clause Sub-paragraph,ClauseSubSub_No&amp;Name"/>
    <w:basedOn w:val="Normalny"/>
    <w:next w:val="Normalny"/>
    <w:link w:val="Nagwek4Znak"/>
    <w:uiPriority w:val="99"/>
    <w:qFormat/>
    <w:rsid w:val="00D16B8E"/>
    <w:pPr>
      <w:keepNext/>
      <w:suppressAutoHyphens/>
      <w:spacing w:before="240" w:after="60" w:line="240" w:lineRule="auto"/>
      <w:jc w:val="both"/>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uiPriority w:val="99"/>
    <w:qFormat/>
    <w:rsid w:val="00D16B8E"/>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iPriority w:val="99"/>
    <w:qFormat/>
    <w:rsid w:val="00D16B8E"/>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9"/>
    <w:qFormat/>
    <w:rsid w:val="00D16B8E"/>
    <w:pPr>
      <w:spacing w:before="240" w:after="60" w:line="240" w:lineRule="auto"/>
      <w:jc w:val="both"/>
      <w:outlineLvl w:val="6"/>
    </w:pPr>
    <w:rPr>
      <w:rFonts w:ascii="Times New Roman" w:eastAsia="Times New Roman" w:hAnsi="Times New Roman" w:cs="Times New Roman"/>
      <w:lang w:eastAsia="pl-PL"/>
    </w:rPr>
  </w:style>
  <w:style w:type="paragraph" w:styleId="Nagwek8">
    <w:name w:val="heading 8"/>
    <w:basedOn w:val="Normalny"/>
    <w:next w:val="Normalny"/>
    <w:link w:val="Nagwek8Znak"/>
    <w:uiPriority w:val="99"/>
    <w:qFormat/>
    <w:rsid w:val="00D16B8E"/>
    <w:pPr>
      <w:tabs>
        <w:tab w:val="num" w:pos="5400"/>
      </w:tabs>
      <w:spacing w:before="240" w:after="60" w:line="240" w:lineRule="auto"/>
      <w:ind w:left="504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uiPriority w:val="99"/>
    <w:qFormat/>
    <w:rsid w:val="00D16B8E"/>
    <w:pPr>
      <w:spacing w:before="240" w:after="60" w:line="24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sw tekst,CW_Lista,Odstavec,zwykły tekst,List Paragraph1,BulletC,normalny tekst,Obiekt,Punktowanie,List Paragraph,Podsis rysunku"/>
    <w:basedOn w:val="Normalny"/>
    <w:link w:val="AkapitzlistZnak"/>
    <w:uiPriority w:val="34"/>
    <w:qFormat/>
    <w:rsid w:val="00441283"/>
    <w:pPr>
      <w:spacing w:after="0"/>
      <w:ind w:left="720"/>
    </w:pPr>
    <w:rPr>
      <w:rFonts w:ascii="Arial" w:eastAsia="Arial" w:hAnsi="Arial" w:cs="Arial"/>
      <w:color w:val="000000"/>
      <w:lang w:eastAsia="pl-PL"/>
    </w:rPr>
  </w:style>
  <w:style w:type="character" w:styleId="Hipercze">
    <w:name w:val="Hyperlink"/>
    <w:uiPriority w:val="99"/>
    <w:rsid w:val="00441283"/>
    <w:rPr>
      <w:color w:val="0000FF"/>
      <w:u w:val="single"/>
    </w:rPr>
  </w:style>
  <w:style w:type="character" w:customStyle="1" w:styleId="Nagwek1Znak">
    <w:name w:val="Nagłówek 1 Znak"/>
    <w:aliases w:val="Document Header1 Znak1,ClauseGroup_Title Znak"/>
    <w:basedOn w:val="Domylnaczcionkaakapitu"/>
    <w:link w:val="Nagwek1"/>
    <w:uiPriority w:val="99"/>
    <w:rsid w:val="00441283"/>
    <w:rPr>
      <w:rFonts w:asciiTheme="majorHAnsi" w:eastAsiaTheme="majorEastAsia" w:hAnsiTheme="majorHAnsi" w:cstheme="majorBidi"/>
      <w:b/>
      <w:bCs/>
      <w:color w:val="365F91" w:themeColor="accent1" w:themeShade="BF"/>
      <w:sz w:val="28"/>
      <w:szCs w:val="28"/>
    </w:rPr>
  </w:style>
  <w:style w:type="paragraph" w:styleId="Spistreci1">
    <w:name w:val="toc 1"/>
    <w:basedOn w:val="Normalny"/>
    <w:next w:val="Normalny"/>
    <w:autoRedefine/>
    <w:uiPriority w:val="39"/>
    <w:unhideWhenUsed/>
    <w:rsid w:val="00915B8A"/>
    <w:pPr>
      <w:tabs>
        <w:tab w:val="right" w:leader="dot" w:pos="9062"/>
      </w:tabs>
      <w:spacing w:after="100"/>
      <w:jc w:val="center"/>
    </w:pPr>
    <w:rPr>
      <w:b/>
    </w:rPr>
  </w:style>
  <w:style w:type="paragraph" w:styleId="Tytu">
    <w:name w:val="Title"/>
    <w:basedOn w:val="Normalny"/>
    <w:next w:val="Normalny"/>
    <w:link w:val="TytuZnak"/>
    <w:uiPriority w:val="99"/>
    <w:qFormat/>
    <w:rsid w:val="00441283"/>
    <w:pPr>
      <w:keepNext/>
      <w:keepLines/>
      <w:spacing w:before="480" w:after="120"/>
    </w:pPr>
    <w:rPr>
      <w:rFonts w:ascii="Arial" w:eastAsia="Arial" w:hAnsi="Arial" w:cs="Arial"/>
      <w:b/>
      <w:bCs/>
      <w:color w:val="000000"/>
      <w:sz w:val="72"/>
      <w:szCs w:val="72"/>
      <w:lang w:eastAsia="pl-PL"/>
    </w:rPr>
  </w:style>
  <w:style w:type="character" w:customStyle="1" w:styleId="TytuZnak">
    <w:name w:val="Tytuł Znak"/>
    <w:basedOn w:val="Domylnaczcionkaakapitu"/>
    <w:link w:val="Tytu"/>
    <w:uiPriority w:val="99"/>
    <w:rsid w:val="00441283"/>
    <w:rPr>
      <w:rFonts w:ascii="Arial" w:eastAsia="Arial" w:hAnsi="Arial" w:cs="Arial"/>
      <w:b/>
      <w:bCs/>
      <w:color w:val="000000"/>
      <w:sz w:val="72"/>
      <w:szCs w:val="72"/>
      <w:lang w:eastAsia="pl-PL"/>
    </w:rPr>
  </w:style>
  <w:style w:type="character" w:customStyle="1" w:styleId="Nagwek2Znak">
    <w:name w:val="Nagłówek 2 Znak"/>
    <w:aliases w:val="Title Header2 Znak,Clause_No&amp;Name Znak"/>
    <w:basedOn w:val="Domylnaczcionkaakapitu"/>
    <w:link w:val="Nagwek2"/>
    <w:uiPriority w:val="99"/>
    <w:rsid w:val="00016235"/>
    <w:rPr>
      <w:rFonts w:asciiTheme="majorHAnsi" w:eastAsiaTheme="majorEastAsia" w:hAnsiTheme="majorHAnsi" w:cstheme="majorBidi"/>
      <w:b/>
      <w:bCs/>
      <w:color w:val="4F81BD" w:themeColor="accent1"/>
      <w:sz w:val="26"/>
      <w:szCs w:val="26"/>
    </w:rPr>
  </w:style>
  <w:style w:type="paragraph" w:styleId="Tekstpodstawowy">
    <w:name w:val="Body Text"/>
    <w:basedOn w:val="Normalny"/>
    <w:link w:val="TekstpodstawowyZnak"/>
    <w:uiPriority w:val="99"/>
    <w:rsid w:val="00016235"/>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016235"/>
    <w:rPr>
      <w:rFonts w:ascii="Times New Roman" w:eastAsia="Times New Roman" w:hAnsi="Times New Roman" w:cs="Times New Roman"/>
      <w:sz w:val="24"/>
      <w:szCs w:val="24"/>
      <w:lang w:eastAsia="pl-PL"/>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
    <w:uiPriority w:val="99"/>
    <w:rsid w:val="00016235"/>
    <w:pPr>
      <w:spacing w:after="0" w:line="240" w:lineRule="auto"/>
      <w:ind w:left="12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1 Znak1,Tekst podstawowy wcięty Znak Znak Znak2,Tekst podstawowy wcięty Znak1 Znak Znak Znak1,Tekst podstawowy wcięty Znak Znak Znak Znak Znak1"/>
    <w:basedOn w:val="Domylnaczcionkaakapitu"/>
    <w:link w:val="Tekstpodstawowywcity"/>
    <w:uiPriority w:val="99"/>
    <w:rsid w:val="0001623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F043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0437"/>
    <w:rPr>
      <w:rFonts w:ascii="Tahoma" w:hAnsi="Tahoma" w:cs="Tahoma"/>
      <w:sz w:val="16"/>
      <w:szCs w:val="16"/>
    </w:rPr>
  </w:style>
  <w:style w:type="paragraph" w:styleId="Tekstprzypisudolnego">
    <w:name w:val="footnote text"/>
    <w:basedOn w:val="Normalny"/>
    <w:link w:val="TekstprzypisudolnegoZnak"/>
    <w:rsid w:val="000C6F81"/>
    <w:pPr>
      <w:widowControl w:val="0"/>
      <w:spacing w:after="0" w:line="240" w:lineRule="auto"/>
    </w:pPr>
    <w:rPr>
      <w:rFonts w:ascii="Century Gothic" w:eastAsia="Times New Roman" w:hAnsi="Century Gothic" w:cs="Times New Roman"/>
      <w:sz w:val="20"/>
      <w:szCs w:val="20"/>
      <w:lang w:eastAsia="pl-PL"/>
    </w:rPr>
  </w:style>
  <w:style w:type="character" w:customStyle="1" w:styleId="TekstprzypisudolnegoZnak">
    <w:name w:val="Tekst przypisu dolnego Znak"/>
    <w:basedOn w:val="Domylnaczcionkaakapitu"/>
    <w:link w:val="Tekstprzypisudolnego"/>
    <w:rsid w:val="000C6F81"/>
    <w:rPr>
      <w:rFonts w:ascii="Century Gothic" w:eastAsia="Times New Roman" w:hAnsi="Century Gothic" w:cs="Times New Roman"/>
      <w:sz w:val="20"/>
      <w:szCs w:val="20"/>
      <w:lang w:eastAsia="pl-PL"/>
    </w:rPr>
  </w:style>
  <w:style w:type="character" w:styleId="Odwoanieprzypisudolnego">
    <w:name w:val="footnote reference"/>
    <w:rsid w:val="000C6F81"/>
    <w:rPr>
      <w:vertAlign w:val="superscript"/>
    </w:rPr>
  </w:style>
  <w:style w:type="character" w:customStyle="1" w:styleId="Nagwek3Znak">
    <w:name w:val="Nagłówek 3 Znak"/>
    <w:basedOn w:val="Domylnaczcionkaakapitu"/>
    <w:link w:val="Nagwek3"/>
    <w:uiPriority w:val="99"/>
    <w:rsid w:val="000C6F81"/>
    <w:rPr>
      <w:rFonts w:asciiTheme="majorHAnsi" w:eastAsiaTheme="majorEastAsia" w:hAnsiTheme="majorHAnsi" w:cstheme="majorBidi"/>
      <w:b/>
      <w:bCs/>
      <w:color w:val="4F81BD" w:themeColor="accent1"/>
    </w:rPr>
  </w:style>
  <w:style w:type="paragraph" w:customStyle="1" w:styleId="StylWyjustowany">
    <w:name w:val="Styl Wyjustowany"/>
    <w:basedOn w:val="Normalny"/>
    <w:uiPriority w:val="99"/>
    <w:rsid w:val="007A7659"/>
    <w:pPr>
      <w:spacing w:after="0" w:line="240" w:lineRule="auto"/>
      <w:jc w:val="both"/>
    </w:pPr>
    <w:rPr>
      <w:rFonts w:ascii="Verdana" w:eastAsia="Times New Roman" w:hAnsi="Verdana" w:cs="Times New Roman"/>
      <w:b/>
      <w:bCs/>
      <w:sz w:val="18"/>
      <w:szCs w:val="20"/>
      <w:lang w:eastAsia="pl-PL"/>
    </w:rPr>
  </w:style>
  <w:style w:type="paragraph" w:customStyle="1" w:styleId="Style15">
    <w:name w:val="Style15"/>
    <w:basedOn w:val="Normalny"/>
    <w:rsid w:val="007A7659"/>
    <w:pPr>
      <w:widowControl w:val="0"/>
      <w:autoSpaceDE w:val="0"/>
      <w:autoSpaceDN w:val="0"/>
      <w:adjustRightInd w:val="0"/>
      <w:spacing w:after="0" w:line="240" w:lineRule="exact"/>
      <w:jc w:val="both"/>
    </w:pPr>
    <w:rPr>
      <w:rFonts w:ascii="Microsoft Sans Serif" w:eastAsia="Times New Roman" w:hAnsi="Microsoft Sans Serif" w:cs="Microsoft Sans Serif"/>
      <w:sz w:val="24"/>
      <w:szCs w:val="24"/>
      <w:lang w:eastAsia="pl-PL"/>
    </w:rPr>
  </w:style>
  <w:style w:type="character" w:customStyle="1" w:styleId="FontStyle100">
    <w:name w:val="Font Style100"/>
    <w:basedOn w:val="Domylnaczcionkaakapitu"/>
    <w:uiPriority w:val="99"/>
    <w:rsid w:val="007A7659"/>
    <w:rPr>
      <w:rFonts w:ascii="Microsoft Sans Serif" w:hAnsi="Microsoft Sans Serif" w:cs="Microsoft Sans Serif" w:hint="default"/>
      <w:sz w:val="16"/>
      <w:szCs w:val="16"/>
    </w:rPr>
  </w:style>
  <w:style w:type="character" w:customStyle="1" w:styleId="FontStyle104">
    <w:name w:val="Font Style104"/>
    <w:rsid w:val="007A7659"/>
    <w:rPr>
      <w:rFonts w:ascii="Microsoft Sans Serif" w:hAnsi="Microsoft Sans Serif" w:cs="Microsoft Sans Serif" w:hint="default"/>
      <w:sz w:val="22"/>
      <w:szCs w:val="22"/>
    </w:rPr>
  </w:style>
  <w:style w:type="paragraph" w:customStyle="1" w:styleId="zalacznik">
    <w:name w:val="zalacznik"/>
    <w:basedOn w:val="Normalny"/>
    <w:link w:val="zalacznikZnak"/>
    <w:uiPriority w:val="99"/>
    <w:rsid w:val="007A7659"/>
    <w:pPr>
      <w:tabs>
        <w:tab w:val="left" w:pos="284"/>
      </w:tabs>
      <w:spacing w:before="60" w:after="0" w:line="240" w:lineRule="auto"/>
      <w:ind w:left="6237"/>
      <w:jc w:val="right"/>
    </w:pPr>
    <w:rPr>
      <w:rFonts w:ascii="Times New Roman" w:eastAsia="Times New Roman" w:hAnsi="Times New Roman" w:cs="Times New Roman"/>
      <w:smallCaps/>
      <w:sz w:val="20"/>
      <w:szCs w:val="20"/>
      <w:lang w:eastAsia="pl-PL"/>
    </w:rPr>
  </w:style>
  <w:style w:type="character" w:customStyle="1" w:styleId="zalacznikZnak">
    <w:name w:val="zalacznik Znak"/>
    <w:basedOn w:val="Domylnaczcionkaakapitu"/>
    <w:link w:val="zalacznik"/>
    <w:uiPriority w:val="99"/>
    <w:locked/>
    <w:rsid w:val="007A7659"/>
    <w:rPr>
      <w:rFonts w:ascii="Times New Roman" w:eastAsia="Times New Roman" w:hAnsi="Times New Roman" w:cs="Times New Roman"/>
      <w:smallCaps/>
      <w:sz w:val="20"/>
      <w:szCs w:val="20"/>
      <w:lang w:eastAsia="pl-PL"/>
    </w:rPr>
  </w:style>
  <w:style w:type="paragraph" w:customStyle="1" w:styleId="Zwykytekst1">
    <w:name w:val="Zwykły tekst1"/>
    <w:basedOn w:val="Normalny"/>
    <w:uiPriority w:val="99"/>
    <w:rsid w:val="007A7659"/>
    <w:pPr>
      <w:suppressAutoHyphens/>
      <w:spacing w:after="0" w:line="240" w:lineRule="auto"/>
    </w:pPr>
    <w:rPr>
      <w:rFonts w:ascii="Courier New" w:eastAsia="Times New Roman" w:hAnsi="Courier New" w:cs="Times New Roman"/>
      <w:sz w:val="20"/>
      <w:szCs w:val="20"/>
      <w:lang w:eastAsia="ar-SA"/>
    </w:rPr>
  </w:style>
  <w:style w:type="paragraph" w:customStyle="1" w:styleId="NormalnyBookmanOldStyle">
    <w:name w:val="Normalny + Bookman Old Style"/>
    <w:aliases w:val="5+E"/>
    <w:basedOn w:val="Normalny"/>
    <w:rsid w:val="00CA2D02"/>
    <w:pPr>
      <w:spacing w:after="0" w:line="240" w:lineRule="auto"/>
    </w:pPr>
    <w:rPr>
      <w:rFonts w:ascii="Bookman Old Style" w:eastAsia="Times New Roman" w:hAnsi="Bookman Old Style" w:cs="Times New Roman"/>
      <w:b/>
      <w:bCs/>
      <w:lang w:eastAsia="pl-PL"/>
    </w:rPr>
  </w:style>
  <w:style w:type="character" w:styleId="UyteHipercze">
    <w:name w:val="FollowedHyperlink"/>
    <w:basedOn w:val="Domylnaczcionkaakapitu"/>
    <w:uiPriority w:val="99"/>
    <w:unhideWhenUsed/>
    <w:rsid w:val="00C30529"/>
    <w:rPr>
      <w:color w:val="800080" w:themeColor="followedHyperlink"/>
      <w:u w:val="single"/>
    </w:rPr>
  </w:style>
  <w:style w:type="paragraph" w:customStyle="1" w:styleId="Normalny1">
    <w:name w:val="Normalny1"/>
    <w:link w:val="Normalny1Znak"/>
    <w:rsid w:val="00C054CE"/>
    <w:pPr>
      <w:spacing w:after="0" w:line="240" w:lineRule="auto"/>
    </w:pPr>
    <w:rPr>
      <w:rFonts w:ascii="Times New Roman" w:eastAsia="Times New Roman" w:hAnsi="Times New Roman" w:cs="Times New Roman"/>
      <w:color w:val="000000"/>
      <w:szCs w:val="20"/>
      <w:lang w:eastAsia="pl-PL"/>
    </w:rPr>
  </w:style>
  <w:style w:type="character" w:customStyle="1" w:styleId="Normalny1Znak">
    <w:name w:val="Normalny1 Znak"/>
    <w:link w:val="Normalny1"/>
    <w:rsid w:val="00C054CE"/>
    <w:rPr>
      <w:rFonts w:ascii="Times New Roman" w:eastAsia="Times New Roman" w:hAnsi="Times New Roman" w:cs="Times New Roman"/>
      <w:color w:val="000000"/>
      <w:szCs w:val="20"/>
      <w:lang w:eastAsia="pl-PL"/>
    </w:rPr>
  </w:style>
  <w:style w:type="paragraph" w:styleId="Nagwek">
    <w:name w:val="header"/>
    <w:basedOn w:val="Normalny"/>
    <w:link w:val="NagwekZnak"/>
    <w:unhideWhenUsed/>
    <w:rsid w:val="0046683B"/>
    <w:pPr>
      <w:tabs>
        <w:tab w:val="center" w:pos="4536"/>
        <w:tab w:val="right" w:pos="9072"/>
      </w:tabs>
      <w:spacing w:after="0" w:line="240" w:lineRule="auto"/>
    </w:pPr>
  </w:style>
  <w:style w:type="character" w:customStyle="1" w:styleId="NagwekZnak">
    <w:name w:val="Nagłówek Znak"/>
    <w:basedOn w:val="Domylnaczcionkaakapitu"/>
    <w:link w:val="Nagwek"/>
    <w:rsid w:val="0046683B"/>
  </w:style>
  <w:style w:type="paragraph" w:styleId="Stopka">
    <w:name w:val="footer"/>
    <w:basedOn w:val="Normalny"/>
    <w:link w:val="StopkaZnak"/>
    <w:uiPriority w:val="99"/>
    <w:unhideWhenUsed/>
    <w:rsid w:val="004668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683B"/>
  </w:style>
  <w:style w:type="paragraph" w:customStyle="1" w:styleId="Zal-text">
    <w:name w:val="Zal-text"/>
    <w:basedOn w:val="Normalny"/>
    <w:uiPriority w:val="99"/>
    <w:rsid w:val="00744EA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styleId="Poprawka">
    <w:name w:val="Revision"/>
    <w:hidden/>
    <w:uiPriority w:val="99"/>
    <w:semiHidden/>
    <w:rsid w:val="00DD256C"/>
    <w:pPr>
      <w:spacing w:after="0" w:line="240" w:lineRule="auto"/>
    </w:pPr>
  </w:style>
  <w:style w:type="paragraph" w:styleId="Tekstprzypisukocowego">
    <w:name w:val="endnote text"/>
    <w:basedOn w:val="Normalny"/>
    <w:link w:val="TekstprzypisukocowegoZnak"/>
    <w:uiPriority w:val="99"/>
    <w:semiHidden/>
    <w:unhideWhenUsed/>
    <w:rsid w:val="008459A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59AE"/>
    <w:rPr>
      <w:sz w:val="20"/>
      <w:szCs w:val="20"/>
    </w:rPr>
  </w:style>
  <w:style w:type="character" w:styleId="Odwoanieprzypisukocowego">
    <w:name w:val="endnote reference"/>
    <w:basedOn w:val="Domylnaczcionkaakapitu"/>
    <w:uiPriority w:val="99"/>
    <w:semiHidden/>
    <w:unhideWhenUsed/>
    <w:rsid w:val="008459AE"/>
    <w:rPr>
      <w:vertAlign w:val="superscript"/>
    </w:rPr>
  </w:style>
  <w:style w:type="paragraph" w:customStyle="1" w:styleId="Akapitzlist1">
    <w:name w:val="Akapit z listą1"/>
    <w:basedOn w:val="Normalny"/>
    <w:uiPriority w:val="99"/>
    <w:rsid w:val="00D37090"/>
    <w:pPr>
      <w:suppressAutoHyphens/>
      <w:spacing w:after="0" w:line="240" w:lineRule="auto"/>
      <w:ind w:left="720"/>
      <w:contextualSpacing/>
    </w:pPr>
    <w:rPr>
      <w:rFonts w:ascii="Times New Roman" w:eastAsia="Times New Roman" w:hAnsi="Times New Roman" w:cs="Times New Roman"/>
      <w:color w:val="00000A"/>
      <w:kern w:val="1"/>
      <w:sz w:val="20"/>
      <w:szCs w:val="20"/>
      <w:lang w:eastAsia="pl-PL"/>
    </w:rPr>
  </w:style>
  <w:style w:type="paragraph" w:styleId="NormalnyWeb">
    <w:name w:val="Normal (Web)"/>
    <w:basedOn w:val="Normalny"/>
    <w:link w:val="NormalnyWebZnak1"/>
    <w:uiPriority w:val="99"/>
    <w:unhideWhenUsed/>
    <w:rsid w:val="007036BE"/>
    <w:rPr>
      <w:rFonts w:ascii="Times New Roman" w:hAnsi="Times New Roman" w:cs="Times New Roman"/>
      <w:sz w:val="24"/>
      <w:szCs w:val="24"/>
    </w:rPr>
  </w:style>
  <w:style w:type="character" w:customStyle="1" w:styleId="apple-converted-space">
    <w:name w:val="apple-converted-space"/>
    <w:basedOn w:val="Domylnaczcionkaakapitu"/>
    <w:rsid w:val="009E5E26"/>
  </w:style>
  <w:style w:type="paragraph" w:customStyle="1" w:styleId="m8034980745285656170gmail-msolistparagraph">
    <w:name w:val="m_8034980745285656170gmail-msolistparagraph"/>
    <w:basedOn w:val="Normalny"/>
    <w:rsid w:val="009E5E2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9396A"/>
    <w:rPr>
      <w:sz w:val="16"/>
      <w:szCs w:val="16"/>
    </w:rPr>
  </w:style>
  <w:style w:type="paragraph" w:styleId="Tekstkomentarza">
    <w:name w:val="annotation text"/>
    <w:basedOn w:val="Normalny"/>
    <w:link w:val="TekstkomentarzaZnak"/>
    <w:uiPriority w:val="99"/>
    <w:semiHidden/>
    <w:unhideWhenUsed/>
    <w:rsid w:val="008939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9396A"/>
    <w:rPr>
      <w:sz w:val="20"/>
      <w:szCs w:val="20"/>
    </w:rPr>
  </w:style>
  <w:style w:type="paragraph" w:styleId="Tematkomentarza">
    <w:name w:val="annotation subject"/>
    <w:basedOn w:val="Tekstkomentarza"/>
    <w:next w:val="Tekstkomentarza"/>
    <w:link w:val="TematkomentarzaZnak"/>
    <w:uiPriority w:val="99"/>
    <w:semiHidden/>
    <w:unhideWhenUsed/>
    <w:rsid w:val="0089396A"/>
    <w:rPr>
      <w:b/>
      <w:bCs/>
    </w:rPr>
  </w:style>
  <w:style w:type="character" w:customStyle="1" w:styleId="TematkomentarzaZnak">
    <w:name w:val="Temat komentarza Znak"/>
    <w:basedOn w:val="TekstkomentarzaZnak"/>
    <w:link w:val="Tematkomentarza"/>
    <w:uiPriority w:val="99"/>
    <w:semiHidden/>
    <w:rsid w:val="0089396A"/>
    <w:rPr>
      <w:b/>
      <w:bCs/>
      <w:sz w:val="20"/>
      <w:szCs w:val="20"/>
    </w:rPr>
  </w:style>
  <w:style w:type="paragraph" w:customStyle="1" w:styleId="aakapit2">
    <w:name w:val="a.akapit2"/>
    <w:basedOn w:val="Normalny"/>
    <w:link w:val="aakapit2Znak"/>
    <w:uiPriority w:val="99"/>
    <w:rsid w:val="00C15B22"/>
    <w:pPr>
      <w:tabs>
        <w:tab w:val="left" w:pos="567"/>
      </w:tabs>
      <w:spacing w:before="60" w:after="0" w:line="288" w:lineRule="auto"/>
      <w:ind w:left="567"/>
      <w:jc w:val="both"/>
    </w:pPr>
    <w:rPr>
      <w:rFonts w:ascii="Times New Roman" w:eastAsia="Times New Roman" w:hAnsi="Times New Roman" w:cs="Times New Roman"/>
      <w:lang w:eastAsia="pl-PL"/>
    </w:rPr>
  </w:style>
  <w:style w:type="character" w:customStyle="1" w:styleId="aakapit2Znak">
    <w:name w:val="a.akapit2 Znak"/>
    <w:basedOn w:val="Domylnaczcionkaakapitu"/>
    <w:link w:val="aakapit2"/>
    <w:uiPriority w:val="99"/>
    <w:locked/>
    <w:rsid w:val="00C15B22"/>
    <w:rPr>
      <w:rFonts w:ascii="Times New Roman" w:eastAsia="Times New Roman" w:hAnsi="Times New Roman" w:cs="Times New Roman"/>
      <w:lang w:eastAsia="pl-PL"/>
    </w:rPr>
  </w:style>
  <w:style w:type="character" w:customStyle="1" w:styleId="AkapitzlistZnak">
    <w:name w:val="Akapit z listą Znak"/>
    <w:aliases w:val="wypunktowanie Znak,sw tekst Znak,CW_Lista Znak,Odstavec Znak,zwykły tekst Znak,List Paragraph1 Znak,BulletC Znak,normalny tekst Znak,Obiekt Znak,Punktowanie Znak,List Paragraph Znak,Podsis rysunku Znak"/>
    <w:link w:val="Akapitzlist"/>
    <w:uiPriority w:val="34"/>
    <w:qFormat/>
    <w:locked/>
    <w:rsid w:val="00C15B22"/>
    <w:rPr>
      <w:rFonts w:ascii="Arial" w:eastAsia="Arial" w:hAnsi="Arial" w:cs="Arial"/>
      <w:color w:val="000000"/>
      <w:lang w:eastAsia="pl-PL"/>
    </w:rPr>
  </w:style>
  <w:style w:type="paragraph" w:customStyle="1" w:styleId="-Akapit">
    <w:name w:val="- Akapit"/>
    <w:basedOn w:val="Tekstpodstawowywcity"/>
    <w:link w:val="-AkapitZnak"/>
    <w:uiPriority w:val="99"/>
    <w:rsid w:val="00C15B22"/>
    <w:pPr>
      <w:tabs>
        <w:tab w:val="num" w:pos="840"/>
      </w:tabs>
      <w:spacing w:before="40" w:after="40"/>
      <w:ind w:left="1135" w:hanging="284"/>
    </w:pPr>
    <w:rPr>
      <w:sz w:val="20"/>
      <w:szCs w:val="20"/>
    </w:rPr>
  </w:style>
  <w:style w:type="character" w:customStyle="1" w:styleId="-AkapitZnak">
    <w:name w:val="- Akapit Znak"/>
    <w:link w:val="-Akapit"/>
    <w:uiPriority w:val="99"/>
    <w:locked/>
    <w:rsid w:val="00C15B22"/>
    <w:rPr>
      <w:rFonts w:ascii="Times New Roman" w:eastAsia="Times New Roman" w:hAnsi="Times New Roman" w:cs="Times New Roman"/>
      <w:sz w:val="20"/>
      <w:szCs w:val="20"/>
      <w:lang w:eastAsia="pl-PL"/>
    </w:rPr>
  </w:style>
  <w:style w:type="paragraph" w:customStyle="1" w:styleId="Akapitzlist3">
    <w:name w:val="Akapit z listą3"/>
    <w:basedOn w:val="Normalny"/>
    <w:uiPriority w:val="99"/>
    <w:rsid w:val="00C15B22"/>
    <w:pPr>
      <w:suppressAutoHyphens/>
      <w:spacing w:after="0" w:line="240" w:lineRule="auto"/>
      <w:ind w:left="720"/>
    </w:pPr>
    <w:rPr>
      <w:rFonts w:ascii="Times New Roman" w:eastAsia="Times New Roman" w:hAnsi="Times New Roman" w:cs="Times New Roman"/>
      <w:color w:val="00000A"/>
      <w:kern w:val="1"/>
      <w:sz w:val="20"/>
      <w:szCs w:val="20"/>
      <w:lang w:eastAsia="pl-PL"/>
    </w:rPr>
  </w:style>
  <w:style w:type="character" w:customStyle="1" w:styleId="Nagwek4Znak">
    <w:name w:val="Nagłówek 4 Znak"/>
    <w:aliases w:val="Sub-Clause Sub-paragraph Znak,ClauseSubSub_No&amp;Name Znak"/>
    <w:basedOn w:val="Domylnaczcionkaakapitu"/>
    <w:link w:val="Nagwek4"/>
    <w:uiPriority w:val="99"/>
    <w:rsid w:val="00D16B8E"/>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uiPriority w:val="99"/>
    <w:rsid w:val="00D16B8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9"/>
    <w:rsid w:val="00D16B8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D16B8E"/>
    <w:rPr>
      <w:rFonts w:ascii="Times New Roman" w:eastAsia="Times New Roman" w:hAnsi="Times New Roman" w:cs="Times New Roman"/>
      <w:lang w:eastAsia="pl-PL"/>
    </w:rPr>
  </w:style>
  <w:style w:type="character" w:customStyle="1" w:styleId="Nagwek8Znak">
    <w:name w:val="Nagłówek 8 Znak"/>
    <w:basedOn w:val="Domylnaczcionkaakapitu"/>
    <w:link w:val="Nagwek8"/>
    <w:uiPriority w:val="99"/>
    <w:rsid w:val="00D16B8E"/>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uiPriority w:val="99"/>
    <w:rsid w:val="00D16B8E"/>
    <w:rPr>
      <w:rFonts w:ascii="Arial" w:eastAsia="Times New Roman" w:hAnsi="Arial" w:cs="Arial"/>
      <w:lang w:eastAsia="pl-PL"/>
    </w:rPr>
  </w:style>
  <w:style w:type="numbering" w:customStyle="1" w:styleId="Bezlisty1">
    <w:name w:val="Bez listy1"/>
    <w:next w:val="Bezlisty"/>
    <w:uiPriority w:val="99"/>
    <w:semiHidden/>
    <w:unhideWhenUsed/>
    <w:rsid w:val="00D16B8E"/>
  </w:style>
  <w:style w:type="character" w:customStyle="1" w:styleId="Heading1Char">
    <w:name w:val="Heading 1 Char"/>
    <w:aliases w:val="Document Header1 Char,ClauseGroup_Title Char"/>
    <w:basedOn w:val="Domylnaczcionkaakapitu"/>
    <w:uiPriority w:val="99"/>
    <w:locked/>
    <w:rsid w:val="00D16B8E"/>
    <w:rPr>
      <w:rFonts w:ascii="Arial" w:hAnsi="Arial" w:cs="Arial"/>
      <w:b/>
      <w:bCs/>
      <w:kern w:val="32"/>
      <w:sz w:val="32"/>
      <w:szCs w:val="32"/>
      <w:lang w:val="pl-PL" w:eastAsia="pl-PL"/>
    </w:rPr>
  </w:style>
  <w:style w:type="character" w:customStyle="1" w:styleId="Heading9Char">
    <w:name w:val="Heading 9 Char"/>
    <w:basedOn w:val="Domylnaczcionkaakapitu"/>
    <w:uiPriority w:val="99"/>
    <w:semiHidden/>
    <w:locked/>
    <w:rsid w:val="00D16B8E"/>
    <w:rPr>
      <w:rFonts w:ascii="Arial" w:hAnsi="Arial" w:cs="Arial"/>
      <w:sz w:val="22"/>
      <w:szCs w:val="22"/>
      <w:lang w:val="pl-PL" w:eastAsia="pl-PL"/>
    </w:rPr>
  </w:style>
  <w:style w:type="character" w:customStyle="1" w:styleId="NormalnyWebZnak1">
    <w:name w:val="Normalny (Web) Znak1"/>
    <w:basedOn w:val="Domylnaczcionkaakapitu"/>
    <w:link w:val="NormalnyWeb"/>
    <w:uiPriority w:val="99"/>
    <w:locked/>
    <w:rsid w:val="00D16B8E"/>
    <w:rPr>
      <w:rFonts w:ascii="Times New Roman" w:hAnsi="Times New Roman" w:cs="Times New Roman"/>
      <w:sz w:val="24"/>
      <w:szCs w:val="24"/>
    </w:rPr>
  </w:style>
  <w:style w:type="character" w:customStyle="1" w:styleId="BodyTextIndentChar">
    <w:name w:val="Body Text Indent Char"/>
    <w:aliases w:val="Tekst podstawowy wcięty Znak1 Char,Tekst podstawowy wcięty Znak Znak Char,Tekst podstawowy wcięty Znak1 Znak Znak Char,Tekst podstawowy wcięty Znak Znak Znak Znak Char,Tekst podstawowy wcięty Znak1 Znak Znak Znak Znak Char"/>
    <w:basedOn w:val="Domylnaczcionkaakapitu"/>
    <w:uiPriority w:val="99"/>
    <w:locked/>
    <w:rsid w:val="00D16B8E"/>
    <w:rPr>
      <w:sz w:val="22"/>
      <w:szCs w:val="22"/>
      <w:lang w:val="pl-PL"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uiPriority w:val="99"/>
    <w:locked/>
    <w:rsid w:val="00D16B8E"/>
    <w:rPr>
      <w:rFonts w:ascii="Times New Roman" w:eastAsia="Times New Roman" w:hAnsi="Times New Roman"/>
    </w:rPr>
  </w:style>
  <w:style w:type="paragraph" w:styleId="Tekstpodstawowywcity3">
    <w:name w:val="Body Text Indent 3"/>
    <w:basedOn w:val="Normalny"/>
    <w:link w:val="Tekstpodstawowywcity3Znak"/>
    <w:uiPriority w:val="99"/>
    <w:rsid w:val="00D16B8E"/>
    <w:pPr>
      <w:spacing w:before="60" w:after="60" w:line="240" w:lineRule="auto"/>
      <w:ind w:left="360"/>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uiPriority w:val="99"/>
    <w:rsid w:val="00D16B8E"/>
    <w:rPr>
      <w:rFonts w:ascii="Times New Roman" w:eastAsia="Times New Roman" w:hAnsi="Times New Roman" w:cs="Times New Roman"/>
      <w:lang w:eastAsia="pl-PL"/>
    </w:rPr>
  </w:style>
  <w:style w:type="paragraph" w:customStyle="1" w:styleId="Styl10ptDolewej">
    <w:name w:val="Styl 10 pt Do lewej"/>
    <w:basedOn w:val="Normalny"/>
    <w:uiPriority w:val="99"/>
    <w:rsid w:val="00D16B8E"/>
    <w:pPr>
      <w:spacing w:before="60" w:after="60" w:line="240" w:lineRule="auto"/>
    </w:pPr>
    <w:rPr>
      <w:rFonts w:ascii="Times New Roman" w:eastAsia="Times New Roman" w:hAnsi="Times New Roman" w:cs="Times New Roman"/>
      <w:sz w:val="20"/>
      <w:szCs w:val="20"/>
      <w:lang w:eastAsia="pl-PL"/>
    </w:rPr>
  </w:style>
  <w:style w:type="paragraph" w:customStyle="1" w:styleId="StylStylNagwek211ptPrzed6ptPo6pt">
    <w:name w:val="Styl Styl Nagłówek 2 + 11 pt + Przed:  6 pt Po:  6 pt"/>
    <w:basedOn w:val="Normalny"/>
    <w:uiPriority w:val="99"/>
    <w:rsid w:val="00D16B8E"/>
    <w:pPr>
      <w:keepNext/>
      <w:spacing w:before="240" w:after="120" w:line="240" w:lineRule="auto"/>
      <w:jc w:val="both"/>
      <w:outlineLvl w:val="1"/>
    </w:pPr>
    <w:rPr>
      <w:rFonts w:ascii="Arial" w:eastAsia="Times New Roman" w:hAnsi="Arial" w:cs="Arial"/>
      <w:b/>
      <w:bCs/>
      <w:smallCaps/>
      <w:lang w:eastAsia="pl-PL"/>
    </w:rPr>
  </w:style>
  <w:style w:type="paragraph" w:styleId="Tekstpodstawowy2">
    <w:name w:val="Body Text 2"/>
    <w:basedOn w:val="Normalny"/>
    <w:link w:val="Tekstpodstawowy2Znak"/>
    <w:uiPriority w:val="99"/>
    <w:rsid w:val="00D16B8E"/>
    <w:pPr>
      <w:overflowPunct w:val="0"/>
      <w:autoSpaceDE w:val="0"/>
      <w:autoSpaceDN w:val="0"/>
      <w:adjustRightInd w:val="0"/>
      <w:spacing w:before="60" w:after="60" w:line="240" w:lineRule="auto"/>
      <w:ind w:left="284"/>
      <w:jc w:val="both"/>
      <w:textAlignment w:val="baseline"/>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D16B8E"/>
    <w:rPr>
      <w:rFonts w:ascii="Times New Roman" w:eastAsia="Times New Roman" w:hAnsi="Times New Roman" w:cs="Times New Roman"/>
      <w:sz w:val="24"/>
      <w:szCs w:val="24"/>
      <w:lang w:eastAsia="pl-PL"/>
    </w:rPr>
  </w:style>
  <w:style w:type="table" w:styleId="Tabela-Siatka">
    <w:name w:val="Table Grid"/>
    <w:basedOn w:val="Standardowy"/>
    <w:uiPriority w:val="99"/>
    <w:rsid w:val="00D16B8E"/>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
    <w:name w:val="Znak Znak"/>
    <w:aliases w:val="Tekst podstawowy wcięty Znak Znak Znak1,Znak Znak Znak Znak,Tekst podstawowy wcięty Znak Znak Znak Znak Znak Znak"/>
    <w:basedOn w:val="Domylnaczcionkaakapitu"/>
    <w:uiPriority w:val="99"/>
    <w:rsid w:val="00D16B8E"/>
    <w:rPr>
      <w:sz w:val="24"/>
      <w:szCs w:val="24"/>
      <w:lang w:val="pl-PL" w:eastAsia="pl-PL"/>
    </w:rPr>
  </w:style>
  <w:style w:type="character" w:styleId="Numerstrony">
    <w:name w:val="page number"/>
    <w:basedOn w:val="Domylnaczcionkaakapitu"/>
    <w:uiPriority w:val="99"/>
    <w:rsid w:val="00D16B8E"/>
  </w:style>
  <w:style w:type="character" w:customStyle="1" w:styleId="BalloonTextChar">
    <w:name w:val="Balloon Text Char"/>
    <w:basedOn w:val="Domylnaczcionkaakapitu"/>
    <w:uiPriority w:val="99"/>
    <w:semiHidden/>
    <w:locked/>
    <w:rsid w:val="00D16B8E"/>
    <w:rPr>
      <w:rFonts w:ascii="Tahoma" w:hAnsi="Tahoma" w:cs="Tahoma"/>
      <w:sz w:val="16"/>
      <w:szCs w:val="16"/>
      <w:lang w:eastAsia="pl-PL"/>
    </w:rPr>
  </w:style>
  <w:style w:type="paragraph" w:customStyle="1" w:styleId="BodyText21">
    <w:name w:val="Body Text 21"/>
    <w:basedOn w:val="Normalny"/>
    <w:uiPriority w:val="99"/>
    <w:rsid w:val="00D16B8E"/>
    <w:pPr>
      <w:overflowPunct w:val="0"/>
      <w:autoSpaceDE w:val="0"/>
      <w:autoSpaceDN w:val="0"/>
      <w:adjustRightInd w:val="0"/>
      <w:spacing w:before="60" w:after="60" w:line="240" w:lineRule="auto"/>
      <w:ind w:left="284"/>
      <w:jc w:val="both"/>
      <w:textAlignment w:val="baseline"/>
    </w:pPr>
    <w:rPr>
      <w:rFonts w:ascii="Times New Roman" w:eastAsia="Times New Roman" w:hAnsi="Times New Roman" w:cs="Times New Roman"/>
      <w:lang w:eastAsia="pl-PL"/>
    </w:rPr>
  </w:style>
  <w:style w:type="paragraph" w:customStyle="1" w:styleId="Tekstpodstawowy21">
    <w:name w:val="Tekst podstawowy 21"/>
    <w:basedOn w:val="Normalny"/>
    <w:uiPriority w:val="99"/>
    <w:rsid w:val="00D16B8E"/>
    <w:pPr>
      <w:suppressAutoHyphens/>
      <w:spacing w:after="0" w:line="240" w:lineRule="auto"/>
    </w:pPr>
    <w:rPr>
      <w:rFonts w:ascii="Times New Roman" w:eastAsia="Times New Roman" w:hAnsi="Times New Roman" w:cs="Times New Roman"/>
      <w:b/>
      <w:bCs/>
      <w:lang w:eastAsia="ar-SA"/>
    </w:rPr>
  </w:style>
  <w:style w:type="paragraph" w:styleId="Zwykytekst">
    <w:name w:val="Plain Text"/>
    <w:basedOn w:val="Normalny"/>
    <w:link w:val="ZwykytekstZnak1"/>
    <w:uiPriority w:val="99"/>
    <w:rsid w:val="00D16B8E"/>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uiPriority w:val="99"/>
    <w:rsid w:val="00D16B8E"/>
    <w:rPr>
      <w:rFonts w:ascii="Consolas" w:hAnsi="Consolas"/>
      <w:sz w:val="21"/>
      <w:szCs w:val="21"/>
    </w:rPr>
  </w:style>
  <w:style w:type="character" w:customStyle="1" w:styleId="PlainTextChar">
    <w:name w:val="Plain Text Char"/>
    <w:basedOn w:val="Domylnaczcionkaakapitu"/>
    <w:uiPriority w:val="99"/>
    <w:locked/>
    <w:rsid w:val="00D16B8E"/>
    <w:rPr>
      <w:rFonts w:ascii="Courier New" w:hAnsi="Courier New" w:cs="Courier New"/>
      <w:lang w:val="pl-PL" w:eastAsia="pl-PL"/>
    </w:rPr>
  </w:style>
  <w:style w:type="character" w:customStyle="1" w:styleId="ZwykytekstZnak1">
    <w:name w:val="Zwykły tekst Znak1"/>
    <w:basedOn w:val="Domylnaczcionkaakapitu"/>
    <w:link w:val="Zwykytekst"/>
    <w:uiPriority w:val="99"/>
    <w:locked/>
    <w:rsid w:val="00D16B8E"/>
    <w:rPr>
      <w:rFonts w:ascii="Courier New" w:eastAsia="Times New Roman" w:hAnsi="Courier New" w:cs="Courier New"/>
      <w:sz w:val="20"/>
      <w:szCs w:val="20"/>
      <w:lang w:eastAsia="pl-PL"/>
    </w:rPr>
  </w:style>
  <w:style w:type="paragraph" w:styleId="Tekstpodstawowy3">
    <w:name w:val="Body Text 3"/>
    <w:basedOn w:val="Normalny"/>
    <w:link w:val="Tekstpodstawowy3Znak"/>
    <w:uiPriority w:val="99"/>
    <w:rsid w:val="00D16B8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D16B8E"/>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rsid w:val="00D16B8E"/>
    <w:pPr>
      <w:spacing w:after="120" w:line="480" w:lineRule="auto"/>
      <w:ind w:left="283"/>
    </w:pPr>
    <w:rPr>
      <w:rFonts w:ascii="Times New Roman" w:eastAsia="Times New Roman" w:hAnsi="Times New Roman" w:cs="Times New Roman"/>
      <w:lang w:eastAsia="pl-PL"/>
    </w:rPr>
  </w:style>
  <w:style w:type="character" w:customStyle="1" w:styleId="Tekstpodstawowywcity2Znak">
    <w:name w:val="Tekst podstawowy wcięty 2 Znak"/>
    <w:basedOn w:val="Domylnaczcionkaakapitu"/>
    <w:link w:val="Tekstpodstawowywcity2"/>
    <w:uiPriority w:val="99"/>
    <w:rsid w:val="00D16B8E"/>
    <w:rPr>
      <w:rFonts w:ascii="Times New Roman" w:eastAsia="Times New Roman" w:hAnsi="Times New Roman" w:cs="Times New Roman"/>
      <w:lang w:eastAsia="pl-PL"/>
    </w:rPr>
  </w:style>
  <w:style w:type="paragraph" w:styleId="Mapadokumentu">
    <w:name w:val="Document Map"/>
    <w:basedOn w:val="Normalny"/>
    <w:link w:val="MapadokumentuZnak"/>
    <w:uiPriority w:val="99"/>
    <w:semiHidden/>
    <w:rsid w:val="00D16B8E"/>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uiPriority w:val="99"/>
    <w:semiHidden/>
    <w:rsid w:val="00D16B8E"/>
    <w:rPr>
      <w:rFonts w:ascii="Tahoma" w:eastAsia="Times New Roman" w:hAnsi="Tahoma" w:cs="Tahoma"/>
      <w:sz w:val="20"/>
      <w:szCs w:val="20"/>
      <w:shd w:val="clear" w:color="auto" w:fill="000080"/>
      <w:lang w:eastAsia="pl-PL"/>
    </w:rPr>
  </w:style>
  <w:style w:type="paragraph" w:customStyle="1" w:styleId="Jerzy1">
    <w:name w:val="Jerzy.1"/>
    <w:basedOn w:val="Normalny"/>
    <w:link w:val="Jerzy1Znak"/>
    <w:uiPriority w:val="99"/>
    <w:rsid w:val="00D16B8E"/>
    <w:pPr>
      <w:spacing w:before="120" w:after="120" w:line="240" w:lineRule="auto"/>
      <w:jc w:val="center"/>
    </w:pPr>
    <w:rPr>
      <w:rFonts w:ascii="Times New Roman" w:eastAsia="Times New Roman" w:hAnsi="Times New Roman" w:cs="Times New Roman"/>
      <w:b/>
      <w:bCs/>
      <w:smallCaps/>
      <w:lang w:eastAsia="pl-PL"/>
    </w:rPr>
  </w:style>
  <w:style w:type="character" w:customStyle="1" w:styleId="Jerzy1Znak">
    <w:name w:val="Jerzy.1 Znak"/>
    <w:basedOn w:val="Domylnaczcionkaakapitu"/>
    <w:link w:val="Jerzy1"/>
    <w:uiPriority w:val="99"/>
    <w:locked/>
    <w:rsid w:val="00D16B8E"/>
    <w:rPr>
      <w:rFonts w:ascii="Times New Roman" w:eastAsia="Times New Roman" w:hAnsi="Times New Roman" w:cs="Times New Roman"/>
      <w:b/>
      <w:bCs/>
      <w:smallCaps/>
      <w:lang w:eastAsia="pl-PL"/>
    </w:rPr>
  </w:style>
  <w:style w:type="paragraph" w:customStyle="1" w:styleId="StylJerzy1Wszystkiewersaliki">
    <w:name w:val="Styl Jerzy.1 + Wszystkie wersaliki"/>
    <w:basedOn w:val="Jerzy1"/>
    <w:link w:val="StylJerzy1WszystkiewersalikiZnak"/>
    <w:uiPriority w:val="99"/>
    <w:rsid w:val="00D16B8E"/>
    <w:rPr>
      <w:caps/>
    </w:rPr>
  </w:style>
  <w:style w:type="character" w:customStyle="1" w:styleId="StylJerzy1WszystkiewersalikiZnak">
    <w:name w:val="Styl Jerzy.1 + Wszystkie wersaliki Znak"/>
    <w:basedOn w:val="Jerzy1Znak"/>
    <w:link w:val="StylJerzy1Wszystkiewersaliki"/>
    <w:uiPriority w:val="99"/>
    <w:locked/>
    <w:rsid w:val="00D16B8E"/>
    <w:rPr>
      <w:rFonts w:ascii="Times New Roman" w:eastAsia="Times New Roman" w:hAnsi="Times New Roman" w:cs="Times New Roman"/>
      <w:b/>
      <w:bCs/>
      <w:caps/>
      <w:smallCaps/>
      <w:lang w:eastAsia="pl-PL"/>
    </w:rPr>
  </w:style>
  <w:style w:type="paragraph" w:customStyle="1" w:styleId="Jerzy2">
    <w:name w:val="Jerzy.2"/>
    <w:basedOn w:val="Normalny"/>
    <w:uiPriority w:val="99"/>
    <w:rsid w:val="00D16B8E"/>
    <w:pPr>
      <w:spacing w:before="120" w:after="120" w:line="240" w:lineRule="auto"/>
      <w:ind w:left="4536"/>
      <w:jc w:val="right"/>
    </w:pPr>
    <w:rPr>
      <w:rFonts w:ascii="Times New Roman" w:eastAsia="Times New Roman" w:hAnsi="Times New Roman" w:cs="Times New Roman"/>
      <w:b/>
      <w:bCs/>
      <w:smallCaps/>
      <w:sz w:val="20"/>
      <w:szCs w:val="20"/>
      <w:lang w:eastAsia="pl-PL"/>
    </w:rPr>
  </w:style>
  <w:style w:type="paragraph" w:styleId="Spistreci2">
    <w:name w:val="toc 2"/>
    <w:basedOn w:val="Normalny"/>
    <w:next w:val="Normalny"/>
    <w:autoRedefine/>
    <w:uiPriority w:val="99"/>
    <w:semiHidden/>
    <w:rsid w:val="00D16B8E"/>
    <w:pPr>
      <w:tabs>
        <w:tab w:val="right" w:leader="dot" w:pos="9060"/>
      </w:tabs>
      <w:spacing w:after="0" w:line="240" w:lineRule="auto"/>
      <w:ind w:left="238"/>
      <w:jc w:val="both"/>
    </w:pPr>
    <w:rPr>
      <w:rFonts w:ascii="Times New Roman" w:eastAsia="Times New Roman" w:hAnsi="Times New Roman" w:cs="Times New Roman"/>
      <w:noProof/>
      <w:lang w:eastAsia="pl-PL"/>
    </w:rPr>
  </w:style>
  <w:style w:type="paragraph" w:styleId="Lista-kontynuacja2">
    <w:name w:val="List Continue 2"/>
    <w:basedOn w:val="Normalny"/>
    <w:uiPriority w:val="99"/>
    <w:rsid w:val="00D16B8E"/>
    <w:pPr>
      <w:spacing w:after="120" w:line="240" w:lineRule="auto"/>
      <w:ind w:left="566"/>
    </w:pPr>
    <w:rPr>
      <w:rFonts w:ascii="Times New Roman" w:eastAsia="Times New Roman" w:hAnsi="Times New Roman" w:cs="Times New Roman"/>
      <w:sz w:val="20"/>
      <w:szCs w:val="20"/>
      <w:lang w:eastAsia="pl-PL"/>
    </w:rPr>
  </w:style>
  <w:style w:type="paragraph" w:customStyle="1" w:styleId="CharChar1ZnakZnak">
    <w:name w:val="Char Char1 Znak Znak"/>
    <w:basedOn w:val="Normalny"/>
    <w:uiPriority w:val="99"/>
    <w:rsid w:val="00D16B8E"/>
    <w:pPr>
      <w:spacing w:after="0" w:line="240" w:lineRule="auto"/>
    </w:pPr>
    <w:rPr>
      <w:rFonts w:ascii="Times New Roman" w:eastAsia="Times New Roman" w:hAnsi="Times New Roman" w:cs="Times New Roman"/>
      <w:lang w:eastAsia="pl-PL"/>
    </w:rPr>
  </w:style>
  <w:style w:type="paragraph" w:styleId="Bezodstpw">
    <w:name w:val="No Spacing"/>
    <w:uiPriority w:val="99"/>
    <w:qFormat/>
    <w:rsid w:val="00D16B8E"/>
    <w:pPr>
      <w:spacing w:after="0" w:line="240" w:lineRule="auto"/>
    </w:pPr>
    <w:rPr>
      <w:rFonts w:ascii="Calibri" w:eastAsia="Times New Roman" w:hAnsi="Calibri" w:cs="Calibri"/>
      <w:lang w:eastAsia="pl-PL"/>
    </w:rPr>
  </w:style>
  <w:style w:type="paragraph" w:customStyle="1" w:styleId="Tekstpodstawowywcity22">
    <w:name w:val="Tekst podstawowy wcięty 22"/>
    <w:basedOn w:val="Normalny"/>
    <w:uiPriority w:val="99"/>
    <w:rsid w:val="00D16B8E"/>
    <w:pPr>
      <w:suppressAutoHyphens/>
      <w:spacing w:before="120" w:after="0" w:line="240" w:lineRule="auto"/>
      <w:ind w:left="426" w:hanging="426"/>
      <w:jc w:val="both"/>
    </w:pPr>
    <w:rPr>
      <w:rFonts w:ascii="Arial" w:eastAsia="Times New Roman" w:hAnsi="Arial" w:cs="Arial"/>
      <w:sz w:val="24"/>
      <w:szCs w:val="24"/>
      <w:lang w:eastAsia="ar-SA"/>
    </w:rPr>
  </w:style>
  <w:style w:type="paragraph" w:styleId="Lista">
    <w:name w:val="List"/>
    <w:basedOn w:val="Normalny"/>
    <w:uiPriority w:val="99"/>
    <w:rsid w:val="00D16B8E"/>
    <w:pPr>
      <w:spacing w:after="0" w:line="240" w:lineRule="auto"/>
      <w:ind w:left="283" w:hanging="283"/>
    </w:pPr>
    <w:rPr>
      <w:rFonts w:ascii="Times New Roman" w:eastAsia="Times New Roman" w:hAnsi="Times New Roman" w:cs="Times New Roman"/>
      <w:lang w:eastAsia="pl-PL"/>
    </w:rPr>
  </w:style>
  <w:style w:type="paragraph" w:customStyle="1" w:styleId="BylawsL1">
    <w:name w:val="Bylaws_L1"/>
    <w:basedOn w:val="Normalny"/>
    <w:next w:val="Tekstpodstawowy"/>
    <w:uiPriority w:val="99"/>
    <w:rsid w:val="00D16B8E"/>
    <w:pPr>
      <w:spacing w:before="600" w:after="0" w:line="240" w:lineRule="auto"/>
      <w:ind w:left="7935"/>
      <w:jc w:val="center"/>
      <w:outlineLvl w:val="0"/>
    </w:pPr>
    <w:rPr>
      <w:rFonts w:ascii="Times New Roman" w:eastAsia="Times New Roman" w:hAnsi="Times New Roman" w:cs="Times New Roman"/>
      <w:b/>
      <w:bCs/>
      <w:caps/>
      <w:sz w:val="24"/>
      <w:szCs w:val="24"/>
      <w:lang w:val="en-US"/>
    </w:rPr>
  </w:style>
  <w:style w:type="paragraph" w:customStyle="1" w:styleId="BylawsL2">
    <w:name w:val="Bylaws_L2"/>
    <w:basedOn w:val="BylawsL1"/>
    <w:next w:val="Tekstpodstawowy"/>
    <w:uiPriority w:val="99"/>
    <w:rsid w:val="00D16B8E"/>
    <w:pPr>
      <w:tabs>
        <w:tab w:val="num" w:pos="1440"/>
      </w:tabs>
      <w:spacing w:before="240" w:after="240"/>
      <w:ind w:left="720" w:hanging="720"/>
      <w:jc w:val="both"/>
      <w:outlineLvl w:val="1"/>
    </w:pPr>
    <w:rPr>
      <w:b w:val="0"/>
      <w:bCs w:val="0"/>
      <w:caps w:val="0"/>
      <w:sz w:val="20"/>
      <w:szCs w:val="20"/>
    </w:rPr>
  </w:style>
  <w:style w:type="paragraph" w:customStyle="1" w:styleId="BylawsL3">
    <w:name w:val="Bylaws_L3"/>
    <w:basedOn w:val="BylawsL2"/>
    <w:next w:val="Tekstpodstawowy"/>
    <w:uiPriority w:val="99"/>
    <w:rsid w:val="00D16B8E"/>
    <w:pPr>
      <w:tabs>
        <w:tab w:val="clear" w:pos="1440"/>
        <w:tab w:val="num" w:pos="1152"/>
      </w:tabs>
      <w:ind w:left="1152" w:hanging="432"/>
      <w:outlineLvl w:val="2"/>
    </w:pPr>
  </w:style>
  <w:style w:type="paragraph" w:customStyle="1" w:styleId="BylawsL4">
    <w:name w:val="Bylaws_L4"/>
    <w:basedOn w:val="BylawsL3"/>
    <w:next w:val="Tekstpodstawowy"/>
    <w:uiPriority w:val="99"/>
    <w:rsid w:val="00D16B8E"/>
    <w:pPr>
      <w:tabs>
        <w:tab w:val="clear" w:pos="1152"/>
        <w:tab w:val="num" w:pos="2880"/>
      </w:tabs>
      <w:ind w:left="0" w:firstLine="2160"/>
      <w:jc w:val="left"/>
      <w:outlineLvl w:val="3"/>
    </w:pPr>
    <w:rPr>
      <w:sz w:val="24"/>
      <w:szCs w:val="24"/>
    </w:rPr>
  </w:style>
  <w:style w:type="paragraph" w:customStyle="1" w:styleId="BylawsL5">
    <w:name w:val="Bylaws_L5"/>
    <w:basedOn w:val="BylawsL4"/>
    <w:next w:val="Tekstpodstawowy"/>
    <w:uiPriority w:val="99"/>
    <w:rsid w:val="00D16B8E"/>
    <w:pPr>
      <w:tabs>
        <w:tab w:val="clear" w:pos="2880"/>
        <w:tab w:val="num" w:pos="3600"/>
      </w:tabs>
      <w:ind w:firstLine="2880"/>
      <w:outlineLvl w:val="4"/>
    </w:pPr>
  </w:style>
  <w:style w:type="paragraph" w:customStyle="1" w:styleId="BylawsL6">
    <w:name w:val="Bylaws_L6"/>
    <w:basedOn w:val="BylawsL5"/>
    <w:next w:val="Tekstpodstawowy"/>
    <w:uiPriority w:val="99"/>
    <w:rsid w:val="00D16B8E"/>
    <w:pPr>
      <w:tabs>
        <w:tab w:val="clear" w:pos="3600"/>
        <w:tab w:val="num" w:pos="4320"/>
      </w:tabs>
      <w:ind w:firstLine="3600"/>
      <w:outlineLvl w:val="5"/>
    </w:pPr>
  </w:style>
  <w:style w:type="paragraph" w:customStyle="1" w:styleId="BylawsL7">
    <w:name w:val="Bylaws_L7"/>
    <w:basedOn w:val="BylawsL6"/>
    <w:next w:val="Tekstpodstawowy"/>
    <w:uiPriority w:val="99"/>
    <w:rsid w:val="00D16B8E"/>
    <w:pPr>
      <w:tabs>
        <w:tab w:val="clear" w:pos="4320"/>
        <w:tab w:val="num" w:pos="5040"/>
      </w:tabs>
      <w:ind w:firstLine="4320"/>
      <w:outlineLvl w:val="6"/>
    </w:pPr>
  </w:style>
  <w:style w:type="paragraph" w:customStyle="1" w:styleId="BylawsL8">
    <w:name w:val="Bylaws_L8"/>
    <w:basedOn w:val="BylawsL7"/>
    <w:next w:val="Tekstpodstawowy"/>
    <w:uiPriority w:val="99"/>
    <w:rsid w:val="00D16B8E"/>
    <w:pPr>
      <w:tabs>
        <w:tab w:val="clear" w:pos="5040"/>
        <w:tab w:val="num" w:pos="5760"/>
      </w:tabs>
      <w:ind w:firstLine="5040"/>
      <w:outlineLvl w:val="7"/>
    </w:pPr>
  </w:style>
  <w:style w:type="paragraph" w:customStyle="1" w:styleId="BylawsL9">
    <w:name w:val="Bylaws_L9"/>
    <w:basedOn w:val="BylawsL8"/>
    <w:next w:val="Tekstpodstawowy"/>
    <w:uiPriority w:val="99"/>
    <w:rsid w:val="00D16B8E"/>
    <w:pPr>
      <w:tabs>
        <w:tab w:val="clear" w:pos="5760"/>
      </w:tabs>
      <w:ind w:firstLine="0"/>
      <w:outlineLvl w:val="8"/>
    </w:pPr>
  </w:style>
  <w:style w:type="paragraph" w:customStyle="1" w:styleId="ArticleL1">
    <w:name w:val="Article_L1"/>
    <w:basedOn w:val="Normalny"/>
    <w:next w:val="Tekstpodstawowy"/>
    <w:uiPriority w:val="99"/>
    <w:rsid w:val="00D16B8E"/>
    <w:pPr>
      <w:keepNext/>
      <w:keepLines/>
      <w:widowControl w:val="0"/>
      <w:numPr>
        <w:numId w:val="21"/>
      </w:numPr>
      <w:spacing w:after="240" w:line="240" w:lineRule="auto"/>
      <w:jc w:val="center"/>
      <w:outlineLvl w:val="0"/>
    </w:pPr>
    <w:rPr>
      <w:rFonts w:ascii="Times New Roman" w:eastAsia="SimSun" w:hAnsi="Times New Roman" w:cs="Times New Roman"/>
      <w:b/>
      <w:bCs/>
    </w:rPr>
  </w:style>
  <w:style w:type="paragraph" w:customStyle="1" w:styleId="ArticleL2">
    <w:name w:val="Article_L2"/>
    <w:basedOn w:val="ArticleL1"/>
    <w:next w:val="Tekstpodstawowy"/>
    <w:uiPriority w:val="99"/>
    <w:rsid w:val="00D16B8E"/>
    <w:pPr>
      <w:keepNext w:val="0"/>
      <w:keepLines w:val="0"/>
      <w:numPr>
        <w:ilvl w:val="1"/>
      </w:numPr>
      <w:spacing w:before="240"/>
      <w:jc w:val="both"/>
      <w:outlineLvl w:val="1"/>
    </w:pPr>
    <w:rPr>
      <w:b w:val="0"/>
      <w:bCs w:val="0"/>
    </w:rPr>
  </w:style>
  <w:style w:type="paragraph" w:customStyle="1" w:styleId="ArticleL3">
    <w:name w:val="Article_L3"/>
    <w:basedOn w:val="ArticleL2"/>
    <w:next w:val="Tekstpodstawowy"/>
    <w:uiPriority w:val="99"/>
    <w:rsid w:val="00D16B8E"/>
    <w:pPr>
      <w:numPr>
        <w:ilvl w:val="2"/>
      </w:numPr>
      <w:spacing w:before="120" w:after="120"/>
      <w:outlineLvl w:val="2"/>
    </w:pPr>
  </w:style>
  <w:style w:type="paragraph" w:customStyle="1" w:styleId="ArticleL4">
    <w:name w:val="Article_L4"/>
    <w:basedOn w:val="ArticleL3"/>
    <w:next w:val="Tekstpodstawowy"/>
    <w:uiPriority w:val="99"/>
    <w:rsid w:val="00D16B8E"/>
    <w:pPr>
      <w:numPr>
        <w:ilvl w:val="3"/>
      </w:numPr>
      <w:spacing w:after="360" w:line="360" w:lineRule="auto"/>
      <w:outlineLvl w:val="3"/>
    </w:pPr>
  </w:style>
  <w:style w:type="paragraph" w:customStyle="1" w:styleId="ArticleL5">
    <w:name w:val="Article_L5"/>
    <w:basedOn w:val="ArticleL4"/>
    <w:next w:val="Tekstpodstawowy"/>
    <w:uiPriority w:val="99"/>
    <w:rsid w:val="00D16B8E"/>
    <w:pPr>
      <w:numPr>
        <w:ilvl w:val="4"/>
      </w:numPr>
      <w:spacing w:after="240"/>
      <w:ind w:left="0" w:firstLine="0"/>
      <w:jc w:val="left"/>
      <w:outlineLvl w:val="4"/>
    </w:pPr>
    <w:rPr>
      <w:sz w:val="24"/>
      <w:szCs w:val="24"/>
    </w:rPr>
  </w:style>
  <w:style w:type="paragraph" w:customStyle="1" w:styleId="ArticleL6">
    <w:name w:val="Article_L6"/>
    <w:basedOn w:val="ArticleL5"/>
    <w:next w:val="Tekstpodstawowy"/>
    <w:uiPriority w:val="99"/>
    <w:rsid w:val="00D16B8E"/>
    <w:pPr>
      <w:numPr>
        <w:ilvl w:val="5"/>
      </w:numPr>
      <w:ind w:left="360"/>
      <w:outlineLvl w:val="5"/>
    </w:pPr>
  </w:style>
  <w:style w:type="paragraph" w:customStyle="1" w:styleId="ArticleL7">
    <w:name w:val="Article_L7"/>
    <w:basedOn w:val="ArticleL6"/>
    <w:next w:val="Tekstpodstawowy"/>
    <w:uiPriority w:val="99"/>
    <w:rsid w:val="00D16B8E"/>
    <w:pPr>
      <w:numPr>
        <w:ilvl w:val="6"/>
      </w:numPr>
      <w:outlineLvl w:val="6"/>
    </w:pPr>
  </w:style>
  <w:style w:type="paragraph" w:customStyle="1" w:styleId="ArticleL8">
    <w:name w:val="Article_L8"/>
    <w:basedOn w:val="Normalny"/>
    <w:uiPriority w:val="99"/>
    <w:rsid w:val="00D16B8E"/>
    <w:pPr>
      <w:numPr>
        <w:ilvl w:val="7"/>
        <w:numId w:val="21"/>
      </w:numPr>
      <w:spacing w:after="0" w:line="240" w:lineRule="auto"/>
    </w:pPr>
    <w:rPr>
      <w:rFonts w:ascii="Times New Roman" w:eastAsia="Times New Roman" w:hAnsi="Times New Roman" w:cs="Times New Roman"/>
      <w:lang w:eastAsia="pl-PL"/>
    </w:rPr>
  </w:style>
  <w:style w:type="paragraph" w:customStyle="1" w:styleId="LucaCash">
    <w:name w:val="Luca&amp;Cash"/>
    <w:basedOn w:val="Normalny"/>
    <w:uiPriority w:val="99"/>
    <w:rsid w:val="00D16B8E"/>
    <w:pPr>
      <w:spacing w:after="0" w:line="360" w:lineRule="auto"/>
    </w:pPr>
    <w:rPr>
      <w:rFonts w:ascii="Arial Narrow" w:eastAsia="Times New Roman" w:hAnsi="Arial Narrow" w:cs="Arial Narrow"/>
      <w:sz w:val="24"/>
      <w:szCs w:val="24"/>
      <w:lang w:eastAsia="pl-PL"/>
    </w:rPr>
  </w:style>
  <w:style w:type="paragraph" w:customStyle="1" w:styleId="ust">
    <w:name w:val="ust"/>
    <w:uiPriority w:val="99"/>
    <w:rsid w:val="00D16B8E"/>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Maciek">
    <w:name w:val="Maciek"/>
    <w:basedOn w:val="Normalny"/>
    <w:uiPriority w:val="99"/>
    <w:rsid w:val="00D16B8E"/>
    <w:pPr>
      <w:spacing w:after="120" w:line="300" w:lineRule="exact"/>
    </w:pPr>
    <w:rPr>
      <w:rFonts w:ascii="Verdana" w:eastAsia="Times New Roman" w:hAnsi="Verdana" w:cs="Verdana"/>
      <w:lang w:eastAsia="pl-PL"/>
    </w:rPr>
  </w:style>
  <w:style w:type="paragraph" w:customStyle="1" w:styleId="przypis">
    <w:name w:val="przypis"/>
    <w:basedOn w:val="Normalny"/>
    <w:uiPriority w:val="99"/>
    <w:rsid w:val="00D16B8E"/>
    <w:pPr>
      <w:spacing w:after="120" w:line="360" w:lineRule="atLeast"/>
      <w:jc w:val="both"/>
    </w:pPr>
    <w:rPr>
      <w:rFonts w:ascii="Times New Roman PL" w:eastAsia="Times New Roman" w:hAnsi="Times New Roman PL" w:cs="Times New Roman PL"/>
      <w:lang w:eastAsia="pl-PL"/>
    </w:rPr>
  </w:style>
  <w:style w:type="paragraph" w:customStyle="1" w:styleId="Agataspis1">
    <w:name w:val="Agata spis1"/>
    <w:basedOn w:val="Normalny"/>
    <w:link w:val="Agataspis1Znak"/>
    <w:uiPriority w:val="99"/>
    <w:rsid w:val="00D16B8E"/>
    <w:pPr>
      <w:spacing w:before="60" w:after="60" w:line="240" w:lineRule="auto"/>
      <w:jc w:val="center"/>
    </w:pPr>
    <w:rPr>
      <w:rFonts w:ascii="Times New Roman" w:eastAsia="Times New Roman" w:hAnsi="Times New Roman" w:cs="Times New Roman"/>
      <w:b/>
      <w:bCs/>
      <w:smallCaps/>
      <w:lang w:eastAsia="pl-PL"/>
    </w:rPr>
  </w:style>
  <w:style w:type="character" w:customStyle="1" w:styleId="Agataspis1Znak">
    <w:name w:val="Agata spis1 Znak"/>
    <w:basedOn w:val="Domylnaczcionkaakapitu"/>
    <w:link w:val="Agataspis1"/>
    <w:uiPriority w:val="99"/>
    <w:locked/>
    <w:rsid w:val="00D16B8E"/>
    <w:rPr>
      <w:rFonts w:ascii="Times New Roman" w:eastAsia="Times New Roman" w:hAnsi="Times New Roman" w:cs="Times New Roman"/>
      <w:b/>
      <w:bCs/>
      <w:smallCaps/>
      <w:lang w:eastAsia="pl-PL"/>
    </w:rPr>
  </w:style>
  <w:style w:type="character" w:styleId="Pogrubienie">
    <w:name w:val="Strong"/>
    <w:basedOn w:val="Domylnaczcionkaakapitu"/>
    <w:uiPriority w:val="99"/>
    <w:qFormat/>
    <w:rsid w:val="00D16B8E"/>
    <w:rPr>
      <w:b/>
      <w:bCs/>
    </w:rPr>
  </w:style>
  <w:style w:type="paragraph" w:customStyle="1" w:styleId="A">
    <w:name w:val="A"/>
    <w:basedOn w:val="Normalny"/>
    <w:link w:val="AZnak"/>
    <w:uiPriority w:val="99"/>
    <w:rsid w:val="00D16B8E"/>
    <w:pPr>
      <w:spacing w:before="240" w:after="240" w:line="240" w:lineRule="auto"/>
      <w:jc w:val="center"/>
    </w:pPr>
    <w:rPr>
      <w:rFonts w:ascii="Times New Roman" w:eastAsia="Times New Roman" w:hAnsi="Times New Roman" w:cs="Times New Roman"/>
      <w:b/>
      <w:bCs/>
      <w:lang w:eastAsia="pl-PL"/>
    </w:rPr>
  </w:style>
  <w:style w:type="paragraph" w:customStyle="1" w:styleId="C">
    <w:name w:val="C"/>
    <w:basedOn w:val="Normalny"/>
    <w:uiPriority w:val="99"/>
    <w:rsid w:val="00D16B8E"/>
    <w:pPr>
      <w:spacing w:after="0" w:line="240" w:lineRule="auto"/>
      <w:ind w:left="1680" w:hanging="1680"/>
      <w:jc w:val="both"/>
    </w:pPr>
    <w:rPr>
      <w:rFonts w:ascii="Times New Roman" w:eastAsia="Times New Roman" w:hAnsi="Times New Roman" w:cs="Times New Roman"/>
      <w:lang w:eastAsia="pl-PL"/>
    </w:rPr>
  </w:style>
  <w:style w:type="paragraph" w:customStyle="1" w:styleId="D">
    <w:name w:val="D"/>
    <w:basedOn w:val="Normalny"/>
    <w:link w:val="DZnak"/>
    <w:uiPriority w:val="99"/>
    <w:rsid w:val="00D16B8E"/>
    <w:pPr>
      <w:spacing w:after="0" w:line="240" w:lineRule="auto"/>
      <w:jc w:val="right"/>
    </w:pPr>
    <w:rPr>
      <w:rFonts w:ascii="Times New Roman" w:eastAsia="Times New Roman" w:hAnsi="Times New Roman" w:cs="Times New Roman"/>
      <w:b/>
      <w:bCs/>
      <w:smallCaps/>
      <w:lang w:eastAsia="pl-PL"/>
    </w:rPr>
  </w:style>
  <w:style w:type="paragraph" w:customStyle="1" w:styleId="ag">
    <w:name w:val="ag"/>
    <w:basedOn w:val="Normalny"/>
    <w:uiPriority w:val="99"/>
    <w:rsid w:val="00D16B8E"/>
    <w:pPr>
      <w:numPr>
        <w:numId w:val="25"/>
      </w:numPr>
      <w:spacing w:after="0" w:line="240" w:lineRule="auto"/>
      <w:jc w:val="both"/>
    </w:pPr>
    <w:rPr>
      <w:rFonts w:ascii="Times New Roman" w:eastAsia="Times New Roman" w:hAnsi="Times New Roman" w:cs="Times New Roman"/>
      <w:lang w:eastAsia="pl-PL"/>
    </w:rPr>
  </w:style>
  <w:style w:type="paragraph" w:customStyle="1" w:styleId="z">
    <w:name w:val="z"/>
    <w:basedOn w:val="Normalny"/>
    <w:uiPriority w:val="99"/>
    <w:rsid w:val="00D16B8E"/>
    <w:pPr>
      <w:keepNext/>
      <w:numPr>
        <w:numId w:val="22"/>
      </w:numPr>
      <w:spacing w:after="0" w:line="240" w:lineRule="auto"/>
      <w:jc w:val="both"/>
      <w:outlineLvl w:val="1"/>
    </w:pPr>
    <w:rPr>
      <w:rFonts w:ascii="Times New Roman" w:eastAsia="Times New Roman" w:hAnsi="Times New Roman" w:cs="Times New Roman"/>
      <w:lang w:eastAsia="pl-PL"/>
    </w:rPr>
  </w:style>
  <w:style w:type="character" w:customStyle="1" w:styleId="DZnak">
    <w:name w:val="D Znak"/>
    <w:basedOn w:val="Domylnaczcionkaakapitu"/>
    <w:link w:val="D"/>
    <w:uiPriority w:val="99"/>
    <w:locked/>
    <w:rsid w:val="00D16B8E"/>
    <w:rPr>
      <w:rFonts w:ascii="Times New Roman" w:eastAsia="Times New Roman" w:hAnsi="Times New Roman" w:cs="Times New Roman"/>
      <w:b/>
      <w:bCs/>
      <w:smallCaps/>
      <w:lang w:eastAsia="pl-PL"/>
    </w:rPr>
  </w:style>
  <w:style w:type="paragraph" w:customStyle="1" w:styleId="Standard">
    <w:name w:val="Standard"/>
    <w:uiPriority w:val="99"/>
    <w:rsid w:val="00D16B8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Heading312ptJustified3">
    <w:name w:val="Style Heading 3 + 12 pt Justified3"/>
    <w:basedOn w:val="Nagwek3"/>
    <w:uiPriority w:val="99"/>
    <w:rsid w:val="00D16B8E"/>
    <w:pPr>
      <w:keepLines w:val="0"/>
      <w:numPr>
        <w:ilvl w:val="2"/>
      </w:numPr>
      <w:tabs>
        <w:tab w:val="num" w:pos="864"/>
      </w:tabs>
      <w:spacing w:before="0" w:line="240" w:lineRule="auto"/>
      <w:ind w:left="862" w:hanging="862"/>
      <w:jc w:val="both"/>
    </w:pPr>
    <w:rPr>
      <w:rFonts w:ascii="Arial" w:eastAsia="Times New Roman" w:hAnsi="Arial" w:cs="Arial"/>
      <w:color w:val="auto"/>
      <w:sz w:val="24"/>
      <w:szCs w:val="24"/>
    </w:rPr>
  </w:style>
  <w:style w:type="paragraph" w:styleId="Podtytu">
    <w:name w:val="Subtitle"/>
    <w:basedOn w:val="Normalny"/>
    <w:link w:val="PodtytuZnak"/>
    <w:uiPriority w:val="99"/>
    <w:qFormat/>
    <w:rsid w:val="00D16B8E"/>
    <w:pPr>
      <w:spacing w:after="0" w:line="240" w:lineRule="auto"/>
    </w:pPr>
    <w:rPr>
      <w:rFonts w:ascii="Times New Roman" w:eastAsia="Times New Roman" w:hAnsi="Times New Roman" w:cs="Times New Roman"/>
      <w:b/>
      <w:bCs/>
      <w:sz w:val="24"/>
      <w:szCs w:val="24"/>
      <w:u w:val="single"/>
      <w:lang w:eastAsia="pl-PL"/>
    </w:rPr>
  </w:style>
  <w:style w:type="character" w:customStyle="1" w:styleId="PodtytuZnak">
    <w:name w:val="Podtytuł Znak"/>
    <w:basedOn w:val="Domylnaczcionkaakapitu"/>
    <w:link w:val="Podtytu"/>
    <w:uiPriority w:val="99"/>
    <w:rsid w:val="00D16B8E"/>
    <w:rPr>
      <w:rFonts w:ascii="Times New Roman" w:eastAsia="Times New Roman" w:hAnsi="Times New Roman" w:cs="Times New Roman"/>
      <w:b/>
      <w:bCs/>
      <w:sz w:val="24"/>
      <w:szCs w:val="24"/>
      <w:u w:val="single"/>
      <w:lang w:eastAsia="pl-PL"/>
    </w:rPr>
  </w:style>
  <w:style w:type="paragraph" w:customStyle="1" w:styleId="Default">
    <w:name w:val="Default"/>
    <w:basedOn w:val="Normalny"/>
    <w:uiPriority w:val="99"/>
    <w:rsid w:val="00D16B8E"/>
    <w:pPr>
      <w:widowControl w:val="0"/>
      <w:suppressAutoHyphens/>
      <w:autoSpaceDE w:val="0"/>
      <w:spacing w:after="0" w:line="240" w:lineRule="auto"/>
    </w:pPr>
    <w:rPr>
      <w:rFonts w:ascii="Arial" w:eastAsia="Times New Roman" w:hAnsi="Arial" w:cs="Arial"/>
      <w:color w:val="000000"/>
      <w:kern w:val="1"/>
      <w:sz w:val="24"/>
      <w:szCs w:val="24"/>
      <w:lang w:eastAsia="ar-SA"/>
    </w:rPr>
  </w:style>
  <w:style w:type="paragraph" w:customStyle="1" w:styleId="Agata1paragraf">
    <w:name w:val="Agata1 paragraf"/>
    <w:basedOn w:val="A"/>
    <w:link w:val="Agata1paragrafZnak"/>
    <w:uiPriority w:val="99"/>
    <w:rsid w:val="00D16B8E"/>
    <w:pPr>
      <w:spacing w:before="120" w:after="120"/>
      <w:outlineLvl w:val="0"/>
    </w:pPr>
  </w:style>
  <w:style w:type="paragraph" w:customStyle="1" w:styleId="Agata2tytuza">
    <w:name w:val="Agata2 tytuł zał"/>
    <w:basedOn w:val="Tytu"/>
    <w:link w:val="Agata2tytuzaZnak"/>
    <w:uiPriority w:val="99"/>
    <w:rsid w:val="00D16B8E"/>
    <w:pPr>
      <w:keepNext w:val="0"/>
      <w:keepLines w:val="0"/>
      <w:tabs>
        <w:tab w:val="left" w:pos="567"/>
        <w:tab w:val="left" w:pos="4536"/>
        <w:tab w:val="left" w:pos="5953"/>
      </w:tabs>
      <w:spacing w:before="0" w:after="0" w:line="240" w:lineRule="auto"/>
      <w:jc w:val="right"/>
      <w:outlineLvl w:val="1"/>
    </w:pPr>
    <w:rPr>
      <w:rFonts w:ascii="Times New Roman" w:eastAsia="Times New Roman" w:hAnsi="Times New Roman" w:cs="Times New Roman"/>
      <w:b w:val="0"/>
      <w:bCs w:val="0"/>
      <w:sz w:val="36"/>
      <w:szCs w:val="36"/>
    </w:rPr>
  </w:style>
  <w:style w:type="character" w:customStyle="1" w:styleId="AZnak">
    <w:name w:val="A Znak"/>
    <w:basedOn w:val="Domylnaczcionkaakapitu"/>
    <w:link w:val="A"/>
    <w:uiPriority w:val="99"/>
    <w:locked/>
    <w:rsid w:val="00D16B8E"/>
    <w:rPr>
      <w:rFonts w:ascii="Times New Roman" w:eastAsia="Times New Roman" w:hAnsi="Times New Roman" w:cs="Times New Roman"/>
      <w:b/>
      <w:bCs/>
      <w:lang w:eastAsia="pl-PL"/>
    </w:rPr>
  </w:style>
  <w:style w:type="character" w:customStyle="1" w:styleId="Agata1paragrafZnak">
    <w:name w:val="Agata1 paragraf Znak"/>
    <w:basedOn w:val="AZnak"/>
    <w:link w:val="Agata1paragraf"/>
    <w:uiPriority w:val="99"/>
    <w:locked/>
    <w:rsid w:val="00D16B8E"/>
    <w:rPr>
      <w:rFonts w:ascii="Times New Roman" w:eastAsia="Times New Roman" w:hAnsi="Times New Roman" w:cs="Times New Roman"/>
      <w:b/>
      <w:bCs/>
      <w:lang w:eastAsia="pl-PL"/>
    </w:rPr>
  </w:style>
  <w:style w:type="paragraph" w:styleId="Nagwekspisutreci">
    <w:name w:val="TOC Heading"/>
    <w:basedOn w:val="Nagwek1"/>
    <w:next w:val="Normalny"/>
    <w:uiPriority w:val="99"/>
    <w:qFormat/>
    <w:rsid w:val="00D16B8E"/>
    <w:pPr>
      <w:outlineLvl w:val="9"/>
    </w:pPr>
    <w:rPr>
      <w:rFonts w:ascii="Cambria" w:eastAsia="Times New Roman" w:hAnsi="Cambria" w:cs="Cambria"/>
      <w:color w:val="365F91"/>
    </w:rPr>
  </w:style>
  <w:style w:type="character" w:customStyle="1" w:styleId="Agata2tytuzaZnak">
    <w:name w:val="Agata2 tytuł zał Znak"/>
    <w:basedOn w:val="TytuZnak"/>
    <w:link w:val="Agata2tytuza"/>
    <w:uiPriority w:val="99"/>
    <w:locked/>
    <w:rsid w:val="00D16B8E"/>
    <w:rPr>
      <w:rFonts w:ascii="Times New Roman" w:eastAsia="Times New Roman" w:hAnsi="Times New Roman" w:cs="Times New Roman"/>
      <w:b w:val="0"/>
      <w:bCs w:val="0"/>
      <w:color w:val="000000"/>
      <w:sz w:val="36"/>
      <w:szCs w:val="36"/>
      <w:lang w:eastAsia="pl-PL"/>
    </w:rPr>
  </w:style>
  <w:style w:type="paragraph" w:customStyle="1" w:styleId="Styl2">
    <w:name w:val="Styl2"/>
    <w:basedOn w:val="Normalny"/>
    <w:link w:val="Styl2Znak"/>
    <w:uiPriority w:val="99"/>
    <w:rsid w:val="00D16B8E"/>
    <w:pPr>
      <w:numPr>
        <w:numId w:val="24"/>
      </w:numPr>
      <w:spacing w:before="60" w:after="60" w:line="240" w:lineRule="auto"/>
      <w:jc w:val="both"/>
    </w:pPr>
    <w:rPr>
      <w:rFonts w:ascii="Times New Roman" w:eastAsia="Times New Roman" w:hAnsi="Times New Roman" w:cs="Times New Roman"/>
      <w:lang w:eastAsia="pl-PL"/>
    </w:rPr>
  </w:style>
  <w:style w:type="paragraph" w:customStyle="1" w:styleId="Styl3">
    <w:name w:val="Styl3"/>
    <w:basedOn w:val="NormalnyWeb"/>
    <w:link w:val="Styl3Znak"/>
    <w:uiPriority w:val="99"/>
    <w:rsid w:val="00D16B8E"/>
    <w:pPr>
      <w:numPr>
        <w:numId w:val="27"/>
      </w:numPr>
      <w:spacing w:before="120" w:after="120" w:line="240" w:lineRule="auto"/>
      <w:jc w:val="both"/>
    </w:pPr>
    <w:rPr>
      <w:rFonts w:eastAsia="Times New Roman"/>
      <w:lang w:eastAsia="pl-PL"/>
    </w:rPr>
  </w:style>
  <w:style w:type="character" w:customStyle="1" w:styleId="Styl2Znak">
    <w:name w:val="Styl2 Znak"/>
    <w:basedOn w:val="Domylnaczcionkaakapitu"/>
    <w:link w:val="Styl2"/>
    <w:uiPriority w:val="99"/>
    <w:locked/>
    <w:rsid w:val="00D16B8E"/>
    <w:rPr>
      <w:rFonts w:ascii="Times New Roman" w:eastAsia="Times New Roman" w:hAnsi="Times New Roman" w:cs="Times New Roman"/>
      <w:lang w:eastAsia="pl-PL"/>
    </w:rPr>
  </w:style>
  <w:style w:type="character" w:customStyle="1" w:styleId="Styl3Znak">
    <w:name w:val="Styl3 Znak"/>
    <w:basedOn w:val="NormalnyWebZnak1"/>
    <w:link w:val="Styl3"/>
    <w:uiPriority w:val="99"/>
    <w:locked/>
    <w:rsid w:val="00D16B8E"/>
    <w:rPr>
      <w:rFonts w:ascii="Times New Roman" w:eastAsia="Times New Roman" w:hAnsi="Times New Roman" w:cs="Times New Roman"/>
      <w:sz w:val="24"/>
      <w:szCs w:val="24"/>
      <w:lang w:eastAsia="pl-PL"/>
    </w:rPr>
  </w:style>
  <w:style w:type="paragraph" w:customStyle="1" w:styleId="par">
    <w:name w:val="par"/>
    <w:basedOn w:val="A"/>
    <w:link w:val="parZnak"/>
    <w:uiPriority w:val="99"/>
    <w:rsid w:val="00D16B8E"/>
  </w:style>
  <w:style w:type="character" w:customStyle="1" w:styleId="parZnak">
    <w:name w:val="par Znak"/>
    <w:basedOn w:val="AZnak"/>
    <w:link w:val="par"/>
    <w:uiPriority w:val="99"/>
    <w:locked/>
    <w:rsid w:val="00D16B8E"/>
    <w:rPr>
      <w:rFonts w:ascii="Times New Roman" w:eastAsia="Times New Roman" w:hAnsi="Times New Roman" w:cs="Times New Roman"/>
      <w:b/>
      <w:bCs/>
      <w:lang w:eastAsia="pl-PL"/>
    </w:rPr>
  </w:style>
  <w:style w:type="paragraph" w:customStyle="1" w:styleId="zadosiwz">
    <w:name w:val="zał do siwz"/>
    <w:basedOn w:val="D"/>
    <w:link w:val="zadosiwzZnak"/>
    <w:uiPriority w:val="99"/>
    <w:rsid w:val="00D16B8E"/>
  </w:style>
  <w:style w:type="character" w:customStyle="1" w:styleId="zadosiwzZnak">
    <w:name w:val="zał do siwz Znak"/>
    <w:basedOn w:val="DZnak"/>
    <w:link w:val="zadosiwz"/>
    <w:uiPriority w:val="99"/>
    <w:locked/>
    <w:rsid w:val="00D16B8E"/>
    <w:rPr>
      <w:rFonts w:ascii="Times New Roman" w:eastAsia="Times New Roman" w:hAnsi="Times New Roman" w:cs="Times New Roman"/>
      <w:b/>
      <w:bCs/>
      <w:smallCaps/>
      <w:lang w:eastAsia="pl-PL"/>
    </w:rPr>
  </w:style>
  <w:style w:type="paragraph" w:customStyle="1" w:styleId="Tekstpodstawowy22">
    <w:name w:val="Tekst podstawowy 22"/>
    <w:basedOn w:val="Normalny"/>
    <w:uiPriority w:val="99"/>
    <w:rsid w:val="00D16B8E"/>
    <w:pPr>
      <w:overflowPunct w:val="0"/>
      <w:autoSpaceDE w:val="0"/>
      <w:autoSpaceDN w:val="0"/>
      <w:adjustRightInd w:val="0"/>
      <w:spacing w:before="60" w:after="60" w:line="240" w:lineRule="auto"/>
      <w:ind w:left="284"/>
      <w:jc w:val="both"/>
      <w:textAlignment w:val="baseline"/>
    </w:pPr>
    <w:rPr>
      <w:rFonts w:ascii="Times New Roman" w:eastAsia="Times New Roman" w:hAnsi="Times New Roman" w:cs="Times New Roman"/>
      <w:sz w:val="24"/>
      <w:szCs w:val="24"/>
      <w:lang w:eastAsia="pl-PL"/>
    </w:rPr>
  </w:style>
  <w:style w:type="paragraph" w:customStyle="1" w:styleId="1Akapit">
    <w:name w:val="1.Akapit"/>
    <w:basedOn w:val="Tekstpodstawowywcity"/>
    <w:link w:val="1AkapitZnak"/>
    <w:uiPriority w:val="99"/>
    <w:rsid w:val="00D16B8E"/>
    <w:pPr>
      <w:numPr>
        <w:numId w:val="26"/>
      </w:numPr>
      <w:suppressAutoHyphens/>
      <w:spacing w:before="80" w:after="80"/>
      <w:jc w:val="left"/>
    </w:pPr>
    <w:rPr>
      <w:sz w:val="20"/>
      <w:szCs w:val="20"/>
    </w:rPr>
  </w:style>
  <w:style w:type="character" w:customStyle="1" w:styleId="1AkapitZnak">
    <w:name w:val="1.Akapit Znak"/>
    <w:basedOn w:val="Domylnaczcionkaakapitu"/>
    <w:link w:val="1Akapit"/>
    <w:uiPriority w:val="99"/>
    <w:locked/>
    <w:rsid w:val="00D16B8E"/>
    <w:rPr>
      <w:rFonts w:ascii="Times New Roman" w:eastAsia="Times New Roman" w:hAnsi="Times New Roman" w:cs="Times New Roman"/>
      <w:sz w:val="20"/>
      <w:szCs w:val="20"/>
      <w:lang w:eastAsia="pl-PL"/>
    </w:rPr>
  </w:style>
  <w:style w:type="character" w:customStyle="1" w:styleId="ZnakZnak2">
    <w:name w:val="Znak Znak2"/>
    <w:basedOn w:val="Domylnaczcionkaakapitu"/>
    <w:uiPriority w:val="99"/>
    <w:rsid w:val="00D16B8E"/>
    <w:rPr>
      <w:rFonts w:ascii="Courier New" w:hAnsi="Courier New" w:cs="Courier New"/>
      <w:lang w:val="pl-PL" w:eastAsia="pl-PL"/>
    </w:rPr>
  </w:style>
  <w:style w:type="paragraph" w:customStyle="1" w:styleId="aparagraf1">
    <w:name w:val="a.paragraf1"/>
    <w:basedOn w:val="A"/>
    <w:link w:val="aparagraf1Znak"/>
    <w:uiPriority w:val="99"/>
    <w:rsid w:val="00D16B8E"/>
    <w:pPr>
      <w:spacing w:before="120" w:after="120"/>
      <w:outlineLvl w:val="0"/>
    </w:pPr>
  </w:style>
  <w:style w:type="character" w:customStyle="1" w:styleId="aparagraf1Znak">
    <w:name w:val="a.paragraf1 Znak"/>
    <w:basedOn w:val="AZnak"/>
    <w:link w:val="aparagraf1"/>
    <w:uiPriority w:val="99"/>
    <w:locked/>
    <w:rsid w:val="00D16B8E"/>
    <w:rPr>
      <w:rFonts w:ascii="Times New Roman" w:eastAsia="Times New Roman" w:hAnsi="Times New Roman" w:cs="Times New Roman"/>
      <w:b/>
      <w:bCs/>
      <w:lang w:eastAsia="pl-PL"/>
    </w:rPr>
  </w:style>
  <w:style w:type="paragraph" w:customStyle="1" w:styleId="azacznik1">
    <w:name w:val="a.załącznik1"/>
    <w:basedOn w:val="aparagraf1"/>
    <w:link w:val="azacznik1Znak"/>
    <w:uiPriority w:val="99"/>
    <w:rsid w:val="00D16B8E"/>
    <w:pPr>
      <w:spacing w:before="60"/>
      <w:ind w:left="4536"/>
      <w:jc w:val="right"/>
      <w:outlineLvl w:val="1"/>
    </w:pPr>
    <w:rPr>
      <w:smallCaps/>
    </w:rPr>
  </w:style>
  <w:style w:type="character" w:customStyle="1" w:styleId="azacznik1Znak">
    <w:name w:val="a.załącznik1 Znak"/>
    <w:basedOn w:val="aparagraf1Znak"/>
    <w:link w:val="azacznik1"/>
    <w:uiPriority w:val="99"/>
    <w:locked/>
    <w:rsid w:val="00D16B8E"/>
    <w:rPr>
      <w:rFonts w:ascii="Times New Roman" w:eastAsia="Times New Roman" w:hAnsi="Times New Roman" w:cs="Times New Roman"/>
      <w:b/>
      <w:bCs/>
      <w:smallCaps/>
      <w:lang w:eastAsia="pl-PL"/>
    </w:rPr>
  </w:style>
  <w:style w:type="character" w:customStyle="1" w:styleId="DocumentHeader1Znak">
    <w:name w:val="Document Header1 Znak"/>
    <w:aliases w:val="ClauseGroup_Title Znak Znak"/>
    <w:basedOn w:val="Domylnaczcionkaakapitu"/>
    <w:uiPriority w:val="99"/>
    <w:rsid w:val="00D16B8E"/>
    <w:rPr>
      <w:rFonts w:ascii="Arial" w:hAnsi="Arial" w:cs="Arial"/>
      <w:b/>
      <w:bCs/>
      <w:kern w:val="32"/>
      <w:sz w:val="32"/>
      <w:szCs w:val="32"/>
      <w:lang w:val="pl-PL" w:eastAsia="pl-PL"/>
    </w:rPr>
  </w:style>
  <w:style w:type="character" w:customStyle="1" w:styleId="ZnakZnak3">
    <w:name w:val="Znak Znak3"/>
    <w:basedOn w:val="Domylnaczcionkaakapitu"/>
    <w:uiPriority w:val="99"/>
    <w:rsid w:val="00D16B8E"/>
    <w:rPr>
      <w:b/>
      <w:bCs/>
      <w:i/>
      <w:iCs/>
      <w:sz w:val="24"/>
      <w:szCs w:val="24"/>
      <w:lang w:val="pl-PL" w:eastAsia="pl-PL"/>
    </w:rPr>
  </w:style>
  <w:style w:type="paragraph" w:customStyle="1" w:styleId="jmak2">
    <w:name w:val="jm.ak.2"/>
    <w:basedOn w:val="Normalny"/>
    <w:link w:val="jmak2Znak"/>
    <w:uiPriority w:val="99"/>
    <w:rsid w:val="00D16B8E"/>
    <w:pPr>
      <w:tabs>
        <w:tab w:val="left" w:leader="dot" w:pos="4111"/>
      </w:tabs>
      <w:spacing w:before="120" w:after="120" w:line="240" w:lineRule="auto"/>
      <w:ind w:left="4111" w:hanging="4111"/>
    </w:pPr>
    <w:rPr>
      <w:rFonts w:ascii="Times New Roman" w:eastAsia="Times New Roman" w:hAnsi="Times New Roman" w:cs="Times New Roman"/>
      <w:lang w:eastAsia="pl-PL"/>
    </w:rPr>
  </w:style>
  <w:style w:type="character" w:customStyle="1" w:styleId="jmak2Znak">
    <w:name w:val="jm.ak.2 Znak"/>
    <w:basedOn w:val="Domylnaczcionkaakapitu"/>
    <w:link w:val="jmak2"/>
    <w:uiPriority w:val="99"/>
    <w:locked/>
    <w:rsid w:val="00D16B8E"/>
    <w:rPr>
      <w:rFonts w:ascii="Times New Roman" w:eastAsia="Times New Roman" w:hAnsi="Times New Roman" w:cs="Times New Roman"/>
      <w:lang w:eastAsia="pl-PL"/>
    </w:rPr>
  </w:style>
  <w:style w:type="paragraph" w:customStyle="1" w:styleId="X1">
    <w:name w:val="X1"/>
    <w:basedOn w:val="Agata1paragraf"/>
    <w:link w:val="X1Znak"/>
    <w:uiPriority w:val="99"/>
    <w:rsid w:val="00D16B8E"/>
    <w:pPr>
      <w:spacing w:before="240"/>
    </w:pPr>
  </w:style>
  <w:style w:type="paragraph" w:customStyle="1" w:styleId="X2">
    <w:name w:val="X2"/>
    <w:basedOn w:val="azacznik1"/>
    <w:link w:val="X2Znak"/>
    <w:uiPriority w:val="99"/>
    <w:rsid w:val="00D16B8E"/>
    <w:pPr>
      <w:spacing w:before="40"/>
      <w:ind w:left="3969"/>
    </w:pPr>
  </w:style>
  <w:style w:type="character" w:customStyle="1" w:styleId="X1Znak">
    <w:name w:val="X1 Znak"/>
    <w:basedOn w:val="Agata1paragrafZnak"/>
    <w:link w:val="X1"/>
    <w:uiPriority w:val="99"/>
    <w:locked/>
    <w:rsid w:val="00D16B8E"/>
    <w:rPr>
      <w:rFonts w:ascii="Times New Roman" w:eastAsia="Times New Roman" w:hAnsi="Times New Roman" w:cs="Times New Roman"/>
      <w:b/>
      <w:bCs/>
      <w:lang w:eastAsia="pl-PL"/>
    </w:rPr>
  </w:style>
  <w:style w:type="character" w:customStyle="1" w:styleId="X2Znak">
    <w:name w:val="X2 Znak"/>
    <w:basedOn w:val="azacznik1Znak"/>
    <w:link w:val="X2"/>
    <w:uiPriority w:val="99"/>
    <w:locked/>
    <w:rsid w:val="00D16B8E"/>
    <w:rPr>
      <w:rFonts w:ascii="Times New Roman" w:eastAsia="Times New Roman" w:hAnsi="Times New Roman" w:cs="Times New Roman"/>
      <w:b/>
      <w:bCs/>
      <w:smallCaps/>
      <w:lang w:eastAsia="pl-PL"/>
    </w:rPr>
  </w:style>
  <w:style w:type="character" w:customStyle="1" w:styleId="NormalnyWebZnak">
    <w:name w:val="Normalny (Web) Znak"/>
    <w:basedOn w:val="Domylnaczcionkaakapitu"/>
    <w:uiPriority w:val="99"/>
    <w:rsid w:val="00D16B8E"/>
    <w:rPr>
      <w:sz w:val="24"/>
      <w:szCs w:val="24"/>
      <w:lang w:val="pl-PL" w:eastAsia="pl-PL"/>
    </w:rPr>
  </w:style>
  <w:style w:type="paragraph" w:customStyle="1" w:styleId="tyturozdz3">
    <w:name w:val="tytuł rozdz.3"/>
    <w:basedOn w:val="Normalny"/>
    <w:link w:val="tyturozdz3Znak"/>
    <w:uiPriority w:val="99"/>
    <w:rsid w:val="00D16B8E"/>
    <w:pPr>
      <w:spacing w:before="120" w:after="60" w:line="240" w:lineRule="auto"/>
      <w:jc w:val="right"/>
    </w:pPr>
    <w:rPr>
      <w:rFonts w:ascii="Times New Roman" w:eastAsia="Times New Roman" w:hAnsi="Times New Roman" w:cs="Times New Roman"/>
      <w:b/>
      <w:bCs/>
      <w:smallCaps/>
      <w:lang w:eastAsia="pl-PL"/>
    </w:rPr>
  </w:style>
  <w:style w:type="character" w:customStyle="1" w:styleId="tyturozdz3Znak">
    <w:name w:val="tytuł rozdz.3 Znak"/>
    <w:basedOn w:val="Domylnaczcionkaakapitu"/>
    <w:link w:val="tyturozdz3"/>
    <w:uiPriority w:val="99"/>
    <w:locked/>
    <w:rsid w:val="00D16B8E"/>
    <w:rPr>
      <w:rFonts w:ascii="Times New Roman" w:eastAsia="Times New Roman" w:hAnsi="Times New Roman" w:cs="Times New Roman"/>
      <w:b/>
      <w:bCs/>
      <w:smallCaps/>
      <w:lang w:eastAsia="pl-PL"/>
    </w:rPr>
  </w:style>
  <w:style w:type="character" w:customStyle="1" w:styleId="wwZnak">
    <w:name w:val="ww Znak"/>
    <w:link w:val="ww"/>
    <w:uiPriority w:val="99"/>
    <w:locked/>
    <w:rsid w:val="00D16B8E"/>
    <w:rPr>
      <w:b/>
      <w:bCs/>
      <w:smallCaps/>
    </w:rPr>
  </w:style>
  <w:style w:type="paragraph" w:customStyle="1" w:styleId="ww">
    <w:name w:val="ww"/>
    <w:basedOn w:val="Normalny"/>
    <w:link w:val="wwZnak"/>
    <w:uiPriority w:val="99"/>
    <w:rsid w:val="00D16B8E"/>
    <w:pPr>
      <w:spacing w:before="60" w:after="0" w:line="240" w:lineRule="auto"/>
      <w:ind w:left="-426"/>
      <w:jc w:val="both"/>
    </w:pPr>
    <w:rPr>
      <w:b/>
      <w:bCs/>
      <w:smallCaps/>
    </w:rPr>
  </w:style>
  <w:style w:type="paragraph" w:customStyle="1" w:styleId="Tekstpodstawowy23">
    <w:name w:val="Tekst podstawowy 23"/>
    <w:basedOn w:val="Normalny"/>
    <w:uiPriority w:val="99"/>
    <w:rsid w:val="00D16B8E"/>
    <w:pPr>
      <w:suppressAutoHyphens/>
      <w:overflowPunct w:val="0"/>
      <w:autoSpaceDE w:val="0"/>
      <w:spacing w:before="60" w:after="60" w:line="240" w:lineRule="auto"/>
      <w:ind w:left="284"/>
      <w:jc w:val="both"/>
      <w:textAlignment w:val="baseline"/>
    </w:pPr>
    <w:rPr>
      <w:rFonts w:ascii="Times New Roman" w:eastAsia="Times New Roman" w:hAnsi="Times New Roman" w:cs="Times New Roman"/>
      <w:sz w:val="24"/>
      <w:szCs w:val="24"/>
      <w:lang w:eastAsia="ar-SA"/>
    </w:rPr>
  </w:style>
  <w:style w:type="paragraph" w:customStyle="1" w:styleId="d2">
    <w:name w:val="d2"/>
    <w:basedOn w:val="Normalny"/>
    <w:link w:val="d2Znak"/>
    <w:uiPriority w:val="99"/>
    <w:rsid w:val="00D16B8E"/>
    <w:pPr>
      <w:spacing w:after="0" w:line="240" w:lineRule="auto"/>
      <w:ind w:left="4536"/>
      <w:jc w:val="right"/>
    </w:pPr>
    <w:rPr>
      <w:rFonts w:ascii="Times New Roman" w:eastAsia="Times New Roman" w:hAnsi="Times New Roman" w:cs="Times New Roman"/>
      <w:sz w:val="20"/>
      <w:szCs w:val="20"/>
      <w:lang w:eastAsia="pl-PL"/>
    </w:rPr>
  </w:style>
  <w:style w:type="character" w:customStyle="1" w:styleId="d2Znak">
    <w:name w:val="d2 Znak"/>
    <w:basedOn w:val="Domylnaczcionkaakapitu"/>
    <w:link w:val="d2"/>
    <w:uiPriority w:val="99"/>
    <w:locked/>
    <w:rsid w:val="00D16B8E"/>
    <w:rPr>
      <w:rFonts w:ascii="Times New Roman" w:eastAsia="Times New Roman" w:hAnsi="Times New Roman" w:cs="Times New Roman"/>
      <w:sz w:val="20"/>
      <w:szCs w:val="20"/>
      <w:lang w:eastAsia="pl-PL"/>
    </w:rPr>
  </w:style>
  <w:style w:type="paragraph" w:customStyle="1" w:styleId="Ela">
    <w:name w:val="Ela"/>
    <w:uiPriority w:val="99"/>
    <w:rsid w:val="00D16B8E"/>
    <w:pPr>
      <w:spacing w:after="0" w:line="240" w:lineRule="auto"/>
    </w:pPr>
    <w:rPr>
      <w:rFonts w:ascii="Times New Roman" w:eastAsia="Times New Roman" w:hAnsi="Times New Roman" w:cs="Times New Roman"/>
      <w:color w:val="000000"/>
      <w:sz w:val="24"/>
      <w:szCs w:val="24"/>
      <w:lang w:eastAsia="pl-PL"/>
    </w:rPr>
  </w:style>
  <w:style w:type="paragraph" w:customStyle="1" w:styleId="Pa0">
    <w:name w:val="Pa0"/>
    <w:basedOn w:val="Normalny"/>
    <w:next w:val="Normalny"/>
    <w:uiPriority w:val="99"/>
    <w:rsid w:val="00D16B8E"/>
    <w:pPr>
      <w:autoSpaceDE w:val="0"/>
      <w:autoSpaceDN w:val="0"/>
      <w:adjustRightInd w:val="0"/>
      <w:spacing w:after="0" w:line="241" w:lineRule="atLeast"/>
    </w:pPr>
    <w:rPr>
      <w:rFonts w:ascii="Museo Sans For Dell 300" w:eastAsia="Times New Roman" w:hAnsi="Museo Sans For Dell 300" w:cs="Museo Sans For Dell 300"/>
      <w:sz w:val="24"/>
      <w:szCs w:val="24"/>
      <w:lang w:eastAsia="pl-PL"/>
    </w:rPr>
  </w:style>
  <w:style w:type="character" w:customStyle="1" w:styleId="A4">
    <w:name w:val="A4"/>
    <w:uiPriority w:val="99"/>
    <w:rsid w:val="00D16B8E"/>
    <w:rPr>
      <w:color w:val="000000"/>
      <w:sz w:val="16"/>
      <w:szCs w:val="16"/>
    </w:rPr>
  </w:style>
  <w:style w:type="paragraph" w:customStyle="1" w:styleId="Tabelapozycja">
    <w:name w:val="Tabela pozycja"/>
    <w:basedOn w:val="Normalny"/>
    <w:uiPriority w:val="99"/>
    <w:rsid w:val="00D16B8E"/>
    <w:pPr>
      <w:spacing w:after="0" w:line="240" w:lineRule="auto"/>
    </w:pPr>
    <w:rPr>
      <w:rFonts w:ascii="Arial" w:eastAsia="Calibri" w:hAnsi="Arial" w:cs="Arial"/>
      <w:lang w:eastAsia="pl-PL"/>
    </w:rPr>
  </w:style>
  <w:style w:type="character" w:customStyle="1" w:styleId="hps">
    <w:name w:val="hps"/>
    <w:basedOn w:val="Domylnaczcionkaakapitu"/>
    <w:uiPriority w:val="99"/>
    <w:rsid w:val="00D16B8E"/>
  </w:style>
  <w:style w:type="paragraph" w:customStyle="1" w:styleId="Styl1">
    <w:name w:val="Styl1"/>
    <w:basedOn w:val="Normalny"/>
    <w:link w:val="Styl1Znak"/>
    <w:uiPriority w:val="99"/>
    <w:rsid w:val="00D16B8E"/>
    <w:pPr>
      <w:numPr>
        <w:numId w:val="28"/>
      </w:numPr>
      <w:spacing w:before="60" w:after="60" w:line="240" w:lineRule="auto"/>
      <w:jc w:val="both"/>
    </w:pPr>
    <w:rPr>
      <w:rFonts w:ascii="Times New Roman" w:eastAsia="Times New Roman" w:hAnsi="Times New Roman" w:cs="Times New Roman"/>
      <w:sz w:val="20"/>
      <w:szCs w:val="20"/>
      <w:lang w:eastAsia="pl-PL"/>
    </w:rPr>
  </w:style>
  <w:style w:type="character" w:customStyle="1" w:styleId="Styl1Znak">
    <w:name w:val="Styl1 Znak"/>
    <w:link w:val="Styl1"/>
    <w:uiPriority w:val="99"/>
    <w:locked/>
    <w:rsid w:val="00D16B8E"/>
    <w:rPr>
      <w:rFonts w:ascii="Times New Roman" w:eastAsia="Times New Roman" w:hAnsi="Times New Roman" w:cs="Times New Roman"/>
      <w:sz w:val="20"/>
      <w:szCs w:val="20"/>
      <w:lang w:eastAsia="pl-PL"/>
    </w:rPr>
  </w:style>
  <w:style w:type="paragraph" w:customStyle="1" w:styleId="JMakap2">
    <w:name w:val="JM.akap.2"/>
    <w:basedOn w:val="Normalny"/>
    <w:link w:val="JMakap2Znak"/>
    <w:uiPriority w:val="99"/>
    <w:rsid w:val="00D16B8E"/>
    <w:pPr>
      <w:spacing w:before="60" w:after="0" w:line="288" w:lineRule="auto"/>
      <w:ind w:left="567"/>
      <w:jc w:val="both"/>
    </w:pPr>
    <w:rPr>
      <w:rFonts w:ascii="Times New Roman" w:eastAsia="Times New Roman" w:hAnsi="Times New Roman" w:cs="Times New Roman"/>
      <w:sz w:val="20"/>
      <w:szCs w:val="20"/>
      <w:lang w:eastAsia="pl-PL"/>
    </w:rPr>
  </w:style>
  <w:style w:type="character" w:customStyle="1" w:styleId="JMakap2Znak">
    <w:name w:val="JM.akap.2 Znak"/>
    <w:link w:val="JMakap2"/>
    <w:uiPriority w:val="99"/>
    <w:locked/>
    <w:rsid w:val="00D16B8E"/>
    <w:rPr>
      <w:rFonts w:ascii="Times New Roman" w:eastAsia="Times New Roman" w:hAnsi="Times New Roman" w:cs="Times New Roman"/>
      <w:sz w:val="20"/>
      <w:szCs w:val="20"/>
      <w:lang w:eastAsia="pl-PL"/>
    </w:rPr>
  </w:style>
  <w:style w:type="paragraph" w:customStyle="1" w:styleId="AN1">
    <w:name w:val="AN1"/>
    <w:basedOn w:val="Agata1paragraf"/>
    <w:link w:val="AN1Znak"/>
    <w:uiPriority w:val="99"/>
    <w:rsid w:val="00D16B8E"/>
    <w:pPr>
      <w:spacing w:before="80" w:after="80"/>
    </w:pPr>
  </w:style>
  <w:style w:type="paragraph" w:customStyle="1" w:styleId="AN2">
    <w:name w:val="AN2"/>
    <w:basedOn w:val="d2"/>
    <w:link w:val="AN2Znak"/>
    <w:rsid w:val="00D16B8E"/>
  </w:style>
  <w:style w:type="character" w:customStyle="1" w:styleId="AN1Znak">
    <w:name w:val="AN1 Znak"/>
    <w:basedOn w:val="Agata1paragrafZnak"/>
    <w:link w:val="AN1"/>
    <w:uiPriority w:val="99"/>
    <w:locked/>
    <w:rsid w:val="00D16B8E"/>
    <w:rPr>
      <w:rFonts w:ascii="Times New Roman" w:eastAsia="Times New Roman" w:hAnsi="Times New Roman" w:cs="Times New Roman"/>
      <w:b/>
      <w:bCs/>
      <w:lang w:eastAsia="pl-PL"/>
    </w:rPr>
  </w:style>
  <w:style w:type="paragraph" w:customStyle="1" w:styleId="Tekstpodstawowy211">
    <w:name w:val="Tekst podstawowy 211"/>
    <w:basedOn w:val="Normalny"/>
    <w:uiPriority w:val="99"/>
    <w:rsid w:val="00D16B8E"/>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AN2Znak">
    <w:name w:val="AN2 Znak"/>
    <w:basedOn w:val="d2Znak"/>
    <w:link w:val="AN2"/>
    <w:locked/>
    <w:rsid w:val="00D16B8E"/>
    <w:rPr>
      <w:rFonts w:ascii="Times New Roman" w:eastAsia="Times New Roman" w:hAnsi="Times New Roman" w:cs="Times New Roman"/>
      <w:sz w:val="20"/>
      <w:szCs w:val="20"/>
      <w:lang w:eastAsia="pl-PL"/>
    </w:rPr>
  </w:style>
  <w:style w:type="paragraph" w:styleId="Listapunktowana">
    <w:name w:val="List Bullet"/>
    <w:basedOn w:val="Normalny"/>
    <w:uiPriority w:val="99"/>
    <w:rsid w:val="00D16B8E"/>
    <w:pPr>
      <w:tabs>
        <w:tab w:val="num" w:pos="360"/>
      </w:tabs>
      <w:spacing w:before="60" w:after="60" w:line="240" w:lineRule="auto"/>
      <w:ind w:left="360" w:hanging="360"/>
      <w:jc w:val="both"/>
    </w:pPr>
    <w:rPr>
      <w:rFonts w:ascii="Times New Roman" w:eastAsia="Times New Roman" w:hAnsi="Times New Roman" w:cs="Times New Roman"/>
      <w:sz w:val="24"/>
      <w:szCs w:val="24"/>
      <w:lang w:eastAsia="pl-PL"/>
    </w:rPr>
  </w:style>
  <w:style w:type="paragraph" w:customStyle="1" w:styleId="StylAgataspis1Wszystkiewersaliki">
    <w:name w:val="Styl Agata spis1 + Wszystkie wersaliki"/>
    <w:basedOn w:val="Agataspis1"/>
    <w:link w:val="StylAgataspis1WszystkiewersalikiZnak"/>
    <w:uiPriority w:val="99"/>
    <w:rsid w:val="00D16B8E"/>
    <w:pPr>
      <w:spacing w:before="240" w:after="120"/>
    </w:pPr>
    <w:rPr>
      <w:caps/>
      <w:sz w:val="20"/>
      <w:szCs w:val="20"/>
    </w:rPr>
  </w:style>
  <w:style w:type="character" w:customStyle="1" w:styleId="StylAgataspis1WszystkiewersalikiZnak">
    <w:name w:val="Styl Agata spis1 + Wszystkie wersaliki Znak"/>
    <w:link w:val="StylAgataspis1Wszystkiewersaliki"/>
    <w:uiPriority w:val="99"/>
    <w:locked/>
    <w:rsid w:val="00D16B8E"/>
    <w:rPr>
      <w:rFonts w:ascii="Times New Roman" w:eastAsia="Times New Roman" w:hAnsi="Times New Roman" w:cs="Times New Roman"/>
      <w:b/>
      <w:bCs/>
      <w:caps/>
      <w:smallCaps/>
      <w:sz w:val="20"/>
      <w:szCs w:val="20"/>
      <w:lang w:eastAsia="pl-PL"/>
    </w:rPr>
  </w:style>
  <w:style w:type="paragraph" w:customStyle="1" w:styleId="Agatastyl2">
    <w:name w:val="Agata styl 2"/>
    <w:basedOn w:val="Normalny"/>
    <w:link w:val="Agatastyl2Znak"/>
    <w:uiPriority w:val="99"/>
    <w:rsid w:val="00D16B8E"/>
    <w:pPr>
      <w:tabs>
        <w:tab w:val="left" w:pos="284"/>
      </w:tabs>
      <w:spacing w:before="60" w:after="0" w:line="240" w:lineRule="auto"/>
      <w:jc w:val="both"/>
    </w:pPr>
    <w:rPr>
      <w:rFonts w:ascii="Times New Roman" w:eastAsia="Times New Roman" w:hAnsi="Times New Roman" w:cs="Times New Roman"/>
      <w:sz w:val="20"/>
      <w:szCs w:val="20"/>
      <w:lang w:eastAsia="pl-PL"/>
    </w:rPr>
  </w:style>
  <w:style w:type="paragraph" w:customStyle="1" w:styleId="ccc">
    <w:name w:val="ccc"/>
    <w:basedOn w:val="Agatastyl2"/>
    <w:link w:val="cccZnak"/>
    <w:uiPriority w:val="99"/>
    <w:rsid w:val="00D16B8E"/>
    <w:pPr>
      <w:jc w:val="center"/>
    </w:pPr>
    <w:rPr>
      <w:b/>
      <w:bCs/>
      <w:caps/>
      <w:sz w:val="28"/>
      <w:szCs w:val="28"/>
    </w:rPr>
  </w:style>
  <w:style w:type="paragraph" w:customStyle="1" w:styleId="ddd">
    <w:name w:val="ddd"/>
    <w:basedOn w:val="Agatastyl2"/>
    <w:uiPriority w:val="99"/>
    <w:rsid w:val="00D16B8E"/>
    <w:pPr>
      <w:jc w:val="center"/>
    </w:pPr>
    <w:rPr>
      <w:b/>
      <w:bCs/>
      <w:sz w:val="28"/>
      <w:szCs w:val="28"/>
    </w:rPr>
  </w:style>
  <w:style w:type="character" w:customStyle="1" w:styleId="Agatastyl2Znak">
    <w:name w:val="Agata styl 2 Znak"/>
    <w:link w:val="Agatastyl2"/>
    <w:uiPriority w:val="99"/>
    <w:locked/>
    <w:rsid w:val="00D16B8E"/>
    <w:rPr>
      <w:rFonts w:ascii="Times New Roman" w:eastAsia="Times New Roman" w:hAnsi="Times New Roman" w:cs="Times New Roman"/>
      <w:sz w:val="20"/>
      <w:szCs w:val="20"/>
      <w:lang w:eastAsia="pl-PL"/>
    </w:rPr>
  </w:style>
  <w:style w:type="character" w:customStyle="1" w:styleId="cccZnak">
    <w:name w:val="ccc Znak"/>
    <w:link w:val="ccc"/>
    <w:uiPriority w:val="99"/>
    <w:locked/>
    <w:rsid w:val="00D16B8E"/>
    <w:rPr>
      <w:rFonts w:ascii="Times New Roman" w:eastAsia="Times New Roman" w:hAnsi="Times New Roman" w:cs="Times New Roman"/>
      <w:b/>
      <w:bCs/>
      <w:caps/>
      <w:sz w:val="28"/>
      <w:szCs w:val="28"/>
      <w:lang w:eastAsia="pl-PL"/>
    </w:rPr>
  </w:style>
  <w:style w:type="paragraph" w:customStyle="1" w:styleId="juzia">
    <w:name w:val="juzia"/>
    <w:basedOn w:val="Normalny"/>
    <w:uiPriority w:val="99"/>
    <w:rsid w:val="00D16B8E"/>
    <w:pPr>
      <w:numPr>
        <w:numId w:val="29"/>
      </w:numPr>
      <w:spacing w:before="120" w:after="120" w:line="240" w:lineRule="auto"/>
      <w:jc w:val="both"/>
    </w:pPr>
    <w:rPr>
      <w:rFonts w:ascii="Times New Roman" w:eastAsia="Times New Roman" w:hAnsi="Times New Roman" w:cs="Times New Roman"/>
      <w:sz w:val="24"/>
      <w:szCs w:val="24"/>
      <w:lang w:eastAsia="pl-PL"/>
    </w:rPr>
  </w:style>
  <w:style w:type="paragraph" w:customStyle="1" w:styleId="ju">
    <w:name w:val="ju"/>
    <w:basedOn w:val="Normalny"/>
    <w:uiPriority w:val="99"/>
    <w:rsid w:val="00D16B8E"/>
    <w:pPr>
      <w:numPr>
        <w:numId w:val="30"/>
      </w:numPr>
      <w:spacing w:before="60" w:after="60" w:line="240" w:lineRule="auto"/>
      <w:ind w:left="840" w:hanging="283"/>
      <w:jc w:val="both"/>
    </w:pPr>
    <w:rPr>
      <w:rFonts w:ascii="Times New Roman" w:eastAsia="Times New Roman" w:hAnsi="Times New Roman" w:cs="Times New Roman"/>
      <w:u w:val="single"/>
      <w:lang w:eastAsia="pl-PL"/>
    </w:rPr>
  </w:style>
  <w:style w:type="paragraph" w:customStyle="1" w:styleId="as1">
    <w:name w:val="as.1"/>
    <w:basedOn w:val="Normalny"/>
    <w:link w:val="as1Znak"/>
    <w:uiPriority w:val="99"/>
    <w:rsid w:val="00D16B8E"/>
    <w:pPr>
      <w:spacing w:before="60" w:after="60" w:line="240" w:lineRule="auto"/>
      <w:jc w:val="center"/>
    </w:pPr>
    <w:rPr>
      <w:rFonts w:ascii="Times New Roman" w:eastAsia="Times New Roman" w:hAnsi="Times New Roman" w:cs="Times New Roman"/>
      <w:b/>
      <w:bCs/>
      <w:sz w:val="24"/>
      <w:szCs w:val="24"/>
      <w:lang w:eastAsia="pl-PL"/>
    </w:rPr>
  </w:style>
  <w:style w:type="character" w:customStyle="1" w:styleId="as1Znak">
    <w:name w:val="as.1 Znak"/>
    <w:link w:val="as1"/>
    <w:uiPriority w:val="99"/>
    <w:locked/>
    <w:rsid w:val="00D16B8E"/>
    <w:rPr>
      <w:rFonts w:ascii="Times New Roman" w:eastAsia="Times New Roman" w:hAnsi="Times New Roman" w:cs="Times New Roman"/>
      <w:b/>
      <w:bCs/>
      <w:sz w:val="24"/>
      <w:szCs w:val="24"/>
      <w:lang w:eastAsia="pl-PL"/>
    </w:rPr>
  </w:style>
  <w:style w:type="paragraph" w:customStyle="1" w:styleId="zaacznik">
    <w:name w:val="załacznik"/>
    <w:basedOn w:val="Agatastyl2"/>
    <w:link w:val="zaacznikZnak"/>
    <w:uiPriority w:val="99"/>
    <w:rsid w:val="00D16B8E"/>
    <w:pPr>
      <w:spacing w:before="80" w:after="80"/>
      <w:jc w:val="right"/>
    </w:pPr>
  </w:style>
  <w:style w:type="character" w:customStyle="1" w:styleId="zaacznikZnak">
    <w:name w:val="załacznik Znak"/>
    <w:basedOn w:val="Agatastyl2Znak"/>
    <w:link w:val="zaacznik"/>
    <w:uiPriority w:val="99"/>
    <w:locked/>
    <w:rsid w:val="00D16B8E"/>
    <w:rPr>
      <w:rFonts w:ascii="Times New Roman" w:eastAsia="Times New Roman" w:hAnsi="Times New Roman" w:cs="Times New Roman"/>
      <w:sz w:val="20"/>
      <w:szCs w:val="20"/>
      <w:lang w:eastAsia="pl-PL"/>
    </w:rPr>
  </w:style>
  <w:style w:type="character" w:customStyle="1" w:styleId="oryg">
    <w:name w:val="oryg"/>
    <w:uiPriority w:val="99"/>
    <w:rsid w:val="00D16B8E"/>
  </w:style>
  <w:style w:type="paragraph" w:customStyle="1" w:styleId="1">
    <w:name w:val="1)"/>
    <w:basedOn w:val="Normalny"/>
    <w:uiPriority w:val="99"/>
    <w:rsid w:val="00D16B8E"/>
    <w:pPr>
      <w:numPr>
        <w:numId w:val="31"/>
      </w:numPr>
      <w:spacing w:after="0" w:line="240" w:lineRule="auto"/>
    </w:pPr>
    <w:rPr>
      <w:rFonts w:ascii="Times New Roman" w:eastAsia="Times New Roman" w:hAnsi="Times New Roman" w:cs="Times New Roman"/>
      <w:sz w:val="24"/>
      <w:szCs w:val="24"/>
      <w:lang w:eastAsia="pl-PL"/>
    </w:rPr>
  </w:style>
  <w:style w:type="paragraph" w:customStyle="1" w:styleId="Nagwekspisutreci1">
    <w:name w:val="Nagłówek spisu treści1"/>
    <w:basedOn w:val="Nagwek1"/>
    <w:next w:val="Normalny"/>
    <w:uiPriority w:val="99"/>
    <w:semiHidden/>
    <w:rsid w:val="00D16B8E"/>
    <w:pPr>
      <w:outlineLvl w:val="9"/>
    </w:pPr>
    <w:rPr>
      <w:rFonts w:ascii="Cambria" w:eastAsia="Times New Roman" w:hAnsi="Cambria" w:cs="Cambria"/>
      <w:color w:val="365F91"/>
    </w:rPr>
  </w:style>
  <w:style w:type="paragraph" w:customStyle="1" w:styleId="as2">
    <w:name w:val="as.2"/>
    <w:basedOn w:val="Normalny"/>
    <w:link w:val="as2Znak"/>
    <w:uiPriority w:val="99"/>
    <w:rsid w:val="00D16B8E"/>
    <w:pPr>
      <w:spacing w:before="120" w:after="120" w:line="240" w:lineRule="auto"/>
      <w:ind w:left="4536"/>
      <w:jc w:val="right"/>
    </w:pPr>
    <w:rPr>
      <w:rFonts w:ascii="Times New Roman" w:eastAsia="Times New Roman" w:hAnsi="Times New Roman" w:cs="Times New Roman"/>
      <w:b/>
      <w:bCs/>
      <w:smallCaps/>
      <w:sz w:val="20"/>
      <w:szCs w:val="20"/>
      <w:lang w:eastAsia="pl-PL"/>
    </w:rPr>
  </w:style>
  <w:style w:type="character" w:customStyle="1" w:styleId="as2Znak">
    <w:name w:val="as.2 Znak"/>
    <w:link w:val="as2"/>
    <w:uiPriority w:val="99"/>
    <w:locked/>
    <w:rsid w:val="00D16B8E"/>
    <w:rPr>
      <w:rFonts w:ascii="Times New Roman" w:eastAsia="Times New Roman" w:hAnsi="Times New Roman" w:cs="Times New Roman"/>
      <w:b/>
      <w:bCs/>
      <w:smallCaps/>
      <w:sz w:val="20"/>
      <w:szCs w:val="20"/>
      <w:lang w:eastAsia="pl-PL"/>
    </w:rPr>
  </w:style>
  <w:style w:type="paragraph" w:customStyle="1" w:styleId="X">
    <w:name w:val="X"/>
    <w:basedOn w:val="Normalny"/>
    <w:link w:val="XZnak"/>
    <w:uiPriority w:val="99"/>
    <w:rsid w:val="00D16B8E"/>
    <w:pPr>
      <w:shd w:val="clear" w:color="auto" w:fill="FFFFFF"/>
      <w:suppressAutoHyphens/>
      <w:spacing w:before="60" w:after="60" w:line="240" w:lineRule="auto"/>
      <w:jc w:val="center"/>
    </w:pPr>
    <w:rPr>
      <w:rFonts w:ascii="Times New Roman" w:eastAsia="Times New Roman" w:hAnsi="Times New Roman" w:cs="Times New Roman"/>
      <w:b/>
      <w:bCs/>
      <w:sz w:val="20"/>
      <w:szCs w:val="20"/>
      <w:lang w:eastAsia="ar-SA"/>
    </w:rPr>
  </w:style>
  <w:style w:type="character" w:customStyle="1" w:styleId="XZnak">
    <w:name w:val="X Znak"/>
    <w:link w:val="X"/>
    <w:uiPriority w:val="99"/>
    <w:locked/>
    <w:rsid w:val="00D16B8E"/>
    <w:rPr>
      <w:rFonts w:ascii="Times New Roman" w:eastAsia="Times New Roman" w:hAnsi="Times New Roman" w:cs="Times New Roman"/>
      <w:b/>
      <w:bCs/>
      <w:sz w:val="20"/>
      <w:szCs w:val="20"/>
      <w:shd w:val="clear" w:color="auto" w:fill="FFFFFF"/>
      <w:lang w:eastAsia="ar-SA"/>
    </w:rPr>
  </w:style>
  <w:style w:type="character" w:customStyle="1" w:styleId="biggertext">
    <w:name w:val="biggertext"/>
    <w:basedOn w:val="Domylnaczcionkaakapitu"/>
    <w:uiPriority w:val="99"/>
    <w:rsid w:val="00D16B8E"/>
  </w:style>
  <w:style w:type="paragraph" w:customStyle="1" w:styleId="Ag0">
    <w:name w:val="Ag"/>
    <w:basedOn w:val="aparagraf1"/>
    <w:link w:val="AgZnak"/>
    <w:uiPriority w:val="99"/>
    <w:rsid w:val="00D16B8E"/>
    <w:rPr>
      <w:color w:val="000000"/>
      <w:sz w:val="20"/>
      <w:szCs w:val="20"/>
    </w:rPr>
  </w:style>
  <w:style w:type="paragraph" w:customStyle="1" w:styleId="JMakap1">
    <w:name w:val="JM.akap.1"/>
    <w:basedOn w:val="Tekstpodstawowywcity"/>
    <w:link w:val="JMakap1Znak"/>
    <w:uiPriority w:val="99"/>
    <w:rsid w:val="00D16B8E"/>
    <w:pPr>
      <w:tabs>
        <w:tab w:val="left" w:pos="567"/>
      </w:tabs>
      <w:spacing w:before="60" w:line="288" w:lineRule="auto"/>
      <w:ind w:left="567" w:hanging="567"/>
    </w:pPr>
    <w:rPr>
      <w:sz w:val="20"/>
      <w:szCs w:val="20"/>
    </w:rPr>
  </w:style>
  <w:style w:type="character" w:customStyle="1" w:styleId="AgZnak">
    <w:name w:val="Ag Znak"/>
    <w:link w:val="Ag0"/>
    <w:uiPriority w:val="99"/>
    <w:locked/>
    <w:rsid w:val="00D16B8E"/>
    <w:rPr>
      <w:rFonts w:ascii="Times New Roman" w:eastAsia="Times New Roman" w:hAnsi="Times New Roman" w:cs="Times New Roman"/>
      <w:b/>
      <w:bCs/>
      <w:color w:val="000000"/>
      <w:sz w:val="20"/>
      <w:szCs w:val="20"/>
      <w:lang w:eastAsia="pl-PL"/>
    </w:rPr>
  </w:style>
  <w:style w:type="character" w:customStyle="1" w:styleId="JMakap1Znak">
    <w:name w:val="JM.akap.1 Znak"/>
    <w:link w:val="JMakap1"/>
    <w:uiPriority w:val="99"/>
    <w:locked/>
    <w:rsid w:val="00D16B8E"/>
    <w:rPr>
      <w:rFonts w:ascii="Times New Roman" w:eastAsia="Times New Roman" w:hAnsi="Times New Roman" w:cs="Times New Roman"/>
      <w:sz w:val="20"/>
      <w:szCs w:val="20"/>
      <w:lang w:eastAsia="pl-PL"/>
    </w:rPr>
  </w:style>
  <w:style w:type="character" w:customStyle="1" w:styleId="1Znak">
    <w:name w:val="1 Znak"/>
    <w:link w:val="10"/>
    <w:uiPriority w:val="99"/>
    <w:locked/>
    <w:rsid w:val="00D16B8E"/>
    <w:rPr>
      <w:b/>
      <w:bCs/>
      <w:smallCaps/>
    </w:rPr>
  </w:style>
  <w:style w:type="paragraph" w:customStyle="1" w:styleId="10">
    <w:name w:val="1"/>
    <w:basedOn w:val="Normalny"/>
    <w:link w:val="1Znak"/>
    <w:uiPriority w:val="99"/>
    <w:rsid w:val="00D16B8E"/>
    <w:pPr>
      <w:spacing w:before="60" w:after="120" w:line="240" w:lineRule="auto"/>
      <w:ind w:left="4536"/>
      <w:jc w:val="right"/>
      <w:outlineLvl w:val="1"/>
    </w:pPr>
    <w:rPr>
      <w:b/>
      <w:bCs/>
      <w:smallCaps/>
    </w:rPr>
  </w:style>
  <w:style w:type="table" w:customStyle="1" w:styleId="Tabela-Siatka1">
    <w:name w:val="Tabela - Siatka1"/>
    <w:uiPriority w:val="99"/>
    <w:rsid w:val="00D16B8E"/>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u1">
    <w:name w:val="u1"/>
    <w:basedOn w:val="Ag0"/>
    <w:link w:val="u1Znak"/>
    <w:uiPriority w:val="99"/>
    <w:rsid w:val="00D16B8E"/>
  </w:style>
  <w:style w:type="paragraph" w:customStyle="1" w:styleId="u2">
    <w:name w:val="u2"/>
    <w:basedOn w:val="X2"/>
    <w:link w:val="u2Znak"/>
    <w:uiPriority w:val="99"/>
    <w:rsid w:val="00D16B8E"/>
    <w:pPr>
      <w:spacing w:before="60" w:after="0"/>
      <w:ind w:left="0"/>
    </w:pPr>
    <w:rPr>
      <w:smallCaps w:val="0"/>
      <w:color w:val="000000"/>
      <w:sz w:val="18"/>
      <w:szCs w:val="18"/>
    </w:rPr>
  </w:style>
  <w:style w:type="character" w:customStyle="1" w:styleId="u1Znak">
    <w:name w:val="u1 Znak"/>
    <w:link w:val="u1"/>
    <w:uiPriority w:val="99"/>
    <w:locked/>
    <w:rsid w:val="00D16B8E"/>
    <w:rPr>
      <w:rFonts w:ascii="Times New Roman" w:eastAsia="Times New Roman" w:hAnsi="Times New Roman" w:cs="Times New Roman"/>
      <w:b/>
      <w:bCs/>
      <w:color w:val="000000"/>
      <w:sz w:val="20"/>
      <w:szCs w:val="20"/>
      <w:lang w:eastAsia="pl-PL"/>
    </w:rPr>
  </w:style>
  <w:style w:type="character" w:customStyle="1" w:styleId="u2Znak">
    <w:name w:val="u2 Znak"/>
    <w:basedOn w:val="X2Znak"/>
    <w:link w:val="u2"/>
    <w:uiPriority w:val="99"/>
    <w:locked/>
    <w:rsid w:val="00D16B8E"/>
    <w:rPr>
      <w:rFonts w:ascii="Times New Roman" w:eastAsia="Times New Roman" w:hAnsi="Times New Roman" w:cs="Times New Roman"/>
      <w:b/>
      <w:bCs/>
      <w:smallCaps w:val="0"/>
      <w:color w:val="000000"/>
      <w:sz w:val="18"/>
      <w:szCs w:val="18"/>
      <w:lang w:eastAsia="pl-PL"/>
    </w:rPr>
  </w:style>
  <w:style w:type="paragraph" w:customStyle="1" w:styleId="Paragraf">
    <w:name w:val="Paragraf"/>
    <w:basedOn w:val="Normalny"/>
    <w:next w:val="Ustpnumerowany"/>
    <w:uiPriority w:val="99"/>
    <w:rsid w:val="00D16B8E"/>
    <w:pPr>
      <w:keepNext/>
      <w:numPr>
        <w:numId w:val="32"/>
      </w:numPr>
      <w:spacing w:before="600" w:after="180" w:line="240" w:lineRule="auto"/>
      <w:jc w:val="both"/>
      <w:outlineLvl w:val="0"/>
    </w:pPr>
    <w:rPr>
      <w:rFonts w:ascii="Palatino Linotype" w:eastAsia="Times New Roman" w:hAnsi="Palatino Linotype" w:cs="Palatino Linotype"/>
      <w:b/>
      <w:bCs/>
      <w:smallCaps/>
      <w:sz w:val="24"/>
      <w:szCs w:val="24"/>
      <w:lang w:eastAsia="pl-PL"/>
    </w:rPr>
  </w:style>
  <w:style w:type="paragraph" w:customStyle="1" w:styleId="Ustpnumerowany">
    <w:name w:val="Ustęp numerowany"/>
    <w:basedOn w:val="Normalny"/>
    <w:uiPriority w:val="99"/>
    <w:rsid w:val="00D16B8E"/>
    <w:pPr>
      <w:numPr>
        <w:ilvl w:val="1"/>
        <w:numId w:val="32"/>
      </w:numPr>
      <w:spacing w:before="120" w:after="0" w:line="240" w:lineRule="auto"/>
      <w:jc w:val="both"/>
    </w:pPr>
    <w:rPr>
      <w:rFonts w:ascii="Palatino Linotype" w:eastAsia="Times New Roman" w:hAnsi="Palatino Linotype" w:cs="Palatino Linotype"/>
      <w:sz w:val="24"/>
      <w:szCs w:val="24"/>
      <w:lang w:eastAsia="pl-PL"/>
    </w:rPr>
  </w:style>
  <w:style w:type="paragraph" w:customStyle="1" w:styleId="JMpar2">
    <w:name w:val="JM.par.2"/>
    <w:basedOn w:val="Normalny"/>
    <w:link w:val="JMpar2Znak"/>
    <w:uiPriority w:val="99"/>
    <w:rsid w:val="00D16B8E"/>
    <w:pPr>
      <w:spacing w:before="120" w:after="120" w:line="240" w:lineRule="auto"/>
      <w:ind w:left="4536"/>
      <w:jc w:val="right"/>
      <w:outlineLvl w:val="1"/>
    </w:pPr>
    <w:rPr>
      <w:rFonts w:ascii="Times New Roman" w:eastAsia="Times New Roman" w:hAnsi="Times New Roman" w:cs="Times New Roman"/>
      <w:b/>
      <w:bCs/>
      <w:smallCaps/>
      <w:sz w:val="20"/>
      <w:szCs w:val="20"/>
      <w:lang w:eastAsia="pl-PL"/>
    </w:rPr>
  </w:style>
  <w:style w:type="character" w:customStyle="1" w:styleId="JMpar2Znak">
    <w:name w:val="JM.par.2 Znak"/>
    <w:link w:val="JMpar2"/>
    <w:uiPriority w:val="99"/>
    <w:locked/>
    <w:rsid w:val="00D16B8E"/>
    <w:rPr>
      <w:rFonts w:ascii="Times New Roman" w:eastAsia="Times New Roman" w:hAnsi="Times New Roman" w:cs="Times New Roman"/>
      <w:b/>
      <w:bCs/>
      <w:smallCaps/>
      <w:sz w:val="20"/>
      <w:szCs w:val="20"/>
      <w:lang w:eastAsia="pl-PL"/>
    </w:rPr>
  </w:style>
  <w:style w:type="paragraph" w:customStyle="1" w:styleId="xl152">
    <w:name w:val="xl152"/>
    <w:basedOn w:val="Normalny"/>
    <w:uiPriority w:val="99"/>
    <w:rsid w:val="00D16B8E"/>
    <w:pPr>
      <w:spacing w:before="100" w:beforeAutospacing="1" w:after="100" w:afterAutospacing="1" w:line="240" w:lineRule="auto"/>
    </w:pPr>
    <w:rPr>
      <w:rFonts w:ascii="Arial" w:eastAsia="Times New Roman" w:hAnsi="Arial" w:cs="Arial"/>
      <w:sz w:val="16"/>
      <w:szCs w:val="16"/>
      <w:lang w:eastAsia="pl-PL"/>
    </w:rPr>
  </w:style>
  <w:style w:type="paragraph" w:customStyle="1" w:styleId="xl153">
    <w:name w:val="xl153"/>
    <w:basedOn w:val="Normalny"/>
    <w:uiPriority w:val="99"/>
    <w:rsid w:val="00D16B8E"/>
    <w:pPr>
      <w:spacing w:before="100" w:beforeAutospacing="1" w:after="100" w:afterAutospacing="1" w:line="240" w:lineRule="auto"/>
    </w:pPr>
    <w:rPr>
      <w:rFonts w:ascii="Arial" w:eastAsia="Times New Roman" w:hAnsi="Arial" w:cs="Arial"/>
      <w:sz w:val="16"/>
      <w:szCs w:val="16"/>
      <w:lang w:eastAsia="pl-PL"/>
    </w:rPr>
  </w:style>
  <w:style w:type="paragraph" w:customStyle="1" w:styleId="xl154">
    <w:name w:val="xl154"/>
    <w:basedOn w:val="Normalny"/>
    <w:uiPriority w:val="99"/>
    <w:rsid w:val="00D16B8E"/>
    <w:pPr>
      <w:spacing w:before="100" w:beforeAutospacing="1" w:after="100" w:afterAutospacing="1" w:line="240" w:lineRule="auto"/>
    </w:pPr>
    <w:rPr>
      <w:rFonts w:ascii="Arial" w:eastAsia="Times New Roman" w:hAnsi="Arial" w:cs="Arial"/>
      <w:sz w:val="16"/>
      <w:szCs w:val="16"/>
      <w:lang w:eastAsia="pl-PL"/>
    </w:rPr>
  </w:style>
  <w:style w:type="paragraph" w:customStyle="1" w:styleId="xl155">
    <w:name w:val="xl155"/>
    <w:basedOn w:val="Normalny"/>
    <w:uiPriority w:val="99"/>
    <w:rsid w:val="00D16B8E"/>
    <w:pPr>
      <w:spacing w:before="100" w:beforeAutospacing="1" w:after="100" w:afterAutospacing="1" w:line="240" w:lineRule="auto"/>
      <w:jc w:val="right"/>
    </w:pPr>
    <w:rPr>
      <w:rFonts w:ascii="Arial" w:eastAsia="Times New Roman" w:hAnsi="Arial" w:cs="Arial"/>
      <w:sz w:val="16"/>
      <w:szCs w:val="16"/>
      <w:lang w:eastAsia="pl-PL"/>
    </w:rPr>
  </w:style>
  <w:style w:type="paragraph" w:customStyle="1" w:styleId="xl156">
    <w:name w:val="xl156"/>
    <w:basedOn w:val="Normalny"/>
    <w:uiPriority w:val="99"/>
    <w:rsid w:val="00D16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157">
    <w:name w:val="xl157"/>
    <w:basedOn w:val="Normalny"/>
    <w:uiPriority w:val="99"/>
    <w:rsid w:val="00D16B8E"/>
    <w:pP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158">
    <w:name w:val="xl158"/>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6"/>
      <w:szCs w:val="16"/>
      <w:lang w:eastAsia="pl-PL"/>
    </w:rPr>
  </w:style>
  <w:style w:type="paragraph" w:customStyle="1" w:styleId="xl159">
    <w:name w:val="xl159"/>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6"/>
      <w:szCs w:val="16"/>
      <w:lang w:eastAsia="pl-PL"/>
    </w:rPr>
  </w:style>
  <w:style w:type="paragraph" w:customStyle="1" w:styleId="xl160">
    <w:name w:val="xl160"/>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16"/>
      <w:szCs w:val="16"/>
      <w:lang w:eastAsia="pl-PL"/>
    </w:rPr>
  </w:style>
  <w:style w:type="paragraph" w:customStyle="1" w:styleId="xl161">
    <w:name w:val="xl161"/>
    <w:basedOn w:val="Normalny"/>
    <w:uiPriority w:val="99"/>
    <w:rsid w:val="00D16B8E"/>
    <w:pP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162">
    <w:name w:val="xl162"/>
    <w:basedOn w:val="Normalny"/>
    <w:uiPriority w:val="99"/>
    <w:rsid w:val="00D16B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63">
    <w:name w:val="xl163"/>
    <w:basedOn w:val="Normalny"/>
    <w:uiPriority w:val="99"/>
    <w:rsid w:val="00D16B8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164">
    <w:name w:val="xl164"/>
    <w:basedOn w:val="Normalny"/>
    <w:uiPriority w:val="99"/>
    <w:rsid w:val="00D16B8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65">
    <w:name w:val="xl165"/>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166">
    <w:name w:val="xl166"/>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167">
    <w:name w:val="xl167"/>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168">
    <w:name w:val="xl168"/>
    <w:basedOn w:val="Normalny"/>
    <w:uiPriority w:val="99"/>
    <w:rsid w:val="00D16B8E"/>
    <w:pP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69">
    <w:name w:val="xl169"/>
    <w:basedOn w:val="Normalny"/>
    <w:uiPriority w:val="99"/>
    <w:rsid w:val="00D16B8E"/>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70">
    <w:name w:val="xl170"/>
    <w:basedOn w:val="Normalny"/>
    <w:uiPriority w:val="99"/>
    <w:rsid w:val="00D16B8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71">
    <w:name w:val="xl171"/>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pl-PL"/>
    </w:rPr>
  </w:style>
  <w:style w:type="paragraph" w:customStyle="1" w:styleId="xl172">
    <w:name w:val="xl172"/>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lang w:eastAsia="pl-PL"/>
    </w:rPr>
  </w:style>
  <w:style w:type="paragraph" w:customStyle="1" w:styleId="xl173">
    <w:name w:val="xl173"/>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color w:val="000000"/>
      <w:sz w:val="16"/>
      <w:szCs w:val="16"/>
      <w:lang w:eastAsia="pl-PL"/>
    </w:rPr>
  </w:style>
  <w:style w:type="paragraph" w:customStyle="1" w:styleId="xl174">
    <w:name w:val="xl174"/>
    <w:basedOn w:val="Normalny"/>
    <w:uiPriority w:val="99"/>
    <w:rsid w:val="00D16B8E"/>
    <w:pPr>
      <w:pBdr>
        <w:right w:val="single" w:sz="4" w:space="0" w:color="auto"/>
      </w:pBdr>
      <w:shd w:val="clear" w:color="000000" w:fill="BFBFBF"/>
      <w:spacing w:before="100" w:beforeAutospacing="1" w:after="100" w:afterAutospacing="1" w:line="240" w:lineRule="auto"/>
      <w:textAlignment w:val="center"/>
    </w:pPr>
    <w:rPr>
      <w:rFonts w:ascii="Arial" w:eastAsia="Times New Roman" w:hAnsi="Arial" w:cs="Arial"/>
      <w:b/>
      <w:bCs/>
      <w:sz w:val="16"/>
      <w:szCs w:val="16"/>
      <w:lang w:eastAsia="pl-PL"/>
    </w:rPr>
  </w:style>
  <w:style w:type="paragraph" w:customStyle="1" w:styleId="xl175">
    <w:name w:val="xl175"/>
    <w:basedOn w:val="Normalny"/>
    <w:uiPriority w:val="99"/>
    <w:rsid w:val="00D16B8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76">
    <w:name w:val="xl176"/>
    <w:basedOn w:val="Normalny"/>
    <w:uiPriority w:val="99"/>
    <w:rsid w:val="00D16B8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w:eastAsia="Times New Roman" w:hAnsi="Arial" w:cs="Arial"/>
      <w:b/>
      <w:bCs/>
      <w:sz w:val="16"/>
      <w:szCs w:val="16"/>
      <w:lang w:eastAsia="pl-PL"/>
    </w:rPr>
  </w:style>
  <w:style w:type="paragraph" w:customStyle="1" w:styleId="xl177">
    <w:name w:val="xl177"/>
    <w:basedOn w:val="Normalny"/>
    <w:uiPriority w:val="99"/>
    <w:rsid w:val="00D16B8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lang w:eastAsia="pl-PL"/>
    </w:rPr>
  </w:style>
  <w:style w:type="paragraph" w:customStyle="1" w:styleId="xl178">
    <w:name w:val="xl178"/>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179">
    <w:name w:val="xl179"/>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180">
    <w:name w:val="xl180"/>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181">
    <w:name w:val="xl181"/>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16"/>
      <w:szCs w:val="16"/>
      <w:lang w:eastAsia="pl-PL"/>
    </w:rPr>
  </w:style>
  <w:style w:type="paragraph" w:customStyle="1" w:styleId="xl182">
    <w:name w:val="xl182"/>
    <w:basedOn w:val="Normalny"/>
    <w:uiPriority w:val="99"/>
    <w:rsid w:val="00D16B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83">
    <w:name w:val="xl183"/>
    <w:basedOn w:val="Normalny"/>
    <w:uiPriority w:val="99"/>
    <w:rsid w:val="00D16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84">
    <w:name w:val="xl184"/>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color w:val="FF0000"/>
      <w:sz w:val="16"/>
      <w:szCs w:val="16"/>
      <w:lang w:eastAsia="pl-PL"/>
    </w:rPr>
  </w:style>
  <w:style w:type="paragraph" w:customStyle="1" w:styleId="xl185">
    <w:name w:val="xl185"/>
    <w:basedOn w:val="Normalny"/>
    <w:uiPriority w:val="99"/>
    <w:rsid w:val="00D16B8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lang w:eastAsia="pl-PL"/>
    </w:rPr>
  </w:style>
  <w:style w:type="paragraph" w:customStyle="1" w:styleId="xl186">
    <w:name w:val="xl186"/>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187">
    <w:name w:val="xl187"/>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188">
    <w:name w:val="xl188"/>
    <w:basedOn w:val="Normalny"/>
    <w:uiPriority w:val="99"/>
    <w:rsid w:val="00D16B8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w:eastAsia="Times New Roman" w:hAnsi="Arial" w:cs="Arial"/>
      <w:b/>
      <w:bCs/>
      <w:sz w:val="16"/>
      <w:szCs w:val="16"/>
      <w:lang w:eastAsia="pl-PL"/>
    </w:rPr>
  </w:style>
  <w:style w:type="paragraph" w:customStyle="1" w:styleId="xl189">
    <w:name w:val="xl189"/>
    <w:basedOn w:val="Normalny"/>
    <w:uiPriority w:val="99"/>
    <w:rsid w:val="00D16B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90">
    <w:name w:val="xl190"/>
    <w:basedOn w:val="Normalny"/>
    <w:uiPriority w:val="99"/>
    <w:rsid w:val="00D16B8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5">
    <w:name w:val="xl65"/>
    <w:basedOn w:val="Normalny"/>
    <w:uiPriority w:val="99"/>
    <w:rsid w:val="00D16B8E"/>
    <w:pPr>
      <w:pBdr>
        <w:top w:val="dotted" w:sz="4" w:space="0" w:color="auto"/>
        <w:left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6">
    <w:name w:val="xl66"/>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pl-PL"/>
    </w:rPr>
  </w:style>
  <w:style w:type="paragraph" w:customStyle="1" w:styleId="xl67">
    <w:name w:val="xl67"/>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pl-PL"/>
    </w:rPr>
  </w:style>
  <w:style w:type="paragraph" w:customStyle="1" w:styleId="xl68">
    <w:name w:val="xl68"/>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9">
    <w:name w:val="xl69"/>
    <w:basedOn w:val="Normalny"/>
    <w:uiPriority w:val="99"/>
    <w:rsid w:val="00D16B8E"/>
    <w:pPr>
      <w:pBdr>
        <w:left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70">
    <w:name w:val="xl70"/>
    <w:basedOn w:val="Normalny"/>
    <w:uiPriority w:val="99"/>
    <w:rsid w:val="00D16B8E"/>
    <w:pPr>
      <w:pBdr>
        <w:left w:val="dotted" w:sz="4" w:space="0" w:color="auto"/>
        <w:bottom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71">
    <w:name w:val="xl71"/>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2">
    <w:name w:val="xl72"/>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3">
    <w:name w:val="xl73"/>
    <w:basedOn w:val="Normalny"/>
    <w:uiPriority w:val="99"/>
    <w:rsid w:val="00D16B8E"/>
    <w:pPr>
      <w:pBdr>
        <w:top w:val="dotted" w:sz="4" w:space="0" w:color="auto"/>
        <w:left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74">
    <w:name w:val="xl74"/>
    <w:basedOn w:val="Normalny"/>
    <w:uiPriority w:val="99"/>
    <w:rsid w:val="00D16B8E"/>
    <w:pPr>
      <w:pBdr>
        <w:left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75">
    <w:name w:val="xl75"/>
    <w:basedOn w:val="Normalny"/>
    <w:uiPriority w:val="99"/>
    <w:rsid w:val="00D16B8E"/>
    <w:pPr>
      <w:pBdr>
        <w:left w:val="dotted" w:sz="4" w:space="0" w:color="auto"/>
        <w:bottom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76">
    <w:name w:val="xl76"/>
    <w:basedOn w:val="Normalny"/>
    <w:uiPriority w:val="99"/>
    <w:rsid w:val="00D16B8E"/>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eastAsia="pl-PL"/>
    </w:rPr>
  </w:style>
  <w:style w:type="paragraph" w:customStyle="1" w:styleId="xl77">
    <w:name w:val="xl77"/>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color w:val="FF0000"/>
      <w:sz w:val="16"/>
      <w:szCs w:val="16"/>
      <w:lang w:eastAsia="pl-PL"/>
    </w:rPr>
  </w:style>
  <w:style w:type="paragraph" w:customStyle="1" w:styleId="xl78">
    <w:name w:val="xl78"/>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79">
    <w:name w:val="xl79"/>
    <w:basedOn w:val="Normalny"/>
    <w:uiPriority w:val="99"/>
    <w:rsid w:val="00D16B8E"/>
    <w:pPr>
      <w:shd w:val="clear" w:color="000000" w:fill="FFFFFF"/>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80">
    <w:name w:val="xl80"/>
    <w:basedOn w:val="Normalny"/>
    <w:uiPriority w:val="99"/>
    <w:rsid w:val="00D16B8E"/>
    <w:pP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81">
    <w:name w:val="xl81"/>
    <w:basedOn w:val="Normalny"/>
    <w:uiPriority w:val="99"/>
    <w:rsid w:val="00D16B8E"/>
    <w:pPr>
      <w:shd w:val="clear" w:color="000000" w:fill="FFFFFF"/>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82">
    <w:name w:val="xl82"/>
    <w:basedOn w:val="Normalny"/>
    <w:uiPriority w:val="99"/>
    <w:rsid w:val="00D16B8E"/>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83">
    <w:name w:val="xl83"/>
    <w:basedOn w:val="Normalny"/>
    <w:uiPriority w:val="99"/>
    <w:rsid w:val="00D16B8E"/>
    <w:pPr>
      <w:pBdr>
        <w:top w:val="dotted" w:sz="4" w:space="0" w:color="auto"/>
        <w:bottom w:val="dotted" w:sz="4" w:space="0" w:color="auto"/>
        <w:right w:val="dotted" w:sz="4" w:space="0" w:color="auto"/>
      </w:pBdr>
      <w:shd w:val="clear" w:color="000000" w:fill="FFFFFF"/>
      <w:spacing w:before="100" w:beforeAutospacing="1" w:after="100" w:afterAutospacing="1" w:line="240" w:lineRule="auto"/>
    </w:pPr>
    <w:rPr>
      <w:rFonts w:ascii="Arial" w:eastAsia="Times New Roman" w:hAnsi="Arial" w:cs="Arial"/>
      <w:color w:val="000000"/>
      <w:sz w:val="16"/>
      <w:szCs w:val="16"/>
      <w:lang w:eastAsia="pl-PL"/>
    </w:rPr>
  </w:style>
  <w:style w:type="paragraph" w:customStyle="1" w:styleId="xl84">
    <w:name w:val="xl84"/>
    <w:basedOn w:val="Normalny"/>
    <w:uiPriority w:val="99"/>
    <w:rsid w:val="00D16B8E"/>
    <w:pPr>
      <w:pBdr>
        <w:top w:val="dotted" w:sz="4" w:space="0" w:color="auto"/>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pl-PL"/>
    </w:rPr>
  </w:style>
  <w:style w:type="paragraph" w:customStyle="1" w:styleId="xl85">
    <w:name w:val="xl85"/>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pPr>
    <w:rPr>
      <w:rFonts w:ascii="Arial" w:eastAsia="Times New Roman" w:hAnsi="Arial" w:cs="Arial"/>
      <w:color w:val="000000"/>
      <w:sz w:val="16"/>
      <w:szCs w:val="16"/>
      <w:lang w:eastAsia="pl-PL"/>
    </w:rPr>
  </w:style>
  <w:style w:type="paragraph" w:customStyle="1" w:styleId="xl86">
    <w:name w:val="xl86"/>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pPr>
    <w:rPr>
      <w:rFonts w:ascii="Arial" w:eastAsia="Times New Roman" w:hAnsi="Arial" w:cs="Arial"/>
      <w:b/>
      <w:bCs/>
      <w:color w:val="000000"/>
      <w:sz w:val="16"/>
      <w:szCs w:val="16"/>
      <w:lang w:eastAsia="pl-PL"/>
    </w:rPr>
  </w:style>
  <w:style w:type="paragraph" w:customStyle="1" w:styleId="xl87">
    <w:name w:val="xl87"/>
    <w:basedOn w:val="Normalny"/>
    <w:uiPriority w:val="99"/>
    <w:rsid w:val="00D16B8E"/>
    <w:pPr>
      <w:pBdr>
        <w:top w:val="dotted" w:sz="4" w:space="0" w:color="auto"/>
        <w:bottom w:val="dotted" w:sz="4" w:space="0" w:color="auto"/>
        <w:right w:val="dotted" w:sz="4" w:space="0" w:color="auto"/>
      </w:pBdr>
      <w:shd w:val="clear" w:color="000000" w:fill="FFFFFF"/>
      <w:spacing w:before="100" w:beforeAutospacing="1" w:after="100" w:afterAutospacing="1" w:line="240" w:lineRule="auto"/>
    </w:pPr>
    <w:rPr>
      <w:rFonts w:ascii="Arial" w:eastAsia="Times New Roman" w:hAnsi="Arial" w:cs="Arial"/>
      <w:color w:val="000000"/>
      <w:sz w:val="16"/>
      <w:szCs w:val="16"/>
      <w:lang w:eastAsia="pl-PL"/>
    </w:rPr>
  </w:style>
  <w:style w:type="paragraph" w:customStyle="1" w:styleId="xl88">
    <w:name w:val="xl88"/>
    <w:basedOn w:val="Normalny"/>
    <w:uiPriority w:val="99"/>
    <w:rsid w:val="00D16B8E"/>
    <w:pPr>
      <w:pBdr>
        <w:top w:val="dotted" w:sz="4" w:space="0" w:color="auto"/>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pl-PL"/>
    </w:rPr>
  </w:style>
  <w:style w:type="paragraph" w:customStyle="1" w:styleId="xl89">
    <w:name w:val="xl89"/>
    <w:basedOn w:val="Normalny"/>
    <w:uiPriority w:val="99"/>
    <w:rsid w:val="00D16B8E"/>
    <w:pPr>
      <w:pBdr>
        <w:top w:val="dotted" w:sz="4" w:space="0" w:color="auto"/>
        <w:bottom w:val="dotted" w:sz="4" w:space="0" w:color="auto"/>
        <w:right w:val="dotted"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90">
    <w:name w:val="xl90"/>
    <w:basedOn w:val="Normalny"/>
    <w:uiPriority w:val="99"/>
    <w:rsid w:val="00D16B8E"/>
    <w:pPr>
      <w:shd w:val="clear" w:color="000000" w:fill="FFFFFF"/>
      <w:spacing w:before="100" w:beforeAutospacing="1" w:after="100" w:afterAutospacing="1" w:line="240" w:lineRule="auto"/>
    </w:pPr>
    <w:rPr>
      <w:rFonts w:ascii="Arial" w:eastAsia="Times New Roman" w:hAnsi="Arial" w:cs="Arial"/>
      <w:b/>
      <w:bCs/>
      <w:color w:val="000000"/>
      <w:sz w:val="16"/>
      <w:szCs w:val="16"/>
      <w:lang w:eastAsia="pl-PL"/>
    </w:rPr>
  </w:style>
  <w:style w:type="paragraph" w:customStyle="1" w:styleId="xl91">
    <w:name w:val="xl91"/>
    <w:basedOn w:val="Normalny"/>
    <w:uiPriority w:val="99"/>
    <w:rsid w:val="00D16B8E"/>
    <w:pPr>
      <w:shd w:val="clear" w:color="000000"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2">
    <w:name w:val="xl92"/>
    <w:basedOn w:val="Normalny"/>
    <w:uiPriority w:val="99"/>
    <w:rsid w:val="00D16B8E"/>
    <w:pPr>
      <w:shd w:val="clear" w:color="000000"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3">
    <w:name w:val="xl93"/>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D16B8E"/>
    <w:pPr>
      <w:pBdr>
        <w:bottom w:val="dotted" w:sz="4" w:space="0" w:color="auto"/>
        <w:right w:val="dotted" w:sz="4" w:space="0" w:color="auto"/>
      </w:pBdr>
      <w:shd w:val="clear" w:color="000000"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D16B8E"/>
    <w:pPr>
      <w:shd w:val="clear" w:color="000000" w:fill="FFFFFF"/>
      <w:spacing w:before="100" w:beforeAutospacing="1" w:after="100" w:afterAutospacing="1" w:line="240" w:lineRule="auto"/>
    </w:pPr>
    <w:rPr>
      <w:rFonts w:ascii="Arial" w:eastAsia="Times New Roman" w:hAnsi="Arial" w:cs="Arial"/>
      <w:b/>
      <w:bCs/>
      <w:sz w:val="16"/>
      <w:szCs w:val="16"/>
      <w:lang w:eastAsia="pl-PL"/>
    </w:rPr>
  </w:style>
  <w:style w:type="paragraph" w:customStyle="1" w:styleId="xl96">
    <w:name w:val="xl96"/>
    <w:basedOn w:val="Normalny"/>
    <w:uiPriority w:val="99"/>
    <w:rsid w:val="00D16B8E"/>
    <w:pPr>
      <w:shd w:val="clear" w:color="000000" w:fill="FFFFFF"/>
      <w:spacing w:before="100" w:beforeAutospacing="1" w:after="100" w:afterAutospacing="1" w:line="240" w:lineRule="auto"/>
    </w:pPr>
    <w:rPr>
      <w:rFonts w:ascii="Arial" w:eastAsia="Times New Roman" w:hAnsi="Arial" w:cs="Arial"/>
      <w:b/>
      <w:bCs/>
      <w:sz w:val="16"/>
      <w:szCs w:val="16"/>
      <w:lang w:eastAsia="pl-PL"/>
    </w:rPr>
  </w:style>
  <w:style w:type="paragraph" w:customStyle="1" w:styleId="xl97">
    <w:name w:val="xl97"/>
    <w:basedOn w:val="Normalny"/>
    <w:uiPriority w:val="99"/>
    <w:rsid w:val="00D16B8E"/>
    <w:pP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d1">
    <w:name w:val="d1"/>
    <w:basedOn w:val="u1"/>
    <w:link w:val="d1Znak"/>
    <w:uiPriority w:val="99"/>
    <w:rsid w:val="00D16B8E"/>
  </w:style>
  <w:style w:type="character" w:customStyle="1" w:styleId="d1Znak">
    <w:name w:val="d1 Znak"/>
    <w:link w:val="d1"/>
    <w:uiPriority w:val="99"/>
    <w:locked/>
    <w:rsid w:val="00D16B8E"/>
    <w:rPr>
      <w:rFonts w:ascii="Times New Roman" w:eastAsia="Times New Roman" w:hAnsi="Times New Roman" w:cs="Times New Roman"/>
      <w:b/>
      <w:bCs/>
      <w:color w:val="000000"/>
      <w:sz w:val="20"/>
      <w:szCs w:val="20"/>
      <w:lang w:eastAsia="pl-PL"/>
    </w:rPr>
  </w:style>
  <w:style w:type="paragraph" w:customStyle="1" w:styleId="font5">
    <w:name w:val="font5"/>
    <w:basedOn w:val="Normalny"/>
    <w:uiPriority w:val="99"/>
    <w:rsid w:val="00D16B8E"/>
    <w:pPr>
      <w:spacing w:before="100" w:beforeAutospacing="1" w:after="100" w:afterAutospacing="1" w:line="240" w:lineRule="auto"/>
    </w:pPr>
    <w:rPr>
      <w:rFonts w:ascii="Arial" w:eastAsia="Times New Roman" w:hAnsi="Arial" w:cs="Arial"/>
      <w:color w:val="000000"/>
      <w:sz w:val="16"/>
      <w:szCs w:val="16"/>
      <w:lang w:eastAsia="pl-PL"/>
    </w:rPr>
  </w:style>
  <w:style w:type="paragraph" w:customStyle="1" w:styleId="xl98">
    <w:name w:val="xl98"/>
    <w:basedOn w:val="Normalny"/>
    <w:uiPriority w:val="99"/>
    <w:rsid w:val="00D16B8E"/>
    <w:pPr>
      <w:spacing w:before="100" w:beforeAutospacing="1" w:after="100" w:afterAutospacing="1" w:line="240" w:lineRule="auto"/>
    </w:pPr>
    <w:rPr>
      <w:rFonts w:ascii="Times New Roman" w:eastAsia="Times New Roman" w:hAnsi="Times New Roman" w:cs="Times New Roman"/>
      <w:b/>
      <w:bCs/>
      <w:sz w:val="16"/>
      <w:szCs w:val="16"/>
      <w:lang w:eastAsia="pl-PL"/>
    </w:rPr>
  </w:style>
  <w:style w:type="paragraph" w:customStyle="1" w:styleId="xl99">
    <w:name w:val="xl99"/>
    <w:basedOn w:val="Normalny"/>
    <w:uiPriority w:val="99"/>
    <w:rsid w:val="00D16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100">
    <w:name w:val="xl100"/>
    <w:basedOn w:val="Normalny"/>
    <w:uiPriority w:val="99"/>
    <w:rsid w:val="00D16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101">
    <w:name w:val="xl101"/>
    <w:basedOn w:val="Normalny"/>
    <w:uiPriority w:val="99"/>
    <w:rsid w:val="00D16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102">
    <w:name w:val="xl102"/>
    <w:basedOn w:val="Normalny"/>
    <w:uiPriority w:val="99"/>
    <w:rsid w:val="00D16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103">
    <w:name w:val="xl103"/>
    <w:basedOn w:val="Normalny"/>
    <w:uiPriority w:val="99"/>
    <w:rsid w:val="00D16B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Y1">
    <w:name w:val="Y1"/>
    <w:basedOn w:val="AN1"/>
    <w:link w:val="Y1Znak"/>
    <w:uiPriority w:val="99"/>
    <w:rsid w:val="00D16B8E"/>
  </w:style>
  <w:style w:type="paragraph" w:customStyle="1" w:styleId="Y2">
    <w:name w:val="Y2"/>
    <w:basedOn w:val="Y1"/>
    <w:link w:val="Y2Znak"/>
    <w:uiPriority w:val="99"/>
    <w:rsid w:val="00D16B8E"/>
  </w:style>
  <w:style w:type="character" w:customStyle="1" w:styleId="Y1Znak">
    <w:name w:val="Y1 Znak"/>
    <w:basedOn w:val="AN1Znak"/>
    <w:link w:val="Y1"/>
    <w:uiPriority w:val="99"/>
    <w:locked/>
    <w:rsid w:val="00D16B8E"/>
    <w:rPr>
      <w:rFonts w:ascii="Times New Roman" w:eastAsia="Times New Roman" w:hAnsi="Times New Roman" w:cs="Times New Roman"/>
      <w:b/>
      <w:bCs/>
      <w:lang w:eastAsia="pl-PL"/>
    </w:rPr>
  </w:style>
  <w:style w:type="paragraph" w:customStyle="1" w:styleId="Styl4">
    <w:name w:val="Styl4"/>
    <w:basedOn w:val="Tekstpodstawowywcity"/>
    <w:uiPriority w:val="99"/>
    <w:rsid w:val="00D16B8E"/>
    <w:pPr>
      <w:numPr>
        <w:numId w:val="33"/>
      </w:numPr>
      <w:tabs>
        <w:tab w:val="num" w:pos="360"/>
      </w:tabs>
      <w:spacing w:before="60" w:after="60"/>
      <w:ind w:left="993" w:firstLine="0"/>
    </w:pPr>
    <w:rPr>
      <w:sz w:val="22"/>
      <w:szCs w:val="22"/>
    </w:rPr>
  </w:style>
  <w:style w:type="character" w:customStyle="1" w:styleId="Y2Znak">
    <w:name w:val="Y2 Znak"/>
    <w:basedOn w:val="Y1Znak"/>
    <w:link w:val="Y2"/>
    <w:uiPriority w:val="99"/>
    <w:locked/>
    <w:rsid w:val="00D16B8E"/>
    <w:rPr>
      <w:rFonts w:ascii="Times New Roman" w:eastAsia="Times New Roman" w:hAnsi="Times New Roman" w:cs="Times New Roman"/>
      <w:b/>
      <w:bCs/>
      <w:lang w:eastAsia="pl-PL"/>
    </w:rPr>
  </w:style>
  <w:style w:type="paragraph" w:customStyle="1" w:styleId="a2">
    <w:name w:val="a2"/>
    <w:basedOn w:val="zadosiwz"/>
    <w:link w:val="a2Znak"/>
    <w:uiPriority w:val="99"/>
    <w:rsid w:val="00D16B8E"/>
    <w:pPr>
      <w:outlineLvl w:val="1"/>
    </w:pPr>
    <w:rPr>
      <w:sz w:val="20"/>
      <w:szCs w:val="20"/>
    </w:rPr>
  </w:style>
  <w:style w:type="character" w:customStyle="1" w:styleId="a2Znak">
    <w:name w:val="a2 Znak"/>
    <w:link w:val="a2"/>
    <w:uiPriority w:val="99"/>
    <w:locked/>
    <w:rsid w:val="00D16B8E"/>
    <w:rPr>
      <w:rFonts w:ascii="Times New Roman" w:eastAsia="Times New Roman" w:hAnsi="Times New Roman" w:cs="Times New Roman"/>
      <w:b/>
      <w:bCs/>
      <w:smallCaps/>
      <w:sz w:val="20"/>
      <w:szCs w:val="20"/>
      <w:lang w:eastAsia="pl-PL"/>
    </w:rPr>
  </w:style>
  <w:style w:type="paragraph" w:customStyle="1" w:styleId="sylwina1">
    <w:name w:val="sylwina1"/>
    <w:basedOn w:val="Normalny"/>
    <w:link w:val="sylwina1Znak"/>
    <w:uiPriority w:val="99"/>
    <w:rsid w:val="00D16B8E"/>
    <w:pPr>
      <w:spacing w:after="0" w:line="240" w:lineRule="auto"/>
      <w:jc w:val="right"/>
      <w:outlineLvl w:val="1"/>
    </w:pPr>
    <w:rPr>
      <w:rFonts w:ascii="Times New Roman" w:eastAsia="Times New Roman" w:hAnsi="Times New Roman" w:cs="Times New Roman"/>
      <w:b/>
      <w:bCs/>
      <w:smallCaps/>
      <w:sz w:val="20"/>
      <w:szCs w:val="20"/>
      <w:lang w:eastAsia="pl-PL"/>
    </w:rPr>
  </w:style>
  <w:style w:type="character" w:customStyle="1" w:styleId="sylwina1Znak">
    <w:name w:val="sylwina1 Znak"/>
    <w:basedOn w:val="Domylnaczcionkaakapitu"/>
    <w:link w:val="sylwina1"/>
    <w:uiPriority w:val="99"/>
    <w:locked/>
    <w:rsid w:val="00D16B8E"/>
    <w:rPr>
      <w:rFonts w:ascii="Times New Roman" w:eastAsia="Times New Roman" w:hAnsi="Times New Roman" w:cs="Times New Roman"/>
      <w:b/>
      <w:bCs/>
      <w:smallCaps/>
      <w:sz w:val="20"/>
      <w:szCs w:val="20"/>
      <w:lang w:eastAsia="pl-PL"/>
    </w:rPr>
  </w:style>
  <w:style w:type="paragraph" w:customStyle="1" w:styleId="Tekstpodstawowy24">
    <w:name w:val="Tekst podstawowy 24"/>
    <w:basedOn w:val="Normalny"/>
    <w:uiPriority w:val="99"/>
    <w:rsid w:val="00D16B8E"/>
    <w:pPr>
      <w:suppressAutoHyphens/>
      <w:overflowPunct w:val="0"/>
      <w:autoSpaceDE w:val="0"/>
      <w:spacing w:before="60" w:after="60" w:line="240" w:lineRule="auto"/>
      <w:ind w:left="284"/>
      <w:jc w:val="both"/>
      <w:textAlignment w:val="baseline"/>
    </w:pPr>
    <w:rPr>
      <w:rFonts w:ascii="Times New Roman" w:eastAsia="Times New Roman" w:hAnsi="Times New Roman" w:cs="Times New Roman"/>
      <w:sz w:val="24"/>
      <w:szCs w:val="24"/>
      <w:lang w:eastAsia="ar-SA"/>
    </w:rPr>
  </w:style>
  <w:style w:type="paragraph" w:customStyle="1" w:styleId="Akapitzlist2">
    <w:name w:val="Akapit z listą2"/>
    <w:basedOn w:val="Normalny"/>
    <w:uiPriority w:val="99"/>
    <w:rsid w:val="00D16B8E"/>
    <w:pPr>
      <w:ind w:left="720"/>
    </w:pPr>
    <w:rPr>
      <w:rFonts w:ascii="Calibri" w:eastAsia="Times New Roman" w:hAnsi="Calibri" w:cs="Calibri"/>
      <w:lang w:val="en-US"/>
    </w:rPr>
  </w:style>
  <w:style w:type="paragraph" w:customStyle="1" w:styleId="Nagwekspisutreci2">
    <w:name w:val="Nagłówek spisu treści2"/>
    <w:basedOn w:val="Nagwek1"/>
    <w:next w:val="Normalny"/>
    <w:uiPriority w:val="99"/>
    <w:semiHidden/>
    <w:rsid w:val="00D16B8E"/>
    <w:pPr>
      <w:outlineLvl w:val="9"/>
    </w:pPr>
    <w:rPr>
      <w:rFonts w:ascii="Cambria" w:eastAsia="Times New Roman" w:hAnsi="Cambria" w:cs="Cambria"/>
      <w:color w:val="365F91"/>
    </w:rPr>
  </w:style>
  <w:style w:type="numbering" w:customStyle="1" w:styleId="Style1">
    <w:name w:val="Style1"/>
    <w:rsid w:val="00D16B8E"/>
    <w:pPr>
      <w:numPr>
        <w:numId w:val="23"/>
      </w:numPr>
    </w:pPr>
  </w:style>
  <w:style w:type="table" w:customStyle="1" w:styleId="Tabela-Siatka2">
    <w:name w:val="Tabela - Siatka2"/>
    <w:basedOn w:val="Standardowy"/>
    <w:next w:val="Tabela-Siatka"/>
    <w:uiPriority w:val="59"/>
    <w:rsid w:val="008C3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37504">
      <w:bodyDiv w:val="1"/>
      <w:marLeft w:val="0"/>
      <w:marRight w:val="0"/>
      <w:marTop w:val="0"/>
      <w:marBottom w:val="0"/>
      <w:divBdr>
        <w:top w:val="none" w:sz="0" w:space="0" w:color="auto"/>
        <w:left w:val="none" w:sz="0" w:space="0" w:color="auto"/>
        <w:bottom w:val="none" w:sz="0" w:space="0" w:color="auto"/>
        <w:right w:val="none" w:sz="0" w:space="0" w:color="auto"/>
      </w:divBdr>
    </w:div>
    <w:div w:id="197157970">
      <w:bodyDiv w:val="1"/>
      <w:marLeft w:val="0"/>
      <w:marRight w:val="0"/>
      <w:marTop w:val="0"/>
      <w:marBottom w:val="0"/>
      <w:divBdr>
        <w:top w:val="none" w:sz="0" w:space="0" w:color="auto"/>
        <w:left w:val="none" w:sz="0" w:space="0" w:color="auto"/>
        <w:bottom w:val="none" w:sz="0" w:space="0" w:color="auto"/>
        <w:right w:val="none" w:sz="0" w:space="0" w:color="auto"/>
      </w:divBdr>
    </w:div>
    <w:div w:id="293953679">
      <w:bodyDiv w:val="1"/>
      <w:marLeft w:val="0"/>
      <w:marRight w:val="0"/>
      <w:marTop w:val="0"/>
      <w:marBottom w:val="0"/>
      <w:divBdr>
        <w:top w:val="none" w:sz="0" w:space="0" w:color="auto"/>
        <w:left w:val="none" w:sz="0" w:space="0" w:color="auto"/>
        <w:bottom w:val="none" w:sz="0" w:space="0" w:color="auto"/>
        <w:right w:val="none" w:sz="0" w:space="0" w:color="auto"/>
      </w:divBdr>
    </w:div>
    <w:div w:id="295718899">
      <w:bodyDiv w:val="1"/>
      <w:marLeft w:val="0"/>
      <w:marRight w:val="0"/>
      <w:marTop w:val="0"/>
      <w:marBottom w:val="0"/>
      <w:divBdr>
        <w:top w:val="none" w:sz="0" w:space="0" w:color="auto"/>
        <w:left w:val="none" w:sz="0" w:space="0" w:color="auto"/>
        <w:bottom w:val="none" w:sz="0" w:space="0" w:color="auto"/>
        <w:right w:val="none" w:sz="0" w:space="0" w:color="auto"/>
      </w:divBdr>
    </w:div>
    <w:div w:id="300575255">
      <w:bodyDiv w:val="1"/>
      <w:marLeft w:val="0"/>
      <w:marRight w:val="0"/>
      <w:marTop w:val="0"/>
      <w:marBottom w:val="0"/>
      <w:divBdr>
        <w:top w:val="none" w:sz="0" w:space="0" w:color="auto"/>
        <w:left w:val="none" w:sz="0" w:space="0" w:color="auto"/>
        <w:bottom w:val="none" w:sz="0" w:space="0" w:color="auto"/>
        <w:right w:val="none" w:sz="0" w:space="0" w:color="auto"/>
      </w:divBdr>
    </w:div>
    <w:div w:id="364447646">
      <w:bodyDiv w:val="1"/>
      <w:marLeft w:val="0"/>
      <w:marRight w:val="0"/>
      <w:marTop w:val="0"/>
      <w:marBottom w:val="0"/>
      <w:divBdr>
        <w:top w:val="none" w:sz="0" w:space="0" w:color="auto"/>
        <w:left w:val="none" w:sz="0" w:space="0" w:color="auto"/>
        <w:bottom w:val="none" w:sz="0" w:space="0" w:color="auto"/>
        <w:right w:val="none" w:sz="0" w:space="0" w:color="auto"/>
      </w:divBdr>
    </w:div>
    <w:div w:id="408818713">
      <w:bodyDiv w:val="1"/>
      <w:marLeft w:val="0"/>
      <w:marRight w:val="0"/>
      <w:marTop w:val="0"/>
      <w:marBottom w:val="0"/>
      <w:divBdr>
        <w:top w:val="none" w:sz="0" w:space="0" w:color="auto"/>
        <w:left w:val="none" w:sz="0" w:space="0" w:color="auto"/>
        <w:bottom w:val="none" w:sz="0" w:space="0" w:color="auto"/>
        <w:right w:val="none" w:sz="0" w:space="0" w:color="auto"/>
      </w:divBdr>
    </w:div>
    <w:div w:id="493881363">
      <w:bodyDiv w:val="1"/>
      <w:marLeft w:val="0"/>
      <w:marRight w:val="0"/>
      <w:marTop w:val="0"/>
      <w:marBottom w:val="0"/>
      <w:divBdr>
        <w:top w:val="none" w:sz="0" w:space="0" w:color="auto"/>
        <w:left w:val="none" w:sz="0" w:space="0" w:color="auto"/>
        <w:bottom w:val="none" w:sz="0" w:space="0" w:color="auto"/>
        <w:right w:val="none" w:sz="0" w:space="0" w:color="auto"/>
      </w:divBdr>
    </w:div>
    <w:div w:id="554465667">
      <w:bodyDiv w:val="1"/>
      <w:marLeft w:val="0"/>
      <w:marRight w:val="0"/>
      <w:marTop w:val="0"/>
      <w:marBottom w:val="0"/>
      <w:divBdr>
        <w:top w:val="none" w:sz="0" w:space="0" w:color="auto"/>
        <w:left w:val="none" w:sz="0" w:space="0" w:color="auto"/>
        <w:bottom w:val="none" w:sz="0" w:space="0" w:color="auto"/>
        <w:right w:val="none" w:sz="0" w:space="0" w:color="auto"/>
      </w:divBdr>
      <w:divsChild>
        <w:div w:id="2042125688">
          <w:marLeft w:val="0"/>
          <w:marRight w:val="0"/>
          <w:marTop w:val="0"/>
          <w:marBottom w:val="0"/>
          <w:divBdr>
            <w:top w:val="none" w:sz="0" w:space="0" w:color="auto"/>
            <w:left w:val="none" w:sz="0" w:space="0" w:color="auto"/>
            <w:bottom w:val="none" w:sz="0" w:space="0" w:color="auto"/>
            <w:right w:val="none" w:sz="0" w:space="0" w:color="auto"/>
          </w:divBdr>
        </w:div>
        <w:div w:id="1526290419">
          <w:marLeft w:val="0"/>
          <w:marRight w:val="0"/>
          <w:marTop w:val="0"/>
          <w:marBottom w:val="0"/>
          <w:divBdr>
            <w:top w:val="none" w:sz="0" w:space="0" w:color="auto"/>
            <w:left w:val="none" w:sz="0" w:space="0" w:color="auto"/>
            <w:bottom w:val="none" w:sz="0" w:space="0" w:color="auto"/>
            <w:right w:val="none" w:sz="0" w:space="0" w:color="auto"/>
          </w:divBdr>
        </w:div>
        <w:div w:id="396900026">
          <w:marLeft w:val="0"/>
          <w:marRight w:val="0"/>
          <w:marTop w:val="0"/>
          <w:marBottom w:val="0"/>
          <w:divBdr>
            <w:top w:val="none" w:sz="0" w:space="0" w:color="auto"/>
            <w:left w:val="none" w:sz="0" w:space="0" w:color="auto"/>
            <w:bottom w:val="none" w:sz="0" w:space="0" w:color="auto"/>
            <w:right w:val="none" w:sz="0" w:space="0" w:color="auto"/>
          </w:divBdr>
        </w:div>
        <w:div w:id="212666895">
          <w:marLeft w:val="0"/>
          <w:marRight w:val="0"/>
          <w:marTop w:val="0"/>
          <w:marBottom w:val="0"/>
          <w:divBdr>
            <w:top w:val="none" w:sz="0" w:space="0" w:color="auto"/>
            <w:left w:val="none" w:sz="0" w:space="0" w:color="auto"/>
            <w:bottom w:val="none" w:sz="0" w:space="0" w:color="auto"/>
            <w:right w:val="none" w:sz="0" w:space="0" w:color="auto"/>
          </w:divBdr>
        </w:div>
        <w:div w:id="2082091813">
          <w:marLeft w:val="0"/>
          <w:marRight w:val="0"/>
          <w:marTop w:val="0"/>
          <w:marBottom w:val="0"/>
          <w:divBdr>
            <w:top w:val="none" w:sz="0" w:space="0" w:color="auto"/>
            <w:left w:val="none" w:sz="0" w:space="0" w:color="auto"/>
            <w:bottom w:val="none" w:sz="0" w:space="0" w:color="auto"/>
            <w:right w:val="none" w:sz="0" w:space="0" w:color="auto"/>
          </w:divBdr>
        </w:div>
      </w:divsChild>
    </w:div>
    <w:div w:id="1296792140">
      <w:bodyDiv w:val="1"/>
      <w:marLeft w:val="0"/>
      <w:marRight w:val="0"/>
      <w:marTop w:val="0"/>
      <w:marBottom w:val="0"/>
      <w:divBdr>
        <w:top w:val="none" w:sz="0" w:space="0" w:color="auto"/>
        <w:left w:val="none" w:sz="0" w:space="0" w:color="auto"/>
        <w:bottom w:val="none" w:sz="0" w:space="0" w:color="auto"/>
        <w:right w:val="none" w:sz="0" w:space="0" w:color="auto"/>
      </w:divBdr>
      <w:divsChild>
        <w:div w:id="76102345">
          <w:marLeft w:val="0"/>
          <w:marRight w:val="0"/>
          <w:marTop w:val="30"/>
          <w:marBottom w:val="0"/>
          <w:divBdr>
            <w:top w:val="none" w:sz="0" w:space="0" w:color="auto"/>
            <w:left w:val="none" w:sz="0" w:space="0" w:color="auto"/>
            <w:bottom w:val="none" w:sz="0" w:space="0" w:color="auto"/>
            <w:right w:val="none" w:sz="0" w:space="0" w:color="auto"/>
          </w:divBdr>
          <w:divsChild>
            <w:div w:id="174621725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417020615">
      <w:bodyDiv w:val="1"/>
      <w:marLeft w:val="0"/>
      <w:marRight w:val="0"/>
      <w:marTop w:val="0"/>
      <w:marBottom w:val="0"/>
      <w:divBdr>
        <w:top w:val="none" w:sz="0" w:space="0" w:color="auto"/>
        <w:left w:val="none" w:sz="0" w:space="0" w:color="auto"/>
        <w:bottom w:val="none" w:sz="0" w:space="0" w:color="auto"/>
        <w:right w:val="none" w:sz="0" w:space="0" w:color="auto"/>
      </w:divBdr>
    </w:div>
    <w:div w:id="1435712830">
      <w:bodyDiv w:val="1"/>
      <w:marLeft w:val="0"/>
      <w:marRight w:val="0"/>
      <w:marTop w:val="0"/>
      <w:marBottom w:val="0"/>
      <w:divBdr>
        <w:top w:val="none" w:sz="0" w:space="0" w:color="auto"/>
        <w:left w:val="none" w:sz="0" w:space="0" w:color="auto"/>
        <w:bottom w:val="none" w:sz="0" w:space="0" w:color="auto"/>
        <w:right w:val="none" w:sz="0" w:space="0" w:color="auto"/>
      </w:divBdr>
    </w:div>
    <w:div w:id="1442341910">
      <w:bodyDiv w:val="1"/>
      <w:marLeft w:val="0"/>
      <w:marRight w:val="0"/>
      <w:marTop w:val="0"/>
      <w:marBottom w:val="0"/>
      <w:divBdr>
        <w:top w:val="none" w:sz="0" w:space="0" w:color="auto"/>
        <w:left w:val="none" w:sz="0" w:space="0" w:color="auto"/>
        <w:bottom w:val="none" w:sz="0" w:space="0" w:color="auto"/>
        <w:right w:val="none" w:sz="0" w:space="0" w:color="auto"/>
      </w:divBdr>
    </w:div>
    <w:div w:id="1611816924">
      <w:bodyDiv w:val="1"/>
      <w:marLeft w:val="0"/>
      <w:marRight w:val="0"/>
      <w:marTop w:val="0"/>
      <w:marBottom w:val="0"/>
      <w:divBdr>
        <w:top w:val="none" w:sz="0" w:space="0" w:color="auto"/>
        <w:left w:val="none" w:sz="0" w:space="0" w:color="auto"/>
        <w:bottom w:val="none" w:sz="0" w:space="0" w:color="auto"/>
        <w:right w:val="none" w:sz="0" w:space="0" w:color="auto"/>
      </w:divBdr>
    </w:div>
    <w:div w:id="1696809447">
      <w:bodyDiv w:val="1"/>
      <w:marLeft w:val="0"/>
      <w:marRight w:val="0"/>
      <w:marTop w:val="0"/>
      <w:marBottom w:val="0"/>
      <w:divBdr>
        <w:top w:val="none" w:sz="0" w:space="0" w:color="auto"/>
        <w:left w:val="none" w:sz="0" w:space="0" w:color="auto"/>
        <w:bottom w:val="none" w:sz="0" w:space="0" w:color="auto"/>
        <w:right w:val="none" w:sz="0" w:space="0" w:color="auto"/>
      </w:divBdr>
      <w:divsChild>
        <w:div w:id="2081440792">
          <w:marLeft w:val="0"/>
          <w:marRight w:val="0"/>
          <w:marTop w:val="0"/>
          <w:marBottom w:val="0"/>
          <w:divBdr>
            <w:top w:val="none" w:sz="0" w:space="0" w:color="auto"/>
            <w:left w:val="none" w:sz="0" w:space="0" w:color="auto"/>
            <w:bottom w:val="none" w:sz="0" w:space="0" w:color="auto"/>
            <w:right w:val="none" w:sz="0" w:space="0" w:color="auto"/>
          </w:divBdr>
        </w:div>
        <w:div w:id="1858150822">
          <w:marLeft w:val="0"/>
          <w:marRight w:val="0"/>
          <w:marTop w:val="0"/>
          <w:marBottom w:val="0"/>
          <w:divBdr>
            <w:top w:val="none" w:sz="0" w:space="0" w:color="auto"/>
            <w:left w:val="none" w:sz="0" w:space="0" w:color="auto"/>
            <w:bottom w:val="none" w:sz="0" w:space="0" w:color="auto"/>
            <w:right w:val="none" w:sz="0" w:space="0" w:color="auto"/>
          </w:divBdr>
        </w:div>
        <w:div w:id="1949508114">
          <w:marLeft w:val="0"/>
          <w:marRight w:val="0"/>
          <w:marTop w:val="0"/>
          <w:marBottom w:val="0"/>
          <w:divBdr>
            <w:top w:val="none" w:sz="0" w:space="0" w:color="auto"/>
            <w:left w:val="none" w:sz="0" w:space="0" w:color="auto"/>
            <w:bottom w:val="none" w:sz="0" w:space="0" w:color="auto"/>
            <w:right w:val="none" w:sz="0" w:space="0" w:color="auto"/>
          </w:divBdr>
        </w:div>
        <w:div w:id="509951434">
          <w:marLeft w:val="0"/>
          <w:marRight w:val="0"/>
          <w:marTop w:val="0"/>
          <w:marBottom w:val="0"/>
          <w:divBdr>
            <w:top w:val="none" w:sz="0" w:space="0" w:color="auto"/>
            <w:left w:val="none" w:sz="0" w:space="0" w:color="auto"/>
            <w:bottom w:val="none" w:sz="0" w:space="0" w:color="auto"/>
            <w:right w:val="none" w:sz="0" w:space="0" w:color="auto"/>
          </w:divBdr>
        </w:div>
        <w:div w:id="437526912">
          <w:marLeft w:val="0"/>
          <w:marRight w:val="0"/>
          <w:marTop w:val="0"/>
          <w:marBottom w:val="0"/>
          <w:divBdr>
            <w:top w:val="none" w:sz="0" w:space="0" w:color="auto"/>
            <w:left w:val="none" w:sz="0" w:space="0" w:color="auto"/>
            <w:bottom w:val="none" w:sz="0" w:space="0" w:color="auto"/>
            <w:right w:val="none" w:sz="0" w:space="0" w:color="auto"/>
          </w:divBdr>
        </w:div>
        <w:div w:id="1147433526">
          <w:marLeft w:val="0"/>
          <w:marRight w:val="0"/>
          <w:marTop w:val="0"/>
          <w:marBottom w:val="0"/>
          <w:divBdr>
            <w:top w:val="none" w:sz="0" w:space="0" w:color="auto"/>
            <w:left w:val="none" w:sz="0" w:space="0" w:color="auto"/>
            <w:bottom w:val="none" w:sz="0" w:space="0" w:color="auto"/>
            <w:right w:val="none" w:sz="0" w:space="0" w:color="auto"/>
          </w:divBdr>
        </w:div>
        <w:div w:id="1022246470">
          <w:marLeft w:val="0"/>
          <w:marRight w:val="0"/>
          <w:marTop w:val="0"/>
          <w:marBottom w:val="0"/>
          <w:divBdr>
            <w:top w:val="none" w:sz="0" w:space="0" w:color="auto"/>
            <w:left w:val="none" w:sz="0" w:space="0" w:color="auto"/>
            <w:bottom w:val="none" w:sz="0" w:space="0" w:color="auto"/>
            <w:right w:val="none" w:sz="0" w:space="0" w:color="auto"/>
          </w:divBdr>
        </w:div>
        <w:div w:id="417405814">
          <w:marLeft w:val="0"/>
          <w:marRight w:val="0"/>
          <w:marTop w:val="0"/>
          <w:marBottom w:val="0"/>
          <w:divBdr>
            <w:top w:val="none" w:sz="0" w:space="0" w:color="auto"/>
            <w:left w:val="none" w:sz="0" w:space="0" w:color="auto"/>
            <w:bottom w:val="none" w:sz="0" w:space="0" w:color="auto"/>
            <w:right w:val="none" w:sz="0" w:space="0" w:color="auto"/>
          </w:divBdr>
        </w:div>
        <w:div w:id="2124691365">
          <w:marLeft w:val="0"/>
          <w:marRight w:val="0"/>
          <w:marTop w:val="0"/>
          <w:marBottom w:val="0"/>
          <w:divBdr>
            <w:top w:val="none" w:sz="0" w:space="0" w:color="auto"/>
            <w:left w:val="none" w:sz="0" w:space="0" w:color="auto"/>
            <w:bottom w:val="none" w:sz="0" w:space="0" w:color="auto"/>
            <w:right w:val="none" w:sz="0" w:space="0" w:color="auto"/>
          </w:divBdr>
        </w:div>
        <w:div w:id="1015956530">
          <w:marLeft w:val="0"/>
          <w:marRight w:val="0"/>
          <w:marTop w:val="0"/>
          <w:marBottom w:val="0"/>
          <w:divBdr>
            <w:top w:val="none" w:sz="0" w:space="0" w:color="auto"/>
            <w:left w:val="none" w:sz="0" w:space="0" w:color="auto"/>
            <w:bottom w:val="none" w:sz="0" w:space="0" w:color="auto"/>
            <w:right w:val="none" w:sz="0" w:space="0" w:color="auto"/>
          </w:divBdr>
        </w:div>
        <w:div w:id="1260410897">
          <w:marLeft w:val="0"/>
          <w:marRight w:val="0"/>
          <w:marTop w:val="0"/>
          <w:marBottom w:val="0"/>
          <w:divBdr>
            <w:top w:val="none" w:sz="0" w:space="0" w:color="auto"/>
            <w:left w:val="none" w:sz="0" w:space="0" w:color="auto"/>
            <w:bottom w:val="none" w:sz="0" w:space="0" w:color="auto"/>
            <w:right w:val="none" w:sz="0" w:space="0" w:color="auto"/>
          </w:divBdr>
        </w:div>
        <w:div w:id="686833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szczecin@p-r.c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szczecin@p-r.com.pl%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daniel.mozga@polregio.com.pl" TargetMode="Externa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9886E-04EC-4055-9CF2-CB49126A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3773</Words>
  <Characters>22640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pr13</dc:creator>
  <cp:lastModifiedBy>Paweł Jankiewicz</cp:lastModifiedBy>
  <cp:revision>5</cp:revision>
  <cp:lastPrinted>2023-12-11T07:38:00Z</cp:lastPrinted>
  <dcterms:created xsi:type="dcterms:W3CDTF">2024-10-30T12:04:00Z</dcterms:created>
  <dcterms:modified xsi:type="dcterms:W3CDTF">2024-10-31T09:01:00Z</dcterms:modified>
</cp:coreProperties>
</file>