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B1FAE" w14:textId="36AEA8A2" w:rsidR="00A7196C" w:rsidRPr="00A16A7F" w:rsidRDefault="00B4063A" w:rsidP="00334466">
      <w:pPr>
        <w:spacing w:line="360" w:lineRule="auto"/>
        <w:ind w:left="708"/>
        <w:jc w:val="right"/>
        <w:rPr>
          <w:rFonts w:ascii="Verdana" w:hAnsi="Verdana" w:cs="Arial"/>
          <w:sz w:val="18"/>
          <w:szCs w:val="18"/>
        </w:rPr>
      </w:pPr>
      <w:r w:rsidRPr="00A16A7F">
        <w:rPr>
          <w:rFonts w:ascii="Verdana" w:hAnsi="Verdana" w:cs="Arial"/>
          <w:b/>
          <w:bCs/>
          <w:sz w:val="18"/>
          <w:szCs w:val="18"/>
        </w:rPr>
        <w:t xml:space="preserve">Załącznik nr </w:t>
      </w:r>
      <w:r w:rsidR="00A16A7F" w:rsidRPr="00A16A7F">
        <w:rPr>
          <w:rFonts w:ascii="Verdana" w:hAnsi="Verdana" w:cs="Arial"/>
          <w:b/>
          <w:bCs/>
          <w:sz w:val="18"/>
          <w:szCs w:val="18"/>
        </w:rPr>
        <w:t>5 do SWZ</w:t>
      </w:r>
      <w:r w:rsidR="00334466" w:rsidRPr="00A16A7F">
        <w:rPr>
          <w:rFonts w:ascii="Verdana" w:hAnsi="Verdana" w:cs="Arial"/>
          <w:sz w:val="18"/>
          <w:szCs w:val="18"/>
        </w:rPr>
        <w:t xml:space="preserve"> </w:t>
      </w:r>
    </w:p>
    <w:p w14:paraId="4C7B2D6D" w14:textId="77777777" w:rsidR="00334466" w:rsidRPr="00334466" w:rsidRDefault="00334466" w:rsidP="00334466">
      <w:pPr>
        <w:spacing w:line="360" w:lineRule="auto"/>
        <w:ind w:left="708"/>
        <w:jc w:val="right"/>
        <w:rPr>
          <w:rFonts w:ascii="Verdana" w:hAnsi="Verdana" w:cs="Arial"/>
          <w:sz w:val="21"/>
          <w:szCs w:val="21"/>
        </w:rPr>
      </w:pPr>
    </w:p>
    <w:p w14:paraId="2C8A98EC" w14:textId="77777777" w:rsidR="00334466" w:rsidRPr="00334466" w:rsidRDefault="00334466" w:rsidP="00DD23E3">
      <w:pPr>
        <w:spacing w:line="360" w:lineRule="auto"/>
        <w:ind w:left="708"/>
        <w:jc w:val="center"/>
        <w:rPr>
          <w:rFonts w:ascii="Verdana" w:hAnsi="Verdana" w:cs="Arial"/>
          <w:sz w:val="21"/>
          <w:szCs w:val="21"/>
        </w:rPr>
      </w:pPr>
    </w:p>
    <w:p w14:paraId="5C1965E8" w14:textId="77777777" w:rsidR="00A7196C" w:rsidRPr="00A16A7F" w:rsidRDefault="00334466" w:rsidP="00DD23E3">
      <w:pPr>
        <w:spacing w:line="360" w:lineRule="auto"/>
        <w:ind w:left="708"/>
        <w:jc w:val="center"/>
        <w:rPr>
          <w:rFonts w:ascii="Verdana" w:hAnsi="Verdana" w:cs="Arial"/>
          <w:b/>
          <w:bCs/>
          <w:sz w:val="22"/>
          <w:szCs w:val="22"/>
        </w:rPr>
      </w:pPr>
      <w:r w:rsidRPr="00A16A7F">
        <w:rPr>
          <w:rFonts w:ascii="Verdana" w:hAnsi="Verdana" w:cs="Arial"/>
          <w:b/>
          <w:bCs/>
          <w:sz w:val="22"/>
          <w:szCs w:val="22"/>
        </w:rPr>
        <w:t xml:space="preserve">ISTOTNE POSTANOWIENIA UMOWY </w:t>
      </w:r>
    </w:p>
    <w:p w14:paraId="55675CC2" w14:textId="77777777" w:rsidR="00334466" w:rsidRPr="00334466" w:rsidRDefault="00334466" w:rsidP="00A7196C">
      <w:pPr>
        <w:spacing w:line="360" w:lineRule="auto"/>
        <w:ind w:left="141" w:right="-155"/>
        <w:jc w:val="both"/>
        <w:rPr>
          <w:rFonts w:ascii="Verdana" w:hAnsi="Verdana" w:cs="Arial"/>
          <w:b/>
          <w:sz w:val="21"/>
          <w:szCs w:val="21"/>
        </w:rPr>
      </w:pPr>
    </w:p>
    <w:p w14:paraId="795E5265" w14:textId="4B30757A" w:rsidR="00A7196C" w:rsidRPr="00A16A7F" w:rsidRDefault="00A7196C" w:rsidP="00A7196C">
      <w:pPr>
        <w:spacing w:line="360" w:lineRule="auto"/>
        <w:ind w:left="141" w:right="-155"/>
        <w:jc w:val="both"/>
        <w:rPr>
          <w:rFonts w:ascii="Verdana" w:hAnsi="Verdana" w:cs="Arial"/>
          <w:b/>
          <w:sz w:val="20"/>
          <w:szCs w:val="20"/>
        </w:rPr>
      </w:pPr>
      <w:r w:rsidRPr="00A16A7F">
        <w:rPr>
          <w:rFonts w:ascii="Verdana" w:hAnsi="Verdana" w:cs="Arial"/>
          <w:b/>
          <w:sz w:val="20"/>
          <w:szCs w:val="20"/>
        </w:rPr>
        <w:t xml:space="preserve">Zamawiający dopuszcza możliwość podpisania umowy wg wzoru zaproponowanego przez Wykonawcę, jednakże musi ona </w:t>
      </w:r>
      <w:r w:rsidR="00A00918">
        <w:rPr>
          <w:rFonts w:ascii="Verdana" w:hAnsi="Verdana" w:cs="Arial"/>
          <w:b/>
          <w:sz w:val="20"/>
          <w:szCs w:val="20"/>
        </w:rPr>
        <w:t xml:space="preserve">być zgodna </w:t>
      </w:r>
      <w:ins w:id="0" w:author="Adriana Mikrut" w:date="2024-10-02T13:35:00Z" w16du:dateUtc="2024-10-02T11:35:00Z">
        <w:r w:rsidR="00D2105F">
          <w:rPr>
            <w:rFonts w:ascii="Verdana" w:hAnsi="Verdana" w:cs="Arial"/>
            <w:b/>
            <w:sz w:val="20"/>
            <w:szCs w:val="20"/>
          </w:rPr>
          <w:br/>
        </w:r>
      </w:ins>
      <w:r w:rsidR="00A00918">
        <w:rPr>
          <w:rFonts w:ascii="Verdana" w:hAnsi="Verdana" w:cs="Arial"/>
          <w:b/>
          <w:sz w:val="20"/>
          <w:szCs w:val="20"/>
        </w:rPr>
        <w:t xml:space="preserve">z </w:t>
      </w:r>
      <w:r w:rsidRPr="00A16A7F">
        <w:rPr>
          <w:rFonts w:ascii="Verdana" w:hAnsi="Verdana" w:cs="Arial"/>
          <w:b/>
          <w:sz w:val="20"/>
          <w:szCs w:val="20"/>
        </w:rPr>
        <w:t>niniejszy</w:t>
      </w:r>
      <w:r w:rsidR="00A00918">
        <w:rPr>
          <w:rFonts w:ascii="Verdana" w:hAnsi="Verdana" w:cs="Arial"/>
          <w:b/>
          <w:sz w:val="20"/>
          <w:szCs w:val="20"/>
        </w:rPr>
        <w:t>mi</w:t>
      </w:r>
      <w:r w:rsidRPr="00A16A7F">
        <w:rPr>
          <w:rFonts w:ascii="Verdana" w:hAnsi="Verdana" w:cs="Arial"/>
          <w:b/>
          <w:sz w:val="20"/>
          <w:szCs w:val="20"/>
        </w:rPr>
        <w:t xml:space="preserve"> Istotny</w:t>
      </w:r>
      <w:r w:rsidR="00A00918">
        <w:rPr>
          <w:rFonts w:ascii="Verdana" w:hAnsi="Verdana" w:cs="Arial"/>
          <w:b/>
          <w:sz w:val="20"/>
          <w:szCs w:val="20"/>
        </w:rPr>
        <w:t>mi</w:t>
      </w:r>
      <w:r w:rsidRPr="00A16A7F">
        <w:rPr>
          <w:rFonts w:ascii="Verdana" w:hAnsi="Verdana" w:cs="Arial"/>
          <w:b/>
          <w:sz w:val="20"/>
          <w:szCs w:val="20"/>
        </w:rPr>
        <w:t xml:space="preserve"> </w:t>
      </w:r>
      <w:r w:rsidR="00334466" w:rsidRPr="00A16A7F">
        <w:rPr>
          <w:rFonts w:ascii="Verdana" w:hAnsi="Verdana" w:cs="Arial"/>
          <w:b/>
          <w:sz w:val="20"/>
          <w:szCs w:val="20"/>
        </w:rPr>
        <w:t>P</w:t>
      </w:r>
      <w:r w:rsidRPr="00A16A7F">
        <w:rPr>
          <w:rFonts w:ascii="Verdana" w:hAnsi="Verdana" w:cs="Arial"/>
          <w:b/>
          <w:sz w:val="20"/>
          <w:szCs w:val="20"/>
        </w:rPr>
        <w:t>ostanowie</w:t>
      </w:r>
      <w:r w:rsidR="00A00918">
        <w:rPr>
          <w:rFonts w:ascii="Verdana" w:hAnsi="Verdana" w:cs="Arial"/>
          <w:b/>
          <w:sz w:val="20"/>
          <w:szCs w:val="20"/>
        </w:rPr>
        <w:t>niami</w:t>
      </w:r>
      <w:r w:rsidRPr="00A16A7F">
        <w:rPr>
          <w:rFonts w:ascii="Verdana" w:hAnsi="Verdana" w:cs="Arial"/>
          <w:b/>
          <w:sz w:val="20"/>
          <w:szCs w:val="20"/>
        </w:rPr>
        <w:t xml:space="preserve"> </w:t>
      </w:r>
      <w:r w:rsidR="00334466" w:rsidRPr="00A16A7F">
        <w:rPr>
          <w:rFonts w:ascii="Verdana" w:hAnsi="Verdana" w:cs="Arial"/>
          <w:b/>
          <w:sz w:val="20"/>
          <w:szCs w:val="20"/>
        </w:rPr>
        <w:t>U</w:t>
      </w:r>
      <w:r w:rsidRPr="00A16A7F">
        <w:rPr>
          <w:rFonts w:ascii="Verdana" w:hAnsi="Verdana" w:cs="Arial"/>
          <w:b/>
          <w:sz w:val="20"/>
          <w:szCs w:val="20"/>
        </w:rPr>
        <w:t>mow</w:t>
      </w:r>
      <w:r w:rsidR="00334466" w:rsidRPr="00A16A7F">
        <w:rPr>
          <w:rFonts w:ascii="Verdana" w:hAnsi="Verdana" w:cs="Arial"/>
          <w:b/>
          <w:sz w:val="20"/>
          <w:szCs w:val="20"/>
        </w:rPr>
        <w:t>y (dalej jako IPU)</w:t>
      </w:r>
      <w:r w:rsidR="00A00918">
        <w:rPr>
          <w:rFonts w:ascii="Verdana" w:hAnsi="Verdana" w:cs="Arial"/>
          <w:b/>
          <w:sz w:val="20"/>
          <w:szCs w:val="20"/>
        </w:rPr>
        <w:t xml:space="preserve"> tj. zawierać postanowienia IPU bądź wskazywać na ich nadrzędność nad sprzecznymi z nimi postanowieniami umowy lub postanowieniami ogólnych warunków umów/ogólnych warunków świadczenia usług</w:t>
      </w:r>
      <w:r w:rsidRPr="00A16A7F">
        <w:rPr>
          <w:rFonts w:ascii="Verdana" w:hAnsi="Verdana" w:cs="Arial"/>
          <w:b/>
          <w:sz w:val="20"/>
          <w:szCs w:val="20"/>
        </w:rPr>
        <w:t>.</w:t>
      </w:r>
    </w:p>
    <w:p w14:paraId="328BD751" w14:textId="77777777" w:rsidR="00334466" w:rsidRPr="00A16A7F" w:rsidRDefault="00334466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bookmarkStart w:id="1" w:name="bookmark0"/>
    </w:p>
    <w:p w14:paraId="39D0042F" w14:textId="77777777" w:rsidR="00A7196C" w:rsidRPr="00A16A7F" w:rsidRDefault="00A7196C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16A7F">
        <w:rPr>
          <w:rFonts w:ascii="Verdana" w:hAnsi="Verdana" w:cs="Arial"/>
          <w:b/>
          <w:sz w:val="20"/>
          <w:szCs w:val="20"/>
        </w:rPr>
        <w:t>§1</w:t>
      </w:r>
      <w:bookmarkEnd w:id="1"/>
      <w:r w:rsidRPr="00A16A7F">
        <w:rPr>
          <w:rFonts w:ascii="Verdana" w:hAnsi="Verdana" w:cs="Arial"/>
          <w:b/>
          <w:sz w:val="20"/>
          <w:szCs w:val="20"/>
        </w:rPr>
        <w:t xml:space="preserve">. </w:t>
      </w:r>
      <w:r w:rsidR="00334466" w:rsidRPr="00A16A7F">
        <w:rPr>
          <w:rFonts w:ascii="Verdana" w:hAnsi="Verdana" w:cs="Arial"/>
          <w:b/>
          <w:sz w:val="20"/>
          <w:szCs w:val="20"/>
        </w:rPr>
        <w:t>[</w:t>
      </w:r>
      <w:r w:rsidRPr="00A16A7F">
        <w:rPr>
          <w:rFonts w:ascii="Verdana" w:hAnsi="Verdana" w:cs="Arial"/>
          <w:b/>
          <w:sz w:val="20"/>
          <w:szCs w:val="20"/>
        </w:rPr>
        <w:t xml:space="preserve">Przedmiot </w:t>
      </w:r>
      <w:r w:rsidR="00334466" w:rsidRPr="00A16A7F">
        <w:rPr>
          <w:rFonts w:ascii="Verdana" w:hAnsi="Verdana" w:cs="Arial"/>
          <w:b/>
          <w:sz w:val="20"/>
          <w:szCs w:val="20"/>
        </w:rPr>
        <w:t>Umowy]</w:t>
      </w:r>
    </w:p>
    <w:p w14:paraId="7C3D5D08" w14:textId="5B29564A" w:rsidR="00A7196C" w:rsidRPr="00A16A7F" w:rsidRDefault="00A7196C" w:rsidP="002F17F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 xml:space="preserve">Przedmiotem </w:t>
      </w:r>
      <w:r w:rsidR="00334466" w:rsidRPr="00A16A7F">
        <w:rPr>
          <w:rFonts w:ascii="Verdana" w:hAnsi="Verdana" w:cs="Arial"/>
          <w:sz w:val="20"/>
          <w:szCs w:val="20"/>
        </w:rPr>
        <w:t>u</w:t>
      </w:r>
      <w:r w:rsidRPr="00A16A7F">
        <w:rPr>
          <w:rFonts w:ascii="Verdana" w:hAnsi="Verdana" w:cs="Arial"/>
          <w:sz w:val="20"/>
          <w:szCs w:val="20"/>
        </w:rPr>
        <w:t>mowy</w:t>
      </w:r>
      <w:r w:rsidR="00334466" w:rsidRPr="00A16A7F">
        <w:rPr>
          <w:rFonts w:ascii="Verdana" w:hAnsi="Verdana" w:cs="Arial"/>
          <w:sz w:val="20"/>
          <w:szCs w:val="20"/>
        </w:rPr>
        <w:t xml:space="preserve"> (dalej jako Umowa)</w:t>
      </w:r>
      <w:r w:rsidRPr="00A16A7F">
        <w:rPr>
          <w:rFonts w:ascii="Verdana" w:hAnsi="Verdana" w:cs="Arial"/>
          <w:sz w:val="20"/>
          <w:szCs w:val="20"/>
        </w:rPr>
        <w:t xml:space="preserve"> są usługi telekomunikacyjne</w:t>
      </w:r>
      <w:r w:rsidR="00A00918">
        <w:rPr>
          <w:rFonts w:ascii="Verdana" w:hAnsi="Verdana" w:cs="Arial"/>
          <w:sz w:val="20"/>
          <w:szCs w:val="20"/>
        </w:rPr>
        <w:t>.</w:t>
      </w:r>
      <w:r w:rsidRPr="00A16A7F">
        <w:rPr>
          <w:rFonts w:ascii="Verdana" w:hAnsi="Verdana" w:cs="Arial"/>
          <w:sz w:val="20"/>
          <w:szCs w:val="20"/>
        </w:rPr>
        <w:t xml:space="preserve"> </w:t>
      </w:r>
      <w:bookmarkStart w:id="2" w:name="bookmark1"/>
    </w:p>
    <w:p w14:paraId="5926F391" w14:textId="77777777" w:rsidR="00334466" w:rsidRPr="00A16A7F" w:rsidRDefault="00334466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465ADEA9" w14:textId="77777777" w:rsidR="00A7196C" w:rsidRPr="00A16A7F" w:rsidRDefault="00A7196C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16A7F">
        <w:rPr>
          <w:rFonts w:ascii="Verdana" w:hAnsi="Verdana" w:cs="Arial"/>
          <w:b/>
          <w:sz w:val="20"/>
          <w:szCs w:val="20"/>
        </w:rPr>
        <w:t>§2</w:t>
      </w:r>
      <w:bookmarkEnd w:id="2"/>
      <w:r w:rsidRPr="00A16A7F">
        <w:rPr>
          <w:rFonts w:ascii="Verdana" w:hAnsi="Verdana" w:cs="Arial"/>
          <w:b/>
          <w:sz w:val="20"/>
          <w:szCs w:val="20"/>
        </w:rPr>
        <w:t>.</w:t>
      </w:r>
      <w:r w:rsidR="00334466" w:rsidRPr="00A16A7F">
        <w:rPr>
          <w:rFonts w:ascii="Verdana" w:hAnsi="Verdana" w:cs="Arial"/>
          <w:b/>
          <w:sz w:val="20"/>
          <w:szCs w:val="20"/>
        </w:rPr>
        <w:t xml:space="preserve"> [</w:t>
      </w:r>
      <w:r w:rsidRPr="00A16A7F">
        <w:rPr>
          <w:rFonts w:ascii="Verdana" w:hAnsi="Verdana" w:cs="Arial"/>
          <w:b/>
          <w:sz w:val="20"/>
          <w:szCs w:val="20"/>
        </w:rPr>
        <w:t xml:space="preserve">Warunki realizacji </w:t>
      </w:r>
      <w:r w:rsidR="00334466" w:rsidRPr="00A16A7F">
        <w:rPr>
          <w:rFonts w:ascii="Verdana" w:hAnsi="Verdana" w:cs="Arial"/>
          <w:b/>
          <w:sz w:val="20"/>
          <w:szCs w:val="20"/>
        </w:rPr>
        <w:t>U</w:t>
      </w:r>
      <w:r w:rsidRPr="00A16A7F">
        <w:rPr>
          <w:rFonts w:ascii="Verdana" w:hAnsi="Verdana" w:cs="Arial"/>
          <w:b/>
          <w:sz w:val="20"/>
          <w:szCs w:val="20"/>
        </w:rPr>
        <w:t>mowy</w:t>
      </w:r>
      <w:r w:rsidR="00334466" w:rsidRPr="00A16A7F">
        <w:rPr>
          <w:rFonts w:ascii="Verdana" w:hAnsi="Verdana" w:cs="Arial"/>
          <w:b/>
          <w:sz w:val="20"/>
          <w:szCs w:val="20"/>
        </w:rPr>
        <w:t>]</w:t>
      </w:r>
    </w:p>
    <w:p w14:paraId="1A44BAED" w14:textId="77777777" w:rsidR="00A7196C" w:rsidRPr="00A16A7F" w:rsidRDefault="00A7196C" w:rsidP="00C713E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 xml:space="preserve">Aktywowanie posiadanych numerów powinno nastąpić w </w:t>
      </w:r>
      <w:r w:rsidR="00334466" w:rsidRPr="00A16A7F">
        <w:rPr>
          <w:rFonts w:ascii="Verdana" w:hAnsi="Verdana" w:cs="Arial"/>
          <w:sz w:val="20"/>
          <w:szCs w:val="20"/>
        </w:rPr>
        <w:t xml:space="preserve">terminie 30 </w:t>
      </w:r>
      <w:r w:rsidRPr="00A16A7F">
        <w:rPr>
          <w:rFonts w:ascii="Verdana" w:hAnsi="Verdana" w:cs="Arial"/>
          <w:sz w:val="20"/>
          <w:szCs w:val="20"/>
        </w:rPr>
        <w:t>dni od dnia zgłoszenia. Przez zgłoszenie należy rozumieć upoważnienie Wykonawcy przez Zamawiającego do przejęcia w jego imieniu n</w:t>
      </w:r>
      <w:r w:rsidR="00785BF0" w:rsidRPr="00A16A7F">
        <w:rPr>
          <w:rFonts w:ascii="Verdana" w:hAnsi="Verdana" w:cs="Arial"/>
          <w:sz w:val="20"/>
          <w:szCs w:val="20"/>
        </w:rPr>
        <w:t xml:space="preserve">umerów </w:t>
      </w:r>
      <w:r w:rsidRPr="00A16A7F">
        <w:rPr>
          <w:rFonts w:ascii="Verdana" w:hAnsi="Verdana" w:cs="Arial"/>
          <w:sz w:val="20"/>
          <w:szCs w:val="20"/>
        </w:rPr>
        <w:t>od operatora.</w:t>
      </w:r>
    </w:p>
    <w:p w14:paraId="59C3CDB1" w14:textId="648A292D" w:rsidR="00A7196C" w:rsidRPr="00A16A7F" w:rsidRDefault="00A7196C" w:rsidP="00C713E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>Dostarcz</w:t>
      </w:r>
      <w:r w:rsidR="00A22AB2" w:rsidRPr="00A16A7F">
        <w:rPr>
          <w:rFonts w:ascii="Verdana" w:hAnsi="Verdana" w:cs="Arial"/>
          <w:sz w:val="20"/>
          <w:szCs w:val="20"/>
        </w:rPr>
        <w:t xml:space="preserve">anie </w:t>
      </w:r>
      <w:r w:rsidR="0049362F" w:rsidRPr="00A16A7F">
        <w:rPr>
          <w:rFonts w:ascii="Verdana" w:hAnsi="Verdana" w:cs="Arial"/>
          <w:sz w:val="20"/>
          <w:szCs w:val="20"/>
        </w:rPr>
        <w:t>kart SIM</w:t>
      </w:r>
      <w:r w:rsidR="00A22AB2" w:rsidRPr="00A16A7F">
        <w:rPr>
          <w:rFonts w:ascii="Verdana" w:hAnsi="Verdana" w:cs="Arial"/>
          <w:sz w:val="20"/>
          <w:szCs w:val="20"/>
        </w:rPr>
        <w:t xml:space="preserve"> w okresie obowiązywania Umowy będzie następowało każdorazowo </w:t>
      </w:r>
      <w:r w:rsidRPr="00A16A7F">
        <w:rPr>
          <w:rFonts w:ascii="Verdana" w:hAnsi="Verdana" w:cs="Arial"/>
          <w:sz w:val="20"/>
          <w:szCs w:val="20"/>
        </w:rPr>
        <w:t xml:space="preserve">w </w:t>
      </w:r>
      <w:r w:rsidR="00A22AB2" w:rsidRPr="00A16A7F">
        <w:rPr>
          <w:rFonts w:ascii="Verdana" w:hAnsi="Verdana" w:cs="Arial"/>
          <w:color w:val="auto"/>
          <w:sz w:val="20"/>
          <w:szCs w:val="20"/>
        </w:rPr>
        <w:t xml:space="preserve">terminie </w:t>
      </w:r>
      <w:r w:rsidR="00323A6A" w:rsidRPr="00A16A7F">
        <w:rPr>
          <w:rFonts w:ascii="Verdana" w:hAnsi="Verdana" w:cs="Arial"/>
          <w:color w:val="auto"/>
          <w:sz w:val="20"/>
          <w:szCs w:val="20"/>
        </w:rPr>
        <w:t xml:space="preserve">30 </w:t>
      </w:r>
      <w:r w:rsidRPr="00A16A7F">
        <w:rPr>
          <w:rFonts w:ascii="Verdana" w:hAnsi="Verdana" w:cs="Arial"/>
          <w:color w:val="auto"/>
          <w:sz w:val="20"/>
          <w:szCs w:val="20"/>
        </w:rPr>
        <w:t xml:space="preserve">dni </w:t>
      </w:r>
      <w:r w:rsidRPr="00A16A7F">
        <w:rPr>
          <w:rFonts w:ascii="Verdana" w:hAnsi="Verdana" w:cs="Arial"/>
          <w:sz w:val="20"/>
          <w:szCs w:val="20"/>
        </w:rPr>
        <w:t>roboczych od momentu zgłoszenia zapotrzebowania przez Zamawiającego (</w:t>
      </w:r>
      <w:r w:rsidR="00785BF0" w:rsidRPr="00A16A7F">
        <w:rPr>
          <w:rFonts w:ascii="Verdana" w:hAnsi="Verdana" w:cs="Arial"/>
          <w:sz w:val="20"/>
          <w:szCs w:val="20"/>
        </w:rPr>
        <w:t>kart</w:t>
      </w:r>
      <w:r w:rsidR="000F463E" w:rsidRPr="00A16A7F">
        <w:rPr>
          <w:rFonts w:ascii="Verdana" w:hAnsi="Verdana" w:cs="Arial"/>
          <w:sz w:val="20"/>
          <w:szCs w:val="20"/>
        </w:rPr>
        <w:t>y</w:t>
      </w:r>
      <w:r w:rsidR="00785BF0" w:rsidRPr="00A16A7F">
        <w:rPr>
          <w:rFonts w:ascii="Verdana" w:hAnsi="Verdana" w:cs="Arial"/>
          <w:sz w:val="20"/>
          <w:szCs w:val="20"/>
        </w:rPr>
        <w:t xml:space="preserve"> SIM </w:t>
      </w:r>
      <w:r w:rsidR="00E903F8" w:rsidRPr="00A16A7F">
        <w:rPr>
          <w:rFonts w:ascii="Verdana" w:hAnsi="Verdana" w:cs="Arial"/>
          <w:sz w:val="20"/>
          <w:szCs w:val="20"/>
        </w:rPr>
        <w:t>dostarczane</w:t>
      </w:r>
      <w:r w:rsidR="00785BF0" w:rsidRPr="00A16A7F">
        <w:rPr>
          <w:rFonts w:ascii="Verdana" w:hAnsi="Verdana" w:cs="Arial"/>
          <w:sz w:val="20"/>
          <w:szCs w:val="20"/>
        </w:rPr>
        <w:t xml:space="preserve"> </w:t>
      </w:r>
      <w:r w:rsidR="000F463E" w:rsidRPr="00A16A7F">
        <w:rPr>
          <w:rFonts w:ascii="Verdana" w:hAnsi="Verdana" w:cs="Arial"/>
          <w:sz w:val="20"/>
          <w:szCs w:val="20"/>
        </w:rPr>
        <w:t xml:space="preserve">będą </w:t>
      </w:r>
      <w:r w:rsidRPr="00A16A7F">
        <w:rPr>
          <w:rFonts w:ascii="Verdana" w:hAnsi="Verdana" w:cs="Arial"/>
          <w:sz w:val="20"/>
          <w:szCs w:val="20"/>
        </w:rPr>
        <w:t>zgodnie z zapotrzebowaniem)</w:t>
      </w:r>
      <w:r w:rsidR="00902316" w:rsidRPr="00A16A7F">
        <w:rPr>
          <w:rFonts w:ascii="Verdana" w:hAnsi="Verdana" w:cs="Arial"/>
          <w:sz w:val="20"/>
          <w:szCs w:val="20"/>
        </w:rPr>
        <w:t>,</w:t>
      </w:r>
      <w:r w:rsidRPr="00A16A7F">
        <w:rPr>
          <w:rFonts w:ascii="Verdana" w:hAnsi="Verdana" w:cs="Arial"/>
          <w:sz w:val="20"/>
          <w:szCs w:val="20"/>
        </w:rPr>
        <w:t xml:space="preserve"> na koszt Wykonawcy.</w:t>
      </w:r>
    </w:p>
    <w:p w14:paraId="47B6F6F6" w14:textId="2B091F8C" w:rsidR="00A7196C" w:rsidRPr="00A16A7F" w:rsidRDefault="00A7196C" w:rsidP="00C713E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>Zamawiający wymaga wystawi</w:t>
      </w:r>
      <w:r w:rsidR="00A22AB2" w:rsidRPr="00A16A7F">
        <w:rPr>
          <w:rFonts w:ascii="Verdana" w:hAnsi="Verdana" w:cs="Arial"/>
          <w:sz w:val="20"/>
          <w:szCs w:val="20"/>
        </w:rPr>
        <w:t xml:space="preserve">ania </w:t>
      </w:r>
      <w:r w:rsidRPr="00A16A7F">
        <w:rPr>
          <w:rFonts w:ascii="Verdana" w:hAnsi="Verdana" w:cs="Arial"/>
          <w:sz w:val="20"/>
          <w:szCs w:val="20"/>
        </w:rPr>
        <w:t xml:space="preserve">jednej faktury </w:t>
      </w:r>
      <w:r w:rsidR="002F0AE5" w:rsidRPr="00A16A7F">
        <w:rPr>
          <w:rFonts w:ascii="Verdana" w:hAnsi="Verdana" w:cs="Arial"/>
          <w:sz w:val="20"/>
          <w:szCs w:val="20"/>
        </w:rPr>
        <w:t xml:space="preserve">zbiorczej dla wszystkich numerów </w:t>
      </w:r>
      <w:r w:rsidRPr="00A16A7F">
        <w:rPr>
          <w:rFonts w:ascii="Verdana" w:hAnsi="Verdana" w:cs="Arial"/>
          <w:sz w:val="20"/>
          <w:szCs w:val="20"/>
        </w:rPr>
        <w:t>oraz bilingu dla każdego numeru</w:t>
      </w:r>
      <w:r w:rsidR="000B2417" w:rsidRPr="00A16A7F">
        <w:rPr>
          <w:rFonts w:ascii="Verdana" w:hAnsi="Verdana" w:cs="Arial"/>
          <w:sz w:val="20"/>
          <w:szCs w:val="20"/>
        </w:rPr>
        <w:t xml:space="preserve"> do pobrania z serwisu on-line</w:t>
      </w:r>
      <w:r w:rsidRPr="00A16A7F">
        <w:rPr>
          <w:rFonts w:ascii="Verdana" w:hAnsi="Verdana" w:cs="Arial"/>
          <w:sz w:val="20"/>
          <w:szCs w:val="20"/>
        </w:rPr>
        <w:t>.</w:t>
      </w:r>
    </w:p>
    <w:p w14:paraId="512D1847" w14:textId="77777777" w:rsidR="00A7196C" w:rsidRPr="00A16A7F" w:rsidRDefault="00A7196C" w:rsidP="00C713E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>Wykonawca pokrywa wszystkie koszty związane z przeniesieniem numerów.</w:t>
      </w:r>
    </w:p>
    <w:p w14:paraId="4A093EA0" w14:textId="5F27F25F" w:rsidR="00A7196C" w:rsidRPr="00A16A7F" w:rsidRDefault="00A7196C" w:rsidP="00C713E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 xml:space="preserve">Zniżki przewidziane w ofercie </w:t>
      </w:r>
      <w:r w:rsidR="00A00918">
        <w:rPr>
          <w:rFonts w:ascii="Verdana" w:hAnsi="Verdana" w:cs="Arial"/>
          <w:sz w:val="20"/>
          <w:szCs w:val="20"/>
        </w:rPr>
        <w:t xml:space="preserve">Wykonawcy </w:t>
      </w:r>
      <w:r w:rsidRPr="00A16A7F">
        <w:rPr>
          <w:rFonts w:ascii="Verdana" w:hAnsi="Verdana" w:cs="Arial"/>
          <w:sz w:val="20"/>
          <w:szCs w:val="20"/>
        </w:rPr>
        <w:t xml:space="preserve">nie mogą zobowiązywać </w:t>
      </w:r>
      <w:r w:rsidR="00902316" w:rsidRPr="00A16A7F">
        <w:rPr>
          <w:rFonts w:ascii="Verdana" w:hAnsi="Verdana" w:cs="Arial"/>
          <w:sz w:val="20"/>
          <w:szCs w:val="20"/>
        </w:rPr>
        <w:t xml:space="preserve">Zamawiającego </w:t>
      </w:r>
      <w:r w:rsidRPr="00A16A7F">
        <w:rPr>
          <w:rFonts w:ascii="Verdana" w:hAnsi="Verdana" w:cs="Arial"/>
          <w:sz w:val="20"/>
          <w:szCs w:val="20"/>
        </w:rPr>
        <w:t xml:space="preserve">do czynności innych jak </w:t>
      </w:r>
      <w:r w:rsidR="00A00918">
        <w:rPr>
          <w:rFonts w:ascii="Verdana" w:hAnsi="Verdana" w:cs="Arial"/>
          <w:sz w:val="20"/>
          <w:szCs w:val="20"/>
        </w:rPr>
        <w:t xml:space="preserve">wyrażenie zgody na </w:t>
      </w:r>
      <w:r w:rsidRPr="00A16A7F">
        <w:rPr>
          <w:rFonts w:ascii="Verdana" w:hAnsi="Verdana" w:cs="Arial"/>
          <w:sz w:val="20"/>
          <w:szCs w:val="20"/>
        </w:rPr>
        <w:t>otrzymywanie faktury elektronicznej.</w:t>
      </w:r>
      <w:bookmarkStart w:id="3" w:name="bookmark2"/>
    </w:p>
    <w:bookmarkEnd w:id="3"/>
    <w:p w14:paraId="0930F79B" w14:textId="77777777" w:rsidR="00A7196C" w:rsidRPr="00A16A7F" w:rsidRDefault="00A7196C" w:rsidP="00A7196C">
      <w:pPr>
        <w:spacing w:line="360" w:lineRule="auto"/>
        <w:ind w:left="708"/>
        <w:rPr>
          <w:rFonts w:ascii="Verdana" w:hAnsi="Verdana" w:cs="Arial"/>
          <w:b/>
          <w:sz w:val="20"/>
          <w:szCs w:val="20"/>
        </w:rPr>
      </w:pPr>
    </w:p>
    <w:p w14:paraId="3697A078" w14:textId="4EC948E5" w:rsidR="00A7196C" w:rsidRPr="00A16A7F" w:rsidRDefault="00A7196C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16A7F">
        <w:rPr>
          <w:rFonts w:ascii="Verdana" w:hAnsi="Verdana" w:cs="Arial"/>
          <w:b/>
          <w:sz w:val="20"/>
          <w:szCs w:val="20"/>
        </w:rPr>
        <w:t>§</w:t>
      </w:r>
      <w:r w:rsidR="00E903F8" w:rsidRPr="00A16A7F">
        <w:rPr>
          <w:rFonts w:ascii="Verdana" w:hAnsi="Verdana" w:cs="Arial"/>
          <w:b/>
          <w:sz w:val="20"/>
          <w:szCs w:val="20"/>
        </w:rPr>
        <w:t>3</w:t>
      </w:r>
      <w:r w:rsidRPr="00A16A7F">
        <w:rPr>
          <w:rFonts w:ascii="Verdana" w:hAnsi="Verdana" w:cs="Arial"/>
          <w:b/>
          <w:sz w:val="20"/>
          <w:szCs w:val="20"/>
        </w:rPr>
        <w:t>.</w:t>
      </w:r>
      <w:r w:rsidR="00902316" w:rsidRPr="00A16A7F">
        <w:rPr>
          <w:rFonts w:ascii="Verdana" w:hAnsi="Verdana" w:cs="Arial"/>
          <w:b/>
          <w:sz w:val="20"/>
          <w:szCs w:val="20"/>
        </w:rPr>
        <w:t xml:space="preserve"> [</w:t>
      </w:r>
      <w:r w:rsidR="00364419" w:rsidRPr="00A16A7F">
        <w:rPr>
          <w:rFonts w:ascii="Verdana" w:hAnsi="Verdana" w:cs="Arial"/>
          <w:b/>
          <w:sz w:val="20"/>
          <w:szCs w:val="20"/>
        </w:rPr>
        <w:t xml:space="preserve">Okres obowiązywania </w:t>
      </w:r>
      <w:r w:rsidR="005843A0" w:rsidRPr="00A16A7F">
        <w:rPr>
          <w:rFonts w:ascii="Verdana" w:hAnsi="Verdana" w:cs="Arial"/>
          <w:b/>
          <w:sz w:val="20"/>
          <w:szCs w:val="20"/>
        </w:rPr>
        <w:t>U</w:t>
      </w:r>
      <w:r w:rsidRPr="00A16A7F">
        <w:rPr>
          <w:rFonts w:ascii="Verdana" w:hAnsi="Verdana" w:cs="Arial"/>
          <w:b/>
          <w:sz w:val="20"/>
          <w:szCs w:val="20"/>
        </w:rPr>
        <w:t>mowy</w:t>
      </w:r>
      <w:r w:rsidR="00902316" w:rsidRPr="00A16A7F">
        <w:rPr>
          <w:rFonts w:ascii="Verdana" w:hAnsi="Verdana" w:cs="Arial"/>
          <w:b/>
          <w:sz w:val="20"/>
          <w:szCs w:val="20"/>
        </w:rPr>
        <w:t>]</w:t>
      </w:r>
    </w:p>
    <w:p w14:paraId="71F3E70B" w14:textId="60ABCBAE" w:rsidR="00A7196C" w:rsidRPr="00A16A7F" w:rsidRDefault="00A7196C" w:rsidP="00DD23E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>Umowa zosta</w:t>
      </w:r>
      <w:r w:rsidR="00E80B22" w:rsidRPr="00A16A7F">
        <w:rPr>
          <w:rFonts w:ascii="Verdana" w:hAnsi="Verdana" w:cs="Arial"/>
          <w:sz w:val="20"/>
          <w:szCs w:val="20"/>
        </w:rPr>
        <w:t xml:space="preserve">nie </w:t>
      </w:r>
      <w:r w:rsidRPr="00A16A7F">
        <w:rPr>
          <w:rFonts w:ascii="Verdana" w:hAnsi="Verdana" w:cs="Arial"/>
          <w:sz w:val="20"/>
          <w:szCs w:val="20"/>
        </w:rPr>
        <w:t xml:space="preserve">zawarta na okres 24 miesięcy od </w:t>
      </w:r>
      <w:r w:rsidR="002F0AE5" w:rsidRPr="00A16A7F">
        <w:rPr>
          <w:rFonts w:ascii="Verdana" w:hAnsi="Verdana" w:cs="Arial"/>
          <w:sz w:val="20"/>
          <w:szCs w:val="20"/>
        </w:rPr>
        <w:t xml:space="preserve">dnia </w:t>
      </w:r>
      <w:r w:rsidR="00364419" w:rsidRPr="00A16A7F">
        <w:rPr>
          <w:rFonts w:ascii="Verdana" w:hAnsi="Verdana" w:cs="Arial"/>
          <w:sz w:val="20"/>
          <w:szCs w:val="20"/>
        </w:rPr>
        <w:t>aktywowania numerów, o którym mowa w § 2 ust. 2 Umowy</w:t>
      </w:r>
      <w:r w:rsidR="002F0AE5" w:rsidRPr="00A16A7F">
        <w:rPr>
          <w:rFonts w:ascii="Verdana" w:hAnsi="Verdana" w:cs="Arial"/>
          <w:sz w:val="20"/>
          <w:szCs w:val="20"/>
        </w:rPr>
        <w:t>.</w:t>
      </w:r>
    </w:p>
    <w:p w14:paraId="34F38DD4" w14:textId="77777777" w:rsidR="00DD23E3" w:rsidRPr="00A16A7F" w:rsidRDefault="00DD23E3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7E94C92A" w14:textId="17F5653C" w:rsidR="00A7196C" w:rsidRPr="00A16A7F" w:rsidRDefault="00785BF0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16A7F">
        <w:rPr>
          <w:rFonts w:ascii="Verdana" w:hAnsi="Verdana" w:cs="Arial"/>
          <w:b/>
          <w:sz w:val="20"/>
          <w:szCs w:val="20"/>
        </w:rPr>
        <w:t>§</w:t>
      </w:r>
      <w:r w:rsidR="00E903F8" w:rsidRPr="00A16A7F">
        <w:rPr>
          <w:rFonts w:ascii="Verdana" w:hAnsi="Verdana" w:cs="Arial"/>
          <w:b/>
          <w:sz w:val="20"/>
          <w:szCs w:val="20"/>
        </w:rPr>
        <w:t>4</w:t>
      </w:r>
      <w:r w:rsidR="00A7196C" w:rsidRPr="00A16A7F">
        <w:rPr>
          <w:rFonts w:ascii="Verdana" w:hAnsi="Verdana" w:cs="Arial"/>
          <w:b/>
          <w:sz w:val="20"/>
          <w:szCs w:val="20"/>
        </w:rPr>
        <w:t>.</w:t>
      </w:r>
      <w:r w:rsidR="00301A9C" w:rsidRPr="00A16A7F">
        <w:rPr>
          <w:rFonts w:ascii="Verdana" w:hAnsi="Verdana" w:cs="Arial"/>
          <w:b/>
          <w:sz w:val="20"/>
          <w:szCs w:val="20"/>
        </w:rPr>
        <w:t xml:space="preserve"> [</w:t>
      </w:r>
      <w:r w:rsidR="00A7196C" w:rsidRPr="00A16A7F">
        <w:rPr>
          <w:rFonts w:ascii="Verdana" w:hAnsi="Verdana" w:cs="Arial"/>
          <w:b/>
          <w:sz w:val="20"/>
          <w:szCs w:val="20"/>
        </w:rPr>
        <w:t>Płatność</w:t>
      </w:r>
      <w:r w:rsidR="00301A9C" w:rsidRPr="00A16A7F">
        <w:rPr>
          <w:rFonts w:ascii="Verdana" w:hAnsi="Verdana" w:cs="Arial"/>
          <w:b/>
          <w:sz w:val="20"/>
          <w:szCs w:val="20"/>
        </w:rPr>
        <w:t>]</w:t>
      </w:r>
    </w:p>
    <w:p w14:paraId="332D2DA8" w14:textId="77777777" w:rsidR="001F634D" w:rsidRPr="00A16A7F" w:rsidRDefault="00A7196C" w:rsidP="001F634D">
      <w:pPr>
        <w:pStyle w:val="FR1"/>
        <w:numPr>
          <w:ilvl w:val="0"/>
          <w:numId w:val="11"/>
        </w:numPr>
        <w:spacing w:before="0" w:line="360" w:lineRule="auto"/>
        <w:rPr>
          <w:rFonts w:ascii="Verdana" w:hAnsi="Verdana"/>
          <w:b w:val="0"/>
          <w:lang w:bidi="pl-PL"/>
        </w:rPr>
      </w:pPr>
      <w:bookmarkStart w:id="4" w:name="bookmark3"/>
      <w:r w:rsidRPr="00A16A7F">
        <w:rPr>
          <w:rFonts w:ascii="Verdana" w:hAnsi="Verdana" w:cs="Arial"/>
          <w:b w:val="0"/>
          <w:bCs/>
        </w:rPr>
        <w:t>Podstawą dokonania zapłaty przez Zamawiającego będą prawidłowo wystawione</w:t>
      </w:r>
      <w:r w:rsidR="00301A9C" w:rsidRPr="00A16A7F">
        <w:rPr>
          <w:rFonts w:ascii="Verdana" w:hAnsi="Verdana" w:cs="Arial"/>
          <w:b w:val="0"/>
          <w:bCs/>
        </w:rPr>
        <w:t xml:space="preserve"> przez </w:t>
      </w:r>
      <w:r w:rsidRPr="00A16A7F">
        <w:rPr>
          <w:rFonts w:ascii="Verdana" w:hAnsi="Verdana" w:cs="Arial"/>
          <w:b w:val="0"/>
          <w:bCs/>
        </w:rPr>
        <w:t>Wykonawcę</w:t>
      </w:r>
      <w:r w:rsidR="00301A9C" w:rsidRPr="00A16A7F">
        <w:rPr>
          <w:rFonts w:ascii="Verdana" w:hAnsi="Verdana" w:cs="Arial"/>
          <w:b w:val="0"/>
          <w:bCs/>
        </w:rPr>
        <w:t xml:space="preserve"> </w:t>
      </w:r>
      <w:r w:rsidR="001F634D" w:rsidRPr="00A16A7F">
        <w:rPr>
          <w:rFonts w:ascii="Verdana" w:hAnsi="Verdana" w:cs="Arial"/>
          <w:b w:val="0"/>
          <w:bCs/>
        </w:rPr>
        <w:t xml:space="preserve">i doręczone Zamawiającemu </w:t>
      </w:r>
      <w:r w:rsidR="00301A9C" w:rsidRPr="00A16A7F">
        <w:rPr>
          <w:rFonts w:ascii="Verdana" w:hAnsi="Verdana" w:cs="Arial"/>
          <w:b w:val="0"/>
          <w:bCs/>
        </w:rPr>
        <w:t>faktury VAT</w:t>
      </w:r>
      <w:r w:rsidRPr="00A16A7F">
        <w:rPr>
          <w:rFonts w:ascii="Verdana" w:hAnsi="Verdana" w:cs="Arial"/>
          <w:b w:val="0"/>
          <w:bCs/>
        </w:rPr>
        <w:t>.</w:t>
      </w:r>
      <w:r w:rsidR="001F634D" w:rsidRPr="00A16A7F">
        <w:rPr>
          <w:rFonts w:ascii="Verdana" w:hAnsi="Verdana"/>
          <w:b w:val="0"/>
        </w:rPr>
        <w:t xml:space="preserve"> </w:t>
      </w:r>
    </w:p>
    <w:p w14:paraId="28AFB67C" w14:textId="485F9C0B" w:rsidR="001F634D" w:rsidRPr="00A16A7F" w:rsidRDefault="001F634D" w:rsidP="00302D17">
      <w:pPr>
        <w:pStyle w:val="FR1"/>
        <w:numPr>
          <w:ilvl w:val="0"/>
          <w:numId w:val="11"/>
        </w:numPr>
        <w:spacing w:before="0" w:line="360" w:lineRule="auto"/>
        <w:rPr>
          <w:rFonts w:ascii="Verdana" w:hAnsi="Verdana"/>
          <w:b w:val="0"/>
          <w:lang w:bidi="pl-PL"/>
        </w:rPr>
      </w:pPr>
      <w:r w:rsidRPr="00A16A7F">
        <w:rPr>
          <w:rFonts w:ascii="Verdana" w:hAnsi="Verdana"/>
          <w:b w:val="0"/>
        </w:rPr>
        <w:t>Za</w:t>
      </w:r>
      <w:r w:rsidRPr="00A16A7F">
        <w:rPr>
          <w:rFonts w:ascii="Verdana" w:hAnsi="Verdana"/>
          <w:b w:val="0"/>
          <w:lang w:bidi="pl-PL"/>
        </w:rPr>
        <w:t xml:space="preserve">płata wynagrodzenia umownego na rzecz Wykonawcy nastąpi każdorazowo na podstawie faktury VAT, w terminie 30 dni od daty otrzymania prawidłowo wystawionej </w:t>
      </w:r>
      <w:r w:rsidRPr="00A16A7F">
        <w:rPr>
          <w:rFonts w:ascii="Verdana" w:hAnsi="Verdana"/>
          <w:b w:val="0"/>
          <w:lang w:bidi="pl-PL"/>
        </w:rPr>
        <w:lastRenderedPageBreak/>
        <w:t xml:space="preserve">faktury przez Zamawiającego, przelewem na </w:t>
      </w:r>
      <w:r w:rsidR="00A00918">
        <w:rPr>
          <w:rFonts w:ascii="Verdana" w:hAnsi="Verdana"/>
          <w:b w:val="0"/>
          <w:lang w:bidi="pl-PL"/>
        </w:rPr>
        <w:t xml:space="preserve">wskazany w umowie </w:t>
      </w:r>
      <w:r w:rsidRPr="00A16A7F">
        <w:rPr>
          <w:rFonts w:ascii="Verdana" w:hAnsi="Verdana"/>
          <w:b w:val="0"/>
          <w:lang w:bidi="pl-PL"/>
        </w:rPr>
        <w:t>rachunek bankowy Wykonawcy.</w:t>
      </w:r>
    </w:p>
    <w:p w14:paraId="34EF9AAF" w14:textId="2243E875" w:rsidR="00302D17" w:rsidRPr="00A16A7F" w:rsidRDefault="001F634D" w:rsidP="00302D17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>Wykonawca potwierdz</w:t>
      </w:r>
      <w:r w:rsidR="00A00918">
        <w:rPr>
          <w:rFonts w:ascii="Verdana" w:hAnsi="Verdana" w:cs="Arial"/>
          <w:sz w:val="20"/>
          <w:szCs w:val="20"/>
        </w:rPr>
        <w:t>i</w:t>
      </w:r>
      <w:r w:rsidRPr="00A16A7F">
        <w:rPr>
          <w:rFonts w:ascii="Verdana" w:hAnsi="Verdana" w:cs="Arial"/>
          <w:sz w:val="20"/>
          <w:szCs w:val="20"/>
        </w:rPr>
        <w:t xml:space="preserve">, iż wskazany w </w:t>
      </w:r>
      <w:r w:rsidR="00A00918">
        <w:rPr>
          <w:rFonts w:ascii="Verdana" w:hAnsi="Verdana" w:cs="Arial"/>
          <w:sz w:val="20"/>
          <w:szCs w:val="20"/>
        </w:rPr>
        <w:t xml:space="preserve">umowie </w:t>
      </w:r>
      <w:r w:rsidRPr="00A16A7F">
        <w:rPr>
          <w:rFonts w:ascii="Verdana" w:hAnsi="Verdana" w:cs="Arial"/>
          <w:sz w:val="20"/>
          <w:szCs w:val="20"/>
        </w:rPr>
        <w:t xml:space="preserve">rachunek bankowy jest rachunkiem rozliczeniowym, o którym mowa w art. 49 ust. 1 pkt 1 ustawy </w:t>
      </w:r>
      <w:r w:rsidRPr="00A16A7F">
        <w:rPr>
          <w:rFonts w:ascii="Verdana" w:hAnsi="Verdana" w:cs="Arial"/>
          <w:sz w:val="20"/>
          <w:szCs w:val="20"/>
        </w:rPr>
        <w:br/>
        <w:t>z dnia 29 sierpnia 1997 r. – Prawo bankowe. Jednocześnie potwierdz</w:t>
      </w:r>
      <w:r w:rsidR="00A00918">
        <w:rPr>
          <w:rFonts w:ascii="Verdana" w:hAnsi="Verdana" w:cs="Arial"/>
          <w:sz w:val="20"/>
          <w:szCs w:val="20"/>
        </w:rPr>
        <w:t>i</w:t>
      </w:r>
      <w:r w:rsidRPr="00A16A7F">
        <w:rPr>
          <w:rFonts w:ascii="Verdana" w:hAnsi="Verdana" w:cs="Arial"/>
          <w:sz w:val="20"/>
          <w:szCs w:val="20"/>
        </w:rPr>
        <w:t>, iż wskazany rachunek bankowy został zgłoszony do urzędu skarbowego Wykonawcy. Wykonawca potwierdz</w:t>
      </w:r>
      <w:r w:rsidR="00A00918">
        <w:rPr>
          <w:rFonts w:ascii="Verdana" w:hAnsi="Verdana" w:cs="Arial"/>
          <w:sz w:val="20"/>
          <w:szCs w:val="20"/>
        </w:rPr>
        <w:t>i</w:t>
      </w:r>
      <w:r w:rsidRPr="00A16A7F">
        <w:rPr>
          <w:rFonts w:ascii="Verdana" w:hAnsi="Verdana" w:cs="Arial"/>
          <w:sz w:val="20"/>
          <w:szCs w:val="20"/>
        </w:rPr>
        <w:t xml:space="preserve"> ponadto, iż wskazany rachunek bankowy zostanie umieszczony i będzie uwidoczniony przez cały okres trwania Umowy w wykazie prowadzonym przez Szefa Krajowej Administracji Skarbowej, który obejmuje wykaz podmiotów zarejestrowanych jako podatnicy VAT prowadzonych na podstawie ustawy z dnia 11 marca 2004 r. </w:t>
      </w:r>
      <w:r w:rsidR="00A16A7F">
        <w:rPr>
          <w:rFonts w:ascii="Verdana" w:hAnsi="Verdana" w:cs="Arial"/>
          <w:sz w:val="20"/>
          <w:szCs w:val="20"/>
        </w:rPr>
        <w:br/>
      </w:r>
      <w:r w:rsidRPr="00A16A7F">
        <w:rPr>
          <w:rFonts w:ascii="Verdana" w:hAnsi="Verdana" w:cs="Arial"/>
          <w:sz w:val="20"/>
          <w:szCs w:val="20"/>
        </w:rPr>
        <w:t xml:space="preserve">o podatku od towarów i usług (Dz. U. z 2018 r. poz. 2174, z </w:t>
      </w:r>
      <w:proofErr w:type="spellStart"/>
      <w:r w:rsidRPr="00A16A7F">
        <w:rPr>
          <w:rFonts w:ascii="Verdana" w:hAnsi="Verdana" w:cs="Arial"/>
          <w:sz w:val="20"/>
          <w:szCs w:val="20"/>
        </w:rPr>
        <w:t>późn</w:t>
      </w:r>
      <w:proofErr w:type="spellEnd"/>
      <w:r w:rsidRPr="00A16A7F">
        <w:rPr>
          <w:rFonts w:ascii="Verdana" w:hAnsi="Verdana" w:cs="Arial"/>
          <w:sz w:val="20"/>
          <w:szCs w:val="20"/>
        </w:rPr>
        <w:t>. zm. (dalej: Wykaz). Wykonawca zobowiązuje się powiadomić Zamawiającego</w:t>
      </w:r>
      <w:r w:rsidR="00E80B22" w:rsidRPr="00A16A7F">
        <w:rPr>
          <w:rFonts w:ascii="Verdana" w:hAnsi="Verdana" w:cs="Arial"/>
          <w:sz w:val="20"/>
          <w:szCs w:val="20"/>
        </w:rPr>
        <w:t xml:space="preserve"> </w:t>
      </w:r>
      <w:r w:rsidRPr="00A16A7F">
        <w:rPr>
          <w:rFonts w:ascii="Verdana" w:hAnsi="Verdana" w:cs="Arial"/>
          <w:sz w:val="20"/>
          <w:szCs w:val="20"/>
        </w:rPr>
        <w:t>o wykreśleniu jego rachunku bankowego z Wykazu lub utraty charakteru podatnika VAT</w:t>
      </w:r>
      <w:r w:rsidR="00E80B22" w:rsidRPr="00A16A7F">
        <w:rPr>
          <w:rFonts w:ascii="Verdana" w:hAnsi="Verdana" w:cs="Verdana"/>
          <w:color w:val="auto"/>
          <w:sz w:val="20"/>
          <w:szCs w:val="20"/>
        </w:rPr>
        <w:t xml:space="preserve"> </w:t>
      </w:r>
      <w:r w:rsidR="00E80B22" w:rsidRPr="00A16A7F">
        <w:rPr>
          <w:rFonts w:ascii="Verdana" w:hAnsi="Verdana" w:cs="Arial"/>
          <w:sz w:val="20"/>
          <w:szCs w:val="20"/>
        </w:rPr>
        <w:t>odpowiednią informacją zawartą w najbliższej wystawionej fakturze po zaistnieniu zmiany</w:t>
      </w:r>
      <w:r w:rsidRPr="00A16A7F">
        <w:rPr>
          <w:rFonts w:ascii="Verdana" w:hAnsi="Verdana" w:cs="Arial"/>
          <w:sz w:val="20"/>
          <w:szCs w:val="20"/>
        </w:rPr>
        <w:t xml:space="preserve">. Naruszenie tego obowiązku skutkuje powstaniem roszczenia odszkodowawczego do wysokości poniesionej szkody. W przypadku, gdyby rachunek bankowy nie został uwidoczniony </w:t>
      </w:r>
      <w:r w:rsidR="00A16A7F">
        <w:rPr>
          <w:rFonts w:ascii="Verdana" w:hAnsi="Verdana" w:cs="Arial"/>
          <w:sz w:val="20"/>
          <w:szCs w:val="20"/>
        </w:rPr>
        <w:br/>
      </w:r>
      <w:r w:rsidRPr="00A16A7F">
        <w:rPr>
          <w:rFonts w:ascii="Verdana" w:hAnsi="Verdana" w:cs="Arial"/>
          <w:sz w:val="20"/>
          <w:szCs w:val="20"/>
        </w:rPr>
        <w:t xml:space="preserve">w Wykazie, Zamawiający zastrzega sobie możliwość wstrzymania płatności do momentu wyjaśnienia sytuacji i określenia rachunku bankowego, który będzie umożliwiał uznanie danej płatności za koszt uzyskania przychodów w rozumieniu przepisów podatkowych. Wstrzymanie płatności, o którym mowa w zdaniu powyżej, nie wywoła żadnych negatywnych konsekwencji dla Zamawiającego, w tym </w:t>
      </w:r>
      <w:r w:rsidR="00A16A7F">
        <w:rPr>
          <w:rFonts w:ascii="Verdana" w:hAnsi="Verdana" w:cs="Arial"/>
          <w:sz w:val="20"/>
          <w:szCs w:val="20"/>
        </w:rPr>
        <w:br/>
      </w:r>
      <w:r w:rsidRPr="00A16A7F">
        <w:rPr>
          <w:rFonts w:ascii="Verdana" w:hAnsi="Verdana" w:cs="Arial"/>
          <w:sz w:val="20"/>
          <w:szCs w:val="20"/>
        </w:rPr>
        <w:t>w szczególności nie spowoduje powstania obowiązku zapłacenia odsetek od zaległości lub kar umownych.</w:t>
      </w:r>
    </w:p>
    <w:p w14:paraId="78107554" w14:textId="1AF4C50C" w:rsidR="00302D17" w:rsidRPr="00A16A7F" w:rsidRDefault="001F634D" w:rsidP="00302D17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color w:val="auto"/>
          <w:sz w:val="20"/>
          <w:szCs w:val="20"/>
          <w:lang w:eastAsia="ar-SA"/>
        </w:rPr>
        <w:t>Jeżeli w czasie obowiązywania Umowy zmienione zostaną przepisy prawa określające wysokość stawki podatku od towarów i usług (VAT), Wykonawca będzie uprawniony przy wystawieniu faktury do naliczania wynagrodzenia netto z zastosowaniem stawki podatku od towarów i usług obowiązującej w dacie wystawienia faktury.</w:t>
      </w:r>
    </w:p>
    <w:p w14:paraId="0DDF3334" w14:textId="77777777" w:rsidR="00302D17" w:rsidRPr="00A16A7F" w:rsidRDefault="001F634D" w:rsidP="00302D17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color w:val="auto"/>
          <w:sz w:val="20"/>
          <w:szCs w:val="20"/>
          <w:lang w:eastAsia="ar-SA" w:bidi="pl-PL"/>
        </w:rPr>
        <w:t xml:space="preserve">Zapłata wynagrodzenia oraz wszystkie płatności wynikające z Umowy będą dokonywane w walucie polskiej. </w:t>
      </w:r>
    </w:p>
    <w:p w14:paraId="354962C8" w14:textId="77777777" w:rsidR="00302D17" w:rsidRPr="00A16A7F" w:rsidRDefault="001F634D" w:rsidP="00302D17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Wykonawca oświadcza, że jest czynnym podatnikiem podatku </w:t>
      </w:r>
      <w:r w:rsidRPr="00A16A7F">
        <w:rPr>
          <w:rFonts w:ascii="Verdana" w:hAnsi="Verdana" w:cs="Arial"/>
          <w:color w:val="auto"/>
          <w:sz w:val="20"/>
          <w:szCs w:val="20"/>
          <w:lang w:eastAsia="ar-SA"/>
        </w:rPr>
        <w:t>VAT</w:t>
      </w: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. </w:t>
      </w:r>
    </w:p>
    <w:p w14:paraId="3A031CB4" w14:textId="46A5B80B" w:rsidR="00E80B22" w:rsidRPr="00A16A7F" w:rsidRDefault="00302D17" w:rsidP="00E80B22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color w:val="auto"/>
          <w:sz w:val="20"/>
          <w:szCs w:val="20"/>
          <w:lang w:val="x-none" w:eastAsia="ar-SA"/>
        </w:rPr>
      </w:pP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Wykonawca </w:t>
      </w:r>
      <w:r w:rsidR="00A00918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wskaże w umowie </w:t>
      </w: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właściwy dla niego </w:t>
      </w:r>
      <w:r w:rsidR="00A00918">
        <w:rPr>
          <w:rFonts w:ascii="Verdana" w:hAnsi="Verdana" w:cs="Arial"/>
          <w:color w:val="auto"/>
          <w:sz w:val="20"/>
          <w:szCs w:val="20"/>
          <w:lang w:val="x-none" w:eastAsia="ar-SA"/>
        </w:rPr>
        <w:t>u</w:t>
      </w: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rząd </w:t>
      </w:r>
      <w:r w:rsidR="00A00918">
        <w:rPr>
          <w:rFonts w:ascii="Verdana" w:hAnsi="Verdana" w:cs="Arial"/>
          <w:color w:val="auto"/>
          <w:sz w:val="20"/>
          <w:szCs w:val="20"/>
          <w:lang w:val="x-none" w:eastAsia="ar-SA"/>
        </w:rPr>
        <w:t>s</w:t>
      </w: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>karbowy.</w:t>
      </w:r>
      <w:r w:rsidR="00E80B22" w:rsidRPr="00A16A7F">
        <w:rPr>
          <w:rFonts w:ascii="Verdana" w:hAnsi="Verdana"/>
          <w:sz w:val="20"/>
          <w:szCs w:val="20"/>
        </w:rPr>
        <w:t xml:space="preserve"> </w:t>
      </w:r>
    </w:p>
    <w:p w14:paraId="0524316F" w14:textId="720CC5A9" w:rsidR="00E80B22" w:rsidRPr="00A16A7F" w:rsidRDefault="00E80B22" w:rsidP="00E80B22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color w:val="auto"/>
          <w:sz w:val="20"/>
          <w:szCs w:val="20"/>
          <w:lang w:val="x-none" w:eastAsia="ar-SA"/>
        </w:rPr>
      </w:pP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Zamawiający przy dokonywaniu płatności zastosuje mechanizm podzielonej płatności, o którym mowa w ustawie z dnia 11 marca 2004 roku o podatku od towarów i usług (Dz. U. z 2018 r. poz. 2174 z </w:t>
      </w:r>
      <w:proofErr w:type="spellStart"/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>późn</w:t>
      </w:r>
      <w:proofErr w:type="spellEnd"/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>. zm.).</w:t>
      </w:r>
    </w:p>
    <w:p w14:paraId="1C438D43" w14:textId="71522EC1" w:rsidR="00E80B22" w:rsidRPr="00A16A7F" w:rsidRDefault="00E80B22" w:rsidP="00E80B22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color w:val="auto"/>
          <w:sz w:val="20"/>
          <w:szCs w:val="20"/>
          <w:lang w:val="x-none" w:eastAsia="ar-SA"/>
        </w:rPr>
      </w:pP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W związku z art. 4c ustawy z dnia 8 marca 2013 r. o przeciwdziałaniu nadmiernym opóźnieniom w transakcjach handlowych Zamawiający oświadcza, iż posiada status dużego przedsiębiorcy, co oznacza, że jest przedsiębiorcą innym niż mikro, mały lub średni przedsiębiorca w rozumieniu załącznika nr I do Rozporządzenia Komisji (UE) nr </w:t>
      </w: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lastRenderedPageBreak/>
        <w:t xml:space="preserve">651/2014 z dnia 17 czerwca 2014r. uznającego niektóre rodzaje pomocy za zgodne </w:t>
      </w:r>
      <w:r w:rsidR="00A16A7F">
        <w:rPr>
          <w:rFonts w:ascii="Verdana" w:hAnsi="Verdana" w:cs="Arial"/>
          <w:color w:val="auto"/>
          <w:sz w:val="20"/>
          <w:szCs w:val="20"/>
          <w:lang w:val="x-none" w:eastAsia="ar-SA"/>
        </w:rPr>
        <w:br/>
      </w: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z rynkiem wewnętrznym w zastosowaniu art. 107 i 108 Traktatu (Dz. U. UE L 187 z dnia 26 czerwca 2014 r.). </w:t>
      </w:r>
    </w:p>
    <w:p w14:paraId="3E1A5714" w14:textId="2DD53338" w:rsidR="00E80B22" w:rsidRPr="00A16A7F" w:rsidRDefault="00E80B22" w:rsidP="00E80B22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color w:val="auto"/>
          <w:sz w:val="20"/>
          <w:szCs w:val="20"/>
          <w:lang w:val="x-none" w:eastAsia="ar-SA"/>
        </w:rPr>
      </w:pP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Stosownie do art. 106n ustawy z dnia 11 marca 2004 r. o podatku od towarów </w:t>
      </w: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br/>
        <w:t>i usług, zwanej dalej „Ustawą”, Zamawiający wyraża zgodę na stosowanie, w tym przesyłanie i udostępnianie przez Wykonawcę faktur elektronicznych. Zamawiający zgadza się na wysyłanie faktur elektronicznych w formacie pdf za pośrednictwem poczty elektronicznej na adres e-mail: fe@airport-poznan.com.pl lub inny, o ile Wykonawca zostanie poinformowany o zmianie tego adresu przez Zamawiającego (zmiana adresu mailowego nie stanowi zmiany umowy i nie wymaga sporządzenia pisemnego aneksu do umowy). Opóźnienie w wysłaniu skanu faktury powoduje proporcjonalne do opóźnienia wydłużenie terminu płatności. Zamawiający zobowiązuje się z co najmniej 14-dniowym wyprzedzeniem informować Wykonawcę w formie pisemnej o zmianie ostatnio podanego Zamawiającemu adresu e-mail do doręczeń ww. faktur. Zamawiający akceptuje to, że Wykonawca nie ponosi odpowiedzialności za nieskuteczne doręczenie faktur/y, wynikające z niepoinformowania go o zmianie ostatnio podanego adresu e-mail do doręczeń. Wykonawca akceptuje to, że niniejsza zgoda nie wyłącza prawa Zamawiającego do przesyłania faktur, faktur korygujących oraz duplikatów faktur w formie papierowej.</w:t>
      </w:r>
    </w:p>
    <w:p w14:paraId="6223CCDD" w14:textId="78D8A6F5" w:rsidR="001F634D" w:rsidRPr="00A16A7F" w:rsidRDefault="00E80B22" w:rsidP="005843A0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color w:val="auto"/>
          <w:sz w:val="20"/>
          <w:szCs w:val="20"/>
          <w:lang w:val="x-none" w:eastAsia="ar-SA"/>
        </w:rPr>
      </w:pP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>Wykonawca akceptuje, że zgoda zawarta w ust. 1</w:t>
      </w:r>
      <w:r w:rsidR="00BA1827" w:rsidRPr="00A16A7F">
        <w:rPr>
          <w:rFonts w:ascii="Verdana" w:hAnsi="Verdana" w:cs="Arial"/>
          <w:color w:val="auto"/>
          <w:sz w:val="20"/>
          <w:szCs w:val="20"/>
          <w:lang w:eastAsia="ar-SA"/>
        </w:rPr>
        <w:t>0</w:t>
      </w: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 xml:space="preserve"> powyżej obowiązuje od dnia zawarcia Umowy i może być cofnięta przez Zamawiającego w każdym czasie. Cofnięcie zgody nastąpi w formie pisemnej pod rygorem nieważności. W przypadku cofnięcia zgody, o której mowa powyżej, Wykonawca traci prawo do stosowania faktur elektronicznych w terminie 14 (czternastu) dni licząc od dnia następującego po dniu, </w:t>
      </w:r>
      <w:r w:rsidR="00A16A7F">
        <w:rPr>
          <w:rFonts w:ascii="Verdana" w:hAnsi="Verdana" w:cs="Arial"/>
          <w:color w:val="auto"/>
          <w:sz w:val="20"/>
          <w:szCs w:val="20"/>
          <w:lang w:val="x-none" w:eastAsia="ar-SA"/>
        </w:rPr>
        <w:br/>
      </w:r>
      <w:r w:rsidRPr="00A16A7F">
        <w:rPr>
          <w:rFonts w:ascii="Verdana" w:hAnsi="Verdana" w:cs="Arial"/>
          <w:color w:val="auto"/>
          <w:sz w:val="20"/>
          <w:szCs w:val="20"/>
          <w:lang w:val="x-none" w:eastAsia="ar-SA"/>
        </w:rPr>
        <w:t>w którym doręczono mu w formie wyżej podanej oświadczenie o jej cofnięciu.</w:t>
      </w:r>
    </w:p>
    <w:bookmarkEnd w:id="4"/>
    <w:p w14:paraId="2298D559" w14:textId="77777777" w:rsidR="00DD23E3" w:rsidRPr="00A16A7F" w:rsidRDefault="00DD23E3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5C3D79F1" w14:textId="6730365B" w:rsidR="00A7196C" w:rsidRPr="00A16A7F" w:rsidRDefault="00785BF0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16A7F">
        <w:rPr>
          <w:rFonts w:ascii="Verdana" w:hAnsi="Verdana" w:cs="Arial"/>
          <w:b/>
          <w:sz w:val="20"/>
          <w:szCs w:val="20"/>
        </w:rPr>
        <w:t>§</w:t>
      </w:r>
      <w:r w:rsidR="0049362F" w:rsidRPr="00A16A7F">
        <w:rPr>
          <w:rFonts w:ascii="Verdana" w:hAnsi="Verdana" w:cs="Arial"/>
          <w:b/>
          <w:sz w:val="20"/>
          <w:szCs w:val="20"/>
        </w:rPr>
        <w:t>5</w:t>
      </w:r>
      <w:r w:rsidR="00A7196C" w:rsidRPr="00A16A7F">
        <w:rPr>
          <w:rFonts w:ascii="Verdana" w:hAnsi="Verdana" w:cs="Arial"/>
          <w:b/>
          <w:sz w:val="20"/>
          <w:szCs w:val="20"/>
        </w:rPr>
        <w:t>.</w:t>
      </w:r>
      <w:r w:rsidR="00902316" w:rsidRPr="00A16A7F">
        <w:rPr>
          <w:rFonts w:ascii="Verdana" w:hAnsi="Verdana" w:cs="Arial"/>
          <w:b/>
          <w:sz w:val="20"/>
          <w:szCs w:val="20"/>
        </w:rPr>
        <w:t xml:space="preserve"> [</w:t>
      </w:r>
      <w:r w:rsidR="00A7196C" w:rsidRPr="00A16A7F">
        <w:rPr>
          <w:rFonts w:ascii="Verdana" w:hAnsi="Verdana" w:cs="Arial"/>
          <w:b/>
          <w:sz w:val="20"/>
          <w:szCs w:val="20"/>
        </w:rPr>
        <w:t>Kary umowne</w:t>
      </w:r>
      <w:r w:rsidR="00902316" w:rsidRPr="00A16A7F">
        <w:rPr>
          <w:rFonts w:ascii="Verdana" w:hAnsi="Verdana" w:cs="Arial"/>
          <w:b/>
          <w:sz w:val="20"/>
          <w:szCs w:val="20"/>
        </w:rPr>
        <w:t>]</w:t>
      </w:r>
    </w:p>
    <w:p w14:paraId="3D7BFEBF" w14:textId="03E1EBB2" w:rsidR="00A7196C" w:rsidRPr="00A16A7F" w:rsidRDefault="00A7196C" w:rsidP="00C713E9">
      <w:pPr>
        <w:pStyle w:val="Akapitzlist"/>
        <w:numPr>
          <w:ilvl w:val="0"/>
          <w:numId w:val="7"/>
        </w:numPr>
        <w:spacing w:line="36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>Wykonawca zobowiązany jest zap</w:t>
      </w:r>
      <w:r w:rsidR="00785BF0" w:rsidRPr="00A16A7F">
        <w:rPr>
          <w:rFonts w:ascii="Verdana" w:hAnsi="Verdana" w:cs="Arial"/>
          <w:sz w:val="20"/>
          <w:szCs w:val="20"/>
        </w:rPr>
        <w:t xml:space="preserve">łacić karę umowną Zamawiającemu </w:t>
      </w:r>
      <w:r w:rsidR="00C713E9" w:rsidRPr="00A16A7F">
        <w:rPr>
          <w:rFonts w:ascii="Verdana" w:hAnsi="Verdana" w:cs="Arial"/>
          <w:sz w:val="20"/>
          <w:szCs w:val="20"/>
        </w:rPr>
        <w:br/>
      </w:r>
      <w:r w:rsidR="00902316" w:rsidRPr="00A16A7F">
        <w:rPr>
          <w:rFonts w:ascii="Verdana" w:hAnsi="Verdana" w:cs="Arial"/>
          <w:sz w:val="20"/>
          <w:szCs w:val="20"/>
        </w:rPr>
        <w:t xml:space="preserve">w wysokości </w:t>
      </w:r>
      <w:r w:rsidR="00E80B22" w:rsidRPr="00A16A7F">
        <w:rPr>
          <w:rFonts w:ascii="Verdana" w:hAnsi="Verdana" w:cs="Arial"/>
          <w:sz w:val="20"/>
          <w:szCs w:val="20"/>
        </w:rPr>
        <w:t xml:space="preserve">100,00 (słownie: sto i 00/100) złotych </w:t>
      </w:r>
      <w:r w:rsidRPr="00A16A7F">
        <w:rPr>
          <w:rFonts w:ascii="Verdana" w:hAnsi="Verdana" w:cs="Arial"/>
          <w:sz w:val="20"/>
          <w:szCs w:val="20"/>
        </w:rPr>
        <w:t xml:space="preserve">za każdy dzień opóźnienia </w:t>
      </w:r>
      <w:bookmarkStart w:id="5" w:name="_Hlk24636130"/>
      <w:r w:rsidR="00A16A7F">
        <w:rPr>
          <w:rFonts w:ascii="Verdana" w:hAnsi="Verdana" w:cs="Arial"/>
          <w:sz w:val="20"/>
          <w:szCs w:val="20"/>
        </w:rPr>
        <w:br/>
      </w:r>
      <w:r w:rsidRPr="00A16A7F">
        <w:rPr>
          <w:rFonts w:ascii="Verdana" w:hAnsi="Verdana" w:cs="Arial"/>
          <w:sz w:val="20"/>
          <w:szCs w:val="20"/>
        </w:rPr>
        <w:t>z tytułu niedotrzymania t</w:t>
      </w:r>
      <w:r w:rsidR="00785BF0" w:rsidRPr="00A16A7F">
        <w:rPr>
          <w:rFonts w:ascii="Verdana" w:hAnsi="Verdana" w:cs="Arial"/>
          <w:sz w:val="20"/>
          <w:szCs w:val="20"/>
        </w:rPr>
        <w:t xml:space="preserve">erminu, </w:t>
      </w:r>
      <w:r w:rsidR="00902316" w:rsidRPr="00A16A7F">
        <w:rPr>
          <w:rFonts w:ascii="Verdana" w:hAnsi="Verdana" w:cs="Arial"/>
          <w:sz w:val="20"/>
          <w:szCs w:val="20"/>
        </w:rPr>
        <w:t xml:space="preserve">o którym mowa w </w:t>
      </w:r>
      <w:r w:rsidR="00785BF0" w:rsidRPr="00A16A7F">
        <w:rPr>
          <w:rFonts w:ascii="Verdana" w:hAnsi="Verdana" w:cs="Arial"/>
          <w:sz w:val="20"/>
          <w:szCs w:val="20"/>
        </w:rPr>
        <w:t xml:space="preserve">§ 2 ust. </w:t>
      </w:r>
      <w:r w:rsidR="00D2105F">
        <w:rPr>
          <w:rFonts w:ascii="Verdana" w:hAnsi="Verdana" w:cs="Arial"/>
          <w:sz w:val="20"/>
          <w:szCs w:val="20"/>
        </w:rPr>
        <w:t xml:space="preserve">1 i </w:t>
      </w:r>
      <w:r w:rsidR="00785BF0" w:rsidRPr="00A16A7F">
        <w:rPr>
          <w:rFonts w:ascii="Verdana" w:hAnsi="Verdana" w:cs="Arial"/>
          <w:sz w:val="20"/>
          <w:szCs w:val="20"/>
        </w:rPr>
        <w:t xml:space="preserve">2 </w:t>
      </w:r>
      <w:r w:rsidR="00902316" w:rsidRPr="00A16A7F">
        <w:rPr>
          <w:rFonts w:ascii="Verdana" w:hAnsi="Verdana" w:cs="Arial"/>
          <w:sz w:val="20"/>
          <w:szCs w:val="20"/>
        </w:rPr>
        <w:t>powyżej</w:t>
      </w:r>
      <w:r w:rsidR="00785BF0" w:rsidRPr="00A16A7F">
        <w:rPr>
          <w:rFonts w:ascii="Verdana" w:hAnsi="Verdana" w:cs="Arial"/>
          <w:sz w:val="20"/>
          <w:szCs w:val="20"/>
        </w:rPr>
        <w:t>.</w:t>
      </w:r>
    </w:p>
    <w:bookmarkEnd w:id="5"/>
    <w:p w14:paraId="58E8CA50" w14:textId="16973ACA" w:rsidR="00A7196C" w:rsidRPr="00A16A7F" w:rsidRDefault="00A7196C" w:rsidP="00C713E9">
      <w:pPr>
        <w:pStyle w:val="Akapitzlist"/>
        <w:numPr>
          <w:ilvl w:val="0"/>
          <w:numId w:val="7"/>
        </w:numPr>
        <w:spacing w:line="36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 xml:space="preserve">Wykonawca wyraża zgodę na potrącenie kar umownych z należnej płatności </w:t>
      </w:r>
      <w:r w:rsidR="00C713E9" w:rsidRPr="00A16A7F">
        <w:rPr>
          <w:rFonts w:ascii="Verdana" w:hAnsi="Verdana" w:cs="Arial"/>
          <w:sz w:val="20"/>
          <w:szCs w:val="20"/>
        </w:rPr>
        <w:br/>
      </w:r>
      <w:r w:rsidRPr="00A16A7F">
        <w:rPr>
          <w:rFonts w:ascii="Verdana" w:hAnsi="Verdana" w:cs="Arial"/>
          <w:sz w:val="20"/>
          <w:szCs w:val="20"/>
        </w:rPr>
        <w:t xml:space="preserve">z tytułu realizacji </w:t>
      </w:r>
      <w:r w:rsidR="00902316" w:rsidRPr="00A16A7F">
        <w:rPr>
          <w:rFonts w:ascii="Verdana" w:hAnsi="Verdana" w:cs="Arial"/>
          <w:sz w:val="20"/>
          <w:szCs w:val="20"/>
        </w:rPr>
        <w:t>U</w:t>
      </w:r>
      <w:r w:rsidRPr="00A16A7F">
        <w:rPr>
          <w:rFonts w:ascii="Verdana" w:hAnsi="Verdana" w:cs="Arial"/>
          <w:sz w:val="20"/>
          <w:szCs w:val="20"/>
        </w:rPr>
        <w:t>mowy.</w:t>
      </w:r>
    </w:p>
    <w:p w14:paraId="75A65299" w14:textId="539C98A6" w:rsidR="00A7196C" w:rsidRPr="00A16A7F" w:rsidRDefault="00A7196C" w:rsidP="00C713E9">
      <w:pPr>
        <w:pStyle w:val="Akapitzlist"/>
        <w:numPr>
          <w:ilvl w:val="0"/>
          <w:numId w:val="7"/>
        </w:numPr>
        <w:spacing w:line="36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>Zamawiający zastrzega sobie prawo dochodzenia odszkodowania przewyższającego wysokość zastrzeżonych kar umownych na zasadach ogólnych określonych w Kodeksie cywilnym.</w:t>
      </w:r>
    </w:p>
    <w:p w14:paraId="08BBBB3C" w14:textId="77777777" w:rsidR="00A7196C" w:rsidRPr="00A16A7F" w:rsidRDefault="00A7196C" w:rsidP="00A7196C">
      <w:pPr>
        <w:spacing w:line="360" w:lineRule="auto"/>
        <w:rPr>
          <w:rFonts w:ascii="Verdana" w:hAnsi="Verdana" w:cs="Arial"/>
          <w:b/>
          <w:sz w:val="20"/>
          <w:szCs w:val="20"/>
        </w:rPr>
      </w:pPr>
    </w:p>
    <w:p w14:paraId="250AA5D2" w14:textId="654FE044" w:rsidR="00A7196C" w:rsidRPr="00A16A7F" w:rsidRDefault="00785BF0" w:rsidP="00A7196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16A7F">
        <w:rPr>
          <w:rFonts w:ascii="Verdana" w:hAnsi="Verdana" w:cs="Arial"/>
          <w:b/>
          <w:sz w:val="20"/>
          <w:szCs w:val="20"/>
        </w:rPr>
        <w:t>§</w:t>
      </w:r>
      <w:r w:rsidR="0049362F" w:rsidRPr="00A16A7F">
        <w:rPr>
          <w:rFonts w:ascii="Verdana" w:hAnsi="Verdana" w:cs="Arial"/>
          <w:b/>
          <w:sz w:val="20"/>
          <w:szCs w:val="20"/>
        </w:rPr>
        <w:t>6</w:t>
      </w:r>
      <w:r w:rsidR="00A7196C" w:rsidRPr="00A16A7F">
        <w:rPr>
          <w:rFonts w:ascii="Verdana" w:hAnsi="Verdana" w:cs="Arial"/>
          <w:b/>
          <w:sz w:val="20"/>
          <w:szCs w:val="20"/>
        </w:rPr>
        <w:t>.</w:t>
      </w:r>
      <w:r w:rsidR="00902316" w:rsidRPr="00A16A7F">
        <w:rPr>
          <w:rFonts w:ascii="Verdana" w:hAnsi="Verdana" w:cs="Arial"/>
          <w:b/>
          <w:sz w:val="20"/>
          <w:szCs w:val="20"/>
        </w:rPr>
        <w:t>[</w:t>
      </w:r>
      <w:r w:rsidR="00A7196C" w:rsidRPr="00A16A7F">
        <w:rPr>
          <w:rFonts w:ascii="Verdana" w:hAnsi="Verdana" w:cs="Arial"/>
          <w:b/>
          <w:sz w:val="20"/>
          <w:szCs w:val="20"/>
        </w:rPr>
        <w:t>Postanowienia końcowe</w:t>
      </w:r>
      <w:r w:rsidR="00902316" w:rsidRPr="00A16A7F">
        <w:rPr>
          <w:rFonts w:ascii="Verdana" w:hAnsi="Verdana" w:cs="Arial"/>
          <w:b/>
          <w:sz w:val="20"/>
          <w:szCs w:val="20"/>
        </w:rPr>
        <w:t>]</w:t>
      </w:r>
    </w:p>
    <w:p w14:paraId="24882589" w14:textId="77777777" w:rsidR="00A7196C" w:rsidRPr="00A16A7F" w:rsidRDefault="00A7196C" w:rsidP="00C713E9">
      <w:pPr>
        <w:pStyle w:val="Akapitzlist"/>
        <w:numPr>
          <w:ilvl w:val="0"/>
          <w:numId w:val="9"/>
        </w:numPr>
        <w:spacing w:line="36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 xml:space="preserve">Wszelkie zmiany w treści </w:t>
      </w:r>
      <w:r w:rsidR="00902316" w:rsidRPr="00A16A7F">
        <w:rPr>
          <w:rFonts w:ascii="Verdana" w:hAnsi="Verdana" w:cs="Arial"/>
          <w:sz w:val="20"/>
          <w:szCs w:val="20"/>
        </w:rPr>
        <w:t>U</w:t>
      </w:r>
      <w:r w:rsidRPr="00A16A7F">
        <w:rPr>
          <w:rFonts w:ascii="Verdana" w:hAnsi="Verdana" w:cs="Arial"/>
          <w:sz w:val="20"/>
          <w:szCs w:val="20"/>
        </w:rPr>
        <w:t xml:space="preserve">mowy wymagają formy pisemnej, w postaci aneksu, pod </w:t>
      </w:r>
      <w:r w:rsidRPr="00A16A7F">
        <w:rPr>
          <w:rFonts w:ascii="Verdana" w:hAnsi="Verdana" w:cs="Arial"/>
          <w:sz w:val="20"/>
          <w:szCs w:val="20"/>
        </w:rPr>
        <w:lastRenderedPageBreak/>
        <w:t>rygorem nieważności.</w:t>
      </w:r>
    </w:p>
    <w:p w14:paraId="1614ADBF" w14:textId="77777777" w:rsidR="00A7196C" w:rsidRPr="00A16A7F" w:rsidRDefault="00A7196C" w:rsidP="00C713E9">
      <w:pPr>
        <w:pStyle w:val="Akapitzlist"/>
        <w:numPr>
          <w:ilvl w:val="0"/>
          <w:numId w:val="9"/>
        </w:numPr>
        <w:spacing w:line="36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 xml:space="preserve">Wszystkie spory, które wynikną z tytułu realizowania </w:t>
      </w:r>
      <w:r w:rsidR="00902316" w:rsidRPr="00A16A7F">
        <w:rPr>
          <w:rFonts w:ascii="Verdana" w:hAnsi="Verdana" w:cs="Arial"/>
          <w:sz w:val="20"/>
          <w:szCs w:val="20"/>
        </w:rPr>
        <w:t>U</w:t>
      </w:r>
      <w:r w:rsidRPr="00A16A7F">
        <w:rPr>
          <w:rFonts w:ascii="Verdana" w:hAnsi="Verdana" w:cs="Arial"/>
          <w:sz w:val="20"/>
          <w:szCs w:val="20"/>
        </w:rPr>
        <w:t xml:space="preserve">mowy będą rozstrzygane przez Strony w drodze negocjacji. W przypadku </w:t>
      </w:r>
      <w:r w:rsidR="00902316" w:rsidRPr="00A16A7F">
        <w:rPr>
          <w:rFonts w:ascii="Verdana" w:hAnsi="Verdana" w:cs="Arial"/>
          <w:sz w:val="20"/>
          <w:szCs w:val="20"/>
        </w:rPr>
        <w:t xml:space="preserve">braku </w:t>
      </w:r>
      <w:r w:rsidRPr="00A16A7F">
        <w:rPr>
          <w:rFonts w:ascii="Verdana" w:hAnsi="Verdana" w:cs="Arial"/>
          <w:sz w:val="20"/>
          <w:szCs w:val="20"/>
        </w:rPr>
        <w:t>porozumienia w drodze negocjacji wszelkie spory rozstrzygane będą przez sąd miejscowo właściwy dla siedziby Zamawiającego.</w:t>
      </w:r>
    </w:p>
    <w:p w14:paraId="325A3BF9" w14:textId="77777777" w:rsidR="00A7196C" w:rsidRPr="00A16A7F" w:rsidRDefault="00A7196C" w:rsidP="00C713E9">
      <w:pPr>
        <w:pStyle w:val="Akapitzlist"/>
        <w:numPr>
          <w:ilvl w:val="0"/>
          <w:numId w:val="9"/>
        </w:numPr>
        <w:spacing w:line="36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 xml:space="preserve">Wynikające z </w:t>
      </w:r>
      <w:r w:rsidR="00902316" w:rsidRPr="00A16A7F">
        <w:rPr>
          <w:rFonts w:ascii="Verdana" w:hAnsi="Verdana" w:cs="Arial"/>
          <w:sz w:val="20"/>
          <w:szCs w:val="20"/>
        </w:rPr>
        <w:t>U</w:t>
      </w:r>
      <w:r w:rsidRPr="00A16A7F">
        <w:rPr>
          <w:rFonts w:ascii="Verdana" w:hAnsi="Verdana" w:cs="Arial"/>
          <w:sz w:val="20"/>
          <w:szCs w:val="20"/>
        </w:rPr>
        <w:t>m</w:t>
      </w:r>
      <w:r w:rsidR="00785BF0" w:rsidRPr="00A16A7F">
        <w:rPr>
          <w:rFonts w:ascii="Verdana" w:hAnsi="Verdana" w:cs="Arial"/>
          <w:sz w:val="20"/>
          <w:szCs w:val="20"/>
        </w:rPr>
        <w:t>owy wierzytelności Wykonawcy nie</w:t>
      </w:r>
      <w:r w:rsidRPr="00A16A7F">
        <w:rPr>
          <w:rFonts w:ascii="Verdana" w:hAnsi="Verdana" w:cs="Arial"/>
          <w:sz w:val="20"/>
          <w:szCs w:val="20"/>
        </w:rPr>
        <w:t xml:space="preserve"> mogą być przenoszone na osoby trzecie bez zgody Zamawiającego.</w:t>
      </w:r>
    </w:p>
    <w:p w14:paraId="3B3F38F0" w14:textId="1BC63F7D" w:rsidR="00C713E9" w:rsidRPr="00A16A7F" w:rsidRDefault="00A7196C" w:rsidP="00D2105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 xml:space="preserve">Osobami wyznaczonymi do uzgodnień i koordynacji </w:t>
      </w:r>
      <w:r w:rsidR="00902316" w:rsidRPr="00A16A7F">
        <w:rPr>
          <w:rFonts w:ascii="Verdana" w:hAnsi="Verdana" w:cs="Arial"/>
          <w:sz w:val="20"/>
          <w:szCs w:val="20"/>
        </w:rPr>
        <w:t>U</w:t>
      </w:r>
      <w:r w:rsidRPr="00A16A7F">
        <w:rPr>
          <w:rFonts w:ascii="Verdana" w:hAnsi="Verdana" w:cs="Arial"/>
          <w:sz w:val="20"/>
          <w:szCs w:val="20"/>
        </w:rPr>
        <w:t>mowy są:</w:t>
      </w:r>
    </w:p>
    <w:p w14:paraId="34D33751" w14:textId="3B718868" w:rsidR="00C713E9" w:rsidRPr="00A16A7F" w:rsidRDefault="00A7196C" w:rsidP="00C713E9">
      <w:pPr>
        <w:pStyle w:val="Akapitzlist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A16A7F">
        <w:rPr>
          <w:rFonts w:ascii="Verdana" w:hAnsi="Verdana" w:cs="Arial"/>
          <w:sz w:val="20"/>
          <w:szCs w:val="20"/>
        </w:rPr>
        <w:t>ze strony Zamawiającego -</w:t>
      </w:r>
      <w:r w:rsidRPr="00A16A7F">
        <w:rPr>
          <w:rFonts w:ascii="Verdana" w:hAnsi="Verdana" w:cs="Arial"/>
          <w:sz w:val="20"/>
          <w:szCs w:val="20"/>
        </w:rPr>
        <w:tab/>
      </w:r>
    </w:p>
    <w:p w14:paraId="0C731A84" w14:textId="77777777" w:rsidR="00A7196C" w:rsidRPr="00A16A7F" w:rsidRDefault="00A7196C" w:rsidP="00C713E9">
      <w:pPr>
        <w:pStyle w:val="Akapitzlist"/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A16A7F">
        <w:rPr>
          <w:rFonts w:ascii="Verdana" w:hAnsi="Verdana"/>
          <w:sz w:val="20"/>
          <w:szCs w:val="20"/>
        </w:rPr>
        <w:t>ze strony Wykonawcy -</w:t>
      </w:r>
      <w:r w:rsidRPr="00A16A7F">
        <w:rPr>
          <w:rFonts w:ascii="Verdana" w:hAnsi="Verdana"/>
          <w:sz w:val="20"/>
          <w:szCs w:val="20"/>
        </w:rPr>
        <w:tab/>
      </w:r>
    </w:p>
    <w:p w14:paraId="36CCE975" w14:textId="77777777" w:rsidR="00A7196C" w:rsidRPr="00A16A7F" w:rsidRDefault="00A7196C" w:rsidP="00A7196C">
      <w:pPr>
        <w:spacing w:line="360" w:lineRule="auto"/>
        <w:rPr>
          <w:rFonts w:ascii="Verdana" w:hAnsi="Verdana" w:cs="Arial"/>
          <w:sz w:val="20"/>
          <w:szCs w:val="20"/>
        </w:rPr>
      </w:pPr>
    </w:p>
    <w:p w14:paraId="6E250D7C" w14:textId="77777777" w:rsidR="005278F0" w:rsidRPr="00A16A7F" w:rsidRDefault="005278F0" w:rsidP="00A7196C">
      <w:pPr>
        <w:spacing w:line="360" w:lineRule="auto"/>
        <w:ind w:left="708"/>
        <w:rPr>
          <w:rFonts w:ascii="Verdana" w:hAnsi="Verdana" w:cs="Arial"/>
          <w:sz w:val="20"/>
          <w:szCs w:val="20"/>
        </w:rPr>
      </w:pPr>
    </w:p>
    <w:sectPr w:rsidR="005278F0" w:rsidRPr="00A16A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A23A2" w14:textId="77777777" w:rsidR="00943BDC" w:rsidRDefault="00943BDC" w:rsidP="00A7196C">
      <w:r>
        <w:separator/>
      </w:r>
    </w:p>
  </w:endnote>
  <w:endnote w:type="continuationSeparator" w:id="0">
    <w:p w14:paraId="1AC50E73" w14:textId="77777777" w:rsidR="00943BDC" w:rsidRDefault="00943BDC" w:rsidP="00A71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7170293"/>
      <w:docPartObj>
        <w:docPartGallery w:val="Page Numbers (Bottom of Page)"/>
        <w:docPartUnique/>
      </w:docPartObj>
    </w:sdtPr>
    <w:sdtEndPr/>
    <w:sdtContent>
      <w:p w14:paraId="58CB0D62" w14:textId="77777777" w:rsidR="00A7196C" w:rsidRDefault="00A719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827">
          <w:rPr>
            <w:noProof/>
          </w:rPr>
          <w:t>5</w:t>
        </w:r>
        <w:r>
          <w:fldChar w:fldCharType="end"/>
        </w:r>
      </w:p>
    </w:sdtContent>
  </w:sdt>
  <w:p w14:paraId="00CD5E05" w14:textId="77777777" w:rsidR="00A7196C" w:rsidRDefault="00A719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9CDA2" w14:textId="77777777" w:rsidR="00943BDC" w:rsidRDefault="00943BDC" w:rsidP="00A7196C">
      <w:r>
        <w:separator/>
      </w:r>
    </w:p>
  </w:footnote>
  <w:footnote w:type="continuationSeparator" w:id="0">
    <w:p w14:paraId="1A161773" w14:textId="77777777" w:rsidR="00943BDC" w:rsidRDefault="00943BDC" w:rsidP="00A71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93A77"/>
    <w:multiLevelType w:val="hybridMultilevel"/>
    <w:tmpl w:val="43720036"/>
    <w:lvl w:ilvl="0" w:tplc="0415000F">
      <w:start w:val="1"/>
      <w:numFmt w:val="decimal"/>
      <w:lvlText w:val="%1."/>
      <w:lvlJc w:val="left"/>
      <w:pPr>
        <w:ind w:left="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1" w15:restartNumberingAfterBreak="0">
    <w:nsid w:val="22705FDF"/>
    <w:multiLevelType w:val="hybridMultilevel"/>
    <w:tmpl w:val="FDB6D526"/>
    <w:lvl w:ilvl="0" w:tplc="E10C37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0FD1071"/>
    <w:multiLevelType w:val="hybridMultilevel"/>
    <w:tmpl w:val="F5DCAC5A"/>
    <w:lvl w:ilvl="0" w:tplc="0415000F">
      <w:start w:val="1"/>
      <w:numFmt w:val="decimal"/>
      <w:lvlText w:val="%1."/>
      <w:lvlJc w:val="left"/>
      <w:pPr>
        <w:ind w:left="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3" w15:restartNumberingAfterBreak="0">
    <w:nsid w:val="389869F6"/>
    <w:multiLevelType w:val="hybridMultilevel"/>
    <w:tmpl w:val="BB4E25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AE4BF4"/>
    <w:multiLevelType w:val="hybridMultilevel"/>
    <w:tmpl w:val="1AF0A92E"/>
    <w:lvl w:ilvl="0" w:tplc="0415000F">
      <w:start w:val="1"/>
      <w:numFmt w:val="decimal"/>
      <w:lvlText w:val="%1."/>
      <w:lvlJc w:val="left"/>
      <w:pPr>
        <w:ind w:left="2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20" w:hanging="180"/>
      </w:pPr>
      <w:rPr>
        <w:rFonts w:cs="Times New Roman"/>
      </w:rPr>
    </w:lvl>
  </w:abstractNum>
  <w:abstractNum w:abstractNumId="5" w15:restartNumberingAfterBreak="0">
    <w:nsid w:val="478F0691"/>
    <w:multiLevelType w:val="hybridMultilevel"/>
    <w:tmpl w:val="4894B340"/>
    <w:lvl w:ilvl="0" w:tplc="0415000F">
      <w:start w:val="1"/>
      <w:numFmt w:val="decimal"/>
      <w:lvlText w:val="%1."/>
      <w:lvlJc w:val="left"/>
      <w:pPr>
        <w:ind w:left="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6" w15:restartNumberingAfterBreak="0">
    <w:nsid w:val="55114558"/>
    <w:multiLevelType w:val="hybridMultilevel"/>
    <w:tmpl w:val="0CA098AC"/>
    <w:lvl w:ilvl="0" w:tplc="04150017">
      <w:start w:val="1"/>
      <w:numFmt w:val="lowerLetter"/>
      <w:lvlText w:val="%1)"/>
      <w:lvlJc w:val="left"/>
      <w:pPr>
        <w:ind w:left="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7" w15:restartNumberingAfterBreak="0">
    <w:nsid w:val="565E249F"/>
    <w:multiLevelType w:val="hybridMultilevel"/>
    <w:tmpl w:val="561CF9EA"/>
    <w:lvl w:ilvl="0" w:tplc="0415000F">
      <w:start w:val="1"/>
      <w:numFmt w:val="decimal"/>
      <w:lvlText w:val="%1."/>
      <w:lvlJc w:val="left"/>
      <w:pPr>
        <w:ind w:left="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8" w15:restartNumberingAfterBreak="0">
    <w:nsid w:val="5B52295A"/>
    <w:multiLevelType w:val="hybridMultilevel"/>
    <w:tmpl w:val="521C8F0E"/>
    <w:lvl w:ilvl="0" w:tplc="0415000F">
      <w:start w:val="1"/>
      <w:numFmt w:val="decimal"/>
      <w:lvlText w:val="%1."/>
      <w:lvlJc w:val="left"/>
      <w:pPr>
        <w:ind w:left="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9" w15:restartNumberingAfterBreak="0">
    <w:nsid w:val="5E3C731D"/>
    <w:multiLevelType w:val="hybridMultilevel"/>
    <w:tmpl w:val="1D6645A8"/>
    <w:lvl w:ilvl="0" w:tplc="CFF68FE8">
      <w:start w:val="1"/>
      <w:numFmt w:val="decimal"/>
      <w:lvlText w:val="%1."/>
      <w:lvlJc w:val="left"/>
      <w:pPr>
        <w:ind w:left="-34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0" w15:restartNumberingAfterBreak="0">
    <w:nsid w:val="6E340DEE"/>
    <w:multiLevelType w:val="hybridMultilevel"/>
    <w:tmpl w:val="3E3CE6B4"/>
    <w:lvl w:ilvl="0" w:tplc="0415000F">
      <w:start w:val="1"/>
      <w:numFmt w:val="decimal"/>
      <w:lvlText w:val="%1."/>
      <w:lvlJc w:val="left"/>
      <w:pPr>
        <w:ind w:left="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11" w15:restartNumberingAfterBreak="0">
    <w:nsid w:val="76804EE7"/>
    <w:multiLevelType w:val="hybridMultilevel"/>
    <w:tmpl w:val="832A4150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num w:numId="1" w16cid:durableId="511338361">
    <w:abstractNumId w:val="4"/>
  </w:num>
  <w:num w:numId="2" w16cid:durableId="145828480">
    <w:abstractNumId w:val="8"/>
  </w:num>
  <w:num w:numId="3" w16cid:durableId="326520623">
    <w:abstractNumId w:val="5"/>
  </w:num>
  <w:num w:numId="4" w16cid:durableId="393746198">
    <w:abstractNumId w:val="7"/>
  </w:num>
  <w:num w:numId="5" w16cid:durableId="570434458">
    <w:abstractNumId w:val="10"/>
  </w:num>
  <w:num w:numId="6" w16cid:durableId="1399867141">
    <w:abstractNumId w:val="2"/>
  </w:num>
  <w:num w:numId="7" w16cid:durableId="982465578">
    <w:abstractNumId w:val="9"/>
  </w:num>
  <w:num w:numId="8" w16cid:durableId="151407250">
    <w:abstractNumId w:val="6"/>
  </w:num>
  <w:num w:numId="9" w16cid:durableId="1386249521">
    <w:abstractNumId w:val="0"/>
  </w:num>
  <w:num w:numId="10" w16cid:durableId="1635213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1300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988508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driana Mikrut">
    <w15:presenceInfo w15:providerId="AD" w15:userId="S-1-5-21-32572983-778188865-1892442113-1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64D"/>
    <w:rsid w:val="0006664D"/>
    <w:rsid w:val="000813BB"/>
    <w:rsid w:val="000B2417"/>
    <w:rsid w:val="000F1116"/>
    <w:rsid w:val="000F463E"/>
    <w:rsid w:val="00106856"/>
    <w:rsid w:val="001B7025"/>
    <w:rsid w:val="001D0BF9"/>
    <w:rsid w:val="001E2802"/>
    <w:rsid w:val="001F634D"/>
    <w:rsid w:val="002748A1"/>
    <w:rsid w:val="002F0AE5"/>
    <w:rsid w:val="002F17FC"/>
    <w:rsid w:val="00301A9C"/>
    <w:rsid w:val="00302D17"/>
    <w:rsid w:val="00323A6A"/>
    <w:rsid w:val="00334466"/>
    <w:rsid w:val="00364419"/>
    <w:rsid w:val="003D4305"/>
    <w:rsid w:val="0049362F"/>
    <w:rsid w:val="004F230B"/>
    <w:rsid w:val="005278F0"/>
    <w:rsid w:val="005566EF"/>
    <w:rsid w:val="005843A0"/>
    <w:rsid w:val="00587103"/>
    <w:rsid w:val="00682A1C"/>
    <w:rsid w:val="006C3DE2"/>
    <w:rsid w:val="00785BF0"/>
    <w:rsid w:val="007F7D57"/>
    <w:rsid w:val="00873E3B"/>
    <w:rsid w:val="008B27E7"/>
    <w:rsid w:val="00902316"/>
    <w:rsid w:val="009351AC"/>
    <w:rsid w:val="00943BDC"/>
    <w:rsid w:val="0099586C"/>
    <w:rsid w:val="009C5AA9"/>
    <w:rsid w:val="00A00918"/>
    <w:rsid w:val="00A16A7F"/>
    <w:rsid w:val="00A22AB2"/>
    <w:rsid w:val="00A33646"/>
    <w:rsid w:val="00A653E9"/>
    <w:rsid w:val="00A7196C"/>
    <w:rsid w:val="00AF6888"/>
    <w:rsid w:val="00B12259"/>
    <w:rsid w:val="00B4063A"/>
    <w:rsid w:val="00BA1827"/>
    <w:rsid w:val="00BE7003"/>
    <w:rsid w:val="00C713E9"/>
    <w:rsid w:val="00D2105F"/>
    <w:rsid w:val="00D21E42"/>
    <w:rsid w:val="00DD23E3"/>
    <w:rsid w:val="00E80B22"/>
    <w:rsid w:val="00E903F8"/>
    <w:rsid w:val="00E9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067F6"/>
  <w15:docId w15:val="{960C607B-7921-42B6-82DC-D7FA9569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96C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196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71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196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1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6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B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BF0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1A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A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A9C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A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A9C"/>
    <w:rPr>
      <w:rFonts w:ascii="Courier New" w:eastAsia="Times New Roman" w:hAnsi="Courier New" w:cs="Courier New"/>
      <w:b/>
      <w:bCs/>
      <w:color w:val="000000"/>
      <w:sz w:val="20"/>
      <w:szCs w:val="20"/>
      <w:lang w:eastAsia="pl-PL"/>
    </w:rPr>
  </w:style>
  <w:style w:type="paragraph" w:customStyle="1" w:styleId="FR1">
    <w:name w:val="FR1"/>
    <w:semiHidden/>
    <w:rsid w:val="001F634D"/>
    <w:pPr>
      <w:widowControl w:val="0"/>
      <w:suppressAutoHyphens/>
      <w:spacing w:before="160"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F463E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4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231B5-0D88-481D-ACE4-A739263CC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1073</Words>
  <Characters>6442</Characters>
  <Application>Microsoft Office Word</Application>
  <DocSecurity>4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Silecka</dc:creator>
  <cp:lastModifiedBy>Adriana Mikrut</cp:lastModifiedBy>
  <cp:revision>2</cp:revision>
  <cp:lastPrinted>2019-11-19T09:20:00Z</cp:lastPrinted>
  <dcterms:created xsi:type="dcterms:W3CDTF">2024-10-02T11:36:00Z</dcterms:created>
  <dcterms:modified xsi:type="dcterms:W3CDTF">2024-10-02T11:36:00Z</dcterms:modified>
</cp:coreProperties>
</file>