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120" w:after="0"/>
        <w:jc w:val="left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>WZÓR</w:t>
      </w:r>
    </w:p>
    <w:p>
      <w:pPr>
        <w:pStyle w:val="Normal"/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>UMOWA NR ....... / 2024 /Kz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 xml:space="preserve">na dostawę </w:t>
      </w:r>
      <w:del w:id="3" w:author="Nieznany autor" w:date="2024-06-04T13:10:41Z">
        <w:r>
          <w:rPr>
            <w:rFonts w:eastAsia="Calibri" w:cs="Arial" w:ascii="Arial" w:hAnsi="Arial"/>
            <w:b/>
            <w:bCs/>
            <w:color w:val="000000"/>
            <w:sz w:val="18"/>
            <w:szCs w:val="18"/>
            <w:lang w:val="pl-PL" w:eastAsia="en-US" w:bidi="ar-SA"/>
          </w:rPr>
          <w:delText>sprzętu w postaci …………...</w:delText>
        </w:r>
      </w:del>
      <w:ins w:id="4" w:author="Nieznany autor" w:date="2024-09-23T14:00:46Z">
        <w:r>
          <w:rPr>
            <w:rFonts w:ascii="Arial" w:hAnsi="Arial"/>
            <w:b/>
            <w:bCs/>
            <w:color w:val="000000"/>
            <w:sz w:val="18"/>
            <w:szCs w:val="18"/>
            <w:lang w:val="pl-PL"/>
          </w:rPr>
          <w:t>pałek teleskopowych</w:t>
        </w:r>
      </w:ins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zawarta w Łodzi pomiędzy </w:t>
      </w:r>
    </w:p>
    <w:p>
      <w:pPr>
        <w:pStyle w:val="Normal"/>
        <w:tabs>
          <w:tab w:val="clear" w:pos="284"/>
          <w:tab w:val="left" w:pos="2141" w:leader="none"/>
        </w:tabs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>Skarbem Państwa – Komendantem Wojewódzkim Policji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</w:t>
      </w: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>w Łodzi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z siedzibą przy ul. Lutomierskiej 108/112, </w:t>
      </w:r>
    </w:p>
    <w:p>
      <w:pPr>
        <w:pStyle w:val="Normal"/>
        <w:spacing w:lineRule="auto" w:line="240" w:before="0" w:after="0"/>
        <w:ind w:right="312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REGON : 470754976, NIP : 726-000-44-58,             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reprezentowanym przez: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imi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ę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, nazwisko i stanowisko słu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ż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bowe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zwany dalej Zamawiającym, a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bCs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b/>
              <w:kern w:val="0"/>
              <w:szCs w:val="20"/>
              <w:iCs/>
              <w:bCs/>
            </w:rPr>
          </w:rPrChange>
        </w:rPr>
        <w:t>(w przypadku osób fizycznych )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imi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ę 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i nazwisko wła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ś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ciciela, nazwa firmy i jej adres, oraz adres do dor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ę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cze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ń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zarejestrowaną w ............................................................... pod nr 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REGON ...........................................</w:t>
        <w:tab/>
        <w:tab/>
        <w:tab/>
        <w:tab/>
        <w:t xml:space="preserve">       NIP 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bCs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b/>
              <w:kern w:val="0"/>
              <w:szCs w:val="20"/>
              <w:iCs/>
              <w:bCs/>
            </w:rPr>
          </w:rPrChange>
        </w:rPr>
        <w:t>( w przypadku spółki cywilnej )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imiona, nazwiska i adresy wspólników,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nazwa firmy, jej siedziba, adres do dor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ę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cze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ń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zarejestrowana w ............................................................... pod nr ..........................................................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REGON ............................................... </w:t>
        <w:tab/>
        <w:tab/>
        <w:tab/>
        <w:tab/>
        <w:t xml:space="preserve">       NIP .....................................................</w:t>
      </w:r>
    </w:p>
    <w:p>
      <w:pPr>
        <w:pStyle w:val="Normal"/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bCs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b/>
              <w:kern w:val="0"/>
              <w:szCs w:val="20"/>
              <w:iCs/>
              <w:bCs/>
            </w:rPr>
          </w:rPrChange>
        </w:rPr>
        <w:t>( w przypadku spółki prawa handlowego )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nazwa firmy, jej siedziba, orzeczenie s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ą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du rejestrowego i nr rejestru, imiona i nazwiska członków Zarz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ą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du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284"/>
          <w:tab w:val="left" w:pos="540" w:leader="none"/>
        </w:tabs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wysoko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ść 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kapitału zakładowego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reprezentowana przez : ..........................................................................................</w:t>
      </w:r>
    </w:p>
    <w:p>
      <w:pPr>
        <w:pStyle w:val="Normal"/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nazwisko i imi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ę 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osoby reprezentuj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ą</w:t>
      </w:r>
      <w:r>
        <w:rPr>
          <w:rFonts w:eastAsia="Calibri" w:cs="Arial" w:ascii="Arial" w:hAnsi="Arial"/>
          <w:i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  <w:iCs/>
            </w:rPr>
          </w:rPrChange>
        </w:rPr>
        <w:t>cej firm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ę</w:t>
      </w:r>
    </w:p>
    <w:p>
      <w:pPr>
        <w:pStyle w:val="Normal"/>
        <w:spacing w:lineRule="auto" w:line="240"/>
        <w:ind w:right="-1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    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REGON .......................................... </w:t>
        <w:tab/>
        <w:tab/>
        <w:tab/>
        <w:tab/>
        <w:t xml:space="preserve"> NIP ...........................................................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zwanym dalej Wykonawcą, 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na podstawie dokonanego przez Zamawiającego wyboru oferty z wyłączenia stosowania ustawy Pzp – </w:t>
      </w: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>art 2 ust 1 pkt 1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</w:t>
      </w: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>uPzp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, nr sprawy</w:t>
      </w: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 xml:space="preserve"> KZ-II.2380.</w:t>
      </w:r>
      <w:ins w:id="70" w:author="Nieznany autor" w:date="2024-09-19T09:12:34Z">
        <w:r>
          <w:rPr>
            <w:rFonts w:ascii="Arial" w:hAnsi="Arial"/>
            <w:b/>
            <w:bCs/>
            <w:color w:val="000000"/>
            <w:sz w:val="18"/>
            <w:szCs w:val="18"/>
            <w:lang w:val="pl-PL"/>
          </w:rPr>
          <w:t>449</w:t>
        </w:r>
      </w:ins>
      <w:del w:id="71" w:author="Nieznany autor" w:date="2024-06-04T13:11:05Z">
        <w:r>
          <w:rPr>
            <w:rFonts w:ascii="Arial" w:hAnsi="Arial"/>
            <w:b/>
            <w:bCs/>
            <w:color w:val="000000"/>
            <w:sz w:val="18"/>
            <w:szCs w:val="18"/>
            <w:lang w:val="pl-PL"/>
          </w:rPr>
          <w:delText>199</w:delText>
        </w:r>
      </w:del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 xml:space="preserve">.2024 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o następującej treści:</w:t>
      </w:r>
    </w:p>
    <w:p>
      <w:pPr>
        <w:pStyle w:val="Normal"/>
        <w:tabs>
          <w:tab w:val="clear" w:pos="284"/>
          <w:tab w:val="left" w:pos="3983" w:leader="none"/>
        </w:tabs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1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142" w:leader="none"/>
          <w:tab w:val="left" w:pos="284" w:leader="none"/>
        </w:tabs>
        <w:suppressAutoHyphens w:val="true"/>
        <w:bidi w:val="0"/>
        <w:spacing w:lineRule="auto" w:line="240" w:before="120" w:after="0"/>
        <w:ind w:hanging="283" w:left="283" w:right="0"/>
        <w:jc w:val="both"/>
        <w:rPr>
          <w:rFonts w:ascii="Arial" w:hAnsi="Arial"/>
          <w:sz w:val="18"/>
          <w:szCs w:val="18"/>
          <w:ins w:id="77" w:author="Nieznany autor" w:date="2024-09-19T09:12:42Z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Przedmiotem umowy jest dostawa sprzętu w postaci</w:t>
      </w:r>
      <w:ins w:id="76" w:author="Nieznany autor" w:date="2024-09-23T14:01:0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t xml:space="preserve"> pałek teleskopowych wraz z uchwytami </w:t>
        </w:r>
      </w:ins>
    </w:p>
    <w:p>
      <w:pPr>
        <w:pStyle w:val="Normal"/>
        <w:widowControl w:val="false"/>
        <w:numPr>
          <w:ilvl w:val="0"/>
          <w:numId w:val="0"/>
        </w:numPr>
        <w:tabs>
          <w:tab w:val="left" w:pos="142" w:leader="none"/>
          <w:tab w:val="left" w:pos="284" w:leader="none"/>
        </w:tabs>
        <w:suppressAutoHyphens w:val="true"/>
        <w:bidi w:val="0"/>
        <w:spacing w:lineRule="auto" w:line="240" w:before="0" w:after="0"/>
        <w:ind w:hanging="0" w:left="283" w:right="0"/>
        <w:jc w:val="both"/>
        <w:rPr>
          <w:rFonts w:ascii="Arial" w:hAnsi="Arial"/>
          <w:sz w:val="18"/>
          <w:szCs w:val="18"/>
          <w:del w:id="79" w:author="Nieznany autor" w:date="2024-06-04T13:11:19Z"/>
        </w:rPr>
      </w:pPr>
      <w:del w:id="78" w:author="Nieznany autor" w:date="2024-06-04T13:11:19Z">
        <w:r>
          <w:rPr>
            <w:rFonts w:ascii="Arial" w:hAnsi="Arial"/>
            <w:color w:val="000000"/>
            <w:sz w:val="18"/>
            <w:szCs w:val="18"/>
            <w:lang w:val="pl-PL"/>
          </w:rPr>
          <w:delText>:</w:delText>
        </w:r>
      </w:del>
    </w:p>
    <w:p>
      <w:pPr>
        <w:pStyle w:val="Normal"/>
        <w:widowControl w:val="false"/>
        <w:numPr>
          <w:ilvl w:val="0"/>
          <w:numId w:val="2"/>
        </w:numPr>
        <w:tabs>
          <w:tab w:val="left" w:pos="142" w:leader="none"/>
          <w:tab w:val="left" w:pos="284" w:leader="none"/>
        </w:tabs>
        <w:suppressAutoHyphens w:val="true"/>
        <w:bidi w:val="0"/>
        <w:spacing w:lineRule="auto" w:line="276" w:before="120" w:after="0"/>
        <w:ind w:hanging="0" w:left="0"/>
        <w:jc w:val="both"/>
        <w:rPr>
          <w:del w:id="81" w:author="Nieznany autor" w:date="2024-06-04T13:11:19Z"/>
        </w:rPr>
      </w:pPr>
      <w:del w:id="80" w:author="Nieznany autor" w:date="2024-06-04T13:11:19Z">
        <w:r>
          <w:rPr>
            <w:rFonts w:ascii="Arial" w:hAnsi="Arial"/>
            <w:color w:val="000000"/>
            <w:sz w:val="20"/>
            <w:szCs w:val="20"/>
            <w:lang w:val="pl-PL"/>
          </w:rPr>
          <w:delText>część nr 1 – aparaty fotograficzne</w:delText>
        </w:r>
      </w:del>
    </w:p>
    <w:p>
      <w:pPr>
        <w:pStyle w:val="Normal"/>
        <w:widowControl w:val="false"/>
        <w:numPr>
          <w:ilvl w:val="0"/>
          <w:numId w:val="2"/>
        </w:numPr>
        <w:tabs>
          <w:tab w:val="left" w:pos="142" w:leader="none"/>
          <w:tab w:val="left" w:pos="284" w:leader="none"/>
        </w:tabs>
        <w:suppressAutoHyphens w:val="true"/>
        <w:bidi w:val="0"/>
        <w:spacing w:lineRule="auto" w:line="276" w:before="120" w:after="0"/>
        <w:ind w:hanging="0" w:left="0"/>
        <w:jc w:val="both"/>
        <w:rPr>
          <w:del w:id="83" w:author="Nieznany autor" w:date="2024-06-04T13:11:19Z"/>
        </w:rPr>
      </w:pPr>
      <w:del w:id="82" w:author="Nieznany autor" w:date="2024-06-04T13:11:19Z">
        <w:r>
          <w:rPr>
            <w:rFonts w:ascii="Arial" w:hAnsi="Arial"/>
            <w:color w:val="000000"/>
            <w:sz w:val="20"/>
            <w:szCs w:val="20"/>
            <w:lang w:val="pl-PL"/>
          </w:rPr>
          <w:delText>część nr 2 – kamery video</w:delText>
        </w:r>
      </w:del>
    </w:p>
    <w:p>
      <w:pPr>
        <w:pStyle w:val="Normal"/>
        <w:widowControl w:val="false"/>
        <w:numPr>
          <w:ilvl w:val="0"/>
          <w:numId w:val="0"/>
        </w:numPr>
        <w:tabs>
          <w:tab w:val="left" w:pos="142" w:leader="none"/>
          <w:tab w:val="left" w:pos="284" w:leader="none"/>
        </w:tabs>
        <w:suppressAutoHyphens w:val="true"/>
        <w:bidi w:val="0"/>
        <w:spacing w:lineRule="auto" w:line="240" w:before="0" w:after="0"/>
        <w:ind w:hanging="0" w:left="283" w:right="0"/>
        <w:jc w:val="both"/>
        <w:rPr>
          <w:rFonts w:ascii="Arial" w:hAnsi="Arial"/>
          <w:sz w:val="18"/>
          <w:szCs w:val="18"/>
        </w:rPr>
      </w:pPr>
      <w:del w:id="84" w:author="Nieznany autor" w:date="2024-09-23T14:02:49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wraz z wyposażeniem</w:delText>
        </w:r>
      </w:del>
      <w:del w:id="85" w:author="Nieznany autor" w:date="2024-09-23T14:02:49Z">
        <w:r>
          <w:rPr>
            <w:rFonts w:eastAsia="Calibri" w:cs="Arial" w:ascii="Arial" w:hAnsi="Arial"/>
            <w:color w:val="000000"/>
            <w:sz w:val="18"/>
            <w:szCs w:val="18"/>
            <w:u w:val="none"/>
            <w:lang w:val="pl-PL" w:eastAsia="en-US" w:bidi="ar-SA"/>
          </w:rPr>
          <w:delText xml:space="preserve">, </w:delText>
        </w:r>
      </w:del>
      <w:del w:id="86" w:author="Nieznany autor" w:date="2024-06-04T13:11:28Z">
        <w:r>
          <w:rPr>
            <w:rFonts w:eastAsia="Calibri" w:cs="Arial" w:ascii="Arial" w:hAnsi="Arial"/>
            <w:color w:val="000000"/>
            <w:sz w:val="18"/>
            <w:szCs w:val="18"/>
            <w:u w:val="none"/>
            <w:lang w:val="pl-PL" w:eastAsia="en-US" w:bidi="ar-SA"/>
          </w:rPr>
          <w:delText xml:space="preserve">w tym oprogramowaniem i licencją na jego użytkowanie, o ile dotyczy, zwanego dalej „sprzętem”, „urządzeniami” lub „zestawem”, w ramach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zgodnych z</w:t>
      </w:r>
      <w:del w:id="88" w:author="Nieznany autor" w:date="2024-06-04T13:11:49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e </w:delText>
        </w:r>
      </w:del>
      <w:del w:id="89" w:author="Nieznany autor" w:date="2024-06-04T13:11:49Z">
        <w:r>
          <w:rPr>
            <w:rFonts w:eastAsia="Calibri" w:cs="Arial" w:ascii="Arial" w:hAnsi="Arial"/>
            <w:iCs/>
            <w:color w:val="000000"/>
            <w:sz w:val="18"/>
            <w:szCs w:val="18"/>
            <w:lang w:val="pl-PL" w:eastAsia="en-US" w:bidi="ar-SA"/>
          </w:rPr>
          <w:delText>szczegółowym</w:delText>
        </w:r>
      </w:del>
      <w:r>
        <w:rPr>
          <w:rFonts w:eastAsia="Calibri" w:cs="Arial" w:ascii="Arial" w:hAnsi="Arial"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  <w:iCs/>
            </w:rPr>
          </w:rPrChange>
        </w:rPr>
        <w:t xml:space="preserve"> opisem </w:t>
      </w:r>
      <w:del w:id="91" w:author="Nieznany autor" w:date="2024-09-23T14:02:56Z">
        <w:r>
          <w:rPr>
            <w:rFonts w:eastAsia="Calibri" w:cs="Arial" w:ascii="Arial" w:hAnsi="Arial"/>
            <w:iCs/>
            <w:color w:val="000000"/>
            <w:sz w:val="18"/>
            <w:szCs w:val="18"/>
            <w:lang w:val="pl-PL" w:eastAsia="en-US" w:bidi="ar-SA"/>
          </w:rPr>
          <w:delText xml:space="preserve">przedmiotu zamówienia </w:delText>
        </w:r>
      </w:del>
      <w:ins w:id="92" w:author="Nieznany autor" w:date="2024-06-04T13:11:58Z">
        <w:r>
          <w:rPr>
            <w:rFonts w:ascii="Arial" w:hAnsi="Arial"/>
            <w:iCs/>
            <w:color w:val="000000"/>
            <w:sz w:val="18"/>
            <w:szCs w:val="18"/>
            <w:lang w:val="pl-PL"/>
          </w:rPr>
          <w:t xml:space="preserve">wskazanym w </w:t>
        </w:r>
      </w:ins>
      <w:ins w:id="93" w:author="Nieznany autor" w:date="2024-06-04T13:11:58Z">
        <w:r>
          <w:rPr>
            <w:rFonts w:eastAsia="Calibri" w:cs="Arial" w:ascii="Arial" w:hAnsi="Arial"/>
            <w:iCs/>
            <w:color w:val="000000"/>
            <w:kern w:val="0"/>
            <w:sz w:val="18"/>
            <w:szCs w:val="18"/>
            <w:lang w:val="pl-PL" w:eastAsia="en-US" w:bidi="ar-SA"/>
          </w:rPr>
          <w:t>załączniku</w:t>
        </w:r>
      </w:ins>
      <w:ins w:id="94" w:author="Nieznany autor" w:date="2024-06-04T13:11:58Z">
        <w:r>
          <w:rPr>
            <w:rFonts w:ascii="Arial" w:hAnsi="Arial"/>
            <w:iCs/>
            <w:color w:val="000000"/>
            <w:sz w:val="18"/>
            <w:szCs w:val="18"/>
            <w:lang w:val="pl-PL"/>
          </w:rPr>
          <w:t xml:space="preserve"> nr 1</w:t>
        </w:r>
      </w:ins>
      <w:del w:id="95" w:author="Nieznany autor" w:date="2024-06-04T13:12:06Z">
        <w:r>
          <w:rPr>
            <w:rFonts w:ascii="Arial" w:hAnsi="Arial"/>
            <w:iCs/>
            <w:color w:val="000000"/>
            <w:sz w:val="18"/>
            <w:szCs w:val="18"/>
            <w:lang w:val="pl-PL"/>
          </w:rPr>
          <w:delText>stanowiącym załącznik nr 2 d</w:delText>
        </w:r>
      </w:del>
      <w:ins w:id="96" w:author="Nieznany autor" w:date="2024-06-04T13:12:07Z">
        <w:r>
          <w:rPr>
            <w:rFonts w:ascii="Arial" w:hAnsi="Arial"/>
            <w:iCs/>
            <w:color w:val="000000"/>
            <w:sz w:val="18"/>
            <w:szCs w:val="18"/>
            <w:lang w:val="pl-PL"/>
          </w:rPr>
          <w:t xml:space="preserve"> d</w:t>
        </w:r>
      </w:ins>
      <w:r>
        <w:rPr>
          <w:rFonts w:eastAsia="Calibri" w:cs="Arial" w:ascii="Arial" w:hAnsi="Arial"/>
          <w:i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  <w:iCs/>
            </w:rPr>
          </w:rPrChange>
        </w:rPr>
        <w:t xml:space="preserve">o niniejszej umowy. </w:t>
      </w:r>
    </w:p>
    <w:p>
      <w:pPr>
        <w:pStyle w:val="Normal"/>
        <w:keepLines/>
        <w:widowControl w:val="false"/>
        <w:suppressAutoHyphens w:val="true"/>
        <w:bidi w:val="0"/>
        <w:spacing w:lineRule="auto" w:line="240" w:before="0" w:after="0"/>
        <w:ind w:hanging="340" w:left="340" w:right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2. Wykonawca zrealizuje zamówienie po cenie zawartej w Formularzu ofertowym stanowiącym załącznik nr 1 do niniejszej umowy.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283" w:left="283" w:right="0"/>
        <w:jc w:val="both"/>
        <w:rPr>
          <w:rFonts w:ascii="Arial" w:hAnsi="Arial"/>
          <w:sz w:val="18"/>
          <w:szCs w:val="18"/>
          <w:del w:id="101" w:author="Nieznany autor" w:date="2024-06-04T15:24:56Z"/>
        </w:rPr>
      </w:pPr>
      <w:del w:id="99" w:author="Nieznany autor" w:date="2024-09-19T10:37:59Z">
        <w:r>
          <w:rPr>
            <w:rFonts w:cs="Arial" w:ascii="Arial" w:hAnsi="Arial"/>
            <w:color w:val="000000"/>
            <w:sz w:val="18"/>
            <w:szCs w:val="18"/>
            <w:u w:val="none"/>
            <w:lang w:val="pl-PL"/>
          </w:rPr>
          <w:delText xml:space="preserve">3. </w:delText>
        </w:r>
      </w:del>
      <w:del w:id="100" w:author="Nieznany autor" w:date="2024-06-04T15:24:56Z">
        <w:r>
          <w:rPr>
            <w:rFonts w:cs="Arial" w:ascii="Arial" w:hAnsi="Arial"/>
            <w:color w:val="000000"/>
            <w:sz w:val="18"/>
            <w:szCs w:val="18"/>
            <w:u w:val="none"/>
          </w:rPr>
          <w:delText>Przedstawione w załączniku nr 1 do niniejszej umowy ilości asortymentu stanowią wielkości szacunkowe, stanowiące podstawę dla Wykonawcy do sporządzenia oferty.</w:delText>
        </w:r>
      </w:del>
    </w:p>
    <w:p>
      <w:pPr>
        <w:pStyle w:val="Normal"/>
        <w:widowControl w:val="false"/>
        <w:suppressAutoHyphens w:val="true"/>
        <w:bidi w:val="0"/>
        <w:spacing w:lineRule="auto" w:line="276" w:before="120" w:after="0"/>
        <w:ind w:hanging="283" w:left="283" w:right="0"/>
        <w:jc w:val="both"/>
        <w:rPr>
          <w:del w:id="103" w:author="Nieznany autor" w:date="2024-06-04T15:24:56Z"/>
        </w:rPr>
      </w:pPr>
      <w:del w:id="102" w:author="Nieznany autor" w:date="2024-06-04T15:24:56Z">
        <w:r>
          <w:rPr>
            <w:rFonts w:cs="Arial" w:ascii="Arial" w:hAnsi="Arial"/>
            <w:color w:val="000000"/>
            <w:sz w:val="20"/>
            <w:szCs w:val="20"/>
          </w:rPr>
          <w:delText>4. Faktyczne ilości i rodzaj zamawianego asortymentu będą zależne od posiadanych środków finansowych.</w:delText>
        </w:r>
      </w:del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283" w:left="283" w:right="0"/>
        <w:jc w:val="both"/>
        <w:rPr>
          <w:rFonts w:ascii="Arial" w:hAnsi="Arial"/>
          <w:sz w:val="18"/>
          <w:szCs w:val="18"/>
        </w:rPr>
      </w:pPr>
      <w:ins w:id="104" w:author="Nieznany autor" w:date="2024-09-19T10:38:06Z">
        <w:r>
          <w:rPr>
            <w:rFonts w:cs="Arial" w:ascii="Arial" w:hAnsi="Arial"/>
            <w:color w:val="000000"/>
            <w:sz w:val="18"/>
            <w:szCs w:val="18"/>
            <w:lang w:val="pl-PL"/>
          </w:rPr>
          <w:t>3</w:t>
        </w:r>
      </w:ins>
      <w:del w:id="105" w:author="Nieznany autor" w:date="2024-06-04T15:24:56Z">
        <w:r>
          <w:rPr>
            <w:rFonts w:cs="Arial" w:ascii="Arial" w:hAnsi="Arial"/>
            <w:color w:val="000000"/>
            <w:sz w:val="18"/>
            <w:szCs w:val="18"/>
            <w:lang w:val="pl-PL"/>
          </w:rPr>
          <w:delText>5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 Zamawiający nie będzie udzielał zaliczki na dostawy będące przedmiotem zamówienia.</w:t>
      </w:r>
    </w:p>
    <w:p>
      <w:pPr>
        <w:pStyle w:val="Normal"/>
        <w:keepLines/>
        <w:widowControl w:val="false"/>
        <w:suppressAutoHyphens w:val="true"/>
        <w:bidi w:val="0"/>
        <w:spacing w:lineRule="auto" w:line="240" w:before="0" w:after="0"/>
        <w:ind w:hanging="227" w:left="227" w:right="0"/>
        <w:jc w:val="both"/>
        <w:rPr>
          <w:rFonts w:ascii="Arial" w:hAnsi="Arial"/>
          <w:sz w:val="18"/>
          <w:szCs w:val="18"/>
        </w:rPr>
      </w:pPr>
      <w:ins w:id="107" w:author="Nieznany autor" w:date="2024-09-19T10:38:18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t>4</w:t>
        </w:r>
      </w:ins>
      <w:del w:id="108" w:author="Nieznany autor" w:date="2024-06-04T15:25:02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delText>6</w:delText>
        </w:r>
      </w:del>
      <w:r>
        <w:rPr>
          <w:rFonts w:eastAsia="Calibri" w:cs="Arial" w:ascii="Arial" w:hAnsi="Arial"/>
          <w:color w:val="000000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 xml:space="preserve">. Wykonawca w zaproponowanej cenie </w:t>
      </w:r>
      <w:ins w:id="110" w:author="Nieznany autor" w:date="2024-09-23T14:03:08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t xml:space="preserve">asortymentu </w:t>
        </w:r>
      </w:ins>
      <w:del w:id="111" w:author="Nieznany autor" w:date="2024-09-23T14:03:12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delText xml:space="preserve">sprzętu </w:delText>
        </w:r>
      </w:del>
      <w:r>
        <w:rPr>
          <w:rFonts w:eastAsia="Calibri" w:cs="Arial" w:ascii="Arial" w:hAnsi="Arial"/>
          <w:color w:val="000000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>uwzględnił wszelkie koszty związane z realizacją niniejszej umowy, w tym: podatki, opłaty celne, koszty opakowania, ewentualne upusty i rabaty a także koszty dostawy, wniesienia</w:t>
      </w:r>
      <w:del w:id="113" w:author="Nieznany autor" w:date="2024-06-04T13:14:14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delText xml:space="preserve"> oraz udzielenia ewentualnych licencji do oprogramowania</w:delText>
        </w:r>
      </w:del>
      <w:del w:id="114" w:author="Nieznany autor" w:date="2024-06-04T13:14:14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 w:eastAsia="en-US" w:bidi="ar-SA"/>
          </w:rPr>
          <w:delText xml:space="preserve"> i ich aktualizacji, przeniesienia na Z</w:delText>
        </w:r>
      </w:del>
      <w:del w:id="115" w:author="Nieznany autor" w:date="2024-06-04T13:14:14Z">
        <w:r>
          <w:rPr>
            <w:rFonts w:eastAsia="Calibri" w:cs="Arial" w:ascii="Arial" w:hAnsi="Arial"/>
            <w:color w:val="111111"/>
            <w:kern w:val="0"/>
            <w:sz w:val="18"/>
            <w:szCs w:val="18"/>
            <w:shd w:fill="auto" w:val="clear"/>
            <w:lang w:val="pl-PL" w:eastAsia="en-US" w:bidi="ar-SA"/>
          </w:rPr>
          <w:delText>amawiającego</w:delText>
        </w:r>
      </w:del>
      <w:del w:id="116" w:author="Nieznany autor" w:date="2024-06-04T13:14:14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 w:eastAsia="en-US" w:bidi="ar-SA"/>
          </w:rPr>
          <w:delText xml:space="preserve"> praw, o których mowa w § 7 umowy,</w:delText>
        </w:r>
      </w:del>
      <w:ins w:id="117" w:author="Nieznany autor" w:date="2024-06-04T13:14:15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/>
          </w:rPr>
          <w:t xml:space="preserve">, </w:t>
        </w:r>
      </w:ins>
      <w:del w:id="118" w:author="Nieznany autor" w:date="2024-06-04T13:14:15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/>
          </w:rPr>
          <w:delText xml:space="preserve"> </w:delText>
        </w:r>
      </w:del>
      <w:del w:id="119" w:author="791055" w:date="2024-06-12T14:21:52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/>
          </w:rPr>
          <w:delText>a także ewentualnych</w:delText>
        </w:r>
      </w:del>
      <w:r>
        <w:rPr>
          <w:rFonts w:eastAsia="Calibri" w:cs="Arial" w:ascii="Arial" w:hAnsi="Arial"/>
          <w:color w:val="111111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 xml:space="preserve"> koszt</w:t>
      </w:r>
      <w:ins w:id="121" w:author="791055" w:date="2024-06-12T14:21:59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/>
          </w:rPr>
          <w:t>y</w:t>
        </w:r>
      </w:ins>
      <w:del w:id="122" w:author="791055" w:date="2024-06-12T14:21:58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/>
          </w:rPr>
          <w:delText>ów</w:delText>
        </w:r>
      </w:del>
      <w:r>
        <w:rPr>
          <w:rFonts w:eastAsia="Calibri" w:cs="Arial" w:ascii="Arial" w:hAnsi="Arial"/>
          <w:color w:val="111111"/>
          <w:sz w:val="18"/>
          <w:szCs w:val="18"/>
          <w:shd w:fill="auto" w:val="clear"/>
          <w:lang w:val="pl-PL"/>
          <w:rPrChange w:id="0" w:author="Nieznany autor" w:date="2024-09-19T11:17:41Z"/>
        </w:rPr>
        <w:t xml:space="preserve"> związan</w:t>
      </w:r>
      <w:ins w:id="124" w:author="791055" w:date="2024-06-12T14:22:05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/>
          </w:rPr>
          <w:t>e</w:t>
        </w:r>
      </w:ins>
      <w:del w:id="125" w:author="791055" w:date="2024-06-12T14:22:04Z">
        <w:r>
          <w:rPr>
            <w:rFonts w:eastAsia="Calibri" w:cs="Arial" w:ascii="Arial" w:hAnsi="Arial"/>
            <w:color w:val="111111"/>
            <w:sz w:val="18"/>
            <w:szCs w:val="18"/>
            <w:shd w:fill="auto" w:val="clear"/>
            <w:lang w:val="pl-PL"/>
          </w:rPr>
          <w:delText>ych</w:delText>
        </w:r>
      </w:del>
      <w:r>
        <w:rPr>
          <w:rFonts w:eastAsia="Calibri" w:cs="Arial" w:ascii="Arial" w:hAnsi="Arial"/>
          <w:color w:val="111111"/>
          <w:sz w:val="18"/>
          <w:szCs w:val="18"/>
          <w:shd w:fill="auto" w:val="clear"/>
          <w:lang w:val="pl-PL"/>
          <w:rPrChange w:id="0" w:author="Nieznany autor" w:date="2024-09-19T11:17:41Z"/>
        </w:rPr>
        <w:t xml:space="preserve"> z realizacją obowiązków Wykonawcy </w:t>
      </w:r>
      <w:r>
        <w:rPr>
          <w:rFonts w:eastAsia="Calibri" w:cs="Arial" w:ascii="Arial" w:hAnsi="Arial"/>
          <w:color w:val="111111"/>
          <w:kern w:val="0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>wynikających</w:t>
      </w:r>
      <w:r>
        <w:rPr>
          <w:rFonts w:eastAsia="Calibri" w:cs="Arial" w:ascii="Arial" w:hAnsi="Arial"/>
          <w:color w:val="111111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 xml:space="preserve"> </w:t>
      </w:r>
      <w:r>
        <w:rPr>
          <w:rFonts w:eastAsia="Calibri" w:cs="Arial" w:ascii="Arial" w:hAnsi="Arial"/>
          <w:color w:val="111111"/>
          <w:sz w:val="18"/>
          <w:szCs w:val="18"/>
          <w:shd w:fill="auto" w:val="clear"/>
          <w:lang w:val="pl-PL"/>
          <w:rPrChange w:id="0" w:author="Nieznany autor" w:date="2024-09-19T11:17:41Z"/>
        </w:rPr>
        <w:t>z gwarancji i rękojmi za wady</w:t>
      </w:r>
      <w:r>
        <w:rPr>
          <w:rFonts w:eastAsia="Calibri" w:cs="Arial" w:ascii="Arial" w:hAnsi="Arial"/>
          <w:color w:val="000000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>.</w:t>
      </w:r>
    </w:p>
    <w:p>
      <w:pPr>
        <w:pStyle w:val="Normal"/>
        <w:keepLines/>
        <w:widowControl w:val="false"/>
        <w:suppressAutoHyphens w:val="true"/>
        <w:bidi w:val="0"/>
        <w:spacing w:lineRule="auto" w:line="240" w:before="0" w:after="0"/>
        <w:ind w:hanging="283" w:left="283" w:right="0"/>
        <w:jc w:val="both"/>
        <w:rPr>
          <w:rFonts w:ascii="Arial" w:hAnsi="Arial"/>
          <w:sz w:val="18"/>
          <w:szCs w:val="18"/>
        </w:rPr>
      </w:pPr>
      <w:ins w:id="131" w:author="Nieznany autor" w:date="2024-09-19T10:38:26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t>5</w:t>
        </w:r>
      </w:ins>
      <w:del w:id="132" w:author="Nieznany autor" w:date="2024-06-04T15:25:05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delText>7</w:delText>
        </w:r>
      </w:del>
      <w:r>
        <w:rPr>
          <w:rFonts w:eastAsia="Calibri" w:cs="Arial" w:ascii="Arial" w:hAnsi="Arial"/>
          <w:color w:val="000000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>. Wykonawca dostarczy</w:t>
      </w:r>
      <w:del w:id="134" w:author="Nieznany autor" w:date="2024-06-04T13:14:24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delText xml:space="preserve"> zestaw</w:delText>
        </w:r>
      </w:del>
      <w:ins w:id="135" w:author="Nieznany autor" w:date="2024-06-04T13:14:24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t xml:space="preserve"> pałki </w:t>
        </w:r>
      </w:ins>
      <w:del w:id="136" w:author="Nieznany autor" w:date="2024-06-04T13:14:37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delText xml:space="preserve"> do Odbiorcy przedmiotu umowy</w:delText>
        </w:r>
      </w:del>
      <w:ins w:id="137" w:author="Nieznany autor" w:date="2024-06-04T13:14:38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t>do magazynu Wydziału GMT KWP w Łodzi, przy ul. Stokowskiej 21/25</w:t>
        </w:r>
      </w:ins>
      <w:r>
        <w:rPr>
          <w:rFonts w:eastAsia="Calibri" w:cs="Arial" w:ascii="Arial" w:hAnsi="Arial"/>
          <w:color w:val="000000"/>
          <w:sz w:val="18"/>
          <w:szCs w:val="18"/>
          <w:shd w:fill="auto" w:val="clear"/>
          <w:lang w:val="pl-PL" w:eastAsia="en-US" w:bidi="ar-SA"/>
          <w:rPrChange w:id="0" w:author="Nieznany autor" w:date="2024-09-19T11:17:41Z"/>
        </w:rPr>
        <w:t>.</w:t>
      </w:r>
    </w:p>
    <w:p>
      <w:pPr>
        <w:pStyle w:val="Normal"/>
        <w:keepLines/>
        <w:widowControl w:val="false"/>
        <w:tabs>
          <w:tab w:val="left" w:pos="284" w:leader="none"/>
        </w:tabs>
        <w:suppressAutoHyphens w:val="true"/>
        <w:bidi w:val="0"/>
        <w:spacing w:lineRule="auto" w:line="240" w:before="0" w:after="0"/>
        <w:ind w:hanging="170" w:left="170" w:right="0"/>
        <w:jc w:val="both"/>
        <w:rPr>
          <w:rFonts w:ascii="Arial" w:hAnsi="Arial"/>
          <w:sz w:val="18"/>
          <w:szCs w:val="18"/>
        </w:rPr>
      </w:pPr>
      <w:ins w:id="139" w:author="Nieznany autor" w:date="2024-09-19T10:38:30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t>6</w:t>
        </w:r>
      </w:ins>
      <w:del w:id="140" w:author="Nieznany autor" w:date="2024-06-04T15:25:07Z">
        <w:r>
          <w:rPr>
            <w:rFonts w:eastAsia="Calibri" w:cs="Arial" w:ascii="Arial" w:hAnsi="Arial"/>
            <w:color w:val="000000"/>
            <w:sz w:val="18"/>
            <w:szCs w:val="18"/>
            <w:shd w:fill="auto" w:val="clear"/>
            <w:lang w:val="pl-PL" w:eastAsia="en-US" w:bidi="ar-SA"/>
          </w:rPr>
          <w:delText>8</w:delText>
        </w:r>
      </w:del>
      <w:r>
        <w:rPr>
          <w:rFonts w:eastAsia="Calibri" w:cs="Arial" w:ascii="Arial" w:hAnsi="Arial"/>
          <w:color w:val="000000"/>
          <w:sz w:val="18"/>
          <w:szCs w:val="18"/>
          <w:shd w:fill="auto" w:val="clear"/>
          <w:lang w:val="pl-PL" w:eastAsia="en-US" w:bidi="ar-SA"/>
          <w:rPrChange w:id="0" w:author="Nieznany autor" w:date="2024-09-19T11:17:41Z">
            <w:rPr>
              <w:sz w:val="20"/>
              <w:kern w:val="0"/>
              <w:shd w:fill="auto" w:val="clear"/>
              <w:szCs w:val="20"/>
            </w:rPr>
          </w:rPrChange>
        </w:rPr>
        <w:t>. Przedmiot umowy zostanie dostarczony, wniesiony,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rozładowany do wskazanych przez Zamawiającego pomieszczeń na koszt Wykonawcy, w dni robocze w godzinach 08:30- 15:00. </w:t>
      </w:r>
      <w:del w:id="143" w:author="Nieznany autor" w:date="2024-06-04T13:15:18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Termin dostawy Wykonawca uzgodni z Odbiorcą i powiadomi Zamawiającego, zgodnie z zapisami § 5 ust. 1.</w:delText>
        </w:r>
      </w:del>
    </w:p>
    <w:p>
      <w:pPr>
        <w:pStyle w:val="Normal"/>
        <w:keepLines/>
        <w:widowControl w:val="false"/>
        <w:tabs>
          <w:tab w:val="left" w:pos="284" w:leader="none"/>
        </w:tabs>
        <w:suppressAutoHyphens w:val="true"/>
        <w:bidi w:val="0"/>
        <w:spacing w:lineRule="auto" w:line="240" w:before="0" w:after="0"/>
        <w:ind w:hanging="227" w:left="227" w:right="0"/>
        <w:jc w:val="both"/>
        <w:rPr>
          <w:rFonts w:ascii="Arial" w:hAnsi="Arial"/>
          <w:sz w:val="18"/>
          <w:szCs w:val="18"/>
        </w:rPr>
      </w:pPr>
      <w:ins w:id="144" w:author="Nieznany autor" w:date="2024-09-19T10:38:40Z">
        <w:r>
          <w:rPr>
            <w:rFonts w:ascii="Arial" w:hAnsi="Arial"/>
            <w:color w:val="000000"/>
            <w:sz w:val="18"/>
            <w:szCs w:val="18"/>
            <w:lang w:val="pl-PL"/>
          </w:rPr>
          <w:t>7</w:t>
        </w:r>
      </w:ins>
      <w:del w:id="145" w:author="Nieznany autor" w:date="2024-06-04T15:25:10Z">
        <w:r>
          <w:rPr>
            <w:rFonts w:ascii="Arial" w:hAnsi="Arial"/>
            <w:color w:val="000000"/>
            <w:sz w:val="18"/>
            <w:szCs w:val="18"/>
            <w:lang w:val="pl-PL"/>
          </w:rPr>
          <w:delText>9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. Wykonawca oświadcza, że zaoferowany sprzęt posiada deklarację zgodności CE potwierdzającą, </w:t>
      </w:r>
      <w:del w:id="147" w:author="Nieznany autor" w:date="2024-09-19T11:19:03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                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że spełnia wymagania zasadnicze zawarte w Dyrektywach Rady Europy i krajowych regulacjach prawnych. </w:t>
      </w:r>
    </w:p>
    <w:p>
      <w:pPr>
        <w:pStyle w:val="Normal"/>
        <w:keepLines/>
        <w:widowControl w:val="false"/>
        <w:suppressAutoHyphens w:val="true"/>
        <w:bidi w:val="0"/>
        <w:spacing w:lineRule="auto" w:line="240" w:before="120" w:after="0"/>
        <w:ind w:hanging="340" w:left="340" w:right="0"/>
        <w:jc w:val="both"/>
        <w:rPr>
          <w:rFonts w:ascii="Arial" w:hAnsi="Arial"/>
          <w:sz w:val="18"/>
          <w:szCs w:val="18"/>
          <w:del w:id="150" w:author="Nieznany autor" w:date="2024-06-04T13:15:43Z"/>
        </w:rPr>
      </w:pPr>
      <w:del w:id="149" w:author="Nieznany autor" w:date="2024-06-04T13:15:43Z">
        <w:r>
          <w:rPr>
            <w:rFonts w:ascii="Arial" w:hAnsi="Arial"/>
            <w:color w:val="000000"/>
            <w:sz w:val="18"/>
            <w:szCs w:val="18"/>
            <w:lang w:val="pl-PL"/>
          </w:rPr>
          <w:delText>10. W zakresie oprogramowania, przez dostawę rozumie się udostępnienie licencji oprogramowania na odpowiednim nośniku na płycie CD/pamięci USB/ lub drogą elektroniczną poprzez dostęp do strony internetowej zawierającej przedmiotowe oprogramowanie poprzez przesłanie linku na adresy email użytkowników,  tj. …………………...</w:delText>
        </w:r>
      </w:del>
    </w:p>
    <w:p>
      <w:pPr>
        <w:pStyle w:val="Normal"/>
        <w:keepLines/>
        <w:widowControl w:val="false"/>
        <w:suppressAutoHyphens w:val="true"/>
        <w:bidi w:val="0"/>
        <w:spacing w:lineRule="auto" w:line="240" w:before="120" w:after="0"/>
        <w:ind w:hanging="340" w:left="340" w:right="0"/>
        <w:jc w:val="both"/>
        <w:rPr>
          <w:rFonts w:ascii="Arial" w:hAnsi="Arial"/>
          <w:sz w:val="18"/>
          <w:szCs w:val="18"/>
        </w:rPr>
      </w:pPr>
      <w:del w:id="151" w:author="Nieznany autor" w:date="2024-06-04T13:15:43Z">
        <w:r>
          <w:rPr>
            <w:rFonts w:ascii="Arial" w:hAnsi="Arial"/>
            <w:color w:val="000000"/>
            <w:sz w:val="18"/>
            <w:szCs w:val="18"/>
            <w:lang w:val="pl-PL"/>
          </w:rPr>
          <w:delText>11</w:delText>
        </w:r>
      </w:del>
      <w:ins w:id="152" w:author="Nieznany autor" w:date="2024-09-19T10:38:45Z">
        <w:r>
          <w:rPr>
            <w:rFonts w:ascii="Arial" w:hAnsi="Arial"/>
            <w:color w:val="000000"/>
            <w:sz w:val="18"/>
            <w:szCs w:val="18"/>
            <w:lang w:val="pl-PL"/>
          </w:rPr>
          <w:t>8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. </w:t>
      </w:r>
      <w:bookmarkStart w:id="0" w:name="_GoBack_kopia_1"/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Zaoferowany sprzęt nie może być przewidziany przez producenta do wycofania z produkcji lub sprzedaży, musi pochodzić z bieżącej produkcji tzn. data wyprodukowania nie może być wcześniejsza niż 2023 rok. </w:t>
      </w:r>
      <w:bookmarkEnd w:id="0"/>
    </w:p>
    <w:p>
      <w:pPr>
        <w:pStyle w:val="Normal"/>
        <w:keepLines/>
        <w:widowControl w:val="false"/>
        <w:suppressAutoHyphens w:val="true"/>
        <w:bidi w:val="0"/>
        <w:spacing w:lineRule="auto" w:line="240" w:before="120" w:after="0"/>
        <w:ind w:hanging="340" w:left="340" w:right="0"/>
        <w:jc w:val="center"/>
        <w:rPr>
          <w:rFonts w:ascii="Arial" w:hAnsi="Arial"/>
          <w:sz w:val="18"/>
          <w:szCs w:val="18"/>
          <w:del w:id="158" w:author="Nieznany autor" w:date="2024-09-23T14:03:37Z"/>
        </w:rPr>
      </w:pPr>
      <w:del w:id="155" w:author="Nieznany autor" w:date="2024-09-19T10:38:51Z">
        <w:r>
          <w:rPr>
            <w:rFonts w:ascii="Arial" w:hAnsi="Arial"/>
            <w:color w:val="000000"/>
            <w:sz w:val="18"/>
            <w:szCs w:val="18"/>
            <w:lang w:val="pl-PL"/>
          </w:rPr>
          <w:delText>1</w:delText>
        </w:r>
      </w:del>
      <w:del w:id="156" w:author="Nieznany autor" w:date="2024-06-04T13:15:54Z">
        <w:r>
          <w:rPr>
            <w:rFonts w:ascii="Arial" w:hAnsi="Arial"/>
            <w:color w:val="000000"/>
            <w:sz w:val="18"/>
            <w:szCs w:val="18"/>
            <w:lang w:val="pl-PL"/>
          </w:rPr>
          <w:delText>2</w:delText>
        </w:r>
      </w:del>
      <w:del w:id="157" w:author="Nieznany autor" w:date="2024-09-23T14:03:37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. Wykonawca jest zobowiązany dostarczyć podręczniki i instrukcje użytkowania z zakresu obsługi sprzętu i oprogramowania w języku polskim lub w języku angielskim i skróconej  instrukcji w języku polskim. </w:delText>
        </w:r>
      </w:del>
    </w:p>
    <w:p>
      <w:pPr>
        <w:pStyle w:val="Normal"/>
        <w:keepLines/>
        <w:widowControl w:val="false"/>
        <w:suppressAutoHyphens w:val="true"/>
        <w:bidi w:val="0"/>
        <w:spacing w:lineRule="auto" w:line="240" w:before="120" w:after="0"/>
        <w:ind w:hanging="340" w:left="340" w:right="0"/>
        <w:jc w:val="center"/>
        <w:rPr>
          <w:rFonts w:ascii="Arial" w:hAnsi="Arial"/>
          <w:sz w:val="18"/>
          <w:szCs w:val="18"/>
        </w:rPr>
      </w:pPr>
      <w:bookmarkStart w:id="1" w:name="_Hlk46386320"/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</w:t>
      </w:r>
      <w:bookmarkEnd w:id="1"/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2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284" w:left="284" w:righ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Umowa zostanie zrealizowana </w:t>
      </w: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 xml:space="preserve">w terminie do </w:t>
      </w:r>
      <w:ins w:id="163" w:author="Nieznany autor" w:date="2024-09-19T09:20:08Z">
        <w:r>
          <w:rPr>
            <w:rFonts w:ascii="Arial" w:hAnsi="Arial"/>
            <w:b/>
            <w:color w:val="000000"/>
            <w:sz w:val="18"/>
            <w:szCs w:val="18"/>
            <w:lang w:val="pl-PL"/>
          </w:rPr>
          <w:t>15 dni roboczych od daty zawarcia umowy.</w:t>
        </w:r>
      </w:ins>
      <w:del w:id="164" w:author="Nieznany autor" w:date="2024-09-19T09:20:23Z">
        <w:r>
          <w:rPr>
            <w:rFonts w:ascii="Arial" w:hAnsi="Arial"/>
            <w:b/>
            <w:color w:val="000000"/>
            <w:sz w:val="18"/>
            <w:szCs w:val="18"/>
            <w:lang w:val="pl-PL"/>
          </w:rPr>
          <w:delText>dnia 24.06.2024 roku.</w:delText>
        </w:r>
      </w:del>
      <w:r>
        <w:rPr>
          <w:rFonts w:ascii="Arial" w:hAnsi="Arial"/>
          <w:b/>
          <w:color w:val="000000"/>
          <w:sz w:val="18"/>
          <w:szCs w:val="18"/>
          <w:lang w:val="pl-PL"/>
          <w:rPrChange w:id="0" w:author="Nieznany autor" w:date="2024-09-19T11:17:41Z"/>
        </w:rPr>
        <w:t xml:space="preserve">   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</w:t>
      </w:r>
    </w:p>
    <w:p>
      <w:pPr>
        <w:pStyle w:val="Normal"/>
        <w:numPr>
          <w:ilvl w:val="0"/>
          <w:numId w:val="3"/>
        </w:numPr>
        <w:tabs>
          <w:tab w:val="left" w:pos="284" w:leader="none"/>
        </w:tabs>
        <w:spacing w:lineRule="auto" w:line="240" w:before="0" w:after="0"/>
        <w:ind w:hanging="284" w:left="284" w:righ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Za datę wykonania przedmiotu umowy przez Wykonawcę uznaje się datę odbioru przedmiotu zamówienia bez zastrzeżeń, sporządzenie protokołu odbioru – załącznik nr </w:t>
      </w:r>
      <w:ins w:id="168" w:author="A51364" w:date="2024-09-25T13:36:49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t>2</w:t>
        </w:r>
      </w:ins>
      <w:del w:id="169" w:author="A51364" w:date="2024-09-25T13:36:48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3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do umowy, podpisanego komisyjnie przez Wykonawcę i przedstawicieli Zamawiającego. Protokoły odbioru zostaną sporządzone w dwóch egzemplarzach (dla Zamawiającego i Wykonawcy).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284" w:left="284" w:righ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Odbioru, o którym mowa w ust. 2 dokonają upoważnieni przedstawiciele Zamawiającego.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284" w:left="284" w:righ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 przypadku niedotrzymania terminu określonego w ust. 1, Zamawiający zastrzega sobie prawo                             do odstąpienia od umowy, bez wyznaczenia dodatkowego terminu. </w:t>
      </w:r>
    </w:p>
    <w:p>
      <w:pPr>
        <w:pStyle w:val="Normal"/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3</w:t>
      </w:r>
    </w:p>
    <w:p>
      <w:pPr>
        <w:pStyle w:val="Normal"/>
        <w:numPr>
          <w:ilvl w:val="0"/>
          <w:numId w:val="4"/>
        </w:numPr>
        <w:spacing w:lineRule="auto" w:line="24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Osobami wyznaczonymi, odpowiedzialnymi za kontakty z Wykonawcą i gwarancjami, nadzór nad prawidłową realizacją umowy będą pracownicy Wydziału GMT KWP w Łodzi:    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hanging="0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tel. ………………………….., e-mail ……………………...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hanging="0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tel. ………………………….., e-mail ……………………….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Osobami wyznaczonymi, odpowiedzialnymi za kontakty z Wykonawcą, nadzór nad prawidłową realizacją umowy oraz za dokonanie odbioru jakościowego</w:t>
      </w:r>
      <w:ins w:id="178" w:author="Nieznany autor" w:date="2024-06-04T13:16:19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i ilościowego </w:t>
        </w:r>
      </w:ins>
      <w:del w:id="179" w:author="Nieznany autor" w:date="2024-06-04T13:16:25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dostawy będą pracownicy</w:t>
      </w:r>
      <w:ins w:id="181" w:author="Nieznany autor" w:date="2024-06-04T13:16:32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magazynu W</w:t>
        </w:r>
      </w:ins>
      <w:ins w:id="182" w:author="Nieznany autor" w:date="2024-06-04T13:16:32Z">
        <w:r>
          <w:rPr>
            <w:rFonts w:eastAsia="Calibri" w:cs="Arial" w:ascii="Arial" w:hAnsi="Arial"/>
            <w:color w:val="000000"/>
            <w:kern w:val="0"/>
            <w:sz w:val="18"/>
            <w:szCs w:val="18"/>
            <w:lang w:val="pl-PL" w:eastAsia="en-US" w:bidi="ar-SA"/>
          </w:rPr>
          <w:t>y</w:t>
        </w:r>
      </w:ins>
      <w:ins w:id="183" w:author="Nieznany autor" w:date="2024-06-04T13:16:32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działu GMT KWP w Łodzi, tel. </w:t>
        </w:r>
      </w:ins>
      <w:ins w:id="184" w:author="Nieznany autor" w:date="2024-06-04T13:16:32Z">
        <w:r>
          <w:rPr>
            <w:rFonts w:eastAsia="Calibri" w:cs="Arial" w:ascii="Arial" w:hAnsi="Arial"/>
            <w:color w:val="000000"/>
            <w:kern w:val="0"/>
            <w:sz w:val="18"/>
            <w:szCs w:val="18"/>
            <w:lang w:val="pl-PL" w:eastAsia="en-US" w:bidi="ar-SA"/>
          </w:rPr>
          <w:t>……………………</w:t>
        </w:r>
      </w:ins>
      <w:ins w:id="185" w:author="Nieznany autor" w:date="2024-06-04T13:16:32Z">
        <w:r>
          <w:rPr>
            <w:rFonts w:ascii="Arial" w:hAnsi="Arial"/>
            <w:color w:val="000000"/>
            <w:sz w:val="18"/>
            <w:szCs w:val="18"/>
            <w:lang w:val="pl-PL"/>
          </w:rPr>
          <w:t>...</w:t>
        </w:r>
      </w:ins>
      <w:del w:id="186" w:author="Nieznany autor" w:date="2024-06-04T13:16:31Z">
        <w:r>
          <w:rPr>
            <w:rFonts w:ascii="Arial" w:hAnsi="Arial"/>
            <w:color w:val="000000"/>
            <w:sz w:val="18"/>
            <w:szCs w:val="18"/>
            <w:lang w:val="pl-PL"/>
          </w:rPr>
          <w:delText>, wskazani w załączniku nr 4 do umowy.</w:delText>
        </w:r>
      </w:del>
    </w:p>
    <w:p>
      <w:pPr>
        <w:pStyle w:val="Normal"/>
        <w:tabs>
          <w:tab w:val="clear" w:pos="284"/>
          <w:tab w:val="left" w:pos="330" w:leader="none"/>
        </w:tabs>
        <w:spacing w:lineRule="auto" w:line="240" w:before="0" w:after="0"/>
        <w:ind w:left="33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3. Ze strony Wykonawcy osobą upoważnioną do kontaktów z Zamawiającym będzie: </w:t>
      </w:r>
    </w:p>
    <w:p>
      <w:pPr>
        <w:pStyle w:val="Normal"/>
        <w:spacing w:lineRule="auto" w:line="240" w:before="0" w:after="0"/>
        <w:ind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    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- p. ………………………………………….…………., nr tel. ………………. ,  e-mail ….……….</w:t>
      </w:r>
    </w:p>
    <w:p>
      <w:pPr>
        <w:pStyle w:val="Normal"/>
        <w:spacing w:lineRule="auto" w:line="240"/>
        <w:ind w:hanging="283" w:left="567" w:right="-1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4. Wykonawca zobowiązuje się poinformować osobę, o której mowa w ust. 3 o udostępnieniu jej danych osobowych (imienia i nazwiska) Zamawiającemu i o przetwarzaniu tych danych </w:t>
      </w:r>
      <w:del w:id="191" w:author="Nieznany autor" w:date="2024-09-19T11:19:32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                 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(w szczególności poprzez przechowywanie i utrwalanie) przez Zamawiającego w celu realizacji niniejszej umowy poprzez zapoznanie się z klauzą informacyjną znajdującą pod adresem:</w:t>
      </w:r>
      <w:r>
        <w:rPr>
          <w:rFonts w:eastAsia="Calibri" w:cs="Arial" w:ascii="Arial" w:hAnsi="Arial"/>
          <w:color w:val="000000"/>
          <w:sz w:val="18"/>
          <w:szCs w:val="18"/>
          <w:u w:val="single"/>
          <w:lang w:val="pl-PL" w:eastAsia="en-US" w:bidi="ar-SA"/>
          <w:rPrChange w:id="0" w:author="Nieznany autor" w:date="2024-09-19T11:17:41Z">
            <w:rPr>
              <w:sz w:val="20"/>
              <w:u w:val="single"/>
              <w:kern w:val="0"/>
              <w:szCs w:val="20"/>
            </w:rPr>
          </w:rPrChange>
        </w:rPr>
        <w:t xml:space="preserve"> http://bip.lodz.kwp.policja.gov.pl/KPL/ochrona-danych-osobowyc/28144,Ochrona-danych-osobowych.html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4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     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Załącznikami do niniejszej umowy, stanowiącymi jej integralną cześć są następujące dokumenty 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360" w:left="71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formularz ofertowy – załącznik nr 1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360" w:left="714"/>
        <w:jc w:val="both"/>
        <w:rPr>
          <w:rFonts w:ascii="Arial" w:hAnsi="Arial"/>
          <w:sz w:val="18"/>
          <w:szCs w:val="18"/>
          <w:del w:id="199" w:author="Nieznany autor" w:date="2024-06-04T13:16:57Z"/>
        </w:rPr>
      </w:pPr>
      <w:del w:id="198" w:author="Nieznany autor" w:date="2024-06-04T13:16:57Z">
        <w:r>
          <w:rPr>
            <w:rFonts w:ascii="Arial" w:hAnsi="Arial"/>
            <w:color w:val="000000"/>
            <w:sz w:val="18"/>
            <w:szCs w:val="18"/>
            <w:lang w:val="pl-PL"/>
          </w:rPr>
          <w:delText>szczegółowy opis przedmiotu zamówienia – załącznik nr 2</w:delText>
        </w:r>
      </w:del>
    </w:p>
    <w:p>
      <w:pPr>
        <w:pStyle w:val="Normal"/>
        <w:numPr>
          <w:ilvl w:val="0"/>
          <w:numId w:val="6"/>
        </w:numPr>
        <w:spacing w:lineRule="auto" w:line="240" w:before="0" w:after="0"/>
        <w:ind w:hanging="360" w:left="714"/>
        <w:jc w:val="both"/>
        <w:rPr>
          <w:rFonts w:ascii="Arial" w:hAnsi="Arial"/>
          <w:sz w:val="18"/>
          <w:szCs w:val="18"/>
          <w:ins w:id="202" w:author="Nieznany autor" w:date="2024-06-04T13:17:02Z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wzór protokołu odbioru – załącznik nr </w:t>
      </w:r>
      <w:ins w:id="201" w:author="Nieznany autor" w:date="2024-06-04T13:17:02Z">
        <w:r>
          <w:rPr>
            <w:rFonts w:ascii="Arial" w:hAnsi="Arial"/>
            <w:color w:val="000000"/>
            <w:sz w:val="18"/>
            <w:szCs w:val="18"/>
            <w:lang w:val="pl-PL"/>
          </w:rPr>
          <w:t>2</w:t>
        </w:r>
      </w:ins>
    </w:p>
    <w:p>
      <w:pPr>
        <w:pStyle w:val="Normal"/>
        <w:numPr>
          <w:ilvl w:val="0"/>
          <w:numId w:val="6"/>
        </w:numPr>
        <w:spacing w:lineRule="auto" w:line="240" w:before="0" w:after="0"/>
        <w:ind w:hanging="360" w:left="714"/>
        <w:jc w:val="both"/>
        <w:rPr>
          <w:rFonts w:ascii="Arial" w:hAnsi="Arial"/>
          <w:sz w:val="18"/>
          <w:szCs w:val="18"/>
        </w:rPr>
      </w:pPr>
      <w:ins w:id="203" w:author="Nieznany autor" w:date="2024-06-04T13:17:02Z">
        <w:r>
          <w:rPr>
            <w:rFonts w:ascii="Arial" w:hAnsi="Arial"/>
            <w:color w:val="000000"/>
            <w:sz w:val="18"/>
            <w:szCs w:val="18"/>
            <w:lang w:val="pl-PL"/>
          </w:rPr>
          <w:t>informacja o przetwarzaniu danych osobowych - RODO</w:t>
        </w:r>
      </w:ins>
      <w:del w:id="204" w:author="Nieznany autor" w:date="2024-06-04T13:17:01Z">
        <w:r>
          <w:rPr>
            <w:rFonts w:ascii="Arial" w:hAnsi="Arial"/>
            <w:color w:val="000000"/>
            <w:sz w:val="18"/>
            <w:szCs w:val="18"/>
            <w:lang w:val="pl-PL"/>
          </w:rPr>
          <w:delText>3</w:delText>
        </w:r>
      </w:del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  <w:del w:id="206" w:author="Nieznany autor" w:date="2024-06-04T13:17:23Z"/>
        </w:rPr>
      </w:pPr>
      <w:del w:id="205" w:author="Nieznany autor" w:date="2024-06-04T13:17:23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załącznik nr 4 – wykaz osób wyznaczonych, odpowiedzialnychza kontakty z Wykonawcą, nadzór nad prawidłową realizacją umowy oraz za dokonanie odbioru jakościowego dostawy. </w:delText>
        </w:r>
      </w:del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5</w:t>
      </w:r>
    </w:p>
    <w:p>
      <w:pPr>
        <w:pStyle w:val="Normal"/>
        <w:numPr>
          <w:ilvl w:val="0"/>
          <w:numId w:val="7"/>
        </w:numPr>
        <w:tabs>
          <w:tab w:val="left" w:pos="142" w:leader="none"/>
          <w:tab w:val="left" w:pos="284" w:leader="none"/>
        </w:tabs>
        <w:spacing w:lineRule="auto" w:line="240"/>
        <w:ind w:hanging="0" w:left="284"/>
        <w:jc w:val="both"/>
        <w:rPr/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Wykonawca zawiadomi Zamawiającego o terminie realizacji dostawy przedmiotu zamówienia,                                   z co najmniej dwudniowym wyprzedzeniem na </w:t>
      </w:r>
      <w:del w:id="209" w:author="Nieznany autor" w:date="2024-06-04T13:21:44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numer faksu lub na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adres e-mail</w:t>
      </w:r>
      <w:del w:id="211" w:author="Nieznany autor" w:date="2024-06-04T13:17:58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wskazany w załączniku nr 4 do niniejszej umowy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</w:t>
      </w:r>
      <w:hyperlink r:id="rId2">
        <w:ins w:id="213" w:author="Nieznany autor" w:date="2024-06-04T13:21:46Z">
          <w:r>
            <w:rPr>
              <w:rStyle w:val="Hyperlink"/>
              <w:rFonts w:ascii="Arial" w:hAnsi="Arial"/>
              <w:color w:val="000000"/>
              <w:sz w:val="18"/>
              <w:szCs w:val="18"/>
              <w:lang w:val="pl-PL"/>
            </w:rPr>
            <w:t>gmt@ld.policja.gov.pl</w:t>
          </w:r>
        </w:ins>
      </w:hyperlink>
      <w:ins w:id="214" w:author="Nieznany autor" w:date="2024-06-04T13:21:46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</w:t>
        </w:r>
      </w:ins>
      <w:del w:id="215" w:author="Nieznany autor" w:date="2024-06-04T13:21:54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-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podając: numer umowy, wykaz dostarczanego towaru, planowaną datę dostarczenia asortymentu. </w:t>
      </w:r>
    </w:p>
    <w:p>
      <w:pPr>
        <w:pStyle w:val="Normal"/>
        <w:numPr>
          <w:ilvl w:val="0"/>
          <w:numId w:val="7"/>
        </w:numPr>
        <w:tabs>
          <w:tab w:val="left" w:pos="142" w:leader="none"/>
          <w:tab w:val="left" w:pos="284" w:leader="none"/>
        </w:tabs>
        <w:spacing w:lineRule="auto" w:line="24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Wykonawca oświadcza, iż dostarczony </w:t>
      </w:r>
      <w:ins w:id="218" w:author="Nieznany autor" w:date="2024-06-04T13:18:34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asortyment </w:t>
        </w:r>
      </w:ins>
      <w:del w:id="219" w:author="Nieznany autor" w:date="2024-06-04T13:18:41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sprzęt wraz z oprogramowaniem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stanowi</w:t>
      </w:r>
      <w:del w:id="221" w:author="Nieznany autor" w:date="2024-06-04T13:18:45Z">
        <w:r>
          <w:rPr>
            <w:rFonts w:ascii="Arial" w:hAnsi="Arial"/>
            <w:color w:val="000000"/>
            <w:sz w:val="18"/>
            <w:szCs w:val="18"/>
            <w:lang w:val="pl-PL"/>
          </w:rPr>
          <w:delText>ą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jego wyłączną własność i nie toczy się żadne postępowanie przymusowe, którego przedmiotem jest zaoferowany asortyment oraz,  że przedmiot umowy nie jest </w:t>
      </w:r>
      <w:del w:id="223" w:author="Nieznany autor" w:date="2024-06-04T13:18:55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obciążony </w:t>
      </w:r>
      <w:del w:id="225" w:author="Nieznany autor" w:date="2024-06-04T13:18:58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zastawem, zastawem rejestrowanym ani zastawem skarbowym ani żadnymi innymi ograniczeniami prawnymi i rzeczowymi.</w:t>
      </w:r>
    </w:p>
    <w:p>
      <w:pPr>
        <w:pStyle w:val="Normal"/>
        <w:numPr>
          <w:ilvl w:val="0"/>
          <w:numId w:val="7"/>
        </w:numPr>
        <w:tabs>
          <w:tab w:val="left" w:pos="142" w:leader="none"/>
          <w:tab w:val="left" w:pos="284" w:leader="none"/>
        </w:tabs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  <w:del w:id="232" w:author="Nieznany autor" w:date="2024-06-04T13:35:04Z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Wykonawca oświadcza oraz gwarantuje, </w:t>
      </w:r>
      <w:ins w:id="228" w:author="Nieznany autor" w:date="2024-06-04T13:35:02Z">
        <w:r>
          <w:rPr>
            <w:rFonts w:ascii="Arial" w:hAnsi="Arial"/>
            <w:color w:val="000000"/>
            <w:sz w:val="18"/>
            <w:szCs w:val="18"/>
            <w:lang w:val="pl-PL"/>
          </w:rPr>
          <w:t>że</w:t>
        </w:r>
      </w:ins>
      <w:del w:id="229" w:author="Nieznany autor" w:date="2024-06-04T13:35:01Z">
        <w:r>
          <w:rPr>
            <w:rFonts w:ascii="Arial" w:hAnsi="Arial"/>
            <w:color w:val="000000"/>
            <w:sz w:val="18"/>
            <w:szCs w:val="18"/>
            <w:lang w:val="pl-PL"/>
          </w:rPr>
          <w:delText>iż:</w:delText>
        </w:r>
      </w:del>
      <w:ins w:id="230" w:author="Nieznany autor" w:date="2024-06-04T13:35:03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</w:t>
        </w:r>
      </w:ins>
      <w:del w:id="231" w:author="Nieznany autor" w:date="2024-06-04T13:35:04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</w:p>
    <w:p>
      <w:pPr>
        <w:pStyle w:val="Normal"/>
        <w:widowControl w:val="false"/>
        <w:numPr>
          <w:ilvl w:val="0"/>
          <w:numId w:val="7"/>
        </w:numPr>
        <w:tabs>
          <w:tab w:val="left" w:pos="142" w:leader="none"/>
          <w:tab w:val="left" w:pos="284" w:leader="none"/>
        </w:tabs>
        <w:suppressAutoHyphens w:val="true"/>
        <w:bidi w:val="0"/>
        <w:spacing w:lineRule="auto" w:line="276" w:before="120" w:after="0"/>
        <w:ind w:hanging="0" w:left="284"/>
        <w:jc w:val="both"/>
        <w:rPr>
          <w:rFonts w:ascii="Arial" w:hAnsi="Arial"/>
          <w:sz w:val="18"/>
          <w:szCs w:val="18"/>
          <w:del w:id="250" w:author="Nieznany autor" w:date="2024-09-23T14:05:28Z"/>
        </w:rPr>
      </w:pPr>
      <w:ins w:id="233" w:author="Nieznany autor" w:date="2024-09-23T14:04:58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t xml:space="preserve">asortyment </w:t>
        </w:r>
      </w:ins>
      <w:del w:id="234" w:author="Nieznany autor" w:date="2024-09-23T14:05:02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urządzenia wraz z </w:delText>
        </w:r>
      </w:del>
      <w:del w:id="235" w:author="Nieznany autor" w:date="2024-06-04T13:19:08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niezbędnym oprogramowaniem</w:delText>
        </w:r>
      </w:del>
      <w:ins w:id="236" w:author="Nieznany autor" w:date="2024-09-23T14:05:02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jest </w:t>
        </w:r>
      </w:ins>
      <w:del w:id="237" w:author="Nieznany autor" w:date="2024-09-23T14:05:06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są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zgodn</w:t>
      </w:r>
      <w:ins w:id="239" w:author="Nieznany autor" w:date="2024-09-23T14:05:08Z">
        <w:r>
          <w:rPr>
            <w:rFonts w:ascii="Arial" w:hAnsi="Arial"/>
            <w:color w:val="000000"/>
            <w:sz w:val="18"/>
            <w:szCs w:val="18"/>
            <w:lang w:val="pl-PL"/>
          </w:rPr>
          <w:t>y</w:t>
        </w:r>
      </w:ins>
      <w:del w:id="240" w:author="Nieznany autor" w:date="2024-09-23T14:05:08Z">
        <w:r>
          <w:rPr>
            <w:rFonts w:ascii="Arial" w:hAnsi="Arial"/>
            <w:color w:val="000000"/>
            <w:sz w:val="18"/>
            <w:szCs w:val="18"/>
            <w:lang w:val="pl-PL"/>
          </w:rPr>
          <w:delText>e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z umową </w:t>
      </w:r>
      <w:ins w:id="242" w:author="Nieznany autor" w:date="2024-09-23T14:05:16Z">
        <w:r>
          <w:rPr>
            <w:rFonts w:ascii="Arial" w:hAnsi="Arial"/>
            <w:color w:val="000000"/>
            <w:sz w:val="18"/>
            <w:szCs w:val="18"/>
            <w:lang w:val="pl-PL"/>
          </w:rPr>
          <w:t>i</w:t>
        </w:r>
      </w:ins>
      <w:del w:id="243" w:author="Nieznany autor" w:date="2024-09-23T14:05:15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i </w:delText>
        </w:r>
      </w:del>
      <w:ins w:id="244" w:author="Nieznany autor" w:date="2024-06-04T13:19:22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z</w:t>
        </w:r>
      </w:ins>
      <w:del w:id="245" w:author="Nieznany autor" w:date="2024-06-04T13:19:28Z">
        <w:r>
          <w:rPr>
            <w:rFonts w:ascii="Arial" w:hAnsi="Arial"/>
            <w:color w:val="000000"/>
            <w:sz w:val="18"/>
            <w:szCs w:val="18"/>
            <w:lang w:val="pl-PL"/>
          </w:rPr>
          <w:delText>będą realizować</w:delText>
        </w:r>
      </w:del>
      <w:ins w:id="246" w:author="Nieznany autor" w:date="2024-06-04T13:19:29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</w:t>
        </w:r>
      </w:ins>
      <w:ins w:id="247" w:author="Nieznany autor" w:date="2024-06-04T13:19:29Z">
        <w:r>
          <w:rPr>
            <w:rFonts w:eastAsia="Calibri" w:cs="Arial" w:ascii="Arial" w:hAnsi="Arial"/>
            <w:color w:val="000000"/>
            <w:kern w:val="0"/>
            <w:sz w:val="18"/>
            <w:szCs w:val="18"/>
            <w:lang w:val="pl-PL" w:eastAsia="en-US" w:bidi="ar-SA"/>
          </w:rPr>
          <w:t>załącznikiem</w:t>
        </w:r>
      </w:ins>
      <w:ins w:id="248" w:author="Nieznany autor" w:date="2024-06-04T13:19:29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nr 1 </w:t>
        </w:r>
      </w:ins>
      <w:del w:id="249" w:author="Nieznany autor" w:date="2024-06-04T13:19:37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wszystkie funkcjonalności opisane w załączniku nr 2 do umowy,</w:delText>
        </w:r>
      </w:del>
    </w:p>
    <w:p>
      <w:pPr>
        <w:pStyle w:val="Normal"/>
        <w:widowControl w:val="false"/>
        <w:numPr>
          <w:ilvl w:val="0"/>
          <w:numId w:val="7"/>
        </w:numPr>
        <w:tabs>
          <w:tab w:val="left" w:pos="142" w:leader="none"/>
          <w:tab w:val="left" w:pos="284" w:leader="none"/>
        </w:tabs>
        <w:suppressAutoHyphens w:val="true"/>
        <w:bidi w:val="0"/>
        <w:spacing w:lineRule="auto" w:line="276" w:before="120" w:after="0"/>
        <w:ind w:hanging="0" w:left="284"/>
        <w:jc w:val="both"/>
        <w:rPr>
          <w:rFonts w:ascii="Arial" w:hAnsi="Arial"/>
          <w:sz w:val="18"/>
          <w:szCs w:val="18"/>
          <w:del w:id="252" w:author="Nieznany autor" w:date="2024-06-04T13:34:54Z"/>
        </w:rPr>
      </w:pPr>
      <w:del w:id="251" w:author="Nieznany autor" w:date="2024-06-04T13:34:54Z">
        <w:r>
          <w:rPr>
            <w:rFonts w:ascii="Arial" w:hAnsi="Arial"/>
            <w:color w:val="000000"/>
            <w:sz w:val="18"/>
            <w:szCs w:val="18"/>
            <w:lang w:val="pl-PL"/>
          </w:rPr>
          <w:delText>oprogramowanie jest wolne od mechanizmów blokujących funkcje, wolne od wirusów, koni trojańskich, robaków i innych szkodliwych programów.</w:delText>
        </w:r>
      </w:del>
    </w:p>
    <w:p>
      <w:pPr>
        <w:pStyle w:val="Normal"/>
        <w:numPr>
          <w:ilvl w:val="0"/>
          <w:numId w:val="7"/>
        </w:numPr>
        <w:tabs>
          <w:tab w:val="left" w:pos="142" w:leader="none"/>
          <w:tab w:val="left" w:pos="284" w:leader="none"/>
        </w:tabs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  <w:del w:id="254" w:author="Nieznany autor" w:date="2024-09-23T14:05:21Z"/>
        </w:rPr>
      </w:pPr>
      <w:del w:id="253" w:author="Nieznany autor" w:date="2024-09-23T14:05:2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Wykonawca dostarczy w dniu odbioru sprzętu dokumentację zawierającą:</w:delText>
        </w:r>
      </w:del>
    </w:p>
    <w:p>
      <w:pPr>
        <w:pStyle w:val="Normal"/>
        <w:numPr>
          <w:ilvl w:val="0"/>
          <w:numId w:val="8"/>
        </w:numPr>
        <w:tabs>
          <w:tab w:val="left" w:pos="284" w:leader="none"/>
        </w:tabs>
        <w:spacing w:lineRule="auto" w:line="240" w:before="0" w:after="0"/>
        <w:ind w:hanging="0" w:left="1004"/>
        <w:jc w:val="both"/>
        <w:rPr>
          <w:rFonts w:ascii="Arial" w:hAnsi="Arial"/>
          <w:sz w:val="18"/>
          <w:szCs w:val="18"/>
          <w:del w:id="260" w:author="Nieznany autor" w:date="2024-09-23T14:05:21Z"/>
        </w:rPr>
      </w:pPr>
      <w:del w:id="255" w:author="Nieznany autor" w:date="2024-09-23T14:05:2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Książki gwarancyjne </w:delText>
        </w:r>
      </w:del>
      <w:del w:id="256" w:author="Nieznany autor" w:date="2024-06-04T13:22:50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dla poszczególnych części zestawu </w:delText>
        </w:r>
      </w:del>
      <w:del w:id="257" w:author="Nieznany autor" w:date="2024-09-23T14:05:2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zawierające numery seryjne, termin i warunki gwarancji, adresy</w:delText>
        </w:r>
      </w:del>
      <w:del w:id="258" w:author="Nieznany autor" w:date="2024-09-19T11:20:27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</w:delText>
        </w:r>
      </w:del>
      <w:del w:id="259" w:author="Nieznany autor" w:date="2024-09-23T14:05:21Z">
        <w:r>
          <w:rPr>
            <w:rFonts w:ascii="Arial" w:hAnsi="Arial"/>
            <w:color w:val="000000"/>
            <w:sz w:val="18"/>
            <w:szCs w:val="18"/>
            <w:lang w:val="pl-PL"/>
          </w:rPr>
          <w:delText>i numery telefonów punktów świadczących usługi gwarancyjne i pogwarancyjne na terenie Polski,</w:delText>
        </w:r>
      </w:del>
    </w:p>
    <w:p>
      <w:pPr>
        <w:pStyle w:val="Normal"/>
        <w:numPr>
          <w:ilvl w:val="0"/>
          <w:numId w:val="8"/>
        </w:numPr>
        <w:tabs>
          <w:tab w:val="left" w:pos="284" w:leader="none"/>
        </w:tabs>
        <w:spacing w:lineRule="auto" w:line="240" w:before="0" w:after="0"/>
        <w:ind w:hanging="0" w:left="1004"/>
        <w:jc w:val="both"/>
        <w:rPr>
          <w:rFonts w:ascii="Arial" w:hAnsi="Arial"/>
          <w:sz w:val="18"/>
          <w:szCs w:val="18"/>
          <w:del w:id="265" w:author="Nieznany autor" w:date="2024-06-04T13:23:05Z"/>
        </w:rPr>
      </w:pPr>
      <w:del w:id="261" w:author="Nieznany autor" w:date="2024-09-23T14:05:2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Instrukcje użytkowania  urządzeń w języku polskim w wersji drukowanej lub elektronicznej na płycie CD/pamięci USB</w:delText>
        </w:r>
      </w:del>
      <w:ins w:id="262" w:author="791055" w:date="2024-06-12T14:26:01Z">
        <w:del w:id="263" w:author="Nieznany autor" w:date="2024-09-23T14:05:21Z">
          <w:r>
            <w:rPr>
              <w:rFonts w:eastAsia="Calibri" w:cs="Arial" w:ascii="Arial" w:hAnsi="Arial"/>
              <w:color w:val="000000"/>
              <w:sz w:val="18"/>
              <w:szCs w:val="18"/>
              <w:lang w:val="pl-PL" w:eastAsia="en-US" w:bidi="ar-SA"/>
            </w:rPr>
            <w:delText>.</w:delText>
          </w:r>
        </w:del>
      </w:ins>
      <w:del w:id="264" w:author="791055" w:date="2024-06-12T14:26:00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,</w:delText>
        </w:r>
      </w:del>
    </w:p>
    <w:p>
      <w:pPr>
        <w:pStyle w:val="Normal"/>
        <w:widowControl w:val="false"/>
        <w:tabs>
          <w:tab w:val="left" w:pos="284" w:leader="none"/>
        </w:tabs>
        <w:suppressAutoHyphens w:val="true"/>
        <w:bidi w:val="0"/>
        <w:spacing w:lineRule="auto" w:line="240" w:before="0" w:after="0"/>
        <w:ind w:hanging="0" w:left="1004"/>
        <w:jc w:val="both"/>
        <w:rPr>
          <w:rFonts w:ascii="Arial" w:hAnsi="Arial"/>
          <w:sz w:val="18"/>
          <w:szCs w:val="18"/>
        </w:rPr>
      </w:pPr>
      <w:del w:id="266" w:author="Nieznany autor" w:date="2024-06-04T13:23:05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Niezbędne oprogramowanie pozwalające na użytkowanie sprzętu, w sposób, </w:delText>
        </w:r>
      </w:del>
      <w:del w:id="267" w:author="Nieznany autor" w:date="2024-05-15T10:35:50Z">
        <w:r>
          <w:rPr>
            <w:rFonts w:ascii="Arial" w:hAnsi="Arial"/>
            <w:color w:val="000000"/>
            <w:sz w:val="18"/>
            <w:szCs w:val="18"/>
            <w:lang w:val="pl-PL"/>
          </w:rPr>
          <w:delText>w</w:delText>
        </w:r>
      </w:del>
      <w:del w:id="268" w:author="Nieznany autor" w:date="2024-06-04T13:23:00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którym mowa w § 1 ust. 8 i 9. </w:delText>
        </w:r>
      </w:del>
    </w:p>
    <w:p>
      <w:pPr>
        <w:pStyle w:val="Normal"/>
        <w:numPr>
          <w:ilvl w:val="0"/>
          <w:numId w:val="7"/>
        </w:numPr>
        <w:tabs>
          <w:tab w:val="left" w:pos="284" w:leader="none"/>
        </w:tabs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del w:id="269" w:author="Nieznany autor" w:date="2024-09-23T14:05:32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Sprzęt</w:delText>
        </w:r>
      </w:del>
      <w:ins w:id="270" w:author="Nieznany autor" w:date="2024-09-23T14:05:32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t xml:space="preserve">Asortyment </w:t>
        </w:r>
      </w:ins>
      <w:del w:id="271" w:author="Nieznany autor" w:date="2024-09-23T14:05:35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musi być fabrycznie nowy,  kompletny i sprawny technicznie, </w:t>
      </w:r>
      <w:del w:id="273" w:author="Nieznany autor" w:date="2024-09-23T14:05:44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a po uruchomieniu gotowy                   do użycia zgodnie z przeznaczeniem,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dostarczony w oryginalnych bezzwrotnych opakowaniach zabezpieczających elementy przed uszkodzeniami mechanicznymi. </w:t>
      </w:r>
    </w:p>
    <w:p>
      <w:pPr>
        <w:pStyle w:val="Normal"/>
        <w:numPr>
          <w:ilvl w:val="0"/>
          <w:numId w:val="7"/>
        </w:numPr>
        <w:tabs>
          <w:tab w:val="left" w:pos="284" w:leader="none"/>
        </w:tabs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Przedmiot zamówienia musi spełniać wymogi Polskich Norm. Wykonawca zobowiązany jest okazać  na żądanie aprobatę, atest lub certyfikat, o ile taki jest wymagany przez obowiązujące przepisy prawa.</w:t>
      </w:r>
    </w:p>
    <w:p>
      <w:pPr>
        <w:pStyle w:val="Normal"/>
        <w:numPr>
          <w:ilvl w:val="0"/>
          <w:numId w:val="7"/>
        </w:numPr>
        <w:tabs>
          <w:tab w:val="left" w:pos="284" w:leader="none"/>
        </w:tabs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Wykonawca gwarantuje, że wszedł w posiadanie towaru stanowiącego przedmiot umowy ponosząc  z tego tytułu wszelkie opłaty przewidziane prawem.</w:t>
      </w:r>
    </w:p>
    <w:p>
      <w:pPr>
        <w:pStyle w:val="Normal"/>
        <w:numPr>
          <w:ilvl w:val="0"/>
          <w:numId w:val="7"/>
        </w:numPr>
        <w:tabs>
          <w:tab w:val="left" w:pos="284" w:leader="none"/>
        </w:tabs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Wykonawca ponosi odpowiedzialność za profesjonalne, rzetelne i terminowe wykonanie przedmiotu zamówienia.</w:t>
      </w:r>
    </w:p>
    <w:p>
      <w:pPr>
        <w:pStyle w:val="Normal"/>
        <w:tabs>
          <w:tab w:val="clear" w:pos="284"/>
          <w:tab w:val="left" w:pos="5460" w:leader="none"/>
        </w:tabs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6</w:t>
      </w:r>
    </w:p>
    <w:p>
      <w:pPr>
        <w:pStyle w:val="Normal"/>
        <w:numPr>
          <w:ilvl w:val="0"/>
          <w:numId w:val="9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Wykonawca udziela na przedmiot umowy </w:t>
      </w:r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 xml:space="preserve">gwarancji na okres nie krótszy niż </w:t>
      </w:r>
      <w:ins w:id="281" w:author="Nieznany autor" w:date="2024-09-23T14:06:00Z">
        <w:r>
          <w:rPr>
            <w:rFonts w:eastAsia="Calibri" w:cs="Arial" w:ascii="Arial" w:hAnsi="Arial"/>
            <w:b/>
            <w:bCs/>
            <w:color w:val="000000"/>
            <w:sz w:val="18"/>
            <w:szCs w:val="18"/>
            <w:lang w:val="pl-PL" w:eastAsia="en-US" w:bidi="ar-SA"/>
          </w:rPr>
          <w:t>12</w:t>
        </w:r>
      </w:ins>
      <w:del w:id="282" w:author="Nieznany autor" w:date="2024-09-23T14:06:01Z">
        <w:r>
          <w:rPr>
            <w:rFonts w:eastAsia="Calibri" w:cs="Arial" w:ascii="Arial" w:hAnsi="Arial"/>
            <w:b/>
            <w:bCs/>
            <w:color w:val="000000"/>
            <w:sz w:val="18"/>
            <w:szCs w:val="18"/>
            <w:lang w:val="pl-PL" w:eastAsia="en-US" w:bidi="ar-SA"/>
          </w:rPr>
          <w:delText>……..</w:delText>
        </w:r>
      </w:del>
      <w:r>
        <w:rPr>
          <w:rFonts w:eastAsia="Calibri" w:cs="Arial" w:ascii="Arial" w:hAnsi="Arial"/>
          <w:b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  <w:bCs/>
            </w:rPr>
          </w:rPrChange>
        </w:rPr>
        <w:t xml:space="preserve"> miesięcy</w:t>
      </w:r>
      <w:del w:id="284" w:author="Nieznany autor" w:date="2024-06-04T13:23:28Z">
        <w:r>
          <w:rPr>
            <w:rFonts w:eastAsia="Calibri" w:cs="Arial" w:ascii="Arial" w:hAnsi="Arial"/>
            <w:b/>
            <w:bCs/>
            <w:color w:val="000000"/>
            <w:sz w:val="18"/>
            <w:szCs w:val="18"/>
            <w:lang w:val="pl-PL" w:eastAsia="en-US" w:bidi="ar-SA"/>
          </w:rPr>
          <w:delText xml:space="preserve"> (kryterium oceny ofert*), </w:delText>
        </w:r>
      </w:del>
      <w:ins w:id="285" w:author="Nieznany autor" w:date="2024-06-04T13:23:28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, 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licząc od daty podpisania bez zastrzeżeń protokołów odbioru,</w:t>
      </w:r>
      <w:del w:id="287" w:author="Nieznany autor" w:date="2024-06-04T13:23:35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                                         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z zastrzeżeniem sytuacji, kiedy okres gwarancji udzielonej przez producenta danego produktu jest dłuższy. W takim przypadku obowiązuje gwarancja producenta. </w:t>
      </w:r>
    </w:p>
    <w:p>
      <w:pPr>
        <w:pStyle w:val="Normal"/>
        <w:numPr>
          <w:ilvl w:val="0"/>
          <w:numId w:val="9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Udzielona przez Wykonawcę gwarancja jest pełna, bez żadnych w</w:t>
      </w:r>
      <w:ins w:id="290" w:author="Nieznany autor" w:date="2024-05-15T10:36:38Z">
        <w:r>
          <w:rPr>
            <w:rFonts w:ascii="Arial" w:hAnsi="Arial"/>
            <w:color w:val="000000"/>
            <w:sz w:val="18"/>
            <w:szCs w:val="18"/>
            <w:lang w:val="pl-PL"/>
          </w:rPr>
          <w:t>y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łączeń i obejmuje</w:t>
      </w:r>
      <w:del w:id="292" w:author="Nieznany autor" w:date="2024-09-19T11:20:49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ins w:id="293" w:author="Nieznany autor" w:date="2024-06-04T13:23:45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w szczególności: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uszkodzenia powstałe podczas transportu do siedziby </w:t>
      </w:r>
      <w:ins w:id="296" w:author="791055" w:date="2024-06-12T14:24:44Z">
        <w:r>
          <w:rPr>
            <w:rFonts w:ascii="Arial" w:hAnsi="Arial"/>
            <w:color w:val="000000"/>
            <w:sz w:val="18"/>
            <w:szCs w:val="18"/>
            <w:lang w:val="pl-PL"/>
          </w:rPr>
          <w:t>Z</w:t>
        </w:r>
      </w:ins>
      <w:ins w:id="297" w:author="791055" w:date="2024-06-12T14:26:32Z">
        <w:r>
          <w:rPr>
            <w:rFonts w:ascii="Arial" w:hAnsi="Arial"/>
            <w:color w:val="000000"/>
            <w:sz w:val="18"/>
            <w:szCs w:val="18"/>
            <w:lang w:val="pl-PL"/>
          </w:rPr>
          <w:t>amawiającego</w:t>
        </w:r>
      </w:ins>
      <w:del w:id="298" w:author="791055" w:date="2024-06-12T14:24:43Z">
        <w:r>
          <w:rPr>
            <w:rFonts w:ascii="Arial" w:hAnsi="Arial"/>
            <w:color w:val="000000"/>
            <w:sz w:val="18"/>
            <w:szCs w:val="18"/>
            <w:lang w:val="pl-PL"/>
          </w:rPr>
          <w:delText>Odbiorcy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,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wady jakościowe, w tym wady ukryte, stwierdzone podczas użytkowania urządzeń,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inne uszkodzenia, nie będące następstwem błędów w eksploatacji, nieprzestrzegania instrukcji obsługi, pożaru czy zalania. </w:t>
      </w:r>
    </w:p>
    <w:p>
      <w:pPr>
        <w:pStyle w:val="Normal"/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3. Ujawnione w okresie gwarancji wady przedmiotu zamówienia będą usunięte bezpłatnie przez Wykonawcę lub wskazany przez niego autoryzowany serwis producenta,</w:t>
      </w:r>
      <w:del w:id="303" w:author="Nieznany autor" w:date="2024-06-04T13:24:0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w siedzibach bezpośrednich użytkowników urządzeń,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w terminie nie dłuższym niż 10 dni roboczych od daty zgłoszenia usterki. W przypadku konieczności sprowadzenia części</w:t>
      </w:r>
      <w:del w:id="305" w:author="Nieznany autor" w:date="2024-09-19T11:20:56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ins w:id="306" w:author="Nieznany autor" w:date="2024-09-19T11:20:57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z zagranicy czas naprawy można przedłużyć do 20 dni roboczych za zgodą Zamawiającego, na pisemny wniosek Wykonawcy. 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4.  Wykonawca po wykonaniu naprawy gwarancyjnej przedmiotu umowy jest zobowiązany dokonać stosownych zapisów w karcie gwarancyjnej lub sporządzić raport serwisowy.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  <w:del w:id="310" w:author="Nieznany autor" w:date="2024-06-04T13:24:25Z"/>
        </w:rPr>
      </w:pPr>
      <w:del w:id="309" w:author="Nieznany autor" w:date="2024-06-04T13:24:25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5. Wykonawca zobowiązuje się do przeprowadzania bezpłatnego gwarancyjnego przeglądu technicznego  dostarczonych urządzeń w okresie udzielonej gwarancji – po każdym roku  użytkowania, w miejscu użytkowania sprzętu, celem potwierdzenia prawidłowości działania urządzeń. Wszystkie koszty przeglądów wraz z wymianą materiałów eksploatacyjnych leżą po stronie Wykonawcy. </w:delText>
        </w:r>
      </w:del>
    </w:p>
    <w:p>
      <w:pPr>
        <w:pStyle w:val="Normal"/>
        <w:spacing w:lineRule="auto" w:line="276"/>
        <w:jc w:val="both"/>
        <w:rPr>
          <w:del w:id="312" w:author="Nieznany autor" w:date="2024-06-04T13:24:25Z"/>
        </w:rPr>
      </w:pPr>
      <w:del w:id="311" w:author="Nieznany autor" w:date="2024-06-04T13:24:25Z">
        <w:r>
          <w:rPr>
            <w:rFonts w:ascii="Arial" w:hAnsi="Arial"/>
            <w:color w:val="000000"/>
            <w:sz w:val="20"/>
            <w:szCs w:val="20"/>
            <w:lang w:val="pl-PL"/>
          </w:rPr>
          <w:delText xml:space="preserve">6.  W okresie eksploatacji urządzenia /przez okres co najmniej 5 lat/ Wykonawca zobowiązany jest w ramach wynagrodzenia, o którym mowa w § 8 ust. 1, udostępniać aktualizację całości oprogramowania do obsługi zestawu, o ile taka aktualizacja będzie dostępna. Wykonawcę obciąża wykazanie niedostępności aktualizacji oprogramowania. </w:delText>
        </w:r>
      </w:del>
    </w:p>
    <w:p>
      <w:pPr>
        <w:pStyle w:val="Normal"/>
        <w:spacing w:lineRule="auto" w:line="276"/>
        <w:jc w:val="both"/>
        <w:rPr>
          <w:del w:id="314" w:author="Nieznany autor" w:date="2024-06-04T13:24:25Z"/>
        </w:rPr>
      </w:pPr>
      <w:del w:id="313" w:author="Nieznany autor" w:date="2024-06-04T13:24:25Z">
        <w:r>
          <w:rPr>
            <w:rFonts w:ascii="Arial" w:hAnsi="Arial"/>
            <w:color w:val="000000"/>
            <w:sz w:val="20"/>
            <w:szCs w:val="20"/>
            <w:lang w:val="pl-PL"/>
          </w:rPr>
          <w:delText xml:space="preserve">7. W okresie pogwarancyjnym /przez okres co najmniej 10 lat/ Wykonawca zapewni dostępność profesjonalnego serwisu pogwarancyjnego na terenie Polski. </w:delText>
        </w:r>
      </w:del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ins w:id="315" w:author="Nieznany autor" w:date="2024-06-04T13:24:30Z">
        <w:r>
          <w:rPr>
            <w:rFonts w:ascii="Arial" w:hAnsi="Arial"/>
            <w:color w:val="000000"/>
            <w:sz w:val="18"/>
            <w:szCs w:val="18"/>
            <w:lang w:val="pl-PL"/>
          </w:rPr>
          <w:t>5</w:t>
        </w:r>
      </w:ins>
      <w:del w:id="316" w:author="Nieznany autor" w:date="2024-06-04T13:24:30Z">
        <w:r>
          <w:rPr>
            <w:rFonts w:ascii="Arial" w:hAnsi="Arial"/>
            <w:color w:val="000000"/>
            <w:sz w:val="18"/>
            <w:szCs w:val="18"/>
            <w:lang w:val="pl-PL"/>
          </w:rPr>
          <w:delText>8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 Wszelkie koszty związane ze świadczeniem zobowiązań gwarancyjnych, w tym dojazdów i transportu</w:t>
        <w:br/>
        <w:t xml:space="preserve">w okresie gwarancji ponosi Wykonawca. 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  <w:ins w:id="346" w:author="Nieznany autor" w:date="2024-09-23T14:09:11Z"/>
        </w:rPr>
      </w:pPr>
      <w:ins w:id="318" w:author="Nieznany autor" w:date="2024-06-04T13:24:54Z">
        <w:r>
          <w:rPr>
            <w:rFonts w:ascii="Arial" w:hAnsi="Arial"/>
            <w:color w:val="000000"/>
            <w:sz w:val="18"/>
            <w:szCs w:val="18"/>
            <w:lang w:val="pl-PL"/>
          </w:rPr>
          <w:t>6</w:t>
        </w:r>
      </w:ins>
      <w:del w:id="319" w:author="Nieznany autor" w:date="2024-06-04T13:24:54Z">
        <w:r>
          <w:rPr>
            <w:rFonts w:ascii="Arial" w:hAnsi="Arial"/>
            <w:color w:val="000000"/>
            <w:sz w:val="18"/>
            <w:szCs w:val="18"/>
            <w:lang w:val="pl-PL"/>
          </w:rPr>
          <w:delText>9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 Zamawiający ma prawo do żądania wymiany wadliwego</w:t>
      </w:r>
      <w:ins w:id="321" w:author="Nieznany autor" w:date="2024-09-23T14:08:2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t xml:space="preserve"> asortymentu lub jego </w:t>
        </w:r>
      </w:ins>
      <w:del w:id="322" w:author="Nieznany autor" w:date="2024-09-23T14:08:27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elementu </w:t>
      </w:r>
      <w:del w:id="324" w:author="Nieznany autor" w:date="2024-09-23T14:07:13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urządzenia </w:delText>
        </w:r>
      </w:del>
      <w:del w:id="325" w:author="Nieznany autor" w:date="2024-09-23T14:08:34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lub całego urządzenia wchodzącego w skład </w:delText>
        </w:r>
      </w:del>
      <w:del w:id="326" w:author="Nieznany autor" w:date="2024-06-04T13:25:01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</w:delText>
        </w:r>
      </w:del>
      <w:del w:id="327" w:author="Nieznany autor" w:date="2024-09-23T14:08:35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sprzętu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na nowy, wolny od wad, o parametrach nie gorszych od będącego przedmiotem umowy, jeżeli w okresie gwarancji Wykonawca dokonał </w:t>
      </w:r>
      <w:ins w:id="329" w:author="Nieznany autor" w:date="2024-06-04T13:24:36Z">
        <w:r>
          <w:rPr>
            <w:rFonts w:ascii="Arial" w:hAnsi="Arial"/>
            <w:color w:val="000000"/>
            <w:sz w:val="18"/>
            <w:szCs w:val="18"/>
            <w:lang w:val="pl-PL"/>
          </w:rPr>
          <w:t>dwukrotnej</w:t>
        </w:r>
      </w:ins>
      <w:del w:id="330" w:author="Nieznany autor" w:date="2024-06-04T13:24:43Z">
        <w:r>
          <w:rPr>
            <w:rFonts w:ascii="Arial" w:hAnsi="Arial"/>
            <w:color w:val="000000"/>
            <w:sz w:val="18"/>
            <w:szCs w:val="18"/>
            <w:lang w:val="pl-PL"/>
          </w:rPr>
          <w:delText>trzykrotne</w:delText>
        </w:r>
      </w:del>
      <w:ins w:id="331" w:author="Nieznany autor" w:date="2024-06-04T13:24:48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</w:t>
        </w:r>
      </w:ins>
      <w:del w:id="332" w:author="Nieznany autor" w:date="2024-06-04T13:24:49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j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jego naprawy, a </w:t>
      </w:r>
      <w:del w:id="334" w:author="Nieznany autor" w:date="2024-09-23T14:08:43Z">
        <w:r>
          <w:rPr>
            <w:rFonts w:ascii="Arial" w:hAnsi="Arial"/>
            <w:color w:val="000000"/>
            <w:sz w:val="18"/>
            <w:szCs w:val="18"/>
            <w:lang w:val="pl-PL"/>
          </w:rPr>
          <w:delText>sprzęt</w:delText>
        </w:r>
      </w:del>
      <w:ins w:id="335" w:author="Nieznany autor" w:date="2024-09-23T14:08:43Z">
        <w:r>
          <w:rPr>
            <w:rFonts w:ascii="Arial" w:hAnsi="Arial"/>
            <w:color w:val="000000"/>
            <w:sz w:val="18"/>
            <w:szCs w:val="18"/>
            <w:lang w:val="pl-PL"/>
          </w:rPr>
          <w:t>asortyment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mimo to wykazuje wadę uniemożliwiającą jego prawidłową eksploatację zgodną z przeznaczeniem. Wymiana wadliwego </w:t>
      </w:r>
      <w:del w:id="337" w:author="Nieznany autor" w:date="2024-09-23T14:08:52Z">
        <w:r>
          <w:rPr>
            <w:rFonts w:ascii="Arial" w:hAnsi="Arial"/>
            <w:color w:val="000000"/>
            <w:sz w:val="18"/>
            <w:szCs w:val="18"/>
            <w:lang w:val="pl-PL"/>
          </w:rPr>
          <w:delText>urządzenia</w:delText>
        </w:r>
      </w:del>
      <w:ins w:id="338" w:author="Nieznany autor" w:date="2024-09-23T14:08:52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asortymentu </w:t>
        </w:r>
      </w:ins>
      <w:del w:id="339" w:author="Nieznany autor" w:date="2024-09-23T14:08:55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nastąpi w terminie do 30 dni roboczych, licząc od dnia złożenia przez Zamawiającego </w:t>
      </w:r>
      <w:del w:id="341" w:author="Nieznany autor" w:date="2024-06-04T13:25:25Z">
        <w:r>
          <w:rPr>
            <w:rFonts w:ascii="Arial" w:hAnsi="Arial"/>
            <w:color w:val="000000"/>
            <w:sz w:val="18"/>
            <w:szCs w:val="18"/>
            <w:lang w:val="pl-PL"/>
          </w:rPr>
          <w:delText>czwartej</w:delText>
        </w:r>
      </w:del>
      <w:ins w:id="342" w:author="Nieznany autor" w:date="2024-06-04T13:25:25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trzeciej </w:t>
        </w:r>
      </w:ins>
      <w:del w:id="343" w:author="Nieznany autor" w:date="2024-06-04T13:25:29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reklamacji. Termin gwarancji biegnie na nowo od chwili </w:t>
      </w:r>
      <w:ins w:id="345" w:author="Nieznany autor" w:date="2024-09-23T14:09:11Z">
        <w:r>
          <w:rPr>
            <w:rFonts w:ascii="Arial" w:hAnsi="Arial"/>
            <w:color w:val="000000"/>
            <w:sz w:val="18"/>
            <w:szCs w:val="18"/>
            <w:lang w:val="pl-PL"/>
          </w:rPr>
          <w:t>dostawy.</w:t>
        </w:r>
      </w:ins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  <w:del w:id="348" w:author="Nieznany autor" w:date="2024-09-23T14:09:37Z"/>
        </w:rPr>
      </w:pPr>
      <w:del w:id="347" w:author="Nieznany autor" w:date="2024-09-23T14:09:37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instalacji nowego elementu urządzenia w przypadku jego wymiany. </w:delText>
        </w:r>
      </w:del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ins w:id="349" w:author="Nieznany autor" w:date="2024-06-04T13:25:53Z">
        <w:r>
          <w:rPr>
            <w:rFonts w:ascii="Arial" w:hAnsi="Arial"/>
            <w:color w:val="000000"/>
            <w:sz w:val="18"/>
            <w:szCs w:val="18"/>
            <w:lang w:val="pl-PL"/>
          </w:rPr>
          <w:t>7</w:t>
        </w:r>
      </w:ins>
      <w:del w:id="350" w:author="Nieznany autor" w:date="2024-06-04T13:25:54Z">
        <w:r>
          <w:rPr>
            <w:rFonts w:ascii="Arial" w:hAnsi="Arial"/>
            <w:color w:val="000000"/>
            <w:sz w:val="18"/>
            <w:szCs w:val="18"/>
            <w:lang w:val="pl-PL"/>
          </w:rPr>
          <w:delText>10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 Zamawiający uzna reklamację za załatwioną po podpisaniu bez uwag protokołu odbioru.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ins w:id="352" w:author="Nieznany autor" w:date="2024-06-04T13:25:57Z">
        <w:r>
          <w:rPr>
            <w:rFonts w:ascii="Arial" w:hAnsi="Arial"/>
            <w:color w:val="000000"/>
            <w:sz w:val="18"/>
            <w:szCs w:val="18"/>
            <w:lang w:val="pl-PL"/>
          </w:rPr>
          <w:t>8</w:t>
        </w:r>
      </w:ins>
      <w:del w:id="353" w:author="Nieznany autor" w:date="2024-06-04T13:25:58Z">
        <w:r>
          <w:rPr>
            <w:rFonts w:ascii="Arial" w:hAnsi="Arial"/>
            <w:color w:val="000000"/>
            <w:sz w:val="18"/>
            <w:szCs w:val="18"/>
            <w:lang w:val="pl-PL"/>
          </w:rPr>
          <w:delText>11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. W przypadku wymiany o której mowa w ust. </w:t>
      </w:r>
      <w:ins w:id="355" w:author="Nieznany autor" w:date="2024-06-04T13:26:04Z">
        <w:r>
          <w:rPr>
            <w:rFonts w:ascii="Arial" w:hAnsi="Arial"/>
            <w:color w:val="000000"/>
            <w:sz w:val="18"/>
            <w:szCs w:val="18"/>
            <w:lang w:val="pl-PL"/>
          </w:rPr>
          <w:t>6</w:t>
        </w:r>
      </w:ins>
      <w:del w:id="356" w:author="Nieznany autor" w:date="2024-06-04T13:26:04Z">
        <w:r>
          <w:rPr>
            <w:rFonts w:ascii="Arial" w:hAnsi="Arial"/>
            <w:color w:val="000000"/>
            <w:sz w:val="18"/>
            <w:szCs w:val="18"/>
            <w:lang w:val="pl-PL"/>
          </w:rPr>
          <w:delText>9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, Zamawiający po wcześniejszej pisemnej akceptacji dopuszcza zaoferowanie </w:t>
      </w:r>
      <w:del w:id="358" w:author="Nieznany autor" w:date="2024-09-23T14:10:44Z">
        <w:r>
          <w:rPr>
            <w:rFonts w:ascii="Arial" w:hAnsi="Arial"/>
            <w:color w:val="000000"/>
            <w:sz w:val="18"/>
            <w:szCs w:val="18"/>
            <w:lang w:val="pl-PL"/>
          </w:rPr>
          <w:delText>urządzenia</w:delText>
        </w:r>
      </w:del>
      <w:ins w:id="359" w:author="Nieznany autor" w:date="2024-09-23T14:10:44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asortymentu </w:t>
        </w:r>
      </w:ins>
      <w:del w:id="360" w:author="Nieznany autor" w:date="2024-09-23T14:10:49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odmiennego (kompatybilnego z dodatkowym wyposażeniem już zakupionym </w:t>
      </w:r>
      <w:ins w:id="362" w:author="Nieznany autor" w:date="2024-09-19T11:21:09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                                     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w postępowaniu) niż podlegające wymianie gdy:</w:t>
      </w:r>
    </w:p>
    <w:p>
      <w:pPr>
        <w:pStyle w:val="Normal"/>
        <w:numPr>
          <w:ilvl w:val="0"/>
          <w:numId w:val="11"/>
        </w:numPr>
        <w:spacing w:lineRule="auto" w:line="240"/>
        <w:ind w:hanging="0" w:left="426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zmianie uległa technologia produkcji, zaoferowano nowsze lub korzystniejsze rozwiązania techniczne; </w:t>
      </w:r>
    </w:p>
    <w:p>
      <w:pPr>
        <w:pStyle w:val="Normal"/>
        <w:numPr>
          <w:ilvl w:val="0"/>
          <w:numId w:val="11"/>
        </w:numPr>
        <w:spacing w:lineRule="auto" w:line="240"/>
        <w:ind w:hanging="0" w:left="426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parametry techniczne i funkcjonalne są lepsze lub korzystniejsze dla Zamawiającego; </w:t>
      </w:r>
    </w:p>
    <w:p>
      <w:pPr>
        <w:pStyle w:val="Normal"/>
        <w:numPr>
          <w:ilvl w:val="0"/>
          <w:numId w:val="11"/>
        </w:numPr>
        <w:spacing w:lineRule="auto" w:line="240"/>
        <w:ind w:hanging="0" w:left="426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zmianie uległo nazewnictwo lub oznaczenie urządzenia, nie mające wpływu na jego cechy, jakość </w:t>
      </w:r>
      <w:ins w:id="367" w:author="Nieznany autor" w:date="2024-09-19T11:21:17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                            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i parametry, z zastrzeżeniem pkt 2) – pod warunkiem, że </w:t>
      </w:r>
      <w:del w:id="369" w:author="Nieznany autor" w:date="2024-09-23T14:11:07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urządzenie</w:delText>
        </w:r>
      </w:del>
      <w:ins w:id="370" w:author="Nieznany autor" w:date="2024-09-23T14:11:07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t>asortyment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jest produkowane przez tego samego producenta.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ins w:id="372" w:author="Nieznany autor" w:date="2024-06-04T13:26:30Z">
        <w:r>
          <w:rPr>
            <w:rFonts w:ascii="Arial" w:hAnsi="Arial"/>
            <w:color w:val="000000"/>
            <w:sz w:val="18"/>
            <w:szCs w:val="18"/>
            <w:lang w:val="pl-PL"/>
          </w:rPr>
          <w:t>9</w:t>
        </w:r>
      </w:ins>
      <w:del w:id="373" w:author="Nieznany autor" w:date="2024-06-04T13:26:31Z">
        <w:r>
          <w:rPr>
            <w:rFonts w:ascii="Arial" w:hAnsi="Arial"/>
            <w:color w:val="000000"/>
            <w:sz w:val="18"/>
            <w:szCs w:val="18"/>
            <w:lang w:val="pl-PL"/>
          </w:rPr>
          <w:delText>12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. Zmiany, o których mowa w ust. </w:t>
      </w:r>
      <w:ins w:id="375" w:author="Nieznany autor" w:date="2024-06-04T13:26:26Z">
        <w:r>
          <w:rPr>
            <w:rFonts w:ascii="Arial" w:hAnsi="Arial"/>
            <w:color w:val="000000"/>
            <w:sz w:val="18"/>
            <w:szCs w:val="18"/>
            <w:lang w:val="pl-PL"/>
          </w:rPr>
          <w:t>8</w:t>
        </w:r>
      </w:ins>
      <w:del w:id="376" w:author="Nieznany autor" w:date="2024-06-04T13:26:27Z">
        <w:r>
          <w:rPr>
            <w:rFonts w:ascii="Arial" w:hAnsi="Arial"/>
            <w:color w:val="000000"/>
            <w:sz w:val="18"/>
            <w:szCs w:val="18"/>
            <w:lang w:val="pl-PL"/>
          </w:rPr>
          <w:delText>11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są dopuszczalne wyłącznie przy jednoczesnym zachowaniu pozostałych warunków umowy.</w:t>
      </w:r>
    </w:p>
    <w:p>
      <w:pPr>
        <w:pStyle w:val="Normal"/>
        <w:spacing w:lineRule="auto" w:line="240"/>
        <w:jc w:val="both"/>
        <w:rPr>
          <w:rFonts w:ascii="Arial" w:hAnsi="Arial"/>
          <w:sz w:val="18"/>
          <w:szCs w:val="18"/>
        </w:rPr>
      </w:pPr>
      <w:ins w:id="378" w:author="Nieznany autor" w:date="2024-06-04T13:26:34Z">
        <w:r>
          <w:rPr>
            <w:rFonts w:ascii="Arial" w:hAnsi="Arial"/>
            <w:color w:val="000000"/>
            <w:sz w:val="18"/>
            <w:szCs w:val="18"/>
            <w:lang w:val="pl-PL"/>
          </w:rPr>
          <w:t>10</w:t>
        </w:r>
      </w:ins>
      <w:del w:id="379" w:author="Nieznany autor" w:date="2024-06-04T13:26:35Z">
        <w:r>
          <w:rPr>
            <w:rFonts w:ascii="Arial" w:hAnsi="Arial"/>
            <w:color w:val="000000"/>
            <w:sz w:val="18"/>
            <w:szCs w:val="18"/>
            <w:lang w:val="pl-PL"/>
          </w:rPr>
          <w:delText>13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 Termin gwarancji, o którym mowa w ust. 1 każdorazowo ulega przedłużeniu o czas, w ciągu którego wskutek wady, błędu lub awarii przedmiotu umowy Zamawiający nie mógł z niego korzystać.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1</w:t>
      </w:r>
      <w:ins w:id="382" w:author="Nieznany autor" w:date="2024-06-04T13:26:43Z">
        <w:r>
          <w:rPr>
            <w:rFonts w:ascii="Arial" w:hAnsi="Arial"/>
            <w:color w:val="000000"/>
            <w:sz w:val="18"/>
            <w:szCs w:val="18"/>
            <w:lang w:val="pl-PL"/>
          </w:rPr>
          <w:t>1</w:t>
        </w:r>
      </w:ins>
      <w:del w:id="383" w:author="Nieznany autor" w:date="2024-06-04T13:26:43Z">
        <w:r>
          <w:rPr>
            <w:rFonts w:ascii="Arial" w:hAnsi="Arial"/>
            <w:color w:val="000000"/>
            <w:sz w:val="18"/>
            <w:szCs w:val="18"/>
            <w:lang w:val="pl-PL"/>
          </w:rPr>
          <w:delText>4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.  Zamawiający będzie składać reklamacje każdorazowo w dni robocze w godzinach 9.00 – 15.00 </w:t>
      </w:r>
      <w:del w:id="385" w:author="Nieznany autor" w:date="2024-09-19T11:21:21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                    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na adres </w:t>
      </w:r>
      <w:ins w:id="387" w:author="Nieznany autor" w:date="2024-09-19T11:21:23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                   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e-mail……………………… lub adres siedziby Wykonawcy.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1</w:t>
      </w:r>
      <w:ins w:id="390" w:author="Nieznany autor" w:date="2024-06-04T13:26:51Z">
        <w:r>
          <w:rPr>
            <w:rFonts w:ascii="Arial" w:hAnsi="Arial"/>
            <w:color w:val="000000"/>
            <w:sz w:val="18"/>
            <w:szCs w:val="18"/>
            <w:lang w:val="pl-PL"/>
          </w:rPr>
          <w:t>2</w:t>
        </w:r>
      </w:ins>
      <w:del w:id="391" w:author="Nieznany autor" w:date="2024-06-04T13:26:50Z">
        <w:r>
          <w:rPr>
            <w:rFonts w:ascii="Arial" w:hAnsi="Arial"/>
            <w:color w:val="000000"/>
            <w:sz w:val="18"/>
            <w:szCs w:val="18"/>
            <w:lang w:val="pl-PL"/>
          </w:rPr>
          <w:delText>5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. Zastrzeżenia dotyczące jakości dostarczonego towaru lub jego zgodności ze złożoną ofertą, Zamawiający zgłosi telefonicznie do osoby podanej w § 3 ust. 3 w formie zgłoszenia reklamacyjnego. W przypadku zgłoszenia telefonicznego Zamawiający w/w fakt potwierdzi faxem lub e-mailem, w którym będzie zapis o dacie telefonicznego zgłoszenia.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1</w:t>
      </w:r>
      <w:ins w:id="394" w:author="Nieznany autor" w:date="2024-06-04T13:27:08Z">
        <w:r>
          <w:rPr>
            <w:rFonts w:ascii="Arial" w:hAnsi="Arial"/>
            <w:color w:val="000000"/>
            <w:sz w:val="18"/>
            <w:szCs w:val="18"/>
            <w:lang w:val="pl-PL"/>
          </w:rPr>
          <w:t>3</w:t>
        </w:r>
      </w:ins>
      <w:del w:id="395" w:author="Nieznany autor" w:date="2024-06-04T13:27:08Z">
        <w:r>
          <w:rPr>
            <w:rFonts w:ascii="Arial" w:hAnsi="Arial"/>
            <w:color w:val="000000"/>
            <w:sz w:val="18"/>
            <w:szCs w:val="18"/>
            <w:lang w:val="pl-PL"/>
          </w:rPr>
          <w:delText>6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. Wykonawca będzie zobowiązany rozpatrzyć reklamację w ciągu 5 dni roboczych od daty telefonicznego (potwierdzonego faxem lub e-mailem) zgłoszenia reklamacyjnego. W przypadku uznania reklamacji za uzasadnioną, Wykonawca  odpowiednio wymieni towary wadliwe na wolne od wad albo na towary zgodne ze  złożoną ofertą w ciągu 5 dni roboczych od dnia uznania reklamacji i dostarczy na własny koszt Zamawiającemu.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1</w:t>
      </w:r>
      <w:ins w:id="398" w:author="Nieznany autor" w:date="2024-06-04T13:27:14Z">
        <w:r>
          <w:rPr>
            <w:rFonts w:ascii="Arial" w:hAnsi="Arial"/>
            <w:color w:val="000000"/>
            <w:sz w:val="18"/>
            <w:szCs w:val="18"/>
            <w:lang w:val="pl-PL"/>
          </w:rPr>
          <w:t>4</w:t>
        </w:r>
      </w:ins>
      <w:del w:id="399" w:author="Nieznany autor" w:date="2024-06-04T13:27:14Z">
        <w:r>
          <w:rPr>
            <w:rFonts w:ascii="Arial" w:hAnsi="Arial"/>
            <w:color w:val="000000"/>
            <w:sz w:val="18"/>
            <w:szCs w:val="18"/>
            <w:lang w:val="pl-PL"/>
          </w:rPr>
          <w:delText>7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. Nie udzielenie odpowiedzi na zgłoszoną reklamację w ciągu 5 dni roboczych od dnia jej otrzymania uważa się za uznanie reklamacji za uzasadnioną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  <w:del w:id="406" w:author="Nieznany autor" w:date="2024-06-04T13:54:16Z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1</w:t>
      </w:r>
      <w:ins w:id="402" w:author="Nieznany autor" w:date="2024-06-04T13:27:21Z">
        <w:r>
          <w:rPr>
            <w:rFonts w:ascii="Arial" w:hAnsi="Arial"/>
            <w:color w:val="000000"/>
            <w:sz w:val="18"/>
            <w:szCs w:val="18"/>
            <w:lang w:val="pl-PL"/>
          </w:rPr>
          <w:t>5</w:t>
        </w:r>
      </w:ins>
      <w:del w:id="403" w:author="Nieznany autor" w:date="2024-06-04T13:27:21Z">
        <w:r>
          <w:rPr>
            <w:rFonts w:ascii="Arial" w:hAnsi="Arial"/>
            <w:color w:val="000000"/>
            <w:sz w:val="18"/>
            <w:szCs w:val="18"/>
            <w:lang w:val="pl-PL"/>
          </w:rPr>
          <w:delText>8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.  </w:t>
      </w:r>
      <w:del w:id="405" w:author="Nieznany autor" w:date="2024-06-04T13:54:16Z">
        <w:r>
          <w:rPr>
            <w:rFonts w:ascii="Arial" w:hAnsi="Arial"/>
            <w:color w:val="000000"/>
            <w:sz w:val="18"/>
            <w:szCs w:val="18"/>
            <w:lang w:val="pl-PL"/>
          </w:rPr>
          <w:delText>Wykonawca zapewni wsparcie telefoniczne w języku polskim przez okres minimum 12 miesięcy (pomoc techniczna przez telefon).</w:delText>
        </w:r>
      </w:del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del w:id="407" w:author="Nieznany autor" w:date="2024-06-04T13:54:16Z">
        <w:r>
          <w:rPr>
            <w:rFonts w:ascii="Arial" w:hAnsi="Arial"/>
            <w:color w:val="000000"/>
            <w:sz w:val="18"/>
            <w:szCs w:val="18"/>
            <w:lang w:val="pl-PL"/>
          </w:rPr>
          <w:delText>1</w:delText>
        </w:r>
      </w:del>
      <w:del w:id="408" w:author="Nieznany autor" w:date="2024-06-04T13:27:26Z">
        <w:r>
          <w:rPr>
            <w:rFonts w:ascii="Arial" w:hAnsi="Arial"/>
            <w:color w:val="000000"/>
            <w:sz w:val="18"/>
            <w:szCs w:val="18"/>
            <w:lang w:val="pl-PL"/>
          </w:rPr>
          <w:delText>9</w:delText>
        </w:r>
      </w:del>
      <w:del w:id="409" w:author="Nieznany autor" w:date="2024-06-04T13:54:16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. 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Wykonywanie przez Zamawiającego uprawnień gwarancyjnych wynikających z niniejszej umowy jest niezależne od uprawnień wynikających z  rękojmi za wady na podstawie przepisów powszechnie obowiązującego prawa.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7</w:t>
      </w:r>
    </w:p>
    <w:p>
      <w:pPr>
        <w:pStyle w:val="Normal"/>
        <w:spacing w:lineRule="auto" w:line="240" w:before="0" w:after="0"/>
        <w:ind w:hanging="142" w:left="142"/>
        <w:rPr>
          <w:rFonts w:ascii="Arial" w:hAnsi="Arial"/>
          <w:sz w:val="18"/>
          <w:szCs w:val="18"/>
          <w:del w:id="413" w:author="Nieznany autor" w:date="2024-06-04T13:27:44Z"/>
        </w:rPr>
      </w:pPr>
      <w:del w:id="412" w:author="Nieznany autor" w:date="2024-06-04T13:27:44Z">
        <w:r>
          <w:rPr>
            <w:rFonts w:ascii="Arial" w:hAnsi="Arial"/>
            <w:color w:val="000000"/>
            <w:sz w:val="18"/>
            <w:szCs w:val="18"/>
            <w:lang w:val="pl-PL"/>
          </w:rPr>
          <w:delText>1. Jeżeli z przedmiotem niniejszej umowy, wiążą się prawa własności intelektualnej, w tym prawa autorskie, lub prawa własności przemysłowej (w szczególności patent lub inne prawa ochronne),                    z zastrzeżeniem § 1 ust. 8 i 9, wykonawca oświadcza że jest uprawniony do przeniesienia tych praw,              w drodze niniejszej umowy na Zamawiającego w zakresie umożliwiającym użytkowanie przedmiotu umowy zgodnie z zamierzonym przeznaczeniem wynikającym z właściwości przedmiotu umowy. W przypadku zgłoszenia przeciwko Zamawiającemu w związku z użytkowaniem przedmiotu umowy, przez jakikolwiek podmiot jakichkolwiek roszczeń, Wykonawca jest zobowiązany do zwolnienia Zamawiającego z wszelkiej odpowiedzialności z powyższego tytułu, w szczególności zaspokojenia zgłoszonych roszczeń osób trzecich, naprawienia wszelkich poniesionych szkód   i pokrycia wszelkich kosztów.</w:delText>
        </w:r>
      </w:del>
    </w:p>
    <w:p>
      <w:pPr>
        <w:pStyle w:val="Normal"/>
        <w:spacing w:lineRule="auto" w:line="240" w:before="0" w:after="0"/>
        <w:ind w:hanging="142" w:left="142"/>
        <w:rPr>
          <w:rFonts w:ascii="Arial" w:hAnsi="Arial"/>
          <w:sz w:val="18"/>
          <w:szCs w:val="18"/>
        </w:rPr>
      </w:pPr>
      <w:del w:id="414" w:author="Nieznany autor" w:date="2024-06-04T13:27:44Z">
        <w:r>
          <w:rPr>
            <w:rFonts w:ascii="Arial" w:hAnsi="Arial"/>
            <w:color w:val="000000"/>
            <w:sz w:val="18"/>
            <w:szCs w:val="18"/>
            <w:lang w:val="pl-PL"/>
          </w:rPr>
          <w:delText>2</w:delText>
        </w:r>
      </w:del>
      <w:ins w:id="415" w:author="Nieznany autor" w:date="2024-06-04T13:27:46Z">
        <w:r>
          <w:rPr>
            <w:rFonts w:ascii="Arial" w:hAnsi="Arial"/>
            <w:color w:val="000000"/>
            <w:sz w:val="18"/>
            <w:szCs w:val="18"/>
            <w:lang w:val="pl-PL"/>
          </w:rPr>
          <w:t>1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. Wykonawcy nie wolno bez uprzedniej pisemnej zgody Zamawiającego ujawnić treści umowy lub informacji uzyskanej w związku </w:t>
      </w:r>
      <w:ins w:id="417" w:author="Nieznany autor" w:date="2024-05-15T10:52:29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z 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wykonaniem przedmiotu umowy jakiemukolwiek podmiotowi trzeciemu.</w:t>
      </w:r>
    </w:p>
    <w:p>
      <w:pPr>
        <w:pStyle w:val="Normal"/>
        <w:spacing w:lineRule="auto" w:line="240" w:before="0" w:after="0"/>
        <w:ind w:hanging="142" w:left="142"/>
        <w:jc w:val="both"/>
        <w:rPr>
          <w:rFonts w:ascii="Arial" w:hAnsi="Arial"/>
          <w:sz w:val="18"/>
          <w:szCs w:val="18"/>
        </w:rPr>
      </w:pPr>
      <w:ins w:id="419" w:author="Nieznany autor" w:date="2024-06-04T13:27:47Z">
        <w:r>
          <w:rPr>
            <w:rFonts w:ascii="Arial" w:hAnsi="Arial"/>
            <w:color w:val="000000"/>
            <w:sz w:val="18"/>
            <w:szCs w:val="18"/>
            <w:lang w:val="pl-PL"/>
          </w:rPr>
          <w:t>2</w:t>
        </w:r>
      </w:ins>
      <w:del w:id="420" w:author="Nieznany autor" w:date="2024-06-04T13:27:48Z">
        <w:r>
          <w:rPr>
            <w:rFonts w:ascii="Arial" w:hAnsi="Arial"/>
            <w:color w:val="000000"/>
            <w:sz w:val="18"/>
            <w:szCs w:val="18"/>
            <w:lang w:val="pl-PL"/>
          </w:rPr>
          <w:delText>3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 Wykonawcy nie wolno bez uprzedniej pisemnej zgody Zamawiającego wykorzystać jakichkolwiek dokumentów lub informacji, o których mowa w ust. 2 w celach innych niż wykonanie umowy.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  <w:del w:id="423" w:author="Nieznany autor" w:date="2024-06-04T13:28:09Z"/>
        </w:rPr>
      </w:pPr>
      <w:del w:id="422" w:author="Nieznany autor" w:date="2024-06-04T13:28:09Z">
        <w:r>
          <w:rPr>
            <w:rFonts w:ascii="Arial" w:hAnsi="Arial"/>
            <w:color w:val="000000"/>
            <w:sz w:val="18"/>
            <w:szCs w:val="18"/>
            <w:lang w:val="pl-PL"/>
          </w:rPr>
          <w:delText>4. W przypadku naruszenia postanowień ust. 2 i 3 Zamawiający obciąży Wykonawcę karą umowną,                                         o której mowa w § 9 ust. 1 pkt 2</w:delText>
        </w:r>
      </w:del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8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Maksymalna wartość brutto umowy wynosi: ........................... zł, słownie: ..................................................  zł. zgodnie z załącznikiem nr 1 „ Formularzem ofertowym”. Cena brutto zawiera VAT, zgodnie z obowiązującymi przepisami. </w:t>
      </w:r>
    </w:p>
    <w:p>
      <w:pPr>
        <w:pStyle w:val="Normal"/>
        <w:tabs>
          <w:tab w:val="left" w:pos="284" w:leader="none"/>
        </w:tabs>
        <w:spacing w:lineRule="auto" w:line="24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  <w:t>Sposób finansowania:</w:t>
      </w:r>
    </w:p>
    <w:p>
      <w:pPr>
        <w:pStyle w:val="Normal"/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  <w:t>– środki budżetowe - rozdział: …………………., grupa / pozycja: …….</w:t>
      </w:r>
    </w:p>
    <w:p>
      <w:pPr>
        <w:pStyle w:val="Normal"/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  <w:t>– inne - rozdział: …………………., grupa / pozycja: …….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Za wykonanie przedmiotu umowy Wykonawcy przysługuje wynagrodzenie po podpisaniu protokołu odbioru dostawy zgodnie z § 2 ust. 2, według załącznika nr </w:t>
      </w:r>
      <w:del w:id="430" w:author="Nieznany autor" w:date="2024-06-04T13:28:44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3</w:delText>
        </w:r>
      </w:del>
      <w:ins w:id="431" w:author="Nieznany autor" w:date="2024-06-04T13:28:44Z">
        <w:r>
          <w:rPr>
            <w:rFonts w:ascii="Arial" w:hAnsi="Arial"/>
            <w:color w:val="000000"/>
            <w:sz w:val="18"/>
            <w:szCs w:val="18"/>
            <w:lang w:val="pl-PL"/>
          </w:rPr>
          <w:t>2</w:t>
        </w:r>
      </w:ins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do niniejszej umowy. 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Podstawą do wypłaty wynagrodzenia będzie prawidłowo wystawiona przez Wykonawcę po dostawie faktura VAT.  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>Jako Płatnik w fakturach zostanie wskazany Zamawiający:</w:t>
      </w:r>
    </w:p>
    <w:p>
      <w:pPr>
        <w:pStyle w:val="Normal"/>
        <w:spacing w:lineRule="auto" w:line="240"/>
        <w:ind w:left="284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>Komenda Wojewódzka Policji w Łodzi, NIP 726-000-44-58</w:t>
      </w:r>
    </w:p>
    <w:p>
      <w:pPr>
        <w:pStyle w:val="Normal"/>
        <w:spacing w:lineRule="auto" w:line="240"/>
        <w:ind w:left="284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>91-048 Łódź, ul. Lutomierska 108/112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Termin płatności - </w:t>
      </w: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>do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</w:t>
      </w:r>
      <w:del w:id="440" w:author="Nieznany autor" w:date="2024-09-19T10:42:46Z">
        <w:r>
          <w:rPr>
            <w:rFonts w:eastAsia="Calibri" w:cs="Arial" w:ascii="Arial" w:hAnsi="Arial"/>
            <w:b/>
            <w:bCs/>
            <w:color w:val="000000"/>
            <w:sz w:val="18"/>
            <w:szCs w:val="18"/>
            <w:lang w:val="pl-PL" w:eastAsia="en-US" w:bidi="ar-SA"/>
          </w:rPr>
          <w:delText xml:space="preserve">dnia </w:delText>
        </w:r>
      </w:del>
      <w:del w:id="441" w:author="Nieznany autor" w:date="2024-09-19T09:59:14Z">
        <w:r>
          <w:rPr>
            <w:rFonts w:eastAsia="Calibri" w:cs="Arial" w:ascii="Arial" w:hAnsi="Arial"/>
            <w:b/>
            <w:bCs/>
            <w:color w:val="000000"/>
            <w:sz w:val="18"/>
            <w:szCs w:val="18"/>
            <w:lang w:val="pl-PL" w:eastAsia="en-US" w:bidi="ar-SA"/>
          </w:rPr>
          <w:delText xml:space="preserve">28.06.2024 </w:delText>
        </w:r>
      </w:del>
      <w:del w:id="442" w:author="Nieznany autor" w:date="2024-09-19T10:42:46Z">
        <w:r>
          <w:rPr>
            <w:rFonts w:eastAsia="Calibri" w:cs="Arial" w:ascii="Arial" w:hAnsi="Arial"/>
            <w:b/>
            <w:bCs/>
            <w:color w:val="000000"/>
            <w:sz w:val="18"/>
            <w:szCs w:val="18"/>
            <w:lang w:val="pl-PL" w:eastAsia="en-US" w:bidi="ar-SA"/>
          </w:rPr>
          <w:delText>roku</w:delText>
        </w:r>
      </w:del>
      <w:ins w:id="443" w:author="Nieznany autor" w:date="2024-09-19T10:42:46Z">
        <w:r>
          <w:rPr>
            <w:rFonts w:ascii="Arial" w:hAnsi="Arial"/>
            <w:b/>
            <w:bCs/>
            <w:color w:val="000000"/>
            <w:sz w:val="18"/>
            <w:szCs w:val="18"/>
            <w:lang w:val="pl-PL"/>
          </w:rPr>
          <w:t>14 dni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, po doręczeniu prawidłowo wystawionej faktury, która zawierać będzie numer rachunku bankowego Wykonawcy, znajdujący się w wykazie podmiotów prowadzonym przez administrację skarbową na podstawie odrębnych przepisów podatkowych.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Zapłata należności następować będzie przelewem na rachunek bankowy Wykonawcy, znajdujący                          się w wykazie podmiotów prowadzonym przez administrację skarbową na podstawie odrębnych przepisów podatkowych.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 przypadku braku rachunku bankowego w wykazie na dzień płatności faktury,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podaniem przez Wykonawcę rachunku nie znajdującego się w wykazie lub brakiem rachunku bankowego Wykonawcy w wykazie.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Wykonawca nie może bez zgody Zamawiającego przenieść wierzytelności wynikających z niniejszej umowy na osoby trzecie.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 dzień zapłaty uważa się datę obciążenia rachunku bankowego Zamawiającego – Komendy Wojewódzkiej Policji w Łodzi</w:t>
      </w:r>
    </w:p>
    <w:p>
      <w:pPr>
        <w:pStyle w:val="Normal"/>
        <w:numPr>
          <w:ilvl w:val="0"/>
          <w:numId w:val="12"/>
        </w:numPr>
        <w:tabs>
          <w:tab w:val="left" w:pos="284" w:leader="none"/>
        </w:tabs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Wszelkie rozliczenia finansowe w ramach niniejszej</w:t>
      </w:r>
      <w:del w:id="451" w:author="Nieznany autor" w:date="2024-05-15T10:53:37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>.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 Umowy będą prowadzone wyłącznie w złotych polskich.</w:t>
      </w:r>
    </w:p>
    <w:p>
      <w:pPr>
        <w:pStyle w:val="Normal"/>
        <w:spacing w:lineRule="auto" w:line="24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9</w:t>
      </w:r>
    </w:p>
    <w:p>
      <w:pPr>
        <w:pStyle w:val="Normal"/>
        <w:numPr>
          <w:ilvl w:val="0"/>
          <w:numId w:val="13"/>
        </w:numPr>
        <w:spacing w:lineRule="auto" w:line="24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Zamawiający może obciążyć Wykonawcę karami umownymi:</w:t>
      </w:r>
    </w:p>
    <w:p>
      <w:pPr>
        <w:pStyle w:val="Normal"/>
        <w:numPr>
          <w:ilvl w:val="0"/>
          <w:numId w:val="14"/>
        </w:numPr>
        <w:spacing w:lineRule="auto" w:line="240"/>
        <w:ind w:hanging="0" w:left="1003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 zwłokę w realizacji umowy w wysokości 0,5% wartości brutto niedostarczonego sprzętu za każdy rozpoczęty dzień roboczy zwłoki w jego dostawie, względem terminu, o którym mowa w § 2 ust. 1, nie więcej, niż 5% wartości brutto umowy, o której mowa w § 8 ust. 1,</w:t>
      </w:r>
    </w:p>
    <w:p>
      <w:pPr>
        <w:pStyle w:val="Normal"/>
        <w:numPr>
          <w:ilvl w:val="0"/>
          <w:numId w:val="14"/>
        </w:numPr>
        <w:spacing w:lineRule="auto" w:line="240"/>
        <w:ind w:hanging="0" w:left="1003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za dostarczenie towaru wadliwego i zwłokę w realizacji obowiązków wynikających z § 5, § 6, §7 </w:t>
      </w:r>
      <w:del w:id="457" w:author="Nieznany autor" w:date="2024-09-19T10:25:03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 xml:space="preserve">umowy, </w:t>
      </w:r>
      <w:del w:id="459" w:author="791055" w:date="2024-06-12T14:38:46Z">
        <w:r>
          <w:rPr>
            <w:rFonts w:ascii="Arial" w:hAnsi="Arial"/>
            <w:color w:val="000000"/>
            <w:sz w:val="18"/>
            <w:szCs w:val="18"/>
            <w:lang w:val="pl-PL"/>
          </w:rPr>
          <w:delText>z zastrzeżeniem pkt 4</w:delText>
        </w:r>
      </w:del>
      <w:del w:id="460" w:author="Nieznany autor" w:date="2024-09-19T10:25:04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, </w:delText>
        </w:r>
      </w:del>
      <w:r>
        <w:rPr>
          <w:rFonts w:ascii="Arial" w:hAnsi="Arial"/>
          <w:color w:val="000000"/>
          <w:sz w:val="18"/>
          <w:szCs w:val="18"/>
          <w:lang w:val="pl-PL"/>
          <w:rPrChange w:id="0" w:author="Nieznany autor" w:date="2024-09-19T11:17:41Z"/>
        </w:rPr>
        <w:t>w wysokości 1.000,00 zł (jeden tysiąc złotych) odpowiednio - za każdy stwierdzony przypadek lub każdy rozpoczęty dzień zwłoki, nie więcej, niż 5% wartości brutto umowy, o której mowa w § 8 ust. 1,</w:t>
      </w:r>
    </w:p>
    <w:p>
      <w:pPr>
        <w:pStyle w:val="Normal"/>
        <w:numPr>
          <w:ilvl w:val="0"/>
          <w:numId w:val="14"/>
        </w:numPr>
        <w:spacing w:lineRule="auto" w:line="240"/>
        <w:ind w:hanging="0" w:left="1003"/>
        <w:jc w:val="both"/>
        <w:rPr>
          <w:rFonts w:ascii="Arial" w:hAnsi="Arial"/>
          <w:sz w:val="18"/>
          <w:szCs w:val="18"/>
          <w:del w:id="465" w:author="Nieznany autor" w:date="2024-09-19T10:19:30Z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 odstąpienie od umowy przez którąkolwiek ze stron z przyczyn leżących po stronie Wykonawcy w wysokości 10% wartości brutto, o której mowa w § 8 ust. 1</w:t>
      </w:r>
      <w:ins w:id="463" w:author="791055" w:date="2024-06-12T14:39:47Z">
        <w:r>
          <w:rPr>
            <w:rFonts w:ascii="Arial" w:hAnsi="Arial"/>
            <w:color w:val="000000"/>
            <w:sz w:val="18"/>
            <w:szCs w:val="18"/>
            <w:lang w:val="pl-PL"/>
          </w:rPr>
          <w:t>.</w:t>
        </w:r>
      </w:ins>
      <w:del w:id="464" w:author="791055" w:date="2024-06-12T14:39:47Z">
        <w:r>
          <w:rPr>
            <w:rFonts w:ascii="Arial" w:hAnsi="Arial"/>
            <w:color w:val="000000"/>
            <w:sz w:val="18"/>
            <w:szCs w:val="18"/>
            <w:lang w:val="pl-PL"/>
          </w:rPr>
          <w:delText>,</w:delText>
        </w:r>
      </w:del>
    </w:p>
    <w:p>
      <w:pPr>
        <w:pStyle w:val="Normal"/>
        <w:widowControl w:val="false"/>
        <w:suppressAutoHyphens w:val="true"/>
        <w:bidi w:val="0"/>
        <w:spacing w:lineRule="auto" w:line="276" w:before="120" w:after="0"/>
        <w:ind w:hanging="0" w:left="1003"/>
        <w:jc w:val="both"/>
        <w:rPr>
          <w:rFonts w:ascii="Arial" w:hAnsi="Arial"/>
          <w:sz w:val="18"/>
          <w:szCs w:val="18"/>
        </w:rPr>
      </w:pPr>
      <w:del w:id="466" w:author="791055" w:date="2024-06-12T14:38:41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za niedotrzymanie terminów, o których mowa w § 6 ust. 3 </w:delText>
        </w:r>
      </w:del>
      <w:del w:id="467" w:author="791055" w:date="2024-06-12T14:19:38Z">
        <w:r>
          <w:rPr>
            <w:rFonts w:ascii="Arial" w:hAnsi="Arial"/>
            <w:color w:val="000000"/>
            <w:sz w:val="18"/>
            <w:szCs w:val="18"/>
            <w:lang w:val="pl-PL"/>
          </w:rPr>
          <w:delText xml:space="preserve">i 9 </w:delText>
        </w:r>
      </w:del>
      <w:del w:id="468" w:author="791055" w:date="2024-06-12T14:38:39Z">
        <w:r>
          <w:rPr>
            <w:rFonts w:ascii="Arial" w:hAnsi="Arial"/>
            <w:color w:val="000000"/>
            <w:sz w:val="18"/>
            <w:szCs w:val="18"/>
            <w:lang w:val="pl-PL"/>
          </w:rPr>
          <w:delText>umowy w wysokości 3.000,00 zł  (trzy tysiące złotych) za każdy rozpoczęty dzień roboczy zwłoki, nie więcej, niż 5% wartości brutto umowy, o której mowa w § 8 ust. 1</w:delText>
        </w:r>
      </w:del>
      <w:ins w:id="469" w:author="Nieznany autor" w:date="2024-05-15T10:54:57Z">
        <w:del w:id="470" w:author="791055" w:date="2024-06-12T14:38:39Z">
          <w:r>
            <w:rPr>
              <w:rFonts w:ascii="Arial" w:hAnsi="Arial"/>
              <w:color w:val="000000"/>
              <w:sz w:val="18"/>
              <w:szCs w:val="18"/>
              <w:lang w:val="pl-PL"/>
            </w:rPr>
            <w:delText>.</w:delText>
          </w:r>
        </w:del>
      </w:ins>
      <w:del w:id="471" w:author="Nieznany autor" w:date="2024-05-15T10:54:57Z">
        <w:r>
          <w:rPr>
            <w:rFonts w:ascii="Arial" w:hAnsi="Arial"/>
            <w:color w:val="000000"/>
            <w:sz w:val="18"/>
            <w:szCs w:val="18"/>
            <w:lang w:val="pl-PL"/>
          </w:rPr>
          <w:delText>,</w:delText>
        </w:r>
      </w:del>
    </w:p>
    <w:p>
      <w:pPr>
        <w:pStyle w:val="Normal"/>
        <w:numPr>
          <w:ilvl w:val="0"/>
          <w:numId w:val="13"/>
        </w:numPr>
        <w:spacing w:lineRule="auto" w:line="24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Zamawiający zastrzega sobie prawo potrącenia naliczonych kar umownych z należności  przysługującej Wykonawcy.</w:t>
      </w:r>
    </w:p>
    <w:p>
      <w:pPr>
        <w:pStyle w:val="Normal"/>
        <w:numPr>
          <w:ilvl w:val="0"/>
          <w:numId w:val="13"/>
        </w:numPr>
        <w:spacing w:lineRule="auto" w:line="24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Zamawiający ma prawo odstąpić od umowy i naliczyć karę umowną, o której mowa w ust. 1 pkt 3, </w:t>
        <w:br/>
        <w:t>w przypadku, gdy:</w:t>
      </w:r>
    </w:p>
    <w:p>
      <w:pPr>
        <w:pStyle w:val="Normal"/>
        <w:numPr>
          <w:ilvl w:val="0"/>
          <w:numId w:val="15"/>
        </w:numPr>
        <w:spacing w:lineRule="auto" w:line="240"/>
        <w:ind w:hanging="357" w:left="143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Wykonawca dwukrotnie naruszył obowiązki, o których mowa w § 1, § 5, § 6,</w:t>
      </w:r>
    </w:p>
    <w:p>
      <w:pPr>
        <w:pStyle w:val="Normal"/>
        <w:numPr>
          <w:ilvl w:val="0"/>
          <w:numId w:val="15"/>
        </w:numPr>
        <w:spacing w:lineRule="auto" w:line="240"/>
        <w:ind w:hanging="357" w:left="143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dostarczony przedmiot umowy ma wady istotne (uniemożliwiające właściwe                                   lub zamierzone przez Zamawiającego funkcjonowanie przedmiotu umowy) lub nie dające się usunąć,</w:t>
      </w:r>
    </w:p>
    <w:p>
      <w:pPr>
        <w:pStyle w:val="Normal"/>
        <w:numPr>
          <w:ilvl w:val="0"/>
          <w:numId w:val="15"/>
        </w:numPr>
        <w:spacing w:lineRule="auto" w:line="240"/>
        <w:ind w:hanging="357" w:left="143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Wykonawca dopuści się zwłoki w realizacji umowy, względem terminu, o którym mowa                                         w § 2 ust. 1 przekraczającej 10 dni roboczych. </w:t>
      </w:r>
    </w:p>
    <w:p>
      <w:pPr>
        <w:pStyle w:val="Normal"/>
        <w:numPr>
          <w:ilvl w:val="0"/>
          <w:numId w:val="13"/>
        </w:numPr>
        <w:spacing w:lineRule="auto" w:line="24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Zamawiający zastrzega sobie prawo dochodzenia na zasadach ogólnych odszkodowania przenoszącego wysokość kar umownych.</w:t>
      </w:r>
    </w:p>
    <w:p>
      <w:pPr>
        <w:pStyle w:val="Normal"/>
        <w:numPr>
          <w:ilvl w:val="0"/>
          <w:numId w:val="13"/>
        </w:numPr>
        <w:spacing w:lineRule="auto" w:line="24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Żadna ze stron nie będzie odpowiedzialna za niewykonanie lub nienależyte wykonanie swoich zobowiązań </w:t>
      </w:r>
      <w:ins w:id="479" w:author="Nieznany autor" w:date="2024-09-19T11:22:25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             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 ramach umowy, jeżeli takie niewykonanie lub nienależyte wykonanie jest wynikiem „Siły Wyższej”. </w:t>
      </w:r>
      <w:del w:id="481" w:author="Nieznany autor" w:date="2024-09-19T11:22:28Z">
        <w:r>
          <w:rPr>
            <w:rFonts w:eastAsia="Calibri" w:cs="Arial" w:ascii="Arial" w:hAnsi="Arial"/>
            <w:color w:val="000000"/>
            <w:sz w:val="18"/>
            <w:szCs w:val="18"/>
            <w:lang w:val="pl-PL" w:eastAsia="en-US" w:bidi="ar-SA"/>
          </w:rPr>
          <w:delText xml:space="preserve"> </w:delText>
        </w:r>
      </w:del>
      <w:ins w:id="482" w:author="Nieznany autor" w:date="2024-09-19T11:22:29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                     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 rozumieniu niniejszej umowy, „Siła Wyższa” oznacza okoliczności pozostające poza kontrolą Stron umowy</w:t>
      </w:r>
      <w:ins w:id="484" w:author="Nieznany autor" w:date="2024-09-19T11:22:32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  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 i uniemożliwiające lub znacznie utrudniające wykonanie przez tę Stronę jej zobowiązań, których nie można było przewidzieć  w chwili zawarcia umowy ani im zapobiec przy dołożeniu należytej staranności.</w:t>
      </w:r>
    </w:p>
    <w:p>
      <w:pPr>
        <w:pStyle w:val="Normal"/>
        <w:numPr>
          <w:ilvl w:val="0"/>
          <w:numId w:val="13"/>
        </w:numPr>
        <w:spacing w:lineRule="auto" w:line="24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Za „Siłę Wyższą” nie uznaje się niedotrzymania zobowiązań przez kontrahenta – dostawcę Wykonawcy. </w:t>
      </w:r>
    </w:p>
    <w:p>
      <w:pPr>
        <w:pStyle w:val="Normal"/>
        <w:numPr>
          <w:ilvl w:val="0"/>
          <w:numId w:val="13"/>
        </w:numPr>
        <w:spacing w:lineRule="auto" w:line="24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 przypadku zaistnienia okoliczności „ Siły Wyższej” Strona, która powołuje się na tę okoliczność, niezwłocznie zawiadomi drugą Stronę na piśmie o jej zaistnieniu i przyczynach. </w:t>
      </w:r>
    </w:p>
    <w:p>
      <w:pPr>
        <w:pStyle w:val="Normal"/>
        <w:numPr>
          <w:ilvl w:val="0"/>
          <w:numId w:val="13"/>
        </w:numPr>
        <w:spacing w:lineRule="auto" w:line="240"/>
        <w:ind w:hanging="283" w:left="56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 razie zaistnienia „Siły Wyższej” wpływającej na termin realizacji umowy, Strony zobowiązują się w terminie 14 (czternastu) dni od dnia zawiadomienia, o którym mowa w ust. 7, ustalić nowy termin wykonania niniejszej umowy lub ewentualnie podjąć decyzję o odstąpieniu od umowy/rozwiązaniu za porozumieniem Stron. </w:t>
      </w:r>
    </w:p>
    <w:p>
      <w:pPr>
        <w:pStyle w:val="Normal"/>
        <w:spacing w:lineRule="auto" w:line="240" w:before="0" w:after="0"/>
        <w:ind w:left="284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10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hanging="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Zamawiający przewiduje możliwość dokonania zmian w treści umowy w stosunku do treści oferty Wykonawcy w sytuacji, gdy:</w:t>
      </w:r>
    </w:p>
    <w:p>
      <w:pPr>
        <w:pStyle w:val="Normal"/>
        <w:numPr>
          <w:ilvl w:val="0"/>
          <w:numId w:val="17"/>
        </w:numPr>
        <w:spacing w:lineRule="auto" w:line="240" w:before="63" w:after="0"/>
        <w:ind w:hanging="0" w:left="72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powstała możliwość zastosowania nowszych i korzystniejszych dla Zamawiającego rozwiązań technologicznych lub technicznych, niż istniejące w chwili podpisania umowy, nie powodujących zmian przedmiotu umowy i nie powodujących zmiany wartości umowy, </w:t>
      </w:r>
    </w:p>
    <w:p>
      <w:pPr>
        <w:pStyle w:val="Normal"/>
        <w:numPr>
          <w:ilvl w:val="0"/>
          <w:numId w:val="17"/>
        </w:numPr>
        <w:spacing w:lineRule="auto" w:line="240" w:before="63" w:after="0"/>
        <w:ind w:hanging="0" w:left="720"/>
        <w:jc w:val="both"/>
        <w:rPr>
          <w:rFonts w:ascii="Arial" w:hAnsi="Arial"/>
          <w:sz w:val="18"/>
          <w:szCs w:val="18"/>
          <w:del w:id="493" w:author="791055" w:date="2024-06-12T14:40:22Z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realizacja przedmiotu umowy wymaga uzyskania stosownych dokumentów z urzędów administracji państwowej, a z przyczyn niezależnych od Wykonawcy niemożliwe było uzyskanie tych dokumentów </w:t>
      </w:r>
    </w:p>
    <w:p>
      <w:pPr>
        <w:pStyle w:val="Normal"/>
        <w:widowControl w:val="false"/>
        <w:numPr>
          <w:ilvl w:val="0"/>
          <w:numId w:val="17"/>
        </w:numPr>
        <w:suppressAutoHyphens w:val="true"/>
        <w:bidi w:val="0"/>
        <w:spacing w:lineRule="auto" w:line="276" w:before="120" w:after="0"/>
        <w:ind w:hanging="0" w:left="720"/>
        <w:jc w:val="both"/>
        <w:rPr>
          <w:rFonts w:ascii="Arial" w:hAnsi="Arial"/>
          <w:sz w:val="18"/>
          <w:szCs w:val="18"/>
          <w:del w:id="496" w:author="Nieznany autor" w:date="2024-06-12T15:26:50Z"/>
        </w:rPr>
      </w:pPr>
      <w:ins w:id="494" w:author="Nieznany autor" w:date="2024-09-19T11:22:47Z">
        <w:r>
          <w:rPr>
            <w:rFonts w:ascii="Arial" w:hAnsi="Arial"/>
            <w:color w:val="000000"/>
            <w:sz w:val="18"/>
            <w:szCs w:val="18"/>
            <w:lang w:val="pl-PL"/>
          </w:rPr>
          <w:t xml:space="preserve">                   </w:t>
        </w:r>
      </w:ins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 terminach przewidzianych w przepisach prawa – dopuszcza się możliwość wydłużenia terminu realizacji umowy o czas niezbędny do uzyskania tych dokumentów,</w:t>
      </w:r>
    </w:p>
    <w:p>
      <w:pPr>
        <w:pStyle w:val="Normal"/>
        <w:widowControl w:val="false"/>
        <w:numPr>
          <w:ilvl w:val="0"/>
          <w:numId w:val="17"/>
        </w:numPr>
        <w:suppressAutoHyphens w:val="true"/>
        <w:bidi w:val="0"/>
        <w:spacing w:lineRule="auto" w:line="276" w:before="120" w:after="0"/>
        <w:ind w:hanging="0" w:left="720"/>
        <w:jc w:val="both"/>
        <w:rPr>
          <w:rFonts w:ascii="Arial" w:hAnsi="Arial"/>
          <w:sz w:val="18"/>
          <w:szCs w:val="18"/>
        </w:rPr>
      </w:pPr>
      <w:del w:id="497" w:author="791055" w:date="2024-06-12T14:40:31Z">
        <w:r>
          <w:rPr>
            <w:rFonts w:ascii="Arial" w:hAnsi="Arial"/>
            <w:color w:val="000000"/>
            <w:sz w:val="18"/>
            <w:szCs w:val="18"/>
            <w:lang w:val="pl-PL"/>
          </w:rPr>
          <w:delText>w przypadku przedłużającej się procedury udzielenia zamówienia publicznego na skutek korzystania przez Wykonawców ze środków ochrony prawnej – dopuszcza się możliwość wydłużenia terminu realizacji umowy o czas trwania procedury odwoławczej.</w:delText>
        </w:r>
      </w:del>
    </w:p>
    <w:p>
      <w:pPr>
        <w:pStyle w:val="Normal"/>
        <w:spacing w:lineRule="auto" w:line="240" w:before="63" w:after="0"/>
        <w:ind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2.</w:t>
        <w:tab/>
        <w:t xml:space="preserve">Wszelkie zmiany lub uzupełnienia niniejszej umowy wymagają formy pisemnego aneksu, pod rygorem nieważności. </w:t>
      </w:r>
    </w:p>
    <w:p>
      <w:pPr>
        <w:pStyle w:val="Normal"/>
        <w:tabs>
          <w:tab w:val="clear" w:pos="284"/>
          <w:tab w:val="center" w:pos="4706" w:leader="none"/>
          <w:tab w:val="left" w:pos="571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  <w:t>§ 11</w:t>
      </w:r>
    </w:p>
    <w:p>
      <w:pPr>
        <w:pStyle w:val="Normal"/>
        <w:numPr>
          <w:ilvl w:val="0"/>
          <w:numId w:val="18"/>
        </w:numPr>
        <w:spacing w:lineRule="auto" w:line="240" w:before="63" w:after="0"/>
        <w:ind w:hanging="360" w:left="283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 razie wystąpienia istotnej zmiany okoliczności powodującej, że wykonanie umowy nie leży  </w:t>
        <w:br/>
        <w:t xml:space="preserve">w interesie publicznym, czego nie można było przewidzieć w chwili zawarcia umowy,  Zamawiający może odstąpić od umowy w terminie 30 dni od powzięcia wiadomości o powyższych okolicznościach. </w:t>
        <w:br/>
        <w:t>W takim przypadku Wykonawca może żądać wynagrodzenia należnego z tytułu wykonania części umowy.</w:t>
      </w:r>
    </w:p>
    <w:p>
      <w:pPr>
        <w:pStyle w:val="Normal"/>
        <w:numPr>
          <w:ilvl w:val="0"/>
          <w:numId w:val="18"/>
        </w:numPr>
        <w:spacing w:lineRule="auto" w:line="240" w:before="63" w:after="0"/>
        <w:ind w:hanging="36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W przypadku postawienia Wykonawcy w stan likwidacji lub zajęcia jego majątku, Zamawiający ma prawo odstąpić od umowy. </w:t>
      </w:r>
    </w:p>
    <w:p>
      <w:pPr>
        <w:pStyle w:val="Normal"/>
        <w:numPr>
          <w:ilvl w:val="0"/>
          <w:numId w:val="18"/>
        </w:numPr>
        <w:spacing w:lineRule="auto" w:line="240" w:before="63" w:after="0"/>
        <w:ind w:hanging="360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Przyjmuje się, że odstąpienie przez Zamawiającego od umowy z powodu rozwiązania konsorcjum  </w:t>
        <w:br/>
        <w:t>z woli jego uczestników, stanowi podstawę do naliczenia kary umownej określonej w § 9 ust. 1 pkt 3.</w:t>
      </w:r>
    </w:p>
    <w:p>
      <w:pPr>
        <w:pStyle w:val="Normal"/>
        <w:tabs>
          <w:tab w:val="clear" w:pos="284"/>
          <w:tab w:val="center" w:pos="4706" w:leader="none"/>
          <w:tab w:val="left" w:pos="6813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  <w:t>§ 12</w:t>
      </w:r>
    </w:p>
    <w:p>
      <w:pPr>
        <w:pStyle w:val="Normal"/>
        <w:spacing w:lineRule="auto" w:line="240" w:before="63" w:after="0"/>
        <w:ind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1.  W razie powstania sporu na tle wykonywania niniejszej umowy strony są zobowiązane przede  wszystkim do wyczerpania drogi postępowania polubownego.</w:t>
      </w:r>
    </w:p>
    <w:p>
      <w:pPr>
        <w:pStyle w:val="Normal"/>
        <w:spacing w:lineRule="auto" w:line="240" w:before="63" w:after="0"/>
        <w:ind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2.  Wszczęcie postępowania polubownego następuje poprzez skierowanie na piśmie konkretnego roszczenia </w:t>
      </w:r>
      <w:bookmarkStart w:id="2" w:name="_GoBack"/>
      <w:bookmarkEnd w:id="2"/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do drugiej strony.</w:t>
      </w:r>
    </w:p>
    <w:p>
      <w:pPr>
        <w:pStyle w:val="Normal"/>
        <w:spacing w:lineRule="auto" w:line="240"/>
        <w:ind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3.   Strona ta ma obowiązek do pisemnego ustosunkowania się do zgłoszonego roszczenia w terminie  21 dni od daty zgłoszenia. Brak ustosunkowania się do żądania strony będzie oznaczał uznanie roszczenia za uzasadnione.</w:t>
      </w:r>
    </w:p>
    <w:p>
      <w:pPr>
        <w:pStyle w:val="Normal"/>
        <w:spacing w:lineRule="auto" w:line="240"/>
        <w:ind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4. Spory wynikłe na tle realizacji niniejszej umowy rozpatrywać będzie Sąd właściwy dla siedziby </w:t>
        <w:br/>
        <w:t xml:space="preserve">    Zamawiającego, po bezskutecznym przeprowadzeniu postępowania polubownego, o którym mowa  w ust 1-3.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§ 13</w:t>
      </w:r>
    </w:p>
    <w:p>
      <w:pPr>
        <w:pStyle w:val="Normal"/>
        <w:numPr>
          <w:ilvl w:val="0"/>
          <w:numId w:val="19"/>
        </w:numPr>
        <w:spacing w:lineRule="auto" w:line="240"/>
        <w:ind w:hanging="0" w:left="35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W nie uregulowanych niniejszą umową stosuje się przepisy prawa polskiego.</w:t>
      </w:r>
    </w:p>
    <w:p>
      <w:pPr>
        <w:pStyle w:val="Normal"/>
        <w:numPr>
          <w:ilvl w:val="0"/>
          <w:numId w:val="19"/>
        </w:numPr>
        <w:spacing w:lineRule="auto" w:line="240"/>
        <w:ind w:hanging="0" w:left="35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Umowę niniejszą sporządzono w dwóch jednobrzmiących egzemplarzach, po jednym egzemplarzu                             dla każdej ze Stron. </w:t>
      </w:r>
    </w:p>
    <w:p>
      <w:pPr>
        <w:pStyle w:val="Normal"/>
        <w:spacing w:lineRule="auto" w:line="276"/>
        <w:jc w:val="both"/>
        <w:rPr>
          <w:rFonts w:ascii="Arial" w:hAnsi="Arial"/>
          <w:color w:val="000000"/>
          <w:sz w:val="18"/>
          <w:szCs w:val="18"/>
          <w:lang w:val="pl-PL"/>
          <w:del w:id="513" w:author="Nieznany autor" w:date="2024-05-17T09:08:44Z"/>
        </w:rPr>
      </w:pPr>
      <w:del w:id="512" w:author="Nieznany autor" w:date="2024-05-17T09:08:44Z">
        <w:r>
          <w:rPr>
            <w:rFonts w:ascii="Arial" w:hAnsi="Arial"/>
            <w:color w:val="000000"/>
            <w:sz w:val="18"/>
            <w:szCs w:val="18"/>
            <w:lang w:val="pl-PL"/>
          </w:rPr>
        </w:r>
      </w:del>
    </w:p>
    <w:p>
      <w:pPr>
        <w:pStyle w:val="Normal"/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tabs>
          <w:tab w:val="clear" w:pos="284"/>
          <w:tab w:val="left" w:pos="2650" w:leader="none"/>
        </w:tabs>
        <w:spacing w:lineRule="auto" w:line="240"/>
        <w:jc w:val="both"/>
        <w:rPr>
          <w:rFonts w:ascii="Arial" w:hAnsi="Arial"/>
          <w:sz w:val="18"/>
          <w:szCs w:val="18"/>
          <w:del w:id="515" w:author="Nieznany autor" w:date="2024-09-19T11:23:10Z"/>
        </w:rPr>
      </w:pPr>
      <w:del w:id="514" w:author="Nieznany autor" w:date="2024-09-19T11:23:10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2650" w:leader="none"/>
        </w:tabs>
        <w:spacing w:lineRule="auto" w:line="240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</w:r>
    </w:p>
    <w:p>
      <w:pPr>
        <w:pStyle w:val="Normal"/>
        <w:tabs>
          <w:tab w:val="clear" w:pos="284"/>
          <w:tab w:val="left" w:pos="6521" w:leader="none"/>
        </w:tabs>
        <w:spacing w:lineRule="auto" w:line="240"/>
        <w:ind w:left="357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 xml:space="preserve">ZAMAWIAJĄCY                                                                                                       WYKONAWCA </w:t>
      </w:r>
    </w:p>
    <w:p>
      <w:pPr>
        <w:pStyle w:val="Normal"/>
        <w:shd w:val="clear" w:color="auto" w:fill="FFFFFF"/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sz w:val="18"/>
          <w:szCs w:val="18"/>
          <w:ins w:id="519" w:author="Nieznany autor" w:date="2024-09-19T10:25:32Z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</w:r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21" w:author="Nieznany autor" w:date="2024-09-19T10:25:32Z"/>
        </w:rPr>
      </w:pPr>
      <w:ins w:id="520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23" w:author="Nieznany autor" w:date="2024-09-19T10:25:32Z"/>
        </w:rPr>
      </w:pPr>
      <w:ins w:id="522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25" w:author="Nieznany autor" w:date="2024-09-19T10:25:32Z"/>
        </w:rPr>
      </w:pPr>
      <w:ins w:id="524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27" w:author="Nieznany autor" w:date="2024-09-19T10:25:32Z"/>
        </w:rPr>
      </w:pPr>
      <w:ins w:id="526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29" w:author="Nieznany autor" w:date="2024-09-19T10:25:32Z"/>
        </w:rPr>
      </w:pPr>
      <w:ins w:id="528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31" w:author="Nieznany autor" w:date="2024-09-19T10:25:32Z"/>
        </w:rPr>
      </w:pPr>
      <w:ins w:id="530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33" w:author="Nieznany autor" w:date="2024-09-19T10:25:32Z"/>
        </w:rPr>
      </w:pPr>
      <w:ins w:id="532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35" w:author="Nieznany autor" w:date="2024-09-19T10:25:32Z"/>
        </w:rPr>
      </w:pPr>
      <w:ins w:id="534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37" w:author="Nieznany autor" w:date="2024-09-19T10:25:32Z"/>
        </w:rPr>
      </w:pPr>
      <w:ins w:id="536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39" w:author="Nieznany autor" w:date="2024-09-19T10:25:32Z"/>
        </w:rPr>
      </w:pPr>
      <w:ins w:id="538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41" w:author="Nieznany autor" w:date="2024-09-19T10:25:32Z"/>
        </w:rPr>
      </w:pPr>
      <w:ins w:id="540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43" w:author="Nieznany autor" w:date="2024-09-19T10:25:32Z"/>
        </w:rPr>
      </w:pPr>
      <w:ins w:id="542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45" w:author="Nieznany autor" w:date="2024-09-19T10:25:32Z"/>
        </w:rPr>
      </w:pPr>
      <w:ins w:id="544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47" w:author="Nieznany autor" w:date="2024-09-19T10:25:32Z"/>
        </w:rPr>
      </w:pPr>
      <w:ins w:id="546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49" w:author="Nieznany autor" w:date="2024-09-19T10:25:32Z"/>
        </w:rPr>
      </w:pPr>
      <w:ins w:id="548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51" w:author="Nieznany autor" w:date="2024-09-19T10:25:32Z"/>
        </w:rPr>
      </w:pPr>
      <w:ins w:id="550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53" w:author="Nieznany autor" w:date="2024-09-19T10:25:32Z"/>
        </w:rPr>
      </w:pPr>
      <w:ins w:id="552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55" w:author="Nieznany autor" w:date="2024-09-19T10:25:32Z"/>
        </w:rPr>
      </w:pPr>
      <w:ins w:id="554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57" w:author="Nieznany autor" w:date="2024-09-19T10:25:32Z"/>
        </w:rPr>
      </w:pPr>
      <w:ins w:id="556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59" w:author="Nieznany autor" w:date="2024-09-19T10:25:32Z"/>
        </w:rPr>
      </w:pPr>
      <w:ins w:id="558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61" w:author="Nieznany autor" w:date="2024-09-19T10:25:32Z"/>
        </w:rPr>
      </w:pPr>
      <w:ins w:id="560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63" w:author="Nieznany autor" w:date="2024-09-19T10:25:32Z"/>
        </w:rPr>
      </w:pPr>
      <w:ins w:id="562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65" w:author="Nieznany autor" w:date="2024-09-19T10:25:32Z"/>
        </w:rPr>
      </w:pPr>
      <w:ins w:id="564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hd w:val="clear" w:color="auto" w:fill="FFFFFF"/>
        <w:tabs>
          <w:tab w:val="clear" w:pos="284"/>
          <w:tab w:val="left" w:pos="1970" w:leader="none"/>
        </w:tabs>
        <w:spacing w:lineRule="auto" w:line="240"/>
        <w:jc w:val="both"/>
        <w:rPr>
          <w:rFonts w:ascii="Arial" w:hAnsi="Arial"/>
          <w:color w:val="000000"/>
          <w:sz w:val="18"/>
          <w:szCs w:val="18"/>
          <w:lang w:val="pl-PL"/>
          <w:ins w:id="567" w:author="Nieznany autor" w:date="2024-09-19T10:25:32Z"/>
        </w:rPr>
      </w:pPr>
      <w:ins w:id="566" w:author="Nieznany autor" w:date="2024-09-19T10:25:32Z">
        <w:r>
          <w:rPr>
            <w:rFonts w:ascii="Arial" w:hAnsi="Arial"/>
            <w:color w:val="000000"/>
            <w:sz w:val="18"/>
            <w:szCs w:val="18"/>
            <w:lang w:val="pl-PL"/>
          </w:rPr>
        </w:r>
      </w:ins>
    </w:p>
    <w:p>
      <w:pPr>
        <w:pStyle w:val="Normal"/>
        <w:spacing w:lineRule="auto" w:line="240"/>
        <w:ind w:firstLine="708"/>
        <w:jc w:val="right"/>
        <w:rPr>
          <w:rFonts w:ascii="Arial" w:hAnsi="Arial"/>
          <w:sz w:val="18"/>
          <w:szCs w:val="18"/>
          <w:del w:id="569" w:author="Nieznany autor" w:date="2024-09-19T11:23:13Z"/>
        </w:rPr>
      </w:pPr>
      <w:del w:id="568" w:author="Nieznany autor" w:date="2024-09-19T11:23:13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spacing w:lineRule="auto" w:line="240"/>
        <w:ind w:firstLine="708"/>
        <w:jc w:val="right"/>
        <w:rPr>
          <w:rFonts w:ascii="Arial" w:hAnsi="Arial"/>
          <w:color w:val="000000"/>
          <w:sz w:val="18"/>
          <w:szCs w:val="18"/>
          <w:lang w:val="pl-PL"/>
          <w:del w:id="571" w:author="Nieznany autor" w:date="2024-06-12T15:27:11Z"/>
        </w:rPr>
      </w:pPr>
      <w:del w:id="570" w:author="Nieznany autor" w:date="2024-06-12T15:27:11Z">
        <w:r>
          <w:rPr>
            <w:rFonts w:ascii="Arial" w:hAnsi="Arial"/>
            <w:color w:val="000000"/>
            <w:sz w:val="18"/>
            <w:szCs w:val="18"/>
            <w:lang w:val="pl-PL"/>
          </w:rPr>
        </w:r>
      </w:del>
    </w:p>
    <w:p>
      <w:pPr>
        <w:pStyle w:val="Normal"/>
        <w:spacing w:lineRule="auto" w:line="240"/>
        <w:ind w:firstLine="708"/>
        <w:jc w:val="right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Załącznik nr 3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>PROTOKÓŁ ODBIORU *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575" w:author="Nieznany autor" w:date="2024-09-19T10:25:53Z"/>
        </w:rPr>
      </w:pPr>
      <w:del w:id="574" w:author="Nieznany autor" w:date="2024-09-19T10:25:53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Miejsce dokonania odbioru: ..............................................................................................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Data dokonania odbioru: ...................................................................................................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579" w:author="Nieznany autor" w:date="2024-09-19T10:25:55Z"/>
        </w:rPr>
      </w:pPr>
      <w:del w:id="578" w:author="Nieznany autor" w:date="2024-09-19T10:25:55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Ze strony Wykonawcy: .......................................................................................................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226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del w:id="581" w:author="Nieznany autor" w:date="2024-09-19T10:26:01Z">
        <w:r>
          <w:rPr>
            <w:rFonts w:ascii="Arial" w:hAnsi="Arial"/>
            <w:color w:val="000000"/>
            <w:sz w:val="18"/>
            <w:szCs w:val="18"/>
            <w:lang w:val="pl-PL"/>
          </w:rPr>
          <w:delText>                                   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  <w:tab/>
        <w:t xml:space="preserve">(nazwa i adres)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584" w:author="Nieznany autor" w:date="2024-09-19T10:25:56Z"/>
        </w:rPr>
      </w:pPr>
      <w:del w:id="583" w:author="Nieznany autor" w:date="2024-09-19T10:25:56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(imię i nazwisko osoby upoważnionej)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Ze strony Odbiorcy: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589" w:author="Nieznany autor" w:date="2024-09-19T10:26:06Z"/>
        </w:rPr>
      </w:pPr>
      <w:del w:id="588" w:author="Nieznany autor" w:date="2024-09-19T10:26:06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...........................................................................................................................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del w:id="591" w:author="Nieznany autor" w:date="2024-09-19T10:26:04Z">
        <w:r>
          <w:rPr>
            <w:rFonts w:ascii="Arial" w:hAnsi="Arial"/>
            <w:color w:val="000000"/>
            <w:sz w:val="18"/>
            <w:szCs w:val="18"/>
            <w:lang w:val="pl-PL"/>
          </w:rPr>
          <w:delText>                                        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ab/>
        <w:t xml:space="preserve">(nazwa i adres)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Komisja w składzie: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Cs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  <w:bCs/>
            </w:rPr>
          </w:rPrChange>
        </w:rPr>
        <w:t xml:space="preserve">1. ..............................................................  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2. ..............................................................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3. ...............................................................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4. …………………………………………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5. …………………………………………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Przedmiotem odbioru w ramach Umowy nr .............................................. z dnia ................. jest: </w:t>
      </w:r>
    </w:p>
    <w:p>
      <w:pPr>
        <w:pStyle w:val="Normal"/>
        <w:spacing w:lineRule="auto" w:line="240" w:before="0" w:after="0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tbl>
      <w:tblPr>
        <w:tblW w:w="94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1526"/>
        <w:gridCol w:w="1160"/>
        <w:gridCol w:w="687"/>
        <w:gridCol w:w="917"/>
        <w:gridCol w:w="1021"/>
        <w:gridCol w:w="2276"/>
        <w:gridCol w:w="825"/>
      </w:tblGrid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LP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Nazwa przedmiotu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Jednostka miary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Ilość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Nr seryjny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 xml:space="preserve"> </w:t>
            </w: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Wartość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Dokumentacja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techniczna/instrukcja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obsługi/świadectwo jakości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val="000000"/>
                <w:sz w:val="18"/>
                <w:szCs w:val="18"/>
                <w:lang w:val="pl-PL" w:eastAsia="en-US" w:bidi="ar-SA"/>
                <w:rPrChange w:id="0" w:author="Nieznany autor" w:date="2024-09-19T11:17:41Z">
                  <w:rPr>
                    <w:sz w:val="20"/>
                    <w:kern w:val="0"/>
                    <w:szCs w:val="20"/>
                  </w:rPr>
                </w:rPrChange>
              </w:rPr>
              <w:t>Uwagi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pl-PL"/>
              </w:rPr>
            </w:r>
          </w:p>
        </w:tc>
      </w:tr>
    </w:tbl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612" w:author="Nieznany autor" w:date="2024-09-19T10:26:09Z"/>
        </w:rPr>
      </w:pPr>
      <w:del w:id="611" w:author="Nieznany autor" w:date="2024-09-19T10:26:09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Potwierdzenie kompletności dostawy/</w:t>
      </w:r>
      <w:r>
        <w:rPr>
          <w:rFonts w:eastAsia="Calibri" w:cs="Arial" w:ascii="Arial" w:hAnsi="Arial"/>
          <w:strike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trike/>
              <w:sz w:val="20"/>
              <w:kern w:val="0"/>
              <w:szCs w:val="20"/>
            </w:rPr>
          </w:rPrChange>
        </w:rPr>
        <w:t>usługi</w:t>
      </w: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: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- Tak*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- Nie* - zastrzeżenia .........................................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619" w:author="Nieznany autor" w:date="2024-09-19T10:26:08Z"/>
        </w:rPr>
      </w:pPr>
      <w:del w:id="618" w:author="Nieznany autor" w:date="2024-09-19T10:26:08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Potwierdzenie zgodności jakości przyjmowanej dostawy/usługi z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parametrami/funkcjonalnością zaoferowaną w ofercie: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- Zgodne*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- Niezgodne* - zastrzeżenia ....................................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Świadczenia dodatkowe (jeśli były przewidziane w umowie):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b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b/>
              <w:kern w:val="0"/>
              <w:szCs w:val="20"/>
            </w:rPr>
          </w:rPrChange>
        </w:rPr>
        <w:t>1. szkolenie zgodne ze szczegółowym opisem przedmiotu zamówienia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- Wykonane zgodnie z umową*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- Nie wykonane zgodnie z umową* - zastrzeżenia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………………………………………………………………………………………………………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630" w:author="Nieznany autor" w:date="2024-09-19T10:26:11Z"/>
        </w:rPr>
      </w:pPr>
      <w:del w:id="629" w:author="Nieznany autor" w:date="2024-09-19T10:26:11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color w:val="000000"/>
          <w:sz w:val="20"/>
          <w:szCs w:val="20"/>
          <w:lang w:val="pl-PL"/>
          <w:del w:id="632" w:author="Nieznany autor" w:date="2024-09-19T10:26:11Z"/>
        </w:rPr>
      </w:pPr>
      <w:del w:id="631" w:author="Nieznany autor" w:date="2024-09-19T10:26:11Z">
        <w:r>
          <w:rPr>
            <w:rFonts w:ascii="Arial" w:hAnsi="Arial"/>
            <w:color w:val="000000"/>
            <w:sz w:val="20"/>
            <w:szCs w:val="20"/>
            <w:lang w:val="pl-PL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Końcowy wynik odbioru: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- Pozytywny*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001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- Negatywny* - zastrzeżenia ...................................</w:t>
        <w:tab/>
        <w:tab/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001" w:leader="none"/>
        </w:tabs>
        <w:spacing w:lineRule="auto" w:line="240" w:before="0" w:after="0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001" w:leader="none"/>
        </w:tabs>
        <w:spacing w:lineRule="auto" w:line="240" w:before="0" w:after="0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637" w:author="Nieznany autor" w:date="2024-09-19T10:26:13Z"/>
        </w:rPr>
      </w:pPr>
      <w:del w:id="636" w:author="Nieznany autor" w:date="2024-09-19T10:26:13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Podpisy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del w:id="639" w:author="Nieznany autor" w:date="2024-09-19T10:26:17Z">
        <w:r>
          <w:rPr>
            <w:rFonts w:ascii="Arial" w:hAnsi="Arial"/>
            <w:color w:val="000000"/>
            <w:sz w:val="18"/>
            <w:szCs w:val="18"/>
            <w:lang w:val="pl-PL"/>
          </w:rPr>
          <w:delText>          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1. .............................................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del w:id="641" w:author="Nieznany autor" w:date="2024-09-19T10:26:19Z">
        <w:r>
          <w:rPr>
            <w:rFonts w:ascii="Arial" w:hAnsi="Arial"/>
            <w:color w:val="000000"/>
            <w:sz w:val="18"/>
            <w:szCs w:val="18"/>
            <w:lang w:val="pl-PL"/>
          </w:rPr>
          <w:delText>          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2. .............................................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del w:id="643" w:author="Nieznany autor" w:date="2024-09-19T10:26:20Z">
        <w:r>
          <w:rPr>
            <w:rFonts w:ascii="Arial" w:hAnsi="Arial"/>
            <w:color w:val="000000"/>
            <w:sz w:val="18"/>
            <w:szCs w:val="18"/>
            <w:lang w:val="pl-PL"/>
          </w:rPr>
          <w:delText>          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3. .............................................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del w:id="645" w:author="Nieznany autor" w:date="2024-09-19T10:26:22Z">
        <w:r>
          <w:rPr>
            <w:rFonts w:ascii="Arial" w:hAnsi="Arial"/>
            <w:color w:val="000000"/>
            <w:sz w:val="18"/>
            <w:szCs w:val="18"/>
            <w:lang w:val="pl-PL"/>
          </w:rPr>
          <w:delText>          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4. .............................................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del w:id="647" w:author="Nieznany autor" w:date="2024-09-19T10:26:23Z">
        <w:r>
          <w:rPr>
            <w:rFonts w:ascii="Arial" w:hAnsi="Arial"/>
            <w:color w:val="000000"/>
            <w:sz w:val="18"/>
            <w:szCs w:val="18"/>
            <w:lang w:val="pl-PL"/>
          </w:rPr>
          <w:delText>          </w:delText>
        </w:r>
      </w:del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5. .............................................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(Członkowie komisji Odbiorcy)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  <w:del w:id="651" w:author="Nieznany autor" w:date="2024-09-19T10:26:25Z"/>
        </w:rPr>
      </w:pPr>
      <w:del w:id="650" w:author="Nieznany autor" w:date="2024-09-19T10:26:25Z">
        <w:r>
          <w:rPr/>
          <w:delText>                                  </w:delText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color w:val="000000"/>
          <w:sz w:val="20"/>
          <w:szCs w:val="20"/>
          <w:lang w:val="pl-PL"/>
          <w:del w:id="653" w:author="Nieznany autor" w:date="2024-09-19T10:26:25Z"/>
        </w:rPr>
      </w:pPr>
      <w:del w:id="652" w:author="Nieznany autor" w:date="2024-09-19T10:26:25Z">
        <w:r>
          <w:rPr>
            <w:rFonts w:ascii="Arial" w:hAnsi="Arial"/>
            <w:color w:val="000000"/>
            <w:sz w:val="20"/>
            <w:szCs w:val="20"/>
            <w:lang w:val="pl-PL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>..............................................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kern w:val="0"/>
              <w:szCs w:val="20"/>
            </w:rPr>
          </w:rPrChange>
        </w:rPr>
        <w:t xml:space="preserve">(Przedstawiciel Wykonawcy) </w:t>
      </w:r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color w:val="000000"/>
          <w:sz w:val="18"/>
          <w:szCs w:val="18"/>
          <w:lang w:val="pl-PL"/>
        </w:rPr>
      </w:pPr>
      <w:r>
        <w:rPr>
          <w:rFonts w:ascii="Arial" w:hAnsi="Arial"/>
          <w:color w:val="000000"/>
          <w:sz w:val="18"/>
          <w:szCs w:val="18"/>
          <w:lang w:val="pl-PL"/>
        </w:rPr>
      </w:r>
    </w:p>
    <w:p>
      <w:pPr>
        <w:pStyle w:val="Normal"/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  <w:del w:id="657" w:author="Nieznany autor" w:date="2024-09-19T10:26:29Z"/>
        </w:rPr>
      </w:pPr>
      <w:del w:id="656" w:author="Nieznany autor" w:date="2024-09-19T10:26:29Z">
        <w:r>
          <w:rPr>
            <w:rFonts w:ascii="Arial" w:hAnsi="Arial"/>
            <w:sz w:val="18"/>
            <w:szCs w:val="18"/>
          </w:rPr>
        </w:r>
      </w:del>
    </w:p>
    <w:p>
      <w:pPr>
        <w:pStyle w:val="Normal"/>
        <w:tabs>
          <w:tab w:val="clear" w:pos="284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" w:hAnsi="Arial"/>
          <w:color w:val="000000"/>
          <w:sz w:val="20"/>
          <w:szCs w:val="20"/>
          <w:lang w:val="pl-PL"/>
          <w:del w:id="659" w:author="Nieznany autor" w:date="2024-09-19T10:26:29Z"/>
        </w:rPr>
      </w:pPr>
      <w:del w:id="658" w:author="Nieznany autor" w:date="2024-09-19T10:26:29Z">
        <w:r>
          <w:rPr>
            <w:rFonts w:ascii="Arial" w:hAnsi="Arial"/>
            <w:color w:val="000000"/>
            <w:sz w:val="20"/>
            <w:szCs w:val="20"/>
            <w:lang w:val="pl-PL"/>
          </w:rPr>
        </w:r>
      </w:del>
    </w:p>
    <w:p>
      <w:pPr>
        <w:pStyle w:val="Normal"/>
        <w:spacing w:lineRule="auto" w:line="240" w:before="0" w:after="0"/>
        <w:ind w:hanging="284" w:left="284"/>
        <w:jc w:val="both"/>
        <w:rPr>
          <w:rFonts w:ascii="Arial" w:hAnsi="Arial"/>
          <w:sz w:val="18"/>
          <w:szCs w:val="18"/>
        </w:rPr>
      </w:pPr>
      <w:r>
        <w:rPr>
          <w:rFonts w:eastAsia="Calibri" w:cs="Arial" w:ascii="Arial" w:hAnsi="Arial"/>
          <w:i/>
          <w:color w:val="000000"/>
          <w:sz w:val="18"/>
          <w:szCs w:val="18"/>
          <w:lang w:val="pl-PL" w:eastAsia="en-US" w:bidi="ar-SA"/>
          <w:rPrChange w:id="0" w:author="Nieznany autor" w:date="2024-09-19T11:17:41Z">
            <w:rPr>
              <w:sz w:val="20"/>
              <w:i/>
              <w:kern w:val="0"/>
              <w:szCs w:val="20"/>
            </w:rPr>
          </w:rPrChange>
        </w:rPr>
        <w:t>* Niewłaściwe skreślić</w:t>
      </w:r>
    </w:p>
    <w:sectPr>
      <w:footerReference w:type="default" r:id="rId3"/>
      <w:type w:val="nextPage"/>
      <w:pgSz w:w="11906" w:h="16838"/>
      <w:pgMar w:left="1418" w:right="1134" w:gutter="0" w:header="0" w:top="1644" w:footer="567" w:bottom="1134"/>
      <w:pgNumType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Condensed"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252"/>
        <w:tab w:val="right" w:pos="8504" w:leader="none"/>
      </w:tabs>
      <w:spacing w:before="63" w:after="0"/>
      <w:ind w:left="1420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5">
    <w:lvl w:ilvl="0">
      <w:start w:val="16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fals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  <w:rPr>
        <w:rFonts w:ascii="Arial" w:hAnsi="Arial" w:eastAsia="Times New Roman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1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18"/>
        <w:szCs w:val="18"/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40"/>
  <w:revisionView w:insDel="0" w:formatting="0"/>
  <w:trackRevisions/>
  <w:defaultTabStop w:val="284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e61030"/>
    <w:pPr>
      <w:widowControl w:val="false"/>
      <w:suppressAutoHyphens w:val="true"/>
      <w:bidi w:val="0"/>
      <w:spacing w:lineRule="auto" w:line="264" w:before="120" w:after="0"/>
      <w:jc w:val="left"/>
    </w:pPr>
    <w:rPr>
      <w:rFonts w:ascii="Calibri" w:hAnsi="Calibri" w:eastAsia="Calibri" w:cs="Arial"/>
      <w:color w:val="000000"/>
      <w:kern w:val="0"/>
      <w:sz w:val="22"/>
      <w:szCs w:val="22"/>
      <w:lang w:val="en-GB" w:eastAsia="en-US" w:bidi="ar-SA"/>
    </w:rPr>
  </w:style>
  <w:style w:type="paragraph" w:styleId="Heading1">
    <w:name w:val="Heading 1"/>
    <w:basedOn w:val="ListParagraph"/>
    <w:next w:val="Normal"/>
    <w:link w:val="Nagwek1Znak"/>
    <w:uiPriority w:val="9"/>
    <w:qFormat/>
    <w:rsid w:val="00717e0f"/>
    <w:pPr>
      <w:numPr>
        <w:ilvl w:val="0"/>
        <w:numId w:val="1"/>
      </w:numPr>
      <w:spacing w:before="240" w:after="240"/>
      <w:ind w:hanging="357" w:left="714"/>
      <w:outlineLvl w:val="0"/>
    </w:pPr>
    <w:rPr>
      <w:color w:val="3B4A1E"/>
      <w:sz w:val="28"/>
      <w:szCs w:val="28"/>
    </w:rPr>
  </w:style>
  <w:style w:type="paragraph" w:styleId="Heading2">
    <w:name w:val="Heading 2"/>
    <w:basedOn w:val="ListParagraph"/>
    <w:next w:val="Normal"/>
    <w:link w:val="Nagwek2Znak"/>
    <w:uiPriority w:val="9"/>
    <w:unhideWhenUsed/>
    <w:qFormat/>
    <w:rsid w:val="00717e0f"/>
    <w:pPr>
      <w:numPr>
        <w:ilvl w:val="1"/>
        <w:numId w:val="1"/>
      </w:numPr>
      <w:tabs>
        <w:tab w:val="left" w:pos="284" w:leader="none"/>
      </w:tabs>
      <w:spacing w:before="240" w:after="120"/>
      <w:ind w:hanging="357" w:left="714"/>
      <w:outlineLvl w:val="1"/>
    </w:pPr>
    <w:rPr>
      <w:b/>
      <w:color w:val="5D7430"/>
      <w:sz w:val="24"/>
      <w:szCs w:val="24"/>
    </w:rPr>
  </w:style>
  <w:style w:type="paragraph" w:styleId="Heading3">
    <w:name w:val="Heading 3"/>
    <w:basedOn w:val="ListParagraph"/>
    <w:next w:val="Normal"/>
    <w:link w:val="Nagwek3Znak"/>
    <w:uiPriority w:val="9"/>
    <w:unhideWhenUsed/>
    <w:qFormat/>
    <w:rsid w:val="00717e0f"/>
    <w:pPr>
      <w:numPr>
        <w:ilvl w:val="2"/>
        <w:numId w:val="1"/>
      </w:numPr>
      <w:spacing w:before="240" w:after="120"/>
      <w:ind w:hanging="357" w:left="714"/>
      <w:outlineLvl w:val="2"/>
    </w:pPr>
    <w:rPr>
      <w:b/>
      <w:color w:val="78953D"/>
    </w:rPr>
  </w:style>
  <w:style w:type="paragraph" w:styleId="Heading4">
    <w:name w:val="Heading 4"/>
    <w:basedOn w:val="Normal"/>
    <w:next w:val="Normal"/>
    <w:link w:val="Nagwek4Znak"/>
    <w:uiPriority w:val="9"/>
    <w:unhideWhenUsed/>
    <w:qFormat/>
    <w:rsid w:val="00717e0f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89BE62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717e0f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92C06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7f65"/>
    <w:rPr>
      <w:rFonts w:ascii="Calibri" w:hAnsi="Calibri" w:eastAsia="Calibri" w:cs="Calibri"/>
      <w:lang w:val="en-GB"/>
    </w:rPr>
  </w:style>
  <w:style w:type="character" w:styleId="StopkaZnak" w:customStyle="1">
    <w:name w:val="Stopka Znak"/>
    <w:basedOn w:val="DefaultParagraphFont"/>
    <w:uiPriority w:val="99"/>
    <w:qFormat/>
    <w:rsid w:val="00ee7f65"/>
    <w:rPr>
      <w:rFonts w:ascii="Calibri" w:hAnsi="Calibri" w:eastAsia="Calibri" w:cs="Calibri"/>
      <w:lang w:val="en-GB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e7f65"/>
    <w:rPr>
      <w:rFonts w:ascii="Tahoma" w:hAnsi="Tahoma" w:eastAsia="Calibri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276264"/>
    <w:rPr>
      <w:color w:val="0000FF"/>
      <w:u w:val="single"/>
    </w:rPr>
  </w:style>
  <w:style w:type="character" w:styleId="MapadokumentuZnak" w:customStyle="1">
    <w:name w:val="Mapa dokumentu Znak"/>
    <w:basedOn w:val="DefaultParagraphFont"/>
    <w:link w:val="DocumentMap"/>
    <w:uiPriority w:val="99"/>
    <w:semiHidden/>
    <w:qFormat/>
    <w:rsid w:val="00440db4"/>
    <w:rPr>
      <w:rFonts w:ascii="Tahoma" w:hAnsi="Tahoma" w:eastAsia="Calibri" w:cs="Tahoma"/>
      <w:sz w:val="16"/>
      <w:szCs w:val="16"/>
      <w:lang w:val="en-GB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257b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257b2"/>
    <w:rPr>
      <w:rFonts w:ascii="Calibri" w:hAnsi="Calibri" w:eastAsia="Calibri" w:cs="Calibri"/>
      <w:sz w:val="20"/>
      <w:szCs w:val="20"/>
      <w:lang w:val="en-GB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257b2"/>
    <w:rPr>
      <w:rFonts w:ascii="Calibri" w:hAnsi="Calibri" w:eastAsia="Calibri" w:cs="Calibri"/>
      <w:b/>
      <w:bCs/>
      <w:sz w:val="20"/>
      <w:szCs w:val="20"/>
      <w:lang w:val="en-GB"/>
    </w:rPr>
  </w:style>
  <w:style w:type="character" w:styleId="BezodstpwZnak" w:customStyle="1">
    <w:name w:val="Bez odstępów Znak"/>
    <w:basedOn w:val="DefaultParagraphFont"/>
    <w:link w:val="NoSpacing"/>
    <w:uiPriority w:val="1"/>
    <w:qFormat/>
    <w:rsid w:val="00f54b60"/>
    <w:rPr>
      <w:rFonts w:eastAsia="" w:eastAsiaTheme="minorEastAsia"/>
      <w:lang w:val="es-ES"/>
    </w:rPr>
  </w:style>
  <w:style w:type="character" w:styleId="Nagwek1Znak" w:customStyle="1">
    <w:name w:val="Nagłówek 1 Znak"/>
    <w:basedOn w:val="DefaultParagraphFont"/>
    <w:uiPriority w:val="9"/>
    <w:qFormat/>
    <w:rsid w:val="00717e0f"/>
    <w:rPr>
      <w:rFonts w:eastAsia="Calibri" w:cs="Arial"/>
      <w:color w:val="3B4A1E"/>
      <w:sz w:val="28"/>
      <w:szCs w:val="28"/>
      <w:lang w:val="en-GB"/>
    </w:rPr>
  </w:style>
  <w:style w:type="character" w:styleId="Nagwek2Znak" w:customStyle="1">
    <w:name w:val="Nagłówek 2 Znak"/>
    <w:basedOn w:val="DefaultParagraphFont"/>
    <w:uiPriority w:val="9"/>
    <w:qFormat/>
    <w:rsid w:val="00717e0f"/>
    <w:rPr>
      <w:rFonts w:eastAsia="Calibri" w:cs="Arial"/>
      <w:b/>
      <w:color w:val="5D7430"/>
      <w:sz w:val="24"/>
      <w:szCs w:val="24"/>
      <w:lang w:val="en-GB"/>
    </w:rPr>
  </w:style>
  <w:style w:type="character" w:styleId="Nagwek3Znak" w:customStyle="1">
    <w:name w:val="Nagłówek 3 Znak"/>
    <w:basedOn w:val="DefaultParagraphFont"/>
    <w:uiPriority w:val="9"/>
    <w:qFormat/>
    <w:rsid w:val="00717e0f"/>
    <w:rPr>
      <w:rFonts w:eastAsia="Calibri" w:cs="Arial"/>
      <w:b/>
      <w:color w:val="78953D"/>
      <w:lang w:val="en-GB"/>
    </w:rPr>
  </w:style>
  <w:style w:type="character" w:styleId="Nagwek4Znak" w:customStyle="1">
    <w:name w:val="Nagłówek 4 Znak"/>
    <w:basedOn w:val="DefaultParagraphFont"/>
    <w:uiPriority w:val="9"/>
    <w:qFormat/>
    <w:rsid w:val="00717e0f"/>
    <w:rPr>
      <w:rFonts w:ascii="Cambria" w:hAnsi="Cambria" w:eastAsia="" w:cs="" w:asciiTheme="majorHAnsi" w:cstheme="majorBidi" w:eastAsiaTheme="majorEastAsia" w:hAnsiTheme="majorHAnsi"/>
      <w:b/>
      <w:bCs/>
      <w:i/>
      <w:iCs/>
      <w:color w:val="89BE62"/>
      <w:lang w:val="en-GB"/>
    </w:rPr>
  </w:style>
  <w:style w:type="character" w:styleId="TytuZnak" w:customStyle="1">
    <w:name w:val="Tytuł Znak"/>
    <w:basedOn w:val="DefaultParagraphFont"/>
    <w:uiPriority w:val="1"/>
    <w:qFormat/>
    <w:rsid w:val="00197caf"/>
    <w:rPr>
      <w:rFonts w:eastAsia="Calibri" w:cs="Arial"/>
      <w:b/>
      <w:bCs/>
      <w:color w:val="000000"/>
      <w:sz w:val="28"/>
      <w:szCs w:val="28"/>
      <w:lang w:val="en-GB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933c1d"/>
    <w:rPr>
      <w:rFonts w:eastAsia="Calibri" w:cs="Arial"/>
      <w:i/>
      <w:iCs/>
      <w:color w:themeColor="accent1" w:val="4F81BD"/>
      <w:lang w:val="en-GB"/>
    </w:rPr>
  </w:style>
  <w:style w:type="character" w:styleId="Nagwek5Znak" w:customStyle="1">
    <w:name w:val="Nagłówek 5 Znak"/>
    <w:basedOn w:val="DefaultParagraphFont"/>
    <w:uiPriority w:val="9"/>
    <w:semiHidden/>
    <w:qFormat/>
    <w:rsid w:val="00717e0f"/>
    <w:rPr>
      <w:rFonts w:ascii="Cambria" w:hAnsi="Cambria" w:eastAsia="" w:cs="" w:asciiTheme="majorHAnsi" w:cstheme="majorBidi" w:eastAsiaTheme="majorEastAsia" w:hAnsiTheme="majorHAnsi"/>
      <w:color w:val="92C064"/>
      <w:lang w:val="en-GB"/>
    </w:rPr>
  </w:style>
  <w:style w:type="character" w:styleId="Lrzxr" w:customStyle="1">
    <w:name w:val="lrzxr"/>
    <w:basedOn w:val="DefaultParagraphFont"/>
    <w:qFormat/>
    <w:rsid w:val="00770363"/>
    <w:rPr/>
  </w:style>
  <w:style w:type="character" w:styleId="WW8Num14z0">
    <w:name w:val="WW8Num14z0"/>
    <w:qFormat/>
    <w:rPr>
      <w:b w:val="false"/>
    </w:rPr>
  </w:style>
  <w:style w:type="character" w:styleId="LineNumber">
    <w:name w:val="Line Number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rsid w:val="009c276e"/>
    <w:pPr>
      <w:jc w:val="center"/>
    </w:pPr>
    <w:rPr>
      <w:color w:themeColor="background1" w:val="FFFFFF"/>
      <w:sz w:val="24"/>
      <w:szCs w:val="24"/>
      <w:lang w:val="fr-CA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ee7f65"/>
    <w:pPr>
      <w:tabs>
        <w:tab w:val="clear" w:pos="284"/>
        <w:tab w:val="center" w:pos="4252" w:leader="none"/>
        <w:tab w:val="right" w:pos="8504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agwek11" w:customStyle="1">
    <w:name w:val="Nagłówek 11"/>
    <w:basedOn w:val="Normal"/>
    <w:uiPriority w:val="1"/>
    <w:qFormat/>
    <w:rsid w:val="00625758"/>
    <w:pPr>
      <w:jc w:val="right"/>
    </w:pPr>
    <w:rPr>
      <w:sz w:val="20"/>
      <w:szCs w:val="20"/>
      <w:lang w:val="es-ES"/>
    </w:rPr>
  </w:style>
  <w:style w:type="paragraph" w:styleId="Title">
    <w:name w:val="Title"/>
    <w:basedOn w:val="Normal"/>
    <w:link w:val="TytuZnak"/>
    <w:uiPriority w:val="1"/>
    <w:qFormat/>
    <w:rsid w:val="00c66639"/>
    <w:pPr>
      <w:spacing w:before="44" w:after="0"/>
      <w:ind w:left="2774" w:right="279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c66639"/>
    <w:pPr>
      <w:ind w:hanging="359" w:left="2697"/>
    </w:pPr>
    <w:rPr/>
  </w:style>
  <w:style w:type="paragraph" w:styleId="Tabela" w:customStyle="1">
    <w:name w:val="Tabela"/>
    <w:basedOn w:val="Normal"/>
    <w:uiPriority w:val="1"/>
    <w:qFormat/>
    <w:rsid w:val="00c66639"/>
    <w:pPr/>
    <w:rPr/>
  </w:style>
  <w:style w:type="paragraph" w:styleId="Footer">
    <w:name w:val="Footer"/>
    <w:basedOn w:val="Normal"/>
    <w:link w:val="StopkaZnak"/>
    <w:uiPriority w:val="99"/>
    <w:unhideWhenUsed/>
    <w:rsid w:val="00ee7f65"/>
    <w:pPr>
      <w:tabs>
        <w:tab w:val="clear" w:pos="284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e7f65"/>
    <w:pPr/>
    <w:rPr>
      <w:rFonts w:ascii="Tahoma" w:hAnsi="Tahoma" w:cs="Tahoma"/>
      <w:sz w:val="16"/>
      <w:szCs w:val="16"/>
    </w:rPr>
  </w:style>
  <w:style w:type="paragraph" w:styleId="Wptableheader" w:customStyle="1">
    <w:name w:val="wp_table_header"/>
    <w:basedOn w:val="Normal"/>
    <w:qFormat/>
    <w:rsid w:val="00ee7eed"/>
    <w:pPr>
      <w:widowControl/>
      <w:spacing w:before="120" w:after="80"/>
      <w:jc w:val="both"/>
    </w:pPr>
    <w:rPr>
      <w:rFonts w:eastAsia="Times New Roman"/>
      <w:b/>
      <w:szCs w:val="20"/>
      <w:lang w:val="fr-FR" w:eastAsia="de-DE"/>
    </w:rPr>
  </w:style>
  <w:style w:type="paragraph" w:styleId="Caption11" w:customStyle="1">
    <w:name w:val="caption11"/>
    <w:basedOn w:val="Normal"/>
    <w:next w:val="Normal"/>
    <w:uiPriority w:val="35"/>
    <w:unhideWhenUsed/>
    <w:qFormat/>
    <w:rsid w:val="00e4431c"/>
    <w:pPr>
      <w:widowControl/>
      <w:spacing w:before="120" w:after="200"/>
      <w:jc w:val="both"/>
    </w:pPr>
    <w:rPr>
      <w:rFonts w:eastAsia="" w:cs="" w:cstheme="minorBidi" w:eastAsiaTheme="minorEastAsia"/>
      <w:i/>
      <w:iCs/>
      <w:color w:themeColor="text2" w:val="1F497D"/>
      <w:sz w:val="18"/>
      <w:szCs w:val="18"/>
      <w:lang w:val="en-US" w:eastAsia="ja-JP"/>
    </w:rPr>
  </w:style>
  <w:style w:type="paragraph" w:styleId="BodyCopy" w:customStyle="1">
    <w:name w:val="Body Copy"/>
    <w:basedOn w:val="Normal"/>
    <w:qFormat/>
    <w:rsid w:val="00a47952"/>
    <w:pPr>
      <w:widowControl/>
    </w:pPr>
    <w:rPr>
      <w:rFonts w:ascii="Segoe Condensed" w:hAnsi="Segoe Condensed" w:eastAsia="Segoe Condensed"/>
      <w:spacing w:val="8"/>
      <w:sz w:val="16"/>
      <w:lang w:val="en-US"/>
    </w:rPr>
  </w:style>
  <w:style w:type="paragraph" w:styleId="MinutesandAgendaTitles" w:customStyle="1">
    <w:name w:val="Minutes and Agenda Titles"/>
    <w:basedOn w:val="Normal"/>
    <w:qFormat/>
    <w:rsid w:val="00a47952"/>
    <w:pPr>
      <w:widowControl/>
    </w:pPr>
    <w:rPr>
      <w:rFonts w:ascii="Segoe Condensed" w:hAnsi="Segoe Condensed" w:eastAsia="Segoe Condensed"/>
      <w:b/>
      <w:color w:val="FFFFFF"/>
      <w:spacing w:val="8"/>
      <w:sz w:val="20"/>
      <w:lang w:val="en-US"/>
    </w:rPr>
  </w:style>
  <w:style w:type="paragraph" w:styleId="NormalWeb">
    <w:name w:val="Normal (Web)"/>
    <w:basedOn w:val="Normal"/>
    <w:uiPriority w:val="99"/>
    <w:semiHidden/>
    <w:unhideWhenUsed/>
    <w:qFormat/>
    <w:rsid w:val="00c83df5"/>
    <w:pPr>
      <w:widowControl/>
      <w:spacing w:beforeAutospacing="1" w:afterAutospacing="1"/>
    </w:pPr>
    <w:rPr>
      <w:rFonts w:eastAsia="Times New Roman"/>
      <w:sz w:val="24"/>
      <w:szCs w:val="24"/>
      <w:lang w:val="es-ES" w:eastAsia="es-ES"/>
    </w:rPr>
  </w:style>
  <w:style w:type="paragraph" w:styleId="DocumentMap">
    <w:name w:val="Document Map"/>
    <w:basedOn w:val="Normal"/>
    <w:link w:val="MapadokumentuZnak"/>
    <w:uiPriority w:val="99"/>
    <w:semiHidden/>
    <w:unhideWhenUsed/>
    <w:qFormat/>
    <w:rsid w:val="00440db4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257b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257b2"/>
    <w:pPr/>
    <w:rPr>
      <w:b/>
      <w:bCs/>
    </w:rPr>
  </w:style>
  <w:style w:type="paragraph" w:styleId="NoSpacing">
    <w:name w:val="No Spacing"/>
    <w:link w:val="BezodstpwZnak"/>
    <w:uiPriority w:val="1"/>
    <w:qFormat/>
    <w:rsid w:val="00f54b60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es-ES" w:eastAsia="en-US" w:bidi="ar-SA"/>
    </w:rPr>
  </w:style>
  <w:style w:type="paragraph" w:styleId="CoverPage" w:customStyle="1">
    <w:name w:val="Cover Page"/>
    <w:basedOn w:val="Normal"/>
    <w:uiPriority w:val="1"/>
    <w:qFormat/>
    <w:rsid w:val="003d6717"/>
    <w:pPr>
      <w:jc w:val="center"/>
    </w:pPr>
    <w:rPr>
      <w:rFonts w:ascii="Arial" w:hAnsi="Arial"/>
      <w:b/>
      <w:sz w:val="44"/>
      <w:szCs w:val="32"/>
    </w:rPr>
  </w:style>
  <w:style w:type="paragraph" w:styleId="Indexheading1">
    <w:name w:val="index heading1"/>
    <w:basedOn w:val="Header"/>
    <w:qFormat/>
    <w:pPr/>
    <w:rPr/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634db3"/>
    <w:pPr>
      <w:widowControl/>
      <w:numPr>
        <w:ilvl w:val="0"/>
        <w:numId w:val="0"/>
      </w:numPr>
      <w:spacing w:lineRule="auto" w:line="276" w:before="240" w:after="0"/>
      <w:ind w:hanging="357" w:left="714"/>
      <w:outlineLvl w:val="9"/>
    </w:pPr>
    <w:rPr>
      <w:rFonts w:ascii="Cambria" w:hAnsi="Cambria" w:cs="" w:asciiTheme="majorHAnsi" w:cstheme="majorBidi" w:hAnsiTheme="majorHAnsi"/>
      <w:color w:themeColor="accent1" w:themeShade="bf" w:val="365F91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rsid w:val="00634db3"/>
    <w:pPr>
      <w:spacing w:before="12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634db3"/>
    <w:pPr>
      <w:spacing w:before="120" w:after="100"/>
      <w:ind w:left="220"/>
    </w:pPr>
    <w:rPr/>
  </w:style>
  <w:style w:type="paragraph" w:styleId="TOC3">
    <w:name w:val="TOC 3"/>
    <w:basedOn w:val="Normal"/>
    <w:next w:val="Normal"/>
    <w:autoRedefine/>
    <w:uiPriority w:val="39"/>
    <w:unhideWhenUsed/>
    <w:rsid w:val="00634db3"/>
    <w:pPr>
      <w:spacing w:before="120" w:after="100"/>
      <w:ind w:left="440"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933c1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themeColor="accent1" w:val="4F81BD"/>
    </w:rPr>
  </w:style>
  <w:style w:type="paragraph" w:styleId="Zawartoramki" w:customStyle="1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4">
    <w:name w:val="WW8Num1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6663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447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redniasiatka3akcent3">
    <w:name w:val="Medium Grid 3 Accent 3"/>
    <w:basedOn w:val="Standardowy"/>
    <w:uiPriority w:val="69"/>
    <w:rsid w:val="00a47952"/>
    <w:rPr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customStyle="1" w:styleId="Tabela-Siatka1">
    <w:name w:val="Tabela - Siatka1"/>
    <w:basedOn w:val="Standardowy"/>
    <w:uiPriority w:val="59"/>
    <w:rsid w:val="00de2826"/>
    <w:rPr>
      <w:lang w:val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atki1jasnaakcent1">
    <w:name w:val="Grid Table 1 Light Accent 1"/>
    <w:basedOn w:val="Standardowy"/>
    <w:uiPriority w:val="46"/>
    <w:rsid w:val="00373b26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mt@ld.policja.gov.pl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BCCD8B26AE1248A38E83DACEA5627B" ma:contentTypeVersion="12" ma:contentTypeDescription="Utwórz nowy dokument." ma:contentTypeScope="" ma:versionID="0a1186c2df25e6949ff2d1eed8d22ba7">
  <xsd:schema xmlns:xsd="http://www.w3.org/2001/XMLSchema" xmlns:xs="http://www.w3.org/2001/XMLSchema" xmlns:p="http://schemas.microsoft.com/office/2006/metadata/properties" xmlns:ns3="44e29baa-d66e-4e48-964a-f41cf8327aaf" xmlns:ns4="ed0190e9-1d31-49a4-8816-0b273127a1b7" targetNamespace="http://schemas.microsoft.com/office/2006/metadata/properties" ma:root="true" ma:fieldsID="77605fe9d87534862cd77c6874f0bf01" ns3:_="" ns4:_="">
    <xsd:import namespace="44e29baa-d66e-4e48-964a-f41cf8327aaf"/>
    <xsd:import namespace="ed0190e9-1d31-49a4-8816-0b273127a1b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29baa-d66e-4e48-964a-f41cf8327a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190e9-1d31-49a4-8816-0b273127a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8BD86-D3B7-45E8-9020-57629C896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29baa-d66e-4e48-964a-f41cf8327aaf"/>
    <ds:schemaRef ds:uri="ed0190e9-1d31-49a4-8816-0b273127a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4F20CE-F4CC-4BF3-8EB3-C0CB32ADBB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96CC01-C0C5-47EC-A1D7-0BDF9960AA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C298AD-CEFB-4C59-8B07-4D0BCF91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Application>LibreOffice/7.6.4.1$Windows_X86_64 LibreOffice_project/e19e193f88cd6c0525a17fb7a176ed8e6a3e2aa1</Application>
  <AppVersion>15.0000</AppVersion>
  <Pages>6</Pages>
  <Words>2639</Words>
  <Characters>19883</Characters>
  <CharactersWithSpaces>22877</CharactersWithSpaces>
  <Paragraphs>226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2024-01-24T10:22:00Z</dcterms:created>
  <dc:creator>mall-cbrn MP</dc:creator>
  <dc:description/>
  <dc:language>pl-PL</dc:language>
  <cp:lastModifiedBy>A51364</cp:lastModifiedBy>
  <dcterms:modified xsi:type="dcterms:W3CDTF">2024-09-25T13:41:02Z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0x010100B0BCCD8B26AE1248A38E83DACEA5627B</vt:lpwstr>
  </property>
  <property fmtid="{D5CDD505-2E9C-101B-9397-08002B2CF9AE}" pid="3" name="Created">
    <vt:filetime>2013-12-09T00:00:00Z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2021-04-21T00:00:00Z</vt:filetime>
  </property>
</Properties>
</file>