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BE" w:rsidRPr="00B4702D" w:rsidRDefault="00B4702D">
      <w:pPr>
        <w:spacing w:line="240" w:lineRule="auto"/>
        <w:rPr>
          <w:rFonts w:ascii="Arial" w:hAnsi="Arial"/>
          <w:color w:val="auto"/>
          <w:sz w:val="18"/>
          <w:szCs w:val="18"/>
          <w:rPrChange w:id="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bookmarkStart w:id="1" w:name="_GoBack"/>
      <w:r w:rsidRPr="00B4702D">
        <w:rPr>
          <w:rFonts w:ascii="Arial" w:hAnsi="Arial"/>
          <w:b/>
          <w:color w:val="auto"/>
          <w:sz w:val="18"/>
          <w:szCs w:val="18"/>
          <w:lang w:val="pl-PL"/>
          <w:rPrChange w:id="2" w:author="792798" w:date="2024-10-01T10:03:00Z">
            <w:rPr>
              <w:b/>
              <w:sz w:val="20"/>
              <w:szCs w:val="20"/>
            </w:rPr>
          </w:rPrChange>
        </w:rPr>
        <w:t>WZÓR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4" w:author="792798" w:date="2024-10-01T10:03:00Z">
            <w:rPr>
              <w:b/>
              <w:bCs/>
              <w:sz w:val="20"/>
              <w:szCs w:val="20"/>
            </w:rPr>
          </w:rPrChange>
        </w:rPr>
        <w:t>UMOWA NR ....... / 2024 /Kz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6" w:author="792798" w:date="2024-10-01T10:03:00Z">
            <w:rPr>
              <w:b/>
              <w:bCs/>
              <w:sz w:val="20"/>
              <w:szCs w:val="20"/>
            </w:rPr>
          </w:rPrChange>
        </w:rPr>
        <w:t xml:space="preserve">na dostawę </w:t>
      </w:r>
      <w:del w:id="7" w:author="Nieznany autor" w:date="2024-06-04T13:10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8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>sprzętu w postaci …………...</w:delText>
        </w:r>
      </w:del>
      <w:ins w:id="9" w:author="Nieznany autor" w:date="2024-09-19T11:48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10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t>znaków zapora</w:t>
        </w:r>
      </w:ins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1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" w:author="792798" w:date="2024-10-01T10:03:00Z">
            <w:rPr>
              <w:sz w:val="20"/>
              <w:szCs w:val="20"/>
            </w:rPr>
          </w:rPrChange>
        </w:rPr>
        <w:t xml:space="preserve">zawarta w Łodzi pomiędzy </w:t>
      </w:r>
    </w:p>
    <w:p w:rsidR="00A415BE" w:rsidRPr="00B4702D" w:rsidRDefault="00B4702D">
      <w:pPr>
        <w:tabs>
          <w:tab w:val="left" w:pos="2141"/>
        </w:tabs>
        <w:spacing w:line="240" w:lineRule="auto"/>
        <w:jc w:val="both"/>
        <w:rPr>
          <w:rFonts w:ascii="Arial" w:hAnsi="Arial"/>
          <w:color w:val="auto"/>
          <w:sz w:val="18"/>
          <w:szCs w:val="18"/>
          <w:rPrChange w:id="1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4" w:author="792798" w:date="2024-10-01T10:03:00Z">
            <w:rPr>
              <w:b/>
              <w:bCs/>
              <w:sz w:val="20"/>
              <w:szCs w:val="20"/>
            </w:rPr>
          </w:rPrChange>
        </w:rPr>
        <w:t>Skarbem Państwa – Komendantem Wojewódzkim Policji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5" w:author="792798" w:date="2024-10-01T10:03:00Z">
            <w:rPr>
              <w:sz w:val="20"/>
              <w:szCs w:val="20"/>
            </w:rPr>
          </w:rPrChange>
        </w:rPr>
        <w:t xml:space="preserve"> </w:t>
      </w: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6" w:author="792798" w:date="2024-10-01T10:03:00Z">
            <w:rPr>
              <w:b/>
              <w:bCs/>
              <w:sz w:val="20"/>
              <w:szCs w:val="20"/>
            </w:rPr>
          </w:rPrChange>
        </w:rPr>
        <w:t>w Łodzi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7" w:author="792798" w:date="2024-10-01T10:03:00Z">
            <w:rPr>
              <w:sz w:val="20"/>
              <w:szCs w:val="20"/>
            </w:rPr>
          </w:rPrChange>
        </w:rPr>
        <w:t xml:space="preserve"> z siedzibą przy ul. Lutomierskiej 108/112, </w:t>
      </w:r>
    </w:p>
    <w:p w:rsidR="00A415BE" w:rsidRPr="00B4702D" w:rsidRDefault="00B4702D">
      <w:pPr>
        <w:spacing w:before="0" w:line="240" w:lineRule="auto"/>
        <w:ind w:right="312"/>
        <w:jc w:val="both"/>
        <w:rPr>
          <w:rFonts w:ascii="Arial" w:hAnsi="Arial"/>
          <w:color w:val="auto"/>
          <w:sz w:val="18"/>
          <w:szCs w:val="18"/>
          <w:rPrChange w:id="1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9" w:author="792798" w:date="2024-10-01T10:03:00Z">
            <w:rPr>
              <w:sz w:val="20"/>
              <w:szCs w:val="20"/>
            </w:rPr>
          </w:rPrChange>
        </w:rPr>
        <w:t>REGON</w:t>
      </w:r>
      <w:del w:id="20" w:author="Nieznany autor" w:date="2024-09-19T12:0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2" w:author="792798" w:date="2024-10-01T10:03:00Z">
            <w:rPr>
              <w:sz w:val="20"/>
              <w:szCs w:val="20"/>
            </w:rPr>
          </w:rPrChange>
        </w:rPr>
        <w:t>: 470754976, NIP</w:t>
      </w:r>
      <w:del w:id="23" w:author="Nieznany autor" w:date="2024-09-19T12:0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5" w:author="792798" w:date="2024-10-01T10:03:00Z">
            <w:rPr>
              <w:sz w:val="20"/>
              <w:szCs w:val="20"/>
            </w:rPr>
          </w:rPrChange>
        </w:rPr>
        <w:t xml:space="preserve">: 726-000-44-58,             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2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27" w:author="792798" w:date="2024-10-01T10:03:00Z">
            <w:rPr>
              <w:sz w:val="20"/>
              <w:szCs w:val="20"/>
            </w:rPr>
          </w:rPrChange>
        </w:rPr>
        <w:t>reprezentowanym przez: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2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29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3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31" w:author="792798" w:date="2024-10-01T10:03:00Z">
            <w:rPr>
              <w:i/>
              <w:iCs/>
              <w:sz w:val="20"/>
              <w:szCs w:val="20"/>
            </w:rPr>
          </w:rPrChange>
        </w:rPr>
        <w:t>imi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2" w:author="792798" w:date="2024-10-01T10:03:00Z">
            <w:rPr>
              <w:sz w:val="20"/>
              <w:szCs w:val="20"/>
            </w:rPr>
          </w:rPrChange>
        </w:rPr>
        <w:t>ę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33" w:author="792798" w:date="2024-10-01T10:03:00Z">
            <w:rPr>
              <w:i/>
              <w:iCs/>
              <w:sz w:val="20"/>
              <w:szCs w:val="20"/>
            </w:rPr>
          </w:rPrChange>
        </w:rPr>
        <w:t>, nazwisko i stanowisko słu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4" w:author="792798" w:date="2024-10-01T10:03:00Z">
            <w:rPr>
              <w:sz w:val="20"/>
              <w:szCs w:val="20"/>
            </w:rPr>
          </w:rPrChange>
        </w:rPr>
        <w:t>ż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35" w:author="792798" w:date="2024-10-01T10:03:00Z">
            <w:rPr>
              <w:i/>
              <w:iCs/>
              <w:sz w:val="20"/>
              <w:szCs w:val="20"/>
            </w:rPr>
          </w:rPrChange>
        </w:rPr>
        <w:t>bo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36" w:author="792798" w:date="2024-10-01T10:03:00Z">
            <w:rPr>
              <w:i/>
              <w:iCs/>
              <w:sz w:val="20"/>
              <w:szCs w:val="20"/>
            </w:rPr>
          </w:rPrChange>
        </w:rPr>
        <w:t>we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3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8" w:author="792798" w:date="2024-10-01T10:03:00Z">
            <w:rPr>
              <w:sz w:val="20"/>
              <w:szCs w:val="20"/>
            </w:rPr>
          </w:rPrChange>
        </w:rPr>
        <w:t>zwany dalej Zamawiającym, a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3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i/>
          <w:iCs/>
          <w:color w:val="auto"/>
          <w:sz w:val="18"/>
          <w:szCs w:val="18"/>
          <w:lang w:val="pl-PL"/>
          <w:rPrChange w:id="40" w:author="792798" w:date="2024-10-01T10:03:00Z">
            <w:rPr>
              <w:b/>
              <w:bCs/>
              <w:i/>
              <w:iCs/>
              <w:sz w:val="20"/>
              <w:szCs w:val="20"/>
            </w:rPr>
          </w:rPrChange>
        </w:rPr>
        <w:t>(w przypadku osób fizycznych )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4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2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4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44" w:author="792798" w:date="2024-10-01T10:03:00Z">
            <w:rPr>
              <w:i/>
              <w:iCs/>
              <w:sz w:val="20"/>
              <w:szCs w:val="20"/>
            </w:rPr>
          </w:rPrChange>
        </w:rPr>
        <w:t>imi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45" w:author="792798" w:date="2024-10-01T10:03:00Z">
            <w:rPr>
              <w:sz w:val="20"/>
              <w:szCs w:val="20"/>
            </w:rPr>
          </w:rPrChange>
        </w:rPr>
        <w:t xml:space="preserve">ę 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46" w:author="792798" w:date="2024-10-01T10:03:00Z">
            <w:rPr>
              <w:i/>
              <w:iCs/>
              <w:sz w:val="20"/>
              <w:szCs w:val="20"/>
            </w:rPr>
          </w:rPrChange>
        </w:rPr>
        <w:t>i nazwisko wła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47" w:author="792798" w:date="2024-10-01T10:03:00Z">
            <w:rPr>
              <w:sz w:val="20"/>
              <w:szCs w:val="20"/>
            </w:rPr>
          </w:rPrChange>
        </w:rPr>
        <w:t>ś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48" w:author="792798" w:date="2024-10-01T10:03:00Z">
            <w:rPr>
              <w:i/>
              <w:iCs/>
              <w:sz w:val="20"/>
              <w:szCs w:val="20"/>
            </w:rPr>
          </w:rPrChange>
        </w:rPr>
        <w:t>cicie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49" w:author="792798" w:date="2024-10-01T10:03:00Z">
            <w:rPr>
              <w:i/>
              <w:iCs/>
              <w:sz w:val="20"/>
              <w:szCs w:val="20"/>
            </w:rPr>
          </w:rPrChange>
        </w:rPr>
        <w:t>la, nazwa firmy i jej adres, oraz adres do dor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0" w:author="792798" w:date="2024-10-01T10:03:00Z">
            <w:rPr>
              <w:sz w:val="20"/>
              <w:szCs w:val="20"/>
            </w:rPr>
          </w:rPrChange>
        </w:rPr>
        <w:t>ę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51" w:author="792798" w:date="2024-10-01T10:03:00Z">
            <w:rPr>
              <w:i/>
              <w:iCs/>
              <w:sz w:val="20"/>
              <w:szCs w:val="20"/>
            </w:rPr>
          </w:rPrChange>
        </w:rPr>
        <w:t>cze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2" w:author="792798" w:date="2024-10-01T10:03:00Z">
            <w:rPr>
              <w:sz w:val="20"/>
              <w:szCs w:val="20"/>
            </w:rPr>
          </w:rPrChange>
        </w:rPr>
        <w:t>ń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5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4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5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6" w:author="792798" w:date="2024-10-01T10:03:00Z">
            <w:rPr>
              <w:sz w:val="20"/>
              <w:szCs w:val="20"/>
            </w:rPr>
          </w:rPrChange>
        </w:rPr>
        <w:t xml:space="preserve">zarejestrowaną w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7" w:author="792798" w:date="2024-10-01T10:03:00Z">
            <w:rPr>
              <w:sz w:val="20"/>
              <w:szCs w:val="20"/>
            </w:rPr>
          </w:rPrChange>
        </w:rPr>
        <w:t>............................................................... pod nr .............................................................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5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9" w:author="792798" w:date="2024-10-01T10:03:00Z">
            <w:rPr>
              <w:sz w:val="20"/>
              <w:szCs w:val="20"/>
            </w:rPr>
          </w:rPrChange>
        </w:rPr>
        <w:t>REGON ...........................................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0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61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62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63" w:author="792798" w:date="2024-10-01T10:03:00Z">
            <w:rPr>
              <w:sz w:val="20"/>
              <w:szCs w:val="20"/>
            </w:rPr>
          </w:rPrChange>
        </w:rPr>
        <w:tab/>
        <w:t xml:space="preserve">       NIP .....................................................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6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i/>
          <w:iCs/>
          <w:color w:val="auto"/>
          <w:sz w:val="18"/>
          <w:szCs w:val="18"/>
          <w:lang w:val="pl-PL"/>
          <w:rPrChange w:id="65" w:author="792798" w:date="2024-10-01T10:03:00Z">
            <w:rPr>
              <w:b/>
              <w:bCs/>
              <w:i/>
              <w:iCs/>
              <w:sz w:val="20"/>
              <w:szCs w:val="20"/>
            </w:rPr>
          </w:rPrChange>
        </w:rPr>
        <w:t>( w p</w:t>
      </w:r>
      <w:r w:rsidRPr="00B4702D">
        <w:rPr>
          <w:rFonts w:ascii="Arial" w:hAnsi="Arial"/>
          <w:b/>
          <w:bCs/>
          <w:i/>
          <w:iCs/>
          <w:color w:val="auto"/>
          <w:sz w:val="18"/>
          <w:szCs w:val="18"/>
          <w:lang w:val="pl-PL"/>
          <w:rPrChange w:id="66" w:author="792798" w:date="2024-10-01T10:03:00Z">
            <w:rPr>
              <w:b/>
              <w:bCs/>
              <w:i/>
              <w:iCs/>
              <w:sz w:val="20"/>
              <w:szCs w:val="20"/>
            </w:rPr>
          </w:rPrChange>
        </w:rPr>
        <w:t>rzypadku spółki cywilnej )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68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6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70" w:author="792798" w:date="2024-10-01T10:03:00Z">
            <w:rPr>
              <w:i/>
              <w:iCs/>
              <w:sz w:val="20"/>
              <w:szCs w:val="20"/>
            </w:rPr>
          </w:rPrChange>
        </w:rPr>
        <w:t>imiona, nazwiska i adresy wspólników,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7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2" w:author="792798" w:date="2024-10-01T10:03:00Z">
            <w:rPr>
              <w:sz w:val="20"/>
              <w:szCs w:val="20"/>
            </w:rPr>
          </w:rPrChange>
        </w:rPr>
        <w:t>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3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7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75" w:author="792798" w:date="2024-10-01T10:03:00Z">
            <w:rPr>
              <w:i/>
              <w:iCs/>
              <w:sz w:val="20"/>
              <w:szCs w:val="20"/>
            </w:rPr>
          </w:rPrChange>
        </w:rPr>
        <w:t>nazwa firmy, jej siedziba, adres do dor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6" w:author="792798" w:date="2024-10-01T10:03:00Z">
            <w:rPr>
              <w:sz w:val="20"/>
              <w:szCs w:val="20"/>
            </w:rPr>
          </w:rPrChange>
        </w:rPr>
        <w:t>ę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77" w:author="792798" w:date="2024-10-01T10:03:00Z">
            <w:rPr>
              <w:i/>
              <w:iCs/>
              <w:sz w:val="20"/>
              <w:szCs w:val="20"/>
            </w:rPr>
          </w:rPrChange>
        </w:rPr>
        <w:t>cze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8" w:author="792798" w:date="2024-10-01T10:03:00Z">
            <w:rPr>
              <w:sz w:val="20"/>
              <w:szCs w:val="20"/>
            </w:rPr>
          </w:rPrChange>
        </w:rPr>
        <w:t>ń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7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0" w:author="792798" w:date="2024-10-01T10:03:00Z">
            <w:rPr>
              <w:sz w:val="20"/>
              <w:szCs w:val="20"/>
            </w:rPr>
          </w:rPrChange>
        </w:rPr>
        <w:t xml:space="preserve">zarejestrowana w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1" w:author="792798" w:date="2024-10-01T10:03:00Z">
            <w:rPr>
              <w:sz w:val="20"/>
              <w:szCs w:val="20"/>
            </w:rPr>
          </w:rPrChange>
        </w:rPr>
        <w:t>............................................................... pod nr ..........................................................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8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3" w:author="792798" w:date="2024-10-01T10:03:00Z">
            <w:rPr>
              <w:sz w:val="20"/>
              <w:szCs w:val="20"/>
            </w:rPr>
          </w:rPrChange>
        </w:rPr>
        <w:t xml:space="preserve">REGON ...............................................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4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85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86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87" w:author="792798" w:date="2024-10-01T10:03:00Z">
            <w:rPr>
              <w:sz w:val="20"/>
              <w:szCs w:val="20"/>
            </w:rPr>
          </w:rPrChange>
        </w:rPr>
        <w:tab/>
        <w:t xml:space="preserve">       NIP .....................................................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8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bCs/>
          <w:i/>
          <w:iCs/>
          <w:color w:val="auto"/>
          <w:sz w:val="18"/>
          <w:szCs w:val="18"/>
          <w:lang w:val="pl-PL"/>
          <w:rPrChange w:id="89" w:author="792798" w:date="2024-10-01T10:03:00Z">
            <w:rPr>
              <w:b/>
              <w:bCs/>
              <w:i/>
              <w:iCs/>
              <w:sz w:val="20"/>
              <w:szCs w:val="20"/>
            </w:rPr>
          </w:rPrChange>
        </w:rPr>
        <w:t>( w</w:t>
      </w:r>
      <w:r w:rsidRPr="00B4702D">
        <w:rPr>
          <w:rFonts w:ascii="Arial" w:hAnsi="Arial"/>
          <w:b/>
          <w:bCs/>
          <w:i/>
          <w:iCs/>
          <w:color w:val="auto"/>
          <w:sz w:val="18"/>
          <w:szCs w:val="18"/>
          <w:lang w:val="pl-PL"/>
          <w:rPrChange w:id="90" w:author="792798" w:date="2024-10-01T10:03:00Z">
            <w:rPr>
              <w:b/>
              <w:bCs/>
              <w:i/>
              <w:iCs/>
              <w:sz w:val="20"/>
              <w:szCs w:val="20"/>
            </w:rPr>
          </w:rPrChange>
        </w:rPr>
        <w:t xml:space="preserve"> przypadku spółki prawa handlowego )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9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2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9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94" w:author="792798" w:date="2024-10-01T10:03:00Z">
            <w:rPr>
              <w:i/>
              <w:iCs/>
              <w:sz w:val="20"/>
              <w:szCs w:val="20"/>
            </w:rPr>
          </w:rPrChange>
        </w:rPr>
        <w:t>nazwa firmy, jej siedziba, orzeczenie s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5" w:author="792798" w:date="2024-10-01T10:03:00Z">
            <w:rPr>
              <w:sz w:val="20"/>
              <w:szCs w:val="20"/>
            </w:rPr>
          </w:rPrChange>
        </w:rPr>
        <w:t>ą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96" w:author="792798" w:date="2024-10-01T10:03:00Z">
            <w:rPr>
              <w:i/>
              <w:iCs/>
              <w:sz w:val="20"/>
              <w:szCs w:val="20"/>
            </w:rPr>
          </w:rPrChange>
        </w:rPr>
        <w:t>du rejestr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97" w:author="792798" w:date="2024-10-01T10:03:00Z">
            <w:rPr>
              <w:i/>
              <w:iCs/>
              <w:sz w:val="20"/>
              <w:szCs w:val="20"/>
            </w:rPr>
          </w:rPrChange>
        </w:rPr>
        <w:t>owego i nr rejestru, imiona i nazwiska członków Zarz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" w:author="792798" w:date="2024-10-01T10:03:00Z">
            <w:rPr>
              <w:sz w:val="20"/>
              <w:szCs w:val="20"/>
            </w:rPr>
          </w:rPrChange>
        </w:rPr>
        <w:t>ą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99" w:author="792798" w:date="2024-10-01T10:03:00Z">
            <w:rPr>
              <w:i/>
              <w:iCs/>
              <w:sz w:val="20"/>
              <w:szCs w:val="20"/>
            </w:rPr>
          </w:rPrChange>
        </w:rPr>
        <w:t>du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10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1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tabs>
          <w:tab w:val="left" w:pos="540"/>
        </w:tabs>
        <w:spacing w:line="240" w:lineRule="auto"/>
        <w:jc w:val="center"/>
        <w:rPr>
          <w:rFonts w:ascii="Arial" w:hAnsi="Arial"/>
          <w:color w:val="auto"/>
          <w:sz w:val="18"/>
          <w:szCs w:val="18"/>
          <w:rPrChange w:id="10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103" w:author="792798" w:date="2024-10-01T10:03:00Z">
            <w:rPr>
              <w:i/>
              <w:iCs/>
              <w:sz w:val="20"/>
              <w:szCs w:val="20"/>
            </w:rPr>
          </w:rPrChange>
        </w:rPr>
        <w:t>wysoko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4" w:author="792798" w:date="2024-10-01T10:03:00Z">
            <w:rPr>
              <w:sz w:val="20"/>
              <w:szCs w:val="20"/>
            </w:rPr>
          </w:rPrChange>
        </w:rPr>
        <w:t xml:space="preserve">ść 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105" w:author="792798" w:date="2024-10-01T10:03:00Z">
            <w:rPr>
              <w:i/>
              <w:iCs/>
              <w:sz w:val="20"/>
              <w:szCs w:val="20"/>
            </w:rPr>
          </w:rPrChange>
        </w:rPr>
        <w:t>kapitału zakładowego</w:t>
      </w:r>
    </w:p>
    <w:p w:rsidR="00A415BE" w:rsidRPr="00B4702D" w:rsidRDefault="00B4702D">
      <w:pPr>
        <w:spacing w:line="240" w:lineRule="auto"/>
        <w:jc w:val="both"/>
        <w:rPr>
          <w:rFonts w:ascii="Arial" w:hAnsi="Arial"/>
          <w:color w:val="auto"/>
          <w:sz w:val="18"/>
          <w:szCs w:val="18"/>
          <w:rPrChange w:id="10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7" w:author="792798" w:date="2024-10-01T10:03:00Z">
            <w:rPr>
              <w:sz w:val="20"/>
              <w:szCs w:val="20"/>
            </w:rPr>
          </w:rPrChange>
        </w:rPr>
        <w:t>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8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</w:t>
      </w:r>
    </w:p>
    <w:p w:rsidR="00A415BE" w:rsidRPr="00B4702D" w:rsidRDefault="00B4702D">
      <w:pPr>
        <w:spacing w:line="240" w:lineRule="auto"/>
        <w:rPr>
          <w:rFonts w:ascii="Arial" w:hAnsi="Arial"/>
          <w:color w:val="auto"/>
          <w:sz w:val="18"/>
          <w:szCs w:val="18"/>
          <w:rPrChange w:id="10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0" w:author="792798" w:date="2024-10-01T10:03:00Z">
            <w:rPr>
              <w:sz w:val="20"/>
              <w:szCs w:val="20"/>
            </w:rPr>
          </w:rPrChange>
        </w:rPr>
        <w:t>reprezentowana przez : ...................................................................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1" w:author="792798" w:date="2024-10-01T10:03:00Z">
            <w:rPr>
              <w:sz w:val="20"/>
              <w:szCs w:val="20"/>
            </w:rPr>
          </w:rPrChange>
        </w:rPr>
        <w:t>.......................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11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113" w:author="792798" w:date="2024-10-01T10:03:00Z">
            <w:rPr>
              <w:i/>
              <w:iCs/>
              <w:sz w:val="20"/>
              <w:szCs w:val="20"/>
            </w:rPr>
          </w:rPrChange>
        </w:rPr>
        <w:t>nazwisko i imi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4" w:author="792798" w:date="2024-10-01T10:03:00Z">
            <w:rPr>
              <w:sz w:val="20"/>
              <w:szCs w:val="20"/>
            </w:rPr>
          </w:rPrChange>
        </w:rPr>
        <w:t xml:space="preserve">ę 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115" w:author="792798" w:date="2024-10-01T10:03:00Z">
            <w:rPr>
              <w:i/>
              <w:iCs/>
              <w:sz w:val="20"/>
              <w:szCs w:val="20"/>
            </w:rPr>
          </w:rPrChange>
        </w:rPr>
        <w:t>osoby reprezentuj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6" w:author="792798" w:date="2024-10-01T10:03:00Z">
            <w:rPr>
              <w:sz w:val="20"/>
              <w:szCs w:val="20"/>
            </w:rPr>
          </w:rPrChange>
        </w:rPr>
        <w:t>ą</w:t>
      </w:r>
      <w:r w:rsidRPr="00B4702D">
        <w:rPr>
          <w:rFonts w:ascii="Arial" w:hAnsi="Arial"/>
          <w:i/>
          <w:iCs/>
          <w:color w:val="auto"/>
          <w:sz w:val="18"/>
          <w:szCs w:val="18"/>
          <w:lang w:val="pl-PL"/>
          <w:rPrChange w:id="117" w:author="792798" w:date="2024-10-01T10:03:00Z">
            <w:rPr>
              <w:i/>
              <w:iCs/>
              <w:sz w:val="20"/>
              <w:szCs w:val="20"/>
            </w:rPr>
          </w:rPrChange>
        </w:rPr>
        <w:t>cej firm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8" w:author="792798" w:date="2024-10-01T10:03:00Z">
            <w:rPr>
              <w:sz w:val="20"/>
              <w:szCs w:val="20"/>
            </w:rPr>
          </w:rPrChange>
        </w:rPr>
        <w:t>ę</w:t>
      </w:r>
    </w:p>
    <w:p w:rsidR="00A415BE" w:rsidRPr="00B4702D" w:rsidRDefault="00B4702D">
      <w:pPr>
        <w:spacing w:line="240" w:lineRule="auto"/>
        <w:ind w:right="-1"/>
        <w:jc w:val="both"/>
        <w:rPr>
          <w:rFonts w:ascii="Arial" w:hAnsi="Arial"/>
          <w:color w:val="auto"/>
          <w:sz w:val="18"/>
          <w:szCs w:val="18"/>
          <w:rPrChange w:id="11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0" w:author="792798" w:date="2024-10-01T10:03:00Z">
            <w:rPr>
              <w:sz w:val="20"/>
              <w:szCs w:val="20"/>
            </w:rPr>
          </w:rPrChange>
        </w:rPr>
        <w:t xml:space="preserve">     REGON ..........................................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21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122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123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124" w:author="792798" w:date="2024-10-01T10:03:00Z">
            <w:rPr>
              <w:sz w:val="20"/>
              <w:szCs w:val="20"/>
            </w:rPr>
          </w:rPrChange>
        </w:rPr>
        <w:tab/>
        <w:t xml:space="preserve"> NIP ...........................................................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12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6" w:author="792798" w:date="2024-10-01T10:03:00Z">
            <w:rPr>
              <w:sz w:val="20"/>
              <w:szCs w:val="20"/>
            </w:rPr>
          </w:rPrChange>
        </w:rPr>
        <w:t xml:space="preserve">zwanym dalej Wykonawcą, 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12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8" w:author="792798" w:date="2024-10-01T10:03:00Z">
            <w:rPr>
              <w:sz w:val="20"/>
              <w:szCs w:val="20"/>
            </w:rPr>
          </w:rPrChange>
        </w:rPr>
        <w:t>na podstawie dokonanego przez Zamawiając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29" w:author="792798" w:date="2024-10-01T10:03:00Z">
            <w:rPr>
              <w:sz w:val="20"/>
              <w:szCs w:val="20"/>
            </w:rPr>
          </w:rPrChange>
        </w:rPr>
        <w:t xml:space="preserve">ego wyboru oferty z wyłączenia stosowania ustawy </w:t>
      </w:r>
      <w:proofErr w:type="spellStart"/>
      <w:r w:rsidRPr="00B4702D">
        <w:rPr>
          <w:rFonts w:ascii="Arial" w:hAnsi="Arial"/>
          <w:color w:val="auto"/>
          <w:sz w:val="18"/>
          <w:szCs w:val="18"/>
          <w:lang w:val="pl-PL"/>
          <w:rPrChange w:id="130" w:author="792798" w:date="2024-10-01T10:03:00Z">
            <w:rPr>
              <w:sz w:val="20"/>
              <w:szCs w:val="20"/>
            </w:rPr>
          </w:rPrChange>
        </w:rPr>
        <w:t>Pzp</w:t>
      </w:r>
      <w:proofErr w:type="spellEnd"/>
      <w:r w:rsidRPr="00B4702D">
        <w:rPr>
          <w:rFonts w:ascii="Arial" w:hAnsi="Arial"/>
          <w:color w:val="auto"/>
          <w:sz w:val="18"/>
          <w:szCs w:val="18"/>
          <w:lang w:val="pl-PL"/>
          <w:rPrChange w:id="131" w:author="792798" w:date="2024-10-01T10:03:00Z">
            <w:rPr>
              <w:sz w:val="20"/>
              <w:szCs w:val="20"/>
            </w:rPr>
          </w:rPrChange>
        </w:rPr>
        <w:t xml:space="preserve"> – </w:t>
      </w: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32" w:author="792798" w:date="2024-10-01T10:03:00Z">
            <w:rPr>
              <w:b/>
              <w:bCs/>
              <w:sz w:val="20"/>
              <w:szCs w:val="20"/>
            </w:rPr>
          </w:rPrChange>
        </w:rPr>
        <w:t>art 2 ust 1 pkt 1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33" w:author="792798" w:date="2024-10-01T10:03:00Z">
            <w:rPr>
              <w:sz w:val="20"/>
              <w:szCs w:val="20"/>
            </w:rPr>
          </w:rPrChange>
        </w:rPr>
        <w:t xml:space="preserve"> </w:t>
      </w:r>
      <w:proofErr w:type="spellStart"/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34" w:author="792798" w:date="2024-10-01T10:03:00Z">
            <w:rPr>
              <w:b/>
              <w:bCs/>
              <w:sz w:val="20"/>
              <w:szCs w:val="20"/>
            </w:rPr>
          </w:rPrChange>
        </w:rPr>
        <w:t>uPzp</w:t>
      </w:r>
      <w:proofErr w:type="spellEnd"/>
      <w:r w:rsidRPr="00B4702D">
        <w:rPr>
          <w:rFonts w:ascii="Arial" w:hAnsi="Arial"/>
          <w:color w:val="auto"/>
          <w:sz w:val="18"/>
          <w:szCs w:val="18"/>
          <w:lang w:val="pl-PL"/>
          <w:rPrChange w:id="135" w:author="792798" w:date="2024-10-01T10:03:00Z">
            <w:rPr>
              <w:sz w:val="20"/>
              <w:szCs w:val="20"/>
            </w:rPr>
          </w:rPrChange>
        </w:rPr>
        <w:t>, nr sprawy</w:t>
      </w: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36" w:author="792798" w:date="2024-10-01T10:03:00Z">
            <w:rPr>
              <w:b/>
              <w:bCs/>
              <w:sz w:val="20"/>
              <w:szCs w:val="20"/>
            </w:rPr>
          </w:rPrChange>
        </w:rPr>
        <w:t xml:space="preserve"> KZ-II.2380.</w:t>
      </w:r>
      <w:ins w:id="137" w:author="Nieznany autor" w:date="2024-09-19T09:12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138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t>45</w:t>
        </w:r>
      </w:ins>
      <w:ins w:id="139" w:author="Nieznany autor" w:date="2024-09-19T11:48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140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t>2</w:t>
        </w:r>
      </w:ins>
      <w:del w:id="141" w:author="Nieznany autor" w:date="2024-06-04T13:11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142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>199</w:delText>
        </w:r>
      </w:del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143" w:author="792798" w:date="2024-10-01T10:03:00Z">
            <w:rPr>
              <w:b/>
              <w:bCs/>
              <w:sz w:val="20"/>
              <w:szCs w:val="20"/>
            </w:rPr>
          </w:rPrChange>
        </w:rPr>
        <w:t xml:space="preserve">.2024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44" w:author="792798" w:date="2024-10-01T10:03:00Z">
            <w:rPr>
              <w:sz w:val="20"/>
              <w:szCs w:val="20"/>
            </w:rPr>
          </w:rPrChange>
        </w:rPr>
        <w:t>o następującej treści:</w:t>
      </w:r>
    </w:p>
    <w:p w:rsidR="00A415BE" w:rsidRPr="00B4702D" w:rsidRDefault="00B4702D">
      <w:pPr>
        <w:tabs>
          <w:tab w:val="left" w:pos="3983"/>
        </w:tabs>
        <w:spacing w:line="240" w:lineRule="auto"/>
        <w:jc w:val="center"/>
        <w:rPr>
          <w:rFonts w:ascii="Arial" w:hAnsi="Arial"/>
          <w:color w:val="auto"/>
          <w:sz w:val="18"/>
          <w:szCs w:val="18"/>
          <w:rPrChange w:id="14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46" w:author="792798" w:date="2024-10-01T10:03:00Z">
            <w:rPr>
              <w:sz w:val="20"/>
              <w:szCs w:val="20"/>
            </w:rPr>
          </w:rPrChange>
        </w:rPr>
        <w:t>§ 1</w:t>
      </w:r>
    </w:p>
    <w:p w:rsidR="00A415BE" w:rsidRPr="00B4702D" w:rsidRDefault="00B4702D">
      <w:pPr>
        <w:numPr>
          <w:ilvl w:val="0"/>
          <w:numId w:val="2"/>
        </w:numPr>
        <w:tabs>
          <w:tab w:val="left" w:pos="142"/>
          <w:tab w:val="left" w:pos="284"/>
        </w:tabs>
        <w:spacing w:line="240" w:lineRule="auto"/>
        <w:ind w:left="283" w:hanging="283"/>
        <w:jc w:val="both"/>
        <w:rPr>
          <w:del w:id="147" w:author="Nieznany autor" w:date="2024-06-04T13:11:00Z"/>
          <w:rFonts w:ascii="Arial" w:hAnsi="Arial"/>
          <w:color w:val="auto"/>
          <w:sz w:val="18"/>
          <w:szCs w:val="18"/>
          <w:rPrChange w:id="148" w:author="792798" w:date="2024-10-01T10:03:00Z">
            <w:rPr>
              <w:del w:id="149" w:author="Nieznany autor" w:date="2024-06-04T13:11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50" w:author="792798" w:date="2024-10-01T10:03:00Z">
            <w:rPr>
              <w:sz w:val="20"/>
              <w:szCs w:val="20"/>
            </w:rPr>
          </w:rPrChange>
        </w:rPr>
        <w:t xml:space="preserve">Przedmiotem umowy jest dostawa </w:t>
      </w:r>
      <w:del w:id="151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5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sprzętu</w:delText>
        </w:r>
      </w:del>
      <w:ins w:id="153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5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asortymentu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155" w:author="792798" w:date="2024-10-01T10:03:00Z">
            <w:rPr>
              <w:sz w:val="20"/>
              <w:szCs w:val="20"/>
            </w:rPr>
          </w:rPrChange>
        </w:rPr>
        <w:t xml:space="preserve"> w postaci</w:t>
      </w:r>
      <w:ins w:id="156" w:author="Nieznany autor" w:date="2024-09-19T11:4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5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158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t>znaków zapora</w:t>
        </w:r>
      </w:ins>
      <w:del w:id="159" w:author="Nieznany autor" w:date="2024-06-04T13:1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6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:</w:delText>
        </w:r>
      </w:del>
    </w:p>
    <w:p w:rsidR="00A415BE" w:rsidRPr="00B4702D" w:rsidRDefault="00B4702D">
      <w:pPr>
        <w:numPr>
          <w:ilvl w:val="0"/>
          <w:numId w:val="2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del w:id="161" w:author="Nieznany autor" w:date="2024-06-04T13:11:00Z"/>
          <w:color w:val="auto"/>
          <w:rPrChange w:id="162" w:author="792798" w:date="2024-10-01T10:03:00Z">
            <w:rPr>
              <w:del w:id="163" w:author="Nieznany autor" w:date="2024-06-04T13:11:00Z"/>
            </w:rPr>
          </w:rPrChange>
        </w:rPr>
      </w:pPr>
      <w:del w:id="164" w:author="Nieznany autor" w:date="2024-06-04T13:11:00Z">
        <w:r w:rsidRPr="00B4702D">
          <w:rPr>
            <w:rFonts w:ascii="Arial" w:hAnsi="Arial"/>
            <w:color w:val="auto"/>
            <w:sz w:val="20"/>
            <w:szCs w:val="20"/>
            <w:lang w:val="pl-PL"/>
            <w:rPrChange w:id="165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>część nr 1 – aparaty fotograficzne</w:delText>
        </w:r>
      </w:del>
    </w:p>
    <w:p w:rsidR="00A415BE" w:rsidRPr="00B4702D" w:rsidRDefault="00B4702D">
      <w:pPr>
        <w:numPr>
          <w:ilvl w:val="0"/>
          <w:numId w:val="2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del w:id="166" w:author="Nieznany autor" w:date="2024-06-04T13:11:00Z"/>
          <w:color w:val="auto"/>
          <w:rPrChange w:id="167" w:author="792798" w:date="2024-10-01T10:03:00Z">
            <w:rPr>
              <w:del w:id="168" w:author="Nieznany autor" w:date="2024-06-04T13:11:00Z"/>
            </w:rPr>
          </w:rPrChange>
        </w:rPr>
      </w:pPr>
      <w:del w:id="169" w:author="Nieznany autor" w:date="2024-06-04T13:11:00Z">
        <w:r w:rsidRPr="00B4702D">
          <w:rPr>
            <w:rFonts w:ascii="Arial" w:hAnsi="Arial"/>
            <w:color w:val="auto"/>
            <w:sz w:val="20"/>
            <w:szCs w:val="20"/>
            <w:lang w:val="pl-PL"/>
            <w:rPrChange w:id="170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 xml:space="preserve">część </w:delText>
        </w:r>
        <w:r w:rsidRPr="00B4702D">
          <w:rPr>
            <w:rFonts w:ascii="Arial" w:hAnsi="Arial"/>
            <w:color w:val="auto"/>
            <w:sz w:val="20"/>
            <w:szCs w:val="20"/>
            <w:lang w:val="pl-PL"/>
            <w:rPrChange w:id="171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>nr 2 – kamery video</w:delText>
        </w:r>
      </w:del>
    </w:p>
    <w:p w:rsidR="00A415BE" w:rsidRPr="00B4702D" w:rsidRDefault="00B4702D">
      <w:pPr>
        <w:tabs>
          <w:tab w:val="left" w:pos="142"/>
          <w:tab w:val="left" w:pos="284"/>
        </w:tabs>
        <w:spacing w:before="0" w:line="240" w:lineRule="auto"/>
        <w:ind w:left="283"/>
        <w:jc w:val="both"/>
        <w:rPr>
          <w:rFonts w:ascii="Arial" w:hAnsi="Arial"/>
          <w:color w:val="auto"/>
          <w:sz w:val="18"/>
          <w:szCs w:val="18"/>
          <w:rPrChange w:id="17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73" w:author="Nieznany autor" w:date="2024-09-19T12:0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7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wraz z wyposażeniem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75" w:author="792798" w:date="2024-10-01T10:03:00Z">
            <w:rPr>
              <w:sz w:val="20"/>
              <w:szCs w:val="20"/>
            </w:rPr>
          </w:rPrChange>
        </w:rPr>
        <w:t xml:space="preserve">, </w:t>
      </w:r>
      <w:del w:id="176" w:author="Nieznany autor" w:date="2024-06-04T13:1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7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w tym oprogramowaniem i licencją na jego użytkowanie, o ile dotyczy, zwanego dalej „sprzętem”, „urządzeniami” lub „zestawem”, w ramach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78" w:author="792798" w:date="2024-10-01T10:03:00Z">
            <w:rPr>
              <w:sz w:val="20"/>
              <w:szCs w:val="20"/>
            </w:rPr>
          </w:rPrChange>
        </w:rPr>
        <w:t>zgodnych z</w:t>
      </w:r>
      <w:del w:id="179" w:author="Nieznany autor" w:date="2024-06-04T13:1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8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e </w:delText>
        </w:r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81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delText>szczegółowym</w:delText>
        </w:r>
      </w:del>
      <w:r w:rsidRPr="00B4702D">
        <w:rPr>
          <w:rFonts w:ascii="Arial" w:hAnsi="Arial"/>
          <w:iCs/>
          <w:color w:val="auto"/>
          <w:sz w:val="18"/>
          <w:szCs w:val="18"/>
          <w:lang w:val="pl-PL"/>
          <w:rPrChange w:id="182" w:author="792798" w:date="2024-10-01T10:03:00Z">
            <w:rPr>
              <w:iCs/>
              <w:sz w:val="20"/>
              <w:szCs w:val="20"/>
            </w:rPr>
          </w:rPrChange>
        </w:rPr>
        <w:t xml:space="preserve"> opisem przedmiotu zamówienia </w:t>
      </w:r>
      <w:ins w:id="183" w:author="Nieznany autor" w:date="2024-06-04T13:11:00Z"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84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t xml:space="preserve">wskazanym w </w:t>
        </w:r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85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t>załączniku</w:t>
        </w:r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86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t xml:space="preserve"> nr 1</w:t>
        </w:r>
      </w:ins>
      <w:del w:id="187" w:author="Nieznany autor" w:date="2024-06-04T13:12:00Z"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88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delText>stanowiącym załącznik nr 2 d</w:delText>
        </w:r>
      </w:del>
      <w:ins w:id="189" w:author="Nieznany autor" w:date="2024-06-04T13:12:00Z">
        <w:r w:rsidRPr="00B4702D">
          <w:rPr>
            <w:rFonts w:ascii="Arial" w:hAnsi="Arial"/>
            <w:iCs/>
            <w:color w:val="auto"/>
            <w:sz w:val="18"/>
            <w:szCs w:val="18"/>
            <w:lang w:val="pl-PL"/>
            <w:rPrChange w:id="190" w:author="792798" w:date="2024-10-01T10:03:00Z">
              <w:rPr>
                <w:rFonts w:ascii="Arial" w:hAnsi="Arial"/>
                <w:iCs/>
                <w:sz w:val="18"/>
                <w:szCs w:val="18"/>
                <w:lang w:val="pl-PL"/>
              </w:rPr>
            </w:rPrChange>
          </w:rPr>
          <w:t xml:space="preserve"> d</w:t>
        </w:r>
      </w:ins>
      <w:r w:rsidRPr="00B4702D">
        <w:rPr>
          <w:rFonts w:ascii="Arial" w:hAnsi="Arial"/>
          <w:iCs/>
          <w:color w:val="auto"/>
          <w:sz w:val="18"/>
          <w:szCs w:val="18"/>
          <w:lang w:val="pl-PL"/>
          <w:rPrChange w:id="191" w:author="792798" w:date="2024-10-01T10:03:00Z">
            <w:rPr>
              <w:iCs/>
              <w:sz w:val="20"/>
              <w:szCs w:val="20"/>
            </w:rPr>
          </w:rPrChange>
        </w:rPr>
        <w:t xml:space="preserve">o niniejszej umowy. </w:t>
      </w:r>
    </w:p>
    <w:p w:rsidR="00A415BE" w:rsidRPr="00B4702D" w:rsidRDefault="00B4702D">
      <w:pPr>
        <w:keepLines/>
        <w:spacing w:before="0" w:line="240" w:lineRule="auto"/>
        <w:ind w:left="283" w:hanging="283"/>
        <w:jc w:val="both"/>
        <w:rPr>
          <w:rFonts w:ascii="Arial" w:hAnsi="Arial"/>
          <w:color w:val="auto"/>
          <w:sz w:val="18"/>
          <w:szCs w:val="18"/>
          <w:rPrChange w:id="19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93" w:author="792798" w:date="2024-10-01T10:03:00Z">
            <w:rPr>
              <w:sz w:val="20"/>
              <w:szCs w:val="20"/>
            </w:rPr>
          </w:rPrChange>
        </w:rPr>
        <w:t xml:space="preserve">2. Wykonawca zrealizuje zamówienie po cenie zawartej w Formularzu ofertowym stanowiącym załącznik nr 1 </w:t>
      </w:r>
      <w:ins w:id="194" w:author="Nieznany autor" w:date="2024-09-19T12:0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9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196" w:author="792798" w:date="2024-10-01T10:03:00Z">
            <w:rPr>
              <w:sz w:val="20"/>
              <w:szCs w:val="20"/>
            </w:rPr>
          </w:rPrChange>
        </w:rPr>
        <w:t>do niniejszej umowy.</w:t>
      </w:r>
    </w:p>
    <w:p w:rsidR="00A415BE" w:rsidRPr="00B4702D" w:rsidRDefault="00B4702D">
      <w:pPr>
        <w:spacing w:before="0" w:line="240" w:lineRule="auto"/>
        <w:ind w:left="283" w:hanging="283"/>
        <w:jc w:val="both"/>
        <w:rPr>
          <w:del w:id="197" w:author="Nieznany autor" w:date="2024-06-04T15:24:00Z"/>
          <w:rFonts w:ascii="Arial" w:hAnsi="Arial"/>
          <w:color w:val="auto"/>
          <w:sz w:val="18"/>
          <w:szCs w:val="18"/>
          <w:rPrChange w:id="198" w:author="792798" w:date="2024-10-01T10:03:00Z">
            <w:rPr>
              <w:del w:id="199" w:author="Nieznany autor" w:date="2024-06-04T15:24:00Z"/>
              <w:rFonts w:ascii="Arial" w:hAnsi="Arial"/>
              <w:sz w:val="18"/>
              <w:szCs w:val="18"/>
            </w:rPr>
          </w:rPrChange>
        </w:rPr>
      </w:pPr>
      <w:del w:id="200" w:author="Nieznany autor" w:date="2024-09-19T10:3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0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3. </w:delText>
        </w:r>
      </w:del>
      <w:del w:id="202" w:author="Nieznany autor" w:date="2024-06-04T15:24:00Z">
        <w:r w:rsidRPr="00B4702D">
          <w:rPr>
            <w:rFonts w:ascii="Arial" w:hAnsi="Arial"/>
            <w:color w:val="auto"/>
            <w:sz w:val="18"/>
            <w:szCs w:val="18"/>
            <w:rPrChange w:id="203" w:author="792798" w:date="2024-10-01T10:03:00Z">
              <w:rPr>
                <w:rFonts w:ascii="Arial" w:hAnsi="Arial"/>
                <w:sz w:val="18"/>
                <w:szCs w:val="18"/>
              </w:rPr>
            </w:rPrChange>
          </w:rPr>
          <w:delText>Przedstawione w załączniku nr 1 do niniejszej umowy ilo</w:delText>
        </w:r>
        <w:r w:rsidRPr="00B4702D">
          <w:rPr>
            <w:rFonts w:ascii="Arial" w:hAnsi="Arial"/>
            <w:color w:val="auto"/>
            <w:sz w:val="18"/>
            <w:szCs w:val="18"/>
            <w:rPrChange w:id="204" w:author="792798" w:date="2024-10-01T10:03:00Z">
              <w:rPr>
                <w:rFonts w:ascii="Arial" w:hAnsi="Arial"/>
                <w:sz w:val="18"/>
                <w:szCs w:val="18"/>
              </w:rPr>
            </w:rPrChange>
          </w:rPr>
          <w:delText>ści asortymentu stanowią wielkości szacunkowe, stanowiące podstawę dla Wykonawcy do sporządzenia oferty.</w:delText>
        </w:r>
      </w:del>
    </w:p>
    <w:p w:rsidR="00A415BE" w:rsidRPr="00B4702D" w:rsidRDefault="00B4702D">
      <w:pPr>
        <w:spacing w:line="276" w:lineRule="auto"/>
        <w:ind w:left="283" w:hanging="283"/>
        <w:jc w:val="both"/>
        <w:rPr>
          <w:del w:id="205" w:author="Nieznany autor" w:date="2024-06-04T15:24:00Z"/>
          <w:color w:val="auto"/>
          <w:rPrChange w:id="206" w:author="792798" w:date="2024-10-01T10:03:00Z">
            <w:rPr>
              <w:del w:id="207" w:author="Nieznany autor" w:date="2024-06-04T15:24:00Z"/>
            </w:rPr>
          </w:rPrChange>
        </w:rPr>
      </w:pPr>
      <w:del w:id="208" w:author="Nieznany autor" w:date="2024-06-04T15:24:00Z">
        <w:r w:rsidRPr="00B4702D">
          <w:rPr>
            <w:rFonts w:ascii="Arial" w:hAnsi="Arial"/>
            <w:color w:val="auto"/>
            <w:sz w:val="20"/>
            <w:szCs w:val="20"/>
            <w:rPrChange w:id="209" w:author="792798" w:date="2024-10-01T10:03:00Z">
              <w:rPr>
                <w:rFonts w:ascii="Arial" w:hAnsi="Arial"/>
                <w:sz w:val="20"/>
                <w:szCs w:val="20"/>
              </w:rPr>
            </w:rPrChange>
          </w:rPr>
          <w:delText>4. Faktyczne ilości i rodzaj zamawianego asortymentu będą zależne od posiadanych środków finansowych.</w:delText>
        </w:r>
      </w:del>
    </w:p>
    <w:p w:rsidR="00A415BE" w:rsidRPr="00B4702D" w:rsidRDefault="00B4702D">
      <w:pPr>
        <w:spacing w:before="0" w:line="240" w:lineRule="auto"/>
        <w:ind w:left="283" w:hanging="283"/>
        <w:jc w:val="both"/>
        <w:rPr>
          <w:rFonts w:ascii="Arial" w:hAnsi="Arial"/>
          <w:color w:val="auto"/>
          <w:sz w:val="18"/>
          <w:szCs w:val="18"/>
          <w:rPrChange w:id="21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211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1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3</w:t>
        </w:r>
      </w:ins>
      <w:del w:id="213" w:author="Nieznany autor" w:date="2024-06-04T15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1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5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15" w:author="792798" w:date="2024-10-01T10:03:00Z">
            <w:rPr>
              <w:sz w:val="20"/>
              <w:szCs w:val="20"/>
            </w:rPr>
          </w:rPrChange>
        </w:rPr>
        <w:t xml:space="preserve">. Zamawiający nie będzie udzielał zaliczki na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16" w:author="792798" w:date="2024-10-01T10:03:00Z">
            <w:rPr>
              <w:sz w:val="20"/>
              <w:szCs w:val="20"/>
            </w:rPr>
          </w:rPrChange>
        </w:rPr>
        <w:t>dostawy będące przedmiotem zamówienia.</w:t>
      </w:r>
    </w:p>
    <w:p w:rsidR="00A415BE" w:rsidRPr="00B4702D" w:rsidRDefault="00B4702D">
      <w:pPr>
        <w:keepLines/>
        <w:spacing w:before="0" w:line="240" w:lineRule="auto"/>
        <w:ind w:left="227" w:hanging="227"/>
        <w:jc w:val="both"/>
        <w:rPr>
          <w:rFonts w:ascii="Arial" w:hAnsi="Arial"/>
          <w:color w:val="auto"/>
          <w:sz w:val="18"/>
          <w:szCs w:val="18"/>
          <w:rPrChange w:id="21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218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1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4</w:t>
        </w:r>
      </w:ins>
      <w:del w:id="220" w:author="Nieznany autor" w:date="2024-06-04T15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2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6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22" w:author="792798" w:date="2024-10-01T10:03:00Z">
            <w:rPr>
              <w:sz w:val="20"/>
              <w:szCs w:val="20"/>
            </w:rPr>
          </w:rPrChange>
        </w:rPr>
        <w:t xml:space="preserve">. Wykonawca w zaproponowanej cenie </w:t>
      </w:r>
      <w:del w:id="223" w:author="Nieznany autor" w:date="2024-09-24T09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2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sprzętu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25" w:author="792798" w:date="2024-10-01T10:03:00Z">
            <w:rPr>
              <w:sz w:val="20"/>
              <w:szCs w:val="20"/>
            </w:rPr>
          </w:rPrChange>
        </w:rPr>
        <w:t>uwzględnił wszelkie koszty związane z realizacją niniejszej umowy, w tym: podatki, opłaty celne, koszty opakowania, ewentualne upusty i rabaty a także koszty dostawy, wnies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26" w:author="792798" w:date="2024-10-01T10:03:00Z">
            <w:rPr>
              <w:sz w:val="20"/>
              <w:szCs w:val="20"/>
            </w:rPr>
          </w:rPrChange>
        </w:rPr>
        <w:t>ienia</w:t>
      </w:r>
      <w:del w:id="227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2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oraz udzielenia ewentualnych licencji do oprogramowania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229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 xml:space="preserve"> i ich aktualizacji, przeniesienia na Z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230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>amawiającego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231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 xml:space="preserve"> praw, o których mowa w § 7 umowy,</w:delText>
        </w:r>
      </w:del>
      <w:ins w:id="232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33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t xml:space="preserve">, </w:t>
        </w:r>
      </w:ins>
      <w:del w:id="234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35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del w:id="236" w:author="791055" w:date="2024-06-12T14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37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>a także ewentualnych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38" w:author="792798" w:date="2024-10-01T10:03:00Z">
            <w:rPr>
              <w:sz w:val="20"/>
              <w:szCs w:val="20"/>
            </w:rPr>
          </w:rPrChange>
        </w:rPr>
        <w:t xml:space="preserve"> koszt</w:t>
      </w:r>
      <w:ins w:id="239" w:author="791055" w:date="2024-06-12T14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40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t>y</w:t>
        </w:r>
      </w:ins>
      <w:del w:id="241" w:author="791055" w:date="2024-06-12T14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42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>ów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43" w:author="792798" w:date="2024-10-01T10:03:00Z">
            <w:rPr/>
          </w:rPrChange>
        </w:rPr>
        <w:t xml:space="preserve"> związan</w:t>
      </w:r>
      <w:ins w:id="244" w:author="791055" w:date="2024-06-12T14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45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t>e</w:t>
        </w:r>
      </w:ins>
      <w:del w:id="246" w:author="791055" w:date="2024-06-12T14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47" w:author="792798" w:date="2024-10-01T10:03:00Z">
              <w:rPr>
                <w:rFonts w:ascii="Arial" w:hAnsi="Arial"/>
                <w:color w:val="111111"/>
                <w:sz w:val="18"/>
                <w:szCs w:val="18"/>
                <w:lang w:val="pl-PL"/>
              </w:rPr>
            </w:rPrChange>
          </w:rPr>
          <w:delText>ych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48" w:author="792798" w:date="2024-10-01T10:03:00Z">
            <w:rPr/>
          </w:rPrChange>
        </w:rPr>
        <w:t xml:space="preserve"> z realizacją obowiązków Wykonawcy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49" w:author="792798" w:date="2024-10-01T10:03:00Z">
            <w:rPr>
              <w:sz w:val="20"/>
              <w:szCs w:val="20"/>
            </w:rPr>
          </w:rPrChange>
        </w:rPr>
        <w:t xml:space="preserve">wynikających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50" w:author="792798" w:date="2024-10-01T10:03:00Z">
            <w:rPr/>
          </w:rPrChange>
        </w:rPr>
        <w:t xml:space="preserve">z gwarancji i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51" w:author="792798" w:date="2024-10-01T10:03:00Z">
            <w:rPr/>
          </w:rPrChange>
        </w:rPr>
        <w:t>rękojmi za wady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52" w:author="792798" w:date="2024-10-01T10:03:00Z">
            <w:rPr>
              <w:sz w:val="20"/>
              <w:szCs w:val="20"/>
            </w:rPr>
          </w:rPrChange>
        </w:rPr>
        <w:t>.</w:t>
      </w:r>
    </w:p>
    <w:p w:rsidR="00A415BE" w:rsidRPr="00B4702D" w:rsidRDefault="00B4702D">
      <w:pPr>
        <w:keepLines/>
        <w:spacing w:before="0" w:line="240" w:lineRule="auto"/>
        <w:ind w:left="283" w:hanging="283"/>
        <w:jc w:val="both"/>
        <w:rPr>
          <w:rFonts w:ascii="Arial" w:hAnsi="Arial"/>
          <w:color w:val="auto"/>
          <w:sz w:val="18"/>
          <w:szCs w:val="18"/>
          <w:rPrChange w:id="25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254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5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5</w:t>
        </w:r>
      </w:ins>
      <w:del w:id="256" w:author="Nieznany autor" w:date="2024-06-04T15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5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7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58" w:author="792798" w:date="2024-10-01T10:03:00Z">
            <w:rPr>
              <w:sz w:val="20"/>
              <w:szCs w:val="20"/>
            </w:rPr>
          </w:rPrChange>
        </w:rPr>
        <w:t xml:space="preserve">. Wykonawca </w:t>
      </w:r>
      <w:del w:id="259" w:author="Nieznany autor" w:date="2024-09-24T09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6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dostarczy</w:delText>
        </w:r>
      </w:del>
      <w:del w:id="261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6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zestaw</w:delText>
        </w:r>
      </w:del>
      <w:ins w:id="263" w:author="A51364" w:date="2024-09-30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6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dostarczy </w:t>
        </w:r>
      </w:ins>
      <w:ins w:id="265" w:author="Nieznany autor" w:date="2024-09-24T09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6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asortyment</w:t>
        </w:r>
      </w:ins>
      <w:ins w:id="267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6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del w:id="269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7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do Odbiorcy przedmiotu umowy</w:delText>
        </w:r>
      </w:del>
      <w:ins w:id="271" w:author="Nieznany autor" w:date="2024-06-04T13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7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do magazynu Wydziału GMT KWP w Łodzi, przy ul. Stokowskiej 21/25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273" w:author="792798" w:date="2024-10-01T10:03:00Z">
            <w:rPr/>
          </w:rPrChange>
        </w:rPr>
        <w:t>.</w:t>
      </w:r>
    </w:p>
    <w:p w:rsidR="00A415BE" w:rsidRPr="00B4702D" w:rsidRDefault="00B4702D">
      <w:pPr>
        <w:keepLines/>
        <w:tabs>
          <w:tab w:val="left" w:pos="284"/>
        </w:tabs>
        <w:spacing w:before="0" w:line="240" w:lineRule="auto"/>
        <w:ind w:left="170" w:hanging="170"/>
        <w:jc w:val="both"/>
        <w:rPr>
          <w:rFonts w:ascii="Arial" w:hAnsi="Arial"/>
          <w:color w:val="auto"/>
          <w:sz w:val="18"/>
          <w:szCs w:val="18"/>
          <w:rPrChange w:id="27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275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7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6</w:t>
        </w:r>
      </w:ins>
      <w:del w:id="277" w:author="Nieznany autor" w:date="2024-06-04T15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7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8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79" w:author="792798" w:date="2024-10-01T10:03:00Z">
            <w:rPr>
              <w:sz w:val="20"/>
              <w:szCs w:val="20"/>
            </w:rPr>
          </w:rPrChange>
        </w:rPr>
        <w:t>. Przedmiot umowy zostanie dostarczony, wniesiony,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80" w:author="792798" w:date="2024-10-01T10:03:00Z">
            <w:rPr>
              <w:sz w:val="20"/>
              <w:szCs w:val="20"/>
            </w:rPr>
          </w:rPrChange>
        </w:rPr>
        <w:t xml:space="preserve"> rozładowany do wskazanych przez Zamawiającego pomieszczeń na koszt Wykonawcy, w dni robocze w godzinach 08:30- 15:00. </w:t>
      </w:r>
      <w:del w:id="281" w:author="Nieznany autor" w:date="2024-06-04T13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8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Termin dostawy Wykonawca uzgodni z Odbiorcą i powiadomi Zamawiającego, zgodnie z zapisami § 5 ust. 1.</w:delText>
        </w:r>
      </w:del>
    </w:p>
    <w:p w:rsidR="00A415BE" w:rsidRPr="00B4702D" w:rsidRDefault="00B4702D">
      <w:pPr>
        <w:keepLines/>
        <w:tabs>
          <w:tab w:val="left" w:pos="284"/>
        </w:tabs>
        <w:spacing w:before="0" w:line="240" w:lineRule="auto"/>
        <w:ind w:left="227" w:hanging="227"/>
        <w:jc w:val="both"/>
        <w:rPr>
          <w:rFonts w:ascii="Arial" w:hAnsi="Arial"/>
          <w:color w:val="auto"/>
          <w:sz w:val="18"/>
          <w:szCs w:val="18"/>
          <w:rPrChange w:id="28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284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8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7</w:t>
        </w:r>
      </w:ins>
      <w:del w:id="286" w:author="Nieznany autor" w:date="2024-06-04T15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8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9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88" w:author="792798" w:date="2024-10-01T10:03:00Z">
            <w:rPr>
              <w:sz w:val="20"/>
              <w:szCs w:val="20"/>
            </w:rPr>
          </w:rPrChange>
        </w:rPr>
        <w:t>. Wykonawca oświadcza, że zaofero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289" w:author="792798" w:date="2024-10-01T10:03:00Z">
            <w:rPr>
              <w:sz w:val="20"/>
              <w:szCs w:val="20"/>
            </w:rPr>
          </w:rPrChange>
        </w:rPr>
        <w:t xml:space="preserve">wany </w:t>
      </w:r>
      <w:del w:id="290" w:author="Nieznany autor" w:date="2024-09-24T09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9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sprzęt</w:delText>
        </w:r>
      </w:del>
      <w:ins w:id="292" w:author="Nieznany autor" w:date="2024-09-24T09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9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asortyment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294" w:author="792798" w:date="2024-10-01T10:03:00Z">
            <w:rPr>
              <w:sz w:val="20"/>
              <w:szCs w:val="20"/>
            </w:rPr>
          </w:rPrChange>
        </w:rPr>
        <w:t xml:space="preserve"> posiada deklarację zgodności CE potwierdzającą, </w:t>
      </w:r>
      <w:del w:id="295" w:author="Nieznany autor" w:date="2024-09-19T11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29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    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297" w:author="792798" w:date="2024-10-01T10:03:00Z">
            <w:rPr>
              <w:sz w:val="20"/>
              <w:szCs w:val="20"/>
            </w:rPr>
          </w:rPrChange>
        </w:rPr>
        <w:t xml:space="preserve">że spełnia wymagania zasadnicze zawarte w Dyrektywach Rady Europy i krajowych regulacjach prawnych. </w:t>
      </w:r>
    </w:p>
    <w:p w:rsidR="00A415BE" w:rsidRPr="00B4702D" w:rsidRDefault="00B4702D">
      <w:pPr>
        <w:keepLines/>
        <w:spacing w:line="240" w:lineRule="auto"/>
        <w:ind w:left="340" w:hanging="340"/>
        <w:jc w:val="both"/>
        <w:rPr>
          <w:del w:id="298" w:author="Nieznany autor" w:date="2024-06-04T13:15:00Z"/>
          <w:rFonts w:ascii="Arial" w:hAnsi="Arial"/>
          <w:color w:val="auto"/>
          <w:sz w:val="18"/>
          <w:szCs w:val="18"/>
          <w:rPrChange w:id="299" w:author="792798" w:date="2024-10-01T10:03:00Z">
            <w:rPr>
              <w:del w:id="300" w:author="Nieznany autor" w:date="2024-06-04T13:15:00Z"/>
              <w:rFonts w:ascii="Arial" w:hAnsi="Arial"/>
              <w:sz w:val="18"/>
              <w:szCs w:val="18"/>
            </w:rPr>
          </w:rPrChange>
        </w:rPr>
      </w:pPr>
      <w:del w:id="301" w:author="Nieznany autor" w:date="2024-06-04T13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0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10. W zakresie oprogramowania, przez dostawę rozumie się 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0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udostępnienie licencji oprogramowania na odpowiednim nośniku na płycie CD/pamięci USB/ lub drogą elektroniczną poprzez dostęp do strony internetowej zawierającej przedmiotowe oprogramowanie poprzez przesłanie linku na adresy email użytkowników,  tj. ………………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0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…...</w:delText>
        </w:r>
      </w:del>
    </w:p>
    <w:p w:rsidR="00A415BE" w:rsidRPr="00B4702D" w:rsidRDefault="00B4702D">
      <w:pPr>
        <w:keepLines/>
        <w:spacing w:line="240" w:lineRule="auto"/>
        <w:ind w:left="340" w:hanging="340"/>
        <w:jc w:val="both"/>
        <w:rPr>
          <w:rFonts w:ascii="Arial" w:hAnsi="Arial"/>
          <w:color w:val="auto"/>
          <w:sz w:val="18"/>
          <w:szCs w:val="18"/>
          <w:rPrChange w:id="30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306" w:author="Nieznany autor" w:date="2024-06-04T13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0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11</w:delText>
        </w:r>
      </w:del>
      <w:ins w:id="308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0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8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310" w:author="792798" w:date="2024-10-01T10:03:00Z">
            <w:rPr>
              <w:sz w:val="20"/>
              <w:szCs w:val="20"/>
            </w:rPr>
          </w:rPrChange>
        </w:rPr>
        <w:t xml:space="preserve">. </w:t>
      </w:r>
      <w:bookmarkStart w:id="311" w:name="_GoBack_kopia_1"/>
      <w:del w:id="312" w:author="Nieznany autor" w:date="2024-09-24T09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1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Zaoferowany sprzęt </w:delText>
        </w:r>
      </w:del>
      <w:ins w:id="314" w:author="Nieznany autor" w:date="2024-09-24T09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1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Przedmiot umowy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316" w:author="792798" w:date="2024-10-01T10:03:00Z">
            <w:rPr>
              <w:sz w:val="20"/>
              <w:szCs w:val="20"/>
            </w:rPr>
          </w:rPrChange>
        </w:rPr>
        <w:t xml:space="preserve">nie może być przewidziany przez producenta do wycofania z produkcji lub sprzedaży, musi pochodzić z bieżącej produkcji tzn. data wyprodukowania nie może być wcześniejsza niż 2023 rok. </w:t>
      </w:r>
      <w:bookmarkEnd w:id="311"/>
    </w:p>
    <w:p w:rsidR="00A415BE" w:rsidRPr="00B4702D" w:rsidRDefault="00B4702D">
      <w:pPr>
        <w:keepLines/>
        <w:spacing w:line="240" w:lineRule="auto"/>
        <w:ind w:left="340" w:hanging="340"/>
        <w:jc w:val="both"/>
        <w:rPr>
          <w:del w:id="317" w:author="Nieznany autor" w:date="2024-09-24T09:11:00Z"/>
          <w:rFonts w:ascii="Arial" w:hAnsi="Arial"/>
          <w:color w:val="auto"/>
          <w:sz w:val="18"/>
          <w:szCs w:val="18"/>
          <w:rPrChange w:id="318" w:author="792798" w:date="2024-10-01T10:03:00Z">
            <w:rPr>
              <w:del w:id="319" w:author="Nieznany autor" w:date="2024-09-24T09:11:00Z"/>
              <w:rFonts w:ascii="Arial" w:hAnsi="Arial"/>
              <w:sz w:val="18"/>
              <w:szCs w:val="18"/>
            </w:rPr>
          </w:rPrChange>
        </w:rPr>
      </w:pPr>
      <w:del w:id="320" w:author="Nieznany autor" w:date="2024-09-19T10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2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</w:delText>
        </w:r>
      </w:del>
      <w:del w:id="322" w:author="Nieznany autor" w:date="2024-06-04T13:1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2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2</w:delText>
        </w:r>
      </w:del>
      <w:del w:id="324" w:author="Nieznany autor" w:date="2024-09-24T09:1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2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. Wykonawca jest zobowią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2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zany dostarczyć podręczniki i instrukcje użytkowania z zakresu obsługi sprzętu i oprogramowania w języku polskim lub w języku angielskim i skróconej  instrukcji w języku polskim.</w:delText>
        </w:r>
      </w:del>
    </w:p>
    <w:p w:rsidR="00A415BE" w:rsidRPr="00B4702D" w:rsidRDefault="00B4702D">
      <w:pPr>
        <w:keepLines/>
        <w:spacing w:line="240" w:lineRule="auto"/>
        <w:ind w:left="340" w:hanging="340"/>
        <w:jc w:val="center"/>
        <w:rPr>
          <w:rFonts w:ascii="Arial" w:hAnsi="Arial"/>
          <w:color w:val="auto"/>
          <w:sz w:val="18"/>
          <w:szCs w:val="18"/>
          <w:rPrChange w:id="32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bookmarkStart w:id="328" w:name="_Hlk46386320"/>
      <w:r w:rsidRPr="00B4702D">
        <w:rPr>
          <w:rFonts w:ascii="Arial" w:hAnsi="Arial"/>
          <w:color w:val="auto"/>
          <w:sz w:val="18"/>
          <w:szCs w:val="18"/>
          <w:lang w:val="pl-PL"/>
          <w:rPrChange w:id="329" w:author="792798" w:date="2024-10-01T10:03:00Z">
            <w:rPr>
              <w:sz w:val="20"/>
              <w:szCs w:val="20"/>
            </w:rPr>
          </w:rPrChange>
        </w:rPr>
        <w:t>§</w:t>
      </w:r>
      <w:bookmarkEnd w:id="328"/>
      <w:r w:rsidRPr="00B4702D">
        <w:rPr>
          <w:rFonts w:ascii="Arial" w:hAnsi="Arial"/>
          <w:color w:val="auto"/>
          <w:sz w:val="18"/>
          <w:szCs w:val="18"/>
          <w:lang w:val="pl-PL"/>
          <w:rPrChange w:id="330" w:author="792798" w:date="2024-10-01T10:03:00Z">
            <w:rPr>
              <w:sz w:val="20"/>
              <w:szCs w:val="20"/>
            </w:rPr>
          </w:rPrChange>
        </w:rPr>
        <w:t xml:space="preserve"> 2</w:t>
      </w:r>
    </w:p>
    <w:p w:rsidR="00A415BE" w:rsidRPr="00B4702D" w:rsidRDefault="00B4702D">
      <w:pPr>
        <w:numPr>
          <w:ilvl w:val="0"/>
          <w:numId w:val="3"/>
        </w:numPr>
        <w:spacing w:before="0" w:line="240" w:lineRule="auto"/>
        <w:ind w:left="284" w:right="284" w:hanging="284"/>
        <w:jc w:val="both"/>
        <w:rPr>
          <w:rFonts w:ascii="Arial" w:hAnsi="Arial"/>
          <w:color w:val="auto"/>
          <w:sz w:val="18"/>
          <w:szCs w:val="18"/>
          <w:rPrChange w:id="33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32" w:author="792798" w:date="2024-10-01T10:03:00Z">
            <w:rPr>
              <w:sz w:val="20"/>
              <w:szCs w:val="20"/>
            </w:rPr>
          </w:rPrChange>
        </w:rPr>
        <w:t xml:space="preserve">Umowa zostanie zrealizowana </w:t>
      </w: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333" w:author="792798" w:date="2024-10-01T10:03:00Z">
            <w:rPr>
              <w:b/>
              <w:sz w:val="20"/>
              <w:szCs w:val="20"/>
            </w:rPr>
          </w:rPrChange>
        </w:rPr>
        <w:t xml:space="preserve">w terminie do </w:t>
      </w:r>
      <w:ins w:id="334" w:author="Nieznany autor" w:date="2024-09-19T09:20:00Z">
        <w:r w:rsidRPr="00B4702D">
          <w:rPr>
            <w:rFonts w:ascii="Arial" w:hAnsi="Arial"/>
            <w:b/>
            <w:color w:val="auto"/>
            <w:sz w:val="18"/>
            <w:szCs w:val="18"/>
            <w:lang w:val="pl-PL"/>
            <w:rPrChange w:id="335" w:author="792798" w:date="2024-10-01T10:03:00Z">
              <w:rPr>
                <w:rFonts w:ascii="Arial" w:hAnsi="Arial"/>
                <w:b/>
                <w:sz w:val="18"/>
                <w:szCs w:val="18"/>
                <w:lang w:val="pl-PL"/>
              </w:rPr>
            </w:rPrChange>
          </w:rPr>
          <w:t xml:space="preserve">10 dni roboczych od daty </w:t>
        </w:r>
        <w:r w:rsidRPr="00B4702D">
          <w:rPr>
            <w:rFonts w:ascii="Arial" w:hAnsi="Arial"/>
            <w:b/>
            <w:color w:val="auto"/>
            <w:sz w:val="18"/>
            <w:szCs w:val="18"/>
            <w:lang w:val="pl-PL"/>
            <w:rPrChange w:id="336" w:author="792798" w:date="2024-10-01T10:03:00Z">
              <w:rPr>
                <w:rFonts w:ascii="Arial" w:hAnsi="Arial"/>
                <w:b/>
                <w:sz w:val="18"/>
                <w:szCs w:val="18"/>
                <w:lang w:val="pl-PL"/>
              </w:rPr>
            </w:rPrChange>
          </w:rPr>
          <w:t>zawarcia umowy.</w:t>
        </w:r>
      </w:ins>
      <w:del w:id="337" w:author="Nieznany autor" w:date="2024-09-19T09:20:00Z">
        <w:r w:rsidRPr="00B4702D">
          <w:rPr>
            <w:rFonts w:ascii="Arial" w:hAnsi="Arial"/>
            <w:b/>
            <w:color w:val="auto"/>
            <w:sz w:val="18"/>
            <w:szCs w:val="18"/>
            <w:lang w:val="pl-PL"/>
            <w:rPrChange w:id="338" w:author="792798" w:date="2024-10-01T10:03:00Z">
              <w:rPr>
                <w:rFonts w:ascii="Arial" w:hAnsi="Arial"/>
                <w:b/>
                <w:sz w:val="18"/>
                <w:szCs w:val="18"/>
                <w:lang w:val="pl-PL"/>
              </w:rPr>
            </w:rPrChange>
          </w:rPr>
          <w:delText>dnia 24.06.2024 roku.</w:delText>
        </w:r>
      </w:del>
      <w:r w:rsidRPr="00B4702D">
        <w:rPr>
          <w:rFonts w:ascii="Arial" w:hAnsi="Arial"/>
          <w:b/>
          <w:color w:val="auto"/>
          <w:sz w:val="18"/>
          <w:szCs w:val="18"/>
          <w:lang w:val="pl-PL"/>
          <w:rPrChange w:id="339" w:author="792798" w:date="2024-10-01T10:03:00Z">
            <w:rPr/>
          </w:rPrChange>
        </w:rPr>
        <w:t xml:space="preserve">  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40" w:author="792798" w:date="2024-10-01T10:03:00Z">
            <w:rPr>
              <w:sz w:val="20"/>
              <w:szCs w:val="20"/>
            </w:rPr>
          </w:rPrChange>
        </w:rPr>
        <w:t xml:space="preserve"> </w:t>
      </w:r>
    </w:p>
    <w:p w:rsidR="00A415BE" w:rsidRPr="00B4702D" w:rsidRDefault="00B4702D">
      <w:pPr>
        <w:numPr>
          <w:ilvl w:val="0"/>
          <w:numId w:val="3"/>
        </w:numPr>
        <w:tabs>
          <w:tab w:val="left" w:pos="284"/>
        </w:tabs>
        <w:spacing w:before="0" w:line="240" w:lineRule="auto"/>
        <w:ind w:left="284" w:right="284" w:hanging="284"/>
        <w:jc w:val="both"/>
        <w:rPr>
          <w:rFonts w:ascii="Arial" w:hAnsi="Arial"/>
          <w:color w:val="auto"/>
          <w:sz w:val="18"/>
          <w:szCs w:val="18"/>
          <w:rPrChange w:id="34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42" w:author="792798" w:date="2024-10-01T10:03:00Z">
            <w:rPr>
              <w:sz w:val="20"/>
              <w:szCs w:val="20"/>
            </w:rPr>
          </w:rPrChange>
        </w:rPr>
        <w:t xml:space="preserve">Za datę wykonania przedmiotu umowy przez Wykonawcę uznaje się datę odbioru przedmiotu zamówienia bez zastrzeżeń, sporządzenie protokołu odbioru – załącznik nr </w:t>
      </w:r>
      <w:ins w:id="343" w:author="A51364" w:date="2024-09-30T10:3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4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2</w:t>
        </w:r>
      </w:ins>
      <w:del w:id="345" w:author="A51364" w:date="2024-09-30T10:3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4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3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347" w:author="792798" w:date="2024-10-01T10:03:00Z">
            <w:rPr>
              <w:sz w:val="20"/>
              <w:szCs w:val="20"/>
            </w:rPr>
          </w:rPrChange>
        </w:rPr>
        <w:t xml:space="preserve"> do umowy, podpisanego komisyjnie przez Wykonawcę i pr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48" w:author="792798" w:date="2024-10-01T10:03:00Z">
            <w:rPr>
              <w:sz w:val="20"/>
              <w:szCs w:val="20"/>
            </w:rPr>
          </w:rPrChange>
        </w:rPr>
        <w:t xml:space="preserve">zedstawicieli Zamawiającego. Protokoły odbioru zostaną sporządzone w dwóch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49" w:author="792798" w:date="2024-10-01T10:03:00Z">
            <w:rPr>
              <w:sz w:val="20"/>
              <w:szCs w:val="20"/>
            </w:rPr>
          </w:rPrChange>
        </w:rPr>
        <w:lastRenderedPageBreak/>
        <w:t>egzemplarzach (dla Zamawiającego i Wykonawcy).</w:t>
      </w:r>
    </w:p>
    <w:p w:rsidR="00A415BE" w:rsidRPr="00B4702D" w:rsidRDefault="00B4702D">
      <w:pPr>
        <w:numPr>
          <w:ilvl w:val="0"/>
          <w:numId w:val="3"/>
        </w:numPr>
        <w:spacing w:before="0" w:line="240" w:lineRule="auto"/>
        <w:ind w:left="284" w:right="284" w:hanging="284"/>
        <w:jc w:val="both"/>
        <w:rPr>
          <w:rFonts w:ascii="Arial" w:hAnsi="Arial"/>
          <w:color w:val="auto"/>
          <w:sz w:val="18"/>
          <w:szCs w:val="18"/>
          <w:rPrChange w:id="35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51" w:author="792798" w:date="2024-10-01T10:03:00Z">
            <w:rPr>
              <w:sz w:val="20"/>
              <w:szCs w:val="20"/>
            </w:rPr>
          </w:rPrChange>
        </w:rPr>
        <w:t>Odbioru, o którym mowa w ust. 2 dokonają upoważnieni przedstawiciele Zamawiającego.</w:t>
      </w:r>
    </w:p>
    <w:p w:rsidR="00A415BE" w:rsidRPr="00B4702D" w:rsidRDefault="00B4702D">
      <w:pPr>
        <w:numPr>
          <w:ilvl w:val="0"/>
          <w:numId w:val="3"/>
        </w:numPr>
        <w:spacing w:before="0" w:line="240" w:lineRule="auto"/>
        <w:ind w:left="284" w:right="284" w:hanging="284"/>
        <w:jc w:val="both"/>
        <w:rPr>
          <w:rFonts w:ascii="Arial" w:hAnsi="Arial"/>
          <w:color w:val="auto"/>
          <w:sz w:val="18"/>
          <w:szCs w:val="18"/>
          <w:rPrChange w:id="35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53" w:author="792798" w:date="2024-10-01T10:03:00Z">
            <w:rPr>
              <w:sz w:val="20"/>
              <w:szCs w:val="20"/>
            </w:rPr>
          </w:rPrChange>
        </w:rPr>
        <w:t>W przypadku niedotrzymania terminu określonego w 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54" w:author="792798" w:date="2024-10-01T10:03:00Z">
            <w:rPr>
              <w:sz w:val="20"/>
              <w:szCs w:val="20"/>
            </w:rPr>
          </w:rPrChange>
        </w:rPr>
        <w:t xml:space="preserve">st. 1, Zamawiający zastrzega sobie prawo                             do odstąpienia od umowy, bez wyznaczenia dodatkowego terminu. </w:t>
      </w:r>
    </w:p>
    <w:p w:rsidR="00A415BE" w:rsidRPr="00B4702D" w:rsidRDefault="00B4702D">
      <w:pPr>
        <w:spacing w:line="240" w:lineRule="auto"/>
        <w:jc w:val="center"/>
        <w:rPr>
          <w:rFonts w:ascii="Arial" w:hAnsi="Arial"/>
          <w:color w:val="auto"/>
          <w:sz w:val="18"/>
          <w:szCs w:val="18"/>
          <w:rPrChange w:id="35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56" w:author="792798" w:date="2024-10-01T10:03:00Z">
            <w:rPr>
              <w:sz w:val="20"/>
              <w:szCs w:val="20"/>
            </w:rPr>
          </w:rPrChange>
        </w:rPr>
        <w:t>§ 3</w:t>
      </w:r>
    </w:p>
    <w:p w:rsidR="00A415BE" w:rsidRPr="00B4702D" w:rsidRDefault="00B4702D">
      <w:pPr>
        <w:numPr>
          <w:ilvl w:val="0"/>
          <w:numId w:val="4"/>
        </w:numPr>
        <w:spacing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35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58" w:author="792798" w:date="2024-10-01T10:03:00Z">
            <w:rPr>
              <w:sz w:val="20"/>
              <w:szCs w:val="20"/>
            </w:rPr>
          </w:rPrChange>
        </w:rPr>
        <w:t>Osobami wyznaczonymi, odpowiedzialnymi za kontakty z Wykonawcą i gwarancjami, nadzór nad prawidłową realizacją umowy będ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59" w:author="792798" w:date="2024-10-01T10:03:00Z">
            <w:rPr>
              <w:sz w:val="20"/>
              <w:szCs w:val="20"/>
            </w:rPr>
          </w:rPrChange>
        </w:rPr>
        <w:t xml:space="preserve">ą pracownicy Wydziału GMT KWP w Łodzi:     </w:t>
      </w:r>
    </w:p>
    <w:p w:rsidR="00A415BE" w:rsidRPr="00B4702D" w:rsidRDefault="00B4702D">
      <w:pPr>
        <w:numPr>
          <w:ilvl w:val="0"/>
          <w:numId w:val="5"/>
        </w:numPr>
        <w:spacing w:before="0" w:line="240" w:lineRule="auto"/>
        <w:ind w:left="567" w:firstLine="0"/>
        <w:jc w:val="both"/>
        <w:rPr>
          <w:rFonts w:ascii="Arial" w:hAnsi="Arial"/>
          <w:color w:val="auto"/>
          <w:sz w:val="18"/>
          <w:szCs w:val="18"/>
          <w:rPrChange w:id="36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61" w:author="792798" w:date="2024-10-01T10:03:00Z">
            <w:rPr>
              <w:sz w:val="20"/>
              <w:szCs w:val="20"/>
            </w:rPr>
          </w:rPrChange>
        </w:rPr>
        <w:t>tel. ………………………….., e-mail ……………………...</w:t>
      </w:r>
    </w:p>
    <w:p w:rsidR="00A415BE" w:rsidRPr="00B4702D" w:rsidRDefault="00B4702D">
      <w:pPr>
        <w:numPr>
          <w:ilvl w:val="0"/>
          <w:numId w:val="5"/>
        </w:numPr>
        <w:spacing w:before="0" w:line="240" w:lineRule="auto"/>
        <w:ind w:left="567" w:firstLine="0"/>
        <w:jc w:val="both"/>
        <w:rPr>
          <w:rFonts w:ascii="Arial" w:hAnsi="Arial"/>
          <w:color w:val="auto"/>
          <w:sz w:val="18"/>
          <w:szCs w:val="18"/>
          <w:rPrChange w:id="36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63" w:author="792798" w:date="2024-10-01T10:03:00Z">
            <w:rPr>
              <w:sz w:val="20"/>
              <w:szCs w:val="20"/>
            </w:rPr>
          </w:rPrChange>
        </w:rPr>
        <w:t>tel. ………………………….., e-mail ……………………….</w:t>
      </w:r>
    </w:p>
    <w:p w:rsidR="00A415BE" w:rsidRPr="00B4702D" w:rsidRDefault="00B4702D">
      <w:pPr>
        <w:numPr>
          <w:ilvl w:val="0"/>
          <w:numId w:val="4"/>
        </w:numPr>
        <w:spacing w:before="0"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36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65" w:author="792798" w:date="2024-10-01T10:03:00Z">
            <w:rPr>
              <w:sz w:val="20"/>
              <w:szCs w:val="20"/>
            </w:rPr>
          </w:rPrChange>
        </w:rPr>
        <w:t xml:space="preserve">Osobami wyznaczonymi, odpowiedzialnymi za kontakty z Wykonawcą, nadzór nad prawidłową realizacją umowy oraz za dokonanie odbioru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66" w:author="792798" w:date="2024-10-01T10:03:00Z">
            <w:rPr>
              <w:sz w:val="20"/>
              <w:szCs w:val="20"/>
            </w:rPr>
          </w:rPrChange>
        </w:rPr>
        <w:t>jakościowego</w:t>
      </w:r>
      <w:ins w:id="367" w:author="Nieznany autor" w:date="2024-06-04T13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6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i ilościowego </w:t>
        </w:r>
      </w:ins>
      <w:del w:id="369" w:author="Nieznany autor" w:date="2024-06-04T13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371" w:author="792798" w:date="2024-10-01T10:03:00Z">
            <w:rPr/>
          </w:rPrChange>
        </w:rPr>
        <w:t>dostawy będą pracownicy</w:t>
      </w:r>
      <w:ins w:id="372" w:author="Nieznany autor" w:date="2024-06-04T13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magazynu W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y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działu GMT KWP w Łodzi, tel. 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……………………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...</w:t>
        </w:r>
      </w:ins>
      <w:del w:id="378" w:author="Nieznany autor" w:date="2024-06-04T13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7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, wskazani w załączniku nr 4 do umowy.</w:delText>
        </w:r>
      </w:del>
    </w:p>
    <w:p w:rsidR="00A415BE" w:rsidRPr="00B4702D" w:rsidRDefault="00B4702D">
      <w:pPr>
        <w:tabs>
          <w:tab w:val="left" w:pos="330"/>
        </w:tabs>
        <w:spacing w:before="0" w:line="240" w:lineRule="auto"/>
        <w:ind w:left="330"/>
        <w:jc w:val="both"/>
        <w:rPr>
          <w:rFonts w:ascii="Arial" w:hAnsi="Arial"/>
          <w:color w:val="auto"/>
          <w:sz w:val="18"/>
          <w:szCs w:val="18"/>
          <w:rPrChange w:id="38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81" w:author="792798" w:date="2024-10-01T10:03:00Z">
            <w:rPr>
              <w:sz w:val="20"/>
              <w:szCs w:val="20"/>
            </w:rPr>
          </w:rPrChange>
        </w:rPr>
        <w:t xml:space="preserve">3. Ze strony Wykonawcy osobą upoważnioną do kontaktów z Zamawiającym będzie: </w:t>
      </w:r>
    </w:p>
    <w:p w:rsidR="00A415BE" w:rsidRPr="00B4702D" w:rsidRDefault="00B4702D">
      <w:pPr>
        <w:spacing w:before="0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38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83" w:author="792798" w:date="2024-10-01T10:03:00Z">
            <w:rPr>
              <w:sz w:val="20"/>
              <w:szCs w:val="20"/>
            </w:rPr>
          </w:rPrChange>
        </w:rPr>
        <w:t xml:space="preserve">     - p. ………………………………………….…………., nr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84" w:author="792798" w:date="2024-10-01T10:03:00Z">
            <w:rPr>
              <w:sz w:val="20"/>
              <w:szCs w:val="20"/>
            </w:rPr>
          </w:rPrChange>
        </w:rPr>
        <w:t xml:space="preserve"> tel. ………………. ,  e-mail ….……….</w:t>
      </w:r>
    </w:p>
    <w:p w:rsidR="00A415BE" w:rsidRPr="00B4702D" w:rsidRDefault="00B4702D">
      <w:pPr>
        <w:spacing w:line="240" w:lineRule="auto"/>
        <w:ind w:left="567" w:right="-1" w:hanging="283"/>
        <w:jc w:val="both"/>
        <w:rPr>
          <w:rFonts w:ascii="Arial" w:hAnsi="Arial"/>
          <w:color w:val="auto"/>
          <w:sz w:val="18"/>
          <w:szCs w:val="18"/>
          <w:rPrChange w:id="38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86" w:author="792798" w:date="2024-10-01T10:03:00Z">
            <w:rPr>
              <w:sz w:val="20"/>
              <w:szCs w:val="20"/>
            </w:rPr>
          </w:rPrChange>
        </w:rPr>
        <w:t xml:space="preserve">4. Wykonawca zobowiązuje się poinformować osobę, o której mowa w ust. 3 o udostępnieniu jej danych osobowych (imienia i nazwiska) Zamawiającemu i o przetwarzaniu tych danych </w:t>
      </w:r>
      <w:del w:id="387" w:author="Nieznany autor" w:date="2024-09-19T11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38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     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389" w:author="792798" w:date="2024-10-01T10:03:00Z">
            <w:rPr>
              <w:sz w:val="20"/>
              <w:szCs w:val="20"/>
            </w:rPr>
          </w:rPrChange>
        </w:rPr>
        <w:t>(w szczególności poprzez przecho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90" w:author="792798" w:date="2024-10-01T10:03:00Z">
            <w:rPr>
              <w:sz w:val="20"/>
              <w:szCs w:val="20"/>
            </w:rPr>
          </w:rPrChange>
        </w:rPr>
        <w:t>wywanie i utrwalanie) przez Zamawiającego w celu realizacji niniejszej umowy poprzez zapoznanie się z klauzą informacyjną znajdującą pod adresem:</w:t>
      </w:r>
      <w:r w:rsidRPr="00B4702D">
        <w:rPr>
          <w:rFonts w:ascii="Arial" w:hAnsi="Arial"/>
          <w:color w:val="auto"/>
          <w:sz w:val="18"/>
          <w:szCs w:val="18"/>
          <w:u w:val="single"/>
          <w:lang w:val="pl-PL"/>
          <w:rPrChange w:id="391" w:author="792798" w:date="2024-10-01T10:03:00Z">
            <w:rPr>
              <w:sz w:val="20"/>
              <w:szCs w:val="20"/>
              <w:u w:val="single"/>
            </w:rPr>
          </w:rPrChange>
        </w:rPr>
        <w:t xml:space="preserve"> http://bip.lodz.kwp.policja.gov.pl/KPL/ochrona-danych-osobowyc/28144,Ochrona-danych-osobowych.html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39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93" w:author="792798" w:date="2024-10-01T10:03:00Z">
            <w:rPr>
              <w:sz w:val="20"/>
              <w:szCs w:val="20"/>
            </w:rPr>
          </w:rPrChange>
        </w:rPr>
        <w:t>§ 4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39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95" w:author="792798" w:date="2024-10-01T10:03:00Z">
            <w:rPr>
              <w:sz w:val="20"/>
              <w:szCs w:val="20"/>
            </w:rPr>
          </w:rPrChange>
        </w:rPr>
        <w:t xml:space="preserve">      Z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396" w:author="792798" w:date="2024-10-01T10:03:00Z">
            <w:rPr>
              <w:sz w:val="20"/>
              <w:szCs w:val="20"/>
            </w:rPr>
          </w:rPrChange>
        </w:rPr>
        <w:t>ałącznikami do niniejszej umowy, stanowiącymi jej integralną cześć są następujące dokumenty :</w:t>
      </w:r>
    </w:p>
    <w:p w:rsidR="00A415BE" w:rsidRPr="00B4702D" w:rsidRDefault="00B4702D">
      <w:pPr>
        <w:numPr>
          <w:ilvl w:val="0"/>
          <w:numId w:val="6"/>
        </w:numPr>
        <w:spacing w:before="0" w:line="240" w:lineRule="auto"/>
        <w:ind w:left="714"/>
        <w:jc w:val="both"/>
        <w:rPr>
          <w:rFonts w:ascii="Arial" w:hAnsi="Arial"/>
          <w:color w:val="auto"/>
          <w:sz w:val="18"/>
          <w:szCs w:val="18"/>
          <w:rPrChange w:id="39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398" w:author="792798" w:date="2024-10-01T10:03:00Z">
            <w:rPr>
              <w:sz w:val="20"/>
              <w:szCs w:val="20"/>
            </w:rPr>
          </w:rPrChange>
        </w:rPr>
        <w:t>formularz ofertowy – załącznik nr 1</w:t>
      </w:r>
    </w:p>
    <w:p w:rsidR="00A415BE" w:rsidRPr="00B4702D" w:rsidRDefault="00B4702D">
      <w:pPr>
        <w:numPr>
          <w:ilvl w:val="0"/>
          <w:numId w:val="6"/>
        </w:numPr>
        <w:spacing w:before="0" w:line="240" w:lineRule="auto"/>
        <w:ind w:left="714"/>
        <w:jc w:val="both"/>
        <w:rPr>
          <w:del w:id="399" w:author="Nieznany autor" w:date="2024-06-04T13:16:00Z"/>
          <w:rFonts w:ascii="Arial" w:hAnsi="Arial"/>
          <w:color w:val="auto"/>
          <w:sz w:val="18"/>
          <w:szCs w:val="18"/>
          <w:rPrChange w:id="400" w:author="792798" w:date="2024-10-01T10:03:00Z">
            <w:rPr>
              <w:del w:id="401" w:author="Nieznany autor" w:date="2024-06-04T13:16:00Z"/>
              <w:rFonts w:ascii="Arial" w:hAnsi="Arial"/>
              <w:sz w:val="18"/>
              <w:szCs w:val="18"/>
            </w:rPr>
          </w:rPrChange>
        </w:rPr>
      </w:pPr>
      <w:del w:id="402" w:author="Nieznany autor" w:date="2024-06-04T13:1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0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szczegółowy opis przedmiotu zamówienia – załącznik nr 2</w:delText>
        </w:r>
      </w:del>
    </w:p>
    <w:p w:rsidR="00A415BE" w:rsidRPr="00B4702D" w:rsidRDefault="00B4702D">
      <w:pPr>
        <w:numPr>
          <w:ilvl w:val="0"/>
          <w:numId w:val="6"/>
        </w:numPr>
        <w:spacing w:before="0" w:line="240" w:lineRule="auto"/>
        <w:ind w:left="714"/>
        <w:jc w:val="both"/>
        <w:rPr>
          <w:ins w:id="404" w:author="Nieznany autor" w:date="2024-06-04T13:17:00Z"/>
          <w:rFonts w:ascii="Arial" w:hAnsi="Arial"/>
          <w:color w:val="auto"/>
          <w:sz w:val="18"/>
          <w:szCs w:val="18"/>
          <w:rPrChange w:id="405" w:author="792798" w:date="2024-10-01T10:03:00Z">
            <w:rPr>
              <w:ins w:id="406" w:author="Nieznany autor" w:date="2024-06-04T13:17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07" w:author="792798" w:date="2024-10-01T10:03:00Z">
            <w:rPr>
              <w:sz w:val="20"/>
              <w:szCs w:val="20"/>
            </w:rPr>
          </w:rPrChange>
        </w:rPr>
        <w:t xml:space="preserve">wzór protokołu odbioru – załącznik nr </w:t>
      </w:r>
      <w:ins w:id="408" w:author="Nieznany autor" w:date="2024-06-04T13:1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0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2</w:t>
        </w:r>
      </w:ins>
    </w:p>
    <w:p w:rsidR="00A415BE" w:rsidRPr="00B4702D" w:rsidRDefault="00B4702D">
      <w:pPr>
        <w:numPr>
          <w:ilvl w:val="0"/>
          <w:numId w:val="6"/>
        </w:numPr>
        <w:spacing w:before="0" w:line="240" w:lineRule="auto"/>
        <w:ind w:left="714"/>
        <w:jc w:val="both"/>
        <w:rPr>
          <w:rFonts w:ascii="Arial" w:hAnsi="Arial"/>
          <w:color w:val="auto"/>
          <w:sz w:val="18"/>
          <w:szCs w:val="18"/>
          <w:rPrChange w:id="41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411" w:author="Nieznany autor" w:date="2024-06-04T13:1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1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informacja o przetwarzaniu dan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41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ych osobowych - RODO</w:t>
        </w:r>
      </w:ins>
      <w:del w:id="414" w:author="Nieznany autor" w:date="2024-06-04T13:1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1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3</w:delText>
        </w:r>
      </w:del>
    </w:p>
    <w:p w:rsidR="00A415BE" w:rsidRPr="00B4702D" w:rsidRDefault="00B4702D">
      <w:pPr>
        <w:spacing w:before="0" w:line="240" w:lineRule="auto"/>
        <w:jc w:val="center"/>
        <w:rPr>
          <w:del w:id="416" w:author="Nieznany autor" w:date="2024-06-04T13:17:00Z"/>
          <w:rFonts w:ascii="Arial" w:hAnsi="Arial"/>
          <w:color w:val="auto"/>
          <w:sz w:val="18"/>
          <w:szCs w:val="18"/>
          <w:rPrChange w:id="417" w:author="792798" w:date="2024-10-01T10:03:00Z">
            <w:rPr>
              <w:del w:id="418" w:author="Nieznany autor" w:date="2024-06-04T13:17:00Z"/>
              <w:rFonts w:ascii="Arial" w:hAnsi="Arial"/>
              <w:sz w:val="18"/>
              <w:szCs w:val="18"/>
            </w:rPr>
          </w:rPrChange>
        </w:rPr>
      </w:pPr>
      <w:del w:id="419" w:author="Nieznany autor" w:date="2024-06-04T13:1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2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załącznik nr 4 – wykaz osób wyznaczonych, odpowiedzialnychza kontakty z Wykonawcą, nadzór nad prawidłową realizacją umowy oraz za dokonanie odbioru jakościowego dostawy. </w:delText>
        </w:r>
      </w:del>
    </w:p>
    <w:p w:rsidR="00A415BE" w:rsidRPr="00B4702D" w:rsidRDefault="00B4702D">
      <w:pPr>
        <w:spacing w:before="0" w:line="240" w:lineRule="auto"/>
        <w:jc w:val="center"/>
        <w:rPr>
          <w:color w:val="auto"/>
          <w:rPrChange w:id="421" w:author="792798" w:date="2024-10-01T10:03:00Z">
            <w:rPr>
              <w:color w:val="C9211E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22" w:author="792798" w:date="2024-10-01T10:03:00Z">
            <w:rPr>
              <w:sz w:val="20"/>
              <w:szCs w:val="20"/>
            </w:rPr>
          </w:rPrChange>
        </w:rPr>
        <w:t>§ 5</w:t>
      </w:r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before="0" w:line="240" w:lineRule="auto"/>
        <w:ind w:left="284" w:firstLine="0"/>
        <w:jc w:val="both"/>
        <w:rPr>
          <w:color w:val="auto"/>
          <w:rPrChange w:id="423" w:author="792798" w:date="2024-10-01T10:03:00Z">
            <w:rPr/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24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  <w:t xml:space="preserve">Wykonawca zawiadomi Zamawiającego o terminie realizacji dostawy przedmiotu zamówienia,                                   z co najmniej dwudniowym wyprzedzeniem na </w:t>
      </w:r>
      <w:del w:id="425" w:author="Nieznany autor" w:date="2024-06-04T13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2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numer faksu lub na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27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  <w:t>adres e-mail</w:t>
      </w:r>
      <w:del w:id="428" w:author="Nieznany autor" w:date="2024-06-04T13:1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2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wskazany w załączniku nr 4 do niniejszej umowy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30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  <w:t xml:space="preserve"> </w:t>
      </w:r>
      <w:r w:rsidRPr="00B4702D">
        <w:rPr>
          <w:rStyle w:val="Hipercze"/>
          <w:rFonts w:ascii="Arial" w:hAnsi="Arial"/>
          <w:color w:val="auto"/>
          <w:sz w:val="18"/>
          <w:szCs w:val="18"/>
          <w:lang w:val="pl-PL"/>
          <w:rPrChange w:id="431" w:author="792798" w:date="2024-10-01T10:03:00Z">
            <w:rPr>
              <w:rStyle w:val="Hipercze"/>
              <w:rFonts w:ascii="Arial" w:hAnsi="Arial"/>
              <w:color w:val="000000"/>
              <w:sz w:val="18"/>
              <w:szCs w:val="18"/>
              <w:lang w:val="pl-PL"/>
            </w:rPr>
          </w:rPrChange>
        </w:rPr>
        <w:fldChar w:fldCharType="begin"/>
      </w:r>
      <w:r w:rsidRPr="00B4702D">
        <w:rPr>
          <w:rStyle w:val="Hipercze"/>
          <w:rFonts w:ascii="Arial" w:hAnsi="Arial"/>
          <w:color w:val="auto"/>
          <w:sz w:val="18"/>
          <w:szCs w:val="18"/>
          <w:lang w:val="pl-PL"/>
          <w:rPrChange w:id="432" w:author="792798" w:date="2024-10-01T10:03:00Z">
            <w:rPr>
              <w:rStyle w:val="Hipercze"/>
              <w:rFonts w:ascii="Arial" w:hAnsi="Arial"/>
              <w:color w:val="000000"/>
              <w:sz w:val="18"/>
              <w:szCs w:val="18"/>
              <w:lang w:val="pl-PL"/>
            </w:rPr>
          </w:rPrChange>
        </w:rPr>
        <w:instrText xml:space="preserve"> HYPERLINK "</w:instrText>
      </w:r>
      <w:r w:rsidRPr="00B4702D">
        <w:rPr>
          <w:rStyle w:val="Hipercze"/>
          <w:rFonts w:ascii="Arial" w:hAnsi="Arial"/>
          <w:color w:val="auto"/>
          <w:sz w:val="18"/>
          <w:szCs w:val="18"/>
          <w:lang w:val="pl-PL"/>
          <w:rPrChange w:id="433" w:author="792798" w:date="2024-10-01T10:03:00Z">
            <w:rPr>
              <w:rStyle w:val="Hipercze"/>
              <w:rFonts w:ascii="Arial" w:hAnsi="Arial"/>
              <w:color w:val="000000"/>
              <w:sz w:val="18"/>
              <w:szCs w:val="18"/>
              <w:lang w:val="pl-PL"/>
            </w:rPr>
          </w:rPrChange>
        </w:rPr>
        <w:instrText xml:space="preserve">mailto:gmt@ld.policja.gov.pl" \h </w:instrText>
      </w:r>
      <w:r w:rsidRPr="00B4702D">
        <w:rPr>
          <w:rStyle w:val="Hipercze"/>
          <w:rFonts w:ascii="Arial" w:hAnsi="Arial"/>
          <w:color w:val="auto"/>
          <w:sz w:val="18"/>
          <w:szCs w:val="18"/>
          <w:lang w:val="pl-PL"/>
          <w:rPrChange w:id="434" w:author="792798" w:date="2024-10-01T10:03:00Z">
            <w:rPr>
              <w:rStyle w:val="Hipercze"/>
              <w:rFonts w:ascii="Arial" w:hAnsi="Arial"/>
              <w:color w:val="000000"/>
              <w:sz w:val="18"/>
              <w:szCs w:val="18"/>
              <w:lang w:val="pl-PL"/>
            </w:rPr>
          </w:rPrChange>
        </w:rPr>
        <w:fldChar w:fldCharType="separate"/>
      </w:r>
      <w:ins w:id="435" w:author="Nieznany autor" w:date="2024-06-04T13:21:00Z">
        <w:r w:rsidRPr="00B4702D">
          <w:rPr>
            <w:rStyle w:val="Hipercze"/>
            <w:rFonts w:ascii="Arial" w:hAnsi="Arial"/>
            <w:color w:val="auto"/>
            <w:sz w:val="18"/>
            <w:szCs w:val="18"/>
            <w:lang w:val="pl-PL"/>
            <w:rPrChange w:id="436" w:author="792798" w:date="2024-10-01T10:03:00Z">
              <w:rPr>
                <w:rStyle w:val="Hipercze"/>
                <w:rFonts w:ascii="Arial" w:hAnsi="Arial"/>
                <w:color w:val="000000"/>
                <w:sz w:val="18"/>
                <w:szCs w:val="18"/>
                <w:lang w:val="pl-PL"/>
              </w:rPr>
            </w:rPrChange>
          </w:rPr>
          <w:t>gmt@ld.policja.gov.pl</w:t>
        </w:r>
      </w:ins>
      <w:r w:rsidRPr="00B4702D">
        <w:rPr>
          <w:rStyle w:val="Hipercze"/>
          <w:rFonts w:ascii="Arial" w:hAnsi="Arial"/>
          <w:color w:val="auto"/>
          <w:sz w:val="18"/>
          <w:szCs w:val="18"/>
          <w:lang w:val="pl-PL"/>
          <w:rPrChange w:id="437" w:author="792798" w:date="2024-10-01T10:03:00Z">
            <w:rPr>
              <w:rStyle w:val="Hipercze"/>
              <w:rFonts w:ascii="Arial" w:hAnsi="Arial"/>
              <w:color w:val="000000"/>
              <w:sz w:val="18"/>
              <w:szCs w:val="18"/>
              <w:lang w:val="pl-PL"/>
            </w:rPr>
          </w:rPrChange>
        </w:rPr>
        <w:fldChar w:fldCharType="end"/>
      </w:r>
      <w:ins w:id="438" w:author="Nieznany autor" w:date="2024-06-04T13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3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del w:id="440" w:author="Nieznany autor" w:date="2024-06-04T13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4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-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42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  <w:t xml:space="preserve">podając: numer umowy, wykaz dostarczanego towaru, planowaną datę dostarczenia asortymentu. </w:t>
      </w:r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44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44" w:author="792798" w:date="2024-10-01T10:03:00Z">
            <w:rPr>
              <w:sz w:val="20"/>
              <w:szCs w:val="20"/>
            </w:rPr>
          </w:rPrChange>
        </w:rPr>
        <w:t xml:space="preserve">Wykonawca oświadcza, iż dostarczony </w:t>
      </w:r>
      <w:ins w:id="445" w:author="Nieznany autor" w:date="2024-06-04T13:1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4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asortyment </w:t>
        </w:r>
      </w:ins>
      <w:del w:id="447" w:author="Nieznany autor" w:date="2024-06-04T13:1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4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sprzęt wraz z oprogramowaniem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49" w:author="792798" w:date="2024-10-01T10:03:00Z">
            <w:rPr/>
          </w:rPrChange>
        </w:rPr>
        <w:t>stanowi</w:t>
      </w:r>
      <w:del w:id="450" w:author="Nieznany autor" w:date="2024-06-04T13:1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5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ą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52" w:author="792798" w:date="2024-10-01T10:03:00Z">
            <w:rPr/>
          </w:rPrChange>
        </w:rPr>
        <w:t xml:space="preserve"> jego wyłączną własność i nie toczy się żadne postępowanie przymusowe, którego przedmiotem jest zaoferowany asortyment oraz,  że przedmiot umowy nie jest </w:t>
      </w:r>
      <w:del w:id="453" w:author="Nieznany autor" w:date="2024-06-04T13:1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5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55" w:author="792798" w:date="2024-10-01T10:03:00Z">
            <w:rPr/>
          </w:rPrChange>
        </w:rPr>
        <w:t xml:space="preserve">obciążony </w:t>
      </w:r>
      <w:del w:id="456" w:author="Nieznany autor" w:date="2024-06-04T13:1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5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458" w:author="792798" w:date="2024-10-01T10:03:00Z">
            <w:rPr/>
          </w:rPrChange>
        </w:rPr>
        <w:t xml:space="preserve">zastawem, zastawem rejestrowanym ani zastawem skarbowym ani żadnymi innymi ograniczeniami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459" w:author="792798" w:date="2024-10-01T10:03:00Z">
            <w:rPr/>
          </w:rPrChange>
        </w:rPr>
        <w:t>prawnymi i rzeczowymi.</w:t>
      </w:r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before="0" w:line="240" w:lineRule="auto"/>
        <w:ind w:left="284" w:firstLine="0"/>
        <w:jc w:val="both"/>
        <w:rPr>
          <w:del w:id="460" w:author="Nieznany autor" w:date="2024-06-04T13:35:00Z"/>
          <w:rFonts w:ascii="Arial" w:hAnsi="Arial"/>
          <w:color w:val="auto"/>
          <w:sz w:val="18"/>
          <w:szCs w:val="18"/>
          <w:rPrChange w:id="461" w:author="792798" w:date="2024-10-01T10:03:00Z">
            <w:rPr>
              <w:del w:id="462" w:author="Nieznany autor" w:date="2024-06-04T13:35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63" w:author="792798" w:date="2024-10-01T10:03:00Z">
            <w:rPr>
              <w:sz w:val="20"/>
              <w:szCs w:val="20"/>
            </w:rPr>
          </w:rPrChange>
        </w:rPr>
        <w:t xml:space="preserve">Wykonawca oświadcza oraz gwarantuje, </w:t>
      </w:r>
      <w:ins w:id="464" w:author="Nieznany autor" w:date="2024-06-04T13:3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6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że</w:t>
        </w:r>
      </w:ins>
      <w:del w:id="466" w:author="Nieznany autor" w:date="2024-06-04T13:3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6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iż:</w:delText>
        </w:r>
      </w:del>
      <w:ins w:id="468" w:author="Nieznany autor" w:date="2024-06-04T13:3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6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del w:id="470" w:author="Nieznany autor" w:date="2024-06-04T13:3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7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47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73" w:author="792798" w:date="2024-10-01T10:03:00Z">
            <w:rPr>
              <w:sz w:val="20"/>
              <w:szCs w:val="20"/>
            </w:rPr>
          </w:rPrChange>
        </w:rPr>
        <w:t xml:space="preserve">urządzenia wraz z </w:t>
      </w:r>
      <w:del w:id="474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7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niezbędnym oprogramowaniem</w:delText>
        </w:r>
      </w:del>
      <w:ins w:id="476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7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wyposażeniem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478" w:author="792798" w:date="2024-10-01T10:03:00Z">
            <w:rPr/>
          </w:rPrChange>
        </w:rPr>
        <w:t xml:space="preserve"> są zgodne z umową i </w:t>
      </w:r>
      <w:ins w:id="479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są zgodne z</w:t>
        </w:r>
      </w:ins>
      <w:del w:id="481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będą realizować</w:delText>
        </w:r>
      </w:del>
      <w:ins w:id="483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załącznikiem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nr 1 </w:t>
        </w:r>
      </w:ins>
      <w:del w:id="487" w:author="Nieznany autor" w:date="2024-06-04T13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8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wszystkie funkcjonalności opisane w załączniku nr 2 do umowy,</w:delText>
        </w:r>
      </w:del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before="0" w:line="240" w:lineRule="auto"/>
        <w:ind w:left="284" w:firstLine="0"/>
        <w:jc w:val="both"/>
        <w:rPr>
          <w:del w:id="489" w:author="Nieznany autor" w:date="2024-06-04T13:34:00Z"/>
          <w:rFonts w:ascii="Arial" w:hAnsi="Arial"/>
          <w:color w:val="auto"/>
          <w:sz w:val="18"/>
          <w:szCs w:val="18"/>
          <w:rPrChange w:id="490" w:author="792798" w:date="2024-10-01T10:03:00Z">
            <w:rPr>
              <w:del w:id="491" w:author="Nieznany autor" w:date="2024-06-04T13:34:00Z"/>
              <w:rFonts w:ascii="Arial" w:hAnsi="Arial"/>
              <w:sz w:val="18"/>
              <w:szCs w:val="18"/>
            </w:rPr>
          </w:rPrChange>
        </w:rPr>
      </w:pPr>
      <w:del w:id="492" w:author="Nieznany autor" w:date="2024-06-04T13:3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49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oprogramowanie jest wolne od mechanizmów blokujących funkcje, wolne od wirusów, koni trojańskich, robaków i innych szkodliwych programów.</w:delText>
        </w:r>
      </w:del>
    </w:p>
    <w:p w:rsidR="00A415BE" w:rsidRPr="00B4702D" w:rsidRDefault="00B4702D">
      <w:pPr>
        <w:numPr>
          <w:ilvl w:val="0"/>
          <w:numId w:val="7"/>
        </w:numPr>
        <w:tabs>
          <w:tab w:val="left" w:pos="142"/>
          <w:tab w:val="left" w:pos="284"/>
        </w:tabs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49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495" w:author="792798" w:date="2024-10-01T10:03:00Z">
            <w:rPr>
              <w:sz w:val="20"/>
              <w:szCs w:val="20"/>
            </w:rPr>
          </w:rPrChange>
        </w:rPr>
        <w:t>Wykonawca dostarczy w dniu odbioru sprzętu dokumentację zawierającą:</w:t>
      </w:r>
    </w:p>
    <w:p w:rsidR="00A415BE" w:rsidRPr="00B4702D" w:rsidRDefault="00B4702D">
      <w:pPr>
        <w:numPr>
          <w:ilvl w:val="0"/>
          <w:numId w:val="8"/>
        </w:numPr>
        <w:tabs>
          <w:tab w:val="left" w:pos="284"/>
        </w:tabs>
        <w:spacing w:before="0" w:line="240" w:lineRule="auto"/>
        <w:ind w:firstLine="0"/>
        <w:jc w:val="both"/>
        <w:rPr>
          <w:del w:id="496" w:author="Nieznany autor" w:date="2024-09-19T11:51:00Z"/>
          <w:rFonts w:ascii="Arial" w:hAnsi="Arial"/>
          <w:color w:val="auto"/>
          <w:sz w:val="18"/>
          <w:szCs w:val="18"/>
          <w:rPrChange w:id="497" w:author="792798" w:date="2024-10-01T10:03:00Z">
            <w:rPr>
              <w:del w:id="498" w:author="Nieznany autor" w:date="2024-09-19T11:51:00Z"/>
              <w:rFonts w:ascii="Arial" w:hAnsi="Arial"/>
              <w:sz w:val="18"/>
              <w:szCs w:val="18"/>
            </w:rPr>
          </w:rPrChange>
        </w:rPr>
      </w:pPr>
      <w:del w:id="499" w:author="Nieznany autor" w:date="2024-09-19T11:5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Książki gwarancyjne </w:delText>
        </w:r>
      </w:del>
      <w:del w:id="501" w:author="Nieznany autor" w:date="2024-06-04T13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dla poszczególnych części zes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tawu </w:delText>
        </w:r>
      </w:del>
      <w:del w:id="504" w:author="Nieznany autor" w:date="2024-09-19T11:5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zawierające numery seryjne, termin i warunki gwarancji, adresy</w:delText>
        </w:r>
      </w:del>
      <w:del w:id="506" w:author="Nieznany autor" w:date="2024-09-19T11:20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del w:id="508" w:author="Nieznany autor" w:date="2024-09-19T11:5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0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i numery telefonów punktów świadczących usługi gwarancyjne i pogwarancyjne na terenie Polski,</w:delText>
        </w:r>
      </w:del>
    </w:p>
    <w:p w:rsidR="00A415BE" w:rsidRPr="00B4702D" w:rsidRDefault="00B4702D">
      <w:pPr>
        <w:numPr>
          <w:ilvl w:val="0"/>
          <w:numId w:val="8"/>
        </w:numPr>
        <w:tabs>
          <w:tab w:val="left" w:pos="284"/>
        </w:tabs>
        <w:spacing w:before="0" w:line="240" w:lineRule="auto"/>
        <w:ind w:firstLine="0"/>
        <w:jc w:val="both"/>
        <w:rPr>
          <w:del w:id="510" w:author="Nieznany autor" w:date="2024-06-04T13:23:00Z"/>
          <w:rFonts w:ascii="Arial" w:hAnsi="Arial"/>
          <w:color w:val="auto"/>
          <w:sz w:val="18"/>
          <w:szCs w:val="18"/>
          <w:rPrChange w:id="511" w:author="792798" w:date="2024-10-01T10:03:00Z">
            <w:rPr>
              <w:del w:id="512" w:author="Nieznany autor" w:date="2024-06-04T13:23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13" w:author="792798" w:date="2024-10-01T10:03:00Z">
            <w:rPr>
              <w:sz w:val="20"/>
              <w:szCs w:val="20"/>
            </w:rPr>
          </w:rPrChange>
        </w:rPr>
        <w:t>Instrukcje użytkowania  urządzeń w języku polskim w wersji drukowanej</w:t>
      </w:r>
      <w:del w:id="514" w:author="Nieznany autor" w:date="2024-09-24T09:1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1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lub elektronicznej na płycie CD/pamięci USB</w:delText>
        </w:r>
      </w:del>
      <w:ins w:id="516" w:author="791055" w:date="2024-06-12T14:26:00Z">
        <w:del w:id="517" w:author="Nieznany autor" w:date="2024-09-24T09:13:00Z">
          <w:r w:rsidRPr="00B4702D">
            <w:rPr>
              <w:rFonts w:ascii="Arial" w:hAnsi="Arial"/>
              <w:color w:val="auto"/>
              <w:sz w:val="18"/>
              <w:szCs w:val="18"/>
              <w:lang w:val="pl-PL"/>
              <w:rPrChange w:id="518" w:author="792798" w:date="2024-10-01T10:03:00Z">
                <w:rPr>
                  <w:rFonts w:ascii="Arial" w:hAnsi="Arial"/>
                  <w:sz w:val="18"/>
                  <w:szCs w:val="18"/>
                  <w:lang w:val="pl-PL"/>
                </w:rPr>
              </w:rPrChange>
            </w:rPr>
            <w:delText>.</w:delText>
          </w:r>
        </w:del>
      </w:ins>
      <w:del w:id="519" w:author="791055" w:date="2024-06-12T14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2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,</w:delText>
        </w:r>
      </w:del>
    </w:p>
    <w:p w:rsidR="00A415BE" w:rsidRPr="00B4702D" w:rsidRDefault="00B4702D">
      <w:pPr>
        <w:numPr>
          <w:ilvl w:val="0"/>
          <w:numId w:val="8"/>
        </w:numPr>
        <w:tabs>
          <w:tab w:val="left" w:pos="284"/>
        </w:tabs>
        <w:spacing w:line="276" w:lineRule="auto"/>
        <w:ind w:firstLine="0"/>
        <w:jc w:val="both"/>
        <w:rPr>
          <w:rFonts w:ascii="Arial" w:hAnsi="Arial"/>
          <w:color w:val="auto"/>
          <w:sz w:val="18"/>
          <w:szCs w:val="18"/>
          <w:rPrChange w:id="52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522" w:author="Nieznany autor" w:date="2024-06-04T13:2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2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Niezbędne oprogramowanie pozwalające na użytkowanie sprzętu, w sposób, </w:delText>
        </w:r>
      </w:del>
      <w:del w:id="524" w:author="Nieznany autor" w:date="2024-05-15T10:3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2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w</w:delText>
        </w:r>
      </w:del>
      <w:del w:id="526" w:author="Nieznany autor" w:date="2024-06-04T13:2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2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którym mowa w § 1 ust. 8 i 9. </w:delText>
        </w:r>
      </w:del>
    </w:p>
    <w:p w:rsidR="00A415BE" w:rsidRPr="00B4702D" w:rsidRDefault="00B4702D">
      <w:pPr>
        <w:numPr>
          <w:ilvl w:val="0"/>
          <w:numId w:val="7"/>
        </w:numPr>
        <w:tabs>
          <w:tab w:val="left" w:pos="284"/>
        </w:tabs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2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29" w:author="792798" w:date="2024-10-01T10:03:00Z">
            <w:rPr>
              <w:sz w:val="20"/>
              <w:szCs w:val="20"/>
            </w:rPr>
          </w:rPrChange>
        </w:rPr>
        <w:t xml:space="preserve">Sprzęt musi być fabrycznie nowy,  kompletny i sprawny technicznie, a po </w:t>
      </w:r>
      <w:ins w:id="530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3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złożeniu</w:t>
        </w:r>
      </w:ins>
      <w:del w:id="532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3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uruchomieniu </w:delText>
        </w:r>
      </w:del>
      <w:ins w:id="534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3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536" w:author="792798" w:date="2024-10-01T10:03:00Z">
            <w:rPr>
              <w:sz w:val="20"/>
              <w:szCs w:val="20"/>
            </w:rPr>
          </w:rPrChange>
        </w:rPr>
        <w:t xml:space="preserve">gotowy </w:t>
      </w:r>
      <w:del w:id="537" w:author="Nieznany autor" w:date="2024-09-24T09:1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3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    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539" w:author="792798" w:date="2024-10-01T10:03:00Z">
            <w:rPr>
              <w:sz w:val="20"/>
              <w:szCs w:val="20"/>
            </w:rPr>
          </w:rPrChange>
        </w:rPr>
        <w:t xml:space="preserve">do użycia zgodnie z przeznaczeniem, dostarczony w oryginalnych bezzwrotnych opakowaniach zabezpieczających elementy przed uszkodzeniami mechanicznymi. </w:t>
      </w:r>
    </w:p>
    <w:p w:rsidR="00A415BE" w:rsidRPr="00B4702D" w:rsidRDefault="00B4702D">
      <w:pPr>
        <w:numPr>
          <w:ilvl w:val="0"/>
          <w:numId w:val="7"/>
        </w:numPr>
        <w:tabs>
          <w:tab w:val="left" w:pos="284"/>
        </w:tabs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4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41" w:author="792798" w:date="2024-10-01T10:03:00Z">
            <w:rPr>
              <w:sz w:val="20"/>
              <w:szCs w:val="20"/>
            </w:rPr>
          </w:rPrChange>
        </w:rPr>
        <w:t>Przedmiot zamówienia musi spełniać wymogi Polskich Norm. Wykonawca zobowiązany jest ok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42" w:author="792798" w:date="2024-10-01T10:03:00Z">
            <w:rPr>
              <w:sz w:val="20"/>
              <w:szCs w:val="20"/>
            </w:rPr>
          </w:rPrChange>
        </w:rPr>
        <w:t xml:space="preserve">azać  </w:t>
      </w:r>
      <w:ins w:id="543" w:author="Nieznany autor" w:date="2024-09-19T11:5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4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545" w:author="792798" w:date="2024-10-01T10:03:00Z">
            <w:rPr>
              <w:sz w:val="20"/>
              <w:szCs w:val="20"/>
            </w:rPr>
          </w:rPrChange>
        </w:rPr>
        <w:t>na żądanie aprobatę, atest lub certyfikat, o ile taki jest wymagany przez obowiązujące przepisy prawa.</w:t>
      </w:r>
    </w:p>
    <w:p w:rsidR="00A415BE" w:rsidRPr="00B4702D" w:rsidRDefault="00B4702D">
      <w:pPr>
        <w:numPr>
          <w:ilvl w:val="0"/>
          <w:numId w:val="7"/>
        </w:numPr>
        <w:tabs>
          <w:tab w:val="left" w:pos="284"/>
        </w:tabs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4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47" w:author="792798" w:date="2024-10-01T10:03:00Z">
            <w:rPr>
              <w:sz w:val="20"/>
              <w:szCs w:val="20"/>
            </w:rPr>
          </w:rPrChange>
        </w:rPr>
        <w:t>Wykonawca gwarantuje, że wszedł w posiadanie towaru stanowiącego przedmiot umowy ponosząc  z tego tytułu wszelkie opłaty przewid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48" w:author="792798" w:date="2024-10-01T10:03:00Z">
            <w:rPr>
              <w:sz w:val="20"/>
              <w:szCs w:val="20"/>
            </w:rPr>
          </w:rPrChange>
        </w:rPr>
        <w:t>ziane prawem.</w:t>
      </w:r>
    </w:p>
    <w:p w:rsidR="00A415BE" w:rsidRPr="00B4702D" w:rsidRDefault="00B4702D">
      <w:pPr>
        <w:numPr>
          <w:ilvl w:val="0"/>
          <w:numId w:val="7"/>
        </w:numPr>
        <w:tabs>
          <w:tab w:val="left" w:pos="284"/>
        </w:tabs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4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50" w:author="792798" w:date="2024-10-01T10:03:00Z">
            <w:rPr>
              <w:sz w:val="20"/>
              <w:szCs w:val="20"/>
            </w:rPr>
          </w:rPrChange>
        </w:rPr>
        <w:t>Wykonawca ponosi odpowiedzialność za profesjonalne, rzetelne i terminowe wykonanie przedmiotu zamówienia.</w:t>
      </w:r>
    </w:p>
    <w:p w:rsidR="00A415BE" w:rsidRPr="00B4702D" w:rsidRDefault="00B4702D">
      <w:pPr>
        <w:tabs>
          <w:tab w:val="left" w:pos="5460"/>
        </w:tabs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55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52" w:author="792798" w:date="2024-10-01T10:03:00Z">
            <w:rPr>
              <w:sz w:val="20"/>
              <w:szCs w:val="20"/>
            </w:rPr>
          </w:rPrChange>
        </w:rPr>
        <w:t>§ 6</w:t>
      </w:r>
    </w:p>
    <w:p w:rsidR="00A415BE" w:rsidRPr="00B4702D" w:rsidRDefault="00B4702D">
      <w:pPr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55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54" w:author="792798" w:date="2024-10-01T10:03:00Z">
            <w:rPr>
              <w:sz w:val="20"/>
              <w:szCs w:val="20"/>
            </w:rPr>
          </w:rPrChange>
        </w:rPr>
        <w:t xml:space="preserve">Wykonawca udziela na przedmiot umowy </w:t>
      </w:r>
      <w:r w:rsidRPr="00B4702D">
        <w:rPr>
          <w:rFonts w:ascii="Arial" w:hAnsi="Arial"/>
          <w:b/>
          <w:bCs/>
          <w:color w:val="auto"/>
          <w:sz w:val="18"/>
          <w:szCs w:val="18"/>
          <w:lang w:val="pl-PL"/>
          <w:rPrChange w:id="555" w:author="792798" w:date="2024-10-01T10:03:00Z">
            <w:rPr>
              <w:b/>
              <w:bCs/>
              <w:sz w:val="20"/>
              <w:szCs w:val="20"/>
            </w:rPr>
          </w:rPrChange>
        </w:rPr>
        <w:t>gwarancji na okres nie krótszy niż …….. miesięcy</w:t>
      </w:r>
      <w:del w:id="556" w:author="Nieznany autor" w:date="2024-06-04T13:23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557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 xml:space="preserve"> (kryterium oceny ofert*), </w:delText>
        </w:r>
      </w:del>
      <w:ins w:id="558" w:author="Nieznany autor" w:date="2024-06-04T13:2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5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,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560" w:author="792798" w:date="2024-10-01T10:03:00Z">
            <w:rPr>
              <w:sz w:val="20"/>
              <w:szCs w:val="20"/>
            </w:rPr>
          </w:rPrChange>
        </w:rPr>
        <w:t xml:space="preserve">licząc od daty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61" w:author="792798" w:date="2024-10-01T10:03:00Z">
            <w:rPr>
              <w:sz w:val="20"/>
              <w:szCs w:val="20"/>
            </w:rPr>
          </w:rPrChange>
        </w:rPr>
        <w:t>podpisania bez zastrzeżeń protokołów odbioru,</w:t>
      </w:r>
      <w:del w:id="562" w:author="Nieznany autor" w:date="2024-06-04T13:2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6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                             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564" w:author="792798" w:date="2024-10-01T10:03:00Z">
            <w:rPr/>
          </w:rPrChange>
        </w:rPr>
        <w:t xml:space="preserve"> z zastrzeżeniem sytuacji, kiedy okres gwarancji udzielonej przez producenta danego produktu jest dłuższy. W takim przypadku obowiązuje gwarancja producenta. </w:t>
      </w:r>
    </w:p>
    <w:p w:rsidR="00A415BE" w:rsidRPr="00B4702D" w:rsidRDefault="00B4702D">
      <w:pPr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56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66" w:author="792798" w:date="2024-10-01T10:03:00Z">
            <w:rPr>
              <w:sz w:val="20"/>
              <w:szCs w:val="20"/>
            </w:rPr>
          </w:rPrChange>
        </w:rPr>
        <w:t>Udzielona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67" w:author="792798" w:date="2024-10-01T10:03:00Z">
            <w:rPr>
              <w:sz w:val="20"/>
              <w:szCs w:val="20"/>
            </w:rPr>
          </w:rPrChange>
        </w:rPr>
        <w:t xml:space="preserve"> przez Wykonawcę gwarancja jest pełna, bez żadnych </w:t>
      </w:r>
      <w:proofErr w:type="spellStart"/>
      <w:r w:rsidRPr="00B4702D">
        <w:rPr>
          <w:rFonts w:ascii="Arial" w:hAnsi="Arial"/>
          <w:color w:val="auto"/>
          <w:sz w:val="18"/>
          <w:szCs w:val="18"/>
          <w:lang w:val="pl-PL"/>
          <w:rPrChange w:id="568" w:author="792798" w:date="2024-10-01T10:03:00Z">
            <w:rPr>
              <w:sz w:val="20"/>
              <w:szCs w:val="20"/>
            </w:rPr>
          </w:rPrChange>
        </w:rPr>
        <w:t>w</w:t>
      </w:r>
      <w:ins w:id="569" w:author="Nieznany autor" w:date="2024-05-15T10:3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7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y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571" w:author="792798" w:date="2024-10-01T10:03:00Z">
            <w:rPr/>
          </w:rPrChange>
        </w:rPr>
        <w:t>łączeń</w:t>
      </w:r>
      <w:proofErr w:type="spellEnd"/>
      <w:r w:rsidRPr="00B4702D">
        <w:rPr>
          <w:rFonts w:ascii="Arial" w:hAnsi="Arial"/>
          <w:color w:val="auto"/>
          <w:sz w:val="18"/>
          <w:szCs w:val="18"/>
          <w:lang w:val="pl-PL"/>
          <w:rPrChange w:id="572" w:author="792798" w:date="2024-10-01T10:03:00Z">
            <w:rPr/>
          </w:rPrChange>
        </w:rPr>
        <w:t xml:space="preserve"> i obejmuje</w:t>
      </w:r>
      <w:del w:id="573" w:author="Nieznany autor" w:date="2024-09-19T11:20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7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ins w:id="575" w:author="Nieznany autor" w:date="2024-06-04T13:2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7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577" w:author="792798" w:date="2024-10-01T10:03:00Z">
            <w:rPr/>
          </w:rPrChange>
        </w:rPr>
        <w:t>w szczególności:</w:t>
      </w:r>
    </w:p>
    <w:p w:rsidR="00A415BE" w:rsidRPr="00B4702D" w:rsidRDefault="00B4702D">
      <w:pPr>
        <w:numPr>
          <w:ilvl w:val="0"/>
          <w:numId w:val="10"/>
        </w:numPr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7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79" w:author="792798" w:date="2024-10-01T10:03:00Z">
            <w:rPr>
              <w:sz w:val="20"/>
              <w:szCs w:val="20"/>
            </w:rPr>
          </w:rPrChange>
        </w:rPr>
        <w:t xml:space="preserve">uszkodzenia powstałe podczas transportu do siedziby </w:t>
      </w:r>
      <w:ins w:id="580" w:author="791055" w:date="2024-06-12T14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8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Z</w:t>
        </w:r>
      </w:ins>
      <w:ins w:id="582" w:author="791055" w:date="2024-06-12T14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8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amawiającego</w:t>
        </w:r>
      </w:ins>
      <w:del w:id="584" w:author="791055" w:date="2024-06-12T14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8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Odbiorcy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586" w:author="792798" w:date="2024-10-01T10:03:00Z">
            <w:rPr/>
          </w:rPrChange>
        </w:rPr>
        <w:t>,</w:t>
      </w:r>
    </w:p>
    <w:p w:rsidR="00A415BE" w:rsidRPr="00B4702D" w:rsidRDefault="00B4702D">
      <w:pPr>
        <w:numPr>
          <w:ilvl w:val="0"/>
          <w:numId w:val="10"/>
        </w:numPr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8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88" w:author="792798" w:date="2024-10-01T10:03:00Z">
            <w:rPr>
              <w:sz w:val="20"/>
              <w:szCs w:val="20"/>
            </w:rPr>
          </w:rPrChange>
        </w:rPr>
        <w:t>wady jakościowe, w tym wady ukryte, stwierdzone podczas użytkowania urządzeń,</w:t>
      </w:r>
    </w:p>
    <w:p w:rsidR="00A415BE" w:rsidRPr="00B4702D" w:rsidRDefault="00B4702D">
      <w:pPr>
        <w:numPr>
          <w:ilvl w:val="0"/>
          <w:numId w:val="10"/>
        </w:numPr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58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90" w:author="792798" w:date="2024-10-01T10:03:00Z">
            <w:rPr>
              <w:sz w:val="20"/>
              <w:szCs w:val="20"/>
            </w:rPr>
          </w:rPrChange>
        </w:rPr>
        <w:t>inne uszkodzen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91" w:author="792798" w:date="2024-10-01T10:03:00Z">
            <w:rPr>
              <w:sz w:val="20"/>
              <w:szCs w:val="20"/>
            </w:rPr>
          </w:rPrChange>
        </w:rPr>
        <w:t xml:space="preserve">ia, nie będące następstwem błędów w eksploatacji, nieprzestrzegania instrukcji obsługi, pożaru czy zalania. </w:t>
      </w:r>
    </w:p>
    <w:p w:rsidR="00A415BE" w:rsidRPr="00B4702D" w:rsidRDefault="00B4702D">
      <w:pPr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59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593" w:author="792798" w:date="2024-10-01T10:03:00Z">
            <w:rPr>
              <w:sz w:val="20"/>
              <w:szCs w:val="20"/>
            </w:rPr>
          </w:rPrChange>
        </w:rPr>
        <w:t>3. Ujawnione w okresie gwarancji wady przedmiotu zamówienia będą usunięte bezpłatnie przez Wykonawcę lub wskazany przez niego autoryzowany serwis p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594" w:author="792798" w:date="2024-10-01T10:03:00Z">
            <w:rPr>
              <w:sz w:val="20"/>
              <w:szCs w:val="20"/>
            </w:rPr>
          </w:rPrChange>
        </w:rPr>
        <w:t>roducenta,</w:t>
      </w:r>
      <w:del w:id="595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9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w siedzibach bezpośrednich użytkowników urządzeń,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597" w:author="792798" w:date="2024-10-01T10:03:00Z">
            <w:rPr/>
          </w:rPrChange>
        </w:rPr>
        <w:t xml:space="preserve"> w terminie nie dłuższym niż 10 dni roboczych od daty zgłoszenia usterki. W przypadku konieczności sprowadzenia części</w:t>
      </w:r>
      <w:del w:id="598" w:author="Nieznany autor" w:date="2024-09-19T11:20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59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ins w:id="600" w:author="Nieznany autor" w:date="2024-09-19T11:20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0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602" w:author="792798" w:date="2024-10-01T10:03:00Z">
            <w:rPr/>
          </w:rPrChange>
        </w:rPr>
        <w:t xml:space="preserve">z zagranicy czas naprawy można przedłużyć do 20 dni roboczych za zgodą Zamawiającego, na pisemny wniosek Wykonawcy. 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0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604" w:author="792798" w:date="2024-10-01T10:03:00Z">
            <w:rPr>
              <w:sz w:val="20"/>
              <w:szCs w:val="20"/>
            </w:rPr>
          </w:rPrChange>
        </w:rPr>
        <w:t>4.  Wykonawca po wykonaniu naprawy gwarancyjnej przedmiotu umowy jest zobowiązany dokonać stosownych zapisów w karcie gwarancyjnej lub spor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05" w:author="792798" w:date="2024-10-01T10:03:00Z">
            <w:rPr>
              <w:sz w:val="20"/>
              <w:szCs w:val="20"/>
            </w:rPr>
          </w:rPrChange>
        </w:rPr>
        <w:t>ządzić raport serwisowy.</w:t>
      </w:r>
    </w:p>
    <w:p w:rsidR="00A415BE" w:rsidRPr="00B4702D" w:rsidRDefault="00B4702D">
      <w:pPr>
        <w:spacing w:before="0" w:line="240" w:lineRule="auto"/>
        <w:jc w:val="both"/>
        <w:rPr>
          <w:del w:id="606" w:author="Nieznany autor" w:date="2024-06-04T13:24:00Z"/>
          <w:rFonts w:ascii="Arial" w:hAnsi="Arial"/>
          <w:color w:val="auto"/>
          <w:sz w:val="18"/>
          <w:szCs w:val="18"/>
          <w:rPrChange w:id="607" w:author="792798" w:date="2024-10-01T10:03:00Z">
            <w:rPr>
              <w:del w:id="608" w:author="Nieznany autor" w:date="2024-06-04T13:24:00Z"/>
              <w:rFonts w:ascii="Arial" w:hAnsi="Arial"/>
              <w:sz w:val="18"/>
              <w:szCs w:val="18"/>
            </w:rPr>
          </w:rPrChange>
        </w:rPr>
      </w:pPr>
      <w:del w:id="609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1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5. Wykonawca zobowiązuje się do przeprowadzania bezpłatnego gwarancyjnego przeglądu technicznego  dostarczonych urządzeń w okresie udzielonej gwarancji – po każdym roku  użytkowania, w miejscu użytkowania sprzętu, celem potwierdzen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61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ia prawidłowości działania urządzeń. Wszystkie koszty przeglądów wraz z wymianą materiałów eksploatacyjnych leżą po stronie Wykonawcy. </w:delText>
        </w:r>
      </w:del>
    </w:p>
    <w:p w:rsidR="00A415BE" w:rsidRPr="00B4702D" w:rsidRDefault="00B4702D">
      <w:pPr>
        <w:spacing w:line="276" w:lineRule="auto"/>
        <w:jc w:val="both"/>
        <w:rPr>
          <w:del w:id="612" w:author="Nieznany autor" w:date="2024-06-04T13:24:00Z"/>
          <w:color w:val="auto"/>
          <w:rPrChange w:id="613" w:author="792798" w:date="2024-10-01T10:03:00Z">
            <w:rPr>
              <w:del w:id="614" w:author="Nieznany autor" w:date="2024-06-04T13:24:00Z"/>
            </w:rPr>
          </w:rPrChange>
        </w:rPr>
      </w:pPr>
      <w:del w:id="615" w:author="Nieznany autor" w:date="2024-06-04T13:24:00Z">
        <w:r w:rsidRPr="00B4702D">
          <w:rPr>
            <w:rFonts w:ascii="Arial" w:hAnsi="Arial"/>
            <w:color w:val="auto"/>
            <w:sz w:val="20"/>
            <w:szCs w:val="20"/>
            <w:lang w:val="pl-PL"/>
            <w:rPrChange w:id="616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>6.  W okresie eksploatacji urządzenia /przez okres co najmniej 5 lat/ Wykonawca zobowiązany jest w ramach wynagrodzenia,</w:delText>
        </w:r>
        <w:r w:rsidRPr="00B4702D">
          <w:rPr>
            <w:rFonts w:ascii="Arial" w:hAnsi="Arial"/>
            <w:color w:val="auto"/>
            <w:sz w:val="20"/>
            <w:szCs w:val="20"/>
            <w:lang w:val="pl-PL"/>
            <w:rPrChange w:id="617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 xml:space="preserve"> o którym mowa w § 8 ust. 1, udostępniać aktualizację całości oprogramowania do obsługi zestawu, o ile taka aktualizacja będzie dostępna. Wykonawcę obciąża wykazanie niedostępności aktualizacji oprogramowania. </w:delText>
        </w:r>
      </w:del>
    </w:p>
    <w:p w:rsidR="00A415BE" w:rsidRPr="00B4702D" w:rsidRDefault="00B4702D">
      <w:pPr>
        <w:spacing w:line="276" w:lineRule="auto"/>
        <w:jc w:val="both"/>
        <w:rPr>
          <w:del w:id="618" w:author="Nieznany autor" w:date="2024-06-04T13:24:00Z"/>
          <w:color w:val="auto"/>
          <w:rPrChange w:id="619" w:author="792798" w:date="2024-10-01T10:03:00Z">
            <w:rPr>
              <w:del w:id="620" w:author="Nieznany autor" w:date="2024-06-04T13:24:00Z"/>
            </w:rPr>
          </w:rPrChange>
        </w:rPr>
      </w:pPr>
      <w:del w:id="621" w:author="Nieznany autor" w:date="2024-06-04T13:24:00Z">
        <w:r w:rsidRPr="00B4702D">
          <w:rPr>
            <w:rFonts w:ascii="Arial" w:hAnsi="Arial"/>
            <w:color w:val="auto"/>
            <w:sz w:val="20"/>
            <w:szCs w:val="20"/>
            <w:lang w:val="pl-PL"/>
            <w:rPrChange w:id="622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>7. W okresie pogwarancyjnym /przez okres co n</w:delText>
        </w:r>
        <w:r w:rsidRPr="00B4702D">
          <w:rPr>
            <w:rFonts w:ascii="Arial" w:hAnsi="Arial"/>
            <w:color w:val="auto"/>
            <w:sz w:val="20"/>
            <w:szCs w:val="20"/>
            <w:lang w:val="pl-PL"/>
            <w:rPrChange w:id="623" w:author="792798" w:date="2024-10-01T10:03:00Z">
              <w:rPr>
                <w:rFonts w:ascii="Arial" w:hAnsi="Arial"/>
                <w:sz w:val="20"/>
                <w:szCs w:val="20"/>
                <w:lang w:val="pl-PL"/>
              </w:rPr>
            </w:rPrChange>
          </w:rPr>
          <w:delText xml:space="preserve">ajmniej 10 lat/ Wykonawca zapewni dostępność profesjonalnego serwisu pogwarancyjnego na terenie Polski. </w:delText>
        </w:r>
      </w:del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2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625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2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5</w:t>
        </w:r>
      </w:ins>
      <w:del w:id="627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2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8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29" w:author="792798" w:date="2024-10-01T10:03:00Z">
            <w:rPr>
              <w:sz w:val="20"/>
              <w:szCs w:val="20"/>
            </w:rPr>
          </w:rPrChange>
        </w:rPr>
        <w:t>. Wszelkie koszty związane ze świadczeniem zobowiązań gwarancyjnych, w tym dojazdów i transportu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30" w:author="792798" w:date="2024-10-01T10:03:00Z">
            <w:rPr>
              <w:sz w:val="20"/>
              <w:szCs w:val="20"/>
            </w:rPr>
          </w:rPrChange>
        </w:rPr>
        <w:br/>
        <w:t xml:space="preserve">w okresie gwarancji ponosi Wykonawca. 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3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632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3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6</w:t>
        </w:r>
      </w:ins>
      <w:del w:id="634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3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9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36" w:author="792798" w:date="2024-10-01T10:03:00Z">
            <w:rPr>
              <w:sz w:val="20"/>
              <w:szCs w:val="20"/>
            </w:rPr>
          </w:rPrChange>
        </w:rPr>
        <w:t>. Zamawiają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37" w:author="792798" w:date="2024-10-01T10:03:00Z">
            <w:rPr>
              <w:sz w:val="20"/>
              <w:szCs w:val="20"/>
            </w:rPr>
          </w:rPrChange>
        </w:rPr>
        <w:t xml:space="preserve">cy ma prawo do żądania wymiany wadliwego elementu urządzenia lub całego urządzenia wchodzącego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38" w:author="792798" w:date="2024-10-01T10:03:00Z">
            <w:rPr>
              <w:sz w:val="20"/>
              <w:szCs w:val="20"/>
            </w:rPr>
          </w:rPrChange>
        </w:rPr>
        <w:lastRenderedPageBreak/>
        <w:t xml:space="preserve">w skład </w:t>
      </w:r>
      <w:del w:id="639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4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41" w:author="792798" w:date="2024-10-01T10:03:00Z">
            <w:rPr/>
          </w:rPrChange>
        </w:rPr>
        <w:t xml:space="preserve">sprzętu na nowy, wolny od wad, o parametrach nie gorszych od będącego przedmiotem umowy, jeżeli w okresie gwarancji Wykonawca dokonał </w:t>
      </w:r>
      <w:ins w:id="642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4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dwukrotnej</w:t>
        </w:r>
      </w:ins>
      <w:del w:id="644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4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trzykrotne</w:delText>
        </w:r>
      </w:del>
      <w:ins w:id="646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4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</w:t>
        </w:r>
      </w:ins>
      <w:del w:id="648" w:author="Nieznany autor" w:date="2024-06-04T13:2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4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j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50" w:author="792798" w:date="2024-10-01T10:03:00Z">
            <w:rPr/>
          </w:rPrChange>
        </w:rPr>
        <w:t xml:space="preserve">jego naprawy, a sprzęt mimo to wykazuje wadę uniemożliwiającą jego prawidłową eksploatację zgodną z przeznaczeniem. Wymiana wadliwego urządzenia nastąpi w terminie do 30 dni roboczych, licząc od dnia złożenia przez Zamawiającego </w:t>
      </w:r>
      <w:del w:id="651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5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czwartej</w:delText>
        </w:r>
      </w:del>
      <w:ins w:id="653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5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trzeci</w: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65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ej </w:t>
        </w:r>
      </w:ins>
      <w:del w:id="656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5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58" w:author="792798" w:date="2024-10-01T10:03:00Z">
            <w:rPr/>
          </w:rPrChange>
        </w:rPr>
        <w:t xml:space="preserve">reklamacji. Termin gwarancji biegnie na nowo od chwili instalacji nowego elementu urządzenia w przypadku jego wymiany. 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5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660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6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7</w:t>
        </w:r>
      </w:ins>
      <w:del w:id="662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6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10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64" w:author="792798" w:date="2024-10-01T10:03:00Z">
            <w:rPr>
              <w:sz w:val="20"/>
              <w:szCs w:val="20"/>
            </w:rPr>
          </w:rPrChange>
        </w:rPr>
        <w:t>. Zamawiający uzna reklamację za załatwioną po podpisaniu bez uwag protokołu odbioru.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6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666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6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8</w:t>
        </w:r>
      </w:ins>
      <w:del w:id="668" w:author="Nieznany autor" w:date="2024-06-04T13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6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11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70" w:author="792798" w:date="2024-10-01T10:03:00Z">
            <w:rPr>
              <w:sz w:val="20"/>
              <w:szCs w:val="20"/>
            </w:rPr>
          </w:rPrChange>
        </w:rPr>
        <w:t>. W przypadku wymiany o której mowa w us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71" w:author="792798" w:date="2024-10-01T10:03:00Z">
            <w:rPr>
              <w:sz w:val="20"/>
              <w:szCs w:val="20"/>
            </w:rPr>
          </w:rPrChange>
        </w:rPr>
        <w:t xml:space="preserve">t. </w:t>
      </w:r>
      <w:ins w:id="672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7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6</w:t>
        </w:r>
      </w:ins>
      <w:del w:id="674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7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9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76" w:author="792798" w:date="2024-10-01T10:03:00Z">
            <w:rPr/>
          </w:rPrChange>
        </w:rPr>
        <w:t xml:space="preserve">, Zamawiający po wcześniejszej pisemnej akceptacji dopuszcza zaoferowanie urządzenia odmiennego (kompatybilnego z dodatkowym wyposażeniem już zakupionym </w:t>
      </w:r>
      <w:ins w:id="677" w:author="Nieznany autor" w:date="2024-09-19T11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7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679" w:author="792798" w:date="2024-10-01T10:03:00Z">
            <w:rPr/>
          </w:rPrChange>
        </w:rPr>
        <w:t>w postępowaniu) niż podlegające wymianie gdy:</w:t>
      </w:r>
    </w:p>
    <w:p w:rsidR="00A415BE" w:rsidRPr="00B4702D" w:rsidRDefault="00B4702D">
      <w:pPr>
        <w:numPr>
          <w:ilvl w:val="0"/>
          <w:numId w:val="11"/>
        </w:numPr>
        <w:spacing w:before="0" w:line="240" w:lineRule="auto"/>
        <w:ind w:left="426" w:firstLine="0"/>
        <w:jc w:val="both"/>
        <w:rPr>
          <w:rFonts w:ascii="Arial" w:hAnsi="Arial"/>
          <w:color w:val="auto"/>
          <w:sz w:val="18"/>
          <w:szCs w:val="18"/>
          <w:rPrChange w:id="68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681" w:author="792798" w:date="2024-10-01T10:03:00Z">
            <w:rPr>
              <w:sz w:val="20"/>
              <w:szCs w:val="20"/>
            </w:rPr>
          </w:rPrChange>
        </w:rPr>
        <w:t xml:space="preserve">zmianie uległa technologia produkcji, zaoferowano nowsze lub korzystniejsze rozwiązania techniczne; </w:t>
      </w:r>
    </w:p>
    <w:p w:rsidR="00A415BE" w:rsidRPr="00B4702D" w:rsidRDefault="00B4702D">
      <w:pPr>
        <w:numPr>
          <w:ilvl w:val="0"/>
          <w:numId w:val="11"/>
        </w:numPr>
        <w:spacing w:before="0" w:line="240" w:lineRule="auto"/>
        <w:ind w:left="426" w:firstLine="0"/>
        <w:jc w:val="both"/>
        <w:rPr>
          <w:rFonts w:ascii="Arial" w:hAnsi="Arial"/>
          <w:color w:val="auto"/>
          <w:sz w:val="18"/>
          <w:szCs w:val="18"/>
          <w:rPrChange w:id="68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683" w:author="792798" w:date="2024-10-01T10:03:00Z">
            <w:rPr>
              <w:sz w:val="20"/>
              <w:szCs w:val="20"/>
            </w:rPr>
          </w:rPrChange>
        </w:rPr>
        <w:t xml:space="preserve">parametry techniczne i funkcjonalne są lepsze lub korzystniejsze dla Zamawiającego; </w:t>
      </w:r>
    </w:p>
    <w:p w:rsidR="00A415BE" w:rsidRPr="00B4702D" w:rsidRDefault="00B4702D">
      <w:pPr>
        <w:numPr>
          <w:ilvl w:val="0"/>
          <w:numId w:val="11"/>
        </w:numPr>
        <w:spacing w:before="0" w:line="240" w:lineRule="auto"/>
        <w:ind w:left="426" w:firstLine="0"/>
        <w:jc w:val="both"/>
        <w:rPr>
          <w:rFonts w:ascii="Arial" w:hAnsi="Arial"/>
          <w:color w:val="auto"/>
          <w:sz w:val="18"/>
          <w:szCs w:val="18"/>
          <w:rPrChange w:id="68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685" w:author="792798" w:date="2024-10-01T10:03:00Z">
            <w:rPr>
              <w:sz w:val="20"/>
              <w:szCs w:val="20"/>
            </w:rPr>
          </w:rPrChange>
        </w:rPr>
        <w:t xml:space="preserve">zmianie uległo nazewnictwo lub oznaczenie urządzenia, nie mające wpływu na jego cechy, jakość </w:t>
      </w:r>
      <w:ins w:id="686" w:author="Nieznany autor" w:date="2024-09-19T11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8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688" w:author="792798" w:date="2024-10-01T10:03:00Z">
            <w:rPr>
              <w:sz w:val="20"/>
              <w:szCs w:val="20"/>
            </w:rPr>
          </w:rPrChange>
        </w:rPr>
        <w:t>i parametry, z zastrzeżeniem pkt 2) – pod warunkiem, że urządzenie jest produkowane przez tego samego producenta.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68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690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9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9</w:t>
        </w:r>
      </w:ins>
      <w:del w:id="692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9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12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694" w:author="792798" w:date="2024-10-01T10:03:00Z">
            <w:rPr>
              <w:sz w:val="20"/>
              <w:szCs w:val="20"/>
            </w:rPr>
          </w:rPrChange>
        </w:rPr>
        <w:t>. Zmiany, o któr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695" w:author="792798" w:date="2024-10-01T10:03:00Z">
            <w:rPr>
              <w:sz w:val="20"/>
              <w:szCs w:val="20"/>
            </w:rPr>
          </w:rPrChange>
        </w:rPr>
        <w:t xml:space="preserve">ych mowa w ust. </w:t>
      </w:r>
      <w:ins w:id="696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9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8</w:t>
        </w:r>
      </w:ins>
      <w:del w:id="698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69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11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00" w:author="792798" w:date="2024-10-01T10:03:00Z">
            <w:rPr/>
          </w:rPrChange>
        </w:rPr>
        <w:t xml:space="preserve"> są dopuszczalne wyłącznie przy jednoczesnym zachowaniu pozostałych warunków umowy.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70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702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0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10</w:t>
        </w:r>
      </w:ins>
      <w:del w:id="704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0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13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06" w:author="792798" w:date="2024-10-01T10:03:00Z">
            <w:rPr>
              <w:sz w:val="20"/>
              <w:szCs w:val="20"/>
            </w:rPr>
          </w:rPrChange>
        </w:rPr>
        <w:t>. Termin gwarancji, o którym mowa w ust. 1 każdorazowo ulega przedłużeniu o czas, w ciągu którego wskutek wady, błędu lub awarii przedmiotu umowy Zam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07" w:author="792798" w:date="2024-10-01T10:03:00Z">
            <w:rPr>
              <w:sz w:val="20"/>
              <w:szCs w:val="20"/>
            </w:rPr>
          </w:rPrChange>
        </w:rPr>
        <w:t>awiający nie mógł z niego korzystać.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70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09" w:author="792798" w:date="2024-10-01T10:03:00Z">
            <w:rPr>
              <w:sz w:val="20"/>
              <w:szCs w:val="20"/>
            </w:rPr>
          </w:rPrChange>
        </w:rPr>
        <w:t>1</w:t>
      </w:r>
      <w:ins w:id="710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1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1</w:t>
        </w:r>
      </w:ins>
      <w:del w:id="712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1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4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14" w:author="792798" w:date="2024-10-01T10:03:00Z">
            <w:rPr/>
          </w:rPrChange>
        </w:rPr>
        <w:t xml:space="preserve">.  Zamawiający będzie składać reklamacje każdorazowo w dni robocze w godzinach 9.00 – 15.00 </w:t>
      </w:r>
      <w:del w:id="715" w:author="Nieznany autor" w:date="2024-09-19T11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1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       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17" w:author="792798" w:date="2024-10-01T10:03:00Z">
            <w:rPr/>
          </w:rPrChange>
        </w:rPr>
        <w:t xml:space="preserve">na adres </w:t>
      </w:r>
      <w:ins w:id="718" w:author="Nieznany autor" w:date="2024-09-19T11:21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1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720" w:author="792798" w:date="2024-10-01T10:03:00Z">
            <w:rPr/>
          </w:rPrChange>
        </w:rPr>
        <w:t>e-mail……………………… lub adres siedziby Wykonawcy.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72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22" w:author="792798" w:date="2024-10-01T10:03:00Z">
            <w:rPr>
              <w:sz w:val="20"/>
              <w:szCs w:val="20"/>
            </w:rPr>
          </w:rPrChange>
        </w:rPr>
        <w:t>1</w:t>
      </w:r>
      <w:ins w:id="723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2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2</w:t>
        </w:r>
      </w:ins>
      <w:del w:id="725" w:author="Nieznany autor" w:date="2024-06-04T13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2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5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27" w:author="792798" w:date="2024-10-01T10:03:00Z">
            <w:rPr/>
          </w:rPrChange>
        </w:rPr>
        <w:t xml:space="preserve">. Zastrzeżenia dotyczące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28" w:author="792798" w:date="2024-10-01T10:03:00Z">
            <w:rPr/>
          </w:rPrChange>
        </w:rPr>
        <w:t xml:space="preserve">jakości dostarczonego towaru lub jego zgodności ze złożoną ofertą, Zamawiający zgłosi telefonicznie do osoby podanej w § 3 ust. 3 w formie zgłoszenia reklamacyjnego. W przypadku zgłoszenia telefonicznego Zamawiający w/w fakt potwierdzi faxem lub e-mailem,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29" w:author="792798" w:date="2024-10-01T10:03:00Z">
            <w:rPr/>
          </w:rPrChange>
        </w:rPr>
        <w:t>w którym będzie zapis o dacie telefonicznego zgłoszenia.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73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31" w:author="792798" w:date="2024-10-01T10:03:00Z">
            <w:rPr>
              <w:sz w:val="20"/>
              <w:szCs w:val="20"/>
            </w:rPr>
          </w:rPrChange>
        </w:rPr>
        <w:t>1</w:t>
      </w:r>
      <w:ins w:id="732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3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3</w:t>
        </w:r>
      </w:ins>
      <w:del w:id="734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3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6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36" w:author="792798" w:date="2024-10-01T10:03:00Z">
            <w:rPr/>
          </w:rPrChange>
        </w:rPr>
        <w:t>. Wykonawca będzie zobowiązany rozpatrzyć reklamację w ciągu 5 dni roboczych od daty telefonicznego (potwierdzonego faxem lub e-mailem) zgłoszenia reklamacyjnego. W przypadku uznania reklamacji za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37" w:author="792798" w:date="2024-10-01T10:03:00Z">
            <w:rPr/>
          </w:rPrChange>
        </w:rPr>
        <w:t xml:space="preserve"> uzasadnioną, Wykonawca  odpowiednio wymieni towary wadliwe na wolne od wad albo na towary zgodne ze  złożoną ofertą </w:t>
      </w:r>
      <w:ins w:id="738" w:author="Nieznany autor" w:date="2024-09-19T11:5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3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740" w:author="792798" w:date="2024-10-01T10:03:00Z">
            <w:rPr/>
          </w:rPrChange>
        </w:rPr>
        <w:t>w ciągu 5 dni roboczych od dnia uznania reklamacji i dostarczy na własny koszt Zamawiającemu.</w:t>
      </w:r>
    </w:p>
    <w:p w:rsidR="00A415BE" w:rsidRPr="00B4702D" w:rsidRDefault="00B4702D">
      <w:pPr>
        <w:spacing w:before="0" w:line="240" w:lineRule="auto"/>
        <w:jc w:val="both"/>
        <w:rPr>
          <w:rFonts w:ascii="Arial" w:hAnsi="Arial"/>
          <w:color w:val="auto"/>
          <w:sz w:val="18"/>
          <w:szCs w:val="18"/>
          <w:rPrChange w:id="74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42" w:author="792798" w:date="2024-10-01T10:03:00Z">
            <w:rPr>
              <w:sz w:val="20"/>
              <w:szCs w:val="20"/>
            </w:rPr>
          </w:rPrChange>
        </w:rPr>
        <w:t>1</w:t>
      </w:r>
      <w:ins w:id="743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4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4</w:t>
        </w:r>
      </w:ins>
      <w:del w:id="745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4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7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47" w:author="792798" w:date="2024-10-01T10:03:00Z">
            <w:rPr/>
          </w:rPrChange>
        </w:rPr>
        <w:t>. Nie udzielenie odpowiedzi na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48" w:author="792798" w:date="2024-10-01T10:03:00Z">
            <w:rPr/>
          </w:rPrChange>
        </w:rPr>
        <w:t xml:space="preserve"> zgłoszoną reklamację w ciągu 5 dni roboczych od dnia jej otrzymania uważa się za uznanie reklamacji za uzasadnioną</w:t>
      </w:r>
    </w:p>
    <w:p w:rsidR="00A415BE" w:rsidRPr="00B4702D" w:rsidRDefault="00B4702D">
      <w:pPr>
        <w:spacing w:before="0" w:line="240" w:lineRule="auto"/>
        <w:jc w:val="both"/>
        <w:rPr>
          <w:del w:id="749" w:author="Nieznany autor" w:date="2024-06-04T13:54:00Z"/>
          <w:rFonts w:ascii="Arial" w:hAnsi="Arial"/>
          <w:color w:val="auto"/>
          <w:sz w:val="18"/>
          <w:szCs w:val="18"/>
          <w:rPrChange w:id="750" w:author="792798" w:date="2024-10-01T10:03:00Z">
            <w:rPr>
              <w:del w:id="751" w:author="Nieznany autor" w:date="2024-06-04T13:54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52" w:author="792798" w:date="2024-10-01T10:03:00Z">
            <w:rPr>
              <w:sz w:val="20"/>
              <w:szCs w:val="20"/>
            </w:rPr>
          </w:rPrChange>
        </w:rPr>
        <w:t>1</w:t>
      </w:r>
      <w:ins w:id="753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5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5</w:t>
        </w:r>
      </w:ins>
      <w:del w:id="755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5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8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57" w:author="792798" w:date="2024-10-01T10:03:00Z">
            <w:rPr/>
          </w:rPrChange>
        </w:rPr>
        <w:t xml:space="preserve">.  </w:t>
      </w:r>
      <w:del w:id="758" w:author="Nieznany autor" w:date="2024-06-04T13:5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5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Wykonawca zapewni wsparcie telefoniczne w języku polskim przez okres minimum 12 miesięcy (pomoc techniczna przez telefon).</w:delText>
        </w:r>
      </w:del>
    </w:p>
    <w:p w:rsidR="00A415BE" w:rsidRPr="00B4702D" w:rsidRDefault="00B4702D">
      <w:pPr>
        <w:spacing w:line="276" w:lineRule="auto"/>
        <w:jc w:val="both"/>
        <w:rPr>
          <w:rFonts w:ascii="Arial" w:hAnsi="Arial"/>
          <w:color w:val="auto"/>
          <w:sz w:val="18"/>
          <w:szCs w:val="18"/>
          <w:rPrChange w:id="76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761" w:author="Nieznany autor" w:date="2024-06-04T13:5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6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1</w:delText>
        </w:r>
      </w:del>
      <w:del w:id="763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6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9</w:delText>
        </w:r>
      </w:del>
      <w:del w:id="765" w:author="Nieznany autor" w:date="2024-06-04T13:5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6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.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67" w:author="792798" w:date="2024-10-01T10:03:00Z">
            <w:rPr>
              <w:sz w:val="20"/>
              <w:szCs w:val="20"/>
            </w:rPr>
          </w:rPrChange>
        </w:rPr>
        <w:t>Wykonyw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768" w:author="792798" w:date="2024-10-01T10:03:00Z">
            <w:rPr>
              <w:sz w:val="20"/>
              <w:szCs w:val="20"/>
            </w:rPr>
          </w:rPrChange>
        </w:rPr>
        <w:t xml:space="preserve">anie przez Zamawiającego uprawnień gwarancyjnych wynikających z niniejszej umowy jest niezależne od uprawnień wynikających z  rękojmi za wady na podstawie przepisów powszechnie obowiązującego prawa. 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76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770" w:author="792798" w:date="2024-10-01T10:03:00Z">
            <w:rPr>
              <w:sz w:val="20"/>
              <w:szCs w:val="20"/>
            </w:rPr>
          </w:rPrChange>
        </w:rPr>
        <w:t>§ 7</w:t>
      </w:r>
    </w:p>
    <w:p w:rsidR="00A415BE" w:rsidRPr="00B4702D" w:rsidRDefault="00B4702D">
      <w:pPr>
        <w:spacing w:before="0" w:line="240" w:lineRule="auto"/>
        <w:ind w:left="142" w:hanging="142"/>
        <w:rPr>
          <w:del w:id="771" w:author="Nieznany autor" w:date="2024-06-04T13:27:00Z"/>
          <w:rFonts w:ascii="Arial" w:hAnsi="Arial"/>
          <w:color w:val="auto"/>
          <w:sz w:val="18"/>
          <w:szCs w:val="18"/>
          <w:rPrChange w:id="772" w:author="792798" w:date="2024-10-01T10:03:00Z">
            <w:rPr>
              <w:del w:id="773" w:author="Nieznany autor" w:date="2024-06-04T13:27:00Z"/>
              <w:rFonts w:ascii="Arial" w:hAnsi="Arial"/>
              <w:sz w:val="18"/>
              <w:szCs w:val="18"/>
            </w:rPr>
          </w:rPrChange>
        </w:rPr>
      </w:pPr>
      <w:del w:id="774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7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1. Jeżeli z przedmiotem niniejszej umowy, wiążą się 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77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prawa własności intelektualnej, w tym prawa autorskie, lub prawa własności przemysłowej (w szczególności patent lub inne prawa ochronne),                    z zastrzeżeniem § 1 ust. 8 i 9, wykonawca oświadcza że jest uprawniony do przeniesienia tych praw, 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77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            w drodze niniejszej umowy na Zamawiającego w zakresie umożliwiającym użytkowanie przedmiotu umowy zgodnie z zamierzonym przeznaczeniem wynikającym z właściwości przedmiotu umowy. W przypadku zgłoszenia przeciwko Zamawiającemu w związku z użytk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77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owaniem przedmiotu umowy, przez jakikolwiek podmiot jakichkolwiek roszczeń, Wykonawca jest zobowiązany do zwolnienia Zamawiającego z wszelkiej odpowiedzialności z powyższego tytułu, w szczególności zaspokojenia zgłoszonych roszczeń osób trzecich, naprawien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77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ia wszelkich poniesionych szkód   i pokrycia wszelkich kosztów.</w:delText>
        </w:r>
      </w:del>
    </w:p>
    <w:p w:rsidR="00A415BE" w:rsidRPr="00B4702D" w:rsidRDefault="00B4702D">
      <w:pPr>
        <w:spacing w:before="0" w:line="240" w:lineRule="auto"/>
        <w:ind w:left="142" w:hanging="142"/>
        <w:rPr>
          <w:rFonts w:ascii="Arial" w:hAnsi="Arial"/>
          <w:color w:val="auto"/>
          <w:sz w:val="18"/>
          <w:szCs w:val="18"/>
          <w:rPrChange w:id="78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781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8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2</w:delText>
        </w:r>
      </w:del>
      <w:ins w:id="783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8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1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785" w:author="792798" w:date="2024-10-01T10:03:00Z">
            <w:rPr>
              <w:sz w:val="20"/>
              <w:szCs w:val="20"/>
            </w:rPr>
          </w:rPrChange>
        </w:rPr>
        <w:t xml:space="preserve">. Wykonawcy nie wolno bez uprzedniej pisemnej zgody Zamawiającego ujawnić treści umowy lub informacji uzyskanej w związku </w:t>
      </w:r>
      <w:ins w:id="786" w:author="Nieznany autor" w:date="2024-05-15T10:5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8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z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788" w:author="792798" w:date="2024-10-01T10:03:00Z">
            <w:rPr/>
          </w:rPrChange>
        </w:rPr>
        <w:t>wykonaniem przedmiotu umowy jakiemukolwiek podmiotowi trzeciemu.</w:t>
      </w:r>
    </w:p>
    <w:p w:rsidR="00A415BE" w:rsidRPr="00B4702D" w:rsidRDefault="00B4702D">
      <w:pPr>
        <w:spacing w:before="0" w:line="240" w:lineRule="auto"/>
        <w:ind w:left="142" w:hanging="142"/>
        <w:jc w:val="both"/>
        <w:rPr>
          <w:rFonts w:ascii="Arial" w:hAnsi="Arial"/>
          <w:color w:val="auto"/>
          <w:sz w:val="18"/>
          <w:szCs w:val="18"/>
          <w:rPrChange w:id="78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ins w:id="790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9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2</w:t>
        </w:r>
      </w:ins>
      <w:del w:id="792" w:author="Nieznany autor" w:date="2024-06-04T13:27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9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3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94" w:author="792798" w:date="2024-10-01T10:03:00Z">
            <w:rPr>
              <w:sz w:val="20"/>
              <w:szCs w:val="20"/>
            </w:rPr>
          </w:rPrChange>
        </w:rPr>
        <w:t xml:space="preserve">. Wykonawcy nie wolno bez uprzedniej pisemnej zgody Zamawiającego wykorzystać jakichkolwiek dokumentów lub informacji, o których mowa w ust. </w:t>
      </w:r>
      <w:ins w:id="795" w:author="A51364" w:date="2024-09-30T10:4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9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1</w:t>
        </w:r>
      </w:ins>
      <w:del w:id="797" w:author="A51364" w:date="2024-09-30T10:4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79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2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799" w:author="792798" w:date="2024-10-01T10:03:00Z">
            <w:rPr>
              <w:sz w:val="20"/>
              <w:szCs w:val="20"/>
            </w:rPr>
          </w:rPrChange>
        </w:rPr>
        <w:t xml:space="preserve"> w celach innych niż wykonanie umowy.</w:t>
      </w:r>
    </w:p>
    <w:p w:rsidR="00A415BE" w:rsidRPr="00B4702D" w:rsidRDefault="00B4702D">
      <w:pPr>
        <w:spacing w:before="0" w:line="240" w:lineRule="auto"/>
        <w:jc w:val="center"/>
        <w:rPr>
          <w:del w:id="800" w:author="Nieznany autor" w:date="2024-06-04T13:28:00Z"/>
          <w:rFonts w:ascii="Arial" w:hAnsi="Arial"/>
          <w:color w:val="auto"/>
          <w:sz w:val="18"/>
          <w:szCs w:val="18"/>
          <w:rPrChange w:id="801" w:author="792798" w:date="2024-10-01T10:03:00Z">
            <w:rPr>
              <w:del w:id="802" w:author="Nieznany autor" w:date="2024-06-04T13:28:00Z"/>
              <w:rFonts w:ascii="Arial" w:hAnsi="Arial"/>
              <w:sz w:val="18"/>
              <w:szCs w:val="18"/>
            </w:rPr>
          </w:rPrChange>
        </w:rPr>
      </w:pPr>
      <w:del w:id="803" w:author="Nieznany autor" w:date="2024-06-04T13:2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0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4. W przypadku naruszenia postanowień ust. 2 i 3 Zamawiający obciąży 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80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Wykonawcę karą umowną,                                         o której mowa w § 9 ust. 1 pkt 2</w:delText>
        </w:r>
      </w:del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80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07" w:author="792798" w:date="2024-10-01T10:03:00Z">
            <w:rPr>
              <w:sz w:val="20"/>
              <w:szCs w:val="20"/>
            </w:rPr>
          </w:rPrChange>
        </w:rPr>
        <w:t>§ 8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0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09" w:author="792798" w:date="2024-10-01T10:03:00Z">
            <w:rPr>
              <w:sz w:val="20"/>
              <w:szCs w:val="20"/>
            </w:rPr>
          </w:rPrChange>
        </w:rPr>
        <w:t>Maksymalna wartość brutto umowy wynosi: ........................... zł, słownie: ..................................................  zł. zgodnie z załącznik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10" w:author="792798" w:date="2024-10-01T10:03:00Z">
            <w:rPr>
              <w:sz w:val="20"/>
              <w:szCs w:val="20"/>
            </w:rPr>
          </w:rPrChange>
        </w:rPr>
        <w:t>iem nr 1 „</w:t>
      </w:r>
      <w:del w:id="811" w:author="Nieznany autor" w:date="2024-09-19T11:5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1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813" w:author="792798" w:date="2024-10-01T10:03:00Z">
            <w:rPr>
              <w:sz w:val="20"/>
              <w:szCs w:val="20"/>
            </w:rPr>
          </w:rPrChange>
        </w:rPr>
        <w:t xml:space="preserve">Formularzem ofertowym”. Cena brutto zawiera VAT, zgodnie z obowiązującymi przepisami. </w:t>
      </w:r>
    </w:p>
    <w:p w:rsidR="00A415BE" w:rsidRPr="00B4702D" w:rsidRDefault="00B4702D">
      <w:p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1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15" w:author="792798" w:date="2024-10-01T10:03:00Z">
            <w:rPr>
              <w:sz w:val="20"/>
              <w:szCs w:val="20"/>
            </w:rPr>
          </w:rPrChange>
        </w:rPr>
        <w:tab/>
        <w:t>Sposób finansowania:</w:t>
      </w:r>
    </w:p>
    <w:p w:rsidR="00A415BE" w:rsidRPr="00B4702D" w:rsidRDefault="00B4702D">
      <w:p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1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17" w:author="792798" w:date="2024-10-01T10:03:00Z">
            <w:rPr>
              <w:sz w:val="20"/>
              <w:szCs w:val="20"/>
            </w:rPr>
          </w:rPrChange>
        </w:rPr>
        <w:tab/>
        <w:t>– środki budżetowe - rozdział: …………………., grupa / pozycja: …….</w:t>
      </w:r>
    </w:p>
    <w:p w:rsidR="00A415BE" w:rsidRPr="00B4702D" w:rsidRDefault="00B4702D">
      <w:p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1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19" w:author="792798" w:date="2024-10-01T10:03:00Z">
            <w:rPr>
              <w:sz w:val="20"/>
              <w:szCs w:val="20"/>
            </w:rPr>
          </w:rPrChange>
        </w:rPr>
        <w:tab/>
        <w:t>– inne - rozdział: …………………., grupa / pozycja: …….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2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21" w:author="792798" w:date="2024-10-01T10:03:00Z">
            <w:rPr>
              <w:sz w:val="20"/>
              <w:szCs w:val="20"/>
            </w:rPr>
          </w:rPrChange>
        </w:rPr>
        <w:t xml:space="preserve">Za wykonanie przedmiotu umowy Wykonawcy przysługuje wynagrodzenie po podpisaniu protokołu odbioru dostawy zgodnie z § 2 ust. 2, według załącznika nr </w:t>
      </w:r>
      <w:del w:id="822" w:author="Nieznany autor" w:date="2024-06-04T13:2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2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3</w:delText>
        </w:r>
      </w:del>
      <w:ins w:id="824" w:author="Nieznany autor" w:date="2024-06-04T13:2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2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2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826" w:author="792798" w:date="2024-10-01T10:03:00Z">
            <w:rPr/>
          </w:rPrChange>
        </w:rPr>
        <w:t xml:space="preserve"> do niniejszej umowy. 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2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28" w:author="792798" w:date="2024-10-01T10:03:00Z">
            <w:rPr>
              <w:sz w:val="20"/>
              <w:szCs w:val="20"/>
            </w:rPr>
          </w:rPrChange>
        </w:rPr>
        <w:t xml:space="preserve">Podstawą do wypłaty wynagrodzenia będzie prawidłowo wystawiona przez Wykonawcę po dostawie faktura VAT.  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2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830" w:author="792798" w:date="2024-10-01T10:03:00Z">
            <w:rPr>
              <w:b/>
              <w:sz w:val="20"/>
              <w:szCs w:val="20"/>
            </w:rPr>
          </w:rPrChange>
        </w:rPr>
        <w:t>Jako Płatnik w fakturach zostanie wskazany Zamawiający:</w:t>
      </w:r>
    </w:p>
    <w:p w:rsidR="00A415BE" w:rsidRPr="00B4702D" w:rsidRDefault="00B4702D">
      <w:pPr>
        <w:spacing w:line="240" w:lineRule="auto"/>
        <w:ind w:left="284"/>
        <w:jc w:val="center"/>
        <w:rPr>
          <w:rFonts w:ascii="Arial" w:hAnsi="Arial"/>
          <w:color w:val="auto"/>
          <w:sz w:val="18"/>
          <w:szCs w:val="18"/>
          <w:rPrChange w:id="83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832" w:author="792798" w:date="2024-10-01T10:03:00Z">
            <w:rPr>
              <w:b/>
              <w:sz w:val="20"/>
              <w:szCs w:val="20"/>
            </w:rPr>
          </w:rPrChange>
        </w:rPr>
        <w:t>Komenda Wojewódzka Policji w Łodzi, NIP 726-000-44-58</w:t>
      </w:r>
    </w:p>
    <w:p w:rsidR="00A415BE" w:rsidRPr="00B4702D" w:rsidRDefault="00B4702D">
      <w:pPr>
        <w:spacing w:line="240" w:lineRule="auto"/>
        <w:ind w:left="284"/>
        <w:jc w:val="center"/>
        <w:rPr>
          <w:rFonts w:ascii="Arial" w:hAnsi="Arial"/>
          <w:color w:val="auto"/>
          <w:sz w:val="18"/>
          <w:szCs w:val="18"/>
          <w:rPrChange w:id="83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834" w:author="792798" w:date="2024-10-01T10:03:00Z">
            <w:rPr>
              <w:b/>
              <w:sz w:val="20"/>
              <w:szCs w:val="20"/>
            </w:rPr>
          </w:rPrChange>
        </w:rPr>
        <w:t>91-048 Łódź, ul. Lutomierska 108/112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3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36" w:author="792798" w:date="2024-10-01T10:03:00Z">
            <w:rPr>
              <w:sz w:val="20"/>
              <w:szCs w:val="20"/>
            </w:rPr>
          </w:rPrChange>
        </w:rPr>
        <w:t>Ter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37" w:author="792798" w:date="2024-10-01T10:03:00Z">
            <w:rPr>
              <w:sz w:val="20"/>
              <w:szCs w:val="20"/>
            </w:rPr>
          </w:rPrChange>
        </w:rPr>
        <w:t xml:space="preserve">min płatności - </w:t>
      </w: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838" w:author="792798" w:date="2024-10-01T10:03:00Z">
            <w:rPr>
              <w:b/>
              <w:sz w:val="20"/>
              <w:szCs w:val="20"/>
            </w:rPr>
          </w:rPrChange>
        </w:rPr>
        <w:t>do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39" w:author="792798" w:date="2024-10-01T10:03:00Z">
            <w:rPr>
              <w:sz w:val="20"/>
              <w:szCs w:val="20"/>
            </w:rPr>
          </w:rPrChange>
        </w:rPr>
        <w:t xml:space="preserve"> </w:t>
      </w:r>
      <w:del w:id="840" w:author="Nieznany autor" w:date="2024-09-19T10:42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841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 xml:space="preserve">dnia </w:delText>
        </w:r>
      </w:del>
      <w:del w:id="842" w:author="Nieznany autor" w:date="2024-09-19T09:59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843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 xml:space="preserve">28.06.2024 </w:delText>
        </w:r>
      </w:del>
      <w:del w:id="844" w:author="Nieznany autor" w:date="2024-09-19T10:42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845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delText>roku</w:delText>
        </w:r>
      </w:del>
      <w:ins w:id="846" w:author="Nieznany autor" w:date="2024-09-19T10:42:00Z">
        <w:r w:rsidRPr="00B4702D">
          <w:rPr>
            <w:rFonts w:ascii="Arial" w:hAnsi="Arial"/>
            <w:b/>
            <w:bCs/>
            <w:color w:val="auto"/>
            <w:sz w:val="18"/>
            <w:szCs w:val="18"/>
            <w:lang w:val="pl-PL"/>
            <w:rPrChange w:id="847" w:author="792798" w:date="2024-10-01T10:03:00Z">
              <w:rPr>
                <w:rFonts w:ascii="Arial" w:hAnsi="Arial"/>
                <w:b/>
                <w:bCs/>
                <w:sz w:val="18"/>
                <w:szCs w:val="18"/>
                <w:lang w:val="pl-PL"/>
              </w:rPr>
            </w:rPrChange>
          </w:rPr>
          <w:t>14 dni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848" w:author="792798" w:date="2024-10-01T10:03:00Z">
            <w:rPr>
              <w:sz w:val="20"/>
              <w:szCs w:val="20"/>
            </w:rPr>
          </w:rPrChange>
        </w:rPr>
        <w:t>, po doręczeniu prawidłowo wystawionej faktury, która zawierać będzie numer rachunku bankowego Wykonawcy, znajdujący się w wykazie podmiotów prowadzonym przez administrację skarbową na podstawie odrębnych przepi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49" w:author="792798" w:date="2024-10-01T10:03:00Z">
            <w:rPr>
              <w:sz w:val="20"/>
              <w:szCs w:val="20"/>
            </w:rPr>
          </w:rPrChange>
        </w:rPr>
        <w:t>sów podatkowych.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5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51" w:author="792798" w:date="2024-10-01T10:03:00Z">
            <w:rPr>
              <w:sz w:val="20"/>
              <w:szCs w:val="20"/>
            </w:rPr>
          </w:rPrChange>
        </w:rPr>
        <w:t>Zapłata należności następować będzie przelewem na rachunek bankowy Wykonawcy, znajdujący                          się w wykazie podmiotów prowadzonym przez administrację skarbową na podstawie odrębnych przepisów podatkowych.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5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53" w:author="792798" w:date="2024-10-01T10:03:00Z">
            <w:rPr>
              <w:sz w:val="20"/>
              <w:szCs w:val="20"/>
            </w:rPr>
          </w:rPrChange>
        </w:rPr>
        <w:t>W przypadku br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54" w:author="792798" w:date="2024-10-01T10:03:00Z">
            <w:rPr>
              <w:sz w:val="20"/>
              <w:szCs w:val="20"/>
            </w:rPr>
          </w:rPrChange>
        </w:rPr>
        <w:t xml:space="preserve">aku rachunku bankowego w wykazie na dzień płatności faktury, Wykonawca jest zobowiązany </w:t>
      </w:r>
      <w:ins w:id="855" w:author="Nieznany autor" w:date="2024-09-19T11:5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5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857" w:author="792798" w:date="2024-10-01T10:03:00Z">
            <w:rPr>
              <w:sz w:val="20"/>
              <w:szCs w:val="20"/>
            </w:rPr>
          </w:rPrChange>
        </w:rPr>
        <w:t>do skorygowania faktury poprzez wskazanie w jej treści rachunku bankowego znajdującego się w wykazie. W takim przypadku bieg terminu płatności roz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58" w:author="792798" w:date="2024-10-01T10:03:00Z">
            <w:rPr>
              <w:sz w:val="20"/>
              <w:szCs w:val="20"/>
            </w:rPr>
          </w:rPrChange>
        </w:rPr>
        <w:t>poczyna się od dnia doręczenia Zamawiającemu faktury korygującej.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5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60" w:author="792798" w:date="2024-10-01T10:03:00Z">
            <w:rPr>
              <w:sz w:val="20"/>
              <w:szCs w:val="20"/>
            </w:rPr>
          </w:rPrChange>
        </w:rPr>
        <w:t>Wykonawca zobowiązuje się do poniesienia obciążeń nałożonych na Zamawiającego przez administrację skarbową, jeżeli z tytułu przedmiotowej transakcji Wykonawca nie wykona prawidłowo zobowiąza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61" w:author="792798" w:date="2024-10-01T10:03:00Z">
            <w:rPr>
              <w:sz w:val="20"/>
              <w:szCs w:val="20"/>
            </w:rPr>
          </w:rPrChange>
        </w:rPr>
        <w:t xml:space="preserve">ń podatkowych, w szczególności nieprawidłowo określi stawki podatku od towarów i usług lub nieprawidłowo rozliczy z urzędem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62" w:author="792798" w:date="2024-10-01T10:03:00Z">
            <w:rPr>
              <w:sz w:val="20"/>
              <w:szCs w:val="20"/>
            </w:rPr>
          </w:rPrChange>
        </w:rPr>
        <w:lastRenderedPageBreak/>
        <w:t>skarbowym kwotę podatku od towarów i usług w zakresie tej transakcji. Ponadto Wykonawca jest zobowiązany do wyrównania Zamawiającemu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63" w:author="792798" w:date="2024-10-01T10:03:00Z">
            <w:rPr>
              <w:sz w:val="20"/>
              <w:szCs w:val="20"/>
            </w:rPr>
          </w:rPrChange>
        </w:rPr>
        <w:t xml:space="preserve"> innych negatywnych skutków, związanych z podaniem przez Wykonawcę rachunku nie znajdującego się w wykazie lub brakiem rachunku bankowego Wykonawcy w wykazie.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6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65" w:author="792798" w:date="2024-10-01T10:03:00Z">
            <w:rPr>
              <w:sz w:val="20"/>
              <w:szCs w:val="20"/>
            </w:rPr>
          </w:rPrChange>
        </w:rPr>
        <w:t>Wykonawca nie może bez zgody Zamawiającego przenieść wierzytelności wynikających z niniejszej umo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66" w:author="792798" w:date="2024-10-01T10:03:00Z">
            <w:rPr>
              <w:sz w:val="20"/>
              <w:szCs w:val="20"/>
            </w:rPr>
          </w:rPrChange>
        </w:rPr>
        <w:t>wy na osoby trzecie.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6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68" w:author="792798" w:date="2024-10-01T10:03:00Z">
            <w:rPr>
              <w:sz w:val="20"/>
              <w:szCs w:val="20"/>
            </w:rPr>
          </w:rPrChange>
        </w:rPr>
        <w:t>Za dzień zapłaty uważa się datę obciążenia rachunku bankowego Zamawiającego – Komendy Wojewódzkiej Policji w Łodzi</w:t>
      </w:r>
    </w:p>
    <w:p w:rsidR="00A415BE" w:rsidRPr="00B4702D" w:rsidRDefault="00B4702D">
      <w:pPr>
        <w:numPr>
          <w:ilvl w:val="0"/>
          <w:numId w:val="12"/>
        </w:numPr>
        <w:tabs>
          <w:tab w:val="left" w:pos="284"/>
        </w:tabs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86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70" w:author="792798" w:date="2024-10-01T10:03:00Z">
            <w:rPr>
              <w:sz w:val="20"/>
              <w:szCs w:val="20"/>
            </w:rPr>
          </w:rPrChange>
        </w:rPr>
        <w:t>Wszelkie rozliczenia finansowe w ramach niniejszej</w:t>
      </w:r>
      <w:del w:id="871" w:author="Nieznany autor" w:date="2024-05-15T10:53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72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.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873" w:author="792798" w:date="2024-10-01T10:03:00Z">
            <w:rPr/>
          </w:rPrChange>
        </w:rPr>
        <w:t xml:space="preserve"> Umowy będą prowadzone wyłącznie w złotych polskich.</w:t>
      </w:r>
    </w:p>
    <w:p w:rsidR="00A415BE" w:rsidRPr="00B4702D" w:rsidRDefault="00B4702D">
      <w:pPr>
        <w:spacing w:before="0" w:line="240" w:lineRule="auto"/>
        <w:jc w:val="center"/>
        <w:rPr>
          <w:color w:val="auto"/>
          <w:rPrChange w:id="874" w:author="792798" w:date="2024-10-01T10:03:00Z">
            <w:rPr/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75" w:author="792798" w:date="2024-10-01T10:03:00Z">
            <w:rPr>
              <w:sz w:val="20"/>
              <w:szCs w:val="20"/>
            </w:rPr>
          </w:rPrChange>
        </w:rPr>
        <w:t>§ 9</w:t>
      </w:r>
    </w:p>
    <w:p w:rsidR="00A415BE" w:rsidRPr="00B4702D" w:rsidRDefault="00B4702D">
      <w:pPr>
        <w:numPr>
          <w:ilvl w:val="0"/>
          <w:numId w:val="13"/>
        </w:numPr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87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77" w:author="792798" w:date="2024-10-01T10:03:00Z">
            <w:rPr>
              <w:sz w:val="20"/>
              <w:szCs w:val="20"/>
            </w:rPr>
          </w:rPrChange>
        </w:rPr>
        <w:t xml:space="preserve">Zamawiający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78" w:author="792798" w:date="2024-10-01T10:03:00Z">
            <w:rPr>
              <w:sz w:val="20"/>
              <w:szCs w:val="20"/>
            </w:rPr>
          </w:rPrChange>
        </w:rPr>
        <w:t>może obciążyć Wykonawcę karami umownymi:</w:t>
      </w:r>
    </w:p>
    <w:p w:rsidR="00A415BE" w:rsidRPr="00B4702D" w:rsidRDefault="00B4702D">
      <w:pPr>
        <w:numPr>
          <w:ilvl w:val="0"/>
          <w:numId w:val="14"/>
        </w:numPr>
        <w:spacing w:before="0" w:line="240" w:lineRule="auto"/>
        <w:ind w:left="1003" w:firstLine="0"/>
        <w:jc w:val="both"/>
        <w:rPr>
          <w:rFonts w:ascii="Arial" w:hAnsi="Arial"/>
          <w:color w:val="auto"/>
          <w:sz w:val="18"/>
          <w:szCs w:val="18"/>
          <w:rPrChange w:id="87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80" w:author="792798" w:date="2024-10-01T10:03:00Z">
            <w:rPr>
              <w:sz w:val="20"/>
              <w:szCs w:val="20"/>
            </w:rPr>
          </w:rPrChange>
        </w:rPr>
        <w:t>za zwłokę w realizacji umowy w wysokości 0,5% wartości brutto niedostarczonego sprzętu za każdy rozpoczęty dzień roboczy zwłoki w jego dostawie, względem terminu, o którym mowa w § 2 ust. 1, nie więcej, niż 5% warto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81" w:author="792798" w:date="2024-10-01T10:03:00Z">
            <w:rPr>
              <w:sz w:val="20"/>
              <w:szCs w:val="20"/>
            </w:rPr>
          </w:rPrChange>
        </w:rPr>
        <w:t>ści brutto umowy, o której mowa w § 8 ust. 1,</w:t>
      </w:r>
    </w:p>
    <w:p w:rsidR="00A415BE" w:rsidRPr="00B4702D" w:rsidRDefault="00B4702D">
      <w:pPr>
        <w:numPr>
          <w:ilvl w:val="0"/>
          <w:numId w:val="14"/>
        </w:numPr>
        <w:spacing w:before="0" w:line="240" w:lineRule="auto"/>
        <w:ind w:left="1003" w:firstLine="0"/>
        <w:jc w:val="both"/>
        <w:rPr>
          <w:rFonts w:ascii="Arial" w:hAnsi="Arial"/>
          <w:color w:val="auto"/>
          <w:sz w:val="18"/>
          <w:szCs w:val="18"/>
          <w:rPrChange w:id="88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83" w:author="792798" w:date="2024-10-01T10:03:00Z">
            <w:rPr>
              <w:sz w:val="20"/>
              <w:szCs w:val="20"/>
            </w:rPr>
          </w:rPrChange>
        </w:rPr>
        <w:t xml:space="preserve">za dostarczenie towaru wadliwego i zwłokę w realizacji obowiązków wynikających z § 5, § 6, §7 </w:t>
      </w:r>
      <w:del w:id="884" w:author="Nieznany autor" w:date="2024-09-19T10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85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886" w:author="792798" w:date="2024-10-01T10:03:00Z">
            <w:rPr/>
          </w:rPrChange>
        </w:rPr>
        <w:t xml:space="preserve">umowy, </w:t>
      </w:r>
      <w:del w:id="887" w:author="791055" w:date="2024-06-12T14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8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z zastrzeżeniem pkt 4</w:delText>
        </w:r>
      </w:del>
      <w:del w:id="889" w:author="Nieznany autor" w:date="2024-09-19T10:25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9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,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891" w:author="792798" w:date="2024-10-01T10:03:00Z">
            <w:rPr/>
          </w:rPrChange>
        </w:rPr>
        <w:t>w wysokości 1.000,00 zł (jeden tysiąc złotych) odpowiednio - za każdy stwierdzony prz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92" w:author="792798" w:date="2024-10-01T10:03:00Z">
            <w:rPr/>
          </w:rPrChange>
        </w:rPr>
        <w:t>ypadek lub każdy rozpoczęty dzień zwłoki, nie więcej, niż 5% wartości brutto umowy, o której mowa w § 8 ust. 1,</w:t>
      </w:r>
    </w:p>
    <w:p w:rsidR="00A415BE" w:rsidRPr="00B4702D" w:rsidRDefault="00B4702D">
      <w:pPr>
        <w:numPr>
          <w:ilvl w:val="0"/>
          <w:numId w:val="14"/>
        </w:numPr>
        <w:spacing w:line="240" w:lineRule="auto"/>
        <w:ind w:left="1003" w:firstLine="0"/>
        <w:jc w:val="both"/>
        <w:rPr>
          <w:del w:id="893" w:author="Nieznany autor" w:date="2024-09-19T10:19:00Z"/>
          <w:rFonts w:ascii="Arial" w:hAnsi="Arial"/>
          <w:color w:val="auto"/>
          <w:sz w:val="18"/>
          <w:szCs w:val="18"/>
          <w:rPrChange w:id="894" w:author="792798" w:date="2024-10-01T10:03:00Z">
            <w:rPr>
              <w:del w:id="895" w:author="Nieznany autor" w:date="2024-09-19T10:19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896" w:author="792798" w:date="2024-10-01T10:03:00Z">
            <w:rPr>
              <w:sz w:val="20"/>
              <w:szCs w:val="20"/>
            </w:rPr>
          </w:rPrChange>
        </w:rPr>
        <w:t xml:space="preserve">za odstąpienie od umowy przez którąkolwiek ze stron z przyczyn leżących po stronie Wykonawcy w wysokości 10% wartości brutto, o której mowa w §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897" w:author="792798" w:date="2024-10-01T10:03:00Z">
            <w:rPr>
              <w:sz w:val="20"/>
              <w:szCs w:val="20"/>
            </w:rPr>
          </w:rPrChange>
        </w:rPr>
        <w:t>8 ust. 1</w:t>
      </w:r>
      <w:ins w:id="898" w:author="791055" w:date="2024-06-12T14:3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89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>.</w:t>
        </w:r>
      </w:ins>
      <w:del w:id="900" w:author="791055" w:date="2024-06-12T14:3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0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,</w:delText>
        </w:r>
      </w:del>
    </w:p>
    <w:p w:rsidR="00A415BE" w:rsidRPr="00B4702D" w:rsidRDefault="00B4702D">
      <w:pPr>
        <w:spacing w:line="276" w:lineRule="auto"/>
        <w:ind w:left="1003"/>
        <w:jc w:val="both"/>
        <w:rPr>
          <w:rFonts w:ascii="Arial" w:hAnsi="Arial"/>
          <w:color w:val="auto"/>
          <w:sz w:val="18"/>
          <w:szCs w:val="18"/>
          <w:rPrChange w:id="90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903" w:author="791055" w:date="2024-06-12T14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0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za niedotrzymanie terminów, o których mowa w § 6 ust. 3 </w:delText>
        </w:r>
      </w:del>
      <w:del w:id="905" w:author="791055" w:date="2024-06-12T14:19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0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i 9 </w:delText>
        </w:r>
      </w:del>
      <w:del w:id="907" w:author="791055" w:date="2024-06-12T14:3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08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umowy w wysokości 3.000,00 zł  (trzy tysiące złotych) za każdy rozpoczęty dzień roboczy zwłoki, nie więcej, niż 5% wartości brutto umowy, o której mowa w § 8 ust. 1</w:delText>
        </w:r>
      </w:del>
      <w:ins w:id="909" w:author="Nieznany autor" w:date="2024-05-15T10:54:00Z">
        <w:del w:id="910" w:author="791055" w:date="2024-06-12T14:38:00Z">
          <w:r w:rsidRPr="00B4702D">
            <w:rPr>
              <w:rFonts w:ascii="Arial" w:hAnsi="Arial"/>
              <w:color w:val="auto"/>
              <w:sz w:val="18"/>
              <w:szCs w:val="18"/>
              <w:lang w:val="pl-PL"/>
              <w:rPrChange w:id="911" w:author="792798" w:date="2024-10-01T10:03:00Z">
                <w:rPr>
                  <w:rFonts w:ascii="Arial" w:hAnsi="Arial"/>
                  <w:sz w:val="18"/>
                  <w:szCs w:val="18"/>
                  <w:lang w:val="pl-PL"/>
                </w:rPr>
              </w:rPrChange>
            </w:rPr>
            <w:delText>.</w:delText>
          </w:r>
        </w:del>
      </w:ins>
      <w:del w:id="912" w:author="Nieznany autor" w:date="2024-05-15T10:54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1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,</w:delText>
        </w:r>
      </w:del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1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15" w:author="792798" w:date="2024-10-01T10:03:00Z">
            <w:rPr>
              <w:sz w:val="20"/>
              <w:szCs w:val="20"/>
            </w:rPr>
          </w:rPrChange>
        </w:rPr>
        <w:t xml:space="preserve">Zamawiający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16" w:author="792798" w:date="2024-10-01T10:03:00Z">
            <w:rPr>
              <w:sz w:val="20"/>
              <w:szCs w:val="20"/>
            </w:rPr>
          </w:rPrChange>
        </w:rPr>
        <w:t>zastrzega sobie prawo potrącenia naliczonych kar umownych z należności  przysługującej Wykonawcy.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1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18" w:author="792798" w:date="2024-10-01T10:03:00Z">
            <w:rPr>
              <w:sz w:val="20"/>
              <w:szCs w:val="20"/>
            </w:rPr>
          </w:rPrChange>
        </w:rPr>
        <w:t xml:space="preserve">Zamawiający ma prawo odstąpić od umowy i naliczyć karę umowną, o której mowa w ust. 1 pkt 3,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19" w:author="792798" w:date="2024-10-01T10:03:00Z">
            <w:rPr>
              <w:sz w:val="20"/>
              <w:szCs w:val="20"/>
            </w:rPr>
          </w:rPrChange>
        </w:rPr>
        <w:br/>
        <w:t>w przypadku, gdy:</w:t>
      </w:r>
    </w:p>
    <w:p w:rsidR="00A415BE" w:rsidRPr="00B4702D" w:rsidRDefault="00B4702D">
      <w:pPr>
        <w:numPr>
          <w:ilvl w:val="0"/>
          <w:numId w:val="15"/>
        </w:numPr>
        <w:spacing w:before="0" w:line="240" w:lineRule="auto"/>
        <w:ind w:left="1434" w:hanging="357"/>
        <w:jc w:val="both"/>
        <w:rPr>
          <w:rFonts w:ascii="Arial" w:hAnsi="Arial"/>
          <w:color w:val="auto"/>
          <w:sz w:val="18"/>
          <w:szCs w:val="18"/>
          <w:rPrChange w:id="92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21" w:author="792798" w:date="2024-10-01T10:03:00Z">
            <w:rPr>
              <w:sz w:val="20"/>
              <w:szCs w:val="20"/>
            </w:rPr>
          </w:rPrChange>
        </w:rPr>
        <w:t>Wykonawca dwukrotnie naruszył obowiązki, o któ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22" w:author="792798" w:date="2024-10-01T10:03:00Z">
            <w:rPr>
              <w:sz w:val="20"/>
              <w:szCs w:val="20"/>
            </w:rPr>
          </w:rPrChange>
        </w:rPr>
        <w:t>rych mowa w § 1, § 5, § 6,</w:t>
      </w:r>
    </w:p>
    <w:p w:rsidR="00A415BE" w:rsidRPr="00B4702D" w:rsidRDefault="00B4702D">
      <w:pPr>
        <w:numPr>
          <w:ilvl w:val="0"/>
          <w:numId w:val="15"/>
        </w:numPr>
        <w:spacing w:before="0" w:line="240" w:lineRule="auto"/>
        <w:ind w:left="1434" w:hanging="357"/>
        <w:jc w:val="both"/>
        <w:rPr>
          <w:rFonts w:ascii="Arial" w:hAnsi="Arial"/>
          <w:color w:val="auto"/>
          <w:sz w:val="18"/>
          <w:szCs w:val="18"/>
          <w:rPrChange w:id="92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24" w:author="792798" w:date="2024-10-01T10:03:00Z">
            <w:rPr>
              <w:sz w:val="20"/>
              <w:szCs w:val="20"/>
            </w:rPr>
          </w:rPrChange>
        </w:rPr>
        <w:t>dostarczony przedmiot umowy ma wady istotne (uniemożliwiające właściwe                                   lub zamierzone przez Zamawiającego funkcjonowanie przedmiotu umowy) lub nie dające się usunąć,</w:t>
      </w:r>
    </w:p>
    <w:p w:rsidR="00A415BE" w:rsidRPr="00B4702D" w:rsidRDefault="00B4702D">
      <w:pPr>
        <w:numPr>
          <w:ilvl w:val="0"/>
          <w:numId w:val="15"/>
        </w:numPr>
        <w:spacing w:before="0" w:line="240" w:lineRule="auto"/>
        <w:ind w:left="1434" w:hanging="357"/>
        <w:jc w:val="both"/>
        <w:rPr>
          <w:rFonts w:ascii="Arial" w:hAnsi="Arial"/>
          <w:color w:val="auto"/>
          <w:sz w:val="18"/>
          <w:szCs w:val="18"/>
          <w:rPrChange w:id="92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26" w:author="792798" w:date="2024-10-01T10:03:00Z">
            <w:rPr>
              <w:sz w:val="20"/>
              <w:szCs w:val="20"/>
            </w:rPr>
          </w:rPrChange>
        </w:rPr>
        <w:t xml:space="preserve">Wykonawca dopuści się zwłoki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27" w:author="792798" w:date="2024-10-01T10:03:00Z">
            <w:rPr>
              <w:sz w:val="20"/>
              <w:szCs w:val="20"/>
            </w:rPr>
          </w:rPrChange>
        </w:rPr>
        <w:t xml:space="preserve">w realizacji umowy, względem terminu, o którym mowa                                         w § 2 ust. 1 przekraczającej 10 dni roboczych. 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2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29" w:author="792798" w:date="2024-10-01T10:03:00Z">
            <w:rPr>
              <w:sz w:val="20"/>
              <w:szCs w:val="20"/>
            </w:rPr>
          </w:rPrChange>
        </w:rPr>
        <w:t>Zamawiający zastrzega sobie prawo dochodzenia na zasadach ogólnych odszkodowania przenoszącego wysokość kar umownych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30" w:author="792798" w:date="2024-10-01T10:03:00Z">
            <w:rPr>
              <w:sz w:val="20"/>
              <w:szCs w:val="20"/>
            </w:rPr>
          </w:rPrChange>
        </w:rPr>
        <w:t>.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3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32" w:author="792798" w:date="2024-10-01T10:03:00Z">
            <w:rPr>
              <w:sz w:val="20"/>
              <w:szCs w:val="20"/>
            </w:rPr>
          </w:rPrChange>
        </w:rPr>
        <w:t xml:space="preserve">Żadna ze stron nie będzie odpowiedzialna za niewykonanie lub nienależyte wykonanie swoich zobowiązań </w:t>
      </w:r>
      <w:ins w:id="933" w:author="Nieznany autor" w:date="2024-09-19T11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3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935" w:author="792798" w:date="2024-10-01T10:03:00Z">
            <w:rPr>
              <w:sz w:val="20"/>
              <w:szCs w:val="20"/>
            </w:rPr>
          </w:rPrChange>
        </w:rPr>
        <w:t xml:space="preserve">w ramach umowy, jeżeli takie niewykonanie lub nienależyte wykonanie jest wynikiem „Siły Wyższej”. </w:t>
      </w:r>
      <w:del w:id="936" w:author="Nieznany autor" w:date="2024-09-19T11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3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ins w:id="938" w:author="Nieznany autor" w:date="2024-09-19T11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3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940" w:author="792798" w:date="2024-10-01T10:03:00Z">
            <w:rPr>
              <w:sz w:val="20"/>
              <w:szCs w:val="20"/>
            </w:rPr>
          </w:rPrChange>
        </w:rPr>
        <w:t>W rozumieniu ninie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41" w:author="792798" w:date="2024-10-01T10:03:00Z">
            <w:rPr>
              <w:sz w:val="20"/>
              <w:szCs w:val="20"/>
            </w:rPr>
          </w:rPrChange>
        </w:rPr>
        <w:t>jszej umowy, „Siła Wyższa” oznacza okoliczności pozostające poza kontrolą Stron umowy</w:t>
      </w:r>
      <w:ins w:id="942" w:author="Nieznany autor" w:date="2024-09-19T11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4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944" w:author="792798" w:date="2024-10-01T10:03:00Z">
            <w:rPr>
              <w:sz w:val="20"/>
              <w:szCs w:val="20"/>
            </w:rPr>
          </w:rPrChange>
        </w:rPr>
        <w:t xml:space="preserve"> i uniemożliwiające lub znacznie utrudniające wykonanie przez tę Stronę jej zobowiązań, których nie można było przewidzieć  w chwili zawarcia umowy ani im zapobiec przy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45" w:author="792798" w:date="2024-10-01T10:03:00Z">
            <w:rPr>
              <w:sz w:val="20"/>
              <w:szCs w:val="20"/>
            </w:rPr>
          </w:rPrChange>
        </w:rPr>
        <w:t xml:space="preserve"> dołożeniu należytej staranności.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4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47" w:author="792798" w:date="2024-10-01T10:03:00Z">
            <w:rPr>
              <w:sz w:val="20"/>
              <w:szCs w:val="20"/>
            </w:rPr>
          </w:rPrChange>
        </w:rPr>
        <w:t xml:space="preserve">Za „Siłę Wyższą” nie uznaje się niedotrzymania zobowiązań przez kontrahenta – dostawcę Wykonawcy. 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4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49" w:author="792798" w:date="2024-10-01T10:03:00Z">
            <w:rPr>
              <w:sz w:val="20"/>
              <w:szCs w:val="20"/>
            </w:rPr>
          </w:rPrChange>
        </w:rPr>
        <w:t>W przypadku zaistnienia okoliczności „</w:t>
      </w:r>
      <w:del w:id="950" w:author="Nieznany autor" w:date="2024-09-19T11:5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5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 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952" w:author="792798" w:date="2024-10-01T10:03:00Z">
            <w:rPr>
              <w:sz w:val="20"/>
              <w:szCs w:val="20"/>
            </w:rPr>
          </w:rPrChange>
        </w:rPr>
        <w:t>Siły Wyższej” Strona, która powołuje się na tę okoliczność, niezwłocznie zawiadomi d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53" w:author="792798" w:date="2024-10-01T10:03:00Z">
            <w:rPr>
              <w:sz w:val="20"/>
              <w:szCs w:val="20"/>
            </w:rPr>
          </w:rPrChange>
        </w:rPr>
        <w:t xml:space="preserve">rugą Stronę na piśmie o jej zaistnieniu i przyczynach. </w:t>
      </w:r>
    </w:p>
    <w:p w:rsidR="00A415BE" w:rsidRPr="00B4702D" w:rsidRDefault="00B4702D">
      <w:pPr>
        <w:numPr>
          <w:ilvl w:val="0"/>
          <w:numId w:val="13"/>
        </w:numPr>
        <w:spacing w:line="240" w:lineRule="auto"/>
        <w:ind w:left="567" w:hanging="283"/>
        <w:jc w:val="both"/>
        <w:rPr>
          <w:rFonts w:ascii="Arial" w:hAnsi="Arial"/>
          <w:color w:val="auto"/>
          <w:sz w:val="18"/>
          <w:szCs w:val="18"/>
          <w:rPrChange w:id="95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55" w:author="792798" w:date="2024-10-01T10:03:00Z">
            <w:rPr>
              <w:sz w:val="20"/>
              <w:szCs w:val="20"/>
            </w:rPr>
          </w:rPrChange>
        </w:rPr>
        <w:t>W razie zaistnienia „Siły Wyższej” wpływającej na termin realizacji umowy, Strony zobowiązują się w terminie 14 (czternastu) dni od dnia zawiadomienia, o którym mowa w ust. 7, ustalić nowy termin wyko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56" w:author="792798" w:date="2024-10-01T10:03:00Z">
            <w:rPr>
              <w:sz w:val="20"/>
              <w:szCs w:val="20"/>
            </w:rPr>
          </w:rPrChange>
        </w:rPr>
        <w:t xml:space="preserve">nania niniejszej umowy lub ewentualnie podjąć decyzję o odstąpieniu od umowy/rozwiązaniu za porozumieniem Stron. </w:t>
      </w:r>
    </w:p>
    <w:p w:rsidR="00A415BE" w:rsidRPr="00B4702D" w:rsidRDefault="00B4702D">
      <w:pPr>
        <w:spacing w:before="0" w:line="240" w:lineRule="auto"/>
        <w:ind w:left="284"/>
        <w:jc w:val="center"/>
        <w:rPr>
          <w:rFonts w:ascii="Arial" w:hAnsi="Arial"/>
          <w:color w:val="auto"/>
          <w:sz w:val="18"/>
          <w:szCs w:val="18"/>
          <w:rPrChange w:id="95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58" w:author="792798" w:date="2024-10-01T10:03:00Z">
            <w:rPr>
              <w:sz w:val="20"/>
              <w:szCs w:val="20"/>
            </w:rPr>
          </w:rPrChange>
        </w:rPr>
        <w:t>§ 10</w:t>
      </w:r>
    </w:p>
    <w:p w:rsidR="00A415BE" w:rsidRPr="00B4702D" w:rsidRDefault="00B4702D">
      <w:pPr>
        <w:numPr>
          <w:ilvl w:val="0"/>
          <w:numId w:val="16"/>
        </w:numPr>
        <w:spacing w:before="0" w:line="240" w:lineRule="auto"/>
        <w:ind w:left="284" w:firstLine="0"/>
        <w:jc w:val="both"/>
        <w:rPr>
          <w:rFonts w:ascii="Arial" w:hAnsi="Arial"/>
          <w:color w:val="auto"/>
          <w:sz w:val="18"/>
          <w:szCs w:val="18"/>
          <w:rPrChange w:id="95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60" w:author="792798" w:date="2024-10-01T10:03:00Z">
            <w:rPr>
              <w:sz w:val="20"/>
              <w:szCs w:val="20"/>
            </w:rPr>
          </w:rPrChange>
        </w:rPr>
        <w:t>Zamawiający przewiduje możliwość dokonania zmian w treści umowy w stosunku do treści oferty Wykonawcy w sytuacji, gdy:</w:t>
      </w:r>
    </w:p>
    <w:p w:rsidR="00A415BE" w:rsidRPr="00B4702D" w:rsidRDefault="00B4702D">
      <w:pPr>
        <w:numPr>
          <w:ilvl w:val="0"/>
          <w:numId w:val="17"/>
        </w:numPr>
        <w:spacing w:before="63" w:line="240" w:lineRule="auto"/>
        <w:ind w:firstLine="0"/>
        <w:jc w:val="both"/>
        <w:rPr>
          <w:rFonts w:ascii="Arial" w:hAnsi="Arial"/>
          <w:color w:val="auto"/>
          <w:sz w:val="18"/>
          <w:szCs w:val="18"/>
          <w:rPrChange w:id="96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62" w:author="792798" w:date="2024-10-01T10:03:00Z">
            <w:rPr>
              <w:sz w:val="20"/>
              <w:szCs w:val="20"/>
            </w:rPr>
          </w:rPrChange>
        </w:rPr>
        <w:t xml:space="preserve">powstała możliwość zastosowania nowszych i korzystniejszych dla Zamawiającego rozwiązań technologicznych lub technicznych, niż istniejące w chwili podpisania umowy, nie powodujących zmian przedmiotu umowy i nie powodujących zmiany wartości umowy, </w:t>
      </w:r>
    </w:p>
    <w:p w:rsidR="00A415BE" w:rsidRPr="00B4702D" w:rsidRDefault="00B4702D">
      <w:pPr>
        <w:numPr>
          <w:ilvl w:val="0"/>
          <w:numId w:val="17"/>
        </w:numPr>
        <w:spacing w:before="63" w:line="240" w:lineRule="auto"/>
        <w:ind w:firstLine="0"/>
        <w:jc w:val="both"/>
        <w:rPr>
          <w:del w:id="963" w:author="791055" w:date="2024-06-12T14:40:00Z"/>
          <w:rFonts w:ascii="Arial" w:hAnsi="Arial"/>
          <w:color w:val="auto"/>
          <w:sz w:val="18"/>
          <w:szCs w:val="18"/>
          <w:rPrChange w:id="964" w:author="792798" w:date="2024-10-01T10:03:00Z">
            <w:rPr>
              <w:del w:id="965" w:author="791055" w:date="2024-06-12T14:40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66" w:author="792798" w:date="2024-10-01T10:03:00Z">
            <w:rPr>
              <w:sz w:val="20"/>
              <w:szCs w:val="20"/>
            </w:rPr>
          </w:rPrChange>
        </w:rPr>
        <w:t xml:space="preserve">realizacja przedmiotu umowy wymaga uzyskania stosownych dokumentów z urzędów administracji państwowej, a z przyczyn niezależnych od Wykonawcy niemożliwe było uzyskanie tych dokumentów </w:t>
      </w:r>
    </w:p>
    <w:p w:rsidR="00A415BE" w:rsidRPr="00B4702D" w:rsidRDefault="00B4702D">
      <w:pPr>
        <w:numPr>
          <w:ilvl w:val="0"/>
          <w:numId w:val="17"/>
        </w:numPr>
        <w:spacing w:line="276" w:lineRule="auto"/>
        <w:ind w:firstLine="0"/>
        <w:jc w:val="both"/>
        <w:rPr>
          <w:del w:id="967" w:author="Nieznany autor" w:date="2024-06-12T15:26:00Z"/>
          <w:rFonts w:ascii="Arial" w:hAnsi="Arial"/>
          <w:color w:val="auto"/>
          <w:sz w:val="18"/>
          <w:szCs w:val="18"/>
          <w:rPrChange w:id="968" w:author="792798" w:date="2024-10-01T10:03:00Z">
            <w:rPr>
              <w:del w:id="969" w:author="Nieznany autor" w:date="2024-06-12T15:26:00Z"/>
              <w:rFonts w:ascii="Arial" w:hAnsi="Arial"/>
              <w:sz w:val="18"/>
              <w:szCs w:val="18"/>
            </w:rPr>
          </w:rPrChange>
        </w:rPr>
      </w:pPr>
      <w:ins w:id="970" w:author="Nieznany autor" w:date="2024-09-19T11:22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7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972" w:author="792798" w:date="2024-10-01T10:03:00Z">
            <w:rPr>
              <w:sz w:val="20"/>
              <w:szCs w:val="20"/>
            </w:rPr>
          </w:rPrChange>
        </w:rPr>
        <w:t>w terminach przewidzianych w przepisach prawa – dopu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73" w:author="792798" w:date="2024-10-01T10:03:00Z">
            <w:rPr>
              <w:sz w:val="20"/>
              <w:szCs w:val="20"/>
            </w:rPr>
          </w:rPrChange>
        </w:rPr>
        <w:t>szcza się możliwość wydłużenia terminu realizacji umowy o czas niezbędny do uzyskania tych dokumentów,</w:t>
      </w:r>
    </w:p>
    <w:p w:rsidR="00A415BE" w:rsidRPr="00B4702D" w:rsidRDefault="00B4702D">
      <w:pPr>
        <w:numPr>
          <w:ilvl w:val="0"/>
          <w:numId w:val="17"/>
        </w:numPr>
        <w:spacing w:line="276" w:lineRule="auto"/>
        <w:ind w:firstLine="0"/>
        <w:jc w:val="both"/>
        <w:rPr>
          <w:rFonts w:ascii="Arial" w:hAnsi="Arial"/>
          <w:color w:val="auto"/>
          <w:sz w:val="18"/>
          <w:szCs w:val="18"/>
          <w:rPrChange w:id="97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975" w:author="791055" w:date="2024-06-12T14:40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97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 xml:space="preserve">w przypadku przedłużającej się procedury udzielenia zamówienia publicznego na skutek korzystania przez Wykonawców ze środków ochrony prawnej – dopuszcza </w:delText>
        </w:r>
        <w:r w:rsidRPr="00B4702D">
          <w:rPr>
            <w:rFonts w:ascii="Arial" w:hAnsi="Arial"/>
            <w:color w:val="auto"/>
            <w:sz w:val="18"/>
            <w:szCs w:val="18"/>
            <w:lang w:val="pl-PL"/>
            <w:rPrChange w:id="97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się możliwość wydłużenia terminu realizacji umowy o czas trwania procedury odwoławczej.</w:delText>
        </w:r>
      </w:del>
    </w:p>
    <w:p w:rsidR="00A415BE" w:rsidRPr="00B4702D" w:rsidRDefault="00B4702D">
      <w:pPr>
        <w:spacing w:before="63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97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79" w:author="792798" w:date="2024-10-01T10:03:00Z">
            <w:rPr>
              <w:sz w:val="20"/>
              <w:szCs w:val="20"/>
            </w:rPr>
          </w:rPrChange>
        </w:rPr>
        <w:t>2.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0" w:author="792798" w:date="2024-10-01T10:03:00Z">
            <w:rPr>
              <w:sz w:val="20"/>
              <w:szCs w:val="20"/>
            </w:rPr>
          </w:rPrChange>
        </w:rPr>
        <w:tab/>
        <w:t xml:space="preserve">Wszelkie zmiany lub uzupełnienia niniejszej umowy wymagają formy pisemnego aneksu, pod rygorem nieważności. </w:t>
      </w:r>
    </w:p>
    <w:p w:rsidR="00A415BE" w:rsidRPr="00B4702D" w:rsidRDefault="00B4702D">
      <w:pPr>
        <w:tabs>
          <w:tab w:val="center" w:pos="4706"/>
          <w:tab w:val="left" w:pos="571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98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82" w:author="792798" w:date="2024-10-01T10:03:00Z">
            <w:rPr>
              <w:sz w:val="20"/>
              <w:szCs w:val="20"/>
            </w:rPr>
          </w:rPrChange>
        </w:rPr>
        <w:tab/>
        <w:t>§ 11</w:t>
      </w:r>
    </w:p>
    <w:p w:rsidR="00A415BE" w:rsidRPr="00B4702D" w:rsidRDefault="00B4702D">
      <w:pPr>
        <w:numPr>
          <w:ilvl w:val="0"/>
          <w:numId w:val="18"/>
        </w:numPr>
        <w:spacing w:before="63" w:line="240" w:lineRule="auto"/>
        <w:ind w:left="283"/>
        <w:jc w:val="both"/>
        <w:rPr>
          <w:rFonts w:ascii="Arial" w:hAnsi="Arial"/>
          <w:color w:val="auto"/>
          <w:sz w:val="18"/>
          <w:szCs w:val="18"/>
          <w:rPrChange w:id="98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84" w:author="792798" w:date="2024-10-01T10:03:00Z">
            <w:rPr>
              <w:sz w:val="20"/>
              <w:szCs w:val="20"/>
            </w:rPr>
          </w:rPrChange>
        </w:rPr>
        <w:t>W razie wystąpienia istotnej zmiany okoliczności p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5" w:author="792798" w:date="2024-10-01T10:03:00Z">
            <w:rPr>
              <w:sz w:val="20"/>
              <w:szCs w:val="20"/>
            </w:rPr>
          </w:rPrChange>
        </w:rPr>
        <w:t xml:space="preserve">owodującej, że wykonanie umowy nie leży 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6" w:author="792798" w:date="2024-10-01T10:03:00Z">
            <w:rPr>
              <w:sz w:val="20"/>
              <w:szCs w:val="20"/>
            </w:rPr>
          </w:rPrChange>
        </w:rPr>
        <w:br/>
        <w:t xml:space="preserve">w interesie publicznym, czego nie można było przewidzieć w chwili zawarcia umowy,  Zamawiający może odstąpić od umowy w terminie 30 dni od powzięcia wiadomości o powyższych okolicznościach.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7" w:author="792798" w:date="2024-10-01T10:03:00Z">
            <w:rPr>
              <w:sz w:val="20"/>
              <w:szCs w:val="20"/>
            </w:rPr>
          </w:rPrChange>
        </w:rPr>
        <w:br/>
        <w:t>W takim przypadku Wykon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88" w:author="792798" w:date="2024-10-01T10:03:00Z">
            <w:rPr>
              <w:sz w:val="20"/>
              <w:szCs w:val="20"/>
            </w:rPr>
          </w:rPrChange>
        </w:rPr>
        <w:t>awca może żądać wynagrodzenia należnego z tytułu wykonania części umowy.</w:t>
      </w:r>
    </w:p>
    <w:p w:rsidR="00A415BE" w:rsidRPr="00B4702D" w:rsidRDefault="00B4702D">
      <w:pPr>
        <w:numPr>
          <w:ilvl w:val="0"/>
          <w:numId w:val="18"/>
        </w:numPr>
        <w:spacing w:before="63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98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90" w:author="792798" w:date="2024-10-01T10:03:00Z">
            <w:rPr>
              <w:sz w:val="20"/>
              <w:szCs w:val="20"/>
            </w:rPr>
          </w:rPrChange>
        </w:rPr>
        <w:t xml:space="preserve">W przypadku postawienia Wykonawcy w stan likwidacji lub zajęcia jego majątku, Zamawiający ma prawo odstąpić od umowy. </w:t>
      </w:r>
    </w:p>
    <w:p w:rsidR="00A415BE" w:rsidRPr="00B4702D" w:rsidRDefault="00B4702D">
      <w:pPr>
        <w:numPr>
          <w:ilvl w:val="0"/>
          <w:numId w:val="18"/>
        </w:numPr>
        <w:spacing w:before="63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99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92" w:author="792798" w:date="2024-10-01T10:03:00Z">
            <w:rPr>
              <w:sz w:val="20"/>
              <w:szCs w:val="20"/>
            </w:rPr>
          </w:rPrChange>
        </w:rPr>
        <w:lastRenderedPageBreak/>
        <w:t>Przyjmuje się, że odstąpienie przez Zamawiającego od umowy z pow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93" w:author="792798" w:date="2024-10-01T10:03:00Z">
            <w:rPr>
              <w:sz w:val="20"/>
              <w:szCs w:val="20"/>
            </w:rPr>
          </w:rPrChange>
        </w:rPr>
        <w:t xml:space="preserve">odu rozwiązania konsorcjum 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994" w:author="792798" w:date="2024-10-01T10:03:00Z">
            <w:rPr>
              <w:sz w:val="20"/>
              <w:szCs w:val="20"/>
            </w:rPr>
          </w:rPrChange>
        </w:rPr>
        <w:br/>
        <w:t>z woli jego uczestników, stanowi podstawę do naliczenia kary umownej określonej w § 9 ust. 1 pkt 3.</w:t>
      </w:r>
    </w:p>
    <w:p w:rsidR="00A415BE" w:rsidRPr="00B4702D" w:rsidRDefault="00B4702D">
      <w:pPr>
        <w:tabs>
          <w:tab w:val="center" w:pos="4706"/>
          <w:tab w:val="left" w:pos="6813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99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96" w:author="792798" w:date="2024-10-01T10:03:00Z">
            <w:rPr>
              <w:sz w:val="20"/>
              <w:szCs w:val="20"/>
            </w:rPr>
          </w:rPrChange>
        </w:rPr>
        <w:tab/>
        <w:t>§ 12</w:t>
      </w:r>
    </w:p>
    <w:p w:rsidR="00A415BE" w:rsidRPr="00B4702D" w:rsidRDefault="00B4702D">
      <w:pPr>
        <w:spacing w:before="63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99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998" w:author="792798" w:date="2024-10-01T10:03:00Z">
            <w:rPr>
              <w:sz w:val="20"/>
              <w:szCs w:val="20"/>
            </w:rPr>
          </w:rPrChange>
        </w:rPr>
        <w:t xml:space="preserve">1.  W razie powstania sporu na tle wykonywania niniejszej umowy strony są zobowiązane przede  wszystkim </w:t>
      </w:r>
      <w:ins w:id="999" w:author="Nieznany autor" w:date="2024-09-19T11:5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000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1001" w:author="792798" w:date="2024-10-01T10:03:00Z">
            <w:rPr>
              <w:sz w:val="20"/>
              <w:szCs w:val="20"/>
            </w:rPr>
          </w:rPrChange>
        </w:rPr>
        <w:t>do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02" w:author="792798" w:date="2024-10-01T10:03:00Z">
            <w:rPr>
              <w:sz w:val="20"/>
              <w:szCs w:val="20"/>
            </w:rPr>
          </w:rPrChange>
        </w:rPr>
        <w:t xml:space="preserve"> wyczerpania drogi postępowania polubownego.</w:t>
      </w:r>
    </w:p>
    <w:p w:rsidR="00A415BE" w:rsidRPr="00B4702D" w:rsidRDefault="00B4702D">
      <w:pPr>
        <w:spacing w:before="63"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100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04" w:author="792798" w:date="2024-10-01T10:03:00Z">
            <w:rPr>
              <w:sz w:val="20"/>
              <w:szCs w:val="20"/>
            </w:rPr>
          </w:rPrChange>
        </w:rPr>
        <w:t xml:space="preserve">2.  Wszczęcie postępowania polubownego następuje poprzez skierowanie na piśmie konkretnego roszczenia </w:t>
      </w:r>
      <w:ins w:id="1005" w:author="Nieznany autor" w:date="2024-09-19T11:58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00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t xml:space="preserve">            </w:t>
        </w:r>
      </w:ins>
      <w:r w:rsidRPr="00B4702D">
        <w:rPr>
          <w:rFonts w:ascii="Arial" w:hAnsi="Arial"/>
          <w:color w:val="auto"/>
          <w:sz w:val="18"/>
          <w:szCs w:val="18"/>
          <w:lang w:val="pl-PL"/>
          <w:rPrChange w:id="1007" w:author="792798" w:date="2024-10-01T10:03:00Z">
            <w:rPr>
              <w:sz w:val="20"/>
              <w:szCs w:val="20"/>
            </w:rPr>
          </w:rPrChange>
        </w:rPr>
        <w:t>do drugiej strony.</w:t>
      </w:r>
    </w:p>
    <w:p w:rsidR="00A415BE" w:rsidRPr="00B4702D" w:rsidRDefault="00B4702D">
      <w:pPr>
        <w:spacing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100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09" w:author="792798" w:date="2024-10-01T10:03:00Z">
            <w:rPr>
              <w:sz w:val="20"/>
              <w:szCs w:val="20"/>
            </w:rPr>
          </w:rPrChange>
        </w:rPr>
        <w:t xml:space="preserve">3.   Strona ta ma obowiązek do pisemnego ustosunkowania się do zgłoszonego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10" w:author="792798" w:date="2024-10-01T10:03:00Z">
            <w:rPr>
              <w:sz w:val="20"/>
              <w:szCs w:val="20"/>
            </w:rPr>
          </w:rPrChange>
        </w:rPr>
        <w:t>roszczenia w terminie  21 dni od daty zgłoszenia. Brak ustosunkowania się do żądania strony będzie oznaczał uznanie roszczenia za uzasadnione.</w:t>
      </w:r>
    </w:p>
    <w:p w:rsidR="00A415BE" w:rsidRPr="00B4702D" w:rsidRDefault="00B4702D">
      <w:pPr>
        <w:spacing w:line="240" w:lineRule="auto"/>
        <w:ind w:left="284"/>
        <w:jc w:val="both"/>
        <w:rPr>
          <w:rFonts w:ascii="Arial" w:hAnsi="Arial"/>
          <w:color w:val="auto"/>
          <w:sz w:val="18"/>
          <w:szCs w:val="18"/>
          <w:rPrChange w:id="101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12" w:author="792798" w:date="2024-10-01T10:03:00Z">
            <w:rPr>
              <w:sz w:val="20"/>
              <w:szCs w:val="20"/>
            </w:rPr>
          </w:rPrChange>
        </w:rPr>
        <w:t xml:space="preserve">4. Spory wynikłe na tle realizacji niniejszej umowy rozpatrywać będzie Sąd właściwy dla siedziby 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13" w:author="792798" w:date="2024-10-01T10:03:00Z">
            <w:rPr>
              <w:sz w:val="20"/>
              <w:szCs w:val="20"/>
            </w:rPr>
          </w:rPrChange>
        </w:rPr>
        <w:br/>
        <w:t xml:space="preserve">    Zamawiające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14" w:author="792798" w:date="2024-10-01T10:03:00Z">
            <w:rPr>
              <w:sz w:val="20"/>
              <w:szCs w:val="20"/>
            </w:rPr>
          </w:rPrChange>
        </w:rPr>
        <w:t>go, po bezskutecznym przeprowadzeniu postępowania polubownego, o którym mowa  w ust 1-3.</w:t>
      </w:r>
    </w:p>
    <w:p w:rsidR="00A415BE" w:rsidRPr="00B4702D" w:rsidRDefault="00B4702D">
      <w:pPr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101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16" w:author="792798" w:date="2024-10-01T10:03:00Z">
            <w:rPr>
              <w:sz w:val="20"/>
              <w:szCs w:val="20"/>
            </w:rPr>
          </w:rPrChange>
        </w:rPr>
        <w:t>§ 13</w:t>
      </w:r>
    </w:p>
    <w:p w:rsidR="00A415BE" w:rsidRPr="00B4702D" w:rsidRDefault="00B4702D">
      <w:pPr>
        <w:numPr>
          <w:ilvl w:val="0"/>
          <w:numId w:val="19"/>
        </w:numPr>
        <w:spacing w:line="240" w:lineRule="auto"/>
        <w:ind w:left="357" w:firstLine="0"/>
        <w:jc w:val="both"/>
        <w:rPr>
          <w:rFonts w:ascii="Arial" w:hAnsi="Arial"/>
          <w:color w:val="auto"/>
          <w:sz w:val="18"/>
          <w:szCs w:val="18"/>
          <w:rPrChange w:id="101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18" w:author="792798" w:date="2024-10-01T10:03:00Z">
            <w:rPr>
              <w:sz w:val="20"/>
              <w:szCs w:val="20"/>
            </w:rPr>
          </w:rPrChange>
        </w:rPr>
        <w:t>W nie uregulowanych niniejszą umową stosuje się przepisy prawa polskiego.</w:t>
      </w:r>
    </w:p>
    <w:p w:rsidR="00A415BE" w:rsidRPr="00B4702D" w:rsidRDefault="00B4702D">
      <w:pPr>
        <w:numPr>
          <w:ilvl w:val="0"/>
          <w:numId w:val="19"/>
        </w:numPr>
        <w:spacing w:line="240" w:lineRule="auto"/>
        <w:ind w:left="357" w:firstLine="0"/>
        <w:jc w:val="both"/>
        <w:rPr>
          <w:rFonts w:ascii="Arial" w:hAnsi="Arial"/>
          <w:color w:val="auto"/>
          <w:sz w:val="18"/>
          <w:szCs w:val="18"/>
          <w:rPrChange w:id="101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20" w:author="792798" w:date="2024-10-01T10:03:00Z">
            <w:rPr>
              <w:sz w:val="20"/>
              <w:szCs w:val="20"/>
            </w:rPr>
          </w:rPrChange>
        </w:rPr>
        <w:t>Umowę niniejszą sporządzono w dwóch jednobrzmiących egzemplarzach, po jednym egzemplarzu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021" w:author="792798" w:date="2024-10-01T10:03:00Z">
            <w:rPr>
              <w:sz w:val="20"/>
              <w:szCs w:val="20"/>
            </w:rPr>
          </w:rPrChange>
        </w:rPr>
        <w:t xml:space="preserve">                             dla każdej ze Stron. </w:t>
      </w:r>
    </w:p>
    <w:p w:rsidR="00A415BE" w:rsidRPr="00B4702D" w:rsidRDefault="00A415BE">
      <w:pPr>
        <w:spacing w:line="276" w:lineRule="auto"/>
        <w:jc w:val="both"/>
        <w:rPr>
          <w:del w:id="1022" w:author="Nieznany autor" w:date="2024-05-17T09:08:00Z"/>
          <w:rFonts w:ascii="Arial" w:hAnsi="Arial"/>
          <w:color w:val="auto"/>
          <w:sz w:val="18"/>
          <w:szCs w:val="18"/>
          <w:lang w:val="pl-PL"/>
          <w:rPrChange w:id="1023" w:author="792798" w:date="2024-10-01T10:03:00Z">
            <w:rPr>
              <w:del w:id="1024" w:author="Nieznany autor" w:date="2024-05-17T09:08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pacing w:line="240" w:lineRule="auto"/>
        <w:jc w:val="both"/>
        <w:rPr>
          <w:rFonts w:ascii="Arial" w:hAnsi="Arial"/>
          <w:color w:val="auto"/>
          <w:sz w:val="18"/>
          <w:szCs w:val="18"/>
          <w:lang w:val="pl-PL"/>
          <w:rPrChange w:id="1025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tabs>
          <w:tab w:val="left" w:pos="2650"/>
        </w:tabs>
        <w:spacing w:line="240" w:lineRule="auto"/>
        <w:jc w:val="both"/>
        <w:rPr>
          <w:del w:id="1026" w:author="Nieznany autor" w:date="2024-09-19T11:23:00Z"/>
          <w:rFonts w:ascii="Arial" w:hAnsi="Arial"/>
          <w:color w:val="auto"/>
          <w:sz w:val="18"/>
          <w:szCs w:val="18"/>
          <w:rPrChange w:id="1027" w:author="792798" w:date="2024-10-01T10:03:00Z">
            <w:rPr>
              <w:del w:id="1028" w:author="Nieznany autor" w:date="2024-09-19T11:23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2650"/>
        </w:tabs>
        <w:spacing w:line="240" w:lineRule="auto"/>
        <w:jc w:val="both"/>
        <w:rPr>
          <w:rFonts w:ascii="Arial" w:hAnsi="Arial"/>
          <w:color w:val="auto"/>
          <w:sz w:val="18"/>
          <w:szCs w:val="18"/>
          <w:rPrChange w:id="102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30" w:author="792798" w:date="2024-10-01T10:03:00Z">
            <w:rPr>
              <w:sz w:val="20"/>
              <w:szCs w:val="20"/>
            </w:rPr>
          </w:rPrChange>
        </w:rPr>
        <w:tab/>
      </w:r>
    </w:p>
    <w:p w:rsidR="00A415BE" w:rsidRPr="00B4702D" w:rsidRDefault="00B4702D">
      <w:pPr>
        <w:tabs>
          <w:tab w:val="left" w:pos="6521"/>
        </w:tabs>
        <w:spacing w:line="240" w:lineRule="auto"/>
        <w:ind w:left="357"/>
        <w:jc w:val="both"/>
        <w:rPr>
          <w:rFonts w:ascii="Arial" w:hAnsi="Arial"/>
          <w:color w:val="auto"/>
          <w:sz w:val="18"/>
          <w:szCs w:val="18"/>
          <w:rPrChange w:id="103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1032" w:author="792798" w:date="2024-10-01T10:03:00Z">
            <w:rPr>
              <w:b/>
              <w:sz w:val="20"/>
              <w:szCs w:val="20"/>
            </w:rPr>
          </w:rPrChange>
        </w:rPr>
        <w:t xml:space="preserve">ZAMAWIAJĄCY                                                                                                       WYKONAWCA </w:t>
      </w:r>
    </w:p>
    <w:p w:rsidR="00A415BE" w:rsidRPr="00B4702D" w:rsidRDefault="00A415BE">
      <w:pPr>
        <w:shd w:val="clear" w:color="auto" w:fill="FFFFFF"/>
        <w:spacing w:line="240" w:lineRule="auto"/>
        <w:jc w:val="both"/>
        <w:rPr>
          <w:rFonts w:ascii="Arial" w:hAnsi="Arial"/>
          <w:color w:val="auto"/>
          <w:sz w:val="18"/>
          <w:szCs w:val="18"/>
          <w:lang w:val="pl-PL"/>
          <w:rPrChange w:id="1033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B4702D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34" w:author="Nieznany autor" w:date="2024-09-19T10:25:00Z"/>
          <w:rFonts w:ascii="Arial" w:hAnsi="Arial"/>
          <w:color w:val="auto"/>
          <w:sz w:val="18"/>
          <w:szCs w:val="18"/>
          <w:rPrChange w:id="1035" w:author="792798" w:date="2024-10-01T10:03:00Z">
            <w:rPr>
              <w:ins w:id="1036" w:author="Nieznany autor" w:date="2024-09-19T10:25:00Z"/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37" w:author="792798" w:date="2024-10-01T10:03:00Z">
            <w:rPr>
              <w:sz w:val="20"/>
              <w:szCs w:val="20"/>
            </w:rPr>
          </w:rPrChange>
        </w:rPr>
        <w:tab/>
      </w: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38" w:author="Nieznany autor" w:date="2024-09-19T10:25:00Z"/>
          <w:rFonts w:ascii="Arial" w:hAnsi="Arial"/>
          <w:color w:val="auto"/>
          <w:sz w:val="18"/>
          <w:szCs w:val="18"/>
          <w:lang w:val="pl-PL"/>
          <w:rPrChange w:id="1039" w:author="792798" w:date="2024-10-01T10:03:00Z">
            <w:rPr>
              <w:ins w:id="1040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41" w:author="Nieznany autor" w:date="2024-09-19T10:25:00Z"/>
          <w:rFonts w:ascii="Arial" w:hAnsi="Arial"/>
          <w:color w:val="auto"/>
          <w:sz w:val="18"/>
          <w:szCs w:val="18"/>
          <w:lang w:val="pl-PL"/>
          <w:rPrChange w:id="1042" w:author="792798" w:date="2024-10-01T10:03:00Z">
            <w:rPr>
              <w:ins w:id="1043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44" w:author="Nieznany autor" w:date="2024-09-19T10:25:00Z"/>
          <w:rFonts w:ascii="Arial" w:hAnsi="Arial"/>
          <w:color w:val="auto"/>
          <w:sz w:val="18"/>
          <w:szCs w:val="18"/>
          <w:lang w:val="pl-PL"/>
          <w:rPrChange w:id="1045" w:author="792798" w:date="2024-10-01T10:03:00Z">
            <w:rPr>
              <w:ins w:id="1046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47" w:author="Nieznany autor" w:date="2024-09-19T10:25:00Z"/>
          <w:rFonts w:ascii="Arial" w:hAnsi="Arial"/>
          <w:color w:val="auto"/>
          <w:sz w:val="18"/>
          <w:szCs w:val="18"/>
          <w:lang w:val="pl-PL"/>
          <w:rPrChange w:id="1048" w:author="792798" w:date="2024-10-01T10:03:00Z">
            <w:rPr>
              <w:ins w:id="1049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50" w:author="Nieznany autor" w:date="2024-09-19T10:25:00Z"/>
          <w:rFonts w:ascii="Arial" w:hAnsi="Arial"/>
          <w:color w:val="auto"/>
          <w:sz w:val="18"/>
          <w:szCs w:val="18"/>
          <w:lang w:val="pl-PL"/>
          <w:rPrChange w:id="1051" w:author="792798" w:date="2024-10-01T10:03:00Z">
            <w:rPr>
              <w:ins w:id="1052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53" w:author="Nieznany autor" w:date="2024-09-19T10:25:00Z"/>
          <w:rFonts w:ascii="Arial" w:hAnsi="Arial"/>
          <w:color w:val="auto"/>
          <w:sz w:val="18"/>
          <w:szCs w:val="18"/>
          <w:lang w:val="pl-PL"/>
          <w:rPrChange w:id="1054" w:author="792798" w:date="2024-10-01T10:03:00Z">
            <w:rPr>
              <w:ins w:id="1055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56" w:author="Nieznany autor" w:date="2024-09-19T10:25:00Z"/>
          <w:rFonts w:ascii="Arial" w:hAnsi="Arial"/>
          <w:color w:val="auto"/>
          <w:sz w:val="18"/>
          <w:szCs w:val="18"/>
          <w:lang w:val="pl-PL"/>
          <w:rPrChange w:id="1057" w:author="792798" w:date="2024-10-01T10:03:00Z">
            <w:rPr>
              <w:ins w:id="1058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59" w:author="Nieznany autor" w:date="2024-09-19T10:25:00Z"/>
          <w:rFonts w:ascii="Arial" w:hAnsi="Arial"/>
          <w:color w:val="auto"/>
          <w:sz w:val="18"/>
          <w:szCs w:val="18"/>
          <w:lang w:val="pl-PL"/>
          <w:rPrChange w:id="1060" w:author="792798" w:date="2024-10-01T10:03:00Z">
            <w:rPr>
              <w:ins w:id="1061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62" w:author="Nieznany autor" w:date="2024-09-19T10:25:00Z"/>
          <w:rFonts w:ascii="Arial" w:hAnsi="Arial"/>
          <w:color w:val="auto"/>
          <w:sz w:val="18"/>
          <w:szCs w:val="18"/>
          <w:lang w:val="pl-PL"/>
          <w:rPrChange w:id="1063" w:author="792798" w:date="2024-10-01T10:03:00Z">
            <w:rPr>
              <w:ins w:id="1064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65" w:author="Nieznany autor" w:date="2024-09-19T10:25:00Z"/>
          <w:rFonts w:ascii="Arial" w:hAnsi="Arial"/>
          <w:color w:val="auto"/>
          <w:sz w:val="18"/>
          <w:szCs w:val="18"/>
          <w:lang w:val="pl-PL"/>
          <w:rPrChange w:id="1066" w:author="792798" w:date="2024-10-01T10:03:00Z">
            <w:rPr>
              <w:ins w:id="1067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68" w:author="Nieznany autor" w:date="2024-09-19T10:25:00Z"/>
          <w:rFonts w:ascii="Arial" w:hAnsi="Arial"/>
          <w:color w:val="auto"/>
          <w:sz w:val="18"/>
          <w:szCs w:val="18"/>
          <w:lang w:val="pl-PL"/>
          <w:rPrChange w:id="1069" w:author="792798" w:date="2024-10-01T10:03:00Z">
            <w:rPr>
              <w:ins w:id="1070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71" w:author="Nieznany autor" w:date="2024-09-19T10:25:00Z"/>
          <w:rFonts w:ascii="Arial" w:hAnsi="Arial"/>
          <w:color w:val="auto"/>
          <w:sz w:val="18"/>
          <w:szCs w:val="18"/>
          <w:lang w:val="pl-PL"/>
          <w:rPrChange w:id="1072" w:author="792798" w:date="2024-10-01T10:03:00Z">
            <w:rPr>
              <w:ins w:id="1073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74" w:author="Nieznany autor" w:date="2024-09-19T10:25:00Z"/>
          <w:rFonts w:ascii="Arial" w:hAnsi="Arial"/>
          <w:color w:val="auto"/>
          <w:sz w:val="18"/>
          <w:szCs w:val="18"/>
          <w:lang w:val="pl-PL"/>
          <w:rPrChange w:id="1075" w:author="792798" w:date="2024-10-01T10:03:00Z">
            <w:rPr>
              <w:ins w:id="1076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77" w:author="Nieznany autor" w:date="2024-09-19T10:25:00Z"/>
          <w:rFonts w:ascii="Arial" w:hAnsi="Arial"/>
          <w:color w:val="auto"/>
          <w:sz w:val="18"/>
          <w:szCs w:val="18"/>
          <w:lang w:val="pl-PL"/>
          <w:rPrChange w:id="1078" w:author="792798" w:date="2024-10-01T10:03:00Z">
            <w:rPr>
              <w:ins w:id="1079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80" w:author="Nieznany autor" w:date="2024-09-19T10:25:00Z"/>
          <w:rFonts w:ascii="Arial" w:hAnsi="Arial"/>
          <w:color w:val="auto"/>
          <w:sz w:val="18"/>
          <w:szCs w:val="18"/>
          <w:lang w:val="pl-PL"/>
          <w:rPrChange w:id="1081" w:author="792798" w:date="2024-10-01T10:03:00Z">
            <w:rPr>
              <w:ins w:id="1082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83" w:author="Nieznany autor" w:date="2024-09-19T10:25:00Z"/>
          <w:rFonts w:ascii="Arial" w:hAnsi="Arial"/>
          <w:color w:val="auto"/>
          <w:sz w:val="18"/>
          <w:szCs w:val="18"/>
          <w:lang w:val="pl-PL"/>
          <w:rPrChange w:id="1084" w:author="792798" w:date="2024-10-01T10:03:00Z">
            <w:rPr>
              <w:ins w:id="1085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hd w:val="clear" w:color="auto" w:fill="FFFFFF"/>
        <w:tabs>
          <w:tab w:val="left" w:pos="1970"/>
        </w:tabs>
        <w:spacing w:line="240" w:lineRule="auto"/>
        <w:jc w:val="both"/>
        <w:rPr>
          <w:ins w:id="1086" w:author="Nieznany autor" w:date="2024-09-19T10:25:00Z"/>
          <w:rFonts w:ascii="Arial" w:hAnsi="Arial"/>
          <w:color w:val="auto"/>
          <w:sz w:val="18"/>
          <w:szCs w:val="18"/>
          <w:lang w:val="pl-PL"/>
          <w:rPrChange w:id="1087" w:author="792798" w:date="2024-10-01T10:03:00Z">
            <w:rPr>
              <w:ins w:id="1088" w:author="Nieznany autor" w:date="2024-09-19T10:25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pacing w:line="240" w:lineRule="auto"/>
        <w:ind w:firstLine="708"/>
        <w:jc w:val="right"/>
        <w:rPr>
          <w:del w:id="1089" w:author="Nieznany autor" w:date="2024-09-19T11:23:00Z"/>
          <w:rFonts w:ascii="Arial" w:hAnsi="Arial"/>
          <w:color w:val="auto"/>
          <w:sz w:val="18"/>
          <w:szCs w:val="18"/>
          <w:rPrChange w:id="1090" w:author="792798" w:date="2024-10-01T10:03:00Z">
            <w:rPr>
              <w:del w:id="1091" w:author="Nieznany autor" w:date="2024-09-19T11:23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A415BE">
      <w:pPr>
        <w:spacing w:line="240" w:lineRule="auto"/>
        <w:ind w:firstLine="708"/>
        <w:jc w:val="right"/>
        <w:rPr>
          <w:del w:id="1092" w:author="Nieznany autor" w:date="2024-06-12T15:27:00Z"/>
          <w:rFonts w:ascii="Arial" w:hAnsi="Arial"/>
          <w:color w:val="auto"/>
          <w:sz w:val="18"/>
          <w:szCs w:val="18"/>
          <w:lang w:val="pl-PL"/>
          <w:rPrChange w:id="1093" w:author="792798" w:date="2024-10-01T10:03:00Z">
            <w:rPr>
              <w:del w:id="1094" w:author="Nieznany autor" w:date="2024-06-12T15:27:00Z"/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B4702D">
      <w:pPr>
        <w:spacing w:line="240" w:lineRule="auto"/>
        <w:ind w:firstLine="708"/>
        <w:jc w:val="right"/>
        <w:rPr>
          <w:rFonts w:ascii="Arial" w:hAnsi="Arial"/>
          <w:color w:val="auto"/>
          <w:sz w:val="18"/>
          <w:szCs w:val="18"/>
          <w:rPrChange w:id="109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096" w:author="792798" w:date="2024-10-01T10:03:00Z">
            <w:rPr>
              <w:sz w:val="20"/>
              <w:szCs w:val="20"/>
            </w:rPr>
          </w:rPrChange>
        </w:rPr>
        <w:t>Załącznik nr 3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109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1098" w:author="792798" w:date="2024-10-01T10:03:00Z">
            <w:rPr>
              <w:b/>
              <w:sz w:val="20"/>
              <w:szCs w:val="20"/>
            </w:rPr>
          </w:rPrChange>
        </w:rPr>
        <w:t>PROTOKÓŁ ODBIORU *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099" w:author="Nieznany autor" w:date="2024-09-19T10:25:00Z"/>
          <w:rFonts w:ascii="Arial" w:hAnsi="Arial"/>
          <w:color w:val="auto"/>
          <w:sz w:val="18"/>
          <w:szCs w:val="18"/>
          <w:rPrChange w:id="1100" w:author="792798" w:date="2024-10-01T10:03:00Z">
            <w:rPr>
              <w:del w:id="1101" w:author="Nieznany autor" w:date="2024-09-19T10:25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0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03" w:author="792798" w:date="2024-10-01T10:03:00Z">
            <w:rPr>
              <w:sz w:val="20"/>
              <w:szCs w:val="20"/>
            </w:rPr>
          </w:rPrChange>
        </w:rPr>
        <w:t xml:space="preserve">Miejsce dokonania odbioru: ..............................................................................................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0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05" w:author="792798" w:date="2024-10-01T10:03:00Z">
            <w:rPr>
              <w:sz w:val="20"/>
              <w:szCs w:val="20"/>
            </w:rPr>
          </w:rPrChange>
        </w:rPr>
        <w:t xml:space="preserve">Data dokonania odbioru: ................................................................................................... 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106" w:author="Nieznany autor" w:date="2024-09-19T10:25:00Z"/>
          <w:rFonts w:ascii="Arial" w:hAnsi="Arial"/>
          <w:color w:val="auto"/>
          <w:sz w:val="18"/>
          <w:szCs w:val="18"/>
          <w:rPrChange w:id="1107" w:author="792798" w:date="2024-10-01T10:03:00Z">
            <w:rPr>
              <w:del w:id="1108" w:author="Nieznany autor" w:date="2024-09-19T10:25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0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10" w:author="792798" w:date="2024-10-01T10:03:00Z">
            <w:rPr>
              <w:sz w:val="20"/>
              <w:szCs w:val="20"/>
            </w:rPr>
          </w:rPrChange>
        </w:rPr>
        <w:t>Ze stro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11" w:author="792798" w:date="2024-10-01T10:03:00Z">
            <w:rPr>
              <w:sz w:val="20"/>
              <w:szCs w:val="20"/>
            </w:rPr>
          </w:rPrChange>
        </w:rPr>
        <w:t xml:space="preserve">ny Wykonawcy: ....................................................................................................... </w:t>
      </w:r>
    </w:p>
    <w:p w:rsidR="00A415BE" w:rsidRPr="00B4702D" w:rsidRDefault="00B4702D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1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113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11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               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115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1116" w:author="792798" w:date="2024-10-01T10:03:00Z">
            <w:rPr>
              <w:sz w:val="20"/>
              <w:szCs w:val="20"/>
            </w:rPr>
          </w:rPrChange>
        </w:rPr>
        <w:tab/>
        <w:t xml:space="preserve">(nazwa i adres) 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117" w:author="Nieznany autor" w:date="2024-09-19T10:25:00Z"/>
          <w:rFonts w:ascii="Arial" w:hAnsi="Arial"/>
          <w:color w:val="auto"/>
          <w:sz w:val="18"/>
          <w:szCs w:val="18"/>
          <w:rPrChange w:id="1118" w:author="792798" w:date="2024-10-01T10:03:00Z">
            <w:rPr>
              <w:del w:id="1119" w:author="Nieznany autor" w:date="2024-09-19T10:25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2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21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22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123" w:author="792798" w:date="2024-10-01T10:03:00Z">
            <w:rPr>
              <w:sz w:val="20"/>
              <w:szCs w:val="20"/>
            </w:rPr>
          </w:rPrChange>
        </w:rPr>
        <w:t>..............................................................................................................................................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Arial" w:hAnsi="Arial"/>
          <w:color w:val="auto"/>
          <w:sz w:val="18"/>
          <w:szCs w:val="18"/>
          <w:rPrChange w:id="112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25" w:author="792798" w:date="2024-10-01T10:03:00Z">
            <w:rPr>
              <w:sz w:val="20"/>
              <w:szCs w:val="20"/>
            </w:rPr>
          </w:rPrChange>
        </w:rPr>
        <w:t>(imię i nazwisko osoby upoważnionej)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126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2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28" w:author="792798" w:date="2024-10-01T10:03:00Z">
            <w:rPr>
              <w:sz w:val="20"/>
              <w:szCs w:val="20"/>
            </w:rPr>
          </w:rPrChange>
        </w:rPr>
        <w:t xml:space="preserve">Ze strony Odbiorcy: 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129" w:author="Nieznany autor" w:date="2024-09-19T10:26:00Z"/>
          <w:rFonts w:ascii="Arial" w:hAnsi="Arial"/>
          <w:color w:val="auto"/>
          <w:sz w:val="18"/>
          <w:szCs w:val="18"/>
          <w:rPrChange w:id="1130" w:author="792798" w:date="2024-10-01T10:03:00Z">
            <w:rPr>
              <w:del w:id="1131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3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33" w:author="792798" w:date="2024-10-01T10:03:00Z">
            <w:rPr>
              <w:sz w:val="20"/>
              <w:szCs w:val="20"/>
            </w:rPr>
          </w:rPrChange>
        </w:rPr>
        <w:t xml:space="preserve">...........................................................................................................................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3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135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136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                    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137" w:author="792798" w:date="2024-10-01T10:03:00Z">
            <w:rPr>
              <w:sz w:val="20"/>
              <w:szCs w:val="20"/>
            </w:rPr>
          </w:rPrChange>
        </w:rPr>
        <w:tab/>
        <w:t xml:space="preserve">(nazwa i adres)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3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39" w:author="792798" w:date="2024-10-01T10:03:00Z">
            <w:rPr>
              <w:sz w:val="20"/>
              <w:szCs w:val="20"/>
            </w:rPr>
          </w:rPrChange>
        </w:rPr>
        <w:t xml:space="preserve">Komisja w składzie: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4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Cs/>
          <w:color w:val="auto"/>
          <w:sz w:val="18"/>
          <w:szCs w:val="18"/>
          <w:lang w:val="pl-PL"/>
          <w:rPrChange w:id="1141" w:author="792798" w:date="2024-10-01T10:03:00Z">
            <w:rPr>
              <w:bCs/>
              <w:sz w:val="20"/>
              <w:szCs w:val="20"/>
            </w:rPr>
          </w:rPrChange>
        </w:rPr>
        <w:t>1. .................................................</w:t>
      </w:r>
      <w:r w:rsidRPr="00B4702D">
        <w:rPr>
          <w:rFonts w:ascii="Arial" w:hAnsi="Arial"/>
          <w:bCs/>
          <w:color w:val="auto"/>
          <w:sz w:val="18"/>
          <w:szCs w:val="18"/>
          <w:lang w:val="pl-PL"/>
          <w:rPrChange w:id="1142" w:author="792798" w:date="2024-10-01T10:03:00Z">
            <w:rPr>
              <w:bCs/>
              <w:sz w:val="20"/>
              <w:szCs w:val="20"/>
            </w:rPr>
          </w:rPrChange>
        </w:rPr>
        <w:t xml:space="preserve">.............  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4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44" w:author="792798" w:date="2024-10-01T10:03:00Z">
            <w:rPr>
              <w:sz w:val="20"/>
              <w:szCs w:val="20"/>
            </w:rPr>
          </w:rPrChange>
        </w:rPr>
        <w:t xml:space="preserve">2. ..............................................................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4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46" w:author="792798" w:date="2024-10-01T10:03:00Z">
            <w:rPr>
              <w:sz w:val="20"/>
              <w:szCs w:val="20"/>
            </w:rPr>
          </w:rPrChange>
        </w:rPr>
        <w:t>3. ...............................................................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4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48" w:author="792798" w:date="2024-10-01T10:03:00Z">
            <w:rPr>
              <w:sz w:val="20"/>
              <w:szCs w:val="20"/>
            </w:rPr>
          </w:rPrChange>
        </w:rPr>
        <w:t>4. …………………………………………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4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50" w:author="792798" w:date="2024-10-01T10:03:00Z">
            <w:rPr>
              <w:sz w:val="20"/>
              <w:szCs w:val="20"/>
            </w:rPr>
          </w:rPrChange>
        </w:rPr>
        <w:t>5. …………………………………………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151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15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153" w:author="792798" w:date="2024-10-01T10:03:00Z">
            <w:rPr>
              <w:sz w:val="20"/>
              <w:szCs w:val="20"/>
            </w:rPr>
          </w:rPrChange>
        </w:rPr>
        <w:t xml:space="preserve">Przedmiotem odbioru w ramach Umowy nr .............................................. z dnia ................. jest: </w:t>
      </w:r>
    </w:p>
    <w:p w:rsidR="00A415BE" w:rsidRPr="00B4702D" w:rsidRDefault="00A415BE">
      <w:pPr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154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tbl>
      <w:tblPr>
        <w:tblW w:w="9403" w:type="dxa"/>
        <w:tblLayout w:type="fixed"/>
        <w:tblLook w:val="04A0" w:firstRow="1" w:lastRow="0" w:firstColumn="1" w:lastColumn="0" w:noHBand="0" w:noVBand="1"/>
      </w:tblPr>
      <w:tblGrid>
        <w:gridCol w:w="990"/>
        <w:gridCol w:w="1527"/>
        <w:gridCol w:w="1160"/>
        <w:gridCol w:w="687"/>
        <w:gridCol w:w="917"/>
        <w:gridCol w:w="1021"/>
        <w:gridCol w:w="2274"/>
        <w:gridCol w:w="827"/>
      </w:tblGrid>
      <w:tr w:rsidR="00B4702D" w:rsidRPr="00B4702D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55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56" w:author="792798" w:date="2024-10-01T10:03:00Z">
                  <w:rPr>
                    <w:sz w:val="20"/>
                    <w:szCs w:val="20"/>
                  </w:rPr>
                </w:rPrChange>
              </w:rPr>
              <w:t>LP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57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58" w:author="792798" w:date="2024-10-01T10:03:00Z">
                  <w:rPr>
                    <w:sz w:val="20"/>
                    <w:szCs w:val="20"/>
                  </w:rPr>
                </w:rPrChange>
              </w:rPr>
              <w:t>Nazwa przedmiotu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59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60" w:author="792798" w:date="2024-10-01T10:03:00Z">
                  <w:rPr>
                    <w:sz w:val="20"/>
                    <w:szCs w:val="20"/>
                  </w:rPr>
                </w:rPrChange>
              </w:rPr>
              <w:t>Jednostka miary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61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62" w:author="792798" w:date="2024-10-01T10:03:00Z">
                  <w:rPr>
                    <w:sz w:val="20"/>
                    <w:szCs w:val="20"/>
                  </w:rPr>
                </w:rPrChange>
              </w:rPr>
              <w:t>Ilość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63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64" w:author="792798" w:date="2024-10-01T10:03:00Z">
                  <w:rPr>
                    <w:sz w:val="20"/>
                    <w:szCs w:val="20"/>
                  </w:rPr>
                </w:rPrChange>
              </w:rPr>
              <w:t>Nr seryjny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65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66" w:author="792798" w:date="2024-10-01T10:03:00Z">
                  <w:rPr>
                    <w:sz w:val="20"/>
                    <w:szCs w:val="20"/>
                  </w:rPr>
                </w:rPrChange>
              </w:rPr>
              <w:t xml:space="preserve"> Wartość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67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68" w:author="792798" w:date="2024-10-01T10:03:00Z">
                  <w:rPr>
                    <w:sz w:val="20"/>
                    <w:szCs w:val="20"/>
                  </w:rPr>
                </w:rPrChange>
              </w:rPr>
              <w:t>Dokumentacja</w:t>
            </w:r>
          </w:p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69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70" w:author="792798" w:date="2024-10-01T10:03:00Z">
                  <w:rPr>
                    <w:sz w:val="20"/>
                    <w:szCs w:val="20"/>
                  </w:rPr>
                </w:rPrChange>
              </w:rPr>
              <w:t>techniczna/instrukcja</w:t>
            </w:r>
          </w:p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71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72" w:author="792798" w:date="2024-10-01T10:03:00Z">
                  <w:rPr>
                    <w:sz w:val="20"/>
                    <w:szCs w:val="20"/>
                  </w:rPr>
                </w:rPrChange>
              </w:rPr>
              <w:t>obsługi/świadectwo jakości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B4702D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rPrChange w:id="1173" w:author="792798" w:date="2024-10-01T10:03:00Z">
                  <w:rPr>
                    <w:rFonts w:ascii="Arial" w:hAnsi="Arial"/>
                    <w:sz w:val="18"/>
                    <w:szCs w:val="18"/>
                  </w:rPr>
                </w:rPrChange>
              </w:rPr>
            </w:pPr>
            <w:r w:rsidRPr="00B4702D">
              <w:rPr>
                <w:rFonts w:ascii="Arial" w:hAnsi="Arial"/>
                <w:color w:val="auto"/>
                <w:sz w:val="18"/>
                <w:szCs w:val="18"/>
                <w:lang w:val="pl-PL"/>
                <w:rPrChange w:id="1174" w:author="792798" w:date="2024-10-01T10:03:00Z">
                  <w:rPr>
                    <w:sz w:val="20"/>
                    <w:szCs w:val="20"/>
                  </w:rPr>
                </w:rPrChange>
              </w:rPr>
              <w:t>Uwagi</w:t>
            </w:r>
          </w:p>
        </w:tc>
      </w:tr>
      <w:tr w:rsidR="00B4702D" w:rsidRPr="00B4702D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75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76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77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78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79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0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1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2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</w:tr>
      <w:tr w:rsidR="00B4702D" w:rsidRPr="00B4702D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3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4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5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6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7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8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89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0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</w:tr>
      <w:tr w:rsidR="00B4702D" w:rsidRPr="00B4702D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1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2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3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4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5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6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7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BE" w:rsidRPr="00B4702D" w:rsidRDefault="00A415BE">
            <w:pPr>
              <w:spacing w:before="0" w:line="240" w:lineRule="auto"/>
              <w:rPr>
                <w:rFonts w:ascii="Arial" w:hAnsi="Arial"/>
                <w:color w:val="auto"/>
                <w:sz w:val="18"/>
                <w:szCs w:val="18"/>
                <w:lang w:val="pl-PL"/>
                <w:rPrChange w:id="1198" w:author="792798" w:date="2024-10-01T10:03:00Z">
                  <w:rPr>
                    <w:rFonts w:ascii="Arial" w:hAnsi="Arial"/>
                    <w:sz w:val="18"/>
                    <w:szCs w:val="18"/>
                    <w:lang w:val="pl-PL"/>
                  </w:rPr>
                </w:rPrChange>
              </w:rPr>
            </w:pPr>
          </w:p>
        </w:tc>
      </w:tr>
    </w:tbl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199" w:author="Nieznany autor" w:date="2024-09-19T10:26:00Z"/>
          <w:rFonts w:ascii="Arial" w:hAnsi="Arial"/>
          <w:color w:val="auto"/>
          <w:sz w:val="18"/>
          <w:szCs w:val="18"/>
          <w:rPrChange w:id="1200" w:author="792798" w:date="2024-10-01T10:03:00Z">
            <w:rPr>
              <w:del w:id="1201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0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03" w:author="792798" w:date="2024-10-01T10:03:00Z">
            <w:rPr>
              <w:sz w:val="20"/>
              <w:szCs w:val="20"/>
            </w:rPr>
          </w:rPrChange>
        </w:rPr>
        <w:t>Potwierdzenie kompletności dostawy/</w:t>
      </w:r>
      <w:r w:rsidRPr="00B4702D">
        <w:rPr>
          <w:rFonts w:ascii="Arial" w:hAnsi="Arial"/>
          <w:strike/>
          <w:color w:val="auto"/>
          <w:sz w:val="18"/>
          <w:szCs w:val="18"/>
          <w:lang w:val="pl-PL"/>
          <w:rPrChange w:id="1204" w:author="792798" w:date="2024-10-01T10:03:00Z">
            <w:rPr>
              <w:strike/>
              <w:sz w:val="20"/>
              <w:szCs w:val="20"/>
            </w:rPr>
          </w:rPrChange>
        </w:rPr>
        <w:t>usługi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205" w:author="792798" w:date="2024-10-01T10:03:00Z">
            <w:rPr>
              <w:sz w:val="20"/>
              <w:szCs w:val="20"/>
            </w:rPr>
          </w:rPrChange>
        </w:rPr>
        <w:t xml:space="preserve">: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0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07" w:author="792798" w:date="2024-10-01T10:03:00Z">
            <w:rPr>
              <w:sz w:val="20"/>
              <w:szCs w:val="20"/>
            </w:rPr>
          </w:rPrChange>
        </w:rPr>
        <w:t xml:space="preserve">- Tak*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08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09" w:author="792798" w:date="2024-10-01T10:03:00Z">
            <w:rPr>
              <w:sz w:val="20"/>
              <w:szCs w:val="20"/>
            </w:rPr>
          </w:rPrChange>
        </w:rPr>
        <w:t>- Nie* - zastrzeżenia .........................................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10" w:author="Nieznany autor" w:date="2024-09-19T10:26:00Z"/>
          <w:rFonts w:ascii="Arial" w:hAnsi="Arial"/>
          <w:color w:val="auto"/>
          <w:sz w:val="18"/>
          <w:szCs w:val="18"/>
          <w:rPrChange w:id="1211" w:author="792798" w:date="2024-10-01T10:03:00Z">
            <w:rPr>
              <w:del w:id="1212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1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14" w:author="792798" w:date="2024-10-01T10:03:00Z">
            <w:rPr>
              <w:sz w:val="20"/>
              <w:szCs w:val="20"/>
            </w:rPr>
          </w:rPrChange>
        </w:rPr>
        <w:t xml:space="preserve">Potwierdzenie zgodności jakości przyjmowanej dostawy/usługi z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1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16" w:author="792798" w:date="2024-10-01T10:03:00Z">
            <w:rPr>
              <w:sz w:val="20"/>
              <w:szCs w:val="20"/>
            </w:rPr>
          </w:rPrChange>
        </w:rPr>
        <w:t xml:space="preserve">parametrami/funkcjonalnością zaoferowaną w ofercie: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1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18" w:author="792798" w:date="2024-10-01T10:03:00Z">
            <w:rPr>
              <w:sz w:val="20"/>
              <w:szCs w:val="20"/>
            </w:rPr>
          </w:rPrChange>
        </w:rPr>
        <w:t xml:space="preserve">- Zgodne*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1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20" w:author="792798" w:date="2024-10-01T10:03:00Z">
            <w:rPr>
              <w:sz w:val="20"/>
              <w:szCs w:val="20"/>
            </w:rPr>
          </w:rPrChange>
        </w:rPr>
        <w:t>- Niezgodne* - zastrzeżenia ....................................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2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22" w:author="792798" w:date="2024-10-01T10:03:00Z">
            <w:rPr>
              <w:sz w:val="20"/>
              <w:szCs w:val="20"/>
            </w:rPr>
          </w:rPrChange>
        </w:rPr>
        <w:t xml:space="preserve">Świadczenia dodatkowe (jeśli były przewidziane w umowie):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2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b/>
          <w:color w:val="auto"/>
          <w:sz w:val="18"/>
          <w:szCs w:val="18"/>
          <w:lang w:val="pl-PL"/>
          <w:rPrChange w:id="1224" w:author="792798" w:date="2024-10-01T10:03:00Z">
            <w:rPr>
              <w:b/>
              <w:sz w:val="20"/>
              <w:szCs w:val="20"/>
            </w:rPr>
          </w:rPrChange>
        </w:rPr>
        <w:t>1. szkolenie zgodne ze szczegółowym opisem przedmiotu zamówienia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2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26" w:author="792798" w:date="2024-10-01T10:03:00Z">
            <w:rPr>
              <w:sz w:val="20"/>
              <w:szCs w:val="20"/>
            </w:rPr>
          </w:rPrChange>
        </w:rPr>
        <w:t xml:space="preserve">- Wykonane zgodnie z umową*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2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28" w:author="792798" w:date="2024-10-01T10:03:00Z">
            <w:rPr>
              <w:sz w:val="20"/>
              <w:szCs w:val="20"/>
            </w:rPr>
          </w:rPrChange>
        </w:rPr>
        <w:t xml:space="preserve">- Nie wykonane zgodnie z umową* - zastrzeżenia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2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30" w:author="792798" w:date="2024-10-01T10:03:00Z">
            <w:rPr>
              <w:sz w:val="20"/>
              <w:szCs w:val="20"/>
            </w:rPr>
          </w:rPrChange>
        </w:rPr>
        <w:t>………………………………………………………………………………………………………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31" w:author="Nieznany autor" w:date="2024-09-19T10:26:00Z"/>
          <w:rFonts w:ascii="Arial" w:hAnsi="Arial"/>
          <w:color w:val="auto"/>
          <w:sz w:val="18"/>
          <w:szCs w:val="18"/>
          <w:rPrChange w:id="1232" w:author="792798" w:date="2024-10-01T10:03:00Z">
            <w:rPr>
              <w:del w:id="1233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34" w:author="Nieznany autor" w:date="2024-09-19T10:26:00Z"/>
          <w:rFonts w:ascii="Arial" w:hAnsi="Arial"/>
          <w:color w:val="auto"/>
          <w:sz w:val="20"/>
          <w:szCs w:val="20"/>
          <w:lang w:val="pl-PL"/>
          <w:rPrChange w:id="1235" w:author="792798" w:date="2024-10-01T10:03:00Z">
            <w:rPr>
              <w:del w:id="1236" w:author="Nieznany autor" w:date="2024-09-19T10:26:00Z"/>
              <w:rFonts w:ascii="Arial" w:hAnsi="Arial"/>
              <w:sz w:val="20"/>
              <w:szCs w:val="20"/>
              <w:lang w:val="pl-PL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3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38" w:author="792798" w:date="2024-10-01T10:03:00Z">
            <w:rPr>
              <w:sz w:val="20"/>
              <w:szCs w:val="20"/>
            </w:rPr>
          </w:rPrChange>
        </w:rPr>
        <w:t xml:space="preserve">Końcowy wynik odbioru: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3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40" w:author="792798" w:date="2024-10-01T10:03:00Z">
            <w:rPr>
              <w:sz w:val="20"/>
              <w:szCs w:val="20"/>
            </w:rPr>
          </w:rPrChange>
        </w:rPr>
        <w:t xml:space="preserve">- Pozytywny*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4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42" w:author="792798" w:date="2024-10-01T10:03:00Z">
            <w:rPr>
              <w:sz w:val="20"/>
              <w:szCs w:val="20"/>
            </w:rPr>
          </w:rPrChange>
        </w:rPr>
        <w:t>- Negatywny* - zastrzeżenia 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243" w:author="792798" w:date="2024-10-01T10:03:00Z">
            <w:rPr>
              <w:sz w:val="20"/>
              <w:szCs w:val="20"/>
            </w:rPr>
          </w:rPrChange>
        </w:rPr>
        <w:tab/>
      </w:r>
      <w:r w:rsidRPr="00B4702D">
        <w:rPr>
          <w:rFonts w:ascii="Arial" w:hAnsi="Arial"/>
          <w:color w:val="auto"/>
          <w:sz w:val="18"/>
          <w:szCs w:val="18"/>
          <w:lang w:val="pl-PL"/>
          <w:rPrChange w:id="1244" w:author="792798" w:date="2024-10-01T10:03:00Z">
            <w:rPr>
              <w:sz w:val="20"/>
              <w:szCs w:val="20"/>
            </w:rPr>
          </w:rPrChange>
        </w:rPr>
        <w:tab/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245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01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246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47" w:author="Nieznany autor" w:date="2024-09-19T10:26:00Z"/>
          <w:rFonts w:ascii="Arial" w:hAnsi="Arial"/>
          <w:color w:val="auto"/>
          <w:sz w:val="18"/>
          <w:szCs w:val="18"/>
          <w:rPrChange w:id="1248" w:author="792798" w:date="2024-10-01T10:03:00Z">
            <w:rPr>
              <w:del w:id="1249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50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51" w:author="792798" w:date="2024-10-01T10:03:00Z">
            <w:rPr>
              <w:sz w:val="20"/>
              <w:szCs w:val="20"/>
            </w:rPr>
          </w:rPrChange>
        </w:rPr>
        <w:t xml:space="preserve">Podpisy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52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253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254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255" w:author="792798" w:date="2024-10-01T10:03:00Z">
            <w:rPr>
              <w:sz w:val="20"/>
              <w:szCs w:val="20"/>
            </w:rPr>
          </w:rPrChange>
        </w:rPr>
        <w:t>1. .....................................</w:t>
      </w:r>
      <w:r w:rsidRPr="00B4702D">
        <w:rPr>
          <w:rFonts w:ascii="Arial" w:hAnsi="Arial"/>
          <w:color w:val="auto"/>
          <w:sz w:val="18"/>
          <w:szCs w:val="18"/>
          <w:lang w:val="pl-PL"/>
          <w:rPrChange w:id="1256" w:author="792798" w:date="2024-10-01T10:03:00Z">
            <w:rPr>
              <w:sz w:val="20"/>
              <w:szCs w:val="20"/>
            </w:rPr>
          </w:rPrChange>
        </w:rPr>
        <w:t xml:space="preserve">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57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258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259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260" w:author="792798" w:date="2024-10-01T10:03:00Z">
            <w:rPr>
              <w:sz w:val="20"/>
              <w:szCs w:val="20"/>
            </w:rPr>
          </w:rPrChange>
        </w:rPr>
        <w:t xml:space="preserve">2. .............................................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61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262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263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264" w:author="792798" w:date="2024-10-01T10:03:00Z">
            <w:rPr>
              <w:sz w:val="20"/>
              <w:szCs w:val="20"/>
            </w:rPr>
          </w:rPrChange>
        </w:rPr>
        <w:t xml:space="preserve">3. .............................................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6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266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267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268" w:author="792798" w:date="2024-10-01T10:03:00Z">
            <w:rPr>
              <w:sz w:val="20"/>
              <w:szCs w:val="20"/>
            </w:rPr>
          </w:rPrChange>
        </w:rPr>
        <w:t xml:space="preserve">4. .............................................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69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del w:id="1270" w:author="Nieznany autor" w:date="2024-09-19T10:26:00Z">
        <w:r w:rsidRPr="00B4702D">
          <w:rPr>
            <w:rFonts w:ascii="Arial" w:hAnsi="Arial"/>
            <w:color w:val="auto"/>
            <w:sz w:val="18"/>
            <w:szCs w:val="18"/>
            <w:lang w:val="pl-PL"/>
            <w:rPrChange w:id="1271" w:author="792798" w:date="2024-10-01T10:03:00Z">
              <w:rPr>
                <w:rFonts w:ascii="Arial" w:hAnsi="Arial"/>
                <w:sz w:val="18"/>
                <w:szCs w:val="18"/>
                <w:lang w:val="pl-PL"/>
              </w:rPr>
            </w:rPrChange>
          </w:rPr>
          <w:delText>          </w:delText>
        </w:r>
      </w:del>
      <w:r w:rsidRPr="00B4702D">
        <w:rPr>
          <w:rFonts w:ascii="Arial" w:hAnsi="Arial"/>
          <w:color w:val="auto"/>
          <w:sz w:val="18"/>
          <w:szCs w:val="18"/>
          <w:lang w:val="pl-PL"/>
          <w:rPrChange w:id="1272" w:author="792798" w:date="2024-10-01T10:03:00Z">
            <w:rPr>
              <w:sz w:val="20"/>
              <w:szCs w:val="20"/>
            </w:rPr>
          </w:rPrChange>
        </w:rPr>
        <w:t xml:space="preserve">5. .............................................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73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74" w:author="792798" w:date="2024-10-01T10:03:00Z">
            <w:rPr>
              <w:sz w:val="20"/>
              <w:szCs w:val="20"/>
            </w:rPr>
          </w:rPrChange>
        </w:rPr>
        <w:t xml:space="preserve">(Członkowie komisji Odbiorcy) 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75" w:author="Nieznany autor" w:date="2024-09-19T10:26:00Z"/>
          <w:rFonts w:ascii="Arial" w:hAnsi="Arial"/>
          <w:color w:val="auto"/>
          <w:sz w:val="18"/>
          <w:szCs w:val="18"/>
          <w:rPrChange w:id="1276" w:author="792798" w:date="2024-10-01T10:03:00Z">
            <w:rPr>
              <w:del w:id="1277" w:author="Nieznany autor" w:date="2024-09-19T10:26:00Z"/>
              <w:rFonts w:ascii="Arial" w:hAnsi="Arial"/>
              <w:sz w:val="18"/>
              <w:szCs w:val="18"/>
            </w:rPr>
          </w:rPrChange>
        </w:rPr>
      </w:pPr>
      <w:del w:id="1278" w:author="Nieznany autor" w:date="2024-09-19T10:26:00Z">
        <w:r w:rsidRPr="00B4702D">
          <w:rPr>
            <w:color w:val="auto"/>
            <w:rPrChange w:id="1279" w:author="792798" w:date="2024-10-01T10:03:00Z">
              <w:rPr/>
            </w:rPrChange>
          </w:rPr>
          <w:delText>                                  </w:delText>
        </w:r>
      </w:del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80" w:author="Nieznany autor" w:date="2024-09-19T10:26:00Z"/>
          <w:rFonts w:ascii="Arial" w:hAnsi="Arial"/>
          <w:color w:val="auto"/>
          <w:sz w:val="20"/>
          <w:szCs w:val="20"/>
          <w:lang w:val="pl-PL"/>
          <w:rPrChange w:id="1281" w:author="792798" w:date="2024-10-01T10:03:00Z">
            <w:rPr>
              <w:del w:id="1282" w:author="Nieznany autor" w:date="2024-09-19T10:26:00Z"/>
              <w:rFonts w:ascii="Arial" w:hAnsi="Arial"/>
              <w:sz w:val="20"/>
              <w:szCs w:val="20"/>
              <w:lang w:val="pl-PL"/>
            </w:rPr>
          </w:rPrChange>
        </w:rPr>
      </w:pP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283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84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85" w:author="792798" w:date="2024-10-01T10:03:00Z">
            <w:rPr>
              <w:sz w:val="20"/>
              <w:szCs w:val="20"/>
            </w:rPr>
          </w:rPrChange>
        </w:rPr>
        <w:t>..............................................</w:t>
      </w:r>
    </w:p>
    <w:p w:rsidR="00A415BE" w:rsidRPr="00B4702D" w:rsidRDefault="00B47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rPrChange w:id="1286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color w:val="auto"/>
          <w:sz w:val="18"/>
          <w:szCs w:val="18"/>
          <w:lang w:val="pl-PL"/>
          <w:rPrChange w:id="1287" w:author="792798" w:date="2024-10-01T10:03:00Z">
            <w:rPr>
              <w:sz w:val="20"/>
              <w:szCs w:val="20"/>
            </w:rPr>
          </w:rPrChange>
        </w:rPr>
        <w:t xml:space="preserve">(Przedstawiciel Wykonawcy) </w:t>
      </w: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Arial" w:hAnsi="Arial"/>
          <w:color w:val="auto"/>
          <w:sz w:val="18"/>
          <w:szCs w:val="18"/>
          <w:lang w:val="pl-PL"/>
          <w:rPrChange w:id="1288" w:author="792798" w:date="2024-10-01T10:03:00Z">
            <w:rPr>
              <w:rFonts w:ascii="Arial" w:hAnsi="Arial"/>
              <w:sz w:val="18"/>
              <w:szCs w:val="18"/>
              <w:lang w:val="pl-PL"/>
            </w:rPr>
          </w:rPrChange>
        </w:rPr>
      </w:pPr>
    </w:p>
    <w:p w:rsidR="00A415BE" w:rsidRPr="00B4702D" w:rsidRDefault="00A415BE">
      <w:pPr>
        <w:spacing w:before="0" w:line="240" w:lineRule="auto"/>
        <w:ind w:left="284" w:hanging="284"/>
        <w:jc w:val="both"/>
        <w:rPr>
          <w:del w:id="1289" w:author="Nieznany autor" w:date="2024-09-19T10:26:00Z"/>
          <w:rFonts w:ascii="Arial" w:hAnsi="Arial"/>
          <w:color w:val="auto"/>
          <w:sz w:val="18"/>
          <w:szCs w:val="18"/>
          <w:rPrChange w:id="1290" w:author="792798" w:date="2024-10-01T10:03:00Z">
            <w:rPr>
              <w:del w:id="1291" w:author="Nieznany autor" w:date="2024-09-19T10:26:00Z"/>
              <w:rFonts w:ascii="Arial" w:hAnsi="Arial"/>
              <w:sz w:val="18"/>
              <w:szCs w:val="18"/>
            </w:rPr>
          </w:rPrChange>
        </w:rPr>
      </w:pPr>
    </w:p>
    <w:p w:rsidR="00A415BE" w:rsidRPr="00B4702D" w:rsidRDefault="00A4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del w:id="1292" w:author="Nieznany autor" w:date="2024-09-19T10:26:00Z"/>
          <w:rFonts w:ascii="Arial" w:hAnsi="Arial"/>
          <w:color w:val="auto"/>
          <w:sz w:val="20"/>
          <w:szCs w:val="20"/>
          <w:lang w:val="pl-PL"/>
          <w:rPrChange w:id="1293" w:author="792798" w:date="2024-10-01T10:03:00Z">
            <w:rPr>
              <w:del w:id="1294" w:author="Nieznany autor" w:date="2024-09-19T10:26:00Z"/>
              <w:rFonts w:ascii="Arial" w:hAnsi="Arial"/>
              <w:sz w:val="20"/>
              <w:szCs w:val="20"/>
              <w:lang w:val="pl-PL"/>
            </w:rPr>
          </w:rPrChange>
        </w:rPr>
      </w:pPr>
    </w:p>
    <w:p w:rsidR="00A415BE" w:rsidRPr="00B4702D" w:rsidRDefault="00B4702D">
      <w:pPr>
        <w:spacing w:before="0" w:line="240" w:lineRule="auto"/>
        <w:ind w:left="284" w:hanging="284"/>
        <w:jc w:val="both"/>
        <w:rPr>
          <w:rFonts w:ascii="Arial" w:hAnsi="Arial"/>
          <w:color w:val="auto"/>
          <w:sz w:val="18"/>
          <w:szCs w:val="18"/>
          <w:rPrChange w:id="1295" w:author="792798" w:date="2024-10-01T10:03:00Z">
            <w:rPr>
              <w:rFonts w:ascii="Arial" w:hAnsi="Arial"/>
              <w:sz w:val="18"/>
              <w:szCs w:val="18"/>
            </w:rPr>
          </w:rPrChange>
        </w:rPr>
      </w:pPr>
      <w:r w:rsidRPr="00B4702D">
        <w:rPr>
          <w:rFonts w:ascii="Arial" w:hAnsi="Arial"/>
          <w:i/>
          <w:color w:val="auto"/>
          <w:sz w:val="18"/>
          <w:szCs w:val="18"/>
          <w:lang w:val="pl-PL"/>
          <w:rPrChange w:id="1296" w:author="792798" w:date="2024-10-01T10:03:00Z">
            <w:rPr>
              <w:i/>
              <w:sz w:val="20"/>
              <w:szCs w:val="20"/>
            </w:rPr>
          </w:rPrChange>
        </w:rPr>
        <w:t>* Niewłaściwe skreślić</w:t>
      </w:r>
      <w:bookmarkEnd w:id="1"/>
    </w:p>
    <w:sectPr w:rsidR="00A415BE" w:rsidRPr="00B4702D">
      <w:footerReference w:type="default" r:id="rId11"/>
      <w:pgSz w:w="11906" w:h="16838"/>
      <w:pgMar w:top="1644" w:right="1134" w:bottom="1134" w:left="1418" w:header="0" w:footer="567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702D">
      <w:pPr>
        <w:spacing w:before="0" w:line="240" w:lineRule="auto"/>
      </w:pPr>
      <w:r>
        <w:separator/>
      </w:r>
    </w:p>
  </w:endnote>
  <w:endnote w:type="continuationSeparator" w:id="0">
    <w:p w:rsidR="00000000" w:rsidRDefault="00B470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Condensed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BE" w:rsidRDefault="00A415BE">
    <w:pPr>
      <w:pStyle w:val="Stopka"/>
      <w:tabs>
        <w:tab w:val="clear" w:pos="4252"/>
      </w:tabs>
      <w:spacing w:before="63"/>
      <w:ind w:left="14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702D">
      <w:pPr>
        <w:spacing w:before="0" w:line="240" w:lineRule="auto"/>
      </w:pPr>
      <w:r>
        <w:separator/>
      </w:r>
    </w:p>
  </w:footnote>
  <w:footnote w:type="continuationSeparator" w:id="0">
    <w:p w:rsidR="00000000" w:rsidRDefault="00B4702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3B4B"/>
    <w:multiLevelType w:val="multilevel"/>
    <w:tmpl w:val="D63C7B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0E7191"/>
    <w:multiLevelType w:val="multilevel"/>
    <w:tmpl w:val="3C54DB1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1545338E"/>
    <w:multiLevelType w:val="multilevel"/>
    <w:tmpl w:val="0162623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3" w15:restartNumberingAfterBreak="0">
    <w:nsid w:val="200525EA"/>
    <w:multiLevelType w:val="multilevel"/>
    <w:tmpl w:val="72ACCFDA"/>
    <w:lvl w:ilvl="0">
      <w:start w:val="16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A66E74"/>
    <w:multiLevelType w:val="multilevel"/>
    <w:tmpl w:val="5E88F832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D113D3"/>
    <w:multiLevelType w:val="multilevel"/>
    <w:tmpl w:val="8D82183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26FF44BB"/>
    <w:multiLevelType w:val="multilevel"/>
    <w:tmpl w:val="FE1E6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7C27E3F"/>
    <w:multiLevelType w:val="multilevel"/>
    <w:tmpl w:val="2F80B1F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2C06147E"/>
    <w:multiLevelType w:val="multilevel"/>
    <w:tmpl w:val="D708F83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2C464510"/>
    <w:multiLevelType w:val="multilevel"/>
    <w:tmpl w:val="70FA9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FF2EE2"/>
    <w:multiLevelType w:val="multilevel"/>
    <w:tmpl w:val="C5281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8954A6E"/>
    <w:multiLevelType w:val="multilevel"/>
    <w:tmpl w:val="4BFC615A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49B8540B"/>
    <w:multiLevelType w:val="multilevel"/>
    <w:tmpl w:val="ED9E4F2E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A6F0CED"/>
    <w:multiLevelType w:val="multilevel"/>
    <w:tmpl w:val="21C00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991199"/>
    <w:multiLevelType w:val="multilevel"/>
    <w:tmpl w:val="A1387F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03B74A7"/>
    <w:multiLevelType w:val="multilevel"/>
    <w:tmpl w:val="07A8F10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 w15:restartNumberingAfterBreak="0">
    <w:nsid w:val="6B747CA8"/>
    <w:multiLevelType w:val="multilevel"/>
    <w:tmpl w:val="3BDCE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3AD76CD"/>
    <w:multiLevelType w:val="multilevel"/>
    <w:tmpl w:val="E12E400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8" w15:restartNumberingAfterBreak="0">
    <w:nsid w:val="772651A6"/>
    <w:multiLevelType w:val="multilevel"/>
    <w:tmpl w:val="389AE5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6"/>
  </w:num>
  <w:num w:numId="8">
    <w:abstractNumId w:val="11"/>
  </w:num>
  <w:num w:numId="9">
    <w:abstractNumId w:val="0"/>
  </w:num>
  <w:num w:numId="10">
    <w:abstractNumId w:val="4"/>
  </w:num>
  <w:num w:numId="11">
    <w:abstractNumId w:val="7"/>
  </w:num>
  <w:num w:numId="12">
    <w:abstractNumId w:val="13"/>
  </w:num>
  <w:num w:numId="13">
    <w:abstractNumId w:val="6"/>
  </w:num>
  <w:num w:numId="14">
    <w:abstractNumId w:val="1"/>
  </w:num>
  <w:num w:numId="15">
    <w:abstractNumId w:val="15"/>
  </w:num>
  <w:num w:numId="16">
    <w:abstractNumId w:val="2"/>
  </w:num>
  <w:num w:numId="17">
    <w:abstractNumId w:val="10"/>
  </w:num>
  <w:num w:numId="18">
    <w:abstractNumId w:val="12"/>
  </w:num>
  <w:num w:numId="19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792798">
    <w15:presenceInfo w15:providerId="None" w15:userId="7927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revisionView w:insDel="0" w:formatting="0"/>
  <w:trackRevisions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BE"/>
    <w:rsid w:val="00A415BE"/>
    <w:rsid w:val="00B4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19BE7-0074-42AC-B2A0-DE3045D5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61030"/>
    <w:pPr>
      <w:widowControl w:val="0"/>
      <w:spacing w:before="120" w:line="264" w:lineRule="auto"/>
    </w:pPr>
    <w:rPr>
      <w:rFonts w:ascii="Calibri" w:eastAsia="Calibri" w:hAnsi="Calibri" w:cs="Arial"/>
      <w:color w:val="000000"/>
      <w:lang w:val="en-GB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717E0F"/>
    <w:pPr>
      <w:numPr>
        <w:numId w:val="1"/>
      </w:numPr>
      <w:spacing w:before="240" w:after="240"/>
      <w:ind w:left="714" w:hanging="357"/>
      <w:outlineLvl w:val="0"/>
    </w:pPr>
    <w:rPr>
      <w:color w:val="3B4A1E"/>
      <w:sz w:val="28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717E0F"/>
    <w:pPr>
      <w:numPr>
        <w:ilvl w:val="1"/>
        <w:numId w:val="1"/>
      </w:numPr>
      <w:tabs>
        <w:tab w:val="left" w:pos="284"/>
      </w:tabs>
      <w:spacing w:before="240" w:after="120"/>
      <w:ind w:left="714" w:hanging="357"/>
      <w:outlineLvl w:val="1"/>
    </w:pPr>
    <w:rPr>
      <w:b/>
      <w:color w:val="5D7430"/>
      <w:sz w:val="24"/>
      <w:szCs w:val="24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17E0F"/>
    <w:pPr>
      <w:numPr>
        <w:ilvl w:val="2"/>
        <w:numId w:val="1"/>
      </w:numPr>
      <w:spacing w:before="240" w:after="120"/>
      <w:ind w:left="714" w:hanging="357"/>
      <w:outlineLvl w:val="2"/>
    </w:pPr>
    <w:rPr>
      <w:b/>
      <w:color w:val="78953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7E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89BE6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7E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2C06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E7F65"/>
    <w:rPr>
      <w:rFonts w:ascii="Calibri" w:eastAsia="Calibri" w:hAnsi="Calibri" w:cs="Calibri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7F65"/>
    <w:rPr>
      <w:rFonts w:ascii="Calibri" w:eastAsia="Calibri" w:hAnsi="Calibri" w:cs="Calibri"/>
      <w:lang w:val="en-GB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E7F65"/>
    <w:rPr>
      <w:rFonts w:ascii="Tahoma" w:eastAsia="Calibri" w:hAnsi="Tahoma" w:cs="Tahoma"/>
      <w:sz w:val="16"/>
      <w:szCs w:val="16"/>
      <w:lang w:val="en-GB"/>
    </w:rPr>
  </w:style>
  <w:style w:type="character" w:styleId="Hipercze">
    <w:name w:val="Hyperlink"/>
    <w:basedOn w:val="Domylnaczcionkaakapitu"/>
    <w:uiPriority w:val="99"/>
    <w:unhideWhenUsed/>
    <w:rsid w:val="00276264"/>
    <w:rPr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440DB4"/>
    <w:rPr>
      <w:rFonts w:ascii="Tahoma" w:eastAsia="Calibri" w:hAnsi="Tahoma" w:cs="Tahoma"/>
      <w:sz w:val="16"/>
      <w:szCs w:val="16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57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57B2"/>
    <w:rPr>
      <w:rFonts w:ascii="Calibri" w:eastAsia="Calibri" w:hAnsi="Calibri" w:cs="Calibri"/>
      <w:sz w:val="20"/>
      <w:szCs w:val="20"/>
      <w:lang w:val="en-GB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57B2"/>
    <w:rPr>
      <w:rFonts w:ascii="Calibri" w:eastAsia="Calibri" w:hAnsi="Calibri" w:cs="Calibri"/>
      <w:b/>
      <w:bCs/>
      <w:sz w:val="20"/>
      <w:szCs w:val="20"/>
      <w:lang w:val="en-GB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54B60"/>
    <w:rPr>
      <w:rFonts w:eastAsiaTheme="minorEastAsia"/>
      <w:lang w:val="es-ES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7E0F"/>
    <w:rPr>
      <w:rFonts w:eastAsia="Calibri" w:cs="Arial"/>
      <w:color w:val="3B4A1E"/>
      <w:sz w:val="28"/>
      <w:szCs w:val="28"/>
      <w:lang w:val="en-GB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17E0F"/>
    <w:rPr>
      <w:rFonts w:eastAsia="Calibri" w:cs="Arial"/>
      <w:b/>
      <w:color w:val="5D7430"/>
      <w:sz w:val="24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17E0F"/>
    <w:rPr>
      <w:rFonts w:eastAsia="Calibri" w:cs="Arial"/>
      <w:b/>
      <w:color w:val="78953D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717E0F"/>
    <w:rPr>
      <w:rFonts w:asciiTheme="majorHAnsi" w:eastAsiaTheme="majorEastAsia" w:hAnsiTheme="majorHAnsi" w:cstheme="majorBidi"/>
      <w:b/>
      <w:bCs/>
      <w:i/>
      <w:iCs/>
      <w:color w:val="89BE62"/>
      <w:lang w:val="en-GB"/>
    </w:rPr>
  </w:style>
  <w:style w:type="character" w:customStyle="1" w:styleId="TytuZnak">
    <w:name w:val="Tytuł Znak"/>
    <w:basedOn w:val="Domylnaczcionkaakapitu"/>
    <w:link w:val="Tytu"/>
    <w:uiPriority w:val="1"/>
    <w:qFormat/>
    <w:rsid w:val="00197CAF"/>
    <w:rPr>
      <w:rFonts w:eastAsia="Calibri" w:cs="Arial"/>
      <w:b/>
      <w:bCs/>
      <w:color w:val="000000"/>
      <w:sz w:val="28"/>
      <w:szCs w:val="28"/>
      <w:lang w:val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33C1D"/>
    <w:rPr>
      <w:rFonts w:eastAsia="Calibri" w:cs="Arial"/>
      <w:i/>
      <w:iCs/>
      <w:color w:val="4F81BD" w:themeColor="accent1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17E0F"/>
    <w:rPr>
      <w:rFonts w:asciiTheme="majorHAnsi" w:eastAsiaTheme="majorEastAsia" w:hAnsiTheme="majorHAnsi" w:cstheme="majorBidi"/>
      <w:color w:val="92C064"/>
      <w:lang w:val="en-GB"/>
    </w:rPr>
  </w:style>
  <w:style w:type="character" w:customStyle="1" w:styleId="lrzxr">
    <w:name w:val="lrzxr"/>
    <w:basedOn w:val="Domylnaczcionkaakapitu"/>
    <w:qFormat/>
    <w:rsid w:val="00770363"/>
  </w:style>
  <w:style w:type="character" w:customStyle="1" w:styleId="WW8Num14z0">
    <w:name w:val="WW8Num14z0"/>
    <w:qFormat/>
    <w:rPr>
      <w:b w:val="0"/>
    </w:rPr>
  </w:style>
  <w:style w:type="character" w:styleId="Numerwiersza">
    <w:name w:val="line number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7F65"/>
    <w:pPr>
      <w:tabs>
        <w:tab w:val="center" w:pos="4252"/>
        <w:tab w:val="right" w:pos="8504"/>
      </w:tabs>
    </w:pPr>
  </w:style>
  <w:style w:type="paragraph" w:styleId="Tekstpodstawowy">
    <w:name w:val="Body Text"/>
    <w:basedOn w:val="Normalny"/>
    <w:uiPriority w:val="1"/>
    <w:qFormat/>
    <w:rsid w:val="009C276E"/>
    <w:pPr>
      <w:jc w:val="center"/>
    </w:pPr>
    <w:rPr>
      <w:color w:val="FFFFFF" w:themeColor="background1"/>
      <w:sz w:val="24"/>
      <w:szCs w:val="24"/>
      <w:lang w:val="fr-C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625758"/>
    <w:pPr>
      <w:jc w:val="right"/>
    </w:pPr>
    <w:rPr>
      <w:sz w:val="20"/>
      <w:szCs w:val="20"/>
      <w:lang w:val="es-ES"/>
    </w:rPr>
  </w:style>
  <w:style w:type="paragraph" w:styleId="Tytu">
    <w:name w:val="Title"/>
    <w:basedOn w:val="Normalny"/>
    <w:link w:val="TytuZnak"/>
    <w:uiPriority w:val="1"/>
    <w:qFormat/>
    <w:rsid w:val="00C66639"/>
    <w:pPr>
      <w:spacing w:before="44"/>
      <w:ind w:left="2774" w:right="279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C66639"/>
    <w:pPr>
      <w:ind w:left="2697" w:hanging="359"/>
    </w:pPr>
  </w:style>
  <w:style w:type="paragraph" w:customStyle="1" w:styleId="Tabela">
    <w:name w:val="Tabela"/>
    <w:basedOn w:val="Normalny"/>
    <w:uiPriority w:val="1"/>
    <w:qFormat/>
    <w:rsid w:val="00C66639"/>
  </w:style>
  <w:style w:type="paragraph" w:styleId="Stopka">
    <w:name w:val="footer"/>
    <w:basedOn w:val="Normalny"/>
    <w:link w:val="StopkaZnak"/>
    <w:uiPriority w:val="99"/>
    <w:unhideWhenUsed/>
    <w:rsid w:val="00EE7F65"/>
    <w:pPr>
      <w:tabs>
        <w:tab w:val="center" w:pos="4252"/>
        <w:tab w:val="right" w:pos="8504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E7F65"/>
    <w:rPr>
      <w:rFonts w:ascii="Tahoma" w:hAnsi="Tahoma" w:cs="Tahoma"/>
      <w:sz w:val="16"/>
      <w:szCs w:val="16"/>
    </w:rPr>
  </w:style>
  <w:style w:type="paragraph" w:customStyle="1" w:styleId="wptableheader">
    <w:name w:val="wp_table_header"/>
    <w:basedOn w:val="Normalny"/>
    <w:qFormat/>
    <w:rsid w:val="00EE7EED"/>
    <w:pPr>
      <w:widowControl/>
      <w:spacing w:after="80"/>
      <w:jc w:val="both"/>
    </w:pPr>
    <w:rPr>
      <w:rFonts w:eastAsia="Times New Roman"/>
      <w:b/>
      <w:szCs w:val="20"/>
      <w:lang w:val="fr-FR" w:eastAsia="de-DE"/>
    </w:rPr>
  </w:style>
  <w:style w:type="paragraph" w:customStyle="1" w:styleId="caption11">
    <w:name w:val="caption11"/>
    <w:basedOn w:val="Normalny"/>
    <w:next w:val="Normalny"/>
    <w:uiPriority w:val="35"/>
    <w:unhideWhenUsed/>
    <w:qFormat/>
    <w:rsid w:val="00E4431C"/>
    <w:pPr>
      <w:widowControl/>
      <w:spacing w:after="200"/>
      <w:jc w:val="both"/>
    </w:pPr>
    <w:rPr>
      <w:rFonts w:eastAsiaTheme="minorEastAsia" w:cstheme="minorBidi"/>
      <w:i/>
      <w:iCs/>
      <w:color w:val="1F497D" w:themeColor="text2"/>
      <w:sz w:val="18"/>
      <w:szCs w:val="18"/>
      <w:lang w:val="en-US" w:eastAsia="ja-JP"/>
    </w:rPr>
  </w:style>
  <w:style w:type="paragraph" w:customStyle="1" w:styleId="BodyCopy">
    <w:name w:val="Body Copy"/>
    <w:basedOn w:val="Normalny"/>
    <w:qFormat/>
    <w:rsid w:val="00A47952"/>
    <w:pPr>
      <w:widowControl/>
    </w:pPr>
    <w:rPr>
      <w:rFonts w:ascii="Segoe Condensed" w:eastAsia="Segoe Condensed" w:hAnsi="Segoe Condensed"/>
      <w:spacing w:val="8"/>
      <w:sz w:val="16"/>
      <w:lang w:val="en-US"/>
    </w:rPr>
  </w:style>
  <w:style w:type="paragraph" w:customStyle="1" w:styleId="MinutesandAgendaTitles">
    <w:name w:val="Minutes and Agenda Titles"/>
    <w:basedOn w:val="Normalny"/>
    <w:qFormat/>
    <w:rsid w:val="00A47952"/>
    <w:pPr>
      <w:widowControl/>
    </w:pPr>
    <w:rPr>
      <w:rFonts w:ascii="Segoe Condensed" w:eastAsia="Segoe Condensed" w:hAnsi="Segoe Condensed"/>
      <w:b/>
      <w:color w:val="FFFFFF"/>
      <w:spacing w:val="8"/>
      <w:sz w:val="20"/>
      <w:lang w:val="en-US"/>
    </w:rPr>
  </w:style>
  <w:style w:type="paragraph" w:styleId="NormalnyWeb">
    <w:name w:val="Normal (Web)"/>
    <w:basedOn w:val="Normalny"/>
    <w:uiPriority w:val="99"/>
    <w:semiHidden/>
    <w:unhideWhenUsed/>
    <w:qFormat/>
    <w:rsid w:val="00C83DF5"/>
    <w:pPr>
      <w:widowControl/>
      <w:spacing w:beforeAutospacing="1" w:afterAutospacing="1"/>
    </w:pPr>
    <w:rPr>
      <w:rFonts w:eastAsia="Times New Roman"/>
      <w:sz w:val="24"/>
      <w:szCs w:val="24"/>
      <w:lang w:val="es-ES" w:eastAsia="es-ES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440DB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57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57B2"/>
    <w:rPr>
      <w:b/>
      <w:bCs/>
    </w:rPr>
  </w:style>
  <w:style w:type="paragraph" w:styleId="Bezodstpw">
    <w:name w:val="No Spacing"/>
    <w:link w:val="BezodstpwZnak"/>
    <w:uiPriority w:val="1"/>
    <w:qFormat/>
    <w:rsid w:val="00F54B60"/>
    <w:rPr>
      <w:rFonts w:ascii="Calibri" w:eastAsiaTheme="minorEastAsia" w:hAnsi="Calibri"/>
      <w:lang w:val="es-ES"/>
    </w:rPr>
  </w:style>
  <w:style w:type="paragraph" w:customStyle="1" w:styleId="CoverPage">
    <w:name w:val="Cover Page"/>
    <w:basedOn w:val="Normalny"/>
    <w:uiPriority w:val="1"/>
    <w:qFormat/>
    <w:rsid w:val="003D6717"/>
    <w:pPr>
      <w:jc w:val="center"/>
    </w:pPr>
    <w:rPr>
      <w:rFonts w:ascii="Arial" w:hAnsi="Arial"/>
      <w:b/>
      <w:sz w:val="44"/>
      <w:szCs w:val="32"/>
    </w:rPr>
  </w:style>
  <w:style w:type="paragraph" w:customStyle="1" w:styleId="indexheading1">
    <w:name w:val="index heading1"/>
    <w:basedOn w:val="Nagwek"/>
    <w:qFormat/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634DB3"/>
    <w:pPr>
      <w:widowControl/>
      <w:numPr>
        <w:numId w:val="0"/>
      </w:numPr>
      <w:spacing w:after="0" w:line="276" w:lineRule="auto"/>
      <w:ind w:left="714" w:hanging="357"/>
      <w:outlineLvl w:val="9"/>
    </w:pPr>
    <w:rPr>
      <w:rFonts w:asciiTheme="majorHAnsi" w:hAnsiTheme="majorHAnsi" w:cstheme="majorBidi"/>
      <w:color w:val="365F91" w:themeColor="accent1" w:themeShade="BF"/>
      <w:lang w:val="es-ES"/>
    </w:rPr>
  </w:style>
  <w:style w:type="paragraph" w:styleId="Spistreci1">
    <w:name w:val="toc 1"/>
    <w:basedOn w:val="Normalny"/>
    <w:next w:val="Normalny"/>
    <w:autoRedefine/>
    <w:uiPriority w:val="39"/>
    <w:unhideWhenUsed/>
    <w:rsid w:val="00634D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34DB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34DB3"/>
    <w:pPr>
      <w:spacing w:after="100"/>
      <w:ind w:left="440"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C1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customStyle="1" w:styleId="Zawartoramki">
    <w:name w:val="Zawartość ramki"/>
    <w:basedOn w:val="Normalny"/>
    <w:qFormat/>
  </w:style>
  <w:style w:type="numbering" w:customStyle="1" w:styleId="WW8Num14">
    <w:name w:val="WW8Num14"/>
    <w:qFormat/>
  </w:style>
  <w:style w:type="table" w:customStyle="1" w:styleId="TableNormal">
    <w:name w:val="Table Normal"/>
    <w:uiPriority w:val="2"/>
    <w:semiHidden/>
    <w:unhideWhenUsed/>
    <w:qFormat/>
    <w:rsid w:val="00C6663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4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3akcent3">
    <w:name w:val="Medium Grid 3 Accent 3"/>
    <w:basedOn w:val="Standardowy"/>
    <w:uiPriority w:val="69"/>
    <w:rsid w:val="00A47952"/>
    <w:rPr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Tabela-Siatka1">
    <w:name w:val="Tabela - Siatka1"/>
    <w:basedOn w:val="Standardowy"/>
    <w:uiPriority w:val="59"/>
    <w:rsid w:val="00DE2826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373B2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BCCD8B26AE1248A38E83DACEA5627B" ma:contentTypeVersion="12" ma:contentTypeDescription="Utwórz nowy dokument." ma:contentTypeScope="" ma:versionID="0a1186c2df25e6949ff2d1eed8d22ba7">
  <xsd:schema xmlns:xsd="http://www.w3.org/2001/XMLSchema" xmlns:xs="http://www.w3.org/2001/XMLSchema" xmlns:p="http://schemas.microsoft.com/office/2006/metadata/properties" xmlns:ns3="44e29baa-d66e-4e48-964a-f41cf8327aaf" xmlns:ns4="ed0190e9-1d31-49a4-8816-0b273127a1b7" targetNamespace="http://schemas.microsoft.com/office/2006/metadata/properties" ma:root="true" ma:fieldsID="77605fe9d87534862cd77c6874f0bf01" ns3:_="" ns4:_="">
    <xsd:import namespace="44e29baa-d66e-4e48-964a-f41cf8327aaf"/>
    <xsd:import namespace="ed0190e9-1d31-49a4-8816-0b273127a1b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29baa-d66e-4e48-964a-f41cf8327a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190e9-1d31-49a4-8816-0b273127a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6CC01-C0C5-47EC-A1D7-0BDF9960A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4F20CE-F4CC-4BF3-8EB3-C0CB32ADB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8BD86-D3B7-45E8-9020-57629C896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29baa-d66e-4e48-964a-f41cf8327aaf"/>
    <ds:schemaRef ds:uri="ed0190e9-1d31-49a4-8816-0b273127a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39F6F-754C-43DA-B50D-DA4AE305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6</Pages>
  <Words>4121</Words>
  <Characters>24729</Characters>
  <Application>Microsoft Office Word</Application>
  <DocSecurity>0</DocSecurity>
  <Lines>206</Lines>
  <Paragraphs>57</Paragraphs>
  <ScaleCrop>false</ScaleCrop>
  <Company/>
  <LinksUpToDate>false</LinksUpToDate>
  <CharactersWithSpaces>28793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mall-cbrn MP</dc:creator>
  <dc:description/>
  <cp:lastModifiedBy>792798</cp:lastModifiedBy>
  <cp:revision>33</cp:revision>
  <dcterms:created xsi:type="dcterms:W3CDTF">2024-01-24T10:22:00Z</dcterms:created>
  <dcterms:modified xsi:type="dcterms:W3CDTF">2024-10-01T08:03:00Z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0x010100B0BCCD8B26AE1248A38E83DACEA5627B</vt:lpwstr>
  </property>
  <property fmtid="{D5CDD505-2E9C-101B-9397-08002B2CF9AE}" pid="3" name="Created">
    <vt:filetime>2013-12-09T00:00:00Z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2021-04-21T00:00:00Z</vt:filetime>
  </property>
</Properties>
</file>