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0E27E2" w14:textId="77777777" w:rsidR="008F19E3" w:rsidRPr="008A6177" w:rsidRDefault="008F19E3" w:rsidP="008F19E3">
      <w:pPr>
        <w:jc w:val="both"/>
        <w:rPr>
          <w:b/>
        </w:rPr>
      </w:pPr>
      <w:r w:rsidRPr="008A6177">
        <w:rPr>
          <w:b/>
        </w:rPr>
        <w:t xml:space="preserve">Zamawiający: </w:t>
      </w:r>
    </w:p>
    <w:p w14:paraId="523C0E48" w14:textId="77777777" w:rsidR="008F19E3" w:rsidRPr="008A6177" w:rsidRDefault="008F19E3" w:rsidP="008F19E3">
      <w:pPr>
        <w:jc w:val="both"/>
      </w:pPr>
      <w:r w:rsidRPr="008A6177">
        <w:t>Zakład Wodociągów i Kanalizacji Spółka z ograniczoną odpowiedzialnością w Świnoujściu,        z siedzibą w Świnoujściu, ul. Kołłątaja 4, 72-600 Świnoujście, zarejestrowana w Rejestrze Przedsiębiorców Krajowego Rejestru Sądowego prowadzonego przez Sąd Rejonowy Szczecin-Centrum w Szczecinie XIII Wydział Gospodarczy KRS pod numerem 0000139551, o kapitale zakładowym w kwocie 99.700.200,00 zł, NIP 855-00-24-412, REGON 810 561 303.</w:t>
      </w:r>
    </w:p>
    <w:p w14:paraId="038D25C7" w14:textId="77777777" w:rsidR="00FF0B3F" w:rsidRPr="008A6177" w:rsidRDefault="00FF0B3F" w:rsidP="00FF0B3F">
      <w:pPr>
        <w:pStyle w:val="Stopka"/>
        <w:rPr>
          <w:rFonts w:cs="Arial"/>
          <w:sz w:val="22"/>
          <w:szCs w:val="22"/>
        </w:rPr>
      </w:pPr>
    </w:p>
    <w:p w14:paraId="58EEFC89" w14:textId="77777777" w:rsidR="00FF0B3F" w:rsidRPr="008A6177" w:rsidRDefault="00FF0B3F" w:rsidP="00FF0B3F"/>
    <w:p w14:paraId="635B0B47" w14:textId="77777777" w:rsidR="00FF0B3F" w:rsidRPr="008A6177" w:rsidRDefault="00FF0B3F" w:rsidP="00FF0B3F"/>
    <w:p w14:paraId="36CC9822" w14:textId="77777777" w:rsidR="00FF0B3F" w:rsidRPr="008A6177" w:rsidRDefault="00FF0B3F" w:rsidP="00FF0B3F"/>
    <w:p w14:paraId="61F5150F" w14:textId="77777777" w:rsidR="00FF0B3F" w:rsidRPr="008A6177" w:rsidRDefault="00FF0B3F" w:rsidP="00FF0B3F"/>
    <w:p w14:paraId="3577352E" w14:textId="77777777" w:rsidR="00FF0B3F" w:rsidRPr="008A6177" w:rsidRDefault="00FF0B3F" w:rsidP="00FF0B3F">
      <w:pPr>
        <w:rPr>
          <w:b/>
        </w:rPr>
      </w:pPr>
    </w:p>
    <w:p w14:paraId="393FFD61" w14:textId="77777777" w:rsidR="00FF0B3F" w:rsidRPr="008A6177" w:rsidRDefault="00FF0B3F" w:rsidP="00FF0B3F">
      <w:pPr>
        <w:rPr>
          <w:b/>
        </w:rPr>
      </w:pPr>
    </w:p>
    <w:p w14:paraId="66E839A5" w14:textId="77777777" w:rsidR="00FF0B3F" w:rsidRPr="008A6177" w:rsidRDefault="00FF0B3F" w:rsidP="00FF0B3F">
      <w:pPr>
        <w:rPr>
          <w:b/>
        </w:rPr>
      </w:pPr>
    </w:p>
    <w:p w14:paraId="75F84CC0" w14:textId="77777777" w:rsidR="00FF0B3F" w:rsidRPr="008A6177" w:rsidRDefault="00FF0B3F" w:rsidP="00FF0B3F">
      <w:pPr>
        <w:rPr>
          <w:b/>
        </w:rPr>
      </w:pPr>
      <w:r w:rsidRPr="008A6177">
        <w:rPr>
          <w:b/>
        </w:rPr>
        <w:t>SPECYFIKACJA ISTOTNYCH WARUNKÓW ZAMÓWIENIA</w:t>
      </w:r>
    </w:p>
    <w:p w14:paraId="51A54B79" w14:textId="77777777" w:rsidR="00FF0B3F" w:rsidRPr="008A6177" w:rsidRDefault="00FF0B3F" w:rsidP="00FF0B3F"/>
    <w:p w14:paraId="4D4D462F" w14:textId="77777777" w:rsidR="00FF0B3F" w:rsidRPr="008A6177" w:rsidRDefault="00FF0B3F" w:rsidP="00FF0B3F"/>
    <w:p w14:paraId="288A6220" w14:textId="00E86393" w:rsidR="00FF0B3F" w:rsidRPr="008A6177" w:rsidRDefault="00FF0B3F" w:rsidP="00FF0B3F">
      <w:pPr>
        <w:jc w:val="both"/>
      </w:pPr>
      <w:r w:rsidRPr="008A6177">
        <w:t xml:space="preserve">w postępowaniu prowadzonym w trybie przetargu </w:t>
      </w:r>
      <w:r w:rsidR="00C70F00" w:rsidRPr="008A6177">
        <w:t xml:space="preserve">nieograniczonego </w:t>
      </w:r>
      <w:r w:rsidRPr="008A6177">
        <w:t xml:space="preserve">w oparciu o „Regulamin Wewnętrzny w sprawie zasad, form i trybu udzielania zamówień na wykonanie robót budowlanych, dostaw i usług” na udzielenie zamówienia pn.: </w:t>
      </w:r>
    </w:p>
    <w:p w14:paraId="5FE3326D" w14:textId="77777777" w:rsidR="00FF0B3F" w:rsidRPr="008A6177" w:rsidRDefault="00FF0B3F" w:rsidP="00FF0B3F"/>
    <w:p w14:paraId="2A126068" w14:textId="77777777" w:rsidR="00FF0B3F" w:rsidRPr="008A6177" w:rsidRDefault="00FF0B3F" w:rsidP="00FF0B3F"/>
    <w:p w14:paraId="1E094356" w14:textId="77777777" w:rsidR="00FF0B3F" w:rsidRPr="008A6177" w:rsidRDefault="00FF0B3F" w:rsidP="00FF0B3F"/>
    <w:p w14:paraId="6468EDA4" w14:textId="77777777" w:rsidR="00FF0B3F" w:rsidRPr="008A6177" w:rsidRDefault="00FF0B3F" w:rsidP="001335D1">
      <w:pPr>
        <w:rPr>
          <w:b/>
          <w:bCs/>
        </w:rPr>
      </w:pPr>
    </w:p>
    <w:p w14:paraId="28719DA6" w14:textId="2EE9ABB6" w:rsidR="00FF0B3F" w:rsidRPr="008A6177" w:rsidRDefault="008F4B7E" w:rsidP="001335D1">
      <w:bookmarkStart w:id="0" w:name="_Hlk1037379"/>
      <w:r w:rsidRPr="008A6177">
        <w:rPr>
          <w:b/>
          <w:bCs/>
          <w:sz w:val="24"/>
          <w:szCs w:val="24"/>
        </w:rPr>
        <w:t>„</w:t>
      </w:r>
      <w:r w:rsidR="001335D1" w:rsidRPr="008A6177">
        <w:rPr>
          <w:b/>
          <w:bCs/>
          <w:spacing w:val="-7"/>
        </w:rPr>
        <w:t xml:space="preserve">Wykonanie okresowej pięcioletniej kontroli stanu technicznego </w:t>
      </w:r>
      <w:r w:rsidR="001335D1" w:rsidRPr="008A6177">
        <w:rPr>
          <w:b/>
          <w:bCs/>
        </w:rPr>
        <w:t xml:space="preserve">obiektów budowlanych zarządzanych przez Zakład Wodociągów i Kanalizacji  Sp. z o.o. w Świnoujściu </w:t>
      </w:r>
      <w:r w:rsidRPr="008A6177">
        <w:rPr>
          <w:b/>
          <w:sz w:val="24"/>
          <w:szCs w:val="24"/>
        </w:rPr>
        <w:t>”</w:t>
      </w:r>
      <w:bookmarkEnd w:id="0"/>
    </w:p>
    <w:p w14:paraId="29B9A074" w14:textId="77777777" w:rsidR="00FF0B3F" w:rsidRPr="008A6177" w:rsidRDefault="00FF0B3F" w:rsidP="00FF0B3F"/>
    <w:p w14:paraId="514D4FFE" w14:textId="77777777" w:rsidR="00FF0B3F" w:rsidRPr="008A6177" w:rsidRDefault="00FF0B3F" w:rsidP="00FF0B3F"/>
    <w:p w14:paraId="1E02928D" w14:textId="77777777" w:rsidR="00FF0B3F" w:rsidRPr="008A6177" w:rsidRDefault="00FF0B3F" w:rsidP="00FF0B3F"/>
    <w:p w14:paraId="63BCE571" w14:textId="77777777" w:rsidR="00FF0B3F" w:rsidRPr="008A6177" w:rsidRDefault="00FF0B3F" w:rsidP="00FF0B3F"/>
    <w:p w14:paraId="60BAFF0F" w14:textId="77777777" w:rsidR="00FF0B3F" w:rsidRPr="008A6177" w:rsidRDefault="00FF0B3F" w:rsidP="00FF0B3F"/>
    <w:p w14:paraId="00D7C895" w14:textId="77777777" w:rsidR="00FF0B3F" w:rsidRPr="008A6177" w:rsidRDefault="00FF0B3F" w:rsidP="00FF0B3F">
      <w:r w:rsidRPr="008A6177">
        <w:t>ZATWIERDZAM:</w:t>
      </w:r>
    </w:p>
    <w:p w14:paraId="71369F58" w14:textId="77777777" w:rsidR="00FF0B3F" w:rsidRPr="008A6177" w:rsidRDefault="00FF0B3F" w:rsidP="00FF0B3F"/>
    <w:p w14:paraId="578BDB0B" w14:textId="77777777" w:rsidR="00FF0B3F" w:rsidRPr="008A6177" w:rsidRDefault="00FF0B3F" w:rsidP="00FF0B3F"/>
    <w:p w14:paraId="7C3E5194" w14:textId="77777777" w:rsidR="00FF0B3F" w:rsidRPr="008A6177" w:rsidRDefault="00FF0B3F" w:rsidP="00FF0B3F"/>
    <w:p w14:paraId="7DCC9738" w14:textId="77777777" w:rsidR="00FF0B3F" w:rsidRPr="008A6177" w:rsidRDefault="00FF0B3F" w:rsidP="00FF0B3F"/>
    <w:p w14:paraId="2CD2344F" w14:textId="77777777" w:rsidR="00FF0B3F" w:rsidRPr="008A6177" w:rsidRDefault="00FF0B3F" w:rsidP="00FF0B3F"/>
    <w:p w14:paraId="172D8302" w14:textId="77777777" w:rsidR="00FF0B3F" w:rsidRPr="008A6177" w:rsidRDefault="00FF0B3F" w:rsidP="00FF0B3F"/>
    <w:p w14:paraId="4807A211" w14:textId="77777777" w:rsidR="00FF0B3F" w:rsidRPr="008A6177" w:rsidRDefault="00FF0B3F" w:rsidP="00FF0B3F"/>
    <w:p w14:paraId="67E144CF" w14:textId="77777777" w:rsidR="00FF0B3F" w:rsidRPr="008A6177" w:rsidRDefault="00FF0B3F" w:rsidP="00FF0B3F"/>
    <w:p w14:paraId="1DF6A8A8" w14:textId="77777777" w:rsidR="00FF0B3F" w:rsidRPr="008A6177" w:rsidRDefault="00FF0B3F" w:rsidP="00321FFF">
      <w:pPr>
        <w:jc w:val="both"/>
      </w:pPr>
    </w:p>
    <w:p w14:paraId="1AB10595" w14:textId="65C5C442" w:rsidR="00FF0B3F" w:rsidRPr="008A6177" w:rsidRDefault="00FF0B3F" w:rsidP="00FF0B3F">
      <w:pPr>
        <w:rPr>
          <w:bCs/>
        </w:rPr>
      </w:pPr>
      <w:r w:rsidRPr="008A6177">
        <w:rPr>
          <w:bCs/>
        </w:rPr>
        <w:t xml:space="preserve">Świnoujście,  </w:t>
      </w:r>
      <w:r w:rsidR="009763EB">
        <w:rPr>
          <w:bCs/>
        </w:rPr>
        <w:t>wrzes</w:t>
      </w:r>
      <w:r w:rsidR="007F22E6" w:rsidRPr="008A6177">
        <w:rPr>
          <w:bCs/>
        </w:rPr>
        <w:t>ień</w:t>
      </w:r>
      <w:r w:rsidRPr="008A6177">
        <w:rPr>
          <w:bCs/>
        </w:rPr>
        <w:t xml:space="preserve"> 20</w:t>
      </w:r>
      <w:r w:rsidR="008F19E3" w:rsidRPr="008A6177">
        <w:rPr>
          <w:bCs/>
        </w:rPr>
        <w:t>2</w:t>
      </w:r>
      <w:r w:rsidR="007F22E6" w:rsidRPr="008A6177">
        <w:rPr>
          <w:bCs/>
        </w:rPr>
        <w:t>4</w:t>
      </w:r>
      <w:r w:rsidRPr="008A6177">
        <w:rPr>
          <w:bCs/>
        </w:rPr>
        <w:t>r.</w:t>
      </w:r>
    </w:p>
    <w:p w14:paraId="142FE2B9" w14:textId="77777777" w:rsidR="00FF0B3F" w:rsidRPr="008A6177" w:rsidRDefault="00FF0B3F" w:rsidP="00FF0B3F">
      <w:pPr>
        <w:rPr>
          <w:b/>
        </w:rPr>
      </w:pPr>
      <w:r w:rsidRPr="008A6177">
        <w:rPr>
          <w:b/>
        </w:rPr>
        <w:br w:type="page"/>
      </w:r>
    </w:p>
    <w:p w14:paraId="0C199286" w14:textId="77777777" w:rsidR="00FF0B3F" w:rsidRPr="008A6177" w:rsidRDefault="00FF0B3F" w:rsidP="00FF0B3F">
      <w:pPr>
        <w:rPr>
          <w:b/>
        </w:rPr>
      </w:pPr>
    </w:p>
    <w:p w14:paraId="4C16E4D0" w14:textId="77777777" w:rsidR="00FF0B3F" w:rsidRPr="008A6177" w:rsidRDefault="00FF0B3F" w:rsidP="00FF0B3F">
      <w:pPr>
        <w:rPr>
          <w:b/>
        </w:rPr>
      </w:pPr>
    </w:p>
    <w:p w14:paraId="2554DA01" w14:textId="77777777" w:rsidR="00FF0B3F" w:rsidRPr="008A6177" w:rsidRDefault="00FF0B3F" w:rsidP="00FF0B3F">
      <w:pPr>
        <w:rPr>
          <w:b/>
        </w:rPr>
      </w:pPr>
    </w:p>
    <w:p w14:paraId="433C150E" w14:textId="77777777" w:rsidR="00FF0B3F" w:rsidRPr="008A6177" w:rsidRDefault="00FF0B3F" w:rsidP="00FF0B3F">
      <w:pPr>
        <w:jc w:val="left"/>
        <w:rPr>
          <w:b/>
        </w:rPr>
      </w:pPr>
      <w:r w:rsidRPr="008A6177">
        <w:rPr>
          <w:b/>
        </w:rPr>
        <w:t>SPECYFIKACJA ISTOTNYCH WARUNKÓW ZAMÓWIENIA zawiera:</w:t>
      </w:r>
    </w:p>
    <w:p w14:paraId="730098DE" w14:textId="77777777" w:rsidR="00FF0B3F" w:rsidRPr="008A6177" w:rsidRDefault="00FF0B3F" w:rsidP="00FF0B3F">
      <w:pPr>
        <w:jc w:val="left"/>
        <w:rPr>
          <w:b/>
        </w:rPr>
      </w:pPr>
    </w:p>
    <w:p w14:paraId="78F5743B" w14:textId="77777777" w:rsidR="00FF0B3F" w:rsidRPr="008A6177" w:rsidRDefault="00FF0B3F" w:rsidP="00FF0B3F">
      <w:pPr>
        <w:jc w:val="left"/>
        <w:rPr>
          <w:b/>
        </w:rPr>
      </w:pPr>
    </w:p>
    <w:p w14:paraId="7B78F7BD" w14:textId="77777777" w:rsidR="00FF0B3F" w:rsidRPr="008A6177" w:rsidRDefault="00FF0B3F" w:rsidP="00FF0B3F">
      <w:pPr>
        <w:jc w:val="left"/>
        <w:rPr>
          <w:b/>
        </w:rPr>
      </w:pPr>
      <w:r w:rsidRPr="008A6177">
        <w:rPr>
          <w:b/>
        </w:rPr>
        <w:t>Rozdział I</w:t>
      </w:r>
      <w:r w:rsidRPr="008A6177">
        <w:rPr>
          <w:b/>
        </w:rPr>
        <w:tab/>
        <w:t>Instrukcja dla Wykonawców</w:t>
      </w:r>
    </w:p>
    <w:p w14:paraId="6AC4F4AF" w14:textId="77777777" w:rsidR="00FF0B3F" w:rsidRPr="008A6177" w:rsidRDefault="00FF0B3F" w:rsidP="00FF0B3F">
      <w:pPr>
        <w:jc w:val="left"/>
        <w:rPr>
          <w:b/>
        </w:rPr>
      </w:pPr>
    </w:p>
    <w:p w14:paraId="20EBD47D" w14:textId="77777777" w:rsidR="00FF0B3F" w:rsidRPr="008A6177" w:rsidRDefault="00FF0B3F" w:rsidP="00FF0B3F">
      <w:pPr>
        <w:jc w:val="left"/>
        <w:rPr>
          <w:b/>
        </w:rPr>
      </w:pPr>
      <w:r w:rsidRPr="008A6177">
        <w:rPr>
          <w:b/>
        </w:rPr>
        <w:t>Rozdział II</w:t>
      </w:r>
      <w:r w:rsidRPr="008A6177">
        <w:rPr>
          <w:b/>
        </w:rPr>
        <w:tab/>
        <w:t>Formularz Oferty i Formularze załączników do Oferty:</w:t>
      </w:r>
    </w:p>
    <w:p w14:paraId="12437D14" w14:textId="77777777" w:rsidR="00FF0B3F" w:rsidRPr="008A6177" w:rsidRDefault="00FF0B3F" w:rsidP="00FF0B3F">
      <w:pPr>
        <w:jc w:val="left"/>
        <w:rPr>
          <w:b/>
        </w:rPr>
      </w:pPr>
    </w:p>
    <w:p w14:paraId="42222E8C" w14:textId="77777777" w:rsidR="00FF0B3F" w:rsidRPr="008A6177" w:rsidRDefault="00FF0B3F" w:rsidP="00FF0B3F">
      <w:pPr>
        <w:rPr>
          <w:b/>
        </w:rPr>
      </w:pPr>
    </w:p>
    <w:p w14:paraId="3460993C" w14:textId="77777777" w:rsidR="00FF0B3F" w:rsidRPr="008A6177" w:rsidRDefault="00FF0B3F" w:rsidP="00FF0B3F">
      <w:pPr>
        <w:rPr>
          <w:b/>
        </w:rPr>
      </w:pPr>
    </w:p>
    <w:p w14:paraId="1220973C" w14:textId="45D571CE" w:rsidR="00152112" w:rsidRPr="008A6177" w:rsidRDefault="00152112" w:rsidP="00152112">
      <w:pPr>
        <w:spacing w:after="120"/>
        <w:jc w:val="both"/>
        <w:rPr>
          <w:b/>
        </w:rPr>
      </w:pPr>
      <w:r w:rsidRPr="008A6177">
        <w:rPr>
          <w:b/>
        </w:rPr>
        <w:t>Wykaz załączników do SIWZ:</w:t>
      </w:r>
    </w:p>
    <w:p w14:paraId="07569352" w14:textId="42572AB1" w:rsidR="00152112" w:rsidRPr="008A6177" w:rsidRDefault="00152112" w:rsidP="00152112">
      <w:pPr>
        <w:ind w:left="142" w:hanging="142"/>
        <w:jc w:val="both"/>
      </w:pPr>
      <w:r w:rsidRPr="008A6177">
        <w:t>-</w:t>
      </w:r>
      <w:r w:rsidRPr="008A6177">
        <w:rPr>
          <w:b/>
        </w:rPr>
        <w:t xml:space="preserve"> załącznik nr 1 </w:t>
      </w:r>
      <w:r w:rsidRPr="008A6177">
        <w:t>- zestawienie oraz dane charakterystyczne budynków objętych kontrolą,</w:t>
      </w:r>
    </w:p>
    <w:p w14:paraId="1451D070" w14:textId="77777777" w:rsidR="00152112" w:rsidRPr="008A6177" w:rsidRDefault="00152112" w:rsidP="00152112">
      <w:pPr>
        <w:ind w:left="142" w:hanging="142"/>
        <w:jc w:val="both"/>
        <w:rPr>
          <w:b/>
          <w:bCs/>
        </w:rPr>
      </w:pPr>
    </w:p>
    <w:p w14:paraId="61C0C4A0" w14:textId="1EC3E209" w:rsidR="00152112" w:rsidRPr="008A6177" w:rsidRDefault="00152112" w:rsidP="00152112">
      <w:pPr>
        <w:ind w:left="142" w:hanging="142"/>
        <w:jc w:val="both"/>
        <w:rPr>
          <w:b/>
          <w:bCs/>
        </w:rPr>
      </w:pPr>
      <w:r w:rsidRPr="008A6177">
        <w:rPr>
          <w:b/>
          <w:bCs/>
        </w:rPr>
        <w:t>Wykaz załączników do oferty:</w:t>
      </w:r>
    </w:p>
    <w:p w14:paraId="026D3F90" w14:textId="0987B40B" w:rsidR="00152112" w:rsidRPr="008A6177" w:rsidRDefault="00152112" w:rsidP="00152112">
      <w:pPr>
        <w:jc w:val="both"/>
      </w:pPr>
      <w:r w:rsidRPr="008A6177">
        <w:rPr>
          <w:b/>
        </w:rPr>
        <w:t xml:space="preserve">załącznik nr 1 </w:t>
      </w:r>
      <w:r w:rsidRPr="008A6177">
        <w:t>- oświadczenie o spełnieniu warunków udziału w postępowaniu,</w:t>
      </w:r>
    </w:p>
    <w:p w14:paraId="342C1C07" w14:textId="09DBBE07" w:rsidR="00152112" w:rsidRPr="008A6177" w:rsidRDefault="00152112" w:rsidP="00152112">
      <w:pPr>
        <w:spacing w:after="23" w:line="240" w:lineRule="auto"/>
        <w:jc w:val="both"/>
      </w:pPr>
      <w:r w:rsidRPr="008A6177">
        <w:rPr>
          <w:b/>
        </w:rPr>
        <w:t xml:space="preserve">załącznik nr 2 </w:t>
      </w:r>
      <w:r w:rsidRPr="008A6177">
        <w:t>- projekt umowy,</w:t>
      </w:r>
    </w:p>
    <w:p w14:paraId="2C3C049A" w14:textId="36BBE412" w:rsidR="00152112" w:rsidRPr="008A6177" w:rsidRDefault="00152112" w:rsidP="00152112">
      <w:pPr>
        <w:spacing w:after="23" w:line="240" w:lineRule="auto"/>
        <w:jc w:val="both"/>
      </w:pPr>
      <w:r w:rsidRPr="008A6177">
        <w:rPr>
          <w:b/>
          <w:bCs/>
        </w:rPr>
        <w:t xml:space="preserve">załącznik nr 3 </w:t>
      </w:r>
      <w:r w:rsidRPr="008A6177">
        <w:t xml:space="preserve">- </w:t>
      </w:r>
      <w:r w:rsidR="00841D9D" w:rsidRPr="008A6177">
        <w:t>wykaz z określeniem części zamówienia, które wykonawca zamierza powierzyć    podwykonawcom lub oświadczenie Wykonawcy o wykonaniu zamówienia własnymi    siłami</w:t>
      </w:r>
    </w:p>
    <w:p w14:paraId="1B3C1289" w14:textId="5B195601" w:rsidR="00152112" w:rsidRPr="008A6177" w:rsidRDefault="00152112" w:rsidP="00841D9D">
      <w:pPr>
        <w:snapToGrid w:val="0"/>
        <w:spacing w:after="23" w:line="240" w:lineRule="auto"/>
        <w:jc w:val="both"/>
      </w:pPr>
      <w:r w:rsidRPr="008A6177">
        <w:rPr>
          <w:b/>
        </w:rPr>
        <w:t xml:space="preserve">załącznik nr 4 </w:t>
      </w:r>
      <w:r w:rsidRPr="008A6177">
        <w:t xml:space="preserve">- wykaz osób i podmiotów, które ze strony Wykonawcy będą uczestniczyć                w realizacji zamówienia, </w:t>
      </w:r>
    </w:p>
    <w:p w14:paraId="6A9FE204" w14:textId="2589AFDB" w:rsidR="00152112" w:rsidRPr="008A6177" w:rsidRDefault="00152112" w:rsidP="00841D9D">
      <w:pPr>
        <w:snapToGrid w:val="0"/>
        <w:spacing w:after="23" w:line="240" w:lineRule="auto"/>
        <w:jc w:val="both"/>
      </w:pPr>
      <w:r w:rsidRPr="008A6177">
        <w:rPr>
          <w:b/>
        </w:rPr>
        <w:t xml:space="preserve">załącznik nr  5 </w:t>
      </w:r>
      <w:r w:rsidRPr="008A6177">
        <w:t>- oświadczenie, że osoby, które będą uczestniczyć w realizacji zamówienia</w:t>
      </w:r>
      <w:r w:rsidR="00841D9D" w:rsidRPr="008A6177">
        <w:t xml:space="preserve"> </w:t>
      </w:r>
      <w:r w:rsidRPr="008A6177">
        <w:t xml:space="preserve">posiadają wymagane uprawnienia budowlane, </w:t>
      </w:r>
      <w:r w:rsidRPr="008A6177">
        <w:rPr>
          <w:spacing w:val="-6"/>
        </w:rPr>
        <w:t>uprawnienia</w:t>
      </w:r>
      <w:r w:rsidRPr="008A6177">
        <w:rPr>
          <w:b/>
          <w:bCs/>
          <w:spacing w:val="-6"/>
        </w:rPr>
        <w:t xml:space="preserve"> </w:t>
      </w:r>
      <w:r w:rsidRPr="008A6177">
        <w:rPr>
          <w:spacing w:val="-6"/>
        </w:rPr>
        <w:t>wymagane przy wykonywaniu dozoru nad eksploatacją urządzeń, instalacji oraz sieci gazowych,</w:t>
      </w:r>
      <w:r w:rsidRPr="008A6177">
        <w:t xml:space="preserve"> uprawnienia do dokonywania kontroli stanu technicznego przewodów kominowych, </w:t>
      </w:r>
    </w:p>
    <w:p w14:paraId="6498CAE3" w14:textId="13740D17" w:rsidR="00DC6CE7" w:rsidRPr="008A6177" w:rsidRDefault="00DC6CE7" w:rsidP="00DC6CE7">
      <w:pPr>
        <w:jc w:val="both"/>
      </w:pPr>
      <w:r w:rsidRPr="008A6177">
        <w:rPr>
          <w:b/>
          <w:bCs/>
        </w:rPr>
        <w:t xml:space="preserve">załącznik nr 6 </w:t>
      </w:r>
      <w:r w:rsidRPr="008A6177">
        <w:t xml:space="preserve">- wykaz zrealizowanych przeglądów </w:t>
      </w:r>
    </w:p>
    <w:p w14:paraId="12AEA1E7" w14:textId="7F44A042" w:rsidR="00152112" w:rsidRPr="008A6177" w:rsidRDefault="00152112" w:rsidP="00841D9D">
      <w:pPr>
        <w:spacing w:after="23" w:line="240" w:lineRule="auto"/>
        <w:jc w:val="both"/>
      </w:pPr>
      <w:r w:rsidRPr="008A6177">
        <w:rPr>
          <w:b/>
        </w:rPr>
        <w:t xml:space="preserve">załącznik nr </w:t>
      </w:r>
      <w:r w:rsidR="00DC6CE7" w:rsidRPr="008A6177">
        <w:rPr>
          <w:b/>
        </w:rPr>
        <w:t>7</w:t>
      </w:r>
      <w:r w:rsidRPr="008A6177">
        <w:rPr>
          <w:b/>
        </w:rPr>
        <w:t xml:space="preserve"> – </w:t>
      </w:r>
      <w:r w:rsidRPr="008A6177">
        <w:t xml:space="preserve">oświadczenie że urzędujący członek organu zarządzającego Wykonawcy nie został prawomocnie skazany za przestępstwo popełnione w związku z postępowaniem o udzielenie zamówienia, przestępstwo przeciwko prawom osób wykonujących pracę zarobkową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 </w:t>
      </w:r>
    </w:p>
    <w:p w14:paraId="5085C45A" w14:textId="4FC54474" w:rsidR="00152112" w:rsidRPr="008A6177" w:rsidRDefault="00152112" w:rsidP="00841D9D">
      <w:pPr>
        <w:spacing w:after="23" w:line="240" w:lineRule="auto"/>
        <w:jc w:val="both"/>
      </w:pPr>
      <w:r w:rsidRPr="008A6177">
        <w:rPr>
          <w:b/>
        </w:rPr>
        <w:t xml:space="preserve">załącznik nr </w:t>
      </w:r>
      <w:r w:rsidR="00DC6CE7" w:rsidRPr="008A6177">
        <w:rPr>
          <w:b/>
        </w:rPr>
        <w:t>8</w:t>
      </w:r>
      <w:r w:rsidRPr="008A6177">
        <w:rPr>
          <w:b/>
        </w:rPr>
        <w:t xml:space="preserve"> -</w:t>
      </w:r>
      <w:r w:rsidRPr="008A6177">
        <w:t xml:space="preserve"> oświadczenie, że sąd w stosunku do Wykonawcy ( podmiotu zbiorowego) nie orzekł zakazu ubiegania się o zamówienia, na podstawie przepisów o odpowiedzialności podmiotów zbiorowych za czyny zabronione pod groźbą kary, </w:t>
      </w:r>
    </w:p>
    <w:p w14:paraId="36CA9BB2" w14:textId="74C3CDCF" w:rsidR="00152112" w:rsidRPr="008A6177" w:rsidRDefault="00152112" w:rsidP="00841D9D">
      <w:pPr>
        <w:spacing w:after="23" w:line="240" w:lineRule="auto"/>
        <w:jc w:val="both"/>
      </w:pPr>
      <w:r w:rsidRPr="008A6177">
        <w:rPr>
          <w:b/>
        </w:rPr>
        <w:t xml:space="preserve">załącznik nr </w:t>
      </w:r>
      <w:r w:rsidR="00DC6CE7" w:rsidRPr="008A6177">
        <w:rPr>
          <w:b/>
        </w:rPr>
        <w:t>9</w:t>
      </w:r>
      <w:r w:rsidRPr="008A6177">
        <w:rPr>
          <w:b/>
        </w:rPr>
        <w:t xml:space="preserve"> –</w:t>
      </w:r>
      <w:r w:rsidRPr="008A6177">
        <w:t xml:space="preserve"> oświadczenie, że Wykonawca nie zalega z uiszczaniem podatków, opłat lub składek na ubezpieczenie społeczne lub zdrowotne,</w:t>
      </w:r>
    </w:p>
    <w:p w14:paraId="2511D0CE" w14:textId="65F79DCF" w:rsidR="00152112" w:rsidRPr="008A6177" w:rsidRDefault="00152112" w:rsidP="00152112">
      <w:pPr>
        <w:jc w:val="both"/>
      </w:pPr>
      <w:r w:rsidRPr="008A6177">
        <w:rPr>
          <w:b/>
          <w:bCs/>
        </w:rPr>
        <w:t xml:space="preserve">załącznik nr </w:t>
      </w:r>
      <w:r w:rsidR="00DC6CE7" w:rsidRPr="008A6177">
        <w:rPr>
          <w:b/>
          <w:bCs/>
        </w:rPr>
        <w:t>10</w:t>
      </w:r>
      <w:r w:rsidRPr="008A6177">
        <w:rPr>
          <w:b/>
          <w:bCs/>
        </w:rPr>
        <w:t xml:space="preserve"> </w:t>
      </w:r>
      <w:r w:rsidRPr="008A6177">
        <w:t xml:space="preserve">– oświadczenie, że w stosunku do Wykonawcy </w:t>
      </w:r>
      <w:r w:rsidRPr="008A6177">
        <w:rPr>
          <w:rStyle w:val="markedcontent"/>
        </w:rPr>
        <w:t>nie zachodzą przesłanki wykluczenia z postępowania na podstawie art. 7 ust. 1 ustawy z dnia 13 kwietnia 2022 r. o szczególnych rozwiązaniach w zakresie przeciwdziałania wspieraniu agresji na Ukrainę oraz służących ochronie bezpieczeństwa narodowego (</w:t>
      </w:r>
      <w:r w:rsidR="007B3026" w:rsidRPr="008A6177">
        <w:rPr>
          <w:rStyle w:val="markedcontent"/>
        </w:rPr>
        <w:t xml:space="preserve">t. j. </w:t>
      </w:r>
      <w:r w:rsidR="00A91067" w:rsidRPr="008A6177">
        <w:rPr>
          <w:rStyle w:val="markedcontent"/>
        </w:rPr>
        <w:t>Dz.U. z 202</w:t>
      </w:r>
      <w:r w:rsidR="007B3026" w:rsidRPr="008A6177">
        <w:rPr>
          <w:rStyle w:val="markedcontent"/>
        </w:rPr>
        <w:t>4</w:t>
      </w:r>
      <w:r w:rsidR="00A91067" w:rsidRPr="008A6177">
        <w:rPr>
          <w:rStyle w:val="markedcontent"/>
        </w:rPr>
        <w:t xml:space="preserve"> poz. </w:t>
      </w:r>
      <w:r w:rsidR="007B3026" w:rsidRPr="008A6177">
        <w:rPr>
          <w:rStyle w:val="markedcontent"/>
        </w:rPr>
        <w:t>507</w:t>
      </w:r>
      <w:r w:rsidRPr="008A6177">
        <w:rPr>
          <w:rStyle w:val="markedcontent"/>
        </w:rPr>
        <w:t>),</w:t>
      </w:r>
    </w:p>
    <w:p w14:paraId="15C3BDD4" w14:textId="00A4BFB4" w:rsidR="00152112" w:rsidRPr="008A6177" w:rsidRDefault="00152112" w:rsidP="00841D9D">
      <w:pPr>
        <w:pStyle w:val="Tekstpodstawowywcity"/>
        <w:spacing w:after="0"/>
        <w:ind w:left="0"/>
        <w:jc w:val="both"/>
        <w:rPr>
          <w:rFonts w:ascii="Arial" w:hAnsi="Arial" w:cs="Arial"/>
          <w:color w:val="auto"/>
          <w:sz w:val="22"/>
          <w:szCs w:val="22"/>
        </w:rPr>
      </w:pPr>
      <w:r w:rsidRPr="008A6177">
        <w:rPr>
          <w:rFonts w:ascii="Arial" w:hAnsi="Arial" w:cs="Arial"/>
          <w:b/>
          <w:color w:val="auto"/>
          <w:sz w:val="22"/>
          <w:szCs w:val="22"/>
        </w:rPr>
        <w:t>załącznik nr 1</w:t>
      </w:r>
      <w:r w:rsidR="00DC6CE7" w:rsidRPr="008A6177">
        <w:rPr>
          <w:rFonts w:ascii="Arial" w:hAnsi="Arial" w:cs="Arial"/>
          <w:b/>
          <w:color w:val="auto"/>
          <w:sz w:val="22"/>
          <w:szCs w:val="22"/>
        </w:rPr>
        <w:t>1</w:t>
      </w:r>
      <w:r w:rsidRPr="008A6177">
        <w:rPr>
          <w:rFonts w:ascii="Arial" w:hAnsi="Arial" w:cs="Arial"/>
          <w:b/>
          <w:color w:val="auto"/>
          <w:sz w:val="22"/>
          <w:szCs w:val="22"/>
        </w:rPr>
        <w:t xml:space="preserve"> – </w:t>
      </w:r>
      <w:r w:rsidRPr="008A6177">
        <w:rPr>
          <w:rFonts w:ascii="Arial" w:hAnsi="Arial" w:cs="Arial"/>
          <w:color w:val="auto"/>
          <w:sz w:val="22"/>
          <w:szCs w:val="22"/>
        </w:rPr>
        <w:t>oświadczenie wykonawcy w zakresie wypełnienia obowiązków informacyjnych przewidzianych w art. 13 lub art. 14 RODO.</w:t>
      </w:r>
    </w:p>
    <w:p w14:paraId="11563068" w14:textId="77777777" w:rsidR="00152112" w:rsidRPr="008A6177" w:rsidRDefault="00152112" w:rsidP="00152112">
      <w:pPr>
        <w:snapToGrid w:val="0"/>
        <w:jc w:val="both"/>
      </w:pPr>
    </w:p>
    <w:p w14:paraId="328BB6B6" w14:textId="77777777" w:rsidR="00152112" w:rsidRPr="008A6177" w:rsidRDefault="00152112" w:rsidP="00152112">
      <w:pPr>
        <w:jc w:val="both"/>
        <w:rPr>
          <w:b/>
        </w:rPr>
      </w:pPr>
    </w:p>
    <w:p w14:paraId="78E36D9B" w14:textId="77777777" w:rsidR="00FF0B3F" w:rsidRPr="008A6177" w:rsidRDefault="00FF0B3F" w:rsidP="00152112">
      <w:pPr>
        <w:jc w:val="both"/>
        <w:rPr>
          <w:b/>
        </w:rPr>
      </w:pPr>
    </w:p>
    <w:p w14:paraId="47F0D935" w14:textId="77777777" w:rsidR="00FF0B3F" w:rsidRPr="008A6177" w:rsidRDefault="00FF0B3F" w:rsidP="00FF0B3F">
      <w:pPr>
        <w:rPr>
          <w:b/>
        </w:rPr>
      </w:pPr>
    </w:p>
    <w:p w14:paraId="7DC99081" w14:textId="77777777" w:rsidR="00FF0B3F" w:rsidRPr="008A6177" w:rsidRDefault="00FF0B3F" w:rsidP="00FF0B3F">
      <w:pPr>
        <w:rPr>
          <w:b/>
        </w:rPr>
      </w:pPr>
    </w:p>
    <w:p w14:paraId="38B9A54B" w14:textId="77777777" w:rsidR="00FF0B3F" w:rsidRPr="008A6177" w:rsidRDefault="00FF0B3F" w:rsidP="00FF0B3F">
      <w:pPr>
        <w:rPr>
          <w:b/>
        </w:rPr>
      </w:pPr>
    </w:p>
    <w:p w14:paraId="4506EE9C" w14:textId="77777777" w:rsidR="00FF0B3F" w:rsidRPr="008A6177" w:rsidRDefault="00FF0B3F" w:rsidP="00FF0B3F">
      <w:pPr>
        <w:rPr>
          <w:b/>
        </w:rPr>
      </w:pPr>
    </w:p>
    <w:p w14:paraId="35FCB1A3" w14:textId="77777777" w:rsidR="00FF0B3F" w:rsidRPr="008A6177" w:rsidRDefault="00FF0B3F" w:rsidP="00FF0B3F">
      <w:pPr>
        <w:rPr>
          <w:b/>
        </w:rPr>
      </w:pPr>
    </w:p>
    <w:p w14:paraId="3A378153" w14:textId="77777777" w:rsidR="00FF0B3F" w:rsidRPr="008A6177" w:rsidRDefault="00FF0B3F" w:rsidP="00FF0B3F">
      <w:pPr>
        <w:rPr>
          <w:b/>
        </w:rPr>
      </w:pPr>
    </w:p>
    <w:p w14:paraId="7E690F16" w14:textId="77777777" w:rsidR="00FF0B3F" w:rsidRPr="008A6177" w:rsidRDefault="00FF0B3F" w:rsidP="00FF0B3F">
      <w:pPr>
        <w:rPr>
          <w:b/>
        </w:rPr>
      </w:pPr>
    </w:p>
    <w:p w14:paraId="1F74B934" w14:textId="77777777" w:rsidR="00FF0B3F" w:rsidRPr="008A6177" w:rsidRDefault="00FF0B3F" w:rsidP="00FF0B3F">
      <w:pPr>
        <w:rPr>
          <w:b/>
        </w:rPr>
      </w:pPr>
    </w:p>
    <w:p w14:paraId="6C233D02" w14:textId="427002CE" w:rsidR="00FF0B3F" w:rsidRPr="008A6177" w:rsidRDefault="00FF0B3F" w:rsidP="00FF0B3F">
      <w:pPr>
        <w:rPr>
          <w:b/>
        </w:rPr>
      </w:pPr>
    </w:p>
    <w:p w14:paraId="5E287CA4" w14:textId="52427752" w:rsidR="00321FFF" w:rsidRPr="008A6177" w:rsidRDefault="00321FFF" w:rsidP="00FF0B3F">
      <w:pPr>
        <w:rPr>
          <w:b/>
        </w:rPr>
      </w:pPr>
    </w:p>
    <w:p w14:paraId="5AE8532A" w14:textId="1DCB4BF3" w:rsidR="00321FFF" w:rsidRPr="008A6177" w:rsidRDefault="00321FFF" w:rsidP="00FF0B3F">
      <w:pPr>
        <w:rPr>
          <w:b/>
        </w:rPr>
      </w:pPr>
    </w:p>
    <w:p w14:paraId="1B2D6D04" w14:textId="38BBEDB9" w:rsidR="00321FFF" w:rsidRPr="008A6177" w:rsidRDefault="00321FFF" w:rsidP="00FF0B3F">
      <w:pPr>
        <w:rPr>
          <w:b/>
        </w:rPr>
      </w:pPr>
    </w:p>
    <w:p w14:paraId="1C9B9FAF" w14:textId="1949CF5F" w:rsidR="00321FFF" w:rsidRPr="008A6177" w:rsidRDefault="00321FFF" w:rsidP="00FF0B3F">
      <w:pPr>
        <w:rPr>
          <w:b/>
        </w:rPr>
      </w:pPr>
    </w:p>
    <w:p w14:paraId="3FA53E56" w14:textId="77777777" w:rsidR="00321FFF" w:rsidRPr="008A6177" w:rsidRDefault="00321FFF" w:rsidP="00FF0B3F">
      <w:pPr>
        <w:rPr>
          <w:b/>
        </w:rPr>
      </w:pPr>
    </w:p>
    <w:p w14:paraId="1EE87508" w14:textId="77777777" w:rsidR="00FF0B3F" w:rsidRPr="008A6177" w:rsidRDefault="00FF0B3F" w:rsidP="00FF0B3F">
      <w:pPr>
        <w:rPr>
          <w:b/>
          <w:sz w:val="28"/>
          <w:szCs w:val="28"/>
        </w:rPr>
      </w:pPr>
      <w:r w:rsidRPr="008A6177">
        <w:rPr>
          <w:b/>
          <w:sz w:val="28"/>
          <w:szCs w:val="28"/>
        </w:rPr>
        <w:t>Rozdział I</w:t>
      </w:r>
    </w:p>
    <w:p w14:paraId="56DE7EC2" w14:textId="77777777" w:rsidR="00FF0B3F" w:rsidRPr="008A6177" w:rsidRDefault="00FF0B3F" w:rsidP="00FF0B3F">
      <w:pPr>
        <w:rPr>
          <w:b/>
          <w:sz w:val="28"/>
          <w:szCs w:val="28"/>
        </w:rPr>
      </w:pPr>
    </w:p>
    <w:p w14:paraId="30B1C3ED" w14:textId="77777777" w:rsidR="00FF0B3F" w:rsidRPr="008A6177" w:rsidRDefault="00FF0B3F" w:rsidP="00FF0B3F">
      <w:pPr>
        <w:rPr>
          <w:b/>
          <w:sz w:val="28"/>
          <w:szCs w:val="28"/>
        </w:rPr>
      </w:pPr>
      <w:r w:rsidRPr="008A6177">
        <w:rPr>
          <w:b/>
          <w:sz w:val="28"/>
          <w:szCs w:val="28"/>
        </w:rPr>
        <w:t>Instrukcja dla Wykonawców</w:t>
      </w:r>
    </w:p>
    <w:p w14:paraId="2EB620B5" w14:textId="77777777" w:rsidR="00FF0B3F" w:rsidRPr="008A6177" w:rsidRDefault="00FF0B3F" w:rsidP="00FF0B3F">
      <w:pPr>
        <w:rPr>
          <w:b/>
        </w:rPr>
      </w:pPr>
    </w:p>
    <w:p w14:paraId="1C118FC8" w14:textId="77777777" w:rsidR="00FF0B3F" w:rsidRPr="008A6177" w:rsidRDefault="00FF0B3F" w:rsidP="00FF0B3F">
      <w:pPr>
        <w:rPr>
          <w:b/>
        </w:rPr>
      </w:pPr>
    </w:p>
    <w:p w14:paraId="68C59ED5" w14:textId="77777777" w:rsidR="00FF0B3F" w:rsidRPr="008A6177" w:rsidRDefault="00FF0B3F" w:rsidP="00FF0B3F"/>
    <w:p w14:paraId="006B2D8B" w14:textId="77777777" w:rsidR="00FF0B3F" w:rsidRPr="008A6177" w:rsidRDefault="00FF0B3F" w:rsidP="00FF0B3F"/>
    <w:p w14:paraId="2ABEF102" w14:textId="77777777" w:rsidR="00FF0B3F" w:rsidRPr="008A6177" w:rsidRDefault="00FF0B3F" w:rsidP="00FF0B3F"/>
    <w:p w14:paraId="7A30A673" w14:textId="77777777" w:rsidR="00FF0B3F" w:rsidRPr="008A6177" w:rsidRDefault="00FF0B3F" w:rsidP="00FF0B3F"/>
    <w:p w14:paraId="376E957B" w14:textId="77777777" w:rsidR="00FF0B3F" w:rsidRPr="008A6177" w:rsidRDefault="00FF0B3F" w:rsidP="00FF0B3F"/>
    <w:p w14:paraId="2869701E" w14:textId="77777777" w:rsidR="00FF0B3F" w:rsidRPr="008A6177" w:rsidRDefault="00FF0B3F" w:rsidP="00FF0B3F"/>
    <w:p w14:paraId="6FFEFFF8" w14:textId="77777777" w:rsidR="00FF0B3F" w:rsidRPr="008A6177" w:rsidRDefault="00FF0B3F" w:rsidP="00FF0B3F"/>
    <w:p w14:paraId="24AEBB77" w14:textId="77777777" w:rsidR="00FF0B3F" w:rsidRPr="008A6177" w:rsidRDefault="00FF0B3F" w:rsidP="00FF0B3F"/>
    <w:p w14:paraId="5E5A8D22" w14:textId="77777777" w:rsidR="00FF0B3F" w:rsidRPr="008A6177" w:rsidRDefault="00FF0B3F" w:rsidP="00FF0B3F"/>
    <w:p w14:paraId="52E54770" w14:textId="77777777" w:rsidR="00FF0B3F" w:rsidRPr="008A6177" w:rsidRDefault="00FF0B3F" w:rsidP="00FF0B3F"/>
    <w:p w14:paraId="40F277B8" w14:textId="77777777" w:rsidR="00FF0B3F" w:rsidRPr="008A6177" w:rsidRDefault="00FF0B3F" w:rsidP="00FF0B3F"/>
    <w:p w14:paraId="30E79421" w14:textId="77777777" w:rsidR="00FF0B3F" w:rsidRPr="008A6177" w:rsidRDefault="00FF0B3F" w:rsidP="00FF0B3F"/>
    <w:p w14:paraId="3F2A7800" w14:textId="77777777" w:rsidR="00FF0B3F" w:rsidRPr="008A6177" w:rsidRDefault="00FF0B3F" w:rsidP="00FF0B3F"/>
    <w:p w14:paraId="5B4A72D0" w14:textId="77777777" w:rsidR="00FF0B3F" w:rsidRPr="008A6177" w:rsidRDefault="00FF0B3F" w:rsidP="00FF0B3F"/>
    <w:p w14:paraId="52237518" w14:textId="77777777" w:rsidR="00FF0B3F" w:rsidRPr="008A6177" w:rsidRDefault="00FF0B3F" w:rsidP="00FF0B3F"/>
    <w:p w14:paraId="35500A43" w14:textId="77777777" w:rsidR="00FF0B3F" w:rsidRPr="008A6177" w:rsidRDefault="00FF0B3F" w:rsidP="00FF0B3F"/>
    <w:p w14:paraId="5AA67F6F" w14:textId="77777777" w:rsidR="00FF0B3F" w:rsidRPr="008A6177" w:rsidRDefault="00FF0B3F" w:rsidP="00FF0B3F"/>
    <w:p w14:paraId="4073B006" w14:textId="77777777" w:rsidR="00FF0B3F" w:rsidRPr="008A6177" w:rsidRDefault="00FF0B3F" w:rsidP="00FF0B3F"/>
    <w:p w14:paraId="3134A2D5" w14:textId="77777777" w:rsidR="00FF0B3F" w:rsidRPr="008A6177" w:rsidRDefault="00FF0B3F" w:rsidP="00FF0B3F"/>
    <w:p w14:paraId="4B579840" w14:textId="77777777" w:rsidR="00FF0B3F" w:rsidRPr="008A6177" w:rsidRDefault="00FF0B3F" w:rsidP="00FF0B3F">
      <w:pPr>
        <w:tabs>
          <w:tab w:val="left" w:pos="480"/>
        </w:tabs>
      </w:pPr>
      <w:r w:rsidRPr="008A6177">
        <w:tab/>
      </w:r>
    </w:p>
    <w:p w14:paraId="7A78A50A" w14:textId="77777777" w:rsidR="00FF0B3F" w:rsidRPr="008A6177" w:rsidRDefault="00FF0B3F" w:rsidP="00FF0B3F">
      <w:pPr>
        <w:rPr>
          <w:b/>
        </w:rPr>
      </w:pPr>
      <w:r w:rsidRPr="008A6177">
        <w:br w:type="page"/>
      </w:r>
    </w:p>
    <w:p w14:paraId="27831348" w14:textId="77777777" w:rsidR="008F19E3" w:rsidRPr="008A6177" w:rsidRDefault="008F19E3" w:rsidP="008F19E3">
      <w:pPr>
        <w:numPr>
          <w:ilvl w:val="0"/>
          <w:numId w:val="1"/>
        </w:numPr>
        <w:spacing w:line="240" w:lineRule="auto"/>
        <w:jc w:val="both"/>
      </w:pPr>
      <w:r w:rsidRPr="008A6177">
        <w:rPr>
          <w:b/>
        </w:rPr>
        <w:lastRenderedPageBreak/>
        <w:t>Zamawiający</w:t>
      </w:r>
    </w:p>
    <w:p w14:paraId="6A87715E" w14:textId="77777777" w:rsidR="008F19E3" w:rsidRPr="008A6177" w:rsidRDefault="008F19E3" w:rsidP="008F19E3">
      <w:pPr>
        <w:ind w:firstLine="567"/>
        <w:jc w:val="both"/>
      </w:pPr>
      <w:r w:rsidRPr="008A6177">
        <w:t>Zakład  Wodociągów i Kanalizacji Sp. z o.o.</w:t>
      </w:r>
    </w:p>
    <w:p w14:paraId="69151689" w14:textId="77777777" w:rsidR="008F19E3" w:rsidRPr="008A6177" w:rsidRDefault="008F19E3" w:rsidP="008F19E3">
      <w:pPr>
        <w:ind w:firstLine="567"/>
        <w:jc w:val="both"/>
      </w:pPr>
      <w:r w:rsidRPr="008A6177">
        <w:t>Adres: ul. Kołłątaja 4, 72-600 Świnoujście</w:t>
      </w:r>
    </w:p>
    <w:p w14:paraId="690E7B7B" w14:textId="77777777" w:rsidR="008F19E3" w:rsidRPr="008A6177" w:rsidRDefault="004F3074" w:rsidP="008F19E3">
      <w:pPr>
        <w:ind w:firstLine="567"/>
        <w:jc w:val="both"/>
        <w:rPr>
          <w:rStyle w:val="Hipercze"/>
          <w:color w:val="auto"/>
          <w:lang w:val="de-DE"/>
        </w:rPr>
      </w:pPr>
      <w:hyperlink r:id="rId8" w:history="1">
        <w:r w:rsidR="008F19E3" w:rsidRPr="008A6177">
          <w:rPr>
            <w:rStyle w:val="Hipercze"/>
            <w:color w:val="auto"/>
            <w:lang w:val="de-DE"/>
          </w:rPr>
          <w:t>http://bip.um.swinoujscie.pl/artykuly/1084/dane-podstawowe</w:t>
        </w:r>
      </w:hyperlink>
    </w:p>
    <w:p w14:paraId="6BA4053B" w14:textId="77777777" w:rsidR="008F19E3" w:rsidRPr="008A6177" w:rsidRDefault="008F19E3" w:rsidP="008F19E3">
      <w:pPr>
        <w:pStyle w:val="Akapitzlist"/>
        <w:ind w:left="567"/>
        <w:jc w:val="both"/>
        <w:rPr>
          <w:rFonts w:ascii="Arial" w:hAnsi="Arial" w:cs="Arial"/>
          <w:sz w:val="22"/>
          <w:szCs w:val="22"/>
        </w:rPr>
      </w:pPr>
      <w:r w:rsidRPr="008A6177">
        <w:rPr>
          <w:rFonts w:ascii="Arial" w:hAnsi="Arial" w:cs="Arial"/>
          <w:sz w:val="22"/>
          <w:szCs w:val="22"/>
        </w:rPr>
        <w:t xml:space="preserve">Platforma zakupowa: </w:t>
      </w:r>
      <w:hyperlink r:id="rId9" w:history="1">
        <w:r w:rsidRPr="008A6177">
          <w:rPr>
            <w:rStyle w:val="Hipercze"/>
            <w:rFonts w:ascii="Arial" w:hAnsi="Arial"/>
            <w:color w:val="auto"/>
            <w:sz w:val="22"/>
            <w:szCs w:val="22"/>
          </w:rPr>
          <w:t>https://platformazakupowa.pl/pn/zwik_swi</w:t>
        </w:r>
      </w:hyperlink>
    </w:p>
    <w:p w14:paraId="0E69A9B0" w14:textId="77777777" w:rsidR="008F19E3" w:rsidRPr="008A6177" w:rsidRDefault="008F19E3" w:rsidP="008F19E3">
      <w:pPr>
        <w:jc w:val="both"/>
        <w:rPr>
          <w:b/>
          <w:lang w:val="de-DE"/>
        </w:rPr>
      </w:pPr>
    </w:p>
    <w:p w14:paraId="069F8528" w14:textId="77777777" w:rsidR="008F19E3" w:rsidRPr="008A6177" w:rsidRDefault="008F19E3" w:rsidP="008F19E3">
      <w:pPr>
        <w:numPr>
          <w:ilvl w:val="0"/>
          <w:numId w:val="1"/>
        </w:numPr>
        <w:spacing w:line="240" w:lineRule="auto"/>
        <w:jc w:val="both"/>
        <w:rPr>
          <w:b/>
        </w:rPr>
      </w:pPr>
      <w:r w:rsidRPr="008A6177">
        <w:rPr>
          <w:b/>
        </w:rPr>
        <w:t xml:space="preserve">Opis sposobu porozumiewania się Zamawiającego z Wykonawcami </w:t>
      </w:r>
    </w:p>
    <w:p w14:paraId="30C3F632" w14:textId="77777777" w:rsidR="008F19E3" w:rsidRPr="008A6177" w:rsidRDefault="008F19E3" w:rsidP="008F19E3">
      <w:pPr>
        <w:ind w:left="567"/>
        <w:jc w:val="both"/>
        <w:rPr>
          <w:b/>
        </w:rPr>
      </w:pPr>
    </w:p>
    <w:p w14:paraId="68C8AB83" w14:textId="77777777" w:rsidR="008F19E3" w:rsidRPr="008A6177" w:rsidRDefault="008F19E3" w:rsidP="008F19E3">
      <w:pPr>
        <w:pStyle w:val="Akapitzlist"/>
        <w:numPr>
          <w:ilvl w:val="1"/>
          <w:numId w:val="1"/>
        </w:numPr>
        <w:jc w:val="both"/>
        <w:rPr>
          <w:rFonts w:ascii="Arial" w:hAnsi="Arial" w:cs="Arial"/>
          <w:strike/>
          <w:sz w:val="22"/>
          <w:szCs w:val="22"/>
        </w:rPr>
      </w:pPr>
      <w:bookmarkStart w:id="1" w:name="_Hlk34742145"/>
      <w:r w:rsidRPr="008A6177">
        <w:rPr>
          <w:rFonts w:ascii="Arial" w:hAnsi="Arial" w:cs="Arial"/>
          <w:sz w:val="22"/>
          <w:szCs w:val="22"/>
        </w:rPr>
        <w:t>Zamawiający pracuje w następujących dniach (roboczych) od poniedziałku do piątku w godzinach od 7:00 do 15:00.</w:t>
      </w:r>
    </w:p>
    <w:p w14:paraId="7568A823" w14:textId="77777777" w:rsidR="008F19E3" w:rsidRPr="008A6177" w:rsidRDefault="008F19E3" w:rsidP="008F19E3">
      <w:pPr>
        <w:pStyle w:val="Akapitzlist"/>
        <w:numPr>
          <w:ilvl w:val="1"/>
          <w:numId w:val="1"/>
        </w:numPr>
        <w:spacing w:after="160" w:line="252" w:lineRule="auto"/>
        <w:jc w:val="both"/>
        <w:rPr>
          <w:rFonts w:ascii="Arial" w:hAnsi="Arial" w:cs="Arial"/>
          <w:strike/>
          <w:sz w:val="22"/>
          <w:szCs w:val="22"/>
        </w:rPr>
      </w:pPr>
      <w:r w:rsidRPr="008A6177">
        <w:rPr>
          <w:rFonts w:ascii="Arial" w:hAnsi="Arial" w:cs="Arial"/>
          <w:sz w:val="22"/>
          <w:szCs w:val="22"/>
        </w:rPr>
        <w:t xml:space="preserve">Zamawiający dopuszcza porozumiewanie się wyłącznie drogą elektroniczną za pośrednictwem platformy zakupowej: </w:t>
      </w:r>
      <w:hyperlink r:id="rId10" w:history="1">
        <w:r w:rsidRPr="008A6177">
          <w:rPr>
            <w:rStyle w:val="Hipercze"/>
            <w:rFonts w:ascii="Arial" w:hAnsi="Arial" w:cs="Arial"/>
            <w:color w:val="auto"/>
            <w:sz w:val="22"/>
            <w:szCs w:val="22"/>
          </w:rPr>
          <w:t>https://platformazakupowa.pl/pn/zwik_swi</w:t>
        </w:r>
      </w:hyperlink>
      <w:r w:rsidRPr="008A6177">
        <w:rPr>
          <w:rFonts w:ascii="Arial" w:hAnsi="Arial" w:cs="Arial"/>
          <w:sz w:val="22"/>
          <w:szCs w:val="22"/>
        </w:rPr>
        <w:t xml:space="preserve"> w zakładce „Postępowania” w części dotyczącej niniejszego postępowania.</w:t>
      </w:r>
    </w:p>
    <w:bookmarkEnd w:id="1"/>
    <w:p w14:paraId="4B0747F7" w14:textId="77777777" w:rsidR="008F19E3" w:rsidRPr="008A6177" w:rsidRDefault="008F19E3" w:rsidP="008F19E3">
      <w:pPr>
        <w:pStyle w:val="Akapitzlist"/>
        <w:numPr>
          <w:ilvl w:val="1"/>
          <w:numId w:val="1"/>
        </w:numPr>
        <w:jc w:val="both"/>
        <w:rPr>
          <w:rFonts w:ascii="Arial" w:hAnsi="Arial" w:cs="Arial"/>
          <w:sz w:val="22"/>
          <w:szCs w:val="22"/>
        </w:rPr>
      </w:pPr>
      <w:r w:rsidRPr="008A6177">
        <w:rPr>
          <w:rFonts w:ascii="Arial" w:hAnsi="Arial" w:cs="Arial"/>
          <w:sz w:val="22"/>
          <w:szCs w:val="22"/>
        </w:rPr>
        <w:t>W sprawach merytorycznych związanych z danym postępowaniem Zamawiający przewiduje możliwość porozumiewania się wyłącznie drogą elektroniczną, poprzez wykorzystanie na Platformie przycisku: Wiadomości.</w:t>
      </w:r>
    </w:p>
    <w:p w14:paraId="7160B54E" w14:textId="77777777" w:rsidR="008F19E3" w:rsidRPr="008A6177" w:rsidRDefault="008F19E3" w:rsidP="008F19E3">
      <w:pPr>
        <w:pStyle w:val="Akapitzlist"/>
        <w:numPr>
          <w:ilvl w:val="1"/>
          <w:numId w:val="1"/>
        </w:numPr>
        <w:jc w:val="both"/>
        <w:rPr>
          <w:rFonts w:ascii="Arial" w:hAnsi="Arial" w:cs="Arial"/>
          <w:sz w:val="22"/>
          <w:szCs w:val="22"/>
        </w:rPr>
      </w:pPr>
      <w:r w:rsidRPr="008A6177">
        <w:rPr>
          <w:rFonts w:ascii="Arial" w:hAnsi="Arial" w:cs="Arial"/>
          <w:sz w:val="22"/>
          <w:szCs w:val="22"/>
        </w:rPr>
        <w:t xml:space="preserve">W sprawach technicznych związanych z obsługą Platformy należy korzystać z pomocy </w:t>
      </w:r>
      <w:r w:rsidRPr="008A6177">
        <w:rPr>
          <w:rFonts w:ascii="Arial" w:hAnsi="Arial" w:cs="Arial"/>
          <w:b/>
          <w:bCs/>
          <w:sz w:val="22"/>
          <w:szCs w:val="22"/>
        </w:rPr>
        <w:t xml:space="preserve">Centrum Wsparcia Klienta, </w:t>
      </w:r>
      <w:r w:rsidRPr="008A6177">
        <w:rPr>
          <w:rFonts w:ascii="Arial" w:hAnsi="Arial" w:cs="Arial"/>
          <w:sz w:val="22"/>
          <w:szCs w:val="22"/>
        </w:rPr>
        <w:t>które udziela wszelkich informacji związanych z procesem składania oferty, rejestracji czy innych aspektów technicznych platformy, Centrum Wsparcia Klienta dostępne codziennie od poniedziałku do piątku w godz. Od 7.00 do 17.00 pod nr tel. 22 101 02 02.</w:t>
      </w:r>
    </w:p>
    <w:p w14:paraId="261864BA" w14:textId="77777777" w:rsidR="008F19E3" w:rsidRPr="008A6177" w:rsidRDefault="008F19E3" w:rsidP="008F19E3">
      <w:pPr>
        <w:pStyle w:val="Akapitzlist"/>
        <w:numPr>
          <w:ilvl w:val="1"/>
          <w:numId w:val="1"/>
        </w:numPr>
        <w:spacing w:after="160" w:line="252" w:lineRule="auto"/>
        <w:jc w:val="both"/>
        <w:rPr>
          <w:rFonts w:ascii="Arial" w:hAnsi="Arial" w:cs="Arial"/>
          <w:b/>
          <w:bCs/>
          <w:sz w:val="22"/>
          <w:szCs w:val="22"/>
        </w:rPr>
      </w:pPr>
      <w:r w:rsidRPr="008A6177">
        <w:rPr>
          <w:rFonts w:ascii="Arial" w:hAnsi="Arial" w:cs="Arial"/>
          <w:sz w:val="22"/>
          <w:szCs w:val="22"/>
        </w:rPr>
        <w:t xml:space="preserve">w sytuacjach awaryjnych - w przypadku braku działania platformy zakupowej </w:t>
      </w:r>
      <w:hyperlink r:id="rId11" w:history="1">
        <w:r w:rsidRPr="008A6177">
          <w:rPr>
            <w:rStyle w:val="Hipercze"/>
            <w:rFonts w:ascii="Arial" w:hAnsi="Arial" w:cs="Arial"/>
            <w:color w:val="auto"/>
            <w:sz w:val="22"/>
            <w:szCs w:val="22"/>
          </w:rPr>
          <w:t>https://platformazakupowa.pl/pn/zwik_swi</w:t>
        </w:r>
      </w:hyperlink>
      <w:r w:rsidRPr="008A6177">
        <w:rPr>
          <w:rFonts w:ascii="Arial" w:hAnsi="Arial" w:cs="Arial"/>
          <w:sz w:val="22"/>
          <w:szCs w:val="22"/>
        </w:rPr>
        <w:t xml:space="preserve"> Zamawiający i Wykonawcy mogą również komunikować się za pośrednictwem poczty elektronicznej: </w:t>
      </w:r>
      <w:hyperlink r:id="rId12" w:history="1">
        <w:r w:rsidRPr="008A6177">
          <w:rPr>
            <w:rStyle w:val="Hipercze"/>
            <w:rFonts w:ascii="Arial" w:hAnsi="Arial" w:cs="Arial"/>
            <w:color w:val="auto"/>
            <w:sz w:val="22"/>
            <w:szCs w:val="22"/>
          </w:rPr>
          <w:t>kszczawinska@zwik.fn.pl</w:t>
        </w:r>
      </w:hyperlink>
      <w:r w:rsidRPr="008A6177">
        <w:rPr>
          <w:rFonts w:ascii="Arial" w:hAnsi="Arial" w:cs="Arial"/>
          <w:sz w:val="22"/>
          <w:szCs w:val="22"/>
        </w:rPr>
        <w:t>.</w:t>
      </w:r>
    </w:p>
    <w:p w14:paraId="10DD02EC" w14:textId="77777777" w:rsidR="008F19E3" w:rsidRPr="008A6177" w:rsidRDefault="008F19E3" w:rsidP="008F19E3">
      <w:pPr>
        <w:pStyle w:val="Akapitzlist"/>
        <w:numPr>
          <w:ilvl w:val="1"/>
          <w:numId w:val="1"/>
        </w:numPr>
        <w:spacing w:line="252" w:lineRule="auto"/>
        <w:jc w:val="both"/>
        <w:rPr>
          <w:rFonts w:ascii="Arial" w:hAnsi="Arial" w:cs="Arial"/>
          <w:b/>
          <w:bCs/>
          <w:sz w:val="22"/>
          <w:szCs w:val="22"/>
        </w:rPr>
      </w:pPr>
      <w:r w:rsidRPr="008A6177">
        <w:rPr>
          <w:rFonts w:ascii="Arial" w:hAnsi="Arial" w:cs="Arial"/>
          <w:sz w:val="22"/>
          <w:szCs w:val="22"/>
        </w:rPr>
        <w:t>Korzystanie z platformy zakupowej przez Wykonawcę jest bezpłatne.</w:t>
      </w:r>
    </w:p>
    <w:p w14:paraId="09C5D8ED" w14:textId="77777777" w:rsidR="008F19E3" w:rsidRPr="008A6177" w:rsidRDefault="008F19E3" w:rsidP="008F19E3">
      <w:pPr>
        <w:ind w:left="567"/>
        <w:jc w:val="both"/>
      </w:pPr>
    </w:p>
    <w:p w14:paraId="061FB0A0" w14:textId="77777777" w:rsidR="008F19E3" w:rsidRPr="008A6177" w:rsidRDefault="008F19E3" w:rsidP="008F19E3">
      <w:pPr>
        <w:numPr>
          <w:ilvl w:val="0"/>
          <w:numId w:val="1"/>
        </w:numPr>
        <w:spacing w:line="240" w:lineRule="auto"/>
        <w:jc w:val="both"/>
        <w:rPr>
          <w:b/>
        </w:rPr>
      </w:pPr>
      <w:r w:rsidRPr="008A6177">
        <w:rPr>
          <w:b/>
        </w:rPr>
        <w:t>Tryb postępowania</w:t>
      </w:r>
    </w:p>
    <w:p w14:paraId="08C7AA44" w14:textId="77777777" w:rsidR="008F19E3" w:rsidRPr="008A6177" w:rsidRDefault="008F19E3" w:rsidP="008F19E3">
      <w:pPr>
        <w:ind w:left="567"/>
        <w:jc w:val="both"/>
        <w:rPr>
          <w:b/>
        </w:rPr>
      </w:pPr>
    </w:p>
    <w:p w14:paraId="6EDBB8C2" w14:textId="77777777" w:rsidR="008F19E3" w:rsidRPr="008A6177" w:rsidRDefault="008F19E3" w:rsidP="008F19E3">
      <w:pPr>
        <w:jc w:val="both"/>
      </w:pPr>
      <w:r w:rsidRPr="008A6177">
        <w:t xml:space="preserve">Postępowanie o udzielenie zamówienia prowadzone jest w trybie przetargu nieograniczonego na podstawie Regulaminu Wewnętrznego w sprawie zasad, form i trybu udzielania zamówień na wykonanie robót budowlanych, dostaw i usług (wprowadzony uchwałą Zarządu ZWiK Sp. z o.o. Nr 82/2019 z dn. 12.09. 2019r. z późn. zm.). Regulamin dostępny jest na stronie internetowej Zamawiającego: </w:t>
      </w:r>
    </w:p>
    <w:p w14:paraId="7E4BE44E" w14:textId="77777777" w:rsidR="008F19E3" w:rsidRPr="008A6177" w:rsidRDefault="004F3074" w:rsidP="008F19E3">
      <w:pPr>
        <w:jc w:val="both"/>
      </w:pPr>
      <w:hyperlink r:id="rId13" w:history="1">
        <w:r w:rsidR="008F19E3" w:rsidRPr="008A6177">
          <w:rPr>
            <w:rStyle w:val="Hipercze"/>
            <w:color w:val="auto"/>
          </w:rPr>
          <w:t>http://bip.um.swinoujscie.pl/artykul/1097/20732/regulamin-wewnetrzny-w-sprawie-zasad-form-i-trybu-udzielania-zamowien-na-wykonanie-robot-budowlanych-dostaw-i-uslug</w:t>
        </w:r>
      </w:hyperlink>
      <w:r w:rsidR="008F19E3" w:rsidRPr="008A6177">
        <w:t xml:space="preserve"> </w:t>
      </w:r>
    </w:p>
    <w:p w14:paraId="40829207" w14:textId="77777777" w:rsidR="008F19E3" w:rsidRPr="008A6177" w:rsidRDefault="008F19E3" w:rsidP="008F19E3">
      <w:pPr>
        <w:jc w:val="both"/>
      </w:pPr>
      <w:r w:rsidRPr="008A6177">
        <w:t>Regulamin dostępny jest również w siedzibie Zamawiającego w pokoju nr 4.</w:t>
      </w:r>
    </w:p>
    <w:p w14:paraId="6C28DC99" w14:textId="77777777" w:rsidR="008F19E3" w:rsidRPr="008A6177" w:rsidRDefault="008F19E3" w:rsidP="008F19E3">
      <w:pPr>
        <w:pStyle w:val="Akapitzlist"/>
        <w:ind w:left="567"/>
        <w:jc w:val="both"/>
        <w:rPr>
          <w:rFonts w:cs="Arial"/>
          <w:b/>
          <w:bCs/>
        </w:rPr>
      </w:pPr>
    </w:p>
    <w:p w14:paraId="76A3D36A" w14:textId="3091E865" w:rsidR="008F19E3" w:rsidRPr="008A6177" w:rsidRDefault="008F19E3" w:rsidP="008F19E3">
      <w:pPr>
        <w:jc w:val="both"/>
        <w:rPr>
          <w:b/>
          <w:bCs/>
        </w:rPr>
      </w:pPr>
      <w:bookmarkStart w:id="2" w:name="_Hlk66167905"/>
      <w:r w:rsidRPr="008A6177">
        <w:rPr>
          <w:b/>
          <w:bCs/>
        </w:rPr>
        <w:t xml:space="preserve">Do udzielenia tego zamówienia nie stosuje się przepisów </w:t>
      </w:r>
      <w:r w:rsidRPr="008A6177">
        <w:rPr>
          <w:b/>
        </w:rPr>
        <w:t>ustawy z dnia 11 września 2019r. Prawo zamówień publicznych (</w:t>
      </w:r>
      <w:bookmarkEnd w:id="2"/>
      <w:r w:rsidRPr="008A6177">
        <w:rPr>
          <w:b/>
          <w:bCs/>
        </w:rPr>
        <w:t>Dz. U. z 202</w:t>
      </w:r>
      <w:r w:rsidR="004363B8" w:rsidRPr="008A6177">
        <w:rPr>
          <w:b/>
          <w:bCs/>
        </w:rPr>
        <w:t>3</w:t>
      </w:r>
      <w:r w:rsidRPr="008A6177">
        <w:rPr>
          <w:b/>
          <w:bCs/>
        </w:rPr>
        <w:t>r. poz. 1</w:t>
      </w:r>
      <w:r w:rsidR="004363B8" w:rsidRPr="008A6177">
        <w:rPr>
          <w:b/>
          <w:bCs/>
        </w:rPr>
        <w:t>605</w:t>
      </w:r>
      <w:r w:rsidRPr="008A6177">
        <w:rPr>
          <w:b/>
          <w:bCs/>
        </w:rPr>
        <w:t xml:space="preserve"> z późn. zm.).</w:t>
      </w:r>
    </w:p>
    <w:p w14:paraId="05F270D6" w14:textId="77777777" w:rsidR="008F19E3" w:rsidRPr="008A6177" w:rsidRDefault="008F19E3" w:rsidP="008F19E3">
      <w:pPr>
        <w:pStyle w:val="Akapitzlist"/>
        <w:ind w:left="567"/>
        <w:jc w:val="both"/>
        <w:rPr>
          <w:rFonts w:ascii="Arial" w:hAnsi="Arial" w:cs="Arial"/>
          <w:sz w:val="22"/>
          <w:szCs w:val="22"/>
        </w:rPr>
      </w:pPr>
    </w:p>
    <w:p w14:paraId="2DC099A2" w14:textId="5B08B3D4" w:rsidR="00FF0B3F" w:rsidRPr="008A6177" w:rsidRDefault="00FF0B3F" w:rsidP="007A259D">
      <w:pPr>
        <w:numPr>
          <w:ilvl w:val="0"/>
          <w:numId w:val="1"/>
        </w:numPr>
        <w:tabs>
          <w:tab w:val="clear" w:pos="567"/>
          <w:tab w:val="num" w:pos="284"/>
        </w:tabs>
        <w:spacing w:after="120" w:line="240" w:lineRule="auto"/>
        <w:jc w:val="both"/>
        <w:rPr>
          <w:b/>
        </w:rPr>
      </w:pPr>
      <w:r w:rsidRPr="008A6177">
        <w:rPr>
          <w:b/>
        </w:rPr>
        <w:t>Opis przedmiotu zamówienia.</w:t>
      </w:r>
    </w:p>
    <w:p w14:paraId="171E4C14" w14:textId="78D61901" w:rsidR="00052699" w:rsidRPr="008A6177" w:rsidRDefault="00052699" w:rsidP="00052699">
      <w:pPr>
        <w:shd w:val="clear" w:color="auto" w:fill="FFFFFF"/>
        <w:jc w:val="both"/>
        <w:rPr>
          <w:spacing w:val="-14"/>
        </w:rPr>
      </w:pPr>
      <w:bookmarkStart w:id="3" w:name="_Hlk172878316"/>
      <w:bookmarkStart w:id="4" w:name="_Hlk1037297"/>
      <w:r w:rsidRPr="008A6177">
        <w:t>4</w:t>
      </w:r>
      <w:r w:rsidR="00FF0B3F" w:rsidRPr="008A6177">
        <w:t>.1</w:t>
      </w:r>
      <w:r w:rsidR="009D1BD9" w:rsidRPr="008A6177">
        <w:rPr>
          <w:spacing w:val="-7"/>
        </w:rPr>
        <w:t xml:space="preserve"> Przedmiotem zamówienia jest </w:t>
      </w:r>
      <w:bookmarkStart w:id="5" w:name="_Hlk172274478"/>
      <w:r w:rsidR="009D1BD9" w:rsidRPr="008A6177">
        <w:rPr>
          <w:spacing w:val="-7"/>
        </w:rPr>
        <w:t>wykonanie</w:t>
      </w:r>
      <w:r w:rsidRPr="008A6177">
        <w:rPr>
          <w:spacing w:val="-7"/>
        </w:rPr>
        <w:t xml:space="preserve"> </w:t>
      </w:r>
      <w:bookmarkStart w:id="6" w:name="_Hlk172280855"/>
      <w:r w:rsidRPr="008A6177">
        <w:rPr>
          <w:spacing w:val="-7"/>
        </w:rPr>
        <w:t xml:space="preserve">okresowej </w:t>
      </w:r>
      <w:r w:rsidR="004363B8" w:rsidRPr="008A6177">
        <w:rPr>
          <w:spacing w:val="-7"/>
        </w:rPr>
        <w:t xml:space="preserve">pięcioletniej </w:t>
      </w:r>
      <w:r w:rsidRPr="008A6177">
        <w:rPr>
          <w:spacing w:val="-7"/>
        </w:rPr>
        <w:t>kontroli</w:t>
      </w:r>
      <w:r w:rsidR="009D1BD9" w:rsidRPr="008A6177">
        <w:rPr>
          <w:b/>
          <w:spacing w:val="-7"/>
        </w:rPr>
        <w:t xml:space="preserve"> </w:t>
      </w:r>
      <w:r w:rsidR="007C3306" w:rsidRPr="008A6177">
        <w:rPr>
          <w:bCs/>
          <w:spacing w:val="-7"/>
        </w:rPr>
        <w:t xml:space="preserve">(zawierającej zakres kontroli jednorocznej) </w:t>
      </w:r>
      <w:r w:rsidR="009D1BD9" w:rsidRPr="008A6177">
        <w:rPr>
          <w:bCs/>
          <w:spacing w:val="-7"/>
        </w:rPr>
        <w:t xml:space="preserve">stanu </w:t>
      </w:r>
      <w:r w:rsidR="001335D1" w:rsidRPr="008A6177">
        <w:rPr>
          <w:bCs/>
          <w:spacing w:val="-7"/>
        </w:rPr>
        <w:t xml:space="preserve">technicznego </w:t>
      </w:r>
      <w:r w:rsidR="009D1BD9" w:rsidRPr="008A6177">
        <w:rPr>
          <w:bCs/>
        </w:rPr>
        <w:t xml:space="preserve">obiektów </w:t>
      </w:r>
      <w:r w:rsidRPr="008A6177">
        <w:rPr>
          <w:bCs/>
        </w:rPr>
        <w:t xml:space="preserve">budowlanych </w:t>
      </w:r>
      <w:r w:rsidR="002B5484" w:rsidRPr="008A6177">
        <w:rPr>
          <w:bCs/>
        </w:rPr>
        <w:t>wyszczególnionych w załączniku nr 1</w:t>
      </w:r>
      <w:r w:rsidRPr="008A6177">
        <w:rPr>
          <w:bCs/>
        </w:rPr>
        <w:t xml:space="preserve"> d</w:t>
      </w:r>
      <w:r w:rsidR="002B5484" w:rsidRPr="008A6177">
        <w:rPr>
          <w:bCs/>
        </w:rPr>
        <w:t xml:space="preserve">o SIWZ, </w:t>
      </w:r>
      <w:r w:rsidR="009D1BD9" w:rsidRPr="008A6177">
        <w:rPr>
          <w:bCs/>
        </w:rPr>
        <w:t>zarządzanych przez Zakład Wodociągów i Kanalizacji  Sp. z</w:t>
      </w:r>
      <w:r w:rsidR="009D1BD9" w:rsidRPr="008A6177">
        <w:t xml:space="preserve"> o.o. w Świnoujściu </w:t>
      </w:r>
      <w:r w:rsidR="003A5301" w:rsidRPr="008A6177">
        <w:t xml:space="preserve"> </w:t>
      </w:r>
      <w:bookmarkEnd w:id="5"/>
      <w:r w:rsidR="003A5301" w:rsidRPr="008A6177">
        <w:t>wraz ze sporządzenie</w:t>
      </w:r>
      <w:r w:rsidR="00E73D84" w:rsidRPr="008A6177">
        <w:t>m stosownych protokołó</w:t>
      </w:r>
      <w:r w:rsidR="004C4CD4" w:rsidRPr="008A6177">
        <w:t>w</w:t>
      </w:r>
      <w:r w:rsidRPr="008A6177">
        <w:t xml:space="preserve"> z uwzględnieniem odrębnych protokołów kominiarskich. Prac</w:t>
      </w:r>
      <w:r w:rsidR="00DB5FDA" w:rsidRPr="008A6177">
        <w:t>e</w:t>
      </w:r>
      <w:r w:rsidRPr="008A6177">
        <w:t xml:space="preserve"> należy wykonać przy użyciu własnych sił i środków oraz zgodnie z</w:t>
      </w:r>
      <w:r w:rsidR="001335D1" w:rsidRPr="008A6177">
        <w:t> </w:t>
      </w:r>
      <w:r w:rsidRPr="008A6177">
        <w:t xml:space="preserve">zasadami wiedzy technicznej, Prawa Budowlanego, bhp i p.poż. Kontrole stanu technicznego obiektów budowlanych Wykonawca zobowiązuje się przeprowadzić w celu realizacji obowiązków </w:t>
      </w:r>
      <w:r w:rsidRPr="008A6177">
        <w:rPr>
          <w:spacing w:val="-7"/>
        </w:rPr>
        <w:t>wynikających z:</w:t>
      </w:r>
    </w:p>
    <w:p w14:paraId="00596719" w14:textId="2A68284D" w:rsidR="00052699" w:rsidRPr="008A6177" w:rsidRDefault="00052699" w:rsidP="00290A71">
      <w:pPr>
        <w:pStyle w:val="Akapitzlist"/>
        <w:numPr>
          <w:ilvl w:val="0"/>
          <w:numId w:val="8"/>
        </w:numPr>
        <w:shd w:val="clear" w:color="auto" w:fill="FFFFFF"/>
        <w:tabs>
          <w:tab w:val="clear" w:pos="1155"/>
        </w:tabs>
        <w:ind w:left="644"/>
        <w:jc w:val="both"/>
        <w:rPr>
          <w:rFonts w:ascii="Arial" w:hAnsi="Arial" w:cs="Arial"/>
          <w:spacing w:val="-14"/>
          <w:sz w:val="20"/>
          <w:szCs w:val="20"/>
        </w:rPr>
      </w:pPr>
      <w:r w:rsidRPr="008A6177">
        <w:rPr>
          <w:rFonts w:ascii="Arial" w:hAnsi="Arial" w:cs="Arial"/>
          <w:spacing w:val="-7"/>
          <w:sz w:val="22"/>
          <w:szCs w:val="22"/>
        </w:rPr>
        <w:lastRenderedPageBreak/>
        <w:t>art. 62 ustawy z dnia 7 lipca 1994 roku Prawo Budowlane (</w:t>
      </w:r>
      <w:r w:rsidRPr="008A6177">
        <w:rPr>
          <w:rFonts w:ascii="Arial" w:hAnsi="Arial" w:cs="Arial"/>
          <w:sz w:val="22"/>
          <w:szCs w:val="22"/>
        </w:rPr>
        <w:t>Dz. U. z 202</w:t>
      </w:r>
      <w:r w:rsidR="00305F68" w:rsidRPr="008A6177">
        <w:rPr>
          <w:rFonts w:ascii="Arial" w:hAnsi="Arial" w:cs="Arial"/>
          <w:sz w:val="22"/>
          <w:szCs w:val="22"/>
        </w:rPr>
        <w:t>4</w:t>
      </w:r>
      <w:r w:rsidRPr="008A6177">
        <w:rPr>
          <w:rFonts w:ascii="Arial" w:hAnsi="Arial" w:cs="Arial"/>
          <w:sz w:val="22"/>
          <w:szCs w:val="22"/>
        </w:rPr>
        <w:t xml:space="preserve">r. poz. </w:t>
      </w:r>
      <w:r w:rsidR="00305F68" w:rsidRPr="008A6177">
        <w:rPr>
          <w:rFonts w:ascii="Arial" w:hAnsi="Arial" w:cs="Arial"/>
          <w:sz w:val="22"/>
          <w:szCs w:val="22"/>
        </w:rPr>
        <w:t>725</w:t>
      </w:r>
      <w:r w:rsidRPr="008A6177">
        <w:rPr>
          <w:rFonts w:ascii="Arial" w:hAnsi="Arial" w:cs="Arial"/>
          <w:sz w:val="22"/>
          <w:szCs w:val="22"/>
        </w:rPr>
        <w:t xml:space="preserve"> z późn. zm.</w:t>
      </w:r>
      <w:r w:rsidRPr="008A6177">
        <w:rPr>
          <w:rFonts w:ascii="Arial" w:hAnsi="Arial" w:cs="Arial"/>
          <w:spacing w:val="-7"/>
          <w:sz w:val="22"/>
          <w:szCs w:val="22"/>
        </w:rPr>
        <w:t xml:space="preserve">); </w:t>
      </w:r>
    </w:p>
    <w:p w14:paraId="00D4D6AB" w14:textId="72B421BF" w:rsidR="00052699" w:rsidRPr="008A6177" w:rsidRDefault="00052699" w:rsidP="00290A71">
      <w:pPr>
        <w:pStyle w:val="Akapitzlist"/>
        <w:numPr>
          <w:ilvl w:val="0"/>
          <w:numId w:val="8"/>
        </w:numPr>
        <w:shd w:val="clear" w:color="auto" w:fill="FFFFFF"/>
        <w:tabs>
          <w:tab w:val="clear" w:pos="1155"/>
        </w:tabs>
        <w:ind w:left="644"/>
        <w:jc w:val="both"/>
        <w:rPr>
          <w:rFonts w:ascii="Arial" w:hAnsi="Arial" w:cs="Arial"/>
          <w:spacing w:val="-14"/>
          <w:sz w:val="20"/>
          <w:szCs w:val="20"/>
        </w:rPr>
      </w:pPr>
      <w:r w:rsidRPr="008A6177">
        <w:rPr>
          <w:rFonts w:ascii="Arial" w:hAnsi="Arial" w:cs="Arial"/>
          <w:spacing w:val="-7"/>
          <w:sz w:val="22"/>
          <w:szCs w:val="22"/>
        </w:rPr>
        <w:t>Rozporządzenia Ministra Spraw Wewnętrznych i Administracji z dnia 16 sierpnia 1999 r. w sprawie warunków technicznych użytkowania budynków mieszkalnych (Dz. U. z 1999 r Nr 74, poz. 836)</w:t>
      </w:r>
      <w:r w:rsidR="00305F68" w:rsidRPr="008A6177">
        <w:rPr>
          <w:rFonts w:ascii="Arial" w:hAnsi="Arial" w:cs="Arial"/>
          <w:spacing w:val="-7"/>
          <w:sz w:val="22"/>
          <w:szCs w:val="22"/>
        </w:rPr>
        <w:t>,</w:t>
      </w:r>
    </w:p>
    <w:p w14:paraId="7830ECFA" w14:textId="6EA7BB13" w:rsidR="00305F68" w:rsidRPr="008A6177" w:rsidRDefault="00305F68" w:rsidP="00290A71">
      <w:pPr>
        <w:numPr>
          <w:ilvl w:val="0"/>
          <w:numId w:val="8"/>
        </w:numPr>
        <w:shd w:val="clear" w:color="auto" w:fill="FFFFFF"/>
        <w:tabs>
          <w:tab w:val="left" w:pos="715"/>
        </w:tabs>
        <w:suppressAutoHyphens/>
        <w:spacing w:line="240" w:lineRule="auto"/>
        <w:ind w:left="453" w:hanging="170"/>
        <w:jc w:val="both"/>
        <w:rPr>
          <w:spacing w:val="-7"/>
        </w:rPr>
      </w:pPr>
      <w:r w:rsidRPr="008A6177">
        <w:rPr>
          <w:spacing w:val="-7"/>
        </w:rPr>
        <w:t>Ustawy z dnia 29 sierpnia 2014 roku  o charakterystyce energetycznej budynków (t. j. Dz. U. z 2024r. poz. 101) – w zakresie kontroli urządzeń chłodniczych &gt; 12 KW  i  zakresie kontroli stanu technicznego kotłów opalanych gazem.</w:t>
      </w:r>
    </w:p>
    <w:p w14:paraId="4EE9BE28" w14:textId="77777777" w:rsidR="00305F68" w:rsidRPr="008A6177" w:rsidRDefault="00305F68" w:rsidP="00305F68">
      <w:pPr>
        <w:pStyle w:val="Akapitzlist"/>
        <w:shd w:val="clear" w:color="auto" w:fill="FFFFFF"/>
        <w:ind w:left="644"/>
        <w:jc w:val="both"/>
        <w:rPr>
          <w:rFonts w:ascii="Arial" w:hAnsi="Arial" w:cs="Arial"/>
          <w:spacing w:val="-14"/>
          <w:sz w:val="20"/>
          <w:szCs w:val="20"/>
        </w:rPr>
      </w:pPr>
    </w:p>
    <w:bookmarkEnd w:id="6"/>
    <w:p w14:paraId="3D7F0D19" w14:textId="77777777" w:rsidR="00E45054" w:rsidRPr="008A6177" w:rsidRDefault="00E45054" w:rsidP="00E45054">
      <w:pPr>
        <w:shd w:val="clear" w:color="auto" w:fill="FFFFFF"/>
        <w:tabs>
          <w:tab w:val="left" w:pos="715"/>
        </w:tabs>
        <w:suppressAutoHyphens/>
        <w:spacing w:line="240" w:lineRule="auto"/>
        <w:jc w:val="both"/>
        <w:rPr>
          <w:spacing w:val="-7"/>
        </w:rPr>
      </w:pPr>
    </w:p>
    <w:p w14:paraId="4E264688" w14:textId="6F0CD5A3" w:rsidR="00E45054" w:rsidRPr="008A6177" w:rsidRDefault="00A16150" w:rsidP="008F19E3">
      <w:pPr>
        <w:shd w:val="clear" w:color="auto" w:fill="FFFFFF"/>
        <w:jc w:val="both"/>
        <w:rPr>
          <w:b/>
          <w:bCs/>
        </w:rPr>
      </w:pPr>
      <w:r w:rsidRPr="008A6177">
        <w:rPr>
          <w:b/>
          <w:spacing w:val="-7"/>
        </w:rPr>
        <w:t>Zadanie nie obejmuje wykonania b</w:t>
      </w:r>
      <w:r w:rsidR="00E45054" w:rsidRPr="008A6177">
        <w:rPr>
          <w:b/>
          <w:spacing w:val="-7"/>
        </w:rPr>
        <w:t>ada</w:t>
      </w:r>
      <w:r w:rsidRPr="008A6177">
        <w:rPr>
          <w:b/>
          <w:spacing w:val="-7"/>
        </w:rPr>
        <w:t>ń</w:t>
      </w:r>
      <w:r w:rsidR="00E45054" w:rsidRPr="008A6177">
        <w:rPr>
          <w:b/>
          <w:spacing w:val="-7"/>
        </w:rPr>
        <w:t xml:space="preserve"> instalacji elektrycznej i piorunochronnej w zakresie stanu sprawności połączeń, osprzętu, zabezpieczeń i środków ochrony od porażeń , oporności izolacji przewodów oraz uziemień instalacji i aparatów wynikające z art. 62 ust. 1 pkt. 2  </w:t>
      </w:r>
      <w:r w:rsidR="004C4CD4" w:rsidRPr="008A6177">
        <w:rPr>
          <w:b/>
          <w:spacing w:val="-7"/>
        </w:rPr>
        <w:t xml:space="preserve">Ustawy z dnia 7 lipca 1994 roku </w:t>
      </w:r>
      <w:r w:rsidR="00DB5FDA" w:rsidRPr="008A6177">
        <w:rPr>
          <w:b/>
          <w:spacing w:val="-7"/>
        </w:rPr>
        <w:t xml:space="preserve">Prawo Budowlane </w:t>
      </w:r>
      <w:r w:rsidR="004C4CD4" w:rsidRPr="008A6177">
        <w:rPr>
          <w:b/>
          <w:spacing w:val="-7"/>
        </w:rPr>
        <w:t>(</w:t>
      </w:r>
      <w:r w:rsidR="004C4CD4" w:rsidRPr="008A6177">
        <w:rPr>
          <w:b/>
        </w:rPr>
        <w:t>Dz. U. z 20</w:t>
      </w:r>
      <w:r w:rsidR="00052699" w:rsidRPr="008A6177">
        <w:rPr>
          <w:b/>
        </w:rPr>
        <w:t>2</w:t>
      </w:r>
      <w:r w:rsidR="00305F68" w:rsidRPr="008A6177">
        <w:rPr>
          <w:b/>
        </w:rPr>
        <w:t>4</w:t>
      </w:r>
      <w:r w:rsidR="004C4CD4" w:rsidRPr="008A6177">
        <w:rPr>
          <w:b/>
        </w:rPr>
        <w:t xml:space="preserve">r. poz. </w:t>
      </w:r>
      <w:r w:rsidR="00305F68" w:rsidRPr="008A6177">
        <w:rPr>
          <w:b/>
        </w:rPr>
        <w:t>725</w:t>
      </w:r>
      <w:r w:rsidR="004C4CD4" w:rsidRPr="008A6177">
        <w:rPr>
          <w:b/>
        </w:rPr>
        <w:t xml:space="preserve"> z późn. zm.</w:t>
      </w:r>
      <w:r w:rsidR="004C4CD4" w:rsidRPr="008A6177">
        <w:rPr>
          <w:b/>
          <w:spacing w:val="-7"/>
        </w:rPr>
        <w:t>)</w:t>
      </w:r>
      <w:r w:rsidRPr="008A6177">
        <w:rPr>
          <w:b/>
          <w:spacing w:val="-7"/>
        </w:rPr>
        <w:t>.</w:t>
      </w:r>
      <w:r w:rsidR="00E45054" w:rsidRPr="008A6177">
        <w:rPr>
          <w:b/>
          <w:spacing w:val="-7"/>
        </w:rPr>
        <w:t xml:space="preserve"> </w:t>
      </w:r>
      <w:r w:rsidR="00296D17" w:rsidRPr="008A6177">
        <w:rPr>
          <w:b/>
          <w:spacing w:val="-7"/>
        </w:rPr>
        <w:t>Zamawiający powyższe prace wykona we własnym zakresie.</w:t>
      </w:r>
    </w:p>
    <w:p w14:paraId="529A9604" w14:textId="77777777" w:rsidR="00052699" w:rsidRPr="008A6177" w:rsidRDefault="00052699" w:rsidP="00052699">
      <w:pPr>
        <w:pStyle w:val="Stopka"/>
        <w:spacing w:after="120"/>
        <w:jc w:val="both"/>
        <w:rPr>
          <w:rFonts w:cs="Arial"/>
          <w:sz w:val="22"/>
          <w:szCs w:val="22"/>
        </w:rPr>
      </w:pPr>
    </w:p>
    <w:p w14:paraId="78AF62C8" w14:textId="458D3F69" w:rsidR="00FF0B3F" w:rsidRPr="008A6177" w:rsidRDefault="00A7051B" w:rsidP="00052699">
      <w:pPr>
        <w:pStyle w:val="Stopka"/>
        <w:spacing w:after="120"/>
        <w:jc w:val="both"/>
        <w:rPr>
          <w:rFonts w:cs="Arial"/>
          <w:b/>
          <w:sz w:val="22"/>
          <w:szCs w:val="22"/>
        </w:rPr>
      </w:pPr>
      <w:r w:rsidRPr="008A6177">
        <w:rPr>
          <w:rFonts w:cs="Arial"/>
          <w:sz w:val="22"/>
          <w:szCs w:val="22"/>
        </w:rPr>
        <w:t>4</w:t>
      </w:r>
      <w:r w:rsidR="006B7BCF" w:rsidRPr="008A6177">
        <w:rPr>
          <w:rFonts w:cs="Arial"/>
          <w:sz w:val="22"/>
          <w:szCs w:val="22"/>
        </w:rPr>
        <w:t>.2.</w:t>
      </w:r>
      <w:r w:rsidR="006B7BCF" w:rsidRPr="008A6177">
        <w:rPr>
          <w:rFonts w:cs="Arial"/>
          <w:b/>
          <w:sz w:val="22"/>
          <w:szCs w:val="22"/>
        </w:rPr>
        <w:t xml:space="preserve"> </w:t>
      </w:r>
      <w:r w:rsidR="00FF0B3F" w:rsidRPr="008A6177">
        <w:rPr>
          <w:rFonts w:cs="Arial"/>
          <w:bCs/>
          <w:sz w:val="22"/>
          <w:szCs w:val="22"/>
        </w:rPr>
        <w:t>Zakres prac do wykonania</w:t>
      </w:r>
      <w:r w:rsidR="00FF0B3F" w:rsidRPr="008A6177">
        <w:rPr>
          <w:rFonts w:cs="Arial"/>
          <w:b/>
          <w:sz w:val="22"/>
          <w:szCs w:val="22"/>
        </w:rPr>
        <w:t xml:space="preserve"> </w:t>
      </w:r>
    </w:p>
    <w:p w14:paraId="3554777F" w14:textId="1F70809D" w:rsidR="00E45054" w:rsidRPr="008A6177" w:rsidRDefault="00E45054" w:rsidP="004F687C">
      <w:pPr>
        <w:pStyle w:val="Tekstpodstawowy"/>
        <w:spacing w:after="23"/>
        <w:jc w:val="both"/>
        <w:rPr>
          <w:rFonts w:cs="Arial"/>
          <w:sz w:val="22"/>
          <w:szCs w:val="22"/>
        </w:rPr>
      </w:pPr>
      <w:r w:rsidRPr="008A6177">
        <w:rPr>
          <w:sz w:val="22"/>
          <w:szCs w:val="22"/>
        </w:rPr>
        <w:t>Kontrola</w:t>
      </w:r>
      <w:r w:rsidR="004C4CD4" w:rsidRPr="008A6177">
        <w:rPr>
          <w:sz w:val="22"/>
          <w:szCs w:val="22"/>
        </w:rPr>
        <w:t xml:space="preserve"> </w:t>
      </w:r>
      <w:r w:rsidR="00A16150" w:rsidRPr="008A6177">
        <w:rPr>
          <w:sz w:val="22"/>
          <w:szCs w:val="22"/>
        </w:rPr>
        <w:t xml:space="preserve">musi </w:t>
      </w:r>
      <w:r w:rsidRPr="008A6177">
        <w:rPr>
          <w:sz w:val="22"/>
          <w:szCs w:val="22"/>
        </w:rPr>
        <w:t>obejmować wszystkie czynności wymagane przy wykonywaniu okresowych kontroli obiektów</w:t>
      </w:r>
      <w:r w:rsidR="003A20D8" w:rsidRPr="008A6177">
        <w:rPr>
          <w:rFonts w:cs="Arial"/>
          <w:sz w:val="22"/>
          <w:szCs w:val="22"/>
        </w:rPr>
        <w:t>, z uwzględnieniem elementów występujących w poszczególnych obiektach</w:t>
      </w:r>
      <w:r w:rsidR="00A16150" w:rsidRPr="008A6177">
        <w:rPr>
          <w:rFonts w:cs="Arial"/>
          <w:sz w:val="22"/>
          <w:szCs w:val="22"/>
        </w:rPr>
        <w:t xml:space="preserve"> z wyłączeniem badania i pomiarów instalacji elektrycznych</w:t>
      </w:r>
      <w:r w:rsidR="004F687C" w:rsidRPr="008A6177">
        <w:rPr>
          <w:rFonts w:cs="Arial"/>
          <w:sz w:val="22"/>
          <w:szCs w:val="22"/>
        </w:rPr>
        <w:t>,</w:t>
      </w:r>
      <w:r w:rsidR="00A16150" w:rsidRPr="008A6177">
        <w:rPr>
          <w:rFonts w:cs="Arial"/>
          <w:sz w:val="22"/>
          <w:szCs w:val="22"/>
        </w:rPr>
        <w:t xml:space="preserve"> w szczególności</w:t>
      </w:r>
      <w:r w:rsidRPr="008A6177">
        <w:rPr>
          <w:rFonts w:cs="Arial"/>
          <w:sz w:val="22"/>
          <w:szCs w:val="22"/>
        </w:rPr>
        <w:t xml:space="preserve"> sprawdzenie:</w:t>
      </w:r>
    </w:p>
    <w:p w14:paraId="365B80C5" w14:textId="6845E7BC" w:rsidR="00305F68" w:rsidRPr="008A6177" w:rsidRDefault="00305F68" w:rsidP="00AF3093">
      <w:pPr>
        <w:pStyle w:val="Akapitzlist"/>
        <w:numPr>
          <w:ilvl w:val="0"/>
          <w:numId w:val="9"/>
        </w:numPr>
        <w:suppressAutoHyphens/>
        <w:jc w:val="both"/>
        <w:rPr>
          <w:rFonts w:ascii="Arial" w:hAnsi="Arial" w:cs="Arial"/>
          <w:sz w:val="22"/>
          <w:szCs w:val="22"/>
        </w:rPr>
      </w:pPr>
      <w:r w:rsidRPr="008A6177">
        <w:rPr>
          <w:rFonts w:ascii="Arial" w:hAnsi="Arial" w:cs="Arial"/>
          <w:sz w:val="22"/>
          <w:szCs w:val="22"/>
        </w:rPr>
        <w:t>stanu technicznego elementów budynku, budowli i instalacji narażonych na szkodliwe wpływy atmosferyczne i niszczące działania czynników występujących podczas użytkowania obiektów,</w:t>
      </w:r>
    </w:p>
    <w:p w14:paraId="6F67CA20" w14:textId="77777777" w:rsidR="00305F68" w:rsidRPr="008A6177" w:rsidRDefault="00305F68" w:rsidP="00290A71">
      <w:pPr>
        <w:numPr>
          <w:ilvl w:val="0"/>
          <w:numId w:val="9"/>
        </w:numPr>
        <w:suppressAutoHyphens/>
        <w:spacing w:line="240" w:lineRule="auto"/>
        <w:jc w:val="both"/>
      </w:pPr>
      <w:r w:rsidRPr="008A6177">
        <w:t>instalacji i urządzeń służących ochronie środowiska,</w:t>
      </w:r>
    </w:p>
    <w:p w14:paraId="7BC20F2E" w14:textId="77777777" w:rsidR="00305F68" w:rsidRPr="008A6177" w:rsidRDefault="00305F68" w:rsidP="00290A71">
      <w:pPr>
        <w:numPr>
          <w:ilvl w:val="0"/>
          <w:numId w:val="9"/>
        </w:numPr>
        <w:suppressAutoHyphens/>
        <w:spacing w:line="240" w:lineRule="auto"/>
        <w:jc w:val="both"/>
      </w:pPr>
      <w:r w:rsidRPr="008A6177">
        <w:t>instalacji gazowych oraz przewodów kominowych (dymowych, spalinowych i wentylacyjnych)</w:t>
      </w:r>
    </w:p>
    <w:p w14:paraId="5ECD44BB" w14:textId="4C95ABFF" w:rsidR="00305F68" w:rsidRPr="008A6177" w:rsidRDefault="00305F68" w:rsidP="00290A71">
      <w:pPr>
        <w:numPr>
          <w:ilvl w:val="0"/>
          <w:numId w:val="9"/>
        </w:numPr>
        <w:suppressAutoHyphens/>
        <w:spacing w:line="240" w:lineRule="auto"/>
        <w:jc w:val="both"/>
      </w:pPr>
      <w:r w:rsidRPr="008A6177">
        <w:t>badania efektywności energetycznej, a także oceny doboru wielkości kotła w stosunku do potrzeb oraz parametrów instalacji grzewczej i przeznaczenia (</w:t>
      </w:r>
      <w:r w:rsidRPr="008A6177">
        <w:rPr>
          <w:rStyle w:val="Uwydatnienie"/>
          <w:i w:val="0"/>
        </w:rPr>
        <w:t>Prawo budowlane</w:t>
      </w:r>
      <w:r w:rsidRPr="008A6177">
        <w:t>, art. 62 ust. 1 pkt 1 lit. b) i c), Dz. U. z 2024r. poz. 725 z późn. zm.).</w:t>
      </w:r>
    </w:p>
    <w:p w14:paraId="03D29EDE" w14:textId="77777777" w:rsidR="00305F68" w:rsidRPr="008A6177" w:rsidRDefault="00305F68" w:rsidP="00290A71">
      <w:pPr>
        <w:numPr>
          <w:ilvl w:val="0"/>
          <w:numId w:val="9"/>
        </w:numPr>
        <w:suppressAutoHyphens/>
        <w:spacing w:line="240" w:lineRule="auto"/>
        <w:jc w:val="both"/>
      </w:pPr>
      <w:r w:rsidRPr="008A6177">
        <w:t>stanu technicznego i przydatności do użytkowania obiektów budowlanych,</w:t>
      </w:r>
    </w:p>
    <w:p w14:paraId="42255176" w14:textId="77777777" w:rsidR="00305F68" w:rsidRPr="008A6177" w:rsidRDefault="00305F68" w:rsidP="00290A71">
      <w:pPr>
        <w:numPr>
          <w:ilvl w:val="0"/>
          <w:numId w:val="9"/>
        </w:numPr>
        <w:suppressAutoHyphens/>
        <w:spacing w:line="240" w:lineRule="auto"/>
        <w:jc w:val="both"/>
      </w:pPr>
      <w:r w:rsidRPr="008A6177">
        <w:t>estetyki obiektów budowlanych oraz jego otoczenia.</w:t>
      </w:r>
    </w:p>
    <w:p w14:paraId="2CB2F928" w14:textId="77777777" w:rsidR="00305F68" w:rsidRPr="008A6177" w:rsidRDefault="00305F68" w:rsidP="00305F68">
      <w:pPr>
        <w:suppressAutoHyphens/>
        <w:spacing w:line="240" w:lineRule="auto"/>
        <w:ind w:left="1135"/>
        <w:jc w:val="both"/>
      </w:pPr>
    </w:p>
    <w:p w14:paraId="5E290FD5" w14:textId="58C58F2D" w:rsidR="00FF0B3F" w:rsidRPr="008A6177" w:rsidRDefault="00897743" w:rsidP="004F687C">
      <w:pPr>
        <w:shd w:val="clear" w:color="auto" w:fill="FFFFFF"/>
        <w:spacing w:line="240" w:lineRule="auto"/>
        <w:jc w:val="both"/>
      </w:pPr>
      <w:r w:rsidRPr="008A6177">
        <w:rPr>
          <w:bCs/>
        </w:rPr>
        <w:t>Zestawienie  oraz dane charakterystyczne budynków objętych kontrolą</w:t>
      </w:r>
      <w:r w:rsidR="00A16150" w:rsidRPr="008A6177">
        <w:rPr>
          <w:bCs/>
        </w:rPr>
        <w:t xml:space="preserve"> zawiera</w:t>
      </w:r>
      <w:r w:rsidR="00A350EA" w:rsidRPr="008A6177">
        <w:rPr>
          <w:bCs/>
        </w:rPr>
        <w:t xml:space="preserve"> </w:t>
      </w:r>
      <w:r w:rsidR="00A350EA" w:rsidRPr="008A6177">
        <w:t xml:space="preserve">Załącznik nr </w:t>
      </w:r>
      <w:r w:rsidR="002B5484" w:rsidRPr="008A6177">
        <w:t>1</w:t>
      </w:r>
      <w:r w:rsidR="00A350EA" w:rsidRPr="008A6177">
        <w:t xml:space="preserve"> do </w:t>
      </w:r>
      <w:r w:rsidR="002B5484" w:rsidRPr="008A6177">
        <w:t>SIWZ</w:t>
      </w:r>
      <w:r w:rsidRPr="008A6177">
        <w:t>.</w:t>
      </w:r>
    </w:p>
    <w:p w14:paraId="65746F59" w14:textId="75E6D18C" w:rsidR="004F1E27" w:rsidRPr="008A6177" w:rsidRDefault="00635FCA" w:rsidP="004F687C">
      <w:pPr>
        <w:spacing w:line="240" w:lineRule="auto"/>
        <w:jc w:val="both"/>
      </w:pPr>
      <w:r w:rsidRPr="008A6177">
        <w:t>Projekty budowlane</w:t>
      </w:r>
      <w:r w:rsidR="00FF01B6" w:rsidRPr="008A6177">
        <w:t xml:space="preserve"> i</w:t>
      </w:r>
      <w:r w:rsidRPr="008A6177">
        <w:t xml:space="preserve"> książki obiektów budowlanych</w:t>
      </w:r>
      <w:r w:rsidR="00FF01B6" w:rsidRPr="008A6177">
        <w:t>,</w:t>
      </w:r>
      <w:r w:rsidRPr="008A6177">
        <w:t xml:space="preserve"> </w:t>
      </w:r>
      <w:r w:rsidR="00FF01B6" w:rsidRPr="008A6177">
        <w:t xml:space="preserve">którymi dysponuje Zamawiający będą udostępnione sukcesywnie po podpisaniu umowy. </w:t>
      </w:r>
      <w:r w:rsidR="00FF01B6" w:rsidRPr="008A6177" w:rsidDel="00FF01B6">
        <w:t xml:space="preserve"> </w:t>
      </w:r>
    </w:p>
    <w:p w14:paraId="54DF20EF" w14:textId="2C79D265" w:rsidR="004F687C" w:rsidRPr="008A6177" w:rsidRDefault="004F1E27" w:rsidP="004F687C">
      <w:pPr>
        <w:shd w:val="clear" w:color="auto" w:fill="FFFFFF"/>
        <w:spacing w:line="240" w:lineRule="auto"/>
        <w:jc w:val="both"/>
        <w:rPr>
          <w:bCs/>
        </w:rPr>
      </w:pPr>
      <w:r w:rsidRPr="008A6177">
        <w:rPr>
          <w:bCs/>
        </w:rPr>
        <w:t>Dokumentacja techniczna obiektów</w:t>
      </w:r>
      <w:r w:rsidR="004F687C" w:rsidRPr="008A6177">
        <w:rPr>
          <w:bCs/>
        </w:rPr>
        <w:t xml:space="preserve"> znajduje się u kierowników poszczególnych wydziałów.</w:t>
      </w:r>
      <w:r w:rsidRPr="008A6177">
        <w:rPr>
          <w:bCs/>
        </w:rPr>
        <w:t xml:space="preserve"> </w:t>
      </w:r>
    </w:p>
    <w:p w14:paraId="64A99040" w14:textId="05AE4EF2" w:rsidR="00FF0B3F" w:rsidRPr="008A6177" w:rsidRDefault="004F687C" w:rsidP="004F687C">
      <w:pPr>
        <w:shd w:val="clear" w:color="auto" w:fill="FFFFFF"/>
        <w:spacing w:line="240" w:lineRule="auto"/>
        <w:jc w:val="both"/>
      </w:pPr>
      <w:r w:rsidRPr="008A6177">
        <w:rPr>
          <w:bCs/>
        </w:rPr>
        <w:t>K</w:t>
      </w:r>
      <w:r w:rsidR="004F1E27" w:rsidRPr="008A6177">
        <w:rPr>
          <w:bCs/>
        </w:rPr>
        <w:t>siążki obiektów budowlanych dostępne są w Dziale Inwestycji przy ul. Kołłątaja 4 pok. Nr 4.</w:t>
      </w:r>
    </w:p>
    <w:p w14:paraId="393DD72B" w14:textId="77777777" w:rsidR="004F687C" w:rsidRPr="008A6177" w:rsidRDefault="004F687C" w:rsidP="004F687C">
      <w:pPr>
        <w:shd w:val="clear" w:color="auto" w:fill="FFFFFF"/>
        <w:spacing w:line="240" w:lineRule="auto"/>
        <w:jc w:val="both"/>
      </w:pPr>
    </w:p>
    <w:p w14:paraId="6979D3C1" w14:textId="02C4214A" w:rsidR="004F687C" w:rsidRPr="008A6177" w:rsidRDefault="004F687C" w:rsidP="004F687C">
      <w:pPr>
        <w:shd w:val="clear" w:color="auto" w:fill="FFFFFF"/>
        <w:spacing w:line="240" w:lineRule="auto"/>
        <w:jc w:val="both"/>
      </w:pPr>
      <w:r w:rsidRPr="008A6177">
        <w:t>Wykonawca będzie wykonywał kontrole budynków w godzinach od 7 do 15 od poniedziałku do piątku.</w:t>
      </w:r>
    </w:p>
    <w:bookmarkEnd w:id="3"/>
    <w:p w14:paraId="1146F035" w14:textId="77777777" w:rsidR="004F687C" w:rsidRPr="008A6177" w:rsidRDefault="004F687C" w:rsidP="004F687C">
      <w:pPr>
        <w:spacing w:line="240" w:lineRule="auto"/>
        <w:jc w:val="both"/>
        <w:rPr>
          <w:bCs/>
          <w:iCs/>
        </w:rPr>
      </w:pPr>
    </w:p>
    <w:p w14:paraId="1FB10F93" w14:textId="06A36F6D" w:rsidR="00FF0B3F" w:rsidRPr="008A6177" w:rsidRDefault="00F9570D" w:rsidP="004F687C">
      <w:pPr>
        <w:spacing w:line="240" w:lineRule="auto"/>
        <w:jc w:val="both"/>
        <w:rPr>
          <w:bCs/>
        </w:rPr>
      </w:pPr>
      <w:r w:rsidRPr="008A6177">
        <w:rPr>
          <w:bCs/>
        </w:rPr>
        <w:t>4.3. Wizja lokalna</w:t>
      </w:r>
    </w:p>
    <w:p w14:paraId="7730D44D" w14:textId="77777777" w:rsidR="00F9570D" w:rsidRPr="008A6177" w:rsidRDefault="00F9570D" w:rsidP="00F9570D">
      <w:pPr>
        <w:pStyle w:val="Nagwek2"/>
        <w:jc w:val="both"/>
        <w:rPr>
          <w:bCs/>
          <w:i/>
          <w:sz w:val="22"/>
          <w:szCs w:val="22"/>
        </w:rPr>
      </w:pPr>
      <w:r w:rsidRPr="008A6177">
        <w:rPr>
          <w:sz w:val="22"/>
          <w:szCs w:val="22"/>
        </w:rPr>
        <w:t xml:space="preserve">Zamawiający nie wymaga przeprowadzenia wizji lokalnej, jednakże wymaga się aby Wykonawca zdobył, na swoją własną odpowiedzialność i ryzyko, wszelkie dodatkowe informacje, które mogą być konieczne do przygotowania oferty oraz zawarcia umowy i wykonania zamówienia. </w:t>
      </w:r>
    </w:p>
    <w:p w14:paraId="50AF81B6" w14:textId="5B477A25" w:rsidR="00D43FCA" w:rsidRPr="008A6177" w:rsidRDefault="00F9570D" w:rsidP="00D43FCA">
      <w:pPr>
        <w:spacing w:line="240" w:lineRule="auto"/>
        <w:jc w:val="both"/>
        <w:rPr>
          <w:bCs/>
        </w:rPr>
      </w:pPr>
      <w:r w:rsidRPr="008A6177">
        <w:rPr>
          <w:bCs/>
        </w:rPr>
        <w:t>Zamawiający umożliwi Wykonawcy przeprowadzenie wizji lokalnej, jeżeli Wykonawca zgłosi taką  potrzebę.</w:t>
      </w:r>
    </w:p>
    <w:p w14:paraId="4B88B52B" w14:textId="1F57810A" w:rsidR="00044D34" w:rsidRPr="008A6177" w:rsidRDefault="00605C55" w:rsidP="00CC3C97">
      <w:pPr>
        <w:spacing w:after="120"/>
        <w:jc w:val="both"/>
      </w:pPr>
      <w:r w:rsidRPr="008A6177">
        <w:lastRenderedPageBreak/>
        <w:t xml:space="preserve">Termin przeprowadzenia wizji lokalnej należy uzgadniać </w:t>
      </w:r>
      <w:r w:rsidR="00693F3B" w:rsidRPr="008A6177">
        <w:t xml:space="preserve">telefonicznie </w:t>
      </w:r>
      <w:r w:rsidR="00C96F42" w:rsidRPr="008A6177">
        <w:t xml:space="preserve">w celu uzyskania zezwolenia na wejście </w:t>
      </w:r>
      <w:r w:rsidR="00CC3C97" w:rsidRPr="008A6177">
        <w:t xml:space="preserve">na teren obiektów wyszczególnionych w załączniku nr </w:t>
      </w:r>
      <w:r w:rsidR="00761B10" w:rsidRPr="008A6177">
        <w:t>1</w:t>
      </w:r>
      <w:r w:rsidR="00CC3C97" w:rsidRPr="008A6177">
        <w:t xml:space="preserve"> do</w:t>
      </w:r>
      <w:r w:rsidR="00A7051B" w:rsidRPr="008A6177">
        <w:t xml:space="preserve"> SIWZ</w:t>
      </w:r>
      <w:r w:rsidR="00CC3C97" w:rsidRPr="008A6177">
        <w:t>. Telefony kontaktowe:</w:t>
      </w:r>
    </w:p>
    <w:p w14:paraId="6AB5EF96" w14:textId="58219FC0" w:rsidR="00C80D2E" w:rsidRPr="008A6177" w:rsidRDefault="00C80D2E" w:rsidP="00E707EE">
      <w:pPr>
        <w:ind w:left="142" w:hanging="142"/>
        <w:jc w:val="both"/>
      </w:pPr>
      <w:r w:rsidRPr="008A6177">
        <w:t xml:space="preserve">- Kierownik Wydziału Sieci </w:t>
      </w:r>
      <w:r w:rsidR="00A7051B" w:rsidRPr="008A6177">
        <w:t>Bartłomiej Żaczek -</w:t>
      </w:r>
      <w:r w:rsidRPr="008A6177">
        <w:t xml:space="preserve"> </w:t>
      </w:r>
      <w:r w:rsidR="00A7051B" w:rsidRPr="008A6177">
        <w:t>t</w:t>
      </w:r>
      <w:r w:rsidR="00605C55" w:rsidRPr="008A6177">
        <w:t>elefon kontaktowy</w:t>
      </w:r>
      <w:r w:rsidR="00A7051B" w:rsidRPr="008A6177">
        <w:t>:</w:t>
      </w:r>
      <w:r w:rsidR="00605C55" w:rsidRPr="008A6177">
        <w:t xml:space="preserve"> </w:t>
      </w:r>
      <w:r w:rsidR="00307142" w:rsidRPr="008A6177">
        <w:t>91 321 59 65</w:t>
      </w:r>
      <w:r w:rsidR="00605C55" w:rsidRPr="008A6177">
        <w:t xml:space="preserve">, </w:t>
      </w:r>
      <w:r w:rsidR="00034A1F" w:rsidRPr="008A6177">
        <w:t>6</w:t>
      </w:r>
      <w:r w:rsidR="00A7051B" w:rsidRPr="008A6177">
        <w:t>65-125-503 -</w:t>
      </w:r>
      <w:r w:rsidRPr="008A6177">
        <w:t xml:space="preserve"> </w:t>
      </w:r>
      <w:r w:rsidR="00A7051B" w:rsidRPr="008A6177">
        <w:t>o</w:t>
      </w:r>
      <w:r w:rsidRPr="008A6177">
        <w:t xml:space="preserve">dnośnie </w:t>
      </w:r>
      <w:r w:rsidR="004F687C" w:rsidRPr="008A6177">
        <w:t>obiektów wyszczególnionych w załączniku nr 1 do SIWZ część I – Wydział Sieci</w:t>
      </w:r>
      <w:r w:rsidR="00A7051B" w:rsidRPr="008A6177">
        <w:t>,</w:t>
      </w:r>
    </w:p>
    <w:p w14:paraId="257E2255" w14:textId="3D8A0D74" w:rsidR="00C80D2E" w:rsidRPr="008A6177" w:rsidRDefault="00C80D2E" w:rsidP="00E707EE">
      <w:pPr>
        <w:ind w:left="142" w:hanging="142"/>
        <w:jc w:val="both"/>
      </w:pPr>
      <w:r w:rsidRPr="008A6177">
        <w:t xml:space="preserve">- Kierownik Wydziału Remontowego </w:t>
      </w:r>
      <w:r w:rsidR="00034A1F" w:rsidRPr="008A6177">
        <w:t>Krzysztof Lewandowsk</w:t>
      </w:r>
      <w:r w:rsidR="00CC3C97" w:rsidRPr="008A6177">
        <w:t>i</w:t>
      </w:r>
      <w:r w:rsidR="00A7051B" w:rsidRPr="008A6177">
        <w:t xml:space="preserve"> - t</w:t>
      </w:r>
      <w:r w:rsidR="00034A1F" w:rsidRPr="008A6177">
        <w:t>elefon kontaktowy</w:t>
      </w:r>
      <w:r w:rsidR="00A7051B" w:rsidRPr="008A6177">
        <w:t>:</w:t>
      </w:r>
      <w:r w:rsidR="00034A1F" w:rsidRPr="008A6177">
        <w:t xml:space="preserve"> </w:t>
      </w:r>
      <w:r w:rsidR="00307142" w:rsidRPr="008A6177">
        <w:t>601 75 40 33</w:t>
      </w:r>
      <w:r w:rsidR="004F687C" w:rsidRPr="008A6177">
        <w:t xml:space="preserve"> - odnośnie obiektów wyszczególnionych w załączniku nr 1 do SIWZ część II – Wydział Remontowy</w:t>
      </w:r>
      <w:r w:rsidR="004F529E" w:rsidRPr="008A6177">
        <w:t xml:space="preserve"> oraz części IV – Administracja,</w:t>
      </w:r>
    </w:p>
    <w:p w14:paraId="64836455" w14:textId="336598C4" w:rsidR="00034A1F" w:rsidRPr="008A6177" w:rsidRDefault="00034A1F" w:rsidP="00C96F42">
      <w:pPr>
        <w:ind w:left="142" w:hanging="142"/>
        <w:jc w:val="both"/>
      </w:pPr>
      <w:r w:rsidRPr="008A6177">
        <w:t xml:space="preserve">- Kierownik Wydziału Produkcji Wody </w:t>
      </w:r>
      <w:r w:rsidR="00A7051B" w:rsidRPr="008A6177">
        <w:t>Dariusz Szczerski –</w:t>
      </w:r>
      <w:r w:rsidRPr="008A6177">
        <w:t xml:space="preserve"> tel</w:t>
      </w:r>
      <w:r w:rsidR="00A7051B" w:rsidRPr="008A6177">
        <w:t xml:space="preserve">efon kontaktowy </w:t>
      </w:r>
      <w:r w:rsidRPr="008A6177">
        <w:t xml:space="preserve"> 91 321 37 19, tel. kom. 6</w:t>
      </w:r>
      <w:r w:rsidR="00A7051B" w:rsidRPr="008A6177">
        <w:t>65-120-154</w:t>
      </w:r>
      <w:r w:rsidR="004F687C" w:rsidRPr="008A6177">
        <w:t xml:space="preserve"> - odnośnie obiektów wyszczególnionych w załączniku nr 1 do SIWZ część III – Wydział Produkcji Wody,</w:t>
      </w:r>
    </w:p>
    <w:p w14:paraId="5B4F5A2A" w14:textId="18D05075" w:rsidR="00914AB1" w:rsidRPr="008A6177" w:rsidRDefault="00CC3C97" w:rsidP="00914AB1">
      <w:pPr>
        <w:spacing w:after="200" w:line="240" w:lineRule="auto"/>
        <w:ind w:left="142" w:hanging="142"/>
        <w:jc w:val="both"/>
      </w:pPr>
      <w:r w:rsidRPr="008A6177">
        <w:t xml:space="preserve">- Kierownik </w:t>
      </w:r>
      <w:r w:rsidR="008C1C4F" w:rsidRPr="008A6177">
        <w:t xml:space="preserve">Wydziału </w:t>
      </w:r>
      <w:r w:rsidRPr="008A6177">
        <w:t>Oczyszczalni Ścieków</w:t>
      </w:r>
      <w:r w:rsidR="00914AB1" w:rsidRPr="008A6177">
        <w:t xml:space="preserve"> Jan Bednarski -</w:t>
      </w:r>
      <w:r w:rsidRPr="008A6177">
        <w:t xml:space="preserve"> </w:t>
      </w:r>
      <w:r w:rsidR="00914AB1" w:rsidRPr="008A6177">
        <w:t>t</w:t>
      </w:r>
      <w:r w:rsidRPr="008A6177">
        <w:t>elefon kontaktowy</w:t>
      </w:r>
      <w:r w:rsidR="00914AB1" w:rsidRPr="008A6177">
        <w:t>:</w:t>
      </w:r>
      <w:r w:rsidRPr="008A6177">
        <w:t xml:space="preserve"> </w:t>
      </w:r>
      <w:r w:rsidR="00914AB1" w:rsidRPr="008A6177">
        <w:t>91 322 39 30, 665-127-553 - odnośnie obiektów wyszczególnionych w załączniku nr 1 do SIWZ część V – Wydział Oczyszczalni Ścieków</w:t>
      </w:r>
      <w:bookmarkEnd w:id="4"/>
      <w:r w:rsidR="00914AB1" w:rsidRPr="008A6177">
        <w:t>.</w:t>
      </w:r>
    </w:p>
    <w:p w14:paraId="40965B30" w14:textId="78100E30" w:rsidR="00FB178F" w:rsidRPr="008A6177" w:rsidRDefault="00D43FCA" w:rsidP="00914AB1">
      <w:pPr>
        <w:spacing w:after="200" w:line="240" w:lineRule="auto"/>
        <w:ind w:left="142" w:hanging="142"/>
        <w:jc w:val="both"/>
      </w:pPr>
      <w:r w:rsidRPr="008A6177">
        <w:rPr>
          <w:b/>
        </w:rPr>
        <w:t>Koszt wizji lokalnej ponosi Wykonawca.</w:t>
      </w:r>
    </w:p>
    <w:p w14:paraId="10852A48" w14:textId="77777777" w:rsidR="006A2763" w:rsidRPr="008A6177" w:rsidRDefault="006A2763" w:rsidP="00290A71">
      <w:pPr>
        <w:numPr>
          <w:ilvl w:val="0"/>
          <w:numId w:val="17"/>
        </w:numPr>
        <w:spacing w:line="240" w:lineRule="auto"/>
        <w:jc w:val="both"/>
        <w:rPr>
          <w:b/>
        </w:rPr>
      </w:pPr>
      <w:r w:rsidRPr="008A6177">
        <w:rPr>
          <w:b/>
        </w:rPr>
        <w:t>Każdy Wykonawca może złożyć w niniejszym postępowaniu tylko jedną ofertę. Wykonawcy przedstawią oferty zgodnie z wymaganiami SIWZ, obejmujące całość zamówienia. Zamawiający nie dopuszcza możliwości składania ofert częściowych.</w:t>
      </w:r>
    </w:p>
    <w:p w14:paraId="38F9F255" w14:textId="77777777" w:rsidR="006A2763" w:rsidRPr="008A6177" w:rsidRDefault="006A2763" w:rsidP="006A2763">
      <w:pPr>
        <w:spacing w:line="240" w:lineRule="auto"/>
        <w:ind w:left="567"/>
        <w:jc w:val="both"/>
        <w:rPr>
          <w:b/>
        </w:rPr>
      </w:pPr>
    </w:p>
    <w:p w14:paraId="08C813AB" w14:textId="7453DEFB" w:rsidR="00D626E1" w:rsidRPr="008A6177" w:rsidRDefault="00FF0B3F" w:rsidP="00290A71">
      <w:pPr>
        <w:numPr>
          <w:ilvl w:val="0"/>
          <w:numId w:val="17"/>
        </w:numPr>
        <w:spacing w:line="240" w:lineRule="auto"/>
        <w:jc w:val="both"/>
        <w:rPr>
          <w:b/>
        </w:rPr>
      </w:pPr>
      <w:r w:rsidRPr="008A6177">
        <w:rPr>
          <w:b/>
        </w:rPr>
        <w:t xml:space="preserve">Termin realizacji przedmiotu zamówienia: </w:t>
      </w:r>
    </w:p>
    <w:p w14:paraId="3FE4F358" w14:textId="478B4C90" w:rsidR="00D626E1" w:rsidRPr="008A6177" w:rsidRDefault="00D626E1" w:rsidP="008243DE">
      <w:pPr>
        <w:jc w:val="both"/>
      </w:pPr>
      <w:r w:rsidRPr="008A6177">
        <w:t>Strony ustalają termin wykonania przedmiotu umowy przez Wykonawcę</w:t>
      </w:r>
      <w:r w:rsidR="008243DE" w:rsidRPr="008A6177">
        <w:t>:</w:t>
      </w:r>
      <w:r w:rsidR="00914AB1" w:rsidRPr="008A6177">
        <w:t xml:space="preserve"> </w:t>
      </w:r>
      <w:r w:rsidR="00F9570D" w:rsidRPr="008A6177">
        <w:t>60</w:t>
      </w:r>
      <w:r w:rsidR="00BA21BB" w:rsidRPr="008A6177">
        <w:t xml:space="preserve"> </w:t>
      </w:r>
      <w:r w:rsidRPr="008A6177">
        <w:t xml:space="preserve">dni </w:t>
      </w:r>
      <w:r w:rsidR="00FA484A" w:rsidRPr="008A6177">
        <w:t xml:space="preserve">kalendarzowych </w:t>
      </w:r>
      <w:r w:rsidRPr="008A6177">
        <w:t xml:space="preserve">od </w:t>
      </w:r>
      <w:r w:rsidR="00E26874" w:rsidRPr="008A6177">
        <w:t xml:space="preserve">dnia </w:t>
      </w:r>
      <w:r w:rsidRPr="008A6177">
        <w:t>podpisania umowy</w:t>
      </w:r>
      <w:r w:rsidR="006325AB" w:rsidRPr="008A6177">
        <w:t>.</w:t>
      </w:r>
      <w:r w:rsidRPr="008A6177">
        <w:t xml:space="preserve"> </w:t>
      </w:r>
    </w:p>
    <w:p w14:paraId="0C035DD7" w14:textId="77777777" w:rsidR="00D76F43" w:rsidRPr="008A6177" w:rsidRDefault="00D76F43" w:rsidP="00D76F43">
      <w:pPr>
        <w:pStyle w:val="Akapitzlist"/>
        <w:ind w:left="851"/>
        <w:jc w:val="both"/>
        <w:rPr>
          <w:rFonts w:ascii="Arial" w:hAnsi="Arial" w:cs="Arial"/>
          <w:sz w:val="22"/>
          <w:szCs w:val="22"/>
        </w:rPr>
      </w:pPr>
    </w:p>
    <w:p w14:paraId="494C110A" w14:textId="5008B764" w:rsidR="007E586A" w:rsidRPr="008A6177" w:rsidRDefault="00FF0B3F" w:rsidP="00290A71">
      <w:pPr>
        <w:numPr>
          <w:ilvl w:val="0"/>
          <w:numId w:val="18"/>
        </w:numPr>
        <w:spacing w:after="120" w:line="240" w:lineRule="auto"/>
        <w:jc w:val="both"/>
        <w:rPr>
          <w:b/>
        </w:rPr>
      </w:pPr>
      <w:r w:rsidRPr="008A6177">
        <w:rPr>
          <w:b/>
        </w:rPr>
        <w:t>Warunki udziału w postępowaniu oraz opis sposobu oceny spełniania tych</w:t>
      </w:r>
      <w:r w:rsidR="00044D34" w:rsidRPr="008A6177">
        <w:rPr>
          <w:b/>
        </w:rPr>
        <w:t xml:space="preserve"> </w:t>
      </w:r>
      <w:r w:rsidRPr="008A6177">
        <w:rPr>
          <w:b/>
        </w:rPr>
        <w:t>warunków</w:t>
      </w:r>
    </w:p>
    <w:p w14:paraId="614B7F65" w14:textId="1097CAF2" w:rsidR="00E75090" w:rsidRPr="008A6177" w:rsidRDefault="006A2763" w:rsidP="00E9780B">
      <w:pPr>
        <w:pStyle w:val="pkt"/>
        <w:spacing w:before="0" w:after="23"/>
        <w:ind w:left="567" w:hanging="567"/>
        <w:rPr>
          <w:rFonts w:ascii="Arial" w:hAnsi="Arial" w:cs="Arial"/>
          <w:sz w:val="22"/>
          <w:szCs w:val="22"/>
          <w:u w:val="single"/>
        </w:rPr>
      </w:pPr>
      <w:r w:rsidRPr="008A6177">
        <w:rPr>
          <w:rFonts w:ascii="Arial" w:hAnsi="Arial" w:cs="Arial"/>
          <w:sz w:val="22"/>
          <w:szCs w:val="22"/>
        </w:rPr>
        <w:t>7</w:t>
      </w:r>
      <w:r w:rsidR="00FF0B3F" w:rsidRPr="008A6177">
        <w:rPr>
          <w:rFonts w:ascii="Arial" w:hAnsi="Arial" w:cs="Arial"/>
          <w:sz w:val="22"/>
          <w:szCs w:val="22"/>
        </w:rPr>
        <w:t xml:space="preserve">.1. </w:t>
      </w:r>
      <w:r w:rsidR="00E75090" w:rsidRPr="008A6177">
        <w:rPr>
          <w:rFonts w:ascii="Arial" w:hAnsi="Arial" w:cs="Arial"/>
          <w:sz w:val="22"/>
          <w:szCs w:val="22"/>
          <w:u w:val="single"/>
        </w:rPr>
        <w:t>O zamówienie mogą ubiegać się Wykonawcy, którzy:</w:t>
      </w:r>
    </w:p>
    <w:p w14:paraId="60F86511" w14:textId="2EE7A64A" w:rsidR="008F0518" w:rsidRPr="008A6177" w:rsidRDefault="008F0518" w:rsidP="00AF3093">
      <w:pPr>
        <w:pStyle w:val="Akapitzlist"/>
        <w:numPr>
          <w:ilvl w:val="2"/>
          <w:numId w:val="44"/>
        </w:numPr>
        <w:autoSpaceDE w:val="0"/>
        <w:autoSpaceDN w:val="0"/>
        <w:ind w:left="720"/>
        <w:jc w:val="both"/>
        <w:rPr>
          <w:rFonts w:ascii="Arial" w:hAnsi="Arial" w:cs="Arial"/>
          <w:sz w:val="22"/>
          <w:szCs w:val="22"/>
        </w:rPr>
      </w:pPr>
      <w:r w:rsidRPr="008A6177">
        <w:rPr>
          <w:rFonts w:ascii="Arial" w:hAnsi="Arial" w:cs="Arial"/>
          <w:sz w:val="22"/>
          <w:szCs w:val="22"/>
        </w:rPr>
        <w:t>posiadają uprawnienia do wykonywania określonej działalności lub czynności, jeżeli ustawy nakładają obowiązek posiadania takich uprawnień,</w:t>
      </w:r>
    </w:p>
    <w:p w14:paraId="344A1FA2" w14:textId="7DA9D9CA" w:rsidR="008F0518" w:rsidRPr="008A6177" w:rsidRDefault="008F0518" w:rsidP="00AF3093">
      <w:pPr>
        <w:pStyle w:val="Akapitzlist"/>
        <w:numPr>
          <w:ilvl w:val="2"/>
          <w:numId w:val="44"/>
        </w:numPr>
        <w:autoSpaceDE w:val="0"/>
        <w:autoSpaceDN w:val="0"/>
        <w:ind w:left="720"/>
        <w:jc w:val="both"/>
        <w:rPr>
          <w:rFonts w:ascii="Arial" w:hAnsi="Arial" w:cs="Arial"/>
          <w:sz w:val="22"/>
          <w:szCs w:val="22"/>
        </w:rPr>
      </w:pPr>
      <w:r w:rsidRPr="008A6177">
        <w:rPr>
          <w:rFonts w:ascii="Arial" w:hAnsi="Arial" w:cs="Arial"/>
          <w:sz w:val="22"/>
          <w:szCs w:val="22"/>
        </w:rPr>
        <w:t>posiadają niezbędną wiedzę i doświadczenie oraz dysponują potencjałem technicznym i osobami zdolnymi do wykonania zamówienia,</w:t>
      </w:r>
    </w:p>
    <w:p w14:paraId="5463B177" w14:textId="77777777" w:rsidR="008F0518" w:rsidRPr="008A6177" w:rsidRDefault="008F0518" w:rsidP="008F0518">
      <w:pPr>
        <w:autoSpaceDE w:val="0"/>
        <w:autoSpaceDN w:val="0"/>
        <w:spacing w:line="240" w:lineRule="auto"/>
        <w:ind w:left="1068"/>
        <w:jc w:val="both"/>
      </w:pPr>
    </w:p>
    <w:p w14:paraId="0A922954" w14:textId="77777777" w:rsidR="00AF3093" w:rsidRPr="008A6177" w:rsidRDefault="008F0518" w:rsidP="00513999">
      <w:pPr>
        <w:pStyle w:val="Standard"/>
        <w:tabs>
          <w:tab w:val="left" w:pos="7513"/>
        </w:tabs>
        <w:spacing w:after="120"/>
        <w:jc w:val="both"/>
        <w:rPr>
          <w:rFonts w:ascii="Arial" w:hAnsi="Arial" w:cs="Arial"/>
          <w:sz w:val="22"/>
          <w:szCs w:val="22"/>
        </w:rPr>
      </w:pPr>
      <w:r w:rsidRPr="008A6177">
        <w:rPr>
          <w:rFonts w:ascii="Arial" w:hAnsi="Arial" w:cs="Arial"/>
          <w:sz w:val="22"/>
          <w:szCs w:val="22"/>
        </w:rPr>
        <w:t>Zamawiający uzna, że Wykonawca posiada wymaganą wiedzę i doświadczenie oraz, że dysponuje potencjałem technicznym i osobami zdolnymi do wykonania zamówienia jeżeli Wykonawca wykaże, że</w:t>
      </w:r>
      <w:r w:rsidR="00F9570D" w:rsidRPr="008A6177">
        <w:rPr>
          <w:rFonts w:ascii="Arial" w:hAnsi="Arial" w:cs="Arial"/>
          <w:sz w:val="22"/>
          <w:szCs w:val="22"/>
        </w:rPr>
        <w:t>:</w:t>
      </w:r>
      <w:r w:rsidRPr="008A6177">
        <w:rPr>
          <w:rFonts w:ascii="Arial" w:hAnsi="Arial" w:cs="Arial"/>
          <w:sz w:val="22"/>
          <w:szCs w:val="22"/>
        </w:rPr>
        <w:t xml:space="preserve"> </w:t>
      </w:r>
    </w:p>
    <w:p w14:paraId="64776FCF" w14:textId="40667624" w:rsidR="008F0518" w:rsidRPr="008A6177" w:rsidRDefault="00AF3093" w:rsidP="00513999">
      <w:pPr>
        <w:pStyle w:val="Standard"/>
        <w:tabs>
          <w:tab w:val="left" w:pos="7513"/>
        </w:tabs>
        <w:spacing w:after="120"/>
        <w:jc w:val="both"/>
        <w:rPr>
          <w:rFonts w:ascii="Arial" w:hAnsi="Arial" w:cs="Arial"/>
          <w:sz w:val="22"/>
          <w:szCs w:val="22"/>
        </w:rPr>
      </w:pPr>
      <w:r w:rsidRPr="008A6177">
        <w:rPr>
          <w:rFonts w:ascii="Arial" w:hAnsi="Arial" w:cs="Arial"/>
          <w:sz w:val="22"/>
          <w:szCs w:val="22"/>
        </w:rPr>
        <w:t xml:space="preserve">1) </w:t>
      </w:r>
      <w:r w:rsidR="008F0518" w:rsidRPr="008A6177">
        <w:rPr>
          <w:rFonts w:ascii="Arial" w:hAnsi="Arial" w:cs="Arial"/>
          <w:sz w:val="22"/>
          <w:szCs w:val="22"/>
        </w:rPr>
        <w:t>co najmniej jedna z osób, która będzie uczestniczyć w wykonaniu zamówienia posiada:</w:t>
      </w:r>
    </w:p>
    <w:p w14:paraId="25C25A8D" w14:textId="59E30382" w:rsidR="008F0518" w:rsidRPr="008A6177" w:rsidRDefault="00513999" w:rsidP="008F0518">
      <w:pPr>
        <w:pStyle w:val="Akapitzlist"/>
        <w:shd w:val="clear" w:color="auto" w:fill="FFFFFF"/>
        <w:spacing w:after="23"/>
        <w:ind w:left="748"/>
        <w:contextualSpacing w:val="0"/>
        <w:jc w:val="both"/>
        <w:rPr>
          <w:rFonts w:ascii="Arial" w:hAnsi="Arial" w:cs="Arial"/>
          <w:spacing w:val="-8"/>
          <w:sz w:val="22"/>
          <w:szCs w:val="22"/>
        </w:rPr>
      </w:pPr>
      <w:r w:rsidRPr="008A6177">
        <w:rPr>
          <w:rFonts w:ascii="Arial" w:hAnsi="Arial" w:cs="Arial"/>
          <w:sz w:val="22"/>
          <w:szCs w:val="22"/>
        </w:rPr>
        <w:t>a)</w:t>
      </w:r>
      <w:r w:rsidR="008F0518" w:rsidRPr="008A6177">
        <w:rPr>
          <w:rFonts w:ascii="Arial" w:hAnsi="Arial" w:cs="Arial"/>
          <w:sz w:val="22"/>
          <w:szCs w:val="22"/>
        </w:rPr>
        <w:t xml:space="preserve"> uprawnienia do projektowania lub kierowania robotami budowlanymi </w:t>
      </w:r>
      <w:r w:rsidR="00B36B67" w:rsidRPr="008A6177">
        <w:rPr>
          <w:rFonts w:ascii="Arial" w:hAnsi="Arial" w:cs="Arial"/>
          <w:sz w:val="22"/>
          <w:szCs w:val="22"/>
        </w:rPr>
        <w:t xml:space="preserve">bez ograniczeń </w:t>
      </w:r>
      <w:r w:rsidR="00AD4D3E" w:rsidRPr="008A6177">
        <w:rPr>
          <w:rFonts w:ascii="Arial" w:hAnsi="Arial" w:cs="Arial"/>
          <w:sz w:val="22"/>
          <w:szCs w:val="22"/>
        </w:rPr>
        <w:t xml:space="preserve">(lub odpowiadające im ważne uprawnienia budowlane, które zostały wydane na podstawie wcześniej obowiązujących przepisów) </w:t>
      </w:r>
      <w:r w:rsidR="008F0518" w:rsidRPr="008A6177">
        <w:rPr>
          <w:rFonts w:ascii="Arial" w:hAnsi="Arial" w:cs="Arial"/>
          <w:sz w:val="22"/>
          <w:szCs w:val="22"/>
        </w:rPr>
        <w:t>w zakresie sprawowania kontroli technicznej utrzymania obiektów budowlanych w specjalności:</w:t>
      </w:r>
    </w:p>
    <w:p w14:paraId="2C1890BE" w14:textId="6AD435F4" w:rsidR="008F0518" w:rsidRPr="008A6177" w:rsidRDefault="008F0518" w:rsidP="00290A71">
      <w:pPr>
        <w:pStyle w:val="Akapitzlist"/>
        <w:numPr>
          <w:ilvl w:val="0"/>
          <w:numId w:val="13"/>
        </w:numPr>
        <w:shd w:val="clear" w:color="auto" w:fill="FFFFFF"/>
        <w:spacing w:line="276" w:lineRule="auto"/>
        <w:jc w:val="both"/>
        <w:rPr>
          <w:rFonts w:ascii="Arial" w:hAnsi="Arial" w:cs="Arial"/>
          <w:sz w:val="22"/>
          <w:szCs w:val="22"/>
        </w:rPr>
      </w:pPr>
      <w:r w:rsidRPr="008A6177">
        <w:rPr>
          <w:rFonts w:ascii="Arial" w:hAnsi="Arial" w:cs="Arial"/>
          <w:sz w:val="22"/>
          <w:szCs w:val="22"/>
        </w:rPr>
        <w:t xml:space="preserve">architektonicznej, </w:t>
      </w:r>
    </w:p>
    <w:p w14:paraId="4575815F" w14:textId="3A8DA51B" w:rsidR="008F0518" w:rsidRPr="008A6177" w:rsidRDefault="008F0518" w:rsidP="00290A71">
      <w:pPr>
        <w:pStyle w:val="Akapitzlist"/>
        <w:numPr>
          <w:ilvl w:val="0"/>
          <w:numId w:val="13"/>
        </w:numPr>
        <w:shd w:val="clear" w:color="auto" w:fill="FFFFFF"/>
        <w:spacing w:line="276" w:lineRule="auto"/>
        <w:jc w:val="both"/>
        <w:rPr>
          <w:rFonts w:ascii="Arial" w:hAnsi="Arial" w:cs="Arial"/>
          <w:sz w:val="22"/>
          <w:szCs w:val="22"/>
        </w:rPr>
      </w:pPr>
      <w:r w:rsidRPr="008A6177">
        <w:rPr>
          <w:rFonts w:ascii="Arial" w:hAnsi="Arial" w:cs="Arial"/>
          <w:sz w:val="22"/>
          <w:szCs w:val="22"/>
        </w:rPr>
        <w:t>konstrukcyjno-budowlanej,</w:t>
      </w:r>
    </w:p>
    <w:p w14:paraId="47F0E3C4" w14:textId="5B0762E5" w:rsidR="008F0518" w:rsidRPr="008A6177" w:rsidRDefault="008F0518" w:rsidP="00290A71">
      <w:pPr>
        <w:pStyle w:val="Akapitzlist"/>
        <w:numPr>
          <w:ilvl w:val="0"/>
          <w:numId w:val="13"/>
        </w:numPr>
        <w:shd w:val="clear" w:color="auto" w:fill="FFFFFF"/>
        <w:spacing w:line="276" w:lineRule="auto"/>
        <w:jc w:val="both"/>
        <w:rPr>
          <w:rFonts w:ascii="Arial" w:hAnsi="Arial" w:cs="Arial"/>
          <w:sz w:val="22"/>
          <w:szCs w:val="22"/>
        </w:rPr>
      </w:pPr>
      <w:r w:rsidRPr="008A6177">
        <w:rPr>
          <w:rFonts w:ascii="Arial" w:hAnsi="Arial" w:cs="Arial"/>
          <w:spacing w:val="-6"/>
          <w:sz w:val="22"/>
          <w:szCs w:val="22"/>
        </w:rPr>
        <w:t>instalacyjnej w zakresie sieci, instalacji i urządzeń cieplnych, wentylacyjnych, gazowych, wodociągowych i kanalizacyjnych</w:t>
      </w:r>
      <w:r w:rsidR="00B36B67" w:rsidRPr="008A6177">
        <w:rPr>
          <w:rFonts w:ascii="Arial" w:hAnsi="Arial" w:cs="Arial"/>
          <w:spacing w:val="-6"/>
          <w:sz w:val="22"/>
          <w:szCs w:val="22"/>
        </w:rPr>
        <w:t>,</w:t>
      </w:r>
    </w:p>
    <w:p w14:paraId="7F5EB043" w14:textId="1D031022" w:rsidR="008F0518" w:rsidRPr="008A6177" w:rsidRDefault="008F0518" w:rsidP="008F0518">
      <w:pPr>
        <w:shd w:val="clear" w:color="auto" w:fill="FFFFFF"/>
        <w:tabs>
          <w:tab w:val="left" w:pos="4522"/>
        </w:tabs>
        <w:spacing w:after="23" w:line="240" w:lineRule="auto"/>
        <w:jc w:val="both"/>
        <w:rPr>
          <w:bCs/>
          <w:szCs w:val="16"/>
        </w:rPr>
      </w:pPr>
      <w:r w:rsidRPr="008A6177">
        <w:rPr>
          <w:spacing w:val="-6"/>
        </w:rPr>
        <w:t xml:space="preserve">Osoba/y ta/te </w:t>
      </w:r>
      <w:r w:rsidRPr="008A6177">
        <w:t>powinna/y posiadać ważne ubezpieczenie od odpowiedzialności cywilnej i przy</w:t>
      </w:r>
      <w:r w:rsidRPr="008A6177">
        <w:rPr>
          <w:bCs/>
          <w:spacing w:val="-6"/>
          <w:szCs w:val="16"/>
        </w:rPr>
        <w:t xml:space="preserve">należeć do </w:t>
      </w:r>
      <w:r w:rsidRPr="008A6177">
        <w:rPr>
          <w:bCs/>
          <w:szCs w:val="16"/>
        </w:rPr>
        <w:t>izby samorządu zawodowego.</w:t>
      </w:r>
    </w:p>
    <w:p w14:paraId="48DDE3F1" w14:textId="77777777" w:rsidR="00B36B67" w:rsidRPr="008A6177" w:rsidRDefault="00B36B67" w:rsidP="008F0518">
      <w:pPr>
        <w:shd w:val="clear" w:color="auto" w:fill="FFFFFF"/>
        <w:tabs>
          <w:tab w:val="left" w:pos="4522"/>
        </w:tabs>
        <w:spacing w:after="23" w:line="240" w:lineRule="auto"/>
        <w:jc w:val="both"/>
        <w:rPr>
          <w:b/>
          <w:bCs/>
          <w:spacing w:val="-6"/>
          <w:vertAlign w:val="subscript"/>
        </w:rPr>
      </w:pPr>
    </w:p>
    <w:p w14:paraId="6E9D0747" w14:textId="03084F3C" w:rsidR="008F0518" w:rsidRPr="008A6177" w:rsidRDefault="00513999" w:rsidP="008F0518">
      <w:pPr>
        <w:pStyle w:val="Akapitzlist"/>
        <w:autoSpaceDE w:val="0"/>
        <w:autoSpaceDN w:val="0"/>
        <w:ind w:left="750"/>
        <w:jc w:val="both"/>
        <w:rPr>
          <w:rFonts w:ascii="Arial" w:hAnsi="Arial" w:cs="Arial"/>
          <w:spacing w:val="-6"/>
          <w:sz w:val="22"/>
          <w:szCs w:val="22"/>
        </w:rPr>
      </w:pPr>
      <w:r w:rsidRPr="008A6177">
        <w:rPr>
          <w:rFonts w:ascii="Arial" w:hAnsi="Arial" w:cs="Arial"/>
          <w:spacing w:val="-6"/>
          <w:sz w:val="22"/>
          <w:szCs w:val="22"/>
        </w:rPr>
        <w:lastRenderedPageBreak/>
        <w:t>b)</w:t>
      </w:r>
      <w:r w:rsidR="008F0518" w:rsidRPr="008A6177">
        <w:rPr>
          <w:rFonts w:ascii="Arial" w:hAnsi="Arial" w:cs="Arial"/>
          <w:spacing w:val="-6"/>
          <w:sz w:val="22"/>
          <w:szCs w:val="22"/>
        </w:rPr>
        <w:t xml:space="preserve"> kwalifikacje</w:t>
      </w:r>
      <w:r w:rsidR="008F0518" w:rsidRPr="008A6177">
        <w:rPr>
          <w:rFonts w:ascii="Arial" w:hAnsi="Arial" w:cs="Arial"/>
          <w:b/>
          <w:bCs/>
          <w:spacing w:val="-6"/>
          <w:sz w:val="22"/>
          <w:szCs w:val="22"/>
        </w:rPr>
        <w:t xml:space="preserve"> </w:t>
      </w:r>
      <w:r w:rsidR="008F0518" w:rsidRPr="008A6177">
        <w:rPr>
          <w:rFonts w:ascii="Arial" w:hAnsi="Arial" w:cs="Arial"/>
          <w:spacing w:val="-6"/>
          <w:sz w:val="22"/>
          <w:szCs w:val="22"/>
        </w:rPr>
        <w:t>wymagane przy wykonywaniu dozoru nad eksploatacją urządzeń, instalacji oraz sieci gazowych,</w:t>
      </w:r>
    </w:p>
    <w:p w14:paraId="192D2243" w14:textId="78ABBEE1" w:rsidR="008F0518" w:rsidRPr="008A6177" w:rsidRDefault="00513999" w:rsidP="008F0518">
      <w:pPr>
        <w:pStyle w:val="Akapitzlist"/>
        <w:shd w:val="clear" w:color="auto" w:fill="FFFFFF"/>
        <w:spacing w:after="120"/>
        <w:ind w:left="748"/>
        <w:jc w:val="both"/>
        <w:rPr>
          <w:rFonts w:ascii="Arial" w:hAnsi="Arial" w:cs="Arial"/>
          <w:sz w:val="22"/>
          <w:szCs w:val="22"/>
        </w:rPr>
      </w:pPr>
      <w:r w:rsidRPr="008A6177">
        <w:rPr>
          <w:rFonts w:ascii="Arial" w:hAnsi="Arial" w:cs="Arial"/>
          <w:sz w:val="22"/>
          <w:szCs w:val="22"/>
        </w:rPr>
        <w:t>c)</w:t>
      </w:r>
      <w:r w:rsidR="008F0518" w:rsidRPr="008A6177">
        <w:rPr>
          <w:rFonts w:ascii="Arial" w:hAnsi="Arial" w:cs="Arial"/>
          <w:sz w:val="22"/>
          <w:szCs w:val="22"/>
        </w:rPr>
        <w:t xml:space="preserve"> kwalifikacje mistrza w rzemiośle kominiarskim (</w:t>
      </w:r>
      <w:r w:rsidR="008F0518" w:rsidRPr="008A6177">
        <w:rPr>
          <w:rFonts w:ascii="Arial" w:hAnsi="Arial" w:cs="Arial"/>
          <w:spacing w:val="-7"/>
          <w:sz w:val="22"/>
          <w:szCs w:val="22"/>
        </w:rPr>
        <w:t>art. 62 ust. 6 pkt. 1 ustawy Prawo Budowlane) lub o</w:t>
      </w:r>
      <w:r w:rsidR="008F0518" w:rsidRPr="008A6177">
        <w:rPr>
          <w:rFonts w:ascii="Arial" w:hAnsi="Arial" w:cs="Arial"/>
          <w:sz w:val="22"/>
          <w:szCs w:val="22"/>
        </w:rPr>
        <w:t xml:space="preserve">soby posiadające uprawnienia budowlane w odpowiedniej specjalności </w:t>
      </w:r>
    </w:p>
    <w:p w14:paraId="5ADBC438" w14:textId="64E112AE" w:rsidR="00572400" w:rsidRPr="008A6177" w:rsidRDefault="00513999" w:rsidP="00572400">
      <w:pPr>
        <w:jc w:val="both"/>
        <w:rPr>
          <w:b/>
          <w:bCs/>
        </w:rPr>
      </w:pPr>
      <w:r w:rsidRPr="008A6177">
        <w:t xml:space="preserve">Celem potwierdzenia spełnienia warunku, o którym mowa w pkt. </w:t>
      </w:r>
      <w:r w:rsidR="006A2763" w:rsidRPr="008A6177">
        <w:t>7</w:t>
      </w:r>
      <w:r w:rsidRPr="008A6177">
        <w:t>.1.2</w:t>
      </w:r>
      <w:r w:rsidR="00CA5B24" w:rsidRPr="008A6177">
        <w:t>.1)</w:t>
      </w:r>
      <w:r w:rsidRPr="008A6177">
        <w:t xml:space="preserve">  Wykonawca przedłoży wykaz osób, które będą uczestniczyć w wykonywaniu zamówienia wraz z informacjami na temat ich kwalifikacji zawodowych i doświadczenia, niezbędnych do wykonania zamówienia, a także zakresu wykonywanych przez nich czynności wg wzorów stanowiących </w:t>
      </w:r>
      <w:r w:rsidRPr="008A6177">
        <w:rPr>
          <w:b/>
        </w:rPr>
        <w:t>Załączniki nr</w:t>
      </w:r>
      <w:r w:rsidR="00BA21BB" w:rsidRPr="008A6177">
        <w:rPr>
          <w:b/>
        </w:rPr>
        <w:t> </w:t>
      </w:r>
      <w:r w:rsidR="00FB178F" w:rsidRPr="008A6177">
        <w:rPr>
          <w:b/>
        </w:rPr>
        <w:t>4</w:t>
      </w:r>
      <w:r w:rsidRPr="008A6177">
        <w:rPr>
          <w:b/>
        </w:rPr>
        <w:t xml:space="preserve">, </w:t>
      </w:r>
      <w:r w:rsidR="00FB178F" w:rsidRPr="008A6177">
        <w:rPr>
          <w:b/>
        </w:rPr>
        <w:t>5</w:t>
      </w:r>
      <w:r w:rsidRPr="008A6177">
        <w:rPr>
          <w:b/>
        </w:rPr>
        <w:t>, do oferty</w:t>
      </w:r>
      <w:r w:rsidR="00572400" w:rsidRPr="008A6177">
        <w:rPr>
          <w:b/>
        </w:rPr>
        <w:t>,</w:t>
      </w:r>
      <w:r w:rsidR="00BA21BB" w:rsidRPr="008A6177">
        <w:t xml:space="preserve"> </w:t>
      </w:r>
      <w:r w:rsidR="00BA21BB" w:rsidRPr="008A6177">
        <w:rPr>
          <w:b/>
          <w:bCs/>
        </w:rPr>
        <w:t>dokumenty potwierdzające kwalifikacje zawodowe, o których mowa w lit. a ) – c)</w:t>
      </w:r>
      <w:r w:rsidR="00572400" w:rsidRPr="008A6177">
        <w:rPr>
          <w:b/>
          <w:bCs/>
        </w:rPr>
        <w:t xml:space="preserve"> oraz ważne ubezpieczenie od odpowiedzialności cywilnej,  </w:t>
      </w:r>
    </w:p>
    <w:p w14:paraId="67EB1A24" w14:textId="02BFCA3A" w:rsidR="00AF3093" w:rsidRPr="008A6177" w:rsidRDefault="00AF3093" w:rsidP="00CA5B24">
      <w:pPr>
        <w:autoSpaceDE w:val="0"/>
        <w:autoSpaceDN w:val="0"/>
        <w:spacing w:line="240" w:lineRule="auto"/>
        <w:jc w:val="both"/>
      </w:pPr>
    </w:p>
    <w:p w14:paraId="32551F8D" w14:textId="33B86B6B" w:rsidR="00CA5B24" w:rsidRPr="008A6177" w:rsidRDefault="00AF3093" w:rsidP="00CA5B24">
      <w:pPr>
        <w:pStyle w:val="Tekstkomentarza"/>
        <w:jc w:val="both"/>
        <w:rPr>
          <w:rFonts w:ascii="Arial" w:hAnsi="Arial" w:cs="Arial"/>
          <w:sz w:val="22"/>
          <w:szCs w:val="22"/>
        </w:rPr>
      </w:pPr>
      <w:r w:rsidRPr="008A6177">
        <w:rPr>
          <w:rFonts w:ascii="Arial" w:hAnsi="Arial" w:cs="Arial"/>
          <w:sz w:val="22"/>
          <w:szCs w:val="22"/>
        </w:rPr>
        <w:t xml:space="preserve">2) w okresie ostatnich </w:t>
      </w:r>
      <w:r w:rsidR="009763EB">
        <w:rPr>
          <w:rFonts w:ascii="Arial" w:hAnsi="Arial" w:cs="Arial"/>
          <w:sz w:val="22"/>
          <w:szCs w:val="22"/>
        </w:rPr>
        <w:t>dziesięciu</w:t>
      </w:r>
      <w:r w:rsidR="00CA5B24" w:rsidRPr="008A6177">
        <w:rPr>
          <w:rFonts w:ascii="Arial" w:hAnsi="Arial" w:cs="Arial"/>
          <w:sz w:val="22"/>
          <w:szCs w:val="22"/>
        </w:rPr>
        <w:t xml:space="preserve"> </w:t>
      </w:r>
      <w:r w:rsidRPr="008A6177">
        <w:rPr>
          <w:rFonts w:ascii="Arial" w:hAnsi="Arial" w:cs="Arial"/>
          <w:sz w:val="22"/>
          <w:szCs w:val="22"/>
        </w:rPr>
        <w:t xml:space="preserve">lat przed upływem terminu składania ofert, (a jeżeli okres prowadzenia działalności jest krótszy – w tym okresie) Wykonawca </w:t>
      </w:r>
      <w:r w:rsidR="003524CA" w:rsidRPr="008A6177">
        <w:rPr>
          <w:rFonts w:ascii="Arial" w:hAnsi="Arial" w:cs="Arial"/>
          <w:sz w:val="22"/>
          <w:szCs w:val="22"/>
        </w:rPr>
        <w:t>zrealizował</w:t>
      </w:r>
      <w:r w:rsidR="00CA5B24" w:rsidRPr="008A6177">
        <w:rPr>
          <w:rFonts w:ascii="Arial" w:hAnsi="Arial" w:cs="Arial"/>
          <w:sz w:val="22"/>
          <w:szCs w:val="22"/>
        </w:rPr>
        <w:t xml:space="preserve"> </w:t>
      </w:r>
      <w:r w:rsidR="003524CA" w:rsidRPr="008A6177">
        <w:rPr>
          <w:rFonts w:ascii="Arial" w:hAnsi="Arial" w:cs="Arial"/>
          <w:sz w:val="22"/>
          <w:szCs w:val="22"/>
        </w:rPr>
        <w:t xml:space="preserve">usługi polegające na wykonaniu </w:t>
      </w:r>
      <w:r w:rsidR="00CA5B24" w:rsidRPr="008A6177">
        <w:rPr>
          <w:rFonts w:ascii="Arial" w:hAnsi="Arial" w:cs="Arial"/>
          <w:sz w:val="22"/>
          <w:szCs w:val="22"/>
        </w:rPr>
        <w:t>przegląd</w:t>
      </w:r>
      <w:r w:rsidR="003524CA" w:rsidRPr="008A6177">
        <w:rPr>
          <w:rFonts w:ascii="Arial" w:hAnsi="Arial" w:cs="Arial"/>
          <w:sz w:val="22"/>
          <w:szCs w:val="22"/>
        </w:rPr>
        <w:t>ów pięcioletnich</w:t>
      </w:r>
      <w:r w:rsidR="00CA5B24" w:rsidRPr="008A6177">
        <w:rPr>
          <w:rFonts w:ascii="Arial" w:hAnsi="Arial" w:cs="Arial"/>
          <w:sz w:val="22"/>
          <w:szCs w:val="22"/>
        </w:rPr>
        <w:t>:</w:t>
      </w:r>
    </w:p>
    <w:p w14:paraId="0769B0A9" w14:textId="26150307" w:rsidR="00CA5B24" w:rsidRPr="008A6177" w:rsidRDefault="00CA5B24" w:rsidP="00CA5B24">
      <w:pPr>
        <w:pStyle w:val="Tekstkomentarza"/>
        <w:jc w:val="both"/>
        <w:rPr>
          <w:rFonts w:ascii="Arial" w:hAnsi="Arial" w:cs="Arial"/>
          <w:sz w:val="22"/>
          <w:szCs w:val="22"/>
        </w:rPr>
      </w:pPr>
      <w:r w:rsidRPr="008A6177">
        <w:rPr>
          <w:rFonts w:ascii="Arial" w:hAnsi="Arial" w:cs="Arial"/>
          <w:sz w:val="22"/>
          <w:szCs w:val="22"/>
        </w:rPr>
        <w:t xml:space="preserve">- </w:t>
      </w:r>
      <w:r w:rsidR="00AF3093" w:rsidRPr="008A6177">
        <w:rPr>
          <w:rFonts w:ascii="Arial" w:hAnsi="Arial" w:cs="Arial"/>
          <w:sz w:val="22"/>
          <w:szCs w:val="22"/>
        </w:rPr>
        <w:t xml:space="preserve">co najmniej </w:t>
      </w:r>
      <w:r w:rsidRPr="008A6177">
        <w:rPr>
          <w:rFonts w:ascii="Arial" w:hAnsi="Arial" w:cs="Arial"/>
          <w:sz w:val="22"/>
          <w:szCs w:val="22"/>
        </w:rPr>
        <w:t>jednego obiektu typu przepompownia ścieków sanitarnych,</w:t>
      </w:r>
    </w:p>
    <w:p w14:paraId="07410A26" w14:textId="7CE1F498" w:rsidR="00CA5B24" w:rsidRPr="008A6177" w:rsidRDefault="00CA5B24" w:rsidP="00CA5B24">
      <w:pPr>
        <w:pStyle w:val="Tekstkomentarza"/>
        <w:jc w:val="both"/>
        <w:rPr>
          <w:rFonts w:ascii="Arial" w:hAnsi="Arial" w:cs="Arial"/>
          <w:sz w:val="22"/>
          <w:szCs w:val="22"/>
        </w:rPr>
      </w:pPr>
      <w:r w:rsidRPr="008A6177">
        <w:rPr>
          <w:rFonts w:ascii="Arial" w:hAnsi="Arial" w:cs="Arial"/>
          <w:sz w:val="22"/>
          <w:szCs w:val="22"/>
        </w:rPr>
        <w:t xml:space="preserve">- co najmniej jednego obiektu niemieszkalnego o kubaturze nie mniejszej niż 2200m3. </w:t>
      </w:r>
    </w:p>
    <w:p w14:paraId="2C2D1F0A" w14:textId="652F1032" w:rsidR="00CA5B24" w:rsidRPr="008A6177" w:rsidRDefault="00CA5B24" w:rsidP="00CA5B24">
      <w:pPr>
        <w:autoSpaceDE w:val="0"/>
        <w:autoSpaceDN w:val="0"/>
        <w:spacing w:line="240" w:lineRule="auto"/>
        <w:jc w:val="both"/>
      </w:pPr>
    </w:p>
    <w:p w14:paraId="0E820CC8" w14:textId="5C9E723D" w:rsidR="003524CA" w:rsidRPr="008A6177" w:rsidRDefault="00CA5B24" w:rsidP="003524CA">
      <w:pPr>
        <w:jc w:val="both"/>
      </w:pPr>
      <w:bookmarkStart w:id="7" w:name="_Hlk175215560"/>
      <w:r w:rsidRPr="008A6177">
        <w:t xml:space="preserve">Celem potwierdzenia spełnienia warunku, o którym mowa w pkt. 7.1.2.2)  Wykonawca przedłoży </w:t>
      </w:r>
      <w:r w:rsidR="003A6E7E" w:rsidRPr="008A6177">
        <w:t>wykaz zrealizowanych</w:t>
      </w:r>
      <w:r w:rsidR="00161009" w:rsidRPr="008A6177">
        <w:t xml:space="preserve"> usług</w:t>
      </w:r>
      <w:r w:rsidR="003A6E7E" w:rsidRPr="008A6177">
        <w:t xml:space="preserve"> stanowiący załącznik nr 6 do oferty wraz </w:t>
      </w:r>
      <w:r w:rsidR="003524CA" w:rsidRPr="008A6177">
        <w:t>z podaniem danych obiektu</w:t>
      </w:r>
      <w:r w:rsidR="00161009" w:rsidRPr="008A6177">
        <w:t xml:space="preserve"> (rodzaj, kubatura)</w:t>
      </w:r>
      <w:r w:rsidR="003524CA" w:rsidRPr="008A6177">
        <w:t>, dat wykonania i podmiot</w:t>
      </w:r>
      <w:r w:rsidR="003524CA" w:rsidRPr="008A6177">
        <w:rPr>
          <w:rFonts w:hint="eastAsia"/>
        </w:rPr>
        <w:t>ó</w:t>
      </w:r>
      <w:r w:rsidR="003524CA" w:rsidRPr="008A6177">
        <w:t>w, na rzecz kt</w:t>
      </w:r>
      <w:r w:rsidR="003524CA" w:rsidRPr="008A6177">
        <w:rPr>
          <w:rFonts w:hint="eastAsia"/>
        </w:rPr>
        <w:t>ó</w:t>
      </w:r>
      <w:r w:rsidR="003524CA" w:rsidRPr="008A6177">
        <w:t>rych us</w:t>
      </w:r>
      <w:r w:rsidR="003524CA" w:rsidRPr="008A6177">
        <w:rPr>
          <w:rFonts w:hint="eastAsia"/>
        </w:rPr>
        <w:t>ł</w:t>
      </w:r>
      <w:r w:rsidR="003524CA" w:rsidRPr="008A6177">
        <w:t>ugi zosta</w:t>
      </w:r>
      <w:r w:rsidR="003524CA" w:rsidRPr="008A6177">
        <w:rPr>
          <w:rFonts w:hint="eastAsia"/>
        </w:rPr>
        <w:t>ł</w:t>
      </w:r>
      <w:r w:rsidR="003524CA" w:rsidRPr="008A6177">
        <w:t>y wykonane, oraz za</w:t>
      </w:r>
      <w:r w:rsidR="003524CA" w:rsidRPr="008A6177">
        <w:rPr>
          <w:rFonts w:hint="eastAsia"/>
        </w:rPr>
        <w:t>łą</w:t>
      </w:r>
      <w:r w:rsidR="003524CA" w:rsidRPr="008A6177">
        <w:t>czeniem dowod</w:t>
      </w:r>
      <w:r w:rsidR="003524CA" w:rsidRPr="008A6177">
        <w:rPr>
          <w:rFonts w:hint="eastAsia"/>
        </w:rPr>
        <w:t>ó</w:t>
      </w:r>
      <w:r w:rsidR="003524CA" w:rsidRPr="008A6177">
        <w:t>w okre</w:t>
      </w:r>
      <w:r w:rsidR="003524CA" w:rsidRPr="008A6177">
        <w:rPr>
          <w:rFonts w:hint="eastAsia"/>
        </w:rPr>
        <w:t>ś</w:t>
      </w:r>
      <w:r w:rsidR="003524CA" w:rsidRPr="008A6177">
        <w:t>laj</w:t>
      </w:r>
      <w:r w:rsidR="003524CA" w:rsidRPr="008A6177">
        <w:rPr>
          <w:rFonts w:hint="eastAsia"/>
        </w:rPr>
        <w:t>ą</w:t>
      </w:r>
      <w:r w:rsidR="003524CA" w:rsidRPr="008A6177">
        <w:t>cych czy us</w:t>
      </w:r>
      <w:r w:rsidR="003524CA" w:rsidRPr="008A6177">
        <w:rPr>
          <w:rFonts w:hint="eastAsia"/>
        </w:rPr>
        <w:t>ł</w:t>
      </w:r>
      <w:r w:rsidR="003524CA" w:rsidRPr="008A6177">
        <w:t xml:space="preserve">ugi </w:t>
      </w:r>
      <w:r w:rsidR="00DC6CE7" w:rsidRPr="008A6177">
        <w:t xml:space="preserve">te </w:t>
      </w:r>
      <w:r w:rsidR="003524CA" w:rsidRPr="008A6177">
        <w:t>zosta</w:t>
      </w:r>
      <w:r w:rsidR="003524CA" w:rsidRPr="008A6177">
        <w:rPr>
          <w:rFonts w:hint="eastAsia"/>
        </w:rPr>
        <w:t>ł</w:t>
      </w:r>
      <w:r w:rsidR="003524CA" w:rsidRPr="008A6177">
        <w:t>y wykonane nale</w:t>
      </w:r>
      <w:r w:rsidR="003524CA" w:rsidRPr="008A6177">
        <w:rPr>
          <w:rFonts w:hint="eastAsia"/>
        </w:rPr>
        <w:t>ż</w:t>
      </w:r>
      <w:r w:rsidR="003524CA" w:rsidRPr="008A6177">
        <w:t>ycie. Dowodami, o kt</w:t>
      </w:r>
      <w:r w:rsidR="003524CA" w:rsidRPr="008A6177">
        <w:rPr>
          <w:rFonts w:hint="eastAsia"/>
        </w:rPr>
        <w:t>ó</w:t>
      </w:r>
      <w:r w:rsidR="003524CA" w:rsidRPr="008A6177">
        <w:t>rych mowa, s</w:t>
      </w:r>
      <w:r w:rsidR="003524CA" w:rsidRPr="008A6177">
        <w:rPr>
          <w:rFonts w:hint="eastAsia"/>
        </w:rPr>
        <w:t>ą</w:t>
      </w:r>
      <w:r w:rsidR="003524CA" w:rsidRPr="008A6177">
        <w:t xml:space="preserve"> referencje b</w:t>
      </w:r>
      <w:r w:rsidR="003524CA" w:rsidRPr="008A6177">
        <w:rPr>
          <w:rFonts w:hint="eastAsia"/>
        </w:rPr>
        <w:t>ą</w:t>
      </w:r>
      <w:r w:rsidR="003524CA" w:rsidRPr="008A6177">
        <w:t>d</w:t>
      </w:r>
      <w:r w:rsidR="003524CA" w:rsidRPr="008A6177">
        <w:rPr>
          <w:rFonts w:hint="eastAsia"/>
        </w:rPr>
        <w:t>ź</w:t>
      </w:r>
      <w:r w:rsidR="003524CA" w:rsidRPr="008A6177">
        <w:t xml:space="preserve"> inne dokumenty wystawione przez podmiot, na rzecz kt</w:t>
      </w:r>
      <w:r w:rsidR="003524CA" w:rsidRPr="008A6177">
        <w:rPr>
          <w:rFonts w:hint="eastAsia"/>
        </w:rPr>
        <w:t>ó</w:t>
      </w:r>
      <w:r w:rsidR="003524CA" w:rsidRPr="008A6177">
        <w:t>rego us</w:t>
      </w:r>
      <w:r w:rsidR="003524CA" w:rsidRPr="008A6177">
        <w:rPr>
          <w:rFonts w:hint="eastAsia"/>
        </w:rPr>
        <w:t>ł</w:t>
      </w:r>
      <w:r w:rsidR="003524CA" w:rsidRPr="008A6177">
        <w:t>ugi by</w:t>
      </w:r>
      <w:r w:rsidR="003524CA" w:rsidRPr="008A6177">
        <w:rPr>
          <w:rFonts w:hint="eastAsia"/>
        </w:rPr>
        <w:t>ł</w:t>
      </w:r>
      <w:r w:rsidR="003524CA" w:rsidRPr="008A6177">
        <w:t>y wykonywane.</w:t>
      </w:r>
    </w:p>
    <w:p w14:paraId="2CE42C98" w14:textId="1EB03F3E" w:rsidR="00AF3093" w:rsidRPr="008A6177" w:rsidRDefault="00AF3093" w:rsidP="00AF3093">
      <w:pPr>
        <w:autoSpaceDE w:val="0"/>
        <w:autoSpaceDN w:val="0"/>
        <w:spacing w:line="240" w:lineRule="auto"/>
        <w:jc w:val="both"/>
      </w:pPr>
    </w:p>
    <w:bookmarkEnd w:id="7"/>
    <w:p w14:paraId="1AAC5741" w14:textId="7F9FCE0E" w:rsidR="008F0518" w:rsidRPr="008A6177" w:rsidRDefault="008F0518" w:rsidP="00AF3093">
      <w:pPr>
        <w:pStyle w:val="Akapitzlist"/>
        <w:numPr>
          <w:ilvl w:val="2"/>
          <w:numId w:val="44"/>
        </w:numPr>
        <w:autoSpaceDE w:val="0"/>
        <w:autoSpaceDN w:val="0"/>
        <w:ind w:left="720"/>
        <w:jc w:val="both"/>
        <w:rPr>
          <w:rFonts w:ascii="Arial" w:hAnsi="Arial" w:cs="Arial"/>
          <w:sz w:val="22"/>
          <w:szCs w:val="22"/>
        </w:rPr>
      </w:pPr>
      <w:r w:rsidRPr="008A6177">
        <w:rPr>
          <w:rFonts w:ascii="Arial" w:hAnsi="Arial" w:cs="Arial"/>
          <w:sz w:val="22"/>
          <w:szCs w:val="22"/>
        </w:rPr>
        <w:t xml:space="preserve">znajdują się w sytuacji ekonomicznej i finansowej zapewniającej wykonanie zamówienia, </w:t>
      </w:r>
    </w:p>
    <w:p w14:paraId="609C2470" w14:textId="77777777" w:rsidR="008F0518" w:rsidRPr="008A6177" w:rsidRDefault="008F0518" w:rsidP="00AF3093">
      <w:pPr>
        <w:pStyle w:val="Akapitzlist"/>
        <w:numPr>
          <w:ilvl w:val="2"/>
          <w:numId w:val="44"/>
        </w:numPr>
        <w:autoSpaceDE w:val="0"/>
        <w:autoSpaceDN w:val="0"/>
        <w:ind w:left="720"/>
        <w:jc w:val="both"/>
        <w:rPr>
          <w:rFonts w:ascii="Arial" w:hAnsi="Arial" w:cs="Arial"/>
          <w:sz w:val="22"/>
          <w:szCs w:val="22"/>
        </w:rPr>
      </w:pPr>
      <w:r w:rsidRPr="008A6177">
        <w:rPr>
          <w:rFonts w:ascii="Arial" w:hAnsi="Arial" w:cs="Arial"/>
          <w:sz w:val="22"/>
          <w:szCs w:val="22"/>
        </w:rPr>
        <w:t>nie podlegają wykluczeniu z postępowania o udzielenie zamówienia.</w:t>
      </w:r>
    </w:p>
    <w:p w14:paraId="612ED5FF" w14:textId="77777777" w:rsidR="008F0518" w:rsidRPr="008A6177" w:rsidRDefault="008F0518" w:rsidP="008F0518">
      <w:pPr>
        <w:jc w:val="both"/>
      </w:pPr>
    </w:p>
    <w:p w14:paraId="5205E778" w14:textId="77777777" w:rsidR="00513999" w:rsidRPr="008A6177" w:rsidRDefault="00513999" w:rsidP="00513999">
      <w:pPr>
        <w:pStyle w:val="Standard"/>
        <w:tabs>
          <w:tab w:val="left" w:pos="7513"/>
        </w:tabs>
        <w:jc w:val="both"/>
        <w:rPr>
          <w:rFonts w:ascii="Arial" w:hAnsi="Arial" w:cs="Arial"/>
          <w:sz w:val="22"/>
          <w:szCs w:val="22"/>
        </w:rPr>
      </w:pPr>
      <w:r w:rsidRPr="008A6177">
        <w:rPr>
          <w:rFonts w:ascii="Arial" w:hAnsi="Arial" w:cs="Arial"/>
          <w:sz w:val="22"/>
          <w:szCs w:val="22"/>
        </w:rPr>
        <w:t>Celem potwierdzenia spełniania w/w warunku Wykonawca  przedłoży:</w:t>
      </w:r>
    </w:p>
    <w:p w14:paraId="478DC5E7" w14:textId="77777777" w:rsidR="00513999" w:rsidRPr="008A6177" w:rsidRDefault="00513999" w:rsidP="00513999">
      <w:pPr>
        <w:pStyle w:val="Standard"/>
        <w:tabs>
          <w:tab w:val="left" w:pos="7513"/>
        </w:tabs>
        <w:jc w:val="both"/>
        <w:rPr>
          <w:rFonts w:ascii="Arial" w:hAnsi="Arial" w:cs="Arial"/>
          <w:sz w:val="22"/>
          <w:szCs w:val="22"/>
        </w:rPr>
      </w:pPr>
    </w:p>
    <w:p w14:paraId="24EE0A8F" w14:textId="594FF92B" w:rsidR="00513999" w:rsidRPr="008A6177" w:rsidRDefault="00AF3093" w:rsidP="00513999">
      <w:pPr>
        <w:pStyle w:val="Akapitzlist"/>
        <w:ind w:left="709"/>
        <w:jc w:val="both"/>
        <w:rPr>
          <w:rFonts w:ascii="Arial" w:hAnsi="Arial" w:cs="Arial"/>
          <w:sz w:val="22"/>
          <w:szCs w:val="22"/>
        </w:rPr>
      </w:pPr>
      <w:r w:rsidRPr="008A6177">
        <w:rPr>
          <w:rFonts w:ascii="Arial" w:hAnsi="Arial" w:cs="Arial"/>
          <w:sz w:val="22"/>
          <w:szCs w:val="22"/>
        </w:rPr>
        <w:t>1</w:t>
      </w:r>
      <w:r w:rsidR="00513999" w:rsidRPr="008A6177">
        <w:rPr>
          <w:rFonts w:ascii="Arial" w:hAnsi="Arial" w:cs="Arial"/>
          <w:sz w:val="22"/>
          <w:szCs w:val="22"/>
        </w:rPr>
        <w:t xml:space="preserve">) oświadczenie, że urzędujący członek organu zarządzającego Wykonawcy nie został prawomocnie skazany za przestępstwo popełnione w związku z postępowaniem o udzielenie zamówienia, przestępstwo przeciwko prawom osób wykonujących pracę zarobkową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 - </w:t>
      </w:r>
      <w:r w:rsidR="00513999" w:rsidRPr="008A6177">
        <w:rPr>
          <w:rFonts w:ascii="Arial" w:hAnsi="Arial" w:cs="Arial"/>
          <w:b/>
          <w:sz w:val="22"/>
          <w:szCs w:val="22"/>
        </w:rPr>
        <w:t xml:space="preserve">Załącznik nr </w:t>
      </w:r>
      <w:r w:rsidR="003A6E7E" w:rsidRPr="008A6177">
        <w:rPr>
          <w:rFonts w:ascii="Arial" w:hAnsi="Arial" w:cs="Arial"/>
          <w:b/>
          <w:sz w:val="22"/>
          <w:szCs w:val="22"/>
        </w:rPr>
        <w:t>7</w:t>
      </w:r>
      <w:r w:rsidR="00513999" w:rsidRPr="008A6177">
        <w:rPr>
          <w:rFonts w:ascii="Arial" w:hAnsi="Arial" w:cs="Arial"/>
          <w:b/>
          <w:sz w:val="22"/>
          <w:szCs w:val="22"/>
        </w:rPr>
        <w:t xml:space="preserve"> do oferty</w:t>
      </w:r>
    </w:p>
    <w:p w14:paraId="5B17C90B" w14:textId="77777777" w:rsidR="00513999" w:rsidRPr="008A6177" w:rsidRDefault="00513999" w:rsidP="00513999">
      <w:pPr>
        <w:pStyle w:val="Akapitzlist"/>
        <w:ind w:left="709"/>
        <w:jc w:val="both"/>
        <w:rPr>
          <w:rFonts w:ascii="Arial" w:hAnsi="Arial" w:cs="Arial"/>
          <w:sz w:val="22"/>
          <w:szCs w:val="22"/>
        </w:rPr>
      </w:pPr>
    </w:p>
    <w:p w14:paraId="3A889492" w14:textId="3FE80048" w:rsidR="00513999" w:rsidRPr="008A6177" w:rsidRDefault="00AF3093" w:rsidP="00513999">
      <w:pPr>
        <w:pStyle w:val="Akapitzlist"/>
        <w:ind w:left="709"/>
        <w:jc w:val="both"/>
        <w:rPr>
          <w:rFonts w:ascii="Arial" w:hAnsi="Arial" w:cs="Arial"/>
          <w:b/>
          <w:sz w:val="22"/>
          <w:szCs w:val="22"/>
        </w:rPr>
      </w:pPr>
      <w:r w:rsidRPr="008A6177">
        <w:rPr>
          <w:rFonts w:ascii="Arial" w:hAnsi="Arial" w:cs="Arial"/>
          <w:sz w:val="22"/>
          <w:szCs w:val="22"/>
        </w:rPr>
        <w:t>2</w:t>
      </w:r>
      <w:r w:rsidR="00513999" w:rsidRPr="008A6177">
        <w:rPr>
          <w:rFonts w:ascii="Arial" w:hAnsi="Arial" w:cs="Arial"/>
          <w:sz w:val="22"/>
          <w:szCs w:val="22"/>
        </w:rPr>
        <w:t xml:space="preserve">) oświadczenie, że sąd w stosunku do Wykonawcy (podmiotu zbiorowego) nie orzekł zakazu ubiegania się o zamówienia, na podstawie przepisów o odpowiedzialności podmiotów zbiorowych za czyny zabronione pod groźbą kary (Dz. U. z 2023 r. poz. 659 z późn. zm.) – </w:t>
      </w:r>
      <w:r w:rsidR="00513999" w:rsidRPr="008A6177">
        <w:rPr>
          <w:rFonts w:ascii="Arial" w:hAnsi="Arial" w:cs="Arial"/>
          <w:b/>
          <w:sz w:val="22"/>
          <w:szCs w:val="22"/>
        </w:rPr>
        <w:t xml:space="preserve">Załącznik nr </w:t>
      </w:r>
      <w:r w:rsidR="003A6E7E" w:rsidRPr="008A6177">
        <w:rPr>
          <w:rFonts w:ascii="Arial" w:hAnsi="Arial" w:cs="Arial"/>
          <w:b/>
          <w:sz w:val="22"/>
          <w:szCs w:val="22"/>
        </w:rPr>
        <w:t>8</w:t>
      </w:r>
      <w:r w:rsidR="00513999" w:rsidRPr="008A6177">
        <w:rPr>
          <w:rFonts w:ascii="Arial" w:hAnsi="Arial" w:cs="Arial"/>
          <w:b/>
          <w:sz w:val="22"/>
          <w:szCs w:val="22"/>
        </w:rPr>
        <w:t xml:space="preserve"> do oferty</w:t>
      </w:r>
    </w:p>
    <w:p w14:paraId="24B87C42" w14:textId="77777777" w:rsidR="00513999" w:rsidRPr="008A6177" w:rsidRDefault="00513999" w:rsidP="00513999">
      <w:pPr>
        <w:pStyle w:val="Akapitzlist"/>
        <w:ind w:left="709"/>
        <w:jc w:val="both"/>
        <w:rPr>
          <w:rFonts w:ascii="Arial" w:hAnsi="Arial" w:cs="Arial"/>
          <w:b/>
          <w:sz w:val="22"/>
          <w:szCs w:val="22"/>
        </w:rPr>
      </w:pPr>
    </w:p>
    <w:p w14:paraId="5483B3F0" w14:textId="68D5CE4F" w:rsidR="00513999" w:rsidRPr="008A6177" w:rsidRDefault="00AF3093" w:rsidP="00513999">
      <w:pPr>
        <w:pStyle w:val="Standard"/>
        <w:tabs>
          <w:tab w:val="left" w:pos="7513"/>
        </w:tabs>
        <w:ind w:left="709"/>
        <w:jc w:val="both"/>
        <w:rPr>
          <w:rFonts w:ascii="Arial" w:hAnsi="Arial" w:cs="Arial"/>
          <w:b/>
          <w:sz w:val="22"/>
          <w:szCs w:val="22"/>
        </w:rPr>
      </w:pPr>
      <w:r w:rsidRPr="008A6177">
        <w:rPr>
          <w:rFonts w:ascii="Arial" w:hAnsi="Arial" w:cs="Arial"/>
          <w:sz w:val="22"/>
          <w:szCs w:val="22"/>
        </w:rPr>
        <w:t>3</w:t>
      </w:r>
      <w:r w:rsidR="00513999" w:rsidRPr="008A6177">
        <w:rPr>
          <w:rFonts w:ascii="Arial" w:hAnsi="Arial" w:cs="Arial"/>
          <w:sz w:val="22"/>
          <w:szCs w:val="22"/>
        </w:rPr>
        <w:t xml:space="preserve">) oświadczenie, że Wykonawca nie zalega z uiszczaniem podatków, opłat lub składek na ubezpieczenie społeczne lub zdrowotne - </w:t>
      </w:r>
      <w:r w:rsidR="00513999" w:rsidRPr="008A6177">
        <w:rPr>
          <w:rFonts w:ascii="Arial" w:hAnsi="Arial" w:cs="Arial"/>
          <w:b/>
          <w:sz w:val="22"/>
          <w:szCs w:val="22"/>
        </w:rPr>
        <w:t xml:space="preserve">Załącznik nr  </w:t>
      </w:r>
      <w:r w:rsidR="003A6E7E" w:rsidRPr="008A6177">
        <w:rPr>
          <w:rFonts w:ascii="Arial" w:hAnsi="Arial" w:cs="Arial"/>
          <w:b/>
          <w:sz w:val="22"/>
          <w:szCs w:val="22"/>
        </w:rPr>
        <w:t>9</w:t>
      </w:r>
      <w:r w:rsidR="00513999" w:rsidRPr="008A6177">
        <w:rPr>
          <w:rFonts w:ascii="Arial" w:hAnsi="Arial" w:cs="Arial"/>
          <w:b/>
          <w:sz w:val="22"/>
          <w:szCs w:val="22"/>
        </w:rPr>
        <w:t xml:space="preserve"> do oferty</w:t>
      </w:r>
    </w:p>
    <w:p w14:paraId="5B9ACE5C" w14:textId="77777777" w:rsidR="00513999" w:rsidRPr="008A6177" w:rsidRDefault="00513999" w:rsidP="00513999">
      <w:pPr>
        <w:pStyle w:val="Standard"/>
        <w:tabs>
          <w:tab w:val="left" w:pos="7513"/>
        </w:tabs>
        <w:ind w:left="709"/>
        <w:jc w:val="both"/>
        <w:rPr>
          <w:rFonts w:ascii="Arial" w:hAnsi="Arial" w:cs="Arial"/>
          <w:b/>
          <w:sz w:val="22"/>
          <w:szCs w:val="22"/>
        </w:rPr>
      </w:pPr>
    </w:p>
    <w:p w14:paraId="5CEB86E5" w14:textId="31E33414" w:rsidR="00513999" w:rsidRPr="008A6177" w:rsidRDefault="00AF3093" w:rsidP="00513999">
      <w:pPr>
        <w:pStyle w:val="Standard"/>
        <w:tabs>
          <w:tab w:val="left" w:pos="7513"/>
        </w:tabs>
        <w:ind w:left="709"/>
        <w:jc w:val="both"/>
        <w:rPr>
          <w:rFonts w:ascii="Arial" w:hAnsi="Arial" w:cs="Arial"/>
          <w:bCs/>
          <w:sz w:val="22"/>
          <w:szCs w:val="22"/>
        </w:rPr>
      </w:pPr>
      <w:r w:rsidRPr="008A6177">
        <w:rPr>
          <w:rFonts w:ascii="Arial" w:hAnsi="Arial" w:cs="Arial"/>
          <w:bCs/>
          <w:sz w:val="22"/>
          <w:szCs w:val="22"/>
        </w:rPr>
        <w:t>4</w:t>
      </w:r>
      <w:r w:rsidR="00513999" w:rsidRPr="008A6177">
        <w:rPr>
          <w:rFonts w:ascii="Arial" w:hAnsi="Arial" w:cs="Arial"/>
          <w:bCs/>
          <w:sz w:val="22"/>
          <w:szCs w:val="22"/>
        </w:rPr>
        <w:t xml:space="preserve">)  </w:t>
      </w:r>
      <w:r w:rsidR="00513999" w:rsidRPr="008A6177">
        <w:rPr>
          <w:rFonts w:ascii="Arial" w:hAnsi="Arial" w:cs="Arial"/>
          <w:sz w:val="22"/>
          <w:szCs w:val="22"/>
        </w:rPr>
        <w:t xml:space="preserve">oświadczenie, że w stosunku do Wykonawcy </w:t>
      </w:r>
      <w:r w:rsidR="00513999" w:rsidRPr="008A6177">
        <w:rPr>
          <w:rStyle w:val="markedcontent"/>
          <w:rFonts w:ascii="Arial" w:hAnsi="Arial" w:cs="Arial"/>
          <w:sz w:val="22"/>
          <w:szCs w:val="22"/>
        </w:rPr>
        <w:t xml:space="preserve">nie zachodzą przesłanki wykluczenia </w:t>
      </w:r>
      <w:r w:rsidR="00513999" w:rsidRPr="008A6177">
        <w:rPr>
          <w:rStyle w:val="markedcontent"/>
          <w:rFonts w:ascii="Arial" w:hAnsi="Arial" w:cs="Arial"/>
          <w:sz w:val="22"/>
          <w:szCs w:val="22"/>
        </w:rPr>
        <w:lastRenderedPageBreak/>
        <w:t>z postępowania na podstawie art. 7 ust. 1 ustawy z dnia 13 kwietnia 2022 r. o szczególnych rozwiązaniach w zakresie przeciwdziałania wspieraniu agresji na Ukrainę oraz służących ochronie bezpieczeństwa narodowego (</w:t>
      </w:r>
      <w:r w:rsidR="00305F68" w:rsidRPr="008A6177">
        <w:rPr>
          <w:rStyle w:val="markedcontent"/>
          <w:rFonts w:ascii="Arial" w:hAnsi="Arial" w:cs="Arial"/>
          <w:sz w:val="22"/>
          <w:szCs w:val="22"/>
        </w:rPr>
        <w:t xml:space="preserve">t. j. </w:t>
      </w:r>
      <w:r w:rsidR="00A91067" w:rsidRPr="008A6177">
        <w:rPr>
          <w:rStyle w:val="markedcontent"/>
          <w:rFonts w:ascii="Arial" w:hAnsi="Arial" w:cs="Arial"/>
          <w:sz w:val="22"/>
          <w:szCs w:val="22"/>
        </w:rPr>
        <w:t>Dz.U. z 202</w:t>
      </w:r>
      <w:r w:rsidR="00305F68" w:rsidRPr="008A6177">
        <w:rPr>
          <w:rStyle w:val="markedcontent"/>
          <w:rFonts w:ascii="Arial" w:hAnsi="Arial" w:cs="Arial"/>
          <w:sz w:val="22"/>
          <w:szCs w:val="22"/>
        </w:rPr>
        <w:t>4</w:t>
      </w:r>
      <w:r w:rsidR="00A91067" w:rsidRPr="008A6177">
        <w:rPr>
          <w:rStyle w:val="markedcontent"/>
          <w:rFonts w:ascii="Arial" w:hAnsi="Arial" w:cs="Arial"/>
          <w:sz w:val="22"/>
          <w:szCs w:val="22"/>
        </w:rPr>
        <w:t xml:space="preserve"> poz. </w:t>
      </w:r>
      <w:r w:rsidR="00305F68" w:rsidRPr="008A6177">
        <w:rPr>
          <w:rStyle w:val="markedcontent"/>
          <w:rFonts w:ascii="Arial" w:hAnsi="Arial" w:cs="Arial"/>
          <w:sz w:val="22"/>
          <w:szCs w:val="22"/>
        </w:rPr>
        <w:t>507</w:t>
      </w:r>
      <w:r w:rsidR="00513999" w:rsidRPr="008A6177">
        <w:rPr>
          <w:rStyle w:val="markedcontent"/>
          <w:rFonts w:ascii="Arial" w:hAnsi="Arial" w:cs="Arial"/>
          <w:sz w:val="22"/>
          <w:szCs w:val="22"/>
        </w:rPr>
        <w:t xml:space="preserve">) – </w:t>
      </w:r>
      <w:r w:rsidR="00513999" w:rsidRPr="008A6177">
        <w:rPr>
          <w:rStyle w:val="markedcontent"/>
          <w:rFonts w:ascii="Arial" w:hAnsi="Arial" w:cs="Arial"/>
          <w:b/>
          <w:bCs/>
          <w:sz w:val="22"/>
          <w:szCs w:val="22"/>
        </w:rPr>
        <w:t xml:space="preserve">załącznik nr </w:t>
      </w:r>
      <w:r w:rsidR="003A6E7E" w:rsidRPr="008A6177">
        <w:rPr>
          <w:rStyle w:val="markedcontent"/>
          <w:rFonts w:ascii="Arial" w:hAnsi="Arial" w:cs="Arial"/>
          <w:b/>
          <w:bCs/>
          <w:sz w:val="22"/>
          <w:szCs w:val="22"/>
        </w:rPr>
        <w:t>10</w:t>
      </w:r>
      <w:r w:rsidR="00513999" w:rsidRPr="008A6177">
        <w:rPr>
          <w:rStyle w:val="markedcontent"/>
          <w:rFonts w:ascii="Arial" w:hAnsi="Arial" w:cs="Arial"/>
          <w:b/>
          <w:bCs/>
          <w:sz w:val="22"/>
          <w:szCs w:val="22"/>
        </w:rPr>
        <w:t xml:space="preserve"> do oferty</w:t>
      </w:r>
    </w:p>
    <w:p w14:paraId="73DECC4C" w14:textId="77777777" w:rsidR="008F0518" w:rsidRPr="008A6177" w:rsidRDefault="008F0518" w:rsidP="008F0518">
      <w:pPr>
        <w:pStyle w:val="Akapitzlist"/>
        <w:ind w:left="1418"/>
        <w:jc w:val="both"/>
        <w:rPr>
          <w:rFonts w:ascii="Arial" w:hAnsi="Arial" w:cs="Arial"/>
          <w:sz w:val="22"/>
          <w:szCs w:val="22"/>
        </w:rPr>
      </w:pPr>
    </w:p>
    <w:p w14:paraId="4550832F" w14:textId="25438538" w:rsidR="008F0518" w:rsidRPr="008A6177" w:rsidRDefault="008F0518" w:rsidP="00AF3093">
      <w:pPr>
        <w:pStyle w:val="Akapitzlist"/>
        <w:numPr>
          <w:ilvl w:val="2"/>
          <w:numId w:val="44"/>
        </w:numPr>
        <w:ind w:left="720"/>
        <w:jc w:val="both"/>
        <w:rPr>
          <w:rFonts w:ascii="Arial" w:hAnsi="Arial" w:cs="Arial"/>
          <w:sz w:val="22"/>
          <w:szCs w:val="22"/>
        </w:rPr>
      </w:pPr>
      <w:r w:rsidRPr="008A6177">
        <w:rPr>
          <w:rFonts w:ascii="Arial" w:hAnsi="Arial" w:cs="Arial"/>
          <w:sz w:val="22"/>
          <w:szCs w:val="22"/>
        </w:rPr>
        <w:t>spełniają wszystkie warunki udziału w postępowaniu określone przez Zamawiającego.</w:t>
      </w:r>
    </w:p>
    <w:p w14:paraId="69D4CBFB" w14:textId="77777777" w:rsidR="008F0518" w:rsidRPr="008A6177" w:rsidRDefault="008F0518" w:rsidP="00E9780B">
      <w:pPr>
        <w:pStyle w:val="pkt"/>
        <w:spacing w:before="0" w:after="23"/>
        <w:ind w:left="567" w:hanging="567"/>
        <w:rPr>
          <w:rFonts w:ascii="Arial" w:hAnsi="Arial" w:cs="Arial"/>
          <w:sz w:val="22"/>
          <w:szCs w:val="22"/>
          <w:u w:val="single"/>
        </w:rPr>
      </w:pPr>
    </w:p>
    <w:p w14:paraId="558A9CC4" w14:textId="0F0DB20F" w:rsidR="00FF0B3F" w:rsidRPr="008A6177" w:rsidRDefault="006A2763" w:rsidP="00E9780B">
      <w:pPr>
        <w:pStyle w:val="pkt"/>
        <w:tabs>
          <w:tab w:val="num" w:pos="1647"/>
        </w:tabs>
        <w:spacing w:before="0" w:after="0" w:line="276" w:lineRule="auto"/>
        <w:ind w:left="0" w:firstLine="0"/>
        <w:rPr>
          <w:rFonts w:ascii="Arial" w:hAnsi="Arial" w:cs="Arial"/>
          <w:sz w:val="22"/>
          <w:szCs w:val="22"/>
          <w:u w:val="single"/>
        </w:rPr>
      </w:pPr>
      <w:r w:rsidRPr="008A6177">
        <w:rPr>
          <w:rFonts w:ascii="Arial" w:hAnsi="Arial" w:cs="Arial"/>
          <w:sz w:val="22"/>
          <w:szCs w:val="22"/>
        </w:rPr>
        <w:t>7</w:t>
      </w:r>
      <w:r w:rsidR="00FF0B3F" w:rsidRPr="008A6177">
        <w:rPr>
          <w:rFonts w:ascii="Arial" w:hAnsi="Arial" w:cs="Arial"/>
          <w:sz w:val="22"/>
          <w:szCs w:val="22"/>
        </w:rPr>
        <w:t>.</w:t>
      </w:r>
      <w:r w:rsidR="00A30139" w:rsidRPr="008A6177">
        <w:rPr>
          <w:rFonts w:ascii="Arial" w:hAnsi="Arial" w:cs="Arial"/>
          <w:sz w:val="22"/>
          <w:szCs w:val="22"/>
        </w:rPr>
        <w:t>2</w:t>
      </w:r>
      <w:r w:rsidR="00FF0B3F" w:rsidRPr="008A6177">
        <w:rPr>
          <w:rFonts w:ascii="Arial" w:hAnsi="Arial" w:cs="Arial"/>
          <w:sz w:val="22"/>
          <w:szCs w:val="22"/>
        </w:rPr>
        <w:t xml:space="preserve">. </w:t>
      </w:r>
      <w:r w:rsidR="00FF0B3F" w:rsidRPr="008A6177">
        <w:rPr>
          <w:rFonts w:ascii="Arial" w:hAnsi="Arial" w:cs="Arial"/>
          <w:sz w:val="22"/>
          <w:szCs w:val="22"/>
          <w:u w:val="single"/>
        </w:rPr>
        <w:t>Opis oceny spełnienia warunków:</w:t>
      </w:r>
    </w:p>
    <w:p w14:paraId="2214FA93" w14:textId="6510D21E" w:rsidR="00FF0B3F" w:rsidRPr="008A6177" w:rsidRDefault="00FF0B3F" w:rsidP="005E10BA">
      <w:pPr>
        <w:pStyle w:val="pkt"/>
        <w:spacing w:before="0" w:after="0"/>
        <w:ind w:left="567" w:firstLine="0"/>
        <w:rPr>
          <w:rFonts w:ascii="Arial" w:hAnsi="Arial" w:cs="Arial"/>
          <w:sz w:val="22"/>
          <w:szCs w:val="22"/>
        </w:rPr>
      </w:pPr>
      <w:r w:rsidRPr="008A6177">
        <w:rPr>
          <w:rFonts w:ascii="Arial" w:hAnsi="Arial" w:cs="Arial"/>
          <w:sz w:val="22"/>
          <w:szCs w:val="22"/>
        </w:rPr>
        <w:t xml:space="preserve">Ocena spełniania warunków wymaganych od Wykonawców zostanie dokonana na podstawie żądanych w pkt </w:t>
      </w:r>
      <w:r w:rsidR="006A2763" w:rsidRPr="008A6177">
        <w:rPr>
          <w:rFonts w:ascii="Arial" w:hAnsi="Arial" w:cs="Arial"/>
          <w:sz w:val="22"/>
          <w:szCs w:val="22"/>
        </w:rPr>
        <w:t>8</w:t>
      </w:r>
      <w:r w:rsidRPr="008A6177">
        <w:rPr>
          <w:rFonts w:ascii="Arial" w:hAnsi="Arial" w:cs="Arial"/>
          <w:sz w:val="22"/>
          <w:szCs w:val="22"/>
        </w:rPr>
        <w:t xml:space="preserve"> </w:t>
      </w:r>
      <w:r w:rsidR="00E153F7" w:rsidRPr="008A6177">
        <w:rPr>
          <w:rFonts w:ascii="Arial" w:hAnsi="Arial" w:cs="Arial"/>
          <w:sz w:val="22"/>
          <w:szCs w:val="22"/>
        </w:rPr>
        <w:t>SIWZ</w:t>
      </w:r>
      <w:r w:rsidRPr="008A6177">
        <w:rPr>
          <w:rFonts w:ascii="Arial" w:hAnsi="Arial" w:cs="Arial"/>
          <w:sz w:val="22"/>
          <w:szCs w:val="22"/>
        </w:rPr>
        <w:t xml:space="preserve"> oświadczeń i dokumentów, wg formuły „spełnia – nie spełnia”.</w:t>
      </w:r>
    </w:p>
    <w:p w14:paraId="69CAC87F" w14:textId="77777777" w:rsidR="005E10BA" w:rsidRPr="008A6177" w:rsidRDefault="005E10BA" w:rsidP="005E10BA">
      <w:pPr>
        <w:pStyle w:val="pkt"/>
        <w:tabs>
          <w:tab w:val="num" w:pos="1647"/>
        </w:tabs>
        <w:spacing w:before="0" w:after="0"/>
        <w:ind w:left="0" w:firstLine="0"/>
        <w:rPr>
          <w:rFonts w:ascii="Arial" w:hAnsi="Arial" w:cs="Arial"/>
          <w:sz w:val="22"/>
          <w:szCs w:val="22"/>
        </w:rPr>
      </w:pPr>
    </w:p>
    <w:p w14:paraId="237AAC38" w14:textId="77777777" w:rsidR="005E10BA" w:rsidRPr="008A6177" w:rsidRDefault="005E10BA" w:rsidP="005E10BA">
      <w:pPr>
        <w:pStyle w:val="pkt"/>
        <w:tabs>
          <w:tab w:val="num" w:pos="1647"/>
        </w:tabs>
        <w:spacing w:before="0" w:after="0"/>
        <w:ind w:left="0" w:firstLine="0"/>
        <w:rPr>
          <w:rFonts w:ascii="Arial" w:hAnsi="Arial" w:cs="Arial"/>
          <w:sz w:val="22"/>
          <w:szCs w:val="22"/>
          <w:u w:val="single"/>
        </w:rPr>
      </w:pPr>
      <w:r w:rsidRPr="008A6177">
        <w:rPr>
          <w:rFonts w:ascii="Arial" w:hAnsi="Arial" w:cs="Arial"/>
          <w:sz w:val="22"/>
          <w:szCs w:val="22"/>
        </w:rPr>
        <w:t xml:space="preserve">7.3. </w:t>
      </w:r>
      <w:r w:rsidRPr="008A6177">
        <w:rPr>
          <w:rFonts w:ascii="Arial" w:hAnsi="Arial" w:cs="Arial"/>
          <w:sz w:val="22"/>
          <w:szCs w:val="22"/>
          <w:u w:val="single"/>
        </w:rPr>
        <w:t>Podstawy wykluczenia</w:t>
      </w:r>
    </w:p>
    <w:p w14:paraId="342DB264" w14:textId="77777777" w:rsidR="005E10BA" w:rsidRPr="008A6177" w:rsidRDefault="005E10BA" w:rsidP="005E10BA">
      <w:pPr>
        <w:pStyle w:val="pkt"/>
        <w:tabs>
          <w:tab w:val="num" w:pos="1647"/>
        </w:tabs>
        <w:spacing w:before="0" w:after="0"/>
        <w:ind w:left="0" w:firstLine="0"/>
        <w:rPr>
          <w:rFonts w:ascii="Arial" w:hAnsi="Arial" w:cs="Arial"/>
          <w:sz w:val="22"/>
          <w:szCs w:val="22"/>
          <w:u w:val="single"/>
        </w:rPr>
      </w:pPr>
    </w:p>
    <w:p w14:paraId="58217C32" w14:textId="77777777" w:rsidR="005E10BA" w:rsidRPr="008A6177" w:rsidRDefault="005E10BA" w:rsidP="005E10BA">
      <w:pPr>
        <w:pStyle w:val="pkt"/>
        <w:spacing w:before="0" w:after="0"/>
        <w:ind w:left="0" w:firstLine="0"/>
        <w:rPr>
          <w:rFonts w:ascii="Arial" w:hAnsi="Arial" w:cs="Arial"/>
          <w:sz w:val="22"/>
          <w:szCs w:val="22"/>
        </w:rPr>
      </w:pPr>
      <w:r w:rsidRPr="008A6177">
        <w:rPr>
          <w:rFonts w:ascii="Arial" w:hAnsi="Arial" w:cs="Arial"/>
          <w:sz w:val="22"/>
          <w:szCs w:val="22"/>
        </w:rPr>
        <w:t xml:space="preserve">1) Z postępowania o udzielenie zamówienia wyklucza się Wykonawców zgodnie z zapisami § 9 Regulaminu wewnętrznego w sprawie zasad, form i trybu udzielania zamówień na wykonanie robót budowlanych, dostaw i usług. </w:t>
      </w:r>
    </w:p>
    <w:p w14:paraId="17A66A26" w14:textId="77777777" w:rsidR="005E10BA" w:rsidRPr="008A6177" w:rsidRDefault="005E10BA" w:rsidP="005E10BA">
      <w:pPr>
        <w:pStyle w:val="Zwykytekst"/>
        <w:jc w:val="both"/>
        <w:rPr>
          <w:rFonts w:ascii="Arial" w:hAnsi="Arial" w:cs="Arial"/>
          <w:sz w:val="22"/>
          <w:szCs w:val="22"/>
        </w:rPr>
      </w:pPr>
    </w:p>
    <w:p w14:paraId="6643016E" w14:textId="77777777" w:rsidR="005E10BA" w:rsidRPr="008A6177" w:rsidRDefault="005E10BA" w:rsidP="005E10BA">
      <w:pPr>
        <w:pStyle w:val="Zwykytekst"/>
        <w:jc w:val="both"/>
        <w:rPr>
          <w:rFonts w:ascii="Arial" w:hAnsi="Arial" w:cs="Arial"/>
          <w:sz w:val="22"/>
          <w:szCs w:val="22"/>
        </w:rPr>
      </w:pPr>
      <w:r w:rsidRPr="008A6177">
        <w:rPr>
          <w:rFonts w:ascii="Arial" w:hAnsi="Arial" w:cs="Arial"/>
          <w:sz w:val="22"/>
          <w:szCs w:val="22"/>
        </w:rPr>
        <w:t>2) Mając na uwadze przesłanki wykluczenia zawarte w art. 7 ust. 1, ustawy z dnia 13 kwietnia 2022 r. o szczególnych rozwiązaniach w  zakresie przeciwdziałania wspieraniu agresji na Ukrainę oraz służących ochronie bezpieczeństwa narodowego z postępowania wyklucza się:</w:t>
      </w:r>
    </w:p>
    <w:p w14:paraId="339AB9B2" w14:textId="77777777" w:rsidR="005E10BA" w:rsidRPr="008A6177" w:rsidRDefault="005E10BA" w:rsidP="005E10BA">
      <w:pPr>
        <w:pStyle w:val="Zwykytekst"/>
        <w:jc w:val="both"/>
        <w:rPr>
          <w:rFonts w:ascii="Arial" w:hAnsi="Arial" w:cs="Arial"/>
          <w:sz w:val="22"/>
          <w:szCs w:val="22"/>
        </w:rPr>
      </w:pPr>
      <w:r w:rsidRPr="008A6177">
        <w:rPr>
          <w:rFonts w:ascii="Arial" w:hAnsi="Arial" w:cs="Arial"/>
          <w:sz w:val="22"/>
          <w:szCs w:val="22"/>
        </w:rPr>
        <w:t>a) Wykonawcę wymienionego w wykazach określonych w rozporządzeniu 765/2006 i rozporządzeniu 269/2014 albo wpisanego na listę na podstawie decyzji w sprawie wpisu na listę rozstrzygającej o zastosowaniu środka, o którym mowa w art. 1 pkt 3 ww. Ustawy;</w:t>
      </w:r>
    </w:p>
    <w:p w14:paraId="51D2A83F" w14:textId="77777777" w:rsidR="005E10BA" w:rsidRPr="008A6177" w:rsidRDefault="005E10BA" w:rsidP="005E10BA">
      <w:pPr>
        <w:pStyle w:val="Zwykytekst"/>
        <w:jc w:val="both"/>
        <w:rPr>
          <w:rFonts w:ascii="Arial" w:hAnsi="Arial" w:cs="Arial"/>
          <w:sz w:val="22"/>
          <w:szCs w:val="22"/>
        </w:rPr>
      </w:pPr>
    </w:p>
    <w:p w14:paraId="198D56C6" w14:textId="77777777" w:rsidR="005E10BA" w:rsidRPr="008A6177" w:rsidRDefault="005E10BA" w:rsidP="005E10BA">
      <w:pPr>
        <w:pStyle w:val="Zwykytekst"/>
        <w:jc w:val="both"/>
        <w:rPr>
          <w:rFonts w:ascii="Arial" w:hAnsi="Arial" w:cs="Arial"/>
          <w:sz w:val="22"/>
          <w:szCs w:val="22"/>
        </w:rPr>
      </w:pPr>
      <w:r w:rsidRPr="008A6177">
        <w:rPr>
          <w:rFonts w:ascii="Arial" w:hAnsi="Arial" w:cs="Arial"/>
          <w:sz w:val="22"/>
          <w:szCs w:val="22"/>
        </w:rPr>
        <w:t>b) Wykonawcę, którego beneficjentem rzeczywistym w rozumieniu ustawy z dnia 1 marca 2018 r. o przeciwdziałaniu praniu pieniędzy oraz finansowaniu terroryzmu (Dz. U. z 2023 r. poz. 1124, z późn.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w:t>
      </w:r>
    </w:p>
    <w:p w14:paraId="5E46B442" w14:textId="77777777" w:rsidR="005E10BA" w:rsidRPr="008A6177" w:rsidRDefault="005E10BA" w:rsidP="005E10BA">
      <w:pPr>
        <w:pStyle w:val="Zwykytekst"/>
        <w:jc w:val="both"/>
        <w:rPr>
          <w:rFonts w:ascii="Arial" w:hAnsi="Arial" w:cs="Arial"/>
          <w:sz w:val="22"/>
          <w:szCs w:val="22"/>
        </w:rPr>
      </w:pPr>
    </w:p>
    <w:p w14:paraId="597E2902" w14:textId="77777777" w:rsidR="005E10BA" w:rsidRPr="008A6177" w:rsidRDefault="005E10BA" w:rsidP="005E10BA">
      <w:pPr>
        <w:pStyle w:val="Zwykytekst"/>
        <w:jc w:val="both"/>
        <w:rPr>
          <w:rFonts w:ascii="Arial" w:hAnsi="Arial" w:cs="Arial"/>
          <w:sz w:val="22"/>
          <w:szCs w:val="22"/>
        </w:rPr>
      </w:pPr>
      <w:r w:rsidRPr="008A6177">
        <w:rPr>
          <w:rFonts w:ascii="Arial" w:hAnsi="Arial" w:cs="Arial"/>
          <w:sz w:val="22"/>
          <w:szCs w:val="22"/>
        </w:rPr>
        <w:t>c) Wykonawcę, którego jednostką dominującą w rozumieniu art. 3 ust. 1 pkt 37 ustawy z dnia 29 września 1994 r. o rachunkowości (Dz. U. z 2023r. poz. 120, z późn.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57F8142E" w14:textId="77777777" w:rsidR="005E10BA" w:rsidRPr="008A6177" w:rsidRDefault="005E10BA" w:rsidP="005E10BA">
      <w:pPr>
        <w:pStyle w:val="Zwykytekst"/>
        <w:jc w:val="both"/>
        <w:rPr>
          <w:rFonts w:ascii="Arial" w:hAnsi="Arial" w:cs="Arial"/>
          <w:sz w:val="22"/>
          <w:szCs w:val="22"/>
        </w:rPr>
      </w:pPr>
    </w:p>
    <w:p w14:paraId="632B1C79" w14:textId="77777777" w:rsidR="005E10BA" w:rsidRPr="008A6177" w:rsidRDefault="005E10BA" w:rsidP="005E10BA">
      <w:pPr>
        <w:pStyle w:val="Zwykytekst"/>
        <w:jc w:val="both"/>
        <w:rPr>
          <w:rFonts w:ascii="Arial" w:hAnsi="Arial" w:cs="Arial"/>
          <w:sz w:val="22"/>
          <w:szCs w:val="22"/>
        </w:rPr>
      </w:pPr>
      <w:r w:rsidRPr="008A6177">
        <w:rPr>
          <w:rFonts w:ascii="Arial" w:hAnsi="Arial" w:cs="Arial"/>
          <w:sz w:val="22"/>
          <w:szCs w:val="22"/>
        </w:rPr>
        <w:t>3) Wykluczenie następuje na okres trwania okoliczności określonych w pkt 7.3.2)</w:t>
      </w:r>
    </w:p>
    <w:p w14:paraId="07F04027" w14:textId="77777777" w:rsidR="005E10BA" w:rsidRPr="008A6177" w:rsidRDefault="005E10BA" w:rsidP="005E10BA">
      <w:pPr>
        <w:pStyle w:val="Zwykytekst"/>
        <w:jc w:val="both"/>
        <w:rPr>
          <w:rFonts w:ascii="Arial" w:hAnsi="Arial" w:cs="Arial"/>
          <w:sz w:val="22"/>
          <w:szCs w:val="22"/>
        </w:rPr>
      </w:pPr>
    </w:p>
    <w:p w14:paraId="26D9C4C1" w14:textId="77777777" w:rsidR="005E10BA" w:rsidRPr="008A6177" w:rsidRDefault="005E10BA" w:rsidP="005E10BA">
      <w:pPr>
        <w:pStyle w:val="Zwykytekst"/>
        <w:jc w:val="both"/>
        <w:rPr>
          <w:rFonts w:ascii="Arial" w:hAnsi="Arial" w:cs="Arial"/>
          <w:sz w:val="22"/>
          <w:szCs w:val="22"/>
        </w:rPr>
      </w:pPr>
      <w:r w:rsidRPr="008A6177">
        <w:rPr>
          <w:rFonts w:ascii="Arial" w:hAnsi="Arial" w:cs="Arial"/>
          <w:sz w:val="22"/>
          <w:szCs w:val="22"/>
        </w:rPr>
        <w:t>4)  W przypadku Wykonawcy wykluczonego na podstawie pkt 7.3.2), Zamawiający odrzuca ofertę takiego Wykonawcy w związku z art. 7 ust. 3 ustawy z dnia 7 kwietnia 2022 r. o szczególnych rozwiązaniach w zakresie przeciwdziałania wspieraniu agresji na Ukrainę oraz służących ochronie bezpieczeństwa narodowego.</w:t>
      </w:r>
    </w:p>
    <w:p w14:paraId="0B5DD684" w14:textId="77777777" w:rsidR="005E10BA" w:rsidRPr="008A6177" w:rsidRDefault="005E10BA" w:rsidP="005E10BA">
      <w:pPr>
        <w:pStyle w:val="Zwykytekst"/>
        <w:jc w:val="both"/>
        <w:rPr>
          <w:rFonts w:ascii="Arial" w:hAnsi="Arial" w:cs="Arial"/>
          <w:sz w:val="22"/>
          <w:szCs w:val="22"/>
        </w:rPr>
      </w:pPr>
    </w:p>
    <w:p w14:paraId="29FB347C" w14:textId="77777777" w:rsidR="005E10BA" w:rsidRPr="008A6177" w:rsidRDefault="005E10BA" w:rsidP="005E10BA">
      <w:pPr>
        <w:pStyle w:val="Zwykytekst"/>
        <w:jc w:val="both"/>
        <w:rPr>
          <w:rFonts w:ascii="Arial" w:hAnsi="Arial" w:cs="Arial"/>
          <w:sz w:val="22"/>
          <w:szCs w:val="22"/>
        </w:rPr>
      </w:pPr>
      <w:r w:rsidRPr="008A6177">
        <w:rPr>
          <w:rFonts w:ascii="Arial" w:hAnsi="Arial" w:cs="Arial"/>
          <w:sz w:val="22"/>
          <w:szCs w:val="22"/>
        </w:rPr>
        <w:t>5)  Przez ubieganie się o udzielenie zamówienia publicznego rozumie się złożenie oferty.</w:t>
      </w:r>
    </w:p>
    <w:p w14:paraId="25194B2C" w14:textId="77777777" w:rsidR="005E10BA" w:rsidRPr="008A6177" w:rsidRDefault="005E10BA" w:rsidP="005E10BA">
      <w:pPr>
        <w:pStyle w:val="Zwykytekst"/>
        <w:jc w:val="both"/>
        <w:rPr>
          <w:rFonts w:ascii="Arial" w:hAnsi="Arial" w:cs="Arial"/>
          <w:sz w:val="22"/>
          <w:szCs w:val="22"/>
        </w:rPr>
      </w:pPr>
    </w:p>
    <w:p w14:paraId="56658D75" w14:textId="77777777" w:rsidR="005E10BA" w:rsidRPr="008A6177" w:rsidRDefault="005E10BA" w:rsidP="005E10BA">
      <w:pPr>
        <w:pStyle w:val="Zwykytekst"/>
        <w:jc w:val="both"/>
        <w:rPr>
          <w:rFonts w:ascii="Arial" w:hAnsi="Arial" w:cs="Arial"/>
          <w:sz w:val="22"/>
          <w:szCs w:val="22"/>
        </w:rPr>
      </w:pPr>
      <w:r w:rsidRPr="008A6177">
        <w:rPr>
          <w:rFonts w:ascii="Arial" w:hAnsi="Arial" w:cs="Arial"/>
          <w:sz w:val="22"/>
          <w:szCs w:val="22"/>
        </w:rPr>
        <w:t>6)  Osoba lub podmiot podlegające wykluczeniu na podstawie pkt 7.3.2), które w okresie tego wykluczenia ubiegają się o udzielenie zamówienia publicznego lub biorą udział w postępowaniu o udzielenie zamówienia publicznego, podlegają karze pieniężnej.</w:t>
      </w:r>
    </w:p>
    <w:p w14:paraId="10F09D5F" w14:textId="77777777" w:rsidR="005E10BA" w:rsidRPr="008A6177" w:rsidRDefault="005E10BA" w:rsidP="005E10BA">
      <w:pPr>
        <w:pStyle w:val="Zwykytekst"/>
        <w:jc w:val="both"/>
        <w:rPr>
          <w:rFonts w:ascii="Arial" w:hAnsi="Arial" w:cs="Arial"/>
          <w:sz w:val="22"/>
          <w:szCs w:val="22"/>
        </w:rPr>
      </w:pPr>
    </w:p>
    <w:p w14:paraId="79D1ED25" w14:textId="77777777" w:rsidR="005E10BA" w:rsidRPr="008A6177" w:rsidRDefault="005E10BA" w:rsidP="005E10BA">
      <w:pPr>
        <w:pStyle w:val="Zwykytekst"/>
        <w:jc w:val="both"/>
        <w:rPr>
          <w:rFonts w:ascii="Arial" w:hAnsi="Arial" w:cs="Arial"/>
          <w:sz w:val="22"/>
          <w:szCs w:val="22"/>
        </w:rPr>
      </w:pPr>
      <w:r w:rsidRPr="008A6177">
        <w:rPr>
          <w:rFonts w:ascii="Arial" w:hAnsi="Arial" w:cs="Arial"/>
          <w:sz w:val="22"/>
          <w:szCs w:val="22"/>
        </w:rPr>
        <w:t>7)  Karę pieniężną, o której mowa w pkt 7.3.6), nakłada Prezes Urzędu Zamówień Publicznych w drodze decyzji, do wysokości 20 000 000 zł.</w:t>
      </w:r>
    </w:p>
    <w:p w14:paraId="0583A805" w14:textId="77777777" w:rsidR="005E10BA" w:rsidRPr="008A6177" w:rsidRDefault="005E10BA" w:rsidP="005E10BA">
      <w:pPr>
        <w:pStyle w:val="Zwykytekst"/>
        <w:jc w:val="both"/>
        <w:rPr>
          <w:rFonts w:ascii="Arial" w:hAnsi="Arial" w:cs="Arial"/>
          <w:sz w:val="22"/>
          <w:szCs w:val="22"/>
        </w:rPr>
      </w:pPr>
    </w:p>
    <w:p w14:paraId="26D179CC" w14:textId="77777777" w:rsidR="005E10BA" w:rsidRPr="008A6177" w:rsidRDefault="005E10BA" w:rsidP="005E10BA">
      <w:pPr>
        <w:pStyle w:val="Zwykytekst"/>
        <w:jc w:val="both"/>
        <w:rPr>
          <w:rFonts w:ascii="Arial" w:hAnsi="Arial" w:cs="Arial"/>
          <w:sz w:val="22"/>
          <w:szCs w:val="22"/>
        </w:rPr>
      </w:pPr>
      <w:r w:rsidRPr="008A6177">
        <w:rPr>
          <w:rFonts w:ascii="Arial" w:hAnsi="Arial" w:cs="Arial"/>
          <w:sz w:val="22"/>
          <w:szCs w:val="22"/>
        </w:rPr>
        <w:t>8) W zakresie nieuregulowanym w pkt 7.3.6) i 7.3.7) do nakładania i wymierzania kary pieniężnej, o której mowa w ust. 5, stosuje się przepisy działu IVa ustawy z dnia 14 czerwca 1960 r. - Kodeks postępowania administracyjnego.</w:t>
      </w:r>
    </w:p>
    <w:p w14:paraId="4D3A4081" w14:textId="77777777" w:rsidR="005E10BA" w:rsidRPr="008A6177" w:rsidRDefault="005E10BA" w:rsidP="005E10BA">
      <w:pPr>
        <w:pStyle w:val="Zwykytekst"/>
        <w:jc w:val="both"/>
        <w:rPr>
          <w:rFonts w:ascii="Arial" w:hAnsi="Arial" w:cs="Arial"/>
          <w:sz w:val="22"/>
          <w:szCs w:val="22"/>
        </w:rPr>
      </w:pPr>
    </w:p>
    <w:p w14:paraId="4EC973F2" w14:textId="77777777" w:rsidR="005E10BA" w:rsidRPr="008A6177" w:rsidRDefault="005E10BA" w:rsidP="005E10BA">
      <w:pPr>
        <w:pStyle w:val="Zwykytekst"/>
        <w:jc w:val="both"/>
        <w:rPr>
          <w:rFonts w:ascii="Arial" w:hAnsi="Arial" w:cs="Arial"/>
          <w:sz w:val="22"/>
          <w:szCs w:val="22"/>
        </w:rPr>
      </w:pPr>
      <w:r w:rsidRPr="008A6177">
        <w:rPr>
          <w:rFonts w:ascii="Arial" w:hAnsi="Arial" w:cs="Arial"/>
          <w:sz w:val="22"/>
          <w:szCs w:val="22"/>
        </w:rPr>
        <w:t>9) Wpływy z kar pieniężnych, o których mowa w pkt. 5, stanowią dochód budżetu państwa.</w:t>
      </w:r>
    </w:p>
    <w:p w14:paraId="2171F803" w14:textId="77777777" w:rsidR="005E10BA" w:rsidRPr="008A6177" w:rsidRDefault="005E10BA" w:rsidP="005E10BA">
      <w:pPr>
        <w:pStyle w:val="Zwykytekst"/>
        <w:jc w:val="both"/>
        <w:rPr>
          <w:rFonts w:ascii="Arial" w:hAnsi="Arial" w:cs="Arial"/>
          <w:sz w:val="22"/>
          <w:szCs w:val="22"/>
        </w:rPr>
      </w:pPr>
    </w:p>
    <w:p w14:paraId="2C44508D" w14:textId="77777777" w:rsidR="005E10BA" w:rsidRPr="008A6177" w:rsidRDefault="005E10BA" w:rsidP="005E10BA">
      <w:pPr>
        <w:pStyle w:val="Zwykytekst"/>
        <w:jc w:val="both"/>
        <w:rPr>
          <w:rFonts w:ascii="Arial" w:hAnsi="Arial" w:cs="Arial"/>
          <w:sz w:val="22"/>
          <w:szCs w:val="22"/>
        </w:rPr>
      </w:pPr>
      <w:r w:rsidRPr="008A6177">
        <w:rPr>
          <w:rFonts w:ascii="Arial" w:hAnsi="Arial" w:cs="Arial"/>
          <w:sz w:val="22"/>
          <w:szCs w:val="22"/>
        </w:rPr>
        <w:t>UWAGA!!!: Zamawiający dokonuje weryfikacji braku zaistnienia tej podstawy wykluczenia w stosunku do konkretnego podmiotu za pomocą wszelkich dostępnych środków, np. za pomocą:</w:t>
      </w:r>
    </w:p>
    <w:p w14:paraId="53D2F34F" w14:textId="77777777" w:rsidR="005E10BA" w:rsidRPr="008A6177" w:rsidRDefault="005E10BA" w:rsidP="005E10BA">
      <w:pPr>
        <w:pStyle w:val="Zwykytekst"/>
        <w:jc w:val="both"/>
        <w:rPr>
          <w:rFonts w:ascii="Arial" w:hAnsi="Arial" w:cs="Arial"/>
          <w:sz w:val="22"/>
          <w:szCs w:val="22"/>
        </w:rPr>
      </w:pPr>
    </w:p>
    <w:p w14:paraId="5ECCFF7B" w14:textId="77777777" w:rsidR="005E10BA" w:rsidRPr="008A6177" w:rsidRDefault="005E10BA" w:rsidP="005E10BA">
      <w:pPr>
        <w:pStyle w:val="Zwykytekst"/>
        <w:jc w:val="both"/>
        <w:rPr>
          <w:rFonts w:ascii="Arial" w:hAnsi="Arial" w:cs="Arial"/>
          <w:sz w:val="22"/>
          <w:szCs w:val="22"/>
        </w:rPr>
      </w:pPr>
      <w:r w:rsidRPr="008A6177">
        <w:rPr>
          <w:rFonts w:ascii="Arial" w:hAnsi="Arial" w:cs="Arial"/>
          <w:sz w:val="22"/>
          <w:szCs w:val="22"/>
        </w:rPr>
        <w:t>1) ogólnodostępnych rejestrów takich jak Krajowy Rejestr Sądowy, Centralna Ewidencja i Informacja o Działalności Gospodarczej;</w:t>
      </w:r>
    </w:p>
    <w:p w14:paraId="7971ED18" w14:textId="77777777" w:rsidR="005E10BA" w:rsidRPr="008A6177" w:rsidRDefault="005E10BA" w:rsidP="005E10BA">
      <w:pPr>
        <w:pStyle w:val="Zwykytekst"/>
        <w:jc w:val="both"/>
        <w:rPr>
          <w:rFonts w:ascii="Arial" w:hAnsi="Arial" w:cs="Arial"/>
          <w:sz w:val="22"/>
          <w:szCs w:val="22"/>
        </w:rPr>
      </w:pPr>
      <w:r w:rsidRPr="008A6177">
        <w:rPr>
          <w:rFonts w:ascii="Arial" w:hAnsi="Arial" w:cs="Arial"/>
          <w:sz w:val="22"/>
          <w:szCs w:val="22"/>
        </w:rPr>
        <w:t>2) Centralny Rejestr Beneficjentów Rzeczywistych</w:t>
      </w:r>
    </w:p>
    <w:p w14:paraId="22A1A2A3" w14:textId="77777777" w:rsidR="005E10BA" w:rsidRPr="008A6177" w:rsidRDefault="005E10BA" w:rsidP="005E10BA">
      <w:pPr>
        <w:pStyle w:val="Zwykytekst"/>
        <w:jc w:val="both"/>
        <w:rPr>
          <w:rFonts w:ascii="Arial" w:hAnsi="Arial" w:cs="Arial"/>
          <w:sz w:val="22"/>
          <w:szCs w:val="22"/>
        </w:rPr>
      </w:pPr>
      <w:r w:rsidRPr="008A6177">
        <w:rPr>
          <w:rFonts w:ascii="Arial" w:hAnsi="Arial" w:cs="Arial"/>
          <w:sz w:val="22"/>
          <w:szCs w:val="22"/>
        </w:rPr>
        <w:t>3) wykazów określonych w rozporządzeniu 765/2006 i rozporządzeniu 269/2014;</w:t>
      </w:r>
    </w:p>
    <w:p w14:paraId="2DE916DD" w14:textId="77777777" w:rsidR="005E10BA" w:rsidRPr="008A6177" w:rsidRDefault="005E10BA" w:rsidP="005E10BA">
      <w:pPr>
        <w:pStyle w:val="Zwykytekst"/>
        <w:jc w:val="both"/>
        <w:rPr>
          <w:rFonts w:ascii="Arial" w:hAnsi="Arial" w:cs="Arial"/>
          <w:sz w:val="22"/>
          <w:szCs w:val="22"/>
        </w:rPr>
      </w:pPr>
      <w:r w:rsidRPr="008A6177">
        <w:rPr>
          <w:rFonts w:ascii="Arial" w:hAnsi="Arial" w:cs="Arial"/>
          <w:sz w:val="22"/>
          <w:szCs w:val="22"/>
        </w:rPr>
        <w:t>4) listy Ministra właściwego do spraw wewnętrznych obejmującej osoby i podmioty, wobec których są stosowane środki, o których mowa w art. 1 ustawy z dnia 13 kwietnia 2022 r. o szczególnych rozwiązaniach w zakresie przeciwdziałania wspieraniu agresji na Ukrainę oraz służących ochronie bezpieczeństwa narodowego.</w:t>
      </w:r>
    </w:p>
    <w:p w14:paraId="621EF958" w14:textId="77777777" w:rsidR="005E10BA" w:rsidRPr="008A6177" w:rsidRDefault="005E10BA" w:rsidP="005E10BA">
      <w:pPr>
        <w:tabs>
          <w:tab w:val="left" w:pos="1080"/>
        </w:tabs>
        <w:autoSpaceDE w:val="0"/>
        <w:autoSpaceDN w:val="0"/>
        <w:adjustRightInd w:val="0"/>
        <w:jc w:val="both"/>
      </w:pPr>
    </w:p>
    <w:p w14:paraId="595095BC" w14:textId="77777777" w:rsidR="005E10BA" w:rsidRPr="008A6177" w:rsidRDefault="005E10BA" w:rsidP="005E10BA">
      <w:pPr>
        <w:autoSpaceDE w:val="0"/>
        <w:autoSpaceDN w:val="0"/>
        <w:adjustRightInd w:val="0"/>
        <w:jc w:val="both"/>
        <w:rPr>
          <w:bCs/>
        </w:rPr>
      </w:pPr>
      <w:r w:rsidRPr="008A6177">
        <w:rPr>
          <w:bCs/>
        </w:rPr>
        <w:t>Zamawiający zawiadamia równocześnie wykonawców, którzy zostali wykluczeni z postępowania o udzielenie zamówienia, podając uzasadnienie faktyczne i prawne.</w:t>
      </w:r>
    </w:p>
    <w:p w14:paraId="038D354D" w14:textId="77777777" w:rsidR="005E10BA" w:rsidRPr="008A6177" w:rsidRDefault="005E10BA" w:rsidP="005E10BA">
      <w:pPr>
        <w:autoSpaceDE w:val="0"/>
        <w:autoSpaceDN w:val="0"/>
        <w:adjustRightInd w:val="0"/>
        <w:jc w:val="both"/>
      </w:pPr>
      <w:r w:rsidRPr="008A6177">
        <w:t>Ofertę wykonawcy wykluczonego uznaje się za odrzuconą.</w:t>
      </w:r>
    </w:p>
    <w:p w14:paraId="5B4282F1" w14:textId="77777777" w:rsidR="005E10BA" w:rsidRPr="008A6177" w:rsidRDefault="005E10BA" w:rsidP="005E10BA">
      <w:pPr>
        <w:autoSpaceDE w:val="0"/>
        <w:autoSpaceDN w:val="0"/>
        <w:jc w:val="both"/>
      </w:pPr>
    </w:p>
    <w:p w14:paraId="21A64BB1" w14:textId="77777777" w:rsidR="005E10BA" w:rsidRPr="008A6177" w:rsidRDefault="005E10BA" w:rsidP="005E10BA">
      <w:pPr>
        <w:autoSpaceDE w:val="0"/>
        <w:autoSpaceDN w:val="0"/>
        <w:jc w:val="both"/>
      </w:pPr>
      <w:r w:rsidRPr="008A6177">
        <w:t xml:space="preserve">7.4.   </w:t>
      </w:r>
      <w:r w:rsidRPr="008A6177">
        <w:rPr>
          <w:u w:val="single"/>
        </w:rPr>
        <w:t>Zamawiający odrzuci ofertę jeżeli:</w:t>
      </w:r>
    </w:p>
    <w:p w14:paraId="03B28D9C" w14:textId="399AC33E" w:rsidR="005E10BA" w:rsidRPr="008A6177" w:rsidRDefault="005E10BA" w:rsidP="00AF3093">
      <w:pPr>
        <w:pStyle w:val="Akapitzlist"/>
        <w:numPr>
          <w:ilvl w:val="0"/>
          <w:numId w:val="36"/>
        </w:numPr>
        <w:autoSpaceDE w:val="0"/>
        <w:autoSpaceDN w:val="0"/>
        <w:ind w:left="927"/>
        <w:jc w:val="both"/>
        <w:rPr>
          <w:rFonts w:ascii="Arial" w:hAnsi="Arial" w:cs="Arial"/>
          <w:b/>
          <w:i/>
          <w:sz w:val="22"/>
          <w:szCs w:val="22"/>
        </w:rPr>
      </w:pPr>
      <w:r w:rsidRPr="008A6177">
        <w:rPr>
          <w:rFonts w:ascii="Arial" w:hAnsi="Arial" w:cs="Arial"/>
          <w:sz w:val="22"/>
          <w:szCs w:val="22"/>
        </w:rPr>
        <w:t>jest niezgodna z Regulaminem Wewnętrznym w sprawie zasad, form i trybu udzielania zamówień na wykonanie robót budowlanych, dostaw i usług,</w:t>
      </w:r>
    </w:p>
    <w:p w14:paraId="73EF5802" w14:textId="77777777" w:rsidR="005E10BA" w:rsidRPr="008A6177" w:rsidRDefault="005E10BA" w:rsidP="00290A71">
      <w:pPr>
        <w:numPr>
          <w:ilvl w:val="0"/>
          <w:numId w:val="36"/>
        </w:numPr>
        <w:tabs>
          <w:tab w:val="clear" w:pos="1647"/>
          <w:tab w:val="num" w:pos="900"/>
        </w:tabs>
        <w:autoSpaceDE w:val="0"/>
        <w:autoSpaceDN w:val="0"/>
        <w:spacing w:line="240" w:lineRule="auto"/>
        <w:ind w:left="993" w:hanging="426"/>
        <w:jc w:val="both"/>
        <w:rPr>
          <w:b/>
          <w:i/>
        </w:rPr>
      </w:pPr>
      <w:r w:rsidRPr="008A6177">
        <w:t xml:space="preserve">jej treść nie odpowiada treści siwz, </w:t>
      </w:r>
    </w:p>
    <w:p w14:paraId="401049B9" w14:textId="77777777" w:rsidR="005E10BA" w:rsidRPr="008A6177" w:rsidRDefault="005E10BA" w:rsidP="00290A71">
      <w:pPr>
        <w:numPr>
          <w:ilvl w:val="0"/>
          <w:numId w:val="36"/>
        </w:numPr>
        <w:tabs>
          <w:tab w:val="clear" w:pos="1647"/>
          <w:tab w:val="num" w:pos="900"/>
        </w:tabs>
        <w:autoSpaceDE w:val="0"/>
        <w:autoSpaceDN w:val="0"/>
        <w:spacing w:line="240" w:lineRule="auto"/>
        <w:ind w:left="993" w:hanging="426"/>
        <w:jc w:val="both"/>
        <w:rPr>
          <w:b/>
          <w:i/>
        </w:rPr>
      </w:pPr>
      <w:r w:rsidRPr="008A6177">
        <w:t>jej złożenie stanowi czyn nieuczciwej konkurencji w rozumieniu przepisów o zwalczaniu nieuczciwej konkurencji,</w:t>
      </w:r>
    </w:p>
    <w:p w14:paraId="4BE927EE" w14:textId="77777777" w:rsidR="005E10BA" w:rsidRPr="008A6177" w:rsidRDefault="005E10BA" w:rsidP="00290A71">
      <w:pPr>
        <w:numPr>
          <w:ilvl w:val="0"/>
          <w:numId w:val="36"/>
        </w:numPr>
        <w:tabs>
          <w:tab w:val="clear" w:pos="1647"/>
          <w:tab w:val="num" w:pos="900"/>
        </w:tabs>
        <w:autoSpaceDE w:val="0"/>
        <w:autoSpaceDN w:val="0"/>
        <w:spacing w:line="240" w:lineRule="auto"/>
        <w:ind w:left="993" w:hanging="426"/>
        <w:jc w:val="both"/>
        <w:rPr>
          <w:b/>
          <w:i/>
        </w:rPr>
      </w:pPr>
      <w:r w:rsidRPr="008A6177">
        <w:t>jest nieważna na podstawie odrębnych przepisów,</w:t>
      </w:r>
    </w:p>
    <w:p w14:paraId="4AADBA9D" w14:textId="77777777" w:rsidR="005E10BA" w:rsidRPr="008A6177" w:rsidRDefault="005E10BA" w:rsidP="00290A71">
      <w:pPr>
        <w:numPr>
          <w:ilvl w:val="0"/>
          <w:numId w:val="36"/>
        </w:numPr>
        <w:tabs>
          <w:tab w:val="clear" w:pos="1647"/>
          <w:tab w:val="num" w:pos="900"/>
        </w:tabs>
        <w:autoSpaceDE w:val="0"/>
        <w:autoSpaceDN w:val="0"/>
        <w:spacing w:line="240" w:lineRule="auto"/>
        <w:ind w:left="993" w:hanging="426"/>
        <w:jc w:val="both"/>
        <w:rPr>
          <w:b/>
          <w:i/>
        </w:rPr>
      </w:pPr>
      <w:r w:rsidRPr="008A6177">
        <w:t>została złożona przez wykonawcę wykluczonego z udziału w postępowaniu o udzielenie zamówienia,</w:t>
      </w:r>
    </w:p>
    <w:p w14:paraId="05DCFB1F" w14:textId="77777777" w:rsidR="005E10BA" w:rsidRPr="008A6177" w:rsidRDefault="005E10BA" w:rsidP="00290A71">
      <w:pPr>
        <w:numPr>
          <w:ilvl w:val="0"/>
          <w:numId w:val="36"/>
        </w:numPr>
        <w:tabs>
          <w:tab w:val="clear" w:pos="1647"/>
          <w:tab w:val="num" w:pos="900"/>
        </w:tabs>
        <w:autoSpaceDE w:val="0"/>
        <w:autoSpaceDN w:val="0"/>
        <w:spacing w:line="240" w:lineRule="auto"/>
        <w:ind w:left="993" w:hanging="426"/>
        <w:jc w:val="both"/>
        <w:rPr>
          <w:b/>
          <w:i/>
        </w:rPr>
      </w:pPr>
      <w:r w:rsidRPr="008A6177">
        <w:t>zawiera rażąco niską cenę w stosunku do przedmiotu zamówienia.</w:t>
      </w:r>
    </w:p>
    <w:p w14:paraId="56D76B28" w14:textId="77777777" w:rsidR="00A30139" w:rsidRPr="008A6177" w:rsidRDefault="00A30139" w:rsidP="00E9780B">
      <w:pPr>
        <w:pStyle w:val="pkt"/>
        <w:spacing w:before="0" w:after="23"/>
        <w:ind w:left="567" w:firstLine="0"/>
        <w:rPr>
          <w:rFonts w:ascii="Arial" w:hAnsi="Arial" w:cs="Arial"/>
          <w:sz w:val="22"/>
          <w:szCs w:val="22"/>
        </w:rPr>
      </w:pPr>
    </w:p>
    <w:p w14:paraId="257D0A49" w14:textId="1D70F405" w:rsidR="00FF0B3F" w:rsidRPr="008A6177" w:rsidRDefault="00FF0B3F" w:rsidP="00290A71">
      <w:pPr>
        <w:numPr>
          <w:ilvl w:val="0"/>
          <w:numId w:val="18"/>
        </w:numPr>
        <w:autoSpaceDE w:val="0"/>
        <w:autoSpaceDN w:val="0"/>
        <w:spacing w:after="120" w:line="240" w:lineRule="auto"/>
        <w:ind w:left="284" w:hanging="284"/>
        <w:jc w:val="both"/>
        <w:rPr>
          <w:b/>
        </w:rPr>
      </w:pPr>
      <w:r w:rsidRPr="008A6177">
        <w:rPr>
          <w:b/>
        </w:rPr>
        <w:t xml:space="preserve">Wykaz oświadczeń i dokumentów </w:t>
      </w:r>
      <w:r w:rsidR="00A30139" w:rsidRPr="008A6177">
        <w:rPr>
          <w:b/>
        </w:rPr>
        <w:t>składanych wraz z ofertą – elektronicznie, a następnie dla najkorzystniejszej oferty w formie pisemnej</w:t>
      </w:r>
      <w:r w:rsidRPr="008A6177">
        <w:rPr>
          <w:b/>
        </w:rPr>
        <w:t>:</w:t>
      </w:r>
    </w:p>
    <w:p w14:paraId="4AD57197" w14:textId="517164C8" w:rsidR="00A30139" w:rsidRPr="008A6177" w:rsidRDefault="00A30139" w:rsidP="00290A71">
      <w:pPr>
        <w:pStyle w:val="Akapitzlist"/>
        <w:numPr>
          <w:ilvl w:val="1"/>
          <w:numId w:val="19"/>
        </w:numPr>
        <w:jc w:val="both"/>
        <w:rPr>
          <w:rFonts w:ascii="Arial" w:hAnsi="Arial" w:cs="Arial"/>
          <w:sz w:val="22"/>
          <w:szCs w:val="22"/>
        </w:rPr>
      </w:pPr>
      <w:r w:rsidRPr="008A6177">
        <w:rPr>
          <w:rFonts w:ascii="Arial" w:hAnsi="Arial" w:cs="Arial"/>
          <w:sz w:val="22"/>
          <w:szCs w:val="22"/>
        </w:rPr>
        <w:t xml:space="preserve">oświadczenie Wykonawcy o spełnianiu warunków udziału w postępowaniu, </w:t>
      </w:r>
      <w:r w:rsidRPr="008A6177">
        <w:rPr>
          <w:rFonts w:ascii="Arial" w:hAnsi="Arial" w:cs="Arial"/>
          <w:b/>
          <w:bCs/>
          <w:sz w:val="22"/>
          <w:szCs w:val="22"/>
        </w:rPr>
        <w:t>– załącznik nr 1 do oferty</w:t>
      </w:r>
      <w:r w:rsidRPr="008A6177">
        <w:rPr>
          <w:rFonts w:ascii="Arial" w:hAnsi="Arial" w:cs="Arial"/>
          <w:sz w:val="22"/>
          <w:szCs w:val="22"/>
        </w:rPr>
        <w:t>,</w:t>
      </w:r>
    </w:p>
    <w:p w14:paraId="79739148" w14:textId="77777777" w:rsidR="00A30139" w:rsidRPr="008A6177" w:rsidRDefault="00A30139" w:rsidP="00290A71">
      <w:pPr>
        <w:pStyle w:val="Akapitzlist"/>
        <w:numPr>
          <w:ilvl w:val="1"/>
          <w:numId w:val="19"/>
        </w:numPr>
        <w:jc w:val="both"/>
        <w:rPr>
          <w:rFonts w:ascii="Arial" w:hAnsi="Arial" w:cs="Arial"/>
          <w:sz w:val="22"/>
          <w:szCs w:val="22"/>
        </w:rPr>
      </w:pPr>
      <w:r w:rsidRPr="008A6177">
        <w:rPr>
          <w:rFonts w:ascii="Arial" w:hAnsi="Arial" w:cs="Arial"/>
          <w:sz w:val="22"/>
          <w:szCs w:val="22"/>
        </w:rPr>
        <w:t xml:space="preserve">aktualny (wystawiony nie wcześniej niż 6 miesięcy przed upływem terminu składania ofert) odpis z właściwego rejestru, jeżeli odrębne przepisy wymagają wpisu do rejestru lub wydruk z Centralnej Ewidencji i Informacji o Działalności Gospodarczej lub Krajowego Rejestru Sądowego, </w:t>
      </w:r>
    </w:p>
    <w:p w14:paraId="619978C8" w14:textId="77777777" w:rsidR="00A30139" w:rsidRPr="008A6177" w:rsidRDefault="00A30139" w:rsidP="00290A71">
      <w:pPr>
        <w:pStyle w:val="Akapitzlist"/>
        <w:numPr>
          <w:ilvl w:val="1"/>
          <w:numId w:val="19"/>
        </w:numPr>
        <w:jc w:val="both"/>
        <w:rPr>
          <w:rFonts w:ascii="Arial" w:hAnsi="Arial" w:cs="Arial"/>
          <w:sz w:val="22"/>
          <w:szCs w:val="22"/>
        </w:rPr>
      </w:pPr>
      <w:r w:rsidRPr="008A6177">
        <w:rPr>
          <w:rFonts w:ascii="Arial" w:hAnsi="Arial" w:cs="Arial"/>
          <w:sz w:val="22"/>
          <w:szCs w:val="22"/>
        </w:rPr>
        <w:t>pełnomocnictwo do reprezentowania o ile ofertę składa pełnomocnik,</w:t>
      </w:r>
    </w:p>
    <w:p w14:paraId="57BB73C9" w14:textId="0722F5AB" w:rsidR="00A30139" w:rsidRPr="008A6177" w:rsidRDefault="00A30139" w:rsidP="00290A71">
      <w:pPr>
        <w:pStyle w:val="Akapitzlist"/>
        <w:numPr>
          <w:ilvl w:val="1"/>
          <w:numId w:val="19"/>
        </w:numPr>
        <w:jc w:val="both"/>
        <w:rPr>
          <w:rFonts w:ascii="Arial" w:hAnsi="Arial" w:cs="Arial"/>
          <w:sz w:val="22"/>
          <w:szCs w:val="22"/>
        </w:rPr>
      </w:pPr>
      <w:r w:rsidRPr="008A6177">
        <w:rPr>
          <w:rFonts w:ascii="Arial" w:hAnsi="Arial" w:cs="Arial"/>
          <w:sz w:val="22"/>
          <w:szCs w:val="22"/>
        </w:rPr>
        <w:t xml:space="preserve">zaakceptowany przez Wykonawcę projekt umowy stanowiący </w:t>
      </w:r>
      <w:r w:rsidRPr="008A6177">
        <w:rPr>
          <w:rFonts w:ascii="Arial" w:hAnsi="Arial" w:cs="Arial"/>
          <w:b/>
          <w:bCs/>
          <w:sz w:val="22"/>
          <w:szCs w:val="22"/>
        </w:rPr>
        <w:t>załącznik nr 2 do oferty,</w:t>
      </w:r>
    </w:p>
    <w:p w14:paraId="6F773807" w14:textId="06E94DEF" w:rsidR="00A30139" w:rsidRPr="008A6177" w:rsidRDefault="00A30139" w:rsidP="00290A71">
      <w:pPr>
        <w:pStyle w:val="Akapitzlist"/>
        <w:numPr>
          <w:ilvl w:val="1"/>
          <w:numId w:val="19"/>
        </w:numPr>
        <w:jc w:val="both"/>
        <w:rPr>
          <w:rFonts w:ascii="Arial" w:hAnsi="Arial" w:cs="Arial"/>
          <w:sz w:val="22"/>
          <w:szCs w:val="22"/>
        </w:rPr>
      </w:pPr>
      <w:r w:rsidRPr="008A6177">
        <w:rPr>
          <w:rFonts w:ascii="Arial" w:hAnsi="Arial" w:cs="Arial"/>
          <w:sz w:val="22"/>
          <w:szCs w:val="22"/>
        </w:rPr>
        <w:lastRenderedPageBreak/>
        <w:t>w przypadku podmiotów występujących wspólnie w postępowaniu - pełnomocnictwo do reprezentowania podmiotów występujących wspólnie lub do występowania wspólnie i podpisania umowy,</w:t>
      </w:r>
    </w:p>
    <w:p w14:paraId="29AFB1CD" w14:textId="71F3E2D1" w:rsidR="00A30139" w:rsidRPr="008A6177" w:rsidRDefault="00A30139" w:rsidP="00290A71">
      <w:pPr>
        <w:pStyle w:val="Akapitzlist"/>
        <w:numPr>
          <w:ilvl w:val="1"/>
          <w:numId w:val="19"/>
        </w:numPr>
        <w:jc w:val="both"/>
        <w:rPr>
          <w:rFonts w:ascii="Arial" w:hAnsi="Arial" w:cs="Arial"/>
          <w:sz w:val="22"/>
          <w:szCs w:val="22"/>
        </w:rPr>
      </w:pPr>
      <w:r w:rsidRPr="008A6177">
        <w:rPr>
          <w:rFonts w:ascii="Arial" w:hAnsi="Arial" w:cs="Arial"/>
          <w:sz w:val="22"/>
          <w:szCs w:val="22"/>
        </w:rPr>
        <w:t xml:space="preserve">wykaz z określeniem części zamówienia, które wykonawca zamierza powierzyć    podwykonawcom lub oświadczenie Wykonawcy o wykonaniu zamówienia własnymi    siłami wg wzoru stanowiącego </w:t>
      </w:r>
      <w:r w:rsidRPr="008A6177">
        <w:rPr>
          <w:rFonts w:ascii="Arial" w:hAnsi="Arial" w:cs="Arial"/>
          <w:b/>
          <w:sz w:val="22"/>
          <w:szCs w:val="22"/>
        </w:rPr>
        <w:t>załącznik nr 3 do oferty,</w:t>
      </w:r>
    </w:p>
    <w:p w14:paraId="5444DD5D" w14:textId="43FD89A1" w:rsidR="00A30139" w:rsidRPr="008A6177" w:rsidRDefault="00A30139" w:rsidP="00290A71">
      <w:pPr>
        <w:pStyle w:val="Akapitzlist"/>
        <w:numPr>
          <w:ilvl w:val="1"/>
          <w:numId w:val="19"/>
        </w:numPr>
        <w:jc w:val="both"/>
        <w:rPr>
          <w:rFonts w:ascii="Arial" w:hAnsi="Arial" w:cs="Arial"/>
          <w:sz w:val="22"/>
          <w:szCs w:val="22"/>
        </w:rPr>
      </w:pPr>
      <w:r w:rsidRPr="008A6177">
        <w:rPr>
          <w:rFonts w:ascii="Arial" w:hAnsi="Arial" w:cs="Arial"/>
          <w:sz w:val="22"/>
          <w:szCs w:val="22"/>
        </w:rPr>
        <w:t>wykaz osób i podmiotów , które będą uczestniczyć w wykonywaniu</w:t>
      </w:r>
      <w:r w:rsidRPr="008A6177">
        <w:rPr>
          <w:rFonts w:ascii="Arial" w:hAnsi="Arial" w:cs="Arial"/>
          <w:b/>
          <w:sz w:val="22"/>
          <w:szCs w:val="22"/>
        </w:rPr>
        <w:t xml:space="preserve"> </w:t>
      </w:r>
      <w:r w:rsidRPr="008A6177">
        <w:rPr>
          <w:rFonts w:ascii="Arial" w:hAnsi="Arial" w:cs="Arial"/>
          <w:sz w:val="22"/>
          <w:szCs w:val="22"/>
        </w:rPr>
        <w:t xml:space="preserve">zamówienia </w:t>
      </w:r>
      <w:r w:rsidRPr="008A6177">
        <w:rPr>
          <w:rFonts w:ascii="Arial" w:hAnsi="Arial" w:cs="Arial"/>
          <w:b/>
          <w:sz w:val="22"/>
          <w:szCs w:val="22"/>
        </w:rPr>
        <w:t xml:space="preserve">załącznik nr  4 do oferty, </w:t>
      </w:r>
    </w:p>
    <w:p w14:paraId="70ED1518" w14:textId="6DF9E763" w:rsidR="00A30139" w:rsidRPr="008A6177" w:rsidRDefault="00A30139" w:rsidP="00290A71">
      <w:pPr>
        <w:pStyle w:val="Akapitzlist"/>
        <w:numPr>
          <w:ilvl w:val="1"/>
          <w:numId w:val="19"/>
        </w:numPr>
        <w:jc w:val="both"/>
        <w:rPr>
          <w:rFonts w:ascii="Arial" w:hAnsi="Arial" w:cs="Arial"/>
          <w:sz w:val="22"/>
          <w:szCs w:val="22"/>
        </w:rPr>
      </w:pPr>
      <w:r w:rsidRPr="008A6177">
        <w:rPr>
          <w:rFonts w:ascii="Arial" w:hAnsi="Arial" w:cs="Arial"/>
          <w:sz w:val="22"/>
          <w:szCs w:val="22"/>
        </w:rPr>
        <w:t xml:space="preserve">oświadczenie, że osoby uczestniczące w wykonaniu zamówienia posiadają wymagane uprawnienia budowlane – </w:t>
      </w:r>
      <w:r w:rsidRPr="008A6177">
        <w:rPr>
          <w:rFonts w:ascii="Arial" w:hAnsi="Arial" w:cs="Arial"/>
          <w:b/>
          <w:bCs/>
          <w:sz w:val="22"/>
          <w:szCs w:val="22"/>
        </w:rPr>
        <w:t>załącznik nr 5 do oferty</w:t>
      </w:r>
      <w:r w:rsidRPr="008A6177">
        <w:rPr>
          <w:rFonts w:ascii="Arial" w:hAnsi="Arial" w:cs="Arial"/>
          <w:sz w:val="22"/>
          <w:szCs w:val="22"/>
        </w:rPr>
        <w:t>,</w:t>
      </w:r>
    </w:p>
    <w:p w14:paraId="62F3ED27" w14:textId="7E800A19" w:rsidR="00BA21BB" w:rsidRPr="008A6177" w:rsidRDefault="00BA21BB" w:rsidP="00290A71">
      <w:pPr>
        <w:pStyle w:val="Akapitzlist"/>
        <w:numPr>
          <w:ilvl w:val="1"/>
          <w:numId w:val="19"/>
        </w:numPr>
        <w:jc w:val="both"/>
        <w:rPr>
          <w:rFonts w:ascii="Arial" w:hAnsi="Arial" w:cs="Arial"/>
          <w:sz w:val="22"/>
          <w:szCs w:val="22"/>
        </w:rPr>
      </w:pPr>
      <w:r w:rsidRPr="008A6177">
        <w:rPr>
          <w:rFonts w:ascii="Arial" w:hAnsi="Arial" w:cs="Arial"/>
          <w:sz w:val="22"/>
          <w:szCs w:val="22"/>
        </w:rPr>
        <w:t>dokumenty</w:t>
      </w:r>
      <w:r w:rsidR="00D00D14" w:rsidRPr="008A6177">
        <w:rPr>
          <w:rFonts w:ascii="Arial" w:hAnsi="Arial" w:cs="Arial"/>
          <w:sz w:val="22"/>
          <w:szCs w:val="22"/>
        </w:rPr>
        <w:t xml:space="preserve"> potwierdzające kwalifikacje zawodowe osób uczestniczących w wykonaniu zamówienia</w:t>
      </w:r>
      <w:r w:rsidRPr="008A6177">
        <w:rPr>
          <w:rFonts w:ascii="Arial" w:hAnsi="Arial" w:cs="Arial"/>
          <w:sz w:val="22"/>
          <w:szCs w:val="22"/>
        </w:rPr>
        <w:t>, o których mowa w pkt. 7.1.2</w:t>
      </w:r>
      <w:r w:rsidR="003A6E7E" w:rsidRPr="008A6177">
        <w:rPr>
          <w:rFonts w:ascii="Arial" w:hAnsi="Arial" w:cs="Arial"/>
          <w:sz w:val="22"/>
          <w:szCs w:val="22"/>
        </w:rPr>
        <w:t>.1</w:t>
      </w:r>
      <w:r w:rsidRPr="008A6177">
        <w:rPr>
          <w:rFonts w:ascii="Arial" w:hAnsi="Arial" w:cs="Arial"/>
          <w:sz w:val="22"/>
          <w:szCs w:val="22"/>
        </w:rPr>
        <w:t>) lit</w:t>
      </w:r>
      <w:r w:rsidR="00D00D14" w:rsidRPr="008A6177">
        <w:rPr>
          <w:rFonts w:ascii="Arial" w:hAnsi="Arial" w:cs="Arial"/>
          <w:sz w:val="22"/>
          <w:szCs w:val="22"/>
        </w:rPr>
        <w:t xml:space="preserve"> </w:t>
      </w:r>
      <w:r w:rsidRPr="008A6177">
        <w:rPr>
          <w:rFonts w:ascii="Arial" w:hAnsi="Arial" w:cs="Arial"/>
          <w:sz w:val="22"/>
          <w:szCs w:val="22"/>
        </w:rPr>
        <w:t>.a)-c)</w:t>
      </w:r>
      <w:r w:rsidR="00572400" w:rsidRPr="008A6177">
        <w:rPr>
          <w:rFonts w:ascii="Arial" w:hAnsi="Arial" w:cs="Arial"/>
          <w:sz w:val="22"/>
          <w:szCs w:val="22"/>
        </w:rPr>
        <w:t xml:space="preserve"> oraz ważne ubezpieczenie od odpowiedzialności cywilnej</w:t>
      </w:r>
      <w:r w:rsidR="00337B8E" w:rsidRPr="008A6177">
        <w:rPr>
          <w:rFonts w:ascii="Arial" w:hAnsi="Arial" w:cs="Arial"/>
          <w:sz w:val="22"/>
          <w:szCs w:val="22"/>
        </w:rPr>
        <w:t>,</w:t>
      </w:r>
    </w:p>
    <w:p w14:paraId="57F38187" w14:textId="14DDC153" w:rsidR="003524CA" w:rsidRPr="008A6177" w:rsidRDefault="003524CA" w:rsidP="003F5F56">
      <w:pPr>
        <w:pStyle w:val="Akapitzlist"/>
        <w:numPr>
          <w:ilvl w:val="1"/>
          <w:numId w:val="19"/>
        </w:numPr>
        <w:jc w:val="both"/>
        <w:rPr>
          <w:rFonts w:ascii="Arial" w:hAnsi="Arial" w:cs="Arial"/>
          <w:sz w:val="22"/>
          <w:szCs w:val="22"/>
        </w:rPr>
      </w:pPr>
      <w:r w:rsidRPr="008A6177">
        <w:rPr>
          <w:rFonts w:ascii="Arial" w:hAnsi="Arial" w:cs="Arial"/>
          <w:sz w:val="22"/>
          <w:szCs w:val="22"/>
        </w:rPr>
        <w:t xml:space="preserve">wykaz zrealizowanych </w:t>
      </w:r>
      <w:r w:rsidR="00161009" w:rsidRPr="008A6177">
        <w:rPr>
          <w:rFonts w:ascii="Arial" w:hAnsi="Arial" w:cs="Arial"/>
          <w:sz w:val="22"/>
          <w:szCs w:val="22"/>
        </w:rPr>
        <w:t xml:space="preserve">usług </w:t>
      </w:r>
      <w:r w:rsidRPr="008A6177">
        <w:rPr>
          <w:rFonts w:ascii="Arial" w:hAnsi="Arial" w:cs="Arial"/>
          <w:sz w:val="22"/>
          <w:szCs w:val="22"/>
        </w:rPr>
        <w:t xml:space="preserve">wraz z dowodami określającymi czy usługi </w:t>
      </w:r>
      <w:r w:rsidR="00DC6CE7" w:rsidRPr="008A6177">
        <w:rPr>
          <w:rFonts w:ascii="Arial" w:hAnsi="Arial" w:cs="Arial"/>
          <w:sz w:val="22"/>
          <w:szCs w:val="22"/>
        </w:rPr>
        <w:t xml:space="preserve">polegające na wykonaniu przeglądów zostały wykonane należycie </w:t>
      </w:r>
      <w:r w:rsidRPr="008A6177">
        <w:rPr>
          <w:rFonts w:ascii="Arial" w:hAnsi="Arial" w:cs="Arial"/>
          <w:sz w:val="22"/>
          <w:szCs w:val="22"/>
        </w:rPr>
        <w:t xml:space="preserve">- </w:t>
      </w:r>
      <w:r w:rsidRPr="008A6177">
        <w:rPr>
          <w:rFonts w:ascii="Arial" w:hAnsi="Arial" w:cs="Arial"/>
          <w:b/>
          <w:bCs/>
          <w:sz w:val="22"/>
          <w:szCs w:val="22"/>
        </w:rPr>
        <w:t>załącznik nr 6 do oferty</w:t>
      </w:r>
      <w:r w:rsidRPr="008A6177">
        <w:rPr>
          <w:rFonts w:ascii="Arial" w:eastAsia="CIDFont+F4" w:hAnsi="Arial" w:cs="Arial"/>
          <w:sz w:val="22"/>
          <w:szCs w:val="22"/>
        </w:rPr>
        <w:t xml:space="preserve"> </w:t>
      </w:r>
    </w:p>
    <w:p w14:paraId="68E708B6" w14:textId="750800B5" w:rsidR="00EB7F78" w:rsidRPr="008A6177" w:rsidRDefault="00A30139" w:rsidP="00290A71">
      <w:pPr>
        <w:pStyle w:val="Akapitzlist"/>
        <w:numPr>
          <w:ilvl w:val="1"/>
          <w:numId w:val="19"/>
        </w:numPr>
        <w:jc w:val="both"/>
        <w:rPr>
          <w:rFonts w:ascii="Arial" w:hAnsi="Arial" w:cs="Arial"/>
          <w:sz w:val="22"/>
          <w:szCs w:val="22"/>
        </w:rPr>
      </w:pPr>
      <w:r w:rsidRPr="008A6177">
        <w:rPr>
          <w:rFonts w:ascii="Arial" w:hAnsi="Arial" w:cs="Arial"/>
          <w:sz w:val="22"/>
          <w:szCs w:val="22"/>
        </w:rPr>
        <w:t xml:space="preserve">oświadczenie, że urzędujący członek organu zarządzającego Wykonawcy nie został prawomocnie skazany za przestępstwo popełnione w związku z postępowaniem o udzielenie zamówienia, przestępstwo przeciwko prawom osób wykonujących pracę zarobkową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 – </w:t>
      </w:r>
      <w:r w:rsidRPr="008A6177">
        <w:rPr>
          <w:rFonts w:ascii="Arial" w:hAnsi="Arial" w:cs="Arial"/>
          <w:b/>
          <w:sz w:val="22"/>
          <w:szCs w:val="22"/>
        </w:rPr>
        <w:t xml:space="preserve">załącznik nr </w:t>
      </w:r>
      <w:r w:rsidR="003524CA" w:rsidRPr="008A6177">
        <w:rPr>
          <w:rFonts w:ascii="Arial" w:hAnsi="Arial" w:cs="Arial"/>
          <w:b/>
          <w:sz w:val="22"/>
          <w:szCs w:val="22"/>
        </w:rPr>
        <w:t>7</w:t>
      </w:r>
      <w:r w:rsidRPr="008A6177">
        <w:rPr>
          <w:rFonts w:ascii="Arial" w:hAnsi="Arial" w:cs="Arial"/>
          <w:sz w:val="22"/>
          <w:szCs w:val="22"/>
        </w:rPr>
        <w:t xml:space="preserve"> </w:t>
      </w:r>
      <w:r w:rsidRPr="008A6177">
        <w:rPr>
          <w:rFonts w:ascii="Arial" w:hAnsi="Arial" w:cs="Arial"/>
          <w:b/>
          <w:sz w:val="22"/>
          <w:szCs w:val="22"/>
        </w:rPr>
        <w:t>do oferty,</w:t>
      </w:r>
    </w:p>
    <w:p w14:paraId="2B8DA1E7" w14:textId="36CC812A" w:rsidR="00A30139" w:rsidRPr="008A6177" w:rsidRDefault="00A30139" w:rsidP="00290A71">
      <w:pPr>
        <w:pStyle w:val="Akapitzlist"/>
        <w:numPr>
          <w:ilvl w:val="1"/>
          <w:numId w:val="19"/>
        </w:numPr>
        <w:jc w:val="both"/>
        <w:rPr>
          <w:rFonts w:ascii="Arial" w:hAnsi="Arial" w:cs="Arial"/>
          <w:sz w:val="22"/>
          <w:szCs w:val="22"/>
        </w:rPr>
      </w:pPr>
      <w:r w:rsidRPr="008A6177">
        <w:rPr>
          <w:rFonts w:ascii="Arial" w:hAnsi="Arial" w:cs="Arial"/>
          <w:sz w:val="22"/>
          <w:szCs w:val="22"/>
        </w:rPr>
        <w:t xml:space="preserve">oświadczenie, że sąd w stosunku do Wykonawcy (podmiotu zbiorowego ) nie orzekł zakazu ubiegania się o zamówienia, na podstawie przepisów o odpowiedzialności podmiotów zbiorowych za czyny zabronione pod groźbą kary – </w:t>
      </w:r>
      <w:r w:rsidRPr="008A6177">
        <w:rPr>
          <w:rFonts w:ascii="Arial" w:hAnsi="Arial" w:cs="Arial"/>
          <w:b/>
          <w:sz w:val="22"/>
          <w:szCs w:val="22"/>
        </w:rPr>
        <w:t xml:space="preserve">załącznik nr </w:t>
      </w:r>
      <w:r w:rsidR="003524CA" w:rsidRPr="008A6177">
        <w:rPr>
          <w:rFonts w:ascii="Arial" w:hAnsi="Arial" w:cs="Arial"/>
          <w:b/>
          <w:sz w:val="22"/>
          <w:szCs w:val="22"/>
        </w:rPr>
        <w:t>8</w:t>
      </w:r>
      <w:r w:rsidRPr="008A6177">
        <w:rPr>
          <w:rFonts w:ascii="Arial" w:hAnsi="Arial" w:cs="Arial"/>
          <w:b/>
          <w:sz w:val="22"/>
          <w:szCs w:val="22"/>
        </w:rPr>
        <w:t xml:space="preserve"> do oferty,</w:t>
      </w:r>
    </w:p>
    <w:p w14:paraId="7388DA87" w14:textId="09C165B7" w:rsidR="00A30139" w:rsidRPr="008A6177" w:rsidRDefault="00A30139" w:rsidP="00290A71">
      <w:pPr>
        <w:pStyle w:val="Akapitzlist"/>
        <w:numPr>
          <w:ilvl w:val="1"/>
          <w:numId w:val="19"/>
        </w:numPr>
        <w:jc w:val="both"/>
        <w:rPr>
          <w:rFonts w:ascii="Arial" w:hAnsi="Arial" w:cs="Arial"/>
          <w:sz w:val="22"/>
          <w:szCs w:val="22"/>
        </w:rPr>
      </w:pPr>
      <w:r w:rsidRPr="008A6177">
        <w:rPr>
          <w:rFonts w:ascii="Arial" w:hAnsi="Arial" w:cs="Arial"/>
          <w:sz w:val="22"/>
          <w:szCs w:val="22"/>
        </w:rPr>
        <w:t xml:space="preserve">oświadczenie, że Wykonawca nie zalega z uiszczaniem podatków, opłat lub składek na ubezpieczenie społeczne lub zdrowotne - </w:t>
      </w:r>
      <w:r w:rsidRPr="008A6177">
        <w:rPr>
          <w:rFonts w:ascii="Arial" w:hAnsi="Arial" w:cs="Arial"/>
          <w:b/>
          <w:sz w:val="22"/>
          <w:szCs w:val="22"/>
        </w:rPr>
        <w:t xml:space="preserve">załącznik nr </w:t>
      </w:r>
      <w:r w:rsidR="003524CA" w:rsidRPr="008A6177">
        <w:rPr>
          <w:rFonts w:ascii="Arial" w:hAnsi="Arial" w:cs="Arial"/>
          <w:b/>
          <w:sz w:val="22"/>
          <w:szCs w:val="22"/>
        </w:rPr>
        <w:t>9</w:t>
      </w:r>
      <w:r w:rsidRPr="008A6177">
        <w:rPr>
          <w:rFonts w:ascii="Arial" w:hAnsi="Arial" w:cs="Arial"/>
          <w:b/>
          <w:sz w:val="22"/>
          <w:szCs w:val="22"/>
        </w:rPr>
        <w:t xml:space="preserve"> do oferty,</w:t>
      </w:r>
    </w:p>
    <w:p w14:paraId="64347569" w14:textId="1112E381" w:rsidR="00A30139" w:rsidRPr="008A6177" w:rsidRDefault="00A30139" w:rsidP="00290A71">
      <w:pPr>
        <w:pStyle w:val="Akapitzlist"/>
        <w:numPr>
          <w:ilvl w:val="1"/>
          <w:numId w:val="19"/>
        </w:numPr>
        <w:jc w:val="both"/>
        <w:rPr>
          <w:rStyle w:val="markedcontent"/>
          <w:rFonts w:ascii="Arial" w:hAnsi="Arial" w:cs="Arial"/>
          <w:sz w:val="22"/>
          <w:szCs w:val="22"/>
        </w:rPr>
      </w:pPr>
      <w:r w:rsidRPr="008A6177">
        <w:rPr>
          <w:rFonts w:ascii="Arial" w:hAnsi="Arial" w:cs="Arial"/>
          <w:sz w:val="22"/>
          <w:szCs w:val="22"/>
        </w:rPr>
        <w:t xml:space="preserve">oświadczenie, że w stosunku do Wykonawcy </w:t>
      </w:r>
      <w:r w:rsidRPr="008A6177">
        <w:rPr>
          <w:rStyle w:val="markedcontent"/>
          <w:rFonts w:ascii="Arial" w:hAnsi="Arial" w:cs="Arial"/>
          <w:sz w:val="22"/>
          <w:szCs w:val="22"/>
        </w:rPr>
        <w:t>nie zachodzą przesłanki wykluczenia z postępowania na podstawie art. 7 ust. 1 ustawy z dnia 13 kwietnia 2022 r. o szczególnych rozwiązaniach w zakresie przeciwdziałania wspieraniu agresji na Ukrainę oraz służących ochronie bezpieczeństwa narodowego (</w:t>
      </w:r>
      <w:r w:rsidR="005E10BA" w:rsidRPr="008A6177">
        <w:rPr>
          <w:rStyle w:val="markedcontent"/>
          <w:rFonts w:ascii="Arial" w:hAnsi="Arial" w:cs="Arial"/>
          <w:sz w:val="22"/>
          <w:szCs w:val="22"/>
        </w:rPr>
        <w:t xml:space="preserve">t. j. </w:t>
      </w:r>
      <w:r w:rsidRPr="008A6177">
        <w:rPr>
          <w:rStyle w:val="markedcontent"/>
          <w:rFonts w:ascii="Arial" w:hAnsi="Arial" w:cs="Arial"/>
          <w:sz w:val="22"/>
          <w:szCs w:val="22"/>
        </w:rPr>
        <w:t>Dz. U. z 202</w:t>
      </w:r>
      <w:r w:rsidR="005E10BA" w:rsidRPr="008A6177">
        <w:rPr>
          <w:rStyle w:val="markedcontent"/>
          <w:rFonts w:ascii="Arial" w:hAnsi="Arial" w:cs="Arial"/>
          <w:sz w:val="22"/>
          <w:szCs w:val="22"/>
        </w:rPr>
        <w:t>4</w:t>
      </w:r>
      <w:r w:rsidRPr="008A6177">
        <w:rPr>
          <w:rStyle w:val="markedcontent"/>
          <w:rFonts w:ascii="Arial" w:hAnsi="Arial" w:cs="Arial"/>
          <w:sz w:val="22"/>
          <w:szCs w:val="22"/>
        </w:rPr>
        <w:t xml:space="preserve">r. poz. </w:t>
      </w:r>
      <w:r w:rsidR="005E10BA" w:rsidRPr="008A6177">
        <w:rPr>
          <w:rStyle w:val="markedcontent"/>
          <w:rFonts w:ascii="Arial" w:hAnsi="Arial" w:cs="Arial"/>
          <w:sz w:val="22"/>
          <w:szCs w:val="22"/>
        </w:rPr>
        <w:t>507</w:t>
      </w:r>
      <w:r w:rsidRPr="008A6177">
        <w:rPr>
          <w:rStyle w:val="markedcontent"/>
          <w:rFonts w:ascii="Arial" w:hAnsi="Arial" w:cs="Arial"/>
          <w:sz w:val="22"/>
          <w:szCs w:val="22"/>
        </w:rPr>
        <w:t xml:space="preserve">) – </w:t>
      </w:r>
      <w:r w:rsidRPr="008A6177">
        <w:rPr>
          <w:rStyle w:val="markedcontent"/>
          <w:rFonts w:ascii="Arial" w:hAnsi="Arial" w:cs="Arial"/>
          <w:b/>
          <w:bCs/>
          <w:sz w:val="22"/>
          <w:szCs w:val="22"/>
        </w:rPr>
        <w:t xml:space="preserve">załącznik nr </w:t>
      </w:r>
      <w:r w:rsidR="003524CA" w:rsidRPr="008A6177">
        <w:rPr>
          <w:rStyle w:val="markedcontent"/>
          <w:rFonts w:ascii="Arial" w:hAnsi="Arial" w:cs="Arial"/>
          <w:b/>
          <w:bCs/>
          <w:sz w:val="22"/>
          <w:szCs w:val="22"/>
        </w:rPr>
        <w:t>10</w:t>
      </w:r>
      <w:r w:rsidRPr="008A6177">
        <w:rPr>
          <w:rStyle w:val="markedcontent"/>
          <w:rFonts w:ascii="Arial" w:hAnsi="Arial" w:cs="Arial"/>
          <w:b/>
          <w:bCs/>
          <w:sz w:val="22"/>
          <w:szCs w:val="22"/>
        </w:rPr>
        <w:t xml:space="preserve"> do oferty,</w:t>
      </w:r>
    </w:p>
    <w:p w14:paraId="4B892D76" w14:textId="6B91D2B5" w:rsidR="00A30139" w:rsidRPr="008A6177" w:rsidRDefault="00A30139" w:rsidP="00290A71">
      <w:pPr>
        <w:pStyle w:val="Akapitzlist"/>
        <w:numPr>
          <w:ilvl w:val="1"/>
          <w:numId w:val="19"/>
        </w:numPr>
        <w:jc w:val="both"/>
        <w:rPr>
          <w:rFonts w:ascii="Arial" w:hAnsi="Arial" w:cs="Arial"/>
          <w:sz w:val="22"/>
          <w:szCs w:val="22"/>
        </w:rPr>
      </w:pPr>
      <w:r w:rsidRPr="008A6177">
        <w:rPr>
          <w:rFonts w:ascii="Arial" w:hAnsi="Arial" w:cs="Arial"/>
          <w:sz w:val="22"/>
          <w:szCs w:val="22"/>
        </w:rPr>
        <w:t xml:space="preserve">oświadczenie wykonawcy w zakresie wypełnienia obowiązków informacyjnych przewidzianych w art. 13 lub art. 14 RODO </w:t>
      </w:r>
      <w:r w:rsidRPr="008A6177">
        <w:rPr>
          <w:rFonts w:ascii="Arial" w:hAnsi="Arial" w:cs="Arial"/>
          <w:b/>
          <w:sz w:val="22"/>
          <w:szCs w:val="22"/>
        </w:rPr>
        <w:t>– załącznik nr 1</w:t>
      </w:r>
      <w:r w:rsidR="003524CA" w:rsidRPr="008A6177">
        <w:rPr>
          <w:rFonts w:ascii="Arial" w:hAnsi="Arial" w:cs="Arial"/>
          <w:b/>
          <w:sz w:val="22"/>
          <w:szCs w:val="22"/>
        </w:rPr>
        <w:t>1</w:t>
      </w:r>
      <w:r w:rsidRPr="008A6177">
        <w:rPr>
          <w:rFonts w:ascii="Arial" w:hAnsi="Arial" w:cs="Arial"/>
          <w:b/>
          <w:sz w:val="22"/>
          <w:szCs w:val="22"/>
        </w:rPr>
        <w:t xml:space="preserve"> do oferty,</w:t>
      </w:r>
    </w:p>
    <w:p w14:paraId="08F18B5B" w14:textId="77777777" w:rsidR="00A30139" w:rsidRPr="008A6177" w:rsidRDefault="00A30139" w:rsidP="00A30139">
      <w:pPr>
        <w:ind w:left="709" w:hanging="349"/>
        <w:jc w:val="both"/>
      </w:pPr>
    </w:p>
    <w:p w14:paraId="357BD922" w14:textId="2C4C7599" w:rsidR="00A30139" w:rsidRPr="008A6177" w:rsidRDefault="00A30139" w:rsidP="00A30139">
      <w:pPr>
        <w:pStyle w:val="pkt"/>
        <w:tabs>
          <w:tab w:val="num" w:pos="1080"/>
        </w:tabs>
        <w:ind w:left="0" w:firstLine="0"/>
        <w:rPr>
          <w:rFonts w:ascii="Arial" w:hAnsi="Arial" w:cs="Arial"/>
          <w:b/>
          <w:sz w:val="22"/>
          <w:szCs w:val="22"/>
        </w:rPr>
      </w:pPr>
      <w:r w:rsidRPr="008A6177">
        <w:rPr>
          <w:rFonts w:ascii="Arial" w:hAnsi="Arial" w:cs="Arial"/>
          <w:b/>
          <w:sz w:val="22"/>
          <w:szCs w:val="22"/>
        </w:rPr>
        <w:t xml:space="preserve">W przypadku Wykonawców składających ofertę wspólną wymagane jest złożenie dokumentów i oświadczeń przez każdy podmiot oddzielnie (dotyczy dokumentów wymienionych w pkt. </w:t>
      </w:r>
      <w:r w:rsidR="006A2763" w:rsidRPr="008A6177">
        <w:rPr>
          <w:rFonts w:ascii="Arial" w:hAnsi="Arial" w:cs="Arial"/>
          <w:b/>
          <w:sz w:val="22"/>
          <w:szCs w:val="22"/>
        </w:rPr>
        <w:t>8</w:t>
      </w:r>
      <w:r w:rsidRPr="008A6177">
        <w:rPr>
          <w:rFonts w:ascii="Arial" w:hAnsi="Arial" w:cs="Arial"/>
          <w:b/>
          <w:sz w:val="22"/>
          <w:szCs w:val="22"/>
        </w:rPr>
        <w:t xml:space="preserve">.1, </w:t>
      </w:r>
      <w:r w:rsidR="006A2763" w:rsidRPr="008A6177">
        <w:rPr>
          <w:rFonts w:ascii="Arial" w:hAnsi="Arial" w:cs="Arial"/>
          <w:b/>
          <w:sz w:val="22"/>
          <w:szCs w:val="22"/>
        </w:rPr>
        <w:t>8</w:t>
      </w:r>
      <w:r w:rsidRPr="008A6177">
        <w:rPr>
          <w:rFonts w:ascii="Arial" w:hAnsi="Arial" w:cs="Arial"/>
          <w:b/>
          <w:sz w:val="22"/>
          <w:szCs w:val="22"/>
        </w:rPr>
        <w:t xml:space="preserve">.2, </w:t>
      </w:r>
      <w:r w:rsidR="006A2763" w:rsidRPr="008A6177">
        <w:rPr>
          <w:rFonts w:ascii="Arial" w:hAnsi="Arial" w:cs="Arial"/>
          <w:b/>
          <w:sz w:val="22"/>
          <w:szCs w:val="22"/>
        </w:rPr>
        <w:t>8</w:t>
      </w:r>
      <w:r w:rsidRPr="008A6177">
        <w:rPr>
          <w:rFonts w:ascii="Arial" w:hAnsi="Arial" w:cs="Arial"/>
          <w:b/>
          <w:sz w:val="22"/>
          <w:szCs w:val="22"/>
        </w:rPr>
        <w:t>.</w:t>
      </w:r>
      <w:r w:rsidR="00B82E1A" w:rsidRPr="008A6177">
        <w:rPr>
          <w:rFonts w:ascii="Arial" w:hAnsi="Arial" w:cs="Arial"/>
          <w:b/>
          <w:sz w:val="22"/>
          <w:szCs w:val="22"/>
        </w:rPr>
        <w:t>1</w:t>
      </w:r>
      <w:r w:rsidR="003524CA" w:rsidRPr="008A6177">
        <w:rPr>
          <w:rFonts w:ascii="Arial" w:hAnsi="Arial" w:cs="Arial"/>
          <w:b/>
          <w:sz w:val="22"/>
          <w:szCs w:val="22"/>
        </w:rPr>
        <w:t>1</w:t>
      </w:r>
      <w:r w:rsidRPr="008A6177">
        <w:rPr>
          <w:rFonts w:ascii="Arial" w:hAnsi="Arial" w:cs="Arial"/>
          <w:b/>
          <w:sz w:val="22"/>
          <w:szCs w:val="22"/>
        </w:rPr>
        <w:t xml:space="preserve">., </w:t>
      </w:r>
      <w:r w:rsidR="006A2763" w:rsidRPr="008A6177">
        <w:rPr>
          <w:rFonts w:ascii="Arial" w:hAnsi="Arial" w:cs="Arial"/>
          <w:b/>
          <w:sz w:val="22"/>
          <w:szCs w:val="22"/>
        </w:rPr>
        <w:t>8</w:t>
      </w:r>
      <w:r w:rsidRPr="008A6177">
        <w:rPr>
          <w:rFonts w:ascii="Arial" w:hAnsi="Arial" w:cs="Arial"/>
          <w:b/>
          <w:sz w:val="22"/>
          <w:szCs w:val="22"/>
        </w:rPr>
        <w:t>.1</w:t>
      </w:r>
      <w:r w:rsidR="003524CA" w:rsidRPr="008A6177">
        <w:rPr>
          <w:rFonts w:ascii="Arial" w:hAnsi="Arial" w:cs="Arial"/>
          <w:b/>
          <w:sz w:val="22"/>
          <w:szCs w:val="22"/>
        </w:rPr>
        <w:t>2</w:t>
      </w:r>
      <w:r w:rsidRPr="008A6177">
        <w:rPr>
          <w:rFonts w:ascii="Arial" w:hAnsi="Arial" w:cs="Arial"/>
          <w:b/>
          <w:sz w:val="22"/>
          <w:szCs w:val="22"/>
        </w:rPr>
        <w:t>.,</w:t>
      </w:r>
      <w:r w:rsidR="006A2763" w:rsidRPr="008A6177">
        <w:rPr>
          <w:rFonts w:ascii="Arial" w:hAnsi="Arial" w:cs="Arial"/>
          <w:b/>
          <w:sz w:val="22"/>
          <w:szCs w:val="22"/>
        </w:rPr>
        <w:t>8</w:t>
      </w:r>
      <w:r w:rsidRPr="008A6177">
        <w:rPr>
          <w:rFonts w:ascii="Arial" w:hAnsi="Arial" w:cs="Arial"/>
          <w:b/>
          <w:sz w:val="22"/>
          <w:szCs w:val="22"/>
        </w:rPr>
        <w:t>.1</w:t>
      </w:r>
      <w:r w:rsidR="003524CA" w:rsidRPr="008A6177">
        <w:rPr>
          <w:rFonts w:ascii="Arial" w:hAnsi="Arial" w:cs="Arial"/>
          <w:b/>
          <w:sz w:val="22"/>
          <w:szCs w:val="22"/>
        </w:rPr>
        <w:t>3</w:t>
      </w:r>
      <w:r w:rsidRPr="008A6177">
        <w:rPr>
          <w:rFonts w:ascii="Arial" w:hAnsi="Arial" w:cs="Arial"/>
          <w:b/>
          <w:sz w:val="22"/>
          <w:szCs w:val="22"/>
        </w:rPr>
        <w:t xml:space="preserve">., </w:t>
      </w:r>
      <w:r w:rsidR="006A2763" w:rsidRPr="008A6177">
        <w:rPr>
          <w:rFonts w:ascii="Arial" w:hAnsi="Arial" w:cs="Arial"/>
          <w:b/>
          <w:sz w:val="22"/>
          <w:szCs w:val="22"/>
        </w:rPr>
        <w:t>8</w:t>
      </w:r>
      <w:r w:rsidRPr="008A6177">
        <w:rPr>
          <w:rFonts w:ascii="Arial" w:hAnsi="Arial" w:cs="Arial"/>
          <w:b/>
          <w:sz w:val="22"/>
          <w:szCs w:val="22"/>
        </w:rPr>
        <w:t>.1</w:t>
      </w:r>
      <w:r w:rsidR="003524CA" w:rsidRPr="008A6177">
        <w:rPr>
          <w:rFonts w:ascii="Arial" w:hAnsi="Arial" w:cs="Arial"/>
          <w:b/>
          <w:sz w:val="22"/>
          <w:szCs w:val="22"/>
        </w:rPr>
        <w:t>4</w:t>
      </w:r>
      <w:r w:rsidRPr="008A6177">
        <w:rPr>
          <w:rFonts w:ascii="Arial" w:hAnsi="Arial" w:cs="Arial"/>
          <w:b/>
          <w:sz w:val="22"/>
          <w:szCs w:val="22"/>
        </w:rPr>
        <w:t xml:space="preserve">., </w:t>
      </w:r>
      <w:r w:rsidR="006A2763" w:rsidRPr="008A6177">
        <w:rPr>
          <w:rFonts w:ascii="Arial" w:hAnsi="Arial" w:cs="Arial"/>
          <w:b/>
          <w:sz w:val="22"/>
          <w:szCs w:val="22"/>
        </w:rPr>
        <w:t>8</w:t>
      </w:r>
      <w:r w:rsidRPr="008A6177">
        <w:rPr>
          <w:rFonts w:ascii="Arial" w:hAnsi="Arial" w:cs="Arial"/>
          <w:b/>
          <w:sz w:val="22"/>
          <w:szCs w:val="22"/>
        </w:rPr>
        <w:t>.1</w:t>
      </w:r>
      <w:r w:rsidR="003524CA" w:rsidRPr="008A6177">
        <w:rPr>
          <w:rFonts w:ascii="Arial" w:hAnsi="Arial" w:cs="Arial"/>
          <w:b/>
          <w:sz w:val="22"/>
          <w:szCs w:val="22"/>
        </w:rPr>
        <w:t>5</w:t>
      </w:r>
      <w:r w:rsidRPr="008A6177">
        <w:rPr>
          <w:rFonts w:ascii="Arial" w:hAnsi="Arial" w:cs="Arial"/>
          <w:b/>
          <w:sz w:val="22"/>
          <w:szCs w:val="22"/>
        </w:rPr>
        <w:t>.).</w:t>
      </w:r>
    </w:p>
    <w:p w14:paraId="2AFC6918" w14:textId="77777777" w:rsidR="00FB178F" w:rsidRPr="008A6177" w:rsidRDefault="00FB178F" w:rsidP="00A30139">
      <w:pPr>
        <w:pStyle w:val="pkt"/>
        <w:tabs>
          <w:tab w:val="num" w:pos="1080"/>
        </w:tabs>
        <w:ind w:left="0" w:firstLine="0"/>
        <w:rPr>
          <w:rFonts w:ascii="Arial" w:hAnsi="Arial" w:cs="Arial"/>
          <w:b/>
          <w:sz w:val="22"/>
          <w:szCs w:val="22"/>
        </w:rPr>
      </w:pPr>
    </w:p>
    <w:p w14:paraId="350DF58E" w14:textId="77777777" w:rsidR="00FB178F" w:rsidRPr="008A6177" w:rsidRDefault="00FB178F" w:rsidP="00290A71">
      <w:pPr>
        <w:numPr>
          <w:ilvl w:val="0"/>
          <w:numId w:val="14"/>
        </w:numPr>
        <w:spacing w:line="240" w:lineRule="auto"/>
        <w:jc w:val="both"/>
        <w:rPr>
          <w:b/>
        </w:rPr>
      </w:pPr>
      <w:r w:rsidRPr="008A6177">
        <w:rPr>
          <w:b/>
        </w:rPr>
        <w:t xml:space="preserve">Wykonawcy mogą wspólnie ubiegać się o udzielenie zamówienia </w:t>
      </w:r>
    </w:p>
    <w:p w14:paraId="7392105D" w14:textId="77777777" w:rsidR="00FB178F" w:rsidRPr="008A6177" w:rsidRDefault="00FB178F" w:rsidP="00FB178F">
      <w:pPr>
        <w:pStyle w:val="pkt"/>
        <w:spacing w:before="0" w:after="0"/>
        <w:ind w:left="426" w:firstLine="0"/>
        <w:rPr>
          <w:rFonts w:ascii="Arial" w:hAnsi="Arial" w:cs="Arial"/>
          <w:sz w:val="22"/>
          <w:szCs w:val="22"/>
        </w:rPr>
      </w:pPr>
      <w:r w:rsidRPr="008A6177">
        <w:rPr>
          <w:rFonts w:ascii="Arial" w:hAnsi="Arial" w:cs="Arial"/>
          <w:sz w:val="22"/>
          <w:szCs w:val="22"/>
        </w:rPr>
        <w:t>W takim wypadku ich oferta musi spełniać następujące wymagania:</w:t>
      </w:r>
    </w:p>
    <w:p w14:paraId="458AC070" w14:textId="77777777" w:rsidR="00FB178F" w:rsidRPr="008A6177" w:rsidRDefault="00FB178F" w:rsidP="00290A71">
      <w:pPr>
        <w:pStyle w:val="Akapitzlist"/>
        <w:numPr>
          <w:ilvl w:val="1"/>
          <w:numId w:val="15"/>
        </w:numPr>
        <w:ind w:left="426" w:hanging="426"/>
        <w:jc w:val="both"/>
        <w:rPr>
          <w:rFonts w:ascii="Arial" w:hAnsi="Arial" w:cs="Arial"/>
          <w:sz w:val="22"/>
          <w:szCs w:val="22"/>
        </w:rPr>
      </w:pPr>
      <w:r w:rsidRPr="008A6177">
        <w:rPr>
          <w:rFonts w:ascii="Arial" w:hAnsi="Arial" w:cs="Arial"/>
          <w:sz w:val="22"/>
          <w:szCs w:val="22"/>
        </w:rPr>
        <w:t>Wykonawcy ubiegający się wspólnie o udzielenie zamówienia ponoszą solidarną odpowiedzialność za wykonanie umowy.</w:t>
      </w:r>
    </w:p>
    <w:p w14:paraId="77055DE1" w14:textId="77777777" w:rsidR="00FB178F" w:rsidRPr="008A6177" w:rsidRDefault="00FB178F" w:rsidP="00290A71">
      <w:pPr>
        <w:pStyle w:val="Akapitzlist"/>
        <w:numPr>
          <w:ilvl w:val="1"/>
          <w:numId w:val="15"/>
        </w:numPr>
        <w:ind w:left="426" w:hanging="426"/>
        <w:jc w:val="both"/>
        <w:rPr>
          <w:rFonts w:ascii="Arial" w:hAnsi="Arial" w:cs="Arial"/>
          <w:sz w:val="22"/>
          <w:szCs w:val="22"/>
        </w:rPr>
      </w:pPr>
      <w:r w:rsidRPr="008A6177">
        <w:rPr>
          <w:rFonts w:ascii="Arial" w:hAnsi="Arial" w:cs="Arial"/>
          <w:sz w:val="22"/>
          <w:szCs w:val="22"/>
        </w:rPr>
        <w:t>Oferta musi być podpisana w taki sposób, by prawnie zobowiązywała wszystkich wykonawców występujących wspólnie.</w:t>
      </w:r>
    </w:p>
    <w:p w14:paraId="23EF6EBC" w14:textId="77777777" w:rsidR="00FB178F" w:rsidRPr="008A6177" w:rsidRDefault="00FB178F" w:rsidP="00290A71">
      <w:pPr>
        <w:pStyle w:val="Akapitzlist"/>
        <w:numPr>
          <w:ilvl w:val="1"/>
          <w:numId w:val="15"/>
        </w:numPr>
        <w:ind w:left="426" w:hanging="426"/>
        <w:jc w:val="both"/>
        <w:rPr>
          <w:rFonts w:ascii="Arial" w:hAnsi="Arial" w:cs="Arial"/>
          <w:sz w:val="22"/>
          <w:szCs w:val="22"/>
        </w:rPr>
      </w:pPr>
      <w:r w:rsidRPr="008A6177">
        <w:rPr>
          <w:rFonts w:ascii="Arial" w:hAnsi="Arial" w:cs="Arial"/>
          <w:sz w:val="22"/>
          <w:szCs w:val="22"/>
        </w:rPr>
        <w:t xml:space="preserve">Wykonawcy ubiegający się wspólnie o udzielenie zamówienia mają obowiązek ustanowić pełnomocnika (lidera) do reprezentowania ich w postępowaniu o udzielenie zamówienia oraz załączyć do oferty pełnomocnictwo do reprezentowania ich w postępowaniu o udzielenie zamówienia albo reprezentowania w postępowaniu i zawarcia umowy w </w:t>
      </w:r>
      <w:r w:rsidRPr="008A6177">
        <w:rPr>
          <w:rFonts w:ascii="Arial" w:hAnsi="Arial" w:cs="Arial"/>
          <w:sz w:val="22"/>
          <w:szCs w:val="22"/>
        </w:rPr>
        <w:lastRenderedPageBreak/>
        <w:t>sprawie zamówienia. Treść pełnomocnictwa powinna dokładnie określać zakres umocowania oraz umożliwić identyfikację podmiotów ubiegających się o zamówienie. Pełnomocnictwo to musi zostać dołączone do oferty i musi być złożone w oryginale lub kopii poświadczonej przez Wykonawcę za zgodność z oryginałem przez osobę(-y) upoważnioną (-e) do reprezentowania Wykonawcy (tzn. zgodnie z formą reprezentacji określoną w odpowiednim rejestrze lub innym dokumencie właściwym dla formy organizacyjnej Wykonawcy). Nie jest dopuszczalne potwierdzanie za zgodność z oryginałem treści pełnomocnictwa przez samego pełnomocnika umocowanego tymże pełnomocnictwem.</w:t>
      </w:r>
    </w:p>
    <w:p w14:paraId="3377EEA6" w14:textId="77777777" w:rsidR="00FB178F" w:rsidRPr="008A6177" w:rsidRDefault="00FB178F" w:rsidP="00290A71">
      <w:pPr>
        <w:pStyle w:val="Akapitzlist"/>
        <w:numPr>
          <w:ilvl w:val="1"/>
          <w:numId w:val="15"/>
        </w:numPr>
        <w:ind w:left="426" w:hanging="426"/>
        <w:jc w:val="both"/>
        <w:rPr>
          <w:rFonts w:ascii="Arial" w:hAnsi="Arial" w:cs="Arial"/>
          <w:sz w:val="22"/>
          <w:szCs w:val="22"/>
        </w:rPr>
      </w:pPr>
      <w:r w:rsidRPr="008A6177">
        <w:rPr>
          <w:rFonts w:ascii="Arial" w:hAnsi="Arial" w:cs="Arial"/>
          <w:sz w:val="22"/>
          <w:szCs w:val="22"/>
        </w:rPr>
        <w:t>Wszelka korespondencja oraz rozliczenia dokonywane będą wyłącznie z pełnomocnikiem (liderem).</w:t>
      </w:r>
    </w:p>
    <w:p w14:paraId="1B0B33AB" w14:textId="77777777" w:rsidR="00FB178F" w:rsidRPr="008A6177" w:rsidRDefault="00FB178F" w:rsidP="00290A71">
      <w:pPr>
        <w:pStyle w:val="Akapitzlist"/>
        <w:numPr>
          <w:ilvl w:val="1"/>
          <w:numId w:val="15"/>
        </w:numPr>
        <w:ind w:left="426" w:hanging="426"/>
        <w:jc w:val="both"/>
        <w:rPr>
          <w:rFonts w:ascii="Arial" w:hAnsi="Arial" w:cs="Arial"/>
          <w:sz w:val="22"/>
          <w:szCs w:val="22"/>
        </w:rPr>
      </w:pPr>
      <w:r w:rsidRPr="008A6177">
        <w:rPr>
          <w:rFonts w:ascii="Arial" w:hAnsi="Arial" w:cs="Arial"/>
          <w:sz w:val="22"/>
          <w:szCs w:val="22"/>
        </w:rPr>
        <w:t>Wypełniając formularz ofertowy, jak również inne dokumenty powołujące się na „Wykonawcę” w miejscu np. „nazwa i adres Wykonawcy” należy wpisać dane dotyczące lidera.</w:t>
      </w:r>
    </w:p>
    <w:p w14:paraId="17C9E70A" w14:textId="77777777" w:rsidR="00FB178F" w:rsidRPr="008A6177" w:rsidRDefault="00FB178F" w:rsidP="00290A71">
      <w:pPr>
        <w:pStyle w:val="Akapitzlist"/>
        <w:numPr>
          <w:ilvl w:val="1"/>
          <w:numId w:val="15"/>
        </w:numPr>
        <w:ind w:left="426" w:hanging="426"/>
        <w:jc w:val="both"/>
        <w:rPr>
          <w:rFonts w:ascii="Arial" w:hAnsi="Arial" w:cs="Arial"/>
          <w:sz w:val="22"/>
          <w:szCs w:val="22"/>
        </w:rPr>
      </w:pPr>
      <w:r w:rsidRPr="008A6177">
        <w:rPr>
          <w:rFonts w:ascii="Arial" w:hAnsi="Arial" w:cs="Arial"/>
          <w:sz w:val="22"/>
          <w:szCs w:val="22"/>
        </w:rPr>
        <w:t>Jeżeli oferta wykonawców wspólnie ubiegających się o udzielenie zamówienia zostanie wybrana, Wykonawcy dostarczą Zamawiającemu przed zawarciem umowy w sprawie zamówienia publicznego umowę regulującą współpracę tych Wykonawców.</w:t>
      </w:r>
    </w:p>
    <w:p w14:paraId="37B11BC9" w14:textId="77777777" w:rsidR="00FB178F" w:rsidRPr="008A6177" w:rsidRDefault="00FB178F" w:rsidP="00FB178F">
      <w:pPr>
        <w:pStyle w:val="pkt"/>
        <w:tabs>
          <w:tab w:val="left" w:pos="900"/>
        </w:tabs>
        <w:ind w:left="0" w:firstLine="0"/>
        <w:rPr>
          <w:rFonts w:ascii="Arial" w:hAnsi="Arial" w:cs="Arial"/>
          <w:sz w:val="22"/>
          <w:szCs w:val="22"/>
        </w:rPr>
      </w:pPr>
    </w:p>
    <w:p w14:paraId="2083CDDB" w14:textId="77777777" w:rsidR="00FB178F" w:rsidRPr="008A6177" w:rsidRDefault="00FB178F" w:rsidP="00290A71">
      <w:pPr>
        <w:numPr>
          <w:ilvl w:val="0"/>
          <w:numId w:val="14"/>
        </w:numPr>
        <w:spacing w:line="240" w:lineRule="auto"/>
        <w:jc w:val="both"/>
        <w:rPr>
          <w:b/>
        </w:rPr>
      </w:pPr>
      <w:bookmarkStart w:id="8" w:name="_Toc137005111"/>
      <w:bookmarkStart w:id="9" w:name="_Toc137005112"/>
      <w:bookmarkEnd w:id="8"/>
      <w:bookmarkEnd w:id="9"/>
      <w:r w:rsidRPr="008A6177">
        <w:rPr>
          <w:b/>
        </w:rPr>
        <w:t>Informacja o sposobie porozumiewania się Zamawiającego z Wykonawcami – wyjaśnienia treści materiałów przetargowych</w:t>
      </w:r>
    </w:p>
    <w:p w14:paraId="7B7D0A3F" w14:textId="33300E52" w:rsidR="00FB178F" w:rsidRPr="008A6177" w:rsidRDefault="00FB178F" w:rsidP="00290A71">
      <w:pPr>
        <w:pStyle w:val="Akapitzlist"/>
        <w:numPr>
          <w:ilvl w:val="1"/>
          <w:numId w:val="16"/>
        </w:numPr>
        <w:spacing w:line="260" w:lineRule="atLeast"/>
        <w:jc w:val="both"/>
        <w:rPr>
          <w:rFonts w:ascii="Arial" w:hAnsi="Arial" w:cs="Arial"/>
          <w:b/>
          <w:bCs/>
          <w:sz w:val="22"/>
          <w:szCs w:val="22"/>
        </w:rPr>
      </w:pPr>
      <w:r w:rsidRPr="008A6177">
        <w:rPr>
          <w:rFonts w:ascii="Arial" w:hAnsi="Arial" w:cs="Arial"/>
          <w:sz w:val="22"/>
          <w:szCs w:val="22"/>
        </w:rPr>
        <w:t xml:space="preserve">W niniejszym postępowaniu oświadczenia, wnioski, zawiadomienia oraz informacje Zamawiający i Wykonawcy </w:t>
      </w:r>
      <w:r w:rsidRPr="008A6177">
        <w:rPr>
          <w:rFonts w:ascii="Arial" w:hAnsi="Arial" w:cs="Arial"/>
          <w:b/>
          <w:bCs/>
          <w:sz w:val="22"/>
          <w:szCs w:val="22"/>
        </w:rPr>
        <w:t xml:space="preserve">przekazują za pośrednictwem platformy zakupowej Open Nexus i formularza „Wyślij wiadomość”. </w:t>
      </w:r>
    </w:p>
    <w:p w14:paraId="06FEFBDD" w14:textId="77777777" w:rsidR="00FB178F" w:rsidRPr="008A6177" w:rsidRDefault="00FB178F" w:rsidP="00290A71">
      <w:pPr>
        <w:pStyle w:val="Akapitzlist"/>
        <w:numPr>
          <w:ilvl w:val="1"/>
          <w:numId w:val="16"/>
        </w:numPr>
        <w:spacing w:line="260" w:lineRule="atLeast"/>
        <w:jc w:val="both"/>
        <w:rPr>
          <w:rFonts w:ascii="Arial" w:hAnsi="Arial" w:cs="Arial"/>
          <w:b/>
          <w:bCs/>
          <w:sz w:val="22"/>
          <w:szCs w:val="22"/>
        </w:rPr>
      </w:pPr>
      <w:r w:rsidRPr="008A6177">
        <w:rPr>
          <w:rFonts w:ascii="Arial" w:hAnsi="Arial" w:cs="Arial"/>
          <w:sz w:val="22"/>
          <w:szCs w:val="22"/>
        </w:rPr>
        <w:t xml:space="preserve">Wykonawca może zwrócić się do Zamawiającego w sprawie wyjaśnień dotyczących dokumentów przetargowych. Zamawiający udzieli odpowiedzi na wszystkie pytania Wykonawcy, które otrzymał najpóźniej do końca dnia, w którym upływa połowa wyznaczonego terminu składania ofert. Pytania i odpowiedzi zostaną zamieszczone na stronie platformy zakupowej Open Nexus dotyczącej przedmiotowego postępowania. </w:t>
      </w:r>
    </w:p>
    <w:p w14:paraId="7F111331" w14:textId="77777777" w:rsidR="00FB178F" w:rsidRPr="008A6177" w:rsidRDefault="00FB178F" w:rsidP="00290A71">
      <w:pPr>
        <w:pStyle w:val="Akapitzlist"/>
        <w:numPr>
          <w:ilvl w:val="1"/>
          <w:numId w:val="16"/>
        </w:numPr>
        <w:spacing w:line="260" w:lineRule="atLeast"/>
        <w:jc w:val="both"/>
        <w:rPr>
          <w:rFonts w:ascii="Arial" w:hAnsi="Arial" w:cs="Arial"/>
          <w:b/>
          <w:bCs/>
          <w:sz w:val="22"/>
          <w:szCs w:val="22"/>
        </w:rPr>
      </w:pPr>
      <w:r w:rsidRPr="008A6177">
        <w:rPr>
          <w:rFonts w:ascii="Arial" w:hAnsi="Arial" w:cs="Arial"/>
          <w:sz w:val="22"/>
          <w:szCs w:val="22"/>
        </w:rPr>
        <w:t>Zamawiający przyjmuje wszelkie pisma w godzinach urzędowania od poniedziałku do piątku w godzinach od 7:00 do 15:00.</w:t>
      </w:r>
    </w:p>
    <w:p w14:paraId="4D1A2AB2" w14:textId="77777777" w:rsidR="00FB178F" w:rsidRPr="008A6177" w:rsidRDefault="00FB178F" w:rsidP="00290A71">
      <w:pPr>
        <w:pStyle w:val="Akapitzlist"/>
        <w:numPr>
          <w:ilvl w:val="1"/>
          <w:numId w:val="16"/>
        </w:numPr>
        <w:spacing w:line="260" w:lineRule="atLeast"/>
        <w:jc w:val="both"/>
        <w:rPr>
          <w:rFonts w:ascii="Arial" w:hAnsi="Arial" w:cs="Arial"/>
          <w:b/>
          <w:bCs/>
          <w:sz w:val="22"/>
          <w:szCs w:val="22"/>
        </w:rPr>
      </w:pPr>
      <w:r w:rsidRPr="008A6177">
        <w:rPr>
          <w:rFonts w:ascii="Arial" w:hAnsi="Arial" w:cs="Arial"/>
          <w:sz w:val="22"/>
          <w:szCs w:val="22"/>
        </w:rPr>
        <w:t>W przypadku rozbieżności pomiędzy treścią specyfikacji istotnych warunków zamówienia a treścią udzielonych odpowiedzi, jako obowiązującą należy przyjąć treść pisma zawierającego późniejsze oświadczenie Zamawiającego.</w:t>
      </w:r>
    </w:p>
    <w:p w14:paraId="7FE4DE14" w14:textId="4AC50883" w:rsidR="00FB178F" w:rsidRPr="008A6177" w:rsidRDefault="006A2763" w:rsidP="00290A71">
      <w:pPr>
        <w:pStyle w:val="Akapitzlist"/>
        <w:numPr>
          <w:ilvl w:val="1"/>
          <w:numId w:val="16"/>
        </w:numPr>
        <w:spacing w:line="260" w:lineRule="atLeast"/>
        <w:jc w:val="both"/>
        <w:rPr>
          <w:rFonts w:ascii="Arial" w:hAnsi="Arial" w:cs="Arial"/>
          <w:b/>
          <w:bCs/>
          <w:sz w:val="22"/>
          <w:szCs w:val="22"/>
        </w:rPr>
      </w:pPr>
      <w:r w:rsidRPr="008A6177">
        <w:rPr>
          <w:rFonts w:ascii="Arial" w:hAnsi="Arial" w:cs="Arial"/>
          <w:sz w:val="22"/>
          <w:szCs w:val="22"/>
        </w:rPr>
        <w:t>Z</w:t>
      </w:r>
      <w:r w:rsidR="00FB178F" w:rsidRPr="008A6177">
        <w:rPr>
          <w:rFonts w:ascii="Arial" w:hAnsi="Arial" w:cs="Arial"/>
          <w:sz w:val="22"/>
          <w:szCs w:val="22"/>
        </w:rPr>
        <w:t>amawiający nie przewiduje zwołania zebrania wszystkich Wykonawców w celu wyjaśnienia treści specyfikacji istotnych warunków zamówienia.</w:t>
      </w:r>
    </w:p>
    <w:p w14:paraId="0A28A94B" w14:textId="77777777" w:rsidR="00FB178F" w:rsidRPr="008A6177" w:rsidRDefault="00FB178F" w:rsidP="00FB178F">
      <w:pPr>
        <w:spacing w:line="260" w:lineRule="atLeast"/>
        <w:jc w:val="both"/>
      </w:pPr>
    </w:p>
    <w:p w14:paraId="059905D8" w14:textId="77777777" w:rsidR="00057A83" w:rsidRPr="008A6177" w:rsidRDefault="00057A83" w:rsidP="00057A83">
      <w:pPr>
        <w:spacing w:line="260" w:lineRule="atLeast"/>
        <w:jc w:val="both"/>
      </w:pPr>
      <w:r w:rsidRPr="008A6177">
        <w:rPr>
          <w:b/>
        </w:rPr>
        <w:t>11. Informacja o sposobie porozumiewania się Zamawiającego z Wykonawcami - wyjaśnienia treści materiałów przetargowych</w:t>
      </w:r>
    </w:p>
    <w:p w14:paraId="5A81E4F7" w14:textId="77777777" w:rsidR="00057A83" w:rsidRPr="008A6177" w:rsidRDefault="00057A83" w:rsidP="00057A83">
      <w:pPr>
        <w:spacing w:line="260" w:lineRule="atLeast"/>
        <w:jc w:val="both"/>
      </w:pPr>
    </w:p>
    <w:p w14:paraId="4439CC18" w14:textId="77777777" w:rsidR="00057A83" w:rsidRPr="008A6177" w:rsidRDefault="00057A83" w:rsidP="00290A71">
      <w:pPr>
        <w:pStyle w:val="Akapitzlist"/>
        <w:numPr>
          <w:ilvl w:val="0"/>
          <w:numId w:val="37"/>
        </w:numPr>
        <w:spacing w:line="260" w:lineRule="atLeast"/>
        <w:ind w:left="0" w:firstLine="0"/>
        <w:jc w:val="both"/>
        <w:rPr>
          <w:rFonts w:ascii="Arial" w:hAnsi="Arial" w:cs="Arial"/>
          <w:b/>
          <w:bCs/>
          <w:sz w:val="22"/>
          <w:szCs w:val="22"/>
        </w:rPr>
      </w:pPr>
      <w:r w:rsidRPr="008A6177">
        <w:rPr>
          <w:rFonts w:ascii="Arial" w:hAnsi="Arial" w:cs="Arial"/>
          <w:sz w:val="22"/>
          <w:szCs w:val="22"/>
        </w:rPr>
        <w:t xml:space="preserve">W niniejszym postępowaniu oświadczenia, wnioski, zawiadomienia oraz informacje Zamawiający i Wykonawcy </w:t>
      </w:r>
      <w:r w:rsidRPr="008A6177">
        <w:rPr>
          <w:rFonts w:ascii="Arial" w:hAnsi="Arial" w:cs="Arial"/>
          <w:b/>
          <w:bCs/>
          <w:sz w:val="22"/>
          <w:szCs w:val="22"/>
        </w:rPr>
        <w:t xml:space="preserve">przekazują za pośrednictwem platformy zakupowej Open Nexus i formularza Wyślij wiadomość. </w:t>
      </w:r>
    </w:p>
    <w:p w14:paraId="785791ED" w14:textId="77777777" w:rsidR="00057A83" w:rsidRPr="008A6177" w:rsidRDefault="00057A83" w:rsidP="00290A71">
      <w:pPr>
        <w:pStyle w:val="Akapitzlist"/>
        <w:numPr>
          <w:ilvl w:val="0"/>
          <w:numId w:val="37"/>
        </w:numPr>
        <w:spacing w:line="260" w:lineRule="atLeast"/>
        <w:ind w:left="0" w:firstLine="0"/>
        <w:jc w:val="both"/>
        <w:rPr>
          <w:rFonts w:ascii="Arial" w:hAnsi="Arial" w:cs="Arial"/>
          <w:sz w:val="22"/>
          <w:szCs w:val="22"/>
        </w:rPr>
      </w:pPr>
      <w:r w:rsidRPr="008A6177">
        <w:rPr>
          <w:rFonts w:ascii="Arial" w:hAnsi="Arial" w:cs="Arial"/>
          <w:sz w:val="22"/>
          <w:szCs w:val="22"/>
        </w:rPr>
        <w:t xml:space="preserve">Wykonawca może zwrócić się do Zamawiającego w sprawie wyjaśnień dotyczących dokumentów przetargowych. Zamawiający udzieli odpowiedzi na wszystkie pytania Wykonawcy, które otrzymał najpóźniej do końca dnia, w którym upływa połowa wyznaczonego terminu składania ofert. </w:t>
      </w:r>
      <w:r w:rsidRPr="008A6177">
        <w:rPr>
          <w:rFonts w:ascii="Arial" w:hAnsi="Arial" w:cs="Arial"/>
          <w:b/>
          <w:bCs/>
          <w:sz w:val="22"/>
          <w:szCs w:val="22"/>
        </w:rPr>
        <w:t xml:space="preserve">Pytania i odpowiedzi zostaną zamieszczone na stronie platformy zakupowej Open Nexus </w:t>
      </w:r>
      <w:r w:rsidRPr="008A6177">
        <w:rPr>
          <w:rFonts w:ascii="Arial" w:hAnsi="Arial" w:cs="Arial"/>
          <w:sz w:val="22"/>
          <w:szCs w:val="22"/>
        </w:rPr>
        <w:t xml:space="preserve">dotyczącej przedmiotowego postępowania. </w:t>
      </w:r>
    </w:p>
    <w:p w14:paraId="52862FCD" w14:textId="77777777" w:rsidR="00057A83" w:rsidRPr="008A6177" w:rsidRDefault="00057A83" w:rsidP="00057A83">
      <w:pPr>
        <w:pStyle w:val="Akapitzlist"/>
        <w:spacing w:line="260" w:lineRule="atLeast"/>
        <w:ind w:left="0"/>
        <w:jc w:val="both"/>
        <w:rPr>
          <w:rFonts w:ascii="Arial" w:hAnsi="Arial" w:cs="Arial"/>
          <w:sz w:val="22"/>
          <w:szCs w:val="22"/>
        </w:rPr>
      </w:pPr>
      <w:r w:rsidRPr="008A6177">
        <w:rPr>
          <w:rFonts w:ascii="Arial" w:hAnsi="Arial" w:cs="Arial"/>
          <w:sz w:val="22"/>
          <w:szCs w:val="22"/>
        </w:rPr>
        <w:t>Zamawiający przyjmuje wszelkie pisma w godzinach urzędowania od poniedziałku do piątku w godzinach od 7</w:t>
      </w:r>
      <w:r w:rsidRPr="008A6177">
        <w:rPr>
          <w:rFonts w:ascii="Arial" w:hAnsi="Arial" w:cs="Arial"/>
          <w:sz w:val="22"/>
          <w:szCs w:val="22"/>
          <w:vertAlign w:val="superscript"/>
        </w:rPr>
        <w:t>00</w:t>
      </w:r>
      <w:r w:rsidRPr="008A6177">
        <w:rPr>
          <w:rFonts w:ascii="Arial" w:hAnsi="Arial" w:cs="Arial"/>
          <w:sz w:val="22"/>
          <w:szCs w:val="22"/>
        </w:rPr>
        <w:t xml:space="preserve"> do 15</w:t>
      </w:r>
      <w:r w:rsidRPr="008A6177">
        <w:rPr>
          <w:rFonts w:ascii="Arial" w:hAnsi="Arial" w:cs="Arial"/>
          <w:sz w:val="22"/>
          <w:szCs w:val="22"/>
          <w:vertAlign w:val="superscript"/>
        </w:rPr>
        <w:t>00</w:t>
      </w:r>
      <w:r w:rsidRPr="008A6177">
        <w:rPr>
          <w:rFonts w:ascii="Arial" w:hAnsi="Arial" w:cs="Arial"/>
          <w:sz w:val="22"/>
          <w:szCs w:val="22"/>
        </w:rPr>
        <w:t>.</w:t>
      </w:r>
    </w:p>
    <w:p w14:paraId="00E4AB4F" w14:textId="77777777" w:rsidR="00057A83" w:rsidRPr="008A6177" w:rsidRDefault="00057A83" w:rsidP="00290A71">
      <w:pPr>
        <w:pStyle w:val="Akapitzlist"/>
        <w:numPr>
          <w:ilvl w:val="0"/>
          <w:numId w:val="37"/>
        </w:numPr>
        <w:spacing w:line="260" w:lineRule="atLeast"/>
        <w:ind w:left="0" w:firstLine="0"/>
        <w:jc w:val="both"/>
        <w:rPr>
          <w:rFonts w:ascii="Arial" w:hAnsi="Arial" w:cs="Arial"/>
          <w:sz w:val="22"/>
          <w:szCs w:val="22"/>
        </w:rPr>
      </w:pPr>
      <w:r w:rsidRPr="008A6177">
        <w:rPr>
          <w:rFonts w:ascii="Arial" w:hAnsi="Arial" w:cs="Arial"/>
          <w:sz w:val="22"/>
          <w:szCs w:val="22"/>
        </w:rPr>
        <w:lastRenderedPageBreak/>
        <w:t>W przypadku rozbieżności pomiędzy treścią specyfikacji istotnych warunków zamówienia a treścią udzielonych odpowiedzi, jako obowiązującą należy przyjąć treść pisma zawierającego późniejsze oświadczenie Zamawiającego.</w:t>
      </w:r>
    </w:p>
    <w:p w14:paraId="5F8CB563" w14:textId="77777777" w:rsidR="00057A83" w:rsidRPr="008A6177" w:rsidRDefault="00057A83" w:rsidP="00290A71">
      <w:pPr>
        <w:pStyle w:val="Akapitzlist"/>
        <w:numPr>
          <w:ilvl w:val="0"/>
          <w:numId w:val="37"/>
        </w:numPr>
        <w:spacing w:line="260" w:lineRule="atLeast"/>
        <w:ind w:left="0" w:firstLine="0"/>
        <w:jc w:val="both"/>
        <w:rPr>
          <w:rFonts w:ascii="Arial" w:hAnsi="Arial" w:cs="Arial"/>
          <w:sz w:val="22"/>
          <w:szCs w:val="22"/>
        </w:rPr>
      </w:pPr>
      <w:r w:rsidRPr="008A6177">
        <w:rPr>
          <w:rFonts w:ascii="Arial" w:hAnsi="Arial" w:cs="Arial"/>
          <w:sz w:val="22"/>
          <w:szCs w:val="22"/>
        </w:rPr>
        <w:t>Zamawiający nie przewiduje zwołania zebrania wszystkich Wykonawców w celu wyjaśnienia treści specyfikacji istotnych warunków zamówienia.</w:t>
      </w:r>
    </w:p>
    <w:p w14:paraId="34177FF1" w14:textId="77777777" w:rsidR="00057A83" w:rsidRPr="008A6177" w:rsidRDefault="00057A83" w:rsidP="00057A83">
      <w:pPr>
        <w:spacing w:line="260" w:lineRule="atLeast"/>
        <w:jc w:val="both"/>
      </w:pPr>
    </w:p>
    <w:p w14:paraId="0B008C73" w14:textId="77777777" w:rsidR="00057A83" w:rsidRPr="008A6177" w:rsidRDefault="00057A83" w:rsidP="00057A83">
      <w:pPr>
        <w:jc w:val="both"/>
        <w:rPr>
          <w:b/>
        </w:rPr>
      </w:pPr>
      <w:r w:rsidRPr="008A6177">
        <w:rPr>
          <w:b/>
        </w:rPr>
        <w:t>12.   Opis sposobu przygotowania ofert:</w:t>
      </w:r>
    </w:p>
    <w:p w14:paraId="2F18D43F" w14:textId="77777777" w:rsidR="00057A83" w:rsidRPr="008A6177" w:rsidRDefault="00057A83" w:rsidP="00057A83">
      <w:pPr>
        <w:jc w:val="both"/>
        <w:rPr>
          <w:b/>
        </w:rPr>
      </w:pPr>
    </w:p>
    <w:p w14:paraId="66933EC4" w14:textId="77777777" w:rsidR="00057A83" w:rsidRPr="008A6177" w:rsidRDefault="00057A83" w:rsidP="00290A71">
      <w:pPr>
        <w:pStyle w:val="Akapitzlist"/>
        <w:numPr>
          <w:ilvl w:val="0"/>
          <w:numId w:val="38"/>
        </w:numPr>
        <w:ind w:left="709" w:hanging="709"/>
        <w:jc w:val="both"/>
        <w:rPr>
          <w:rFonts w:ascii="Arial" w:hAnsi="Arial" w:cs="Arial"/>
          <w:sz w:val="22"/>
          <w:szCs w:val="22"/>
        </w:rPr>
      </w:pPr>
      <w:r w:rsidRPr="008A6177">
        <w:rPr>
          <w:rFonts w:ascii="Arial" w:hAnsi="Arial" w:cs="Arial"/>
          <w:sz w:val="22"/>
          <w:szCs w:val="22"/>
        </w:rPr>
        <w:t>Zamawiający nie dopuszcza składania ofert wariantowych.</w:t>
      </w:r>
    </w:p>
    <w:p w14:paraId="39DBC2CA" w14:textId="77777777" w:rsidR="00057A83" w:rsidRPr="008A6177" w:rsidRDefault="00057A83" w:rsidP="00290A71">
      <w:pPr>
        <w:pStyle w:val="Akapitzlist"/>
        <w:numPr>
          <w:ilvl w:val="0"/>
          <w:numId w:val="38"/>
        </w:numPr>
        <w:ind w:left="0" w:firstLine="0"/>
        <w:jc w:val="both"/>
        <w:rPr>
          <w:rFonts w:ascii="Arial" w:hAnsi="Arial" w:cs="Arial"/>
          <w:b/>
          <w:bCs/>
          <w:sz w:val="22"/>
          <w:szCs w:val="22"/>
        </w:rPr>
      </w:pPr>
      <w:r w:rsidRPr="008A6177">
        <w:rPr>
          <w:rFonts w:ascii="Arial" w:hAnsi="Arial" w:cs="Arial"/>
          <w:b/>
          <w:bCs/>
          <w:sz w:val="22"/>
          <w:szCs w:val="22"/>
        </w:rPr>
        <w:t xml:space="preserve">Ofertę wraz z załącznikami, oświadczeniami składa się w formie elektronicznej za pośrednictwem platformy zakupowej Open Nexus pod adresem: </w:t>
      </w:r>
      <w:hyperlink r:id="rId14" w:history="1">
        <w:r w:rsidRPr="008A6177">
          <w:rPr>
            <w:rStyle w:val="Hipercze"/>
            <w:rFonts w:ascii="Arial" w:eastAsia="Lucida Sans Unicode" w:hAnsi="Arial" w:cs="Arial"/>
            <w:color w:val="auto"/>
            <w:sz w:val="22"/>
            <w:szCs w:val="22"/>
          </w:rPr>
          <w:t>https://platformazakupowa.pl/pn/zwik_swi</w:t>
        </w:r>
      </w:hyperlink>
      <w:r w:rsidRPr="008A6177">
        <w:rPr>
          <w:rStyle w:val="Hipercze"/>
          <w:rFonts w:ascii="Arial" w:eastAsia="Lucida Sans Unicode" w:hAnsi="Arial" w:cs="Arial"/>
          <w:color w:val="auto"/>
          <w:sz w:val="22"/>
          <w:szCs w:val="22"/>
        </w:rPr>
        <w:t xml:space="preserve">, </w:t>
      </w:r>
      <w:r w:rsidRPr="008A6177">
        <w:rPr>
          <w:rStyle w:val="Hipercze"/>
          <w:rFonts w:ascii="Arial" w:eastAsia="Lucida Sans Unicode" w:hAnsi="Arial" w:cs="Arial"/>
          <w:color w:val="auto"/>
          <w:sz w:val="22"/>
          <w:szCs w:val="22"/>
          <w:u w:val="none"/>
        </w:rPr>
        <w:t>dostępnej również na stronie internetowej Zamawiającego w zakładce przetargi pod adresem:</w:t>
      </w:r>
      <w:r w:rsidRPr="008A6177">
        <w:rPr>
          <w:rStyle w:val="Hipercze"/>
          <w:rFonts w:ascii="Arial" w:eastAsia="Lucida Sans Unicode" w:hAnsi="Arial" w:cs="Arial"/>
          <w:color w:val="auto"/>
          <w:sz w:val="22"/>
          <w:szCs w:val="22"/>
        </w:rPr>
        <w:t xml:space="preserve"> </w:t>
      </w:r>
      <w:hyperlink r:id="rId15" w:history="1">
        <w:r w:rsidRPr="008A6177">
          <w:rPr>
            <w:rStyle w:val="Hipercze"/>
            <w:rFonts w:ascii="Arial" w:eastAsia="Lucida Sans Unicode" w:hAnsi="Arial" w:cs="Arial"/>
            <w:color w:val="auto"/>
            <w:sz w:val="22"/>
            <w:szCs w:val="22"/>
          </w:rPr>
          <w:t>http://zwik.swi.pl/przetargi.html</w:t>
        </w:r>
      </w:hyperlink>
      <w:r w:rsidRPr="008A6177">
        <w:rPr>
          <w:rStyle w:val="Hipercze"/>
          <w:rFonts w:ascii="Arial" w:eastAsia="Lucida Sans Unicode" w:hAnsi="Arial" w:cs="Arial"/>
          <w:color w:val="auto"/>
          <w:sz w:val="22"/>
          <w:szCs w:val="22"/>
        </w:rPr>
        <w:t xml:space="preserve"> </w:t>
      </w:r>
      <w:r w:rsidRPr="008A6177">
        <w:rPr>
          <w:rStyle w:val="Hipercze"/>
          <w:rFonts w:ascii="Arial" w:eastAsia="Lucida Sans Unicode" w:hAnsi="Arial" w:cs="Arial"/>
          <w:color w:val="auto"/>
          <w:sz w:val="22"/>
          <w:szCs w:val="22"/>
          <w:u w:val="none"/>
        </w:rPr>
        <w:t>oraz na stronie Biuletynu Informacji Publicznej Zamawiającego pod adresem:</w:t>
      </w:r>
      <w:r w:rsidRPr="008A6177">
        <w:rPr>
          <w:rStyle w:val="Hipercze"/>
          <w:rFonts w:ascii="Arial" w:eastAsia="Lucida Sans Unicode" w:hAnsi="Arial" w:cs="Arial"/>
          <w:color w:val="auto"/>
          <w:sz w:val="22"/>
          <w:szCs w:val="22"/>
        </w:rPr>
        <w:t xml:space="preserve"> </w:t>
      </w:r>
      <w:hyperlink r:id="rId16" w:history="1">
        <w:r w:rsidRPr="008A6177">
          <w:rPr>
            <w:rStyle w:val="Hipercze"/>
            <w:rFonts w:ascii="Arial" w:eastAsia="Lucida Sans Unicode" w:hAnsi="Arial" w:cs="Arial"/>
            <w:color w:val="auto"/>
            <w:sz w:val="22"/>
            <w:szCs w:val="22"/>
          </w:rPr>
          <w:t>http://bip.um.swinoujscie.pl/artykuly/1085/przetargi</w:t>
        </w:r>
      </w:hyperlink>
      <w:r w:rsidRPr="008A6177">
        <w:rPr>
          <w:rStyle w:val="Hipercze"/>
          <w:rFonts w:ascii="Arial" w:eastAsia="Lucida Sans Unicode" w:hAnsi="Arial" w:cs="Arial"/>
          <w:color w:val="auto"/>
          <w:sz w:val="22"/>
          <w:szCs w:val="22"/>
        </w:rPr>
        <w:t xml:space="preserve">. </w:t>
      </w:r>
      <w:r w:rsidRPr="008A6177">
        <w:rPr>
          <w:rFonts w:ascii="Arial" w:hAnsi="Arial" w:cs="Arial"/>
          <w:b/>
          <w:bCs/>
          <w:sz w:val="22"/>
          <w:szCs w:val="22"/>
        </w:rPr>
        <w:t xml:space="preserve">Korzystanie z platformy zakupowej Open Nexus przez Wykonawcę jest bezpłatne. </w:t>
      </w:r>
    </w:p>
    <w:p w14:paraId="3ECC9434" w14:textId="77777777" w:rsidR="00057A83" w:rsidRPr="008A6177" w:rsidRDefault="00057A83" w:rsidP="00057A83">
      <w:pPr>
        <w:pStyle w:val="Akapitzlist"/>
        <w:ind w:left="0"/>
        <w:jc w:val="both"/>
        <w:rPr>
          <w:rFonts w:ascii="Arial" w:hAnsi="Arial" w:cs="Arial"/>
          <w:b/>
          <w:bCs/>
          <w:sz w:val="22"/>
          <w:szCs w:val="22"/>
        </w:rPr>
      </w:pPr>
      <w:r w:rsidRPr="008A6177">
        <w:rPr>
          <w:rFonts w:ascii="Arial" w:hAnsi="Arial" w:cs="Arial"/>
          <w:b/>
          <w:bCs/>
          <w:sz w:val="22"/>
          <w:szCs w:val="22"/>
        </w:rPr>
        <w:t xml:space="preserve">Na stronie platformy zakupowej Open Nexus pod adresem: </w:t>
      </w:r>
      <w:hyperlink r:id="rId17" w:history="1">
        <w:r w:rsidRPr="008A6177">
          <w:rPr>
            <w:rStyle w:val="Hipercze"/>
            <w:rFonts w:ascii="Arial" w:eastAsia="Lucida Sans Unicode" w:hAnsi="Arial" w:cs="Arial"/>
            <w:color w:val="auto"/>
            <w:sz w:val="22"/>
            <w:szCs w:val="22"/>
          </w:rPr>
          <w:t>https://platformazakupowa.pl/strona/45-instrukcje</w:t>
        </w:r>
      </w:hyperlink>
      <w:r w:rsidRPr="008A6177">
        <w:rPr>
          <w:rFonts w:ascii="Arial" w:hAnsi="Arial" w:cs="Arial"/>
          <w:b/>
          <w:bCs/>
          <w:sz w:val="22"/>
          <w:szCs w:val="22"/>
        </w:rPr>
        <w:t xml:space="preserve"> znajduje się instrukcja składania oferty dla Wykonawcy.</w:t>
      </w:r>
    </w:p>
    <w:p w14:paraId="495E5A0B" w14:textId="77777777" w:rsidR="00057A83" w:rsidRPr="008A6177" w:rsidRDefault="00057A83" w:rsidP="00290A71">
      <w:pPr>
        <w:pStyle w:val="Akapitzlist"/>
        <w:numPr>
          <w:ilvl w:val="0"/>
          <w:numId w:val="38"/>
        </w:numPr>
        <w:ind w:left="0" w:firstLine="0"/>
        <w:jc w:val="both"/>
        <w:rPr>
          <w:rFonts w:ascii="Arial" w:hAnsi="Arial" w:cs="Arial"/>
          <w:sz w:val="22"/>
          <w:szCs w:val="22"/>
        </w:rPr>
      </w:pPr>
      <w:r w:rsidRPr="008A6177">
        <w:rPr>
          <w:rFonts w:ascii="Arial" w:hAnsi="Arial" w:cs="Arial"/>
          <w:sz w:val="22"/>
          <w:szCs w:val="22"/>
        </w:rPr>
        <w:t xml:space="preserve">Wszyscy Wykonawcy składając ofertę w postępowaniu zobowiązani są do załączenia zeskanowanego formularza oferty wraz z wymaganymi w postępowaniu załącznikami i dokumentami wyszczególnionymi w pkt 8 siwz. Formularz oferty wraz z załącznikami do oferty należy złożyć w postaci elektronicznej opatrzonej podpisem zaufanym, podpisem osobistym lub kwalifikowalnym podpisem elektronicznym.  Zamawiający dopuszcza możliwość złożenia skanu podpisanej uprzednio odręcznym podpisem oferty. </w:t>
      </w:r>
    </w:p>
    <w:p w14:paraId="43B138F4" w14:textId="601A9CC5" w:rsidR="00057A83" w:rsidRPr="008A6177" w:rsidRDefault="00057A83" w:rsidP="00290A71">
      <w:pPr>
        <w:pStyle w:val="Akapitzlist"/>
        <w:numPr>
          <w:ilvl w:val="0"/>
          <w:numId w:val="38"/>
        </w:numPr>
        <w:ind w:left="0" w:firstLine="0"/>
        <w:jc w:val="both"/>
        <w:rPr>
          <w:rFonts w:ascii="Arial" w:hAnsi="Arial" w:cs="Arial"/>
          <w:sz w:val="22"/>
          <w:szCs w:val="22"/>
        </w:rPr>
      </w:pPr>
      <w:r w:rsidRPr="008A6177">
        <w:rPr>
          <w:rFonts w:ascii="Arial" w:hAnsi="Arial" w:cs="Arial"/>
          <w:sz w:val="22"/>
          <w:szCs w:val="22"/>
        </w:rPr>
        <w:t>W przypadku złożenia dokumentów w formie skanu podpisanej uprzednio odręcznym podpisem oferty, Wykonawca, którego oferta zostanie wybrana, jest zobowiązany w terminie 7 dni licząc od dnia otrzymania zawiadomienia o wyborze oferty najkorzystniejszej, do dostarczenia Zamawiającemu w formie pisemnej (papierowej) oferty oraz oświadczeń i dokumentów wymaganych w prowadzonym postępowaniu. Ofertę należy przesłać na adres Zamawiającego tj. Zakład Wodociągów i Kanalizacji Sp. z o.o., ul. Kołłątaja 4, 72-600 Świnoujście z dopiskiem na kopercie:</w:t>
      </w:r>
      <w:r w:rsidRPr="008A6177">
        <w:rPr>
          <w:rFonts w:ascii="Arial" w:hAnsi="Arial" w:cs="Arial"/>
          <w:b/>
          <w:sz w:val="22"/>
          <w:szCs w:val="22"/>
        </w:rPr>
        <w:t xml:space="preserve"> „</w:t>
      </w:r>
      <w:r w:rsidRPr="008A6177">
        <w:rPr>
          <w:rFonts w:ascii="Arial" w:hAnsi="Arial" w:cs="Arial"/>
          <w:b/>
          <w:bCs/>
          <w:spacing w:val="-7"/>
          <w:sz w:val="22"/>
          <w:szCs w:val="22"/>
        </w:rPr>
        <w:t xml:space="preserve">Wykonanie okresowej pięcioletniej kontroli stanu technicznego </w:t>
      </w:r>
      <w:r w:rsidRPr="008A6177">
        <w:rPr>
          <w:rFonts w:ascii="Arial" w:hAnsi="Arial" w:cs="Arial"/>
          <w:b/>
          <w:bCs/>
          <w:sz w:val="22"/>
          <w:szCs w:val="22"/>
        </w:rPr>
        <w:t>obiektów budowlanych zarządzanych przez Zakład Wodociągów i Kanalizacji  Sp. z o.o. w Świnoujściu</w:t>
      </w:r>
      <w:r w:rsidRPr="008A6177">
        <w:rPr>
          <w:rFonts w:ascii="Arial" w:hAnsi="Arial" w:cs="Arial"/>
          <w:b/>
          <w:sz w:val="22"/>
          <w:szCs w:val="22"/>
        </w:rPr>
        <w:t>”.</w:t>
      </w:r>
    </w:p>
    <w:p w14:paraId="00E2C422" w14:textId="77777777" w:rsidR="00057A83" w:rsidRPr="008A6177" w:rsidRDefault="00057A83" w:rsidP="00290A71">
      <w:pPr>
        <w:pStyle w:val="Akapitzlist"/>
        <w:numPr>
          <w:ilvl w:val="0"/>
          <w:numId w:val="38"/>
        </w:numPr>
        <w:ind w:left="0" w:firstLine="0"/>
        <w:jc w:val="both"/>
        <w:rPr>
          <w:rFonts w:ascii="Arial" w:hAnsi="Arial" w:cs="Arial"/>
          <w:sz w:val="22"/>
          <w:szCs w:val="22"/>
        </w:rPr>
      </w:pPr>
      <w:r w:rsidRPr="008A6177">
        <w:rPr>
          <w:rFonts w:ascii="Arial" w:hAnsi="Arial" w:cs="Arial"/>
          <w:sz w:val="22"/>
          <w:szCs w:val="22"/>
        </w:rPr>
        <w:t xml:space="preserve">Wykonawca w terminie 7 dni od dnia otrzymania od Zamawiającego umowy zobowiązany jest do jej podpisania i odesłania do Zamawiającego. </w:t>
      </w:r>
      <w:r w:rsidRPr="008A6177">
        <w:rPr>
          <w:rStyle w:val="markedcontent"/>
          <w:rFonts w:ascii="Arial" w:hAnsi="Arial" w:cs="Arial"/>
          <w:sz w:val="22"/>
          <w:szCs w:val="22"/>
        </w:rPr>
        <w:t xml:space="preserve">Zamawiający informuje, że istnieje możliwość zawarcia umowy w formie </w:t>
      </w:r>
      <w:r w:rsidRPr="008A6177">
        <w:rPr>
          <w:rStyle w:val="highlight"/>
          <w:rFonts w:ascii="Arial" w:hAnsi="Arial" w:cs="Arial"/>
          <w:sz w:val="22"/>
          <w:szCs w:val="22"/>
        </w:rPr>
        <w:t>elektr</w:t>
      </w:r>
      <w:r w:rsidRPr="008A6177">
        <w:rPr>
          <w:rStyle w:val="markedcontent"/>
          <w:rFonts w:ascii="Arial" w:hAnsi="Arial" w:cs="Arial"/>
          <w:sz w:val="22"/>
          <w:szCs w:val="22"/>
        </w:rPr>
        <w:t xml:space="preserve">onicznej. Podpisaną w formie elektronicznej umowę należy przesłać na adres poczty elektronicznej: </w:t>
      </w:r>
      <w:hyperlink r:id="rId18" w:history="1">
        <w:r w:rsidRPr="008A6177">
          <w:rPr>
            <w:rStyle w:val="Hipercze"/>
            <w:rFonts w:ascii="Arial" w:eastAsia="Lucida Sans Unicode" w:hAnsi="Arial" w:cs="Arial"/>
            <w:color w:val="auto"/>
            <w:sz w:val="22"/>
            <w:szCs w:val="22"/>
          </w:rPr>
          <w:t>kszczawinska@zwik.fn.pl</w:t>
        </w:r>
      </w:hyperlink>
      <w:r w:rsidRPr="008A6177">
        <w:rPr>
          <w:rStyle w:val="markedcontent"/>
          <w:rFonts w:ascii="Arial" w:hAnsi="Arial" w:cs="Arial"/>
          <w:sz w:val="22"/>
          <w:szCs w:val="22"/>
        </w:rPr>
        <w:t xml:space="preserve">. </w:t>
      </w:r>
    </w:p>
    <w:p w14:paraId="168AF783" w14:textId="77777777" w:rsidR="00057A83" w:rsidRPr="008A6177" w:rsidRDefault="00057A83" w:rsidP="00290A71">
      <w:pPr>
        <w:pStyle w:val="Akapitzlist"/>
        <w:numPr>
          <w:ilvl w:val="0"/>
          <w:numId w:val="38"/>
        </w:numPr>
        <w:ind w:left="709" w:hanging="709"/>
        <w:jc w:val="both"/>
        <w:rPr>
          <w:rFonts w:ascii="Arial" w:hAnsi="Arial" w:cs="Arial"/>
          <w:sz w:val="22"/>
          <w:szCs w:val="22"/>
        </w:rPr>
      </w:pPr>
      <w:r w:rsidRPr="008A6177">
        <w:rPr>
          <w:rFonts w:ascii="Arial" w:hAnsi="Arial" w:cs="Arial"/>
          <w:sz w:val="22"/>
          <w:szCs w:val="22"/>
        </w:rPr>
        <w:t>Każdy dokument składający się na ofertę musi być czytelny.</w:t>
      </w:r>
    </w:p>
    <w:p w14:paraId="6C46280B" w14:textId="77777777" w:rsidR="00057A83" w:rsidRPr="008A6177" w:rsidRDefault="00057A83" w:rsidP="00290A71">
      <w:pPr>
        <w:pStyle w:val="Akapitzlist"/>
        <w:numPr>
          <w:ilvl w:val="0"/>
          <w:numId w:val="38"/>
        </w:numPr>
        <w:ind w:left="0" w:firstLine="0"/>
        <w:jc w:val="both"/>
        <w:rPr>
          <w:rFonts w:ascii="Arial" w:hAnsi="Arial" w:cs="Arial"/>
          <w:b/>
          <w:sz w:val="22"/>
          <w:szCs w:val="22"/>
        </w:rPr>
      </w:pPr>
      <w:r w:rsidRPr="008A6177">
        <w:rPr>
          <w:rFonts w:ascii="Arial" w:hAnsi="Arial" w:cs="Arial"/>
          <w:sz w:val="22"/>
          <w:szCs w:val="22"/>
        </w:rPr>
        <w:t xml:space="preserve">Oferta musi być podpisana przez Wykonawcę. Zamawiający zaleca, aby ofertę podpisano zgodnie z zasadami reprezentacji wskazanymi we właściwym rejestrze lub ewidencji działalności gospodarczej. Podpis musi być czytelny lub opatrzony pieczęcią imienną, ze wskazaniem funkcji/stanowiska w jednostce Wykonawcy Jeżeli osoba/osoby podpisujące ofertę działa na podstawie pełnomocnictwa, to pełnomocnictwo to musi w swej treści jednoznacznie wskazywać uprawnienie do podpisania oferty. Pełnomocnictwo to musi zostać dołączone do oferty i musi być złożone w oryginale lub kopii poświadczonej przez Wykonawcę za zgodność z oryginałem. </w:t>
      </w:r>
      <w:r w:rsidRPr="008A6177">
        <w:rPr>
          <w:rFonts w:ascii="Arial" w:hAnsi="Arial" w:cs="Arial"/>
          <w:b/>
          <w:sz w:val="22"/>
          <w:szCs w:val="22"/>
        </w:rPr>
        <w:t xml:space="preserve">Nie jest dopuszczalne potwierdzanie za zgodność z oryginałem treści pełnomocnictwa przez samego pełnomocnika umocowanego tymże pełnomocnictwem. </w:t>
      </w:r>
    </w:p>
    <w:p w14:paraId="5A7B0FF7" w14:textId="77777777" w:rsidR="00057A83" w:rsidRPr="008A6177" w:rsidRDefault="00057A83" w:rsidP="00290A71">
      <w:pPr>
        <w:pStyle w:val="Akapitzlist"/>
        <w:numPr>
          <w:ilvl w:val="0"/>
          <w:numId w:val="38"/>
        </w:numPr>
        <w:ind w:left="0" w:firstLine="0"/>
        <w:jc w:val="both"/>
        <w:rPr>
          <w:rFonts w:ascii="Arial" w:hAnsi="Arial" w:cs="Arial"/>
          <w:sz w:val="22"/>
          <w:szCs w:val="22"/>
        </w:rPr>
      </w:pPr>
      <w:r w:rsidRPr="008A6177">
        <w:rPr>
          <w:rFonts w:ascii="Arial" w:hAnsi="Arial" w:cs="Arial"/>
          <w:sz w:val="22"/>
          <w:szCs w:val="22"/>
        </w:rPr>
        <w:t xml:space="preserve">Oferta musi być sporządzona w języku polskim. Każdy dokument składający się na ofertę sporządzony w innym języku niż język polski winien być złożony wraz z tłumaczeniem, </w:t>
      </w:r>
      <w:r w:rsidRPr="008A6177">
        <w:rPr>
          <w:rFonts w:ascii="Arial" w:hAnsi="Arial" w:cs="Arial"/>
          <w:sz w:val="22"/>
          <w:szCs w:val="22"/>
        </w:rPr>
        <w:lastRenderedPageBreak/>
        <w:t xml:space="preserve">tłumacza przysięgłego, na język polski. W razie wątpliwości uznaje się, iż wersja polskojęzyczna jest wersją wiążącą. </w:t>
      </w:r>
    </w:p>
    <w:p w14:paraId="3E20506C" w14:textId="77777777" w:rsidR="00057A83" w:rsidRPr="008A6177" w:rsidRDefault="00057A83" w:rsidP="00290A71">
      <w:pPr>
        <w:pStyle w:val="Akapitzlist"/>
        <w:numPr>
          <w:ilvl w:val="0"/>
          <w:numId w:val="38"/>
        </w:numPr>
        <w:ind w:left="0" w:firstLine="0"/>
        <w:jc w:val="both"/>
        <w:rPr>
          <w:rFonts w:ascii="Arial" w:hAnsi="Arial" w:cs="Arial"/>
          <w:sz w:val="22"/>
          <w:szCs w:val="22"/>
        </w:rPr>
      </w:pPr>
      <w:r w:rsidRPr="008A6177">
        <w:rPr>
          <w:rFonts w:ascii="Arial" w:hAnsi="Arial" w:cs="Arial"/>
          <w:sz w:val="22"/>
          <w:szCs w:val="22"/>
        </w:rPr>
        <w:t xml:space="preserve">Dokumenty składające się na ofertę mogą być złożone w oryginale lub kserokopii potwierdzonej za zgodność z oryginałem przez Wykonawcę. </w:t>
      </w:r>
    </w:p>
    <w:p w14:paraId="78BA02F7" w14:textId="77777777" w:rsidR="00057A83" w:rsidRPr="008A6177" w:rsidRDefault="00057A83" w:rsidP="00290A71">
      <w:pPr>
        <w:pStyle w:val="Akapitzlist"/>
        <w:numPr>
          <w:ilvl w:val="0"/>
          <w:numId w:val="38"/>
        </w:numPr>
        <w:ind w:left="0" w:firstLine="0"/>
        <w:jc w:val="both"/>
        <w:rPr>
          <w:rFonts w:ascii="Arial" w:hAnsi="Arial" w:cs="Arial"/>
          <w:sz w:val="22"/>
          <w:szCs w:val="22"/>
        </w:rPr>
      </w:pPr>
      <w:r w:rsidRPr="008A6177">
        <w:rPr>
          <w:rFonts w:ascii="Arial" w:hAnsi="Arial" w:cs="Arial"/>
          <w:sz w:val="22"/>
          <w:szCs w:val="22"/>
        </w:rPr>
        <w:t xml:space="preserve">Zaleca się by każda zawierającą jakąkolwiek treść strona oferty była podpisana lub parafowana przez Wykonawcę. Każda poprawka w treści oferty, a w szczególności każde przerobienie, przekreślenie, uzupełnienie, nadpisanie, przesłonięcie korektorem, powinny być parafowane przez Wykonawcę. </w:t>
      </w:r>
    </w:p>
    <w:p w14:paraId="1310C5BA" w14:textId="77777777" w:rsidR="00057A83" w:rsidRPr="008A6177" w:rsidRDefault="00057A83" w:rsidP="00290A71">
      <w:pPr>
        <w:pStyle w:val="Akapitzlist"/>
        <w:numPr>
          <w:ilvl w:val="0"/>
          <w:numId w:val="38"/>
        </w:numPr>
        <w:ind w:left="0" w:firstLine="0"/>
        <w:jc w:val="both"/>
        <w:rPr>
          <w:rFonts w:ascii="Arial" w:hAnsi="Arial" w:cs="Arial"/>
          <w:sz w:val="22"/>
          <w:szCs w:val="22"/>
        </w:rPr>
      </w:pPr>
      <w:r w:rsidRPr="008A6177">
        <w:rPr>
          <w:rFonts w:ascii="Arial" w:hAnsi="Arial" w:cs="Arial"/>
          <w:sz w:val="22"/>
          <w:szCs w:val="22"/>
        </w:rPr>
        <w:t>Strony oferty winny być trwale ze sobą połączone i kolejno ponumerowane. W treści oferty winna być umieszczona informacja o ilości stron.</w:t>
      </w:r>
    </w:p>
    <w:p w14:paraId="057E3E20" w14:textId="77777777" w:rsidR="00057A83" w:rsidRPr="008A6177" w:rsidRDefault="00057A83" w:rsidP="00290A71">
      <w:pPr>
        <w:pStyle w:val="Akapitzlist"/>
        <w:numPr>
          <w:ilvl w:val="0"/>
          <w:numId w:val="38"/>
        </w:numPr>
        <w:ind w:left="0" w:firstLine="0"/>
        <w:jc w:val="both"/>
        <w:rPr>
          <w:rFonts w:ascii="Arial" w:hAnsi="Arial" w:cs="Arial"/>
          <w:sz w:val="22"/>
          <w:szCs w:val="22"/>
        </w:rPr>
      </w:pPr>
      <w:r w:rsidRPr="008A6177">
        <w:rPr>
          <w:rFonts w:ascii="Arial" w:hAnsi="Arial" w:cs="Arial"/>
          <w:sz w:val="22"/>
          <w:szCs w:val="22"/>
        </w:rPr>
        <w:t>W przypadku, gdy informacje zawarte w ofercie stanowią tajemnicę przedsiębiorstwa w rozumieniu przepisów ustawy z dnia 16 kwietnia 1993 r. o zwalczaniu nieuczciwej konkurencji, co do których Wykonawca zastrzega, że nie mogą być udostępnione innym uczestnikom postępowania, muszą być oznaczone klauzulą: „Informacje stanowiące tajemnicę przedsiębiorstwa w rozumieniu art. 11 ustawy z dnia 16 kwietnia 1993 r. o zwalczaniu nieuczciwej konkurencji (Dz. U. z 2020 poz. 1233 t.j.) i dołączone do oferty. Zaleca się aby były trwale, oddzielnie spięte/załączone jako oddzielny plik. Zgodnie z tym przepisem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 W przypadku zastrzeżenia dokumentów jako tajemnicy przedsiębiorstwa Wykonawca zobowiązany jest  załączyć do oferty stosowne uzasadnienie. Zamawiający zaznacza, że skuteczne zastrzeżenie informacji jako tajemnicy przedsiębiorstwa wymaga nie tylko ogólnego uzasadnienia, ale także wskazania konkretnych dowodów tj. wykazania, że zastrzeżona informacja jest w swej istocie tajemnicą przedsiębiorstwa.</w:t>
      </w:r>
    </w:p>
    <w:p w14:paraId="57220506" w14:textId="77777777" w:rsidR="00057A83" w:rsidRPr="008A6177" w:rsidRDefault="00057A83" w:rsidP="00290A71">
      <w:pPr>
        <w:pStyle w:val="Akapitzlist"/>
        <w:numPr>
          <w:ilvl w:val="0"/>
          <w:numId w:val="38"/>
        </w:numPr>
        <w:ind w:left="0" w:firstLine="0"/>
        <w:jc w:val="both"/>
        <w:rPr>
          <w:rFonts w:ascii="Arial" w:hAnsi="Arial" w:cs="Arial"/>
          <w:sz w:val="22"/>
          <w:szCs w:val="22"/>
        </w:rPr>
      </w:pPr>
      <w:r w:rsidRPr="008A6177">
        <w:rPr>
          <w:rFonts w:ascii="Arial" w:hAnsi="Arial" w:cs="Arial"/>
          <w:sz w:val="22"/>
          <w:szCs w:val="22"/>
        </w:rPr>
        <w:t>Złożenie więcej niż jednej oferty lub złożenie oferty zawierającej propozycje alternatywne spowoduje odrzucenie wszystkich ofert złożonych przez Wykonawcę.</w:t>
      </w:r>
    </w:p>
    <w:p w14:paraId="4F27A83F" w14:textId="77777777" w:rsidR="00057A83" w:rsidRPr="008A6177" w:rsidRDefault="00057A83" w:rsidP="00290A71">
      <w:pPr>
        <w:pStyle w:val="Akapitzlist"/>
        <w:numPr>
          <w:ilvl w:val="0"/>
          <w:numId w:val="38"/>
        </w:numPr>
        <w:ind w:left="709" w:hanging="709"/>
        <w:jc w:val="both"/>
        <w:rPr>
          <w:rFonts w:ascii="Arial" w:hAnsi="Arial" w:cs="Arial"/>
          <w:sz w:val="22"/>
          <w:szCs w:val="22"/>
        </w:rPr>
      </w:pPr>
      <w:r w:rsidRPr="008A6177">
        <w:rPr>
          <w:rFonts w:ascii="Arial" w:hAnsi="Arial" w:cs="Arial"/>
          <w:sz w:val="22"/>
          <w:szCs w:val="22"/>
        </w:rPr>
        <w:t>Treść oferty musi odpowiadać treści specyfikacji istotnych warunków zamówienia.</w:t>
      </w:r>
    </w:p>
    <w:p w14:paraId="3F6E5666" w14:textId="77777777" w:rsidR="00057A83" w:rsidRPr="008A6177" w:rsidRDefault="00057A83" w:rsidP="00290A71">
      <w:pPr>
        <w:pStyle w:val="Akapitzlist"/>
        <w:numPr>
          <w:ilvl w:val="0"/>
          <w:numId w:val="38"/>
        </w:numPr>
        <w:ind w:left="0" w:firstLine="0"/>
        <w:jc w:val="both"/>
        <w:rPr>
          <w:rFonts w:ascii="Arial" w:hAnsi="Arial" w:cs="Arial"/>
          <w:sz w:val="22"/>
          <w:szCs w:val="22"/>
        </w:rPr>
      </w:pPr>
      <w:r w:rsidRPr="008A6177">
        <w:rPr>
          <w:rFonts w:ascii="Arial" w:hAnsi="Arial" w:cs="Arial"/>
          <w:sz w:val="22"/>
          <w:szCs w:val="22"/>
        </w:rPr>
        <w:t xml:space="preserve">Wykonawca może przed upływem terminu składania ofert wycofać ofertę za pośrednictwem Formularza składania oferty na stronie platformy zakupowej Open Nexus. </w:t>
      </w:r>
    </w:p>
    <w:p w14:paraId="06F554E9" w14:textId="77777777" w:rsidR="00057A83" w:rsidRPr="008A6177" w:rsidRDefault="00057A83" w:rsidP="00290A71">
      <w:pPr>
        <w:pStyle w:val="Akapitzlist"/>
        <w:numPr>
          <w:ilvl w:val="0"/>
          <w:numId w:val="38"/>
        </w:numPr>
        <w:ind w:left="0" w:firstLine="0"/>
        <w:jc w:val="both"/>
        <w:rPr>
          <w:rFonts w:ascii="Arial" w:hAnsi="Arial" w:cs="Arial"/>
          <w:sz w:val="22"/>
          <w:szCs w:val="22"/>
        </w:rPr>
      </w:pPr>
      <w:r w:rsidRPr="008A6177">
        <w:rPr>
          <w:rFonts w:ascii="Arial" w:hAnsi="Arial" w:cs="Arial"/>
          <w:sz w:val="22"/>
          <w:szCs w:val="22"/>
        </w:rPr>
        <w:t>Z uwagi na to, że oferta Wykonawcy są zaszyfrowane nie można ich edytować. Przez zmianę oferty rozumie się złożenie nowej oferty i wycofanie poprzedniej, jednak należy to zrobić przed upływem terminu zakończenia składania ofert w postępowaniu.</w:t>
      </w:r>
    </w:p>
    <w:p w14:paraId="0CC7178F" w14:textId="77777777" w:rsidR="00057A83" w:rsidRPr="008A6177" w:rsidRDefault="00057A83" w:rsidP="00290A71">
      <w:pPr>
        <w:pStyle w:val="Akapitzlist"/>
        <w:numPr>
          <w:ilvl w:val="0"/>
          <w:numId w:val="38"/>
        </w:numPr>
        <w:ind w:left="0" w:firstLine="0"/>
        <w:jc w:val="both"/>
        <w:rPr>
          <w:rFonts w:ascii="Arial" w:hAnsi="Arial" w:cs="Arial"/>
          <w:sz w:val="22"/>
          <w:szCs w:val="22"/>
        </w:rPr>
      </w:pPr>
      <w:r w:rsidRPr="008A6177">
        <w:rPr>
          <w:rFonts w:ascii="Arial" w:hAnsi="Arial" w:cs="Arial"/>
          <w:sz w:val="22"/>
          <w:szCs w:val="22"/>
        </w:rPr>
        <w:t>Złożenie nowej oferty i wycofanie poprzedniej w postępowaniu przed upływem terminu zakończenia składania ofert w postępowaniu powoduje wycofanie oferty poprzednio złożonej.</w:t>
      </w:r>
    </w:p>
    <w:p w14:paraId="4CDF832B" w14:textId="77777777" w:rsidR="00057A83" w:rsidRPr="008A6177" w:rsidRDefault="00057A83" w:rsidP="00290A71">
      <w:pPr>
        <w:pStyle w:val="Akapitzlist"/>
        <w:numPr>
          <w:ilvl w:val="0"/>
          <w:numId w:val="38"/>
        </w:numPr>
        <w:ind w:left="709" w:hanging="709"/>
        <w:jc w:val="both"/>
        <w:rPr>
          <w:rFonts w:ascii="Arial" w:hAnsi="Arial" w:cs="Arial"/>
          <w:sz w:val="22"/>
          <w:szCs w:val="22"/>
        </w:rPr>
      </w:pPr>
      <w:r w:rsidRPr="008A6177">
        <w:rPr>
          <w:rFonts w:ascii="Arial" w:hAnsi="Arial" w:cs="Arial"/>
          <w:sz w:val="22"/>
          <w:szCs w:val="22"/>
        </w:rPr>
        <w:t xml:space="preserve">Wycofanie oferty możliwe jest do zakończenia terminu składania ofert. </w:t>
      </w:r>
    </w:p>
    <w:p w14:paraId="35B7E7A2" w14:textId="77777777" w:rsidR="00057A83" w:rsidRPr="008A6177" w:rsidRDefault="00057A83" w:rsidP="00290A71">
      <w:pPr>
        <w:pStyle w:val="Akapitzlist"/>
        <w:numPr>
          <w:ilvl w:val="0"/>
          <w:numId w:val="38"/>
        </w:numPr>
        <w:ind w:left="0" w:firstLine="0"/>
        <w:jc w:val="both"/>
        <w:rPr>
          <w:rFonts w:ascii="Arial" w:hAnsi="Arial" w:cs="Arial"/>
          <w:sz w:val="22"/>
          <w:szCs w:val="22"/>
        </w:rPr>
      </w:pPr>
      <w:r w:rsidRPr="008A6177">
        <w:rPr>
          <w:rFonts w:ascii="Arial" w:hAnsi="Arial" w:cs="Arial"/>
          <w:sz w:val="22"/>
          <w:szCs w:val="22"/>
        </w:rPr>
        <w:t xml:space="preserve">Wycofanie złożonej oferty powoduje, że Zamawiający nie będzie miał możliwości zapoznania się z nią po upływie terminu zakończenia składania ofert w postepowaniu. </w:t>
      </w:r>
    </w:p>
    <w:p w14:paraId="6B3DF19D" w14:textId="77777777" w:rsidR="00057A83" w:rsidRPr="008A6177" w:rsidRDefault="00057A83" w:rsidP="00290A71">
      <w:pPr>
        <w:pStyle w:val="Akapitzlist"/>
        <w:numPr>
          <w:ilvl w:val="0"/>
          <w:numId w:val="38"/>
        </w:numPr>
        <w:ind w:left="0" w:firstLine="0"/>
        <w:jc w:val="both"/>
        <w:rPr>
          <w:rFonts w:ascii="Arial" w:hAnsi="Arial" w:cs="Arial"/>
          <w:sz w:val="22"/>
          <w:szCs w:val="22"/>
        </w:rPr>
      </w:pPr>
      <w:r w:rsidRPr="008A6177">
        <w:rPr>
          <w:rFonts w:ascii="Arial" w:hAnsi="Arial" w:cs="Arial"/>
          <w:sz w:val="22"/>
          <w:szCs w:val="22"/>
        </w:rPr>
        <w:t xml:space="preserve">Wykonawca po upływie terminu składania ofert nie może dokonać zmiany złożonej oferty. </w:t>
      </w:r>
    </w:p>
    <w:p w14:paraId="426B03FA" w14:textId="77777777" w:rsidR="00057A83" w:rsidRPr="008A6177" w:rsidRDefault="00057A83" w:rsidP="00290A71">
      <w:pPr>
        <w:pStyle w:val="Akapitzlist"/>
        <w:numPr>
          <w:ilvl w:val="0"/>
          <w:numId w:val="38"/>
        </w:numPr>
        <w:spacing w:line="260" w:lineRule="atLeast"/>
        <w:ind w:left="0" w:firstLine="0"/>
        <w:jc w:val="both"/>
        <w:rPr>
          <w:rFonts w:ascii="Arial" w:hAnsi="Arial" w:cs="Arial"/>
          <w:sz w:val="22"/>
          <w:szCs w:val="22"/>
        </w:rPr>
      </w:pPr>
      <w:r w:rsidRPr="008A6177">
        <w:rPr>
          <w:rFonts w:ascii="Arial" w:hAnsi="Arial" w:cs="Arial"/>
          <w:sz w:val="22"/>
          <w:szCs w:val="22"/>
        </w:rPr>
        <w:t>W toku badania i oceny ofert Zamawiający może żądać od Wykonawców wyjaśnień dotyczących treści złożonych ofert.</w:t>
      </w:r>
    </w:p>
    <w:p w14:paraId="1E84760C" w14:textId="77777777" w:rsidR="00057A83" w:rsidRPr="008A6177" w:rsidRDefault="00057A83" w:rsidP="00057A83">
      <w:pPr>
        <w:pStyle w:val="pkt"/>
        <w:tabs>
          <w:tab w:val="left" w:pos="900"/>
        </w:tabs>
        <w:spacing w:before="0" w:after="0"/>
        <w:ind w:left="0" w:firstLine="0"/>
        <w:rPr>
          <w:rFonts w:ascii="Arial" w:hAnsi="Arial" w:cs="Arial"/>
          <w:sz w:val="22"/>
          <w:szCs w:val="22"/>
        </w:rPr>
      </w:pPr>
    </w:p>
    <w:p w14:paraId="10BCC94B" w14:textId="77777777" w:rsidR="00BD2DC3" w:rsidRPr="008A6177" w:rsidRDefault="00BD2DC3" w:rsidP="00BD2DC3">
      <w:pPr>
        <w:spacing w:line="260" w:lineRule="atLeast"/>
        <w:jc w:val="both"/>
        <w:rPr>
          <w:b/>
        </w:rPr>
      </w:pPr>
      <w:r w:rsidRPr="008A6177">
        <w:rPr>
          <w:b/>
        </w:rPr>
        <w:t>13.</w:t>
      </w:r>
      <w:r w:rsidRPr="008A6177">
        <w:t xml:space="preserve"> </w:t>
      </w:r>
      <w:r w:rsidRPr="008A6177">
        <w:rPr>
          <w:b/>
        </w:rPr>
        <w:t xml:space="preserve"> Obliczenie ceny oferty</w:t>
      </w:r>
    </w:p>
    <w:p w14:paraId="3582EA2F" w14:textId="77777777" w:rsidR="00BD2DC3" w:rsidRPr="008A6177" w:rsidRDefault="00BD2DC3" w:rsidP="00BD2DC3">
      <w:pPr>
        <w:jc w:val="both"/>
      </w:pPr>
    </w:p>
    <w:p w14:paraId="7A5EDFCB" w14:textId="055EAA77" w:rsidR="00BD2DC3" w:rsidRPr="008A6177" w:rsidRDefault="00BD2DC3" w:rsidP="00BD2DC3">
      <w:pPr>
        <w:jc w:val="both"/>
      </w:pPr>
      <w:r w:rsidRPr="008A6177">
        <w:t xml:space="preserve">13.1. Zamawiający weźmie pod uwagę zaproponowaną przez Wykonawcę </w:t>
      </w:r>
      <w:r w:rsidRPr="008A6177">
        <w:rPr>
          <w:b/>
        </w:rPr>
        <w:t xml:space="preserve">cenę brutto </w:t>
      </w:r>
      <w:r w:rsidRPr="008A6177">
        <w:t xml:space="preserve">przedstawioną w Formularzu oferty. Cena oferty powinna być podana </w:t>
      </w:r>
      <w:r w:rsidR="00DC6CE7" w:rsidRPr="008A6177">
        <w:t xml:space="preserve">do dwóch miejsc po przecinku, </w:t>
      </w:r>
      <w:r w:rsidRPr="008A6177">
        <w:t>w PLN liczbowo</w:t>
      </w:r>
      <w:r w:rsidR="00DC6CE7" w:rsidRPr="008A6177">
        <w:t xml:space="preserve"> </w:t>
      </w:r>
      <w:r w:rsidRPr="008A6177">
        <w:t xml:space="preserve">i słownie oraz obejmować wszelkie koszty związane z realizacją zamówienia. </w:t>
      </w:r>
    </w:p>
    <w:p w14:paraId="24BC5CF8" w14:textId="77777777" w:rsidR="00BD2DC3" w:rsidRPr="008A6177" w:rsidRDefault="00BD2DC3" w:rsidP="00BD2DC3">
      <w:pPr>
        <w:pStyle w:val="Default"/>
        <w:jc w:val="both"/>
        <w:rPr>
          <w:rFonts w:ascii="Arial" w:hAnsi="Arial" w:cs="Arial"/>
          <w:color w:val="auto"/>
          <w:sz w:val="22"/>
          <w:szCs w:val="22"/>
        </w:rPr>
      </w:pPr>
      <w:r w:rsidRPr="008A6177">
        <w:rPr>
          <w:rFonts w:ascii="Arial" w:hAnsi="Arial" w:cs="Arial"/>
          <w:color w:val="auto"/>
          <w:sz w:val="22"/>
          <w:szCs w:val="22"/>
        </w:rPr>
        <w:t>13.2. Wszystkie obliczenia oraz wpisywanie ich wyników do dokumentów stanowiących ofertę należy wykonać ze szczególną starannością i poddać sprawdzeniu w celu uniknięcia omyłek rachunkowych i pisarskich.</w:t>
      </w:r>
    </w:p>
    <w:p w14:paraId="6947510F" w14:textId="77777777" w:rsidR="00BD2DC3" w:rsidRPr="008A6177" w:rsidRDefault="00BD2DC3" w:rsidP="00BD2DC3">
      <w:pPr>
        <w:pStyle w:val="Default"/>
        <w:jc w:val="both"/>
        <w:rPr>
          <w:rFonts w:ascii="Arial" w:hAnsi="Arial" w:cs="Arial"/>
          <w:color w:val="auto"/>
          <w:sz w:val="22"/>
          <w:szCs w:val="22"/>
        </w:rPr>
      </w:pPr>
      <w:r w:rsidRPr="008A6177">
        <w:rPr>
          <w:rFonts w:ascii="Arial" w:hAnsi="Arial" w:cs="Arial"/>
          <w:color w:val="auto"/>
          <w:sz w:val="22"/>
          <w:szCs w:val="22"/>
        </w:rPr>
        <w:lastRenderedPageBreak/>
        <w:t xml:space="preserve">13.3. Podana cena winna obejmować wszystkie koszty z uwzględnieniem podatku od towarów i usług VAT, innych opłat i podatków, opłat celnych oraz ewentualnych upustów i rabatów. </w:t>
      </w:r>
    </w:p>
    <w:p w14:paraId="6FFDAAC7" w14:textId="77777777" w:rsidR="00BD2DC3" w:rsidRPr="008A6177" w:rsidRDefault="00BD2DC3" w:rsidP="00BD2DC3">
      <w:pPr>
        <w:pStyle w:val="Default"/>
        <w:jc w:val="both"/>
        <w:rPr>
          <w:rFonts w:ascii="Arial" w:hAnsi="Arial" w:cs="Arial"/>
          <w:color w:val="auto"/>
          <w:sz w:val="22"/>
          <w:szCs w:val="22"/>
        </w:rPr>
      </w:pPr>
      <w:r w:rsidRPr="008A6177">
        <w:rPr>
          <w:rFonts w:ascii="Arial" w:hAnsi="Arial" w:cs="Arial"/>
          <w:color w:val="auto"/>
          <w:sz w:val="22"/>
          <w:szCs w:val="22"/>
        </w:rPr>
        <w:t>13.4. Rozliczenia miedzy Zamawiającym a Wykonawcą będą dokonywane w złotych polskich.</w:t>
      </w:r>
    </w:p>
    <w:p w14:paraId="718D7792" w14:textId="77777777" w:rsidR="00BD2DC3" w:rsidRPr="008A6177" w:rsidRDefault="00BD2DC3" w:rsidP="00BD2DC3">
      <w:pPr>
        <w:jc w:val="both"/>
      </w:pPr>
      <w:r w:rsidRPr="008A6177">
        <w:t>13.5. Stawka podatku VAT jest określana zgodnie z ustawą z dnia 11 marca 2004 r.  o podatku od towarów i usług (</w:t>
      </w:r>
      <w:r w:rsidRPr="008A6177">
        <w:rPr>
          <w:bCs/>
        </w:rPr>
        <w:t>Dz. U. z 2024 r. poz. 361 z późn. zm.</w:t>
      </w:r>
      <w:r w:rsidRPr="008A6177">
        <w:t>) oraz przepisami  wykonawczymi do tej ustawy. W przypadku zmiany przepisów dotyczących ustawy o podatku od towarów i usług, strony obowiązywać będzie cena z uwzględnieniem stawki VAT obowiązującej na dzień wystawienia faktury.</w:t>
      </w:r>
    </w:p>
    <w:p w14:paraId="5B310FCD" w14:textId="620D2053" w:rsidR="00BD2DC3" w:rsidRPr="008A6177" w:rsidRDefault="00BD2DC3" w:rsidP="00BD2DC3">
      <w:pPr>
        <w:jc w:val="both"/>
      </w:pPr>
      <w:r w:rsidRPr="008A6177">
        <w:t>13.6. Cena podana przez Wykonawcę w ofercie nie będzie zmieniana w toku realizacji przedmiotu zamówienia o ile nie zajdą przesłanki uwzględnione w pkt. 16.5 SIWZ.</w:t>
      </w:r>
    </w:p>
    <w:p w14:paraId="04381DBE" w14:textId="77777777" w:rsidR="00BD2DC3" w:rsidRPr="008A6177" w:rsidRDefault="00BD2DC3" w:rsidP="00BD2DC3">
      <w:pPr>
        <w:jc w:val="both"/>
      </w:pPr>
      <w:r w:rsidRPr="008A6177">
        <w:t xml:space="preserve">         </w:t>
      </w:r>
    </w:p>
    <w:p w14:paraId="0493E83D" w14:textId="2E1453D5" w:rsidR="00FF0B3F" w:rsidRPr="008A6177" w:rsidRDefault="00FF0B3F" w:rsidP="00963EEC">
      <w:pPr>
        <w:spacing w:after="120" w:line="240" w:lineRule="auto"/>
        <w:jc w:val="both"/>
        <w:rPr>
          <w:b/>
        </w:rPr>
      </w:pPr>
      <w:r w:rsidRPr="008A6177">
        <w:rPr>
          <w:b/>
        </w:rPr>
        <w:t>1</w:t>
      </w:r>
      <w:r w:rsidR="00BD2DC3" w:rsidRPr="008A6177">
        <w:rPr>
          <w:b/>
        </w:rPr>
        <w:t>4</w:t>
      </w:r>
      <w:r w:rsidRPr="008A6177">
        <w:rPr>
          <w:b/>
        </w:rPr>
        <w:t xml:space="preserve">. Opis kryteriów i sposobu oceny ofert </w:t>
      </w:r>
    </w:p>
    <w:p w14:paraId="12170583" w14:textId="2E6AA41F" w:rsidR="00FF0B3F" w:rsidRPr="008A6177" w:rsidRDefault="00FF0B3F" w:rsidP="00EB5348">
      <w:pPr>
        <w:spacing w:after="23" w:line="240" w:lineRule="auto"/>
        <w:jc w:val="both"/>
      </w:pPr>
      <w:bookmarkStart w:id="10" w:name="_Hlk1037634"/>
      <w:r w:rsidRPr="008A6177">
        <w:t>Przy wyborze oferty Zamawiający będzie się kierował następującym kryterium i jego znaczeniem:</w:t>
      </w:r>
    </w:p>
    <w:p w14:paraId="3C8529FF" w14:textId="77777777" w:rsidR="00BD2DC3" w:rsidRPr="008A6177" w:rsidRDefault="00BD2DC3" w:rsidP="00EB5348">
      <w:pPr>
        <w:spacing w:after="200" w:line="240" w:lineRule="auto"/>
        <w:jc w:val="both"/>
      </w:pPr>
    </w:p>
    <w:p w14:paraId="7498999F" w14:textId="5CE0F0DD" w:rsidR="00B520CF" w:rsidRPr="008A6177" w:rsidRDefault="00FF0B3F" w:rsidP="00EB5348">
      <w:pPr>
        <w:spacing w:after="200" w:line="240" w:lineRule="auto"/>
        <w:jc w:val="both"/>
      </w:pPr>
      <w:r w:rsidRPr="008A6177">
        <w:t xml:space="preserve">cena brutto  – 100 % </w:t>
      </w:r>
    </w:p>
    <w:p w14:paraId="044304D6" w14:textId="77777777" w:rsidR="00B520CF" w:rsidRPr="008A6177" w:rsidRDefault="00B520CF" w:rsidP="00B520CF">
      <w:pPr>
        <w:jc w:val="both"/>
        <w:rPr>
          <w:b/>
          <w:u w:val="single"/>
        </w:rPr>
      </w:pPr>
      <w:r w:rsidRPr="008A6177">
        <w:rPr>
          <w:b/>
          <w:u w:val="single"/>
        </w:rPr>
        <w:t>UWAGA!</w:t>
      </w:r>
    </w:p>
    <w:p w14:paraId="302A6C1C" w14:textId="503CAC3E" w:rsidR="00FF0B3F" w:rsidRPr="008A6177" w:rsidRDefault="00B520CF" w:rsidP="00B1511C">
      <w:pPr>
        <w:spacing w:after="120"/>
        <w:jc w:val="both"/>
      </w:pPr>
      <w:r w:rsidRPr="008A6177">
        <w:rPr>
          <w:b/>
        </w:rPr>
        <w:t xml:space="preserve">W przypadku złożenia oferty przez podmiot zwolniony z obowiązku zapłaty podatku VAT Zamawiający, aby zapobiec nierównemu traktowaniu Wykonawców, doliczy do ceny takiej oferty kwotę wynikającą z obowiązującej stawki podatku VAT. Tak ustalona cena służyć będzie </w:t>
      </w:r>
      <w:r w:rsidRPr="008A6177">
        <w:rPr>
          <w:b/>
          <w:u w:val="single"/>
        </w:rPr>
        <w:t>jedynie do oceny ofert.</w:t>
      </w:r>
      <w:r w:rsidRPr="008A6177">
        <w:rPr>
          <w:b/>
        </w:rPr>
        <w:t xml:space="preserve"> W przypadku wyboru oferty złożonej przez Wykonawcę zwolnionego z obowiązku płacenia podatku VAT, umowa zawarta zostanie na kwotę faktycznie wynikającą ze złożonej oferty.</w:t>
      </w:r>
    </w:p>
    <w:p w14:paraId="172AB29F" w14:textId="77777777" w:rsidR="003D283E" w:rsidRPr="008A6177" w:rsidRDefault="003D283E" w:rsidP="00B1511C">
      <w:pPr>
        <w:spacing w:after="120"/>
        <w:jc w:val="both"/>
      </w:pPr>
    </w:p>
    <w:p w14:paraId="5BD428EE" w14:textId="1176D734" w:rsidR="00FF0B3F" w:rsidRPr="008A6177" w:rsidRDefault="00FF0B3F" w:rsidP="00B1511C">
      <w:pPr>
        <w:spacing w:after="120"/>
        <w:jc w:val="both"/>
      </w:pPr>
      <w:r w:rsidRPr="008A6177">
        <w:t>Oferta najtańsza spośród ofert nie odrzuconych otrzyma 100 punktów. Pozostałe otrzymają punktację według formuły:</w:t>
      </w:r>
    </w:p>
    <w:bookmarkEnd w:id="10"/>
    <w:p w14:paraId="3735216A" w14:textId="77777777" w:rsidR="003D283E" w:rsidRPr="008A6177" w:rsidRDefault="003D283E" w:rsidP="003D283E">
      <w:pPr>
        <w:jc w:val="both"/>
      </w:pPr>
      <w:r w:rsidRPr="008A6177">
        <w:t>( C</w:t>
      </w:r>
      <w:r w:rsidRPr="008A6177">
        <w:rPr>
          <w:vertAlign w:val="subscript"/>
        </w:rPr>
        <w:t>n</w:t>
      </w:r>
      <w:r w:rsidRPr="008A6177">
        <w:t>/C</w:t>
      </w:r>
      <w:r w:rsidRPr="008A6177">
        <w:rPr>
          <w:vertAlign w:val="subscript"/>
        </w:rPr>
        <w:t>of.b.</w:t>
      </w:r>
      <w:r w:rsidRPr="008A6177">
        <w:t>)x 100 pkt = ilość punktów, gdzie:</w:t>
      </w:r>
    </w:p>
    <w:p w14:paraId="0C4FAC2A" w14:textId="77777777" w:rsidR="003D283E" w:rsidRPr="008A6177" w:rsidRDefault="003D283E" w:rsidP="003D283E">
      <w:pPr>
        <w:jc w:val="both"/>
      </w:pPr>
    </w:p>
    <w:p w14:paraId="678C73C3" w14:textId="77777777" w:rsidR="003D283E" w:rsidRPr="008A6177" w:rsidRDefault="003D283E" w:rsidP="003D283E">
      <w:pPr>
        <w:pStyle w:val="Tekstpodstawowy"/>
        <w:jc w:val="both"/>
        <w:rPr>
          <w:rFonts w:cs="Arial"/>
          <w:sz w:val="22"/>
          <w:szCs w:val="22"/>
        </w:rPr>
      </w:pPr>
      <w:r w:rsidRPr="008A6177">
        <w:rPr>
          <w:rFonts w:cs="Arial"/>
          <w:sz w:val="22"/>
          <w:szCs w:val="22"/>
        </w:rPr>
        <w:t>C</w:t>
      </w:r>
      <w:r w:rsidRPr="008A6177">
        <w:rPr>
          <w:rFonts w:cs="Arial"/>
          <w:sz w:val="22"/>
          <w:szCs w:val="22"/>
          <w:vertAlign w:val="subscript"/>
        </w:rPr>
        <w:t>n</w:t>
      </w:r>
      <w:r w:rsidRPr="008A6177">
        <w:rPr>
          <w:rFonts w:cs="Arial"/>
          <w:sz w:val="22"/>
          <w:szCs w:val="22"/>
        </w:rPr>
        <w:t xml:space="preserve">–  najniższa cena , </w:t>
      </w:r>
    </w:p>
    <w:p w14:paraId="1241FC00" w14:textId="77777777" w:rsidR="003D283E" w:rsidRPr="008A6177" w:rsidRDefault="003D283E" w:rsidP="003D283E">
      <w:pPr>
        <w:pStyle w:val="Tekstpodstawowy"/>
        <w:jc w:val="both"/>
        <w:rPr>
          <w:rFonts w:cs="Arial"/>
          <w:sz w:val="22"/>
          <w:szCs w:val="22"/>
        </w:rPr>
      </w:pPr>
      <w:r w:rsidRPr="008A6177">
        <w:rPr>
          <w:rFonts w:cs="Arial"/>
          <w:sz w:val="22"/>
          <w:szCs w:val="22"/>
        </w:rPr>
        <w:t>C</w:t>
      </w:r>
      <w:r w:rsidRPr="008A6177">
        <w:rPr>
          <w:rFonts w:cs="Arial"/>
          <w:sz w:val="22"/>
          <w:szCs w:val="22"/>
          <w:vertAlign w:val="subscript"/>
        </w:rPr>
        <w:t xml:space="preserve">of.b.     </w:t>
      </w:r>
      <w:r w:rsidRPr="008A6177">
        <w:rPr>
          <w:rFonts w:cs="Arial"/>
          <w:sz w:val="22"/>
          <w:szCs w:val="22"/>
        </w:rPr>
        <w:t xml:space="preserve">– cena oferty badanej , </w:t>
      </w:r>
    </w:p>
    <w:p w14:paraId="086D3EA8" w14:textId="77777777" w:rsidR="003D283E" w:rsidRPr="008A6177" w:rsidRDefault="003D283E" w:rsidP="003D283E">
      <w:pPr>
        <w:pStyle w:val="Tekstpodstawowy"/>
        <w:ind w:left="708"/>
        <w:jc w:val="both"/>
        <w:rPr>
          <w:rFonts w:cs="Arial"/>
          <w:sz w:val="22"/>
          <w:szCs w:val="22"/>
        </w:rPr>
      </w:pPr>
    </w:p>
    <w:p w14:paraId="62095E6A" w14:textId="77777777" w:rsidR="003D283E" w:rsidRPr="008A6177" w:rsidRDefault="003D283E" w:rsidP="003D283E">
      <w:pPr>
        <w:pStyle w:val="Tekstpodstawowy"/>
        <w:jc w:val="both"/>
        <w:rPr>
          <w:rFonts w:cs="Arial"/>
          <w:sz w:val="22"/>
          <w:szCs w:val="22"/>
        </w:rPr>
      </w:pPr>
      <w:r w:rsidRPr="008A6177">
        <w:rPr>
          <w:rFonts w:cs="Arial"/>
          <w:sz w:val="22"/>
          <w:szCs w:val="22"/>
        </w:rPr>
        <w:t>Największa liczba punktów wyliczonych w powyższy sposób decyduje o uznaniu oferty za najkorzystniejszą. W przypadku uzyskania takiej samej liczby punktów przez dwie lub więcej ofert przy wyliczeniu do dwóch miejsc po przecinku powoduje ustalenie kolejności z uwzględnieniem kolejnych miejsc po przecinku.</w:t>
      </w:r>
    </w:p>
    <w:p w14:paraId="1C77E8DE" w14:textId="77777777" w:rsidR="003D283E" w:rsidRPr="008A6177" w:rsidRDefault="003D283E" w:rsidP="003D283E">
      <w:pPr>
        <w:jc w:val="both"/>
      </w:pPr>
    </w:p>
    <w:p w14:paraId="596EAC01" w14:textId="77777777" w:rsidR="00BD2DC3" w:rsidRPr="008A6177" w:rsidRDefault="00BD2DC3" w:rsidP="00BD2DC3">
      <w:pPr>
        <w:jc w:val="both"/>
        <w:rPr>
          <w:b/>
        </w:rPr>
      </w:pPr>
      <w:r w:rsidRPr="008A6177">
        <w:rPr>
          <w:b/>
        </w:rPr>
        <w:t>15. Miejsce i termin składania i otwarcia ofert</w:t>
      </w:r>
    </w:p>
    <w:p w14:paraId="05C98BF1" w14:textId="77777777" w:rsidR="00BD2DC3" w:rsidRPr="008A6177" w:rsidRDefault="00BD2DC3" w:rsidP="00BD2DC3">
      <w:pPr>
        <w:jc w:val="both"/>
      </w:pPr>
    </w:p>
    <w:p w14:paraId="200A4D68" w14:textId="7CC5294A" w:rsidR="00BD2DC3" w:rsidRPr="008A6177" w:rsidRDefault="00BD2DC3" w:rsidP="00BD2DC3">
      <w:pPr>
        <w:ind w:left="567" w:hanging="567"/>
        <w:jc w:val="both"/>
      </w:pPr>
      <w:r w:rsidRPr="008A6177">
        <w:t xml:space="preserve">15.1. Ofertę wraz z załącznikami należy złożyć za pośrednictwem platformy zakupowej Open Nexus pod adresem:  </w:t>
      </w:r>
      <w:hyperlink r:id="rId19" w:history="1">
        <w:r w:rsidRPr="008A6177">
          <w:rPr>
            <w:rStyle w:val="Hipercze"/>
            <w:color w:val="auto"/>
          </w:rPr>
          <w:t>https://platformazakupowa.pl/pn/zwik_swi</w:t>
        </w:r>
      </w:hyperlink>
      <w:r w:rsidRPr="008A6177">
        <w:rPr>
          <w:rStyle w:val="Hipercze"/>
          <w:color w:val="auto"/>
        </w:rPr>
        <w:t xml:space="preserve">  w terminie</w:t>
      </w:r>
      <w:r w:rsidRPr="008A6177">
        <w:rPr>
          <w:b/>
          <w:bCs/>
        </w:rPr>
        <w:t xml:space="preserve"> </w:t>
      </w:r>
      <w:r w:rsidRPr="008A6177">
        <w:t>do dnia</w:t>
      </w:r>
      <w:r w:rsidRPr="008A6177">
        <w:rPr>
          <w:b/>
          <w:bCs/>
        </w:rPr>
        <w:t xml:space="preserve"> </w:t>
      </w:r>
      <w:r w:rsidR="0094174C">
        <w:rPr>
          <w:b/>
          <w:bCs/>
        </w:rPr>
        <w:t>0</w:t>
      </w:r>
      <w:r w:rsidR="004F3074">
        <w:rPr>
          <w:b/>
          <w:bCs/>
        </w:rPr>
        <w:t>8</w:t>
      </w:r>
      <w:r w:rsidR="0094174C">
        <w:rPr>
          <w:b/>
          <w:bCs/>
        </w:rPr>
        <w:t>.</w:t>
      </w:r>
      <w:r w:rsidR="004F3074">
        <w:rPr>
          <w:b/>
          <w:bCs/>
        </w:rPr>
        <w:t>10</w:t>
      </w:r>
      <w:r w:rsidR="0094174C">
        <w:rPr>
          <w:b/>
          <w:bCs/>
        </w:rPr>
        <w:t>.</w:t>
      </w:r>
      <w:r w:rsidRPr="008A6177">
        <w:rPr>
          <w:b/>
          <w:bCs/>
        </w:rPr>
        <w:t>2024r., do godziny 13:30.</w:t>
      </w:r>
    </w:p>
    <w:p w14:paraId="464852BE" w14:textId="6E551041" w:rsidR="00BD2DC3" w:rsidRPr="008A6177" w:rsidRDefault="00BD2DC3" w:rsidP="00BD2DC3">
      <w:pPr>
        <w:ind w:left="567" w:hanging="567"/>
        <w:jc w:val="both"/>
      </w:pPr>
      <w:r w:rsidRPr="008A6177">
        <w:t xml:space="preserve">15.2. Otwarcie ofert (elektroniczne na platformie zakupowej Open Nexus) nastąpi w siedzibie Zamawiającego w Świnoujściu przy ul. Kołłątaja 4, w pokoju nr 4, w dniu </w:t>
      </w:r>
      <w:r w:rsidR="004F3074">
        <w:rPr>
          <w:b/>
          <w:bCs/>
        </w:rPr>
        <w:t>08</w:t>
      </w:r>
      <w:r w:rsidR="0094174C" w:rsidRPr="0094174C">
        <w:rPr>
          <w:b/>
          <w:bCs/>
        </w:rPr>
        <w:t>.</w:t>
      </w:r>
      <w:r w:rsidR="004F3074">
        <w:rPr>
          <w:b/>
          <w:bCs/>
        </w:rPr>
        <w:t>10</w:t>
      </w:r>
      <w:r w:rsidR="0094174C" w:rsidRPr="0094174C">
        <w:rPr>
          <w:b/>
          <w:bCs/>
        </w:rPr>
        <w:t>.</w:t>
      </w:r>
      <w:r w:rsidRPr="008A6177">
        <w:rPr>
          <w:b/>
          <w:bCs/>
        </w:rPr>
        <w:t>2024r</w:t>
      </w:r>
      <w:r w:rsidRPr="008A6177">
        <w:t xml:space="preserve">. </w:t>
      </w:r>
      <w:r w:rsidRPr="008A6177">
        <w:rPr>
          <w:b/>
          <w:bCs/>
        </w:rPr>
        <w:t>o godzinie 14:00.</w:t>
      </w:r>
    </w:p>
    <w:p w14:paraId="5F9B1332" w14:textId="77777777" w:rsidR="00BD2DC3" w:rsidRPr="008A6177" w:rsidRDefault="00BD2DC3" w:rsidP="00BD2DC3">
      <w:pPr>
        <w:ind w:left="567" w:hanging="567"/>
        <w:jc w:val="both"/>
      </w:pPr>
      <w:r w:rsidRPr="008A6177">
        <w:t>15.3. Bezpośrednio przed otwarciem ofert Zamawiający poda kwotę, jaką zamierza przeznaczyć na sfinansowanie zamówienia, na swoim profilu platformy zakupowej.</w:t>
      </w:r>
    </w:p>
    <w:p w14:paraId="5B3C4CA4" w14:textId="77777777" w:rsidR="00BD2DC3" w:rsidRPr="008A6177" w:rsidRDefault="00BD2DC3" w:rsidP="00BD2DC3">
      <w:pPr>
        <w:ind w:left="567" w:hanging="567"/>
        <w:jc w:val="both"/>
      </w:pPr>
      <w:r w:rsidRPr="008A6177">
        <w:lastRenderedPageBreak/>
        <w:t>15.4. Po czynności otwarcia ofert, najpóźniej  w następnym dniu roboczym od dnia otwarcia ofert, Zamawiający opublikuje na swoim profilu platformy zakupowej open Nexus:</w:t>
      </w:r>
    </w:p>
    <w:p w14:paraId="33550380" w14:textId="77777777" w:rsidR="00BD2DC3" w:rsidRPr="008A6177" w:rsidRDefault="00BD2DC3" w:rsidP="00BD2DC3">
      <w:pPr>
        <w:ind w:left="1134" w:hanging="567"/>
        <w:jc w:val="both"/>
      </w:pPr>
      <w:r w:rsidRPr="008A6177">
        <w:t>- ilość ofert złożonych elektronicznie za pomocą platformy zakupowej,</w:t>
      </w:r>
    </w:p>
    <w:p w14:paraId="5F7409C2" w14:textId="77777777" w:rsidR="00BD2DC3" w:rsidRPr="008A6177" w:rsidRDefault="00BD2DC3" w:rsidP="00BD2DC3">
      <w:pPr>
        <w:ind w:left="709" w:hanging="142"/>
        <w:jc w:val="both"/>
      </w:pPr>
      <w:r w:rsidRPr="008A6177">
        <w:t>- nazwy i adresy Wykonawców oraz ceny przez nich zaoferowane za pomocą platformy zakupowej.</w:t>
      </w:r>
    </w:p>
    <w:p w14:paraId="01A74387" w14:textId="77777777" w:rsidR="00BD2DC3" w:rsidRPr="008A6177" w:rsidRDefault="00BD2DC3" w:rsidP="00BD2DC3">
      <w:pPr>
        <w:jc w:val="both"/>
      </w:pPr>
    </w:p>
    <w:p w14:paraId="2D0FBCE5" w14:textId="77777777" w:rsidR="00BD2DC3" w:rsidRPr="008A6177" w:rsidRDefault="00BD2DC3" w:rsidP="00BD2DC3">
      <w:pPr>
        <w:pStyle w:val="pkt"/>
        <w:tabs>
          <w:tab w:val="left" w:pos="900"/>
        </w:tabs>
        <w:ind w:left="0" w:firstLine="0"/>
        <w:rPr>
          <w:rFonts w:ascii="Arial" w:hAnsi="Arial" w:cs="Arial"/>
          <w:b/>
          <w:sz w:val="22"/>
          <w:szCs w:val="22"/>
        </w:rPr>
      </w:pPr>
      <w:r w:rsidRPr="008A6177">
        <w:rPr>
          <w:rFonts w:ascii="Arial" w:hAnsi="Arial" w:cs="Arial"/>
          <w:b/>
          <w:sz w:val="22"/>
          <w:szCs w:val="22"/>
        </w:rPr>
        <w:t xml:space="preserve">16. Termin związania ofertą </w:t>
      </w:r>
    </w:p>
    <w:p w14:paraId="4FCE5CE1" w14:textId="77777777" w:rsidR="00BD2DC3" w:rsidRPr="008A6177" w:rsidRDefault="00BD2DC3" w:rsidP="00BD2DC3">
      <w:pPr>
        <w:jc w:val="both"/>
      </w:pPr>
      <w:r w:rsidRPr="008A6177">
        <w:t xml:space="preserve">16.1. Termin związania ofertą wynosi 45 dni. Bieg terminu związania ofertą rozpoczyna się </w:t>
      </w:r>
    </w:p>
    <w:p w14:paraId="3ACE0CB7" w14:textId="77777777" w:rsidR="00BD2DC3" w:rsidRPr="008A6177" w:rsidRDefault="00BD2DC3" w:rsidP="00BD2DC3">
      <w:pPr>
        <w:jc w:val="both"/>
      </w:pPr>
      <w:r w:rsidRPr="008A6177">
        <w:t xml:space="preserve">         wraz z upływem terminu składania ofert.</w:t>
      </w:r>
    </w:p>
    <w:p w14:paraId="0DCA8E51" w14:textId="77777777" w:rsidR="00BD2DC3" w:rsidRPr="008A6177" w:rsidRDefault="00BD2DC3" w:rsidP="00BD2DC3">
      <w:pPr>
        <w:jc w:val="both"/>
      </w:pPr>
      <w:r w:rsidRPr="008A6177">
        <w:t xml:space="preserve">16.2. W uzasadnionych przypadkach, co najmniej na 7 dni przed upływem terminu związania </w:t>
      </w:r>
    </w:p>
    <w:p w14:paraId="2EC277FE" w14:textId="77777777" w:rsidR="00BD2DC3" w:rsidRPr="008A6177" w:rsidRDefault="00BD2DC3" w:rsidP="00BD2DC3">
      <w:pPr>
        <w:ind w:left="600"/>
        <w:jc w:val="both"/>
      </w:pPr>
      <w:r w:rsidRPr="008A6177">
        <w:t>ofertą zamawiający może tylko raz zwrócić się do Wykonawców o wyrażenie zgody na przedłużenie tego terminu o oznaczony okres, nie dłuższy niż 30 dni.</w:t>
      </w:r>
    </w:p>
    <w:p w14:paraId="1AF0D111" w14:textId="77777777" w:rsidR="00BD2DC3" w:rsidRPr="008A6177" w:rsidRDefault="00BD2DC3" w:rsidP="00BD2DC3">
      <w:pPr>
        <w:pStyle w:val="Nagwek1"/>
        <w:widowControl w:val="0"/>
        <w:suppressAutoHyphens/>
        <w:jc w:val="both"/>
        <w:rPr>
          <w:sz w:val="22"/>
          <w:szCs w:val="22"/>
        </w:rPr>
      </w:pPr>
      <w:r w:rsidRPr="008A6177">
        <w:rPr>
          <w:sz w:val="22"/>
          <w:szCs w:val="22"/>
        </w:rPr>
        <w:t>17.</w:t>
      </w:r>
      <w:r w:rsidRPr="008A6177">
        <w:rPr>
          <w:b w:val="0"/>
          <w:sz w:val="22"/>
          <w:szCs w:val="22"/>
        </w:rPr>
        <w:t xml:space="preserve"> </w:t>
      </w:r>
      <w:r w:rsidRPr="008A6177">
        <w:rPr>
          <w:sz w:val="22"/>
          <w:szCs w:val="22"/>
        </w:rPr>
        <w:t xml:space="preserve">Wadium </w:t>
      </w:r>
    </w:p>
    <w:p w14:paraId="23913233" w14:textId="77777777" w:rsidR="00BD2DC3" w:rsidRPr="008A6177" w:rsidRDefault="00BD2DC3" w:rsidP="00BD2DC3">
      <w:pPr>
        <w:jc w:val="both"/>
      </w:pPr>
      <w:bookmarkStart w:id="11" w:name="_Hlk9495124"/>
      <w:r w:rsidRPr="008A6177">
        <w:t>Zamawiający nie wymaga wniesienia wadium.</w:t>
      </w:r>
    </w:p>
    <w:bookmarkEnd w:id="11"/>
    <w:p w14:paraId="143F8AC6" w14:textId="77777777" w:rsidR="00BD2DC3" w:rsidRPr="008A6177" w:rsidRDefault="00BD2DC3" w:rsidP="00BD2DC3">
      <w:pPr>
        <w:jc w:val="both"/>
        <w:rPr>
          <w:b/>
        </w:rPr>
      </w:pPr>
    </w:p>
    <w:p w14:paraId="64BB82E7" w14:textId="77777777" w:rsidR="00BD2DC3" w:rsidRPr="008A6177" w:rsidRDefault="00BD2DC3" w:rsidP="00BD2DC3">
      <w:pPr>
        <w:jc w:val="both"/>
        <w:rPr>
          <w:b/>
        </w:rPr>
      </w:pPr>
      <w:r w:rsidRPr="008A6177">
        <w:rPr>
          <w:b/>
        </w:rPr>
        <w:t>18. Udzielenie zamówienia</w:t>
      </w:r>
    </w:p>
    <w:p w14:paraId="0899C1DF" w14:textId="77777777" w:rsidR="00BD2DC3" w:rsidRPr="008A6177" w:rsidRDefault="00BD2DC3" w:rsidP="00BD2DC3">
      <w:pPr>
        <w:jc w:val="both"/>
      </w:pPr>
      <w:r w:rsidRPr="008A6177">
        <w:t xml:space="preserve">18.1. Zamawiający udzieli zamówienia Wykonawcy, którego oferta odpowiada wszystkim </w:t>
      </w:r>
    </w:p>
    <w:p w14:paraId="0DAF3559" w14:textId="77777777" w:rsidR="00BD2DC3" w:rsidRPr="008A6177" w:rsidRDefault="00BD2DC3" w:rsidP="00BD2DC3">
      <w:pPr>
        <w:ind w:left="567"/>
        <w:jc w:val="both"/>
      </w:pPr>
      <w:r w:rsidRPr="008A6177">
        <w:t>wymaganiom określonym w Regulaminie oraz niniejszej specyfikacji istotnych warunków zamówienia i została oceniona jako najkorzystniejsza w oparciu o podane w specyfikacji kryteria wyboru.</w:t>
      </w:r>
    </w:p>
    <w:p w14:paraId="159E46B1" w14:textId="77777777" w:rsidR="00BD2DC3" w:rsidRPr="008A6177" w:rsidRDefault="00BD2DC3" w:rsidP="00BD2DC3">
      <w:pPr>
        <w:jc w:val="both"/>
      </w:pPr>
      <w:r w:rsidRPr="008A6177">
        <w:t xml:space="preserve">18.2. O wykluczeniu Wykonawcy, odrzuceniu oferty oraz wyborze najkorzystniejszej oferty,  </w:t>
      </w:r>
    </w:p>
    <w:p w14:paraId="740A9FFB" w14:textId="77777777" w:rsidR="00BD2DC3" w:rsidRPr="008A6177" w:rsidRDefault="00BD2DC3" w:rsidP="00BD2DC3">
      <w:pPr>
        <w:ind w:left="555"/>
        <w:jc w:val="both"/>
      </w:pPr>
      <w:r w:rsidRPr="008A6177">
        <w:t xml:space="preserve">Zamawiający zawiadomi niezwłocznie Wykonawców, którzy złożyli oferty                                w przedmiotowym postępowaniu, podając uzasadnienie faktyczne i prawne. </w:t>
      </w:r>
    </w:p>
    <w:p w14:paraId="56A85C6A" w14:textId="77777777" w:rsidR="00BD2DC3" w:rsidRPr="008A6177" w:rsidRDefault="00BD2DC3" w:rsidP="00BD2DC3">
      <w:pPr>
        <w:tabs>
          <w:tab w:val="left" w:pos="360"/>
          <w:tab w:val="left" w:pos="540"/>
        </w:tabs>
        <w:jc w:val="both"/>
      </w:pPr>
      <w:r w:rsidRPr="008A6177">
        <w:t xml:space="preserve">18.3. Z Wykonawcą, który złoży najkorzystniejszą ofertę zostanie podpisana umowa, której </w:t>
      </w:r>
    </w:p>
    <w:p w14:paraId="13EE2EA5" w14:textId="77777777" w:rsidR="00BD2DC3" w:rsidRPr="008A6177" w:rsidRDefault="00BD2DC3" w:rsidP="00BD2DC3">
      <w:pPr>
        <w:tabs>
          <w:tab w:val="left" w:pos="360"/>
          <w:tab w:val="left" w:pos="540"/>
        </w:tabs>
        <w:ind w:left="540"/>
        <w:jc w:val="both"/>
      </w:pPr>
      <w:r w:rsidRPr="008A6177">
        <w:t>wzór stanowi załącznik nr 2 do niniejszej specyfikacji.</w:t>
      </w:r>
    </w:p>
    <w:p w14:paraId="33802524" w14:textId="77777777" w:rsidR="00BD2DC3" w:rsidRPr="008A6177" w:rsidRDefault="00BD2DC3" w:rsidP="00BD2DC3">
      <w:pPr>
        <w:tabs>
          <w:tab w:val="left" w:pos="360"/>
          <w:tab w:val="left" w:pos="540"/>
        </w:tabs>
        <w:spacing w:line="260" w:lineRule="atLeast"/>
        <w:jc w:val="both"/>
        <w:rPr>
          <w:b/>
        </w:rPr>
      </w:pPr>
    </w:p>
    <w:p w14:paraId="561DAE91" w14:textId="77777777" w:rsidR="00BD2DC3" w:rsidRPr="008A6177" w:rsidRDefault="00BD2DC3" w:rsidP="00BD2DC3">
      <w:pPr>
        <w:tabs>
          <w:tab w:val="left" w:pos="360"/>
          <w:tab w:val="left" w:pos="540"/>
        </w:tabs>
        <w:spacing w:line="260" w:lineRule="atLeast"/>
        <w:jc w:val="both"/>
        <w:rPr>
          <w:b/>
        </w:rPr>
      </w:pPr>
      <w:r w:rsidRPr="008A6177">
        <w:rPr>
          <w:b/>
        </w:rPr>
        <w:t xml:space="preserve">W przypadku gdy oferta najkorzystniejsza zostanie złożona przez konsorcjum, wówczas Wykonawca (Wykonawcy występujący wspólnie) przed podpisaniem umowy o udzielenie zamówienia zobowiązany jest do przedłożenia  Zamawiającemu umowy konsorcjum. Brak przedłożenia Zamawiającemu umowy konsorcjum traktowany będzie jako odmowa Wykonawcy podpisania umowy o udzielenie zamówienia.   </w:t>
      </w:r>
    </w:p>
    <w:p w14:paraId="4BBEDE5F" w14:textId="77777777" w:rsidR="00BD2DC3" w:rsidRPr="008A6177" w:rsidRDefault="00BD2DC3" w:rsidP="00BD2DC3">
      <w:pPr>
        <w:tabs>
          <w:tab w:val="left" w:pos="360"/>
          <w:tab w:val="left" w:pos="540"/>
        </w:tabs>
        <w:ind w:left="540"/>
        <w:jc w:val="both"/>
      </w:pPr>
    </w:p>
    <w:p w14:paraId="7465B95A" w14:textId="77777777" w:rsidR="00BD2DC3" w:rsidRPr="008A6177" w:rsidRDefault="00BD2DC3" w:rsidP="00BD2DC3">
      <w:pPr>
        <w:ind w:left="567" w:hanging="567"/>
        <w:jc w:val="both"/>
        <w:rPr>
          <w:bCs/>
        </w:rPr>
      </w:pPr>
      <w:r w:rsidRPr="008A6177">
        <w:rPr>
          <w:bCs/>
        </w:rPr>
        <w:t xml:space="preserve">18.4. </w:t>
      </w:r>
      <w:bookmarkStart w:id="12" w:name="_Hlk494952581"/>
      <w:r w:rsidRPr="008A6177">
        <w:rPr>
          <w:bCs/>
        </w:rPr>
        <w:t xml:space="preserve">W przypadku nie złożenia </w:t>
      </w:r>
      <w:r w:rsidRPr="008A6177">
        <w:t>oferty oraz oświadczeń i dokumentów wymaganych w prowadzonym postępowaniu</w:t>
      </w:r>
      <w:r w:rsidRPr="008A6177">
        <w:rPr>
          <w:bCs/>
        </w:rPr>
        <w:t xml:space="preserve"> w formie pisemnej, w terminie określonym w pkt. 12.4. siwz, przez Wykonawcę, którego oferta została uznana za najkorzystniejszą, Zamawiający uzna, że Wykonawca odmówił podpisania umowy i może wybrać ofertę najkorzystniejszą spośród pozostałych ofert. </w:t>
      </w:r>
    </w:p>
    <w:p w14:paraId="7D849F89" w14:textId="1FB417B8" w:rsidR="00BD2DC3" w:rsidRPr="008A6177" w:rsidRDefault="00BD2DC3" w:rsidP="00BD2DC3">
      <w:pPr>
        <w:ind w:left="567"/>
        <w:jc w:val="both"/>
        <w:rPr>
          <w:bCs/>
        </w:rPr>
      </w:pPr>
      <w:r w:rsidRPr="008A6177">
        <w:rPr>
          <w:bCs/>
        </w:rPr>
        <w:t>Powyższego zapisu nie stosuje się w </w:t>
      </w:r>
      <w:r w:rsidRPr="008A6177">
        <w:t>przypadku złożenia w/w dokumentów w postaci elektronicznej opatrzonych podpisem zaufanym, podpisem osobistym lub kwalifikowanym podpisem elektronicznym.</w:t>
      </w:r>
    </w:p>
    <w:bookmarkEnd w:id="12"/>
    <w:p w14:paraId="69F7E3C9" w14:textId="1CEFE420" w:rsidR="00FF0B3F" w:rsidRPr="008A6177" w:rsidRDefault="00FF0B3F" w:rsidP="00290A71">
      <w:pPr>
        <w:pStyle w:val="Akapitzlist"/>
        <w:numPr>
          <w:ilvl w:val="1"/>
          <w:numId w:val="39"/>
        </w:numPr>
        <w:spacing w:after="23"/>
        <w:jc w:val="both"/>
        <w:rPr>
          <w:rFonts w:ascii="Arial" w:hAnsi="Arial" w:cs="Arial"/>
          <w:sz w:val="22"/>
          <w:szCs w:val="22"/>
        </w:rPr>
      </w:pPr>
      <w:r w:rsidRPr="008A6177">
        <w:rPr>
          <w:rFonts w:ascii="Arial" w:hAnsi="Arial" w:cs="Arial"/>
          <w:sz w:val="22"/>
          <w:szCs w:val="22"/>
        </w:rPr>
        <w:t>Zamawiający przewiduje możliwość wprowadzenia zmian do zawartej umowy w formie pisemnego aneksu</w:t>
      </w:r>
      <w:r w:rsidR="004503DD" w:rsidRPr="008A6177">
        <w:rPr>
          <w:rFonts w:ascii="Arial" w:hAnsi="Arial" w:cs="Arial"/>
          <w:sz w:val="22"/>
          <w:szCs w:val="22"/>
        </w:rPr>
        <w:t xml:space="preserve"> w następujących przypadkach</w:t>
      </w:r>
      <w:r w:rsidRPr="008A6177">
        <w:rPr>
          <w:rFonts w:ascii="Arial" w:hAnsi="Arial" w:cs="Arial"/>
          <w:sz w:val="22"/>
          <w:szCs w:val="22"/>
        </w:rPr>
        <w:t>:</w:t>
      </w:r>
    </w:p>
    <w:p w14:paraId="3F8D7FB6" w14:textId="77777777" w:rsidR="004503DD" w:rsidRPr="008A6177" w:rsidRDefault="004503DD" w:rsidP="00290A71">
      <w:pPr>
        <w:pStyle w:val="Akapitzlist"/>
        <w:numPr>
          <w:ilvl w:val="0"/>
          <w:numId w:val="20"/>
        </w:numPr>
        <w:jc w:val="both"/>
        <w:rPr>
          <w:rFonts w:ascii="Arial" w:hAnsi="Arial" w:cs="Arial"/>
          <w:sz w:val="22"/>
          <w:szCs w:val="22"/>
        </w:rPr>
      </w:pPr>
      <w:r w:rsidRPr="008A6177">
        <w:rPr>
          <w:rFonts w:ascii="Arial" w:hAnsi="Arial" w:cs="Arial"/>
          <w:sz w:val="22"/>
          <w:szCs w:val="22"/>
        </w:rPr>
        <w:t>jeżeli Zamawiający dokonał zmiany sposobu wykonania części przedmiotu umowy, czego nie można było przewidzieć przed zawarciem umowy,</w:t>
      </w:r>
    </w:p>
    <w:p w14:paraId="29EB53F4" w14:textId="3D2B41F1" w:rsidR="004503DD" w:rsidRPr="008A6177" w:rsidRDefault="004503DD" w:rsidP="00290A71">
      <w:pPr>
        <w:pStyle w:val="Akapitzlist"/>
        <w:numPr>
          <w:ilvl w:val="0"/>
          <w:numId w:val="20"/>
        </w:numPr>
        <w:jc w:val="both"/>
        <w:rPr>
          <w:rFonts w:ascii="Arial" w:hAnsi="Arial" w:cs="Arial"/>
          <w:sz w:val="22"/>
          <w:szCs w:val="22"/>
        </w:rPr>
      </w:pPr>
      <w:r w:rsidRPr="008A6177">
        <w:rPr>
          <w:rFonts w:ascii="Arial" w:hAnsi="Arial" w:cs="Arial"/>
          <w:sz w:val="22"/>
          <w:szCs w:val="22"/>
        </w:rPr>
        <w:t xml:space="preserve">jeżeli w okresie obowiązywania umowy zmianie ulegnie urzędowa stawka VAT, w takim wypadku wynagrodzenie Wykonawcy ulegnie zmianie tj. odpowiednio zwiększeniu bądź zmniejszeniu,  </w:t>
      </w:r>
    </w:p>
    <w:p w14:paraId="44008172" w14:textId="77777777" w:rsidR="004503DD" w:rsidRPr="008A6177" w:rsidRDefault="004503DD" w:rsidP="00290A71">
      <w:pPr>
        <w:pStyle w:val="Akapitzlist"/>
        <w:numPr>
          <w:ilvl w:val="0"/>
          <w:numId w:val="20"/>
        </w:numPr>
        <w:jc w:val="both"/>
        <w:rPr>
          <w:rFonts w:ascii="Arial" w:hAnsi="Arial" w:cs="Arial"/>
          <w:sz w:val="22"/>
          <w:szCs w:val="22"/>
        </w:rPr>
      </w:pPr>
      <w:r w:rsidRPr="008A6177">
        <w:rPr>
          <w:rFonts w:ascii="Arial" w:hAnsi="Arial" w:cs="Arial"/>
          <w:sz w:val="22"/>
          <w:szCs w:val="22"/>
        </w:rPr>
        <w:lastRenderedPageBreak/>
        <w:t>jeżeli Wykonawca utraci zwolnienie od podatku VAT. W takim wypadku wynagrodzenie Wykonawcy zostanie powiększone o należny podatek VAT,</w:t>
      </w:r>
    </w:p>
    <w:p w14:paraId="6C73C99E" w14:textId="12318A58" w:rsidR="00BB71F1" w:rsidRPr="008A6177" w:rsidRDefault="00BB71F1" w:rsidP="00290A71">
      <w:pPr>
        <w:pStyle w:val="Akapitzlist"/>
        <w:numPr>
          <w:ilvl w:val="0"/>
          <w:numId w:val="20"/>
        </w:numPr>
        <w:tabs>
          <w:tab w:val="left" w:pos="667"/>
        </w:tabs>
        <w:autoSpaceDE w:val="0"/>
        <w:autoSpaceDN w:val="0"/>
        <w:adjustRightInd w:val="0"/>
        <w:spacing w:line="274" w:lineRule="exact"/>
        <w:jc w:val="both"/>
        <w:rPr>
          <w:rFonts w:ascii="Arial" w:hAnsi="Arial" w:cs="Arial"/>
          <w:sz w:val="22"/>
          <w:szCs w:val="22"/>
        </w:rPr>
      </w:pPr>
      <w:r w:rsidRPr="008A6177">
        <w:rPr>
          <w:rFonts w:ascii="Arial" w:hAnsi="Arial" w:cs="Arial"/>
          <w:sz w:val="22"/>
          <w:szCs w:val="22"/>
        </w:rPr>
        <w:t xml:space="preserve">w przypadku braku możliwości realizacji umowy przy pomocy osób wskazanych w załączniku nr 4 do oferty (załącznik nr 2 do umowy), </w:t>
      </w:r>
    </w:p>
    <w:p w14:paraId="6272C908" w14:textId="77777777" w:rsidR="004503DD" w:rsidRPr="008A6177" w:rsidRDefault="004503DD" w:rsidP="00290A71">
      <w:pPr>
        <w:pStyle w:val="Akapitzlist"/>
        <w:numPr>
          <w:ilvl w:val="0"/>
          <w:numId w:val="20"/>
        </w:numPr>
        <w:jc w:val="both"/>
        <w:rPr>
          <w:rFonts w:ascii="Arial" w:hAnsi="Arial" w:cs="Arial"/>
          <w:sz w:val="22"/>
          <w:szCs w:val="22"/>
        </w:rPr>
      </w:pPr>
      <w:r w:rsidRPr="008A6177">
        <w:rPr>
          <w:rFonts w:ascii="Arial" w:hAnsi="Arial" w:cs="Arial"/>
          <w:sz w:val="22"/>
          <w:szCs w:val="22"/>
        </w:rPr>
        <w:t>jeżeli zmianie ulegną powszechnie obowiązujące przepisy prawa w zakresie mającym wpływ na realizację przedmiotu zamówienia lub świadczenia stron,</w:t>
      </w:r>
    </w:p>
    <w:p w14:paraId="689710D8" w14:textId="77777777" w:rsidR="004503DD" w:rsidRPr="008A6177" w:rsidRDefault="004503DD" w:rsidP="00290A71">
      <w:pPr>
        <w:pStyle w:val="Akapitzlist"/>
        <w:numPr>
          <w:ilvl w:val="0"/>
          <w:numId w:val="20"/>
        </w:numPr>
        <w:jc w:val="both"/>
        <w:rPr>
          <w:rFonts w:ascii="Arial" w:hAnsi="Arial" w:cs="Arial"/>
          <w:sz w:val="22"/>
          <w:szCs w:val="22"/>
        </w:rPr>
      </w:pPr>
      <w:r w:rsidRPr="008A6177">
        <w:rPr>
          <w:rFonts w:ascii="Arial" w:hAnsi="Arial" w:cs="Arial"/>
          <w:sz w:val="22"/>
          <w:szCs w:val="22"/>
        </w:rPr>
        <w:t>na skutek siły wyższej zajdzie konieczność zmiany terminu wykonania zamówienia,</w:t>
      </w:r>
    </w:p>
    <w:p w14:paraId="7BA38C33" w14:textId="1DE2F61C" w:rsidR="004503DD" w:rsidRPr="008A6177" w:rsidRDefault="004503DD" w:rsidP="00290A71">
      <w:pPr>
        <w:pStyle w:val="Akapitzlist"/>
        <w:numPr>
          <w:ilvl w:val="0"/>
          <w:numId w:val="20"/>
        </w:numPr>
        <w:jc w:val="both"/>
        <w:rPr>
          <w:rFonts w:ascii="Arial" w:hAnsi="Arial" w:cs="Arial"/>
          <w:sz w:val="22"/>
          <w:szCs w:val="22"/>
        </w:rPr>
      </w:pPr>
      <w:r w:rsidRPr="008A6177">
        <w:rPr>
          <w:rFonts w:ascii="Arial" w:hAnsi="Arial" w:cs="Arial"/>
          <w:bCs/>
          <w:sz w:val="22"/>
          <w:szCs w:val="22"/>
        </w:rPr>
        <w:t>jeżeli wprowadzone zmiany są korzystne dla Zamawiającego.</w:t>
      </w:r>
    </w:p>
    <w:p w14:paraId="4016FCC5" w14:textId="779739C1" w:rsidR="002532FE" w:rsidRPr="008A6177" w:rsidRDefault="002532FE" w:rsidP="00290A71">
      <w:pPr>
        <w:pStyle w:val="Akapitzlist"/>
        <w:numPr>
          <w:ilvl w:val="0"/>
          <w:numId w:val="20"/>
        </w:numPr>
        <w:jc w:val="both"/>
        <w:rPr>
          <w:rFonts w:ascii="Arial" w:hAnsi="Arial" w:cs="Arial"/>
          <w:sz w:val="22"/>
          <w:szCs w:val="22"/>
        </w:rPr>
      </w:pPr>
      <w:r w:rsidRPr="008A6177">
        <w:rPr>
          <w:rFonts w:ascii="Arial" w:hAnsi="Arial" w:cs="Arial"/>
          <w:sz w:val="22"/>
          <w:szCs w:val="22"/>
        </w:rPr>
        <w:t>w przypadku innej okoliczności prawnej, ekonomicznej lub technicznej skutkującej niemożliwością wykonania lub nienależytym wykonaniem umowy zgodnie z SIWZ</w:t>
      </w:r>
      <w:r w:rsidR="00290A71" w:rsidRPr="008A6177">
        <w:rPr>
          <w:rFonts w:ascii="Arial" w:hAnsi="Arial" w:cs="Arial"/>
          <w:sz w:val="22"/>
          <w:szCs w:val="22"/>
        </w:rPr>
        <w:t>,</w:t>
      </w:r>
    </w:p>
    <w:p w14:paraId="4382D9BA" w14:textId="4A904EF3" w:rsidR="00290A71" w:rsidRPr="008A6177" w:rsidRDefault="00290A71" w:rsidP="00290A71">
      <w:pPr>
        <w:pStyle w:val="Akapitzlist"/>
        <w:numPr>
          <w:ilvl w:val="0"/>
          <w:numId w:val="20"/>
        </w:numPr>
        <w:jc w:val="both"/>
        <w:rPr>
          <w:rFonts w:ascii="Arial" w:hAnsi="Arial" w:cs="Arial"/>
          <w:sz w:val="22"/>
          <w:szCs w:val="22"/>
        </w:rPr>
      </w:pPr>
      <w:r w:rsidRPr="008A6177">
        <w:rPr>
          <w:rFonts w:ascii="Arial" w:hAnsi="Arial" w:cs="Arial"/>
          <w:sz w:val="22"/>
          <w:szCs w:val="22"/>
        </w:rPr>
        <w:t>jeżeli wystąpiła konieczność wykonania zamówień dodatkowych.</w:t>
      </w:r>
    </w:p>
    <w:p w14:paraId="64802CD6" w14:textId="6EF84A3E" w:rsidR="00FF0B3F" w:rsidRPr="008A6177" w:rsidRDefault="002532FE" w:rsidP="00290A71">
      <w:pPr>
        <w:pStyle w:val="Akapitzlist"/>
        <w:numPr>
          <w:ilvl w:val="1"/>
          <w:numId w:val="39"/>
        </w:numPr>
        <w:spacing w:after="23"/>
        <w:jc w:val="both"/>
        <w:rPr>
          <w:rFonts w:ascii="Arial" w:hAnsi="Arial" w:cs="Arial"/>
          <w:sz w:val="22"/>
          <w:szCs w:val="22"/>
        </w:rPr>
      </w:pPr>
      <w:r w:rsidRPr="008A6177">
        <w:rPr>
          <w:rFonts w:ascii="Arial" w:hAnsi="Arial" w:cs="Arial"/>
          <w:sz w:val="22"/>
          <w:szCs w:val="22"/>
        </w:rPr>
        <w:t>Niezależnie od powyższego, Zamawiający i Wykonawca dopuszczają możliwość  zmian redakcyjnych umowy oraz zmian będących następstwem zmian danych stron ujawnionych w rejestrach publicznych.</w:t>
      </w:r>
      <w:r w:rsidR="00FF0B3F" w:rsidRPr="008A6177">
        <w:rPr>
          <w:rFonts w:ascii="Arial" w:hAnsi="Arial" w:cs="Arial"/>
          <w:sz w:val="22"/>
          <w:szCs w:val="22"/>
        </w:rPr>
        <w:t xml:space="preserve"> </w:t>
      </w:r>
    </w:p>
    <w:p w14:paraId="48E97998" w14:textId="77777777" w:rsidR="008E742C" w:rsidRPr="008A6177" w:rsidRDefault="008E742C" w:rsidP="00290A71">
      <w:pPr>
        <w:pStyle w:val="Akapitzlist"/>
        <w:numPr>
          <w:ilvl w:val="1"/>
          <w:numId w:val="39"/>
        </w:numPr>
        <w:spacing w:after="23"/>
        <w:jc w:val="both"/>
        <w:rPr>
          <w:rFonts w:ascii="Arial" w:hAnsi="Arial" w:cs="Arial"/>
          <w:sz w:val="22"/>
          <w:szCs w:val="22"/>
        </w:rPr>
      </w:pPr>
      <w:r w:rsidRPr="008A6177">
        <w:rPr>
          <w:rFonts w:ascii="Arial" w:hAnsi="Arial" w:cs="Arial"/>
          <w:sz w:val="22"/>
          <w:szCs w:val="22"/>
        </w:rPr>
        <w:t>Zamawiający przewiduje możliwość udzielenia dotychczasowemu Wykonawcy zamówień dodatkowych o wartości nieprzekraczającej  50 % wartości zamówienia podstawowego:</w:t>
      </w:r>
    </w:p>
    <w:p w14:paraId="3FEA948F" w14:textId="77777777" w:rsidR="008E742C" w:rsidRPr="008A6177" w:rsidRDefault="008E742C" w:rsidP="008E742C">
      <w:pPr>
        <w:pStyle w:val="Default"/>
        <w:ind w:left="480"/>
        <w:jc w:val="both"/>
        <w:rPr>
          <w:rFonts w:ascii="Arial" w:hAnsi="Arial" w:cs="Arial"/>
          <w:bCs/>
          <w:color w:val="auto"/>
          <w:sz w:val="22"/>
          <w:szCs w:val="22"/>
        </w:rPr>
      </w:pPr>
    </w:p>
    <w:p w14:paraId="255211B6" w14:textId="77777777" w:rsidR="008E742C" w:rsidRPr="008A6177" w:rsidRDefault="008E742C" w:rsidP="00290A71">
      <w:pPr>
        <w:pStyle w:val="Default"/>
        <w:numPr>
          <w:ilvl w:val="1"/>
          <w:numId w:val="21"/>
        </w:numPr>
        <w:ind w:left="426" w:hanging="426"/>
        <w:jc w:val="both"/>
        <w:rPr>
          <w:rFonts w:ascii="Arial" w:hAnsi="Arial" w:cs="Arial"/>
          <w:bCs/>
          <w:color w:val="auto"/>
          <w:sz w:val="22"/>
          <w:szCs w:val="22"/>
        </w:rPr>
      </w:pPr>
      <w:r w:rsidRPr="008A6177">
        <w:rPr>
          <w:rFonts w:ascii="Arial" w:hAnsi="Arial" w:cs="Arial"/>
          <w:bCs/>
          <w:color w:val="auto"/>
          <w:sz w:val="22"/>
          <w:szCs w:val="22"/>
        </w:rPr>
        <w:t>objętych zamówieniem podstawowym, jeżeli istnieje konieczność ich wykonania w większej ilości,</w:t>
      </w:r>
    </w:p>
    <w:p w14:paraId="587E2BD6" w14:textId="77777777" w:rsidR="008E742C" w:rsidRPr="008A6177" w:rsidRDefault="008E742C" w:rsidP="008E742C">
      <w:pPr>
        <w:pStyle w:val="Default"/>
        <w:ind w:left="426"/>
        <w:jc w:val="both"/>
        <w:rPr>
          <w:rFonts w:ascii="Arial" w:hAnsi="Arial" w:cs="Arial"/>
          <w:bCs/>
          <w:color w:val="auto"/>
          <w:sz w:val="22"/>
          <w:szCs w:val="22"/>
        </w:rPr>
      </w:pPr>
    </w:p>
    <w:p w14:paraId="7B649DD6" w14:textId="77777777" w:rsidR="008E742C" w:rsidRPr="008A6177" w:rsidRDefault="008E742C" w:rsidP="00290A71">
      <w:pPr>
        <w:pStyle w:val="Default"/>
        <w:numPr>
          <w:ilvl w:val="1"/>
          <w:numId w:val="21"/>
        </w:numPr>
        <w:ind w:left="426" w:hanging="426"/>
        <w:jc w:val="both"/>
        <w:rPr>
          <w:rFonts w:ascii="Arial" w:hAnsi="Arial" w:cs="Arial"/>
          <w:bCs/>
          <w:color w:val="auto"/>
          <w:sz w:val="22"/>
          <w:szCs w:val="22"/>
        </w:rPr>
      </w:pPr>
      <w:r w:rsidRPr="008A6177">
        <w:rPr>
          <w:rFonts w:ascii="Arial" w:hAnsi="Arial" w:cs="Arial"/>
          <w:bCs/>
          <w:color w:val="auto"/>
          <w:sz w:val="22"/>
          <w:szCs w:val="22"/>
        </w:rPr>
        <w:t xml:space="preserve">nieobjętych zamówieniem podstawowym, niezbędnych do jego prawidłowego wykonania, </w:t>
      </w:r>
    </w:p>
    <w:p w14:paraId="5E080690" w14:textId="77777777" w:rsidR="008E742C" w:rsidRPr="008A6177" w:rsidRDefault="008E742C" w:rsidP="008E742C">
      <w:pPr>
        <w:pStyle w:val="Default"/>
        <w:ind w:left="426"/>
        <w:jc w:val="both"/>
        <w:rPr>
          <w:rFonts w:ascii="Arial" w:hAnsi="Arial" w:cs="Arial"/>
          <w:bCs/>
          <w:color w:val="auto"/>
          <w:sz w:val="22"/>
          <w:szCs w:val="22"/>
        </w:rPr>
      </w:pPr>
    </w:p>
    <w:p w14:paraId="74F0AAD6" w14:textId="77777777" w:rsidR="008E742C" w:rsidRPr="008A6177" w:rsidRDefault="008E742C" w:rsidP="008E742C">
      <w:pPr>
        <w:pStyle w:val="Default"/>
        <w:ind w:left="426"/>
        <w:jc w:val="both"/>
        <w:rPr>
          <w:rFonts w:ascii="Arial" w:hAnsi="Arial" w:cs="Arial"/>
          <w:bCs/>
          <w:color w:val="auto"/>
          <w:sz w:val="22"/>
          <w:szCs w:val="22"/>
        </w:rPr>
      </w:pPr>
      <w:r w:rsidRPr="008A6177">
        <w:rPr>
          <w:rFonts w:ascii="Arial" w:hAnsi="Arial" w:cs="Arial"/>
          <w:bCs/>
          <w:color w:val="auto"/>
          <w:sz w:val="22"/>
          <w:szCs w:val="22"/>
        </w:rPr>
        <w:t>których wykonanie stało się konieczne na skutek sytuacji niemożliwej wcześniej do przewidzenia,</w:t>
      </w:r>
    </w:p>
    <w:p w14:paraId="4FD6BC7E" w14:textId="77777777" w:rsidR="008E742C" w:rsidRPr="008A6177" w:rsidRDefault="008E742C" w:rsidP="008E742C">
      <w:pPr>
        <w:pStyle w:val="Default"/>
        <w:ind w:left="426" w:firstLine="228"/>
        <w:jc w:val="both"/>
        <w:rPr>
          <w:rFonts w:ascii="Arial" w:hAnsi="Arial" w:cs="Arial"/>
          <w:bCs/>
          <w:color w:val="auto"/>
          <w:sz w:val="22"/>
          <w:szCs w:val="22"/>
        </w:rPr>
      </w:pPr>
      <w:r w:rsidRPr="008A6177">
        <w:rPr>
          <w:rFonts w:ascii="Arial" w:hAnsi="Arial" w:cs="Arial"/>
          <w:bCs/>
          <w:color w:val="auto"/>
          <w:sz w:val="22"/>
          <w:szCs w:val="22"/>
        </w:rPr>
        <w:t>lub</w:t>
      </w:r>
    </w:p>
    <w:p w14:paraId="7C0A0536" w14:textId="77777777" w:rsidR="008E742C" w:rsidRPr="008A6177" w:rsidRDefault="008E742C" w:rsidP="008E742C">
      <w:pPr>
        <w:pStyle w:val="Default"/>
        <w:ind w:left="426"/>
        <w:jc w:val="both"/>
        <w:rPr>
          <w:rFonts w:ascii="Arial" w:hAnsi="Arial" w:cs="Arial"/>
          <w:bCs/>
          <w:color w:val="auto"/>
          <w:sz w:val="22"/>
          <w:szCs w:val="22"/>
        </w:rPr>
      </w:pPr>
      <w:r w:rsidRPr="008A6177">
        <w:rPr>
          <w:rFonts w:ascii="Arial" w:hAnsi="Arial" w:cs="Arial"/>
          <w:bCs/>
          <w:color w:val="auto"/>
          <w:sz w:val="22"/>
          <w:szCs w:val="22"/>
        </w:rPr>
        <w:t xml:space="preserve">z przyczyn technicznych lub gospodarczych oddzielenie zamówienia dodatkowego od zamówienia podstawowego wymagałoby poniesienia niewspółmiernie wysokich kosztów </w:t>
      </w:r>
    </w:p>
    <w:p w14:paraId="2776E7D9" w14:textId="77777777" w:rsidR="008E742C" w:rsidRPr="008A6177" w:rsidRDefault="008E742C" w:rsidP="008E742C">
      <w:pPr>
        <w:pStyle w:val="Default"/>
        <w:ind w:left="426" w:firstLine="228"/>
        <w:jc w:val="both"/>
        <w:rPr>
          <w:rFonts w:ascii="Arial" w:hAnsi="Arial" w:cs="Arial"/>
          <w:bCs/>
          <w:color w:val="auto"/>
          <w:sz w:val="22"/>
          <w:szCs w:val="22"/>
        </w:rPr>
      </w:pPr>
      <w:r w:rsidRPr="008A6177">
        <w:rPr>
          <w:rFonts w:ascii="Arial" w:hAnsi="Arial" w:cs="Arial"/>
          <w:bCs/>
          <w:color w:val="auto"/>
          <w:sz w:val="22"/>
          <w:szCs w:val="22"/>
        </w:rPr>
        <w:t xml:space="preserve">lub </w:t>
      </w:r>
    </w:p>
    <w:p w14:paraId="17A933CB" w14:textId="77777777" w:rsidR="008E742C" w:rsidRPr="008A6177" w:rsidRDefault="008E742C" w:rsidP="008E742C">
      <w:pPr>
        <w:pStyle w:val="Default"/>
        <w:ind w:left="426"/>
        <w:jc w:val="both"/>
        <w:rPr>
          <w:rFonts w:ascii="Arial" w:hAnsi="Arial" w:cs="Arial"/>
          <w:bCs/>
          <w:color w:val="auto"/>
          <w:sz w:val="22"/>
          <w:szCs w:val="22"/>
        </w:rPr>
      </w:pPr>
      <w:r w:rsidRPr="008A6177">
        <w:rPr>
          <w:rFonts w:ascii="Arial" w:hAnsi="Arial" w:cs="Arial"/>
          <w:bCs/>
          <w:color w:val="auto"/>
          <w:sz w:val="22"/>
          <w:szCs w:val="22"/>
        </w:rPr>
        <w:t>wykonanie zamówienia podstawowego jest uzależnione od wykonania zamówienia dodatkowego.</w:t>
      </w:r>
    </w:p>
    <w:p w14:paraId="5134C2EB" w14:textId="77777777" w:rsidR="008E742C" w:rsidRPr="008A6177" w:rsidRDefault="008E742C" w:rsidP="008E742C">
      <w:pPr>
        <w:pStyle w:val="Default"/>
        <w:ind w:left="480"/>
        <w:jc w:val="both"/>
        <w:rPr>
          <w:rFonts w:ascii="Arial" w:hAnsi="Arial" w:cs="Arial"/>
          <w:bCs/>
          <w:color w:val="auto"/>
          <w:sz w:val="22"/>
          <w:szCs w:val="22"/>
        </w:rPr>
      </w:pPr>
    </w:p>
    <w:p w14:paraId="13C290C1" w14:textId="3F39FA20" w:rsidR="008E742C" w:rsidRPr="008A6177" w:rsidRDefault="008E742C" w:rsidP="008E742C">
      <w:pPr>
        <w:ind w:left="426"/>
        <w:jc w:val="both"/>
      </w:pPr>
      <w:r w:rsidRPr="008A6177">
        <w:rPr>
          <w:bCs/>
          <w:lang w:eastAsia="ar-SA"/>
        </w:rPr>
        <w:t>W przypadku udzielenia zamówień</w:t>
      </w:r>
      <w:r w:rsidR="006325AB" w:rsidRPr="008A6177">
        <w:rPr>
          <w:bCs/>
          <w:lang w:eastAsia="ar-SA"/>
        </w:rPr>
        <w:t xml:space="preserve"> dodatkowych </w:t>
      </w:r>
      <w:r w:rsidRPr="008A6177">
        <w:rPr>
          <w:bCs/>
          <w:lang w:eastAsia="ar-SA"/>
        </w:rPr>
        <w:t>wynagrodzenie Wykonawcy zostanie ustalone w oparciu o negocjacje stron</w:t>
      </w:r>
      <w:r w:rsidRPr="008A6177">
        <w:rPr>
          <w:bCs/>
        </w:rPr>
        <w:t>.</w:t>
      </w:r>
    </w:p>
    <w:p w14:paraId="29F7B0F9" w14:textId="77777777" w:rsidR="008E742C" w:rsidRPr="008A6177" w:rsidRDefault="008E742C" w:rsidP="008E742C">
      <w:pPr>
        <w:pStyle w:val="Akapitzlist"/>
        <w:spacing w:after="23"/>
        <w:jc w:val="both"/>
        <w:rPr>
          <w:rFonts w:ascii="Arial" w:hAnsi="Arial" w:cs="Arial"/>
          <w:sz w:val="22"/>
          <w:szCs w:val="22"/>
        </w:rPr>
      </w:pPr>
    </w:p>
    <w:p w14:paraId="1F7B8E63" w14:textId="047784AE" w:rsidR="00FF0B3F" w:rsidRPr="008A6177" w:rsidRDefault="00FF0B3F" w:rsidP="00290A71">
      <w:pPr>
        <w:pStyle w:val="Nagwek1"/>
        <w:widowControl w:val="0"/>
        <w:numPr>
          <w:ilvl w:val="0"/>
          <w:numId w:val="39"/>
        </w:numPr>
        <w:suppressAutoHyphens/>
        <w:spacing w:before="0" w:after="120"/>
        <w:ind w:left="482" w:hanging="482"/>
        <w:jc w:val="both"/>
        <w:rPr>
          <w:rFonts w:cs="Arial"/>
          <w:sz w:val="22"/>
          <w:szCs w:val="22"/>
        </w:rPr>
      </w:pPr>
      <w:r w:rsidRPr="008A6177">
        <w:rPr>
          <w:rFonts w:cs="Arial"/>
          <w:sz w:val="22"/>
          <w:szCs w:val="22"/>
        </w:rPr>
        <w:t>Obowiązki informacyjne związane z przetwarzaniem danych osobowych.</w:t>
      </w:r>
    </w:p>
    <w:p w14:paraId="62123E02" w14:textId="5B873A84" w:rsidR="00FF0B3F" w:rsidRPr="008A6177" w:rsidRDefault="00FF0B3F" w:rsidP="00EB5348">
      <w:pPr>
        <w:jc w:val="both"/>
        <w:rPr>
          <w:rFonts w:eastAsia="Calibri"/>
        </w:rPr>
      </w:pPr>
      <w:r w:rsidRPr="008A6177">
        <w:rPr>
          <w:rFonts w:eastAsia="Calibri"/>
        </w:rPr>
        <w:t xml:space="preserve">Zamawiający oświadcza, że w związku z wejściem w życie z dniem 25 maja 2018 roku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Dziennik Urzędowy UE L 119, zwane w dalszej części </w:t>
      </w:r>
      <w:r w:rsidR="00E153F7" w:rsidRPr="008A6177">
        <w:rPr>
          <w:rFonts w:eastAsia="Calibri"/>
        </w:rPr>
        <w:t>SIWZ</w:t>
      </w:r>
      <w:r w:rsidRPr="008A6177">
        <w:rPr>
          <w:rFonts w:eastAsia="Calibri"/>
        </w:rPr>
        <w:t xml:space="preserve"> RODO) Zakład Wodociągów i Kanalizacji Sp. z o.o. w Świnoujściu zapewniał będzie określone w tych przepisach standardy ochrony i właściwego postępowania z danymi osobowymi.</w:t>
      </w:r>
    </w:p>
    <w:p w14:paraId="70E1CEF4" w14:textId="77777777" w:rsidR="00FF0B3F" w:rsidRPr="008A6177" w:rsidRDefault="00FF0B3F" w:rsidP="00EB5348">
      <w:pPr>
        <w:spacing w:after="120"/>
        <w:jc w:val="both"/>
        <w:rPr>
          <w:rFonts w:eastAsia="Calibri"/>
        </w:rPr>
      </w:pPr>
      <w:r w:rsidRPr="008A6177">
        <w:rPr>
          <w:rFonts w:eastAsia="Calibri"/>
        </w:rPr>
        <w:t xml:space="preserve">Zgodnie z art. 13 ust. 1 i 2 RODO Zamawiający informuje, że: </w:t>
      </w:r>
    </w:p>
    <w:p w14:paraId="21CD6CFD" w14:textId="77777777" w:rsidR="00FF0B3F" w:rsidRPr="008A6177" w:rsidRDefault="00FF0B3F" w:rsidP="00290A71">
      <w:pPr>
        <w:numPr>
          <w:ilvl w:val="0"/>
          <w:numId w:val="4"/>
        </w:numPr>
        <w:spacing w:after="120" w:line="240" w:lineRule="auto"/>
        <w:ind w:left="714" w:hanging="357"/>
        <w:jc w:val="both"/>
        <w:rPr>
          <w:rFonts w:eastAsia="Calibri"/>
        </w:rPr>
      </w:pPr>
      <w:r w:rsidRPr="008A6177">
        <w:rPr>
          <w:rFonts w:eastAsia="Calibri"/>
        </w:rPr>
        <w:t>Zakład Wodociągów i Kanalizacji Sp. z o.o. – siedziba: 72-600 Świnoujście, ul. Kołłątaja 4 jest Administratorem Danych Osobowych;</w:t>
      </w:r>
    </w:p>
    <w:p w14:paraId="60DAF39C" w14:textId="77777777" w:rsidR="00FF0B3F" w:rsidRPr="008A6177" w:rsidRDefault="00FF0B3F" w:rsidP="00290A71">
      <w:pPr>
        <w:numPr>
          <w:ilvl w:val="0"/>
          <w:numId w:val="4"/>
        </w:numPr>
        <w:spacing w:after="120" w:line="240" w:lineRule="auto"/>
        <w:ind w:left="714" w:hanging="357"/>
        <w:jc w:val="both"/>
        <w:rPr>
          <w:rFonts w:eastAsia="Calibri"/>
        </w:rPr>
      </w:pPr>
      <w:r w:rsidRPr="008A6177">
        <w:rPr>
          <w:rFonts w:eastAsia="Calibri"/>
        </w:rPr>
        <w:t>pozyskane dane osobowe będą przetwarzane przez ZWiK Spółka z o.o. w Świnoujściu, jako Administratora Danych w celu związanym z realizacją niniejszego zamówienia;</w:t>
      </w:r>
    </w:p>
    <w:p w14:paraId="4AC08F5F" w14:textId="77777777" w:rsidR="00FF0B3F" w:rsidRPr="008A6177" w:rsidRDefault="00FF0B3F" w:rsidP="00290A71">
      <w:pPr>
        <w:numPr>
          <w:ilvl w:val="0"/>
          <w:numId w:val="4"/>
        </w:numPr>
        <w:spacing w:after="120" w:line="240" w:lineRule="auto"/>
        <w:ind w:left="714" w:hanging="357"/>
        <w:jc w:val="both"/>
        <w:rPr>
          <w:rFonts w:eastAsia="Calibri"/>
        </w:rPr>
      </w:pPr>
      <w:r w:rsidRPr="008A6177">
        <w:rPr>
          <w:rFonts w:eastAsia="Calibri"/>
        </w:rPr>
        <w:lastRenderedPageBreak/>
        <w:t>dane osobowe będą przechowywane przez okres 4 lat od dnia zakończenia postępowania o udzielenie zamówienia, a jeżeli w wyniku postępowania zostanie zawarta umowa – do czasu przedawnienia roszczeń związanych z realizacją umowy;</w:t>
      </w:r>
    </w:p>
    <w:p w14:paraId="58491856" w14:textId="77777777" w:rsidR="00FF0B3F" w:rsidRPr="008A6177" w:rsidRDefault="00FF0B3F" w:rsidP="00290A71">
      <w:pPr>
        <w:numPr>
          <w:ilvl w:val="0"/>
          <w:numId w:val="4"/>
        </w:numPr>
        <w:spacing w:after="120" w:line="240" w:lineRule="auto"/>
        <w:ind w:left="714" w:hanging="357"/>
        <w:jc w:val="both"/>
        <w:rPr>
          <w:rFonts w:eastAsia="Calibri"/>
        </w:rPr>
      </w:pPr>
      <w:r w:rsidRPr="008A6177">
        <w:rPr>
          <w:rFonts w:eastAsia="Calibri"/>
        </w:rPr>
        <w:t>w odniesieniu do zgromadzonych danych osobowych w związku z postępowaniem, decyzje nie będą podejmowane w sposób zautomatyzowany, stosowanie do art. 22 RODO;</w:t>
      </w:r>
    </w:p>
    <w:p w14:paraId="07377981" w14:textId="77777777" w:rsidR="00FF0B3F" w:rsidRPr="008A6177" w:rsidRDefault="00FF0B3F" w:rsidP="00290A71">
      <w:pPr>
        <w:numPr>
          <w:ilvl w:val="0"/>
          <w:numId w:val="4"/>
        </w:numPr>
        <w:spacing w:after="120" w:line="240" w:lineRule="auto"/>
        <w:ind w:left="714" w:hanging="357"/>
        <w:jc w:val="both"/>
        <w:rPr>
          <w:rFonts w:eastAsia="Calibri"/>
        </w:rPr>
      </w:pPr>
      <w:r w:rsidRPr="008A6177">
        <w:rPr>
          <w:rFonts w:eastAsia="Calibri"/>
        </w:rPr>
        <w:t>Zamawiający z dniem 25 maja 2018 r. wyznaczył Inspektora Ochrony Danych, z którym skontaktować można się:</w:t>
      </w:r>
    </w:p>
    <w:p w14:paraId="763D10AB" w14:textId="77777777" w:rsidR="00FF0B3F" w:rsidRPr="008A6177" w:rsidRDefault="00FF0B3F" w:rsidP="00290A71">
      <w:pPr>
        <w:numPr>
          <w:ilvl w:val="0"/>
          <w:numId w:val="5"/>
        </w:numPr>
        <w:spacing w:line="240" w:lineRule="auto"/>
        <w:contextualSpacing/>
        <w:jc w:val="both"/>
        <w:rPr>
          <w:rFonts w:eastAsia="Calibri"/>
        </w:rPr>
      </w:pPr>
      <w:r w:rsidRPr="008A6177">
        <w:rPr>
          <w:rFonts w:eastAsia="Calibri"/>
        </w:rPr>
        <w:t xml:space="preserve">telefonicznie: nr (91) 321-45-31 / 321-42-86 / 321-35-24 </w:t>
      </w:r>
    </w:p>
    <w:p w14:paraId="1FB562EA" w14:textId="77777777" w:rsidR="00FF0B3F" w:rsidRPr="008A6177" w:rsidRDefault="00FF0B3F" w:rsidP="00290A71">
      <w:pPr>
        <w:numPr>
          <w:ilvl w:val="0"/>
          <w:numId w:val="5"/>
        </w:numPr>
        <w:spacing w:line="240" w:lineRule="auto"/>
        <w:contextualSpacing/>
        <w:jc w:val="both"/>
        <w:rPr>
          <w:rFonts w:eastAsia="Calibri"/>
        </w:rPr>
      </w:pPr>
      <w:r w:rsidRPr="008A6177">
        <w:rPr>
          <w:rFonts w:eastAsia="Calibri"/>
        </w:rPr>
        <w:t>pocztą tradycyjną: na adres 72-600 Świnoujście, ul. Kołłątaja 4</w:t>
      </w:r>
    </w:p>
    <w:p w14:paraId="0CA068FA" w14:textId="77777777" w:rsidR="00FF0B3F" w:rsidRPr="008A6177" w:rsidRDefault="00FF0B3F" w:rsidP="00290A71">
      <w:pPr>
        <w:numPr>
          <w:ilvl w:val="0"/>
          <w:numId w:val="5"/>
        </w:numPr>
        <w:spacing w:line="240" w:lineRule="auto"/>
        <w:contextualSpacing/>
        <w:jc w:val="both"/>
        <w:rPr>
          <w:rFonts w:eastAsia="Calibri"/>
        </w:rPr>
      </w:pPr>
      <w:r w:rsidRPr="008A6177">
        <w:rPr>
          <w:rFonts w:eastAsia="Calibri"/>
        </w:rPr>
        <w:t xml:space="preserve">pocztą elektroniczną: na adres e-mail </w:t>
      </w:r>
      <w:hyperlink r:id="rId20" w:history="1">
        <w:r w:rsidRPr="008A6177">
          <w:rPr>
            <w:rFonts w:eastAsia="Calibri"/>
            <w:u w:val="single"/>
          </w:rPr>
          <w:t>zwik@zwik.fn.pl</w:t>
        </w:r>
      </w:hyperlink>
      <w:r w:rsidRPr="008A6177">
        <w:rPr>
          <w:rFonts w:eastAsia="Calibri"/>
          <w:u w:val="single"/>
        </w:rPr>
        <w:t xml:space="preserve">; </w:t>
      </w:r>
      <w:hyperlink r:id="rId21" w:history="1">
        <w:r w:rsidRPr="008A6177">
          <w:rPr>
            <w:rStyle w:val="Hipercze"/>
            <w:rFonts w:eastAsia="Calibri"/>
            <w:color w:val="auto"/>
          </w:rPr>
          <w:t>iod@zwik.fn.pl</w:t>
        </w:r>
      </w:hyperlink>
      <w:r w:rsidRPr="008A6177">
        <w:rPr>
          <w:rFonts w:eastAsia="Calibri"/>
          <w:u w:val="single"/>
        </w:rPr>
        <w:t xml:space="preserve"> </w:t>
      </w:r>
    </w:p>
    <w:p w14:paraId="00E7FA9E" w14:textId="77777777" w:rsidR="00FF0B3F" w:rsidRPr="008A6177" w:rsidRDefault="00FF0B3F" w:rsidP="00290A71">
      <w:pPr>
        <w:numPr>
          <w:ilvl w:val="0"/>
          <w:numId w:val="5"/>
        </w:numPr>
        <w:spacing w:line="240" w:lineRule="auto"/>
        <w:contextualSpacing/>
        <w:jc w:val="both"/>
        <w:rPr>
          <w:rFonts w:eastAsia="Calibri"/>
        </w:rPr>
      </w:pPr>
      <w:r w:rsidRPr="008A6177">
        <w:rPr>
          <w:rFonts w:eastAsia="Calibri"/>
        </w:rPr>
        <w:t>osobiście: w siedzibie Spółki w Świnoujściu przy ul. Kołłątaja 4.</w:t>
      </w:r>
    </w:p>
    <w:p w14:paraId="5E8630ED" w14:textId="77777777" w:rsidR="00FF0B3F" w:rsidRPr="008A6177" w:rsidRDefault="00FF0B3F" w:rsidP="00290A71">
      <w:pPr>
        <w:numPr>
          <w:ilvl w:val="0"/>
          <w:numId w:val="4"/>
        </w:numPr>
        <w:spacing w:before="120" w:after="120" w:line="240" w:lineRule="auto"/>
        <w:ind w:left="714" w:hanging="357"/>
        <w:jc w:val="both"/>
        <w:rPr>
          <w:rFonts w:eastAsia="Calibri"/>
        </w:rPr>
      </w:pPr>
      <w:r w:rsidRPr="008A6177">
        <w:rPr>
          <w:rFonts w:eastAsia="Calibri"/>
        </w:rPr>
        <w:t>posiada Pani/Pan:</w:t>
      </w:r>
    </w:p>
    <w:p w14:paraId="5D0FD069" w14:textId="77777777" w:rsidR="00FF0B3F" w:rsidRPr="008A6177" w:rsidRDefault="00FF0B3F" w:rsidP="00290A71">
      <w:pPr>
        <w:numPr>
          <w:ilvl w:val="0"/>
          <w:numId w:val="6"/>
        </w:numPr>
        <w:spacing w:line="240" w:lineRule="auto"/>
        <w:contextualSpacing/>
        <w:jc w:val="both"/>
        <w:rPr>
          <w:rFonts w:eastAsia="Calibri"/>
        </w:rPr>
      </w:pPr>
      <w:r w:rsidRPr="008A6177">
        <w:rPr>
          <w:rFonts w:eastAsia="Calibri"/>
        </w:rPr>
        <w:t>na podstawie art. 15 RODO prawo dostępu do danych osobowych Pani/Pana dotyczących;</w:t>
      </w:r>
    </w:p>
    <w:p w14:paraId="42BB290E" w14:textId="77777777" w:rsidR="00FF0B3F" w:rsidRPr="008A6177" w:rsidRDefault="00FF0B3F" w:rsidP="00290A71">
      <w:pPr>
        <w:numPr>
          <w:ilvl w:val="0"/>
          <w:numId w:val="6"/>
        </w:numPr>
        <w:spacing w:line="240" w:lineRule="auto"/>
        <w:contextualSpacing/>
        <w:jc w:val="both"/>
        <w:rPr>
          <w:rFonts w:eastAsia="Calibri"/>
        </w:rPr>
      </w:pPr>
      <w:r w:rsidRPr="008A6177">
        <w:rPr>
          <w:rFonts w:eastAsia="Calibri"/>
        </w:rPr>
        <w:t>na podstawie art. 16 RODO prawo do sprostowania Pani/Pana danych osobowych*;</w:t>
      </w:r>
    </w:p>
    <w:p w14:paraId="2122E0EB" w14:textId="77777777" w:rsidR="00FF0B3F" w:rsidRPr="008A6177" w:rsidRDefault="00FF0B3F" w:rsidP="00290A71">
      <w:pPr>
        <w:numPr>
          <w:ilvl w:val="0"/>
          <w:numId w:val="6"/>
        </w:numPr>
        <w:spacing w:line="240" w:lineRule="auto"/>
        <w:contextualSpacing/>
        <w:jc w:val="both"/>
        <w:rPr>
          <w:rFonts w:eastAsia="Calibri"/>
        </w:rPr>
      </w:pPr>
      <w:r w:rsidRPr="008A6177">
        <w:rPr>
          <w:rFonts w:eastAsia="Calibri"/>
        </w:rPr>
        <w:t xml:space="preserve">na podstawie art. 18 RODO prawo żądania od administratora ograniczenia przetwarzania danych osobowych z zastrzeżeniem przypadków, o których mowa w art. 18 ust. 2 RODO**;  </w:t>
      </w:r>
    </w:p>
    <w:p w14:paraId="521B6140" w14:textId="77777777" w:rsidR="00FF0B3F" w:rsidRPr="008A6177" w:rsidRDefault="00FF0B3F" w:rsidP="00290A71">
      <w:pPr>
        <w:numPr>
          <w:ilvl w:val="0"/>
          <w:numId w:val="6"/>
        </w:numPr>
        <w:spacing w:line="240" w:lineRule="auto"/>
        <w:contextualSpacing/>
        <w:jc w:val="both"/>
        <w:rPr>
          <w:rFonts w:eastAsia="Calibri"/>
        </w:rPr>
      </w:pPr>
      <w:r w:rsidRPr="008A6177">
        <w:rPr>
          <w:rFonts w:eastAsia="Calibri"/>
        </w:rPr>
        <w:t>prawo do wniesienia skargi do Prezesa Urzędu Ochrony Danych Osobowych, gdy uzna Pani/Pan, że przetwarzanie danych osobowych Pani/Pana dotyczących narusza przepisy RODO.</w:t>
      </w:r>
    </w:p>
    <w:p w14:paraId="7F6EB1D5" w14:textId="77777777" w:rsidR="00FF0B3F" w:rsidRPr="008A6177" w:rsidRDefault="00FF0B3F" w:rsidP="00290A71">
      <w:pPr>
        <w:numPr>
          <w:ilvl w:val="0"/>
          <w:numId w:val="4"/>
        </w:numPr>
        <w:spacing w:before="120" w:after="120" w:line="240" w:lineRule="auto"/>
        <w:ind w:left="714" w:hanging="357"/>
        <w:jc w:val="both"/>
        <w:rPr>
          <w:rFonts w:eastAsia="Calibri"/>
        </w:rPr>
      </w:pPr>
      <w:r w:rsidRPr="008A6177">
        <w:rPr>
          <w:rFonts w:eastAsia="Calibri"/>
        </w:rPr>
        <w:t>nie przysługuje Pani/Panu:</w:t>
      </w:r>
    </w:p>
    <w:p w14:paraId="54A9338F" w14:textId="77777777" w:rsidR="00FF0B3F" w:rsidRPr="008A6177" w:rsidRDefault="00FF0B3F" w:rsidP="00290A71">
      <w:pPr>
        <w:numPr>
          <w:ilvl w:val="0"/>
          <w:numId w:val="7"/>
        </w:numPr>
        <w:spacing w:line="240" w:lineRule="auto"/>
        <w:contextualSpacing/>
        <w:jc w:val="both"/>
        <w:rPr>
          <w:rFonts w:eastAsia="Calibri"/>
        </w:rPr>
      </w:pPr>
      <w:r w:rsidRPr="008A6177">
        <w:rPr>
          <w:rFonts w:eastAsia="Calibri"/>
        </w:rPr>
        <w:t>w związku z art. 17 ust. 3 lit. b, d lub e RODO prawo do usunięcia danych osobowych;</w:t>
      </w:r>
    </w:p>
    <w:p w14:paraId="7A2BE676" w14:textId="77777777" w:rsidR="00FF0B3F" w:rsidRPr="008A6177" w:rsidRDefault="00FF0B3F" w:rsidP="00290A71">
      <w:pPr>
        <w:numPr>
          <w:ilvl w:val="0"/>
          <w:numId w:val="7"/>
        </w:numPr>
        <w:spacing w:line="240" w:lineRule="auto"/>
        <w:contextualSpacing/>
        <w:jc w:val="both"/>
        <w:rPr>
          <w:rFonts w:eastAsia="Calibri"/>
        </w:rPr>
      </w:pPr>
      <w:r w:rsidRPr="008A6177">
        <w:rPr>
          <w:rFonts w:eastAsia="Calibri"/>
        </w:rPr>
        <w:t>prawo do przenoszenia danych osobowych, o którym mowa w art. 20 RODO;</w:t>
      </w:r>
    </w:p>
    <w:p w14:paraId="01354431" w14:textId="77777777" w:rsidR="00FF0B3F" w:rsidRPr="008A6177" w:rsidRDefault="00FF0B3F" w:rsidP="00290A71">
      <w:pPr>
        <w:numPr>
          <w:ilvl w:val="0"/>
          <w:numId w:val="7"/>
        </w:numPr>
        <w:spacing w:line="240" w:lineRule="auto"/>
        <w:contextualSpacing/>
        <w:jc w:val="both"/>
        <w:rPr>
          <w:rFonts w:eastAsia="Calibri"/>
        </w:rPr>
      </w:pPr>
      <w:r w:rsidRPr="008A6177">
        <w:rPr>
          <w:rFonts w:eastAsia="Calibri"/>
        </w:rPr>
        <w:t>na podstawie art. 21 RODO prawo sprzeciwu, wobec przetwarzania danych osobowych, gdyż podstawą prawną przetwarzania Pani/Pana danych osobowych jest art. 6 ust. 1 lit. c RODO.</w:t>
      </w:r>
    </w:p>
    <w:p w14:paraId="7385C112" w14:textId="77777777" w:rsidR="00FF0B3F" w:rsidRPr="008A6177" w:rsidRDefault="00FF0B3F" w:rsidP="00FF0B3F">
      <w:pPr>
        <w:jc w:val="both"/>
        <w:rPr>
          <w:sz w:val="20"/>
          <w:szCs w:val="20"/>
        </w:rPr>
      </w:pPr>
    </w:p>
    <w:p w14:paraId="6D4CD55C" w14:textId="77777777" w:rsidR="00FF0B3F" w:rsidRPr="008A6177" w:rsidRDefault="00FF0B3F" w:rsidP="00FF0B3F">
      <w:pPr>
        <w:jc w:val="both"/>
        <w:rPr>
          <w:sz w:val="16"/>
          <w:szCs w:val="16"/>
        </w:rPr>
      </w:pPr>
      <w:r w:rsidRPr="008A6177">
        <w:rPr>
          <w:sz w:val="16"/>
          <w:szCs w:val="16"/>
        </w:rPr>
        <w:t>*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37A21F89" w14:textId="77777777" w:rsidR="00FF0B3F" w:rsidRPr="008A6177" w:rsidRDefault="00FF0B3F" w:rsidP="00FF0B3F">
      <w:pPr>
        <w:jc w:val="both"/>
        <w:rPr>
          <w:sz w:val="16"/>
          <w:szCs w:val="16"/>
        </w:rPr>
      </w:pPr>
      <w:r w:rsidRPr="008A6177">
        <w:rPr>
          <w:sz w:val="16"/>
          <w:szCs w:val="16"/>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61A0A103" w14:textId="77777777" w:rsidR="00FF0B3F" w:rsidRPr="008A6177" w:rsidRDefault="00FF0B3F" w:rsidP="00FF0B3F">
      <w:pPr>
        <w:rPr>
          <w:b/>
          <w:sz w:val="16"/>
          <w:szCs w:val="16"/>
        </w:rPr>
      </w:pPr>
    </w:p>
    <w:p w14:paraId="1A14A9DF" w14:textId="21D1CE29" w:rsidR="00393A1C" w:rsidRPr="008A6177" w:rsidRDefault="00393A1C" w:rsidP="00FF0B3F">
      <w:pPr>
        <w:jc w:val="both"/>
        <w:rPr>
          <w:b/>
        </w:rPr>
      </w:pPr>
    </w:p>
    <w:p w14:paraId="08DEB019" w14:textId="62166135" w:rsidR="00F22EB6" w:rsidRPr="008A6177" w:rsidRDefault="00F22EB6" w:rsidP="00FF0B3F">
      <w:pPr>
        <w:jc w:val="both"/>
        <w:rPr>
          <w:b/>
        </w:rPr>
      </w:pPr>
    </w:p>
    <w:p w14:paraId="0F9C1BF4" w14:textId="72E9101E" w:rsidR="00F22EB6" w:rsidRPr="008A6177" w:rsidRDefault="00F22EB6" w:rsidP="00FF0B3F">
      <w:pPr>
        <w:jc w:val="both"/>
        <w:rPr>
          <w:b/>
        </w:rPr>
      </w:pPr>
    </w:p>
    <w:p w14:paraId="721C3CBE" w14:textId="405329F4" w:rsidR="00F22EB6" w:rsidRPr="008A6177" w:rsidRDefault="00F22EB6" w:rsidP="00FF0B3F">
      <w:pPr>
        <w:jc w:val="both"/>
        <w:rPr>
          <w:b/>
        </w:rPr>
      </w:pPr>
    </w:p>
    <w:p w14:paraId="644874FC" w14:textId="4ABCE32E" w:rsidR="00F22EB6" w:rsidRPr="008A6177" w:rsidRDefault="00F22EB6" w:rsidP="00FF0B3F">
      <w:pPr>
        <w:jc w:val="both"/>
        <w:rPr>
          <w:b/>
        </w:rPr>
      </w:pPr>
    </w:p>
    <w:p w14:paraId="5FA2F013" w14:textId="77777777" w:rsidR="00F43686" w:rsidRPr="008A6177" w:rsidRDefault="00F43686">
      <w:pPr>
        <w:rPr>
          <w:b/>
        </w:rPr>
      </w:pPr>
      <w:r w:rsidRPr="008A6177">
        <w:rPr>
          <w:b/>
        </w:rPr>
        <w:br w:type="page"/>
      </w:r>
    </w:p>
    <w:p w14:paraId="204E614B" w14:textId="3D5421D6" w:rsidR="00AE4747" w:rsidRPr="008A6177" w:rsidRDefault="0071487B" w:rsidP="00891803">
      <w:pPr>
        <w:ind w:right="-711"/>
        <w:jc w:val="right"/>
        <w:rPr>
          <w:b/>
        </w:rPr>
      </w:pPr>
      <w:r w:rsidRPr="008A6177">
        <w:rPr>
          <w:b/>
        </w:rPr>
        <w:lastRenderedPageBreak/>
        <w:t>załącznik nr 1 do SIWZ</w:t>
      </w:r>
      <w:bookmarkStart w:id="13" w:name="_Hlk532387576"/>
      <w:bookmarkStart w:id="14" w:name="_Hlk534718204"/>
    </w:p>
    <w:p w14:paraId="0460D6B5" w14:textId="77777777" w:rsidR="00AE4747" w:rsidRPr="008A6177" w:rsidRDefault="00AE4747" w:rsidP="00AE4747">
      <w:pPr>
        <w:jc w:val="right"/>
      </w:pPr>
    </w:p>
    <w:p w14:paraId="169472FF" w14:textId="4CD28FD0" w:rsidR="0071487B" w:rsidRPr="008A6177" w:rsidRDefault="0071487B" w:rsidP="00AE4747">
      <w:pPr>
        <w:ind w:left="-851"/>
        <w:jc w:val="both"/>
      </w:pPr>
      <w:r w:rsidRPr="008A6177">
        <w:t>Zestawienie  oraz dane charakterystyczne budynków objętych kontrolą</w:t>
      </w:r>
      <w:bookmarkEnd w:id="13"/>
      <w:r w:rsidRPr="008A6177">
        <w:t xml:space="preserve">. </w:t>
      </w:r>
    </w:p>
    <w:p w14:paraId="44E40C68" w14:textId="6D97C220" w:rsidR="00FF32CF" w:rsidRPr="008A6177" w:rsidRDefault="00FF32CF" w:rsidP="00AE4747">
      <w:pPr>
        <w:ind w:left="-851"/>
        <w:jc w:val="both"/>
        <w:rPr>
          <w:noProof/>
        </w:rPr>
      </w:pPr>
    </w:p>
    <w:p w14:paraId="5C768B77" w14:textId="77777777" w:rsidR="00A7051B" w:rsidRPr="008A6177" w:rsidRDefault="00A7051B" w:rsidP="00A7051B">
      <w:pPr>
        <w:rPr>
          <w:b/>
          <w:u w:val="single"/>
        </w:rPr>
      </w:pPr>
      <w:r w:rsidRPr="008A6177">
        <w:rPr>
          <w:b/>
          <w:u w:val="single"/>
        </w:rPr>
        <w:t>Zestawienie obiektów budowlanych</w:t>
      </w:r>
    </w:p>
    <w:tbl>
      <w:tblPr>
        <w:tblW w:w="10746" w:type="dxa"/>
        <w:tblInd w:w="-861" w:type="dxa"/>
        <w:tblCellMar>
          <w:left w:w="70" w:type="dxa"/>
          <w:right w:w="70" w:type="dxa"/>
        </w:tblCellMar>
        <w:tblLook w:val="04A0" w:firstRow="1" w:lastRow="0" w:firstColumn="1" w:lastColumn="0" w:noHBand="0" w:noVBand="1"/>
      </w:tblPr>
      <w:tblGrid>
        <w:gridCol w:w="360"/>
        <w:gridCol w:w="1785"/>
        <w:gridCol w:w="1281"/>
        <w:gridCol w:w="1541"/>
        <w:gridCol w:w="1191"/>
        <w:gridCol w:w="3772"/>
        <w:gridCol w:w="816"/>
      </w:tblGrid>
      <w:tr w:rsidR="008A6177" w:rsidRPr="008A6177" w14:paraId="648AB5F8" w14:textId="77777777" w:rsidTr="004469AF">
        <w:trPr>
          <w:trHeight w:val="900"/>
        </w:trPr>
        <w:tc>
          <w:tcPr>
            <w:tcW w:w="3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AD14945" w14:textId="77777777" w:rsidR="00A7051B" w:rsidRPr="008A6177" w:rsidRDefault="00A7051B" w:rsidP="004469AF">
            <w:pPr>
              <w:spacing w:line="240" w:lineRule="auto"/>
              <w:rPr>
                <w:rFonts w:ascii="Czcionka tekstu podstawowego" w:eastAsia="Times New Roman" w:hAnsi="Czcionka tekstu podstawowego" w:cs="Times New Roman"/>
                <w:b/>
                <w:bCs/>
                <w:sz w:val="18"/>
                <w:szCs w:val="18"/>
                <w:lang w:eastAsia="pl-PL"/>
              </w:rPr>
            </w:pPr>
            <w:r w:rsidRPr="008A6177">
              <w:rPr>
                <w:rFonts w:ascii="Czcionka tekstu podstawowego" w:eastAsia="Times New Roman" w:hAnsi="Czcionka tekstu podstawowego" w:cs="Times New Roman"/>
                <w:b/>
                <w:bCs/>
                <w:sz w:val="18"/>
                <w:szCs w:val="18"/>
                <w:lang w:eastAsia="pl-PL"/>
              </w:rPr>
              <w:t>lp</w:t>
            </w:r>
          </w:p>
        </w:tc>
        <w:tc>
          <w:tcPr>
            <w:tcW w:w="1785" w:type="dxa"/>
            <w:tcBorders>
              <w:top w:val="single" w:sz="8" w:space="0" w:color="auto"/>
              <w:left w:val="nil"/>
              <w:bottom w:val="single" w:sz="8" w:space="0" w:color="auto"/>
              <w:right w:val="single" w:sz="8" w:space="0" w:color="auto"/>
            </w:tcBorders>
            <w:shd w:val="clear" w:color="auto" w:fill="auto"/>
            <w:vAlign w:val="center"/>
            <w:hideMark/>
          </w:tcPr>
          <w:p w14:paraId="59F4AB44" w14:textId="77777777" w:rsidR="00A7051B" w:rsidRPr="008A6177" w:rsidRDefault="00A7051B" w:rsidP="004469AF">
            <w:pPr>
              <w:spacing w:line="240" w:lineRule="auto"/>
              <w:rPr>
                <w:rFonts w:ascii="Calibri" w:eastAsia="Times New Roman" w:hAnsi="Calibri" w:cs="Calibri"/>
                <w:i/>
                <w:iCs/>
                <w:sz w:val="18"/>
                <w:szCs w:val="18"/>
                <w:lang w:eastAsia="pl-PL"/>
              </w:rPr>
            </w:pPr>
            <w:bookmarkStart w:id="15" w:name="RANGE!B1"/>
            <w:r w:rsidRPr="008A6177">
              <w:rPr>
                <w:rFonts w:ascii="Calibri" w:eastAsia="Times New Roman" w:hAnsi="Calibri" w:cs="Calibri"/>
                <w:i/>
                <w:iCs/>
                <w:sz w:val="18"/>
                <w:szCs w:val="18"/>
                <w:lang w:eastAsia="pl-PL"/>
              </w:rPr>
              <w:t>Nazwa obiektu:</w:t>
            </w:r>
            <w:bookmarkEnd w:id="15"/>
          </w:p>
        </w:tc>
        <w:tc>
          <w:tcPr>
            <w:tcW w:w="1281" w:type="dxa"/>
            <w:tcBorders>
              <w:top w:val="single" w:sz="8" w:space="0" w:color="auto"/>
              <w:left w:val="nil"/>
              <w:bottom w:val="single" w:sz="8" w:space="0" w:color="auto"/>
              <w:right w:val="single" w:sz="8" w:space="0" w:color="auto"/>
            </w:tcBorders>
            <w:shd w:val="clear" w:color="auto" w:fill="auto"/>
            <w:vAlign w:val="center"/>
            <w:hideMark/>
          </w:tcPr>
          <w:p w14:paraId="1A5B2952" w14:textId="77777777" w:rsidR="00A7051B" w:rsidRPr="008A6177" w:rsidRDefault="00A7051B" w:rsidP="004469AF">
            <w:pPr>
              <w:spacing w:line="240" w:lineRule="auto"/>
              <w:rPr>
                <w:rFonts w:ascii="Calibri" w:eastAsia="Times New Roman" w:hAnsi="Calibri" w:cs="Calibri"/>
                <w:i/>
                <w:iCs/>
                <w:sz w:val="18"/>
                <w:szCs w:val="18"/>
                <w:lang w:eastAsia="pl-PL"/>
              </w:rPr>
            </w:pPr>
            <w:r w:rsidRPr="008A6177">
              <w:rPr>
                <w:rFonts w:ascii="Calibri" w:eastAsia="Times New Roman" w:hAnsi="Calibri" w:cs="Calibri"/>
                <w:i/>
                <w:iCs/>
                <w:sz w:val="18"/>
                <w:szCs w:val="18"/>
                <w:lang w:eastAsia="pl-PL"/>
              </w:rPr>
              <w:t>Adres:</w:t>
            </w:r>
          </w:p>
        </w:tc>
        <w:tc>
          <w:tcPr>
            <w:tcW w:w="1541" w:type="dxa"/>
            <w:tcBorders>
              <w:top w:val="single" w:sz="8" w:space="0" w:color="auto"/>
              <w:left w:val="nil"/>
              <w:bottom w:val="single" w:sz="8" w:space="0" w:color="auto"/>
              <w:right w:val="single" w:sz="8" w:space="0" w:color="auto"/>
            </w:tcBorders>
            <w:shd w:val="clear" w:color="auto" w:fill="auto"/>
            <w:vAlign w:val="center"/>
            <w:hideMark/>
          </w:tcPr>
          <w:p w14:paraId="364CEB8F" w14:textId="77777777" w:rsidR="00A7051B" w:rsidRPr="008A6177" w:rsidRDefault="00A7051B" w:rsidP="004469AF">
            <w:pPr>
              <w:spacing w:line="240" w:lineRule="auto"/>
              <w:rPr>
                <w:rFonts w:ascii="Calibri" w:eastAsia="Times New Roman" w:hAnsi="Calibri" w:cs="Calibri"/>
                <w:i/>
                <w:iCs/>
                <w:sz w:val="18"/>
                <w:szCs w:val="18"/>
                <w:lang w:eastAsia="pl-PL"/>
              </w:rPr>
            </w:pPr>
            <w:r w:rsidRPr="008A6177">
              <w:rPr>
                <w:rFonts w:ascii="Calibri" w:eastAsia="Times New Roman" w:hAnsi="Calibri" w:cs="Calibri"/>
                <w:i/>
                <w:iCs/>
                <w:sz w:val="18"/>
                <w:szCs w:val="18"/>
                <w:lang w:eastAsia="pl-PL"/>
              </w:rPr>
              <w:t>Funkcja obiektu:</w:t>
            </w:r>
          </w:p>
        </w:tc>
        <w:tc>
          <w:tcPr>
            <w:tcW w:w="1191" w:type="dxa"/>
            <w:tcBorders>
              <w:top w:val="single" w:sz="8" w:space="0" w:color="auto"/>
              <w:left w:val="nil"/>
              <w:bottom w:val="single" w:sz="8" w:space="0" w:color="auto"/>
              <w:right w:val="single" w:sz="8" w:space="0" w:color="auto"/>
            </w:tcBorders>
            <w:shd w:val="clear" w:color="auto" w:fill="auto"/>
            <w:vAlign w:val="center"/>
            <w:hideMark/>
          </w:tcPr>
          <w:p w14:paraId="3FF58C57" w14:textId="77777777" w:rsidR="00A7051B" w:rsidRPr="008A6177" w:rsidRDefault="00A7051B" w:rsidP="004469AF">
            <w:pPr>
              <w:spacing w:line="240" w:lineRule="auto"/>
              <w:rPr>
                <w:rFonts w:ascii="Calibri" w:eastAsia="Times New Roman" w:hAnsi="Calibri" w:cs="Calibri"/>
                <w:i/>
                <w:iCs/>
                <w:sz w:val="18"/>
                <w:szCs w:val="18"/>
                <w:lang w:eastAsia="pl-PL"/>
              </w:rPr>
            </w:pPr>
            <w:r w:rsidRPr="008A6177">
              <w:rPr>
                <w:rFonts w:ascii="Calibri" w:eastAsia="Times New Roman" w:hAnsi="Calibri" w:cs="Calibri"/>
                <w:i/>
                <w:iCs/>
                <w:sz w:val="18"/>
                <w:szCs w:val="18"/>
                <w:lang w:eastAsia="pl-PL"/>
              </w:rPr>
              <w:t>Powierzchnia zabudowy:</w:t>
            </w:r>
          </w:p>
        </w:tc>
        <w:tc>
          <w:tcPr>
            <w:tcW w:w="3772" w:type="dxa"/>
            <w:tcBorders>
              <w:top w:val="single" w:sz="8" w:space="0" w:color="auto"/>
              <w:left w:val="nil"/>
              <w:bottom w:val="single" w:sz="8" w:space="0" w:color="auto"/>
              <w:right w:val="single" w:sz="8" w:space="0" w:color="auto"/>
            </w:tcBorders>
            <w:shd w:val="clear" w:color="auto" w:fill="auto"/>
            <w:vAlign w:val="center"/>
            <w:hideMark/>
          </w:tcPr>
          <w:p w14:paraId="4A15B2B5" w14:textId="77777777" w:rsidR="00A7051B" w:rsidRPr="008A6177" w:rsidRDefault="00A7051B" w:rsidP="004469AF">
            <w:pPr>
              <w:spacing w:line="240" w:lineRule="auto"/>
              <w:rPr>
                <w:rFonts w:ascii="Calibri" w:eastAsia="Times New Roman" w:hAnsi="Calibri" w:cs="Calibri"/>
                <w:i/>
                <w:iCs/>
                <w:sz w:val="18"/>
                <w:szCs w:val="18"/>
                <w:lang w:eastAsia="pl-PL"/>
              </w:rPr>
            </w:pPr>
            <w:r w:rsidRPr="008A6177">
              <w:rPr>
                <w:rFonts w:ascii="Calibri" w:eastAsia="Times New Roman" w:hAnsi="Calibri" w:cs="Calibri"/>
                <w:i/>
                <w:iCs/>
                <w:sz w:val="18"/>
                <w:szCs w:val="18"/>
                <w:lang w:eastAsia="pl-PL"/>
              </w:rPr>
              <w:t>Instalacje:</w:t>
            </w:r>
          </w:p>
        </w:tc>
        <w:tc>
          <w:tcPr>
            <w:tcW w:w="816" w:type="dxa"/>
            <w:tcBorders>
              <w:top w:val="single" w:sz="8" w:space="0" w:color="auto"/>
              <w:left w:val="nil"/>
              <w:bottom w:val="single" w:sz="8" w:space="0" w:color="auto"/>
              <w:right w:val="single" w:sz="8" w:space="0" w:color="auto"/>
            </w:tcBorders>
            <w:shd w:val="clear" w:color="auto" w:fill="auto"/>
            <w:vAlign w:val="center"/>
            <w:hideMark/>
          </w:tcPr>
          <w:p w14:paraId="3D75A012" w14:textId="77777777" w:rsidR="00A7051B" w:rsidRPr="008A6177" w:rsidRDefault="00A7051B" w:rsidP="004469AF">
            <w:pPr>
              <w:spacing w:line="240" w:lineRule="auto"/>
              <w:rPr>
                <w:rFonts w:ascii="Calibri" w:eastAsia="Times New Roman" w:hAnsi="Calibri" w:cs="Calibri"/>
                <w:i/>
                <w:iCs/>
                <w:sz w:val="18"/>
                <w:szCs w:val="18"/>
                <w:lang w:eastAsia="pl-PL"/>
              </w:rPr>
            </w:pPr>
            <w:r w:rsidRPr="008A6177">
              <w:rPr>
                <w:rFonts w:ascii="Calibri" w:eastAsia="Times New Roman" w:hAnsi="Calibri" w:cs="Calibri"/>
                <w:i/>
                <w:iCs/>
                <w:sz w:val="18"/>
                <w:szCs w:val="18"/>
                <w:lang w:eastAsia="pl-PL"/>
              </w:rPr>
              <w:t>ilość obiektów</w:t>
            </w:r>
          </w:p>
        </w:tc>
      </w:tr>
      <w:tr w:rsidR="008A6177" w:rsidRPr="008A6177" w14:paraId="4C8D740A" w14:textId="77777777" w:rsidTr="004469AF">
        <w:trPr>
          <w:trHeight w:val="900"/>
        </w:trPr>
        <w:tc>
          <w:tcPr>
            <w:tcW w:w="10746" w:type="dxa"/>
            <w:gridSpan w:val="7"/>
            <w:tcBorders>
              <w:top w:val="nil"/>
              <w:left w:val="nil"/>
              <w:bottom w:val="nil"/>
              <w:right w:val="nil"/>
            </w:tcBorders>
            <w:shd w:val="clear" w:color="auto" w:fill="auto"/>
            <w:vAlign w:val="center"/>
            <w:hideMark/>
          </w:tcPr>
          <w:p w14:paraId="3873C65B" w14:textId="2062460A" w:rsidR="00A7051B" w:rsidRPr="008A6177" w:rsidRDefault="00F43686" w:rsidP="004469AF">
            <w:pPr>
              <w:spacing w:line="240" w:lineRule="auto"/>
              <w:rPr>
                <w:rFonts w:eastAsia="Times New Roman"/>
                <w:b/>
                <w:bCs/>
                <w:sz w:val="18"/>
                <w:szCs w:val="18"/>
                <w:u w:val="single"/>
                <w:lang w:eastAsia="pl-PL"/>
              </w:rPr>
            </w:pPr>
            <w:r w:rsidRPr="008A6177">
              <w:rPr>
                <w:rFonts w:eastAsia="Times New Roman"/>
                <w:b/>
                <w:bCs/>
                <w:sz w:val="18"/>
                <w:szCs w:val="18"/>
                <w:u w:val="single"/>
                <w:lang w:eastAsia="pl-PL"/>
              </w:rPr>
              <w:t xml:space="preserve">CZĘŚĆ </w:t>
            </w:r>
            <w:r w:rsidR="008F4A2C" w:rsidRPr="008A6177">
              <w:rPr>
                <w:rFonts w:eastAsia="Times New Roman"/>
                <w:b/>
                <w:bCs/>
                <w:sz w:val="18"/>
                <w:szCs w:val="18"/>
                <w:u w:val="single"/>
                <w:lang w:eastAsia="pl-PL"/>
              </w:rPr>
              <w:t>I</w:t>
            </w:r>
            <w:r w:rsidRPr="008A6177">
              <w:rPr>
                <w:rFonts w:eastAsia="Times New Roman"/>
                <w:b/>
                <w:bCs/>
                <w:sz w:val="18"/>
                <w:szCs w:val="18"/>
                <w:u w:val="single"/>
                <w:lang w:eastAsia="pl-PL"/>
              </w:rPr>
              <w:t xml:space="preserve"> - </w:t>
            </w:r>
            <w:r w:rsidR="00A7051B" w:rsidRPr="008A6177">
              <w:rPr>
                <w:rFonts w:eastAsia="Times New Roman"/>
                <w:b/>
                <w:bCs/>
                <w:sz w:val="18"/>
                <w:szCs w:val="18"/>
                <w:u w:val="single"/>
                <w:lang w:eastAsia="pl-PL"/>
              </w:rPr>
              <w:t>WYDZIAŁ SIECI</w:t>
            </w:r>
          </w:p>
        </w:tc>
      </w:tr>
      <w:tr w:rsidR="008A6177" w:rsidRPr="008A6177" w14:paraId="05689269" w14:textId="77777777" w:rsidTr="004469AF">
        <w:trPr>
          <w:trHeight w:val="2265"/>
        </w:trPr>
        <w:tc>
          <w:tcPr>
            <w:tcW w:w="3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9A97B72" w14:textId="77777777" w:rsidR="00A7051B" w:rsidRPr="008A6177" w:rsidRDefault="00A7051B" w:rsidP="004469AF">
            <w:pPr>
              <w:spacing w:line="240" w:lineRule="auto"/>
              <w:rPr>
                <w:rFonts w:ascii="Czcionka tekstu podstawowego" w:eastAsia="Times New Roman" w:hAnsi="Czcionka tekstu podstawowego" w:cs="Times New Roman"/>
                <w:b/>
                <w:bCs/>
                <w:sz w:val="18"/>
                <w:szCs w:val="18"/>
                <w:lang w:eastAsia="pl-PL"/>
              </w:rPr>
            </w:pPr>
            <w:r w:rsidRPr="008A6177">
              <w:rPr>
                <w:rFonts w:ascii="Czcionka tekstu podstawowego" w:eastAsia="Times New Roman" w:hAnsi="Czcionka tekstu podstawowego" w:cs="Times New Roman"/>
                <w:b/>
                <w:bCs/>
                <w:sz w:val="18"/>
                <w:szCs w:val="18"/>
                <w:lang w:eastAsia="pl-PL"/>
              </w:rPr>
              <w:t>1</w:t>
            </w:r>
          </w:p>
        </w:tc>
        <w:tc>
          <w:tcPr>
            <w:tcW w:w="1785" w:type="dxa"/>
            <w:tcBorders>
              <w:top w:val="single" w:sz="8" w:space="0" w:color="auto"/>
              <w:left w:val="nil"/>
              <w:bottom w:val="single" w:sz="8" w:space="0" w:color="auto"/>
              <w:right w:val="single" w:sz="8" w:space="0" w:color="auto"/>
            </w:tcBorders>
            <w:shd w:val="clear" w:color="auto" w:fill="auto"/>
            <w:vAlign w:val="center"/>
            <w:hideMark/>
          </w:tcPr>
          <w:p w14:paraId="25F1C01F" w14:textId="77777777" w:rsidR="00A7051B" w:rsidRPr="008A6177" w:rsidRDefault="00A7051B" w:rsidP="004469AF">
            <w:pPr>
              <w:spacing w:line="240" w:lineRule="auto"/>
              <w:rPr>
                <w:rFonts w:eastAsia="Times New Roman"/>
                <w:sz w:val="18"/>
                <w:szCs w:val="18"/>
                <w:u w:val="single"/>
                <w:lang w:eastAsia="pl-PL"/>
              </w:rPr>
            </w:pPr>
            <w:r w:rsidRPr="008A6177">
              <w:rPr>
                <w:rFonts w:eastAsia="Times New Roman"/>
                <w:sz w:val="18"/>
                <w:szCs w:val="18"/>
                <w:u w:val="single"/>
                <w:lang w:eastAsia="pl-PL"/>
              </w:rPr>
              <w:t>Przepompownia PP (Budynek pomocniczy, komora ścieków z wiatą)</w:t>
            </w:r>
          </w:p>
        </w:tc>
        <w:tc>
          <w:tcPr>
            <w:tcW w:w="1281" w:type="dxa"/>
            <w:tcBorders>
              <w:top w:val="single" w:sz="4" w:space="0" w:color="auto"/>
              <w:left w:val="nil"/>
              <w:bottom w:val="single" w:sz="4" w:space="0" w:color="auto"/>
              <w:right w:val="single" w:sz="4" w:space="0" w:color="auto"/>
            </w:tcBorders>
            <w:shd w:val="clear" w:color="auto" w:fill="auto"/>
            <w:vAlign w:val="center"/>
            <w:hideMark/>
          </w:tcPr>
          <w:p w14:paraId="46643AD4"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Ul. Jana Sołtana (Euroterminal)</w:t>
            </w:r>
          </w:p>
        </w:tc>
        <w:tc>
          <w:tcPr>
            <w:tcW w:w="1541" w:type="dxa"/>
            <w:tcBorders>
              <w:top w:val="single" w:sz="4" w:space="0" w:color="auto"/>
              <w:left w:val="nil"/>
              <w:bottom w:val="single" w:sz="4" w:space="0" w:color="auto"/>
              <w:right w:val="single" w:sz="4" w:space="0" w:color="auto"/>
            </w:tcBorders>
            <w:shd w:val="clear" w:color="auto" w:fill="auto"/>
            <w:vAlign w:val="center"/>
            <w:hideMark/>
          </w:tcPr>
          <w:p w14:paraId="0E31C17E" w14:textId="77777777" w:rsidR="00A7051B" w:rsidRPr="008A6177" w:rsidRDefault="00A7051B" w:rsidP="004469AF">
            <w:pPr>
              <w:spacing w:line="240" w:lineRule="auto"/>
              <w:rPr>
                <w:rFonts w:eastAsia="Times New Roman"/>
                <w:sz w:val="18"/>
                <w:szCs w:val="18"/>
                <w:lang w:eastAsia="pl-PL"/>
              </w:rPr>
            </w:pPr>
            <w:r w:rsidRPr="008A6177">
              <w:rPr>
                <w:rFonts w:eastAsia="Times New Roman"/>
                <w:sz w:val="18"/>
                <w:szCs w:val="18"/>
                <w:lang w:eastAsia="pl-PL"/>
              </w:rPr>
              <w:t>Przepompownia ścieków PP (Budynek pomocniczy (agregat prądotwórczy i rozdzielnia),  Komora ścieków z wiatą) -Techniczna</w:t>
            </w:r>
          </w:p>
        </w:tc>
        <w:tc>
          <w:tcPr>
            <w:tcW w:w="1191" w:type="dxa"/>
            <w:tcBorders>
              <w:top w:val="single" w:sz="4" w:space="0" w:color="auto"/>
              <w:left w:val="nil"/>
              <w:bottom w:val="single" w:sz="4" w:space="0" w:color="auto"/>
              <w:right w:val="single" w:sz="4" w:space="0" w:color="auto"/>
            </w:tcBorders>
            <w:shd w:val="clear" w:color="auto" w:fill="auto"/>
            <w:vAlign w:val="center"/>
            <w:hideMark/>
          </w:tcPr>
          <w:p w14:paraId="25D8B686" w14:textId="77777777" w:rsidR="00A7051B" w:rsidRPr="008A6177" w:rsidRDefault="00A7051B" w:rsidP="004469AF">
            <w:pPr>
              <w:spacing w:line="240" w:lineRule="auto"/>
              <w:rPr>
                <w:rFonts w:eastAsia="Times New Roman"/>
                <w:sz w:val="18"/>
                <w:szCs w:val="18"/>
                <w:lang w:eastAsia="pl-PL"/>
              </w:rPr>
            </w:pPr>
            <w:r w:rsidRPr="008A6177">
              <w:rPr>
                <w:rFonts w:eastAsia="Times New Roman"/>
                <w:sz w:val="18"/>
                <w:szCs w:val="18"/>
                <w:lang w:eastAsia="pl-PL"/>
              </w:rPr>
              <w:t>75,6 m2 -Budynek pomocniczy, 43,56 m2 - Komora ścieków z wiatą</w:t>
            </w:r>
          </w:p>
        </w:tc>
        <w:tc>
          <w:tcPr>
            <w:tcW w:w="3772" w:type="dxa"/>
            <w:tcBorders>
              <w:top w:val="single" w:sz="4" w:space="0" w:color="auto"/>
              <w:left w:val="nil"/>
              <w:bottom w:val="single" w:sz="4" w:space="0" w:color="auto"/>
              <w:right w:val="single" w:sz="4" w:space="0" w:color="auto"/>
            </w:tcBorders>
            <w:shd w:val="clear" w:color="auto" w:fill="auto"/>
            <w:vAlign w:val="center"/>
            <w:hideMark/>
          </w:tcPr>
          <w:p w14:paraId="05DEEB8E"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 xml:space="preserve">Wyposażenie budynku w instalacje: </w:t>
            </w:r>
            <w:r w:rsidRPr="008A6177">
              <w:rPr>
                <w:rFonts w:eastAsia="Times New Roman"/>
                <w:sz w:val="18"/>
                <w:szCs w:val="18"/>
                <w:lang w:eastAsia="pl-PL"/>
              </w:rPr>
              <w:br/>
              <w:t>- instalacja wodno-kanalizacyjna, przepływowy podgrzewacz wody 3,5kW.</w:t>
            </w:r>
            <w:r w:rsidRPr="008A6177">
              <w:rPr>
                <w:rFonts w:eastAsia="Times New Roman"/>
                <w:sz w:val="18"/>
                <w:szCs w:val="18"/>
                <w:lang w:eastAsia="pl-PL"/>
              </w:rPr>
              <w:br/>
              <w:t xml:space="preserve">- C.O. promienniki ciepła 6szt, </w:t>
            </w:r>
            <w:r w:rsidRPr="008A6177">
              <w:rPr>
                <w:rFonts w:eastAsia="Times New Roman"/>
                <w:sz w:val="18"/>
                <w:szCs w:val="18"/>
                <w:lang w:eastAsia="pl-PL"/>
              </w:rPr>
              <w:br/>
              <w:t xml:space="preserve">- instalacja elektryczna siły  </w:t>
            </w:r>
            <w:r w:rsidRPr="008A6177">
              <w:rPr>
                <w:rFonts w:eastAsia="Times New Roman"/>
                <w:sz w:val="18"/>
                <w:szCs w:val="18"/>
                <w:lang w:eastAsia="pl-PL"/>
              </w:rPr>
              <w:br/>
              <w:t xml:space="preserve">- agregat prądotwórczy, inst. paliwowa </w:t>
            </w:r>
            <w:r w:rsidRPr="008A6177">
              <w:rPr>
                <w:rFonts w:eastAsia="Times New Roman"/>
                <w:sz w:val="18"/>
                <w:szCs w:val="18"/>
                <w:lang w:eastAsia="pl-PL"/>
              </w:rPr>
              <w:br/>
              <w:t>Instalacja telefoniczna</w:t>
            </w:r>
            <w:r w:rsidRPr="008A6177">
              <w:rPr>
                <w:rFonts w:eastAsia="Times New Roman"/>
                <w:sz w:val="18"/>
                <w:szCs w:val="18"/>
                <w:lang w:eastAsia="pl-PL"/>
              </w:rPr>
              <w:br/>
              <w:t>- wentylacja mechaniczna i grawitacyjna</w:t>
            </w:r>
            <w:r w:rsidRPr="008A6177">
              <w:rPr>
                <w:rFonts w:eastAsia="Times New Roman"/>
                <w:sz w:val="18"/>
                <w:szCs w:val="18"/>
                <w:lang w:eastAsia="pl-PL"/>
              </w:rPr>
              <w:br/>
              <w:t>Komora ścieków z wiatą – KSW – 3</w:t>
            </w:r>
            <w:r w:rsidRPr="008A6177">
              <w:rPr>
                <w:rFonts w:eastAsia="Times New Roman"/>
                <w:sz w:val="18"/>
                <w:szCs w:val="18"/>
                <w:lang w:eastAsia="pl-PL"/>
              </w:rPr>
              <w:br/>
              <w:t>1. Wyposażenie obiektu w Instalacje:</w:t>
            </w:r>
            <w:r w:rsidRPr="008A6177">
              <w:rPr>
                <w:rFonts w:eastAsia="Times New Roman"/>
                <w:sz w:val="18"/>
                <w:szCs w:val="18"/>
                <w:lang w:eastAsia="pl-PL"/>
              </w:rPr>
              <w:br/>
              <w:t>-System kanalizacji ciśnieniowej</w:t>
            </w:r>
            <w:r w:rsidRPr="008A6177">
              <w:rPr>
                <w:rFonts w:eastAsia="Times New Roman"/>
                <w:sz w:val="18"/>
                <w:szCs w:val="18"/>
                <w:lang w:eastAsia="pl-PL"/>
              </w:rPr>
              <w:br/>
              <w:t xml:space="preserve">- elektryczna, wyciągniki elektryczne linowe, 4 pompy zatapialne </w:t>
            </w:r>
            <w:r w:rsidRPr="008A6177">
              <w:rPr>
                <w:rFonts w:eastAsia="Times New Roman"/>
                <w:sz w:val="18"/>
                <w:szCs w:val="18"/>
                <w:lang w:eastAsia="pl-PL"/>
              </w:rPr>
              <w:br/>
              <w:t>- wentylacja mechaniczno-grawitacyjna</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53FF54E4" w14:textId="77777777" w:rsidR="00A7051B" w:rsidRPr="008A6177" w:rsidRDefault="00A7051B" w:rsidP="004469AF">
            <w:pPr>
              <w:spacing w:line="240" w:lineRule="auto"/>
              <w:rPr>
                <w:rFonts w:ascii="Czcionka tekstu podstawowego" w:eastAsia="Times New Roman" w:hAnsi="Czcionka tekstu podstawowego" w:cs="Times New Roman"/>
                <w:sz w:val="18"/>
                <w:szCs w:val="18"/>
                <w:lang w:eastAsia="pl-PL"/>
              </w:rPr>
            </w:pPr>
            <w:r w:rsidRPr="008A6177">
              <w:rPr>
                <w:rFonts w:ascii="Czcionka tekstu podstawowego" w:eastAsia="Times New Roman" w:hAnsi="Czcionka tekstu podstawowego" w:cs="Times New Roman"/>
                <w:sz w:val="18"/>
                <w:szCs w:val="18"/>
                <w:lang w:eastAsia="pl-PL"/>
              </w:rPr>
              <w:t>2</w:t>
            </w:r>
          </w:p>
        </w:tc>
      </w:tr>
      <w:tr w:rsidR="008A6177" w:rsidRPr="008A6177" w14:paraId="230501E4" w14:textId="77777777" w:rsidTr="004469AF">
        <w:trPr>
          <w:trHeight w:val="810"/>
        </w:trPr>
        <w:tc>
          <w:tcPr>
            <w:tcW w:w="360" w:type="dxa"/>
            <w:tcBorders>
              <w:top w:val="nil"/>
              <w:left w:val="single" w:sz="8" w:space="0" w:color="auto"/>
              <w:bottom w:val="single" w:sz="8" w:space="0" w:color="auto"/>
              <w:right w:val="single" w:sz="8" w:space="0" w:color="auto"/>
            </w:tcBorders>
            <w:shd w:val="clear" w:color="auto" w:fill="auto"/>
            <w:noWrap/>
            <w:vAlign w:val="center"/>
            <w:hideMark/>
          </w:tcPr>
          <w:p w14:paraId="17C588FC" w14:textId="77777777" w:rsidR="00A7051B" w:rsidRPr="008A6177" w:rsidRDefault="00A7051B" w:rsidP="004469AF">
            <w:pPr>
              <w:spacing w:line="240" w:lineRule="auto"/>
              <w:rPr>
                <w:rFonts w:ascii="Czcionka tekstu podstawowego" w:eastAsia="Times New Roman" w:hAnsi="Czcionka tekstu podstawowego" w:cs="Times New Roman"/>
                <w:b/>
                <w:bCs/>
                <w:sz w:val="18"/>
                <w:szCs w:val="18"/>
                <w:lang w:eastAsia="pl-PL"/>
              </w:rPr>
            </w:pPr>
            <w:r w:rsidRPr="008A6177">
              <w:rPr>
                <w:rFonts w:ascii="Czcionka tekstu podstawowego" w:eastAsia="Times New Roman" w:hAnsi="Czcionka tekstu podstawowego" w:cs="Times New Roman"/>
                <w:b/>
                <w:bCs/>
                <w:sz w:val="18"/>
                <w:szCs w:val="18"/>
                <w:lang w:eastAsia="pl-PL"/>
              </w:rPr>
              <w:t>2</w:t>
            </w:r>
          </w:p>
        </w:tc>
        <w:tc>
          <w:tcPr>
            <w:tcW w:w="1785" w:type="dxa"/>
            <w:tcBorders>
              <w:top w:val="nil"/>
              <w:left w:val="nil"/>
              <w:bottom w:val="single" w:sz="8" w:space="0" w:color="auto"/>
              <w:right w:val="single" w:sz="8" w:space="0" w:color="auto"/>
            </w:tcBorders>
            <w:shd w:val="clear" w:color="auto" w:fill="auto"/>
            <w:vAlign w:val="center"/>
            <w:hideMark/>
          </w:tcPr>
          <w:p w14:paraId="1024DFED" w14:textId="77777777" w:rsidR="00A7051B" w:rsidRPr="008A6177" w:rsidRDefault="00A7051B" w:rsidP="004469AF">
            <w:pPr>
              <w:spacing w:line="240" w:lineRule="auto"/>
              <w:rPr>
                <w:rFonts w:eastAsia="Times New Roman"/>
                <w:sz w:val="18"/>
                <w:szCs w:val="18"/>
                <w:u w:val="single"/>
                <w:lang w:eastAsia="pl-PL"/>
              </w:rPr>
            </w:pPr>
            <w:r w:rsidRPr="008A6177">
              <w:rPr>
                <w:rFonts w:eastAsia="Times New Roman"/>
                <w:sz w:val="18"/>
                <w:szCs w:val="18"/>
                <w:u w:val="single"/>
                <w:lang w:eastAsia="pl-PL"/>
              </w:rPr>
              <w:t>Przepompownia P-20</w:t>
            </w:r>
          </w:p>
        </w:tc>
        <w:tc>
          <w:tcPr>
            <w:tcW w:w="1281" w:type="dxa"/>
            <w:tcBorders>
              <w:top w:val="nil"/>
              <w:left w:val="nil"/>
              <w:bottom w:val="single" w:sz="4" w:space="0" w:color="auto"/>
              <w:right w:val="single" w:sz="4" w:space="0" w:color="auto"/>
            </w:tcBorders>
            <w:shd w:val="clear" w:color="auto" w:fill="auto"/>
            <w:vAlign w:val="center"/>
            <w:hideMark/>
          </w:tcPr>
          <w:p w14:paraId="71AF394C"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Ul. Jana Sołtana (Euroterminal)</w:t>
            </w:r>
          </w:p>
        </w:tc>
        <w:tc>
          <w:tcPr>
            <w:tcW w:w="1541" w:type="dxa"/>
            <w:tcBorders>
              <w:top w:val="nil"/>
              <w:left w:val="nil"/>
              <w:bottom w:val="single" w:sz="4" w:space="0" w:color="auto"/>
              <w:right w:val="single" w:sz="4" w:space="0" w:color="auto"/>
            </w:tcBorders>
            <w:shd w:val="clear" w:color="auto" w:fill="auto"/>
            <w:vAlign w:val="center"/>
            <w:hideMark/>
          </w:tcPr>
          <w:p w14:paraId="6A360D45" w14:textId="77777777" w:rsidR="00A7051B" w:rsidRPr="008A6177" w:rsidRDefault="00A7051B" w:rsidP="004469AF">
            <w:pPr>
              <w:spacing w:line="240" w:lineRule="auto"/>
              <w:rPr>
                <w:rFonts w:eastAsia="Times New Roman"/>
                <w:sz w:val="18"/>
                <w:szCs w:val="18"/>
                <w:lang w:eastAsia="pl-PL"/>
              </w:rPr>
            </w:pPr>
            <w:r w:rsidRPr="008A6177">
              <w:rPr>
                <w:rFonts w:eastAsia="Times New Roman"/>
                <w:sz w:val="18"/>
                <w:szCs w:val="18"/>
                <w:lang w:eastAsia="pl-PL"/>
              </w:rPr>
              <w:t>Budynek przepompowni ścieków - Techniczna</w:t>
            </w:r>
          </w:p>
        </w:tc>
        <w:tc>
          <w:tcPr>
            <w:tcW w:w="1191" w:type="dxa"/>
            <w:tcBorders>
              <w:top w:val="nil"/>
              <w:left w:val="nil"/>
              <w:bottom w:val="single" w:sz="4" w:space="0" w:color="auto"/>
              <w:right w:val="single" w:sz="4" w:space="0" w:color="auto"/>
            </w:tcBorders>
            <w:shd w:val="clear" w:color="auto" w:fill="auto"/>
            <w:vAlign w:val="center"/>
            <w:hideMark/>
          </w:tcPr>
          <w:p w14:paraId="36A8093A" w14:textId="77777777" w:rsidR="00A7051B" w:rsidRPr="008A6177" w:rsidRDefault="00A7051B" w:rsidP="004469AF">
            <w:pPr>
              <w:spacing w:line="240" w:lineRule="auto"/>
              <w:rPr>
                <w:rFonts w:eastAsia="Times New Roman"/>
                <w:sz w:val="18"/>
                <w:szCs w:val="18"/>
                <w:lang w:eastAsia="pl-PL"/>
              </w:rPr>
            </w:pPr>
            <w:r w:rsidRPr="008A6177">
              <w:rPr>
                <w:rFonts w:eastAsia="Times New Roman"/>
                <w:sz w:val="18"/>
                <w:szCs w:val="18"/>
                <w:lang w:eastAsia="pl-PL"/>
              </w:rPr>
              <w:t>38.5m2</w:t>
            </w:r>
          </w:p>
        </w:tc>
        <w:tc>
          <w:tcPr>
            <w:tcW w:w="3772" w:type="dxa"/>
            <w:tcBorders>
              <w:top w:val="nil"/>
              <w:left w:val="nil"/>
              <w:bottom w:val="single" w:sz="4" w:space="0" w:color="auto"/>
              <w:right w:val="single" w:sz="4" w:space="0" w:color="auto"/>
            </w:tcBorders>
            <w:shd w:val="clear" w:color="auto" w:fill="auto"/>
            <w:vAlign w:val="center"/>
            <w:hideMark/>
          </w:tcPr>
          <w:p w14:paraId="6776C4E5"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Instalacje wewn. bud.: - wentylacja grawitacyjna, elektryczna siły</w:t>
            </w:r>
          </w:p>
        </w:tc>
        <w:tc>
          <w:tcPr>
            <w:tcW w:w="816" w:type="dxa"/>
            <w:tcBorders>
              <w:top w:val="nil"/>
              <w:left w:val="nil"/>
              <w:bottom w:val="single" w:sz="4" w:space="0" w:color="auto"/>
              <w:right w:val="single" w:sz="4" w:space="0" w:color="auto"/>
            </w:tcBorders>
            <w:shd w:val="clear" w:color="auto" w:fill="auto"/>
            <w:noWrap/>
            <w:vAlign w:val="center"/>
            <w:hideMark/>
          </w:tcPr>
          <w:p w14:paraId="526C6254" w14:textId="77777777" w:rsidR="00A7051B" w:rsidRPr="008A6177" w:rsidRDefault="00A7051B" w:rsidP="004469AF">
            <w:pPr>
              <w:spacing w:line="240" w:lineRule="auto"/>
              <w:rPr>
                <w:rFonts w:ascii="Czcionka tekstu podstawowego" w:eastAsia="Times New Roman" w:hAnsi="Czcionka tekstu podstawowego" w:cs="Times New Roman"/>
                <w:sz w:val="18"/>
                <w:szCs w:val="18"/>
                <w:lang w:eastAsia="pl-PL"/>
              </w:rPr>
            </w:pPr>
            <w:r w:rsidRPr="008A6177">
              <w:rPr>
                <w:rFonts w:ascii="Czcionka tekstu podstawowego" w:eastAsia="Times New Roman" w:hAnsi="Czcionka tekstu podstawowego" w:cs="Times New Roman"/>
                <w:sz w:val="18"/>
                <w:szCs w:val="18"/>
                <w:lang w:eastAsia="pl-PL"/>
              </w:rPr>
              <w:t>1</w:t>
            </w:r>
          </w:p>
        </w:tc>
      </w:tr>
      <w:tr w:rsidR="008A6177" w:rsidRPr="008A6177" w14:paraId="1294A081" w14:textId="77777777" w:rsidTr="004469AF">
        <w:trPr>
          <w:trHeight w:val="630"/>
        </w:trPr>
        <w:tc>
          <w:tcPr>
            <w:tcW w:w="360" w:type="dxa"/>
            <w:tcBorders>
              <w:top w:val="nil"/>
              <w:left w:val="single" w:sz="8" w:space="0" w:color="auto"/>
              <w:bottom w:val="single" w:sz="8" w:space="0" w:color="auto"/>
              <w:right w:val="single" w:sz="8" w:space="0" w:color="auto"/>
            </w:tcBorders>
            <w:shd w:val="clear" w:color="auto" w:fill="auto"/>
            <w:noWrap/>
            <w:vAlign w:val="center"/>
            <w:hideMark/>
          </w:tcPr>
          <w:p w14:paraId="12264559" w14:textId="77777777" w:rsidR="00A7051B" w:rsidRPr="008A6177" w:rsidRDefault="00A7051B" w:rsidP="004469AF">
            <w:pPr>
              <w:spacing w:line="240" w:lineRule="auto"/>
              <w:rPr>
                <w:rFonts w:ascii="Czcionka tekstu podstawowego" w:eastAsia="Times New Roman" w:hAnsi="Czcionka tekstu podstawowego" w:cs="Times New Roman"/>
                <w:b/>
                <w:bCs/>
                <w:sz w:val="18"/>
                <w:szCs w:val="18"/>
                <w:lang w:eastAsia="pl-PL"/>
              </w:rPr>
            </w:pPr>
            <w:r w:rsidRPr="008A6177">
              <w:rPr>
                <w:rFonts w:ascii="Czcionka tekstu podstawowego" w:eastAsia="Times New Roman" w:hAnsi="Czcionka tekstu podstawowego" w:cs="Times New Roman"/>
                <w:b/>
                <w:bCs/>
                <w:sz w:val="18"/>
                <w:szCs w:val="18"/>
                <w:lang w:eastAsia="pl-PL"/>
              </w:rPr>
              <w:t>3</w:t>
            </w:r>
          </w:p>
        </w:tc>
        <w:tc>
          <w:tcPr>
            <w:tcW w:w="1785" w:type="dxa"/>
            <w:tcBorders>
              <w:top w:val="nil"/>
              <w:left w:val="nil"/>
              <w:bottom w:val="single" w:sz="8" w:space="0" w:color="auto"/>
              <w:right w:val="single" w:sz="8" w:space="0" w:color="auto"/>
            </w:tcBorders>
            <w:shd w:val="clear" w:color="auto" w:fill="auto"/>
            <w:vAlign w:val="center"/>
            <w:hideMark/>
          </w:tcPr>
          <w:p w14:paraId="613F1FAD" w14:textId="77777777" w:rsidR="00A7051B" w:rsidRPr="008A6177" w:rsidRDefault="004F3074" w:rsidP="004469AF">
            <w:pPr>
              <w:spacing w:line="240" w:lineRule="auto"/>
              <w:rPr>
                <w:rFonts w:ascii="Czcionka tekstu podstawowego" w:eastAsia="Times New Roman" w:hAnsi="Czcionka tekstu podstawowego" w:cs="Times New Roman"/>
                <w:sz w:val="18"/>
                <w:szCs w:val="18"/>
                <w:u w:val="single"/>
                <w:lang w:eastAsia="pl-PL"/>
              </w:rPr>
            </w:pPr>
            <w:hyperlink r:id="rId22" w:anchor="'Rys6'!A1" w:history="1">
              <w:r w:rsidR="00A7051B" w:rsidRPr="008A6177">
                <w:rPr>
                  <w:rFonts w:ascii="Czcionka tekstu podstawowego" w:eastAsia="Times New Roman" w:hAnsi="Czcionka tekstu podstawowego" w:cs="Times New Roman"/>
                  <w:sz w:val="18"/>
                  <w:szCs w:val="18"/>
                  <w:u w:val="single"/>
                  <w:lang w:eastAsia="pl-PL"/>
                </w:rPr>
                <w:t>Przepompownia P-1</w:t>
              </w:r>
            </w:hyperlink>
          </w:p>
        </w:tc>
        <w:tc>
          <w:tcPr>
            <w:tcW w:w="1281" w:type="dxa"/>
            <w:tcBorders>
              <w:top w:val="nil"/>
              <w:left w:val="nil"/>
              <w:bottom w:val="single" w:sz="4" w:space="0" w:color="auto"/>
              <w:right w:val="single" w:sz="4" w:space="0" w:color="auto"/>
            </w:tcBorders>
            <w:shd w:val="clear" w:color="auto" w:fill="auto"/>
            <w:vAlign w:val="center"/>
            <w:hideMark/>
          </w:tcPr>
          <w:p w14:paraId="4DAF2077"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Ul. Chrobrego Park</w:t>
            </w:r>
          </w:p>
        </w:tc>
        <w:tc>
          <w:tcPr>
            <w:tcW w:w="1541" w:type="dxa"/>
            <w:tcBorders>
              <w:top w:val="nil"/>
              <w:left w:val="nil"/>
              <w:bottom w:val="single" w:sz="4" w:space="0" w:color="auto"/>
              <w:right w:val="single" w:sz="4" w:space="0" w:color="auto"/>
            </w:tcBorders>
            <w:shd w:val="clear" w:color="auto" w:fill="auto"/>
            <w:vAlign w:val="center"/>
            <w:hideMark/>
          </w:tcPr>
          <w:p w14:paraId="527D4F4B"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Zbiornik i budynek -Technologiczna</w:t>
            </w:r>
          </w:p>
        </w:tc>
        <w:tc>
          <w:tcPr>
            <w:tcW w:w="1191" w:type="dxa"/>
            <w:tcBorders>
              <w:top w:val="nil"/>
              <w:left w:val="nil"/>
              <w:bottom w:val="single" w:sz="4" w:space="0" w:color="auto"/>
              <w:right w:val="single" w:sz="4" w:space="0" w:color="auto"/>
            </w:tcBorders>
            <w:shd w:val="clear" w:color="auto" w:fill="auto"/>
            <w:vAlign w:val="center"/>
            <w:hideMark/>
          </w:tcPr>
          <w:p w14:paraId="2C57D6D3" w14:textId="77777777" w:rsidR="00A7051B" w:rsidRPr="008A6177" w:rsidRDefault="00A7051B" w:rsidP="004469AF">
            <w:pPr>
              <w:spacing w:line="240" w:lineRule="auto"/>
              <w:rPr>
                <w:rFonts w:eastAsia="Times New Roman"/>
                <w:sz w:val="18"/>
                <w:szCs w:val="18"/>
                <w:lang w:eastAsia="pl-PL"/>
              </w:rPr>
            </w:pPr>
            <w:r w:rsidRPr="008A6177">
              <w:rPr>
                <w:rFonts w:eastAsia="Times New Roman"/>
                <w:sz w:val="18"/>
                <w:szCs w:val="18"/>
                <w:lang w:eastAsia="pl-PL"/>
              </w:rPr>
              <w:t>85.97 m</w:t>
            </w:r>
            <w:r w:rsidRPr="008A6177">
              <w:rPr>
                <w:rFonts w:eastAsia="Times New Roman"/>
                <w:sz w:val="18"/>
                <w:szCs w:val="18"/>
                <w:vertAlign w:val="superscript"/>
                <w:lang w:eastAsia="pl-PL"/>
              </w:rPr>
              <w:t>2</w:t>
            </w:r>
          </w:p>
        </w:tc>
        <w:tc>
          <w:tcPr>
            <w:tcW w:w="3772" w:type="dxa"/>
            <w:tcBorders>
              <w:top w:val="nil"/>
              <w:left w:val="nil"/>
              <w:bottom w:val="single" w:sz="4" w:space="0" w:color="auto"/>
              <w:right w:val="single" w:sz="4" w:space="0" w:color="auto"/>
            </w:tcBorders>
            <w:shd w:val="clear" w:color="auto" w:fill="auto"/>
            <w:vAlign w:val="center"/>
            <w:hideMark/>
          </w:tcPr>
          <w:p w14:paraId="40D929AE"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Inst. Elektryczna, Inst. Wod.-Kan., Wentylacja</w:t>
            </w:r>
          </w:p>
        </w:tc>
        <w:tc>
          <w:tcPr>
            <w:tcW w:w="816" w:type="dxa"/>
            <w:tcBorders>
              <w:top w:val="nil"/>
              <w:left w:val="nil"/>
              <w:bottom w:val="single" w:sz="4" w:space="0" w:color="auto"/>
              <w:right w:val="single" w:sz="4" w:space="0" w:color="auto"/>
            </w:tcBorders>
            <w:shd w:val="clear" w:color="auto" w:fill="auto"/>
            <w:noWrap/>
            <w:vAlign w:val="center"/>
            <w:hideMark/>
          </w:tcPr>
          <w:p w14:paraId="6620C78F" w14:textId="77777777" w:rsidR="00A7051B" w:rsidRPr="008A6177" w:rsidRDefault="00A7051B" w:rsidP="004469AF">
            <w:pPr>
              <w:spacing w:line="240" w:lineRule="auto"/>
              <w:rPr>
                <w:rFonts w:ascii="Czcionka tekstu podstawowego" w:eastAsia="Times New Roman" w:hAnsi="Czcionka tekstu podstawowego" w:cs="Times New Roman"/>
                <w:sz w:val="18"/>
                <w:szCs w:val="18"/>
                <w:lang w:eastAsia="pl-PL"/>
              </w:rPr>
            </w:pPr>
            <w:r w:rsidRPr="008A6177">
              <w:rPr>
                <w:rFonts w:ascii="Czcionka tekstu podstawowego" w:eastAsia="Times New Roman" w:hAnsi="Czcionka tekstu podstawowego" w:cs="Times New Roman"/>
                <w:sz w:val="18"/>
                <w:szCs w:val="18"/>
                <w:lang w:eastAsia="pl-PL"/>
              </w:rPr>
              <w:t>1</w:t>
            </w:r>
          </w:p>
        </w:tc>
      </w:tr>
      <w:tr w:rsidR="008A6177" w:rsidRPr="008A6177" w14:paraId="5041143A" w14:textId="77777777" w:rsidTr="004469AF">
        <w:trPr>
          <w:trHeight w:val="855"/>
        </w:trPr>
        <w:tc>
          <w:tcPr>
            <w:tcW w:w="360" w:type="dxa"/>
            <w:tcBorders>
              <w:top w:val="nil"/>
              <w:left w:val="single" w:sz="8" w:space="0" w:color="auto"/>
              <w:bottom w:val="single" w:sz="8" w:space="0" w:color="auto"/>
              <w:right w:val="single" w:sz="8" w:space="0" w:color="auto"/>
            </w:tcBorders>
            <w:shd w:val="clear" w:color="auto" w:fill="auto"/>
            <w:noWrap/>
            <w:vAlign w:val="center"/>
            <w:hideMark/>
          </w:tcPr>
          <w:p w14:paraId="6ADE2963" w14:textId="77777777" w:rsidR="00A7051B" w:rsidRPr="008A6177" w:rsidRDefault="00A7051B" w:rsidP="004469AF">
            <w:pPr>
              <w:spacing w:line="240" w:lineRule="auto"/>
              <w:rPr>
                <w:rFonts w:ascii="Czcionka tekstu podstawowego" w:eastAsia="Times New Roman" w:hAnsi="Czcionka tekstu podstawowego" w:cs="Times New Roman"/>
                <w:b/>
                <w:bCs/>
                <w:sz w:val="18"/>
                <w:szCs w:val="18"/>
                <w:lang w:eastAsia="pl-PL"/>
              </w:rPr>
            </w:pPr>
            <w:r w:rsidRPr="008A6177">
              <w:rPr>
                <w:rFonts w:ascii="Czcionka tekstu podstawowego" w:eastAsia="Times New Roman" w:hAnsi="Czcionka tekstu podstawowego" w:cs="Times New Roman"/>
                <w:b/>
                <w:bCs/>
                <w:sz w:val="18"/>
                <w:szCs w:val="18"/>
                <w:lang w:eastAsia="pl-PL"/>
              </w:rPr>
              <w:t>4</w:t>
            </w:r>
          </w:p>
        </w:tc>
        <w:tc>
          <w:tcPr>
            <w:tcW w:w="1785" w:type="dxa"/>
            <w:tcBorders>
              <w:top w:val="nil"/>
              <w:left w:val="nil"/>
              <w:bottom w:val="single" w:sz="8" w:space="0" w:color="auto"/>
              <w:right w:val="single" w:sz="8" w:space="0" w:color="auto"/>
            </w:tcBorders>
            <w:shd w:val="clear" w:color="auto" w:fill="auto"/>
            <w:vAlign w:val="center"/>
            <w:hideMark/>
          </w:tcPr>
          <w:p w14:paraId="67E6A177" w14:textId="77777777" w:rsidR="00A7051B" w:rsidRPr="008A6177" w:rsidRDefault="004F3074" w:rsidP="004469AF">
            <w:pPr>
              <w:spacing w:line="240" w:lineRule="auto"/>
              <w:rPr>
                <w:rFonts w:ascii="Czcionka tekstu podstawowego" w:eastAsia="Times New Roman" w:hAnsi="Czcionka tekstu podstawowego" w:cs="Times New Roman"/>
                <w:sz w:val="18"/>
                <w:szCs w:val="18"/>
                <w:u w:val="single"/>
                <w:lang w:eastAsia="pl-PL"/>
              </w:rPr>
            </w:pPr>
            <w:hyperlink r:id="rId23" w:anchor="'Rys7'!A1" w:history="1">
              <w:r w:rsidR="00A7051B" w:rsidRPr="008A6177">
                <w:rPr>
                  <w:rFonts w:ascii="Czcionka tekstu podstawowego" w:eastAsia="Times New Roman" w:hAnsi="Czcionka tekstu podstawowego" w:cs="Times New Roman"/>
                  <w:sz w:val="18"/>
                  <w:szCs w:val="18"/>
                  <w:u w:val="single"/>
                  <w:lang w:eastAsia="pl-PL"/>
                </w:rPr>
                <w:t>Przepompownia P-1 budynek agregatu i rozdzielni NN</w:t>
              </w:r>
            </w:hyperlink>
          </w:p>
        </w:tc>
        <w:tc>
          <w:tcPr>
            <w:tcW w:w="1281" w:type="dxa"/>
            <w:tcBorders>
              <w:top w:val="nil"/>
              <w:left w:val="nil"/>
              <w:bottom w:val="single" w:sz="4" w:space="0" w:color="auto"/>
              <w:right w:val="single" w:sz="4" w:space="0" w:color="auto"/>
            </w:tcBorders>
            <w:shd w:val="clear" w:color="auto" w:fill="auto"/>
            <w:vAlign w:val="center"/>
            <w:hideMark/>
          </w:tcPr>
          <w:p w14:paraId="15CD3EA8"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Ul. Chrobrego Park</w:t>
            </w:r>
          </w:p>
        </w:tc>
        <w:tc>
          <w:tcPr>
            <w:tcW w:w="1541" w:type="dxa"/>
            <w:tcBorders>
              <w:top w:val="nil"/>
              <w:left w:val="nil"/>
              <w:bottom w:val="single" w:sz="4" w:space="0" w:color="auto"/>
              <w:right w:val="single" w:sz="4" w:space="0" w:color="auto"/>
            </w:tcBorders>
            <w:shd w:val="clear" w:color="auto" w:fill="auto"/>
            <w:vAlign w:val="center"/>
            <w:hideMark/>
          </w:tcPr>
          <w:p w14:paraId="7DE96022"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Budynek - Techniczna</w:t>
            </w:r>
          </w:p>
        </w:tc>
        <w:tc>
          <w:tcPr>
            <w:tcW w:w="1191" w:type="dxa"/>
            <w:tcBorders>
              <w:top w:val="nil"/>
              <w:left w:val="nil"/>
              <w:bottom w:val="single" w:sz="4" w:space="0" w:color="auto"/>
              <w:right w:val="single" w:sz="4" w:space="0" w:color="auto"/>
            </w:tcBorders>
            <w:shd w:val="clear" w:color="auto" w:fill="auto"/>
            <w:vAlign w:val="center"/>
            <w:hideMark/>
          </w:tcPr>
          <w:p w14:paraId="7D1A05E3" w14:textId="77777777" w:rsidR="00A7051B" w:rsidRPr="008A6177" w:rsidRDefault="00A7051B" w:rsidP="004469AF">
            <w:pPr>
              <w:spacing w:line="240" w:lineRule="auto"/>
              <w:rPr>
                <w:rFonts w:eastAsia="Times New Roman"/>
                <w:sz w:val="18"/>
                <w:szCs w:val="18"/>
                <w:lang w:eastAsia="pl-PL"/>
              </w:rPr>
            </w:pPr>
            <w:r w:rsidRPr="008A6177">
              <w:rPr>
                <w:rFonts w:eastAsia="Times New Roman"/>
                <w:sz w:val="18"/>
                <w:szCs w:val="18"/>
                <w:lang w:eastAsia="pl-PL"/>
              </w:rPr>
              <w:t>60 m</w:t>
            </w:r>
            <w:r w:rsidRPr="008A6177">
              <w:rPr>
                <w:rFonts w:eastAsia="Times New Roman"/>
                <w:sz w:val="18"/>
                <w:szCs w:val="18"/>
                <w:vertAlign w:val="superscript"/>
                <w:lang w:eastAsia="pl-PL"/>
              </w:rPr>
              <w:t>2</w:t>
            </w:r>
          </w:p>
        </w:tc>
        <w:tc>
          <w:tcPr>
            <w:tcW w:w="3772" w:type="dxa"/>
            <w:tcBorders>
              <w:top w:val="nil"/>
              <w:left w:val="nil"/>
              <w:bottom w:val="single" w:sz="4" w:space="0" w:color="auto"/>
              <w:right w:val="single" w:sz="4" w:space="0" w:color="auto"/>
            </w:tcBorders>
            <w:shd w:val="clear" w:color="auto" w:fill="auto"/>
            <w:vAlign w:val="center"/>
            <w:hideMark/>
          </w:tcPr>
          <w:p w14:paraId="6A60DA4F"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Inst. Wodociągowa, Inst. Elektr., Wentyl. Nawiew.-Wywiew., Inst. Odprowadzania spalin, agregat prądotwórczy, Automatyka rozdzielni zasilania NN</w:t>
            </w:r>
          </w:p>
        </w:tc>
        <w:tc>
          <w:tcPr>
            <w:tcW w:w="816" w:type="dxa"/>
            <w:tcBorders>
              <w:top w:val="nil"/>
              <w:left w:val="nil"/>
              <w:bottom w:val="single" w:sz="4" w:space="0" w:color="auto"/>
              <w:right w:val="single" w:sz="4" w:space="0" w:color="auto"/>
            </w:tcBorders>
            <w:shd w:val="clear" w:color="auto" w:fill="auto"/>
            <w:noWrap/>
            <w:vAlign w:val="center"/>
            <w:hideMark/>
          </w:tcPr>
          <w:p w14:paraId="20A40ADA" w14:textId="77777777" w:rsidR="00A7051B" w:rsidRPr="008A6177" w:rsidRDefault="00A7051B" w:rsidP="004469AF">
            <w:pPr>
              <w:spacing w:line="240" w:lineRule="auto"/>
              <w:rPr>
                <w:rFonts w:ascii="Czcionka tekstu podstawowego" w:eastAsia="Times New Roman" w:hAnsi="Czcionka tekstu podstawowego" w:cs="Times New Roman"/>
                <w:sz w:val="18"/>
                <w:szCs w:val="18"/>
                <w:lang w:eastAsia="pl-PL"/>
              </w:rPr>
            </w:pPr>
            <w:r w:rsidRPr="008A6177">
              <w:rPr>
                <w:rFonts w:ascii="Czcionka tekstu podstawowego" w:eastAsia="Times New Roman" w:hAnsi="Czcionka tekstu podstawowego" w:cs="Times New Roman"/>
                <w:sz w:val="18"/>
                <w:szCs w:val="18"/>
                <w:lang w:eastAsia="pl-PL"/>
              </w:rPr>
              <w:t>1</w:t>
            </w:r>
          </w:p>
        </w:tc>
      </w:tr>
      <w:tr w:rsidR="008A6177" w:rsidRPr="008A6177" w14:paraId="36CC1FA5" w14:textId="77777777" w:rsidTr="004469AF">
        <w:trPr>
          <w:trHeight w:val="780"/>
        </w:trPr>
        <w:tc>
          <w:tcPr>
            <w:tcW w:w="360" w:type="dxa"/>
            <w:tcBorders>
              <w:top w:val="nil"/>
              <w:left w:val="single" w:sz="8" w:space="0" w:color="auto"/>
              <w:bottom w:val="single" w:sz="8" w:space="0" w:color="auto"/>
              <w:right w:val="single" w:sz="8" w:space="0" w:color="auto"/>
            </w:tcBorders>
            <w:shd w:val="clear" w:color="auto" w:fill="auto"/>
            <w:noWrap/>
            <w:vAlign w:val="center"/>
            <w:hideMark/>
          </w:tcPr>
          <w:p w14:paraId="6BB1D666" w14:textId="77777777" w:rsidR="00A7051B" w:rsidRPr="008A6177" w:rsidRDefault="00A7051B" w:rsidP="004469AF">
            <w:pPr>
              <w:spacing w:line="240" w:lineRule="auto"/>
              <w:rPr>
                <w:rFonts w:ascii="Czcionka tekstu podstawowego" w:eastAsia="Times New Roman" w:hAnsi="Czcionka tekstu podstawowego" w:cs="Times New Roman"/>
                <w:b/>
                <w:bCs/>
                <w:sz w:val="18"/>
                <w:szCs w:val="18"/>
                <w:lang w:eastAsia="pl-PL"/>
              </w:rPr>
            </w:pPr>
            <w:r w:rsidRPr="008A6177">
              <w:rPr>
                <w:rFonts w:ascii="Czcionka tekstu podstawowego" w:eastAsia="Times New Roman" w:hAnsi="Czcionka tekstu podstawowego" w:cs="Times New Roman"/>
                <w:b/>
                <w:bCs/>
                <w:sz w:val="18"/>
                <w:szCs w:val="18"/>
                <w:lang w:eastAsia="pl-PL"/>
              </w:rPr>
              <w:t>5</w:t>
            </w:r>
          </w:p>
        </w:tc>
        <w:tc>
          <w:tcPr>
            <w:tcW w:w="1785" w:type="dxa"/>
            <w:tcBorders>
              <w:top w:val="nil"/>
              <w:left w:val="nil"/>
              <w:bottom w:val="single" w:sz="8" w:space="0" w:color="auto"/>
              <w:right w:val="single" w:sz="8" w:space="0" w:color="auto"/>
            </w:tcBorders>
            <w:shd w:val="clear" w:color="auto" w:fill="auto"/>
            <w:vAlign w:val="center"/>
            <w:hideMark/>
          </w:tcPr>
          <w:p w14:paraId="207B0563" w14:textId="77777777" w:rsidR="00A7051B" w:rsidRPr="008A6177" w:rsidRDefault="004F3074" w:rsidP="004469AF">
            <w:pPr>
              <w:spacing w:line="240" w:lineRule="auto"/>
              <w:rPr>
                <w:rFonts w:ascii="Czcionka tekstu podstawowego" w:eastAsia="Times New Roman" w:hAnsi="Czcionka tekstu podstawowego" w:cs="Times New Roman"/>
                <w:sz w:val="18"/>
                <w:szCs w:val="18"/>
                <w:u w:val="single"/>
                <w:lang w:eastAsia="pl-PL"/>
              </w:rPr>
            </w:pPr>
            <w:hyperlink r:id="rId24" w:anchor="'Rys5'!A1" w:history="1">
              <w:r w:rsidR="00A7051B" w:rsidRPr="008A6177">
                <w:rPr>
                  <w:rFonts w:ascii="Czcionka tekstu podstawowego" w:eastAsia="Times New Roman" w:hAnsi="Czcionka tekstu podstawowego" w:cs="Times New Roman"/>
                  <w:sz w:val="18"/>
                  <w:szCs w:val="18"/>
                  <w:u w:val="single"/>
                  <w:lang w:eastAsia="pl-PL"/>
                </w:rPr>
                <w:t>Przepompownia P-2</w:t>
              </w:r>
            </w:hyperlink>
          </w:p>
        </w:tc>
        <w:tc>
          <w:tcPr>
            <w:tcW w:w="1281" w:type="dxa"/>
            <w:tcBorders>
              <w:top w:val="nil"/>
              <w:left w:val="nil"/>
              <w:bottom w:val="single" w:sz="4" w:space="0" w:color="auto"/>
              <w:right w:val="single" w:sz="4" w:space="0" w:color="auto"/>
            </w:tcBorders>
            <w:shd w:val="clear" w:color="auto" w:fill="auto"/>
            <w:vAlign w:val="center"/>
            <w:hideMark/>
          </w:tcPr>
          <w:p w14:paraId="2A8A6408"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Ul. Daszyńskiego 38</w:t>
            </w:r>
          </w:p>
        </w:tc>
        <w:tc>
          <w:tcPr>
            <w:tcW w:w="1541" w:type="dxa"/>
            <w:tcBorders>
              <w:top w:val="nil"/>
              <w:left w:val="nil"/>
              <w:bottom w:val="single" w:sz="4" w:space="0" w:color="auto"/>
              <w:right w:val="single" w:sz="4" w:space="0" w:color="auto"/>
            </w:tcBorders>
            <w:shd w:val="clear" w:color="auto" w:fill="auto"/>
            <w:vAlign w:val="center"/>
            <w:hideMark/>
          </w:tcPr>
          <w:p w14:paraId="1A2C622C"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Zbiornik - Technologiczna</w:t>
            </w:r>
          </w:p>
        </w:tc>
        <w:tc>
          <w:tcPr>
            <w:tcW w:w="1191" w:type="dxa"/>
            <w:tcBorders>
              <w:top w:val="nil"/>
              <w:left w:val="nil"/>
              <w:bottom w:val="single" w:sz="4" w:space="0" w:color="auto"/>
              <w:right w:val="single" w:sz="4" w:space="0" w:color="auto"/>
            </w:tcBorders>
            <w:shd w:val="clear" w:color="auto" w:fill="auto"/>
            <w:vAlign w:val="center"/>
            <w:hideMark/>
          </w:tcPr>
          <w:p w14:paraId="33BEEE9A" w14:textId="77777777" w:rsidR="00A7051B" w:rsidRPr="008A6177" w:rsidRDefault="00A7051B" w:rsidP="004469AF">
            <w:pPr>
              <w:spacing w:line="240" w:lineRule="auto"/>
              <w:rPr>
                <w:rFonts w:eastAsia="Times New Roman"/>
                <w:sz w:val="18"/>
                <w:szCs w:val="18"/>
                <w:lang w:eastAsia="pl-PL"/>
              </w:rPr>
            </w:pPr>
            <w:r w:rsidRPr="008A6177">
              <w:rPr>
                <w:rFonts w:eastAsia="Times New Roman"/>
                <w:sz w:val="18"/>
                <w:szCs w:val="18"/>
                <w:lang w:eastAsia="pl-PL"/>
              </w:rPr>
              <w:t>95.15 m</w:t>
            </w:r>
            <w:r w:rsidRPr="008A6177">
              <w:rPr>
                <w:rFonts w:eastAsia="Times New Roman"/>
                <w:sz w:val="18"/>
                <w:szCs w:val="18"/>
                <w:vertAlign w:val="superscript"/>
                <w:lang w:eastAsia="pl-PL"/>
              </w:rPr>
              <w:t>2</w:t>
            </w:r>
          </w:p>
        </w:tc>
        <w:tc>
          <w:tcPr>
            <w:tcW w:w="3772" w:type="dxa"/>
            <w:tcBorders>
              <w:top w:val="nil"/>
              <w:left w:val="nil"/>
              <w:bottom w:val="single" w:sz="4" w:space="0" w:color="auto"/>
              <w:right w:val="single" w:sz="4" w:space="0" w:color="auto"/>
            </w:tcBorders>
            <w:shd w:val="clear" w:color="auto" w:fill="auto"/>
            <w:vAlign w:val="center"/>
            <w:hideMark/>
          </w:tcPr>
          <w:p w14:paraId="3ED461C3"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Inst. Wodociągowa, Inst. Elektr., Wentyl., Elektro-wciągi, Inst. Kanalizacji odwadniania, Kontener - stacja NN</w:t>
            </w:r>
          </w:p>
        </w:tc>
        <w:tc>
          <w:tcPr>
            <w:tcW w:w="816" w:type="dxa"/>
            <w:tcBorders>
              <w:top w:val="nil"/>
              <w:left w:val="nil"/>
              <w:bottom w:val="single" w:sz="4" w:space="0" w:color="auto"/>
              <w:right w:val="single" w:sz="4" w:space="0" w:color="auto"/>
            </w:tcBorders>
            <w:shd w:val="clear" w:color="auto" w:fill="auto"/>
            <w:noWrap/>
            <w:vAlign w:val="center"/>
            <w:hideMark/>
          </w:tcPr>
          <w:p w14:paraId="74B74B2E" w14:textId="77777777" w:rsidR="00A7051B" w:rsidRPr="008A6177" w:rsidRDefault="00A7051B" w:rsidP="004469AF">
            <w:pPr>
              <w:spacing w:line="240" w:lineRule="auto"/>
              <w:rPr>
                <w:rFonts w:ascii="Czcionka tekstu podstawowego" w:eastAsia="Times New Roman" w:hAnsi="Czcionka tekstu podstawowego" w:cs="Times New Roman"/>
                <w:sz w:val="18"/>
                <w:szCs w:val="18"/>
                <w:lang w:eastAsia="pl-PL"/>
              </w:rPr>
            </w:pPr>
            <w:r w:rsidRPr="008A6177">
              <w:rPr>
                <w:rFonts w:ascii="Czcionka tekstu podstawowego" w:eastAsia="Times New Roman" w:hAnsi="Czcionka tekstu podstawowego" w:cs="Times New Roman"/>
                <w:sz w:val="18"/>
                <w:szCs w:val="18"/>
                <w:lang w:eastAsia="pl-PL"/>
              </w:rPr>
              <w:t>1</w:t>
            </w:r>
          </w:p>
        </w:tc>
      </w:tr>
      <w:tr w:rsidR="008A6177" w:rsidRPr="008A6177" w14:paraId="0CCB63DA" w14:textId="77777777" w:rsidTr="004469AF">
        <w:trPr>
          <w:trHeight w:val="855"/>
        </w:trPr>
        <w:tc>
          <w:tcPr>
            <w:tcW w:w="360" w:type="dxa"/>
            <w:tcBorders>
              <w:top w:val="nil"/>
              <w:left w:val="single" w:sz="8" w:space="0" w:color="auto"/>
              <w:bottom w:val="single" w:sz="8" w:space="0" w:color="auto"/>
              <w:right w:val="single" w:sz="8" w:space="0" w:color="auto"/>
            </w:tcBorders>
            <w:shd w:val="clear" w:color="auto" w:fill="auto"/>
            <w:noWrap/>
            <w:vAlign w:val="center"/>
            <w:hideMark/>
          </w:tcPr>
          <w:p w14:paraId="4FE6C133" w14:textId="77777777" w:rsidR="00A7051B" w:rsidRPr="008A6177" w:rsidRDefault="00A7051B" w:rsidP="004469AF">
            <w:pPr>
              <w:spacing w:line="240" w:lineRule="auto"/>
              <w:rPr>
                <w:rFonts w:ascii="Czcionka tekstu podstawowego" w:eastAsia="Times New Roman" w:hAnsi="Czcionka tekstu podstawowego" w:cs="Times New Roman"/>
                <w:b/>
                <w:bCs/>
                <w:sz w:val="18"/>
                <w:szCs w:val="18"/>
                <w:lang w:eastAsia="pl-PL"/>
              </w:rPr>
            </w:pPr>
            <w:r w:rsidRPr="008A6177">
              <w:rPr>
                <w:rFonts w:ascii="Czcionka tekstu podstawowego" w:eastAsia="Times New Roman" w:hAnsi="Czcionka tekstu podstawowego" w:cs="Times New Roman"/>
                <w:b/>
                <w:bCs/>
                <w:sz w:val="18"/>
                <w:szCs w:val="18"/>
                <w:lang w:eastAsia="pl-PL"/>
              </w:rPr>
              <w:t>6</w:t>
            </w:r>
          </w:p>
        </w:tc>
        <w:tc>
          <w:tcPr>
            <w:tcW w:w="1785" w:type="dxa"/>
            <w:tcBorders>
              <w:top w:val="nil"/>
              <w:left w:val="nil"/>
              <w:bottom w:val="single" w:sz="8" w:space="0" w:color="auto"/>
              <w:right w:val="single" w:sz="8" w:space="0" w:color="auto"/>
            </w:tcBorders>
            <w:shd w:val="clear" w:color="auto" w:fill="auto"/>
            <w:vAlign w:val="center"/>
            <w:hideMark/>
          </w:tcPr>
          <w:p w14:paraId="628EAD92" w14:textId="77777777" w:rsidR="00A7051B" w:rsidRPr="008A6177" w:rsidRDefault="004F3074" w:rsidP="004469AF">
            <w:pPr>
              <w:spacing w:line="240" w:lineRule="auto"/>
              <w:rPr>
                <w:rFonts w:ascii="Czcionka tekstu podstawowego" w:eastAsia="Times New Roman" w:hAnsi="Czcionka tekstu podstawowego" w:cs="Times New Roman"/>
                <w:sz w:val="18"/>
                <w:szCs w:val="18"/>
                <w:u w:val="single"/>
                <w:lang w:eastAsia="pl-PL"/>
              </w:rPr>
            </w:pPr>
            <w:hyperlink r:id="rId25" w:anchor="'Rys4'!A1" w:history="1">
              <w:r w:rsidR="00A7051B" w:rsidRPr="008A6177">
                <w:rPr>
                  <w:rFonts w:ascii="Czcionka tekstu podstawowego" w:eastAsia="Times New Roman" w:hAnsi="Czcionka tekstu podstawowego" w:cs="Times New Roman"/>
                  <w:sz w:val="18"/>
                  <w:szCs w:val="18"/>
                  <w:u w:val="single"/>
                  <w:lang w:eastAsia="pl-PL"/>
                </w:rPr>
                <w:t>Przepompownia - P-2 -budynek agregatu i rozdzielni NN</w:t>
              </w:r>
            </w:hyperlink>
          </w:p>
        </w:tc>
        <w:tc>
          <w:tcPr>
            <w:tcW w:w="1281" w:type="dxa"/>
            <w:tcBorders>
              <w:top w:val="nil"/>
              <w:left w:val="nil"/>
              <w:bottom w:val="single" w:sz="4" w:space="0" w:color="auto"/>
              <w:right w:val="single" w:sz="4" w:space="0" w:color="auto"/>
            </w:tcBorders>
            <w:shd w:val="clear" w:color="auto" w:fill="auto"/>
            <w:vAlign w:val="center"/>
            <w:hideMark/>
          </w:tcPr>
          <w:p w14:paraId="16A5B766"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Ul. Daszyńskiego 38</w:t>
            </w:r>
          </w:p>
        </w:tc>
        <w:tc>
          <w:tcPr>
            <w:tcW w:w="1541" w:type="dxa"/>
            <w:tcBorders>
              <w:top w:val="nil"/>
              <w:left w:val="nil"/>
              <w:bottom w:val="single" w:sz="4" w:space="0" w:color="auto"/>
              <w:right w:val="single" w:sz="4" w:space="0" w:color="auto"/>
            </w:tcBorders>
            <w:shd w:val="clear" w:color="auto" w:fill="auto"/>
            <w:vAlign w:val="center"/>
            <w:hideMark/>
          </w:tcPr>
          <w:p w14:paraId="6E79731B"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Budynek - Techniczna</w:t>
            </w:r>
          </w:p>
        </w:tc>
        <w:tc>
          <w:tcPr>
            <w:tcW w:w="1191" w:type="dxa"/>
            <w:tcBorders>
              <w:top w:val="nil"/>
              <w:left w:val="nil"/>
              <w:bottom w:val="single" w:sz="4" w:space="0" w:color="auto"/>
              <w:right w:val="single" w:sz="4" w:space="0" w:color="auto"/>
            </w:tcBorders>
            <w:shd w:val="clear" w:color="auto" w:fill="auto"/>
            <w:vAlign w:val="center"/>
            <w:hideMark/>
          </w:tcPr>
          <w:p w14:paraId="4441D5B5" w14:textId="77777777" w:rsidR="00A7051B" w:rsidRPr="008A6177" w:rsidRDefault="00A7051B" w:rsidP="004469AF">
            <w:pPr>
              <w:spacing w:line="240" w:lineRule="auto"/>
              <w:rPr>
                <w:rFonts w:eastAsia="Times New Roman"/>
                <w:sz w:val="18"/>
                <w:szCs w:val="18"/>
                <w:lang w:eastAsia="pl-PL"/>
              </w:rPr>
            </w:pPr>
            <w:r w:rsidRPr="008A6177">
              <w:rPr>
                <w:rFonts w:eastAsia="Times New Roman"/>
                <w:sz w:val="18"/>
                <w:szCs w:val="18"/>
                <w:lang w:eastAsia="pl-PL"/>
              </w:rPr>
              <w:t>60 m</w:t>
            </w:r>
            <w:r w:rsidRPr="008A6177">
              <w:rPr>
                <w:rFonts w:eastAsia="Times New Roman"/>
                <w:sz w:val="18"/>
                <w:szCs w:val="18"/>
                <w:vertAlign w:val="superscript"/>
                <w:lang w:eastAsia="pl-PL"/>
              </w:rPr>
              <w:t>2</w:t>
            </w:r>
          </w:p>
        </w:tc>
        <w:tc>
          <w:tcPr>
            <w:tcW w:w="3772" w:type="dxa"/>
            <w:tcBorders>
              <w:top w:val="nil"/>
              <w:left w:val="nil"/>
              <w:bottom w:val="single" w:sz="4" w:space="0" w:color="auto"/>
              <w:right w:val="single" w:sz="4" w:space="0" w:color="auto"/>
            </w:tcBorders>
            <w:shd w:val="clear" w:color="auto" w:fill="auto"/>
            <w:vAlign w:val="center"/>
            <w:hideMark/>
          </w:tcPr>
          <w:p w14:paraId="2CB0672F"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 xml:space="preserve">Inst. Wodociągowa, Inst. Elektr., Wentyl. Nawiew.-Wywiew., Inst. Odprowadzenia spalin, Agregat prądotwórczy, automatyczna rozdzielnia zasilania NN </w:t>
            </w:r>
          </w:p>
        </w:tc>
        <w:tc>
          <w:tcPr>
            <w:tcW w:w="816" w:type="dxa"/>
            <w:tcBorders>
              <w:top w:val="nil"/>
              <w:left w:val="nil"/>
              <w:bottom w:val="single" w:sz="4" w:space="0" w:color="auto"/>
              <w:right w:val="single" w:sz="4" w:space="0" w:color="auto"/>
            </w:tcBorders>
            <w:shd w:val="clear" w:color="auto" w:fill="auto"/>
            <w:noWrap/>
            <w:vAlign w:val="center"/>
            <w:hideMark/>
          </w:tcPr>
          <w:p w14:paraId="0673352B" w14:textId="77777777" w:rsidR="00A7051B" w:rsidRPr="008A6177" w:rsidRDefault="00A7051B" w:rsidP="004469AF">
            <w:pPr>
              <w:spacing w:line="240" w:lineRule="auto"/>
              <w:rPr>
                <w:rFonts w:ascii="Czcionka tekstu podstawowego" w:eastAsia="Times New Roman" w:hAnsi="Czcionka tekstu podstawowego" w:cs="Times New Roman"/>
                <w:sz w:val="18"/>
                <w:szCs w:val="18"/>
                <w:lang w:eastAsia="pl-PL"/>
              </w:rPr>
            </w:pPr>
            <w:r w:rsidRPr="008A6177">
              <w:rPr>
                <w:rFonts w:ascii="Czcionka tekstu podstawowego" w:eastAsia="Times New Roman" w:hAnsi="Czcionka tekstu podstawowego" w:cs="Times New Roman"/>
                <w:sz w:val="18"/>
                <w:szCs w:val="18"/>
                <w:lang w:eastAsia="pl-PL"/>
              </w:rPr>
              <w:t>1</w:t>
            </w:r>
          </w:p>
        </w:tc>
      </w:tr>
      <w:tr w:rsidR="008A6177" w:rsidRPr="008A6177" w14:paraId="11E80787" w14:textId="77777777" w:rsidTr="004469AF">
        <w:trPr>
          <w:trHeight w:val="855"/>
        </w:trPr>
        <w:tc>
          <w:tcPr>
            <w:tcW w:w="360" w:type="dxa"/>
            <w:tcBorders>
              <w:top w:val="nil"/>
              <w:left w:val="single" w:sz="8" w:space="0" w:color="auto"/>
              <w:bottom w:val="single" w:sz="8" w:space="0" w:color="auto"/>
              <w:right w:val="single" w:sz="8" w:space="0" w:color="auto"/>
            </w:tcBorders>
            <w:shd w:val="clear" w:color="auto" w:fill="auto"/>
            <w:noWrap/>
            <w:vAlign w:val="center"/>
            <w:hideMark/>
          </w:tcPr>
          <w:p w14:paraId="71C262A2" w14:textId="77777777" w:rsidR="00A7051B" w:rsidRPr="008A6177" w:rsidRDefault="00A7051B" w:rsidP="004469AF">
            <w:pPr>
              <w:spacing w:line="240" w:lineRule="auto"/>
              <w:rPr>
                <w:rFonts w:ascii="Czcionka tekstu podstawowego" w:eastAsia="Times New Roman" w:hAnsi="Czcionka tekstu podstawowego" w:cs="Times New Roman"/>
                <w:b/>
                <w:bCs/>
                <w:sz w:val="18"/>
                <w:szCs w:val="18"/>
                <w:lang w:eastAsia="pl-PL"/>
              </w:rPr>
            </w:pPr>
            <w:r w:rsidRPr="008A6177">
              <w:rPr>
                <w:rFonts w:ascii="Czcionka tekstu podstawowego" w:eastAsia="Times New Roman" w:hAnsi="Czcionka tekstu podstawowego" w:cs="Times New Roman"/>
                <w:b/>
                <w:bCs/>
                <w:sz w:val="18"/>
                <w:szCs w:val="18"/>
                <w:lang w:eastAsia="pl-PL"/>
              </w:rPr>
              <w:t>7</w:t>
            </w:r>
          </w:p>
        </w:tc>
        <w:tc>
          <w:tcPr>
            <w:tcW w:w="1785" w:type="dxa"/>
            <w:tcBorders>
              <w:top w:val="nil"/>
              <w:left w:val="nil"/>
              <w:bottom w:val="single" w:sz="8" w:space="0" w:color="auto"/>
              <w:right w:val="single" w:sz="8" w:space="0" w:color="auto"/>
            </w:tcBorders>
            <w:shd w:val="clear" w:color="auto" w:fill="auto"/>
            <w:vAlign w:val="center"/>
            <w:hideMark/>
          </w:tcPr>
          <w:p w14:paraId="494EC2C8" w14:textId="77777777" w:rsidR="00A7051B" w:rsidRPr="008A6177" w:rsidRDefault="004F3074" w:rsidP="004469AF">
            <w:pPr>
              <w:spacing w:line="240" w:lineRule="auto"/>
              <w:rPr>
                <w:rFonts w:ascii="Czcionka tekstu podstawowego" w:eastAsia="Times New Roman" w:hAnsi="Czcionka tekstu podstawowego" w:cs="Times New Roman"/>
                <w:sz w:val="18"/>
                <w:szCs w:val="18"/>
                <w:u w:val="single"/>
                <w:lang w:eastAsia="pl-PL"/>
              </w:rPr>
            </w:pPr>
            <w:hyperlink r:id="rId26" w:anchor="'Rys9'!A1" w:history="1">
              <w:r w:rsidR="00A7051B" w:rsidRPr="008A6177">
                <w:rPr>
                  <w:rFonts w:ascii="Czcionka tekstu podstawowego" w:eastAsia="Times New Roman" w:hAnsi="Czcionka tekstu podstawowego" w:cs="Times New Roman"/>
                  <w:sz w:val="18"/>
                  <w:szCs w:val="18"/>
                  <w:u w:val="single"/>
                  <w:lang w:eastAsia="pl-PL"/>
                </w:rPr>
                <w:t>Budynek zaplecza magazynowo-socjalny</w:t>
              </w:r>
            </w:hyperlink>
          </w:p>
        </w:tc>
        <w:tc>
          <w:tcPr>
            <w:tcW w:w="1281" w:type="dxa"/>
            <w:tcBorders>
              <w:top w:val="nil"/>
              <w:left w:val="nil"/>
              <w:bottom w:val="single" w:sz="4" w:space="0" w:color="auto"/>
              <w:right w:val="single" w:sz="4" w:space="0" w:color="auto"/>
            </w:tcBorders>
            <w:shd w:val="clear" w:color="auto" w:fill="auto"/>
            <w:vAlign w:val="center"/>
            <w:hideMark/>
          </w:tcPr>
          <w:p w14:paraId="6D935C14"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Ul. Daszyńskiego 38</w:t>
            </w:r>
          </w:p>
        </w:tc>
        <w:tc>
          <w:tcPr>
            <w:tcW w:w="1541" w:type="dxa"/>
            <w:tcBorders>
              <w:top w:val="nil"/>
              <w:left w:val="nil"/>
              <w:bottom w:val="single" w:sz="4" w:space="0" w:color="auto"/>
              <w:right w:val="single" w:sz="4" w:space="0" w:color="auto"/>
            </w:tcBorders>
            <w:shd w:val="clear" w:color="auto" w:fill="auto"/>
            <w:vAlign w:val="center"/>
            <w:hideMark/>
          </w:tcPr>
          <w:p w14:paraId="49405AE9"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Budynek - Usługowa i socjalna</w:t>
            </w:r>
          </w:p>
        </w:tc>
        <w:tc>
          <w:tcPr>
            <w:tcW w:w="1191" w:type="dxa"/>
            <w:tcBorders>
              <w:top w:val="nil"/>
              <w:left w:val="nil"/>
              <w:bottom w:val="single" w:sz="4" w:space="0" w:color="auto"/>
              <w:right w:val="single" w:sz="4" w:space="0" w:color="auto"/>
            </w:tcBorders>
            <w:shd w:val="clear" w:color="auto" w:fill="auto"/>
            <w:vAlign w:val="center"/>
            <w:hideMark/>
          </w:tcPr>
          <w:p w14:paraId="44EC68FF" w14:textId="77777777" w:rsidR="00A7051B" w:rsidRPr="008A6177" w:rsidRDefault="00A7051B" w:rsidP="004469AF">
            <w:pPr>
              <w:spacing w:line="240" w:lineRule="auto"/>
              <w:rPr>
                <w:rFonts w:eastAsia="Times New Roman"/>
                <w:sz w:val="18"/>
                <w:szCs w:val="18"/>
                <w:lang w:eastAsia="pl-PL"/>
              </w:rPr>
            </w:pPr>
            <w:r w:rsidRPr="008A6177">
              <w:rPr>
                <w:rFonts w:eastAsia="Times New Roman"/>
                <w:sz w:val="18"/>
                <w:szCs w:val="18"/>
                <w:lang w:eastAsia="pl-PL"/>
              </w:rPr>
              <w:t>404.8 m</w:t>
            </w:r>
            <w:r w:rsidRPr="008A6177">
              <w:rPr>
                <w:rFonts w:eastAsia="Times New Roman"/>
                <w:sz w:val="18"/>
                <w:szCs w:val="18"/>
                <w:vertAlign w:val="superscript"/>
                <w:lang w:eastAsia="pl-PL"/>
              </w:rPr>
              <w:t>2</w:t>
            </w:r>
          </w:p>
        </w:tc>
        <w:tc>
          <w:tcPr>
            <w:tcW w:w="3772" w:type="dxa"/>
            <w:tcBorders>
              <w:top w:val="nil"/>
              <w:left w:val="nil"/>
              <w:bottom w:val="single" w:sz="4" w:space="0" w:color="auto"/>
              <w:right w:val="single" w:sz="4" w:space="0" w:color="auto"/>
            </w:tcBorders>
            <w:shd w:val="clear" w:color="auto" w:fill="auto"/>
            <w:vAlign w:val="center"/>
            <w:hideMark/>
          </w:tcPr>
          <w:p w14:paraId="3C84DBFF"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Inst. Elektr., Inst. Grzewcza, czynnik grzejny., Inst. Centralnej z m.s.c., Inst. Wod.-Kan., Wentylacja pomieszczeń - grawitacyjna i wymuszona</w:t>
            </w:r>
          </w:p>
        </w:tc>
        <w:tc>
          <w:tcPr>
            <w:tcW w:w="816" w:type="dxa"/>
            <w:tcBorders>
              <w:top w:val="nil"/>
              <w:left w:val="nil"/>
              <w:bottom w:val="single" w:sz="4" w:space="0" w:color="auto"/>
              <w:right w:val="single" w:sz="4" w:space="0" w:color="auto"/>
            </w:tcBorders>
            <w:shd w:val="clear" w:color="auto" w:fill="auto"/>
            <w:noWrap/>
            <w:vAlign w:val="center"/>
            <w:hideMark/>
          </w:tcPr>
          <w:p w14:paraId="4FF8ABEA" w14:textId="77777777" w:rsidR="00A7051B" w:rsidRPr="008A6177" w:rsidRDefault="00A7051B" w:rsidP="004469AF">
            <w:pPr>
              <w:spacing w:line="240" w:lineRule="auto"/>
              <w:rPr>
                <w:rFonts w:ascii="Czcionka tekstu podstawowego" w:eastAsia="Times New Roman" w:hAnsi="Czcionka tekstu podstawowego" w:cs="Times New Roman"/>
                <w:sz w:val="18"/>
                <w:szCs w:val="18"/>
                <w:lang w:eastAsia="pl-PL"/>
              </w:rPr>
            </w:pPr>
            <w:r w:rsidRPr="008A6177">
              <w:rPr>
                <w:rFonts w:ascii="Czcionka tekstu podstawowego" w:eastAsia="Times New Roman" w:hAnsi="Czcionka tekstu podstawowego" w:cs="Times New Roman"/>
                <w:sz w:val="18"/>
                <w:szCs w:val="18"/>
                <w:lang w:eastAsia="pl-PL"/>
              </w:rPr>
              <w:t>1</w:t>
            </w:r>
          </w:p>
        </w:tc>
      </w:tr>
      <w:tr w:rsidR="008A6177" w:rsidRPr="008A6177" w14:paraId="401A1189" w14:textId="77777777" w:rsidTr="004469AF">
        <w:trPr>
          <w:trHeight w:val="855"/>
        </w:trPr>
        <w:tc>
          <w:tcPr>
            <w:tcW w:w="360" w:type="dxa"/>
            <w:tcBorders>
              <w:top w:val="nil"/>
              <w:left w:val="single" w:sz="8" w:space="0" w:color="auto"/>
              <w:bottom w:val="single" w:sz="8" w:space="0" w:color="auto"/>
              <w:right w:val="single" w:sz="8" w:space="0" w:color="auto"/>
            </w:tcBorders>
            <w:shd w:val="clear" w:color="auto" w:fill="auto"/>
            <w:noWrap/>
            <w:vAlign w:val="center"/>
            <w:hideMark/>
          </w:tcPr>
          <w:p w14:paraId="0D757F84" w14:textId="77777777" w:rsidR="00A7051B" w:rsidRPr="008A6177" w:rsidRDefault="00A7051B" w:rsidP="004469AF">
            <w:pPr>
              <w:spacing w:line="240" w:lineRule="auto"/>
              <w:rPr>
                <w:rFonts w:ascii="Czcionka tekstu podstawowego" w:eastAsia="Times New Roman" w:hAnsi="Czcionka tekstu podstawowego" w:cs="Times New Roman"/>
                <w:b/>
                <w:bCs/>
                <w:sz w:val="18"/>
                <w:szCs w:val="18"/>
                <w:lang w:eastAsia="pl-PL"/>
              </w:rPr>
            </w:pPr>
            <w:r w:rsidRPr="008A6177">
              <w:rPr>
                <w:rFonts w:ascii="Czcionka tekstu podstawowego" w:eastAsia="Times New Roman" w:hAnsi="Czcionka tekstu podstawowego" w:cs="Times New Roman"/>
                <w:b/>
                <w:bCs/>
                <w:sz w:val="18"/>
                <w:szCs w:val="18"/>
                <w:lang w:eastAsia="pl-PL"/>
              </w:rPr>
              <w:t>8</w:t>
            </w:r>
          </w:p>
        </w:tc>
        <w:tc>
          <w:tcPr>
            <w:tcW w:w="1785" w:type="dxa"/>
            <w:tcBorders>
              <w:top w:val="nil"/>
              <w:left w:val="nil"/>
              <w:bottom w:val="single" w:sz="8" w:space="0" w:color="auto"/>
              <w:right w:val="single" w:sz="8" w:space="0" w:color="auto"/>
            </w:tcBorders>
            <w:shd w:val="clear" w:color="auto" w:fill="auto"/>
            <w:vAlign w:val="center"/>
            <w:hideMark/>
          </w:tcPr>
          <w:p w14:paraId="6FA9AAA4" w14:textId="77777777" w:rsidR="00A7051B" w:rsidRPr="008A6177" w:rsidRDefault="004F3074" w:rsidP="004469AF">
            <w:pPr>
              <w:spacing w:line="240" w:lineRule="auto"/>
              <w:rPr>
                <w:rFonts w:ascii="Czcionka tekstu podstawowego" w:eastAsia="Times New Roman" w:hAnsi="Czcionka tekstu podstawowego" w:cs="Times New Roman"/>
                <w:sz w:val="18"/>
                <w:szCs w:val="18"/>
                <w:u w:val="single"/>
                <w:lang w:eastAsia="pl-PL"/>
              </w:rPr>
            </w:pPr>
            <w:hyperlink r:id="rId27" w:anchor="'Rys10'!A1" w:history="1">
              <w:r w:rsidR="00A7051B" w:rsidRPr="008A6177">
                <w:rPr>
                  <w:rFonts w:ascii="Czcionka tekstu podstawowego" w:eastAsia="Times New Roman" w:hAnsi="Czcionka tekstu podstawowego" w:cs="Times New Roman"/>
                  <w:sz w:val="18"/>
                  <w:szCs w:val="18"/>
                  <w:u w:val="single"/>
                  <w:lang w:eastAsia="pl-PL"/>
                </w:rPr>
                <w:t>Hala maszyn i obsługi technicznej</w:t>
              </w:r>
            </w:hyperlink>
          </w:p>
        </w:tc>
        <w:tc>
          <w:tcPr>
            <w:tcW w:w="1281" w:type="dxa"/>
            <w:tcBorders>
              <w:top w:val="nil"/>
              <w:left w:val="nil"/>
              <w:bottom w:val="single" w:sz="4" w:space="0" w:color="auto"/>
              <w:right w:val="single" w:sz="4" w:space="0" w:color="auto"/>
            </w:tcBorders>
            <w:shd w:val="clear" w:color="auto" w:fill="auto"/>
            <w:vAlign w:val="center"/>
            <w:hideMark/>
          </w:tcPr>
          <w:p w14:paraId="5B043E8D"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Ul. Daszyńskiego 38</w:t>
            </w:r>
          </w:p>
        </w:tc>
        <w:tc>
          <w:tcPr>
            <w:tcW w:w="1541" w:type="dxa"/>
            <w:tcBorders>
              <w:top w:val="nil"/>
              <w:left w:val="nil"/>
              <w:bottom w:val="single" w:sz="4" w:space="0" w:color="auto"/>
              <w:right w:val="single" w:sz="4" w:space="0" w:color="auto"/>
            </w:tcBorders>
            <w:shd w:val="clear" w:color="auto" w:fill="auto"/>
            <w:vAlign w:val="center"/>
            <w:hideMark/>
          </w:tcPr>
          <w:p w14:paraId="4CE0937E"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Budynek - Techniczno-biurowa</w:t>
            </w:r>
          </w:p>
        </w:tc>
        <w:tc>
          <w:tcPr>
            <w:tcW w:w="1191" w:type="dxa"/>
            <w:tcBorders>
              <w:top w:val="nil"/>
              <w:left w:val="nil"/>
              <w:bottom w:val="single" w:sz="4" w:space="0" w:color="auto"/>
              <w:right w:val="single" w:sz="4" w:space="0" w:color="auto"/>
            </w:tcBorders>
            <w:shd w:val="clear" w:color="auto" w:fill="auto"/>
            <w:vAlign w:val="center"/>
            <w:hideMark/>
          </w:tcPr>
          <w:p w14:paraId="5E8734AB" w14:textId="77777777" w:rsidR="00A7051B" w:rsidRPr="008A6177" w:rsidRDefault="00A7051B" w:rsidP="004469AF">
            <w:pPr>
              <w:spacing w:line="240" w:lineRule="auto"/>
              <w:rPr>
                <w:rFonts w:eastAsia="Times New Roman"/>
                <w:sz w:val="18"/>
                <w:szCs w:val="18"/>
                <w:lang w:eastAsia="pl-PL"/>
              </w:rPr>
            </w:pPr>
            <w:r w:rsidRPr="008A6177">
              <w:rPr>
                <w:rFonts w:eastAsia="Times New Roman"/>
                <w:sz w:val="18"/>
                <w:szCs w:val="18"/>
                <w:lang w:eastAsia="pl-PL"/>
              </w:rPr>
              <w:t>302 m</w:t>
            </w:r>
            <w:r w:rsidRPr="008A6177">
              <w:rPr>
                <w:rFonts w:eastAsia="Times New Roman"/>
                <w:sz w:val="18"/>
                <w:szCs w:val="18"/>
                <w:vertAlign w:val="superscript"/>
                <w:lang w:eastAsia="pl-PL"/>
              </w:rPr>
              <w:t>2</w:t>
            </w:r>
          </w:p>
        </w:tc>
        <w:tc>
          <w:tcPr>
            <w:tcW w:w="3772" w:type="dxa"/>
            <w:tcBorders>
              <w:top w:val="nil"/>
              <w:left w:val="nil"/>
              <w:bottom w:val="single" w:sz="4" w:space="0" w:color="auto"/>
              <w:right w:val="single" w:sz="4" w:space="0" w:color="auto"/>
            </w:tcBorders>
            <w:shd w:val="clear" w:color="auto" w:fill="auto"/>
            <w:vAlign w:val="center"/>
            <w:hideMark/>
          </w:tcPr>
          <w:p w14:paraId="03FC738B"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 xml:space="preserve">Inst. Wod.-Kan., Inst. Elektr., Ogrzewanie C.O. z węzła PEC </w:t>
            </w:r>
          </w:p>
        </w:tc>
        <w:tc>
          <w:tcPr>
            <w:tcW w:w="816" w:type="dxa"/>
            <w:tcBorders>
              <w:top w:val="nil"/>
              <w:left w:val="nil"/>
              <w:bottom w:val="single" w:sz="4" w:space="0" w:color="auto"/>
              <w:right w:val="single" w:sz="4" w:space="0" w:color="auto"/>
            </w:tcBorders>
            <w:shd w:val="clear" w:color="auto" w:fill="auto"/>
            <w:noWrap/>
            <w:vAlign w:val="center"/>
            <w:hideMark/>
          </w:tcPr>
          <w:p w14:paraId="06E952CC" w14:textId="77777777" w:rsidR="00A7051B" w:rsidRPr="008A6177" w:rsidRDefault="00A7051B" w:rsidP="004469AF">
            <w:pPr>
              <w:spacing w:line="240" w:lineRule="auto"/>
              <w:rPr>
                <w:rFonts w:ascii="Czcionka tekstu podstawowego" w:eastAsia="Times New Roman" w:hAnsi="Czcionka tekstu podstawowego" w:cs="Times New Roman"/>
                <w:sz w:val="18"/>
                <w:szCs w:val="18"/>
                <w:lang w:eastAsia="pl-PL"/>
              </w:rPr>
            </w:pPr>
            <w:r w:rsidRPr="008A6177">
              <w:rPr>
                <w:rFonts w:ascii="Czcionka tekstu podstawowego" w:eastAsia="Times New Roman" w:hAnsi="Czcionka tekstu podstawowego" w:cs="Times New Roman"/>
                <w:sz w:val="18"/>
                <w:szCs w:val="18"/>
                <w:lang w:eastAsia="pl-PL"/>
              </w:rPr>
              <w:t>1</w:t>
            </w:r>
          </w:p>
        </w:tc>
      </w:tr>
      <w:tr w:rsidR="008A6177" w:rsidRPr="008A6177" w14:paraId="4A2A7881" w14:textId="77777777" w:rsidTr="004469AF">
        <w:trPr>
          <w:trHeight w:val="855"/>
        </w:trPr>
        <w:tc>
          <w:tcPr>
            <w:tcW w:w="360" w:type="dxa"/>
            <w:tcBorders>
              <w:top w:val="nil"/>
              <w:left w:val="single" w:sz="8" w:space="0" w:color="auto"/>
              <w:bottom w:val="single" w:sz="8" w:space="0" w:color="auto"/>
              <w:right w:val="single" w:sz="8" w:space="0" w:color="auto"/>
            </w:tcBorders>
            <w:shd w:val="clear" w:color="auto" w:fill="auto"/>
            <w:noWrap/>
            <w:vAlign w:val="center"/>
            <w:hideMark/>
          </w:tcPr>
          <w:p w14:paraId="431F7BCD" w14:textId="77777777" w:rsidR="00A7051B" w:rsidRPr="008A6177" w:rsidRDefault="00A7051B" w:rsidP="004469AF">
            <w:pPr>
              <w:spacing w:line="240" w:lineRule="auto"/>
              <w:rPr>
                <w:rFonts w:ascii="Czcionka tekstu podstawowego" w:eastAsia="Times New Roman" w:hAnsi="Czcionka tekstu podstawowego" w:cs="Times New Roman"/>
                <w:b/>
                <w:bCs/>
                <w:sz w:val="18"/>
                <w:szCs w:val="18"/>
                <w:lang w:eastAsia="pl-PL"/>
              </w:rPr>
            </w:pPr>
            <w:r w:rsidRPr="008A6177">
              <w:rPr>
                <w:rFonts w:ascii="Czcionka tekstu podstawowego" w:eastAsia="Times New Roman" w:hAnsi="Czcionka tekstu podstawowego" w:cs="Times New Roman"/>
                <w:b/>
                <w:bCs/>
                <w:sz w:val="18"/>
                <w:szCs w:val="18"/>
                <w:lang w:eastAsia="pl-PL"/>
              </w:rPr>
              <w:t>9</w:t>
            </w:r>
          </w:p>
        </w:tc>
        <w:tc>
          <w:tcPr>
            <w:tcW w:w="1785" w:type="dxa"/>
            <w:tcBorders>
              <w:top w:val="nil"/>
              <w:left w:val="nil"/>
              <w:bottom w:val="single" w:sz="8" w:space="0" w:color="auto"/>
              <w:right w:val="single" w:sz="8" w:space="0" w:color="auto"/>
            </w:tcBorders>
            <w:shd w:val="clear" w:color="auto" w:fill="auto"/>
            <w:vAlign w:val="center"/>
            <w:hideMark/>
          </w:tcPr>
          <w:p w14:paraId="29DD48CE" w14:textId="77777777" w:rsidR="00A7051B" w:rsidRPr="008A6177" w:rsidRDefault="004F3074" w:rsidP="004469AF">
            <w:pPr>
              <w:spacing w:line="240" w:lineRule="auto"/>
              <w:rPr>
                <w:rFonts w:eastAsia="Times New Roman"/>
                <w:sz w:val="18"/>
                <w:szCs w:val="18"/>
                <w:u w:val="single"/>
                <w:lang w:eastAsia="pl-PL"/>
              </w:rPr>
            </w:pPr>
            <w:hyperlink r:id="rId28" w:anchor="'Rys2'!A1" w:history="1">
              <w:r w:rsidR="00A7051B" w:rsidRPr="008A6177">
                <w:rPr>
                  <w:rFonts w:eastAsia="Times New Roman"/>
                  <w:sz w:val="18"/>
                  <w:szCs w:val="18"/>
                  <w:u w:val="single"/>
                  <w:lang w:eastAsia="pl-PL"/>
                </w:rPr>
                <w:t xml:space="preserve">Przepompownia P-3 </w:t>
              </w:r>
            </w:hyperlink>
          </w:p>
        </w:tc>
        <w:tc>
          <w:tcPr>
            <w:tcW w:w="1281" w:type="dxa"/>
            <w:tcBorders>
              <w:top w:val="nil"/>
              <w:left w:val="nil"/>
              <w:bottom w:val="single" w:sz="4" w:space="0" w:color="auto"/>
              <w:right w:val="single" w:sz="4" w:space="0" w:color="auto"/>
            </w:tcBorders>
            <w:shd w:val="clear" w:color="auto" w:fill="auto"/>
            <w:vAlign w:val="center"/>
            <w:hideMark/>
          </w:tcPr>
          <w:p w14:paraId="293EDECE"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Ul. Grunwaldzka</w:t>
            </w:r>
          </w:p>
        </w:tc>
        <w:tc>
          <w:tcPr>
            <w:tcW w:w="1541" w:type="dxa"/>
            <w:tcBorders>
              <w:top w:val="nil"/>
              <w:left w:val="nil"/>
              <w:bottom w:val="single" w:sz="4" w:space="0" w:color="auto"/>
              <w:right w:val="single" w:sz="4" w:space="0" w:color="auto"/>
            </w:tcBorders>
            <w:shd w:val="clear" w:color="auto" w:fill="auto"/>
            <w:vAlign w:val="center"/>
            <w:hideMark/>
          </w:tcPr>
          <w:p w14:paraId="6BF641C0"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Zbiornik i Budynek -Technologiczna</w:t>
            </w:r>
          </w:p>
        </w:tc>
        <w:tc>
          <w:tcPr>
            <w:tcW w:w="1191" w:type="dxa"/>
            <w:tcBorders>
              <w:top w:val="nil"/>
              <w:left w:val="nil"/>
              <w:bottom w:val="single" w:sz="4" w:space="0" w:color="auto"/>
              <w:right w:val="single" w:sz="4" w:space="0" w:color="auto"/>
            </w:tcBorders>
            <w:shd w:val="clear" w:color="auto" w:fill="auto"/>
            <w:vAlign w:val="center"/>
            <w:hideMark/>
          </w:tcPr>
          <w:p w14:paraId="61455670" w14:textId="77777777" w:rsidR="00A7051B" w:rsidRPr="008A6177" w:rsidRDefault="00A7051B" w:rsidP="004469AF">
            <w:pPr>
              <w:spacing w:line="240" w:lineRule="auto"/>
              <w:rPr>
                <w:rFonts w:eastAsia="Times New Roman"/>
                <w:sz w:val="18"/>
                <w:szCs w:val="18"/>
                <w:lang w:eastAsia="pl-PL"/>
              </w:rPr>
            </w:pPr>
            <w:r w:rsidRPr="008A6177">
              <w:rPr>
                <w:rFonts w:eastAsia="Times New Roman"/>
                <w:sz w:val="18"/>
                <w:szCs w:val="18"/>
                <w:lang w:eastAsia="pl-PL"/>
              </w:rPr>
              <w:t>50.24 m</w:t>
            </w:r>
            <w:r w:rsidRPr="008A6177">
              <w:rPr>
                <w:rFonts w:eastAsia="Times New Roman"/>
                <w:sz w:val="18"/>
                <w:szCs w:val="18"/>
                <w:vertAlign w:val="superscript"/>
                <w:lang w:eastAsia="pl-PL"/>
              </w:rPr>
              <w:t>2</w:t>
            </w:r>
          </w:p>
        </w:tc>
        <w:tc>
          <w:tcPr>
            <w:tcW w:w="3772" w:type="dxa"/>
            <w:tcBorders>
              <w:top w:val="nil"/>
              <w:left w:val="nil"/>
              <w:bottom w:val="single" w:sz="4" w:space="0" w:color="auto"/>
              <w:right w:val="single" w:sz="4" w:space="0" w:color="auto"/>
            </w:tcBorders>
            <w:shd w:val="clear" w:color="auto" w:fill="auto"/>
            <w:vAlign w:val="center"/>
            <w:hideMark/>
          </w:tcPr>
          <w:p w14:paraId="3C11F1E9"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Inst. Elektr., Inst. Wod.-Kan., Oprzyrządowanie technologiczne</w:t>
            </w:r>
          </w:p>
        </w:tc>
        <w:tc>
          <w:tcPr>
            <w:tcW w:w="816" w:type="dxa"/>
            <w:tcBorders>
              <w:top w:val="nil"/>
              <w:left w:val="nil"/>
              <w:bottom w:val="single" w:sz="4" w:space="0" w:color="auto"/>
              <w:right w:val="single" w:sz="4" w:space="0" w:color="auto"/>
            </w:tcBorders>
            <w:shd w:val="clear" w:color="auto" w:fill="auto"/>
            <w:noWrap/>
            <w:vAlign w:val="center"/>
            <w:hideMark/>
          </w:tcPr>
          <w:p w14:paraId="177A4EB7" w14:textId="77777777" w:rsidR="00A7051B" w:rsidRPr="008A6177" w:rsidRDefault="00A7051B" w:rsidP="004469AF">
            <w:pPr>
              <w:spacing w:line="240" w:lineRule="auto"/>
              <w:rPr>
                <w:rFonts w:ascii="Czcionka tekstu podstawowego" w:eastAsia="Times New Roman" w:hAnsi="Czcionka tekstu podstawowego" w:cs="Times New Roman"/>
                <w:sz w:val="18"/>
                <w:szCs w:val="18"/>
                <w:lang w:eastAsia="pl-PL"/>
              </w:rPr>
            </w:pPr>
            <w:r w:rsidRPr="008A6177">
              <w:rPr>
                <w:rFonts w:ascii="Czcionka tekstu podstawowego" w:eastAsia="Times New Roman" w:hAnsi="Czcionka tekstu podstawowego" w:cs="Times New Roman"/>
                <w:sz w:val="18"/>
                <w:szCs w:val="18"/>
                <w:lang w:eastAsia="pl-PL"/>
              </w:rPr>
              <w:t>1</w:t>
            </w:r>
          </w:p>
        </w:tc>
      </w:tr>
      <w:tr w:rsidR="008A6177" w:rsidRPr="008A6177" w14:paraId="4FC930A2" w14:textId="77777777" w:rsidTr="004469AF">
        <w:trPr>
          <w:trHeight w:val="855"/>
        </w:trPr>
        <w:tc>
          <w:tcPr>
            <w:tcW w:w="360" w:type="dxa"/>
            <w:tcBorders>
              <w:top w:val="nil"/>
              <w:left w:val="single" w:sz="8" w:space="0" w:color="auto"/>
              <w:bottom w:val="single" w:sz="8" w:space="0" w:color="auto"/>
              <w:right w:val="single" w:sz="8" w:space="0" w:color="auto"/>
            </w:tcBorders>
            <w:shd w:val="clear" w:color="auto" w:fill="auto"/>
            <w:noWrap/>
            <w:vAlign w:val="center"/>
            <w:hideMark/>
          </w:tcPr>
          <w:p w14:paraId="5A5DC547" w14:textId="77777777" w:rsidR="00A7051B" w:rsidRPr="008A6177" w:rsidRDefault="00A7051B" w:rsidP="004469AF">
            <w:pPr>
              <w:spacing w:line="240" w:lineRule="auto"/>
              <w:rPr>
                <w:rFonts w:ascii="Czcionka tekstu podstawowego" w:eastAsia="Times New Roman" w:hAnsi="Czcionka tekstu podstawowego" w:cs="Times New Roman"/>
                <w:b/>
                <w:bCs/>
                <w:sz w:val="18"/>
                <w:szCs w:val="18"/>
                <w:lang w:eastAsia="pl-PL"/>
              </w:rPr>
            </w:pPr>
            <w:r w:rsidRPr="008A6177">
              <w:rPr>
                <w:rFonts w:ascii="Czcionka tekstu podstawowego" w:eastAsia="Times New Roman" w:hAnsi="Czcionka tekstu podstawowego" w:cs="Times New Roman"/>
                <w:b/>
                <w:bCs/>
                <w:sz w:val="18"/>
                <w:szCs w:val="18"/>
                <w:lang w:eastAsia="pl-PL"/>
              </w:rPr>
              <w:lastRenderedPageBreak/>
              <w:t>10</w:t>
            </w:r>
          </w:p>
        </w:tc>
        <w:tc>
          <w:tcPr>
            <w:tcW w:w="1785" w:type="dxa"/>
            <w:tcBorders>
              <w:top w:val="nil"/>
              <w:left w:val="nil"/>
              <w:bottom w:val="single" w:sz="8" w:space="0" w:color="auto"/>
              <w:right w:val="single" w:sz="8" w:space="0" w:color="auto"/>
            </w:tcBorders>
            <w:shd w:val="clear" w:color="auto" w:fill="auto"/>
            <w:vAlign w:val="center"/>
            <w:hideMark/>
          </w:tcPr>
          <w:p w14:paraId="5A661B85" w14:textId="77777777" w:rsidR="00A7051B" w:rsidRPr="008A6177" w:rsidRDefault="004F3074" w:rsidP="004469AF">
            <w:pPr>
              <w:spacing w:line="240" w:lineRule="auto"/>
              <w:rPr>
                <w:rFonts w:eastAsia="Times New Roman"/>
                <w:sz w:val="18"/>
                <w:szCs w:val="18"/>
                <w:u w:val="single"/>
                <w:lang w:eastAsia="pl-PL"/>
              </w:rPr>
            </w:pPr>
            <w:hyperlink r:id="rId29" w:anchor="'Rys1'!A1" w:history="1">
              <w:r w:rsidR="00A7051B" w:rsidRPr="008A6177">
                <w:rPr>
                  <w:rFonts w:eastAsia="Times New Roman"/>
                  <w:sz w:val="18"/>
                  <w:szCs w:val="18"/>
                  <w:u w:val="single"/>
                  <w:lang w:eastAsia="pl-PL"/>
                </w:rPr>
                <w:t>Przepompownia P-3 – budynek socjalno usługowy</w:t>
              </w:r>
            </w:hyperlink>
          </w:p>
        </w:tc>
        <w:tc>
          <w:tcPr>
            <w:tcW w:w="1281" w:type="dxa"/>
            <w:tcBorders>
              <w:top w:val="nil"/>
              <w:left w:val="nil"/>
              <w:bottom w:val="single" w:sz="4" w:space="0" w:color="auto"/>
              <w:right w:val="single" w:sz="4" w:space="0" w:color="auto"/>
            </w:tcBorders>
            <w:shd w:val="clear" w:color="auto" w:fill="auto"/>
            <w:vAlign w:val="center"/>
            <w:hideMark/>
          </w:tcPr>
          <w:p w14:paraId="1A3A9848"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Ul. Grunwaldzka</w:t>
            </w:r>
          </w:p>
        </w:tc>
        <w:tc>
          <w:tcPr>
            <w:tcW w:w="1541" w:type="dxa"/>
            <w:tcBorders>
              <w:top w:val="nil"/>
              <w:left w:val="nil"/>
              <w:bottom w:val="single" w:sz="4" w:space="0" w:color="auto"/>
              <w:right w:val="single" w:sz="4" w:space="0" w:color="auto"/>
            </w:tcBorders>
            <w:shd w:val="clear" w:color="auto" w:fill="auto"/>
            <w:vAlign w:val="center"/>
            <w:hideMark/>
          </w:tcPr>
          <w:p w14:paraId="54F0C943"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Budynek -Techniczno-socjalna</w:t>
            </w:r>
          </w:p>
        </w:tc>
        <w:tc>
          <w:tcPr>
            <w:tcW w:w="1191" w:type="dxa"/>
            <w:tcBorders>
              <w:top w:val="nil"/>
              <w:left w:val="nil"/>
              <w:bottom w:val="single" w:sz="4" w:space="0" w:color="auto"/>
              <w:right w:val="single" w:sz="4" w:space="0" w:color="auto"/>
            </w:tcBorders>
            <w:shd w:val="clear" w:color="auto" w:fill="auto"/>
            <w:vAlign w:val="center"/>
            <w:hideMark/>
          </w:tcPr>
          <w:p w14:paraId="3465F7A4" w14:textId="77777777" w:rsidR="00A7051B" w:rsidRPr="008A6177" w:rsidRDefault="00A7051B" w:rsidP="004469AF">
            <w:pPr>
              <w:spacing w:line="240" w:lineRule="auto"/>
              <w:rPr>
                <w:rFonts w:eastAsia="Times New Roman"/>
                <w:sz w:val="18"/>
                <w:szCs w:val="18"/>
                <w:lang w:eastAsia="pl-PL"/>
              </w:rPr>
            </w:pPr>
            <w:r w:rsidRPr="008A6177">
              <w:rPr>
                <w:rFonts w:eastAsia="Times New Roman"/>
                <w:sz w:val="18"/>
                <w:szCs w:val="18"/>
                <w:lang w:eastAsia="pl-PL"/>
              </w:rPr>
              <w:t>107.8 m</w:t>
            </w:r>
            <w:r w:rsidRPr="008A6177">
              <w:rPr>
                <w:rFonts w:eastAsia="Times New Roman"/>
                <w:sz w:val="18"/>
                <w:szCs w:val="18"/>
                <w:vertAlign w:val="superscript"/>
                <w:lang w:eastAsia="pl-PL"/>
              </w:rPr>
              <w:t>2</w:t>
            </w:r>
          </w:p>
        </w:tc>
        <w:tc>
          <w:tcPr>
            <w:tcW w:w="3772" w:type="dxa"/>
            <w:tcBorders>
              <w:top w:val="nil"/>
              <w:left w:val="nil"/>
              <w:bottom w:val="single" w:sz="4" w:space="0" w:color="auto"/>
              <w:right w:val="single" w:sz="4" w:space="0" w:color="auto"/>
            </w:tcBorders>
            <w:shd w:val="clear" w:color="auto" w:fill="auto"/>
            <w:vAlign w:val="center"/>
            <w:hideMark/>
          </w:tcPr>
          <w:p w14:paraId="46DA226C"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Inst. Elektr., Inst.Wod.-Kan., Pomieszczenie dla agregatu prądotwórczego</w:t>
            </w:r>
          </w:p>
        </w:tc>
        <w:tc>
          <w:tcPr>
            <w:tcW w:w="816" w:type="dxa"/>
            <w:tcBorders>
              <w:top w:val="nil"/>
              <w:left w:val="nil"/>
              <w:bottom w:val="single" w:sz="4" w:space="0" w:color="auto"/>
              <w:right w:val="single" w:sz="4" w:space="0" w:color="auto"/>
            </w:tcBorders>
            <w:shd w:val="clear" w:color="auto" w:fill="auto"/>
            <w:noWrap/>
            <w:vAlign w:val="center"/>
            <w:hideMark/>
          </w:tcPr>
          <w:p w14:paraId="39676CE4" w14:textId="77777777" w:rsidR="00A7051B" w:rsidRPr="008A6177" w:rsidRDefault="00A7051B" w:rsidP="004469AF">
            <w:pPr>
              <w:spacing w:line="240" w:lineRule="auto"/>
              <w:rPr>
                <w:rFonts w:ascii="Czcionka tekstu podstawowego" w:eastAsia="Times New Roman" w:hAnsi="Czcionka tekstu podstawowego" w:cs="Times New Roman"/>
                <w:sz w:val="18"/>
                <w:szCs w:val="18"/>
                <w:lang w:eastAsia="pl-PL"/>
              </w:rPr>
            </w:pPr>
            <w:r w:rsidRPr="008A6177">
              <w:rPr>
                <w:rFonts w:ascii="Czcionka tekstu podstawowego" w:eastAsia="Times New Roman" w:hAnsi="Czcionka tekstu podstawowego" w:cs="Times New Roman"/>
                <w:sz w:val="18"/>
                <w:szCs w:val="18"/>
                <w:lang w:eastAsia="pl-PL"/>
              </w:rPr>
              <w:t>1</w:t>
            </w:r>
          </w:p>
        </w:tc>
      </w:tr>
      <w:tr w:rsidR="008A6177" w:rsidRPr="008A6177" w14:paraId="0BFEB983" w14:textId="77777777" w:rsidTr="004469AF">
        <w:trPr>
          <w:trHeight w:val="675"/>
        </w:trPr>
        <w:tc>
          <w:tcPr>
            <w:tcW w:w="360" w:type="dxa"/>
            <w:tcBorders>
              <w:top w:val="nil"/>
              <w:left w:val="single" w:sz="8" w:space="0" w:color="auto"/>
              <w:bottom w:val="single" w:sz="8" w:space="0" w:color="auto"/>
              <w:right w:val="single" w:sz="8" w:space="0" w:color="auto"/>
            </w:tcBorders>
            <w:shd w:val="clear" w:color="auto" w:fill="auto"/>
            <w:noWrap/>
            <w:vAlign w:val="center"/>
            <w:hideMark/>
          </w:tcPr>
          <w:p w14:paraId="745B8D77" w14:textId="77777777" w:rsidR="00A7051B" w:rsidRPr="008A6177" w:rsidRDefault="00A7051B" w:rsidP="004469AF">
            <w:pPr>
              <w:spacing w:line="240" w:lineRule="auto"/>
              <w:rPr>
                <w:rFonts w:ascii="Czcionka tekstu podstawowego" w:eastAsia="Times New Roman" w:hAnsi="Czcionka tekstu podstawowego" w:cs="Times New Roman"/>
                <w:b/>
                <w:bCs/>
                <w:sz w:val="18"/>
                <w:szCs w:val="18"/>
                <w:lang w:eastAsia="pl-PL"/>
              </w:rPr>
            </w:pPr>
            <w:r w:rsidRPr="008A6177">
              <w:rPr>
                <w:rFonts w:ascii="Czcionka tekstu podstawowego" w:eastAsia="Times New Roman" w:hAnsi="Czcionka tekstu podstawowego" w:cs="Times New Roman"/>
                <w:b/>
                <w:bCs/>
                <w:sz w:val="18"/>
                <w:szCs w:val="18"/>
                <w:lang w:eastAsia="pl-PL"/>
              </w:rPr>
              <w:t>11</w:t>
            </w:r>
          </w:p>
        </w:tc>
        <w:tc>
          <w:tcPr>
            <w:tcW w:w="1785" w:type="dxa"/>
            <w:tcBorders>
              <w:top w:val="nil"/>
              <w:left w:val="nil"/>
              <w:bottom w:val="single" w:sz="8" w:space="0" w:color="auto"/>
              <w:right w:val="single" w:sz="8" w:space="0" w:color="auto"/>
            </w:tcBorders>
            <w:shd w:val="clear" w:color="auto" w:fill="auto"/>
            <w:vAlign w:val="center"/>
            <w:hideMark/>
          </w:tcPr>
          <w:p w14:paraId="774F0D88" w14:textId="77777777" w:rsidR="00A7051B" w:rsidRPr="008A6177" w:rsidRDefault="00A7051B" w:rsidP="004469AF">
            <w:pPr>
              <w:spacing w:line="240" w:lineRule="auto"/>
              <w:rPr>
                <w:rFonts w:eastAsia="Times New Roman"/>
                <w:sz w:val="18"/>
                <w:szCs w:val="18"/>
                <w:u w:val="single"/>
                <w:lang w:eastAsia="pl-PL"/>
              </w:rPr>
            </w:pPr>
            <w:r w:rsidRPr="008A6177">
              <w:rPr>
                <w:rFonts w:eastAsia="Times New Roman"/>
                <w:sz w:val="18"/>
                <w:szCs w:val="18"/>
                <w:u w:val="single"/>
                <w:lang w:eastAsia="pl-PL"/>
              </w:rPr>
              <w:t>Budynek przy przepompowni P-7</w:t>
            </w:r>
          </w:p>
        </w:tc>
        <w:tc>
          <w:tcPr>
            <w:tcW w:w="1281" w:type="dxa"/>
            <w:tcBorders>
              <w:top w:val="nil"/>
              <w:left w:val="nil"/>
              <w:bottom w:val="single" w:sz="4" w:space="0" w:color="auto"/>
              <w:right w:val="single" w:sz="4" w:space="0" w:color="auto"/>
            </w:tcBorders>
            <w:shd w:val="clear" w:color="auto" w:fill="auto"/>
            <w:vAlign w:val="center"/>
            <w:hideMark/>
          </w:tcPr>
          <w:p w14:paraId="2EC70BA0"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Ul. Norweska</w:t>
            </w:r>
          </w:p>
        </w:tc>
        <w:tc>
          <w:tcPr>
            <w:tcW w:w="1541" w:type="dxa"/>
            <w:tcBorders>
              <w:top w:val="nil"/>
              <w:left w:val="nil"/>
              <w:bottom w:val="single" w:sz="4" w:space="0" w:color="auto"/>
              <w:right w:val="single" w:sz="4" w:space="0" w:color="auto"/>
            </w:tcBorders>
            <w:shd w:val="clear" w:color="auto" w:fill="auto"/>
            <w:vAlign w:val="center"/>
            <w:hideMark/>
          </w:tcPr>
          <w:p w14:paraId="2515BE49"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Budynek - Magazynowy</w:t>
            </w:r>
          </w:p>
        </w:tc>
        <w:tc>
          <w:tcPr>
            <w:tcW w:w="1191" w:type="dxa"/>
            <w:tcBorders>
              <w:top w:val="nil"/>
              <w:left w:val="nil"/>
              <w:bottom w:val="single" w:sz="4" w:space="0" w:color="auto"/>
              <w:right w:val="single" w:sz="4" w:space="0" w:color="auto"/>
            </w:tcBorders>
            <w:shd w:val="clear" w:color="auto" w:fill="auto"/>
            <w:vAlign w:val="center"/>
            <w:hideMark/>
          </w:tcPr>
          <w:p w14:paraId="4E31C319" w14:textId="77777777" w:rsidR="00A7051B" w:rsidRPr="008A6177" w:rsidRDefault="00A7051B" w:rsidP="004469AF">
            <w:pPr>
              <w:spacing w:line="240" w:lineRule="auto"/>
              <w:rPr>
                <w:rFonts w:eastAsia="Times New Roman"/>
                <w:sz w:val="18"/>
                <w:szCs w:val="18"/>
                <w:lang w:eastAsia="pl-PL"/>
              </w:rPr>
            </w:pPr>
            <w:r w:rsidRPr="008A6177">
              <w:rPr>
                <w:rFonts w:eastAsia="Times New Roman"/>
                <w:sz w:val="18"/>
                <w:szCs w:val="18"/>
                <w:lang w:eastAsia="pl-PL"/>
              </w:rPr>
              <w:t>34 m2</w:t>
            </w:r>
          </w:p>
        </w:tc>
        <w:tc>
          <w:tcPr>
            <w:tcW w:w="3772" w:type="dxa"/>
            <w:tcBorders>
              <w:top w:val="nil"/>
              <w:left w:val="nil"/>
              <w:bottom w:val="single" w:sz="4" w:space="0" w:color="auto"/>
              <w:right w:val="single" w:sz="4" w:space="0" w:color="auto"/>
            </w:tcBorders>
            <w:shd w:val="clear" w:color="auto" w:fill="auto"/>
            <w:vAlign w:val="center"/>
            <w:hideMark/>
          </w:tcPr>
          <w:p w14:paraId="661661FB"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inst. odgromowa, went. Grawitacyjna</w:t>
            </w:r>
          </w:p>
        </w:tc>
        <w:tc>
          <w:tcPr>
            <w:tcW w:w="816" w:type="dxa"/>
            <w:tcBorders>
              <w:top w:val="nil"/>
              <w:left w:val="nil"/>
              <w:bottom w:val="single" w:sz="4" w:space="0" w:color="auto"/>
              <w:right w:val="single" w:sz="4" w:space="0" w:color="auto"/>
            </w:tcBorders>
            <w:shd w:val="clear" w:color="auto" w:fill="auto"/>
            <w:noWrap/>
            <w:vAlign w:val="center"/>
            <w:hideMark/>
          </w:tcPr>
          <w:p w14:paraId="03B9DA77" w14:textId="77777777" w:rsidR="00A7051B" w:rsidRPr="008A6177" w:rsidRDefault="00A7051B" w:rsidP="004469AF">
            <w:pPr>
              <w:spacing w:line="240" w:lineRule="auto"/>
              <w:rPr>
                <w:rFonts w:ascii="Czcionka tekstu podstawowego" w:eastAsia="Times New Roman" w:hAnsi="Czcionka tekstu podstawowego" w:cs="Times New Roman"/>
                <w:sz w:val="18"/>
                <w:szCs w:val="18"/>
                <w:lang w:eastAsia="pl-PL"/>
              </w:rPr>
            </w:pPr>
            <w:r w:rsidRPr="008A6177">
              <w:rPr>
                <w:rFonts w:ascii="Czcionka tekstu podstawowego" w:eastAsia="Times New Roman" w:hAnsi="Czcionka tekstu podstawowego" w:cs="Times New Roman"/>
                <w:sz w:val="18"/>
                <w:szCs w:val="18"/>
                <w:lang w:eastAsia="pl-PL"/>
              </w:rPr>
              <w:t>1</w:t>
            </w:r>
          </w:p>
        </w:tc>
      </w:tr>
      <w:tr w:rsidR="008A6177" w:rsidRPr="008A6177" w14:paraId="34E58B7E" w14:textId="77777777" w:rsidTr="004469AF">
        <w:trPr>
          <w:trHeight w:val="540"/>
        </w:trPr>
        <w:tc>
          <w:tcPr>
            <w:tcW w:w="360" w:type="dxa"/>
            <w:tcBorders>
              <w:top w:val="nil"/>
              <w:left w:val="single" w:sz="8" w:space="0" w:color="auto"/>
              <w:bottom w:val="single" w:sz="8" w:space="0" w:color="auto"/>
              <w:right w:val="single" w:sz="8" w:space="0" w:color="auto"/>
            </w:tcBorders>
            <w:shd w:val="clear" w:color="auto" w:fill="auto"/>
            <w:noWrap/>
            <w:vAlign w:val="center"/>
            <w:hideMark/>
          </w:tcPr>
          <w:p w14:paraId="461F857F" w14:textId="77777777" w:rsidR="00A7051B" w:rsidRPr="008A6177" w:rsidRDefault="00A7051B" w:rsidP="004469AF">
            <w:pPr>
              <w:spacing w:line="240" w:lineRule="auto"/>
              <w:rPr>
                <w:rFonts w:ascii="Czcionka tekstu podstawowego" w:eastAsia="Times New Roman" w:hAnsi="Czcionka tekstu podstawowego" w:cs="Times New Roman"/>
                <w:b/>
                <w:bCs/>
                <w:sz w:val="18"/>
                <w:szCs w:val="18"/>
                <w:lang w:eastAsia="pl-PL"/>
              </w:rPr>
            </w:pPr>
            <w:r w:rsidRPr="008A6177">
              <w:rPr>
                <w:rFonts w:ascii="Czcionka tekstu podstawowego" w:eastAsia="Times New Roman" w:hAnsi="Czcionka tekstu podstawowego" w:cs="Times New Roman"/>
                <w:b/>
                <w:bCs/>
                <w:sz w:val="18"/>
                <w:szCs w:val="18"/>
                <w:lang w:eastAsia="pl-PL"/>
              </w:rPr>
              <w:t>12</w:t>
            </w:r>
          </w:p>
        </w:tc>
        <w:tc>
          <w:tcPr>
            <w:tcW w:w="1785" w:type="dxa"/>
            <w:tcBorders>
              <w:top w:val="nil"/>
              <w:left w:val="nil"/>
              <w:bottom w:val="single" w:sz="8" w:space="0" w:color="auto"/>
              <w:right w:val="single" w:sz="8" w:space="0" w:color="auto"/>
            </w:tcBorders>
            <w:shd w:val="clear" w:color="auto" w:fill="auto"/>
            <w:vAlign w:val="center"/>
            <w:hideMark/>
          </w:tcPr>
          <w:p w14:paraId="425127BD" w14:textId="77777777" w:rsidR="00A7051B" w:rsidRPr="008A6177" w:rsidRDefault="00A7051B" w:rsidP="004469AF">
            <w:pPr>
              <w:spacing w:line="240" w:lineRule="auto"/>
              <w:rPr>
                <w:rFonts w:eastAsia="Times New Roman"/>
                <w:sz w:val="18"/>
                <w:szCs w:val="18"/>
                <w:u w:val="single"/>
                <w:lang w:eastAsia="pl-PL"/>
              </w:rPr>
            </w:pPr>
            <w:r w:rsidRPr="008A6177">
              <w:rPr>
                <w:rFonts w:eastAsia="Times New Roman"/>
                <w:sz w:val="18"/>
                <w:szCs w:val="18"/>
                <w:u w:val="single"/>
                <w:lang w:eastAsia="pl-PL"/>
              </w:rPr>
              <w:t>Budynek Baza przy P-11</w:t>
            </w:r>
          </w:p>
        </w:tc>
        <w:tc>
          <w:tcPr>
            <w:tcW w:w="1281" w:type="dxa"/>
            <w:tcBorders>
              <w:top w:val="nil"/>
              <w:left w:val="nil"/>
              <w:bottom w:val="single" w:sz="4" w:space="0" w:color="auto"/>
              <w:right w:val="single" w:sz="4" w:space="0" w:color="auto"/>
            </w:tcBorders>
            <w:shd w:val="clear" w:color="auto" w:fill="auto"/>
            <w:vAlign w:val="center"/>
            <w:hideMark/>
          </w:tcPr>
          <w:p w14:paraId="3E6E45E4"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Ul. Ludzi Morza</w:t>
            </w:r>
          </w:p>
        </w:tc>
        <w:tc>
          <w:tcPr>
            <w:tcW w:w="1541" w:type="dxa"/>
            <w:tcBorders>
              <w:top w:val="nil"/>
              <w:left w:val="nil"/>
              <w:bottom w:val="single" w:sz="4" w:space="0" w:color="auto"/>
              <w:right w:val="single" w:sz="4" w:space="0" w:color="auto"/>
            </w:tcBorders>
            <w:shd w:val="clear" w:color="auto" w:fill="auto"/>
            <w:vAlign w:val="center"/>
            <w:hideMark/>
          </w:tcPr>
          <w:p w14:paraId="277C1991"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Budynek -Techniczno-socjalny</w:t>
            </w:r>
          </w:p>
        </w:tc>
        <w:tc>
          <w:tcPr>
            <w:tcW w:w="1191" w:type="dxa"/>
            <w:tcBorders>
              <w:top w:val="nil"/>
              <w:left w:val="nil"/>
              <w:bottom w:val="single" w:sz="4" w:space="0" w:color="auto"/>
              <w:right w:val="single" w:sz="4" w:space="0" w:color="auto"/>
            </w:tcBorders>
            <w:shd w:val="clear" w:color="auto" w:fill="auto"/>
            <w:vAlign w:val="center"/>
            <w:hideMark/>
          </w:tcPr>
          <w:p w14:paraId="5EED8C11" w14:textId="77777777" w:rsidR="00A7051B" w:rsidRPr="008A6177" w:rsidRDefault="00A7051B" w:rsidP="004469AF">
            <w:pPr>
              <w:spacing w:line="240" w:lineRule="auto"/>
              <w:rPr>
                <w:rFonts w:eastAsia="Times New Roman"/>
                <w:sz w:val="18"/>
                <w:szCs w:val="18"/>
                <w:lang w:eastAsia="pl-PL"/>
              </w:rPr>
            </w:pPr>
            <w:r w:rsidRPr="008A6177">
              <w:rPr>
                <w:rFonts w:eastAsia="Times New Roman"/>
                <w:sz w:val="18"/>
                <w:szCs w:val="18"/>
                <w:lang w:eastAsia="pl-PL"/>
              </w:rPr>
              <w:t>181,8 m2</w:t>
            </w:r>
          </w:p>
        </w:tc>
        <w:tc>
          <w:tcPr>
            <w:tcW w:w="3772" w:type="dxa"/>
            <w:tcBorders>
              <w:top w:val="nil"/>
              <w:left w:val="nil"/>
              <w:bottom w:val="single" w:sz="4" w:space="0" w:color="auto"/>
              <w:right w:val="single" w:sz="4" w:space="0" w:color="auto"/>
            </w:tcBorders>
            <w:shd w:val="clear" w:color="auto" w:fill="auto"/>
            <w:vAlign w:val="center"/>
            <w:hideMark/>
          </w:tcPr>
          <w:p w14:paraId="5A235173"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Inst. elektryczna siły, wentylacja grawitacyjna, inst. gazowa, C.O. piec gazowy Vailant, inst. wod. -kan., odgromowa</w:t>
            </w:r>
          </w:p>
        </w:tc>
        <w:tc>
          <w:tcPr>
            <w:tcW w:w="816" w:type="dxa"/>
            <w:tcBorders>
              <w:top w:val="nil"/>
              <w:left w:val="nil"/>
              <w:bottom w:val="single" w:sz="4" w:space="0" w:color="auto"/>
              <w:right w:val="single" w:sz="4" w:space="0" w:color="auto"/>
            </w:tcBorders>
            <w:shd w:val="clear" w:color="auto" w:fill="auto"/>
            <w:noWrap/>
            <w:vAlign w:val="center"/>
            <w:hideMark/>
          </w:tcPr>
          <w:p w14:paraId="17F88A7D" w14:textId="77777777" w:rsidR="00A7051B" w:rsidRPr="008A6177" w:rsidRDefault="00A7051B" w:rsidP="004469AF">
            <w:pPr>
              <w:spacing w:line="240" w:lineRule="auto"/>
              <w:rPr>
                <w:rFonts w:ascii="Czcionka tekstu podstawowego" w:eastAsia="Times New Roman" w:hAnsi="Czcionka tekstu podstawowego" w:cs="Times New Roman"/>
                <w:sz w:val="18"/>
                <w:szCs w:val="18"/>
                <w:lang w:eastAsia="pl-PL"/>
              </w:rPr>
            </w:pPr>
            <w:r w:rsidRPr="008A6177">
              <w:rPr>
                <w:rFonts w:ascii="Czcionka tekstu podstawowego" w:eastAsia="Times New Roman" w:hAnsi="Czcionka tekstu podstawowego" w:cs="Times New Roman"/>
                <w:sz w:val="18"/>
                <w:szCs w:val="18"/>
                <w:lang w:eastAsia="pl-PL"/>
              </w:rPr>
              <w:t>1</w:t>
            </w:r>
          </w:p>
        </w:tc>
      </w:tr>
      <w:tr w:rsidR="008A6177" w:rsidRPr="008A6177" w14:paraId="597CD96F" w14:textId="77777777" w:rsidTr="004469AF">
        <w:trPr>
          <w:trHeight w:val="870"/>
        </w:trPr>
        <w:tc>
          <w:tcPr>
            <w:tcW w:w="9930" w:type="dxa"/>
            <w:gridSpan w:val="6"/>
            <w:tcBorders>
              <w:top w:val="nil"/>
              <w:left w:val="single" w:sz="8" w:space="0" w:color="auto"/>
              <w:bottom w:val="nil"/>
              <w:right w:val="single" w:sz="4" w:space="0" w:color="000000"/>
            </w:tcBorders>
            <w:shd w:val="clear" w:color="auto" w:fill="auto"/>
            <w:noWrap/>
            <w:vAlign w:val="center"/>
            <w:hideMark/>
          </w:tcPr>
          <w:p w14:paraId="65252F72" w14:textId="5E1F9F9E" w:rsidR="00A7051B" w:rsidRPr="008A6177" w:rsidRDefault="00FB504A" w:rsidP="004469AF">
            <w:pPr>
              <w:spacing w:line="240" w:lineRule="auto"/>
              <w:rPr>
                <w:rFonts w:eastAsia="Times New Roman"/>
                <w:b/>
                <w:bCs/>
                <w:sz w:val="18"/>
                <w:szCs w:val="18"/>
                <w:u w:val="single"/>
                <w:lang w:eastAsia="pl-PL"/>
              </w:rPr>
            </w:pPr>
            <w:r w:rsidRPr="008A6177">
              <w:rPr>
                <w:rFonts w:eastAsia="Times New Roman"/>
                <w:b/>
                <w:bCs/>
                <w:sz w:val="18"/>
                <w:szCs w:val="18"/>
                <w:u w:val="single"/>
                <w:lang w:eastAsia="pl-PL"/>
              </w:rPr>
              <w:t>CZĘŚĆ II - WY</w:t>
            </w:r>
            <w:r w:rsidR="00A7051B" w:rsidRPr="008A6177">
              <w:rPr>
                <w:rFonts w:eastAsia="Times New Roman"/>
                <w:b/>
                <w:bCs/>
                <w:sz w:val="18"/>
                <w:szCs w:val="18"/>
                <w:u w:val="single"/>
                <w:lang w:eastAsia="pl-PL"/>
              </w:rPr>
              <w:t>DZIAŁ REMONTOWY</w:t>
            </w:r>
          </w:p>
        </w:tc>
        <w:tc>
          <w:tcPr>
            <w:tcW w:w="816" w:type="dxa"/>
            <w:tcBorders>
              <w:top w:val="nil"/>
              <w:left w:val="nil"/>
              <w:bottom w:val="single" w:sz="4" w:space="0" w:color="auto"/>
              <w:right w:val="single" w:sz="4" w:space="0" w:color="auto"/>
            </w:tcBorders>
            <w:shd w:val="clear" w:color="auto" w:fill="auto"/>
            <w:noWrap/>
            <w:vAlign w:val="center"/>
            <w:hideMark/>
          </w:tcPr>
          <w:p w14:paraId="5E9A1DFA" w14:textId="77777777" w:rsidR="00A7051B" w:rsidRPr="008A6177" w:rsidRDefault="00A7051B" w:rsidP="004469AF">
            <w:pPr>
              <w:spacing w:line="240" w:lineRule="auto"/>
              <w:rPr>
                <w:rFonts w:ascii="Czcionka tekstu podstawowego" w:eastAsia="Times New Roman" w:hAnsi="Czcionka tekstu podstawowego" w:cs="Times New Roman"/>
                <w:sz w:val="18"/>
                <w:szCs w:val="18"/>
                <w:u w:val="single"/>
                <w:lang w:eastAsia="pl-PL"/>
              </w:rPr>
            </w:pPr>
            <w:r w:rsidRPr="008A6177">
              <w:rPr>
                <w:rFonts w:ascii="Czcionka tekstu podstawowego" w:eastAsia="Times New Roman" w:hAnsi="Czcionka tekstu podstawowego" w:cs="Times New Roman"/>
                <w:sz w:val="18"/>
                <w:szCs w:val="18"/>
                <w:u w:val="single"/>
                <w:lang w:eastAsia="pl-PL"/>
              </w:rPr>
              <w:t> </w:t>
            </w:r>
          </w:p>
        </w:tc>
      </w:tr>
      <w:tr w:rsidR="008A6177" w:rsidRPr="008A6177" w14:paraId="66E08E50" w14:textId="77777777" w:rsidTr="004469AF">
        <w:trPr>
          <w:trHeight w:val="855"/>
        </w:trPr>
        <w:tc>
          <w:tcPr>
            <w:tcW w:w="3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5AE5A75" w14:textId="77777777" w:rsidR="00A7051B" w:rsidRPr="008A6177" w:rsidRDefault="00A7051B" w:rsidP="004469AF">
            <w:pPr>
              <w:spacing w:line="240" w:lineRule="auto"/>
              <w:rPr>
                <w:rFonts w:ascii="Czcionka tekstu podstawowego" w:eastAsia="Times New Roman" w:hAnsi="Czcionka tekstu podstawowego" w:cs="Times New Roman"/>
                <w:b/>
                <w:bCs/>
                <w:sz w:val="18"/>
                <w:szCs w:val="18"/>
                <w:lang w:eastAsia="pl-PL"/>
              </w:rPr>
            </w:pPr>
            <w:r w:rsidRPr="008A6177">
              <w:rPr>
                <w:rFonts w:ascii="Czcionka tekstu podstawowego" w:eastAsia="Times New Roman" w:hAnsi="Czcionka tekstu podstawowego" w:cs="Times New Roman"/>
                <w:b/>
                <w:bCs/>
                <w:sz w:val="18"/>
                <w:szCs w:val="18"/>
                <w:lang w:eastAsia="pl-PL"/>
              </w:rPr>
              <w:t>1</w:t>
            </w:r>
          </w:p>
        </w:tc>
        <w:tc>
          <w:tcPr>
            <w:tcW w:w="1785" w:type="dxa"/>
            <w:tcBorders>
              <w:top w:val="single" w:sz="8" w:space="0" w:color="auto"/>
              <w:left w:val="nil"/>
              <w:bottom w:val="single" w:sz="8" w:space="0" w:color="auto"/>
              <w:right w:val="single" w:sz="8" w:space="0" w:color="auto"/>
            </w:tcBorders>
            <w:shd w:val="clear" w:color="auto" w:fill="auto"/>
            <w:vAlign w:val="center"/>
            <w:hideMark/>
          </w:tcPr>
          <w:p w14:paraId="2CD0F9E5" w14:textId="77777777" w:rsidR="00A7051B" w:rsidRPr="008A6177" w:rsidRDefault="004F3074" w:rsidP="004469AF">
            <w:pPr>
              <w:spacing w:line="240" w:lineRule="auto"/>
              <w:rPr>
                <w:rFonts w:ascii="Czcionka tekstu podstawowego" w:eastAsia="Times New Roman" w:hAnsi="Czcionka tekstu podstawowego" w:cs="Times New Roman"/>
                <w:sz w:val="18"/>
                <w:szCs w:val="18"/>
                <w:u w:val="single"/>
                <w:lang w:eastAsia="pl-PL"/>
              </w:rPr>
            </w:pPr>
            <w:hyperlink r:id="rId30" w:anchor="'Rys8'!A1" w:history="1">
              <w:r w:rsidR="00A7051B" w:rsidRPr="008A6177">
                <w:rPr>
                  <w:rFonts w:ascii="Czcionka tekstu podstawowego" w:eastAsia="Times New Roman" w:hAnsi="Czcionka tekstu podstawowego" w:cs="Times New Roman"/>
                  <w:sz w:val="18"/>
                  <w:szCs w:val="18"/>
                  <w:u w:val="single"/>
                  <w:lang w:eastAsia="pl-PL"/>
                </w:rPr>
                <w:t>Budynek warsztatowy</w:t>
              </w:r>
            </w:hyperlink>
          </w:p>
        </w:tc>
        <w:tc>
          <w:tcPr>
            <w:tcW w:w="1281" w:type="dxa"/>
            <w:tcBorders>
              <w:top w:val="single" w:sz="4" w:space="0" w:color="auto"/>
              <w:left w:val="nil"/>
              <w:bottom w:val="single" w:sz="4" w:space="0" w:color="auto"/>
              <w:right w:val="single" w:sz="4" w:space="0" w:color="auto"/>
            </w:tcBorders>
            <w:shd w:val="clear" w:color="auto" w:fill="auto"/>
            <w:vAlign w:val="center"/>
            <w:hideMark/>
          </w:tcPr>
          <w:p w14:paraId="680F934A"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Ul. Daszyńskiego 38</w:t>
            </w:r>
          </w:p>
        </w:tc>
        <w:tc>
          <w:tcPr>
            <w:tcW w:w="1541" w:type="dxa"/>
            <w:tcBorders>
              <w:top w:val="single" w:sz="4" w:space="0" w:color="auto"/>
              <w:left w:val="nil"/>
              <w:bottom w:val="single" w:sz="4" w:space="0" w:color="auto"/>
              <w:right w:val="single" w:sz="4" w:space="0" w:color="auto"/>
            </w:tcBorders>
            <w:shd w:val="clear" w:color="auto" w:fill="auto"/>
            <w:vAlign w:val="center"/>
            <w:hideMark/>
          </w:tcPr>
          <w:p w14:paraId="38927A90"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Budynek - Usługi</w:t>
            </w:r>
          </w:p>
        </w:tc>
        <w:tc>
          <w:tcPr>
            <w:tcW w:w="1191" w:type="dxa"/>
            <w:tcBorders>
              <w:top w:val="single" w:sz="4" w:space="0" w:color="auto"/>
              <w:left w:val="nil"/>
              <w:bottom w:val="single" w:sz="4" w:space="0" w:color="auto"/>
              <w:right w:val="single" w:sz="4" w:space="0" w:color="auto"/>
            </w:tcBorders>
            <w:shd w:val="clear" w:color="auto" w:fill="auto"/>
            <w:vAlign w:val="center"/>
            <w:hideMark/>
          </w:tcPr>
          <w:p w14:paraId="6674C9BE" w14:textId="77777777" w:rsidR="00A7051B" w:rsidRPr="008A6177" w:rsidRDefault="00A7051B" w:rsidP="004469AF">
            <w:pPr>
              <w:spacing w:line="240" w:lineRule="auto"/>
              <w:rPr>
                <w:rFonts w:eastAsia="Times New Roman"/>
                <w:sz w:val="18"/>
                <w:szCs w:val="18"/>
                <w:lang w:eastAsia="pl-PL"/>
              </w:rPr>
            </w:pPr>
            <w:r w:rsidRPr="008A6177">
              <w:rPr>
                <w:rFonts w:eastAsia="Times New Roman"/>
                <w:sz w:val="18"/>
                <w:szCs w:val="18"/>
                <w:lang w:eastAsia="pl-PL"/>
              </w:rPr>
              <w:t>208.7 m</w:t>
            </w:r>
            <w:r w:rsidRPr="008A6177">
              <w:rPr>
                <w:rFonts w:eastAsia="Times New Roman"/>
                <w:sz w:val="18"/>
                <w:szCs w:val="18"/>
                <w:vertAlign w:val="superscript"/>
                <w:lang w:eastAsia="pl-PL"/>
              </w:rPr>
              <w:t>2</w:t>
            </w:r>
          </w:p>
        </w:tc>
        <w:tc>
          <w:tcPr>
            <w:tcW w:w="3772" w:type="dxa"/>
            <w:tcBorders>
              <w:top w:val="single" w:sz="4" w:space="0" w:color="auto"/>
              <w:left w:val="nil"/>
              <w:bottom w:val="single" w:sz="4" w:space="0" w:color="auto"/>
              <w:right w:val="single" w:sz="4" w:space="0" w:color="auto"/>
            </w:tcBorders>
            <w:shd w:val="clear" w:color="auto" w:fill="auto"/>
            <w:vAlign w:val="center"/>
            <w:hideMark/>
          </w:tcPr>
          <w:p w14:paraId="296C594A"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Inst. Elektryczna, Inst.Wod-Kan., Inst. Grzewcza z czynnikiem grzewczym z moc. Inst. Sprężonego powietrza, Kanał do napraw samochodów, Pomieszczenia wydzielone na magazyn gazów technicznych, urz. Sprężonego powietrza i spawarki wirowej</w:t>
            </w:r>
          </w:p>
        </w:tc>
        <w:tc>
          <w:tcPr>
            <w:tcW w:w="816" w:type="dxa"/>
            <w:tcBorders>
              <w:top w:val="nil"/>
              <w:left w:val="nil"/>
              <w:bottom w:val="single" w:sz="4" w:space="0" w:color="auto"/>
              <w:right w:val="single" w:sz="4" w:space="0" w:color="auto"/>
            </w:tcBorders>
            <w:shd w:val="clear" w:color="auto" w:fill="auto"/>
            <w:noWrap/>
            <w:vAlign w:val="center"/>
            <w:hideMark/>
          </w:tcPr>
          <w:p w14:paraId="3CAA2880" w14:textId="77777777" w:rsidR="00A7051B" w:rsidRPr="008A6177" w:rsidRDefault="00A7051B" w:rsidP="004469AF">
            <w:pPr>
              <w:spacing w:line="240" w:lineRule="auto"/>
              <w:rPr>
                <w:rFonts w:ascii="Czcionka tekstu podstawowego" w:eastAsia="Times New Roman" w:hAnsi="Czcionka tekstu podstawowego" w:cs="Times New Roman"/>
                <w:sz w:val="18"/>
                <w:szCs w:val="18"/>
                <w:lang w:eastAsia="pl-PL"/>
              </w:rPr>
            </w:pPr>
            <w:r w:rsidRPr="008A6177">
              <w:rPr>
                <w:rFonts w:ascii="Czcionka tekstu podstawowego" w:eastAsia="Times New Roman" w:hAnsi="Czcionka tekstu podstawowego" w:cs="Times New Roman"/>
                <w:sz w:val="18"/>
                <w:szCs w:val="18"/>
                <w:lang w:eastAsia="pl-PL"/>
              </w:rPr>
              <w:t>1</w:t>
            </w:r>
          </w:p>
        </w:tc>
      </w:tr>
      <w:tr w:rsidR="008A6177" w:rsidRPr="008A6177" w14:paraId="7BFC8FD2" w14:textId="77777777" w:rsidTr="004469AF">
        <w:trPr>
          <w:trHeight w:val="855"/>
        </w:trPr>
        <w:tc>
          <w:tcPr>
            <w:tcW w:w="9930" w:type="dxa"/>
            <w:gridSpan w:val="6"/>
            <w:tcBorders>
              <w:top w:val="nil"/>
              <w:left w:val="single" w:sz="4" w:space="0" w:color="auto"/>
              <w:bottom w:val="nil"/>
              <w:right w:val="single" w:sz="4" w:space="0" w:color="000000"/>
            </w:tcBorders>
            <w:shd w:val="clear" w:color="auto" w:fill="auto"/>
            <w:vAlign w:val="center"/>
            <w:hideMark/>
          </w:tcPr>
          <w:p w14:paraId="4FC08EC5" w14:textId="32977A4A" w:rsidR="00A7051B" w:rsidRPr="008A6177" w:rsidRDefault="00FB504A" w:rsidP="004469AF">
            <w:pPr>
              <w:spacing w:line="240" w:lineRule="auto"/>
              <w:rPr>
                <w:rFonts w:eastAsia="Times New Roman"/>
                <w:b/>
                <w:bCs/>
                <w:sz w:val="18"/>
                <w:szCs w:val="18"/>
                <w:u w:val="single"/>
                <w:lang w:eastAsia="pl-PL"/>
              </w:rPr>
            </w:pPr>
            <w:r w:rsidRPr="008A6177">
              <w:rPr>
                <w:rFonts w:eastAsia="Times New Roman"/>
                <w:b/>
                <w:bCs/>
                <w:sz w:val="18"/>
                <w:szCs w:val="18"/>
                <w:u w:val="single"/>
                <w:lang w:eastAsia="pl-PL"/>
              </w:rPr>
              <w:t xml:space="preserve">CZĘŚĆ III - </w:t>
            </w:r>
            <w:r w:rsidR="00A7051B" w:rsidRPr="008A6177">
              <w:rPr>
                <w:rFonts w:eastAsia="Times New Roman"/>
                <w:b/>
                <w:bCs/>
                <w:sz w:val="18"/>
                <w:szCs w:val="18"/>
                <w:u w:val="single"/>
                <w:lang w:eastAsia="pl-PL"/>
              </w:rPr>
              <w:t>WYDZIAŁ PRODUKCJI WODY</w:t>
            </w:r>
          </w:p>
        </w:tc>
        <w:tc>
          <w:tcPr>
            <w:tcW w:w="816" w:type="dxa"/>
            <w:tcBorders>
              <w:top w:val="nil"/>
              <w:left w:val="nil"/>
              <w:bottom w:val="single" w:sz="4" w:space="0" w:color="auto"/>
              <w:right w:val="single" w:sz="4" w:space="0" w:color="auto"/>
            </w:tcBorders>
            <w:shd w:val="clear" w:color="auto" w:fill="auto"/>
            <w:noWrap/>
            <w:vAlign w:val="center"/>
            <w:hideMark/>
          </w:tcPr>
          <w:p w14:paraId="2931F123" w14:textId="77777777" w:rsidR="00A7051B" w:rsidRPr="008A6177" w:rsidRDefault="00A7051B" w:rsidP="004469AF">
            <w:pPr>
              <w:spacing w:line="240" w:lineRule="auto"/>
              <w:rPr>
                <w:rFonts w:ascii="Czcionka tekstu podstawowego" w:eastAsia="Times New Roman" w:hAnsi="Czcionka tekstu podstawowego" w:cs="Times New Roman"/>
                <w:sz w:val="18"/>
                <w:szCs w:val="18"/>
                <w:lang w:eastAsia="pl-PL"/>
              </w:rPr>
            </w:pPr>
            <w:r w:rsidRPr="008A6177">
              <w:rPr>
                <w:rFonts w:ascii="Czcionka tekstu podstawowego" w:eastAsia="Times New Roman" w:hAnsi="Czcionka tekstu podstawowego" w:cs="Times New Roman"/>
                <w:sz w:val="18"/>
                <w:szCs w:val="18"/>
                <w:lang w:eastAsia="pl-PL"/>
              </w:rPr>
              <w:t> </w:t>
            </w:r>
          </w:p>
        </w:tc>
      </w:tr>
      <w:tr w:rsidR="008A6177" w:rsidRPr="008A6177" w14:paraId="79315DCA" w14:textId="77777777" w:rsidTr="004469AF">
        <w:trPr>
          <w:trHeight w:val="855"/>
        </w:trPr>
        <w:tc>
          <w:tcPr>
            <w:tcW w:w="3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3266FC4" w14:textId="77777777" w:rsidR="00A7051B" w:rsidRPr="008A6177" w:rsidRDefault="00A7051B" w:rsidP="004469AF">
            <w:pPr>
              <w:spacing w:line="240" w:lineRule="auto"/>
              <w:rPr>
                <w:rFonts w:ascii="Czcionka tekstu podstawowego" w:eastAsia="Times New Roman" w:hAnsi="Czcionka tekstu podstawowego" w:cs="Times New Roman"/>
                <w:b/>
                <w:bCs/>
                <w:sz w:val="18"/>
                <w:szCs w:val="18"/>
                <w:lang w:eastAsia="pl-PL"/>
              </w:rPr>
            </w:pPr>
            <w:r w:rsidRPr="008A6177">
              <w:rPr>
                <w:rFonts w:ascii="Czcionka tekstu podstawowego" w:eastAsia="Times New Roman" w:hAnsi="Czcionka tekstu podstawowego" w:cs="Times New Roman"/>
                <w:b/>
                <w:bCs/>
                <w:sz w:val="18"/>
                <w:szCs w:val="18"/>
                <w:lang w:eastAsia="pl-PL"/>
              </w:rPr>
              <w:t>1</w:t>
            </w:r>
          </w:p>
        </w:tc>
        <w:tc>
          <w:tcPr>
            <w:tcW w:w="1785" w:type="dxa"/>
            <w:tcBorders>
              <w:top w:val="single" w:sz="8" w:space="0" w:color="auto"/>
              <w:left w:val="nil"/>
              <w:bottom w:val="single" w:sz="8" w:space="0" w:color="auto"/>
              <w:right w:val="single" w:sz="8" w:space="0" w:color="auto"/>
            </w:tcBorders>
            <w:shd w:val="clear" w:color="auto" w:fill="auto"/>
            <w:vAlign w:val="center"/>
            <w:hideMark/>
          </w:tcPr>
          <w:p w14:paraId="149A6B14" w14:textId="77777777" w:rsidR="00A7051B" w:rsidRPr="008A6177" w:rsidRDefault="004F3074" w:rsidP="004469AF">
            <w:pPr>
              <w:spacing w:line="240" w:lineRule="auto"/>
              <w:rPr>
                <w:rFonts w:ascii="Czcionka tekstu podstawowego" w:eastAsia="Times New Roman" w:hAnsi="Czcionka tekstu podstawowego" w:cs="Times New Roman"/>
                <w:sz w:val="18"/>
                <w:szCs w:val="18"/>
                <w:u w:val="single"/>
                <w:lang w:eastAsia="pl-PL"/>
              </w:rPr>
            </w:pPr>
            <w:hyperlink r:id="rId31" w:anchor="'Rys13'!A1" w:history="1">
              <w:r w:rsidR="00A7051B" w:rsidRPr="008A6177">
                <w:rPr>
                  <w:rFonts w:ascii="Czcionka tekstu podstawowego" w:eastAsia="Times New Roman" w:hAnsi="Czcionka tekstu podstawowego" w:cs="Times New Roman"/>
                  <w:sz w:val="18"/>
                  <w:szCs w:val="18"/>
                  <w:u w:val="single"/>
                  <w:lang w:eastAsia="pl-PL"/>
                </w:rPr>
                <w:t xml:space="preserve">BUDYNEK TECHNOLOGICZNY - Ujęcie wody Odra </w:t>
              </w:r>
            </w:hyperlink>
          </w:p>
        </w:tc>
        <w:tc>
          <w:tcPr>
            <w:tcW w:w="1281" w:type="dxa"/>
            <w:tcBorders>
              <w:top w:val="single" w:sz="4" w:space="0" w:color="auto"/>
              <w:left w:val="nil"/>
              <w:bottom w:val="single" w:sz="4" w:space="0" w:color="auto"/>
              <w:right w:val="single" w:sz="4" w:space="0" w:color="auto"/>
            </w:tcBorders>
            <w:shd w:val="clear" w:color="auto" w:fill="auto"/>
            <w:vAlign w:val="center"/>
            <w:hideMark/>
          </w:tcPr>
          <w:p w14:paraId="030A8C93"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Ujęcie wody Odra Ul. Wrzosowa</w:t>
            </w:r>
          </w:p>
        </w:tc>
        <w:tc>
          <w:tcPr>
            <w:tcW w:w="1541" w:type="dxa"/>
            <w:tcBorders>
              <w:top w:val="single" w:sz="4" w:space="0" w:color="auto"/>
              <w:left w:val="nil"/>
              <w:bottom w:val="single" w:sz="4" w:space="0" w:color="auto"/>
              <w:right w:val="single" w:sz="4" w:space="0" w:color="auto"/>
            </w:tcBorders>
            <w:shd w:val="clear" w:color="auto" w:fill="auto"/>
            <w:vAlign w:val="center"/>
            <w:hideMark/>
          </w:tcPr>
          <w:p w14:paraId="46BFA09E"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Budynek -Technologiczna</w:t>
            </w:r>
          </w:p>
        </w:tc>
        <w:tc>
          <w:tcPr>
            <w:tcW w:w="1191" w:type="dxa"/>
            <w:tcBorders>
              <w:top w:val="single" w:sz="4" w:space="0" w:color="auto"/>
              <w:left w:val="nil"/>
              <w:bottom w:val="single" w:sz="4" w:space="0" w:color="auto"/>
              <w:right w:val="single" w:sz="4" w:space="0" w:color="auto"/>
            </w:tcBorders>
            <w:shd w:val="clear" w:color="auto" w:fill="auto"/>
            <w:vAlign w:val="center"/>
            <w:hideMark/>
          </w:tcPr>
          <w:p w14:paraId="4081B69A" w14:textId="77777777" w:rsidR="00A7051B" w:rsidRPr="008A6177" w:rsidRDefault="00A7051B" w:rsidP="004469AF">
            <w:pPr>
              <w:spacing w:line="240" w:lineRule="auto"/>
              <w:rPr>
                <w:rFonts w:eastAsia="Times New Roman"/>
                <w:sz w:val="18"/>
                <w:szCs w:val="18"/>
                <w:lang w:eastAsia="pl-PL"/>
              </w:rPr>
            </w:pPr>
            <w:r w:rsidRPr="008A6177">
              <w:rPr>
                <w:rFonts w:eastAsia="Times New Roman"/>
                <w:sz w:val="18"/>
                <w:szCs w:val="18"/>
                <w:lang w:eastAsia="pl-PL"/>
              </w:rPr>
              <w:t>359.6 m</w:t>
            </w:r>
            <w:r w:rsidRPr="008A6177">
              <w:rPr>
                <w:rFonts w:eastAsia="Times New Roman"/>
                <w:sz w:val="18"/>
                <w:szCs w:val="18"/>
                <w:vertAlign w:val="superscript"/>
                <w:lang w:eastAsia="pl-PL"/>
              </w:rPr>
              <w:t xml:space="preserve">2 </w:t>
            </w:r>
            <w:r w:rsidRPr="008A6177">
              <w:rPr>
                <w:rFonts w:eastAsia="Times New Roman"/>
                <w:sz w:val="18"/>
                <w:szCs w:val="18"/>
                <w:lang w:eastAsia="pl-PL"/>
              </w:rPr>
              <w:t>, Budynek magazynowy - 40,6 m2</w:t>
            </w:r>
          </w:p>
        </w:tc>
        <w:tc>
          <w:tcPr>
            <w:tcW w:w="3772" w:type="dxa"/>
            <w:tcBorders>
              <w:top w:val="single" w:sz="4" w:space="0" w:color="auto"/>
              <w:left w:val="nil"/>
              <w:bottom w:val="single" w:sz="4" w:space="0" w:color="auto"/>
              <w:right w:val="single" w:sz="4" w:space="0" w:color="auto"/>
            </w:tcBorders>
            <w:shd w:val="clear" w:color="auto" w:fill="auto"/>
            <w:vAlign w:val="center"/>
            <w:hideMark/>
          </w:tcPr>
          <w:p w14:paraId="4B46FD53" w14:textId="7A650069"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 xml:space="preserve">Inst. Elektr. siły, Inst. Wod.-Kan., </w:t>
            </w:r>
            <w:r w:rsidR="00AD4D3E" w:rsidRPr="008A6177">
              <w:rPr>
                <w:rFonts w:eastAsia="Times New Roman"/>
                <w:sz w:val="18"/>
                <w:szCs w:val="18"/>
                <w:lang w:eastAsia="pl-PL"/>
              </w:rPr>
              <w:t xml:space="preserve">instalacja wentylacyjna, </w:t>
            </w:r>
            <w:r w:rsidRPr="008A6177">
              <w:rPr>
                <w:rFonts w:eastAsia="Times New Roman"/>
                <w:sz w:val="18"/>
                <w:szCs w:val="18"/>
                <w:lang w:eastAsia="pl-PL"/>
              </w:rPr>
              <w:t>ogrzewanie elektryczne</w:t>
            </w:r>
          </w:p>
        </w:tc>
        <w:tc>
          <w:tcPr>
            <w:tcW w:w="816" w:type="dxa"/>
            <w:tcBorders>
              <w:top w:val="nil"/>
              <w:left w:val="nil"/>
              <w:bottom w:val="single" w:sz="4" w:space="0" w:color="auto"/>
              <w:right w:val="single" w:sz="4" w:space="0" w:color="auto"/>
            </w:tcBorders>
            <w:shd w:val="clear" w:color="auto" w:fill="auto"/>
            <w:noWrap/>
            <w:vAlign w:val="center"/>
            <w:hideMark/>
          </w:tcPr>
          <w:p w14:paraId="7D7128A6" w14:textId="77777777" w:rsidR="00A7051B" w:rsidRPr="008A6177" w:rsidRDefault="00A7051B" w:rsidP="004469AF">
            <w:pPr>
              <w:spacing w:line="240" w:lineRule="auto"/>
              <w:rPr>
                <w:rFonts w:ascii="Czcionka tekstu podstawowego" w:eastAsia="Times New Roman" w:hAnsi="Czcionka tekstu podstawowego" w:cs="Times New Roman"/>
                <w:sz w:val="18"/>
                <w:szCs w:val="18"/>
                <w:lang w:eastAsia="pl-PL"/>
              </w:rPr>
            </w:pPr>
            <w:r w:rsidRPr="008A6177">
              <w:rPr>
                <w:rFonts w:ascii="Czcionka tekstu podstawowego" w:eastAsia="Times New Roman" w:hAnsi="Czcionka tekstu podstawowego" w:cs="Times New Roman"/>
                <w:sz w:val="18"/>
                <w:szCs w:val="18"/>
                <w:lang w:eastAsia="pl-PL"/>
              </w:rPr>
              <w:t>1</w:t>
            </w:r>
          </w:p>
        </w:tc>
      </w:tr>
      <w:tr w:rsidR="008A6177" w:rsidRPr="008A6177" w14:paraId="1113D428" w14:textId="77777777" w:rsidTr="004469AF">
        <w:trPr>
          <w:trHeight w:val="630"/>
        </w:trPr>
        <w:tc>
          <w:tcPr>
            <w:tcW w:w="360" w:type="dxa"/>
            <w:tcBorders>
              <w:top w:val="nil"/>
              <w:left w:val="single" w:sz="8" w:space="0" w:color="auto"/>
              <w:bottom w:val="single" w:sz="8" w:space="0" w:color="auto"/>
              <w:right w:val="single" w:sz="8" w:space="0" w:color="auto"/>
            </w:tcBorders>
            <w:shd w:val="clear" w:color="auto" w:fill="auto"/>
            <w:noWrap/>
            <w:vAlign w:val="center"/>
            <w:hideMark/>
          </w:tcPr>
          <w:p w14:paraId="75E80764" w14:textId="77777777" w:rsidR="00A7051B" w:rsidRPr="008A6177" w:rsidRDefault="00A7051B" w:rsidP="004469AF">
            <w:pPr>
              <w:spacing w:line="240" w:lineRule="auto"/>
              <w:rPr>
                <w:rFonts w:ascii="Czcionka tekstu podstawowego" w:eastAsia="Times New Roman" w:hAnsi="Czcionka tekstu podstawowego" w:cs="Times New Roman"/>
                <w:b/>
                <w:bCs/>
                <w:sz w:val="18"/>
                <w:szCs w:val="18"/>
                <w:lang w:eastAsia="pl-PL"/>
              </w:rPr>
            </w:pPr>
            <w:r w:rsidRPr="008A6177">
              <w:rPr>
                <w:rFonts w:ascii="Czcionka tekstu podstawowego" w:eastAsia="Times New Roman" w:hAnsi="Czcionka tekstu podstawowego" w:cs="Times New Roman"/>
                <w:b/>
                <w:bCs/>
                <w:sz w:val="18"/>
                <w:szCs w:val="18"/>
                <w:lang w:eastAsia="pl-PL"/>
              </w:rPr>
              <w:t>2</w:t>
            </w:r>
          </w:p>
        </w:tc>
        <w:tc>
          <w:tcPr>
            <w:tcW w:w="1785" w:type="dxa"/>
            <w:tcBorders>
              <w:top w:val="nil"/>
              <w:left w:val="nil"/>
              <w:bottom w:val="single" w:sz="8" w:space="0" w:color="auto"/>
              <w:right w:val="single" w:sz="8" w:space="0" w:color="auto"/>
            </w:tcBorders>
            <w:shd w:val="clear" w:color="auto" w:fill="auto"/>
            <w:vAlign w:val="center"/>
            <w:hideMark/>
          </w:tcPr>
          <w:p w14:paraId="61706EA7" w14:textId="77777777" w:rsidR="00A7051B" w:rsidRPr="008A6177" w:rsidRDefault="004F3074" w:rsidP="004469AF">
            <w:pPr>
              <w:spacing w:line="240" w:lineRule="auto"/>
              <w:rPr>
                <w:rFonts w:ascii="Czcionka tekstu podstawowego" w:eastAsia="Times New Roman" w:hAnsi="Czcionka tekstu podstawowego" w:cs="Times New Roman"/>
                <w:sz w:val="18"/>
                <w:szCs w:val="18"/>
                <w:u w:val="single"/>
                <w:lang w:eastAsia="pl-PL"/>
              </w:rPr>
            </w:pPr>
            <w:hyperlink r:id="rId32" w:anchor="'Rys11'!A1" w:history="1">
              <w:r w:rsidR="00A7051B" w:rsidRPr="008A6177">
                <w:rPr>
                  <w:rFonts w:ascii="Czcionka tekstu podstawowego" w:eastAsia="Times New Roman" w:hAnsi="Czcionka tekstu podstawowego" w:cs="Times New Roman"/>
                  <w:sz w:val="18"/>
                  <w:szCs w:val="18"/>
                  <w:u w:val="single"/>
                  <w:lang w:eastAsia="pl-PL"/>
                </w:rPr>
                <w:t>Zbiornik retencyjny I SUW Odra</w:t>
              </w:r>
            </w:hyperlink>
          </w:p>
        </w:tc>
        <w:tc>
          <w:tcPr>
            <w:tcW w:w="1281" w:type="dxa"/>
            <w:tcBorders>
              <w:top w:val="nil"/>
              <w:left w:val="nil"/>
              <w:bottom w:val="single" w:sz="4" w:space="0" w:color="auto"/>
              <w:right w:val="single" w:sz="4" w:space="0" w:color="auto"/>
            </w:tcBorders>
            <w:shd w:val="clear" w:color="auto" w:fill="auto"/>
            <w:vAlign w:val="center"/>
            <w:hideMark/>
          </w:tcPr>
          <w:p w14:paraId="3151E917"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Ul. Wrzosowa</w:t>
            </w:r>
          </w:p>
        </w:tc>
        <w:tc>
          <w:tcPr>
            <w:tcW w:w="1541" w:type="dxa"/>
            <w:tcBorders>
              <w:top w:val="nil"/>
              <w:left w:val="nil"/>
              <w:bottom w:val="single" w:sz="4" w:space="0" w:color="auto"/>
              <w:right w:val="single" w:sz="4" w:space="0" w:color="auto"/>
            </w:tcBorders>
            <w:shd w:val="clear" w:color="auto" w:fill="auto"/>
            <w:vAlign w:val="center"/>
            <w:hideMark/>
          </w:tcPr>
          <w:p w14:paraId="2E67EAD4"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Zbiornik</w:t>
            </w:r>
          </w:p>
        </w:tc>
        <w:tc>
          <w:tcPr>
            <w:tcW w:w="1191" w:type="dxa"/>
            <w:tcBorders>
              <w:top w:val="nil"/>
              <w:left w:val="nil"/>
              <w:bottom w:val="single" w:sz="4" w:space="0" w:color="auto"/>
              <w:right w:val="single" w:sz="4" w:space="0" w:color="auto"/>
            </w:tcBorders>
            <w:shd w:val="clear" w:color="auto" w:fill="auto"/>
            <w:vAlign w:val="center"/>
            <w:hideMark/>
          </w:tcPr>
          <w:p w14:paraId="63A887D4" w14:textId="77777777" w:rsidR="00A7051B" w:rsidRPr="008A6177" w:rsidRDefault="00A7051B" w:rsidP="004469AF">
            <w:pPr>
              <w:spacing w:line="240" w:lineRule="auto"/>
              <w:rPr>
                <w:rFonts w:eastAsia="Times New Roman"/>
                <w:sz w:val="18"/>
                <w:szCs w:val="18"/>
                <w:lang w:eastAsia="pl-PL"/>
              </w:rPr>
            </w:pPr>
            <w:r w:rsidRPr="008A6177">
              <w:rPr>
                <w:rFonts w:eastAsia="Times New Roman"/>
                <w:sz w:val="18"/>
                <w:szCs w:val="18"/>
                <w:lang w:eastAsia="pl-PL"/>
              </w:rPr>
              <w:t>106 m</w:t>
            </w:r>
            <w:r w:rsidRPr="008A6177">
              <w:rPr>
                <w:rFonts w:eastAsia="Times New Roman"/>
                <w:sz w:val="18"/>
                <w:szCs w:val="18"/>
                <w:vertAlign w:val="superscript"/>
                <w:lang w:eastAsia="pl-PL"/>
              </w:rPr>
              <w:t>2</w:t>
            </w:r>
          </w:p>
        </w:tc>
        <w:tc>
          <w:tcPr>
            <w:tcW w:w="3772" w:type="dxa"/>
            <w:tcBorders>
              <w:top w:val="nil"/>
              <w:left w:val="nil"/>
              <w:bottom w:val="single" w:sz="4" w:space="0" w:color="auto"/>
              <w:right w:val="single" w:sz="4" w:space="0" w:color="auto"/>
            </w:tcBorders>
            <w:shd w:val="clear" w:color="auto" w:fill="auto"/>
            <w:vAlign w:val="center"/>
            <w:hideMark/>
          </w:tcPr>
          <w:p w14:paraId="536FAE6D" w14:textId="77777777" w:rsidR="00A7051B" w:rsidRPr="008A6177" w:rsidRDefault="00A7051B" w:rsidP="004469AF">
            <w:pPr>
              <w:spacing w:line="240" w:lineRule="auto"/>
              <w:rPr>
                <w:rFonts w:eastAsia="Times New Roman"/>
                <w:sz w:val="18"/>
                <w:szCs w:val="18"/>
                <w:lang w:eastAsia="pl-PL"/>
              </w:rPr>
            </w:pPr>
            <w:r w:rsidRPr="008A6177">
              <w:rPr>
                <w:rFonts w:eastAsia="Times New Roman"/>
                <w:sz w:val="18"/>
                <w:szCs w:val="18"/>
                <w:lang w:eastAsia="pl-PL"/>
              </w:rPr>
              <w:t>-</w:t>
            </w:r>
          </w:p>
        </w:tc>
        <w:tc>
          <w:tcPr>
            <w:tcW w:w="816" w:type="dxa"/>
            <w:tcBorders>
              <w:top w:val="nil"/>
              <w:left w:val="nil"/>
              <w:bottom w:val="single" w:sz="4" w:space="0" w:color="auto"/>
              <w:right w:val="single" w:sz="4" w:space="0" w:color="auto"/>
            </w:tcBorders>
            <w:shd w:val="clear" w:color="auto" w:fill="auto"/>
            <w:noWrap/>
            <w:vAlign w:val="center"/>
            <w:hideMark/>
          </w:tcPr>
          <w:p w14:paraId="7E836057" w14:textId="77777777" w:rsidR="00A7051B" w:rsidRPr="008A6177" w:rsidRDefault="00A7051B" w:rsidP="004469AF">
            <w:pPr>
              <w:spacing w:line="240" w:lineRule="auto"/>
              <w:rPr>
                <w:rFonts w:ascii="Czcionka tekstu podstawowego" w:eastAsia="Times New Roman" w:hAnsi="Czcionka tekstu podstawowego" w:cs="Times New Roman"/>
                <w:sz w:val="18"/>
                <w:szCs w:val="18"/>
                <w:lang w:eastAsia="pl-PL"/>
              </w:rPr>
            </w:pPr>
            <w:r w:rsidRPr="008A6177">
              <w:rPr>
                <w:rFonts w:ascii="Czcionka tekstu podstawowego" w:eastAsia="Times New Roman" w:hAnsi="Czcionka tekstu podstawowego" w:cs="Times New Roman"/>
                <w:sz w:val="18"/>
                <w:szCs w:val="18"/>
                <w:lang w:eastAsia="pl-PL"/>
              </w:rPr>
              <w:t>1</w:t>
            </w:r>
          </w:p>
        </w:tc>
      </w:tr>
      <w:tr w:rsidR="008A6177" w:rsidRPr="008A6177" w14:paraId="6EAF3D66" w14:textId="77777777" w:rsidTr="004469AF">
        <w:trPr>
          <w:trHeight w:val="555"/>
        </w:trPr>
        <w:tc>
          <w:tcPr>
            <w:tcW w:w="360" w:type="dxa"/>
            <w:tcBorders>
              <w:top w:val="nil"/>
              <w:left w:val="single" w:sz="8" w:space="0" w:color="auto"/>
              <w:bottom w:val="single" w:sz="8" w:space="0" w:color="auto"/>
              <w:right w:val="single" w:sz="8" w:space="0" w:color="auto"/>
            </w:tcBorders>
            <w:shd w:val="clear" w:color="auto" w:fill="auto"/>
            <w:noWrap/>
            <w:vAlign w:val="center"/>
            <w:hideMark/>
          </w:tcPr>
          <w:p w14:paraId="40BEC165" w14:textId="77777777" w:rsidR="00A7051B" w:rsidRPr="008A6177" w:rsidRDefault="00A7051B" w:rsidP="004469AF">
            <w:pPr>
              <w:spacing w:line="240" w:lineRule="auto"/>
              <w:rPr>
                <w:rFonts w:ascii="Czcionka tekstu podstawowego" w:eastAsia="Times New Roman" w:hAnsi="Czcionka tekstu podstawowego" w:cs="Times New Roman"/>
                <w:b/>
                <w:bCs/>
                <w:sz w:val="18"/>
                <w:szCs w:val="18"/>
                <w:lang w:eastAsia="pl-PL"/>
              </w:rPr>
            </w:pPr>
            <w:r w:rsidRPr="008A6177">
              <w:rPr>
                <w:rFonts w:ascii="Czcionka tekstu podstawowego" w:eastAsia="Times New Roman" w:hAnsi="Czcionka tekstu podstawowego" w:cs="Times New Roman"/>
                <w:b/>
                <w:bCs/>
                <w:sz w:val="18"/>
                <w:szCs w:val="18"/>
                <w:lang w:eastAsia="pl-PL"/>
              </w:rPr>
              <w:t>3</w:t>
            </w:r>
          </w:p>
        </w:tc>
        <w:tc>
          <w:tcPr>
            <w:tcW w:w="1785" w:type="dxa"/>
            <w:tcBorders>
              <w:top w:val="nil"/>
              <w:left w:val="nil"/>
              <w:bottom w:val="single" w:sz="8" w:space="0" w:color="auto"/>
              <w:right w:val="single" w:sz="8" w:space="0" w:color="auto"/>
            </w:tcBorders>
            <w:shd w:val="clear" w:color="auto" w:fill="auto"/>
            <w:vAlign w:val="center"/>
            <w:hideMark/>
          </w:tcPr>
          <w:p w14:paraId="710E28BD" w14:textId="77777777" w:rsidR="00A7051B" w:rsidRPr="008A6177" w:rsidRDefault="004F3074" w:rsidP="004469AF">
            <w:pPr>
              <w:spacing w:line="240" w:lineRule="auto"/>
              <w:rPr>
                <w:rFonts w:eastAsia="Times New Roman"/>
                <w:sz w:val="18"/>
                <w:szCs w:val="18"/>
                <w:u w:val="single"/>
                <w:lang w:eastAsia="pl-PL"/>
              </w:rPr>
            </w:pPr>
            <w:hyperlink r:id="rId33" w:anchor="'Rys3'!A1" w:history="1">
              <w:r w:rsidR="00A7051B" w:rsidRPr="008A6177">
                <w:rPr>
                  <w:rFonts w:eastAsia="Times New Roman"/>
                  <w:sz w:val="18"/>
                  <w:szCs w:val="18"/>
                  <w:u w:val="single"/>
                  <w:lang w:eastAsia="pl-PL"/>
                </w:rPr>
                <w:t>Zbiornik retencyjny II SUW Odra</w:t>
              </w:r>
            </w:hyperlink>
          </w:p>
        </w:tc>
        <w:tc>
          <w:tcPr>
            <w:tcW w:w="1281" w:type="dxa"/>
            <w:tcBorders>
              <w:top w:val="nil"/>
              <w:left w:val="nil"/>
              <w:bottom w:val="single" w:sz="4" w:space="0" w:color="auto"/>
              <w:right w:val="single" w:sz="4" w:space="0" w:color="auto"/>
            </w:tcBorders>
            <w:shd w:val="clear" w:color="auto" w:fill="auto"/>
            <w:vAlign w:val="center"/>
            <w:hideMark/>
          </w:tcPr>
          <w:p w14:paraId="473DCDD3"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Ul. Wrzosowa</w:t>
            </w:r>
          </w:p>
        </w:tc>
        <w:tc>
          <w:tcPr>
            <w:tcW w:w="1541" w:type="dxa"/>
            <w:tcBorders>
              <w:top w:val="nil"/>
              <w:left w:val="nil"/>
              <w:bottom w:val="single" w:sz="4" w:space="0" w:color="auto"/>
              <w:right w:val="single" w:sz="4" w:space="0" w:color="auto"/>
            </w:tcBorders>
            <w:shd w:val="clear" w:color="auto" w:fill="auto"/>
            <w:vAlign w:val="center"/>
            <w:hideMark/>
          </w:tcPr>
          <w:p w14:paraId="290DF889"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Zbiornik</w:t>
            </w:r>
          </w:p>
        </w:tc>
        <w:tc>
          <w:tcPr>
            <w:tcW w:w="1191" w:type="dxa"/>
            <w:tcBorders>
              <w:top w:val="nil"/>
              <w:left w:val="nil"/>
              <w:bottom w:val="single" w:sz="4" w:space="0" w:color="auto"/>
              <w:right w:val="single" w:sz="4" w:space="0" w:color="auto"/>
            </w:tcBorders>
            <w:shd w:val="clear" w:color="auto" w:fill="auto"/>
            <w:vAlign w:val="center"/>
            <w:hideMark/>
          </w:tcPr>
          <w:p w14:paraId="1804744B" w14:textId="77777777" w:rsidR="00A7051B" w:rsidRPr="008A6177" w:rsidRDefault="00A7051B" w:rsidP="004469AF">
            <w:pPr>
              <w:spacing w:line="240" w:lineRule="auto"/>
              <w:rPr>
                <w:rFonts w:eastAsia="Times New Roman"/>
                <w:sz w:val="18"/>
                <w:szCs w:val="18"/>
                <w:lang w:eastAsia="pl-PL"/>
              </w:rPr>
            </w:pPr>
            <w:r w:rsidRPr="008A6177">
              <w:rPr>
                <w:rFonts w:eastAsia="Times New Roman"/>
                <w:sz w:val="18"/>
                <w:szCs w:val="18"/>
                <w:lang w:eastAsia="pl-PL"/>
              </w:rPr>
              <w:t>90.71 m</w:t>
            </w:r>
            <w:r w:rsidRPr="008A6177">
              <w:rPr>
                <w:rFonts w:eastAsia="Times New Roman"/>
                <w:sz w:val="18"/>
                <w:szCs w:val="18"/>
                <w:vertAlign w:val="superscript"/>
                <w:lang w:eastAsia="pl-PL"/>
              </w:rPr>
              <w:t>2</w:t>
            </w:r>
          </w:p>
        </w:tc>
        <w:tc>
          <w:tcPr>
            <w:tcW w:w="3772" w:type="dxa"/>
            <w:tcBorders>
              <w:top w:val="nil"/>
              <w:left w:val="nil"/>
              <w:bottom w:val="single" w:sz="4" w:space="0" w:color="auto"/>
              <w:right w:val="single" w:sz="4" w:space="0" w:color="auto"/>
            </w:tcBorders>
            <w:shd w:val="clear" w:color="auto" w:fill="auto"/>
            <w:vAlign w:val="center"/>
            <w:hideMark/>
          </w:tcPr>
          <w:p w14:paraId="7DEE1086" w14:textId="77777777" w:rsidR="00A7051B" w:rsidRPr="008A6177" w:rsidRDefault="00A7051B" w:rsidP="004469AF">
            <w:pPr>
              <w:spacing w:line="240" w:lineRule="auto"/>
              <w:rPr>
                <w:rFonts w:eastAsia="Times New Roman"/>
                <w:sz w:val="18"/>
                <w:szCs w:val="18"/>
                <w:lang w:eastAsia="pl-PL"/>
              </w:rPr>
            </w:pPr>
            <w:r w:rsidRPr="008A6177">
              <w:rPr>
                <w:rFonts w:eastAsia="Times New Roman"/>
                <w:sz w:val="18"/>
                <w:szCs w:val="18"/>
                <w:lang w:eastAsia="pl-PL"/>
              </w:rPr>
              <w:t>-</w:t>
            </w:r>
          </w:p>
        </w:tc>
        <w:tc>
          <w:tcPr>
            <w:tcW w:w="816" w:type="dxa"/>
            <w:tcBorders>
              <w:top w:val="nil"/>
              <w:left w:val="nil"/>
              <w:bottom w:val="single" w:sz="4" w:space="0" w:color="auto"/>
              <w:right w:val="single" w:sz="4" w:space="0" w:color="auto"/>
            </w:tcBorders>
            <w:shd w:val="clear" w:color="auto" w:fill="auto"/>
            <w:noWrap/>
            <w:vAlign w:val="center"/>
            <w:hideMark/>
          </w:tcPr>
          <w:p w14:paraId="30FCD61F" w14:textId="77777777" w:rsidR="00A7051B" w:rsidRPr="008A6177" w:rsidRDefault="00A7051B" w:rsidP="004469AF">
            <w:pPr>
              <w:spacing w:line="240" w:lineRule="auto"/>
              <w:rPr>
                <w:rFonts w:ascii="Czcionka tekstu podstawowego" w:eastAsia="Times New Roman" w:hAnsi="Czcionka tekstu podstawowego" w:cs="Times New Roman"/>
                <w:sz w:val="18"/>
                <w:szCs w:val="18"/>
                <w:lang w:eastAsia="pl-PL"/>
              </w:rPr>
            </w:pPr>
            <w:r w:rsidRPr="008A6177">
              <w:rPr>
                <w:rFonts w:ascii="Czcionka tekstu podstawowego" w:eastAsia="Times New Roman" w:hAnsi="Czcionka tekstu podstawowego" w:cs="Times New Roman"/>
                <w:sz w:val="18"/>
                <w:szCs w:val="18"/>
                <w:lang w:eastAsia="pl-PL"/>
              </w:rPr>
              <w:t>1</w:t>
            </w:r>
          </w:p>
        </w:tc>
      </w:tr>
      <w:tr w:rsidR="008A6177" w:rsidRPr="008A6177" w14:paraId="2EB6E804" w14:textId="77777777" w:rsidTr="004469AF">
        <w:trPr>
          <w:trHeight w:val="855"/>
        </w:trPr>
        <w:tc>
          <w:tcPr>
            <w:tcW w:w="360" w:type="dxa"/>
            <w:tcBorders>
              <w:top w:val="nil"/>
              <w:left w:val="single" w:sz="8" w:space="0" w:color="auto"/>
              <w:bottom w:val="single" w:sz="8" w:space="0" w:color="auto"/>
              <w:right w:val="single" w:sz="8" w:space="0" w:color="auto"/>
            </w:tcBorders>
            <w:shd w:val="clear" w:color="auto" w:fill="auto"/>
            <w:noWrap/>
            <w:vAlign w:val="center"/>
            <w:hideMark/>
          </w:tcPr>
          <w:p w14:paraId="53D35F99" w14:textId="77777777" w:rsidR="00A7051B" w:rsidRPr="008A6177" w:rsidRDefault="00A7051B" w:rsidP="004469AF">
            <w:pPr>
              <w:spacing w:line="240" w:lineRule="auto"/>
              <w:rPr>
                <w:rFonts w:ascii="Czcionka tekstu podstawowego" w:eastAsia="Times New Roman" w:hAnsi="Czcionka tekstu podstawowego" w:cs="Times New Roman"/>
                <w:b/>
                <w:bCs/>
                <w:sz w:val="18"/>
                <w:szCs w:val="18"/>
                <w:lang w:eastAsia="pl-PL"/>
              </w:rPr>
            </w:pPr>
            <w:r w:rsidRPr="008A6177">
              <w:rPr>
                <w:rFonts w:ascii="Czcionka tekstu podstawowego" w:eastAsia="Times New Roman" w:hAnsi="Czcionka tekstu podstawowego" w:cs="Times New Roman"/>
                <w:b/>
                <w:bCs/>
                <w:sz w:val="18"/>
                <w:szCs w:val="18"/>
                <w:lang w:eastAsia="pl-PL"/>
              </w:rPr>
              <w:t>4</w:t>
            </w:r>
          </w:p>
        </w:tc>
        <w:tc>
          <w:tcPr>
            <w:tcW w:w="1785" w:type="dxa"/>
            <w:tcBorders>
              <w:top w:val="nil"/>
              <w:left w:val="nil"/>
              <w:bottom w:val="single" w:sz="8" w:space="0" w:color="auto"/>
              <w:right w:val="single" w:sz="8" w:space="0" w:color="auto"/>
            </w:tcBorders>
            <w:shd w:val="clear" w:color="auto" w:fill="auto"/>
            <w:vAlign w:val="center"/>
            <w:hideMark/>
          </w:tcPr>
          <w:p w14:paraId="6F075FFF" w14:textId="77777777" w:rsidR="00A7051B" w:rsidRPr="008A6177" w:rsidRDefault="00A7051B" w:rsidP="004469AF">
            <w:pPr>
              <w:spacing w:line="240" w:lineRule="auto"/>
              <w:rPr>
                <w:rFonts w:ascii="Czcionka tekstu podstawowego" w:eastAsia="Times New Roman" w:hAnsi="Czcionka tekstu podstawowego" w:cs="Times New Roman"/>
                <w:sz w:val="18"/>
                <w:szCs w:val="18"/>
                <w:u w:val="single"/>
                <w:lang w:eastAsia="pl-PL"/>
              </w:rPr>
            </w:pPr>
            <w:r w:rsidRPr="008A6177">
              <w:rPr>
                <w:rFonts w:ascii="Czcionka tekstu podstawowego" w:eastAsia="Times New Roman" w:hAnsi="Czcionka tekstu podstawowego" w:cs="Times New Roman"/>
                <w:sz w:val="18"/>
                <w:szCs w:val="18"/>
                <w:u w:val="single"/>
                <w:lang w:eastAsia="pl-PL"/>
              </w:rPr>
              <w:t xml:space="preserve">Zbiornik Wodociągowy </w:t>
            </w:r>
          </w:p>
        </w:tc>
        <w:tc>
          <w:tcPr>
            <w:tcW w:w="1281" w:type="dxa"/>
            <w:tcBorders>
              <w:top w:val="nil"/>
              <w:left w:val="nil"/>
              <w:bottom w:val="single" w:sz="4" w:space="0" w:color="auto"/>
              <w:right w:val="single" w:sz="4" w:space="0" w:color="auto"/>
            </w:tcBorders>
            <w:shd w:val="clear" w:color="auto" w:fill="auto"/>
            <w:vAlign w:val="center"/>
            <w:hideMark/>
          </w:tcPr>
          <w:p w14:paraId="08FABDAA"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Ul. Wrzosowa</w:t>
            </w:r>
          </w:p>
        </w:tc>
        <w:tc>
          <w:tcPr>
            <w:tcW w:w="1541" w:type="dxa"/>
            <w:tcBorders>
              <w:top w:val="nil"/>
              <w:left w:val="nil"/>
              <w:bottom w:val="single" w:sz="4" w:space="0" w:color="auto"/>
              <w:right w:val="single" w:sz="4" w:space="0" w:color="auto"/>
            </w:tcBorders>
            <w:shd w:val="clear" w:color="auto" w:fill="auto"/>
            <w:vAlign w:val="center"/>
            <w:hideMark/>
          </w:tcPr>
          <w:p w14:paraId="164AD856"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 xml:space="preserve">UW-8 ODRA </w:t>
            </w:r>
          </w:p>
        </w:tc>
        <w:tc>
          <w:tcPr>
            <w:tcW w:w="1191" w:type="dxa"/>
            <w:tcBorders>
              <w:top w:val="nil"/>
              <w:left w:val="nil"/>
              <w:bottom w:val="single" w:sz="4" w:space="0" w:color="auto"/>
              <w:right w:val="single" w:sz="4" w:space="0" w:color="auto"/>
            </w:tcBorders>
            <w:shd w:val="clear" w:color="auto" w:fill="auto"/>
            <w:vAlign w:val="center"/>
            <w:hideMark/>
          </w:tcPr>
          <w:p w14:paraId="505A09D9" w14:textId="77777777" w:rsidR="00A7051B" w:rsidRPr="008A6177" w:rsidRDefault="00A7051B" w:rsidP="004469AF">
            <w:pPr>
              <w:spacing w:line="240" w:lineRule="auto"/>
              <w:rPr>
                <w:rFonts w:eastAsia="Times New Roman"/>
                <w:sz w:val="18"/>
                <w:szCs w:val="18"/>
                <w:lang w:eastAsia="pl-PL"/>
              </w:rPr>
            </w:pPr>
            <w:r w:rsidRPr="008A6177">
              <w:rPr>
                <w:rFonts w:eastAsia="Times New Roman"/>
                <w:sz w:val="18"/>
                <w:szCs w:val="18"/>
                <w:lang w:eastAsia="pl-PL"/>
              </w:rPr>
              <w:t>44,15 m2</w:t>
            </w:r>
          </w:p>
        </w:tc>
        <w:tc>
          <w:tcPr>
            <w:tcW w:w="3772" w:type="dxa"/>
            <w:tcBorders>
              <w:top w:val="nil"/>
              <w:left w:val="nil"/>
              <w:bottom w:val="single" w:sz="4" w:space="0" w:color="auto"/>
              <w:right w:val="single" w:sz="4" w:space="0" w:color="auto"/>
            </w:tcBorders>
            <w:shd w:val="clear" w:color="auto" w:fill="auto"/>
            <w:vAlign w:val="center"/>
            <w:hideMark/>
          </w:tcPr>
          <w:p w14:paraId="2938A2EC"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zbiornik wodociągowy W R W-93 - naziemny,, 7.5m.wys.4.3m.grubość ściany 20cm., retencyjny o powierzchni 150m2.konstrukcja, żelbetowa, kołowa na fundamencie płytowym, żelbetowym. Pokrycie zbiornika płytą, żelbetową z włazem źeliwnym.Śr.zbiornika</w:t>
            </w:r>
          </w:p>
        </w:tc>
        <w:tc>
          <w:tcPr>
            <w:tcW w:w="816" w:type="dxa"/>
            <w:tcBorders>
              <w:top w:val="nil"/>
              <w:left w:val="nil"/>
              <w:bottom w:val="single" w:sz="4" w:space="0" w:color="auto"/>
              <w:right w:val="single" w:sz="4" w:space="0" w:color="auto"/>
            </w:tcBorders>
            <w:shd w:val="clear" w:color="auto" w:fill="auto"/>
            <w:noWrap/>
            <w:vAlign w:val="center"/>
            <w:hideMark/>
          </w:tcPr>
          <w:p w14:paraId="7CCF1072" w14:textId="77777777" w:rsidR="00A7051B" w:rsidRPr="008A6177" w:rsidRDefault="00A7051B" w:rsidP="004469AF">
            <w:pPr>
              <w:spacing w:line="240" w:lineRule="auto"/>
              <w:rPr>
                <w:rFonts w:ascii="Czcionka tekstu podstawowego" w:eastAsia="Times New Roman" w:hAnsi="Czcionka tekstu podstawowego" w:cs="Times New Roman"/>
                <w:sz w:val="18"/>
                <w:szCs w:val="18"/>
                <w:lang w:eastAsia="pl-PL"/>
              </w:rPr>
            </w:pPr>
            <w:r w:rsidRPr="008A6177">
              <w:rPr>
                <w:rFonts w:ascii="Czcionka tekstu podstawowego" w:eastAsia="Times New Roman" w:hAnsi="Czcionka tekstu podstawowego" w:cs="Times New Roman"/>
                <w:sz w:val="18"/>
                <w:szCs w:val="18"/>
                <w:lang w:eastAsia="pl-PL"/>
              </w:rPr>
              <w:t>1</w:t>
            </w:r>
          </w:p>
        </w:tc>
      </w:tr>
      <w:tr w:rsidR="008A6177" w:rsidRPr="008A6177" w14:paraId="6D68E33E" w14:textId="77777777" w:rsidTr="004469AF">
        <w:trPr>
          <w:trHeight w:val="1485"/>
        </w:trPr>
        <w:tc>
          <w:tcPr>
            <w:tcW w:w="360" w:type="dxa"/>
            <w:tcBorders>
              <w:top w:val="nil"/>
              <w:left w:val="single" w:sz="8" w:space="0" w:color="auto"/>
              <w:bottom w:val="single" w:sz="8" w:space="0" w:color="auto"/>
              <w:right w:val="single" w:sz="8" w:space="0" w:color="auto"/>
            </w:tcBorders>
            <w:shd w:val="clear" w:color="auto" w:fill="auto"/>
            <w:noWrap/>
            <w:vAlign w:val="center"/>
            <w:hideMark/>
          </w:tcPr>
          <w:p w14:paraId="39EFAC02" w14:textId="77777777" w:rsidR="00A7051B" w:rsidRPr="008A6177" w:rsidRDefault="00A7051B" w:rsidP="004469AF">
            <w:pPr>
              <w:spacing w:line="240" w:lineRule="auto"/>
              <w:rPr>
                <w:rFonts w:ascii="Czcionka tekstu podstawowego" w:eastAsia="Times New Roman" w:hAnsi="Czcionka tekstu podstawowego" w:cs="Times New Roman"/>
                <w:b/>
                <w:bCs/>
                <w:sz w:val="18"/>
                <w:szCs w:val="18"/>
                <w:lang w:eastAsia="pl-PL"/>
              </w:rPr>
            </w:pPr>
            <w:r w:rsidRPr="008A6177">
              <w:rPr>
                <w:rFonts w:ascii="Czcionka tekstu podstawowego" w:eastAsia="Times New Roman" w:hAnsi="Czcionka tekstu podstawowego" w:cs="Times New Roman"/>
                <w:b/>
                <w:bCs/>
                <w:sz w:val="18"/>
                <w:szCs w:val="18"/>
                <w:lang w:eastAsia="pl-PL"/>
              </w:rPr>
              <w:t>5</w:t>
            </w:r>
          </w:p>
        </w:tc>
        <w:tc>
          <w:tcPr>
            <w:tcW w:w="1785" w:type="dxa"/>
            <w:tcBorders>
              <w:top w:val="nil"/>
              <w:left w:val="nil"/>
              <w:bottom w:val="single" w:sz="8" w:space="0" w:color="auto"/>
              <w:right w:val="single" w:sz="8" w:space="0" w:color="auto"/>
            </w:tcBorders>
            <w:shd w:val="clear" w:color="auto" w:fill="auto"/>
            <w:vAlign w:val="center"/>
            <w:hideMark/>
          </w:tcPr>
          <w:p w14:paraId="3AA6984D" w14:textId="77777777" w:rsidR="00A7051B" w:rsidRPr="008A6177" w:rsidRDefault="004F3074" w:rsidP="004469AF">
            <w:pPr>
              <w:spacing w:line="240" w:lineRule="auto"/>
              <w:rPr>
                <w:rFonts w:ascii="Czcionka tekstu podstawowego" w:eastAsia="Times New Roman" w:hAnsi="Czcionka tekstu podstawowego" w:cs="Times New Roman"/>
                <w:sz w:val="18"/>
                <w:szCs w:val="18"/>
                <w:u w:val="single"/>
                <w:lang w:eastAsia="pl-PL"/>
              </w:rPr>
            </w:pPr>
            <w:hyperlink r:id="rId34" w:anchor="'Rys17'!A1" w:history="1">
              <w:r w:rsidR="00A7051B" w:rsidRPr="008A6177">
                <w:rPr>
                  <w:rFonts w:ascii="Czcionka tekstu podstawowego" w:eastAsia="Times New Roman" w:hAnsi="Czcionka tekstu podstawowego" w:cs="Times New Roman"/>
                  <w:sz w:val="18"/>
                  <w:szCs w:val="18"/>
                  <w:u w:val="single"/>
                  <w:lang w:eastAsia="pl-PL"/>
                </w:rPr>
                <w:t xml:space="preserve">Budynek techniczny </w:t>
              </w:r>
            </w:hyperlink>
          </w:p>
        </w:tc>
        <w:tc>
          <w:tcPr>
            <w:tcW w:w="1281" w:type="dxa"/>
            <w:tcBorders>
              <w:top w:val="nil"/>
              <w:left w:val="nil"/>
              <w:bottom w:val="single" w:sz="4" w:space="0" w:color="auto"/>
              <w:right w:val="single" w:sz="4" w:space="0" w:color="auto"/>
            </w:tcBorders>
            <w:shd w:val="clear" w:color="auto" w:fill="auto"/>
            <w:vAlign w:val="center"/>
            <w:hideMark/>
          </w:tcPr>
          <w:p w14:paraId="242D9811"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Ujęcie wody Granica</w:t>
            </w:r>
          </w:p>
        </w:tc>
        <w:tc>
          <w:tcPr>
            <w:tcW w:w="1541" w:type="dxa"/>
            <w:tcBorders>
              <w:top w:val="nil"/>
              <w:left w:val="nil"/>
              <w:bottom w:val="single" w:sz="4" w:space="0" w:color="auto"/>
              <w:right w:val="single" w:sz="4" w:space="0" w:color="auto"/>
            </w:tcBorders>
            <w:shd w:val="clear" w:color="auto" w:fill="auto"/>
            <w:vAlign w:val="center"/>
            <w:hideMark/>
          </w:tcPr>
          <w:p w14:paraId="042F92B4"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Budynek -Technologiczna uzdatnianie wody</w:t>
            </w:r>
          </w:p>
        </w:tc>
        <w:tc>
          <w:tcPr>
            <w:tcW w:w="1191" w:type="dxa"/>
            <w:tcBorders>
              <w:top w:val="nil"/>
              <w:left w:val="nil"/>
              <w:bottom w:val="single" w:sz="4" w:space="0" w:color="auto"/>
              <w:right w:val="single" w:sz="4" w:space="0" w:color="auto"/>
            </w:tcBorders>
            <w:shd w:val="clear" w:color="auto" w:fill="auto"/>
            <w:vAlign w:val="center"/>
            <w:hideMark/>
          </w:tcPr>
          <w:p w14:paraId="301BC4A8" w14:textId="77777777" w:rsidR="00A7051B" w:rsidRPr="008A6177" w:rsidRDefault="00A7051B" w:rsidP="004469AF">
            <w:pPr>
              <w:spacing w:line="240" w:lineRule="auto"/>
              <w:rPr>
                <w:rFonts w:eastAsia="Times New Roman"/>
                <w:sz w:val="18"/>
                <w:szCs w:val="18"/>
                <w:lang w:eastAsia="pl-PL"/>
              </w:rPr>
            </w:pPr>
            <w:r w:rsidRPr="008A6177">
              <w:rPr>
                <w:rFonts w:eastAsia="Times New Roman"/>
                <w:sz w:val="18"/>
                <w:szCs w:val="18"/>
                <w:lang w:eastAsia="pl-PL"/>
              </w:rPr>
              <w:t>590.9 m</w:t>
            </w:r>
            <w:r w:rsidRPr="008A6177">
              <w:rPr>
                <w:rFonts w:eastAsia="Times New Roman"/>
                <w:sz w:val="18"/>
                <w:szCs w:val="18"/>
                <w:vertAlign w:val="superscript"/>
                <w:lang w:eastAsia="pl-PL"/>
              </w:rPr>
              <w:t>2</w:t>
            </w:r>
          </w:p>
        </w:tc>
        <w:tc>
          <w:tcPr>
            <w:tcW w:w="3772" w:type="dxa"/>
            <w:tcBorders>
              <w:top w:val="nil"/>
              <w:left w:val="nil"/>
              <w:bottom w:val="single" w:sz="4" w:space="0" w:color="auto"/>
              <w:right w:val="single" w:sz="4" w:space="0" w:color="auto"/>
            </w:tcBorders>
            <w:shd w:val="clear" w:color="auto" w:fill="auto"/>
            <w:vAlign w:val="center"/>
            <w:hideMark/>
          </w:tcPr>
          <w:p w14:paraId="34541C86"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Inst. Elektr., Inst.Wod.-Kan., Ogrzewanie Elektr., Wyposażenie technologiczne uzdatniania wody, budynek gospodarczy</w:t>
            </w:r>
          </w:p>
        </w:tc>
        <w:tc>
          <w:tcPr>
            <w:tcW w:w="816" w:type="dxa"/>
            <w:tcBorders>
              <w:top w:val="nil"/>
              <w:left w:val="nil"/>
              <w:bottom w:val="single" w:sz="4" w:space="0" w:color="auto"/>
              <w:right w:val="single" w:sz="4" w:space="0" w:color="auto"/>
            </w:tcBorders>
            <w:shd w:val="clear" w:color="auto" w:fill="auto"/>
            <w:noWrap/>
            <w:vAlign w:val="center"/>
            <w:hideMark/>
          </w:tcPr>
          <w:p w14:paraId="19D72310" w14:textId="77777777" w:rsidR="00A7051B" w:rsidRPr="008A6177" w:rsidRDefault="00A7051B" w:rsidP="004469AF">
            <w:pPr>
              <w:spacing w:line="240" w:lineRule="auto"/>
              <w:rPr>
                <w:rFonts w:ascii="Czcionka tekstu podstawowego" w:eastAsia="Times New Roman" w:hAnsi="Czcionka tekstu podstawowego" w:cs="Times New Roman"/>
                <w:sz w:val="18"/>
                <w:szCs w:val="18"/>
                <w:lang w:eastAsia="pl-PL"/>
              </w:rPr>
            </w:pPr>
            <w:r w:rsidRPr="008A6177">
              <w:rPr>
                <w:rFonts w:ascii="Czcionka tekstu podstawowego" w:eastAsia="Times New Roman" w:hAnsi="Czcionka tekstu podstawowego" w:cs="Times New Roman"/>
                <w:sz w:val="18"/>
                <w:szCs w:val="18"/>
                <w:lang w:eastAsia="pl-PL"/>
              </w:rPr>
              <w:t>1</w:t>
            </w:r>
          </w:p>
        </w:tc>
      </w:tr>
      <w:tr w:rsidR="008A6177" w:rsidRPr="008A6177" w14:paraId="6A5C081D" w14:textId="77777777" w:rsidTr="004469AF">
        <w:trPr>
          <w:trHeight w:val="645"/>
        </w:trPr>
        <w:tc>
          <w:tcPr>
            <w:tcW w:w="360" w:type="dxa"/>
            <w:tcBorders>
              <w:top w:val="nil"/>
              <w:left w:val="single" w:sz="8" w:space="0" w:color="auto"/>
              <w:bottom w:val="single" w:sz="8" w:space="0" w:color="auto"/>
              <w:right w:val="single" w:sz="8" w:space="0" w:color="auto"/>
            </w:tcBorders>
            <w:shd w:val="clear" w:color="auto" w:fill="auto"/>
            <w:noWrap/>
            <w:vAlign w:val="center"/>
            <w:hideMark/>
          </w:tcPr>
          <w:p w14:paraId="6BE2B7D5" w14:textId="77777777" w:rsidR="00A7051B" w:rsidRPr="008A6177" w:rsidRDefault="00A7051B" w:rsidP="004469AF">
            <w:pPr>
              <w:spacing w:line="240" w:lineRule="auto"/>
              <w:rPr>
                <w:rFonts w:ascii="Czcionka tekstu podstawowego" w:eastAsia="Times New Roman" w:hAnsi="Czcionka tekstu podstawowego" w:cs="Times New Roman"/>
                <w:b/>
                <w:bCs/>
                <w:sz w:val="18"/>
                <w:szCs w:val="18"/>
                <w:lang w:eastAsia="pl-PL"/>
              </w:rPr>
            </w:pPr>
            <w:r w:rsidRPr="008A6177">
              <w:rPr>
                <w:rFonts w:ascii="Czcionka tekstu podstawowego" w:eastAsia="Times New Roman" w:hAnsi="Czcionka tekstu podstawowego" w:cs="Times New Roman"/>
                <w:b/>
                <w:bCs/>
                <w:sz w:val="18"/>
                <w:szCs w:val="18"/>
                <w:lang w:eastAsia="pl-PL"/>
              </w:rPr>
              <w:t>6</w:t>
            </w:r>
          </w:p>
        </w:tc>
        <w:tc>
          <w:tcPr>
            <w:tcW w:w="1785" w:type="dxa"/>
            <w:tcBorders>
              <w:top w:val="nil"/>
              <w:left w:val="nil"/>
              <w:bottom w:val="single" w:sz="8" w:space="0" w:color="auto"/>
              <w:right w:val="single" w:sz="8" w:space="0" w:color="auto"/>
            </w:tcBorders>
            <w:shd w:val="clear" w:color="auto" w:fill="auto"/>
            <w:vAlign w:val="center"/>
            <w:hideMark/>
          </w:tcPr>
          <w:p w14:paraId="73B35F63" w14:textId="77777777" w:rsidR="00A7051B" w:rsidRPr="008A6177" w:rsidRDefault="00A7051B" w:rsidP="004469AF">
            <w:pPr>
              <w:spacing w:line="240" w:lineRule="auto"/>
              <w:rPr>
                <w:rFonts w:ascii="Czcionka tekstu podstawowego" w:eastAsia="Times New Roman" w:hAnsi="Czcionka tekstu podstawowego" w:cs="Times New Roman"/>
                <w:sz w:val="18"/>
                <w:szCs w:val="18"/>
                <w:u w:val="single"/>
                <w:lang w:eastAsia="pl-PL"/>
              </w:rPr>
            </w:pPr>
            <w:r w:rsidRPr="008A6177">
              <w:rPr>
                <w:rFonts w:ascii="Czcionka tekstu podstawowego" w:eastAsia="Times New Roman" w:hAnsi="Czcionka tekstu podstawowego" w:cs="Times New Roman"/>
                <w:sz w:val="18"/>
                <w:szCs w:val="18"/>
                <w:u w:val="single"/>
                <w:lang w:eastAsia="pl-PL"/>
              </w:rPr>
              <w:t>Garaż</w:t>
            </w:r>
          </w:p>
        </w:tc>
        <w:tc>
          <w:tcPr>
            <w:tcW w:w="1281" w:type="dxa"/>
            <w:tcBorders>
              <w:top w:val="nil"/>
              <w:left w:val="nil"/>
              <w:bottom w:val="single" w:sz="4" w:space="0" w:color="auto"/>
              <w:right w:val="single" w:sz="4" w:space="0" w:color="auto"/>
            </w:tcBorders>
            <w:shd w:val="clear" w:color="auto" w:fill="auto"/>
            <w:vAlign w:val="center"/>
            <w:hideMark/>
          </w:tcPr>
          <w:p w14:paraId="435F404B"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Ujęcie wody Granica</w:t>
            </w:r>
          </w:p>
        </w:tc>
        <w:tc>
          <w:tcPr>
            <w:tcW w:w="1541" w:type="dxa"/>
            <w:tcBorders>
              <w:top w:val="nil"/>
              <w:left w:val="nil"/>
              <w:bottom w:val="single" w:sz="4" w:space="0" w:color="auto"/>
              <w:right w:val="single" w:sz="4" w:space="0" w:color="auto"/>
            </w:tcBorders>
            <w:shd w:val="clear" w:color="auto" w:fill="auto"/>
            <w:vAlign w:val="center"/>
            <w:hideMark/>
          </w:tcPr>
          <w:p w14:paraId="3832434E"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Budynek Garażowy</w:t>
            </w:r>
          </w:p>
        </w:tc>
        <w:tc>
          <w:tcPr>
            <w:tcW w:w="1191" w:type="dxa"/>
            <w:tcBorders>
              <w:top w:val="nil"/>
              <w:left w:val="nil"/>
              <w:bottom w:val="single" w:sz="4" w:space="0" w:color="auto"/>
              <w:right w:val="single" w:sz="4" w:space="0" w:color="auto"/>
            </w:tcBorders>
            <w:shd w:val="clear" w:color="auto" w:fill="auto"/>
            <w:vAlign w:val="center"/>
            <w:hideMark/>
          </w:tcPr>
          <w:p w14:paraId="7B4CDACE" w14:textId="77777777" w:rsidR="00A7051B" w:rsidRPr="008A6177" w:rsidRDefault="00A7051B" w:rsidP="004469AF">
            <w:pPr>
              <w:spacing w:line="240" w:lineRule="auto"/>
              <w:rPr>
                <w:rFonts w:eastAsia="Times New Roman"/>
                <w:sz w:val="18"/>
                <w:szCs w:val="18"/>
                <w:lang w:eastAsia="pl-PL"/>
              </w:rPr>
            </w:pPr>
            <w:r w:rsidRPr="008A6177">
              <w:rPr>
                <w:rFonts w:eastAsia="Times New Roman"/>
                <w:sz w:val="18"/>
                <w:szCs w:val="18"/>
                <w:lang w:eastAsia="pl-PL"/>
              </w:rPr>
              <w:t> </w:t>
            </w:r>
          </w:p>
        </w:tc>
        <w:tc>
          <w:tcPr>
            <w:tcW w:w="3772" w:type="dxa"/>
            <w:tcBorders>
              <w:top w:val="nil"/>
              <w:left w:val="nil"/>
              <w:bottom w:val="single" w:sz="4" w:space="0" w:color="auto"/>
              <w:right w:val="single" w:sz="4" w:space="0" w:color="auto"/>
            </w:tcBorders>
            <w:shd w:val="clear" w:color="auto" w:fill="auto"/>
            <w:vAlign w:val="center"/>
            <w:hideMark/>
          </w:tcPr>
          <w:p w14:paraId="4E72F803"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 </w:t>
            </w:r>
          </w:p>
        </w:tc>
        <w:tc>
          <w:tcPr>
            <w:tcW w:w="816" w:type="dxa"/>
            <w:tcBorders>
              <w:top w:val="nil"/>
              <w:left w:val="nil"/>
              <w:bottom w:val="single" w:sz="4" w:space="0" w:color="auto"/>
              <w:right w:val="single" w:sz="4" w:space="0" w:color="auto"/>
            </w:tcBorders>
            <w:shd w:val="clear" w:color="auto" w:fill="auto"/>
            <w:noWrap/>
            <w:vAlign w:val="center"/>
            <w:hideMark/>
          </w:tcPr>
          <w:p w14:paraId="2BA16993" w14:textId="77777777" w:rsidR="00A7051B" w:rsidRPr="008A6177" w:rsidRDefault="00A7051B" w:rsidP="004469AF">
            <w:pPr>
              <w:spacing w:line="240" w:lineRule="auto"/>
              <w:rPr>
                <w:rFonts w:ascii="Czcionka tekstu podstawowego" w:eastAsia="Times New Roman" w:hAnsi="Czcionka tekstu podstawowego" w:cs="Times New Roman"/>
                <w:sz w:val="18"/>
                <w:szCs w:val="18"/>
                <w:lang w:eastAsia="pl-PL"/>
              </w:rPr>
            </w:pPr>
            <w:r w:rsidRPr="008A6177">
              <w:rPr>
                <w:rFonts w:ascii="Czcionka tekstu podstawowego" w:eastAsia="Times New Roman" w:hAnsi="Czcionka tekstu podstawowego" w:cs="Times New Roman"/>
                <w:sz w:val="18"/>
                <w:szCs w:val="18"/>
                <w:lang w:eastAsia="pl-PL"/>
              </w:rPr>
              <w:t>1</w:t>
            </w:r>
          </w:p>
        </w:tc>
      </w:tr>
      <w:tr w:rsidR="008A6177" w:rsidRPr="008A6177" w14:paraId="0C7329AE" w14:textId="77777777" w:rsidTr="004469AF">
        <w:trPr>
          <w:trHeight w:val="555"/>
        </w:trPr>
        <w:tc>
          <w:tcPr>
            <w:tcW w:w="360" w:type="dxa"/>
            <w:tcBorders>
              <w:top w:val="nil"/>
              <w:left w:val="single" w:sz="8" w:space="0" w:color="auto"/>
              <w:bottom w:val="single" w:sz="8" w:space="0" w:color="auto"/>
              <w:right w:val="single" w:sz="8" w:space="0" w:color="auto"/>
            </w:tcBorders>
            <w:shd w:val="clear" w:color="auto" w:fill="auto"/>
            <w:noWrap/>
            <w:vAlign w:val="center"/>
            <w:hideMark/>
          </w:tcPr>
          <w:p w14:paraId="67B026F6" w14:textId="77777777" w:rsidR="00A7051B" w:rsidRPr="008A6177" w:rsidRDefault="00A7051B" w:rsidP="004469AF">
            <w:pPr>
              <w:spacing w:line="240" w:lineRule="auto"/>
              <w:rPr>
                <w:rFonts w:ascii="Czcionka tekstu podstawowego" w:eastAsia="Times New Roman" w:hAnsi="Czcionka tekstu podstawowego" w:cs="Times New Roman"/>
                <w:b/>
                <w:bCs/>
                <w:sz w:val="18"/>
                <w:szCs w:val="18"/>
                <w:lang w:eastAsia="pl-PL"/>
              </w:rPr>
            </w:pPr>
            <w:r w:rsidRPr="008A6177">
              <w:rPr>
                <w:rFonts w:ascii="Czcionka tekstu podstawowego" w:eastAsia="Times New Roman" w:hAnsi="Czcionka tekstu podstawowego" w:cs="Times New Roman"/>
                <w:b/>
                <w:bCs/>
                <w:sz w:val="18"/>
                <w:szCs w:val="18"/>
                <w:lang w:eastAsia="pl-PL"/>
              </w:rPr>
              <w:t>7</w:t>
            </w:r>
          </w:p>
        </w:tc>
        <w:tc>
          <w:tcPr>
            <w:tcW w:w="1785" w:type="dxa"/>
            <w:tcBorders>
              <w:top w:val="nil"/>
              <w:left w:val="nil"/>
              <w:bottom w:val="single" w:sz="8" w:space="0" w:color="auto"/>
              <w:right w:val="single" w:sz="8" w:space="0" w:color="auto"/>
            </w:tcBorders>
            <w:shd w:val="clear" w:color="auto" w:fill="auto"/>
            <w:vAlign w:val="center"/>
            <w:hideMark/>
          </w:tcPr>
          <w:p w14:paraId="6BD390D1" w14:textId="77777777" w:rsidR="00A7051B" w:rsidRPr="008A6177" w:rsidRDefault="00A7051B" w:rsidP="004469AF">
            <w:pPr>
              <w:spacing w:line="240" w:lineRule="auto"/>
              <w:rPr>
                <w:rFonts w:ascii="Czcionka tekstu podstawowego" w:eastAsia="Times New Roman" w:hAnsi="Czcionka tekstu podstawowego" w:cs="Times New Roman"/>
                <w:sz w:val="18"/>
                <w:szCs w:val="18"/>
                <w:u w:val="single"/>
                <w:lang w:eastAsia="pl-PL"/>
              </w:rPr>
            </w:pPr>
            <w:r w:rsidRPr="008A6177">
              <w:rPr>
                <w:rFonts w:ascii="Czcionka tekstu podstawowego" w:eastAsia="Times New Roman" w:hAnsi="Czcionka tekstu podstawowego" w:cs="Times New Roman"/>
                <w:sz w:val="18"/>
                <w:szCs w:val="18"/>
                <w:u w:val="single"/>
                <w:lang w:eastAsia="pl-PL"/>
              </w:rPr>
              <w:t>Stacja Trafo</w:t>
            </w:r>
          </w:p>
        </w:tc>
        <w:tc>
          <w:tcPr>
            <w:tcW w:w="1281" w:type="dxa"/>
            <w:tcBorders>
              <w:top w:val="nil"/>
              <w:left w:val="nil"/>
              <w:bottom w:val="single" w:sz="4" w:space="0" w:color="auto"/>
              <w:right w:val="single" w:sz="4" w:space="0" w:color="auto"/>
            </w:tcBorders>
            <w:shd w:val="clear" w:color="auto" w:fill="auto"/>
            <w:vAlign w:val="center"/>
            <w:hideMark/>
          </w:tcPr>
          <w:p w14:paraId="2E679FE2"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Ujęcie wody Granica</w:t>
            </w:r>
          </w:p>
        </w:tc>
        <w:tc>
          <w:tcPr>
            <w:tcW w:w="1541" w:type="dxa"/>
            <w:tcBorders>
              <w:top w:val="nil"/>
              <w:left w:val="nil"/>
              <w:bottom w:val="single" w:sz="4" w:space="0" w:color="auto"/>
              <w:right w:val="single" w:sz="4" w:space="0" w:color="auto"/>
            </w:tcBorders>
            <w:shd w:val="clear" w:color="auto" w:fill="auto"/>
            <w:vAlign w:val="center"/>
            <w:hideMark/>
          </w:tcPr>
          <w:p w14:paraId="586D619D"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Budynek Trafostacja</w:t>
            </w:r>
          </w:p>
        </w:tc>
        <w:tc>
          <w:tcPr>
            <w:tcW w:w="1191" w:type="dxa"/>
            <w:tcBorders>
              <w:top w:val="nil"/>
              <w:left w:val="nil"/>
              <w:bottom w:val="single" w:sz="4" w:space="0" w:color="auto"/>
              <w:right w:val="single" w:sz="4" w:space="0" w:color="auto"/>
            </w:tcBorders>
            <w:shd w:val="clear" w:color="auto" w:fill="auto"/>
            <w:vAlign w:val="center"/>
            <w:hideMark/>
          </w:tcPr>
          <w:p w14:paraId="7746ACEF" w14:textId="77777777" w:rsidR="00A7051B" w:rsidRPr="008A6177" w:rsidRDefault="00A7051B" w:rsidP="004469AF">
            <w:pPr>
              <w:spacing w:line="240" w:lineRule="auto"/>
              <w:rPr>
                <w:rFonts w:eastAsia="Times New Roman"/>
                <w:sz w:val="18"/>
                <w:szCs w:val="18"/>
                <w:lang w:eastAsia="pl-PL"/>
              </w:rPr>
            </w:pPr>
            <w:r w:rsidRPr="008A6177">
              <w:rPr>
                <w:rFonts w:eastAsia="Times New Roman"/>
                <w:sz w:val="18"/>
                <w:szCs w:val="18"/>
                <w:lang w:eastAsia="pl-PL"/>
              </w:rPr>
              <w:t> </w:t>
            </w:r>
          </w:p>
        </w:tc>
        <w:tc>
          <w:tcPr>
            <w:tcW w:w="3772" w:type="dxa"/>
            <w:tcBorders>
              <w:top w:val="nil"/>
              <w:left w:val="nil"/>
              <w:bottom w:val="single" w:sz="4" w:space="0" w:color="auto"/>
              <w:right w:val="single" w:sz="4" w:space="0" w:color="auto"/>
            </w:tcBorders>
            <w:shd w:val="clear" w:color="auto" w:fill="auto"/>
            <w:vAlign w:val="center"/>
            <w:hideMark/>
          </w:tcPr>
          <w:p w14:paraId="6D65320D"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 </w:t>
            </w:r>
          </w:p>
        </w:tc>
        <w:tc>
          <w:tcPr>
            <w:tcW w:w="816" w:type="dxa"/>
            <w:tcBorders>
              <w:top w:val="nil"/>
              <w:left w:val="nil"/>
              <w:bottom w:val="single" w:sz="4" w:space="0" w:color="auto"/>
              <w:right w:val="single" w:sz="4" w:space="0" w:color="auto"/>
            </w:tcBorders>
            <w:shd w:val="clear" w:color="auto" w:fill="auto"/>
            <w:noWrap/>
            <w:vAlign w:val="center"/>
            <w:hideMark/>
          </w:tcPr>
          <w:p w14:paraId="5E3E05D8" w14:textId="77777777" w:rsidR="00A7051B" w:rsidRPr="008A6177" w:rsidRDefault="00A7051B" w:rsidP="004469AF">
            <w:pPr>
              <w:spacing w:line="240" w:lineRule="auto"/>
              <w:rPr>
                <w:rFonts w:ascii="Czcionka tekstu podstawowego" w:eastAsia="Times New Roman" w:hAnsi="Czcionka tekstu podstawowego" w:cs="Times New Roman"/>
                <w:sz w:val="18"/>
                <w:szCs w:val="18"/>
                <w:lang w:eastAsia="pl-PL"/>
              </w:rPr>
            </w:pPr>
            <w:r w:rsidRPr="008A6177">
              <w:rPr>
                <w:rFonts w:ascii="Czcionka tekstu podstawowego" w:eastAsia="Times New Roman" w:hAnsi="Czcionka tekstu podstawowego" w:cs="Times New Roman"/>
                <w:sz w:val="18"/>
                <w:szCs w:val="18"/>
                <w:lang w:eastAsia="pl-PL"/>
              </w:rPr>
              <w:t>1</w:t>
            </w:r>
          </w:p>
        </w:tc>
      </w:tr>
      <w:tr w:rsidR="008A6177" w:rsidRPr="008A6177" w14:paraId="1908C36D" w14:textId="77777777" w:rsidTr="004469AF">
        <w:trPr>
          <w:trHeight w:val="630"/>
        </w:trPr>
        <w:tc>
          <w:tcPr>
            <w:tcW w:w="360" w:type="dxa"/>
            <w:tcBorders>
              <w:top w:val="nil"/>
              <w:left w:val="single" w:sz="8" w:space="0" w:color="auto"/>
              <w:bottom w:val="single" w:sz="8" w:space="0" w:color="auto"/>
              <w:right w:val="single" w:sz="8" w:space="0" w:color="auto"/>
            </w:tcBorders>
            <w:shd w:val="clear" w:color="auto" w:fill="auto"/>
            <w:noWrap/>
            <w:vAlign w:val="center"/>
            <w:hideMark/>
          </w:tcPr>
          <w:p w14:paraId="3912B581" w14:textId="77777777" w:rsidR="00A7051B" w:rsidRPr="008A6177" w:rsidRDefault="00A7051B" w:rsidP="004469AF">
            <w:pPr>
              <w:spacing w:line="240" w:lineRule="auto"/>
              <w:rPr>
                <w:rFonts w:ascii="Czcionka tekstu podstawowego" w:eastAsia="Times New Roman" w:hAnsi="Czcionka tekstu podstawowego" w:cs="Times New Roman"/>
                <w:b/>
                <w:bCs/>
                <w:sz w:val="18"/>
                <w:szCs w:val="18"/>
                <w:lang w:eastAsia="pl-PL"/>
              </w:rPr>
            </w:pPr>
            <w:r w:rsidRPr="008A6177">
              <w:rPr>
                <w:rFonts w:ascii="Czcionka tekstu podstawowego" w:eastAsia="Times New Roman" w:hAnsi="Czcionka tekstu podstawowego" w:cs="Times New Roman"/>
                <w:b/>
                <w:bCs/>
                <w:sz w:val="18"/>
                <w:szCs w:val="18"/>
                <w:lang w:eastAsia="pl-PL"/>
              </w:rPr>
              <w:t>8</w:t>
            </w:r>
          </w:p>
        </w:tc>
        <w:tc>
          <w:tcPr>
            <w:tcW w:w="1785" w:type="dxa"/>
            <w:tcBorders>
              <w:top w:val="nil"/>
              <w:left w:val="nil"/>
              <w:bottom w:val="single" w:sz="8" w:space="0" w:color="auto"/>
              <w:right w:val="single" w:sz="8" w:space="0" w:color="auto"/>
            </w:tcBorders>
            <w:shd w:val="clear" w:color="auto" w:fill="auto"/>
            <w:vAlign w:val="center"/>
            <w:hideMark/>
          </w:tcPr>
          <w:p w14:paraId="1DC9DFAC" w14:textId="77777777" w:rsidR="00A7051B" w:rsidRPr="008A6177" w:rsidRDefault="004F3074" w:rsidP="004469AF">
            <w:pPr>
              <w:spacing w:line="240" w:lineRule="auto"/>
              <w:rPr>
                <w:rFonts w:ascii="Czcionka tekstu podstawowego" w:eastAsia="Times New Roman" w:hAnsi="Czcionka tekstu podstawowego" w:cs="Times New Roman"/>
                <w:sz w:val="18"/>
                <w:szCs w:val="18"/>
                <w:u w:val="single"/>
                <w:lang w:eastAsia="pl-PL"/>
              </w:rPr>
            </w:pPr>
            <w:hyperlink r:id="rId35" w:anchor="'Rys15'!A1" w:history="1">
              <w:r w:rsidR="00A7051B" w:rsidRPr="008A6177">
                <w:rPr>
                  <w:rFonts w:ascii="Czcionka tekstu podstawowego" w:eastAsia="Times New Roman" w:hAnsi="Czcionka tekstu podstawowego" w:cs="Times New Roman"/>
                  <w:sz w:val="18"/>
                  <w:szCs w:val="18"/>
                  <w:u w:val="single"/>
                  <w:lang w:eastAsia="pl-PL"/>
                </w:rPr>
                <w:t>Zbiorniki wody Granica Nr. 1 i 2</w:t>
              </w:r>
            </w:hyperlink>
          </w:p>
        </w:tc>
        <w:tc>
          <w:tcPr>
            <w:tcW w:w="1281" w:type="dxa"/>
            <w:tcBorders>
              <w:top w:val="nil"/>
              <w:left w:val="nil"/>
              <w:bottom w:val="single" w:sz="4" w:space="0" w:color="auto"/>
              <w:right w:val="single" w:sz="4" w:space="0" w:color="auto"/>
            </w:tcBorders>
            <w:shd w:val="clear" w:color="auto" w:fill="auto"/>
            <w:vAlign w:val="center"/>
            <w:hideMark/>
          </w:tcPr>
          <w:p w14:paraId="649679BC"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Ujęcie wody Granica</w:t>
            </w:r>
          </w:p>
        </w:tc>
        <w:tc>
          <w:tcPr>
            <w:tcW w:w="1541" w:type="dxa"/>
            <w:tcBorders>
              <w:top w:val="nil"/>
              <w:left w:val="nil"/>
              <w:bottom w:val="single" w:sz="4" w:space="0" w:color="auto"/>
              <w:right w:val="single" w:sz="4" w:space="0" w:color="auto"/>
            </w:tcBorders>
            <w:shd w:val="clear" w:color="auto" w:fill="auto"/>
            <w:vAlign w:val="center"/>
            <w:hideMark/>
          </w:tcPr>
          <w:p w14:paraId="7BC92099"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Zbiorniki - Magazynowanie wody</w:t>
            </w:r>
          </w:p>
        </w:tc>
        <w:tc>
          <w:tcPr>
            <w:tcW w:w="1191" w:type="dxa"/>
            <w:tcBorders>
              <w:top w:val="nil"/>
              <w:left w:val="nil"/>
              <w:bottom w:val="single" w:sz="4" w:space="0" w:color="auto"/>
              <w:right w:val="single" w:sz="4" w:space="0" w:color="auto"/>
            </w:tcBorders>
            <w:shd w:val="clear" w:color="auto" w:fill="auto"/>
            <w:vAlign w:val="center"/>
            <w:hideMark/>
          </w:tcPr>
          <w:p w14:paraId="6DF47EB9" w14:textId="77777777" w:rsidR="00A7051B" w:rsidRPr="008A6177" w:rsidRDefault="00A7051B" w:rsidP="004469AF">
            <w:pPr>
              <w:spacing w:line="240" w:lineRule="auto"/>
              <w:rPr>
                <w:rFonts w:eastAsia="Times New Roman"/>
                <w:sz w:val="18"/>
                <w:szCs w:val="18"/>
                <w:lang w:eastAsia="pl-PL"/>
              </w:rPr>
            </w:pPr>
            <w:r w:rsidRPr="008A6177">
              <w:rPr>
                <w:rFonts w:eastAsia="Times New Roman"/>
                <w:sz w:val="18"/>
                <w:szCs w:val="18"/>
                <w:lang w:eastAsia="pl-PL"/>
              </w:rPr>
              <w:t>89.04 x 2= 178.08 m</w:t>
            </w:r>
            <w:r w:rsidRPr="008A6177">
              <w:rPr>
                <w:rFonts w:eastAsia="Times New Roman"/>
                <w:sz w:val="18"/>
                <w:szCs w:val="18"/>
                <w:vertAlign w:val="superscript"/>
                <w:lang w:eastAsia="pl-PL"/>
              </w:rPr>
              <w:t>2</w:t>
            </w:r>
          </w:p>
        </w:tc>
        <w:tc>
          <w:tcPr>
            <w:tcW w:w="3772" w:type="dxa"/>
            <w:tcBorders>
              <w:top w:val="nil"/>
              <w:left w:val="nil"/>
              <w:bottom w:val="single" w:sz="4" w:space="0" w:color="auto"/>
              <w:right w:val="single" w:sz="4" w:space="0" w:color="auto"/>
            </w:tcBorders>
            <w:shd w:val="clear" w:color="auto" w:fill="auto"/>
            <w:vAlign w:val="center"/>
            <w:hideMark/>
          </w:tcPr>
          <w:p w14:paraId="57AE63D6"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Rozdzielnia elektryczna</w:t>
            </w:r>
          </w:p>
        </w:tc>
        <w:tc>
          <w:tcPr>
            <w:tcW w:w="816" w:type="dxa"/>
            <w:tcBorders>
              <w:top w:val="nil"/>
              <w:left w:val="nil"/>
              <w:bottom w:val="single" w:sz="4" w:space="0" w:color="auto"/>
              <w:right w:val="single" w:sz="4" w:space="0" w:color="auto"/>
            </w:tcBorders>
            <w:shd w:val="clear" w:color="auto" w:fill="auto"/>
            <w:vAlign w:val="center"/>
            <w:hideMark/>
          </w:tcPr>
          <w:p w14:paraId="5838E07B" w14:textId="77777777" w:rsidR="00A7051B" w:rsidRPr="008A6177" w:rsidRDefault="00A7051B" w:rsidP="004469AF">
            <w:pPr>
              <w:spacing w:line="240" w:lineRule="auto"/>
              <w:rPr>
                <w:rFonts w:ascii="Czcionka tekstu podstawowego" w:eastAsia="Times New Roman" w:hAnsi="Czcionka tekstu podstawowego" w:cs="Times New Roman"/>
                <w:sz w:val="18"/>
                <w:szCs w:val="18"/>
                <w:lang w:eastAsia="pl-PL"/>
              </w:rPr>
            </w:pPr>
            <w:r w:rsidRPr="008A6177">
              <w:rPr>
                <w:rFonts w:ascii="Czcionka tekstu podstawowego" w:eastAsia="Times New Roman" w:hAnsi="Czcionka tekstu podstawowego" w:cs="Times New Roman"/>
                <w:sz w:val="18"/>
                <w:szCs w:val="18"/>
                <w:lang w:eastAsia="pl-PL"/>
              </w:rPr>
              <w:t>1</w:t>
            </w:r>
          </w:p>
        </w:tc>
      </w:tr>
      <w:tr w:rsidR="008A6177" w:rsidRPr="008A6177" w14:paraId="6E2BA46D" w14:textId="77777777" w:rsidTr="004469AF">
        <w:trPr>
          <w:trHeight w:val="855"/>
        </w:trPr>
        <w:tc>
          <w:tcPr>
            <w:tcW w:w="360" w:type="dxa"/>
            <w:tcBorders>
              <w:top w:val="nil"/>
              <w:left w:val="single" w:sz="8" w:space="0" w:color="auto"/>
              <w:bottom w:val="single" w:sz="8" w:space="0" w:color="auto"/>
              <w:right w:val="single" w:sz="8" w:space="0" w:color="auto"/>
            </w:tcBorders>
            <w:shd w:val="clear" w:color="auto" w:fill="auto"/>
            <w:noWrap/>
            <w:vAlign w:val="center"/>
            <w:hideMark/>
          </w:tcPr>
          <w:p w14:paraId="003DDFEE" w14:textId="77777777" w:rsidR="00A7051B" w:rsidRPr="008A6177" w:rsidRDefault="00A7051B" w:rsidP="004469AF">
            <w:pPr>
              <w:spacing w:line="240" w:lineRule="auto"/>
              <w:rPr>
                <w:rFonts w:ascii="Czcionka tekstu podstawowego" w:eastAsia="Times New Roman" w:hAnsi="Czcionka tekstu podstawowego" w:cs="Times New Roman"/>
                <w:b/>
                <w:bCs/>
                <w:sz w:val="18"/>
                <w:szCs w:val="18"/>
                <w:lang w:eastAsia="pl-PL"/>
              </w:rPr>
            </w:pPr>
            <w:r w:rsidRPr="008A6177">
              <w:rPr>
                <w:rFonts w:ascii="Czcionka tekstu podstawowego" w:eastAsia="Times New Roman" w:hAnsi="Czcionka tekstu podstawowego" w:cs="Times New Roman"/>
                <w:b/>
                <w:bCs/>
                <w:sz w:val="18"/>
                <w:szCs w:val="18"/>
                <w:lang w:eastAsia="pl-PL"/>
              </w:rPr>
              <w:t>9</w:t>
            </w:r>
          </w:p>
        </w:tc>
        <w:tc>
          <w:tcPr>
            <w:tcW w:w="1785" w:type="dxa"/>
            <w:tcBorders>
              <w:top w:val="nil"/>
              <w:left w:val="nil"/>
              <w:bottom w:val="single" w:sz="8" w:space="0" w:color="auto"/>
              <w:right w:val="single" w:sz="8" w:space="0" w:color="auto"/>
            </w:tcBorders>
            <w:shd w:val="clear" w:color="auto" w:fill="auto"/>
            <w:vAlign w:val="center"/>
            <w:hideMark/>
          </w:tcPr>
          <w:p w14:paraId="60C44AD5" w14:textId="77777777" w:rsidR="00A7051B" w:rsidRPr="008A6177" w:rsidRDefault="00A7051B" w:rsidP="004469AF">
            <w:pPr>
              <w:spacing w:line="240" w:lineRule="auto"/>
              <w:rPr>
                <w:rFonts w:ascii="Czcionka tekstu podstawowego" w:eastAsia="Times New Roman" w:hAnsi="Czcionka tekstu podstawowego" w:cs="Times New Roman"/>
                <w:sz w:val="18"/>
                <w:szCs w:val="18"/>
                <w:u w:val="single"/>
                <w:lang w:eastAsia="pl-PL"/>
              </w:rPr>
            </w:pPr>
            <w:r w:rsidRPr="008A6177">
              <w:rPr>
                <w:rFonts w:ascii="Czcionka tekstu podstawowego" w:eastAsia="Times New Roman" w:hAnsi="Czcionka tekstu podstawowego" w:cs="Times New Roman"/>
                <w:sz w:val="18"/>
                <w:szCs w:val="18"/>
                <w:u w:val="single"/>
                <w:lang w:eastAsia="pl-PL"/>
              </w:rPr>
              <w:t>Zbiorniki wody nr 3 i nr 4</w:t>
            </w:r>
          </w:p>
        </w:tc>
        <w:tc>
          <w:tcPr>
            <w:tcW w:w="1281" w:type="dxa"/>
            <w:tcBorders>
              <w:top w:val="nil"/>
              <w:left w:val="nil"/>
              <w:bottom w:val="single" w:sz="4" w:space="0" w:color="auto"/>
              <w:right w:val="single" w:sz="4" w:space="0" w:color="auto"/>
            </w:tcBorders>
            <w:shd w:val="clear" w:color="auto" w:fill="auto"/>
            <w:vAlign w:val="center"/>
            <w:hideMark/>
          </w:tcPr>
          <w:p w14:paraId="6577AF03"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Ujęcie wody Granica</w:t>
            </w:r>
          </w:p>
        </w:tc>
        <w:tc>
          <w:tcPr>
            <w:tcW w:w="1541" w:type="dxa"/>
            <w:tcBorders>
              <w:top w:val="nil"/>
              <w:left w:val="nil"/>
              <w:bottom w:val="single" w:sz="4" w:space="0" w:color="auto"/>
              <w:right w:val="single" w:sz="4" w:space="0" w:color="auto"/>
            </w:tcBorders>
            <w:shd w:val="clear" w:color="auto" w:fill="auto"/>
            <w:vAlign w:val="center"/>
            <w:hideMark/>
          </w:tcPr>
          <w:p w14:paraId="3B81E1F4"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Zbiorniki - Magazynowanie wody</w:t>
            </w:r>
          </w:p>
        </w:tc>
        <w:tc>
          <w:tcPr>
            <w:tcW w:w="1191" w:type="dxa"/>
            <w:tcBorders>
              <w:top w:val="nil"/>
              <w:left w:val="nil"/>
              <w:bottom w:val="single" w:sz="4" w:space="0" w:color="auto"/>
              <w:right w:val="single" w:sz="4" w:space="0" w:color="auto"/>
            </w:tcBorders>
            <w:shd w:val="clear" w:color="auto" w:fill="auto"/>
            <w:vAlign w:val="center"/>
            <w:hideMark/>
          </w:tcPr>
          <w:p w14:paraId="00C61BA5" w14:textId="77777777" w:rsidR="00A7051B" w:rsidRPr="008A6177" w:rsidRDefault="00A7051B" w:rsidP="004469AF">
            <w:pPr>
              <w:spacing w:line="240" w:lineRule="auto"/>
              <w:rPr>
                <w:rFonts w:eastAsia="Times New Roman"/>
                <w:sz w:val="18"/>
                <w:szCs w:val="18"/>
                <w:lang w:eastAsia="pl-PL"/>
              </w:rPr>
            </w:pPr>
            <w:r w:rsidRPr="008A6177">
              <w:rPr>
                <w:rFonts w:eastAsia="Times New Roman"/>
                <w:sz w:val="18"/>
                <w:szCs w:val="18"/>
                <w:lang w:eastAsia="pl-PL"/>
              </w:rPr>
              <w:t> </w:t>
            </w:r>
          </w:p>
        </w:tc>
        <w:tc>
          <w:tcPr>
            <w:tcW w:w="3772" w:type="dxa"/>
            <w:tcBorders>
              <w:top w:val="nil"/>
              <w:left w:val="nil"/>
              <w:bottom w:val="single" w:sz="4" w:space="0" w:color="auto"/>
              <w:right w:val="single" w:sz="4" w:space="0" w:color="auto"/>
            </w:tcBorders>
            <w:shd w:val="clear" w:color="auto" w:fill="auto"/>
            <w:vAlign w:val="center"/>
            <w:hideMark/>
          </w:tcPr>
          <w:p w14:paraId="4B1F3FCA"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 </w:t>
            </w:r>
          </w:p>
        </w:tc>
        <w:tc>
          <w:tcPr>
            <w:tcW w:w="816" w:type="dxa"/>
            <w:tcBorders>
              <w:top w:val="nil"/>
              <w:left w:val="nil"/>
              <w:bottom w:val="single" w:sz="4" w:space="0" w:color="auto"/>
              <w:right w:val="single" w:sz="4" w:space="0" w:color="auto"/>
            </w:tcBorders>
            <w:shd w:val="clear" w:color="auto" w:fill="auto"/>
            <w:vAlign w:val="center"/>
            <w:hideMark/>
          </w:tcPr>
          <w:p w14:paraId="08DF00BA" w14:textId="77777777" w:rsidR="00A7051B" w:rsidRPr="008A6177" w:rsidRDefault="00A7051B" w:rsidP="004469AF">
            <w:pPr>
              <w:spacing w:line="240" w:lineRule="auto"/>
              <w:rPr>
                <w:rFonts w:ascii="Czcionka tekstu podstawowego" w:eastAsia="Times New Roman" w:hAnsi="Czcionka tekstu podstawowego" w:cs="Times New Roman"/>
                <w:sz w:val="18"/>
                <w:szCs w:val="18"/>
                <w:lang w:eastAsia="pl-PL"/>
              </w:rPr>
            </w:pPr>
            <w:r w:rsidRPr="008A6177">
              <w:rPr>
                <w:rFonts w:ascii="Czcionka tekstu podstawowego" w:eastAsia="Times New Roman" w:hAnsi="Czcionka tekstu podstawowego" w:cs="Times New Roman"/>
                <w:sz w:val="18"/>
                <w:szCs w:val="18"/>
                <w:lang w:eastAsia="pl-PL"/>
              </w:rPr>
              <w:t>1</w:t>
            </w:r>
          </w:p>
        </w:tc>
      </w:tr>
      <w:tr w:rsidR="008A6177" w:rsidRPr="008A6177" w14:paraId="190D0040" w14:textId="77777777" w:rsidTr="004469AF">
        <w:trPr>
          <w:trHeight w:val="1290"/>
        </w:trPr>
        <w:tc>
          <w:tcPr>
            <w:tcW w:w="360" w:type="dxa"/>
            <w:tcBorders>
              <w:top w:val="nil"/>
              <w:left w:val="single" w:sz="8" w:space="0" w:color="auto"/>
              <w:bottom w:val="single" w:sz="8" w:space="0" w:color="auto"/>
              <w:right w:val="single" w:sz="8" w:space="0" w:color="auto"/>
            </w:tcBorders>
            <w:shd w:val="clear" w:color="auto" w:fill="auto"/>
            <w:noWrap/>
            <w:vAlign w:val="center"/>
            <w:hideMark/>
          </w:tcPr>
          <w:p w14:paraId="1B4FE708" w14:textId="77777777" w:rsidR="00A7051B" w:rsidRPr="008A6177" w:rsidRDefault="00A7051B" w:rsidP="004469AF">
            <w:pPr>
              <w:spacing w:line="240" w:lineRule="auto"/>
              <w:rPr>
                <w:rFonts w:ascii="Czcionka tekstu podstawowego" w:eastAsia="Times New Roman" w:hAnsi="Czcionka tekstu podstawowego" w:cs="Times New Roman"/>
                <w:b/>
                <w:bCs/>
                <w:sz w:val="18"/>
                <w:szCs w:val="18"/>
                <w:lang w:eastAsia="pl-PL"/>
              </w:rPr>
            </w:pPr>
            <w:r w:rsidRPr="008A6177">
              <w:rPr>
                <w:rFonts w:ascii="Czcionka tekstu podstawowego" w:eastAsia="Times New Roman" w:hAnsi="Czcionka tekstu podstawowego" w:cs="Times New Roman"/>
                <w:b/>
                <w:bCs/>
                <w:sz w:val="18"/>
                <w:szCs w:val="18"/>
                <w:lang w:eastAsia="pl-PL"/>
              </w:rPr>
              <w:lastRenderedPageBreak/>
              <w:t>10</w:t>
            </w:r>
          </w:p>
        </w:tc>
        <w:tc>
          <w:tcPr>
            <w:tcW w:w="1785" w:type="dxa"/>
            <w:tcBorders>
              <w:top w:val="nil"/>
              <w:left w:val="nil"/>
              <w:bottom w:val="single" w:sz="8" w:space="0" w:color="auto"/>
              <w:right w:val="single" w:sz="8" w:space="0" w:color="auto"/>
            </w:tcBorders>
            <w:shd w:val="clear" w:color="auto" w:fill="auto"/>
            <w:vAlign w:val="center"/>
            <w:hideMark/>
          </w:tcPr>
          <w:p w14:paraId="635ED414" w14:textId="77777777" w:rsidR="00A7051B" w:rsidRPr="008A6177" w:rsidRDefault="004F3074" w:rsidP="004469AF">
            <w:pPr>
              <w:spacing w:line="240" w:lineRule="auto"/>
              <w:rPr>
                <w:rFonts w:ascii="Czcionka tekstu podstawowego" w:eastAsia="Times New Roman" w:hAnsi="Czcionka tekstu podstawowego" w:cs="Times New Roman"/>
                <w:sz w:val="18"/>
                <w:szCs w:val="18"/>
                <w:u w:val="single"/>
                <w:lang w:eastAsia="pl-PL"/>
              </w:rPr>
            </w:pPr>
            <w:hyperlink r:id="rId36" w:anchor="'Rys18'!A1" w:history="1">
              <w:r w:rsidR="00A7051B" w:rsidRPr="008A6177">
                <w:rPr>
                  <w:rFonts w:ascii="Czcionka tekstu podstawowego" w:eastAsia="Times New Roman" w:hAnsi="Czcionka tekstu podstawowego" w:cs="Times New Roman"/>
                  <w:sz w:val="18"/>
                  <w:szCs w:val="18"/>
                  <w:u w:val="single"/>
                  <w:lang w:eastAsia="pl-PL"/>
                </w:rPr>
                <w:t>Dyspozytorski</w:t>
              </w:r>
            </w:hyperlink>
          </w:p>
        </w:tc>
        <w:tc>
          <w:tcPr>
            <w:tcW w:w="1281" w:type="dxa"/>
            <w:tcBorders>
              <w:top w:val="nil"/>
              <w:left w:val="nil"/>
              <w:bottom w:val="single" w:sz="4" w:space="0" w:color="auto"/>
              <w:right w:val="single" w:sz="4" w:space="0" w:color="auto"/>
            </w:tcBorders>
            <w:shd w:val="clear" w:color="auto" w:fill="auto"/>
            <w:vAlign w:val="center"/>
            <w:hideMark/>
          </w:tcPr>
          <w:p w14:paraId="47FAE99E"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Ujęcie wody Wydrzany Ul. Karsiborska</w:t>
            </w:r>
          </w:p>
        </w:tc>
        <w:tc>
          <w:tcPr>
            <w:tcW w:w="1541" w:type="dxa"/>
            <w:tcBorders>
              <w:top w:val="nil"/>
              <w:left w:val="nil"/>
              <w:bottom w:val="single" w:sz="4" w:space="0" w:color="auto"/>
              <w:right w:val="single" w:sz="4" w:space="0" w:color="auto"/>
            </w:tcBorders>
            <w:shd w:val="clear" w:color="auto" w:fill="auto"/>
            <w:vAlign w:val="center"/>
            <w:hideMark/>
          </w:tcPr>
          <w:p w14:paraId="7FE130E1"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 xml:space="preserve">Budynek - Usługowa ( </w:t>
            </w:r>
          </w:p>
        </w:tc>
        <w:tc>
          <w:tcPr>
            <w:tcW w:w="1191" w:type="dxa"/>
            <w:tcBorders>
              <w:top w:val="nil"/>
              <w:left w:val="nil"/>
              <w:bottom w:val="single" w:sz="4" w:space="0" w:color="auto"/>
              <w:right w:val="single" w:sz="4" w:space="0" w:color="auto"/>
            </w:tcBorders>
            <w:shd w:val="clear" w:color="auto" w:fill="auto"/>
            <w:vAlign w:val="center"/>
            <w:hideMark/>
          </w:tcPr>
          <w:p w14:paraId="7D1D29CF" w14:textId="77777777" w:rsidR="00A7051B" w:rsidRPr="008A6177" w:rsidRDefault="00A7051B" w:rsidP="004469AF">
            <w:pPr>
              <w:spacing w:line="240" w:lineRule="auto"/>
              <w:rPr>
                <w:rFonts w:eastAsia="Times New Roman"/>
                <w:sz w:val="18"/>
                <w:szCs w:val="18"/>
                <w:lang w:eastAsia="pl-PL"/>
              </w:rPr>
            </w:pPr>
            <w:r w:rsidRPr="008A6177">
              <w:rPr>
                <w:rFonts w:eastAsia="Times New Roman"/>
                <w:sz w:val="18"/>
                <w:szCs w:val="18"/>
                <w:lang w:eastAsia="pl-PL"/>
              </w:rPr>
              <w:t>561.9 m</w:t>
            </w:r>
            <w:r w:rsidRPr="008A6177">
              <w:rPr>
                <w:rFonts w:eastAsia="Times New Roman"/>
                <w:sz w:val="18"/>
                <w:szCs w:val="18"/>
                <w:vertAlign w:val="superscript"/>
                <w:lang w:eastAsia="pl-PL"/>
              </w:rPr>
              <w:t>2</w:t>
            </w:r>
          </w:p>
        </w:tc>
        <w:tc>
          <w:tcPr>
            <w:tcW w:w="3772" w:type="dxa"/>
            <w:tcBorders>
              <w:top w:val="nil"/>
              <w:left w:val="nil"/>
              <w:bottom w:val="single" w:sz="4" w:space="0" w:color="auto"/>
              <w:right w:val="single" w:sz="4" w:space="0" w:color="auto"/>
            </w:tcBorders>
            <w:shd w:val="clear" w:color="auto" w:fill="auto"/>
            <w:vAlign w:val="center"/>
            <w:hideMark/>
          </w:tcPr>
          <w:p w14:paraId="62D9F6FD"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Inst. Elektr., Inst.Wod.-Kan.,Inst.C.O. i Wentylacyjna, Kotłownia olejowa -kocioł Domax-N, Magazyn paliwa płynnego</w:t>
            </w:r>
          </w:p>
        </w:tc>
        <w:tc>
          <w:tcPr>
            <w:tcW w:w="816" w:type="dxa"/>
            <w:tcBorders>
              <w:top w:val="nil"/>
              <w:left w:val="nil"/>
              <w:bottom w:val="single" w:sz="4" w:space="0" w:color="auto"/>
              <w:right w:val="single" w:sz="4" w:space="0" w:color="auto"/>
            </w:tcBorders>
            <w:shd w:val="clear" w:color="auto" w:fill="auto"/>
            <w:vAlign w:val="center"/>
            <w:hideMark/>
          </w:tcPr>
          <w:p w14:paraId="5EE52D70" w14:textId="77777777" w:rsidR="00A7051B" w:rsidRPr="008A6177" w:rsidRDefault="00A7051B" w:rsidP="004469AF">
            <w:pPr>
              <w:spacing w:line="240" w:lineRule="auto"/>
              <w:rPr>
                <w:rFonts w:ascii="Czcionka tekstu podstawowego" w:eastAsia="Times New Roman" w:hAnsi="Czcionka tekstu podstawowego" w:cs="Times New Roman"/>
                <w:sz w:val="18"/>
                <w:szCs w:val="18"/>
                <w:lang w:eastAsia="pl-PL"/>
              </w:rPr>
            </w:pPr>
            <w:r w:rsidRPr="008A6177">
              <w:rPr>
                <w:rFonts w:ascii="Czcionka tekstu podstawowego" w:eastAsia="Times New Roman" w:hAnsi="Czcionka tekstu podstawowego" w:cs="Times New Roman"/>
                <w:sz w:val="18"/>
                <w:szCs w:val="18"/>
                <w:lang w:eastAsia="pl-PL"/>
              </w:rPr>
              <w:t>1</w:t>
            </w:r>
          </w:p>
        </w:tc>
      </w:tr>
      <w:tr w:rsidR="008A6177" w:rsidRPr="008A6177" w14:paraId="73D309FE" w14:textId="77777777" w:rsidTr="004469AF">
        <w:trPr>
          <w:trHeight w:val="1200"/>
        </w:trPr>
        <w:tc>
          <w:tcPr>
            <w:tcW w:w="360" w:type="dxa"/>
            <w:tcBorders>
              <w:top w:val="nil"/>
              <w:left w:val="single" w:sz="8" w:space="0" w:color="auto"/>
              <w:bottom w:val="single" w:sz="8" w:space="0" w:color="auto"/>
              <w:right w:val="single" w:sz="8" w:space="0" w:color="auto"/>
            </w:tcBorders>
            <w:shd w:val="clear" w:color="auto" w:fill="auto"/>
            <w:noWrap/>
            <w:vAlign w:val="center"/>
            <w:hideMark/>
          </w:tcPr>
          <w:p w14:paraId="22CF5392" w14:textId="77777777" w:rsidR="00A7051B" w:rsidRPr="008A6177" w:rsidRDefault="00A7051B" w:rsidP="004469AF">
            <w:pPr>
              <w:spacing w:line="240" w:lineRule="auto"/>
              <w:rPr>
                <w:rFonts w:ascii="Czcionka tekstu podstawowego" w:eastAsia="Times New Roman" w:hAnsi="Czcionka tekstu podstawowego" w:cs="Times New Roman"/>
                <w:b/>
                <w:bCs/>
                <w:sz w:val="18"/>
                <w:szCs w:val="18"/>
                <w:lang w:eastAsia="pl-PL"/>
              </w:rPr>
            </w:pPr>
            <w:r w:rsidRPr="008A6177">
              <w:rPr>
                <w:rFonts w:ascii="Czcionka tekstu podstawowego" w:eastAsia="Times New Roman" w:hAnsi="Czcionka tekstu podstawowego" w:cs="Times New Roman"/>
                <w:b/>
                <w:bCs/>
                <w:sz w:val="18"/>
                <w:szCs w:val="18"/>
                <w:lang w:eastAsia="pl-PL"/>
              </w:rPr>
              <w:t>11</w:t>
            </w:r>
          </w:p>
        </w:tc>
        <w:tc>
          <w:tcPr>
            <w:tcW w:w="1785" w:type="dxa"/>
            <w:tcBorders>
              <w:top w:val="nil"/>
              <w:left w:val="nil"/>
              <w:bottom w:val="single" w:sz="8" w:space="0" w:color="auto"/>
              <w:right w:val="single" w:sz="8" w:space="0" w:color="auto"/>
            </w:tcBorders>
            <w:shd w:val="clear" w:color="auto" w:fill="auto"/>
            <w:vAlign w:val="center"/>
            <w:hideMark/>
          </w:tcPr>
          <w:p w14:paraId="06C5C3FC" w14:textId="77777777" w:rsidR="00A7051B" w:rsidRPr="008A6177" w:rsidRDefault="004F3074" w:rsidP="004469AF">
            <w:pPr>
              <w:spacing w:line="240" w:lineRule="auto"/>
              <w:rPr>
                <w:rFonts w:ascii="Czcionka tekstu podstawowego" w:eastAsia="Times New Roman" w:hAnsi="Czcionka tekstu podstawowego" w:cs="Times New Roman"/>
                <w:sz w:val="18"/>
                <w:szCs w:val="18"/>
                <w:u w:val="single"/>
                <w:lang w:eastAsia="pl-PL"/>
              </w:rPr>
            </w:pPr>
            <w:hyperlink r:id="rId37" w:anchor="'Rys14'!A1" w:history="1">
              <w:r w:rsidR="00A7051B" w:rsidRPr="008A6177">
                <w:rPr>
                  <w:rFonts w:ascii="Czcionka tekstu podstawowego" w:eastAsia="Times New Roman" w:hAnsi="Czcionka tekstu podstawowego" w:cs="Times New Roman"/>
                  <w:sz w:val="18"/>
                  <w:szCs w:val="18"/>
                  <w:u w:val="single"/>
                  <w:lang w:eastAsia="pl-PL"/>
                </w:rPr>
                <w:t>Budynek - filtrownia</w:t>
              </w:r>
            </w:hyperlink>
          </w:p>
        </w:tc>
        <w:tc>
          <w:tcPr>
            <w:tcW w:w="1281" w:type="dxa"/>
            <w:tcBorders>
              <w:top w:val="nil"/>
              <w:left w:val="nil"/>
              <w:bottom w:val="single" w:sz="4" w:space="0" w:color="auto"/>
              <w:right w:val="single" w:sz="4" w:space="0" w:color="auto"/>
            </w:tcBorders>
            <w:shd w:val="clear" w:color="auto" w:fill="auto"/>
            <w:vAlign w:val="center"/>
            <w:hideMark/>
          </w:tcPr>
          <w:p w14:paraId="6BFC5A02"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Ujęcie wody Wydrzany Ul. Karsiborska</w:t>
            </w:r>
          </w:p>
        </w:tc>
        <w:tc>
          <w:tcPr>
            <w:tcW w:w="1541" w:type="dxa"/>
            <w:tcBorders>
              <w:top w:val="nil"/>
              <w:left w:val="nil"/>
              <w:bottom w:val="single" w:sz="4" w:space="0" w:color="auto"/>
              <w:right w:val="single" w:sz="4" w:space="0" w:color="auto"/>
            </w:tcBorders>
            <w:shd w:val="clear" w:color="auto" w:fill="auto"/>
            <w:vAlign w:val="center"/>
            <w:hideMark/>
          </w:tcPr>
          <w:p w14:paraId="4B15F929"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Budynek -Technologiczna uzdatnianie wody</w:t>
            </w:r>
          </w:p>
        </w:tc>
        <w:tc>
          <w:tcPr>
            <w:tcW w:w="1191" w:type="dxa"/>
            <w:tcBorders>
              <w:top w:val="nil"/>
              <w:left w:val="nil"/>
              <w:bottom w:val="single" w:sz="4" w:space="0" w:color="auto"/>
              <w:right w:val="single" w:sz="4" w:space="0" w:color="auto"/>
            </w:tcBorders>
            <w:shd w:val="clear" w:color="auto" w:fill="auto"/>
            <w:vAlign w:val="center"/>
            <w:hideMark/>
          </w:tcPr>
          <w:p w14:paraId="25046C3E" w14:textId="77777777" w:rsidR="00A7051B" w:rsidRPr="008A6177" w:rsidRDefault="00A7051B" w:rsidP="004469AF">
            <w:pPr>
              <w:spacing w:line="240" w:lineRule="auto"/>
              <w:rPr>
                <w:rFonts w:eastAsia="Times New Roman"/>
                <w:sz w:val="18"/>
                <w:szCs w:val="18"/>
                <w:lang w:eastAsia="pl-PL"/>
              </w:rPr>
            </w:pPr>
            <w:r w:rsidRPr="008A6177">
              <w:rPr>
                <w:rFonts w:eastAsia="Times New Roman"/>
                <w:sz w:val="18"/>
                <w:szCs w:val="18"/>
                <w:lang w:eastAsia="pl-PL"/>
              </w:rPr>
              <w:t>457 m</w:t>
            </w:r>
            <w:r w:rsidRPr="008A6177">
              <w:rPr>
                <w:rFonts w:eastAsia="Times New Roman"/>
                <w:sz w:val="18"/>
                <w:szCs w:val="18"/>
                <w:vertAlign w:val="superscript"/>
                <w:lang w:eastAsia="pl-PL"/>
              </w:rPr>
              <w:t>2</w:t>
            </w:r>
          </w:p>
        </w:tc>
        <w:tc>
          <w:tcPr>
            <w:tcW w:w="3772" w:type="dxa"/>
            <w:tcBorders>
              <w:top w:val="nil"/>
              <w:left w:val="nil"/>
              <w:bottom w:val="single" w:sz="4" w:space="0" w:color="auto"/>
              <w:right w:val="single" w:sz="4" w:space="0" w:color="auto"/>
            </w:tcBorders>
            <w:shd w:val="clear" w:color="auto" w:fill="auto"/>
            <w:vAlign w:val="center"/>
            <w:hideMark/>
          </w:tcPr>
          <w:p w14:paraId="35B951E7"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Inst. Elektr., Inst. Wodociągowa, Inst.C.O. instalacje:- wodociągowo -kanalizac.,centralnego ogrzewania z rur CPV grzejników PURMO szt.18, oraz instalację siły, inst. Odgromowa</w:t>
            </w:r>
          </w:p>
        </w:tc>
        <w:tc>
          <w:tcPr>
            <w:tcW w:w="816" w:type="dxa"/>
            <w:tcBorders>
              <w:top w:val="nil"/>
              <w:left w:val="nil"/>
              <w:bottom w:val="single" w:sz="4" w:space="0" w:color="auto"/>
              <w:right w:val="single" w:sz="4" w:space="0" w:color="auto"/>
            </w:tcBorders>
            <w:shd w:val="clear" w:color="auto" w:fill="auto"/>
            <w:noWrap/>
            <w:vAlign w:val="center"/>
            <w:hideMark/>
          </w:tcPr>
          <w:p w14:paraId="2187DA6B" w14:textId="77777777" w:rsidR="00A7051B" w:rsidRPr="008A6177" w:rsidRDefault="00A7051B" w:rsidP="004469AF">
            <w:pPr>
              <w:spacing w:line="240" w:lineRule="auto"/>
              <w:rPr>
                <w:rFonts w:ascii="Czcionka tekstu podstawowego" w:eastAsia="Times New Roman" w:hAnsi="Czcionka tekstu podstawowego" w:cs="Times New Roman"/>
                <w:sz w:val="18"/>
                <w:szCs w:val="18"/>
                <w:lang w:eastAsia="pl-PL"/>
              </w:rPr>
            </w:pPr>
            <w:r w:rsidRPr="008A6177">
              <w:rPr>
                <w:rFonts w:ascii="Czcionka tekstu podstawowego" w:eastAsia="Times New Roman" w:hAnsi="Czcionka tekstu podstawowego" w:cs="Times New Roman"/>
                <w:sz w:val="18"/>
                <w:szCs w:val="18"/>
                <w:lang w:eastAsia="pl-PL"/>
              </w:rPr>
              <w:t>1</w:t>
            </w:r>
          </w:p>
        </w:tc>
      </w:tr>
      <w:tr w:rsidR="008A6177" w:rsidRPr="008A6177" w14:paraId="29BBED6B" w14:textId="77777777" w:rsidTr="004469AF">
        <w:trPr>
          <w:trHeight w:val="855"/>
        </w:trPr>
        <w:tc>
          <w:tcPr>
            <w:tcW w:w="360" w:type="dxa"/>
            <w:tcBorders>
              <w:top w:val="nil"/>
              <w:left w:val="single" w:sz="8" w:space="0" w:color="auto"/>
              <w:bottom w:val="single" w:sz="8" w:space="0" w:color="auto"/>
              <w:right w:val="single" w:sz="8" w:space="0" w:color="auto"/>
            </w:tcBorders>
            <w:shd w:val="clear" w:color="auto" w:fill="auto"/>
            <w:noWrap/>
            <w:vAlign w:val="center"/>
            <w:hideMark/>
          </w:tcPr>
          <w:p w14:paraId="02334E49" w14:textId="77777777" w:rsidR="00A7051B" w:rsidRPr="008A6177" w:rsidRDefault="00A7051B" w:rsidP="004469AF">
            <w:pPr>
              <w:spacing w:line="240" w:lineRule="auto"/>
              <w:rPr>
                <w:rFonts w:ascii="Czcionka tekstu podstawowego" w:eastAsia="Times New Roman" w:hAnsi="Czcionka tekstu podstawowego" w:cs="Times New Roman"/>
                <w:b/>
                <w:bCs/>
                <w:sz w:val="18"/>
                <w:szCs w:val="18"/>
                <w:lang w:eastAsia="pl-PL"/>
              </w:rPr>
            </w:pPr>
            <w:r w:rsidRPr="008A6177">
              <w:rPr>
                <w:rFonts w:ascii="Czcionka tekstu podstawowego" w:eastAsia="Times New Roman" w:hAnsi="Czcionka tekstu podstawowego" w:cs="Times New Roman"/>
                <w:b/>
                <w:bCs/>
                <w:sz w:val="18"/>
                <w:szCs w:val="18"/>
                <w:lang w:eastAsia="pl-PL"/>
              </w:rPr>
              <w:t>12</w:t>
            </w:r>
          </w:p>
        </w:tc>
        <w:tc>
          <w:tcPr>
            <w:tcW w:w="1785" w:type="dxa"/>
            <w:tcBorders>
              <w:top w:val="nil"/>
              <w:left w:val="nil"/>
              <w:bottom w:val="single" w:sz="8" w:space="0" w:color="auto"/>
              <w:right w:val="single" w:sz="8" w:space="0" w:color="auto"/>
            </w:tcBorders>
            <w:shd w:val="clear" w:color="auto" w:fill="auto"/>
            <w:vAlign w:val="center"/>
            <w:hideMark/>
          </w:tcPr>
          <w:p w14:paraId="054F077C" w14:textId="77777777" w:rsidR="00A7051B" w:rsidRPr="008A6177" w:rsidRDefault="00A7051B" w:rsidP="004469AF">
            <w:pPr>
              <w:spacing w:line="240" w:lineRule="auto"/>
              <w:rPr>
                <w:rFonts w:ascii="Czcionka tekstu podstawowego" w:eastAsia="Times New Roman" w:hAnsi="Czcionka tekstu podstawowego" w:cs="Times New Roman"/>
                <w:sz w:val="18"/>
                <w:szCs w:val="18"/>
                <w:u w:val="single"/>
                <w:lang w:eastAsia="pl-PL"/>
              </w:rPr>
            </w:pPr>
            <w:r w:rsidRPr="008A6177">
              <w:rPr>
                <w:rFonts w:ascii="Czcionka tekstu podstawowego" w:eastAsia="Times New Roman" w:hAnsi="Czcionka tekstu podstawowego" w:cs="Times New Roman"/>
                <w:sz w:val="18"/>
                <w:szCs w:val="18"/>
                <w:u w:val="single"/>
                <w:lang w:eastAsia="pl-PL"/>
              </w:rPr>
              <w:t>Zbiornik Wody Popłucznej SUW Wydrzany</w:t>
            </w:r>
          </w:p>
        </w:tc>
        <w:tc>
          <w:tcPr>
            <w:tcW w:w="1281" w:type="dxa"/>
            <w:tcBorders>
              <w:top w:val="nil"/>
              <w:left w:val="nil"/>
              <w:bottom w:val="single" w:sz="4" w:space="0" w:color="auto"/>
              <w:right w:val="single" w:sz="4" w:space="0" w:color="auto"/>
            </w:tcBorders>
            <w:shd w:val="clear" w:color="auto" w:fill="auto"/>
            <w:vAlign w:val="center"/>
            <w:hideMark/>
          </w:tcPr>
          <w:p w14:paraId="43DEE608"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Ujęcie wody Wydrzany Ul. Karsiborska</w:t>
            </w:r>
          </w:p>
        </w:tc>
        <w:tc>
          <w:tcPr>
            <w:tcW w:w="1541" w:type="dxa"/>
            <w:tcBorders>
              <w:top w:val="nil"/>
              <w:left w:val="nil"/>
              <w:bottom w:val="single" w:sz="4" w:space="0" w:color="auto"/>
              <w:right w:val="single" w:sz="4" w:space="0" w:color="auto"/>
            </w:tcBorders>
            <w:shd w:val="clear" w:color="auto" w:fill="auto"/>
            <w:vAlign w:val="center"/>
            <w:hideMark/>
          </w:tcPr>
          <w:p w14:paraId="592BA467"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Zbiornik - Technologiczna</w:t>
            </w:r>
          </w:p>
        </w:tc>
        <w:tc>
          <w:tcPr>
            <w:tcW w:w="1191" w:type="dxa"/>
            <w:tcBorders>
              <w:top w:val="nil"/>
              <w:left w:val="nil"/>
              <w:bottom w:val="single" w:sz="4" w:space="0" w:color="auto"/>
              <w:right w:val="single" w:sz="4" w:space="0" w:color="auto"/>
            </w:tcBorders>
            <w:shd w:val="clear" w:color="auto" w:fill="auto"/>
            <w:vAlign w:val="center"/>
            <w:hideMark/>
          </w:tcPr>
          <w:p w14:paraId="7A4ED65C" w14:textId="77777777" w:rsidR="00A7051B" w:rsidRPr="008A6177" w:rsidRDefault="00A7051B" w:rsidP="004469AF">
            <w:pPr>
              <w:spacing w:line="240" w:lineRule="auto"/>
              <w:rPr>
                <w:rFonts w:eastAsia="Times New Roman"/>
                <w:sz w:val="18"/>
                <w:szCs w:val="18"/>
                <w:lang w:eastAsia="pl-PL"/>
              </w:rPr>
            </w:pPr>
            <w:r w:rsidRPr="008A6177">
              <w:rPr>
                <w:rFonts w:eastAsia="Times New Roman"/>
                <w:sz w:val="18"/>
                <w:szCs w:val="18"/>
                <w:lang w:eastAsia="pl-PL"/>
              </w:rPr>
              <w:t>175m3</w:t>
            </w:r>
          </w:p>
        </w:tc>
        <w:tc>
          <w:tcPr>
            <w:tcW w:w="3772" w:type="dxa"/>
            <w:tcBorders>
              <w:top w:val="nil"/>
              <w:left w:val="nil"/>
              <w:bottom w:val="single" w:sz="4" w:space="0" w:color="auto"/>
              <w:right w:val="single" w:sz="4" w:space="0" w:color="auto"/>
            </w:tcBorders>
            <w:shd w:val="clear" w:color="auto" w:fill="auto"/>
            <w:vAlign w:val="center"/>
            <w:hideMark/>
          </w:tcPr>
          <w:p w14:paraId="3D828A8C"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poj.nom.175m3,poj.czyn.182.4m3,częściowo, dno i ściany wykonane z betonu wodoszczeln. zbrojone stalą, pompy zatap. z inst.elektr. sygnalizacyjną poziomu wody,ruroc.tłocz.śr.80mmPCV,dł.6m, zagłęb.zabezb.nasyp.z ziemi , dno i ściany wyk.są z betonu, zb.wyposaż.w wentylację wywiewną, komorę wejściową z włazem stalowym.</w:t>
            </w:r>
          </w:p>
          <w:p w14:paraId="5409F1E7" w14:textId="77777777" w:rsidR="00A7051B" w:rsidRPr="008A6177" w:rsidRDefault="00A7051B" w:rsidP="004469AF">
            <w:pPr>
              <w:spacing w:line="240" w:lineRule="auto"/>
              <w:jc w:val="left"/>
              <w:rPr>
                <w:rFonts w:eastAsia="Times New Roman"/>
                <w:sz w:val="18"/>
                <w:szCs w:val="18"/>
                <w:lang w:eastAsia="pl-PL"/>
              </w:rPr>
            </w:pPr>
          </w:p>
        </w:tc>
        <w:tc>
          <w:tcPr>
            <w:tcW w:w="816" w:type="dxa"/>
            <w:tcBorders>
              <w:top w:val="nil"/>
              <w:left w:val="nil"/>
              <w:bottom w:val="single" w:sz="4" w:space="0" w:color="auto"/>
              <w:right w:val="single" w:sz="4" w:space="0" w:color="auto"/>
            </w:tcBorders>
            <w:shd w:val="clear" w:color="auto" w:fill="auto"/>
            <w:noWrap/>
            <w:vAlign w:val="center"/>
            <w:hideMark/>
          </w:tcPr>
          <w:p w14:paraId="1C920AFB" w14:textId="77777777" w:rsidR="00A7051B" w:rsidRPr="008A6177" w:rsidRDefault="00A7051B" w:rsidP="004469AF">
            <w:pPr>
              <w:spacing w:line="240" w:lineRule="auto"/>
              <w:rPr>
                <w:rFonts w:ascii="Czcionka tekstu podstawowego" w:eastAsia="Times New Roman" w:hAnsi="Czcionka tekstu podstawowego" w:cs="Times New Roman"/>
                <w:sz w:val="18"/>
                <w:szCs w:val="18"/>
                <w:lang w:eastAsia="pl-PL"/>
              </w:rPr>
            </w:pPr>
            <w:r w:rsidRPr="008A6177">
              <w:rPr>
                <w:rFonts w:ascii="Czcionka tekstu podstawowego" w:eastAsia="Times New Roman" w:hAnsi="Czcionka tekstu podstawowego" w:cs="Times New Roman"/>
                <w:sz w:val="18"/>
                <w:szCs w:val="18"/>
                <w:lang w:eastAsia="pl-PL"/>
              </w:rPr>
              <w:t>1</w:t>
            </w:r>
          </w:p>
        </w:tc>
      </w:tr>
      <w:tr w:rsidR="008A6177" w:rsidRPr="008A6177" w14:paraId="23E3E6AC" w14:textId="77777777" w:rsidTr="004469AF">
        <w:trPr>
          <w:trHeight w:val="855"/>
        </w:trPr>
        <w:tc>
          <w:tcPr>
            <w:tcW w:w="360" w:type="dxa"/>
            <w:tcBorders>
              <w:top w:val="nil"/>
              <w:left w:val="single" w:sz="8" w:space="0" w:color="auto"/>
              <w:bottom w:val="single" w:sz="8" w:space="0" w:color="auto"/>
              <w:right w:val="single" w:sz="8" w:space="0" w:color="auto"/>
            </w:tcBorders>
            <w:shd w:val="clear" w:color="auto" w:fill="auto"/>
            <w:noWrap/>
            <w:vAlign w:val="center"/>
            <w:hideMark/>
          </w:tcPr>
          <w:p w14:paraId="298FD81F" w14:textId="77777777" w:rsidR="00A7051B" w:rsidRPr="008A6177" w:rsidRDefault="00A7051B" w:rsidP="004469AF">
            <w:pPr>
              <w:spacing w:line="240" w:lineRule="auto"/>
              <w:rPr>
                <w:rFonts w:ascii="Czcionka tekstu podstawowego" w:eastAsia="Times New Roman" w:hAnsi="Czcionka tekstu podstawowego" w:cs="Times New Roman"/>
                <w:b/>
                <w:bCs/>
                <w:sz w:val="18"/>
                <w:szCs w:val="18"/>
                <w:lang w:eastAsia="pl-PL"/>
              </w:rPr>
            </w:pPr>
            <w:r w:rsidRPr="008A6177">
              <w:rPr>
                <w:rFonts w:ascii="Czcionka tekstu podstawowego" w:eastAsia="Times New Roman" w:hAnsi="Czcionka tekstu podstawowego" w:cs="Times New Roman"/>
                <w:b/>
                <w:bCs/>
                <w:sz w:val="18"/>
                <w:szCs w:val="18"/>
                <w:lang w:eastAsia="pl-PL"/>
              </w:rPr>
              <w:t>13</w:t>
            </w:r>
          </w:p>
        </w:tc>
        <w:tc>
          <w:tcPr>
            <w:tcW w:w="1785" w:type="dxa"/>
            <w:tcBorders>
              <w:top w:val="nil"/>
              <w:left w:val="nil"/>
              <w:bottom w:val="single" w:sz="8" w:space="0" w:color="auto"/>
              <w:right w:val="single" w:sz="8" w:space="0" w:color="auto"/>
            </w:tcBorders>
            <w:shd w:val="clear" w:color="auto" w:fill="auto"/>
            <w:vAlign w:val="center"/>
            <w:hideMark/>
          </w:tcPr>
          <w:p w14:paraId="0E62E439" w14:textId="77777777" w:rsidR="00A7051B" w:rsidRPr="008A6177" w:rsidRDefault="00A7051B" w:rsidP="004469AF">
            <w:pPr>
              <w:spacing w:line="240" w:lineRule="auto"/>
              <w:rPr>
                <w:rFonts w:ascii="Czcionka tekstu podstawowego" w:eastAsia="Times New Roman" w:hAnsi="Czcionka tekstu podstawowego" w:cs="Times New Roman"/>
                <w:sz w:val="18"/>
                <w:szCs w:val="18"/>
                <w:u w:val="single"/>
                <w:lang w:eastAsia="pl-PL"/>
              </w:rPr>
            </w:pPr>
            <w:r w:rsidRPr="008A6177">
              <w:rPr>
                <w:rFonts w:ascii="Czcionka tekstu podstawowego" w:eastAsia="Times New Roman" w:hAnsi="Czcionka tekstu podstawowego" w:cs="Times New Roman"/>
                <w:sz w:val="18"/>
                <w:szCs w:val="18"/>
                <w:u w:val="single"/>
                <w:lang w:eastAsia="pl-PL"/>
              </w:rPr>
              <w:t xml:space="preserve">Zbiornik Wody Czystej </w:t>
            </w:r>
          </w:p>
        </w:tc>
        <w:tc>
          <w:tcPr>
            <w:tcW w:w="1281" w:type="dxa"/>
            <w:tcBorders>
              <w:top w:val="nil"/>
              <w:left w:val="nil"/>
              <w:bottom w:val="single" w:sz="4" w:space="0" w:color="auto"/>
              <w:right w:val="single" w:sz="4" w:space="0" w:color="auto"/>
            </w:tcBorders>
            <w:shd w:val="clear" w:color="auto" w:fill="auto"/>
            <w:vAlign w:val="center"/>
            <w:hideMark/>
          </w:tcPr>
          <w:p w14:paraId="02DA12B6"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Ujęcie wody Wydrzany Ul. Karsiborska</w:t>
            </w:r>
          </w:p>
        </w:tc>
        <w:tc>
          <w:tcPr>
            <w:tcW w:w="1541" w:type="dxa"/>
            <w:tcBorders>
              <w:top w:val="nil"/>
              <w:left w:val="nil"/>
              <w:bottom w:val="single" w:sz="4" w:space="0" w:color="auto"/>
              <w:right w:val="single" w:sz="4" w:space="0" w:color="auto"/>
            </w:tcBorders>
            <w:shd w:val="clear" w:color="auto" w:fill="auto"/>
            <w:vAlign w:val="center"/>
            <w:hideMark/>
          </w:tcPr>
          <w:p w14:paraId="030C85D8"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Zbiorniki - Magazynowanie wody</w:t>
            </w:r>
          </w:p>
        </w:tc>
        <w:tc>
          <w:tcPr>
            <w:tcW w:w="1191" w:type="dxa"/>
            <w:tcBorders>
              <w:top w:val="nil"/>
              <w:left w:val="nil"/>
              <w:bottom w:val="single" w:sz="4" w:space="0" w:color="auto"/>
              <w:right w:val="single" w:sz="4" w:space="0" w:color="auto"/>
            </w:tcBorders>
            <w:shd w:val="clear" w:color="auto" w:fill="auto"/>
            <w:vAlign w:val="center"/>
            <w:hideMark/>
          </w:tcPr>
          <w:p w14:paraId="12776C04" w14:textId="77777777" w:rsidR="00A7051B" w:rsidRPr="008A6177" w:rsidRDefault="00A7051B" w:rsidP="004469AF">
            <w:pPr>
              <w:spacing w:line="240" w:lineRule="auto"/>
              <w:rPr>
                <w:rFonts w:eastAsia="Times New Roman"/>
                <w:sz w:val="18"/>
                <w:szCs w:val="18"/>
                <w:lang w:eastAsia="pl-PL"/>
              </w:rPr>
            </w:pPr>
            <w:r w:rsidRPr="008A6177">
              <w:rPr>
                <w:rFonts w:eastAsia="Times New Roman"/>
                <w:sz w:val="18"/>
                <w:szCs w:val="18"/>
                <w:lang w:eastAsia="pl-PL"/>
              </w:rPr>
              <w:t>113m2</w:t>
            </w:r>
          </w:p>
        </w:tc>
        <w:tc>
          <w:tcPr>
            <w:tcW w:w="3772" w:type="dxa"/>
            <w:tcBorders>
              <w:top w:val="nil"/>
              <w:left w:val="nil"/>
              <w:bottom w:val="single" w:sz="4" w:space="0" w:color="auto"/>
              <w:right w:val="single" w:sz="4" w:space="0" w:color="auto"/>
            </w:tcBorders>
            <w:shd w:val="clear" w:color="auto" w:fill="auto"/>
            <w:vAlign w:val="center"/>
            <w:hideMark/>
          </w:tcPr>
          <w:p w14:paraId="0A7796F0"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częściowo zagłęb.,zabezp.nasyp.z ziemi, czyn.199.7m3,dno zbiornika wykonane z betonu wodoszczelnego, obłoź.płyt.JAMBO,poj.nom.150m3,poj., z rur PCV,dł.14.5mb,wentyl.wyw.śr.200mm,, zbrojonego stalą, rurociąg ssawny śr.300mm</w:t>
            </w:r>
          </w:p>
        </w:tc>
        <w:tc>
          <w:tcPr>
            <w:tcW w:w="816" w:type="dxa"/>
            <w:tcBorders>
              <w:top w:val="nil"/>
              <w:left w:val="nil"/>
              <w:bottom w:val="single" w:sz="4" w:space="0" w:color="auto"/>
              <w:right w:val="single" w:sz="4" w:space="0" w:color="auto"/>
            </w:tcBorders>
            <w:shd w:val="clear" w:color="auto" w:fill="auto"/>
            <w:noWrap/>
            <w:vAlign w:val="center"/>
            <w:hideMark/>
          </w:tcPr>
          <w:p w14:paraId="28E63DF7" w14:textId="77777777" w:rsidR="00A7051B" w:rsidRPr="008A6177" w:rsidRDefault="00A7051B" w:rsidP="004469AF">
            <w:pPr>
              <w:spacing w:line="240" w:lineRule="auto"/>
              <w:rPr>
                <w:rFonts w:ascii="Czcionka tekstu podstawowego" w:eastAsia="Times New Roman" w:hAnsi="Czcionka tekstu podstawowego" w:cs="Times New Roman"/>
                <w:sz w:val="18"/>
                <w:szCs w:val="18"/>
                <w:lang w:eastAsia="pl-PL"/>
              </w:rPr>
            </w:pPr>
            <w:r w:rsidRPr="008A6177">
              <w:rPr>
                <w:rFonts w:ascii="Czcionka tekstu podstawowego" w:eastAsia="Times New Roman" w:hAnsi="Czcionka tekstu podstawowego" w:cs="Times New Roman"/>
                <w:sz w:val="18"/>
                <w:szCs w:val="18"/>
                <w:lang w:eastAsia="pl-PL"/>
              </w:rPr>
              <w:t>1</w:t>
            </w:r>
          </w:p>
        </w:tc>
      </w:tr>
      <w:tr w:rsidR="008A6177" w:rsidRPr="008A6177" w14:paraId="3CE224CF" w14:textId="77777777" w:rsidTr="004469AF">
        <w:trPr>
          <w:trHeight w:val="855"/>
        </w:trPr>
        <w:tc>
          <w:tcPr>
            <w:tcW w:w="360" w:type="dxa"/>
            <w:tcBorders>
              <w:top w:val="nil"/>
              <w:left w:val="single" w:sz="8" w:space="0" w:color="auto"/>
              <w:bottom w:val="single" w:sz="8" w:space="0" w:color="auto"/>
              <w:right w:val="single" w:sz="8" w:space="0" w:color="auto"/>
            </w:tcBorders>
            <w:shd w:val="clear" w:color="auto" w:fill="auto"/>
            <w:noWrap/>
            <w:vAlign w:val="center"/>
            <w:hideMark/>
          </w:tcPr>
          <w:p w14:paraId="79150FC0" w14:textId="77777777" w:rsidR="00A7051B" w:rsidRPr="008A6177" w:rsidRDefault="00A7051B" w:rsidP="004469AF">
            <w:pPr>
              <w:spacing w:line="240" w:lineRule="auto"/>
              <w:rPr>
                <w:rFonts w:ascii="Czcionka tekstu podstawowego" w:eastAsia="Times New Roman" w:hAnsi="Czcionka tekstu podstawowego" w:cs="Times New Roman"/>
                <w:b/>
                <w:bCs/>
                <w:sz w:val="18"/>
                <w:szCs w:val="18"/>
                <w:lang w:eastAsia="pl-PL"/>
              </w:rPr>
            </w:pPr>
            <w:r w:rsidRPr="008A6177">
              <w:rPr>
                <w:rFonts w:ascii="Czcionka tekstu podstawowego" w:eastAsia="Times New Roman" w:hAnsi="Czcionka tekstu podstawowego" w:cs="Times New Roman"/>
                <w:b/>
                <w:bCs/>
                <w:sz w:val="18"/>
                <w:szCs w:val="18"/>
                <w:lang w:eastAsia="pl-PL"/>
              </w:rPr>
              <w:t>14</w:t>
            </w:r>
          </w:p>
        </w:tc>
        <w:tc>
          <w:tcPr>
            <w:tcW w:w="1785" w:type="dxa"/>
            <w:tcBorders>
              <w:top w:val="nil"/>
              <w:left w:val="nil"/>
              <w:bottom w:val="single" w:sz="8" w:space="0" w:color="auto"/>
              <w:right w:val="single" w:sz="8" w:space="0" w:color="auto"/>
            </w:tcBorders>
            <w:shd w:val="clear" w:color="auto" w:fill="auto"/>
            <w:vAlign w:val="center"/>
            <w:hideMark/>
          </w:tcPr>
          <w:p w14:paraId="380A2C97" w14:textId="77777777" w:rsidR="00A7051B" w:rsidRPr="008A6177" w:rsidRDefault="00A7051B" w:rsidP="004469AF">
            <w:pPr>
              <w:spacing w:line="240" w:lineRule="auto"/>
              <w:rPr>
                <w:rFonts w:ascii="Czcionka tekstu podstawowego" w:eastAsia="Times New Roman" w:hAnsi="Czcionka tekstu podstawowego" w:cs="Times New Roman"/>
                <w:sz w:val="18"/>
                <w:szCs w:val="18"/>
                <w:u w:val="single"/>
                <w:lang w:eastAsia="pl-PL"/>
              </w:rPr>
            </w:pPr>
            <w:r w:rsidRPr="008A6177">
              <w:rPr>
                <w:rFonts w:ascii="Czcionka tekstu podstawowego" w:eastAsia="Times New Roman" w:hAnsi="Czcionka tekstu podstawowego" w:cs="Times New Roman"/>
                <w:sz w:val="18"/>
                <w:szCs w:val="18"/>
                <w:u w:val="single"/>
                <w:lang w:eastAsia="pl-PL"/>
              </w:rPr>
              <w:t>Zbiornik Awaryjny St. UW Wydrzany</w:t>
            </w:r>
          </w:p>
        </w:tc>
        <w:tc>
          <w:tcPr>
            <w:tcW w:w="1281" w:type="dxa"/>
            <w:tcBorders>
              <w:top w:val="nil"/>
              <w:left w:val="nil"/>
              <w:bottom w:val="single" w:sz="4" w:space="0" w:color="auto"/>
              <w:right w:val="single" w:sz="4" w:space="0" w:color="auto"/>
            </w:tcBorders>
            <w:shd w:val="clear" w:color="auto" w:fill="auto"/>
            <w:vAlign w:val="center"/>
            <w:hideMark/>
          </w:tcPr>
          <w:p w14:paraId="795D6FCC"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Ujęcie wody Wydrzany Ul. Karsiborska</w:t>
            </w:r>
          </w:p>
        </w:tc>
        <w:tc>
          <w:tcPr>
            <w:tcW w:w="1541" w:type="dxa"/>
            <w:tcBorders>
              <w:top w:val="nil"/>
              <w:left w:val="nil"/>
              <w:bottom w:val="single" w:sz="4" w:space="0" w:color="auto"/>
              <w:right w:val="single" w:sz="4" w:space="0" w:color="auto"/>
            </w:tcBorders>
            <w:shd w:val="clear" w:color="auto" w:fill="auto"/>
            <w:vAlign w:val="center"/>
            <w:hideMark/>
          </w:tcPr>
          <w:p w14:paraId="1096E83D"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Zbiorniki - Magazynowanie wody</w:t>
            </w:r>
          </w:p>
        </w:tc>
        <w:tc>
          <w:tcPr>
            <w:tcW w:w="1191" w:type="dxa"/>
            <w:tcBorders>
              <w:top w:val="nil"/>
              <w:left w:val="nil"/>
              <w:bottom w:val="single" w:sz="4" w:space="0" w:color="auto"/>
              <w:right w:val="single" w:sz="4" w:space="0" w:color="auto"/>
            </w:tcBorders>
            <w:shd w:val="clear" w:color="auto" w:fill="auto"/>
            <w:vAlign w:val="center"/>
            <w:hideMark/>
          </w:tcPr>
          <w:p w14:paraId="08581AD8" w14:textId="77777777" w:rsidR="00A7051B" w:rsidRPr="008A6177" w:rsidRDefault="00A7051B" w:rsidP="004469AF">
            <w:pPr>
              <w:spacing w:line="240" w:lineRule="auto"/>
              <w:rPr>
                <w:rFonts w:eastAsia="Times New Roman"/>
                <w:sz w:val="18"/>
                <w:szCs w:val="18"/>
                <w:lang w:eastAsia="pl-PL"/>
              </w:rPr>
            </w:pPr>
            <w:r w:rsidRPr="008A6177">
              <w:rPr>
                <w:rFonts w:eastAsia="Times New Roman"/>
                <w:sz w:val="18"/>
                <w:szCs w:val="18"/>
                <w:lang w:eastAsia="pl-PL"/>
              </w:rPr>
              <w:t>27m3</w:t>
            </w:r>
          </w:p>
        </w:tc>
        <w:tc>
          <w:tcPr>
            <w:tcW w:w="3772" w:type="dxa"/>
            <w:tcBorders>
              <w:top w:val="nil"/>
              <w:left w:val="nil"/>
              <w:bottom w:val="single" w:sz="4" w:space="0" w:color="auto"/>
              <w:right w:val="single" w:sz="4" w:space="0" w:color="auto"/>
            </w:tcBorders>
            <w:shd w:val="clear" w:color="auto" w:fill="auto"/>
            <w:vAlign w:val="center"/>
            <w:hideMark/>
          </w:tcPr>
          <w:p w14:paraId="370A8A2A"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czterokomorowy, przykryty płytami czteroprzęsłowymi, 27m3</w:t>
            </w:r>
          </w:p>
        </w:tc>
        <w:tc>
          <w:tcPr>
            <w:tcW w:w="816" w:type="dxa"/>
            <w:tcBorders>
              <w:top w:val="nil"/>
              <w:left w:val="nil"/>
              <w:bottom w:val="single" w:sz="4" w:space="0" w:color="auto"/>
              <w:right w:val="single" w:sz="4" w:space="0" w:color="auto"/>
            </w:tcBorders>
            <w:shd w:val="clear" w:color="auto" w:fill="auto"/>
            <w:noWrap/>
            <w:vAlign w:val="center"/>
            <w:hideMark/>
          </w:tcPr>
          <w:p w14:paraId="2A6341DA" w14:textId="77777777" w:rsidR="00A7051B" w:rsidRPr="008A6177" w:rsidRDefault="00A7051B" w:rsidP="004469AF">
            <w:pPr>
              <w:spacing w:line="240" w:lineRule="auto"/>
              <w:rPr>
                <w:rFonts w:ascii="Czcionka tekstu podstawowego" w:eastAsia="Times New Roman" w:hAnsi="Czcionka tekstu podstawowego" w:cs="Times New Roman"/>
                <w:sz w:val="18"/>
                <w:szCs w:val="18"/>
                <w:lang w:eastAsia="pl-PL"/>
              </w:rPr>
            </w:pPr>
            <w:r w:rsidRPr="008A6177">
              <w:rPr>
                <w:rFonts w:ascii="Czcionka tekstu podstawowego" w:eastAsia="Times New Roman" w:hAnsi="Czcionka tekstu podstawowego" w:cs="Times New Roman"/>
                <w:sz w:val="18"/>
                <w:szCs w:val="18"/>
                <w:lang w:eastAsia="pl-PL"/>
              </w:rPr>
              <w:t>1</w:t>
            </w:r>
          </w:p>
        </w:tc>
      </w:tr>
      <w:tr w:rsidR="008A6177" w:rsidRPr="008A6177" w14:paraId="7687FAAD" w14:textId="77777777" w:rsidTr="004469AF">
        <w:trPr>
          <w:trHeight w:val="855"/>
        </w:trPr>
        <w:tc>
          <w:tcPr>
            <w:tcW w:w="360" w:type="dxa"/>
            <w:tcBorders>
              <w:top w:val="nil"/>
              <w:left w:val="single" w:sz="8" w:space="0" w:color="auto"/>
              <w:bottom w:val="single" w:sz="8" w:space="0" w:color="auto"/>
              <w:right w:val="single" w:sz="8" w:space="0" w:color="auto"/>
            </w:tcBorders>
            <w:shd w:val="clear" w:color="auto" w:fill="auto"/>
            <w:noWrap/>
            <w:vAlign w:val="center"/>
            <w:hideMark/>
          </w:tcPr>
          <w:p w14:paraId="4AAAE028" w14:textId="77777777" w:rsidR="00A7051B" w:rsidRPr="008A6177" w:rsidRDefault="00A7051B" w:rsidP="004469AF">
            <w:pPr>
              <w:spacing w:line="240" w:lineRule="auto"/>
              <w:rPr>
                <w:rFonts w:ascii="Czcionka tekstu podstawowego" w:eastAsia="Times New Roman" w:hAnsi="Czcionka tekstu podstawowego" w:cs="Times New Roman"/>
                <w:b/>
                <w:bCs/>
                <w:sz w:val="18"/>
                <w:szCs w:val="18"/>
                <w:lang w:eastAsia="pl-PL"/>
              </w:rPr>
            </w:pPr>
            <w:r w:rsidRPr="008A6177">
              <w:rPr>
                <w:rFonts w:ascii="Czcionka tekstu podstawowego" w:eastAsia="Times New Roman" w:hAnsi="Czcionka tekstu podstawowego" w:cs="Times New Roman"/>
                <w:b/>
                <w:bCs/>
                <w:sz w:val="18"/>
                <w:szCs w:val="18"/>
                <w:lang w:eastAsia="pl-PL"/>
              </w:rPr>
              <w:t>15</w:t>
            </w:r>
          </w:p>
        </w:tc>
        <w:tc>
          <w:tcPr>
            <w:tcW w:w="1785" w:type="dxa"/>
            <w:tcBorders>
              <w:top w:val="nil"/>
              <w:left w:val="nil"/>
              <w:bottom w:val="single" w:sz="8" w:space="0" w:color="auto"/>
              <w:right w:val="single" w:sz="8" w:space="0" w:color="auto"/>
            </w:tcBorders>
            <w:shd w:val="clear" w:color="auto" w:fill="auto"/>
            <w:vAlign w:val="center"/>
            <w:hideMark/>
          </w:tcPr>
          <w:p w14:paraId="186638E6" w14:textId="77777777" w:rsidR="00A7051B" w:rsidRPr="008A6177" w:rsidRDefault="00A7051B" w:rsidP="004469AF">
            <w:pPr>
              <w:spacing w:line="240" w:lineRule="auto"/>
              <w:rPr>
                <w:rFonts w:ascii="Czcionka tekstu podstawowego" w:eastAsia="Times New Roman" w:hAnsi="Czcionka tekstu podstawowego" w:cs="Times New Roman"/>
                <w:sz w:val="18"/>
                <w:szCs w:val="18"/>
                <w:u w:val="single"/>
                <w:lang w:eastAsia="pl-PL"/>
              </w:rPr>
            </w:pPr>
            <w:r w:rsidRPr="008A6177">
              <w:rPr>
                <w:rFonts w:ascii="Czcionka tekstu podstawowego" w:eastAsia="Times New Roman" w:hAnsi="Czcionka tekstu podstawowego" w:cs="Times New Roman"/>
                <w:sz w:val="18"/>
                <w:szCs w:val="18"/>
                <w:u w:val="single"/>
                <w:lang w:eastAsia="pl-PL"/>
              </w:rPr>
              <w:t>Zbiornik Retencyjny SUW Wydrzany ZB-1</w:t>
            </w:r>
          </w:p>
        </w:tc>
        <w:tc>
          <w:tcPr>
            <w:tcW w:w="1281" w:type="dxa"/>
            <w:tcBorders>
              <w:top w:val="nil"/>
              <w:left w:val="nil"/>
              <w:bottom w:val="single" w:sz="4" w:space="0" w:color="auto"/>
              <w:right w:val="single" w:sz="4" w:space="0" w:color="auto"/>
            </w:tcBorders>
            <w:shd w:val="clear" w:color="auto" w:fill="auto"/>
            <w:vAlign w:val="center"/>
            <w:hideMark/>
          </w:tcPr>
          <w:p w14:paraId="24A18548"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Ujęcie wody Wydrzany Ul. Karsiborska</w:t>
            </w:r>
          </w:p>
        </w:tc>
        <w:tc>
          <w:tcPr>
            <w:tcW w:w="1541" w:type="dxa"/>
            <w:tcBorders>
              <w:top w:val="nil"/>
              <w:left w:val="nil"/>
              <w:bottom w:val="single" w:sz="4" w:space="0" w:color="auto"/>
              <w:right w:val="single" w:sz="4" w:space="0" w:color="auto"/>
            </w:tcBorders>
            <w:shd w:val="clear" w:color="auto" w:fill="auto"/>
            <w:vAlign w:val="center"/>
            <w:hideMark/>
          </w:tcPr>
          <w:p w14:paraId="6382D7B2"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Zbiorniki - Magazynowanie wody</w:t>
            </w:r>
          </w:p>
        </w:tc>
        <w:tc>
          <w:tcPr>
            <w:tcW w:w="1191" w:type="dxa"/>
            <w:tcBorders>
              <w:top w:val="nil"/>
              <w:left w:val="nil"/>
              <w:bottom w:val="single" w:sz="4" w:space="0" w:color="auto"/>
              <w:right w:val="single" w:sz="4" w:space="0" w:color="auto"/>
            </w:tcBorders>
            <w:shd w:val="clear" w:color="auto" w:fill="auto"/>
            <w:vAlign w:val="center"/>
            <w:hideMark/>
          </w:tcPr>
          <w:p w14:paraId="2D99BEE0" w14:textId="77777777" w:rsidR="00A7051B" w:rsidRPr="008A6177" w:rsidRDefault="00A7051B" w:rsidP="004469AF">
            <w:pPr>
              <w:spacing w:line="240" w:lineRule="auto"/>
              <w:rPr>
                <w:rFonts w:eastAsia="Times New Roman"/>
                <w:sz w:val="18"/>
                <w:szCs w:val="18"/>
                <w:lang w:eastAsia="pl-PL"/>
              </w:rPr>
            </w:pPr>
            <w:r w:rsidRPr="008A6177">
              <w:rPr>
                <w:rFonts w:eastAsia="Times New Roman"/>
                <w:sz w:val="18"/>
                <w:szCs w:val="18"/>
                <w:lang w:eastAsia="pl-PL"/>
              </w:rPr>
              <w:t>203,48 m2</w:t>
            </w:r>
          </w:p>
        </w:tc>
        <w:tc>
          <w:tcPr>
            <w:tcW w:w="3772" w:type="dxa"/>
            <w:tcBorders>
              <w:top w:val="nil"/>
              <w:left w:val="nil"/>
              <w:bottom w:val="single" w:sz="4" w:space="0" w:color="auto"/>
              <w:right w:val="single" w:sz="4" w:space="0" w:color="auto"/>
            </w:tcBorders>
            <w:shd w:val="clear" w:color="auto" w:fill="auto"/>
            <w:vAlign w:val="center"/>
            <w:hideMark/>
          </w:tcPr>
          <w:p w14:paraId="7E3C70D6"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zbiornik żelbetowy V=1000m3; średnica zbiornika zewnętrzna fi 16,10m; średnica wewnętrzna fi 15,50m; wysokość słupa wody H=5,8m; rurociągi zewnętrzne wodociągowe o średnicy DN 315 mm o długości 85,05 mb  oraz DN 400 mm o długości 84,90 mb.</w:t>
            </w:r>
          </w:p>
        </w:tc>
        <w:tc>
          <w:tcPr>
            <w:tcW w:w="816" w:type="dxa"/>
            <w:tcBorders>
              <w:top w:val="nil"/>
              <w:left w:val="nil"/>
              <w:bottom w:val="single" w:sz="4" w:space="0" w:color="auto"/>
              <w:right w:val="single" w:sz="4" w:space="0" w:color="auto"/>
            </w:tcBorders>
            <w:shd w:val="clear" w:color="auto" w:fill="auto"/>
            <w:noWrap/>
            <w:vAlign w:val="center"/>
            <w:hideMark/>
          </w:tcPr>
          <w:p w14:paraId="6FC1BD4C" w14:textId="77777777" w:rsidR="00A7051B" w:rsidRPr="008A6177" w:rsidRDefault="00A7051B" w:rsidP="004469AF">
            <w:pPr>
              <w:spacing w:line="240" w:lineRule="auto"/>
              <w:rPr>
                <w:rFonts w:ascii="Czcionka tekstu podstawowego" w:eastAsia="Times New Roman" w:hAnsi="Czcionka tekstu podstawowego" w:cs="Times New Roman"/>
                <w:sz w:val="18"/>
                <w:szCs w:val="18"/>
                <w:lang w:eastAsia="pl-PL"/>
              </w:rPr>
            </w:pPr>
            <w:r w:rsidRPr="008A6177">
              <w:rPr>
                <w:rFonts w:ascii="Czcionka tekstu podstawowego" w:eastAsia="Times New Roman" w:hAnsi="Czcionka tekstu podstawowego" w:cs="Times New Roman"/>
                <w:sz w:val="18"/>
                <w:szCs w:val="18"/>
                <w:lang w:eastAsia="pl-PL"/>
              </w:rPr>
              <w:t>1</w:t>
            </w:r>
          </w:p>
        </w:tc>
      </w:tr>
      <w:tr w:rsidR="008A6177" w:rsidRPr="008A6177" w14:paraId="270D853E" w14:textId="77777777" w:rsidTr="004469AF">
        <w:trPr>
          <w:trHeight w:val="855"/>
        </w:trPr>
        <w:tc>
          <w:tcPr>
            <w:tcW w:w="360" w:type="dxa"/>
            <w:tcBorders>
              <w:top w:val="nil"/>
              <w:left w:val="single" w:sz="8" w:space="0" w:color="auto"/>
              <w:bottom w:val="single" w:sz="8" w:space="0" w:color="auto"/>
              <w:right w:val="single" w:sz="8" w:space="0" w:color="auto"/>
            </w:tcBorders>
            <w:shd w:val="clear" w:color="auto" w:fill="auto"/>
            <w:noWrap/>
            <w:vAlign w:val="center"/>
            <w:hideMark/>
          </w:tcPr>
          <w:p w14:paraId="59A8B89B" w14:textId="77777777" w:rsidR="00A7051B" w:rsidRPr="008A6177" w:rsidRDefault="00A7051B" w:rsidP="004469AF">
            <w:pPr>
              <w:spacing w:line="240" w:lineRule="auto"/>
              <w:rPr>
                <w:rFonts w:ascii="Czcionka tekstu podstawowego" w:eastAsia="Times New Roman" w:hAnsi="Czcionka tekstu podstawowego" w:cs="Times New Roman"/>
                <w:b/>
                <w:bCs/>
                <w:sz w:val="18"/>
                <w:szCs w:val="18"/>
                <w:lang w:eastAsia="pl-PL"/>
              </w:rPr>
            </w:pPr>
            <w:r w:rsidRPr="008A6177">
              <w:rPr>
                <w:rFonts w:ascii="Czcionka tekstu podstawowego" w:eastAsia="Times New Roman" w:hAnsi="Czcionka tekstu podstawowego" w:cs="Times New Roman"/>
                <w:b/>
                <w:bCs/>
                <w:sz w:val="18"/>
                <w:szCs w:val="18"/>
                <w:lang w:eastAsia="pl-PL"/>
              </w:rPr>
              <w:t>16</w:t>
            </w:r>
          </w:p>
        </w:tc>
        <w:tc>
          <w:tcPr>
            <w:tcW w:w="1785" w:type="dxa"/>
            <w:tcBorders>
              <w:top w:val="nil"/>
              <w:left w:val="nil"/>
              <w:bottom w:val="single" w:sz="8" w:space="0" w:color="auto"/>
              <w:right w:val="single" w:sz="8" w:space="0" w:color="auto"/>
            </w:tcBorders>
            <w:shd w:val="clear" w:color="auto" w:fill="auto"/>
            <w:vAlign w:val="center"/>
            <w:hideMark/>
          </w:tcPr>
          <w:p w14:paraId="38BEF298" w14:textId="77777777" w:rsidR="00A7051B" w:rsidRPr="008A6177" w:rsidRDefault="00A7051B" w:rsidP="004469AF">
            <w:pPr>
              <w:spacing w:line="240" w:lineRule="auto"/>
              <w:rPr>
                <w:rFonts w:ascii="Czcionka tekstu podstawowego" w:eastAsia="Times New Roman" w:hAnsi="Czcionka tekstu podstawowego" w:cs="Times New Roman"/>
                <w:sz w:val="18"/>
                <w:szCs w:val="18"/>
                <w:u w:val="single"/>
                <w:lang w:eastAsia="pl-PL"/>
              </w:rPr>
            </w:pPr>
            <w:r w:rsidRPr="008A6177">
              <w:rPr>
                <w:rFonts w:ascii="Czcionka tekstu podstawowego" w:eastAsia="Times New Roman" w:hAnsi="Czcionka tekstu podstawowego" w:cs="Times New Roman"/>
                <w:sz w:val="18"/>
                <w:szCs w:val="18"/>
                <w:u w:val="single"/>
                <w:lang w:eastAsia="pl-PL"/>
              </w:rPr>
              <w:t>Magazyn Chemikaliów</w:t>
            </w:r>
          </w:p>
        </w:tc>
        <w:tc>
          <w:tcPr>
            <w:tcW w:w="1281" w:type="dxa"/>
            <w:tcBorders>
              <w:top w:val="nil"/>
              <w:left w:val="nil"/>
              <w:bottom w:val="single" w:sz="4" w:space="0" w:color="auto"/>
              <w:right w:val="single" w:sz="4" w:space="0" w:color="auto"/>
            </w:tcBorders>
            <w:shd w:val="clear" w:color="auto" w:fill="auto"/>
            <w:vAlign w:val="center"/>
            <w:hideMark/>
          </w:tcPr>
          <w:p w14:paraId="106D745C"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Ujęcie wody Wydrzany Ul. Karsiborska</w:t>
            </w:r>
          </w:p>
        </w:tc>
        <w:tc>
          <w:tcPr>
            <w:tcW w:w="1541" w:type="dxa"/>
            <w:tcBorders>
              <w:top w:val="nil"/>
              <w:left w:val="nil"/>
              <w:bottom w:val="single" w:sz="4" w:space="0" w:color="auto"/>
              <w:right w:val="single" w:sz="4" w:space="0" w:color="auto"/>
            </w:tcBorders>
            <w:shd w:val="clear" w:color="auto" w:fill="auto"/>
            <w:vAlign w:val="center"/>
            <w:hideMark/>
          </w:tcPr>
          <w:p w14:paraId="5215974E"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 xml:space="preserve">Budynek Magazynowy z rampą, Wiata, Zbiornik PIX </w:t>
            </w:r>
          </w:p>
        </w:tc>
        <w:tc>
          <w:tcPr>
            <w:tcW w:w="1191" w:type="dxa"/>
            <w:tcBorders>
              <w:top w:val="nil"/>
              <w:left w:val="nil"/>
              <w:bottom w:val="single" w:sz="4" w:space="0" w:color="auto"/>
              <w:right w:val="single" w:sz="4" w:space="0" w:color="auto"/>
            </w:tcBorders>
            <w:shd w:val="clear" w:color="auto" w:fill="auto"/>
            <w:vAlign w:val="center"/>
            <w:hideMark/>
          </w:tcPr>
          <w:p w14:paraId="215A79C8" w14:textId="77777777" w:rsidR="00A7051B" w:rsidRPr="008A6177" w:rsidRDefault="00A7051B" w:rsidP="004469AF">
            <w:pPr>
              <w:spacing w:line="240" w:lineRule="auto"/>
              <w:rPr>
                <w:rFonts w:eastAsia="Times New Roman"/>
                <w:sz w:val="18"/>
                <w:szCs w:val="18"/>
                <w:lang w:eastAsia="pl-PL"/>
              </w:rPr>
            </w:pPr>
            <w:r w:rsidRPr="008A6177">
              <w:rPr>
                <w:rFonts w:eastAsia="Times New Roman"/>
                <w:sz w:val="18"/>
                <w:szCs w:val="18"/>
                <w:lang w:eastAsia="pl-PL"/>
              </w:rPr>
              <w:t>150 m2</w:t>
            </w:r>
          </w:p>
        </w:tc>
        <w:tc>
          <w:tcPr>
            <w:tcW w:w="3772" w:type="dxa"/>
            <w:tcBorders>
              <w:top w:val="nil"/>
              <w:left w:val="nil"/>
              <w:bottom w:val="single" w:sz="4" w:space="0" w:color="auto"/>
              <w:right w:val="single" w:sz="4" w:space="0" w:color="auto"/>
            </w:tcBorders>
            <w:shd w:val="clear" w:color="auto" w:fill="auto"/>
            <w:vAlign w:val="center"/>
            <w:hideMark/>
          </w:tcPr>
          <w:p w14:paraId="26FEBD75"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inst. went., inst elktr.</w:t>
            </w:r>
          </w:p>
        </w:tc>
        <w:tc>
          <w:tcPr>
            <w:tcW w:w="816" w:type="dxa"/>
            <w:tcBorders>
              <w:top w:val="nil"/>
              <w:left w:val="nil"/>
              <w:bottom w:val="single" w:sz="4" w:space="0" w:color="auto"/>
              <w:right w:val="single" w:sz="4" w:space="0" w:color="auto"/>
            </w:tcBorders>
            <w:shd w:val="clear" w:color="auto" w:fill="auto"/>
            <w:noWrap/>
            <w:vAlign w:val="center"/>
            <w:hideMark/>
          </w:tcPr>
          <w:p w14:paraId="15B6F624" w14:textId="77777777" w:rsidR="00A7051B" w:rsidRPr="008A6177" w:rsidRDefault="00A7051B" w:rsidP="004469AF">
            <w:pPr>
              <w:spacing w:line="240" w:lineRule="auto"/>
              <w:rPr>
                <w:rFonts w:ascii="Czcionka tekstu podstawowego" w:eastAsia="Times New Roman" w:hAnsi="Czcionka tekstu podstawowego" w:cs="Times New Roman"/>
                <w:sz w:val="18"/>
                <w:szCs w:val="18"/>
                <w:lang w:eastAsia="pl-PL"/>
              </w:rPr>
            </w:pPr>
            <w:r w:rsidRPr="008A6177">
              <w:rPr>
                <w:rFonts w:ascii="Czcionka tekstu podstawowego" w:eastAsia="Times New Roman" w:hAnsi="Czcionka tekstu podstawowego" w:cs="Times New Roman"/>
                <w:sz w:val="18"/>
                <w:szCs w:val="18"/>
                <w:lang w:eastAsia="pl-PL"/>
              </w:rPr>
              <w:t>1</w:t>
            </w:r>
          </w:p>
        </w:tc>
      </w:tr>
      <w:tr w:rsidR="008A6177" w:rsidRPr="008A6177" w14:paraId="6A0AF3F9" w14:textId="77777777" w:rsidTr="004469AF">
        <w:trPr>
          <w:trHeight w:val="855"/>
        </w:trPr>
        <w:tc>
          <w:tcPr>
            <w:tcW w:w="360" w:type="dxa"/>
            <w:tcBorders>
              <w:top w:val="nil"/>
              <w:left w:val="single" w:sz="8" w:space="0" w:color="auto"/>
              <w:bottom w:val="single" w:sz="8" w:space="0" w:color="auto"/>
              <w:right w:val="single" w:sz="8" w:space="0" w:color="auto"/>
            </w:tcBorders>
            <w:shd w:val="clear" w:color="auto" w:fill="auto"/>
            <w:noWrap/>
            <w:vAlign w:val="center"/>
            <w:hideMark/>
          </w:tcPr>
          <w:p w14:paraId="4CBD5DE9" w14:textId="77777777" w:rsidR="00A7051B" w:rsidRPr="008A6177" w:rsidRDefault="00A7051B" w:rsidP="004469AF">
            <w:pPr>
              <w:spacing w:line="240" w:lineRule="auto"/>
              <w:rPr>
                <w:rFonts w:ascii="Czcionka tekstu podstawowego" w:eastAsia="Times New Roman" w:hAnsi="Czcionka tekstu podstawowego" w:cs="Times New Roman"/>
                <w:b/>
                <w:bCs/>
                <w:sz w:val="18"/>
                <w:szCs w:val="18"/>
                <w:lang w:eastAsia="pl-PL"/>
              </w:rPr>
            </w:pPr>
            <w:r w:rsidRPr="008A6177">
              <w:rPr>
                <w:rFonts w:ascii="Czcionka tekstu podstawowego" w:eastAsia="Times New Roman" w:hAnsi="Czcionka tekstu podstawowego" w:cs="Times New Roman"/>
                <w:b/>
                <w:bCs/>
                <w:sz w:val="18"/>
                <w:szCs w:val="18"/>
                <w:lang w:eastAsia="pl-PL"/>
              </w:rPr>
              <w:t>17</w:t>
            </w:r>
          </w:p>
        </w:tc>
        <w:tc>
          <w:tcPr>
            <w:tcW w:w="1785" w:type="dxa"/>
            <w:tcBorders>
              <w:top w:val="nil"/>
              <w:left w:val="nil"/>
              <w:bottom w:val="single" w:sz="8" w:space="0" w:color="auto"/>
              <w:right w:val="single" w:sz="8" w:space="0" w:color="auto"/>
            </w:tcBorders>
            <w:shd w:val="clear" w:color="auto" w:fill="auto"/>
            <w:vAlign w:val="center"/>
            <w:hideMark/>
          </w:tcPr>
          <w:p w14:paraId="17C88AF0" w14:textId="77777777" w:rsidR="00A7051B" w:rsidRPr="008A6177" w:rsidRDefault="00A7051B" w:rsidP="004469AF">
            <w:pPr>
              <w:spacing w:line="240" w:lineRule="auto"/>
              <w:rPr>
                <w:rFonts w:ascii="Czcionka tekstu podstawowego" w:eastAsia="Times New Roman" w:hAnsi="Czcionka tekstu podstawowego" w:cs="Times New Roman"/>
                <w:sz w:val="18"/>
                <w:szCs w:val="18"/>
                <w:u w:val="single"/>
                <w:lang w:eastAsia="pl-PL"/>
              </w:rPr>
            </w:pPr>
            <w:r w:rsidRPr="008A6177">
              <w:rPr>
                <w:rFonts w:ascii="Czcionka tekstu podstawowego" w:eastAsia="Times New Roman" w:hAnsi="Czcionka tekstu podstawowego" w:cs="Times New Roman"/>
                <w:sz w:val="18"/>
                <w:szCs w:val="18"/>
                <w:u w:val="single"/>
                <w:lang w:eastAsia="pl-PL"/>
              </w:rPr>
              <w:t>Budynek stacji Transformatorowych ST-1, ST-2, 3  Wydrzany</w:t>
            </w:r>
          </w:p>
        </w:tc>
        <w:tc>
          <w:tcPr>
            <w:tcW w:w="1281" w:type="dxa"/>
            <w:tcBorders>
              <w:top w:val="nil"/>
              <w:left w:val="nil"/>
              <w:bottom w:val="single" w:sz="4" w:space="0" w:color="auto"/>
              <w:right w:val="single" w:sz="4" w:space="0" w:color="auto"/>
            </w:tcBorders>
            <w:shd w:val="clear" w:color="auto" w:fill="auto"/>
            <w:vAlign w:val="center"/>
            <w:hideMark/>
          </w:tcPr>
          <w:p w14:paraId="0386E41F"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Ujęcie wody Wydrzany Ul. Karsiborska</w:t>
            </w:r>
          </w:p>
        </w:tc>
        <w:tc>
          <w:tcPr>
            <w:tcW w:w="1541" w:type="dxa"/>
            <w:tcBorders>
              <w:top w:val="nil"/>
              <w:left w:val="nil"/>
              <w:bottom w:val="single" w:sz="4" w:space="0" w:color="auto"/>
              <w:right w:val="single" w:sz="4" w:space="0" w:color="auto"/>
            </w:tcBorders>
            <w:shd w:val="clear" w:color="auto" w:fill="auto"/>
            <w:vAlign w:val="center"/>
            <w:hideMark/>
          </w:tcPr>
          <w:p w14:paraId="68EA1EF3"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Budynek - Techniczna</w:t>
            </w:r>
          </w:p>
        </w:tc>
        <w:tc>
          <w:tcPr>
            <w:tcW w:w="1191" w:type="dxa"/>
            <w:tcBorders>
              <w:top w:val="nil"/>
              <w:left w:val="nil"/>
              <w:bottom w:val="single" w:sz="4" w:space="0" w:color="auto"/>
              <w:right w:val="single" w:sz="4" w:space="0" w:color="auto"/>
            </w:tcBorders>
            <w:shd w:val="clear" w:color="auto" w:fill="auto"/>
            <w:vAlign w:val="center"/>
            <w:hideMark/>
          </w:tcPr>
          <w:p w14:paraId="78B23820" w14:textId="77777777" w:rsidR="00A7051B" w:rsidRPr="008A6177" w:rsidRDefault="00A7051B" w:rsidP="004469AF">
            <w:pPr>
              <w:spacing w:line="240" w:lineRule="auto"/>
              <w:rPr>
                <w:rFonts w:eastAsia="Times New Roman"/>
                <w:sz w:val="18"/>
                <w:szCs w:val="18"/>
                <w:lang w:eastAsia="pl-PL"/>
              </w:rPr>
            </w:pPr>
            <w:r w:rsidRPr="008A6177">
              <w:rPr>
                <w:rFonts w:eastAsia="Times New Roman"/>
                <w:sz w:val="18"/>
                <w:szCs w:val="18"/>
                <w:lang w:eastAsia="pl-PL"/>
              </w:rPr>
              <w:t>18.2 m2</w:t>
            </w:r>
          </w:p>
        </w:tc>
        <w:tc>
          <w:tcPr>
            <w:tcW w:w="3772" w:type="dxa"/>
            <w:tcBorders>
              <w:top w:val="nil"/>
              <w:left w:val="nil"/>
              <w:bottom w:val="single" w:sz="4" w:space="0" w:color="auto"/>
              <w:right w:val="single" w:sz="4" w:space="0" w:color="auto"/>
            </w:tcBorders>
            <w:shd w:val="clear" w:color="auto" w:fill="auto"/>
            <w:vAlign w:val="center"/>
            <w:hideMark/>
          </w:tcPr>
          <w:p w14:paraId="68201A62"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Inst. Elektryczna</w:t>
            </w:r>
          </w:p>
        </w:tc>
        <w:tc>
          <w:tcPr>
            <w:tcW w:w="816" w:type="dxa"/>
            <w:tcBorders>
              <w:top w:val="nil"/>
              <w:left w:val="nil"/>
              <w:bottom w:val="single" w:sz="4" w:space="0" w:color="auto"/>
              <w:right w:val="single" w:sz="4" w:space="0" w:color="auto"/>
            </w:tcBorders>
            <w:shd w:val="clear" w:color="auto" w:fill="auto"/>
            <w:noWrap/>
            <w:vAlign w:val="center"/>
            <w:hideMark/>
          </w:tcPr>
          <w:p w14:paraId="32A11E0F" w14:textId="77777777" w:rsidR="00A7051B" w:rsidRPr="008A6177" w:rsidRDefault="00A7051B" w:rsidP="004469AF">
            <w:pPr>
              <w:spacing w:line="240" w:lineRule="auto"/>
              <w:rPr>
                <w:rFonts w:ascii="Czcionka tekstu podstawowego" w:eastAsia="Times New Roman" w:hAnsi="Czcionka tekstu podstawowego" w:cs="Times New Roman"/>
                <w:sz w:val="18"/>
                <w:szCs w:val="18"/>
                <w:lang w:eastAsia="pl-PL"/>
              </w:rPr>
            </w:pPr>
            <w:r w:rsidRPr="008A6177">
              <w:rPr>
                <w:rFonts w:ascii="Czcionka tekstu podstawowego" w:eastAsia="Times New Roman" w:hAnsi="Czcionka tekstu podstawowego" w:cs="Times New Roman"/>
                <w:sz w:val="18"/>
                <w:szCs w:val="18"/>
                <w:lang w:eastAsia="pl-PL"/>
              </w:rPr>
              <w:t>3</w:t>
            </w:r>
          </w:p>
        </w:tc>
      </w:tr>
      <w:tr w:rsidR="008A6177" w:rsidRPr="008A6177" w14:paraId="3E4A3691" w14:textId="77777777" w:rsidTr="004469AF">
        <w:trPr>
          <w:trHeight w:val="855"/>
        </w:trPr>
        <w:tc>
          <w:tcPr>
            <w:tcW w:w="360" w:type="dxa"/>
            <w:tcBorders>
              <w:top w:val="nil"/>
              <w:left w:val="single" w:sz="8" w:space="0" w:color="auto"/>
              <w:bottom w:val="single" w:sz="8" w:space="0" w:color="auto"/>
              <w:right w:val="single" w:sz="8" w:space="0" w:color="auto"/>
            </w:tcBorders>
            <w:shd w:val="clear" w:color="auto" w:fill="auto"/>
            <w:noWrap/>
            <w:vAlign w:val="center"/>
            <w:hideMark/>
          </w:tcPr>
          <w:p w14:paraId="413E7F15" w14:textId="77777777" w:rsidR="00A7051B" w:rsidRPr="008A6177" w:rsidRDefault="00A7051B" w:rsidP="004469AF">
            <w:pPr>
              <w:spacing w:line="240" w:lineRule="auto"/>
              <w:rPr>
                <w:rFonts w:ascii="Czcionka tekstu podstawowego" w:eastAsia="Times New Roman" w:hAnsi="Czcionka tekstu podstawowego" w:cs="Times New Roman"/>
                <w:b/>
                <w:bCs/>
                <w:sz w:val="18"/>
                <w:szCs w:val="18"/>
                <w:lang w:eastAsia="pl-PL"/>
              </w:rPr>
            </w:pPr>
            <w:r w:rsidRPr="008A6177">
              <w:rPr>
                <w:rFonts w:ascii="Czcionka tekstu podstawowego" w:eastAsia="Times New Roman" w:hAnsi="Czcionka tekstu podstawowego" w:cs="Times New Roman"/>
                <w:b/>
                <w:bCs/>
                <w:sz w:val="18"/>
                <w:szCs w:val="18"/>
                <w:lang w:eastAsia="pl-PL"/>
              </w:rPr>
              <w:t>18</w:t>
            </w:r>
          </w:p>
        </w:tc>
        <w:tc>
          <w:tcPr>
            <w:tcW w:w="1785" w:type="dxa"/>
            <w:tcBorders>
              <w:top w:val="nil"/>
              <w:left w:val="nil"/>
              <w:bottom w:val="single" w:sz="8" w:space="0" w:color="auto"/>
              <w:right w:val="single" w:sz="8" w:space="0" w:color="auto"/>
            </w:tcBorders>
            <w:shd w:val="clear" w:color="auto" w:fill="auto"/>
            <w:vAlign w:val="center"/>
            <w:hideMark/>
          </w:tcPr>
          <w:p w14:paraId="159E2A7D" w14:textId="77777777" w:rsidR="00A7051B" w:rsidRPr="008A6177" w:rsidRDefault="00A7051B" w:rsidP="004469AF">
            <w:pPr>
              <w:spacing w:line="240" w:lineRule="auto"/>
              <w:rPr>
                <w:rFonts w:ascii="Czcionka tekstu podstawowego" w:eastAsia="Times New Roman" w:hAnsi="Czcionka tekstu podstawowego" w:cs="Times New Roman"/>
                <w:sz w:val="18"/>
                <w:szCs w:val="18"/>
                <w:u w:val="single"/>
                <w:lang w:eastAsia="pl-PL"/>
              </w:rPr>
            </w:pPr>
            <w:r w:rsidRPr="008A6177">
              <w:rPr>
                <w:rFonts w:ascii="Czcionka tekstu podstawowego" w:eastAsia="Times New Roman" w:hAnsi="Czcionka tekstu podstawowego" w:cs="Times New Roman"/>
                <w:sz w:val="18"/>
                <w:szCs w:val="18"/>
                <w:u w:val="single"/>
                <w:lang w:eastAsia="pl-PL"/>
              </w:rPr>
              <w:t>Budynek Agregatu Prądotwórczego UW-6</w:t>
            </w:r>
          </w:p>
        </w:tc>
        <w:tc>
          <w:tcPr>
            <w:tcW w:w="1281" w:type="dxa"/>
            <w:tcBorders>
              <w:top w:val="nil"/>
              <w:left w:val="nil"/>
              <w:bottom w:val="single" w:sz="4" w:space="0" w:color="auto"/>
              <w:right w:val="single" w:sz="4" w:space="0" w:color="auto"/>
            </w:tcBorders>
            <w:shd w:val="clear" w:color="auto" w:fill="auto"/>
            <w:vAlign w:val="center"/>
            <w:hideMark/>
          </w:tcPr>
          <w:p w14:paraId="6FD0B96D"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Ujęcie wody Wydrzany Ul. Karsiborska</w:t>
            </w:r>
          </w:p>
        </w:tc>
        <w:tc>
          <w:tcPr>
            <w:tcW w:w="1541" w:type="dxa"/>
            <w:tcBorders>
              <w:top w:val="nil"/>
              <w:left w:val="nil"/>
              <w:bottom w:val="single" w:sz="4" w:space="0" w:color="auto"/>
              <w:right w:val="single" w:sz="4" w:space="0" w:color="auto"/>
            </w:tcBorders>
            <w:shd w:val="clear" w:color="auto" w:fill="auto"/>
            <w:vAlign w:val="center"/>
            <w:hideMark/>
          </w:tcPr>
          <w:p w14:paraId="35667765"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Budynek - Techniczna</w:t>
            </w:r>
          </w:p>
        </w:tc>
        <w:tc>
          <w:tcPr>
            <w:tcW w:w="1191" w:type="dxa"/>
            <w:tcBorders>
              <w:top w:val="nil"/>
              <w:left w:val="nil"/>
              <w:bottom w:val="single" w:sz="4" w:space="0" w:color="auto"/>
              <w:right w:val="single" w:sz="4" w:space="0" w:color="auto"/>
            </w:tcBorders>
            <w:shd w:val="clear" w:color="auto" w:fill="auto"/>
            <w:vAlign w:val="center"/>
            <w:hideMark/>
          </w:tcPr>
          <w:p w14:paraId="36FF2DA4" w14:textId="77777777" w:rsidR="00A7051B" w:rsidRPr="008A6177" w:rsidRDefault="00A7051B" w:rsidP="004469AF">
            <w:pPr>
              <w:spacing w:line="240" w:lineRule="auto"/>
              <w:rPr>
                <w:rFonts w:eastAsia="Times New Roman"/>
                <w:sz w:val="18"/>
                <w:szCs w:val="18"/>
                <w:lang w:eastAsia="pl-PL"/>
              </w:rPr>
            </w:pPr>
            <w:r w:rsidRPr="008A6177">
              <w:rPr>
                <w:rFonts w:eastAsia="Times New Roman"/>
                <w:sz w:val="18"/>
                <w:szCs w:val="18"/>
                <w:lang w:eastAsia="pl-PL"/>
              </w:rPr>
              <w:t>43,5 m</w:t>
            </w:r>
            <w:r w:rsidRPr="008A6177">
              <w:rPr>
                <w:rFonts w:eastAsia="Times New Roman"/>
                <w:sz w:val="18"/>
                <w:szCs w:val="18"/>
                <w:vertAlign w:val="superscript"/>
                <w:lang w:eastAsia="pl-PL"/>
              </w:rPr>
              <w:t>2</w:t>
            </w:r>
          </w:p>
        </w:tc>
        <w:tc>
          <w:tcPr>
            <w:tcW w:w="3772" w:type="dxa"/>
            <w:tcBorders>
              <w:top w:val="nil"/>
              <w:left w:val="nil"/>
              <w:bottom w:val="single" w:sz="4" w:space="0" w:color="auto"/>
              <w:right w:val="single" w:sz="4" w:space="0" w:color="auto"/>
            </w:tcBorders>
            <w:shd w:val="clear" w:color="auto" w:fill="auto"/>
            <w:vAlign w:val="center"/>
            <w:hideMark/>
          </w:tcPr>
          <w:p w14:paraId="7686BF25"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inst. went, paliwowa, elektryczna</w:t>
            </w:r>
          </w:p>
        </w:tc>
        <w:tc>
          <w:tcPr>
            <w:tcW w:w="816" w:type="dxa"/>
            <w:tcBorders>
              <w:top w:val="nil"/>
              <w:left w:val="nil"/>
              <w:bottom w:val="single" w:sz="4" w:space="0" w:color="auto"/>
              <w:right w:val="single" w:sz="4" w:space="0" w:color="auto"/>
            </w:tcBorders>
            <w:shd w:val="clear" w:color="auto" w:fill="auto"/>
            <w:noWrap/>
            <w:vAlign w:val="center"/>
            <w:hideMark/>
          </w:tcPr>
          <w:p w14:paraId="2A5FF517" w14:textId="77777777" w:rsidR="00A7051B" w:rsidRPr="008A6177" w:rsidRDefault="00A7051B" w:rsidP="004469AF">
            <w:pPr>
              <w:spacing w:line="240" w:lineRule="auto"/>
              <w:rPr>
                <w:rFonts w:ascii="Czcionka tekstu podstawowego" w:eastAsia="Times New Roman" w:hAnsi="Czcionka tekstu podstawowego" w:cs="Times New Roman"/>
                <w:sz w:val="18"/>
                <w:szCs w:val="18"/>
                <w:lang w:eastAsia="pl-PL"/>
              </w:rPr>
            </w:pPr>
            <w:r w:rsidRPr="008A6177">
              <w:rPr>
                <w:rFonts w:ascii="Czcionka tekstu podstawowego" w:eastAsia="Times New Roman" w:hAnsi="Czcionka tekstu podstawowego" w:cs="Times New Roman"/>
                <w:sz w:val="18"/>
                <w:szCs w:val="18"/>
                <w:lang w:eastAsia="pl-PL"/>
              </w:rPr>
              <w:t>1</w:t>
            </w:r>
          </w:p>
        </w:tc>
      </w:tr>
      <w:tr w:rsidR="008A6177" w:rsidRPr="008A6177" w14:paraId="72B269EC" w14:textId="77777777" w:rsidTr="004469AF">
        <w:trPr>
          <w:trHeight w:val="855"/>
        </w:trPr>
        <w:tc>
          <w:tcPr>
            <w:tcW w:w="360" w:type="dxa"/>
            <w:tcBorders>
              <w:top w:val="nil"/>
              <w:left w:val="single" w:sz="8" w:space="0" w:color="auto"/>
              <w:bottom w:val="single" w:sz="8" w:space="0" w:color="auto"/>
              <w:right w:val="single" w:sz="8" w:space="0" w:color="auto"/>
            </w:tcBorders>
            <w:shd w:val="clear" w:color="auto" w:fill="auto"/>
            <w:noWrap/>
            <w:vAlign w:val="center"/>
            <w:hideMark/>
          </w:tcPr>
          <w:p w14:paraId="401C2FE5" w14:textId="77777777" w:rsidR="00A7051B" w:rsidRPr="008A6177" w:rsidRDefault="00A7051B" w:rsidP="004469AF">
            <w:pPr>
              <w:spacing w:line="240" w:lineRule="auto"/>
              <w:rPr>
                <w:rFonts w:ascii="Czcionka tekstu podstawowego" w:eastAsia="Times New Roman" w:hAnsi="Czcionka tekstu podstawowego" w:cs="Times New Roman"/>
                <w:b/>
                <w:bCs/>
                <w:sz w:val="18"/>
                <w:szCs w:val="18"/>
                <w:lang w:eastAsia="pl-PL"/>
              </w:rPr>
            </w:pPr>
            <w:r w:rsidRPr="008A6177">
              <w:rPr>
                <w:rFonts w:ascii="Czcionka tekstu podstawowego" w:eastAsia="Times New Roman" w:hAnsi="Czcionka tekstu podstawowego" w:cs="Times New Roman"/>
                <w:b/>
                <w:bCs/>
                <w:sz w:val="18"/>
                <w:szCs w:val="18"/>
                <w:lang w:eastAsia="pl-PL"/>
              </w:rPr>
              <w:t>19</w:t>
            </w:r>
          </w:p>
        </w:tc>
        <w:tc>
          <w:tcPr>
            <w:tcW w:w="1785" w:type="dxa"/>
            <w:tcBorders>
              <w:top w:val="nil"/>
              <w:left w:val="nil"/>
              <w:bottom w:val="single" w:sz="8" w:space="0" w:color="auto"/>
              <w:right w:val="single" w:sz="8" w:space="0" w:color="auto"/>
            </w:tcBorders>
            <w:shd w:val="clear" w:color="auto" w:fill="auto"/>
            <w:vAlign w:val="center"/>
            <w:hideMark/>
          </w:tcPr>
          <w:p w14:paraId="14662828" w14:textId="77777777" w:rsidR="00A7051B" w:rsidRPr="008A6177" w:rsidRDefault="00A7051B" w:rsidP="004469AF">
            <w:pPr>
              <w:spacing w:line="240" w:lineRule="auto"/>
              <w:rPr>
                <w:rFonts w:ascii="Czcionka tekstu podstawowego" w:eastAsia="Times New Roman" w:hAnsi="Czcionka tekstu podstawowego" w:cs="Times New Roman"/>
                <w:sz w:val="18"/>
                <w:szCs w:val="18"/>
                <w:u w:val="single"/>
                <w:lang w:eastAsia="pl-PL"/>
              </w:rPr>
            </w:pPr>
            <w:r w:rsidRPr="008A6177">
              <w:rPr>
                <w:rFonts w:ascii="Czcionka tekstu podstawowego" w:eastAsia="Times New Roman" w:hAnsi="Czcionka tekstu podstawowego" w:cs="Times New Roman"/>
                <w:sz w:val="18"/>
                <w:szCs w:val="18"/>
                <w:u w:val="single"/>
                <w:lang w:eastAsia="pl-PL"/>
              </w:rPr>
              <w:t>Budynek UW-7</w:t>
            </w:r>
          </w:p>
        </w:tc>
        <w:tc>
          <w:tcPr>
            <w:tcW w:w="1281" w:type="dxa"/>
            <w:tcBorders>
              <w:top w:val="nil"/>
              <w:left w:val="nil"/>
              <w:bottom w:val="single" w:sz="4" w:space="0" w:color="auto"/>
              <w:right w:val="single" w:sz="4" w:space="0" w:color="auto"/>
            </w:tcBorders>
            <w:shd w:val="clear" w:color="auto" w:fill="auto"/>
            <w:vAlign w:val="center"/>
            <w:hideMark/>
          </w:tcPr>
          <w:p w14:paraId="2E1F3058"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Ul. Miodowa Karsibór</w:t>
            </w:r>
          </w:p>
        </w:tc>
        <w:tc>
          <w:tcPr>
            <w:tcW w:w="1541" w:type="dxa"/>
            <w:tcBorders>
              <w:top w:val="nil"/>
              <w:left w:val="nil"/>
              <w:bottom w:val="single" w:sz="4" w:space="0" w:color="auto"/>
              <w:right w:val="single" w:sz="4" w:space="0" w:color="auto"/>
            </w:tcBorders>
            <w:shd w:val="clear" w:color="auto" w:fill="auto"/>
            <w:vAlign w:val="center"/>
            <w:hideMark/>
          </w:tcPr>
          <w:p w14:paraId="7D8E6114"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Budynek - Technologiczna</w:t>
            </w:r>
          </w:p>
        </w:tc>
        <w:tc>
          <w:tcPr>
            <w:tcW w:w="1191" w:type="dxa"/>
            <w:tcBorders>
              <w:top w:val="nil"/>
              <w:left w:val="nil"/>
              <w:bottom w:val="single" w:sz="4" w:space="0" w:color="auto"/>
              <w:right w:val="single" w:sz="4" w:space="0" w:color="auto"/>
            </w:tcBorders>
            <w:shd w:val="clear" w:color="auto" w:fill="auto"/>
            <w:vAlign w:val="center"/>
            <w:hideMark/>
          </w:tcPr>
          <w:p w14:paraId="5A2F368C" w14:textId="77777777" w:rsidR="00A7051B" w:rsidRPr="008A6177" w:rsidRDefault="00A7051B" w:rsidP="004469AF">
            <w:pPr>
              <w:spacing w:line="240" w:lineRule="auto"/>
              <w:rPr>
                <w:rFonts w:eastAsia="Times New Roman"/>
                <w:sz w:val="18"/>
                <w:szCs w:val="18"/>
                <w:lang w:eastAsia="pl-PL"/>
              </w:rPr>
            </w:pPr>
            <w:r w:rsidRPr="008A6177">
              <w:rPr>
                <w:rFonts w:eastAsia="Times New Roman"/>
                <w:sz w:val="18"/>
                <w:szCs w:val="18"/>
                <w:lang w:eastAsia="pl-PL"/>
              </w:rPr>
              <w:t>Budynek murowany - 21,47 m2, Budynek o konstrukcji stalowej - 88,14 m2</w:t>
            </w:r>
          </w:p>
        </w:tc>
        <w:tc>
          <w:tcPr>
            <w:tcW w:w="3772" w:type="dxa"/>
            <w:tcBorders>
              <w:top w:val="nil"/>
              <w:left w:val="nil"/>
              <w:bottom w:val="single" w:sz="4" w:space="0" w:color="auto"/>
              <w:right w:val="single" w:sz="4" w:space="0" w:color="auto"/>
            </w:tcBorders>
            <w:shd w:val="clear" w:color="auto" w:fill="auto"/>
            <w:vAlign w:val="center"/>
            <w:hideMark/>
          </w:tcPr>
          <w:p w14:paraId="604C837B"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Instalacje: - elektryczna siły, wentylacja, grawitacyjna, wodno - kanal., odgromowa</w:t>
            </w:r>
          </w:p>
        </w:tc>
        <w:tc>
          <w:tcPr>
            <w:tcW w:w="816" w:type="dxa"/>
            <w:tcBorders>
              <w:top w:val="nil"/>
              <w:left w:val="nil"/>
              <w:bottom w:val="single" w:sz="4" w:space="0" w:color="auto"/>
              <w:right w:val="single" w:sz="4" w:space="0" w:color="auto"/>
            </w:tcBorders>
            <w:shd w:val="clear" w:color="auto" w:fill="auto"/>
            <w:noWrap/>
            <w:vAlign w:val="center"/>
            <w:hideMark/>
          </w:tcPr>
          <w:p w14:paraId="725CF1BA" w14:textId="77777777" w:rsidR="00A7051B" w:rsidRPr="008A6177" w:rsidRDefault="00A7051B" w:rsidP="004469AF">
            <w:pPr>
              <w:spacing w:line="240" w:lineRule="auto"/>
              <w:rPr>
                <w:rFonts w:ascii="Czcionka tekstu podstawowego" w:eastAsia="Times New Roman" w:hAnsi="Czcionka tekstu podstawowego" w:cs="Times New Roman"/>
                <w:sz w:val="18"/>
                <w:szCs w:val="18"/>
                <w:lang w:eastAsia="pl-PL"/>
              </w:rPr>
            </w:pPr>
            <w:r w:rsidRPr="008A6177">
              <w:rPr>
                <w:rFonts w:ascii="Czcionka tekstu podstawowego" w:eastAsia="Times New Roman" w:hAnsi="Czcionka tekstu podstawowego" w:cs="Times New Roman"/>
                <w:sz w:val="18"/>
                <w:szCs w:val="18"/>
                <w:lang w:eastAsia="pl-PL"/>
              </w:rPr>
              <w:t>1</w:t>
            </w:r>
          </w:p>
        </w:tc>
      </w:tr>
      <w:tr w:rsidR="008A6177" w:rsidRPr="008A6177" w14:paraId="0F35886C" w14:textId="77777777" w:rsidTr="004469AF">
        <w:trPr>
          <w:trHeight w:val="275"/>
        </w:trPr>
        <w:tc>
          <w:tcPr>
            <w:tcW w:w="9930" w:type="dxa"/>
            <w:gridSpan w:val="6"/>
            <w:tcBorders>
              <w:top w:val="nil"/>
              <w:left w:val="single" w:sz="8" w:space="0" w:color="auto"/>
              <w:bottom w:val="nil"/>
              <w:right w:val="single" w:sz="4" w:space="0" w:color="000000"/>
            </w:tcBorders>
            <w:shd w:val="clear" w:color="auto" w:fill="auto"/>
            <w:noWrap/>
            <w:vAlign w:val="center"/>
            <w:hideMark/>
          </w:tcPr>
          <w:p w14:paraId="41967E97" w14:textId="77777777" w:rsidR="00A7051B" w:rsidRPr="008A6177" w:rsidRDefault="00A7051B" w:rsidP="004469AF">
            <w:pPr>
              <w:spacing w:line="240" w:lineRule="auto"/>
              <w:rPr>
                <w:rFonts w:ascii="Czcionka tekstu podstawowego" w:eastAsia="Times New Roman" w:hAnsi="Czcionka tekstu podstawowego" w:cs="Times New Roman"/>
                <w:b/>
                <w:bCs/>
                <w:sz w:val="18"/>
                <w:szCs w:val="18"/>
                <w:u w:val="single"/>
                <w:lang w:eastAsia="pl-PL"/>
              </w:rPr>
            </w:pPr>
          </w:p>
          <w:p w14:paraId="45834A6F" w14:textId="3E0E12CB" w:rsidR="00A7051B" w:rsidRPr="008A6177" w:rsidRDefault="00C5576B" w:rsidP="004469AF">
            <w:pPr>
              <w:spacing w:line="240" w:lineRule="auto"/>
              <w:rPr>
                <w:rFonts w:eastAsia="Times New Roman"/>
                <w:b/>
                <w:bCs/>
                <w:sz w:val="18"/>
                <w:szCs w:val="18"/>
                <w:u w:val="single"/>
                <w:lang w:eastAsia="pl-PL"/>
              </w:rPr>
            </w:pPr>
            <w:r w:rsidRPr="008A6177">
              <w:rPr>
                <w:rFonts w:eastAsia="Times New Roman"/>
                <w:b/>
                <w:bCs/>
                <w:sz w:val="18"/>
                <w:szCs w:val="18"/>
                <w:u w:val="single"/>
                <w:lang w:eastAsia="pl-PL"/>
              </w:rPr>
              <w:t xml:space="preserve">CZĘŚĆ IV </w:t>
            </w:r>
            <w:del w:id="16" w:author="Radosław W" w:date="2023-07-18T13:43:00Z">
              <w:r w:rsidRPr="008A6177" w:rsidDel="006A2C8F">
                <w:rPr>
                  <w:rFonts w:eastAsia="Times New Roman"/>
                  <w:b/>
                  <w:bCs/>
                  <w:sz w:val="18"/>
                  <w:szCs w:val="18"/>
                  <w:u w:val="single"/>
                  <w:lang w:eastAsia="pl-PL"/>
                </w:rPr>
                <w:delText>-</w:delText>
              </w:r>
            </w:del>
            <w:ins w:id="17" w:author="Radosław W" w:date="2023-07-18T13:43:00Z">
              <w:r w:rsidR="006A2C8F" w:rsidRPr="008A6177">
                <w:rPr>
                  <w:rFonts w:eastAsia="Times New Roman"/>
                  <w:b/>
                  <w:bCs/>
                  <w:sz w:val="18"/>
                  <w:szCs w:val="18"/>
                  <w:u w:val="single"/>
                  <w:lang w:eastAsia="pl-PL"/>
                </w:rPr>
                <w:t>–</w:t>
              </w:r>
            </w:ins>
            <w:r w:rsidRPr="008A6177">
              <w:rPr>
                <w:rFonts w:eastAsia="Times New Roman"/>
                <w:b/>
                <w:bCs/>
                <w:sz w:val="18"/>
                <w:szCs w:val="18"/>
                <w:u w:val="single"/>
                <w:lang w:eastAsia="pl-PL"/>
              </w:rPr>
              <w:t xml:space="preserve"> </w:t>
            </w:r>
            <w:r w:rsidR="00A7051B" w:rsidRPr="008A6177">
              <w:rPr>
                <w:rFonts w:eastAsia="Times New Roman"/>
                <w:b/>
                <w:bCs/>
                <w:sz w:val="18"/>
                <w:szCs w:val="18"/>
                <w:u w:val="single"/>
                <w:lang w:eastAsia="pl-PL"/>
              </w:rPr>
              <w:t>ADMINISTRACJA</w:t>
            </w:r>
          </w:p>
        </w:tc>
        <w:tc>
          <w:tcPr>
            <w:tcW w:w="816" w:type="dxa"/>
            <w:tcBorders>
              <w:top w:val="nil"/>
              <w:left w:val="nil"/>
              <w:bottom w:val="single" w:sz="4" w:space="0" w:color="auto"/>
              <w:right w:val="single" w:sz="4" w:space="0" w:color="auto"/>
            </w:tcBorders>
            <w:shd w:val="clear" w:color="auto" w:fill="auto"/>
            <w:noWrap/>
            <w:vAlign w:val="center"/>
            <w:hideMark/>
          </w:tcPr>
          <w:p w14:paraId="58CB6D86" w14:textId="77777777" w:rsidR="00A7051B" w:rsidRPr="008A6177" w:rsidRDefault="00A7051B" w:rsidP="004469AF">
            <w:pPr>
              <w:spacing w:line="240" w:lineRule="auto"/>
              <w:rPr>
                <w:rFonts w:ascii="Czcionka tekstu podstawowego" w:eastAsia="Times New Roman" w:hAnsi="Czcionka tekstu podstawowego" w:cs="Times New Roman"/>
                <w:sz w:val="18"/>
                <w:szCs w:val="18"/>
                <w:lang w:eastAsia="pl-PL"/>
              </w:rPr>
            </w:pPr>
            <w:r w:rsidRPr="008A6177">
              <w:rPr>
                <w:rFonts w:ascii="Czcionka tekstu podstawowego" w:eastAsia="Times New Roman" w:hAnsi="Czcionka tekstu podstawowego" w:cs="Times New Roman"/>
                <w:sz w:val="18"/>
                <w:szCs w:val="18"/>
                <w:lang w:eastAsia="pl-PL"/>
              </w:rPr>
              <w:t> </w:t>
            </w:r>
          </w:p>
        </w:tc>
      </w:tr>
      <w:tr w:rsidR="008A6177" w:rsidRPr="008A6177" w14:paraId="05A4FCA6" w14:textId="77777777" w:rsidTr="004469AF">
        <w:trPr>
          <w:trHeight w:val="855"/>
        </w:trPr>
        <w:tc>
          <w:tcPr>
            <w:tcW w:w="3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3BF4970" w14:textId="77777777" w:rsidR="00A7051B" w:rsidRPr="008A6177" w:rsidRDefault="00A7051B" w:rsidP="004469AF">
            <w:pPr>
              <w:spacing w:line="240" w:lineRule="auto"/>
              <w:rPr>
                <w:rFonts w:ascii="Czcionka tekstu podstawowego" w:eastAsia="Times New Roman" w:hAnsi="Czcionka tekstu podstawowego" w:cs="Times New Roman"/>
                <w:b/>
                <w:bCs/>
                <w:sz w:val="18"/>
                <w:szCs w:val="18"/>
                <w:lang w:eastAsia="pl-PL"/>
              </w:rPr>
            </w:pPr>
            <w:r w:rsidRPr="008A6177">
              <w:rPr>
                <w:rFonts w:ascii="Czcionka tekstu podstawowego" w:eastAsia="Times New Roman" w:hAnsi="Czcionka tekstu podstawowego" w:cs="Times New Roman"/>
                <w:b/>
                <w:bCs/>
                <w:sz w:val="18"/>
                <w:szCs w:val="18"/>
                <w:lang w:eastAsia="pl-PL"/>
              </w:rPr>
              <w:t>1</w:t>
            </w:r>
          </w:p>
        </w:tc>
        <w:tc>
          <w:tcPr>
            <w:tcW w:w="1785" w:type="dxa"/>
            <w:tcBorders>
              <w:top w:val="single" w:sz="8" w:space="0" w:color="auto"/>
              <w:left w:val="nil"/>
              <w:bottom w:val="single" w:sz="8" w:space="0" w:color="auto"/>
              <w:right w:val="single" w:sz="8" w:space="0" w:color="auto"/>
            </w:tcBorders>
            <w:shd w:val="clear" w:color="auto" w:fill="auto"/>
            <w:vAlign w:val="center"/>
            <w:hideMark/>
          </w:tcPr>
          <w:p w14:paraId="2C711BFD" w14:textId="77777777" w:rsidR="00A7051B" w:rsidRPr="008A6177" w:rsidRDefault="004F3074" w:rsidP="004469AF">
            <w:pPr>
              <w:spacing w:line="240" w:lineRule="auto"/>
              <w:rPr>
                <w:rFonts w:ascii="Czcionka tekstu podstawowego" w:eastAsia="Times New Roman" w:hAnsi="Czcionka tekstu podstawowego" w:cs="Times New Roman"/>
                <w:sz w:val="18"/>
                <w:szCs w:val="18"/>
                <w:u w:val="single"/>
                <w:lang w:eastAsia="pl-PL"/>
              </w:rPr>
            </w:pPr>
            <w:hyperlink r:id="rId38" w:anchor="'Rys12'!A1" w:history="1">
              <w:r w:rsidR="00A7051B" w:rsidRPr="008A6177">
                <w:rPr>
                  <w:rFonts w:ascii="Czcionka tekstu podstawowego" w:eastAsia="Times New Roman" w:hAnsi="Czcionka tekstu podstawowego" w:cs="Times New Roman"/>
                  <w:sz w:val="18"/>
                  <w:szCs w:val="18"/>
                  <w:u w:val="single"/>
                  <w:lang w:eastAsia="pl-PL"/>
                </w:rPr>
                <w:t>Budynek administracyjno - garażowy</w:t>
              </w:r>
            </w:hyperlink>
          </w:p>
        </w:tc>
        <w:tc>
          <w:tcPr>
            <w:tcW w:w="1281" w:type="dxa"/>
            <w:tcBorders>
              <w:top w:val="single" w:sz="4" w:space="0" w:color="auto"/>
              <w:left w:val="nil"/>
              <w:bottom w:val="single" w:sz="4" w:space="0" w:color="auto"/>
              <w:right w:val="single" w:sz="4" w:space="0" w:color="auto"/>
            </w:tcBorders>
            <w:shd w:val="clear" w:color="auto" w:fill="auto"/>
            <w:vAlign w:val="center"/>
            <w:hideMark/>
          </w:tcPr>
          <w:p w14:paraId="0A4B8BA2"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Ul. Kołłątaja 4</w:t>
            </w:r>
          </w:p>
        </w:tc>
        <w:tc>
          <w:tcPr>
            <w:tcW w:w="1541" w:type="dxa"/>
            <w:tcBorders>
              <w:top w:val="single" w:sz="4" w:space="0" w:color="auto"/>
              <w:left w:val="nil"/>
              <w:bottom w:val="single" w:sz="4" w:space="0" w:color="auto"/>
              <w:right w:val="single" w:sz="4" w:space="0" w:color="auto"/>
            </w:tcBorders>
            <w:shd w:val="clear" w:color="auto" w:fill="auto"/>
            <w:vAlign w:val="center"/>
            <w:hideMark/>
          </w:tcPr>
          <w:p w14:paraId="0F388DB6" w14:textId="0B50B213"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Budynek - Administracyjno - garażow</w:t>
            </w:r>
            <w:r w:rsidR="00745307" w:rsidRPr="008A6177">
              <w:rPr>
                <w:rFonts w:eastAsia="Times New Roman"/>
                <w:sz w:val="18"/>
                <w:szCs w:val="18"/>
                <w:lang w:eastAsia="pl-PL"/>
              </w:rPr>
              <w:t>y</w:t>
            </w:r>
          </w:p>
        </w:tc>
        <w:tc>
          <w:tcPr>
            <w:tcW w:w="1191" w:type="dxa"/>
            <w:tcBorders>
              <w:top w:val="single" w:sz="4" w:space="0" w:color="auto"/>
              <w:left w:val="nil"/>
              <w:bottom w:val="single" w:sz="4" w:space="0" w:color="auto"/>
              <w:right w:val="single" w:sz="4" w:space="0" w:color="auto"/>
            </w:tcBorders>
            <w:shd w:val="clear" w:color="auto" w:fill="auto"/>
            <w:vAlign w:val="center"/>
            <w:hideMark/>
          </w:tcPr>
          <w:p w14:paraId="07A13A04" w14:textId="77777777" w:rsidR="00A7051B" w:rsidRPr="008A6177" w:rsidRDefault="00A7051B" w:rsidP="004469AF">
            <w:pPr>
              <w:spacing w:line="240" w:lineRule="auto"/>
              <w:rPr>
                <w:rFonts w:eastAsia="Times New Roman"/>
                <w:sz w:val="18"/>
                <w:szCs w:val="18"/>
                <w:lang w:eastAsia="pl-PL"/>
              </w:rPr>
            </w:pPr>
            <w:r w:rsidRPr="008A6177">
              <w:rPr>
                <w:rFonts w:eastAsia="Times New Roman"/>
                <w:sz w:val="18"/>
                <w:szCs w:val="18"/>
                <w:lang w:eastAsia="pl-PL"/>
              </w:rPr>
              <w:t>549.57 m</w:t>
            </w:r>
            <w:r w:rsidRPr="008A6177">
              <w:rPr>
                <w:rFonts w:eastAsia="Times New Roman"/>
                <w:sz w:val="18"/>
                <w:szCs w:val="18"/>
                <w:vertAlign w:val="superscript"/>
                <w:lang w:eastAsia="pl-PL"/>
              </w:rPr>
              <w:t>2</w:t>
            </w:r>
          </w:p>
        </w:tc>
        <w:tc>
          <w:tcPr>
            <w:tcW w:w="3772" w:type="dxa"/>
            <w:tcBorders>
              <w:top w:val="single" w:sz="4" w:space="0" w:color="auto"/>
              <w:left w:val="nil"/>
              <w:bottom w:val="single" w:sz="4" w:space="0" w:color="auto"/>
              <w:right w:val="single" w:sz="4" w:space="0" w:color="auto"/>
            </w:tcBorders>
            <w:shd w:val="clear" w:color="auto" w:fill="auto"/>
            <w:vAlign w:val="center"/>
            <w:hideMark/>
          </w:tcPr>
          <w:p w14:paraId="4F3B5616"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Inst.Elektr., Inst.Wod.-Kan., Piec C.O. gazowy (kocioł wodny DXN - 300 litrów, Went. Grawitacyjna, Inst. Odgromowa.</w:t>
            </w:r>
          </w:p>
        </w:tc>
        <w:tc>
          <w:tcPr>
            <w:tcW w:w="816" w:type="dxa"/>
            <w:tcBorders>
              <w:top w:val="nil"/>
              <w:left w:val="nil"/>
              <w:bottom w:val="single" w:sz="4" w:space="0" w:color="auto"/>
              <w:right w:val="single" w:sz="4" w:space="0" w:color="auto"/>
            </w:tcBorders>
            <w:shd w:val="clear" w:color="auto" w:fill="auto"/>
            <w:noWrap/>
            <w:vAlign w:val="center"/>
            <w:hideMark/>
          </w:tcPr>
          <w:p w14:paraId="32627165" w14:textId="77777777" w:rsidR="00A7051B" w:rsidRPr="008A6177" w:rsidRDefault="00A7051B" w:rsidP="004469AF">
            <w:pPr>
              <w:spacing w:line="240" w:lineRule="auto"/>
              <w:rPr>
                <w:rFonts w:ascii="Czcionka tekstu podstawowego" w:eastAsia="Times New Roman" w:hAnsi="Czcionka tekstu podstawowego" w:cs="Times New Roman"/>
                <w:sz w:val="18"/>
                <w:szCs w:val="18"/>
                <w:lang w:eastAsia="pl-PL"/>
              </w:rPr>
            </w:pPr>
            <w:r w:rsidRPr="008A6177">
              <w:rPr>
                <w:rFonts w:ascii="Czcionka tekstu podstawowego" w:eastAsia="Times New Roman" w:hAnsi="Czcionka tekstu podstawowego" w:cs="Times New Roman"/>
                <w:sz w:val="18"/>
                <w:szCs w:val="18"/>
                <w:lang w:eastAsia="pl-PL"/>
              </w:rPr>
              <w:t>1</w:t>
            </w:r>
          </w:p>
        </w:tc>
      </w:tr>
      <w:tr w:rsidR="008A6177" w:rsidRPr="008A6177" w14:paraId="27E0B401" w14:textId="77777777" w:rsidTr="004469AF">
        <w:trPr>
          <w:trHeight w:val="417"/>
        </w:trPr>
        <w:tc>
          <w:tcPr>
            <w:tcW w:w="9930" w:type="dxa"/>
            <w:gridSpan w:val="6"/>
            <w:tcBorders>
              <w:top w:val="nil"/>
              <w:left w:val="nil"/>
              <w:bottom w:val="nil"/>
              <w:right w:val="single" w:sz="4" w:space="0" w:color="000000"/>
            </w:tcBorders>
            <w:shd w:val="clear" w:color="auto" w:fill="auto"/>
            <w:vAlign w:val="center"/>
            <w:hideMark/>
          </w:tcPr>
          <w:p w14:paraId="257D0E53" w14:textId="77777777" w:rsidR="00A7051B" w:rsidRPr="008A6177" w:rsidRDefault="00A7051B" w:rsidP="004469AF">
            <w:pPr>
              <w:spacing w:line="240" w:lineRule="auto"/>
              <w:rPr>
                <w:rFonts w:eastAsia="Times New Roman"/>
                <w:b/>
                <w:bCs/>
                <w:sz w:val="18"/>
                <w:szCs w:val="18"/>
                <w:u w:val="single"/>
                <w:lang w:eastAsia="pl-PL"/>
              </w:rPr>
            </w:pPr>
          </w:p>
          <w:p w14:paraId="499B4B76" w14:textId="77777777" w:rsidR="00A7051B" w:rsidRPr="008A6177" w:rsidRDefault="00A7051B" w:rsidP="004469AF">
            <w:pPr>
              <w:spacing w:line="240" w:lineRule="auto"/>
              <w:rPr>
                <w:rFonts w:eastAsia="Times New Roman"/>
                <w:b/>
                <w:bCs/>
                <w:sz w:val="18"/>
                <w:szCs w:val="18"/>
                <w:u w:val="single"/>
                <w:lang w:eastAsia="pl-PL"/>
              </w:rPr>
            </w:pPr>
          </w:p>
          <w:p w14:paraId="65AAC861" w14:textId="43F820EB" w:rsidR="00A7051B" w:rsidRPr="008A6177" w:rsidRDefault="00C5576B" w:rsidP="004469AF">
            <w:pPr>
              <w:spacing w:line="240" w:lineRule="auto"/>
              <w:rPr>
                <w:rFonts w:eastAsia="Times New Roman"/>
                <w:b/>
                <w:bCs/>
                <w:sz w:val="18"/>
                <w:szCs w:val="18"/>
                <w:u w:val="single"/>
                <w:lang w:eastAsia="pl-PL"/>
              </w:rPr>
            </w:pPr>
            <w:r w:rsidRPr="008A6177">
              <w:rPr>
                <w:rFonts w:eastAsia="Times New Roman"/>
                <w:b/>
                <w:bCs/>
                <w:sz w:val="18"/>
                <w:szCs w:val="18"/>
                <w:u w:val="single"/>
                <w:lang w:eastAsia="pl-PL"/>
              </w:rPr>
              <w:t xml:space="preserve">CZĘŚĆ V – WYDZIAŁ </w:t>
            </w:r>
            <w:r w:rsidR="00A7051B" w:rsidRPr="008A6177">
              <w:rPr>
                <w:rFonts w:eastAsia="Times New Roman"/>
                <w:b/>
                <w:bCs/>
                <w:sz w:val="18"/>
                <w:szCs w:val="18"/>
                <w:u w:val="single"/>
                <w:lang w:eastAsia="pl-PL"/>
              </w:rPr>
              <w:t>OCZYSZCZANIA ŚCIEKÓW</w:t>
            </w:r>
          </w:p>
        </w:tc>
        <w:tc>
          <w:tcPr>
            <w:tcW w:w="816" w:type="dxa"/>
            <w:tcBorders>
              <w:top w:val="nil"/>
              <w:left w:val="nil"/>
              <w:bottom w:val="single" w:sz="4" w:space="0" w:color="auto"/>
              <w:right w:val="single" w:sz="4" w:space="0" w:color="auto"/>
            </w:tcBorders>
            <w:shd w:val="clear" w:color="auto" w:fill="auto"/>
            <w:noWrap/>
            <w:vAlign w:val="center"/>
            <w:hideMark/>
          </w:tcPr>
          <w:p w14:paraId="63D61B43" w14:textId="77777777" w:rsidR="00A7051B" w:rsidRPr="008A6177" w:rsidRDefault="00A7051B" w:rsidP="004469AF">
            <w:pPr>
              <w:spacing w:line="240" w:lineRule="auto"/>
              <w:rPr>
                <w:rFonts w:ascii="Czcionka tekstu podstawowego" w:eastAsia="Times New Roman" w:hAnsi="Czcionka tekstu podstawowego" w:cs="Times New Roman"/>
                <w:sz w:val="18"/>
                <w:szCs w:val="18"/>
                <w:lang w:eastAsia="pl-PL"/>
              </w:rPr>
            </w:pPr>
            <w:r w:rsidRPr="008A6177">
              <w:rPr>
                <w:rFonts w:ascii="Czcionka tekstu podstawowego" w:eastAsia="Times New Roman" w:hAnsi="Czcionka tekstu podstawowego" w:cs="Times New Roman"/>
                <w:sz w:val="18"/>
                <w:szCs w:val="18"/>
                <w:lang w:eastAsia="pl-PL"/>
              </w:rPr>
              <w:t> </w:t>
            </w:r>
          </w:p>
        </w:tc>
      </w:tr>
      <w:tr w:rsidR="008A6177" w:rsidRPr="008A6177" w14:paraId="02862422" w14:textId="77777777" w:rsidTr="004469AF">
        <w:trPr>
          <w:trHeight w:val="855"/>
        </w:trPr>
        <w:tc>
          <w:tcPr>
            <w:tcW w:w="3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2665BF5" w14:textId="77777777" w:rsidR="00A7051B" w:rsidRPr="008A6177" w:rsidRDefault="00A7051B" w:rsidP="004469AF">
            <w:pPr>
              <w:spacing w:line="240" w:lineRule="auto"/>
              <w:rPr>
                <w:rFonts w:ascii="Czcionka tekstu podstawowego" w:eastAsia="Times New Roman" w:hAnsi="Czcionka tekstu podstawowego" w:cs="Times New Roman"/>
                <w:b/>
                <w:bCs/>
                <w:sz w:val="18"/>
                <w:szCs w:val="18"/>
                <w:lang w:eastAsia="pl-PL"/>
              </w:rPr>
            </w:pPr>
            <w:r w:rsidRPr="008A6177">
              <w:rPr>
                <w:rFonts w:ascii="Czcionka tekstu podstawowego" w:eastAsia="Times New Roman" w:hAnsi="Czcionka tekstu podstawowego" w:cs="Times New Roman"/>
                <w:b/>
                <w:bCs/>
                <w:sz w:val="18"/>
                <w:szCs w:val="18"/>
                <w:lang w:eastAsia="pl-PL"/>
              </w:rPr>
              <w:t>1</w:t>
            </w:r>
          </w:p>
        </w:tc>
        <w:tc>
          <w:tcPr>
            <w:tcW w:w="1785" w:type="dxa"/>
            <w:tcBorders>
              <w:top w:val="single" w:sz="8" w:space="0" w:color="auto"/>
              <w:left w:val="nil"/>
              <w:bottom w:val="single" w:sz="8" w:space="0" w:color="auto"/>
              <w:right w:val="single" w:sz="8" w:space="0" w:color="auto"/>
            </w:tcBorders>
            <w:shd w:val="clear" w:color="auto" w:fill="auto"/>
            <w:vAlign w:val="center"/>
            <w:hideMark/>
          </w:tcPr>
          <w:p w14:paraId="5BE2BEC9" w14:textId="77777777" w:rsidR="00A7051B" w:rsidRPr="008A6177" w:rsidRDefault="004F3074" w:rsidP="004469AF">
            <w:pPr>
              <w:spacing w:line="240" w:lineRule="auto"/>
              <w:rPr>
                <w:rFonts w:ascii="Czcionka tekstu podstawowego" w:eastAsia="Times New Roman" w:hAnsi="Czcionka tekstu podstawowego" w:cs="Times New Roman"/>
                <w:sz w:val="18"/>
                <w:szCs w:val="18"/>
                <w:u w:val="single"/>
                <w:lang w:eastAsia="pl-PL"/>
              </w:rPr>
            </w:pPr>
            <w:hyperlink r:id="rId39" w:anchor="'Rys19'!A1" w:history="1">
              <w:r w:rsidR="00A7051B" w:rsidRPr="008A6177">
                <w:rPr>
                  <w:rFonts w:ascii="Czcionka tekstu podstawowego" w:eastAsia="Times New Roman" w:hAnsi="Czcionka tekstu podstawowego" w:cs="Times New Roman"/>
                  <w:sz w:val="18"/>
                  <w:szCs w:val="18"/>
                  <w:u w:val="single"/>
                  <w:lang w:eastAsia="pl-PL"/>
                </w:rPr>
                <w:t>Budynek Krat</w:t>
              </w:r>
            </w:hyperlink>
          </w:p>
        </w:tc>
        <w:tc>
          <w:tcPr>
            <w:tcW w:w="1281" w:type="dxa"/>
            <w:tcBorders>
              <w:top w:val="single" w:sz="4" w:space="0" w:color="auto"/>
              <w:left w:val="nil"/>
              <w:bottom w:val="single" w:sz="4" w:space="0" w:color="auto"/>
              <w:right w:val="single" w:sz="4" w:space="0" w:color="auto"/>
            </w:tcBorders>
            <w:shd w:val="clear" w:color="auto" w:fill="auto"/>
            <w:vAlign w:val="center"/>
            <w:hideMark/>
          </w:tcPr>
          <w:p w14:paraId="24BE1DBB" w14:textId="3D6A22DF"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 xml:space="preserve">Ul. Karsiborska </w:t>
            </w:r>
            <w:r w:rsidR="009B19C9" w:rsidRPr="008A6177">
              <w:rPr>
                <w:rFonts w:eastAsia="Times New Roman"/>
                <w:sz w:val="18"/>
                <w:szCs w:val="18"/>
                <w:lang w:eastAsia="pl-PL"/>
              </w:rPr>
              <w:t>33</w:t>
            </w:r>
          </w:p>
        </w:tc>
        <w:tc>
          <w:tcPr>
            <w:tcW w:w="1541" w:type="dxa"/>
            <w:tcBorders>
              <w:top w:val="single" w:sz="4" w:space="0" w:color="auto"/>
              <w:left w:val="nil"/>
              <w:bottom w:val="single" w:sz="4" w:space="0" w:color="auto"/>
              <w:right w:val="single" w:sz="4" w:space="0" w:color="auto"/>
            </w:tcBorders>
            <w:shd w:val="clear" w:color="auto" w:fill="auto"/>
            <w:vAlign w:val="center"/>
            <w:hideMark/>
          </w:tcPr>
          <w:p w14:paraId="2C875A50"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Urządzenia kratowe - oczyszczanie ścieków z substancji stałych</w:t>
            </w:r>
          </w:p>
        </w:tc>
        <w:tc>
          <w:tcPr>
            <w:tcW w:w="1191" w:type="dxa"/>
            <w:tcBorders>
              <w:top w:val="single" w:sz="4" w:space="0" w:color="auto"/>
              <w:left w:val="nil"/>
              <w:bottom w:val="single" w:sz="4" w:space="0" w:color="auto"/>
              <w:right w:val="single" w:sz="4" w:space="0" w:color="auto"/>
            </w:tcBorders>
            <w:shd w:val="clear" w:color="auto" w:fill="auto"/>
            <w:vAlign w:val="center"/>
            <w:hideMark/>
          </w:tcPr>
          <w:p w14:paraId="5FA07E8F" w14:textId="77777777" w:rsidR="00A7051B" w:rsidRPr="008A6177" w:rsidRDefault="00A7051B" w:rsidP="004469AF">
            <w:pPr>
              <w:spacing w:line="240" w:lineRule="auto"/>
              <w:rPr>
                <w:rFonts w:eastAsia="Times New Roman"/>
                <w:sz w:val="18"/>
                <w:szCs w:val="18"/>
                <w:lang w:eastAsia="pl-PL"/>
              </w:rPr>
            </w:pPr>
            <w:r w:rsidRPr="008A6177">
              <w:rPr>
                <w:rFonts w:eastAsia="Times New Roman"/>
                <w:sz w:val="18"/>
                <w:szCs w:val="18"/>
                <w:lang w:eastAsia="pl-PL"/>
              </w:rPr>
              <w:t>387.25 m</w:t>
            </w:r>
            <w:r w:rsidRPr="008A6177">
              <w:rPr>
                <w:rFonts w:eastAsia="Times New Roman"/>
                <w:sz w:val="18"/>
                <w:szCs w:val="18"/>
                <w:vertAlign w:val="superscript"/>
                <w:lang w:eastAsia="pl-PL"/>
              </w:rPr>
              <w:t>2</w:t>
            </w:r>
          </w:p>
        </w:tc>
        <w:tc>
          <w:tcPr>
            <w:tcW w:w="3772" w:type="dxa"/>
            <w:tcBorders>
              <w:top w:val="single" w:sz="4" w:space="0" w:color="auto"/>
              <w:left w:val="nil"/>
              <w:bottom w:val="single" w:sz="4" w:space="0" w:color="auto"/>
              <w:right w:val="single" w:sz="4" w:space="0" w:color="auto"/>
            </w:tcBorders>
            <w:shd w:val="clear" w:color="auto" w:fill="auto"/>
            <w:vAlign w:val="center"/>
            <w:hideMark/>
          </w:tcPr>
          <w:p w14:paraId="2B242970" w14:textId="1C22545D"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Inst. Wod-Kan., C.O., Inst. Elektryczna, Inst. Odgromowa, Inst. Telefoniczna, Inst.sygn.p.poż., Inst.ostrz.gazowego,</w:t>
            </w:r>
          </w:p>
        </w:tc>
        <w:tc>
          <w:tcPr>
            <w:tcW w:w="816" w:type="dxa"/>
            <w:tcBorders>
              <w:top w:val="nil"/>
              <w:left w:val="nil"/>
              <w:bottom w:val="single" w:sz="4" w:space="0" w:color="auto"/>
              <w:right w:val="single" w:sz="4" w:space="0" w:color="auto"/>
            </w:tcBorders>
            <w:shd w:val="clear" w:color="auto" w:fill="auto"/>
            <w:noWrap/>
            <w:vAlign w:val="center"/>
            <w:hideMark/>
          </w:tcPr>
          <w:p w14:paraId="25568056" w14:textId="77777777" w:rsidR="00A7051B" w:rsidRPr="008A6177" w:rsidRDefault="00A7051B" w:rsidP="004469AF">
            <w:pPr>
              <w:spacing w:line="240" w:lineRule="auto"/>
              <w:rPr>
                <w:rFonts w:ascii="Czcionka tekstu podstawowego" w:eastAsia="Times New Roman" w:hAnsi="Czcionka tekstu podstawowego" w:cs="Times New Roman"/>
                <w:sz w:val="18"/>
                <w:szCs w:val="18"/>
                <w:lang w:eastAsia="pl-PL"/>
              </w:rPr>
            </w:pPr>
            <w:r w:rsidRPr="008A6177">
              <w:rPr>
                <w:rFonts w:ascii="Czcionka tekstu podstawowego" w:eastAsia="Times New Roman" w:hAnsi="Czcionka tekstu podstawowego" w:cs="Times New Roman"/>
                <w:sz w:val="18"/>
                <w:szCs w:val="18"/>
                <w:lang w:eastAsia="pl-PL"/>
              </w:rPr>
              <w:t>1</w:t>
            </w:r>
          </w:p>
        </w:tc>
      </w:tr>
      <w:tr w:rsidR="008A6177" w:rsidRPr="008A6177" w14:paraId="00205283" w14:textId="77777777" w:rsidTr="004469AF">
        <w:trPr>
          <w:trHeight w:val="855"/>
        </w:trPr>
        <w:tc>
          <w:tcPr>
            <w:tcW w:w="360" w:type="dxa"/>
            <w:tcBorders>
              <w:top w:val="nil"/>
              <w:left w:val="single" w:sz="8" w:space="0" w:color="auto"/>
              <w:bottom w:val="single" w:sz="8" w:space="0" w:color="auto"/>
              <w:right w:val="single" w:sz="8" w:space="0" w:color="auto"/>
            </w:tcBorders>
            <w:shd w:val="clear" w:color="auto" w:fill="auto"/>
            <w:noWrap/>
            <w:vAlign w:val="center"/>
            <w:hideMark/>
          </w:tcPr>
          <w:p w14:paraId="6F24EB5D" w14:textId="77777777" w:rsidR="00A7051B" w:rsidRPr="008A6177" w:rsidRDefault="00A7051B" w:rsidP="004469AF">
            <w:pPr>
              <w:spacing w:line="240" w:lineRule="auto"/>
              <w:rPr>
                <w:rFonts w:ascii="Czcionka tekstu podstawowego" w:eastAsia="Times New Roman" w:hAnsi="Czcionka tekstu podstawowego" w:cs="Times New Roman"/>
                <w:b/>
                <w:bCs/>
                <w:sz w:val="18"/>
                <w:szCs w:val="18"/>
                <w:lang w:eastAsia="pl-PL"/>
              </w:rPr>
            </w:pPr>
            <w:r w:rsidRPr="008A6177">
              <w:rPr>
                <w:rFonts w:ascii="Czcionka tekstu podstawowego" w:eastAsia="Times New Roman" w:hAnsi="Czcionka tekstu podstawowego" w:cs="Times New Roman"/>
                <w:b/>
                <w:bCs/>
                <w:sz w:val="18"/>
                <w:szCs w:val="18"/>
                <w:lang w:eastAsia="pl-PL"/>
              </w:rPr>
              <w:t>2</w:t>
            </w:r>
          </w:p>
        </w:tc>
        <w:tc>
          <w:tcPr>
            <w:tcW w:w="1785" w:type="dxa"/>
            <w:tcBorders>
              <w:top w:val="nil"/>
              <w:left w:val="nil"/>
              <w:bottom w:val="single" w:sz="8" w:space="0" w:color="auto"/>
              <w:right w:val="single" w:sz="8" w:space="0" w:color="auto"/>
            </w:tcBorders>
            <w:shd w:val="clear" w:color="auto" w:fill="auto"/>
            <w:vAlign w:val="center"/>
            <w:hideMark/>
          </w:tcPr>
          <w:p w14:paraId="766645C5" w14:textId="77777777" w:rsidR="00A7051B" w:rsidRPr="008A6177" w:rsidRDefault="004F3074" w:rsidP="004469AF">
            <w:pPr>
              <w:spacing w:line="240" w:lineRule="auto"/>
              <w:rPr>
                <w:rFonts w:ascii="Czcionka tekstu podstawowego" w:eastAsia="Times New Roman" w:hAnsi="Czcionka tekstu podstawowego" w:cs="Times New Roman"/>
                <w:sz w:val="18"/>
                <w:szCs w:val="18"/>
                <w:u w:val="single"/>
                <w:lang w:eastAsia="pl-PL"/>
              </w:rPr>
            </w:pPr>
            <w:hyperlink r:id="rId40" w:anchor="'Rys20'!A1" w:history="1">
              <w:r w:rsidR="00A7051B" w:rsidRPr="008A6177">
                <w:rPr>
                  <w:rFonts w:ascii="Czcionka tekstu podstawowego" w:eastAsia="Times New Roman" w:hAnsi="Czcionka tekstu podstawowego" w:cs="Times New Roman"/>
                  <w:sz w:val="18"/>
                  <w:szCs w:val="18"/>
                  <w:u w:val="single"/>
                  <w:lang w:eastAsia="pl-PL"/>
                </w:rPr>
                <w:t>Piaskownik napowietrzany</w:t>
              </w:r>
            </w:hyperlink>
          </w:p>
        </w:tc>
        <w:tc>
          <w:tcPr>
            <w:tcW w:w="1281" w:type="dxa"/>
            <w:tcBorders>
              <w:top w:val="nil"/>
              <w:left w:val="nil"/>
              <w:bottom w:val="single" w:sz="4" w:space="0" w:color="auto"/>
              <w:right w:val="single" w:sz="4" w:space="0" w:color="auto"/>
            </w:tcBorders>
            <w:shd w:val="clear" w:color="auto" w:fill="auto"/>
            <w:vAlign w:val="center"/>
            <w:hideMark/>
          </w:tcPr>
          <w:p w14:paraId="4C8F9891"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Ul. Karsiborska 33</w:t>
            </w:r>
          </w:p>
        </w:tc>
        <w:tc>
          <w:tcPr>
            <w:tcW w:w="1541" w:type="dxa"/>
            <w:tcBorders>
              <w:top w:val="nil"/>
              <w:left w:val="nil"/>
              <w:bottom w:val="single" w:sz="4" w:space="0" w:color="auto"/>
              <w:right w:val="single" w:sz="4" w:space="0" w:color="auto"/>
            </w:tcBorders>
            <w:shd w:val="clear" w:color="auto" w:fill="auto"/>
            <w:vAlign w:val="center"/>
            <w:hideMark/>
          </w:tcPr>
          <w:p w14:paraId="3BDCD236"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Zbiornik - Oczyszczanie ścieków z piasku, tłuszczy i kożucha osadu - napowietrzanie ścieków</w:t>
            </w:r>
          </w:p>
        </w:tc>
        <w:tc>
          <w:tcPr>
            <w:tcW w:w="1191" w:type="dxa"/>
            <w:tcBorders>
              <w:top w:val="nil"/>
              <w:left w:val="nil"/>
              <w:bottom w:val="single" w:sz="4" w:space="0" w:color="auto"/>
              <w:right w:val="single" w:sz="4" w:space="0" w:color="auto"/>
            </w:tcBorders>
            <w:shd w:val="clear" w:color="auto" w:fill="auto"/>
            <w:vAlign w:val="center"/>
            <w:hideMark/>
          </w:tcPr>
          <w:p w14:paraId="21792BCC" w14:textId="77777777" w:rsidR="00A7051B" w:rsidRPr="008A6177" w:rsidRDefault="00A7051B" w:rsidP="004469AF">
            <w:pPr>
              <w:spacing w:line="240" w:lineRule="auto"/>
              <w:rPr>
                <w:rFonts w:eastAsia="Times New Roman"/>
                <w:sz w:val="18"/>
                <w:szCs w:val="18"/>
                <w:lang w:eastAsia="pl-PL"/>
              </w:rPr>
            </w:pPr>
            <w:r w:rsidRPr="008A6177">
              <w:rPr>
                <w:rFonts w:eastAsia="Times New Roman"/>
                <w:sz w:val="18"/>
                <w:szCs w:val="18"/>
                <w:lang w:eastAsia="pl-PL"/>
              </w:rPr>
              <w:t>389.28 m</w:t>
            </w:r>
            <w:r w:rsidRPr="008A6177">
              <w:rPr>
                <w:rFonts w:eastAsia="Times New Roman"/>
                <w:sz w:val="18"/>
                <w:szCs w:val="18"/>
                <w:vertAlign w:val="superscript"/>
                <w:lang w:eastAsia="pl-PL"/>
              </w:rPr>
              <w:t>2</w:t>
            </w:r>
          </w:p>
        </w:tc>
        <w:tc>
          <w:tcPr>
            <w:tcW w:w="3772" w:type="dxa"/>
            <w:tcBorders>
              <w:top w:val="nil"/>
              <w:left w:val="nil"/>
              <w:bottom w:val="single" w:sz="4" w:space="0" w:color="auto"/>
              <w:right w:val="single" w:sz="4" w:space="0" w:color="auto"/>
            </w:tcBorders>
            <w:shd w:val="clear" w:color="auto" w:fill="auto"/>
            <w:vAlign w:val="center"/>
            <w:hideMark/>
          </w:tcPr>
          <w:p w14:paraId="40920435"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Inst. Elektr.</w:t>
            </w:r>
          </w:p>
        </w:tc>
        <w:tc>
          <w:tcPr>
            <w:tcW w:w="816" w:type="dxa"/>
            <w:tcBorders>
              <w:top w:val="nil"/>
              <w:left w:val="nil"/>
              <w:bottom w:val="single" w:sz="4" w:space="0" w:color="auto"/>
              <w:right w:val="single" w:sz="4" w:space="0" w:color="auto"/>
            </w:tcBorders>
            <w:shd w:val="clear" w:color="auto" w:fill="auto"/>
            <w:noWrap/>
            <w:vAlign w:val="center"/>
            <w:hideMark/>
          </w:tcPr>
          <w:p w14:paraId="3CB82997" w14:textId="77777777" w:rsidR="00A7051B" w:rsidRPr="008A6177" w:rsidRDefault="00A7051B" w:rsidP="004469AF">
            <w:pPr>
              <w:spacing w:line="240" w:lineRule="auto"/>
              <w:rPr>
                <w:rFonts w:ascii="Czcionka tekstu podstawowego" w:eastAsia="Times New Roman" w:hAnsi="Czcionka tekstu podstawowego" w:cs="Times New Roman"/>
                <w:sz w:val="18"/>
                <w:szCs w:val="18"/>
                <w:lang w:eastAsia="pl-PL"/>
              </w:rPr>
            </w:pPr>
            <w:r w:rsidRPr="008A6177">
              <w:rPr>
                <w:rFonts w:ascii="Czcionka tekstu podstawowego" w:eastAsia="Times New Roman" w:hAnsi="Czcionka tekstu podstawowego" w:cs="Times New Roman"/>
                <w:sz w:val="18"/>
                <w:szCs w:val="18"/>
                <w:lang w:eastAsia="pl-PL"/>
              </w:rPr>
              <w:t>1</w:t>
            </w:r>
          </w:p>
        </w:tc>
      </w:tr>
      <w:tr w:rsidR="008A6177" w:rsidRPr="008A6177" w14:paraId="7B4197E4" w14:textId="77777777" w:rsidTr="004469AF">
        <w:trPr>
          <w:trHeight w:val="855"/>
        </w:trPr>
        <w:tc>
          <w:tcPr>
            <w:tcW w:w="360" w:type="dxa"/>
            <w:tcBorders>
              <w:top w:val="nil"/>
              <w:left w:val="single" w:sz="8" w:space="0" w:color="auto"/>
              <w:bottom w:val="single" w:sz="8" w:space="0" w:color="auto"/>
              <w:right w:val="single" w:sz="8" w:space="0" w:color="auto"/>
            </w:tcBorders>
            <w:shd w:val="clear" w:color="auto" w:fill="auto"/>
            <w:noWrap/>
            <w:vAlign w:val="center"/>
            <w:hideMark/>
          </w:tcPr>
          <w:p w14:paraId="730A1818" w14:textId="77777777" w:rsidR="00A7051B" w:rsidRPr="008A6177" w:rsidRDefault="00A7051B" w:rsidP="004469AF">
            <w:pPr>
              <w:spacing w:line="240" w:lineRule="auto"/>
              <w:rPr>
                <w:rFonts w:ascii="Czcionka tekstu podstawowego" w:eastAsia="Times New Roman" w:hAnsi="Czcionka tekstu podstawowego" w:cs="Times New Roman"/>
                <w:b/>
                <w:bCs/>
                <w:sz w:val="18"/>
                <w:szCs w:val="18"/>
                <w:lang w:eastAsia="pl-PL"/>
              </w:rPr>
            </w:pPr>
            <w:r w:rsidRPr="008A6177">
              <w:rPr>
                <w:rFonts w:ascii="Czcionka tekstu podstawowego" w:eastAsia="Times New Roman" w:hAnsi="Czcionka tekstu podstawowego" w:cs="Times New Roman"/>
                <w:b/>
                <w:bCs/>
                <w:sz w:val="18"/>
                <w:szCs w:val="18"/>
                <w:lang w:eastAsia="pl-PL"/>
              </w:rPr>
              <w:t>3</w:t>
            </w:r>
          </w:p>
        </w:tc>
        <w:tc>
          <w:tcPr>
            <w:tcW w:w="1785" w:type="dxa"/>
            <w:tcBorders>
              <w:top w:val="nil"/>
              <w:left w:val="nil"/>
              <w:bottom w:val="single" w:sz="8" w:space="0" w:color="auto"/>
              <w:right w:val="single" w:sz="8" w:space="0" w:color="auto"/>
            </w:tcBorders>
            <w:shd w:val="clear" w:color="auto" w:fill="auto"/>
            <w:vAlign w:val="center"/>
            <w:hideMark/>
          </w:tcPr>
          <w:p w14:paraId="654B4CE0" w14:textId="77777777" w:rsidR="00A7051B" w:rsidRPr="008A6177" w:rsidRDefault="004F3074" w:rsidP="004469AF">
            <w:pPr>
              <w:spacing w:line="240" w:lineRule="auto"/>
              <w:rPr>
                <w:rFonts w:ascii="Czcionka tekstu podstawowego" w:eastAsia="Times New Roman" w:hAnsi="Czcionka tekstu podstawowego" w:cs="Times New Roman"/>
                <w:sz w:val="18"/>
                <w:szCs w:val="18"/>
                <w:u w:val="single"/>
                <w:lang w:eastAsia="pl-PL"/>
              </w:rPr>
            </w:pPr>
            <w:hyperlink r:id="rId41" w:anchor="'Rys21'!A1" w:history="1">
              <w:r w:rsidR="00A7051B" w:rsidRPr="008A6177">
                <w:rPr>
                  <w:rFonts w:ascii="Czcionka tekstu podstawowego" w:eastAsia="Times New Roman" w:hAnsi="Czcionka tekstu podstawowego" w:cs="Times New Roman"/>
                  <w:sz w:val="18"/>
                  <w:szCs w:val="18"/>
                  <w:u w:val="single"/>
                  <w:lang w:eastAsia="pl-PL"/>
                </w:rPr>
                <w:t>Osadnik wstępny</w:t>
              </w:r>
            </w:hyperlink>
          </w:p>
        </w:tc>
        <w:tc>
          <w:tcPr>
            <w:tcW w:w="1281" w:type="dxa"/>
            <w:tcBorders>
              <w:top w:val="nil"/>
              <w:left w:val="nil"/>
              <w:bottom w:val="single" w:sz="4" w:space="0" w:color="auto"/>
              <w:right w:val="single" w:sz="4" w:space="0" w:color="auto"/>
            </w:tcBorders>
            <w:shd w:val="clear" w:color="auto" w:fill="auto"/>
            <w:vAlign w:val="center"/>
            <w:hideMark/>
          </w:tcPr>
          <w:p w14:paraId="14D114DB"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Ul. Karsiborska 33</w:t>
            </w:r>
          </w:p>
        </w:tc>
        <w:tc>
          <w:tcPr>
            <w:tcW w:w="1541" w:type="dxa"/>
            <w:tcBorders>
              <w:top w:val="nil"/>
              <w:left w:val="nil"/>
              <w:bottom w:val="single" w:sz="4" w:space="0" w:color="auto"/>
              <w:right w:val="single" w:sz="4" w:space="0" w:color="auto"/>
            </w:tcBorders>
            <w:shd w:val="clear" w:color="auto" w:fill="auto"/>
            <w:vAlign w:val="center"/>
            <w:hideMark/>
          </w:tcPr>
          <w:p w14:paraId="3419C31E"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Zbiornik - Oczyszczanie wstępne ścieków z osadów i kożucha ściekowego</w:t>
            </w:r>
          </w:p>
        </w:tc>
        <w:tc>
          <w:tcPr>
            <w:tcW w:w="1191" w:type="dxa"/>
            <w:tcBorders>
              <w:top w:val="nil"/>
              <w:left w:val="nil"/>
              <w:bottom w:val="single" w:sz="4" w:space="0" w:color="auto"/>
              <w:right w:val="single" w:sz="4" w:space="0" w:color="auto"/>
            </w:tcBorders>
            <w:shd w:val="clear" w:color="auto" w:fill="auto"/>
            <w:vAlign w:val="center"/>
            <w:hideMark/>
          </w:tcPr>
          <w:p w14:paraId="5B5F1A28" w14:textId="77777777" w:rsidR="00A7051B" w:rsidRPr="008A6177" w:rsidRDefault="00A7051B" w:rsidP="004469AF">
            <w:pPr>
              <w:spacing w:line="240" w:lineRule="auto"/>
              <w:rPr>
                <w:rFonts w:eastAsia="Times New Roman"/>
                <w:sz w:val="18"/>
                <w:szCs w:val="18"/>
                <w:lang w:eastAsia="pl-PL"/>
              </w:rPr>
            </w:pPr>
            <w:r w:rsidRPr="008A6177">
              <w:rPr>
                <w:rFonts w:eastAsia="Times New Roman"/>
                <w:sz w:val="18"/>
                <w:szCs w:val="18"/>
                <w:lang w:eastAsia="pl-PL"/>
              </w:rPr>
              <w:t>1876 m</w:t>
            </w:r>
            <w:r w:rsidRPr="008A6177">
              <w:rPr>
                <w:rFonts w:eastAsia="Times New Roman"/>
                <w:sz w:val="18"/>
                <w:szCs w:val="18"/>
                <w:vertAlign w:val="superscript"/>
                <w:lang w:eastAsia="pl-PL"/>
              </w:rPr>
              <w:t>2</w:t>
            </w:r>
          </w:p>
        </w:tc>
        <w:tc>
          <w:tcPr>
            <w:tcW w:w="3772" w:type="dxa"/>
            <w:tcBorders>
              <w:top w:val="nil"/>
              <w:left w:val="nil"/>
              <w:bottom w:val="single" w:sz="4" w:space="0" w:color="auto"/>
              <w:right w:val="single" w:sz="4" w:space="0" w:color="auto"/>
            </w:tcBorders>
            <w:shd w:val="clear" w:color="auto" w:fill="auto"/>
            <w:vAlign w:val="center"/>
            <w:hideMark/>
          </w:tcPr>
          <w:p w14:paraId="6A7B5C93"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Inst. Elektr.</w:t>
            </w:r>
          </w:p>
        </w:tc>
        <w:tc>
          <w:tcPr>
            <w:tcW w:w="816" w:type="dxa"/>
            <w:tcBorders>
              <w:top w:val="nil"/>
              <w:left w:val="nil"/>
              <w:bottom w:val="single" w:sz="4" w:space="0" w:color="auto"/>
              <w:right w:val="single" w:sz="4" w:space="0" w:color="auto"/>
            </w:tcBorders>
            <w:shd w:val="clear" w:color="auto" w:fill="auto"/>
            <w:noWrap/>
            <w:vAlign w:val="center"/>
            <w:hideMark/>
          </w:tcPr>
          <w:p w14:paraId="199B70C3" w14:textId="77777777" w:rsidR="00A7051B" w:rsidRPr="008A6177" w:rsidRDefault="00A7051B" w:rsidP="004469AF">
            <w:pPr>
              <w:spacing w:line="240" w:lineRule="auto"/>
              <w:rPr>
                <w:rFonts w:ascii="Czcionka tekstu podstawowego" w:eastAsia="Times New Roman" w:hAnsi="Czcionka tekstu podstawowego" w:cs="Times New Roman"/>
                <w:sz w:val="18"/>
                <w:szCs w:val="18"/>
                <w:lang w:eastAsia="pl-PL"/>
              </w:rPr>
            </w:pPr>
            <w:r w:rsidRPr="008A6177">
              <w:rPr>
                <w:rFonts w:ascii="Czcionka tekstu podstawowego" w:eastAsia="Times New Roman" w:hAnsi="Czcionka tekstu podstawowego" w:cs="Times New Roman"/>
                <w:sz w:val="18"/>
                <w:szCs w:val="18"/>
                <w:lang w:eastAsia="pl-PL"/>
              </w:rPr>
              <w:t>1</w:t>
            </w:r>
          </w:p>
        </w:tc>
      </w:tr>
      <w:tr w:rsidR="008A6177" w:rsidRPr="008A6177" w14:paraId="53073599" w14:textId="77777777" w:rsidTr="004469AF">
        <w:trPr>
          <w:trHeight w:val="855"/>
        </w:trPr>
        <w:tc>
          <w:tcPr>
            <w:tcW w:w="360" w:type="dxa"/>
            <w:tcBorders>
              <w:top w:val="nil"/>
              <w:left w:val="single" w:sz="8" w:space="0" w:color="auto"/>
              <w:bottom w:val="single" w:sz="8" w:space="0" w:color="auto"/>
              <w:right w:val="single" w:sz="8" w:space="0" w:color="auto"/>
            </w:tcBorders>
            <w:shd w:val="clear" w:color="auto" w:fill="auto"/>
            <w:noWrap/>
            <w:vAlign w:val="center"/>
            <w:hideMark/>
          </w:tcPr>
          <w:p w14:paraId="1E6D08BB" w14:textId="77777777" w:rsidR="00A7051B" w:rsidRPr="008A6177" w:rsidRDefault="00A7051B" w:rsidP="004469AF">
            <w:pPr>
              <w:spacing w:line="240" w:lineRule="auto"/>
              <w:rPr>
                <w:rFonts w:ascii="Czcionka tekstu podstawowego" w:eastAsia="Times New Roman" w:hAnsi="Czcionka tekstu podstawowego" w:cs="Times New Roman"/>
                <w:b/>
                <w:bCs/>
                <w:sz w:val="18"/>
                <w:szCs w:val="18"/>
                <w:lang w:eastAsia="pl-PL"/>
              </w:rPr>
            </w:pPr>
            <w:r w:rsidRPr="008A6177">
              <w:rPr>
                <w:rFonts w:ascii="Czcionka tekstu podstawowego" w:eastAsia="Times New Roman" w:hAnsi="Czcionka tekstu podstawowego" w:cs="Times New Roman"/>
                <w:b/>
                <w:bCs/>
                <w:sz w:val="18"/>
                <w:szCs w:val="18"/>
                <w:lang w:eastAsia="pl-PL"/>
              </w:rPr>
              <w:t>4</w:t>
            </w:r>
          </w:p>
        </w:tc>
        <w:tc>
          <w:tcPr>
            <w:tcW w:w="1785" w:type="dxa"/>
            <w:tcBorders>
              <w:top w:val="nil"/>
              <w:left w:val="nil"/>
              <w:bottom w:val="single" w:sz="8" w:space="0" w:color="auto"/>
              <w:right w:val="single" w:sz="8" w:space="0" w:color="auto"/>
            </w:tcBorders>
            <w:shd w:val="clear" w:color="auto" w:fill="auto"/>
            <w:vAlign w:val="center"/>
            <w:hideMark/>
          </w:tcPr>
          <w:p w14:paraId="57F4ADFF" w14:textId="77777777" w:rsidR="00A7051B" w:rsidRPr="008A6177" w:rsidRDefault="004F3074" w:rsidP="004469AF">
            <w:pPr>
              <w:spacing w:line="240" w:lineRule="auto"/>
              <w:rPr>
                <w:rFonts w:ascii="Czcionka tekstu podstawowego" w:eastAsia="Times New Roman" w:hAnsi="Czcionka tekstu podstawowego" w:cs="Times New Roman"/>
                <w:sz w:val="18"/>
                <w:szCs w:val="18"/>
                <w:u w:val="single"/>
                <w:lang w:eastAsia="pl-PL"/>
              </w:rPr>
            </w:pPr>
            <w:hyperlink r:id="rId42" w:anchor="'Rys22'!A1" w:history="1">
              <w:r w:rsidR="00A7051B" w:rsidRPr="008A6177">
                <w:rPr>
                  <w:rFonts w:ascii="Czcionka tekstu podstawowego" w:eastAsia="Times New Roman" w:hAnsi="Czcionka tekstu podstawowego" w:cs="Times New Roman"/>
                  <w:sz w:val="18"/>
                  <w:szCs w:val="18"/>
                  <w:u w:val="single"/>
                  <w:lang w:eastAsia="pl-PL"/>
                </w:rPr>
                <w:t>Komora rozdziału</w:t>
              </w:r>
            </w:hyperlink>
          </w:p>
        </w:tc>
        <w:tc>
          <w:tcPr>
            <w:tcW w:w="1281" w:type="dxa"/>
            <w:tcBorders>
              <w:top w:val="nil"/>
              <w:left w:val="nil"/>
              <w:bottom w:val="single" w:sz="4" w:space="0" w:color="auto"/>
              <w:right w:val="single" w:sz="4" w:space="0" w:color="auto"/>
            </w:tcBorders>
            <w:shd w:val="clear" w:color="auto" w:fill="auto"/>
            <w:vAlign w:val="center"/>
            <w:hideMark/>
          </w:tcPr>
          <w:p w14:paraId="60C3F517"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Ul. Karsiborska 33</w:t>
            </w:r>
          </w:p>
        </w:tc>
        <w:tc>
          <w:tcPr>
            <w:tcW w:w="1541" w:type="dxa"/>
            <w:tcBorders>
              <w:top w:val="nil"/>
              <w:left w:val="nil"/>
              <w:bottom w:val="single" w:sz="4" w:space="0" w:color="auto"/>
              <w:right w:val="single" w:sz="4" w:space="0" w:color="auto"/>
            </w:tcBorders>
            <w:shd w:val="clear" w:color="auto" w:fill="auto"/>
            <w:vAlign w:val="center"/>
            <w:hideMark/>
          </w:tcPr>
          <w:p w14:paraId="589E4AF2"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Zbiornik - Optymalny rozdział ścieków</w:t>
            </w:r>
          </w:p>
        </w:tc>
        <w:tc>
          <w:tcPr>
            <w:tcW w:w="1191" w:type="dxa"/>
            <w:tcBorders>
              <w:top w:val="nil"/>
              <w:left w:val="nil"/>
              <w:bottom w:val="single" w:sz="4" w:space="0" w:color="auto"/>
              <w:right w:val="single" w:sz="4" w:space="0" w:color="auto"/>
            </w:tcBorders>
            <w:shd w:val="clear" w:color="auto" w:fill="auto"/>
            <w:vAlign w:val="center"/>
            <w:hideMark/>
          </w:tcPr>
          <w:p w14:paraId="4BAE0CB7" w14:textId="77777777" w:rsidR="00A7051B" w:rsidRPr="008A6177" w:rsidRDefault="00A7051B" w:rsidP="004469AF">
            <w:pPr>
              <w:spacing w:line="240" w:lineRule="auto"/>
              <w:rPr>
                <w:rFonts w:eastAsia="Times New Roman"/>
                <w:sz w:val="18"/>
                <w:szCs w:val="18"/>
                <w:lang w:eastAsia="pl-PL"/>
              </w:rPr>
            </w:pPr>
            <w:r w:rsidRPr="008A6177">
              <w:rPr>
                <w:rFonts w:eastAsia="Times New Roman"/>
                <w:sz w:val="18"/>
                <w:szCs w:val="18"/>
                <w:lang w:eastAsia="pl-PL"/>
              </w:rPr>
              <w:t>16 m</w:t>
            </w:r>
            <w:r w:rsidRPr="008A6177">
              <w:rPr>
                <w:rFonts w:eastAsia="Times New Roman"/>
                <w:sz w:val="18"/>
                <w:szCs w:val="18"/>
                <w:vertAlign w:val="superscript"/>
                <w:lang w:eastAsia="pl-PL"/>
              </w:rPr>
              <w:t>2</w:t>
            </w:r>
          </w:p>
        </w:tc>
        <w:tc>
          <w:tcPr>
            <w:tcW w:w="3772" w:type="dxa"/>
            <w:tcBorders>
              <w:top w:val="nil"/>
              <w:left w:val="nil"/>
              <w:bottom w:val="single" w:sz="4" w:space="0" w:color="auto"/>
              <w:right w:val="single" w:sz="4" w:space="0" w:color="auto"/>
            </w:tcBorders>
            <w:shd w:val="clear" w:color="auto" w:fill="auto"/>
            <w:vAlign w:val="center"/>
            <w:hideMark/>
          </w:tcPr>
          <w:p w14:paraId="6F2AAA69"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Inst. Kanal.</w:t>
            </w:r>
          </w:p>
        </w:tc>
        <w:tc>
          <w:tcPr>
            <w:tcW w:w="816" w:type="dxa"/>
            <w:tcBorders>
              <w:top w:val="nil"/>
              <w:left w:val="nil"/>
              <w:bottom w:val="single" w:sz="4" w:space="0" w:color="auto"/>
              <w:right w:val="single" w:sz="4" w:space="0" w:color="auto"/>
            </w:tcBorders>
            <w:shd w:val="clear" w:color="auto" w:fill="auto"/>
            <w:noWrap/>
            <w:vAlign w:val="center"/>
            <w:hideMark/>
          </w:tcPr>
          <w:p w14:paraId="52D8677E" w14:textId="77777777" w:rsidR="00A7051B" w:rsidRPr="008A6177" w:rsidRDefault="00A7051B" w:rsidP="004469AF">
            <w:pPr>
              <w:spacing w:line="240" w:lineRule="auto"/>
              <w:rPr>
                <w:rFonts w:ascii="Czcionka tekstu podstawowego" w:eastAsia="Times New Roman" w:hAnsi="Czcionka tekstu podstawowego" w:cs="Times New Roman"/>
                <w:sz w:val="18"/>
                <w:szCs w:val="18"/>
                <w:lang w:eastAsia="pl-PL"/>
              </w:rPr>
            </w:pPr>
            <w:r w:rsidRPr="008A6177">
              <w:rPr>
                <w:rFonts w:ascii="Czcionka tekstu podstawowego" w:eastAsia="Times New Roman" w:hAnsi="Czcionka tekstu podstawowego" w:cs="Times New Roman"/>
                <w:sz w:val="18"/>
                <w:szCs w:val="18"/>
                <w:lang w:eastAsia="pl-PL"/>
              </w:rPr>
              <w:t>1</w:t>
            </w:r>
          </w:p>
        </w:tc>
      </w:tr>
      <w:tr w:rsidR="008A6177" w:rsidRPr="008A6177" w14:paraId="26470CBB" w14:textId="77777777" w:rsidTr="004469AF">
        <w:trPr>
          <w:trHeight w:val="855"/>
        </w:trPr>
        <w:tc>
          <w:tcPr>
            <w:tcW w:w="360" w:type="dxa"/>
            <w:tcBorders>
              <w:top w:val="nil"/>
              <w:left w:val="single" w:sz="8" w:space="0" w:color="auto"/>
              <w:bottom w:val="single" w:sz="8" w:space="0" w:color="auto"/>
              <w:right w:val="single" w:sz="8" w:space="0" w:color="auto"/>
            </w:tcBorders>
            <w:shd w:val="clear" w:color="auto" w:fill="auto"/>
            <w:noWrap/>
            <w:vAlign w:val="center"/>
            <w:hideMark/>
          </w:tcPr>
          <w:p w14:paraId="56A00CD7" w14:textId="77777777" w:rsidR="00A7051B" w:rsidRPr="008A6177" w:rsidRDefault="00A7051B" w:rsidP="004469AF">
            <w:pPr>
              <w:spacing w:line="240" w:lineRule="auto"/>
              <w:rPr>
                <w:rFonts w:ascii="Czcionka tekstu podstawowego" w:eastAsia="Times New Roman" w:hAnsi="Czcionka tekstu podstawowego" w:cs="Times New Roman"/>
                <w:b/>
                <w:bCs/>
                <w:sz w:val="18"/>
                <w:szCs w:val="18"/>
                <w:lang w:eastAsia="pl-PL"/>
              </w:rPr>
            </w:pPr>
            <w:r w:rsidRPr="008A6177">
              <w:rPr>
                <w:rFonts w:ascii="Czcionka tekstu podstawowego" w:eastAsia="Times New Roman" w:hAnsi="Czcionka tekstu podstawowego" w:cs="Times New Roman"/>
                <w:b/>
                <w:bCs/>
                <w:sz w:val="18"/>
                <w:szCs w:val="18"/>
                <w:lang w:eastAsia="pl-PL"/>
              </w:rPr>
              <w:t>5</w:t>
            </w:r>
          </w:p>
        </w:tc>
        <w:tc>
          <w:tcPr>
            <w:tcW w:w="1785" w:type="dxa"/>
            <w:tcBorders>
              <w:top w:val="nil"/>
              <w:left w:val="nil"/>
              <w:bottom w:val="single" w:sz="8" w:space="0" w:color="auto"/>
              <w:right w:val="single" w:sz="8" w:space="0" w:color="auto"/>
            </w:tcBorders>
            <w:shd w:val="clear" w:color="auto" w:fill="auto"/>
            <w:vAlign w:val="center"/>
            <w:hideMark/>
          </w:tcPr>
          <w:p w14:paraId="55198146" w14:textId="77777777" w:rsidR="00A7051B" w:rsidRPr="008A6177" w:rsidRDefault="004F3074" w:rsidP="004469AF">
            <w:pPr>
              <w:spacing w:line="240" w:lineRule="auto"/>
              <w:rPr>
                <w:rFonts w:ascii="Czcionka tekstu podstawowego" w:eastAsia="Times New Roman" w:hAnsi="Czcionka tekstu podstawowego" w:cs="Times New Roman"/>
                <w:sz w:val="18"/>
                <w:szCs w:val="18"/>
                <w:u w:val="single"/>
                <w:lang w:eastAsia="pl-PL"/>
              </w:rPr>
            </w:pPr>
            <w:hyperlink r:id="rId43" w:anchor="'Rys24'!A1" w:history="1">
              <w:r w:rsidR="00A7051B" w:rsidRPr="008A6177">
                <w:rPr>
                  <w:rFonts w:ascii="Czcionka tekstu podstawowego" w:eastAsia="Times New Roman" w:hAnsi="Czcionka tekstu podstawowego" w:cs="Times New Roman"/>
                  <w:sz w:val="18"/>
                  <w:szCs w:val="18"/>
                  <w:u w:val="single"/>
                  <w:lang w:eastAsia="pl-PL"/>
                </w:rPr>
                <w:t>Stacja dozowania PIX</w:t>
              </w:r>
            </w:hyperlink>
          </w:p>
        </w:tc>
        <w:tc>
          <w:tcPr>
            <w:tcW w:w="1281" w:type="dxa"/>
            <w:tcBorders>
              <w:top w:val="nil"/>
              <w:left w:val="nil"/>
              <w:bottom w:val="single" w:sz="4" w:space="0" w:color="auto"/>
              <w:right w:val="single" w:sz="4" w:space="0" w:color="auto"/>
            </w:tcBorders>
            <w:shd w:val="clear" w:color="auto" w:fill="auto"/>
            <w:vAlign w:val="center"/>
            <w:hideMark/>
          </w:tcPr>
          <w:p w14:paraId="4E814D38"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Ul. Karsiborska 33</w:t>
            </w:r>
          </w:p>
        </w:tc>
        <w:tc>
          <w:tcPr>
            <w:tcW w:w="1541" w:type="dxa"/>
            <w:tcBorders>
              <w:top w:val="nil"/>
              <w:left w:val="nil"/>
              <w:bottom w:val="single" w:sz="4" w:space="0" w:color="auto"/>
              <w:right w:val="single" w:sz="4" w:space="0" w:color="auto"/>
            </w:tcBorders>
            <w:shd w:val="clear" w:color="auto" w:fill="auto"/>
            <w:vAlign w:val="center"/>
            <w:hideMark/>
          </w:tcPr>
          <w:p w14:paraId="517C41AC"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Budynek - Magazynowanie i dozowanie PIX</w:t>
            </w:r>
          </w:p>
        </w:tc>
        <w:tc>
          <w:tcPr>
            <w:tcW w:w="1191" w:type="dxa"/>
            <w:tcBorders>
              <w:top w:val="nil"/>
              <w:left w:val="nil"/>
              <w:bottom w:val="single" w:sz="4" w:space="0" w:color="auto"/>
              <w:right w:val="single" w:sz="4" w:space="0" w:color="auto"/>
            </w:tcBorders>
            <w:shd w:val="clear" w:color="auto" w:fill="auto"/>
            <w:vAlign w:val="center"/>
            <w:hideMark/>
          </w:tcPr>
          <w:p w14:paraId="26F045A4" w14:textId="77777777" w:rsidR="00A7051B" w:rsidRPr="008A6177" w:rsidRDefault="00A7051B" w:rsidP="004469AF">
            <w:pPr>
              <w:spacing w:line="240" w:lineRule="auto"/>
              <w:rPr>
                <w:rFonts w:eastAsia="Times New Roman"/>
                <w:sz w:val="18"/>
                <w:szCs w:val="18"/>
                <w:lang w:eastAsia="pl-PL"/>
              </w:rPr>
            </w:pPr>
            <w:r w:rsidRPr="008A6177">
              <w:rPr>
                <w:rFonts w:eastAsia="Times New Roman"/>
                <w:sz w:val="18"/>
                <w:szCs w:val="18"/>
                <w:lang w:eastAsia="pl-PL"/>
              </w:rPr>
              <w:t>20.68 m</w:t>
            </w:r>
            <w:r w:rsidRPr="008A6177">
              <w:rPr>
                <w:rFonts w:eastAsia="Times New Roman"/>
                <w:sz w:val="18"/>
                <w:szCs w:val="18"/>
                <w:vertAlign w:val="superscript"/>
                <w:lang w:eastAsia="pl-PL"/>
              </w:rPr>
              <w:t>2</w:t>
            </w:r>
          </w:p>
        </w:tc>
        <w:tc>
          <w:tcPr>
            <w:tcW w:w="3772" w:type="dxa"/>
            <w:tcBorders>
              <w:top w:val="nil"/>
              <w:left w:val="nil"/>
              <w:bottom w:val="single" w:sz="4" w:space="0" w:color="auto"/>
              <w:right w:val="single" w:sz="4" w:space="0" w:color="auto"/>
            </w:tcBorders>
            <w:shd w:val="clear" w:color="auto" w:fill="auto"/>
            <w:vAlign w:val="center"/>
            <w:hideMark/>
          </w:tcPr>
          <w:p w14:paraId="6AAC7C77"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Inst. Elektr., Inst.Odgromowa, Inst.Wod- Kanal., Telefoniczna, Inst. Syg.p.poż.</w:t>
            </w:r>
          </w:p>
        </w:tc>
        <w:tc>
          <w:tcPr>
            <w:tcW w:w="816" w:type="dxa"/>
            <w:tcBorders>
              <w:top w:val="nil"/>
              <w:left w:val="nil"/>
              <w:bottom w:val="single" w:sz="4" w:space="0" w:color="auto"/>
              <w:right w:val="single" w:sz="4" w:space="0" w:color="auto"/>
            </w:tcBorders>
            <w:shd w:val="clear" w:color="auto" w:fill="auto"/>
            <w:noWrap/>
            <w:vAlign w:val="center"/>
            <w:hideMark/>
          </w:tcPr>
          <w:p w14:paraId="762FE3E7" w14:textId="77777777" w:rsidR="00A7051B" w:rsidRPr="008A6177" w:rsidRDefault="00A7051B" w:rsidP="004469AF">
            <w:pPr>
              <w:spacing w:line="240" w:lineRule="auto"/>
              <w:rPr>
                <w:rFonts w:ascii="Czcionka tekstu podstawowego" w:eastAsia="Times New Roman" w:hAnsi="Czcionka tekstu podstawowego" w:cs="Times New Roman"/>
                <w:sz w:val="18"/>
                <w:szCs w:val="18"/>
                <w:lang w:eastAsia="pl-PL"/>
              </w:rPr>
            </w:pPr>
            <w:r w:rsidRPr="008A6177">
              <w:rPr>
                <w:rFonts w:ascii="Czcionka tekstu podstawowego" w:eastAsia="Times New Roman" w:hAnsi="Czcionka tekstu podstawowego" w:cs="Times New Roman"/>
                <w:sz w:val="18"/>
                <w:szCs w:val="18"/>
                <w:lang w:eastAsia="pl-PL"/>
              </w:rPr>
              <w:t>1</w:t>
            </w:r>
          </w:p>
        </w:tc>
      </w:tr>
      <w:tr w:rsidR="008A6177" w:rsidRPr="008A6177" w14:paraId="3FB0800F" w14:textId="77777777" w:rsidTr="004469AF">
        <w:trPr>
          <w:trHeight w:val="855"/>
        </w:trPr>
        <w:tc>
          <w:tcPr>
            <w:tcW w:w="360" w:type="dxa"/>
            <w:tcBorders>
              <w:top w:val="nil"/>
              <w:left w:val="single" w:sz="8" w:space="0" w:color="auto"/>
              <w:bottom w:val="single" w:sz="8" w:space="0" w:color="auto"/>
              <w:right w:val="single" w:sz="8" w:space="0" w:color="auto"/>
            </w:tcBorders>
            <w:shd w:val="clear" w:color="auto" w:fill="auto"/>
            <w:noWrap/>
            <w:vAlign w:val="center"/>
            <w:hideMark/>
          </w:tcPr>
          <w:p w14:paraId="0EC0267F" w14:textId="77777777" w:rsidR="00A7051B" w:rsidRPr="008A6177" w:rsidRDefault="00A7051B" w:rsidP="004469AF">
            <w:pPr>
              <w:spacing w:line="240" w:lineRule="auto"/>
              <w:rPr>
                <w:rFonts w:ascii="Czcionka tekstu podstawowego" w:eastAsia="Times New Roman" w:hAnsi="Czcionka tekstu podstawowego" w:cs="Times New Roman"/>
                <w:b/>
                <w:bCs/>
                <w:sz w:val="18"/>
                <w:szCs w:val="18"/>
                <w:lang w:eastAsia="pl-PL"/>
              </w:rPr>
            </w:pPr>
            <w:r w:rsidRPr="008A6177">
              <w:rPr>
                <w:rFonts w:ascii="Czcionka tekstu podstawowego" w:eastAsia="Times New Roman" w:hAnsi="Czcionka tekstu podstawowego" w:cs="Times New Roman"/>
                <w:b/>
                <w:bCs/>
                <w:sz w:val="18"/>
                <w:szCs w:val="18"/>
                <w:lang w:eastAsia="pl-PL"/>
              </w:rPr>
              <w:t>6</w:t>
            </w:r>
          </w:p>
        </w:tc>
        <w:tc>
          <w:tcPr>
            <w:tcW w:w="1785" w:type="dxa"/>
            <w:tcBorders>
              <w:top w:val="nil"/>
              <w:left w:val="nil"/>
              <w:bottom w:val="single" w:sz="8" w:space="0" w:color="auto"/>
              <w:right w:val="single" w:sz="8" w:space="0" w:color="auto"/>
            </w:tcBorders>
            <w:shd w:val="clear" w:color="auto" w:fill="auto"/>
            <w:vAlign w:val="center"/>
            <w:hideMark/>
          </w:tcPr>
          <w:p w14:paraId="7C919154" w14:textId="77777777" w:rsidR="00A7051B" w:rsidRPr="008A6177" w:rsidRDefault="004F3074" w:rsidP="004469AF">
            <w:pPr>
              <w:spacing w:line="240" w:lineRule="auto"/>
              <w:rPr>
                <w:rFonts w:ascii="Czcionka tekstu podstawowego" w:eastAsia="Times New Roman" w:hAnsi="Czcionka tekstu podstawowego" w:cs="Times New Roman"/>
                <w:sz w:val="18"/>
                <w:szCs w:val="18"/>
                <w:u w:val="single"/>
                <w:lang w:eastAsia="pl-PL"/>
              </w:rPr>
            </w:pPr>
            <w:hyperlink r:id="rId44" w:anchor="'Rys25'!A1" w:history="1">
              <w:r w:rsidR="00A7051B" w:rsidRPr="008A6177">
                <w:rPr>
                  <w:rFonts w:ascii="Czcionka tekstu podstawowego" w:eastAsia="Times New Roman" w:hAnsi="Czcionka tekstu podstawowego" w:cs="Times New Roman"/>
                  <w:sz w:val="18"/>
                  <w:szCs w:val="18"/>
                  <w:u w:val="single"/>
                  <w:lang w:eastAsia="pl-PL"/>
                </w:rPr>
                <w:t>Komora rozdziału</w:t>
              </w:r>
            </w:hyperlink>
          </w:p>
        </w:tc>
        <w:tc>
          <w:tcPr>
            <w:tcW w:w="1281" w:type="dxa"/>
            <w:tcBorders>
              <w:top w:val="nil"/>
              <w:left w:val="nil"/>
              <w:bottom w:val="single" w:sz="4" w:space="0" w:color="auto"/>
              <w:right w:val="single" w:sz="4" w:space="0" w:color="auto"/>
            </w:tcBorders>
            <w:shd w:val="clear" w:color="auto" w:fill="auto"/>
            <w:vAlign w:val="center"/>
            <w:hideMark/>
          </w:tcPr>
          <w:p w14:paraId="77813062"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Ul. Karsiborska 33</w:t>
            </w:r>
          </w:p>
        </w:tc>
        <w:tc>
          <w:tcPr>
            <w:tcW w:w="1541" w:type="dxa"/>
            <w:tcBorders>
              <w:top w:val="nil"/>
              <w:left w:val="nil"/>
              <w:bottom w:val="single" w:sz="4" w:space="0" w:color="auto"/>
              <w:right w:val="single" w:sz="4" w:space="0" w:color="auto"/>
            </w:tcBorders>
            <w:shd w:val="clear" w:color="auto" w:fill="auto"/>
            <w:vAlign w:val="center"/>
            <w:hideMark/>
          </w:tcPr>
          <w:p w14:paraId="322A1CF5"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Zbiornik - Rozdział ścieków</w:t>
            </w:r>
          </w:p>
        </w:tc>
        <w:tc>
          <w:tcPr>
            <w:tcW w:w="1191" w:type="dxa"/>
            <w:tcBorders>
              <w:top w:val="nil"/>
              <w:left w:val="nil"/>
              <w:bottom w:val="single" w:sz="4" w:space="0" w:color="auto"/>
              <w:right w:val="single" w:sz="4" w:space="0" w:color="auto"/>
            </w:tcBorders>
            <w:shd w:val="clear" w:color="auto" w:fill="auto"/>
            <w:vAlign w:val="center"/>
            <w:hideMark/>
          </w:tcPr>
          <w:p w14:paraId="14A5B880" w14:textId="77777777" w:rsidR="00A7051B" w:rsidRPr="008A6177" w:rsidRDefault="00A7051B" w:rsidP="004469AF">
            <w:pPr>
              <w:spacing w:line="240" w:lineRule="auto"/>
              <w:rPr>
                <w:rFonts w:eastAsia="Times New Roman"/>
                <w:sz w:val="18"/>
                <w:szCs w:val="18"/>
                <w:lang w:eastAsia="pl-PL"/>
              </w:rPr>
            </w:pPr>
            <w:r w:rsidRPr="008A6177">
              <w:rPr>
                <w:rFonts w:eastAsia="Times New Roman"/>
                <w:sz w:val="18"/>
                <w:szCs w:val="18"/>
                <w:lang w:eastAsia="pl-PL"/>
              </w:rPr>
              <w:t>44.16 m</w:t>
            </w:r>
            <w:r w:rsidRPr="008A6177">
              <w:rPr>
                <w:rFonts w:eastAsia="Times New Roman"/>
                <w:sz w:val="18"/>
                <w:szCs w:val="18"/>
                <w:vertAlign w:val="superscript"/>
                <w:lang w:eastAsia="pl-PL"/>
              </w:rPr>
              <w:t>2</w:t>
            </w:r>
          </w:p>
        </w:tc>
        <w:tc>
          <w:tcPr>
            <w:tcW w:w="3772" w:type="dxa"/>
            <w:tcBorders>
              <w:top w:val="nil"/>
              <w:left w:val="nil"/>
              <w:bottom w:val="single" w:sz="4" w:space="0" w:color="auto"/>
              <w:right w:val="single" w:sz="4" w:space="0" w:color="auto"/>
            </w:tcBorders>
            <w:shd w:val="clear" w:color="auto" w:fill="auto"/>
            <w:vAlign w:val="center"/>
            <w:hideMark/>
          </w:tcPr>
          <w:p w14:paraId="34A3C3A4"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Inst. Kanal.</w:t>
            </w:r>
          </w:p>
        </w:tc>
        <w:tc>
          <w:tcPr>
            <w:tcW w:w="816" w:type="dxa"/>
            <w:tcBorders>
              <w:top w:val="nil"/>
              <w:left w:val="nil"/>
              <w:bottom w:val="single" w:sz="4" w:space="0" w:color="auto"/>
              <w:right w:val="single" w:sz="4" w:space="0" w:color="auto"/>
            </w:tcBorders>
            <w:shd w:val="clear" w:color="auto" w:fill="auto"/>
            <w:noWrap/>
            <w:vAlign w:val="center"/>
            <w:hideMark/>
          </w:tcPr>
          <w:p w14:paraId="09954CD0" w14:textId="77777777" w:rsidR="00A7051B" w:rsidRPr="008A6177" w:rsidRDefault="00A7051B" w:rsidP="004469AF">
            <w:pPr>
              <w:spacing w:line="240" w:lineRule="auto"/>
              <w:rPr>
                <w:rFonts w:ascii="Czcionka tekstu podstawowego" w:eastAsia="Times New Roman" w:hAnsi="Czcionka tekstu podstawowego" w:cs="Times New Roman"/>
                <w:sz w:val="18"/>
                <w:szCs w:val="18"/>
                <w:lang w:eastAsia="pl-PL"/>
              </w:rPr>
            </w:pPr>
            <w:r w:rsidRPr="008A6177">
              <w:rPr>
                <w:rFonts w:ascii="Czcionka tekstu podstawowego" w:eastAsia="Times New Roman" w:hAnsi="Czcionka tekstu podstawowego" w:cs="Times New Roman"/>
                <w:sz w:val="18"/>
                <w:szCs w:val="18"/>
                <w:lang w:eastAsia="pl-PL"/>
              </w:rPr>
              <w:t>1</w:t>
            </w:r>
          </w:p>
        </w:tc>
      </w:tr>
      <w:tr w:rsidR="008A6177" w:rsidRPr="008A6177" w14:paraId="47439189" w14:textId="77777777" w:rsidTr="004469AF">
        <w:trPr>
          <w:trHeight w:val="855"/>
        </w:trPr>
        <w:tc>
          <w:tcPr>
            <w:tcW w:w="360" w:type="dxa"/>
            <w:tcBorders>
              <w:top w:val="nil"/>
              <w:left w:val="single" w:sz="8" w:space="0" w:color="auto"/>
              <w:bottom w:val="single" w:sz="8" w:space="0" w:color="auto"/>
              <w:right w:val="single" w:sz="8" w:space="0" w:color="auto"/>
            </w:tcBorders>
            <w:shd w:val="clear" w:color="auto" w:fill="auto"/>
            <w:noWrap/>
            <w:vAlign w:val="center"/>
            <w:hideMark/>
          </w:tcPr>
          <w:p w14:paraId="712D97A3" w14:textId="77777777" w:rsidR="00A7051B" w:rsidRPr="008A6177" w:rsidRDefault="00A7051B" w:rsidP="004469AF">
            <w:pPr>
              <w:spacing w:line="240" w:lineRule="auto"/>
              <w:rPr>
                <w:rFonts w:ascii="Czcionka tekstu podstawowego" w:eastAsia="Times New Roman" w:hAnsi="Czcionka tekstu podstawowego" w:cs="Times New Roman"/>
                <w:b/>
                <w:bCs/>
                <w:sz w:val="18"/>
                <w:szCs w:val="18"/>
                <w:lang w:eastAsia="pl-PL"/>
              </w:rPr>
            </w:pPr>
            <w:r w:rsidRPr="008A6177">
              <w:rPr>
                <w:rFonts w:ascii="Czcionka tekstu podstawowego" w:eastAsia="Times New Roman" w:hAnsi="Czcionka tekstu podstawowego" w:cs="Times New Roman"/>
                <w:b/>
                <w:bCs/>
                <w:sz w:val="18"/>
                <w:szCs w:val="18"/>
                <w:lang w:eastAsia="pl-PL"/>
              </w:rPr>
              <w:t>7</w:t>
            </w:r>
          </w:p>
        </w:tc>
        <w:tc>
          <w:tcPr>
            <w:tcW w:w="1785" w:type="dxa"/>
            <w:tcBorders>
              <w:top w:val="nil"/>
              <w:left w:val="nil"/>
              <w:bottom w:val="single" w:sz="8" w:space="0" w:color="auto"/>
              <w:right w:val="single" w:sz="8" w:space="0" w:color="auto"/>
            </w:tcBorders>
            <w:shd w:val="clear" w:color="auto" w:fill="auto"/>
            <w:vAlign w:val="center"/>
            <w:hideMark/>
          </w:tcPr>
          <w:p w14:paraId="7D1F4065" w14:textId="77777777" w:rsidR="00A7051B" w:rsidRPr="008A6177" w:rsidRDefault="004F3074" w:rsidP="004469AF">
            <w:pPr>
              <w:spacing w:line="240" w:lineRule="auto"/>
              <w:rPr>
                <w:rFonts w:ascii="Czcionka tekstu podstawowego" w:eastAsia="Times New Roman" w:hAnsi="Czcionka tekstu podstawowego" w:cs="Times New Roman"/>
                <w:sz w:val="18"/>
                <w:szCs w:val="18"/>
                <w:u w:val="single"/>
                <w:lang w:eastAsia="pl-PL"/>
              </w:rPr>
            </w:pPr>
            <w:hyperlink r:id="rId45" w:anchor="'Rys26'!A1" w:history="1">
              <w:r w:rsidR="00A7051B" w:rsidRPr="008A6177">
                <w:rPr>
                  <w:rFonts w:ascii="Czcionka tekstu podstawowego" w:eastAsia="Times New Roman" w:hAnsi="Czcionka tekstu podstawowego" w:cs="Times New Roman"/>
                  <w:sz w:val="18"/>
                  <w:szCs w:val="18"/>
                  <w:u w:val="single"/>
                  <w:lang w:eastAsia="pl-PL"/>
                </w:rPr>
                <w:t>Osadnik wtórny 09.1</w:t>
              </w:r>
            </w:hyperlink>
          </w:p>
        </w:tc>
        <w:tc>
          <w:tcPr>
            <w:tcW w:w="1281" w:type="dxa"/>
            <w:tcBorders>
              <w:top w:val="nil"/>
              <w:left w:val="nil"/>
              <w:bottom w:val="single" w:sz="4" w:space="0" w:color="auto"/>
              <w:right w:val="single" w:sz="4" w:space="0" w:color="auto"/>
            </w:tcBorders>
            <w:shd w:val="clear" w:color="auto" w:fill="auto"/>
            <w:vAlign w:val="center"/>
            <w:hideMark/>
          </w:tcPr>
          <w:p w14:paraId="32F67062"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Ul. Karsiborska 33</w:t>
            </w:r>
          </w:p>
        </w:tc>
        <w:tc>
          <w:tcPr>
            <w:tcW w:w="1541" w:type="dxa"/>
            <w:tcBorders>
              <w:top w:val="nil"/>
              <w:left w:val="nil"/>
              <w:bottom w:val="single" w:sz="4" w:space="0" w:color="auto"/>
              <w:right w:val="single" w:sz="4" w:space="0" w:color="auto"/>
            </w:tcBorders>
            <w:shd w:val="clear" w:color="auto" w:fill="auto"/>
            <w:vAlign w:val="center"/>
            <w:hideMark/>
          </w:tcPr>
          <w:p w14:paraId="334225A9"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Zbiornik - Uspokojenie i sklarowanie oczyszczonego ścieku</w:t>
            </w:r>
          </w:p>
        </w:tc>
        <w:tc>
          <w:tcPr>
            <w:tcW w:w="1191" w:type="dxa"/>
            <w:tcBorders>
              <w:top w:val="nil"/>
              <w:left w:val="nil"/>
              <w:bottom w:val="single" w:sz="4" w:space="0" w:color="auto"/>
              <w:right w:val="single" w:sz="4" w:space="0" w:color="auto"/>
            </w:tcBorders>
            <w:shd w:val="clear" w:color="auto" w:fill="auto"/>
            <w:vAlign w:val="center"/>
            <w:hideMark/>
          </w:tcPr>
          <w:p w14:paraId="0BAB97DE" w14:textId="77777777" w:rsidR="00A7051B" w:rsidRPr="008A6177" w:rsidRDefault="00A7051B" w:rsidP="004469AF">
            <w:pPr>
              <w:spacing w:line="240" w:lineRule="auto"/>
              <w:rPr>
                <w:rFonts w:eastAsia="Times New Roman"/>
                <w:sz w:val="18"/>
                <w:szCs w:val="18"/>
                <w:lang w:eastAsia="pl-PL"/>
              </w:rPr>
            </w:pPr>
            <w:r w:rsidRPr="008A6177">
              <w:rPr>
                <w:rFonts w:eastAsia="Times New Roman"/>
                <w:sz w:val="18"/>
                <w:szCs w:val="18"/>
                <w:lang w:eastAsia="pl-PL"/>
              </w:rPr>
              <w:t>854,67 m</w:t>
            </w:r>
            <w:r w:rsidRPr="008A6177">
              <w:rPr>
                <w:rFonts w:eastAsia="Times New Roman"/>
                <w:sz w:val="18"/>
                <w:szCs w:val="18"/>
                <w:vertAlign w:val="superscript"/>
                <w:lang w:eastAsia="pl-PL"/>
              </w:rPr>
              <w:t>2</w:t>
            </w:r>
          </w:p>
        </w:tc>
        <w:tc>
          <w:tcPr>
            <w:tcW w:w="3772" w:type="dxa"/>
            <w:tcBorders>
              <w:top w:val="nil"/>
              <w:left w:val="nil"/>
              <w:bottom w:val="single" w:sz="4" w:space="0" w:color="auto"/>
              <w:right w:val="single" w:sz="4" w:space="0" w:color="auto"/>
            </w:tcBorders>
            <w:shd w:val="clear" w:color="auto" w:fill="auto"/>
            <w:vAlign w:val="center"/>
            <w:hideMark/>
          </w:tcPr>
          <w:p w14:paraId="50EDE076"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Inst. Elektr., Inst. Kanal.</w:t>
            </w:r>
          </w:p>
        </w:tc>
        <w:tc>
          <w:tcPr>
            <w:tcW w:w="816" w:type="dxa"/>
            <w:tcBorders>
              <w:top w:val="nil"/>
              <w:left w:val="nil"/>
              <w:bottom w:val="single" w:sz="4" w:space="0" w:color="auto"/>
              <w:right w:val="single" w:sz="4" w:space="0" w:color="auto"/>
            </w:tcBorders>
            <w:shd w:val="clear" w:color="auto" w:fill="auto"/>
            <w:noWrap/>
            <w:vAlign w:val="center"/>
            <w:hideMark/>
          </w:tcPr>
          <w:p w14:paraId="50C8ED47" w14:textId="77777777" w:rsidR="00A7051B" w:rsidRPr="008A6177" w:rsidRDefault="00A7051B" w:rsidP="004469AF">
            <w:pPr>
              <w:spacing w:line="240" w:lineRule="auto"/>
              <w:rPr>
                <w:rFonts w:ascii="Czcionka tekstu podstawowego" w:eastAsia="Times New Roman" w:hAnsi="Czcionka tekstu podstawowego" w:cs="Times New Roman"/>
                <w:sz w:val="18"/>
                <w:szCs w:val="18"/>
                <w:lang w:eastAsia="pl-PL"/>
              </w:rPr>
            </w:pPr>
            <w:r w:rsidRPr="008A6177">
              <w:rPr>
                <w:rFonts w:ascii="Czcionka tekstu podstawowego" w:eastAsia="Times New Roman" w:hAnsi="Czcionka tekstu podstawowego" w:cs="Times New Roman"/>
                <w:sz w:val="18"/>
                <w:szCs w:val="18"/>
                <w:lang w:eastAsia="pl-PL"/>
              </w:rPr>
              <w:t>1</w:t>
            </w:r>
          </w:p>
        </w:tc>
      </w:tr>
      <w:tr w:rsidR="008A6177" w:rsidRPr="008A6177" w14:paraId="4A4A260E" w14:textId="77777777" w:rsidTr="004469AF">
        <w:trPr>
          <w:trHeight w:val="855"/>
        </w:trPr>
        <w:tc>
          <w:tcPr>
            <w:tcW w:w="360" w:type="dxa"/>
            <w:tcBorders>
              <w:top w:val="nil"/>
              <w:left w:val="single" w:sz="8" w:space="0" w:color="auto"/>
              <w:bottom w:val="single" w:sz="8" w:space="0" w:color="auto"/>
              <w:right w:val="single" w:sz="8" w:space="0" w:color="auto"/>
            </w:tcBorders>
            <w:shd w:val="clear" w:color="auto" w:fill="auto"/>
            <w:noWrap/>
            <w:vAlign w:val="center"/>
            <w:hideMark/>
          </w:tcPr>
          <w:p w14:paraId="06331F52" w14:textId="77777777" w:rsidR="00A7051B" w:rsidRPr="008A6177" w:rsidRDefault="00A7051B" w:rsidP="004469AF">
            <w:pPr>
              <w:spacing w:line="240" w:lineRule="auto"/>
              <w:rPr>
                <w:rFonts w:ascii="Czcionka tekstu podstawowego" w:eastAsia="Times New Roman" w:hAnsi="Czcionka tekstu podstawowego" w:cs="Times New Roman"/>
                <w:b/>
                <w:bCs/>
                <w:sz w:val="18"/>
                <w:szCs w:val="18"/>
                <w:lang w:eastAsia="pl-PL"/>
              </w:rPr>
            </w:pPr>
            <w:r w:rsidRPr="008A6177">
              <w:rPr>
                <w:rFonts w:ascii="Czcionka tekstu podstawowego" w:eastAsia="Times New Roman" w:hAnsi="Czcionka tekstu podstawowego" w:cs="Times New Roman"/>
                <w:b/>
                <w:bCs/>
                <w:sz w:val="18"/>
                <w:szCs w:val="18"/>
                <w:lang w:eastAsia="pl-PL"/>
              </w:rPr>
              <w:t>8</w:t>
            </w:r>
          </w:p>
        </w:tc>
        <w:tc>
          <w:tcPr>
            <w:tcW w:w="1785" w:type="dxa"/>
            <w:tcBorders>
              <w:top w:val="nil"/>
              <w:left w:val="nil"/>
              <w:bottom w:val="single" w:sz="8" w:space="0" w:color="auto"/>
              <w:right w:val="single" w:sz="8" w:space="0" w:color="auto"/>
            </w:tcBorders>
            <w:shd w:val="clear" w:color="auto" w:fill="auto"/>
            <w:vAlign w:val="center"/>
            <w:hideMark/>
          </w:tcPr>
          <w:p w14:paraId="72454B80" w14:textId="77777777" w:rsidR="00A7051B" w:rsidRPr="008A6177" w:rsidRDefault="004F3074" w:rsidP="004469AF">
            <w:pPr>
              <w:spacing w:line="240" w:lineRule="auto"/>
              <w:rPr>
                <w:rFonts w:ascii="Czcionka tekstu podstawowego" w:eastAsia="Times New Roman" w:hAnsi="Czcionka tekstu podstawowego" w:cs="Times New Roman"/>
                <w:sz w:val="18"/>
                <w:szCs w:val="18"/>
                <w:u w:val="single"/>
                <w:lang w:eastAsia="pl-PL"/>
              </w:rPr>
            </w:pPr>
            <w:hyperlink r:id="rId46" w:anchor="'Rys27'!A1" w:history="1">
              <w:r w:rsidR="00A7051B" w:rsidRPr="008A6177">
                <w:rPr>
                  <w:rFonts w:ascii="Czcionka tekstu podstawowego" w:eastAsia="Times New Roman" w:hAnsi="Czcionka tekstu podstawowego" w:cs="Times New Roman"/>
                  <w:sz w:val="18"/>
                  <w:szCs w:val="18"/>
                  <w:u w:val="single"/>
                  <w:lang w:eastAsia="pl-PL"/>
                </w:rPr>
                <w:t>Osadnik wtórny 09.2</w:t>
              </w:r>
            </w:hyperlink>
          </w:p>
        </w:tc>
        <w:tc>
          <w:tcPr>
            <w:tcW w:w="1281" w:type="dxa"/>
            <w:tcBorders>
              <w:top w:val="nil"/>
              <w:left w:val="nil"/>
              <w:bottom w:val="single" w:sz="4" w:space="0" w:color="auto"/>
              <w:right w:val="single" w:sz="4" w:space="0" w:color="auto"/>
            </w:tcBorders>
            <w:shd w:val="clear" w:color="auto" w:fill="auto"/>
            <w:vAlign w:val="center"/>
            <w:hideMark/>
          </w:tcPr>
          <w:p w14:paraId="676E6EF9"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Ul. Karsiborska 33</w:t>
            </w:r>
          </w:p>
        </w:tc>
        <w:tc>
          <w:tcPr>
            <w:tcW w:w="1541" w:type="dxa"/>
            <w:tcBorders>
              <w:top w:val="nil"/>
              <w:left w:val="nil"/>
              <w:bottom w:val="single" w:sz="4" w:space="0" w:color="auto"/>
              <w:right w:val="single" w:sz="4" w:space="0" w:color="auto"/>
            </w:tcBorders>
            <w:shd w:val="clear" w:color="auto" w:fill="auto"/>
            <w:vAlign w:val="center"/>
            <w:hideMark/>
          </w:tcPr>
          <w:p w14:paraId="12A441DE"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Zbiornik - Uspokojenie i sklarowanie oczyszczonego ścieku</w:t>
            </w:r>
          </w:p>
        </w:tc>
        <w:tc>
          <w:tcPr>
            <w:tcW w:w="1191" w:type="dxa"/>
            <w:tcBorders>
              <w:top w:val="nil"/>
              <w:left w:val="nil"/>
              <w:bottom w:val="single" w:sz="4" w:space="0" w:color="auto"/>
              <w:right w:val="single" w:sz="4" w:space="0" w:color="auto"/>
            </w:tcBorders>
            <w:shd w:val="clear" w:color="auto" w:fill="auto"/>
            <w:vAlign w:val="center"/>
            <w:hideMark/>
          </w:tcPr>
          <w:p w14:paraId="427F9B58" w14:textId="77777777" w:rsidR="00A7051B" w:rsidRPr="008A6177" w:rsidRDefault="00A7051B" w:rsidP="004469AF">
            <w:pPr>
              <w:spacing w:line="240" w:lineRule="auto"/>
              <w:rPr>
                <w:rFonts w:eastAsia="Times New Roman"/>
                <w:sz w:val="18"/>
                <w:szCs w:val="18"/>
                <w:lang w:eastAsia="pl-PL"/>
              </w:rPr>
            </w:pPr>
            <w:r w:rsidRPr="008A6177">
              <w:rPr>
                <w:rFonts w:eastAsia="Times New Roman"/>
                <w:sz w:val="18"/>
                <w:szCs w:val="18"/>
                <w:lang w:eastAsia="pl-PL"/>
              </w:rPr>
              <w:t>854,67 m</w:t>
            </w:r>
            <w:r w:rsidRPr="008A6177">
              <w:rPr>
                <w:rFonts w:eastAsia="Times New Roman"/>
                <w:sz w:val="18"/>
                <w:szCs w:val="18"/>
                <w:vertAlign w:val="superscript"/>
                <w:lang w:eastAsia="pl-PL"/>
              </w:rPr>
              <w:t>2</w:t>
            </w:r>
          </w:p>
        </w:tc>
        <w:tc>
          <w:tcPr>
            <w:tcW w:w="3772" w:type="dxa"/>
            <w:tcBorders>
              <w:top w:val="nil"/>
              <w:left w:val="nil"/>
              <w:bottom w:val="single" w:sz="4" w:space="0" w:color="auto"/>
              <w:right w:val="single" w:sz="4" w:space="0" w:color="auto"/>
            </w:tcBorders>
            <w:shd w:val="clear" w:color="auto" w:fill="auto"/>
            <w:vAlign w:val="center"/>
            <w:hideMark/>
          </w:tcPr>
          <w:p w14:paraId="34775390"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Inst. Elektr., Inst. Kanal.</w:t>
            </w:r>
          </w:p>
        </w:tc>
        <w:tc>
          <w:tcPr>
            <w:tcW w:w="816" w:type="dxa"/>
            <w:tcBorders>
              <w:top w:val="nil"/>
              <w:left w:val="nil"/>
              <w:bottom w:val="single" w:sz="4" w:space="0" w:color="auto"/>
              <w:right w:val="single" w:sz="4" w:space="0" w:color="auto"/>
            </w:tcBorders>
            <w:shd w:val="clear" w:color="auto" w:fill="auto"/>
            <w:noWrap/>
            <w:vAlign w:val="center"/>
            <w:hideMark/>
          </w:tcPr>
          <w:p w14:paraId="60CD97EC" w14:textId="77777777" w:rsidR="00A7051B" w:rsidRPr="008A6177" w:rsidRDefault="00A7051B" w:rsidP="004469AF">
            <w:pPr>
              <w:spacing w:line="240" w:lineRule="auto"/>
              <w:rPr>
                <w:rFonts w:ascii="Czcionka tekstu podstawowego" w:eastAsia="Times New Roman" w:hAnsi="Czcionka tekstu podstawowego" w:cs="Times New Roman"/>
                <w:sz w:val="18"/>
                <w:szCs w:val="18"/>
                <w:lang w:eastAsia="pl-PL"/>
              </w:rPr>
            </w:pPr>
            <w:r w:rsidRPr="008A6177">
              <w:rPr>
                <w:rFonts w:ascii="Czcionka tekstu podstawowego" w:eastAsia="Times New Roman" w:hAnsi="Czcionka tekstu podstawowego" w:cs="Times New Roman"/>
                <w:sz w:val="18"/>
                <w:szCs w:val="18"/>
                <w:lang w:eastAsia="pl-PL"/>
              </w:rPr>
              <w:t>1</w:t>
            </w:r>
          </w:p>
        </w:tc>
      </w:tr>
      <w:tr w:rsidR="008A6177" w:rsidRPr="008A6177" w14:paraId="26C0DE50" w14:textId="77777777" w:rsidTr="004469AF">
        <w:trPr>
          <w:trHeight w:val="855"/>
        </w:trPr>
        <w:tc>
          <w:tcPr>
            <w:tcW w:w="360" w:type="dxa"/>
            <w:tcBorders>
              <w:top w:val="nil"/>
              <w:left w:val="single" w:sz="8" w:space="0" w:color="auto"/>
              <w:bottom w:val="single" w:sz="8" w:space="0" w:color="auto"/>
              <w:right w:val="single" w:sz="8" w:space="0" w:color="auto"/>
            </w:tcBorders>
            <w:shd w:val="clear" w:color="auto" w:fill="auto"/>
            <w:noWrap/>
            <w:vAlign w:val="center"/>
            <w:hideMark/>
          </w:tcPr>
          <w:p w14:paraId="19A2C174" w14:textId="77777777" w:rsidR="00A7051B" w:rsidRPr="008A6177" w:rsidRDefault="00A7051B" w:rsidP="004469AF">
            <w:pPr>
              <w:spacing w:line="240" w:lineRule="auto"/>
              <w:rPr>
                <w:rFonts w:ascii="Czcionka tekstu podstawowego" w:eastAsia="Times New Roman" w:hAnsi="Czcionka tekstu podstawowego" w:cs="Times New Roman"/>
                <w:b/>
                <w:bCs/>
                <w:sz w:val="18"/>
                <w:szCs w:val="18"/>
                <w:lang w:eastAsia="pl-PL"/>
              </w:rPr>
            </w:pPr>
            <w:r w:rsidRPr="008A6177">
              <w:rPr>
                <w:rFonts w:ascii="Czcionka tekstu podstawowego" w:eastAsia="Times New Roman" w:hAnsi="Czcionka tekstu podstawowego" w:cs="Times New Roman"/>
                <w:b/>
                <w:bCs/>
                <w:sz w:val="18"/>
                <w:szCs w:val="18"/>
                <w:lang w:eastAsia="pl-PL"/>
              </w:rPr>
              <w:t>9</w:t>
            </w:r>
          </w:p>
        </w:tc>
        <w:tc>
          <w:tcPr>
            <w:tcW w:w="1785" w:type="dxa"/>
            <w:tcBorders>
              <w:top w:val="nil"/>
              <w:left w:val="nil"/>
              <w:bottom w:val="single" w:sz="8" w:space="0" w:color="auto"/>
              <w:right w:val="single" w:sz="8" w:space="0" w:color="auto"/>
            </w:tcBorders>
            <w:shd w:val="clear" w:color="auto" w:fill="auto"/>
            <w:vAlign w:val="center"/>
            <w:hideMark/>
          </w:tcPr>
          <w:p w14:paraId="13E434DE" w14:textId="77777777" w:rsidR="00A7051B" w:rsidRPr="008A6177" w:rsidRDefault="004F3074" w:rsidP="004469AF">
            <w:pPr>
              <w:spacing w:line="240" w:lineRule="auto"/>
              <w:rPr>
                <w:rFonts w:ascii="Czcionka tekstu podstawowego" w:eastAsia="Times New Roman" w:hAnsi="Czcionka tekstu podstawowego" w:cs="Times New Roman"/>
                <w:sz w:val="18"/>
                <w:szCs w:val="18"/>
                <w:u w:val="single"/>
                <w:lang w:eastAsia="pl-PL"/>
              </w:rPr>
            </w:pPr>
            <w:hyperlink r:id="rId47" w:anchor="'Rys28'!A1" w:history="1">
              <w:r w:rsidR="00A7051B" w:rsidRPr="008A6177">
                <w:rPr>
                  <w:rFonts w:ascii="Czcionka tekstu podstawowego" w:eastAsia="Times New Roman" w:hAnsi="Czcionka tekstu podstawowego" w:cs="Times New Roman"/>
                  <w:sz w:val="18"/>
                  <w:szCs w:val="18"/>
                  <w:u w:val="single"/>
                  <w:lang w:eastAsia="pl-PL"/>
                </w:rPr>
                <w:t>Osadnik wtórny 09.3</w:t>
              </w:r>
            </w:hyperlink>
          </w:p>
        </w:tc>
        <w:tc>
          <w:tcPr>
            <w:tcW w:w="1281" w:type="dxa"/>
            <w:tcBorders>
              <w:top w:val="nil"/>
              <w:left w:val="nil"/>
              <w:bottom w:val="single" w:sz="4" w:space="0" w:color="auto"/>
              <w:right w:val="single" w:sz="4" w:space="0" w:color="auto"/>
            </w:tcBorders>
            <w:shd w:val="clear" w:color="auto" w:fill="auto"/>
            <w:vAlign w:val="center"/>
            <w:hideMark/>
          </w:tcPr>
          <w:p w14:paraId="34CCE531"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Ul. Karsiborska 33</w:t>
            </w:r>
          </w:p>
        </w:tc>
        <w:tc>
          <w:tcPr>
            <w:tcW w:w="1541" w:type="dxa"/>
            <w:tcBorders>
              <w:top w:val="nil"/>
              <w:left w:val="nil"/>
              <w:bottom w:val="single" w:sz="4" w:space="0" w:color="auto"/>
              <w:right w:val="single" w:sz="4" w:space="0" w:color="auto"/>
            </w:tcBorders>
            <w:shd w:val="clear" w:color="auto" w:fill="auto"/>
            <w:vAlign w:val="center"/>
            <w:hideMark/>
          </w:tcPr>
          <w:p w14:paraId="338159A6"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Zbiornik - Uspokojenie i sklarowanie oczyszczonego ścieku</w:t>
            </w:r>
          </w:p>
        </w:tc>
        <w:tc>
          <w:tcPr>
            <w:tcW w:w="1191" w:type="dxa"/>
            <w:tcBorders>
              <w:top w:val="nil"/>
              <w:left w:val="nil"/>
              <w:bottom w:val="single" w:sz="4" w:space="0" w:color="auto"/>
              <w:right w:val="single" w:sz="4" w:space="0" w:color="auto"/>
            </w:tcBorders>
            <w:shd w:val="clear" w:color="auto" w:fill="auto"/>
            <w:vAlign w:val="center"/>
            <w:hideMark/>
          </w:tcPr>
          <w:p w14:paraId="04590EC6" w14:textId="77777777" w:rsidR="00A7051B" w:rsidRPr="008A6177" w:rsidRDefault="00A7051B" w:rsidP="004469AF">
            <w:pPr>
              <w:spacing w:line="240" w:lineRule="auto"/>
              <w:rPr>
                <w:rFonts w:eastAsia="Times New Roman"/>
                <w:sz w:val="18"/>
                <w:szCs w:val="18"/>
                <w:lang w:eastAsia="pl-PL"/>
              </w:rPr>
            </w:pPr>
            <w:r w:rsidRPr="008A6177">
              <w:rPr>
                <w:rFonts w:eastAsia="Times New Roman"/>
                <w:sz w:val="18"/>
                <w:szCs w:val="18"/>
                <w:lang w:eastAsia="pl-PL"/>
              </w:rPr>
              <w:t>854,67 m</w:t>
            </w:r>
            <w:r w:rsidRPr="008A6177">
              <w:rPr>
                <w:rFonts w:eastAsia="Times New Roman"/>
                <w:sz w:val="18"/>
                <w:szCs w:val="18"/>
                <w:vertAlign w:val="superscript"/>
                <w:lang w:eastAsia="pl-PL"/>
              </w:rPr>
              <w:t>2</w:t>
            </w:r>
          </w:p>
        </w:tc>
        <w:tc>
          <w:tcPr>
            <w:tcW w:w="3772" w:type="dxa"/>
            <w:tcBorders>
              <w:top w:val="nil"/>
              <w:left w:val="nil"/>
              <w:bottom w:val="single" w:sz="4" w:space="0" w:color="auto"/>
              <w:right w:val="single" w:sz="4" w:space="0" w:color="auto"/>
            </w:tcBorders>
            <w:shd w:val="clear" w:color="auto" w:fill="auto"/>
            <w:vAlign w:val="center"/>
            <w:hideMark/>
          </w:tcPr>
          <w:p w14:paraId="679870C2"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Inst. Elektr., Inst. Kanal.</w:t>
            </w:r>
          </w:p>
        </w:tc>
        <w:tc>
          <w:tcPr>
            <w:tcW w:w="816" w:type="dxa"/>
            <w:tcBorders>
              <w:top w:val="nil"/>
              <w:left w:val="nil"/>
              <w:bottom w:val="single" w:sz="4" w:space="0" w:color="auto"/>
              <w:right w:val="single" w:sz="4" w:space="0" w:color="auto"/>
            </w:tcBorders>
            <w:shd w:val="clear" w:color="auto" w:fill="auto"/>
            <w:noWrap/>
            <w:vAlign w:val="center"/>
            <w:hideMark/>
          </w:tcPr>
          <w:p w14:paraId="5E2AB078" w14:textId="77777777" w:rsidR="00A7051B" w:rsidRPr="008A6177" w:rsidRDefault="00A7051B" w:rsidP="004469AF">
            <w:pPr>
              <w:spacing w:line="240" w:lineRule="auto"/>
              <w:rPr>
                <w:rFonts w:ascii="Czcionka tekstu podstawowego" w:eastAsia="Times New Roman" w:hAnsi="Czcionka tekstu podstawowego" w:cs="Times New Roman"/>
                <w:sz w:val="18"/>
                <w:szCs w:val="18"/>
                <w:lang w:eastAsia="pl-PL"/>
              </w:rPr>
            </w:pPr>
            <w:r w:rsidRPr="008A6177">
              <w:rPr>
                <w:rFonts w:ascii="Czcionka tekstu podstawowego" w:eastAsia="Times New Roman" w:hAnsi="Czcionka tekstu podstawowego" w:cs="Times New Roman"/>
                <w:sz w:val="18"/>
                <w:szCs w:val="18"/>
                <w:lang w:eastAsia="pl-PL"/>
              </w:rPr>
              <w:t>1</w:t>
            </w:r>
          </w:p>
        </w:tc>
      </w:tr>
      <w:tr w:rsidR="008A6177" w:rsidRPr="008A6177" w14:paraId="20ED9C1D" w14:textId="77777777" w:rsidTr="004469AF">
        <w:trPr>
          <w:trHeight w:val="855"/>
        </w:trPr>
        <w:tc>
          <w:tcPr>
            <w:tcW w:w="360" w:type="dxa"/>
            <w:tcBorders>
              <w:top w:val="nil"/>
              <w:left w:val="single" w:sz="8" w:space="0" w:color="auto"/>
              <w:bottom w:val="single" w:sz="8" w:space="0" w:color="auto"/>
              <w:right w:val="single" w:sz="8" w:space="0" w:color="auto"/>
            </w:tcBorders>
            <w:shd w:val="clear" w:color="auto" w:fill="auto"/>
            <w:noWrap/>
            <w:vAlign w:val="center"/>
            <w:hideMark/>
          </w:tcPr>
          <w:p w14:paraId="501D5A0F" w14:textId="77777777" w:rsidR="00A7051B" w:rsidRPr="008A6177" w:rsidRDefault="00A7051B" w:rsidP="004469AF">
            <w:pPr>
              <w:spacing w:line="240" w:lineRule="auto"/>
              <w:rPr>
                <w:rFonts w:ascii="Czcionka tekstu podstawowego" w:eastAsia="Times New Roman" w:hAnsi="Czcionka tekstu podstawowego" w:cs="Times New Roman"/>
                <w:b/>
                <w:bCs/>
                <w:sz w:val="18"/>
                <w:szCs w:val="18"/>
                <w:lang w:eastAsia="pl-PL"/>
              </w:rPr>
            </w:pPr>
            <w:r w:rsidRPr="008A6177">
              <w:rPr>
                <w:rFonts w:ascii="Czcionka tekstu podstawowego" w:eastAsia="Times New Roman" w:hAnsi="Czcionka tekstu podstawowego" w:cs="Times New Roman"/>
                <w:b/>
                <w:bCs/>
                <w:sz w:val="18"/>
                <w:szCs w:val="18"/>
                <w:lang w:eastAsia="pl-PL"/>
              </w:rPr>
              <w:t>10</w:t>
            </w:r>
          </w:p>
        </w:tc>
        <w:tc>
          <w:tcPr>
            <w:tcW w:w="1785" w:type="dxa"/>
            <w:tcBorders>
              <w:top w:val="nil"/>
              <w:left w:val="nil"/>
              <w:bottom w:val="single" w:sz="8" w:space="0" w:color="auto"/>
              <w:right w:val="single" w:sz="8" w:space="0" w:color="auto"/>
            </w:tcBorders>
            <w:shd w:val="clear" w:color="auto" w:fill="auto"/>
            <w:vAlign w:val="center"/>
            <w:hideMark/>
          </w:tcPr>
          <w:p w14:paraId="1114D7BB" w14:textId="77777777" w:rsidR="00A7051B" w:rsidRPr="008A6177" w:rsidRDefault="004F3074" w:rsidP="004469AF">
            <w:pPr>
              <w:spacing w:line="240" w:lineRule="auto"/>
              <w:rPr>
                <w:rFonts w:ascii="Czcionka tekstu podstawowego" w:eastAsia="Times New Roman" w:hAnsi="Czcionka tekstu podstawowego" w:cs="Times New Roman"/>
                <w:sz w:val="18"/>
                <w:szCs w:val="18"/>
                <w:u w:val="single"/>
                <w:lang w:eastAsia="pl-PL"/>
              </w:rPr>
            </w:pPr>
            <w:hyperlink r:id="rId48" w:anchor="'Rys29'!A1" w:history="1">
              <w:r w:rsidR="00A7051B" w:rsidRPr="008A6177">
                <w:rPr>
                  <w:rFonts w:ascii="Czcionka tekstu podstawowego" w:eastAsia="Times New Roman" w:hAnsi="Czcionka tekstu podstawowego" w:cs="Times New Roman"/>
                  <w:sz w:val="18"/>
                  <w:szCs w:val="18"/>
                  <w:u w:val="single"/>
                  <w:lang w:eastAsia="pl-PL"/>
                </w:rPr>
                <w:t>Budynek pomiaru odpływu</w:t>
              </w:r>
            </w:hyperlink>
          </w:p>
        </w:tc>
        <w:tc>
          <w:tcPr>
            <w:tcW w:w="1281" w:type="dxa"/>
            <w:tcBorders>
              <w:top w:val="nil"/>
              <w:left w:val="nil"/>
              <w:bottom w:val="single" w:sz="4" w:space="0" w:color="auto"/>
              <w:right w:val="single" w:sz="4" w:space="0" w:color="auto"/>
            </w:tcBorders>
            <w:shd w:val="clear" w:color="auto" w:fill="auto"/>
            <w:vAlign w:val="center"/>
            <w:hideMark/>
          </w:tcPr>
          <w:p w14:paraId="67A4D216"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Ul. Karsiborska 33</w:t>
            </w:r>
          </w:p>
        </w:tc>
        <w:tc>
          <w:tcPr>
            <w:tcW w:w="1541" w:type="dxa"/>
            <w:tcBorders>
              <w:top w:val="nil"/>
              <w:left w:val="nil"/>
              <w:bottom w:val="single" w:sz="4" w:space="0" w:color="auto"/>
              <w:right w:val="single" w:sz="4" w:space="0" w:color="auto"/>
            </w:tcBorders>
            <w:shd w:val="clear" w:color="auto" w:fill="auto"/>
            <w:vAlign w:val="center"/>
            <w:hideMark/>
          </w:tcPr>
          <w:p w14:paraId="391C75D4"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Budynek - pomiar ilości jakości ścieków odpływających</w:t>
            </w:r>
          </w:p>
        </w:tc>
        <w:tc>
          <w:tcPr>
            <w:tcW w:w="1191" w:type="dxa"/>
            <w:tcBorders>
              <w:top w:val="nil"/>
              <w:left w:val="nil"/>
              <w:bottom w:val="single" w:sz="4" w:space="0" w:color="auto"/>
              <w:right w:val="single" w:sz="4" w:space="0" w:color="auto"/>
            </w:tcBorders>
            <w:shd w:val="clear" w:color="auto" w:fill="auto"/>
            <w:vAlign w:val="center"/>
            <w:hideMark/>
          </w:tcPr>
          <w:p w14:paraId="13E105B5" w14:textId="77777777" w:rsidR="00A7051B" w:rsidRPr="008A6177" w:rsidRDefault="00A7051B" w:rsidP="004469AF">
            <w:pPr>
              <w:spacing w:line="240" w:lineRule="auto"/>
              <w:rPr>
                <w:rFonts w:eastAsia="Times New Roman"/>
                <w:sz w:val="18"/>
                <w:szCs w:val="18"/>
                <w:lang w:eastAsia="pl-PL"/>
              </w:rPr>
            </w:pPr>
            <w:r w:rsidRPr="008A6177">
              <w:rPr>
                <w:rFonts w:eastAsia="Times New Roman"/>
                <w:sz w:val="18"/>
                <w:szCs w:val="18"/>
                <w:lang w:eastAsia="pl-PL"/>
              </w:rPr>
              <w:t>33.34 m</w:t>
            </w:r>
            <w:r w:rsidRPr="008A6177">
              <w:rPr>
                <w:rFonts w:eastAsia="Times New Roman"/>
                <w:sz w:val="18"/>
                <w:szCs w:val="18"/>
                <w:vertAlign w:val="superscript"/>
                <w:lang w:eastAsia="pl-PL"/>
              </w:rPr>
              <w:t>2</w:t>
            </w:r>
          </w:p>
        </w:tc>
        <w:tc>
          <w:tcPr>
            <w:tcW w:w="3772" w:type="dxa"/>
            <w:tcBorders>
              <w:top w:val="nil"/>
              <w:left w:val="nil"/>
              <w:bottom w:val="single" w:sz="4" w:space="0" w:color="auto"/>
              <w:right w:val="single" w:sz="4" w:space="0" w:color="auto"/>
            </w:tcBorders>
            <w:shd w:val="clear" w:color="auto" w:fill="auto"/>
            <w:vAlign w:val="center"/>
            <w:hideMark/>
          </w:tcPr>
          <w:p w14:paraId="3AA4B35E"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Inst. Elektr., Inst. Wod.-Kanal., Inst. Odgromowa, Inst. Telefoniczna</w:t>
            </w:r>
          </w:p>
        </w:tc>
        <w:tc>
          <w:tcPr>
            <w:tcW w:w="816" w:type="dxa"/>
            <w:tcBorders>
              <w:top w:val="nil"/>
              <w:left w:val="nil"/>
              <w:bottom w:val="single" w:sz="4" w:space="0" w:color="auto"/>
              <w:right w:val="single" w:sz="4" w:space="0" w:color="auto"/>
            </w:tcBorders>
            <w:shd w:val="clear" w:color="auto" w:fill="auto"/>
            <w:noWrap/>
            <w:vAlign w:val="center"/>
            <w:hideMark/>
          </w:tcPr>
          <w:p w14:paraId="5B81E2FB" w14:textId="77777777" w:rsidR="00A7051B" w:rsidRPr="008A6177" w:rsidRDefault="00A7051B" w:rsidP="004469AF">
            <w:pPr>
              <w:spacing w:line="240" w:lineRule="auto"/>
              <w:rPr>
                <w:rFonts w:ascii="Czcionka tekstu podstawowego" w:eastAsia="Times New Roman" w:hAnsi="Czcionka tekstu podstawowego" w:cs="Times New Roman"/>
                <w:sz w:val="18"/>
                <w:szCs w:val="18"/>
                <w:lang w:eastAsia="pl-PL"/>
              </w:rPr>
            </w:pPr>
            <w:r w:rsidRPr="008A6177">
              <w:rPr>
                <w:rFonts w:ascii="Czcionka tekstu podstawowego" w:eastAsia="Times New Roman" w:hAnsi="Czcionka tekstu podstawowego" w:cs="Times New Roman"/>
                <w:sz w:val="18"/>
                <w:szCs w:val="18"/>
                <w:lang w:eastAsia="pl-PL"/>
              </w:rPr>
              <w:t>1</w:t>
            </w:r>
          </w:p>
        </w:tc>
      </w:tr>
      <w:tr w:rsidR="008A6177" w:rsidRPr="008A6177" w14:paraId="509AE347" w14:textId="77777777" w:rsidTr="004469AF">
        <w:trPr>
          <w:trHeight w:val="855"/>
        </w:trPr>
        <w:tc>
          <w:tcPr>
            <w:tcW w:w="360" w:type="dxa"/>
            <w:tcBorders>
              <w:top w:val="nil"/>
              <w:left w:val="single" w:sz="8" w:space="0" w:color="auto"/>
              <w:bottom w:val="single" w:sz="8" w:space="0" w:color="auto"/>
              <w:right w:val="single" w:sz="8" w:space="0" w:color="auto"/>
            </w:tcBorders>
            <w:shd w:val="clear" w:color="auto" w:fill="auto"/>
            <w:noWrap/>
            <w:vAlign w:val="center"/>
            <w:hideMark/>
          </w:tcPr>
          <w:p w14:paraId="568AD1B6" w14:textId="77777777" w:rsidR="00A7051B" w:rsidRPr="008A6177" w:rsidRDefault="00A7051B" w:rsidP="004469AF">
            <w:pPr>
              <w:spacing w:line="240" w:lineRule="auto"/>
              <w:rPr>
                <w:rFonts w:ascii="Czcionka tekstu podstawowego" w:eastAsia="Times New Roman" w:hAnsi="Czcionka tekstu podstawowego" w:cs="Times New Roman"/>
                <w:b/>
                <w:bCs/>
                <w:sz w:val="18"/>
                <w:szCs w:val="18"/>
                <w:lang w:eastAsia="pl-PL"/>
              </w:rPr>
            </w:pPr>
            <w:r w:rsidRPr="008A6177">
              <w:rPr>
                <w:rFonts w:ascii="Czcionka tekstu podstawowego" w:eastAsia="Times New Roman" w:hAnsi="Czcionka tekstu podstawowego" w:cs="Times New Roman"/>
                <w:b/>
                <w:bCs/>
                <w:sz w:val="18"/>
                <w:szCs w:val="18"/>
                <w:lang w:eastAsia="pl-PL"/>
              </w:rPr>
              <w:t>11</w:t>
            </w:r>
          </w:p>
        </w:tc>
        <w:tc>
          <w:tcPr>
            <w:tcW w:w="1785" w:type="dxa"/>
            <w:tcBorders>
              <w:top w:val="nil"/>
              <w:left w:val="nil"/>
              <w:bottom w:val="single" w:sz="8" w:space="0" w:color="auto"/>
              <w:right w:val="single" w:sz="8" w:space="0" w:color="auto"/>
            </w:tcBorders>
            <w:shd w:val="clear" w:color="auto" w:fill="auto"/>
            <w:vAlign w:val="center"/>
            <w:hideMark/>
          </w:tcPr>
          <w:p w14:paraId="269C1068" w14:textId="77777777" w:rsidR="00A7051B" w:rsidRPr="008A6177" w:rsidRDefault="004F3074" w:rsidP="004469AF">
            <w:pPr>
              <w:spacing w:line="240" w:lineRule="auto"/>
              <w:rPr>
                <w:rFonts w:ascii="Czcionka tekstu podstawowego" w:eastAsia="Times New Roman" w:hAnsi="Czcionka tekstu podstawowego" w:cs="Times New Roman"/>
                <w:sz w:val="18"/>
                <w:szCs w:val="18"/>
                <w:u w:val="single"/>
                <w:lang w:eastAsia="pl-PL"/>
              </w:rPr>
            </w:pPr>
            <w:hyperlink r:id="rId49" w:anchor="'Rys30'!A1" w:history="1">
              <w:r w:rsidR="00A7051B" w:rsidRPr="008A6177">
                <w:rPr>
                  <w:rFonts w:ascii="Czcionka tekstu podstawowego" w:eastAsia="Times New Roman" w:hAnsi="Czcionka tekstu podstawowego" w:cs="Times New Roman"/>
                  <w:sz w:val="18"/>
                  <w:szCs w:val="18"/>
                  <w:u w:val="single"/>
                  <w:lang w:eastAsia="pl-PL"/>
                </w:rPr>
                <w:t>Zbiornik osadu nadmiernego</w:t>
              </w:r>
            </w:hyperlink>
          </w:p>
        </w:tc>
        <w:tc>
          <w:tcPr>
            <w:tcW w:w="1281" w:type="dxa"/>
            <w:tcBorders>
              <w:top w:val="nil"/>
              <w:left w:val="nil"/>
              <w:bottom w:val="single" w:sz="4" w:space="0" w:color="auto"/>
              <w:right w:val="single" w:sz="4" w:space="0" w:color="auto"/>
            </w:tcBorders>
            <w:shd w:val="clear" w:color="auto" w:fill="auto"/>
            <w:vAlign w:val="center"/>
            <w:hideMark/>
          </w:tcPr>
          <w:p w14:paraId="4C2E1EBA"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Ul. Karsiborska 33</w:t>
            </w:r>
          </w:p>
        </w:tc>
        <w:tc>
          <w:tcPr>
            <w:tcW w:w="1541" w:type="dxa"/>
            <w:tcBorders>
              <w:top w:val="nil"/>
              <w:left w:val="nil"/>
              <w:bottom w:val="single" w:sz="4" w:space="0" w:color="auto"/>
              <w:right w:val="single" w:sz="4" w:space="0" w:color="auto"/>
            </w:tcBorders>
            <w:shd w:val="clear" w:color="auto" w:fill="auto"/>
            <w:vAlign w:val="center"/>
            <w:hideMark/>
          </w:tcPr>
          <w:p w14:paraId="205DA136"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Zbiornik - Zbieranie nadmiaru osadu czynnego</w:t>
            </w:r>
          </w:p>
        </w:tc>
        <w:tc>
          <w:tcPr>
            <w:tcW w:w="1191" w:type="dxa"/>
            <w:tcBorders>
              <w:top w:val="nil"/>
              <w:left w:val="nil"/>
              <w:bottom w:val="single" w:sz="4" w:space="0" w:color="auto"/>
              <w:right w:val="single" w:sz="4" w:space="0" w:color="auto"/>
            </w:tcBorders>
            <w:shd w:val="clear" w:color="auto" w:fill="auto"/>
            <w:vAlign w:val="center"/>
            <w:hideMark/>
          </w:tcPr>
          <w:p w14:paraId="42FE4DB6" w14:textId="77777777" w:rsidR="00A7051B" w:rsidRPr="008A6177" w:rsidRDefault="00A7051B" w:rsidP="004469AF">
            <w:pPr>
              <w:spacing w:line="240" w:lineRule="auto"/>
              <w:rPr>
                <w:rFonts w:eastAsia="Times New Roman"/>
                <w:sz w:val="18"/>
                <w:szCs w:val="18"/>
                <w:lang w:eastAsia="pl-PL"/>
              </w:rPr>
            </w:pPr>
            <w:r w:rsidRPr="008A6177">
              <w:rPr>
                <w:rFonts w:eastAsia="Times New Roman"/>
                <w:sz w:val="18"/>
                <w:szCs w:val="18"/>
                <w:lang w:eastAsia="pl-PL"/>
              </w:rPr>
              <w:t>ok. 33.16 m</w:t>
            </w:r>
            <w:r w:rsidRPr="008A6177">
              <w:rPr>
                <w:rFonts w:eastAsia="Times New Roman"/>
                <w:sz w:val="18"/>
                <w:szCs w:val="18"/>
                <w:vertAlign w:val="superscript"/>
                <w:lang w:eastAsia="pl-PL"/>
              </w:rPr>
              <w:t>2</w:t>
            </w:r>
          </w:p>
        </w:tc>
        <w:tc>
          <w:tcPr>
            <w:tcW w:w="3772" w:type="dxa"/>
            <w:tcBorders>
              <w:top w:val="nil"/>
              <w:left w:val="nil"/>
              <w:bottom w:val="single" w:sz="4" w:space="0" w:color="auto"/>
              <w:right w:val="single" w:sz="4" w:space="0" w:color="auto"/>
            </w:tcBorders>
            <w:shd w:val="clear" w:color="auto" w:fill="auto"/>
            <w:vAlign w:val="center"/>
            <w:hideMark/>
          </w:tcPr>
          <w:p w14:paraId="30F828B1"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Inst. Elektr., Inst. Kanal.</w:t>
            </w:r>
          </w:p>
        </w:tc>
        <w:tc>
          <w:tcPr>
            <w:tcW w:w="816" w:type="dxa"/>
            <w:tcBorders>
              <w:top w:val="nil"/>
              <w:left w:val="nil"/>
              <w:bottom w:val="single" w:sz="4" w:space="0" w:color="auto"/>
              <w:right w:val="single" w:sz="4" w:space="0" w:color="auto"/>
            </w:tcBorders>
            <w:shd w:val="clear" w:color="auto" w:fill="auto"/>
            <w:noWrap/>
            <w:vAlign w:val="center"/>
            <w:hideMark/>
          </w:tcPr>
          <w:p w14:paraId="3B3DE585" w14:textId="77777777" w:rsidR="00A7051B" w:rsidRPr="008A6177" w:rsidRDefault="00A7051B" w:rsidP="004469AF">
            <w:pPr>
              <w:spacing w:line="240" w:lineRule="auto"/>
              <w:rPr>
                <w:rFonts w:ascii="Czcionka tekstu podstawowego" w:eastAsia="Times New Roman" w:hAnsi="Czcionka tekstu podstawowego" w:cs="Times New Roman"/>
                <w:sz w:val="18"/>
                <w:szCs w:val="18"/>
                <w:lang w:eastAsia="pl-PL"/>
              </w:rPr>
            </w:pPr>
            <w:r w:rsidRPr="008A6177">
              <w:rPr>
                <w:rFonts w:ascii="Czcionka tekstu podstawowego" w:eastAsia="Times New Roman" w:hAnsi="Czcionka tekstu podstawowego" w:cs="Times New Roman"/>
                <w:sz w:val="18"/>
                <w:szCs w:val="18"/>
                <w:lang w:eastAsia="pl-PL"/>
              </w:rPr>
              <w:t>1</w:t>
            </w:r>
          </w:p>
        </w:tc>
      </w:tr>
      <w:tr w:rsidR="008A6177" w:rsidRPr="008A6177" w14:paraId="11F969D2" w14:textId="77777777" w:rsidTr="004469AF">
        <w:trPr>
          <w:trHeight w:val="855"/>
        </w:trPr>
        <w:tc>
          <w:tcPr>
            <w:tcW w:w="360" w:type="dxa"/>
            <w:tcBorders>
              <w:top w:val="nil"/>
              <w:left w:val="single" w:sz="8" w:space="0" w:color="auto"/>
              <w:bottom w:val="single" w:sz="8" w:space="0" w:color="auto"/>
              <w:right w:val="single" w:sz="8" w:space="0" w:color="auto"/>
            </w:tcBorders>
            <w:shd w:val="clear" w:color="auto" w:fill="auto"/>
            <w:noWrap/>
            <w:vAlign w:val="center"/>
            <w:hideMark/>
          </w:tcPr>
          <w:p w14:paraId="610DEAF7" w14:textId="77777777" w:rsidR="00A7051B" w:rsidRPr="008A6177" w:rsidRDefault="00A7051B" w:rsidP="004469AF">
            <w:pPr>
              <w:spacing w:line="240" w:lineRule="auto"/>
              <w:rPr>
                <w:rFonts w:ascii="Czcionka tekstu podstawowego" w:eastAsia="Times New Roman" w:hAnsi="Czcionka tekstu podstawowego" w:cs="Times New Roman"/>
                <w:b/>
                <w:bCs/>
                <w:sz w:val="18"/>
                <w:szCs w:val="18"/>
                <w:lang w:eastAsia="pl-PL"/>
              </w:rPr>
            </w:pPr>
            <w:r w:rsidRPr="008A6177">
              <w:rPr>
                <w:rFonts w:ascii="Czcionka tekstu podstawowego" w:eastAsia="Times New Roman" w:hAnsi="Czcionka tekstu podstawowego" w:cs="Times New Roman"/>
                <w:b/>
                <w:bCs/>
                <w:sz w:val="18"/>
                <w:szCs w:val="18"/>
                <w:lang w:eastAsia="pl-PL"/>
              </w:rPr>
              <w:t>12</w:t>
            </w:r>
          </w:p>
        </w:tc>
        <w:tc>
          <w:tcPr>
            <w:tcW w:w="1785" w:type="dxa"/>
            <w:tcBorders>
              <w:top w:val="nil"/>
              <w:left w:val="nil"/>
              <w:bottom w:val="single" w:sz="8" w:space="0" w:color="auto"/>
              <w:right w:val="single" w:sz="8" w:space="0" w:color="auto"/>
            </w:tcBorders>
            <w:shd w:val="clear" w:color="auto" w:fill="auto"/>
            <w:vAlign w:val="center"/>
            <w:hideMark/>
          </w:tcPr>
          <w:p w14:paraId="6DFBED34" w14:textId="77777777" w:rsidR="00A7051B" w:rsidRPr="008A6177" w:rsidRDefault="004F3074" w:rsidP="004469AF">
            <w:pPr>
              <w:spacing w:line="240" w:lineRule="auto"/>
              <w:rPr>
                <w:rFonts w:ascii="Czcionka tekstu podstawowego" w:eastAsia="Times New Roman" w:hAnsi="Czcionka tekstu podstawowego" w:cs="Times New Roman"/>
                <w:sz w:val="18"/>
                <w:szCs w:val="18"/>
                <w:u w:val="single"/>
                <w:lang w:eastAsia="pl-PL"/>
              </w:rPr>
            </w:pPr>
            <w:hyperlink r:id="rId50" w:anchor="'Rys31'!A1" w:history="1">
              <w:r w:rsidR="00A7051B" w:rsidRPr="008A6177">
                <w:rPr>
                  <w:rFonts w:ascii="Czcionka tekstu podstawowego" w:eastAsia="Times New Roman" w:hAnsi="Czcionka tekstu podstawowego" w:cs="Times New Roman"/>
                  <w:sz w:val="18"/>
                  <w:szCs w:val="18"/>
                  <w:u w:val="single"/>
                  <w:lang w:eastAsia="pl-PL"/>
                </w:rPr>
                <w:t>Komory fermentacyjne</w:t>
              </w:r>
            </w:hyperlink>
          </w:p>
        </w:tc>
        <w:tc>
          <w:tcPr>
            <w:tcW w:w="1281" w:type="dxa"/>
            <w:tcBorders>
              <w:top w:val="nil"/>
              <w:left w:val="nil"/>
              <w:bottom w:val="single" w:sz="4" w:space="0" w:color="auto"/>
              <w:right w:val="single" w:sz="4" w:space="0" w:color="auto"/>
            </w:tcBorders>
            <w:shd w:val="clear" w:color="auto" w:fill="auto"/>
            <w:vAlign w:val="center"/>
            <w:hideMark/>
          </w:tcPr>
          <w:p w14:paraId="74C7DE2C"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Ul. Karsiborska 33</w:t>
            </w:r>
          </w:p>
        </w:tc>
        <w:tc>
          <w:tcPr>
            <w:tcW w:w="1541" w:type="dxa"/>
            <w:tcBorders>
              <w:top w:val="nil"/>
              <w:left w:val="nil"/>
              <w:bottom w:val="single" w:sz="4" w:space="0" w:color="auto"/>
              <w:right w:val="single" w:sz="4" w:space="0" w:color="auto"/>
            </w:tcBorders>
            <w:shd w:val="clear" w:color="auto" w:fill="auto"/>
            <w:vAlign w:val="center"/>
            <w:hideMark/>
          </w:tcPr>
          <w:p w14:paraId="32A3289C"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 xml:space="preserve">Zbiorniki 2 szt.- Zespół komor -dla fermentacji osadu pierwotnego i </w:t>
            </w:r>
            <w:r w:rsidRPr="008A6177">
              <w:rPr>
                <w:rFonts w:eastAsia="Times New Roman"/>
                <w:sz w:val="18"/>
                <w:szCs w:val="18"/>
                <w:lang w:eastAsia="pl-PL"/>
              </w:rPr>
              <w:lastRenderedPageBreak/>
              <w:t>osadu nadmiernego</w:t>
            </w:r>
          </w:p>
        </w:tc>
        <w:tc>
          <w:tcPr>
            <w:tcW w:w="1191" w:type="dxa"/>
            <w:tcBorders>
              <w:top w:val="nil"/>
              <w:left w:val="nil"/>
              <w:bottom w:val="single" w:sz="4" w:space="0" w:color="auto"/>
              <w:right w:val="single" w:sz="4" w:space="0" w:color="auto"/>
            </w:tcBorders>
            <w:shd w:val="clear" w:color="auto" w:fill="auto"/>
            <w:vAlign w:val="center"/>
            <w:hideMark/>
          </w:tcPr>
          <w:p w14:paraId="3859AE6E" w14:textId="77777777" w:rsidR="00A7051B" w:rsidRPr="008A6177" w:rsidRDefault="00A7051B" w:rsidP="004469AF">
            <w:pPr>
              <w:spacing w:line="240" w:lineRule="auto"/>
              <w:rPr>
                <w:rFonts w:eastAsia="Times New Roman"/>
                <w:sz w:val="18"/>
                <w:szCs w:val="18"/>
                <w:lang w:eastAsia="pl-PL"/>
              </w:rPr>
            </w:pPr>
            <w:r w:rsidRPr="008A6177">
              <w:rPr>
                <w:rFonts w:eastAsia="Times New Roman"/>
                <w:sz w:val="18"/>
                <w:szCs w:val="18"/>
                <w:lang w:eastAsia="pl-PL"/>
              </w:rPr>
              <w:lastRenderedPageBreak/>
              <w:t>2 szt. po 3000 m3</w:t>
            </w:r>
          </w:p>
        </w:tc>
        <w:tc>
          <w:tcPr>
            <w:tcW w:w="3772" w:type="dxa"/>
            <w:tcBorders>
              <w:top w:val="nil"/>
              <w:left w:val="nil"/>
              <w:bottom w:val="single" w:sz="4" w:space="0" w:color="auto"/>
              <w:right w:val="single" w:sz="4" w:space="0" w:color="auto"/>
            </w:tcBorders>
            <w:shd w:val="clear" w:color="auto" w:fill="auto"/>
            <w:vAlign w:val="center"/>
            <w:hideMark/>
          </w:tcPr>
          <w:p w14:paraId="63858FEB" w14:textId="77777777" w:rsidR="00A7051B" w:rsidRPr="008A6177" w:rsidRDefault="00A7051B" w:rsidP="004469AF">
            <w:pPr>
              <w:spacing w:line="240" w:lineRule="auto"/>
              <w:rPr>
                <w:rFonts w:eastAsia="Times New Roman"/>
                <w:sz w:val="18"/>
                <w:szCs w:val="18"/>
                <w:lang w:eastAsia="pl-PL"/>
              </w:rPr>
            </w:pPr>
            <w:r w:rsidRPr="008A6177">
              <w:rPr>
                <w:rFonts w:eastAsia="Times New Roman"/>
                <w:sz w:val="18"/>
                <w:szCs w:val="18"/>
                <w:lang w:eastAsia="pl-PL"/>
              </w:rPr>
              <w:t>-</w:t>
            </w:r>
          </w:p>
        </w:tc>
        <w:tc>
          <w:tcPr>
            <w:tcW w:w="816" w:type="dxa"/>
            <w:tcBorders>
              <w:top w:val="nil"/>
              <w:left w:val="nil"/>
              <w:bottom w:val="single" w:sz="4" w:space="0" w:color="auto"/>
              <w:right w:val="single" w:sz="4" w:space="0" w:color="auto"/>
            </w:tcBorders>
            <w:shd w:val="clear" w:color="auto" w:fill="auto"/>
            <w:noWrap/>
            <w:vAlign w:val="center"/>
            <w:hideMark/>
          </w:tcPr>
          <w:p w14:paraId="15EF2209" w14:textId="77777777" w:rsidR="00A7051B" w:rsidRPr="008A6177" w:rsidRDefault="00A7051B" w:rsidP="004469AF">
            <w:pPr>
              <w:spacing w:line="240" w:lineRule="auto"/>
              <w:rPr>
                <w:rFonts w:ascii="Czcionka tekstu podstawowego" w:eastAsia="Times New Roman" w:hAnsi="Czcionka tekstu podstawowego" w:cs="Times New Roman"/>
                <w:sz w:val="18"/>
                <w:szCs w:val="18"/>
                <w:lang w:eastAsia="pl-PL"/>
              </w:rPr>
            </w:pPr>
            <w:r w:rsidRPr="008A6177">
              <w:rPr>
                <w:rFonts w:ascii="Czcionka tekstu podstawowego" w:eastAsia="Times New Roman" w:hAnsi="Czcionka tekstu podstawowego" w:cs="Times New Roman"/>
                <w:sz w:val="18"/>
                <w:szCs w:val="18"/>
                <w:lang w:eastAsia="pl-PL"/>
              </w:rPr>
              <w:t>1</w:t>
            </w:r>
          </w:p>
        </w:tc>
      </w:tr>
      <w:tr w:rsidR="008A6177" w:rsidRPr="008A6177" w14:paraId="6ADD5841" w14:textId="77777777" w:rsidTr="004469AF">
        <w:trPr>
          <w:trHeight w:val="855"/>
        </w:trPr>
        <w:tc>
          <w:tcPr>
            <w:tcW w:w="360" w:type="dxa"/>
            <w:tcBorders>
              <w:top w:val="nil"/>
              <w:left w:val="single" w:sz="8" w:space="0" w:color="auto"/>
              <w:bottom w:val="single" w:sz="8" w:space="0" w:color="auto"/>
              <w:right w:val="single" w:sz="8" w:space="0" w:color="auto"/>
            </w:tcBorders>
            <w:shd w:val="clear" w:color="auto" w:fill="auto"/>
            <w:noWrap/>
            <w:vAlign w:val="center"/>
            <w:hideMark/>
          </w:tcPr>
          <w:p w14:paraId="285D59C2" w14:textId="77777777" w:rsidR="00A7051B" w:rsidRPr="008A6177" w:rsidRDefault="00A7051B" w:rsidP="004469AF">
            <w:pPr>
              <w:spacing w:line="240" w:lineRule="auto"/>
              <w:rPr>
                <w:rFonts w:ascii="Czcionka tekstu podstawowego" w:eastAsia="Times New Roman" w:hAnsi="Czcionka tekstu podstawowego" w:cs="Times New Roman"/>
                <w:b/>
                <w:bCs/>
                <w:sz w:val="18"/>
                <w:szCs w:val="18"/>
                <w:lang w:eastAsia="pl-PL"/>
              </w:rPr>
            </w:pPr>
            <w:r w:rsidRPr="008A6177">
              <w:rPr>
                <w:rFonts w:ascii="Czcionka tekstu podstawowego" w:eastAsia="Times New Roman" w:hAnsi="Czcionka tekstu podstawowego" w:cs="Times New Roman"/>
                <w:b/>
                <w:bCs/>
                <w:sz w:val="18"/>
                <w:szCs w:val="18"/>
                <w:lang w:eastAsia="pl-PL"/>
              </w:rPr>
              <w:t>13</w:t>
            </w:r>
          </w:p>
        </w:tc>
        <w:tc>
          <w:tcPr>
            <w:tcW w:w="1785" w:type="dxa"/>
            <w:tcBorders>
              <w:top w:val="nil"/>
              <w:left w:val="nil"/>
              <w:bottom w:val="single" w:sz="8" w:space="0" w:color="auto"/>
              <w:right w:val="single" w:sz="8" w:space="0" w:color="auto"/>
            </w:tcBorders>
            <w:shd w:val="clear" w:color="auto" w:fill="auto"/>
            <w:vAlign w:val="center"/>
            <w:hideMark/>
          </w:tcPr>
          <w:p w14:paraId="2049315C" w14:textId="77777777" w:rsidR="00A7051B" w:rsidRPr="008A6177" w:rsidRDefault="004F3074" w:rsidP="004469AF">
            <w:pPr>
              <w:spacing w:line="240" w:lineRule="auto"/>
              <w:rPr>
                <w:rFonts w:ascii="Czcionka tekstu podstawowego" w:eastAsia="Times New Roman" w:hAnsi="Czcionka tekstu podstawowego" w:cs="Times New Roman"/>
                <w:sz w:val="18"/>
                <w:szCs w:val="18"/>
                <w:u w:val="single"/>
                <w:lang w:eastAsia="pl-PL"/>
              </w:rPr>
            </w:pPr>
            <w:hyperlink r:id="rId51" w:anchor="'Rys32'!A1" w:history="1">
              <w:r w:rsidR="00A7051B" w:rsidRPr="008A6177">
                <w:rPr>
                  <w:rFonts w:ascii="Czcionka tekstu podstawowego" w:eastAsia="Times New Roman" w:hAnsi="Czcionka tekstu podstawowego" w:cs="Times New Roman"/>
                  <w:sz w:val="18"/>
                  <w:szCs w:val="18"/>
                  <w:u w:val="single"/>
                  <w:lang w:eastAsia="pl-PL"/>
                </w:rPr>
                <w:t>Kominy</w:t>
              </w:r>
            </w:hyperlink>
          </w:p>
        </w:tc>
        <w:tc>
          <w:tcPr>
            <w:tcW w:w="1281" w:type="dxa"/>
            <w:tcBorders>
              <w:top w:val="nil"/>
              <w:left w:val="nil"/>
              <w:bottom w:val="single" w:sz="4" w:space="0" w:color="auto"/>
              <w:right w:val="single" w:sz="4" w:space="0" w:color="auto"/>
            </w:tcBorders>
            <w:shd w:val="clear" w:color="auto" w:fill="auto"/>
            <w:vAlign w:val="center"/>
            <w:hideMark/>
          </w:tcPr>
          <w:p w14:paraId="32F74DA5"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Ul. Karsiborska 33</w:t>
            </w:r>
          </w:p>
        </w:tc>
        <w:tc>
          <w:tcPr>
            <w:tcW w:w="1541" w:type="dxa"/>
            <w:tcBorders>
              <w:top w:val="nil"/>
              <w:left w:val="nil"/>
              <w:bottom w:val="single" w:sz="4" w:space="0" w:color="auto"/>
              <w:right w:val="single" w:sz="4" w:space="0" w:color="auto"/>
            </w:tcBorders>
            <w:shd w:val="clear" w:color="auto" w:fill="auto"/>
            <w:vAlign w:val="center"/>
            <w:hideMark/>
          </w:tcPr>
          <w:p w14:paraId="546A87C2"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2 szt. - Odprowadzenie gazów spalinowych i ciąg komunikacyjny</w:t>
            </w:r>
          </w:p>
        </w:tc>
        <w:tc>
          <w:tcPr>
            <w:tcW w:w="1191" w:type="dxa"/>
            <w:tcBorders>
              <w:top w:val="nil"/>
              <w:left w:val="nil"/>
              <w:bottom w:val="single" w:sz="4" w:space="0" w:color="auto"/>
              <w:right w:val="single" w:sz="4" w:space="0" w:color="auto"/>
            </w:tcBorders>
            <w:shd w:val="clear" w:color="auto" w:fill="auto"/>
            <w:vAlign w:val="center"/>
            <w:hideMark/>
          </w:tcPr>
          <w:p w14:paraId="15E70EFF" w14:textId="77777777" w:rsidR="00A7051B" w:rsidRPr="008A6177" w:rsidRDefault="00A7051B" w:rsidP="004469AF">
            <w:pPr>
              <w:spacing w:line="240" w:lineRule="auto"/>
              <w:rPr>
                <w:rFonts w:eastAsia="Times New Roman"/>
                <w:sz w:val="18"/>
                <w:szCs w:val="18"/>
                <w:lang w:eastAsia="pl-PL"/>
              </w:rPr>
            </w:pPr>
            <w:r w:rsidRPr="008A6177">
              <w:rPr>
                <w:rFonts w:eastAsia="Times New Roman"/>
                <w:sz w:val="18"/>
                <w:szCs w:val="18"/>
                <w:lang w:eastAsia="pl-PL"/>
              </w:rPr>
              <w:t>Śr. Komina 2m., 2 kominy po 3.14 m</w:t>
            </w:r>
            <w:r w:rsidRPr="008A6177">
              <w:rPr>
                <w:rFonts w:eastAsia="Times New Roman"/>
                <w:sz w:val="18"/>
                <w:szCs w:val="18"/>
                <w:vertAlign w:val="superscript"/>
                <w:lang w:eastAsia="pl-PL"/>
              </w:rPr>
              <w:t>2</w:t>
            </w:r>
            <w:r w:rsidRPr="008A6177">
              <w:rPr>
                <w:rFonts w:eastAsia="Times New Roman"/>
                <w:sz w:val="18"/>
                <w:szCs w:val="18"/>
                <w:lang w:eastAsia="pl-PL"/>
              </w:rPr>
              <w:t>=6.28m</w:t>
            </w:r>
            <w:r w:rsidRPr="008A6177">
              <w:rPr>
                <w:rFonts w:eastAsia="Times New Roman"/>
                <w:sz w:val="18"/>
                <w:szCs w:val="18"/>
                <w:vertAlign w:val="superscript"/>
                <w:lang w:eastAsia="pl-PL"/>
              </w:rPr>
              <w:t>2</w:t>
            </w:r>
          </w:p>
        </w:tc>
        <w:tc>
          <w:tcPr>
            <w:tcW w:w="3772" w:type="dxa"/>
            <w:tcBorders>
              <w:top w:val="nil"/>
              <w:left w:val="nil"/>
              <w:bottom w:val="single" w:sz="4" w:space="0" w:color="auto"/>
              <w:right w:val="single" w:sz="4" w:space="0" w:color="auto"/>
            </w:tcBorders>
            <w:shd w:val="clear" w:color="auto" w:fill="auto"/>
            <w:vAlign w:val="center"/>
            <w:hideMark/>
          </w:tcPr>
          <w:p w14:paraId="5C37073B"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Inst. Elektr.</w:t>
            </w:r>
          </w:p>
        </w:tc>
        <w:tc>
          <w:tcPr>
            <w:tcW w:w="816" w:type="dxa"/>
            <w:tcBorders>
              <w:top w:val="nil"/>
              <w:left w:val="nil"/>
              <w:bottom w:val="single" w:sz="4" w:space="0" w:color="auto"/>
              <w:right w:val="single" w:sz="4" w:space="0" w:color="auto"/>
            </w:tcBorders>
            <w:shd w:val="clear" w:color="auto" w:fill="auto"/>
            <w:noWrap/>
            <w:vAlign w:val="center"/>
            <w:hideMark/>
          </w:tcPr>
          <w:p w14:paraId="461D3DEC" w14:textId="77777777" w:rsidR="00A7051B" w:rsidRPr="008A6177" w:rsidRDefault="00A7051B" w:rsidP="004469AF">
            <w:pPr>
              <w:spacing w:line="240" w:lineRule="auto"/>
              <w:rPr>
                <w:rFonts w:ascii="Czcionka tekstu podstawowego" w:eastAsia="Times New Roman" w:hAnsi="Czcionka tekstu podstawowego" w:cs="Times New Roman"/>
                <w:sz w:val="18"/>
                <w:szCs w:val="18"/>
                <w:lang w:eastAsia="pl-PL"/>
              </w:rPr>
            </w:pPr>
            <w:r w:rsidRPr="008A6177">
              <w:rPr>
                <w:rFonts w:ascii="Czcionka tekstu podstawowego" w:eastAsia="Times New Roman" w:hAnsi="Czcionka tekstu podstawowego" w:cs="Times New Roman"/>
                <w:sz w:val="18"/>
                <w:szCs w:val="18"/>
                <w:lang w:eastAsia="pl-PL"/>
              </w:rPr>
              <w:t>1</w:t>
            </w:r>
          </w:p>
        </w:tc>
      </w:tr>
      <w:tr w:rsidR="008A6177" w:rsidRPr="008A6177" w14:paraId="3AF4F5BF" w14:textId="77777777" w:rsidTr="004469AF">
        <w:trPr>
          <w:trHeight w:val="855"/>
        </w:trPr>
        <w:tc>
          <w:tcPr>
            <w:tcW w:w="360" w:type="dxa"/>
            <w:tcBorders>
              <w:top w:val="nil"/>
              <w:left w:val="single" w:sz="8" w:space="0" w:color="auto"/>
              <w:bottom w:val="single" w:sz="8" w:space="0" w:color="auto"/>
              <w:right w:val="single" w:sz="8" w:space="0" w:color="auto"/>
            </w:tcBorders>
            <w:shd w:val="clear" w:color="auto" w:fill="auto"/>
            <w:noWrap/>
            <w:vAlign w:val="center"/>
            <w:hideMark/>
          </w:tcPr>
          <w:p w14:paraId="488FA76E" w14:textId="77777777" w:rsidR="00A7051B" w:rsidRPr="008A6177" w:rsidRDefault="00A7051B" w:rsidP="004469AF">
            <w:pPr>
              <w:spacing w:line="240" w:lineRule="auto"/>
              <w:rPr>
                <w:rFonts w:ascii="Czcionka tekstu podstawowego" w:eastAsia="Times New Roman" w:hAnsi="Czcionka tekstu podstawowego" w:cs="Times New Roman"/>
                <w:b/>
                <w:bCs/>
                <w:sz w:val="18"/>
                <w:szCs w:val="18"/>
                <w:lang w:eastAsia="pl-PL"/>
              </w:rPr>
            </w:pPr>
            <w:r w:rsidRPr="008A6177">
              <w:rPr>
                <w:rFonts w:ascii="Czcionka tekstu podstawowego" w:eastAsia="Times New Roman" w:hAnsi="Czcionka tekstu podstawowego" w:cs="Times New Roman"/>
                <w:b/>
                <w:bCs/>
                <w:sz w:val="18"/>
                <w:szCs w:val="18"/>
                <w:lang w:eastAsia="pl-PL"/>
              </w:rPr>
              <w:t>14</w:t>
            </w:r>
          </w:p>
        </w:tc>
        <w:tc>
          <w:tcPr>
            <w:tcW w:w="1785" w:type="dxa"/>
            <w:tcBorders>
              <w:top w:val="nil"/>
              <w:left w:val="nil"/>
              <w:bottom w:val="single" w:sz="8" w:space="0" w:color="auto"/>
              <w:right w:val="single" w:sz="8" w:space="0" w:color="auto"/>
            </w:tcBorders>
            <w:shd w:val="clear" w:color="auto" w:fill="auto"/>
            <w:vAlign w:val="center"/>
            <w:hideMark/>
          </w:tcPr>
          <w:p w14:paraId="4A16FD81" w14:textId="77777777" w:rsidR="00A7051B" w:rsidRPr="008A6177" w:rsidRDefault="004F3074" w:rsidP="004469AF">
            <w:pPr>
              <w:spacing w:line="240" w:lineRule="auto"/>
              <w:rPr>
                <w:rFonts w:ascii="Czcionka tekstu podstawowego" w:eastAsia="Times New Roman" w:hAnsi="Czcionka tekstu podstawowego" w:cs="Times New Roman"/>
                <w:sz w:val="18"/>
                <w:szCs w:val="18"/>
                <w:u w:val="single"/>
                <w:lang w:eastAsia="pl-PL"/>
              </w:rPr>
            </w:pPr>
            <w:hyperlink r:id="rId52" w:anchor="'Rys33'!A1" w:history="1">
              <w:r w:rsidR="00A7051B" w:rsidRPr="008A6177">
                <w:rPr>
                  <w:rFonts w:ascii="Czcionka tekstu podstawowego" w:eastAsia="Times New Roman" w:hAnsi="Czcionka tekstu podstawowego" w:cs="Times New Roman"/>
                  <w:sz w:val="18"/>
                  <w:szCs w:val="18"/>
                  <w:u w:val="single"/>
                  <w:lang w:eastAsia="pl-PL"/>
                </w:rPr>
                <w:t>Zagęszczacz Końcowy</w:t>
              </w:r>
            </w:hyperlink>
          </w:p>
        </w:tc>
        <w:tc>
          <w:tcPr>
            <w:tcW w:w="1281" w:type="dxa"/>
            <w:tcBorders>
              <w:top w:val="nil"/>
              <w:left w:val="nil"/>
              <w:bottom w:val="single" w:sz="4" w:space="0" w:color="auto"/>
              <w:right w:val="single" w:sz="4" w:space="0" w:color="auto"/>
            </w:tcBorders>
            <w:shd w:val="clear" w:color="auto" w:fill="auto"/>
            <w:vAlign w:val="center"/>
            <w:hideMark/>
          </w:tcPr>
          <w:p w14:paraId="6F080FD5"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Ul. Karsiborska 33</w:t>
            </w:r>
          </w:p>
        </w:tc>
        <w:tc>
          <w:tcPr>
            <w:tcW w:w="1541" w:type="dxa"/>
            <w:tcBorders>
              <w:top w:val="nil"/>
              <w:left w:val="nil"/>
              <w:bottom w:val="single" w:sz="4" w:space="0" w:color="auto"/>
              <w:right w:val="single" w:sz="4" w:space="0" w:color="auto"/>
            </w:tcBorders>
            <w:shd w:val="clear" w:color="auto" w:fill="auto"/>
            <w:vAlign w:val="center"/>
            <w:hideMark/>
          </w:tcPr>
          <w:p w14:paraId="235453A5"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 xml:space="preserve">2 Zbiorniki zagęszczania osadu </w:t>
            </w:r>
          </w:p>
        </w:tc>
        <w:tc>
          <w:tcPr>
            <w:tcW w:w="1191" w:type="dxa"/>
            <w:tcBorders>
              <w:top w:val="nil"/>
              <w:left w:val="nil"/>
              <w:bottom w:val="single" w:sz="4" w:space="0" w:color="auto"/>
              <w:right w:val="single" w:sz="4" w:space="0" w:color="auto"/>
            </w:tcBorders>
            <w:shd w:val="clear" w:color="auto" w:fill="auto"/>
            <w:vAlign w:val="center"/>
            <w:hideMark/>
          </w:tcPr>
          <w:p w14:paraId="75199EC1" w14:textId="77777777" w:rsidR="00A7051B" w:rsidRPr="008A6177" w:rsidRDefault="00A7051B" w:rsidP="004469AF">
            <w:pPr>
              <w:spacing w:line="240" w:lineRule="auto"/>
              <w:rPr>
                <w:rFonts w:eastAsia="Times New Roman"/>
                <w:sz w:val="18"/>
                <w:szCs w:val="18"/>
                <w:lang w:eastAsia="pl-PL"/>
              </w:rPr>
            </w:pPr>
            <w:r w:rsidRPr="008A6177">
              <w:rPr>
                <w:rFonts w:eastAsia="Times New Roman"/>
                <w:sz w:val="18"/>
                <w:szCs w:val="18"/>
                <w:lang w:eastAsia="pl-PL"/>
              </w:rPr>
              <w:t>ok.. 33.16 m</w:t>
            </w:r>
            <w:r w:rsidRPr="008A6177">
              <w:rPr>
                <w:rFonts w:eastAsia="Times New Roman"/>
                <w:sz w:val="18"/>
                <w:szCs w:val="18"/>
                <w:vertAlign w:val="superscript"/>
                <w:lang w:eastAsia="pl-PL"/>
              </w:rPr>
              <w:t xml:space="preserve">2 </w:t>
            </w:r>
            <w:r w:rsidRPr="008A6177">
              <w:rPr>
                <w:rFonts w:eastAsia="Times New Roman"/>
                <w:sz w:val="18"/>
                <w:szCs w:val="18"/>
                <w:lang w:eastAsia="pl-PL"/>
              </w:rPr>
              <w:t>x2 = 66.32 m</w:t>
            </w:r>
            <w:r w:rsidRPr="008A6177">
              <w:rPr>
                <w:rFonts w:eastAsia="Times New Roman"/>
                <w:sz w:val="18"/>
                <w:szCs w:val="18"/>
                <w:vertAlign w:val="superscript"/>
                <w:lang w:eastAsia="pl-PL"/>
              </w:rPr>
              <w:t>2</w:t>
            </w:r>
          </w:p>
        </w:tc>
        <w:tc>
          <w:tcPr>
            <w:tcW w:w="3772" w:type="dxa"/>
            <w:tcBorders>
              <w:top w:val="nil"/>
              <w:left w:val="nil"/>
              <w:bottom w:val="single" w:sz="4" w:space="0" w:color="auto"/>
              <w:right w:val="single" w:sz="4" w:space="0" w:color="auto"/>
            </w:tcBorders>
            <w:shd w:val="clear" w:color="auto" w:fill="auto"/>
            <w:vAlign w:val="center"/>
            <w:hideMark/>
          </w:tcPr>
          <w:p w14:paraId="72EC4CB1"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Inst. Elektr., Inst. Kanal.</w:t>
            </w:r>
          </w:p>
        </w:tc>
        <w:tc>
          <w:tcPr>
            <w:tcW w:w="816" w:type="dxa"/>
            <w:tcBorders>
              <w:top w:val="nil"/>
              <w:left w:val="nil"/>
              <w:bottom w:val="single" w:sz="4" w:space="0" w:color="auto"/>
              <w:right w:val="single" w:sz="4" w:space="0" w:color="auto"/>
            </w:tcBorders>
            <w:shd w:val="clear" w:color="auto" w:fill="auto"/>
            <w:noWrap/>
            <w:vAlign w:val="center"/>
            <w:hideMark/>
          </w:tcPr>
          <w:p w14:paraId="6E4728CB" w14:textId="77777777" w:rsidR="00A7051B" w:rsidRPr="008A6177" w:rsidRDefault="00A7051B" w:rsidP="004469AF">
            <w:pPr>
              <w:spacing w:line="240" w:lineRule="auto"/>
              <w:rPr>
                <w:rFonts w:ascii="Czcionka tekstu podstawowego" w:eastAsia="Times New Roman" w:hAnsi="Czcionka tekstu podstawowego" w:cs="Times New Roman"/>
                <w:sz w:val="18"/>
                <w:szCs w:val="18"/>
                <w:lang w:eastAsia="pl-PL"/>
              </w:rPr>
            </w:pPr>
            <w:r w:rsidRPr="008A6177">
              <w:rPr>
                <w:rFonts w:ascii="Czcionka tekstu podstawowego" w:eastAsia="Times New Roman" w:hAnsi="Czcionka tekstu podstawowego" w:cs="Times New Roman"/>
                <w:sz w:val="18"/>
                <w:szCs w:val="18"/>
                <w:lang w:eastAsia="pl-PL"/>
              </w:rPr>
              <w:t>1</w:t>
            </w:r>
          </w:p>
        </w:tc>
      </w:tr>
      <w:tr w:rsidR="008A6177" w:rsidRPr="008A6177" w14:paraId="002D7053" w14:textId="77777777" w:rsidTr="004469AF">
        <w:trPr>
          <w:trHeight w:val="855"/>
        </w:trPr>
        <w:tc>
          <w:tcPr>
            <w:tcW w:w="360" w:type="dxa"/>
            <w:tcBorders>
              <w:top w:val="nil"/>
              <w:left w:val="single" w:sz="8" w:space="0" w:color="auto"/>
              <w:bottom w:val="single" w:sz="8" w:space="0" w:color="auto"/>
              <w:right w:val="single" w:sz="8" w:space="0" w:color="auto"/>
            </w:tcBorders>
            <w:shd w:val="clear" w:color="auto" w:fill="auto"/>
            <w:noWrap/>
            <w:vAlign w:val="center"/>
            <w:hideMark/>
          </w:tcPr>
          <w:p w14:paraId="62847FEB" w14:textId="77777777" w:rsidR="00A7051B" w:rsidRPr="008A6177" w:rsidRDefault="00A7051B" w:rsidP="004469AF">
            <w:pPr>
              <w:spacing w:line="240" w:lineRule="auto"/>
              <w:rPr>
                <w:rFonts w:ascii="Czcionka tekstu podstawowego" w:eastAsia="Times New Roman" w:hAnsi="Czcionka tekstu podstawowego" w:cs="Times New Roman"/>
                <w:b/>
                <w:bCs/>
                <w:sz w:val="18"/>
                <w:szCs w:val="18"/>
                <w:lang w:eastAsia="pl-PL"/>
              </w:rPr>
            </w:pPr>
            <w:r w:rsidRPr="008A6177">
              <w:rPr>
                <w:rFonts w:ascii="Czcionka tekstu podstawowego" w:eastAsia="Times New Roman" w:hAnsi="Czcionka tekstu podstawowego" w:cs="Times New Roman"/>
                <w:b/>
                <w:bCs/>
                <w:sz w:val="18"/>
                <w:szCs w:val="18"/>
                <w:lang w:eastAsia="pl-PL"/>
              </w:rPr>
              <w:t>15</w:t>
            </w:r>
          </w:p>
        </w:tc>
        <w:tc>
          <w:tcPr>
            <w:tcW w:w="1785" w:type="dxa"/>
            <w:tcBorders>
              <w:top w:val="nil"/>
              <w:left w:val="nil"/>
              <w:bottom w:val="single" w:sz="8" w:space="0" w:color="auto"/>
              <w:right w:val="single" w:sz="8" w:space="0" w:color="auto"/>
            </w:tcBorders>
            <w:shd w:val="clear" w:color="auto" w:fill="auto"/>
            <w:vAlign w:val="center"/>
            <w:hideMark/>
          </w:tcPr>
          <w:p w14:paraId="102C4AEB" w14:textId="77777777" w:rsidR="00A7051B" w:rsidRPr="008A6177" w:rsidRDefault="004F3074" w:rsidP="004469AF">
            <w:pPr>
              <w:spacing w:line="240" w:lineRule="auto"/>
              <w:rPr>
                <w:rFonts w:ascii="Czcionka tekstu podstawowego" w:eastAsia="Times New Roman" w:hAnsi="Czcionka tekstu podstawowego" w:cs="Times New Roman"/>
                <w:sz w:val="18"/>
                <w:szCs w:val="18"/>
                <w:u w:val="single"/>
                <w:lang w:eastAsia="pl-PL"/>
              </w:rPr>
            </w:pPr>
            <w:hyperlink r:id="rId53" w:anchor="'Rys34'!A1" w:history="1">
              <w:r w:rsidR="00A7051B" w:rsidRPr="008A6177">
                <w:rPr>
                  <w:rFonts w:ascii="Czcionka tekstu podstawowego" w:eastAsia="Times New Roman" w:hAnsi="Czcionka tekstu podstawowego" w:cs="Times New Roman"/>
                  <w:sz w:val="18"/>
                  <w:szCs w:val="18"/>
                  <w:u w:val="single"/>
                  <w:lang w:eastAsia="pl-PL"/>
                </w:rPr>
                <w:t>Zbiornik biogazu</w:t>
              </w:r>
            </w:hyperlink>
          </w:p>
        </w:tc>
        <w:tc>
          <w:tcPr>
            <w:tcW w:w="1281" w:type="dxa"/>
            <w:tcBorders>
              <w:top w:val="nil"/>
              <w:left w:val="nil"/>
              <w:bottom w:val="single" w:sz="4" w:space="0" w:color="auto"/>
              <w:right w:val="single" w:sz="4" w:space="0" w:color="auto"/>
            </w:tcBorders>
            <w:shd w:val="clear" w:color="auto" w:fill="auto"/>
            <w:vAlign w:val="center"/>
            <w:hideMark/>
          </w:tcPr>
          <w:p w14:paraId="0E42C61B"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Ul. Karsiborska 33</w:t>
            </w:r>
          </w:p>
        </w:tc>
        <w:tc>
          <w:tcPr>
            <w:tcW w:w="1541" w:type="dxa"/>
            <w:tcBorders>
              <w:top w:val="nil"/>
              <w:left w:val="nil"/>
              <w:bottom w:val="single" w:sz="4" w:space="0" w:color="auto"/>
              <w:right w:val="single" w:sz="4" w:space="0" w:color="auto"/>
            </w:tcBorders>
            <w:shd w:val="clear" w:color="auto" w:fill="auto"/>
            <w:vAlign w:val="center"/>
            <w:hideMark/>
          </w:tcPr>
          <w:p w14:paraId="32B6BE25"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Zbiornik - Magazynowanie biogazu</w:t>
            </w:r>
          </w:p>
        </w:tc>
        <w:tc>
          <w:tcPr>
            <w:tcW w:w="1191" w:type="dxa"/>
            <w:tcBorders>
              <w:top w:val="nil"/>
              <w:left w:val="nil"/>
              <w:bottom w:val="single" w:sz="4" w:space="0" w:color="auto"/>
              <w:right w:val="single" w:sz="4" w:space="0" w:color="auto"/>
            </w:tcBorders>
            <w:shd w:val="clear" w:color="auto" w:fill="auto"/>
            <w:vAlign w:val="center"/>
            <w:hideMark/>
          </w:tcPr>
          <w:p w14:paraId="27A95E18" w14:textId="77777777" w:rsidR="00A7051B" w:rsidRPr="008A6177" w:rsidRDefault="00A7051B" w:rsidP="004469AF">
            <w:pPr>
              <w:spacing w:line="240" w:lineRule="auto"/>
              <w:rPr>
                <w:rFonts w:eastAsia="Times New Roman"/>
                <w:sz w:val="18"/>
                <w:szCs w:val="18"/>
                <w:lang w:eastAsia="pl-PL"/>
              </w:rPr>
            </w:pPr>
            <w:r w:rsidRPr="008A6177">
              <w:rPr>
                <w:rFonts w:eastAsia="Times New Roman"/>
                <w:sz w:val="18"/>
                <w:szCs w:val="18"/>
                <w:lang w:eastAsia="pl-PL"/>
              </w:rPr>
              <w:t>ok..268.66 m</w:t>
            </w:r>
            <w:r w:rsidRPr="008A6177">
              <w:rPr>
                <w:rFonts w:eastAsia="Times New Roman"/>
                <w:sz w:val="18"/>
                <w:szCs w:val="18"/>
                <w:vertAlign w:val="superscript"/>
                <w:lang w:eastAsia="pl-PL"/>
              </w:rPr>
              <w:t>2</w:t>
            </w:r>
          </w:p>
        </w:tc>
        <w:tc>
          <w:tcPr>
            <w:tcW w:w="3772" w:type="dxa"/>
            <w:tcBorders>
              <w:top w:val="nil"/>
              <w:left w:val="nil"/>
              <w:bottom w:val="single" w:sz="4" w:space="0" w:color="auto"/>
              <w:right w:val="single" w:sz="4" w:space="0" w:color="auto"/>
            </w:tcBorders>
            <w:shd w:val="clear" w:color="auto" w:fill="auto"/>
            <w:vAlign w:val="center"/>
            <w:hideMark/>
          </w:tcPr>
          <w:p w14:paraId="278B9197" w14:textId="72C326C0"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 xml:space="preserve">Inst. Elektr., Inst. Gaz. (nadciśnienie robocze </w:t>
            </w:r>
            <w:r w:rsidR="00317DD3" w:rsidRPr="008A6177">
              <w:rPr>
                <w:rFonts w:eastAsia="Times New Roman"/>
                <w:sz w:val="18"/>
                <w:szCs w:val="18"/>
                <w:lang w:eastAsia="pl-PL"/>
              </w:rPr>
              <w:t xml:space="preserve"> 3,0 </w:t>
            </w:r>
            <w:r w:rsidRPr="008A6177">
              <w:rPr>
                <w:rFonts w:eastAsia="Times New Roman"/>
                <w:sz w:val="18"/>
                <w:szCs w:val="18"/>
                <w:lang w:eastAsia="pl-PL"/>
              </w:rPr>
              <w:t xml:space="preserve"> kPa)</w:t>
            </w:r>
          </w:p>
        </w:tc>
        <w:tc>
          <w:tcPr>
            <w:tcW w:w="816" w:type="dxa"/>
            <w:tcBorders>
              <w:top w:val="nil"/>
              <w:left w:val="nil"/>
              <w:bottom w:val="single" w:sz="4" w:space="0" w:color="auto"/>
              <w:right w:val="single" w:sz="4" w:space="0" w:color="auto"/>
            </w:tcBorders>
            <w:shd w:val="clear" w:color="auto" w:fill="auto"/>
            <w:noWrap/>
            <w:vAlign w:val="center"/>
            <w:hideMark/>
          </w:tcPr>
          <w:p w14:paraId="305D23A6" w14:textId="77777777" w:rsidR="00A7051B" w:rsidRPr="008A6177" w:rsidRDefault="00A7051B" w:rsidP="004469AF">
            <w:pPr>
              <w:spacing w:line="240" w:lineRule="auto"/>
              <w:rPr>
                <w:rFonts w:ascii="Czcionka tekstu podstawowego" w:eastAsia="Times New Roman" w:hAnsi="Czcionka tekstu podstawowego" w:cs="Times New Roman"/>
                <w:sz w:val="18"/>
                <w:szCs w:val="18"/>
                <w:lang w:eastAsia="pl-PL"/>
              </w:rPr>
            </w:pPr>
            <w:r w:rsidRPr="008A6177">
              <w:rPr>
                <w:rFonts w:ascii="Czcionka tekstu podstawowego" w:eastAsia="Times New Roman" w:hAnsi="Czcionka tekstu podstawowego" w:cs="Times New Roman"/>
                <w:sz w:val="18"/>
                <w:szCs w:val="18"/>
                <w:lang w:eastAsia="pl-PL"/>
              </w:rPr>
              <w:t>1</w:t>
            </w:r>
          </w:p>
        </w:tc>
      </w:tr>
      <w:tr w:rsidR="008A6177" w:rsidRPr="008A6177" w14:paraId="7A484A78" w14:textId="77777777" w:rsidTr="004469AF">
        <w:trPr>
          <w:trHeight w:val="855"/>
        </w:trPr>
        <w:tc>
          <w:tcPr>
            <w:tcW w:w="360" w:type="dxa"/>
            <w:tcBorders>
              <w:top w:val="nil"/>
              <w:left w:val="single" w:sz="8" w:space="0" w:color="auto"/>
              <w:bottom w:val="single" w:sz="8" w:space="0" w:color="auto"/>
              <w:right w:val="single" w:sz="8" w:space="0" w:color="auto"/>
            </w:tcBorders>
            <w:shd w:val="clear" w:color="auto" w:fill="auto"/>
            <w:noWrap/>
            <w:vAlign w:val="center"/>
            <w:hideMark/>
          </w:tcPr>
          <w:p w14:paraId="6A3ACB89" w14:textId="77777777" w:rsidR="00A7051B" w:rsidRPr="008A6177" w:rsidRDefault="00A7051B" w:rsidP="004469AF">
            <w:pPr>
              <w:spacing w:line="240" w:lineRule="auto"/>
              <w:rPr>
                <w:rFonts w:ascii="Czcionka tekstu podstawowego" w:eastAsia="Times New Roman" w:hAnsi="Czcionka tekstu podstawowego" w:cs="Times New Roman"/>
                <w:b/>
                <w:bCs/>
                <w:sz w:val="18"/>
                <w:szCs w:val="18"/>
                <w:lang w:eastAsia="pl-PL"/>
              </w:rPr>
            </w:pPr>
            <w:r w:rsidRPr="008A6177">
              <w:rPr>
                <w:rFonts w:ascii="Czcionka tekstu podstawowego" w:eastAsia="Times New Roman" w:hAnsi="Czcionka tekstu podstawowego" w:cs="Times New Roman"/>
                <w:b/>
                <w:bCs/>
                <w:sz w:val="18"/>
                <w:szCs w:val="18"/>
                <w:lang w:eastAsia="pl-PL"/>
              </w:rPr>
              <w:t>16</w:t>
            </w:r>
          </w:p>
        </w:tc>
        <w:tc>
          <w:tcPr>
            <w:tcW w:w="1785" w:type="dxa"/>
            <w:tcBorders>
              <w:top w:val="nil"/>
              <w:left w:val="nil"/>
              <w:bottom w:val="single" w:sz="8" w:space="0" w:color="auto"/>
              <w:right w:val="single" w:sz="8" w:space="0" w:color="auto"/>
            </w:tcBorders>
            <w:shd w:val="clear" w:color="auto" w:fill="auto"/>
            <w:vAlign w:val="center"/>
            <w:hideMark/>
          </w:tcPr>
          <w:p w14:paraId="6C9F2720" w14:textId="77777777" w:rsidR="00A7051B" w:rsidRPr="008A6177" w:rsidRDefault="004F3074" w:rsidP="004469AF">
            <w:pPr>
              <w:spacing w:line="240" w:lineRule="auto"/>
              <w:rPr>
                <w:rFonts w:ascii="Czcionka tekstu podstawowego" w:eastAsia="Times New Roman" w:hAnsi="Czcionka tekstu podstawowego" w:cs="Times New Roman"/>
                <w:sz w:val="18"/>
                <w:szCs w:val="18"/>
                <w:u w:val="single"/>
                <w:lang w:eastAsia="pl-PL"/>
              </w:rPr>
            </w:pPr>
            <w:hyperlink r:id="rId54" w:anchor="'Rys35'!A1" w:history="1">
              <w:r w:rsidR="00A7051B" w:rsidRPr="008A6177">
                <w:rPr>
                  <w:rFonts w:ascii="Czcionka tekstu podstawowego" w:eastAsia="Times New Roman" w:hAnsi="Czcionka tekstu podstawowego" w:cs="Times New Roman"/>
                  <w:sz w:val="18"/>
                  <w:szCs w:val="18"/>
                  <w:u w:val="single"/>
                  <w:lang w:eastAsia="pl-PL"/>
                </w:rPr>
                <w:t>Budynek wykorzystania biogazu</w:t>
              </w:r>
            </w:hyperlink>
          </w:p>
        </w:tc>
        <w:tc>
          <w:tcPr>
            <w:tcW w:w="1281" w:type="dxa"/>
            <w:tcBorders>
              <w:top w:val="nil"/>
              <w:left w:val="nil"/>
              <w:bottom w:val="single" w:sz="4" w:space="0" w:color="auto"/>
              <w:right w:val="single" w:sz="4" w:space="0" w:color="auto"/>
            </w:tcBorders>
            <w:shd w:val="clear" w:color="auto" w:fill="auto"/>
            <w:vAlign w:val="center"/>
            <w:hideMark/>
          </w:tcPr>
          <w:p w14:paraId="30ACF57B"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Ul. Karsiborska 33</w:t>
            </w:r>
          </w:p>
        </w:tc>
        <w:tc>
          <w:tcPr>
            <w:tcW w:w="1541" w:type="dxa"/>
            <w:tcBorders>
              <w:top w:val="nil"/>
              <w:left w:val="nil"/>
              <w:bottom w:val="single" w:sz="4" w:space="0" w:color="auto"/>
              <w:right w:val="single" w:sz="4" w:space="0" w:color="auto"/>
            </w:tcBorders>
            <w:shd w:val="clear" w:color="auto" w:fill="auto"/>
            <w:vAlign w:val="center"/>
            <w:hideMark/>
          </w:tcPr>
          <w:p w14:paraId="76523716"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Budynek - lokalizacja urządzeń wykorzystujących biogaz</w:t>
            </w:r>
          </w:p>
        </w:tc>
        <w:tc>
          <w:tcPr>
            <w:tcW w:w="1191" w:type="dxa"/>
            <w:tcBorders>
              <w:top w:val="nil"/>
              <w:left w:val="nil"/>
              <w:bottom w:val="single" w:sz="4" w:space="0" w:color="auto"/>
              <w:right w:val="single" w:sz="4" w:space="0" w:color="auto"/>
            </w:tcBorders>
            <w:shd w:val="clear" w:color="auto" w:fill="auto"/>
            <w:vAlign w:val="center"/>
            <w:hideMark/>
          </w:tcPr>
          <w:p w14:paraId="4B184B2A" w14:textId="77777777" w:rsidR="00A7051B" w:rsidRPr="008A6177" w:rsidRDefault="00A7051B" w:rsidP="004469AF">
            <w:pPr>
              <w:spacing w:line="240" w:lineRule="auto"/>
              <w:rPr>
                <w:rFonts w:eastAsia="Times New Roman"/>
                <w:sz w:val="18"/>
                <w:szCs w:val="18"/>
                <w:lang w:eastAsia="pl-PL"/>
              </w:rPr>
            </w:pPr>
            <w:r w:rsidRPr="008A6177">
              <w:rPr>
                <w:rFonts w:eastAsia="Times New Roman"/>
                <w:sz w:val="18"/>
                <w:szCs w:val="18"/>
                <w:lang w:eastAsia="pl-PL"/>
              </w:rPr>
              <w:t>202 m</w:t>
            </w:r>
            <w:r w:rsidRPr="008A6177">
              <w:rPr>
                <w:rFonts w:eastAsia="Times New Roman"/>
                <w:sz w:val="18"/>
                <w:szCs w:val="18"/>
                <w:vertAlign w:val="superscript"/>
                <w:lang w:eastAsia="pl-PL"/>
              </w:rPr>
              <w:t>2</w:t>
            </w:r>
          </w:p>
        </w:tc>
        <w:tc>
          <w:tcPr>
            <w:tcW w:w="3772" w:type="dxa"/>
            <w:tcBorders>
              <w:top w:val="nil"/>
              <w:left w:val="nil"/>
              <w:bottom w:val="single" w:sz="4" w:space="0" w:color="auto"/>
              <w:right w:val="single" w:sz="4" w:space="0" w:color="auto"/>
            </w:tcBorders>
            <w:shd w:val="clear" w:color="auto" w:fill="auto"/>
            <w:vAlign w:val="center"/>
            <w:hideMark/>
          </w:tcPr>
          <w:p w14:paraId="7E0873FA"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Inst. Elektr., Inst.Odgromowa, Inst.Wod- Kanal., C.O.i C.W., Inst. Syg.p.poż., Inst.ostrz.gazowego</w:t>
            </w:r>
          </w:p>
        </w:tc>
        <w:tc>
          <w:tcPr>
            <w:tcW w:w="816" w:type="dxa"/>
            <w:tcBorders>
              <w:top w:val="nil"/>
              <w:left w:val="nil"/>
              <w:bottom w:val="single" w:sz="4" w:space="0" w:color="auto"/>
              <w:right w:val="single" w:sz="4" w:space="0" w:color="auto"/>
            </w:tcBorders>
            <w:shd w:val="clear" w:color="auto" w:fill="auto"/>
            <w:noWrap/>
            <w:vAlign w:val="center"/>
            <w:hideMark/>
          </w:tcPr>
          <w:p w14:paraId="25564957" w14:textId="77777777" w:rsidR="00A7051B" w:rsidRPr="008A6177" w:rsidRDefault="00A7051B" w:rsidP="004469AF">
            <w:pPr>
              <w:spacing w:line="240" w:lineRule="auto"/>
              <w:rPr>
                <w:rFonts w:ascii="Czcionka tekstu podstawowego" w:eastAsia="Times New Roman" w:hAnsi="Czcionka tekstu podstawowego" w:cs="Times New Roman"/>
                <w:sz w:val="18"/>
                <w:szCs w:val="18"/>
                <w:lang w:eastAsia="pl-PL"/>
              </w:rPr>
            </w:pPr>
            <w:r w:rsidRPr="008A6177">
              <w:rPr>
                <w:rFonts w:ascii="Czcionka tekstu podstawowego" w:eastAsia="Times New Roman" w:hAnsi="Czcionka tekstu podstawowego" w:cs="Times New Roman"/>
                <w:sz w:val="18"/>
                <w:szCs w:val="18"/>
                <w:lang w:eastAsia="pl-PL"/>
              </w:rPr>
              <w:t>1</w:t>
            </w:r>
          </w:p>
        </w:tc>
      </w:tr>
      <w:tr w:rsidR="008A6177" w:rsidRPr="008A6177" w14:paraId="7059154B" w14:textId="77777777" w:rsidTr="004469AF">
        <w:trPr>
          <w:trHeight w:val="855"/>
        </w:trPr>
        <w:tc>
          <w:tcPr>
            <w:tcW w:w="360" w:type="dxa"/>
            <w:tcBorders>
              <w:top w:val="nil"/>
              <w:left w:val="single" w:sz="8" w:space="0" w:color="auto"/>
              <w:bottom w:val="single" w:sz="8" w:space="0" w:color="auto"/>
              <w:right w:val="single" w:sz="8" w:space="0" w:color="auto"/>
            </w:tcBorders>
            <w:shd w:val="clear" w:color="auto" w:fill="auto"/>
            <w:noWrap/>
            <w:vAlign w:val="center"/>
            <w:hideMark/>
          </w:tcPr>
          <w:p w14:paraId="425DE2D1" w14:textId="77777777" w:rsidR="00A7051B" w:rsidRPr="008A6177" w:rsidRDefault="00A7051B" w:rsidP="004469AF">
            <w:pPr>
              <w:spacing w:line="240" w:lineRule="auto"/>
              <w:rPr>
                <w:rFonts w:ascii="Czcionka tekstu podstawowego" w:eastAsia="Times New Roman" w:hAnsi="Czcionka tekstu podstawowego" w:cs="Times New Roman"/>
                <w:b/>
                <w:bCs/>
                <w:sz w:val="18"/>
                <w:szCs w:val="18"/>
                <w:lang w:eastAsia="pl-PL"/>
              </w:rPr>
            </w:pPr>
            <w:r w:rsidRPr="008A6177">
              <w:rPr>
                <w:rFonts w:ascii="Czcionka tekstu podstawowego" w:eastAsia="Times New Roman" w:hAnsi="Czcionka tekstu podstawowego" w:cs="Times New Roman"/>
                <w:b/>
                <w:bCs/>
                <w:sz w:val="18"/>
                <w:szCs w:val="18"/>
                <w:lang w:eastAsia="pl-PL"/>
              </w:rPr>
              <w:t>17</w:t>
            </w:r>
          </w:p>
        </w:tc>
        <w:tc>
          <w:tcPr>
            <w:tcW w:w="1785" w:type="dxa"/>
            <w:tcBorders>
              <w:top w:val="nil"/>
              <w:left w:val="nil"/>
              <w:bottom w:val="single" w:sz="8" w:space="0" w:color="auto"/>
              <w:right w:val="single" w:sz="8" w:space="0" w:color="auto"/>
            </w:tcBorders>
            <w:shd w:val="clear" w:color="auto" w:fill="auto"/>
            <w:vAlign w:val="center"/>
            <w:hideMark/>
          </w:tcPr>
          <w:p w14:paraId="26D34445" w14:textId="77777777" w:rsidR="00A7051B" w:rsidRPr="008A6177" w:rsidRDefault="004F3074" w:rsidP="004469AF">
            <w:pPr>
              <w:spacing w:line="240" w:lineRule="auto"/>
              <w:rPr>
                <w:rFonts w:ascii="Czcionka tekstu podstawowego" w:eastAsia="Times New Roman" w:hAnsi="Czcionka tekstu podstawowego" w:cs="Times New Roman"/>
                <w:sz w:val="18"/>
                <w:szCs w:val="18"/>
                <w:u w:val="single"/>
                <w:lang w:eastAsia="pl-PL"/>
              </w:rPr>
            </w:pPr>
            <w:hyperlink r:id="rId55" w:anchor="'Rys36'!A1" w:history="1">
              <w:r w:rsidR="00A7051B" w:rsidRPr="008A6177">
                <w:rPr>
                  <w:rFonts w:ascii="Czcionka tekstu podstawowego" w:eastAsia="Times New Roman" w:hAnsi="Czcionka tekstu podstawowego" w:cs="Times New Roman"/>
                  <w:sz w:val="18"/>
                  <w:szCs w:val="18"/>
                  <w:u w:val="single"/>
                  <w:lang w:eastAsia="pl-PL"/>
                </w:rPr>
                <w:t>Budynek odwadniania osadu przyjęcia fekali</w:t>
              </w:r>
            </w:hyperlink>
          </w:p>
        </w:tc>
        <w:tc>
          <w:tcPr>
            <w:tcW w:w="1281" w:type="dxa"/>
            <w:tcBorders>
              <w:top w:val="nil"/>
              <w:left w:val="nil"/>
              <w:bottom w:val="single" w:sz="4" w:space="0" w:color="auto"/>
              <w:right w:val="single" w:sz="4" w:space="0" w:color="auto"/>
            </w:tcBorders>
            <w:shd w:val="clear" w:color="auto" w:fill="auto"/>
            <w:vAlign w:val="center"/>
            <w:hideMark/>
          </w:tcPr>
          <w:p w14:paraId="11EEC477"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Ul. Karsiborska 33</w:t>
            </w:r>
          </w:p>
        </w:tc>
        <w:tc>
          <w:tcPr>
            <w:tcW w:w="1541" w:type="dxa"/>
            <w:tcBorders>
              <w:top w:val="nil"/>
              <w:left w:val="nil"/>
              <w:bottom w:val="single" w:sz="4" w:space="0" w:color="auto"/>
              <w:right w:val="single" w:sz="4" w:space="0" w:color="auto"/>
            </w:tcBorders>
            <w:shd w:val="clear" w:color="auto" w:fill="auto"/>
            <w:vAlign w:val="center"/>
            <w:hideMark/>
          </w:tcPr>
          <w:p w14:paraId="0FF3C1F4"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Budynek Nr. 12, 17, 22, 23 - Odwadnianie i ekspedycja osadu</w:t>
            </w:r>
          </w:p>
        </w:tc>
        <w:tc>
          <w:tcPr>
            <w:tcW w:w="1191" w:type="dxa"/>
            <w:tcBorders>
              <w:top w:val="nil"/>
              <w:left w:val="nil"/>
              <w:bottom w:val="single" w:sz="4" w:space="0" w:color="auto"/>
              <w:right w:val="single" w:sz="4" w:space="0" w:color="auto"/>
            </w:tcBorders>
            <w:shd w:val="clear" w:color="auto" w:fill="auto"/>
            <w:vAlign w:val="center"/>
            <w:hideMark/>
          </w:tcPr>
          <w:p w14:paraId="15647460" w14:textId="77777777" w:rsidR="00A7051B" w:rsidRPr="008A6177" w:rsidRDefault="00A7051B" w:rsidP="004469AF">
            <w:pPr>
              <w:spacing w:line="240" w:lineRule="auto"/>
              <w:rPr>
                <w:rFonts w:eastAsia="Times New Roman"/>
                <w:sz w:val="18"/>
                <w:szCs w:val="18"/>
                <w:lang w:eastAsia="pl-PL"/>
              </w:rPr>
            </w:pPr>
            <w:r w:rsidRPr="008A6177">
              <w:rPr>
                <w:rFonts w:eastAsia="Times New Roman"/>
                <w:sz w:val="18"/>
                <w:szCs w:val="18"/>
                <w:lang w:eastAsia="pl-PL"/>
              </w:rPr>
              <w:t>547 m</w:t>
            </w:r>
            <w:r w:rsidRPr="008A6177">
              <w:rPr>
                <w:rFonts w:eastAsia="Times New Roman"/>
                <w:sz w:val="18"/>
                <w:szCs w:val="18"/>
                <w:vertAlign w:val="superscript"/>
                <w:lang w:eastAsia="pl-PL"/>
              </w:rPr>
              <w:t>2</w:t>
            </w:r>
          </w:p>
        </w:tc>
        <w:tc>
          <w:tcPr>
            <w:tcW w:w="3772" w:type="dxa"/>
            <w:tcBorders>
              <w:top w:val="nil"/>
              <w:left w:val="nil"/>
              <w:bottom w:val="single" w:sz="4" w:space="0" w:color="auto"/>
              <w:right w:val="single" w:sz="4" w:space="0" w:color="auto"/>
            </w:tcBorders>
            <w:shd w:val="clear" w:color="auto" w:fill="auto"/>
            <w:vAlign w:val="center"/>
            <w:hideMark/>
          </w:tcPr>
          <w:p w14:paraId="49D14C55"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Inst. Elektr., Inst. Telefon., Inst.Odgromowa, Inst.Wod- Kanal., C.O., Inst. Syg.p.poż., Inst.ostrz.gazowego</w:t>
            </w:r>
          </w:p>
        </w:tc>
        <w:tc>
          <w:tcPr>
            <w:tcW w:w="816" w:type="dxa"/>
            <w:tcBorders>
              <w:top w:val="nil"/>
              <w:left w:val="nil"/>
              <w:bottom w:val="single" w:sz="4" w:space="0" w:color="auto"/>
              <w:right w:val="single" w:sz="4" w:space="0" w:color="auto"/>
            </w:tcBorders>
            <w:shd w:val="clear" w:color="auto" w:fill="auto"/>
            <w:noWrap/>
            <w:vAlign w:val="center"/>
            <w:hideMark/>
          </w:tcPr>
          <w:p w14:paraId="7D6A4153" w14:textId="77777777" w:rsidR="00A7051B" w:rsidRPr="008A6177" w:rsidRDefault="00A7051B" w:rsidP="004469AF">
            <w:pPr>
              <w:spacing w:line="240" w:lineRule="auto"/>
              <w:rPr>
                <w:rFonts w:ascii="Czcionka tekstu podstawowego" w:eastAsia="Times New Roman" w:hAnsi="Czcionka tekstu podstawowego" w:cs="Times New Roman"/>
                <w:sz w:val="18"/>
                <w:szCs w:val="18"/>
                <w:lang w:eastAsia="pl-PL"/>
              </w:rPr>
            </w:pPr>
            <w:r w:rsidRPr="008A6177">
              <w:rPr>
                <w:rFonts w:ascii="Czcionka tekstu podstawowego" w:eastAsia="Times New Roman" w:hAnsi="Czcionka tekstu podstawowego" w:cs="Times New Roman"/>
                <w:sz w:val="18"/>
                <w:szCs w:val="18"/>
                <w:lang w:eastAsia="pl-PL"/>
              </w:rPr>
              <w:t>1</w:t>
            </w:r>
          </w:p>
        </w:tc>
      </w:tr>
      <w:tr w:rsidR="008A6177" w:rsidRPr="008A6177" w14:paraId="3F92662C" w14:textId="77777777" w:rsidTr="004469AF">
        <w:trPr>
          <w:trHeight w:val="855"/>
        </w:trPr>
        <w:tc>
          <w:tcPr>
            <w:tcW w:w="360" w:type="dxa"/>
            <w:tcBorders>
              <w:top w:val="nil"/>
              <w:left w:val="single" w:sz="8" w:space="0" w:color="auto"/>
              <w:bottom w:val="single" w:sz="8" w:space="0" w:color="auto"/>
              <w:right w:val="single" w:sz="8" w:space="0" w:color="auto"/>
            </w:tcBorders>
            <w:shd w:val="clear" w:color="auto" w:fill="auto"/>
            <w:noWrap/>
            <w:vAlign w:val="center"/>
            <w:hideMark/>
          </w:tcPr>
          <w:p w14:paraId="2492E019" w14:textId="77777777" w:rsidR="00A7051B" w:rsidRPr="008A6177" w:rsidRDefault="00A7051B" w:rsidP="004469AF">
            <w:pPr>
              <w:spacing w:line="240" w:lineRule="auto"/>
              <w:rPr>
                <w:rFonts w:ascii="Czcionka tekstu podstawowego" w:eastAsia="Times New Roman" w:hAnsi="Czcionka tekstu podstawowego" w:cs="Times New Roman"/>
                <w:b/>
                <w:bCs/>
                <w:sz w:val="18"/>
                <w:szCs w:val="18"/>
                <w:lang w:eastAsia="pl-PL"/>
              </w:rPr>
            </w:pPr>
            <w:r w:rsidRPr="008A6177">
              <w:rPr>
                <w:rFonts w:ascii="Czcionka tekstu podstawowego" w:eastAsia="Times New Roman" w:hAnsi="Czcionka tekstu podstawowego" w:cs="Times New Roman"/>
                <w:b/>
                <w:bCs/>
                <w:sz w:val="18"/>
                <w:szCs w:val="18"/>
                <w:lang w:eastAsia="pl-PL"/>
              </w:rPr>
              <w:t>18</w:t>
            </w:r>
          </w:p>
        </w:tc>
        <w:tc>
          <w:tcPr>
            <w:tcW w:w="1785" w:type="dxa"/>
            <w:tcBorders>
              <w:top w:val="nil"/>
              <w:left w:val="nil"/>
              <w:bottom w:val="single" w:sz="8" w:space="0" w:color="auto"/>
              <w:right w:val="single" w:sz="8" w:space="0" w:color="auto"/>
            </w:tcBorders>
            <w:shd w:val="clear" w:color="auto" w:fill="auto"/>
            <w:vAlign w:val="center"/>
            <w:hideMark/>
          </w:tcPr>
          <w:p w14:paraId="31ABF0AE" w14:textId="77777777" w:rsidR="00A7051B" w:rsidRPr="008A6177" w:rsidRDefault="004F3074" w:rsidP="004469AF">
            <w:pPr>
              <w:spacing w:line="240" w:lineRule="auto"/>
              <w:rPr>
                <w:rFonts w:ascii="Czcionka tekstu podstawowego" w:eastAsia="Times New Roman" w:hAnsi="Czcionka tekstu podstawowego" w:cs="Times New Roman"/>
                <w:sz w:val="18"/>
                <w:szCs w:val="18"/>
                <w:u w:val="single"/>
                <w:lang w:eastAsia="pl-PL"/>
              </w:rPr>
            </w:pPr>
            <w:hyperlink r:id="rId56" w:anchor="'Rys37'!A1" w:history="1">
              <w:r w:rsidR="00A7051B" w:rsidRPr="008A6177">
                <w:rPr>
                  <w:rFonts w:ascii="Czcionka tekstu podstawowego" w:eastAsia="Times New Roman" w:hAnsi="Czcionka tekstu podstawowego" w:cs="Times New Roman"/>
                  <w:sz w:val="18"/>
                  <w:szCs w:val="18"/>
                  <w:u w:val="single"/>
                  <w:lang w:eastAsia="pl-PL"/>
                </w:rPr>
                <w:t>Budynek energetyczny i stacja dmuchaw</w:t>
              </w:r>
            </w:hyperlink>
          </w:p>
        </w:tc>
        <w:tc>
          <w:tcPr>
            <w:tcW w:w="1281" w:type="dxa"/>
            <w:tcBorders>
              <w:top w:val="nil"/>
              <w:left w:val="nil"/>
              <w:bottom w:val="single" w:sz="4" w:space="0" w:color="auto"/>
              <w:right w:val="single" w:sz="4" w:space="0" w:color="auto"/>
            </w:tcBorders>
            <w:shd w:val="clear" w:color="auto" w:fill="auto"/>
            <w:vAlign w:val="center"/>
            <w:hideMark/>
          </w:tcPr>
          <w:p w14:paraId="2C3D15A2"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Ul. Karsiborska 33</w:t>
            </w:r>
          </w:p>
        </w:tc>
        <w:tc>
          <w:tcPr>
            <w:tcW w:w="1541" w:type="dxa"/>
            <w:tcBorders>
              <w:top w:val="nil"/>
              <w:left w:val="nil"/>
              <w:bottom w:val="single" w:sz="4" w:space="0" w:color="auto"/>
              <w:right w:val="single" w:sz="4" w:space="0" w:color="auto"/>
            </w:tcBorders>
            <w:shd w:val="clear" w:color="auto" w:fill="auto"/>
            <w:vAlign w:val="center"/>
            <w:hideMark/>
          </w:tcPr>
          <w:p w14:paraId="3E73BA33" w14:textId="14ECA961"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Rozdzielnia główna SN i NN</w:t>
            </w:r>
            <w:r w:rsidR="004469AF" w:rsidRPr="008A6177">
              <w:rPr>
                <w:rFonts w:eastAsia="Times New Roman"/>
                <w:sz w:val="18"/>
                <w:szCs w:val="18"/>
                <w:lang w:eastAsia="pl-PL"/>
              </w:rPr>
              <w:t xml:space="preserve"> ob. 17 i 18.</w:t>
            </w:r>
          </w:p>
        </w:tc>
        <w:tc>
          <w:tcPr>
            <w:tcW w:w="1191" w:type="dxa"/>
            <w:tcBorders>
              <w:top w:val="nil"/>
              <w:left w:val="nil"/>
              <w:bottom w:val="single" w:sz="4" w:space="0" w:color="auto"/>
              <w:right w:val="single" w:sz="4" w:space="0" w:color="auto"/>
            </w:tcBorders>
            <w:shd w:val="clear" w:color="auto" w:fill="auto"/>
            <w:vAlign w:val="center"/>
            <w:hideMark/>
          </w:tcPr>
          <w:p w14:paraId="78BB01E7" w14:textId="77777777" w:rsidR="00A7051B" w:rsidRPr="008A6177" w:rsidRDefault="00A7051B" w:rsidP="004469AF">
            <w:pPr>
              <w:spacing w:line="240" w:lineRule="auto"/>
              <w:rPr>
                <w:rFonts w:eastAsia="Times New Roman"/>
                <w:sz w:val="18"/>
                <w:szCs w:val="18"/>
                <w:lang w:eastAsia="pl-PL"/>
              </w:rPr>
            </w:pPr>
            <w:r w:rsidRPr="008A6177">
              <w:rPr>
                <w:rFonts w:eastAsia="Times New Roman"/>
                <w:sz w:val="18"/>
                <w:szCs w:val="18"/>
                <w:lang w:eastAsia="pl-PL"/>
              </w:rPr>
              <w:t>444 m</w:t>
            </w:r>
            <w:r w:rsidRPr="008A6177">
              <w:rPr>
                <w:rFonts w:eastAsia="Times New Roman"/>
                <w:sz w:val="18"/>
                <w:szCs w:val="18"/>
                <w:vertAlign w:val="superscript"/>
                <w:lang w:eastAsia="pl-PL"/>
              </w:rPr>
              <w:t>2</w:t>
            </w:r>
          </w:p>
        </w:tc>
        <w:tc>
          <w:tcPr>
            <w:tcW w:w="3772" w:type="dxa"/>
            <w:tcBorders>
              <w:top w:val="nil"/>
              <w:left w:val="nil"/>
              <w:bottom w:val="single" w:sz="4" w:space="0" w:color="auto"/>
              <w:right w:val="single" w:sz="4" w:space="0" w:color="auto"/>
            </w:tcBorders>
            <w:shd w:val="clear" w:color="auto" w:fill="auto"/>
            <w:vAlign w:val="center"/>
            <w:hideMark/>
          </w:tcPr>
          <w:p w14:paraId="3944F0C8"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 xml:space="preserve">Inst. Elektr., Inst. Telefon., Inst.Odgromowa, Inst.Wod- Kanal., C.O., Inst. Syg.p.poż., </w:t>
            </w:r>
          </w:p>
        </w:tc>
        <w:tc>
          <w:tcPr>
            <w:tcW w:w="816" w:type="dxa"/>
            <w:tcBorders>
              <w:top w:val="nil"/>
              <w:left w:val="nil"/>
              <w:bottom w:val="single" w:sz="4" w:space="0" w:color="auto"/>
              <w:right w:val="single" w:sz="4" w:space="0" w:color="auto"/>
            </w:tcBorders>
            <w:shd w:val="clear" w:color="auto" w:fill="auto"/>
            <w:noWrap/>
            <w:vAlign w:val="center"/>
            <w:hideMark/>
          </w:tcPr>
          <w:p w14:paraId="24D5F7DC" w14:textId="77777777" w:rsidR="00A7051B" w:rsidRPr="008A6177" w:rsidRDefault="00A7051B" w:rsidP="004469AF">
            <w:pPr>
              <w:spacing w:line="240" w:lineRule="auto"/>
              <w:rPr>
                <w:rFonts w:ascii="Czcionka tekstu podstawowego" w:eastAsia="Times New Roman" w:hAnsi="Czcionka tekstu podstawowego" w:cs="Times New Roman"/>
                <w:sz w:val="18"/>
                <w:szCs w:val="18"/>
                <w:lang w:eastAsia="pl-PL"/>
              </w:rPr>
            </w:pPr>
            <w:r w:rsidRPr="008A6177">
              <w:rPr>
                <w:rFonts w:ascii="Czcionka tekstu podstawowego" w:eastAsia="Times New Roman" w:hAnsi="Czcionka tekstu podstawowego" w:cs="Times New Roman"/>
                <w:sz w:val="18"/>
                <w:szCs w:val="18"/>
                <w:lang w:eastAsia="pl-PL"/>
              </w:rPr>
              <w:t>1</w:t>
            </w:r>
          </w:p>
        </w:tc>
      </w:tr>
      <w:tr w:rsidR="008A6177" w:rsidRPr="008A6177" w14:paraId="314FE65D" w14:textId="77777777" w:rsidTr="004469AF">
        <w:trPr>
          <w:trHeight w:val="855"/>
        </w:trPr>
        <w:tc>
          <w:tcPr>
            <w:tcW w:w="360" w:type="dxa"/>
            <w:tcBorders>
              <w:top w:val="nil"/>
              <w:left w:val="single" w:sz="8" w:space="0" w:color="auto"/>
              <w:bottom w:val="single" w:sz="8" w:space="0" w:color="auto"/>
              <w:right w:val="single" w:sz="8" w:space="0" w:color="auto"/>
            </w:tcBorders>
            <w:shd w:val="clear" w:color="auto" w:fill="auto"/>
            <w:noWrap/>
            <w:vAlign w:val="center"/>
            <w:hideMark/>
          </w:tcPr>
          <w:p w14:paraId="6E66891D" w14:textId="77777777" w:rsidR="00A7051B" w:rsidRPr="008A6177" w:rsidRDefault="00A7051B" w:rsidP="004469AF">
            <w:pPr>
              <w:spacing w:line="240" w:lineRule="auto"/>
              <w:rPr>
                <w:rFonts w:ascii="Czcionka tekstu podstawowego" w:eastAsia="Times New Roman" w:hAnsi="Czcionka tekstu podstawowego" w:cs="Times New Roman"/>
                <w:b/>
                <w:bCs/>
                <w:sz w:val="18"/>
                <w:szCs w:val="18"/>
                <w:lang w:eastAsia="pl-PL"/>
              </w:rPr>
            </w:pPr>
            <w:r w:rsidRPr="008A6177">
              <w:rPr>
                <w:rFonts w:ascii="Czcionka tekstu podstawowego" w:eastAsia="Times New Roman" w:hAnsi="Czcionka tekstu podstawowego" w:cs="Times New Roman"/>
                <w:b/>
                <w:bCs/>
                <w:sz w:val="18"/>
                <w:szCs w:val="18"/>
                <w:lang w:eastAsia="pl-PL"/>
              </w:rPr>
              <w:t>19</w:t>
            </w:r>
          </w:p>
        </w:tc>
        <w:tc>
          <w:tcPr>
            <w:tcW w:w="1785" w:type="dxa"/>
            <w:tcBorders>
              <w:top w:val="nil"/>
              <w:left w:val="nil"/>
              <w:bottom w:val="single" w:sz="8" w:space="0" w:color="auto"/>
              <w:right w:val="single" w:sz="8" w:space="0" w:color="auto"/>
            </w:tcBorders>
            <w:shd w:val="clear" w:color="auto" w:fill="auto"/>
            <w:vAlign w:val="center"/>
            <w:hideMark/>
          </w:tcPr>
          <w:p w14:paraId="6EA70349" w14:textId="77777777" w:rsidR="00A7051B" w:rsidRPr="008A6177" w:rsidRDefault="004F3074" w:rsidP="004469AF">
            <w:pPr>
              <w:spacing w:line="240" w:lineRule="auto"/>
              <w:rPr>
                <w:rFonts w:ascii="Czcionka tekstu podstawowego" w:eastAsia="Times New Roman" w:hAnsi="Czcionka tekstu podstawowego" w:cs="Times New Roman"/>
                <w:sz w:val="18"/>
                <w:szCs w:val="18"/>
                <w:u w:val="single"/>
                <w:lang w:eastAsia="pl-PL"/>
              </w:rPr>
            </w:pPr>
            <w:hyperlink r:id="rId57" w:anchor="'Rys38'!A1" w:history="1">
              <w:r w:rsidR="00A7051B" w:rsidRPr="008A6177">
                <w:rPr>
                  <w:rFonts w:ascii="Czcionka tekstu podstawowego" w:eastAsia="Times New Roman" w:hAnsi="Czcionka tekstu podstawowego" w:cs="Times New Roman"/>
                  <w:sz w:val="18"/>
                  <w:szCs w:val="18"/>
                  <w:u w:val="single"/>
                  <w:lang w:eastAsia="pl-PL"/>
                </w:rPr>
                <w:t>Budynek warsztatowy</w:t>
              </w:r>
            </w:hyperlink>
          </w:p>
        </w:tc>
        <w:tc>
          <w:tcPr>
            <w:tcW w:w="1281" w:type="dxa"/>
            <w:tcBorders>
              <w:top w:val="nil"/>
              <w:left w:val="single" w:sz="4" w:space="0" w:color="auto"/>
              <w:bottom w:val="single" w:sz="4" w:space="0" w:color="auto"/>
              <w:right w:val="single" w:sz="4" w:space="0" w:color="auto"/>
            </w:tcBorders>
            <w:shd w:val="clear" w:color="auto" w:fill="auto"/>
            <w:vAlign w:val="center"/>
            <w:hideMark/>
          </w:tcPr>
          <w:p w14:paraId="1835FB23"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Ul. Karsiborska 33</w:t>
            </w:r>
          </w:p>
        </w:tc>
        <w:tc>
          <w:tcPr>
            <w:tcW w:w="1541" w:type="dxa"/>
            <w:tcBorders>
              <w:top w:val="nil"/>
              <w:left w:val="nil"/>
              <w:bottom w:val="single" w:sz="4" w:space="0" w:color="auto"/>
              <w:right w:val="single" w:sz="4" w:space="0" w:color="auto"/>
            </w:tcBorders>
            <w:shd w:val="clear" w:color="auto" w:fill="auto"/>
            <w:vAlign w:val="center"/>
            <w:hideMark/>
          </w:tcPr>
          <w:p w14:paraId="69F02BAE"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Wykonywanie napraw urządzeń itp.</w:t>
            </w:r>
          </w:p>
        </w:tc>
        <w:tc>
          <w:tcPr>
            <w:tcW w:w="1191" w:type="dxa"/>
            <w:tcBorders>
              <w:top w:val="nil"/>
              <w:left w:val="nil"/>
              <w:bottom w:val="single" w:sz="4" w:space="0" w:color="auto"/>
              <w:right w:val="single" w:sz="4" w:space="0" w:color="auto"/>
            </w:tcBorders>
            <w:shd w:val="clear" w:color="auto" w:fill="auto"/>
            <w:vAlign w:val="center"/>
            <w:hideMark/>
          </w:tcPr>
          <w:p w14:paraId="3DC8945E" w14:textId="77777777" w:rsidR="00A7051B" w:rsidRPr="008A6177" w:rsidRDefault="00A7051B" w:rsidP="004469AF">
            <w:pPr>
              <w:spacing w:line="240" w:lineRule="auto"/>
              <w:rPr>
                <w:rFonts w:eastAsia="Times New Roman"/>
                <w:sz w:val="18"/>
                <w:szCs w:val="18"/>
                <w:lang w:eastAsia="pl-PL"/>
              </w:rPr>
            </w:pPr>
            <w:r w:rsidRPr="008A6177">
              <w:rPr>
                <w:rFonts w:eastAsia="Times New Roman"/>
                <w:sz w:val="18"/>
                <w:szCs w:val="18"/>
                <w:lang w:eastAsia="pl-PL"/>
              </w:rPr>
              <w:t>350 m</w:t>
            </w:r>
            <w:r w:rsidRPr="008A6177">
              <w:rPr>
                <w:rFonts w:eastAsia="Times New Roman"/>
                <w:sz w:val="18"/>
                <w:szCs w:val="18"/>
                <w:vertAlign w:val="superscript"/>
                <w:lang w:eastAsia="pl-PL"/>
              </w:rPr>
              <w:t>2</w:t>
            </w:r>
          </w:p>
        </w:tc>
        <w:tc>
          <w:tcPr>
            <w:tcW w:w="3772" w:type="dxa"/>
            <w:tcBorders>
              <w:top w:val="nil"/>
              <w:left w:val="nil"/>
              <w:bottom w:val="single" w:sz="4" w:space="0" w:color="auto"/>
              <w:right w:val="single" w:sz="4" w:space="0" w:color="auto"/>
            </w:tcBorders>
            <w:shd w:val="clear" w:color="auto" w:fill="auto"/>
            <w:vAlign w:val="center"/>
            <w:hideMark/>
          </w:tcPr>
          <w:p w14:paraId="52F0B20A"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 xml:space="preserve">Inst. Elektr., Inst. Telefon., Inst.Odgromowa, Inst.Wod- Kanal., C.O., Inst. Syg.p.poż., </w:t>
            </w:r>
          </w:p>
        </w:tc>
        <w:tc>
          <w:tcPr>
            <w:tcW w:w="816" w:type="dxa"/>
            <w:tcBorders>
              <w:top w:val="nil"/>
              <w:left w:val="nil"/>
              <w:bottom w:val="single" w:sz="4" w:space="0" w:color="auto"/>
              <w:right w:val="single" w:sz="4" w:space="0" w:color="auto"/>
            </w:tcBorders>
            <w:shd w:val="clear" w:color="auto" w:fill="auto"/>
            <w:noWrap/>
            <w:vAlign w:val="center"/>
            <w:hideMark/>
          </w:tcPr>
          <w:p w14:paraId="76EB05F1" w14:textId="77777777" w:rsidR="00A7051B" w:rsidRPr="008A6177" w:rsidRDefault="00A7051B" w:rsidP="004469AF">
            <w:pPr>
              <w:spacing w:line="240" w:lineRule="auto"/>
              <w:rPr>
                <w:rFonts w:ascii="Czcionka tekstu podstawowego" w:eastAsia="Times New Roman" w:hAnsi="Czcionka tekstu podstawowego" w:cs="Times New Roman"/>
                <w:sz w:val="18"/>
                <w:szCs w:val="18"/>
                <w:lang w:eastAsia="pl-PL"/>
              </w:rPr>
            </w:pPr>
            <w:r w:rsidRPr="008A6177">
              <w:rPr>
                <w:rFonts w:ascii="Czcionka tekstu podstawowego" w:eastAsia="Times New Roman" w:hAnsi="Czcionka tekstu podstawowego" w:cs="Times New Roman"/>
                <w:sz w:val="18"/>
                <w:szCs w:val="18"/>
                <w:lang w:eastAsia="pl-PL"/>
              </w:rPr>
              <w:t>1</w:t>
            </w:r>
          </w:p>
        </w:tc>
      </w:tr>
      <w:tr w:rsidR="008A6177" w:rsidRPr="008A6177" w14:paraId="538D5142" w14:textId="77777777" w:rsidTr="004469AF">
        <w:trPr>
          <w:trHeight w:val="855"/>
        </w:trPr>
        <w:tc>
          <w:tcPr>
            <w:tcW w:w="360" w:type="dxa"/>
            <w:tcBorders>
              <w:top w:val="nil"/>
              <w:left w:val="single" w:sz="8" w:space="0" w:color="auto"/>
              <w:bottom w:val="single" w:sz="8" w:space="0" w:color="auto"/>
              <w:right w:val="single" w:sz="8" w:space="0" w:color="auto"/>
            </w:tcBorders>
            <w:shd w:val="clear" w:color="auto" w:fill="auto"/>
            <w:noWrap/>
            <w:vAlign w:val="center"/>
            <w:hideMark/>
          </w:tcPr>
          <w:p w14:paraId="61454258" w14:textId="77777777" w:rsidR="00A7051B" w:rsidRPr="008A6177" w:rsidRDefault="00A7051B" w:rsidP="004469AF">
            <w:pPr>
              <w:spacing w:line="240" w:lineRule="auto"/>
              <w:rPr>
                <w:rFonts w:ascii="Czcionka tekstu podstawowego" w:eastAsia="Times New Roman" w:hAnsi="Czcionka tekstu podstawowego" w:cs="Times New Roman"/>
                <w:b/>
                <w:bCs/>
                <w:sz w:val="18"/>
                <w:szCs w:val="18"/>
                <w:lang w:eastAsia="pl-PL"/>
              </w:rPr>
            </w:pPr>
            <w:r w:rsidRPr="008A6177">
              <w:rPr>
                <w:rFonts w:ascii="Czcionka tekstu podstawowego" w:eastAsia="Times New Roman" w:hAnsi="Czcionka tekstu podstawowego" w:cs="Times New Roman"/>
                <w:b/>
                <w:bCs/>
                <w:sz w:val="18"/>
                <w:szCs w:val="18"/>
                <w:lang w:eastAsia="pl-PL"/>
              </w:rPr>
              <w:t>20</w:t>
            </w:r>
          </w:p>
        </w:tc>
        <w:tc>
          <w:tcPr>
            <w:tcW w:w="1785" w:type="dxa"/>
            <w:tcBorders>
              <w:top w:val="nil"/>
              <w:left w:val="nil"/>
              <w:bottom w:val="single" w:sz="8" w:space="0" w:color="auto"/>
              <w:right w:val="single" w:sz="8" w:space="0" w:color="auto"/>
            </w:tcBorders>
            <w:shd w:val="clear" w:color="auto" w:fill="auto"/>
            <w:vAlign w:val="center"/>
            <w:hideMark/>
          </w:tcPr>
          <w:p w14:paraId="390F0B87" w14:textId="77777777" w:rsidR="00A7051B" w:rsidRPr="008A6177" w:rsidRDefault="004F3074" w:rsidP="004469AF">
            <w:pPr>
              <w:spacing w:line="240" w:lineRule="auto"/>
              <w:rPr>
                <w:rFonts w:ascii="Czcionka tekstu podstawowego" w:eastAsia="Times New Roman" w:hAnsi="Czcionka tekstu podstawowego" w:cs="Times New Roman"/>
                <w:sz w:val="18"/>
                <w:szCs w:val="18"/>
                <w:u w:val="single"/>
                <w:lang w:eastAsia="pl-PL"/>
              </w:rPr>
            </w:pPr>
            <w:hyperlink r:id="rId58" w:anchor="'Rys39'!A1" w:history="1">
              <w:r w:rsidR="00A7051B" w:rsidRPr="008A6177">
                <w:rPr>
                  <w:rFonts w:ascii="Czcionka tekstu podstawowego" w:eastAsia="Times New Roman" w:hAnsi="Czcionka tekstu podstawowego" w:cs="Times New Roman"/>
                  <w:sz w:val="18"/>
                  <w:szCs w:val="18"/>
                  <w:u w:val="single"/>
                  <w:lang w:eastAsia="pl-PL"/>
                </w:rPr>
                <w:t>Budynek operacyjno-socjalny</w:t>
              </w:r>
            </w:hyperlink>
          </w:p>
        </w:tc>
        <w:tc>
          <w:tcPr>
            <w:tcW w:w="1281" w:type="dxa"/>
            <w:tcBorders>
              <w:top w:val="nil"/>
              <w:left w:val="single" w:sz="4" w:space="0" w:color="auto"/>
              <w:bottom w:val="single" w:sz="4" w:space="0" w:color="auto"/>
              <w:right w:val="single" w:sz="4" w:space="0" w:color="auto"/>
            </w:tcBorders>
            <w:shd w:val="clear" w:color="auto" w:fill="auto"/>
            <w:vAlign w:val="center"/>
            <w:hideMark/>
          </w:tcPr>
          <w:p w14:paraId="113A008E"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Ul. Karsiborska 33</w:t>
            </w:r>
          </w:p>
        </w:tc>
        <w:tc>
          <w:tcPr>
            <w:tcW w:w="1541" w:type="dxa"/>
            <w:tcBorders>
              <w:top w:val="nil"/>
              <w:left w:val="nil"/>
              <w:bottom w:val="single" w:sz="4" w:space="0" w:color="auto"/>
              <w:right w:val="single" w:sz="4" w:space="0" w:color="auto"/>
            </w:tcBorders>
            <w:shd w:val="clear" w:color="auto" w:fill="auto"/>
            <w:vAlign w:val="center"/>
            <w:hideMark/>
          </w:tcPr>
          <w:p w14:paraId="7933F823"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Budynek operacyjno-socjalny</w:t>
            </w:r>
          </w:p>
        </w:tc>
        <w:tc>
          <w:tcPr>
            <w:tcW w:w="1191" w:type="dxa"/>
            <w:tcBorders>
              <w:top w:val="nil"/>
              <w:left w:val="nil"/>
              <w:bottom w:val="single" w:sz="4" w:space="0" w:color="auto"/>
              <w:right w:val="single" w:sz="4" w:space="0" w:color="auto"/>
            </w:tcBorders>
            <w:shd w:val="clear" w:color="auto" w:fill="auto"/>
            <w:vAlign w:val="center"/>
            <w:hideMark/>
          </w:tcPr>
          <w:p w14:paraId="59C34B87" w14:textId="77777777" w:rsidR="00A7051B" w:rsidRPr="008A6177" w:rsidRDefault="00A7051B" w:rsidP="004469AF">
            <w:pPr>
              <w:spacing w:line="240" w:lineRule="auto"/>
              <w:rPr>
                <w:rFonts w:eastAsia="Times New Roman"/>
                <w:sz w:val="18"/>
                <w:szCs w:val="18"/>
                <w:lang w:eastAsia="pl-PL"/>
              </w:rPr>
            </w:pPr>
            <w:r w:rsidRPr="008A6177">
              <w:rPr>
                <w:rFonts w:eastAsia="Times New Roman"/>
                <w:sz w:val="18"/>
                <w:szCs w:val="18"/>
                <w:lang w:eastAsia="pl-PL"/>
              </w:rPr>
              <w:t>788.22 m</w:t>
            </w:r>
            <w:r w:rsidRPr="008A6177">
              <w:rPr>
                <w:rFonts w:eastAsia="Times New Roman"/>
                <w:sz w:val="18"/>
                <w:szCs w:val="18"/>
                <w:vertAlign w:val="superscript"/>
                <w:lang w:eastAsia="pl-PL"/>
              </w:rPr>
              <w:t>2</w:t>
            </w:r>
          </w:p>
        </w:tc>
        <w:tc>
          <w:tcPr>
            <w:tcW w:w="3772" w:type="dxa"/>
            <w:tcBorders>
              <w:top w:val="nil"/>
              <w:left w:val="nil"/>
              <w:bottom w:val="single" w:sz="4" w:space="0" w:color="auto"/>
              <w:right w:val="single" w:sz="4" w:space="0" w:color="auto"/>
            </w:tcBorders>
            <w:shd w:val="clear" w:color="auto" w:fill="auto"/>
            <w:vAlign w:val="center"/>
            <w:hideMark/>
          </w:tcPr>
          <w:p w14:paraId="34355AC7"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Inst. Elektr., Inst.Odgromowa, Inst. Telefoniczna, Inst.Wod- Kanal., C.O.i C.W., Inst. Syg.p.poż.</w:t>
            </w:r>
          </w:p>
        </w:tc>
        <w:tc>
          <w:tcPr>
            <w:tcW w:w="816" w:type="dxa"/>
            <w:tcBorders>
              <w:top w:val="nil"/>
              <w:left w:val="nil"/>
              <w:bottom w:val="single" w:sz="4" w:space="0" w:color="auto"/>
              <w:right w:val="single" w:sz="4" w:space="0" w:color="auto"/>
            </w:tcBorders>
            <w:shd w:val="clear" w:color="auto" w:fill="auto"/>
            <w:noWrap/>
            <w:vAlign w:val="center"/>
            <w:hideMark/>
          </w:tcPr>
          <w:p w14:paraId="7DE84ADF" w14:textId="77777777" w:rsidR="00A7051B" w:rsidRPr="008A6177" w:rsidRDefault="00A7051B" w:rsidP="004469AF">
            <w:pPr>
              <w:spacing w:line="240" w:lineRule="auto"/>
              <w:rPr>
                <w:rFonts w:ascii="Czcionka tekstu podstawowego" w:eastAsia="Times New Roman" w:hAnsi="Czcionka tekstu podstawowego" w:cs="Times New Roman"/>
                <w:sz w:val="18"/>
                <w:szCs w:val="18"/>
                <w:lang w:eastAsia="pl-PL"/>
              </w:rPr>
            </w:pPr>
            <w:r w:rsidRPr="008A6177">
              <w:rPr>
                <w:rFonts w:ascii="Czcionka tekstu podstawowego" w:eastAsia="Times New Roman" w:hAnsi="Czcionka tekstu podstawowego" w:cs="Times New Roman"/>
                <w:sz w:val="18"/>
                <w:szCs w:val="18"/>
                <w:lang w:eastAsia="pl-PL"/>
              </w:rPr>
              <w:t>1</w:t>
            </w:r>
          </w:p>
        </w:tc>
      </w:tr>
      <w:tr w:rsidR="008A6177" w:rsidRPr="008A6177" w14:paraId="22D5E206" w14:textId="77777777" w:rsidTr="004469AF">
        <w:trPr>
          <w:trHeight w:val="855"/>
        </w:trPr>
        <w:tc>
          <w:tcPr>
            <w:tcW w:w="360" w:type="dxa"/>
            <w:tcBorders>
              <w:top w:val="nil"/>
              <w:left w:val="single" w:sz="8" w:space="0" w:color="auto"/>
              <w:bottom w:val="single" w:sz="8" w:space="0" w:color="auto"/>
              <w:right w:val="single" w:sz="8" w:space="0" w:color="auto"/>
            </w:tcBorders>
            <w:shd w:val="clear" w:color="auto" w:fill="auto"/>
            <w:noWrap/>
            <w:vAlign w:val="center"/>
            <w:hideMark/>
          </w:tcPr>
          <w:p w14:paraId="6F7341BE" w14:textId="77777777" w:rsidR="00A7051B" w:rsidRPr="008A6177" w:rsidRDefault="00A7051B" w:rsidP="004469AF">
            <w:pPr>
              <w:spacing w:line="240" w:lineRule="auto"/>
              <w:rPr>
                <w:rFonts w:ascii="Czcionka tekstu podstawowego" w:eastAsia="Times New Roman" w:hAnsi="Czcionka tekstu podstawowego" w:cs="Times New Roman"/>
                <w:b/>
                <w:bCs/>
                <w:sz w:val="18"/>
                <w:szCs w:val="18"/>
                <w:lang w:eastAsia="pl-PL"/>
              </w:rPr>
            </w:pPr>
            <w:r w:rsidRPr="008A6177">
              <w:rPr>
                <w:rFonts w:ascii="Czcionka tekstu podstawowego" w:eastAsia="Times New Roman" w:hAnsi="Czcionka tekstu podstawowego" w:cs="Times New Roman"/>
                <w:b/>
                <w:bCs/>
                <w:sz w:val="18"/>
                <w:szCs w:val="18"/>
                <w:lang w:eastAsia="pl-PL"/>
              </w:rPr>
              <w:t>21</w:t>
            </w:r>
          </w:p>
        </w:tc>
        <w:tc>
          <w:tcPr>
            <w:tcW w:w="1785" w:type="dxa"/>
            <w:tcBorders>
              <w:top w:val="nil"/>
              <w:left w:val="nil"/>
              <w:bottom w:val="single" w:sz="8" w:space="0" w:color="auto"/>
              <w:right w:val="single" w:sz="8" w:space="0" w:color="auto"/>
            </w:tcBorders>
            <w:shd w:val="clear" w:color="auto" w:fill="auto"/>
            <w:vAlign w:val="center"/>
            <w:hideMark/>
          </w:tcPr>
          <w:p w14:paraId="33ADFE06" w14:textId="77777777" w:rsidR="00A7051B" w:rsidRPr="008A6177" w:rsidRDefault="004F3074" w:rsidP="004469AF">
            <w:pPr>
              <w:spacing w:line="240" w:lineRule="auto"/>
              <w:rPr>
                <w:rFonts w:ascii="Czcionka tekstu podstawowego" w:eastAsia="Times New Roman" w:hAnsi="Czcionka tekstu podstawowego" w:cs="Times New Roman"/>
                <w:sz w:val="18"/>
                <w:szCs w:val="18"/>
                <w:u w:val="single"/>
                <w:lang w:eastAsia="pl-PL"/>
              </w:rPr>
            </w:pPr>
            <w:hyperlink r:id="rId59" w:anchor="'Rys40'!A1" w:history="1">
              <w:r w:rsidR="00A7051B" w:rsidRPr="008A6177">
                <w:rPr>
                  <w:rFonts w:ascii="Czcionka tekstu podstawowego" w:eastAsia="Times New Roman" w:hAnsi="Czcionka tekstu podstawowego" w:cs="Times New Roman"/>
                  <w:sz w:val="18"/>
                  <w:szCs w:val="18"/>
                  <w:u w:val="single"/>
                  <w:lang w:eastAsia="pl-PL"/>
                </w:rPr>
                <w:t>Zbiornik retencyjny odcieków</w:t>
              </w:r>
            </w:hyperlink>
          </w:p>
        </w:tc>
        <w:tc>
          <w:tcPr>
            <w:tcW w:w="1281" w:type="dxa"/>
            <w:tcBorders>
              <w:top w:val="nil"/>
              <w:left w:val="single" w:sz="4" w:space="0" w:color="auto"/>
              <w:bottom w:val="single" w:sz="4" w:space="0" w:color="auto"/>
              <w:right w:val="single" w:sz="4" w:space="0" w:color="auto"/>
            </w:tcBorders>
            <w:shd w:val="clear" w:color="auto" w:fill="auto"/>
            <w:vAlign w:val="center"/>
            <w:hideMark/>
          </w:tcPr>
          <w:p w14:paraId="34F70A84"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Ul. Karsiborska 33</w:t>
            </w:r>
          </w:p>
        </w:tc>
        <w:tc>
          <w:tcPr>
            <w:tcW w:w="1541" w:type="dxa"/>
            <w:tcBorders>
              <w:top w:val="nil"/>
              <w:left w:val="nil"/>
              <w:bottom w:val="single" w:sz="4" w:space="0" w:color="auto"/>
              <w:right w:val="single" w:sz="4" w:space="0" w:color="auto"/>
            </w:tcBorders>
            <w:shd w:val="clear" w:color="auto" w:fill="auto"/>
            <w:vAlign w:val="center"/>
            <w:hideMark/>
          </w:tcPr>
          <w:p w14:paraId="045B37BC"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Zbiornik przesączu-magazynowanie odcieków</w:t>
            </w:r>
          </w:p>
        </w:tc>
        <w:tc>
          <w:tcPr>
            <w:tcW w:w="1191" w:type="dxa"/>
            <w:tcBorders>
              <w:top w:val="nil"/>
              <w:left w:val="nil"/>
              <w:bottom w:val="single" w:sz="4" w:space="0" w:color="auto"/>
              <w:right w:val="single" w:sz="4" w:space="0" w:color="auto"/>
            </w:tcBorders>
            <w:shd w:val="clear" w:color="auto" w:fill="auto"/>
            <w:vAlign w:val="center"/>
            <w:hideMark/>
          </w:tcPr>
          <w:p w14:paraId="3A75C93D" w14:textId="77777777" w:rsidR="00A7051B" w:rsidRPr="008A6177" w:rsidRDefault="00A7051B" w:rsidP="004469AF">
            <w:pPr>
              <w:spacing w:line="240" w:lineRule="auto"/>
              <w:rPr>
                <w:rFonts w:eastAsia="Times New Roman"/>
                <w:sz w:val="18"/>
                <w:szCs w:val="18"/>
                <w:lang w:eastAsia="pl-PL"/>
              </w:rPr>
            </w:pPr>
            <w:r w:rsidRPr="008A6177">
              <w:rPr>
                <w:rFonts w:eastAsia="Times New Roman"/>
                <w:sz w:val="18"/>
                <w:szCs w:val="18"/>
                <w:lang w:eastAsia="pl-PL"/>
              </w:rPr>
              <w:t>ok. 70.85 m</w:t>
            </w:r>
            <w:r w:rsidRPr="008A6177">
              <w:rPr>
                <w:rFonts w:eastAsia="Times New Roman"/>
                <w:sz w:val="18"/>
                <w:szCs w:val="18"/>
                <w:vertAlign w:val="superscript"/>
                <w:lang w:eastAsia="pl-PL"/>
              </w:rPr>
              <w:t>2</w:t>
            </w:r>
          </w:p>
        </w:tc>
        <w:tc>
          <w:tcPr>
            <w:tcW w:w="3772" w:type="dxa"/>
            <w:tcBorders>
              <w:top w:val="nil"/>
              <w:left w:val="nil"/>
              <w:bottom w:val="single" w:sz="4" w:space="0" w:color="auto"/>
              <w:right w:val="single" w:sz="4" w:space="0" w:color="auto"/>
            </w:tcBorders>
            <w:shd w:val="clear" w:color="auto" w:fill="auto"/>
            <w:vAlign w:val="center"/>
            <w:hideMark/>
          </w:tcPr>
          <w:p w14:paraId="53B60DDD"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Inst. Elektr., Inst. Kanal.</w:t>
            </w:r>
          </w:p>
        </w:tc>
        <w:tc>
          <w:tcPr>
            <w:tcW w:w="816" w:type="dxa"/>
            <w:tcBorders>
              <w:top w:val="nil"/>
              <w:left w:val="nil"/>
              <w:bottom w:val="single" w:sz="4" w:space="0" w:color="auto"/>
              <w:right w:val="single" w:sz="4" w:space="0" w:color="auto"/>
            </w:tcBorders>
            <w:shd w:val="clear" w:color="auto" w:fill="auto"/>
            <w:noWrap/>
            <w:vAlign w:val="center"/>
            <w:hideMark/>
          </w:tcPr>
          <w:p w14:paraId="0A3EB5EC" w14:textId="77777777" w:rsidR="00A7051B" w:rsidRPr="008A6177" w:rsidRDefault="00A7051B" w:rsidP="004469AF">
            <w:pPr>
              <w:spacing w:line="240" w:lineRule="auto"/>
              <w:rPr>
                <w:rFonts w:ascii="Czcionka tekstu podstawowego" w:eastAsia="Times New Roman" w:hAnsi="Czcionka tekstu podstawowego" w:cs="Times New Roman"/>
                <w:sz w:val="18"/>
                <w:szCs w:val="18"/>
                <w:lang w:eastAsia="pl-PL"/>
              </w:rPr>
            </w:pPr>
            <w:r w:rsidRPr="008A6177">
              <w:rPr>
                <w:rFonts w:ascii="Czcionka tekstu podstawowego" w:eastAsia="Times New Roman" w:hAnsi="Czcionka tekstu podstawowego" w:cs="Times New Roman"/>
                <w:sz w:val="18"/>
                <w:szCs w:val="18"/>
                <w:lang w:eastAsia="pl-PL"/>
              </w:rPr>
              <w:t>1</w:t>
            </w:r>
          </w:p>
        </w:tc>
      </w:tr>
      <w:tr w:rsidR="008A6177" w:rsidRPr="008A6177" w14:paraId="67D30238" w14:textId="77777777" w:rsidTr="004469AF">
        <w:trPr>
          <w:trHeight w:val="855"/>
        </w:trPr>
        <w:tc>
          <w:tcPr>
            <w:tcW w:w="360" w:type="dxa"/>
            <w:tcBorders>
              <w:top w:val="nil"/>
              <w:left w:val="single" w:sz="8" w:space="0" w:color="auto"/>
              <w:bottom w:val="single" w:sz="8" w:space="0" w:color="auto"/>
              <w:right w:val="single" w:sz="8" w:space="0" w:color="auto"/>
            </w:tcBorders>
            <w:shd w:val="clear" w:color="auto" w:fill="auto"/>
            <w:noWrap/>
            <w:vAlign w:val="center"/>
            <w:hideMark/>
          </w:tcPr>
          <w:p w14:paraId="024CB801" w14:textId="77777777" w:rsidR="00A7051B" w:rsidRPr="008A6177" w:rsidRDefault="00A7051B" w:rsidP="004469AF">
            <w:pPr>
              <w:spacing w:line="240" w:lineRule="auto"/>
              <w:rPr>
                <w:rFonts w:ascii="Czcionka tekstu podstawowego" w:eastAsia="Times New Roman" w:hAnsi="Czcionka tekstu podstawowego" w:cs="Times New Roman"/>
                <w:b/>
                <w:bCs/>
                <w:sz w:val="18"/>
                <w:szCs w:val="18"/>
                <w:lang w:eastAsia="pl-PL"/>
              </w:rPr>
            </w:pPr>
            <w:r w:rsidRPr="008A6177">
              <w:rPr>
                <w:rFonts w:ascii="Czcionka tekstu podstawowego" w:eastAsia="Times New Roman" w:hAnsi="Czcionka tekstu podstawowego" w:cs="Times New Roman"/>
                <w:b/>
                <w:bCs/>
                <w:sz w:val="18"/>
                <w:szCs w:val="18"/>
                <w:lang w:eastAsia="pl-PL"/>
              </w:rPr>
              <w:t>22</w:t>
            </w:r>
          </w:p>
        </w:tc>
        <w:tc>
          <w:tcPr>
            <w:tcW w:w="1785" w:type="dxa"/>
            <w:tcBorders>
              <w:top w:val="nil"/>
              <w:left w:val="nil"/>
              <w:bottom w:val="single" w:sz="8" w:space="0" w:color="auto"/>
              <w:right w:val="single" w:sz="8" w:space="0" w:color="auto"/>
            </w:tcBorders>
            <w:shd w:val="clear" w:color="auto" w:fill="auto"/>
            <w:vAlign w:val="center"/>
            <w:hideMark/>
          </w:tcPr>
          <w:p w14:paraId="543BBE34" w14:textId="77777777" w:rsidR="00A7051B" w:rsidRPr="008A6177" w:rsidRDefault="004F3074" w:rsidP="004469AF">
            <w:pPr>
              <w:spacing w:line="240" w:lineRule="auto"/>
              <w:rPr>
                <w:rFonts w:ascii="Czcionka tekstu podstawowego" w:eastAsia="Times New Roman" w:hAnsi="Czcionka tekstu podstawowego" w:cs="Times New Roman"/>
                <w:sz w:val="18"/>
                <w:szCs w:val="18"/>
                <w:u w:val="single"/>
                <w:lang w:eastAsia="pl-PL"/>
              </w:rPr>
            </w:pPr>
            <w:hyperlink r:id="rId60" w:anchor="'Rys41'!A1" w:history="1">
              <w:r w:rsidR="00A7051B" w:rsidRPr="008A6177">
                <w:rPr>
                  <w:rFonts w:ascii="Czcionka tekstu podstawowego" w:eastAsia="Times New Roman" w:hAnsi="Czcionka tekstu podstawowego" w:cs="Times New Roman"/>
                  <w:sz w:val="18"/>
                  <w:szCs w:val="18"/>
                  <w:u w:val="single"/>
                  <w:lang w:eastAsia="pl-PL"/>
                </w:rPr>
                <w:t>Kanał zbiorczy</w:t>
              </w:r>
            </w:hyperlink>
          </w:p>
        </w:tc>
        <w:tc>
          <w:tcPr>
            <w:tcW w:w="1281" w:type="dxa"/>
            <w:tcBorders>
              <w:top w:val="nil"/>
              <w:left w:val="single" w:sz="4" w:space="0" w:color="auto"/>
              <w:bottom w:val="single" w:sz="4" w:space="0" w:color="auto"/>
              <w:right w:val="single" w:sz="4" w:space="0" w:color="auto"/>
            </w:tcBorders>
            <w:shd w:val="clear" w:color="auto" w:fill="auto"/>
            <w:vAlign w:val="center"/>
            <w:hideMark/>
          </w:tcPr>
          <w:p w14:paraId="12FCA172"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Ul. Karsiborska 33</w:t>
            </w:r>
          </w:p>
        </w:tc>
        <w:tc>
          <w:tcPr>
            <w:tcW w:w="1541" w:type="dxa"/>
            <w:tcBorders>
              <w:top w:val="nil"/>
              <w:left w:val="nil"/>
              <w:bottom w:val="single" w:sz="4" w:space="0" w:color="auto"/>
              <w:right w:val="single" w:sz="4" w:space="0" w:color="auto"/>
            </w:tcBorders>
            <w:shd w:val="clear" w:color="auto" w:fill="auto"/>
            <w:vAlign w:val="center"/>
            <w:hideMark/>
          </w:tcPr>
          <w:p w14:paraId="00CA40A6"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Budynek-Ciąg komunikacyjny do pompowni</w:t>
            </w:r>
          </w:p>
        </w:tc>
        <w:tc>
          <w:tcPr>
            <w:tcW w:w="1191" w:type="dxa"/>
            <w:tcBorders>
              <w:top w:val="nil"/>
              <w:left w:val="nil"/>
              <w:bottom w:val="single" w:sz="4" w:space="0" w:color="auto"/>
              <w:right w:val="single" w:sz="4" w:space="0" w:color="auto"/>
            </w:tcBorders>
            <w:shd w:val="clear" w:color="auto" w:fill="auto"/>
            <w:vAlign w:val="center"/>
            <w:hideMark/>
          </w:tcPr>
          <w:p w14:paraId="6A1ED68D" w14:textId="77777777" w:rsidR="00A7051B" w:rsidRPr="008A6177" w:rsidRDefault="00A7051B" w:rsidP="004469AF">
            <w:pPr>
              <w:spacing w:line="240" w:lineRule="auto"/>
              <w:rPr>
                <w:rFonts w:eastAsia="Times New Roman"/>
                <w:sz w:val="18"/>
                <w:szCs w:val="18"/>
                <w:lang w:eastAsia="pl-PL"/>
              </w:rPr>
            </w:pPr>
            <w:r w:rsidRPr="008A6177">
              <w:rPr>
                <w:rFonts w:eastAsia="Times New Roman"/>
                <w:sz w:val="18"/>
                <w:szCs w:val="18"/>
                <w:lang w:eastAsia="pl-PL"/>
              </w:rPr>
              <w:t>28.10 m</w:t>
            </w:r>
            <w:r w:rsidRPr="008A6177">
              <w:rPr>
                <w:rFonts w:eastAsia="Times New Roman"/>
                <w:sz w:val="18"/>
                <w:szCs w:val="18"/>
                <w:vertAlign w:val="superscript"/>
                <w:lang w:eastAsia="pl-PL"/>
              </w:rPr>
              <w:t>2</w:t>
            </w:r>
          </w:p>
        </w:tc>
        <w:tc>
          <w:tcPr>
            <w:tcW w:w="3772" w:type="dxa"/>
            <w:tcBorders>
              <w:top w:val="nil"/>
              <w:left w:val="nil"/>
              <w:bottom w:val="single" w:sz="4" w:space="0" w:color="auto"/>
              <w:right w:val="single" w:sz="4" w:space="0" w:color="auto"/>
            </w:tcBorders>
            <w:shd w:val="clear" w:color="auto" w:fill="auto"/>
            <w:vAlign w:val="center"/>
            <w:hideMark/>
          </w:tcPr>
          <w:p w14:paraId="3C19CC8B"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Inst. Elektr.</w:t>
            </w:r>
          </w:p>
        </w:tc>
        <w:tc>
          <w:tcPr>
            <w:tcW w:w="816" w:type="dxa"/>
            <w:tcBorders>
              <w:top w:val="nil"/>
              <w:left w:val="nil"/>
              <w:bottom w:val="single" w:sz="4" w:space="0" w:color="auto"/>
              <w:right w:val="single" w:sz="4" w:space="0" w:color="auto"/>
            </w:tcBorders>
            <w:shd w:val="clear" w:color="auto" w:fill="auto"/>
            <w:noWrap/>
            <w:vAlign w:val="center"/>
            <w:hideMark/>
          </w:tcPr>
          <w:p w14:paraId="44C8D653" w14:textId="77777777" w:rsidR="00A7051B" w:rsidRPr="008A6177" w:rsidRDefault="00A7051B" w:rsidP="004469AF">
            <w:pPr>
              <w:spacing w:line="240" w:lineRule="auto"/>
              <w:rPr>
                <w:rFonts w:ascii="Czcionka tekstu podstawowego" w:eastAsia="Times New Roman" w:hAnsi="Czcionka tekstu podstawowego" w:cs="Times New Roman"/>
                <w:sz w:val="18"/>
                <w:szCs w:val="18"/>
                <w:lang w:eastAsia="pl-PL"/>
              </w:rPr>
            </w:pPr>
            <w:r w:rsidRPr="008A6177">
              <w:rPr>
                <w:rFonts w:ascii="Czcionka tekstu podstawowego" w:eastAsia="Times New Roman" w:hAnsi="Czcionka tekstu podstawowego" w:cs="Times New Roman"/>
                <w:sz w:val="18"/>
                <w:szCs w:val="18"/>
                <w:lang w:eastAsia="pl-PL"/>
              </w:rPr>
              <w:t>1</w:t>
            </w:r>
          </w:p>
        </w:tc>
      </w:tr>
      <w:tr w:rsidR="008A6177" w:rsidRPr="008A6177" w14:paraId="7DDDFCBB" w14:textId="77777777" w:rsidTr="004469AF">
        <w:trPr>
          <w:trHeight w:val="855"/>
        </w:trPr>
        <w:tc>
          <w:tcPr>
            <w:tcW w:w="360" w:type="dxa"/>
            <w:tcBorders>
              <w:top w:val="nil"/>
              <w:left w:val="single" w:sz="8" w:space="0" w:color="auto"/>
              <w:bottom w:val="single" w:sz="8" w:space="0" w:color="auto"/>
              <w:right w:val="single" w:sz="8" w:space="0" w:color="auto"/>
            </w:tcBorders>
            <w:shd w:val="clear" w:color="auto" w:fill="auto"/>
            <w:noWrap/>
            <w:vAlign w:val="center"/>
            <w:hideMark/>
          </w:tcPr>
          <w:p w14:paraId="250916E8" w14:textId="77777777" w:rsidR="00A7051B" w:rsidRPr="008A6177" w:rsidRDefault="00A7051B" w:rsidP="004469AF">
            <w:pPr>
              <w:spacing w:line="240" w:lineRule="auto"/>
              <w:rPr>
                <w:rFonts w:ascii="Czcionka tekstu podstawowego" w:eastAsia="Times New Roman" w:hAnsi="Czcionka tekstu podstawowego" w:cs="Times New Roman"/>
                <w:b/>
                <w:bCs/>
                <w:sz w:val="18"/>
                <w:szCs w:val="18"/>
                <w:lang w:eastAsia="pl-PL"/>
              </w:rPr>
            </w:pPr>
            <w:r w:rsidRPr="008A6177">
              <w:rPr>
                <w:rFonts w:ascii="Czcionka tekstu podstawowego" w:eastAsia="Times New Roman" w:hAnsi="Czcionka tekstu podstawowego" w:cs="Times New Roman"/>
                <w:b/>
                <w:bCs/>
                <w:sz w:val="18"/>
                <w:szCs w:val="18"/>
                <w:lang w:eastAsia="pl-PL"/>
              </w:rPr>
              <w:t>23</w:t>
            </w:r>
          </w:p>
        </w:tc>
        <w:tc>
          <w:tcPr>
            <w:tcW w:w="1785" w:type="dxa"/>
            <w:tcBorders>
              <w:top w:val="nil"/>
              <w:left w:val="nil"/>
              <w:bottom w:val="single" w:sz="8" w:space="0" w:color="auto"/>
              <w:right w:val="single" w:sz="8" w:space="0" w:color="auto"/>
            </w:tcBorders>
            <w:shd w:val="clear" w:color="auto" w:fill="auto"/>
            <w:vAlign w:val="center"/>
            <w:hideMark/>
          </w:tcPr>
          <w:p w14:paraId="68C07FB8" w14:textId="77777777" w:rsidR="00A7051B" w:rsidRPr="008A6177" w:rsidRDefault="004F3074" w:rsidP="004469AF">
            <w:pPr>
              <w:spacing w:line="240" w:lineRule="auto"/>
              <w:rPr>
                <w:rFonts w:ascii="Czcionka tekstu podstawowego" w:eastAsia="Times New Roman" w:hAnsi="Czcionka tekstu podstawowego" w:cs="Times New Roman"/>
                <w:sz w:val="18"/>
                <w:szCs w:val="18"/>
                <w:u w:val="single"/>
                <w:lang w:eastAsia="pl-PL"/>
              </w:rPr>
            </w:pPr>
            <w:hyperlink r:id="rId61" w:anchor="'Rys42'!A1" w:history="1">
              <w:r w:rsidR="00A7051B" w:rsidRPr="008A6177">
                <w:rPr>
                  <w:rFonts w:ascii="Czcionka tekstu podstawowego" w:eastAsia="Times New Roman" w:hAnsi="Czcionka tekstu podstawowego" w:cs="Times New Roman"/>
                  <w:sz w:val="18"/>
                  <w:szCs w:val="18"/>
                  <w:u w:val="single"/>
                  <w:lang w:eastAsia="pl-PL"/>
                </w:rPr>
                <w:t>Pompownia ścieków własnych</w:t>
              </w:r>
            </w:hyperlink>
          </w:p>
        </w:tc>
        <w:tc>
          <w:tcPr>
            <w:tcW w:w="1281" w:type="dxa"/>
            <w:tcBorders>
              <w:top w:val="nil"/>
              <w:left w:val="single" w:sz="4" w:space="0" w:color="auto"/>
              <w:bottom w:val="single" w:sz="4" w:space="0" w:color="auto"/>
              <w:right w:val="single" w:sz="4" w:space="0" w:color="auto"/>
            </w:tcBorders>
            <w:shd w:val="clear" w:color="auto" w:fill="auto"/>
            <w:vAlign w:val="center"/>
            <w:hideMark/>
          </w:tcPr>
          <w:p w14:paraId="3BF0B3F3"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Ul. Karsiborska 33</w:t>
            </w:r>
          </w:p>
        </w:tc>
        <w:tc>
          <w:tcPr>
            <w:tcW w:w="1541" w:type="dxa"/>
            <w:tcBorders>
              <w:top w:val="nil"/>
              <w:left w:val="nil"/>
              <w:bottom w:val="single" w:sz="4" w:space="0" w:color="auto"/>
              <w:right w:val="single" w:sz="4" w:space="0" w:color="auto"/>
            </w:tcBorders>
            <w:shd w:val="clear" w:color="auto" w:fill="auto"/>
            <w:vAlign w:val="center"/>
            <w:hideMark/>
          </w:tcPr>
          <w:p w14:paraId="1C343FA8"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Zbiornik-pompownia ścieków własnych</w:t>
            </w:r>
          </w:p>
        </w:tc>
        <w:tc>
          <w:tcPr>
            <w:tcW w:w="1191" w:type="dxa"/>
            <w:tcBorders>
              <w:top w:val="nil"/>
              <w:left w:val="nil"/>
              <w:bottom w:val="single" w:sz="4" w:space="0" w:color="auto"/>
              <w:right w:val="single" w:sz="4" w:space="0" w:color="auto"/>
            </w:tcBorders>
            <w:shd w:val="clear" w:color="auto" w:fill="auto"/>
            <w:vAlign w:val="center"/>
            <w:hideMark/>
          </w:tcPr>
          <w:p w14:paraId="1B7AC35C" w14:textId="77777777" w:rsidR="00A7051B" w:rsidRPr="008A6177" w:rsidRDefault="00A7051B" w:rsidP="004469AF">
            <w:pPr>
              <w:spacing w:line="240" w:lineRule="auto"/>
              <w:rPr>
                <w:rFonts w:eastAsia="Times New Roman"/>
                <w:sz w:val="18"/>
                <w:szCs w:val="18"/>
                <w:lang w:eastAsia="pl-PL"/>
              </w:rPr>
            </w:pPr>
            <w:r w:rsidRPr="008A6177">
              <w:rPr>
                <w:rFonts w:eastAsia="Times New Roman"/>
                <w:sz w:val="18"/>
                <w:szCs w:val="18"/>
                <w:lang w:eastAsia="pl-PL"/>
              </w:rPr>
              <w:t>ok. 25.24 m</w:t>
            </w:r>
            <w:r w:rsidRPr="008A6177">
              <w:rPr>
                <w:rFonts w:eastAsia="Times New Roman"/>
                <w:sz w:val="18"/>
                <w:szCs w:val="18"/>
                <w:vertAlign w:val="superscript"/>
                <w:lang w:eastAsia="pl-PL"/>
              </w:rPr>
              <w:t>2</w:t>
            </w:r>
          </w:p>
        </w:tc>
        <w:tc>
          <w:tcPr>
            <w:tcW w:w="3772" w:type="dxa"/>
            <w:tcBorders>
              <w:top w:val="nil"/>
              <w:left w:val="nil"/>
              <w:bottom w:val="single" w:sz="4" w:space="0" w:color="auto"/>
              <w:right w:val="single" w:sz="4" w:space="0" w:color="auto"/>
            </w:tcBorders>
            <w:shd w:val="clear" w:color="auto" w:fill="auto"/>
            <w:vAlign w:val="center"/>
            <w:hideMark/>
          </w:tcPr>
          <w:p w14:paraId="4FA56428"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Inst. Kanal.</w:t>
            </w:r>
          </w:p>
        </w:tc>
        <w:tc>
          <w:tcPr>
            <w:tcW w:w="816" w:type="dxa"/>
            <w:tcBorders>
              <w:top w:val="nil"/>
              <w:left w:val="nil"/>
              <w:bottom w:val="single" w:sz="4" w:space="0" w:color="auto"/>
              <w:right w:val="single" w:sz="4" w:space="0" w:color="auto"/>
            </w:tcBorders>
            <w:shd w:val="clear" w:color="auto" w:fill="auto"/>
            <w:noWrap/>
            <w:vAlign w:val="center"/>
            <w:hideMark/>
          </w:tcPr>
          <w:p w14:paraId="1700342A" w14:textId="77777777" w:rsidR="00A7051B" w:rsidRPr="008A6177" w:rsidRDefault="00A7051B" w:rsidP="004469AF">
            <w:pPr>
              <w:spacing w:line="240" w:lineRule="auto"/>
              <w:rPr>
                <w:rFonts w:ascii="Czcionka tekstu podstawowego" w:eastAsia="Times New Roman" w:hAnsi="Czcionka tekstu podstawowego" w:cs="Times New Roman"/>
                <w:sz w:val="18"/>
                <w:szCs w:val="18"/>
                <w:lang w:eastAsia="pl-PL"/>
              </w:rPr>
            </w:pPr>
            <w:r w:rsidRPr="008A6177">
              <w:rPr>
                <w:rFonts w:ascii="Czcionka tekstu podstawowego" w:eastAsia="Times New Roman" w:hAnsi="Czcionka tekstu podstawowego" w:cs="Times New Roman"/>
                <w:sz w:val="18"/>
                <w:szCs w:val="18"/>
                <w:lang w:eastAsia="pl-PL"/>
              </w:rPr>
              <w:t>1</w:t>
            </w:r>
          </w:p>
        </w:tc>
      </w:tr>
      <w:tr w:rsidR="008A6177" w:rsidRPr="008A6177" w14:paraId="664138A8" w14:textId="77777777" w:rsidTr="004469AF">
        <w:trPr>
          <w:trHeight w:val="855"/>
        </w:trPr>
        <w:tc>
          <w:tcPr>
            <w:tcW w:w="360" w:type="dxa"/>
            <w:tcBorders>
              <w:top w:val="nil"/>
              <w:left w:val="single" w:sz="8" w:space="0" w:color="auto"/>
              <w:bottom w:val="single" w:sz="8" w:space="0" w:color="auto"/>
              <w:right w:val="single" w:sz="8" w:space="0" w:color="auto"/>
            </w:tcBorders>
            <w:shd w:val="clear" w:color="auto" w:fill="auto"/>
            <w:noWrap/>
            <w:vAlign w:val="center"/>
            <w:hideMark/>
          </w:tcPr>
          <w:p w14:paraId="48358B18" w14:textId="77777777" w:rsidR="00A7051B" w:rsidRPr="008A6177" w:rsidRDefault="00A7051B" w:rsidP="004469AF">
            <w:pPr>
              <w:spacing w:line="240" w:lineRule="auto"/>
              <w:rPr>
                <w:rFonts w:ascii="Czcionka tekstu podstawowego" w:eastAsia="Times New Roman" w:hAnsi="Czcionka tekstu podstawowego" w:cs="Times New Roman"/>
                <w:b/>
                <w:bCs/>
                <w:sz w:val="18"/>
                <w:szCs w:val="18"/>
                <w:lang w:eastAsia="pl-PL"/>
              </w:rPr>
            </w:pPr>
            <w:r w:rsidRPr="008A6177">
              <w:rPr>
                <w:rFonts w:ascii="Czcionka tekstu podstawowego" w:eastAsia="Times New Roman" w:hAnsi="Czcionka tekstu podstawowego" w:cs="Times New Roman"/>
                <w:b/>
                <w:bCs/>
                <w:sz w:val="18"/>
                <w:szCs w:val="18"/>
                <w:lang w:eastAsia="pl-PL"/>
              </w:rPr>
              <w:t>24</w:t>
            </w:r>
          </w:p>
        </w:tc>
        <w:tc>
          <w:tcPr>
            <w:tcW w:w="1785" w:type="dxa"/>
            <w:tcBorders>
              <w:top w:val="nil"/>
              <w:left w:val="nil"/>
              <w:bottom w:val="single" w:sz="8" w:space="0" w:color="auto"/>
              <w:right w:val="single" w:sz="8" w:space="0" w:color="auto"/>
            </w:tcBorders>
            <w:shd w:val="clear" w:color="auto" w:fill="auto"/>
            <w:vAlign w:val="center"/>
            <w:hideMark/>
          </w:tcPr>
          <w:p w14:paraId="4925E69E" w14:textId="77777777" w:rsidR="00A7051B" w:rsidRPr="008A6177" w:rsidRDefault="004F3074" w:rsidP="004469AF">
            <w:pPr>
              <w:spacing w:line="240" w:lineRule="auto"/>
              <w:rPr>
                <w:rFonts w:ascii="Czcionka tekstu podstawowego" w:eastAsia="Times New Roman" w:hAnsi="Czcionka tekstu podstawowego" w:cs="Times New Roman"/>
                <w:sz w:val="18"/>
                <w:szCs w:val="18"/>
                <w:u w:val="single"/>
                <w:lang w:eastAsia="pl-PL"/>
              </w:rPr>
            </w:pPr>
            <w:hyperlink r:id="rId62" w:anchor="'Rys43'!A1" w:history="1">
              <w:r w:rsidR="00A7051B" w:rsidRPr="008A6177">
                <w:rPr>
                  <w:rFonts w:ascii="Czcionka tekstu podstawowego" w:eastAsia="Times New Roman" w:hAnsi="Czcionka tekstu podstawowego" w:cs="Times New Roman"/>
                  <w:sz w:val="18"/>
                  <w:szCs w:val="18"/>
                  <w:u w:val="single"/>
                  <w:lang w:eastAsia="pl-PL"/>
                </w:rPr>
                <w:t>Studnia odcieków</w:t>
              </w:r>
            </w:hyperlink>
          </w:p>
        </w:tc>
        <w:tc>
          <w:tcPr>
            <w:tcW w:w="1281" w:type="dxa"/>
            <w:tcBorders>
              <w:top w:val="nil"/>
              <w:left w:val="single" w:sz="4" w:space="0" w:color="auto"/>
              <w:bottom w:val="single" w:sz="4" w:space="0" w:color="auto"/>
              <w:right w:val="single" w:sz="4" w:space="0" w:color="auto"/>
            </w:tcBorders>
            <w:shd w:val="clear" w:color="auto" w:fill="auto"/>
            <w:vAlign w:val="center"/>
            <w:hideMark/>
          </w:tcPr>
          <w:p w14:paraId="4E0D1F81"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Ul. Karsiborska 33</w:t>
            </w:r>
          </w:p>
        </w:tc>
        <w:tc>
          <w:tcPr>
            <w:tcW w:w="1541" w:type="dxa"/>
            <w:tcBorders>
              <w:top w:val="nil"/>
              <w:left w:val="nil"/>
              <w:bottom w:val="single" w:sz="4" w:space="0" w:color="auto"/>
              <w:right w:val="single" w:sz="4" w:space="0" w:color="auto"/>
            </w:tcBorders>
            <w:shd w:val="clear" w:color="auto" w:fill="auto"/>
            <w:vAlign w:val="center"/>
            <w:hideMark/>
          </w:tcPr>
          <w:p w14:paraId="687E651D"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Zbiornik-studnia odcieków z składowisk osadu</w:t>
            </w:r>
          </w:p>
        </w:tc>
        <w:tc>
          <w:tcPr>
            <w:tcW w:w="1191" w:type="dxa"/>
            <w:tcBorders>
              <w:top w:val="nil"/>
              <w:left w:val="nil"/>
              <w:bottom w:val="single" w:sz="4" w:space="0" w:color="auto"/>
              <w:right w:val="single" w:sz="4" w:space="0" w:color="auto"/>
            </w:tcBorders>
            <w:shd w:val="clear" w:color="auto" w:fill="auto"/>
            <w:vAlign w:val="center"/>
            <w:hideMark/>
          </w:tcPr>
          <w:p w14:paraId="53F9EDCA" w14:textId="77777777" w:rsidR="00A7051B" w:rsidRPr="008A6177" w:rsidRDefault="00A7051B" w:rsidP="004469AF">
            <w:pPr>
              <w:spacing w:line="240" w:lineRule="auto"/>
              <w:rPr>
                <w:rFonts w:eastAsia="Times New Roman"/>
                <w:sz w:val="18"/>
                <w:szCs w:val="18"/>
                <w:lang w:eastAsia="pl-PL"/>
              </w:rPr>
            </w:pPr>
            <w:r w:rsidRPr="008A6177">
              <w:rPr>
                <w:rFonts w:eastAsia="Times New Roman"/>
                <w:sz w:val="18"/>
                <w:szCs w:val="18"/>
                <w:lang w:eastAsia="pl-PL"/>
              </w:rPr>
              <w:t>55.39 m</w:t>
            </w:r>
            <w:r w:rsidRPr="008A6177">
              <w:rPr>
                <w:rFonts w:eastAsia="Times New Roman"/>
                <w:sz w:val="18"/>
                <w:szCs w:val="18"/>
                <w:vertAlign w:val="superscript"/>
                <w:lang w:eastAsia="pl-PL"/>
              </w:rPr>
              <w:t>2</w:t>
            </w:r>
          </w:p>
        </w:tc>
        <w:tc>
          <w:tcPr>
            <w:tcW w:w="3772" w:type="dxa"/>
            <w:tcBorders>
              <w:top w:val="nil"/>
              <w:left w:val="nil"/>
              <w:bottom w:val="single" w:sz="4" w:space="0" w:color="auto"/>
              <w:right w:val="single" w:sz="4" w:space="0" w:color="auto"/>
            </w:tcBorders>
            <w:shd w:val="clear" w:color="auto" w:fill="auto"/>
            <w:vAlign w:val="center"/>
            <w:hideMark/>
          </w:tcPr>
          <w:p w14:paraId="36243992"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Inst. Kanal., Inst. Elektr.</w:t>
            </w:r>
          </w:p>
        </w:tc>
        <w:tc>
          <w:tcPr>
            <w:tcW w:w="816" w:type="dxa"/>
            <w:tcBorders>
              <w:top w:val="nil"/>
              <w:left w:val="nil"/>
              <w:bottom w:val="single" w:sz="4" w:space="0" w:color="auto"/>
              <w:right w:val="single" w:sz="4" w:space="0" w:color="auto"/>
            </w:tcBorders>
            <w:shd w:val="clear" w:color="auto" w:fill="auto"/>
            <w:noWrap/>
            <w:vAlign w:val="center"/>
            <w:hideMark/>
          </w:tcPr>
          <w:p w14:paraId="26C1720E" w14:textId="77777777" w:rsidR="00A7051B" w:rsidRPr="008A6177" w:rsidRDefault="00A7051B" w:rsidP="004469AF">
            <w:pPr>
              <w:spacing w:line="240" w:lineRule="auto"/>
              <w:rPr>
                <w:rFonts w:ascii="Czcionka tekstu podstawowego" w:eastAsia="Times New Roman" w:hAnsi="Czcionka tekstu podstawowego" w:cs="Times New Roman"/>
                <w:sz w:val="18"/>
                <w:szCs w:val="18"/>
                <w:lang w:eastAsia="pl-PL"/>
              </w:rPr>
            </w:pPr>
            <w:r w:rsidRPr="008A6177">
              <w:rPr>
                <w:rFonts w:ascii="Czcionka tekstu podstawowego" w:eastAsia="Times New Roman" w:hAnsi="Czcionka tekstu podstawowego" w:cs="Times New Roman"/>
                <w:sz w:val="18"/>
                <w:szCs w:val="18"/>
                <w:lang w:eastAsia="pl-PL"/>
              </w:rPr>
              <w:t>1</w:t>
            </w:r>
          </w:p>
        </w:tc>
      </w:tr>
      <w:tr w:rsidR="008A6177" w:rsidRPr="008A6177" w14:paraId="1DBCB9FA" w14:textId="77777777" w:rsidTr="004469AF">
        <w:trPr>
          <w:trHeight w:val="855"/>
        </w:trPr>
        <w:tc>
          <w:tcPr>
            <w:tcW w:w="360" w:type="dxa"/>
            <w:tcBorders>
              <w:top w:val="nil"/>
              <w:left w:val="single" w:sz="8" w:space="0" w:color="auto"/>
              <w:bottom w:val="single" w:sz="8" w:space="0" w:color="auto"/>
              <w:right w:val="single" w:sz="8" w:space="0" w:color="auto"/>
            </w:tcBorders>
            <w:shd w:val="clear" w:color="auto" w:fill="auto"/>
            <w:noWrap/>
            <w:vAlign w:val="center"/>
            <w:hideMark/>
          </w:tcPr>
          <w:p w14:paraId="6F27805C" w14:textId="77777777" w:rsidR="00A7051B" w:rsidRPr="008A6177" w:rsidRDefault="00A7051B" w:rsidP="004469AF">
            <w:pPr>
              <w:spacing w:line="240" w:lineRule="auto"/>
              <w:rPr>
                <w:rFonts w:ascii="Czcionka tekstu podstawowego" w:eastAsia="Times New Roman" w:hAnsi="Czcionka tekstu podstawowego" w:cs="Times New Roman"/>
                <w:b/>
                <w:bCs/>
                <w:sz w:val="18"/>
                <w:szCs w:val="18"/>
                <w:lang w:eastAsia="pl-PL"/>
              </w:rPr>
            </w:pPr>
            <w:r w:rsidRPr="008A6177">
              <w:rPr>
                <w:rFonts w:ascii="Czcionka tekstu podstawowego" w:eastAsia="Times New Roman" w:hAnsi="Czcionka tekstu podstawowego" w:cs="Times New Roman"/>
                <w:b/>
                <w:bCs/>
                <w:sz w:val="18"/>
                <w:szCs w:val="18"/>
                <w:lang w:eastAsia="pl-PL"/>
              </w:rPr>
              <w:t>25</w:t>
            </w:r>
          </w:p>
        </w:tc>
        <w:tc>
          <w:tcPr>
            <w:tcW w:w="1785" w:type="dxa"/>
            <w:tcBorders>
              <w:top w:val="nil"/>
              <w:left w:val="nil"/>
              <w:bottom w:val="single" w:sz="8" w:space="0" w:color="auto"/>
              <w:right w:val="single" w:sz="8" w:space="0" w:color="auto"/>
            </w:tcBorders>
            <w:shd w:val="clear" w:color="auto" w:fill="auto"/>
            <w:vAlign w:val="center"/>
            <w:hideMark/>
          </w:tcPr>
          <w:p w14:paraId="597448E0" w14:textId="77777777" w:rsidR="00A7051B" w:rsidRPr="008A6177" w:rsidRDefault="004F3074" w:rsidP="004469AF">
            <w:pPr>
              <w:spacing w:line="240" w:lineRule="auto"/>
              <w:rPr>
                <w:rFonts w:ascii="Czcionka tekstu podstawowego" w:eastAsia="Times New Roman" w:hAnsi="Czcionka tekstu podstawowego" w:cs="Times New Roman"/>
                <w:sz w:val="18"/>
                <w:szCs w:val="18"/>
                <w:u w:val="single"/>
                <w:lang w:eastAsia="pl-PL"/>
              </w:rPr>
            </w:pPr>
            <w:hyperlink r:id="rId63" w:anchor="'Rys44'!A1" w:history="1">
              <w:r w:rsidR="00A7051B" w:rsidRPr="008A6177">
                <w:rPr>
                  <w:rFonts w:ascii="Czcionka tekstu podstawowego" w:eastAsia="Times New Roman" w:hAnsi="Czcionka tekstu podstawowego" w:cs="Times New Roman"/>
                  <w:sz w:val="18"/>
                  <w:szCs w:val="18"/>
                  <w:u w:val="single"/>
                  <w:lang w:eastAsia="pl-PL"/>
                </w:rPr>
                <w:t>Komora wytłumienia-zbiorcza</w:t>
              </w:r>
            </w:hyperlink>
          </w:p>
        </w:tc>
        <w:tc>
          <w:tcPr>
            <w:tcW w:w="1281" w:type="dxa"/>
            <w:tcBorders>
              <w:top w:val="nil"/>
              <w:left w:val="single" w:sz="4" w:space="0" w:color="auto"/>
              <w:bottom w:val="single" w:sz="4" w:space="0" w:color="auto"/>
              <w:right w:val="single" w:sz="4" w:space="0" w:color="auto"/>
            </w:tcBorders>
            <w:shd w:val="clear" w:color="auto" w:fill="auto"/>
            <w:vAlign w:val="center"/>
            <w:hideMark/>
          </w:tcPr>
          <w:p w14:paraId="5D1C922A"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Ul. Karsiborska 33</w:t>
            </w:r>
          </w:p>
        </w:tc>
        <w:tc>
          <w:tcPr>
            <w:tcW w:w="1541" w:type="dxa"/>
            <w:tcBorders>
              <w:top w:val="nil"/>
              <w:left w:val="nil"/>
              <w:bottom w:val="single" w:sz="4" w:space="0" w:color="auto"/>
              <w:right w:val="single" w:sz="4" w:space="0" w:color="auto"/>
            </w:tcBorders>
            <w:shd w:val="clear" w:color="auto" w:fill="auto"/>
            <w:vAlign w:val="center"/>
            <w:hideMark/>
          </w:tcPr>
          <w:p w14:paraId="2C203877"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Zbiornik-komora wytłumienia-zbiorcza</w:t>
            </w:r>
          </w:p>
        </w:tc>
        <w:tc>
          <w:tcPr>
            <w:tcW w:w="1191" w:type="dxa"/>
            <w:tcBorders>
              <w:top w:val="nil"/>
              <w:left w:val="nil"/>
              <w:bottom w:val="single" w:sz="4" w:space="0" w:color="auto"/>
              <w:right w:val="single" w:sz="4" w:space="0" w:color="auto"/>
            </w:tcBorders>
            <w:shd w:val="clear" w:color="auto" w:fill="auto"/>
            <w:vAlign w:val="center"/>
            <w:hideMark/>
          </w:tcPr>
          <w:p w14:paraId="6B22F396" w14:textId="77777777" w:rsidR="00A7051B" w:rsidRPr="008A6177" w:rsidRDefault="00A7051B" w:rsidP="004469AF">
            <w:pPr>
              <w:spacing w:line="240" w:lineRule="auto"/>
              <w:rPr>
                <w:rFonts w:eastAsia="Times New Roman"/>
                <w:sz w:val="18"/>
                <w:szCs w:val="18"/>
                <w:lang w:eastAsia="pl-PL"/>
              </w:rPr>
            </w:pPr>
            <w:r w:rsidRPr="008A6177">
              <w:rPr>
                <w:rFonts w:eastAsia="Times New Roman"/>
                <w:sz w:val="18"/>
                <w:szCs w:val="18"/>
                <w:lang w:eastAsia="pl-PL"/>
              </w:rPr>
              <w:t>17.10 m</w:t>
            </w:r>
            <w:r w:rsidRPr="008A6177">
              <w:rPr>
                <w:rFonts w:eastAsia="Times New Roman"/>
                <w:sz w:val="18"/>
                <w:szCs w:val="18"/>
                <w:vertAlign w:val="superscript"/>
                <w:lang w:eastAsia="pl-PL"/>
              </w:rPr>
              <w:t>2</w:t>
            </w:r>
          </w:p>
        </w:tc>
        <w:tc>
          <w:tcPr>
            <w:tcW w:w="3772" w:type="dxa"/>
            <w:tcBorders>
              <w:top w:val="nil"/>
              <w:left w:val="nil"/>
              <w:bottom w:val="single" w:sz="4" w:space="0" w:color="auto"/>
              <w:right w:val="single" w:sz="4" w:space="0" w:color="auto"/>
            </w:tcBorders>
            <w:shd w:val="clear" w:color="auto" w:fill="auto"/>
            <w:vAlign w:val="center"/>
            <w:hideMark/>
          </w:tcPr>
          <w:p w14:paraId="36E7B0D6"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Inst. Kanal.</w:t>
            </w:r>
          </w:p>
        </w:tc>
        <w:tc>
          <w:tcPr>
            <w:tcW w:w="816" w:type="dxa"/>
            <w:tcBorders>
              <w:top w:val="nil"/>
              <w:left w:val="nil"/>
              <w:bottom w:val="single" w:sz="4" w:space="0" w:color="auto"/>
              <w:right w:val="single" w:sz="4" w:space="0" w:color="auto"/>
            </w:tcBorders>
            <w:shd w:val="clear" w:color="auto" w:fill="auto"/>
            <w:noWrap/>
            <w:vAlign w:val="center"/>
            <w:hideMark/>
          </w:tcPr>
          <w:p w14:paraId="7177D895" w14:textId="77777777" w:rsidR="00A7051B" w:rsidRPr="008A6177" w:rsidRDefault="00A7051B" w:rsidP="004469AF">
            <w:pPr>
              <w:spacing w:line="240" w:lineRule="auto"/>
              <w:rPr>
                <w:rFonts w:ascii="Czcionka tekstu podstawowego" w:eastAsia="Times New Roman" w:hAnsi="Czcionka tekstu podstawowego" w:cs="Times New Roman"/>
                <w:sz w:val="18"/>
                <w:szCs w:val="18"/>
                <w:lang w:eastAsia="pl-PL"/>
              </w:rPr>
            </w:pPr>
            <w:r w:rsidRPr="008A6177">
              <w:rPr>
                <w:rFonts w:ascii="Czcionka tekstu podstawowego" w:eastAsia="Times New Roman" w:hAnsi="Czcionka tekstu podstawowego" w:cs="Times New Roman"/>
                <w:sz w:val="18"/>
                <w:szCs w:val="18"/>
                <w:lang w:eastAsia="pl-PL"/>
              </w:rPr>
              <w:t>1</w:t>
            </w:r>
          </w:p>
        </w:tc>
      </w:tr>
      <w:tr w:rsidR="008A6177" w:rsidRPr="008A6177" w14:paraId="18BFF113" w14:textId="77777777" w:rsidTr="004469AF">
        <w:trPr>
          <w:trHeight w:val="855"/>
        </w:trPr>
        <w:tc>
          <w:tcPr>
            <w:tcW w:w="360" w:type="dxa"/>
            <w:tcBorders>
              <w:top w:val="nil"/>
              <w:left w:val="single" w:sz="8" w:space="0" w:color="auto"/>
              <w:bottom w:val="single" w:sz="8" w:space="0" w:color="auto"/>
              <w:right w:val="single" w:sz="8" w:space="0" w:color="auto"/>
            </w:tcBorders>
            <w:shd w:val="clear" w:color="auto" w:fill="auto"/>
            <w:noWrap/>
            <w:vAlign w:val="center"/>
            <w:hideMark/>
          </w:tcPr>
          <w:p w14:paraId="6C376A62" w14:textId="77777777" w:rsidR="00A7051B" w:rsidRPr="008A6177" w:rsidRDefault="00A7051B" w:rsidP="004469AF">
            <w:pPr>
              <w:spacing w:line="240" w:lineRule="auto"/>
              <w:rPr>
                <w:rFonts w:ascii="Czcionka tekstu podstawowego" w:eastAsia="Times New Roman" w:hAnsi="Czcionka tekstu podstawowego" w:cs="Times New Roman"/>
                <w:b/>
                <w:bCs/>
                <w:sz w:val="18"/>
                <w:szCs w:val="18"/>
                <w:lang w:eastAsia="pl-PL"/>
              </w:rPr>
            </w:pPr>
            <w:r w:rsidRPr="008A6177">
              <w:rPr>
                <w:rFonts w:ascii="Czcionka tekstu podstawowego" w:eastAsia="Times New Roman" w:hAnsi="Czcionka tekstu podstawowego" w:cs="Times New Roman"/>
                <w:b/>
                <w:bCs/>
                <w:sz w:val="18"/>
                <w:szCs w:val="18"/>
                <w:lang w:eastAsia="pl-PL"/>
              </w:rPr>
              <w:lastRenderedPageBreak/>
              <w:t>26</w:t>
            </w:r>
          </w:p>
        </w:tc>
        <w:tc>
          <w:tcPr>
            <w:tcW w:w="1785" w:type="dxa"/>
            <w:tcBorders>
              <w:top w:val="nil"/>
              <w:left w:val="nil"/>
              <w:bottom w:val="single" w:sz="8" w:space="0" w:color="auto"/>
              <w:right w:val="single" w:sz="8" w:space="0" w:color="auto"/>
            </w:tcBorders>
            <w:shd w:val="clear" w:color="auto" w:fill="auto"/>
            <w:vAlign w:val="center"/>
            <w:hideMark/>
          </w:tcPr>
          <w:p w14:paraId="24F92525" w14:textId="77777777" w:rsidR="00A7051B" w:rsidRPr="008A6177" w:rsidRDefault="004F3074" w:rsidP="004469AF">
            <w:pPr>
              <w:spacing w:line="240" w:lineRule="auto"/>
              <w:rPr>
                <w:rFonts w:ascii="Czcionka tekstu podstawowego" w:eastAsia="Times New Roman" w:hAnsi="Czcionka tekstu podstawowego" w:cs="Times New Roman"/>
                <w:sz w:val="18"/>
                <w:szCs w:val="18"/>
                <w:u w:val="single"/>
                <w:lang w:eastAsia="pl-PL"/>
              </w:rPr>
            </w:pPr>
            <w:hyperlink r:id="rId64" w:anchor="'Rys45'!A1" w:history="1">
              <w:r w:rsidR="00A7051B" w:rsidRPr="008A6177">
                <w:rPr>
                  <w:rFonts w:ascii="Czcionka tekstu podstawowego" w:eastAsia="Times New Roman" w:hAnsi="Czcionka tekstu podstawowego" w:cs="Times New Roman"/>
                  <w:sz w:val="18"/>
                  <w:szCs w:val="18"/>
                  <w:u w:val="single"/>
                  <w:lang w:eastAsia="pl-PL"/>
                </w:rPr>
                <w:t>Tymczasowe składowisko osadów</w:t>
              </w:r>
            </w:hyperlink>
          </w:p>
        </w:tc>
        <w:tc>
          <w:tcPr>
            <w:tcW w:w="1281" w:type="dxa"/>
            <w:tcBorders>
              <w:top w:val="nil"/>
              <w:left w:val="single" w:sz="4" w:space="0" w:color="auto"/>
              <w:bottom w:val="single" w:sz="4" w:space="0" w:color="auto"/>
              <w:right w:val="single" w:sz="4" w:space="0" w:color="auto"/>
            </w:tcBorders>
            <w:shd w:val="clear" w:color="auto" w:fill="auto"/>
            <w:vAlign w:val="center"/>
            <w:hideMark/>
          </w:tcPr>
          <w:p w14:paraId="0512B385"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Ul. Karsiborska 33</w:t>
            </w:r>
          </w:p>
        </w:tc>
        <w:tc>
          <w:tcPr>
            <w:tcW w:w="1541" w:type="dxa"/>
            <w:tcBorders>
              <w:top w:val="nil"/>
              <w:left w:val="nil"/>
              <w:bottom w:val="single" w:sz="4" w:space="0" w:color="auto"/>
              <w:right w:val="single" w:sz="4" w:space="0" w:color="auto"/>
            </w:tcBorders>
            <w:shd w:val="clear" w:color="auto" w:fill="auto"/>
            <w:vAlign w:val="center"/>
            <w:hideMark/>
          </w:tcPr>
          <w:p w14:paraId="397D95D6"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Zbiorniki radialne-Tymczasowe składowisko osadów</w:t>
            </w:r>
          </w:p>
        </w:tc>
        <w:tc>
          <w:tcPr>
            <w:tcW w:w="1191" w:type="dxa"/>
            <w:tcBorders>
              <w:top w:val="nil"/>
              <w:left w:val="nil"/>
              <w:bottom w:val="single" w:sz="4" w:space="0" w:color="auto"/>
              <w:right w:val="single" w:sz="4" w:space="0" w:color="auto"/>
            </w:tcBorders>
            <w:shd w:val="clear" w:color="auto" w:fill="auto"/>
            <w:vAlign w:val="center"/>
            <w:hideMark/>
          </w:tcPr>
          <w:p w14:paraId="21EA0624" w14:textId="77777777" w:rsidR="00A7051B" w:rsidRPr="008A6177" w:rsidRDefault="00A7051B" w:rsidP="004469AF">
            <w:pPr>
              <w:spacing w:line="240" w:lineRule="auto"/>
              <w:rPr>
                <w:rFonts w:eastAsia="Times New Roman"/>
                <w:sz w:val="18"/>
                <w:szCs w:val="18"/>
                <w:lang w:eastAsia="pl-PL"/>
              </w:rPr>
            </w:pPr>
            <w:r w:rsidRPr="008A6177">
              <w:rPr>
                <w:rFonts w:eastAsia="Times New Roman"/>
                <w:sz w:val="18"/>
                <w:szCs w:val="18"/>
                <w:lang w:eastAsia="pl-PL"/>
              </w:rPr>
              <w:t>450 m</w:t>
            </w:r>
            <w:r w:rsidRPr="008A6177">
              <w:rPr>
                <w:rFonts w:eastAsia="Times New Roman"/>
                <w:sz w:val="18"/>
                <w:szCs w:val="18"/>
                <w:vertAlign w:val="superscript"/>
                <w:lang w:eastAsia="pl-PL"/>
              </w:rPr>
              <w:t>2</w:t>
            </w:r>
          </w:p>
        </w:tc>
        <w:tc>
          <w:tcPr>
            <w:tcW w:w="3772" w:type="dxa"/>
            <w:tcBorders>
              <w:top w:val="nil"/>
              <w:left w:val="nil"/>
              <w:bottom w:val="single" w:sz="4" w:space="0" w:color="auto"/>
              <w:right w:val="single" w:sz="4" w:space="0" w:color="auto"/>
            </w:tcBorders>
            <w:shd w:val="clear" w:color="auto" w:fill="auto"/>
            <w:vAlign w:val="center"/>
            <w:hideMark/>
          </w:tcPr>
          <w:p w14:paraId="29FA4CED"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Inst. Kanal.Deszczowej, Rurociąg tłoczny PE, Inst.Elektryczna.</w:t>
            </w:r>
          </w:p>
        </w:tc>
        <w:tc>
          <w:tcPr>
            <w:tcW w:w="816" w:type="dxa"/>
            <w:tcBorders>
              <w:top w:val="nil"/>
              <w:left w:val="nil"/>
              <w:bottom w:val="single" w:sz="4" w:space="0" w:color="auto"/>
              <w:right w:val="single" w:sz="4" w:space="0" w:color="auto"/>
            </w:tcBorders>
            <w:shd w:val="clear" w:color="auto" w:fill="auto"/>
            <w:noWrap/>
            <w:vAlign w:val="center"/>
            <w:hideMark/>
          </w:tcPr>
          <w:p w14:paraId="0265DC45" w14:textId="77777777" w:rsidR="00A7051B" w:rsidRPr="008A6177" w:rsidRDefault="00A7051B" w:rsidP="004469AF">
            <w:pPr>
              <w:spacing w:line="240" w:lineRule="auto"/>
              <w:rPr>
                <w:rFonts w:ascii="Czcionka tekstu podstawowego" w:eastAsia="Times New Roman" w:hAnsi="Czcionka tekstu podstawowego" w:cs="Times New Roman"/>
                <w:sz w:val="18"/>
                <w:szCs w:val="18"/>
                <w:lang w:eastAsia="pl-PL"/>
              </w:rPr>
            </w:pPr>
            <w:r w:rsidRPr="008A6177">
              <w:rPr>
                <w:rFonts w:ascii="Czcionka tekstu podstawowego" w:eastAsia="Times New Roman" w:hAnsi="Czcionka tekstu podstawowego" w:cs="Times New Roman"/>
                <w:sz w:val="18"/>
                <w:szCs w:val="18"/>
                <w:lang w:eastAsia="pl-PL"/>
              </w:rPr>
              <w:t>1</w:t>
            </w:r>
          </w:p>
        </w:tc>
      </w:tr>
      <w:tr w:rsidR="008A6177" w:rsidRPr="008A6177" w14:paraId="2984E1E4" w14:textId="77777777" w:rsidTr="00340AB3">
        <w:trPr>
          <w:trHeight w:val="855"/>
        </w:trPr>
        <w:tc>
          <w:tcPr>
            <w:tcW w:w="360" w:type="dxa"/>
            <w:tcBorders>
              <w:top w:val="nil"/>
              <w:left w:val="single" w:sz="8" w:space="0" w:color="auto"/>
              <w:bottom w:val="single" w:sz="8" w:space="0" w:color="auto"/>
              <w:right w:val="single" w:sz="8" w:space="0" w:color="auto"/>
            </w:tcBorders>
            <w:shd w:val="clear" w:color="auto" w:fill="auto"/>
            <w:noWrap/>
            <w:vAlign w:val="center"/>
            <w:hideMark/>
          </w:tcPr>
          <w:p w14:paraId="16902D9D" w14:textId="77777777" w:rsidR="00A7051B" w:rsidRPr="008A6177" w:rsidRDefault="00A7051B" w:rsidP="004469AF">
            <w:pPr>
              <w:spacing w:line="240" w:lineRule="auto"/>
              <w:rPr>
                <w:rFonts w:ascii="Czcionka tekstu podstawowego" w:eastAsia="Times New Roman" w:hAnsi="Czcionka tekstu podstawowego" w:cs="Times New Roman"/>
                <w:b/>
                <w:bCs/>
                <w:sz w:val="18"/>
                <w:szCs w:val="18"/>
                <w:lang w:eastAsia="pl-PL"/>
              </w:rPr>
            </w:pPr>
            <w:r w:rsidRPr="008A6177">
              <w:rPr>
                <w:rFonts w:ascii="Czcionka tekstu podstawowego" w:eastAsia="Times New Roman" w:hAnsi="Czcionka tekstu podstawowego" w:cs="Times New Roman"/>
                <w:b/>
                <w:bCs/>
                <w:sz w:val="18"/>
                <w:szCs w:val="18"/>
                <w:lang w:eastAsia="pl-PL"/>
              </w:rPr>
              <w:t>27</w:t>
            </w:r>
          </w:p>
        </w:tc>
        <w:tc>
          <w:tcPr>
            <w:tcW w:w="1785" w:type="dxa"/>
            <w:tcBorders>
              <w:top w:val="nil"/>
              <w:left w:val="nil"/>
              <w:bottom w:val="single" w:sz="8" w:space="0" w:color="auto"/>
              <w:right w:val="single" w:sz="8" w:space="0" w:color="auto"/>
            </w:tcBorders>
            <w:shd w:val="clear" w:color="auto" w:fill="auto"/>
            <w:vAlign w:val="center"/>
            <w:hideMark/>
          </w:tcPr>
          <w:p w14:paraId="3432A3FF" w14:textId="77777777" w:rsidR="00A7051B" w:rsidRPr="008A6177" w:rsidRDefault="00A7051B" w:rsidP="004469AF">
            <w:pPr>
              <w:spacing w:line="240" w:lineRule="auto"/>
              <w:rPr>
                <w:rFonts w:ascii="Czcionka tekstu podstawowego" w:eastAsia="Times New Roman" w:hAnsi="Czcionka tekstu podstawowego" w:cs="Times New Roman"/>
                <w:sz w:val="18"/>
                <w:szCs w:val="18"/>
                <w:u w:val="single"/>
                <w:lang w:eastAsia="pl-PL"/>
              </w:rPr>
            </w:pPr>
            <w:r w:rsidRPr="008A6177">
              <w:rPr>
                <w:rFonts w:ascii="Czcionka tekstu podstawowego" w:eastAsia="Times New Roman" w:hAnsi="Czcionka tekstu podstawowego" w:cs="Times New Roman"/>
                <w:sz w:val="18"/>
                <w:szCs w:val="18"/>
                <w:u w:val="single"/>
                <w:lang w:eastAsia="pl-PL"/>
              </w:rPr>
              <w:t xml:space="preserve">Budynek Kontroli Ścieków </w:t>
            </w:r>
          </w:p>
        </w:tc>
        <w:tc>
          <w:tcPr>
            <w:tcW w:w="1281" w:type="dxa"/>
            <w:tcBorders>
              <w:top w:val="nil"/>
              <w:left w:val="single" w:sz="4" w:space="0" w:color="auto"/>
              <w:bottom w:val="single" w:sz="4" w:space="0" w:color="auto"/>
              <w:right w:val="single" w:sz="4" w:space="0" w:color="auto"/>
            </w:tcBorders>
            <w:shd w:val="clear" w:color="auto" w:fill="auto"/>
            <w:vAlign w:val="center"/>
            <w:hideMark/>
          </w:tcPr>
          <w:p w14:paraId="15CA3DD0"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 xml:space="preserve">Ul. Krzywa </w:t>
            </w:r>
          </w:p>
        </w:tc>
        <w:tc>
          <w:tcPr>
            <w:tcW w:w="1541" w:type="dxa"/>
            <w:tcBorders>
              <w:top w:val="nil"/>
              <w:left w:val="nil"/>
              <w:bottom w:val="single" w:sz="4" w:space="0" w:color="auto"/>
              <w:right w:val="single" w:sz="4" w:space="0" w:color="auto"/>
            </w:tcBorders>
            <w:shd w:val="clear" w:color="auto" w:fill="auto"/>
            <w:vAlign w:val="center"/>
            <w:hideMark/>
          </w:tcPr>
          <w:p w14:paraId="0AB215AE"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Technologiczna - kontrola jakości ścieków</w:t>
            </w:r>
          </w:p>
        </w:tc>
        <w:tc>
          <w:tcPr>
            <w:tcW w:w="1191" w:type="dxa"/>
            <w:tcBorders>
              <w:top w:val="nil"/>
              <w:left w:val="nil"/>
              <w:bottom w:val="single" w:sz="4" w:space="0" w:color="auto"/>
              <w:right w:val="single" w:sz="4" w:space="0" w:color="auto"/>
            </w:tcBorders>
            <w:shd w:val="clear" w:color="auto" w:fill="auto"/>
            <w:vAlign w:val="center"/>
            <w:hideMark/>
          </w:tcPr>
          <w:p w14:paraId="6CF661C4" w14:textId="77777777" w:rsidR="00A7051B" w:rsidRPr="008A6177" w:rsidRDefault="00A7051B" w:rsidP="004469AF">
            <w:pPr>
              <w:spacing w:line="240" w:lineRule="auto"/>
              <w:rPr>
                <w:rFonts w:eastAsia="Times New Roman"/>
                <w:sz w:val="18"/>
                <w:szCs w:val="18"/>
                <w:lang w:eastAsia="pl-PL"/>
              </w:rPr>
            </w:pPr>
            <w:r w:rsidRPr="008A6177">
              <w:rPr>
                <w:rFonts w:eastAsia="Times New Roman"/>
                <w:sz w:val="18"/>
                <w:szCs w:val="18"/>
                <w:lang w:eastAsia="pl-PL"/>
              </w:rPr>
              <w:t>32 m</w:t>
            </w:r>
            <w:r w:rsidRPr="008A6177">
              <w:rPr>
                <w:rFonts w:eastAsia="Times New Roman"/>
                <w:sz w:val="18"/>
                <w:szCs w:val="18"/>
                <w:vertAlign w:val="superscript"/>
                <w:lang w:eastAsia="pl-PL"/>
              </w:rPr>
              <w:t xml:space="preserve">2 </w:t>
            </w:r>
          </w:p>
        </w:tc>
        <w:tc>
          <w:tcPr>
            <w:tcW w:w="3772" w:type="dxa"/>
            <w:tcBorders>
              <w:top w:val="nil"/>
              <w:left w:val="nil"/>
              <w:bottom w:val="single" w:sz="4" w:space="0" w:color="auto"/>
              <w:right w:val="single" w:sz="4" w:space="0" w:color="auto"/>
            </w:tcBorders>
            <w:shd w:val="clear" w:color="auto" w:fill="auto"/>
            <w:vAlign w:val="center"/>
            <w:hideMark/>
          </w:tcPr>
          <w:p w14:paraId="431186D4"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Inst. elektryczna, wentylacja grawitacyjna, inst. telekom.</w:t>
            </w:r>
          </w:p>
        </w:tc>
        <w:tc>
          <w:tcPr>
            <w:tcW w:w="816" w:type="dxa"/>
            <w:tcBorders>
              <w:top w:val="nil"/>
              <w:left w:val="nil"/>
              <w:bottom w:val="single" w:sz="4" w:space="0" w:color="auto"/>
              <w:right w:val="single" w:sz="4" w:space="0" w:color="auto"/>
            </w:tcBorders>
            <w:shd w:val="clear" w:color="auto" w:fill="auto"/>
            <w:noWrap/>
            <w:vAlign w:val="center"/>
            <w:hideMark/>
          </w:tcPr>
          <w:p w14:paraId="126E38C7" w14:textId="77777777" w:rsidR="00A7051B" w:rsidRPr="008A6177" w:rsidRDefault="00A7051B" w:rsidP="004469AF">
            <w:pPr>
              <w:spacing w:line="240" w:lineRule="auto"/>
              <w:rPr>
                <w:rFonts w:ascii="Czcionka tekstu podstawowego" w:eastAsia="Times New Roman" w:hAnsi="Czcionka tekstu podstawowego" w:cs="Times New Roman"/>
                <w:sz w:val="18"/>
                <w:szCs w:val="18"/>
                <w:lang w:eastAsia="pl-PL"/>
              </w:rPr>
            </w:pPr>
            <w:r w:rsidRPr="008A6177">
              <w:rPr>
                <w:rFonts w:ascii="Czcionka tekstu podstawowego" w:eastAsia="Times New Roman" w:hAnsi="Czcionka tekstu podstawowego" w:cs="Times New Roman"/>
                <w:sz w:val="18"/>
                <w:szCs w:val="18"/>
                <w:lang w:eastAsia="pl-PL"/>
              </w:rPr>
              <w:t>1</w:t>
            </w:r>
          </w:p>
        </w:tc>
      </w:tr>
      <w:tr w:rsidR="008A6177" w:rsidRPr="008A6177" w14:paraId="44713E17" w14:textId="77777777" w:rsidTr="00340AB3">
        <w:trPr>
          <w:trHeight w:val="855"/>
        </w:trPr>
        <w:tc>
          <w:tcPr>
            <w:tcW w:w="360" w:type="dxa"/>
            <w:tcBorders>
              <w:top w:val="nil"/>
              <w:left w:val="single" w:sz="8" w:space="0" w:color="auto"/>
              <w:bottom w:val="single" w:sz="8" w:space="0" w:color="auto"/>
              <w:right w:val="single" w:sz="8" w:space="0" w:color="auto"/>
            </w:tcBorders>
            <w:shd w:val="clear" w:color="auto" w:fill="auto"/>
            <w:noWrap/>
            <w:vAlign w:val="center"/>
            <w:hideMark/>
          </w:tcPr>
          <w:p w14:paraId="69DAB920" w14:textId="77777777" w:rsidR="00A7051B" w:rsidRPr="008A6177" w:rsidRDefault="00A7051B" w:rsidP="004469AF">
            <w:pPr>
              <w:spacing w:line="240" w:lineRule="auto"/>
              <w:rPr>
                <w:rFonts w:ascii="Czcionka tekstu podstawowego" w:eastAsia="Times New Roman" w:hAnsi="Czcionka tekstu podstawowego" w:cs="Times New Roman"/>
                <w:b/>
                <w:bCs/>
                <w:sz w:val="18"/>
                <w:szCs w:val="18"/>
                <w:lang w:eastAsia="pl-PL"/>
              </w:rPr>
            </w:pPr>
            <w:r w:rsidRPr="008A6177">
              <w:rPr>
                <w:rFonts w:ascii="Czcionka tekstu podstawowego" w:eastAsia="Times New Roman" w:hAnsi="Czcionka tekstu podstawowego" w:cs="Times New Roman"/>
                <w:b/>
                <w:bCs/>
                <w:sz w:val="18"/>
                <w:szCs w:val="18"/>
                <w:lang w:eastAsia="pl-PL"/>
              </w:rPr>
              <w:t>28</w:t>
            </w:r>
          </w:p>
        </w:tc>
        <w:tc>
          <w:tcPr>
            <w:tcW w:w="1785" w:type="dxa"/>
            <w:tcBorders>
              <w:top w:val="nil"/>
              <w:left w:val="nil"/>
              <w:bottom w:val="single" w:sz="8" w:space="0" w:color="auto"/>
              <w:right w:val="single" w:sz="8" w:space="0" w:color="auto"/>
            </w:tcBorders>
            <w:shd w:val="clear" w:color="auto" w:fill="auto"/>
            <w:vAlign w:val="center"/>
            <w:hideMark/>
          </w:tcPr>
          <w:p w14:paraId="06FCDD8A" w14:textId="77777777" w:rsidR="00A7051B" w:rsidRPr="008A6177" w:rsidRDefault="004F3074" w:rsidP="004469AF">
            <w:pPr>
              <w:spacing w:line="240" w:lineRule="auto"/>
              <w:rPr>
                <w:rFonts w:ascii="Czcionka tekstu podstawowego" w:eastAsia="Times New Roman" w:hAnsi="Czcionka tekstu podstawowego" w:cs="Times New Roman"/>
                <w:sz w:val="18"/>
                <w:szCs w:val="18"/>
                <w:u w:val="single"/>
                <w:lang w:eastAsia="pl-PL"/>
              </w:rPr>
            </w:pPr>
            <w:hyperlink r:id="rId65" w:anchor="'Rys23'!A1" w:history="1">
              <w:r w:rsidR="00A7051B" w:rsidRPr="008A6177">
                <w:rPr>
                  <w:rFonts w:ascii="Czcionka tekstu podstawowego" w:eastAsia="Times New Roman" w:hAnsi="Czcionka tekstu podstawowego" w:cs="Times New Roman"/>
                  <w:sz w:val="18"/>
                  <w:szCs w:val="18"/>
                  <w:u w:val="single"/>
                  <w:lang w:eastAsia="pl-PL"/>
                </w:rPr>
                <w:t>Komora osadu czynnego</w:t>
              </w:r>
            </w:hyperlink>
          </w:p>
        </w:tc>
        <w:tc>
          <w:tcPr>
            <w:tcW w:w="1281" w:type="dxa"/>
            <w:tcBorders>
              <w:top w:val="nil"/>
              <w:left w:val="nil"/>
              <w:bottom w:val="single" w:sz="4" w:space="0" w:color="auto"/>
              <w:right w:val="single" w:sz="4" w:space="0" w:color="auto"/>
            </w:tcBorders>
            <w:shd w:val="clear" w:color="auto" w:fill="auto"/>
            <w:vAlign w:val="center"/>
            <w:hideMark/>
          </w:tcPr>
          <w:p w14:paraId="2DCBB39A"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Ul. Karsiborska 33</w:t>
            </w:r>
          </w:p>
        </w:tc>
        <w:tc>
          <w:tcPr>
            <w:tcW w:w="1541" w:type="dxa"/>
            <w:tcBorders>
              <w:top w:val="nil"/>
              <w:left w:val="nil"/>
              <w:bottom w:val="single" w:sz="4" w:space="0" w:color="auto"/>
              <w:right w:val="single" w:sz="4" w:space="0" w:color="auto"/>
            </w:tcBorders>
            <w:shd w:val="clear" w:color="auto" w:fill="auto"/>
            <w:vAlign w:val="center"/>
            <w:hideMark/>
          </w:tcPr>
          <w:p w14:paraId="7AB5E4D2"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Zbiornik - Biologiczne oczyszczanie ścieków napowietrzanie osadu czynnego</w:t>
            </w:r>
          </w:p>
        </w:tc>
        <w:tc>
          <w:tcPr>
            <w:tcW w:w="1191" w:type="dxa"/>
            <w:tcBorders>
              <w:top w:val="nil"/>
              <w:left w:val="nil"/>
              <w:bottom w:val="single" w:sz="4" w:space="0" w:color="auto"/>
              <w:right w:val="single" w:sz="4" w:space="0" w:color="auto"/>
            </w:tcBorders>
            <w:shd w:val="clear" w:color="auto" w:fill="auto"/>
            <w:vAlign w:val="center"/>
            <w:hideMark/>
          </w:tcPr>
          <w:p w14:paraId="2F18503D" w14:textId="77777777" w:rsidR="00A7051B" w:rsidRPr="008A6177" w:rsidRDefault="00A7051B" w:rsidP="004469AF">
            <w:pPr>
              <w:spacing w:line="240" w:lineRule="auto"/>
              <w:rPr>
                <w:rFonts w:eastAsia="Times New Roman"/>
                <w:sz w:val="18"/>
                <w:szCs w:val="18"/>
                <w:lang w:eastAsia="pl-PL"/>
              </w:rPr>
            </w:pPr>
            <w:r w:rsidRPr="008A6177">
              <w:rPr>
                <w:rFonts w:eastAsia="Times New Roman"/>
                <w:sz w:val="18"/>
                <w:szCs w:val="18"/>
                <w:lang w:eastAsia="pl-PL"/>
              </w:rPr>
              <w:t>4840 m</w:t>
            </w:r>
            <w:r w:rsidRPr="008A6177">
              <w:rPr>
                <w:rFonts w:eastAsia="Times New Roman"/>
                <w:sz w:val="18"/>
                <w:szCs w:val="18"/>
                <w:vertAlign w:val="superscript"/>
                <w:lang w:eastAsia="pl-PL"/>
              </w:rPr>
              <w:t>2</w:t>
            </w:r>
          </w:p>
        </w:tc>
        <w:tc>
          <w:tcPr>
            <w:tcW w:w="3772" w:type="dxa"/>
            <w:tcBorders>
              <w:top w:val="single" w:sz="4" w:space="0" w:color="auto"/>
              <w:left w:val="nil"/>
              <w:bottom w:val="single" w:sz="4" w:space="0" w:color="auto"/>
              <w:right w:val="single" w:sz="4" w:space="0" w:color="auto"/>
            </w:tcBorders>
            <w:shd w:val="clear" w:color="auto" w:fill="auto"/>
            <w:vAlign w:val="center"/>
            <w:hideMark/>
          </w:tcPr>
          <w:p w14:paraId="52CB090E" w14:textId="77777777" w:rsidR="00A7051B" w:rsidRPr="008A6177" w:rsidRDefault="00A7051B" w:rsidP="004469AF">
            <w:pPr>
              <w:spacing w:line="240" w:lineRule="auto"/>
              <w:jc w:val="left"/>
              <w:rPr>
                <w:rFonts w:eastAsia="Times New Roman"/>
                <w:sz w:val="18"/>
                <w:szCs w:val="18"/>
                <w:lang w:eastAsia="pl-PL"/>
              </w:rPr>
            </w:pPr>
            <w:r w:rsidRPr="008A6177">
              <w:rPr>
                <w:rFonts w:eastAsia="Times New Roman"/>
                <w:sz w:val="18"/>
                <w:szCs w:val="18"/>
                <w:lang w:eastAsia="pl-PL"/>
              </w:rPr>
              <w:t>Inst. Elektr., Inst. Kanal.</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52273035" w14:textId="77777777" w:rsidR="00A7051B" w:rsidRPr="008A6177" w:rsidRDefault="00A7051B" w:rsidP="004469AF">
            <w:pPr>
              <w:spacing w:line="240" w:lineRule="auto"/>
              <w:rPr>
                <w:rFonts w:ascii="Czcionka tekstu podstawowego" w:eastAsia="Times New Roman" w:hAnsi="Czcionka tekstu podstawowego" w:cs="Times New Roman"/>
                <w:sz w:val="18"/>
                <w:szCs w:val="18"/>
                <w:lang w:eastAsia="pl-PL"/>
              </w:rPr>
            </w:pPr>
            <w:r w:rsidRPr="008A6177">
              <w:rPr>
                <w:rFonts w:ascii="Czcionka tekstu podstawowego" w:eastAsia="Times New Roman" w:hAnsi="Czcionka tekstu podstawowego" w:cs="Times New Roman"/>
                <w:sz w:val="18"/>
                <w:szCs w:val="18"/>
                <w:lang w:eastAsia="pl-PL"/>
              </w:rPr>
              <w:t>1</w:t>
            </w:r>
          </w:p>
        </w:tc>
      </w:tr>
      <w:tr w:rsidR="008A6177" w:rsidRPr="008A6177" w14:paraId="76109680" w14:textId="77777777" w:rsidTr="00340AB3">
        <w:trPr>
          <w:trHeight w:val="855"/>
        </w:trPr>
        <w:tc>
          <w:tcPr>
            <w:tcW w:w="360" w:type="dxa"/>
            <w:tcBorders>
              <w:top w:val="nil"/>
              <w:left w:val="single" w:sz="8" w:space="0" w:color="auto"/>
              <w:bottom w:val="single" w:sz="8" w:space="0" w:color="auto"/>
              <w:right w:val="single" w:sz="8" w:space="0" w:color="auto"/>
            </w:tcBorders>
            <w:shd w:val="clear" w:color="auto" w:fill="auto"/>
            <w:noWrap/>
            <w:vAlign w:val="center"/>
          </w:tcPr>
          <w:p w14:paraId="1BDC9D6F" w14:textId="11FD08DC" w:rsidR="00340AB3" w:rsidRPr="008A6177" w:rsidRDefault="00340AB3" w:rsidP="00340AB3">
            <w:pPr>
              <w:spacing w:line="240" w:lineRule="auto"/>
              <w:rPr>
                <w:rFonts w:ascii="Czcionka tekstu podstawowego" w:eastAsia="Times New Roman" w:hAnsi="Czcionka tekstu podstawowego" w:cs="Times New Roman"/>
                <w:b/>
                <w:bCs/>
                <w:sz w:val="18"/>
                <w:szCs w:val="18"/>
                <w:lang w:eastAsia="pl-PL"/>
              </w:rPr>
            </w:pPr>
            <w:r w:rsidRPr="008A6177">
              <w:rPr>
                <w:rFonts w:ascii="Czcionka tekstu podstawowego" w:eastAsia="Times New Roman" w:hAnsi="Czcionka tekstu podstawowego" w:cs="Times New Roman"/>
                <w:b/>
                <w:bCs/>
                <w:sz w:val="18"/>
                <w:szCs w:val="18"/>
                <w:lang w:eastAsia="pl-PL"/>
              </w:rPr>
              <w:t>29</w:t>
            </w:r>
          </w:p>
        </w:tc>
        <w:tc>
          <w:tcPr>
            <w:tcW w:w="1785" w:type="dxa"/>
            <w:tcBorders>
              <w:top w:val="nil"/>
              <w:left w:val="nil"/>
              <w:bottom w:val="single" w:sz="8" w:space="0" w:color="auto"/>
              <w:right w:val="single" w:sz="8" w:space="0" w:color="auto"/>
            </w:tcBorders>
            <w:shd w:val="clear" w:color="auto" w:fill="auto"/>
            <w:vAlign w:val="center"/>
          </w:tcPr>
          <w:p w14:paraId="79907C05" w14:textId="615F5355" w:rsidR="00340AB3" w:rsidRPr="008A6177" w:rsidRDefault="00340AB3" w:rsidP="00340AB3">
            <w:pPr>
              <w:spacing w:line="240" w:lineRule="auto"/>
            </w:pPr>
            <w:r w:rsidRPr="008A6177">
              <w:rPr>
                <w:rFonts w:ascii="Czcionka tekstu podstawowego" w:eastAsia="Times New Roman" w:hAnsi="Czcionka tekstu podstawowego" w:cs="Times New Roman"/>
                <w:sz w:val="18"/>
                <w:szCs w:val="18"/>
                <w:u w:val="single"/>
                <w:lang w:eastAsia="pl-PL"/>
              </w:rPr>
              <w:t>Budynek stacji pomp</w:t>
            </w:r>
          </w:p>
        </w:tc>
        <w:tc>
          <w:tcPr>
            <w:tcW w:w="1281" w:type="dxa"/>
            <w:tcBorders>
              <w:top w:val="nil"/>
              <w:left w:val="nil"/>
              <w:bottom w:val="single" w:sz="4" w:space="0" w:color="auto"/>
              <w:right w:val="single" w:sz="4" w:space="0" w:color="auto"/>
            </w:tcBorders>
            <w:shd w:val="clear" w:color="auto" w:fill="auto"/>
            <w:vAlign w:val="center"/>
          </w:tcPr>
          <w:p w14:paraId="36F2BDB5" w14:textId="210CCE21" w:rsidR="00340AB3" w:rsidRPr="008A6177" w:rsidRDefault="00340AB3" w:rsidP="00340AB3">
            <w:pPr>
              <w:spacing w:line="240" w:lineRule="auto"/>
              <w:jc w:val="left"/>
              <w:rPr>
                <w:rFonts w:eastAsia="Times New Roman"/>
                <w:sz w:val="18"/>
                <w:szCs w:val="18"/>
                <w:lang w:eastAsia="pl-PL"/>
              </w:rPr>
            </w:pPr>
            <w:r w:rsidRPr="008A6177">
              <w:rPr>
                <w:rFonts w:eastAsia="Times New Roman"/>
                <w:sz w:val="18"/>
                <w:szCs w:val="18"/>
                <w:lang w:eastAsia="pl-PL"/>
              </w:rPr>
              <w:t>Ul. Karsiborska 33</w:t>
            </w:r>
          </w:p>
        </w:tc>
        <w:tc>
          <w:tcPr>
            <w:tcW w:w="1541" w:type="dxa"/>
            <w:tcBorders>
              <w:top w:val="nil"/>
              <w:left w:val="nil"/>
              <w:bottom w:val="single" w:sz="4" w:space="0" w:color="auto"/>
              <w:right w:val="single" w:sz="4" w:space="0" w:color="auto"/>
            </w:tcBorders>
            <w:shd w:val="clear" w:color="auto" w:fill="auto"/>
            <w:vAlign w:val="center"/>
          </w:tcPr>
          <w:p w14:paraId="1964A631" w14:textId="034C9132" w:rsidR="00340AB3" w:rsidRPr="008A6177" w:rsidRDefault="00340AB3" w:rsidP="00340AB3">
            <w:pPr>
              <w:spacing w:line="240" w:lineRule="auto"/>
              <w:jc w:val="left"/>
              <w:rPr>
                <w:rFonts w:eastAsia="Times New Roman"/>
                <w:sz w:val="18"/>
                <w:szCs w:val="18"/>
                <w:lang w:eastAsia="pl-PL"/>
              </w:rPr>
            </w:pPr>
            <w:r w:rsidRPr="008A6177">
              <w:rPr>
                <w:rFonts w:eastAsia="Times New Roman"/>
                <w:sz w:val="18"/>
                <w:szCs w:val="18"/>
                <w:lang w:eastAsia="pl-PL"/>
              </w:rPr>
              <w:t>Pompownia ścieku oczyszczonego do sieci wody technologicznej dla oczyszczalni</w:t>
            </w:r>
          </w:p>
        </w:tc>
        <w:tc>
          <w:tcPr>
            <w:tcW w:w="1191" w:type="dxa"/>
            <w:tcBorders>
              <w:top w:val="nil"/>
              <w:left w:val="nil"/>
              <w:bottom w:val="single" w:sz="4" w:space="0" w:color="auto"/>
              <w:right w:val="single" w:sz="4" w:space="0" w:color="auto"/>
            </w:tcBorders>
            <w:shd w:val="clear" w:color="auto" w:fill="auto"/>
            <w:vAlign w:val="center"/>
          </w:tcPr>
          <w:p w14:paraId="45486CAF" w14:textId="2B6AF066" w:rsidR="00340AB3" w:rsidRPr="008A6177" w:rsidRDefault="00340AB3" w:rsidP="00340AB3">
            <w:pPr>
              <w:spacing w:line="240" w:lineRule="auto"/>
              <w:rPr>
                <w:rFonts w:eastAsia="Times New Roman"/>
                <w:sz w:val="18"/>
                <w:szCs w:val="18"/>
                <w:lang w:eastAsia="pl-PL"/>
              </w:rPr>
            </w:pPr>
            <w:r w:rsidRPr="008A6177">
              <w:rPr>
                <w:rFonts w:eastAsia="Times New Roman"/>
                <w:sz w:val="18"/>
                <w:szCs w:val="18"/>
                <w:lang w:eastAsia="pl-PL"/>
              </w:rPr>
              <w:t>20,9 m</w:t>
            </w:r>
            <w:r w:rsidRPr="008A6177">
              <w:rPr>
                <w:rFonts w:eastAsia="Times New Roman"/>
                <w:sz w:val="18"/>
                <w:szCs w:val="18"/>
                <w:vertAlign w:val="superscript"/>
                <w:lang w:eastAsia="pl-PL"/>
              </w:rPr>
              <w:t>2</w:t>
            </w:r>
          </w:p>
        </w:tc>
        <w:tc>
          <w:tcPr>
            <w:tcW w:w="3772" w:type="dxa"/>
            <w:tcBorders>
              <w:top w:val="single" w:sz="4" w:space="0" w:color="auto"/>
              <w:left w:val="nil"/>
              <w:bottom w:val="single" w:sz="4" w:space="0" w:color="auto"/>
              <w:right w:val="single" w:sz="4" w:space="0" w:color="auto"/>
            </w:tcBorders>
            <w:shd w:val="clear" w:color="auto" w:fill="auto"/>
            <w:vAlign w:val="center"/>
          </w:tcPr>
          <w:p w14:paraId="067E48F9" w14:textId="40954C9A" w:rsidR="00340AB3" w:rsidRPr="008A6177" w:rsidRDefault="00340AB3" w:rsidP="00340AB3">
            <w:pPr>
              <w:spacing w:line="240" w:lineRule="auto"/>
              <w:jc w:val="left"/>
              <w:rPr>
                <w:rFonts w:eastAsia="Times New Roman"/>
                <w:sz w:val="18"/>
                <w:szCs w:val="18"/>
                <w:lang w:eastAsia="pl-PL"/>
              </w:rPr>
            </w:pPr>
            <w:r w:rsidRPr="008A6177">
              <w:rPr>
                <w:rFonts w:eastAsia="Times New Roman"/>
                <w:sz w:val="18"/>
                <w:szCs w:val="18"/>
                <w:lang w:eastAsia="pl-PL"/>
              </w:rPr>
              <w:t>Inst. Elektr., Inst. Wod.-Kanal., Inst. Odgromowa, Inst.</w:t>
            </w:r>
          </w:p>
        </w:tc>
        <w:tc>
          <w:tcPr>
            <w:tcW w:w="816" w:type="dxa"/>
            <w:tcBorders>
              <w:top w:val="single" w:sz="4" w:space="0" w:color="auto"/>
              <w:left w:val="nil"/>
              <w:bottom w:val="single" w:sz="4" w:space="0" w:color="auto"/>
              <w:right w:val="single" w:sz="4" w:space="0" w:color="auto"/>
            </w:tcBorders>
            <w:shd w:val="clear" w:color="auto" w:fill="auto"/>
            <w:noWrap/>
            <w:vAlign w:val="center"/>
          </w:tcPr>
          <w:p w14:paraId="35C2324D" w14:textId="3AA88EBB" w:rsidR="00340AB3" w:rsidRPr="008A6177" w:rsidRDefault="00340AB3" w:rsidP="00340AB3">
            <w:pPr>
              <w:spacing w:line="240" w:lineRule="auto"/>
              <w:rPr>
                <w:rFonts w:ascii="Czcionka tekstu podstawowego" w:eastAsia="Times New Roman" w:hAnsi="Czcionka tekstu podstawowego" w:cs="Times New Roman"/>
                <w:sz w:val="18"/>
                <w:szCs w:val="18"/>
                <w:lang w:eastAsia="pl-PL"/>
              </w:rPr>
            </w:pPr>
            <w:r w:rsidRPr="008A6177">
              <w:rPr>
                <w:rFonts w:ascii="Czcionka tekstu podstawowego" w:eastAsia="Times New Roman" w:hAnsi="Czcionka tekstu podstawowego" w:cs="Times New Roman"/>
                <w:sz w:val="18"/>
                <w:szCs w:val="18"/>
                <w:lang w:eastAsia="pl-PL"/>
              </w:rPr>
              <w:t>1</w:t>
            </w:r>
          </w:p>
        </w:tc>
      </w:tr>
      <w:tr w:rsidR="008A6177" w:rsidRPr="008A6177" w14:paraId="484B2660" w14:textId="77777777" w:rsidTr="00340AB3">
        <w:trPr>
          <w:trHeight w:val="855"/>
        </w:trPr>
        <w:tc>
          <w:tcPr>
            <w:tcW w:w="360" w:type="dxa"/>
            <w:tcBorders>
              <w:top w:val="nil"/>
              <w:left w:val="nil"/>
              <w:bottom w:val="nil"/>
              <w:right w:val="nil"/>
            </w:tcBorders>
            <w:shd w:val="clear" w:color="auto" w:fill="auto"/>
            <w:noWrap/>
            <w:vAlign w:val="bottom"/>
            <w:hideMark/>
          </w:tcPr>
          <w:p w14:paraId="4767D438" w14:textId="77777777" w:rsidR="00340AB3" w:rsidRPr="008A6177" w:rsidRDefault="00340AB3" w:rsidP="00340AB3">
            <w:pPr>
              <w:spacing w:line="240" w:lineRule="auto"/>
              <w:rPr>
                <w:rFonts w:ascii="Czcionka tekstu podstawowego" w:eastAsia="Times New Roman" w:hAnsi="Czcionka tekstu podstawowego" w:cs="Times New Roman"/>
                <w:sz w:val="18"/>
                <w:szCs w:val="18"/>
                <w:lang w:eastAsia="pl-PL"/>
              </w:rPr>
            </w:pPr>
          </w:p>
        </w:tc>
        <w:tc>
          <w:tcPr>
            <w:tcW w:w="1785" w:type="dxa"/>
            <w:tcBorders>
              <w:top w:val="nil"/>
              <w:left w:val="nil"/>
              <w:bottom w:val="nil"/>
              <w:right w:val="nil"/>
            </w:tcBorders>
            <w:shd w:val="clear" w:color="auto" w:fill="auto"/>
            <w:noWrap/>
            <w:vAlign w:val="bottom"/>
            <w:hideMark/>
          </w:tcPr>
          <w:p w14:paraId="75453657" w14:textId="77777777" w:rsidR="00340AB3" w:rsidRPr="008A6177" w:rsidRDefault="00340AB3" w:rsidP="00340AB3">
            <w:pPr>
              <w:spacing w:line="240" w:lineRule="auto"/>
              <w:jc w:val="left"/>
              <w:rPr>
                <w:rFonts w:ascii="Times New Roman" w:eastAsia="Times New Roman" w:hAnsi="Times New Roman" w:cs="Times New Roman"/>
                <w:sz w:val="20"/>
                <w:szCs w:val="20"/>
                <w:lang w:eastAsia="pl-PL"/>
              </w:rPr>
            </w:pPr>
          </w:p>
        </w:tc>
        <w:tc>
          <w:tcPr>
            <w:tcW w:w="1281" w:type="dxa"/>
            <w:tcBorders>
              <w:top w:val="nil"/>
              <w:left w:val="nil"/>
              <w:bottom w:val="nil"/>
              <w:right w:val="nil"/>
            </w:tcBorders>
            <w:shd w:val="clear" w:color="auto" w:fill="auto"/>
            <w:noWrap/>
            <w:vAlign w:val="bottom"/>
            <w:hideMark/>
          </w:tcPr>
          <w:p w14:paraId="7B42AB2D" w14:textId="77777777" w:rsidR="00340AB3" w:rsidRPr="008A6177" w:rsidRDefault="00340AB3" w:rsidP="00340AB3">
            <w:pPr>
              <w:spacing w:line="240" w:lineRule="auto"/>
              <w:jc w:val="left"/>
              <w:rPr>
                <w:rFonts w:ascii="Times New Roman" w:eastAsia="Times New Roman" w:hAnsi="Times New Roman" w:cs="Times New Roman"/>
                <w:sz w:val="20"/>
                <w:szCs w:val="20"/>
                <w:lang w:eastAsia="pl-PL"/>
              </w:rPr>
            </w:pPr>
          </w:p>
        </w:tc>
        <w:tc>
          <w:tcPr>
            <w:tcW w:w="1541" w:type="dxa"/>
            <w:tcBorders>
              <w:top w:val="nil"/>
              <w:left w:val="nil"/>
              <w:bottom w:val="nil"/>
              <w:right w:val="nil"/>
            </w:tcBorders>
            <w:shd w:val="clear" w:color="auto" w:fill="auto"/>
            <w:noWrap/>
            <w:vAlign w:val="bottom"/>
            <w:hideMark/>
          </w:tcPr>
          <w:p w14:paraId="47ADDC0D" w14:textId="77777777" w:rsidR="00340AB3" w:rsidRPr="008A6177" w:rsidRDefault="00340AB3" w:rsidP="00340AB3">
            <w:pPr>
              <w:spacing w:line="240" w:lineRule="auto"/>
              <w:jc w:val="left"/>
              <w:rPr>
                <w:rFonts w:ascii="Times New Roman" w:eastAsia="Times New Roman" w:hAnsi="Times New Roman" w:cs="Times New Roman"/>
                <w:sz w:val="20"/>
                <w:szCs w:val="20"/>
                <w:lang w:eastAsia="pl-PL"/>
              </w:rPr>
            </w:pPr>
          </w:p>
        </w:tc>
        <w:tc>
          <w:tcPr>
            <w:tcW w:w="1191" w:type="dxa"/>
            <w:tcBorders>
              <w:top w:val="nil"/>
              <w:left w:val="nil"/>
              <w:bottom w:val="nil"/>
              <w:right w:val="nil"/>
            </w:tcBorders>
            <w:shd w:val="clear" w:color="auto" w:fill="auto"/>
            <w:noWrap/>
            <w:vAlign w:val="bottom"/>
            <w:hideMark/>
          </w:tcPr>
          <w:p w14:paraId="73DFBE8E" w14:textId="77777777" w:rsidR="00340AB3" w:rsidRPr="008A6177" w:rsidRDefault="00340AB3" w:rsidP="00340AB3">
            <w:pPr>
              <w:spacing w:line="240" w:lineRule="auto"/>
              <w:jc w:val="left"/>
              <w:rPr>
                <w:rFonts w:ascii="Times New Roman" w:eastAsia="Times New Roman" w:hAnsi="Times New Roman" w:cs="Times New Roman"/>
                <w:sz w:val="20"/>
                <w:szCs w:val="20"/>
                <w:lang w:eastAsia="pl-PL"/>
              </w:rPr>
            </w:pPr>
          </w:p>
        </w:tc>
        <w:tc>
          <w:tcPr>
            <w:tcW w:w="3772"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699E33A3" w14:textId="77777777" w:rsidR="00340AB3" w:rsidRPr="008A6177" w:rsidRDefault="00340AB3" w:rsidP="00340AB3">
            <w:pPr>
              <w:spacing w:line="240" w:lineRule="auto"/>
              <w:jc w:val="left"/>
              <w:rPr>
                <w:rFonts w:eastAsia="Times New Roman"/>
                <w:sz w:val="18"/>
                <w:szCs w:val="18"/>
                <w:lang w:eastAsia="pl-PL"/>
              </w:rPr>
            </w:pPr>
            <w:r w:rsidRPr="008A6177">
              <w:rPr>
                <w:rFonts w:eastAsia="Times New Roman"/>
                <w:sz w:val="18"/>
                <w:szCs w:val="18"/>
                <w:lang w:eastAsia="pl-PL"/>
              </w:rPr>
              <w:t>suma:</w:t>
            </w:r>
          </w:p>
        </w:tc>
        <w:tc>
          <w:tcPr>
            <w:tcW w:w="816" w:type="dxa"/>
            <w:tcBorders>
              <w:top w:val="single" w:sz="4" w:space="0" w:color="auto"/>
              <w:left w:val="nil"/>
              <w:bottom w:val="single" w:sz="8" w:space="0" w:color="auto"/>
              <w:right w:val="single" w:sz="8" w:space="0" w:color="auto"/>
            </w:tcBorders>
            <w:shd w:val="clear" w:color="auto" w:fill="auto"/>
            <w:noWrap/>
            <w:vAlign w:val="center"/>
            <w:hideMark/>
          </w:tcPr>
          <w:p w14:paraId="752FDD56" w14:textId="48CCAD14" w:rsidR="00340AB3" w:rsidRPr="008A6177" w:rsidRDefault="00340AB3" w:rsidP="00340AB3">
            <w:pPr>
              <w:spacing w:line="240" w:lineRule="auto"/>
              <w:rPr>
                <w:rFonts w:ascii="Czcionka tekstu podstawowego" w:eastAsia="Times New Roman" w:hAnsi="Czcionka tekstu podstawowego" w:cs="Times New Roman"/>
                <w:sz w:val="18"/>
                <w:szCs w:val="18"/>
                <w:lang w:eastAsia="pl-PL"/>
              </w:rPr>
            </w:pPr>
            <w:r w:rsidRPr="008A6177">
              <w:rPr>
                <w:rFonts w:ascii="Czcionka tekstu podstawowego" w:eastAsia="Times New Roman" w:hAnsi="Czcionka tekstu podstawowego" w:cs="Times New Roman"/>
                <w:sz w:val="18"/>
                <w:szCs w:val="18"/>
                <w:lang w:eastAsia="pl-PL"/>
              </w:rPr>
              <w:t>65</w:t>
            </w:r>
          </w:p>
        </w:tc>
      </w:tr>
    </w:tbl>
    <w:p w14:paraId="060C0DB7" w14:textId="77777777" w:rsidR="00A7051B" w:rsidRPr="008A6177" w:rsidRDefault="00A7051B" w:rsidP="00A7051B">
      <w:pPr>
        <w:jc w:val="right"/>
        <w:rPr>
          <w:b/>
        </w:rPr>
      </w:pPr>
    </w:p>
    <w:p w14:paraId="1776DAFB" w14:textId="77777777" w:rsidR="00A7051B" w:rsidRPr="008A6177" w:rsidRDefault="00A7051B" w:rsidP="00A7051B">
      <w:pPr>
        <w:jc w:val="right"/>
        <w:rPr>
          <w:b/>
        </w:rPr>
      </w:pPr>
    </w:p>
    <w:p w14:paraId="45BB9D2F" w14:textId="77777777" w:rsidR="00A7051B" w:rsidRPr="008A6177" w:rsidRDefault="00A7051B" w:rsidP="00A7051B">
      <w:pPr>
        <w:jc w:val="both"/>
        <w:rPr>
          <w:b/>
        </w:rPr>
      </w:pPr>
    </w:p>
    <w:p w14:paraId="4989F149" w14:textId="77777777" w:rsidR="00A7051B" w:rsidRPr="008A6177" w:rsidRDefault="00A7051B" w:rsidP="00A7051B">
      <w:pPr>
        <w:rPr>
          <w:b/>
        </w:rPr>
      </w:pPr>
      <w:r w:rsidRPr="008A6177">
        <w:rPr>
          <w:b/>
        </w:rPr>
        <w:t>Zestawienie Kotłów</w:t>
      </w:r>
    </w:p>
    <w:p w14:paraId="4BFA55DC" w14:textId="77777777" w:rsidR="00A7051B" w:rsidRPr="008A6177" w:rsidRDefault="00A7051B" w:rsidP="00A7051B">
      <w:pPr>
        <w:rPr>
          <w:b/>
        </w:rPr>
      </w:pPr>
    </w:p>
    <w:p w14:paraId="5DBCB8AE" w14:textId="3AF356D3" w:rsidR="00A7051B" w:rsidRPr="008A6177" w:rsidRDefault="00A7051B" w:rsidP="00A7051B">
      <w:pPr>
        <w:jc w:val="both"/>
      </w:pPr>
      <w:r w:rsidRPr="008A6177">
        <w:t>Dotyczy badania instalacji gazowych oraz przewodów kominowych (dymowych, spalinowych i wentylacyjnych); (</w:t>
      </w:r>
      <w:r w:rsidRPr="008A6177">
        <w:rPr>
          <w:rStyle w:val="Uwydatnienie"/>
          <w:i w:val="0"/>
        </w:rPr>
        <w:t>Prawo budowlane</w:t>
      </w:r>
      <w:r w:rsidRPr="008A6177">
        <w:rPr>
          <w:i/>
        </w:rPr>
        <w:t>,</w:t>
      </w:r>
      <w:r w:rsidRPr="008A6177">
        <w:t xml:space="preserve"> art. 62 ust. 1 pkt 1 lit. c)</w:t>
      </w:r>
      <w:r w:rsidR="00BB71F1" w:rsidRPr="008A6177">
        <w:t>.</w:t>
      </w:r>
    </w:p>
    <w:p w14:paraId="2C05CA4C" w14:textId="77777777" w:rsidR="00A7051B" w:rsidRPr="008A6177" w:rsidRDefault="00A7051B" w:rsidP="00A7051B">
      <w:pPr>
        <w:jc w:val="both"/>
        <w:rPr>
          <w:b/>
        </w:rPr>
      </w:pPr>
    </w:p>
    <w:p w14:paraId="752E8C57" w14:textId="77777777" w:rsidR="00A7051B" w:rsidRPr="008A6177" w:rsidRDefault="00A7051B" w:rsidP="00A7051B">
      <w:pPr>
        <w:jc w:val="both"/>
        <w:rPr>
          <w:b/>
        </w:rPr>
      </w:pPr>
      <w:r w:rsidRPr="008A6177">
        <w:rPr>
          <w:b/>
        </w:rPr>
        <w:t xml:space="preserve">- kocioł gazowy DXN – 300l  </w:t>
      </w:r>
      <w:r w:rsidRPr="008A6177">
        <w:t>o mocy (20 - 100 kW) – w budynku przy ul. Hugona Kołłątaja 4,</w:t>
      </w:r>
    </w:p>
    <w:p w14:paraId="15CAD16E" w14:textId="228906CD" w:rsidR="00A7051B" w:rsidRPr="008A6177" w:rsidRDefault="00A7051B" w:rsidP="00A7051B">
      <w:pPr>
        <w:ind w:left="142" w:hanging="142"/>
        <w:jc w:val="both"/>
      </w:pPr>
      <w:bookmarkStart w:id="18" w:name="_Hlk140126952"/>
      <w:r w:rsidRPr="008A6177">
        <w:rPr>
          <w:b/>
        </w:rPr>
        <w:t xml:space="preserve">- kocioł olejowy DOMAX – N </w:t>
      </w:r>
      <w:r w:rsidRPr="008A6177">
        <w:t>o mocy (20 - 100 kW) – w budynku przy ul. Karsiborskiej – Ujęcie Wody Wydrzan</w:t>
      </w:r>
      <w:r w:rsidR="00317DD3" w:rsidRPr="008A6177">
        <w:t>y</w:t>
      </w:r>
      <w:r w:rsidRPr="008A6177">
        <w:t>,</w:t>
      </w:r>
    </w:p>
    <w:p w14:paraId="13702D04" w14:textId="253E6417" w:rsidR="00A7051B" w:rsidRPr="008A6177" w:rsidRDefault="00A7051B" w:rsidP="009B19C9">
      <w:pPr>
        <w:ind w:left="142" w:hanging="142"/>
        <w:jc w:val="both"/>
        <w:rPr>
          <w:b/>
        </w:rPr>
      </w:pPr>
      <w:bookmarkStart w:id="19" w:name="_Hlk140126849"/>
      <w:bookmarkEnd w:id="18"/>
      <w:r w:rsidRPr="008A6177">
        <w:rPr>
          <w:b/>
        </w:rPr>
        <w:t xml:space="preserve">- </w:t>
      </w:r>
      <w:r w:rsidR="009B19C9" w:rsidRPr="008A6177">
        <w:rPr>
          <w:b/>
        </w:rPr>
        <w:t>kocioł gazowy</w:t>
      </w:r>
      <w:r w:rsidR="00A27D12" w:rsidRPr="008A6177">
        <w:rPr>
          <w:b/>
        </w:rPr>
        <w:t xml:space="preserve"> </w:t>
      </w:r>
      <w:r w:rsidR="00F0705A" w:rsidRPr="008A6177">
        <w:rPr>
          <w:b/>
        </w:rPr>
        <w:t>– gaz ziemny i biogaz</w:t>
      </w:r>
      <w:r w:rsidR="009B19C9" w:rsidRPr="008A6177">
        <w:rPr>
          <w:b/>
        </w:rPr>
        <w:t xml:space="preserve"> </w:t>
      </w:r>
      <w:r w:rsidR="00F0705A" w:rsidRPr="008A6177">
        <w:rPr>
          <w:b/>
        </w:rPr>
        <w:t xml:space="preserve">- </w:t>
      </w:r>
      <w:r w:rsidR="009B19C9" w:rsidRPr="008A6177">
        <w:rPr>
          <w:b/>
        </w:rPr>
        <w:t xml:space="preserve">BUDERUS Logano GE615 </w:t>
      </w:r>
      <w:r w:rsidR="009B19C9" w:rsidRPr="008A6177">
        <w:t>o mocy 740 kW – w budynku nr16, na terenie Oczyszczalni Ścieków przy ul. Karsiborskiej 33.</w:t>
      </w:r>
    </w:p>
    <w:bookmarkEnd w:id="19"/>
    <w:p w14:paraId="280265AD" w14:textId="2D695760" w:rsidR="000602D0" w:rsidRPr="008A6177" w:rsidRDefault="000602D0" w:rsidP="000602D0">
      <w:pPr>
        <w:jc w:val="both"/>
        <w:rPr>
          <w:b/>
        </w:rPr>
      </w:pPr>
      <w:r w:rsidRPr="008A6177">
        <w:rPr>
          <w:b/>
        </w:rPr>
        <w:t xml:space="preserve">- kocioł gazowy </w:t>
      </w:r>
      <w:r w:rsidRPr="008A6177">
        <w:rPr>
          <w:b/>
          <w:bCs/>
          <w:sz w:val="24"/>
        </w:rPr>
        <w:t>Vaillant</w:t>
      </w:r>
      <w:r w:rsidRPr="008A6177">
        <w:t xml:space="preserve"> </w:t>
      </w:r>
      <w:r w:rsidR="00855404" w:rsidRPr="008A6177">
        <w:rPr>
          <w:b/>
          <w:bCs/>
        </w:rPr>
        <w:t>atmoTEC PRO VUW PL 240/3-3 M R1</w:t>
      </w:r>
      <w:r w:rsidR="00855404" w:rsidRPr="008A6177">
        <w:t xml:space="preserve"> </w:t>
      </w:r>
      <w:r w:rsidRPr="008A6177">
        <w:t>o mocy (</w:t>
      </w:r>
      <w:r w:rsidR="00855404" w:rsidRPr="008A6177">
        <w:t>9.1</w:t>
      </w:r>
      <w:r w:rsidRPr="008A6177">
        <w:t xml:space="preserve"> - </w:t>
      </w:r>
      <w:r w:rsidR="00855404" w:rsidRPr="008A6177">
        <w:t>24</w:t>
      </w:r>
      <w:r w:rsidRPr="008A6177">
        <w:t>kW) – w budynku przy ul. Ludzi Morza – Budynek baza przy P-11</w:t>
      </w:r>
    </w:p>
    <w:p w14:paraId="517BA361" w14:textId="10C31B7E" w:rsidR="00A7051B" w:rsidRPr="008A6177" w:rsidDel="000602D0" w:rsidRDefault="00A7051B" w:rsidP="00A7051B">
      <w:pPr>
        <w:jc w:val="both"/>
        <w:rPr>
          <w:del w:id="20" w:author="ZWIK Daszynskiego" w:date="2023-07-20T08:06:00Z"/>
          <w:b/>
        </w:rPr>
      </w:pPr>
    </w:p>
    <w:p w14:paraId="0F37B188" w14:textId="77777777" w:rsidR="00A7051B" w:rsidRPr="008A6177" w:rsidRDefault="00A7051B" w:rsidP="00A7051B">
      <w:pPr>
        <w:rPr>
          <w:b/>
        </w:rPr>
      </w:pPr>
      <w:r w:rsidRPr="008A6177">
        <w:rPr>
          <w:b/>
        </w:rPr>
        <w:br w:type="page"/>
      </w:r>
    </w:p>
    <w:bookmarkEnd w:id="14"/>
    <w:p w14:paraId="31A145C1" w14:textId="12FDCA11" w:rsidR="00DE6485" w:rsidRPr="008A6177" w:rsidRDefault="00DE6485" w:rsidP="002532FE">
      <w:pPr>
        <w:jc w:val="both"/>
        <w:rPr>
          <w:b/>
          <w:sz w:val="28"/>
          <w:szCs w:val="28"/>
        </w:rPr>
      </w:pPr>
    </w:p>
    <w:p w14:paraId="2D3DB68F" w14:textId="33915142" w:rsidR="00DE6485" w:rsidRPr="008A6177" w:rsidRDefault="00DE6485" w:rsidP="002532FE">
      <w:pPr>
        <w:jc w:val="both"/>
        <w:rPr>
          <w:b/>
          <w:sz w:val="28"/>
          <w:szCs w:val="28"/>
        </w:rPr>
      </w:pPr>
    </w:p>
    <w:p w14:paraId="68E72B7D" w14:textId="077C4470" w:rsidR="00DE6485" w:rsidRPr="008A6177" w:rsidRDefault="00DE6485" w:rsidP="002532FE">
      <w:pPr>
        <w:jc w:val="both"/>
        <w:rPr>
          <w:b/>
          <w:sz w:val="28"/>
          <w:szCs w:val="28"/>
        </w:rPr>
      </w:pPr>
    </w:p>
    <w:p w14:paraId="455A30FD" w14:textId="30162B82" w:rsidR="00DE6485" w:rsidRPr="008A6177" w:rsidRDefault="00DE6485" w:rsidP="002532FE">
      <w:pPr>
        <w:jc w:val="both"/>
        <w:rPr>
          <w:b/>
          <w:sz w:val="28"/>
          <w:szCs w:val="28"/>
        </w:rPr>
      </w:pPr>
    </w:p>
    <w:p w14:paraId="5D8FECA5" w14:textId="75766EA6" w:rsidR="00DE6485" w:rsidRPr="008A6177" w:rsidRDefault="00DE6485" w:rsidP="002532FE">
      <w:pPr>
        <w:jc w:val="both"/>
        <w:rPr>
          <w:b/>
          <w:sz w:val="28"/>
          <w:szCs w:val="28"/>
        </w:rPr>
      </w:pPr>
    </w:p>
    <w:p w14:paraId="5B7FC80B" w14:textId="502A4402" w:rsidR="00DE6485" w:rsidRPr="008A6177" w:rsidRDefault="00DE6485" w:rsidP="002532FE">
      <w:pPr>
        <w:jc w:val="both"/>
        <w:rPr>
          <w:b/>
          <w:sz w:val="28"/>
          <w:szCs w:val="28"/>
        </w:rPr>
      </w:pPr>
    </w:p>
    <w:p w14:paraId="007FDDCB" w14:textId="446C58C9" w:rsidR="00DE6485" w:rsidRPr="008A6177" w:rsidRDefault="00DE6485" w:rsidP="002532FE">
      <w:pPr>
        <w:jc w:val="both"/>
        <w:rPr>
          <w:b/>
          <w:sz w:val="28"/>
          <w:szCs w:val="28"/>
        </w:rPr>
      </w:pPr>
    </w:p>
    <w:p w14:paraId="0B96FF06" w14:textId="3AC24C9E" w:rsidR="00DE6485" w:rsidRPr="008A6177" w:rsidRDefault="00DE6485" w:rsidP="002532FE">
      <w:pPr>
        <w:jc w:val="both"/>
        <w:rPr>
          <w:b/>
          <w:sz w:val="28"/>
          <w:szCs w:val="28"/>
        </w:rPr>
      </w:pPr>
    </w:p>
    <w:p w14:paraId="4B020F28" w14:textId="290C4F7E" w:rsidR="00DE6485" w:rsidRPr="008A6177" w:rsidRDefault="00DE6485" w:rsidP="002532FE">
      <w:pPr>
        <w:jc w:val="both"/>
        <w:rPr>
          <w:b/>
          <w:sz w:val="28"/>
          <w:szCs w:val="28"/>
        </w:rPr>
      </w:pPr>
    </w:p>
    <w:p w14:paraId="58526612" w14:textId="77777777" w:rsidR="00DE6485" w:rsidRPr="008A6177" w:rsidRDefault="00DE6485" w:rsidP="002532FE">
      <w:pPr>
        <w:jc w:val="both"/>
        <w:rPr>
          <w:b/>
          <w:sz w:val="28"/>
          <w:szCs w:val="28"/>
        </w:rPr>
      </w:pPr>
    </w:p>
    <w:p w14:paraId="53E90610" w14:textId="77777777" w:rsidR="00FF0B3F" w:rsidRPr="008A6177" w:rsidRDefault="00FF0B3F" w:rsidP="00FF0B3F">
      <w:pPr>
        <w:rPr>
          <w:b/>
          <w:i/>
          <w:sz w:val="28"/>
          <w:szCs w:val="28"/>
        </w:rPr>
      </w:pPr>
      <w:r w:rsidRPr="008A6177">
        <w:rPr>
          <w:b/>
          <w:sz w:val="28"/>
          <w:szCs w:val="28"/>
        </w:rPr>
        <w:t>Rozdział II</w:t>
      </w:r>
    </w:p>
    <w:p w14:paraId="2D9A6EA1" w14:textId="77777777" w:rsidR="00FF0B3F" w:rsidRPr="008A6177" w:rsidRDefault="00FF0B3F" w:rsidP="00FF0B3F">
      <w:pPr>
        <w:rPr>
          <w:b/>
          <w:sz w:val="28"/>
          <w:szCs w:val="28"/>
        </w:rPr>
      </w:pPr>
    </w:p>
    <w:p w14:paraId="1892CFA9" w14:textId="77777777" w:rsidR="00FF0B3F" w:rsidRPr="008A6177" w:rsidRDefault="00FF0B3F" w:rsidP="00FF0B3F">
      <w:pPr>
        <w:rPr>
          <w:b/>
          <w:sz w:val="28"/>
          <w:szCs w:val="28"/>
        </w:rPr>
      </w:pPr>
      <w:r w:rsidRPr="008A6177">
        <w:rPr>
          <w:b/>
          <w:sz w:val="28"/>
          <w:szCs w:val="28"/>
        </w:rPr>
        <w:t xml:space="preserve">Formularz Oferty i Formularze załączników do Oferty: </w:t>
      </w:r>
    </w:p>
    <w:p w14:paraId="21E7E500" w14:textId="77777777" w:rsidR="00132474" w:rsidRPr="008A6177" w:rsidRDefault="00FF0B3F" w:rsidP="00FF0B3F">
      <w:pPr>
        <w:spacing w:line="260" w:lineRule="atLeast"/>
        <w:rPr>
          <w:b/>
        </w:rPr>
      </w:pPr>
      <w:r w:rsidRPr="008A6177">
        <w:rPr>
          <w:b/>
        </w:rPr>
        <w:br w:type="page"/>
      </w:r>
    </w:p>
    <w:p w14:paraId="01D63273" w14:textId="77777777" w:rsidR="00132474" w:rsidRPr="008A6177" w:rsidRDefault="00132474" w:rsidP="00FF0B3F">
      <w:pPr>
        <w:spacing w:line="260" w:lineRule="atLeast"/>
        <w:rPr>
          <w:b/>
        </w:rPr>
      </w:pPr>
    </w:p>
    <w:p w14:paraId="4925BD2D" w14:textId="77777777" w:rsidR="00132474" w:rsidRPr="008A6177" w:rsidRDefault="00132474" w:rsidP="00FF0B3F">
      <w:pPr>
        <w:spacing w:line="260" w:lineRule="atLeast"/>
        <w:rPr>
          <w:b/>
        </w:rPr>
      </w:pPr>
    </w:p>
    <w:p w14:paraId="53355093" w14:textId="115A1D61" w:rsidR="00FF0B3F" w:rsidRPr="008A6177" w:rsidRDefault="00FF0B3F" w:rsidP="00FF0B3F">
      <w:pPr>
        <w:spacing w:line="260" w:lineRule="atLeast"/>
        <w:rPr>
          <w:b/>
        </w:rPr>
      </w:pPr>
      <w:r w:rsidRPr="008A6177">
        <w:rPr>
          <w:b/>
        </w:rPr>
        <w:t xml:space="preserve"> </w:t>
      </w:r>
      <w:r w:rsidRPr="008A6177">
        <w:t xml:space="preserve">                                                                                                                                  </w:t>
      </w:r>
    </w:p>
    <w:p w14:paraId="3F60EA80" w14:textId="77777777" w:rsidR="00FF0B3F" w:rsidRPr="008A6177" w:rsidRDefault="00FF0B3F" w:rsidP="00FF0B3F">
      <w:pPr>
        <w:jc w:val="both"/>
      </w:pPr>
      <w:r w:rsidRPr="008A6177">
        <w:t xml:space="preserve"> ............................................................</w:t>
      </w:r>
    </w:p>
    <w:p w14:paraId="0410F4D7" w14:textId="77777777" w:rsidR="00FF0B3F" w:rsidRPr="008A6177" w:rsidRDefault="00FF0B3F" w:rsidP="00FF0B3F">
      <w:pPr>
        <w:jc w:val="both"/>
      </w:pPr>
      <w:r w:rsidRPr="008A6177">
        <w:t>( pieczęć nagłówkowa Wykonawcy)</w:t>
      </w:r>
    </w:p>
    <w:p w14:paraId="198D8266" w14:textId="77777777" w:rsidR="00FF0B3F" w:rsidRPr="008A6177" w:rsidRDefault="00FF0B3F" w:rsidP="00FF0B3F">
      <w:pPr>
        <w:jc w:val="both"/>
      </w:pPr>
    </w:p>
    <w:p w14:paraId="64D02F8F" w14:textId="77777777" w:rsidR="00FF0B3F" w:rsidRPr="008A6177" w:rsidRDefault="00FF0B3F" w:rsidP="00FF0B3F">
      <w:pPr>
        <w:rPr>
          <w:b/>
        </w:rPr>
      </w:pPr>
    </w:p>
    <w:p w14:paraId="21BD7D1C" w14:textId="77777777" w:rsidR="00FF0B3F" w:rsidRPr="008A6177" w:rsidRDefault="00FF0B3F" w:rsidP="00FF0B3F">
      <w:pPr>
        <w:rPr>
          <w:b/>
        </w:rPr>
      </w:pPr>
      <w:r w:rsidRPr="008A6177">
        <w:rPr>
          <w:b/>
        </w:rPr>
        <w:t>FORMULARZ OFERTY</w:t>
      </w:r>
    </w:p>
    <w:p w14:paraId="693E8809" w14:textId="77777777" w:rsidR="00547927" w:rsidRPr="008A6177" w:rsidRDefault="00547927" w:rsidP="00547927">
      <w:pPr>
        <w:jc w:val="both"/>
      </w:pPr>
    </w:p>
    <w:p w14:paraId="18376967" w14:textId="3641CBE5" w:rsidR="00FF0B3F" w:rsidRPr="008A6177" w:rsidRDefault="00FF0B3F" w:rsidP="00547927">
      <w:pPr>
        <w:jc w:val="both"/>
        <w:rPr>
          <w:b/>
        </w:rPr>
      </w:pPr>
      <w:r w:rsidRPr="008A6177">
        <w:t xml:space="preserve">W odpowiedzi na ogłoszenie Zakładu Wodociągów i Kanalizacji Sp. z o.o. w Świnoujściu             w postępowaniu prowadzonym w trybie przetargu nieograniczonego na realizację zadania pn.: </w:t>
      </w:r>
      <w:r w:rsidR="003D78DE" w:rsidRPr="008A6177">
        <w:rPr>
          <w:b/>
        </w:rPr>
        <w:t>„</w:t>
      </w:r>
      <w:r w:rsidR="00FE0A95" w:rsidRPr="008A6177">
        <w:rPr>
          <w:b/>
          <w:bCs/>
          <w:spacing w:val="-7"/>
        </w:rPr>
        <w:t xml:space="preserve">Wykonanie okresowej pięcioletniej kontroli stanu technicznego </w:t>
      </w:r>
      <w:r w:rsidR="00FE0A95" w:rsidRPr="008A6177">
        <w:rPr>
          <w:b/>
          <w:bCs/>
        </w:rPr>
        <w:t>obiektów budowlanych zarządzanych przez Zakład Wodociągów i Kanalizacji  Sp. z o.o. w Świnoujściu</w:t>
      </w:r>
      <w:r w:rsidR="003D78DE" w:rsidRPr="008A6177">
        <w:rPr>
          <w:b/>
        </w:rPr>
        <w:t>”</w:t>
      </w:r>
      <w:r w:rsidR="00B80A7A" w:rsidRPr="008A6177">
        <w:t xml:space="preserve"> </w:t>
      </w:r>
      <w:r w:rsidRPr="008A6177">
        <w:t>przedkładamy niniejszą ofertę oświadczając, że akceptujemy w całości wszystkie warunki zawarte w specyfikacji istotnych warunków zamówienia.</w:t>
      </w:r>
    </w:p>
    <w:p w14:paraId="20D34E7D" w14:textId="77777777" w:rsidR="00FF0B3F" w:rsidRPr="008A6177" w:rsidRDefault="00FF0B3F" w:rsidP="00FF0B3F">
      <w:pPr>
        <w:pStyle w:val="Nagwek1"/>
        <w:jc w:val="both"/>
        <w:rPr>
          <w:b w:val="0"/>
          <w:sz w:val="22"/>
          <w:szCs w:val="22"/>
        </w:rPr>
      </w:pPr>
      <w:r w:rsidRPr="008A6177">
        <w:rPr>
          <w:b w:val="0"/>
          <w:sz w:val="22"/>
          <w:szCs w:val="22"/>
        </w:rPr>
        <w:t>Będąc uprawnionym(-i) do składania oświadczeń woli, w tym do zaciągania zobowiązań w imieniu Wykonawcy, którym jest:</w:t>
      </w:r>
    </w:p>
    <w:p w14:paraId="23C0F892" w14:textId="77777777" w:rsidR="00132474" w:rsidRPr="008A6177" w:rsidRDefault="00132474" w:rsidP="00FF0B3F">
      <w:pPr>
        <w:jc w:val="both"/>
      </w:pPr>
    </w:p>
    <w:p w14:paraId="1CDB770E" w14:textId="12A6CADB" w:rsidR="00FF0B3F" w:rsidRPr="008A6177" w:rsidRDefault="00132474" w:rsidP="00132474">
      <w:pPr>
        <w:spacing w:line="480" w:lineRule="auto"/>
        <w:jc w:val="both"/>
      </w:pPr>
      <w:r w:rsidRPr="008A6177">
        <w:t>……………………………………………………………………………………………………………</w:t>
      </w:r>
    </w:p>
    <w:p w14:paraId="6A3F2275" w14:textId="2CDB5169" w:rsidR="00607D1A" w:rsidRPr="008A6177" w:rsidRDefault="00132474" w:rsidP="00132474">
      <w:pPr>
        <w:spacing w:line="480" w:lineRule="auto"/>
        <w:jc w:val="both"/>
      </w:pPr>
      <w:r w:rsidRPr="008A6177">
        <w:t>……………………………………………………………………………………………………………</w:t>
      </w:r>
      <w:r w:rsidR="00607D1A" w:rsidRPr="008A6177">
        <w:t>zarejestrowanym w Sądzie ……………………………………………………………………………</w:t>
      </w:r>
    </w:p>
    <w:p w14:paraId="1319BFCB" w14:textId="77777777" w:rsidR="00607D1A" w:rsidRPr="008A6177" w:rsidRDefault="00607D1A" w:rsidP="00607D1A">
      <w:pPr>
        <w:jc w:val="both"/>
        <w:rPr>
          <w:sz w:val="18"/>
          <w:szCs w:val="18"/>
        </w:rPr>
      </w:pPr>
      <w:r w:rsidRPr="008A6177">
        <w:rPr>
          <w:sz w:val="18"/>
          <w:szCs w:val="18"/>
        </w:rPr>
        <w:t>(dotyczy: Wykonawców wpisanych do Krajowego Rejestru Sądowego – należy wskazać właściwy sąd rejestrowy)</w:t>
      </w:r>
    </w:p>
    <w:p w14:paraId="5DDF87B1" w14:textId="77777777" w:rsidR="00607D1A" w:rsidRPr="008A6177" w:rsidRDefault="00607D1A" w:rsidP="00607D1A">
      <w:pPr>
        <w:jc w:val="both"/>
      </w:pPr>
    </w:p>
    <w:p w14:paraId="63656CF0" w14:textId="77777777" w:rsidR="00607D1A" w:rsidRPr="008A6177" w:rsidRDefault="00607D1A" w:rsidP="00607D1A">
      <w:pPr>
        <w:jc w:val="both"/>
      </w:pPr>
      <w:r w:rsidRPr="008A6177">
        <w:t>……………………………………………………………………………………………………………</w:t>
      </w:r>
    </w:p>
    <w:p w14:paraId="712031A6" w14:textId="14A5A519" w:rsidR="00FF0B3F" w:rsidRPr="008A6177" w:rsidRDefault="00FF0B3F" w:rsidP="00547927">
      <w:pPr>
        <w:spacing w:line="240" w:lineRule="auto"/>
        <w:jc w:val="both"/>
      </w:pPr>
      <w:r w:rsidRPr="008A6177">
        <w:tab/>
      </w:r>
      <w:r w:rsidRPr="008A6177">
        <w:tab/>
      </w:r>
    </w:p>
    <w:p w14:paraId="7B1DB153" w14:textId="77777777" w:rsidR="00FF0B3F" w:rsidRPr="008A6177" w:rsidRDefault="00FF0B3F" w:rsidP="00547927">
      <w:pPr>
        <w:spacing w:line="240" w:lineRule="auto"/>
        <w:jc w:val="both"/>
      </w:pPr>
      <w:r w:rsidRPr="008A6177">
        <w:rPr>
          <w:b/>
        </w:rPr>
        <w:t xml:space="preserve">składamy ofertę </w:t>
      </w:r>
      <w:r w:rsidRPr="008A6177">
        <w:t xml:space="preserve">na wykonanie przedmiotu zamówienia w zakresie określonym  w specyfikacji istotnych warunków zamówienia:  </w:t>
      </w:r>
    </w:p>
    <w:p w14:paraId="3D28BF74" w14:textId="77777777" w:rsidR="00FF0B3F" w:rsidRPr="008A6177" w:rsidRDefault="00FF0B3F" w:rsidP="00547927">
      <w:pPr>
        <w:spacing w:line="240" w:lineRule="auto"/>
        <w:jc w:val="both"/>
        <w:rPr>
          <w:b/>
        </w:rPr>
      </w:pPr>
    </w:p>
    <w:p w14:paraId="5F459A2F" w14:textId="3B2640FE" w:rsidR="00FF0B3F" w:rsidRPr="008A6177" w:rsidRDefault="00BB42F3" w:rsidP="00547927">
      <w:pPr>
        <w:spacing w:after="120" w:line="240" w:lineRule="auto"/>
        <w:jc w:val="both"/>
        <w:rPr>
          <w:b/>
        </w:rPr>
      </w:pPr>
      <w:r w:rsidRPr="008A6177">
        <w:rPr>
          <w:b/>
        </w:rPr>
        <w:t xml:space="preserve">za cenę </w:t>
      </w:r>
      <w:r w:rsidR="00FF0B3F" w:rsidRPr="008A6177">
        <w:rPr>
          <w:b/>
        </w:rPr>
        <w:t>brutto …………………</w:t>
      </w:r>
      <w:r w:rsidR="00132474" w:rsidRPr="008A6177">
        <w:rPr>
          <w:b/>
        </w:rPr>
        <w:t>…….</w:t>
      </w:r>
      <w:r w:rsidR="00FF0B3F" w:rsidRPr="008A6177">
        <w:rPr>
          <w:b/>
        </w:rPr>
        <w:t>zł</w:t>
      </w:r>
    </w:p>
    <w:p w14:paraId="0C38DD23" w14:textId="3821A144" w:rsidR="00FF0B3F" w:rsidRPr="008A6177" w:rsidRDefault="00FF0B3F" w:rsidP="00547927">
      <w:pPr>
        <w:spacing w:after="120" w:line="240" w:lineRule="auto"/>
        <w:jc w:val="both"/>
        <w:rPr>
          <w:b/>
        </w:rPr>
      </w:pPr>
      <w:r w:rsidRPr="008A6177">
        <w:rPr>
          <w:b/>
        </w:rPr>
        <w:t>Słownie cena brutto: ………………………………………………………………………………</w:t>
      </w:r>
      <w:r w:rsidR="00BB0ACD" w:rsidRPr="008A6177">
        <w:rPr>
          <w:b/>
        </w:rPr>
        <w:t>…</w:t>
      </w:r>
    </w:p>
    <w:p w14:paraId="37B408B5" w14:textId="3A1294BB" w:rsidR="00DF7255" w:rsidRPr="008A6177" w:rsidRDefault="00FF0B3F" w:rsidP="00547927">
      <w:pPr>
        <w:spacing w:line="240" w:lineRule="auto"/>
        <w:jc w:val="both"/>
        <w:rPr>
          <w:b/>
        </w:rPr>
      </w:pPr>
      <w:r w:rsidRPr="008A6177">
        <w:rPr>
          <w:b/>
        </w:rPr>
        <w:t>podatek VAT ……….. % tj. ……………….. zł</w:t>
      </w:r>
    </w:p>
    <w:p w14:paraId="1E4A84B5" w14:textId="2BD1C475" w:rsidR="00BC3921" w:rsidRPr="008A6177" w:rsidRDefault="00BC3921" w:rsidP="00547927">
      <w:pPr>
        <w:spacing w:line="240" w:lineRule="auto"/>
        <w:jc w:val="both"/>
        <w:rPr>
          <w:b/>
        </w:rPr>
      </w:pPr>
    </w:p>
    <w:p w14:paraId="786F7C3D" w14:textId="77777777" w:rsidR="005C4C59" w:rsidRPr="008A6177" w:rsidRDefault="005C4C59" w:rsidP="00627CEA">
      <w:pPr>
        <w:jc w:val="both"/>
      </w:pPr>
    </w:p>
    <w:p w14:paraId="6199BD5D" w14:textId="5431B809" w:rsidR="00FF0B3F" w:rsidRPr="008A6177" w:rsidRDefault="00FF0B3F" w:rsidP="00F3695A">
      <w:pPr>
        <w:spacing w:after="23"/>
        <w:jc w:val="both"/>
      </w:pPr>
      <w:r w:rsidRPr="008A6177">
        <w:t>Oświadczamy, że naliczona przez nas stawka podatku VAT jest zgodna z obowiązującymi przepisami. Cena  obejmować będzie całkowity koszt realizacji przedmiotu zamówienia opisanego w SIWZ</w:t>
      </w:r>
      <w:r w:rsidR="003C54EA" w:rsidRPr="008A6177">
        <w:t>.</w:t>
      </w:r>
    </w:p>
    <w:p w14:paraId="183051DF" w14:textId="77777777" w:rsidR="00D302B6" w:rsidRPr="008A6177" w:rsidRDefault="00D302B6" w:rsidP="00AF1A89">
      <w:pPr>
        <w:spacing w:after="23" w:line="240" w:lineRule="auto"/>
        <w:ind w:left="426"/>
        <w:jc w:val="both"/>
      </w:pPr>
    </w:p>
    <w:p w14:paraId="50459BF3" w14:textId="77777777" w:rsidR="00BB42F3" w:rsidRPr="008A6177" w:rsidRDefault="00BB42F3" w:rsidP="00BB42F3">
      <w:pPr>
        <w:jc w:val="both"/>
      </w:pPr>
      <w:r w:rsidRPr="008A6177">
        <w:t xml:space="preserve">Jednocześnie oświadczamy, że: </w:t>
      </w:r>
    </w:p>
    <w:p w14:paraId="197C9A50" w14:textId="77777777" w:rsidR="00BB42F3" w:rsidRPr="008A6177" w:rsidRDefault="00BB42F3" w:rsidP="00BB42F3">
      <w:pPr>
        <w:pStyle w:val="Tekstpodstawowy"/>
        <w:jc w:val="both"/>
        <w:rPr>
          <w:sz w:val="22"/>
          <w:szCs w:val="22"/>
        </w:rPr>
      </w:pPr>
      <w:r w:rsidRPr="008A6177">
        <w:rPr>
          <w:sz w:val="22"/>
          <w:szCs w:val="22"/>
        </w:rPr>
        <w:t>1     termin związania ofertą wynosi 45 dni od daty otwarcia ofert,</w:t>
      </w:r>
    </w:p>
    <w:p w14:paraId="5C38AB27" w14:textId="77777777" w:rsidR="00BB42F3" w:rsidRPr="008A6177" w:rsidRDefault="00BB42F3" w:rsidP="00BB42F3">
      <w:pPr>
        <w:numPr>
          <w:ilvl w:val="0"/>
          <w:numId w:val="2"/>
        </w:numPr>
        <w:suppressAutoHyphens/>
        <w:spacing w:line="240" w:lineRule="auto"/>
        <w:jc w:val="both"/>
      </w:pPr>
      <w:r w:rsidRPr="008A6177">
        <w:t>zapoznaliśmy się z otrzymanymi dokumentami przetargowymi i w pełni je akceptujemy,</w:t>
      </w:r>
    </w:p>
    <w:p w14:paraId="050AEAF0" w14:textId="77777777" w:rsidR="00BB42F3" w:rsidRPr="008A6177" w:rsidRDefault="00BB42F3" w:rsidP="00BB42F3">
      <w:pPr>
        <w:numPr>
          <w:ilvl w:val="0"/>
          <w:numId w:val="2"/>
        </w:numPr>
        <w:suppressAutoHyphens/>
        <w:spacing w:line="240" w:lineRule="auto"/>
        <w:jc w:val="both"/>
      </w:pPr>
      <w:r w:rsidRPr="008A6177">
        <w:t>uzyskaliśmy od Zamawiającego wszystkie informacje konieczne do prawidłowego sporządzenia oferty i do wykonania zamówienia,</w:t>
      </w:r>
    </w:p>
    <w:p w14:paraId="0EE39EA8" w14:textId="77777777" w:rsidR="00BB42F3" w:rsidRPr="008A6177" w:rsidRDefault="00BB42F3" w:rsidP="00BB42F3">
      <w:pPr>
        <w:numPr>
          <w:ilvl w:val="0"/>
          <w:numId w:val="2"/>
        </w:numPr>
        <w:suppressAutoHyphens/>
        <w:spacing w:line="240" w:lineRule="auto"/>
        <w:jc w:val="both"/>
      </w:pPr>
      <w:r w:rsidRPr="008A6177">
        <w:t xml:space="preserve">wzór umowy na realizację zamówienia stanowiący część SIWZ został przez nas zaakceptowany i zobowiązujemy się (w przypadku dokonania wyboru naszej oferty) do </w:t>
      </w:r>
      <w:r w:rsidRPr="008A6177">
        <w:lastRenderedPageBreak/>
        <w:t>podpisania umowy w takim brzmieniu w miejscu i terminie wyznaczonym przez Zamawiającego,</w:t>
      </w:r>
      <w:r w:rsidRPr="008A6177">
        <w:rPr>
          <w:noProof/>
        </w:rPr>
        <w:t xml:space="preserve"> </w:t>
      </w:r>
    </w:p>
    <w:p w14:paraId="4D4A3F9D" w14:textId="77777777" w:rsidR="00BB42F3" w:rsidRPr="008A6177" w:rsidRDefault="00BB42F3" w:rsidP="00BB42F3">
      <w:pPr>
        <w:numPr>
          <w:ilvl w:val="0"/>
          <w:numId w:val="2"/>
        </w:numPr>
        <w:suppressAutoHyphens/>
        <w:spacing w:line="240" w:lineRule="auto"/>
        <w:jc w:val="both"/>
      </w:pPr>
      <w:r w:rsidRPr="008A6177">
        <w:t xml:space="preserve">umowę wiążącą obydwie strony odeślemy w ciągu 7 dni od daty jej otrzymania. </w:t>
      </w:r>
    </w:p>
    <w:p w14:paraId="347746CC" w14:textId="77777777" w:rsidR="00BB42F3" w:rsidRPr="008A6177" w:rsidRDefault="00BB42F3" w:rsidP="00BB42F3">
      <w:pPr>
        <w:numPr>
          <w:ilvl w:val="0"/>
          <w:numId w:val="2"/>
        </w:numPr>
        <w:suppressAutoHyphens/>
        <w:spacing w:line="240" w:lineRule="auto"/>
        <w:jc w:val="both"/>
      </w:pPr>
      <w:r w:rsidRPr="008A6177">
        <w:t>akceptujemy 21-dniowy termin płatności w formie przelewu po dostarczeniu przedmiotu zamówienia i otrzymaniu faktury VAT.</w:t>
      </w:r>
    </w:p>
    <w:p w14:paraId="5EE3D500" w14:textId="77777777" w:rsidR="00BB42F3" w:rsidRPr="008A6177" w:rsidRDefault="00BB42F3" w:rsidP="00BB42F3">
      <w:pPr>
        <w:numPr>
          <w:ilvl w:val="0"/>
          <w:numId w:val="2"/>
        </w:numPr>
        <w:suppressAutoHyphens/>
        <w:spacing w:line="240" w:lineRule="auto"/>
        <w:jc w:val="both"/>
      </w:pPr>
      <w:r w:rsidRPr="008A6177">
        <w:t>nasza firma spełnia wszystkie warunki określone w specyfikacji istotnych warunków zamówienia oraz złożyliśmy wszystkie wymagane dokumenty potwierdzające spełnianie tych warunków,</w:t>
      </w:r>
    </w:p>
    <w:p w14:paraId="656F597C" w14:textId="77777777" w:rsidR="00BB42F3" w:rsidRPr="008A6177" w:rsidRDefault="00BB42F3" w:rsidP="00BB42F3">
      <w:pPr>
        <w:numPr>
          <w:ilvl w:val="0"/>
          <w:numId w:val="2"/>
        </w:numPr>
        <w:suppressAutoHyphens/>
        <w:spacing w:line="240" w:lineRule="auto"/>
        <w:jc w:val="both"/>
      </w:pPr>
      <w:r w:rsidRPr="008A6177">
        <w:t>składamy niniejszą ofertę przetargową we własnym imieniu/jako partner konsorcjum zarządzanego przez …………………………………..………. (</w:t>
      </w:r>
      <w:r w:rsidRPr="008A6177">
        <w:rPr>
          <w:i/>
        </w:rPr>
        <w:t>niepotrzebne skreślić</w:t>
      </w:r>
      <w:r w:rsidRPr="008A6177">
        <w:t>),</w:t>
      </w:r>
    </w:p>
    <w:p w14:paraId="7BC8C6E1" w14:textId="77777777" w:rsidR="00BB42F3" w:rsidRPr="008A6177" w:rsidRDefault="00BB42F3" w:rsidP="00BB42F3">
      <w:pPr>
        <w:jc w:val="both"/>
      </w:pPr>
      <w:r w:rsidRPr="008A6177">
        <w:t xml:space="preserve">                                                              (nazwa lidera)</w:t>
      </w:r>
    </w:p>
    <w:p w14:paraId="6082A7F6" w14:textId="77777777" w:rsidR="00BB42F3" w:rsidRPr="008A6177" w:rsidRDefault="00BB42F3" w:rsidP="00BB42F3">
      <w:pPr>
        <w:pStyle w:val="Akapitzlist"/>
        <w:numPr>
          <w:ilvl w:val="0"/>
          <w:numId w:val="2"/>
        </w:numPr>
        <w:jc w:val="both"/>
        <w:rPr>
          <w:rFonts w:ascii="Arial" w:hAnsi="Arial" w:cs="Arial"/>
          <w:sz w:val="22"/>
          <w:szCs w:val="22"/>
        </w:rPr>
      </w:pPr>
      <w:r w:rsidRPr="008A6177">
        <w:rPr>
          <w:rFonts w:ascii="Arial" w:hAnsi="Arial" w:cs="Arial"/>
          <w:sz w:val="22"/>
          <w:szCs w:val="22"/>
        </w:rPr>
        <w:t>potwierdzamy, iż nie uczestniczymy w jakiejkolwiek innej ofercie dotyczącej tego samego postępowania,</w:t>
      </w:r>
    </w:p>
    <w:p w14:paraId="0F727CE2" w14:textId="77777777" w:rsidR="00BB42F3" w:rsidRPr="008A6177" w:rsidRDefault="00BB42F3" w:rsidP="00BB42F3">
      <w:pPr>
        <w:numPr>
          <w:ilvl w:val="0"/>
          <w:numId w:val="2"/>
        </w:numPr>
        <w:suppressAutoHyphens/>
        <w:spacing w:line="240" w:lineRule="auto"/>
        <w:jc w:val="both"/>
      </w:pPr>
      <w:r w:rsidRPr="008A6177">
        <w:t>jesteśmy / nie jesteśmy* podatnikiem podatku od towarów i usług (VAT) – nasz NIP ............................................................ (</w:t>
      </w:r>
      <w:r w:rsidRPr="008A6177">
        <w:rPr>
          <w:i/>
        </w:rPr>
        <w:t>niepotrzebne skreślić</w:t>
      </w:r>
      <w:r w:rsidRPr="008A6177">
        <w:t>),</w:t>
      </w:r>
    </w:p>
    <w:p w14:paraId="362DAEE3" w14:textId="77777777" w:rsidR="00BB42F3" w:rsidRPr="008A6177" w:rsidRDefault="00BB42F3" w:rsidP="00BB42F3">
      <w:pPr>
        <w:numPr>
          <w:ilvl w:val="0"/>
          <w:numId w:val="2"/>
        </w:numPr>
        <w:suppressAutoHyphens/>
        <w:spacing w:line="240" w:lineRule="auto"/>
        <w:jc w:val="both"/>
      </w:pPr>
      <w:r w:rsidRPr="008A6177">
        <w:t xml:space="preserve">Zastrzegamy, że informacje zawarte na stronach nr ............................... oferty stanowią tajemnicę przedsiębiorstwa i nie powinny być udostępnianie innym Wykonawcom biorącym udział w postępowaniu. </w:t>
      </w:r>
    </w:p>
    <w:p w14:paraId="119B0A91" w14:textId="77777777" w:rsidR="00BB42F3" w:rsidRPr="008A6177" w:rsidRDefault="00BB42F3" w:rsidP="00BB42F3">
      <w:pPr>
        <w:numPr>
          <w:ilvl w:val="0"/>
          <w:numId w:val="2"/>
        </w:numPr>
        <w:suppressAutoHyphens/>
        <w:spacing w:line="240" w:lineRule="auto"/>
        <w:jc w:val="both"/>
      </w:pPr>
      <w:r w:rsidRPr="008A6177">
        <w:t>złożona przez nas oferta zawiera ........... kolejno ponumerowanych stron.</w:t>
      </w:r>
    </w:p>
    <w:p w14:paraId="03F116D3" w14:textId="77777777" w:rsidR="00BB42F3" w:rsidRPr="008A6177" w:rsidRDefault="00BB42F3" w:rsidP="00BB42F3">
      <w:pPr>
        <w:ind w:left="705" w:hanging="705"/>
        <w:jc w:val="both"/>
      </w:pPr>
    </w:p>
    <w:p w14:paraId="53054E54" w14:textId="77777777" w:rsidR="00BB42F3" w:rsidRPr="008A6177" w:rsidRDefault="00BB42F3" w:rsidP="00BB42F3">
      <w:pPr>
        <w:jc w:val="both"/>
      </w:pPr>
    </w:p>
    <w:p w14:paraId="01EC6743" w14:textId="77777777" w:rsidR="00FF0B3F" w:rsidRPr="008A6177" w:rsidRDefault="00FF0B3F" w:rsidP="00FF0B3F">
      <w:pPr>
        <w:jc w:val="both"/>
      </w:pPr>
    </w:p>
    <w:p w14:paraId="6542261E" w14:textId="77777777" w:rsidR="00FF0B3F" w:rsidRPr="008A6177" w:rsidRDefault="00FF0B3F" w:rsidP="00FF0B3F">
      <w:pPr>
        <w:jc w:val="both"/>
      </w:pPr>
    </w:p>
    <w:p w14:paraId="35BD3042" w14:textId="77777777" w:rsidR="00FF0B3F" w:rsidRPr="008A6177" w:rsidRDefault="00FF0B3F" w:rsidP="00FF0B3F">
      <w:pPr>
        <w:jc w:val="both"/>
      </w:pPr>
    </w:p>
    <w:p w14:paraId="35F118E9" w14:textId="77777777" w:rsidR="00FF0B3F" w:rsidRPr="008A6177" w:rsidRDefault="00FF0B3F" w:rsidP="00FF0B3F">
      <w:pPr>
        <w:jc w:val="both"/>
      </w:pPr>
      <w:r w:rsidRPr="008A6177">
        <w:t>...............................................</w:t>
      </w:r>
      <w:r w:rsidRPr="008A6177">
        <w:tab/>
      </w:r>
      <w:r w:rsidRPr="008A6177">
        <w:tab/>
      </w:r>
      <w:r w:rsidRPr="008A6177">
        <w:tab/>
      </w:r>
      <w:r w:rsidRPr="008A6177">
        <w:tab/>
        <w:t>....................................................</w:t>
      </w:r>
    </w:p>
    <w:p w14:paraId="7D5580AD" w14:textId="77777777" w:rsidR="00FF0B3F" w:rsidRPr="008A6177" w:rsidRDefault="00FF0B3F" w:rsidP="00FF0B3F">
      <w:pPr>
        <w:ind w:left="5664" w:hanging="5004"/>
        <w:jc w:val="both"/>
      </w:pPr>
      <w:r w:rsidRPr="008A6177">
        <w:t>(miejsce i data)</w:t>
      </w:r>
      <w:r w:rsidRPr="008A6177">
        <w:tab/>
      </w:r>
      <w:r w:rsidRPr="008A6177">
        <w:rPr>
          <w:sz w:val="16"/>
          <w:szCs w:val="16"/>
        </w:rPr>
        <w:t xml:space="preserve"> (podpis osoby uprawnionej do składania oświadczeń woli w imieniu wykonawcy)</w:t>
      </w:r>
    </w:p>
    <w:p w14:paraId="54366B7A" w14:textId="77777777" w:rsidR="00FF0B3F" w:rsidRPr="008A6177" w:rsidRDefault="00FF0B3F" w:rsidP="00FF0B3F">
      <w:pPr>
        <w:jc w:val="right"/>
        <w:rPr>
          <w:b/>
        </w:rPr>
      </w:pPr>
      <w:r w:rsidRPr="008A6177">
        <w:br w:type="page"/>
      </w:r>
      <w:r w:rsidRPr="008A6177">
        <w:lastRenderedPageBreak/>
        <w:t xml:space="preserve"> </w:t>
      </w:r>
      <w:r w:rsidRPr="008A6177">
        <w:rPr>
          <w:b/>
        </w:rPr>
        <w:t>Załącznik nr 1</w:t>
      </w:r>
    </w:p>
    <w:p w14:paraId="46C60043" w14:textId="77777777" w:rsidR="00FF0B3F" w:rsidRPr="008A6177" w:rsidRDefault="00FF0B3F" w:rsidP="00FF0B3F">
      <w:pPr>
        <w:jc w:val="right"/>
        <w:rPr>
          <w:b/>
        </w:rPr>
      </w:pPr>
      <w:r w:rsidRPr="008A6177">
        <w:rPr>
          <w:b/>
        </w:rPr>
        <w:t>do oferty</w:t>
      </w:r>
    </w:p>
    <w:p w14:paraId="3504D51F" w14:textId="77777777" w:rsidR="00FF0B3F" w:rsidRPr="008A6177" w:rsidRDefault="00FF0B3F" w:rsidP="00FF0B3F"/>
    <w:p w14:paraId="1570C461" w14:textId="77777777" w:rsidR="00FF0B3F" w:rsidRPr="008A6177" w:rsidRDefault="00FF0B3F" w:rsidP="00FF0B3F"/>
    <w:p w14:paraId="222A86F8" w14:textId="77777777" w:rsidR="00FF0B3F" w:rsidRPr="008A6177" w:rsidRDefault="00FF0B3F" w:rsidP="00FF0B3F">
      <w:pPr>
        <w:jc w:val="both"/>
      </w:pPr>
      <w:r w:rsidRPr="008A6177">
        <w:t>............................................................</w:t>
      </w:r>
    </w:p>
    <w:p w14:paraId="5488A7BE" w14:textId="77777777" w:rsidR="00FF0B3F" w:rsidRPr="008A6177" w:rsidRDefault="00FF0B3F" w:rsidP="00FF0B3F">
      <w:pPr>
        <w:jc w:val="both"/>
      </w:pPr>
      <w:r w:rsidRPr="008A6177">
        <w:t>( pieczęć nagłówkowa Wykonawcy)</w:t>
      </w:r>
    </w:p>
    <w:p w14:paraId="19980116" w14:textId="77777777" w:rsidR="00FF0B3F" w:rsidRPr="008A6177" w:rsidRDefault="00FF0B3F" w:rsidP="00FF0B3F"/>
    <w:p w14:paraId="776E7365" w14:textId="77777777" w:rsidR="00FF0B3F" w:rsidRPr="008A6177" w:rsidRDefault="00FF0B3F" w:rsidP="00FF0B3F"/>
    <w:p w14:paraId="634DD1B1" w14:textId="77777777" w:rsidR="00FF0B3F" w:rsidRPr="008A6177" w:rsidRDefault="00FF0B3F" w:rsidP="00FF0B3F"/>
    <w:p w14:paraId="3B7251A3" w14:textId="77777777" w:rsidR="00FF0B3F" w:rsidRPr="008A6177" w:rsidRDefault="00FF0B3F" w:rsidP="00FF0B3F">
      <w:pPr>
        <w:rPr>
          <w:b/>
        </w:rPr>
      </w:pPr>
      <w:r w:rsidRPr="008A6177">
        <w:rPr>
          <w:b/>
        </w:rPr>
        <w:t>OŚWIADCZENIE</w:t>
      </w:r>
    </w:p>
    <w:p w14:paraId="2BB2A7FE" w14:textId="77777777" w:rsidR="00FF0B3F" w:rsidRPr="008A6177" w:rsidRDefault="00FF0B3F" w:rsidP="00FF0B3F"/>
    <w:p w14:paraId="563BA978" w14:textId="300A4AFC" w:rsidR="00FF0B3F" w:rsidRPr="008A6177" w:rsidRDefault="00FF0B3F" w:rsidP="003C54EA">
      <w:pPr>
        <w:spacing w:after="120" w:line="240" w:lineRule="auto"/>
        <w:jc w:val="both"/>
      </w:pPr>
      <w:r w:rsidRPr="008A6177">
        <w:t>Oświadczam, że Wykonawca, którego reprezentuję:</w:t>
      </w:r>
    </w:p>
    <w:p w14:paraId="61437DB8" w14:textId="15EB6936" w:rsidR="00FF0B3F" w:rsidRPr="008A6177" w:rsidRDefault="00FF0B3F" w:rsidP="003C54EA">
      <w:pPr>
        <w:spacing w:after="30" w:line="240" w:lineRule="auto"/>
        <w:ind w:left="284" w:hanging="284"/>
        <w:jc w:val="both"/>
      </w:pPr>
      <w:r w:rsidRPr="008A6177">
        <w:t>a) posiada uprawnienia do wykonywania określonej działalności lub czynności, jeżeli ustawy nakładają obowiązek posiadania takich uprawnień,</w:t>
      </w:r>
    </w:p>
    <w:p w14:paraId="6DCB24BE" w14:textId="0B528D24" w:rsidR="00FF0B3F" w:rsidRPr="008A6177" w:rsidRDefault="00FF0B3F" w:rsidP="003C54EA">
      <w:pPr>
        <w:spacing w:after="30" w:line="240" w:lineRule="auto"/>
        <w:ind w:left="284" w:hanging="284"/>
        <w:jc w:val="both"/>
      </w:pPr>
      <w:r w:rsidRPr="008A6177">
        <w:t>b) posiada niezbędną wiedzę i doświadczenie oraz potencjał techniczny , a także dysponuje osobami zdolnymi do wykonania zamówienia</w:t>
      </w:r>
      <w:r w:rsidR="003C54EA" w:rsidRPr="008A6177">
        <w:t>,</w:t>
      </w:r>
    </w:p>
    <w:p w14:paraId="29CB4BDB" w14:textId="290927F1" w:rsidR="00FF0B3F" w:rsidRPr="008A6177" w:rsidRDefault="00FF0B3F" w:rsidP="003C54EA">
      <w:pPr>
        <w:spacing w:after="30" w:line="240" w:lineRule="auto"/>
        <w:jc w:val="both"/>
      </w:pPr>
      <w:r w:rsidRPr="008A6177">
        <w:t>c) znajduje się w sytuacji ekonomicznej i finansowej zapewniającej wykonanie zamówienia</w:t>
      </w:r>
      <w:r w:rsidR="003C54EA" w:rsidRPr="008A6177">
        <w:t>,</w:t>
      </w:r>
    </w:p>
    <w:p w14:paraId="1B23DE7C" w14:textId="11A85485" w:rsidR="00FF0B3F" w:rsidRPr="008A6177" w:rsidRDefault="00FF0B3F" w:rsidP="003C54EA">
      <w:pPr>
        <w:spacing w:after="30"/>
        <w:ind w:left="284" w:hanging="284"/>
        <w:jc w:val="both"/>
      </w:pPr>
      <w:r w:rsidRPr="008A6177">
        <w:t>d) nie podlega wykluczeniu z udziału w postępowaniu o udzielenie zamówienia z przyczyn określonych w Regulaminie zamówień,</w:t>
      </w:r>
    </w:p>
    <w:p w14:paraId="4A1AEF92" w14:textId="77777777" w:rsidR="00FF0B3F" w:rsidRPr="008A6177" w:rsidRDefault="00FF0B3F" w:rsidP="00FF0B3F">
      <w:pPr>
        <w:jc w:val="both"/>
      </w:pPr>
      <w:r w:rsidRPr="008A6177">
        <w:t>e) spełnia wszystkie warunki udziału w postępowaniu określone przez Zamawiającego.</w:t>
      </w:r>
    </w:p>
    <w:p w14:paraId="06659A8B" w14:textId="77777777" w:rsidR="00FF0B3F" w:rsidRPr="008A6177" w:rsidRDefault="00FF0B3F" w:rsidP="00FF0B3F">
      <w:pPr>
        <w:jc w:val="both"/>
      </w:pPr>
    </w:p>
    <w:p w14:paraId="02E68C8F" w14:textId="77777777" w:rsidR="00FF0B3F" w:rsidRPr="008A6177" w:rsidRDefault="00FF0B3F" w:rsidP="00FF0B3F"/>
    <w:p w14:paraId="61AAF70E" w14:textId="77777777" w:rsidR="00FF0B3F" w:rsidRPr="008A6177" w:rsidRDefault="00FF0B3F" w:rsidP="00FF0B3F"/>
    <w:p w14:paraId="76D4BB43" w14:textId="77777777" w:rsidR="00FF0B3F" w:rsidRPr="008A6177" w:rsidRDefault="00FF0B3F" w:rsidP="00FF0B3F"/>
    <w:p w14:paraId="5A20EEC0" w14:textId="77777777" w:rsidR="00FF0B3F" w:rsidRPr="008A6177" w:rsidRDefault="00FF0B3F" w:rsidP="00FF0B3F"/>
    <w:p w14:paraId="3C742DDE" w14:textId="77777777" w:rsidR="00FF0B3F" w:rsidRPr="008A6177" w:rsidRDefault="00FF0B3F" w:rsidP="00FF0B3F"/>
    <w:p w14:paraId="501069A0" w14:textId="77777777" w:rsidR="00FF0B3F" w:rsidRPr="008A6177" w:rsidRDefault="00FF0B3F" w:rsidP="00FF0B3F"/>
    <w:p w14:paraId="20B10002" w14:textId="77777777" w:rsidR="00FF0B3F" w:rsidRPr="008A6177" w:rsidRDefault="00FF0B3F" w:rsidP="00FF0B3F"/>
    <w:p w14:paraId="415A213F" w14:textId="77777777" w:rsidR="00FF0B3F" w:rsidRPr="008A6177" w:rsidRDefault="00FF0B3F" w:rsidP="00FF0B3F"/>
    <w:p w14:paraId="39BA4388" w14:textId="77777777" w:rsidR="00FF0B3F" w:rsidRPr="008A6177" w:rsidRDefault="00FF0B3F" w:rsidP="00FF0B3F">
      <w:pPr>
        <w:jc w:val="both"/>
      </w:pPr>
      <w:r w:rsidRPr="008A6177">
        <w:t>...............................................</w:t>
      </w:r>
      <w:r w:rsidRPr="008A6177">
        <w:tab/>
      </w:r>
      <w:r w:rsidRPr="008A6177">
        <w:tab/>
      </w:r>
      <w:r w:rsidRPr="008A6177">
        <w:tab/>
      </w:r>
      <w:r w:rsidRPr="008A6177">
        <w:tab/>
        <w:t>....................................................</w:t>
      </w:r>
    </w:p>
    <w:p w14:paraId="39BD837C" w14:textId="77777777" w:rsidR="00FF0B3F" w:rsidRPr="008A6177" w:rsidRDefault="00FF0B3F" w:rsidP="00FF0B3F">
      <w:pPr>
        <w:ind w:left="5664" w:hanging="5004"/>
        <w:jc w:val="both"/>
        <w:rPr>
          <w:sz w:val="16"/>
          <w:szCs w:val="16"/>
        </w:rPr>
      </w:pPr>
      <w:r w:rsidRPr="008A6177">
        <w:t>(miejsce i data)</w:t>
      </w:r>
      <w:r w:rsidRPr="008A6177">
        <w:tab/>
        <w:t xml:space="preserve"> </w:t>
      </w:r>
      <w:r w:rsidRPr="008A6177">
        <w:rPr>
          <w:sz w:val="16"/>
          <w:szCs w:val="16"/>
        </w:rPr>
        <w:t>(podpis osoby uprawnionej do składania oświadczeń woli w imieniu Wykonawcy)</w:t>
      </w:r>
    </w:p>
    <w:p w14:paraId="366A0609" w14:textId="77777777" w:rsidR="00FF0B3F" w:rsidRPr="008A6177" w:rsidRDefault="00FF0B3F" w:rsidP="00FF0B3F">
      <w:pPr>
        <w:pStyle w:val="Tytu"/>
        <w:tabs>
          <w:tab w:val="left" w:pos="7200"/>
        </w:tabs>
        <w:jc w:val="left"/>
      </w:pPr>
    </w:p>
    <w:p w14:paraId="1C7666E1" w14:textId="77777777" w:rsidR="00FF0B3F" w:rsidRPr="008A6177" w:rsidRDefault="00FF0B3F" w:rsidP="00FF0B3F">
      <w:pPr>
        <w:pStyle w:val="Tytu"/>
        <w:tabs>
          <w:tab w:val="left" w:pos="7200"/>
        </w:tabs>
        <w:jc w:val="left"/>
      </w:pPr>
    </w:p>
    <w:p w14:paraId="055596E4" w14:textId="77777777" w:rsidR="00FF0B3F" w:rsidRPr="008A6177" w:rsidRDefault="00FF0B3F" w:rsidP="00FF0B3F">
      <w:pPr>
        <w:pStyle w:val="Tytu"/>
        <w:tabs>
          <w:tab w:val="left" w:pos="7200"/>
        </w:tabs>
        <w:jc w:val="left"/>
      </w:pPr>
    </w:p>
    <w:p w14:paraId="3F8A5171" w14:textId="77777777" w:rsidR="00FF0B3F" w:rsidRPr="008A6177" w:rsidRDefault="00FF0B3F" w:rsidP="00FF0B3F">
      <w:pPr>
        <w:pStyle w:val="Tytu"/>
        <w:tabs>
          <w:tab w:val="left" w:pos="7200"/>
        </w:tabs>
        <w:jc w:val="left"/>
      </w:pPr>
    </w:p>
    <w:p w14:paraId="386320C3" w14:textId="77777777" w:rsidR="00FF0B3F" w:rsidRPr="008A6177" w:rsidRDefault="00FF0B3F" w:rsidP="00FF0B3F">
      <w:pPr>
        <w:pStyle w:val="Tytu"/>
        <w:tabs>
          <w:tab w:val="left" w:pos="7200"/>
        </w:tabs>
        <w:jc w:val="left"/>
      </w:pPr>
    </w:p>
    <w:p w14:paraId="4DECA1F8" w14:textId="77777777" w:rsidR="00FF0B3F" w:rsidRPr="008A6177" w:rsidRDefault="00FF0B3F" w:rsidP="00FF0B3F">
      <w:pPr>
        <w:pStyle w:val="Tytu"/>
        <w:tabs>
          <w:tab w:val="left" w:pos="7200"/>
        </w:tabs>
        <w:jc w:val="left"/>
      </w:pPr>
    </w:p>
    <w:p w14:paraId="0A0E8BBA" w14:textId="77777777" w:rsidR="00FF0B3F" w:rsidRPr="008A6177" w:rsidRDefault="00FF0B3F" w:rsidP="00FF0B3F">
      <w:pPr>
        <w:pStyle w:val="Tytu"/>
        <w:tabs>
          <w:tab w:val="left" w:pos="7200"/>
        </w:tabs>
        <w:jc w:val="left"/>
      </w:pPr>
    </w:p>
    <w:p w14:paraId="6B130FDF" w14:textId="77777777" w:rsidR="00FF0B3F" w:rsidRPr="008A6177" w:rsidRDefault="00FF0B3F" w:rsidP="00FF0B3F">
      <w:pPr>
        <w:pStyle w:val="Tytu"/>
        <w:tabs>
          <w:tab w:val="left" w:pos="7200"/>
        </w:tabs>
        <w:jc w:val="left"/>
      </w:pPr>
    </w:p>
    <w:p w14:paraId="5554CBC8" w14:textId="77777777" w:rsidR="00FF0B3F" w:rsidRPr="008A6177" w:rsidRDefault="00FF0B3F" w:rsidP="00FF0B3F">
      <w:pPr>
        <w:pStyle w:val="Tytu"/>
        <w:tabs>
          <w:tab w:val="left" w:pos="7200"/>
        </w:tabs>
        <w:jc w:val="left"/>
      </w:pPr>
    </w:p>
    <w:p w14:paraId="311A958B" w14:textId="77777777" w:rsidR="00FF0B3F" w:rsidRPr="008A6177" w:rsidRDefault="00FF0B3F" w:rsidP="00FF0B3F">
      <w:pPr>
        <w:pStyle w:val="Tytu"/>
        <w:tabs>
          <w:tab w:val="left" w:pos="7200"/>
        </w:tabs>
        <w:jc w:val="left"/>
      </w:pPr>
    </w:p>
    <w:p w14:paraId="1F233608" w14:textId="77777777" w:rsidR="00FF0B3F" w:rsidRPr="008A6177" w:rsidRDefault="00FF0B3F" w:rsidP="00FF0B3F">
      <w:pPr>
        <w:pStyle w:val="Tytu"/>
        <w:tabs>
          <w:tab w:val="left" w:pos="7200"/>
        </w:tabs>
        <w:jc w:val="left"/>
      </w:pPr>
    </w:p>
    <w:p w14:paraId="24DC9E4F" w14:textId="5F4E0ADC" w:rsidR="00FF0B3F" w:rsidRPr="008A6177" w:rsidRDefault="00FF0B3F" w:rsidP="00FF0B3F">
      <w:pPr>
        <w:pStyle w:val="Tytu"/>
        <w:tabs>
          <w:tab w:val="left" w:pos="7200"/>
        </w:tabs>
        <w:jc w:val="left"/>
      </w:pPr>
    </w:p>
    <w:p w14:paraId="5003909C" w14:textId="33CF7FB9" w:rsidR="003C54EA" w:rsidRPr="008A6177" w:rsidRDefault="003C54EA" w:rsidP="00FF0B3F">
      <w:pPr>
        <w:pStyle w:val="Tytu"/>
        <w:tabs>
          <w:tab w:val="left" w:pos="7200"/>
        </w:tabs>
        <w:jc w:val="left"/>
      </w:pPr>
    </w:p>
    <w:p w14:paraId="3A63A7E3" w14:textId="1C2C747A" w:rsidR="003C54EA" w:rsidRPr="008A6177" w:rsidRDefault="003C54EA" w:rsidP="00FF0B3F">
      <w:pPr>
        <w:pStyle w:val="Tytu"/>
        <w:tabs>
          <w:tab w:val="left" w:pos="7200"/>
        </w:tabs>
        <w:jc w:val="left"/>
      </w:pPr>
    </w:p>
    <w:p w14:paraId="707D2AF5" w14:textId="0CE5F384" w:rsidR="003C54EA" w:rsidRPr="008A6177" w:rsidRDefault="003C54EA" w:rsidP="00FF0B3F">
      <w:pPr>
        <w:pStyle w:val="Tytu"/>
        <w:tabs>
          <w:tab w:val="left" w:pos="7200"/>
        </w:tabs>
        <w:jc w:val="left"/>
      </w:pPr>
    </w:p>
    <w:p w14:paraId="6CBBC1D4" w14:textId="7A07C8AA" w:rsidR="003C54EA" w:rsidRPr="008A6177" w:rsidRDefault="003C54EA" w:rsidP="00FF0B3F">
      <w:pPr>
        <w:pStyle w:val="Tytu"/>
        <w:tabs>
          <w:tab w:val="left" w:pos="7200"/>
        </w:tabs>
        <w:jc w:val="left"/>
      </w:pPr>
    </w:p>
    <w:p w14:paraId="28654E8A" w14:textId="77777777" w:rsidR="001335D1" w:rsidRPr="008A6177" w:rsidRDefault="001335D1" w:rsidP="00FF0B3F">
      <w:pPr>
        <w:pStyle w:val="Tytu"/>
        <w:tabs>
          <w:tab w:val="left" w:pos="7200"/>
        </w:tabs>
        <w:jc w:val="left"/>
      </w:pPr>
    </w:p>
    <w:p w14:paraId="17AA1C45" w14:textId="740B35F1" w:rsidR="003C54EA" w:rsidRPr="008A6177" w:rsidRDefault="003C54EA" w:rsidP="00FF0B3F">
      <w:pPr>
        <w:pStyle w:val="Tytu"/>
        <w:tabs>
          <w:tab w:val="left" w:pos="7200"/>
        </w:tabs>
        <w:jc w:val="left"/>
      </w:pPr>
    </w:p>
    <w:p w14:paraId="6D214533" w14:textId="77777777" w:rsidR="003C54EA" w:rsidRPr="008A6177" w:rsidRDefault="003C54EA" w:rsidP="00FF0B3F">
      <w:pPr>
        <w:pStyle w:val="Tytu"/>
        <w:tabs>
          <w:tab w:val="left" w:pos="7200"/>
        </w:tabs>
        <w:jc w:val="left"/>
      </w:pPr>
    </w:p>
    <w:p w14:paraId="3EB20887" w14:textId="77777777" w:rsidR="00FF0B3F" w:rsidRPr="008A6177" w:rsidRDefault="00FF0B3F" w:rsidP="00FF0B3F">
      <w:pPr>
        <w:pStyle w:val="Tytu"/>
        <w:jc w:val="right"/>
        <w:rPr>
          <w:sz w:val="22"/>
          <w:szCs w:val="22"/>
        </w:rPr>
      </w:pPr>
      <w:r w:rsidRPr="008A6177">
        <w:rPr>
          <w:sz w:val="22"/>
          <w:szCs w:val="22"/>
        </w:rPr>
        <w:lastRenderedPageBreak/>
        <w:t xml:space="preserve">Załącznik nr 2 </w:t>
      </w:r>
    </w:p>
    <w:p w14:paraId="30389084" w14:textId="578FEFAB" w:rsidR="00FD60BC" w:rsidRPr="008A6177" w:rsidRDefault="00FF0B3F" w:rsidP="00E16C94">
      <w:pPr>
        <w:pStyle w:val="Tytu"/>
        <w:jc w:val="right"/>
        <w:rPr>
          <w:sz w:val="22"/>
          <w:szCs w:val="22"/>
        </w:rPr>
      </w:pPr>
      <w:r w:rsidRPr="008A6177">
        <w:rPr>
          <w:sz w:val="22"/>
          <w:szCs w:val="22"/>
        </w:rPr>
        <w:t>do oferty</w:t>
      </w:r>
    </w:p>
    <w:p w14:paraId="25117F7F" w14:textId="77777777" w:rsidR="00F16B70" w:rsidRPr="008A6177" w:rsidRDefault="00F16B70" w:rsidP="00430B66">
      <w:pPr>
        <w:pStyle w:val="Tytu"/>
        <w:jc w:val="both"/>
        <w:rPr>
          <w:sz w:val="22"/>
          <w:szCs w:val="22"/>
        </w:rPr>
      </w:pPr>
    </w:p>
    <w:p w14:paraId="7FD2C7AB" w14:textId="206B7A98" w:rsidR="00FF0B3F" w:rsidRPr="008A6177" w:rsidRDefault="00FF0B3F" w:rsidP="00FF0B3F">
      <w:pPr>
        <w:pStyle w:val="Tytu"/>
        <w:rPr>
          <w:sz w:val="22"/>
          <w:szCs w:val="22"/>
        </w:rPr>
      </w:pPr>
      <w:r w:rsidRPr="008A6177">
        <w:rPr>
          <w:sz w:val="22"/>
          <w:szCs w:val="22"/>
        </w:rPr>
        <w:t>UMOWA Nr ....../20</w:t>
      </w:r>
      <w:r w:rsidR="00AA73EE" w:rsidRPr="008A6177">
        <w:rPr>
          <w:sz w:val="22"/>
          <w:szCs w:val="22"/>
        </w:rPr>
        <w:t>2</w:t>
      </w:r>
      <w:r w:rsidR="001335D1" w:rsidRPr="008A6177">
        <w:rPr>
          <w:sz w:val="22"/>
          <w:szCs w:val="22"/>
        </w:rPr>
        <w:t>4</w:t>
      </w:r>
    </w:p>
    <w:p w14:paraId="5442E661" w14:textId="10FA1F0D" w:rsidR="00FF0B3F" w:rsidRPr="008A6177" w:rsidRDefault="00FF0B3F" w:rsidP="00FF0B3F">
      <w:r w:rsidRPr="008A6177">
        <w:t>z dnia .....................20</w:t>
      </w:r>
      <w:r w:rsidR="00AA73EE" w:rsidRPr="008A6177">
        <w:t>2</w:t>
      </w:r>
      <w:r w:rsidR="001335D1" w:rsidRPr="008A6177">
        <w:t>4</w:t>
      </w:r>
      <w:r w:rsidRPr="008A6177">
        <w:t>r.</w:t>
      </w:r>
    </w:p>
    <w:p w14:paraId="6522FE18" w14:textId="77777777" w:rsidR="00BB42F3" w:rsidRPr="008A6177" w:rsidRDefault="00BB42F3" w:rsidP="00BB42F3">
      <w:pPr>
        <w:jc w:val="both"/>
      </w:pPr>
    </w:p>
    <w:p w14:paraId="5C6DDD69" w14:textId="3B7D96E8" w:rsidR="00BB42F3" w:rsidRPr="008A6177" w:rsidRDefault="00BB42F3" w:rsidP="00BB42F3">
      <w:pPr>
        <w:jc w:val="both"/>
      </w:pPr>
      <w:r w:rsidRPr="008A6177">
        <w:t xml:space="preserve">zawarta pomiędzy </w:t>
      </w:r>
      <w:r w:rsidRPr="008A6177">
        <w:rPr>
          <w:b/>
        </w:rPr>
        <w:t>Zakładem Wodociągów i Kanalizacji Spółka z o.o.</w:t>
      </w:r>
      <w:r w:rsidRPr="008A6177">
        <w:t xml:space="preserve"> z siedzibą w Świnoujściu przy ul. Kołłątaja 4, zarejestrowaną w Rejestrze Przedsiębiorców Krajowego Rejestru Sądowego prowadzonego przez Sąd Rejonowy Szczecin-Centrum w Szczecinie XIII Wydział Gospodarczy Krajowego Rejestru Sądowego pod numerem 0000139551, o kapitale zakładowym w kwocie 99.</w:t>
      </w:r>
      <w:r w:rsidR="001335D1" w:rsidRPr="008A6177">
        <w:t>812</w:t>
      </w:r>
      <w:r w:rsidRPr="008A6177">
        <w:t>.</w:t>
      </w:r>
      <w:r w:rsidR="001335D1" w:rsidRPr="008A6177">
        <w:t>4</w:t>
      </w:r>
      <w:r w:rsidRPr="008A6177">
        <w:t>00,00 zł, NIP: 855-00-24-412; REGON: 810 561 303 reprezentowaną przez:</w:t>
      </w:r>
    </w:p>
    <w:p w14:paraId="50D9EA3E" w14:textId="77777777" w:rsidR="00BB42F3" w:rsidRPr="008A6177" w:rsidRDefault="00BB42F3" w:rsidP="00BB42F3">
      <w:pPr>
        <w:jc w:val="both"/>
      </w:pPr>
    </w:p>
    <w:p w14:paraId="7DD3E49A" w14:textId="392EBB73" w:rsidR="00BB42F3" w:rsidRPr="008A6177" w:rsidRDefault="00BB42F3" w:rsidP="00BB42F3">
      <w:pPr>
        <w:jc w:val="both"/>
      </w:pPr>
      <w:r w:rsidRPr="008A6177">
        <w:t>Prezesa Zarządu, Dyrektora Naczelnego- mgr inż. Małgorzatę Bogdał</w:t>
      </w:r>
    </w:p>
    <w:p w14:paraId="44F5D185" w14:textId="77777777" w:rsidR="00BB42F3" w:rsidRPr="008A6177" w:rsidRDefault="00BB42F3" w:rsidP="00BB42F3">
      <w:pPr>
        <w:jc w:val="both"/>
      </w:pPr>
      <w:r w:rsidRPr="008A6177">
        <w:t xml:space="preserve">zwaną w dalszej części umowy </w:t>
      </w:r>
      <w:r w:rsidRPr="008A6177">
        <w:rPr>
          <w:b/>
        </w:rPr>
        <w:t xml:space="preserve">ZAMAWIAJĄCYM </w:t>
      </w:r>
    </w:p>
    <w:p w14:paraId="2D7B396B" w14:textId="77777777" w:rsidR="00BB42F3" w:rsidRPr="008A6177" w:rsidRDefault="00BB42F3" w:rsidP="00BB42F3">
      <w:pPr>
        <w:jc w:val="both"/>
      </w:pPr>
    </w:p>
    <w:p w14:paraId="2573B29C" w14:textId="52FC2098" w:rsidR="00BB42F3" w:rsidRPr="008A6177" w:rsidRDefault="00BB42F3" w:rsidP="00BB42F3">
      <w:pPr>
        <w:jc w:val="both"/>
      </w:pPr>
      <w:r w:rsidRPr="008A6177">
        <w:t>a:</w:t>
      </w:r>
    </w:p>
    <w:p w14:paraId="445E061A" w14:textId="08253D17" w:rsidR="00FF0B3F" w:rsidRPr="008A6177" w:rsidRDefault="00FF0B3F" w:rsidP="0087237F">
      <w:pPr>
        <w:pStyle w:val="Tekstpodstawowy3"/>
        <w:spacing w:after="0" w:line="276" w:lineRule="auto"/>
        <w:rPr>
          <w:rFonts w:cs="Arial"/>
          <w:sz w:val="22"/>
          <w:szCs w:val="22"/>
        </w:rPr>
      </w:pPr>
      <w:r w:rsidRPr="008A6177">
        <w:rPr>
          <w:rFonts w:cs="Arial"/>
          <w:sz w:val="22"/>
          <w:szCs w:val="22"/>
        </w:rPr>
        <w:t>........................................................................................................................................................................................................................................................................................................z siedzibą w ......................................................................................, wpisan</w:t>
      </w:r>
      <w:r w:rsidR="00BB42F3" w:rsidRPr="008A6177">
        <w:rPr>
          <w:rFonts w:cs="Arial"/>
          <w:sz w:val="22"/>
          <w:szCs w:val="22"/>
        </w:rPr>
        <w:t>ym</w:t>
      </w:r>
      <w:r w:rsidRPr="008A6177">
        <w:rPr>
          <w:rFonts w:cs="Arial"/>
          <w:sz w:val="22"/>
          <w:szCs w:val="22"/>
        </w:rPr>
        <w:t xml:space="preserve"> do Krajowego Rejestru Sądowego, prowadzonego przez Sąd .........................................</w:t>
      </w:r>
      <w:r w:rsidR="0087237F" w:rsidRPr="008A6177">
        <w:rPr>
          <w:rFonts w:cs="Arial"/>
          <w:sz w:val="22"/>
          <w:szCs w:val="22"/>
        </w:rPr>
        <w:t>................................</w:t>
      </w:r>
    </w:p>
    <w:p w14:paraId="661CFBF8" w14:textId="658C21AC" w:rsidR="00FF0B3F" w:rsidRPr="008A6177" w:rsidRDefault="00FF0B3F" w:rsidP="0087237F">
      <w:pPr>
        <w:pStyle w:val="Tekstpodstawowy3"/>
        <w:spacing w:after="0" w:line="276" w:lineRule="auto"/>
        <w:rPr>
          <w:rFonts w:cs="Arial"/>
          <w:sz w:val="22"/>
          <w:szCs w:val="22"/>
        </w:rPr>
      </w:pPr>
      <w:r w:rsidRPr="008A6177">
        <w:rPr>
          <w:rFonts w:cs="Arial"/>
          <w:sz w:val="22"/>
          <w:szCs w:val="22"/>
        </w:rPr>
        <w:t>.................................................................... pod numerem ..........................................</w:t>
      </w:r>
      <w:r w:rsidR="0087237F" w:rsidRPr="008A6177">
        <w:rPr>
          <w:rFonts w:cs="Arial"/>
          <w:sz w:val="22"/>
          <w:szCs w:val="22"/>
        </w:rPr>
        <w:t>.............</w:t>
      </w:r>
      <w:r w:rsidRPr="008A6177">
        <w:rPr>
          <w:rFonts w:cs="Arial"/>
          <w:sz w:val="22"/>
          <w:szCs w:val="22"/>
        </w:rPr>
        <w:t>,</w:t>
      </w:r>
    </w:p>
    <w:p w14:paraId="00FB41D9" w14:textId="4A5E743F" w:rsidR="00FF0B3F" w:rsidRPr="008A6177" w:rsidRDefault="00FF0B3F" w:rsidP="0087237F">
      <w:pPr>
        <w:spacing w:line="276" w:lineRule="auto"/>
        <w:jc w:val="both"/>
      </w:pPr>
      <w:r w:rsidRPr="008A6177">
        <w:t>wpisaną do ewidencji działalności gospodarczej, prowadzonej przez ..................................................................., pod numerem .........................................</w:t>
      </w:r>
      <w:r w:rsidR="0087237F" w:rsidRPr="008A6177">
        <w:t>...............</w:t>
      </w:r>
    </w:p>
    <w:p w14:paraId="4219D2C3" w14:textId="2A4BD3BA" w:rsidR="00FF0B3F" w:rsidRPr="008A6177" w:rsidRDefault="00FF0B3F" w:rsidP="00FF0B3F">
      <w:pPr>
        <w:jc w:val="both"/>
      </w:pPr>
      <w:r w:rsidRPr="008A6177">
        <w:t>reprezentowanym przez:</w:t>
      </w:r>
    </w:p>
    <w:p w14:paraId="73B74DC4" w14:textId="5AB9CB78" w:rsidR="00FF0B3F" w:rsidRPr="008A6177" w:rsidRDefault="00FF0B3F" w:rsidP="00FF0B3F">
      <w:pPr>
        <w:jc w:val="both"/>
      </w:pPr>
      <w:r w:rsidRPr="008A6177">
        <w:t xml:space="preserve">1) </w:t>
      </w:r>
      <w:r w:rsidR="0087237F" w:rsidRPr="008A6177">
        <w:t xml:space="preserve">    </w:t>
      </w:r>
      <w:r w:rsidRPr="008A6177">
        <w:t>..............................................................................................................</w:t>
      </w:r>
      <w:r w:rsidR="0087237F" w:rsidRPr="008A6177">
        <w:t>..............................</w:t>
      </w:r>
    </w:p>
    <w:p w14:paraId="5A2F5615" w14:textId="20B517E0" w:rsidR="00FF0B3F" w:rsidRPr="008A6177" w:rsidRDefault="00FF0B3F" w:rsidP="003C54EA">
      <w:pPr>
        <w:spacing w:after="30" w:line="240" w:lineRule="auto"/>
        <w:jc w:val="both"/>
      </w:pPr>
      <w:r w:rsidRPr="008A6177">
        <w:t xml:space="preserve">2) </w:t>
      </w:r>
      <w:r w:rsidR="0087237F" w:rsidRPr="008A6177">
        <w:t xml:space="preserve">    </w:t>
      </w:r>
      <w:r w:rsidRPr="008A6177">
        <w:t>..............................................................................................................</w:t>
      </w:r>
      <w:r w:rsidR="0087237F" w:rsidRPr="008A6177">
        <w:t>..............................</w:t>
      </w:r>
    </w:p>
    <w:p w14:paraId="65064376" w14:textId="1686A455" w:rsidR="00FF0B3F" w:rsidRPr="008A6177" w:rsidRDefault="0087237F" w:rsidP="00FF0B3F">
      <w:pPr>
        <w:jc w:val="both"/>
      </w:pPr>
      <w:r w:rsidRPr="008A6177">
        <w:t xml:space="preserve">        </w:t>
      </w:r>
      <w:r w:rsidR="00FF0B3F" w:rsidRPr="008A6177">
        <w:t>zwanym w dalszej części umowy WYKONAWCĄ</w:t>
      </w:r>
    </w:p>
    <w:p w14:paraId="3C56EBEC" w14:textId="77777777" w:rsidR="00FF0B3F" w:rsidRPr="008A6177" w:rsidRDefault="00FF0B3F" w:rsidP="00FF0B3F">
      <w:pPr>
        <w:pStyle w:val="Tekstpodstawowy2"/>
        <w:spacing w:line="240" w:lineRule="auto"/>
        <w:rPr>
          <w:rFonts w:cs="Arial"/>
        </w:rPr>
      </w:pPr>
    </w:p>
    <w:p w14:paraId="6FF29CF0" w14:textId="1BE3948C" w:rsidR="00BB42F3" w:rsidRPr="008A6177" w:rsidRDefault="00FF0B3F" w:rsidP="00BB42F3">
      <w:pPr>
        <w:jc w:val="both"/>
        <w:rPr>
          <w:b/>
        </w:rPr>
      </w:pPr>
      <w:r w:rsidRPr="008A6177">
        <w:t xml:space="preserve">W wyniku postępowania o udzielenie zamówienia na realizację zadania pn.: </w:t>
      </w:r>
      <w:r w:rsidR="003D78DE" w:rsidRPr="008A6177">
        <w:rPr>
          <w:b/>
        </w:rPr>
        <w:t>„</w:t>
      </w:r>
      <w:r w:rsidR="00FE0A95" w:rsidRPr="008A6177">
        <w:rPr>
          <w:b/>
          <w:bCs/>
          <w:spacing w:val="-7"/>
        </w:rPr>
        <w:t xml:space="preserve">Wykonanie okresowej pięcioletniej kontroli stanu technicznego </w:t>
      </w:r>
      <w:r w:rsidR="00FE0A95" w:rsidRPr="008A6177">
        <w:rPr>
          <w:b/>
          <w:bCs/>
        </w:rPr>
        <w:t xml:space="preserve">obiektów budowlanych zarządzanych przez Zakład Wodociągów i Kanalizacji  Sp. z o.o. w Świnoujściu  </w:t>
      </w:r>
      <w:r w:rsidR="003D78DE" w:rsidRPr="008A6177">
        <w:rPr>
          <w:b/>
        </w:rPr>
        <w:t xml:space="preserve">” </w:t>
      </w:r>
      <w:r w:rsidR="00BB42F3" w:rsidRPr="008A6177">
        <w:t xml:space="preserve">prowadzonego w trybie przetargu nieograniczonego na podstawie Regulaminu Wewnętrznego w sprawie zasad, form i trybu udzielania zamówień na wykonanie robót budowlanych, dostaw i usług (wprowadzony uchwałą Zarządu ZWiK Sp. z o.o. Nr 82/2019 z dn. 12.09.2019r. z późn. zm.) została zawarta umowa  o następującej treści: </w:t>
      </w:r>
    </w:p>
    <w:p w14:paraId="01133F2B" w14:textId="497BA32A" w:rsidR="00FF0B3F" w:rsidRPr="008A6177" w:rsidRDefault="00FF0B3F" w:rsidP="00BB42F3">
      <w:pPr>
        <w:spacing w:line="240" w:lineRule="auto"/>
        <w:jc w:val="both"/>
        <w:rPr>
          <w:b/>
        </w:rPr>
      </w:pPr>
    </w:p>
    <w:p w14:paraId="4919BF91" w14:textId="77777777" w:rsidR="00B71890" w:rsidRPr="008A6177" w:rsidRDefault="00B71890" w:rsidP="00B71890">
      <w:pPr>
        <w:spacing w:line="240" w:lineRule="auto"/>
        <w:rPr>
          <w:b/>
        </w:rPr>
      </w:pPr>
      <w:r w:rsidRPr="008A6177">
        <w:rPr>
          <w:b/>
        </w:rPr>
        <w:t>§ 1.</w:t>
      </w:r>
    </w:p>
    <w:p w14:paraId="7BD707D9" w14:textId="77777777" w:rsidR="00B71890" w:rsidRPr="008A6177" w:rsidRDefault="00B71890" w:rsidP="00B71890">
      <w:pPr>
        <w:pStyle w:val="Stopka"/>
        <w:jc w:val="center"/>
        <w:rPr>
          <w:b/>
          <w:sz w:val="22"/>
          <w:szCs w:val="22"/>
        </w:rPr>
      </w:pPr>
      <w:r w:rsidRPr="008A6177">
        <w:rPr>
          <w:b/>
          <w:sz w:val="22"/>
          <w:szCs w:val="22"/>
        </w:rPr>
        <w:t>Przedmiot umowy</w:t>
      </w:r>
    </w:p>
    <w:p w14:paraId="0354F870" w14:textId="47661BFB" w:rsidR="00B71890" w:rsidRPr="008A6177" w:rsidRDefault="00B71890" w:rsidP="00B71890">
      <w:pPr>
        <w:spacing w:line="240" w:lineRule="auto"/>
        <w:ind w:left="284" w:hanging="284"/>
        <w:jc w:val="both"/>
        <w:rPr>
          <w:strike/>
          <w:shd w:val="clear" w:color="auto" w:fill="FFFFFF"/>
        </w:rPr>
      </w:pPr>
      <w:r w:rsidRPr="008A6177">
        <w:t xml:space="preserve">1. Zamawiający zleca, a Wykonawca zobowiązuje się zrealizować zadanie pn.: </w:t>
      </w:r>
      <w:r w:rsidRPr="008A6177">
        <w:rPr>
          <w:b/>
        </w:rPr>
        <w:t>„</w:t>
      </w:r>
      <w:r w:rsidR="00FE0A95" w:rsidRPr="008A6177">
        <w:rPr>
          <w:b/>
          <w:bCs/>
          <w:spacing w:val="-7"/>
        </w:rPr>
        <w:t xml:space="preserve">Wykonanie okresowej pięcioletniej kontroli stanu technicznego </w:t>
      </w:r>
      <w:r w:rsidR="00FE0A95" w:rsidRPr="008A6177">
        <w:rPr>
          <w:b/>
          <w:bCs/>
        </w:rPr>
        <w:t xml:space="preserve">obiektów budowlanych zarządzanych przez Zakład Wodociągów i Kanalizacji  Sp. z o.o. w Świnoujściu </w:t>
      </w:r>
      <w:r w:rsidRPr="008A6177">
        <w:rPr>
          <w:b/>
        </w:rPr>
        <w:t>”</w:t>
      </w:r>
      <w:r w:rsidRPr="008A6177">
        <w:t xml:space="preserve">, </w:t>
      </w:r>
      <w:r w:rsidRPr="008A6177">
        <w:rPr>
          <w:spacing w:val="-7"/>
        </w:rPr>
        <w:t xml:space="preserve">zgodnie z zestawieniem </w:t>
      </w:r>
      <w:r w:rsidR="00BB71F1" w:rsidRPr="008A6177">
        <w:rPr>
          <w:spacing w:val="-7"/>
        </w:rPr>
        <w:t xml:space="preserve">obiektów budowlanych </w:t>
      </w:r>
      <w:r w:rsidRPr="008A6177">
        <w:rPr>
          <w:spacing w:val="-7"/>
        </w:rPr>
        <w:t>objętych kontrolą stanowiącym załącznik nr 1 do umowy.</w:t>
      </w:r>
      <w:r w:rsidRPr="008A6177">
        <w:t xml:space="preserve"> </w:t>
      </w:r>
    </w:p>
    <w:p w14:paraId="6DCB83AD" w14:textId="38E48FEF" w:rsidR="00B71890" w:rsidRPr="008A6177" w:rsidRDefault="00B71890" w:rsidP="00290A71">
      <w:pPr>
        <w:pStyle w:val="Akapitzlist"/>
        <w:numPr>
          <w:ilvl w:val="0"/>
          <w:numId w:val="33"/>
        </w:numPr>
        <w:shd w:val="clear" w:color="auto" w:fill="FFFFFF"/>
        <w:ind w:left="360"/>
        <w:jc w:val="both"/>
        <w:rPr>
          <w:rFonts w:ascii="Arial" w:hAnsi="Arial" w:cs="Arial"/>
          <w:spacing w:val="-14"/>
          <w:sz w:val="22"/>
          <w:szCs w:val="22"/>
        </w:rPr>
      </w:pPr>
      <w:r w:rsidRPr="008A6177">
        <w:rPr>
          <w:rFonts w:ascii="Arial" w:hAnsi="Arial" w:cs="Arial"/>
          <w:spacing w:val="-7"/>
          <w:sz w:val="22"/>
          <w:szCs w:val="22"/>
        </w:rPr>
        <w:t xml:space="preserve">Przedmiotem umowy jest wykonanie </w:t>
      </w:r>
      <w:r w:rsidR="00035FBD" w:rsidRPr="008A6177">
        <w:rPr>
          <w:rFonts w:ascii="Arial" w:hAnsi="Arial" w:cs="Arial"/>
          <w:spacing w:val="-7"/>
          <w:sz w:val="22"/>
          <w:szCs w:val="22"/>
        </w:rPr>
        <w:t>okresowej pięcioletniej kontroli</w:t>
      </w:r>
      <w:r w:rsidR="00035FBD" w:rsidRPr="008A6177">
        <w:rPr>
          <w:rFonts w:ascii="Arial" w:hAnsi="Arial" w:cs="Arial"/>
          <w:b/>
          <w:spacing w:val="-7"/>
          <w:sz w:val="22"/>
          <w:szCs w:val="22"/>
        </w:rPr>
        <w:t xml:space="preserve"> </w:t>
      </w:r>
      <w:r w:rsidR="00035FBD" w:rsidRPr="008A6177">
        <w:rPr>
          <w:rFonts w:ascii="Arial" w:hAnsi="Arial" w:cs="Arial"/>
          <w:bCs/>
          <w:spacing w:val="-7"/>
          <w:sz w:val="22"/>
          <w:szCs w:val="22"/>
        </w:rPr>
        <w:t xml:space="preserve">(zawierającej zakres kontroli jednorocznej) stanu technicznego </w:t>
      </w:r>
      <w:r w:rsidR="00035FBD" w:rsidRPr="008A6177">
        <w:rPr>
          <w:rFonts w:ascii="Arial" w:hAnsi="Arial" w:cs="Arial"/>
          <w:bCs/>
          <w:sz w:val="22"/>
          <w:szCs w:val="22"/>
        </w:rPr>
        <w:t xml:space="preserve">obiektów budowlanych wyszczególnionych w załączniku nr 1 do SIWZ, zarządzanych </w:t>
      </w:r>
      <w:r w:rsidRPr="008A6177">
        <w:rPr>
          <w:rFonts w:ascii="Arial" w:hAnsi="Arial" w:cs="Arial"/>
          <w:sz w:val="22"/>
          <w:szCs w:val="22"/>
        </w:rPr>
        <w:t xml:space="preserve">przez Zamawiającego wraz ze sporządzeniem stosownych protokołów z uwzględnieniem odrębnych protokołów kominiarskich. Pracę należy wykonać przy użyciu własnych sił i środków oraz zgodnie z zasadami wiedzy technicznej, Prawa </w:t>
      </w:r>
      <w:r w:rsidRPr="008A6177">
        <w:rPr>
          <w:rFonts w:ascii="Arial" w:hAnsi="Arial" w:cs="Arial"/>
          <w:sz w:val="22"/>
          <w:szCs w:val="22"/>
        </w:rPr>
        <w:lastRenderedPageBreak/>
        <w:t xml:space="preserve">Budowlanego, bhp i p.poż. Kontrole stanu technicznego obiektów budowlanych Wykonawca zobowiązuje się przeprowadzić w celu realizacji obowiązków </w:t>
      </w:r>
      <w:r w:rsidRPr="008A6177">
        <w:rPr>
          <w:rFonts w:ascii="Arial" w:hAnsi="Arial" w:cs="Arial"/>
          <w:spacing w:val="-7"/>
          <w:sz w:val="22"/>
          <w:szCs w:val="22"/>
        </w:rPr>
        <w:t>wynikających z:</w:t>
      </w:r>
    </w:p>
    <w:p w14:paraId="33877D63" w14:textId="3B082F7A" w:rsidR="00B71890" w:rsidRPr="008A6177" w:rsidRDefault="00B71890" w:rsidP="007658D8">
      <w:pPr>
        <w:pStyle w:val="Akapitzlist"/>
        <w:numPr>
          <w:ilvl w:val="0"/>
          <w:numId w:val="41"/>
        </w:numPr>
        <w:shd w:val="clear" w:color="auto" w:fill="FFFFFF"/>
        <w:jc w:val="both"/>
        <w:rPr>
          <w:rFonts w:ascii="Arial" w:hAnsi="Arial" w:cs="Arial"/>
          <w:spacing w:val="-14"/>
          <w:sz w:val="22"/>
          <w:szCs w:val="22"/>
        </w:rPr>
      </w:pPr>
      <w:r w:rsidRPr="008A6177">
        <w:rPr>
          <w:rFonts w:ascii="Arial" w:hAnsi="Arial" w:cs="Arial"/>
          <w:spacing w:val="-7"/>
          <w:sz w:val="22"/>
          <w:szCs w:val="22"/>
        </w:rPr>
        <w:t>art. 62 ustawy z dnia 7 lipca 1994 roku Prawo Budowlane (</w:t>
      </w:r>
      <w:r w:rsidRPr="008A6177">
        <w:rPr>
          <w:rFonts w:ascii="Arial" w:hAnsi="Arial" w:cs="Arial"/>
          <w:sz w:val="22"/>
          <w:szCs w:val="22"/>
        </w:rPr>
        <w:t>Dz. U. z 2023r. poz. 682 z późn. zm.</w:t>
      </w:r>
      <w:r w:rsidRPr="008A6177">
        <w:rPr>
          <w:rFonts w:ascii="Arial" w:hAnsi="Arial" w:cs="Arial"/>
          <w:spacing w:val="-7"/>
          <w:sz w:val="22"/>
          <w:szCs w:val="22"/>
        </w:rPr>
        <w:t xml:space="preserve">); </w:t>
      </w:r>
    </w:p>
    <w:p w14:paraId="6FE1FAFB" w14:textId="3FA80F42" w:rsidR="00B71890" w:rsidRPr="008A6177" w:rsidRDefault="00B71890" w:rsidP="007658D8">
      <w:pPr>
        <w:pStyle w:val="Akapitzlist"/>
        <w:numPr>
          <w:ilvl w:val="0"/>
          <w:numId w:val="41"/>
        </w:numPr>
        <w:shd w:val="clear" w:color="auto" w:fill="FFFFFF"/>
        <w:jc w:val="both"/>
        <w:rPr>
          <w:rFonts w:ascii="Arial" w:hAnsi="Arial" w:cs="Arial"/>
          <w:spacing w:val="-14"/>
          <w:sz w:val="22"/>
          <w:szCs w:val="22"/>
        </w:rPr>
      </w:pPr>
      <w:r w:rsidRPr="008A6177">
        <w:rPr>
          <w:rFonts w:ascii="Arial" w:hAnsi="Arial" w:cs="Arial"/>
          <w:spacing w:val="-7"/>
          <w:sz w:val="22"/>
          <w:szCs w:val="22"/>
        </w:rPr>
        <w:t>Rozporządzenia Ministra Spraw Wewnętrznych i Administracji z dnia 16 sierpnia 1999 r. w sprawie warunków technicznych użytkowania budynków mieszkalnych (Dz. U. z 1999 r Nr 74, poz. 836)</w:t>
      </w:r>
      <w:r w:rsidR="00B57120" w:rsidRPr="008A6177">
        <w:rPr>
          <w:rFonts w:ascii="Arial" w:hAnsi="Arial" w:cs="Arial"/>
          <w:spacing w:val="-7"/>
          <w:sz w:val="22"/>
          <w:szCs w:val="22"/>
        </w:rPr>
        <w:t>,</w:t>
      </w:r>
    </w:p>
    <w:p w14:paraId="1138D6F7" w14:textId="6AC772CF" w:rsidR="00B57120" w:rsidRPr="008A6177" w:rsidRDefault="00B57120" w:rsidP="007658D8">
      <w:pPr>
        <w:pStyle w:val="Akapitzlist"/>
        <w:numPr>
          <w:ilvl w:val="0"/>
          <w:numId w:val="41"/>
        </w:numPr>
        <w:shd w:val="clear" w:color="auto" w:fill="FFFFFF"/>
        <w:jc w:val="both"/>
        <w:rPr>
          <w:rFonts w:ascii="Arial" w:hAnsi="Arial" w:cs="Arial"/>
          <w:spacing w:val="-14"/>
          <w:sz w:val="22"/>
          <w:szCs w:val="22"/>
        </w:rPr>
      </w:pPr>
      <w:r w:rsidRPr="008A6177">
        <w:rPr>
          <w:rFonts w:ascii="Arial" w:hAnsi="Arial" w:cs="Arial"/>
          <w:spacing w:val="-7"/>
          <w:sz w:val="22"/>
          <w:szCs w:val="22"/>
        </w:rPr>
        <w:t>ustawy z dnia 29 sierpnia 2014 roku  o charakterystyce energetycznej budynków (t. j. Dz. U. z 2024r. poz. 101) – w zakresie kontroli urządzeń chłodniczych &gt; 12 KW  i  zakresie kontroli stanu technicznego kotłów opalanych gazem.</w:t>
      </w:r>
    </w:p>
    <w:p w14:paraId="470CDF2C" w14:textId="73A4D43D" w:rsidR="00296D17" w:rsidRPr="008A6177" w:rsidRDefault="00296D17" w:rsidP="00296D17">
      <w:pPr>
        <w:pStyle w:val="Akapitzlist"/>
        <w:numPr>
          <w:ilvl w:val="0"/>
          <w:numId w:val="33"/>
        </w:numPr>
        <w:shd w:val="clear" w:color="auto" w:fill="FFFFFF"/>
        <w:ind w:left="360"/>
        <w:jc w:val="both"/>
        <w:rPr>
          <w:rFonts w:ascii="Arial" w:hAnsi="Arial" w:cs="Arial"/>
          <w:sz w:val="22"/>
          <w:szCs w:val="22"/>
        </w:rPr>
      </w:pPr>
      <w:r w:rsidRPr="008A6177">
        <w:rPr>
          <w:rFonts w:ascii="Arial" w:hAnsi="Arial" w:cs="Arial"/>
          <w:spacing w:val="-7"/>
          <w:sz w:val="22"/>
          <w:szCs w:val="22"/>
        </w:rPr>
        <w:t>Przedmiot umowy nie obejmuje wykonania badań instalacji elektrycznej i piorunochronnej w zakresie stanu sprawności połączeń, osprzętu, zabezpieczeń i środków ochrony od porażeń , oporności izolacji przewodów oraz uziemień instalacji i aparatów wynikające z art. 62 ust. 1 pkt. 2  Ustawy z dnia 7 lipca 1994 roku Prawo Budowlane (</w:t>
      </w:r>
      <w:r w:rsidRPr="008A6177">
        <w:rPr>
          <w:rFonts w:ascii="Arial" w:hAnsi="Arial" w:cs="Arial"/>
          <w:sz w:val="22"/>
          <w:szCs w:val="22"/>
        </w:rPr>
        <w:t>Dz. U. z 2024r. poz. 725 z późn. zm.</w:t>
      </w:r>
      <w:r w:rsidRPr="008A6177">
        <w:rPr>
          <w:rFonts w:ascii="Arial" w:hAnsi="Arial" w:cs="Arial"/>
          <w:spacing w:val="-7"/>
          <w:sz w:val="22"/>
          <w:szCs w:val="22"/>
        </w:rPr>
        <w:t>). Zamawiający powyższe prace wykona we własnym zakresie.</w:t>
      </w:r>
    </w:p>
    <w:p w14:paraId="4B665BFB" w14:textId="77777777" w:rsidR="00B71890" w:rsidRPr="008A6177" w:rsidRDefault="00B71890" w:rsidP="00B71890">
      <w:pPr>
        <w:shd w:val="clear" w:color="auto" w:fill="FFFFFF"/>
        <w:tabs>
          <w:tab w:val="left" w:pos="715"/>
        </w:tabs>
        <w:suppressAutoHyphens/>
        <w:spacing w:line="240" w:lineRule="auto"/>
        <w:jc w:val="both"/>
        <w:rPr>
          <w:spacing w:val="-7"/>
        </w:rPr>
      </w:pPr>
    </w:p>
    <w:p w14:paraId="30E37C22" w14:textId="77777777" w:rsidR="00B71890" w:rsidRPr="008A6177" w:rsidRDefault="00B71890" w:rsidP="00B71890">
      <w:pPr>
        <w:pStyle w:val="Akapitzlist"/>
        <w:ind w:left="0"/>
        <w:jc w:val="center"/>
        <w:rPr>
          <w:rFonts w:ascii="Arial" w:hAnsi="Arial" w:cs="Arial"/>
          <w:b/>
          <w:sz w:val="22"/>
          <w:szCs w:val="22"/>
        </w:rPr>
      </w:pPr>
      <w:bookmarkStart w:id="21" w:name="_Hlk2071567"/>
      <w:r w:rsidRPr="008A6177">
        <w:rPr>
          <w:rFonts w:ascii="Arial" w:hAnsi="Arial" w:cs="Arial"/>
          <w:b/>
          <w:sz w:val="22"/>
          <w:szCs w:val="22"/>
        </w:rPr>
        <w:t>§ 2</w:t>
      </w:r>
      <w:bookmarkEnd w:id="21"/>
      <w:r w:rsidRPr="008A6177">
        <w:rPr>
          <w:rFonts w:ascii="Arial" w:hAnsi="Arial" w:cs="Arial"/>
          <w:b/>
          <w:sz w:val="22"/>
          <w:szCs w:val="22"/>
        </w:rPr>
        <w:t>.</w:t>
      </w:r>
    </w:p>
    <w:p w14:paraId="221DF6ED" w14:textId="77777777" w:rsidR="00B71890" w:rsidRPr="008A6177" w:rsidRDefault="00B71890" w:rsidP="00B71890">
      <w:pPr>
        <w:pStyle w:val="Akapitzlist"/>
        <w:ind w:left="0"/>
        <w:jc w:val="center"/>
        <w:rPr>
          <w:rFonts w:ascii="Arial" w:hAnsi="Arial" w:cs="Arial"/>
          <w:b/>
          <w:sz w:val="22"/>
          <w:szCs w:val="22"/>
        </w:rPr>
      </w:pPr>
      <w:r w:rsidRPr="008A6177">
        <w:rPr>
          <w:rFonts w:ascii="Arial" w:hAnsi="Arial" w:cs="Arial"/>
          <w:b/>
          <w:sz w:val="22"/>
          <w:szCs w:val="22"/>
        </w:rPr>
        <w:t>Realizacja przedmiotu umowy</w:t>
      </w:r>
      <w:r w:rsidRPr="008A6177">
        <w:rPr>
          <w:rFonts w:ascii="Arial" w:hAnsi="Arial" w:cs="Arial"/>
          <w:sz w:val="22"/>
          <w:szCs w:val="22"/>
        </w:rPr>
        <w:tab/>
      </w:r>
    </w:p>
    <w:p w14:paraId="72969C04" w14:textId="1C2FE97C" w:rsidR="00B71890" w:rsidRPr="008A6177" w:rsidRDefault="00B71890" w:rsidP="007658D8">
      <w:pPr>
        <w:pStyle w:val="Tekstpodstawowy"/>
        <w:numPr>
          <w:ilvl w:val="3"/>
          <w:numId w:val="38"/>
        </w:numPr>
        <w:spacing w:after="23"/>
        <w:ind w:left="360"/>
        <w:jc w:val="both"/>
        <w:rPr>
          <w:rFonts w:cs="Arial"/>
          <w:sz w:val="22"/>
          <w:szCs w:val="22"/>
        </w:rPr>
      </w:pPr>
      <w:r w:rsidRPr="008A6177">
        <w:rPr>
          <w:rFonts w:cs="Arial"/>
          <w:sz w:val="22"/>
          <w:szCs w:val="22"/>
        </w:rPr>
        <w:t xml:space="preserve">Kontrola </w:t>
      </w:r>
      <w:r w:rsidR="00E659F7" w:rsidRPr="008A6177">
        <w:rPr>
          <w:rFonts w:cs="Arial"/>
          <w:sz w:val="22"/>
          <w:szCs w:val="22"/>
        </w:rPr>
        <w:t xml:space="preserve">musi </w:t>
      </w:r>
      <w:r w:rsidRPr="008A6177">
        <w:rPr>
          <w:rFonts w:cs="Arial"/>
          <w:sz w:val="22"/>
          <w:szCs w:val="22"/>
        </w:rPr>
        <w:t>obejmować wszystkie czynności wymagane przy wykonywaniu okresowych kontroli obiektów, z uwzględnieniem elementów występujących w poszczególnych obiektach, z wyłączeniem badania i pomiarów instalacji elektrycznych, w tym w szczególności sprawdzenie:</w:t>
      </w:r>
    </w:p>
    <w:p w14:paraId="447EB842" w14:textId="183DBB21" w:rsidR="007658D8" w:rsidRPr="008A6177" w:rsidRDefault="007658D8" w:rsidP="007658D8">
      <w:pPr>
        <w:pStyle w:val="Akapitzlist"/>
        <w:numPr>
          <w:ilvl w:val="0"/>
          <w:numId w:val="42"/>
        </w:numPr>
        <w:suppressAutoHyphens/>
        <w:jc w:val="both"/>
        <w:rPr>
          <w:rFonts w:ascii="Arial" w:hAnsi="Arial" w:cs="Arial"/>
          <w:sz w:val="22"/>
          <w:szCs w:val="22"/>
        </w:rPr>
      </w:pPr>
      <w:r w:rsidRPr="008A6177">
        <w:rPr>
          <w:rFonts w:ascii="Arial" w:hAnsi="Arial" w:cs="Arial"/>
          <w:sz w:val="22"/>
          <w:szCs w:val="22"/>
        </w:rPr>
        <w:t>stanu technicznego elementów budynku, budowli i instalacji narażonych na szkodliwe wpływy atmosferyczne i niszczące działania czynników występujących podczas użytkowania obiektów,</w:t>
      </w:r>
    </w:p>
    <w:p w14:paraId="4C6F9C1C" w14:textId="77777777" w:rsidR="007658D8" w:rsidRPr="008A6177" w:rsidRDefault="007658D8" w:rsidP="007658D8">
      <w:pPr>
        <w:pStyle w:val="Akapitzlist"/>
        <w:numPr>
          <w:ilvl w:val="0"/>
          <w:numId w:val="42"/>
        </w:numPr>
        <w:suppressAutoHyphens/>
        <w:jc w:val="both"/>
        <w:rPr>
          <w:rFonts w:ascii="Arial" w:hAnsi="Arial" w:cs="Arial"/>
          <w:sz w:val="22"/>
          <w:szCs w:val="22"/>
        </w:rPr>
      </w:pPr>
      <w:r w:rsidRPr="008A6177">
        <w:rPr>
          <w:rFonts w:ascii="Arial" w:hAnsi="Arial" w:cs="Arial"/>
          <w:sz w:val="22"/>
          <w:szCs w:val="22"/>
        </w:rPr>
        <w:t>instalacji i urządzeń służących ochronie środowiska,</w:t>
      </w:r>
    </w:p>
    <w:p w14:paraId="70C4B9BB" w14:textId="3FB86C07" w:rsidR="007658D8" w:rsidRPr="008A6177" w:rsidRDefault="007658D8" w:rsidP="007658D8">
      <w:pPr>
        <w:pStyle w:val="Akapitzlist"/>
        <w:numPr>
          <w:ilvl w:val="0"/>
          <w:numId w:val="42"/>
        </w:numPr>
        <w:suppressAutoHyphens/>
        <w:jc w:val="both"/>
        <w:rPr>
          <w:rFonts w:ascii="Arial" w:hAnsi="Arial" w:cs="Arial"/>
          <w:sz w:val="22"/>
          <w:szCs w:val="22"/>
        </w:rPr>
      </w:pPr>
      <w:r w:rsidRPr="008A6177">
        <w:rPr>
          <w:rFonts w:ascii="Arial" w:hAnsi="Arial" w:cs="Arial"/>
          <w:sz w:val="22"/>
          <w:szCs w:val="22"/>
        </w:rPr>
        <w:t>instalacji gazowych oraz przewodów kominowych (dymowych, spalinowych i wentylacyjnych),</w:t>
      </w:r>
    </w:p>
    <w:p w14:paraId="461639CA" w14:textId="77777777" w:rsidR="007658D8" w:rsidRPr="008A6177" w:rsidRDefault="007658D8" w:rsidP="007658D8">
      <w:pPr>
        <w:pStyle w:val="Akapitzlist"/>
        <w:numPr>
          <w:ilvl w:val="0"/>
          <w:numId w:val="42"/>
        </w:numPr>
        <w:suppressAutoHyphens/>
        <w:jc w:val="both"/>
        <w:rPr>
          <w:rFonts w:ascii="Arial" w:hAnsi="Arial" w:cs="Arial"/>
          <w:sz w:val="22"/>
          <w:szCs w:val="22"/>
        </w:rPr>
      </w:pPr>
      <w:r w:rsidRPr="008A6177">
        <w:rPr>
          <w:rFonts w:ascii="Arial" w:hAnsi="Arial" w:cs="Arial"/>
          <w:sz w:val="22"/>
          <w:szCs w:val="22"/>
        </w:rPr>
        <w:t>badania efektywności energetycznej, a także oceny doboru wielkości kotła w stosunku do potrzeb oraz parametrów instalacji grzewczej i przeznaczenia (</w:t>
      </w:r>
      <w:r w:rsidRPr="008A6177">
        <w:rPr>
          <w:rStyle w:val="Uwydatnienie"/>
          <w:rFonts w:ascii="Arial" w:hAnsi="Arial" w:cs="Arial"/>
          <w:sz w:val="22"/>
          <w:szCs w:val="22"/>
        </w:rPr>
        <w:t>Prawo budowlane</w:t>
      </w:r>
      <w:r w:rsidRPr="008A6177">
        <w:rPr>
          <w:rFonts w:ascii="Arial" w:hAnsi="Arial" w:cs="Arial"/>
          <w:sz w:val="22"/>
          <w:szCs w:val="22"/>
        </w:rPr>
        <w:t>, art. 62 ust.1 pkt 1 lit.b) i c),</w:t>
      </w:r>
    </w:p>
    <w:p w14:paraId="5DB3C1CA" w14:textId="77777777" w:rsidR="007658D8" w:rsidRPr="008A6177" w:rsidRDefault="007658D8" w:rsidP="007658D8">
      <w:pPr>
        <w:pStyle w:val="Akapitzlist"/>
        <w:numPr>
          <w:ilvl w:val="0"/>
          <w:numId w:val="42"/>
        </w:numPr>
        <w:suppressAutoHyphens/>
        <w:jc w:val="both"/>
        <w:rPr>
          <w:rFonts w:ascii="Arial" w:hAnsi="Arial" w:cs="Arial"/>
          <w:sz w:val="22"/>
          <w:szCs w:val="22"/>
        </w:rPr>
      </w:pPr>
      <w:r w:rsidRPr="008A6177">
        <w:rPr>
          <w:rFonts w:ascii="Arial" w:hAnsi="Arial" w:cs="Arial"/>
          <w:sz w:val="22"/>
          <w:szCs w:val="22"/>
        </w:rPr>
        <w:t>stanu technicznego i przydatności do użytkowania obiektów budowlanych,</w:t>
      </w:r>
    </w:p>
    <w:p w14:paraId="541E4031" w14:textId="77777777" w:rsidR="007658D8" w:rsidRPr="008A6177" w:rsidRDefault="007658D8" w:rsidP="007658D8">
      <w:pPr>
        <w:pStyle w:val="Akapitzlist"/>
        <w:numPr>
          <w:ilvl w:val="0"/>
          <w:numId w:val="42"/>
        </w:numPr>
        <w:suppressAutoHyphens/>
        <w:jc w:val="both"/>
        <w:rPr>
          <w:rFonts w:ascii="Arial" w:hAnsi="Arial" w:cs="Arial"/>
          <w:sz w:val="22"/>
          <w:szCs w:val="22"/>
        </w:rPr>
      </w:pPr>
      <w:r w:rsidRPr="008A6177">
        <w:rPr>
          <w:rFonts w:ascii="Arial" w:hAnsi="Arial" w:cs="Arial"/>
          <w:sz w:val="22"/>
          <w:szCs w:val="22"/>
        </w:rPr>
        <w:t>estetyki obiektów budowlanych oraz jego otoczenia.</w:t>
      </w:r>
    </w:p>
    <w:p w14:paraId="5232A8DE" w14:textId="0ECD5731" w:rsidR="007658D8" w:rsidRPr="008A6177" w:rsidRDefault="007658D8" w:rsidP="007658D8">
      <w:pPr>
        <w:pStyle w:val="Akapitzlist"/>
        <w:numPr>
          <w:ilvl w:val="3"/>
          <w:numId w:val="38"/>
        </w:numPr>
        <w:shd w:val="clear" w:color="auto" w:fill="FFFFFF"/>
        <w:spacing w:after="23"/>
        <w:ind w:left="360"/>
        <w:jc w:val="both"/>
        <w:rPr>
          <w:rFonts w:ascii="Arial" w:hAnsi="Arial" w:cs="Arial"/>
          <w:sz w:val="22"/>
          <w:szCs w:val="22"/>
        </w:rPr>
      </w:pPr>
      <w:r w:rsidRPr="008A6177">
        <w:rPr>
          <w:rFonts w:ascii="Arial" w:hAnsi="Arial" w:cs="Arial"/>
          <w:sz w:val="22"/>
          <w:szCs w:val="22"/>
        </w:rPr>
        <w:t>Szczegółowy zakres kontroli określa zestawienie oraz dane charakterystyczne budynków objętych kontrolą realizacji zamówienia stanowiący załącznik nr 1 do umowy.</w:t>
      </w:r>
    </w:p>
    <w:p w14:paraId="0DE892C9" w14:textId="77777777" w:rsidR="007658D8" w:rsidRPr="008A6177" w:rsidRDefault="007658D8" w:rsidP="00B71890">
      <w:pPr>
        <w:spacing w:line="240" w:lineRule="auto"/>
        <w:rPr>
          <w:b/>
        </w:rPr>
      </w:pPr>
    </w:p>
    <w:p w14:paraId="57E69BDD" w14:textId="7696AFF0" w:rsidR="00B71890" w:rsidRPr="008A6177" w:rsidRDefault="00B71890" w:rsidP="00B71890">
      <w:pPr>
        <w:spacing w:line="240" w:lineRule="auto"/>
        <w:rPr>
          <w:b/>
        </w:rPr>
      </w:pPr>
      <w:r w:rsidRPr="008A6177">
        <w:rPr>
          <w:b/>
        </w:rPr>
        <w:t>§ 3.</w:t>
      </w:r>
    </w:p>
    <w:p w14:paraId="44F65489" w14:textId="77777777" w:rsidR="00B71890" w:rsidRPr="008A6177" w:rsidRDefault="00B71890" w:rsidP="00B71890">
      <w:pPr>
        <w:spacing w:line="240" w:lineRule="auto"/>
        <w:rPr>
          <w:b/>
        </w:rPr>
      </w:pPr>
      <w:r w:rsidRPr="008A6177">
        <w:rPr>
          <w:b/>
        </w:rPr>
        <w:t>Obowiązki Wykonawcy</w:t>
      </w:r>
    </w:p>
    <w:p w14:paraId="19D10F6E" w14:textId="77777777" w:rsidR="00B71890" w:rsidRPr="008A6177" w:rsidRDefault="00B71890" w:rsidP="00290A71">
      <w:pPr>
        <w:pStyle w:val="Akapitzlist"/>
        <w:numPr>
          <w:ilvl w:val="0"/>
          <w:numId w:val="23"/>
        </w:numPr>
        <w:shd w:val="clear" w:color="auto" w:fill="FFFFFF"/>
        <w:ind w:left="284" w:hanging="284"/>
        <w:jc w:val="both"/>
        <w:rPr>
          <w:rFonts w:ascii="Arial" w:hAnsi="Arial" w:cs="Arial"/>
          <w:sz w:val="22"/>
          <w:szCs w:val="22"/>
        </w:rPr>
      </w:pPr>
      <w:r w:rsidRPr="008A6177">
        <w:rPr>
          <w:rFonts w:ascii="Arial" w:hAnsi="Arial" w:cs="Arial"/>
          <w:sz w:val="22"/>
          <w:szCs w:val="22"/>
        </w:rPr>
        <w:t>Wykonawca nie może powierzyć wykonania przedmiotu umowy osobom trzecim, nie wskazanym w ofercie.</w:t>
      </w:r>
    </w:p>
    <w:p w14:paraId="0449B386" w14:textId="77777777" w:rsidR="00B71890" w:rsidRPr="008A6177" w:rsidRDefault="00B71890" w:rsidP="00290A71">
      <w:pPr>
        <w:pStyle w:val="Akapitzlist"/>
        <w:numPr>
          <w:ilvl w:val="0"/>
          <w:numId w:val="23"/>
        </w:numPr>
        <w:shd w:val="clear" w:color="auto" w:fill="FFFFFF"/>
        <w:ind w:left="284" w:hanging="284"/>
        <w:jc w:val="both"/>
        <w:rPr>
          <w:rFonts w:ascii="Arial" w:hAnsi="Arial" w:cs="Arial"/>
          <w:sz w:val="22"/>
          <w:szCs w:val="22"/>
        </w:rPr>
      </w:pPr>
      <w:r w:rsidRPr="008A6177">
        <w:rPr>
          <w:rFonts w:ascii="Arial" w:hAnsi="Arial" w:cs="Arial"/>
          <w:sz w:val="22"/>
          <w:szCs w:val="22"/>
        </w:rPr>
        <w:t>Wykonawca jest zobowiązany do wykonania przeglądów okresowych oraz sporządzenia protokołów z tych przeglądów na aktualnie stosowanych wzorach zgodnie z obowiązującymi przepisami prawa.</w:t>
      </w:r>
    </w:p>
    <w:p w14:paraId="1A78D6E0" w14:textId="5FF9BA3D" w:rsidR="00B71890" w:rsidRPr="008A6177" w:rsidRDefault="00B71890" w:rsidP="00290A71">
      <w:pPr>
        <w:pStyle w:val="Akapitzlist"/>
        <w:numPr>
          <w:ilvl w:val="0"/>
          <w:numId w:val="23"/>
        </w:numPr>
        <w:shd w:val="clear" w:color="auto" w:fill="FFFFFF"/>
        <w:ind w:left="284" w:hanging="284"/>
        <w:jc w:val="both"/>
        <w:rPr>
          <w:rFonts w:ascii="Arial" w:hAnsi="Arial" w:cs="Arial"/>
          <w:sz w:val="22"/>
          <w:szCs w:val="22"/>
        </w:rPr>
      </w:pPr>
      <w:r w:rsidRPr="008A6177">
        <w:rPr>
          <w:rFonts w:ascii="Arial" w:hAnsi="Arial" w:cs="Arial"/>
          <w:sz w:val="22"/>
          <w:szCs w:val="22"/>
        </w:rPr>
        <w:t>Wykonawca zapewni na swój koszt sprzęt oraz urządzenia konieczne do wykonania usług objętych niniejszą Umową.</w:t>
      </w:r>
    </w:p>
    <w:p w14:paraId="28D815E2" w14:textId="77777777" w:rsidR="00B71890" w:rsidRPr="008A6177" w:rsidRDefault="00B71890" w:rsidP="00290A71">
      <w:pPr>
        <w:pStyle w:val="Akapitzlist"/>
        <w:numPr>
          <w:ilvl w:val="0"/>
          <w:numId w:val="23"/>
        </w:numPr>
        <w:ind w:left="284" w:hanging="284"/>
        <w:jc w:val="both"/>
        <w:rPr>
          <w:rFonts w:ascii="Arial" w:hAnsi="Arial" w:cs="Arial"/>
          <w:b/>
          <w:bCs/>
          <w:sz w:val="22"/>
          <w:szCs w:val="22"/>
        </w:rPr>
      </w:pPr>
      <w:r w:rsidRPr="008A6177">
        <w:rPr>
          <w:rFonts w:ascii="Arial" w:hAnsi="Arial" w:cs="Arial"/>
          <w:sz w:val="22"/>
          <w:szCs w:val="22"/>
        </w:rPr>
        <w:t>Wykonawca zobowiązuje się do każdorazowego uzyskiwania w protokole potwierdzenia wykonania przeglądu przez osobę, o której mowa w § 11.</w:t>
      </w:r>
      <w:r w:rsidRPr="008A6177">
        <w:rPr>
          <w:rFonts w:ascii="Arial" w:hAnsi="Arial" w:cs="Arial"/>
          <w:b/>
          <w:bCs/>
          <w:sz w:val="22"/>
          <w:szCs w:val="22"/>
        </w:rPr>
        <w:t xml:space="preserve"> </w:t>
      </w:r>
      <w:r w:rsidRPr="008A6177">
        <w:rPr>
          <w:rFonts w:ascii="Arial" w:hAnsi="Arial" w:cs="Arial"/>
          <w:sz w:val="22"/>
          <w:szCs w:val="22"/>
        </w:rPr>
        <w:t>ust. 3 oraz dostarczenia wszelkich protokołów wraz z wynikami kontroli.</w:t>
      </w:r>
    </w:p>
    <w:p w14:paraId="04CC5606" w14:textId="529438AB" w:rsidR="00B71890" w:rsidRPr="008A6177" w:rsidRDefault="00B71890" w:rsidP="00290A71">
      <w:pPr>
        <w:pStyle w:val="Akapitzlist"/>
        <w:numPr>
          <w:ilvl w:val="0"/>
          <w:numId w:val="23"/>
        </w:numPr>
        <w:shd w:val="clear" w:color="auto" w:fill="FFFFFF"/>
        <w:ind w:left="284" w:hanging="284"/>
        <w:jc w:val="both"/>
        <w:rPr>
          <w:rFonts w:ascii="Arial" w:hAnsi="Arial" w:cs="Arial"/>
          <w:sz w:val="22"/>
          <w:szCs w:val="22"/>
        </w:rPr>
      </w:pPr>
      <w:r w:rsidRPr="008A6177">
        <w:rPr>
          <w:rFonts w:ascii="Arial" w:hAnsi="Arial" w:cs="Arial"/>
          <w:sz w:val="22"/>
          <w:szCs w:val="22"/>
        </w:rPr>
        <w:t xml:space="preserve">Wykonawca będzie wykonywał kontrole budynków w godzinach od 7 do 15 </w:t>
      </w:r>
      <w:r w:rsidR="00315799" w:rsidRPr="008A6177">
        <w:rPr>
          <w:rFonts w:ascii="Arial" w:hAnsi="Arial" w:cs="Arial"/>
          <w:sz w:val="22"/>
          <w:szCs w:val="22"/>
        </w:rPr>
        <w:t>od poniedziałku do piątku</w:t>
      </w:r>
      <w:r w:rsidRPr="008A6177">
        <w:rPr>
          <w:rFonts w:ascii="Arial" w:hAnsi="Arial" w:cs="Arial"/>
          <w:sz w:val="22"/>
          <w:szCs w:val="22"/>
        </w:rPr>
        <w:t>.</w:t>
      </w:r>
    </w:p>
    <w:p w14:paraId="2E0CCC45" w14:textId="145B421C" w:rsidR="00B71890" w:rsidRPr="008A6177" w:rsidRDefault="00B71890" w:rsidP="00290A71">
      <w:pPr>
        <w:pStyle w:val="Akapitzlist"/>
        <w:numPr>
          <w:ilvl w:val="0"/>
          <w:numId w:val="23"/>
        </w:numPr>
        <w:shd w:val="clear" w:color="auto" w:fill="FFFFFF"/>
        <w:ind w:left="284" w:hanging="284"/>
        <w:jc w:val="both"/>
        <w:rPr>
          <w:rFonts w:ascii="Arial" w:hAnsi="Arial" w:cs="Arial"/>
          <w:b/>
          <w:bCs/>
          <w:sz w:val="22"/>
          <w:szCs w:val="22"/>
        </w:rPr>
      </w:pPr>
      <w:r w:rsidRPr="008A6177">
        <w:rPr>
          <w:rFonts w:ascii="Arial" w:hAnsi="Arial" w:cs="Arial"/>
          <w:spacing w:val="-7"/>
          <w:sz w:val="22"/>
          <w:szCs w:val="22"/>
        </w:rPr>
        <w:t xml:space="preserve">Wykonawca przekaże Zamawiającemu protokoły z okresowej </w:t>
      </w:r>
      <w:r w:rsidR="007658D8" w:rsidRPr="008A6177">
        <w:rPr>
          <w:rFonts w:ascii="Arial" w:hAnsi="Arial" w:cs="Arial"/>
          <w:spacing w:val="-7"/>
          <w:sz w:val="22"/>
          <w:szCs w:val="22"/>
        </w:rPr>
        <w:t xml:space="preserve">pięcioletniej </w:t>
      </w:r>
      <w:r w:rsidRPr="008A6177">
        <w:rPr>
          <w:rFonts w:ascii="Arial" w:hAnsi="Arial" w:cs="Arial"/>
          <w:spacing w:val="-7"/>
          <w:sz w:val="22"/>
          <w:szCs w:val="22"/>
        </w:rPr>
        <w:t xml:space="preserve">kontroli </w:t>
      </w:r>
      <w:r w:rsidRPr="008A6177">
        <w:rPr>
          <w:rFonts w:ascii="Arial" w:hAnsi="Arial" w:cs="Arial"/>
          <w:spacing w:val="-3"/>
          <w:sz w:val="22"/>
          <w:szCs w:val="22"/>
        </w:rPr>
        <w:t xml:space="preserve">w 2 egzemplarzach </w:t>
      </w:r>
      <w:r w:rsidRPr="008A6177">
        <w:rPr>
          <w:rFonts w:ascii="Arial" w:hAnsi="Arial" w:cs="Arial"/>
          <w:spacing w:val="-7"/>
          <w:sz w:val="22"/>
          <w:szCs w:val="22"/>
        </w:rPr>
        <w:t xml:space="preserve">w formie pisemnej </w:t>
      </w:r>
      <w:r w:rsidRPr="008A6177">
        <w:rPr>
          <w:rFonts w:ascii="Arial" w:hAnsi="Arial" w:cs="Arial"/>
          <w:spacing w:val="-3"/>
          <w:sz w:val="22"/>
          <w:szCs w:val="22"/>
        </w:rPr>
        <w:t xml:space="preserve">dla </w:t>
      </w:r>
      <w:r w:rsidRPr="008A6177">
        <w:rPr>
          <w:rFonts w:ascii="Arial" w:hAnsi="Arial" w:cs="Arial"/>
          <w:spacing w:val="-7"/>
          <w:sz w:val="22"/>
          <w:szCs w:val="22"/>
        </w:rPr>
        <w:t xml:space="preserve">każdego obiektu oddzielnie + 1 wersję w formie </w:t>
      </w:r>
      <w:r w:rsidRPr="008A6177">
        <w:rPr>
          <w:rFonts w:ascii="Arial" w:hAnsi="Arial" w:cs="Arial"/>
          <w:spacing w:val="-7"/>
          <w:sz w:val="22"/>
          <w:szCs w:val="22"/>
        </w:rPr>
        <w:lastRenderedPageBreak/>
        <w:t xml:space="preserve">elektronicznej, w terminie 14 dni od przeprowadzenia kontroli, zgodnie z wymaganiami Zamawiającego. </w:t>
      </w:r>
    </w:p>
    <w:p w14:paraId="3C052D5C" w14:textId="77777777" w:rsidR="00B71890" w:rsidRPr="008A6177" w:rsidRDefault="00B71890" w:rsidP="00290A71">
      <w:pPr>
        <w:pStyle w:val="Akapitzlist"/>
        <w:numPr>
          <w:ilvl w:val="0"/>
          <w:numId w:val="23"/>
        </w:numPr>
        <w:spacing w:before="100" w:beforeAutospacing="1" w:after="100" w:afterAutospacing="1"/>
        <w:ind w:left="284" w:hanging="284"/>
        <w:jc w:val="both"/>
        <w:rPr>
          <w:rFonts w:ascii="Arial" w:hAnsi="Arial" w:cs="Arial"/>
          <w:sz w:val="22"/>
          <w:szCs w:val="22"/>
        </w:rPr>
      </w:pPr>
      <w:r w:rsidRPr="008A6177">
        <w:rPr>
          <w:rFonts w:ascii="Arial" w:hAnsi="Arial" w:cs="Arial"/>
          <w:sz w:val="22"/>
          <w:szCs w:val="22"/>
        </w:rPr>
        <w:t>Każdy protokół kontroli okresowej obiektu budowlanego musi być zakończony jednoznacznym orzeczeniem potwierdzającym, że obiekt nadaje się lub nie nadaje się do eksploatacji.</w:t>
      </w:r>
    </w:p>
    <w:p w14:paraId="2DAA0867" w14:textId="77777777" w:rsidR="00B71890" w:rsidRPr="008A6177" w:rsidRDefault="00B71890" w:rsidP="00290A71">
      <w:pPr>
        <w:pStyle w:val="Tekstpodstawowy"/>
        <w:numPr>
          <w:ilvl w:val="0"/>
          <w:numId w:val="23"/>
        </w:numPr>
        <w:spacing w:after="23"/>
        <w:ind w:left="284" w:hanging="284"/>
        <w:jc w:val="both"/>
        <w:rPr>
          <w:rFonts w:cs="Arial"/>
          <w:sz w:val="22"/>
          <w:szCs w:val="22"/>
        </w:rPr>
      </w:pPr>
      <w:r w:rsidRPr="008A6177">
        <w:rPr>
          <w:rFonts w:cs="Arial"/>
          <w:sz w:val="22"/>
          <w:szCs w:val="22"/>
        </w:rPr>
        <w:t>Wykonawca zobowiązuje się zawiadomić niezwłocznie Zamawiającego o wszelkich nowych okolicznościach ujawnionych w trakcie wykonywania przedmiotu umowy.</w:t>
      </w:r>
    </w:p>
    <w:p w14:paraId="6F11130F" w14:textId="77777777" w:rsidR="00B71890" w:rsidRPr="008A6177" w:rsidRDefault="00B71890" w:rsidP="00B71890">
      <w:pPr>
        <w:rPr>
          <w:b/>
        </w:rPr>
      </w:pPr>
    </w:p>
    <w:p w14:paraId="7D1516C3" w14:textId="77777777" w:rsidR="00B71890" w:rsidRPr="008A6177" w:rsidRDefault="00B71890" w:rsidP="00B71890">
      <w:pPr>
        <w:rPr>
          <w:b/>
        </w:rPr>
      </w:pPr>
      <w:r w:rsidRPr="008A6177">
        <w:rPr>
          <w:b/>
        </w:rPr>
        <w:t>§ 4.</w:t>
      </w:r>
    </w:p>
    <w:p w14:paraId="2D1741D5" w14:textId="77777777" w:rsidR="00B71890" w:rsidRPr="008A6177" w:rsidRDefault="00B71890" w:rsidP="00B71890">
      <w:pPr>
        <w:rPr>
          <w:b/>
        </w:rPr>
      </w:pPr>
      <w:r w:rsidRPr="008A6177">
        <w:rPr>
          <w:b/>
        </w:rPr>
        <w:t>Oświadczenia Wykonawcy</w:t>
      </w:r>
    </w:p>
    <w:p w14:paraId="660A6CB1" w14:textId="714A918B" w:rsidR="00A02507" w:rsidRPr="008A6177" w:rsidRDefault="00315799" w:rsidP="00290A71">
      <w:pPr>
        <w:pStyle w:val="Akapitzlist"/>
        <w:numPr>
          <w:ilvl w:val="0"/>
          <w:numId w:val="11"/>
        </w:numPr>
        <w:shd w:val="clear" w:color="auto" w:fill="FFFFFF"/>
        <w:ind w:left="284" w:hanging="284"/>
        <w:jc w:val="both"/>
        <w:rPr>
          <w:rFonts w:ascii="Arial" w:hAnsi="Arial" w:cs="Arial"/>
          <w:sz w:val="22"/>
          <w:szCs w:val="22"/>
        </w:rPr>
      </w:pPr>
      <w:r w:rsidRPr="008A6177">
        <w:rPr>
          <w:rFonts w:ascii="Arial" w:hAnsi="Arial" w:cs="Arial"/>
          <w:sz w:val="22"/>
          <w:szCs w:val="22"/>
        </w:rPr>
        <w:t xml:space="preserve">Wykonawca oświadcza, że zapozna się z dokumentacją techniczną </w:t>
      </w:r>
      <w:r w:rsidRPr="008A6177">
        <w:rPr>
          <w:rFonts w:ascii="Arial" w:hAnsi="Arial" w:cs="Arial"/>
          <w:spacing w:val="-8"/>
          <w:sz w:val="22"/>
          <w:szCs w:val="22"/>
        </w:rPr>
        <w:t xml:space="preserve">i </w:t>
      </w:r>
      <w:r w:rsidR="007B1861" w:rsidRPr="008A6177">
        <w:rPr>
          <w:rFonts w:ascii="Arial" w:hAnsi="Arial" w:cs="Arial"/>
          <w:spacing w:val="-8"/>
          <w:sz w:val="22"/>
          <w:szCs w:val="22"/>
        </w:rPr>
        <w:t xml:space="preserve">archiwalnymi </w:t>
      </w:r>
      <w:r w:rsidRPr="008A6177">
        <w:rPr>
          <w:rFonts w:ascii="Arial" w:hAnsi="Arial" w:cs="Arial"/>
          <w:spacing w:val="-8"/>
          <w:sz w:val="22"/>
          <w:szCs w:val="22"/>
        </w:rPr>
        <w:t>protokołami z okresowej kontroli stanu technicznego obiektów. Zamawiający udostępni w/w dokumenty wraz z książkami obiektów budowlanych.</w:t>
      </w:r>
    </w:p>
    <w:p w14:paraId="7045601E" w14:textId="2E70FA42" w:rsidR="00B71890" w:rsidRPr="008A6177" w:rsidRDefault="00B71890" w:rsidP="00290A71">
      <w:pPr>
        <w:numPr>
          <w:ilvl w:val="0"/>
          <w:numId w:val="11"/>
        </w:numPr>
        <w:shd w:val="clear" w:color="auto" w:fill="FFFFFF"/>
        <w:suppressAutoHyphens/>
        <w:spacing w:line="240" w:lineRule="auto"/>
        <w:ind w:left="335" w:hanging="335"/>
        <w:jc w:val="both"/>
        <w:rPr>
          <w:spacing w:val="-5"/>
        </w:rPr>
      </w:pPr>
      <w:r w:rsidRPr="008A6177">
        <w:rPr>
          <w:spacing w:val="-8"/>
        </w:rPr>
        <w:t xml:space="preserve">Wykonawca oświadcza, że prace, o których mowa w § 1 niniejszej umowy wykonywane </w:t>
      </w:r>
      <w:r w:rsidRPr="008A6177">
        <w:rPr>
          <w:spacing w:val="-2"/>
        </w:rPr>
        <w:t xml:space="preserve">będą przez osoby przygotowane do wykonywania tego typu prac i posiadających </w:t>
      </w:r>
      <w:r w:rsidRPr="008A6177">
        <w:t>wymagane uprawnienia i kwalifikacje.</w:t>
      </w:r>
    </w:p>
    <w:p w14:paraId="308553A3" w14:textId="77777777" w:rsidR="00B71890" w:rsidRPr="008A6177" w:rsidRDefault="00B71890" w:rsidP="00290A71">
      <w:pPr>
        <w:numPr>
          <w:ilvl w:val="0"/>
          <w:numId w:val="11"/>
        </w:numPr>
        <w:shd w:val="clear" w:color="auto" w:fill="FFFFFF"/>
        <w:tabs>
          <w:tab w:val="clear" w:pos="336"/>
          <w:tab w:val="left" w:pos="341"/>
        </w:tabs>
        <w:suppressAutoHyphens/>
        <w:spacing w:line="240" w:lineRule="auto"/>
        <w:ind w:left="335" w:hanging="335"/>
        <w:jc w:val="both"/>
        <w:rPr>
          <w:b/>
        </w:rPr>
      </w:pPr>
      <w:r w:rsidRPr="008A6177">
        <w:t>Wykonawca oświadcza, że jest ubezpieczony od odpowiedzialności cywilnej w zakresie prowadzonej działalności i na każde wezwanie Zamawiającego przekaże kopię ubezpieczenia, które obowiązuje przez cały okres trwania umowy.</w:t>
      </w:r>
    </w:p>
    <w:p w14:paraId="05E66E0F" w14:textId="77777777" w:rsidR="00B71890" w:rsidRPr="008A6177" w:rsidRDefault="00B71890" w:rsidP="00B71890">
      <w:pPr>
        <w:shd w:val="clear" w:color="auto" w:fill="FFFFFF"/>
        <w:tabs>
          <w:tab w:val="left" w:pos="341"/>
        </w:tabs>
        <w:suppressAutoHyphens/>
        <w:spacing w:line="240" w:lineRule="auto"/>
        <w:ind w:left="335"/>
        <w:jc w:val="both"/>
        <w:rPr>
          <w:b/>
        </w:rPr>
      </w:pPr>
    </w:p>
    <w:p w14:paraId="7418E0C1" w14:textId="77777777" w:rsidR="00B71890" w:rsidRPr="008A6177" w:rsidRDefault="00B71890" w:rsidP="00B71890">
      <w:pPr>
        <w:spacing w:line="240" w:lineRule="auto"/>
        <w:rPr>
          <w:b/>
        </w:rPr>
      </w:pPr>
      <w:r w:rsidRPr="008A6177">
        <w:rPr>
          <w:b/>
        </w:rPr>
        <w:t>§ 5.</w:t>
      </w:r>
    </w:p>
    <w:p w14:paraId="79734BDD" w14:textId="77777777" w:rsidR="00B71890" w:rsidRPr="008A6177" w:rsidRDefault="00B71890" w:rsidP="00B71890">
      <w:pPr>
        <w:spacing w:line="240" w:lineRule="auto"/>
        <w:rPr>
          <w:b/>
        </w:rPr>
      </w:pPr>
      <w:r w:rsidRPr="008A6177">
        <w:rPr>
          <w:b/>
        </w:rPr>
        <w:t>Termin realizacji</w:t>
      </w:r>
    </w:p>
    <w:p w14:paraId="168F92FE" w14:textId="64E9A458" w:rsidR="00315799" w:rsidRPr="008A6177" w:rsidRDefault="00B71890" w:rsidP="00315799">
      <w:pPr>
        <w:jc w:val="both"/>
      </w:pPr>
      <w:r w:rsidRPr="008A6177">
        <w:t>Termin wykonania przedmiotu umowy przez Wykonawcę –</w:t>
      </w:r>
      <w:r w:rsidR="00A02507" w:rsidRPr="008A6177">
        <w:t xml:space="preserve"> </w:t>
      </w:r>
      <w:r w:rsidR="00A27D12" w:rsidRPr="008A6177">
        <w:t>60</w:t>
      </w:r>
      <w:r w:rsidR="00A02507" w:rsidRPr="008A6177">
        <w:t xml:space="preserve"> </w:t>
      </w:r>
      <w:r w:rsidR="00315799" w:rsidRPr="008A6177">
        <w:t xml:space="preserve">dni </w:t>
      </w:r>
      <w:r w:rsidR="00FA484A" w:rsidRPr="008A6177">
        <w:t>kalendarzowych</w:t>
      </w:r>
      <w:r w:rsidR="00315799" w:rsidRPr="008A6177">
        <w:t xml:space="preserve"> od dnia podpisania umowy. </w:t>
      </w:r>
    </w:p>
    <w:p w14:paraId="407EAA13" w14:textId="77777777" w:rsidR="00B71890" w:rsidRPr="008A6177" w:rsidRDefault="00B71890" w:rsidP="00B71890">
      <w:pPr>
        <w:shd w:val="clear" w:color="auto" w:fill="FFFFFF"/>
        <w:tabs>
          <w:tab w:val="left" w:pos="2557"/>
          <w:tab w:val="center" w:pos="4535"/>
        </w:tabs>
        <w:spacing w:line="240" w:lineRule="auto"/>
        <w:rPr>
          <w:b/>
        </w:rPr>
      </w:pPr>
    </w:p>
    <w:p w14:paraId="564F69BA" w14:textId="77777777" w:rsidR="00B71890" w:rsidRPr="008A6177" w:rsidRDefault="00B71890" w:rsidP="00B71890">
      <w:pPr>
        <w:shd w:val="clear" w:color="auto" w:fill="FFFFFF"/>
        <w:tabs>
          <w:tab w:val="left" w:pos="2557"/>
          <w:tab w:val="center" w:pos="4535"/>
        </w:tabs>
        <w:spacing w:line="240" w:lineRule="auto"/>
        <w:rPr>
          <w:spacing w:val="-23"/>
        </w:rPr>
      </w:pPr>
      <w:r w:rsidRPr="008A6177">
        <w:rPr>
          <w:b/>
        </w:rPr>
        <w:t>§ 6.</w:t>
      </w:r>
    </w:p>
    <w:p w14:paraId="3F97E1B5" w14:textId="345145FD" w:rsidR="00B71890" w:rsidRPr="008A6177" w:rsidRDefault="00B71890" w:rsidP="00B71890">
      <w:pPr>
        <w:pStyle w:val="Default"/>
        <w:jc w:val="center"/>
        <w:rPr>
          <w:rFonts w:ascii="Arial" w:hAnsi="Arial" w:cs="Arial"/>
          <w:b/>
          <w:bCs/>
          <w:color w:val="auto"/>
          <w:sz w:val="22"/>
          <w:szCs w:val="22"/>
        </w:rPr>
      </w:pPr>
      <w:r w:rsidRPr="008A6177">
        <w:rPr>
          <w:rFonts w:ascii="Arial" w:hAnsi="Arial" w:cs="Arial"/>
          <w:b/>
          <w:bCs/>
          <w:color w:val="auto"/>
          <w:sz w:val="22"/>
          <w:szCs w:val="22"/>
        </w:rPr>
        <w:t>Wynagrodzenie</w:t>
      </w:r>
      <w:r w:rsidR="00E659F7" w:rsidRPr="008A6177">
        <w:rPr>
          <w:rFonts w:ascii="Arial" w:hAnsi="Arial" w:cs="Arial"/>
          <w:b/>
          <w:bCs/>
          <w:color w:val="auto"/>
          <w:sz w:val="22"/>
          <w:szCs w:val="22"/>
        </w:rPr>
        <w:t xml:space="preserve"> i warunki płatności</w:t>
      </w:r>
    </w:p>
    <w:p w14:paraId="54B6E581" w14:textId="04A39615" w:rsidR="00B71890" w:rsidRPr="008A6177" w:rsidRDefault="00B71890" w:rsidP="00290A71">
      <w:pPr>
        <w:pStyle w:val="Akapitzlist"/>
        <w:numPr>
          <w:ilvl w:val="0"/>
          <w:numId w:val="34"/>
        </w:numPr>
        <w:shd w:val="clear" w:color="auto" w:fill="FFFFFF"/>
        <w:ind w:left="360"/>
        <w:jc w:val="both"/>
        <w:rPr>
          <w:rFonts w:ascii="Arial" w:hAnsi="Arial" w:cs="Arial"/>
          <w:spacing w:val="-9"/>
          <w:sz w:val="22"/>
          <w:szCs w:val="22"/>
        </w:rPr>
      </w:pPr>
      <w:r w:rsidRPr="008A6177">
        <w:rPr>
          <w:rFonts w:ascii="Arial" w:hAnsi="Arial" w:cs="Arial"/>
          <w:spacing w:val="-7"/>
          <w:sz w:val="22"/>
          <w:szCs w:val="22"/>
        </w:rPr>
        <w:t>Za wykonanie przedmiotu umowy strony ustalają wynagrodzenie ryczałtowe wraz z podatkiem VAT</w:t>
      </w:r>
      <w:r w:rsidR="00E659F7" w:rsidRPr="008A6177">
        <w:rPr>
          <w:rFonts w:ascii="Arial" w:hAnsi="Arial" w:cs="Arial"/>
          <w:spacing w:val="-7"/>
          <w:sz w:val="22"/>
          <w:szCs w:val="22"/>
        </w:rPr>
        <w:t xml:space="preserve"> </w:t>
      </w:r>
      <w:r w:rsidRPr="008A6177">
        <w:rPr>
          <w:rFonts w:ascii="Arial" w:hAnsi="Arial" w:cs="Arial"/>
          <w:spacing w:val="-7"/>
          <w:sz w:val="22"/>
          <w:szCs w:val="22"/>
        </w:rPr>
        <w:t>w</w:t>
      </w:r>
      <w:r w:rsidRPr="008A6177">
        <w:rPr>
          <w:rFonts w:ascii="Arial" w:hAnsi="Arial" w:cs="Arial"/>
          <w:sz w:val="22"/>
          <w:szCs w:val="22"/>
        </w:rPr>
        <w:t xml:space="preserve"> </w:t>
      </w:r>
      <w:r w:rsidRPr="008A6177">
        <w:rPr>
          <w:rFonts w:ascii="Arial" w:hAnsi="Arial" w:cs="Arial"/>
          <w:spacing w:val="-10"/>
          <w:sz w:val="22"/>
          <w:szCs w:val="22"/>
        </w:rPr>
        <w:t xml:space="preserve">kwocie brutto </w:t>
      </w:r>
      <w:r w:rsidR="00E659F7" w:rsidRPr="008A6177">
        <w:rPr>
          <w:rFonts w:ascii="Arial" w:hAnsi="Arial" w:cs="Arial"/>
          <w:spacing w:val="-10"/>
          <w:sz w:val="22"/>
          <w:szCs w:val="22"/>
        </w:rPr>
        <w:t>……………..</w:t>
      </w:r>
      <w:r w:rsidRPr="008A6177">
        <w:rPr>
          <w:rFonts w:ascii="Arial" w:hAnsi="Arial" w:cs="Arial"/>
          <w:spacing w:val="-10"/>
          <w:sz w:val="22"/>
          <w:szCs w:val="22"/>
        </w:rPr>
        <w:t xml:space="preserve"> </w:t>
      </w:r>
      <w:r w:rsidRPr="008A6177">
        <w:rPr>
          <w:rFonts w:ascii="Arial" w:hAnsi="Arial" w:cs="Arial"/>
          <w:spacing w:val="-7"/>
          <w:sz w:val="22"/>
          <w:szCs w:val="22"/>
        </w:rPr>
        <w:t xml:space="preserve">zł. </w:t>
      </w:r>
      <w:r w:rsidRPr="008A6177">
        <w:rPr>
          <w:rFonts w:ascii="Arial" w:hAnsi="Arial" w:cs="Arial"/>
          <w:spacing w:val="-9"/>
          <w:sz w:val="22"/>
          <w:szCs w:val="22"/>
        </w:rPr>
        <w:t>(słownie</w:t>
      </w:r>
      <w:r w:rsidR="00E659F7" w:rsidRPr="008A6177">
        <w:rPr>
          <w:rFonts w:ascii="Arial" w:hAnsi="Arial" w:cs="Arial"/>
          <w:spacing w:val="-9"/>
          <w:sz w:val="22"/>
          <w:szCs w:val="22"/>
        </w:rPr>
        <w:t xml:space="preserve"> brutto</w:t>
      </w:r>
      <w:r w:rsidRPr="008A6177">
        <w:rPr>
          <w:rFonts w:ascii="Arial" w:hAnsi="Arial" w:cs="Arial"/>
          <w:spacing w:val="-9"/>
          <w:sz w:val="22"/>
          <w:szCs w:val="22"/>
        </w:rPr>
        <w:t>:</w:t>
      </w:r>
      <w:r w:rsidRPr="008A6177">
        <w:rPr>
          <w:rFonts w:ascii="Arial" w:hAnsi="Arial" w:cs="Arial"/>
          <w:sz w:val="22"/>
          <w:szCs w:val="22"/>
        </w:rPr>
        <w:t xml:space="preserve"> </w:t>
      </w:r>
      <w:r w:rsidR="00E659F7" w:rsidRPr="008A6177">
        <w:rPr>
          <w:rFonts w:ascii="Arial" w:hAnsi="Arial" w:cs="Arial"/>
          <w:sz w:val="22"/>
          <w:szCs w:val="22"/>
        </w:rPr>
        <w:t>………………………….</w:t>
      </w:r>
      <w:r w:rsidRPr="008A6177">
        <w:rPr>
          <w:rFonts w:ascii="Arial" w:hAnsi="Arial" w:cs="Arial"/>
          <w:sz w:val="22"/>
          <w:szCs w:val="22"/>
        </w:rPr>
        <w:t>)</w:t>
      </w:r>
      <w:r w:rsidR="00E659F7" w:rsidRPr="008A6177">
        <w:rPr>
          <w:rFonts w:ascii="Arial" w:hAnsi="Arial" w:cs="Arial"/>
          <w:sz w:val="22"/>
          <w:szCs w:val="22"/>
        </w:rPr>
        <w:t xml:space="preserve"> w tym podatek VAT …..% tj. ……………….. zł.</w:t>
      </w:r>
    </w:p>
    <w:p w14:paraId="75867FC7" w14:textId="74EB4362" w:rsidR="005C409D" w:rsidRPr="008A6177" w:rsidRDefault="005C409D" w:rsidP="00290A71">
      <w:pPr>
        <w:pStyle w:val="Akapitzlist"/>
        <w:numPr>
          <w:ilvl w:val="0"/>
          <w:numId w:val="34"/>
        </w:numPr>
        <w:shd w:val="clear" w:color="auto" w:fill="FFFFFF"/>
        <w:ind w:left="360"/>
        <w:jc w:val="both"/>
        <w:rPr>
          <w:rFonts w:ascii="Arial" w:hAnsi="Arial" w:cs="Arial"/>
          <w:spacing w:val="-9"/>
          <w:sz w:val="22"/>
          <w:szCs w:val="22"/>
        </w:rPr>
      </w:pPr>
      <w:r w:rsidRPr="008A6177">
        <w:rPr>
          <w:rFonts w:ascii="Arial" w:hAnsi="Arial" w:cs="Arial"/>
          <w:spacing w:val="-9"/>
          <w:sz w:val="22"/>
          <w:szCs w:val="22"/>
        </w:rPr>
        <w:t xml:space="preserve">Podstawą wystawienia faktury VAT/rachunku  jest protokół odbioru bez zastrzeżeń, potwierdzający przekazanie Zamawiającemu, wszystkich protokołów z okresowej </w:t>
      </w:r>
      <w:r w:rsidR="008019A1" w:rsidRPr="008A6177">
        <w:rPr>
          <w:rFonts w:ascii="Arial" w:hAnsi="Arial" w:cs="Arial"/>
          <w:spacing w:val="-9"/>
          <w:sz w:val="22"/>
          <w:szCs w:val="22"/>
        </w:rPr>
        <w:t xml:space="preserve">pięcioletniej </w:t>
      </w:r>
      <w:r w:rsidRPr="008A6177">
        <w:rPr>
          <w:rFonts w:ascii="Arial" w:hAnsi="Arial" w:cs="Arial"/>
          <w:spacing w:val="-9"/>
          <w:sz w:val="22"/>
          <w:szCs w:val="22"/>
        </w:rPr>
        <w:t>kontroli, o których mowa w § 3 ust. 6 umowy.</w:t>
      </w:r>
    </w:p>
    <w:p w14:paraId="015B132E" w14:textId="007E2C70" w:rsidR="005C409D" w:rsidRPr="008A6177" w:rsidRDefault="005C409D" w:rsidP="00290A71">
      <w:pPr>
        <w:pStyle w:val="Akapitzlist"/>
        <w:numPr>
          <w:ilvl w:val="0"/>
          <w:numId w:val="34"/>
        </w:numPr>
        <w:shd w:val="clear" w:color="auto" w:fill="FFFFFF"/>
        <w:ind w:left="360"/>
        <w:jc w:val="both"/>
        <w:rPr>
          <w:rFonts w:ascii="Arial" w:hAnsi="Arial" w:cs="Arial"/>
          <w:spacing w:val="-9"/>
          <w:sz w:val="22"/>
          <w:szCs w:val="22"/>
        </w:rPr>
      </w:pPr>
      <w:r w:rsidRPr="008A6177">
        <w:rPr>
          <w:rFonts w:ascii="Arial" w:hAnsi="Arial" w:cs="Arial"/>
          <w:sz w:val="22"/>
          <w:szCs w:val="22"/>
        </w:rPr>
        <w:t>Zapłata wynagrodzenia nastąpi w terminie 21 dni od daty doręczenia faktury VAT. Terminem zapłaty jest data obciążenia rachunku bankowego ZAMAWIAJĄCEGO.</w:t>
      </w:r>
    </w:p>
    <w:p w14:paraId="1DFB6BDC" w14:textId="06F053F4" w:rsidR="005C409D" w:rsidRPr="008A6177" w:rsidRDefault="005C409D" w:rsidP="00290A71">
      <w:pPr>
        <w:pStyle w:val="Akapitzlist"/>
        <w:numPr>
          <w:ilvl w:val="0"/>
          <w:numId w:val="34"/>
        </w:numPr>
        <w:shd w:val="clear" w:color="auto" w:fill="FFFFFF"/>
        <w:ind w:left="360"/>
        <w:jc w:val="both"/>
        <w:rPr>
          <w:rFonts w:ascii="Arial" w:hAnsi="Arial" w:cs="Arial"/>
          <w:spacing w:val="-9"/>
          <w:sz w:val="22"/>
          <w:szCs w:val="22"/>
        </w:rPr>
      </w:pPr>
      <w:r w:rsidRPr="008A6177">
        <w:rPr>
          <w:rFonts w:ascii="Arial" w:hAnsi="Arial" w:cs="Arial"/>
          <w:sz w:val="22"/>
          <w:szCs w:val="22"/>
        </w:rPr>
        <w:t>Wynagrodzenie za wykonanie przedmiotu umowy zostanie zapłacone  przelewem na rachunek WYKONAWCY wskazany na fakturze VAT/rachunku.</w:t>
      </w:r>
    </w:p>
    <w:p w14:paraId="5165877A" w14:textId="77777777" w:rsidR="005C409D" w:rsidRPr="008A6177" w:rsidRDefault="005C409D" w:rsidP="00290A71">
      <w:pPr>
        <w:pStyle w:val="Akapitzlist"/>
        <w:numPr>
          <w:ilvl w:val="0"/>
          <w:numId w:val="34"/>
        </w:numPr>
        <w:shd w:val="clear" w:color="auto" w:fill="FFFFFF"/>
        <w:ind w:left="360"/>
        <w:jc w:val="both"/>
        <w:rPr>
          <w:rFonts w:ascii="Arial" w:hAnsi="Arial" w:cs="Arial"/>
          <w:spacing w:val="-9"/>
          <w:sz w:val="22"/>
          <w:szCs w:val="22"/>
        </w:rPr>
      </w:pPr>
      <w:r w:rsidRPr="008A6177">
        <w:rPr>
          <w:rFonts w:ascii="Arial" w:hAnsi="Arial" w:cs="Arial"/>
          <w:sz w:val="22"/>
          <w:szCs w:val="22"/>
        </w:rPr>
        <w:t>ZAMAWIAJĄCY upoważnia WYKONAWCĘ do wystawienia faktury VAT bez jego podpisu.</w:t>
      </w:r>
    </w:p>
    <w:p w14:paraId="3F0B2D46" w14:textId="77777777" w:rsidR="005C409D" w:rsidRPr="008A6177" w:rsidRDefault="005C409D" w:rsidP="00290A71">
      <w:pPr>
        <w:pStyle w:val="Akapitzlist"/>
        <w:numPr>
          <w:ilvl w:val="0"/>
          <w:numId w:val="34"/>
        </w:numPr>
        <w:shd w:val="clear" w:color="auto" w:fill="FFFFFF"/>
        <w:ind w:left="360"/>
        <w:jc w:val="both"/>
        <w:rPr>
          <w:rFonts w:ascii="Arial" w:hAnsi="Arial" w:cs="Arial"/>
          <w:spacing w:val="-9"/>
          <w:sz w:val="22"/>
          <w:szCs w:val="22"/>
        </w:rPr>
      </w:pPr>
      <w:r w:rsidRPr="008A6177">
        <w:rPr>
          <w:rFonts w:ascii="Arial" w:hAnsi="Arial" w:cs="Arial"/>
          <w:sz w:val="22"/>
          <w:szCs w:val="22"/>
        </w:rPr>
        <w:t>ZAMAWIAJĄCY jest podatnikiem podatku VAT o numerze identyfikacyjnym: 855-00-24-412.</w:t>
      </w:r>
    </w:p>
    <w:p w14:paraId="3F88E236" w14:textId="79DB8ADB" w:rsidR="005C409D" w:rsidRPr="008A6177" w:rsidRDefault="005C409D" w:rsidP="00290A71">
      <w:pPr>
        <w:pStyle w:val="Akapitzlist"/>
        <w:numPr>
          <w:ilvl w:val="0"/>
          <w:numId w:val="34"/>
        </w:numPr>
        <w:shd w:val="clear" w:color="auto" w:fill="FFFFFF"/>
        <w:ind w:left="360"/>
        <w:jc w:val="both"/>
        <w:rPr>
          <w:rFonts w:ascii="Arial" w:hAnsi="Arial" w:cs="Arial"/>
          <w:bCs/>
          <w:spacing w:val="-9"/>
          <w:sz w:val="22"/>
          <w:szCs w:val="22"/>
        </w:rPr>
      </w:pPr>
      <w:r w:rsidRPr="008A6177">
        <w:rPr>
          <w:rFonts w:ascii="Arial" w:hAnsi="Arial" w:cs="Arial"/>
          <w:bCs/>
          <w:sz w:val="22"/>
          <w:szCs w:val="22"/>
        </w:rPr>
        <w:t xml:space="preserve">WYKONAWCA jest podatnikiem podatku VAT o numerze identyfikacyjnym: …….. </w:t>
      </w:r>
    </w:p>
    <w:p w14:paraId="67006B1E" w14:textId="77777777" w:rsidR="00E659F7" w:rsidRPr="008A6177" w:rsidRDefault="00E659F7" w:rsidP="00B71890">
      <w:pPr>
        <w:spacing w:line="240" w:lineRule="auto"/>
        <w:rPr>
          <w:b/>
        </w:rPr>
      </w:pPr>
    </w:p>
    <w:p w14:paraId="01330111" w14:textId="5888F068" w:rsidR="00B71890" w:rsidRPr="008A6177" w:rsidRDefault="00B71890" w:rsidP="00B71890">
      <w:pPr>
        <w:pStyle w:val="Tekstpodstawowy"/>
        <w:jc w:val="center"/>
        <w:rPr>
          <w:b/>
          <w:sz w:val="22"/>
          <w:szCs w:val="22"/>
        </w:rPr>
      </w:pPr>
      <w:r w:rsidRPr="008A6177">
        <w:rPr>
          <w:b/>
          <w:sz w:val="22"/>
          <w:szCs w:val="22"/>
        </w:rPr>
        <w:t xml:space="preserve">§ </w:t>
      </w:r>
      <w:r w:rsidR="003F1361" w:rsidRPr="008A6177">
        <w:rPr>
          <w:b/>
          <w:sz w:val="22"/>
          <w:szCs w:val="22"/>
        </w:rPr>
        <w:t>7</w:t>
      </w:r>
      <w:r w:rsidRPr="008A6177">
        <w:rPr>
          <w:b/>
          <w:sz w:val="22"/>
          <w:szCs w:val="22"/>
        </w:rPr>
        <w:t>.</w:t>
      </w:r>
    </w:p>
    <w:p w14:paraId="1CBCA9FE" w14:textId="77777777" w:rsidR="00B71890" w:rsidRPr="008A6177" w:rsidRDefault="00B71890" w:rsidP="00B71890">
      <w:pPr>
        <w:pStyle w:val="Tekstpodstawowy"/>
        <w:jc w:val="center"/>
        <w:rPr>
          <w:b/>
          <w:sz w:val="22"/>
          <w:szCs w:val="22"/>
        </w:rPr>
      </w:pPr>
      <w:r w:rsidRPr="008A6177">
        <w:rPr>
          <w:b/>
          <w:sz w:val="22"/>
          <w:szCs w:val="22"/>
        </w:rPr>
        <w:t>Zamówienia dodatkowe</w:t>
      </w:r>
    </w:p>
    <w:p w14:paraId="0CD22D53" w14:textId="77777777" w:rsidR="00B71890" w:rsidRPr="008A6177" w:rsidRDefault="00B71890" w:rsidP="00B71890">
      <w:pPr>
        <w:pStyle w:val="Default"/>
        <w:ind w:left="284" w:hanging="284"/>
        <w:jc w:val="both"/>
        <w:rPr>
          <w:rFonts w:ascii="Arial" w:hAnsi="Arial" w:cs="Arial"/>
          <w:bCs/>
          <w:color w:val="auto"/>
          <w:sz w:val="22"/>
          <w:szCs w:val="22"/>
        </w:rPr>
      </w:pPr>
      <w:r w:rsidRPr="008A6177">
        <w:rPr>
          <w:rFonts w:ascii="Arial" w:hAnsi="Arial" w:cs="Arial"/>
          <w:bCs/>
          <w:color w:val="auto"/>
          <w:spacing w:val="-3"/>
          <w:sz w:val="22"/>
          <w:szCs w:val="22"/>
          <w:lang w:eastAsia="ar-SA"/>
        </w:rPr>
        <w:t xml:space="preserve">1. </w:t>
      </w:r>
      <w:r w:rsidRPr="008A6177">
        <w:rPr>
          <w:rFonts w:ascii="Arial" w:hAnsi="Arial" w:cs="Arial"/>
          <w:bCs/>
          <w:color w:val="auto"/>
          <w:sz w:val="22"/>
          <w:szCs w:val="22"/>
        </w:rPr>
        <w:t>Zamawiający przewiduje możliwość udzielenia dotychczasowemu Wykonawcy zamówień dodatkowych na roboty, dostawy, usługi o wartości nieprzekraczającej  50 % wartości zamówienia podstawowego:</w:t>
      </w:r>
    </w:p>
    <w:p w14:paraId="76218308" w14:textId="77777777" w:rsidR="00B71890" w:rsidRPr="008A6177" w:rsidRDefault="00B71890" w:rsidP="00290A71">
      <w:pPr>
        <w:pStyle w:val="Default"/>
        <w:numPr>
          <w:ilvl w:val="0"/>
          <w:numId w:val="30"/>
        </w:numPr>
        <w:jc w:val="both"/>
        <w:rPr>
          <w:rFonts w:ascii="Arial" w:hAnsi="Arial" w:cs="Arial"/>
          <w:bCs/>
          <w:color w:val="auto"/>
          <w:sz w:val="22"/>
          <w:szCs w:val="22"/>
        </w:rPr>
      </w:pPr>
      <w:r w:rsidRPr="008A6177">
        <w:rPr>
          <w:rFonts w:ascii="Arial" w:hAnsi="Arial" w:cs="Arial"/>
          <w:bCs/>
          <w:color w:val="auto"/>
          <w:sz w:val="22"/>
          <w:szCs w:val="22"/>
        </w:rPr>
        <w:t>objęte zamówieniem podstawowym, jeżeli istnieje konieczność ich wykonania w większej ilości,</w:t>
      </w:r>
    </w:p>
    <w:p w14:paraId="7EACC319" w14:textId="77777777" w:rsidR="00B71890" w:rsidRPr="008A6177" w:rsidRDefault="00B71890" w:rsidP="00290A71">
      <w:pPr>
        <w:pStyle w:val="Default"/>
        <w:numPr>
          <w:ilvl w:val="0"/>
          <w:numId w:val="30"/>
        </w:numPr>
        <w:jc w:val="both"/>
        <w:rPr>
          <w:rFonts w:ascii="Arial" w:hAnsi="Arial" w:cs="Arial"/>
          <w:bCs/>
          <w:color w:val="auto"/>
          <w:sz w:val="22"/>
          <w:szCs w:val="22"/>
        </w:rPr>
      </w:pPr>
      <w:r w:rsidRPr="008A6177">
        <w:rPr>
          <w:rFonts w:ascii="Arial" w:hAnsi="Arial" w:cs="Arial"/>
          <w:bCs/>
          <w:color w:val="auto"/>
          <w:sz w:val="22"/>
          <w:szCs w:val="22"/>
        </w:rPr>
        <w:t xml:space="preserve">objęte zamówieniem podstawowym, jeżeli istnieje konieczność ich wykonania w innej technologii lub przy innych parametrach niż to wynika z umowy oraz nieobjęte zamówieniem podstawowym, niezbędne do jego prawidłowego wykonania, </w:t>
      </w:r>
    </w:p>
    <w:p w14:paraId="44C5A1F9" w14:textId="77777777" w:rsidR="00B71890" w:rsidRPr="008A6177" w:rsidRDefault="00B71890" w:rsidP="00B71890">
      <w:pPr>
        <w:pStyle w:val="Default"/>
        <w:ind w:left="720"/>
        <w:jc w:val="both"/>
        <w:rPr>
          <w:rFonts w:ascii="Arial" w:hAnsi="Arial" w:cs="Arial"/>
          <w:bCs/>
          <w:color w:val="auto"/>
          <w:sz w:val="22"/>
          <w:szCs w:val="22"/>
        </w:rPr>
      </w:pPr>
      <w:r w:rsidRPr="008A6177">
        <w:rPr>
          <w:rFonts w:ascii="Arial" w:hAnsi="Arial" w:cs="Arial"/>
          <w:bCs/>
          <w:color w:val="auto"/>
          <w:sz w:val="22"/>
          <w:szCs w:val="22"/>
        </w:rPr>
        <w:lastRenderedPageBreak/>
        <w:t>których wykonanie stało się konieczne na skutek sytuacji niemożliwej wcześniej do przewidzenia,</w:t>
      </w:r>
    </w:p>
    <w:p w14:paraId="6CE3AC17" w14:textId="77777777" w:rsidR="00B71890" w:rsidRPr="008A6177" w:rsidRDefault="00B71890" w:rsidP="00B71890">
      <w:pPr>
        <w:pStyle w:val="Default"/>
        <w:ind w:left="426"/>
        <w:jc w:val="both"/>
        <w:rPr>
          <w:rFonts w:ascii="Arial" w:hAnsi="Arial" w:cs="Arial"/>
          <w:bCs/>
          <w:color w:val="auto"/>
          <w:sz w:val="22"/>
          <w:szCs w:val="22"/>
        </w:rPr>
      </w:pPr>
      <w:r w:rsidRPr="008A6177">
        <w:rPr>
          <w:rFonts w:ascii="Arial" w:hAnsi="Arial" w:cs="Arial"/>
          <w:bCs/>
          <w:color w:val="auto"/>
          <w:sz w:val="22"/>
          <w:szCs w:val="22"/>
        </w:rPr>
        <w:t>lub</w:t>
      </w:r>
    </w:p>
    <w:p w14:paraId="754DD800" w14:textId="77777777" w:rsidR="00B71890" w:rsidRPr="008A6177" w:rsidRDefault="00B71890" w:rsidP="00B71890">
      <w:pPr>
        <w:pStyle w:val="Default"/>
        <w:ind w:left="709"/>
        <w:jc w:val="both"/>
        <w:rPr>
          <w:rFonts w:ascii="Arial" w:hAnsi="Arial" w:cs="Arial"/>
          <w:bCs/>
          <w:color w:val="auto"/>
          <w:sz w:val="22"/>
          <w:szCs w:val="22"/>
        </w:rPr>
      </w:pPr>
      <w:r w:rsidRPr="008A6177">
        <w:rPr>
          <w:rFonts w:ascii="Arial" w:hAnsi="Arial" w:cs="Arial"/>
          <w:bCs/>
          <w:color w:val="auto"/>
          <w:sz w:val="22"/>
          <w:szCs w:val="22"/>
        </w:rPr>
        <w:t xml:space="preserve">z przyczyn technicznych lub gospodarczych oddzielenie zamówienia dodatkowego od zamówienia podstawowego wymagałoby poniesienia niewspółmiernie wysokich kosztów </w:t>
      </w:r>
    </w:p>
    <w:p w14:paraId="46647CB3" w14:textId="77777777" w:rsidR="00B71890" w:rsidRPr="008A6177" w:rsidRDefault="00B71890" w:rsidP="00B71890">
      <w:pPr>
        <w:pStyle w:val="Default"/>
        <w:ind w:left="426"/>
        <w:jc w:val="both"/>
        <w:rPr>
          <w:rFonts w:ascii="Arial" w:hAnsi="Arial" w:cs="Arial"/>
          <w:bCs/>
          <w:color w:val="auto"/>
          <w:sz w:val="22"/>
          <w:szCs w:val="22"/>
        </w:rPr>
      </w:pPr>
      <w:r w:rsidRPr="008A6177">
        <w:rPr>
          <w:rFonts w:ascii="Arial" w:hAnsi="Arial" w:cs="Arial"/>
          <w:bCs/>
          <w:color w:val="auto"/>
          <w:sz w:val="22"/>
          <w:szCs w:val="22"/>
        </w:rPr>
        <w:t>lub</w:t>
      </w:r>
    </w:p>
    <w:p w14:paraId="1810ACE1" w14:textId="77777777" w:rsidR="00B71890" w:rsidRPr="008A6177" w:rsidRDefault="00B71890" w:rsidP="00B71890">
      <w:pPr>
        <w:pStyle w:val="Default"/>
        <w:ind w:left="709"/>
        <w:jc w:val="both"/>
        <w:rPr>
          <w:rFonts w:ascii="Arial" w:hAnsi="Arial" w:cs="Arial"/>
          <w:bCs/>
          <w:color w:val="auto"/>
          <w:sz w:val="22"/>
          <w:szCs w:val="22"/>
        </w:rPr>
      </w:pPr>
      <w:r w:rsidRPr="008A6177">
        <w:rPr>
          <w:rFonts w:ascii="Arial" w:hAnsi="Arial" w:cs="Arial"/>
          <w:bCs/>
          <w:color w:val="auto"/>
          <w:sz w:val="22"/>
          <w:szCs w:val="22"/>
        </w:rPr>
        <w:t>wykonanie zamówienia podstawowego jest uzależnione od wykonania zamówienia dodatkowego.</w:t>
      </w:r>
    </w:p>
    <w:p w14:paraId="3695F2E7" w14:textId="76D7D558" w:rsidR="00B71890" w:rsidRPr="008A6177" w:rsidRDefault="00781CD7" w:rsidP="00290A71">
      <w:pPr>
        <w:pStyle w:val="Akapitzlist"/>
        <w:numPr>
          <w:ilvl w:val="0"/>
          <w:numId w:val="29"/>
        </w:numPr>
        <w:ind w:left="284" w:hanging="284"/>
        <w:jc w:val="both"/>
        <w:rPr>
          <w:rFonts w:ascii="Arial" w:hAnsi="Arial" w:cs="Arial"/>
          <w:bCs/>
          <w:sz w:val="22"/>
          <w:szCs w:val="22"/>
          <w:lang w:eastAsia="ar-SA"/>
        </w:rPr>
      </w:pPr>
      <w:r w:rsidRPr="008A6177">
        <w:rPr>
          <w:rFonts w:ascii="Arial" w:hAnsi="Arial" w:cs="Arial"/>
          <w:bCs/>
          <w:sz w:val="22"/>
          <w:szCs w:val="22"/>
          <w:lang w:eastAsia="ar-SA"/>
        </w:rPr>
        <w:t xml:space="preserve">Wynagrodzenie za zamówienia dodatkowe </w:t>
      </w:r>
      <w:r w:rsidR="00B71890" w:rsidRPr="008A6177">
        <w:rPr>
          <w:rFonts w:ascii="Arial" w:hAnsi="Arial" w:cs="Arial"/>
          <w:bCs/>
          <w:sz w:val="22"/>
          <w:szCs w:val="22"/>
          <w:lang w:eastAsia="ar-SA"/>
        </w:rPr>
        <w:t>zostanie ustalone w oparciu o negocjacje stron.</w:t>
      </w:r>
    </w:p>
    <w:p w14:paraId="22075D37" w14:textId="62F31DC6" w:rsidR="00B71890" w:rsidRPr="008A6177" w:rsidRDefault="00B71890" w:rsidP="000A0231">
      <w:pPr>
        <w:pStyle w:val="Akapitzlist"/>
        <w:ind w:left="284" w:hanging="283"/>
        <w:jc w:val="both"/>
        <w:rPr>
          <w:rFonts w:ascii="Arial" w:hAnsi="Arial" w:cs="Arial"/>
          <w:bCs/>
          <w:sz w:val="22"/>
          <w:szCs w:val="22"/>
        </w:rPr>
      </w:pPr>
      <w:r w:rsidRPr="008A6177">
        <w:rPr>
          <w:rFonts w:ascii="Arial" w:hAnsi="Arial" w:cs="Arial"/>
          <w:bCs/>
          <w:sz w:val="22"/>
          <w:szCs w:val="22"/>
        </w:rPr>
        <w:t xml:space="preserve">3. W przypadku wystąpienia </w:t>
      </w:r>
      <w:r w:rsidR="00781CD7" w:rsidRPr="008A6177">
        <w:rPr>
          <w:rFonts w:ascii="Arial" w:hAnsi="Arial" w:cs="Arial"/>
          <w:bCs/>
          <w:sz w:val="22"/>
          <w:szCs w:val="22"/>
        </w:rPr>
        <w:t>zamówień dodatkowych</w:t>
      </w:r>
      <w:r w:rsidRPr="008A6177">
        <w:rPr>
          <w:rFonts w:ascii="Arial" w:hAnsi="Arial" w:cs="Arial"/>
          <w:bCs/>
          <w:sz w:val="22"/>
          <w:szCs w:val="22"/>
        </w:rPr>
        <w:t xml:space="preserve"> wymagan</w:t>
      </w:r>
      <w:r w:rsidR="00781CD7" w:rsidRPr="008A6177">
        <w:rPr>
          <w:rFonts w:ascii="Arial" w:hAnsi="Arial" w:cs="Arial"/>
          <w:bCs/>
          <w:sz w:val="22"/>
          <w:szCs w:val="22"/>
        </w:rPr>
        <w:t>y</w:t>
      </w:r>
      <w:r w:rsidRPr="008A6177">
        <w:rPr>
          <w:rFonts w:ascii="Arial" w:hAnsi="Arial" w:cs="Arial"/>
          <w:bCs/>
          <w:sz w:val="22"/>
          <w:szCs w:val="22"/>
        </w:rPr>
        <w:t xml:space="preserve"> </w:t>
      </w:r>
      <w:r w:rsidR="00781CD7" w:rsidRPr="008A6177">
        <w:rPr>
          <w:rFonts w:ascii="Arial" w:hAnsi="Arial" w:cs="Arial"/>
          <w:bCs/>
          <w:sz w:val="22"/>
          <w:szCs w:val="22"/>
        </w:rPr>
        <w:t>jest</w:t>
      </w:r>
      <w:r w:rsidR="000A0231" w:rsidRPr="008A6177">
        <w:rPr>
          <w:rFonts w:ascii="Arial" w:hAnsi="Arial" w:cs="Arial"/>
          <w:bCs/>
          <w:sz w:val="22"/>
          <w:szCs w:val="22"/>
        </w:rPr>
        <w:t xml:space="preserve"> </w:t>
      </w:r>
      <w:r w:rsidRPr="008A6177">
        <w:rPr>
          <w:rFonts w:ascii="Arial" w:hAnsi="Arial" w:cs="Arial"/>
          <w:bCs/>
          <w:sz w:val="22"/>
          <w:szCs w:val="22"/>
        </w:rPr>
        <w:t>protokół konieczności podpisany przez Zamawiającego i Wykonawcę lub ich upoważnionych przedstawicieli,</w:t>
      </w:r>
    </w:p>
    <w:p w14:paraId="08B4CDB4" w14:textId="77777777" w:rsidR="00B71890" w:rsidRPr="008A6177" w:rsidRDefault="00B71890" w:rsidP="00B71890">
      <w:pPr>
        <w:spacing w:line="240" w:lineRule="auto"/>
        <w:jc w:val="both"/>
        <w:rPr>
          <w:b/>
          <w:bCs/>
        </w:rPr>
      </w:pPr>
    </w:p>
    <w:p w14:paraId="78B69D01" w14:textId="5A95FDB3" w:rsidR="00B71890" w:rsidRPr="008A6177" w:rsidRDefault="00B71890" w:rsidP="00B71890">
      <w:pPr>
        <w:spacing w:line="240" w:lineRule="auto"/>
        <w:rPr>
          <w:b/>
          <w:bCs/>
        </w:rPr>
      </w:pPr>
      <w:r w:rsidRPr="008A6177">
        <w:rPr>
          <w:b/>
          <w:bCs/>
        </w:rPr>
        <w:t xml:space="preserve">§ </w:t>
      </w:r>
      <w:r w:rsidR="003F1361" w:rsidRPr="008A6177">
        <w:rPr>
          <w:b/>
          <w:bCs/>
        </w:rPr>
        <w:t>8</w:t>
      </w:r>
      <w:r w:rsidRPr="008A6177">
        <w:rPr>
          <w:b/>
          <w:bCs/>
        </w:rPr>
        <w:t>.</w:t>
      </w:r>
    </w:p>
    <w:p w14:paraId="10B236E9" w14:textId="77777777" w:rsidR="00B71890" w:rsidRPr="008A6177" w:rsidRDefault="00B71890" w:rsidP="00B71890">
      <w:pPr>
        <w:pStyle w:val="Akapitzlist"/>
        <w:ind w:left="0"/>
        <w:contextualSpacing w:val="0"/>
        <w:jc w:val="center"/>
        <w:rPr>
          <w:rFonts w:ascii="Arial" w:hAnsi="Arial" w:cs="Arial"/>
          <w:b/>
          <w:sz w:val="22"/>
          <w:szCs w:val="22"/>
        </w:rPr>
      </w:pPr>
      <w:r w:rsidRPr="008A6177">
        <w:rPr>
          <w:rFonts w:ascii="Arial" w:hAnsi="Arial" w:cs="Arial"/>
          <w:b/>
          <w:sz w:val="22"/>
          <w:szCs w:val="22"/>
        </w:rPr>
        <w:t>Kary umowne</w:t>
      </w:r>
    </w:p>
    <w:p w14:paraId="1FF152C0" w14:textId="1A09A447" w:rsidR="00B71890" w:rsidRPr="008A6177" w:rsidRDefault="00B71890" w:rsidP="00290A71">
      <w:pPr>
        <w:pStyle w:val="Akapitzlist"/>
        <w:numPr>
          <w:ilvl w:val="0"/>
          <w:numId w:val="25"/>
        </w:numPr>
        <w:autoSpaceDE w:val="0"/>
        <w:autoSpaceDN w:val="0"/>
        <w:adjustRightInd w:val="0"/>
        <w:ind w:left="284" w:hanging="284"/>
        <w:jc w:val="both"/>
        <w:rPr>
          <w:rFonts w:ascii="Arial" w:hAnsi="Arial" w:cs="Arial"/>
          <w:sz w:val="22"/>
          <w:szCs w:val="22"/>
        </w:rPr>
      </w:pPr>
      <w:r w:rsidRPr="008A6177">
        <w:rPr>
          <w:rFonts w:ascii="Arial" w:hAnsi="Arial" w:cs="Arial"/>
          <w:sz w:val="22"/>
          <w:szCs w:val="22"/>
        </w:rPr>
        <w:t>Wykonawca ponosi odpowiedzialność za szkody wyrządzone w wyniku działania i</w:t>
      </w:r>
      <w:r w:rsidR="008019A1" w:rsidRPr="008A6177">
        <w:rPr>
          <w:rFonts w:ascii="Arial" w:hAnsi="Arial" w:cs="Arial"/>
          <w:sz w:val="22"/>
          <w:szCs w:val="22"/>
        </w:rPr>
        <w:t> </w:t>
      </w:r>
      <w:r w:rsidRPr="008A6177">
        <w:rPr>
          <w:rFonts w:ascii="Arial" w:hAnsi="Arial" w:cs="Arial"/>
          <w:sz w:val="22"/>
          <w:szCs w:val="22"/>
        </w:rPr>
        <w:t>zaniechania Wykonawcy, nienależytego wykonania umowy lub jej niewykonania przez Wykonawcę.</w:t>
      </w:r>
    </w:p>
    <w:p w14:paraId="08005BE2" w14:textId="30DBA783" w:rsidR="00B71890" w:rsidRPr="008A6177" w:rsidRDefault="00B71890" w:rsidP="00290A71">
      <w:pPr>
        <w:pStyle w:val="Akapitzlist"/>
        <w:numPr>
          <w:ilvl w:val="0"/>
          <w:numId w:val="25"/>
        </w:numPr>
        <w:autoSpaceDE w:val="0"/>
        <w:autoSpaceDN w:val="0"/>
        <w:adjustRightInd w:val="0"/>
        <w:ind w:left="284" w:hanging="284"/>
        <w:jc w:val="both"/>
        <w:rPr>
          <w:rFonts w:ascii="Arial" w:hAnsi="Arial" w:cs="Arial"/>
          <w:sz w:val="22"/>
          <w:szCs w:val="22"/>
        </w:rPr>
      </w:pPr>
      <w:r w:rsidRPr="008A6177">
        <w:rPr>
          <w:rFonts w:ascii="Arial" w:hAnsi="Arial" w:cs="Arial"/>
          <w:sz w:val="22"/>
          <w:szCs w:val="22"/>
        </w:rPr>
        <w:t xml:space="preserve">Wykonawca zapłaci Zamawiającemu karę umowną w wysokości 20% kwoty brutto określonej w § 6 za odstąpienie Zamawiającego od umowy z przyczyn leżących po stronie Wykonawcy. Przesłanki uprawniające Zamawiającego do odstąpienia od umowy zostały określone w § </w:t>
      </w:r>
      <w:r w:rsidR="003F1361" w:rsidRPr="008A6177">
        <w:rPr>
          <w:rFonts w:ascii="Arial" w:hAnsi="Arial" w:cs="Arial"/>
          <w:sz w:val="22"/>
          <w:szCs w:val="22"/>
        </w:rPr>
        <w:t>9</w:t>
      </w:r>
      <w:r w:rsidRPr="008A6177">
        <w:rPr>
          <w:rFonts w:ascii="Arial" w:hAnsi="Arial" w:cs="Arial"/>
          <w:sz w:val="22"/>
          <w:szCs w:val="22"/>
        </w:rPr>
        <w:t>.</w:t>
      </w:r>
    </w:p>
    <w:p w14:paraId="10D18F32" w14:textId="77777777" w:rsidR="00B71890" w:rsidRPr="008A6177" w:rsidRDefault="00B71890" w:rsidP="00290A71">
      <w:pPr>
        <w:pStyle w:val="Akapitzlist"/>
        <w:numPr>
          <w:ilvl w:val="0"/>
          <w:numId w:val="25"/>
        </w:numPr>
        <w:autoSpaceDE w:val="0"/>
        <w:autoSpaceDN w:val="0"/>
        <w:adjustRightInd w:val="0"/>
        <w:ind w:left="284" w:hanging="284"/>
        <w:jc w:val="both"/>
        <w:rPr>
          <w:rFonts w:ascii="Arial" w:hAnsi="Arial" w:cs="Arial"/>
          <w:sz w:val="22"/>
          <w:szCs w:val="22"/>
        </w:rPr>
      </w:pPr>
      <w:r w:rsidRPr="008A6177">
        <w:rPr>
          <w:rFonts w:ascii="Arial" w:hAnsi="Arial" w:cs="Arial"/>
          <w:sz w:val="22"/>
          <w:szCs w:val="22"/>
        </w:rPr>
        <w:t>Wykonawca zapłaci Zamawiającemu karę umowną za każdy przypadek nienależytego</w:t>
      </w:r>
    </w:p>
    <w:p w14:paraId="526F3D71" w14:textId="77777777" w:rsidR="00B71890" w:rsidRPr="008A6177" w:rsidRDefault="00B71890" w:rsidP="00B71890">
      <w:pPr>
        <w:pStyle w:val="Akapitzlist"/>
        <w:autoSpaceDE w:val="0"/>
        <w:autoSpaceDN w:val="0"/>
        <w:adjustRightInd w:val="0"/>
        <w:ind w:left="284"/>
        <w:jc w:val="both"/>
        <w:rPr>
          <w:rFonts w:ascii="Arial" w:hAnsi="Arial" w:cs="Arial"/>
          <w:sz w:val="22"/>
          <w:szCs w:val="22"/>
        </w:rPr>
      </w:pPr>
      <w:r w:rsidRPr="008A6177">
        <w:rPr>
          <w:rFonts w:ascii="Arial" w:hAnsi="Arial" w:cs="Arial"/>
          <w:sz w:val="22"/>
          <w:szCs w:val="22"/>
        </w:rPr>
        <w:t>wykonania umowy w wysokości do 10% wartości wynagrodzenia brutto określonego w § 6 wykryty przez Zamawiającego oraz państwowe organy kontrolne w przeciągu 12 miesięcy od protokolarnego odbioru dokumentacji przez Zamawiającego.</w:t>
      </w:r>
    </w:p>
    <w:p w14:paraId="1094EE72" w14:textId="77777777" w:rsidR="00B71890" w:rsidRPr="008A6177" w:rsidRDefault="00B71890" w:rsidP="00290A71">
      <w:pPr>
        <w:pStyle w:val="Akapitzlist"/>
        <w:numPr>
          <w:ilvl w:val="0"/>
          <w:numId w:val="25"/>
        </w:numPr>
        <w:autoSpaceDE w:val="0"/>
        <w:autoSpaceDN w:val="0"/>
        <w:adjustRightInd w:val="0"/>
        <w:ind w:left="284" w:hanging="284"/>
        <w:jc w:val="both"/>
        <w:rPr>
          <w:rFonts w:ascii="Arial" w:hAnsi="Arial" w:cs="Arial"/>
          <w:sz w:val="22"/>
          <w:szCs w:val="22"/>
        </w:rPr>
      </w:pPr>
      <w:r w:rsidRPr="008A6177">
        <w:rPr>
          <w:rFonts w:ascii="Arial" w:hAnsi="Arial" w:cs="Arial"/>
          <w:sz w:val="22"/>
          <w:szCs w:val="22"/>
        </w:rPr>
        <w:t xml:space="preserve">Poprzez „każdy przypadek nienależytego wykonania umowy” należy rozumieć: </w:t>
      </w:r>
    </w:p>
    <w:p w14:paraId="3C8C4F73" w14:textId="5941E836" w:rsidR="00B71890" w:rsidRPr="008A6177" w:rsidRDefault="008019A1" w:rsidP="00290A71">
      <w:pPr>
        <w:pStyle w:val="Akapitzlist"/>
        <w:numPr>
          <w:ilvl w:val="0"/>
          <w:numId w:val="32"/>
        </w:numPr>
        <w:autoSpaceDE w:val="0"/>
        <w:autoSpaceDN w:val="0"/>
        <w:adjustRightInd w:val="0"/>
        <w:ind w:left="567" w:hanging="283"/>
        <w:jc w:val="both"/>
        <w:rPr>
          <w:rFonts w:ascii="Arial" w:hAnsi="Arial" w:cs="Arial"/>
          <w:sz w:val="22"/>
          <w:szCs w:val="22"/>
        </w:rPr>
      </w:pPr>
      <w:r w:rsidRPr="008A6177">
        <w:rPr>
          <w:rFonts w:ascii="Arial" w:hAnsi="Arial" w:cs="Arial"/>
          <w:sz w:val="22"/>
          <w:szCs w:val="22"/>
        </w:rPr>
        <w:t>k</w:t>
      </w:r>
      <w:r w:rsidR="00B71890" w:rsidRPr="008A6177">
        <w:rPr>
          <w:rFonts w:ascii="Arial" w:hAnsi="Arial" w:cs="Arial"/>
          <w:sz w:val="22"/>
          <w:szCs w:val="22"/>
        </w:rPr>
        <w:t xml:space="preserve">ontrolę stanu technicznego obiektów budowlanych przeprowadzoną niezgodnie z wytycznymi w: </w:t>
      </w:r>
    </w:p>
    <w:p w14:paraId="6DD0C5EB" w14:textId="03479E43" w:rsidR="00B71890" w:rsidRPr="008A6177" w:rsidRDefault="00B71890" w:rsidP="00290A71">
      <w:pPr>
        <w:pStyle w:val="Akapitzlist"/>
        <w:numPr>
          <w:ilvl w:val="2"/>
          <w:numId w:val="31"/>
        </w:numPr>
        <w:autoSpaceDE w:val="0"/>
        <w:autoSpaceDN w:val="0"/>
        <w:adjustRightInd w:val="0"/>
        <w:ind w:left="1134" w:hanging="425"/>
        <w:jc w:val="both"/>
        <w:rPr>
          <w:rFonts w:ascii="Arial" w:hAnsi="Arial" w:cs="Arial"/>
          <w:bCs/>
          <w:sz w:val="22"/>
          <w:szCs w:val="22"/>
        </w:rPr>
      </w:pPr>
      <w:r w:rsidRPr="008A6177">
        <w:rPr>
          <w:rFonts w:ascii="Arial" w:hAnsi="Arial" w:cs="Arial"/>
          <w:bCs/>
          <w:sz w:val="22"/>
          <w:szCs w:val="22"/>
        </w:rPr>
        <w:t>art. 62 ust. 1 pkt 1 ustawy z dnia 7 lipca 1994 roku – Prawo budowlane (</w:t>
      </w:r>
      <w:r w:rsidR="00A64802" w:rsidRPr="008A6177">
        <w:rPr>
          <w:rFonts w:ascii="Arial" w:hAnsi="Arial" w:cs="Arial"/>
          <w:sz w:val="22"/>
          <w:szCs w:val="22"/>
        </w:rPr>
        <w:t>Dz. U. z 2023r. poz. 682 z późn. zm.</w:t>
      </w:r>
      <w:r w:rsidRPr="008A6177">
        <w:rPr>
          <w:rFonts w:ascii="Arial" w:hAnsi="Arial" w:cs="Arial"/>
          <w:bCs/>
          <w:sz w:val="22"/>
          <w:szCs w:val="22"/>
        </w:rPr>
        <w:t>).</w:t>
      </w:r>
    </w:p>
    <w:p w14:paraId="7D45ABB9" w14:textId="62984E66" w:rsidR="00B71890" w:rsidRPr="008A6177" w:rsidRDefault="00B71890" w:rsidP="00290A71">
      <w:pPr>
        <w:pStyle w:val="Akapitzlist"/>
        <w:numPr>
          <w:ilvl w:val="2"/>
          <w:numId w:val="31"/>
        </w:numPr>
        <w:autoSpaceDE w:val="0"/>
        <w:autoSpaceDN w:val="0"/>
        <w:adjustRightInd w:val="0"/>
        <w:ind w:left="1134" w:hanging="425"/>
        <w:jc w:val="both"/>
        <w:rPr>
          <w:rFonts w:ascii="Arial" w:hAnsi="Arial" w:cs="Arial"/>
          <w:sz w:val="22"/>
          <w:szCs w:val="22"/>
        </w:rPr>
      </w:pPr>
      <w:r w:rsidRPr="008A6177">
        <w:rPr>
          <w:rFonts w:ascii="Arial" w:hAnsi="Arial" w:cs="Arial"/>
          <w:bCs/>
          <w:sz w:val="22"/>
          <w:szCs w:val="22"/>
        </w:rPr>
        <w:t>Rozporządzeni</w:t>
      </w:r>
      <w:r w:rsidR="008019A1" w:rsidRPr="008A6177">
        <w:rPr>
          <w:rFonts w:ascii="Arial" w:hAnsi="Arial" w:cs="Arial"/>
          <w:bCs/>
          <w:sz w:val="22"/>
          <w:szCs w:val="22"/>
        </w:rPr>
        <w:t>u</w:t>
      </w:r>
      <w:r w:rsidRPr="008A6177">
        <w:rPr>
          <w:rFonts w:ascii="Arial" w:hAnsi="Arial" w:cs="Arial"/>
          <w:sz w:val="22"/>
          <w:szCs w:val="22"/>
        </w:rPr>
        <w:t xml:space="preserve"> </w:t>
      </w:r>
      <w:r w:rsidRPr="008A6177">
        <w:rPr>
          <w:rFonts w:ascii="Arial" w:hAnsi="Arial" w:cs="Arial"/>
          <w:bCs/>
          <w:sz w:val="22"/>
          <w:szCs w:val="22"/>
        </w:rPr>
        <w:t>Ministra Spraw Wewnętrznych i Administracji</w:t>
      </w:r>
      <w:r w:rsidRPr="008A6177">
        <w:rPr>
          <w:rFonts w:ascii="Arial" w:hAnsi="Arial" w:cs="Arial"/>
          <w:sz w:val="22"/>
          <w:szCs w:val="22"/>
        </w:rPr>
        <w:t xml:space="preserve"> z dnia 16 sierpnia 1999 roku </w:t>
      </w:r>
      <w:r w:rsidRPr="008A6177">
        <w:rPr>
          <w:rFonts w:ascii="Arial" w:hAnsi="Arial" w:cs="Arial"/>
          <w:bCs/>
          <w:sz w:val="22"/>
          <w:szCs w:val="22"/>
        </w:rPr>
        <w:t xml:space="preserve">w sprawie warunków technicznych użytkowania budynków mieszkalnych </w:t>
      </w:r>
      <w:r w:rsidRPr="008A6177">
        <w:rPr>
          <w:rFonts w:ascii="Arial" w:hAnsi="Arial" w:cs="Arial"/>
          <w:spacing w:val="-7"/>
          <w:sz w:val="22"/>
          <w:szCs w:val="22"/>
        </w:rPr>
        <w:t xml:space="preserve">(Dz. U. z 1999 r Nr 74, poz. 836), a w szczególności </w:t>
      </w:r>
      <w:r w:rsidRPr="008A6177">
        <w:rPr>
          <w:rFonts w:ascii="Arial" w:hAnsi="Arial" w:cs="Arial"/>
          <w:bCs/>
          <w:sz w:val="22"/>
          <w:szCs w:val="22"/>
        </w:rPr>
        <w:t>§ 4 – 6.</w:t>
      </w:r>
    </w:p>
    <w:p w14:paraId="74D9D303" w14:textId="77777777" w:rsidR="00B71890" w:rsidRPr="008A6177" w:rsidRDefault="00B71890" w:rsidP="00290A71">
      <w:pPr>
        <w:pStyle w:val="Akapitzlist"/>
        <w:numPr>
          <w:ilvl w:val="0"/>
          <w:numId w:val="32"/>
        </w:numPr>
        <w:autoSpaceDE w:val="0"/>
        <w:autoSpaceDN w:val="0"/>
        <w:adjustRightInd w:val="0"/>
        <w:ind w:left="567" w:hanging="283"/>
        <w:jc w:val="both"/>
        <w:rPr>
          <w:rFonts w:ascii="Arial" w:hAnsi="Arial" w:cs="Arial"/>
          <w:sz w:val="22"/>
          <w:szCs w:val="22"/>
        </w:rPr>
      </w:pPr>
      <w:r w:rsidRPr="008A6177">
        <w:rPr>
          <w:rFonts w:ascii="Arial" w:hAnsi="Arial" w:cs="Arial"/>
          <w:sz w:val="22"/>
          <w:szCs w:val="22"/>
        </w:rPr>
        <w:t>niestaranne, niezgodne opisy z rzeczywistym stanem technicznym obiektów i instalacji w dokumentacji pokontrolnej stanu technicznego obiektów budowlanych,</w:t>
      </w:r>
      <w:r w:rsidRPr="008A6177">
        <w:rPr>
          <w:rFonts w:ascii="Arial" w:hAnsi="Arial" w:cs="Arial"/>
          <w:sz w:val="22"/>
          <w:szCs w:val="22"/>
        </w:rPr>
        <w:tab/>
      </w:r>
    </w:p>
    <w:p w14:paraId="63810F33" w14:textId="77777777" w:rsidR="00B71890" w:rsidRPr="008A6177" w:rsidRDefault="00B71890" w:rsidP="00290A71">
      <w:pPr>
        <w:pStyle w:val="Akapitzlist"/>
        <w:numPr>
          <w:ilvl w:val="0"/>
          <w:numId w:val="32"/>
        </w:numPr>
        <w:autoSpaceDE w:val="0"/>
        <w:autoSpaceDN w:val="0"/>
        <w:adjustRightInd w:val="0"/>
        <w:ind w:left="567" w:hanging="283"/>
        <w:jc w:val="both"/>
        <w:rPr>
          <w:rFonts w:ascii="Arial" w:hAnsi="Arial" w:cs="Arial"/>
          <w:sz w:val="22"/>
          <w:szCs w:val="22"/>
        </w:rPr>
      </w:pPr>
      <w:r w:rsidRPr="008A6177">
        <w:rPr>
          <w:rFonts w:ascii="Arial" w:hAnsi="Arial" w:cs="Arial"/>
          <w:sz w:val="22"/>
          <w:szCs w:val="22"/>
        </w:rPr>
        <w:t>niekompletność dokumentacji pokontrolnej.</w:t>
      </w:r>
    </w:p>
    <w:p w14:paraId="69311422" w14:textId="77777777" w:rsidR="00B71890" w:rsidRPr="008A6177" w:rsidRDefault="00B71890" w:rsidP="00290A71">
      <w:pPr>
        <w:pStyle w:val="Akapitzlist"/>
        <w:numPr>
          <w:ilvl w:val="0"/>
          <w:numId w:val="25"/>
        </w:numPr>
        <w:autoSpaceDE w:val="0"/>
        <w:autoSpaceDN w:val="0"/>
        <w:adjustRightInd w:val="0"/>
        <w:ind w:left="284" w:hanging="284"/>
        <w:jc w:val="both"/>
        <w:rPr>
          <w:rFonts w:ascii="Arial" w:hAnsi="Arial" w:cs="Arial"/>
          <w:sz w:val="22"/>
          <w:szCs w:val="22"/>
        </w:rPr>
      </w:pPr>
      <w:r w:rsidRPr="008A6177">
        <w:rPr>
          <w:rFonts w:ascii="Arial" w:hAnsi="Arial" w:cs="Arial"/>
          <w:sz w:val="22"/>
          <w:szCs w:val="22"/>
        </w:rPr>
        <w:t xml:space="preserve">Wykonawca zapłaci Zamawiającemu karę umowną za zwłokę w wykonaniu przedmiotu umowy w wysokości 0,5 % kwoty wynagrodzenia umownego brutto określonego w § 6 umowy, za każdy rozpoczęty dzień zwłoki licząc od terminu zakończenia realizacji umowy wskazanego w § 5 umowy. </w:t>
      </w:r>
    </w:p>
    <w:p w14:paraId="1ADE38D1" w14:textId="77777777" w:rsidR="00B71890" w:rsidRPr="008A6177" w:rsidRDefault="00B71890" w:rsidP="00290A71">
      <w:pPr>
        <w:pStyle w:val="Akapitzlist"/>
        <w:numPr>
          <w:ilvl w:val="0"/>
          <w:numId w:val="25"/>
        </w:numPr>
        <w:autoSpaceDE w:val="0"/>
        <w:autoSpaceDN w:val="0"/>
        <w:adjustRightInd w:val="0"/>
        <w:ind w:left="284" w:hanging="284"/>
        <w:jc w:val="both"/>
        <w:rPr>
          <w:rFonts w:ascii="Arial" w:hAnsi="Arial" w:cs="Arial"/>
          <w:sz w:val="22"/>
          <w:szCs w:val="22"/>
        </w:rPr>
      </w:pPr>
      <w:r w:rsidRPr="008A6177">
        <w:rPr>
          <w:rFonts w:ascii="Arial" w:hAnsi="Arial" w:cs="Arial"/>
          <w:sz w:val="22"/>
          <w:szCs w:val="22"/>
        </w:rPr>
        <w:t>W przypadku, gdy kara umowna nie pokryje poniesionej szkody, Zamawiający ma prawo dochodzenia odszkodowania uzupełniającego do pełnej wysokości szkody na zasadach ogólnych określonych przepisami Kodeksu Cywilnego. Zamawiający ma prawo potrącania kar umownych z wynagrodzenia Wykonawcy, równocześnie z jej naliczeniem, bez uprzedniego wezwania do zapłaty lub powiadomienia o zamiarze dokonania potrącenia. Wykonawca wyraża zgodę na takie potrącenie.</w:t>
      </w:r>
    </w:p>
    <w:p w14:paraId="5A3662F2" w14:textId="77777777" w:rsidR="00B71890" w:rsidRPr="008A6177" w:rsidRDefault="00B71890" w:rsidP="00B71890">
      <w:pPr>
        <w:pStyle w:val="Akapitzlist"/>
        <w:ind w:left="0"/>
        <w:jc w:val="center"/>
        <w:rPr>
          <w:rFonts w:ascii="Arial" w:hAnsi="Arial" w:cs="Arial"/>
          <w:b/>
          <w:sz w:val="22"/>
          <w:szCs w:val="22"/>
        </w:rPr>
      </w:pPr>
    </w:p>
    <w:p w14:paraId="737EC084" w14:textId="7B169288" w:rsidR="00B71890" w:rsidRPr="008A6177" w:rsidRDefault="00B71890" w:rsidP="00B71890">
      <w:pPr>
        <w:spacing w:line="240" w:lineRule="auto"/>
        <w:rPr>
          <w:b/>
          <w:bCs/>
        </w:rPr>
      </w:pPr>
      <w:r w:rsidRPr="008A6177">
        <w:rPr>
          <w:b/>
          <w:bCs/>
        </w:rPr>
        <w:t xml:space="preserve">§ </w:t>
      </w:r>
      <w:r w:rsidR="003F1361" w:rsidRPr="008A6177">
        <w:rPr>
          <w:b/>
          <w:bCs/>
        </w:rPr>
        <w:t>9</w:t>
      </w:r>
      <w:r w:rsidRPr="008A6177">
        <w:rPr>
          <w:b/>
          <w:bCs/>
        </w:rPr>
        <w:t>.</w:t>
      </w:r>
    </w:p>
    <w:p w14:paraId="60AC89A7" w14:textId="77777777" w:rsidR="00B71890" w:rsidRPr="008A6177" w:rsidRDefault="00B71890" w:rsidP="00B71890">
      <w:pPr>
        <w:autoSpaceDE w:val="0"/>
        <w:autoSpaceDN w:val="0"/>
        <w:adjustRightInd w:val="0"/>
        <w:rPr>
          <w:b/>
          <w:bCs/>
        </w:rPr>
      </w:pPr>
      <w:r w:rsidRPr="008A6177">
        <w:rPr>
          <w:b/>
          <w:bCs/>
        </w:rPr>
        <w:t>Odstąpienie od umowy</w:t>
      </w:r>
    </w:p>
    <w:p w14:paraId="5629B5B1" w14:textId="77777777" w:rsidR="00B71890" w:rsidRPr="008A6177" w:rsidRDefault="00B71890" w:rsidP="00290A71">
      <w:pPr>
        <w:pStyle w:val="Akapitzlist"/>
        <w:numPr>
          <w:ilvl w:val="0"/>
          <w:numId w:val="27"/>
        </w:numPr>
        <w:autoSpaceDE w:val="0"/>
        <w:autoSpaceDN w:val="0"/>
        <w:adjustRightInd w:val="0"/>
        <w:ind w:left="284" w:hanging="284"/>
        <w:jc w:val="both"/>
        <w:rPr>
          <w:rFonts w:ascii="Arial" w:hAnsi="Arial" w:cs="Arial"/>
          <w:sz w:val="22"/>
          <w:szCs w:val="22"/>
        </w:rPr>
      </w:pPr>
      <w:r w:rsidRPr="008A6177">
        <w:rPr>
          <w:rFonts w:ascii="Arial" w:hAnsi="Arial" w:cs="Arial"/>
          <w:sz w:val="22"/>
          <w:szCs w:val="22"/>
        </w:rPr>
        <w:t xml:space="preserve">Poza przypadkami przewidzianymi w Kodeksie Cywilnym, Zamawiający ma prawo do odstąpienia od całości lub niewykonanej części umowy (według swojego wyboru) bez </w:t>
      </w:r>
      <w:r w:rsidRPr="008A6177">
        <w:rPr>
          <w:rFonts w:ascii="Arial" w:hAnsi="Arial" w:cs="Arial"/>
          <w:sz w:val="22"/>
          <w:szCs w:val="22"/>
        </w:rPr>
        <w:lastRenderedPageBreak/>
        <w:t>konieczności wyznaczania dodatkowego terminu ze skutkiem natychmiastowym, jeżeli Wykonawca:</w:t>
      </w:r>
    </w:p>
    <w:p w14:paraId="192C21F7" w14:textId="77777777" w:rsidR="00B71890" w:rsidRPr="008A6177" w:rsidRDefault="00B71890" w:rsidP="00290A71">
      <w:pPr>
        <w:pStyle w:val="Akapitzlist"/>
        <w:numPr>
          <w:ilvl w:val="0"/>
          <w:numId w:val="26"/>
        </w:numPr>
        <w:autoSpaceDE w:val="0"/>
        <w:autoSpaceDN w:val="0"/>
        <w:adjustRightInd w:val="0"/>
        <w:jc w:val="both"/>
        <w:rPr>
          <w:rFonts w:ascii="Arial" w:hAnsi="Arial" w:cs="Arial"/>
          <w:sz w:val="22"/>
          <w:szCs w:val="22"/>
        </w:rPr>
      </w:pPr>
      <w:r w:rsidRPr="008A6177">
        <w:rPr>
          <w:rFonts w:ascii="Arial" w:hAnsi="Arial" w:cs="Arial"/>
          <w:sz w:val="22"/>
          <w:szCs w:val="22"/>
        </w:rPr>
        <w:t>pomimo pisemnego przekazania zastrzeżeń osoby nadzorującej wykonanie przedmiotu umowy ze strony Zamawiającego, wykonuje przedmiot umowy w sposób nienależyty, narusza postanowienia umowy lub przepisy prawa,</w:t>
      </w:r>
    </w:p>
    <w:p w14:paraId="4D1FD254" w14:textId="77777777" w:rsidR="00B71890" w:rsidRPr="008A6177" w:rsidRDefault="00B71890" w:rsidP="00290A71">
      <w:pPr>
        <w:pStyle w:val="Akapitzlist"/>
        <w:numPr>
          <w:ilvl w:val="0"/>
          <w:numId w:val="26"/>
        </w:numPr>
        <w:autoSpaceDE w:val="0"/>
        <w:autoSpaceDN w:val="0"/>
        <w:adjustRightInd w:val="0"/>
        <w:jc w:val="both"/>
        <w:rPr>
          <w:rFonts w:ascii="Arial" w:hAnsi="Arial" w:cs="Arial"/>
          <w:sz w:val="22"/>
          <w:szCs w:val="22"/>
        </w:rPr>
      </w:pPr>
      <w:r w:rsidRPr="008A6177">
        <w:rPr>
          <w:rFonts w:ascii="Arial" w:hAnsi="Arial" w:cs="Arial"/>
          <w:sz w:val="22"/>
          <w:szCs w:val="22"/>
        </w:rPr>
        <w:t>jeżeli Wykonawca nie podjął wykonywania obowiązków wynikających z Umowy lub przerwał ich wykonywanie z przyczyn niezależnych od Zamawiającego na okres dłuższy niż 10 roboczych dni,</w:t>
      </w:r>
    </w:p>
    <w:p w14:paraId="58D4B2F0" w14:textId="77777777" w:rsidR="00B71890" w:rsidRPr="008A6177" w:rsidRDefault="00B71890" w:rsidP="00290A71">
      <w:pPr>
        <w:pStyle w:val="Akapitzlist"/>
        <w:numPr>
          <w:ilvl w:val="0"/>
          <w:numId w:val="26"/>
        </w:numPr>
        <w:autoSpaceDE w:val="0"/>
        <w:autoSpaceDN w:val="0"/>
        <w:adjustRightInd w:val="0"/>
        <w:jc w:val="both"/>
        <w:rPr>
          <w:rFonts w:ascii="Arial" w:hAnsi="Arial" w:cs="Arial"/>
          <w:sz w:val="22"/>
          <w:szCs w:val="22"/>
        </w:rPr>
      </w:pPr>
      <w:r w:rsidRPr="008A6177">
        <w:rPr>
          <w:rFonts w:ascii="Arial" w:hAnsi="Arial" w:cs="Arial"/>
          <w:sz w:val="22"/>
          <w:szCs w:val="22"/>
        </w:rPr>
        <w:t xml:space="preserve">jeżeli Wykonawca wykonuje swe obowiązki w sposób niezgodny z Umową, bez zachowania wymaganej staranności, </w:t>
      </w:r>
    </w:p>
    <w:p w14:paraId="72E17388" w14:textId="77777777" w:rsidR="00B71890" w:rsidRPr="008A6177" w:rsidRDefault="00B71890" w:rsidP="00290A71">
      <w:pPr>
        <w:pStyle w:val="Akapitzlist"/>
        <w:numPr>
          <w:ilvl w:val="0"/>
          <w:numId w:val="26"/>
        </w:numPr>
        <w:autoSpaceDE w:val="0"/>
        <w:autoSpaceDN w:val="0"/>
        <w:adjustRightInd w:val="0"/>
        <w:jc w:val="both"/>
        <w:rPr>
          <w:rFonts w:ascii="Arial" w:hAnsi="Arial" w:cs="Arial"/>
          <w:sz w:val="22"/>
          <w:szCs w:val="22"/>
        </w:rPr>
      </w:pPr>
      <w:r w:rsidRPr="008A6177">
        <w:rPr>
          <w:rFonts w:ascii="Arial" w:hAnsi="Arial" w:cs="Arial"/>
          <w:sz w:val="22"/>
          <w:szCs w:val="22"/>
        </w:rPr>
        <w:t>utracił status prawny przedsiębiorcy lub zaprzestał faktycznie prowadzenia działalności gospodarczej,</w:t>
      </w:r>
    </w:p>
    <w:p w14:paraId="4E1A1A26" w14:textId="77777777" w:rsidR="00B71890" w:rsidRPr="008A6177" w:rsidRDefault="00B71890" w:rsidP="00290A71">
      <w:pPr>
        <w:pStyle w:val="Akapitzlist"/>
        <w:numPr>
          <w:ilvl w:val="0"/>
          <w:numId w:val="26"/>
        </w:numPr>
        <w:autoSpaceDE w:val="0"/>
        <w:autoSpaceDN w:val="0"/>
        <w:adjustRightInd w:val="0"/>
        <w:jc w:val="both"/>
        <w:rPr>
          <w:rFonts w:ascii="Arial" w:hAnsi="Arial" w:cs="Arial"/>
          <w:sz w:val="22"/>
          <w:szCs w:val="22"/>
        </w:rPr>
      </w:pPr>
      <w:r w:rsidRPr="008A6177">
        <w:rPr>
          <w:rFonts w:ascii="Arial" w:hAnsi="Arial" w:cs="Arial"/>
          <w:sz w:val="22"/>
          <w:szCs w:val="22"/>
        </w:rPr>
        <w:t>przystąpił do likwidacji lub ogłoszono w stosunku do niego upadłość,</w:t>
      </w:r>
    </w:p>
    <w:p w14:paraId="5A69F374" w14:textId="77777777" w:rsidR="00B71890" w:rsidRPr="008A6177" w:rsidRDefault="00B71890" w:rsidP="00290A71">
      <w:pPr>
        <w:pStyle w:val="Akapitzlist"/>
        <w:numPr>
          <w:ilvl w:val="0"/>
          <w:numId w:val="26"/>
        </w:numPr>
        <w:autoSpaceDE w:val="0"/>
        <w:autoSpaceDN w:val="0"/>
        <w:adjustRightInd w:val="0"/>
        <w:jc w:val="both"/>
        <w:rPr>
          <w:rFonts w:ascii="Arial" w:hAnsi="Arial" w:cs="Arial"/>
          <w:sz w:val="22"/>
          <w:szCs w:val="22"/>
        </w:rPr>
      </w:pPr>
      <w:r w:rsidRPr="008A6177">
        <w:rPr>
          <w:rFonts w:ascii="Arial" w:hAnsi="Arial" w:cs="Arial"/>
          <w:sz w:val="22"/>
          <w:szCs w:val="22"/>
        </w:rPr>
        <w:t xml:space="preserve">w przypadku utraty uprawnień do wykonywania prac objętych umową przez Wykonawcę. </w:t>
      </w:r>
    </w:p>
    <w:p w14:paraId="2DAD8634" w14:textId="77777777" w:rsidR="00B71890" w:rsidRPr="008A6177" w:rsidRDefault="00B71890" w:rsidP="00290A71">
      <w:pPr>
        <w:pStyle w:val="Akapitzlist"/>
        <w:numPr>
          <w:ilvl w:val="0"/>
          <w:numId w:val="28"/>
        </w:numPr>
        <w:autoSpaceDE w:val="0"/>
        <w:autoSpaceDN w:val="0"/>
        <w:adjustRightInd w:val="0"/>
        <w:ind w:left="993" w:hanging="284"/>
        <w:jc w:val="both"/>
        <w:rPr>
          <w:rFonts w:ascii="Arial" w:hAnsi="Arial" w:cs="Arial"/>
          <w:sz w:val="22"/>
          <w:szCs w:val="22"/>
        </w:rPr>
      </w:pPr>
      <w:r w:rsidRPr="008A6177">
        <w:rPr>
          <w:rFonts w:ascii="Arial" w:hAnsi="Arial" w:cs="Arial"/>
          <w:sz w:val="22"/>
          <w:szCs w:val="22"/>
        </w:rPr>
        <w:t xml:space="preserve">w każdym przypadku w terminie do 14 dni od daty powzięcia przez Zamawiającego wiadomości o zaistnieniu ww. okoliczności. </w:t>
      </w:r>
    </w:p>
    <w:p w14:paraId="7502434B" w14:textId="77777777" w:rsidR="00B71890" w:rsidRPr="008A6177" w:rsidRDefault="00B71890" w:rsidP="00290A71">
      <w:pPr>
        <w:pStyle w:val="Akapitzlist"/>
        <w:numPr>
          <w:ilvl w:val="0"/>
          <w:numId w:val="27"/>
        </w:numPr>
        <w:autoSpaceDE w:val="0"/>
        <w:autoSpaceDN w:val="0"/>
        <w:adjustRightInd w:val="0"/>
        <w:ind w:left="284" w:hanging="284"/>
        <w:jc w:val="both"/>
        <w:rPr>
          <w:rFonts w:ascii="Arial" w:hAnsi="Arial" w:cs="Arial"/>
          <w:sz w:val="22"/>
          <w:szCs w:val="22"/>
        </w:rPr>
      </w:pPr>
      <w:r w:rsidRPr="008A6177">
        <w:rPr>
          <w:rFonts w:ascii="Arial" w:hAnsi="Arial" w:cs="Arial"/>
          <w:sz w:val="22"/>
          <w:szCs w:val="22"/>
        </w:rPr>
        <w:t>Postanowienia Umowy dotyczące kar umownych i gwarancji pozostają w mocy również w przypadku odstąpienia od Umowy przez Zamawiającego.</w:t>
      </w:r>
    </w:p>
    <w:p w14:paraId="0F975B3A" w14:textId="77777777" w:rsidR="00B71890" w:rsidRPr="008A6177" w:rsidRDefault="00B71890" w:rsidP="00B71890">
      <w:pPr>
        <w:autoSpaceDE w:val="0"/>
        <w:autoSpaceDN w:val="0"/>
        <w:adjustRightInd w:val="0"/>
        <w:jc w:val="both"/>
      </w:pPr>
    </w:p>
    <w:p w14:paraId="3C93678F" w14:textId="27413097" w:rsidR="00B71890" w:rsidRPr="008A6177" w:rsidRDefault="00B71890" w:rsidP="00B71890">
      <w:pPr>
        <w:spacing w:line="240" w:lineRule="auto"/>
        <w:rPr>
          <w:b/>
          <w:bCs/>
        </w:rPr>
      </w:pPr>
      <w:r w:rsidRPr="008A6177">
        <w:rPr>
          <w:b/>
          <w:bCs/>
        </w:rPr>
        <w:t>§ 1</w:t>
      </w:r>
      <w:r w:rsidR="003F1361" w:rsidRPr="008A6177">
        <w:rPr>
          <w:b/>
          <w:bCs/>
        </w:rPr>
        <w:t>0</w:t>
      </w:r>
      <w:r w:rsidRPr="008A6177">
        <w:rPr>
          <w:b/>
          <w:bCs/>
        </w:rPr>
        <w:t>.</w:t>
      </w:r>
    </w:p>
    <w:p w14:paraId="7DF8A838" w14:textId="77777777" w:rsidR="00B71890" w:rsidRPr="008A6177" w:rsidRDefault="00B71890" w:rsidP="00290A71">
      <w:pPr>
        <w:pStyle w:val="Akapitzlist"/>
        <w:numPr>
          <w:ilvl w:val="0"/>
          <w:numId w:val="22"/>
        </w:numPr>
        <w:autoSpaceDE w:val="0"/>
        <w:autoSpaceDN w:val="0"/>
        <w:adjustRightInd w:val="0"/>
        <w:ind w:left="284" w:hanging="284"/>
        <w:jc w:val="both"/>
        <w:rPr>
          <w:rFonts w:ascii="Arial" w:hAnsi="Arial" w:cs="Arial"/>
          <w:sz w:val="22"/>
          <w:szCs w:val="22"/>
        </w:rPr>
      </w:pPr>
      <w:r w:rsidRPr="008A6177">
        <w:rPr>
          <w:rFonts w:ascii="Arial" w:hAnsi="Arial" w:cs="Arial"/>
          <w:sz w:val="22"/>
          <w:szCs w:val="22"/>
        </w:rPr>
        <w:t>Zamawiający wyznacza następujące osoby reprezentujące jego interesy, które zobowiązane są do stałej współpracy z Wykonawcą:</w:t>
      </w:r>
    </w:p>
    <w:p w14:paraId="4A5537FA" w14:textId="08E7B076" w:rsidR="00A64802" w:rsidRPr="008A6177" w:rsidRDefault="00A64802" w:rsidP="00A64802">
      <w:pPr>
        <w:pStyle w:val="Akapitzlist"/>
        <w:ind w:left="360"/>
        <w:jc w:val="both"/>
        <w:rPr>
          <w:rFonts w:ascii="Arial" w:hAnsi="Arial" w:cs="Arial"/>
          <w:sz w:val="22"/>
          <w:szCs w:val="22"/>
        </w:rPr>
      </w:pPr>
      <w:r w:rsidRPr="008A6177">
        <w:rPr>
          <w:rFonts w:ascii="Arial" w:hAnsi="Arial" w:cs="Arial"/>
          <w:sz w:val="22"/>
          <w:szCs w:val="22"/>
        </w:rPr>
        <w:t>- Kierownik Wydziału Sieci Bartłomiej Żaczek - telefon kontaktowy: 91 321 59 65, 665-125-503 - odnośnie obiektów wyszczególnionych w załączniku nr 1 do umowy część I – Wydział Sieci,</w:t>
      </w:r>
    </w:p>
    <w:p w14:paraId="4251527A" w14:textId="45D0C795" w:rsidR="00A64802" w:rsidRPr="008A6177" w:rsidRDefault="00A64802" w:rsidP="00A64802">
      <w:pPr>
        <w:ind w:left="360"/>
        <w:jc w:val="both"/>
      </w:pPr>
      <w:r w:rsidRPr="008A6177">
        <w:t>- Kierownik Wydziału Remontowego Krzysztof Lewandowski - telefon kontaktowy: 601 75 40 33 - odnośnie obiektów wyszczególnionych w załączniku nr 1 do umowy część II – Wydział Remontowy oraz części IV – Administracja,</w:t>
      </w:r>
    </w:p>
    <w:p w14:paraId="44D5F84C" w14:textId="2A57293A" w:rsidR="00A64802" w:rsidRPr="008A6177" w:rsidRDefault="00A64802" w:rsidP="00A64802">
      <w:pPr>
        <w:ind w:left="360"/>
        <w:jc w:val="both"/>
      </w:pPr>
      <w:r w:rsidRPr="008A6177">
        <w:t>- Kierownik Wydziału Produkcji Wody Dariusz Szczerski – telefon kontaktowy  91 321 37 19, tel. kom. 665-120-154 - odnośnie obiektów wyszczególnionych w załączniku nr 1 do umowy część III – Wydział Produkcji Wody,</w:t>
      </w:r>
    </w:p>
    <w:p w14:paraId="5FA35D9D" w14:textId="50B7529B" w:rsidR="00A64802" w:rsidRPr="008A6177" w:rsidRDefault="00A64802" w:rsidP="00A64802">
      <w:pPr>
        <w:spacing w:after="200"/>
        <w:ind w:left="284"/>
        <w:jc w:val="both"/>
      </w:pPr>
      <w:r w:rsidRPr="008A6177">
        <w:t>- Kierownik Wydziału Oczyszczalni Ścieków Jan Bednarski - telefon kontaktowy: 91 322 39 30, 665-127-553 - odnośnie obiektów wyszczególnionych w załączniku nr 1 do umowy część V – Wydział Oczyszczalni Ścieków.</w:t>
      </w:r>
    </w:p>
    <w:p w14:paraId="21859FB7" w14:textId="5AD2F6CA" w:rsidR="00B71890" w:rsidRPr="008A6177" w:rsidRDefault="00B71890" w:rsidP="00290A71">
      <w:pPr>
        <w:pStyle w:val="Akapitzlist"/>
        <w:numPr>
          <w:ilvl w:val="0"/>
          <w:numId w:val="22"/>
        </w:numPr>
        <w:autoSpaceDE w:val="0"/>
        <w:autoSpaceDN w:val="0"/>
        <w:adjustRightInd w:val="0"/>
        <w:ind w:left="284" w:hanging="284"/>
        <w:jc w:val="both"/>
        <w:rPr>
          <w:rFonts w:ascii="Arial" w:hAnsi="Arial" w:cs="Arial"/>
          <w:sz w:val="22"/>
          <w:szCs w:val="22"/>
        </w:rPr>
      </w:pPr>
      <w:r w:rsidRPr="008A6177">
        <w:rPr>
          <w:rFonts w:ascii="Arial" w:hAnsi="Arial" w:cs="Arial"/>
          <w:sz w:val="22"/>
          <w:szCs w:val="22"/>
        </w:rPr>
        <w:t>Osobą odpowiedzialną za realizację umowy ze strony Wykonawcy jest</w:t>
      </w:r>
      <w:r w:rsidR="00A64802" w:rsidRPr="008A6177">
        <w:rPr>
          <w:rFonts w:ascii="Arial" w:hAnsi="Arial" w:cs="Arial"/>
          <w:sz w:val="22"/>
          <w:szCs w:val="22"/>
        </w:rPr>
        <w:t>………………….</w:t>
      </w:r>
    </w:p>
    <w:p w14:paraId="08FEA7E9" w14:textId="15B9228A" w:rsidR="00B71890" w:rsidRPr="008A6177" w:rsidRDefault="00A64802" w:rsidP="00B71890">
      <w:pPr>
        <w:shd w:val="clear" w:color="auto" w:fill="FFFFFF"/>
        <w:ind w:left="284"/>
        <w:jc w:val="left"/>
        <w:rPr>
          <w:spacing w:val="-3"/>
        </w:rPr>
      </w:pPr>
      <w:r w:rsidRPr="008A6177">
        <w:rPr>
          <w:spacing w:val="-3"/>
        </w:rPr>
        <w:t>n</w:t>
      </w:r>
      <w:r w:rsidR="00B71890" w:rsidRPr="008A6177">
        <w:rPr>
          <w:spacing w:val="-3"/>
        </w:rPr>
        <w:t>umer telefonu:</w:t>
      </w:r>
      <w:r w:rsidRPr="008A6177">
        <w:rPr>
          <w:spacing w:val="-3"/>
        </w:rPr>
        <w:t>………………………….a</w:t>
      </w:r>
      <w:r w:rsidR="00B71890" w:rsidRPr="008A6177">
        <w:rPr>
          <w:spacing w:val="-3"/>
        </w:rPr>
        <w:t xml:space="preserve">dres e-mail: </w:t>
      </w:r>
      <w:r w:rsidRPr="008A6177">
        <w:rPr>
          <w:spacing w:val="-3"/>
        </w:rPr>
        <w:t>……………………….</w:t>
      </w:r>
    </w:p>
    <w:p w14:paraId="636C1774" w14:textId="7C4882E2" w:rsidR="00B71890" w:rsidRPr="008A6177" w:rsidRDefault="00B71890" w:rsidP="00290A71">
      <w:pPr>
        <w:pStyle w:val="Akapitzlist"/>
        <w:numPr>
          <w:ilvl w:val="0"/>
          <w:numId w:val="22"/>
        </w:numPr>
        <w:shd w:val="clear" w:color="auto" w:fill="FFFFFF"/>
        <w:ind w:left="360"/>
        <w:rPr>
          <w:rFonts w:ascii="Arial" w:hAnsi="Arial" w:cs="Arial"/>
          <w:spacing w:val="-3"/>
          <w:sz w:val="22"/>
          <w:szCs w:val="22"/>
        </w:rPr>
      </w:pPr>
      <w:r w:rsidRPr="008A6177">
        <w:rPr>
          <w:rFonts w:ascii="Arial" w:hAnsi="Arial" w:cs="Arial"/>
          <w:sz w:val="22"/>
          <w:szCs w:val="22"/>
        </w:rPr>
        <w:t>Osobą nadzorująca realizację przedmiot umowy ze strony Zamawiającego jest</w:t>
      </w:r>
      <w:r w:rsidR="00A64802" w:rsidRPr="008A6177">
        <w:rPr>
          <w:rFonts w:ascii="Arial" w:hAnsi="Arial" w:cs="Arial"/>
          <w:sz w:val="22"/>
          <w:szCs w:val="22"/>
        </w:rPr>
        <w:t xml:space="preserve"> …………….. n</w:t>
      </w:r>
      <w:r w:rsidRPr="008A6177">
        <w:rPr>
          <w:rFonts w:ascii="Arial" w:hAnsi="Arial" w:cs="Arial"/>
          <w:spacing w:val="-3"/>
          <w:sz w:val="22"/>
          <w:szCs w:val="22"/>
        </w:rPr>
        <w:t xml:space="preserve">umer telefonu: </w:t>
      </w:r>
      <w:r w:rsidR="00A64802" w:rsidRPr="008A6177">
        <w:rPr>
          <w:rFonts w:ascii="Arial" w:hAnsi="Arial" w:cs="Arial"/>
          <w:spacing w:val="-3"/>
          <w:sz w:val="22"/>
          <w:szCs w:val="22"/>
        </w:rPr>
        <w:t>………………….a</w:t>
      </w:r>
      <w:r w:rsidRPr="008A6177">
        <w:rPr>
          <w:rFonts w:ascii="Arial" w:hAnsi="Arial" w:cs="Arial"/>
          <w:spacing w:val="-3"/>
          <w:sz w:val="22"/>
          <w:szCs w:val="22"/>
        </w:rPr>
        <w:t>dres e-mail:</w:t>
      </w:r>
      <w:r w:rsidR="00A64802" w:rsidRPr="008A6177">
        <w:rPr>
          <w:rFonts w:ascii="Arial" w:hAnsi="Arial" w:cs="Arial"/>
          <w:spacing w:val="-3"/>
          <w:sz w:val="22"/>
          <w:szCs w:val="22"/>
        </w:rPr>
        <w:t xml:space="preserve"> ………………..</w:t>
      </w:r>
      <w:r w:rsidRPr="008A6177">
        <w:rPr>
          <w:rFonts w:ascii="Arial" w:hAnsi="Arial" w:cs="Arial"/>
          <w:spacing w:val="-3"/>
          <w:sz w:val="22"/>
          <w:szCs w:val="22"/>
        </w:rPr>
        <w:tab/>
      </w:r>
    </w:p>
    <w:p w14:paraId="1D9961F1" w14:textId="7A00C9DD" w:rsidR="00FA484A" w:rsidRPr="008A6177" w:rsidRDefault="00BB71F1" w:rsidP="00FA484A">
      <w:pPr>
        <w:spacing w:line="276" w:lineRule="auto"/>
        <w:jc w:val="both"/>
      </w:pPr>
      <w:r w:rsidRPr="008A6177">
        <w:t xml:space="preserve">4. </w:t>
      </w:r>
      <w:r w:rsidR="00FA484A" w:rsidRPr="008A6177">
        <w:t xml:space="preserve">Zmiana osób wskazanych w załączniku nr 2 do umowy ( załącznik nr </w:t>
      </w:r>
      <w:r w:rsidR="009730E5" w:rsidRPr="008A6177">
        <w:t>3</w:t>
      </w:r>
      <w:r w:rsidR="00FA484A" w:rsidRPr="008A6177">
        <w:t xml:space="preserve"> do oferty) wymaga pisemnego uzgodnienia z Zamawiającym. W przypadku zmiany w/w os</w:t>
      </w:r>
      <w:r w:rsidR="00B91DE3" w:rsidRPr="008A6177">
        <w:t>ó</w:t>
      </w:r>
      <w:r w:rsidR="00FA484A" w:rsidRPr="008A6177">
        <w:t xml:space="preserve">b, Wykonawca do zawiadomienia dołączy: </w:t>
      </w:r>
    </w:p>
    <w:p w14:paraId="07169B75" w14:textId="02846B55" w:rsidR="00BB71F1" w:rsidRPr="008A6177" w:rsidRDefault="00BB71F1" w:rsidP="00BB71F1">
      <w:pPr>
        <w:pStyle w:val="Akapitzlist"/>
        <w:tabs>
          <w:tab w:val="left" w:pos="2127"/>
        </w:tabs>
        <w:ind w:right="-49"/>
        <w:jc w:val="both"/>
        <w:rPr>
          <w:rFonts w:ascii="Arial" w:hAnsi="Arial" w:cs="Arial"/>
          <w:sz w:val="22"/>
          <w:szCs w:val="22"/>
        </w:rPr>
      </w:pPr>
      <w:r w:rsidRPr="008A6177">
        <w:rPr>
          <w:rFonts w:ascii="Arial" w:hAnsi="Arial" w:cs="Arial"/>
          <w:sz w:val="22"/>
          <w:szCs w:val="22"/>
        </w:rPr>
        <w:t>1) oświadczenie, że wobec osoby fizycznej wskazanej we wniosku Wykonawca wypełnił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oraz Dz. Urz. UE L 127 z 23.05.2018, str. 2) zwanego dalej „RODO” oraz,</w:t>
      </w:r>
    </w:p>
    <w:p w14:paraId="095697A5" w14:textId="3E5C958C" w:rsidR="00BB71F1" w:rsidRPr="008A6177" w:rsidRDefault="00BB71F1" w:rsidP="00BB71F1">
      <w:pPr>
        <w:pStyle w:val="Akapitzlist"/>
        <w:tabs>
          <w:tab w:val="left" w:pos="2127"/>
        </w:tabs>
        <w:ind w:right="-51"/>
        <w:jc w:val="both"/>
        <w:rPr>
          <w:szCs w:val="22"/>
        </w:rPr>
      </w:pPr>
      <w:r w:rsidRPr="008A6177">
        <w:rPr>
          <w:rFonts w:ascii="Arial" w:hAnsi="Arial" w:cs="Arial"/>
          <w:sz w:val="22"/>
          <w:szCs w:val="22"/>
        </w:rPr>
        <w:lastRenderedPageBreak/>
        <w:t xml:space="preserve">2) dokumenty potwierdzające, że proponowana osoba posiada odpowiednie uprawnienia, kwalifikacje i doświadczenie zawodowe. </w:t>
      </w:r>
    </w:p>
    <w:p w14:paraId="44CCA238" w14:textId="2F428715" w:rsidR="00B71890" w:rsidRPr="008A6177" w:rsidRDefault="00BB71F1" w:rsidP="00BB71F1">
      <w:pPr>
        <w:pStyle w:val="Akapitzlist"/>
      </w:pPr>
      <w:r w:rsidRPr="008A6177">
        <w:t xml:space="preserve">                                                               </w:t>
      </w:r>
    </w:p>
    <w:p w14:paraId="5A31325D" w14:textId="7B783AD8" w:rsidR="00B71890" w:rsidRPr="008A6177" w:rsidRDefault="00B71890" w:rsidP="00B71890">
      <w:pPr>
        <w:autoSpaceDE w:val="0"/>
        <w:autoSpaceDN w:val="0"/>
        <w:adjustRightInd w:val="0"/>
        <w:spacing w:line="240" w:lineRule="auto"/>
        <w:rPr>
          <w:b/>
        </w:rPr>
      </w:pPr>
      <w:r w:rsidRPr="008A6177">
        <w:rPr>
          <w:b/>
        </w:rPr>
        <w:t>§ 1</w:t>
      </w:r>
      <w:r w:rsidR="003F1361" w:rsidRPr="008A6177">
        <w:rPr>
          <w:b/>
        </w:rPr>
        <w:t>1</w:t>
      </w:r>
      <w:r w:rsidRPr="008A6177">
        <w:rPr>
          <w:b/>
        </w:rPr>
        <w:t>.</w:t>
      </w:r>
    </w:p>
    <w:p w14:paraId="2C65F799" w14:textId="77777777" w:rsidR="00B71890" w:rsidRPr="008A6177" w:rsidRDefault="00B71890" w:rsidP="00B71890">
      <w:pPr>
        <w:pStyle w:val="Nagwek2"/>
        <w:jc w:val="center"/>
        <w:rPr>
          <w:rFonts w:cs="Arial"/>
          <w:b/>
          <w:i/>
          <w:sz w:val="22"/>
          <w:szCs w:val="22"/>
        </w:rPr>
      </w:pPr>
      <w:r w:rsidRPr="008A6177">
        <w:rPr>
          <w:rFonts w:cs="Arial"/>
          <w:b/>
          <w:sz w:val="22"/>
          <w:szCs w:val="22"/>
        </w:rPr>
        <w:t>Postanowienia końcowe</w:t>
      </w:r>
    </w:p>
    <w:p w14:paraId="5ED86BF1" w14:textId="2D8E2FB6" w:rsidR="00B71890" w:rsidRPr="008A6177" w:rsidRDefault="00B71890" w:rsidP="00290A71">
      <w:pPr>
        <w:pStyle w:val="Akapitzlist"/>
        <w:numPr>
          <w:ilvl w:val="0"/>
          <w:numId w:val="24"/>
        </w:numPr>
        <w:ind w:left="284" w:hanging="284"/>
        <w:jc w:val="both"/>
        <w:rPr>
          <w:rFonts w:ascii="Arial" w:hAnsi="Arial" w:cs="Arial"/>
          <w:sz w:val="22"/>
          <w:szCs w:val="22"/>
        </w:rPr>
      </w:pPr>
      <w:r w:rsidRPr="008A6177">
        <w:rPr>
          <w:rFonts w:ascii="Arial" w:hAnsi="Arial" w:cs="Arial"/>
          <w:sz w:val="22"/>
          <w:szCs w:val="22"/>
        </w:rPr>
        <w:t xml:space="preserve">Zamawiający przewiduje możliwość wprowadzenia zmian do zawartej umowy w formie pisemnego aneksu </w:t>
      </w:r>
      <w:r w:rsidR="009F5799" w:rsidRPr="008A6177">
        <w:rPr>
          <w:rFonts w:ascii="Arial" w:hAnsi="Arial" w:cs="Arial"/>
          <w:sz w:val="22"/>
          <w:szCs w:val="22"/>
        </w:rPr>
        <w:t xml:space="preserve">w </w:t>
      </w:r>
      <w:r w:rsidRPr="008A6177">
        <w:rPr>
          <w:rFonts w:ascii="Arial" w:hAnsi="Arial" w:cs="Arial"/>
          <w:sz w:val="22"/>
          <w:szCs w:val="22"/>
        </w:rPr>
        <w:t>następujących</w:t>
      </w:r>
      <w:r w:rsidR="009F5799" w:rsidRPr="008A6177">
        <w:rPr>
          <w:rFonts w:ascii="Arial" w:hAnsi="Arial" w:cs="Arial"/>
          <w:sz w:val="22"/>
          <w:szCs w:val="22"/>
        </w:rPr>
        <w:t xml:space="preserve"> przypadkach</w:t>
      </w:r>
      <w:r w:rsidRPr="008A6177">
        <w:rPr>
          <w:rFonts w:ascii="Arial" w:hAnsi="Arial" w:cs="Arial"/>
          <w:sz w:val="22"/>
          <w:szCs w:val="22"/>
        </w:rPr>
        <w:t>:</w:t>
      </w:r>
    </w:p>
    <w:p w14:paraId="79ABF6B8" w14:textId="4BF8741B" w:rsidR="009F5799" w:rsidRPr="008A6177" w:rsidRDefault="009F5799" w:rsidP="009F5799">
      <w:pPr>
        <w:ind w:left="360"/>
        <w:jc w:val="both"/>
      </w:pPr>
      <w:r w:rsidRPr="008A6177">
        <w:t>1) jeżeli Zamawiający dokonał zmiany sposobu wykonania części przedmiotu umowy, czego nie można było przewidzieć przed zawarciem umowy,</w:t>
      </w:r>
    </w:p>
    <w:p w14:paraId="5524DBEA" w14:textId="5BCECE18" w:rsidR="009F5799" w:rsidRPr="008A6177" w:rsidRDefault="009F5799" w:rsidP="009F5799">
      <w:pPr>
        <w:ind w:left="360"/>
        <w:jc w:val="both"/>
      </w:pPr>
      <w:r w:rsidRPr="008A6177">
        <w:t xml:space="preserve">2) jeżeli w okresie obowiązywania umowy zmianie ulegnie urzędowa stawka VAT, w takim wypadku wynagrodzenie Wykonawcy ulegnie zmianie tj. odpowiednio zwiększeniu bądź zmniejszeniu,  </w:t>
      </w:r>
    </w:p>
    <w:p w14:paraId="02158F95" w14:textId="40DA61E9" w:rsidR="009F5799" w:rsidRPr="008A6177" w:rsidRDefault="009F5799" w:rsidP="009F5799">
      <w:pPr>
        <w:ind w:left="360"/>
        <w:jc w:val="both"/>
      </w:pPr>
      <w:r w:rsidRPr="008A6177">
        <w:t>3) jeżeli Wykonawca utraci zwolnienie od podatku VAT. W takim wypadku wynagrodzenie Wykonawcy zostanie powiększone o należny podatek VAT,</w:t>
      </w:r>
    </w:p>
    <w:p w14:paraId="1E0E73AF" w14:textId="6EA75011" w:rsidR="00FA484A" w:rsidRPr="008A6177" w:rsidRDefault="00FA484A" w:rsidP="00FA484A">
      <w:pPr>
        <w:ind w:left="360"/>
        <w:jc w:val="both"/>
      </w:pPr>
      <w:r w:rsidRPr="008A6177">
        <w:t xml:space="preserve">4) w przypadku braku możliwości realizacji umowy przy pomocy osób wskazanych w załączniku nr 2 do umowy (załącznik nr 4 do oferty), </w:t>
      </w:r>
    </w:p>
    <w:p w14:paraId="1031E601" w14:textId="53FA3DF3" w:rsidR="009F5799" w:rsidRPr="008A6177" w:rsidRDefault="00FA484A" w:rsidP="009F5799">
      <w:pPr>
        <w:ind w:left="360"/>
        <w:jc w:val="both"/>
      </w:pPr>
      <w:r w:rsidRPr="008A6177">
        <w:t>5</w:t>
      </w:r>
      <w:r w:rsidR="009F5799" w:rsidRPr="008A6177">
        <w:t>) jeżeli zmianie ulegną powszechnie obowiązujące przepisy prawa w zakresie mającym wpływ na realizację przedmiotu zamówienia lub świadczenia stron,</w:t>
      </w:r>
    </w:p>
    <w:p w14:paraId="6551618C" w14:textId="7FAB7162" w:rsidR="009F5799" w:rsidRPr="008A6177" w:rsidRDefault="00FA484A" w:rsidP="009F5799">
      <w:pPr>
        <w:ind w:left="360"/>
        <w:jc w:val="both"/>
      </w:pPr>
      <w:r w:rsidRPr="008A6177">
        <w:t>6</w:t>
      </w:r>
      <w:r w:rsidR="009F5799" w:rsidRPr="008A6177">
        <w:t>) na skutek siły wyższej zajdzie konieczność zmiany terminu wykonania zamówienia,</w:t>
      </w:r>
    </w:p>
    <w:p w14:paraId="7E1816A4" w14:textId="2EAA631B" w:rsidR="009F5799" w:rsidRPr="008A6177" w:rsidRDefault="00FA484A" w:rsidP="009F5799">
      <w:pPr>
        <w:ind w:firstLine="360"/>
        <w:jc w:val="both"/>
        <w:rPr>
          <w:bCs/>
        </w:rPr>
      </w:pPr>
      <w:r w:rsidRPr="008A6177">
        <w:rPr>
          <w:bCs/>
        </w:rPr>
        <w:t>7</w:t>
      </w:r>
      <w:r w:rsidR="009F5799" w:rsidRPr="008A6177">
        <w:rPr>
          <w:bCs/>
        </w:rPr>
        <w:t>) jeżeli wprowadzone zmiany są korzystne dla Zamawiającego,</w:t>
      </w:r>
    </w:p>
    <w:p w14:paraId="7D298929" w14:textId="3B17C127" w:rsidR="009F5799" w:rsidRPr="008A6177" w:rsidRDefault="00FA484A" w:rsidP="009F5799">
      <w:pPr>
        <w:ind w:left="360"/>
        <w:jc w:val="both"/>
      </w:pPr>
      <w:r w:rsidRPr="008A6177">
        <w:t>8</w:t>
      </w:r>
      <w:r w:rsidR="009F5799" w:rsidRPr="008A6177">
        <w:t>) w przypadku innej okoliczności prawnej, ekonomicznej lub technicznej skutkującej niemożliwością wykonania lub nienależytym wykonaniem umowy zgodnie z SIWZ.</w:t>
      </w:r>
    </w:p>
    <w:p w14:paraId="7B33DF29" w14:textId="77777777" w:rsidR="00B71890" w:rsidRPr="008A6177" w:rsidRDefault="00B71890" w:rsidP="00290A71">
      <w:pPr>
        <w:pStyle w:val="Akapitzlist"/>
        <w:numPr>
          <w:ilvl w:val="0"/>
          <w:numId w:val="24"/>
        </w:numPr>
        <w:ind w:left="360"/>
        <w:jc w:val="both"/>
        <w:rPr>
          <w:rFonts w:ascii="Arial" w:hAnsi="Arial" w:cs="Arial"/>
          <w:sz w:val="22"/>
          <w:szCs w:val="22"/>
        </w:rPr>
      </w:pPr>
      <w:r w:rsidRPr="008A6177">
        <w:rPr>
          <w:rFonts w:ascii="Arial" w:hAnsi="Arial" w:cs="Arial"/>
          <w:sz w:val="22"/>
          <w:szCs w:val="22"/>
        </w:rPr>
        <w:t>Wykonawca bez pisemnej zgody Zamawiającego nie może dokonać cesji wierzytelności należności wynikających z tytułu realizacji niniejszej umowy na inne podmioty, w tym banki, firmy ubezpieczeniowe, podmioty gospodarcze czy osoby fizyczne.</w:t>
      </w:r>
    </w:p>
    <w:p w14:paraId="10050FD3" w14:textId="1E23F312" w:rsidR="00B71890" w:rsidRPr="008A6177" w:rsidRDefault="00B71890" w:rsidP="00290A71">
      <w:pPr>
        <w:pStyle w:val="Akapitzlist"/>
        <w:numPr>
          <w:ilvl w:val="0"/>
          <w:numId w:val="24"/>
        </w:numPr>
        <w:ind w:left="360"/>
        <w:jc w:val="both"/>
        <w:rPr>
          <w:rFonts w:ascii="Arial" w:hAnsi="Arial" w:cs="Arial"/>
          <w:sz w:val="22"/>
          <w:szCs w:val="22"/>
        </w:rPr>
      </w:pPr>
      <w:r w:rsidRPr="008A6177">
        <w:rPr>
          <w:rFonts w:ascii="Arial" w:hAnsi="Arial" w:cs="Arial"/>
          <w:sz w:val="22"/>
          <w:szCs w:val="22"/>
        </w:rPr>
        <w:t>W sprawach nieuregulowanych niniejszą umową mają zastosowanie przepisy ustawy z dnia 23 kwietnia 1964 r. Kodeks cywilny (</w:t>
      </w:r>
      <w:r w:rsidR="004218CE" w:rsidRPr="008A6177">
        <w:rPr>
          <w:rFonts w:ascii="Arial" w:hAnsi="Arial" w:cs="Arial"/>
          <w:sz w:val="22"/>
          <w:szCs w:val="22"/>
        </w:rPr>
        <w:t>Dz. U. 202</w:t>
      </w:r>
      <w:r w:rsidR="00B91DE3" w:rsidRPr="008A6177">
        <w:rPr>
          <w:rFonts w:ascii="Arial" w:hAnsi="Arial" w:cs="Arial"/>
          <w:sz w:val="22"/>
          <w:szCs w:val="22"/>
        </w:rPr>
        <w:t>4r</w:t>
      </w:r>
      <w:r w:rsidR="004218CE" w:rsidRPr="008A6177">
        <w:rPr>
          <w:rFonts w:ascii="Arial" w:hAnsi="Arial" w:cs="Arial"/>
          <w:sz w:val="22"/>
          <w:szCs w:val="22"/>
        </w:rPr>
        <w:t>. poz. 1</w:t>
      </w:r>
      <w:r w:rsidR="00B91DE3" w:rsidRPr="008A6177">
        <w:rPr>
          <w:rFonts w:ascii="Arial" w:hAnsi="Arial" w:cs="Arial"/>
          <w:sz w:val="22"/>
          <w:szCs w:val="22"/>
        </w:rPr>
        <w:t>061 t.j.</w:t>
      </w:r>
      <w:r w:rsidRPr="008A6177">
        <w:rPr>
          <w:rFonts w:ascii="Arial" w:hAnsi="Arial" w:cs="Arial"/>
          <w:sz w:val="22"/>
          <w:szCs w:val="22"/>
        </w:rPr>
        <w:t>), przepisy ustawy z dnia 7 lipca 1994r. Prawo budowlane (</w:t>
      </w:r>
      <w:r w:rsidR="00A64802" w:rsidRPr="008A6177">
        <w:rPr>
          <w:rFonts w:ascii="Arial" w:hAnsi="Arial" w:cs="Arial"/>
          <w:sz w:val="22"/>
          <w:szCs w:val="22"/>
        </w:rPr>
        <w:t>Dz. U. z 202</w:t>
      </w:r>
      <w:r w:rsidR="00B91DE3" w:rsidRPr="008A6177">
        <w:rPr>
          <w:rFonts w:ascii="Arial" w:hAnsi="Arial" w:cs="Arial"/>
          <w:sz w:val="22"/>
          <w:szCs w:val="22"/>
        </w:rPr>
        <w:t>4</w:t>
      </w:r>
      <w:r w:rsidR="00A64802" w:rsidRPr="008A6177">
        <w:rPr>
          <w:rFonts w:ascii="Arial" w:hAnsi="Arial" w:cs="Arial"/>
          <w:sz w:val="22"/>
          <w:szCs w:val="22"/>
        </w:rPr>
        <w:t xml:space="preserve">r. poz. </w:t>
      </w:r>
      <w:r w:rsidR="00B91DE3" w:rsidRPr="008A6177">
        <w:rPr>
          <w:rFonts w:ascii="Arial" w:hAnsi="Arial" w:cs="Arial"/>
          <w:sz w:val="22"/>
          <w:szCs w:val="22"/>
        </w:rPr>
        <w:t>725</w:t>
      </w:r>
      <w:r w:rsidR="00A64802" w:rsidRPr="008A6177">
        <w:rPr>
          <w:rFonts w:ascii="Arial" w:hAnsi="Arial" w:cs="Arial"/>
          <w:sz w:val="22"/>
          <w:szCs w:val="22"/>
        </w:rPr>
        <w:t xml:space="preserve"> z późn. zm.</w:t>
      </w:r>
      <w:r w:rsidRPr="008A6177">
        <w:rPr>
          <w:rFonts w:ascii="Arial" w:hAnsi="Arial" w:cs="Arial"/>
          <w:sz w:val="22"/>
          <w:szCs w:val="22"/>
        </w:rPr>
        <w:t>) wraz z aktami wykonawczymi.</w:t>
      </w:r>
    </w:p>
    <w:p w14:paraId="3D1B5F07" w14:textId="77777777" w:rsidR="004218CE" w:rsidRPr="008A6177" w:rsidRDefault="004218CE" w:rsidP="00290A71">
      <w:pPr>
        <w:pStyle w:val="Tekstpodstawowy"/>
        <w:numPr>
          <w:ilvl w:val="0"/>
          <w:numId w:val="24"/>
        </w:numPr>
        <w:ind w:left="360"/>
        <w:jc w:val="both"/>
        <w:rPr>
          <w:szCs w:val="22"/>
        </w:rPr>
      </w:pPr>
      <w:r w:rsidRPr="008A6177">
        <w:rPr>
          <w:szCs w:val="22"/>
        </w:rPr>
        <w:t>Kwestie sporne wynikające z realizacji umowy rozstrzygać będzie Sąd właściwy miejscowo dla siedziby Zamawiającego.</w:t>
      </w:r>
    </w:p>
    <w:p w14:paraId="5E19585F" w14:textId="77777777" w:rsidR="004218CE" w:rsidRPr="008A6177" w:rsidRDefault="004218CE" w:rsidP="00290A71">
      <w:pPr>
        <w:pStyle w:val="Tekstpodstawowy"/>
        <w:numPr>
          <w:ilvl w:val="0"/>
          <w:numId w:val="24"/>
        </w:numPr>
        <w:ind w:left="360"/>
        <w:jc w:val="both"/>
        <w:rPr>
          <w:b/>
          <w:szCs w:val="22"/>
        </w:rPr>
      </w:pPr>
      <w:r w:rsidRPr="008A6177">
        <w:rPr>
          <w:szCs w:val="22"/>
        </w:rPr>
        <w:t>Wszelkie zmiany umowy mogą nastąpić w formie pisemnej pod rygorem nieważności.</w:t>
      </w:r>
    </w:p>
    <w:p w14:paraId="0D6023A2" w14:textId="77777777" w:rsidR="004218CE" w:rsidRPr="008A6177" w:rsidRDefault="004218CE" w:rsidP="00290A71">
      <w:pPr>
        <w:pStyle w:val="Tekstpodstawowy"/>
        <w:numPr>
          <w:ilvl w:val="0"/>
          <w:numId w:val="24"/>
        </w:numPr>
        <w:ind w:left="360"/>
        <w:jc w:val="both"/>
        <w:rPr>
          <w:b/>
          <w:szCs w:val="22"/>
        </w:rPr>
      </w:pPr>
      <w:r w:rsidRPr="008A6177">
        <w:rPr>
          <w:szCs w:val="22"/>
        </w:rPr>
        <w:t xml:space="preserve">Zamawiający ustala następującą hierarchię ważności dokumentów przy rozstrzyganiu jakichkolwiek rozbieżności przy realizacji umowy: </w:t>
      </w:r>
    </w:p>
    <w:p w14:paraId="3C43BFA4" w14:textId="77777777" w:rsidR="004218CE" w:rsidRPr="008A6177" w:rsidRDefault="004218CE" w:rsidP="00290A71">
      <w:pPr>
        <w:pStyle w:val="Default"/>
        <w:numPr>
          <w:ilvl w:val="2"/>
          <w:numId w:val="35"/>
        </w:numPr>
        <w:tabs>
          <w:tab w:val="clear" w:pos="2340"/>
        </w:tabs>
        <w:ind w:left="567" w:hanging="283"/>
        <w:jc w:val="both"/>
        <w:rPr>
          <w:rFonts w:ascii="Arial" w:hAnsi="Arial" w:cs="Arial"/>
          <w:color w:val="auto"/>
          <w:sz w:val="22"/>
          <w:szCs w:val="22"/>
        </w:rPr>
      </w:pPr>
      <w:r w:rsidRPr="008A6177">
        <w:rPr>
          <w:rFonts w:ascii="Arial" w:hAnsi="Arial" w:cs="Arial"/>
          <w:color w:val="auto"/>
          <w:sz w:val="22"/>
          <w:szCs w:val="22"/>
        </w:rPr>
        <w:t xml:space="preserve">umowa, </w:t>
      </w:r>
    </w:p>
    <w:p w14:paraId="0E1BBC7D" w14:textId="77777777" w:rsidR="004218CE" w:rsidRPr="008A6177" w:rsidRDefault="004218CE" w:rsidP="00290A71">
      <w:pPr>
        <w:pStyle w:val="Default"/>
        <w:numPr>
          <w:ilvl w:val="2"/>
          <w:numId w:val="35"/>
        </w:numPr>
        <w:tabs>
          <w:tab w:val="clear" w:pos="2340"/>
        </w:tabs>
        <w:ind w:left="567" w:hanging="283"/>
        <w:jc w:val="both"/>
        <w:rPr>
          <w:rFonts w:ascii="Arial" w:hAnsi="Arial" w:cs="Arial"/>
          <w:color w:val="auto"/>
          <w:sz w:val="22"/>
          <w:szCs w:val="22"/>
        </w:rPr>
      </w:pPr>
      <w:r w:rsidRPr="008A6177">
        <w:rPr>
          <w:rFonts w:ascii="Arial" w:hAnsi="Arial" w:cs="Arial"/>
          <w:color w:val="auto"/>
          <w:sz w:val="22"/>
          <w:szCs w:val="22"/>
        </w:rPr>
        <w:t>SIWZ – instrukcja dla Wykonawców wraz z załącznikami,</w:t>
      </w:r>
    </w:p>
    <w:p w14:paraId="591ACCF1" w14:textId="0F814AB4" w:rsidR="004218CE" w:rsidRPr="008A6177" w:rsidRDefault="004218CE" w:rsidP="00290A71">
      <w:pPr>
        <w:pStyle w:val="Default"/>
        <w:numPr>
          <w:ilvl w:val="2"/>
          <w:numId w:val="35"/>
        </w:numPr>
        <w:tabs>
          <w:tab w:val="clear" w:pos="2340"/>
        </w:tabs>
        <w:ind w:left="567" w:hanging="283"/>
        <w:jc w:val="both"/>
        <w:rPr>
          <w:rFonts w:ascii="Arial" w:hAnsi="Arial" w:cs="Arial"/>
          <w:color w:val="auto"/>
          <w:sz w:val="22"/>
          <w:szCs w:val="22"/>
        </w:rPr>
      </w:pPr>
      <w:r w:rsidRPr="008A6177">
        <w:rPr>
          <w:rFonts w:ascii="Arial" w:hAnsi="Arial" w:cs="Arial"/>
          <w:color w:val="auto"/>
          <w:sz w:val="22"/>
          <w:szCs w:val="22"/>
        </w:rPr>
        <w:t xml:space="preserve">oferta Wykonawcy wraz z oświadczeniami i dokumentami złożonymi </w:t>
      </w:r>
      <w:r w:rsidR="00E46C7D" w:rsidRPr="008A6177">
        <w:rPr>
          <w:rFonts w:ascii="Arial" w:hAnsi="Arial" w:cs="Arial"/>
          <w:color w:val="auto"/>
          <w:sz w:val="22"/>
          <w:szCs w:val="22"/>
        </w:rPr>
        <w:t xml:space="preserve">wraz z </w:t>
      </w:r>
      <w:r w:rsidRPr="008A6177">
        <w:rPr>
          <w:rFonts w:ascii="Arial" w:hAnsi="Arial" w:cs="Arial"/>
          <w:color w:val="auto"/>
          <w:sz w:val="22"/>
          <w:szCs w:val="22"/>
        </w:rPr>
        <w:t xml:space="preserve">ofertą. </w:t>
      </w:r>
    </w:p>
    <w:p w14:paraId="743528F7" w14:textId="77777777" w:rsidR="004218CE" w:rsidRPr="008A6177" w:rsidRDefault="004218CE" w:rsidP="00290A71">
      <w:pPr>
        <w:pStyle w:val="Default"/>
        <w:numPr>
          <w:ilvl w:val="0"/>
          <w:numId w:val="24"/>
        </w:numPr>
        <w:ind w:left="360"/>
        <w:jc w:val="both"/>
        <w:rPr>
          <w:rFonts w:ascii="Arial" w:hAnsi="Arial" w:cs="Arial"/>
          <w:color w:val="auto"/>
          <w:sz w:val="22"/>
          <w:szCs w:val="22"/>
        </w:rPr>
      </w:pPr>
      <w:r w:rsidRPr="008A6177">
        <w:rPr>
          <w:rFonts w:ascii="Arial" w:hAnsi="Arial" w:cs="Arial"/>
          <w:color w:val="auto"/>
          <w:sz w:val="22"/>
          <w:szCs w:val="22"/>
        </w:rPr>
        <w:t>Umowę niniejszą sporządzono w dwóch jednobrzmiących egzemplarzach, po jednym dla każdej ze stron.</w:t>
      </w:r>
    </w:p>
    <w:p w14:paraId="36718FC1" w14:textId="77777777" w:rsidR="004218CE" w:rsidRPr="008A6177" w:rsidRDefault="004218CE" w:rsidP="004218CE">
      <w:pPr>
        <w:pStyle w:val="Tekstpodstawowy"/>
        <w:jc w:val="both"/>
        <w:rPr>
          <w:szCs w:val="22"/>
        </w:rPr>
      </w:pPr>
    </w:p>
    <w:p w14:paraId="4F07D6C1" w14:textId="77777777" w:rsidR="00B71890" w:rsidRPr="008A6177" w:rsidRDefault="00B71890" w:rsidP="00B71890">
      <w:pPr>
        <w:pStyle w:val="Tekstpodstawowy"/>
        <w:rPr>
          <w:rFonts w:cs="Arial"/>
          <w:sz w:val="22"/>
          <w:szCs w:val="22"/>
        </w:rPr>
      </w:pPr>
    </w:p>
    <w:p w14:paraId="7AC699D4" w14:textId="77777777" w:rsidR="00B71890" w:rsidRPr="008A6177" w:rsidRDefault="00B71890" w:rsidP="00B71890">
      <w:pPr>
        <w:pStyle w:val="Tekstpodstawowy"/>
        <w:rPr>
          <w:rFonts w:cs="Arial"/>
          <w:sz w:val="22"/>
          <w:szCs w:val="22"/>
        </w:rPr>
      </w:pPr>
    </w:p>
    <w:p w14:paraId="3008538D" w14:textId="77777777" w:rsidR="00B71890" w:rsidRPr="008A6177" w:rsidRDefault="00B71890" w:rsidP="00B71890">
      <w:pPr>
        <w:spacing w:line="240" w:lineRule="auto"/>
        <w:ind w:left="284"/>
        <w:jc w:val="both"/>
      </w:pPr>
      <w:r w:rsidRPr="008A6177">
        <w:rPr>
          <w:b/>
        </w:rPr>
        <w:t xml:space="preserve"> ZAMAWIAJĄCY:</w:t>
      </w:r>
      <w:r w:rsidRPr="008A6177">
        <w:rPr>
          <w:b/>
        </w:rPr>
        <w:tab/>
      </w:r>
      <w:r w:rsidRPr="008A6177">
        <w:rPr>
          <w:b/>
        </w:rPr>
        <w:tab/>
      </w:r>
      <w:r w:rsidRPr="008A6177">
        <w:rPr>
          <w:b/>
        </w:rPr>
        <w:tab/>
      </w:r>
      <w:r w:rsidRPr="008A6177">
        <w:rPr>
          <w:b/>
        </w:rPr>
        <w:tab/>
      </w:r>
      <w:r w:rsidRPr="008A6177">
        <w:rPr>
          <w:b/>
        </w:rPr>
        <w:tab/>
      </w:r>
      <w:r w:rsidRPr="008A6177">
        <w:rPr>
          <w:b/>
        </w:rPr>
        <w:tab/>
      </w:r>
      <w:r w:rsidRPr="008A6177">
        <w:rPr>
          <w:b/>
        </w:rPr>
        <w:tab/>
        <w:t xml:space="preserve">   WYKONAWCA:</w:t>
      </w:r>
    </w:p>
    <w:p w14:paraId="502D3E27" w14:textId="77777777" w:rsidR="00B71890" w:rsidRPr="008A6177" w:rsidRDefault="00B71890" w:rsidP="00B71890">
      <w:pPr>
        <w:shd w:val="clear" w:color="auto" w:fill="FFFFFF"/>
        <w:suppressAutoHyphens/>
        <w:spacing w:line="240" w:lineRule="auto"/>
        <w:ind w:left="2124"/>
        <w:jc w:val="both"/>
      </w:pPr>
    </w:p>
    <w:p w14:paraId="29D31E26" w14:textId="77777777" w:rsidR="00627CEA" w:rsidRPr="008A6177" w:rsidRDefault="00627CEA" w:rsidP="00C07AE3">
      <w:pPr>
        <w:spacing w:line="240" w:lineRule="auto"/>
        <w:jc w:val="both"/>
        <w:rPr>
          <w:b/>
        </w:rPr>
      </w:pPr>
    </w:p>
    <w:p w14:paraId="3C3A7B71" w14:textId="550BC195" w:rsidR="00AE7F71" w:rsidRPr="008A6177" w:rsidRDefault="005C422C" w:rsidP="00C07AE3">
      <w:pPr>
        <w:pStyle w:val="Akapitzlist"/>
        <w:shd w:val="clear" w:color="auto" w:fill="FFFFFF"/>
        <w:suppressAutoHyphens/>
        <w:ind w:left="0"/>
        <w:contextualSpacing w:val="0"/>
        <w:rPr>
          <w:rFonts w:ascii="Arial" w:hAnsi="Arial" w:cs="Arial"/>
          <w:sz w:val="22"/>
          <w:szCs w:val="22"/>
          <w:lang w:eastAsia="zh-CN"/>
        </w:rPr>
      </w:pPr>
      <w:r w:rsidRPr="008A6177">
        <w:rPr>
          <w:rFonts w:ascii="Arial" w:hAnsi="Arial" w:cs="Arial"/>
          <w:sz w:val="22"/>
          <w:szCs w:val="22"/>
          <w:lang w:eastAsia="zh-CN"/>
        </w:rPr>
        <w:t>Integralną część niniejszej umowy stanowią:</w:t>
      </w:r>
    </w:p>
    <w:p w14:paraId="676CEEB5" w14:textId="4187BCEA" w:rsidR="00D82BE3" w:rsidRPr="008A6177" w:rsidRDefault="00BB71F1" w:rsidP="00BB71F1">
      <w:pPr>
        <w:jc w:val="both"/>
      </w:pPr>
      <w:r w:rsidRPr="008A6177">
        <w:rPr>
          <w:lang w:eastAsia="zh-CN"/>
        </w:rPr>
        <w:t>- z</w:t>
      </w:r>
      <w:r w:rsidR="005C422C" w:rsidRPr="008A6177">
        <w:rPr>
          <w:lang w:eastAsia="zh-CN"/>
        </w:rPr>
        <w:t xml:space="preserve">ałącznik nr 1 </w:t>
      </w:r>
      <w:r w:rsidR="00D82BE3" w:rsidRPr="008A6177">
        <w:rPr>
          <w:lang w:eastAsia="zh-CN"/>
        </w:rPr>
        <w:t xml:space="preserve">(załącznik nr 1 do SIWZ) </w:t>
      </w:r>
      <w:r w:rsidR="00C07AE3" w:rsidRPr="008A6177">
        <w:rPr>
          <w:lang w:eastAsia="zh-CN"/>
        </w:rPr>
        <w:t>–</w:t>
      </w:r>
      <w:r w:rsidR="005C422C" w:rsidRPr="008A6177">
        <w:rPr>
          <w:lang w:eastAsia="zh-CN"/>
        </w:rPr>
        <w:t xml:space="preserve"> </w:t>
      </w:r>
      <w:r w:rsidR="00D82BE3" w:rsidRPr="008A6177">
        <w:t>zestawienie oraz dane charakterystyczne budynków objętych kontrolą</w:t>
      </w:r>
    </w:p>
    <w:p w14:paraId="30ED68FF" w14:textId="25F8EAF5" w:rsidR="00BB71F1" w:rsidRPr="008A6177" w:rsidRDefault="00BB71F1" w:rsidP="00BB71F1">
      <w:pPr>
        <w:jc w:val="both"/>
      </w:pPr>
      <w:r w:rsidRPr="008A6177">
        <w:lastRenderedPageBreak/>
        <w:t xml:space="preserve">- załącznik nr 2 (załącznik nr </w:t>
      </w:r>
      <w:r w:rsidR="009730E5" w:rsidRPr="008A6177">
        <w:t>3</w:t>
      </w:r>
      <w:r w:rsidRPr="008A6177">
        <w:t xml:space="preserve"> do oferty) – wykaz osób i podmiotów, które ze strony Wykonawcy będą uczestniczyć w realizacji zamówienia</w:t>
      </w:r>
    </w:p>
    <w:p w14:paraId="38C40780" w14:textId="73EE67F7" w:rsidR="005C2C0D" w:rsidRPr="008A6177" w:rsidRDefault="00BB71F1" w:rsidP="00BB71F1">
      <w:pPr>
        <w:jc w:val="both"/>
        <w:sectPr w:rsidR="005C2C0D" w:rsidRPr="008A6177" w:rsidSect="0080794C">
          <w:headerReference w:type="default" r:id="rId66"/>
          <w:footerReference w:type="even" r:id="rId67"/>
          <w:footerReference w:type="default" r:id="rId68"/>
          <w:headerReference w:type="first" r:id="rId69"/>
          <w:footerReference w:type="first" r:id="rId70"/>
          <w:type w:val="continuous"/>
          <w:pgSz w:w="11906" w:h="16838" w:code="9"/>
          <w:pgMar w:top="851" w:right="1418" w:bottom="567" w:left="1418" w:header="567" w:footer="510" w:gutter="0"/>
          <w:cols w:space="708"/>
          <w:docGrid w:linePitch="360"/>
        </w:sectPr>
      </w:pPr>
      <w:r w:rsidRPr="008A6177">
        <w:rPr>
          <w:lang w:eastAsia="zh-CN"/>
        </w:rPr>
        <w:t>- z</w:t>
      </w:r>
      <w:r w:rsidR="005C422C" w:rsidRPr="008A6177">
        <w:rPr>
          <w:lang w:eastAsia="zh-CN"/>
        </w:rPr>
        <w:t xml:space="preserve">ałącznik nr </w:t>
      </w:r>
      <w:r w:rsidRPr="008A6177">
        <w:rPr>
          <w:lang w:eastAsia="zh-CN"/>
        </w:rPr>
        <w:t>3</w:t>
      </w:r>
      <w:r w:rsidR="00D82BE3" w:rsidRPr="008A6177">
        <w:rPr>
          <w:lang w:eastAsia="zh-CN"/>
        </w:rPr>
        <w:t xml:space="preserve"> – oferta Wykonawcy</w:t>
      </w:r>
    </w:p>
    <w:p w14:paraId="3CF13242" w14:textId="77777777" w:rsidR="00627CEA" w:rsidRPr="008A6177" w:rsidRDefault="00627CEA">
      <w:pPr>
        <w:rPr>
          <w:b/>
        </w:rPr>
      </w:pPr>
      <w:r w:rsidRPr="008A6177">
        <w:rPr>
          <w:b/>
        </w:rPr>
        <w:br w:type="page"/>
      </w:r>
    </w:p>
    <w:p w14:paraId="3116DA68" w14:textId="407985D7" w:rsidR="00A901FE" w:rsidRPr="008A6177" w:rsidRDefault="00A901FE" w:rsidP="00A901FE">
      <w:pPr>
        <w:jc w:val="right"/>
        <w:rPr>
          <w:b/>
        </w:rPr>
      </w:pPr>
      <w:r w:rsidRPr="008A6177">
        <w:rPr>
          <w:b/>
        </w:rPr>
        <w:lastRenderedPageBreak/>
        <w:t xml:space="preserve">Załącznik nr </w:t>
      </w:r>
      <w:r w:rsidR="009730E5" w:rsidRPr="008A6177">
        <w:rPr>
          <w:b/>
        </w:rPr>
        <w:t>3</w:t>
      </w:r>
    </w:p>
    <w:p w14:paraId="54C594CE" w14:textId="77777777" w:rsidR="00A901FE" w:rsidRPr="008A6177" w:rsidRDefault="00A901FE" w:rsidP="00A901FE">
      <w:pPr>
        <w:jc w:val="right"/>
        <w:rPr>
          <w:b/>
        </w:rPr>
      </w:pPr>
      <w:r w:rsidRPr="008A6177">
        <w:rPr>
          <w:b/>
        </w:rPr>
        <w:t>do oferty</w:t>
      </w:r>
    </w:p>
    <w:p w14:paraId="40AC028E" w14:textId="77777777" w:rsidR="00203087" w:rsidRPr="008A6177" w:rsidRDefault="00203087" w:rsidP="00203087">
      <w:pPr>
        <w:jc w:val="both"/>
      </w:pPr>
      <w:r w:rsidRPr="008A6177">
        <w:t>............................................................</w:t>
      </w:r>
    </w:p>
    <w:p w14:paraId="21EADE20" w14:textId="77777777" w:rsidR="00203087" w:rsidRPr="008A6177" w:rsidRDefault="00203087" w:rsidP="00203087">
      <w:pPr>
        <w:jc w:val="both"/>
      </w:pPr>
      <w:r w:rsidRPr="008A6177">
        <w:t>( pieczęć nagłówkowa Wykonawcy)</w:t>
      </w:r>
    </w:p>
    <w:p w14:paraId="3AEA988D" w14:textId="77777777" w:rsidR="00A901FE" w:rsidRPr="008A6177" w:rsidRDefault="00A901FE" w:rsidP="00A901FE">
      <w:pPr>
        <w:pStyle w:val="Tekstpodstawowywcity"/>
        <w:ind w:left="0"/>
        <w:jc w:val="both"/>
        <w:rPr>
          <w:rFonts w:ascii="Arial" w:hAnsi="Arial" w:cs="Arial"/>
          <w:color w:val="auto"/>
          <w:sz w:val="22"/>
          <w:szCs w:val="22"/>
        </w:rPr>
      </w:pPr>
    </w:p>
    <w:p w14:paraId="34743285" w14:textId="77777777" w:rsidR="00203087" w:rsidRPr="008A6177" w:rsidRDefault="00203087" w:rsidP="00A901FE">
      <w:pPr>
        <w:pStyle w:val="Tekstpodstawowywcity"/>
        <w:ind w:left="0"/>
        <w:jc w:val="both"/>
        <w:rPr>
          <w:rFonts w:ascii="Arial" w:hAnsi="Arial" w:cs="Arial"/>
          <w:color w:val="auto"/>
          <w:sz w:val="22"/>
          <w:szCs w:val="22"/>
        </w:rPr>
      </w:pPr>
    </w:p>
    <w:p w14:paraId="54EB1A69" w14:textId="342D3E40" w:rsidR="00A901FE" w:rsidRPr="008A6177" w:rsidRDefault="00A901FE" w:rsidP="00A901FE">
      <w:pPr>
        <w:pStyle w:val="Tekstpodstawowywcity"/>
        <w:ind w:left="0"/>
        <w:jc w:val="both"/>
        <w:rPr>
          <w:rFonts w:ascii="Arial" w:hAnsi="Arial" w:cs="Arial"/>
          <w:b/>
          <w:color w:val="auto"/>
          <w:sz w:val="22"/>
          <w:szCs w:val="22"/>
        </w:rPr>
      </w:pPr>
      <w:r w:rsidRPr="008A6177">
        <w:rPr>
          <w:rFonts w:ascii="Arial" w:hAnsi="Arial" w:cs="Arial"/>
          <w:bCs/>
          <w:color w:val="auto"/>
          <w:sz w:val="22"/>
          <w:szCs w:val="22"/>
        </w:rPr>
        <w:t>Wykaz części zamówienia, jakie będą powierzone podwykonawcom przy realizacji</w:t>
      </w:r>
      <w:r w:rsidRPr="008A6177">
        <w:rPr>
          <w:rFonts w:ascii="Arial" w:hAnsi="Arial" w:cs="Arial"/>
          <w:color w:val="auto"/>
          <w:sz w:val="22"/>
          <w:szCs w:val="22"/>
        </w:rPr>
        <w:t xml:space="preserve"> zamówienia: pn.:</w:t>
      </w:r>
      <w:r w:rsidRPr="008A6177">
        <w:rPr>
          <w:rFonts w:ascii="Arial" w:hAnsi="Arial" w:cs="Arial"/>
          <w:b/>
          <w:color w:val="auto"/>
          <w:sz w:val="22"/>
          <w:szCs w:val="22"/>
        </w:rPr>
        <w:t xml:space="preserve"> </w:t>
      </w:r>
      <w:r w:rsidRPr="008A6177">
        <w:rPr>
          <w:rFonts w:ascii="Arial" w:hAnsi="Arial" w:cs="Arial"/>
          <w:b/>
          <w:bCs/>
          <w:color w:val="auto"/>
          <w:sz w:val="22"/>
          <w:szCs w:val="22"/>
        </w:rPr>
        <w:t>„</w:t>
      </w:r>
      <w:r w:rsidR="00FE0A95" w:rsidRPr="008A6177">
        <w:rPr>
          <w:rFonts w:ascii="Arial" w:hAnsi="Arial" w:cs="Arial"/>
          <w:b/>
          <w:bCs/>
          <w:color w:val="auto"/>
          <w:spacing w:val="-7"/>
          <w:sz w:val="22"/>
          <w:szCs w:val="22"/>
        </w:rPr>
        <w:t xml:space="preserve">Wykonanie okresowej pięcioletniej kontroli stanu technicznego </w:t>
      </w:r>
      <w:r w:rsidR="00FE0A95" w:rsidRPr="008A6177">
        <w:rPr>
          <w:rFonts w:ascii="Arial" w:hAnsi="Arial" w:cs="Arial"/>
          <w:b/>
          <w:bCs/>
          <w:color w:val="auto"/>
          <w:sz w:val="22"/>
          <w:szCs w:val="22"/>
        </w:rPr>
        <w:t xml:space="preserve">obiektów budowlanych zarządzanych przez Zakład Wodociągów i Kanalizacji  Sp. z o.o. w Świnoujściu  </w:t>
      </w:r>
      <w:r w:rsidRPr="008A6177">
        <w:rPr>
          <w:rFonts w:ascii="Arial" w:hAnsi="Arial" w:cs="Arial"/>
          <w:b/>
          <w:bCs/>
          <w:color w:val="auto"/>
          <w:sz w:val="22"/>
          <w:szCs w:val="22"/>
        </w:rPr>
        <w:t>”,</w:t>
      </w:r>
    </w:p>
    <w:p w14:paraId="5A610908" w14:textId="77777777" w:rsidR="00A901FE" w:rsidRPr="008A6177" w:rsidRDefault="00A901FE" w:rsidP="00A901FE">
      <w:pPr>
        <w:pStyle w:val="Podtytu"/>
        <w:spacing w:before="0"/>
        <w:rPr>
          <w:rFonts w:ascii="Arial" w:hAnsi="Arial" w:cs="Arial"/>
          <w:sz w:val="22"/>
          <w:szCs w:val="22"/>
          <w:u w:val="none"/>
        </w:rPr>
      </w:pPr>
      <w:r w:rsidRPr="008A6177">
        <w:rPr>
          <w:rFonts w:ascii="Arial" w:hAnsi="Arial" w:cs="Arial"/>
          <w:b/>
          <w:sz w:val="22"/>
          <w:szCs w:val="22"/>
          <w:u w:val="none"/>
        </w:rPr>
        <w:t xml:space="preserve">  </w:t>
      </w:r>
    </w:p>
    <w:p w14:paraId="57C6A834" w14:textId="77777777" w:rsidR="00A901FE" w:rsidRPr="008A6177" w:rsidRDefault="00A901FE" w:rsidP="00A901FE">
      <w:pPr>
        <w:shd w:val="clear" w:color="auto" w:fill="FFFFFF"/>
        <w:tabs>
          <w:tab w:val="left" w:leader="dot" w:pos="8100"/>
        </w:tabs>
        <w:spacing w:before="281"/>
        <w:ind w:left="360" w:hanging="360"/>
        <w:jc w:val="both"/>
      </w:pPr>
      <w:r w:rsidRPr="008A6177">
        <w:t>a) oświadczamy, że przedmiot zamówienia zamierzamy powierzyć następującym Podwykonawcom (*)</w:t>
      </w:r>
    </w:p>
    <w:p w14:paraId="7B2FA65C" w14:textId="77777777" w:rsidR="00A901FE" w:rsidRPr="008A6177" w:rsidRDefault="00A901FE" w:rsidP="00A901FE">
      <w:pPr>
        <w:pStyle w:val="Skrconyadreszwrotny"/>
        <w:ind w:left="720"/>
        <w:jc w:val="both"/>
        <w:rPr>
          <w:rFonts w:ascii="Arial" w:hAnsi="Arial" w:cs="Arial"/>
          <w:sz w:val="22"/>
          <w:szCs w:val="22"/>
        </w:rPr>
      </w:pPr>
    </w:p>
    <w:tbl>
      <w:tblPr>
        <w:tblW w:w="0" w:type="auto"/>
        <w:tblInd w:w="108" w:type="dxa"/>
        <w:tblLayout w:type="fixed"/>
        <w:tblLook w:val="0000" w:firstRow="0" w:lastRow="0" w:firstColumn="0" w:lastColumn="0" w:noHBand="0" w:noVBand="0"/>
      </w:tblPr>
      <w:tblGrid>
        <w:gridCol w:w="3001"/>
        <w:gridCol w:w="3405"/>
        <w:gridCol w:w="2784"/>
        <w:gridCol w:w="15"/>
      </w:tblGrid>
      <w:tr w:rsidR="008A6177" w:rsidRPr="008A6177" w14:paraId="188157C4" w14:textId="77777777" w:rsidTr="004469AF">
        <w:trPr>
          <w:cantSplit/>
          <w:trHeight w:val="1152"/>
        </w:trPr>
        <w:tc>
          <w:tcPr>
            <w:tcW w:w="3001" w:type="dxa"/>
            <w:tcBorders>
              <w:top w:val="single" w:sz="4" w:space="0" w:color="000000"/>
              <w:left w:val="single" w:sz="4" w:space="0" w:color="000000"/>
              <w:bottom w:val="single" w:sz="4" w:space="0" w:color="000000"/>
            </w:tcBorders>
            <w:vAlign w:val="center"/>
          </w:tcPr>
          <w:p w14:paraId="6E0DFE98" w14:textId="77777777" w:rsidR="00A901FE" w:rsidRPr="008A6177" w:rsidRDefault="00A901FE" w:rsidP="004469AF">
            <w:pPr>
              <w:snapToGrid w:val="0"/>
              <w:rPr>
                <w:b/>
                <w:bCs/>
              </w:rPr>
            </w:pPr>
            <w:r w:rsidRPr="008A6177">
              <w:rPr>
                <w:b/>
                <w:bCs/>
              </w:rPr>
              <w:t>Określenie części zamówienia, których wykonanie Wykonawca zamierza powierzyć Podwykonawcom</w:t>
            </w:r>
          </w:p>
        </w:tc>
        <w:tc>
          <w:tcPr>
            <w:tcW w:w="3405" w:type="dxa"/>
            <w:tcBorders>
              <w:top w:val="single" w:sz="4" w:space="0" w:color="000000"/>
              <w:left w:val="single" w:sz="4" w:space="0" w:color="000000"/>
              <w:bottom w:val="single" w:sz="4" w:space="0" w:color="000000"/>
            </w:tcBorders>
            <w:vAlign w:val="center"/>
          </w:tcPr>
          <w:p w14:paraId="29ED1211" w14:textId="77777777" w:rsidR="00A901FE" w:rsidRPr="008A6177" w:rsidRDefault="00A901FE" w:rsidP="004469AF">
            <w:pPr>
              <w:snapToGrid w:val="0"/>
              <w:rPr>
                <w:b/>
              </w:rPr>
            </w:pPr>
            <w:r w:rsidRPr="008A6177">
              <w:rPr>
                <w:b/>
              </w:rPr>
              <w:t>Nazwa Podwykonawcy</w:t>
            </w:r>
          </w:p>
        </w:tc>
        <w:tc>
          <w:tcPr>
            <w:tcW w:w="2799" w:type="dxa"/>
            <w:gridSpan w:val="2"/>
            <w:tcBorders>
              <w:top w:val="single" w:sz="4" w:space="0" w:color="000000"/>
              <w:left w:val="single" w:sz="4" w:space="0" w:color="000000"/>
              <w:bottom w:val="single" w:sz="4" w:space="0" w:color="000000"/>
              <w:right w:val="single" w:sz="4" w:space="0" w:color="000000"/>
            </w:tcBorders>
            <w:vAlign w:val="center"/>
          </w:tcPr>
          <w:p w14:paraId="06DAF1F7" w14:textId="77777777" w:rsidR="00A901FE" w:rsidRPr="008A6177" w:rsidRDefault="00A901FE" w:rsidP="004469AF">
            <w:pPr>
              <w:snapToGrid w:val="0"/>
              <w:rPr>
                <w:b/>
              </w:rPr>
            </w:pPr>
            <w:r w:rsidRPr="008A6177">
              <w:rPr>
                <w:b/>
              </w:rPr>
              <w:t>Procentowy udział wartości przedmiotu zamówienia zlecanego Podwykonawcom</w:t>
            </w:r>
          </w:p>
        </w:tc>
      </w:tr>
      <w:tr w:rsidR="008A6177" w:rsidRPr="008A6177" w14:paraId="4F4D14E1" w14:textId="77777777" w:rsidTr="004469AF">
        <w:trPr>
          <w:cantSplit/>
          <w:trHeight w:val="1362"/>
        </w:trPr>
        <w:tc>
          <w:tcPr>
            <w:tcW w:w="3001" w:type="dxa"/>
            <w:tcBorders>
              <w:left w:val="single" w:sz="4" w:space="0" w:color="000000"/>
              <w:bottom w:val="single" w:sz="4" w:space="0" w:color="000000"/>
            </w:tcBorders>
            <w:vAlign w:val="center"/>
          </w:tcPr>
          <w:p w14:paraId="3510B52C" w14:textId="77777777" w:rsidR="00A901FE" w:rsidRPr="008A6177" w:rsidRDefault="00A901FE" w:rsidP="004469AF">
            <w:pPr>
              <w:snapToGrid w:val="0"/>
            </w:pPr>
            <w:r w:rsidRPr="008A6177">
              <w:t>………………………………..</w:t>
            </w:r>
          </w:p>
          <w:p w14:paraId="5D0330F3" w14:textId="77777777" w:rsidR="00A901FE" w:rsidRPr="008A6177" w:rsidRDefault="00A901FE" w:rsidP="004469AF">
            <w:pPr>
              <w:snapToGrid w:val="0"/>
            </w:pPr>
          </w:p>
          <w:p w14:paraId="5E79BD8E" w14:textId="77777777" w:rsidR="00A901FE" w:rsidRPr="008A6177" w:rsidRDefault="00A901FE" w:rsidP="004469AF">
            <w:pPr>
              <w:snapToGrid w:val="0"/>
              <w:rPr>
                <w:b/>
              </w:rPr>
            </w:pPr>
            <w:r w:rsidRPr="008A6177">
              <w:t>………………………………..</w:t>
            </w:r>
          </w:p>
        </w:tc>
        <w:tc>
          <w:tcPr>
            <w:tcW w:w="3405" w:type="dxa"/>
            <w:tcBorders>
              <w:left w:val="single" w:sz="4" w:space="0" w:color="000000"/>
              <w:bottom w:val="single" w:sz="4" w:space="0" w:color="000000"/>
            </w:tcBorders>
            <w:vAlign w:val="center"/>
          </w:tcPr>
          <w:p w14:paraId="7F69E446" w14:textId="77777777" w:rsidR="00A901FE" w:rsidRPr="008A6177" w:rsidRDefault="00A901FE" w:rsidP="004469AF">
            <w:pPr>
              <w:snapToGrid w:val="0"/>
            </w:pPr>
            <w:r w:rsidRPr="008A6177">
              <w:t>…………………………………….</w:t>
            </w:r>
          </w:p>
          <w:p w14:paraId="1C673CA8" w14:textId="77777777" w:rsidR="00A901FE" w:rsidRPr="008A6177" w:rsidRDefault="00A901FE" w:rsidP="004469AF">
            <w:pPr>
              <w:snapToGrid w:val="0"/>
            </w:pPr>
          </w:p>
          <w:p w14:paraId="3F8EA9CF" w14:textId="77777777" w:rsidR="00A901FE" w:rsidRPr="008A6177" w:rsidRDefault="00A901FE" w:rsidP="004469AF">
            <w:pPr>
              <w:snapToGrid w:val="0"/>
            </w:pPr>
            <w:r w:rsidRPr="008A6177">
              <w:t>……………………………………</w:t>
            </w:r>
          </w:p>
        </w:tc>
        <w:tc>
          <w:tcPr>
            <w:tcW w:w="2799" w:type="dxa"/>
            <w:gridSpan w:val="2"/>
            <w:tcBorders>
              <w:left w:val="single" w:sz="4" w:space="0" w:color="000000"/>
              <w:bottom w:val="single" w:sz="4" w:space="0" w:color="000000"/>
              <w:right w:val="single" w:sz="4" w:space="0" w:color="000000"/>
            </w:tcBorders>
            <w:vAlign w:val="center"/>
          </w:tcPr>
          <w:p w14:paraId="5F154D8D" w14:textId="77777777" w:rsidR="00A901FE" w:rsidRPr="008A6177" w:rsidRDefault="00A901FE" w:rsidP="004469AF">
            <w:pPr>
              <w:snapToGrid w:val="0"/>
            </w:pPr>
            <w:r w:rsidRPr="008A6177">
              <w:t>…………………..</w:t>
            </w:r>
          </w:p>
        </w:tc>
      </w:tr>
      <w:tr w:rsidR="008A6177" w:rsidRPr="008A6177" w14:paraId="41209CAD" w14:textId="77777777" w:rsidTr="004469AF">
        <w:trPr>
          <w:cantSplit/>
          <w:trHeight w:val="1430"/>
        </w:trPr>
        <w:tc>
          <w:tcPr>
            <w:tcW w:w="3001" w:type="dxa"/>
            <w:tcBorders>
              <w:left w:val="single" w:sz="4" w:space="0" w:color="000000"/>
              <w:bottom w:val="single" w:sz="4" w:space="0" w:color="000000"/>
            </w:tcBorders>
            <w:vAlign w:val="center"/>
          </w:tcPr>
          <w:p w14:paraId="5B26E2D7" w14:textId="77777777" w:rsidR="00A901FE" w:rsidRPr="008A6177" w:rsidRDefault="00A901FE" w:rsidP="004469AF">
            <w:pPr>
              <w:snapToGrid w:val="0"/>
            </w:pPr>
            <w:r w:rsidRPr="008A6177">
              <w:t>………………………………..</w:t>
            </w:r>
          </w:p>
          <w:p w14:paraId="7DD9298B" w14:textId="77777777" w:rsidR="00A901FE" w:rsidRPr="008A6177" w:rsidRDefault="00A901FE" w:rsidP="004469AF">
            <w:pPr>
              <w:snapToGrid w:val="0"/>
            </w:pPr>
          </w:p>
          <w:p w14:paraId="0F1BB8BA" w14:textId="77777777" w:rsidR="00A901FE" w:rsidRPr="008A6177" w:rsidRDefault="00A901FE" w:rsidP="004469AF">
            <w:pPr>
              <w:snapToGrid w:val="0"/>
              <w:rPr>
                <w:b/>
              </w:rPr>
            </w:pPr>
            <w:r w:rsidRPr="008A6177">
              <w:t>………………………………..</w:t>
            </w:r>
          </w:p>
        </w:tc>
        <w:tc>
          <w:tcPr>
            <w:tcW w:w="3405" w:type="dxa"/>
            <w:tcBorders>
              <w:left w:val="single" w:sz="4" w:space="0" w:color="000000"/>
              <w:bottom w:val="single" w:sz="4" w:space="0" w:color="000000"/>
            </w:tcBorders>
            <w:vAlign w:val="center"/>
          </w:tcPr>
          <w:p w14:paraId="358A7B88" w14:textId="77777777" w:rsidR="00A901FE" w:rsidRPr="008A6177" w:rsidRDefault="00A901FE" w:rsidP="004469AF">
            <w:pPr>
              <w:snapToGrid w:val="0"/>
            </w:pPr>
            <w:r w:rsidRPr="008A6177">
              <w:t>…………………………………….</w:t>
            </w:r>
          </w:p>
          <w:p w14:paraId="1CB1E095" w14:textId="77777777" w:rsidR="00A901FE" w:rsidRPr="008A6177" w:rsidRDefault="00A901FE" w:rsidP="004469AF">
            <w:pPr>
              <w:snapToGrid w:val="0"/>
            </w:pPr>
          </w:p>
          <w:p w14:paraId="6F01753D" w14:textId="77777777" w:rsidR="00A901FE" w:rsidRPr="008A6177" w:rsidRDefault="00A901FE" w:rsidP="004469AF">
            <w:pPr>
              <w:snapToGrid w:val="0"/>
            </w:pPr>
            <w:r w:rsidRPr="008A6177">
              <w:t>……………………………………</w:t>
            </w:r>
          </w:p>
        </w:tc>
        <w:tc>
          <w:tcPr>
            <w:tcW w:w="2799" w:type="dxa"/>
            <w:gridSpan w:val="2"/>
            <w:tcBorders>
              <w:left w:val="single" w:sz="4" w:space="0" w:color="000000"/>
              <w:bottom w:val="single" w:sz="4" w:space="0" w:color="000000"/>
              <w:right w:val="single" w:sz="4" w:space="0" w:color="000000"/>
            </w:tcBorders>
            <w:vAlign w:val="center"/>
          </w:tcPr>
          <w:p w14:paraId="25FB9F72" w14:textId="77777777" w:rsidR="00A901FE" w:rsidRPr="008A6177" w:rsidRDefault="00A901FE" w:rsidP="004469AF">
            <w:pPr>
              <w:snapToGrid w:val="0"/>
            </w:pPr>
            <w:r w:rsidRPr="008A6177">
              <w:t>…………………..</w:t>
            </w:r>
          </w:p>
        </w:tc>
      </w:tr>
      <w:tr w:rsidR="00A901FE" w:rsidRPr="008A6177" w14:paraId="68CC4479" w14:textId="77777777" w:rsidTr="004469AF">
        <w:trPr>
          <w:gridAfter w:val="1"/>
          <w:wAfter w:w="15" w:type="dxa"/>
          <w:cantSplit/>
          <w:trHeight w:val="580"/>
        </w:trPr>
        <w:tc>
          <w:tcPr>
            <w:tcW w:w="6406" w:type="dxa"/>
            <w:gridSpan w:val="2"/>
            <w:tcBorders>
              <w:top w:val="single" w:sz="4" w:space="0" w:color="000000"/>
              <w:left w:val="single" w:sz="4" w:space="0" w:color="000000"/>
              <w:bottom w:val="single" w:sz="4" w:space="0" w:color="000000"/>
            </w:tcBorders>
            <w:vAlign w:val="center"/>
          </w:tcPr>
          <w:p w14:paraId="1B275E89" w14:textId="77777777" w:rsidR="00A901FE" w:rsidRPr="008A6177" w:rsidRDefault="00A901FE" w:rsidP="004469AF">
            <w:pPr>
              <w:snapToGrid w:val="0"/>
            </w:pPr>
            <w:r w:rsidRPr="008A6177">
              <w:t>% przedmiotu zamówienia, przewidywanego do zlecenia Podwykonawcom</w:t>
            </w:r>
          </w:p>
        </w:tc>
        <w:tc>
          <w:tcPr>
            <w:tcW w:w="2784" w:type="dxa"/>
            <w:tcBorders>
              <w:top w:val="single" w:sz="4" w:space="0" w:color="000000"/>
              <w:left w:val="single" w:sz="4" w:space="0" w:color="000000"/>
              <w:bottom w:val="single" w:sz="4" w:space="0" w:color="000000"/>
              <w:right w:val="single" w:sz="4" w:space="0" w:color="000000"/>
            </w:tcBorders>
            <w:vAlign w:val="center"/>
          </w:tcPr>
          <w:p w14:paraId="50625E66" w14:textId="77777777" w:rsidR="00A901FE" w:rsidRPr="008A6177" w:rsidRDefault="00A901FE" w:rsidP="004469AF">
            <w:pPr>
              <w:snapToGrid w:val="0"/>
            </w:pPr>
          </w:p>
        </w:tc>
      </w:tr>
    </w:tbl>
    <w:p w14:paraId="7F6BB27D" w14:textId="77777777" w:rsidR="00A901FE" w:rsidRPr="008A6177" w:rsidRDefault="00A901FE" w:rsidP="00A901FE">
      <w:pPr>
        <w:pStyle w:val="Tekstpodstawowy"/>
        <w:jc w:val="both"/>
        <w:rPr>
          <w:szCs w:val="22"/>
        </w:rPr>
      </w:pPr>
    </w:p>
    <w:p w14:paraId="61AB7220" w14:textId="77777777" w:rsidR="00A901FE" w:rsidRPr="008A6177" w:rsidRDefault="00A901FE" w:rsidP="00A901FE">
      <w:pPr>
        <w:pStyle w:val="Tekstpodstawowy"/>
        <w:ind w:left="360" w:hanging="360"/>
        <w:rPr>
          <w:szCs w:val="22"/>
        </w:rPr>
      </w:pPr>
      <w:r w:rsidRPr="008A6177">
        <w:rPr>
          <w:szCs w:val="22"/>
        </w:rPr>
        <w:t>b) oświadczamy, że przedmiot zamówienia, zamierzamy wykonać własnymi siłami bez udziału Podwykonawców (*)</w:t>
      </w:r>
    </w:p>
    <w:p w14:paraId="09461443" w14:textId="77777777" w:rsidR="00A901FE" w:rsidRPr="008A6177" w:rsidRDefault="00A901FE" w:rsidP="00A901FE">
      <w:pPr>
        <w:jc w:val="both"/>
      </w:pPr>
    </w:p>
    <w:p w14:paraId="608411A0" w14:textId="77777777" w:rsidR="00A901FE" w:rsidRPr="008A6177" w:rsidRDefault="00A901FE" w:rsidP="00A901FE">
      <w:pPr>
        <w:jc w:val="both"/>
      </w:pPr>
    </w:p>
    <w:p w14:paraId="5D55A777" w14:textId="68C2F407" w:rsidR="00A901FE" w:rsidRPr="008A6177" w:rsidRDefault="00A901FE" w:rsidP="00203087">
      <w:pPr>
        <w:jc w:val="both"/>
        <w:rPr>
          <w:sz w:val="16"/>
          <w:szCs w:val="16"/>
        </w:rPr>
      </w:pPr>
      <w:r w:rsidRPr="008A6177">
        <w:tab/>
        <w:t xml:space="preserve">                                                     </w:t>
      </w:r>
    </w:p>
    <w:p w14:paraId="78970B73" w14:textId="77777777" w:rsidR="00203087" w:rsidRPr="008A6177" w:rsidRDefault="00203087" w:rsidP="00203087">
      <w:pPr>
        <w:jc w:val="both"/>
      </w:pPr>
      <w:r w:rsidRPr="008A6177">
        <w:t>...............................................</w:t>
      </w:r>
      <w:r w:rsidRPr="008A6177">
        <w:tab/>
      </w:r>
      <w:r w:rsidRPr="008A6177">
        <w:tab/>
      </w:r>
      <w:r w:rsidRPr="008A6177">
        <w:tab/>
        <w:t xml:space="preserve">          .........................................................</w:t>
      </w:r>
    </w:p>
    <w:p w14:paraId="3A06642F" w14:textId="559F2194" w:rsidR="00A901FE" w:rsidRPr="008A6177" w:rsidRDefault="00203087" w:rsidP="00203087">
      <w:pPr>
        <w:jc w:val="both"/>
        <w:rPr>
          <w:i/>
          <w:sz w:val="18"/>
          <w:szCs w:val="18"/>
        </w:rPr>
      </w:pPr>
      <w:r w:rsidRPr="008A6177">
        <w:t xml:space="preserve">(miejsce i data)                                                               </w:t>
      </w:r>
      <w:r w:rsidRPr="008A6177">
        <w:rPr>
          <w:sz w:val="16"/>
          <w:szCs w:val="16"/>
        </w:rPr>
        <w:t>(podpis osoby uprawnionej do składania oświadczeń woli w imieniu Wykonawcy)</w:t>
      </w:r>
    </w:p>
    <w:p w14:paraId="223E44C1" w14:textId="77777777" w:rsidR="00A901FE" w:rsidRPr="008A6177" w:rsidRDefault="00A901FE" w:rsidP="00A901FE">
      <w:pPr>
        <w:pStyle w:val="Tekstpodstawowywcity"/>
        <w:rPr>
          <w:rFonts w:cs="Arial"/>
          <w:color w:val="auto"/>
        </w:rPr>
      </w:pPr>
    </w:p>
    <w:p w14:paraId="49E0663F" w14:textId="77777777" w:rsidR="00A901FE" w:rsidRPr="008A6177" w:rsidRDefault="00A901FE" w:rsidP="00A901FE">
      <w:pPr>
        <w:pStyle w:val="Tekstpodstawowy"/>
        <w:spacing w:after="60"/>
        <w:rPr>
          <w:szCs w:val="22"/>
        </w:rPr>
      </w:pPr>
    </w:p>
    <w:p w14:paraId="40BF5953" w14:textId="77777777" w:rsidR="00A901FE" w:rsidRPr="008A6177" w:rsidRDefault="00A901FE" w:rsidP="00A901FE"/>
    <w:p w14:paraId="07D2A836" w14:textId="77777777" w:rsidR="00A901FE" w:rsidRPr="008A6177" w:rsidRDefault="00A901FE" w:rsidP="00A901FE"/>
    <w:p w14:paraId="378BD80A" w14:textId="77777777" w:rsidR="00A901FE" w:rsidRPr="008A6177" w:rsidRDefault="00A901FE" w:rsidP="00203087">
      <w:pPr>
        <w:jc w:val="both"/>
      </w:pPr>
      <w:r w:rsidRPr="008A6177">
        <w:t>(*) niepotrzebne skreślić</w:t>
      </w:r>
    </w:p>
    <w:p w14:paraId="0AEBC8DC" w14:textId="77777777" w:rsidR="00A901FE" w:rsidRPr="008A6177" w:rsidRDefault="00A901FE" w:rsidP="00A901FE">
      <w:pPr>
        <w:jc w:val="both"/>
        <w:rPr>
          <w:b/>
        </w:rPr>
      </w:pPr>
    </w:p>
    <w:p w14:paraId="242634E1" w14:textId="03482A0B" w:rsidR="00761B10" w:rsidRPr="008A6177" w:rsidRDefault="00A901FE" w:rsidP="002F35F0">
      <w:pPr>
        <w:jc w:val="right"/>
        <w:rPr>
          <w:b/>
        </w:rPr>
      </w:pPr>
      <w:r w:rsidRPr="008A6177">
        <w:rPr>
          <w:b/>
        </w:rPr>
        <w:br w:type="page"/>
      </w:r>
      <w:r w:rsidR="00761B10" w:rsidRPr="008A6177">
        <w:rPr>
          <w:b/>
        </w:rPr>
        <w:lastRenderedPageBreak/>
        <w:t xml:space="preserve">Załącznik </w:t>
      </w:r>
      <w:r w:rsidR="00D82BE3" w:rsidRPr="008A6177">
        <w:rPr>
          <w:b/>
        </w:rPr>
        <w:t>4</w:t>
      </w:r>
      <w:r w:rsidR="00761B10" w:rsidRPr="008A6177">
        <w:rPr>
          <w:b/>
        </w:rPr>
        <w:t xml:space="preserve"> </w:t>
      </w:r>
    </w:p>
    <w:p w14:paraId="41EBDA81" w14:textId="655B13CD" w:rsidR="00761B10" w:rsidRPr="008A6177" w:rsidRDefault="00FF0B3F" w:rsidP="00A26ACF">
      <w:pPr>
        <w:jc w:val="right"/>
        <w:rPr>
          <w:b/>
        </w:rPr>
      </w:pPr>
      <w:r w:rsidRPr="008A6177">
        <w:rPr>
          <w:b/>
        </w:rPr>
        <w:t>do oferty</w:t>
      </w:r>
    </w:p>
    <w:p w14:paraId="46117C73" w14:textId="77777777" w:rsidR="00761B10" w:rsidRPr="008A6177" w:rsidRDefault="00761B10" w:rsidP="00B15B90">
      <w:pPr>
        <w:jc w:val="both"/>
        <w:rPr>
          <w:b/>
        </w:rPr>
      </w:pPr>
    </w:p>
    <w:p w14:paraId="0413C8CC" w14:textId="77777777" w:rsidR="00FF0B3F" w:rsidRPr="008A6177" w:rsidRDefault="00FF0B3F" w:rsidP="00B15B90">
      <w:pPr>
        <w:jc w:val="both"/>
      </w:pPr>
      <w:r w:rsidRPr="008A6177">
        <w:t>............................................................</w:t>
      </w:r>
    </w:p>
    <w:p w14:paraId="060ADF94" w14:textId="77777777" w:rsidR="00FF0B3F" w:rsidRPr="008A6177" w:rsidRDefault="00FF0B3F" w:rsidP="00B15B90">
      <w:pPr>
        <w:jc w:val="both"/>
      </w:pPr>
      <w:r w:rsidRPr="008A6177">
        <w:t>( pieczęć nagłówkowa Wykonawcy)</w:t>
      </w:r>
    </w:p>
    <w:p w14:paraId="6A2FDD59" w14:textId="77777777" w:rsidR="00FF0B3F" w:rsidRPr="008A6177" w:rsidRDefault="00FF0B3F" w:rsidP="00B15B90">
      <w:pPr>
        <w:rPr>
          <w:b/>
        </w:rPr>
      </w:pPr>
    </w:p>
    <w:p w14:paraId="6FE4799C" w14:textId="77777777" w:rsidR="00FF0B3F" w:rsidRPr="008A6177" w:rsidRDefault="00FF0B3F" w:rsidP="00B15B90">
      <w:pPr>
        <w:jc w:val="both"/>
        <w:rPr>
          <w:b/>
        </w:rPr>
      </w:pPr>
    </w:p>
    <w:p w14:paraId="243C7EDD" w14:textId="768BA609" w:rsidR="005B473D" w:rsidRPr="008A6177" w:rsidRDefault="00FF0B3F" w:rsidP="00392A2B">
      <w:pPr>
        <w:jc w:val="both"/>
        <w:rPr>
          <w:b/>
          <w:sz w:val="24"/>
          <w:szCs w:val="24"/>
        </w:rPr>
      </w:pPr>
      <w:r w:rsidRPr="008A6177">
        <w:t xml:space="preserve">Wykaz osób i podmiotów , które będą uczestniczyć w wykonywaniu zamówienia pn.: </w:t>
      </w:r>
      <w:r w:rsidR="00392A2B" w:rsidRPr="008A6177">
        <w:rPr>
          <w:b/>
        </w:rPr>
        <w:t>„</w:t>
      </w:r>
      <w:r w:rsidR="00FE0A95" w:rsidRPr="008A6177">
        <w:rPr>
          <w:b/>
          <w:bCs/>
          <w:spacing w:val="-7"/>
        </w:rPr>
        <w:t xml:space="preserve">Wykonanie okresowej pięcioletniej kontroli stanu technicznego </w:t>
      </w:r>
      <w:r w:rsidR="00FE0A95" w:rsidRPr="008A6177">
        <w:rPr>
          <w:b/>
          <w:bCs/>
        </w:rPr>
        <w:t xml:space="preserve">obiektów budowlanych zarządzanych przez Zakład Wodociągów i Kanalizacji  Sp. z o.o. w Świnoujściu </w:t>
      </w:r>
      <w:r w:rsidR="00392A2B" w:rsidRPr="008A6177">
        <w:rPr>
          <w:b/>
        </w:rPr>
        <w:t>”</w:t>
      </w:r>
    </w:p>
    <w:p w14:paraId="2B1A4E28" w14:textId="2F066AD0" w:rsidR="00FF0B3F" w:rsidRPr="008A6177" w:rsidRDefault="00FF0B3F" w:rsidP="00B15B90">
      <w:pPr>
        <w:rPr>
          <w:b/>
        </w:rPr>
      </w:pPr>
    </w:p>
    <w:p w14:paraId="00671157" w14:textId="09482397" w:rsidR="00791BD4" w:rsidRPr="008A6177" w:rsidRDefault="00791BD4" w:rsidP="0018258B">
      <w:pPr>
        <w:shd w:val="clear" w:color="auto" w:fill="FFFFFF"/>
        <w:spacing w:after="140" w:line="240" w:lineRule="auto"/>
        <w:jc w:val="both"/>
        <w:rPr>
          <w:rFonts w:eastAsia="SimSun"/>
          <w:b/>
          <w:bCs/>
          <w:spacing w:val="-10"/>
          <w:kern w:val="1"/>
          <w:szCs w:val="16"/>
        </w:rPr>
      </w:pPr>
    </w:p>
    <w:tbl>
      <w:tblPr>
        <w:tblpPr w:leftFromText="141" w:rightFromText="141" w:vertAnchor="text" w:horzAnchor="page" w:tblpX="956" w:tblpY="5"/>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
        <w:gridCol w:w="1559"/>
        <w:gridCol w:w="1701"/>
        <w:gridCol w:w="1559"/>
        <w:gridCol w:w="1701"/>
        <w:gridCol w:w="1843"/>
        <w:gridCol w:w="1701"/>
      </w:tblGrid>
      <w:tr w:rsidR="008A6177" w:rsidRPr="008A6177" w14:paraId="2C4B4129" w14:textId="77777777" w:rsidTr="00490F05">
        <w:trPr>
          <w:trHeight w:val="813"/>
        </w:trPr>
        <w:tc>
          <w:tcPr>
            <w:tcW w:w="421" w:type="dxa"/>
          </w:tcPr>
          <w:p w14:paraId="17C7379F" w14:textId="77777777" w:rsidR="00490F05" w:rsidRPr="008A6177" w:rsidRDefault="00490F05" w:rsidP="00B15B90">
            <w:pPr>
              <w:pStyle w:val="Tekstpodstawowy2"/>
              <w:spacing w:after="0" w:line="240" w:lineRule="auto"/>
              <w:rPr>
                <w:rFonts w:cs="Arial"/>
                <w:sz w:val="22"/>
                <w:szCs w:val="22"/>
              </w:rPr>
            </w:pPr>
            <w:r w:rsidRPr="008A6177">
              <w:rPr>
                <w:rFonts w:cs="Arial"/>
                <w:sz w:val="22"/>
                <w:szCs w:val="22"/>
              </w:rPr>
              <w:t>l.p.</w:t>
            </w:r>
          </w:p>
        </w:tc>
        <w:tc>
          <w:tcPr>
            <w:tcW w:w="1559" w:type="dxa"/>
          </w:tcPr>
          <w:p w14:paraId="50AD8FF3" w14:textId="77777777" w:rsidR="00490F05" w:rsidRPr="008A6177" w:rsidRDefault="00490F05" w:rsidP="00B15B90">
            <w:pPr>
              <w:pStyle w:val="Tekstpodstawowy2"/>
              <w:spacing w:after="0" w:line="240" w:lineRule="auto"/>
              <w:rPr>
                <w:rFonts w:cs="Arial"/>
                <w:sz w:val="22"/>
                <w:szCs w:val="22"/>
              </w:rPr>
            </w:pPr>
            <w:r w:rsidRPr="008A6177">
              <w:rPr>
                <w:rFonts w:cs="Arial"/>
                <w:sz w:val="22"/>
                <w:szCs w:val="22"/>
              </w:rPr>
              <w:t>Imię i nazwisko</w:t>
            </w:r>
          </w:p>
        </w:tc>
        <w:tc>
          <w:tcPr>
            <w:tcW w:w="1701" w:type="dxa"/>
          </w:tcPr>
          <w:p w14:paraId="2D78382B" w14:textId="77777777" w:rsidR="00490F05" w:rsidRPr="008A6177" w:rsidRDefault="00490F05" w:rsidP="00B15B90">
            <w:pPr>
              <w:pStyle w:val="Tekstpodstawowy2"/>
              <w:spacing w:after="0" w:line="240" w:lineRule="auto"/>
              <w:rPr>
                <w:rFonts w:cs="Arial"/>
                <w:sz w:val="22"/>
                <w:szCs w:val="22"/>
              </w:rPr>
            </w:pPr>
            <w:r w:rsidRPr="008A6177">
              <w:rPr>
                <w:rFonts w:cs="Arial"/>
                <w:sz w:val="22"/>
                <w:szCs w:val="22"/>
              </w:rPr>
              <w:t>Zakres wykonywanych czynności</w:t>
            </w:r>
          </w:p>
        </w:tc>
        <w:tc>
          <w:tcPr>
            <w:tcW w:w="1559" w:type="dxa"/>
          </w:tcPr>
          <w:p w14:paraId="780F89C2" w14:textId="77777777" w:rsidR="00490F05" w:rsidRPr="008A6177" w:rsidRDefault="00490F05" w:rsidP="00B15B90">
            <w:r w:rsidRPr="008A6177">
              <w:t>Wykształcenie</w:t>
            </w:r>
          </w:p>
        </w:tc>
        <w:tc>
          <w:tcPr>
            <w:tcW w:w="1701" w:type="dxa"/>
          </w:tcPr>
          <w:p w14:paraId="0724C3E7" w14:textId="77777777" w:rsidR="00490F05" w:rsidRPr="008A6177" w:rsidRDefault="00490F05" w:rsidP="00B15B90">
            <w:r w:rsidRPr="008A6177">
              <w:t xml:space="preserve">Doświadczenie (od daty uzyskania uprawnień) </w:t>
            </w:r>
          </w:p>
        </w:tc>
        <w:tc>
          <w:tcPr>
            <w:tcW w:w="1843" w:type="dxa"/>
          </w:tcPr>
          <w:p w14:paraId="287C221A" w14:textId="77777777" w:rsidR="00490F05" w:rsidRPr="008A6177" w:rsidRDefault="00490F05" w:rsidP="00B15B90">
            <w:pPr>
              <w:pStyle w:val="Tekstpodstawowy2"/>
              <w:spacing w:after="0" w:line="240" w:lineRule="auto"/>
              <w:rPr>
                <w:rFonts w:cs="Arial"/>
                <w:sz w:val="22"/>
                <w:szCs w:val="22"/>
              </w:rPr>
            </w:pPr>
            <w:r w:rsidRPr="008A6177">
              <w:rPr>
                <w:rFonts w:cs="Arial"/>
                <w:sz w:val="22"/>
                <w:szCs w:val="22"/>
              </w:rPr>
              <w:t>Kwalifikacje</w:t>
            </w:r>
          </w:p>
          <w:p w14:paraId="3D35073A" w14:textId="77777777" w:rsidR="00490F05" w:rsidRPr="008A6177" w:rsidRDefault="00490F05" w:rsidP="00B15B90">
            <w:pPr>
              <w:pStyle w:val="Tekstpodstawowy2"/>
              <w:spacing w:after="0" w:line="240" w:lineRule="auto"/>
              <w:rPr>
                <w:rFonts w:cs="Arial"/>
                <w:sz w:val="22"/>
                <w:szCs w:val="22"/>
              </w:rPr>
            </w:pPr>
            <w:r w:rsidRPr="008A6177">
              <w:rPr>
                <w:rFonts w:cs="Arial"/>
                <w:sz w:val="22"/>
                <w:szCs w:val="22"/>
              </w:rPr>
              <w:t>Zawodowe</w:t>
            </w:r>
          </w:p>
          <w:p w14:paraId="3663165C" w14:textId="77777777" w:rsidR="00490F05" w:rsidRPr="008A6177" w:rsidRDefault="00490F05" w:rsidP="00B15B90">
            <w:pPr>
              <w:pStyle w:val="Tekstpodstawowy2"/>
              <w:spacing w:after="0" w:line="240" w:lineRule="auto"/>
              <w:rPr>
                <w:rFonts w:cs="Arial"/>
                <w:sz w:val="22"/>
                <w:szCs w:val="22"/>
              </w:rPr>
            </w:pPr>
            <w:r w:rsidRPr="008A6177">
              <w:rPr>
                <w:rFonts w:cs="Arial"/>
                <w:sz w:val="22"/>
                <w:szCs w:val="22"/>
              </w:rPr>
              <w:t xml:space="preserve">Uprawnienia  </w:t>
            </w:r>
          </w:p>
        </w:tc>
        <w:tc>
          <w:tcPr>
            <w:tcW w:w="1701" w:type="dxa"/>
          </w:tcPr>
          <w:p w14:paraId="125D9C8B" w14:textId="77777777" w:rsidR="00490F05" w:rsidRPr="008A6177" w:rsidRDefault="00490F05" w:rsidP="00B15B90">
            <w:pPr>
              <w:pStyle w:val="Tekstpodstawowy2"/>
              <w:spacing w:after="0" w:line="240" w:lineRule="auto"/>
              <w:rPr>
                <w:rFonts w:cs="Arial"/>
                <w:sz w:val="22"/>
                <w:szCs w:val="22"/>
              </w:rPr>
            </w:pPr>
            <w:r w:rsidRPr="008A6177">
              <w:rPr>
                <w:rFonts w:cs="Arial"/>
                <w:sz w:val="22"/>
                <w:szCs w:val="22"/>
              </w:rPr>
              <w:t xml:space="preserve">Podstawa dysponowania osobami wykonującymi zamówienie  </w:t>
            </w:r>
          </w:p>
        </w:tc>
      </w:tr>
      <w:tr w:rsidR="008A6177" w:rsidRPr="008A6177" w14:paraId="39212B3A" w14:textId="77777777" w:rsidTr="00490F05">
        <w:trPr>
          <w:trHeight w:val="383"/>
        </w:trPr>
        <w:tc>
          <w:tcPr>
            <w:tcW w:w="421" w:type="dxa"/>
          </w:tcPr>
          <w:p w14:paraId="5E0F925E" w14:textId="77777777" w:rsidR="00490F05" w:rsidRPr="008A6177" w:rsidRDefault="00490F05" w:rsidP="00B15B90">
            <w:pPr>
              <w:pStyle w:val="Tekstpodstawowy2"/>
              <w:spacing w:after="0" w:line="240" w:lineRule="auto"/>
              <w:rPr>
                <w:rFonts w:cs="Arial"/>
                <w:sz w:val="22"/>
                <w:szCs w:val="22"/>
              </w:rPr>
            </w:pPr>
          </w:p>
        </w:tc>
        <w:tc>
          <w:tcPr>
            <w:tcW w:w="1559" w:type="dxa"/>
          </w:tcPr>
          <w:p w14:paraId="166EFD23" w14:textId="77777777" w:rsidR="00490F05" w:rsidRPr="008A6177" w:rsidRDefault="00490F05" w:rsidP="00B15B90">
            <w:pPr>
              <w:pStyle w:val="Tekstpodstawowy2"/>
              <w:spacing w:after="0" w:line="240" w:lineRule="auto"/>
              <w:rPr>
                <w:rFonts w:cs="Arial"/>
                <w:sz w:val="22"/>
                <w:szCs w:val="22"/>
              </w:rPr>
            </w:pPr>
          </w:p>
          <w:p w14:paraId="3AF1EB27" w14:textId="77777777" w:rsidR="00490F05" w:rsidRPr="008A6177" w:rsidRDefault="00490F05" w:rsidP="00B15B90">
            <w:pPr>
              <w:pStyle w:val="Tekstpodstawowy2"/>
              <w:spacing w:after="0" w:line="240" w:lineRule="auto"/>
              <w:rPr>
                <w:rFonts w:cs="Arial"/>
                <w:sz w:val="22"/>
                <w:szCs w:val="22"/>
              </w:rPr>
            </w:pPr>
          </w:p>
        </w:tc>
        <w:tc>
          <w:tcPr>
            <w:tcW w:w="1701" w:type="dxa"/>
          </w:tcPr>
          <w:p w14:paraId="6DD6FCEC" w14:textId="77777777" w:rsidR="00490F05" w:rsidRPr="008A6177" w:rsidRDefault="00490F05" w:rsidP="00B15B90">
            <w:pPr>
              <w:pStyle w:val="Tekstpodstawowy2"/>
              <w:spacing w:after="0" w:line="240" w:lineRule="auto"/>
              <w:rPr>
                <w:rFonts w:cs="Arial"/>
                <w:sz w:val="22"/>
                <w:szCs w:val="22"/>
              </w:rPr>
            </w:pPr>
          </w:p>
        </w:tc>
        <w:tc>
          <w:tcPr>
            <w:tcW w:w="1559" w:type="dxa"/>
          </w:tcPr>
          <w:p w14:paraId="6BB1EE0E" w14:textId="77777777" w:rsidR="00490F05" w:rsidRPr="008A6177" w:rsidRDefault="00490F05" w:rsidP="00B15B90"/>
        </w:tc>
        <w:tc>
          <w:tcPr>
            <w:tcW w:w="1701" w:type="dxa"/>
          </w:tcPr>
          <w:p w14:paraId="240686E6" w14:textId="77777777" w:rsidR="00490F05" w:rsidRPr="008A6177" w:rsidRDefault="00490F05" w:rsidP="00B15B90"/>
        </w:tc>
        <w:tc>
          <w:tcPr>
            <w:tcW w:w="1843" w:type="dxa"/>
          </w:tcPr>
          <w:p w14:paraId="2971EA1E" w14:textId="77777777" w:rsidR="00490F05" w:rsidRPr="008A6177" w:rsidRDefault="00490F05" w:rsidP="00B15B90">
            <w:pPr>
              <w:pStyle w:val="Tekstpodstawowy2"/>
              <w:spacing w:after="0" w:line="240" w:lineRule="auto"/>
              <w:rPr>
                <w:rFonts w:cs="Arial"/>
                <w:sz w:val="22"/>
                <w:szCs w:val="22"/>
              </w:rPr>
            </w:pPr>
          </w:p>
        </w:tc>
        <w:tc>
          <w:tcPr>
            <w:tcW w:w="1701" w:type="dxa"/>
          </w:tcPr>
          <w:p w14:paraId="122F3C18" w14:textId="77777777" w:rsidR="00490F05" w:rsidRPr="008A6177" w:rsidRDefault="00490F05" w:rsidP="00B15B90">
            <w:pPr>
              <w:pStyle w:val="Tekstpodstawowy2"/>
              <w:spacing w:after="0" w:line="240" w:lineRule="auto"/>
              <w:rPr>
                <w:rFonts w:cs="Arial"/>
                <w:sz w:val="22"/>
                <w:szCs w:val="22"/>
              </w:rPr>
            </w:pPr>
          </w:p>
        </w:tc>
      </w:tr>
      <w:tr w:rsidR="008A6177" w:rsidRPr="008A6177" w14:paraId="1F5FB5D9" w14:textId="77777777" w:rsidTr="00490F05">
        <w:trPr>
          <w:trHeight w:val="383"/>
        </w:trPr>
        <w:tc>
          <w:tcPr>
            <w:tcW w:w="421" w:type="dxa"/>
          </w:tcPr>
          <w:p w14:paraId="488426FD" w14:textId="77777777" w:rsidR="00490F05" w:rsidRPr="008A6177" w:rsidRDefault="00490F05" w:rsidP="00B15B90">
            <w:pPr>
              <w:pStyle w:val="Tekstpodstawowy2"/>
              <w:spacing w:after="0" w:line="240" w:lineRule="auto"/>
              <w:rPr>
                <w:rFonts w:cs="Arial"/>
                <w:sz w:val="22"/>
                <w:szCs w:val="22"/>
              </w:rPr>
            </w:pPr>
          </w:p>
        </w:tc>
        <w:tc>
          <w:tcPr>
            <w:tcW w:w="1559" w:type="dxa"/>
          </w:tcPr>
          <w:p w14:paraId="10D8865D" w14:textId="77777777" w:rsidR="00490F05" w:rsidRPr="008A6177" w:rsidRDefault="00490F05" w:rsidP="00B15B90">
            <w:pPr>
              <w:pStyle w:val="Tekstpodstawowy2"/>
              <w:spacing w:after="0" w:line="240" w:lineRule="auto"/>
              <w:rPr>
                <w:rFonts w:cs="Arial"/>
                <w:sz w:val="22"/>
                <w:szCs w:val="22"/>
              </w:rPr>
            </w:pPr>
          </w:p>
        </w:tc>
        <w:tc>
          <w:tcPr>
            <w:tcW w:w="1701" w:type="dxa"/>
          </w:tcPr>
          <w:p w14:paraId="5DA75814" w14:textId="77777777" w:rsidR="00490F05" w:rsidRPr="008A6177" w:rsidRDefault="00490F05" w:rsidP="00B15B90">
            <w:pPr>
              <w:pStyle w:val="Tekstpodstawowy2"/>
              <w:spacing w:after="0" w:line="240" w:lineRule="auto"/>
              <w:rPr>
                <w:rFonts w:cs="Arial"/>
                <w:sz w:val="22"/>
                <w:szCs w:val="22"/>
              </w:rPr>
            </w:pPr>
          </w:p>
          <w:p w14:paraId="77EADD3D" w14:textId="77777777" w:rsidR="00490F05" w:rsidRPr="008A6177" w:rsidRDefault="00490F05" w:rsidP="00B15B90">
            <w:pPr>
              <w:pStyle w:val="Tekstpodstawowy2"/>
              <w:spacing w:after="0" w:line="240" w:lineRule="auto"/>
              <w:rPr>
                <w:rFonts w:cs="Arial"/>
                <w:sz w:val="22"/>
                <w:szCs w:val="22"/>
              </w:rPr>
            </w:pPr>
          </w:p>
        </w:tc>
        <w:tc>
          <w:tcPr>
            <w:tcW w:w="1559" w:type="dxa"/>
          </w:tcPr>
          <w:p w14:paraId="08367589" w14:textId="77777777" w:rsidR="00490F05" w:rsidRPr="008A6177" w:rsidRDefault="00490F05" w:rsidP="00B15B90"/>
        </w:tc>
        <w:tc>
          <w:tcPr>
            <w:tcW w:w="1701" w:type="dxa"/>
          </w:tcPr>
          <w:p w14:paraId="2C47AC5D" w14:textId="77777777" w:rsidR="00490F05" w:rsidRPr="008A6177" w:rsidRDefault="00490F05" w:rsidP="00B15B90"/>
        </w:tc>
        <w:tc>
          <w:tcPr>
            <w:tcW w:w="1843" w:type="dxa"/>
          </w:tcPr>
          <w:p w14:paraId="54AC29FA" w14:textId="77777777" w:rsidR="00490F05" w:rsidRPr="008A6177" w:rsidRDefault="00490F05" w:rsidP="00B15B90">
            <w:pPr>
              <w:pStyle w:val="Tekstpodstawowy2"/>
              <w:spacing w:after="0" w:line="240" w:lineRule="auto"/>
              <w:rPr>
                <w:rFonts w:cs="Arial"/>
                <w:sz w:val="22"/>
                <w:szCs w:val="22"/>
              </w:rPr>
            </w:pPr>
          </w:p>
        </w:tc>
        <w:tc>
          <w:tcPr>
            <w:tcW w:w="1701" w:type="dxa"/>
          </w:tcPr>
          <w:p w14:paraId="6BD32C84" w14:textId="77777777" w:rsidR="00490F05" w:rsidRPr="008A6177" w:rsidRDefault="00490F05" w:rsidP="00B15B90">
            <w:pPr>
              <w:pStyle w:val="Tekstpodstawowy2"/>
              <w:spacing w:after="0" w:line="240" w:lineRule="auto"/>
              <w:rPr>
                <w:rFonts w:cs="Arial"/>
                <w:sz w:val="22"/>
                <w:szCs w:val="22"/>
              </w:rPr>
            </w:pPr>
          </w:p>
        </w:tc>
      </w:tr>
      <w:tr w:rsidR="008A6177" w:rsidRPr="008A6177" w14:paraId="0F162D5A" w14:textId="77777777" w:rsidTr="00490F05">
        <w:trPr>
          <w:trHeight w:val="383"/>
        </w:trPr>
        <w:tc>
          <w:tcPr>
            <w:tcW w:w="421" w:type="dxa"/>
          </w:tcPr>
          <w:p w14:paraId="35CFFCE8" w14:textId="77777777" w:rsidR="00490F05" w:rsidRPr="008A6177" w:rsidRDefault="00490F05" w:rsidP="00B15B90">
            <w:pPr>
              <w:pStyle w:val="Tekstpodstawowy2"/>
              <w:spacing w:after="0" w:line="240" w:lineRule="auto"/>
              <w:rPr>
                <w:rFonts w:cs="Arial"/>
                <w:sz w:val="22"/>
                <w:szCs w:val="22"/>
              </w:rPr>
            </w:pPr>
          </w:p>
        </w:tc>
        <w:tc>
          <w:tcPr>
            <w:tcW w:w="1559" w:type="dxa"/>
          </w:tcPr>
          <w:p w14:paraId="0726172B" w14:textId="77777777" w:rsidR="00490F05" w:rsidRPr="008A6177" w:rsidRDefault="00490F05" w:rsidP="00B15B90">
            <w:pPr>
              <w:pStyle w:val="Tekstpodstawowy2"/>
              <w:spacing w:after="0" w:line="240" w:lineRule="auto"/>
              <w:rPr>
                <w:rFonts w:cs="Arial"/>
                <w:sz w:val="22"/>
                <w:szCs w:val="22"/>
              </w:rPr>
            </w:pPr>
          </w:p>
        </w:tc>
        <w:tc>
          <w:tcPr>
            <w:tcW w:w="1701" w:type="dxa"/>
          </w:tcPr>
          <w:p w14:paraId="5B5379A7" w14:textId="77777777" w:rsidR="00490F05" w:rsidRPr="008A6177" w:rsidRDefault="00490F05" w:rsidP="00B15B90">
            <w:pPr>
              <w:pStyle w:val="Tekstpodstawowy2"/>
              <w:spacing w:after="0" w:line="240" w:lineRule="auto"/>
              <w:rPr>
                <w:rFonts w:cs="Arial"/>
                <w:sz w:val="22"/>
                <w:szCs w:val="22"/>
              </w:rPr>
            </w:pPr>
          </w:p>
          <w:p w14:paraId="2C6EDBE1" w14:textId="77777777" w:rsidR="00490F05" w:rsidRPr="008A6177" w:rsidRDefault="00490F05" w:rsidP="00B15B90">
            <w:pPr>
              <w:pStyle w:val="Tekstpodstawowy2"/>
              <w:spacing w:after="0" w:line="240" w:lineRule="auto"/>
              <w:rPr>
                <w:rFonts w:cs="Arial"/>
                <w:sz w:val="22"/>
                <w:szCs w:val="22"/>
              </w:rPr>
            </w:pPr>
          </w:p>
        </w:tc>
        <w:tc>
          <w:tcPr>
            <w:tcW w:w="1559" w:type="dxa"/>
          </w:tcPr>
          <w:p w14:paraId="33F602E8" w14:textId="77777777" w:rsidR="00490F05" w:rsidRPr="008A6177" w:rsidRDefault="00490F05" w:rsidP="00B15B90"/>
        </w:tc>
        <w:tc>
          <w:tcPr>
            <w:tcW w:w="1701" w:type="dxa"/>
          </w:tcPr>
          <w:p w14:paraId="7FDA52A6" w14:textId="77777777" w:rsidR="00490F05" w:rsidRPr="008A6177" w:rsidRDefault="00490F05" w:rsidP="00B15B90"/>
        </w:tc>
        <w:tc>
          <w:tcPr>
            <w:tcW w:w="1843" w:type="dxa"/>
          </w:tcPr>
          <w:p w14:paraId="75A1985F" w14:textId="77777777" w:rsidR="00490F05" w:rsidRPr="008A6177" w:rsidRDefault="00490F05" w:rsidP="00B15B90">
            <w:pPr>
              <w:pStyle w:val="Tekstpodstawowy2"/>
              <w:spacing w:after="0" w:line="240" w:lineRule="auto"/>
              <w:rPr>
                <w:rFonts w:cs="Arial"/>
                <w:sz w:val="22"/>
                <w:szCs w:val="22"/>
              </w:rPr>
            </w:pPr>
          </w:p>
        </w:tc>
        <w:tc>
          <w:tcPr>
            <w:tcW w:w="1701" w:type="dxa"/>
          </w:tcPr>
          <w:p w14:paraId="535F6E45" w14:textId="77777777" w:rsidR="00490F05" w:rsidRPr="008A6177" w:rsidRDefault="00490F05" w:rsidP="00B15B90">
            <w:pPr>
              <w:pStyle w:val="Tekstpodstawowy2"/>
              <w:spacing w:after="0" w:line="240" w:lineRule="auto"/>
              <w:rPr>
                <w:rFonts w:cs="Arial"/>
                <w:sz w:val="22"/>
                <w:szCs w:val="22"/>
              </w:rPr>
            </w:pPr>
          </w:p>
        </w:tc>
      </w:tr>
      <w:tr w:rsidR="008A6177" w:rsidRPr="008A6177" w14:paraId="47789C36" w14:textId="77777777" w:rsidTr="00490F05">
        <w:trPr>
          <w:trHeight w:val="383"/>
        </w:trPr>
        <w:tc>
          <w:tcPr>
            <w:tcW w:w="421" w:type="dxa"/>
          </w:tcPr>
          <w:p w14:paraId="60D698D4" w14:textId="77777777" w:rsidR="00490F05" w:rsidRPr="008A6177" w:rsidRDefault="00490F05" w:rsidP="00B15B90">
            <w:pPr>
              <w:pStyle w:val="Tekstpodstawowy2"/>
              <w:spacing w:after="0" w:line="240" w:lineRule="auto"/>
              <w:rPr>
                <w:rFonts w:cs="Arial"/>
                <w:sz w:val="22"/>
                <w:szCs w:val="22"/>
              </w:rPr>
            </w:pPr>
          </w:p>
        </w:tc>
        <w:tc>
          <w:tcPr>
            <w:tcW w:w="1559" w:type="dxa"/>
          </w:tcPr>
          <w:p w14:paraId="23B1F3A1" w14:textId="77777777" w:rsidR="00490F05" w:rsidRPr="008A6177" w:rsidRDefault="00490F05" w:rsidP="00B15B90">
            <w:pPr>
              <w:pStyle w:val="Tekstpodstawowy2"/>
              <w:spacing w:after="0" w:line="240" w:lineRule="auto"/>
              <w:rPr>
                <w:rFonts w:cs="Arial"/>
                <w:sz w:val="22"/>
                <w:szCs w:val="22"/>
              </w:rPr>
            </w:pPr>
          </w:p>
        </w:tc>
        <w:tc>
          <w:tcPr>
            <w:tcW w:w="1701" w:type="dxa"/>
          </w:tcPr>
          <w:p w14:paraId="7CDC2F91" w14:textId="77777777" w:rsidR="00490F05" w:rsidRPr="008A6177" w:rsidRDefault="00490F05" w:rsidP="00B15B90">
            <w:pPr>
              <w:pStyle w:val="Tekstpodstawowy2"/>
              <w:spacing w:after="0" w:line="240" w:lineRule="auto"/>
              <w:rPr>
                <w:rFonts w:cs="Arial"/>
                <w:sz w:val="22"/>
                <w:szCs w:val="22"/>
              </w:rPr>
            </w:pPr>
          </w:p>
          <w:p w14:paraId="2619C3D7" w14:textId="77777777" w:rsidR="00490F05" w:rsidRPr="008A6177" w:rsidRDefault="00490F05" w:rsidP="00B15B90">
            <w:pPr>
              <w:pStyle w:val="Tekstpodstawowy2"/>
              <w:spacing w:after="0" w:line="240" w:lineRule="auto"/>
              <w:rPr>
                <w:rFonts w:cs="Arial"/>
                <w:sz w:val="22"/>
                <w:szCs w:val="22"/>
              </w:rPr>
            </w:pPr>
          </w:p>
        </w:tc>
        <w:tc>
          <w:tcPr>
            <w:tcW w:w="1559" w:type="dxa"/>
          </w:tcPr>
          <w:p w14:paraId="457AD3D1" w14:textId="77777777" w:rsidR="00490F05" w:rsidRPr="008A6177" w:rsidRDefault="00490F05" w:rsidP="00B15B90"/>
        </w:tc>
        <w:tc>
          <w:tcPr>
            <w:tcW w:w="1701" w:type="dxa"/>
          </w:tcPr>
          <w:p w14:paraId="141CC20F" w14:textId="77777777" w:rsidR="00490F05" w:rsidRPr="008A6177" w:rsidRDefault="00490F05" w:rsidP="00B15B90"/>
        </w:tc>
        <w:tc>
          <w:tcPr>
            <w:tcW w:w="1843" w:type="dxa"/>
          </w:tcPr>
          <w:p w14:paraId="2E4D77B7" w14:textId="77777777" w:rsidR="00490F05" w:rsidRPr="008A6177" w:rsidRDefault="00490F05" w:rsidP="00B15B90">
            <w:pPr>
              <w:pStyle w:val="Tekstpodstawowy2"/>
              <w:spacing w:after="0" w:line="240" w:lineRule="auto"/>
              <w:rPr>
                <w:rFonts w:cs="Arial"/>
                <w:sz w:val="22"/>
                <w:szCs w:val="22"/>
              </w:rPr>
            </w:pPr>
          </w:p>
        </w:tc>
        <w:tc>
          <w:tcPr>
            <w:tcW w:w="1701" w:type="dxa"/>
          </w:tcPr>
          <w:p w14:paraId="6CF67F25" w14:textId="77777777" w:rsidR="00490F05" w:rsidRPr="008A6177" w:rsidRDefault="00490F05" w:rsidP="00B15B90">
            <w:pPr>
              <w:pStyle w:val="Tekstpodstawowy2"/>
              <w:spacing w:after="0" w:line="240" w:lineRule="auto"/>
              <w:rPr>
                <w:rFonts w:cs="Arial"/>
                <w:sz w:val="22"/>
                <w:szCs w:val="22"/>
              </w:rPr>
            </w:pPr>
          </w:p>
        </w:tc>
      </w:tr>
      <w:tr w:rsidR="008A6177" w:rsidRPr="008A6177" w14:paraId="0E640FC2" w14:textId="77777777" w:rsidTr="00490F05">
        <w:trPr>
          <w:trHeight w:val="383"/>
        </w:trPr>
        <w:tc>
          <w:tcPr>
            <w:tcW w:w="421" w:type="dxa"/>
          </w:tcPr>
          <w:p w14:paraId="6E814603" w14:textId="77777777" w:rsidR="00627CEA" w:rsidRPr="008A6177" w:rsidRDefault="00627CEA" w:rsidP="00B15B90">
            <w:pPr>
              <w:pStyle w:val="Tekstpodstawowy2"/>
              <w:spacing w:after="0" w:line="240" w:lineRule="auto"/>
              <w:rPr>
                <w:rFonts w:cs="Arial"/>
                <w:sz w:val="22"/>
                <w:szCs w:val="22"/>
              </w:rPr>
            </w:pPr>
          </w:p>
        </w:tc>
        <w:tc>
          <w:tcPr>
            <w:tcW w:w="1559" w:type="dxa"/>
          </w:tcPr>
          <w:p w14:paraId="7067DFCA" w14:textId="77777777" w:rsidR="00627CEA" w:rsidRPr="008A6177" w:rsidRDefault="00627CEA" w:rsidP="00B15B90">
            <w:pPr>
              <w:pStyle w:val="Tekstpodstawowy2"/>
              <w:spacing w:after="0" w:line="240" w:lineRule="auto"/>
              <w:rPr>
                <w:rFonts w:cs="Arial"/>
                <w:sz w:val="22"/>
                <w:szCs w:val="22"/>
              </w:rPr>
            </w:pPr>
          </w:p>
        </w:tc>
        <w:tc>
          <w:tcPr>
            <w:tcW w:w="1701" w:type="dxa"/>
          </w:tcPr>
          <w:p w14:paraId="5C014E94" w14:textId="77777777" w:rsidR="00627CEA" w:rsidRPr="008A6177" w:rsidRDefault="00627CEA" w:rsidP="00B15B90">
            <w:pPr>
              <w:pStyle w:val="Tekstpodstawowy2"/>
              <w:spacing w:after="0" w:line="240" w:lineRule="auto"/>
              <w:rPr>
                <w:rFonts w:cs="Arial"/>
                <w:sz w:val="22"/>
                <w:szCs w:val="22"/>
              </w:rPr>
            </w:pPr>
          </w:p>
        </w:tc>
        <w:tc>
          <w:tcPr>
            <w:tcW w:w="1559" w:type="dxa"/>
          </w:tcPr>
          <w:p w14:paraId="393069E5" w14:textId="77777777" w:rsidR="00627CEA" w:rsidRPr="008A6177" w:rsidRDefault="00627CEA" w:rsidP="00B15B90"/>
        </w:tc>
        <w:tc>
          <w:tcPr>
            <w:tcW w:w="1701" w:type="dxa"/>
          </w:tcPr>
          <w:p w14:paraId="115B3FC6" w14:textId="77777777" w:rsidR="00627CEA" w:rsidRPr="008A6177" w:rsidRDefault="00627CEA" w:rsidP="00B15B90"/>
        </w:tc>
        <w:tc>
          <w:tcPr>
            <w:tcW w:w="1843" w:type="dxa"/>
          </w:tcPr>
          <w:p w14:paraId="74AA50A4" w14:textId="77777777" w:rsidR="00627CEA" w:rsidRPr="008A6177" w:rsidRDefault="00627CEA" w:rsidP="00B15B90">
            <w:pPr>
              <w:pStyle w:val="Tekstpodstawowy2"/>
              <w:spacing w:after="0" w:line="240" w:lineRule="auto"/>
              <w:rPr>
                <w:rFonts w:cs="Arial"/>
                <w:sz w:val="22"/>
                <w:szCs w:val="22"/>
              </w:rPr>
            </w:pPr>
          </w:p>
        </w:tc>
        <w:tc>
          <w:tcPr>
            <w:tcW w:w="1701" w:type="dxa"/>
          </w:tcPr>
          <w:p w14:paraId="44E488E2" w14:textId="77777777" w:rsidR="00627CEA" w:rsidRPr="008A6177" w:rsidRDefault="00627CEA" w:rsidP="00B15B90">
            <w:pPr>
              <w:pStyle w:val="Tekstpodstawowy2"/>
              <w:spacing w:after="0" w:line="240" w:lineRule="auto"/>
              <w:rPr>
                <w:rFonts w:cs="Arial"/>
                <w:sz w:val="22"/>
                <w:szCs w:val="22"/>
              </w:rPr>
            </w:pPr>
          </w:p>
        </w:tc>
      </w:tr>
      <w:tr w:rsidR="008A6177" w:rsidRPr="008A6177" w14:paraId="2B41CFAF" w14:textId="77777777" w:rsidTr="00490F05">
        <w:trPr>
          <w:trHeight w:val="383"/>
        </w:trPr>
        <w:tc>
          <w:tcPr>
            <w:tcW w:w="421" w:type="dxa"/>
          </w:tcPr>
          <w:p w14:paraId="315D4EA9" w14:textId="77777777" w:rsidR="00627CEA" w:rsidRPr="008A6177" w:rsidRDefault="00627CEA" w:rsidP="00B15B90">
            <w:pPr>
              <w:pStyle w:val="Tekstpodstawowy2"/>
              <w:spacing w:after="0" w:line="240" w:lineRule="auto"/>
              <w:rPr>
                <w:rFonts w:cs="Arial"/>
                <w:sz w:val="22"/>
                <w:szCs w:val="22"/>
              </w:rPr>
            </w:pPr>
          </w:p>
        </w:tc>
        <w:tc>
          <w:tcPr>
            <w:tcW w:w="1559" w:type="dxa"/>
          </w:tcPr>
          <w:p w14:paraId="639F7EA9" w14:textId="77777777" w:rsidR="00627CEA" w:rsidRPr="008A6177" w:rsidRDefault="00627CEA" w:rsidP="00B15B90">
            <w:pPr>
              <w:pStyle w:val="Tekstpodstawowy2"/>
              <w:spacing w:after="0" w:line="240" w:lineRule="auto"/>
              <w:rPr>
                <w:rFonts w:cs="Arial"/>
                <w:sz w:val="22"/>
                <w:szCs w:val="22"/>
              </w:rPr>
            </w:pPr>
          </w:p>
        </w:tc>
        <w:tc>
          <w:tcPr>
            <w:tcW w:w="1701" w:type="dxa"/>
          </w:tcPr>
          <w:p w14:paraId="78CB0E5B" w14:textId="77777777" w:rsidR="00627CEA" w:rsidRPr="008A6177" w:rsidRDefault="00627CEA" w:rsidP="00B15B90">
            <w:pPr>
              <w:pStyle w:val="Tekstpodstawowy2"/>
              <w:spacing w:after="0" w:line="240" w:lineRule="auto"/>
              <w:rPr>
                <w:rFonts w:cs="Arial"/>
                <w:sz w:val="22"/>
                <w:szCs w:val="22"/>
              </w:rPr>
            </w:pPr>
          </w:p>
        </w:tc>
        <w:tc>
          <w:tcPr>
            <w:tcW w:w="1559" w:type="dxa"/>
          </w:tcPr>
          <w:p w14:paraId="20F2A7A8" w14:textId="77777777" w:rsidR="00627CEA" w:rsidRPr="008A6177" w:rsidRDefault="00627CEA" w:rsidP="00B15B90"/>
        </w:tc>
        <w:tc>
          <w:tcPr>
            <w:tcW w:w="1701" w:type="dxa"/>
          </w:tcPr>
          <w:p w14:paraId="18168F68" w14:textId="77777777" w:rsidR="00627CEA" w:rsidRPr="008A6177" w:rsidRDefault="00627CEA" w:rsidP="00B15B90"/>
        </w:tc>
        <w:tc>
          <w:tcPr>
            <w:tcW w:w="1843" w:type="dxa"/>
          </w:tcPr>
          <w:p w14:paraId="3488452D" w14:textId="77777777" w:rsidR="00627CEA" w:rsidRPr="008A6177" w:rsidRDefault="00627CEA" w:rsidP="00B15B90">
            <w:pPr>
              <w:pStyle w:val="Tekstpodstawowy2"/>
              <w:spacing w:after="0" w:line="240" w:lineRule="auto"/>
              <w:rPr>
                <w:rFonts w:cs="Arial"/>
                <w:sz w:val="22"/>
                <w:szCs w:val="22"/>
              </w:rPr>
            </w:pPr>
          </w:p>
        </w:tc>
        <w:tc>
          <w:tcPr>
            <w:tcW w:w="1701" w:type="dxa"/>
          </w:tcPr>
          <w:p w14:paraId="6AD29242" w14:textId="77777777" w:rsidR="00627CEA" w:rsidRPr="008A6177" w:rsidRDefault="00627CEA" w:rsidP="00B15B90">
            <w:pPr>
              <w:pStyle w:val="Tekstpodstawowy2"/>
              <w:spacing w:after="0" w:line="240" w:lineRule="auto"/>
              <w:rPr>
                <w:rFonts w:cs="Arial"/>
                <w:sz w:val="22"/>
                <w:szCs w:val="22"/>
              </w:rPr>
            </w:pPr>
          </w:p>
        </w:tc>
      </w:tr>
      <w:tr w:rsidR="008A6177" w:rsidRPr="008A6177" w14:paraId="25FF8AC6" w14:textId="77777777" w:rsidTr="00490F05">
        <w:trPr>
          <w:trHeight w:val="383"/>
        </w:trPr>
        <w:tc>
          <w:tcPr>
            <w:tcW w:w="421" w:type="dxa"/>
          </w:tcPr>
          <w:p w14:paraId="790DA180" w14:textId="77777777" w:rsidR="00490F05" w:rsidRPr="008A6177" w:rsidRDefault="00490F05" w:rsidP="00B15B90">
            <w:pPr>
              <w:pStyle w:val="Tekstpodstawowy2"/>
              <w:spacing w:after="0" w:line="240" w:lineRule="auto"/>
              <w:rPr>
                <w:rFonts w:cs="Arial"/>
                <w:sz w:val="22"/>
                <w:szCs w:val="22"/>
              </w:rPr>
            </w:pPr>
          </w:p>
        </w:tc>
        <w:tc>
          <w:tcPr>
            <w:tcW w:w="1559" w:type="dxa"/>
          </w:tcPr>
          <w:p w14:paraId="1AF99C32" w14:textId="77777777" w:rsidR="00490F05" w:rsidRPr="008A6177" w:rsidRDefault="00490F05" w:rsidP="00B15B90">
            <w:pPr>
              <w:pStyle w:val="Tekstpodstawowy2"/>
              <w:spacing w:after="0" w:line="240" w:lineRule="auto"/>
              <w:rPr>
                <w:rFonts w:cs="Arial"/>
                <w:sz w:val="22"/>
                <w:szCs w:val="22"/>
              </w:rPr>
            </w:pPr>
          </w:p>
        </w:tc>
        <w:tc>
          <w:tcPr>
            <w:tcW w:w="1701" w:type="dxa"/>
          </w:tcPr>
          <w:p w14:paraId="74E9E4D4" w14:textId="77777777" w:rsidR="00490F05" w:rsidRPr="008A6177" w:rsidRDefault="00490F05" w:rsidP="00B15B90">
            <w:pPr>
              <w:pStyle w:val="Tekstpodstawowy2"/>
              <w:spacing w:after="0" w:line="240" w:lineRule="auto"/>
              <w:rPr>
                <w:rFonts w:cs="Arial"/>
                <w:sz w:val="22"/>
                <w:szCs w:val="22"/>
              </w:rPr>
            </w:pPr>
          </w:p>
          <w:p w14:paraId="4BFCA1D6" w14:textId="77777777" w:rsidR="00490F05" w:rsidRPr="008A6177" w:rsidRDefault="00490F05" w:rsidP="00B15B90">
            <w:pPr>
              <w:pStyle w:val="Tekstpodstawowy2"/>
              <w:spacing w:after="0" w:line="240" w:lineRule="auto"/>
              <w:rPr>
                <w:rFonts w:cs="Arial"/>
                <w:sz w:val="22"/>
                <w:szCs w:val="22"/>
              </w:rPr>
            </w:pPr>
          </w:p>
        </w:tc>
        <w:tc>
          <w:tcPr>
            <w:tcW w:w="1559" w:type="dxa"/>
          </w:tcPr>
          <w:p w14:paraId="35D95C4B" w14:textId="77777777" w:rsidR="00490F05" w:rsidRPr="008A6177" w:rsidRDefault="00490F05" w:rsidP="00B15B90"/>
        </w:tc>
        <w:tc>
          <w:tcPr>
            <w:tcW w:w="1701" w:type="dxa"/>
          </w:tcPr>
          <w:p w14:paraId="6EB68302" w14:textId="77777777" w:rsidR="00490F05" w:rsidRPr="008A6177" w:rsidRDefault="00490F05" w:rsidP="00B15B90"/>
        </w:tc>
        <w:tc>
          <w:tcPr>
            <w:tcW w:w="1843" w:type="dxa"/>
          </w:tcPr>
          <w:p w14:paraId="6ACCD4CB" w14:textId="77777777" w:rsidR="00490F05" w:rsidRPr="008A6177" w:rsidRDefault="00490F05" w:rsidP="00B15B90">
            <w:pPr>
              <w:pStyle w:val="Tekstpodstawowy2"/>
              <w:spacing w:after="0" w:line="240" w:lineRule="auto"/>
              <w:rPr>
                <w:rFonts w:cs="Arial"/>
                <w:sz w:val="22"/>
                <w:szCs w:val="22"/>
              </w:rPr>
            </w:pPr>
          </w:p>
        </w:tc>
        <w:tc>
          <w:tcPr>
            <w:tcW w:w="1701" w:type="dxa"/>
          </w:tcPr>
          <w:p w14:paraId="4F0C4D55" w14:textId="77777777" w:rsidR="00490F05" w:rsidRPr="008A6177" w:rsidRDefault="00490F05" w:rsidP="00B15B90">
            <w:pPr>
              <w:pStyle w:val="Tekstpodstawowy2"/>
              <w:spacing w:after="0" w:line="240" w:lineRule="auto"/>
              <w:rPr>
                <w:rFonts w:cs="Arial"/>
                <w:sz w:val="22"/>
                <w:szCs w:val="22"/>
              </w:rPr>
            </w:pPr>
          </w:p>
        </w:tc>
      </w:tr>
    </w:tbl>
    <w:p w14:paraId="0EA2557B" w14:textId="3D7C9477" w:rsidR="00FF0B3F" w:rsidRPr="008A6177" w:rsidRDefault="00FF0B3F" w:rsidP="00B15B90">
      <w:pPr>
        <w:jc w:val="both"/>
      </w:pPr>
      <w:r w:rsidRPr="008A6177">
        <w:t xml:space="preserve">                                    </w:t>
      </w:r>
    </w:p>
    <w:p w14:paraId="72E40748" w14:textId="5C167A34" w:rsidR="00791BD4" w:rsidRPr="008A6177" w:rsidRDefault="00791BD4" w:rsidP="00A26ACF">
      <w:pPr>
        <w:shd w:val="clear" w:color="auto" w:fill="FFFFFF"/>
        <w:jc w:val="left"/>
      </w:pPr>
      <w:r w:rsidRPr="008A6177">
        <w:rPr>
          <w:spacing w:val="-2"/>
        </w:rPr>
        <w:t>Uwaga:</w:t>
      </w:r>
    </w:p>
    <w:p w14:paraId="17C92EE9" w14:textId="48708376" w:rsidR="007A2B79" w:rsidRPr="008A6177" w:rsidRDefault="00791BD4" w:rsidP="00B15B90">
      <w:pPr>
        <w:shd w:val="clear" w:color="auto" w:fill="FFFFFF"/>
        <w:jc w:val="left"/>
      </w:pPr>
      <w:r w:rsidRPr="008A6177">
        <w:t xml:space="preserve">Do wykazów </w:t>
      </w:r>
      <w:r w:rsidR="00D82BE3" w:rsidRPr="008A6177">
        <w:t xml:space="preserve">należy </w:t>
      </w:r>
      <w:r w:rsidRPr="008A6177">
        <w:t>załączyć</w:t>
      </w:r>
      <w:r w:rsidR="007A2B79" w:rsidRPr="008A6177">
        <w:t>:</w:t>
      </w:r>
    </w:p>
    <w:p w14:paraId="54A8EF32" w14:textId="55496563" w:rsidR="00D82BE3" w:rsidRPr="008A6177" w:rsidRDefault="007A2B79" w:rsidP="007A2B79">
      <w:pPr>
        <w:jc w:val="left"/>
        <w:rPr>
          <w:spacing w:val="-8"/>
        </w:rPr>
      </w:pPr>
      <w:r w:rsidRPr="008A6177">
        <w:t xml:space="preserve">a) dokumenty potwierdzające </w:t>
      </w:r>
      <w:r w:rsidR="00D82BE3" w:rsidRPr="008A6177">
        <w:t>uprawnie</w:t>
      </w:r>
      <w:r w:rsidRPr="008A6177">
        <w:t>nia</w:t>
      </w:r>
      <w:r w:rsidR="00D82BE3" w:rsidRPr="008A6177">
        <w:t xml:space="preserve"> do projektowania lub kierowania robotami budowlanymi w zakresie sprawowania kontroli technicznej utrzymania obiektów budowlanych w specjalności:</w:t>
      </w:r>
    </w:p>
    <w:p w14:paraId="6FED332B" w14:textId="77777777" w:rsidR="00D82BE3" w:rsidRPr="008A6177" w:rsidRDefault="00D82BE3" w:rsidP="00D82BE3">
      <w:pPr>
        <w:shd w:val="clear" w:color="auto" w:fill="FFFFFF"/>
        <w:spacing w:line="276" w:lineRule="auto"/>
        <w:ind w:left="732" w:firstLine="708"/>
        <w:jc w:val="both"/>
      </w:pPr>
      <w:r w:rsidRPr="008A6177">
        <w:rPr>
          <w:spacing w:val="-8"/>
        </w:rPr>
        <w:t xml:space="preserve">- </w:t>
      </w:r>
      <w:r w:rsidRPr="008A6177">
        <w:t xml:space="preserve">architektonicznej, </w:t>
      </w:r>
    </w:p>
    <w:p w14:paraId="79D0E8EF" w14:textId="77777777" w:rsidR="00D82BE3" w:rsidRPr="008A6177" w:rsidRDefault="00D82BE3" w:rsidP="00D82BE3">
      <w:pPr>
        <w:shd w:val="clear" w:color="auto" w:fill="FFFFFF"/>
        <w:spacing w:line="276" w:lineRule="auto"/>
        <w:ind w:left="732" w:firstLine="708"/>
        <w:jc w:val="both"/>
      </w:pPr>
      <w:r w:rsidRPr="008A6177">
        <w:t>- konstrukcyjno-budowlanej,</w:t>
      </w:r>
    </w:p>
    <w:p w14:paraId="5E8523D1" w14:textId="77777777" w:rsidR="00D82BE3" w:rsidRPr="008A6177" w:rsidRDefault="00D82BE3" w:rsidP="00D82BE3">
      <w:pPr>
        <w:shd w:val="clear" w:color="auto" w:fill="FFFFFF"/>
        <w:spacing w:line="276" w:lineRule="auto"/>
        <w:ind w:left="1416" w:firstLine="24"/>
        <w:jc w:val="both"/>
        <w:rPr>
          <w:spacing w:val="-6"/>
        </w:rPr>
      </w:pPr>
      <w:r w:rsidRPr="008A6177">
        <w:t xml:space="preserve">- </w:t>
      </w:r>
      <w:r w:rsidRPr="008A6177">
        <w:rPr>
          <w:spacing w:val="-6"/>
        </w:rPr>
        <w:t>instalacyjnej w zakresie sieci, instalacji i urządzeń cieplnych, wentylacyjnych, gazowych, wodociągowych i kanalizacyjnych,</w:t>
      </w:r>
    </w:p>
    <w:p w14:paraId="677A2E86" w14:textId="77777777" w:rsidR="007A2B79" w:rsidRPr="008A6177" w:rsidRDefault="007A2B79" w:rsidP="007A2B79">
      <w:pPr>
        <w:shd w:val="clear" w:color="auto" w:fill="FFFFFF"/>
        <w:spacing w:line="276" w:lineRule="auto"/>
        <w:jc w:val="both"/>
      </w:pPr>
      <w:r w:rsidRPr="008A6177">
        <w:rPr>
          <w:spacing w:val="-6"/>
        </w:rPr>
        <w:t xml:space="preserve">b) </w:t>
      </w:r>
      <w:r w:rsidR="00D82BE3" w:rsidRPr="008A6177">
        <w:t>ważne ubezpieczeni</w:t>
      </w:r>
      <w:r w:rsidRPr="008A6177">
        <w:t>e</w:t>
      </w:r>
      <w:r w:rsidR="00D82BE3" w:rsidRPr="008A6177">
        <w:t xml:space="preserve"> od odpowiedzialności cywilnej </w:t>
      </w:r>
    </w:p>
    <w:p w14:paraId="34BBE0AB" w14:textId="3710D116" w:rsidR="00D82BE3" w:rsidRPr="008A6177" w:rsidRDefault="007A2B79" w:rsidP="007A2B79">
      <w:pPr>
        <w:shd w:val="clear" w:color="auto" w:fill="FFFFFF"/>
        <w:spacing w:line="276" w:lineRule="auto"/>
        <w:jc w:val="both"/>
        <w:rPr>
          <w:bCs/>
        </w:rPr>
      </w:pPr>
      <w:r w:rsidRPr="008A6177">
        <w:t xml:space="preserve">c) </w:t>
      </w:r>
      <w:r w:rsidR="00D82BE3" w:rsidRPr="008A6177">
        <w:t>aktualne potwierdzeni</w:t>
      </w:r>
      <w:r w:rsidRPr="008A6177">
        <w:t>e</w:t>
      </w:r>
      <w:r w:rsidR="00D82BE3" w:rsidRPr="008A6177">
        <w:t xml:space="preserve"> o przy</w:t>
      </w:r>
      <w:r w:rsidR="00D82BE3" w:rsidRPr="008A6177">
        <w:rPr>
          <w:bCs/>
          <w:spacing w:val="-6"/>
        </w:rPr>
        <w:t xml:space="preserve">należności do </w:t>
      </w:r>
      <w:r w:rsidR="00D82BE3" w:rsidRPr="008A6177">
        <w:rPr>
          <w:bCs/>
        </w:rPr>
        <w:t>izby samorządu zawodowego,</w:t>
      </w:r>
    </w:p>
    <w:p w14:paraId="32246C59" w14:textId="7213836D" w:rsidR="00FF0B3F" w:rsidRPr="008A6177" w:rsidRDefault="007A2B79" w:rsidP="00A26ACF">
      <w:pPr>
        <w:shd w:val="clear" w:color="auto" w:fill="FFFFFF"/>
        <w:spacing w:line="276" w:lineRule="auto"/>
        <w:jc w:val="both"/>
        <w:rPr>
          <w:spacing w:val="-6"/>
        </w:rPr>
      </w:pPr>
      <w:r w:rsidRPr="008A6177">
        <w:rPr>
          <w:spacing w:val="-6"/>
        </w:rPr>
        <w:t xml:space="preserve">d) dokumenty </w:t>
      </w:r>
      <w:r w:rsidR="00D82BE3" w:rsidRPr="008A6177">
        <w:rPr>
          <w:spacing w:val="-6"/>
        </w:rPr>
        <w:t>potwierdzając</w:t>
      </w:r>
      <w:r w:rsidRPr="008A6177">
        <w:rPr>
          <w:spacing w:val="-6"/>
        </w:rPr>
        <w:t>e</w:t>
      </w:r>
      <w:r w:rsidR="00D82BE3" w:rsidRPr="008A6177">
        <w:rPr>
          <w:spacing w:val="-6"/>
        </w:rPr>
        <w:t xml:space="preserve"> kwalifikacje</w:t>
      </w:r>
      <w:r w:rsidR="00D82BE3" w:rsidRPr="008A6177">
        <w:rPr>
          <w:b/>
          <w:bCs/>
          <w:spacing w:val="-6"/>
        </w:rPr>
        <w:t xml:space="preserve"> </w:t>
      </w:r>
      <w:r w:rsidR="00D82BE3" w:rsidRPr="008A6177">
        <w:rPr>
          <w:spacing w:val="-6"/>
        </w:rPr>
        <w:t>wymagane przy wykonywaniu dozoru nad eksploatacją urządzeń, instalacji oraz sieci gazowych.</w:t>
      </w:r>
    </w:p>
    <w:p w14:paraId="4EB69362" w14:textId="77777777" w:rsidR="00FF0B3F" w:rsidRPr="008A6177" w:rsidRDefault="00FF0B3F" w:rsidP="00B15B90"/>
    <w:p w14:paraId="16403433" w14:textId="77777777" w:rsidR="00A901FE" w:rsidRPr="008A6177" w:rsidRDefault="00A901FE" w:rsidP="00A901FE">
      <w:pPr>
        <w:jc w:val="both"/>
      </w:pPr>
      <w:r w:rsidRPr="008A6177">
        <w:t>...............................................</w:t>
      </w:r>
      <w:r w:rsidRPr="008A6177">
        <w:tab/>
      </w:r>
      <w:r w:rsidRPr="008A6177">
        <w:tab/>
      </w:r>
      <w:r w:rsidRPr="008A6177">
        <w:tab/>
        <w:t xml:space="preserve">          .........................................................</w:t>
      </w:r>
    </w:p>
    <w:p w14:paraId="42B1C11A" w14:textId="3CCB7E7E" w:rsidR="00FF0B3F" w:rsidRPr="008A6177" w:rsidRDefault="00A901FE" w:rsidP="00A901FE">
      <w:pPr>
        <w:pStyle w:val="Tytu"/>
        <w:tabs>
          <w:tab w:val="left" w:pos="7200"/>
        </w:tabs>
        <w:ind w:left="6372" w:hanging="6372"/>
        <w:jc w:val="right"/>
        <w:rPr>
          <w:sz w:val="22"/>
          <w:szCs w:val="22"/>
        </w:rPr>
      </w:pPr>
      <w:r w:rsidRPr="008A6177">
        <w:rPr>
          <w:b w:val="0"/>
          <w:szCs w:val="22"/>
        </w:rPr>
        <w:t>(miejsce i data)</w:t>
      </w:r>
      <w:r w:rsidRPr="008A6177">
        <w:rPr>
          <w:szCs w:val="22"/>
        </w:rPr>
        <w:t xml:space="preserve">                                                               </w:t>
      </w:r>
      <w:r w:rsidRPr="008A6177">
        <w:rPr>
          <w:b w:val="0"/>
          <w:sz w:val="16"/>
          <w:szCs w:val="16"/>
        </w:rPr>
        <w:t>(podpis osoby uprawnionej do składania oświadczeń woli w imieniu Wykonawcy)</w:t>
      </w:r>
      <w:r w:rsidRPr="008A6177">
        <w:t xml:space="preserve"> </w:t>
      </w:r>
      <w:r w:rsidR="00627CEA" w:rsidRPr="008A6177">
        <w:br w:type="page"/>
      </w:r>
      <w:r w:rsidR="00FF0B3F" w:rsidRPr="008A6177">
        <w:rPr>
          <w:sz w:val="22"/>
          <w:szCs w:val="22"/>
        </w:rPr>
        <w:lastRenderedPageBreak/>
        <w:t xml:space="preserve">Załącznik nr </w:t>
      </w:r>
      <w:r w:rsidRPr="008A6177">
        <w:t>5</w:t>
      </w:r>
    </w:p>
    <w:p w14:paraId="3849EB0C" w14:textId="77777777" w:rsidR="00FF0B3F" w:rsidRPr="008A6177" w:rsidRDefault="00FF0B3F" w:rsidP="00FF0B3F">
      <w:pPr>
        <w:jc w:val="right"/>
        <w:rPr>
          <w:b/>
        </w:rPr>
      </w:pPr>
      <w:r w:rsidRPr="008A6177">
        <w:rPr>
          <w:b/>
        </w:rPr>
        <w:t>do oferty</w:t>
      </w:r>
    </w:p>
    <w:p w14:paraId="02E9B9E2" w14:textId="77777777" w:rsidR="00FF0B3F" w:rsidRPr="008A6177" w:rsidRDefault="00FF0B3F" w:rsidP="00B15B90">
      <w:pPr>
        <w:pStyle w:val="Tytu"/>
        <w:tabs>
          <w:tab w:val="left" w:pos="7200"/>
        </w:tabs>
        <w:ind w:left="142"/>
        <w:jc w:val="left"/>
      </w:pPr>
    </w:p>
    <w:p w14:paraId="5B8CB81D" w14:textId="77777777" w:rsidR="00FF0B3F" w:rsidRPr="008A6177" w:rsidRDefault="00FF0B3F" w:rsidP="00FF0B3F">
      <w:pPr>
        <w:pStyle w:val="Tytu"/>
        <w:tabs>
          <w:tab w:val="left" w:pos="7200"/>
        </w:tabs>
        <w:jc w:val="left"/>
      </w:pPr>
    </w:p>
    <w:p w14:paraId="40802666" w14:textId="77777777" w:rsidR="00FF0B3F" w:rsidRPr="008A6177" w:rsidRDefault="00FF0B3F" w:rsidP="00FF0B3F">
      <w:pPr>
        <w:jc w:val="both"/>
      </w:pPr>
      <w:r w:rsidRPr="008A6177">
        <w:t>............................................................</w:t>
      </w:r>
    </w:p>
    <w:p w14:paraId="0F4DFD2F" w14:textId="77777777" w:rsidR="00FF0B3F" w:rsidRPr="008A6177" w:rsidRDefault="00FF0B3F" w:rsidP="00FF0B3F">
      <w:pPr>
        <w:jc w:val="both"/>
      </w:pPr>
      <w:r w:rsidRPr="008A6177">
        <w:t>( pieczęć nagłówkowa Wykonawcy)</w:t>
      </w:r>
    </w:p>
    <w:p w14:paraId="3DF6BDA7" w14:textId="77777777" w:rsidR="00FF0B3F" w:rsidRPr="008A6177" w:rsidRDefault="00FF0B3F" w:rsidP="00FF0B3F"/>
    <w:p w14:paraId="3DD697BE" w14:textId="77777777" w:rsidR="00FF0B3F" w:rsidRPr="008A6177" w:rsidRDefault="00FF0B3F" w:rsidP="00FF0B3F"/>
    <w:p w14:paraId="6C883953" w14:textId="77777777" w:rsidR="00FF0B3F" w:rsidRPr="008A6177" w:rsidRDefault="00FF0B3F" w:rsidP="00FF0B3F"/>
    <w:p w14:paraId="410C152C" w14:textId="77777777" w:rsidR="00FF0B3F" w:rsidRPr="008A6177" w:rsidRDefault="00FF0B3F" w:rsidP="00FF0B3F"/>
    <w:p w14:paraId="079501BE" w14:textId="77777777" w:rsidR="00FF0B3F" w:rsidRPr="008A6177" w:rsidRDefault="00FF0B3F" w:rsidP="00FF0B3F"/>
    <w:p w14:paraId="7A7097CF" w14:textId="77777777" w:rsidR="00FF0B3F" w:rsidRPr="008A6177" w:rsidRDefault="00FF0B3F" w:rsidP="00FF0B3F">
      <w:pPr>
        <w:rPr>
          <w:b/>
        </w:rPr>
      </w:pPr>
      <w:r w:rsidRPr="008A6177">
        <w:rPr>
          <w:b/>
        </w:rPr>
        <w:t>OŚWIADCZENIE</w:t>
      </w:r>
    </w:p>
    <w:p w14:paraId="4C7CCC78" w14:textId="77777777" w:rsidR="00FF0B3F" w:rsidRPr="008A6177" w:rsidRDefault="00FF0B3F" w:rsidP="00FF0B3F">
      <w:pPr>
        <w:jc w:val="both"/>
      </w:pPr>
    </w:p>
    <w:p w14:paraId="6ABD0390" w14:textId="3942F37F" w:rsidR="00FF0B3F" w:rsidRPr="008A6177" w:rsidRDefault="00FF0B3F" w:rsidP="00FE0A95">
      <w:pPr>
        <w:jc w:val="both"/>
      </w:pPr>
      <w:r w:rsidRPr="008A6177">
        <w:t xml:space="preserve">Przystępując do udziału w postępowaniu o udzielenie zamówienia pod nazwą:                               </w:t>
      </w:r>
      <w:r w:rsidR="00392A2B" w:rsidRPr="008A6177">
        <w:rPr>
          <w:b/>
        </w:rPr>
        <w:t>„</w:t>
      </w:r>
      <w:r w:rsidR="00FE0A95" w:rsidRPr="008A6177">
        <w:rPr>
          <w:b/>
          <w:bCs/>
          <w:spacing w:val="-7"/>
        </w:rPr>
        <w:t xml:space="preserve">Wykonanie okresowej pięcioletniej kontroli stanu technicznego </w:t>
      </w:r>
      <w:r w:rsidR="00FE0A95" w:rsidRPr="008A6177">
        <w:rPr>
          <w:b/>
          <w:bCs/>
        </w:rPr>
        <w:t xml:space="preserve">obiektów budowlanych zarządzanych przez Zakład Wodociągów i Kanalizacji  Sp. z o.o. w Świnoujściu </w:t>
      </w:r>
      <w:r w:rsidR="00392A2B" w:rsidRPr="008A6177">
        <w:rPr>
          <w:b/>
        </w:rPr>
        <w:t>”</w:t>
      </w:r>
      <w:r w:rsidR="00FE0A95" w:rsidRPr="008A6177">
        <w:rPr>
          <w:b/>
        </w:rPr>
        <w:t xml:space="preserve"> </w:t>
      </w:r>
      <w:r w:rsidRPr="008A6177">
        <w:t>będąc uprawnionym(-i) do składania oświadczeń w imieniu Wykonawcy:</w:t>
      </w:r>
    </w:p>
    <w:p w14:paraId="703EA1B2" w14:textId="77777777" w:rsidR="00FF0B3F" w:rsidRPr="008A6177" w:rsidRDefault="00FF0B3F" w:rsidP="00FF0B3F">
      <w:pPr>
        <w:jc w:val="both"/>
      </w:pPr>
    </w:p>
    <w:p w14:paraId="2DCE2991" w14:textId="77777777" w:rsidR="00FF0B3F" w:rsidRPr="008A6177" w:rsidRDefault="00FF0B3F" w:rsidP="00FF0B3F">
      <w:pPr>
        <w:jc w:val="both"/>
        <w:rPr>
          <w:b/>
        </w:rPr>
      </w:pPr>
    </w:p>
    <w:p w14:paraId="591D7BE9" w14:textId="77777777" w:rsidR="00FF0B3F" w:rsidRPr="008A6177" w:rsidRDefault="00FF0B3F" w:rsidP="00FF0B3F">
      <w:pPr>
        <w:jc w:val="both"/>
        <w:rPr>
          <w:b/>
        </w:rPr>
      </w:pPr>
    </w:p>
    <w:p w14:paraId="5B278A7C" w14:textId="22DDE073" w:rsidR="00FF0B3F" w:rsidRPr="008A6177" w:rsidRDefault="00FF0B3F" w:rsidP="00FF0B3F">
      <w:pPr>
        <w:jc w:val="both"/>
      </w:pPr>
      <w:r w:rsidRPr="008A6177">
        <w:t xml:space="preserve">Oświadczamy, że osoby wymienione w załączniku nr </w:t>
      </w:r>
      <w:r w:rsidR="00A901FE" w:rsidRPr="008A6177">
        <w:t>4</w:t>
      </w:r>
      <w:r w:rsidRPr="008A6177">
        <w:t xml:space="preserve"> do </w:t>
      </w:r>
      <w:r w:rsidR="00371B7C" w:rsidRPr="008A6177">
        <w:t>oferty</w:t>
      </w:r>
      <w:r w:rsidRPr="008A6177">
        <w:t xml:space="preserve"> posiadają wymagane przez Zamawiającego uprawnienia budowlane</w:t>
      </w:r>
      <w:r w:rsidR="00AE14C5" w:rsidRPr="008A6177">
        <w:t xml:space="preserve">, </w:t>
      </w:r>
      <w:r w:rsidR="00AE14C5" w:rsidRPr="008A6177">
        <w:rPr>
          <w:spacing w:val="-6"/>
        </w:rPr>
        <w:t>uprawnienia</w:t>
      </w:r>
      <w:r w:rsidR="00AE14C5" w:rsidRPr="008A6177">
        <w:rPr>
          <w:b/>
          <w:bCs/>
          <w:spacing w:val="-6"/>
        </w:rPr>
        <w:t xml:space="preserve"> </w:t>
      </w:r>
      <w:r w:rsidR="00AE14C5" w:rsidRPr="008A6177">
        <w:rPr>
          <w:spacing w:val="-6"/>
        </w:rPr>
        <w:t>wymagane przy wykonywaniu dozoru nad eksploatacją urządzeń, instalacji oraz sieci gazowych,</w:t>
      </w:r>
      <w:r w:rsidR="00AE14C5" w:rsidRPr="008A6177">
        <w:t xml:space="preserve"> uprawnienia do dokonywania kontroli stanu technicznego przewodów kominowych </w:t>
      </w:r>
      <w:r w:rsidR="00AB13D7" w:rsidRPr="008A6177">
        <w:t>(</w:t>
      </w:r>
      <w:r w:rsidRPr="008A6177">
        <w:t>opisane w pkt 6.</w:t>
      </w:r>
      <w:r w:rsidR="00AB13D7" w:rsidRPr="008A6177">
        <w:t>2 w</w:t>
      </w:r>
      <w:r w:rsidRPr="008A6177">
        <w:t xml:space="preserve"> </w:t>
      </w:r>
      <w:r w:rsidR="0003074E" w:rsidRPr="008A6177">
        <w:t>SIWZ</w:t>
      </w:r>
      <w:r w:rsidR="00AB13D7" w:rsidRPr="008A6177">
        <w:t>).</w:t>
      </w:r>
    </w:p>
    <w:p w14:paraId="16F8A605" w14:textId="77777777" w:rsidR="00FF0B3F" w:rsidRPr="008A6177" w:rsidRDefault="00FF0B3F" w:rsidP="00FF0B3F">
      <w:pPr>
        <w:jc w:val="both"/>
      </w:pPr>
    </w:p>
    <w:p w14:paraId="5C05C1AA" w14:textId="77777777" w:rsidR="00FF0B3F" w:rsidRPr="008A6177" w:rsidRDefault="00FF0B3F" w:rsidP="00FF0B3F"/>
    <w:p w14:paraId="2B62C137" w14:textId="77777777" w:rsidR="00FF0B3F" w:rsidRPr="008A6177" w:rsidRDefault="00FF0B3F" w:rsidP="00FF0B3F"/>
    <w:p w14:paraId="069B2B15" w14:textId="77777777" w:rsidR="00FF0B3F" w:rsidRPr="008A6177" w:rsidRDefault="00FF0B3F" w:rsidP="00FF0B3F"/>
    <w:p w14:paraId="09D07EC7" w14:textId="77777777" w:rsidR="00FF0B3F" w:rsidRPr="008A6177" w:rsidRDefault="00FF0B3F" w:rsidP="00FF0B3F"/>
    <w:p w14:paraId="1E9C49F9" w14:textId="77777777" w:rsidR="00FF0B3F" w:rsidRPr="008A6177" w:rsidRDefault="00FF0B3F" w:rsidP="00FF0B3F"/>
    <w:p w14:paraId="6CCE9957" w14:textId="77777777" w:rsidR="00FF0B3F" w:rsidRPr="008A6177" w:rsidRDefault="00FF0B3F" w:rsidP="00FF0B3F"/>
    <w:p w14:paraId="4CDD8E2C" w14:textId="77777777" w:rsidR="00FF0B3F" w:rsidRPr="008A6177" w:rsidRDefault="00FF0B3F" w:rsidP="00FF0B3F"/>
    <w:p w14:paraId="6AA419A7" w14:textId="77777777" w:rsidR="00FF0B3F" w:rsidRPr="008A6177" w:rsidRDefault="00FF0B3F" w:rsidP="00FF0B3F">
      <w:pPr>
        <w:jc w:val="both"/>
      </w:pPr>
      <w:r w:rsidRPr="008A6177">
        <w:t>...............................................</w:t>
      </w:r>
      <w:r w:rsidRPr="008A6177">
        <w:tab/>
      </w:r>
      <w:r w:rsidRPr="008A6177">
        <w:tab/>
      </w:r>
      <w:r w:rsidRPr="008A6177">
        <w:tab/>
        <w:t xml:space="preserve">          .........................................................</w:t>
      </w:r>
    </w:p>
    <w:p w14:paraId="34791C8C" w14:textId="77777777" w:rsidR="00FF0B3F" w:rsidRPr="008A6177" w:rsidRDefault="00FF0B3F" w:rsidP="00FF0B3F">
      <w:pPr>
        <w:pStyle w:val="Tytu"/>
        <w:tabs>
          <w:tab w:val="left" w:pos="7200"/>
        </w:tabs>
        <w:ind w:left="6372" w:hanging="6372"/>
        <w:jc w:val="left"/>
        <w:rPr>
          <w:b w:val="0"/>
          <w:sz w:val="16"/>
          <w:szCs w:val="16"/>
        </w:rPr>
      </w:pPr>
      <w:r w:rsidRPr="008A6177">
        <w:rPr>
          <w:b w:val="0"/>
          <w:szCs w:val="22"/>
        </w:rPr>
        <w:t>(miejsce i data)</w:t>
      </w:r>
      <w:r w:rsidRPr="008A6177">
        <w:rPr>
          <w:szCs w:val="22"/>
        </w:rPr>
        <w:t xml:space="preserve">                                                               </w:t>
      </w:r>
      <w:r w:rsidRPr="008A6177">
        <w:rPr>
          <w:b w:val="0"/>
          <w:sz w:val="16"/>
          <w:szCs w:val="16"/>
        </w:rPr>
        <w:t>(podpis osoby uprawnionej do składania oświadczeń woli w imieniu Wykonawcy)</w:t>
      </w:r>
    </w:p>
    <w:p w14:paraId="7959CAFA" w14:textId="3F843629" w:rsidR="00FF0B3F" w:rsidRPr="008A6177" w:rsidRDefault="00FF0B3F" w:rsidP="00627CEA">
      <w:pPr>
        <w:jc w:val="right"/>
        <w:rPr>
          <w:bCs/>
          <w:sz w:val="18"/>
          <w:szCs w:val="18"/>
        </w:rPr>
      </w:pPr>
      <w:r w:rsidRPr="008A6177">
        <w:rPr>
          <w:bCs/>
          <w:sz w:val="18"/>
          <w:szCs w:val="18"/>
        </w:rPr>
        <w:br w:type="page"/>
      </w:r>
      <w:r w:rsidRPr="008A6177">
        <w:rPr>
          <w:b/>
        </w:rPr>
        <w:lastRenderedPageBreak/>
        <w:t xml:space="preserve">Załącznik nr </w:t>
      </w:r>
      <w:r w:rsidR="002F35F0" w:rsidRPr="008A6177">
        <w:rPr>
          <w:b/>
        </w:rPr>
        <w:t>6</w:t>
      </w:r>
    </w:p>
    <w:p w14:paraId="04CCD0C9" w14:textId="77777777" w:rsidR="00FF0B3F" w:rsidRPr="008A6177" w:rsidRDefault="00FF0B3F" w:rsidP="00FF0B3F">
      <w:pPr>
        <w:pStyle w:val="Nagwek2"/>
        <w:jc w:val="right"/>
        <w:rPr>
          <w:rFonts w:cs="Arial"/>
          <w:b/>
        </w:rPr>
      </w:pPr>
      <w:r w:rsidRPr="008A6177">
        <w:rPr>
          <w:rFonts w:cs="Arial"/>
          <w:b/>
          <w:sz w:val="22"/>
        </w:rPr>
        <w:t>do oferty</w:t>
      </w:r>
      <w:r w:rsidRPr="008A6177">
        <w:rPr>
          <w:rFonts w:cs="Arial"/>
          <w:b/>
          <w:sz w:val="22"/>
        </w:rPr>
        <w:br/>
      </w:r>
    </w:p>
    <w:p w14:paraId="40725B27" w14:textId="77777777" w:rsidR="00FF0B3F" w:rsidRPr="008A6177" w:rsidRDefault="00FF0B3F" w:rsidP="00FF0B3F">
      <w:pPr>
        <w:spacing w:before="120"/>
        <w:rPr>
          <w:szCs w:val="24"/>
        </w:rPr>
      </w:pPr>
    </w:p>
    <w:p w14:paraId="7E1FC07B" w14:textId="77777777" w:rsidR="00FF0B3F" w:rsidRPr="008A6177" w:rsidRDefault="00FF0B3F" w:rsidP="00FF0B3F">
      <w:pPr>
        <w:tabs>
          <w:tab w:val="left" w:pos="3780"/>
        </w:tabs>
        <w:ind w:right="5290"/>
        <w:rPr>
          <w:szCs w:val="24"/>
        </w:rPr>
      </w:pPr>
      <w:r w:rsidRPr="008A6177">
        <w:rPr>
          <w:szCs w:val="24"/>
        </w:rPr>
        <w:t>..........................................................</w:t>
      </w:r>
    </w:p>
    <w:p w14:paraId="23281C4E" w14:textId="77777777" w:rsidR="00FF0B3F" w:rsidRPr="008A6177" w:rsidRDefault="00FF0B3F" w:rsidP="00FF0B3F">
      <w:pPr>
        <w:tabs>
          <w:tab w:val="left" w:pos="3780"/>
        </w:tabs>
        <w:ind w:right="5290"/>
        <w:rPr>
          <w:sz w:val="18"/>
          <w:szCs w:val="18"/>
        </w:rPr>
      </w:pPr>
      <w:r w:rsidRPr="008A6177">
        <w:rPr>
          <w:sz w:val="18"/>
          <w:szCs w:val="18"/>
        </w:rPr>
        <w:t>(pieczęć nagłówkowa Wykonawcy)</w:t>
      </w:r>
    </w:p>
    <w:p w14:paraId="54D2AC49" w14:textId="77777777" w:rsidR="00FF0B3F" w:rsidRPr="008A6177" w:rsidRDefault="00FF0B3F" w:rsidP="00FF0B3F">
      <w:pPr>
        <w:spacing w:before="120"/>
        <w:rPr>
          <w:sz w:val="20"/>
        </w:rPr>
      </w:pPr>
    </w:p>
    <w:p w14:paraId="75334A15" w14:textId="77777777" w:rsidR="00161009" w:rsidRPr="008A6177" w:rsidRDefault="00161009" w:rsidP="00FF0B3F">
      <w:pPr>
        <w:spacing w:before="120"/>
        <w:rPr>
          <w:sz w:val="20"/>
        </w:rPr>
      </w:pPr>
    </w:p>
    <w:p w14:paraId="6A6476AE" w14:textId="1BE87E99" w:rsidR="00161009" w:rsidRPr="008A6177" w:rsidRDefault="00161009" w:rsidP="00FF0B3F">
      <w:pPr>
        <w:spacing w:before="120"/>
        <w:rPr>
          <w:b/>
          <w:bCs/>
          <w:sz w:val="20"/>
        </w:rPr>
      </w:pPr>
      <w:r w:rsidRPr="008A6177">
        <w:rPr>
          <w:b/>
          <w:bCs/>
          <w:sz w:val="20"/>
        </w:rPr>
        <w:t>WYKAZ ZREALIZOWANYCH USŁUG</w:t>
      </w:r>
    </w:p>
    <w:p w14:paraId="31283F17" w14:textId="77777777" w:rsidR="00FF0B3F" w:rsidRPr="008A6177" w:rsidRDefault="00FF0B3F" w:rsidP="00FF0B3F">
      <w:pPr>
        <w:spacing w:before="120"/>
        <w:rPr>
          <w:b/>
          <w:szCs w:val="24"/>
        </w:rPr>
      </w:pPr>
    </w:p>
    <w:p w14:paraId="445DEB78" w14:textId="150C95FA" w:rsidR="005B473D" w:rsidRPr="008A6177" w:rsidRDefault="00FF0B3F" w:rsidP="005B473D">
      <w:pPr>
        <w:jc w:val="both"/>
        <w:rPr>
          <w:b/>
        </w:rPr>
      </w:pPr>
      <w:r w:rsidRPr="008A6177">
        <w:t xml:space="preserve">Przystępując do udziału w postępowaniu o udzielenie zamówienia pn.: </w:t>
      </w:r>
      <w:r w:rsidR="00392A2B" w:rsidRPr="008A6177">
        <w:rPr>
          <w:b/>
        </w:rPr>
        <w:t>„</w:t>
      </w:r>
      <w:r w:rsidR="00FE0A95" w:rsidRPr="008A6177">
        <w:rPr>
          <w:b/>
          <w:bCs/>
          <w:spacing w:val="-7"/>
        </w:rPr>
        <w:t xml:space="preserve">Wykonanie okresowej pięcioletniej kontroli stanu technicznego </w:t>
      </w:r>
      <w:r w:rsidR="00FE0A95" w:rsidRPr="008A6177">
        <w:rPr>
          <w:b/>
          <w:bCs/>
        </w:rPr>
        <w:t>obiektów budowlanych zarządzanych przez Zakład Wodociągów i Kanalizacji  Sp. z o.o. w Świnoujściu</w:t>
      </w:r>
      <w:r w:rsidR="00392A2B" w:rsidRPr="008A6177">
        <w:rPr>
          <w:b/>
        </w:rPr>
        <w:t>”</w:t>
      </w:r>
    </w:p>
    <w:p w14:paraId="4FA23D69" w14:textId="77777777" w:rsidR="009A170C" w:rsidRPr="008A6177" w:rsidRDefault="009A170C" w:rsidP="009A170C">
      <w:pPr>
        <w:pStyle w:val="Tekstkomentarza"/>
        <w:jc w:val="both"/>
      </w:pPr>
    </w:p>
    <w:p w14:paraId="0A9FA5F3" w14:textId="0029A50E" w:rsidR="009A170C" w:rsidRPr="009763EB" w:rsidRDefault="00FF0B3F" w:rsidP="009A170C">
      <w:pPr>
        <w:pStyle w:val="Tekstkomentarza"/>
        <w:jc w:val="both"/>
        <w:rPr>
          <w:rFonts w:ascii="Arial" w:hAnsi="Arial" w:cs="Arial"/>
          <w:sz w:val="22"/>
          <w:szCs w:val="22"/>
        </w:rPr>
      </w:pPr>
      <w:r w:rsidRPr="009763EB">
        <w:rPr>
          <w:rFonts w:ascii="Arial" w:hAnsi="Arial" w:cs="Arial"/>
          <w:sz w:val="22"/>
          <w:szCs w:val="22"/>
        </w:rPr>
        <w:t>będąc uprawnionym(-i) do składania oświadczeń w imieniu Wykonawcy oświadczam(y), że</w:t>
      </w:r>
      <w:r w:rsidR="009A170C" w:rsidRPr="009763EB">
        <w:rPr>
          <w:rFonts w:ascii="Arial" w:hAnsi="Arial" w:cs="Arial"/>
          <w:sz w:val="22"/>
          <w:szCs w:val="22"/>
        </w:rPr>
        <w:t xml:space="preserve"> w okresie ostatnich </w:t>
      </w:r>
      <w:r w:rsidR="009763EB" w:rsidRPr="009763EB">
        <w:rPr>
          <w:rFonts w:ascii="Arial" w:hAnsi="Arial" w:cs="Arial"/>
          <w:sz w:val="22"/>
          <w:szCs w:val="22"/>
        </w:rPr>
        <w:t>dziesięciu</w:t>
      </w:r>
      <w:r w:rsidR="009A170C" w:rsidRPr="009763EB">
        <w:rPr>
          <w:rFonts w:ascii="Arial" w:hAnsi="Arial" w:cs="Arial"/>
          <w:sz w:val="22"/>
          <w:szCs w:val="22"/>
        </w:rPr>
        <w:t xml:space="preserve"> lat przed upływem terminu składania ofert, (a jeżeli okres prowadzenia działalności jest krótszy – w tym okresie) zrealizowałem/liśmy usługi polegające na wykonaniu przeglądów pięcioletnich:</w:t>
      </w:r>
    </w:p>
    <w:p w14:paraId="29AE0431" w14:textId="77777777" w:rsidR="009A170C" w:rsidRPr="009763EB" w:rsidRDefault="009A170C" w:rsidP="009A170C">
      <w:pPr>
        <w:pStyle w:val="Tekstkomentarza"/>
        <w:jc w:val="both"/>
        <w:rPr>
          <w:rFonts w:ascii="Arial" w:hAnsi="Arial" w:cs="Arial"/>
          <w:sz w:val="22"/>
          <w:szCs w:val="22"/>
        </w:rPr>
      </w:pPr>
      <w:r w:rsidRPr="009763EB">
        <w:rPr>
          <w:rFonts w:ascii="Arial" w:hAnsi="Arial" w:cs="Arial"/>
          <w:sz w:val="22"/>
          <w:szCs w:val="22"/>
        </w:rPr>
        <w:t>- co najmniej jednego obiektu typu przepompownia ścieków sanitarnych,</w:t>
      </w:r>
    </w:p>
    <w:p w14:paraId="13E38606" w14:textId="77777777" w:rsidR="009A170C" w:rsidRPr="008A6177" w:rsidRDefault="009A170C" w:rsidP="009A170C">
      <w:pPr>
        <w:pStyle w:val="Tekstkomentarza"/>
        <w:jc w:val="both"/>
        <w:rPr>
          <w:rFonts w:ascii="Arial" w:hAnsi="Arial" w:cs="Arial"/>
          <w:sz w:val="22"/>
          <w:szCs w:val="22"/>
        </w:rPr>
      </w:pPr>
      <w:r w:rsidRPr="009763EB">
        <w:rPr>
          <w:rFonts w:ascii="Arial" w:hAnsi="Arial" w:cs="Arial"/>
          <w:sz w:val="22"/>
          <w:szCs w:val="22"/>
        </w:rPr>
        <w:t>- co najmniej jednego obiektu niemieszkalnego</w:t>
      </w:r>
      <w:r w:rsidRPr="008A6177">
        <w:rPr>
          <w:rFonts w:ascii="Arial" w:hAnsi="Arial" w:cs="Arial"/>
          <w:sz w:val="22"/>
          <w:szCs w:val="22"/>
        </w:rPr>
        <w:t xml:space="preserve"> o kubaturze nie mniejszej niż 2200m3. </w:t>
      </w:r>
    </w:p>
    <w:p w14:paraId="50D817BA" w14:textId="1A994CD4" w:rsidR="00FF0B3F" w:rsidRPr="008A6177" w:rsidRDefault="00FF0B3F" w:rsidP="005B473D">
      <w:pPr>
        <w:spacing w:before="120"/>
        <w:jc w:val="both"/>
        <w:rPr>
          <w:szCs w:val="24"/>
        </w:rPr>
      </w:pPr>
    </w:p>
    <w:tbl>
      <w:tblPr>
        <w:tblW w:w="93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6"/>
        <w:gridCol w:w="2860"/>
        <w:gridCol w:w="1832"/>
        <w:gridCol w:w="1977"/>
        <w:gridCol w:w="2127"/>
      </w:tblGrid>
      <w:tr w:rsidR="008A6177" w:rsidRPr="008A6177" w14:paraId="32C53EDB" w14:textId="77777777" w:rsidTr="009A170C">
        <w:trPr>
          <w:jc w:val="center"/>
        </w:trPr>
        <w:tc>
          <w:tcPr>
            <w:tcW w:w="546" w:type="dxa"/>
            <w:tcBorders>
              <w:top w:val="single" w:sz="4" w:space="0" w:color="auto"/>
              <w:left w:val="single" w:sz="4" w:space="0" w:color="auto"/>
              <w:bottom w:val="single" w:sz="4" w:space="0" w:color="auto"/>
              <w:right w:val="single" w:sz="4" w:space="0" w:color="auto"/>
            </w:tcBorders>
            <w:vAlign w:val="center"/>
            <w:hideMark/>
          </w:tcPr>
          <w:p w14:paraId="09AAA938" w14:textId="77777777" w:rsidR="009A170C" w:rsidRPr="008A6177" w:rsidRDefault="009A170C" w:rsidP="0079066D">
            <w:pPr>
              <w:keepLines/>
              <w:tabs>
                <w:tab w:val="left" w:pos="4503"/>
                <w:tab w:val="right" w:pos="8910"/>
              </w:tabs>
              <w:suppressAutoHyphens/>
              <w:autoSpaceDE w:val="0"/>
              <w:autoSpaceDN w:val="0"/>
              <w:adjustRightInd w:val="0"/>
              <w:rPr>
                <w:b/>
              </w:rPr>
            </w:pPr>
            <w:r w:rsidRPr="008A6177">
              <w:rPr>
                <w:b/>
              </w:rPr>
              <w:t>Lp.</w:t>
            </w:r>
          </w:p>
        </w:tc>
        <w:tc>
          <w:tcPr>
            <w:tcW w:w="2860" w:type="dxa"/>
            <w:tcBorders>
              <w:top w:val="single" w:sz="4" w:space="0" w:color="auto"/>
              <w:left w:val="single" w:sz="4" w:space="0" w:color="auto"/>
              <w:bottom w:val="single" w:sz="4" w:space="0" w:color="auto"/>
              <w:right w:val="single" w:sz="4" w:space="0" w:color="auto"/>
            </w:tcBorders>
            <w:vAlign w:val="center"/>
            <w:hideMark/>
          </w:tcPr>
          <w:p w14:paraId="732A6D3B" w14:textId="794E3082" w:rsidR="009A170C" w:rsidRPr="008A6177" w:rsidRDefault="009A170C" w:rsidP="0079066D">
            <w:pPr>
              <w:keepLines/>
              <w:tabs>
                <w:tab w:val="left" w:pos="4503"/>
                <w:tab w:val="right" w:pos="8910"/>
              </w:tabs>
              <w:suppressAutoHyphens/>
              <w:autoSpaceDE w:val="0"/>
              <w:autoSpaceDN w:val="0"/>
              <w:adjustRightInd w:val="0"/>
              <w:rPr>
                <w:b/>
              </w:rPr>
            </w:pPr>
            <w:r w:rsidRPr="008A6177">
              <w:rPr>
                <w:b/>
              </w:rPr>
              <w:t>Dane obiektu (rodzaj, kubatura)</w:t>
            </w:r>
          </w:p>
        </w:tc>
        <w:tc>
          <w:tcPr>
            <w:tcW w:w="1832" w:type="dxa"/>
            <w:tcBorders>
              <w:top w:val="single" w:sz="4" w:space="0" w:color="auto"/>
              <w:left w:val="single" w:sz="4" w:space="0" w:color="auto"/>
              <w:bottom w:val="single" w:sz="4" w:space="0" w:color="auto"/>
              <w:right w:val="single" w:sz="4" w:space="0" w:color="auto"/>
            </w:tcBorders>
          </w:tcPr>
          <w:p w14:paraId="3DAD70DC" w14:textId="77777777" w:rsidR="009A170C" w:rsidRPr="008A6177" w:rsidRDefault="009A170C" w:rsidP="0079066D">
            <w:pPr>
              <w:keepLines/>
              <w:tabs>
                <w:tab w:val="left" w:pos="4503"/>
                <w:tab w:val="right" w:pos="8910"/>
              </w:tabs>
              <w:suppressAutoHyphens/>
              <w:autoSpaceDE w:val="0"/>
              <w:autoSpaceDN w:val="0"/>
              <w:adjustRightInd w:val="0"/>
              <w:rPr>
                <w:b/>
              </w:rPr>
            </w:pPr>
          </w:p>
          <w:p w14:paraId="41CF8EA6" w14:textId="77777777" w:rsidR="009A170C" w:rsidRPr="008A6177" w:rsidRDefault="009A170C" w:rsidP="0079066D">
            <w:pPr>
              <w:keepLines/>
              <w:tabs>
                <w:tab w:val="left" w:pos="4503"/>
                <w:tab w:val="right" w:pos="8910"/>
              </w:tabs>
              <w:suppressAutoHyphens/>
              <w:autoSpaceDE w:val="0"/>
              <w:autoSpaceDN w:val="0"/>
              <w:adjustRightInd w:val="0"/>
              <w:rPr>
                <w:b/>
              </w:rPr>
            </w:pPr>
            <w:r w:rsidRPr="008A6177">
              <w:rPr>
                <w:b/>
              </w:rPr>
              <w:t>Miejsce wykonania zamówienia</w:t>
            </w:r>
          </w:p>
          <w:p w14:paraId="52A05144" w14:textId="77777777" w:rsidR="009A170C" w:rsidRPr="008A6177" w:rsidRDefault="009A170C" w:rsidP="0079066D">
            <w:pPr>
              <w:keepLines/>
              <w:tabs>
                <w:tab w:val="left" w:pos="4503"/>
                <w:tab w:val="right" w:pos="8910"/>
              </w:tabs>
              <w:suppressAutoHyphens/>
              <w:autoSpaceDE w:val="0"/>
              <w:autoSpaceDN w:val="0"/>
              <w:adjustRightInd w:val="0"/>
              <w:rPr>
                <w:b/>
              </w:rPr>
            </w:pPr>
          </w:p>
        </w:tc>
        <w:tc>
          <w:tcPr>
            <w:tcW w:w="1977" w:type="dxa"/>
            <w:tcBorders>
              <w:top w:val="single" w:sz="4" w:space="0" w:color="auto"/>
              <w:left w:val="single" w:sz="4" w:space="0" w:color="auto"/>
              <w:bottom w:val="single" w:sz="4" w:space="0" w:color="auto"/>
              <w:right w:val="single" w:sz="4" w:space="0" w:color="auto"/>
            </w:tcBorders>
            <w:vAlign w:val="center"/>
            <w:hideMark/>
          </w:tcPr>
          <w:p w14:paraId="6B5A8B2C" w14:textId="77777777" w:rsidR="009A170C" w:rsidRPr="008A6177" w:rsidRDefault="009A170C" w:rsidP="0079066D">
            <w:pPr>
              <w:keepLines/>
              <w:tabs>
                <w:tab w:val="left" w:pos="4503"/>
                <w:tab w:val="right" w:pos="8910"/>
              </w:tabs>
              <w:suppressAutoHyphens/>
              <w:autoSpaceDE w:val="0"/>
              <w:autoSpaceDN w:val="0"/>
              <w:adjustRightInd w:val="0"/>
              <w:rPr>
                <w:b/>
              </w:rPr>
            </w:pPr>
            <w:r w:rsidRPr="008A6177">
              <w:rPr>
                <w:b/>
              </w:rPr>
              <w:t>Inwestor (zamawiający)</w:t>
            </w:r>
          </w:p>
          <w:p w14:paraId="0B99FF4A" w14:textId="77777777" w:rsidR="009A170C" w:rsidRPr="008A6177" w:rsidRDefault="009A170C" w:rsidP="0079066D">
            <w:pPr>
              <w:keepLines/>
              <w:tabs>
                <w:tab w:val="left" w:pos="4503"/>
                <w:tab w:val="right" w:pos="8910"/>
              </w:tabs>
              <w:suppressAutoHyphens/>
              <w:autoSpaceDE w:val="0"/>
              <w:autoSpaceDN w:val="0"/>
              <w:adjustRightInd w:val="0"/>
              <w:rPr>
                <w:b/>
              </w:rPr>
            </w:pPr>
            <w:r w:rsidRPr="008A6177">
              <w:rPr>
                <w:b/>
              </w:rPr>
              <w:t>/</w:t>
            </w:r>
            <w:r w:rsidRPr="008A6177">
              <w:t>nazwa, adres, telefon</w:t>
            </w:r>
            <w:r w:rsidRPr="008A6177">
              <w:rPr>
                <w:b/>
              </w:rPr>
              <w:t>/</w:t>
            </w:r>
          </w:p>
        </w:tc>
        <w:tc>
          <w:tcPr>
            <w:tcW w:w="2127" w:type="dxa"/>
            <w:tcBorders>
              <w:top w:val="single" w:sz="4" w:space="0" w:color="auto"/>
              <w:left w:val="single" w:sz="4" w:space="0" w:color="auto"/>
              <w:bottom w:val="single" w:sz="4" w:space="0" w:color="auto"/>
              <w:right w:val="single" w:sz="4" w:space="0" w:color="auto"/>
            </w:tcBorders>
            <w:vAlign w:val="center"/>
            <w:hideMark/>
          </w:tcPr>
          <w:p w14:paraId="2DE3675E" w14:textId="77777777" w:rsidR="009A170C" w:rsidRPr="008A6177" w:rsidRDefault="009A170C" w:rsidP="0079066D">
            <w:pPr>
              <w:keepLines/>
              <w:tabs>
                <w:tab w:val="left" w:pos="4503"/>
                <w:tab w:val="right" w:pos="8910"/>
              </w:tabs>
              <w:suppressAutoHyphens/>
              <w:autoSpaceDE w:val="0"/>
              <w:autoSpaceDN w:val="0"/>
              <w:adjustRightInd w:val="0"/>
              <w:rPr>
                <w:b/>
              </w:rPr>
            </w:pPr>
            <w:r w:rsidRPr="008A6177">
              <w:rPr>
                <w:b/>
              </w:rPr>
              <w:t>Data wykonania zamówienia</w:t>
            </w:r>
            <w:r w:rsidRPr="008A6177">
              <w:rPr>
                <w:b/>
              </w:rPr>
              <w:br/>
              <w:t xml:space="preserve"> / </w:t>
            </w:r>
            <w:r w:rsidRPr="008A6177">
              <w:t>rozpoczęcie-zakończenie</w:t>
            </w:r>
            <w:r w:rsidRPr="008A6177">
              <w:rPr>
                <w:b/>
              </w:rPr>
              <w:t>/</w:t>
            </w:r>
            <w:r w:rsidRPr="008A6177">
              <w:rPr>
                <w:b/>
              </w:rPr>
              <w:br/>
              <w:t>rok, dzień i miesiąc</w:t>
            </w:r>
          </w:p>
        </w:tc>
      </w:tr>
      <w:tr w:rsidR="008A6177" w:rsidRPr="008A6177" w14:paraId="356B9B3F" w14:textId="77777777" w:rsidTr="009A170C">
        <w:trPr>
          <w:jc w:val="center"/>
        </w:trPr>
        <w:tc>
          <w:tcPr>
            <w:tcW w:w="546" w:type="dxa"/>
            <w:tcBorders>
              <w:top w:val="single" w:sz="4" w:space="0" w:color="auto"/>
              <w:left w:val="single" w:sz="4" w:space="0" w:color="auto"/>
              <w:bottom w:val="single" w:sz="4" w:space="0" w:color="auto"/>
              <w:right w:val="single" w:sz="4" w:space="0" w:color="auto"/>
            </w:tcBorders>
            <w:vAlign w:val="center"/>
          </w:tcPr>
          <w:p w14:paraId="6DCADAA9" w14:textId="77777777" w:rsidR="009A170C" w:rsidRPr="008A6177" w:rsidRDefault="009A170C" w:rsidP="0079066D">
            <w:pPr>
              <w:keepLines/>
              <w:tabs>
                <w:tab w:val="left" w:pos="4503"/>
                <w:tab w:val="right" w:pos="8910"/>
              </w:tabs>
              <w:suppressAutoHyphens/>
              <w:autoSpaceDE w:val="0"/>
              <w:autoSpaceDN w:val="0"/>
              <w:adjustRightInd w:val="0"/>
              <w:rPr>
                <w:b/>
              </w:rPr>
            </w:pPr>
          </w:p>
          <w:p w14:paraId="1A336A07" w14:textId="77777777" w:rsidR="009A170C" w:rsidRPr="008A6177" w:rsidRDefault="009A170C" w:rsidP="0079066D">
            <w:pPr>
              <w:keepLines/>
              <w:tabs>
                <w:tab w:val="left" w:pos="4503"/>
                <w:tab w:val="right" w:pos="8910"/>
              </w:tabs>
              <w:suppressAutoHyphens/>
              <w:autoSpaceDE w:val="0"/>
              <w:autoSpaceDN w:val="0"/>
              <w:adjustRightInd w:val="0"/>
              <w:rPr>
                <w:b/>
              </w:rPr>
            </w:pPr>
            <w:r w:rsidRPr="008A6177">
              <w:rPr>
                <w:b/>
              </w:rPr>
              <w:t>1.</w:t>
            </w:r>
          </w:p>
          <w:p w14:paraId="41773FEC" w14:textId="77777777" w:rsidR="009A170C" w:rsidRPr="008A6177" w:rsidRDefault="009A170C" w:rsidP="0079066D">
            <w:pPr>
              <w:keepLines/>
              <w:tabs>
                <w:tab w:val="left" w:pos="4503"/>
                <w:tab w:val="right" w:pos="8910"/>
              </w:tabs>
              <w:suppressAutoHyphens/>
              <w:autoSpaceDE w:val="0"/>
              <w:autoSpaceDN w:val="0"/>
              <w:adjustRightInd w:val="0"/>
              <w:rPr>
                <w:b/>
              </w:rPr>
            </w:pPr>
          </w:p>
        </w:tc>
        <w:tc>
          <w:tcPr>
            <w:tcW w:w="2860" w:type="dxa"/>
            <w:tcBorders>
              <w:top w:val="single" w:sz="4" w:space="0" w:color="auto"/>
              <w:left w:val="single" w:sz="4" w:space="0" w:color="auto"/>
              <w:bottom w:val="single" w:sz="4" w:space="0" w:color="auto"/>
              <w:right w:val="single" w:sz="4" w:space="0" w:color="auto"/>
            </w:tcBorders>
            <w:vAlign w:val="center"/>
          </w:tcPr>
          <w:p w14:paraId="1FE138F9" w14:textId="77777777" w:rsidR="009A170C" w:rsidRPr="008A6177" w:rsidRDefault="009A170C" w:rsidP="009A170C">
            <w:pPr>
              <w:keepLines/>
              <w:tabs>
                <w:tab w:val="left" w:pos="4503"/>
                <w:tab w:val="right" w:pos="8910"/>
              </w:tabs>
              <w:suppressAutoHyphens/>
              <w:autoSpaceDE w:val="0"/>
              <w:autoSpaceDN w:val="0"/>
              <w:adjustRightInd w:val="0"/>
              <w:rPr>
                <w:sz w:val="20"/>
              </w:rPr>
            </w:pPr>
          </w:p>
        </w:tc>
        <w:tc>
          <w:tcPr>
            <w:tcW w:w="1832" w:type="dxa"/>
            <w:tcBorders>
              <w:top w:val="single" w:sz="4" w:space="0" w:color="auto"/>
              <w:left w:val="single" w:sz="4" w:space="0" w:color="auto"/>
              <w:bottom w:val="single" w:sz="4" w:space="0" w:color="auto"/>
              <w:right w:val="single" w:sz="4" w:space="0" w:color="auto"/>
            </w:tcBorders>
            <w:vAlign w:val="center"/>
          </w:tcPr>
          <w:p w14:paraId="669261B7" w14:textId="549BB96D" w:rsidR="009A170C" w:rsidRPr="008A6177" w:rsidRDefault="009A170C" w:rsidP="0079066D">
            <w:pPr>
              <w:suppressAutoHyphens/>
            </w:pPr>
          </w:p>
        </w:tc>
        <w:tc>
          <w:tcPr>
            <w:tcW w:w="1977" w:type="dxa"/>
            <w:tcBorders>
              <w:top w:val="single" w:sz="4" w:space="0" w:color="auto"/>
              <w:left w:val="single" w:sz="4" w:space="0" w:color="auto"/>
              <w:bottom w:val="single" w:sz="4" w:space="0" w:color="auto"/>
              <w:right w:val="single" w:sz="4" w:space="0" w:color="auto"/>
            </w:tcBorders>
            <w:vAlign w:val="center"/>
          </w:tcPr>
          <w:p w14:paraId="33577F0B" w14:textId="50AE951F" w:rsidR="009A170C" w:rsidRPr="008A6177" w:rsidRDefault="009A170C" w:rsidP="0079066D">
            <w:pPr>
              <w:suppressAutoHyphens/>
            </w:pPr>
          </w:p>
        </w:tc>
        <w:tc>
          <w:tcPr>
            <w:tcW w:w="2127" w:type="dxa"/>
            <w:tcBorders>
              <w:top w:val="single" w:sz="4" w:space="0" w:color="auto"/>
              <w:left w:val="single" w:sz="4" w:space="0" w:color="auto"/>
              <w:bottom w:val="single" w:sz="4" w:space="0" w:color="auto"/>
              <w:right w:val="single" w:sz="4" w:space="0" w:color="auto"/>
            </w:tcBorders>
            <w:vAlign w:val="center"/>
          </w:tcPr>
          <w:p w14:paraId="23C469A3" w14:textId="4AF9152F" w:rsidR="009A170C" w:rsidRPr="008A6177" w:rsidRDefault="009A170C" w:rsidP="0079066D">
            <w:pPr>
              <w:suppressAutoHyphens/>
            </w:pPr>
          </w:p>
        </w:tc>
      </w:tr>
      <w:tr w:rsidR="008A6177" w:rsidRPr="008A6177" w14:paraId="57F42288" w14:textId="77777777" w:rsidTr="009A170C">
        <w:trPr>
          <w:jc w:val="center"/>
        </w:trPr>
        <w:tc>
          <w:tcPr>
            <w:tcW w:w="546" w:type="dxa"/>
            <w:tcBorders>
              <w:top w:val="single" w:sz="4" w:space="0" w:color="auto"/>
              <w:left w:val="single" w:sz="4" w:space="0" w:color="auto"/>
              <w:bottom w:val="single" w:sz="4" w:space="0" w:color="auto"/>
              <w:right w:val="single" w:sz="4" w:space="0" w:color="auto"/>
            </w:tcBorders>
            <w:vAlign w:val="center"/>
          </w:tcPr>
          <w:p w14:paraId="7C2F9CCB" w14:textId="77777777" w:rsidR="009A170C" w:rsidRPr="008A6177" w:rsidRDefault="009A170C" w:rsidP="0079066D">
            <w:pPr>
              <w:keepLines/>
              <w:tabs>
                <w:tab w:val="left" w:pos="4503"/>
                <w:tab w:val="right" w:pos="8910"/>
              </w:tabs>
              <w:suppressAutoHyphens/>
              <w:autoSpaceDE w:val="0"/>
              <w:autoSpaceDN w:val="0"/>
              <w:adjustRightInd w:val="0"/>
              <w:rPr>
                <w:b/>
              </w:rPr>
            </w:pPr>
          </w:p>
          <w:p w14:paraId="499F20F1" w14:textId="77777777" w:rsidR="009A170C" w:rsidRPr="008A6177" w:rsidRDefault="009A170C" w:rsidP="0079066D">
            <w:pPr>
              <w:keepLines/>
              <w:tabs>
                <w:tab w:val="left" w:pos="4503"/>
                <w:tab w:val="right" w:pos="8910"/>
              </w:tabs>
              <w:suppressAutoHyphens/>
              <w:autoSpaceDE w:val="0"/>
              <w:autoSpaceDN w:val="0"/>
              <w:adjustRightInd w:val="0"/>
              <w:rPr>
                <w:b/>
              </w:rPr>
            </w:pPr>
            <w:r w:rsidRPr="008A6177">
              <w:rPr>
                <w:b/>
              </w:rPr>
              <w:t>2.</w:t>
            </w:r>
          </w:p>
          <w:p w14:paraId="78BF8780" w14:textId="77777777" w:rsidR="009A170C" w:rsidRPr="008A6177" w:rsidRDefault="009A170C" w:rsidP="0079066D">
            <w:pPr>
              <w:keepLines/>
              <w:tabs>
                <w:tab w:val="left" w:pos="4503"/>
                <w:tab w:val="right" w:pos="8910"/>
              </w:tabs>
              <w:suppressAutoHyphens/>
              <w:autoSpaceDE w:val="0"/>
              <w:autoSpaceDN w:val="0"/>
              <w:adjustRightInd w:val="0"/>
              <w:rPr>
                <w:b/>
              </w:rPr>
            </w:pPr>
          </w:p>
        </w:tc>
        <w:tc>
          <w:tcPr>
            <w:tcW w:w="2860" w:type="dxa"/>
            <w:tcBorders>
              <w:top w:val="single" w:sz="4" w:space="0" w:color="auto"/>
              <w:left w:val="single" w:sz="4" w:space="0" w:color="auto"/>
              <w:bottom w:val="single" w:sz="4" w:space="0" w:color="auto"/>
              <w:right w:val="single" w:sz="4" w:space="0" w:color="auto"/>
            </w:tcBorders>
            <w:vAlign w:val="center"/>
          </w:tcPr>
          <w:p w14:paraId="7F30C6B8" w14:textId="77777777" w:rsidR="009A170C" w:rsidRPr="008A6177" w:rsidRDefault="009A170C" w:rsidP="009A170C">
            <w:pPr>
              <w:keepLines/>
              <w:tabs>
                <w:tab w:val="left" w:pos="4503"/>
                <w:tab w:val="right" w:pos="8910"/>
              </w:tabs>
              <w:suppressAutoHyphens/>
              <w:autoSpaceDE w:val="0"/>
              <w:autoSpaceDN w:val="0"/>
              <w:adjustRightInd w:val="0"/>
              <w:rPr>
                <w:sz w:val="20"/>
              </w:rPr>
            </w:pPr>
          </w:p>
        </w:tc>
        <w:tc>
          <w:tcPr>
            <w:tcW w:w="1832" w:type="dxa"/>
            <w:tcBorders>
              <w:top w:val="single" w:sz="4" w:space="0" w:color="auto"/>
              <w:left w:val="single" w:sz="4" w:space="0" w:color="auto"/>
              <w:bottom w:val="single" w:sz="4" w:space="0" w:color="auto"/>
              <w:right w:val="single" w:sz="4" w:space="0" w:color="auto"/>
            </w:tcBorders>
            <w:vAlign w:val="center"/>
          </w:tcPr>
          <w:p w14:paraId="59834504" w14:textId="1A7B90B8" w:rsidR="009A170C" w:rsidRPr="008A6177" w:rsidRDefault="009A170C" w:rsidP="0079066D">
            <w:pPr>
              <w:suppressAutoHyphens/>
            </w:pPr>
          </w:p>
        </w:tc>
        <w:tc>
          <w:tcPr>
            <w:tcW w:w="1977" w:type="dxa"/>
            <w:tcBorders>
              <w:top w:val="single" w:sz="4" w:space="0" w:color="auto"/>
              <w:left w:val="single" w:sz="4" w:space="0" w:color="auto"/>
              <w:bottom w:val="single" w:sz="4" w:space="0" w:color="auto"/>
              <w:right w:val="single" w:sz="4" w:space="0" w:color="auto"/>
            </w:tcBorders>
            <w:vAlign w:val="center"/>
          </w:tcPr>
          <w:p w14:paraId="2FA476F4" w14:textId="37964255" w:rsidR="009A170C" w:rsidRPr="008A6177" w:rsidRDefault="009A170C" w:rsidP="0079066D">
            <w:pPr>
              <w:suppressAutoHyphens/>
            </w:pPr>
          </w:p>
        </w:tc>
        <w:tc>
          <w:tcPr>
            <w:tcW w:w="2127" w:type="dxa"/>
            <w:tcBorders>
              <w:top w:val="single" w:sz="4" w:space="0" w:color="auto"/>
              <w:left w:val="single" w:sz="4" w:space="0" w:color="auto"/>
              <w:bottom w:val="single" w:sz="4" w:space="0" w:color="auto"/>
              <w:right w:val="single" w:sz="4" w:space="0" w:color="auto"/>
            </w:tcBorders>
            <w:vAlign w:val="center"/>
          </w:tcPr>
          <w:p w14:paraId="7B7ABC55" w14:textId="75256B67" w:rsidR="009A170C" w:rsidRPr="008A6177" w:rsidRDefault="009A170C" w:rsidP="0079066D">
            <w:pPr>
              <w:suppressAutoHyphens/>
            </w:pPr>
          </w:p>
        </w:tc>
      </w:tr>
    </w:tbl>
    <w:p w14:paraId="0D132905" w14:textId="77777777" w:rsidR="00FF0B3F" w:rsidRPr="008A6177" w:rsidRDefault="00FF0B3F" w:rsidP="00FF0B3F">
      <w:pPr>
        <w:jc w:val="both"/>
      </w:pPr>
    </w:p>
    <w:p w14:paraId="6BF90557" w14:textId="34493E98" w:rsidR="009A170C" w:rsidRPr="008A6177" w:rsidRDefault="009A170C" w:rsidP="00FF0B3F">
      <w:pPr>
        <w:jc w:val="both"/>
      </w:pPr>
      <w:r w:rsidRPr="008A6177">
        <w:t xml:space="preserve">Uwaga: </w:t>
      </w:r>
    </w:p>
    <w:p w14:paraId="4B718A1A" w14:textId="54E96DEA" w:rsidR="009A170C" w:rsidRPr="008A6177" w:rsidRDefault="009A170C" w:rsidP="009A170C">
      <w:pPr>
        <w:suppressAutoHyphens/>
        <w:spacing w:after="200" w:line="276" w:lineRule="auto"/>
        <w:jc w:val="both"/>
        <w:rPr>
          <w:rFonts w:eastAsia="Calibri"/>
          <w:sz w:val="20"/>
          <w:lang w:eastAsia="zh-CN"/>
        </w:rPr>
      </w:pPr>
      <w:r w:rsidRPr="008A6177">
        <w:rPr>
          <w:rFonts w:eastAsia="Calibri"/>
        </w:rPr>
        <w:t>Do każdej pozycji należy załączyć dokument potwierdzający, że usługa została wykonana należycie.</w:t>
      </w:r>
    </w:p>
    <w:p w14:paraId="4903D169" w14:textId="77777777" w:rsidR="00FF0B3F" w:rsidRPr="008A6177" w:rsidRDefault="00FF0B3F" w:rsidP="00FF0B3F">
      <w:pPr>
        <w:spacing w:before="120"/>
        <w:ind w:right="5292"/>
        <w:rPr>
          <w:szCs w:val="24"/>
        </w:rPr>
      </w:pPr>
    </w:p>
    <w:p w14:paraId="328591F8" w14:textId="77777777" w:rsidR="00FF0B3F" w:rsidRPr="008A6177" w:rsidRDefault="00FF0B3F" w:rsidP="00FF0B3F">
      <w:pPr>
        <w:spacing w:before="120"/>
        <w:ind w:right="5292"/>
        <w:rPr>
          <w:szCs w:val="24"/>
        </w:rPr>
      </w:pPr>
    </w:p>
    <w:p w14:paraId="493DB55A" w14:textId="77777777" w:rsidR="00FF0B3F" w:rsidRPr="008A6177" w:rsidRDefault="00FF0B3F" w:rsidP="00FF0B3F">
      <w:pPr>
        <w:jc w:val="both"/>
      </w:pPr>
      <w:r w:rsidRPr="008A6177">
        <w:t>...............................................</w:t>
      </w:r>
      <w:r w:rsidRPr="008A6177">
        <w:tab/>
      </w:r>
      <w:r w:rsidRPr="008A6177">
        <w:tab/>
      </w:r>
      <w:r w:rsidRPr="008A6177">
        <w:tab/>
      </w:r>
      <w:r w:rsidRPr="008A6177">
        <w:tab/>
        <w:t>....................................................</w:t>
      </w:r>
    </w:p>
    <w:p w14:paraId="5F632ADD" w14:textId="77777777" w:rsidR="00FF0B3F" w:rsidRPr="008A6177" w:rsidRDefault="00FF0B3F" w:rsidP="00FF0B3F">
      <w:pPr>
        <w:ind w:left="5664" w:hanging="5004"/>
        <w:jc w:val="both"/>
      </w:pPr>
      <w:r w:rsidRPr="008A6177">
        <w:rPr>
          <w:sz w:val="16"/>
          <w:szCs w:val="16"/>
        </w:rPr>
        <w:t>(miejsce i data)</w:t>
      </w:r>
      <w:r w:rsidRPr="008A6177">
        <w:tab/>
      </w:r>
      <w:r w:rsidRPr="008A6177">
        <w:rPr>
          <w:sz w:val="16"/>
          <w:szCs w:val="16"/>
        </w:rPr>
        <w:t xml:space="preserve"> (podpis osoby uprawnionej do składania oświadczeń woli w imieniu wykonawcy)</w:t>
      </w:r>
    </w:p>
    <w:p w14:paraId="7A705312" w14:textId="77777777" w:rsidR="00FF0B3F" w:rsidRPr="008A6177" w:rsidRDefault="00FF0B3F" w:rsidP="00FF0B3F">
      <w:pPr>
        <w:ind w:left="5664" w:hanging="5004"/>
        <w:jc w:val="both"/>
      </w:pPr>
    </w:p>
    <w:p w14:paraId="422FE43B" w14:textId="77777777" w:rsidR="00FF0B3F" w:rsidRPr="008A6177" w:rsidRDefault="00FF0B3F" w:rsidP="00FF0B3F">
      <w:pPr>
        <w:rPr>
          <w:sz w:val="28"/>
          <w:szCs w:val="28"/>
        </w:rPr>
      </w:pPr>
    </w:p>
    <w:p w14:paraId="42538DAA" w14:textId="77777777" w:rsidR="00FF0B3F" w:rsidRPr="008A6177" w:rsidRDefault="00FF0B3F" w:rsidP="00FF0B3F">
      <w:pPr>
        <w:rPr>
          <w:b/>
          <w:bCs/>
        </w:rPr>
      </w:pPr>
      <w:r w:rsidRPr="008A6177">
        <w:rPr>
          <w:b/>
          <w:bCs/>
        </w:rPr>
        <w:br w:type="page"/>
      </w:r>
    </w:p>
    <w:p w14:paraId="0EEA94DF" w14:textId="7C32EEDD" w:rsidR="00161009" w:rsidRPr="008A6177" w:rsidRDefault="00161009" w:rsidP="00161009">
      <w:pPr>
        <w:jc w:val="right"/>
        <w:rPr>
          <w:bCs/>
          <w:sz w:val="18"/>
          <w:szCs w:val="18"/>
        </w:rPr>
      </w:pPr>
      <w:r w:rsidRPr="008A6177">
        <w:rPr>
          <w:b/>
        </w:rPr>
        <w:lastRenderedPageBreak/>
        <w:t>Załącznik nr 7</w:t>
      </w:r>
    </w:p>
    <w:p w14:paraId="585DDDD7" w14:textId="77777777" w:rsidR="00161009" w:rsidRPr="008A6177" w:rsidRDefault="00161009" w:rsidP="00161009">
      <w:pPr>
        <w:pStyle w:val="Nagwek2"/>
        <w:jc w:val="right"/>
        <w:rPr>
          <w:rFonts w:cs="Arial"/>
          <w:b/>
        </w:rPr>
      </w:pPr>
      <w:r w:rsidRPr="008A6177">
        <w:rPr>
          <w:rFonts w:cs="Arial"/>
          <w:b/>
          <w:sz w:val="22"/>
        </w:rPr>
        <w:t>do oferty</w:t>
      </w:r>
      <w:r w:rsidRPr="008A6177">
        <w:rPr>
          <w:rFonts w:cs="Arial"/>
          <w:b/>
          <w:sz w:val="22"/>
        </w:rPr>
        <w:br/>
      </w:r>
    </w:p>
    <w:p w14:paraId="24146F1A" w14:textId="77777777" w:rsidR="00161009" w:rsidRPr="008A6177" w:rsidRDefault="00161009" w:rsidP="00161009">
      <w:pPr>
        <w:spacing w:before="120"/>
        <w:rPr>
          <w:szCs w:val="24"/>
        </w:rPr>
      </w:pPr>
    </w:p>
    <w:p w14:paraId="3EF704CC" w14:textId="77777777" w:rsidR="00161009" w:rsidRPr="008A6177" w:rsidRDefault="00161009" w:rsidP="00161009">
      <w:pPr>
        <w:tabs>
          <w:tab w:val="left" w:pos="3780"/>
        </w:tabs>
        <w:ind w:right="5290"/>
        <w:rPr>
          <w:szCs w:val="24"/>
        </w:rPr>
      </w:pPr>
      <w:r w:rsidRPr="008A6177">
        <w:rPr>
          <w:szCs w:val="24"/>
        </w:rPr>
        <w:t>..........................................................</w:t>
      </w:r>
    </w:p>
    <w:p w14:paraId="257FE379" w14:textId="77777777" w:rsidR="00161009" w:rsidRPr="008A6177" w:rsidRDefault="00161009" w:rsidP="00161009">
      <w:pPr>
        <w:tabs>
          <w:tab w:val="left" w:pos="3780"/>
        </w:tabs>
        <w:ind w:right="5290"/>
        <w:rPr>
          <w:sz w:val="18"/>
          <w:szCs w:val="18"/>
        </w:rPr>
      </w:pPr>
      <w:r w:rsidRPr="008A6177">
        <w:rPr>
          <w:sz w:val="18"/>
          <w:szCs w:val="18"/>
        </w:rPr>
        <w:t>(pieczęć nagłówkowa Wykonawcy)</w:t>
      </w:r>
    </w:p>
    <w:p w14:paraId="364658DF" w14:textId="77777777" w:rsidR="00161009" w:rsidRPr="008A6177" w:rsidRDefault="00161009" w:rsidP="00161009">
      <w:pPr>
        <w:spacing w:before="120"/>
        <w:rPr>
          <w:sz w:val="20"/>
        </w:rPr>
      </w:pPr>
    </w:p>
    <w:p w14:paraId="43CC3A87" w14:textId="77777777" w:rsidR="00161009" w:rsidRPr="008A6177" w:rsidRDefault="00161009" w:rsidP="00161009">
      <w:pPr>
        <w:spacing w:before="120"/>
        <w:rPr>
          <w:b/>
          <w:szCs w:val="24"/>
        </w:rPr>
      </w:pPr>
    </w:p>
    <w:p w14:paraId="0CEE2CE1" w14:textId="77777777" w:rsidR="00161009" w:rsidRPr="008A6177" w:rsidRDefault="00161009" w:rsidP="00161009">
      <w:pPr>
        <w:spacing w:before="120"/>
        <w:rPr>
          <w:b/>
          <w:szCs w:val="24"/>
        </w:rPr>
      </w:pPr>
      <w:r w:rsidRPr="008A6177">
        <w:rPr>
          <w:b/>
          <w:szCs w:val="24"/>
        </w:rPr>
        <w:t>OŚWIADCZENIE</w:t>
      </w:r>
    </w:p>
    <w:p w14:paraId="283C736E" w14:textId="77777777" w:rsidR="00161009" w:rsidRPr="008A6177" w:rsidRDefault="00161009" w:rsidP="00161009">
      <w:pPr>
        <w:spacing w:before="120"/>
        <w:rPr>
          <w:b/>
          <w:szCs w:val="24"/>
        </w:rPr>
      </w:pPr>
    </w:p>
    <w:p w14:paraId="32250593" w14:textId="77777777" w:rsidR="00161009" w:rsidRPr="008A6177" w:rsidRDefault="00161009" w:rsidP="00161009">
      <w:pPr>
        <w:jc w:val="both"/>
        <w:rPr>
          <w:b/>
        </w:rPr>
      </w:pPr>
      <w:r w:rsidRPr="008A6177">
        <w:t xml:space="preserve">Przystępując do udziału w postępowaniu o udzielenie zamówienia pn.: </w:t>
      </w:r>
      <w:r w:rsidRPr="008A6177">
        <w:rPr>
          <w:b/>
        </w:rPr>
        <w:t>„</w:t>
      </w:r>
      <w:r w:rsidRPr="008A6177">
        <w:rPr>
          <w:b/>
          <w:bCs/>
          <w:spacing w:val="-7"/>
        </w:rPr>
        <w:t xml:space="preserve">Wykonanie okresowej pięcioletniej kontroli stanu technicznego </w:t>
      </w:r>
      <w:r w:rsidRPr="008A6177">
        <w:rPr>
          <w:b/>
          <w:bCs/>
        </w:rPr>
        <w:t>obiektów budowlanych zarządzanych przez Zakład Wodociągów i Kanalizacji  Sp. z o.o. w Świnoujściu</w:t>
      </w:r>
      <w:r w:rsidRPr="008A6177">
        <w:rPr>
          <w:b/>
        </w:rPr>
        <w:t>”</w:t>
      </w:r>
    </w:p>
    <w:p w14:paraId="51539E3C" w14:textId="77777777" w:rsidR="00161009" w:rsidRPr="008A6177" w:rsidRDefault="00161009" w:rsidP="00161009">
      <w:pPr>
        <w:spacing w:before="120"/>
        <w:jc w:val="both"/>
        <w:rPr>
          <w:szCs w:val="24"/>
        </w:rPr>
      </w:pPr>
      <w:r w:rsidRPr="008A6177">
        <w:rPr>
          <w:b/>
        </w:rPr>
        <w:t xml:space="preserve"> </w:t>
      </w:r>
      <w:r w:rsidRPr="008A6177">
        <w:rPr>
          <w:szCs w:val="24"/>
        </w:rPr>
        <w:t>będąc uprawnionym(-i) do składania oświadczeń w imieniu Wykonawcy oświadczam(y), że:</w:t>
      </w:r>
    </w:p>
    <w:p w14:paraId="0FEA48BB" w14:textId="77777777" w:rsidR="00161009" w:rsidRPr="008A6177" w:rsidRDefault="00161009" w:rsidP="00161009">
      <w:pPr>
        <w:jc w:val="both"/>
      </w:pPr>
    </w:p>
    <w:p w14:paraId="29F4D4C0" w14:textId="77777777" w:rsidR="00161009" w:rsidRPr="008A6177" w:rsidRDefault="00161009" w:rsidP="00161009">
      <w:pPr>
        <w:jc w:val="both"/>
      </w:pPr>
      <w:r w:rsidRPr="008A6177">
        <w:t xml:space="preserve">urzędujący członek organu zarządzającego nie został prawomocnie skazany za przestępstwo popełnione w związku z postępowaniem o udzielenie zamówienia, przestępstwo przeciwko prawom osób wykonujących pracę zarobkową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 </w:t>
      </w:r>
    </w:p>
    <w:p w14:paraId="309280AC" w14:textId="77777777" w:rsidR="00161009" w:rsidRPr="008A6177" w:rsidRDefault="00161009" w:rsidP="00161009">
      <w:pPr>
        <w:spacing w:before="120"/>
        <w:ind w:right="5292"/>
        <w:rPr>
          <w:szCs w:val="24"/>
        </w:rPr>
      </w:pPr>
    </w:p>
    <w:p w14:paraId="7F5F25CA" w14:textId="77777777" w:rsidR="00161009" w:rsidRPr="008A6177" w:rsidRDefault="00161009" w:rsidP="00161009">
      <w:pPr>
        <w:spacing w:before="120"/>
        <w:ind w:right="5292"/>
        <w:rPr>
          <w:szCs w:val="24"/>
        </w:rPr>
      </w:pPr>
    </w:p>
    <w:p w14:paraId="0039B863" w14:textId="77777777" w:rsidR="00161009" w:rsidRPr="008A6177" w:rsidRDefault="00161009" w:rsidP="00161009">
      <w:pPr>
        <w:spacing w:before="120"/>
        <w:ind w:right="5292"/>
        <w:rPr>
          <w:szCs w:val="24"/>
        </w:rPr>
      </w:pPr>
    </w:p>
    <w:p w14:paraId="41636723" w14:textId="77777777" w:rsidR="00161009" w:rsidRPr="008A6177" w:rsidRDefault="00161009" w:rsidP="00161009">
      <w:pPr>
        <w:jc w:val="both"/>
      </w:pPr>
      <w:r w:rsidRPr="008A6177">
        <w:t>...............................................</w:t>
      </w:r>
      <w:r w:rsidRPr="008A6177">
        <w:tab/>
      </w:r>
      <w:r w:rsidRPr="008A6177">
        <w:tab/>
      </w:r>
      <w:r w:rsidRPr="008A6177">
        <w:tab/>
      </w:r>
      <w:r w:rsidRPr="008A6177">
        <w:tab/>
        <w:t>....................................................</w:t>
      </w:r>
    </w:p>
    <w:p w14:paraId="1D7873E6" w14:textId="77777777" w:rsidR="00161009" w:rsidRPr="008A6177" w:rsidRDefault="00161009" w:rsidP="00161009">
      <w:pPr>
        <w:ind w:left="5664" w:hanging="5004"/>
        <w:jc w:val="both"/>
      </w:pPr>
      <w:r w:rsidRPr="008A6177">
        <w:rPr>
          <w:sz w:val="16"/>
          <w:szCs w:val="16"/>
        </w:rPr>
        <w:t>(miejsce i data)</w:t>
      </w:r>
      <w:r w:rsidRPr="008A6177">
        <w:tab/>
      </w:r>
      <w:r w:rsidRPr="008A6177">
        <w:rPr>
          <w:sz w:val="16"/>
          <w:szCs w:val="16"/>
        </w:rPr>
        <w:t xml:space="preserve"> (podpis osoby uprawnionej do składania oświadczeń woli w imieniu wykonawcy)</w:t>
      </w:r>
    </w:p>
    <w:p w14:paraId="3102F9AD" w14:textId="77777777" w:rsidR="00161009" w:rsidRPr="008A6177" w:rsidRDefault="00161009" w:rsidP="00161009">
      <w:pPr>
        <w:ind w:left="5664" w:hanging="5004"/>
        <w:jc w:val="both"/>
      </w:pPr>
    </w:p>
    <w:p w14:paraId="5A312163" w14:textId="77777777" w:rsidR="00161009" w:rsidRPr="008A6177" w:rsidRDefault="00161009" w:rsidP="00161009">
      <w:pPr>
        <w:rPr>
          <w:sz w:val="28"/>
          <w:szCs w:val="28"/>
        </w:rPr>
      </w:pPr>
    </w:p>
    <w:p w14:paraId="29DAAE01" w14:textId="77777777" w:rsidR="00161009" w:rsidRPr="008A6177" w:rsidRDefault="00161009" w:rsidP="00161009">
      <w:pPr>
        <w:rPr>
          <w:b/>
          <w:bCs/>
        </w:rPr>
      </w:pPr>
      <w:r w:rsidRPr="008A6177">
        <w:rPr>
          <w:b/>
          <w:bCs/>
        </w:rPr>
        <w:br w:type="page"/>
      </w:r>
    </w:p>
    <w:p w14:paraId="1A6E919F" w14:textId="022FBAC9" w:rsidR="00FF0B3F" w:rsidRPr="008A6177" w:rsidRDefault="00FF0B3F" w:rsidP="00FF0B3F">
      <w:pPr>
        <w:pStyle w:val="Nagwek2"/>
        <w:jc w:val="right"/>
        <w:rPr>
          <w:rFonts w:cs="Arial"/>
          <w:b/>
          <w:sz w:val="22"/>
        </w:rPr>
      </w:pPr>
      <w:r w:rsidRPr="008A6177">
        <w:rPr>
          <w:rFonts w:cs="Arial"/>
          <w:b/>
          <w:sz w:val="22"/>
          <w:szCs w:val="22"/>
        </w:rPr>
        <w:lastRenderedPageBreak/>
        <w:t>Załącznik</w:t>
      </w:r>
      <w:r w:rsidRPr="008A6177">
        <w:rPr>
          <w:rFonts w:cs="Arial"/>
          <w:b/>
          <w:sz w:val="22"/>
        </w:rPr>
        <w:t xml:space="preserve"> nr </w:t>
      </w:r>
      <w:r w:rsidR="00161009" w:rsidRPr="008A6177">
        <w:rPr>
          <w:rFonts w:cs="Arial"/>
          <w:b/>
          <w:sz w:val="22"/>
        </w:rPr>
        <w:t>8</w:t>
      </w:r>
    </w:p>
    <w:p w14:paraId="1ED53297" w14:textId="77777777" w:rsidR="00FF0B3F" w:rsidRPr="008A6177" w:rsidRDefault="00FF0B3F" w:rsidP="00FF0B3F">
      <w:pPr>
        <w:pStyle w:val="Nagwek2"/>
        <w:jc w:val="right"/>
        <w:rPr>
          <w:rFonts w:cs="Arial"/>
          <w:b/>
        </w:rPr>
      </w:pPr>
      <w:r w:rsidRPr="008A6177">
        <w:rPr>
          <w:rFonts w:cs="Arial"/>
          <w:b/>
          <w:sz w:val="22"/>
        </w:rPr>
        <w:t>do oferty</w:t>
      </w:r>
      <w:r w:rsidRPr="008A6177">
        <w:rPr>
          <w:rFonts w:cs="Arial"/>
          <w:b/>
          <w:sz w:val="22"/>
        </w:rPr>
        <w:br/>
      </w:r>
    </w:p>
    <w:p w14:paraId="74029CAD" w14:textId="77777777" w:rsidR="00FF0B3F" w:rsidRPr="008A6177" w:rsidRDefault="00FF0B3F" w:rsidP="00FF0B3F">
      <w:pPr>
        <w:spacing w:before="120"/>
        <w:rPr>
          <w:szCs w:val="24"/>
        </w:rPr>
      </w:pPr>
    </w:p>
    <w:p w14:paraId="2341802D" w14:textId="77777777" w:rsidR="00FF0B3F" w:rsidRPr="008A6177" w:rsidRDefault="00FF0B3F" w:rsidP="00FF0B3F">
      <w:pPr>
        <w:tabs>
          <w:tab w:val="left" w:pos="3780"/>
        </w:tabs>
        <w:ind w:right="5290"/>
        <w:rPr>
          <w:szCs w:val="24"/>
        </w:rPr>
      </w:pPr>
      <w:r w:rsidRPr="008A6177">
        <w:rPr>
          <w:szCs w:val="24"/>
        </w:rPr>
        <w:t>..........................................................</w:t>
      </w:r>
    </w:p>
    <w:p w14:paraId="22DF0468" w14:textId="77777777" w:rsidR="00FF0B3F" w:rsidRPr="008A6177" w:rsidRDefault="00FF0B3F" w:rsidP="00FF0B3F">
      <w:pPr>
        <w:tabs>
          <w:tab w:val="left" w:pos="3780"/>
        </w:tabs>
        <w:ind w:right="5290"/>
        <w:rPr>
          <w:sz w:val="18"/>
          <w:szCs w:val="18"/>
        </w:rPr>
      </w:pPr>
      <w:r w:rsidRPr="008A6177">
        <w:rPr>
          <w:sz w:val="18"/>
          <w:szCs w:val="18"/>
        </w:rPr>
        <w:t>(pieczęć nagłówkowa Wykonawcy)</w:t>
      </w:r>
    </w:p>
    <w:p w14:paraId="60B8DD40" w14:textId="77777777" w:rsidR="00FF0B3F" w:rsidRPr="008A6177" w:rsidRDefault="00FF0B3F" w:rsidP="00FF0B3F">
      <w:pPr>
        <w:spacing w:before="120"/>
        <w:rPr>
          <w:sz w:val="20"/>
        </w:rPr>
      </w:pPr>
    </w:p>
    <w:p w14:paraId="2F0CC76D" w14:textId="77777777" w:rsidR="00FF0B3F" w:rsidRPr="008A6177" w:rsidRDefault="00FF0B3F" w:rsidP="00FF0B3F">
      <w:pPr>
        <w:spacing w:before="120"/>
        <w:rPr>
          <w:b/>
          <w:szCs w:val="24"/>
        </w:rPr>
      </w:pPr>
    </w:p>
    <w:p w14:paraId="184B7F03" w14:textId="77777777" w:rsidR="00FF0B3F" w:rsidRPr="008A6177" w:rsidRDefault="00FF0B3F" w:rsidP="00FF0B3F">
      <w:pPr>
        <w:spacing w:before="120"/>
        <w:rPr>
          <w:b/>
          <w:szCs w:val="24"/>
        </w:rPr>
      </w:pPr>
      <w:r w:rsidRPr="008A6177">
        <w:rPr>
          <w:b/>
          <w:szCs w:val="24"/>
        </w:rPr>
        <w:t>OŚWIADCZENIE</w:t>
      </w:r>
    </w:p>
    <w:p w14:paraId="23544479" w14:textId="77777777" w:rsidR="00FF0B3F" w:rsidRPr="008A6177" w:rsidRDefault="00FF0B3F" w:rsidP="00FF0B3F">
      <w:pPr>
        <w:spacing w:before="120"/>
        <w:rPr>
          <w:b/>
          <w:szCs w:val="24"/>
        </w:rPr>
      </w:pPr>
    </w:p>
    <w:p w14:paraId="72D39A24" w14:textId="40572136" w:rsidR="00FF0B3F" w:rsidRPr="008A6177" w:rsidRDefault="00FF0B3F" w:rsidP="007619F6">
      <w:pPr>
        <w:jc w:val="both"/>
        <w:rPr>
          <w:b/>
        </w:rPr>
      </w:pPr>
      <w:r w:rsidRPr="008A6177">
        <w:rPr>
          <w:szCs w:val="24"/>
        </w:rPr>
        <w:t xml:space="preserve">Przystępując do udziału w postępowaniu o udzielenie zamówienia pn.: </w:t>
      </w:r>
      <w:r w:rsidR="00392A2B" w:rsidRPr="008A6177">
        <w:rPr>
          <w:b/>
        </w:rPr>
        <w:t>„</w:t>
      </w:r>
      <w:r w:rsidR="00FE0A95" w:rsidRPr="008A6177">
        <w:rPr>
          <w:b/>
          <w:bCs/>
          <w:spacing w:val="-7"/>
        </w:rPr>
        <w:t xml:space="preserve">Wykonanie okresowej pięcioletniej kontroli stanu technicznego </w:t>
      </w:r>
      <w:r w:rsidR="00FE0A95" w:rsidRPr="008A6177">
        <w:rPr>
          <w:b/>
          <w:bCs/>
        </w:rPr>
        <w:t>obiektów budowlanych zarządzanych przez Zakład Wodociągów i Kanalizacji  Sp. z o.o. w Świnoujściu</w:t>
      </w:r>
      <w:r w:rsidR="00392A2B" w:rsidRPr="008A6177">
        <w:rPr>
          <w:b/>
        </w:rPr>
        <w:t xml:space="preserve">” </w:t>
      </w:r>
      <w:r w:rsidRPr="008A6177">
        <w:rPr>
          <w:szCs w:val="24"/>
        </w:rPr>
        <w:t>będąc uprawnionym(-i) do składania oświadczeń w imieniu Wykonawcy oświadczam(y), że:</w:t>
      </w:r>
    </w:p>
    <w:p w14:paraId="3ACD3C28" w14:textId="77777777" w:rsidR="00FF0B3F" w:rsidRPr="008A6177" w:rsidRDefault="00FF0B3F" w:rsidP="00FF0B3F">
      <w:pPr>
        <w:jc w:val="both"/>
      </w:pPr>
    </w:p>
    <w:p w14:paraId="7C609EC8" w14:textId="77777777" w:rsidR="00BB42F3" w:rsidRPr="008A6177" w:rsidRDefault="00BB42F3" w:rsidP="00FF0B3F">
      <w:pPr>
        <w:jc w:val="both"/>
      </w:pPr>
    </w:p>
    <w:p w14:paraId="280784E4" w14:textId="77777777" w:rsidR="00BB42F3" w:rsidRPr="008A6177" w:rsidRDefault="00BB42F3" w:rsidP="00BB42F3">
      <w:pPr>
        <w:jc w:val="both"/>
      </w:pPr>
      <w:r w:rsidRPr="008A6177">
        <w:t>sąd nie orzekł w stosunku do nas zakazu ubiegania się o zamówienia, na podstawie przepisów o odpowiedzialności podmiotów zbiorowych za czyny zabronione pod groźbą kary (Dz. U. z 2023, poz. 659 z późn. zm.).</w:t>
      </w:r>
    </w:p>
    <w:p w14:paraId="4381D5E7" w14:textId="77777777" w:rsidR="00BB42F3" w:rsidRPr="008A6177" w:rsidRDefault="00BB42F3" w:rsidP="00BB42F3">
      <w:pPr>
        <w:spacing w:before="120"/>
        <w:ind w:right="5292"/>
      </w:pPr>
    </w:p>
    <w:p w14:paraId="7D15307E" w14:textId="77777777" w:rsidR="00FF0B3F" w:rsidRPr="008A6177" w:rsidRDefault="00FF0B3F" w:rsidP="00FF0B3F">
      <w:pPr>
        <w:spacing w:before="120"/>
        <w:ind w:right="5292"/>
        <w:rPr>
          <w:szCs w:val="24"/>
        </w:rPr>
      </w:pPr>
    </w:p>
    <w:p w14:paraId="30F24D1B" w14:textId="77777777" w:rsidR="00FF0B3F" w:rsidRPr="008A6177" w:rsidRDefault="00FF0B3F" w:rsidP="00FF0B3F">
      <w:pPr>
        <w:spacing w:before="120"/>
        <w:ind w:right="5292"/>
        <w:rPr>
          <w:szCs w:val="24"/>
        </w:rPr>
      </w:pPr>
    </w:p>
    <w:p w14:paraId="5A84DE0C" w14:textId="77777777" w:rsidR="00FF0B3F" w:rsidRPr="008A6177" w:rsidRDefault="00FF0B3F" w:rsidP="00FF0B3F">
      <w:pPr>
        <w:jc w:val="both"/>
      </w:pPr>
      <w:r w:rsidRPr="008A6177">
        <w:t>...............................................</w:t>
      </w:r>
      <w:r w:rsidRPr="008A6177">
        <w:tab/>
      </w:r>
      <w:r w:rsidRPr="008A6177">
        <w:tab/>
      </w:r>
      <w:r w:rsidRPr="008A6177">
        <w:tab/>
      </w:r>
      <w:r w:rsidRPr="008A6177">
        <w:tab/>
        <w:t>....................................................</w:t>
      </w:r>
    </w:p>
    <w:p w14:paraId="36475903" w14:textId="77777777" w:rsidR="00FF0B3F" w:rsidRPr="008A6177" w:rsidRDefault="00FF0B3F" w:rsidP="00FF0B3F">
      <w:pPr>
        <w:ind w:left="5664" w:hanging="5004"/>
        <w:jc w:val="both"/>
      </w:pPr>
      <w:r w:rsidRPr="008A6177">
        <w:rPr>
          <w:sz w:val="16"/>
          <w:szCs w:val="16"/>
        </w:rPr>
        <w:t>(miejsce i data)</w:t>
      </w:r>
      <w:r w:rsidRPr="008A6177">
        <w:tab/>
      </w:r>
      <w:r w:rsidRPr="008A6177">
        <w:rPr>
          <w:sz w:val="16"/>
          <w:szCs w:val="16"/>
        </w:rPr>
        <w:t xml:space="preserve"> (podpis osoby uprawnionej do składania oświadczeń woli w imieniu wykonawcy)</w:t>
      </w:r>
    </w:p>
    <w:p w14:paraId="6A2E9C15" w14:textId="77777777" w:rsidR="00FF0B3F" w:rsidRPr="008A6177" w:rsidRDefault="00FF0B3F" w:rsidP="00FF0B3F">
      <w:pPr>
        <w:ind w:left="5664" w:hanging="5004"/>
        <w:jc w:val="both"/>
      </w:pPr>
    </w:p>
    <w:p w14:paraId="1926C339" w14:textId="77777777" w:rsidR="00FF0B3F" w:rsidRPr="008A6177" w:rsidRDefault="00FF0B3F" w:rsidP="00FF0B3F">
      <w:pPr>
        <w:jc w:val="right"/>
        <w:rPr>
          <w:b/>
          <w:bCs/>
        </w:rPr>
      </w:pPr>
    </w:p>
    <w:p w14:paraId="7F1C2344" w14:textId="77777777" w:rsidR="00FF0B3F" w:rsidRPr="008A6177" w:rsidRDefault="00FF0B3F" w:rsidP="00FF0B3F">
      <w:pPr>
        <w:jc w:val="both"/>
      </w:pPr>
      <w:r w:rsidRPr="008A6177">
        <w:br w:type="page"/>
      </w:r>
    </w:p>
    <w:p w14:paraId="7581E56E" w14:textId="5D6573AD" w:rsidR="00FF0B3F" w:rsidRPr="008A6177" w:rsidRDefault="00FF0B3F" w:rsidP="00627CEA">
      <w:pPr>
        <w:ind w:left="7080"/>
        <w:jc w:val="right"/>
        <w:rPr>
          <w:b/>
        </w:rPr>
      </w:pPr>
      <w:r w:rsidRPr="008A6177">
        <w:rPr>
          <w:b/>
        </w:rPr>
        <w:lastRenderedPageBreak/>
        <w:t xml:space="preserve">      Załącznik nr </w:t>
      </w:r>
      <w:r w:rsidR="00161009" w:rsidRPr="008A6177">
        <w:rPr>
          <w:b/>
        </w:rPr>
        <w:t>9</w:t>
      </w:r>
      <w:r w:rsidRPr="008A6177">
        <w:rPr>
          <w:b/>
        </w:rPr>
        <w:t xml:space="preserve"> do oferty</w:t>
      </w:r>
    </w:p>
    <w:p w14:paraId="134BA560" w14:textId="77777777" w:rsidR="00FF0B3F" w:rsidRPr="008A6177" w:rsidRDefault="00FF0B3F" w:rsidP="00FF0B3F">
      <w:pPr>
        <w:jc w:val="right"/>
        <w:rPr>
          <w:b/>
        </w:rPr>
      </w:pPr>
    </w:p>
    <w:p w14:paraId="58140374" w14:textId="77777777" w:rsidR="00FF0B3F" w:rsidRPr="008A6177" w:rsidRDefault="00FF0B3F" w:rsidP="00FF0B3F">
      <w:pPr>
        <w:jc w:val="right"/>
      </w:pPr>
    </w:p>
    <w:p w14:paraId="12D56018" w14:textId="77777777" w:rsidR="00FF0B3F" w:rsidRPr="008A6177" w:rsidRDefault="00FF0B3F" w:rsidP="00FF0B3F"/>
    <w:p w14:paraId="1ED4423A" w14:textId="77777777" w:rsidR="00FF0B3F" w:rsidRPr="008A6177" w:rsidRDefault="00FF0B3F" w:rsidP="00FF0B3F">
      <w:pPr>
        <w:jc w:val="both"/>
      </w:pPr>
      <w:r w:rsidRPr="008A6177">
        <w:t>............................................................</w:t>
      </w:r>
    </w:p>
    <w:p w14:paraId="4FFD65D0" w14:textId="77777777" w:rsidR="00FF0B3F" w:rsidRPr="008A6177" w:rsidRDefault="00FF0B3F" w:rsidP="00FF0B3F">
      <w:pPr>
        <w:jc w:val="both"/>
      </w:pPr>
      <w:r w:rsidRPr="008A6177">
        <w:t>( pieczęć nagłówkowa Wykonawcy)</w:t>
      </w:r>
    </w:p>
    <w:p w14:paraId="4737C5FD" w14:textId="77777777" w:rsidR="00FF0B3F" w:rsidRPr="008A6177" w:rsidRDefault="00FF0B3F" w:rsidP="00FF0B3F"/>
    <w:p w14:paraId="41B34431" w14:textId="77777777" w:rsidR="00FF0B3F" w:rsidRPr="008A6177" w:rsidRDefault="00FF0B3F" w:rsidP="00FF0B3F"/>
    <w:p w14:paraId="154BD801" w14:textId="77777777" w:rsidR="00FF0B3F" w:rsidRPr="008A6177" w:rsidRDefault="00FF0B3F" w:rsidP="00FF0B3F"/>
    <w:p w14:paraId="19AA6DCA" w14:textId="77777777" w:rsidR="00FF0B3F" w:rsidRPr="008A6177" w:rsidRDefault="00FF0B3F" w:rsidP="00FF0B3F"/>
    <w:p w14:paraId="3A42A68A" w14:textId="77777777" w:rsidR="00FF0B3F" w:rsidRPr="008A6177" w:rsidRDefault="00FF0B3F" w:rsidP="00FF0B3F"/>
    <w:p w14:paraId="29FBD2E7" w14:textId="77777777" w:rsidR="00FF0B3F" w:rsidRPr="008A6177" w:rsidRDefault="00FF0B3F" w:rsidP="00FF0B3F"/>
    <w:p w14:paraId="3CD6A86F" w14:textId="77777777" w:rsidR="00FF0B3F" w:rsidRPr="008A6177" w:rsidRDefault="00FF0B3F" w:rsidP="00FF0B3F">
      <w:pPr>
        <w:rPr>
          <w:b/>
        </w:rPr>
      </w:pPr>
      <w:r w:rsidRPr="008A6177">
        <w:rPr>
          <w:b/>
        </w:rPr>
        <w:t>OŚWIADCZENIE</w:t>
      </w:r>
    </w:p>
    <w:p w14:paraId="12086CDD" w14:textId="77777777" w:rsidR="00FF0B3F" w:rsidRPr="008A6177" w:rsidRDefault="00FF0B3F" w:rsidP="00FF0B3F"/>
    <w:p w14:paraId="68451926" w14:textId="77777777" w:rsidR="00FF0B3F" w:rsidRPr="008A6177" w:rsidRDefault="00FF0B3F" w:rsidP="00FF0B3F"/>
    <w:p w14:paraId="3C81315C" w14:textId="736779C6" w:rsidR="00FF0B3F" w:rsidRPr="008A6177" w:rsidRDefault="00FF0B3F" w:rsidP="00FF0B3F">
      <w:pPr>
        <w:jc w:val="both"/>
        <w:rPr>
          <w:b/>
        </w:rPr>
      </w:pPr>
      <w:r w:rsidRPr="008A6177">
        <w:rPr>
          <w:szCs w:val="24"/>
        </w:rPr>
        <w:t>Przystępując do udziału w postępowaniu o udzielenie zamówienia pn</w:t>
      </w:r>
      <w:r w:rsidR="00F3695A" w:rsidRPr="008A6177">
        <w:rPr>
          <w:szCs w:val="24"/>
        </w:rPr>
        <w:t>.</w:t>
      </w:r>
      <w:r w:rsidR="00791E34" w:rsidRPr="008A6177">
        <w:rPr>
          <w:szCs w:val="24"/>
        </w:rPr>
        <w:t xml:space="preserve">: </w:t>
      </w:r>
      <w:r w:rsidR="00392A2B" w:rsidRPr="008A6177">
        <w:rPr>
          <w:b/>
        </w:rPr>
        <w:t>„</w:t>
      </w:r>
      <w:r w:rsidR="00FE0A95" w:rsidRPr="008A6177">
        <w:rPr>
          <w:b/>
          <w:bCs/>
          <w:spacing w:val="-7"/>
        </w:rPr>
        <w:t xml:space="preserve">Wykonanie okresowej pięcioletniej kontroli stanu technicznego </w:t>
      </w:r>
      <w:r w:rsidR="00FE0A95" w:rsidRPr="008A6177">
        <w:rPr>
          <w:b/>
          <w:bCs/>
        </w:rPr>
        <w:t xml:space="preserve">obiektów budowlanych zarządzanych przez Zakład Wodociągów i Kanalizacji  Sp. z o.o. w Świnoujściu </w:t>
      </w:r>
      <w:r w:rsidR="00392A2B" w:rsidRPr="008A6177">
        <w:rPr>
          <w:b/>
        </w:rPr>
        <w:t>”</w:t>
      </w:r>
      <w:r w:rsidR="007619F6" w:rsidRPr="008A6177">
        <w:rPr>
          <w:b/>
        </w:rPr>
        <w:t xml:space="preserve"> </w:t>
      </w:r>
      <w:r w:rsidRPr="008A6177">
        <w:rPr>
          <w:szCs w:val="24"/>
        </w:rPr>
        <w:t>będąc uprawnionym(-i) do składania oświadczeń w imieniu Wykonawcy oświadczam(y), że:</w:t>
      </w:r>
    </w:p>
    <w:p w14:paraId="434F773B" w14:textId="77777777" w:rsidR="00FF0B3F" w:rsidRPr="008A6177" w:rsidRDefault="00FF0B3F" w:rsidP="00FF0B3F">
      <w:pPr>
        <w:jc w:val="both"/>
        <w:rPr>
          <w:b/>
        </w:rPr>
      </w:pPr>
    </w:p>
    <w:p w14:paraId="5A9DDFFC" w14:textId="77777777" w:rsidR="00FF0B3F" w:rsidRPr="008A6177" w:rsidRDefault="00FF0B3F" w:rsidP="0095550D">
      <w:pPr>
        <w:pStyle w:val="Akapitzlist2"/>
        <w:numPr>
          <w:ilvl w:val="0"/>
          <w:numId w:val="3"/>
        </w:numPr>
        <w:tabs>
          <w:tab w:val="left" w:pos="1560"/>
        </w:tabs>
        <w:jc w:val="both"/>
        <w:rPr>
          <w:rFonts w:ascii="Arial" w:hAnsi="Arial" w:cs="Arial"/>
        </w:rPr>
      </w:pPr>
      <w:r w:rsidRPr="008A6177">
        <w:rPr>
          <w:rFonts w:ascii="Arial" w:hAnsi="Arial" w:cs="Arial"/>
        </w:rPr>
        <w:t xml:space="preserve">nie zalegamy z opłacaniem podatków i opłat /* </w:t>
      </w:r>
    </w:p>
    <w:p w14:paraId="75A6A04F" w14:textId="77777777" w:rsidR="00FF0B3F" w:rsidRPr="008A6177" w:rsidRDefault="00FF0B3F" w:rsidP="0095550D">
      <w:pPr>
        <w:pStyle w:val="Akapitzlist2"/>
        <w:numPr>
          <w:ilvl w:val="0"/>
          <w:numId w:val="3"/>
        </w:numPr>
        <w:tabs>
          <w:tab w:val="left" w:pos="1560"/>
        </w:tabs>
        <w:jc w:val="both"/>
        <w:rPr>
          <w:rFonts w:ascii="Arial" w:hAnsi="Arial" w:cs="Arial"/>
        </w:rPr>
      </w:pPr>
      <w:r w:rsidRPr="008A6177">
        <w:rPr>
          <w:rFonts w:ascii="Arial" w:hAnsi="Arial" w:cs="Arial"/>
        </w:rPr>
        <w:t>posiadamy zaświadczenie, że uzyskaliśmy przewidziane prawem zwolnienie, odroczenie lub rozłożenie na raty zaległych płatności lub wstrzymanie w całości wykonania decyzji właściwego organu /*</w:t>
      </w:r>
    </w:p>
    <w:p w14:paraId="1460E7C5" w14:textId="77777777" w:rsidR="00FF0B3F" w:rsidRPr="008A6177" w:rsidRDefault="00FF0B3F" w:rsidP="00FF0B3F"/>
    <w:p w14:paraId="64A827C9" w14:textId="77777777" w:rsidR="00FF0B3F" w:rsidRPr="008A6177" w:rsidRDefault="00FF0B3F" w:rsidP="00FF0B3F"/>
    <w:p w14:paraId="220B4534" w14:textId="77777777" w:rsidR="00FF0B3F" w:rsidRPr="008A6177" w:rsidRDefault="00FF0B3F" w:rsidP="00FF0B3F"/>
    <w:p w14:paraId="256AA70C" w14:textId="77777777" w:rsidR="00FF0B3F" w:rsidRPr="008A6177" w:rsidRDefault="00FF0B3F" w:rsidP="00FF0B3F"/>
    <w:p w14:paraId="079731F5" w14:textId="77777777" w:rsidR="00FF0B3F" w:rsidRPr="008A6177" w:rsidRDefault="00FF0B3F" w:rsidP="00FF0B3F"/>
    <w:p w14:paraId="4E643921" w14:textId="77777777" w:rsidR="00FF0B3F" w:rsidRPr="008A6177" w:rsidRDefault="00FF0B3F" w:rsidP="00FF0B3F"/>
    <w:p w14:paraId="75F07882" w14:textId="77777777" w:rsidR="00FF0B3F" w:rsidRPr="008A6177" w:rsidRDefault="00FF0B3F" w:rsidP="00FF0B3F">
      <w:pPr>
        <w:jc w:val="both"/>
      </w:pPr>
      <w:r w:rsidRPr="008A6177">
        <w:t>...............................................</w:t>
      </w:r>
      <w:r w:rsidRPr="008A6177">
        <w:tab/>
      </w:r>
      <w:r w:rsidRPr="008A6177">
        <w:tab/>
      </w:r>
      <w:r w:rsidRPr="008A6177">
        <w:tab/>
      </w:r>
      <w:r w:rsidRPr="008A6177">
        <w:tab/>
        <w:t>....................................................</w:t>
      </w:r>
    </w:p>
    <w:p w14:paraId="254C050B" w14:textId="77777777" w:rsidR="00FF0B3F" w:rsidRPr="008A6177" w:rsidRDefault="00FF0B3F" w:rsidP="00FF0B3F">
      <w:pPr>
        <w:ind w:left="5664" w:hanging="5004"/>
        <w:jc w:val="both"/>
        <w:rPr>
          <w:sz w:val="16"/>
          <w:szCs w:val="16"/>
        </w:rPr>
      </w:pPr>
      <w:r w:rsidRPr="008A6177">
        <w:t>(miejsce i data)</w:t>
      </w:r>
      <w:r w:rsidRPr="008A6177">
        <w:tab/>
        <w:t xml:space="preserve"> </w:t>
      </w:r>
      <w:r w:rsidRPr="008A6177">
        <w:rPr>
          <w:sz w:val="16"/>
          <w:szCs w:val="16"/>
        </w:rPr>
        <w:t>(podpis osoby uprawnionej do składania   oświadczeń woli w imieniu Wykonawcy)</w:t>
      </w:r>
    </w:p>
    <w:p w14:paraId="706A4D89" w14:textId="77777777" w:rsidR="00FF0B3F" w:rsidRPr="008A6177" w:rsidRDefault="00FF0B3F" w:rsidP="00FF0B3F">
      <w:pPr>
        <w:jc w:val="both"/>
      </w:pPr>
    </w:p>
    <w:p w14:paraId="392D791B" w14:textId="77777777" w:rsidR="00FF0B3F" w:rsidRPr="008A6177" w:rsidRDefault="00FF0B3F" w:rsidP="00FF0B3F"/>
    <w:p w14:paraId="208BCFDC" w14:textId="77777777" w:rsidR="00FF0B3F" w:rsidRPr="008A6177" w:rsidRDefault="00FF0B3F" w:rsidP="00FF0B3F"/>
    <w:p w14:paraId="2EB1F69A" w14:textId="77777777" w:rsidR="00FF0B3F" w:rsidRPr="008A6177" w:rsidRDefault="00FF0B3F" w:rsidP="00FF0B3F"/>
    <w:p w14:paraId="7C4E36F3" w14:textId="77777777" w:rsidR="00FF0B3F" w:rsidRPr="008A6177" w:rsidRDefault="00FF0B3F" w:rsidP="00FF0B3F"/>
    <w:p w14:paraId="5F9F13A4" w14:textId="77777777" w:rsidR="00FF0B3F" w:rsidRPr="008A6177" w:rsidRDefault="00FF0B3F" w:rsidP="00490F05">
      <w:pPr>
        <w:jc w:val="left"/>
        <w:rPr>
          <w:sz w:val="18"/>
          <w:szCs w:val="18"/>
        </w:rPr>
      </w:pPr>
      <w:r w:rsidRPr="008A6177">
        <w:rPr>
          <w:sz w:val="18"/>
          <w:szCs w:val="18"/>
        </w:rPr>
        <w:t>* należy skreślić ppkt. a lub ppkt. b</w:t>
      </w:r>
    </w:p>
    <w:p w14:paraId="74C17515" w14:textId="77777777" w:rsidR="00FF0B3F" w:rsidRPr="008A6177" w:rsidRDefault="00FF0B3F" w:rsidP="00FF0B3F"/>
    <w:p w14:paraId="3CB5A628" w14:textId="77777777" w:rsidR="00FF0B3F" w:rsidRPr="008A6177" w:rsidRDefault="00FF0B3F" w:rsidP="00FF0B3F"/>
    <w:p w14:paraId="1FB42C5E" w14:textId="77777777" w:rsidR="00FF0B3F" w:rsidRPr="008A6177" w:rsidRDefault="00FF0B3F" w:rsidP="00FF0B3F"/>
    <w:p w14:paraId="5E16D1D6" w14:textId="77777777" w:rsidR="00FF0B3F" w:rsidRPr="008A6177" w:rsidRDefault="00FF0B3F" w:rsidP="00FF0B3F"/>
    <w:p w14:paraId="737B28C6" w14:textId="61F6411D" w:rsidR="00FF0B3F" w:rsidRPr="008A6177" w:rsidRDefault="00FF0B3F" w:rsidP="00490F05">
      <w:pPr>
        <w:jc w:val="both"/>
      </w:pPr>
    </w:p>
    <w:p w14:paraId="38D93D06" w14:textId="77777777" w:rsidR="00430B66" w:rsidRPr="008A6177" w:rsidRDefault="00430B66" w:rsidP="00490F05">
      <w:pPr>
        <w:jc w:val="both"/>
      </w:pPr>
    </w:p>
    <w:p w14:paraId="3994AA3D" w14:textId="77777777" w:rsidR="00BB42F3" w:rsidRPr="008A6177" w:rsidRDefault="00BB42F3" w:rsidP="00490F05">
      <w:pPr>
        <w:jc w:val="both"/>
      </w:pPr>
    </w:p>
    <w:p w14:paraId="0102884F" w14:textId="77777777" w:rsidR="00BB42F3" w:rsidRPr="008A6177" w:rsidRDefault="00BB42F3" w:rsidP="00490F05">
      <w:pPr>
        <w:jc w:val="both"/>
      </w:pPr>
    </w:p>
    <w:p w14:paraId="0176A522" w14:textId="290E7152" w:rsidR="00BB42F3" w:rsidRPr="008A6177" w:rsidRDefault="00BB42F3" w:rsidP="00BB42F3">
      <w:pPr>
        <w:jc w:val="right"/>
        <w:rPr>
          <w:b/>
        </w:rPr>
      </w:pPr>
      <w:r w:rsidRPr="008A6177">
        <w:rPr>
          <w:b/>
        </w:rPr>
        <w:t xml:space="preserve">Załącznik nr </w:t>
      </w:r>
      <w:r w:rsidR="00161009" w:rsidRPr="008A6177">
        <w:rPr>
          <w:b/>
        </w:rPr>
        <w:t>10</w:t>
      </w:r>
    </w:p>
    <w:p w14:paraId="3FA9BCE7" w14:textId="77777777" w:rsidR="00BB42F3" w:rsidRPr="008A6177" w:rsidRDefault="00BB42F3" w:rsidP="00BB42F3">
      <w:pPr>
        <w:jc w:val="right"/>
        <w:rPr>
          <w:b/>
        </w:rPr>
      </w:pPr>
      <w:r w:rsidRPr="008A6177">
        <w:rPr>
          <w:b/>
        </w:rPr>
        <w:t>do oferty</w:t>
      </w:r>
    </w:p>
    <w:p w14:paraId="6DC0C28F" w14:textId="77777777" w:rsidR="00BB42F3" w:rsidRPr="008A6177" w:rsidRDefault="00BB42F3" w:rsidP="00BB42F3"/>
    <w:p w14:paraId="16F4C8AF" w14:textId="77777777" w:rsidR="00BB42F3" w:rsidRPr="008A6177" w:rsidRDefault="00BB42F3" w:rsidP="00BB42F3"/>
    <w:p w14:paraId="47C3A83B" w14:textId="77777777" w:rsidR="00BB42F3" w:rsidRPr="008A6177" w:rsidRDefault="00BB42F3" w:rsidP="00BB42F3"/>
    <w:p w14:paraId="3819C44A" w14:textId="77777777" w:rsidR="00BB42F3" w:rsidRPr="008A6177" w:rsidRDefault="00BB42F3" w:rsidP="00BB42F3">
      <w:pPr>
        <w:jc w:val="both"/>
      </w:pPr>
      <w:r w:rsidRPr="008A6177">
        <w:t>............................................................</w:t>
      </w:r>
    </w:p>
    <w:p w14:paraId="4F8C1117" w14:textId="77777777" w:rsidR="00BB42F3" w:rsidRPr="008A6177" w:rsidRDefault="00BB42F3" w:rsidP="00BB42F3">
      <w:pPr>
        <w:jc w:val="both"/>
      </w:pPr>
      <w:r w:rsidRPr="008A6177">
        <w:t>( pieczęć nagłówkowa Wykonawcy)</w:t>
      </w:r>
    </w:p>
    <w:p w14:paraId="4B7880C3" w14:textId="77777777" w:rsidR="00BB42F3" w:rsidRPr="008A6177" w:rsidRDefault="00BB42F3" w:rsidP="00BB42F3">
      <w:pPr>
        <w:jc w:val="right"/>
      </w:pPr>
    </w:p>
    <w:p w14:paraId="68F097C6" w14:textId="77777777" w:rsidR="00BB42F3" w:rsidRPr="008A6177" w:rsidRDefault="00BB42F3" w:rsidP="00BB42F3">
      <w:pPr>
        <w:jc w:val="right"/>
      </w:pPr>
    </w:p>
    <w:p w14:paraId="70FB6616" w14:textId="77777777" w:rsidR="00BB42F3" w:rsidRPr="008A6177" w:rsidRDefault="00BB42F3" w:rsidP="00BB42F3">
      <w:pPr>
        <w:jc w:val="right"/>
      </w:pPr>
    </w:p>
    <w:p w14:paraId="77884E0E" w14:textId="77777777" w:rsidR="00BB42F3" w:rsidRPr="008A6177" w:rsidRDefault="00BB42F3" w:rsidP="00BB42F3">
      <w:pPr>
        <w:jc w:val="right"/>
      </w:pPr>
    </w:p>
    <w:p w14:paraId="432756DD" w14:textId="77777777" w:rsidR="00BB42F3" w:rsidRPr="008A6177" w:rsidRDefault="00BB42F3" w:rsidP="00BB42F3">
      <w:r w:rsidRPr="008A6177">
        <w:t xml:space="preserve">Oświadczenie </w:t>
      </w:r>
      <w:r w:rsidRPr="008A6177">
        <w:tab/>
      </w:r>
    </w:p>
    <w:p w14:paraId="573C25CA" w14:textId="77777777" w:rsidR="00BB42F3" w:rsidRPr="008A6177" w:rsidRDefault="00BB42F3" w:rsidP="00BB42F3"/>
    <w:p w14:paraId="3982977E" w14:textId="77777777" w:rsidR="00BB42F3" w:rsidRPr="008A6177" w:rsidRDefault="00BB42F3" w:rsidP="00BB42F3"/>
    <w:p w14:paraId="61FA7FD5" w14:textId="6C14F4CA" w:rsidR="00BB42F3" w:rsidRPr="008A6177" w:rsidRDefault="00BB42F3" w:rsidP="00BB42F3">
      <w:pPr>
        <w:spacing w:before="120"/>
        <w:jc w:val="both"/>
      </w:pPr>
      <w:r w:rsidRPr="008A6177">
        <w:t xml:space="preserve">Przystępując do udziału w postępowaniu o udzielenie zamówienia pn.: </w:t>
      </w:r>
      <w:r w:rsidRPr="008A6177">
        <w:rPr>
          <w:b/>
        </w:rPr>
        <w:t>„</w:t>
      </w:r>
      <w:r w:rsidR="00FE0A95" w:rsidRPr="008A6177">
        <w:rPr>
          <w:b/>
          <w:bCs/>
          <w:spacing w:val="-7"/>
        </w:rPr>
        <w:t xml:space="preserve">Wykonanie okresowej pięcioletniej kontroli stanu technicznego </w:t>
      </w:r>
      <w:r w:rsidR="00FE0A95" w:rsidRPr="008A6177">
        <w:rPr>
          <w:b/>
          <w:bCs/>
        </w:rPr>
        <w:t xml:space="preserve">obiektów budowlanych zarządzanych przez Zakład Wodociągów i Kanalizacji  Sp. z o.o. w Świnoujściu </w:t>
      </w:r>
      <w:r w:rsidRPr="008A6177">
        <w:rPr>
          <w:b/>
        </w:rPr>
        <w:t>”</w:t>
      </w:r>
      <w:r w:rsidRPr="008A6177">
        <w:t xml:space="preserve"> i będąc uprawnionym(-i) do składania oświadczeń w imieniu Wykonawcy oświadczam(y), że:</w:t>
      </w:r>
    </w:p>
    <w:p w14:paraId="6206FE05" w14:textId="77777777" w:rsidR="00BB42F3" w:rsidRPr="008A6177" w:rsidRDefault="00BB42F3" w:rsidP="00BB42F3"/>
    <w:p w14:paraId="414BF862" w14:textId="49F85B52" w:rsidR="00BB42F3" w:rsidRPr="008A6177" w:rsidRDefault="00BB42F3" w:rsidP="00BB42F3">
      <w:pPr>
        <w:jc w:val="both"/>
      </w:pPr>
      <w:r w:rsidRPr="008A6177">
        <w:rPr>
          <w:rStyle w:val="markedcontent"/>
        </w:rPr>
        <w:t>nie zachodzą w stosunku do mnie przesłanki wykluczenia z postępowania na</w:t>
      </w:r>
      <w:r w:rsidRPr="008A6177">
        <w:br/>
      </w:r>
      <w:r w:rsidRPr="008A6177">
        <w:rPr>
          <w:rStyle w:val="markedcontent"/>
        </w:rPr>
        <w:t>podstawie art. 7 ust. 1 ustawy z dnia 13 kwietnia 2022 r. o szczególnych rozwiązaniach</w:t>
      </w:r>
      <w:r w:rsidRPr="008A6177">
        <w:br/>
      </w:r>
      <w:r w:rsidRPr="008A6177">
        <w:rPr>
          <w:rStyle w:val="markedcontent"/>
        </w:rPr>
        <w:t>w zakresie przeciwdziałania wspieraniu agresji na Ukrainę oraz służących ochronie</w:t>
      </w:r>
      <w:r w:rsidRPr="008A6177">
        <w:br/>
      </w:r>
      <w:r w:rsidRPr="008A6177">
        <w:rPr>
          <w:rStyle w:val="markedcontent"/>
        </w:rPr>
        <w:t>bezpieczeństwa narodowego (</w:t>
      </w:r>
      <w:r w:rsidR="00FE0A95" w:rsidRPr="008A6177">
        <w:rPr>
          <w:rStyle w:val="markedcontent"/>
        </w:rPr>
        <w:t xml:space="preserve">t. j. </w:t>
      </w:r>
      <w:r w:rsidR="00A91067" w:rsidRPr="008A6177">
        <w:rPr>
          <w:rStyle w:val="markedcontent"/>
        </w:rPr>
        <w:t>Dz.U. z 202</w:t>
      </w:r>
      <w:r w:rsidR="00FE0A95" w:rsidRPr="008A6177">
        <w:rPr>
          <w:rStyle w:val="markedcontent"/>
        </w:rPr>
        <w:t>4</w:t>
      </w:r>
      <w:r w:rsidR="00A91067" w:rsidRPr="008A6177">
        <w:rPr>
          <w:rStyle w:val="markedcontent"/>
        </w:rPr>
        <w:t xml:space="preserve"> poz. </w:t>
      </w:r>
      <w:r w:rsidR="00FE0A95" w:rsidRPr="008A6177">
        <w:rPr>
          <w:rStyle w:val="markedcontent"/>
        </w:rPr>
        <w:t>507</w:t>
      </w:r>
      <w:r w:rsidRPr="008A6177">
        <w:rPr>
          <w:rStyle w:val="markedcontent"/>
        </w:rPr>
        <w:t>).</w:t>
      </w:r>
    </w:p>
    <w:p w14:paraId="1A849707" w14:textId="77777777" w:rsidR="00BB42F3" w:rsidRPr="008A6177" w:rsidRDefault="00BB42F3" w:rsidP="00BB42F3">
      <w:pPr>
        <w:rPr>
          <w:b/>
        </w:rPr>
      </w:pPr>
    </w:p>
    <w:p w14:paraId="6BA2AFB2" w14:textId="77777777" w:rsidR="00BB42F3" w:rsidRPr="008A6177" w:rsidRDefault="00BB42F3" w:rsidP="00BB42F3">
      <w:pPr>
        <w:rPr>
          <w:b/>
        </w:rPr>
      </w:pPr>
    </w:p>
    <w:p w14:paraId="5B3B3CCB" w14:textId="77777777" w:rsidR="00BB42F3" w:rsidRPr="008A6177" w:rsidRDefault="00BB42F3" w:rsidP="00BB42F3">
      <w:pPr>
        <w:rPr>
          <w:b/>
        </w:rPr>
      </w:pPr>
    </w:p>
    <w:p w14:paraId="0A981EC7" w14:textId="77777777" w:rsidR="00BB42F3" w:rsidRPr="008A6177" w:rsidRDefault="00BB42F3" w:rsidP="00BB42F3">
      <w:pPr>
        <w:rPr>
          <w:b/>
        </w:rPr>
      </w:pPr>
    </w:p>
    <w:p w14:paraId="08E16268" w14:textId="77777777" w:rsidR="00BB42F3" w:rsidRPr="008A6177" w:rsidRDefault="00BB42F3" w:rsidP="00BB42F3">
      <w:pPr>
        <w:rPr>
          <w:b/>
        </w:rPr>
      </w:pPr>
    </w:p>
    <w:p w14:paraId="4988E667" w14:textId="77777777" w:rsidR="00BB42F3" w:rsidRPr="008A6177" w:rsidRDefault="00BB42F3" w:rsidP="00BB42F3"/>
    <w:p w14:paraId="23FBE738" w14:textId="77777777" w:rsidR="00BB42F3" w:rsidRPr="008A6177" w:rsidRDefault="00BB42F3" w:rsidP="00BB42F3"/>
    <w:p w14:paraId="11E2151B" w14:textId="77777777" w:rsidR="00BB42F3" w:rsidRPr="008A6177" w:rsidRDefault="00BB42F3" w:rsidP="00BB42F3">
      <w:pPr>
        <w:jc w:val="both"/>
      </w:pPr>
      <w:r w:rsidRPr="008A6177">
        <w:t>...............................................</w:t>
      </w:r>
      <w:r w:rsidRPr="008A6177">
        <w:tab/>
      </w:r>
      <w:r w:rsidRPr="008A6177">
        <w:tab/>
      </w:r>
      <w:r w:rsidRPr="008A6177">
        <w:tab/>
        <w:t xml:space="preserve">          ..................................................</w:t>
      </w:r>
    </w:p>
    <w:p w14:paraId="29506468" w14:textId="77777777" w:rsidR="00BB42F3" w:rsidRPr="008A6177" w:rsidRDefault="00BB42F3" w:rsidP="00BB42F3">
      <w:pPr>
        <w:ind w:left="5664" w:hanging="5004"/>
        <w:jc w:val="both"/>
        <w:rPr>
          <w:sz w:val="18"/>
          <w:szCs w:val="18"/>
        </w:rPr>
      </w:pPr>
      <w:r w:rsidRPr="008A6177">
        <w:t>(miejsce i data)</w:t>
      </w:r>
      <w:r w:rsidRPr="008A6177">
        <w:tab/>
        <w:t xml:space="preserve"> </w:t>
      </w:r>
      <w:r w:rsidRPr="008A6177">
        <w:rPr>
          <w:sz w:val="18"/>
          <w:szCs w:val="18"/>
        </w:rPr>
        <w:t>(podpis osoby uprawnionej do składania oświadczeń woli w imieniu Wykonawcy)</w:t>
      </w:r>
    </w:p>
    <w:p w14:paraId="0C28BB15" w14:textId="77777777" w:rsidR="00BB42F3" w:rsidRPr="008A6177" w:rsidRDefault="00BB42F3" w:rsidP="00BB42F3"/>
    <w:p w14:paraId="56D82778" w14:textId="5EF25390" w:rsidR="00FF0B3F" w:rsidRPr="008A6177" w:rsidRDefault="00BB42F3" w:rsidP="00BB42F3">
      <w:pPr>
        <w:jc w:val="right"/>
        <w:rPr>
          <w:b/>
        </w:rPr>
      </w:pPr>
      <w:r w:rsidRPr="008A6177">
        <w:rPr>
          <w:b/>
        </w:rPr>
        <w:br w:type="page"/>
      </w:r>
      <w:r w:rsidR="00FF0B3F" w:rsidRPr="008A6177">
        <w:rPr>
          <w:b/>
        </w:rPr>
        <w:lastRenderedPageBreak/>
        <w:t xml:space="preserve">Załącznik nr </w:t>
      </w:r>
      <w:r w:rsidR="002F35F0" w:rsidRPr="008A6177">
        <w:rPr>
          <w:b/>
        </w:rPr>
        <w:t>1</w:t>
      </w:r>
      <w:r w:rsidR="00161009" w:rsidRPr="008A6177">
        <w:rPr>
          <w:b/>
        </w:rPr>
        <w:t>1</w:t>
      </w:r>
    </w:p>
    <w:p w14:paraId="3D6F0408" w14:textId="77777777" w:rsidR="00FF0B3F" w:rsidRPr="008A6177" w:rsidRDefault="00FF0B3F" w:rsidP="00FF0B3F">
      <w:pPr>
        <w:jc w:val="right"/>
        <w:rPr>
          <w:b/>
        </w:rPr>
      </w:pPr>
      <w:r w:rsidRPr="008A6177">
        <w:rPr>
          <w:b/>
        </w:rPr>
        <w:t>do oferty</w:t>
      </w:r>
    </w:p>
    <w:p w14:paraId="66FA6DC9" w14:textId="77777777" w:rsidR="00FF0B3F" w:rsidRPr="008A6177" w:rsidRDefault="00FF0B3F" w:rsidP="00FF0B3F"/>
    <w:p w14:paraId="6F7AFF80" w14:textId="77777777" w:rsidR="00FF0B3F" w:rsidRPr="008A6177" w:rsidRDefault="00FF0B3F" w:rsidP="00321FFF">
      <w:pPr>
        <w:jc w:val="both"/>
      </w:pPr>
    </w:p>
    <w:p w14:paraId="5CA8B407" w14:textId="77777777" w:rsidR="00FF0B3F" w:rsidRPr="008A6177" w:rsidRDefault="00FF0B3F" w:rsidP="00FF0B3F">
      <w:pPr>
        <w:jc w:val="both"/>
      </w:pPr>
      <w:r w:rsidRPr="008A6177">
        <w:t>............................................................</w:t>
      </w:r>
    </w:p>
    <w:p w14:paraId="4F0F6B5A" w14:textId="77777777" w:rsidR="00FF0B3F" w:rsidRPr="008A6177" w:rsidRDefault="00FF0B3F" w:rsidP="00FF0B3F">
      <w:pPr>
        <w:jc w:val="both"/>
      </w:pPr>
      <w:r w:rsidRPr="008A6177">
        <w:t>( pieczęć nagłówkowa Wykonawcy)</w:t>
      </w:r>
    </w:p>
    <w:p w14:paraId="1D962A5F" w14:textId="77777777" w:rsidR="00FF0B3F" w:rsidRPr="008A6177" w:rsidRDefault="00FF0B3F" w:rsidP="00FF0B3F">
      <w:pPr>
        <w:jc w:val="right"/>
      </w:pPr>
    </w:p>
    <w:p w14:paraId="24E44DB7" w14:textId="77777777" w:rsidR="00FF0B3F" w:rsidRPr="008A6177" w:rsidRDefault="00FF0B3F" w:rsidP="00FF0B3F">
      <w:pPr>
        <w:jc w:val="right"/>
      </w:pPr>
    </w:p>
    <w:p w14:paraId="658618BB" w14:textId="77777777" w:rsidR="00FF0B3F" w:rsidRPr="008A6177" w:rsidRDefault="00FF0B3F" w:rsidP="00FF0B3F">
      <w:pPr>
        <w:jc w:val="right"/>
      </w:pPr>
    </w:p>
    <w:p w14:paraId="646FA110" w14:textId="77777777" w:rsidR="00FF0B3F" w:rsidRPr="008A6177" w:rsidRDefault="00FF0B3F" w:rsidP="00FF0B3F">
      <w:pPr>
        <w:jc w:val="right"/>
      </w:pPr>
    </w:p>
    <w:p w14:paraId="2982C891" w14:textId="2735AE16" w:rsidR="00FF0B3F" w:rsidRPr="008A6177" w:rsidRDefault="00FF0B3F" w:rsidP="00490F05">
      <w:pPr>
        <w:ind w:left="708"/>
      </w:pPr>
      <w:r w:rsidRPr="008A6177">
        <w:t>Oświadczenie</w:t>
      </w:r>
    </w:p>
    <w:p w14:paraId="19552FC8" w14:textId="77777777" w:rsidR="00FF0B3F" w:rsidRPr="008A6177" w:rsidRDefault="00FF0B3F" w:rsidP="00FF0B3F"/>
    <w:p w14:paraId="7416BB9C" w14:textId="77777777" w:rsidR="00FF0B3F" w:rsidRPr="008A6177" w:rsidRDefault="00FF0B3F" w:rsidP="00FF0B3F"/>
    <w:p w14:paraId="2728331B" w14:textId="77777777" w:rsidR="00FF0B3F" w:rsidRPr="008A6177" w:rsidRDefault="00FF0B3F" w:rsidP="00FF0B3F">
      <w:r w:rsidRPr="008A6177">
        <w:t xml:space="preserve"> </w:t>
      </w:r>
    </w:p>
    <w:p w14:paraId="4C3D47C8" w14:textId="77777777" w:rsidR="00FF0B3F" w:rsidRPr="008A6177" w:rsidRDefault="00FF0B3F" w:rsidP="00FF0B3F">
      <w:pPr>
        <w:jc w:val="both"/>
      </w:pPr>
      <w:r w:rsidRPr="008A6177">
        <w:t>Oświadczam, że wypełniłem obowiązki informacyjne przewidziane w art. 13 lub art. 14 RODO1) wobec osób fizycznych, od których dane osobowe bezpośrednio lub pośrednio pozyskałem w celu ubiegania się o udzielenie zamówienia publicznego w niniejszym postępowaniu.*</w:t>
      </w:r>
    </w:p>
    <w:p w14:paraId="65F7AD9A" w14:textId="77777777" w:rsidR="00FF0B3F" w:rsidRPr="008A6177" w:rsidRDefault="00FF0B3F" w:rsidP="00FF0B3F"/>
    <w:p w14:paraId="69CBE700" w14:textId="77777777" w:rsidR="00FF0B3F" w:rsidRPr="008A6177" w:rsidRDefault="00FF0B3F" w:rsidP="00FF0B3F"/>
    <w:p w14:paraId="4E69E715" w14:textId="0C61F9AC" w:rsidR="00FF0B3F" w:rsidRPr="008A6177" w:rsidRDefault="00FF0B3F" w:rsidP="00FF0B3F"/>
    <w:p w14:paraId="25B3E9DE" w14:textId="021FADD6" w:rsidR="009649FC" w:rsidRPr="008A6177" w:rsidRDefault="009649FC" w:rsidP="00FF0B3F"/>
    <w:p w14:paraId="145CA976" w14:textId="41DDC89F" w:rsidR="009649FC" w:rsidRPr="008A6177" w:rsidRDefault="009649FC" w:rsidP="00FF0B3F"/>
    <w:p w14:paraId="74664171" w14:textId="11E98969" w:rsidR="009649FC" w:rsidRPr="008A6177" w:rsidRDefault="009649FC" w:rsidP="00FF0B3F"/>
    <w:p w14:paraId="3BD5430E" w14:textId="5AAD47B4" w:rsidR="009649FC" w:rsidRPr="008A6177" w:rsidRDefault="009649FC" w:rsidP="00FF0B3F"/>
    <w:p w14:paraId="44A4B2AF" w14:textId="7D67CBCC" w:rsidR="009649FC" w:rsidRPr="008A6177" w:rsidRDefault="009649FC" w:rsidP="00FF0B3F"/>
    <w:p w14:paraId="1202445A" w14:textId="7C04F241" w:rsidR="009649FC" w:rsidRPr="008A6177" w:rsidRDefault="009649FC" w:rsidP="00FF0B3F"/>
    <w:p w14:paraId="64CEA557" w14:textId="77777777" w:rsidR="009649FC" w:rsidRPr="008A6177" w:rsidRDefault="009649FC" w:rsidP="00FF0B3F"/>
    <w:p w14:paraId="4FD2E2AD" w14:textId="77777777" w:rsidR="00FF0B3F" w:rsidRPr="008A6177" w:rsidRDefault="00FF0B3F" w:rsidP="00FF0B3F">
      <w:pPr>
        <w:jc w:val="both"/>
      </w:pPr>
      <w:r w:rsidRPr="008A6177">
        <w:t>...............................................</w:t>
      </w:r>
      <w:r w:rsidRPr="008A6177">
        <w:tab/>
      </w:r>
      <w:r w:rsidRPr="008A6177">
        <w:tab/>
      </w:r>
      <w:r w:rsidRPr="008A6177">
        <w:tab/>
        <w:t xml:space="preserve">          ..................................................</w:t>
      </w:r>
    </w:p>
    <w:p w14:paraId="684EDCB7" w14:textId="77777777" w:rsidR="00FF0B3F" w:rsidRPr="008A6177" w:rsidRDefault="00FF0B3F" w:rsidP="00FF0B3F">
      <w:pPr>
        <w:ind w:left="5664" w:hanging="5004"/>
        <w:jc w:val="both"/>
        <w:rPr>
          <w:sz w:val="16"/>
          <w:szCs w:val="16"/>
        </w:rPr>
      </w:pPr>
      <w:r w:rsidRPr="008A6177">
        <w:t>(miejsce i data)</w:t>
      </w:r>
      <w:r w:rsidRPr="008A6177">
        <w:tab/>
        <w:t xml:space="preserve"> </w:t>
      </w:r>
      <w:r w:rsidRPr="008A6177">
        <w:rPr>
          <w:sz w:val="16"/>
          <w:szCs w:val="16"/>
        </w:rPr>
        <w:t>(podpis osoby uprawnionej do składania oświadczeń woli w imieniu Wykonawcy)</w:t>
      </w:r>
    </w:p>
    <w:p w14:paraId="34763877" w14:textId="77777777" w:rsidR="00FF0B3F" w:rsidRPr="008A6177" w:rsidRDefault="00FF0B3F" w:rsidP="00FF0B3F"/>
    <w:p w14:paraId="3660FADB" w14:textId="77777777" w:rsidR="00FF0B3F" w:rsidRPr="008A6177" w:rsidRDefault="00FF0B3F" w:rsidP="00FF0B3F"/>
    <w:p w14:paraId="4184844B" w14:textId="77777777" w:rsidR="00FF0B3F" w:rsidRPr="008A6177" w:rsidRDefault="00FF0B3F" w:rsidP="00FF0B3F"/>
    <w:p w14:paraId="20DCB653" w14:textId="77777777" w:rsidR="009649FC" w:rsidRPr="008A6177" w:rsidRDefault="009649FC" w:rsidP="00FF0B3F">
      <w:pPr>
        <w:jc w:val="both"/>
      </w:pPr>
    </w:p>
    <w:p w14:paraId="235656EB" w14:textId="66A9F303" w:rsidR="00FF0B3F" w:rsidRPr="008A6177" w:rsidRDefault="00FF0B3F" w:rsidP="00FF0B3F">
      <w:pPr>
        <w:jc w:val="both"/>
        <w:rPr>
          <w:sz w:val="20"/>
          <w:szCs w:val="20"/>
        </w:rPr>
      </w:pPr>
      <w:r w:rsidRPr="008A6177">
        <w:rPr>
          <w:sz w:val="20"/>
          <w:szCs w:val="20"/>
        </w:rPr>
        <w:t>______________________________</w:t>
      </w:r>
    </w:p>
    <w:p w14:paraId="4251465E" w14:textId="77777777" w:rsidR="00FF0B3F" w:rsidRPr="008A6177" w:rsidRDefault="00FF0B3F" w:rsidP="00FF0B3F">
      <w:pPr>
        <w:jc w:val="both"/>
        <w:rPr>
          <w:sz w:val="20"/>
          <w:szCs w:val="20"/>
        </w:rPr>
      </w:pPr>
    </w:p>
    <w:p w14:paraId="43056B8D" w14:textId="77777777" w:rsidR="00FF0B3F" w:rsidRPr="008A6177" w:rsidRDefault="00FF0B3F" w:rsidP="00FF0B3F">
      <w:pPr>
        <w:jc w:val="both"/>
        <w:rPr>
          <w:sz w:val="20"/>
          <w:szCs w:val="20"/>
        </w:rPr>
      </w:pPr>
      <w:r w:rsidRPr="008A6177">
        <w:rPr>
          <w:sz w:val="20"/>
          <w:szCs w:val="20"/>
        </w:rPr>
        <w:t xml:space="preserve">1)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41FBCD2D" w14:textId="77777777" w:rsidR="00FF0B3F" w:rsidRPr="008A6177" w:rsidRDefault="00FF0B3F" w:rsidP="00FF0B3F">
      <w:pPr>
        <w:jc w:val="both"/>
        <w:rPr>
          <w:sz w:val="20"/>
          <w:szCs w:val="20"/>
        </w:rPr>
      </w:pPr>
    </w:p>
    <w:p w14:paraId="6717360D" w14:textId="038B4D02" w:rsidR="00D13BB3" w:rsidRPr="008A6177" w:rsidRDefault="00FF0B3F" w:rsidP="00490F05">
      <w:pPr>
        <w:jc w:val="both"/>
        <w:rPr>
          <w:sz w:val="20"/>
          <w:szCs w:val="20"/>
        </w:rPr>
      </w:pPr>
      <w:r w:rsidRPr="008A6177">
        <w:rPr>
          <w:sz w:val="20"/>
          <w:szCs w:val="20"/>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w:t>
      </w:r>
      <w:r w:rsidR="00AC481B" w:rsidRPr="008A6177">
        <w:rPr>
          <w:sz w:val="20"/>
          <w:szCs w:val="20"/>
        </w:rPr>
        <w:t>e</w:t>
      </w:r>
    </w:p>
    <w:sectPr w:rsidR="00D13BB3" w:rsidRPr="008A6177" w:rsidSect="0018258B">
      <w:type w:val="continuous"/>
      <w:pgSz w:w="11906" w:h="16838" w:code="9"/>
      <w:pgMar w:top="851" w:right="1418" w:bottom="567" w:left="1418" w:header="567"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D4861C" w14:textId="77777777" w:rsidR="008D41D7" w:rsidRDefault="008D41D7" w:rsidP="00FF0B3F">
      <w:pPr>
        <w:spacing w:line="240" w:lineRule="auto"/>
      </w:pPr>
      <w:r>
        <w:separator/>
      </w:r>
    </w:p>
  </w:endnote>
  <w:endnote w:type="continuationSeparator" w:id="0">
    <w:p w14:paraId="54457FA1" w14:textId="77777777" w:rsidR="008D41D7" w:rsidRDefault="008D41D7" w:rsidP="00FF0B3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PL">
    <w:altName w:val="Yu Gothic"/>
    <w:panose1 w:val="00000000000000000000"/>
    <w:charset w:val="C8"/>
    <w:family w:val="decorative"/>
    <w:notTrueType/>
    <w:pitch w:val="variable"/>
    <w:sig w:usb0="00000001"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IDFont+F4">
    <w:altName w:val="Yu Gothic"/>
    <w:panose1 w:val="00000000000000000000"/>
    <w:charset w:val="80"/>
    <w:family w:val="auto"/>
    <w:notTrueType/>
    <w:pitch w:val="default"/>
    <w:sig w:usb0="00000001" w:usb1="08070000" w:usb2="00000010" w:usb3="00000000" w:csb0="00020000" w:csb1="00000000"/>
  </w:font>
  <w:font w:name="Czcionka tekstu podstawowego">
    <w:altName w:val="Cambria"/>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A12700" w14:textId="08FCB1D7" w:rsidR="004469AF" w:rsidRDefault="004469AF" w:rsidP="00E157DA">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2861DF87" w14:textId="77777777" w:rsidR="004469AF" w:rsidRDefault="004469A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744B2D" w14:textId="6034F05A" w:rsidR="004469AF" w:rsidRDefault="004469AF" w:rsidP="00132474">
    <w:pPr>
      <w:ind w:left="1985" w:hanging="1985"/>
      <w:rPr>
        <w:sz w:val="16"/>
        <w:szCs w:val="16"/>
      </w:rPr>
    </w:pPr>
    <w:r>
      <w:rPr>
        <w:rFonts w:cs="Times New Roman"/>
        <w:noProof/>
        <w:sz w:val="16"/>
        <w:szCs w:val="16"/>
        <w:lang w:eastAsia="pl-PL"/>
      </w:rPr>
      <mc:AlternateContent>
        <mc:Choice Requires="wps">
          <w:drawing>
            <wp:anchor distT="0" distB="0" distL="114300" distR="114300" simplePos="0" relativeHeight="251657728" behindDoc="0" locked="0" layoutInCell="1" allowOverlap="1" wp14:anchorId="5C2D5B6D" wp14:editId="4AA79FCF">
              <wp:simplePos x="0" y="0"/>
              <wp:positionH relativeFrom="column">
                <wp:posOffset>-871855</wp:posOffset>
              </wp:positionH>
              <wp:positionV relativeFrom="paragraph">
                <wp:posOffset>78740</wp:posOffset>
              </wp:positionV>
              <wp:extent cx="7515225" cy="28575"/>
              <wp:effectExtent l="0" t="0" r="28575" b="28575"/>
              <wp:wrapNone/>
              <wp:docPr id="2" name="Łącznik prosty ze strzałką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515225" cy="285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BA30333" id="_x0000_t32" coordsize="21600,21600" o:spt="32" o:oned="t" path="m,l21600,21600e" filled="f">
              <v:path arrowok="t" fillok="f" o:connecttype="none"/>
              <o:lock v:ext="edit" shapetype="t"/>
            </v:shapetype>
            <v:shape id="Łącznik prosty ze strzałką 2" o:spid="_x0000_s1026" type="#_x0000_t32" style="position:absolute;margin-left:-68.65pt;margin-top:6.2pt;width:591.75pt;height:2.25pt;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"/>
          </w:pict>
        </mc:Fallback>
      </mc:AlternateContent>
    </w:r>
  </w:p>
  <w:p w14:paraId="56E630D9" w14:textId="518626D1" w:rsidR="004469AF" w:rsidRDefault="004469AF" w:rsidP="0080794C">
    <w:pPr>
      <w:jc w:val="both"/>
      <w:rPr>
        <w:bCs/>
        <w:color w:val="A6A6A6" w:themeColor="background1" w:themeShade="A6"/>
        <w:sz w:val="12"/>
        <w:szCs w:val="12"/>
      </w:rPr>
    </w:pPr>
    <w:r w:rsidRPr="0080794C">
      <w:rPr>
        <w:color w:val="A6A6A6" w:themeColor="background1" w:themeShade="A6"/>
        <w:sz w:val="12"/>
        <w:szCs w:val="12"/>
      </w:rPr>
      <w:t xml:space="preserve">Znak sprawy : </w:t>
    </w:r>
    <w:r w:rsidR="009763EB">
      <w:rPr>
        <w:color w:val="A6A6A6" w:themeColor="background1" w:themeShade="A6"/>
        <w:sz w:val="12"/>
        <w:szCs w:val="12"/>
      </w:rPr>
      <w:t>38</w:t>
    </w:r>
    <w:r w:rsidRPr="0080794C">
      <w:rPr>
        <w:color w:val="A6A6A6" w:themeColor="background1" w:themeShade="A6"/>
        <w:sz w:val="12"/>
        <w:szCs w:val="12"/>
      </w:rPr>
      <w:t xml:space="preserve">/2024/KSz       </w:t>
    </w:r>
    <w:r w:rsidRPr="0080794C">
      <w:rPr>
        <w:bCs/>
        <w:color w:val="A6A6A6" w:themeColor="background1" w:themeShade="A6"/>
        <w:sz w:val="12"/>
        <w:szCs w:val="12"/>
      </w:rPr>
      <w:t>Wykonanie okresowej kontroli pięcioletniej stanu technicznego i przydatności do użytkowania obiektu budowlanego, estetyki</w:t>
    </w:r>
    <w:r>
      <w:rPr>
        <w:bCs/>
        <w:color w:val="A6A6A6" w:themeColor="background1" w:themeShade="A6"/>
        <w:sz w:val="12"/>
        <w:szCs w:val="12"/>
      </w:rPr>
      <w:t xml:space="preserve"> </w:t>
    </w:r>
    <w:r w:rsidRPr="0080794C">
      <w:rPr>
        <w:bCs/>
        <w:color w:val="A6A6A6" w:themeColor="background1" w:themeShade="A6"/>
        <w:sz w:val="12"/>
        <w:szCs w:val="12"/>
      </w:rPr>
      <w:t xml:space="preserve">obiektu </w:t>
    </w:r>
    <w:r>
      <w:rPr>
        <w:bCs/>
        <w:color w:val="A6A6A6" w:themeColor="background1" w:themeShade="A6"/>
        <w:sz w:val="12"/>
        <w:szCs w:val="12"/>
      </w:rPr>
      <w:t xml:space="preserve">  </w:t>
    </w:r>
  </w:p>
  <w:p w14:paraId="51C9CD77" w14:textId="2EFFC7E0" w:rsidR="004469AF" w:rsidRPr="0080794C" w:rsidRDefault="004469AF" w:rsidP="0080794C">
    <w:pPr>
      <w:jc w:val="both"/>
      <w:rPr>
        <w:bCs/>
        <w:color w:val="A6A6A6" w:themeColor="background1" w:themeShade="A6"/>
        <w:sz w:val="12"/>
        <w:szCs w:val="12"/>
      </w:rPr>
    </w:pPr>
    <w:r>
      <w:rPr>
        <w:bCs/>
        <w:color w:val="A6A6A6" w:themeColor="background1" w:themeShade="A6"/>
        <w:sz w:val="12"/>
        <w:szCs w:val="12"/>
      </w:rPr>
      <w:t xml:space="preserve">                                                  </w:t>
    </w:r>
    <w:r w:rsidRPr="0080794C">
      <w:rPr>
        <w:bCs/>
        <w:color w:val="A6A6A6" w:themeColor="background1" w:themeShade="A6"/>
        <w:sz w:val="12"/>
        <w:szCs w:val="12"/>
      </w:rPr>
      <w:t>budowlanego oraz jego otoczenia</w:t>
    </w:r>
    <w:r>
      <w:rPr>
        <w:bCs/>
        <w:color w:val="A6A6A6" w:themeColor="background1" w:themeShade="A6"/>
        <w:sz w:val="12"/>
        <w:szCs w:val="12"/>
      </w:rPr>
      <w:tab/>
    </w:r>
    <w:r>
      <w:rPr>
        <w:bCs/>
        <w:color w:val="A6A6A6" w:themeColor="background1" w:themeShade="A6"/>
        <w:sz w:val="12"/>
        <w:szCs w:val="12"/>
      </w:rPr>
      <w:tab/>
    </w:r>
    <w:r>
      <w:rPr>
        <w:bCs/>
        <w:color w:val="A6A6A6" w:themeColor="background1" w:themeShade="A6"/>
        <w:sz w:val="12"/>
        <w:szCs w:val="12"/>
      </w:rPr>
      <w:tab/>
    </w:r>
    <w:r>
      <w:rPr>
        <w:bCs/>
        <w:color w:val="A6A6A6" w:themeColor="background1" w:themeShade="A6"/>
        <w:sz w:val="12"/>
        <w:szCs w:val="12"/>
      </w:rPr>
      <w:tab/>
    </w:r>
    <w:r>
      <w:rPr>
        <w:bCs/>
        <w:color w:val="A6A6A6" w:themeColor="background1" w:themeShade="A6"/>
        <w:sz w:val="12"/>
        <w:szCs w:val="12"/>
      </w:rPr>
      <w:tab/>
    </w:r>
    <w:r>
      <w:rPr>
        <w:bCs/>
        <w:color w:val="A6A6A6" w:themeColor="background1" w:themeShade="A6"/>
        <w:sz w:val="12"/>
        <w:szCs w:val="12"/>
      </w:rPr>
      <w:tab/>
    </w:r>
    <w:r>
      <w:rPr>
        <w:bCs/>
        <w:color w:val="A6A6A6" w:themeColor="background1" w:themeShade="A6"/>
        <w:sz w:val="12"/>
        <w:szCs w:val="12"/>
      </w:rPr>
      <w:tab/>
    </w:r>
    <w:r>
      <w:rPr>
        <w:bCs/>
        <w:color w:val="A6A6A6" w:themeColor="background1" w:themeShade="A6"/>
        <w:sz w:val="12"/>
        <w:szCs w:val="12"/>
      </w:rPr>
      <w:tab/>
    </w:r>
    <w:r w:rsidRPr="0080794C">
      <w:rPr>
        <w:color w:val="A6A6A6" w:themeColor="background1" w:themeShade="A6"/>
        <w:sz w:val="12"/>
        <w:szCs w:val="12"/>
      </w:rPr>
      <w:t xml:space="preserve">str. </w:t>
    </w:r>
    <w:r w:rsidRPr="0080794C">
      <w:rPr>
        <w:color w:val="A6A6A6" w:themeColor="background1" w:themeShade="A6"/>
        <w:sz w:val="12"/>
        <w:szCs w:val="12"/>
      </w:rPr>
      <w:fldChar w:fldCharType="begin"/>
    </w:r>
    <w:r w:rsidRPr="0080794C">
      <w:rPr>
        <w:color w:val="A6A6A6" w:themeColor="background1" w:themeShade="A6"/>
        <w:sz w:val="12"/>
        <w:szCs w:val="12"/>
      </w:rPr>
      <w:instrText xml:space="preserve"> PAGE    \* MERGEFORMAT </w:instrText>
    </w:r>
    <w:r w:rsidRPr="0080794C">
      <w:rPr>
        <w:color w:val="A6A6A6" w:themeColor="background1" w:themeShade="A6"/>
        <w:sz w:val="12"/>
        <w:szCs w:val="12"/>
      </w:rPr>
      <w:fldChar w:fldCharType="separate"/>
    </w:r>
    <w:r w:rsidR="00F0705A">
      <w:rPr>
        <w:noProof/>
        <w:color w:val="A6A6A6" w:themeColor="background1" w:themeShade="A6"/>
        <w:sz w:val="12"/>
        <w:szCs w:val="12"/>
      </w:rPr>
      <w:t>32</w:t>
    </w:r>
    <w:r w:rsidRPr="0080794C">
      <w:rPr>
        <w:color w:val="A6A6A6" w:themeColor="background1" w:themeShade="A6"/>
        <w:sz w:val="12"/>
        <w:szCs w:val="1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22" w:name="_Hlk164926329"/>
  <w:bookmarkStart w:id="23" w:name="_Hlk164926330"/>
  <w:bookmarkStart w:id="24" w:name="_Hlk164926338"/>
  <w:bookmarkStart w:id="25" w:name="_Hlk164926339"/>
  <w:bookmarkStart w:id="26" w:name="_Hlk158369545"/>
  <w:bookmarkStart w:id="27" w:name="_Hlk158369546"/>
  <w:bookmarkStart w:id="28" w:name="_Hlk158369566"/>
  <w:bookmarkStart w:id="29" w:name="_Hlk158369567"/>
  <w:p w14:paraId="764C1584" w14:textId="230B741A" w:rsidR="004469AF" w:rsidRPr="007F22E6" w:rsidRDefault="004469AF" w:rsidP="007F22E6">
    <w:pPr>
      <w:pStyle w:val="Nagwek1"/>
      <w:ind w:left="1560" w:hanging="1560"/>
      <w:rPr>
        <w:b w:val="0"/>
        <w:bCs w:val="0"/>
        <w:color w:val="A6A6A6" w:themeColor="background1" w:themeShade="A6"/>
        <w:sz w:val="12"/>
        <w:szCs w:val="12"/>
      </w:rPr>
    </w:pPr>
    <w:r>
      <w:rPr>
        <w:b w:val="0"/>
        <w:bCs w:val="0"/>
        <w:noProof/>
        <w:color w:val="FFFFFF" w:themeColor="background1"/>
        <w:sz w:val="12"/>
        <w:szCs w:val="12"/>
      </w:rPr>
      <mc:AlternateContent>
        <mc:Choice Requires="wps">
          <w:drawing>
            <wp:anchor distT="0" distB="0" distL="114300" distR="114300" simplePos="0" relativeHeight="251662848" behindDoc="0" locked="0" layoutInCell="1" allowOverlap="1" wp14:anchorId="0971E1CA" wp14:editId="4452AE4D">
              <wp:simplePos x="0" y="0"/>
              <wp:positionH relativeFrom="column">
                <wp:posOffset>-900431</wp:posOffset>
              </wp:positionH>
              <wp:positionV relativeFrom="paragraph">
                <wp:posOffset>108735</wp:posOffset>
              </wp:positionV>
              <wp:extent cx="7542479" cy="5286"/>
              <wp:effectExtent l="0" t="0" r="20955" b="33020"/>
              <wp:wrapNone/>
              <wp:docPr id="372829977" name="Łącznik prosty 4"/>
              <wp:cNvGraphicFramePr/>
              <a:graphic xmlns:a="http://schemas.openxmlformats.org/drawingml/2006/main">
                <a:graphicData uri="http://schemas.microsoft.com/office/word/2010/wordprocessingShape">
                  <wps:wsp>
                    <wps:cNvCnPr/>
                    <wps:spPr>
                      <a:xfrm>
                        <a:off x="0" y="0"/>
                        <a:ext cx="7542479" cy="528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3E92876" id="Łącznik prosty 4" o:spid="_x0000_s1026" style="position:absolute;z-index:251662848;visibility:visible;mso-wrap-style:square;mso-wrap-distance-left:9pt;mso-wrap-distance-top:0;mso-wrap-distance-right:9pt;mso-wrap-distance-bottom:0;mso-position-horizontal:absolute;mso-position-horizontal-relative:text;mso-position-vertical:absolute;mso-position-vertical-relative:text" from="-70.9pt,8.55pt" to="523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" strokecolor="#4472c4 [3204]" strokeweight=".5pt">
              <v:stroke joinstyle="miter"/>
            </v:line>
          </w:pict>
        </mc:Fallback>
      </mc:AlternateContent>
    </w:r>
    <w:r w:rsidRPr="007F22E6">
      <w:rPr>
        <w:b w:val="0"/>
        <w:bCs w:val="0"/>
        <w:color w:val="A6A6A6" w:themeColor="background1" w:themeShade="A6"/>
        <w:sz w:val="12"/>
        <w:szCs w:val="12"/>
      </w:rPr>
      <w:t xml:space="preserve">Znak sprawy: 27/2024/KSz    Wykonanie okresowej kontroli rocznej i pięcioletniej stanu technicznego i przydatności do użytkowania obiektu budowlanego, estetyki obiektu budowlanego oraz jego otoczenia                                  </w:t>
    </w:r>
    <w:r>
      <w:rPr>
        <w:b w:val="0"/>
        <w:bCs w:val="0"/>
        <w:color w:val="A6A6A6" w:themeColor="background1" w:themeShade="A6"/>
        <w:sz w:val="12"/>
        <w:szCs w:val="12"/>
      </w:rPr>
      <w:tab/>
    </w:r>
    <w:r>
      <w:rPr>
        <w:b w:val="0"/>
        <w:bCs w:val="0"/>
        <w:color w:val="A6A6A6" w:themeColor="background1" w:themeShade="A6"/>
        <w:sz w:val="12"/>
        <w:szCs w:val="12"/>
      </w:rPr>
      <w:tab/>
    </w:r>
    <w:r>
      <w:rPr>
        <w:b w:val="0"/>
        <w:bCs w:val="0"/>
        <w:color w:val="A6A6A6" w:themeColor="background1" w:themeShade="A6"/>
        <w:sz w:val="12"/>
        <w:szCs w:val="12"/>
      </w:rPr>
      <w:tab/>
    </w:r>
    <w:r>
      <w:rPr>
        <w:b w:val="0"/>
        <w:bCs w:val="0"/>
        <w:color w:val="A6A6A6" w:themeColor="background1" w:themeShade="A6"/>
        <w:sz w:val="12"/>
        <w:szCs w:val="12"/>
      </w:rPr>
      <w:tab/>
    </w:r>
    <w:r>
      <w:rPr>
        <w:b w:val="0"/>
        <w:bCs w:val="0"/>
        <w:color w:val="A6A6A6" w:themeColor="background1" w:themeShade="A6"/>
        <w:sz w:val="12"/>
        <w:szCs w:val="12"/>
      </w:rPr>
      <w:tab/>
    </w:r>
    <w:r>
      <w:rPr>
        <w:b w:val="0"/>
        <w:bCs w:val="0"/>
        <w:color w:val="A6A6A6" w:themeColor="background1" w:themeShade="A6"/>
        <w:sz w:val="12"/>
        <w:szCs w:val="12"/>
      </w:rPr>
      <w:tab/>
    </w:r>
    <w:r w:rsidRPr="007F22E6">
      <w:rPr>
        <w:b w:val="0"/>
        <w:bCs w:val="0"/>
        <w:color w:val="A6A6A6" w:themeColor="background1" w:themeShade="A6"/>
        <w:sz w:val="12"/>
        <w:szCs w:val="12"/>
      </w:rPr>
      <w:t xml:space="preserve">           </w:t>
    </w:r>
    <w:bookmarkEnd w:id="22"/>
    <w:bookmarkEnd w:id="23"/>
    <w:bookmarkEnd w:id="24"/>
    <w:bookmarkEnd w:id="25"/>
    <w:bookmarkEnd w:id="26"/>
    <w:bookmarkEnd w:id="27"/>
    <w:bookmarkEnd w:id="28"/>
    <w:bookmarkEnd w:id="29"/>
    <w:r w:rsidRPr="007F22E6">
      <w:rPr>
        <w:b w:val="0"/>
        <w:bCs w:val="0"/>
        <w:color w:val="A6A6A6" w:themeColor="background1" w:themeShade="A6"/>
        <w:sz w:val="12"/>
        <w:szCs w:val="12"/>
      </w:rPr>
      <w:fldChar w:fldCharType="begin"/>
    </w:r>
    <w:r w:rsidRPr="007F22E6">
      <w:rPr>
        <w:b w:val="0"/>
        <w:bCs w:val="0"/>
        <w:color w:val="A6A6A6" w:themeColor="background1" w:themeShade="A6"/>
        <w:sz w:val="12"/>
        <w:szCs w:val="12"/>
      </w:rPr>
      <w:instrText xml:space="preserve"> PAGE   \* MERGEFORMAT </w:instrText>
    </w:r>
    <w:r w:rsidRPr="007F22E6">
      <w:rPr>
        <w:b w:val="0"/>
        <w:bCs w:val="0"/>
        <w:color w:val="A6A6A6" w:themeColor="background1" w:themeShade="A6"/>
        <w:sz w:val="12"/>
        <w:szCs w:val="12"/>
      </w:rPr>
      <w:fldChar w:fldCharType="separate"/>
    </w:r>
    <w:r w:rsidRPr="007F22E6">
      <w:rPr>
        <w:b w:val="0"/>
        <w:bCs w:val="0"/>
        <w:color w:val="A6A6A6" w:themeColor="background1" w:themeShade="A6"/>
        <w:sz w:val="12"/>
        <w:szCs w:val="12"/>
      </w:rPr>
      <w:t>1</w:t>
    </w:r>
    <w:r w:rsidRPr="007F22E6">
      <w:rPr>
        <w:b w:val="0"/>
        <w:bCs w:val="0"/>
        <w:color w:val="A6A6A6" w:themeColor="background1" w:themeShade="A6"/>
        <w:sz w:val="12"/>
        <w:szCs w:val="1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6FFDA5" w14:textId="77777777" w:rsidR="008D41D7" w:rsidRDefault="008D41D7" w:rsidP="00FF0B3F">
      <w:pPr>
        <w:spacing w:line="240" w:lineRule="auto"/>
      </w:pPr>
      <w:r>
        <w:separator/>
      </w:r>
    </w:p>
  </w:footnote>
  <w:footnote w:type="continuationSeparator" w:id="0">
    <w:p w14:paraId="02D98136" w14:textId="77777777" w:rsidR="008D41D7" w:rsidRDefault="008D41D7" w:rsidP="00FF0B3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75A172" w14:textId="77777777" w:rsidR="004469AF" w:rsidRPr="00C97CD6" w:rsidRDefault="004469AF" w:rsidP="00E157DA">
    <w:pPr>
      <w:ind w:left="708" w:firstLine="708"/>
    </w:pPr>
    <w:r w:rsidRPr="00812F0E">
      <w:rPr>
        <w:rFonts w:ascii="Times New Roman" w:hAnsi="Times New Roman"/>
        <w:noProof/>
        <w:sz w:val="24"/>
        <w:szCs w:val="24"/>
        <w:lang w:eastAsia="pl-PL"/>
      </w:rPr>
      <w:drawing>
        <wp:anchor distT="0" distB="0" distL="114300" distR="114300" simplePos="0" relativeHeight="251658752" behindDoc="1" locked="0" layoutInCell="1" allowOverlap="1" wp14:anchorId="3F7A8856" wp14:editId="5ACD3052">
          <wp:simplePos x="0" y="0"/>
          <wp:positionH relativeFrom="column">
            <wp:posOffset>0</wp:posOffset>
          </wp:positionH>
          <wp:positionV relativeFrom="paragraph">
            <wp:posOffset>-6985</wp:posOffset>
          </wp:positionV>
          <wp:extent cx="680720" cy="685800"/>
          <wp:effectExtent l="0" t="0" r="5080" b="0"/>
          <wp:wrapNone/>
          <wp:docPr id="24" name="Obraz 2" descr="Logo ZWiK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Logo ZWiK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0720" cy="685800"/>
                  </a:xfrm>
                  <a:prstGeom prst="rect">
                    <a:avLst/>
                  </a:prstGeom>
                  <a:noFill/>
                </pic:spPr>
              </pic:pic>
            </a:graphicData>
          </a:graphic>
        </wp:anchor>
      </w:drawing>
    </w:r>
    <w:r w:rsidRPr="00812F0E">
      <w:rPr>
        <w:b/>
        <w:sz w:val="24"/>
        <w:szCs w:val="24"/>
      </w:rPr>
      <w:t>Z</w:t>
    </w:r>
    <w:r w:rsidRPr="00C97CD6">
      <w:rPr>
        <w:b/>
      </w:rPr>
      <w:t>akład Wodociągów i Kanalizacji Sp. z o.o.</w:t>
    </w:r>
  </w:p>
  <w:p w14:paraId="7EBF5CE4" w14:textId="77777777" w:rsidR="004469AF" w:rsidRPr="00C97CD6" w:rsidRDefault="004469AF" w:rsidP="00E157DA">
    <w:pPr>
      <w:ind w:left="708" w:firstLine="708"/>
      <w:rPr>
        <w:b/>
      </w:rPr>
    </w:pPr>
    <w:r w:rsidRPr="00C97CD6">
      <w:t>72-600 Świnoujście, ul. Kołłątaja 4</w:t>
    </w:r>
  </w:p>
  <w:p w14:paraId="0E5B85CD" w14:textId="77777777" w:rsidR="004469AF" w:rsidRPr="00C97CD6" w:rsidRDefault="004469AF" w:rsidP="00E157DA">
    <w:pPr>
      <w:ind w:firstLine="708"/>
    </w:pPr>
    <w:r w:rsidRPr="00C97CD6">
      <w:t>tel. (91) 321 45 31   fax. (91) 321 47 82</w:t>
    </w:r>
  </w:p>
  <w:p w14:paraId="6828BD65" w14:textId="77777777" w:rsidR="004469AF" w:rsidRPr="00C97CD6" w:rsidRDefault="004469AF" w:rsidP="00E157DA">
    <w:pPr>
      <w:rPr>
        <w:rFonts w:ascii="Times New Roman" w:hAnsi="Times New Roman"/>
        <w:sz w:val="18"/>
        <w:szCs w:val="18"/>
      </w:rPr>
    </w:pPr>
  </w:p>
  <w:p w14:paraId="7DF6C72B" w14:textId="77777777" w:rsidR="004469AF" w:rsidRPr="00C97CD6" w:rsidRDefault="004469AF" w:rsidP="00E157DA">
    <w:pPr>
      <w:ind w:left="708" w:firstLine="708"/>
      <w:rPr>
        <w:sz w:val="18"/>
        <w:szCs w:val="18"/>
      </w:rPr>
    </w:pPr>
    <w:r w:rsidRPr="00C97CD6">
      <w:rPr>
        <w:sz w:val="18"/>
        <w:szCs w:val="18"/>
      </w:rPr>
      <w:t>Sąd Rejonowy Szczecin – Centrum w Szczecinie</w:t>
    </w:r>
  </w:p>
  <w:p w14:paraId="7F43CA02" w14:textId="77777777" w:rsidR="004469AF" w:rsidRPr="00C97CD6" w:rsidRDefault="004469AF" w:rsidP="00E157DA">
    <w:pPr>
      <w:tabs>
        <w:tab w:val="left" w:pos="2129"/>
        <w:tab w:val="center" w:pos="5243"/>
      </w:tabs>
      <w:ind w:left="708" w:firstLine="708"/>
      <w:rPr>
        <w:sz w:val="18"/>
        <w:szCs w:val="18"/>
        <w:u w:val="single"/>
      </w:rPr>
    </w:pPr>
    <w:r>
      <w:rPr>
        <w:sz w:val="18"/>
        <w:szCs w:val="18"/>
      </w:rPr>
      <w:tab/>
    </w:r>
    <w:r>
      <w:rPr>
        <w:sz w:val="18"/>
        <w:szCs w:val="18"/>
      </w:rPr>
      <w:tab/>
    </w:r>
    <w:r w:rsidRPr="00C97CD6">
      <w:rPr>
        <w:sz w:val="18"/>
        <w:szCs w:val="18"/>
      </w:rPr>
      <w:t>XIII Wydział Gospodarczy Krajowego Rejestru Sądowego nr 0000139551</w:t>
    </w:r>
  </w:p>
  <w:p w14:paraId="66A9A5A3" w14:textId="7C74C718" w:rsidR="004469AF" w:rsidRPr="00C97CD6" w:rsidRDefault="004469AF" w:rsidP="00E157DA">
    <w:pPr>
      <w:rPr>
        <w:sz w:val="18"/>
        <w:szCs w:val="18"/>
      </w:rPr>
    </w:pPr>
    <w:r w:rsidRPr="00C97CD6">
      <w:rPr>
        <w:b/>
        <w:sz w:val="18"/>
        <w:szCs w:val="18"/>
      </w:rPr>
      <w:t>NIP: 855-00-24-412</w:t>
    </w:r>
    <w:r w:rsidRPr="00C97CD6">
      <w:rPr>
        <w:sz w:val="18"/>
        <w:szCs w:val="18"/>
      </w:rPr>
      <w:t xml:space="preserve">                                    Wysokość kapitału zakładowego    </w:t>
    </w:r>
    <w:r>
      <w:rPr>
        <w:sz w:val="18"/>
        <w:szCs w:val="18"/>
      </w:rPr>
      <w:t>99.812.4</w:t>
    </w:r>
    <w:r w:rsidRPr="00C97CD6">
      <w:rPr>
        <w:sz w:val="18"/>
        <w:szCs w:val="18"/>
      </w:rPr>
      <w:t>00,00 zł</w:t>
    </w:r>
  </w:p>
  <w:p w14:paraId="1544423F" w14:textId="77777777" w:rsidR="004469AF" w:rsidRPr="00F842ED" w:rsidRDefault="004469AF" w:rsidP="00E157DA">
    <w:pPr>
      <w:pStyle w:val="Nagwek"/>
    </w:pPr>
    <w:r>
      <w:rPr>
        <w:noProof/>
      </w:rPr>
      <mc:AlternateContent>
        <mc:Choice Requires="wps">
          <w:drawing>
            <wp:anchor distT="0" distB="0" distL="114300" distR="114300" simplePos="0" relativeHeight="251656704" behindDoc="0" locked="0" layoutInCell="1" allowOverlap="1" wp14:anchorId="0CC394E8" wp14:editId="463436F6">
              <wp:simplePos x="0" y="0"/>
              <wp:positionH relativeFrom="column">
                <wp:posOffset>-642620</wp:posOffset>
              </wp:positionH>
              <wp:positionV relativeFrom="paragraph">
                <wp:posOffset>31750</wp:posOffset>
              </wp:positionV>
              <wp:extent cx="7162800" cy="9525"/>
              <wp:effectExtent l="0" t="0" r="19050" b="28575"/>
              <wp:wrapNone/>
              <wp:docPr id="3" name="Łącznik prosty ze strzałką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6280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D0F87B8" id="_x0000_t32" coordsize="21600,21600" o:spt="32" o:oned="t" path="m,l21600,21600e" filled="f">
              <v:path arrowok="t" fillok="f" o:connecttype="none"/>
              <o:lock v:ext="edit" shapetype="t"/>
            </v:shapetype>
            <v:shape id="Łącznik prosty ze strzałką 3" o:spid="_x0000_s1026" type="#_x0000_t32" style="position:absolute;margin-left:-50.6pt;margin-top:2.5pt;width:564pt;height:.75pt;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&#1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50CEDF" w14:textId="77777777" w:rsidR="004469AF" w:rsidRPr="00C97CD6" w:rsidRDefault="004469AF" w:rsidP="005E01B4">
    <w:pPr>
      <w:ind w:left="708" w:firstLine="708"/>
    </w:pPr>
    <w:r w:rsidRPr="00812F0E">
      <w:rPr>
        <w:rFonts w:ascii="Times New Roman" w:hAnsi="Times New Roman"/>
        <w:noProof/>
        <w:sz w:val="24"/>
        <w:szCs w:val="24"/>
        <w:lang w:eastAsia="pl-PL"/>
      </w:rPr>
      <w:drawing>
        <wp:anchor distT="0" distB="0" distL="114300" distR="114300" simplePos="0" relativeHeight="251661824" behindDoc="1" locked="0" layoutInCell="1" allowOverlap="1" wp14:anchorId="3E00A708" wp14:editId="3A14C648">
          <wp:simplePos x="0" y="0"/>
          <wp:positionH relativeFrom="column">
            <wp:posOffset>0</wp:posOffset>
          </wp:positionH>
          <wp:positionV relativeFrom="paragraph">
            <wp:posOffset>-6985</wp:posOffset>
          </wp:positionV>
          <wp:extent cx="680720" cy="685800"/>
          <wp:effectExtent l="0" t="0" r="5080" b="0"/>
          <wp:wrapNone/>
          <wp:docPr id="6" name="Obraz 2" descr="Logo ZWiK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Logo ZWiK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0720" cy="685800"/>
                  </a:xfrm>
                  <a:prstGeom prst="rect">
                    <a:avLst/>
                  </a:prstGeom>
                  <a:noFill/>
                </pic:spPr>
              </pic:pic>
            </a:graphicData>
          </a:graphic>
        </wp:anchor>
      </w:drawing>
    </w:r>
    <w:r w:rsidRPr="00812F0E">
      <w:rPr>
        <w:b/>
        <w:sz w:val="24"/>
        <w:szCs w:val="24"/>
      </w:rPr>
      <w:t>Z</w:t>
    </w:r>
    <w:r w:rsidRPr="00C97CD6">
      <w:rPr>
        <w:b/>
      </w:rPr>
      <w:t>akład Wodociągów i Kanalizacji Sp. z o.o.</w:t>
    </w:r>
  </w:p>
  <w:p w14:paraId="0D1D22A6" w14:textId="77777777" w:rsidR="004469AF" w:rsidRPr="00C97CD6" w:rsidRDefault="004469AF" w:rsidP="005E01B4">
    <w:pPr>
      <w:ind w:left="708" w:firstLine="708"/>
      <w:rPr>
        <w:b/>
      </w:rPr>
    </w:pPr>
    <w:r w:rsidRPr="00C97CD6">
      <w:t>72-600 Świnoujście, ul. Kołłątaja 4</w:t>
    </w:r>
  </w:p>
  <w:p w14:paraId="31C6E16B" w14:textId="77777777" w:rsidR="004469AF" w:rsidRPr="00C97CD6" w:rsidRDefault="004469AF" w:rsidP="005E01B4">
    <w:pPr>
      <w:ind w:firstLine="708"/>
    </w:pPr>
    <w:r w:rsidRPr="00C97CD6">
      <w:t>tel. (91) 321 45 31   fax. (91) 321 47 82</w:t>
    </w:r>
  </w:p>
  <w:p w14:paraId="35C298AB" w14:textId="77777777" w:rsidR="004469AF" w:rsidRPr="00C97CD6" w:rsidRDefault="004469AF" w:rsidP="005E01B4">
    <w:pPr>
      <w:rPr>
        <w:rFonts w:ascii="Times New Roman" w:hAnsi="Times New Roman"/>
        <w:sz w:val="18"/>
        <w:szCs w:val="18"/>
      </w:rPr>
    </w:pPr>
  </w:p>
  <w:p w14:paraId="0567A6F3" w14:textId="77777777" w:rsidR="004469AF" w:rsidRPr="00C97CD6" w:rsidRDefault="004469AF" w:rsidP="005E01B4">
    <w:pPr>
      <w:ind w:left="708" w:firstLine="708"/>
      <w:rPr>
        <w:sz w:val="18"/>
        <w:szCs w:val="18"/>
      </w:rPr>
    </w:pPr>
    <w:r w:rsidRPr="00C97CD6">
      <w:rPr>
        <w:sz w:val="18"/>
        <w:szCs w:val="18"/>
      </w:rPr>
      <w:t>Sąd Rejonowy Szczecin – Centrum w Szczecinie</w:t>
    </w:r>
  </w:p>
  <w:p w14:paraId="747C6F0C" w14:textId="77777777" w:rsidR="004469AF" w:rsidRPr="00C97CD6" w:rsidRDefault="004469AF" w:rsidP="005E01B4">
    <w:pPr>
      <w:tabs>
        <w:tab w:val="left" w:pos="2129"/>
        <w:tab w:val="center" w:pos="5243"/>
      </w:tabs>
      <w:ind w:left="708" w:firstLine="708"/>
      <w:rPr>
        <w:sz w:val="18"/>
        <w:szCs w:val="18"/>
        <w:u w:val="single"/>
      </w:rPr>
    </w:pPr>
    <w:r>
      <w:rPr>
        <w:sz w:val="18"/>
        <w:szCs w:val="18"/>
      </w:rPr>
      <w:tab/>
    </w:r>
    <w:r>
      <w:rPr>
        <w:sz w:val="18"/>
        <w:szCs w:val="18"/>
      </w:rPr>
      <w:tab/>
    </w:r>
    <w:r w:rsidRPr="00C97CD6">
      <w:rPr>
        <w:sz w:val="18"/>
        <w:szCs w:val="18"/>
      </w:rPr>
      <w:t>XIII Wydział Gospodarczy Krajowego Rejestru Sądowego nr 0000139551</w:t>
    </w:r>
  </w:p>
  <w:p w14:paraId="64BD1718" w14:textId="6D87E84C" w:rsidR="004469AF" w:rsidRPr="00C97CD6" w:rsidRDefault="004469AF" w:rsidP="005E01B4">
    <w:pPr>
      <w:rPr>
        <w:sz w:val="18"/>
        <w:szCs w:val="18"/>
      </w:rPr>
    </w:pPr>
    <w:r w:rsidRPr="00C97CD6">
      <w:rPr>
        <w:b/>
        <w:sz w:val="18"/>
        <w:szCs w:val="18"/>
      </w:rPr>
      <w:t>NIP: 855-00-24-412</w:t>
    </w:r>
    <w:r w:rsidRPr="00C97CD6">
      <w:rPr>
        <w:sz w:val="18"/>
        <w:szCs w:val="18"/>
      </w:rPr>
      <w:t xml:space="preserve">                                    Wysokość kapitału zakładowego    </w:t>
    </w:r>
    <w:r>
      <w:rPr>
        <w:sz w:val="18"/>
        <w:szCs w:val="18"/>
      </w:rPr>
      <w:t>99.812.4</w:t>
    </w:r>
    <w:r w:rsidRPr="00C97CD6">
      <w:rPr>
        <w:sz w:val="18"/>
        <w:szCs w:val="18"/>
      </w:rPr>
      <w:t>00,00 zł</w:t>
    </w:r>
  </w:p>
  <w:p w14:paraId="7F65FFA3" w14:textId="0E63D1AC" w:rsidR="004469AF" w:rsidRDefault="004469AF">
    <w:pPr>
      <w:pStyle w:val="Nagwek"/>
    </w:pPr>
    <w:r>
      <w:rPr>
        <w:noProof/>
      </w:rPr>
      <mc:AlternateContent>
        <mc:Choice Requires="wps">
          <w:drawing>
            <wp:anchor distT="0" distB="0" distL="114300" distR="114300" simplePos="0" relativeHeight="251660800" behindDoc="0" locked="0" layoutInCell="1" allowOverlap="1" wp14:anchorId="4A0792F8" wp14:editId="1F9E13A1">
              <wp:simplePos x="0" y="0"/>
              <wp:positionH relativeFrom="column">
                <wp:posOffset>-642620</wp:posOffset>
              </wp:positionH>
              <wp:positionV relativeFrom="paragraph">
                <wp:posOffset>31750</wp:posOffset>
              </wp:positionV>
              <wp:extent cx="7162800" cy="9525"/>
              <wp:effectExtent l="0" t="0" r="19050" b="28575"/>
              <wp:wrapNone/>
              <wp:docPr id="5" name="Łącznik prosty ze strzałką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6280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C115F3D" id="_x0000_t32" coordsize="21600,21600" o:spt="32" o:oned="t" path="m,l21600,21600e" filled="f">
              <v:path arrowok="t" fillok="f" o:connecttype="none"/>
              <o:lock v:ext="edit" shapetype="t"/>
            </v:shapetype>
            <v:shape id="Łącznik prosty ze strzałką 5" o:spid="_x0000_s1026" type="#_x0000_t32" style="position:absolute;margin-left:-50.6pt;margin-top:2.5pt;width:564pt;height:.75pt;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hAnsi="Times New Roman" w:cs="Times New Roman"/>
        <w:b/>
        <w:bCs/>
        <w:strike/>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multilevel"/>
    <w:tmpl w:val="00000003"/>
    <w:name w:val="WW8Num3"/>
    <w:lvl w:ilvl="0">
      <w:start w:val="1"/>
      <w:numFmt w:val="decimal"/>
      <w:lvlText w:val="%1)"/>
      <w:lvlJc w:val="left"/>
      <w:pPr>
        <w:tabs>
          <w:tab w:val="num" w:pos="2340"/>
        </w:tabs>
        <w:ind w:left="2340" w:hanging="360"/>
      </w:pPr>
    </w:lvl>
    <w:lvl w:ilvl="1">
      <w:start w:val="3"/>
      <w:numFmt w:val="decimal"/>
      <w:lvlText w:val="%2."/>
      <w:lvlJc w:val="left"/>
      <w:pPr>
        <w:tabs>
          <w:tab w:val="num" w:pos="1440"/>
        </w:tabs>
        <w:ind w:left="1440" w:hanging="360"/>
      </w:pPr>
      <w:rPr>
        <w:b w:val="0"/>
      </w:rPr>
    </w:lvl>
    <w:lvl w:ilvl="2">
      <w:start w:val="1"/>
      <w:numFmt w:val="decimal"/>
      <w:lvlText w:val="%3)"/>
      <w:lvlJc w:val="left"/>
      <w:pPr>
        <w:tabs>
          <w:tab w:val="num" w:pos="2340"/>
        </w:tabs>
        <w:ind w:left="2340" w:hanging="360"/>
      </w:pPr>
    </w:lvl>
    <w:lvl w:ilvl="3">
      <w:start w:val="4"/>
      <w:numFmt w:val="decimal"/>
      <w:lvlText w:val="%4."/>
      <w:lvlJc w:val="left"/>
      <w:pPr>
        <w:tabs>
          <w:tab w:val="num" w:pos="2880"/>
        </w:tabs>
        <w:ind w:left="2880" w:hanging="360"/>
      </w:pPr>
      <w:rPr>
        <w:rFonts w:ascii="Symbol" w:hAnsi="Symbol"/>
      </w:rPr>
    </w:lvl>
    <w:lvl w:ilvl="4">
      <w:start w:val="1"/>
      <w:numFmt w:val="decimal"/>
      <w:lvlText w:val="%5)"/>
      <w:lvlJc w:val="left"/>
      <w:pPr>
        <w:tabs>
          <w:tab w:val="num" w:pos="3240"/>
        </w:tabs>
        <w:ind w:left="3240" w:firstLine="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4"/>
    <w:multiLevelType w:val="singleLevel"/>
    <w:tmpl w:val="9448F234"/>
    <w:name w:val="WW8Num4"/>
    <w:lvl w:ilvl="0">
      <w:start w:val="1"/>
      <w:numFmt w:val="decimal"/>
      <w:lvlText w:val="%1)"/>
      <w:lvlJc w:val="left"/>
      <w:pPr>
        <w:tabs>
          <w:tab w:val="num" w:pos="1135"/>
        </w:tabs>
        <w:ind w:left="1135" w:hanging="360"/>
      </w:pPr>
      <w:rPr>
        <w:rFonts w:ascii="Arial" w:eastAsiaTheme="minorHAnsi" w:hAnsi="Arial" w:cs="Arial"/>
      </w:rPr>
    </w:lvl>
  </w:abstractNum>
  <w:abstractNum w:abstractNumId="3" w15:restartNumberingAfterBreak="0">
    <w:nsid w:val="00000005"/>
    <w:multiLevelType w:val="singleLevel"/>
    <w:tmpl w:val="70F4A6B0"/>
    <w:name w:val="WW8Num5"/>
    <w:lvl w:ilvl="0">
      <w:start w:val="1"/>
      <w:numFmt w:val="decimal"/>
      <w:lvlText w:val="%1."/>
      <w:lvlJc w:val="left"/>
      <w:pPr>
        <w:tabs>
          <w:tab w:val="num" w:pos="336"/>
        </w:tabs>
        <w:ind w:left="0" w:firstLine="0"/>
      </w:pPr>
      <w:rPr>
        <w:rFonts w:ascii="Arial" w:hAnsi="Arial" w:cs="Arial" w:hint="default"/>
        <w:b w:val="0"/>
      </w:rPr>
    </w:lvl>
  </w:abstractNum>
  <w:abstractNum w:abstractNumId="4" w15:restartNumberingAfterBreak="0">
    <w:nsid w:val="00000006"/>
    <w:multiLevelType w:val="singleLevel"/>
    <w:tmpl w:val="00000006"/>
    <w:name w:val="WW8Num6"/>
    <w:lvl w:ilvl="0">
      <w:start w:val="1"/>
      <w:numFmt w:val="bullet"/>
      <w:lvlText w:val=""/>
      <w:lvlJc w:val="left"/>
      <w:pPr>
        <w:tabs>
          <w:tab w:val="num" w:pos="1155"/>
        </w:tabs>
        <w:ind w:left="1155" w:hanging="360"/>
      </w:pPr>
      <w:rPr>
        <w:rFonts w:ascii="Symbol" w:hAnsi="Symbol" w:cs="Symbol"/>
        <w:spacing w:val="-7"/>
        <w:sz w:val="22"/>
        <w:szCs w:val="22"/>
      </w:rPr>
    </w:lvl>
  </w:abstractNum>
  <w:abstractNum w:abstractNumId="5" w15:restartNumberingAfterBreak="0">
    <w:nsid w:val="00000007"/>
    <w:multiLevelType w:val="multilevel"/>
    <w:tmpl w:val="F260CF6A"/>
    <w:name w:val="WW8Num7"/>
    <w:lvl w:ilvl="0">
      <w:start w:val="1"/>
      <w:numFmt w:val="decimal"/>
      <w:lvlText w:val="%1"/>
      <w:lvlJc w:val="left"/>
      <w:pPr>
        <w:tabs>
          <w:tab w:val="num" w:pos="360"/>
        </w:tabs>
        <w:ind w:left="360" w:hanging="360"/>
      </w:pPr>
    </w:lvl>
    <w:lvl w:ilvl="1">
      <w:start w:val="1"/>
      <w:numFmt w:val="lowerLetter"/>
      <w:lvlText w:val="%2)"/>
      <w:lvlJc w:val="left"/>
      <w:pPr>
        <w:tabs>
          <w:tab w:val="num" w:pos="360"/>
        </w:tabs>
        <w:ind w:left="360" w:hanging="360"/>
      </w:pPr>
      <w:rPr>
        <w:rFonts w:ascii="Arial" w:eastAsiaTheme="minorHAnsi" w:hAnsi="Arial" w:cs="Arial"/>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15:restartNumberingAfterBreak="0">
    <w:nsid w:val="00000008"/>
    <w:multiLevelType w:val="singleLevel"/>
    <w:tmpl w:val="29C0FFDA"/>
    <w:name w:val="WW8Num9"/>
    <w:lvl w:ilvl="0">
      <w:start w:val="1"/>
      <w:numFmt w:val="lowerLetter"/>
      <w:lvlText w:val="%1)"/>
      <w:lvlJc w:val="left"/>
      <w:pPr>
        <w:tabs>
          <w:tab w:val="num" w:pos="336"/>
        </w:tabs>
        <w:ind w:left="0" w:firstLine="0"/>
      </w:pPr>
      <w:rPr>
        <w:rFonts w:ascii="Times New Roman" w:hAnsi="Times New Roman" w:cs="Times New Roman"/>
        <w:b w:val="0"/>
        <w:bCs/>
        <w:spacing w:val="4"/>
      </w:rPr>
    </w:lvl>
  </w:abstractNum>
  <w:abstractNum w:abstractNumId="7" w15:restartNumberingAfterBreak="0">
    <w:nsid w:val="00000009"/>
    <w:multiLevelType w:val="singleLevel"/>
    <w:tmpl w:val="00000009"/>
    <w:name w:val="WW8Num10"/>
    <w:lvl w:ilvl="0">
      <w:start w:val="1"/>
      <w:numFmt w:val="bullet"/>
      <w:lvlText w:val="-"/>
      <w:lvlJc w:val="left"/>
      <w:pPr>
        <w:tabs>
          <w:tab w:val="num" w:pos="720"/>
        </w:tabs>
        <w:ind w:left="720" w:hanging="360"/>
      </w:pPr>
      <w:rPr>
        <w:rFonts w:ascii="Times New Roman" w:hAnsi="Times New Roman" w:cs="Times New Roman"/>
        <w:spacing w:val="-6"/>
      </w:rPr>
    </w:lvl>
  </w:abstractNum>
  <w:abstractNum w:abstractNumId="8" w15:restartNumberingAfterBreak="0">
    <w:nsid w:val="0000000A"/>
    <w:multiLevelType w:val="singleLevel"/>
    <w:tmpl w:val="0000000A"/>
    <w:name w:val="WW8Num11"/>
    <w:lvl w:ilvl="0">
      <w:start w:val="2"/>
      <w:numFmt w:val="decimal"/>
      <w:lvlText w:val="%1."/>
      <w:lvlJc w:val="left"/>
      <w:pPr>
        <w:tabs>
          <w:tab w:val="num" w:pos="336"/>
        </w:tabs>
        <w:ind w:left="0" w:firstLine="0"/>
      </w:pPr>
      <w:rPr>
        <w:rFonts w:ascii="Times New Roman" w:hAnsi="Times New Roman" w:cs="Times New Roman"/>
        <w:b/>
      </w:rPr>
    </w:lvl>
  </w:abstractNum>
  <w:abstractNum w:abstractNumId="9" w15:restartNumberingAfterBreak="0">
    <w:nsid w:val="0000000B"/>
    <w:multiLevelType w:val="singleLevel"/>
    <w:tmpl w:val="0000000B"/>
    <w:name w:val="WW8Num14"/>
    <w:lvl w:ilvl="0">
      <w:start w:val="1"/>
      <w:numFmt w:val="lowerLetter"/>
      <w:lvlText w:val="%1)"/>
      <w:lvlJc w:val="left"/>
      <w:pPr>
        <w:tabs>
          <w:tab w:val="num" w:pos="346"/>
        </w:tabs>
        <w:ind w:left="0" w:firstLine="0"/>
      </w:pPr>
      <w:rPr>
        <w:rFonts w:ascii="Times New Roman" w:hAnsi="Times New Roman" w:cs="Times New Roman"/>
        <w:spacing w:val="-6"/>
        <w:sz w:val="22"/>
        <w:szCs w:val="22"/>
      </w:rPr>
    </w:lvl>
  </w:abstractNum>
  <w:abstractNum w:abstractNumId="10" w15:restartNumberingAfterBreak="0">
    <w:nsid w:val="0000000D"/>
    <w:multiLevelType w:val="singleLevel"/>
    <w:tmpl w:val="ADB6C14C"/>
    <w:name w:val="WW8Num16"/>
    <w:lvl w:ilvl="0">
      <w:start w:val="1"/>
      <w:numFmt w:val="decimal"/>
      <w:lvlText w:val="%1."/>
      <w:lvlJc w:val="left"/>
      <w:pPr>
        <w:tabs>
          <w:tab w:val="num" w:pos="341"/>
        </w:tabs>
        <w:ind w:left="0" w:firstLine="0"/>
      </w:pPr>
      <w:rPr>
        <w:rFonts w:ascii="Arial" w:hAnsi="Arial" w:cs="Arial" w:hint="default"/>
        <w:b w:val="0"/>
        <w:bCs/>
        <w:spacing w:val="-7"/>
      </w:rPr>
    </w:lvl>
  </w:abstractNum>
  <w:abstractNum w:abstractNumId="11" w15:restartNumberingAfterBreak="0">
    <w:nsid w:val="036440DE"/>
    <w:multiLevelType w:val="hybridMultilevel"/>
    <w:tmpl w:val="88B8910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7">
      <w:start w:val="1"/>
      <w:numFmt w:val="lowerLetter"/>
      <w:lvlText w:val="%3)"/>
      <w:lvlJc w:val="lef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 w15:restartNumberingAfterBreak="0">
    <w:nsid w:val="047A758B"/>
    <w:multiLevelType w:val="hybridMultilevel"/>
    <w:tmpl w:val="441A0920"/>
    <w:lvl w:ilvl="0" w:tplc="4F9EC2CA">
      <w:start w:val="1"/>
      <w:numFmt w:val="decimal"/>
      <w:lvlText w:val="%1."/>
      <w:lvlJc w:val="left"/>
      <w:pPr>
        <w:tabs>
          <w:tab w:val="num" w:pos="454"/>
        </w:tabs>
        <w:ind w:left="454" w:hanging="454"/>
      </w:pPr>
      <w:rPr>
        <w:rFonts w:ascii="Arial" w:eastAsia="Times New Roman" w:hAnsi="Arial" w:cs="Arial"/>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05082198"/>
    <w:multiLevelType w:val="hybridMultilevel"/>
    <w:tmpl w:val="98AC9558"/>
    <w:lvl w:ilvl="0" w:tplc="E75C79F6">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7807890"/>
    <w:multiLevelType w:val="hybridMultilevel"/>
    <w:tmpl w:val="09AEDA04"/>
    <w:lvl w:ilvl="0" w:tplc="7D56D38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DCD235B"/>
    <w:multiLevelType w:val="hybridMultilevel"/>
    <w:tmpl w:val="A7060E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F154618"/>
    <w:multiLevelType w:val="hybridMultilevel"/>
    <w:tmpl w:val="B35EC206"/>
    <w:lvl w:ilvl="0" w:tplc="DA300898">
      <w:start w:val="1"/>
      <w:numFmt w:val="decimal"/>
      <w:lvlText w:val="%1."/>
      <w:lvlJc w:val="left"/>
      <w:pPr>
        <w:ind w:left="720" w:hanging="360"/>
      </w:pPr>
      <w:rPr>
        <w:rFonts w:ascii="Arial" w:eastAsia="Times New Roman" w:hAnsi="Arial" w:cs="Arial"/>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F2D57E8"/>
    <w:multiLevelType w:val="hybridMultilevel"/>
    <w:tmpl w:val="631A537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443084E"/>
    <w:multiLevelType w:val="hybridMultilevel"/>
    <w:tmpl w:val="6C542B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8373E75"/>
    <w:multiLevelType w:val="hybridMultilevel"/>
    <w:tmpl w:val="AE1AA544"/>
    <w:lvl w:ilvl="0" w:tplc="C1D20FA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cs="Wingdings" w:hint="default"/>
      </w:rPr>
    </w:lvl>
    <w:lvl w:ilvl="3" w:tplc="04150001" w:tentative="1">
      <w:start w:val="1"/>
      <w:numFmt w:val="bullet"/>
      <w:lvlText w:val=""/>
      <w:lvlJc w:val="left"/>
      <w:pPr>
        <w:ind w:left="3164" w:hanging="360"/>
      </w:pPr>
      <w:rPr>
        <w:rFonts w:ascii="Symbol" w:hAnsi="Symbol" w:cs="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cs="Wingdings" w:hint="default"/>
      </w:rPr>
    </w:lvl>
    <w:lvl w:ilvl="6" w:tplc="04150001" w:tentative="1">
      <w:start w:val="1"/>
      <w:numFmt w:val="bullet"/>
      <w:lvlText w:val=""/>
      <w:lvlJc w:val="left"/>
      <w:pPr>
        <w:ind w:left="5324" w:hanging="360"/>
      </w:pPr>
      <w:rPr>
        <w:rFonts w:ascii="Symbol" w:hAnsi="Symbol" w:cs="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cs="Wingdings" w:hint="default"/>
      </w:rPr>
    </w:lvl>
  </w:abstractNum>
  <w:abstractNum w:abstractNumId="20" w15:restartNumberingAfterBreak="0">
    <w:nsid w:val="183A0BD2"/>
    <w:multiLevelType w:val="multilevel"/>
    <w:tmpl w:val="B7E2F65E"/>
    <w:name w:val="WW8Num72"/>
    <w:lvl w:ilvl="0">
      <w:start w:val="1"/>
      <w:numFmt w:val="decimal"/>
      <w:lvlText w:val="%1"/>
      <w:lvlJc w:val="left"/>
      <w:pPr>
        <w:tabs>
          <w:tab w:val="num" w:pos="360"/>
        </w:tabs>
        <w:ind w:left="360" w:hanging="360"/>
      </w:pPr>
      <w:rPr>
        <w:rFonts w:hint="default"/>
      </w:rPr>
    </w:lvl>
    <w:lvl w:ilvl="1">
      <w:start w:val="3"/>
      <w:numFmt w:val="lowerLetter"/>
      <w:lvlText w:val="%2)"/>
      <w:lvlJc w:val="left"/>
      <w:pPr>
        <w:tabs>
          <w:tab w:val="num" w:pos="360"/>
        </w:tabs>
        <w:ind w:left="360" w:hanging="360"/>
      </w:pPr>
      <w:rPr>
        <w:rFonts w:ascii="Arial" w:eastAsiaTheme="minorHAnsi"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15:restartNumberingAfterBreak="0">
    <w:nsid w:val="24022C00"/>
    <w:multiLevelType w:val="hybridMultilevel"/>
    <w:tmpl w:val="4274DCCE"/>
    <w:lvl w:ilvl="0" w:tplc="04150017">
      <w:start w:val="1"/>
      <w:numFmt w:val="lowerLetter"/>
      <w:lvlText w:val="%1)"/>
      <w:lvlJc w:val="left"/>
      <w:pPr>
        <w:ind w:left="1440" w:hanging="360"/>
      </w:pPr>
    </w:lvl>
    <w:lvl w:ilvl="1" w:tplc="04150017">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72035B4"/>
    <w:multiLevelType w:val="hybridMultilevel"/>
    <w:tmpl w:val="8EB2DBD6"/>
    <w:lvl w:ilvl="0" w:tplc="517EDA2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80B6F2D"/>
    <w:multiLevelType w:val="multilevel"/>
    <w:tmpl w:val="C63460CA"/>
    <w:lvl w:ilvl="0">
      <w:start w:val="5"/>
      <w:numFmt w:val="decimal"/>
      <w:lvlText w:val="%1."/>
      <w:lvlJc w:val="left"/>
      <w:pPr>
        <w:tabs>
          <w:tab w:val="num" w:pos="567"/>
        </w:tabs>
        <w:ind w:left="567" w:hanging="567"/>
      </w:pPr>
      <w:rPr>
        <w:rFonts w:hint="default"/>
        <w:b/>
        <w:bCs w:val="0"/>
      </w:rPr>
    </w:lvl>
    <w:lvl w:ilvl="1">
      <w:start w:val="3"/>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EC509B7"/>
    <w:multiLevelType w:val="hybridMultilevel"/>
    <w:tmpl w:val="E0F0F37E"/>
    <w:lvl w:ilvl="0" w:tplc="B0CC35F8">
      <w:start w:val="1"/>
      <w:numFmt w:val="decimal"/>
      <w:lvlText w:val="%1)"/>
      <w:lvlJc w:val="left"/>
      <w:pPr>
        <w:ind w:left="1155" w:hanging="360"/>
      </w:pPr>
      <w:rPr>
        <w:rFonts w:hint="default"/>
      </w:rPr>
    </w:lvl>
    <w:lvl w:ilvl="1" w:tplc="04150019" w:tentative="1">
      <w:start w:val="1"/>
      <w:numFmt w:val="lowerLetter"/>
      <w:lvlText w:val="%2."/>
      <w:lvlJc w:val="left"/>
      <w:pPr>
        <w:ind w:left="1875" w:hanging="360"/>
      </w:pPr>
    </w:lvl>
    <w:lvl w:ilvl="2" w:tplc="0415001B" w:tentative="1">
      <w:start w:val="1"/>
      <w:numFmt w:val="lowerRoman"/>
      <w:lvlText w:val="%3."/>
      <w:lvlJc w:val="right"/>
      <w:pPr>
        <w:ind w:left="2595" w:hanging="180"/>
      </w:pPr>
    </w:lvl>
    <w:lvl w:ilvl="3" w:tplc="0415000F" w:tentative="1">
      <w:start w:val="1"/>
      <w:numFmt w:val="decimal"/>
      <w:lvlText w:val="%4."/>
      <w:lvlJc w:val="left"/>
      <w:pPr>
        <w:ind w:left="3315" w:hanging="360"/>
      </w:pPr>
    </w:lvl>
    <w:lvl w:ilvl="4" w:tplc="04150019" w:tentative="1">
      <w:start w:val="1"/>
      <w:numFmt w:val="lowerLetter"/>
      <w:lvlText w:val="%5."/>
      <w:lvlJc w:val="left"/>
      <w:pPr>
        <w:ind w:left="4035" w:hanging="360"/>
      </w:pPr>
    </w:lvl>
    <w:lvl w:ilvl="5" w:tplc="0415001B" w:tentative="1">
      <w:start w:val="1"/>
      <w:numFmt w:val="lowerRoman"/>
      <w:lvlText w:val="%6."/>
      <w:lvlJc w:val="right"/>
      <w:pPr>
        <w:ind w:left="4755" w:hanging="180"/>
      </w:pPr>
    </w:lvl>
    <w:lvl w:ilvl="6" w:tplc="0415000F" w:tentative="1">
      <w:start w:val="1"/>
      <w:numFmt w:val="decimal"/>
      <w:lvlText w:val="%7."/>
      <w:lvlJc w:val="left"/>
      <w:pPr>
        <w:ind w:left="5475" w:hanging="360"/>
      </w:pPr>
    </w:lvl>
    <w:lvl w:ilvl="7" w:tplc="04150019" w:tentative="1">
      <w:start w:val="1"/>
      <w:numFmt w:val="lowerLetter"/>
      <w:lvlText w:val="%8."/>
      <w:lvlJc w:val="left"/>
      <w:pPr>
        <w:ind w:left="6195" w:hanging="360"/>
      </w:pPr>
    </w:lvl>
    <w:lvl w:ilvl="8" w:tplc="0415001B" w:tentative="1">
      <w:start w:val="1"/>
      <w:numFmt w:val="lowerRoman"/>
      <w:lvlText w:val="%9."/>
      <w:lvlJc w:val="right"/>
      <w:pPr>
        <w:ind w:left="6915" w:hanging="180"/>
      </w:pPr>
    </w:lvl>
  </w:abstractNum>
  <w:abstractNum w:abstractNumId="25" w15:restartNumberingAfterBreak="0">
    <w:nsid w:val="2F144DF8"/>
    <w:multiLevelType w:val="multilevel"/>
    <w:tmpl w:val="CE5E85B6"/>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0766D84"/>
    <w:multiLevelType w:val="hybridMultilevel"/>
    <w:tmpl w:val="8C645790"/>
    <w:lvl w:ilvl="0" w:tplc="716CA24E">
      <w:start w:val="1"/>
      <w:numFmt w:val="decimal"/>
      <w:lvlText w:val="%1."/>
      <w:lvlJc w:val="left"/>
      <w:pPr>
        <w:ind w:left="720" w:hanging="360"/>
      </w:pPr>
      <w:rPr>
        <w:rFonts w:ascii="Arial" w:eastAsiaTheme="minorHAnsi" w:hAnsi="Arial" w:cs="Arial"/>
      </w:rPr>
    </w:lvl>
    <w:lvl w:ilvl="1" w:tplc="04150019">
      <w:start w:val="1"/>
      <w:numFmt w:val="lowerLetter"/>
      <w:lvlText w:val="%2."/>
      <w:lvlJc w:val="left"/>
      <w:pPr>
        <w:ind w:left="1440" w:hanging="360"/>
      </w:pPr>
    </w:lvl>
    <w:lvl w:ilvl="2" w:tplc="8498472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6AE7376"/>
    <w:multiLevelType w:val="hybridMultilevel"/>
    <w:tmpl w:val="2BFE3D12"/>
    <w:lvl w:ilvl="0" w:tplc="8EC470A6">
      <w:start w:val="1"/>
      <w:numFmt w:val="decimal"/>
      <w:lvlText w:val="%1)"/>
      <w:lvlJc w:val="left"/>
      <w:pPr>
        <w:ind w:left="1135" w:hanging="360"/>
      </w:pPr>
      <w:rPr>
        <w:rFonts w:hint="default"/>
      </w:rPr>
    </w:lvl>
    <w:lvl w:ilvl="1" w:tplc="04150019" w:tentative="1">
      <w:start w:val="1"/>
      <w:numFmt w:val="lowerLetter"/>
      <w:lvlText w:val="%2."/>
      <w:lvlJc w:val="left"/>
      <w:pPr>
        <w:ind w:left="1855" w:hanging="360"/>
      </w:pPr>
    </w:lvl>
    <w:lvl w:ilvl="2" w:tplc="0415001B" w:tentative="1">
      <w:start w:val="1"/>
      <w:numFmt w:val="lowerRoman"/>
      <w:lvlText w:val="%3."/>
      <w:lvlJc w:val="right"/>
      <w:pPr>
        <w:ind w:left="2575" w:hanging="180"/>
      </w:pPr>
    </w:lvl>
    <w:lvl w:ilvl="3" w:tplc="0415000F" w:tentative="1">
      <w:start w:val="1"/>
      <w:numFmt w:val="decimal"/>
      <w:lvlText w:val="%4."/>
      <w:lvlJc w:val="left"/>
      <w:pPr>
        <w:ind w:left="3295" w:hanging="360"/>
      </w:pPr>
    </w:lvl>
    <w:lvl w:ilvl="4" w:tplc="04150019" w:tentative="1">
      <w:start w:val="1"/>
      <w:numFmt w:val="lowerLetter"/>
      <w:lvlText w:val="%5."/>
      <w:lvlJc w:val="left"/>
      <w:pPr>
        <w:ind w:left="4015" w:hanging="360"/>
      </w:pPr>
    </w:lvl>
    <w:lvl w:ilvl="5" w:tplc="0415001B" w:tentative="1">
      <w:start w:val="1"/>
      <w:numFmt w:val="lowerRoman"/>
      <w:lvlText w:val="%6."/>
      <w:lvlJc w:val="right"/>
      <w:pPr>
        <w:ind w:left="4735" w:hanging="180"/>
      </w:pPr>
    </w:lvl>
    <w:lvl w:ilvl="6" w:tplc="0415000F" w:tentative="1">
      <w:start w:val="1"/>
      <w:numFmt w:val="decimal"/>
      <w:lvlText w:val="%7."/>
      <w:lvlJc w:val="left"/>
      <w:pPr>
        <w:ind w:left="5455" w:hanging="360"/>
      </w:pPr>
    </w:lvl>
    <w:lvl w:ilvl="7" w:tplc="04150019" w:tentative="1">
      <w:start w:val="1"/>
      <w:numFmt w:val="lowerLetter"/>
      <w:lvlText w:val="%8."/>
      <w:lvlJc w:val="left"/>
      <w:pPr>
        <w:ind w:left="6175" w:hanging="360"/>
      </w:pPr>
    </w:lvl>
    <w:lvl w:ilvl="8" w:tplc="0415001B" w:tentative="1">
      <w:start w:val="1"/>
      <w:numFmt w:val="lowerRoman"/>
      <w:lvlText w:val="%9."/>
      <w:lvlJc w:val="right"/>
      <w:pPr>
        <w:ind w:left="6895" w:hanging="180"/>
      </w:pPr>
    </w:lvl>
  </w:abstractNum>
  <w:abstractNum w:abstractNumId="28" w15:restartNumberingAfterBreak="0">
    <w:nsid w:val="3AA470D7"/>
    <w:multiLevelType w:val="hybridMultilevel"/>
    <w:tmpl w:val="651A05C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3CB0626F"/>
    <w:multiLevelType w:val="multilevel"/>
    <w:tmpl w:val="F78656B8"/>
    <w:lvl w:ilvl="0">
      <w:start w:val="2"/>
      <w:numFmt w:val="decimal"/>
      <w:lvlText w:val="%1."/>
      <w:lvlJc w:val="left"/>
      <w:pPr>
        <w:ind w:left="2264" w:hanging="360"/>
      </w:pPr>
      <w:rPr>
        <w:rFonts w:hint="default"/>
      </w:rPr>
    </w:lvl>
    <w:lvl w:ilvl="1">
      <w:start w:val="1"/>
      <w:numFmt w:val="decimal"/>
      <w:isLgl/>
      <w:lvlText w:val="%1.%2"/>
      <w:lvlJc w:val="left"/>
      <w:pPr>
        <w:ind w:left="2264" w:hanging="360"/>
      </w:pPr>
      <w:rPr>
        <w:rFonts w:hint="default"/>
        <w:color w:val="auto"/>
      </w:rPr>
    </w:lvl>
    <w:lvl w:ilvl="2">
      <w:start w:val="1"/>
      <w:numFmt w:val="decimal"/>
      <w:isLgl/>
      <w:lvlText w:val="%1.%2.%3"/>
      <w:lvlJc w:val="left"/>
      <w:pPr>
        <w:ind w:left="2624" w:hanging="720"/>
      </w:pPr>
      <w:rPr>
        <w:rFonts w:hint="default"/>
      </w:rPr>
    </w:lvl>
    <w:lvl w:ilvl="3">
      <w:start w:val="1"/>
      <w:numFmt w:val="decimal"/>
      <w:isLgl/>
      <w:lvlText w:val="%1.%2.%3.%4"/>
      <w:lvlJc w:val="left"/>
      <w:pPr>
        <w:ind w:left="2624" w:hanging="720"/>
      </w:pPr>
      <w:rPr>
        <w:rFonts w:hint="default"/>
      </w:rPr>
    </w:lvl>
    <w:lvl w:ilvl="4">
      <w:start w:val="1"/>
      <w:numFmt w:val="decimal"/>
      <w:isLgl/>
      <w:lvlText w:val="%1.%2.%3.%4.%5"/>
      <w:lvlJc w:val="left"/>
      <w:pPr>
        <w:ind w:left="2984" w:hanging="1080"/>
      </w:pPr>
      <w:rPr>
        <w:rFonts w:hint="default"/>
      </w:rPr>
    </w:lvl>
    <w:lvl w:ilvl="5">
      <w:start w:val="1"/>
      <w:numFmt w:val="decimal"/>
      <w:isLgl/>
      <w:lvlText w:val="%1.%2.%3.%4.%5.%6"/>
      <w:lvlJc w:val="left"/>
      <w:pPr>
        <w:ind w:left="2984" w:hanging="1080"/>
      </w:pPr>
      <w:rPr>
        <w:rFonts w:hint="default"/>
      </w:rPr>
    </w:lvl>
    <w:lvl w:ilvl="6">
      <w:start w:val="1"/>
      <w:numFmt w:val="decimal"/>
      <w:isLgl/>
      <w:lvlText w:val="%1.%2.%3.%4.%5.%6.%7"/>
      <w:lvlJc w:val="left"/>
      <w:pPr>
        <w:ind w:left="3344" w:hanging="1440"/>
      </w:pPr>
      <w:rPr>
        <w:rFonts w:hint="default"/>
      </w:rPr>
    </w:lvl>
    <w:lvl w:ilvl="7">
      <w:start w:val="1"/>
      <w:numFmt w:val="decimal"/>
      <w:isLgl/>
      <w:lvlText w:val="%1.%2.%3.%4.%5.%6.%7.%8"/>
      <w:lvlJc w:val="left"/>
      <w:pPr>
        <w:ind w:left="3344" w:hanging="1440"/>
      </w:pPr>
      <w:rPr>
        <w:rFonts w:hint="default"/>
      </w:rPr>
    </w:lvl>
    <w:lvl w:ilvl="8">
      <w:start w:val="1"/>
      <w:numFmt w:val="decimal"/>
      <w:isLgl/>
      <w:lvlText w:val="%1.%2.%3.%4.%5.%6.%7.%8.%9"/>
      <w:lvlJc w:val="left"/>
      <w:pPr>
        <w:ind w:left="3704" w:hanging="1800"/>
      </w:pPr>
      <w:rPr>
        <w:rFonts w:hint="default"/>
      </w:rPr>
    </w:lvl>
  </w:abstractNum>
  <w:abstractNum w:abstractNumId="30" w15:restartNumberingAfterBreak="0">
    <w:nsid w:val="3F153D4B"/>
    <w:multiLevelType w:val="hybridMultilevel"/>
    <w:tmpl w:val="1158D624"/>
    <w:lvl w:ilvl="0" w:tplc="DC6CC3B0">
      <w:start w:val="2"/>
      <w:numFmt w:val="decimal"/>
      <w:lvlText w:val="%1."/>
      <w:lvlJc w:val="left"/>
      <w:pPr>
        <w:ind w:left="720" w:hanging="360"/>
      </w:pPr>
      <w:rPr>
        <w:rFonts w:ascii="Arial" w:hAnsi="Arial" w:cs="Arial" w:hint="default"/>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F322526"/>
    <w:multiLevelType w:val="hybridMultilevel"/>
    <w:tmpl w:val="A40046E2"/>
    <w:lvl w:ilvl="0" w:tplc="A4E45C14">
      <w:start w:val="7"/>
      <w:numFmt w:val="decimal"/>
      <w:lvlText w:val="%1."/>
      <w:lvlJc w:val="left"/>
      <w:pPr>
        <w:tabs>
          <w:tab w:val="num" w:pos="567"/>
        </w:tabs>
        <w:ind w:left="567" w:hanging="567"/>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2836821"/>
    <w:multiLevelType w:val="hybridMultilevel"/>
    <w:tmpl w:val="F20A080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15:restartNumberingAfterBreak="0">
    <w:nsid w:val="42EA4F5A"/>
    <w:multiLevelType w:val="hybridMultilevel"/>
    <w:tmpl w:val="FE62BC0E"/>
    <w:lvl w:ilvl="0" w:tplc="C1D20FA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463D4707"/>
    <w:multiLevelType w:val="multilevel"/>
    <w:tmpl w:val="6888A258"/>
    <w:lvl w:ilvl="0">
      <w:start w:val="7"/>
      <w:numFmt w:val="decimal"/>
      <w:lvlText w:val="%1."/>
      <w:lvlJc w:val="left"/>
      <w:pPr>
        <w:ind w:left="540" w:hanging="540"/>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ascii="Arial" w:hAnsi="Arial" w:cs="Arial" w:hint="default"/>
        <w:sz w:val="22"/>
        <w:szCs w:val="22"/>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35" w15:restartNumberingAfterBreak="0">
    <w:nsid w:val="49057BCF"/>
    <w:multiLevelType w:val="multilevel"/>
    <w:tmpl w:val="F196A6CC"/>
    <w:lvl w:ilvl="0">
      <w:start w:val="9"/>
      <w:numFmt w:val="decimal"/>
      <w:lvlText w:val="%1."/>
      <w:lvlJc w:val="left"/>
      <w:pPr>
        <w:ind w:left="360" w:hanging="360"/>
      </w:pPr>
      <w:rPr>
        <w:rFonts w:hint="default"/>
        <w:b w:val="0"/>
      </w:rPr>
    </w:lvl>
    <w:lvl w:ilvl="1">
      <w:start w:val="1"/>
      <w:numFmt w:val="decimal"/>
      <w:lvlText w:val="10.%2."/>
      <w:lvlJc w:val="left"/>
      <w:pPr>
        <w:ind w:left="720" w:hanging="720"/>
      </w:pPr>
      <w:rPr>
        <w:rFonts w:ascii="Arial" w:hAnsi="Arial" w:cs="Arial" w:hint="default"/>
        <w:b w:val="0"/>
        <w:sz w:val="22"/>
        <w:szCs w:val="22"/>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6" w15:restartNumberingAfterBreak="0">
    <w:nsid w:val="49435ED7"/>
    <w:multiLevelType w:val="hybridMultilevel"/>
    <w:tmpl w:val="5080A196"/>
    <w:lvl w:ilvl="0" w:tplc="04150011">
      <w:start w:val="1"/>
      <w:numFmt w:val="decimal"/>
      <w:lvlText w:val="%1)"/>
      <w:lvlJc w:val="left"/>
      <w:pPr>
        <w:ind w:left="720" w:hanging="360"/>
      </w:pPr>
    </w:lvl>
    <w:lvl w:ilvl="1" w:tplc="4386ECE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E4E5194"/>
    <w:multiLevelType w:val="hybridMultilevel"/>
    <w:tmpl w:val="0DB66732"/>
    <w:lvl w:ilvl="0" w:tplc="6458E962">
      <w:start w:val="1"/>
      <w:numFmt w:val="decimal"/>
      <w:lvlText w:val="%1)"/>
      <w:lvlJc w:val="left"/>
      <w:pPr>
        <w:tabs>
          <w:tab w:val="num" w:pos="1068"/>
        </w:tabs>
        <w:ind w:left="1068" w:hanging="360"/>
      </w:pPr>
      <w:rPr>
        <w:rFonts w:ascii="Arial" w:eastAsiaTheme="minorHAnsi" w:hAnsi="Arial" w:cs="Arial"/>
      </w:rPr>
    </w:lvl>
    <w:lvl w:ilvl="1" w:tplc="4D6EF516">
      <w:start w:val="7"/>
      <w:numFmt w:val="decimal"/>
      <w:lvlText w:val="%2."/>
      <w:lvlJc w:val="left"/>
      <w:pPr>
        <w:tabs>
          <w:tab w:val="num" w:pos="1441"/>
        </w:tabs>
        <w:ind w:left="12" w:firstLine="1428"/>
      </w:pPr>
      <w:rPr>
        <w:rFonts w:hint="default"/>
      </w:rPr>
    </w:lvl>
    <w:lvl w:ilvl="2" w:tplc="E8A21D00">
      <w:start w:val="1"/>
      <w:numFmt w:val="decimal"/>
      <w:lvlText w:val="%3)"/>
      <w:lvlJc w:val="left"/>
      <w:pPr>
        <w:tabs>
          <w:tab w:val="num" w:pos="3420"/>
        </w:tabs>
        <w:ind w:left="3420" w:hanging="360"/>
      </w:pPr>
      <w:rPr>
        <w:rFonts w:hint="default"/>
      </w:rPr>
    </w:lvl>
    <w:lvl w:ilvl="3" w:tplc="8632A97E">
      <w:start w:val="15"/>
      <w:numFmt w:val="decimal"/>
      <w:lvlText w:val="%4."/>
      <w:lvlJc w:val="left"/>
      <w:pPr>
        <w:tabs>
          <w:tab w:val="num" w:pos="3228"/>
        </w:tabs>
        <w:ind w:left="3228" w:hanging="360"/>
      </w:pPr>
      <w:rPr>
        <w:rFonts w:hint="default"/>
      </w:r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38" w15:restartNumberingAfterBreak="0">
    <w:nsid w:val="525A1A5E"/>
    <w:multiLevelType w:val="hybridMultilevel"/>
    <w:tmpl w:val="8BE664C4"/>
    <w:lvl w:ilvl="0" w:tplc="6D70EE8C">
      <w:start w:val="1"/>
      <w:numFmt w:val="decimal"/>
      <w:lvlText w:val="%1."/>
      <w:lvlJc w:val="left"/>
      <w:pPr>
        <w:tabs>
          <w:tab w:val="num" w:pos="567"/>
        </w:tabs>
        <w:ind w:left="567" w:hanging="567"/>
      </w:pPr>
      <w:rPr>
        <w:rFonts w:hint="default"/>
        <w:b/>
      </w:rPr>
    </w:lvl>
    <w:lvl w:ilvl="1" w:tplc="3F04F2B6">
      <w:start w:val="1"/>
      <w:numFmt w:val="decimal"/>
      <w:isLgl/>
      <w:lvlText w:val="2.%2"/>
      <w:lvlJc w:val="left"/>
      <w:pPr>
        <w:tabs>
          <w:tab w:val="num" w:pos="567"/>
        </w:tabs>
        <w:ind w:left="567" w:hanging="567"/>
      </w:pPr>
      <w:rPr>
        <w:rFonts w:hint="default"/>
        <w:b w:val="0"/>
        <w:strike w:val="0"/>
      </w:rPr>
    </w:lvl>
    <w:lvl w:ilvl="2" w:tplc="C734901C">
      <w:numFmt w:val="none"/>
      <w:lvlText w:val=""/>
      <w:lvlJc w:val="left"/>
      <w:pPr>
        <w:tabs>
          <w:tab w:val="num" w:pos="360"/>
        </w:tabs>
      </w:pPr>
    </w:lvl>
    <w:lvl w:ilvl="3" w:tplc="26447C8E">
      <w:numFmt w:val="none"/>
      <w:lvlText w:val=""/>
      <w:lvlJc w:val="left"/>
      <w:pPr>
        <w:tabs>
          <w:tab w:val="num" w:pos="360"/>
        </w:tabs>
      </w:pPr>
    </w:lvl>
    <w:lvl w:ilvl="4" w:tplc="DCF8CE7A">
      <w:numFmt w:val="none"/>
      <w:lvlText w:val=""/>
      <w:lvlJc w:val="left"/>
      <w:pPr>
        <w:tabs>
          <w:tab w:val="num" w:pos="360"/>
        </w:tabs>
      </w:pPr>
    </w:lvl>
    <w:lvl w:ilvl="5" w:tplc="D69A66EC">
      <w:numFmt w:val="none"/>
      <w:lvlText w:val=""/>
      <w:lvlJc w:val="left"/>
      <w:pPr>
        <w:tabs>
          <w:tab w:val="num" w:pos="360"/>
        </w:tabs>
      </w:pPr>
    </w:lvl>
    <w:lvl w:ilvl="6" w:tplc="EC2296CA">
      <w:numFmt w:val="none"/>
      <w:lvlText w:val=""/>
      <w:lvlJc w:val="left"/>
      <w:pPr>
        <w:tabs>
          <w:tab w:val="num" w:pos="360"/>
        </w:tabs>
      </w:pPr>
    </w:lvl>
    <w:lvl w:ilvl="7" w:tplc="324A962E">
      <w:numFmt w:val="none"/>
      <w:lvlText w:val=""/>
      <w:lvlJc w:val="left"/>
      <w:pPr>
        <w:tabs>
          <w:tab w:val="num" w:pos="360"/>
        </w:tabs>
      </w:pPr>
    </w:lvl>
    <w:lvl w:ilvl="8" w:tplc="F4CCCD94">
      <w:numFmt w:val="none"/>
      <w:lvlText w:val=""/>
      <w:lvlJc w:val="left"/>
      <w:pPr>
        <w:tabs>
          <w:tab w:val="num" w:pos="360"/>
        </w:tabs>
      </w:pPr>
    </w:lvl>
  </w:abstractNum>
  <w:abstractNum w:abstractNumId="39" w15:restartNumberingAfterBreak="0">
    <w:nsid w:val="52861C73"/>
    <w:multiLevelType w:val="hybridMultilevel"/>
    <w:tmpl w:val="D48A37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68A3BAD"/>
    <w:multiLevelType w:val="multilevel"/>
    <w:tmpl w:val="49769B02"/>
    <w:lvl w:ilvl="0">
      <w:start w:val="9"/>
      <w:numFmt w:val="decimal"/>
      <w:lvlText w:val="%1."/>
      <w:lvlJc w:val="left"/>
      <w:pPr>
        <w:ind w:left="360" w:hanging="360"/>
      </w:pPr>
      <w:rPr>
        <w:rFonts w:hint="default"/>
      </w:rPr>
    </w:lvl>
    <w:lvl w:ilvl="1">
      <w:start w:val="1"/>
      <w:numFmt w:val="decimal"/>
      <w:isLgl/>
      <w:lvlText w:val="9.%2"/>
      <w:lvlJc w:val="left"/>
      <w:pPr>
        <w:tabs>
          <w:tab w:val="num" w:pos="567"/>
        </w:tabs>
        <w:ind w:left="567" w:hanging="567"/>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A727FA0"/>
    <w:multiLevelType w:val="multilevel"/>
    <w:tmpl w:val="3BB8518A"/>
    <w:lvl w:ilvl="0">
      <w:start w:val="5"/>
      <w:numFmt w:val="decimal"/>
      <w:lvlText w:val="%1)"/>
      <w:lvlJc w:val="left"/>
      <w:pPr>
        <w:tabs>
          <w:tab w:val="num" w:pos="2340"/>
        </w:tabs>
        <w:ind w:left="2340" w:hanging="360"/>
      </w:pPr>
      <w:rPr>
        <w:rFonts w:hint="default"/>
        <w:strike w:val="0"/>
        <w:color w:val="auto"/>
      </w:rPr>
    </w:lvl>
    <w:lvl w:ilvl="1">
      <w:start w:val="3"/>
      <w:numFmt w:val="decimal"/>
      <w:lvlText w:val="%2."/>
      <w:lvlJc w:val="left"/>
      <w:pPr>
        <w:tabs>
          <w:tab w:val="num" w:pos="1440"/>
        </w:tabs>
        <w:ind w:left="1440" w:hanging="360"/>
      </w:pPr>
      <w:rPr>
        <w:rFonts w:hint="default"/>
        <w:b w:val="0"/>
      </w:rPr>
    </w:lvl>
    <w:lvl w:ilvl="2">
      <w:start w:val="1"/>
      <w:numFmt w:val="lowerLetter"/>
      <w:lvlText w:val="%3)"/>
      <w:lvlJc w:val="left"/>
      <w:pPr>
        <w:tabs>
          <w:tab w:val="num" w:pos="2340"/>
        </w:tabs>
        <w:ind w:left="2340" w:hanging="360"/>
      </w:pPr>
      <w:rPr>
        <w:rFonts w:hint="default"/>
      </w:rPr>
    </w:lvl>
    <w:lvl w:ilvl="3">
      <w:start w:val="4"/>
      <w:numFmt w:val="decimal"/>
      <w:lvlText w:val="%4."/>
      <w:lvlJc w:val="left"/>
      <w:pPr>
        <w:tabs>
          <w:tab w:val="num" w:pos="2880"/>
        </w:tabs>
        <w:ind w:left="2880" w:hanging="360"/>
      </w:pPr>
      <w:rPr>
        <w:rFonts w:ascii="Symbol" w:hAnsi="Symbol" w:hint="default"/>
      </w:rPr>
    </w:lvl>
    <w:lvl w:ilvl="4">
      <w:start w:val="1"/>
      <w:numFmt w:val="decimal"/>
      <w:lvlText w:val="%5)"/>
      <w:lvlJc w:val="left"/>
      <w:pPr>
        <w:tabs>
          <w:tab w:val="num" w:pos="3240"/>
        </w:tabs>
        <w:ind w:left="3240" w:firstLine="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2" w15:restartNumberingAfterBreak="0">
    <w:nsid w:val="5FB91107"/>
    <w:multiLevelType w:val="multilevel"/>
    <w:tmpl w:val="EF60DE58"/>
    <w:lvl w:ilvl="0">
      <w:start w:val="9"/>
      <w:numFmt w:val="decimal"/>
      <w:lvlText w:val="%1."/>
      <w:lvlJc w:val="left"/>
      <w:pPr>
        <w:tabs>
          <w:tab w:val="num" w:pos="360"/>
        </w:tabs>
        <w:ind w:left="360" w:hanging="360"/>
      </w:pPr>
      <w:rPr>
        <w:rFonts w:hint="default"/>
        <w:b/>
        <w:bCs w:val="0"/>
        <w:u w:val="none"/>
      </w:rPr>
    </w:lvl>
    <w:lvl w:ilvl="1">
      <w:start w:val="5"/>
      <w:numFmt w:val="decimal"/>
      <w:lvlText w:val="%1.%2."/>
      <w:lvlJc w:val="left"/>
      <w:pPr>
        <w:tabs>
          <w:tab w:val="num" w:pos="720"/>
        </w:tabs>
        <w:ind w:left="720" w:hanging="72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43" w15:restartNumberingAfterBreak="0">
    <w:nsid w:val="61136F22"/>
    <w:multiLevelType w:val="multilevel"/>
    <w:tmpl w:val="AB6AA542"/>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4CF3586"/>
    <w:multiLevelType w:val="hybridMultilevel"/>
    <w:tmpl w:val="02E0BF6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9E01361"/>
    <w:multiLevelType w:val="hybridMultilevel"/>
    <w:tmpl w:val="940ABA3A"/>
    <w:lvl w:ilvl="0" w:tplc="E862B576">
      <w:start w:val="1"/>
      <w:numFmt w:val="decimal"/>
      <w:lvlText w:val="%1)"/>
      <w:lvlJc w:val="left"/>
      <w:pPr>
        <w:tabs>
          <w:tab w:val="num" w:pos="1647"/>
        </w:tabs>
        <w:ind w:left="1647" w:hanging="360"/>
      </w:pPr>
      <w:rPr>
        <w:rFonts w:ascii="Arial" w:eastAsiaTheme="minorHAnsi" w:hAnsi="Arial" w:cs="Arial"/>
        <w:b w:val="0"/>
        <w:i w:val="0"/>
      </w:rPr>
    </w:lvl>
    <w:lvl w:ilvl="1" w:tplc="0FB62E92">
      <w:start w:val="5"/>
      <w:numFmt w:val="decimal"/>
      <w:lvlText w:val="%2."/>
      <w:lvlJc w:val="left"/>
      <w:pPr>
        <w:tabs>
          <w:tab w:val="num" w:pos="1440"/>
        </w:tabs>
        <w:ind w:left="1440" w:hanging="360"/>
      </w:pPr>
      <w:rPr>
        <w:rFonts w:hint="default"/>
        <w:color w:val="00000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15:restartNumberingAfterBreak="0">
    <w:nsid w:val="6AF20919"/>
    <w:multiLevelType w:val="multilevel"/>
    <w:tmpl w:val="C7C0B468"/>
    <w:lvl w:ilvl="0">
      <w:start w:val="1"/>
      <w:numFmt w:val="decimal"/>
      <w:lvlText w:val="12.%1."/>
      <w:lvlJc w:val="left"/>
      <w:pPr>
        <w:ind w:left="720" w:hanging="360"/>
      </w:pPr>
      <w:rPr>
        <w:rFonts w:hint="default"/>
        <w:b w:val="0"/>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7" w15:restartNumberingAfterBreak="0">
    <w:nsid w:val="6AF57C0C"/>
    <w:multiLevelType w:val="multilevel"/>
    <w:tmpl w:val="DD4AE9E2"/>
    <w:lvl w:ilvl="0">
      <w:start w:val="1"/>
      <w:numFmt w:val="decimal"/>
      <w:lvlText w:val="11.%1."/>
      <w:lvlJc w:val="left"/>
      <w:pPr>
        <w:ind w:left="5606" w:hanging="360"/>
      </w:pPr>
      <w:rPr>
        <w:rFonts w:hint="default"/>
        <w:b w:val="0"/>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8" w15:restartNumberingAfterBreak="0">
    <w:nsid w:val="6D3D0289"/>
    <w:multiLevelType w:val="hybridMultilevel"/>
    <w:tmpl w:val="F7FE5B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F7F3824"/>
    <w:multiLevelType w:val="hybridMultilevel"/>
    <w:tmpl w:val="15F6EEA4"/>
    <w:lvl w:ilvl="0" w:tplc="553C739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6C65321"/>
    <w:multiLevelType w:val="hybridMultilevel"/>
    <w:tmpl w:val="BEC29BA4"/>
    <w:lvl w:ilvl="0" w:tplc="04150001">
      <w:start w:val="1"/>
      <w:numFmt w:val="bullet"/>
      <w:lvlText w:val=""/>
      <w:lvlJc w:val="left"/>
      <w:pPr>
        <w:ind w:left="1945" w:hanging="360"/>
      </w:pPr>
      <w:rPr>
        <w:rFonts w:ascii="Symbol" w:hAnsi="Symbol" w:hint="default"/>
      </w:rPr>
    </w:lvl>
    <w:lvl w:ilvl="1" w:tplc="04150003" w:tentative="1">
      <w:start w:val="1"/>
      <w:numFmt w:val="bullet"/>
      <w:lvlText w:val="o"/>
      <w:lvlJc w:val="left"/>
      <w:pPr>
        <w:ind w:left="2665" w:hanging="360"/>
      </w:pPr>
      <w:rPr>
        <w:rFonts w:ascii="Courier New" w:hAnsi="Courier New" w:cs="Courier New" w:hint="default"/>
      </w:rPr>
    </w:lvl>
    <w:lvl w:ilvl="2" w:tplc="04150005" w:tentative="1">
      <w:start w:val="1"/>
      <w:numFmt w:val="bullet"/>
      <w:lvlText w:val=""/>
      <w:lvlJc w:val="left"/>
      <w:pPr>
        <w:ind w:left="3385" w:hanging="360"/>
      </w:pPr>
      <w:rPr>
        <w:rFonts w:ascii="Wingdings" w:hAnsi="Wingdings" w:hint="default"/>
      </w:rPr>
    </w:lvl>
    <w:lvl w:ilvl="3" w:tplc="04150001" w:tentative="1">
      <w:start w:val="1"/>
      <w:numFmt w:val="bullet"/>
      <w:lvlText w:val=""/>
      <w:lvlJc w:val="left"/>
      <w:pPr>
        <w:ind w:left="4105" w:hanging="360"/>
      </w:pPr>
      <w:rPr>
        <w:rFonts w:ascii="Symbol" w:hAnsi="Symbol" w:hint="default"/>
      </w:rPr>
    </w:lvl>
    <w:lvl w:ilvl="4" w:tplc="04150003" w:tentative="1">
      <w:start w:val="1"/>
      <w:numFmt w:val="bullet"/>
      <w:lvlText w:val="o"/>
      <w:lvlJc w:val="left"/>
      <w:pPr>
        <w:ind w:left="4825" w:hanging="360"/>
      </w:pPr>
      <w:rPr>
        <w:rFonts w:ascii="Courier New" w:hAnsi="Courier New" w:cs="Courier New" w:hint="default"/>
      </w:rPr>
    </w:lvl>
    <w:lvl w:ilvl="5" w:tplc="04150005" w:tentative="1">
      <w:start w:val="1"/>
      <w:numFmt w:val="bullet"/>
      <w:lvlText w:val=""/>
      <w:lvlJc w:val="left"/>
      <w:pPr>
        <w:ind w:left="5545" w:hanging="360"/>
      </w:pPr>
      <w:rPr>
        <w:rFonts w:ascii="Wingdings" w:hAnsi="Wingdings" w:hint="default"/>
      </w:rPr>
    </w:lvl>
    <w:lvl w:ilvl="6" w:tplc="04150001" w:tentative="1">
      <w:start w:val="1"/>
      <w:numFmt w:val="bullet"/>
      <w:lvlText w:val=""/>
      <w:lvlJc w:val="left"/>
      <w:pPr>
        <w:ind w:left="6265" w:hanging="360"/>
      </w:pPr>
      <w:rPr>
        <w:rFonts w:ascii="Symbol" w:hAnsi="Symbol" w:hint="default"/>
      </w:rPr>
    </w:lvl>
    <w:lvl w:ilvl="7" w:tplc="04150003" w:tentative="1">
      <w:start w:val="1"/>
      <w:numFmt w:val="bullet"/>
      <w:lvlText w:val="o"/>
      <w:lvlJc w:val="left"/>
      <w:pPr>
        <w:ind w:left="6985" w:hanging="360"/>
      </w:pPr>
      <w:rPr>
        <w:rFonts w:ascii="Courier New" w:hAnsi="Courier New" w:cs="Courier New" w:hint="default"/>
      </w:rPr>
    </w:lvl>
    <w:lvl w:ilvl="8" w:tplc="04150005" w:tentative="1">
      <w:start w:val="1"/>
      <w:numFmt w:val="bullet"/>
      <w:lvlText w:val=""/>
      <w:lvlJc w:val="left"/>
      <w:pPr>
        <w:ind w:left="7705" w:hanging="360"/>
      </w:pPr>
      <w:rPr>
        <w:rFonts w:ascii="Wingdings" w:hAnsi="Wingdings" w:hint="default"/>
      </w:rPr>
    </w:lvl>
  </w:abstractNum>
  <w:abstractNum w:abstractNumId="51" w15:restartNumberingAfterBreak="0">
    <w:nsid w:val="7A55590F"/>
    <w:multiLevelType w:val="hybridMultilevel"/>
    <w:tmpl w:val="9AA079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C1C14F8"/>
    <w:multiLevelType w:val="multilevel"/>
    <w:tmpl w:val="4C02429A"/>
    <w:lvl w:ilvl="0">
      <w:start w:val="18"/>
      <w:numFmt w:val="decimal"/>
      <w:lvlText w:val="%1."/>
      <w:lvlJc w:val="left"/>
      <w:pPr>
        <w:ind w:left="480" w:hanging="48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821316474">
    <w:abstractNumId w:val="38"/>
  </w:num>
  <w:num w:numId="2" w16cid:durableId="1589076792">
    <w:abstractNumId w:val="12"/>
  </w:num>
  <w:num w:numId="3" w16cid:durableId="1168249810">
    <w:abstractNumId w:val="44"/>
  </w:num>
  <w:num w:numId="4" w16cid:durableId="268661285">
    <w:abstractNumId w:val="39"/>
  </w:num>
  <w:num w:numId="5" w16cid:durableId="1088312139">
    <w:abstractNumId w:val="32"/>
  </w:num>
  <w:num w:numId="6" w16cid:durableId="1538080462">
    <w:abstractNumId w:val="28"/>
  </w:num>
  <w:num w:numId="7" w16cid:durableId="2020768502">
    <w:abstractNumId w:val="17"/>
  </w:num>
  <w:num w:numId="8" w16cid:durableId="1821313771">
    <w:abstractNumId w:val="4"/>
  </w:num>
  <w:num w:numId="9" w16cid:durableId="1425570895">
    <w:abstractNumId w:val="2"/>
  </w:num>
  <w:num w:numId="10" w16cid:durableId="390034014">
    <w:abstractNumId w:val="16"/>
  </w:num>
  <w:num w:numId="11" w16cid:durableId="81606822">
    <w:abstractNumId w:val="3"/>
  </w:num>
  <w:num w:numId="12" w16cid:durableId="1208639150">
    <w:abstractNumId w:val="37"/>
  </w:num>
  <w:num w:numId="13" w16cid:durableId="1265458458">
    <w:abstractNumId w:val="50"/>
  </w:num>
  <w:num w:numId="14" w16cid:durableId="1758937339">
    <w:abstractNumId w:val="42"/>
  </w:num>
  <w:num w:numId="15" w16cid:durableId="747117475">
    <w:abstractNumId w:val="40"/>
  </w:num>
  <w:num w:numId="16" w16cid:durableId="39937524">
    <w:abstractNumId w:val="35"/>
  </w:num>
  <w:num w:numId="17" w16cid:durableId="620382711">
    <w:abstractNumId w:val="23"/>
  </w:num>
  <w:num w:numId="18" w16cid:durableId="526991099">
    <w:abstractNumId w:val="31"/>
  </w:num>
  <w:num w:numId="19" w16cid:durableId="602685589">
    <w:abstractNumId w:val="43"/>
  </w:num>
  <w:num w:numId="20" w16cid:durableId="2147383300">
    <w:abstractNumId w:val="49"/>
  </w:num>
  <w:num w:numId="21" w16cid:durableId="2068913425">
    <w:abstractNumId w:val="21"/>
  </w:num>
  <w:num w:numId="22" w16cid:durableId="2054227126">
    <w:abstractNumId w:val="15"/>
  </w:num>
  <w:num w:numId="23" w16cid:durableId="1017774457">
    <w:abstractNumId w:val="13"/>
  </w:num>
  <w:num w:numId="24" w16cid:durableId="1981835575">
    <w:abstractNumId w:val="14"/>
  </w:num>
  <w:num w:numId="25" w16cid:durableId="1327857568">
    <w:abstractNumId w:val="26"/>
  </w:num>
  <w:num w:numId="26" w16cid:durableId="1801992315">
    <w:abstractNumId w:val="18"/>
  </w:num>
  <w:num w:numId="27" w16cid:durableId="334846330">
    <w:abstractNumId w:val="48"/>
  </w:num>
  <w:num w:numId="28" w16cid:durableId="583415714">
    <w:abstractNumId w:val="33"/>
  </w:num>
  <w:num w:numId="29" w16cid:durableId="1541019146">
    <w:abstractNumId w:val="29"/>
  </w:num>
  <w:num w:numId="30" w16cid:durableId="1931813520">
    <w:abstractNumId w:val="51"/>
  </w:num>
  <w:num w:numId="31" w16cid:durableId="1587304328">
    <w:abstractNumId w:val="11"/>
  </w:num>
  <w:num w:numId="32" w16cid:durableId="856575848">
    <w:abstractNumId w:val="19"/>
  </w:num>
  <w:num w:numId="33" w16cid:durableId="567883374">
    <w:abstractNumId w:val="30"/>
  </w:num>
  <w:num w:numId="34" w16cid:durableId="2120830770">
    <w:abstractNumId w:val="22"/>
  </w:num>
  <w:num w:numId="35" w16cid:durableId="547109337">
    <w:abstractNumId w:val="41"/>
  </w:num>
  <w:num w:numId="36" w16cid:durableId="2047639386">
    <w:abstractNumId w:val="45"/>
  </w:num>
  <w:num w:numId="37" w16cid:durableId="266010809">
    <w:abstractNumId w:val="47"/>
  </w:num>
  <w:num w:numId="38" w16cid:durableId="2080668137">
    <w:abstractNumId w:val="46"/>
  </w:num>
  <w:num w:numId="39" w16cid:durableId="192890268">
    <w:abstractNumId w:val="52"/>
  </w:num>
  <w:num w:numId="40" w16cid:durableId="382678968">
    <w:abstractNumId w:val="5"/>
  </w:num>
  <w:num w:numId="41" w16cid:durableId="1750496451">
    <w:abstractNumId w:val="24"/>
  </w:num>
  <w:num w:numId="42" w16cid:durableId="1925995332">
    <w:abstractNumId w:val="27"/>
  </w:num>
  <w:num w:numId="43" w16cid:durableId="2109691697">
    <w:abstractNumId w:val="25"/>
  </w:num>
  <w:num w:numId="44" w16cid:durableId="777717838">
    <w:abstractNumId w:val="34"/>
  </w:num>
  <w:num w:numId="45" w16cid:durableId="1020744161">
    <w:abstractNumId w:val="36"/>
  </w:num>
  <w:numIdMacAtCleanup w:val="3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Radosław W">
    <w15:presenceInfo w15:providerId="Windows Live" w15:userId="104e3c95ea146eb8"/>
  </w15:person>
  <w15:person w15:author="ZWIK Daszynskiego">
    <w15:presenceInfo w15:providerId="Windows Live" w15:userId="89346bf6f82c47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efaultTabStop w:val="708"/>
  <w:hyphenationZone w:val="425"/>
  <w:drawingGridHorizontalSpacing w:val="110"/>
  <w:displayHorizontalDrawingGridEvery w:val="2"/>
  <w:displayVertic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B3F"/>
    <w:rsid w:val="00005C88"/>
    <w:rsid w:val="00013F1E"/>
    <w:rsid w:val="00015A6D"/>
    <w:rsid w:val="00016929"/>
    <w:rsid w:val="0003074E"/>
    <w:rsid w:val="0003144F"/>
    <w:rsid w:val="00034290"/>
    <w:rsid w:val="00034A1F"/>
    <w:rsid w:val="00034B06"/>
    <w:rsid w:val="00035FBD"/>
    <w:rsid w:val="0004335F"/>
    <w:rsid w:val="000443C6"/>
    <w:rsid w:val="00044D34"/>
    <w:rsid w:val="0004581F"/>
    <w:rsid w:val="0004749D"/>
    <w:rsid w:val="00052699"/>
    <w:rsid w:val="00057A83"/>
    <w:rsid w:val="000602D0"/>
    <w:rsid w:val="000615A4"/>
    <w:rsid w:val="00061A44"/>
    <w:rsid w:val="00063588"/>
    <w:rsid w:val="00073840"/>
    <w:rsid w:val="000741E8"/>
    <w:rsid w:val="00091B6B"/>
    <w:rsid w:val="000A0231"/>
    <w:rsid w:val="000A3E1F"/>
    <w:rsid w:val="000A4BEB"/>
    <w:rsid w:val="000B29E8"/>
    <w:rsid w:val="000C2638"/>
    <w:rsid w:val="000D638E"/>
    <w:rsid w:val="000E0A32"/>
    <w:rsid w:val="000F7AAB"/>
    <w:rsid w:val="00100280"/>
    <w:rsid w:val="001042C5"/>
    <w:rsid w:val="0010488C"/>
    <w:rsid w:val="0011115A"/>
    <w:rsid w:val="00112109"/>
    <w:rsid w:val="00115237"/>
    <w:rsid w:val="00124F0B"/>
    <w:rsid w:val="00131F46"/>
    <w:rsid w:val="00132474"/>
    <w:rsid w:val="001335D1"/>
    <w:rsid w:val="00141DBF"/>
    <w:rsid w:val="00152112"/>
    <w:rsid w:val="001532EE"/>
    <w:rsid w:val="00161009"/>
    <w:rsid w:val="0016364B"/>
    <w:rsid w:val="00170239"/>
    <w:rsid w:val="001721DC"/>
    <w:rsid w:val="0018078F"/>
    <w:rsid w:val="0018258B"/>
    <w:rsid w:val="001C1D6A"/>
    <w:rsid w:val="001C4E42"/>
    <w:rsid w:val="001C678F"/>
    <w:rsid w:val="001D22ED"/>
    <w:rsid w:val="001D558D"/>
    <w:rsid w:val="001E2D60"/>
    <w:rsid w:val="001F0B57"/>
    <w:rsid w:val="00203087"/>
    <w:rsid w:val="00212855"/>
    <w:rsid w:val="00214B4F"/>
    <w:rsid w:val="00231A38"/>
    <w:rsid w:val="00234EB2"/>
    <w:rsid w:val="00241A93"/>
    <w:rsid w:val="00245BE4"/>
    <w:rsid w:val="002532FE"/>
    <w:rsid w:val="00257EA7"/>
    <w:rsid w:val="00261680"/>
    <w:rsid w:val="00262227"/>
    <w:rsid w:val="00275E36"/>
    <w:rsid w:val="00284B24"/>
    <w:rsid w:val="00287BC5"/>
    <w:rsid w:val="00290A71"/>
    <w:rsid w:val="00293971"/>
    <w:rsid w:val="00294D6F"/>
    <w:rsid w:val="00296D17"/>
    <w:rsid w:val="002A7793"/>
    <w:rsid w:val="002B01AA"/>
    <w:rsid w:val="002B5484"/>
    <w:rsid w:val="002C35A6"/>
    <w:rsid w:val="002D1C6C"/>
    <w:rsid w:val="002D2149"/>
    <w:rsid w:val="002E382A"/>
    <w:rsid w:val="002F35F0"/>
    <w:rsid w:val="00305F68"/>
    <w:rsid w:val="00307142"/>
    <w:rsid w:val="00315799"/>
    <w:rsid w:val="00317DD3"/>
    <w:rsid w:val="00321FFF"/>
    <w:rsid w:val="0032316C"/>
    <w:rsid w:val="00331698"/>
    <w:rsid w:val="00334B6E"/>
    <w:rsid w:val="00337B8E"/>
    <w:rsid w:val="0034012F"/>
    <w:rsid w:val="00340AB3"/>
    <w:rsid w:val="003524CA"/>
    <w:rsid w:val="00362A8A"/>
    <w:rsid w:val="00366703"/>
    <w:rsid w:val="00371B7C"/>
    <w:rsid w:val="00373789"/>
    <w:rsid w:val="003903C4"/>
    <w:rsid w:val="00392A2B"/>
    <w:rsid w:val="00393A1C"/>
    <w:rsid w:val="003976C0"/>
    <w:rsid w:val="003A20D8"/>
    <w:rsid w:val="003A5301"/>
    <w:rsid w:val="003A6E7E"/>
    <w:rsid w:val="003A7CF7"/>
    <w:rsid w:val="003B0A3D"/>
    <w:rsid w:val="003B720A"/>
    <w:rsid w:val="003C54EA"/>
    <w:rsid w:val="003D283E"/>
    <w:rsid w:val="003D78DE"/>
    <w:rsid w:val="003F1361"/>
    <w:rsid w:val="003F4A15"/>
    <w:rsid w:val="00400E5F"/>
    <w:rsid w:val="00415F2D"/>
    <w:rsid w:val="004218CE"/>
    <w:rsid w:val="00430831"/>
    <w:rsid w:val="00430B66"/>
    <w:rsid w:val="00431BEA"/>
    <w:rsid w:val="00431C6E"/>
    <w:rsid w:val="004363B8"/>
    <w:rsid w:val="004469AF"/>
    <w:rsid w:val="004503DD"/>
    <w:rsid w:val="0045069F"/>
    <w:rsid w:val="004601A8"/>
    <w:rsid w:val="00474E20"/>
    <w:rsid w:val="004808BE"/>
    <w:rsid w:val="00486D56"/>
    <w:rsid w:val="00490F05"/>
    <w:rsid w:val="00496A99"/>
    <w:rsid w:val="004A1C5C"/>
    <w:rsid w:val="004A223F"/>
    <w:rsid w:val="004A63C8"/>
    <w:rsid w:val="004B516D"/>
    <w:rsid w:val="004B6732"/>
    <w:rsid w:val="004C1CE8"/>
    <w:rsid w:val="004C4CD4"/>
    <w:rsid w:val="004D21E9"/>
    <w:rsid w:val="004E34CE"/>
    <w:rsid w:val="004E7D81"/>
    <w:rsid w:val="004F0C9C"/>
    <w:rsid w:val="004F0CCB"/>
    <w:rsid w:val="004F1E27"/>
    <w:rsid w:val="004F3074"/>
    <w:rsid w:val="004F529E"/>
    <w:rsid w:val="004F6383"/>
    <w:rsid w:val="004F687C"/>
    <w:rsid w:val="004F78DB"/>
    <w:rsid w:val="00513726"/>
    <w:rsid w:val="00513999"/>
    <w:rsid w:val="0052485F"/>
    <w:rsid w:val="00525EB5"/>
    <w:rsid w:val="00530C7E"/>
    <w:rsid w:val="00531A2E"/>
    <w:rsid w:val="00532DBA"/>
    <w:rsid w:val="00535A21"/>
    <w:rsid w:val="00537CAA"/>
    <w:rsid w:val="005419C1"/>
    <w:rsid w:val="00544D34"/>
    <w:rsid w:val="00545034"/>
    <w:rsid w:val="0054775F"/>
    <w:rsid w:val="00547927"/>
    <w:rsid w:val="005554EE"/>
    <w:rsid w:val="00572400"/>
    <w:rsid w:val="00586C25"/>
    <w:rsid w:val="00587FF1"/>
    <w:rsid w:val="005A0307"/>
    <w:rsid w:val="005A1A6D"/>
    <w:rsid w:val="005A7A4E"/>
    <w:rsid w:val="005B473D"/>
    <w:rsid w:val="005C2C0D"/>
    <w:rsid w:val="005C409D"/>
    <w:rsid w:val="005C422C"/>
    <w:rsid w:val="005C4C59"/>
    <w:rsid w:val="005C53CA"/>
    <w:rsid w:val="005C666A"/>
    <w:rsid w:val="005C6DAA"/>
    <w:rsid w:val="005E01B4"/>
    <w:rsid w:val="005E10BA"/>
    <w:rsid w:val="005E59FC"/>
    <w:rsid w:val="005F4E5E"/>
    <w:rsid w:val="006044C3"/>
    <w:rsid w:val="00605C55"/>
    <w:rsid w:val="00607D1A"/>
    <w:rsid w:val="00615FF0"/>
    <w:rsid w:val="00626790"/>
    <w:rsid w:val="00627CEA"/>
    <w:rsid w:val="006325AB"/>
    <w:rsid w:val="00632C65"/>
    <w:rsid w:val="00633E56"/>
    <w:rsid w:val="00634FC3"/>
    <w:rsid w:val="00635FCA"/>
    <w:rsid w:val="00637D7A"/>
    <w:rsid w:val="00655604"/>
    <w:rsid w:val="006618A7"/>
    <w:rsid w:val="00680C3C"/>
    <w:rsid w:val="00684AD0"/>
    <w:rsid w:val="00686962"/>
    <w:rsid w:val="00693F3B"/>
    <w:rsid w:val="006A2763"/>
    <w:rsid w:val="006A2C8F"/>
    <w:rsid w:val="006A48A7"/>
    <w:rsid w:val="006A6B24"/>
    <w:rsid w:val="006A74F0"/>
    <w:rsid w:val="006B7BCF"/>
    <w:rsid w:val="006C298E"/>
    <w:rsid w:val="006D44D2"/>
    <w:rsid w:val="006E11B9"/>
    <w:rsid w:val="006E2BC4"/>
    <w:rsid w:val="006E50B0"/>
    <w:rsid w:val="00704984"/>
    <w:rsid w:val="00706617"/>
    <w:rsid w:val="00707B56"/>
    <w:rsid w:val="0071487B"/>
    <w:rsid w:val="00740225"/>
    <w:rsid w:val="00745307"/>
    <w:rsid w:val="00760A42"/>
    <w:rsid w:val="007619F6"/>
    <w:rsid w:val="00761B10"/>
    <w:rsid w:val="00761FE2"/>
    <w:rsid w:val="007658D8"/>
    <w:rsid w:val="00771766"/>
    <w:rsid w:val="00772E1C"/>
    <w:rsid w:val="007818EB"/>
    <w:rsid w:val="00781CD7"/>
    <w:rsid w:val="00785155"/>
    <w:rsid w:val="00786108"/>
    <w:rsid w:val="00791BD4"/>
    <w:rsid w:val="00791E34"/>
    <w:rsid w:val="0079640C"/>
    <w:rsid w:val="0079779B"/>
    <w:rsid w:val="007A259D"/>
    <w:rsid w:val="007A2B79"/>
    <w:rsid w:val="007A7730"/>
    <w:rsid w:val="007B1861"/>
    <w:rsid w:val="007B3026"/>
    <w:rsid w:val="007B34FC"/>
    <w:rsid w:val="007C1E88"/>
    <w:rsid w:val="007C3306"/>
    <w:rsid w:val="007D5365"/>
    <w:rsid w:val="007D69DE"/>
    <w:rsid w:val="007E07E9"/>
    <w:rsid w:val="007E586A"/>
    <w:rsid w:val="007F22E6"/>
    <w:rsid w:val="007F5685"/>
    <w:rsid w:val="00801696"/>
    <w:rsid w:val="008019A1"/>
    <w:rsid w:val="00805FD2"/>
    <w:rsid w:val="0080794C"/>
    <w:rsid w:val="00821083"/>
    <w:rsid w:val="00822F3A"/>
    <w:rsid w:val="008243DE"/>
    <w:rsid w:val="0083470B"/>
    <w:rsid w:val="00841D9D"/>
    <w:rsid w:val="00855404"/>
    <w:rsid w:val="00856D6E"/>
    <w:rsid w:val="00860940"/>
    <w:rsid w:val="00864751"/>
    <w:rsid w:val="0087237F"/>
    <w:rsid w:val="00875B87"/>
    <w:rsid w:val="00877C9D"/>
    <w:rsid w:val="00881579"/>
    <w:rsid w:val="0088392A"/>
    <w:rsid w:val="00891803"/>
    <w:rsid w:val="00897743"/>
    <w:rsid w:val="00897829"/>
    <w:rsid w:val="008A5295"/>
    <w:rsid w:val="008A6177"/>
    <w:rsid w:val="008B11AA"/>
    <w:rsid w:val="008B5652"/>
    <w:rsid w:val="008C1C4F"/>
    <w:rsid w:val="008D4187"/>
    <w:rsid w:val="008D41D7"/>
    <w:rsid w:val="008E1FDE"/>
    <w:rsid w:val="008E3724"/>
    <w:rsid w:val="008E718D"/>
    <w:rsid w:val="008E742C"/>
    <w:rsid w:val="008F0518"/>
    <w:rsid w:val="008F19E3"/>
    <w:rsid w:val="008F27E4"/>
    <w:rsid w:val="008F4A2C"/>
    <w:rsid w:val="008F4B7E"/>
    <w:rsid w:val="00902A86"/>
    <w:rsid w:val="009074BB"/>
    <w:rsid w:val="00914AB1"/>
    <w:rsid w:val="00922DFC"/>
    <w:rsid w:val="0094174C"/>
    <w:rsid w:val="00952178"/>
    <w:rsid w:val="0095550D"/>
    <w:rsid w:val="00956FF4"/>
    <w:rsid w:val="009576FC"/>
    <w:rsid w:val="00963EEC"/>
    <w:rsid w:val="009649FC"/>
    <w:rsid w:val="009730E5"/>
    <w:rsid w:val="009735AA"/>
    <w:rsid w:val="009763EB"/>
    <w:rsid w:val="009A170C"/>
    <w:rsid w:val="009B14DD"/>
    <w:rsid w:val="009B19C9"/>
    <w:rsid w:val="009C074A"/>
    <w:rsid w:val="009C0E5F"/>
    <w:rsid w:val="009D1BD9"/>
    <w:rsid w:val="009D1C55"/>
    <w:rsid w:val="009F06EF"/>
    <w:rsid w:val="009F5799"/>
    <w:rsid w:val="009F593F"/>
    <w:rsid w:val="00A01BBF"/>
    <w:rsid w:val="00A02507"/>
    <w:rsid w:val="00A05AA7"/>
    <w:rsid w:val="00A14452"/>
    <w:rsid w:val="00A154FA"/>
    <w:rsid w:val="00A16150"/>
    <w:rsid w:val="00A26ACF"/>
    <w:rsid w:val="00A27D12"/>
    <w:rsid w:val="00A30139"/>
    <w:rsid w:val="00A350EA"/>
    <w:rsid w:val="00A4338F"/>
    <w:rsid w:val="00A43F4B"/>
    <w:rsid w:val="00A44A6E"/>
    <w:rsid w:val="00A62B5D"/>
    <w:rsid w:val="00A64802"/>
    <w:rsid w:val="00A64D75"/>
    <w:rsid w:val="00A7051B"/>
    <w:rsid w:val="00A80B66"/>
    <w:rsid w:val="00A827A0"/>
    <w:rsid w:val="00A901FE"/>
    <w:rsid w:val="00A91067"/>
    <w:rsid w:val="00AA32C4"/>
    <w:rsid w:val="00AA53B9"/>
    <w:rsid w:val="00AA68D0"/>
    <w:rsid w:val="00AA6F9B"/>
    <w:rsid w:val="00AA73EE"/>
    <w:rsid w:val="00AB13D7"/>
    <w:rsid w:val="00AB149D"/>
    <w:rsid w:val="00AB6B66"/>
    <w:rsid w:val="00AC481B"/>
    <w:rsid w:val="00AC7A31"/>
    <w:rsid w:val="00AD4D3E"/>
    <w:rsid w:val="00AD674B"/>
    <w:rsid w:val="00AD740B"/>
    <w:rsid w:val="00AE14C5"/>
    <w:rsid w:val="00AE4747"/>
    <w:rsid w:val="00AE7F71"/>
    <w:rsid w:val="00AF1A89"/>
    <w:rsid w:val="00AF3093"/>
    <w:rsid w:val="00B06177"/>
    <w:rsid w:val="00B1511C"/>
    <w:rsid w:val="00B15B90"/>
    <w:rsid w:val="00B16065"/>
    <w:rsid w:val="00B26EB0"/>
    <w:rsid w:val="00B275CF"/>
    <w:rsid w:val="00B32EBF"/>
    <w:rsid w:val="00B36B67"/>
    <w:rsid w:val="00B430CB"/>
    <w:rsid w:val="00B46F5C"/>
    <w:rsid w:val="00B520CF"/>
    <w:rsid w:val="00B565A9"/>
    <w:rsid w:val="00B57120"/>
    <w:rsid w:val="00B71890"/>
    <w:rsid w:val="00B80A7A"/>
    <w:rsid w:val="00B82E1A"/>
    <w:rsid w:val="00B91DE3"/>
    <w:rsid w:val="00B974A5"/>
    <w:rsid w:val="00BA21BB"/>
    <w:rsid w:val="00BB0ACD"/>
    <w:rsid w:val="00BB42F3"/>
    <w:rsid w:val="00BB4CBC"/>
    <w:rsid w:val="00BB672D"/>
    <w:rsid w:val="00BB71F1"/>
    <w:rsid w:val="00BC3921"/>
    <w:rsid w:val="00BD0724"/>
    <w:rsid w:val="00BD165E"/>
    <w:rsid w:val="00BD2DC3"/>
    <w:rsid w:val="00BD3D33"/>
    <w:rsid w:val="00BD5E2D"/>
    <w:rsid w:val="00BE052B"/>
    <w:rsid w:val="00BE099D"/>
    <w:rsid w:val="00BE5BE9"/>
    <w:rsid w:val="00BE6936"/>
    <w:rsid w:val="00BF1D8C"/>
    <w:rsid w:val="00C068F2"/>
    <w:rsid w:val="00C07AE3"/>
    <w:rsid w:val="00C2167E"/>
    <w:rsid w:val="00C30E82"/>
    <w:rsid w:val="00C41A13"/>
    <w:rsid w:val="00C435C5"/>
    <w:rsid w:val="00C4495F"/>
    <w:rsid w:val="00C45CB8"/>
    <w:rsid w:val="00C5576B"/>
    <w:rsid w:val="00C70F00"/>
    <w:rsid w:val="00C74C6D"/>
    <w:rsid w:val="00C80D2E"/>
    <w:rsid w:val="00C832A0"/>
    <w:rsid w:val="00C83BFE"/>
    <w:rsid w:val="00C8589F"/>
    <w:rsid w:val="00C900EB"/>
    <w:rsid w:val="00C92E51"/>
    <w:rsid w:val="00C96F42"/>
    <w:rsid w:val="00CA2B47"/>
    <w:rsid w:val="00CA3245"/>
    <w:rsid w:val="00CA5B24"/>
    <w:rsid w:val="00CB22AF"/>
    <w:rsid w:val="00CB3DB1"/>
    <w:rsid w:val="00CB77DD"/>
    <w:rsid w:val="00CC3C97"/>
    <w:rsid w:val="00CC54C3"/>
    <w:rsid w:val="00CD6C13"/>
    <w:rsid w:val="00CF0526"/>
    <w:rsid w:val="00CF6AA1"/>
    <w:rsid w:val="00D00D14"/>
    <w:rsid w:val="00D03B05"/>
    <w:rsid w:val="00D13BB3"/>
    <w:rsid w:val="00D302B6"/>
    <w:rsid w:val="00D43FCA"/>
    <w:rsid w:val="00D4513C"/>
    <w:rsid w:val="00D52BBD"/>
    <w:rsid w:val="00D626E1"/>
    <w:rsid w:val="00D76F43"/>
    <w:rsid w:val="00D82BE3"/>
    <w:rsid w:val="00D87C6E"/>
    <w:rsid w:val="00D9254C"/>
    <w:rsid w:val="00DB105A"/>
    <w:rsid w:val="00DB5FDA"/>
    <w:rsid w:val="00DC5FCD"/>
    <w:rsid w:val="00DC6CE7"/>
    <w:rsid w:val="00DD7292"/>
    <w:rsid w:val="00DE0266"/>
    <w:rsid w:val="00DE4FCE"/>
    <w:rsid w:val="00DE6485"/>
    <w:rsid w:val="00DF7255"/>
    <w:rsid w:val="00E0300D"/>
    <w:rsid w:val="00E03174"/>
    <w:rsid w:val="00E153F7"/>
    <w:rsid w:val="00E157DA"/>
    <w:rsid w:val="00E16C94"/>
    <w:rsid w:val="00E251B3"/>
    <w:rsid w:val="00E26874"/>
    <w:rsid w:val="00E45054"/>
    <w:rsid w:val="00E46C7D"/>
    <w:rsid w:val="00E526BD"/>
    <w:rsid w:val="00E56384"/>
    <w:rsid w:val="00E572CE"/>
    <w:rsid w:val="00E659F7"/>
    <w:rsid w:val="00E707EE"/>
    <w:rsid w:val="00E713BA"/>
    <w:rsid w:val="00E73D84"/>
    <w:rsid w:val="00E75090"/>
    <w:rsid w:val="00E8088C"/>
    <w:rsid w:val="00E830A9"/>
    <w:rsid w:val="00E876DA"/>
    <w:rsid w:val="00E95D86"/>
    <w:rsid w:val="00E9780B"/>
    <w:rsid w:val="00EA48C6"/>
    <w:rsid w:val="00EA770C"/>
    <w:rsid w:val="00EB5348"/>
    <w:rsid w:val="00EB7F78"/>
    <w:rsid w:val="00EC210A"/>
    <w:rsid w:val="00EC63E3"/>
    <w:rsid w:val="00EC67C4"/>
    <w:rsid w:val="00EC681D"/>
    <w:rsid w:val="00EC71B9"/>
    <w:rsid w:val="00ED39ED"/>
    <w:rsid w:val="00F03AC9"/>
    <w:rsid w:val="00F0705A"/>
    <w:rsid w:val="00F16B70"/>
    <w:rsid w:val="00F22EB6"/>
    <w:rsid w:val="00F34798"/>
    <w:rsid w:val="00F3695A"/>
    <w:rsid w:val="00F41769"/>
    <w:rsid w:val="00F43686"/>
    <w:rsid w:val="00F508C2"/>
    <w:rsid w:val="00F7266A"/>
    <w:rsid w:val="00F737F0"/>
    <w:rsid w:val="00F77481"/>
    <w:rsid w:val="00F82576"/>
    <w:rsid w:val="00F83306"/>
    <w:rsid w:val="00F83579"/>
    <w:rsid w:val="00F8666E"/>
    <w:rsid w:val="00F9570D"/>
    <w:rsid w:val="00F9594F"/>
    <w:rsid w:val="00F9658A"/>
    <w:rsid w:val="00FA484A"/>
    <w:rsid w:val="00FA598D"/>
    <w:rsid w:val="00FA7F83"/>
    <w:rsid w:val="00FB13BD"/>
    <w:rsid w:val="00FB178F"/>
    <w:rsid w:val="00FB504A"/>
    <w:rsid w:val="00FC32E5"/>
    <w:rsid w:val="00FC5EA3"/>
    <w:rsid w:val="00FC6B73"/>
    <w:rsid w:val="00FD60BC"/>
    <w:rsid w:val="00FE0A95"/>
    <w:rsid w:val="00FE53C5"/>
    <w:rsid w:val="00FE6E3B"/>
    <w:rsid w:val="00FF01B6"/>
    <w:rsid w:val="00FF0B3F"/>
    <w:rsid w:val="00FF32CF"/>
    <w:rsid w:val="00FF38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60E4E77"/>
  <w15:docId w15:val="{228F18CB-5D6E-4349-A200-7155E684E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sz w:val="22"/>
        <w:szCs w:val="22"/>
        <w:lang w:val="pl-PL" w:eastAsia="en-US" w:bidi="ar-SA"/>
      </w:rPr>
    </w:rPrDefault>
    <w:pPrDefault>
      <w:pPr>
        <w:spacing w:line="259" w:lineRule="auto"/>
        <w:jc w:val="cente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FF0B3F"/>
    <w:pPr>
      <w:keepNext/>
      <w:spacing w:before="240" w:after="60" w:line="240" w:lineRule="auto"/>
      <w:jc w:val="left"/>
      <w:outlineLvl w:val="0"/>
    </w:pPr>
    <w:rPr>
      <w:rFonts w:eastAsia="Times New Roman" w:cs="Times New Roman"/>
      <w:b/>
      <w:bCs/>
      <w:kern w:val="32"/>
      <w:sz w:val="32"/>
      <w:szCs w:val="32"/>
      <w:lang w:eastAsia="pl-PL"/>
    </w:rPr>
  </w:style>
  <w:style w:type="paragraph" w:styleId="Nagwek2">
    <w:name w:val="heading 2"/>
    <w:basedOn w:val="Normalny"/>
    <w:next w:val="Normalny"/>
    <w:link w:val="Nagwek2Znak"/>
    <w:qFormat/>
    <w:rsid w:val="00FF0B3F"/>
    <w:pPr>
      <w:keepNext/>
      <w:spacing w:line="240" w:lineRule="auto"/>
      <w:jc w:val="left"/>
      <w:outlineLvl w:val="1"/>
    </w:pPr>
    <w:rPr>
      <w:rFonts w:eastAsia="Times New Roman" w:cs="Times New Roman"/>
      <w:sz w:val="32"/>
      <w:szCs w:val="20"/>
      <w:lang w:eastAsia="pl-PL"/>
    </w:rPr>
  </w:style>
  <w:style w:type="paragraph" w:styleId="Nagwek3">
    <w:name w:val="heading 3"/>
    <w:basedOn w:val="Normalny"/>
    <w:next w:val="Normalny"/>
    <w:link w:val="Nagwek3Znak"/>
    <w:qFormat/>
    <w:rsid w:val="00FF0B3F"/>
    <w:pPr>
      <w:keepNext/>
      <w:spacing w:before="240" w:after="60" w:line="240" w:lineRule="auto"/>
      <w:jc w:val="left"/>
      <w:outlineLvl w:val="2"/>
    </w:pPr>
    <w:rPr>
      <w:rFonts w:eastAsia="Times New Roman" w:cs="Times New Roman"/>
      <w:b/>
      <w:bCs/>
      <w:sz w:val="26"/>
      <w:szCs w:val="26"/>
      <w:lang w:eastAsia="pl-PL"/>
    </w:rPr>
  </w:style>
  <w:style w:type="paragraph" w:styleId="Nagwek6">
    <w:name w:val="heading 6"/>
    <w:basedOn w:val="Normalny"/>
    <w:next w:val="Normalny"/>
    <w:link w:val="Nagwek6Znak"/>
    <w:uiPriority w:val="9"/>
    <w:semiHidden/>
    <w:unhideWhenUsed/>
    <w:qFormat/>
    <w:rsid w:val="00FF0B3F"/>
    <w:pPr>
      <w:spacing w:before="240" w:after="60" w:line="240" w:lineRule="auto"/>
      <w:jc w:val="left"/>
      <w:outlineLvl w:val="5"/>
    </w:pPr>
    <w:rPr>
      <w:rFonts w:ascii="Calibri" w:eastAsia="Times New Roman" w:hAnsi="Calibri" w:cs="Times New Roman"/>
      <w:b/>
      <w:bCs/>
      <w:sz w:val="20"/>
      <w:szCs w:val="20"/>
      <w:lang w:eastAsia="pl-PL"/>
    </w:rPr>
  </w:style>
  <w:style w:type="paragraph" w:styleId="Nagwek7">
    <w:name w:val="heading 7"/>
    <w:basedOn w:val="Normalny"/>
    <w:next w:val="Normalny"/>
    <w:link w:val="Nagwek7Znak"/>
    <w:qFormat/>
    <w:rsid w:val="00FF0B3F"/>
    <w:pPr>
      <w:keepNext/>
      <w:tabs>
        <w:tab w:val="num" w:pos="360"/>
      </w:tabs>
      <w:suppressAutoHyphens/>
      <w:spacing w:line="240" w:lineRule="auto"/>
      <w:outlineLvl w:val="6"/>
    </w:pPr>
    <w:rPr>
      <w:rFonts w:ascii="Times New Roman" w:eastAsia="Times New Roman" w:hAnsi="Times New Roman" w:cs="Times New Roman"/>
      <w:sz w:val="36"/>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F0B3F"/>
    <w:rPr>
      <w:rFonts w:eastAsia="Times New Roman" w:cs="Times New Roman"/>
      <w:b/>
      <w:bCs/>
      <w:kern w:val="32"/>
      <w:sz w:val="32"/>
      <w:szCs w:val="32"/>
      <w:lang w:eastAsia="pl-PL"/>
    </w:rPr>
  </w:style>
  <w:style w:type="character" w:customStyle="1" w:styleId="Nagwek2Znak">
    <w:name w:val="Nagłówek 2 Znak"/>
    <w:basedOn w:val="Domylnaczcionkaakapitu"/>
    <w:link w:val="Nagwek2"/>
    <w:rsid w:val="00FF0B3F"/>
    <w:rPr>
      <w:rFonts w:eastAsia="Times New Roman" w:cs="Times New Roman"/>
      <w:sz w:val="32"/>
      <w:szCs w:val="20"/>
      <w:lang w:eastAsia="pl-PL"/>
    </w:rPr>
  </w:style>
  <w:style w:type="character" w:customStyle="1" w:styleId="Nagwek3Znak">
    <w:name w:val="Nagłówek 3 Znak"/>
    <w:basedOn w:val="Domylnaczcionkaakapitu"/>
    <w:link w:val="Nagwek3"/>
    <w:rsid w:val="00FF0B3F"/>
    <w:rPr>
      <w:rFonts w:eastAsia="Times New Roman" w:cs="Times New Roman"/>
      <w:b/>
      <w:bCs/>
      <w:sz w:val="26"/>
      <w:szCs w:val="26"/>
      <w:lang w:eastAsia="pl-PL"/>
    </w:rPr>
  </w:style>
  <w:style w:type="character" w:customStyle="1" w:styleId="Nagwek6Znak">
    <w:name w:val="Nagłówek 6 Znak"/>
    <w:basedOn w:val="Domylnaczcionkaakapitu"/>
    <w:link w:val="Nagwek6"/>
    <w:uiPriority w:val="9"/>
    <w:semiHidden/>
    <w:rsid w:val="00FF0B3F"/>
    <w:rPr>
      <w:rFonts w:ascii="Calibri" w:eastAsia="Times New Roman" w:hAnsi="Calibri" w:cs="Times New Roman"/>
      <w:b/>
      <w:bCs/>
      <w:sz w:val="20"/>
      <w:szCs w:val="20"/>
      <w:lang w:eastAsia="pl-PL"/>
    </w:rPr>
  </w:style>
  <w:style w:type="character" w:customStyle="1" w:styleId="Nagwek7Znak">
    <w:name w:val="Nagłówek 7 Znak"/>
    <w:basedOn w:val="Domylnaczcionkaakapitu"/>
    <w:link w:val="Nagwek7"/>
    <w:rsid w:val="00FF0B3F"/>
    <w:rPr>
      <w:rFonts w:ascii="Times New Roman" w:eastAsia="Times New Roman" w:hAnsi="Times New Roman" w:cs="Times New Roman"/>
      <w:sz w:val="36"/>
      <w:szCs w:val="20"/>
      <w:lang w:eastAsia="ar-SA"/>
    </w:rPr>
  </w:style>
  <w:style w:type="paragraph" w:styleId="Nagwek">
    <w:name w:val="header"/>
    <w:basedOn w:val="Normalny"/>
    <w:link w:val="NagwekZnak"/>
    <w:uiPriority w:val="99"/>
    <w:rsid w:val="00FF0B3F"/>
    <w:pPr>
      <w:tabs>
        <w:tab w:val="center" w:pos="4536"/>
        <w:tab w:val="right" w:pos="9072"/>
      </w:tabs>
      <w:spacing w:line="240" w:lineRule="auto"/>
      <w:jc w:val="left"/>
    </w:pPr>
    <w:rPr>
      <w:rFonts w:eastAsia="Times New Roman" w:cs="Times New Roman"/>
      <w:sz w:val="20"/>
      <w:szCs w:val="20"/>
      <w:lang w:eastAsia="pl-PL"/>
    </w:rPr>
  </w:style>
  <w:style w:type="character" w:customStyle="1" w:styleId="NagwekZnak">
    <w:name w:val="Nagłówek Znak"/>
    <w:basedOn w:val="Domylnaczcionkaakapitu"/>
    <w:link w:val="Nagwek"/>
    <w:uiPriority w:val="99"/>
    <w:rsid w:val="00FF0B3F"/>
    <w:rPr>
      <w:rFonts w:eastAsia="Times New Roman" w:cs="Times New Roman"/>
      <w:sz w:val="20"/>
      <w:szCs w:val="20"/>
      <w:lang w:eastAsia="pl-PL"/>
    </w:rPr>
  </w:style>
  <w:style w:type="paragraph" w:styleId="Stopka">
    <w:name w:val="footer"/>
    <w:basedOn w:val="Normalny"/>
    <w:link w:val="StopkaZnak"/>
    <w:rsid w:val="00FF0B3F"/>
    <w:pPr>
      <w:tabs>
        <w:tab w:val="center" w:pos="4536"/>
        <w:tab w:val="right" w:pos="9072"/>
      </w:tabs>
      <w:spacing w:line="240" w:lineRule="auto"/>
      <w:jc w:val="left"/>
    </w:pPr>
    <w:rPr>
      <w:rFonts w:eastAsia="Times New Roman" w:cs="Times New Roman"/>
      <w:sz w:val="20"/>
      <w:szCs w:val="20"/>
      <w:lang w:eastAsia="pl-PL"/>
    </w:rPr>
  </w:style>
  <w:style w:type="character" w:customStyle="1" w:styleId="StopkaZnak">
    <w:name w:val="Stopka Znak"/>
    <w:basedOn w:val="Domylnaczcionkaakapitu"/>
    <w:link w:val="Stopka"/>
    <w:rsid w:val="00FF0B3F"/>
    <w:rPr>
      <w:rFonts w:eastAsia="Times New Roman" w:cs="Times New Roman"/>
      <w:sz w:val="20"/>
      <w:szCs w:val="20"/>
      <w:lang w:eastAsia="pl-PL"/>
    </w:rPr>
  </w:style>
  <w:style w:type="character" w:styleId="Hipercze">
    <w:name w:val="Hyperlink"/>
    <w:rsid w:val="00FF0B3F"/>
    <w:rPr>
      <w:color w:val="0000FF"/>
      <w:u w:val="single"/>
    </w:rPr>
  </w:style>
  <w:style w:type="paragraph" w:styleId="Tekstpodstawowy">
    <w:name w:val="Body Text"/>
    <w:basedOn w:val="Normalny"/>
    <w:link w:val="TekstpodstawowyZnak"/>
    <w:rsid w:val="00FF0B3F"/>
    <w:pPr>
      <w:spacing w:line="240" w:lineRule="auto"/>
      <w:jc w:val="left"/>
    </w:pPr>
    <w:rPr>
      <w:rFonts w:eastAsia="Times New Roman" w:cs="Times New Roman"/>
      <w:sz w:val="24"/>
      <w:szCs w:val="24"/>
      <w:lang w:eastAsia="pl-PL"/>
    </w:rPr>
  </w:style>
  <w:style w:type="character" w:customStyle="1" w:styleId="TekstpodstawowyZnak">
    <w:name w:val="Tekst podstawowy Znak"/>
    <w:basedOn w:val="Domylnaczcionkaakapitu"/>
    <w:link w:val="Tekstpodstawowy"/>
    <w:rsid w:val="00FF0B3F"/>
    <w:rPr>
      <w:rFonts w:eastAsia="Times New Roman" w:cs="Times New Roman"/>
      <w:sz w:val="24"/>
      <w:szCs w:val="24"/>
      <w:lang w:eastAsia="pl-PL"/>
    </w:rPr>
  </w:style>
  <w:style w:type="paragraph" w:customStyle="1" w:styleId="pkt">
    <w:name w:val="pkt"/>
    <w:basedOn w:val="Normalny"/>
    <w:rsid w:val="00FF0B3F"/>
    <w:pPr>
      <w:autoSpaceDE w:val="0"/>
      <w:autoSpaceDN w:val="0"/>
      <w:spacing w:before="60" w:after="60" w:line="240" w:lineRule="auto"/>
      <w:ind w:left="851" w:hanging="295"/>
      <w:jc w:val="both"/>
    </w:pPr>
    <w:rPr>
      <w:rFonts w:ascii="Univers-PL" w:eastAsia="Times New Roman" w:hAnsi="Univers-PL" w:cs="Univers-PL"/>
      <w:sz w:val="19"/>
      <w:szCs w:val="19"/>
      <w:lang w:eastAsia="pl-PL"/>
    </w:rPr>
  </w:style>
  <w:style w:type="paragraph" w:styleId="Tekstpodstawowy3">
    <w:name w:val="Body Text 3"/>
    <w:basedOn w:val="Normalny"/>
    <w:link w:val="Tekstpodstawowy3Znak"/>
    <w:rsid w:val="00FF0B3F"/>
    <w:pPr>
      <w:spacing w:after="120" w:line="240" w:lineRule="auto"/>
      <w:jc w:val="left"/>
    </w:pPr>
    <w:rPr>
      <w:rFonts w:eastAsia="Times New Roman" w:cs="Times New Roman"/>
      <w:sz w:val="16"/>
      <w:szCs w:val="16"/>
      <w:lang w:eastAsia="pl-PL"/>
    </w:rPr>
  </w:style>
  <w:style w:type="character" w:customStyle="1" w:styleId="Tekstpodstawowy3Znak">
    <w:name w:val="Tekst podstawowy 3 Znak"/>
    <w:basedOn w:val="Domylnaczcionkaakapitu"/>
    <w:link w:val="Tekstpodstawowy3"/>
    <w:rsid w:val="00FF0B3F"/>
    <w:rPr>
      <w:rFonts w:eastAsia="Times New Roman" w:cs="Times New Roman"/>
      <w:sz w:val="16"/>
      <w:szCs w:val="16"/>
      <w:lang w:eastAsia="pl-PL"/>
    </w:rPr>
  </w:style>
  <w:style w:type="paragraph" w:styleId="Podtytu">
    <w:name w:val="Subtitle"/>
    <w:basedOn w:val="Normalny"/>
    <w:link w:val="PodtytuZnak"/>
    <w:qFormat/>
    <w:rsid w:val="00FF0B3F"/>
    <w:pPr>
      <w:spacing w:before="120" w:line="240" w:lineRule="auto"/>
      <w:jc w:val="both"/>
    </w:pPr>
    <w:rPr>
      <w:rFonts w:ascii="Tahoma" w:eastAsia="Times New Roman" w:hAnsi="Tahoma" w:cs="Times New Roman"/>
      <w:sz w:val="20"/>
      <w:szCs w:val="20"/>
      <w:u w:val="single"/>
      <w:lang w:eastAsia="pl-PL"/>
    </w:rPr>
  </w:style>
  <w:style w:type="character" w:customStyle="1" w:styleId="PodtytuZnak">
    <w:name w:val="Podtytuł Znak"/>
    <w:basedOn w:val="Domylnaczcionkaakapitu"/>
    <w:link w:val="Podtytu"/>
    <w:rsid w:val="00FF0B3F"/>
    <w:rPr>
      <w:rFonts w:ascii="Tahoma" w:eastAsia="Times New Roman" w:hAnsi="Tahoma" w:cs="Times New Roman"/>
      <w:sz w:val="20"/>
      <w:szCs w:val="20"/>
      <w:u w:val="single"/>
      <w:lang w:eastAsia="pl-PL"/>
    </w:rPr>
  </w:style>
  <w:style w:type="paragraph" w:styleId="Tekstpodstawowy2">
    <w:name w:val="Body Text 2"/>
    <w:basedOn w:val="Normalny"/>
    <w:link w:val="Tekstpodstawowy2Znak"/>
    <w:rsid w:val="00FF0B3F"/>
    <w:pPr>
      <w:spacing w:after="120" w:line="480" w:lineRule="auto"/>
      <w:jc w:val="left"/>
    </w:pPr>
    <w:rPr>
      <w:rFonts w:eastAsia="Times New Roman" w:cs="Times New Roman"/>
      <w:sz w:val="20"/>
      <w:szCs w:val="20"/>
      <w:lang w:eastAsia="pl-PL"/>
    </w:rPr>
  </w:style>
  <w:style w:type="character" w:customStyle="1" w:styleId="Tekstpodstawowy2Znak">
    <w:name w:val="Tekst podstawowy 2 Znak"/>
    <w:basedOn w:val="Domylnaczcionkaakapitu"/>
    <w:link w:val="Tekstpodstawowy2"/>
    <w:rsid w:val="00FF0B3F"/>
    <w:rPr>
      <w:rFonts w:eastAsia="Times New Roman" w:cs="Times New Roman"/>
      <w:sz w:val="20"/>
      <w:szCs w:val="20"/>
      <w:lang w:eastAsia="pl-PL"/>
    </w:rPr>
  </w:style>
  <w:style w:type="paragraph" w:styleId="Tytu">
    <w:name w:val="Title"/>
    <w:basedOn w:val="Normalny"/>
    <w:link w:val="TytuZnak"/>
    <w:qFormat/>
    <w:rsid w:val="00FF0B3F"/>
    <w:pPr>
      <w:spacing w:line="240" w:lineRule="auto"/>
    </w:pPr>
    <w:rPr>
      <w:rFonts w:eastAsia="Times New Roman" w:cs="Times New Roman"/>
      <w:b/>
      <w:bCs/>
      <w:sz w:val="20"/>
      <w:szCs w:val="24"/>
      <w:lang w:eastAsia="pl-PL"/>
    </w:rPr>
  </w:style>
  <w:style w:type="character" w:customStyle="1" w:styleId="TytuZnak">
    <w:name w:val="Tytuł Znak"/>
    <w:basedOn w:val="Domylnaczcionkaakapitu"/>
    <w:link w:val="Tytu"/>
    <w:rsid w:val="00FF0B3F"/>
    <w:rPr>
      <w:rFonts w:eastAsia="Times New Roman" w:cs="Times New Roman"/>
      <w:b/>
      <w:bCs/>
      <w:sz w:val="20"/>
      <w:szCs w:val="24"/>
      <w:lang w:eastAsia="pl-PL"/>
    </w:rPr>
  </w:style>
  <w:style w:type="paragraph" w:customStyle="1" w:styleId="Default">
    <w:name w:val="Default"/>
    <w:rsid w:val="00FF0B3F"/>
    <w:pPr>
      <w:autoSpaceDE w:val="0"/>
      <w:autoSpaceDN w:val="0"/>
      <w:adjustRightInd w:val="0"/>
      <w:spacing w:line="240" w:lineRule="auto"/>
      <w:jc w:val="left"/>
    </w:pPr>
    <w:rPr>
      <w:rFonts w:ascii="Times New Roman" w:eastAsia="Times New Roman" w:hAnsi="Times New Roman" w:cs="Times New Roman"/>
      <w:color w:val="000000"/>
      <w:sz w:val="24"/>
      <w:szCs w:val="24"/>
      <w:lang w:eastAsia="pl-PL"/>
    </w:rPr>
  </w:style>
  <w:style w:type="paragraph" w:customStyle="1" w:styleId="Standardowy1">
    <w:name w:val="Standardowy+1"/>
    <w:basedOn w:val="Default"/>
    <w:next w:val="Default"/>
    <w:rsid w:val="00FF0B3F"/>
    <w:rPr>
      <w:color w:val="auto"/>
    </w:rPr>
  </w:style>
  <w:style w:type="paragraph" w:customStyle="1" w:styleId="Tekstpodstawowywcity1">
    <w:name w:val="Tekst podstawowy wcięty+1"/>
    <w:basedOn w:val="Default"/>
    <w:next w:val="Default"/>
    <w:rsid w:val="00FF0B3F"/>
    <w:rPr>
      <w:color w:val="auto"/>
    </w:rPr>
  </w:style>
  <w:style w:type="paragraph" w:customStyle="1" w:styleId="Tekstpodstawowy21">
    <w:name w:val="Tekst podstawowy 21"/>
    <w:basedOn w:val="Normalny"/>
    <w:rsid w:val="00FF0B3F"/>
    <w:pPr>
      <w:suppressAutoHyphens/>
      <w:spacing w:line="360" w:lineRule="auto"/>
      <w:jc w:val="both"/>
    </w:pPr>
    <w:rPr>
      <w:rFonts w:ascii="Times New Roman" w:eastAsia="Times New Roman" w:hAnsi="Times New Roman" w:cs="Times New Roman"/>
      <w:b/>
      <w:bCs/>
      <w:sz w:val="24"/>
      <w:szCs w:val="20"/>
      <w:lang w:eastAsia="ar-SA"/>
    </w:rPr>
  </w:style>
  <w:style w:type="paragraph" w:styleId="Tekstpodstawowywcity">
    <w:name w:val="Body Text Indent"/>
    <w:basedOn w:val="Normalny"/>
    <w:link w:val="TekstpodstawowywcityZnak"/>
    <w:rsid w:val="00FF0B3F"/>
    <w:pPr>
      <w:suppressAutoHyphens/>
      <w:spacing w:after="120" w:line="240" w:lineRule="auto"/>
      <w:ind w:left="283"/>
      <w:jc w:val="left"/>
    </w:pPr>
    <w:rPr>
      <w:rFonts w:ascii="Times New Roman" w:eastAsia="Times New Roman" w:hAnsi="Times New Roman" w:cs="Times New Roman"/>
      <w:color w:val="000000"/>
      <w:sz w:val="20"/>
      <w:szCs w:val="20"/>
      <w:lang w:eastAsia="ar-SA"/>
    </w:rPr>
  </w:style>
  <w:style w:type="character" w:customStyle="1" w:styleId="TekstpodstawowywcityZnak">
    <w:name w:val="Tekst podstawowy wcięty Znak"/>
    <w:basedOn w:val="Domylnaczcionkaakapitu"/>
    <w:link w:val="Tekstpodstawowywcity"/>
    <w:rsid w:val="00FF0B3F"/>
    <w:rPr>
      <w:rFonts w:ascii="Times New Roman" w:eastAsia="Times New Roman" w:hAnsi="Times New Roman" w:cs="Times New Roman"/>
      <w:color w:val="000000"/>
      <w:sz w:val="20"/>
      <w:szCs w:val="20"/>
      <w:lang w:eastAsia="ar-SA"/>
    </w:rPr>
  </w:style>
  <w:style w:type="paragraph" w:customStyle="1" w:styleId="Skrconyadreszwrotny">
    <w:name w:val="Skrócony adres zwrotny"/>
    <w:basedOn w:val="Normalny"/>
    <w:rsid w:val="00FF0B3F"/>
    <w:pPr>
      <w:suppressAutoHyphens/>
      <w:spacing w:line="240" w:lineRule="auto"/>
      <w:jc w:val="left"/>
    </w:pPr>
    <w:rPr>
      <w:rFonts w:ascii="Times New Roman" w:eastAsia="Times New Roman" w:hAnsi="Times New Roman" w:cs="Times New Roman"/>
      <w:sz w:val="24"/>
      <w:szCs w:val="24"/>
      <w:lang w:eastAsia="ar-SA"/>
    </w:rPr>
  </w:style>
  <w:style w:type="paragraph" w:customStyle="1" w:styleId="Lista31">
    <w:name w:val="Lista 31"/>
    <w:basedOn w:val="Normalny"/>
    <w:rsid w:val="00FF0B3F"/>
    <w:pPr>
      <w:suppressAutoHyphens/>
      <w:spacing w:line="240" w:lineRule="auto"/>
      <w:ind w:left="849" w:hanging="283"/>
      <w:jc w:val="left"/>
    </w:pPr>
    <w:rPr>
      <w:rFonts w:ascii="Times New Roman" w:eastAsia="Times New Roman" w:hAnsi="Times New Roman" w:cs="Times New Roman"/>
      <w:sz w:val="24"/>
      <w:szCs w:val="24"/>
      <w:lang w:eastAsia="ar-SA"/>
    </w:rPr>
  </w:style>
  <w:style w:type="paragraph" w:styleId="Tekstkomentarza">
    <w:name w:val="annotation text"/>
    <w:basedOn w:val="Normalny"/>
    <w:link w:val="TekstkomentarzaZnak"/>
    <w:rsid w:val="00FF0B3F"/>
    <w:pPr>
      <w:widowControl w:val="0"/>
      <w:suppressAutoHyphens/>
      <w:spacing w:line="240" w:lineRule="auto"/>
      <w:jc w:val="left"/>
    </w:pPr>
    <w:rPr>
      <w:rFonts w:ascii="Times New Roman" w:eastAsia="Lucida Sans Unicode" w:hAnsi="Times New Roman" w:cs="Times New Roman"/>
      <w:sz w:val="24"/>
      <w:szCs w:val="24"/>
      <w:lang w:eastAsia="pl-PL"/>
    </w:rPr>
  </w:style>
  <w:style w:type="character" w:customStyle="1" w:styleId="TekstkomentarzaZnak">
    <w:name w:val="Tekst komentarza Znak"/>
    <w:basedOn w:val="Domylnaczcionkaakapitu"/>
    <w:link w:val="Tekstkomentarza"/>
    <w:rsid w:val="00FF0B3F"/>
    <w:rPr>
      <w:rFonts w:ascii="Times New Roman" w:eastAsia="Lucida Sans Unicode" w:hAnsi="Times New Roman" w:cs="Times New Roman"/>
      <w:sz w:val="24"/>
      <w:szCs w:val="24"/>
      <w:lang w:eastAsia="pl-PL"/>
    </w:rPr>
  </w:style>
  <w:style w:type="paragraph" w:styleId="Tekstpodstawowywcity3">
    <w:name w:val="Body Text Indent 3"/>
    <w:basedOn w:val="Normalny"/>
    <w:link w:val="Tekstpodstawowywcity3Znak"/>
    <w:rsid w:val="00FF0B3F"/>
    <w:pPr>
      <w:widowControl w:val="0"/>
      <w:suppressAutoHyphens/>
      <w:spacing w:after="120" w:line="240" w:lineRule="auto"/>
      <w:ind w:left="283"/>
      <w:jc w:val="left"/>
    </w:pPr>
    <w:rPr>
      <w:rFonts w:ascii="Times New Roman" w:eastAsia="Lucida Sans Unicode"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FF0B3F"/>
    <w:rPr>
      <w:rFonts w:ascii="Times New Roman" w:eastAsia="Lucida Sans Unicode" w:hAnsi="Times New Roman" w:cs="Times New Roman"/>
      <w:sz w:val="16"/>
      <w:szCs w:val="16"/>
      <w:lang w:eastAsia="pl-PL"/>
    </w:rPr>
  </w:style>
  <w:style w:type="paragraph" w:styleId="NormalnyWeb">
    <w:name w:val="Normal (Web)"/>
    <w:basedOn w:val="Normalny"/>
    <w:uiPriority w:val="99"/>
    <w:rsid w:val="00FF0B3F"/>
    <w:pPr>
      <w:widowControl w:val="0"/>
      <w:suppressAutoHyphens/>
      <w:spacing w:before="280" w:after="280" w:line="240" w:lineRule="auto"/>
      <w:jc w:val="both"/>
    </w:pPr>
    <w:rPr>
      <w:rFonts w:ascii="Times New Roman" w:eastAsia="Lucida Sans Unicode" w:hAnsi="Times New Roman" w:cs="Times New Roman"/>
      <w:sz w:val="24"/>
      <w:szCs w:val="24"/>
      <w:lang w:eastAsia="pl-PL"/>
    </w:rPr>
  </w:style>
  <w:style w:type="character" w:styleId="Numerstrony">
    <w:name w:val="page number"/>
    <w:basedOn w:val="Domylnaczcionkaakapitu"/>
    <w:rsid w:val="00FF0B3F"/>
  </w:style>
  <w:style w:type="character" w:customStyle="1" w:styleId="TekstdymkaZnak">
    <w:name w:val="Tekst dymka Znak"/>
    <w:link w:val="Tekstdymka"/>
    <w:semiHidden/>
    <w:rsid w:val="00FF0B3F"/>
    <w:rPr>
      <w:rFonts w:ascii="Tahoma" w:eastAsia="Times New Roman" w:hAnsi="Tahoma" w:cs="Tahoma"/>
      <w:sz w:val="16"/>
      <w:szCs w:val="16"/>
      <w:lang w:eastAsia="pl-PL"/>
    </w:rPr>
  </w:style>
  <w:style w:type="paragraph" w:styleId="Tekstdymka">
    <w:name w:val="Balloon Text"/>
    <w:basedOn w:val="Normalny"/>
    <w:link w:val="TekstdymkaZnak"/>
    <w:semiHidden/>
    <w:rsid w:val="00FF0B3F"/>
    <w:pPr>
      <w:spacing w:line="240" w:lineRule="auto"/>
      <w:jc w:val="left"/>
    </w:pPr>
    <w:rPr>
      <w:rFonts w:ascii="Tahoma" w:eastAsia="Times New Roman" w:hAnsi="Tahoma" w:cs="Tahoma"/>
      <w:sz w:val="16"/>
      <w:szCs w:val="16"/>
      <w:lang w:eastAsia="pl-PL"/>
    </w:rPr>
  </w:style>
  <w:style w:type="character" w:customStyle="1" w:styleId="TekstdymkaZnak1">
    <w:name w:val="Tekst dymka Znak1"/>
    <w:basedOn w:val="Domylnaczcionkaakapitu"/>
    <w:uiPriority w:val="99"/>
    <w:semiHidden/>
    <w:rsid w:val="00FF0B3F"/>
    <w:rPr>
      <w:rFonts w:ascii="Segoe UI" w:hAnsi="Segoe UI" w:cs="Segoe UI"/>
      <w:sz w:val="18"/>
      <w:szCs w:val="18"/>
    </w:rPr>
  </w:style>
  <w:style w:type="paragraph" w:styleId="Akapitzlist">
    <w:name w:val="List Paragraph"/>
    <w:aliases w:val="Normal,BulletC,Obiekt,List Paragraph1,Wyliczanie,Akapit z listą3,Akapit z listą31,Numerowanie,Akapit z listą11,normalny tekst,Bullets,Kolorowa lista — akcent 11,normalny,Nagłówek_JP,Rysunek,Preambuła,Podsis rysunku,L1"/>
    <w:basedOn w:val="Normalny"/>
    <w:link w:val="AkapitzlistZnak"/>
    <w:uiPriority w:val="34"/>
    <w:qFormat/>
    <w:rsid w:val="00FF0B3F"/>
    <w:pPr>
      <w:spacing w:line="240" w:lineRule="auto"/>
      <w:ind w:left="720"/>
      <w:contextualSpacing/>
      <w:jc w:val="left"/>
    </w:pPr>
    <w:rPr>
      <w:rFonts w:ascii="Times New Roman" w:eastAsia="Times New Roman" w:hAnsi="Times New Roman" w:cs="Times New Roman"/>
      <w:sz w:val="24"/>
      <w:szCs w:val="24"/>
      <w:lang w:eastAsia="pl-PL"/>
    </w:rPr>
  </w:style>
  <w:style w:type="paragraph" w:customStyle="1" w:styleId="Standard">
    <w:name w:val="Standard"/>
    <w:rsid w:val="00FF0B3F"/>
    <w:pPr>
      <w:widowControl w:val="0"/>
      <w:autoSpaceDE w:val="0"/>
      <w:autoSpaceDN w:val="0"/>
      <w:adjustRightInd w:val="0"/>
      <w:spacing w:line="240" w:lineRule="auto"/>
      <w:jc w:val="left"/>
    </w:pPr>
    <w:rPr>
      <w:rFonts w:ascii="Times New Roman" w:eastAsia="Times New Roman" w:hAnsi="Times New Roman" w:cs="Times New Roman"/>
      <w:sz w:val="24"/>
      <w:szCs w:val="24"/>
      <w:lang w:eastAsia="pl-PL"/>
    </w:rPr>
  </w:style>
  <w:style w:type="character" w:customStyle="1" w:styleId="regulari">
    <w:name w:val="regulari"/>
    <w:basedOn w:val="Domylnaczcionkaakapitu"/>
    <w:rsid w:val="00FF0B3F"/>
  </w:style>
  <w:style w:type="paragraph" w:customStyle="1" w:styleId="punkt">
    <w:name w:val="punkt"/>
    <w:rsid w:val="00FF0B3F"/>
    <w:pPr>
      <w:tabs>
        <w:tab w:val="left" w:pos="4320"/>
      </w:tabs>
      <w:spacing w:line="240" w:lineRule="auto"/>
      <w:ind w:left="288"/>
      <w:jc w:val="both"/>
    </w:pPr>
    <w:rPr>
      <w:rFonts w:ascii="Times New Roman" w:eastAsia="Times New Roman" w:hAnsi="Times New Roman" w:cs="Times New Roman"/>
      <w:snapToGrid w:val="0"/>
      <w:color w:val="000000"/>
      <w:sz w:val="20"/>
      <w:szCs w:val="20"/>
      <w:lang w:eastAsia="pl-PL"/>
    </w:rPr>
  </w:style>
  <w:style w:type="paragraph" w:customStyle="1" w:styleId="podpunkt">
    <w:name w:val="podpunkt"/>
    <w:rsid w:val="00FF0B3F"/>
    <w:pPr>
      <w:tabs>
        <w:tab w:val="left" w:pos="5715"/>
        <w:tab w:val="left" w:pos="5875"/>
        <w:tab w:val="right" w:pos="6495"/>
      </w:tabs>
      <w:spacing w:line="240" w:lineRule="auto"/>
      <w:ind w:left="576"/>
      <w:jc w:val="both"/>
    </w:pPr>
    <w:rPr>
      <w:rFonts w:ascii="Times New Roman" w:eastAsia="Times New Roman" w:hAnsi="Times New Roman" w:cs="Times New Roman"/>
      <w:snapToGrid w:val="0"/>
      <w:color w:val="000000"/>
      <w:sz w:val="20"/>
      <w:szCs w:val="20"/>
      <w:lang w:eastAsia="pl-PL"/>
    </w:rPr>
  </w:style>
  <w:style w:type="paragraph" w:customStyle="1" w:styleId="Akapitzlist2">
    <w:name w:val="Akapit z listą2"/>
    <w:basedOn w:val="Normalny"/>
    <w:rsid w:val="00FF0B3F"/>
    <w:pPr>
      <w:suppressAutoHyphens/>
      <w:spacing w:after="200" w:line="276" w:lineRule="auto"/>
      <w:ind w:left="720"/>
      <w:jc w:val="left"/>
    </w:pPr>
    <w:rPr>
      <w:rFonts w:ascii="Calibri" w:eastAsia="Calibri" w:hAnsi="Calibri" w:cs="Mangal"/>
      <w:kern w:val="1"/>
      <w:lang w:eastAsia="hi-IN" w:bidi="hi-IN"/>
    </w:rPr>
  </w:style>
  <w:style w:type="character" w:styleId="Pogrubienie">
    <w:name w:val="Strong"/>
    <w:basedOn w:val="Domylnaczcionkaakapitu"/>
    <w:uiPriority w:val="22"/>
    <w:qFormat/>
    <w:rsid w:val="00FF0B3F"/>
    <w:rPr>
      <w:b/>
      <w:bCs/>
    </w:rPr>
  </w:style>
  <w:style w:type="character" w:styleId="Odwoaniedokomentarza">
    <w:name w:val="annotation reference"/>
    <w:basedOn w:val="Domylnaczcionkaakapitu"/>
    <w:uiPriority w:val="99"/>
    <w:semiHidden/>
    <w:unhideWhenUsed/>
    <w:rsid w:val="00FF0B3F"/>
    <w:rPr>
      <w:sz w:val="16"/>
      <w:szCs w:val="16"/>
    </w:rPr>
  </w:style>
  <w:style w:type="paragraph" w:styleId="Tematkomentarza">
    <w:name w:val="annotation subject"/>
    <w:basedOn w:val="Tekstkomentarza"/>
    <w:next w:val="Tekstkomentarza"/>
    <w:link w:val="TematkomentarzaZnak"/>
    <w:uiPriority w:val="99"/>
    <w:semiHidden/>
    <w:unhideWhenUsed/>
    <w:rsid w:val="00FF0B3F"/>
    <w:pPr>
      <w:widowControl/>
      <w:suppressAutoHyphens w:val="0"/>
    </w:pPr>
    <w:rPr>
      <w:rFonts w:ascii="Arial" w:eastAsia="Times New Roman" w:hAnsi="Arial"/>
      <w:b/>
      <w:bCs/>
      <w:sz w:val="20"/>
      <w:szCs w:val="20"/>
    </w:rPr>
  </w:style>
  <w:style w:type="character" w:customStyle="1" w:styleId="TematkomentarzaZnak">
    <w:name w:val="Temat komentarza Znak"/>
    <w:basedOn w:val="TekstkomentarzaZnak"/>
    <w:link w:val="Tematkomentarza"/>
    <w:uiPriority w:val="99"/>
    <w:semiHidden/>
    <w:rsid w:val="00FF0B3F"/>
    <w:rPr>
      <w:rFonts w:ascii="Times New Roman" w:eastAsia="Times New Roman" w:hAnsi="Times New Roman" w:cs="Times New Roman"/>
      <w:b/>
      <w:bCs/>
      <w:sz w:val="20"/>
      <w:szCs w:val="20"/>
      <w:lang w:eastAsia="pl-PL"/>
    </w:rPr>
  </w:style>
  <w:style w:type="character" w:customStyle="1" w:styleId="Nierozpoznanawzmianka1">
    <w:name w:val="Nierozpoznana wzmianka1"/>
    <w:basedOn w:val="Domylnaczcionkaakapitu"/>
    <w:uiPriority w:val="99"/>
    <w:semiHidden/>
    <w:unhideWhenUsed/>
    <w:rsid w:val="00FF0B3F"/>
    <w:rPr>
      <w:color w:val="808080"/>
      <w:shd w:val="clear" w:color="auto" w:fill="E6E6E6"/>
    </w:rPr>
  </w:style>
  <w:style w:type="character" w:customStyle="1" w:styleId="AkapitzlistZnak">
    <w:name w:val="Akapit z listą Znak"/>
    <w:aliases w:val="Normal Znak,BulletC Znak,Obiekt Znak,List Paragraph1 Znak,Wyliczanie Znak,Akapit z listą3 Znak,Akapit z listą31 Znak,Numerowanie Znak,Akapit z listą11 Znak,normalny tekst Znak,Bullets Znak,Kolorowa lista — akcent 11 Znak,Rysunek Znak"/>
    <w:link w:val="Akapitzlist"/>
    <w:uiPriority w:val="34"/>
    <w:qFormat/>
    <w:rsid w:val="00FF0B3F"/>
    <w:rPr>
      <w:rFonts w:ascii="Times New Roman" w:eastAsia="Times New Roman" w:hAnsi="Times New Roman" w:cs="Times New Roman"/>
      <w:sz w:val="24"/>
      <w:szCs w:val="24"/>
      <w:lang w:eastAsia="pl-PL"/>
    </w:rPr>
  </w:style>
  <w:style w:type="character" w:customStyle="1" w:styleId="Nierozpoznanawzmianka2">
    <w:name w:val="Nierozpoznana wzmianka2"/>
    <w:basedOn w:val="Domylnaczcionkaakapitu"/>
    <w:uiPriority w:val="99"/>
    <w:semiHidden/>
    <w:unhideWhenUsed/>
    <w:rsid w:val="00786108"/>
    <w:rPr>
      <w:color w:val="605E5C"/>
      <w:shd w:val="clear" w:color="auto" w:fill="E1DFDD"/>
    </w:rPr>
  </w:style>
  <w:style w:type="paragraph" w:customStyle="1" w:styleId="Akapitzlist1">
    <w:name w:val="Akapit z listą1"/>
    <w:basedOn w:val="Normalny"/>
    <w:rsid w:val="007E586A"/>
    <w:pPr>
      <w:suppressAutoHyphens/>
      <w:spacing w:line="240" w:lineRule="auto"/>
      <w:ind w:left="720"/>
      <w:contextualSpacing/>
      <w:jc w:val="left"/>
    </w:pPr>
    <w:rPr>
      <w:rFonts w:ascii="Times New Roman" w:eastAsia="Times New Roman" w:hAnsi="Times New Roman" w:cs="Times New Roman"/>
      <w:sz w:val="24"/>
      <w:szCs w:val="24"/>
      <w:lang w:eastAsia="zh-CN"/>
    </w:rPr>
  </w:style>
  <w:style w:type="character" w:styleId="Tekstzastpczy">
    <w:name w:val="Placeholder Text"/>
    <w:basedOn w:val="Domylnaczcionkaakapitu"/>
    <w:uiPriority w:val="99"/>
    <w:semiHidden/>
    <w:rsid w:val="00FC5EA3"/>
    <w:rPr>
      <w:color w:val="808080"/>
    </w:rPr>
  </w:style>
  <w:style w:type="paragraph" w:styleId="Tekstprzypisukocowego">
    <w:name w:val="endnote text"/>
    <w:basedOn w:val="Normalny"/>
    <w:link w:val="TekstprzypisukocowegoZnak"/>
    <w:uiPriority w:val="99"/>
    <w:semiHidden/>
    <w:unhideWhenUsed/>
    <w:rsid w:val="00BC3921"/>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C3921"/>
    <w:rPr>
      <w:sz w:val="20"/>
      <w:szCs w:val="20"/>
    </w:rPr>
  </w:style>
  <w:style w:type="character" w:styleId="Odwoanieprzypisukocowego">
    <w:name w:val="endnote reference"/>
    <w:basedOn w:val="Domylnaczcionkaakapitu"/>
    <w:uiPriority w:val="99"/>
    <w:semiHidden/>
    <w:unhideWhenUsed/>
    <w:rsid w:val="00BC3921"/>
    <w:rPr>
      <w:vertAlign w:val="superscript"/>
    </w:rPr>
  </w:style>
  <w:style w:type="character" w:styleId="Uwydatnienie">
    <w:name w:val="Emphasis"/>
    <w:basedOn w:val="Domylnaczcionkaakapitu"/>
    <w:uiPriority w:val="20"/>
    <w:qFormat/>
    <w:rsid w:val="000443C6"/>
    <w:rPr>
      <w:i/>
      <w:iCs/>
    </w:rPr>
  </w:style>
  <w:style w:type="character" w:customStyle="1" w:styleId="markedcontent">
    <w:name w:val="markedcontent"/>
    <w:basedOn w:val="Domylnaczcionkaakapitu"/>
    <w:rsid w:val="008F0518"/>
  </w:style>
  <w:style w:type="paragraph" w:styleId="Zwykytekst">
    <w:name w:val="Plain Text"/>
    <w:basedOn w:val="Normalny"/>
    <w:link w:val="ZwykytekstZnak"/>
    <w:uiPriority w:val="99"/>
    <w:rsid w:val="00A30139"/>
    <w:pPr>
      <w:suppressAutoHyphens/>
      <w:spacing w:line="240" w:lineRule="auto"/>
      <w:jc w:val="left"/>
    </w:pPr>
    <w:rPr>
      <w:rFonts w:ascii="Courier New" w:eastAsia="Times New Roman" w:hAnsi="Courier New" w:cs="Times New Roman"/>
      <w:sz w:val="20"/>
      <w:szCs w:val="20"/>
      <w:lang w:eastAsia="ar-SA"/>
    </w:rPr>
  </w:style>
  <w:style w:type="character" w:customStyle="1" w:styleId="ZwykytekstZnak">
    <w:name w:val="Zwykły tekst Znak"/>
    <w:basedOn w:val="Domylnaczcionkaakapitu"/>
    <w:link w:val="Zwykytekst"/>
    <w:uiPriority w:val="99"/>
    <w:rsid w:val="00A30139"/>
    <w:rPr>
      <w:rFonts w:ascii="Courier New" w:eastAsia="Times New Roman" w:hAnsi="Courier New" w:cs="Times New Roman"/>
      <w:sz w:val="20"/>
      <w:szCs w:val="20"/>
      <w:lang w:eastAsia="ar-SA"/>
    </w:rPr>
  </w:style>
  <w:style w:type="character" w:customStyle="1" w:styleId="highlight">
    <w:name w:val="highlight"/>
    <w:basedOn w:val="Domylnaczcionkaakapitu"/>
    <w:rsid w:val="00FB178F"/>
  </w:style>
  <w:style w:type="character" w:customStyle="1" w:styleId="Nierozpoznanawzmianka3">
    <w:name w:val="Nierozpoznana wzmianka3"/>
    <w:basedOn w:val="Domylnaczcionkaakapitu"/>
    <w:uiPriority w:val="99"/>
    <w:semiHidden/>
    <w:unhideWhenUsed/>
    <w:rsid w:val="00A64802"/>
    <w:rPr>
      <w:color w:val="605E5C"/>
      <w:shd w:val="clear" w:color="auto" w:fill="E1DFDD"/>
    </w:rPr>
  </w:style>
  <w:style w:type="paragraph" w:styleId="Poprawka">
    <w:name w:val="Revision"/>
    <w:hidden/>
    <w:uiPriority w:val="99"/>
    <w:semiHidden/>
    <w:rsid w:val="00CB77DD"/>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54867">
      <w:bodyDiv w:val="1"/>
      <w:marLeft w:val="0"/>
      <w:marRight w:val="0"/>
      <w:marTop w:val="0"/>
      <w:marBottom w:val="0"/>
      <w:divBdr>
        <w:top w:val="none" w:sz="0" w:space="0" w:color="auto"/>
        <w:left w:val="none" w:sz="0" w:space="0" w:color="auto"/>
        <w:bottom w:val="none" w:sz="0" w:space="0" w:color="auto"/>
        <w:right w:val="none" w:sz="0" w:space="0" w:color="auto"/>
      </w:divBdr>
    </w:div>
    <w:div w:id="117769011">
      <w:bodyDiv w:val="1"/>
      <w:marLeft w:val="0"/>
      <w:marRight w:val="0"/>
      <w:marTop w:val="0"/>
      <w:marBottom w:val="0"/>
      <w:divBdr>
        <w:top w:val="none" w:sz="0" w:space="0" w:color="auto"/>
        <w:left w:val="none" w:sz="0" w:space="0" w:color="auto"/>
        <w:bottom w:val="none" w:sz="0" w:space="0" w:color="auto"/>
        <w:right w:val="none" w:sz="0" w:space="0" w:color="auto"/>
      </w:divBdr>
    </w:div>
    <w:div w:id="118258723">
      <w:bodyDiv w:val="1"/>
      <w:marLeft w:val="0"/>
      <w:marRight w:val="0"/>
      <w:marTop w:val="0"/>
      <w:marBottom w:val="0"/>
      <w:divBdr>
        <w:top w:val="none" w:sz="0" w:space="0" w:color="auto"/>
        <w:left w:val="none" w:sz="0" w:space="0" w:color="auto"/>
        <w:bottom w:val="none" w:sz="0" w:space="0" w:color="auto"/>
        <w:right w:val="none" w:sz="0" w:space="0" w:color="auto"/>
      </w:divBdr>
    </w:div>
    <w:div w:id="124125258">
      <w:bodyDiv w:val="1"/>
      <w:marLeft w:val="0"/>
      <w:marRight w:val="0"/>
      <w:marTop w:val="0"/>
      <w:marBottom w:val="0"/>
      <w:divBdr>
        <w:top w:val="none" w:sz="0" w:space="0" w:color="auto"/>
        <w:left w:val="none" w:sz="0" w:space="0" w:color="auto"/>
        <w:bottom w:val="none" w:sz="0" w:space="0" w:color="auto"/>
        <w:right w:val="none" w:sz="0" w:space="0" w:color="auto"/>
      </w:divBdr>
    </w:div>
    <w:div w:id="147093598">
      <w:bodyDiv w:val="1"/>
      <w:marLeft w:val="0"/>
      <w:marRight w:val="0"/>
      <w:marTop w:val="0"/>
      <w:marBottom w:val="0"/>
      <w:divBdr>
        <w:top w:val="none" w:sz="0" w:space="0" w:color="auto"/>
        <w:left w:val="none" w:sz="0" w:space="0" w:color="auto"/>
        <w:bottom w:val="none" w:sz="0" w:space="0" w:color="auto"/>
        <w:right w:val="none" w:sz="0" w:space="0" w:color="auto"/>
      </w:divBdr>
    </w:div>
    <w:div w:id="228535735">
      <w:bodyDiv w:val="1"/>
      <w:marLeft w:val="0"/>
      <w:marRight w:val="0"/>
      <w:marTop w:val="0"/>
      <w:marBottom w:val="0"/>
      <w:divBdr>
        <w:top w:val="none" w:sz="0" w:space="0" w:color="auto"/>
        <w:left w:val="none" w:sz="0" w:space="0" w:color="auto"/>
        <w:bottom w:val="none" w:sz="0" w:space="0" w:color="auto"/>
        <w:right w:val="none" w:sz="0" w:space="0" w:color="auto"/>
      </w:divBdr>
    </w:div>
    <w:div w:id="454373987">
      <w:bodyDiv w:val="1"/>
      <w:marLeft w:val="0"/>
      <w:marRight w:val="0"/>
      <w:marTop w:val="0"/>
      <w:marBottom w:val="0"/>
      <w:divBdr>
        <w:top w:val="none" w:sz="0" w:space="0" w:color="auto"/>
        <w:left w:val="none" w:sz="0" w:space="0" w:color="auto"/>
        <w:bottom w:val="none" w:sz="0" w:space="0" w:color="auto"/>
        <w:right w:val="none" w:sz="0" w:space="0" w:color="auto"/>
      </w:divBdr>
    </w:div>
    <w:div w:id="535510926">
      <w:bodyDiv w:val="1"/>
      <w:marLeft w:val="0"/>
      <w:marRight w:val="0"/>
      <w:marTop w:val="0"/>
      <w:marBottom w:val="0"/>
      <w:divBdr>
        <w:top w:val="none" w:sz="0" w:space="0" w:color="auto"/>
        <w:left w:val="none" w:sz="0" w:space="0" w:color="auto"/>
        <w:bottom w:val="none" w:sz="0" w:space="0" w:color="auto"/>
        <w:right w:val="none" w:sz="0" w:space="0" w:color="auto"/>
      </w:divBdr>
    </w:div>
    <w:div w:id="868643032">
      <w:bodyDiv w:val="1"/>
      <w:marLeft w:val="0"/>
      <w:marRight w:val="0"/>
      <w:marTop w:val="0"/>
      <w:marBottom w:val="0"/>
      <w:divBdr>
        <w:top w:val="none" w:sz="0" w:space="0" w:color="auto"/>
        <w:left w:val="none" w:sz="0" w:space="0" w:color="auto"/>
        <w:bottom w:val="none" w:sz="0" w:space="0" w:color="auto"/>
        <w:right w:val="none" w:sz="0" w:space="0" w:color="auto"/>
      </w:divBdr>
    </w:div>
    <w:div w:id="1371035767">
      <w:bodyDiv w:val="1"/>
      <w:marLeft w:val="0"/>
      <w:marRight w:val="0"/>
      <w:marTop w:val="0"/>
      <w:marBottom w:val="0"/>
      <w:divBdr>
        <w:top w:val="none" w:sz="0" w:space="0" w:color="auto"/>
        <w:left w:val="none" w:sz="0" w:space="0" w:color="auto"/>
        <w:bottom w:val="none" w:sz="0" w:space="0" w:color="auto"/>
        <w:right w:val="none" w:sz="0" w:space="0" w:color="auto"/>
      </w:divBdr>
    </w:div>
    <w:div w:id="1463616217">
      <w:bodyDiv w:val="1"/>
      <w:marLeft w:val="0"/>
      <w:marRight w:val="0"/>
      <w:marTop w:val="0"/>
      <w:marBottom w:val="0"/>
      <w:divBdr>
        <w:top w:val="none" w:sz="0" w:space="0" w:color="auto"/>
        <w:left w:val="none" w:sz="0" w:space="0" w:color="auto"/>
        <w:bottom w:val="none" w:sz="0" w:space="0" w:color="auto"/>
        <w:right w:val="none" w:sz="0" w:space="0" w:color="auto"/>
      </w:divBdr>
    </w:div>
    <w:div w:id="1620913336">
      <w:bodyDiv w:val="1"/>
      <w:marLeft w:val="0"/>
      <w:marRight w:val="0"/>
      <w:marTop w:val="0"/>
      <w:marBottom w:val="0"/>
      <w:divBdr>
        <w:top w:val="none" w:sz="0" w:space="0" w:color="auto"/>
        <w:left w:val="none" w:sz="0" w:space="0" w:color="auto"/>
        <w:bottom w:val="none" w:sz="0" w:space="0" w:color="auto"/>
        <w:right w:val="none" w:sz="0" w:space="0" w:color="auto"/>
      </w:divBdr>
    </w:div>
    <w:div w:id="1825852594">
      <w:bodyDiv w:val="1"/>
      <w:marLeft w:val="0"/>
      <w:marRight w:val="0"/>
      <w:marTop w:val="0"/>
      <w:marBottom w:val="0"/>
      <w:divBdr>
        <w:top w:val="none" w:sz="0" w:space="0" w:color="auto"/>
        <w:left w:val="none" w:sz="0" w:space="0" w:color="auto"/>
        <w:bottom w:val="none" w:sz="0" w:space="0" w:color="auto"/>
        <w:right w:val="none" w:sz="0" w:space="0" w:color="auto"/>
      </w:divBdr>
    </w:div>
    <w:div w:id="1874879127">
      <w:bodyDiv w:val="1"/>
      <w:marLeft w:val="0"/>
      <w:marRight w:val="0"/>
      <w:marTop w:val="0"/>
      <w:marBottom w:val="0"/>
      <w:divBdr>
        <w:top w:val="none" w:sz="0" w:space="0" w:color="auto"/>
        <w:left w:val="none" w:sz="0" w:space="0" w:color="auto"/>
        <w:bottom w:val="none" w:sz="0" w:space="0" w:color="auto"/>
        <w:right w:val="none" w:sz="0" w:space="0" w:color="auto"/>
      </w:divBdr>
    </w:div>
    <w:div w:id="1906640069">
      <w:bodyDiv w:val="1"/>
      <w:marLeft w:val="0"/>
      <w:marRight w:val="0"/>
      <w:marTop w:val="0"/>
      <w:marBottom w:val="0"/>
      <w:divBdr>
        <w:top w:val="none" w:sz="0" w:space="0" w:color="auto"/>
        <w:left w:val="none" w:sz="0" w:space="0" w:color="auto"/>
        <w:bottom w:val="none" w:sz="0" w:space="0" w:color="auto"/>
        <w:right w:val="none" w:sz="0" w:space="0" w:color="auto"/>
      </w:divBdr>
    </w:div>
    <w:div w:id="1935740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rkond\AppData\Local\Packages\Microsoft.Office.Desktop_8wekyb3d8bbwe\AC\INetCache\Content.MSO\4645A574.xlsx" TargetMode="External"/><Relationship Id="rId21" Type="http://schemas.openxmlformats.org/officeDocument/2006/relationships/hyperlink" Target="mailto:iod@zwik.fn.pl" TargetMode="External"/><Relationship Id="rId42" Type="http://schemas.openxmlformats.org/officeDocument/2006/relationships/hyperlink" Target="file:///C:\Users\rkond\AppData\Local\Packages\Microsoft.Office.Desktop_8wekyb3d8bbwe\AC\INetCache\Content.MSO\4645A574.xlsx" TargetMode="External"/><Relationship Id="rId47" Type="http://schemas.openxmlformats.org/officeDocument/2006/relationships/hyperlink" Target="file:///C:\Users\rkond\AppData\Local\Packages\Microsoft.Office.Desktop_8wekyb3d8bbwe\AC\INetCache\Content.MSO\4645A574.xlsx" TargetMode="External"/><Relationship Id="rId63" Type="http://schemas.openxmlformats.org/officeDocument/2006/relationships/hyperlink" Target="file:///C:\Users\rkond\AppData\Local\Packages\Microsoft.Office.Desktop_8wekyb3d8bbwe\AC\INetCache\Content.MSO\4645A574.xlsx" TargetMode="External"/><Relationship Id="rId6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bip.um.swinoujscie.pl/artykuly/1085/przetargi" TargetMode="External"/><Relationship Id="rId29" Type="http://schemas.openxmlformats.org/officeDocument/2006/relationships/hyperlink" Target="file:///C:\Users\rkond\AppData\Local\Packages\Microsoft.Office.Desktop_8wekyb3d8bbwe\AC\INetCache\Content.MSO\4645A574.xlsx" TargetMode="External"/><Relationship Id="rId11" Type="http://schemas.openxmlformats.org/officeDocument/2006/relationships/hyperlink" Target="https://platformazakupowa.pl/pn/zwik_swi" TargetMode="External"/><Relationship Id="rId24" Type="http://schemas.openxmlformats.org/officeDocument/2006/relationships/hyperlink" Target="file:///C:\Users\rkond\AppData\Local\Packages\Microsoft.Office.Desktop_8wekyb3d8bbwe\AC\INetCache\Content.MSO\4645A574.xlsx" TargetMode="External"/><Relationship Id="rId32" Type="http://schemas.openxmlformats.org/officeDocument/2006/relationships/hyperlink" Target="file:///C:\Users\rkond\AppData\Local\Packages\Microsoft.Office.Desktop_8wekyb3d8bbwe\AC\INetCache\Content.MSO\4645A574.xlsx" TargetMode="External"/><Relationship Id="rId37" Type="http://schemas.openxmlformats.org/officeDocument/2006/relationships/hyperlink" Target="file:///C:\Users\rkond\AppData\Local\Packages\Microsoft.Office.Desktop_8wekyb3d8bbwe\AC\INetCache\Content.MSO\4645A574.xlsx" TargetMode="External"/><Relationship Id="rId40" Type="http://schemas.openxmlformats.org/officeDocument/2006/relationships/hyperlink" Target="file:///C:\Users\rkond\AppData\Local\Packages\Microsoft.Office.Desktop_8wekyb3d8bbwe\AC\INetCache\Content.MSO\4645A574.xlsx" TargetMode="External"/><Relationship Id="rId45" Type="http://schemas.openxmlformats.org/officeDocument/2006/relationships/hyperlink" Target="file:///C:\Users\rkond\AppData\Local\Packages\Microsoft.Office.Desktop_8wekyb3d8bbwe\AC\INetCache\Content.MSO\4645A574.xlsx" TargetMode="External"/><Relationship Id="rId53" Type="http://schemas.openxmlformats.org/officeDocument/2006/relationships/hyperlink" Target="file:///C:\Users\rkond\AppData\Local\Packages\Microsoft.Office.Desktop_8wekyb3d8bbwe\AC\INetCache\Content.MSO\4645A574.xlsx" TargetMode="External"/><Relationship Id="rId58" Type="http://schemas.openxmlformats.org/officeDocument/2006/relationships/hyperlink" Target="file:///C:\Users\rkond\AppData\Local\Packages\Microsoft.Office.Desktop_8wekyb3d8bbwe\AC\INetCache\Content.MSO\4645A574.xlsx" TargetMode="External"/><Relationship Id="rId66" Type="http://schemas.openxmlformats.org/officeDocument/2006/relationships/header" Target="header1.xml"/><Relationship Id="rId5" Type="http://schemas.openxmlformats.org/officeDocument/2006/relationships/webSettings" Target="webSettings.xml"/><Relationship Id="rId61" Type="http://schemas.openxmlformats.org/officeDocument/2006/relationships/hyperlink" Target="file:///C:\Users\rkond\AppData\Local\Packages\Microsoft.Office.Desktop_8wekyb3d8bbwe\AC\INetCache\Content.MSO\4645A574.xlsx" TargetMode="External"/><Relationship Id="rId19" Type="http://schemas.openxmlformats.org/officeDocument/2006/relationships/hyperlink" Target="https://platformazakupowa.pl/pn/zwik_swi" TargetMode="External"/><Relationship Id="rId14" Type="http://schemas.openxmlformats.org/officeDocument/2006/relationships/hyperlink" Target="https://platformazakupowa.pl/pn/zwik_swi" TargetMode="External"/><Relationship Id="rId22" Type="http://schemas.openxmlformats.org/officeDocument/2006/relationships/hyperlink" Target="file:///C:\Users\rkond\AppData\Local\Packages\Microsoft.Office.Desktop_8wekyb3d8bbwe\AC\INetCache\Content.MSO\4645A574.xlsx" TargetMode="External"/><Relationship Id="rId27" Type="http://schemas.openxmlformats.org/officeDocument/2006/relationships/hyperlink" Target="file:///C:\Users\rkond\AppData\Local\Packages\Microsoft.Office.Desktop_8wekyb3d8bbwe\AC\INetCache\Content.MSO\4645A574.xlsx" TargetMode="External"/><Relationship Id="rId30" Type="http://schemas.openxmlformats.org/officeDocument/2006/relationships/hyperlink" Target="file:///C:\Users\rkond\AppData\Local\Packages\Microsoft.Office.Desktop_8wekyb3d8bbwe\AC\INetCache\Content.MSO\4645A574.xlsx" TargetMode="External"/><Relationship Id="rId35" Type="http://schemas.openxmlformats.org/officeDocument/2006/relationships/hyperlink" Target="file:///C:\Users\rkond\AppData\Local\Packages\Microsoft.Office.Desktop_8wekyb3d8bbwe\AC\INetCache\Content.MSO\4645A574.xlsx" TargetMode="External"/><Relationship Id="rId43" Type="http://schemas.openxmlformats.org/officeDocument/2006/relationships/hyperlink" Target="file:///C:\Users\rkond\AppData\Local\Packages\Microsoft.Office.Desktop_8wekyb3d8bbwe\AC\INetCache\Content.MSO\4645A574.xlsx" TargetMode="External"/><Relationship Id="rId48" Type="http://schemas.openxmlformats.org/officeDocument/2006/relationships/hyperlink" Target="file:///C:\Users\rkond\AppData\Local\Packages\Microsoft.Office.Desktop_8wekyb3d8bbwe\AC\INetCache\Content.MSO\4645A574.xlsx" TargetMode="External"/><Relationship Id="rId56" Type="http://schemas.openxmlformats.org/officeDocument/2006/relationships/hyperlink" Target="file:///C:\Users\rkond\AppData\Local\Packages\Microsoft.Office.Desktop_8wekyb3d8bbwe\AC\INetCache\Content.MSO\4645A574.xlsx" TargetMode="External"/><Relationship Id="rId64" Type="http://schemas.openxmlformats.org/officeDocument/2006/relationships/hyperlink" Target="file:///C:\Users\rkond\AppData\Local\Packages\Microsoft.Office.Desktop_8wekyb3d8bbwe\AC\INetCache\Content.MSO\4645A574.xlsx" TargetMode="External"/><Relationship Id="rId69" Type="http://schemas.openxmlformats.org/officeDocument/2006/relationships/header" Target="header2.xml"/><Relationship Id="rId8" Type="http://schemas.openxmlformats.org/officeDocument/2006/relationships/hyperlink" Target="http://bip.um.swinoujscie.pl/artykuly/1084/dane-podstawowe" TargetMode="External"/><Relationship Id="rId51" Type="http://schemas.openxmlformats.org/officeDocument/2006/relationships/hyperlink" Target="file:///C:\Users\rkond\AppData\Local\Packages\Microsoft.Office.Desktop_8wekyb3d8bbwe\AC\INetCache\Content.MSO\4645A574.xlsx" TargetMode="External"/><Relationship Id="rId72" Type="http://schemas.microsoft.com/office/2011/relationships/people" Target="people.xml"/><Relationship Id="rId3" Type="http://schemas.openxmlformats.org/officeDocument/2006/relationships/styles" Target="styles.xml"/><Relationship Id="rId12" Type="http://schemas.openxmlformats.org/officeDocument/2006/relationships/hyperlink" Target="mailto:kszczawinska@zwik.fn.pl" TargetMode="External"/><Relationship Id="rId17" Type="http://schemas.openxmlformats.org/officeDocument/2006/relationships/hyperlink" Target="https://platformazakupowa.pl/strona/45-instrukcje" TargetMode="External"/><Relationship Id="rId25" Type="http://schemas.openxmlformats.org/officeDocument/2006/relationships/hyperlink" Target="file:///C:\Users\rkond\AppData\Local\Packages\Microsoft.Office.Desktop_8wekyb3d8bbwe\AC\INetCache\Content.MSO\4645A574.xlsx" TargetMode="External"/><Relationship Id="rId33" Type="http://schemas.openxmlformats.org/officeDocument/2006/relationships/hyperlink" Target="file:///C:\Users\rkond\AppData\Local\Packages\Microsoft.Office.Desktop_8wekyb3d8bbwe\AC\INetCache\Content.MSO\4645A574.xlsx" TargetMode="External"/><Relationship Id="rId38" Type="http://schemas.openxmlformats.org/officeDocument/2006/relationships/hyperlink" Target="file:///C:\Users\rkond\AppData\Local\Packages\Microsoft.Office.Desktop_8wekyb3d8bbwe\AC\INetCache\Content.MSO\4645A574.xlsx" TargetMode="External"/><Relationship Id="rId46" Type="http://schemas.openxmlformats.org/officeDocument/2006/relationships/hyperlink" Target="file:///C:\Users\rkond\AppData\Local\Packages\Microsoft.Office.Desktop_8wekyb3d8bbwe\AC\INetCache\Content.MSO\4645A574.xlsx" TargetMode="External"/><Relationship Id="rId59" Type="http://schemas.openxmlformats.org/officeDocument/2006/relationships/hyperlink" Target="file:///C:\Users\rkond\AppData\Local\Packages\Microsoft.Office.Desktop_8wekyb3d8bbwe\AC\INetCache\Content.MSO\4645A574.xlsx" TargetMode="External"/><Relationship Id="rId67" Type="http://schemas.openxmlformats.org/officeDocument/2006/relationships/footer" Target="footer1.xml"/><Relationship Id="rId20" Type="http://schemas.openxmlformats.org/officeDocument/2006/relationships/hyperlink" Target="mailto:zwik@zwik.fn.pl" TargetMode="External"/><Relationship Id="rId41" Type="http://schemas.openxmlformats.org/officeDocument/2006/relationships/hyperlink" Target="file:///C:\Users\rkond\AppData\Local\Packages\Microsoft.Office.Desktop_8wekyb3d8bbwe\AC\INetCache\Content.MSO\4645A574.xlsx" TargetMode="External"/><Relationship Id="rId54" Type="http://schemas.openxmlformats.org/officeDocument/2006/relationships/hyperlink" Target="file:///C:\Users\rkond\AppData\Local\Packages\Microsoft.Office.Desktop_8wekyb3d8bbwe\AC\INetCache\Content.MSO\4645A574.xlsx" TargetMode="External"/><Relationship Id="rId62" Type="http://schemas.openxmlformats.org/officeDocument/2006/relationships/hyperlink" Target="file:///C:\Users\rkond\AppData\Local\Packages\Microsoft.Office.Desktop_8wekyb3d8bbwe\AC\INetCache\Content.MSO\4645A574.xlsx" TargetMode="External"/><Relationship Id="rId7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zwik.swi.pl/przetargi.html" TargetMode="External"/><Relationship Id="rId23" Type="http://schemas.openxmlformats.org/officeDocument/2006/relationships/hyperlink" Target="file:///C:\Users\rkond\AppData\Local\Packages\Microsoft.Office.Desktop_8wekyb3d8bbwe\AC\INetCache\Content.MSO\4645A574.xlsx" TargetMode="External"/><Relationship Id="rId28" Type="http://schemas.openxmlformats.org/officeDocument/2006/relationships/hyperlink" Target="file:///C:\Users\rkond\AppData\Local\Packages\Microsoft.Office.Desktop_8wekyb3d8bbwe\AC\INetCache\Content.MSO\4645A574.xlsx" TargetMode="External"/><Relationship Id="rId36" Type="http://schemas.openxmlformats.org/officeDocument/2006/relationships/hyperlink" Target="file:///C:\Users\rkond\AppData\Local\Packages\Microsoft.Office.Desktop_8wekyb3d8bbwe\AC\INetCache\Content.MSO\4645A574.xlsx" TargetMode="External"/><Relationship Id="rId49" Type="http://schemas.openxmlformats.org/officeDocument/2006/relationships/hyperlink" Target="file:///C:\Users\rkond\AppData\Local\Packages\Microsoft.Office.Desktop_8wekyb3d8bbwe\AC\INetCache\Content.MSO\4645A574.xlsx" TargetMode="External"/><Relationship Id="rId57" Type="http://schemas.openxmlformats.org/officeDocument/2006/relationships/hyperlink" Target="file:///C:\Users\rkond\AppData\Local\Packages\Microsoft.Office.Desktop_8wekyb3d8bbwe\AC\INetCache\Content.MSO\4645A574.xlsx" TargetMode="External"/><Relationship Id="rId10" Type="http://schemas.openxmlformats.org/officeDocument/2006/relationships/hyperlink" Target="https://platformazakupowa.pl/pn/zwik_swi" TargetMode="External"/><Relationship Id="rId31" Type="http://schemas.openxmlformats.org/officeDocument/2006/relationships/hyperlink" Target="file:///C:\Users\rkond\AppData\Local\Packages\Microsoft.Office.Desktop_8wekyb3d8bbwe\AC\INetCache\Content.MSO\4645A574.xlsx" TargetMode="External"/><Relationship Id="rId44" Type="http://schemas.openxmlformats.org/officeDocument/2006/relationships/hyperlink" Target="file:///C:\Users\rkond\AppData\Local\Packages\Microsoft.Office.Desktop_8wekyb3d8bbwe\AC\INetCache\Content.MSO\4645A574.xlsx" TargetMode="External"/><Relationship Id="rId52" Type="http://schemas.openxmlformats.org/officeDocument/2006/relationships/hyperlink" Target="file:///C:\Users\rkond\AppData\Local\Packages\Microsoft.Office.Desktop_8wekyb3d8bbwe\AC\INetCache\Content.MSO\4645A574.xlsx" TargetMode="External"/><Relationship Id="rId60" Type="http://schemas.openxmlformats.org/officeDocument/2006/relationships/hyperlink" Target="file:///C:\Users\rkond\AppData\Local\Packages\Microsoft.Office.Desktop_8wekyb3d8bbwe\AC\INetCache\Content.MSO\4645A574.xlsx" TargetMode="External"/><Relationship Id="rId65" Type="http://schemas.openxmlformats.org/officeDocument/2006/relationships/hyperlink" Target="file:///C:\Users\rkond\AppData\Local\Packages\Microsoft.Office.Desktop_8wekyb3d8bbwe\AC\INetCache\Content.MSO\4645A574.xlsx" TargetMode="External"/><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latformazakupowa.pl/pn/zwik_swi" TargetMode="External"/><Relationship Id="rId13" Type="http://schemas.openxmlformats.org/officeDocument/2006/relationships/hyperlink" Target="http://bip.um.swinoujscie.pl/artykul/1097/20732/regulamin-wewnetrzny-w-sprawie-zasad-form-i-trybu-udzielania-zamowien-na-wykonanie-robot-budowlanych-dostaw-i-uslug" TargetMode="External"/><Relationship Id="rId18" Type="http://schemas.openxmlformats.org/officeDocument/2006/relationships/hyperlink" Target="mailto:kszczawinska@zwik.fn.pl" TargetMode="External"/><Relationship Id="rId39" Type="http://schemas.openxmlformats.org/officeDocument/2006/relationships/hyperlink" Target="file:///C:\Users\rkond\AppData\Local\Packages\Microsoft.Office.Desktop_8wekyb3d8bbwe\AC\INetCache\Content.MSO\4645A574.xlsx" TargetMode="External"/><Relationship Id="rId34" Type="http://schemas.openxmlformats.org/officeDocument/2006/relationships/hyperlink" Target="file:///C:\Users\rkond\AppData\Local\Packages\Microsoft.Office.Desktop_8wekyb3d8bbwe\AC\INetCache\Content.MSO\4645A574.xlsx" TargetMode="External"/><Relationship Id="rId50" Type="http://schemas.openxmlformats.org/officeDocument/2006/relationships/hyperlink" Target="file:///C:\Users\rkond\AppData\Local\Packages\Microsoft.Office.Desktop_8wekyb3d8bbwe\AC\INetCache\Content.MSO\4645A574.xlsx" TargetMode="External"/><Relationship Id="rId55" Type="http://schemas.openxmlformats.org/officeDocument/2006/relationships/hyperlink" Target="file:///C:\Users\rkond\AppData\Local\Packages\Microsoft.Office.Desktop_8wekyb3d8bbwe\AC\INetCache\Content.MSO\4645A574.xlsx" TargetMode="External"/><Relationship Id="rId7" Type="http://schemas.openxmlformats.org/officeDocument/2006/relationships/endnotes" Target="endnotes.xml"/><Relationship Id="rId71"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987CEA-4029-4C95-99AF-87051C690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43</Pages>
  <Words>14083</Words>
  <Characters>84499</Characters>
  <Application>Microsoft Office Word</Application>
  <DocSecurity>0</DocSecurity>
  <Lines>704</Lines>
  <Paragraphs>196</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98386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ZWIK</dc:creator>
  <cp:lastModifiedBy>ZWiK</cp:lastModifiedBy>
  <cp:revision>3</cp:revision>
  <cp:lastPrinted>2023-07-20T12:07:00Z</cp:lastPrinted>
  <dcterms:created xsi:type="dcterms:W3CDTF">2024-09-30T12:15:00Z</dcterms:created>
  <dcterms:modified xsi:type="dcterms:W3CDTF">2024-09-30T12:15:00Z</dcterms:modified>
</cp:coreProperties>
</file>