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5259A" w14:textId="6A74B698" w:rsidR="00B5153D" w:rsidRPr="00A02D16" w:rsidRDefault="004955FD" w:rsidP="004B4488">
      <w:pPr>
        <w:tabs>
          <w:tab w:val="left" w:pos="357"/>
        </w:tabs>
        <w:spacing w:after="0" w:line="240" w:lineRule="auto"/>
        <w:jc w:val="right"/>
        <w:rPr>
          <w:rFonts w:ascii="Myriad Pro" w:hAnsi="Myriad Pro" w:cstheme="minorHAnsi"/>
          <w:b/>
          <w:color w:val="000000"/>
          <w:lang w:eastAsia="pl-PL"/>
        </w:rPr>
      </w:pPr>
      <w:r w:rsidRPr="00A02D16">
        <w:rPr>
          <w:rFonts w:ascii="Myriad Pro" w:hAnsi="Myriad Pro" w:cstheme="minorHAnsi"/>
          <w:b/>
          <w:color w:val="000000"/>
          <w:lang w:eastAsia="pl-PL"/>
        </w:rPr>
        <w:t xml:space="preserve">Załącznik nr </w:t>
      </w:r>
      <w:r w:rsidR="007A0B22">
        <w:rPr>
          <w:rFonts w:ascii="Myriad Pro" w:hAnsi="Myriad Pro" w:cstheme="minorHAnsi"/>
          <w:b/>
          <w:color w:val="000000"/>
          <w:lang w:eastAsia="pl-PL"/>
        </w:rPr>
        <w:t>1</w:t>
      </w:r>
      <w:r w:rsidRPr="00A02D16">
        <w:rPr>
          <w:rFonts w:ascii="Myriad Pro" w:hAnsi="Myriad Pro" w:cstheme="minorHAnsi"/>
          <w:b/>
          <w:color w:val="000000"/>
          <w:lang w:eastAsia="pl-PL"/>
        </w:rPr>
        <w:t xml:space="preserve"> do </w:t>
      </w:r>
      <w:r w:rsidR="0022625C" w:rsidRPr="00A02D16">
        <w:rPr>
          <w:rFonts w:ascii="Myriad Pro" w:hAnsi="Myriad Pro" w:cstheme="minorHAnsi"/>
          <w:b/>
          <w:color w:val="000000"/>
          <w:lang w:eastAsia="pl-PL"/>
        </w:rPr>
        <w:t>SWZ</w:t>
      </w:r>
    </w:p>
    <w:p w14:paraId="77E064ED" w14:textId="77777777" w:rsidR="00B5153D" w:rsidRPr="00A02D16" w:rsidRDefault="004955FD" w:rsidP="00971025">
      <w:pPr>
        <w:shd w:val="clear" w:color="auto" w:fill="B8CCE4"/>
        <w:tabs>
          <w:tab w:val="left" w:pos="357"/>
        </w:tabs>
        <w:spacing w:before="360" w:after="360" w:line="240" w:lineRule="auto"/>
        <w:jc w:val="center"/>
        <w:rPr>
          <w:rFonts w:ascii="Myriad Pro" w:hAnsi="Myriad Pro" w:cstheme="minorHAnsi"/>
          <w:b/>
          <w:color w:val="000000"/>
          <w:lang w:eastAsia="pl-PL"/>
        </w:rPr>
      </w:pPr>
      <w:r w:rsidRPr="00A02D16">
        <w:rPr>
          <w:rFonts w:ascii="Myriad Pro" w:hAnsi="Myriad Pro" w:cstheme="minorHAnsi"/>
          <w:b/>
          <w:color w:val="000000"/>
          <w:lang w:eastAsia="pl-PL"/>
        </w:rPr>
        <w:t>FORMULARZ OFERTOWY</w:t>
      </w:r>
    </w:p>
    <w:p w14:paraId="768CCC15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Zarejestrowana nazwa Wykonawcy: ……………………….………………………………….……</w:t>
      </w:r>
    </w:p>
    <w:p w14:paraId="127E48BA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before="120"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Zarejestrowany adres Wykonawcy: …………………………………………………………………</w:t>
      </w:r>
    </w:p>
    <w:p w14:paraId="11B8CE3B" w14:textId="77777777" w:rsidR="00B5153D" w:rsidRPr="00A02D16" w:rsidRDefault="004955FD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567" w:hanging="141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Województwo: ……………………………………………………….…………………………</w:t>
      </w:r>
    </w:p>
    <w:p w14:paraId="79CC6BEC" w14:textId="77777777" w:rsidR="00B5153D" w:rsidRPr="00A02D16" w:rsidRDefault="004955FD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567" w:hanging="141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Powiat: ………………………………………………………..………………………………</w:t>
      </w:r>
      <w:r w:rsidR="00A02D16">
        <w:rPr>
          <w:rFonts w:ascii="Myriad Pro" w:hAnsi="Myriad Pro" w:cstheme="minorHAnsi"/>
          <w:color w:val="000000"/>
          <w:lang w:eastAsia="pl-PL"/>
        </w:rPr>
        <w:t>…</w:t>
      </w:r>
    </w:p>
    <w:p w14:paraId="3255294E" w14:textId="77777777" w:rsidR="00B5153D" w:rsidRPr="00A02D16" w:rsidRDefault="004955FD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567" w:hanging="141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Numer telefonu ……………………………………………………………………….…...……</w:t>
      </w:r>
    </w:p>
    <w:p w14:paraId="081E76D2" w14:textId="77777777" w:rsidR="00B5153D" w:rsidRPr="00A02D16" w:rsidRDefault="004955FD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567" w:hanging="141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Numer faxu: ……………………………………………………….……….…..………....………</w:t>
      </w:r>
    </w:p>
    <w:p w14:paraId="13C115D5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before="120"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Adres korespondencyjny (jeśli inny niż zarejestrowany) …………………….……………………</w:t>
      </w:r>
    </w:p>
    <w:p w14:paraId="716F410D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before="120"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Numer REGON: ……………………………</w:t>
      </w:r>
    </w:p>
    <w:p w14:paraId="541F8429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before="120"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Numer NIP: ..………………………</w:t>
      </w:r>
      <w:r w:rsidR="00A02D16">
        <w:rPr>
          <w:rFonts w:ascii="Myriad Pro" w:hAnsi="Myriad Pro" w:cstheme="minorHAnsi"/>
          <w:color w:val="000000"/>
          <w:lang w:eastAsia="pl-PL"/>
        </w:rPr>
        <w:t>………</w:t>
      </w:r>
    </w:p>
    <w:p w14:paraId="581DFD39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before="120"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E – mail, na który Zamawiający ma przesłać korespondencję: ………………………….…………</w:t>
      </w:r>
    </w:p>
    <w:p w14:paraId="118855DE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before="120"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Internet: http:// …………………………………………………………………….............………..</w:t>
      </w:r>
    </w:p>
    <w:p w14:paraId="3652D72D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before="120"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Osoba upoważniona do kontaktów z Zamawiającym przed podpisaniem umowy:</w:t>
      </w:r>
      <w:r w:rsidRPr="00A02D16">
        <w:rPr>
          <w:rFonts w:ascii="Myriad Pro" w:hAnsi="Myriad Pro" w:cstheme="minorHAnsi"/>
          <w:color w:val="000000"/>
          <w:lang w:eastAsia="pl-PL"/>
        </w:rPr>
        <w:tab/>
      </w:r>
    </w:p>
    <w:p w14:paraId="2315B5A9" w14:textId="77777777" w:rsidR="00B5153D" w:rsidRPr="00A02D16" w:rsidRDefault="004955FD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709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Imię i nazwisko: ..………………………………………………………………………………</w:t>
      </w:r>
    </w:p>
    <w:p w14:paraId="12E6E5D8" w14:textId="77777777" w:rsidR="00B5153D" w:rsidRPr="00A02D16" w:rsidRDefault="004955FD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709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Numer telefonu, w tym komórkowy: ………………………………….………………………</w:t>
      </w:r>
    </w:p>
    <w:p w14:paraId="3F0C53F4" w14:textId="77777777" w:rsidR="00B5153D" w:rsidRPr="00A02D16" w:rsidRDefault="004955FD" w:rsidP="00AD76E7">
      <w:pPr>
        <w:numPr>
          <w:ilvl w:val="0"/>
          <w:numId w:val="17"/>
        </w:numPr>
        <w:tabs>
          <w:tab w:val="left" w:pos="357"/>
        </w:tabs>
        <w:spacing w:before="120" w:after="0" w:line="240" w:lineRule="auto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Osoba upoważniona do kontaktów z Zamawiającym na etapie realizacji umowy:</w:t>
      </w:r>
    </w:p>
    <w:p w14:paraId="56FD923A" w14:textId="77777777" w:rsidR="00B5153D" w:rsidRPr="00A02D16" w:rsidRDefault="004955FD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709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Imię i nazwisko: .………………………………………………………………………………</w:t>
      </w:r>
      <w:r w:rsidR="00A02D16">
        <w:rPr>
          <w:rFonts w:ascii="Myriad Pro" w:hAnsi="Myriad Pro" w:cstheme="minorHAnsi"/>
          <w:color w:val="000000"/>
          <w:lang w:eastAsia="pl-PL"/>
        </w:rPr>
        <w:t>..</w:t>
      </w:r>
    </w:p>
    <w:p w14:paraId="58DFAC10" w14:textId="77777777" w:rsidR="00B5153D" w:rsidRPr="00A02D16" w:rsidRDefault="004955FD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709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 w:cstheme="minorHAnsi"/>
          <w:color w:val="000000"/>
          <w:lang w:eastAsia="pl-PL"/>
        </w:rPr>
        <w:t>Numer telefonu, w tym komórkowy: ………………………….…….…………………………</w:t>
      </w:r>
    </w:p>
    <w:p w14:paraId="17D8B85C" w14:textId="77777777" w:rsidR="004A172A" w:rsidRPr="00A02D16" w:rsidRDefault="004A172A" w:rsidP="00AD76E7">
      <w:pPr>
        <w:numPr>
          <w:ilvl w:val="1"/>
          <w:numId w:val="17"/>
        </w:numPr>
        <w:tabs>
          <w:tab w:val="left" w:pos="357"/>
        </w:tabs>
        <w:spacing w:before="60" w:after="0" w:line="240" w:lineRule="auto"/>
        <w:ind w:left="709"/>
        <w:rPr>
          <w:rFonts w:ascii="Myriad Pro" w:hAnsi="Myriad Pro" w:cstheme="minorHAnsi"/>
          <w:color w:val="000000"/>
          <w:lang w:eastAsia="pl-PL"/>
        </w:rPr>
      </w:pPr>
      <w:r w:rsidRPr="00A02D16">
        <w:rPr>
          <w:rFonts w:ascii="Myriad Pro" w:hAnsi="Myriad Pro"/>
        </w:rPr>
        <w:t>Adres e-mail: …………………………………………………………………………………</w:t>
      </w:r>
      <w:r w:rsidR="00A02D16">
        <w:rPr>
          <w:rFonts w:ascii="Myriad Pro" w:hAnsi="Myriad Pro"/>
        </w:rPr>
        <w:t>…</w:t>
      </w:r>
    </w:p>
    <w:p w14:paraId="70254D07" w14:textId="13F2E115" w:rsidR="00B5153D" w:rsidRPr="00A02D16" w:rsidDel="005F0450" w:rsidRDefault="004955FD">
      <w:pPr>
        <w:tabs>
          <w:tab w:val="left" w:pos="357"/>
        </w:tabs>
        <w:spacing w:before="360" w:after="120" w:line="240" w:lineRule="auto"/>
        <w:jc w:val="both"/>
        <w:rPr>
          <w:del w:id="0" w:author="Niemczura Magdalena" w:date="2024-09-25T11:46:00Z"/>
          <w:rFonts w:ascii="Myriad Pro" w:hAnsi="Myriad Pro" w:cstheme="minorHAnsi"/>
          <w:b/>
          <w:color w:val="000000"/>
          <w:lang w:eastAsia="pl-PL"/>
        </w:rPr>
        <w:pPrChange w:id="1" w:author="Niemczura Magdalena" w:date="2024-09-25T11:46:00Z">
          <w:pPr>
            <w:tabs>
              <w:tab w:val="left" w:pos="357"/>
            </w:tabs>
            <w:spacing w:before="240" w:after="120" w:line="240" w:lineRule="auto"/>
            <w:jc w:val="both"/>
          </w:pPr>
        </w:pPrChange>
      </w:pPr>
      <w:del w:id="2" w:author="Niemczura Magdalena" w:date="2024-09-25T11:46:00Z">
        <w:r w:rsidRPr="00A02D16" w:rsidDel="005F0450">
          <w:rPr>
            <w:rFonts w:ascii="Myriad Pro" w:hAnsi="Myriad Pro" w:cstheme="minorHAnsi"/>
            <w:color w:val="000000"/>
            <w:lang w:eastAsia="pl-PL"/>
          </w:rPr>
          <w:delText xml:space="preserve">W nawiązaniu do ogłoszenia w sprawie udzielenia zamówienia publicznego </w:delText>
        </w:r>
      </w:del>
      <w:del w:id="3" w:author="Niemczura Magdalena" w:date="2024-09-25T11:44:00Z">
        <w:r w:rsidRPr="00A02D16" w:rsidDel="005F0450">
          <w:rPr>
            <w:rFonts w:ascii="Myriad Pro" w:hAnsi="Myriad Pro" w:cstheme="minorHAnsi"/>
            <w:color w:val="000000"/>
            <w:lang w:eastAsia="pl-PL"/>
          </w:rPr>
          <w:delText>w trybie</w:delText>
        </w:r>
      </w:del>
      <w:del w:id="4" w:author="Niemczura Magdalena" w:date="2024-09-25T11:46:00Z">
        <w:r w:rsidRPr="00A02D16" w:rsidDel="005F0450">
          <w:rPr>
            <w:rFonts w:ascii="Myriad Pro" w:hAnsi="Myriad Pro" w:cstheme="minorHAnsi"/>
            <w:color w:val="000000"/>
            <w:lang w:eastAsia="pl-PL"/>
          </w:rPr>
          <w:delText xml:space="preserve"> </w:delText>
        </w:r>
        <w:r w:rsidR="007A0B22" w:rsidDel="005F0450">
          <w:rPr>
            <w:rFonts w:ascii="Myriad Pro" w:hAnsi="Myriad Pro" w:cstheme="minorHAnsi"/>
            <w:color w:val="000000"/>
            <w:lang w:eastAsia="pl-PL"/>
          </w:rPr>
          <w:delText>zapytania ofertowego</w:delText>
        </w:r>
        <w:r w:rsidRPr="00A02D16" w:rsidDel="005F0450">
          <w:rPr>
            <w:rFonts w:ascii="Myriad Pro" w:hAnsi="Myriad Pro" w:cstheme="minorHAnsi"/>
            <w:color w:val="000000"/>
            <w:lang w:eastAsia="pl-PL"/>
          </w:rPr>
          <w:delText xml:space="preserve"> pn. </w:delText>
        </w:r>
        <w:r w:rsidRPr="00A02D16" w:rsidDel="005F0450">
          <w:rPr>
            <w:rFonts w:ascii="Myriad Pro" w:hAnsi="Myriad Pro" w:cstheme="minorHAnsi"/>
            <w:b/>
            <w:color w:val="000000"/>
            <w:lang w:eastAsia="pl-PL"/>
          </w:rPr>
          <w:delText>„</w:delText>
        </w:r>
        <w:bookmarkStart w:id="5" w:name="_Hlk71632126"/>
        <w:r w:rsidR="007A0B22" w:rsidDel="005F0450">
          <w:rPr>
            <w:rFonts w:ascii="Myriad Pro" w:hAnsi="Myriad Pro" w:cstheme="minorHAnsi"/>
            <w:b/>
          </w:rPr>
          <w:delText>Zaprojektowanie i wykonanie przebudowy hali nr 1 w Zajezdni Tramwajowej Gaj przy ul. Kamiennej 74 we Wrocławiu wraz z dostawą tokarki podtorowej oraz innych urządzeń.</w:delText>
        </w:r>
        <w:r w:rsidR="00E14545" w:rsidRPr="008E21B1" w:rsidDel="005F0450">
          <w:rPr>
            <w:rFonts w:ascii="Myriad Pro" w:hAnsi="Myriad Pro" w:cstheme="minorHAnsi"/>
            <w:b/>
            <w:iCs/>
            <w:lang w:eastAsia="pl-PL"/>
          </w:rPr>
          <w:delText>”</w:delText>
        </w:r>
        <w:r w:rsidR="00522AE0" w:rsidRPr="008E21B1" w:rsidDel="005F0450">
          <w:rPr>
            <w:rFonts w:ascii="Myriad Pro" w:hAnsi="Myriad Pro" w:cstheme="minorHAnsi"/>
            <w:b/>
            <w:iCs/>
            <w:lang w:eastAsia="pl-PL"/>
          </w:rPr>
          <w:delText>,</w:delText>
        </w:r>
        <w:r w:rsidR="0047415A" w:rsidRPr="008E21B1" w:rsidDel="005F0450">
          <w:rPr>
            <w:rFonts w:ascii="Myriad Pro" w:hAnsi="Myriad Pro" w:cstheme="minorHAnsi"/>
            <w:b/>
            <w:lang w:eastAsia="pl-PL"/>
          </w:rPr>
          <w:delText xml:space="preserve"> </w:delText>
        </w:r>
        <w:r w:rsidRPr="008E21B1" w:rsidDel="005F0450">
          <w:rPr>
            <w:rFonts w:ascii="Myriad Pro" w:hAnsi="Myriad Pro" w:cstheme="minorHAnsi"/>
            <w:lang w:eastAsia="pl-PL"/>
          </w:rPr>
          <w:delText>nr</w:delText>
        </w:r>
        <w:r w:rsidR="004A172A" w:rsidRPr="008E21B1" w:rsidDel="005F0450">
          <w:rPr>
            <w:rFonts w:ascii="Myriad Pro" w:hAnsi="Myriad Pro" w:cstheme="minorHAnsi"/>
            <w:lang w:eastAsia="pl-PL"/>
          </w:rPr>
          <w:delText> </w:delText>
        </w:r>
        <w:r w:rsidRPr="008E21B1" w:rsidDel="005F0450">
          <w:rPr>
            <w:rFonts w:ascii="Myriad Pro" w:hAnsi="Myriad Pro" w:cstheme="minorHAnsi"/>
            <w:lang w:eastAsia="pl-PL"/>
          </w:rPr>
          <w:delText xml:space="preserve">postępowania: </w:delText>
        </w:r>
        <w:r w:rsidR="00AE6CBC" w:rsidRPr="008E21B1" w:rsidDel="005F0450">
          <w:rPr>
            <w:rFonts w:ascii="Myriad Pro" w:hAnsi="Myriad Pro" w:cstheme="minorHAnsi"/>
            <w:b/>
            <w:lang w:eastAsia="pl-PL"/>
          </w:rPr>
          <w:delText>KU.241/</w:delText>
        </w:r>
        <w:r w:rsidR="007A0B22" w:rsidDel="005F0450">
          <w:rPr>
            <w:rFonts w:ascii="Myriad Pro" w:hAnsi="Myriad Pro" w:cstheme="minorHAnsi"/>
            <w:b/>
            <w:lang w:eastAsia="pl-PL"/>
          </w:rPr>
          <w:delText>zo</w:delText>
        </w:r>
        <w:r w:rsidR="00871441" w:rsidRPr="008E21B1" w:rsidDel="005F0450">
          <w:rPr>
            <w:rFonts w:ascii="Myriad Pro" w:hAnsi="Myriad Pro" w:cstheme="minorHAnsi"/>
            <w:b/>
            <w:lang w:eastAsia="pl-PL"/>
          </w:rPr>
          <w:delText>4</w:delText>
        </w:r>
        <w:r w:rsidR="007A0B22" w:rsidDel="005F0450">
          <w:rPr>
            <w:rFonts w:ascii="Myriad Pro" w:hAnsi="Myriad Pro" w:cstheme="minorHAnsi"/>
            <w:b/>
            <w:lang w:eastAsia="pl-PL"/>
          </w:rPr>
          <w:delText>8</w:delText>
        </w:r>
        <w:r w:rsidR="00AE6CBC" w:rsidRPr="008E21B1" w:rsidDel="005F0450">
          <w:rPr>
            <w:rFonts w:ascii="Myriad Pro" w:hAnsi="Myriad Pro" w:cstheme="minorHAnsi"/>
            <w:b/>
            <w:lang w:eastAsia="pl-PL"/>
          </w:rPr>
          <w:delText>_202</w:delText>
        </w:r>
        <w:r w:rsidR="002A37EA" w:rsidRPr="008E21B1" w:rsidDel="005F0450">
          <w:rPr>
            <w:rFonts w:ascii="Myriad Pro" w:hAnsi="Myriad Pro" w:cstheme="minorHAnsi"/>
            <w:b/>
            <w:lang w:eastAsia="pl-PL"/>
          </w:rPr>
          <w:delText>4</w:delText>
        </w:r>
        <w:r w:rsidR="00AE6CBC" w:rsidRPr="008E21B1" w:rsidDel="005F0450">
          <w:rPr>
            <w:rFonts w:ascii="Myriad Pro" w:hAnsi="Myriad Pro" w:cstheme="minorHAnsi"/>
            <w:b/>
            <w:lang w:eastAsia="pl-PL"/>
          </w:rPr>
          <w:delText>/</w:delText>
        </w:r>
        <w:r w:rsidR="00871441" w:rsidRPr="008E21B1" w:rsidDel="005F0450">
          <w:rPr>
            <w:rFonts w:ascii="Myriad Pro" w:hAnsi="Myriad Pro" w:cstheme="minorHAnsi"/>
            <w:b/>
            <w:lang w:eastAsia="pl-PL"/>
          </w:rPr>
          <w:delText>MB</w:delText>
        </w:r>
        <w:r w:rsidRPr="008E21B1" w:rsidDel="005F0450">
          <w:rPr>
            <w:rFonts w:ascii="Myriad Pro" w:hAnsi="Myriad Pro" w:cstheme="minorHAnsi"/>
            <w:lang w:eastAsia="pl-PL"/>
          </w:rPr>
          <w:delText>:</w:delText>
        </w:r>
        <w:bookmarkEnd w:id="5"/>
      </w:del>
    </w:p>
    <w:p w14:paraId="7A51081F" w14:textId="1004BCF3" w:rsidR="00EE48A6" w:rsidRPr="003A0DCF" w:rsidRDefault="00EE48A6">
      <w:pPr>
        <w:numPr>
          <w:ilvl w:val="0"/>
          <w:numId w:val="21"/>
        </w:numPr>
        <w:tabs>
          <w:tab w:val="left" w:pos="357"/>
        </w:tabs>
        <w:spacing w:before="360" w:after="0" w:line="240" w:lineRule="auto"/>
        <w:jc w:val="both"/>
        <w:rPr>
          <w:rFonts w:ascii="Myriad Pro" w:hAnsi="Myriad Pro" w:cstheme="minorHAnsi"/>
          <w:color w:val="000000"/>
          <w:lang w:eastAsia="pl-PL"/>
        </w:rPr>
        <w:pPrChange w:id="6" w:author="Niemczura Magdalena" w:date="2024-09-25T11:46:00Z">
          <w:pPr>
            <w:numPr>
              <w:numId w:val="21"/>
            </w:numPr>
            <w:tabs>
              <w:tab w:val="left" w:pos="357"/>
            </w:tabs>
            <w:spacing w:after="0" w:line="240" w:lineRule="auto"/>
            <w:ind w:left="360" w:hanging="360"/>
            <w:jc w:val="both"/>
          </w:pPr>
        </w:pPrChange>
      </w:pPr>
      <w:r w:rsidRPr="003A0DCF">
        <w:rPr>
          <w:rFonts w:ascii="Myriad Pro" w:hAnsi="Myriad Pro" w:cstheme="minorHAnsi"/>
          <w:color w:val="000000"/>
          <w:lang w:eastAsia="pl-PL"/>
        </w:rPr>
        <w:t xml:space="preserve">Oświadczamy, że zapoznaliśmy się z treścią </w:t>
      </w:r>
      <w:r w:rsidR="007A0B22">
        <w:rPr>
          <w:rFonts w:ascii="Myriad Pro" w:hAnsi="Myriad Pro" w:cstheme="minorHAnsi"/>
          <w:color w:val="000000"/>
          <w:lang w:eastAsia="pl-PL"/>
        </w:rPr>
        <w:t>Zapytania ofertowego</w:t>
      </w:r>
      <w:r w:rsidRPr="003A0DCF">
        <w:rPr>
          <w:rFonts w:ascii="Myriad Pro" w:hAnsi="Myriad Pro" w:cstheme="minorHAnsi"/>
          <w:color w:val="000000"/>
          <w:lang w:eastAsia="pl-PL"/>
        </w:rPr>
        <w:t xml:space="preserve"> oraz je</w:t>
      </w:r>
      <w:r w:rsidR="007A0B22">
        <w:rPr>
          <w:rFonts w:ascii="Myriad Pro" w:hAnsi="Myriad Pro" w:cstheme="minorHAnsi"/>
          <w:color w:val="000000"/>
          <w:lang w:eastAsia="pl-PL"/>
        </w:rPr>
        <w:t>go</w:t>
      </w:r>
      <w:r w:rsidRPr="003A0DCF">
        <w:rPr>
          <w:rFonts w:ascii="Myriad Pro" w:hAnsi="Myriad Pro" w:cstheme="minorHAnsi"/>
          <w:color w:val="000000"/>
          <w:lang w:eastAsia="pl-PL"/>
        </w:rPr>
        <w:t xml:space="preserve"> załącznikami i nie wnosimy do nie</w:t>
      </w:r>
      <w:r w:rsidR="007A0B22">
        <w:rPr>
          <w:rFonts w:ascii="Myriad Pro" w:hAnsi="Myriad Pro" w:cstheme="minorHAnsi"/>
          <w:color w:val="000000"/>
          <w:lang w:eastAsia="pl-PL"/>
        </w:rPr>
        <w:t>go</w:t>
      </w:r>
      <w:r w:rsidRPr="003A0DCF">
        <w:rPr>
          <w:rFonts w:ascii="Myriad Pro" w:hAnsi="Myriad Pro" w:cstheme="minorHAnsi"/>
          <w:color w:val="000000"/>
          <w:lang w:eastAsia="pl-PL"/>
        </w:rPr>
        <w:t xml:space="preserve"> zastrzeżeń oraz przyjmujemy warunki w ni</w:t>
      </w:r>
      <w:r w:rsidR="008365AD">
        <w:rPr>
          <w:rFonts w:ascii="Myriad Pro" w:hAnsi="Myriad Pro" w:cstheme="minorHAnsi"/>
          <w:color w:val="000000"/>
          <w:lang w:eastAsia="pl-PL"/>
        </w:rPr>
        <w:t>m</w:t>
      </w:r>
      <w:r w:rsidRPr="003A0DCF">
        <w:rPr>
          <w:rFonts w:ascii="Myriad Pro" w:hAnsi="Myriad Pro" w:cstheme="minorHAnsi"/>
          <w:color w:val="000000"/>
          <w:lang w:eastAsia="pl-PL"/>
        </w:rPr>
        <w:t xml:space="preserve"> zawarte. </w:t>
      </w:r>
    </w:p>
    <w:p w14:paraId="11B17E55" w14:textId="19EF5BD1" w:rsidR="00EE48A6" w:rsidRPr="003A0DCF" w:rsidRDefault="00EE48A6" w:rsidP="00EE48A6">
      <w:pPr>
        <w:numPr>
          <w:ilvl w:val="0"/>
          <w:numId w:val="21"/>
        </w:numPr>
        <w:tabs>
          <w:tab w:val="left" w:pos="357"/>
        </w:tabs>
        <w:spacing w:before="120" w:after="0" w:line="240" w:lineRule="auto"/>
        <w:jc w:val="both"/>
        <w:rPr>
          <w:rFonts w:ascii="Myriad Pro" w:hAnsi="Myriad Pro" w:cstheme="minorHAnsi"/>
        </w:rPr>
      </w:pPr>
      <w:r w:rsidRPr="003A0DCF">
        <w:rPr>
          <w:rFonts w:ascii="Myriad Pro" w:hAnsi="Myriad Pro" w:cstheme="minorHAnsi"/>
          <w:color w:val="000000"/>
          <w:lang w:eastAsia="pl-PL"/>
        </w:rPr>
        <w:t xml:space="preserve">Oświadczamy, że jesteśmy związani niniejszą ofertą </w:t>
      </w:r>
      <w:r w:rsidR="007D59FA">
        <w:rPr>
          <w:rFonts w:ascii="Myriad Pro" w:hAnsi="Myriad Pro" w:cstheme="minorHAnsi"/>
          <w:color w:val="000000"/>
          <w:lang w:eastAsia="pl-PL"/>
        </w:rPr>
        <w:t xml:space="preserve">60 dni </w:t>
      </w:r>
      <w:r w:rsidRPr="003A0DCF">
        <w:rPr>
          <w:rFonts w:ascii="Myriad Pro" w:hAnsi="Myriad Pro" w:cstheme="minorHAnsi"/>
          <w:color w:val="000000"/>
          <w:lang w:eastAsia="pl-PL"/>
        </w:rPr>
        <w:t>od terminu składania ofert</w:t>
      </w:r>
      <w:r w:rsidR="007D59FA">
        <w:rPr>
          <w:rFonts w:ascii="Myriad Pro" w:hAnsi="Myriad Pro" w:cstheme="minorHAnsi"/>
          <w:color w:val="000000"/>
          <w:lang w:eastAsia="pl-PL"/>
        </w:rPr>
        <w:t>.</w:t>
      </w:r>
    </w:p>
    <w:p w14:paraId="61483A19" w14:textId="77777777" w:rsidR="00EE48A6" w:rsidRPr="003A0DCF" w:rsidRDefault="00EE48A6" w:rsidP="00EE48A6">
      <w:pPr>
        <w:numPr>
          <w:ilvl w:val="0"/>
          <w:numId w:val="21"/>
        </w:numPr>
        <w:tabs>
          <w:tab w:val="left" w:pos="357"/>
        </w:tabs>
        <w:spacing w:before="120" w:after="0" w:line="240" w:lineRule="auto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>Oświadczamy, że zapoznaliśmy się ze wzorem umowy w niniejszym postępowaniu, akceptujemy go i nie wnosimy zastrzeżeń oraz przyjmujemy warunki w nim zawarte.</w:t>
      </w:r>
    </w:p>
    <w:p w14:paraId="2AE9CC44" w14:textId="77777777" w:rsidR="00EE48A6" w:rsidRPr="003A0DCF" w:rsidRDefault="00EE48A6" w:rsidP="00EE48A6">
      <w:pPr>
        <w:numPr>
          <w:ilvl w:val="0"/>
          <w:numId w:val="21"/>
        </w:numPr>
        <w:tabs>
          <w:tab w:val="left" w:pos="357"/>
        </w:tabs>
        <w:spacing w:before="120" w:after="0" w:line="240" w:lineRule="auto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>Zobowiązujemy się, w przypadku wyboru naszej oferty, do zawarcia umowy zgodnie z niniejszą ofertą, na warunkach określonych we wzorze umowy w miejscu i terminie wskazanym przez Zamawiającego.</w:t>
      </w:r>
    </w:p>
    <w:p w14:paraId="664E17DB" w14:textId="77777777" w:rsidR="00EE48A6" w:rsidRDefault="00EE48A6" w:rsidP="00EE48A6">
      <w:pPr>
        <w:numPr>
          <w:ilvl w:val="0"/>
          <w:numId w:val="21"/>
        </w:numPr>
        <w:tabs>
          <w:tab w:val="left" w:pos="357"/>
        </w:tabs>
        <w:spacing w:before="120" w:after="0" w:line="240" w:lineRule="auto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>Oświadczamy, że uzyskaliśmy informacje niezbędne do właściwego przygotowania oferty i nie wnosimy żadnych uwag.</w:t>
      </w:r>
    </w:p>
    <w:p w14:paraId="66715C70" w14:textId="77777777" w:rsidR="00EE48A6" w:rsidRPr="003A0DCF" w:rsidRDefault="00EE48A6" w:rsidP="00EE48A6">
      <w:pPr>
        <w:numPr>
          <w:ilvl w:val="0"/>
          <w:numId w:val="21"/>
        </w:numPr>
        <w:tabs>
          <w:tab w:val="left" w:pos="357"/>
        </w:tabs>
        <w:spacing w:before="120" w:after="0" w:line="240" w:lineRule="auto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 xml:space="preserve">Oświadczamy, że w cenie złożonej oferty uwzględnione zostały wszystkie koszty wykonania przedmiotowego zamówienia; cena uwzględnia wszystkie uwarunkowania oraz czynniki związane z realizacją zamówienia i obejmuje cały zakres rzeczowy zamówienia – jest kompletna. </w:t>
      </w:r>
    </w:p>
    <w:p w14:paraId="25F42C93" w14:textId="77777777" w:rsidR="00EE48A6" w:rsidRPr="003A0DCF" w:rsidRDefault="00EE48A6" w:rsidP="00EE48A6">
      <w:pPr>
        <w:numPr>
          <w:ilvl w:val="0"/>
          <w:numId w:val="21"/>
        </w:numPr>
        <w:tabs>
          <w:tab w:val="left" w:pos="357"/>
        </w:tabs>
        <w:spacing w:before="120" w:after="0" w:line="240" w:lineRule="auto"/>
        <w:ind w:hanging="357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 xml:space="preserve">Oświadczamy, że </w:t>
      </w:r>
      <w:r w:rsidRPr="003A0DCF">
        <w:rPr>
          <w:rFonts w:ascii="Myriad Pro" w:hAnsi="Myriad Pro" w:cstheme="minorHAnsi"/>
          <w:i/>
          <w:color w:val="000000"/>
          <w:lang w:eastAsia="pl-PL"/>
        </w:rPr>
        <w:t>(niepotrzebne skreślić):</w:t>
      </w:r>
    </w:p>
    <w:p w14:paraId="235ECEDB" w14:textId="77777777" w:rsidR="00EE48A6" w:rsidRPr="003A0DCF" w:rsidRDefault="00EE48A6" w:rsidP="00EE48A6">
      <w:pPr>
        <w:numPr>
          <w:ilvl w:val="0"/>
          <w:numId w:val="22"/>
        </w:numPr>
        <w:tabs>
          <w:tab w:val="left" w:pos="357"/>
        </w:tabs>
        <w:spacing w:after="0" w:line="240" w:lineRule="auto"/>
        <w:ind w:hanging="357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>zamówienie zrealizujemy we własnym zakresie,</w:t>
      </w:r>
    </w:p>
    <w:p w14:paraId="07327E08" w14:textId="77777777" w:rsidR="00EE48A6" w:rsidRPr="003A0DCF" w:rsidRDefault="00EE48A6" w:rsidP="00EE48A6">
      <w:pPr>
        <w:numPr>
          <w:ilvl w:val="0"/>
          <w:numId w:val="22"/>
        </w:numPr>
        <w:tabs>
          <w:tab w:val="left" w:pos="357"/>
        </w:tabs>
        <w:spacing w:after="60" w:line="240" w:lineRule="auto"/>
        <w:ind w:hanging="357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>zamierzamy powierzyć do realizacji przez podwykonawcę następujące części zamówienia:</w:t>
      </w:r>
    </w:p>
    <w:tbl>
      <w:tblPr>
        <w:tblW w:w="8613" w:type="dxa"/>
        <w:tblInd w:w="6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49"/>
        <w:gridCol w:w="4513"/>
        <w:gridCol w:w="3551"/>
      </w:tblGrid>
      <w:tr w:rsidR="00EE48A6" w:rsidRPr="003A0DCF" w14:paraId="181A2172" w14:textId="77777777" w:rsidTr="006C743C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37199D8C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rPr>
                <w:rFonts w:ascii="Myriad Pro" w:hAnsi="Myriad Pro" w:cstheme="minorHAnsi"/>
                <w:b/>
                <w:color w:val="000000"/>
                <w:lang w:eastAsia="pl-PL"/>
              </w:rPr>
            </w:pPr>
            <w:r w:rsidRPr="003A0DCF">
              <w:rPr>
                <w:rFonts w:ascii="Myriad Pro" w:hAnsi="Myriad Pro" w:cstheme="minorHAnsi"/>
                <w:b/>
                <w:color w:val="000000"/>
                <w:lang w:eastAsia="pl-PL"/>
              </w:rPr>
              <w:t>L.p.</w:t>
            </w: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6CBDD6E1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Myriad Pro" w:hAnsi="Myriad Pro" w:cstheme="minorHAnsi"/>
                <w:b/>
                <w:color w:val="000000"/>
                <w:lang w:eastAsia="pl-PL"/>
              </w:rPr>
            </w:pPr>
            <w:r w:rsidRPr="003A0DCF">
              <w:rPr>
                <w:rFonts w:ascii="Myriad Pro" w:hAnsi="Myriad Pro" w:cstheme="minorHAnsi"/>
                <w:b/>
                <w:color w:val="000000"/>
                <w:lang w:eastAsia="pl-PL"/>
              </w:rPr>
              <w:t>Rodzaj zamówienia powierzonego do wykonania przez Podwykonawcę*</w:t>
            </w: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14:paraId="49E95978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jc w:val="center"/>
              <w:rPr>
                <w:rFonts w:ascii="Myriad Pro" w:hAnsi="Myriad Pro" w:cstheme="minorHAnsi"/>
                <w:b/>
                <w:color w:val="000000"/>
                <w:lang w:eastAsia="pl-PL"/>
              </w:rPr>
            </w:pPr>
            <w:r w:rsidRPr="003A0DCF">
              <w:rPr>
                <w:rFonts w:ascii="Myriad Pro" w:hAnsi="Myriad Pro" w:cstheme="minorHAnsi"/>
                <w:b/>
                <w:color w:val="000000"/>
                <w:lang w:eastAsia="pl-PL"/>
              </w:rPr>
              <w:t>Firma (</w:t>
            </w:r>
            <w:r w:rsidRPr="003A0DCF">
              <w:rPr>
                <w:rFonts w:ascii="Myriad Pro" w:hAnsi="Myriad Pro" w:cstheme="minorHAnsi"/>
                <w:b/>
                <w:i/>
                <w:color w:val="000000"/>
                <w:lang w:eastAsia="pl-PL"/>
              </w:rPr>
              <w:t>nazwa, pod którą działa</w:t>
            </w:r>
            <w:r w:rsidRPr="003A0DCF">
              <w:rPr>
                <w:rFonts w:ascii="Myriad Pro" w:hAnsi="Myriad Pro" w:cstheme="minorHAnsi"/>
                <w:b/>
                <w:color w:val="000000"/>
                <w:lang w:eastAsia="pl-PL"/>
              </w:rPr>
              <w:t>) Podwykonawcy **</w:t>
            </w:r>
          </w:p>
        </w:tc>
      </w:tr>
      <w:tr w:rsidR="00EE48A6" w:rsidRPr="003A0DCF" w14:paraId="26BEA80B" w14:textId="77777777" w:rsidTr="006C743C">
        <w:trPr>
          <w:trHeight w:val="477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D81C584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rPr>
                <w:rFonts w:ascii="Myriad Pro" w:hAnsi="Myriad Pro" w:cstheme="minorHAnsi"/>
                <w:color w:val="000000"/>
                <w:lang w:eastAsia="pl-PL"/>
              </w:rPr>
            </w:pP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832E26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rPr>
                <w:rFonts w:ascii="Myriad Pro" w:hAnsi="Myriad Pro" w:cstheme="minorHAnsi"/>
                <w:color w:val="000000"/>
                <w:lang w:eastAsia="pl-PL"/>
              </w:rPr>
            </w:pP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18E2F6F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rPr>
                <w:rFonts w:ascii="Myriad Pro" w:hAnsi="Myriad Pro" w:cstheme="minorHAnsi"/>
                <w:color w:val="000000"/>
                <w:lang w:eastAsia="pl-PL"/>
              </w:rPr>
            </w:pPr>
          </w:p>
        </w:tc>
      </w:tr>
      <w:tr w:rsidR="00EE48A6" w:rsidRPr="003A0DCF" w14:paraId="705B445D" w14:textId="77777777" w:rsidTr="006C743C">
        <w:trPr>
          <w:trHeight w:val="413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4164FD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Myriad Pro" w:hAnsi="Myriad Pro" w:cstheme="minorHAnsi"/>
                <w:color w:val="000000"/>
                <w:lang w:eastAsia="pl-PL"/>
              </w:rPr>
            </w:pPr>
          </w:p>
        </w:tc>
        <w:tc>
          <w:tcPr>
            <w:tcW w:w="4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CC4A8E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Myriad Pro" w:hAnsi="Myriad Pro" w:cstheme="minorHAnsi"/>
                <w:color w:val="000000"/>
                <w:lang w:eastAsia="pl-PL"/>
              </w:rPr>
            </w:pPr>
          </w:p>
        </w:tc>
        <w:tc>
          <w:tcPr>
            <w:tcW w:w="3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54DAD1" w14:textId="77777777" w:rsidR="00EE48A6" w:rsidRPr="003A0DCF" w:rsidRDefault="00EE48A6" w:rsidP="006C743C">
            <w:pPr>
              <w:tabs>
                <w:tab w:val="left" w:pos="357"/>
              </w:tabs>
              <w:spacing w:after="0" w:line="240" w:lineRule="auto"/>
              <w:jc w:val="both"/>
              <w:rPr>
                <w:rFonts w:ascii="Myriad Pro" w:hAnsi="Myriad Pro" w:cstheme="minorHAnsi"/>
                <w:color w:val="000000"/>
                <w:lang w:eastAsia="pl-PL"/>
              </w:rPr>
            </w:pPr>
          </w:p>
        </w:tc>
      </w:tr>
    </w:tbl>
    <w:p w14:paraId="785A85B7" w14:textId="77777777" w:rsidR="00EE48A6" w:rsidRPr="003A0DCF" w:rsidRDefault="00EE48A6" w:rsidP="00EE48A6">
      <w:pPr>
        <w:spacing w:before="60" w:after="0" w:line="240" w:lineRule="auto"/>
        <w:ind w:left="567"/>
        <w:jc w:val="both"/>
        <w:rPr>
          <w:rFonts w:ascii="Myriad Pro" w:hAnsi="Myriad Pro" w:cstheme="minorHAnsi"/>
          <w:i/>
          <w:iCs/>
          <w:color w:val="000000"/>
          <w:sz w:val="18"/>
          <w:szCs w:val="18"/>
          <w:lang w:eastAsia="pl-PL"/>
        </w:rPr>
      </w:pPr>
      <w:r w:rsidRPr="003A0DCF">
        <w:rPr>
          <w:rFonts w:ascii="Myriad Pro" w:hAnsi="Myriad Pro" w:cstheme="minorHAnsi"/>
          <w:i/>
          <w:iCs/>
          <w:color w:val="000000"/>
          <w:sz w:val="18"/>
          <w:szCs w:val="18"/>
          <w:lang w:eastAsia="pl-PL"/>
        </w:rPr>
        <w:t xml:space="preserve">* Wykonawca jest zobowiązany podać </w:t>
      </w:r>
      <w:r w:rsidRPr="003A0DCF">
        <w:rPr>
          <w:rFonts w:ascii="Myriad Pro" w:hAnsi="Myriad Pro" w:cstheme="minorHAnsi"/>
          <w:i/>
          <w:iCs/>
          <w:color w:val="000000"/>
          <w:sz w:val="18"/>
          <w:szCs w:val="18"/>
          <w:u w:val="single"/>
          <w:lang w:eastAsia="pl-PL"/>
        </w:rPr>
        <w:t>szczegółowy</w:t>
      </w:r>
      <w:r w:rsidRPr="003A0DCF">
        <w:rPr>
          <w:rFonts w:ascii="Myriad Pro" w:hAnsi="Myriad Pro" w:cstheme="minorHAnsi"/>
          <w:i/>
          <w:iCs/>
          <w:color w:val="000000"/>
          <w:sz w:val="18"/>
          <w:szCs w:val="18"/>
          <w:lang w:eastAsia="pl-PL"/>
        </w:rPr>
        <w:t xml:space="preserve"> zakres prac, które zamierza powierzyć podwykonawcy.</w:t>
      </w:r>
    </w:p>
    <w:p w14:paraId="43C8A6E8" w14:textId="77777777" w:rsidR="00EE48A6" w:rsidRPr="003A0DCF" w:rsidRDefault="00EE48A6" w:rsidP="00EE48A6">
      <w:pPr>
        <w:tabs>
          <w:tab w:val="left" w:pos="357"/>
        </w:tabs>
        <w:spacing w:before="60" w:after="0" w:line="240" w:lineRule="auto"/>
        <w:ind w:left="567"/>
        <w:jc w:val="both"/>
        <w:rPr>
          <w:rFonts w:ascii="Myriad Pro" w:hAnsi="Myriad Pro" w:cstheme="minorHAnsi"/>
          <w:i/>
          <w:iCs/>
          <w:color w:val="000000"/>
          <w:sz w:val="18"/>
          <w:szCs w:val="18"/>
          <w:lang w:eastAsia="pl-PL"/>
        </w:rPr>
      </w:pPr>
      <w:r w:rsidRPr="003A0DCF">
        <w:rPr>
          <w:rFonts w:ascii="Myriad Pro" w:hAnsi="Myriad Pro" w:cstheme="minorHAnsi"/>
          <w:i/>
          <w:iCs/>
          <w:color w:val="000000"/>
          <w:sz w:val="18"/>
          <w:szCs w:val="18"/>
          <w:lang w:eastAsia="pl-PL"/>
        </w:rPr>
        <w:t>** Wykonawca jest zobowiązany podać firmę Podwykonawcy, o ile jest to wiadome.</w:t>
      </w:r>
    </w:p>
    <w:p w14:paraId="0C2DD445" w14:textId="77777777" w:rsidR="00EE48A6" w:rsidRPr="003A0DCF" w:rsidRDefault="00EE48A6" w:rsidP="00EE48A6">
      <w:pPr>
        <w:pStyle w:val="Podpis5"/>
        <w:numPr>
          <w:ilvl w:val="0"/>
          <w:numId w:val="21"/>
        </w:numPr>
        <w:tabs>
          <w:tab w:val="left" w:pos="426"/>
          <w:tab w:val="left" w:pos="810"/>
        </w:tabs>
        <w:suppressAutoHyphens w:val="0"/>
        <w:spacing w:after="0"/>
        <w:jc w:val="both"/>
        <w:rPr>
          <w:rFonts w:ascii="Myriad Pro" w:hAnsi="Myriad Pro" w:cstheme="minorHAnsi"/>
          <w:bCs w:val="0"/>
          <w:i w:val="0"/>
          <w:sz w:val="22"/>
          <w:szCs w:val="22"/>
          <w:lang w:eastAsia="pl-PL"/>
        </w:rPr>
      </w:pPr>
      <w:r w:rsidRPr="003A0DCF">
        <w:rPr>
          <w:rFonts w:ascii="Myriad Pro" w:hAnsi="Myriad Pro" w:cstheme="minorHAnsi"/>
          <w:i w:val="0"/>
          <w:sz w:val="22"/>
          <w:szCs w:val="22"/>
          <w:lang w:eastAsia="pl-PL"/>
        </w:rPr>
        <w:t>Wadium w kwocie _______________ zł zostało wniesione w dniu ____________ w formie ________________.</w:t>
      </w:r>
    </w:p>
    <w:p w14:paraId="55352399" w14:textId="77777777" w:rsidR="00EE48A6" w:rsidRDefault="00EE48A6" w:rsidP="00EE48A6">
      <w:pPr>
        <w:numPr>
          <w:ilvl w:val="0"/>
          <w:numId w:val="21"/>
        </w:numPr>
        <w:spacing w:before="120" w:after="0" w:line="240" w:lineRule="auto"/>
        <w:jc w:val="both"/>
        <w:rPr>
          <w:rFonts w:ascii="Myriad Pro" w:eastAsia="Times New Roman" w:hAnsi="Myriad Pro" w:cstheme="minorHAnsi"/>
          <w:iCs/>
          <w:lang w:eastAsia="pl-PL"/>
        </w:rPr>
      </w:pPr>
      <w:r w:rsidRPr="003A0DCF">
        <w:rPr>
          <w:rFonts w:ascii="Myriad Pro" w:eastAsia="Times New Roman" w:hAnsi="Myriad Pro" w:cstheme="minorHAnsi"/>
          <w:iCs/>
          <w:lang w:eastAsia="pl-PL"/>
        </w:rPr>
        <w:t>Numer konta, na które należy dokonać zwrotu wadium wniesionego w formie pieniężnej po zakończeniu postępowania: ___________________________________________________</w:t>
      </w:r>
    </w:p>
    <w:p w14:paraId="72A377D3" w14:textId="77777777" w:rsidR="00EE48A6" w:rsidRDefault="00EE48A6" w:rsidP="00EE48A6">
      <w:pPr>
        <w:numPr>
          <w:ilvl w:val="0"/>
          <w:numId w:val="21"/>
        </w:numPr>
        <w:spacing w:before="120" w:after="0" w:line="240" w:lineRule="auto"/>
        <w:jc w:val="both"/>
        <w:rPr>
          <w:rFonts w:ascii="Myriad Pro" w:eastAsia="Times New Roman" w:hAnsi="Myriad Pro" w:cstheme="minorHAnsi"/>
          <w:iCs/>
          <w:lang w:eastAsia="pl-PL"/>
        </w:rPr>
      </w:pPr>
      <w:r>
        <w:rPr>
          <w:rFonts w:ascii="Myriad Pro" w:eastAsia="Times New Roman" w:hAnsi="Myriad Pro" w:cstheme="minorHAnsi"/>
          <w:iCs/>
          <w:lang w:eastAsia="pl-PL"/>
        </w:rPr>
        <w:t>Adres e-mail gwaranta lub poręczyciela, na który Zamawiający ma złożyć oświadczenie o zwolnieniu wadium, w przypadku wniesienia wadium w innej formie niż w pieniądzu _____________________ .</w:t>
      </w:r>
    </w:p>
    <w:p w14:paraId="7891EAE4" w14:textId="77777777" w:rsidR="00EE48A6" w:rsidRPr="003A0DCF" w:rsidRDefault="00EE48A6" w:rsidP="00EE48A6">
      <w:pPr>
        <w:numPr>
          <w:ilvl w:val="0"/>
          <w:numId w:val="21"/>
        </w:numPr>
        <w:tabs>
          <w:tab w:val="left" w:pos="357"/>
        </w:tabs>
        <w:spacing w:before="120" w:after="0" w:line="240" w:lineRule="auto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>Oświadczam, że wypełniłem obowiązki informacyjne przewidziane w art. 13 lub art. 14 RODO</w:t>
      </w:r>
      <w:r w:rsidRPr="003A0DCF">
        <w:rPr>
          <w:rStyle w:val="FootnoteAnchor"/>
          <w:rFonts w:ascii="Myriad Pro" w:hAnsi="Myriad Pro" w:cstheme="minorHAnsi"/>
          <w:color w:val="000000"/>
          <w:lang w:eastAsia="pl-PL"/>
        </w:rPr>
        <w:footnoteReference w:id="1"/>
      </w:r>
      <w:r w:rsidRPr="003A0DCF">
        <w:rPr>
          <w:rFonts w:ascii="Myriad Pro" w:hAnsi="Myriad Pro" w:cstheme="minorHAnsi"/>
          <w:color w:val="000000"/>
          <w:lang w:eastAsia="pl-PL"/>
        </w:rPr>
        <w:t xml:space="preserve"> wobec osób fizycznych, od których dane osobowe bezpośrednio lub pośrednio pozyskałem w celu ubiegania się o udzielenie zamówienia publicznego w przedmiotowym postępowaniu</w:t>
      </w:r>
      <w:r w:rsidRPr="003A0DCF">
        <w:rPr>
          <w:rStyle w:val="FootnoteAnchor"/>
          <w:rFonts w:ascii="Myriad Pro" w:hAnsi="Myriad Pro" w:cstheme="minorHAnsi"/>
          <w:color w:val="000000"/>
          <w:lang w:eastAsia="pl-PL"/>
        </w:rPr>
        <w:footnoteReference w:id="2"/>
      </w:r>
      <w:r w:rsidRPr="003A0DCF">
        <w:rPr>
          <w:rFonts w:ascii="Myriad Pro" w:hAnsi="Myriad Pro" w:cstheme="minorHAnsi"/>
          <w:color w:val="000000"/>
          <w:lang w:eastAsia="pl-PL"/>
        </w:rPr>
        <w:t>.</w:t>
      </w:r>
    </w:p>
    <w:p w14:paraId="10ED2AC9" w14:textId="77777777" w:rsidR="00EE48A6" w:rsidRPr="003A0DCF" w:rsidRDefault="00EE48A6" w:rsidP="00EE48A6">
      <w:pPr>
        <w:numPr>
          <w:ilvl w:val="0"/>
          <w:numId w:val="21"/>
        </w:numPr>
        <w:tabs>
          <w:tab w:val="left" w:pos="357"/>
        </w:tabs>
        <w:spacing w:before="120" w:after="0" w:line="240" w:lineRule="auto"/>
        <w:jc w:val="both"/>
        <w:rPr>
          <w:rFonts w:ascii="Myriad Pro" w:hAnsi="Myriad Pro" w:cstheme="minorHAnsi"/>
          <w:color w:val="000000"/>
          <w:lang w:eastAsia="pl-PL"/>
        </w:rPr>
      </w:pPr>
      <w:r w:rsidRPr="003A0DCF">
        <w:rPr>
          <w:rFonts w:ascii="Myriad Pro" w:hAnsi="Myriad Pro" w:cstheme="minorHAnsi"/>
          <w:color w:val="000000"/>
          <w:lang w:eastAsia="pl-PL"/>
        </w:rPr>
        <w:t>Oświadczamy, pod rygorem wykluczenia z postępowania, a także pod groźbą odpowiedzialności karnej (art. 297 k.k.), że wszystkie oświadczenia i informacje zamieszczone w ofercie i załączonych do niej dokumentach są kompletne, prawdziwe i dokładne w każdym szczególe i opisują stan faktyczny i prawny, aktualny na dzień otwarcia ofert.</w:t>
      </w:r>
    </w:p>
    <w:p w14:paraId="758F2188" w14:textId="77777777" w:rsidR="00EE48A6" w:rsidRPr="003A0DCF" w:rsidRDefault="00EE48A6" w:rsidP="00EE48A6">
      <w:pPr>
        <w:numPr>
          <w:ilvl w:val="0"/>
          <w:numId w:val="21"/>
        </w:numPr>
        <w:spacing w:before="120" w:after="0" w:line="240" w:lineRule="auto"/>
        <w:rPr>
          <w:rFonts w:ascii="Myriad Pro" w:eastAsia="Times New Roman" w:hAnsi="Myriad Pro" w:cstheme="minorHAnsi"/>
          <w:iCs/>
          <w:lang w:eastAsia="pl-PL"/>
        </w:rPr>
      </w:pPr>
      <w:r w:rsidRPr="003A0DCF">
        <w:rPr>
          <w:rFonts w:ascii="Myriad Pro" w:eastAsia="Times New Roman" w:hAnsi="Myriad Pro" w:cstheme="minorHAnsi"/>
          <w:iCs/>
          <w:lang w:eastAsia="pl-PL"/>
        </w:rPr>
        <w:t>Wraz z ofertą składamy następujące oświadczenia i dokumenty:</w:t>
      </w:r>
    </w:p>
    <w:p w14:paraId="0F06474F" w14:textId="77777777" w:rsidR="00EE48A6" w:rsidRPr="003A0DCF" w:rsidRDefault="00EE48A6" w:rsidP="00EE48A6">
      <w:pPr>
        <w:numPr>
          <w:ilvl w:val="0"/>
          <w:numId w:val="23"/>
        </w:numPr>
        <w:spacing w:after="0" w:line="240" w:lineRule="auto"/>
        <w:ind w:hanging="357"/>
        <w:rPr>
          <w:rFonts w:ascii="Myriad Pro" w:eastAsia="Times New Roman" w:hAnsi="Myriad Pro" w:cstheme="minorHAnsi"/>
          <w:iCs/>
          <w:lang w:eastAsia="pl-PL"/>
        </w:rPr>
      </w:pPr>
      <w:r w:rsidRPr="003A0DCF">
        <w:rPr>
          <w:rFonts w:ascii="Myriad Pro" w:eastAsia="Times New Roman" w:hAnsi="Myriad Pro" w:cstheme="minorHAnsi"/>
          <w:iCs/>
          <w:lang w:eastAsia="pl-PL"/>
        </w:rPr>
        <w:t>__________________________________________</w:t>
      </w:r>
    </w:p>
    <w:p w14:paraId="7EEA608F" w14:textId="77777777" w:rsidR="00EE48A6" w:rsidRPr="003A0DCF" w:rsidRDefault="00EE48A6" w:rsidP="00EE48A6">
      <w:pPr>
        <w:numPr>
          <w:ilvl w:val="0"/>
          <w:numId w:val="23"/>
        </w:numPr>
        <w:spacing w:after="0" w:line="240" w:lineRule="auto"/>
        <w:ind w:hanging="357"/>
        <w:rPr>
          <w:rFonts w:ascii="Myriad Pro" w:eastAsia="Times New Roman" w:hAnsi="Myriad Pro" w:cstheme="minorHAnsi"/>
          <w:iCs/>
          <w:lang w:eastAsia="pl-PL"/>
        </w:rPr>
      </w:pPr>
      <w:r w:rsidRPr="003A0DCF">
        <w:rPr>
          <w:rFonts w:ascii="Myriad Pro" w:eastAsia="Times New Roman" w:hAnsi="Myriad Pro" w:cstheme="minorHAnsi"/>
          <w:iCs/>
          <w:lang w:eastAsia="pl-PL"/>
        </w:rPr>
        <w:t>__________________________________________</w:t>
      </w:r>
    </w:p>
    <w:p w14:paraId="0847708F" w14:textId="00875D5E" w:rsidR="00B5153D" w:rsidRPr="00A02D16" w:rsidRDefault="00EE48A6" w:rsidP="00EE48A6">
      <w:pPr>
        <w:numPr>
          <w:ilvl w:val="0"/>
          <w:numId w:val="23"/>
        </w:numPr>
        <w:spacing w:after="0" w:line="240" w:lineRule="auto"/>
        <w:ind w:hanging="357"/>
        <w:rPr>
          <w:rFonts w:ascii="Myriad Pro" w:eastAsia="Times New Roman" w:hAnsi="Myriad Pro" w:cstheme="minorHAnsi"/>
          <w:iCs/>
          <w:lang w:eastAsia="pl-PL"/>
        </w:rPr>
      </w:pPr>
      <w:r w:rsidRPr="003A0DCF">
        <w:rPr>
          <w:rFonts w:ascii="Myriad Pro" w:eastAsia="Times New Roman" w:hAnsi="Myriad Pro" w:cstheme="minorHAnsi"/>
          <w:iCs/>
          <w:lang w:eastAsia="pl-PL"/>
        </w:rPr>
        <w:t>__________________________________________</w:t>
      </w:r>
      <w:r w:rsidR="004955FD" w:rsidRPr="00A02D16">
        <w:rPr>
          <w:rFonts w:ascii="Myriad Pro" w:hAnsi="Myriad Pro" w:cstheme="minorHAnsi"/>
        </w:rPr>
        <w:br w:type="page"/>
      </w:r>
    </w:p>
    <w:p w14:paraId="398F3418" w14:textId="77777777" w:rsidR="005B4582" w:rsidRDefault="005B4582" w:rsidP="004B4488">
      <w:pPr>
        <w:spacing w:after="0" w:line="240" w:lineRule="auto"/>
        <w:jc w:val="right"/>
        <w:rPr>
          <w:rFonts w:ascii="Myriad Pro" w:hAnsi="Myriad Pro" w:cstheme="minorHAnsi"/>
          <w:b/>
          <w:iCs/>
        </w:rPr>
        <w:sectPr w:rsidR="005B4582" w:rsidSect="002D23E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9" w:footer="709" w:gutter="0"/>
          <w:cols w:space="708"/>
          <w:formProt w:val="0"/>
          <w:docGrid w:linePitch="360" w:charSpace="-2049"/>
        </w:sectPr>
      </w:pPr>
    </w:p>
    <w:p w14:paraId="551ED50B" w14:textId="77777777" w:rsidR="00E4390C" w:rsidRPr="00A02D16" w:rsidRDefault="004955FD" w:rsidP="00155511">
      <w:pPr>
        <w:pStyle w:val="Styl2"/>
        <w:shd w:val="clear" w:color="auto" w:fill="C6D9F1"/>
        <w:tabs>
          <w:tab w:val="left" w:pos="357"/>
        </w:tabs>
        <w:spacing w:before="360" w:after="360"/>
        <w:jc w:val="center"/>
        <w:rPr>
          <w:rFonts w:ascii="Myriad Pro" w:hAnsi="Myriad Pro" w:cstheme="minorHAnsi"/>
          <w:b/>
          <w:sz w:val="22"/>
          <w:szCs w:val="22"/>
          <w:lang w:eastAsia="pl-PL"/>
        </w:rPr>
      </w:pPr>
      <w:r w:rsidRPr="00A02D16">
        <w:rPr>
          <w:rFonts w:ascii="Myriad Pro" w:hAnsi="Myriad Pro" w:cstheme="minorHAnsi"/>
          <w:b/>
          <w:sz w:val="22"/>
          <w:szCs w:val="22"/>
          <w:lang w:eastAsia="pl-PL"/>
        </w:rPr>
        <w:lastRenderedPageBreak/>
        <w:t>CENA OFERTY</w:t>
      </w:r>
    </w:p>
    <w:p w14:paraId="6ED5A23B" w14:textId="5A04060F" w:rsidR="00764263" w:rsidRPr="008E21B1" w:rsidRDefault="005F0450" w:rsidP="00062DA7">
      <w:pPr>
        <w:spacing w:after="0" w:line="240" w:lineRule="auto"/>
        <w:jc w:val="both"/>
        <w:rPr>
          <w:rFonts w:ascii="Myriad Pro" w:hAnsi="Myriad Pro" w:cstheme="minorHAnsi"/>
          <w:b/>
        </w:rPr>
      </w:pPr>
      <w:ins w:id="8" w:author="Niemczura Magdalena" w:date="2024-09-25T11:48:00Z">
        <w:r>
          <w:rPr>
            <w:rFonts w:ascii="Myriad Pro" w:hAnsi="Myriad Pro" w:cstheme="minorHAnsi"/>
            <w:lang w:eastAsia="pl-PL"/>
          </w:rPr>
          <w:t>O</w:t>
        </w:r>
        <w:r w:rsidRPr="008E21B1">
          <w:rPr>
            <w:rFonts w:ascii="Myriad Pro" w:hAnsi="Myriad Pro" w:cstheme="minorHAnsi"/>
            <w:lang w:eastAsia="pl-PL"/>
          </w:rPr>
          <w:t xml:space="preserve">ferujemy wykonanie przedmiotu zamówienia </w:t>
        </w:r>
      </w:ins>
      <w:del w:id="9" w:author="Niemczura Magdalena" w:date="2024-09-25T11:48:00Z">
        <w:r w:rsidR="00764263" w:rsidRPr="008D1006" w:rsidDel="005F0450">
          <w:rPr>
            <w:rFonts w:ascii="Myriad Pro" w:hAnsi="Myriad Pro" w:cstheme="minorHAnsi"/>
            <w:color w:val="000000"/>
            <w:lang w:eastAsia="pl-PL"/>
          </w:rPr>
          <w:delText xml:space="preserve">W nawiązaniu do ogłoszenia w sprawie udzielenia zamówienia publicznego w trybie przetargu nieograniczonego </w:delText>
        </w:r>
      </w:del>
      <w:r w:rsidR="00764263" w:rsidRPr="008E21B1">
        <w:rPr>
          <w:rFonts w:ascii="Myriad Pro" w:hAnsi="Myriad Pro" w:cstheme="minorHAnsi"/>
          <w:lang w:eastAsia="pl-PL"/>
        </w:rPr>
        <w:t xml:space="preserve">pn. </w:t>
      </w:r>
      <w:r w:rsidR="00764263" w:rsidRPr="008E21B1">
        <w:rPr>
          <w:rFonts w:ascii="Myriad Pro" w:hAnsi="Myriad Pro" w:cstheme="minorHAnsi"/>
          <w:b/>
          <w:lang w:eastAsia="pl-PL"/>
        </w:rPr>
        <w:t>„</w:t>
      </w:r>
      <w:bookmarkStart w:id="10" w:name="_Hlk155255634"/>
      <w:r w:rsidR="00B21B3D">
        <w:rPr>
          <w:rFonts w:ascii="Myriad Pro" w:hAnsi="Myriad Pro" w:cstheme="minorHAnsi"/>
          <w:b/>
        </w:rPr>
        <w:t>Zaprojektowanie i wykonanie przebudowy hali nr 1 w Zajezdni Tramwajowej Gaj przy ul. Kamiennej 74 we Wrocławiu wraz z dostawą tokarki podtorowej oraz innych urządzeń</w:t>
      </w:r>
      <w:r w:rsidR="00871441" w:rsidRPr="008E21B1">
        <w:rPr>
          <w:rFonts w:ascii="Myriad Pro" w:hAnsi="Myriad Pro" w:cstheme="minorHAnsi"/>
          <w:b/>
        </w:rPr>
        <w:t>.</w:t>
      </w:r>
      <w:r w:rsidR="00062DA7" w:rsidRPr="008E21B1">
        <w:rPr>
          <w:rFonts w:ascii="Myriad Pro" w:hAnsi="Myriad Pro" w:cstheme="minorHAnsi"/>
          <w:b/>
        </w:rPr>
        <w:t>”</w:t>
      </w:r>
      <w:bookmarkEnd w:id="10"/>
      <w:r w:rsidR="00764263" w:rsidRPr="008E21B1">
        <w:rPr>
          <w:rFonts w:ascii="Myriad Pro" w:hAnsi="Myriad Pro" w:cstheme="minorHAnsi"/>
          <w:b/>
          <w:lang w:eastAsia="pl-PL"/>
        </w:rPr>
        <w:t xml:space="preserve">, </w:t>
      </w:r>
      <w:r w:rsidR="00764263" w:rsidRPr="008E21B1">
        <w:rPr>
          <w:rFonts w:ascii="Myriad Pro" w:hAnsi="Myriad Pro" w:cstheme="minorHAnsi"/>
          <w:lang w:eastAsia="pl-PL"/>
        </w:rPr>
        <w:t xml:space="preserve">nr postępowania: </w:t>
      </w:r>
      <w:r w:rsidR="00764263" w:rsidRPr="008E21B1">
        <w:rPr>
          <w:rFonts w:ascii="Myriad Pro" w:hAnsi="Myriad Pro" w:cstheme="minorHAnsi"/>
          <w:b/>
          <w:lang w:eastAsia="pl-PL"/>
        </w:rPr>
        <w:t>KU.241/</w:t>
      </w:r>
      <w:r w:rsidR="00B21B3D">
        <w:rPr>
          <w:rFonts w:ascii="Myriad Pro" w:hAnsi="Myriad Pro" w:cstheme="minorHAnsi"/>
          <w:b/>
          <w:lang w:eastAsia="pl-PL"/>
        </w:rPr>
        <w:t>zo</w:t>
      </w:r>
      <w:r w:rsidR="00871441" w:rsidRPr="008E21B1">
        <w:rPr>
          <w:rFonts w:ascii="Myriad Pro" w:hAnsi="Myriad Pro" w:cstheme="minorHAnsi"/>
          <w:b/>
          <w:lang w:eastAsia="pl-PL"/>
        </w:rPr>
        <w:t>4</w:t>
      </w:r>
      <w:r w:rsidR="00B21B3D">
        <w:rPr>
          <w:rFonts w:ascii="Myriad Pro" w:hAnsi="Myriad Pro" w:cstheme="minorHAnsi"/>
          <w:b/>
          <w:lang w:eastAsia="pl-PL"/>
        </w:rPr>
        <w:t>8</w:t>
      </w:r>
      <w:r w:rsidR="00764263" w:rsidRPr="008E21B1">
        <w:rPr>
          <w:rFonts w:ascii="Myriad Pro" w:hAnsi="Myriad Pro" w:cstheme="minorHAnsi"/>
          <w:b/>
          <w:lang w:eastAsia="pl-PL"/>
        </w:rPr>
        <w:t>_2024/</w:t>
      </w:r>
      <w:r w:rsidR="00871441" w:rsidRPr="008E21B1">
        <w:rPr>
          <w:rFonts w:ascii="Myriad Pro" w:hAnsi="Myriad Pro" w:cstheme="minorHAnsi"/>
          <w:b/>
          <w:lang w:eastAsia="pl-PL"/>
        </w:rPr>
        <w:t>MB</w:t>
      </w:r>
      <w:r w:rsidR="00764263" w:rsidRPr="008E21B1">
        <w:rPr>
          <w:rFonts w:ascii="Myriad Pro" w:hAnsi="Myriad Pro" w:cstheme="minorHAnsi"/>
          <w:b/>
          <w:lang w:eastAsia="pl-PL"/>
        </w:rPr>
        <w:t xml:space="preserve">, </w:t>
      </w:r>
      <w:r w:rsidR="00764263" w:rsidRPr="008E21B1">
        <w:rPr>
          <w:rFonts w:ascii="Myriad Pro" w:hAnsi="Myriad Pro" w:cstheme="minorHAnsi"/>
          <w:lang w:eastAsia="pl-PL"/>
        </w:rPr>
        <w:t>zgodnie z wymogami określonymi w </w:t>
      </w:r>
      <w:del w:id="11" w:author="Niemczura Magdalena" w:date="2024-09-25T11:47:00Z">
        <w:r w:rsidR="00764263" w:rsidRPr="008E21B1" w:rsidDel="005F0450">
          <w:rPr>
            <w:rFonts w:ascii="Myriad Pro" w:hAnsi="Myriad Pro" w:cstheme="minorHAnsi"/>
            <w:lang w:eastAsia="pl-PL"/>
          </w:rPr>
          <w:delText xml:space="preserve">SWZ </w:delText>
        </w:r>
      </w:del>
      <w:ins w:id="12" w:author="Niemczura Magdalena" w:date="2024-09-25T11:47:00Z">
        <w:r>
          <w:rPr>
            <w:rFonts w:ascii="Myriad Pro" w:hAnsi="Myriad Pro" w:cstheme="minorHAnsi"/>
            <w:lang w:eastAsia="pl-PL"/>
          </w:rPr>
          <w:t>zapytaniu ofertowym</w:t>
        </w:r>
        <w:r w:rsidRPr="008E21B1">
          <w:rPr>
            <w:rFonts w:ascii="Myriad Pro" w:hAnsi="Myriad Pro" w:cstheme="minorHAnsi"/>
            <w:lang w:eastAsia="pl-PL"/>
          </w:rPr>
          <w:t xml:space="preserve"> </w:t>
        </w:r>
      </w:ins>
      <w:del w:id="13" w:author="Niemczura Magdalena" w:date="2024-09-25T11:48:00Z">
        <w:r w:rsidR="00764263" w:rsidRPr="008E21B1" w:rsidDel="005F0450">
          <w:rPr>
            <w:rFonts w:ascii="Myriad Pro" w:hAnsi="Myriad Pro" w:cstheme="minorHAnsi"/>
            <w:lang w:eastAsia="pl-PL"/>
          </w:rPr>
          <w:delText xml:space="preserve">oferujemy wykonanie przedmiotu zamówienia </w:delText>
        </w:r>
      </w:del>
      <w:r w:rsidR="00764263" w:rsidRPr="008E21B1">
        <w:rPr>
          <w:rFonts w:ascii="Myriad Pro" w:hAnsi="Myriad Pro" w:cstheme="minorHAnsi"/>
          <w:lang w:eastAsia="pl-PL"/>
        </w:rPr>
        <w:t>na następujących warunkach:</w:t>
      </w:r>
    </w:p>
    <w:p w14:paraId="14BD9B16" w14:textId="77777777" w:rsidR="00764263" w:rsidRPr="008E21B1" w:rsidRDefault="00764263" w:rsidP="00764263">
      <w:pPr>
        <w:pStyle w:val="Styl2"/>
        <w:numPr>
          <w:ilvl w:val="0"/>
          <w:numId w:val="46"/>
        </w:numPr>
        <w:spacing w:before="120" w:line="360" w:lineRule="auto"/>
        <w:ind w:left="357"/>
        <w:jc w:val="both"/>
        <w:rPr>
          <w:rFonts w:ascii="Myriad Pro" w:hAnsi="Myriad Pro" w:cstheme="minorHAnsi"/>
          <w:color w:val="auto"/>
          <w:sz w:val="22"/>
          <w:szCs w:val="22"/>
          <w:lang w:eastAsia="pl-PL"/>
        </w:rPr>
      </w:pPr>
      <w:r w:rsidRPr="008E21B1">
        <w:rPr>
          <w:rFonts w:ascii="Myriad Pro" w:hAnsi="Myriad Pro" w:cstheme="minorHAnsi"/>
          <w:b/>
          <w:color w:val="auto"/>
          <w:sz w:val="22"/>
          <w:szCs w:val="22"/>
        </w:rPr>
        <w:t xml:space="preserve">Wynagrodzenie ryczałtowe </w:t>
      </w:r>
      <w:r w:rsidRPr="008E21B1">
        <w:rPr>
          <w:rFonts w:ascii="Myriad Pro" w:hAnsi="Myriad Pro" w:cstheme="minorHAnsi"/>
          <w:color w:val="auto"/>
          <w:sz w:val="22"/>
          <w:szCs w:val="22"/>
        </w:rPr>
        <w:t>za wykonanie przedmiotu zamówienia:</w:t>
      </w:r>
    </w:p>
    <w:p w14:paraId="48F352F7" w14:textId="77777777" w:rsidR="00764263" w:rsidRPr="008E21B1" w:rsidRDefault="00764263" w:rsidP="00764263">
      <w:pPr>
        <w:pStyle w:val="Akapitzlist"/>
        <w:spacing w:after="0" w:line="360" w:lineRule="auto"/>
        <w:ind w:left="357"/>
        <w:contextualSpacing w:val="0"/>
        <w:rPr>
          <w:rFonts w:ascii="Myriad Pro" w:hAnsi="Myriad Pro" w:cstheme="minorHAnsi"/>
        </w:rPr>
      </w:pPr>
      <w:r w:rsidRPr="008E21B1">
        <w:rPr>
          <w:rFonts w:ascii="Myriad Pro" w:hAnsi="Myriad Pro" w:cstheme="minorHAnsi"/>
        </w:rPr>
        <w:t>brutto …………………… zł ( słownie: ……………..………..………… złotych 00/100), w tym:</w:t>
      </w:r>
    </w:p>
    <w:p w14:paraId="39C29B82" w14:textId="77777777" w:rsidR="00764263" w:rsidRPr="009D7BDD" w:rsidRDefault="00764263" w:rsidP="00764263">
      <w:pPr>
        <w:pStyle w:val="Akapitzlist"/>
        <w:spacing w:after="0" w:line="360" w:lineRule="auto"/>
        <w:ind w:left="357"/>
        <w:contextualSpacing w:val="0"/>
        <w:rPr>
          <w:rFonts w:ascii="Myriad Pro" w:hAnsi="Myriad Pro" w:cstheme="minorHAnsi"/>
        </w:rPr>
      </w:pPr>
      <w:r w:rsidRPr="008E21B1">
        <w:rPr>
          <w:rFonts w:ascii="Myriad Pro" w:hAnsi="Myriad Pro" w:cstheme="minorHAnsi"/>
        </w:rPr>
        <w:t xml:space="preserve">netto …….………………. zł (słownie: ……………..………..………… </w:t>
      </w:r>
      <w:r w:rsidRPr="009D7BDD">
        <w:rPr>
          <w:rFonts w:ascii="Myriad Pro" w:hAnsi="Myriad Pro" w:cstheme="minorHAnsi"/>
        </w:rPr>
        <w:t>złotych 00/100),</w:t>
      </w:r>
    </w:p>
    <w:p w14:paraId="79D49287" w14:textId="77777777" w:rsidR="00764263" w:rsidRPr="009D7BDD" w:rsidRDefault="00764263" w:rsidP="00764263">
      <w:pPr>
        <w:pStyle w:val="Akapitzlist"/>
        <w:spacing w:after="0" w:line="360" w:lineRule="auto"/>
        <w:ind w:left="357"/>
        <w:contextualSpacing w:val="0"/>
        <w:rPr>
          <w:rFonts w:ascii="Myriad Pro" w:hAnsi="Myriad Pro" w:cstheme="minorHAnsi"/>
        </w:rPr>
      </w:pPr>
      <w:r w:rsidRPr="009D7BDD">
        <w:rPr>
          <w:rFonts w:ascii="Myriad Pro" w:hAnsi="Myriad Pro" w:cstheme="minorHAnsi"/>
        </w:rPr>
        <w:t xml:space="preserve">oraz  podatek VAT w wysokości:  ……………. zł  (słownie: ……………..……… złotych 00/100). </w:t>
      </w:r>
    </w:p>
    <w:p w14:paraId="77D9D316" w14:textId="29BA4D77" w:rsidR="000775F3" w:rsidRDefault="00764263" w:rsidP="000775F3">
      <w:pPr>
        <w:spacing w:after="0" w:line="360" w:lineRule="auto"/>
        <w:ind w:firstLine="357"/>
        <w:rPr>
          <w:rFonts w:ascii="Myriad Pro" w:eastAsia="Batang" w:hAnsi="Myriad Pro" w:cstheme="minorHAnsi"/>
          <w:bCs/>
        </w:rPr>
      </w:pPr>
      <w:r w:rsidRPr="009D7BDD">
        <w:rPr>
          <w:rFonts w:ascii="Myriad Pro" w:eastAsia="Batang" w:hAnsi="Myriad Pro" w:cstheme="minorHAnsi"/>
          <w:bCs/>
        </w:rPr>
        <w:t>Stawka podatku VAT …………… %.</w:t>
      </w:r>
    </w:p>
    <w:p w14:paraId="6B3AA538" w14:textId="77777777" w:rsidR="000775F3" w:rsidRDefault="000775F3" w:rsidP="000775F3">
      <w:pPr>
        <w:spacing w:after="0" w:line="360" w:lineRule="auto"/>
        <w:ind w:firstLine="357"/>
        <w:rPr>
          <w:rFonts w:ascii="Myriad Pro" w:eastAsia="Batang" w:hAnsi="Myriad Pro" w:cstheme="minorHAnsi"/>
          <w:bCs/>
        </w:rPr>
      </w:pPr>
    </w:p>
    <w:p w14:paraId="53868BC8" w14:textId="12C0A69F" w:rsidR="00514170" w:rsidRDefault="000775F3" w:rsidP="00911B99">
      <w:pPr>
        <w:spacing w:after="0" w:line="360" w:lineRule="auto"/>
        <w:ind w:firstLine="357"/>
        <w:rPr>
          <w:rFonts w:ascii="Myriad Pro" w:eastAsia="Batang" w:hAnsi="Myriad Pro" w:cstheme="minorHAnsi"/>
          <w:bCs/>
        </w:rPr>
      </w:pPr>
      <w:r>
        <w:rPr>
          <w:rFonts w:ascii="Myriad Pro" w:eastAsia="Batang" w:hAnsi="Myriad Pro" w:cstheme="minorHAnsi"/>
          <w:bCs/>
        </w:rPr>
        <w:t>Cena wskazana powyżej została określona zgodnie z poniższą specyfikacją cenową.</w:t>
      </w: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0"/>
      </w:tblGrid>
      <w:tr w:rsidR="00871441" w:rsidRPr="000F7AB5" w14:paraId="1A295CBE" w14:textId="77777777" w:rsidTr="00911B99">
        <w:trPr>
          <w:trHeight w:val="375"/>
        </w:trPr>
        <w:tc>
          <w:tcPr>
            <w:tcW w:w="9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0709B31F" w14:textId="7C23D060" w:rsidR="00911B99" w:rsidRPr="000F7AB5" w:rsidRDefault="00514170" w:rsidP="00911B99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eastAsia="pl-PL"/>
              </w:rPr>
            </w:pPr>
            <w:bookmarkStart w:id="14" w:name="RANGE!A1:E48"/>
            <w:r w:rsidRPr="008E21B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SPECYFIKACJA CENOWA</w:t>
            </w:r>
            <w:bookmarkEnd w:id="14"/>
          </w:p>
        </w:tc>
      </w:tr>
    </w:tbl>
    <w:p w14:paraId="30F8283E" w14:textId="322BC08C" w:rsidR="00514170" w:rsidRPr="008E21B1" w:rsidRDefault="00514170" w:rsidP="00911B99">
      <w:pPr>
        <w:spacing w:after="0" w:line="360" w:lineRule="auto"/>
        <w:rPr>
          <w:rFonts w:ascii="Myriad Pro" w:eastAsia="Batang" w:hAnsi="Myriad Pro" w:cstheme="minorHAnsi"/>
          <w:bCs/>
        </w:rPr>
        <w:sectPr w:rsidR="00514170" w:rsidRPr="008E21B1" w:rsidSect="00631898"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-2049"/>
        </w:sectPr>
      </w:pPr>
    </w:p>
    <w:tbl>
      <w:tblPr>
        <w:tblW w:w="10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879"/>
        <w:gridCol w:w="1843"/>
        <w:gridCol w:w="1883"/>
      </w:tblGrid>
      <w:tr w:rsidR="008E21B1" w:rsidRPr="008E21B1" w14:paraId="4AE03155" w14:textId="77777777" w:rsidTr="00473B3A">
        <w:trPr>
          <w:trHeight w:val="42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F47E" w14:textId="77777777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5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361B" w14:textId="77777777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635A" w14:textId="328DBB3D" w:rsidR="00911B99" w:rsidRPr="004F7F03" w:rsidRDefault="00145AAC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60B7" w14:textId="67B5CA60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 xml:space="preserve"> Wartość </w:t>
            </w:r>
            <w:r w:rsidR="00145AAC"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</w:tr>
      <w:tr w:rsidR="008E21B1" w:rsidRPr="008E21B1" w14:paraId="3B78122B" w14:textId="77777777" w:rsidTr="00473B3A">
        <w:trPr>
          <w:trHeight w:val="82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7674" w14:textId="77777777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FB30" w14:textId="43F1A8CA" w:rsidR="00911B99" w:rsidRPr="004F7F03" w:rsidRDefault="00886067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 xml:space="preserve">ETAP 1 - </w:t>
            </w:r>
            <w:r w:rsidR="00703167"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Wykonanie dokumentacji projektowej oraz specyfikacji technicznej wykonania i odbioru robót budowlanych</w:t>
            </w:r>
            <w:r w:rsidR="00145AAC"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 xml:space="preserve"> oraz wykonanie dokumentacji powykonawczej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1902" w14:textId="77777777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40E2" w14:textId="18E6EFAB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E21B1" w:rsidRPr="008E21B1" w14:paraId="470F4954" w14:textId="77777777" w:rsidTr="00473B3A">
        <w:trPr>
          <w:trHeight w:val="55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8189" w14:textId="77777777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2E93" w14:textId="58208523" w:rsidR="00911B99" w:rsidRPr="004F7F03" w:rsidRDefault="00886067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 xml:space="preserve">ETAP 2 - </w:t>
            </w:r>
            <w:r w:rsidR="007708C3"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 xml:space="preserve">Roboty budowlane </w:t>
            </w:r>
            <w:r w:rsidR="0057406F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P</w:t>
            </w:r>
            <w:r w:rsidR="007708C3"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rzebudowa Hali nr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9404" w14:textId="77777777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5CC1" w14:textId="128C3BDC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 xml:space="preserve">                   </w:t>
            </w:r>
          </w:p>
        </w:tc>
      </w:tr>
      <w:tr w:rsidR="008E21B1" w:rsidRPr="008E21B1" w14:paraId="7A36C612" w14:textId="77777777" w:rsidTr="00473B3A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070A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D736" w14:textId="752ED155" w:rsidR="00911B99" w:rsidRPr="004F7F03" w:rsidRDefault="004D191F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hAnsi="Myriad Pro" w:cs="Lato-Regular"/>
                <w:sz w:val="20"/>
                <w:szCs w:val="20"/>
              </w:rPr>
              <w:t>Likwidacja toru i kanałów nr 1 i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FE85" w14:textId="28E1123B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0E3A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 </w:t>
            </w:r>
          </w:p>
        </w:tc>
      </w:tr>
      <w:tr w:rsidR="008E21B1" w:rsidRPr="008E21B1" w14:paraId="7786D1E0" w14:textId="77777777" w:rsidTr="00473B3A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99C3F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F287" w14:textId="3954618B" w:rsidR="00911B99" w:rsidRPr="004F7F03" w:rsidRDefault="004D191F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hAnsi="Myriad Pro" w:cs="Lato-Regular"/>
                <w:sz w:val="20"/>
                <w:szCs w:val="20"/>
              </w:rPr>
              <w:t>Przesunięcie toru nr 4, dodanie zwrotnicy oraz łącznika z torem nr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167C" w14:textId="5D853AD2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6D0A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 </w:t>
            </w:r>
          </w:p>
        </w:tc>
      </w:tr>
      <w:tr w:rsidR="008E21B1" w:rsidRPr="008E21B1" w14:paraId="2421EAED" w14:textId="77777777" w:rsidTr="00473B3A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75E4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5484" w14:textId="4E4CEBE9" w:rsidR="00911B99" w:rsidRPr="004F7F03" w:rsidRDefault="004D191F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hAnsi="Myriad Pro" w:cs="Lato-Regular"/>
                <w:sz w:val="20"/>
                <w:szCs w:val="20"/>
              </w:rPr>
              <w:t>Montaż zwrotnicy na torze nr 3 do łącznika z torem nr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017A2" w14:textId="5B2E7EE0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66DD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 </w:t>
            </w:r>
          </w:p>
        </w:tc>
      </w:tr>
      <w:tr w:rsidR="008E21B1" w:rsidRPr="008E21B1" w14:paraId="6E1A4197" w14:textId="77777777" w:rsidTr="00473B3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5A3E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D5B1" w14:textId="79C29B49" w:rsidR="00911B99" w:rsidRPr="004F7F03" w:rsidRDefault="00022AD0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hAnsi="Myriad Pro" w:cs="Lato-Regular"/>
                <w:sz w:val="20"/>
                <w:szCs w:val="20"/>
              </w:rPr>
              <w:t>Wykonanie podestu jednostronnego przy torze nr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A09E" w14:textId="21C6497E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CBE1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 </w:t>
            </w:r>
          </w:p>
        </w:tc>
      </w:tr>
      <w:tr w:rsidR="00473B3A" w:rsidRPr="008E21B1" w14:paraId="79C048BB" w14:textId="77777777" w:rsidTr="00473B3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04216" w14:textId="4B509C6F" w:rsidR="00473B3A" w:rsidRPr="004F7F03" w:rsidRDefault="00473B3A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27FF" w14:textId="263DAAAF" w:rsidR="00473B3A" w:rsidRPr="004F7F03" w:rsidRDefault="00473B3A" w:rsidP="00911B99">
            <w:pPr>
              <w:spacing w:after="0" w:line="240" w:lineRule="auto"/>
              <w:rPr>
                <w:rFonts w:ascii="Myriad Pro" w:hAnsi="Myriad Pro" w:cs="Lato-Regular"/>
                <w:sz w:val="20"/>
                <w:szCs w:val="20"/>
              </w:rPr>
            </w:pPr>
            <w:r>
              <w:rPr>
                <w:rFonts w:ascii="Myriad Pro" w:hAnsi="Myriad Pro" w:cs="Lato-Regular"/>
                <w:sz w:val="20"/>
                <w:szCs w:val="20"/>
              </w:rPr>
              <w:t>Wykonanie pomieszczenia magazynowego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F51F4" w14:textId="77777777" w:rsidR="00473B3A" w:rsidRPr="004F7F03" w:rsidRDefault="00473B3A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7E244" w14:textId="77777777" w:rsidR="00473B3A" w:rsidRPr="004F7F03" w:rsidRDefault="00473B3A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</w:tr>
      <w:tr w:rsidR="00473B3A" w:rsidRPr="008E21B1" w14:paraId="7A0C1870" w14:textId="77777777" w:rsidTr="00473B3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31BDA" w14:textId="345C8313" w:rsidR="00473B3A" w:rsidRPr="004F7F03" w:rsidRDefault="00886067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6604" w14:textId="40D5F1A5" w:rsidR="00473B3A" w:rsidRPr="004F7F03" w:rsidRDefault="00473B3A" w:rsidP="00911B99">
            <w:pPr>
              <w:spacing w:after="0" w:line="240" w:lineRule="auto"/>
              <w:rPr>
                <w:rFonts w:ascii="Myriad Pro" w:hAnsi="Myriad Pro" w:cs="Lato-Regular"/>
                <w:sz w:val="20"/>
                <w:szCs w:val="20"/>
              </w:rPr>
            </w:pPr>
            <w:r>
              <w:rPr>
                <w:rFonts w:ascii="Myriad Pro" w:hAnsi="Myriad Pro" w:cs="Lato-Regular"/>
                <w:sz w:val="20"/>
                <w:szCs w:val="20"/>
              </w:rPr>
              <w:t>Wykonanie regałów przy torze nr 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8FE8" w14:textId="77777777" w:rsidR="00473B3A" w:rsidRPr="004F7F03" w:rsidRDefault="00473B3A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72B3" w14:textId="77777777" w:rsidR="00473B3A" w:rsidRPr="004F7F03" w:rsidRDefault="00473B3A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</w:tr>
      <w:tr w:rsidR="00473B3A" w:rsidRPr="008E21B1" w14:paraId="17EBF5C5" w14:textId="77777777" w:rsidTr="00473B3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2719B" w14:textId="79C27EF2" w:rsidR="00473B3A" w:rsidRPr="004F7F03" w:rsidRDefault="00886067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2.7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16F6" w14:textId="0CEC04DB" w:rsidR="00473B3A" w:rsidRPr="004F7F03" w:rsidRDefault="00473B3A" w:rsidP="00911B99">
            <w:pPr>
              <w:spacing w:after="0" w:line="240" w:lineRule="auto"/>
              <w:rPr>
                <w:rFonts w:ascii="Myriad Pro" w:hAnsi="Myriad Pro" w:cs="Lato-Regular"/>
                <w:sz w:val="20"/>
                <w:szCs w:val="20"/>
              </w:rPr>
            </w:pPr>
            <w:r>
              <w:rPr>
                <w:rFonts w:ascii="Myriad Pro" w:hAnsi="Myriad Pro" w:cs="Lato-Regular"/>
                <w:sz w:val="20"/>
                <w:szCs w:val="20"/>
              </w:rPr>
              <w:t xml:space="preserve">Wykonanie nowych posadzek oraz utwardzenie podłoża z uwzględnieniem przebudowy kanałów (tor 2: dł. kanału bez zmian; tor 3: likwidacja ok. 25 m kanału; tor 4: likwidacja </w:t>
            </w:r>
            <w:r w:rsidR="00886067">
              <w:rPr>
                <w:rFonts w:ascii="Myriad Pro" w:hAnsi="Myriad Pro" w:cs="Lato-Regular"/>
                <w:sz w:val="20"/>
                <w:szCs w:val="20"/>
              </w:rPr>
              <w:t>kanału na całej długości)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69211" w14:textId="77777777" w:rsidR="00473B3A" w:rsidRPr="004F7F03" w:rsidRDefault="00473B3A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6095" w14:textId="77777777" w:rsidR="00473B3A" w:rsidRPr="004F7F03" w:rsidRDefault="00473B3A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</w:tr>
      <w:tr w:rsidR="00473B3A" w:rsidRPr="008E21B1" w14:paraId="7AB098D1" w14:textId="77777777" w:rsidTr="00473B3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03E89" w14:textId="57F57CA6" w:rsidR="00473B3A" w:rsidRPr="004F7F03" w:rsidRDefault="00886067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2.8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C01EA" w14:textId="594EE333" w:rsidR="00473B3A" w:rsidRPr="004F7F03" w:rsidRDefault="00886067" w:rsidP="00911B99">
            <w:pPr>
              <w:spacing w:after="0" w:line="240" w:lineRule="auto"/>
              <w:rPr>
                <w:rFonts w:ascii="Myriad Pro" w:hAnsi="Myriad Pro" w:cs="Lato-Regular"/>
                <w:sz w:val="20"/>
                <w:szCs w:val="20"/>
              </w:rPr>
            </w:pPr>
            <w:r>
              <w:rPr>
                <w:rFonts w:ascii="Myriad Pro" w:hAnsi="Myriad Pro" w:cs="Lato-Regular"/>
                <w:sz w:val="20"/>
                <w:szCs w:val="20"/>
              </w:rPr>
              <w:t>Wykonanie innych drobnych napraw ścian i innych elementów hali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20FF4" w14:textId="77777777" w:rsidR="00473B3A" w:rsidRPr="004F7F03" w:rsidRDefault="00473B3A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C1FB" w14:textId="77777777" w:rsidR="00473B3A" w:rsidRPr="004F7F03" w:rsidRDefault="00473B3A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</w:tr>
      <w:tr w:rsidR="00886067" w:rsidRPr="008E21B1" w14:paraId="269C44A5" w14:textId="77777777" w:rsidTr="00473B3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78B5D" w14:textId="210CB243" w:rsidR="00886067" w:rsidRPr="004F7F03" w:rsidRDefault="00886067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2.9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361F" w14:textId="0D46CBC2" w:rsidR="00886067" w:rsidRDefault="00886067" w:rsidP="00911B99">
            <w:pPr>
              <w:spacing w:after="0" w:line="240" w:lineRule="auto"/>
              <w:rPr>
                <w:rFonts w:ascii="Myriad Pro" w:hAnsi="Myriad Pro" w:cs="Lato-Regular"/>
                <w:sz w:val="20"/>
                <w:szCs w:val="20"/>
              </w:rPr>
            </w:pPr>
            <w:r>
              <w:rPr>
                <w:rFonts w:ascii="Myriad Pro" w:hAnsi="Myriad Pro" w:cs="Lato-Regular"/>
                <w:sz w:val="20"/>
                <w:szCs w:val="20"/>
              </w:rPr>
              <w:t>Wymiana zwrotnic A3; A4 i A6 przed wjazdem na halę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AF3BE" w14:textId="77777777" w:rsidR="00886067" w:rsidRPr="004F7F03" w:rsidRDefault="00886067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58781" w14:textId="77777777" w:rsidR="00886067" w:rsidRPr="004F7F03" w:rsidRDefault="00886067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</w:tr>
      <w:tr w:rsidR="00886067" w:rsidRPr="008E21B1" w14:paraId="0D0D78BB" w14:textId="77777777" w:rsidTr="00473B3A">
        <w:trPr>
          <w:trHeight w:val="3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2D2E" w14:textId="4DD5F391" w:rsidR="00886067" w:rsidRPr="004F7F03" w:rsidRDefault="00886067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2.10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C233C" w14:textId="767E5221" w:rsidR="00886067" w:rsidRDefault="00886067" w:rsidP="00911B99">
            <w:pPr>
              <w:spacing w:after="0" w:line="240" w:lineRule="auto"/>
              <w:rPr>
                <w:rFonts w:ascii="Myriad Pro" w:hAnsi="Myriad Pro" w:cs="Lato-Regular"/>
                <w:sz w:val="20"/>
                <w:szCs w:val="20"/>
              </w:rPr>
            </w:pPr>
            <w:r>
              <w:rPr>
                <w:rFonts w:ascii="Myriad Pro" w:hAnsi="Myriad Pro" w:cs="Lato-Regular"/>
                <w:sz w:val="20"/>
                <w:szCs w:val="20"/>
              </w:rPr>
              <w:t>Wymiana szyn na nowe na torach 2, 3 i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B9B9" w14:textId="77777777" w:rsidR="00886067" w:rsidRPr="004F7F03" w:rsidRDefault="00886067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1AAAD" w14:textId="77777777" w:rsidR="00886067" w:rsidRPr="004F7F03" w:rsidRDefault="00886067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</w:tr>
      <w:tr w:rsidR="008E21B1" w:rsidRPr="008E21B1" w14:paraId="7058C85B" w14:textId="77777777" w:rsidTr="00473B3A">
        <w:trPr>
          <w:trHeight w:val="76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294F" w14:textId="4809F9DD" w:rsidR="00911B99" w:rsidRPr="004F7F03" w:rsidRDefault="00022AD0" w:rsidP="00022AD0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5B19" w14:textId="773FCD9F" w:rsidR="00911B99" w:rsidRPr="004F7F03" w:rsidRDefault="00886067" w:rsidP="00022AD0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  <w:t xml:space="preserve">ETAP 3 - </w:t>
            </w:r>
            <w:r w:rsidR="00022AD0" w:rsidRPr="004F7F03"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  <w:t>Dostawa i montaż urządzeń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785AE" w14:textId="4EFE32C0" w:rsidR="00911B99" w:rsidRPr="004F7F03" w:rsidRDefault="00911B99" w:rsidP="00022AD0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43E1" w14:textId="346FED6D" w:rsidR="00911B99" w:rsidRPr="004F7F03" w:rsidRDefault="00911B99" w:rsidP="00022AD0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</w:pPr>
          </w:p>
        </w:tc>
      </w:tr>
      <w:tr w:rsidR="008E21B1" w:rsidRPr="008E21B1" w14:paraId="374B9440" w14:textId="77777777" w:rsidTr="00473B3A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3F0D" w14:textId="2981DDFA" w:rsidR="00911B99" w:rsidRPr="004F7F03" w:rsidRDefault="00E9635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3</w:t>
            </w:r>
            <w:r w:rsidR="00911B99"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.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9017" w14:textId="7059BA37" w:rsidR="00911B99" w:rsidRPr="004F7F03" w:rsidRDefault="00E9635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Dostawa i montaż tokarki podtorowej wraz z oprogramowaniem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AF4E" w14:textId="08EDD0A3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FADC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 </w:t>
            </w:r>
          </w:p>
        </w:tc>
      </w:tr>
      <w:tr w:rsidR="008E21B1" w:rsidRPr="008E21B1" w14:paraId="617FAAE6" w14:textId="77777777" w:rsidTr="00473B3A">
        <w:trPr>
          <w:trHeight w:val="51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3C48" w14:textId="3557EAB9" w:rsidR="00911B99" w:rsidRPr="004F7F03" w:rsidRDefault="00E9635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3</w:t>
            </w:r>
            <w:r w:rsidR="00911B99"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.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789C" w14:textId="1648FA55" w:rsidR="00911B99" w:rsidRPr="004F7F03" w:rsidRDefault="00473B3A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Dostawa i montaż kolumnowego żurawia obrotowego na końcu podestu przy torze nr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EC6F" w14:textId="2669AB5F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5083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 </w:t>
            </w:r>
          </w:p>
        </w:tc>
      </w:tr>
      <w:tr w:rsidR="008E21B1" w:rsidRPr="008E21B1" w14:paraId="288C41B3" w14:textId="77777777" w:rsidTr="00473B3A">
        <w:trPr>
          <w:trHeight w:val="57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1663" w14:textId="22206DF5" w:rsidR="00911B99" w:rsidRPr="004F7F03" w:rsidRDefault="00473B3A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3</w:t>
            </w:r>
            <w:r w:rsidR="00911B99"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.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D631" w14:textId="509B390D" w:rsidR="00911B99" w:rsidRPr="004F7F03" w:rsidRDefault="00473B3A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Dostawa i montaż podnośnika podpodłogowego stacjonarnego przy torze nr 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E3F3" w14:textId="3EE03128" w:rsidR="00911B99" w:rsidRPr="004F7F03" w:rsidRDefault="00911B99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CC6C" w14:textId="77777777" w:rsidR="00911B99" w:rsidRPr="004F7F03" w:rsidRDefault="00911B99" w:rsidP="00911B99">
            <w:pPr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4F7F03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 </w:t>
            </w:r>
          </w:p>
        </w:tc>
      </w:tr>
      <w:tr w:rsidR="00886067" w:rsidRPr="008E21B1" w14:paraId="070E407C" w14:textId="77777777" w:rsidTr="00886067">
        <w:trPr>
          <w:trHeight w:val="858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5FC6" w14:textId="654AE86A" w:rsidR="00886067" w:rsidRPr="0057406F" w:rsidRDefault="00886067" w:rsidP="00911B99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</w:pPr>
            <w:r w:rsidRPr="0057406F">
              <w:rPr>
                <w:rFonts w:ascii="Myriad Pro" w:eastAsia="Times New Roman" w:hAnsi="Myriad Pro" w:cs="Calibri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0D15" w14:textId="77777777" w:rsidR="00886067" w:rsidRPr="004F7F03" w:rsidRDefault="00886067" w:rsidP="00886067">
            <w:pPr>
              <w:spacing w:after="0" w:line="240" w:lineRule="auto"/>
              <w:jc w:val="center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1AAD" w14:textId="0E290817" w:rsidR="00886067" w:rsidRPr="004F7F03" w:rsidRDefault="00886067" w:rsidP="00911B99">
            <w:pPr>
              <w:spacing w:after="0" w:line="240" w:lineRule="auto"/>
              <w:jc w:val="right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0097C3F0" w14:textId="18E69ADC" w:rsidR="0065520E" w:rsidRDefault="0065520E" w:rsidP="0065520E">
      <w:pPr>
        <w:pStyle w:val="Styl2"/>
        <w:tabs>
          <w:tab w:val="left" w:pos="357"/>
          <w:tab w:val="left" w:pos="639"/>
        </w:tabs>
        <w:spacing w:before="240"/>
        <w:ind w:left="426"/>
        <w:jc w:val="both"/>
        <w:rPr>
          <w:rFonts w:ascii="Myriad Pro" w:hAnsi="Myriad Pro" w:cstheme="minorHAnsi"/>
          <w:i/>
          <w:sz w:val="18"/>
          <w:szCs w:val="18"/>
        </w:rPr>
      </w:pPr>
    </w:p>
    <w:p w14:paraId="51CA43BD" w14:textId="214DF075" w:rsidR="00764263" w:rsidRPr="0055320E" w:rsidDel="0065520E" w:rsidRDefault="0065520E" w:rsidP="0055320E">
      <w:pPr>
        <w:pStyle w:val="Styl2"/>
        <w:tabs>
          <w:tab w:val="left" w:pos="357"/>
        </w:tabs>
        <w:jc w:val="both"/>
        <w:rPr>
          <w:del w:id="15" w:author="Kasznia-Warwas Karolina" w:date="2024-03-05T10:47:00Z"/>
          <w:rFonts w:ascii="Myriad Pro" w:hAnsi="Myriad Pro"/>
          <w:sz w:val="22"/>
          <w:szCs w:val="22"/>
          <w:u w:val="single"/>
        </w:rPr>
      </w:pPr>
      <w:r w:rsidRPr="003A0DCF">
        <w:rPr>
          <w:rFonts w:ascii="Myriad Pro" w:hAnsi="Myriad Pro"/>
          <w:sz w:val="22"/>
          <w:szCs w:val="22"/>
          <w:u w:val="single"/>
        </w:rPr>
        <w:t>„Świadoma/y odpowiedzialności karnej za złożenie fałszywego oświadczenia wynikającej z art. 297 § 1 Kodeksu Karnego – oświadczam, że podane po</w:t>
      </w:r>
      <w:r>
        <w:rPr>
          <w:rFonts w:ascii="Myriad Pro" w:hAnsi="Myriad Pro"/>
          <w:sz w:val="22"/>
          <w:szCs w:val="22"/>
          <w:u w:val="single"/>
        </w:rPr>
        <w:t>wyżej</w:t>
      </w:r>
      <w:r w:rsidRPr="003A0DCF">
        <w:rPr>
          <w:rFonts w:ascii="Myriad Pro" w:hAnsi="Myriad Pro"/>
          <w:sz w:val="22"/>
          <w:szCs w:val="22"/>
          <w:u w:val="single"/>
        </w:rPr>
        <w:t xml:space="preserve"> informacje zgodne ze stanem faktycz</w:t>
      </w:r>
      <w:r w:rsidR="00EE6C91">
        <w:rPr>
          <w:rFonts w:ascii="Myriad Pro" w:hAnsi="Myriad Pro"/>
          <w:sz w:val="22"/>
          <w:szCs w:val="22"/>
          <w:u w:val="single"/>
        </w:rPr>
        <w:t>nym</w:t>
      </w:r>
      <w:del w:id="16" w:author="Bokrzycki Miłosz" w:date="2024-09-25T14:05:00Z">
        <w:r w:rsidR="00EE6C91" w:rsidDel="00861078">
          <w:rPr>
            <w:rFonts w:ascii="Myriad Pro" w:hAnsi="Myriad Pro"/>
            <w:sz w:val="22"/>
            <w:szCs w:val="22"/>
            <w:u w:val="single"/>
          </w:rPr>
          <w:delText>.</w:delText>
        </w:r>
      </w:del>
    </w:p>
    <w:p w14:paraId="05DFD46F" w14:textId="1F883C70" w:rsidR="0065520E" w:rsidRDefault="0065520E" w:rsidP="0055320E">
      <w:pPr>
        <w:pStyle w:val="Styl2"/>
        <w:rPr>
          <w:rFonts w:ascii="Myriad Pro" w:hAnsi="Myriad Pro" w:cstheme="minorHAnsi"/>
          <w:b/>
          <w:iCs/>
          <w:lang w:eastAsia="pl-PL"/>
        </w:rPr>
        <w:sectPr w:rsidR="0065520E" w:rsidSect="002817B5"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-2049"/>
        </w:sectPr>
      </w:pPr>
    </w:p>
    <w:p w14:paraId="5806932E" w14:textId="720F1591" w:rsidR="0055320E" w:rsidRDefault="0055320E" w:rsidP="0029717F">
      <w:pPr>
        <w:tabs>
          <w:tab w:val="left" w:pos="284"/>
          <w:tab w:val="left" w:pos="3969"/>
        </w:tabs>
        <w:spacing w:after="0" w:line="240" w:lineRule="auto"/>
        <w:rPr>
          <w:rFonts w:ascii="Myriad Pro" w:hAnsi="Myriad Pro"/>
          <w:color w:val="000000"/>
          <w:lang w:eastAsia="pl-PL"/>
        </w:rPr>
      </w:pPr>
    </w:p>
    <w:p w14:paraId="47835196" w14:textId="061FD84A" w:rsidR="00861078" w:rsidRPr="001744F3" w:rsidRDefault="0029717F" w:rsidP="00861078">
      <w:pPr>
        <w:tabs>
          <w:tab w:val="left" w:pos="357"/>
        </w:tabs>
        <w:spacing w:before="120" w:after="0" w:line="360" w:lineRule="auto"/>
        <w:jc w:val="right"/>
        <w:rPr>
          <w:ins w:id="17" w:author="Bokrzycki Miłosz" w:date="2024-09-25T14:04:00Z"/>
          <w:rFonts w:ascii="Myriad Pro" w:hAnsi="Myriad Pro"/>
          <w:i/>
          <w:lang w:eastAsia="pl-PL"/>
        </w:rPr>
      </w:pPr>
      <w:r>
        <w:rPr>
          <w:rFonts w:ascii="Myriad Pro" w:hAnsi="Myriad Pro"/>
          <w:color w:val="000000"/>
          <w:lang w:eastAsia="pl-PL"/>
        </w:rPr>
        <w:t xml:space="preserve"> </w:t>
      </w:r>
      <w:r w:rsidR="0055320E">
        <w:rPr>
          <w:rFonts w:ascii="Myriad Pro" w:hAnsi="Myriad Pro"/>
          <w:color w:val="000000"/>
          <w:lang w:eastAsia="pl-PL"/>
        </w:rPr>
        <w:tab/>
      </w:r>
      <w:r w:rsidR="0055320E">
        <w:rPr>
          <w:rFonts w:ascii="Myriad Pro" w:hAnsi="Myriad Pro"/>
          <w:color w:val="000000"/>
          <w:lang w:eastAsia="pl-PL"/>
        </w:rPr>
        <w:tab/>
      </w:r>
      <w:r w:rsidR="0055320E">
        <w:rPr>
          <w:rFonts w:ascii="Myriad Pro" w:hAnsi="Myriad Pro"/>
          <w:color w:val="000000"/>
          <w:lang w:eastAsia="pl-PL"/>
        </w:rPr>
        <w:tab/>
      </w:r>
      <w:r w:rsidR="0055320E">
        <w:rPr>
          <w:rFonts w:ascii="Myriad Pro" w:hAnsi="Myriad Pro"/>
          <w:color w:val="000000"/>
          <w:lang w:eastAsia="pl-PL"/>
        </w:rPr>
        <w:tab/>
      </w:r>
      <w:r w:rsidR="0055320E">
        <w:rPr>
          <w:rFonts w:ascii="Myriad Pro" w:hAnsi="Myriad Pro"/>
          <w:color w:val="000000"/>
          <w:lang w:eastAsia="pl-PL"/>
        </w:rPr>
        <w:tab/>
      </w:r>
      <w:r w:rsidR="0055320E">
        <w:rPr>
          <w:rFonts w:ascii="Myriad Pro" w:hAnsi="Myriad Pro"/>
          <w:color w:val="000000"/>
          <w:lang w:eastAsia="pl-PL"/>
        </w:rPr>
        <w:tab/>
      </w:r>
      <w:ins w:id="18" w:author="Bokrzycki Miłosz" w:date="2024-09-25T14:04:00Z">
        <w:r w:rsidR="00861078" w:rsidRPr="001744F3">
          <w:rPr>
            <w:rFonts w:ascii="Myriad Pro" w:hAnsi="Myriad Pro"/>
            <w:b/>
            <w:lang w:eastAsia="pl-PL"/>
          </w:rPr>
          <w:t xml:space="preserve">Załącznik nr </w:t>
        </w:r>
      </w:ins>
      <w:ins w:id="19" w:author="Bokrzycki Miłosz" w:date="2024-09-25T14:05:00Z">
        <w:r w:rsidR="00861078">
          <w:rPr>
            <w:rFonts w:ascii="Myriad Pro" w:hAnsi="Myriad Pro"/>
            <w:b/>
            <w:lang w:eastAsia="pl-PL"/>
          </w:rPr>
          <w:t>4</w:t>
        </w:r>
      </w:ins>
      <w:ins w:id="20" w:author="Bokrzycki Miłosz" w:date="2024-09-25T14:04:00Z">
        <w:r w:rsidR="00861078">
          <w:rPr>
            <w:rFonts w:ascii="Myriad Pro" w:hAnsi="Myriad Pro"/>
            <w:b/>
            <w:lang w:eastAsia="pl-PL"/>
          </w:rPr>
          <w:t>a</w:t>
        </w:r>
        <w:r w:rsidR="00861078" w:rsidRPr="001744F3">
          <w:rPr>
            <w:rFonts w:ascii="Myriad Pro" w:hAnsi="Myriad Pro"/>
            <w:b/>
            <w:lang w:eastAsia="pl-PL"/>
          </w:rPr>
          <w:t xml:space="preserve"> do SWZ</w:t>
        </w:r>
      </w:ins>
    </w:p>
    <w:p w14:paraId="13DDCBD3" w14:textId="77777777" w:rsidR="00861078" w:rsidRPr="001744F3" w:rsidRDefault="00861078" w:rsidP="00861078">
      <w:pPr>
        <w:tabs>
          <w:tab w:val="left" w:pos="357"/>
        </w:tabs>
        <w:spacing w:after="240" w:line="360" w:lineRule="auto"/>
        <w:contextualSpacing/>
        <w:rPr>
          <w:ins w:id="21" w:author="Bokrzycki Miłosz" w:date="2024-09-25T14:04:00Z"/>
          <w:rFonts w:ascii="Myriad Pro" w:hAnsi="Myriad Pro"/>
          <w:i/>
          <w:lang w:eastAsia="pl-PL"/>
        </w:rPr>
      </w:pPr>
      <w:ins w:id="22" w:author="Bokrzycki Miłosz" w:date="2024-09-25T14:04:00Z">
        <w:r w:rsidRPr="001744F3">
          <w:rPr>
            <w:rFonts w:ascii="Myriad Pro" w:hAnsi="Myriad Pro"/>
            <w:i/>
            <w:lang w:eastAsia="pl-PL"/>
          </w:rPr>
          <w:t>……………………………………………………………………</w:t>
        </w:r>
      </w:ins>
    </w:p>
    <w:p w14:paraId="3EE11972" w14:textId="77777777" w:rsidR="00861078" w:rsidRPr="001744F3" w:rsidRDefault="00861078" w:rsidP="00861078">
      <w:pPr>
        <w:tabs>
          <w:tab w:val="left" w:pos="357"/>
        </w:tabs>
        <w:spacing w:after="240" w:line="360" w:lineRule="auto"/>
        <w:contextualSpacing/>
        <w:rPr>
          <w:ins w:id="23" w:author="Bokrzycki Miłosz" w:date="2024-09-25T14:04:00Z"/>
          <w:rFonts w:ascii="Myriad Pro" w:hAnsi="Myriad Pro"/>
          <w:i/>
          <w:lang w:eastAsia="pl-PL"/>
        </w:rPr>
      </w:pPr>
      <w:ins w:id="24" w:author="Bokrzycki Miłosz" w:date="2024-09-25T14:04:00Z">
        <w:r w:rsidRPr="001744F3">
          <w:rPr>
            <w:rFonts w:ascii="Myriad Pro" w:hAnsi="Myriad Pro"/>
            <w:i/>
            <w:lang w:eastAsia="pl-PL"/>
          </w:rPr>
          <w:t>……………………………………………………………………</w:t>
        </w:r>
      </w:ins>
    </w:p>
    <w:p w14:paraId="5C9A024E" w14:textId="77777777" w:rsidR="00861078" w:rsidRPr="001744F3" w:rsidRDefault="00861078" w:rsidP="00861078">
      <w:pPr>
        <w:tabs>
          <w:tab w:val="left" w:pos="357"/>
        </w:tabs>
        <w:spacing w:after="240" w:line="240" w:lineRule="auto"/>
        <w:contextualSpacing/>
        <w:rPr>
          <w:ins w:id="25" w:author="Bokrzycki Miłosz" w:date="2024-09-25T14:04:00Z"/>
          <w:rFonts w:ascii="Myriad Pro" w:hAnsi="Myriad Pro"/>
          <w:b/>
          <w:i/>
          <w:lang w:eastAsia="pl-PL"/>
        </w:rPr>
      </w:pPr>
      <w:ins w:id="26" w:author="Bokrzycki Miłosz" w:date="2024-09-25T14:04:00Z">
        <w:r w:rsidRPr="001744F3">
          <w:rPr>
            <w:rFonts w:ascii="Myriad Pro" w:hAnsi="Myriad Pro"/>
            <w:b/>
            <w:i/>
            <w:lang w:eastAsia="pl-PL"/>
          </w:rPr>
          <w:t>Nazwa Wykonawcy</w:t>
        </w:r>
      </w:ins>
    </w:p>
    <w:p w14:paraId="1B5746A6" w14:textId="77777777" w:rsidR="00861078" w:rsidRDefault="00861078" w:rsidP="00861078">
      <w:pPr>
        <w:pStyle w:val="Styl2"/>
        <w:shd w:val="clear" w:color="auto" w:fill="B8CCE4" w:themeFill="accent1" w:themeFillTint="66"/>
        <w:tabs>
          <w:tab w:val="left" w:pos="357"/>
        </w:tabs>
        <w:jc w:val="center"/>
        <w:rPr>
          <w:ins w:id="27" w:author="Bokrzycki Miłosz" w:date="2024-09-25T14:04:00Z"/>
          <w:rFonts w:ascii="Myriad Pro" w:eastAsia="Times New Roman" w:hAnsi="Myriad Pro" w:cstheme="minorHAnsi"/>
          <w:b/>
          <w:sz w:val="22"/>
          <w:szCs w:val="22"/>
          <w:lang w:eastAsia="pl-PL"/>
        </w:rPr>
      </w:pPr>
      <w:ins w:id="28" w:author="Bokrzycki Miłosz" w:date="2024-09-25T14:04:00Z">
        <w:r w:rsidRPr="00957D3A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OŚWIADCZENI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E</w:t>
        </w:r>
        <w:r w:rsidRPr="00957D3A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 WYKONAWCY/WYKONAWCY WSPÓLNIE UBIEGAJĄCEGO SIĘ O UDZIELENIE ZAMÓWIENIA </w:t>
        </w:r>
      </w:ins>
    </w:p>
    <w:p w14:paraId="7E3E1FC0" w14:textId="77777777" w:rsidR="00861078" w:rsidRPr="001744F3" w:rsidRDefault="00861078" w:rsidP="00861078">
      <w:pPr>
        <w:pStyle w:val="Styl2"/>
        <w:shd w:val="clear" w:color="auto" w:fill="B8CCE4" w:themeFill="accent1" w:themeFillTint="66"/>
        <w:tabs>
          <w:tab w:val="left" w:pos="357"/>
        </w:tabs>
        <w:spacing w:after="240"/>
        <w:jc w:val="center"/>
        <w:rPr>
          <w:ins w:id="29" w:author="Bokrzycki Miłosz" w:date="2024-09-25T14:04:00Z"/>
          <w:rFonts w:ascii="Myriad Pro" w:hAnsi="Myriad Pro" w:cstheme="minorHAnsi"/>
          <w:b/>
          <w:caps/>
          <w:sz w:val="22"/>
          <w:szCs w:val="22"/>
          <w:lang w:eastAsia="pl-PL"/>
        </w:rPr>
      </w:pPr>
      <w:ins w:id="30" w:author="Bokrzycki Miłosz" w:date="2024-09-25T14:04:00Z"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d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otyczące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p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rzesłanek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w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ykluczenia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z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a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rt. 7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u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st. 1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u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stawy o szczególnych rozwiązaniach w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 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zakresie przeciwdziałania wspieraniu agresji na 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U</w:t>
        </w:r>
        <w:r w:rsidRPr="00F63B8C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krainę oraz służących ochronie bezpieczeństwa narodowego</w:t>
        </w:r>
      </w:ins>
    </w:p>
    <w:p w14:paraId="3054F399" w14:textId="5CF3C651" w:rsidR="00861078" w:rsidRPr="001744F3" w:rsidRDefault="00861078" w:rsidP="00861078">
      <w:pPr>
        <w:spacing w:before="100" w:beforeAutospacing="1" w:after="120" w:line="240" w:lineRule="auto"/>
        <w:jc w:val="both"/>
        <w:rPr>
          <w:ins w:id="31" w:author="Bokrzycki Miłosz" w:date="2024-09-25T14:04:00Z"/>
          <w:rFonts w:ascii="Myriad Pro" w:hAnsi="Myriad Pro" w:cstheme="minorHAnsi"/>
          <w:color w:val="000000"/>
          <w:lang w:eastAsia="pl-PL"/>
        </w:rPr>
      </w:pPr>
      <w:ins w:id="32" w:author="Bokrzycki Miłosz" w:date="2024-09-25T14:04:00Z">
        <w:r w:rsidRPr="001744F3">
          <w:rPr>
            <w:rFonts w:ascii="Myriad Pro" w:hAnsi="Myriad Pro" w:cstheme="minorHAnsi"/>
            <w:spacing w:val="4"/>
          </w:rPr>
          <w:t xml:space="preserve">Składając ofertę w postępowaniu o udzielenie zamówienia publicznego w trybie podstawowym </w:t>
        </w:r>
        <w:r w:rsidRPr="001744F3">
          <w:rPr>
            <w:rFonts w:ascii="Myriad Pro" w:eastAsia="Times New Roman" w:hAnsi="Myriad Pro" w:cstheme="minorHAnsi"/>
            <w:lang w:eastAsia="pl-PL"/>
          </w:rPr>
          <w:t>pn. </w:t>
        </w:r>
        <w:r w:rsidRPr="001744F3">
          <w:rPr>
            <w:rFonts w:ascii="Myriad Pro" w:hAnsi="Myriad Pro" w:cstheme="minorHAnsi"/>
            <w:b/>
            <w:color w:val="000000"/>
            <w:lang w:eastAsia="pl-PL"/>
          </w:rPr>
          <w:t>„</w:t>
        </w:r>
      </w:ins>
      <w:ins w:id="33" w:author="Bokrzycki Miłosz" w:date="2024-09-25T14:05:00Z">
        <w:r>
          <w:rPr>
            <w:rFonts w:ascii="Myriad Pro" w:hAnsi="Myriad Pro" w:cstheme="minorHAnsi"/>
            <w:b/>
          </w:rPr>
          <w:t>Zaprojektowanie i wykonanie przebudowy hali nr 1 w Zajezdni Tramwajowej Gaj przy ul. Kamiennej 74 we Wrocławiu wraz z dostawą tokarki podtorowej oraz innych urządzeń</w:t>
        </w:r>
        <w:r w:rsidRPr="008E21B1">
          <w:rPr>
            <w:rFonts w:ascii="Myriad Pro" w:hAnsi="Myriad Pro" w:cstheme="minorHAnsi"/>
            <w:b/>
          </w:rPr>
          <w:t>.”</w:t>
        </w:r>
        <w:r w:rsidRPr="008E21B1">
          <w:rPr>
            <w:rFonts w:ascii="Myriad Pro" w:hAnsi="Myriad Pro" w:cstheme="minorHAnsi"/>
            <w:b/>
            <w:lang w:eastAsia="pl-PL"/>
          </w:rPr>
          <w:t>,</w:t>
        </w:r>
      </w:ins>
      <w:ins w:id="34" w:author="Bokrzycki Miłosz" w:date="2024-09-25T14:04:00Z">
        <w:r w:rsidRPr="001744F3">
          <w:rPr>
            <w:rFonts w:ascii="Myriad Pro" w:hAnsi="Myriad Pro" w:cstheme="minorHAnsi"/>
            <w:b/>
            <w:iCs/>
            <w:color w:val="000000"/>
            <w:lang w:eastAsia="pl-PL"/>
          </w:rPr>
          <w:t xml:space="preserve"> </w:t>
        </w:r>
        <w:r w:rsidRPr="001744F3">
          <w:rPr>
            <w:rFonts w:ascii="Myriad Pro" w:hAnsi="Myriad Pro" w:cstheme="minorHAnsi"/>
            <w:iCs/>
            <w:color w:val="000000"/>
            <w:lang w:eastAsia="pl-PL"/>
          </w:rPr>
          <w:t>sygn. postępowania:</w:t>
        </w:r>
        <w:r w:rsidRPr="001744F3">
          <w:rPr>
            <w:rFonts w:ascii="Myriad Pro" w:hAnsi="Myriad Pro" w:cstheme="minorHAnsi"/>
            <w:b/>
            <w:iCs/>
            <w:color w:val="000000"/>
            <w:lang w:eastAsia="pl-PL"/>
          </w:rPr>
          <w:t xml:space="preserve"> KU.241/</w:t>
        </w:r>
      </w:ins>
      <w:ins w:id="35" w:author="Bokrzycki Miłosz" w:date="2024-09-25T14:06:00Z">
        <w:r>
          <w:rPr>
            <w:rFonts w:ascii="Myriad Pro" w:hAnsi="Myriad Pro" w:cstheme="minorHAnsi"/>
            <w:b/>
            <w:iCs/>
            <w:color w:val="000000"/>
            <w:lang w:eastAsia="pl-PL"/>
          </w:rPr>
          <w:t>zo48</w:t>
        </w:r>
      </w:ins>
      <w:ins w:id="36" w:author="Bokrzycki Miłosz" w:date="2024-09-25T14:04:00Z">
        <w:r w:rsidRPr="001744F3">
          <w:rPr>
            <w:rFonts w:ascii="Myriad Pro" w:hAnsi="Myriad Pro" w:cstheme="minorHAnsi"/>
            <w:b/>
            <w:iCs/>
            <w:color w:val="000000"/>
            <w:lang w:eastAsia="pl-PL"/>
          </w:rPr>
          <w:t>_202</w:t>
        </w:r>
        <w:r>
          <w:rPr>
            <w:rFonts w:ascii="Myriad Pro" w:hAnsi="Myriad Pro" w:cstheme="minorHAnsi"/>
            <w:b/>
            <w:iCs/>
            <w:color w:val="000000"/>
            <w:lang w:eastAsia="pl-PL"/>
          </w:rPr>
          <w:t>4</w:t>
        </w:r>
        <w:r w:rsidRPr="001744F3">
          <w:rPr>
            <w:rFonts w:ascii="Myriad Pro" w:hAnsi="Myriad Pro" w:cstheme="minorHAnsi"/>
            <w:b/>
            <w:iCs/>
            <w:color w:val="000000"/>
            <w:lang w:eastAsia="pl-PL"/>
          </w:rPr>
          <w:t>/</w:t>
        </w:r>
      </w:ins>
      <w:ins w:id="37" w:author="Bokrzycki Miłosz" w:date="2024-09-25T14:06:00Z">
        <w:r>
          <w:rPr>
            <w:rFonts w:ascii="Myriad Pro" w:hAnsi="Myriad Pro" w:cstheme="minorHAnsi"/>
            <w:b/>
            <w:iCs/>
            <w:color w:val="000000"/>
            <w:lang w:eastAsia="pl-PL"/>
          </w:rPr>
          <w:t>MB</w:t>
        </w:r>
      </w:ins>
      <w:ins w:id="38" w:author="Bokrzycki Miłosz" w:date="2024-09-25T14:04:00Z">
        <w:r w:rsidRPr="001744F3">
          <w:rPr>
            <w:rFonts w:ascii="Myriad Pro" w:hAnsi="Myriad Pro" w:cstheme="minorHAnsi"/>
            <w:color w:val="000000"/>
            <w:lang w:eastAsia="pl-PL"/>
          </w:rPr>
          <w:t>, oświadczam, co następuje:</w:t>
        </w:r>
      </w:ins>
    </w:p>
    <w:p w14:paraId="46120F52" w14:textId="77777777" w:rsidR="00861078" w:rsidRDefault="00861078" w:rsidP="00861078">
      <w:pPr>
        <w:numPr>
          <w:ilvl w:val="0"/>
          <w:numId w:val="97"/>
        </w:numPr>
        <w:tabs>
          <w:tab w:val="left" w:pos="357"/>
        </w:tabs>
        <w:suppressAutoHyphens/>
        <w:spacing w:before="120" w:after="0" w:line="240" w:lineRule="auto"/>
        <w:jc w:val="both"/>
        <w:rPr>
          <w:ins w:id="39" w:author="Bokrzycki Miłosz" w:date="2024-09-25T14:04:00Z"/>
          <w:rFonts w:ascii="Myriad Pro" w:hAnsi="Myriad Pro" w:cs="Arial"/>
          <w:lang w:eastAsia="ar-SA"/>
        </w:rPr>
      </w:pPr>
      <w:ins w:id="40" w:author="Bokrzycki Miłosz" w:date="2024-09-25T14:04:00Z">
        <w:r w:rsidRPr="00F63B8C">
          <w:rPr>
            <w:rFonts w:ascii="Myriad Pro" w:hAnsi="Myriad Pro" w:cs="Arial"/>
            <w:lang w:eastAsia="ar-SA"/>
          </w:rPr>
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  </w:r>
        <w:r>
          <w:rPr>
            <w:rStyle w:val="Odwoanieprzypisudolnego"/>
            <w:rFonts w:ascii="Myriad Pro" w:hAnsi="Myriad Pro" w:cs="Arial"/>
            <w:lang w:eastAsia="ar-SA"/>
          </w:rPr>
          <w:footnoteReference w:id="3"/>
        </w:r>
        <w:r>
          <w:rPr>
            <w:rFonts w:ascii="Myriad Pro" w:hAnsi="Myriad Pro" w:cs="Arial"/>
            <w:lang w:eastAsia="ar-SA"/>
          </w:rPr>
          <w:t>.</w:t>
        </w:r>
      </w:ins>
    </w:p>
    <w:p w14:paraId="3DE2955B" w14:textId="77777777" w:rsidR="00861078" w:rsidRDefault="00861078" w:rsidP="00861078">
      <w:pPr>
        <w:tabs>
          <w:tab w:val="left" w:pos="357"/>
        </w:tabs>
        <w:suppressAutoHyphens/>
        <w:spacing w:before="120" w:after="0" w:line="240" w:lineRule="auto"/>
        <w:ind w:left="360"/>
        <w:jc w:val="both"/>
        <w:rPr>
          <w:ins w:id="49" w:author="Bokrzycki Miłosz" w:date="2024-09-25T14:04:00Z"/>
          <w:rFonts w:ascii="Myriad Pro" w:hAnsi="Myriad Pro" w:cs="Arial"/>
          <w:lang w:eastAsia="ar-SA"/>
        </w:rPr>
      </w:pPr>
    </w:p>
    <w:p w14:paraId="3888925C" w14:textId="77777777" w:rsidR="00861078" w:rsidRPr="001744F3" w:rsidRDefault="00861078" w:rsidP="00861078">
      <w:pPr>
        <w:pStyle w:val="Zwykytekst"/>
        <w:suppressAutoHyphens/>
        <w:spacing w:before="120" w:after="120" w:line="276" w:lineRule="auto"/>
        <w:jc w:val="both"/>
        <w:rPr>
          <w:ins w:id="50" w:author="Bokrzycki Miłosz" w:date="2024-09-25T14:04:00Z"/>
          <w:rFonts w:ascii="Myriad Pro" w:hAnsi="Myriad Pro" w:cstheme="minorHAnsi"/>
          <w:b/>
          <w:spacing w:val="4"/>
          <w:sz w:val="22"/>
          <w:szCs w:val="22"/>
        </w:rPr>
      </w:pPr>
      <w:ins w:id="51" w:author="Bokrzycki Miłosz" w:date="2024-09-25T14:04:00Z">
        <w:r w:rsidRPr="001744F3">
          <w:rPr>
            <w:rFonts w:ascii="Myriad Pro" w:hAnsi="Myriad Pro" w:cstheme="minorHAnsi"/>
            <w:b/>
            <w:spacing w:val="4"/>
            <w:sz w:val="22"/>
            <w:szCs w:val="22"/>
          </w:rPr>
          <w:t>Oświadczam, że wszystkie informacje podane powyżej są aktualne i zgodne z prawdą oraz zostały przedstawione z pełną świadomością konsekwencji wprowadzenia Zamawiającego w błąd przy przedstawianiu informacji.</w:t>
        </w:r>
      </w:ins>
    </w:p>
    <w:p w14:paraId="6A63A624" w14:textId="77777777" w:rsidR="00861078" w:rsidRPr="001744F3" w:rsidRDefault="00861078" w:rsidP="00861078">
      <w:pPr>
        <w:autoSpaceDE w:val="0"/>
        <w:autoSpaceDN w:val="0"/>
        <w:adjustRightInd w:val="0"/>
        <w:spacing w:before="1800" w:after="0" w:line="240" w:lineRule="auto"/>
        <w:rPr>
          <w:ins w:id="52" w:author="Bokrzycki Miłosz" w:date="2024-09-25T14:04:00Z"/>
          <w:rFonts w:ascii="Myriad Pro" w:eastAsia="Times New Roman" w:hAnsi="Myriad Pro" w:cs="Calibri,Bold"/>
          <w:b/>
          <w:bCs/>
          <w:sz w:val="20"/>
          <w:szCs w:val="20"/>
          <w:lang w:eastAsia="pl-PL"/>
        </w:rPr>
      </w:pPr>
      <w:ins w:id="53" w:author="Bokrzycki Miłosz" w:date="2024-09-25T14:04:00Z">
        <w:r w:rsidRPr="001744F3">
          <w:rPr>
            <w:rFonts w:ascii="Myriad Pro" w:eastAsia="Times New Roman" w:hAnsi="Myriad Pro" w:cs="Calibri,Bold"/>
            <w:b/>
            <w:bCs/>
            <w:sz w:val="20"/>
            <w:szCs w:val="20"/>
            <w:lang w:eastAsia="pl-PL"/>
          </w:rPr>
          <w:t>Uwaga:</w:t>
        </w:r>
      </w:ins>
    </w:p>
    <w:p w14:paraId="0BE9A14D" w14:textId="77777777" w:rsidR="00861078" w:rsidRPr="001744F3" w:rsidRDefault="00861078" w:rsidP="00861078">
      <w:pPr>
        <w:autoSpaceDE w:val="0"/>
        <w:autoSpaceDN w:val="0"/>
        <w:adjustRightInd w:val="0"/>
        <w:spacing w:after="0" w:line="240" w:lineRule="auto"/>
        <w:jc w:val="both"/>
        <w:rPr>
          <w:ins w:id="54" w:author="Bokrzycki Miłosz" w:date="2024-09-25T14:04:00Z"/>
          <w:rFonts w:ascii="Myriad Pro" w:eastAsia="Times New Roman" w:hAnsi="Myriad Pro" w:cs="Calibri,Italic"/>
          <w:i/>
          <w:iCs/>
          <w:sz w:val="20"/>
          <w:szCs w:val="20"/>
          <w:lang w:eastAsia="pl-PL"/>
        </w:rPr>
      </w:pPr>
      <w:ins w:id="55" w:author="Bokrzycki Miłosz" w:date="2024-09-25T14:04:00Z">
        <w:r w:rsidRPr="001744F3">
          <w:rPr>
            <w:rFonts w:ascii="Myriad Pro" w:eastAsia="Times New Roman" w:hAnsi="Myriad Pro" w:cs="Calibri,Italic"/>
            <w:i/>
            <w:iCs/>
            <w:sz w:val="20"/>
            <w:szCs w:val="20"/>
            <w:lang w:eastAsia="pl-PL"/>
          </w:rPr>
          <w:t>W przypadku składania oferty przez wykonawców występujących wspólnie, powyższe oświadczenie składa każdy wykonawca (np. członek konsorcjum, wspólnik w spółce cywilnej).</w:t>
        </w:r>
      </w:ins>
    </w:p>
    <w:p w14:paraId="1CDDC1DE" w14:textId="77777777" w:rsidR="00861078" w:rsidRDefault="00861078" w:rsidP="00861078">
      <w:pPr>
        <w:tabs>
          <w:tab w:val="left" w:pos="357"/>
        </w:tabs>
        <w:spacing w:before="120" w:after="0" w:line="360" w:lineRule="auto"/>
        <w:jc w:val="right"/>
        <w:rPr>
          <w:ins w:id="56" w:author="Bokrzycki Miłosz" w:date="2024-09-25T14:04:00Z"/>
          <w:rFonts w:ascii="Myriad Pro" w:hAnsi="Myriad Pro"/>
          <w:b/>
          <w:lang w:eastAsia="pl-PL"/>
        </w:rPr>
      </w:pPr>
    </w:p>
    <w:p w14:paraId="026332A6" w14:textId="77777777" w:rsidR="00861078" w:rsidRPr="001744F3" w:rsidRDefault="00861078" w:rsidP="00861078">
      <w:pPr>
        <w:tabs>
          <w:tab w:val="left" w:pos="357"/>
        </w:tabs>
        <w:spacing w:before="120" w:after="0" w:line="360" w:lineRule="auto"/>
        <w:jc w:val="right"/>
        <w:rPr>
          <w:ins w:id="57" w:author="Bokrzycki Miłosz" w:date="2024-09-25T14:04:00Z"/>
          <w:rFonts w:ascii="Myriad Pro" w:hAnsi="Myriad Pro"/>
          <w:i/>
          <w:lang w:eastAsia="pl-PL"/>
        </w:rPr>
      </w:pPr>
      <w:ins w:id="58" w:author="Bokrzycki Miłosz" w:date="2024-09-25T14:04:00Z">
        <w:r w:rsidRPr="001744F3">
          <w:rPr>
            <w:rFonts w:ascii="Myriad Pro" w:hAnsi="Myriad Pro"/>
            <w:b/>
            <w:lang w:eastAsia="pl-PL"/>
          </w:rPr>
          <w:t xml:space="preserve">Załącznik nr </w:t>
        </w:r>
        <w:r>
          <w:rPr>
            <w:rFonts w:ascii="Myriad Pro" w:hAnsi="Myriad Pro"/>
            <w:b/>
            <w:lang w:eastAsia="pl-PL"/>
          </w:rPr>
          <w:t>5b</w:t>
        </w:r>
        <w:r w:rsidRPr="001744F3">
          <w:rPr>
            <w:rFonts w:ascii="Myriad Pro" w:hAnsi="Myriad Pro"/>
            <w:b/>
            <w:lang w:eastAsia="pl-PL"/>
          </w:rPr>
          <w:t xml:space="preserve"> do SWZ</w:t>
        </w:r>
      </w:ins>
    </w:p>
    <w:p w14:paraId="329ACB58" w14:textId="77777777" w:rsidR="00861078" w:rsidRPr="001744F3" w:rsidRDefault="00861078" w:rsidP="00861078">
      <w:pPr>
        <w:tabs>
          <w:tab w:val="left" w:pos="357"/>
        </w:tabs>
        <w:spacing w:after="240" w:line="360" w:lineRule="auto"/>
        <w:contextualSpacing/>
        <w:rPr>
          <w:ins w:id="59" w:author="Bokrzycki Miłosz" w:date="2024-09-25T14:04:00Z"/>
          <w:rFonts w:ascii="Myriad Pro" w:hAnsi="Myriad Pro"/>
          <w:i/>
          <w:lang w:eastAsia="pl-PL"/>
        </w:rPr>
      </w:pPr>
      <w:ins w:id="60" w:author="Bokrzycki Miłosz" w:date="2024-09-25T14:04:00Z">
        <w:r w:rsidRPr="001744F3">
          <w:rPr>
            <w:rFonts w:ascii="Myriad Pro" w:hAnsi="Myriad Pro"/>
            <w:i/>
            <w:lang w:eastAsia="pl-PL"/>
          </w:rPr>
          <w:t>……………………………………………………………………</w:t>
        </w:r>
      </w:ins>
    </w:p>
    <w:p w14:paraId="7777BBEB" w14:textId="77777777" w:rsidR="00861078" w:rsidRPr="001744F3" w:rsidRDefault="00861078" w:rsidP="00861078">
      <w:pPr>
        <w:tabs>
          <w:tab w:val="left" w:pos="357"/>
        </w:tabs>
        <w:spacing w:after="240" w:line="360" w:lineRule="auto"/>
        <w:contextualSpacing/>
        <w:rPr>
          <w:ins w:id="61" w:author="Bokrzycki Miłosz" w:date="2024-09-25T14:04:00Z"/>
          <w:rFonts w:ascii="Myriad Pro" w:hAnsi="Myriad Pro"/>
          <w:i/>
          <w:lang w:eastAsia="pl-PL"/>
        </w:rPr>
      </w:pPr>
      <w:ins w:id="62" w:author="Bokrzycki Miłosz" w:date="2024-09-25T14:04:00Z">
        <w:r w:rsidRPr="001744F3">
          <w:rPr>
            <w:rFonts w:ascii="Myriad Pro" w:hAnsi="Myriad Pro"/>
            <w:i/>
            <w:lang w:eastAsia="pl-PL"/>
          </w:rPr>
          <w:t>……………………………………………………………………</w:t>
        </w:r>
      </w:ins>
    </w:p>
    <w:p w14:paraId="47712C1E" w14:textId="77777777" w:rsidR="00861078" w:rsidRPr="001744F3" w:rsidRDefault="00861078" w:rsidP="00861078">
      <w:pPr>
        <w:tabs>
          <w:tab w:val="left" w:pos="357"/>
        </w:tabs>
        <w:spacing w:after="240" w:line="240" w:lineRule="auto"/>
        <w:contextualSpacing/>
        <w:rPr>
          <w:ins w:id="63" w:author="Bokrzycki Miłosz" w:date="2024-09-25T14:04:00Z"/>
          <w:rFonts w:ascii="Myriad Pro" w:hAnsi="Myriad Pro"/>
          <w:b/>
          <w:i/>
          <w:lang w:eastAsia="pl-PL"/>
        </w:rPr>
      </w:pPr>
      <w:ins w:id="64" w:author="Bokrzycki Miłosz" w:date="2024-09-25T14:04:00Z">
        <w:r w:rsidRPr="001744F3">
          <w:rPr>
            <w:rFonts w:ascii="Myriad Pro" w:hAnsi="Myriad Pro"/>
            <w:b/>
            <w:i/>
            <w:lang w:eastAsia="pl-PL"/>
          </w:rPr>
          <w:t xml:space="preserve">Nazwa </w:t>
        </w:r>
        <w:r>
          <w:rPr>
            <w:rFonts w:ascii="Myriad Pro" w:hAnsi="Myriad Pro"/>
            <w:b/>
            <w:i/>
            <w:lang w:eastAsia="pl-PL"/>
          </w:rPr>
          <w:t>Podmiotu</w:t>
        </w:r>
      </w:ins>
    </w:p>
    <w:p w14:paraId="5BB65D94" w14:textId="77777777" w:rsidR="00861078" w:rsidRDefault="00861078" w:rsidP="00861078">
      <w:pPr>
        <w:pStyle w:val="Styl2"/>
        <w:shd w:val="clear" w:color="auto" w:fill="B8CCE4" w:themeFill="accent1" w:themeFillTint="66"/>
        <w:tabs>
          <w:tab w:val="left" w:pos="357"/>
        </w:tabs>
        <w:jc w:val="center"/>
        <w:rPr>
          <w:ins w:id="65" w:author="Bokrzycki Miłosz" w:date="2024-09-25T14:04:00Z"/>
          <w:rFonts w:ascii="Myriad Pro" w:eastAsia="Times New Roman" w:hAnsi="Myriad Pro" w:cstheme="minorHAnsi"/>
          <w:b/>
          <w:sz w:val="22"/>
          <w:szCs w:val="22"/>
          <w:lang w:eastAsia="pl-PL"/>
        </w:rPr>
      </w:pPr>
      <w:ins w:id="66" w:author="Bokrzycki Miłosz" w:date="2024-09-25T14:04:00Z"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OŚWIADCZENI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E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PODMIOTU UDOSTĘPNIAJĄCEGO ZASOBY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 </w:t>
        </w:r>
      </w:ins>
    </w:p>
    <w:p w14:paraId="7E30D911" w14:textId="77777777" w:rsidR="00861078" w:rsidRPr="001744F3" w:rsidRDefault="00861078" w:rsidP="00861078">
      <w:pPr>
        <w:pStyle w:val="Styl2"/>
        <w:shd w:val="clear" w:color="auto" w:fill="B8CCE4" w:themeFill="accent1" w:themeFillTint="66"/>
        <w:tabs>
          <w:tab w:val="left" w:pos="357"/>
        </w:tabs>
        <w:spacing w:after="240"/>
        <w:jc w:val="center"/>
        <w:rPr>
          <w:ins w:id="67" w:author="Bokrzycki Miłosz" w:date="2024-09-25T14:04:00Z"/>
          <w:rFonts w:ascii="Myriad Pro" w:hAnsi="Myriad Pro" w:cstheme="minorHAnsi"/>
          <w:b/>
          <w:caps/>
          <w:sz w:val="22"/>
          <w:szCs w:val="22"/>
          <w:lang w:eastAsia="pl-PL"/>
        </w:rPr>
      </w:pPr>
      <w:ins w:id="68" w:author="Bokrzycki Miłosz" w:date="2024-09-25T14:04:00Z"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d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otyczące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p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rzesłanek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w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ykluczenia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z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a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rt. 7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u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 xml:space="preserve">st. 1 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u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stawy o szczególnych rozwiązaniach w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 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zakresie przeciwdziałania wspieraniu agresji na </w:t>
        </w:r>
        <w:r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U</w:t>
        </w:r>
        <w:r w:rsidRPr="0044554B">
          <w:rPr>
            <w:rFonts w:ascii="Myriad Pro" w:eastAsia="Times New Roman" w:hAnsi="Myriad Pro" w:cstheme="minorHAnsi"/>
            <w:b/>
            <w:sz w:val="22"/>
            <w:szCs w:val="22"/>
            <w:lang w:eastAsia="pl-PL"/>
          </w:rPr>
          <w:t>krainę oraz służących ochronie bezpieczeństwa narodowego</w:t>
        </w:r>
      </w:ins>
    </w:p>
    <w:p w14:paraId="33046D5E" w14:textId="65912B7E" w:rsidR="00861078" w:rsidRPr="001744F3" w:rsidRDefault="00861078" w:rsidP="00861078">
      <w:pPr>
        <w:spacing w:before="100" w:beforeAutospacing="1" w:after="120" w:line="240" w:lineRule="auto"/>
        <w:jc w:val="both"/>
        <w:rPr>
          <w:ins w:id="69" w:author="Bokrzycki Miłosz" w:date="2024-09-25T14:04:00Z"/>
          <w:rFonts w:ascii="Myriad Pro" w:hAnsi="Myriad Pro" w:cstheme="minorHAnsi"/>
          <w:color w:val="000000"/>
          <w:lang w:eastAsia="pl-PL"/>
        </w:rPr>
      </w:pPr>
      <w:ins w:id="70" w:author="Bokrzycki Miłosz" w:date="2024-09-25T14:04:00Z">
        <w:r w:rsidRPr="001744F3">
          <w:rPr>
            <w:rFonts w:ascii="Myriad Pro" w:hAnsi="Myriad Pro" w:cstheme="minorHAnsi"/>
            <w:spacing w:val="4"/>
          </w:rPr>
          <w:t xml:space="preserve">Składając ofertę w postępowaniu o udzielenie zamówienia publicznego w trybie podstawowym </w:t>
        </w:r>
        <w:r w:rsidRPr="001744F3">
          <w:rPr>
            <w:rFonts w:ascii="Myriad Pro" w:eastAsia="Times New Roman" w:hAnsi="Myriad Pro" w:cstheme="minorHAnsi"/>
            <w:lang w:eastAsia="pl-PL"/>
          </w:rPr>
          <w:t>pn. </w:t>
        </w:r>
        <w:r w:rsidRPr="001744F3">
          <w:rPr>
            <w:rFonts w:ascii="Myriad Pro" w:hAnsi="Myriad Pro" w:cstheme="minorHAnsi"/>
            <w:b/>
            <w:color w:val="000000"/>
            <w:lang w:eastAsia="pl-PL"/>
          </w:rPr>
          <w:t>„</w:t>
        </w:r>
      </w:ins>
      <w:ins w:id="71" w:author="Bokrzycki Miłosz" w:date="2024-09-25T14:07:00Z">
        <w:r>
          <w:rPr>
            <w:rFonts w:ascii="Myriad Pro" w:hAnsi="Myriad Pro" w:cstheme="minorHAnsi"/>
            <w:b/>
          </w:rPr>
          <w:t>Zaprojektowanie i wykonanie przebudowy hali nr 1 w Zajezdni Tramwajowej Gaj przy ul. Kamiennej 74 we Wrocławiu wraz z dostawą tokarki podtorowej oraz innych urządzeń</w:t>
        </w:r>
        <w:r w:rsidRPr="008E21B1">
          <w:rPr>
            <w:rFonts w:ascii="Myriad Pro" w:hAnsi="Myriad Pro" w:cstheme="minorHAnsi"/>
            <w:b/>
          </w:rPr>
          <w:t>.”</w:t>
        </w:r>
        <w:r w:rsidRPr="008E21B1">
          <w:rPr>
            <w:rFonts w:ascii="Myriad Pro" w:hAnsi="Myriad Pro" w:cstheme="minorHAnsi"/>
            <w:b/>
            <w:lang w:eastAsia="pl-PL"/>
          </w:rPr>
          <w:t>,</w:t>
        </w:r>
      </w:ins>
      <w:ins w:id="72" w:author="Bokrzycki Miłosz" w:date="2024-09-25T14:04:00Z">
        <w:r w:rsidRPr="001744F3">
          <w:rPr>
            <w:rFonts w:ascii="Myriad Pro" w:hAnsi="Myriad Pro" w:cstheme="minorHAnsi"/>
            <w:b/>
            <w:iCs/>
            <w:color w:val="000000"/>
            <w:lang w:eastAsia="pl-PL"/>
          </w:rPr>
          <w:t xml:space="preserve"> </w:t>
        </w:r>
        <w:r w:rsidRPr="001744F3">
          <w:rPr>
            <w:rFonts w:ascii="Myriad Pro" w:hAnsi="Myriad Pro" w:cstheme="minorHAnsi"/>
            <w:iCs/>
            <w:color w:val="000000"/>
            <w:lang w:eastAsia="pl-PL"/>
          </w:rPr>
          <w:t>sygn. postępowania:</w:t>
        </w:r>
        <w:r w:rsidRPr="001744F3">
          <w:rPr>
            <w:rFonts w:ascii="Myriad Pro" w:hAnsi="Myriad Pro" w:cstheme="minorHAnsi"/>
            <w:b/>
            <w:iCs/>
            <w:color w:val="000000"/>
            <w:lang w:eastAsia="pl-PL"/>
          </w:rPr>
          <w:t xml:space="preserve"> KU.241/</w:t>
        </w:r>
      </w:ins>
      <w:ins w:id="73" w:author="Bokrzycki Miłosz" w:date="2024-09-25T14:06:00Z">
        <w:r>
          <w:rPr>
            <w:rFonts w:ascii="Myriad Pro" w:hAnsi="Myriad Pro" w:cstheme="minorHAnsi"/>
            <w:b/>
            <w:iCs/>
            <w:color w:val="000000"/>
            <w:lang w:eastAsia="pl-PL"/>
          </w:rPr>
          <w:t>zo48</w:t>
        </w:r>
      </w:ins>
      <w:ins w:id="74" w:author="Bokrzycki Miłosz" w:date="2024-09-25T14:04:00Z">
        <w:r w:rsidRPr="001744F3">
          <w:rPr>
            <w:rFonts w:ascii="Myriad Pro" w:hAnsi="Myriad Pro" w:cstheme="minorHAnsi"/>
            <w:b/>
            <w:iCs/>
            <w:color w:val="000000"/>
            <w:lang w:eastAsia="pl-PL"/>
          </w:rPr>
          <w:t>_202</w:t>
        </w:r>
        <w:r>
          <w:rPr>
            <w:rFonts w:ascii="Myriad Pro" w:hAnsi="Myriad Pro" w:cstheme="minorHAnsi"/>
            <w:b/>
            <w:iCs/>
            <w:color w:val="000000"/>
            <w:lang w:eastAsia="pl-PL"/>
          </w:rPr>
          <w:t>4</w:t>
        </w:r>
        <w:r w:rsidRPr="001744F3">
          <w:rPr>
            <w:rFonts w:ascii="Myriad Pro" w:hAnsi="Myriad Pro" w:cstheme="minorHAnsi"/>
            <w:b/>
            <w:iCs/>
            <w:color w:val="000000"/>
            <w:lang w:eastAsia="pl-PL"/>
          </w:rPr>
          <w:t>/</w:t>
        </w:r>
      </w:ins>
      <w:ins w:id="75" w:author="Bokrzycki Miłosz" w:date="2024-09-25T14:06:00Z">
        <w:r>
          <w:rPr>
            <w:rFonts w:ascii="Myriad Pro" w:hAnsi="Myriad Pro" w:cstheme="minorHAnsi"/>
            <w:b/>
            <w:iCs/>
            <w:color w:val="000000"/>
            <w:lang w:eastAsia="pl-PL"/>
          </w:rPr>
          <w:t>MB</w:t>
        </w:r>
      </w:ins>
      <w:ins w:id="76" w:author="Bokrzycki Miłosz" w:date="2024-09-25T14:04:00Z">
        <w:r w:rsidRPr="001744F3">
          <w:rPr>
            <w:rFonts w:ascii="Myriad Pro" w:hAnsi="Myriad Pro" w:cstheme="minorHAnsi"/>
            <w:color w:val="000000"/>
            <w:lang w:eastAsia="pl-PL"/>
          </w:rPr>
          <w:t>, oświadczam, co następuje:</w:t>
        </w:r>
      </w:ins>
    </w:p>
    <w:p w14:paraId="4BE4834B" w14:textId="77777777" w:rsidR="00861078" w:rsidRDefault="00861078" w:rsidP="00861078">
      <w:pPr>
        <w:tabs>
          <w:tab w:val="left" w:pos="357"/>
        </w:tabs>
        <w:suppressAutoHyphens/>
        <w:spacing w:before="120" w:after="0" w:line="240" w:lineRule="auto"/>
        <w:ind w:left="360"/>
        <w:jc w:val="both"/>
        <w:rPr>
          <w:ins w:id="77" w:author="Bokrzycki Miłosz" w:date="2024-09-25T14:04:00Z"/>
          <w:rFonts w:ascii="Myriad Pro" w:hAnsi="Myriad Pro" w:cs="Arial"/>
          <w:lang w:eastAsia="ar-SA"/>
        </w:rPr>
      </w:pPr>
      <w:ins w:id="78" w:author="Bokrzycki Miłosz" w:date="2024-09-25T14:04:00Z">
        <w:r w:rsidRPr="00F63B8C">
          <w:rPr>
            <w:rFonts w:ascii="Myriad Pro" w:hAnsi="Myriad Pro" w:cs="Arial"/>
            <w:lang w:eastAsia="ar-SA"/>
          </w:rPr>
          <w:t>nie zachodzą w stosunku do mnie przesłanki wykluczenia z postępowania na</w:t>
        </w:r>
        <w:r>
          <w:rPr>
            <w:rFonts w:ascii="Myriad Pro" w:hAnsi="Myriad Pro" w:cs="Arial"/>
            <w:lang w:eastAsia="ar-SA"/>
          </w:rPr>
          <w:t> </w:t>
        </w:r>
        <w:r w:rsidRPr="00F63B8C">
          <w:rPr>
            <w:rFonts w:ascii="Myriad Pro" w:hAnsi="Myriad Pro" w:cs="Arial"/>
            <w:lang w:eastAsia="ar-SA"/>
          </w:rPr>
          <w:t>podstawie art. 7 ust. 1 ustawy z dnia 13 kwietnia 2022 r. o szczególnych rozwiązaniach w</w:t>
        </w:r>
        <w:r>
          <w:rPr>
            <w:rFonts w:ascii="Myriad Pro" w:hAnsi="Myriad Pro" w:cs="Arial"/>
            <w:lang w:eastAsia="ar-SA"/>
          </w:rPr>
          <w:t> </w:t>
        </w:r>
        <w:r w:rsidRPr="00F63B8C">
          <w:rPr>
            <w:rFonts w:ascii="Myriad Pro" w:hAnsi="Myriad Pro" w:cs="Arial"/>
            <w:lang w:eastAsia="ar-SA"/>
          </w:rPr>
          <w:t>zakresie przeciwdziałania wspieraniu agresji na Ukrainę oraz służących ochronie bezpieczeństwa narodowego</w:t>
        </w:r>
        <w:r>
          <w:rPr>
            <w:rStyle w:val="Odwoanieprzypisudolnego"/>
            <w:rFonts w:ascii="Myriad Pro" w:hAnsi="Myriad Pro" w:cs="Arial"/>
            <w:lang w:eastAsia="ar-SA"/>
          </w:rPr>
          <w:footnoteReference w:id="4"/>
        </w:r>
        <w:r>
          <w:rPr>
            <w:rFonts w:ascii="Myriad Pro" w:hAnsi="Myriad Pro" w:cs="Arial"/>
            <w:lang w:eastAsia="ar-SA"/>
          </w:rPr>
          <w:t>.</w:t>
        </w:r>
      </w:ins>
    </w:p>
    <w:p w14:paraId="188DAD6A" w14:textId="77777777" w:rsidR="00861078" w:rsidRDefault="00861078" w:rsidP="00861078">
      <w:pPr>
        <w:tabs>
          <w:tab w:val="left" w:pos="357"/>
        </w:tabs>
        <w:suppressAutoHyphens/>
        <w:spacing w:before="120" w:after="0" w:line="240" w:lineRule="auto"/>
        <w:ind w:left="360"/>
        <w:jc w:val="both"/>
        <w:rPr>
          <w:ins w:id="87" w:author="Bokrzycki Miłosz" w:date="2024-09-25T14:04:00Z"/>
          <w:rFonts w:ascii="Myriad Pro" w:hAnsi="Myriad Pro" w:cs="Arial"/>
          <w:lang w:eastAsia="ar-SA"/>
        </w:rPr>
      </w:pPr>
    </w:p>
    <w:p w14:paraId="0E4274D5" w14:textId="77777777" w:rsidR="00861078" w:rsidRPr="001744F3" w:rsidRDefault="00861078" w:rsidP="00861078">
      <w:pPr>
        <w:pStyle w:val="Zwykytekst"/>
        <w:suppressAutoHyphens/>
        <w:spacing w:before="120" w:after="120" w:line="276" w:lineRule="auto"/>
        <w:jc w:val="both"/>
        <w:rPr>
          <w:ins w:id="88" w:author="Bokrzycki Miłosz" w:date="2024-09-25T14:04:00Z"/>
          <w:rFonts w:ascii="Myriad Pro" w:hAnsi="Myriad Pro" w:cstheme="minorHAnsi"/>
          <w:b/>
          <w:spacing w:val="4"/>
          <w:sz w:val="22"/>
          <w:szCs w:val="22"/>
        </w:rPr>
      </w:pPr>
      <w:ins w:id="89" w:author="Bokrzycki Miłosz" w:date="2024-09-25T14:04:00Z">
        <w:r w:rsidRPr="001744F3">
          <w:rPr>
            <w:rFonts w:ascii="Myriad Pro" w:hAnsi="Myriad Pro" w:cstheme="minorHAnsi"/>
            <w:b/>
            <w:spacing w:val="4"/>
            <w:sz w:val="22"/>
            <w:szCs w:val="22"/>
          </w:rPr>
          <w:t>Oświadczam, że wszystkie informacje podane powyżej są aktualne i zgodne z prawdą oraz zostały przedstawione z pełną świadomością konsekwencji wprowadzenia Zamawiającego w błąd przy przedstawianiu informacji.</w:t>
        </w:r>
      </w:ins>
    </w:p>
    <w:p w14:paraId="2688C122" w14:textId="77777777" w:rsidR="00861078" w:rsidRDefault="00861078" w:rsidP="00861078">
      <w:pPr>
        <w:autoSpaceDN w:val="0"/>
        <w:adjustRightInd w:val="0"/>
        <w:spacing w:before="240" w:after="0" w:line="240" w:lineRule="auto"/>
        <w:jc w:val="both"/>
        <w:rPr>
          <w:ins w:id="90" w:author="Bokrzycki Miłosz" w:date="2024-09-25T14:04:00Z"/>
          <w:rFonts w:ascii="Myriad Pro" w:hAnsi="Myriad Pro" w:cstheme="minorHAnsi"/>
          <w:i/>
          <w:sz w:val="18"/>
          <w:szCs w:val="18"/>
          <w:lang w:eastAsia="pl-PL"/>
        </w:rPr>
      </w:pPr>
    </w:p>
    <w:p w14:paraId="3E69D315" w14:textId="77777777" w:rsidR="00861078" w:rsidRPr="00455FBD" w:rsidRDefault="00861078" w:rsidP="00861078">
      <w:pPr>
        <w:spacing w:after="0" w:line="240" w:lineRule="auto"/>
        <w:rPr>
          <w:ins w:id="91" w:author="Bokrzycki Miłosz" w:date="2024-09-25T14:04:00Z"/>
          <w:rFonts w:ascii="Myriad Pro" w:hAnsi="Myriad Pro" w:cstheme="minorHAnsi"/>
          <w:b/>
          <w:i/>
          <w:lang w:eastAsia="pl-PL"/>
        </w:rPr>
        <w:sectPr w:rsidR="00861078" w:rsidRPr="00455FBD" w:rsidSect="00F33E34"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-2049"/>
        </w:sectPr>
      </w:pPr>
    </w:p>
    <w:p w14:paraId="7CD3AD6F" w14:textId="56BF3ACB" w:rsidR="00861078" w:rsidRDefault="00861078" w:rsidP="00861078">
      <w:pPr>
        <w:spacing w:after="0" w:line="240" w:lineRule="auto"/>
        <w:rPr>
          <w:ins w:id="92" w:author="Bokrzycki Miłosz" w:date="2024-09-25T14:04:00Z"/>
          <w:rFonts w:ascii="Myriad Pro" w:hAnsi="Myriad Pro" w:cstheme="minorHAnsi"/>
          <w:b/>
          <w:iCs/>
          <w:lang w:eastAsia="pl-PL"/>
        </w:rPr>
      </w:pPr>
    </w:p>
    <w:p w14:paraId="05662A39" w14:textId="12615A4E" w:rsidR="0029717F" w:rsidRPr="00E04EBF" w:rsidDel="00861078" w:rsidRDefault="00861078" w:rsidP="00861078">
      <w:pPr>
        <w:tabs>
          <w:tab w:val="left" w:pos="284"/>
          <w:tab w:val="left" w:pos="3969"/>
        </w:tabs>
        <w:spacing w:after="0" w:line="240" w:lineRule="auto"/>
        <w:rPr>
          <w:del w:id="93" w:author="Bokrzycki Miłosz" w:date="2024-09-25T14:04:00Z"/>
          <w:rFonts w:ascii="Myriad Pro" w:hAnsi="Myriad Pro" w:cstheme="minorHAnsi"/>
          <w:b/>
          <w:iCs/>
          <w:lang w:eastAsia="pl-PL"/>
        </w:rPr>
      </w:pPr>
      <w:ins w:id="94" w:author="Bokrzycki Miłosz" w:date="2024-09-25T14:04:00Z">
        <w:r>
          <w:rPr>
            <w:rFonts w:ascii="Myriad Pro" w:hAnsi="Myriad Pro" w:cstheme="minorHAnsi"/>
            <w:b/>
            <w:iCs/>
            <w:lang w:eastAsia="pl-PL"/>
          </w:rPr>
          <w:tab/>
        </w:r>
        <w:r>
          <w:rPr>
            <w:rFonts w:ascii="Myriad Pro" w:hAnsi="Myriad Pro" w:cstheme="minorHAnsi"/>
            <w:b/>
            <w:iCs/>
            <w:lang w:eastAsia="pl-PL"/>
          </w:rPr>
          <w:tab/>
        </w:r>
        <w:r>
          <w:rPr>
            <w:rFonts w:ascii="Myriad Pro" w:hAnsi="Myriad Pro" w:cstheme="minorHAnsi"/>
            <w:b/>
            <w:iCs/>
            <w:lang w:eastAsia="pl-PL"/>
          </w:rPr>
          <w:tab/>
        </w:r>
        <w:r>
          <w:rPr>
            <w:rFonts w:ascii="Myriad Pro" w:hAnsi="Myriad Pro" w:cstheme="minorHAnsi"/>
            <w:b/>
            <w:iCs/>
            <w:lang w:eastAsia="pl-PL"/>
          </w:rPr>
          <w:tab/>
        </w:r>
        <w:r>
          <w:rPr>
            <w:rFonts w:ascii="Myriad Pro" w:hAnsi="Myriad Pro" w:cstheme="minorHAnsi"/>
            <w:b/>
            <w:iCs/>
            <w:lang w:eastAsia="pl-PL"/>
          </w:rPr>
          <w:tab/>
        </w:r>
        <w:r>
          <w:rPr>
            <w:rFonts w:ascii="Myriad Pro" w:hAnsi="Myriad Pro" w:cstheme="minorHAnsi"/>
            <w:b/>
            <w:iCs/>
            <w:lang w:eastAsia="pl-PL"/>
          </w:rPr>
          <w:tab/>
        </w:r>
      </w:ins>
      <w:del w:id="95" w:author="Bokrzycki Miłosz" w:date="2024-09-25T14:04:00Z">
        <w:r w:rsidR="0029717F" w:rsidRPr="00E04EBF" w:rsidDel="00861078">
          <w:rPr>
            <w:rFonts w:ascii="Myriad Pro" w:hAnsi="Myriad Pro" w:cstheme="minorHAnsi"/>
            <w:b/>
            <w:iCs/>
            <w:lang w:eastAsia="pl-PL"/>
          </w:rPr>
          <w:delText xml:space="preserve">Załącznik nr </w:delText>
        </w:r>
        <w:r w:rsidR="002648F4" w:rsidDel="00861078">
          <w:rPr>
            <w:rFonts w:ascii="Myriad Pro" w:hAnsi="Myriad Pro" w:cstheme="minorHAnsi"/>
            <w:b/>
            <w:iCs/>
            <w:lang w:eastAsia="pl-PL"/>
          </w:rPr>
          <w:delText>4</w:delText>
        </w:r>
        <w:r w:rsidR="0029717F" w:rsidRPr="00E04EBF" w:rsidDel="00861078">
          <w:rPr>
            <w:rFonts w:ascii="Myriad Pro" w:hAnsi="Myriad Pro" w:cstheme="minorHAnsi"/>
            <w:b/>
            <w:iCs/>
            <w:lang w:eastAsia="pl-PL"/>
          </w:rPr>
          <w:delText>a do SWZ</w:delText>
        </w:r>
      </w:del>
    </w:p>
    <w:p w14:paraId="3B6E76AB" w14:textId="6E15A898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96" w:author="Bokrzycki Miłosz" w:date="2024-09-25T14:04:00Z"/>
          <w:rFonts w:ascii="Myriad Pro" w:hAnsi="Myriad Pro" w:cstheme="minorHAnsi"/>
          <w:b/>
          <w:iCs/>
          <w:lang w:eastAsia="pl-PL"/>
        </w:rPr>
      </w:pPr>
    </w:p>
    <w:p w14:paraId="17CB58AC" w14:textId="06960344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97" w:author="Bokrzycki Miłosz" w:date="2024-09-25T14:04:00Z"/>
          <w:rFonts w:ascii="Myriad Pro" w:hAnsi="Myriad Pro"/>
          <w:i/>
          <w:lang w:eastAsia="pl-PL"/>
        </w:rPr>
      </w:pPr>
      <w:del w:id="98" w:author="Bokrzycki Miłosz" w:date="2024-09-25T14:04:00Z">
        <w:r w:rsidRPr="00E04EBF" w:rsidDel="00861078">
          <w:rPr>
            <w:rFonts w:ascii="Myriad Pro" w:hAnsi="Myriad Pro"/>
            <w:i/>
            <w:lang w:eastAsia="pl-PL"/>
          </w:rPr>
          <w:delText>…………………………………………</w:delText>
        </w:r>
      </w:del>
    </w:p>
    <w:p w14:paraId="6F156AD7" w14:textId="7EB5227A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99" w:author="Bokrzycki Miłosz" w:date="2024-09-25T14:04:00Z"/>
          <w:rFonts w:ascii="Myriad Pro" w:hAnsi="Myriad Pro"/>
          <w:b/>
          <w:i/>
          <w:lang w:eastAsia="pl-PL"/>
        </w:rPr>
      </w:pPr>
      <w:del w:id="100" w:author="Bokrzycki Miłosz" w:date="2024-09-25T14:04:00Z">
        <w:r w:rsidRPr="00E04EBF" w:rsidDel="00861078">
          <w:rPr>
            <w:rFonts w:ascii="Myriad Pro" w:hAnsi="Myriad Pro"/>
            <w:b/>
            <w:i/>
            <w:lang w:eastAsia="pl-PL"/>
          </w:rPr>
          <w:delText>Nazwa Wykonawcy</w:delText>
        </w:r>
      </w:del>
    </w:p>
    <w:p w14:paraId="23B0A854" w14:textId="7A9878A3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01" w:author="Bokrzycki Miłosz" w:date="2024-09-25T14:04:00Z"/>
          <w:rFonts w:ascii="Myriad Pro" w:hAnsi="Myriad Pro" w:cs="Arial"/>
          <w:b/>
        </w:rPr>
      </w:pPr>
      <w:del w:id="102" w:author="Bokrzycki Miłosz" w:date="2024-09-25T14:04:00Z">
        <w:r w:rsidRPr="00E04EBF" w:rsidDel="00861078">
          <w:rPr>
            <w:rFonts w:ascii="Myriad Pro" w:hAnsi="Myriad Pro" w:cs="Arial"/>
            <w:b/>
          </w:rPr>
          <w:delText>OŚWIADCZENIA WYKONAWCY/WYKONAWCY WSPÓLNIE UBIEGAJĄCEGO SIĘ O UDZIELENIE ZAMÓWIENIA DOTYCZĄCE OKOLICZNOŚCI WSKAZANYCH W ART. 5K ROZPORZĄDZENIA 833/2014 Z DNIA 31 LIPCA 2014 R. DOTYCZĄCEGO ŚRODKÓW OGRANICZAJĄCYCH W ZWIĄZKU Z DZIAŁANIAMI ROSJI DESTABILIZUJĄCYMI SYTUACJĘ NA UKRAINIE, W BRZMIENIU NADANYM ROZPORZĄDZENIEM RADY (UE) 2022/576 W SPRAWIE ZMIANY ROZPORZĄDZENIA (UE) NR 833/2014 DOTYCZĄCEGO ŚRODKÓW OGRANICZAJĄCYCH W ZWIĄZKU Z DZIAŁANIAMI ROSJI DESTABILIZUJĄCYMI SYTUACJĘ NA UKRAINIE</w:delText>
        </w:r>
      </w:del>
    </w:p>
    <w:p w14:paraId="7F13C202" w14:textId="1AB9DB42" w:rsidR="0029717F" w:rsidRPr="00293A33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03" w:author="Bokrzycki Miłosz" w:date="2024-09-25T14:04:00Z"/>
          <w:rFonts w:ascii="Myriad Pro" w:hAnsi="Myriad Pro" w:cstheme="minorHAnsi"/>
          <w:b/>
          <w:iCs/>
        </w:rPr>
      </w:pPr>
      <w:del w:id="104" w:author="Bokrzycki Miłosz" w:date="2024-09-25T14:04:00Z">
        <w:r w:rsidRPr="00E04EBF" w:rsidDel="00861078">
          <w:rPr>
            <w:rFonts w:ascii="Myriad Pro" w:hAnsi="Myriad Pro" w:cstheme="minorHAnsi"/>
            <w:color w:val="000000"/>
            <w:lang w:eastAsia="pl-PL"/>
          </w:rPr>
          <w:delText xml:space="preserve">Na potrzeby </w:delText>
        </w:r>
        <w:r w:rsidRPr="008E21B1" w:rsidDel="00861078">
          <w:rPr>
            <w:rFonts w:ascii="Myriad Pro" w:hAnsi="Myriad Pro" w:cstheme="minorHAnsi"/>
            <w:lang w:eastAsia="pl-PL"/>
          </w:rPr>
          <w:delText xml:space="preserve">postępowania o udzielenie zamówienia publicznego w trybie przetargu nieograniczonego </w:delText>
        </w:r>
      </w:del>
      <w:ins w:id="105" w:author="Niemczura Magdalena" w:date="2024-09-25T11:49:00Z">
        <w:del w:id="106" w:author="Bokrzycki Miłosz" w:date="2024-09-25T14:04:00Z">
          <w:r w:rsidR="005F0450" w:rsidDel="00861078">
            <w:rPr>
              <w:rFonts w:ascii="Myriad Pro" w:hAnsi="Myriad Pro" w:cstheme="minorHAnsi"/>
              <w:lang w:eastAsia="pl-PL"/>
            </w:rPr>
            <w:delText xml:space="preserve">zapytania ofertowego </w:delText>
          </w:r>
        </w:del>
      </w:ins>
      <w:del w:id="107" w:author="Bokrzycki Miłosz" w:date="2024-09-25T14:04:00Z">
        <w:r w:rsidRPr="008E21B1" w:rsidDel="00861078">
          <w:rPr>
            <w:rFonts w:ascii="Myriad Pro" w:hAnsi="Myriad Pro" w:cstheme="minorHAnsi"/>
            <w:lang w:eastAsia="pl-PL"/>
          </w:rPr>
          <w:delText xml:space="preserve">pn.: </w:delText>
        </w:r>
        <w:r w:rsidRPr="008E21B1" w:rsidDel="00861078">
          <w:rPr>
            <w:rFonts w:ascii="Myriad Pro" w:hAnsi="Myriad Pro" w:cstheme="minorHAnsi"/>
            <w:b/>
            <w:lang w:eastAsia="pl-PL"/>
          </w:rPr>
          <w:delText>„</w:delText>
        </w:r>
        <w:r w:rsidR="00192E34" w:rsidDel="00861078">
          <w:rPr>
            <w:rFonts w:ascii="Myriad Pro" w:hAnsi="Myriad Pro" w:cstheme="minorHAnsi"/>
            <w:b/>
          </w:rPr>
          <w:delText>Zaprojektowanie i wykonanie przebudowy hali nr 1 w</w:delText>
        </w:r>
      </w:del>
      <w:ins w:id="108" w:author="Niemczura Magdalena" w:date="2024-09-25T11:49:00Z">
        <w:del w:id="109" w:author="Bokrzycki Miłosz" w:date="2024-09-25T14:04:00Z">
          <w:r w:rsidR="005F0450" w:rsidDel="00861078">
            <w:rPr>
              <w:rFonts w:ascii="Myriad Pro" w:hAnsi="Myriad Pro" w:cstheme="minorHAnsi"/>
              <w:b/>
            </w:rPr>
            <w:delText> </w:delText>
          </w:r>
        </w:del>
      </w:ins>
      <w:del w:id="110" w:author="Bokrzycki Miłosz" w:date="2024-09-25T14:04:00Z">
        <w:r w:rsidR="00192E34" w:rsidDel="00861078">
          <w:rPr>
            <w:rFonts w:ascii="Myriad Pro" w:hAnsi="Myriad Pro" w:cstheme="minorHAnsi"/>
            <w:b/>
          </w:rPr>
          <w:delText xml:space="preserve"> Zajezdni Tramwajowej Gaj przy ul. Kamiennej 74 we Wrocławiu wraz z dostawą tokarki podtorowej oraz innych urządzeń</w:delText>
        </w:r>
        <w:r w:rsidR="00C13B8A" w:rsidRPr="008E21B1" w:rsidDel="00861078">
          <w:rPr>
            <w:rFonts w:ascii="Myriad Pro" w:hAnsi="Myriad Pro" w:cstheme="minorHAnsi"/>
            <w:b/>
          </w:rPr>
          <w:delText>.</w:delText>
        </w:r>
        <w:r w:rsidRPr="008E21B1" w:rsidDel="00861078">
          <w:rPr>
            <w:rFonts w:ascii="Myriad Pro" w:hAnsi="Myriad Pro" w:cstheme="minorHAnsi"/>
            <w:b/>
          </w:rPr>
          <w:delText>”</w:delText>
        </w:r>
        <w:r w:rsidRPr="008E21B1" w:rsidDel="00861078">
          <w:rPr>
            <w:rFonts w:ascii="Myriad Pro" w:hAnsi="Myriad Pro" w:cstheme="minorHAnsi"/>
            <w:b/>
            <w:lang w:eastAsia="pl-PL"/>
          </w:rPr>
          <w:delText xml:space="preserve">, </w:delText>
        </w:r>
        <w:r w:rsidRPr="008E21B1" w:rsidDel="00861078">
          <w:rPr>
            <w:rFonts w:ascii="Myriad Pro" w:hAnsi="Myriad Pro" w:cstheme="minorHAnsi"/>
            <w:lang w:eastAsia="pl-PL"/>
          </w:rPr>
          <w:delText xml:space="preserve">nr postępowania: </w:delText>
        </w:r>
        <w:r w:rsidRPr="008E21B1" w:rsidDel="00861078">
          <w:rPr>
            <w:rFonts w:ascii="Myriad Pro" w:hAnsi="Myriad Pro" w:cstheme="minorHAnsi"/>
            <w:b/>
            <w:lang w:eastAsia="pl-PL"/>
          </w:rPr>
          <w:delText>KU.241/</w:delText>
        </w:r>
        <w:r w:rsidR="00192E34" w:rsidDel="00861078">
          <w:rPr>
            <w:rFonts w:ascii="Myriad Pro" w:hAnsi="Myriad Pro" w:cstheme="minorHAnsi"/>
            <w:b/>
            <w:lang w:eastAsia="pl-PL"/>
          </w:rPr>
          <w:delText>zo</w:delText>
        </w:r>
        <w:r w:rsidR="003F6B1F" w:rsidRPr="008E21B1" w:rsidDel="00861078">
          <w:rPr>
            <w:rFonts w:ascii="Myriad Pro" w:hAnsi="Myriad Pro" w:cstheme="minorHAnsi"/>
            <w:b/>
            <w:lang w:eastAsia="pl-PL"/>
          </w:rPr>
          <w:delText>4</w:delText>
        </w:r>
        <w:r w:rsidR="00192E34" w:rsidDel="00861078">
          <w:rPr>
            <w:rFonts w:ascii="Myriad Pro" w:hAnsi="Myriad Pro" w:cstheme="minorHAnsi"/>
            <w:b/>
            <w:lang w:eastAsia="pl-PL"/>
          </w:rPr>
          <w:delText>8</w:delText>
        </w:r>
        <w:r w:rsidRPr="008E21B1" w:rsidDel="00861078">
          <w:rPr>
            <w:rFonts w:ascii="Myriad Pro" w:hAnsi="Myriad Pro" w:cstheme="minorHAnsi"/>
            <w:b/>
            <w:lang w:eastAsia="pl-PL"/>
          </w:rPr>
          <w:delText>_2024/</w:delText>
        </w:r>
        <w:r w:rsidR="003F6B1F" w:rsidRPr="008E21B1" w:rsidDel="00861078">
          <w:rPr>
            <w:rFonts w:ascii="Myriad Pro" w:hAnsi="Myriad Pro" w:cstheme="minorHAnsi"/>
            <w:b/>
            <w:lang w:eastAsia="pl-PL"/>
          </w:rPr>
          <w:delText>MB</w:delText>
        </w:r>
        <w:r w:rsidRPr="008E21B1" w:rsidDel="00861078">
          <w:rPr>
            <w:rFonts w:ascii="Myriad Pro" w:hAnsi="Myriad Pro" w:cstheme="minorHAnsi"/>
            <w:lang w:eastAsia="pl-PL"/>
          </w:rPr>
          <w:delText>,</w:delText>
        </w:r>
        <w:r w:rsidRPr="008E21B1" w:rsidDel="00861078">
          <w:rPr>
            <w:rFonts w:ascii="Myriad Pro" w:hAnsi="Myriad Pro" w:cstheme="minorHAnsi"/>
            <w:b/>
            <w:iCs/>
          </w:rPr>
          <w:delText xml:space="preserve"> </w:delText>
        </w:r>
        <w:r w:rsidRPr="008E21B1" w:rsidDel="00861078">
          <w:rPr>
            <w:rFonts w:ascii="Myriad Pro" w:hAnsi="Myriad Pro" w:cstheme="minorHAnsi"/>
            <w:lang w:eastAsia="pl-PL"/>
          </w:rPr>
          <w:delText>oświadczam, co</w:delText>
        </w:r>
      </w:del>
      <w:ins w:id="111" w:author="Niemczura Magdalena" w:date="2024-09-25T11:49:00Z">
        <w:del w:id="112" w:author="Bokrzycki Miłosz" w:date="2024-09-25T14:04:00Z">
          <w:r w:rsidR="005F0450" w:rsidDel="00861078">
            <w:rPr>
              <w:rFonts w:ascii="Myriad Pro" w:hAnsi="Myriad Pro" w:cstheme="minorHAnsi"/>
              <w:lang w:eastAsia="pl-PL"/>
            </w:rPr>
            <w:delText> </w:delText>
          </w:r>
        </w:del>
      </w:ins>
      <w:del w:id="113" w:author="Bokrzycki Miłosz" w:date="2024-09-25T14:04:00Z">
        <w:r w:rsidRPr="008E21B1" w:rsidDel="00861078">
          <w:rPr>
            <w:rFonts w:ascii="Myriad Pro" w:hAnsi="Myriad Pro" w:cstheme="minorHAnsi"/>
            <w:lang w:eastAsia="pl-PL"/>
          </w:rPr>
          <w:delText xml:space="preserve"> następuje:</w:delText>
        </w:r>
      </w:del>
    </w:p>
    <w:p w14:paraId="3406D05F" w14:textId="6444E2B7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14" w:author="Bokrzycki Miłosz" w:date="2024-09-25T14:04:00Z"/>
          <w:rFonts w:ascii="Myriad Pro" w:hAnsi="Myriad Pro" w:cs="Arial"/>
          <w:b/>
        </w:rPr>
      </w:pPr>
      <w:del w:id="115" w:author="Bokrzycki Miłosz" w:date="2024-09-25T14:04:00Z">
        <w:r w:rsidRPr="00E04EBF" w:rsidDel="00861078">
          <w:rPr>
            <w:rFonts w:ascii="Myriad Pro" w:hAnsi="Myriad Pro" w:cs="Arial"/>
            <w:b/>
          </w:rPr>
          <w:delText>OŚWIADCZENIA DOTYCZĄCE WYKONAWCY:</w:delText>
        </w:r>
      </w:del>
    </w:p>
    <w:p w14:paraId="047499EB" w14:textId="6FD72742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16" w:author="Bokrzycki Miłosz" w:date="2024-09-25T14:04:00Z"/>
          <w:rFonts w:ascii="Myriad Pro" w:hAnsi="Myriad Pro" w:cs="Arial"/>
          <w:b/>
          <w:bCs/>
        </w:rPr>
      </w:pPr>
      <w:del w:id="117" w:author="Bokrzycki Miłosz" w:date="2024-09-25T14:04:00Z">
        <w:r w:rsidRPr="00E04EBF" w:rsidDel="00861078">
          <w:rPr>
            <w:rFonts w:ascii="Myriad Pro" w:hAnsi="Myriad Pro" w:cs="Arial"/>
          </w:rPr>
          <w:delText xml:space="preserve">Oświadczam, że nie zachodzą w stosunku do mnie okoliczności wskazane </w:delText>
        </w:r>
        <w:r w:rsidDel="00861078">
          <w:rPr>
            <w:rFonts w:ascii="Myriad Pro" w:hAnsi="Myriad Pro" w:cs="Arial"/>
          </w:rPr>
          <w:br/>
        </w:r>
        <w:r w:rsidRPr="00E04EBF" w:rsidDel="00861078">
          <w:rPr>
            <w:rFonts w:ascii="Myriad Pro" w:hAnsi="Myriad Pro" w:cs="Arial"/>
          </w:rPr>
          <w:delText>w</w:delText>
        </w:r>
        <w:r w:rsidDel="00861078">
          <w:rPr>
            <w:rFonts w:ascii="Myriad Pro" w:hAnsi="Myriad Pro" w:cs="Arial"/>
          </w:rPr>
          <w:delText xml:space="preserve"> </w:delText>
        </w:r>
        <w:r w:rsidRPr="00E04EBF" w:rsidDel="00861078">
          <w:rPr>
            <w:rFonts w:ascii="Myriad Pro" w:hAnsi="Myriad Pro" w:cs="Arial"/>
          </w:rPr>
          <w:delTex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delText>
        </w:r>
        <w:r w:rsidRPr="00E04EBF" w:rsidDel="00861078">
          <w:rPr>
            <w:rFonts w:ascii="Myriad Pro" w:hAnsi="Myriad Pro" w:cs="Arial"/>
            <w:vertAlign w:val="superscript"/>
          </w:rPr>
          <w:footnoteReference w:id="5"/>
        </w:r>
      </w:del>
    </w:p>
    <w:p w14:paraId="084171D7" w14:textId="1A3F0B4D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28" w:author="Bokrzycki Miłosz" w:date="2024-09-25T14:04:00Z"/>
          <w:rFonts w:ascii="Myriad Pro" w:hAnsi="Myriad Pro" w:cs="Arial"/>
        </w:rPr>
      </w:pPr>
      <w:del w:id="129" w:author="Bokrzycki Miłosz" w:date="2024-09-25T14:04:00Z">
        <w:r w:rsidRPr="00E04EBF" w:rsidDel="00861078">
          <w:rPr>
            <w:rFonts w:ascii="Myriad Pro" w:hAnsi="Myriad Pro" w:cs="Arial"/>
            <w:b/>
          </w:rPr>
          <w:delText>INFORMACJA DOTYCZĄCA POLEGANIA NA ZDOLNOŚCIACH LUB SYTUACJI PODMIOTU UDOSTĘPNIAJĄCEGO ZASOBY W ZAKRESIE ODPOWIADAJĄCYM PONAD 10% WARTOŚCI ZAMÓWIENIA</w:delText>
        </w:r>
        <w:r w:rsidRPr="00E04EBF" w:rsidDel="00861078">
          <w:rPr>
            <w:rFonts w:ascii="Myriad Pro" w:hAnsi="Myriad Pro" w:cs="Arial"/>
            <w:b/>
            <w:bCs/>
          </w:rPr>
          <w:delText>:</w:delText>
        </w:r>
      </w:del>
    </w:p>
    <w:p w14:paraId="51B8F1B0" w14:textId="7F3BCE1E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30" w:author="Bokrzycki Miłosz" w:date="2024-09-25T14:04:00Z"/>
          <w:rFonts w:ascii="Myriad Pro" w:hAnsi="Myriad Pro" w:cs="Arial"/>
        </w:rPr>
      </w:pPr>
      <w:del w:id="131" w:author="Bokrzycki Miłosz" w:date="2024-09-25T14:04:00Z">
        <w:r w:rsidRPr="00E04EBF" w:rsidDel="00861078">
          <w:rPr>
            <w:rFonts w:ascii="Myriad Pro" w:hAnsi="Myriad Pro" w:cs="Arial"/>
            <w:color w:val="0070C0"/>
          </w:rPr>
          <w:delText>[UWAGA</w:delText>
        </w:r>
        <w:r w:rsidRPr="00E04EBF" w:rsidDel="00861078">
          <w:rPr>
            <w:rFonts w:ascii="Myriad Pro" w:hAnsi="Myriad Pro" w:cs="Arial"/>
            <w:i/>
            <w:color w:val="0070C0"/>
          </w:rPr>
          <w:delTex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delText>
        </w:r>
        <w:r w:rsidRPr="00E04EBF" w:rsidDel="00861078">
          <w:rPr>
            <w:rFonts w:ascii="Myriad Pro" w:hAnsi="Myriad Pro" w:cs="Arial"/>
            <w:color w:val="0070C0"/>
          </w:rPr>
          <w:delText>]</w:delText>
        </w:r>
      </w:del>
    </w:p>
    <w:p w14:paraId="3F1CC9B3" w14:textId="184C7483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32" w:author="Bokrzycki Miłosz" w:date="2024-09-25T14:04:00Z"/>
          <w:rFonts w:ascii="Myriad Pro" w:hAnsi="Myriad Pro" w:cs="Arial"/>
        </w:rPr>
      </w:pPr>
      <w:del w:id="133" w:author="Bokrzycki Miłosz" w:date="2024-09-25T14:04:00Z">
        <w:r w:rsidRPr="00E04EBF" w:rsidDel="00861078">
          <w:rPr>
            <w:rFonts w:ascii="Myriad Pro" w:hAnsi="Myriad Pro" w:cs="Arial"/>
          </w:rPr>
          <w:delText xml:space="preserve">Oświadczam, że w celu wykazania spełniania warunków udziału w postępowaniu, określonych przez zamawiającego w ………………………………………………………...………………….. </w:delText>
        </w:r>
        <w:r w:rsidRPr="00E04EBF" w:rsidDel="00861078">
          <w:rPr>
            <w:rFonts w:ascii="Myriad Pro" w:hAnsi="Myriad Pro" w:cs="Arial"/>
            <w:i/>
          </w:rPr>
          <w:delText xml:space="preserve">(wskazać dokument i właściwą jednostkę redakcyjną dokumentu, w której określono warunki udziału </w:delText>
        </w:r>
        <w:r w:rsidDel="00861078">
          <w:rPr>
            <w:rFonts w:ascii="Myriad Pro" w:hAnsi="Myriad Pro" w:cs="Arial"/>
            <w:i/>
          </w:rPr>
          <w:br/>
        </w:r>
        <w:r w:rsidRPr="00E04EBF" w:rsidDel="00861078">
          <w:rPr>
            <w:rFonts w:ascii="Myriad Pro" w:hAnsi="Myriad Pro" w:cs="Arial"/>
            <w:i/>
          </w:rPr>
          <w:delText>w postępowaniu),</w:delText>
        </w:r>
        <w:r w:rsidRPr="00E04EBF" w:rsidDel="00861078">
          <w:rPr>
            <w:rFonts w:ascii="Myriad Pro" w:hAnsi="Myriad Pro" w:cs="Arial"/>
          </w:rPr>
          <w:delText xml:space="preserve"> polegam na zdolnościach lub sytuacji następującego podmiotu udostępniającego zasoby: ………………………………………………………………………...</w:delText>
        </w:r>
        <w:r w:rsidRPr="00E04EBF" w:rsidDel="00861078">
          <w:rPr>
            <w:rFonts w:ascii="Myriad Pro" w:hAnsi="Myriad Pro" w:cs="Arial"/>
            <w:i/>
          </w:rPr>
          <w:delText xml:space="preserve"> (podać pełną nazwę/firmę, adres, a także w zależności od podmiotu: NIP/PESEL, KRS/CEiDG)</w:delText>
        </w:r>
        <w:r w:rsidRPr="00E04EBF" w:rsidDel="00861078">
          <w:rPr>
            <w:rFonts w:ascii="Myriad Pro" w:hAnsi="Myriad Pro" w:cs="Arial"/>
          </w:rPr>
          <w:delText>,</w:delText>
        </w:r>
        <w:r w:rsidRPr="00E04EBF" w:rsidDel="00861078">
          <w:rPr>
            <w:rFonts w:ascii="Myriad Pro" w:hAnsi="Myriad Pro" w:cs="Arial"/>
          </w:rPr>
          <w:br/>
          <w:delText xml:space="preserve">w następującym zakresie: …………………………………………………………………………… </w:delText>
        </w:r>
        <w:r w:rsidRPr="00E04EBF" w:rsidDel="00861078">
          <w:rPr>
            <w:rFonts w:ascii="Myriad Pro" w:hAnsi="Myriad Pro" w:cs="Arial"/>
            <w:i/>
          </w:rPr>
          <w:delText>(określić odpowiedni zakres udostępnianych zasobów dla wskazanego podmiotu)</w:delText>
        </w:r>
        <w:r w:rsidRPr="00E04EBF" w:rsidDel="00861078">
          <w:rPr>
            <w:rFonts w:ascii="Myriad Pro" w:hAnsi="Myriad Pro" w:cs="Arial"/>
            <w:iCs/>
          </w:rPr>
          <w:delText>,</w:delText>
        </w:r>
        <w:r w:rsidRPr="00E04EBF" w:rsidDel="00861078">
          <w:rPr>
            <w:rFonts w:ascii="Myriad Pro" w:hAnsi="Myriad Pro" w:cs="Arial"/>
            <w:i/>
          </w:rPr>
          <w:br/>
        </w:r>
        <w:r w:rsidRPr="00E04EBF" w:rsidDel="00861078">
          <w:rPr>
            <w:rFonts w:ascii="Myriad Pro" w:hAnsi="Myriad Pro" w:cs="Arial"/>
          </w:rPr>
          <w:delText xml:space="preserve">co odpowiada ponad 10% wartości przedmiotowego zamówienia. </w:delText>
        </w:r>
      </w:del>
    </w:p>
    <w:p w14:paraId="4E72ACEC" w14:textId="54BE0B59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34" w:author="Bokrzycki Miłosz" w:date="2024-09-25T14:04:00Z"/>
          <w:rFonts w:ascii="Myriad Pro" w:hAnsi="Myriad Pro" w:cs="Arial"/>
          <w:b/>
        </w:rPr>
      </w:pPr>
      <w:del w:id="135" w:author="Bokrzycki Miłosz" w:date="2024-09-25T14:04:00Z">
        <w:r w:rsidRPr="00E04EBF" w:rsidDel="00861078">
          <w:rPr>
            <w:rFonts w:ascii="Myriad Pro" w:hAnsi="Myriad Pro" w:cs="Arial"/>
            <w:b/>
          </w:rPr>
          <w:delText>OŚWIADCZENIE DOTYCZĄCE PODWYKONAWCY, NA KTÓREGO PRZYPADA PONAD 10% WARTOŚCI ZAMÓWIENIA:</w:delText>
        </w:r>
      </w:del>
    </w:p>
    <w:p w14:paraId="2060ABDC" w14:textId="6ED98856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36" w:author="Bokrzycki Miłosz" w:date="2024-09-25T14:04:00Z"/>
          <w:rFonts w:ascii="Myriad Pro" w:hAnsi="Myriad Pro" w:cs="Arial"/>
        </w:rPr>
      </w:pPr>
      <w:del w:id="137" w:author="Bokrzycki Miłosz" w:date="2024-09-25T14:04:00Z">
        <w:r w:rsidRPr="00E04EBF" w:rsidDel="00861078">
          <w:rPr>
            <w:rFonts w:ascii="Myriad Pro" w:hAnsi="Myriad Pro" w:cs="Arial"/>
            <w:color w:val="0070C0"/>
          </w:rPr>
          <w:delText>[UWAGA</w:delText>
        </w:r>
        <w:r w:rsidRPr="00E04EBF" w:rsidDel="00861078">
          <w:rPr>
            <w:rFonts w:ascii="Myriad Pro" w:hAnsi="Myriad Pro" w:cs="Arial"/>
            <w:i/>
            <w:color w:val="0070C0"/>
          </w:rPr>
          <w:delTex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delText>
        </w:r>
        <w:r w:rsidRPr="00E04EBF" w:rsidDel="00861078">
          <w:rPr>
            <w:rFonts w:ascii="Myriad Pro" w:hAnsi="Myriad Pro" w:cs="Arial"/>
            <w:color w:val="0070C0"/>
          </w:rPr>
          <w:delText>]</w:delText>
        </w:r>
      </w:del>
    </w:p>
    <w:p w14:paraId="59A4D29D" w14:textId="6628DDA0" w:rsidR="00192E34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38" w:author="Bokrzycki Miłosz" w:date="2024-09-25T14:04:00Z"/>
          <w:rFonts w:ascii="Myriad Pro" w:hAnsi="Myriad Pro" w:cs="Arial"/>
        </w:rPr>
      </w:pPr>
      <w:del w:id="139" w:author="Bokrzycki Miłosz" w:date="2024-09-25T14:04:00Z">
        <w:r w:rsidRPr="00E04EBF" w:rsidDel="00861078">
          <w:rPr>
            <w:rFonts w:ascii="Myriad Pro" w:hAnsi="Myriad Pro" w:cs="Arial"/>
          </w:rPr>
          <w:delText>Oświadczam, że w stosunku do następującego podmiotu, będącego podwykonawcą, na którego przypada ponad 10% wartości zamówienia:</w:delText>
        </w:r>
      </w:del>
    </w:p>
    <w:p w14:paraId="2AF0BA66" w14:textId="18F0D37B" w:rsidR="00192E34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40" w:author="Bokrzycki Miłosz" w:date="2024-09-25T14:04:00Z"/>
          <w:rFonts w:ascii="Myriad Pro" w:hAnsi="Myriad Pro" w:cs="Arial"/>
        </w:rPr>
      </w:pPr>
      <w:del w:id="141" w:author="Bokrzycki Miłosz" w:date="2024-09-25T14:04:00Z">
        <w:r w:rsidRPr="00E04EBF" w:rsidDel="00861078">
          <w:rPr>
            <w:rFonts w:ascii="Myriad Pro" w:hAnsi="Myriad Pro" w:cs="Arial"/>
          </w:rPr>
          <w:delText>………………………………………………………</w:delText>
        </w:r>
        <w:r w:rsidRPr="00E04EBF" w:rsidDel="00861078">
          <w:rPr>
            <w:rFonts w:ascii="Myriad Pro" w:hAnsi="Myriad Pro" w:cs="Arial"/>
            <w:i/>
          </w:rPr>
          <w:delText>(podać pełną nazwę/firmę, adres, a także w zależności od podmiotu: NIP/PESEL, KRS/CEiDG)</w:delText>
        </w:r>
        <w:r w:rsidRPr="00E04EBF" w:rsidDel="00861078">
          <w:rPr>
            <w:rFonts w:ascii="Myriad Pro" w:hAnsi="Myriad Pro" w:cs="Arial"/>
          </w:rPr>
          <w:delText>,</w:delText>
        </w:r>
      </w:del>
    </w:p>
    <w:p w14:paraId="37ADCD65" w14:textId="108C7885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42" w:author="Bokrzycki Miłosz" w:date="2024-09-25T14:04:00Z"/>
          <w:rFonts w:ascii="Myriad Pro" w:hAnsi="Myriad Pro" w:cs="Arial"/>
        </w:rPr>
      </w:pPr>
      <w:del w:id="143" w:author="Bokrzycki Miłosz" w:date="2024-09-25T14:04:00Z">
        <w:r w:rsidRPr="00E04EBF" w:rsidDel="00861078">
          <w:rPr>
            <w:rFonts w:ascii="Myriad Pro" w:hAnsi="Myriad Pro" w:cs="Arial"/>
          </w:rPr>
          <w:delText>nie zachodzą okoliczności wskazane w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Ukrainie.</w:delText>
        </w:r>
      </w:del>
    </w:p>
    <w:p w14:paraId="21AD778E" w14:textId="0F51E27A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44" w:author="Bokrzycki Miłosz" w:date="2024-09-25T14:04:00Z"/>
          <w:rFonts w:ascii="Myriad Pro" w:hAnsi="Myriad Pro" w:cs="Arial"/>
          <w:b/>
        </w:rPr>
      </w:pPr>
      <w:del w:id="145" w:author="Bokrzycki Miłosz" w:date="2024-09-25T14:04:00Z">
        <w:r w:rsidRPr="00E04EBF" w:rsidDel="00861078">
          <w:rPr>
            <w:rFonts w:ascii="Myriad Pro" w:hAnsi="Myriad Pro" w:cs="Arial"/>
            <w:b/>
          </w:rPr>
          <w:delText>OŚWIADCZENIE DOTYCZĄCE DOSTAWCY, NA KTÓREGO PRZYPADA PONAD 10% WARTOŚCI ZAMÓWIENIA:</w:delText>
        </w:r>
      </w:del>
    </w:p>
    <w:p w14:paraId="16D05097" w14:textId="703CD87F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46" w:author="Bokrzycki Miłosz" w:date="2024-09-25T14:04:00Z"/>
          <w:rFonts w:ascii="Myriad Pro" w:hAnsi="Myriad Pro" w:cs="Arial"/>
        </w:rPr>
      </w:pPr>
      <w:del w:id="147" w:author="Bokrzycki Miłosz" w:date="2024-09-25T14:04:00Z">
        <w:r w:rsidRPr="00E04EBF" w:rsidDel="00861078">
          <w:rPr>
            <w:rFonts w:ascii="Myriad Pro" w:hAnsi="Myriad Pro" w:cs="Arial"/>
            <w:color w:val="0070C0"/>
          </w:rPr>
          <w:delText>[UWAGA</w:delText>
        </w:r>
        <w:r w:rsidRPr="00E04EBF" w:rsidDel="00861078">
          <w:rPr>
            <w:rFonts w:ascii="Myriad Pro" w:hAnsi="Myriad Pro" w:cs="Arial"/>
            <w:i/>
            <w:color w:val="0070C0"/>
          </w:rPr>
          <w:delText>: wypełnić tylko w przypadku dostawcy, na którego przypada ponad 10% wartości zamówienia. W przypadku więcej niż jednego dostawcy, na którego przypada ponad 10% wartości zamówienia, należy zastosować tyle razy, ile jest to konieczne.</w:delText>
        </w:r>
        <w:r w:rsidRPr="00E04EBF" w:rsidDel="00861078">
          <w:rPr>
            <w:rFonts w:ascii="Myriad Pro" w:hAnsi="Myriad Pro" w:cs="Arial"/>
            <w:color w:val="0070C0"/>
          </w:rPr>
          <w:delText>]</w:delText>
        </w:r>
      </w:del>
    </w:p>
    <w:p w14:paraId="055E1968" w14:textId="6A5E1906" w:rsidR="00192E34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48" w:author="Bokrzycki Miłosz" w:date="2024-09-25T14:04:00Z"/>
          <w:rFonts w:ascii="Myriad Pro" w:hAnsi="Myriad Pro" w:cs="Arial"/>
        </w:rPr>
      </w:pPr>
      <w:del w:id="149" w:author="Bokrzycki Miłosz" w:date="2024-09-25T14:04:00Z">
        <w:r w:rsidRPr="00E04EBF" w:rsidDel="00861078">
          <w:rPr>
            <w:rFonts w:ascii="Myriad Pro" w:hAnsi="Myriad Pro" w:cs="Arial"/>
          </w:rPr>
          <w:delText>Oświadczam, że w stosunku do następującego podmiotu, będącego dostawcą, na którego przypada ponad 10% wartości zamówienia:</w:delText>
        </w:r>
      </w:del>
    </w:p>
    <w:p w14:paraId="50B067B4" w14:textId="1583CD63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50" w:author="Bokrzycki Miłosz" w:date="2024-09-25T14:04:00Z"/>
          <w:rFonts w:ascii="Myriad Pro" w:hAnsi="Myriad Pro" w:cs="Arial"/>
        </w:rPr>
      </w:pPr>
      <w:del w:id="151" w:author="Bokrzycki Miłosz" w:date="2024-09-25T14:04:00Z">
        <w:r w:rsidRPr="00E04EBF" w:rsidDel="00861078">
          <w:rPr>
            <w:rFonts w:ascii="Myriad Pro" w:hAnsi="Myriad Pro" w:cs="Arial"/>
          </w:rPr>
          <w:delText>……………………………………………………………………………………………….………..….</w:delText>
        </w:r>
        <w:r w:rsidDel="00861078">
          <w:rPr>
            <w:rFonts w:ascii="Myriad Pro" w:hAnsi="Myriad Pro" w:cs="Arial"/>
          </w:rPr>
          <w:delText>.</w:delText>
        </w:r>
        <w:r w:rsidRPr="00E04EBF" w:rsidDel="00861078">
          <w:rPr>
            <w:rFonts w:ascii="Myriad Pro" w:hAnsi="Myriad Pro" w:cs="Arial"/>
          </w:rPr>
          <w:delText xml:space="preserve"> </w:delText>
        </w:r>
        <w:r w:rsidRPr="00E04EBF" w:rsidDel="00861078">
          <w:rPr>
            <w:rFonts w:ascii="Myriad Pro" w:hAnsi="Myriad Pro" w:cs="Arial"/>
            <w:i/>
          </w:rPr>
          <w:delText>(podać pełną nazwę/firmę, adres, a także w zależności od podmiotu: NIP/PESEL, KRS/CEiDG)</w:delText>
        </w:r>
        <w:r w:rsidRPr="00E04EBF" w:rsidDel="00861078">
          <w:rPr>
            <w:rFonts w:ascii="Myriad Pro" w:hAnsi="Myriad Pro" w:cs="Arial"/>
          </w:rPr>
          <w:delText>,</w:delText>
        </w:r>
        <w:r w:rsidRPr="00E04EBF" w:rsidDel="00861078">
          <w:rPr>
            <w:rFonts w:ascii="Myriad Pro" w:hAnsi="Myriad Pro" w:cs="Arial"/>
          </w:rPr>
          <w:br/>
          <w:delText>nie zachodzą okoliczności wskazane w 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Ukrainie.</w:delText>
        </w:r>
      </w:del>
    </w:p>
    <w:p w14:paraId="1A873CBC" w14:textId="2F5245D9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52" w:author="Bokrzycki Miłosz" w:date="2024-09-25T14:04:00Z"/>
          <w:rFonts w:ascii="Myriad Pro" w:hAnsi="Myriad Pro" w:cs="Arial"/>
          <w:b/>
        </w:rPr>
      </w:pPr>
      <w:del w:id="153" w:author="Bokrzycki Miłosz" w:date="2024-09-25T14:04:00Z">
        <w:r w:rsidRPr="00E04EBF" w:rsidDel="00861078">
          <w:rPr>
            <w:rFonts w:ascii="Myriad Pro" w:hAnsi="Myriad Pro" w:cs="Arial"/>
            <w:b/>
          </w:rPr>
          <w:delText>OŚWIADCZENIE DOTYCZĄCE PODANYCH INFORMACJI:</w:delText>
        </w:r>
      </w:del>
    </w:p>
    <w:p w14:paraId="5131B1B1" w14:textId="024E5201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54" w:author="Bokrzycki Miłosz" w:date="2024-09-25T14:04:00Z"/>
          <w:rFonts w:ascii="Myriad Pro" w:hAnsi="Myriad Pro" w:cs="Arial"/>
          <w:b/>
        </w:rPr>
      </w:pPr>
    </w:p>
    <w:p w14:paraId="1DB7C60E" w14:textId="29ABD0AB" w:rsidR="0029717F" w:rsidRPr="00192E34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55" w:author="Bokrzycki Miłosz" w:date="2024-09-25T14:04:00Z"/>
          <w:rFonts w:ascii="Myriad Pro" w:hAnsi="Myriad Pro" w:cs="Arial"/>
        </w:rPr>
      </w:pPr>
      <w:del w:id="156" w:author="Bokrzycki Miłosz" w:date="2024-09-25T14:04:00Z">
        <w:r w:rsidRPr="00E04EBF" w:rsidDel="00861078">
          <w:rPr>
            <w:rFonts w:ascii="Myriad Pro" w:hAnsi="Myriad Pro" w:cs="Arial"/>
          </w:rPr>
          <w:delText xml:space="preserve">Oświadczam, że wszystkie informacje podane w powyższych oświadczeniach są aktualne </w:delText>
        </w:r>
        <w:r w:rsidRPr="00E04EBF" w:rsidDel="00861078">
          <w:rPr>
            <w:rFonts w:ascii="Myriad Pro" w:hAnsi="Myriad Pro" w:cs="Arial"/>
          </w:rPr>
          <w:br/>
          <w:delText>i zgodne z prawdą oraz zostały przedstawione z pełną świadomością konsekwencji wprowadzenia zamawiającego w błąd przy przedstawianiu informacji.</w:delText>
        </w:r>
      </w:del>
    </w:p>
    <w:p w14:paraId="2E35BDC9" w14:textId="3F71004B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57" w:author="Bokrzycki Miłosz" w:date="2024-09-25T14:04:00Z"/>
          <w:rFonts w:ascii="Myriad Pro" w:hAnsi="Myriad Pro" w:cs="Arial"/>
        </w:rPr>
      </w:pPr>
    </w:p>
    <w:p w14:paraId="5EBE926C" w14:textId="44FEA120" w:rsidR="0029717F" w:rsidRPr="00E04EBF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58" w:author="Bokrzycki Miłosz" w:date="2024-09-25T14:04:00Z"/>
          <w:rFonts w:ascii="Myriad Pro" w:hAnsi="Myriad Pro" w:cs="Arial"/>
        </w:rPr>
      </w:pPr>
      <w:del w:id="159" w:author="Bokrzycki Miłosz" w:date="2024-09-25T14:04:00Z"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  <w:delText>…………………………………….</w:delText>
        </w:r>
      </w:del>
    </w:p>
    <w:p w14:paraId="74F5DD8E" w14:textId="6553CD15" w:rsidR="00D73565" w:rsidRPr="00D73565" w:rsidDel="00861078" w:rsidRDefault="0029717F" w:rsidP="00861078">
      <w:pPr>
        <w:tabs>
          <w:tab w:val="left" w:pos="284"/>
          <w:tab w:val="left" w:pos="3969"/>
        </w:tabs>
        <w:spacing w:after="0" w:line="240" w:lineRule="auto"/>
        <w:rPr>
          <w:del w:id="160" w:author="Bokrzycki Miłosz" w:date="2024-09-25T14:04:00Z"/>
          <w:rFonts w:ascii="Myriad Pro" w:hAnsi="Myriad Pro" w:cs="Arial"/>
          <w:i/>
        </w:rPr>
        <w:sectPr w:rsidR="00D73565" w:rsidRPr="00D73565" w:rsidDel="00861078" w:rsidSect="00C10F3E"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-2049"/>
        </w:sectPr>
      </w:pPr>
      <w:del w:id="161" w:author="Bokrzycki Miłosz" w:date="2024-09-25T14:04:00Z"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</w:rPr>
          <w:tab/>
        </w:r>
        <w:r w:rsidRPr="00E04EBF" w:rsidDel="00861078">
          <w:rPr>
            <w:rFonts w:ascii="Myriad Pro" w:hAnsi="Myriad Pro" w:cs="Arial"/>
            <w:i/>
          </w:rPr>
          <w:tab/>
          <w:delText>Data; kwalifikowany podpis elektroniczn</w:delText>
        </w:r>
        <w:r w:rsidR="00CE2AB5" w:rsidDel="00861078">
          <w:rPr>
            <w:rFonts w:ascii="Myriad Pro" w:hAnsi="Myriad Pro" w:cs="Arial"/>
            <w:i/>
          </w:rPr>
          <w:delText>y</w:delText>
        </w:r>
      </w:del>
    </w:p>
    <w:p w14:paraId="174173DE" w14:textId="5AEF9949" w:rsidR="00D73565" w:rsidDel="00861078" w:rsidRDefault="00D73565" w:rsidP="00861078">
      <w:pPr>
        <w:tabs>
          <w:tab w:val="left" w:pos="284"/>
          <w:tab w:val="left" w:pos="3969"/>
        </w:tabs>
        <w:spacing w:after="0" w:line="240" w:lineRule="auto"/>
        <w:rPr>
          <w:del w:id="162" w:author="Bokrzycki Miłosz" w:date="2024-09-25T14:04:00Z"/>
          <w:rFonts w:ascii="Myriad Pro" w:hAnsi="Myriad Pro" w:cstheme="minorHAnsi"/>
          <w:b/>
          <w:iCs/>
          <w:lang w:eastAsia="pl-PL"/>
        </w:rPr>
      </w:pPr>
    </w:p>
    <w:p w14:paraId="405E1050" w14:textId="197E6C70" w:rsidR="000C427F" w:rsidRPr="00E04EB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63" w:author="Bokrzycki Miłosz" w:date="2024-09-25T14:04:00Z"/>
          <w:rFonts w:ascii="Myriad Pro" w:hAnsi="Myriad Pro" w:cstheme="minorHAnsi"/>
          <w:b/>
          <w:iCs/>
          <w:lang w:eastAsia="pl-PL"/>
        </w:rPr>
      </w:pPr>
      <w:del w:id="164" w:author="Bokrzycki Miłosz" w:date="2024-09-25T14:04:00Z">
        <w:r w:rsidRPr="00E04EBF" w:rsidDel="00861078">
          <w:rPr>
            <w:rFonts w:ascii="Myriad Pro" w:hAnsi="Myriad Pro" w:cstheme="minorHAnsi"/>
            <w:b/>
            <w:iCs/>
            <w:lang w:eastAsia="pl-PL"/>
          </w:rPr>
          <w:delText xml:space="preserve">Załącznik nr </w:delText>
        </w:r>
        <w:r w:rsidR="002648F4" w:rsidDel="00861078">
          <w:rPr>
            <w:rFonts w:ascii="Myriad Pro" w:hAnsi="Myriad Pro" w:cstheme="minorHAnsi"/>
            <w:b/>
            <w:iCs/>
            <w:lang w:eastAsia="pl-PL"/>
          </w:rPr>
          <w:delText>4</w:delText>
        </w:r>
        <w:r w:rsidRPr="00E04EBF" w:rsidDel="00861078">
          <w:rPr>
            <w:rFonts w:ascii="Myriad Pro" w:hAnsi="Myriad Pro" w:cstheme="minorHAnsi"/>
            <w:b/>
            <w:iCs/>
            <w:lang w:eastAsia="pl-PL"/>
          </w:rPr>
          <w:delText>b do SWZ</w:delText>
        </w:r>
      </w:del>
    </w:p>
    <w:p w14:paraId="73A4AADF" w14:textId="477CE366" w:rsidR="000C427F" w:rsidRPr="00E04EB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65" w:author="Bokrzycki Miłosz" w:date="2024-09-25T14:04:00Z"/>
          <w:rFonts w:ascii="Myriad Pro" w:eastAsiaTheme="minorHAnsi" w:hAnsi="Myriad Pro" w:cs="Arial"/>
          <w:b/>
          <w:sz w:val="20"/>
          <w:szCs w:val="20"/>
        </w:rPr>
      </w:pPr>
      <w:del w:id="166" w:author="Bokrzycki Miłosz" w:date="2024-09-25T14:04:00Z">
        <w:r w:rsidRPr="00E04EBF" w:rsidDel="00861078">
          <w:rPr>
            <w:rFonts w:ascii="Myriad Pro" w:hAnsi="Myriad Pro" w:cs="Arial"/>
            <w:b/>
            <w:sz w:val="20"/>
            <w:szCs w:val="20"/>
          </w:rPr>
          <w:delText>Podmiot udostępniający zasoby:</w:delText>
        </w:r>
      </w:del>
    </w:p>
    <w:p w14:paraId="0F3C16BD" w14:textId="5235A214" w:rsidR="000C427F" w:rsidRPr="00E04EB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67" w:author="Bokrzycki Miłosz" w:date="2024-09-25T14:04:00Z"/>
          <w:rFonts w:ascii="Myriad Pro" w:hAnsi="Myriad Pro" w:cs="Arial"/>
          <w:sz w:val="20"/>
          <w:szCs w:val="20"/>
        </w:rPr>
      </w:pPr>
      <w:del w:id="168" w:author="Bokrzycki Miłosz" w:date="2024-09-25T14:04:00Z">
        <w:r w:rsidRPr="00E04EBF" w:rsidDel="00861078">
          <w:rPr>
            <w:rFonts w:ascii="Myriad Pro" w:hAnsi="Myriad Pro" w:cs="Arial"/>
            <w:sz w:val="20"/>
            <w:szCs w:val="20"/>
          </w:rPr>
          <w:delText>………………………………………</w:delText>
        </w:r>
      </w:del>
    </w:p>
    <w:p w14:paraId="0F410F87" w14:textId="4F79650E" w:rsidR="000C427F" w:rsidRPr="00E04EB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69" w:author="Bokrzycki Miłosz" w:date="2024-09-25T14:04:00Z"/>
          <w:rFonts w:ascii="Myriad Pro" w:hAnsi="Myriad Pro" w:cs="Arial"/>
          <w:sz w:val="20"/>
          <w:szCs w:val="20"/>
          <w:u w:val="single"/>
        </w:rPr>
      </w:pPr>
      <w:del w:id="170" w:author="Bokrzycki Miłosz" w:date="2024-09-25T14:04:00Z">
        <w:r w:rsidRPr="00E04EBF" w:rsidDel="00861078">
          <w:rPr>
            <w:rFonts w:ascii="Myriad Pro" w:hAnsi="Myriad Pro" w:cs="Arial"/>
            <w:sz w:val="20"/>
            <w:szCs w:val="20"/>
            <w:u w:val="single"/>
          </w:rPr>
          <w:delText>reprezentowany przez:</w:delText>
        </w:r>
      </w:del>
    </w:p>
    <w:p w14:paraId="0EDA82BD" w14:textId="07C4D446" w:rsidR="000C427F" w:rsidRPr="00CE2AB5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71" w:author="Bokrzycki Miłosz" w:date="2024-09-25T14:04:00Z"/>
          <w:rFonts w:ascii="Myriad Pro" w:hAnsi="Myriad Pro" w:cs="Arial"/>
          <w:sz w:val="20"/>
          <w:szCs w:val="20"/>
        </w:rPr>
      </w:pPr>
      <w:del w:id="172" w:author="Bokrzycki Miłosz" w:date="2024-09-25T14:04:00Z">
        <w:r w:rsidRPr="00E04EBF" w:rsidDel="00861078">
          <w:rPr>
            <w:rFonts w:ascii="Myriad Pro" w:hAnsi="Myriad Pro" w:cs="Arial"/>
            <w:sz w:val="20"/>
            <w:szCs w:val="20"/>
          </w:rPr>
          <w:delText>………………………………………</w:delText>
        </w:r>
      </w:del>
    </w:p>
    <w:p w14:paraId="6FD6471A" w14:textId="1F39F14E" w:rsidR="000C427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73" w:author="Bokrzycki Miłosz" w:date="2024-09-25T14:04:00Z"/>
          <w:rFonts w:ascii="Myriad Pro" w:hAnsi="Myriad Pro" w:cs="Arial"/>
          <w:b/>
        </w:rPr>
      </w:pPr>
      <w:del w:id="174" w:author="Bokrzycki Miłosz" w:date="2024-09-25T14:04:00Z">
        <w:r w:rsidRPr="002B4BDA" w:rsidDel="00861078">
          <w:rPr>
            <w:rFonts w:ascii="Myriad Pro" w:hAnsi="Myriad Pro" w:cs="Arial"/>
            <w:b/>
          </w:rPr>
          <w:delText>OŚWIADCZENIA WYKONAWCY/WYKONAWCY WSPÓLNIE UBIEGAJĄCEGO SIĘ O UDZIELENIE ZAMÓWIENIA DOTYCZĄCE</w:delText>
        </w:r>
        <w:r w:rsidRPr="00AD6EF4" w:rsidDel="00861078">
          <w:rPr>
            <w:rFonts w:ascii="Myriad Pro" w:hAnsi="Myriad Pro" w:cs="Arial"/>
            <w:b/>
          </w:rPr>
          <w:delText xml:space="preserve"> OKOLICZNOŚCI WSKAZANYCH W ART. 5K ROZPORZĄDZENIA 833/2014 Z DNIA 31 LIPCA 2014 R. DOTYCZĄCEGO ŚRODKÓW OGRANICZAJĄCYCH W ZWIĄZKU Z DZIAŁANIAMI ROSJI DESTABILIZUJĄCYMI SYTUACJĘ NA UKRAINIE, W BRZMIENIU NADANYM ROZPORZĄDZENIEM RADY (UE) 2022/576 W SPRAWIE ZMIANY ROZPORZĄDZENIA (UE) NR 833/2014 DOTYCZĄCEGO ŚRODKÓW OGRANICZAJĄCYCH W ZWIĄZKU Z DZIAŁANIAMI ROSJI DESTABILIZUJĄCYMI SYTUACJĘ NA UKRAINIE</w:delText>
        </w:r>
      </w:del>
    </w:p>
    <w:p w14:paraId="6B183742" w14:textId="2F48BA20" w:rsidR="000C427F" w:rsidRPr="008A557E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75" w:author="Bokrzycki Miłosz" w:date="2024-09-25T14:04:00Z"/>
          <w:rFonts w:ascii="Myriad Pro" w:hAnsi="Myriad Pro" w:cstheme="minorHAnsi"/>
          <w:b/>
          <w:iCs/>
        </w:rPr>
      </w:pPr>
      <w:del w:id="176" w:author="Bokrzycki Miłosz" w:date="2024-09-25T14:04:00Z">
        <w:r w:rsidRPr="008A557E" w:rsidDel="00861078">
          <w:rPr>
            <w:rFonts w:ascii="Myriad Pro" w:hAnsi="Myriad Pro" w:cstheme="minorHAnsi"/>
            <w:lang w:eastAsia="pl-PL"/>
          </w:rPr>
          <w:delText>Na potrzeby postępowania o udzielenie zamówienia publicznego w trybie przetargu nieograniczonego</w:delText>
        </w:r>
      </w:del>
      <w:ins w:id="177" w:author="Niemczura Magdalena" w:date="2024-09-25T11:49:00Z">
        <w:del w:id="178" w:author="Bokrzycki Miłosz" w:date="2024-09-25T14:04:00Z">
          <w:r w:rsidR="005F0450" w:rsidDel="00861078">
            <w:rPr>
              <w:rFonts w:ascii="Myriad Pro" w:hAnsi="Myriad Pro" w:cstheme="minorHAnsi"/>
              <w:lang w:eastAsia="pl-PL"/>
            </w:rPr>
            <w:delText>zapytania ofertowego</w:delText>
          </w:r>
        </w:del>
      </w:ins>
      <w:del w:id="179" w:author="Bokrzycki Miłosz" w:date="2024-09-25T14:04:00Z">
        <w:r w:rsidRPr="008A557E" w:rsidDel="00861078">
          <w:rPr>
            <w:rFonts w:ascii="Myriad Pro" w:hAnsi="Myriad Pro" w:cstheme="minorHAnsi"/>
            <w:lang w:eastAsia="pl-PL"/>
          </w:rPr>
          <w:delText xml:space="preserve"> </w:delText>
        </w:r>
        <w:r w:rsidRPr="008E21B1" w:rsidDel="00861078">
          <w:rPr>
            <w:rFonts w:ascii="Myriad Pro" w:hAnsi="Myriad Pro" w:cstheme="minorHAnsi"/>
            <w:lang w:eastAsia="pl-PL"/>
          </w:rPr>
          <w:delText xml:space="preserve">pn.: </w:delText>
        </w:r>
        <w:r w:rsidRPr="008E21B1" w:rsidDel="00861078">
          <w:rPr>
            <w:rFonts w:ascii="Myriad Pro" w:hAnsi="Myriad Pro" w:cstheme="minorHAnsi"/>
            <w:b/>
          </w:rPr>
          <w:delText>„</w:delText>
        </w:r>
        <w:r w:rsidR="00B77523" w:rsidDel="00861078">
          <w:rPr>
            <w:rFonts w:ascii="Myriad Pro" w:hAnsi="Myriad Pro" w:cstheme="minorHAnsi"/>
            <w:b/>
          </w:rPr>
          <w:delText>Zaprojektowanie i wykonanie przebudowy hali nr 1 w</w:delText>
        </w:r>
      </w:del>
      <w:ins w:id="180" w:author="Niemczura Magdalena" w:date="2024-09-25T11:49:00Z">
        <w:del w:id="181" w:author="Bokrzycki Miłosz" w:date="2024-09-25T14:04:00Z">
          <w:r w:rsidR="005F0450" w:rsidDel="00861078">
            <w:rPr>
              <w:rFonts w:ascii="Myriad Pro" w:hAnsi="Myriad Pro" w:cstheme="minorHAnsi"/>
              <w:b/>
            </w:rPr>
            <w:delText> </w:delText>
          </w:r>
        </w:del>
      </w:ins>
      <w:del w:id="182" w:author="Bokrzycki Miłosz" w:date="2024-09-25T14:04:00Z">
        <w:r w:rsidR="00B77523" w:rsidDel="00861078">
          <w:rPr>
            <w:rFonts w:ascii="Myriad Pro" w:hAnsi="Myriad Pro" w:cstheme="minorHAnsi"/>
            <w:b/>
          </w:rPr>
          <w:delText xml:space="preserve"> Zajezdni Tramwajowej Gaj przy ul. Kamiennej 74 we Wrocławiu wraz z dostawą tokarki podtorowej oraz innych urządzeń.”</w:delText>
        </w:r>
        <w:r w:rsidR="00B77523" w:rsidRPr="008E21B1" w:rsidDel="00861078">
          <w:rPr>
            <w:rFonts w:ascii="Myriad Pro" w:hAnsi="Myriad Pro" w:cstheme="minorHAnsi"/>
            <w:lang w:eastAsia="pl-PL"/>
          </w:rPr>
          <w:delText xml:space="preserve"> </w:delText>
        </w:r>
        <w:r w:rsidRPr="008E21B1" w:rsidDel="00861078">
          <w:rPr>
            <w:rFonts w:ascii="Myriad Pro" w:hAnsi="Myriad Pro" w:cstheme="minorHAnsi"/>
            <w:lang w:eastAsia="pl-PL"/>
          </w:rPr>
          <w:delText xml:space="preserve">nr postępowania: </w:delText>
        </w:r>
        <w:r w:rsidRPr="008E21B1" w:rsidDel="00861078">
          <w:rPr>
            <w:rFonts w:ascii="Myriad Pro" w:hAnsi="Myriad Pro" w:cstheme="minorHAnsi"/>
            <w:b/>
            <w:lang w:eastAsia="pl-PL"/>
          </w:rPr>
          <w:delText>KU.241/</w:delText>
        </w:r>
        <w:r w:rsidR="00B77523" w:rsidDel="00861078">
          <w:rPr>
            <w:rFonts w:ascii="Myriad Pro" w:hAnsi="Myriad Pro" w:cstheme="minorHAnsi"/>
            <w:b/>
            <w:lang w:eastAsia="pl-PL"/>
          </w:rPr>
          <w:delText>zo</w:delText>
        </w:r>
        <w:r w:rsidR="008A557E" w:rsidRPr="008E21B1" w:rsidDel="00861078">
          <w:rPr>
            <w:rFonts w:ascii="Myriad Pro" w:hAnsi="Myriad Pro" w:cstheme="minorHAnsi"/>
            <w:b/>
            <w:lang w:eastAsia="pl-PL"/>
          </w:rPr>
          <w:delText>4</w:delText>
        </w:r>
        <w:r w:rsidR="00B77523" w:rsidDel="00861078">
          <w:rPr>
            <w:rFonts w:ascii="Myriad Pro" w:hAnsi="Myriad Pro" w:cstheme="minorHAnsi"/>
            <w:b/>
            <w:lang w:eastAsia="pl-PL"/>
          </w:rPr>
          <w:delText>8</w:delText>
        </w:r>
        <w:r w:rsidRPr="008E21B1" w:rsidDel="00861078">
          <w:rPr>
            <w:rFonts w:ascii="Myriad Pro" w:hAnsi="Myriad Pro" w:cstheme="minorHAnsi"/>
            <w:b/>
            <w:lang w:eastAsia="pl-PL"/>
          </w:rPr>
          <w:delText>_2024/</w:delText>
        </w:r>
        <w:r w:rsidR="008A557E" w:rsidRPr="008E21B1" w:rsidDel="00861078">
          <w:rPr>
            <w:rFonts w:ascii="Myriad Pro" w:hAnsi="Myriad Pro" w:cstheme="minorHAnsi"/>
            <w:b/>
            <w:lang w:eastAsia="pl-PL"/>
          </w:rPr>
          <w:delText>MB</w:delText>
        </w:r>
        <w:r w:rsidRPr="008E21B1" w:rsidDel="00861078">
          <w:rPr>
            <w:rFonts w:ascii="Myriad Pro" w:hAnsi="Myriad Pro" w:cstheme="minorHAnsi"/>
            <w:b/>
            <w:lang w:eastAsia="pl-PL"/>
          </w:rPr>
          <w:delText>,</w:delText>
        </w:r>
        <w:r w:rsidRPr="008E21B1" w:rsidDel="00861078">
          <w:rPr>
            <w:rFonts w:ascii="Myriad Pro" w:hAnsi="Myriad Pro" w:cstheme="minorHAnsi"/>
            <w:lang w:eastAsia="pl-PL"/>
          </w:rPr>
          <w:delText xml:space="preserve"> oświadczam, co</w:delText>
        </w:r>
      </w:del>
      <w:ins w:id="183" w:author="Niemczura Magdalena" w:date="2024-09-25T11:49:00Z">
        <w:del w:id="184" w:author="Bokrzycki Miłosz" w:date="2024-09-25T14:04:00Z">
          <w:r w:rsidR="005F0450" w:rsidDel="00861078">
            <w:rPr>
              <w:rFonts w:ascii="Myriad Pro" w:hAnsi="Myriad Pro" w:cstheme="minorHAnsi"/>
              <w:lang w:eastAsia="pl-PL"/>
            </w:rPr>
            <w:delText> </w:delText>
          </w:r>
        </w:del>
      </w:ins>
      <w:del w:id="185" w:author="Bokrzycki Miłosz" w:date="2024-09-25T14:04:00Z">
        <w:r w:rsidRPr="008E21B1" w:rsidDel="00861078">
          <w:rPr>
            <w:rFonts w:ascii="Myriad Pro" w:hAnsi="Myriad Pro" w:cstheme="minorHAnsi"/>
            <w:lang w:eastAsia="pl-PL"/>
          </w:rPr>
          <w:delText xml:space="preserve"> następuje:</w:delText>
        </w:r>
      </w:del>
    </w:p>
    <w:p w14:paraId="1B0CD704" w14:textId="22DCB6A9" w:rsidR="000C427F" w:rsidRPr="00E04EB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86" w:author="Bokrzycki Miłosz" w:date="2024-09-25T14:04:00Z"/>
          <w:rFonts w:ascii="Myriad Pro" w:hAnsi="Myriad Pro" w:cs="Arial"/>
          <w:b/>
          <w:sz w:val="21"/>
          <w:szCs w:val="21"/>
        </w:rPr>
      </w:pPr>
      <w:del w:id="187" w:author="Bokrzycki Miłosz" w:date="2024-09-25T14:04:00Z">
        <w:r w:rsidRPr="00E04EBF" w:rsidDel="00861078">
          <w:rPr>
            <w:rFonts w:ascii="Myriad Pro" w:hAnsi="Myriad Pro" w:cs="Arial"/>
            <w:b/>
            <w:sz w:val="21"/>
            <w:szCs w:val="21"/>
          </w:rPr>
          <w:delText>OŚWIADCZENIA DOTYCZĄCE PODMIOTU UDOSTEPNIAJĄCEGO ZASOBY:</w:delText>
        </w:r>
      </w:del>
    </w:p>
    <w:p w14:paraId="091167A7" w14:textId="4EA15FCC" w:rsidR="000C427F" w:rsidRPr="00CE2AB5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188" w:author="Bokrzycki Miłosz" w:date="2024-09-25T14:04:00Z"/>
          <w:rFonts w:ascii="Myriad Pro" w:hAnsi="Myriad Pro" w:cs="Arial"/>
          <w:b/>
          <w:bCs/>
          <w:sz w:val="21"/>
          <w:szCs w:val="21"/>
        </w:rPr>
      </w:pPr>
      <w:del w:id="189" w:author="Bokrzycki Miłosz" w:date="2024-09-25T14:04:00Z">
        <w:r w:rsidRPr="00E04EBF" w:rsidDel="00861078">
          <w:rPr>
            <w:rFonts w:ascii="Myriad Pro" w:hAnsi="Myriad Pro" w:cs="Arial"/>
            <w:sz w:val="21"/>
            <w:szCs w:val="21"/>
          </w:rPr>
          <w:delText>Oświadczam, że nie zachodzą w stosunku do mnie okoliczności wskazane w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delText>
        </w:r>
        <w:r w:rsidRPr="00E04EBF" w:rsidDel="00861078">
          <w:rPr>
            <w:rFonts w:ascii="Myriad Pro" w:hAnsi="Myriad Pro" w:cs="Arial"/>
            <w:sz w:val="21"/>
            <w:szCs w:val="21"/>
            <w:vertAlign w:val="superscript"/>
          </w:rPr>
          <w:footnoteReference w:id="6"/>
        </w:r>
      </w:del>
    </w:p>
    <w:p w14:paraId="7BC2352D" w14:textId="2E8FBC5A" w:rsidR="000C427F" w:rsidRPr="00E04EB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200" w:author="Bokrzycki Miłosz" w:date="2024-09-25T14:04:00Z"/>
          <w:rFonts w:ascii="Myriad Pro" w:hAnsi="Myriad Pro" w:cs="Arial"/>
          <w:b/>
          <w:sz w:val="21"/>
          <w:szCs w:val="21"/>
        </w:rPr>
      </w:pPr>
      <w:del w:id="201" w:author="Bokrzycki Miłosz" w:date="2024-09-25T14:04:00Z">
        <w:r w:rsidRPr="00E04EBF" w:rsidDel="00861078">
          <w:rPr>
            <w:rFonts w:ascii="Myriad Pro" w:hAnsi="Myriad Pro" w:cs="Arial"/>
            <w:b/>
            <w:sz w:val="21"/>
            <w:szCs w:val="21"/>
          </w:rPr>
          <w:delText>OŚWIADCZENIE DOTYCZĄCE PODANYCH INFORMACJI:</w:delText>
        </w:r>
      </w:del>
    </w:p>
    <w:p w14:paraId="52A84E4D" w14:textId="392BA6B5" w:rsidR="000C427F" w:rsidRPr="00E04EB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202" w:author="Bokrzycki Miłosz" w:date="2024-09-25T14:04:00Z"/>
          <w:rFonts w:ascii="Myriad Pro" w:hAnsi="Myriad Pro" w:cs="Arial"/>
          <w:sz w:val="21"/>
          <w:szCs w:val="21"/>
        </w:rPr>
      </w:pPr>
      <w:del w:id="203" w:author="Bokrzycki Miłosz" w:date="2024-09-25T14:04:00Z">
        <w:r w:rsidRPr="00E04EBF" w:rsidDel="00861078">
          <w:rPr>
            <w:rFonts w:ascii="Myriad Pro" w:hAnsi="Myriad Pro" w:cs="Arial"/>
            <w:sz w:val="21"/>
            <w:szCs w:val="21"/>
          </w:rPr>
          <w:delText xml:space="preserve">Oświadczam, że wszystkie informacje podane w powyższych oświadczeniach są aktualne </w:delText>
        </w:r>
        <w:r w:rsidRPr="00E04EBF" w:rsidDel="00861078">
          <w:rPr>
            <w:rFonts w:ascii="Myriad Pro" w:hAnsi="Myriad Pro" w:cs="Arial"/>
            <w:sz w:val="21"/>
            <w:szCs w:val="21"/>
          </w:rPr>
          <w:br/>
          <w:delText>i zgodne z prawdą oraz zostały przedstawione z pełną świadomością konsekwencji wprowadzenia zamawiającego w błąd przy przedstawianiu informacji.</w:delText>
        </w:r>
      </w:del>
    </w:p>
    <w:p w14:paraId="1DD0B492" w14:textId="5E1C27C5" w:rsidR="000C427F" w:rsidRPr="00E04EBF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204" w:author="Bokrzycki Miłosz" w:date="2024-09-25T14:04:00Z"/>
          <w:rFonts w:ascii="Myriad Pro" w:hAnsi="Myriad Pro" w:cs="Arial"/>
          <w:sz w:val="21"/>
          <w:szCs w:val="21"/>
        </w:rPr>
      </w:pPr>
      <w:del w:id="205" w:author="Bokrzycki Miłosz" w:date="2024-09-25T14:04:00Z">
        <w:r w:rsidRPr="00E04EBF" w:rsidDel="00861078">
          <w:rPr>
            <w:rFonts w:ascii="Myriad Pro" w:hAnsi="Myriad Pro" w:cs="Arial"/>
            <w:sz w:val="21"/>
            <w:szCs w:val="21"/>
          </w:rPr>
          <w:tab/>
        </w:r>
        <w:r w:rsidRPr="00E04EBF" w:rsidDel="00861078">
          <w:rPr>
            <w:rFonts w:ascii="Myriad Pro" w:hAnsi="Myriad Pro" w:cs="Arial"/>
            <w:sz w:val="21"/>
            <w:szCs w:val="21"/>
          </w:rPr>
          <w:tab/>
        </w:r>
        <w:r w:rsidRPr="00E04EBF" w:rsidDel="00861078">
          <w:rPr>
            <w:rFonts w:ascii="Myriad Pro" w:hAnsi="Myriad Pro" w:cs="Arial"/>
            <w:sz w:val="21"/>
            <w:szCs w:val="21"/>
          </w:rPr>
          <w:tab/>
        </w:r>
        <w:r w:rsidRPr="00E04EBF" w:rsidDel="00861078">
          <w:rPr>
            <w:rFonts w:ascii="Myriad Pro" w:hAnsi="Myriad Pro" w:cs="Arial"/>
            <w:sz w:val="21"/>
            <w:szCs w:val="21"/>
          </w:rPr>
          <w:tab/>
        </w:r>
        <w:r w:rsidRPr="00E04EBF" w:rsidDel="00861078">
          <w:rPr>
            <w:rFonts w:ascii="Myriad Pro" w:hAnsi="Myriad Pro" w:cs="Arial"/>
            <w:sz w:val="21"/>
            <w:szCs w:val="21"/>
          </w:rPr>
          <w:tab/>
        </w:r>
        <w:r w:rsidRPr="00E04EBF" w:rsidDel="00861078">
          <w:rPr>
            <w:rFonts w:ascii="Myriad Pro" w:hAnsi="Myriad Pro" w:cs="Arial"/>
            <w:sz w:val="21"/>
            <w:szCs w:val="21"/>
          </w:rPr>
          <w:tab/>
        </w:r>
        <w:r w:rsidRPr="00E04EBF" w:rsidDel="00861078">
          <w:rPr>
            <w:rFonts w:ascii="Myriad Pro" w:hAnsi="Myriad Pro" w:cs="Arial"/>
            <w:sz w:val="21"/>
            <w:szCs w:val="21"/>
          </w:rPr>
          <w:tab/>
          <w:delText>…………………………………….</w:delText>
        </w:r>
      </w:del>
    </w:p>
    <w:p w14:paraId="01C5F550" w14:textId="326AD53D" w:rsidR="000C427F" w:rsidRPr="00CE2AB5" w:rsidDel="00861078" w:rsidRDefault="000C427F" w:rsidP="00861078">
      <w:pPr>
        <w:tabs>
          <w:tab w:val="left" w:pos="284"/>
          <w:tab w:val="left" w:pos="3969"/>
        </w:tabs>
        <w:spacing w:after="0" w:line="240" w:lineRule="auto"/>
        <w:rPr>
          <w:del w:id="206" w:author="Bokrzycki Miłosz" w:date="2024-09-25T14:04:00Z"/>
          <w:rFonts w:ascii="Myriad Pro" w:hAnsi="Myriad Pro" w:cstheme="minorHAnsi"/>
          <w:i/>
          <w:sz w:val="18"/>
          <w:szCs w:val="18"/>
        </w:rPr>
      </w:pPr>
      <w:del w:id="207" w:author="Bokrzycki Miłosz" w:date="2024-09-25T14:04:00Z">
        <w:r w:rsidDel="00861078">
          <w:rPr>
            <w:rFonts w:ascii="Myriad Pro" w:hAnsi="Myriad Pro" w:cs="Arial"/>
            <w:sz w:val="21"/>
            <w:szCs w:val="21"/>
          </w:rPr>
          <w:tab/>
        </w:r>
        <w:r w:rsidDel="00861078">
          <w:rPr>
            <w:rFonts w:ascii="Myriad Pro" w:hAnsi="Myriad Pro" w:cs="Arial"/>
            <w:sz w:val="21"/>
            <w:szCs w:val="21"/>
          </w:rPr>
          <w:tab/>
        </w:r>
        <w:r w:rsidDel="00861078">
          <w:rPr>
            <w:rFonts w:ascii="Myriad Pro" w:hAnsi="Myriad Pro" w:cs="Arial"/>
            <w:sz w:val="21"/>
            <w:szCs w:val="21"/>
          </w:rPr>
          <w:tab/>
        </w:r>
        <w:r w:rsidDel="00861078">
          <w:rPr>
            <w:rFonts w:ascii="Myriad Pro" w:hAnsi="Myriad Pro" w:cs="Arial"/>
            <w:sz w:val="21"/>
            <w:szCs w:val="21"/>
          </w:rPr>
          <w:tab/>
        </w:r>
        <w:r w:rsidRPr="00E04EBF" w:rsidDel="00861078">
          <w:rPr>
            <w:rFonts w:ascii="Myriad Pro" w:hAnsi="Myriad Pro" w:cs="Arial"/>
            <w:i/>
            <w:sz w:val="16"/>
            <w:szCs w:val="16"/>
          </w:rPr>
          <w:delText>Data; kwalifikowany podpis elektron</w:delText>
        </w:r>
        <w:r w:rsidDel="00861078">
          <w:rPr>
            <w:rFonts w:ascii="Myriad Pro" w:hAnsi="Myriad Pro" w:cs="Arial"/>
            <w:i/>
            <w:sz w:val="16"/>
            <w:szCs w:val="16"/>
          </w:rPr>
          <w:delText>iczny</w:delText>
        </w:r>
      </w:del>
    </w:p>
    <w:p w14:paraId="2549134E" w14:textId="6E392693" w:rsidR="00DB6566" w:rsidRPr="00DE052D" w:rsidRDefault="00DB6566" w:rsidP="00861078">
      <w:pPr>
        <w:tabs>
          <w:tab w:val="left" w:pos="284"/>
          <w:tab w:val="left" w:pos="3969"/>
        </w:tabs>
        <w:spacing w:after="0" w:line="240" w:lineRule="auto"/>
        <w:rPr>
          <w:rFonts w:ascii="Myriad Pro" w:hAnsi="Myriad Pro"/>
          <w:i/>
          <w:lang w:eastAsia="pl-PL"/>
        </w:rPr>
      </w:pPr>
      <w:r w:rsidRPr="00DE052D">
        <w:rPr>
          <w:rFonts w:ascii="Myriad Pro" w:hAnsi="Myriad Pro"/>
          <w:b/>
          <w:lang w:eastAsia="pl-PL"/>
        </w:rPr>
        <w:t xml:space="preserve">Załącznik nr </w:t>
      </w:r>
      <w:r w:rsidR="007E36A2">
        <w:rPr>
          <w:rFonts w:ascii="Myriad Pro" w:hAnsi="Myriad Pro"/>
          <w:b/>
          <w:lang w:eastAsia="pl-PL"/>
        </w:rPr>
        <w:t>5</w:t>
      </w:r>
      <w:r w:rsidRPr="00DE052D">
        <w:rPr>
          <w:rFonts w:ascii="Myriad Pro" w:hAnsi="Myriad Pro"/>
          <w:b/>
          <w:lang w:eastAsia="pl-PL"/>
        </w:rPr>
        <w:t xml:space="preserve"> do SWZ</w:t>
      </w:r>
    </w:p>
    <w:p w14:paraId="7F764E68" w14:textId="77777777" w:rsidR="00DB6566" w:rsidRPr="00DE052D" w:rsidRDefault="00DB6566" w:rsidP="00DB6566">
      <w:pPr>
        <w:pStyle w:val="Styl2"/>
        <w:shd w:val="clear" w:color="auto" w:fill="B8CCE4"/>
        <w:tabs>
          <w:tab w:val="left" w:pos="357"/>
        </w:tabs>
        <w:spacing w:before="480" w:after="480"/>
        <w:jc w:val="center"/>
        <w:rPr>
          <w:rFonts w:ascii="Myriad Pro" w:hAnsi="Myriad Pro" w:cstheme="minorHAnsi"/>
          <w:b/>
          <w:sz w:val="22"/>
          <w:szCs w:val="22"/>
          <w:lang w:eastAsia="pl-PL"/>
        </w:rPr>
      </w:pPr>
      <w:r w:rsidRPr="00DE052D">
        <w:rPr>
          <w:rFonts w:ascii="Myriad Pro" w:hAnsi="Myriad Pro" w:cstheme="minorHAnsi"/>
          <w:b/>
          <w:sz w:val="22"/>
          <w:szCs w:val="22"/>
          <w:lang w:eastAsia="pl-PL"/>
        </w:rPr>
        <w:t>WYKAZ WYKONANYCH USŁUG</w:t>
      </w:r>
    </w:p>
    <w:p w14:paraId="78AAD906" w14:textId="25F7CBC5" w:rsidR="00DB6566" w:rsidRPr="00DE052D" w:rsidRDefault="00DB6566" w:rsidP="00DB6566">
      <w:pPr>
        <w:spacing w:after="120" w:line="240" w:lineRule="auto"/>
        <w:jc w:val="both"/>
        <w:rPr>
          <w:rFonts w:ascii="Myriad Pro" w:hAnsi="Myriad Pro" w:cstheme="minorHAnsi"/>
          <w:color w:val="000000"/>
          <w:lang w:eastAsia="pl-PL"/>
        </w:rPr>
      </w:pPr>
      <w:r w:rsidRPr="00DE052D">
        <w:rPr>
          <w:rFonts w:ascii="Myriad Pro" w:hAnsi="Myriad Pro" w:cstheme="minorHAnsi"/>
          <w:bCs/>
          <w:lang w:eastAsia="pl-PL"/>
        </w:rPr>
        <w:t xml:space="preserve">Na potrzeby </w:t>
      </w:r>
      <w:del w:id="208" w:author="Niemczura Magdalena" w:date="2024-09-25T11:49:00Z">
        <w:r w:rsidRPr="00DE052D" w:rsidDel="005F0450">
          <w:rPr>
            <w:rFonts w:ascii="Myriad Pro" w:hAnsi="Myriad Pro" w:cstheme="minorHAnsi"/>
            <w:bCs/>
            <w:lang w:eastAsia="pl-PL"/>
          </w:rPr>
          <w:delText xml:space="preserve">postępowania o udzielenie zamówienia publicznego w trybie przetargu nieograniczonego </w:delText>
        </w:r>
      </w:del>
      <w:ins w:id="209" w:author="Niemczura Magdalena" w:date="2024-09-25T11:49:00Z">
        <w:r w:rsidR="005F0450">
          <w:rPr>
            <w:rFonts w:ascii="Myriad Pro" w:hAnsi="Myriad Pro" w:cstheme="minorHAnsi"/>
            <w:bCs/>
            <w:lang w:eastAsia="pl-PL"/>
          </w:rPr>
          <w:t xml:space="preserve">zapytania ofertowego </w:t>
        </w:r>
      </w:ins>
      <w:r w:rsidRPr="00DE052D">
        <w:rPr>
          <w:rFonts w:ascii="Myriad Pro" w:eastAsia="Times New Roman" w:hAnsi="Myriad Pro" w:cstheme="minorHAnsi"/>
          <w:lang w:eastAsia="pl-PL"/>
        </w:rPr>
        <w:t xml:space="preserve">pn. </w:t>
      </w:r>
      <w:r w:rsidRPr="00DE052D">
        <w:rPr>
          <w:rFonts w:ascii="Myriad Pro" w:hAnsi="Myriad Pro" w:cstheme="minorHAnsi"/>
          <w:b/>
          <w:color w:val="000000"/>
          <w:lang w:eastAsia="pl-PL"/>
        </w:rPr>
        <w:t>„</w:t>
      </w:r>
      <w:r w:rsidR="007E36A2">
        <w:rPr>
          <w:rFonts w:ascii="Myriad Pro" w:hAnsi="Myriad Pro" w:cstheme="minorHAnsi"/>
          <w:b/>
        </w:rPr>
        <w:t>Zaprojektowanie i wykonanie przebudowy hali nr 1 w</w:t>
      </w:r>
      <w:ins w:id="210" w:author="Niemczura Magdalena" w:date="2024-09-25T11:50:00Z">
        <w:r w:rsidR="005F0450">
          <w:rPr>
            <w:rFonts w:ascii="Myriad Pro" w:hAnsi="Myriad Pro" w:cstheme="minorHAnsi"/>
            <w:b/>
          </w:rPr>
          <w:t> </w:t>
        </w:r>
      </w:ins>
      <w:del w:id="211" w:author="Niemczura Magdalena" w:date="2024-09-25T11:50:00Z">
        <w:r w:rsidR="007E36A2" w:rsidDel="005F0450">
          <w:rPr>
            <w:rFonts w:ascii="Myriad Pro" w:hAnsi="Myriad Pro" w:cstheme="minorHAnsi"/>
            <w:b/>
          </w:rPr>
          <w:delText xml:space="preserve"> </w:delText>
        </w:r>
      </w:del>
      <w:r w:rsidR="007E36A2">
        <w:rPr>
          <w:rFonts w:ascii="Myriad Pro" w:hAnsi="Myriad Pro" w:cstheme="minorHAnsi"/>
          <w:b/>
        </w:rPr>
        <w:t>Zajezdni Tramwajowej Gaj przy ul. Kamiennej 74 we Wrocławiu wraz z dostawą tokarki podtorowej oraz innych urządzeń</w:t>
      </w:r>
      <w:r>
        <w:rPr>
          <w:rFonts w:ascii="Myriad Pro" w:hAnsi="Myriad Pro" w:cstheme="minorHAnsi"/>
          <w:b/>
          <w:bCs/>
          <w:iCs/>
          <w:color w:val="000000"/>
          <w:lang w:eastAsia="pl-PL"/>
        </w:rPr>
        <w:t>.</w:t>
      </w:r>
      <w:r w:rsidRPr="00DE052D">
        <w:rPr>
          <w:rFonts w:ascii="Myriad Pro" w:hAnsi="Myriad Pro" w:cstheme="minorHAnsi"/>
          <w:b/>
          <w:iCs/>
          <w:color w:val="000000"/>
          <w:lang w:eastAsia="pl-PL"/>
        </w:rPr>
        <w:t>”</w:t>
      </w:r>
      <w:r w:rsidRPr="00DE052D">
        <w:rPr>
          <w:rFonts w:ascii="Myriad Pro" w:hAnsi="Myriad Pro" w:cstheme="minorHAnsi"/>
          <w:b/>
          <w:color w:val="000000"/>
          <w:lang w:eastAsia="pl-PL"/>
        </w:rPr>
        <w:t xml:space="preserve"> </w:t>
      </w:r>
      <w:r w:rsidRPr="00DE052D">
        <w:rPr>
          <w:rFonts w:ascii="Myriad Pro" w:hAnsi="Myriad Pro" w:cstheme="minorHAnsi"/>
          <w:color w:val="000000"/>
          <w:lang w:eastAsia="pl-PL"/>
        </w:rPr>
        <w:t xml:space="preserve">nr postępowania: </w:t>
      </w:r>
      <w:r w:rsidRPr="00DE052D">
        <w:rPr>
          <w:rFonts w:ascii="Myriad Pro" w:hAnsi="Myriad Pro" w:cstheme="minorHAnsi"/>
          <w:b/>
          <w:color w:val="000000"/>
          <w:lang w:eastAsia="pl-PL"/>
        </w:rPr>
        <w:t>KU.241/</w:t>
      </w:r>
      <w:r w:rsidR="00966138">
        <w:rPr>
          <w:rFonts w:ascii="Myriad Pro" w:hAnsi="Myriad Pro" w:cstheme="minorHAnsi"/>
          <w:b/>
          <w:color w:val="000000"/>
          <w:lang w:eastAsia="pl-PL"/>
        </w:rPr>
        <w:t>zo48</w:t>
      </w:r>
      <w:r w:rsidRPr="00DE052D">
        <w:rPr>
          <w:rFonts w:ascii="Myriad Pro" w:hAnsi="Myriad Pro" w:cstheme="minorHAnsi"/>
          <w:b/>
          <w:color w:val="000000"/>
          <w:lang w:eastAsia="pl-PL"/>
        </w:rPr>
        <w:t>_202</w:t>
      </w:r>
      <w:r w:rsidR="00966138">
        <w:rPr>
          <w:rFonts w:ascii="Myriad Pro" w:hAnsi="Myriad Pro" w:cstheme="minorHAnsi"/>
          <w:b/>
          <w:color w:val="000000"/>
          <w:lang w:eastAsia="pl-PL"/>
        </w:rPr>
        <w:t>4</w:t>
      </w:r>
      <w:r w:rsidRPr="00DE052D">
        <w:rPr>
          <w:rFonts w:ascii="Myriad Pro" w:hAnsi="Myriad Pro" w:cstheme="minorHAnsi"/>
          <w:b/>
          <w:color w:val="000000"/>
          <w:lang w:eastAsia="pl-PL"/>
        </w:rPr>
        <w:t>/</w:t>
      </w:r>
      <w:r>
        <w:rPr>
          <w:rFonts w:ascii="Myriad Pro" w:hAnsi="Myriad Pro" w:cstheme="minorHAnsi"/>
          <w:b/>
          <w:color w:val="000000"/>
          <w:lang w:eastAsia="pl-PL"/>
        </w:rPr>
        <w:t>MB</w:t>
      </w:r>
      <w:r w:rsidRPr="00DE052D">
        <w:rPr>
          <w:rFonts w:ascii="Myriad Pro" w:hAnsi="Myriad Pro" w:cstheme="minorHAnsi"/>
          <w:color w:val="000000"/>
          <w:lang w:eastAsia="pl-PL"/>
        </w:rPr>
        <w:t>; oświadczam, co następuje:</w:t>
      </w:r>
    </w:p>
    <w:p w14:paraId="4D54B516" w14:textId="77777777" w:rsidR="00DB6566" w:rsidRPr="00FD67A7" w:rsidRDefault="00DB6566" w:rsidP="00DB6566">
      <w:pPr>
        <w:spacing w:before="120" w:after="120" w:line="240" w:lineRule="auto"/>
        <w:jc w:val="both"/>
        <w:rPr>
          <w:rFonts w:ascii="Myriad Pro" w:hAnsi="Myriad Pro" w:cstheme="minorHAnsi"/>
        </w:rPr>
      </w:pPr>
      <w:r w:rsidRPr="00DE052D">
        <w:rPr>
          <w:rFonts w:ascii="Myriad Pro" w:hAnsi="Myriad Pro"/>
          <w:b/>
        </w:rPr>
        <w:t>SKŁADAM WYKAZ I OŚWIADCZAM,</w:t>
      </w:r>
      <w:r w:rsidRPr="00DE052D">
        <w:rPr>
          <w:rFonts w:ascii="Myriad Pro" w:hAnsi="Myriad Pro"/>
        </w:rPr>
        <w:t xml:space="preserve"> że wykonałem/wykonaliśmy należycie </w:t>
      </w:r>
      <w:r w:rsidRPr="00DE052D">
        <w:rPr>
          <w:rFonts w:ascii="Myriad Pro" w:hAnsi="Myriad Pro" w:cstheme="minorHAnsi"/>
        </w:rPr>
        <w:t xml:space="preserve">w okresie ostatnich </w:t>
      </w:r>
      <w:r>
        <w:rPr>
          <w:rFonts w:ascii="Myriad Pro" w:hAnsi="Myriad Pro" w:cstheme="minorHAnsi"/>
        </w:rPr>
        <w:t>5</w:t>
      </w:r>
      <w:r w:rsidRPr="00DE052D">
        <w:rPr>
          <w:rFonts w:ascii="Myriad Pro" w:hAnsi="Myriad Pro" w:cstheme="minorHAnsi"/>
        </w:rPr>
        <w:t xml:space="preserve"> lat przed upływem terminu składania ofert, a jeżeli okres prowadzenia działalności jest krótszy – w tym okresie</w:t>
      </w:r>
      <w:r>
        <w:rPr>
          <w:rFonts w:ascii="Myriad Pro" w:hAnsi="Myriad Pro" w:cstheme="minorHAnsi"/>
        </w:rPr>
        <w:t xml:space="preserve"> następujące usługi:</w:t>
      </w:r>
    </w:p>
    <w:tbl>
      <w:tblPr>
        <w:tblW w:w="50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"/>
        <w:gridCol w:w="2129"/>
        <w:gridCol w:w="1595"/>
        <w:gridCol w:w="1537"/>
        <w:gridCol w:w="1347"/>
        <w:gridCol w:w="2060"/>
      </w:tblGrid>
      <w:tr w:rsidR="00DB6566" w:rsidRPr="00DE052D" w14:paraId="00002199" w14:textId="77777777" w:rsidTr="007B2620">
        <w:trPr>
          <w:trHeight w:val="688"/>
          <w:jc w:val="center"/>
        </w:trPr>
        <w:tc>
          <w:tcPr>
            <w:tcW w:w="286" w:type="pct"/>
            <w:shd w:val="clear" w:color="auto" w:fill="F2F2F2" w:themeFill="background1" w:themeFillShade="F2"/>
            <w:vAlign w:val="center"/>
          </w:tcPr>
          <w:p w14:paraId="45B3FB36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sz w:val="22"/>
                <w:szCs w:val="22"/>
              </w:rPr>
              <w:t xml:space="preserve"> </w:t>
            </w:r>
            <w:r w:rsidRPr="00DE052D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184" w:type="pct"/>
            <w:shd w:val="clear" w:color="auto" w:fill="F2F2F2" w:themeFill="background1" w:themeFillShade="F2"/>
            <w:vAlign w:val="center"/>
          </w:tcPr>
          <w:p w14:paraId="24B927E0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Nazwa i charakterystyka/ rodzaj wykonan</w:t>
            </w:r>
            <w:r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 xml:space="preserve">ej </w:t>
            </w:r>
            <w:r w:rsidRPr="00DE052D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dokumentacji projektowych</w:t>
            </w:r>
          </w:p>
        </w:tc>
        <w:tc>
          <w:tcPr>
            <w:tcW w:w="887" w:type="pct"/>
            <w:shd w:val="clear" w:color="auto" w:fill="F2F2F2" w:themeFill="background1" w:themeFillShade="F2"/>
            <w:vAlign w:val="center"/>
          </w:tcPr>
          <w:p w14:paraId="6E3B8D5F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Data</w:t>
            </w:r>
          </w:p>
          <w:p w14:paraId="7DAB5CE9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wykonywania</w:t>
            </w:r>
          </w:p>
        </w:tc>
        <w:tc>
          <w:tcPr>
            <w:tcW w:w="751" w:type="pct"/>
            <w:shd w:val="clear" w:color="auto" w:fill="F2F2F2" w:themeFill="background1" w:themeFillShade="F2"/>
            <w:vAlign w:val="center"/>
          </w:tcPr>
          <w:p w14:paraId="321849F6" w14:textId="77777777" w:rsidR="00DB6566" w:rsidRPr="00CD3E46" w:rsidRDefault="00DB6566" w:rsidP="007B2620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08413E">
              <w:rPr>
                <w:rFonts w:ascii="Myriad Pro" w:hAnsi="Myriad Pro" w:cstheme="minorHAnsi"/>
                <w:b/>
                <w:color w:val="auto"/>
                <w:sz w:val="22"/>
                <w:szCs w:val="22"/>
                <w:lang w:eastAsia="pl-PL"/>
              </w:rPr>
              <w:t>Wartość wykonanej dokumentacji</w:t>
            </w:r>
          </w:p>
        </w:tc>
        <w:tc>
          <w:tcPr>
            <w:tcW w:w="752" w:type="pct"/>
            <w:shd w:val="clear" w:color="auto" w:fill="F2F2F2" w:themeFill="background1" w:themeFillShade="F2"/>
            <w:vAlign w:val="center"/>
          </w:tcPr>
          <w:p w14:paraId="68DA2AD2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Odbiorca</w:t>
            </w:r>
          </w:p>
          <w:p w14:paraId="14A9ACEF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(nazwa, adres, telefon)</w:t>
            </w:r>
          </w:p>
        </w:tc>
        <w:tc>
          <w:tcPr>
            <w:tcW w:w="1140" w:type="pct"/>
            <w:shd w:val="clear" w:color="auto" w:fill="F2F2F2" w:themeFill="background1" w:themeFillShade="F2"/>
            <w:vAlign w:val="center"/>
          </w:tcPr>
          <w:p w14:paraId="4C5BFCDA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Doświadczenie własne Wykonawcy/ Wykonawca polega na zasobach innych podmiotów *</w:t>
            </w:r>
          </w:p>
        </w:tc>
      </w:tr>
      <w:tr w:rsidR="00DB6566" w:rsidRPr="00DE052D" w14:paraId="6822BE3F" w14:textId="77777777" w:rsidTr="007B2620">
        <w:trPr>
          <w:trHeight w:val="1099"/>
          <w:jc w:val="center"/>
        </w:trPr>
        <w:tc>
          <w:tcPr>
            <w:tcW w:w="286" w:type="pct"/>
            <w:shd w:val="clear" w:color="auto" w:fill="auto"/>
            <w:vAlign w:val="center"/>
          </w:tcPr>
          <w:p w14:paraId="20159B5D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77F5FBC6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87" w:type="pct"/>
            <w:shd w:val="clear" w:color="auto" w:fill="auto"/>
            <w:vAlign w:val="center"/>
          </w:tcPr>
          <w:p w14:paraId="32C8E360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51" w:type="pct"/>
          </w:tcPr>
          <w:p w14:paraId="5FC7AADF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52" w:type="pct"/>
          </w:tcPr>
          <w:p w14:paraId="09F3146B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40" w:type="pct"/>
            <w:vAlign w:val="center"/>
          </w:tcPr>
          <w:p w14:paraId="4D62F375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</w:tr>
      <w:tr w:rsidR="00DB6566" w:rsidRPr="00DE052D" w14:paraId="2C6BFF60" w14:textId="77777777" w:rsidTr="007B2620">
        <w:trPr>
          <w:trHeight w:val="1099"/>
          <w:jc w:val="center"/>
        </w:trPr>
        <w:tc>
          <w:tcPr>
            <w:tcW w:w="286" w:type="pct"/>
            <w:shd w:val="clear" w:color="auto" w:fill="auto"/>
            <w:vAlign w:val="center"/>
          </w:tcPr>
          <w:p w14:paraId="17E96290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  <w:r>
              <w:rPr>
                <w:rFonts w:ascii="Myriad Pro" w:hAnsi="Myriad Pro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6F76E276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87" w:type="pct"/>
            <w:shd w:val="clear" w:color="auto" w:fill="auto"/>
            <w:vAlign w:val="center"/>
          </w:tcPr>
          <w:p w14:paraId="3EDAB2E4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51" w:type="pct"/>
          </w:tcPr>
          <w:p w14:paraId="670DAF90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52" w:type="pct"/>
          </w:tcPr>
          <w:p w14:paraId="1315263E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40" w:type="pct"/>
            <w:vAlign w:val="center"/>
          </w:tcPr>
          <w:p w14:paraId="2D68E6D3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</w:tr>
      <w:tr w:rsidR="00DB6566" w:rsidRPr="00DE052D" w14:paraId="66FC6C0B" w14:textId="77777777" w:rsidTr="007B2620">
        <w:trPr>
          <w:trHeight w:val="1130"/>
          <w:jc w:val="center"/>
        </w:trPr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0CDBB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  <w:r w:rsidRPr="00DE052D">
              <w:rPr>
                <w:rFonts w:ascii="Myriad Pro" w:hAnsi="Myriad Pro" w:cstheme="minorHAnsi"/>
                <w:sz w:val="22"/>
                <w:szCs w:val="22"/>
                <w:lang w:eastAsia="pl-PL"/>
              </w:rPr>
              <w:t>…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516030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E408CD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51" w:type="pct"/>
            <w:tcBorders>
              <w:bottom w:val="single" w:sz="4" w:space="0" w:color="auto"/>
            </w:tcBorders>
          </w:tcPr>
          <w:p w14:paraId="44326183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52" w:type="pct"/>
            <w:tcBorders>
              <w:bottom w:val="single" w:sz="4" w:space="0" w:color="auto"/>
            </w:tcBorders>
          </w:tcPr>
          <w:p w14:paraId="5BD3AB8A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140" w:type="pct"/>
            <w:tcBorders>
              <w:bottom w:val="single" w:sz="4" w:space="0" w:color="auto"/>
            </w:tcBorders>
            <w:vAlign w:val="center"/>
          </w:tcPr>
          <w:p w14:paraId="6268BBE0" w14:textId="77777777" w:rsidR="00DB6566" w:rsidRPr="00DE052D" w:rsidRDefault="00DB6566" w:rsidP="007B2620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</w:tr>
    </w:tbl>
    <w:p w14:paraId="7CC9E2DF" w14:textId="38AAC410" w:rsidR="00DB6566" w:rsidRPr="0081087F" w:rsidRDefault="00DB6566" w:rsidP="00DB6566">
      <w:pPr>
        <w:autoSpaceDN w:val="0"/>
        <w:adjustRightInd w:val="0"/>
        <w:spacing w:before="240" w:after="0" w:line="240" w:lineRule="auto"/>
        <w:jc w:val="both"/>
        <w:rPr>
          <w:rFonts w:ascii="Myriad Pro" w:hAnsi="Myriad Pro" w:cstheme="minorHAnsi"/>
          <w:sz w:val="18"/>
          <w:szCs w:val="18"/>
          <w:lang w:eastAsia="pl-PL"/>
        </w:rPr>
      </w:pPr>
      <w:r w:rsidRPr="0081087F">
        <w:rPr>
          <w:rFonts w:ascii="Myriad Pro" w:hAnsi="Myriad Pro" w:cstheme="minorHAnsi"/>
          <w:sz w:val="18"/>
          <w:szCs w:val="18"/>
          <w:lang w:eastAsia="pl-PL"/>
        </w:rPr>
        <w:t>* w przypadku dysponowania zasobami podmiotów udostępniających zasoby do oferty należy dołączyć zobowiązania innych podmiotów do oddania Wykonawcy do dyspozycji niezbędnych zasobów z zakresu wiedzy i doświadczenia na okres korzystania z nich przy wykonywaniu zamówienia.</w:t>
      </w:r>
    </w:p>
    <w:p w14:paraId="68116F08" w14:textId="709F6BD4" w:rsidR="00DB6566" w:rsidRPr="00DE052D" w:rsidRDefault="00DB6566" w:rsidP="00DB6566">
      <w:pPr>
        <w:tabs>
          <w:tab w:val="left" w:pos="4678"/>
        </w:tabs>
        <w:spacing w:before="360" w:after="0" w:line="240" w:lineRule="auto"/>
        <w:jc w:val="both"/>
        <w:rPr>
          <w:rFonts w:ascii="Myriad Pro" w:hAnsi="Myriad Pro" w:cstheme="minorHAnsi"/>
        </w:rPr>
      </w:pPr>
      <w:r w:rsidRPr="00DE052D">
        <w:rPr>
          <w:rFonts w:ascii="Myriad Pro" w:hAnsi="Myriad Pro" w:cstheme="minorHAnsi"/>
        </w:rPr>
        <w:t>Do powyższego wykazu dołączamy, następujące dowody potwierdzające, że wykazan</w:t>
      </w:r>
      <w:r>
        <w:rPr>
          <w:rFonts w:ascii="Myriad Pro" w:hAnsi="Myriad Pro" w:cstheme="minorHAnsi"/>
        </w:rPr>
        <w:t>a/e</w:t>
      </w:r>
      <w:r w:rsidRPr="00DE052D">
        <w:rPr>
          <w:rFonts w:ascii="Myriad Pro" w:hAnsi="Myriad Pro" w:cstheme="minorHAnsi"/>
        </w:rPr>
        <w:t xml:space="preserve"> dokumentacje projektowe zostały wykonane należycie:</w:t>
      </w:r>
    </w:p>
    <w:p w14:paraId="7FDD8701" w14:textId="77777777" w:rsidR="00DB6566" w:rsidRPr="00DE052D" w:rsidRDefault="00DB6566" w:rsidP="00DB6566">
      <w:pPr>
        <w:numPr>
          <w:ilvl w:val="0"/>
          <w:numId w:val="47"/>
        </w:numPr>
        <w:tabs>
          <w:tab w:val="left" w:pos="4678"/>
        </w:tabs>
        <w:spacing w:after="0" w:line="240" w:lineRule="auto"/>
        <w:jc w:val="both"/>
        <w:rPr>
          <w:rFonts w:ascii="Myriad Pro" w:hAnsi="Myriad Pro" w:cstheme="minorHAnsi"/>
        </w:rPr>
      </w:pPr>
      <w:r w:rsidRPr="00DE052D">
        <w:rPr>
          <w:rFonts w:ascii="Myriad Pro" w:hAnsi="Myriad Pro" w:cstheme="minorHAnsi"/>
          <w:bCs/>
          <w:i/>
        </w:rPr>
        <w:t>__________________________________________________________</w:t>
      </w:r>
    </w:p>
    <w:p w14:paraId="7091304A" w14:textId="77777777" w:rsidR="00DB6566" w:rsidRPr="00DE052D" w:rsidRDefault="00DB6566" w:rsidP="00DB6566">
      <w:pPr>
        <w:numPr>
          <w:ilvl w:val="0"/>
          <w:numId w:val="47"/>
        </w:numPr>
        <w:tabs>
          <w:tab w:val="left" w:pos="4678"/>
        </w:tabs>
        <w:spacing w:after="0" w:line="240" w:lineRule="auto"/>
        <w:jc w:val="both"/>
        <w:rPr>
          <w:rFonts w:ascii="Myriad Pro" w:hAnsi="Myriad Pro" w:cstheme="minorHAnsi"/>
        </w:rPr>
      </w:pPr>
      <w:r w:rsidRPr="00DE052D">
        <w:rPr>
          <w:rFonts w:ascii="Myriad Pro" w:hAnsi="Myriad Pro" w:cstheme="minorHAnsi"/>
          <w:bCs/>
          <w:i/>
        </w:rPr>
        <w:t>__________________________________________________________</w:t>
      </w:r>
    </w:p>
    <w:p w14:paraId="0CF67BB3" w14:textId="7F09224F" w:rsidR="00DB6566" w:rsidRPr="00DE052D" w:rsidRDefault="00DB6566" w:rsidP="00DB6566">
      <w:pPr>
        <w:tabs>
          <w:tab w:val="left" w:pos="4678"/>
        </w:tabs>
        <w:spacing w:before="360" w:after="0" w:line="240" w:lineRule="auto"/>
        <w:jc w:val="both"/>
        <w:rPr>
          <w:rFonts w:ascii="Myriad Pro" w:hAnsi="Myriad Pro" w:cstheme="minorHAnsi"/>
        </w:rPr>
      </w:pPr>
      <w:r w:rsidRPr="00DE052D">
        <w:rPr>
          <w:rFonts w:ascii="Myriad Pro" w:hAnsi="Myriad Pro" w:cstheme="minorHAnsi"/>
        </w:rPr>
        <w:t xml:space="preserve">Dowodami, o których mowa powyżej, są referencje bądź inne dokumenty sporządzone przez podmiot, na rzecz którego </w:t>
      </w:r>
      <w:r w:rsidR="00D56E8D">
        <w:rPr>
          <w:rFonts w:ascii="Myriad Pro" w:hAnsi="Myriad Pro" w:cstheme="minorHAnsi"/>
        </w:rPr>
        <w:t>usługi</w:t>
      </w:r>
      <w:r w:rsidRPr="00DE052D">
        <w:rPr>
          <w:rFonts w:ascii="Myriad Pro" w:hAnsi="Myriad Pro" w:cstheme="minorHAnsi"/>
        </w:rPr>
        <w:t xml:space="preserve"> zostały wykonane.</w:t>
      </w:r>
    </w:p>
    <w:p w14:paraId="66F43C65" w14:textId="77777777" w:rsidR="00DB6566" w:rsidRPr="00AC29E4" w:rsidRDefault="00DB6566" w:rsidP="00DB6566">
      <w:pPr>
        <w:pStyle w:val="Styl2"/>
        <w:tabs>
          <w:tab w:val="left" w:pos="357"/>
        </w:tabs>
        <w:spacing w:before="480"/>
        <w:jc w:val="both"/>
        <w:rPr>
          <w:rFonts w:ascii="Myriad Pro" w:hAnsi="Myriad Pro" w:cstheme="minorHAnsi"/>
          <w:b/>
          <w:sz w:val="22"/>
          <w:szCs w:val="22"/>
        </w:rPr>
      </w:pPr>
      <w:r w:rsidRPr="00DE052D">
        <w:rPr>
          <w:rFonts w:ascii="Myriad Pro" w:hAnsi="Myriad Pro" w:cstheme="minorHAnsi"/>
          <w:b/>
          <w:sz w:val="22"/>
          <w:szCs w:val="22"/>
        </w:rPr>
        <w:t>Prawdziwość powyższych danych potwierdzam podpisem świadom(a) odpowiedzialności karnej z art. 297 Kodeksu karnego.</w:t>
      </w:r>
    </w:p>
    <w:p w14:paraId="51DF6EB1" w14:textId="7E27EB54" w:rsidR="00D73565" w:rsidRDefault="00D73565" w:rsidP="004B4488">
      <w:pPr>
        <w:tabs>
          <w:tab w:val="left" w:pos="284"/>
          <w:tab w:val="left" w:pos="3969"/>
        </w:tabs>
        <w:spacing w:after="0" w:line="240" w:lineRule="auto"/>
        <w:jc w:val="right"/>
        <w:rPr>
          <w:rFonts w:ascii="Myriad Pro" w:hAnsi="Myriad Pro" w:cstheme="minorHAnsi"/>
          <w:b/>
          <w:iCs/>
          <w:highlight w:val="yellow"/>
          <w:lang w:eastAsia="pl-PL"/>
        </w:rPr>
      </w:pPr>
    </w:p>
    <w:p w14:paraId="5C7BF62B" w14:textId="1A9FA4D1" w:rsidR="00DB6566" w:rsidRDefault="00DB6566" w:rsidP="004B4488">
      <w:pPr>
        <w:tabs>
          <w:tab w:val="left" w:pos="284"/>
          <w:tab w:val="left" w:pos="3969"/>
        </w:tabs>
        <w:spacing w:after="0" w:line="240" w:lineRule="auto"/>
        <w:jc w:val="right"/>
        <w:rPr>
          <w:rFonts w:ascii="Myriad Pro" w:hAnsi="Myriad Pro" w:cstheme="minorHAnsi"/>
          <w:b/>
          <w:iCs/>
          <w:highlight w:val="yellow"/>
          <w:lang w:eastAsia="pl-PL"/>
        </w:rPr>
      </w:pPr>
    </w:p>
    <w:p w14:paraId="7982AD8E" w14:textId="77777777" w:rsidR="00DB6566" w:rsidRDefault="00DB6566" w:rsidP="004B4488">
      <w:pPr>
        <w:tabs>
          <w:tab w:val="left" w:pos="284"/>
          <w:tab w:val="left" w:pos="3969"/>
        </w:tabs>
        <w:spacing w:after="0" w:line="240" w:lineRule="auto"/>
        <w:jc w:val="right"/>
        <w:rPr>
          <w:rFonts w:ascii="Myriad Pro" w:hAnsi="Myriad Pro" w:cstheme="minorHAnsi"/>
          <w:b/>
          <w:iCs/>
          <w:highlight w:val="yellow"/>
          <w:lang w:eastAsia="pl-PL"/>
        </w:rPr>
      </w:pPr>
    </w:p>
    <w:p w14:paraId="4880B3E2" w14:textId="7FD60DE1" w:rsidR="00B5153D" w:rsidRPr="00A02D16" w:rsidRDefault="004955FD" w:rsidP="004B4488">
      <w:pPr>
        <w:tabs>
          <w:tab w:val="left" w:pos="284"/>
          <w:tab w:val="left" w:pos="3969"/>
        </w:tabs>
        <w:spacing w:after="0" w:line="240" w:lineRule="auto"/>
        <w:jc w:val="right"/>
        <w:rPr>
          <w:rFonts w:ascii="Myriad Pro" w:hAnsi="Myriad Pro" w:cstheme="minorHAnsi"/>
          <w:b/>
          <w:iCs/>
          <w:lang w:eastAsia="pl-PL"/>
        </w:rPr>
      </w:pPr>
      <w:r w:rsidRPr="00D73565">
        <w:rPr>
          <w:rFonts w:ascii="Myriad Pro" w:hAnsi="Myriad Pro" w:cstheme="minorHAnsi"/>
          <w:b/>
          <w:iCs/>
          <w:lang w:eastAsia="pl-PL"/>
        </w:rPr>
        <w:t xml:space="preserve">Załącznik nr </w:t>
      </w:r>
      <w:r w:rsidR="00D73565" w:rsidRPr="00D73565">
        <w:rPr>
          <w:rFonts w:ascii="Myriad Pro" w:hAnsi="Myriad Pro" w:cstheme="minorHAnsi"/>
          <w:b/>
          <w:iCs/>
          <w:lang w:eastAsia="pl-PL"/>
        </w:rPr>
        <w:t>6</w:t>
      </w:r>
      <w:r w:rsidRPr="00D73565">
        <w:rPr>
          <w:rFonts w:ascii="Myriad Pro" w:hAnsi="Myriad Pro" w:cstheme="minorHAnsi"/>
          <w:b/>
          <w:iCs/>
          <w:lang w:eastAsia="pl-PL"/>
        </w:rPr>
        <w:t xml:space="preserve"> do </w:t>
      </w:r>
      <w:r w:rsidR="0022625C" w:rsidRPr="00D73565">
        <w:rPr>
          <w:rFonts w:ascii="Myriad Pro" w:hAnsi="Myriad Pro" w:cstheme="minorHAnsi"/>
          <w:b/>
          <w:iCs/>
          <w:lang w:eastAsia="pl-PL"/>
        </w:rPr>
        <w:t>SWZ</w:t>
      </w:r>
    </w:p>
    <w:p w14:paraId="0C81B760" w14:textId="77777777" w:rsidR="0079342A" w:rsidRPr="00EF0912" w:rsidRDefault="0079342A" w:rsidP="00A959A3">
      <w:pPr>
        <w:pStyle w:val="Styl2"/>
        <w:shd w:val="clear" w:color="auto" w:fill="B8CCE4"/>
        <w:tabs>
          <w:tab w:val="left" w:pos="357"/>
        </w:tabs>
        <w:spacing w:before="480" w:after="480"/>
        <w:jc w:val="center"/>
        <w:rPr>
          <w:rFonts w:ascii="Myriad Pro" w:hAnsi="Myriad Pro" w:cstheme="minorHAnsi"/>
          <w:b/>
          <w:caps/>
          <w:color w:val="auto"/>
          <w:sz w:val="22"/>
          <w:szCs w:val="22"/>
          <w:lang w:eastAsia="pl-PL"/>
        </w:rPr>
      </w:pPr>
      <w:r w:rsidRPr="00EF0912">
        <w:rPr>
          <w:rFonts w:ascii="Myriad Pro" w:hAnsi="Myriad Pro" w:cstheme="minorHAnsi"/>
          <w:b/>
          <w:caps/>
          <w:color w:val="auto"/>
          <w:sz w:val="22"/>
          <w:szCs w:val="22"/>
          <w:lang w:eastAsia="pl-PL"/>
        </w:rPr>
        <w:t xml:space="preserve">Wykaz wykonanych </w:t>
      </w:r>
      <w:r w:rsidR="0018541D" w:rsidRPr="00EF0912">
        <w:rPr>
          <w:rFonts w:ascii="Myriad Pro" w:hAnsi="Myriad Pro" w:cstheme="minorHAnsi"/>
          <w:b/>
          <w:caps/>
          <w:color w:val="auto"/>
          <w:sz w:val="22"/>
          <w:szCs w:val="22"/>
          <w:lang w:eastAsia="pl-PL"/>
        </w:rPr>
        <w:t>ROBÓT BUDOWLANYCH</w:t>
      </w:r>
    </w:p>
    <w:p w14:paraId="5B3F302F" w14:textId="7E2314A4" w:rsidR="0018541D" w:rsidRPr="00EF0912" w:rsidRDefault="00F13E18" w:rsidP="00EF0912">
      <w:pPr>
        <w:spacing w:after="120" w:line="240" w:lineRule="auto"/>
        <w:jc w:val="both"/>
        <w:rPr>
          <w:rFonts w:ascii="Myriad Pro" w:hAnsi="Myriad Pro"/>
          <w:b/>
        </w:rPr>
      </w:pPr>
      <w:r w:rsidRPr="00EF0912">
        <w:rPr>
          <w:rFonts w:ascii="Myriad Pro" w:hAnsi="Myriad Pro" w:cstheme="minorHAnsi"/>
          <w:bCs/>
          <w:lang w:eastAsia="pl-PL"/>
        </w:rPr>
        <w:t>Na potrzeby</w:t>
      </w:r>
      <w:r w:rsidR="004955FD" w:rsidRPr="00EF0912">
        <w:rPr>
          <w:rFonts w:ascii="Myriad Pro" w:hAnsi="Myriad Pro" w:cstheme="minorHAnsi"/>
          <w:bCs/>
          <w:lang w:eastAsia="pl-PL"/>
        </w:rPr>
        <w:t xml:space="preserve"> </w:t>
      </w:r>
      <w:del w:id="212" w:author="Niemczura Magdalena" w:date="2024-09-25T11:50:00Z">
        <w:r w:rsidR="004955FD" w:rsidRPr="00EF0912" w:rsidDel="005F0450">
          <w:rPr>
            <w:rFonts w:ascii="Myriad Pro" w:hAnsi="Myriad Pro" w:cstheme="minorHAnsi"/>
            <w:bCs/>
            <w:lang w:eastAsia="pl-PL"/>
          </w:rPr>
          <w:delText xml:space="preserve">postępowania o udzielenie zamówienia publicznego </w:delText>
        </w:r>
        <w:r w:rsidR="002A63D9" w:rsidRPr="00EF0912" w:rsidDel="005F0450">
          <w:rPr>
            <w:rFonts w:ascii="Myriad Pro" w:hAnsi="Myriad Pro" w:cstheme="minorHAnsi"/>
            <w:bCs/>
            <w:lang w:eastAsia="pl-PL"/>
          </w:rPr>
          <w:delText xml:space="preserve">w trybie przetargu </w:delText>
        </w:r>
        <w:r w:rsidR="002A63D9" w:rsidRPr="00A56915" w:rsidDel="005F0450">
          <w:rPr>
            <w:rFonts w:ascii="Myriad Pro" w:hAnsi="Myriad Pro" w:cstheme="minorHAnsi"/>
            <w:bCs/>
            <w:lang w:eastAsia="pl-PL"/>
          </w:rPr>
          <w:delText>nieograniczonego</w:delText>
        </w:r>
      </w:del>
      <w:ins w:id="213" w:author="Niemczura Magdalena" w:date="2024-09-25T11:50:00Z">
        <w:r w:rsidR="005F0450">
          <w:rPr>
            <w:rFonts w:ascii="Myriad Pro" w:hAnsi="Myriad Pro" w:cstheme="minorHAnsi"/>
            <w:bCs/>
            <w:lang w:eastAsia="pl-PL"/>
          </w:rPr>
          <w:t>zapytania ofertowego</w:t>
        </w:r>
      </w:ins>
      <w:r w:rsidR="002A63D9" w:rsidRPr="00A56915">
        <w:rPr>
          <w:rFonts w:ascii="Myriad Pro" w:hAnsi="Myriad Pro" w:cstheme="minorHAnsi"/>
          <w:bCs/>
          <w:lang w:eastAsia="pl-PL"/>
        </w:rPr>
        <w:t xml:space="preserve"> </w:t>
      </w:r>
      <w:r w:rsidR="004955FD" w:rsidRPr="00A56915">
        <w:rPr>
          <w:rFonts w:ascii="Myriad Pro" w:eastAsia="Times New Roman" w:hAnsi="Myriad Pro" w:cstheme="minorHAnsi"/>
          <w:lang w:eastAsia="pl-PL"/>
        </w:rPr>
        <w:t xml:space="preserve">pn. </w:t>
      </w:r>
      <w:r w:rsidR="00287A04" w:rsidRPr="00A56915">
        <w:rPr>
          <w:rFonts w:ascii="Myriad Pro" w:hAnsi="Myriad Pro" w:cstheme="minorHAnsi"/>
          <w:b/>
        </w:rPr>
        <w:t>„</w:t>
      </w:r>
      <w:bookmarkStart w:id="214" w:name="_Hlk177638808"/>
      <w:r w:rsidR="009D7A61">
        <w:rPr>
          <w:rFonts w:ascii="Myriad Pro" w:hAnsi="Myriad Pro" w:cstheme="minorHAnsi"/>
          <w:b/>
        </w:rPr>
        <w:t>Zaprojektowanie i wykonanie przebudowy hali nr 1 w</w:t>
      </w:r>
      <w:ins w:id="215" w:author="Niemczura Magdalena" w:date="2024-09-25T11:50:00Z">
        <w:r w:rsidR="005F0450">
          <w:rPr>
            <w:rFonts w:ascii="Myriad Pro" w:hAnsi="Myriad Pro" w:cstheme="minorHAnsi"/>
            <w:b/>
          </w:rPr>
          <w:t> </w:t>
        </w:r>
      </w:ins>
      <w:del w:id="216" w:author="Niemczura Magdalena" w:date="2024-09-25T11:50:00Z">
        <w:r w:rsidR="009D7A61" w:rsidDel="005F0450">
          <w:rPr>
            <w:rFonts w:ascii="Myriad Pro" w:hAnsi="Myriad Pro" w:cstheme="minorHAnsi"/>
            <w:b/>
          </w:rPr>
          <w:delText xml:space="preserve"> </w:delText>
        </w:r>
      </w:del>
      <w:r w:rsidR="009D7A61">
        <w:rPr>
          <w:rFonts w:ascii="Myriad Pro" w:hAnsi="Myriad Pro" w:cstheme="minorHAnsi"/>
          <w:b/>
        </w:rPr>
        <w:t>Zajezdni Tramwajowej Gaj przy ul. Kamiennej 74 we Wrocławiu wraz z dostawą tokarki podtorowej oraz innych urządzeń.</w:t>
      </w:r>
      <w:r w:rsidR="00287A04" w:rsidRPr="00A56915">
        <w:rPr>
          <w:rFonts w:ascii="Myriad Pro" w:hAnsi="Myriad Pro" w:cstheme="minorHAnsi"/>
          <w:b/>
          <w:bCs/>
          <w:iCs/>
        </w:rPr>
        <w:t xml:space="preserve">”, </w:t>
      </w:r>
      <w:bookmarkEnd w:id="214"/>
      <w:r w:rsidR="00287A04" w:rsidRPr="00A56915">
        <w:rPr>
          <w:rFonts w:ascii="Myriad Pro" w:hAnsi="Myriad Pro" w:cstheme="minorHAnsi"/>
          <w:lang w:eastAsia="pl-PL"/>
        </w:rPr>
        <w:t xml:space="preserve">nr postępowania: </w:t>
      </w:r>
      <w:r w:rsidR="00287A04" w:rsidRPr="00A56915">
        <w:rPr>
          <w:rFonts w:ascii="Myriad Pro" w:hAnsi="Myriad Pro" w:cstheme="minorHAnsi"/>
          <w:b/>
          <w:lang w:eastAsia="pl-PL"/>
        </w:rPr>
        <w:t>KU.241/</w:t>
      </w:r>
      <w:r w:rsidR="009D7A61">
        <w:rPr>
          <w:rFonts w:ascii="Myriad Pro" w:hAnsi="Myriad Pro" w:cstheme="minorHAnsi"/>
          <w:b/>
          <w:lang w:eastAsia="pl-PL"/>
        </w:rPr>
        <w:t>zo</w:t>
      </w:r>
      <w:r w:rsidR="008A557E" w:rsidRPr="00A56915">
        <w:rPr>
          <w:rFonts w:ascii="Myriad Pro" w:hAnsi="Myriad Pro" w:cstheme="minorHAnsi"/>
          <w:b/>
          <w:lang w:eastAsia="pl-PL"/>
        </w:rPr>
        <w:t>4</w:t>
      </w:r>
      <w:r w:rsidR="009D7A61">
        <w:rPr>
          <w:rFonts w:ascii="Myriad Pro" w:hAnsi="Myriad Pro" w:cstheme="minorHAnsi"/>
          <w:b/>
          <w:lang w:eastAsia="pl-PL"/>
        </w:rPr>
        <w:t>8</w:t>
      </w:r>
      <w:r w:rsidR="00287A04" w:rsidRPr="00A56915">
        <w:rPr>
          <w:rFonts w:ascii="Myriad Pro" w:hAnsi="Myriad Pro" w:cstheme="minorHAnsi"/>
          <w:b/>
          <w:lang w:eastAsia="pl-PL"/>
        </w:rPr>
        <w:t>_2024/</w:t>
      </w:r>
      <w:r w:rsidR="008A557E" w:rsidRPr="00A56915">
        <w:rPr>
          <w:rFonts w:ascii="Myriad Pro" w:hAnsi="Myriad Pro" w:cstheme="minorHAnsi"/>
          <w:b/>
          <w:lang w:eastAsia="pl-PL"/>
        </w:rPr>
        <w:t>MB</w:t>
      </w:r>
      <w:r w:rsidR="00F34069" w:rsidRPr="00A56915">
        <w:rPr>
          <w:rFonts w:ascii="Myriad Pro" w:hAnsi="Myriad Pro" w:cstheme="minorHAnsi"/>
          <w:lang w:eastAsia="pl-PL"/>
        </w:rPr>
        <w:t xml:space="preserve">, </w:t>
      </w:r>
      <w:r w:rsidR="000E6D9E" w:rsidRPr="00A56915">
        <w:rPr>
          <w:rFonts w:ascii="Myriad Pro" w:hAnsi="Myriad Pro" w:cs="Calibri"/>
          <w:lang w:eastAsia="pl-PL"/>
        </w:rPr>
        <w:t>składam wykaz i</w:t>
      </w:r>
      <w:ins w:id="217" w:author="Niemczura Magdalena" w:date="2024-09-25T11:50:00Z">
        <w:r w:rsidR="005F0450">
          <w:rPr>
            <w:rFonts w:ascii="Myriad Pro" w:hAnsi="Myriad Pro" w:cs="Calibri"/>
            <w:lang w:eastAsia="pl-PL"/>
          </w:rPr>
          <w:t> </w:t>
        </w:r>
      </w:ins>
      <w:del w:id="218" w:author="Niemczura Magdalena" w:date="2024-09-25T11:50:00Z">
        <w:r w:rsidR="000E6D9E" w:rsidRPr="00A56915" w:rsidDel="005F0450">
          <w:rPr>
            <w:rFonts w:ascii="Myriad Pro" w:hAnsi="Myriad Pro" w:cs="Calibri"/>
            <w:lang w:eastAsia="pl-PL"/>
          </w:rPr>
          <w:delText xml:space="preserve"> </w:delText>
        </w:r>
      </w:del>
      <w:r w:rsidR="000E6D9E" w:rsidRPr="00A56915">
        <w:rPr>
          <w:rFonts w:ascii="Myriad Pro" w:hAnsi="Myriad Pro" w:cs="Calibri"/>
          <w:lang w:eastAsia="pl-PL"/>
        </w:rPr>
        <w:t>oświadczam, że wykonałem należycie w okresie ostatnich 5 lat</w:t>
      </w:r>
      <w:r w:rsidR="007B2259" w:rsidRPr="00A56915">
        <w:rPr>
          <w:rFonts w:ascii="Myriad Pro" w:hAnsi="Myriad Pro" w:cs="Calibri"/>
          <w:lang w:eastAsia="pl-PL"/>
        </w:rPr>
        <w:t xml:space="preserve"> przed</w:t>
      </w:r>
      <w:r w:rsidR="000E6D9E" w:rsidRPr="00A56915">
        <w:rPr>
          <w:rFonts w:ascii="Myriad Pro" w:hAnsi="Myriad Pro" w:cs="Calibri"/>
          <w:lang w:eastAsia="pl-PL"/>
        </w:rPr>
        <w:t>, a jeżeli okres prowadzenia działalności jest krótszy – w tym okresie nw. roboty budowlane</w:t>
      </w:r>
      <w:r w:rsidR="00EF0912" w:rsidRPr="00A56915">
        <w:rPr>
          <w:rFonts w:ascii="Myriad Pro" w:hAnsi="Myriad Pro" w:cstheme="minorHAnsi"/>
          <w:b/>
          <w:lang w:eastAsia="pl-PL"/>
        </w:rPr>
        <w:t>*</w:t>
      </w:r>
      <w:r w:rsidR="000E6D9E" w:rsidRPr="00A56915">
        <w:rPr>
          <w:rFonts w:ascii="Myriad Pro" w:hAnsi="Myriad Pro" w:cs="Calibri"/>
          <w:lang w:eastAsia="pl-PL"/>
        </w:rPr>
        <w:t>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"/>
        <w:gridCol w:w="2626"/>
        <w:gridCol w:w="1698"/>
        <w:gridCol w:w="1698"/>
        <w:gridCol w:w="2534"/>
      </w:tblGrid>
      <w:tr w:rsidR="009C5C5D" w:rsidRPr="00A02D16" w14:paraId="0FC1CE4D" w14:textId="77777777" w:rsidTr="00EF0912">
        <w:trPr>
          <w:trHeight w:val="688"/>
        </w:trPr>
        <w:tc>
          <w:tcPr>
            <w:tcW w:w="271" w:type="pct"/>
            <w:shd w:val="clear" w:color="auto" w:fill="F2F2F2" w:themeFill="background1" w:themeFillShade="F2"/>
            <w:vAlign w:val="center"/>
          </w:tcPr>
          <w:p w14:paraId="22285092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sz w:val="22"/>
                <w:szCs w:val="22"/>
              </w:rPr>
              <w:t xml:space="preserve"> </w:t>
            </w:r>
            <w:r w:rsidRPr="00A02D1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451" w:type="pct"/>
            <w:shd w:val="clear" w:color="auto" w:fill="F2F2F2" w:themeFill="background1" w:themeFillShade="F2"/>
            <w:vAlign w:val="center"/>
          </w:tcPr>
          <w:p w14:paraId="7FA7AE2D" w14:textId="257ADEFA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Charakterystyka/ Rodzaj wykonanych robót budowlanych</w:t>
            </w:r>
          </w:p>
          <w:p w14:paraId="5ED1FCF1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939" w:type="pct"/>
            <w:shd w:val="clear" w:color="auto" w:fill="F2F2F2" w:themeFill="background1" w:themeFillShade="F2"/>
            <w:vAlign w:val="center"/>
          </w:tcPr>
          <w:p w14:paraId="38E1887C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Data</w:t>
            </w:r>
          </w:p>
          <w:p w14:paraId="3F3DDC35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wykonywania</w:t>
            </w:r>
          </w:p>
        </w:tc>
        <w:tc>
          <w:tcPr>
            <w:tcW w:w="939" w:type="pct"/>
            <w:shd w:val="clear" w:color="auto" w:fill="F2F2F2" w:themeFill="background1" w:themeFillShade="F2"/>
            <w:vAlign w:val="center"/>
          </w:tcPr>
          <w:p w14:paraId="4335AAF4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Odbiorca</w:t>
            </w:r>
          </w:p>
          <w:p w14:paraId="7CEC3A57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(nazwa, adres, telefon)</w:t>
            </w:r>
          </w:p>
        </w:tc>
        <w:tc>
          <w:tcPr>
            <w:tcW w:w="1400" w:type="pct"/>
            <w:shd w:val="clear" w:color="auto" w:fill="F2F2F2" w:themeFill="background1" w:themeFillShade="F2"/>
            <w:vAlign w:val="center"/>
          </w:tcPr>
          <w:p w14:paraId="0D87046F" w14:textId="6E880433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Doświadczenie własne Wykonawcy/ Wykonawca polega na</w:t>
            </w:r>
            <w:r w:rsidR="00EB2D7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 </w:t>
            </w:r>
            <w:r w:rsidRPr="00A02D16">
              <w:rPr>
                <w:rFonts w:ascii="Myriad Pro" w:hAnsi="Myriad Pro" w:cstheme="minorHAnsi"/>
                <w:b/>
                <w:sz w:val="22"/>
                <w:szCs w:val="22"/>
                <w:lang w:eastAsia="pl-PL"/>
              </w:rPr>
              <w:t>zasobach innych podmiotów *</w:t>
            </w:r>
          </w:p>
        </w:tc>
      </w:tr>
      <w:tr w:rsidR="009C5C5D" w:rsidRPr="00A02D16" w14:paraId="36145689" w14:textId="77777777" w:rsidTr="0081087F">
        <w:trPr>
          <w:trHeight w:val="732"/>
        </w:trPr>
        <w:tc>
          <w:tcPr>
            <w:tcW w:w="271" w:type="pct"/>
            <w:shd w:val="clear" w:color="auto" w:fill="auto"/>
            <w:vAlign w:val="center"/>
          </w:tcPr>
          <w:p w14:paraId="19140763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306C2946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14:paraId="407820C5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39" w:type="pct"/>
          </w:tcPr>
          <w:p w14:paraId="5B8E0433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400" w:type="pct"/>
            <w:vAlign w:val="center"/>
          </w:tcPr>
          <w:p w14:paraId="7244022C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</w:tr>
      <w:tr w:rsidR="0081087F" w:rsidRPr="00A02D16" w14:paraId="1DD42A66" w14:textId="77777777" w:rsidTr="0081087F">
        <w:trPr>
          <w:trHeight w:val="686"/>
        </w:trPr>
        <w:tc>
          <w:tcPr>
            <w:tcW w:w="271" w:type="pct"/>
            <w:shd w:val="clear" w:color="auto" w:fill="auto"/>
            <w:vAlign w:val="center"/>
          </w:tcPr>
          <w:p w14:paraId="7A4A2658" w14:textId="0147ADB4" w:rsidR="0081087F" w:rsidRPr="00A02D16" w:rsidRDefault="0081087F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  <w:r>
              <w:rPr>
                <w:rFonts w:ascii="Myriad Pro" w:hAnsi="Myriad Pro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451" w:type="pct"/>
            <w:shd w:val="clear" w:color="auto" w:fill="auto"/>
            <w:vAlign w:val="center"/>
          </w:tcPr>
          <w:p w14:paraId="09AE0152" w14:textId="77777777" w:rsidR="0081087F" w:rsidRPr="00A02D16" w:rsidRDefault="0081087F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39" w:type="pct"/>
            <w:shd w:val="clear" w:color="auto" w:fill="auto"/>
            <w:vAlign w:val="center"/>
          </w:tcPr>
          <w:p w14:paraId="73756A4C" w14:textId="77777777" w:rsidR="0081087F" w:rsidRPr="00A02D16" w:rsidRDefault="0081087F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39" w:type="pct"/>
          </w:tcPr>
          <w:p w14:paraId="7A7BD8B2" w14:textId="77777777" w:rsidR="0081087F" w:rsidRPr="00A02D16" w:rsidRDefault="0081087F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400" w:type="pct"/>
            <w:vAlign w:val="center"/>
          </w:tcPr>
          <w:p w14:paraId="7C3524DD" w14:textId="77777777" w:rsidR="0081087F" w:rsidRPr="00A02D16" w:rsidRDefault="0081087F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</w:tr>
      <w:tr w:rsidR="009C5C5D" w:rsidRPr="00A02D16" w14:paraId="14A59A8B" w14:textId="77777777" w:rsidTr="00EF0912">
        <w:trPr>
          <w:trHeight w:val="567"/>
        </w:trPr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885AF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  <w:r w:rsidRPr="00A02D16">
              <w:rPr>
                <w:rFonts w:ascii="Myriad Pro" w:hAnsi="Myriad Pro" w:cstheme="minorHAnsi"/>
                <w:sz w:val="22"/>
                <w:szCs w:val="22"/>
                <w:lang w:eastAsia="pl-PL"/>
              </w:rPr>
              <w:t>…</w:t>
            </w:r>
          </w:p>
        </w:tc>
        <w:tc>
          <w:tcPr>
            <w:tcW w:w="14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3D6218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8EC30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39" w:type="pct"/>
            <w:tcBorders>
              <w:bottom w:val="single" w:sz="4" w:space="0" w:color="auto"/>
            </w:tcBorders>
          </w:tcPr>
          <w:p w14:paraId="55B9D37D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400" w:type="pct"/>
            <w:tcBorders>
              <w:bottom w:val="single" w:sz="4" w:space="0" w:color="auto"/>
            </w:tcBorders>
            <w:vAlign w:val="center"/>
          </w:tcPr>
          <w:p w14:paraId="54F34B89" w14:textId="77777777" w:rsidR="009C5C5D" w:rsidRPr="00A02D16" w:rsidRDefault="009C5C5D" w:rsidP="004B4488">
            <w:pPr>
              <w:pStyle w:val="Styl2"/>
              <w:jc w:val="center"/>
              <w:rPr>
                <w:rFonts w:ascii="Myriad Pro" w:hAnsi="Myriad Pro" w:cstheme="minorHAnsi"/>
                <w:sz w:val="22"/>
                <w:szCs w:val="22"/>
                <w:lang w:eastAsia="pl-PL"/>
              </w:rPr>
            </w:pPr>
          </w:p>
        </w:tc>
      </w:tr>
    </w:tbl>
    <w:p w14:paraId="30267CD2" w14:textId="4C5ED1F6" w:rsidR="0079342A" w:rsidRPr="0081087F" w:rsidRDefault="0079342A" w:rsidP="00AF78D5">
      <w:pPr>
        <w:autoSpaceDN w:val="0"/>
        <w:adjustRightInd w:val="0"/>
        <w:spacing w:before="120" w:after="0" w:line="240" w:lineRule="auto"/>
        <w:jc w:val="both"/>
        <w:rPr>
          <w:rFonts w:ascii="Myriad Pro" w:hAnsi="Myriad Pro" w:cstheme="minorHAnsi"/>
          <w:sz w:val="18"/>
          <w:szCs w:val="18"/>
          <w:lang w:eastAsia="pl-PL"/>
        </w:rPr>
      </w:pPr>
      <w:r w:rsidRPr="0081087F">
        <w:rPr>
          <w:rFonts w:ascii="Myriad Pro" w:hAnsi="Myriad Pro" w:cstheme="minorHAnsi"/>
          <w:sz w:val="18"/>
          <w:szCs w:val="18"/>
          <w:lang w:eastAsia="pl-PL"/>
        </w:rPr>
        <w:t>* w przypadku dysponowania zasobami podmiotów</w:t>
      </w:r>
      <w:r w:rsidR="00DB28AB" w:rsidRPr="0081087F">
        <w:rPr>
          <w:rFonts w:ascii="Myriad Pro" w:hAnsi="Myriad Pro" w:cstheme="minorHAnsi"/>
          <w:sz w:val="18"/>
          <w:szCs w:val="18"/>
          <w:lang w:eastAsia="pl-PL"/>
        </w:rPr>
        <w:t xml:space="preserve"> udostępniających zasoby</w:t>
      </w:r>
      <w:r w:rsidRPr="0081087F">
        <w:rPr>
          <w:rFonts w:ascii="Myriad Pro" w:hAnsi="Myriad Pro" w:cstheme="minorHAnsi"/>
          <w:sz w:val="18"/>
          <w:szCs w:val="18"/>
          <w:lang w:eastAsia="pl-PL"/>
        </w:rPr>
        <w:t xml:space="preserve"> do oferty należy dołączyć zobowiązania innych podmiotów do oddania Wykonawcy do dyspozycji niezbędnych zasobów z zakresu wiedzy i doświadczenia na</w:t>
      </w:r>
      <w:r w:rsidR="00EB2D76" w:rsidRPr="0081087F">
        <w:rPr>
          <w:rFonts w:ascii="Myriad Pro" w:hAnsi="Myriad Pro" w:cstheme="minorHAnsi"/>
          <w:sz w:val="18"/>
          <w:szCs w:val="18"/>
          <w:lang w:eastAsia="pl-PL"/>
        </w:rPr>
        <w:t> </w:t>
      </w:r>
      <w:r w:rsidRPr="0081087F">
        <w:rPr>
          <w:rFonts w:ascii="Myriad Pro" w:hAnsi="Myriad Pro" w:cstheme="minorHAnsi"/>
          <w:sz w:val="18"/>
          <w:szCs w:val="18"/>
          <w:lang w:eastAsia="pl-PL"/>
        </w:rPr>
        <w:t>okres korzystania z nich przy wykonywaniu zamówienia.</w:t>
      </w:r>
    </w:p>
    <w:p w14:paraId="4F8F5237" w14:textId="2EBA0D09" w:rsidR="0018541D" w:rsidRPr="00A02D16" w:rsidRDefault="0018541D" w:rsidP="0018541D">
      <w:pPr>
        <w:tabs>
          <w:tab w:val="left" w:pos="4678"/>
        </w:tabs>
        <w:spacing w:before="360" w:after="0" w:line="240" w:lineRule="auto"/>
        <w:jc w:val="both"/>
        <w:rPr>
          <w:rFonts w:ascii="Myriad Pro" w:hAnsi="Myriad Pro" w:cstheme="minorHAnsi"/>
        </w:rPr>
      </w:pPr>
      <w:r w:rsidRPr="00A02D16">
        <w:rPr>
          <w:rFonts w:ascii="Myriad Pro" w:hAnsi="Myriad Pro" w:cstheme="minorHAnsi"/>
        </w:rPr>
        <w:t>Do powyższego wykazu dołączamy, następujące dowody potwierdzające, że wykazane roboty budowlane zostały wykonane należycie:</w:t>
      </w:r>
    </w:p>
    <w:p w14:paraId="4851DE39" w14:textId="0A2D23BC" w:rsidR="005B5F77" w:rsidRPr="0081087F" w:rsidRDefault="005B5F77" w:rsidP="0081087F">
      <w:pPr>
        <w:pStyle w:val="Akapitzlist"/>
        <w:numPr>
          <w:ilvl w:val="0"/>
          <w:numId w:val="96"/>
        </w:numPr>
        <w:tabs>
          <w:tab w:val="left" w:pos="4678"/>
        </w:tabs>
        <w:spacing w:after="0" w:line="240" w:lineRule="auto"/>
        <w:jc w:val="both"/>
        <w:rPr>
          <w:rFonts w:ascii="Myriad Pro" w:hAnsi="Myriad Pro" w:cstheme="minorHAnsi"/>
        </w:rPr>
      </w:pPr>
      <w:r w:rsidRPr="0081087F">
        <w:rPr>
          <w:rFonts w:ascii="Myriad Pro" w:hAnsi="Myriad Pro" w:cstheme="minorHAnsi"/>
          <w:bCs/>
          <w:i/>
        </w:rPr>
        <w:t>__________________________________________________________</w:t>
      </w:r>
    </w:p>
    <w:p w14:paraId="07C70D2C" w14:textId="77777777" w:rsidR="005B5F77" w:rsidRPr="00A02D16" w:rsidRDefault="005B5F77" w:rsidP="0081087F">
      <w:pPr>
        <w:numPr>
          <w:ilvl w:val="0"/>
          <w:numId w:val="96"/>
        </w:numPr>
        <w:tabs>
          <w:tab w:val="left" w:pos="4678"/>
        </w:tabs>
        <w:spacing w:after="0" w:line="240" w:lineRule="auto"/>
        <w:jc w:val="both"/>
        <w:rPr>
          <w:rFonts w:ascii="Myriad Pro" w:hAnsi="Myriad Pro" w:cstheme="minorHAnsi"/>
        </w:rPr>
      </w:pPr>
      <w:r w:rsidRPr="00A02D16">
        <w:rPr>
          <w:rFonts w:ascii="Myriad Pro" w:hAnsi="Myriad Pro" w:cstheme="minorHAnsi"/>
          <w:bCs/>
          <w:i/>
        </w:rPr>
        <w:t>__________________________________________________________</w:t>
      </w:r>
    </w:p>
    <w:p w14:paraId="7A510A00" w14:textId="04894DB9" w:rsidR="00F01C1B" w:rsidRPr="00A02D16" w:rsidRDefault="005B5F77" w:rsidP="004B4488">
      <w:pPr>
        <w:tabs>
          <w:tab w:val="left" w:pos="4678"/>
        </w:tabs>
        <w:spacing w:before="360" w:after="0" w:line="240" w:lineRule="auto"/>
        <w:jc w:val="both"/>
        <w:rPr>
          <w:rFonts w:ascii="Myriad Pro" w:hAnsi="Myriad Pro" w:cstheme="minorHAnsi"/>
        </w:rPr>
      </w:pPr>
      <w:r w:rsidRPr="00A02D16">
        <w:rPr>
          <w:rFonts w:ascii="Myriad Pro" w:hAnsi="Myriad Pro" w:cstheme="minorHAnsi"/>
        </w:rPr>
        <w:t>D</w:t>
      </w:r>
      <w:r w:rsidR="00F01C1B" w:rsidRPr="00A02D16">
        <w:rPr>
          <w:rFonts w:ascii="Myriad Pro" w:hAnsi="Myriad Pro" w:cstheme="minorHAnsi"/>
        </w:rPr>
        <w:t>owodami, o</w:t>
      </w:r>
      <w:r w:rsidRPr="00A02D16">
        <w:rPr>
          <w:rFonts w:ascii="Myriad Pro" w:hAnsi="Myriad Pro" w:cstheme="minorHAnsi"/>
        </w:rPr>
        <w:t> </w:t>
      </w:r>
      <w:r w:rsidR="00F01C1B" w:rsidRPr="00A02D16">
        <w:rPr>
          <w:rFonts w:ascii="Myriad Pro" w:hAnsi="Myriad Pro" w:cstheme="minorHAnsi"/>
        </w:rPr>
        <w:t>których mowa</w:t>
      </w:r>
      <w:r w:rsidRPr="00A02D16">
        <w:rPr>
          <w:rFonts w:ascii="Myriad Pro" w:hAnsi="Myriad Pro" w:cstheme="minorHAnsi"/>
        </w:rPr>
        <w:t xml:space="preserve"> powyżej</w:t>
      </w:r>
      <w:r w:rsidR="00F01C1B" w:rsidRPr="00A02D16">
        <w:rPr>
          <w:rFonts w:ascii="Myriad Pro" w:hAnsi="Myriad Pro" w:cstheme="minorHAnsi"/>
        </w:rPr>
        <w:t xml:space="preserve">, są referencje bądź inne dokumenty sporządzone przez podmiot, na rzecz którego </w:t>
      </w:r>
      <w:r w:rsidR="007D13E6" w:rsidRPr="00A02D16">
        <w:rPr>
          <w:rFonts w:ascii="Myriad Pro" w:hAnsi="Myriad Pro" w:cstheme="minorHAnsi"/>
        </w:rPr>
        <w:t xml:space="preserve">roboty budowlane </w:t>
      </w:r>
      <w:r w:rsidR="00F01C1B" w:rsidRPr="00A02D16">
        <w:rPr>
          <w:rFonts w:ascii="Myriad Pro" w:hAnsi="Myriad Pro" w:cstheme="minorHAnsi"/>
        </w:rPr>
        <w:t>zostały wykonane</w:t>
      </w:r>
      <w:r w:rsidR="0081087F">
        <w:rPr>
          <w:rFonts w:ascii="Myriad Pro" w:hAnsi="Myriad Pro" w:cstheme="minorHAnsi"/>
        </w:rPr>
        <w:t>.</w:t>
      </w:r>
    </w:p>
    <w:p w14:paraId="11F9AAF9" w14:textId="77777777" w:rsidR="0079342A" w:rsidRPr="00A02D16" w:rsidRDefault="0079342A" w:rsidP="009B28ED">
      <w:pPr>
        <w:pStyle w:val="Styl2"/>
        <w:tabs>
          <w:tab w:val="left" w:pos="357"/>
        </w:tabs>
        <w:spacing w:before="480"/>
        <w:jc w:val="both"/>
        <w:rPr>
          <w:rFonts w:ascii="Myriad Pro" w:hAnsi="Myriad Pro" w:cstheme="minorHAnsi"/>
          <w:b/>
          <w:sz w:val="22"/>
          <w:szCs w:val="22"/>
        </w:rPr>
      </w:pPr>
      <w:r w:rsidRPr="00A02D16">
        <w:rPr>
          <w:rFonts w:ascii="Myriad Pro" w:hAnsi="Myriad Pro" w:cstheme="minorHAnsi"/>
          <w:b/>
          <w:sz w:val="22"/>
          <w:szCs w:val="22"/>
        </w:rPr>
        <w:t>Prawdziwość powyższych danych potwierdzam podpisem świadom(a) odpowiedzialności karnej z art. 297 Kodeksu karnego.</w:t>
      </w:r>
    </w:p>
    <w:p w14:paraId="3220C76F" w14:textId="77777777" w:rsidR="0079342A" w:rsidRPr="00A02D16" w:rsidRDefault="0079342A" w:rsidP="004B4488">
      <w:pPr>
        <w:spacing w:after="0" w:line="240" w:lineRule="auto"/>
        <w:rPr>
          <w:rFonts w:ascii="Myriad Pro" w:hAnsi="Myriad Pro" w:cstheme="minorHAnsi"/>
          <w:b/>
          <w:i/>
          <w:lang w:eastAsia="pl-PL"/>
        </w:rPr>
      </w:pPr>
    </w:p>
    <w:p w14:paraId="2E8FB0E9" w14:textId="77777777" w:rsidR="008720E1" w:rsidRPr="00A02D16" w:rsidRDefault="008720E1" w:rsidP="004B4488">
      <w:pPr>
        <w:pStyle w:val="Styl2"/>
        <w:tabs>
          <w:tab w:val="left" w:pos="357"/>
        </w:tabs>
        <w:spacing w:before="120"/>
        <w:jc w:val="both"/>
        <w:rPr>
          <w:rFonts w:ascii="Myriad Pro" w:hAnsi="Myriad Pro" w:cstheme="minorHAnsi"/>
          <w:sz w:val="22"/>
          <w:szCs w:val="22"/>
        </w:rPr>
      </w:pPr>
    </w:p>
    <w:p w14:paraId="5982AE57" w14:textId="77777777" w:rsidR="00B5153D" w:rsidRPr="00A02D16" w:rsidRDefault="004955FD" w:rsidP="004B4488">
      <w:pPr>
        <w:spacing w:after="0" w:line="240" w:lineRule="auto"/>
        <w:rPr>
          <w:rFonts w:ascii="Myriad Pro" w:hAnsi="Myriad Pro" w:cstheme="minorHAnsi"/>
          <w:b/>
          <w:i/>
          <w:lang w:eastAsia="pl-PL"/>
        </w:rPr>
      </w:pPr>
      <w:r w:rsidRPr="00A02D16">
        <w:rPr>
          <w:rFonts w:ascii="Myriad Pro" w:hAnsi="Myriad Pro" w:cstheme="minorHAnsi"/>
        </w:rPr>
        <w:br w:type="page"/>
      </w:r>
    </w:p>
    <w:p w14:paraId="05671554" w14:textId="77777777" w:rsidR="00111F15" w:rsidRPr="00A02D16" w:rsidRDefault="00111F15" w:rsidP="004B4488">
      <w:pPr>
        <w:tabs>
          <w:tab w:val="left" w:pos="284"/>
          <w:tab w:val="left" w:pos="3969"/>
        </w:tabs>
        <w:spacing w:after="0" w:line="240" w:lineRule="auto"/>
        <w:jc w:val="right"/>
        <w:rPr>
          <w:rFonts w:ascii="Myriad Pro" w:hAnsi="Myriad Pro" w:cstheme="minorHAnsi"/>
          <w:b/>
          <w:iCs/>
          <w:lang w:eastAsia="pl-PL"/>
        </w:rPr>
        <w:sectPr w:rsidR="00111F15" w:rsidRPr="00A02D16" w:rsidSect="00AB14CF">
          <w:pgSz w:w="11906" w:h="16838"/>
          <w:pgMar w:top="1418" w:right="1418" w:bottom="1418" w:left="1418" w:header="709" w:footer="709" w:gutter="0"/>
          <w:cols w:space="708"/>
          <w:formProt w:val="0"/>
          <w:docGrid w:linePitch="360" w:charSpace="-2049"/>
        </w:sectPr>
      </w:pPr>
    </w:p>
    <w:p w14:paraId="5EA9E333" w14:textId="00542273" w:rsidR="00C9018E" w:rsidRPr="00A02D16" w:rsidRDefault="00C9018E" w:rsidP="00C9018E">
      <w:pPr>
        <w:tabs>
          <w:tab w:val="left" w:pos="284"/>
          <w:tab w:val="left" w:pos="3969"/>
        </w:tabs>
        <w:spacing w:after="0" w:line="240" w:lineRule="auto"/>
        <w:jc w:val="right"/>
        <w:rPr>
          <w:rFonts w:ascii="Myriad Pro" w:hAnsi="Myriad Pro" w:cstheme="minorHAnsi"/>
          <w:b/>
          <w:iCs/>
          <w:lang w:eastAsia="pl-PL"/>
        </w:rPr>
      </w:pPr>
      <w:r w:rsidRPr="00A02D16">
        <w:rPr>
          <w:rFonts w:ascii="Myriad Pro" w:hAnsi="Myriad Pro" w:cstheme="minorHAnsi"/>
          <w:b/>
          <w:iCs/>
          <w:lang w:eastAsia="pl-PL"/>
        </w:rPr>
        <w:lastRenderedPageBreak/>
        <w:t xml:space="preserve">Załącznik nr </w:t>
      </w:r>
      <w:r w:rsidR="00ED7BCC">
        <w:rPr>
          <w:rFonts w:ascii="Myriad Pro" w:hAnsi="Myriad Pro" w:cstheme="minorHAnsi"/>
          <w:b/>
          <w:iCs/>
          <w:lang w:eastAsia="pl-PL"/>
        </w:rPr>
        <w:t>7</w:t>
      </w:r>
      <w:r w:rsidRPr="00A02D16">
        <w:rPr>
          <w:rFonts w:ascii="Myriad Pro" w:hAnsi="Myriad Pro" w:cstheme="minorHAnsi"/>
          <w:b/>
          <w:iCs/>
          <w:lang w:eastAsia="pl-PL"/>
        </w:rPr>
        <w:t xml:space="preserve"> do SWZ</w:t>
      </w:r>
    </w:p>
    <w:p w14:paraId="367DF165" w14:textId="77777777" w:rsidR="00C9018E" w:rsidRPr="00B97192" w:rsidRDefault="00C9018E" w:rsidP="00C9018E">
      <w:pPr>
        <w:pStyle w:val="Styl2"/>
        <w:shd w:val="clear" w:color="auto" w:fill="B8CCE4"/>
        <w:tabs>
          <w:tab w:val="left" w:pos="357"/>
        </w:tabs>
        <w:spacing w:before="480" w:after="480"/>
        <w:jc w:val="center"/>
        <w:rPr>
          <w:rFonts w:ascii="Myriad Pro" w:hAnsi="Myriad Pro" w:cstheme="minorHAnsi"/>
          <w:b/>
          <w:caps/>
          <w:color w:val="auto"/>
          <w:sz w:val="22"/>
          <w:szCs w:val="22"/>
          <w:lang w:eastAsia="pl-PL"/>
        </w:rPr>
      </w:pPr>
      <w:r w:rsidRPr="00B97192">
        <w:rPr>
          <w:rFonts w:ascii="Myriad Pro" w:hAnsi="Myriad Pro" w:cstheme="minorHAnsi"/>
          <w:b/>
          <w:caps/>
          <w:color w:val="auto"/>
          <w:sz w:val="22"/>
          <w:szCs w:val="22"/>
          <w:lang w:eastAsia="pl-PL"/>
        </w:rPr>
        <w:t>Wykaz osób, które będą uczestniczyć w wykonywaniu zamówienia</w:t>
      </w:r>
    </w:p>
    <w:p w14:paraId="18A28FAD" w14:textId="353FC119" w:rsidR="00C9018E" w:rsidRPr="00A56915" w:rsidRDefault="00DD514A" w:rsidP="00C9018E">
      <w:pPr>
        <w:tabs>
          <w:tab w:val="left" w:pos="357"/>
        </w:tabs>
        <w:spacing w:after="0" w:line="240" w:lineRule="auto"/>
        <w:jc w:val="both"/>
        <w:rPr>
          <w:rFonts w:ascii="Myriad Pro" w:hAnsi="Myriad Pro" w:cstheme="minorHAnsi"/>
        </w:rPr>
      </w:pPr>
      <w:r w:rsidRPr="00B97192">
        <w:rPr>
          <w:rFonts w:ascii="Myriad Pro" w:hAnsi="Myriad Pro" w:cstheme="minorHAnsi"/>
          <w:bCs/>
          <w:lang w:eastAsia="pl-PL"/>
        </w:rPr>
        <w:t xml:space="preserve">Na potrzeby </w:t>
      </w:r>
      <w:del w:id="219" w:author="Niemczura Magdalena" w:date="2024-09-25T11:50:00Z">
        <w:r w:rsidRPr="00B97192" w:rsidDel="005F0450">
          <w:rPr>
            <w:rFonts w:ascii="Myriad Pro" w:hAnsi="Myriad Pro" w:cstheme="minorHAnsi"/>
            <w:bCs/>
            <w:lang w:eastAsia="pl-PL"/>
          </w:rPr>
          <w:delText xml:space="preserve">postępowania o udzielenie zamówienia </w:delText>
        </w:r>
        <w:r w:rsidRPr="00A56915" w:rsidDel="005F0450">
          <w:rPr>
            <w:rFonts w:ascii="Myriad Pro" w:hAnsi="Myriad Pro" w:cstheme="minorHAnsi"/>
            <w:bCs/>
            <w:lang w:eastAsia="pl-PL"/>
          </w:rPr>
          <w:delText>publicznego w trybie przetargu nieograniczonego</w:delText>
        </w:r>
      </w:del>
      <w:ins w:id="220" w:author="Niemczura Magdalena" w:date="2024-09-25T11:50:00Z">
        <w:r w:rsidR="005F0450">
          <w:rPr>
            <w:rFonts w:ascii="Myriad Pro" w:hAnsi="Myriad Pro" w:cstheme="minorHAnsi"/>
            <w:bCs/>
            <w:lang w:eastAsia="pl-PL"/>
          </w:rPr>
          <w:t>zapytania ofertowego</w:t>
        </w:r>
      </w:ins>
      <w:r w:rsidRPr="00A56915">
        <w:rPr>
          <w:rFonts w:ascii="Myriad Pro" w:hAnsi="Myriad Pro" w:cstheme="minorHAnsi"/>
          <w:bCs/>
          <w:lang w:eastAsia="pl-PL"/>
        </w:rPr>
        <w:t xml:space="preserve"> </w:t>
      </w:r>
      <w:r w:rsidRPr="00A56915">
        <w:rPr>
          <w:rFonts w:ascii="Myriad Pro" w:eastAsia="Times New Roman" w:hAnsi="Myriad Pro" w:cstheme="minorHAnsi"/>
          <w:lang w:eastAsia="pl-PL"/>
        </w:rPr>
        <w:t>pn</w:t>
      </w:r>
      <w:r w:rsidR="00C9018E" w:rsidRPr="00A56915">
        <w:rPr>
          <w:rFonts w:ascii="Myriad Pro" w:eastAsia="Times New Roman" w:hAnsi="Myriad Pro" w:cstheme="minorHAnsi"/>
          <w:lang w:eastAsia="pl-PL"/>
        </w:rPr>
        <w:t>.</w:t>
      </w:r>
      <w:r w:rsidR="00C9018E" w:rsidRPr="00A56915">
        <w:rPr>
          <w:rFonts w:ascii="Myriad Pro" w:hAnsi="Myriad Pro" w:cstheme="minorHAnsi"/>
          <w:lang w:eastAsia="pl-PL"/>
        </w:rPr>
        <w:t xml:space="preserve"> </w:t>
      </w:r>
      <w:r w:rsidR="0072067D" w:rsidRPr="00A56915">
        <w:rPr>
          <w:rFonts w:ascii="Myriad Pro" w:hAnsi="Myriad Pro" w:cstheme="minorHAnsi"/>
          <w:b/>
        </w:rPr>
        <w:t>„</w:t>
      </w:r>
      <w:r w:rsidR="00833A35">
        <w:rPr>
          <w:rFonts w:ascii="Myriad Pro" w:hAnsi="Myriad Pro" w:cstheme="minorHAnsi"/>
          <w:b/>
        </w:rPr>
        <w:t>Zaprojektowanie i wykonanie przebudowy hali nr 1 w Zajezdni Tramwajowej Gaj przy ul. Kamiennej 74 we</w:t>
      </w:r>
      <w:ins w:id="221" w:author="Niemczura Magdalena" w:date="2024-09-25T11:50:00Z">
        <w:r w:rsidR="005F0450">
          <w:rPr>
            <w:rFonts w:ascii="Myriad Pro" w:hAnsi="Myriad Pro" w:cstheme="minorHAnsi"/>
            <w:b/>
          </w:rPr>
          <w:t> </w:t>
        </w:r>
      </w:ins>
      <w:del w:id="222" w:author="Niemczura Magdalena" w:date="2024-09-25T11:50:00Z">
        <w:r w:rsidR="00833A35" w:rsidDel="005F0450">
          <w:rPr>
            <w:rFonts w:ascii="Myriad Pro" w:hAnsi="Myriad Pro" w:cstheme="minorHAnsi"/>
            <w:b/>
          </w:rPr>
          <w:delText xml:space="preserve"> </w:delText>
        </w:r>
      </w:del>
      <w:r w:rsidR="00833A35">
        <w:rPr>
          <w:rFonts w:ascii="Myriad Pro" w:hAnsi="Myriad Pro" w:cstheme="minorHAnsi"/>
          <w:b/>
        </w:rPr>
        <w:t>Wrocławiu wraz z dostawą tokarki podtorowej oraz innych urządzeń</w:t>
      </w:r>
      <w:r w:rsidR="00D56E8D">
        <w:rPr>
          <w:rFonts w:ascii="Myriad Pro" w:hAnsi="Myriad Pro" w:cstheme="minorHAnsi"/>
          <w:b/>
        </w:rPr>
        <w:t>.”</w:t>
      </w:r>
      <w:r w:rsidR="00833A35" w:rsidRPr="00A56915">
        <w:rPr>
          <w:rFonts w:ascii="Myriad Pro" w:hAnsi="Myriad Pro" w:cstheme="minorHAnsi"/>
          <w:lang w:eastAsia="pl-PL"/>
        </w:rPr>
        <w:t xml:space="preserve"> </w:t>
      </w:r>
      <w:r w:rsidR="0072067D" w:rsidRPr="00A56915">
        <w:rPr>
          <w:rFonts w:ascii="Myriad Pro" w:hAnsi="Myriad Pro" w:cstheme="minorHAnsi"/>
          <w:lang w:eastAsia="pl-PL"/>
        </w:rPr>
        <w:t xml:space="preserve">nr postępowania: </w:t>
      </w:r>
      <w:r w:rsidR="0072067D" w:rsidRPr="00A56915">
        <w:rPr>
          <w:rFonts w:ascii="Myriad Pro" w:hAnsi="Myriad Pro" w:cstheme="minorHAnsi"/>
          <w:b/>
          <w:lang w:eastAsia="pl-PL"/>
        </w:rPr>
        <w:t>KU.241/</w:t>
      </w:r>
      <w:r w:rsidR="00D56E8D">
        <w:rPr>
          <w:rFonts w:ascii="Myriad Pro" w:hAnsi="Myriad Pro" w:cstheme="minorHAnsi"/>
          <w:b/>
          <w:lang w:eastAsia="pl-PL"/>
        </w:rPr>
        <w:t>zo48</w:t>
      </w:r>
      <w:r w:rsidR="0072067D" w:rsidRPr="00A56915">
        <w:rPr>
          <w:rFonts w:ascii="Myriad Pro" w:hAnsi="Myriad Pro" w:cstheme="minorHAnsi"/>
          <w:b/>
          <w:lang w:eastAsia="pl-PL"/>
        </w:rPr>
        <w:t>_2024/</w:t>
      </w:r>
      <w:r w:rsidR="008A557E" w:rsidRPr="00A56915">
        <w:rPr>
          <w:rFonts w:ascii="Myriad Pro" w:hAnsi="Myriad Pro" w:cstheme="minorHAnsi"/>
          <w:b/>
          <w:lang w:eastAsia="pl-PL"/>
        </w:rPr>
        <w:t>MB</w:t>
      </w:r>
      <w:r w:rsidR="00C9018E" w:rsidRPr="00A56915">
        <w:rPr>
          <w:rFonts w:ascii="Myriad Pro" w:hAnsi="Myriad Pro" w:cstheme="minorHAnsi"/>
          <w:lang w:eastAsia="pl-PL"/>
        </w:rPr>
        <w:t>,</w:t>
      </w:r>
    </w:p>
    <w:p w14:paraId="2F6EAD7A" w14:textId="5BF0150E" w:rsidR="00C9018E" w:rsidRPr="00A56915" w:rsidRDefault="00C9018E" w:rsidP="0059560B">
      <w:pPr>
        <w:spacing w:before="240" w:after="240" w:line="240" w:lineRule="auto"/>
        <w:jc w:val="both"/>
        <w:rPr>
          <w:rFonts w:ascii="Myriad Pro" w:hAnsi="Myriad Pro" w:cstheme="minorHAnsi"/>
        </w:rPr>
      </w:pPr>
      <w:r w:rsidRPr="00A56915">
        <w:rPr>
          <w:rFonts w:ascii="Myriad Pro" w:hAnsi="Myriad Pro" w:cstheme="minorHAnsi"/>
          <w:b/>
        </w:rPr>
        <w:t>OŚWIADCZAM,</w:t>
      </w:r>
      <w:r w:rsidRPr="00A56915">
        <w:rPr>
          <w:rFonts w:ascii="Myriad Pro" w:hAnsi="Myriad Pro" w:cstheme="minorHAnsi"/>
        </w:rPr>
        <w:t xml:space="preserve"> że dysponujemy/ będziemy dysponować w trakcie realizacji zamówienia</w:t>
      </w:r>
      <w:r w:rsidR="00FE7FB4" w:rsidRPr="00A56915">
        <w:rPr>
          <w:rFonts w:ascii="Myriad Pro" w:hAnsi="Myriad Pro" w:cstheme="minorHAnsi"/>
        </w:rPr>
        <w:t xml:space="preserve"> nw. </w:t>
      </w:r>
      <w:r w:rsidR="00242248" w:rsidRPr="00A56915">
        <w:rPr>
          <w:rFonts w:ascii="Myriad Pro" w:hAnsi="Myriad Pro" w:cstheme="minorHAnsi"/>
        </w:rPr>
        <w:t>o</w:t>
      </w:r>
      <w:r w:rsidR="00FE7FB4" w:rsidRPr="00A56915">
        <w:rPr>
          <w:rFonts w:ascii="Myriad Pro" w:hAnsi="Myriad Pro" w:cstheme="minorHAnsi"/>
        </w:rPr>
        <w:t>sob</w:t>
      </w:r>
      <w:r w:rsidR="00D56E8D">
        <w:rPr>
          <w:rFonts w:ascii="Myriad Pro" w:hAnsi="Myriad Pro" w:cstheme="minorHAnsi"/>
        </w:rPr>
        <w:t>ami</w:t>
      </w:r>
      <w:r w:rsidRPr="00A56915">
        <w:rPr>
          <w:rFonts w:ascii="Myriad Pro" w:hAnsi="Myriad Pro" w:cstheme="minorHAnsi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"/>
        <w:gridCol w:w="1993"/>
        <w:gridCol w:w="1856"/>
        <w:gridCol w:w="1495"/>
        <w:gridCol w:w="1529"/>
        <w:gridCol w:w="1367"/>
        <w:gridCol w:w="2924"/>
        <w:gridCol w:w="2350"/>
      </w:tblGrid>
      <w:tr w:rsidR="00C9018E" w:rsidRPr="00A02D16" w14:paraId="2F0C4E1F" w14:textId="77777777" w:rsidTr="00D56E8D">
        <w:trPr>
          <w:trHeight w:val="520"/>
          <w:jc w:val="center"/>
        </w:trPr>
        <w:tc>
          <w:tcPr>
            <w:tcW w:w="167" w:type="pct"/>
            <w:vMerge w:val="restart"/>
            <w:shd w:val="clear" w:color="auto" w:fill="F2F2F2" w:themeFill="background1" w:themeFillShade="F2"/>
            <w:vAlign w:val="center"/>
          </w:tcPr>
          <w:p w14:paraId="76E14AFC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lang w:eastAsia="pl-PL"/>
              </w:rPr>
              <w:t>Lp.</w:t>
            </w:r>
          </w:p>
        </w:tc>
        <w:tc>
          <w:tcPr>
            <w:tcW w:w="713" w:type="pct"/>
            <w:vMerge w:val="restart"/>
            <w:shd w:val="clear" w:color="auto" w:fill="F2F2F2" w:themeFill="background1" w:themeFillShade="F2"/>
            <w:vAlign w:val="center"/>
          </w:tcPr>
          <w:p w14:paraId="3C06963D" w14:textId="615DABBF" w:rsidR="00C9018E" w:rsidRPr="008A671C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8A671C">
              <w:rPr>
                <w:rFonts w:ascii="Myriad Pro" w:hAnsi="Myriad Pro" w:cstheme="minorHAnsi"/>
                <w:b/>
                <w:lang w:eastAsia="pl-PL"/>
              </w:rPr>
              <w:t>Imię i</w:t>
            </w:r>
            <w:r w:rsidR="008A671C">
              <w:rPr>
                <w:rFonts w:ascii="Myriad Pro" w:hAnsi="Myriad Pro" w:cstheme="minorHAnsi"/>
                <w:b/>
                <w:lang w:eastAsia="pl-PL"/>
              </w:rPr>
              <w:t> </w:t>
            </w:r>
            <w:r w:rsidRPr="008A671C">
              <w:rPr>
                <w:rFonts w:ascii="Myriad Pro" w:hAnsi="Myriad Pro" w:cstheme="minorHAnsi"/>
                <w:b/>
                <w:lang w:eastAsia="pl-PL"/>
              </w:rPr>
              <w:t>nazwisko osób biorących udział w wykonaniu zamówienia</w:t>
            </w:r>
          </w:p>
        </w:tc>
        <w:tc>
          <w:tcPr>
            <w:tcW w:w="664" w:type="pct"/>
            <w:vMerge w:val="restart"/>
            <w:shd w:val="clear" w:color="auto" w:fill="F2F2F2" w:themeFill="background1" w:themeFillShade="F2"/>
            <w:vAlign w:val="center"/>
          </w:tcPr>
          <w:p w14:paraId="63BE8331" w14:textId="5F6AB407" w:rsidR="00C9018E" w:rsidRPr="008A671C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8A671C">
              <w:rPr>
                <w:rFonts w:ascii="Myriad Pro" w:hAnsi="Myriad Pro" w:cstheme="minorHAnsi"/>
                <w:b/>
                <w:lang w:eastAsia="pl-PL"/>
              </w:rPr>
              <w:t>Stanowisko, na</w:t>
            </w:r>
            <w:r w:rsidR="00F33726" w:rsidRPr="008A671C">
              <w:rPr>
                <w:rFonts w:ascii="Myriad Pro" w:hAnsi="Myriad Pro" w:cstheme="minorHAnsi"/>
                <w:b/>
                <w:lang w:eastAsia="pl-PL"/>
              </w:rPr>
              <w:t> </w:t>
            </w:r>
            <w:r w:rsidRPr="008A671C">
              <w:rPr>
                <w:rFonts w:ascii="Myriad Pro" w:hAnsi="Myriad Pro" w:cstheme="minorHAnsi"/>
                <w:b/>
                <w:lang w:eastAsia="pl-PL"/>
              </w:rPr>
              <w:t>które osoba</w:t>
            </w:r>
            <w:r w:rsidR="00F33726" w:rsidRPr="008A671C">
              <w:rPr>
                <w:rFonts w:ascii="Myriad Pro" w:hAnsi="Myriad Pro" w:cstheme="minorHAnsi"/>
                <w:b/>
                <w:lang w:eastAsia="pl-PL"/>
              </w:rPr>
              <w:t> </w:t>
            </w:r>
            <w:r w:rsidRPr="008A671C">
              <w:rPr>
                <w:rFonts w:ascii="Myriad Pro" w:hAnsi="Myriad Pro" w:cstheme="minorHAnsi"/>
                <w:b/>
                <w:lang w:eastAsia="pl-PL"/>
              </w:rPr>
              <w:t>jest proponowana</w:t>
            </w:r>
          </w:p>
        </w:tc>
        <w:tc>
          <w:tcPr>
            <w:tcW w:w="535" w:type="pct"/>
            <w:vMerge w:val="restart"/>
            <w:shd w:val="clear" w:color="auto" w:fill="F2F2F2" w:themeFill="background1" w:themeFillShade="F2"/>
            <w:vAlign w:val="center"/>
          </w:tcPr>
          <w:p w14:paraId="1EBBD142" w14:textId="77777777" w:rsidR="00C9018E" w:rsidRPr="008A671C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8A671C">
              <w:rPr>
                <w:rFonts w:ascii="Myriad Pro" w:hAnsi="Myriad Pro" w:cstheme="minorHAnsi"/>
                <w:b/>
                <w:lang w:eastAsia="pl-PL"/>
              </w:rPr>
              <w:t>Posiadane uprawnienia</w:t>
            </w:r>
          </w:p>
        </w:tc>
        <w:tc>
          <w:tcPr>
            <w:tcW w:w="2081" w:type="pct"/>
            <w:gridSpan w:val="3"/>
            <w:shd w:val="clear" w:color="auto" w:fill="F2F2F2" w:themeFill="background1" w:themeFillShade="F2"/>
            <w:vAlign w:val="center"/>
          </w:tcPr>
          <w:p w14:paraId="26579E61" w14:textId="77777777" w:rsidR="00C9018E" w:rsidRPr="008A671C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8A671C">
              <w:rPr>
                <w:rFonts w:ascii="Myriad Pro" w:hAnsi="Myriad Pro" w:cstheme="minorHAnsi"/>
                <w:b/>
                <w:lang w:eastAsia="pl-PL"/>
              </w:rPr>
              <w:t>Doświadczenie zawodowe</w:t>
            </w:r>
          </w:p>
        </w:tc>
        <w:tc>
          <w:tcPr>
            <w:tcW w:w="840" w:type="pct"/>
            <w:vMerge w:val="restart"/>
            <w:shd w:val="clear" w:color="auto" w:fill="F2F2F2" w:themeFill="background1" w:themeFillShade="F2"/>
            <w:vAlign w:val="center"/>
          </w:tcPr>
          <w:p w14:paraId="0A63BB12" w14:textId="6FE019DD" w:rsidR="00C9018E" w:rsidRPr="008A671C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8A671C">
              <w:rPr>
                <w:rFonts w:ascii="Myriad Pro" w:hAnsi="Myriad Pro" w:cstheme="minorHAnsi"/>
                <w:b/>
                <w:lang w:eastAsia="pl-PL"/>
              </w:rPr>
              <w:t>Podstawa dysponowania daną osobą</w:t>
            </w:r>
            <w:r w:rsidR="00B943AD">
              <w:rPr>
                <w:rFonts w:ascii="Myriad Pro" w:hAnsi="Myriad Pro" w:cstheme="minorHAnsi"/>
                <w:b/>
                <w:lang w:eastAsia="pl-PL"/>
              </w:rPr>
              <w:t>*</w:t>
            </w:r>
          </w:p>
        </w:tc>
      </w:tr>
      <w:tr w:rsidR="00C10F3E" w:rsidRPr="00A02D16" w14:paraId="6B6D9342" w14:textId="77777777" w:rsidTr="00D56E8D">
        <w:trPr>
          <w:trHeight w:val="520"/>
          <w:jc w:val="center"/>
        </w:trPr>
        <w:tc>
          <w:tcPr>
            <w:tcW w:w="167" w:type="pct"/>
            <w:vMerge/>
            <w:shd w:val="clear" w:color="auto" w:fill="F2F2F2" w:themeFill="background1" w:themeFillShade="F2"/>
            <w:vAlign w:val="center"/>
          </w:tcPr>
          <w:p w14:paraId="061DD807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</w:p>
        </w:tc>
        <w:tc>
          <w:tcPr>
            <w:tcW w:w="713" w:type="pct"/>
            <w:vMerge/>
            <w:shd w:val="clear" w:color="auto" w:fill="F2F2F2" w:themeFill="background1" w:themeFillShade="F2"/>
            <w:vAlign w:val="center"/>
          </w:tcPr>
          <w:p w14:paraId="41F53313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</w:p>
        </w:tc>
        <w:tc>
          <w:tcPr>
            <w:tcW w:w="664" w:type="pct"/>
            <w:vMerge/>
            <w:shd w:val="clear" w:color="auto" w:fill="F2F2F2" w:themeFill="background1" w:themeFillShade="F2"/>
            <w:vAlign w:val="center"/>
          </w:tcPr>
          <w:p w14:paraId="76B53205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</w:p>
        </w:tc>
        <w:tc>
          <w:tcPr>
            <w:tcW w:w="535" w:type="pct"/>
            <w:vMerge/>
            <w:shd w:val="clear" w:color="auto" w:fill="F2F2F2" w:themeFill="background1" w:themeFillShade="F2"/>
            <w:vAlign w:val="center"/>
          </w:tcPr>
          <w:p w14:paraId="204CED05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  <w:vAlign w:val="center"/>
          </w:tcPr>
          <w:p w14:paraId="422D8E64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lang w:eastAsia="pl-PL"/>
              </w:rPr>
              <w:t>Data wykonywania</w:t>
            </w:r>
          </w:p>
        </w:tc>
        <w:tc>
          <w:tcPr>
            <w:tcW w:w="489" w:type="pct"/>
            <w:shd w:val="clear" w:color="auto" w:fill="F2F2F2" w:themeFill="background1" w:themeFillShade="F2"/>
            <w:vAlign w:val="center"/>
          </w:tcPr>
          <w:p w14:paraId="68BC674B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lang w:eastAsia="pl-PL"/>
              </w:rPr>
              <w:t>Stanowisko</w:t>
            </w:r>
          </w:p>
        </w:tc>
        <w:tc>
          <w:tcPr>
            <w:tcW w:w="1045" w:type="pct"/>
            <w:shd w:val="clear" w:color="auto" w:fill="F2F2F2" w:themeFill="background1" w:themeFillShade="F2"/>
          </w:tcPr>
          <w:p w14:paraId="1ED3A7B4" w14:textId="1F81320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  <w:r w:rsidRPr="00A02D16">
              <w:rPr>
                <w:rFonts w:ascii="Myriad Pro" w:hAnsi="Myriad Pro" w:cstheme="minorHAnsi"/>
                <w:b/>
                <w:lang w:eastAsia="pl-PL"/>
              </w:rPr>
              <w:t xml:space="preserve">Wskazanie </w:t>
            </w:r>
            <w:r w:rsidRPr="00A02D16">
              <w:rPr>
                <w:rFonts w:ascii="Myriad Pro" w:hAnsi="Myriad Pro" w:cstheme="minorHAnsi"/>
                <w:b/>
                <w:lang w:eastAsia="pl-PL"/>
              </w:rPr>
              <w:br/>
              <w:t>budowy/przebudowy/remontu zgodnej z wymaganiami Zamawiającego</w:t>
            </w:r>
          </w:p>
        </w:tc>
        <w:tc>
          <w:tcPr>
            <w:tcW w:w="840" w:type="pct"/>
            <w:vMerge/>
            <w:shd w:val="clear" w:color="auto" w:fill="F2F2F2" w:themeFill="background1" w:themeFillShade="F2"/>
            <w:vAlign w:val="center"/>
          </w:tcPr>
          <w:p w14:paraId="38D556BE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b/>
                <w:lang w:eastAsia="pl-PL"/>
              </w:rPr>
            </w:pPr>
          </w:p>
        </w:tc>
      </w:tr>
      <w:tr w:rsidR="00C9018E" w:rsidRPr="00A02D16" w14:paraId="44C27B68" w14:textId="77777777" w:rsidTr="00D56E8D">
        <w:trPr>
          <w:trHeight w:val="700"/>
          <w:jc w:val="center"/>
        </w:trPr>
        <w:tc>
          <w:tcPr>
            <w:tcW w:w="167" w:type="pct"/>
            <w:shd w:val="clear" w:color="auto" w:fill="auto"/>
            <w:vAlign w:val="center"/>
          </w:tcPr>
          <w:p w14:paraId="65B73BD1" w14:textId="77777777" w:rsidR="00C9018E" w:rsidRPr="00A02D16" w:rsidRDefault="00C9018E" w:rsidP="00AB18FC">
            <w:pPr>
              <w:pStyle w:val="Styl2"/>
              <w:spacing w:before="120"/>
              <w:jc w:val="center"/>
              <w:rPr>
                <w:rFonts w:ascii="Myriad Pro" w:hAnsi="Myriad Pro" w:cstheme="minorHAnsi"/>
                <w:lang w:eastAsia="pl-PL"/>
              </w:rPr>
            </w:pPr>
            <w:r w:rsidRPr="00A02D16">
              <w:rPr>
                <w:rFonts w:ascii="Myriad Pro" w:hAnsi="Myriad Pro" w:cstheme="minorHAnsi"/>
                <w:lang w:eastAsia="pl-PL"/>
              </w:rPr>
              <w:t>1.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417EB00B" w14:textId="77777777" w:rsidR="00C9018E" w:rsidRPr="00A02D16" w:rsidRDefault="00C9018E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664" w:type="pct"/>
          </w:tcPr>
          <w:p w14:paraId="34347E26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5CD83DB6" w14:textId="77777777" w:rsidR="00C9018E" w:rsidRPr="00A02D16" w:rsidRDefault="00C9018E" w:rsidP="00AB18FC">
            <w:pPr>
              <w:pStyle w:val="Styl2"/>
              <w:jc w:val="center"/>
              <w:rPr>
                <w:rFonts w:ascii="Myriad Pro" w:hAnsi="Myriad Pro" w:cstheme="minorHAnsi"/>
                <w:lang w:eastAsia="pl-PL"/>
              </w:rPr>
            </w:pPr>
          </w:p>
        </w:tc>
        <w:tc>
          <w:tcPr>
            <w:tcW w:w="547" w:type="pct"/>
          </w:tcPr>
          <w:p w14:paraId="6EC45B03" w14:textId="77777777" w:rsidR="00C9018E" w:rsidRPr="00A02D16" w:rsidRDefault="00C9018E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489" w:type="pct"/>
          </w:tcPr>
          <w:p w14:paraId="7DE47181" w14:textId="77777777" w:rsidR="00C9018E" w:rsidRPr="00A02D16" w:rsidRDefault="00C9018E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1045" w:type="pct"/>
          </w:tcPr>
          <w:p w14:paraId="3FE365F6" w14:textId="77777777" w:rsidR="00C9018E" w:rsidRPr="00A02D16" w:rsidRDefault="00C9018E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11CB7133" w14:textId="77777777" w:rsidR="00C9018E" w:rsidRPr="00A02D16" w:rsidRDefault="00C9018E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</w:tr>
      <w:tr w:rsidR="00B97192" w:rsidRPr="00A02D16" w14:paraId="2FF9C0E7" w14:textId="77777777" w:rsidTr="00D56E8D">
        <w:trPr>
          <w:trHeight w:val="696"/>
          <w:jc w:val="center"/>
        </w:trPr>
        <w:tc>
          <w:tcPr>
            <w:tcW w:w="167" w:type="pct"/>
            <w:shd w:val="clear" w:color="auto" w:fill="auto"/>
            <w:vAlign w:val="center"/>
          </w:tcPr>
          <w:p w14:paraId="07EED3D5" w14:textId="5E187C6C" w:rsidR="00B97192" w:rsidRPr="00A02D16" w:rsidRDefault="00B97192" w:rsidP="00AB18FC">
            <w:pPr>
              <w:pStyle w:val="Styl2"/>
              <w:spacing w:before="120"/>
              <w:jc w:val="center"/>
              <w:rPr>
                <w:rFonts w:ascii="Myriad Pro" w:hAnsi="Myriad Pro" w:cstheme="minorHAnsi"/>
                <w:lang w:eastAsia="pl-PL"/>
              </w:rPr>
            </w:pPr>
            <w:r>
              <w:rPr>
                <w:rFonts w:ascii="Myriad Pro" w:hAnsi="Myriad Pro" w:cstheme="minorHAnsi"/>
                <w:lang w:eastAsia="pl-PL"/>
              </w:rPr>
              <w:t>2.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704159B5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664" w:type="pct"/>
          </w:tcPr>
          <w:p w14:paraId="161B71F6" w14:textId="77777777" w:rsidR="00B97192" w:rsidRPr="00A02D16" w:rsidRDefault="00B97192" w:rsidP="00AB18FC">
            <w:pPr>
              <w:pStyle w:val="Styl2"/>
              <w:jc w:val="center"/>
              <w:rPr>
                <w:rFonts w:ascii="Myriad Pro" w:hAnsi="Myriad Pro" w:cstheme="minorHAnsi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35EFB1ED" w14:textId="77777777" w:rsidR="00B97192" w:rsidRPr="00A02D16" w:rsidRDefault="00B97192" w:rsidP="00AB18FC">
            <w:pPr>
              <w:pStyle w:val="Styl2"/>
              <w:jc w:val="center"/>
              <w:rPr>
                <w:rFonts w:ascii="Myriad Pro" w:hAnsi="Myriad Pro" w:cstheme="minorHAnsi"/>
                <w:lang w:eastAsia="pl-PL"/>
              </w:rPr>
            </w:pPr>
          </w:p>
        </w:tc>
        <w:tc>
          <w:tcPr>
            <w:tcW w:w="547" w:type="pct"/>
          </w:tcPr>
          <w:p w14:paraId="4789967B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489" w:type="pct"/>
          </w:tcPr>
          <w:p w14:paraId="045ECE2B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1045" w:type="pct"/>
          </w:tcPr>
          <w:p w14:paraId="44180729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68D78AEE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</w:tr>
      <w:tr w:rsidR="00B97192" w:rsidRPr="00A02D16" w14:paraId="12AB3C80" w14:textId="77777777" w:rsidTr="00D56E8D">
        <w:trPr>
          <w:trHeight w:val="706"/>
          <w:jc w:val="center"/>
        </w:trPr>
        <w:tc>
          <w:tcPr>
            <w:tcW w:w="167" w:type="pct"/>
            <w:shd w:val="clear" w:color="auto" w:fill="auto"/>
            <w:vAlign w:val="center"/>
          </w:tcPr>
          <w:p w14:paraId="139DCD0C" w14:textId="3F8E8ADB" w:rsidR="00B97192" w:rsidRPr="00A02D16" w:rsidRDefault="00B97192" w:rsidP="00AB18FC">
            <w:pPr>
              <w:pStyle w:val="Styl2"/>
              <w:spacing w:before="120"/>
              <w:jc w:val="center"/>
              <w:rPr>
                <w:rFonts w:ascii="Myriad Pro" w:hAnsi="Myriad Pro" w:cstheme="minorHAnsi"/>
                <w:lang w:eastAsia="pl-PL"/>
              </w:rPr>
            </w:pPr>
            <w:r>
              <w:rPr>
                <w:rFonts w:ascii="Myriad Pro" w:hAnsi="Myriad Pro" w:cstheme="minorHAnsi"/>
                <w:lang w:eastAsia="pl-PL"/>
              </w:rPr>
              <w:t>3.</w:t>
            </w:r>
          </w:p>
        </w:tc>
        <w:tc>
          <w:tcPr>
            <w:tcW w:w="713" w:type="pct"/>
            <w:shd w:val="clear" w:color="auto" w:fill="auto"/>
            <w:vAlign w:val="center"/>
          </w:tcPr>
          <w:p w14:paraId="27D0049A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664" w:type="pct"/>
          </w:tcPr>
          <w:p w14:paraId="724D471B" w14:textId="77777777" w:rsidR="00B97192" w:rsidRPr="00A02D16" w:rsidRDefault="00B97192" w:rsidP="00AB18FC">
            <w:pPr>
              <w:pStyle w:val="Styl2"/>
              <w:jc w:val="center"/>
              <w:rPr>
                <w:rFonts w:ascii="Myriad Pro" w:hAnsi="Myriad Pro" w:cstheme="minorHAnsi"/>
                <w:lang w:eastAsia="pl-PL"/>
              </w:rPr>
            </w:pPr>
          </w:p>
        </w:tc>
        <w:tc>
          <w:tcPr>
            <w:tcW w:w="535" w:type="pct"/>
            <w:vAlign w:val="center"/>
          </w:tcPr>
          <w:p w14:paraId="19ADDBBC" w14:textId="77777777" w:rsidR="00B97192" w:rsidRPr="00A02D16" w:rsidRDefault="00B97192" w:rsidP="00AB18FC">
            <w:pPr>
              <w:pStyle w:val="Styl2"/>
              <w:jc w:val="center"/>
              <w:rPr>
                <w:rFonts w:ascii="Myriad Pro" w:hAnsi="Myriad Pro" w:cstheme="minorHAnsi"/>
                <w:lang w:eastAsia="pl-PL"/>
              </w:rPr>
            </w:pPr>
          </w:p>
        </w:tc>
        <w:tc>
          <w:tcPr>
            <w:tcW w:w="547" w:type="pct"/>
          </w:tcPr>
          <w:p w14:paraId="3DD377C4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489" w:type="pct"/>
          </w:tcPr>
          <w:p w14:paraId="74A66414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1045" w:type="pct"/>
          </w:tcPr>
          <w:p w14:paraId="2E5A5737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  <w:tc>
          <w:tcPr>
            <w:tcW w:w="840" w:type="pct"/>
            <w:shd w:val="clear" w:color="auto" w:fill="auto"/>
            <w:vAlign w:val="center"/>
          </w:tcPr>
          <w:p w14:paraId="5AD0ADDF" w14:textId="77777777" w:rsidR="00B97192" w:rsidRPr="00A02D16" w:rsidRDefault="00B97192" w:rsidP="00AB18FC">
            <w:pPr>
              <w:pStyle w:val="Styl2"/>
              <w:jc w:val="center"/>
              <w:rPr>
                <w:rFonts w:ascii="Myriad Pro" w:eastAsia="Times New Roman" w:hAnsi="Myriad Pro" w:cstheme="minorHAnsi"/>
                <w:lang w:eastAsia="pl-PL"/>
              </w:rPr>
            </w:pPr>
          </w:p>
        </w:tc>
      </w:tr>
    </w:tbl>
    <w:p w14:paraId="013BA36B" w14:textId="10A024AF" w:rsidR="00CC2263" w:rsidRDefault="00CC2263" w:rsidP="00FE7FB4">
      <w:pPr>
        <w:pStyle w:val="Styl2"/>
        <w:tabs>
          <w:tab w:val="left" w:pos="357"/>
        </w:tabs>
        <w:spacing w:before="240"/>
        <w:jc w:val="both"/>
        <w:rPr>
          <w:rFonts w:ascii="Myriad Pro" w:hAnsi="Myriad Pro" w:cstheme="minorHAnsi"/>
          <w:b/>
          <w:sz w:val="22"/>
          <w:szCs w:val="22"/>
        </w:rPr>
        <w:sectPr w:rsidR="00CC2263" w:rsidSect="00CC2263">
          <w:pgSz w:w="16838" w:h="11906" w:orient="landscape"/>
          <w:pgMar w:top="1418" w:right="1418" w:bottom="1418" w:left="1418" w:header="709" w:footer="709" w:gutter="0"/>
          <w:cols w:space="708"/>
          <w:formProt w:val="0"/>
          <w:docGrid w:linePitch="360" w:charSpace="-2049"/>
        </w:sectPr>
      </w:pPr>
    </w:p>
    <w:p w14:paraId="51FD5DE0" w14:textId="0E04F964" w:rsidR="00D56E8D" w:rsidRPr="00B03033" w:rsidRDefault="00D56E8D" w:rsidP="00D56E8D">
      <w:pPr>
        <w:spacing w:before="120" w:after="120" w:line="240" w:lineRule="auto"/>
        <w:jc w:val="both"/>
        <w:rPr>
          <w:rFonts w:ascii="Myriad Pro" w:hAnsi="Myriad Pro" w:cstheme="minorHAnsi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583"/>
        <w:gridCol w:w="1559"/>
        <w:gridCol w:w="1276"/>
        <w:gridCol w:w="1984"/>
        <w:gridCol w:w="1559"/>
        <w:gridCol w:w="1701"/>
      </w:tblGrid>
      <w:tr w:rsidR="00D56E8D" w:rsidRPr="005B3693" w14:paraId="7B3D594C" w14:textId="77777777" w:rsidTr="007B2620">
        <w:trPr>
          <w:trHeight w:val="544"/>
          <w:jc w:val="center"/>
        </w:trPr>
        <w:tc>
          <w:tcPr>
            <w:tcW w:w="539" w:type="dxa"/>
            <w:vMerge w:val="restart"/>
            <w:shd w:val="clear" w:color="auto" w:fill="F2F2F2" w:themeFill="background1" w:themeFillShade="F2"/>
            <w:vAlign w:val="center"/>
          </w:tcPr>
          <w:p w14:paraId="00073591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583" w:type="dxa"/>
            <w:vMerge w:val="restart"/>
            <w:shd w:val="clear" w:color="auto" w:fill="F2F2F2" w:themeFill="background1" w:themeFillShade="F2"/>
            <w:vAlign w:val="center"/>
          </w:tcPr>
          <w:p w14:paraId="2F9EB153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  <w:t>Imię i nazwisko osób biorących udział w wykonaniu zamówienia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vAlign w:val="center"/>
          </w:tcPr>
          <w:p w14:paraId="76059916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  <w:t>Stanowisko, na które osoba jest proponowana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14:paraId="4FCEE9F6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  <w:t>Posiadane uprawnienia</w:t>
            </w:r>
          </w:p>
        </w:tc>
        <w:tc>
          <w:tcPr>
            <w:tcW w:w="3543" w:type="dxa"/>
            <w:gridSpan w:val="2"/>
            <w:shd w:val="clear" w:color="auto" w:fill="F2F2F2" w:themeFill="background1" w:themeFillShade="F2"/>
            <w:vAlign w:val="center"/>
          </w:tcPr>
          <w:p w14:paraId="4FF25DB4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  <w:t>Doświadczenie zawodowe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2001AC57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  <w:t>Podstawa dysponowania daną osobą*</w:t>
            </w:r>
          </w:p>
        </w:tc>
      </w:tr>
      <w:tr w:rsidR="00D56E8D" w:rsidRPr="005B3693" w14:paraId="2F72A29B" w14:textId="77777777" w:rsidTr="007B2620">
        <w:trPr>
          <w:trHeight w:val="544"/>
          <w:jc w:val="center"/>
        </w:trPr>
        <w:tc>
          <w:tcPr>
            <w:tcW w:w="539" w:type="dxa"/>
            <w:vMerge/>
            <w:shd w:val="clear" w:color="auto" w:fill="F2F2F2" w:themeFill="background1" w:themeFillShade="F2"/>
            <w:vAlign w:val="center"/>
          </w:tcPr>
          <w:p w14:paraId="7B97B4B0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83" w:type="dxa"/>
            <w:vMerge/>
            <w:shd w:val="clear" w:color="auto" w:fill="F2F2F2" w:themeFill="background1" w:themeFillShade="F2"/>
            <w:vAlign w:val="center"/>
          </w:tcPr>
          <w:p w14:paraId="05FBBC5A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  <w:vAlign w:val="center"/>
          </w:tcPr>
          <w:p w14:paraId="25757847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2693FC62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646051C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  <w:t>termin wykonania dokumentacji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73EBDEB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  <w:t>Nazwa i charakterystyka zadania</w:t>
            </w: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5D08A36E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D56E8D" w:rsidRPr="005B3693" w14:paraId="63C08084" w14:textId="77777777" w:rsidTr="007B2620">
        <w:trPr>
          <w:trHeight w:val="1126"/>
          <w:jc w:val="center"/>
        </w:trPr>
        <w:tc>
          <w:tcPr>
            <w:tcW w:w="539" w:type="dxa"/>
            <w:shd w:val="clear" w:color="auto" w:fill="auto"/>
            <w:vAlign w:val="center"/>
          </w:tcPr>
          <w:p w14:paraId="5BD4E082" w14:textId="77777777" w:rsidR="00D56E8D" w:rsidRPr="005B3693" w:rsidRDefault="00D56E8D" w:rsidP="007B2620">
            <w:pPr>
              <w:spacing w:before="120" w:after="12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  <w:r w:rsidRPr="005B3693"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0B5D104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2A204E9C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34748D71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</w:tcPr>
          <w:p w14:paraId="7662E890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4B80C536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61A8DD9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</w:tr>
      <w:tr w:rsidR="00D56E8D" w:rsidRPr="005B3693" w14:paraId="3F1451F5" w14:textId="77777777" w:rsidTr="007B2620">
        <w:trPr>
          <w:trHeight w:val="981"/>
          <w:jc w:val="center"/>
        </w:trPr>
        <w:tc>
          <w:tcPr>
            <w:tcW w:w="539" w:type="dxa"/>
            <w:shd w:val="clear" w:color="auto" w:fill="auto"/>
            <w:vAlign w:val="center"/>
          </w:tcPr>
          <w:p w14:paraId="6B0F3B1E" w14:textId="77777777" w:rsidR="00D56E8D" w:rsidRPr="005B3693" w:rsidRDefault="00D56E8D" w:rsidP="007B2620">
            <w:pPr>
              <w:spacing w:before="120" w:after="12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25BCEB5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5715C34E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8F26119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</w:tcPr>
          <w:p w14:paraId="0583ED27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312DA864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A1D926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</w:tr>
      <w:tr w:rsidR="00D56E8D" w:rsidRPr="005B3693" w14:paraId="38A3D3D2" w14:textId="77777777" w:rsidTr="007B2620">
        <w:trPr>
          <w:trHeight w:val="980"/>
          <w:jc w:val="center"/>
        </w:trPr>
        <w:tc>
          <w:tcPr>
            <w:tcW w:w="539" w:type="dxa"/>
            <w:shd w:val="clear" w:color="auto" w:fill="auto"/>
            <w:vAlign w:val="center"/>
          </w:tcPr>
          <w:p w14:paraId="099904F7" w14:textId="77777777" w:rsidR="00D56E8D" w:rsidRDefault="00D56E8D" w:rsidP="007B2620">
            <w:pPr>
              <w:spacing w:before="120" w:after="12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E602CDB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5AA59F14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1ED4B416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</w:tcPr>
          <w:p w14:paraId="610D6018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592C6A16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7EEA104" w14:textId="77777777" w:rsidR="00D56E8D" w:rsidRPr="005B3693" w:rsidRDefault="00D56E8D" w:rsidP="007B2620">
            <w:pPr>
              <w:spacing w:after="0" w:line="240" w:lineRule="auto"/>
              <w:jc w:val="center"/>
              <w:rPr>
                <w:rFonts w:ascii="Myriad Pro" w:eastAsia="Times New Roman" w:hAnsi="Myriad Pro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2F314B9" w14:textId="77777777" w:rsidR="00D56E8D" w:rsidRPr="00DE052D" w:rsidRDefault="00D56E8D" w:rsidP="00D56E8D">
      <w:pPr>
        <w:pStyle w:val="Styl1"/>
        <w:spacing w:after="60"/>
        <w:contextualSpacing w:val="0"/>
        <w:rPr>
          <w:rFonts w:ascii="Myriad Pro" w:hAnsi="Myriad Pro" w:cstheme="minorHAnsi"/>
          <w:b/>
        </w:rPr>
      </w:pPr>
    </w:p>
    <w:p w14:paraId="426EB002" w14:textId="77777777" w:rsidR="00D56E8D" w:rsidRPr="00DE052D" w:rsidRDefault="00D56E8D" w:rsidP="00D56E8D">
      <w:pPr>
        <w:pStyle w:val="Styl1"/>
        <w:spacing w:after="60"/>
        <w:contextualSpacing w:val="0"/>
        <w:rPr>
          <w:rFonts w:ascii="Myriad Pro" w:hAnsi="Myriad Pro"/>
          <w:i/>
          <w:color w:val="000000"/>
          <w:sz w:val="16"/>
          <w:szCs w:val="16"/>
        </w:rPr>
      </w:pPr>
      <w:r w:rsidRPr="00DE052D">
        <w:rPr>
          <w:rFonts w:ascii="Myriad Pro" w:hAnsi="Myriad Pro"/>
          <w:b/>
          <w:color w:val="000000"/>
          <w:sz w:val="20"/>
          <w:szCs w:val="20"/>
        </w:rPr>
        <w:t xml:space="preserve">* </w:t>
      </w:r>
      <w:r w:rsidRPr="00DE052D">
        <w:rPr>
          <w:rFonts w:ascii="Myriad Pro" w:hAnsi="Myriad Pro"/>
          <w:i/>
          <w:color w:val="000000"/>
          <w:sz w:val="16"/>
          <w:szCs w:val="16"/>
        </w:rPr>
        <w:t>Wykonawca powinien wskazać, na jakiej podstawie dysponuje lub będzie dysponował osobami wskazanymi do realizacji zamówienia.</w:t>
      </w:r>
    </w:p>
    <w:p w14:paraId="2B631C6A" w14:textId="77777777" w:rsidR="00D56E8D" w:rsidRPr="00DE052D" w:rsidRDefault="00D56E8D" w:rsidP="00D56E8D">
      <w:pPr>
        <w:pStyle w:val="Styl1"/>
        <w:spacing w:after="60"/>
        <w:contextualSpacing w:val="0"/>
        <w:rPr>
          <w:rFonts w:ascii="Myriad Pro" w:hAnsi="Myriad Pro" w:cstheme="minorHAnsi"/>
          <w:b/>
        </w:rPr>
      </w:pPr>
    </w:p>
    <w:p w14:paraId="1445D744" w14:textId="77777777" w:rsidR="00D56E8D" w:rsidRPr="00DE052D" w:rsidRDefault="00D56E8D" w:rsidP="00D56E8D">
      <w:pPr>
        <w:pStyle w:val="Styl2"/>
        <w:tabs>
          <w:tab w:val="left" w:pos="357"/>
        </w:tabs>
        <w:spacing w:before="480"/>
        <w:jc w:val="both"/>
        <w:rPr>
          <w:rFonts w:ascii="Myriad Pro" w:hAnsi="Myriad Pro" w:cstheme="minorHAnsi"/>
          <w:b/>
          <w:sz w:val="22"/>
          <w:szCs w:val="22"/>
        </w:rPr>
      </w:pPr>
      <w:r w:rsidRPr="00DE052D">
        <w:rPr>
          <w:rFonts w:ascii="Myriad Pro" w:hAnsi="Myriad Pro" w:cstheme="minorHAnsi"/>
          <w:b/>
          <w:sz w:val="22"/>
          <w:szCs w:val="22"/>
        </w:rPr>
        <w:t>Prawdziwość powyższych danych potwierdzam podpisem świadom(a) odpowiedzialności karnej z art. 297 Kodeksu karnego.</w:t>
      </w:r>
    </w:p>
    <w:p w14:paraId="49693159" w14:textId="77777777" w:rsidR="00D56E8D" w:rsidRDefault="00D56E8D" w:rsidP="009D7A61">
      <w:pPr>
        <w:tabs>
          <w:tab w:val="left" w:pos="357"/>
        </w:tabs>
        <w:spacing w:after="840" w:line="360" w:lineRule="auto"/>
        <w:contextualSpacing/>
        <w:jc w:val="both"/>
        <w:rPr>
          <w:rFonts w:ascii="Myriad Pro" w:hAnsi="Myriad Pro"/>
          <w:i/>
          <w:lang w:eastAsia="pl-PL"/>
        </w:rPr>
      </w:pPr>
    </w:p>
    <w:p w14:paraId="73F3074F" w14:textId="77777777" w:rsidR="0041284E" w:rsidRPr="00102C64" w:rsidRDefault="0041284E" w:rsidP="00B731DC">
      <w:pPr>
        <w:tabs>
          <w:tab w:val="left" w:pos="5220"/>
        </w:tabs>
        <w:rPr>
          <w:rFonts w:ascii="Myriad Pro" w:hAnsi="Myriad Pro" w:cstheme="minorHAnsi"/>
          <w:sz w:val="18"/>
          <w:szCs w:val="18"/>
        </w:rPr>
      </w:pPr>
      <w:bookmarkStart w:id="223" w:name="_GoBack"/>
      <w:bookmarkEnd w:id="223"/>
    </w:p>
    <w:sectPr w:rsidR="0041284E" w:rsidRPr="00102C64" w:rsidSect="00C10F3E"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23A9C" w14:textId="77777777" w:rsidR="00525ECC" w:rsidRDefault="00525ECC">
      <w:pPr>
        <w:spacing w:after="0" w:line="240" w:lineRule="auto"/>
      </w:pPr>
      <w:r>
        <w:separator/>
      </w:r>
    </w:p>
  </w:endnote>
  <w:endnote w:type="continuationSeparator" w:id="0">
    <w:p w14:paraId="47BC79E2" w14:textId="77777777" w:rsidR="00525ECC" w:rsidRDefault="0052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ato-Regular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F0084" w14:textId="3E6705B9" w:rsidR="004F7F03" w:rsidRPr="00B76848" w:rsidRDefault="004F7F03" w:rsidP="008A42FF">
    <w:pPr>
      <w:pStyle w:val="Nagwek"/>
      <w:pBdr>
        <w:top w:val="single" w:sz="4" w:space="1" w:color="auto"/>
      </w:pBdr>
      <w:spacing w:after="0"/>
      <w:jc w:val="center"/>
      <w:rPr>
        <w:b w:val="0"/>
        <w:color w:val="000000"/>
        <w:sz w:val="16"/>
        <w:szCs w:val="16"/>
      </w:rPr>
    </w:pPr>
    <w:bookmarkStart w:id="7" w:name="_Hlk65137630"/>
    <w:r w:rsidRPr="00B76848">
      <w:rPr>
        <w:bCs/>
        <w:sz w:val="16"/>
        <w:szCs w:val="16"/>
      </w:rPr>
      <w:t>KU.241/</w:t>
    </w:r>
    <w:r>
      <w:rPr>
        <w:bCs/>
        <w:sz w:val="16"/>
        <w:szCs w:val="16"/>
      </w:rPr>
      <w:t>zo</w:t>
    </w:r>
    <w:r w:rsidRPr="00B76848">
      <w:rPr>
        <w:bCs/>
        <w:sz w:val="16"/>
        <w:szCs w:val="16"/>
      </w:rPr>
      <w:t>4</w:t>
    </w:r>
    <w:r>
      <w:rPr>
        <w:bCs/>
        <w:sz w:val="16"/>
        <w:szCs w:val="16"/>
      </w:rPr>
      <w:t>8</w:t>
    </w:r>
    <w:r w:rsidRPr="00B76848">
      <w:rPr>
        <w:bCs/>
        <w:sz w:val="16"/>
        <w:szCs w:val="16"/>
      </w:rPr>
      <w:t>_2024/MB</w:t>
    </w:r>
    <w:r w:rsidRPr="00B76848">
      <w:rPr>
        <w:rStyle w:val="Nagwek04Znak"/>
        <w:rFonts w:eastAsia="Calibri"/>
        <w:sz w:val="16"/>
        <w:szCs w:val="16"/>
      </w:rPr>
      <w:t xml:space="preserve"> –</w:t>
    </w:r>
    <w:r w:rsidRPr="00B76848">
      <w:rPr>
        <w:sz w:val="16"/>
        <w:szCs w:val="16"/>
      </w:rPr>
      <w:t xml:space="preserve"> </w:t>
    </w:r>
    <w:r>
      <w:rPr>
        <w:sz w:val="16"/>
        <w:szCs w:val="16"/>
      </w:rPr>
      <w:t>Zaprojektowanie i wykonanie przebudowy Hali nr 1 w Zajezdni Tramwajowej Gaj przy ul. Kamiennej 74 we Wrocławiu wraz z dostawą tokarki podtorowej oraz innych urządzeń.</w:t>
    </w:r>
    <w:r w:rsidRPr="00B76848">
      <w:rPr>
        <w:sz w:val="16"/>
        <w:szCs w:val="16"/>
      </w:rPr>
      <w:t xml:space="preserve"> </w:t>
    </w:r>
    <w:bookmarkEnd w:id="7"/>
  </w:p>
  <w:p w14:paraId="55FDDAE5" w14:textId="57BD23B0" w:rsidR="004F7F03" w:rsidRPr="00F62BD0" w:rsidRDefault="004F7F03" w:rsidP="008A42FF">
    <w:pPr>
      <w:pStyle w:val="Nagwek"/>
      <w:pBdr>
        <w:top w:val="single" w:sz="4" w:space="1" w:color="auto"/>
      </w:pBdr>
      <w:spacing w:after="0"/>
      <w:jc w:val="center"/>
      <w:rPr>
        <w:b w:val="0"/>
        <w:sz w:val="16"/>
        <w:szCs w:val="16"/>
      </w:rPr>
    </w:pPr>
    <w:r>
      <w:rPr>
        <w:b w:val="0"/>
        <w:color w:val="000000"/>
        <w:sz w:val="16"/>
        <w:szCs w:val="16"/>
      </w:rPr>
      <w:t xml:space="preserve"> </w:t>
    </w:r>
    <w:sdt>
      <w:sdtPr>
        <w:rPr>
          <w:b w:val="0"/>
          <w:color w:val="000000"/>
          <w:sz w:val="16"/>
          <w:szCs w:val="16"/>
        </w:rPr>
        <w:id w:val="15658169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b w:val="0"/>
              <w:color w:val="000000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Pr="00F62BD0">
              <w:rPr>
                <w:b w:val="0"/>
                <w:sz w:val="16"/>
                <w:szCs w:val="16"/>
              </w:rPr>
              <w:t xml:space="preserve">Strona </w:t>
            </w:r>
            <w:r w:rsidRPr="00F62BD0">
              <w:rPr>
                <w:b w:val="0"/>
                <w:bCs/>
                <w:sz w:val="16"/>
                <w:szCs w:val="16"/>
              </w:rPr>
              <w:fldChar w:fldCharType="begin"/>
            </w:r>
            <w:r w:rsidRPr="00F62BD0">
              <w:rPr>
                <w:b w:val="0"/>
                <w:bCs/>
                <w:sz w:val="16"/>
                <w:szCs w:val="16"/>
              </w:rPr>
              <w:instrText>PAGE</w:instrText>
            </w:r>
            <w:r w:rsidRPr="00F62BD0">
              <w:rPr>
                <w:b w:val="0"/>
                <w:bCs/>
                <w:sz w:val="16"/>
                <w:szCs w:val="16"/>
              </w:rPr>
              <w:fldChar w:fldCharType="separate"/>
            </w:r>
            <w:r>
              <w:rPr>
                <w:b w:val="0"/>
                <w:bCs/>
                <w:noProof/>
                <w:sz w:val="16"/>
                <w:szCs w:val="16"/>
              </w:rPr>
              <w:t>38</w:t>
            </w:r>
            <w:r w:rsidRPr="00F62BD0">
              <w:rPr>
                <w:b w:val="0"/>
                <w:bCs/>
                <w:sz w:val="16"/>
                <w:szCs w:val="16"/>
              </w:rPr>
              <w:fldChar w:fldCharType="end"/>
            </w:r>
            <w:r w:rsidRPr="00F62BD0">
              <w:rPr>
                <w:b w:val="0"/>
                <w:sz w:val="16"/>
                <w:szCs w:val="16"/>
              </w:rPr>
              <w:t xml:space="preserve"> z </w:t>
            </w:r>
            <w:r w:rsidRPr="00F62BD0">
              <w:rPr>
                <w:b w:val="0"/>
                <w:bCs/>
                <w:sz w:val="16"/>
                <w:szCs w:val="16"/>
              </w:rPr>
              <w:fldChar w:fldCharType="begin"/>
            </w:r>
            <w:r w:rsidRPr="00F62BD0">
              <w:rPr>
                <w:b w:val="0"/>
                <w:bCs/>
                <w:sz w:val="16"/>
                <w:szCs w:val="16"/>
              </w:rPr>
              <w:instrText>NUMPAGES</w:instrText>
            </w:r>
            <w:r w:rsidRPr="00F62BD0">
              <w:rPr>
                <w:b w:val="0"/>
                <w:bCs/>
                <w:sz w:val="16"/>
                <w:szCs w:val="16"/>
              </w:rPr>
              <w:fldChar w:fldCharType="separate"/>
            </w:r>
            <w:r>
              <w:rPr>
                <w:b w:val="0"/>
                <w:bCs/>
                <w:noProof/>
                <w:sz w:val="16"/>
                <w:szCs w:val="16"/>
              </w:rPr>
              <w:t>61</w:t>
            </w:r>
            <w:r w:rsidRPr="00F62BD0">
              <w:rPr>
                <w:b w:val="0"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52A12" w14:textId="13A2AB62" w:rsidR="004F7F03" w:rsidRPr="00BD5C66" w:rsidRDefault="004F7F03" w:rsidP="004E40D9">
    <w:pPr>
      <w:pStyle w:val="Nagwek"/>
      <w:pBdr>
        <w:top w:val="single" w:sz="4" w:space="1" w:color="auto"/>
      </w:pBdr>
      <w:spacing w:after="0"/>
      <w:jc w:val="center"/>
      <w:rPr>
        <w:color w:val="000000"/>
        <w:sz w:val="16"/>
        <w:szCs w:val="16"/>
      </w:rPr>
    </w:pPr>
    <w:r w:rsidRPr="00AE6CBC">
      <w:rPr>
        <w:bCs/>
        <w:sz w:val="16"/>
        <w:szCs w:val="16"/>
      </w:rPr>
      <w:t>KU.241/p</w:t>
    </w:r>
    <w:r>
      <w:rPr>
        <w:bCs/>
        <w:sz w:val="16"/>
        <w:szCs w:val="16"/>
      </w:rPr>
      <w:t>n44</w:t>
    </w:r>
    <w:r w:rsidRPr="00AE6CBC">
      <w:rPr>
        <w:bCs/>
        <w:sz w:val="16"/>
        <w:szCs w:val="16"/>
      </w:rPr>
      <w:t>_202</w:t>
    </w:r>
    <w:r>
      <w:rPr>
        <w:bCs/>
        <w:sz w:val="16"/>
        <w:szCs w:val="16"/>
      </w:rPr>
      <w:t>4</w:t>
    </w:r>
    <w:r w:rsidRPr="00AE6CBC">
      <w:rPr>
        <w:bCs/>
        <w:sz w:val="16"/>
        <w:szCs w:val="16"/>
      </w:rPr>
      <w:t>/</w:t>
    </w:r>
    <w:r>
      <w:rPr>
        <w:bCs/>
        <w:sz w:val="16"/>
        <w:szCs w:val="16"/>
      </w:rPr>
      <w:t>MB</w:t>
    </w:r>
    <w:r w:rsidRPr="00AE6CBC">
      <w:rPr>
        <w:rStyle w:val="Nagwek04Znak"/>
        <w:rFonts w:eastAsia="Calibri"/>
        <w:sz w:val="16"/>
        <w:szCs w:val="16"/>
      </w:rPr>
      <w:t xml:space="preserve"> </w:t>
    </w:r>
    <w:r>
      <w:rPr>
        <w:rStyle w:val="Nagwek04Znak"/>
        <w:rFonts w:eastAsia="Calibri"/>
        <w:b/>
        <w:sz w:val="16"/>
        <w:szCs w:val="16"/>
      </w:rPr>
      <w:t>– Remont kabli trakcyjnych obszaru zasilania stacji Racławicka.</w:t>
    </w:r>
  </w:p>
  <w:p w14:paraId="4512036B" w14:textId="31C19453" w:rsidR="004F7F03" w:rsidRPr="00F62BD0" w:rsidRDefault="004F7F03" w:rsidP="00F16B05">
    <w:pPr>
      <w:pStyle w:val="Stopka"/>
      <w:spacing w:after="0" w:line="240" w:lineRule="auto"/>
      <w:jc w:val="center"/>
      <w:rPr>
        <w:b w:val="0"/>
        <w:sz w:val="16"/>
        <w:szCs w:val="16"/>
      </w:rPr>
    </w:pPr>
    <w:r w:rsidRPr="00F62BD0">
      <w:rPr>
        <w:b w:val="0"/>
        <w:sz w:val="16"/>
        <w:szCs w:val="16"/>
      </w:rPr>
      <w:t xml:space="preserve">Strona </w:t>
    </w:r>
    <w:r w:rsidRPr="00F62BD0">
      <w:rPr>
        <w:b w:val="0"/>
        <w:bCs/>
        <w:sz w:val="16"/>
        <w:szCs w:val="16"/>
      </w:rPr>
      <w:fldChar w:fldCharType="begin"/>
    </w:r>
    <w:r w:rsidRPr="00F62BD0">
      <w:rPr>
        <w:b w:val="0"/>
        <w:bCs/>
        <w:sz w:val="16"/>
        <w:szCs w:val="16"/>
      </w:rPr>
      <w:instrText>PAGE</w:instrText>
    </w:r>
    <w:r w:rsidRPr="00F62BD0">
      <w:rPr>
        <w:b w:val="0"/>
        <w:bCs/>
        <w:sz w:val="16"/>
        <w:szCs w:val="16"/>
      </w:rPr>
      <w:fldChar w:fldCharType="separate"/>
    </w:r>
    <w:r>
      <w:rPr>
        <w:b w:val="0"/>
        <w:bCs/>
        <w:sz w:val="16"/>
        <w:szCs w:val="16"/>
      </w:rPr>
      <w:t>2</w:t>
    </w:r>
    <w:r w:rsidRPr="00F62BD0">
      <w:rPr>
        <w:b w:val="0"/>
        <w:bCs/>
        <w:sz w:val="16"/>
        <w:szCs w:val="16"/>
      </w:rPr>
      <w:fldChar w:fldCharType="end"/>
    </w:r>
    <w:r w:rsidRPr="00F62BD0">
      <w:rPr>
        <w:b w:val="0"/>
        <w:sz w:val="16"/>
        <w:szCs w:val="16"/>
      </w:rPr>
      <w:t xml:space="preserve"> z </w:t>
    </w:r>
    <w:r w:rsidRPr="00F62BD0">
      <w:rPr>
        <w:b w:val="0"/>
        <w:bCs/>
        <w:sz w:val="16"/>
        <w:szCs w:val="16"/>
      </w:rPr>
      <w:fldChar w:fldCharType="begin"/>
    </w:r>
    <w:r w:rsidRPr="00F62BD0">
      <w:rPr>
        <w:b w:val="0"/>
        <w:bCs/>
        <w:sz w:val="16"/>
        <w:szCs w:val="16"/>
      </w:rPr>
      <w:instrText>NUMPAGES</w:instrText>
    </w:r>
    <w:r w:rsidRPr="00F62BD0">
      <w:rPr>
        <w:b w:val="0"/>
        <w:bCs/>
        <w:sz w:val="16"/>
        <w:szCs w:val="16"/>
      </w:rPr>
      <w:fldChar w:fldCharType="separate"/>
    </w:r>
    <w:r>
      <w:rPr>
        <w:b w:val="0"/>
        <w:bCs/>
        <w:sz w:val="16"/>
        <w:szCs w:val="16"/>
      </w:rPr>
      <w:t>62</w:t>
    </w:r>
    <w:r w:rsidRPr="00F62BD0">
      <w:rPr>
        <w:b w:val="0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714AA" w14:textId="77777777" w:rsidR="00525ECC" w:rsidRDefault="00525ECC">
      <w:r>
        <w:separator/>
      </w:r>
    </w:p>
  </w:footnote>
  <w:footnote w:type="continuationSeparator" w:id="0">
    <w:p w14:paraId="78295B15" w14:textId="77777777" w:rsidR="00525ECC" w:rsidRDefault="00525ECC">
      <w:r>
        <w:continuationSeparator/>
      </w:r>
    </w:p>
  </w:footnote>
  <w:footnote w:id="1">
    <w:p w14:paraId="1BF3F921" w14:textId="77777777" w:rsidR="004F7F03" w:rsidRDefault="004F7F03" w:rsidP="00EE48A6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sz w:val="16"/>
          <w:szCs w:val="16"/>
        </w:rPr>
        <w:t xml:space="preserve">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79A92E3E" w14:textId="77777777" w:rsidR="004F7F03" w:rsidRDefault="004F7F03" w:rsidP="00EE48A6">
      <w:pPr>
        <w:pStyle w:val="Tekstprzypisudolnego"/>
        <w:spacing w:before="120" w:after="0"/>
        <w:jc w:val="both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rPr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</w:footnote>
  <w:footnote w:id="3">
    <w:p w14:paraId="35055100" w14:textId="77777777" w:rsidR="00861078" w:rsidRDefault="00861078" w:rsidP="00861078">
      <w:pPr>
        <w:pStyle w:val="Tekstprzypisudolnego"/>
        <w:spacing w:after="0"/>
        <w:jc w:val="both"/>
        <w:rPr>
          <w:ins w:id="41" w:author="Bokrzycki Miłosz" w:date="2024-09-25T14:04:00Z"/>
          <w:rFonts w:ascii="Myriad Pro" w:hAnsi="Myriad Pro"/>
          <w:sz w:val="16"/>
          <w:szCs w:val="16"/>
        </w:rPr>
      </w:pPr>
      <w:ins w:id="42" w:author="Bokrzycki Miłosz" w:date="2024-09-25T14:04:00Z">
        <w:r>
          <w:rPr>
            <w:rStyle w:val="Odwoanieprzypisudolnego"/>
          </w:rPr>
          <w:footnoteRef/>
        </w:r>
        <w:r>
          <w:rPr>
            <w:rStyle w:val="Odwoanieprzypisudolnego"/>
          </w:rPr>
          <w:footnoteRef/>
        </w:r>
        <w:r>
          <w:t xml:space="preserve"> </w:t>
        </w:r>
        <w:r w:rsidRPr="00957D3A">
          <w:rPr>
            <w:rFonts w:ascii="Myriad Pro" w:hAnsi="Myriad Pro"/>
            <w:sz w:val="16"/>
            <w:szCs w:val="16"/>
          </w:rPr>
  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  </w:r>
        <w:proofErr w:type="spellStart"/>
        <w:r w:rsidRPr="00957D3A">
          <w:rPr>
            <w:rFonts w:ascii="Myriad Pro" w:hAnsi="Myriad Pro"/>
            <w:sz w:val="16"/>
            <w:szCs w:val="16"/>
          </w:rPr>
          <w:t>Pzp</w:t>
        </w:r>
        <w:proofErr w:type="spellEnd"/>
        <w:r w:rsidRPr="00957D3A">
          <w:rPr>
            <w:rFonts w:ascii="Myriad Pro" w:hAnsi="Myriad Pro"/>
            <w:sz w:val="16"/>
            <w:szCs w:val="16"/>
          </w:rPr>
          <w:t xml:space="preserve"> wyklucza się: </w:t>
        </w:r>
      </w:ins>
    </w:p>
    <w:p w14:paraId="28013EAC" w14:textId="77777777" w:rsidR="00861078" w:rsidRDefault="00861078" w:rsidP="00861078">
      <w:pPr>
        <w:pStyle w:val="Tekstprzypisudolnego"/>
        <w:spacing w:after="0"/>
        <w:jc w:val="both"/>
        <w:rPr>
          <w:ins w:id="43" w:author="Bokrzycki Miłosz" w:date="2024-09-25T14:04:00Z"/>
          <w:rFonts w:ascii="Myriad Pro" w:hAnsi="Myriad Pro"/>
          <w:sz w:val="16"/>
          <w:szCs w:val="16"/>
        </w:rPr>
      </w:pPr>
      <w:ins w:id="44" w:author="Bokrzycki Miłosz" w:date="2024-09-25T14:04:00Z">
        <w:r w:rsidRPr="00957D3A">
          <w:rPr>
            <w:rFonts w:ascii="Myriad Pro" w:hAnsi="Myriad Pro"/>
            <w:sz w:val="16"/>
            <w:szCs w:val="16"/>
          </w:rPr>
  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  </w:r>
      </w:ins>
    </w:p>
    <w:p w14:paraId="52CE25DF" w14:textId="77777777" w:rsidR="00861078" w:rsidRDefault="00861078" w:rsidP="00861078">
      <w:pPr>
        <w:pStyle w:val="Tekstprzypisudolnego"/>
        <w:spacing w:after="0"/>
        <w:jc w:val="both"/>
        <w:rPr>
          <w:ins w:id="45" w:author="Bokrzycki Miłosz" w:date="2024-09-25T14:04:00Z"/>
          <w:rFonts w:ascii="Myriad Pro" w:hAnsi="Myriad Pro"/>
          <w:sz w:val="16"/>
          <w:szCs w:val="16"/>
        </w:rPr>
      </w:pPr>
      <w:ins w:id="46" w:author="Bokrzycki Miłosz" w:date="2024-09-25T14:04:00Z">
        <w:r w:rsidRPr="00957D3A">
          <w:rPr>
            <w:rFonts w:ascii="Myriad Pro" w:hAnsi="Myriad Pro"/>
            <w:sz w:val="16"/>
            <w:szCs w:val="16"/>
          </w:rPr>
          <w:t>2) wykonawcę oraz uczestnika konkursu, którego beneficjentem rzeczywistym w rozumieniu ustawy z dnia 1 marca 2018 r. o</w:t>
        </w:r>
        <w:r>
          <w:rPr>
            <w:rFonts w:ascii="Myriad Pro" w:hAnsi="Myriad Pro"/>
            <w:sz w:val="16"/>
            <w:szCs w:val="16"/>
          </w:rPr>
          <w:t> </w:t>
        </w:r>
        <w:r w:rsidRPr="00957D3A">
          <w:rPr>
            <w:rFonts w:ascii="Myriad Pro" w:hAnsi="Myriad Pro"/>
            <w:sz w:val="16"/>
            <w:szCs w:val="16"/>
          </w:rPr>
  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  </w:r>
      </w:ins>
    </w:p>
    <w:p w14:paraId="498FD09A" w14:textId="77777777" w:rsidR="00861078" w:rsidRDefault="00861078" w:rsidP="00861078">
      <w:pPr>
        <w:pStyle w:val="Tekstprzypisudolnego"/>
        <w:spacing w:after="0"/>
        <w:jc w:val="both"/>
        <w:rPr>
          <w:ins w:id="47" w:author="Bokrzycki Miłosz" w:date="2024-09-25T14:04:00Z"/>
        </w:rPr>
      </w:pPr>
      <w:ins w:id="48" w:author="Bokrzycki Miłosz" w:date="2024-09-25T14:04:00Z">
        <w:r w:rsidRPr="00957D3A">
          <w:rPr>
            <w:rFonts w:ascii="Myriad Pro" w:hAnsi="Myriad Pro"/>
            <w:sz w:val="16"/>
            <w:szCs w:val="16"/>
          </w:rPr>
          <w:t>3) wykonawcę oraz uczestnika konkursu, którego jednostką dominującą w rozumieniu art. 3 ust. 1 pkt 37 ustawy z dnia 29 września 1994</w:t>
        </w:r>
        <w:r>
          <w:rPr>
            <w:rFonts w:ascii="Myriad Pro" w:hAnsi="Myriad Pro"/>
            <w:sz w:val="16"/>
            <w:szCs w:val="16"/>
          </w:rPr>
          <w:t> </w:t>
        </w:r>
        <w:r w:rsidRPr="00957D3A">
          <w:rPr>
            <w:rFonts w:ascii="Myriad Pro" w:hAnsi="Myriad Pro"/>
            <w:sz w:val="16"/>
            <w:szCs w:val="16"/>
          </w:rPr>
          <w:t>r. o rachunkowości (Dz. U. z 2021 r. poz. 217, 2105 i 2106), jest podmiot wymieniony w wykazach określonych w rozporządzeniu 765/2006 i</w:t>
        </w:r>
        <w:r>
          <w:rPr>
            <w:rFonts w:ascii="Myriad Pro" w:hAnsi="Myriad Pro"/>
            <w:sz w:val="16"/>
            <w:szCs w:val="16"/>
          </w:rPr>
          <w:t> </w:t>
        </w:r>
        <w:r w:rsidRPr="00957D3A">
          <w:rPr>
            <w:rFonts w:ascii="Myriad Pro" w:hAnsi="Myriad Pro"/>
            <w:sz w:val="16"/>
            <w:szCs w:val="16"/>
          </w:rPr>
  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</w:r>
      </w:ins>
    </w:p>
  </w:footnote>
  <w:footnote w:id="4">
    <w:p w14:paraId="2D426FB3" w14:textId="77777777" w:rsidR="00861078" w:rsidRDefault="00861078" w:rsidP="00861078">
      <w:pPr>
        <w:pStyle w:val="Tekstprzypisudolnego"/>
        <w:spacing w:after="0"/>
        <w:jc w:val="both"/>
        <w:rPr>
          <w:ins w:id="79" w:author="Bokrzycki Miłosz" w:date="2024-09-25T14:04:00Z"/>
          <w:rFonts w:ascii="Myriad Pro" w:hAnsi="Myriad Pro"/>
          <w:sz w:val="16"/>
          <w:szCs w:val="16"/>
        </w:rPr>
      </w:pPr>
      <w:ins w:id="80" w:author="Bokrzycki Miłosz" w:date="2024-09-25T14:04:00Z">
        <w:r>
          <w:rPr>
            <w:rStyle w:val="Odwoanieprzypisudolnego"/>
          </w:rPr>
          <w:footnoteRef/>
        </w:r>
        <w:r>
          <w:rPr>
            <w:rStyle w:val="Odwoanieprzypisudolnego"/>
          </w:rPr>
          <w:footnoteRef/>
        </w:r>
        <w:r>
          <w:t xml:space="preserve"> </w:t>
        </w:r>
        <w:r w:rsidRPr="0044554B">
          <w:rPr>
            <w:rFonts w:ascii="Myriad Pro" w:hAnsi="Myriad Pro"/>
            <w:sz w:val="16"/>
            <w:szCs w:val="16"/>
          </w:rPr>
  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  </w:r>
        <w:proofErr w:type="spellStart"/>
        <w:r w:rsidRPr="0044554B">
          <w:rPr>
            <w:rFonts w:ascii="Myriad Pro" w:hAnsi="Myriad Pro"/>
            <w:sz w:val="16"/>
            <w:szCs w:val="16"/>
          </w:rPr>
          <w:t>Pzp</w:t>
        </w:r>
        <w:proofErr w:type="spellEnd"/>
        <w:r w:rsidRPr="0044554B">
          <w:rPr>
            <w:rFonts w:ascii="Myriad Pro" w:hAnsi="Myriad Pro"/>
            <w:sz w:val="16"/>
            <w:szCs w:val="16"/>
          </w:rPr>
          <w:t xml:space="preserve"> wyklucza się: </w:t>
        </w:r>
      </w:ins>
    </w:p>
    <w:p w14:paraId="68C3F201" w14:textId="77777777" w:rsidR="00861078" w:rsidRDefault="00861078" w:rsidP="00861078">
      <w:pPr>
        <w:pStyle w:val="Tekstprzypisudolnego"/>
        <w:spacing w:after="0"/>
        <w:jc w:val="both"/>
        <w:rPr>
          <w:ins w:id="81" w:author="Bokrzycki Miłosz" w:date="2024-09-25T14:04:00Z"/>
          <w:rFonts w:ascii="Myriad Pro" w:hAnsi="Myriad Pro"/>
          <w:sz w:val="16"/>
          <w:szCs w:val="16"/>
        </w:rPr>
      </w:pPr>
      <w:ins w:id="82" w:author="Bokrzycki Miłosz" w:date="2024-09-25T14:04:00Z">
        <w:r w:rsidRPr="0044554B">
          <w:rPr>
            <w:rFonts w:ascii="Myriad Pro" w:hAnsi="Myriad Pro"/>
            <w:sz w:val="16"/>
            <w:szCs w:val="16"/>
          </w:rPr>
  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  </w:r>
      </w:ins>
    </w:p>
    <w:p w14:paraId="4027F13F" w14:textId="77777777" w:rsidR="00861078" w:rsidRDefault="00861078" w:rsidP="00861078">
      <w:pPr>
        <w:pStyle w:val="Tekstprzypisudolnego"/>
        <w:spacing w:after="0"/>
        <w:jc w:val="both"/>
        <w:rPr>
          <w:ins w:id="83" w:author="Bokrzycki Miłosz" w:date="2024-09-25T14:04:00Z"/>
          <w:rFonts w:ascii="Myriad Pro" w:hAnsi="Myriad Pro"/>
          <w:sz w:val="16"/>
          <w:szCs w:val="16"/>
        </w:rPr>
      </w:pPr>
      <w:ins w:id="84" w:author="Bokrzycki Miłosz" w:date="2024-09-25T14:04:00Z">
        <w:r w:rsidRPr="0044554B">
          <w:rPr>
            <w:rFonts w:ascii="Myriad Pro" w:hAnsi="Myriad Pro"/>
            <w:sz w:val="16"/>
            <w:szCs w:val="16"/>
          </w:rPr>
          <w:t>2) wykonawcę oraz uczestnika konkursu, którego beneficjentem rzeczywistym w rozumieniu ustawy z dnia 1 marca 2018 r. o</w:t>
        </w:r>
        <w:r>
          <w:rPr>
            <w:rFonts w:ascii="Myriad Pro" w:hAnsi="Myriad Pro"/>
            <w:sz w:val="16"/>
            <w:szCs w:val="16"/>
          </w:rPr>
          <w:t> </w:t>
        </w:r>
        <w:r w:rsidRPr="0044554B">
          <w:rPr>
            <w:rFonts w:ascii="Myriad Pro" w:hAnsi="Myriad Pro"/>
            <w:sz w:val="16"/>
            <w:szCs w:val="16"/>
          </w:rPr>
          <w:t xml:space="preserve"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  </w:r>
      </w:ins>
    </w:p>
    <w:p w14:paraId="575ED268" w14:textId="77777777" w:rsidR="00861078" w:rsidRDefault="00861078" w:rsidP="00861078">
      <w:pPr>
        <w:pStyle w:val="Tekstprzypisudolnego"/>
        <w:spacing w:after="0"/>
        <w:jc w:val="both"/>
        <w:rPr>
          <w:ins w:id="85" w:author="Bokrzycki Miłosz" w:date="2024-09-25T14:04:00Z"/>
        </w:rPr>
      </w:pPr>
      <w:ins w:id="86" w:author="Bokrzycki Miłosz" w:date="2024-09-25T14:04:00Z">
        <w:r w:rsidRPr="0044554B">
          <w:rPr>
            <w:rFonts w:ascii="Myriad Pro" w:hAnsi="Myriad Pro"/>
            <w:sz w:val="16"/>
            <w:szCs w:val="16"/>
          </w:rPr>
          <w:t>3) wykonawcę oraz uczestnika konkursu, którego jednostką dominującą w rozumieniu art. 3 ust. 1 pkt 37 ustawy z dnia 29 września 1994</w:t>
        </w:r>
        <w:r>
          <w:rPr>
            <w:rFonts w:ascii="Myriad Pro" w:hAnsi="Myriad Pro"/>
            <w:sz w:val="16"/>
            <w:szCs w:val="16"/>
          </w:rPr>
          <w:t> </w:t>
        </w:r>
        <w:r w:rsidRPr="0044554B">
          <w:rPr>
            <w:rFonts w:ascii="Myriad Pro" w:hAnsi="Myriad Pro"/>
            <w:sz w:val="16"/>
            <w:szCs w:val="16"/>
          </w:rPr>
          <w:t>r. o rachunkowości (Dz. U. z 2021 r. poz. 217, 2105 i 2106), jest podmiot wymieniony w wykazach określonych w rozporządzeniu 765/2006 i</w:t>
        </w:r>
        <w:r>
          <w:rPr>
            <w:rFonts w:ascii="Myriad Pro" w:hAnsi="Myriad Pro"/>
            <w:sz w:val="16"/>
            <w:szCs w:val="16"/>
          </w:rPr>
          <w:t> </w:t>
        </w:r>
        <w:r w:rsidRPr="0044554B">
          <w:rPr>
            <w:rFonts w:ascii="Myriad Pro" w:hAnsi="Myriad Pro"/>
            <w:sz w:val="16"/>
            <w:szCs w:val="16"/>
          </w:rPr>
  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</w:r>
      </w:ins>
    </w:p>
  </w:footnote>
  <w:footnote w:id="5">
    <w:p w14:paraId="497BD922" w14:textId="77777777" w:rsidR="004F7F03" w:rsidDel="00861078" w:rsidRDefault="004F7F03" w:rsidP="0029717F">
      <w:pPr>
        <w:pStyle w:val="Tekstprzypisudolnego"/>
        <w:jc w:val="both"/>
        <w:rPr>
          <w:del w:id="118" w:author="Bokrzycki Miłosz" w:date="2024-09-25T14:04:00Z"/>
          <w:rFonts w:ascii="Arial" w:hAnsi="Arial" w:cs="Arial"/>
          <w:sz w:val="16"/>
          <w:szCs w:val="16"/>
        </w:rPr>
      </w:pPr>
      <w:del w:id="119" w:author="Bokrzycki Miłosz" w:date="2024-09-25T14:04:00Z">
        <w:r w:rsidDel="00861078">
          <w:rPr>
            <w:rStyle w:val="Odwoanieprzypisudolnego"/>
            <w:rFonts w:ascii="Arial" w:hAnsi="Arial" w:cs="Arial"/>
            <w:sz w:val="16"/>
            <w:szCs w:val="16"/>
          </w:rPr>
          <w:footnoteRef/>
        </w:r>
        <w:r w:rsidDel="00861078">
          <w:rPr>
            <w:rFonts w:ascii="Arial" w:hAnsi="Arial" w:cs="Arial"/>
            <w:sz w:val="16"/>
            <w:szCs w:val="16"/>
          </w:rPr>
          <w:delTex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delText>
        </w:r>
      </w:del>
    </w:p>
    <w:p w14:paraId="2F45BB21" w14:textId="77777777" w:rsidR="004F7F03" w:rsidDel="00861078" w:rsidRDefault="004F7F03" w:rsidP="0029717F">
      <w:pPr>
        <w:pStyle w:val="Tekstprzypisudolnego"/>
        <w:numPr>
          <w:ilvl w:val="0"/>
          <w:numId w:val="77"/>
        </w:numPr>
        <w:spacing w:after="0" w:line="240" w:lineRule="auto"/>
        <w:rPr>
          <w:del w:id="120" w:author="Bokrzycki Miłosz" w:date="2024-09-25T14:04:00Z"/>
          <w:rFonts w:ascii="Arial" w:hAnsi="Arial" w:cs="Arial"/>
          <w:sz w:val="16"/>
          <w:szCs w:val="16"/>
        </w:rPr>
      </w:pPr>
      <w:del w:id="121" w:author="Bokrzycki Miłosz" w:date="2024-09-25T14:04:00Z">
        <w:r w:rsidDel="00861078">
          <w:rPr>
            <w:rFonts w:ascii="Arial" w:hAnsi="Arial" w:cs="Arial"/>
            <w:sz w:val="16"/>
            <w:szCs w:val="16"/>
          </w:rPr>
          <w:delText>obywateli rosyjskich lub osób fizycznych lub prawnych, podmiotów lub organów z siedzibą w Rosji;</w:delText>
        </w:r>
      </w:del>
    </w:p>
    <w:p w14:paraId="2128A94C" w14:textId="77777777" w:rsidR="004F7F03" w:rsidDel="00861078" w:rsidRDefault="004F7F03" w:rsidP="0029717F">
      <w:pPr>
        <w:pStyle w:val="Tekstprzypisudolnego"/>
        <w:numPr>
          <w:ilvl w:val="0"/>
          <w:numId w:val="77"/>
        </w:numPr>
        <w:spacing w:after="0" w:line="240" w:lineRule="auto"/>
        <w:rPr>
          <w:del w:id="122" w:author="Bokrzycki Miłosz" w:date="2024-09-25T14:04:00Z"/>
          <w:rFonts w:ascii="Arial" w:hAnsi="Arial" w:cs="Arial"/>
          <w:sz w:val="16"/>
          <w:szCs w:val="16"/>
        </w:rPr>
      </w:pPr>
      <w:del w:id="123" w:author="Bokrzycki Miłosz" w:date="2024-09-25T14:04:00Z">
        <w:r w:rsidDel="00861078">
          <w:rPr>
            <w:rFonts w:ascii="Arial" w:hAnsi="Arial" w:cs="Arial"/>
            <w:sz w:val="16"/>
            <w:szCs w:val="16"/>
          </w:rPr>
          <w:delText>osób prawnych, podmiotów lub organów, do których prawa własności bezpośrednio lub pośrednio w ponad 50 % należą do podmiotu, o którym mowa w lit. a) niniejszego ustępu; lub</w:delText>
        </w:r>
      </w:del>
    </w:p>
    <w:p w14:paraId="2FF386F3" w14:textId="77777777" w:rsidR="004F7F03" w:rsidDel="00861078" w:rsidRDefault="004F7F03" w:rsidP="0029717F">
      <w:pPr>
        <w:pStyle w:val="Tekstprzypisudolnego"/>
        <w:numPr>
          <w:ilvl w:val="0"/>
          <w:numId w:val="77"/>
        </w:numPr>
        <w:spacing w:after="0" w:line="240" w:lineRule="auto"/>
        <w:rPr>
          <w:del w:id="124" w:author="Bokrzycki Miłosz" w:date="2024-09-25T14:04:00Z"/>
          <w:rFonts w:ascii="Arial" w:hAnsi="Arial" w:cs="Arial"/>
          <w:sz w:val="16"/>
          <w:szCs w:val="16"/>
        </w:rPr>
      </w:pPr>
      <w:del w:id="125" w:author="Bokrzycki Miłosz" w:date="2024-09-25T14:04:00Z">
        <w:r w:rsidDel="00861078">
          <w:rPr>
            <w:rFonts w:ascii="Arial" w:hAnsi="Arial" w:cs="Arial"/>
            <w:sz w:val="16"/>
            <w:szCs w:val="16"/>
          </w:rPr>
          <w:delText>osób fizycznych lub prawnych, podmiotów lub organów działających w imieniu lub pod kierunkiem podmiotu, o którym mowa w lit. a) lub b) niniejszego ustępu,</w:delText>
        </w:r>
      </w:del>
    </w:p>
    <w:p w14:paraId="2C8CF6EA" w14:textId="77777777" w:rsidR="004F7F03" w:rsidDel="00861078" w:rsidRDefault="004F7F03" w:rsidP="0029717F">
      <w:pPr>
        <w:pStyle w:val="Tekstprzypisudolnego"/>
        <w:jc w:val="both"/>
        <w:rPr>
          <w:del w:id="126" w:author="Bokrzycki Miłosz" w:date="2024-09-25T14:04:00Z"/>
          <w:rFonts w:ascii="Arial" w:hAnsi="Arial" w:cs="Arial"/>
          <w:sz w:val="16"/>
          <w:szCs w:val="16"/>
        </w:rPr>
      </w:pPr>
      <w:del w:id="127" w:author="Bokrzycki Miłosz" w:date="2024-09-25T14:04:00Z">
        <w:r w:rsidDel="00861078">
          <w:rPr>
            <w:rFonts w:ascii="Arial" w:hAnsi="Arial" w:cs="Arial"/>
            <w:sz w:val="16"/>
            <w:szCs w:val="16"/>
          </w:rPr>
          <w:delText>w tym podwykonawców, dostawców lub podmiotów, na których zdolności polega się w rozumieniu dyrektyw w sprawie zamówień publicznych, w przypadku gdy przypada na nich ponad 10 % wartości zamówienia.</w:delText>
        </w:r>
      </w:del>
    </w:p>
  </w:footnote>
  <w:footnote w:id="6">
    <w:p w14:paraId="62D40CD7" w14:textId="77777777" w:rsidR="004F7F03" w:rsidDel="00861078" w:rsidRDefault="004F7F03" w:rsidP="000C427F">
      <w:pPr>
        <w:pStyle w:val="Tekstprzypisudolnego"/>
        <w:jc w:val="both"/>
        <w:rPr>
          <w:del w:id="190" w:author="Bokrzycki Miłosz" w:date="2024-09-25T14:04:00Z"/>
          <w:rFonts w:ascii="Arial" w:hAnsi="Arial" w:cs="Arial"/>
          <w:sz w:val="16"/>
          <w:szCs w:val="16"/>
        </w:rPr>
      </w:pPr>
      <w:del w:id="191" w:author="Bokrzycki Miłosz" w:date="2024-09-25T14:04:00Z">
        <w:r w:rsidDel="00861078">
          <w:rPr>
            <w:rStyle w:val="Odwoanieprzypisudolnego"/>
            <w:rFonts w:ascii="Arial" w:hAnsi="Arial" w:cs="Arial"/>
            <w:sz w:val="16"/>
            <w:szCs w:val="16"/>
          </w:rPr>
          <w:footnoteRef/>
        </w:r>
        <w:r w:rsidDel="00861078">
          <w:rPr>
            <w:rFonts w:ascii="Arial" w:hAnsi="Arial" w:cs="Arial"/>
            <w:sz w:val="16"/>
            <w:szCs w:val="16"/>
          </w:rPr>
          <w:delTex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delText>
        </w:r>
      </w:del>
    </w:p>
    <w:p w14:paraId="7BFD6E77" w14:textId="77777777" w:rsidR="004F7F03" w:rsidDel="00861078" w:rsidRDefault="004F7F03" w:rsidP="000C427F">
      <w:pPr>
        <w:pStyle w:val="Tekstprzypisudolnego"/>
        <w:numPr>
          <w:ilvl w:val="0"/>
          <w:numId w:val="77"/>
        </w:numPr>
        <w:spacing w:after="0" w:line="240" w:lineRule="auto"/>
        <w:rPr>
          <w:del w:id="192" w:author="Bokrzycki Miłosz" w:date="2024-09-25T14:04:00Z"/>
          <w:rFonts w:ascii="Arial" w:hAnsi="Arial" w:cs="Arial"/>
          <w:sz w:val="16"/>
          <w:szCs w:val="16"/>
        </w:rPr>
      </w:pPr>
      <w:del w:id="193" w:author="Bokrzycki Miłosz" w:date="2024-09-25T14:04:00Z">
        <w:r w:rsidDel="00861078">
          <w:rPr>
            <w:rFonts w:ascii="Arial" w:hAnsi="Arial" w:cs="Arial"/>
            <w:sz w:val="16"/>
            <w:szCs w:val="16"/>
          </w:rPr>
          <w:delText>obywateli rosyjskich lub osób fizycznych lub prawnych, podmiotów lub organów z siedzibą w Rosji;</w:delText>
        </w:r>
      </w:del>
    </w:p>
    <w:p w14:paraId="4483CDAE" w14:textId="77777777" w:rsidR="004F7F03" w:rsidDel="00861078" w:rsidRDefault="004F7F03" w:rsidP="000C427F">
      <w:pPr>
        <w:pStyle w:val="Tekstprzypisudolnego"/>
        <w:numPr>
          <w:ilvl w:val="0"/>
          <w:numId w:val="77"/>
        </w:numPr>
        <w:spacing w:after="0" w:line="240" w:lineRule="auto"/>
        <w:rPr>
          <w:del w:id="194" w:author="Bokrzycki Miłosz" w:date="2024-09-25T14:04:00Z"/>
          <w:rFonts w:ascii="Arial" w:hAnsi="Arial" w:cs="Arial"/>
          <w:sz w:val="16"/>
          <w:szCs w:val="16"/>
        </w:rPr>
      </w:pPr>
      <w:del w:id="195" w:author="Bokrzycki Miłosz" w:date="2024-09-25T14:04:00Z">
        <w:r w:rsidDel="00861078">
          <w:rPr>
            <w:rFonts w:ascii="Arial" w:hAnsi="Arial" w:cs="Arial"/>
            <w:sz w:val="16"/>
            <w:szCs w:val="16"/>
          </w:rPr>
          <w:delText>osób prawnych, podmiotów lub organów, do których prawa własności bezpośrednio lub pośrednio w ponad 50 % należą do podmiotu, o którym mowa w lit. a) niniejszego ustępu; lub</w:delText>
        </w:r>
      </w:del>
    </w:p>
    <w:p w14:paraId="0F766F32" w14:textId="77777777" w:rsidR="004F7F03" w:rsidDel="00861078" w:rsidRDefault="004F7F03" w:rsidP="000C427F">
      <w:pPr>
        <w:pStyle w:val="Tekstprzypisudolnego"/>
        <w:numPr>
          <w:ilvl w:val="0"/>
          <w:numId w:val="77"/>
        </w:numPr>
        <w:spacing w:after="0" w:line="240" w:lineRule="auto"/>
        <w:rPr>
          <w:del w:id="196" w:author="Bokrzycki Miłosz" w:date="2024-09-25T14:04:00Z"/>
          <w:rFonts w:ascii="Arial" w:hAnsi="Arial" w:cs="Arial"/>
          <w:sz w:val="16"/>
          <w:szCs w:val="16"/>
        </w:rPr>
      </w:pPr>
      <w:del w:id="197" w:author="Bokrzycki Miłosz" w:date="2024-09-25T14:04:00Z">
        <w:r w:rsidDel="00861078">
          <w:rPr>
            <w:rFonts w:ascii="Arial" w:hAnsi="Arial" w:cs="Arial"/>
            <w:sz w:val="16"/>
            <w:szCs w:val="16"/>
          </w:rPr>
          <w:delText>osób fizycznych lub prawnych, podmiotów lub organów działających w imieniu lub pod kierunkiem podmiotu, o którym mowa w lit. a) lub b) niniejszego ustępu,</w:delText>
        </w:r>
      </w:del>
    </w:p>
    <w:p w14:paraId="4D94829E" w14:textId="77777777" w:rsidR="004F7F03" w:rsidDel="00861078" w:rsidRDefault="004F7F03" w:rsidP="000C427F">
      <w:pPr>
        <w:pStyle w:val="Tekstprzypisudolnego"/>
        <w:jc w:val="both"/>
        <w:rPr>
          <w:del w:id="198" w:author="Bokrzycki Miłosz" w:date="2024-09-25T14:04:00Z"/>
          <w:rFonts w:ascii="Arial" w:hAnsi="Arial" w:cs="Arial"/>
          <w:sz w:val="16"/>
          <w:szCs w:val="16"/>
        </w:rPr>
      </w:pPr>
      <w:del w:id="199" w:author="Bokrzycki Miłosz" w:date="2024-09-25T14:04:00Z">
        <w:r w:rsidDel="00861078">
          <w:rPr>
            <w:rFonts w:ascii="Arial" w:hAnsi="Arial" w:cs="Arial"/>
            <w:sz w:val="16"/>
            <w:szCs w:val="16"/>
          </w:rPr>
          <w:delText>w tym podwykonawców, dostawców lub podmiotów, na których zdolności polega się w rozumieniu dyrektyw w sprawie zamówień publicznych, w przypadku gdy przypada na nich ponad 10 % wartości zamówienia.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4EF4B" w14:textId="77777777" w:rsidR="004F7F03" w:rsidRDefault="004F7F03" w:rsidP="00F62BD0">
    <w:pPr>
      <w:tabs>
        <w:tab w:val="center" w:pos="4536"/>
        <w:tab w:val="right" w:pos="9072"/>
      </w:tabs>
      <w:spacing w:after="120" w:line="240" w:lineRule="auto"/>
      <w:jc w:val="right"/>
      <w:rPr>
        <w:rFonts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6D93F6B" wp14:editId="7762A617">
          <wp:simplePos x="0" y="0"/>
          <wp:positionH relativeFrom="margin">
            <wp:posOffset>0</wp:posOffset>
          </wp:positionH>
          <wp:positionV relativeFrom="margin">
            <wp:posOffset>-640080</wp:posOffset>
          </wp:positionV>
          <wp:extent cx="1943100" cy="373380"/>
          <wp:effectExtent l="0" t="0" r="0" b="7620"/>
          <wp:wrapSquare wrapText="bothSides"/>
          <wp:docPr id="7" name="Obraz 7" descr="Rysun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ysunek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20CC584" w14:textId="4E706351" w:rsidR="004F7F03" w:rsidRDefault="004F7F03" w:rsidP="00F62BD0">
    <w:pPr>
      <w:pBdr>
        <w:bottom w:val="single" w:sz="4" w:space="1" w:color="auto"/>
      </w:pBdr>
      <w:tabs>
        <w:tab w:val="center" w:pos="4536"/>
        <w:tab w:val="left" w:pos="6726"/>
        <w:tab w:val="right" w:pos="9072"/>
      </w:tabs>
      <w:spacing w:after="120" w:line="240" w:lineRule="auto"/>
      <w:jc w:val="right"/>
      <w:rPr>
        <w:rFonts w:cs="Calibri"/>
        <w:sz w:val="16"/>
        <w:szCs w:val="16"/>
      </w:rPr>
    </w:pPr>
    <w:r>
      <w:rPr>
        <w:rFonts w:cs="Calibri"/>
        <w:sz w:val="16"/>
        <w:szCs w:val="16"/>
      </w:rPr>
      <w:t>Załączniki do Zapytania ofertowego.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C5354" w14:textId="77777777" w:rsidR="004F7F03" w:rsidRDefault="004F7F03" w:rsidP="00F62BD0">
    <w:pPr>
      <w:tabs>
        <w:tab w:val="center" w:pos="4536"/>
        <w:tab w:val="right" w:pos="9072"/>
      </w:tabs>
      <w:spacing w:after="120" w:line="240" w:lineRule="auto"/>
      <w:jc w:val="right"/>
      <w:rPr>
        <w:rFonts w:cs="Calibri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E8AB65F" wp14:editId="4A831149">
          <wp:simplePos x="0" y="0"/>
          <wp:positionH relativeFrom="margin">
            <wp:posOffset>0</wp:posOffset>
          </wp:positionH>
          <wp:positionV relativeFrom="margin">
            <wp:posOffset>-640080</wp:posOffset>
          </wp:positionV>
          <wp:extent cx="1943100" cy="373380"/>
          <wp:effectExtent l="0" t="0" r="0" b="7620"/>
          <wp:wrapSquare wrapText="bothSides"/>
          <wp:docPr id="8" name="Obraz 8" descr="Rysun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ysunek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3B577F5" w14:textId="77777777" w:rsidR="004F7F03" w:rsidRDefault="004F7F03" w:rsidP="00F62BD0">
    <w:pPr>
      <w:pBdr>
        <w:bottom w:val="single" w:sz="4" w:space="1" w:color="auto"/>
      </w:pBdr>
      <w:tabs>
        <w:tab w:val="center" w:pos="4536"/>
        <w:tab w:val="left" w:pos="6726"/>
        <w:tab w:val="right" w:pos="9072"/>
      </w:tabs>
      <w:spacing w:after="120" w:line="240" w:lineRule="auto"/>
      <w:jc w:val="right"/>
      <w:rPr>
        <w:rFonts w:cs="Calibri"/>
        <w:sz w:val="16"/>
        <w:szCs w:val="16"/>
      </w:rPr>
    </w:pPr>
    <w:r w:rsidRPr="00322453">
      <w:rPr>
        <w:rFonts w:cs="Calibri"/>
        <w:b/>
        <w:sz w:val="16"/>
        <w:szCs w:val="16"/>
      </w:rPr>
      <w:t>Specyfikacja Warunków Zamówienia (SWZ</w:t>
    </w:r>
    <w:r>
      <w:rPr>
        <w:rFonts w:cs="Calibri"/>
        <w:b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5D502CC8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dstrike w:val="0"/>
        <w:lang w:val="pl-PL" w:eastAsia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32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3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72" w:hanging="180"/>
      </w:pPr>
    </w:lvl>
  </w:abstractNum>
  <w:abstractNum w:abstractNumId="1" w15:restartNumberingAfterBreak="0">
    <w:nsid w:val="0000002F"/>
    <w:multiLevelType w:val="singleLevel"/>
    <w:tmpl w:val="4A54F926"/>
    <w:name w:val="WW8Num45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sz w:val="22"/>
        <w:szCs w:val="24"/>
      </w:rPr>
    </w:lvl>
  </w:abstractNum>
  <w:abstractNum w:abstractNumId="2" w15:restartNumberingAfterBreak="0">
    <w:nsid w:val="000568CE"/>
    <w:multiLevelType w:val="multilevel"/>
    <w:tmpl w:val="AD0C1158"/>
    <w:lvl w:ilvl="0">
      <w:start w:val="14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3" w15:restartNumberingAfterBreak="0">
    <w:nsid w:val="004B60B6"/>
    <w:multiLevelType w:val="multilevel"/>
    <w:tmpl w:val="66449E7A"/>
    <w:lvl w:ilvl="0">
      <w:start w:val="9"/>
      <w:numFmt w:val="decimal"/>
      <w:lvlText w:val="%1."/>
      <w:lvlJc w:val="left"/>
      <w:pPr>
        <w:ind w:left="495" w:hanging="495"/>
      </w:pPr>
      <w:rPr>
        <w:rFonts w:cs="Calibri"/>
        <w:b w:val="0"/>
      </w:rPr>
    </w:lvl>
    <w:lvl w:ilvl="1">
      <w:start w:val="1"/>
      <w:numFmt w:val="decimal"/>
      <w:lvlText w:val="%1.%2."/>
      <w:lvlJc w:val="left"/>
      <w:pPr>
        <w:ind w:left="1063" w:hanging="495"/>
      </w:pPr>
      <w:rPr>
        <w:rFonts w:cs="Calibri"/>
        <w:b w:val="0"/>
      </w:rPr>
    </w:lvl>
    <w:lvl w:ilvl="2">
      <w:start w:val="1"/>
      <w:numFmt w:val="decimal"/>
      <w:lvlText w:val="%3)"/>
      <w:lvlJc w:val="left"/>
      <w:pPr>
        <w:ind w:left="199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cs="Calibri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cs="Calibri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cs="Calibri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cs="Calibri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cs="Calibri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cs="Calibri"/>
        <w:b w:val="0"/>
      </w:rPr>
    </w:lvl>
  </w:abstractNum>
  <w:abstractNum w:abstractNumId="4" w15:restartNumberingAfterBreak="0">
    <w:nsid w:val="009C04CD"/>
    <w:multiLevelType w:val="hybridMultilevel"/>
    <w:tmpl w:val="C95C5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00146"/>
    <w:multiLevelType w:val="hybridMultilevel"/>
    <w:tmpl w:val="C5B41024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1">
      <w:start w:val="1"/>
      <w:numFmt w:val="decimal"/>
      <w:lvlText w:val="%3)"/>
      <w:lvlJc w:val="lef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6" w15:restartNumberingAfterBreak="0">
    <w:nsid w:val="00C078FC"/>
    <w:multiLevelType w:val="hybridMultilevel"/>
    <w:tmpl w:val="308279B8"/>
    <w:lvl w:ilvl="0" w:tplc="E79A8FE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7102BC"/>
    <w:multiLevelType w:val="hybridMultilevel"/>
    <w:tmpl w:val="399EB9FA"/>
    <w:lvl w:ilvl="0" w:tplc="B9DCAC28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FE25A0"/>
    <w:multiLevelType w:val="multilevel"/>
    <w:tmpl w:val="5F1C2970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 "/>
      <w:lvlJc w:val="left"/>
      <w:pPr>
        <w:ind w:left="1144" w:hanging="435"/>
      </w:pPr>
      <w:rPr>
        <w:b w:val="0"/>
        <w:i w:val="0"/>
        <w:sz w:val="22"/>
        <w:szCs w:val="22"/>
      </w:rPr>
    </w:lvl>
    <w:lvl w:ilvl="2">
      <w:start w:val="2"/>
      <w:numFmt w:val="decimal"/>
      <w:lvlText w:val="%3)"/>
      <w:lvlJc w:val="left"/>
      <w:pPr>
        <w:ind w:left="1429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04433AF7"/>
    <w:multiLevelType w:val="hybridMultilevel"/>
    <w:tmpl w:val="BD481258"/>
    <w:lvl w:ilvl="0" w:tplc="ABB4CD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C8220F"/>
    <w:multiLevelType w:val="hybridMultilevel"/>
    <w:tmpl w:val="8A94BF28"/>
    <w:lvl w:ilvl="0" w:tplc="4ED6BAC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0BDC3334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F3A67"/>
    <w:multiLevelType w:val="multilevel"/>
    <w:tmpl w:val="8632C8A2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3.%2."/>
      <w:lvlJc w:val="left"/>
      <w:pPr>
        <w:ind w:left="1637" w:hanging="360"/>
      </w:pPr>
      <w:rPr>
        <w:rFonts w:eastAsia="Calibri" w:cs="Calibri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4829A1"/>
    <w:multiLevelType w:val="multilevel"/>
    <w:tmpl w:val="62F8233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E866B1F"/>
    <w:multiLevelType w:val="hybridMultilevel"/>
    <w:tmpl w:val="87F690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ED839EB"/>
    <w:multiLevelType w:val="multilevel"/>
    <w:tmpl w:val="74F6700A"/>
    <w:lvl w:ilvl="0">
      <w:start w:val="1"/>
      <w:numFmt w:val="bullet"/>
      <w:lvlText w:val=""/>
      <w:lvlJc w:val="left"/>
      <w:pPr>
        <w:ind w:left="1417" w:hanging="567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35652D"/>
    <w:multiLevelType w:val="multilevel"/>
    <w:tmpl w:val="52B44476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4C334DF"/>
    <w:multiLevelType w:val="multilevel"/>
    <w:tmpl w:val="3C62CD2E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 "/>
      <w:lvlJc w:val="left"/>
      <w:pPr>
        <w:ind w:left="1144" w:hanging="435"/>
      </w:pPr>
      <w:rPr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341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8" w15:restartNumberingAfterBreak="0">
    <w:nsid w:val="161B4FA3"/>
    <w:multiLevelType w:val="multilevel"/>
    <w:tmpl w:val="E16C88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7413AC3"/>
    <w:multiLevelType w:val="multilevel"/>
    <w:tmpl w:val="0A84DECE"/>
    <w:lvl w:ilvl="0">
      <w:start w:val="1"/>
      <w:numFmt w:val="decimal"/>
      <w:lvlText w:val="%1)"/>
      <w:lvlJc w:val="left"/>
      <w:pPr>
        <w:ind w:left="1055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775" w:hanging="360"/>
      </w:pPr>
    </w:lvl>
    <w:lvl w:ilvl="2">
      <w:start w:val="1"/>
      <w:numFmt w:val="bullet"/>
      <w:lvlText w:val=""/>
      <w:lvlJc w:val="left"/>
      <w:pPr>
        <w:ind w:left="24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5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9B3934"/>
    <w:multiLevelType w:val="multilevel"/>
    <w:tmpl w:val="7EDAD2D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77F7"/>
    <w:multiLevelType w:val="multilevel"/>
    <w:tmpl w:val="DFFEB664"/>
    <w:lvl w:ilvl="0">
      <w:start w:val="24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22" w15:restartNumberingAfterBreak="0">
    <w:nsid w:val="1D2546E9"/>
    <w:multiLevelType w:val="hybridMultilevel"/>
    <w:tmpl w:val="7C36A90C"/>
    <w:lvl w:ilvl="0" w:tplc="C36805B2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1D422D58"/>
    <w:multiLevelType w:val="hybridMultilevel"/>
    <w:tmpl w:val="8D2A1A38"/>
    <w:lvl w:ilvl="0" w:tplc="22A0C84A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3CE3CCA"/>
    <w:multiLevelType w:val="hybridMultilevel"/>
    <w:tmpl w:val="AC4C61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7">
      <w:start w:val="1"/>
      <w:numFmt w:val="lowerLetter"/>
      <w:lvlText w:val="%6)"/>
      <w:lvlJc w:val="lef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23CF7429"/>
    <w:multiLevelType w:val="multilevel"/>
    <w:tmpl w:val="365CED06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24CE1E43"/>
    <w:multiLevelType w:val="multilevel"/>
    <w:tmpl w:val="00E4819C"/>
    <w:lvl w:ilvl="0">
      <w:start w:val="10"/>
      <w:numFmt w:val="decimal"/>
      <w:lvlText w:val="%1."/>
      <w:lvlJc w:val="left"/>
      <w:pPr>
        <w:ind w:left="495" w:hanging="495"/>
      </w:pPr>
      <w:rPr>
        <w:b/>
      </w:rPr>
    </w:lvl>
    <w:lvl w:ilvl="1">
      <w:start w:val="1"/>
      <w:numFmt w:val="decimal"/>
      <w:lvlText w:val="%1.%2."/>
      <w:lvlJc w:val="left"/>
      <w:pPr>
        <w:ind w:left="566" w:hanging="495"/>
      </w:pPr>
      <w:rPr>
        <w:b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b/>
      </w:rPr>
    </w:lvl>
  </w:abstractNum>
  <w:abstractNum w:abstractNumId="28" w15:restartNumberingAfterBreak="0">
    <w:nsid w:val="26000E7F"/>
    <w:multiLevelType w:val="multilevel"/>
    <w:tmpl w:val="3D9010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17" w:hanging="375"/>
      </w:pPr>
      <w:rPr>
        <w:rFonts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9" w15:restartNumberingAfterBreak="0">
    <w:nsid w:val="26757D2B"/>
    <w:multiLevelType w:val="multilevel"/>
    <w:tmpl w:val="FB86FE6E"/>
    <w:lvl w:ilvl="0">
      <w:start w:val="10"/>
      <w:numFmt w:val="decimal"/>
      <w:lvlText w:val="%1."/>
      <w:lvlJc w:val="left"/>
      <w:pPr>
        <w:ind w:left="7674" w:hanging="444"/>
      </w:pPr>
      <w:rPr>
        <w:color w:val="00000A"/>
      </w:rPr>
    </w:lvl>
    <w:lvl w:ilvl="1">
      <w:start w:val="1"/>
      <w:numFmt w:val="decimal"/>
      <w:lvlText w:val="18.%2."/>
      <w:lvlJc w:val="left"/>
      <w:pPr>
        <w:ind w:left="8383" w:hanging="444"/>
      </w:pPr>
      <w:rPr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A"/>
      </w:rPr>
    </w:lvl>
  </w:abstractNum>
  <w:abstractNum w:abstractNumId="30" w15:restartNumberingAfterBreak="0">
    <w:nsid w:val="2891042A"/>
    <w:multiLevelType w:val="hybridMultilevel"/>
    <w:tmpl w:val="408CAC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296B2A2B"/>
    <w:multiLevelType w:val="multilevel"/>
    <w:tmpl w:val="EE467408"/>
    <w:lvl w:ilvl="0">
      <w:start w:val="1"/>
      <w:numFmt w:val="decimal"/>
      <w:lvlText w:val="%1)"/>
      <w:lvlJc w:val="left"/>
      <w:pPr>
        <w:ind w:left="1996" w:hanging="360"/>
      </w:pPr>
      <w:rPr>
        <w:color w:val="00000A"/>
        <w:sz w:val="22"/>
        <w:szCs w:val="24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2AC62589"/>
    <w:multiLevelType w:val="hybridMultilevel"/>
    <w:tmpl w:val="4FB8DB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2ACC1D5D"/>
    <w:multiLevelType w:val="multilevel"/>
    <w:tmpl w:val="6EF647BA"/>
    <w:lvl w:ilvl="0">
      <w:start w:val="1"/>
      <w:numFmt w:val="decimal"/>
      <w:lvlText w:val="%1)"/>
      <w:lvlJc w:val="left"/>
      <w:pPr>
        <w:ind w:left="1859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C242DDD"/>
    <w:multiLevelType w:val="hybridMultilevel"/>
    <w:tmpl w:val="463E13DA"/>
    <w:lvl w:ilvl="0" w:tplc="00000015">
      <w:start w:val="1"/>
      <w:numFmt w:val="bullet"/>
      <w:lvlText w:val=""/>
      <w:lvlJc w:val="left"/>
      <w:pPr>
        <w:ind w:left="164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31570DAA"/>
    <w:multiLevelType w:val="hybridMultilevel"/>
    <w:tmpl w:val="AAAE6C2A"/>
    <w:lvl w:ilvl="0" w:tplc="B2EC86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4DD4D19"/>
    <w:multiLevelType w:val="multilevel"/>
    <w:tmpl w:val="EF228950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7" w15:restartNumberingAfterBreak="0">
    <w:nsid w:val="36145BAB"/>
    <w:multiLevelType w:val="multilevel"/>
    <w:tmpl w:val="7FCC50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362B3DBB"/>
    <w:multiLevelType w:val="hybridMultilevel"/>
    <w:tmpl w:val="89060A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8F270C0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69B2089"/>
    <w:multiLevelType w:val="multilevel"/>
    <w:tmpl w:val="4616196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</w:lvl>
  </w:abstractNum>
  <w:abstractNum w:abstractNumId="40" w15:restartNumberingAfterBreak="0">
    <w:nsid w:val="37B73791"/>
    <w:multiLevelType w:val="multilevel"/>
    <w:tmpl w:val="19D2D7EC"/>
    <w:lvl w:ilvl="0">
      <w:start w:val="19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41" w15:restartNumberingAfterBreak="0">
    <w:nsid w:val="386B1E38"/>
    <w:multiLevelType w:val="multilevel"/>
    <w:tmpl w:val="0196568C"/>
    <w:lvl w:ilvl="0">
      <w:start w:val="7"/>
      <w:numFmt w:val="decimal"/>
      <w:lvlText w:val="%1."/>
      <w:lvlJc w:val="left"/>
      <w:pPr>
        <w:ind w:left="495" w:hanging="495"/>
      </w:pPr>
      <w:rPr>
        <w:rFonts w:eastAsia="Calibri" w:hint="default"/>
        <w:b/>
      </w:rPr>
    </w:lvl>
    <w:lvl w:ilvl="1">
      <w:start w:val="1"/>
      <w:numFmt w:val="decimal"/>
      <w:lvlText w:val="11.%2. "/>
      <w:lvlJc w:val="left"/>
      <w:pPr>
        <w:ind w:left="675" w:hanging="49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Calibri" w:hint="default"/>
        <w:b w:val="0"/>
      </w:rPr>
    </w:lvl>
  </w:abstractNum>
  <w:abstractNum w:abstractNumId="42" w15:restartNumberingAfterBreak="0">
    <w:nsid w:val="38AF4A65"/>
    <w:multiLevelType w:val="multilevel"/>
    <w:tmpl w:val="78C6C7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1E5704"/>
    <w:multiLevelType w:val="multilevel"/>
    <w:tmpl w:val="0B8402B2"/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3B51612D"/>
    <w:multiLevelType w:val="hybridMultilevel"/>
    <w:tmpl w:val="AFD4D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B8A51F0"/>
    <w:multiLevelType w:val="multilevel"/>
    <w:tmpl w:val="4EE282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9D1817"/>
    <w:multiLevelType w:val="hybridMultilevel"/>
    <w:tmpl w:val="B37AF06A"/>
    <w:lvl w:ilvl="0" w:tplc="B8A29F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0C57741"/>
    <w:multiLevelType w:val="hybridMultilevel"/>
    <w:tmpl w:val="5298057E"/>
    <w:lvl w:ilvl="0" w:tplc="2CBCAA62">
      <w:start w:val="1"/>
      <w:numFmt w:val="lowerLetter"/>
      <w:lvlText w:val="%1)"/>
      <w:lvlJc w:val="left"/>
      <w:pPr>
        <w:ind w:left="1428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417B5ECE"/>
    <w:multiLevelType w:val="multilevel"/>
    <w:tmpl w:val="B6AEC74A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34146BB"/>
    <w:multiLevelType w:val="multilevel"/>
    <w:tmpl w:val="64CEAD5C"/>
    <w:lvl w:ilvl="0">
      <w:start w:val="3"/>
      <w:numFmt w:val="decimal"/>
      <w:lvlText w:val="%1. 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017D7C"/>
    <w:multiLevelType w:val="multilevel"/>
    <w:tmpl w:val="39E4707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2" w15:restartNumberingAfterBreak="0">
    <w:nsid w:val="458F53C8"/>
    <w:multiLevelType w:val="multilevel"/>
    <w:tmpl w:val="D1D8E9F6"/>
    <w:lvl w:ilvl="0">
      <w:start w:val="11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144" w:hanging="435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341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3" w15:restartNumberingAfterBreak="0">
    <w:nsid w:val="45A22C42"/>
    <w:multiLevelType w:val="multilevel"/>
    <w:tmpl w:val="1668DAA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4" w15:restartNumberingAfterBreak="0">
    <w:nsid w:val="46D408CF"/>
    <w:multiLevelType w:val="hybridMultilevel"/>
    <w:tmpl w:val="5BFC5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E378F6"/>
    <w:multiLevelType w:val="hybridMultilevel"/>
    <w:tmpl w:val="05D40A4A"/>
    <w:lvl w:ilvl="0" w:tplc="04150017">
      <w:start w:val="1"/>
      <w:numFmt w:val="lowerLetter"/>
      <w:lvlText w:val="%1)"/>
      <w:lvlJc w:val="left"/>
      <w:pPr>
        <w:ind w:left="1644" w:hanging="360"/>
      </w:pPr>
      <w:rPr>
        <w:rFonts w:cs="Symbol" w:hint="default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6" w15:restartNumberingAfterBreak="0">
    <w:nsid w:val="49F17095"/>
    <w:multiLevelType w:val="hybridMultilevel"/>
    <w:tmpl w:val="05D40A4A"/>
    <w:lvl w:ilvl="0" w:tplc="04150017">
      <w:start w:val="1"/>
      <w:numFmt w:val="lowerLetter"/>
      <w:lvlText w:val="%1)"/>
      <w:lvlJc w:val="left"/>
      <w:pPr>
        <w:ind w:left="1644" w:hanging="360"/>
      </w:pPr>
      <w:rPr>
        <w:rFonts w:cs="Symbol" w:hint="default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7" w15:restartNumberingAfterBreak="0">
    <w:nsid w:val="4DCE0A6C"/>
    <w:multiLevelType w:val="multilevel"/>
    <w:tmpl w:val="29E0C27E"/>
    <w:lvl w:ilvl="0">
      <w:start w:val="23"/>
      <w:numFmt w:val="decimal"/>
      <w:lvlText w:val="%1."/>
      <w:lvlJc w:val="left"/>
      <w:pPr>
        <w:ind w:left="435" w:hanging="43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58" w15:restartNumberingAfterBreak="0">
    <w:nsid w:val="4F7467C8"/>
    <w:multiLevelType w:val="hybridMultilevel"/>
    <w:tmpl w:val="5CF6E50A"/>
    <w:lvl w:ilvl="0" w:tplc="04150011">
      <w:start w:val="1"/>
      <w:numFmt w:val="decimal"/>
      <w:lvlText w:val="%1)"/>
      <w:lvlJc w:val="left"/>
      <w:pPr>
        <w:ind w:left="5067" w:hanging="360"/>
      </w:pPr>
    </w:lvl>
    <w:lvl w:ilvl="1" w:tplc="04150019" w:tentative="1">
      <w:start w:val="1"/>
      <w:numFmt w:val="lowerLetter"/>
      <w:lvlText w:val="%2."/>
      <w:lvlJc w:val="left"/>
      <w:pPr>
        <w:ind w:left="5787" w:hanging="360"/>
      </w:pPr>
    </w:lvl>
    <w:lvl w:ilvl="2" w:tplc="0415001B" w:tentative="1">
      <w:start w:val="1"/>
      <w:numFmt w:val="lowerRoman"/>
      <w:lvlText w:val="%3."/>
      <w:lvlJc w:val="right"/>
      <w:pPr>
        <w:ind w:left="6507" w:hanging="180"/>
      </w:pPr>
    </w:lvl>
    <w:lvl w:ilvl="3" w:tplc="0415000F" w:tentative="1">
      <w:start w:val="1"/>
      <w:numFmt w:val="decimal"/>
      <w:lvlText w:val="%4."/>
      <w:lvlJc w:val="left"/>
      <w:pPr>
        <w:ind w:left="7227" w:hanging="360"/>
      </w:pPr>
    </w:lvl>
    <w:lvl w:ilvl="4" w:tplc="04150019" w:tentative="1">
      <w:start w:val="1"/>
      <w:numFmt w:val="lowerLetter"/>
      <w:lvlText w:val="%5."/>
      <w:lvlJc w:val="left"/>
      <w:pPr>
        <w:ind w:left="7947" w:hanging="360"/>
      </w:pPr>
    </w:lvl>
    <w:lvl w:ilvl="5" w:tplc="0415001B" w:tentative="1">
      <w:start w:val="1"/>
      <w:numFmt w:val="lowerRoman"/>
      <w:lvlText w:val="%6."/>
      <w:lvlJc w:val="right"/>
      <w:pPr>
        <w:ind w:left="8667" w:hanging="180"/>
      </w:pPr>
    </w:lvl>
    <w:lvl w:ilvl="6" w:tplc="0415000F" w:tentative="1">
      <w:start w:val="1"/>
      <w:numFmt w:val="decimal"/>
      <w:lvlText w:val="%7."/>
      <w:lvlJc w:val="left"/>
      <w:pPr>
        <w:ind w:left="9387" w:hanging="360"/>
      </w:pPr>
    </w:lvl>
    <w:lvl w:ilvl="7" w:tplc="04150019" w:tentative="1">
      <w:start w:val="1"/>
      <w:numFmt w:val="lowerLetter"/>
      <w:lvlText w:val="%8."/>
      <w:lvlJc w:val="left"/>
      <w:pPr>
        <w:ind w:left="10107" w:hanging="360"/>
      </w:pPr>
    </w:lvl>
    <w:lvl w:ilvl="8" w:tplc="0415001B" w:tentative="1">
      <w:start w:val="1"/>
      <w:numFmt w:val="lowerRoman"/>
      <w:lvlText w:val="%9."/>
      <w:lvlJc w:val="right"/>
      <w:pPr>
        <w:ind w:left="10827" w:hanging="180"/>
      </w:pPr>
    </w:lvl>
  </w:abstractNum>
  <w:abstractNum w:abstractNumId="59" w15:restartNumberingAfterBreak="0">
    <w:nsid w:val="51131F8B"/>
    <w:multiLevelType w:val="hybridMultilevel"/>
    <w:tmpl w:val="B644CDAA"/>
    <w:lvl w:ilvl="0" w:tplc="0396FAE8">
      <w:start w:val="1"/>
      <w:numFmt w:val="decimal"/>
      <w:lvlText w:val="%1)"/>
      <w:lvlJc w:val="left"/>
      <w:pPr>
        <w:ind w:left="1164" w:hanging="360"/>
      </w:pPr>
    </w:lvl>
    <w:lvl w:ilvl="1" w:tplc="6126766A" w:tentative="1">
      <w:start w:val="1"/>
      <w:numFmt w:val="lowerLetter"/>
      <w:lvlText w:val="%2."/>
      <w:lvlJc w:val="left"/>
      <w:pPr>
        <w:ind w:left="1884" w:hanging="360"/>
      </w:pPr>
    </w:lvl>
    <w:lvl w:ilvl="2" w:tplc="0415001B">
      <w:start w:val="1"/>
      <w:numFmt w:val="decimal"/>
      <w:lvlText w:val="%3)"/>
      <w:lvlJc w:val="lef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60" w15:restartNumberingAfterBreak="0">
    <w:nsid w:val="511E241B"/>
    <w:multiLevelType w:val="multilevel"/>
    <w:tmpl w:val="AC90B3B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1" w15:restartNumberingAfterBreak="0">
    <w:nsid w:val="539950B6"/>
    <w:multiLevelType w:val="multilevel"/>
    <w:tmpl w:val="140088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2" w15:restartNumberingAfterBreak="0">
    <w:nsid w:val="547F5B78"/>
    <w:multiLevelType w:val="multilevel"/>
    <w:tmpl w:val="8744E6A8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7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63" w15:restartNumberingAfterBreak="0">
    <w:nsid w:val="55E85E4B"/>
    <w:multiLevelType w:val="hybridMultilevel"/>
    <w:tmpl w:val="6EE48110"/>
    <w:lvl w:ilvl="0" w:tplc="B8A29F88">
      <w:start w:val="1"/>
      <w:numFmt w:val="bullet"/>
      <w:lvlText w:val=""/>
      <w:lvlJc w:val="left"/>
      <w:pPr>
        <w:ind w:left="196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64" w15:restartNumberingAfterBreak="0">
    <w:nsid w:val="567D423D"/>
    <w:multiLevelType w:val="hybridMultilevel"/>
    <w:tmpl w:val="E21E31A8"/>
    <w:lvl w:ilvl="0" w:tplc="04150011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</w:rPr>
    </w:lvl>
    <w:lvl w:ilvl="1" w:tplc="EC88D1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7157C0F"/>
    <w:multiLevelType w:val="multilevel"/>
    <w:tmpl w:val="326CA6D0"/>
    <w:lvl w:ilvl="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573B49E9"/>
    <w:multiLevelType w:val="hybridMultilevel"/>
    <w:tmpl w:val="6E10E41C"/>
    <w:lvl w:ilvl="0" w:tplc="1A963236">
      <w:start w:val="1"/>
      <w:numFmt w:val="bullet"/>
      <w:lvlText w:val="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7" w15:restartNumberingAfterBreak="0">
    <w:nsid w:val="58613B13"/>
    <w:multiLevelType w:val="hybridMultilevel"/>
    <w:tmpl w:val="9BCC8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E94770"/>
    <w:multiLevelType w:val="hybridMultilevel"/>
    <w:tmpl w:val="1758D702"/>
    <w:name w:val="WW8Num45222"/>
    <w:lvl w:ilvl="0" w:tplc="4A54F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DA42DB3"/>
    <w:multiLevelType w:val="hybridMultilevel"/>
    <w:tmpl w:val="C95C5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B6513D"/>
    <w:multiLevelType w:val="multilevel"/>
    <w:tmpl w:val="8A0C5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12C16C3"/>
    <w:multiLevelType w:val="multilevel"/>
    <w:tmpl w:val="008C6D42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48140B"/>
    <w:multiLevelType w:val="multilevel"/>
    <w:tmpl w:val="91003BEC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6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74" w15:restartNumberingAfterBreak="0">
    <w:nsid w:val="635E54FE"/>
    <w:multiLevelType w:val="hybridMultilevel"/>
    <w:tmpl w:val="6FB4E55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17">
      <w:start w:val="1"/>
      <w:numFmt w:val="lowerLetter"/>
      <w:lvlText w:val="%4)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5" w15:restartNumberingAfterBreak="0">
    <w:nsid w:val="65844460"/>
    <w:multiLevelType w:val="hybridMultilevel"/>
    <w:tmpl w:val="4CB8B80E"/>
    <w:lvl w:ilvl="0" w:tplc="A3DEE52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9D0584"/>
    <w:multiLevelType w:val="hybridMultilevel"/>
    <w:tmpl w:val="724C60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667E32CC"/>
    <w:multiLevelType w:val="hybridMultilevel"/>
    <w:tmpl w:val="99ECA2B4"/>
    <w:lvl w:ilvl="0" w:tplc="D12E7486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D12E7486">
      <w:start w:val="1"/>
      <w:numFmt w:val="lowerLetter"/>
      <w:lvlText w:val="%4)"/>
      <w:lvlJc w:val="left"/>
      <w:pPr>
        <w:ind w:left="430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8" w15:restartNumberingAfterBreak="0">
    <w:nsid w:val="66DB32DE"/>
    <w:multiLevelType w:val="multilevel"/>
    <w:tmpl w:val="64B85FF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685E2355"/>
    <w:multiLevelType w:val="multilevel"/>
    <w:tmpl w:val="D9B8F1F4"/>
    <w:lvl w:ilvl="0">
      <w:start w:val="18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Calibri" w:hAnsi="Calibri" w:hint="default"/>
      </w:rPr>
    </w:lvl>
  </w:abstractNum>
  <w:abstractNum w:abstractNumId="80" w15:restartNumberingAfterBreak="0">
    <w:nsid w:val="68A30713"/>
    <w:multiLevelType w:val="hybridMultilevel"/>
    <w:tmpl w:val="C7408E66"/>
    <w:lvl w:ilvl="0" w:tplc="0EB0DE2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EA5851"/>
    <w:multiLevelType w:val="hybridMultilevel"/>
    <w:tmpl w:val="5298057E"/>
    <w:lvl w:ilvl="0" w:tplc="2CBCAA62">
      <w:start w:val="1"/>
      <w:numFmt w:val="lowerLetter"/>
      <w:lvlText w:val="%1)"/>
      <w:lvlJc w:val="left"/>
      <w:pPr>
        <w:ind w:left="1428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6B9C7C72"/>
    <w:multiLevelType w:val="multilevel"/>
    <w:tmpl w:val="F1A4EA5C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6BE16027"/>
    <w:multiLevelType w:val="hybridMultilevel"/>
    <w:tmpl w:val="E0361EE0"/>
    <w:lvl w:ilvl="0" w:tplc="A588DC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C7E63E1"/>
    <w:multiLevelType w:val="hybridMultilevel"/>
    <w:tmpl w:val="1608A8F2"/>
    <w:lvl w:ilvl="0" w:tplc="BD9A491E">
      <w:start w:val="1"/>
      <w:numFmt w:val="decimal"/>
      <w:lvlText w:val="%1)"/>
      <w:lvlJc w:val="left"/>
      <w:pPr>
        <w:ind w:left="1119" w:hanging="360"/>
      </w:pPr>
      <w:rPr>
        <w:rFonts w:ascii="Myriad Pro" w:eastAsia="Calibri" w:hAnsi="Myriad Pro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85" w15:restartNumberingAfterBreak="0">
    <w:nsid w:val="6CA551D4"/>
    <w:multiLevelType w:val="hybridMultilevel"/>
    <w:tmpl w:val="C87245A6"/>
    <w:lvl w:ilvl="0" w:tplc="04150011">
      <w:start w:val="1"/>
      <w:numFmt w:val="bullet"/>
      <w:lvlText w:val=""/>
      <w:lvlJc w:val="left"/>
      <w:pPr>
        <w:ind w:left="1996" w:hanging="360"/>
      </w:pPr>
      <w:rPr>
        <w:rFonts w:ascii="Symbol" w:hAnsi="Symbol"/>
        <w:b w:val="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6" w15:restartNumberingAfterBreak="0">
    <w:nsid w:val="6D192797"/>
    <w:multiLevelType w:val="multilevel"/>
    <w:tmpl w:val="1586373C"/>
    <w:lvl w:ilvl="0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decimal"/>
      <w:lvlText w:val="%3)"/>
      <w:lvlJc w:val="lef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7" w15:restartNumberingAfterBreak="0">
    <w:nsid w:val="6D6A47E8"/>
    <w:multiLevelType w:val="multilevel"/>
    <w:tmpl w:val="8DBABE5C"/>
    <w:name w:val="Tiret 0"/>
    <w:lvl w:ilvl="0">
      <w:start w:val="1"/>
      <w:numFmt w:val="decimal"/>
      <w:lvlText w:val="%1)"/>
      <w:lvlJc w:val="left"/>
      <w:pPr>
        <w:ind w:left="1164" w:hanging="360"/>
      </w:pPr>
    </w:lvl>
    <w:lvl w:ilvl="1">
      <w:start w:val="1"/>
      <w:numFmt w:val="lowerLetter"/>
      <w:lvlText w:val="%2."/>
      <w:lvlJc w:val="left"/>
      <w:pPr>
        <w:ind w:left="1884" w:hanging="360"/>
      </w:pPr>
    </w:lvl>
    <w:lvl w:ilvl="2">
      <w:start w:val="1"/>
      <w:numFmt w:val="decimal"/>
      <w:lvlText w:val="%3)"/>
      <w:lvlJc w:val="left"/>
      <w:pPr>
        <w:ind w:left="2604" w:hanging="180"/>
      </w:pPr>
    </w:lvl>
    <w:lvl w:ilvl="3">
      <w:start w:val="1"/>
      <w:numFmt w:val="decimal"/>
      <w:lvlText w:val="%4."/>
      <w:lvlJc w:val="left"/>
      <w:pPr>
        <w:ind w:left="3324" w:hanging="360"/>
      </w:pPr>
    </w:lvl>
    <w:lvl w:ilvl="4">
      <w:start w:val="1"/>
      <w:numFmt w:val="lowerLetter"/>
      <w:lvlText w:val="%5."/>
      <w:lvlJc w:val="left"/>
      <w:pPr>
        <w:ind w:left="4044" w:hanging="360"/>
      </w:pPr>
    </w:lvl>
    <w:lvl w:ilvl="5">
      <w:start w:val="1"/>
      <w:numFmt w:val="lowerRoman"/>
      <w:lvlText w:val="%6."/>
      <w:lvlJc w:val="right"/>
      <w:pPr>
        <w:ind w:left="4764" w:hanging="180"/>
      </w:pPr>
    </w:lvl>
    <w:lvl w:ilvl="6">
      <w:start w:val="1"/>
      <w:numFmt w:val="decimal"/>
      <w:lvlText w:val="%7."/>
      <w:lvlJc w:val="left"/>
      <w:pPr>
        <w:ind w:left="5484" w:hanging="360"/>
      </w:pPr>
    </w:lvl>
    <w:lvl w:ilvl="7">
      <w:start w:val="1"/>
      <w:numFmt w:val="lowerLetter"/>
      <w:lvlText w:val="%8."/>
      <w:lvlJc w:val="left"/>
      <w:pPr>
        <w:ind w:left="6204" w:hanging="360"/>
      </w:pPr>
    </w:lvl>
    <w:lvl w:ilvl="8">
      <w:start w:val="1"/>
      <w:numFmt w:val="lowerRoman"/>
      <w:lvlText w:val="%9."/>
      <w:lvlJc w:val="right"/>
      <w:pPr>
        <w:ind w:left="6924" w:hanging="180"/>
      </w:pPr>
    </w:lvl>
  </w:abstractNum>
  <w:abstractNum w:abstractNumId="88" w15:restartNumberingAfterBreak="0">
    <w:nsid w:val="6FDF0326"/>
    <w:multiLevelType w:val="hybridMultilevel"/>
    <w:tmpl w:val="ACA6C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288218B"/>
    <w:multiLevelType w:val="hybridMultilevel"/>
    <w:tmpl w:val="F4AE4A58"/>
    <w:lvl w:ilvl="0" w:tplc="2DDE055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1" w15:restartNumberingAfterBreak="0">
    <w:nsid w:val="75854913"/>
    <w:multiLevelType w:val="multilevel"/>
    <w:tmpl w:val="9CF03A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/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B866BD"/>
    <w:multiLevelType w:val="multilevel"/>
    <w:tmpl w:val="3D0A2B9E"/>
    <w:lvl w:ilvl="0">
      <w:start w:val="22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93" w15:restartNumberingAfterBreak="0">
    <w:nsid w:val="77B80F49"/>
    <w:multiLevelType w:val="multilevel"/>
    <w:tmpl w:val="E7EAAD66"/>
    <w:lvl w:ilvl="0">
      <w:start w:val="20"/>
      <w:numFmt w:val="decimal"/>
      <w:lvlText w:val="%1."/>
      <w:lvlJc w:val="left"/>
      <w:pPr>
        <w:ind w:left="435" w:hanging="435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Myriad Pro" w:hAnsi="Myriad Pro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hint="default"/>
      </w:rPr>
    </w:lvl>
  </w:abstractNum>
  <w:abstractNum w:abstractNumId="94" w15:restartNumberingAfterBreak="0">
    <w:nsid w:val="799D5225"/>
    <w:multiLevelType w:val="multilevel"/>
    <w:tmpl w:val="1C541010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."/>
      <w:lvlJc w:val="left"/>
      <w:pPr>
        <w:ind w:left="1218" w:hanging="360"/>
      </w:pPr>
      <w:rPr>
        <w:rFonts w:ascii="Myriad Pro" w:hAnsi="Myriad Pro" w:hint="default"/>
      </w:rPr>
    </w:lvl>
    <w:lvl w:ilvl="2">
      <w:start w:val="1"/>
      <w:numFmt w:val="decimal"/>
      <w:lvlText w:val="%1.%2.%3."/>
      <w:lvlJc w:val="left"/>
      <w:pPr>
        <w:ind w:left="2436" w:hanging="720"/>
      </w:pPr>
      <w:rPr>
        <w:rFonts w:ascii="Calibri" w:hAnsi="Calibri" w:hint="default"/>
      </w:rPr>
    </w:lvl>
    <w:lvl w:ilvl="3">
      <w:start w:val="1"/>
      <w:numFmt w:val="decimal"/>
      <w:lvlText w:val="%1.%2.%3.%4."/>
      <w:lvlJc w:val="left"/>
      <w:pPr>
        <w:ind w:left="3294" w:hanging="72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4512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537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6588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7446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8664" w:hanging="1800"/>
      </w:pPr>
      <w:rPr>
        <w:rFonts w:ascii="Calibri" w:hAnsi="Calibri" w:hint="default"/>
      </w:rPr>
    </w:lvl>
  </w:abstractNum>
  <w:abstractNum w:abstractNumId="95" w15:restartNumberingAfterBreak="0">
    <w:nsid w:val="79FB6BBA"/>
    <w:multiLevelType w:val="multilevel"/>
    <w:tmpl w:val="0270FFA6"/>
    <w:lvl w:ilvl="0">
      <w:start w:val="10"/>
      <w:numFmt w:val="decimal"/>
      <w:lvlText w:val="%1."/>
      <w:lvlJc w:val="left"/>
      <w:pPr>
        <w:ind w:left="7674" w:hanging="444"/>
      </w:pPr>
      <w:rPr>
        <w:rFonts w:hint="default"/>
        <w:color w:val="00000A"/>
      </w:rPr>
    </w:lvl>
    <w:lvl w:ilvl="1">
      <w:start w:val="1"/>
      <w:numFmt w:val="decimal"/>
      <w:lvlText w:val="13.%2."/>
      <w:lvlJc w:val="left"/>
      <w:pPr>
        <w:ind w:left="444" w:hanging="444"/>
      </w:pPr>
      <w:rPr>
        <w:rFonts w:hint="default"/>
        <w:b w:val="0"/>
        <w:i w:val="0"/>
        <w:color w:val="00000A"/>
        <w:lang w:val="pl-PL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hint="default"/>
        <w:color w:val="00000A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96" w15:restartNumberingAfterBreak="0">
    <w:nsid w:val="7C580751"/>
    <w:multiLevelType w:val="multilevel"/>
    <w:tmpl w:val="992A6DF8"/>
    <w:lvl w:ilvl="0">
      <w:start w:val="1"/>
      <w:numFmt w:val="bullet"/>
      <w:lvlText w:val=""/>
      <w:lvlJc w:val="left"/>
      <w:pPr>
        <w:ind w:left="850" w:hanging="85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7C8A102B"/>
    <w:multiLevelType w:val="hybridMultilevel"/>
    <w:tmpl w:val="052E17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D5E61D8"/>
    <w:multiLevelType w:val="multilevel"/>
    <w:tmpl w:val="D006F97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. "/>
      <w:lvlJc w:val="left"/>
      <w:pPr>
        <w:ind w:left="858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3)"/>
      <w:lvlJc w:val="left"/>
      <w:pPr>
        <w:ind w:left="1071" w:hanging="504"/>
      </w:pPr>
      <w:rPr>
        <w:b w:val="0"/>
        <w:i w:val="0"/>
        <w:color w:val="00000A"/>
      </w:rPr>
    </w:lvl>
    <w:lvl w:ilvl="3">
      <w:start w:val="1"/>
      <w:numFmt w:val="lowerLetter"/>
      <w:lvlText w:val="%4)"/>
      <w:lvlJc w:val="left"/>
      <w:pPr>
        <w:ind w:left="1073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DA91157"/>
    <w:multiLevelType w:val="multilevel"/>
    <w:tmpl w:val="CDF2608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DFD16B6"/>
    <w:multiLevelType w:val="hybridMultilevel"/>
    <w:tmpl w:val="DE808B90"/>
    <w:lvl w:ilvl="0" w:tplc="04150011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7">
      <w:start w:val="1"/>
      <w:numFmt w:val="lowerLetter"/>
      <w:lvlText w:val="%6)"/>
      <w:lvlJc w:val="left"/>
      <w:pPr>
        <w:ind w:left="4320" w:hanging="360"/>
      </w:pPr>
      <w:rPr>
        <w:rFonts w:cs="Symbol" w:hint="default"/>
        <w:b w:val="0"/>
        <w:color w:val="auto"/>
        <w:sz w:val="22"/>
        <w:szCs w:val="24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FB814DB"/>
    <w:multiLevelType w:val="multilevel"/>
    <w:tmpl w:val="AFE67BDC"/>
    <w:lvl w:ilvl="0">
      <w:start w:val="1"/>
      <w:numFmt w:val="bullet"/>
      <w:lvlText w:val=""/>
      <w:lvlJc w:val="left"/>
      <w:pPr>
        <w:ind w:left="11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num w:numId="1">
    <w:abstractNumId w:val="60"/>
  </w:num>
  <w:num w:numId="2">
    <w:abstractNumId w:val="96"/>
  </w:num>
  <w:num w:numId="3">
    <w:abstractNumId w:val="15"/>
  </w:num>
  <w:num w:numId="4">
    <w:abstractNumId w:val="78"/>
  </w:num>
  <w:num w:numId="5">
    <w:abstractNumId w:val="86"/>
  </w:num>
  <w:num w:numId="6">
    <w:abstractNumId w:val="33"/>
  </w:num>
  <w:num w:numId="7">
    <w:abstractNumId w:val="52"/>
  </w:num>
  <w:num w:numId="8">
    <w:abstractNumId w:val="41"/>
  </w:num>
  <w:num w:numId="9">
    <w:abstractNumId w:val="3"/>
  </w:num>
  <w:num w:numId="10">
    <w:abstractNumId w:val="91"/>
  </w:num>
  <w:num w:numId="11">
    <w:abstractNumId w:val="50"/>
  </w:num>
  <w:num w:numId="12">
    <w:abstractNumId w:val="27"/>
  </w:num>
  <w:num w:numId="13">
    <w:abstractNumId w:val="65"/>
  </w:num>
  <w:num w:numId="14">
    <w:abstractNumId w:val="17"/>
  </w:num>
  <w:num w:numId="15">
    <w:abstractNumId w:val="8"/>
  </w:num>
  <w:num w:numId="16">
    <w:abstractNumId w:val="95"/>
  </w:num>
  <w:num w:numId="17">
    <w:abstractNumId w:val="20"/>
  </w:num>
  <w:num w:numId="18">
    <w:abstractNumId w:val="99"/>
  </w:num>
  <w:num w:numId="19">
    <w:abstractNumId w:val="19"/>
  </w:num>
  <w:num w:numId="20">
    <w:abstractNumId w:val="26"/>
  </w:num>
  <w:num w:numId="21">
    <w:abstractNumId w:val="71"/>
  </w:num>
  <w:num w:numId="22">
    <w:abstractNumId w:val="45"/>
  </w:num>
  <w:num w:numId="23">
    <w:abstractNumId w:val="42"/>
  </w:num>
  <w:num w:numId="24">
    <w:abstractNumId w:val="43"/>
  </w:num>
  <w:num w:numId="25">
    <w:abstractNumId w:val="82"/>
  </w:num>
  <w:num w:numId="26">
    <w:abstractNumId w:val="48"/>
  </w:num>
  <w:num w:numId="27">
    <w:abstractNumId w:val="12"/>
  </w:num>
  <w:num w:numId="28">
    <w:abstractNumId w:val="51"/>
  </w:num>
  <w:num w:numId="29">
    <w:abstractNumId w:val="28"/>
  </w:num>
  <w:num w:numId="30">
    <w:abstractNumId w:val="73"/>
  </w:num>
  <w:num w:numId="31">
    <w:abstractNumId w:val="62"/>
  </w:num>
  <w:num w:numId="32">
    <w:abstractNumId w:val="87"/>
  </w:num>
  <w:num w:numId="33">
    <w:abstractNumId w:val="101"/>
  </w:num>
  <w:num w:numId="34">
    <w:abstractNumId w:val="61"/>
  </w:num>
  <w:num w:numId="35">
    <w:abstractNumId w:val="64"/>
  </w:num>
  <w:num w:numId="36">
    <w:abstractNumId w:val="59"/>
  </w:num>
  <w:num w:numId="37">
    <w:abstractNumId w:val="5"/>
  </w:num>
  <w:num w:numId="38">
    <w:abstractNumId w:val="14"/>
  </w:num>
  <w:num w:numId="39">
    <w:abstractNumId w:val="7"/>
  </w:num>
  <w:num w:numId="40">
    <w:abstractNumId w:val="32"/>
  </w:num>
  <w:num w:numId="41">
    <w:abstractNumId w:val="56"/>
  </w:num>
  <w:num w:numId="42">
    <w:abstractNumId w:val="22"/>
  </w:num>
  <w:num w:numId="43">
    <w:abstractNumId w:val="74"/>
  </w:num>
  <w:num w:numId="44">
    <w:abstractNumId w:val="30"/>
  </w:num>
  <w:num w:numId="45">
    <w:abstractNumId w:val="25"/>
  </w:num>
  <w:num w:numId="46">
    <w:abstractNumId w:val="37"/>
  </w:num>
  <w:num w:numId="47">
    <w:abstractNumId w:val="9"/>
  </w:num>
  <w:num w:numId="48">
    <w:abstractNumId w:val="94"/>
  </w:num>
  <w:num w:numId="49">
    <w:abstractNumId w:val="2"/>
  </w:num>
  <w:num w:numId="50">
    <w:abstractNumId w:val="97"/>
  </w:num>
  <w:num w:numId="51">
    <w:abstractNumId w:val="54"/>
  </w:num>
  <w:num w:numId="52">
    <w:abstractNumId w:val="36"/>
  </w:num>
  <w:num w:numId="53">
    <w:abstractNumId w:val="67"/>
  </w:num>
  <w:num w:numId="54">
    <w:abstractNumId w:val="88"/>
  </w:num>
  <w:num w:numId="55">
    <w:abstractNumId w:val="23"/>
  </w:num>
  <w:num w:numId="56">
    <w:abstractNumId w:val="44"/>
  </w:num>
  <w:num w:numId="57">
    <w:abstractNumId w:val="72"/>
  </w:num>
  <w:num w:numId="58">
    <w:abstractNumId w:val="79"/>
  </w:num>
  <w:num w:numId="59">
    <w:abstractNumId w:val="40"/>
  </w:num>
  <w:num w:numId="60">
    <w:abstractNumId w:val="93"/>
  </w:num>
  <w:num w:numId="61">
    <w:abstractNumId w:val="16"/>
  </w:num>
  <w:num w:numId="62">
    <w:abstractNumId w:val="92"/>
  </w:num>
  <w:num w:numId="63">
    <w:abstractNumId w:val="57"/>
  </w:num>
  <w:num w:numId="64">
    <w:abstractNumId w:val="21"/>
  </w:num>
  <w:num w:numId="65">
    <w:abstractNumId w:val="98"/>
  </w:num>
  <w:num w:numId="66">
    <w:abstractNumId w:val="80"/>
  </w:num>
  <w:num w:numId="67">
    <w:abstractNumId w:val="83"/>
  </w:num>
  <w:num w:numId="68">
    <w:abstractNumId w:val="18"/>
  </w:num>
  <w:num w:numId="69">
    <w:abstractNumId w:val="53"/>
  </w:num>
  <w:num w:numId="70">
    <w:abstractNumId w:val="31"/>
  </w:num>
  <w:num w:numId="71">
    <w:abstractNumId w:val="10"/>
  </w:num>
  <w:num w:numId="72">
    <w:abstractNumId w:val="58"/>
  </w:num>
  <w:num w:numId="73">
    <w:abstractNumId w:val="100"/>
  </w:num>
  <w:num w:numId="74">
    <w:abstractNumId w:val="47"/>
  </w:num>
  <w:num w:numId="75">
    <w:abstractNumId w:val="84"/>
  </w:num>
  <w:num w:numId="7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1"/>
  </w:num>
  <w:num w:numId="79">
    <w:abstractNumId w:val="46"/>
  </w:num>
  <w:num w:numId="80">
    <w:abstractNumId w:val="55"/>
  </w:num>
  <w:num w:numId="81">
    <w:abstractNumId w:val="90"/>
  </w:num>
  <w:num w:numId="82">
    <w:abstractNumId w:val="75"/>
  </w:num>
  <w:num w:numId="83">
    <w:abstractNumId w:val="66"/>
  </w:num>
  <w:num w:numId="84">
    <w:abstractNumId w:val="13"/>
  </w:num>
  <w:num w:numId="85">
    <w:abstractNumId w:val="85"/>
  </w:num>
  <w:num w:numId="86">
    <w:abstractNumId w:val="38"/>
  </w:num>
  <w:num w:numId="87">
    <w:abstractNumId w:val="81"/>
  </w:num>
  <w:num w:numId="8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5"/>
  </w:num>
  <w:num w:numId="90">
    <w:abstractNumId w:val="29"/>
  </w:num>
  <w:num w:numId="91">
    <w:abstractNumId w:val="4"/>
  </w:num>
  <w:num w:numId="92">
    <w:abstractNumId w:val="63"/>
  </w:num>
  <w:num w:numId="93">
    <w:abstractNumId w:val="77"/>
  </w:num>
  <w:num w:numId="94">
    <w:abstractNumId w:val="76"/>
  </w:num>
  <w:num w:numId="95">
    <w:abstractNumId w:val="34"/>
  </w:num>
  <w:num w:numId="96">
    <w:abstractNumId w:val="6"/>
  </w:num>
  <w:num w:numId="97">
    <w:abstractNumId w:val="39"/>
  </w:num>
  <w:numIdMacAtCleanup w:val="9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iemczura Magdalena">
    <w15:presenceInfo w15:providerId="AD" w15:userId="S-1-5-21-1320080170-391621663-2200597760-9629"/>
  </w15:person>
  <w15:person w15:author="Kasznia-Warwas Karolina">
    <w15:presenceInfo w15:providerId="AD" w15:userId="S-1-5-21-1320080170-391621663-2200597760-5384"/>
  </w15:person>
  <w15:person w15:author="Bokrzycki Miłosz">
    <w15:presenceInfo w15:providerId="AD" w15:userId="S-1-5-21-1320080170-391621663-2200597760-128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53D"/>
    <w:rsid w:val="00001B0B"/>
    <w:rsid w:val="00003BB8"/>
    <w:rsid w:val="00004108"/>
    <w:rsid w:val="000058B5"/>
    <w:rsid w:val="00005F6C"/>
    <w:rsid w:val="00007D03"/>
    <w:rsid w:val="00011134"/>
    <w:rsid w:val="000112F9"/>
    <w:rsid w:val="00014A27"/>
    <w:rsid w:val="00015508"/>
    <w:rsid w:val="000156DA"/>
    <w:rsid w:val="000166DD"/>
    <w:rsid w:val="000178C4"/>
    <w:rsid w:val="00017B76"/>
    <w:rsid w:val="00022AD0"/>
    <w:rsid w:val="00022E31"/>
    <w:rsid w:val="000234F8"/>
    <w:rsid w:val="000241FE"/>
    <w:rsid w:val="00027472"/>
    <w:rsid w:val="000300CB"/>
    <w:rsid w:val="00032BD2"/>
    <w:rsid w:val="000339FD"/>
    <w:rsid w:val="00035488"/>
    <w:rsid w:val="00037C76"/>
    <w:rsid w:val="00041880"/>
    <w:rsid w:val="00052268"/>
    <w:rsid w:val="00052ADB"/>
    <w:rsid w:val="0005592D"/>
    <w:rsid w:val="00056CAC"/>
    <w:rsid w:val="00057018"/>
    <w:rsid w:val="00060D2D"/>
    <w:rsid w:val="0006135F"/>
    <w:rsid w:val="00061617"/>
    <w:rsid w:val="00062DA7"/>
    <w:rsid w:val="00064925"/>
    <w:rsid w:val="00065128"/>
    <w:rsid w:val="000667F8"/>
    <w:rsid w:val="000670C8"/>
    <w:rsid w:val="00067233"/>
    <w:rsid w:val="00073BEE"/>
    <w:rsid w:val="00073CCE"/>
    <w:rsid w:val="00073FE2"/>
    <w:rsid w:val="00076612"/>
    <w:rsid w:val="00076ABF"/>
    <w:rsid w:val="000775F3"/>
    <w:rsid w:val="00077C3B"/>
    <w:rsid w:val="0008106B"/>
    <w:rsid w:val="00084AEF"/>
    <w:rsid w:val="00085006"/>
    <w:rsid w:val="000903F2"/>
    <w:rsid w:val="00090C0D"/>
    <w:rsid w:val="00091368"/>
    <w:rsid w:val="00091A0E"/>
    <w:rsid w:val="000927F6"/>
    <w:rsid w:val="00092BCB"/>
    <w:rsid w:val="00093924"/>
    <w:rsid w:val="00094074"/>
    <w:rsid w:val="00096E30"/>
    <w:rsid w:val="00096ED1"/>
    <w:rsid w:val="000977AC"/>
    <w:rsid w:val="00097DCD"/>
    <w:rsid w:val="000A00D5"/>
    <w:rsid w:val="000A0B53"/>
    <w:rsid w:val="000A19D8"/>
    <w:rsid w:val="000A1A6C"/>
    <w:rsid w:val="000A1FB1"/>
    <w:rsid w:val="000A2ECF"/>
    <w:rsid w:val="000A7022"/>
    <w:rsid w:val="000B679B"/>
    <w:rsid w:val="000B7881"/>
    <w:rsid w:val="000B7A16"/>
    <w:rsid w:val="000B7C65"/>
    <w:rsid w:val="000C2DBC"/>
    <w:rsid w:val="000C427F"/>
    <w:rsid w:val="000C43E1"/>
    <w:rsid w:val="000C562D"/>
    <w:rsid w:val="000C713F"/>
    <w:rsid w:val="000D1EC3"/>
    <w:rsid w:val="000D33FE"/>
    <w:rsid w:val="000D4BD2"/>
    <w:rsid w:val="000D4DC1"/>
    <w:rsid w:val="000D7642"/>
    <w:rsid w:val="000E04B6"/>
    <w:rsid w:val="000E163A"/>
    <w:rsid w:val="000E2B31"/>
    <w:rsid w:val="000E2DDA"/>
    <w:rsid w:val="000E451D"/>
    <w:rsid w:val="000E593F"/>
    <w:rsid w:val="000E64A8"/>
    <w:rsid w:val="000E6AB4"/>
    <w:rsid w:val="000E6CB2"/>
    <w:rsid w:val="000E6D9E"/>
    <w:rsid w:val="000F0B28"/>
    <w:rsid w:val="000F2249"/>
    <w:rsid w:val="000F2BA8"/>
    <w:rsid w:val="000F441C"/>
    <w:rsid w:val="000F6967"/>
    <w:rsid w:val="000F728C"/>
    <w:rsid w:val="000F7656"/>
    <w:rsid w:val="000F7AB5"/>
    <w:rsid w:val="00100B5C"/>
    <w:rsid w:val="00102C64"/>
    <w:rsid w:val="00103E18"/>
    <w:rsid w:val="0010586E"/>
    <w:rsid w:val="00105B34"/>
    <w:rsid w:val="00111549"/>
    <w:rsid w:val="00111F15"/>
    <w:rsid w:val="001128D7"/>
    <w:rsid w:val="00120D8E"/>
    <w:rsid w:val="001253CF"/>
    <w:rsid w:val="00133B6B"/>
    <w:rsid w:val="00134CDE"/>
    <w:rsid w:val="00136F14"/>
    <w:rsid w:val="001405BA"/>
    <w:rsid w:val="001410FB"/>
    <w:rsid w:val="00142AFE"/>
    <w:rsid w:val="00143566"/>
    <w:rsid w:val="00144EA0"/>
    <w:rsid w:val="001452DC"/>
    <w:rsid w:val="00145893"/>
    <w:rsid w:val="00145AAC"/>
    <w:rsid w:val="00147181"/>
    <w:rsid w:val="00150124"/>
    <w:rsid w:val="0015327B"/>
    <w:rsid w:val="00154BC5"/>
    <w:rsid w:val="001551D5"/>
    <w:rsid w:val="0015533A"/>
    <w:rsid w:val="00155511"/>
    <w:rsid w:val="00160491"/>
    <w:rsid w:val="00160E37"/>
    <w:rsid w:val="00162B99"/>
    <w:rsid w:val="00164008"/>
    <w:rsid w:val="0016621B"/>
    <w:rsid w:val="0017072B"/>
    <w:rsid w:val="0017297E"/>
    <w:rsid w:val="00172ACD"/>
    <w:rsid w:val="0017464C"/>
    <w:rsid w:val="00175E5F"/>
    <w:rsid w:val="00176A12"/>
    <w:rsid w:val="0018019F"/>
    <w:rsid w:val="0018052E"/>
    <w:rsid w:val="00180829"/>
    <w:rsid w:val="00180DE0"/>
    <w:rsid w:val="0018183A"/>
    <w:rsid w:val="00182C1F"/>
    <w:rsid w:val="001835DC"/>
    <w:rsid w:val="0018541D"/>
    <w:rsid w:val="00185B24"/>
    <w:rsid w:val="00185B57"/>
    <w:rsid w:val="00192E34"/>
    <w:rsid w:val="0019404B"/>
    <w:rsid w:val="001970EF"/>
    <w:rsid w:val="001A04B1"/>
    <w:rsid w:val="001A60E4"/>
    <w:rsid w:val="001B1455"/>
    <w:rsid w:val="001B2F67"/>
    <w:rsid w:val="001B3571"/>
    <w:rsid w:val="001B41F1"/>
    <w:rsid w:val="001C0412"/>
    <w:rsid w:val="001C0C84"/>
    <w:rsid w:val="001C4AC7"/>
    <w:rsid w:val="001C52EF"/>
    <w:rsid w:val="001C7AB6"/>
    <w:rsid w:val="001D011A"/>
    <w:rsid w:val="001D03C4"/>
    <w:rsid w:val="001D0538"/>
    <w:rsid w:val="001D1220"/>
    <w:rsid w:val="001D3A94"/>
    <w:rsid w:val="001D3C71"/>
    <w:rsid w:val="001D46D0"/>
    <w:rsid w:val="001D55F4"/>
    <w:rsid w:val="001D5C9C"/>
    <w:rsid w:val="001D5CAB"/>
    <w:rsid w:val="001D6104"/>
    <w:rsid w:val="001D6210"/>
    <w:rsid w:val="001D626E"/>
    <w:rsid w:val="001D6BF3"/>
    <w:rsid w:val="001D75DC"/>
    <w:rsid w:val="001E0729"/>
    <w:rsid w:val="001E2737"/>
    <w:rsid w:val="001E2CE8"/>
    <w:rsid w:val="001E2D9F"/>
    <w:rsid w:val="001E353C"/>
    <w:rsid w:val="001E557A"/>
    <w:rsid w:val="001E7471"/>
    <w:rsid w:val="001F3639"/>
    <w:rsid w:val="001F3C4E"/>
    <w:rsid w:val="001F3CDC"/>
    <w:rsid w:val="0020261C"/>
    <w:rsid w:val="00202BED"/>
    <w:rsid w:val="0020324D"/>
    <w:rsid w:val="00203E25"/>
    <w:rsid w:val="002040D9"/>
    <w:rsid w:val="0020590F"/>
    <w:rsid w:val="002059CD"/>
    <w:rsid w:val="002115AC"/>
    <w:rsid w:val="00214F1F"/>
    <w:rsid w:val="002160F7"/>
    <w:rsid w:val="00220CC9"/>
    <w:rsid w:val="002210F2"/>
    <w:rsid w:val="002213C4"/>
    <w:rsid w:val="00222EF1"/>
    <w:rsid w:val="00223EA6"/>
    <w:rsid w:val="00224895"/>
    <w:rsid w:val="00225861"/>
    <w:rsid w:val="0022625C"/>
    <w:rsid w:val="0022682C"/>
    <w:rsid w:val="00230B8F"/>
    <w:rsid w:val="002320F3"/>
    <w:rsid w:val="00232BC3"/>
    <w:rsid w:val="00233036"/>
    <w:rsid w:val="00233CF4"/>
    <w:rsid w:val="00235303"/>
    <w:rsid w:val="00237CBC"/>
    <w:rsid w:val="0024134E"/>
    <w:rsid w:val="00241BB9"/>
    <w:rsid w:val="00242248"/>
    <w:rsid w:val="00244EF7"/>
    <w:rsid w:val="00245464"/>
    <w:rsid w:val="002456FE"/>
    <w:rsid w:val="002463D0"/>
    <w:rsid w:val="00246C1E"/>
    <w:rsid w:val="00247100"/>
    <w:rsid w:val="0024750D"/>
    <w:rsid w:val="00252604"/>
    <w:rsid w:val="00254406"/>
    <w:rsid w:val="0025752F"/>
    <w:rsid w:val="00260755"/>
    <w:rsid w:val="00260855"/>
    <w:rsid w:val="00260C2B"/>
    <w:rsid w:val="00260D8F"/>
    <w:rsid w:val="00260E3A"/>
    <w:rsid w:val="0026121B"/>
    <w:rsid w:val="0026343D"/>
    <w:rsid w:val="002638E7"/>
    <w:rsid w:val="002648F4"/>
    <w:rsid w:val="00265800"/>
    <w:rsid w:val="002667D5"/>
    <w:rsid w:val="00267429"/>
    <w:rsid w:val="00270B42"/>
    <w:rsid w:val="00270D48"/>
    <w:rsid w:val="00273009"/>
    <w:rsid w:val="00273DD4"/>
    <w:rsid w:val="00276817"/>
    <w:rsid w:val="00277922"/>
    <w:rsid w:val="00280A5C"/>
    <w:rsid w:val="0028138E"/>
    <w:rsid w:val="002817B5"/>
    <w:rsid w:val="00282001"/>
    <w:rsid w:val="00284474"/>
    <w:rsid w:val="00285EDE"/>
    <w:rsid w:val="00287A04"/>
    <w:rsid w:val="0029295E"/>
    <w:rsid w:val="00293C54"/>
    <w:rsid w:val="00295323"/>
    <w:rsid w:val="002958BE"/>
    <w:rsid w:val="0029717F"/>
    <w:rsid w:val="002A0446"/>
    <w:rsid w:val="002A0543"/>
    <w:rsid w:val="002A0DE2"/>
    <w:rsid w:val="002A3227"/>
    <w:rsid w:val="002A3382"/>
    <w:rsid w:val="002A37EA"/>
    <w:rsid w:val="002A3CAE"/>
    <w:rsid w:val="002A5DA6"/>
    <w:rsid w:val="002A63D9"/>
    <w:rsid w:val="002A6C50"/>
    <w:rsid w:val="002A70B6"/>
    <w:rsid w:val="002B1312"/>
    <w:rsid w:val="002B7012"/>
    <w:rsid w:val="002B7C9A"/>
    <w:rsid w:val="002C014F"/>
    <w:rsid w:val="002C0FD1"/>
    <w:rsid w:val="002C1457"/>
    <w:rsid w:val="002C1674"/>
    <w:rsid w:val="002C32DF"/>
    <w:rsid w:val="002C6789"/>
    <w:rsid w:val="002C6A75"/>
    <w:rsid w:val="002C7FA6"/>
    <w:rsid w:val="002D1A61"/>
    <w:rsid w:val="002D23E8"/>
    <w:rsid w:val="002D2492"/>
    <w:rsid w:val="002D33A6"/>
    <w:rsid w:val="002D39B7"/>
    <w:rsid w:val="002D523A"/>
    <w:rsid w:val="002D7A8E"/>
    <w:rsid w:val="002E1F23"/>
    <w:rsid w:val="002E27C2"/>
    <w:rsid w:val="002E4355"/>
    <w:rsid w:val="002E5C83"/>
    <w:rsid w:val="002E7D1C"/>
    <w:rsid w:val="002F06CE"/>
    <w:rsid w:val="002F0DB3"/>
    <w:rsid w:val="002F12D0"/>
    <w:rsid w:val="002F17E6"/>
    <w:rsid w:val="002F2BE2"/>
    <w:rsid w:val="002F39F7"/>
    <w:rsid w:val="002F3C87"/>
    <w:rsid w:val="002F5507"/>
    <w:rsid w:val="002F5D47"/>
    <w:rsid w:val="002F74E8"/>
    <w:rsid w:val="002F7F54"/>
    <w:rsid w:val="003007AA"/>
    <w:rsid w:val="00302A73"/>
    <w:rsid w:val="00302B79"/>
    <w:rsid w:val="003031B0"/>
    <w:rsid w:val="00305D7D"/>
    <w:rsid w:val="00306F43"/>
    <w:rsid w:val="00314E69"/>
    <w:rsid w:val="003168D8"/>
    <w:rsid w:val="00317EAF"/>
    <w:rsid w:val="003204F5"/>
    <w:rsid w:val="00321E82"/>
    <w:rsid w:val="00322453"/>
    <w:rsid w:val="00323087"/>
    <w:rsid w:val="00323B7F"/>
    <w:rsid w:val="00325532"/>
    <w:rsid w:val="0032560D"/>
    <w:rsid w:val="003259A5"/>
    <w:rsid w:val="00330E21"/>
    <w:rsid w:val="00331CD0"/>
    <w:rsid w:val="00334B18"/>
    <w:rsid w:val="00334F38"/>
    <w:rsid w:val="00343644"/>
    <w:rsid w:val="0034395C"/>
    <w:rsid w:val="003439A7"/>
    <w:rsid w:val="00344853"/>
    <w:rsid w:val="00344FE2"/>
    <w:rsid w:val="00347CE1"/>
    <w:rsid w:val="0035020F"/>
    <w:rsid w:val="00350700"/>
    <w:rsid w:val="00350AEF"/>
    <w:rsid w:val="00350BCF"/>
    <w:rsid w:val="00351CDB"/>
    <w:rsid w:val="0035517A"/>
    <w:rsid w:val="003601DF"/>
    <w:rsid w:val="0036125D"/>
    <w:rsid w:val="0036141C"/>
    <w:rsid w:val="003617EC"/>
    <w:rsid w:val="003649B2"/>
    <w:rsid w:val="00365DA0"/>
    <w:rsid w:val="00367051"/>
    <w:rsid w:val="0036727D"/>
    <w:rsid w:val="003703E0"/>
    <w:rsid w:val="003728CC"/>
    <w:rsid w:val="00380CA7"/>
    <w:rsid w:val="00380E1A"/>
    <w:rsid w:val="00382FD1"/>
    <w:rsid w:val="003860AA"/>
    <w:rsid w:val="0038692B"/>
    <w:rsid w:val="00391905"/>
    <w:rsid w:val="003927C2"/>
    <w:rsid w:val="00394B1A"/>
    <w:rsid w:val="00395568"/>
    <w:rsid w:val="00397283"/>
    <w:rsid w:val="00397A56"/>
    <w:rsid w:val="003A1C3E"/>
    <w:rsid w:val="003A260E"/>
    <w:rsid w:val="003A2DC3"/>
    <w:rsid w:val="003A3005"/>
    <w:rsid w:val="003A3A5C"/>
    <w:rsid w:val="003A40C1"/>
    <w:rsid w:val="003A53F1"/>
    <w:rsid w:val="003A7E0C"/>
    <w:rsid w:val="003A7F46"/>
    <w:rsid w:val="003B0171"/>
    <w:rsid w:val="003B0916"/>
    <w:rsid w:val="003B27A3"/>
    <w:rsid w:val="003B36AF"/>
    <w:rsid w:val="003B38DE"/>
    <w:rsid w:val="003B5797"/>
    <w:rsid w:val="003C1966"/>
    <w:rsid w:val="003C597E"/>
    <w:rsid w:val="003D0310"/>
    <w:rsid w:val="003D0FC4"/>
    <w:rsid w:val="003D1431"/>
    <w:rsid w:val="003D16F3"/>
    <w:rsid w:val="003D32BC"/>
    <w:rsid w:val="003D4FD8"/>
    <w:rsid w:val="003D521B"/>
    <w:rsid w:val="003D723E"/>
    <w:rsid w:val="003D72FE"/>
    <w:rsid w:val="003E0457"/>
    <w:rsid w:val="003E140D"/>
    <w:rsid w:val="003E3AF2"/>
    <w:rsid w:val="003E40EE"/>
    <w:rsid w:val="003E5C81"/>
    <w:rsid w:val="003F3468"/>
    <w:rsid w:val="003F454B"/>
    <w:rsid w:val="003F4C6D"/>
    <w:rsid w:val="003F57A9"/>
    <w:rsid w:val="003F6B1F"/>
    <w:rsid w:val="003F6E61"/>
    <w:rsid w:val="00400414"/>
    <w:rsid w:val="0040042D"/>
    <w:rsid w:val="00400A1D"/>
    <w:rsid w:val="00402281"/>
    <w:rsid w:val="00402988"/>
    <w:rsid w:val="00403F0A"/>
    <w:rsid w:val="0040420D"/>
    <w:rsid w:val="00405481"/>
    <w:rsid w:val="00405BF5"/>
    <w:rsid w:val="00411CC2"/>
    <w:rsid w:val="0041284E"/>
    <w:rsid w:val="004163F5"/>
    <w:rsid w:val="00420C05"/>
    <w:rsid w:val="00420F4B"/>
    <w:rsid w:val="0042148E"/>
    <w:rsid w:val="0042179C"/>
    <w:rsid w:val="00421BC2"/>
    <w:rsid w:val="00422B60"/>
    <w:rsid w:val="00422C83"/>
    <w:rsid w:val="00424EBE"/>
    <w:rsid w:val="00425207"/>
    <w:rsid w:val="00425AFC"/>
    <w:rsid w:val="00425FC4"/>
    <w:rsid w:val="0042699D"/>
    <w:rsid w:val="00426DBF"/>
    <w:rsid w:val="004272F0"/>
    <w:rsid w:val="00427766"/>
    <w:rsid w:val="00432278"/>
    <w:rsid w:val="00432306"/>
    <w:rsid w:val="00434A05"/>
    <w:rsid w:val="00434F8D"/>
    <w:rsid w:val="00435A0D"/>
    <w:rsid w:val="00436133"/>
    <w:rsid w:val="00443831"/>
    <w:rsid w:val="004458B8"/>
    <w:rsid w:val="0044593A"/>
    <w:rsid w:val="0045023E"/>
    <w:rsid w:val="0045056D"/>
    <w:rsid w:val="00451021"/>
    <w:rsid w:val="004512F1"/>
    <w:rsid w:val="00454D88"/>
    <w:rsid w:val="00457C88"/>
    <w:rsid w:val="00457D32"/>
    <w:rsid w:val="00457DA9"/>
    <w:rsid w:val="0046030E"/>
    <w:rsid w:val="00460C89"/>
    <w:rsid w:val="00461183"/>
    <w:rsid w:val="00461230"/>
    <w:rsid w:val="00464E39"/>
    <w:rsid w:val="00466BA5"/>
    <w:rsid w:val="0046704D"/>
    <w:rsid w:val="00467106"/>
    <w:rsid w:val="004711C0"/>
    <w:rsid w:val="00473B3A"/>
    <w:rsid w:val="00473D22"/>
    <w:rsid w:val="0047415A"/>
    <w:rsid w:val="00476603"/>
    <w:rsid w:val="004769B4"/>
    <w:rsid w:val="00477077"/>
    <w:rsid w:val="00482B05"/>
    <w:rsid w:val="0048672A"/>
    <w:rsid w:val="00487422"/>
    <w:rsid w:val="00487B0C"/>
    <w:rsid w:val="00491B77"/>
    <w:rsid w:val="00491C9D"/>
    <w:rsid w:val="00493924"/>
    <w:rsid w:val="004955FD"/>
    <w:rsid w:val="0049611F"/>
    <w:rsid w:val="00496808"/>
    <w:rsid w:val="004A051E"/>
    <w:rsid w:val="004A0ECB"/>
    <w:rsid w:val="004A15B4"/>
    <w:rsid w:val="004A172A"/>
    <w:rsid w:val="004A2AC6"/>
    <w:rsid w:val="004A37B7"/>
    <w:rsid w:val="004B34E5"/>
    <w:rsid w:val="004B38B5"/>
    <w:rsid w:val="004B4016"/>
    <w:rsid w:val="004B4488"/>
    <w:rsid w:val="004B5444"/>
    <w:rsid w:val="004B5847"/>
    <w:rsid w:val="004B5B13"/>
    <w:rsid w:val="004B5C14"/>
    <w:rsid w:val="004B660C"/>
    <w:rsid w:val="004C0BBD"/>
    <w:rsid w:val="004C11F2"/>
    <w:rsid w:val="004C5C72"/>
    <w:rsid w:val="004C7845"/>
    <w:rsid w:val="004D0996"/>
    <w:rsid w:val="004D18C8"/>
    <w:rsid w:val="004D191F"/>
    <w:rsid w:val="004D74EF"/>
    <w:rsid w:val="004E1010"/>
    <w:rsid w:val="004E40D9"/>
    <w:rsid w:val="004E5B74"/>
    <w:rsid w:val="004E661B"/>
    <w:rsid w:val="004E67E7"/>
    <w:rsid w:val="004F110E"/>
    <w:rsid w:val="004F19DC"/>
    <w:rsid w:val="004F7F03"/>
    <w:rsid w:val="00500EDD"/>
    <w:rsid w:val="00500F44"/>
    <w:rsid w:val="0050225C"/>
    <w:rsid w:val="00502538"/>
    <w:rsid w:val="00502723"/>
    <w:rsid w:val="00502A71"/>
    <w:rsid w:val="00503F17"/>
    <w:rsid w:val="0050578E"/>
    <w:rsid w:val="00506DF8"/>
    <w:rsid w:val="00507E5A"/>
    <w:rsid w:val="0051014B"/>
    <w:rsid w:val="005106BA"/>
    <w:rsid w:val="00511026"/>
    <w:rsid w:val="00513D97"/>
    <w:rsid w:val="00514170"/>
    <w:rsid w:val="0051575C"/>
    <w:rsid w:val="00515B1C"/>
    <w:rsid w:val="005167AB"/>
    <w:rsid w:val="0052088B"/>
    <w:rsid w:val="00521AC0"/>
    <w:rsid w:val="00522AE0"/>
    <w:rsid w:val="00524941"/>
    <w:rsid w:val="00525ECC"/>
    <w:rsid w:val="00530F16"/>
    <w:rsid w:val="005310B0"/>
    <w:rsid w:val="00533314"/>
    <w:rsid w:val="0053331F"/>
    <w:rsid w:val="00534F09"/>
    <w:rsid w:val="005365D1"/>
    <w:rsid w:val="00541E25"/>
    <w:rsid w:val="00542EC1"/>
    <w:rsid w:val="00550E6E"/>
    <w:rsid w:val="00551E34"/>
    <w:rsid w:val="00552114"/>
    <w:rsid w:val="0055320E"/>
    <w:rsid w:val="00556BC4"/>
    <w:rsid w:val="00556C3B"/>
    <w:rsid w:val="00557109"/>
    <w:rsid w:val="00557D78"/>
    <w:rsid w:val="00561D0D"/>
    <w:rsid w:val="005637FE"/>
    <w:rsid w:val="005641FE"/>
    <w:rsid w:val="00564345"/>
    <w:rsid w:val="00564BC9"/>
    <w:rsid w:val="00566838"/>
    <w:rsid w:val="005707B7"/>
    <w:rsid w:val="00570AEF"/>
    <w:rsid w:val="00572D3A"/>
    <w:rsid w:val="0057406F"/>
    <w:rsid w:val="00575168"/>
    <w:rsid w:val="00575E75"/>
    <w:rsid w:val="00581982"/>
    <w:rsid w:val="00582599"/>
    <w:rsid w:val="00585589"/>
    <w:rsid w:val="00586115"/>
    <w:rsid w:val="00592C2B"/>
    <w:rsid w:val="00593288"/>
    <w:rsid w:val="00593A69"/>
    <w:rsid w:val="00594CAE"/>
    <w:rsid w:val="0059560B"/>
    <w:rsid w:val="005962C6"/>
    <w:rsid w:val="00596B6A"/>
    <w:rsid w:val="005A0FC1"/>
    <w:rsid w:val="005A40DA"/>
    <w:rsid w:val="005A5A6B"/>
    <w:rsid w:val="005B1C99"/>
    <w:rsid w:val="005B2FF4"/>
    <w:rsid w:val="005B3086"/>
    <w:rsid w:val="005B3D44"/>
    <w:rsid w:val="005B4582"/>
    <w:rsid w:val="005B5E96"/>
    <w:rsid w:val="005B5F77"/>
    <w:rsid w:val="005B6198"/>
    <w:rsid w:val="005C02B4"/>
    <w:rsid w:val="005C1928"/>
    <w:rsid w:val="005C33C9"/>
    <w:rsid w:val="005C5C0B"/>
    <w:rsid w:val="005C7596"/>
    <w:rsid w:val="005D17E6"/>
    <w:rsid w:val="005D2B0A"/>
    <w:rsid w:val="005D623A"/>
    <w:rsid w:val="005D678F"/>
    <w:rsid w:val="005D69BB"/>
    <w:rsid w:val="005D6B96"/>
    <w:rsid w:val="005E1150"/>
    <w:rsid w:val="005E137D"/>
    <w:rsid w:val="005E159A"/>
    <w:rsid w:val="005E1CAC"/>
    <w:rsid w:val="005E3CAA"/>
    <w:rsid w:val="005E4A4E"/>
    <w:rsid w:val="005E52FF"/>
    <w:rsid w:val="005E7B57"/>
    <w:rsid w:val="005F0450"/>
    <w:rsid w:val="005F0FB3"/>
    <w:rsid w:val="005F5ADD"/>
    <w:rsid w:val="005F7ED9"/>
    <w:rsid w:val="006005EE"/>
    <w:rsid w:val="00605678"/>
    <w:rsid w:val="00610C75"/>
    <w:rsid w:val="006149C5"/>
    <w:rsid w:val="00616C85"/>
    <w:rsid w:val="006216AD"/>
    <w:rsid w:val="00624141"/>
    <w:rsid w:val="00626137"/>
    <w:rsid w:val="006261ED"/>
    <w:rsid w:val="00630A19"/>
    <w:rsid w:val="00631210"/>
    <w:rsid w:val="00631898"/>
    <w:rsid w:val="0063227B"/>
    <w:rsid w:val="0063251A"/>
    <w:rsid w:val="00632B48"/>
    <w:rsid w:val="006333D6"/>
    <w:rsid w:val="006339F2"/>
    <w:rsid w:val="00634262"/>
    <w:rsid w:val="006357CB"/>
    <w:rsid w:val="00637FCB"/>
    <w:rsid w:val="00642469"/>
    <w:rsid w:val="00645C7B"/>
    <w:rsid w:val="00646785"/>
    <w:rsid w:val="006467A3"/>
    <w:rsid w:val="0065366E"/>
    <w:rsid w:val="0065520E"/>
    <w:rsid w:val="0065560C"/>
    <w:rsid w:val="00655EC7"/>
    <w:rsid w:val="006563D6"/>
    <w:rsid w:val="0066074D"/>
    <w:rsid w:val="00660858"/>
    <w:rsid w:val="0066134E"/>
    <w:rsid w:val="0066137F"/>
    <w:rsid w:val="00662A9F"/>
    <w:rsid w:val="0066536D"/>
    <w:rsid w:val="00665F23"/>
    <w:rsid w:val="006676F4"/>
    <w:rsid w:val="006713BF"/>
    <w:rsid w:val="006722AB"/>
    <w:rsid w:val="00673338"/>
    <w:rsid w:val="0067342A"/>
    <w:rsid w:val="006761DF"/>
    <w:rsid w:val="0068003D"/>
    <w:rsid w:val="00680914"/>
    <w:rsid w:val="00681301"/>
    <w:rsid w:val="00682968"/>
    <w:rsid w:val="006832B0"/>
    <w:rsid w:val="006922AE"/>
    <w:rsid w:val="00692474"/>
    <w:rsid w:val="0069364A"/>
    <w:rsid w:val="00694A79"/>
    <w:rsid w:val="00694B74"/>
    <w:rsid w:val="00695529"/>
    <w:rsid w:val="006A07EF"/>
    <w:rsid w:val="006A1CE9"/>
    <w:rsid w:val="006A2A27"/>
    <w:rsid w:val="006A3B2F"/>
    <w:rsid w:val="006A4758"/>
    <w:rsid w:val="006A5701"/>
    <w:rsid w:val="006A74A8"/>
    <w:rsid w:val="006A785A"/>
    <w:rsid w:val="006A7C71"/>
    <w:rsid w:val="006B2AB2"/>
    <w:rsid w:val="006B2ED3"/>
    <w:rsid w:val="006B368A"/>
    <w:rsid w:val="006B676C"/>
    <w:rsid w:val="006C2512"/>
    <w:rsid w:val="006C3516"/>
    <w:rsid w:val="006C374B"/>
    <w:rsid w:val="006C41A3"/>
    <w:rsid w:val="006C41BE"/>
    <w:rsid w:val="006C743C"/>
    <w:rsid w:val="006D2756"/>
    <w:rsid w:val="006D2E94"/>
    <w:rsid w:val="006D3F25"/>
    <w:rsid w:val="006D4584"/>
    <w:rsid w:val="006D62CB"/>
    <w:rsid w:val="006D6D08"/>
    <w:rsid w:val="006D7B3D"/>
    <w:rsid w:val="006E07ED"/>
    <w:rsid w:val="006E0CD9"/>
    <w:rsid w:val="006E2DE1"/>
    <w:rsid w:val="006E44F6"/>
    <w:rsid w:val="006E4E39"/>
    <w:rsid w:val="006E65C0"/>
    <w:rsid w:val="006F083D"/>
    <w:rsid w:val="006F1CCE"/>
    <w:rsid w:val="006F21CC"/>
    <w:rsid w:val="006F4371"/>
    <w:rsid w:val="006F591B"/>
    <w:rsid w:val="006F60AC"/>
    <w:rsid w:val="006F76AA"/>
    <w:rsid w:val="006F7CB9"/>
    <w:rsid w:val="007005AE"/>
    <w:rsid w:val="00700655"/>
    <w:rsid w:val="00700DD9"/>
    <w:rsid w:val="00701F20"/>
    <w:rsid w:val="00702CFD"/>
    <w:rsid w:val="00703167"/>
    <w:rsid w:val="0070343B"/>
    <w:rsid w:val="00703607"/>
    <w:rsid w:val="00703A2D"/>
    <w:rsid w:val="007053A9"/>
    <w:rsid w:val="0070641B"/>
    <w:rsid w:val="00712545"/>
    <w:rsid w:val="007128CB"/>
    <w:rsid w:val="007162E1"/>
    <w:rsid w:val="00716B9D"/>
    <w:rsid w:val="00716F7D"/>
    <w:rsid w:val="00720444"/>
    <w:rsid w:val="0072067D"/>
    <w:rsid w:val="00720958"/>
    <w:rsid w:val="007233C0"/>
    <w:rsid w:val="00723AF2"/>
    <w:rsid w:val="00727811"/>
    <w:rsid w:val="00732E89"/>
    <w:rsid w:val="00735116"/>
    <w:rsid w:val="0073562C"/>
    <w:rsid w:val="007357D9"/>
    <w:rsid w:val="00735924"/>
    <w:rsid w:val="00737871"/>
    <w:rsid w:val="00741C42"/>
    <w:rsid w:val="00742366"/>
    <w:rsid w:val="007434DD"/>
    <w:rsid w:val="00743940"/>
    <w:rsid w:val="00744B1A"/>
    <w:rsid w:val="00746851"/>
    <w:rsid w:val="00746D39"/>
    <w:rsid w:val="00746F01"/>
    <w:rsid w:val="00747DCD"/>
    <w:rsid w:val="00750E0F"/>
    <w:rsid w:val="00752A87"/>
    <w:rsid w:val="00752B07"/>
    <w:rsid w:val="007554AB"/>
    <w:rsid w:val="0075559C"/>
    <w:rsid w:val="007559F1"/>
    <w:rsid w:val="007578AE"/>
    <w:rsid w:val="0076155F"/>
    <w:rsid w:val="007621F4"/>
    <w:rsid w:val="00764263"/>
    <w:rsid w:val="00765219"/>
    <w:rsid w:val="007668A9"/>
    <w:rsid w:val="00770186"/>
    <w:rsid w:val="007708C3"/>
    <w:rsid w:val="00772BA0"/>
    <w:rsid w:val="007745E0"/>
    <w:rsid w:val="00774651"/>
    <w:rsid w:val="007856AF"/>
    <w:rsid w:val="00785DBE"/>
    <w:rsid w:val="00786353"/>
    <w:rsid w:val="00786988"/>
    <w:rsid w:val="0079137F"/>
    <w:rsid w:val="0079342A"/>
    <w:rsid w:val="0079355C"/>
    <w:rsid w:val="007960C6"/>
    <w:rsid w:val="007A0B22"/>
    <w:rsid w:val="007A1512"/>
    <w:rsid w:val="007A384B"/>
    <w:rsid w:val="007A3C4D"/>
    <w:rsid w:val="007A5187"/>
    <w:rsid w:val="007A5E71"/>
    <w:rsid w:val="007A6200"/>
    <w:rsid w:val="007A6C74"/>
    <w:rsid w:val="007B068F"/>
    <w:rsid w:val="007B086D"/>
    <w:rsid w:val="007B0BE0"/>
    <w:rsid w:val="007B2259"/>
    <w:rsid w:val="007B2783"/>
    <w:rsid w:val="007B45D3"/>
    <w:rsid w:val="007B489F"/>
    <w:rsid w:val="007C260E"/>
    <w:rsid w:val="007C2B8A"/>
    <w:rsid w:val="007C3FC3"/>
    <w:rsid w:val="007C46B2"/>
    <w:rsid w:val="007C61EB"/>
    <w:rsid w:val="007C778A"/>
    <w:rsid w:val="007D13E6"/>
    <w:rsid w:val="007D1629"/>
    <w:rsid w:val="007D1DDA"/>
    <w:rsid w:val="007D4D0C"/>
    <w:rsid w:val="007D59FA"/>
    <w:rsid w:val="007D7992"/>
    <w:rsid w:val="007E00C3"/>
    <w:rsid w:val="007E16E5"/>
    <w:rsid w:val="007E16EC"/>
    <w:rsid w:val="007E22C8"/>
    <w:rsid w:val="007E34E3"/>
    <w:rsid w:val="007E36A2"/>
    <w:rsid w:val="007E412C"/>
    <w:rsid w:val="007E532A"/>
    <w:rsid w:val="007F0E52"/>
    <w:rsid w:val="007F33FB"/>
    <w:rsid w:val="007F4E23"/>
    <w:rsid w:val="007F7F75"/>
    <w:rsid w:val="0080131D"/>
    <w:rsid w:val="00801D33"/>
    <w:rsid w:val="00802F03"/>
    <w:rsid w:val="0081087F"/>
    <w:rsid w:val="0081225F"/>
    <w:rsid w:val="00812A96"/>
    <w:rsid w:val="008131D8"/>
    <w:rsid w:val="00813710"/>
    <w:rsid w:val="00814CA1"/>
    <w:rsid w:val="00816248"/>
    <w:rsid w:val="0081787B"/>
    <w:rsid w:val="008226B3"/>
    <w:rsid w:val="00823D55"/>
    <w:rsid w:val="00833A35"/>
    <w:rsid w:val="008365AD"/>
    <w:rsid w:val="00836D05"/>
    <w:rsid w:val="0084097F"/>
    <w:rsid w:val="0084123A"/>
    <w:rsid w:val="00842B08"/>
    <w:rsid w:val="00844462"/>
    <w:rsid w:val="00844B73"/>
    <w:rsid w:val="008471F0"/>
    <w:rsid w:val="00852233"/>
    <w:rsid w:val="0085270D"/>
    <w:rsid w:val="00852809"/>
    <w:rsid w:val="00852C0C"/>
    <w:rsid w:val="00852CD6"/>
    <w:rsid w:val="008544A9"/>
    <w:rsid w:val="008556EC"/>
    <w:rsid w:val="00856482"/>
    <w:rsid w:val="0085700C"/>
    <w:rsid w:val="00861078"/>
    <w:rsid w:val="00861473"/>
    <w:rsid w:val="00861A97"/>
    <w:rsid w:val="00862DF5"/>
    <w:rsid w:val="00866B2C"/>
    <w:rsid w:val="00867411"/>
    <w:rsid w:val="00867911"/>
    <w:rsid w:val="00870B36"/>
    <w:rsid w:val="00871441"/>
    <w:rsid w:val="008720E1"/>
    <w:rsid w:val="00872824"/>
    <w:rsid w:val="008746B6"/>
    <w:rsid w:val="008746FF"/>
    <w:rsid w:val="00875053"/>
    <w:rsid w:val="008802B4"/>
    <w:rsid w:val="00880EE9"/>
    <w:rsid w:val="008813E8"/>
    <w:rsid w:val="008817E4"/>
    <w:rsid w:val="00882177"/>
    <w:rsid w:val="00882F7C"/>
    <w:rsid w:val="00883015"/>
    <w:rsid w:val="008833B4"/>
    <w:rsid w:val="00883DBB"/>
    <w:rsid w:val="00883DED"/>
    <w:rsid w:val="0088587D"/>
    <w:rsid w:val="00886067"/>
    <w:rsid w:val="00894B8F"/>
    <w:rsid w:val="008978AA"/>
    <w:rsid w:val="008A265F"/>
    <w:rsid w:val="008A2DB9"/>
    <w:rsid w:val="008A3E2C"/>
    <w:rsid w:val="008A42FF"/>
    <w:rsid w:val="008A557E"/>
    <w:rsid w:val="008A5F96"/>
    <w:rsid w:val="008A671C"/>
    <w:rsid w:val="008A6858"/>
    <w:rsid w:val="008B0A41"/>
    <w:rsid w:val="008B32C7"/>
    <w:rsid w:val="008B46F1"/>
    <w:rsid w:val="008B4E3E"/>
    <w:rsid w:val="008B6082"/>
    <w:rsid w:val="008B63C2"/>
    <w:rsid w:val="008B7B29"/>
    <w:rsid w:val="008C2093"/>
    <w:rsid w:val="008C32A2"/>
    <w:rsid w:val="008C48AE"/>
    <w:rsid w:val="008C4D93"/>
    <w:rsid w:val="008C503C"/>
    <w:rsid w:val="008C61FD"/>
    <w:rsid w:val="008C691C"/>
    <w:rsid w:val="008C7566"/>
    <w:rsid w:val="008C7968"/>
    <w:rsid w:val="008D0119"/>
    <w:rsid w:val="008D0B6B"/>
    <w:rsid w:val="008D3783"/>
    <w:rsid w:val="008D46E6"/>
    <w:rsid w:val="008D563F"/>
    <w:rsid w:val="008D5703"/>
    <w:rsid w:val="008E040E"/>
    <w:rsid w:val="008E12FC"/>
    <w:rsid w:val="008E1B5C"/>
    <w:rsid w:val="008E21B1"/>
    <w:rsid w:val="008E29A4"/>
    <w:rsid w:val="008E31A9"/>
    <w:rsid w:val="008E4F97"/>
    <w:rsid w:val="008E5AA0"/>
    <w:rsid w:val="008E6650"/>
    <w:rsid w:val="008F00E3"/>
    <w:rsid w:val="008F268B"/>
    <w:rsid w:val="008F4DE2"/>
    <w:rsid w:val="008F7F80"/>
    <w:rsid w:val="009061C7"/>
    <w:rsid w:val="00907A84"/>
    <w:rsid w:val="009103D7"/>
    <w:rsid w:val="0091051A"/>
    <w:rsid w:val="009110B5"/>
    <w:rsid w:val="009115B3"/>
    <w:rsid w:val="00911B99"/>
    <w:rsid w:val="0091508C"/>
    <w:rsid w:val="0091723A"/>
    <w:rsid w:val="00920693"/>
    <w:rsid w:val="009214E9"/>
    <w:rsid w:val="00921682"/>
    <w:rsid w:val="0092185C"/>
    <w:rsid w:val="00921AB7"/>
    <w:rsid w:val="00921E09"/>
    <w:rsid w:val="00921F97"/>
    <w:rsid w:val="009224D2"/>
    <w:rsid w:val="009245ED"/>
    <w:rsid w:val="00924FBA"/>
    <w:rsid w:val="009268DC"/>
    <w:rsid w:val="009278EB"/>
    <w:rsid w:val="009306BF"/>
    <w:rsid w:val="009310DB"/>
    <w:rsid w:val="009315FA"/>
    <w:rsid w:val="00931C4C"/>
    <w:rsid w:val="00932DAE"/>
    <w:rsid w:val="00932F74"/>
    <w:rsid w:val="00934D9C"/>
    <w:rsid w:val="00937441"/>
    <w:rsid w:val="00937E24"/>
    <w:rsid w:val="0094036C"/>
    <w:rsid w:val="0094212D"/>
    <w:rsid w:val="0094625A"/>
    <w:rsid w:val="00946275"/>
    <w:rsid w:val="00946337"/>
    <w:rsid w:val="00950915"/>
    <w:rsid w:val="009524DA"/>
    <w:rsid w:val="00953BE9"/>
    <w:rsid w:val="0095570B"/>
    <w:rsid w:val="00955E54"/>
    <w:rsid w:val="0095770E"/>
    <w:rsid w:val="00961182"/>
    <w:rsid w:val="009614C5"/>
    <w:rsid w:val="0096189F"/>
    <w:rsid w:val="009633A6"/>
    <w:rsid w:val="009642C8"/>
    <w:rsid w:val="00966138"/>
    <w:rsid w:val="00966527"/>
    <w:rsid w:val="00966E67"/>
    <w:rsid w:val="00971025"/>
    <w:rsid w:val="00972C14"/>
    <w:rsid w:val="009731CE"/>
    <w:rsid w:val="009760EE"/>
    <w:rsid w:val="009762DE"/>
    <w:rsid w:val="00976873"/>
    <w:rsid w:val="00980244"/>
    <w:rsid w:val="00981CED"/>
    <w:rsid w:val="00982116"/>
    <w:rsid w:val="00982385"/>
    <w:rsid w:val="009864B4"/>
    <w:rsid w:val="0098742A"/>
    <w:rsid w:val="00992B08"/>
    <w:rsid w:val="00993B84"/>
    <w:rsid w:val="009951CF"/>
    <w:rsid w:val="0099603F"/>
    <w:rsid w:val="00996B47"/>
    <w:rsid w:val="009978AE"/>
    <w:rsid w:val="00997B6A"/>
    <w:rsid w:val="009A1452"/>
    <w:rsid w:val="009A2619"/>
    <w:rsid w:val="009A2740"/>
    <w:rsid w:val="009A2EB6"/>
    <w:rsid w:val="009A32F6"/>
    <w:rsid w:val="009A5567"/>
    <w:rsid w:val="009A5C76"/>
    <w:rsid w:val="009A6AF5"/>
    <w:rsid w:val="009A75C4"/>
    <w:rsid w:val="009B01BA"/>
    <w:rsid w:val="009B0D73"/>
    <w:rsid w:val="009B177A"/>
    <w:rsid w:val="009B24BF"/>
    <w:rsid w:val="009B28ED"/>
    <w:rsid w:val="009B302A"/>
    <w:rsid w:val="009B3110"/>
    <w:rsid w:val="009B74DC"/>
    <w:rsid w:val="009C09B9"/>
    <w:rsid w:val="009C0EC7"/>
    <w:rsid w:val="009C3207"/>
    <w:rsid w:val="009C3A7C"/>
    <w:rsid w:val="009C522D"/>
    <w:rsid w:val="009C54BE"/>
    <w:rsid w:val="009C5C5D"/>
    <w:rsid w:val="009C6C33"/>
    <w:rsid w:val="009D2520"/>
    <w:rsid w:val="009D3ED1"/>
    <w:rsid w:val="009D421B"/>
    <w:rsid w:val="009D4EBF"/>
    <w:rsid w:val="009D7A61"/>
    <w:rsid w:val="009E04C9"/>
    <w:rsid w:val="009E1111"/>
    <w:rsid w:val="009E1BF9"/>
    <w:rsid w:val="009E1FC5"/>
    <w:rsid w:val="009F08FA"/>
    <w:rsid w:val="009F231D"/>
    <w:rsid w:val="009F41AA"/>
    <w:rsid w:val="009F4345"/>
    <w:rsid w:val="009F6834"/>
    <w:rsid w:val="00A0196E"/>
    <w:rsid w:val="00A02D16"/>
    <w:rsid w:val="00A02EE0"/>
    <w:rsid w:val="00A040BA"/>
    <w:rsid w:val="00A05DB2"/>
    <w:rsid w:val="00A063AD"/>
    <w:rsid w:val="00A076CD"/>
    <w:rsid w:val="00A07DF5"/>
    <w:rsid w:val="00A10BD8"/>
    <w:rsid w:val="00A113E1"/>
    <w:rsid w:val="00A11B65"/>
    <w:rsid w:val="00A11F13"/>
    <w:rsid w:val="00A13601"/>
    <w:rsid w:val="00A1760E"/>
    <w:rsid w:val="00A17718"/>
    <w:rsid w:val="00A17E37"/>
    <w:rsid w:val="00A22CED"/>
    <w:rsid w:val="00A2466C"/>
    <w:rsid w:val="00A24DF8"/>
    <w:rsid w:val="00A25290"/>
    <w:rsid w:val="00A25DD8"/>
    <w:rsid w:val="00A26031"/>
    <w:rsid w:val="00A349D2"/>
    <w:rsid w:val="00A35679"/>
    <w:rsid w:val="00A37239"/>
    <w:rsid w:val="00A411C1"/>
    <w:rsid w:val="00A415BA"/>
    <w:rsid w:val="00A42228"/>
    <w:rsid w:val="00A479E6"/>
    <w:rsid w:val="00A516C6"/>
    <w:rsid w:val="00A51D42"/>
    <w:rsid w:val="00A5362D"/>
    <w:rsid w:val="00A53DE8"/>
    <w:rsid w:val="00A53E61"/>
    <w:rsid w:val="00A56915"/>
    <w:rsid w:val="00A56AF5"/>
    <w:rsid w:val="00A5763D"/>
    <w:rsid w:val="00A624DB"/>
    <w:rsid w:val="00A62FDF"/>
    <w:rsid w:val="00A66314"/>
    <w:rsid w:val="00A671E9"/>
    <w:rsid w:val="00A67705"/>
    <w:rsid w:val="00A70218"/>
    <w:rsid w:val="00A73B1A"/>
    <w:rsid w:val="00A75EE8"/>
    <w:rsid w:val="00A849A8"/>
    <w:rsid w:val="00A85D6E"/>
    <w:rsid w:val="00A90CFF"/>
    <w:rsid w:val="00A91BD5"/>
    <w:rsid w:val="00A92A6D"/>
    <w:rsid w:val="00A94D84"/>
    <w:rsid w:val="00A959A3"/>
    <w:rsid w:val="00AA17FB"/>
    <w:rsid w:val="00AA1AE1"/>
    <w:rsid w:val="00AA1D7C"/>
    <w:rsid w:val="00AA2870"/>
    <w:rsid w:val="00AA4099"/>
    <w:rsid w:val="00AA669A"/>
    <w:rsid w:val="00AA72FA"/>
    <w:rsid w:val="00AA7866"/>
    <w:rsid w:val="00AB0122"/>
    <w:rsid w:val="00AB0D6E"/>
    <w:rsid w:val="00AB11E6"/>
    <w:rsid w:val="00AB14CF"/>
    <w:rsid w:val="00AB14EF"/>
    <w:rsid w:val="00AB18FC"/>
    <w:rsid w:val="00AB1A92"/>
    <w:rsid w:val="00AB2F14"/>
    <w:rsid w:val="00AB2F5B"/>
    <w:rsid w:val="00AB3D86"/>
    <w:rsid w:val="00AB41C0"/>
    <w:rsid w:val="00AB52CB"/>
    <w:rsid w:val="00AB789E"/>
    <w:rsid w:val="00AC0B6C"/>
    <w:rsid w:val="00AC451C"/>
    <w:rsid w:val="00AC5858"/>
    <w:rsid w:val="00AD0FC7"/>
    <w:rsid w:val="00AD100A"/>
    <w:rsid w:val="00AD1E8C"/>
    <w:rsid w:val="00AD2D07"/>
    <w:rsid w:val="00AD371F"/>
    <w:rsid w:val="00AD37F5"/>
    <w:rsid w:val="00AD6839"/>
    <w:rsid w:val="00AD76E7"/>
    <w:rsid w:val="00AD7E9D"/>
    <w:rsid w:val="00AE1A22"/>
    <w:rsid w:val="00AE1B5F"/>
    <w:rsid w:val="00AE25AA"/>
    <w:rsid w:val="00AE2D95"/>
    <w:rsid w:val="00AE449C"/>
    <w:rsid w:val="00AE4CC2"/>
    <w:rsid w:val="00AE56A7"/>
    <w:rsid w:val="00AE6CBC"/>
    <w:rsid w:val="00AF0587"/>
    <w:rsid w:val="00AF27EC"/>
    <w:rsid w:val="00AF2F5F"/>
    <w:rsid w:val="00AF60CB"/>
    <w:rsid w:val="00AF78D5"/>
    <w:rsid w:val="00B000D5"/>
    <w:rsid w:val="00B01378"/>
    <w:rsid w:val="00B043E1"/>
    <w:rsid w:val="00B05AE7"/>
    <w:rsid w:val="00B07F76"/>
    <w:rsid w:val="00B13611"/>
    <w:rsid w:val="00B13D1F"/>
    <w:rsid w:val="00B14EE8"/>
    <w:rsid w:val="00B152B2"/>
    <w:rsid w:val="00B1557B"/>
    <w:rsid w:val="00B20AE8"/>
    <w:rsid w:val="00B21B3D"/>
    <w:rsid w:val="00B23098"/>
    <w:rsid w:val="00B232E7"/>
    <w:rsid w:val="00B23A01"/>
    <w:rsid w:val="00B24E8B"/>
    <w:rsid w:val="00B27E0D"/>
    <w:rsid w:val="00B31689"/>
    <w:rsid w:val="00B31EAA"/>
    <w:rsid w:val="00B32128"/>
    <w:rsid w:val="00B32328"/>
    <w:rsid w:val="00B41B6C"/>
    <w:rsid w:val="00B427E2"/>
    <w:rsid w:val="00B437D2"/>
    <w:rsid w:val="00B458CA"/>
    <w:rsid w:val="00B46819"/>
    <w:rsid w:val="00B50A28"/>
    <w:rsid w:val="00B51052"/>
    <w:rsid w:val="00B5153D"/>
    <w:rsid w:val="00B52A21"/>
    <w:rsid w:val="00B5420E"/>
    <w:rsid w:val="00B5508D"/>
    <w:rsid w:val="00B56AAA"/>
    <w:rsid w:val="00B643C2"/>
    <w:rsid w:val="00B647C3"/>
    <w:rsid w:val="00B70D02"/>
    <w:rsid w:val="00B712CE"/>
    <w:rsid w:val="00B725BB"/>
    <w:rsid w:val="00B72888"/>
    <w:rsid w:val="00B728EF"/>
    <w:rsid w:val="00B731DC"/>
    <w:rsid w:val="00B73A97"/>
    <w:rsid w:val="00B743FD"/>
    <w:rsid w:val="00B76682"/>
    <w:rsid w:val="00B76848"/>
    <w:rsid w:val="00B77523"/>
    <w:rsid w:val="00B8160C"/>
    <w:rsid w:val="00B82362"/>
    <w:rsid w:val="00B82C8E"/>
    <w:rsid w:val="00B83169"/>
    <w:rsid w:val="00B84609"/>
    <w:rsid w:val="00B85F09"/>
    <w:rsid w:val="00B870F5"/>
    <w:rsid w:val="00B943AD"/>
    <w:rsid w:val="00B95C7C"/>
    <w:rsid w:val="00B96918"/>
    <w:rsid w:val="00B97192"/>
    <w:rsid w:val="00BA1CA0"/>
    <w:rsid w:val="00BA2C6B"/>
    <w:rsid w:val="00BA40E7"/>
    <w:rsid w:val="00BA426D"/>
    <w:rsid w:val="00BA6CCF"/>
    <w:rsid w:val="00BA7DEA"/>
    <w:rsid w:val="00BB02F2"/>
    <w:rsid w:val="00BB11C2"/>
    <w:rsid w:val="00BB120B"/>
    <w:rsid w:val="00BB1E19"/>
    <w:rsid w:val="00BB3147"/>
    <w:rsid w:val="00BB4B9A"/>
    <w:rsid w:val="00BC0353"/>
    <w:rsid w:val="00BC0899"/>
    <w:rsid w:val="00BC169B"/>
    <w:rsid w:val="00BC19FB"/>
    <w:rsid w:val="00BC5B78"/>
    <w:rsid w:val="00BC7AA3"/>
    <w:rsid w:val="00BD49AF"/>
    <w:rsid w:val="00BD4A45"/>
    <w:rsid w:val="00BD5C66"/>
    <w:rsid w:val="00BE0660"/>
    <w:rsid w:val="00BE102D"/>
    <w:rsid w:val="00BE259E"/>
    <w:rsid w:val="00BE3FD6"/>
    <w:rsid w:val="00BE4646"/>
    <w:rsid w:val="00BE4ABE"/>
    <w:rsid w:val="00BE7CEC"/>
    <w:rsid w:val="00BF03A9"/>
    <w:rsid w:val="00BF1563"/>
    <w:rsid w:val="00BF3B39"/>
    <w:rsid w:val="00BF4490"/>
    <w:rsid w:val="00BF4587"/>
    <w:rsid w:val="00BF59A0"/>
    <w:rsid w:val="00C0067E"/>
    <w:rsid w:val="00C01F37"/>
    <w:rsid w:val="00C02024"/>
    <w:rsid w:val="00C0312C"/>
    <w:rsid w:val="00C0412A"/>
    <w:rsid w:val="00C05FDF"/>
    <w:rsid w:val="00C10F3E"/>
    <w:rsid w:val="00C11D5C"/>
    <w:rsid w:val="00C13874"/>
    <w:rsid w:val="00C138EC"/>
    <w:rsid w:val="00C13B8A"/>
    <w:rsid w:val="00C153A9"/>
    <w:rsid w:val="00C20D78"/>
    <w:rsid w:val="00C20E19"/>
    <w:rsid w:val="00C21842"/>
    <w:rsid w:val="00C31917"/>
    <w:rsid w:val="00C31B11"/>
    <w:rsid w:val="00C3228F"/>
    <w:rsid w:val="00C32295"/>
    <w:rsid w:val="00C340A5"/>
    <w:rsid w:val="00C34755"/>
    <w:rsid w:val="00C3609D"/>
    <w:rsid w:val="00C37795"/>
    <w:rsid w:val="00C40AEF"/>
    <w:rsid w:val="00C414F5"/>
    <w:rsid w:val="00C422FE"/>
    <w:rsid w:val="00C42D05"/>
    <w:rsid w:val="00C440F6"/>
    <w:rsid w:val="00C44940"/>
    <w:rsid w:val="00C50338"/>
    <w:rsid w:val="00C50B6A"/>
    <w:rsid w:val="00C517EB"/>
    <w:rsid w:val="00C5184A"/>
    <w:rsid w:val="00C524A8"/>
    <w:rsid w:val="00C529A1"/>
    <w:rsid w:val="00C5312B"/>
    <w:rsid w:val="00C54CD2"/>
    <w:rsid w:val="00C60423"/>
    <w:rsid w:val="00C639DF"/>
    <w:rsid w:val="00C63CB9"/>
    <w:rsid w:val="00C65262"/>
    <w:rsid w:val="00C66C66"/>
    <w:rsid w:val="00C67CF1"/>
    <w:rsid w:val="00C70011"/>
    <w:rsid w:val="00C71741"/>
    <w:rsid w:val="00C71A43"/>
    <w:rsid w:val="00C74E38"/>
    <w:rsid w:val="00C76498"/>
    <w:rsid w:val="00C76D21"/>
    <w:rsid w:val="00C81FE4"/>
    <w:rsid w:val="00C83386"/>
    <w:rsid w:val="00C835A9"/>
    <w:rsid w:val="00C84221"/>
    <w:rsid w:val="00C844BA"/>
    <w:rsid w:val="00C866FE"/>
    <w:rsid w:val="00C86757"/>
    <w:rsid w:val="00C8794B"/>
    <w:rsid w:val="00C9017C"/>
    <w:rsid w:val="00C9018E"/>
    <w:rsid w:val="00C916E9"/>
    <w:rsid w:val="00C92AA3"/>
    <w:rsid w:val="00C94625"/>
    <w:rsid w:val="00C95215"/>
    <w:rsid w:val="00C9682B"/>
    <w:rsid w:val="00C96EA4"/>
    <w:rsid w:val="00C96FAA"/>
    <w:rsid w:val="00CA4D13"/>
    <w:rsid w:val="00CA4E49"/>
    <w:rsid w:val="00CA602A"/>
    <w:rsid w:val="00CA7819"/>
    <w:rsid w:val="00CB00D9"/>
    <w:rsid w:val="00CB0FA2"/>
    <w:rsid w:val="00CB66DF"/>
    <w:rsid w:val="00CC2263"/>
    <w:rsid w:val="00CC4D1B"/>
    <w:rsid w:val="00CC5382"/>
    <w:rsid w:val="00CC55D1"/>
    <w:rsid w:val="00CC682A"/>
    <w:rsid w:val="00CD08B8"/>
    <w:rsid w:val="00CD37D2"/>
    <w:rsid w:val="00CD5434"/>
    <w:rsid w:val="00CD6E70"/>
    <w:rsid w:val="00CD7208"/>
    <w:rsid w:val="00CE0C9D"/>
    <w:rsid w:val="00CE2AB5"/>
    <w:rsid w:val="00CE39C4"/>
    <w:rsid w:val="00CE4F24"/>
    <w:rsid w:val="00CE52A6"/>
    <w:rsid w:val="00CE7C50"/>
    <w:rsid w:val="00CE7CBF"/>
    <w:rsid w:val="00CF38F8"/>
    <w:rsid w:val="00CF4F9F"/>
    <w:rsid w:val="00CF659E"/>
    <w:rsid w:val="00CF6B9E"/>
    <w:rsid w:val="00D0011B"/>
    <w:rsid w:val="00D00AD5"/>
    <w:rsid w:val="00D01997"/>
    <w:rsid w:val="00D0348F"/>
    <w:rsid w:val="00D03ABD"/>
    <w:rsid w:val="00D04CDE"/>
    <w:rsid w:val="00D072C4"/>
    <w:rsid w:val="00D1165F"/>
    <w:rsid w:val="00D14CD4"/>
    <w:rsid w:val="00D16A27"/>
    <w:rsid w:val="00D179D7"/>
    <w:rsid w:val="00D23618"/>
    <w:rsid w:val="00D23CEE"/>
    <w:rsid w:val="00D252F2"/>
    <w:rsid w:val="00D25ACB"/>
    <w:rsid w:val="00D25C84"/>
    <w:rsid w:val="00D264C9"/>
    <w:rsid w:val="00D3445C"/>
    <w:rsid w:val="00D358C5"/>
    <w:rsid w:val="00D363FF"/>
    <w:rsid w:val="00D3751E"/>
    <w:rsid w:val="00D37F90"/>
    <w:rsid w:val="00D41C7B"/>
    <w:rsid w:val="00D41CB7"/>
    <w:rsid w:val="00D42F78"/>
    <w:rsid w:val="00D43143"/>
    <w:rsid w:val="00D4487F"/>
    <w:rsid w:val="00D456A3"/>
    <w:rsid w:val="00D45FE9"/>
    <w:rsid w:val="00D460BF"/>
    <w:rsid w:val="00D5007A"/>
    <w:rsid w:val="00D51F22"/>
    <w:rsid w:val="00D535DA"/>
    <w:rsid w:val="00D568BA"/>
    <w:rsid w:val="00D56E8D"/>
    <w:rsid w:val="00D579A0"/>
    <w:rsid w:val="00D57B9E"/>
    <w:rsid w:val="00D6175F"/>
    <w:rsid w:val="00D6259E"/>
    <w:rsid w:val="00D6420B"/>
    <w:rsid w:val="00D70341"/>
    <w:rsid w:val="00D707E3"/>
    <w:rsid w:val="00D715C3"/>
    <w:rsid w:val="00D72A9D"/>
    <w:rsid w:val="00D72E60"/>
    <w:rsid w:val="00D73565"/>
    <w:rsid w:val="00D73755"/>
    <w:rsid w:val="00D74B41"/>
    <w:rsid w:val="00D75660"/>
    <w:rsid w:val="00D76CE0"/>
    <w:rsid w:val="00D779FD"/>
    <w:rsid w:val="00D77CA1"/>
    <w:rsid w:val="00D81366"/>
    <w:rsid w:val="00D826C7"/>
    <w:rsid w:val="00D84AED"/>
    <w:rsid w:val="00D84EEA"/>
    <w:rsid w:val="00D85A87"/>
    <w:rsid w:val="00D87483"/>
    <w:rsid w:val="00D907D9"/>
    <w:rsid w:val="00D90A4E"/>
    <w:rsid w:val="00D919D5"/>
    <w:rsid w:val="00D93283"/>
    <w:rsid w:val="00D93F25"/>
    <w:rsid w:val="00DA142F"/>
    <w:rsid w:val="00DA2A23"/>
    <w:rsid w:val="00DA3099"/>
    <w:rsid w:val="00DA5D96"/>
    <w:rsid w:val="00DB0020"/>
    <w:rsid w:val="00DB0184"/>
    <w:rsid w:val="00DB20E4"/>
    <w:rsid w:val="00DB28AB"/>
    <w:rsid w:val="00DB3EBB"/>
    <w:rsid w:val="00DB4767"/>
    <w:rsid w:val="00DB53C8"/>
    <w:rsid w:val="00DB6566"/>
    <w:rsid w:val="00DC09BE"/>
    <w:rsid w:val="00DC0C0C"/>
    <w:rsid w:val="00DC13BC"/>
    <w:rsid w:val="00DC1D9C"/>
    <w:rsid w:val="00DC30BA"/>
    <w:rsid w:val="00DC312E"/>
    <w:rsid w:val="00DC553A"/>
    <w:rsid w:val="00DC7873"/>
    <w:rsid w:val="00DD3037"/>
    <w:rsid w:val="00DD3A84"/>
    <w:rsid w:val="00DD3EB5"/>
    <w:rsid w:val="00DD4329"/>
    <w:rsid w:val="00DD514A"/>
    <w:rsid w:val="00DD5739"/>
    <w:rsid w:val="00DD667B"/>
    <w:rsid w:val="00DD6B9F"/>
    <w:rsid w:val="00DE0A32"/>
    <w:rsid w:val="00DE3243"/>
    <w:rsid w:val="00DE3D82"/>
    <w:rsid w:val="00DE421D"/>
    <w:rsid w:val="00DE4A07"/>
    <w:rsid w:val="00DE669B"/>
    <w:rsid w:val="00DE6CAB"/>
    <w:rsid w:val="00DE7864"/>
    <w:rsid w:val="00DF148C"/>
    <w:rsid w:val="00DF4019"/>
    <w:rsid w:val="00DF5E3F"/>
    <w:rsid w:val="00DF622B"/>
    <w:rsid w:val="00DF6872"/>
    <w:rsid w:val="00DF6E40"/>
    <w:rsid w:val="00DF71FF"/>
    <w:rsid w:val="00E025F5"/>
    <w:rsid w:val="00E0501C"/>
    <w:rsid w:val="00E10388"/>
    <w:rsid w:val="00E119C9"/>
    <w:rsid w:val="00E136E6"/>
    <w:rsid w:val="00E14545"/>
    <w:rsid w:val="00E149B6"/>
    <w:rsid w:val="00E15DE7"/>
    <w:rsid w:val="00E17C51"/>
    <w:rsid w:val="00E20B47"/>
    <w:rsid w:val="00E23876"/>
    <w:rsid w:val="00E255EF"/>
    <w:rsid w:val="00E25DE0"/>
    <w:rsid w:val="00E31479"/>
    <w:rsid w:val="00E32F1F"/>
    <w:rsid w:val="00E34850"/>
    <w:rsid w:val="00E37506"/>
    <w:rsid w:val="00E37F1A"/>
    <w:rsid w:val="00E40297"/>
    <w:rsid w:val="00E40D4C"/>
    <w:rsid w:val="00E42985"/>
    <w:rsid w:val="00E431ED"/>
    <w:rsid w:val="00E434E1"/>
    <w:rsid w:val="00E4390C"/>
    <w:rsid w:val="00E4417D"/>
    <w:rsid w:val="00E44D6E"/>
    <w:rsid w:val="00E45703"/>
    <w:rsid w:val="00E472BB"/>
    <w:rsid w:val="00E47BF9"/>
    <w:rsid w:val="00E53583"/>
    <w:rsid w:val="00E543AA"/>
    <w:rsid w:val="00E54B8F"/>
    <w:rsid w:val="00E55C1F"/>
    <w:rsid w:val="00E57170"/>
    <w:rsid w:val="00E65E1C"/>
    <w:rsid w:val="00E66951"/>
    <w:rsid w:val="00E670AB"/>
    <w:rsid w:val="00E70466"/>
    <w:rsid w:val="00E70DE2"/>
    <w:rsid w:val="00E74CB4"/>
    <w:rsid w:val="00E75066"/>
    <w:rsid w:val="00E76657"/>
    <w:rsid w:val="00E76F14"/>
    <w:rsid w:val="00E7766C"/>
    <w:rsid w:val="00E82E3E"/>
    <w:rsid w:val="00E83AD1"/>
    <w:rsid w:val="00E84496"/>
    <w:rsid w:val="00E849A5"/>
    <w:rsid w:val="00E84EDC"/>
    <w:rsid w:val="00E87D53"/>
    <w:rsid w:val="00E93DE9"/>
    <w:rsid w:val="00E95BBD"/>
    <w:rsid w:val="00E96359"/>
    <w:rsid w:val="00E97A14"/>
    <w:rsid w:val="00EA39B3"/>
    <w:rsid w:val="00EA54C8"/>
    <w:rsid w:val="00EB1044"/>
    <w:rsid w:val="00EB2252"/>
    <w:rsid w:val="00EB2508"/>
    <w:rsid w:val="00EB2D76"/>
    <w:rsid w:val="00EB5B1E"/>
    <w:rsid w:val="00EB6C4C"/>
    <w:rsid w:val="00EB73F6"/>
    <w:rsid w:val="00EB7B4E"/>
    <w:rsid w:val="00EC19DC"/>
    <w:rsid w:val="00EC252A"/>
    <w:rsid w:val="00EC6F43"/>
    <w:rsid w:val="00EC7F2D"/>
    <w:rsid w:val="00ED066F"/>
    <w:rsid w:val="00ED1A93"/>
    <w:rsid w:val="00ED2168"/>
    <w:rsid w:val="00ED288B"/>
    <w:rsid w:val="00ED5952"/>
    <w:rsid w:val="00ED696E"/>
    <w:rsid w:val="00ED7BCC"/>
    <w:rsid w:val="00EE0062"/>
    <w:rsid w:val="00EE1BD5"/>
    <w:rsid w:val="00EE3301"/>
    <w:rsid w:val="00EE3D62"/>
    <w:rsid w:val="00EE48A6"/>
    <w:rsid w:val="00EE6A42"/>
    <w:rsid w:val="00EE6A60"/>
    <w:rsid w:val="00EE6C91"/>
    <w:rsid w:val="00EE7837"/>
    <w:rsid w:val="00EF0912"/>
    <w:rsid w:val="00EF18C9"/>
    <w:rsid w:val="00EF231D"/>
    <w:rsid w:val="00EF2A87"/>
    <w:rsid w:val="00EF4656"/>
    <w:rsid w:val="00EF5A90"/>
    <w:rsid w:val="00EF7D62"/>
    <w:rsid w:val="00F01BBE"/>
    <w:rsid w:val="00F01C1B"/>
    <w:rsid w:val="00F02BCD"/>
    <w:rsid w:val="00F034D2"/>
    <w:rsid w:val="00F0466F"/>
    <w:rsid w:val="00F047D3"/>
    <w:rsid w:val="00F04B00"/>
    <w:rsid w:val="00F06E15"/>
    <w:rsid w:val="00F10A32"/>
    <w:rsid w:val="00F1334B"/>
    <w:rsid w:val="00F13E18"/>
    <w:rsid w:val="00F16B05"/>
    <w:rsid w:val="00F206D6"/>
    <w:rsid w:val="00F229C4"/>
    <w:rsid w:val="00F23CF3"/>
    <w:rsid w:val="00F24FFC"/>
    <w:rsid w:val="00F254D1"/>
    <w:rsid w:val="00F2725B"/>
    <w:rsid w:val="00F27E08"/>
    <w:rsid w:val="00F31921"/>
    <w:rsid w:val="00F32706"/>
    <w:rsid w:val="00F33726"/>
    <w:rsid w:val="00F34069"/>
    <w:rsid w:val="00F3427B"/>
    <w:rsid w:val="00F36B71"/>
    <w:rsid w:val="00F3726A"/>
    <w:rsid w:val="00F41DD8"/>
    <w:rsid w:val="00F43697"/>
    <w:rsid w:val="00F4369E"/>
    <w:rsid w:val="00F44C3B"/>
    <w:rsid w:val="00F45F11"/>
    <w:rsid w:val="00F46D63"/>
    <w:rsid w:val="00F47EE6"/>
    <w:rsid w:val="00F50945"/>
    <w:rsid w:val="00F50EE1"/>
    <w:rsid w:val="00F510BA"/>
    <w:rsid w:val="00F55191"/>
    <w:rsid w:val="00F5519D"/>
    <w:rsid w:val="00F57817"/>
    <w:rsid w:val="00F61A69"/>
    <w:rsid w:val="00F62404"/>
    <w:rsid w:val="00F62BD0"/>
    <w:rsid w:val="00F664A0"/>
    <w:rsid w:val="00F67525"/>
    <w:rsid w:val="00F67B09"/>
    <w:rsid w:val="00F67D3D"/>
    <w:rsid w:val="00F72EDE"/>
    <w:rsid w:val="00F87850"/>
    <w:rsid w:val="00F879E5"/>
    <w:rsid w:val="00F87C16"/>
    <w:rsid w:val="00F90F8C"/>
    <w:rsid w:val="00F9462D"/>
    <w:rsid w:val="00F94C87"/>
    <w:rsid w:val="00F967AA"/>
    <w:rsid w:val="00F96C82"/>
    <w:rsid w:val="00F9745C"/>
    <w:rsid w:val="00FA0727"/>
    <w:rsid w:val="00FA1CE7"/>
    <w:rsid w:val="00FA4580"/>
    <w:rsid w:val="00FA4CA4"/>
    <w:rsid w:val="00FA7082"/>
    <w:rsid w:val="00FB02E2"/>
    <w:rsid w:val="00FB06C0"/>
    <w:rsid w:val="00FB08A7"/>
    <w:rsid w:val="00FB08BA"/>
    <w:rsid w:val="00FB32D3"/>
    <w:rsid w:val="00FB4C44"/>
    <w:rsid w:val="00FC416A"/>
    <w:rsid w:val="00FC52F2"/>
    <w:rsid w:val="00FC5656"/>
    <w:rsid w:val="00FC6379"/>
    <w:rsid w:val="00FD1659"/>
    <w:rsid w:val="00FD1832"/>
    <w:rsid w:val="00FD205A"/>
    <w:rsid w:val="00FD3E43"/>
    <w:rsid w:val="00FD4927"/>
    <w:rsid w:val="00FE1254"/>
    <w:rsid w:val="00FE3013"/>
    <w:rsid w:val="00FE5A41"/>
    <w:rsid w:val="00FE5BB1"/>
    <w:rsid w:val="00FE75E5"/>
    <w:rsid w:val="00FE78C5"/>
    <w:rsid w:val="00FE7FB4"/>
    <w:rsid w:val="00FF082E"/>
    <w:rsid w:val="00FF08BE"/>
    <w:rsid w:val="00FF0BB3"/>
    <w:rsid w:val="00FF16C8"/>
    <w:rsid w:val="00FF54DC"/>
    <w:rsid w:val="00FF6DEB"/>
    <w:rsid w:val="00FF71F5"/>
    <w:rsid w:val="00FF7459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386D57"/>
  <w15:docId w15:val="{3BA88669-DF9A-4377-A903-D8B3C486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405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521AE"/>
    <w:pPr>
      <w:numPr>
        <w:numId w:val="1"/>
      </w:numPr>
      <w:spacing w:after="0"/>
      <w:contextualSpacing/>
      <w:jc w:val="both"/>
      <w:outlineLvl w:val="0"/>
    </w:pPr>
    <w:rPr>
      <w:rFonts w:eastAsia="Times New Roman"/>
      <w:b/>
    </w:rPr>
  </w:style>
  <w:style w:type="paragraph" w:styleId="Nagwek2">
    <w:name w:val="heading 2"/>
    <w:basedOn w:val="Normalny"/>
    <w:link w:val="Nagwek2Znak"/>
    <w:uiPriority w:val="9"/>
    <w:unhideWhenUsed/>
    <w:qFormat/>
    <w:rsid w:val="00507A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507A8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rsid w:val="00B62D97"/>
    <w:rPr>
      <w:rFonts w:ascii="Calibri" w:hAnsi="Calibri" w:cs="Times New Roman"/>
      <w:b/>
      <w:szCs w:val="20"/>
      <w:lang w:eastAsia="pl-PL"/>
    </w:rPr>
  </w:style>
  <w:style w:type="character" w:customStyle="1" w:styleId="StopkaZnak">
    <w:name w:val="Stopka Znak"/>
    <w:link w:val="Stopka"/>
    <w:uiPriority w:val="99"/>
    <w:qFormat/>
    <w:rsid w:val="00B62D97"/>
    <w:rPr>
      <w:rFonts w:ascii="Calibri" w:hAnsi="Calibri" w:cs="Times New Roman"/>
      <w:b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B62D97"/>
    <w:rPr>
      <w:rFonts w:ascii="Tahoma" w:hAnsi="Tahoma" w:cs="Tahoma"/>
      <w:b/>
      <w:sz w:val="16"/>
      <w:szCs w:val="16"/>
      <w:lang w:eastAsia="pl-PL"/>
    </w:rPr>
  </w:style>
  <w:style w:type="character" w:customStyle="1" w:styleId="InternetLink">
    <w:name w:val="Internet Link"/>
    <w:uiPriority w:val="99"/>
    <w:rsid w:val="00B62D97"/>
    <w:rPr>
      <w:color w:val="0000FF"/>
      <w:u w:val="single"/>
    </w:rPr>
  </w:style>
  <w:style w:type="character" w:customStyle="1" w:styleId="Nagwek3Znak">
    <w:name w:val="Nagłówek 3 Znak"/>
    <w:link w:val="Nagwek3"/>
    <w:uiPriority w:val="9"/>
    <w:qFormat/>
    <w:rsid w:val="00507A86"/>
    <w:rPr>
      <w:rFonts w:ascii="Cambria" w:eastAsia="Times New Roman" w:hAnsi="Cambria" w:cs="Times New Roman"/>
      <w:b/>
      <w:bCs/>
      <w:color w:val="4F81BD"/>
    </w:rPr>
  </w:style>
  <w:style w:type="character" w:customStyle="1" w:styleId="Nagwek2Znak">
    <w:name w:val="Nagłówek 2 Znak"/>
    <w:link w:val="Nagwek2"/>
    <w:uiPriority w:val="9"/>
    <w:qFormat/>
    <w:rsid w:val="00507A8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1Znak">
    <w:name w:val="Nagłówek 1 Znak"/>
    <w:link w:val="Nagwek1"/>
    <w:uiPriority w:val="9"/>
    <w:qFormat/>
    <w:rsid w:val="00A521AE"/>
    <w:rPr>
      <w:b/>
      <w:sz w:val="22"/>
      <w:szCs w:val="22"/>
      <w:lang w:eastAsia="en-US"/>
    </w:rPr>
  </w:style>
  <w:style w:type="character" w:customStyle="1" w:styleId="Styl1Znak">
    <w:name w:val="Styl1 Znak"/>
    <w:link w:val="Styl1"/>
    <w:qFormat/>
    <w:rsid w:val="000520B8"/>
    <w:rPr>
      <w:rFonts w:eastAsia="Calibri"/>
      <w:sz w:val="22"/>
      <w:szCs w:val="22"/>
      <w:lang w:eastAsia="en-US"/>
    </w:rPr>
  </w:style>
  <w:style w:type="character" w:customStyle="1" w:styleId="Styl2Znak">
    <w:name w:val="Styl2 Znak"/>
    <w:link w:val="Styl2"/>
    <w:qFormat/>
    <w:rsid w:val="005608B2"/>
    <w:rPr>
      <w:rFonts w:ascii="Calibri" w:eastAsia="Calibri" w:hAnsi="Calibri" w:cs="Times New Roman"/>
      <w:color w:val="000000"/>
    </w:rPr>
  </w:style>
  <w:style w:type="character" w:customStyle="1" w:styleId="BezodstpwZnak">
    <w:name w:val="Bez odstępów Znak"/>
    <w:link w:val="Bezodstpw"/>
    <w:uiPriority w:val="1"/>
    <w:qFormat/>
    <w:rsid w:val="00183DEC"/>
    <w:rPr>
      <w:lang w:eastAsia="pl-PL" w:bidi="ar-SA"/>
    </w:rPr>
  </w:style>
  <w:style w:type="character" w:customStyle="1" w:styleId="1Znak">
    <w:name w:val="1. Znak"/>
    <w:link w:val="1"/>
    <w:qFormat/>
    <w:rsid w:val="00BE19E9"/>
    <w:rPr>
      <w:rFonts w:eastAsia="Calibri"/>
      <w:sz w:val="22"/>
      <w:szCs w:val="22"/>
      <w:lang w:eastAsia="en-US"/>
    </w:rPr>
  </w:style>
  <w:style w:type="character" w:customStyle="1" w:styleId="acierniak">
    <w:name w:val="a.cierniak"/>
    <w:semiHidden/>
    <w:qFormat/>
    <w:rsid w:val="00E87409"/>
    <w:rPr>
      <w:rFonts w:ascii="Arial" w:hAnsi="Arial" w:cs="Arial"/>
      <w:color w:val="00000A"/>
      <w:sz w:val="20"/>
      <w:szCs w:val="20"/>
    </w:rPr>
  </w:style>
  <w:style w:type="character" w:styleId="Odwoaniedokomentarza">
    <w:name w:val="annotation reference"/>
    <w:uiPriority w:val="99"/>
    <w:unhideWhenUsed/>
    <w:qFormat/>
    <w:rsid w:val="00F13D6A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F13D6A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F13D6A"/>
    <w:rPr>
      <w:rFonts w:ascii="Calibri" w:eastAsia="Calibri" w:hAnsi="Calibri" w:cs="Times New Roman"/>
      <w:b/>
      <w:bCs/>
      <w:sz w:val="20"/>
      <w:szCs w:val="20"/>
    </w:rPr>
  </w:style>
  <w:style w:type="character" w:styleId="Numerstrony">
    <w:name w:val="page number"/>
    <w:basedOn w:val="Domylnaczcionkaakapitu"/>
    <w:qFormat/>
    <w:rsid w:val="00124B16"/>
  </w:style>
  <w:style w:type="character" w:customStyle="1" w:styleId="TekstpodstawowyZnak">
    <w:name w:val="Tekst podstawowy Znak"/>
    <w:link w:val="Tekstpodstawowy"/>
    <w:qFormat/>
    <w:rsid w:val="00F12ADF"/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C0337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qFormat/>
    <w:rsid w:val="00C03376"/>
    <w:rPr>
      <w:vertAlign w:val="superscript"/>
    </w:rPr>
  </w:style>
  <w:style w:type="character" w:styleId="UyteHipercze">
    <w:name w:val="FollowedHyperlink"/>
    <w:uiPriority w:val="99"/>
    <w:semiHidden/>
    <w:unhideWhenUsed/>
    <w:qFormat/>
    <w:rsid w:val="007328EB"/>
    <w:rPr>
      <w:color w:val="800080"/>
      <w:u w:val="single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026DF5"/>
    <w:rPr>
      <w:rFonts w:eastAsia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qFormat/>
    <w:rsid w:val="009012FF"/>
    <w:rPr>
      <w:rFonts w:eastAsia="Calibri"/>
      <w:lang w:eastAsia="en-US"/>
    </w:rPr>
  </w:style>
  <w:style w:type="character" w:styleId="Odwoanieprzypisudolnego">
    <w:name w:val="footnote reference"/>
    <w:uiPriority w:val="99"/>
    <w:semiHidden/>
    <w:unhideWhenUsed/>
    <w:qFormat/>
    <w:rsid w:val="009012FF"/>
    <w:rPr>
      <w:vertAlign w:val="superscript"/>
    </w:rPr>
  </w:style>
  <w:style w:type="character" w:customStyle="1" w:styleId="NormalBoldChar">
    <w:name w:val="NormalBold Char"/>
    <w:link w:val="NormalBold"/>
    <w:qFormat/>
    <w:locked/>
    <w:rsid w:val="0077653F"/>
    <w:rPr>
      <w:rFonts w:ascii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qFormat/>
    <w:rsid w:val="0077653F"/>
    <w:rPr>
      <w:b/>
      <w:i/>
      <w:spacing w:val="0"/>
    </w:rPr>
  </w:style>
  <w:style w:type="character" w:customStyle="1" w:styleId="WW8Num4z0">
    <w:name w:val="WW8Num4z0"/>
    <w:qFormat/>
    <w:rsid w:val="006109CD"/>
    <w:rPr>
      <w:b w:val="0"/>
      <w:color w:val="00000A"/>
      <w:position w:val="0"/>
      <w:sz w:val="24"/>
      <w:szCs w:val="24"/>
      <w:vertAlign w:val="baseline"/>
    </w:rPr>
  </w:style>
  <w:style w:type="character" w:customStyle="1" w:styleId="Tekstpodstawowy2Znak">
    <w:name w:val="Tekst podstawowy 2 Znak"/>
    <w:link w:val="Tekstpodstawowy2"/>
    <w:uiPriority w:val="99"/>
    <w:semiHidden/>
    <w:qFormat/>
    <w:rsid w:val="00471FE1"/>
    <w:rPr>
      <w:rFonts w:eastAsia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qFormat/>
    <w:rsid w:val="006F686D"/>
    <w:rPr>
      <w:rFonts w:ascii="Courier New" w:hAnsi="Courier New"/>
    </w:rPr>
  </w:style>
  <w:style w:type="character" w:customStyle="1" w:styleId="TytuZnak">
    <w:name w:val="Tytuł Znak"/>
    <w:link w:val="Tytu"/>
    <w:uiPriority w:val="10"/>
    <w:qFormat/>
    <w:rsid w:val="00BA1B7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1Znak0">
    <w:name w:val="1) Znak"/>
    <w:qFormat/>
    <w:rsid w:val="00D03616"/>
    <w:rPr>
      <w:rFonts w:eastAsia="Calibri"/>
      <w:sz w:val="22"/>
      <w:szCs w:val="22"/>
      <w:lang w:eastAsia="en-US"/>
    </w:rPr>
  </w:style>
  <w:style w:type="character" w:customStyle="1" w:styleId="FontStyle47">
    <w:name w:val="Font Style47"/>
    <w:qFormat/>
    <w:rsid w:val="00D03616"/>
    <w:rPr>
      <w:rFonts w:ascii="Verdana" w:hAnsi="Verdana" w:cs="Verdana"/>
      <w:b/>
      <w:bCs/>
      <w:sz w:val="18"/>
      <w:szCs w:val="18"/>
    </w:rPr>
  </w:style>
  <w:style w:type="character" w:customStyle="1" w:styleId="Nierozpoznanawzmianka1">
    <w:name w:val="Nierozpoznana wzmianka1"/>
    <w:uiPriority w:val="99"/>
    <w:semiHidden/>
    <w:unhideWhenUsed/>
    <w:qFormat/>
    <w:rsid w:val="00AD3149"/>
    <w:rPr>
      <w:color w:val="808080"/>
      <w:shd w:val="clear" w:color="auto" w:fill="E6E6E6"/>
    </w:rPr>
  </w:style>
  <w:style w:type="character" w:styleId="Uwydatnienie">
    <w:name w:val="Emphasis"/>
    <w:uiPriority w:val="20"/>
    <w:qFormat/>
    <w:rsid w:val="001851CC"/>
    <w:rPr>
      <w:i/>
      <w:iCs/>
    </w:rPr>
  </w:style>
  <w:style w:type="character" w:styleId="Tekstzastpczy">
    <w:name w:val="Placeholder Text"/>
    <w:basedOn w:val="Domylnaczcionkaakapitu"/>
    <w:uiPriority w:val="99"/>
    <w:semiHidden/>
    <w:qFormat/>
    <w:rsid w:val="00623F13"/>
    <w:rPr>
      <w:color w:val="808080"/>
    </w:rPr>
  </w:style>
  <w:style w:type="character" w:customStyle="1" w:styleId="ListLabel1">
    <w:name w:val="ListLabel 1"/>
    <w:qFormat/>
    <w:rsid w:val="006339F2"/>
    <w:rPr>
      <w:b/>
    </w:rPr>
  </w:style>
  <w:style w:type="character" w:customStyle="1" w:styleId="ListLabel2">
    <w:name w:val="ListLabel 2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3">
    <w:name w:val="ListLabel 3"/>
    <w:qFormat/>
    <w:rsid w:val="006339F2"/>
    <w:rPr>
      <w:b/>
      <w:i w:val="0"/>
      <w:color w:val="00000A"/>
    </w:rPr>
  </w:style>
  <w:style w:type="character" w:customStyle="1" w:styleId="ListLabel4">
    <w:name w:val="ListLabel 4"/>
    <w:qFormat/>
    <w:rsid w:val="006339F2"/>
    <w:rPr>
      <w:b/>
    </w:rPr>
  </w:style>
  <w:style w:type="character" w:customStyle="1" w:styleId="ListLabel5">
    <w:name w:val="ListLabel 5"/>
    <w:qFormat/>
    <w:rsid w:val="006339F2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0"/>
      <w:position w:val="0"/>
      <w:sz w:val="0"/>
      <w:szCs w:val="0"/>
      <w:highlight w:val="black"/>
      <w:u w:val="none" w:color="000000"/>
      <w:effect w:val="none"/>
      <w:vertAlign w:val="baseline"/>
      <w:em w:val="none"/>
    </w:rPr>
  </w:style>
  <w:style w:type="character" w:customStyle="1" w:styleId="ListLabel6">
    <w:name w:val="ListLabel 6"/>
    <w:qFormat/>
    <w:rsid w:val="006339F2"/>
    <w:rPr>
      <w:rFonts w:eastAsia="Calibri" w:cs="Calibri"/>
    </w:rPr>
  </w:style>
  <w:style w:type="character" w:customStyle="1" w:styleId="ListLabel7">
    <w:name w:val="ListLabel 7"/>
    <w:qFormat/>
    <w:rsid w:val="006339F2"/>
    <w:rPr>
      <w:b w:val="0"/>
    </w:rPr>
  </w:style>
  <w:style w:type="character" w:customStyle="1" w:styleId="ListLabel8">
    <w:name w:val="ListLabel 8"/>
    <w:qFormat/>
    <w:rsid w:val="006339F2"/>
    <w:rPr>
      <w:b/>
    </w:rPr>
  </w:style>
  <w:style w:type="character" w:customStyle="1" w:styleId="ListLabel9">
    <w:name w:val="ListLabel 9"/>
    <w:qFormat/>
    <w:rsid w:val="006339F2"/>
    <w:rPr>
      <w:b w:val="0"/>
      <w:position w:val="0"/>
      <w:sz w:val="22"/>
      <w:vertAlign w:val="baseline"/>
    </w:rPr>
  </w:style>
  <w:style w:type="character" w:customStyle="1" w:styleId="ListLabel10">
    <w:name w:val="ListLabel 10"/>
    <w:qFormat/>
    <w:rsid w:val="006339F2"/>
    <w:rPr>
      <w:b w:val="0"/>
    </w:rPr>
  </w:style>
  <w:style w:type="character" w:customStyle="1" w:styleId="ListLabel11">
    <w:name w:val="ListLabel 11"/>
    <w:qFormat/>
    <w:rsid w:val="006339F2"/>
    <w:rPr>
      <w:b w:val="0"/>
    </w:rPr>
  </w:style>
  <w:style w:type="character" w:customStyle="1" w:styleId="ListLabel12">
    <w:name w:val="ListLabel 12"/>
    <w:qFormat/>
    <w:rsid w:val="006339F2"/>
    <w:rPr>
      <w:b w:val="0"/>
    </w:rPr>
  </w:style>
  <w:style w:type="character" w:customStyle="1" w:styleId="ListLabel13">
    <w:name w:val="ListLabel 13"/>
    <w:qFormat/>
    <w:rsid w:val="006339F2"/>
    <w:rPr>
      <w:rFonts w:cs="Courier New"/>
    </w:rPr>
  </w:style>
  <w:style w:type="character" w:customStyle="1" w:styleId="ListLabel14">
    <w:name w:val="ListLabel 14"/>
    <w:qFormat/>
    <w:rsid w:val="006339F2"/>
    <w:rPr>
      <w:rFonts w:cs="Courier New"/>
    </w:rPr>
  </w:style>
  <w:style w:type="character" w:customStyle="1" w:styleId="ListLabel15">
    <w:name w:val="ListLabel 15"/>
    <w:qFormat/>
    <w:rsid w:val="006339F2"/>
    <w:rPr>
      <w:rFonts w:cs="Courier New"/>
    </w:rPr>
  </w:style>
  <w:style w:type="character" w:customStyle="1" w:styleId="ListLabel16">
    <w:name w:val="ListLabel 16"/>
    <w:qFormat/>
    <w:rsid w:val="006339F2"/>
    <w:rPr>
      <w:b/>
      <w:bCs/>
    </w:rPr>
  </w:style>
  <w:style w:type="character" w:customStyle="1" w:styleId="ListLabel17">
    <w:name w:val="ListLabel 17"/>
    <w:qFormat/>
    <w:rsid w:val="006339F2"/>
    <w:rPr>
      <w:b w:val="0"/>
      <w:i w:val="0"/>
    </w:rPr>
  </w:style>
  <w:style w:type="character" w:customStyle="1" w:styleId="ListLabel18">
    <w:name w:val="ListLabel 18"/>
    <w:qFormat/>
    <w:rsid w:val="006339F2"/>
    <w:rPr>
      <w:b w:val="0"/>
    </w:rPr>
  </w:style>
  <w:style w:type="character" w:customStyle="1" w:styleId="ListLabel19">
    <w:name w:val="ListLabel 19"/>
    <w:qFormat/>
    <w:rsid w:val="006339F2"/>
    <w:rPr>
      <w:b/>
    </w:rPr>
  </w:style>
  <w:style w:type="character" w:customStyle="1" w:styleId="ListLabel20">
    <w:name w:val="ListLabel 20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1">
    <w:name w:val="ListLabel 21"/>
    <w:qFormat/>
    <w:rsid w:val="006339F2"/>
    <w:rPr>
      <w:b w:val="0"/>
      <w:i w:val="0"/>
      <w:color w:val="00000A"/>
    </w:rPr>
  </w:style>
  <w:style w:type="character" w:customStyle="1" w:styleId="ListLabel22">
    <w:name w:val="ListLabel 22"/>
    <w:qFormat/>
    <w:rsid w:val="006339F2"/>
    <w:rPr>
      <w:b w:val="0"/>
    </w:rPr>
  </w:style>
  <w:style w:type="character" w:customStyle="1" w:styleId="ListLabel23">
    <w:name w:val="ListLabel 23"/>
    <w:qFormat/>
    <w:rsid w:val="006339F2"/>
    <w:rPr>
      <w:rFonts w:eastAsia="Calibri"/>
      <w:b/>
    </w:rPr>
  </w:style>
  <w:style w:type="character" w:customStyle="1" w:styleId="ListLabel24">
    <w:name w:val="ListLabel 24"/>
    <w:qFormat/>
    <w:rsid w:val="006339F2"/>
    <w:rPr>
      <w:b/>
      <w:sz w:val="22"/>
      <w:szCs w:val="22"/>
    </w:rPr>
  </w:style>
  <w:style w:type="character" w:customStyle="1" w:styleId="ListLabel25">
    <w:name w:val="ListLabel 25"/>
    <w:qFormat/>
    <w:rsid w:val="006339F2"/>
    <w:rPr>
      <w:b/>
      <w:i w:val="0"/>
    </w:rPr>
  </w:style>
  <w:style w:type="character" w:customStyle="1" w:styleId="ListLabel26">
    <w:name w:val="ListLabel 26"/>
    <w:qFormat/>
    <w:rsid w:val="006339F2"/>
    <w:rPr>
      <w:b w:val="0"/>
    </w:rPr>
  </w:style>
  <w:style w:type="character" w:customStyle="1" w:styleId="ListLabel27">
    <w:name w:val="ListLabel 27"/>
    <w:qFormat/>
    <w:rsid w:val="006339F2"/>
    <w:rPr>
      <w:rFonts w:eastAsia="Calibri"/>
      <w:b w:val="0"/>
    </w:rPr>
  </w:style>
  <w:style w:type="character" w:customStyle="1" w:styleId="ListLabel28">
    <w:name w:val="ListLabel 28"/>
    <w:qFormat/>
    <w:rsid w:val="006339F2"/>
    <w:rPr>
      <w:rFonts w:eastAsia="Calibri"/>
      <w:b w:val="0"/>
    </w:rPr>
  </w:style>
  <w:style w:type="character" w:customStyle="1" w:styleId="ListLabel29">
    <w:name w:val="ListLabel 29"/>
    <w:qFormat/>
    <w:rsid w:val="006339F2"/>
    <w:rPr>
      <w:rFonts w:eastAsia="Calibri"/>
      <w:b w:val="0"/>
    </w:rPr>
  </w:style>
  <w:style w:type="character" w:customStyle="1" w:styleId="ListLabel30">
    <w:name w:val="ListLabel 30"/>
    <w:qFormat/>
    <w:rsid w:val="006339F2"/>
    <w:rPr>
      <w:rFonts w:eastAsia="Calibri"/>
      <w:b w:val="0"/>
    </w:rPr>
  </w:style>
  <w:style w:type="character" w:customStyle="1" w:styleId="ListLabel31">
    <w:name w:val="ListLabel 31"/>
    <w:qFormat/>
    <w:rsid w:val="006339F2"/>
    <w:rPr>
      <w:rFonts w:eastAsia="Calibri"/>
      <w:b w:val="0"/>
    </w:rPr>
  </w:style>
  <w:style w:type="character" w:customStyle="1" w:styleId="ListLabel32">
    <w:name w:val="ListLabel 32"/>
    <w:qFormat/>
    <w:rsid w:val="006339F2"/>
    <w:rPr>
      <w:rFonts w:cs="Symbol"/>
      <w:color w:val="00000A"/>
      <w:sz w:val="22"/>
      <w:szCs w:val="24"/>
    </w:rPr>
  </w:style>
  <w:style w:type="character" w:customStyle="1" w:styleId="ListLabel33">
    <w:name w:val="ListLabel 33"/>
    <w:qFormat/>
    <w:rsid w:val="006339F2"/>
    <w:rPr>
      <w:rFonts w:cs="Courier New"/>
    </w:rPr>
  </w:style>
  <w:style w:type="character" w:customStyle="1" w:styleId="ListLabel34">
    <w:name w:val="ListLabel 34"/>
    <w:qFormat/>
    <w:rsid w:val="006339F2"/>
    <w:rPr>
      <w:rFonts w:cs="Courier New"/>
    </w:rPr>
  </w:style>
  <w:style w:type="character" w:customStyle="1" w:styleId="ListLabel35">
    <w:name w:val="ListLabel 35"/>
    <w:qFormat/>
    <w:rsid w:val="006339F2"/>
    <w:rPr>
      <w:rFonts w:cs="Courier New"/>
    </w:rPr>
  </w:style>
  <w:style w:type="character" w:customStyle="1" w:styleId="ListLabel36">
    <w:name w:val="ListLabel 36"/>
    <w:qFormat/>
    <w:rsid w:val="006339F2"/>
    <w:rPr>
      <w:b w:val="0"/>
      <w:sz w:val="22"/>
      <w:szCs w:val="22"/>
    </w:rPr>
  </w:style>
  <w:style w:type="character" w:customStyle="1" w:styleId="ListLabel37">
    <w:name w:val="ListLabel 37"/>
    <w:qFormat/>
    <w:rsid w:val="006339F2"/>
    <w:rPr>
      <w:rFonts w:cs="Courier New"/>
    </w:rPr>
  </w:style>
  <w:style w:type="character" w:customStyle="1" w:styleId="ListLabel38">
    <w:name w:val="ListLabel 38"/>
    <w:qFormat/>
    <w:rsid w:val="006339F2"/>
    <w:rPr>
      <w:rFonts w:cs="Courier New"/>
    </w:rPr>
  </w:style>
  <w:style w:type="character" w:customStyle="1" w:styleId="ListLabel39">
    <w:name w:val="ListLabel 39"/>
    <w:qFormat/>
    <w:rsid w:val="006339F2"/>
    <w:rPr>
      <w:rFonts w:cs="Courier New"/>
    </w:rPr>
  </w:style>
  <w:style w:type="character" w:customStyle="1" w:styleId="ListLabel40">
    <w:name w:val="ListLabel 40"/>
    <w:qFormat/>
    <w:rsid w:val="006339F2"/>
    <w:rPr>
      <w:rFonts w:cs="Calibri"/>
      <w:b w:val="0"/>
    </w:rPr>
  </w:style>
  <w:style w:type="character" w:customStyle="1" w:styleId="ListLabel41">
    <w:name w:val="ListLabel 41"/>
    <w:qFormat/>
    <w:rsid w:val="006339F2"/>
    <w:rPr>
      <w:rFonts w:cs="Calibri"/>
      <w:b w:val="0"/>
    </w:rPr>
  </w:style>
  <w:style w:type="character" w:customStyle="1" w:styleId="ListLabel42">
    <w:name w:val="ListLabel 42"/>
    <w:qFormat/>
    <w:rsid w:val="006339F2"/>
    <w:rPr>
      <w:b/>
    </w:rPr>
  </w:style>
  <w:style w:type="character" w:customStyle="1" w:styleId="ListLabel43">
    <w:name w:val="ListLabel 43"/>
    <w:qFormat/>
    <w:rsid w:val="006339F2"/>
    <w:rPr>
      <w:rFonts w:cs="Calibri"/>
      <w:b w:val="0"/>
    </w:rPr>
  </w:style>
  <w:style w:type="character" w:customStyle="1" w:styleId="ListLabel44">
    <w:name w:val="ListLabel 44"/>
    <w:qFormat/>
    <w:rsid w:val="006339F2"/>
    <w:rPr>
      <w:rFonts w:cs="Calibri"/>
      <w:b w:val="0"/>
    </w:rPr>
  </w:style>
  <w:style w:type="character" w:customStyle="1" w:styleId="ListLabel45">
    <w:name w:val="ListLabel 45"/>
    <w:qFormat/>
    <w:rsid w:val="006339F2"/>
    <w:rPr>
      <w:rFonts w:cs="Calibri"/>
      <w:b w:val="0"/>
    </w:rPr>
  </w:style>
  <w:style w:type="character" w:customStyle="1" w:styleId="ListLabel46">
    <w:name w:val="ListLabel 46"/>
    <w:qFormat/>
    <w:rsid w:val="006339F2"/>
    <w:rPr>
      <w:rFonts w:cs="Calibri"/>
      <w:b w:val="0"/>
    </w:rPr>
  </w:style>
  <w:style w:type="character" w:customStyle="1" w:styleId="ListLabel47">
    <w:name w:val="ListLabel 47"/>
    <w:qFormat/>
    <w:rsid w:val="006339F2"/>
    <w:rPr>
      <w:rFonts w:cs="Calibri"/>
      <w:b w:val="0"/>
    </w:rPr>
  </w:style>
  <w:style w:type="character" w:customStyle="1" w:styleId="ListLabel48">
    <w:name w:val="ListLabel 48"/>
    <w:qFormat/>
    <w:rsid w:val="006339F2"/>
    <w:rPr>
      <w:rFonts w:cs="Calibri"/>
      <w:b w:val="0"/>
    </w:rPr>
  </w:style>
  <w:style w:type="character" w:customStyle="1" w:styleId="ListLabel49">
    <w:name w:val="ListLabel 49"/>
    <w:qFormat/>
    <w:rsid w:val="006339F2"/>
    <w:rPr>
      <w:b w:val="0"/>
      <w:sz w:val="22"/>
      <w:szCs w:val="22"/>
    </w:rPr>
  </w:style>
  <w:style w:type="character" w:customStyle="1" w:styleId="ListLabel50">
    <w:name w:val="ListLabel 50"/>
    <w:qFormat/>
    <w:rsid w:val="006339F2"/>
    <w:rPr>
      <w:b/>
    </w:rPr>
  </w:style>
  <w:style w:type="character" w:customStyle="1" w:styleId="ListLabel51">
    <w:name w:val="ListLabel 51"/>
    <w:qFormat/>
    <w:rsid w:val="006339F2"/>
    <w:rPr>
      <w:b w:val="0"/>
    </w:rPr>
  </w:style>
  <w:style w:type="character" w:customStyle="1" w:styleId="ListLabel52">
    <w:name w:val="ListLabel 52"/>
    <w:qFormat/>
    <w:rsid w:val="006339F2"/>
    <w:rPr>
      <w:b/>
    </w:rPr>
  </w:style>
  <w:style w:type="character" w:customStyle="1" w:styleId="ListLabel53">
    <w:name w:val="ListLabel 53"/>
    <w:qFormat/>
    <w:rsid w:val="006339F2"/>
    <w:rPr>
      <w:b/>
    </w:rPr>
  </w:style>
  <w:style w:type="character" w:customStyle="1" w:styleId="ListLabel54">
    <w:name w:val="ListLabel 54"/>
    <w:qFormat/>
    <w:rsid w:val="006339F2"/>
    <w:rPr>
      <w:b/>
    </w:rPr>
  </w:style>
  <w:style w:type="character" w:customStyle="1" w:styleId="ListLabel55">
    <w:name w:val="ListLabel 55"/>
    <w:qFormat/>
    <w:rsid w:val="006339F2"/>
    <w:rPr>
      <w:b/>
    </w:rPr>
  </w:style>
  <w:style w:type="character" w:customStyle="1" w:styleId="ListLabel56">
    <w:name w:val="ListLabel 56"/>
    <w:qFormat/>
    <w:rsid w:val="006339F2"/>
    <w:rPr>
      <w:b/>
    </w:rPr>
  </w:style>
  <w:style w:type="character" w:customStyle="1" w:styleId="ListLabel57">
    <w:name w:val="ListLabel 57"/>
    <w:qFormat/>
    <w:rsid w:val="006339F2"/>
    <w:rPr>
      <w:b/>
    </w:rPr>
  </w:style>
  <w:style w:type="character" w:customStyle="1" w:styleId="ListLabel58">
    <w:name w:val="ListLabel 58"/>
    <w:qFormat/>
    <w:rsid w:val="006339F2"/>
    <w:rPr>
      <w:b/>
    </w:rPr>
  </w:style>
  <w:style w:type="character" w:customStyle="1" w:styleId="ListLabel59">
    <w:name w:val="ListLabel 59"/>
    <w:qFormat/>
    <w:rsid w:val="006339F2"/>
    <w:rPr>
      <w:b w:val="0"/>
    </w:rPr>
  </w:style>
  <w:style w:type="character" w:customStyle="1" w:styleId="ListLabel60">
    <w:name w:val="ListLabel 60"/>
    <w:qFormat/>
    <w:rsid w:val="006339F2"/>
    <w:rPr>
      <w:rFonts w:cs="Courier New"/>
    </w:rPr>
  </w:style>
  <w:style w:type="character" w:customStyle="1" w:styleId="ListLabel61">
    <w:name w:val="ListLabel 61"/>
    <w:qFormat/>
    <w:rsid w:val="006339F2"/>
    <w:rPr>
      <w:rFonts w:cs="Courier New"/>
    </w:rPr>
  </w:style>
  <w:style w:type="character" w:customStyle="1" w:styleId="ListLabel62">
    <w:name w:val="ListLabel 62"/>
    <w:qFormat/>
    <w:rsid w:val="006339F2"/>
    <w:rPr>
      <w:rFonts w:cs="Courier New"/>
    </w:rPr>
  </w:style>
  <w:style w:type="character" w:customStyle="1" w:styleId="ListLabel63">
    <w:name w:val="ListLabel 63"/>
    <w:qFormat/>
    <w:rsid w:val="006339F2"/>
    <w:rPr>
      <w:b w:val="0"/>
      <w:i w:val="0"/>
      <w:sz w:val="22"/>
      <w:szCs w:val="22"/>
    </w:rPr>
  </w:style>
  <w:style w:type="character" w:customStyle="1" w:styleId="ListLabel64">
    <w:name w:val="ListLabel 64"/>
    <w:qFormat/>
    <w:rsid w:val="006339F2"/>
    <w:rPr>
      <w:b w:val="0"/>
    </w:rPr>
  </w:style>
  <w:style w:type="character" w:customStyle="1" w:styleId="ListLabel65">
    <w:name w:val="ListLabel 65"/>
    <w:qFormat/>
    <w:rsid w:val="006339F2"/>
    <w:rPr>
      <w:b w:val="0"/>
      <w:i w:val="0"/>
      <w:sz w:val="22"/>
      <w:szCs w:val="22"/>
    </w:rPr>
  </w:style>
  <w:style w:type="character" w:customStyle="1" w:styleId="ListLabel66">
    <w:name w:val="ListLabel 66"/>
    <w:qFormat/>
    <w:rsid w:val="006339F2"/>
    <w:rPr>
      <w:b w:val="0"/>
    </w:rPr>
  </w:style>
  <w:style w:type="character" w:customStyle="1" w:styleId="ListLabel67">
    <w:name w:val="ListLabel 67"/>
    <w:qFormat/>
    <w:rsid w:val="006339F2"/>
    <w:rPr>
      <w:b w:val="0"/>
    </w:rPr>
  </w:style>
  <w:style w:type="character" w:customStyle="1" w:styleId="ListLabel68">
    <w:name w:val="ListLabel 68"/>
    <w:qFormat/>
    <w:rsid w:val="006339F2"/>
    <w:rPr>
      <w:rFonts w:cs="Courier New"/>
    </w:rPr>
  </w:style>
  <w:style w:type="character" w:customStyle="1" w:styleId="ListLabel69">
    <w:name w:val="ListLabel 69"/>
    <w:qFormat/>
    <w:rsid w:val="006339F2"/>
    <w:rPr>
      <w:rFonts w:cs="Courier New"/>
    </w:rPr>
  </w:style>
  <w:style w:type="character" w:customStyle="1" w:styleId="ListLabel70">
    <w:name w:val="ListLabel 70"/>
    <w:qFormat/>
    <w:rsid w:val="006339F2"/>
    <w:rPr>
      <w:rFonts w:cs="Courier New"/>
    </w:rPr>
  </w:style>
  <w:style w:type="character" w:customStyle="1" w:styleId="ListLabel71">
    <w:name w:val="ListLabel 71"/>
    <w:qFormat/>
    <w:rsid w:val="006339F2"/>
    <w:rPr>
      <w:color w:val="00000A"/>
    </w:rPr>
  </w:style>
  <w:style w:type="character" w:customStyle="1" w:styleId="ListLabel72">
    <w:name w:val="ListLabel 72"/>
    <w:qFormat/>
    <w:rsid w:val="006339F2"/>
    <w:rPr>
      <w:b/>
      <w:i w:val="0"/>
      <w:color w:val="00000A"/>
      <w:lang w:val="pl-PL"/>
    </w:rPr>
  </w:style>
  <w:style w:type="character" w:customStyle="1" w:styleId="ListLabel73">
    <w:name w:val="ListLabel 73"/>
    <w:qFormat/>
    <w:rsid w:val="006339F2"/>
    <w:rPr>
      <w:color w:val="00000A"/>
    </w:rPr>
  </w:style>
  <w:style w:type="character" w:customStyle="1" w:styleId="ListLabel74">
    <w:name w:val="ListLabel 74"/>
    <w:qFormat/>
    <w:rsid w:val="006339F2"/>
    <w:rPr>
      <w:color w:val="00000A"/>
    </w:rPr>
  </w:style>
  <w:style w:type="character" w:customStyle="1" w:styleId="ListLabel75">
    <w:name w:val="ListLabel 75"/>
    <w:qFormat/>
    <w:rsid w:val="006339F2"/>
    <w:rPr>
      <w:color w:val="00000A"/>
    </w:rPr>
  </w:style>
  <w:style w:type="character" w:customStyle="1" w:styleId="ListLabel76">
    <w:name w:val="ListLabel 76"/>
    <w:qFormat/>
    <w:rsid w:val="006339F2"/>
    <w:rPr>
      <w:color w:val="00000A"/>
    </w:rPr>
  </w:style>
  <w:style w:type="character" w:customStyle="1" w:styleId="ListLabel77">
    <w:name w:val="ListLabel 77"/>
    <w:qFormat/>
    <w:rsid w:val="006339F2"/>
    <w:rPr>
      <w:color w:val="00000A"/>
    </w:rPr>
  </w:style>
  <w:style w:type="character" w:customStyle="1" w:styleId="ListLabel78">
    <w:name w:val="ListLabel 78"/>
    <w:qFormat/>
    <w:rsid w:val="006339F2"/>
    <w:rPr>
      <w:color w:val="00000A"/>
    </w:rPr>
  </w:style>
  <w:style w:type="character" w:customStyle="1" w:styleId="ListLabel79">
    <w:name w:val="ListLabel 79"/>
    <w:qFormat/>
    <w:rsid w:val="006339F2"/>
    <w:rPr>
      <w:color w:val="00000A"/>
    </w:rPr>
  </w:style>
  <w:style w:type="character" w:customStyle="1" w:styleId="ListLabel80">
    <w:name w:val="ListLabel 80"/>
    <w:qFormat/>
    <w:rsid w:val="006339F2"/>
    <w:rPr>
      <w:rFonts w:eastAsia="Calibri"/>
      <w:b/>
    </w:rPr>
  </w:style>
  <w:style w:type="character" w:customStyle="1" w:styleId="ListLabel81">
    <w:name w:val="ListLabel 81"/>
    <w:qFormat/>
    <w:rsid w:val="006339F2"/>
    <w:rPr>
      <w:rFonts w:eastAsia="Calibri"/>
      <w:b w:val="0"/>
    </w:rPr>
  </w:style>
  <w:style w:type="character" w:customStyle="1" w:styleId="ListLabel82">
    <w:name w:val="ListLabel 82"/>
    <w:qFormat/>
    <w:rsid w:val="006339F2"/>
    <w:rPr>
      <w:rFonts w:eastAsia="Calibri"/>
      <w:b w:val="0"/>
      <w:i w:val="0"/>
    </w:rPr>
  </w:style>
  <w:style w:type="character" w:customStyle="1" w:styleId="ListLabel83">
    <w:name w:val="ListLabel 83"/>
    <w:qFormat/>
    <w:rsid w:val="006339F2"/>
    <w:rPr>
      <w:rFonts w:eastAsia="Calibri"/>
      <w:b w:val="0"/>
    </w:rPr>
  </w:style>
  <w:style w:type="character" w:customStyle="1" w:styleId="ListLabel84">
    <w:name w:val="ListLabel 84"/>
    <w:qFormat/>
    <w:rsid w:val="006339F2"/>
    <w:rPr>
      <w:rFonts w:eastAsia="Calibri"/>
      <w:b w:val="0"/>
    </w:rPr>
  </w:style>
  <w:style w:type="character" w:customStyle="1" w:styleId="ListLabel85">
    <w:name w:val="ListLabel 85"/>
    <w:qFormat/>
    <w:rsid w:val="006339F2"/>
    <w:rPr>
      <w:rFonts w:eastAsia="Calibri"/>
      <w:b w:val="0"/>
    </w:rPr>
  </w:style>
  <w:style w:type="character" w:customStyle="1" w:styleId="ListLabel86">
    <w:name w:val="ListLabel 86"/>
    <w:qFormat/>
    <w:rsid w:val="006339F2"/>
    <w:rPr>
      <w:rFonts w:eastAsia="Calibri"/>
      <w:b w:val="0"/>
    </w:rPr>
  </w:style>
  <w:style w:type="character" w:customStyle="1" w:styleId="ListLabel87">
    <w:name w:val="ListLabel 87"/>
    <w:qFormat/>
    <w:rsid w:val="006339F2"/>
    <w:rPr>
      <w:rFonts w:eastAsia="Calibri"/>
      <w:b w:val="0"/>
    </w:rPr>
  </w:style>
  <w:style w:type="character" w:customStyle="1" w:styleId="ListLabel88">
    <w:name w:val="ListLabel 88"/>
    <w:qFormat/>
    <w:rsid w:val="006339F2"/>
    <w:rPr>
      <w:rFonts w:eastAsia="Calibri"/>
      <w:b w:val="0"/>
    </w:rPr>
  </w:style>
  <w:style w:type="character" w:customStyle="1" w:styleId="ListLabel89">
    <w:name w:val="ListLabel 89"/>
    <w:qFormat/>
    <w:rsid w:val="006339F2"/>
    <w:rPr>
      <w:b w:val="0"/>
    </w:rPr>
  </w:style>
  <w:style w:type="character" w:customStyle="1" w:styleId="ListLabel90">
    <w:name w:val="ListLabel 90"/>
    <w:qFormat/>
    <w:rsid w:val="006339F2"/>
    <w:rPr>
      <w:b w:val="0"/>
      <w:sz w:val="22"/>
      <w:szCs w:val="22"/>
    </w:rPr>
  </w:style>
  <w:style w:type="character" w:customStyle="1" w:styleId="ListLabel91">
    <w:name w:val="ListLabel 91"/>
    <w:qFormat/>
    <w:rsid w:val="006339F2"/>
    <w:rPr>
      <w:b w:val="0"/>
      <w:sz w:val="22"/>
      <w:szCs w:val="22"/>
    </w:rPr>
  </w:style>
  <w:style w:type="character" w:customStyle="1" w:styleId="ListLabel92">
    <w:name w:val="ListLabel 92"/>
    <w:qFormat/>
    <w:rsid w:val="006339F2"/>
    <w:rPr>
      <w:rFonts w:cs="Courier New"/>
    </w:rPr>
  </w:style>
  <w:style w:type="character" w:customStyle="1" w:styleId="ListLabel93">
    <w:name w:val="ListLabel 93"/>
    <w:qFormat/>
    <w:rsid w:val="006339F2"/>
    <w:rPr>
      <w:rFonts w:cs="Courier New"/>
    </w:rPr>
  </w:style>
  <w:style w:type="character" w:customStyle="1" w:styleId="ListLabel94">
    <w:name w:val="ListLabel 94"/>
    <w:qFormat/>
    <w:rsid w:val="006339F2"/>
    <w:rPr>
      <w:rFonts w:cs="Symbol"/>
      <w:color w:val="00000A"/>
      <w:sz w:val="22"/>
      <w:szCs w:val="24"/>
    </w:rPr>
  </w:style>
  <w:style w:type="character" w:customStyle="1" w:styleId="ListLabel95">
    <w:name w:val="ListLabel 95"/>
    <w:qFormat/>
    <w:rsid w:val="006339F2"/>
    <w:rPr>
      <w:rFonts w:cs="Courier New"/>
    </w:rPr>
  </w:style>
  <w:style w:type="character" w:customStyle="1" w:styleId="ListLabel96">
    <w:name w:val="ListLabel 96"/>
    <w:qFormat/>
    <w:rsid w:val="006339F2"/>
    <w:rPr>
      <w:rFonts w:cs="Courier New"/>
    </w:rPr>
  </w:style>
  <w:style w:type="character" w:customStyle="1" w:styleId="ListLabel97">
    <w:name w:val="ListLabel 97"/>
    <w:qFormat/>
    <w:rsid w:val="006339F2"/>
    <w:rPr>
      <w:rFonts w:cs="Courier New"/>
    </w:rPr>
  </w:style>
  <w:style w:type="character" w:customStyle="1" w:styleId="ListLabel98">
    <w:name w:val="ListLabel 98"/>
    <w:qFormat/>
    <w:rsid w:val="006339F2"/>
    <w:rPr>
      <w:sz w:val="22"/>
      <w:szCs w:val="22"/>
    </w:rPr>
  </w:style>
  <w:style w:type="character" w:customStyle="1" w:styleId="ListLabel99">
    <w:name w:val="ListLabel 99"/>
    <w:qFormat/>
    <w:rsid w:val="006339F2"/>
    <w:rPr>
      <w:rFonts w:eastAsia="Calibri" w:cs="Calibri"/>
      <w:b w:val="0"/>
      <w:sz w:val="22"/>
      <w:szCs w:val="22"/>
    </w:rPr>
  </w:style>
  <w:style w:type="character" w:customStyle="1" w:styleId="ListLabel100">
    <w:name w:val="ListLabel 100"/>
    <w:qFormat/>
    <w:rsid w:val="006339F2"/>
    <w:rPr>
      <w:u w:val="none"/>
    </w:rPr>
  </w:style>
  <w:style w:type="character" w:customStyle="1" w:styleId="ListLabel101">
    <w:name w:val="ListLabel 101"/>
    <w:qFormat/>
    <w:rsid w:val="006339F2"/>
    <w:rPr>
      <w:b w:val="0"/>
    </w:rPr>
  </w:style>
  <w:style w:type="character" w:customStyle="1" w:styleId="ListLabel102">
    <w:name w:val="ListLabel 102"/>
    <w:qFormat/>
    <w:rsid w:val="006339F2"/>
    <w:rPr>
      <w:rFonts w:eastAsia="Calibri"/>
      <w:b/>
    </w:rPr>
  </w:style>
  <w:style w:type="character" w:customStyle="1" w:styleId="ListLabel103">
    <w:name w:val="ListLabel 103"/>
    <w:qFormat/>
    <w:rsid w:val="006339F2"/>
    <w:rPr>
      <w:rFonts w:eastAsia="Calibri" w:cs="Times New Roman"/>
    </w:rPr>
  </w:style>
  <w:style w:type="character" w:customStyle="1" w:styleId="ListLabel104">
    <w:name w:val="ListLabel 104"/>
    <w:qFormat/>
    <w:rsid w:val="006339F2"/>
    <w:rPr>
      <w:b/>
      <w:bCs/>
      <w:sz w:val="22"/>
      <w:szCs w:val="22"/>
    </w:rPr>
  </w:style>
  <w:style w:type="character" w:customStyle="1" w:styleId="ListLabel105">
    <w:name w:val="ListLabel 105"/>
    <w:qFormat/>
    <w:rsid w:val="006339F2"/>
    <w:rPr>
      <w:color w:val="00000A"/>
    </w:rPr>
  </w:style>
  <w:style w:type="character" w:customStyle="1" w:styleId="ListLabel106">
    <w:name w:val="ListLabel 106"/>
    <w:qFormat/>
    <w:rsid w:val="006339F2"/>
    <w:rPr>
      <w:b/>
      <w:i w:val="0"/>
      <w:color w:val="00000A"/>
      <w:lang w:val="pl-PL"/>
    </w:rPr>
  </w:style>
  <w:style w:type="character" w:customStyle="1" w:styleId="ListLabel107">
    <w:name w:val="ListLabel 107"/>
    <w:qFormat/>
    <w:rsid w:val="006339F2"/>
    <w:rPr>
      <w:color w:val="00000A"/>
    </w:rPr>
  </w:style>
  <w:style w:type="character" w:customStyle="1" w:styleId="ListLabel108">
    <w:name w:val="ListLabel 108"/>
    <w:qFormat/>
    <w:rsid w:val="006339F2"/>
    <w:rPr>
      <w:color w:val="00000A"/>
    </w:rPr>
  </w:style>
  <w:style w:type="character" w:customStyle="1" w:styleId="ListLabel109">
    <w:name w:val="ListLabel 109"/>
    <w:qFormat/>
    <w:rsid w:val="006339F2"/>
    <w:rPr>
      <w:color w:val="00000A"/>
    </w:rPr>
  </w:style>
  <w:style w:type="character" w:customStyle="1" w:styleId="ListLabel110">
    <w:name w:val="ListLabel 110"/>
    <w:qFormat/>
    <w:rsid w:val="006339F2"/>
    <w:rPr>
      <w:color w:val="00000A"/>
    </w:rPr>
  </w:style>
  <w:style w:type="character" w:customStyle="1" w:styleId="ListLabel111">
    <w:name w:val="ListLabel 111"/>
    <w:qFormat/>
    <w:rsid w:val="006339F2"/>
    <w:rPr>
      <w:color w:val="00000A"/>
    </w:rPr>
  </w:style>
  <w:style w:type="character" w:customStyle="1" w:styleId="ListLabel112">
    <w:name w:val="ListLabel 112"/>
    <w:qFormat/>
    <w:rsid w:val="006339F2"/>
    <w:rPr>
      <w:color w:val="00000A"/>
    </w:rPr>
  </w:style>
  <w:style w:type="character" w:customStyle="1" w:styleId="ListLabel113">
    <w:name w:val="ListLabel 113"/>
    <w:qFormat/>
    <w:rsid w:val="006339F2"/>
    <w:rPr>
      <w:color w:val="00000A"/>
    </w:rPr>
  </w:style>
  <w:style w:type="character" w:customStyle="1" w:styleId="ListLabel114">
    <w:name w:val="ListLabel 114"/>
    <w:qFormat/>
    <w:rsid w:val="006339F2"/>
    <w:rPr>
      <w:color w:val="00000A"/>
    </w:rPr>
  </w:style>
  <w:style w:type="character" w:customStyle="1" w:styleId="ListLabel115">
    <w:name w:val="ListLabel 115"/>
    <w:qFormat/>
    <w:rsid w:val="006339F2"/>
    <w:rPr>
      <w:b w:val="0"/>
      <w:i w:val="0"/>
      <w:color w:val="00000A"/>
      <w:lang w:val="pl-PL"/>
    </w:rPr>
  </w:style>
  <w:style w:type="character" w:customStyle="1" w:styleId="ListLabel116">
    <w:name w:val="ListLabel 116"/>
    <w:qFormat/>
    <w:rsid w:val="006339F2"/>
    <w:rPr>
      <w:color w:val="00000A"/>
    </w:rPr>
  </w:style>
  <w:style w:type="character" w:customStyle="1" w:styleId="ListLabel117">
    <w:name w:val="ListLabel 117"/>
    <w:qFormat/>
    <w:rsid w:val="006339F2"/>
    <w:rPr>
      <w:color w:val="00000A"/>
    </w:rPr>
  </w:style>
  <w:style w:type="character" w:customStyle="1" w:styleId="ListLabel118">
    <w:name w:val="ListLabel 118"/>
    <w:qFormat/>
    <w:rsid w:val="006339F2"/>
    <w:rPr>
      <w:color w:val="00000A"/>
    </w:rPr>
  </w:style>
  <w:style w:type="character" w:customStyle="1" w:styleId="ListLabel119">
    <w:name w:val="ListLabel 119"/>
    <w:qFormat/>
    <w:rsid w:val="006339F2"/>
    <w:rPr>
      <w:color w:val="00000A"/>
    </w:rPr>
  </w:style>
  <w:style w:type="character" w:customStyle="1" w:styleId="ListLabel120">
    <w:name w:val="ListLabel 120"/>
    <w:qFormat/>
    <w:rsid w:val="006339F2"/>
    <w:rPr>
      <w:color w:val="00000A"/>
    </w:rPr>
  </w:style>
  <w:style w:type="character" w:customStyle="1" w:styleId="ListLabel121">
    <w:name w:val="ListLabel 121"/>
    <w:qFormat/>
    <w:rsid w:val="006339F2"/>
    <w:rPr>
      <w:color w:val="00000A"/>
    </w:rPr>
  </w:style>
  <w:style w:type="character" w:customStyle="1" w:styleId="ListLabel122">
    <w:name w:val="ListLabel 122"/>
    <w:qFormat/>
    <w:rsid w:val="006339F2"/>
    <w:rPr>
      <w:color w:val="00000A"/>
    </w:rPr>
  </w:style>
  <w:style w:type="character" w:customStyle="1" w:styleId="ListLabel123">
    <w:name w:val="ListLabel 123"/>
    <w:qFormat/>
    <w:rsid w:val="006339F2"/>
    <w:rPr>
      <w:color w:val="00000A"/>
    </w:rPr>
  </w:style>
  <w:style w:type="character" w:customStyle="1" w:styleId="ListLabel124">
    <w:name w:val="ListLabel 124"/>
    <w:qFormat/>
    <w:rsid w:val="006339F2"/>
    <w:rPr>
      <w:b/>
      <w:i w:val="0"/>
      <w:color w:val="00000A"/>
      <w:lang w:val="pl-PL"/>
    </w:rPr>
  </w:style>
  <w:style w:type="character" w:customStyle="1" w:styleId="ListLabel125">
    <w:name w:val="ListLabel 125"/>
    <w:qFormat/>
    <w:rsid w:val="006339F2"/>
    <w:rPr>
      <w:color w:val="00000A"/>
    </w:rPr>
  </w:style>
  <w:style w:type="character" w:customStyle="1" w:styleId="ListLabel126">
    <w:name w:val="ListLabel 126"/>
    <w:qFormat/>
    <w:rsid w:val="006339F2"/>
    <w:rPr>
      <w:color w:val="00000A"/>
    </w:rPr>
  </w:style>
  <w:style w:type="character" w:customStyle="1" w:styleId="ListLabel127">
    <w:name w:val="ListLabel 127"/>
    <w:qFormat/>
    <w:rsid w:val="006339F2"/>
    <w:rPr>
      <w:color w:val="00000A"/>
    </w:rPr>
  </w:style>
  <w:style w:type="character" w:customStyle="1" w:styleId="ListLabel128">
    <w:name w:val="ListLabel 128"/>
    <w:qFormat/>
    <w:rsid w:val="006339F2"/>
    <w:rPr>
      <w:color w:val="00000A"/>
    </w:rPr>
  </w:style>
  <w:style w:type="character" w:customStyle="1" w:styleId="ListLabel129">
    <w:name w:val="ListLabel 129"/>
    <w:qFormat/>
    <w:rsid w:val="006339F2"/>
    <w:rPr>
      <w:color w:val="00000A"/>
    </w:rPr>
  </w:style>
  <w:style w:type="character" w:customStyle="1" w:styleId="ListLabel130">
    <w:name w:val="ListLabel 130"/>
    <w:qFormat/>
    <w:rsid w:val="006339F2"/>
    <w:rPr>
      <w:color w:val="00000A"/>
    </w:rPr>
  </w:style>
  <w:style w:type="character" w:customStyle="1" w:styleId="ListLabel131">
    <w:name w:val="ListLabel 131"/>
    <w:qFormat/>
    <w:rsid w:val="006339F2"/>
    <w:rPr>
      <w:color w:val="00000A"/>
    </w:rPr>
  </w:style>
  <w:style w:type="character" w:customStyle="1" w:styleId="ListLabel132">
    <w:name w:val="ListLabel 132"/>
    <w:qFormat/>
    <w:rsid w:val="006339F2"/>
    <w:rPr>
      <w:color w:val="00000A"/>
    </w:rPr>
  </w:style>
  <w:style w:type="character" w:customStyle="1" w:styleId="ListLabel133">
    <w:name w:val="ListLabel 133"/>
    <w:qFormat/>
    <w:rsid w:val="006339F2"/>
    <w:rPr>
      <w:b w:val="0"/>
      <w:i w:val="0"/>
      <w:color w:val="00000A"/>
      <w:lang w:val="pl-PL"/>
    </w:rPr>
  </w:style>
  <w:style w:type="character" w:customStyle="1" w:styleId="ListLabel134">
    <w:name w:val="ListLabel 134"/>
    <w:qFormat/>
    <w:rsid w:val="006339F2"/>
    <w:rPr>
      <w:color w:val="00000A"/>
    </w:rPr>
  </w:style>
  <w:style w:type="character" w:customStyle="1" w:styleId="ListLabel135">
    <w:name w:val="ListLabel 135"/>
    <w:qFormat/>
    <w:rsid w:val="006339F2"/>
    <w:rPr>
      <w:color w:val="00000A"/>
    </w:rPr>
  </w:style>
  <w:style w:type="character" w:customStyle="1" w:styleId="ListLabel136">
    <w:name w:val="ListLabel 136"/>
    <w:qFormat/>
    <w:rsid w:val="006339F2"/>
    <w:rPr>
      <w:color w:val="00000A"/>
    </w:rPr>
  </w:style>
  <w:style w:type="character" w:customStyle="1" w:styleId="ListLabel137">
    <w:name w:val="ListLabel 137"/>
    <w:qFormat/>
    <w:rsid w:val="006339F2"/>
    <w:rPr>
      <w:color w:val="00000A"/>
    </w:rPr>
  </w:style>
  <w:style w:type="character" w:customStyle="1" w:styleId="ListLabel138">
    <w:name w:val="ListLabel 138"/>
    <w:qFormat/>
    <w:rsid w:val="006339F2"/>
    <w:rPr>
      <w:color w:val="00000A"/>
    </w:rPr>
  </w:style>
  <w:style w:type="character" w:customStyle="1" w:styleId="ListLabel139">
    <w:name w:val="ListLabel 139"/>
    <w:qFormat/>
    <w:rsid w:val="006339F2"/>
    <w:rPr>
      <w:color w:val="00000A"/>
    </w:rPr>
  </w:style>
  <w:style w:type="character" w:customStyle="1" w:styleId="ListLabel140">
    <w:name w:val="ListLabel 140"/>
    <w:qFormat/>
    <w:rsid w:val="006339F2"/>
    <w:rPr>
      <w:color w:val="00000A"/>
    </w:rPr>
  </w:style>
  <w:style w:type="character" w:customStyle="1" w:styleId="ListLabel141">
    <w:name w:val="ListLabel 141"/>
    <w:qFormat/>
    <w:rsid w:val="006339F2"/>
    <w:rPr>
      <w:color w:val="00000A"/>
    </w:rPr>
  </w:style>
  <w:style w:type="character" w:customStyle="1" w:styleId="ListLabel142">
    <w:name w:val="ListLabel 142"/>
    <w:qFormat/>
    <w:rsid w:val="006339F2"/>
    <w:rPr>
      <w:b/>
      <w:i w:val="0"/>
      <w:color w:val="00000A"/>
      <w:lang w:val="pl-PL"/>
    </w:rPr>
  </w:style>
  <w:style w:type="character" w:customStyle="1" w:styleId="ListLabel143">
    <w:name w:val="ListLabel 143"/>
    <w:qFormat/>
    <w:rsid w:val="006339F2"/>
    <w:rPr>
      <w:color w:val="00000A"/>
    </w:rPr>
  </w:style>
  <w:style w:type="character" w:customStyle="1" w:styleId="ListLabel144">
    <w:name w:val="ListLabel 144"/>
    <w:qFormat/>
    <w:rsid w:val="006339F2"/>
    <w:rPr>
      <w:color w:val="00000A"/>
    </w:rPr>
  </w:style>
  <w:style w:type="character" w:customStyle="1" w:styleId="ListLabel145">
    <w:name w:val="ListLabel 145"/>
    <w:qFormat/>
    <w:rsid w:val="006339F2"/>
    <w:rPr>
      <w:color w:val="00000A"/>
    </w:rPr>
  </w:style>
  <w:style w:type="character" w:customStyle="1" w:styleId="ListLabel146">
    <w:name w:val="ListLabel 146"/>
    <w:qFormat/>
    <w:rsid w:val="006339F2"/>
    <w:rPr>
      <w:color w:val="00000A"/>
    </w:rPr>
  </w:style>
  <w:style w:type="character" w:customStyle="1" w:styleId="ListLabel147">
    <w:name w:val="ListLabel 147"/>
    <w:qFormat/>
    <w:rsid w:val="006339F2"/>
    <w:rPr>
      <w:color w:val="00000A"/>
    </w:rPr>
  </w:style>
  <w:style w:type="character" w:customStyle="1" w:styleId="ListLabel148">
    <w:name w:val="ListLabel 148"/>
    <w:qFormat/>
    <w:rsid w:val="006339F2"/>
    <w:rPr>
      <w:color w:val="00000A"/>
    </w:rPr>
  </w:style>
  <w:style w:type="character" w:customStyle="1" w:styleId="ListLabel149">
    <w:name w:val="ListLabel 149"/>
    <w:qFormat/>
    <w:rsid w:val="006339F2"/>
    <w:rPr>
      <w:color w:val="00000A"/>
    </w:rPr>
  </w:style>
  <w:style w:type="character" w:customStyle="1" w:styleId="ListLabel150">
    <w:name w:val="ListLabel 150"/>
    <w:qFormat/>
    <w:rsid w:val="006339F2"/>
    <w:rPr>
      <w:color w:val="00000A"/>
    </w:rPr>
  </w:style>
  <w:style w:type="character" w:customStyle="1" w:styleId="ListLabel151">
    <w:name w:val="ListLabel 151"/>
    <w:qFormat/>
    <w:rsid w:val="006339F2"/>
    <w:rPr>
      <w:b/>
      <w:i w:val="0"/>
      <w:color w:val="00000A"/>
      <w:lang w:val="pl-PL"/>
    </w:rPr>
  </w:style>
  <w:style w:type="character" w:customStyle="1" w:styleId="ListLabel152">
    <w:name w:val="ListLabel 152"/>
    <w:qFormat/>
    <w:rsid w:val="006339F2"/>
    <w:rPr>
      <w:color w:val="00000A"/>
    </w:rPr>
  </w:style>
  <w:style w:type="character" w:customStyle="1" w:styleId="ListLabel153">
    <w:name w:val="ListLabel 153"/>
    <w:qFormat/>
    <w:rsid w:val="006339F2"/>
    <w:rPr>
      <w:color w:val="00000A"/>
    </w:rPr>
  </w:style>
  <w:style w:type="character" w:customStyle="1" w:styleId="ListLabel154">
    <w:name w:val="ListLabel 154"/>
    <w:qFormat/>
    <w:rsid w:val="006339F2"/>
    <w:rPr>
      <w:color w:val="00000A"/>
    </w:rPr>
  </w:style>
  <w:style w:type="character" w:customStyle="1" w:styleId="ListLabel155">
    <w:name w:val="ListLabel 155"/>
    <w:qFormat/>
    <w:rsid w:val="006339F2"/>
    <w:rPr>
      <w:color w:val="00000A"/>
    </w:rPr>
  </w:style>
  <w:style w:type="character" w:customStyle="1" w:styleId="ListLabel156">
    <w:name w:val="ListLabel 156"/>
    <w:qFormat/>
    <w:rsid w:val="006339F2"/>
    <w:rPr>
      <w:color w:val="00000A"/>
    </w:rPr>
  </w:style>
  <w:style w:type="character" w:customStyle="1" w:styleId="ListLabel157">
    <w:name w:val="ListLabel 157"/>
    <w:qFormat/>
    <w:rsid w:val="006339F2"/>
    <w:rPr>
      <w:color w:val="00000A"/>
    </w:rPr>
  </w:style>
  <w:style w:type="character" w:customStyle="1" w:styleId="ListLabel158">
    <w:name w:val="ListLabel 158"/>
    <w:qFormat/>
    <w:rsid w:val="006339F2"/>
    <w:rPr>
      <w:color w:val="00000A"/>
    </w:rPr>
  </w:style>
  <w:style w:type="character" w:customStyle="1" w:styleId="ListLabel159">
    <w:name w:val="ListLabel 159"/>
    <w:qFormat/>
    <w:rsid w:val="006339F2"/>
    <w:rPr>
      <w:color w:val="00000A"/>
    </w:rPr>
  </w:style>
  <w:style w:type="character" w:customStyle="1" w:styleId="ListLabel160">
    <w:name w:val="ListLabel 160"/>
    <w:qFormat/>
    <w:rsid w:val="006339F2"/>
    <w:rPr>
      <w:b w:val="0"/>
      <w:i w:val="0"/>
      <w:color w:val="00000A"/>
      <w:lang w:val="pl-PL"/>
    </w:rPr>
  </w:style>
  <w:style w:type="character" w:customStyle="1" w:styleId="ListLabel161">
    <w:name w:val="ListLabel 161"/>
    <w:qFormat/>
    <w:rsid w:val="006339F2"/>
    <w:rPr>
      <w:color w:val="00000A"/>
    </w:rPr>
  </w:style>
  <w:style w:type="character" w:customStyle="1" w:styleId="ListLabel162">
    <w:name w:val="ListLabel 162"/>
    <w:qFormat/>
    <w:rsid w:val="006339F2"/>
    <w:rPr>
      <w:color w:val="00000A"/>
    </w:rPr>
  </w:style>
  <w:style w:type="character" w:customStyle="1" w:styleId="ListLabel163">
    <w:name w:val="ListLabel 163"/>
    <w:qFormat/>
    <w:rsid w:val="006339F2"/>
    <w:rPr>
      <w:color w:val="00000A"/>
    </w:rPr>
  </w:style>
  <w:style w:type="character" w:customStyle="1" w:styleId="ListLabel164">
    <w:name w:val="ListLabel 164"/>
    <w:qFormat/>
    <w:rsid w:val="006339F2"/>
    <w:rPr>
      <w:color w:val="00000A"/>
    </w:rPr>
  </w:style>
  <w:style w:type="character" w:customStyle="1" w:styleId="ListLabel165">
    <w:name w:val="ListLabel 165"/>
    <w:qFormat/>
    <w:rsid w:val="006339F2"/>
    <w:rPr>
      <w:color w:val="00000A"/>
    </w:rPr>
  </w:style>
  <w:style w:type="character" w:customStyle="1" w:styleId="ListLabel166">
    <w:name w:val="ListLabel 166"/>
    <w:qFormat/>
    <w:rsid w:val="006339F2"/>
    <w:rPr>
      <w:color w:val="00000A"/>
    </w:rPr>
  </w:style>
  <w:style w:type="character" w:customStyle="1" w:styleId="ListLabel167">
    <w:name w:val="ListLabel 167"/>
    <w:qFormat/>
    <w:rsid w:val="006339F2"/>
    <w:rPr>
      <w:color w:val="00000A"/>
    </w:rPr>
  </w:style>
  <w:style w:type="character" w:customStyle="1" w:styleId="ListLabel168">
    <w:name w:val="ListLabel 168"/>
    <w:qFormat/>
    <w:rsid w:val="006339F2"/>
    <w:rPr>
      <w:color w:val="00000A"/>
    </w:rPr>
  </w:style>
  <w:style w:type="character" w:customStyle="1" w:styleId="ListLabel169">
    <w:name w:val="ListLabel 169"/>
    <w:qFormat/>
    <w:rsid w:val="006339F2"/>
    <w:rPr>
      <w:b w:val="0"/>
      <w:i w:val="0"/>
      <w:color w:val="00000A"/>
      <w:lang w:val="pl-PL"/>
    </w:rPr>
  </w:style>
  <w:style w:type="character" w:customStyle="1" w:styleId="ListLabel170">
    <w:name w:val="ListLabel 170"/>
    <w:qFormat/>
    <w:rsid w:val="006339F2"/>
    <w:rPr>
      <w:color w:val="00000A"/>
    </w:rPr>
  </w:style>
  <w:style w:type="character" w:customStyle="1" w:styleId="ListLabel171">
    <w:name w:val="ListLabel 171"/>
    <w:qFormat/>
    <w:rsid w:val="006339F2"/>
    <w:rPr>
      <w:color w:val="00000A"/>
    </w:rPr>
  </w:style>
  <w:style w:type="character" w:customStyle="1" w:styleId="ListLabel172">
    <w:name w:val="ListLabel 172"/>
    <w:qFormat/>
    <w:rsid w:val="006339F2"/>
    <w:rPr>
      <w:color w:val="00000A"/>
    </w:rPr>
  </w:style>
  <w:style w:type="character" w:customStyle="1" w:styleId="ListLabel173">
    <w:name w:val="ListLabel 173"/>
    <w:qFormat/>
    <w:rsid w:val="006339F2"/>
    <w:rPr>
      <w:color w:val="00000A"/>
    </w:rPr>
  </w:style>
  <w:style w:type="character" w:customStyle="1" w:styleId="ListLabel174">
    <w:name w:val="ListLabel 174"/>
    <w:qFormat/>
    <w:rsid w:val="006339F2"/>
    <w:rPr>
      <w:color w:val="00000A"/>
    </w:rPr>
  </w:style>
  <w:style w:type="character" w:customStyle="1" w:styleId="ListLabel175">
    <w:name w:val="ListLabel 175"/>
    <w:qFormat/>
    <w:rsid w:val="006339F2"/>
    <w:rPr>
      <w:color w:val="00000A"/>
    </w:rPr>
  </w:style>
  <w:style w:type="character" w:customStyle="1" w:styleId="ListLabel176">
    <w:name w:val="ListLabel 176"/>
    <w:qFormat/>
    <w:rsid w:val="006339F2"/>
    <w:rPr>
      <w:color w:val="00000A"/>
    </w:rPr>
  </w:style>
  <w:style w:type="character" w:customStyle="1" w:styleId="ListLabel177">
    <w:name w:val="ListLabel 177"/>
    <w:qFormat/>
    <w:rsid w:val="006339F2"/>
    <w:rPr>
      <w:color w:val="00000A"/>
    </w:rPr>
  </w:style>
  <w:style w:type="character" w:customStyle="1" w:styleId="ListLabel178">
    <w:name w:val="ListLabel 178"/>
    <w:qFormat/>
    <w:rsid w:val="006339F2"/>
    <w:rPr>
      <w:b w:val="0"/>
      <w:i w:val="0"/>
      <w:color w:val="00000A"/>
      <w:lang w:val="pl-PL"/>
    </w:rPr>
  </w:style>
  <w:style w:type="character" w:customStyle="1" w:styleId="ListLabel179">
    <w:name w:val="ListLabel 179"/>
    <w:qFormat/>
    <w:rsid w:val="006339F2"/>
    <w:rPr>
      <w:color w:val="00000A"/>
    </w:rPr>
  </w:style>
  <w:style w:type="character" w:customStyle="1" w:styleId="ListLabel180">
    <w:name w:val="ListLabel 180"/>
    <w:qFormat/>
    <w:rsid w:val="006339F2"/>
    <w:rPr>
      <w:color w:val="00000A"/>
    </w:rPr>
  </w:style>
  <w:style w:type="character" w:customStyle="1" w:styleId="ListLabel181">
    <w:name w:val="ListLabel 181"/>
    <w:qFormat/>
    <w:rsid w:val="006339F2"/>
    <w:rPr>
      <w:color w:val="00000A"/>
    </w:rPr>
  </w:style>
  <w:style w:type="character" w:customStyle="1" w:styleId="ListLabel182">
    <w:name w:val="ListLabel 182"/>
    <w:qFormat/>
    <w:rsid w:val="006339F2"/>
    <w:rPr>
      <w:color w:val="00000A"/>
    </w:rPr>
  </w:style>
  <w:style w:type="character" w:customStyle="1" w:styleId="ListLabel183">
    <w:name w:val="ListLabel 183"/>
    <w:qFormat/>
    <w:rsid w:val="006339F2"/>
    <w:rPr>
      <w:color w:val="00000A"/>
    </w:rPr>
  </w:style>
  <w:style w:type="character" w:customStyle="1" w:styleId="ListLabel184">
    <w:name w:val="ListLabel 184"/>
    <w:qFormat/>
    <w:rsid w:val="006339F2"/>
    <w:rPr>
      <w:color w:val="00000A"/>
    </w:rPr>
  </w:style>
  <w:style w:type="character" w:customStyle="1" w:styleId="ListLabel185">
    <w:name w:val="ListLabel 185"/>
    <w:qFormat/>
    <w:rsid w:val="006339F2"/>
    <w:rPr>
      <w:color w:val="00000A"/>
    </w:rPr>
  </w:style>
  <w:style w:type="character" w:customStyle="1" w:styleId="ListLabel186">
    <w:name w:val="ListLabel 186"/>
    <w:qFormat/>
    <w:rsid w:val="006339F2"/>
    <w:rPr>
      <w:color w:val="00000A"/>
    </w:rPr>
  </w:style>
  <w:style w:type="character" w:customStyle="1" w:styleId="ListLabel187">
    <w:name w:val="ListLabel 187"/>
    <w:qFormat/>
    <w:rsid w:val="006339F2"/>
    <w:rPr>
      <w:b w:val="0"/>
      <w:i w:val="0"/>
      <w:color w:val="00000A"/>
      <w:lang w:val="pl-PL"/>
    </w:rPr>
  </w:style>
  <w:style w:type="character" w:customStyle="1" w:styleId="ListLabel188">
    <w:name w:val="ListLabel 188"/>
    <w:qFormat/>
    <w:rsid w:val="006339F2"/>
    <w:rPr>
      <w:color w:val="00000A"/>
    </w:rPr>
  </w:style>
  <w:style w:type="character" w:customStyle="1" w:styleId="ListLabel189">
    <w:name w:val="ListLabel 189"/>
    <w:qFormat/>
    <w:rsid w:val="006339F2"/>
    <w:rPr>
      <w:color w:val="00000A"/>
    </w:rPr>
  </w:style>
  <w:style w:type="character" w:customStyle="1" w:styleId="ListLabel190">
    <w:name w:val="ListLabel 190"/>
    <w:qFormat/>
    <w:rsid w:val="006339F2"/>
    <w:rPr>
      <w:color w:val="00000A"/>
    </w:rPr>
  </w:style>
  <w:style w:type="character" w:customStyle="1" w:styleId="ListLabel191">
    <w:name w:val="ListLabel 191"/>
    <w:qFormat/>
    <w:rsid w:val="006339F2"/>
    <w:rPr>
      <w:color w:val="00000A"/>
    </w:rPr>
  </w:style>
  <w:style w:type="character" w:customStyle="1" w:styleId="ListLabel192">
    <w:name w:val="ListLabel 192"/>
    <w:qFormat/>
    <w:rsid w:val="006339F2"/>
    <w:rPr>
      <w:color w:val="00000A"/>
    </w:rPr>
  </w:style>
  <w:style w:type="character" w:customStyle="1" w:styleId="ListLabel193">
    <w:name w:val="ListLabel 193"/>
    <w:qFormat/>
    <w:rsid w:val="006339F2"/>
    <w:rPr>
      <w:color w:val="00000A"/>
    </w:rPr>
  </w:style>
  <w:style w:type="character" w:customStyle="1" w:styleId="ListLabel194">
    <w:name w:val="ListLabel 194"/>
    <w:qFormat/>
    <w:rsid w:val="006339F2"/>
    <w:rPr>
      <w:color w:val="00000A"/>
    </w:rPr>
  </w:style>
  <w:style w:type="character" w:customStyle="1" w:styleId="ListLabel195">
    <w:name w:val="ListLabel 195"/>
    <w:qFormat/>
    <w:rsid w:val="006339F2"/>
    <w:rPr>
      <w:color w:val="00000A"/>
    </w:rPr>
  </w:style>
  <w:style w:type="character" w:customStyle="1" w:styleId="ListLabel196">
    <w:name w:val="ListLabel 196"/>
    <w:qFormat/>
    <w:rsid w:val="006339F2"/>
    <w:rPr>
      <w:b w:val="0"/>
      <w:i w:val="0"/>
      <w:color w:val="00000A"/>
      <w:lang w:val="pl-PL"/>
    </w:rPr>
  </w:style>
  <w:style w:type="character" w:customStyle="1" w:styleId="ListLabel197">
    <w:name w:val="ListLabel 197"/>
    <w:qFormat/>
    <w:rsid w:val="006339F2"/>
    <w:rPr>
      <w:color w:val="00000A"/>
    </w:rPr>
  </w:style>
  <w:style w:type="character" w:customStyle="1" w:styleId="ListLabel198">
    <w:name w:val="ListLabel 198"/>
    <w:qFormat/>
    <w:rsid w:val="006339F2"/>
    <w:rPr>
      <w:color w:val="00000A"/>
    </w:rPr>
  </w:style>
  <w:style w:type="character" w:customStyle="1" w:styleId="ListLabel199">
    <w:name w:val="ListLabel 199"/>
    <w:qFormat/>
    <w:rsid w:val="006339F2"/>
    <w:rPr>
      <w:color w:val="00000A"/>
    </w:rPr>
  </w:style>
  <w:style w:type="character" w:customStyle="1" w:styleId="ListLabel200">
    <w:name w:val="ListLabel 200"/>
    <w:qFormat/>
    <w:rsid w:val="006339F2"/>
    <w:rPr>
      <w:color w:val="00000A"/>
    </w:rPr>
  </w:style>
  <w:style w:type="character" w:customStyle="1" w:styleId="ListLabel201">
    <w:name w:val="ListLabel 201"/>
    <w:qFormat/>
    <w:rsid w:val="006339F2"/>
    <w:rPr>
      <w:color w:val="00000A"/>
    </w:rPr>
  </w:style>
  <w:style w:type="character" w:customStyle="1" w:styleId="ListLabel202">
    <w:name w:val="ListLabel 202"/>
    <w:qFormat/>
    <w:rsid w:val="006339F2"/>
    <w:rPr>
      <w:color w:val="00000A"/>
    </w:rPr>
  </w:style>
  <w:style w:type="character" w:customStyle="1" w:styleId="ListLabel203">
    <w:name w:val="ListLabel 203"/>
    <w:qFormat/>
    <w:rsid w:val="006339F2"/>
    <w:rPr>
      <w:color w:val="00000A"/>
    </w:rPr>
  </w:style>
  <w:style w:type="character" w:customStyle="1" w:styleId="ListLabel204">
    <w:name w:val="ListLabel 204"/>
    <w:qFormat/>
    <w:rsid w:val="006339F2"/>
    <w:rPr>
      <w:color w:val="00000A"/>
    </w:rPr>
  </w:style>
  <w:style w:type="character" w:customStyle="1" w:styleId="ListLabel205">
    <w:name w:val="ListLabel 205"/>
    <w:qFormat/>
    <w:rsid w:val="006339F2"/>
    <w:rPr>
      <w:b w:val="0"/>
      <w:i w:val="0"/>
      <w:color w:val="00000A"/>
    </w:rPr>
  </w:style>
  <w:style w:type="character" w:customStyle="1" w:styleId="ListLabel206">
    <w:name w:val="ListLabel 206"/>
    <w:qFormat/>
    <w:rsid w:val="006339F2"/>
    <w:rPr>
      <w:b/>
      <w:bCs/>
      <w:color w:val="00000A"/>
      <w:sz w:val="24"/>
      <w:szCs w:val="22"/>
    </w:rPr>
  </w:style>
  <w:style w:type="character" w:customStyle="1" w:styleId="ListLabel207">
    <w:name w:val="ListLabel 207"/>
    <w:qFormat/>
    <w:rsid w:val="006339F2"/>
    <w:rPr>
      <w:color w:val="00000A"/>
    </w:rPr>
  </w:style>
  <w:style w:type="character" w:customStyle="1" w:styleId="ListLabel208">
    <w:name w:val="ListLabel 208"/>
    <w:qFormat/>
    <w:rsid w:val="006339F2"/>
    <w:rPr>
      <w:color w:val="00000A"/>
    </w:rPr>
  </w:style>
  <w:style w:type="character" w:customStyle="1" w:styleId="ListLabel209">
    <w:name w:val="ListLabel 209"/>
    <w:qFormat/>
    <w:rsid w:val="006339F2"/>
    <w:rPr>
      <w:color w:val="00000A"/>
    </w:rPr>
  </w:style>
  <w:style w:type="character" w:customStyle="1" w:styleId="ListLabel210">
    <w:name w:val="ListLabel 210"/>
    <w:qFormat/>
    <w:rsid w:val="006339F2"/>
    <w:rPr>
      <w:color w:val="00000A"/>
    </w:rPr>
  </w:style>
  <w:style w:type="character" w:customStyle="1" w:styleId="ListLabel211">
    <w:name w:val="ListLabel 211"/>
    <w:qFormat/>
    <w:rsid w:val="006339F2"/>
    <w:rPr>
      <w:color w:val="00000A"/>
    </w:rPr>
  </w:style>
  <w:style w:type="character" w:customStyle="1" w:styleId="ListLabel212">
    <w:name w:val="ListLabel 212"/>
    <w:qFormat/>
    <w:rsid w:val="006339F2"/>
    <w:rPr>
      <w:color w:val="00000A"/>
    </w:rPr>
  </w:style>
  <w:style w:type="character" w:customStyle="1" w:styleId="ListLabel213">
    <w:name w:val="ListLabel 213"/>
    <w:qFormat/>
    <w:rsid w:val="006339F2"/>
    <w:rPr>
      <w:b w:val="0"/>
    </w:rPr>
  </w:style>
  <w:style w:type="character" w:customStyle="1" w:styleId="ListLabel214">
    <w:name w:val="ListLabel 214"/>
    <w:qFormat/>
    <w:rsid w:val="006339F2"/>
    <w:rPr>
      <w:b w:val="0"/>
    </w:rPr>
  </w:style>
  <w:style w:type="character" w:customStyle="1" w:styleId="ListLabel215">
    <w:name w:val="ListLabel 215"/>
    <w:qFormat/>
    <w:rsid w:val="006339F2"/>
    <w:rPr>
      <w:rFonts w:cs="Courier New"/>
    </w:rPr>
  </w:style>
  <w:style w:type="character" w:customStyle="1" w:styleId="ListLabel216">
    <w:name w:val="ListLabel 216"/>
    <w:qFormat/>
    <w:rsid w:val="006339F2"/>
    <w:rPr>
      <w:rFonts w:cs="Courier New"/>
    </w:rPr>
  </w:style>
  <w:style w:type="character" w:customStyle="1" w:styleId="ListLabel217">
    <w:name w:val="ListLabel 217"/>
    <w:qFormat/>
    <w:rsid w:val="006339F2"/>
    <w:rPr>
      <w:rFonts w:cs="Courier New"/>
    </w:rPr>
  </w:style>
  <w:style w:type="character" w:customStyle="1" w:styleId="ListLabel218">
    <w:name w:val="ListLabel 218"/>
    <w:qFormat/>
    <w:rsid w:val="006339F2"/>
    <w:rPr>
      <w:rFonts w:cs="Courier New"/>
    </w:rPr>
  </w:style>
  <w:style w:type="character" w:customStyle="1" w:styleId="ListLabel219">
    <w:name w:val="ListLabel 219"/>
    <w:qFormat/>
    <w:rsid w:val="006339F2"/>
    <w:rPr>
      <w:rFonts w:cs="Courier New"/>
    </w:rPr>
  </w:style>
  <w:style w:type="character" w:customStyle="1" w:styleId="ListLabel220">
    <w:name w:val="ListLabel 220"/>
    <w:qFormat/>
    <w:rsid w:val="006339F2"/>
    <w:rPr>
      <w:rFonts w:cs="Courier New"/>
    </w:rPr>
  </w:style>
  <w:style w:type="character" w:customStyle="1" w:styleId="ListLabel221">
    <w:name w:val="ListLabel 221"/>
    <w:qFormat/>
    <w:rsid w:val="006339F2"/>
    <w:rPr>
      <w:color w:val="00000A"/>
    </w:rPr>
  </w:style>
  <w:style w:type="character" w:customStyle="1" w:styleId="ListLabel222">
    <w:name w:val="ListLabel 222"/>
    <w:qFormat/>
    <w:rsid w:val="006339F2"/>
    <w:rPr>
      <w:b w:val="0"/>
      <w:i w:val="0"/>
      <w:color w:val="00000A"/>
    </w:rPr>
  </w:style>
  <w:style w:type="character" w:customStyle="1" w:styleId="ListLabel223">
    <w:name w:val="ListLabel 223"/>
    <w:qFormat/>
    <w:rsid w:val="006339F2"/>
    <w:rPr>
      <w:color w:val="00000A"/>
    </w:rPr>
  </w:style>
  <w:style w:type="character" w:customStyle="1" w:styleId="ListLabel224">
    <w:name w:val="ListLabel 224"/>
    <w:qFormat/>
    <w:rsid w:val="006339F2"/>
    <w:rPr>
      <w:color w:val="00000A"/>
    </w:rPr>
  </w:style>
  <w:style w:type="character" w:customStyle="1" w:styleId="ListLabel225">
    <w:name w:val="ListLabel 225"/>
    <w:qFormat/>
    <w:rsid w:val="006339F2"/>
    <w:rPr>
      <w:color w:val="00000A"/>
    </w:rPr>
  </w:style>
  <w:style w:type="character" w:customStyle="1" w:styleId="ListLabel226">
    <w:name w:val="ListLabel 226"/>
    <w:qFormat/>
    <w:rsid w:val="006339F2"/>
    <w:rPr>
      <w:color w:val="00000A"/>
    </w:rPr>
  </w:style>
  <w:style w:type="character" w:customStyle="1" w:styleId="ListLabel227">
    <w:name w:val="ListLabel 227"/>
    <w:qFormat/>
    <w:rsid w:val="006339F2"/>
    <w:rPr>
      <w:color w:val="00000A"/>
    </w:rPr>
  </w:style>
  <w:style w:type="character" w:customStyle="1" w:styleId="ListLabel228">
    <w:name w:val="ListLabel 228"/>
    <w:qFormat/>
    <w:rsid w:val="006339F2"/>
    <w:rPr>
      <w:color w:val="00000A"/>
    </w:rPr>
  </w:style>
  <w:style w:type="character" w:customStyle="1" w:styleId="ListLabel229">
    <w:name w:val="ListLabel 229"/>
    <w:qFormat/>
    <w:rsid w:val="006339F2"/>
    <w:rPr>
      <w:color w:val="00000A"/>
    </w:rPr>
  </w:style>
  <w:style w:type="character" w:customStyle="1" w:styleId="ListLabel230">
    <w:name w:val="ListLabel 230"/>
    <w:qFormat/>
    <w:rsid w:val="006339F2"/>
    <w:rPr>
      <w:b w:val="0"/>
      <w:bCs/>
    </w:rPr>
  </w:style>
  <w:style w:type="character" w:customStyle="1" w:styleId="ListLabel231">
    <w:name w:val="ListLabel 231"/>
    <w:qFormat/>
    <w:rsid w:val="006339F2"/>
    <w:rPr>
      <w:b w:val="0"/>
      <w:bCs/>
      <w:sz w:val="22"/>
      <w:szCs w:val="22"/>
    </w:rPr>
  </w:style>
  <w:style w:type="character" w:customStyle="1" w:styleId="ListLabel232">
    <w:name w:val="ListLabel 232"/>
    <w:qFormat/>
    <w:rsid w:val="006339F2"/>
    <w:rPr>
      <w:b/>
      <w:bCs/>
    </w:rPr>
  </w:style>
  <w:style w:type="character" w:customStyle="1" w:styleId="ListLabel233">
    <w:name w:val="ListLabel 233"/>
    <w:qFormat/>
    <w:rsid w:val="006339F2"/>
    <w:rPr>
      <w:sz w:val="20"/>
    </w:rPr>
  </w:style>
  <w:style w:type="character" w:customStyle="1" w:styleId="ListLabel234">
    <w:name w:val="ListLabel 234"/>
    <w:qFormat/>
    <w:rsid w:val="006339F2"/>
    <w:rPr>
      <w:sz w:val="20"/>
    </w:rPr>
  </w:style>
  <w:style w:type="character" w:customStyle="1" w:styleId="ListLabel235">
    <w:name w:val="ListLabel 235"/>
    <w:qFormat/>
    <w:rsid w:val="006339F2"/>
    <w:rPr>
      <w:sz w:val="20"/>
    </w:rPr>
  </w:style>
  <w:style w:type="character" w:customStyle="1" w:styleId="ListLabel236">
    <w:name w:val="ListLabel 236"/>
    <w:qFormat/>
    <w:rsid w:val="006339F2"/>
    <w:rPr>
      <w:sz w:val="20"/>
    </w:rPr>
  </w:style>
  <w:style w:type="character" w:customStyle="1" w:styleId="ListLabel237">
    <w:name w:val="ListLabel 237"/>
    <w:qFormat/>
    <w:rsid w:val="006339F2"/>
    <w:rPr>
      <w:sz w:val="20"/>
    </w:rPr>
  </w:style>
  <w:style w:type="character" w:customStyle="1" w:styleId="ListLabel238">
    <w:name w:val="ListLabel 238"/>
    <w:qFormat/>
    <w:rsid w:val="006339F2"/>
    <w:rPr>
      <w:sz w:val="20"/>
    </w:rPr>
  </w:style>
  <w:style w:type="character" w:customStyle="1" w:styleId="ListLabel239">
    <w:name w:val="ListLabel 239"/>
    <w:qFormat/>
    <w:rsid w:val="006339F2"/>
    <w:rPr>
      <w:sz w:val="20"/>
    </w:rPr>
  </w:style>
  <w:style w:type="character" w:customStyle="1" w:styleId="ListLabel240">
    <w:name w:val="ListLabel 240"/>
    <w:qFormat/>
    <w:rsid w:val="006339F2"/>
    <w:rPr>
      <w:sz w:val="20"/>
    </w:rPr>
  </w:style>
  <w:style w:type="character" w:customStyle="1" w:styleId="ListLabel241">
    <w:name w:val="ListLabel 241"/>
    <w:qFormat/>
    <w:rsid w:val="006339F2"/>
    <w:rPr>
      <w:sz w:val="20"/>
    </w:rPr>
  </w:style>
  <w:style w:type="character" w:customStyle="1" w:styleId="ListLabel242">
    <w:name w:val="ListLabel 242"/>
    <w:qFormat/>
    <w:rsid w:val="006339F2"/>
    <w:rPr>
      <w:b w:val="0"/>
    </w:rPr>
  </w:style>
  <w:style w:type="character" w:customStyle="1" w:styleId="ListLabel243">
    <w:name w:val="ListLabel 243"/>
    <w:qFormat/>
    <w:rsid w:val="006339F2"/>
    <w:rPr>
      <w:rFonts w:cs="Courier New"/>
    </w:rPr>
  </w:style>
  <w:style w:type="character" w:customStyle="1" w:styleId="ListLabel244">
    <w:name w:val="ListLabel 244"/>
    <w:qFormat/>
    <w:rsid w:val="006339F2"/>
    <w:rPr>
      <w:rFonts w:cs="Courier New"/>
    </w:rPr>
  </w:style>
  <w:style w:type="character" w:customStyle="1" w:styleId="ListLabel245">
    <w:name w:val="ListLabel 245"/>
    <w:qFormat/>
    <w:rsid w:val="006339F2"/>
    <w:rPr>
      <w:rFonts w:cs="Courier New"/>
    </w:rPr>
  </w:style>
  <w:style w:type="character" w:customStyle="1" w:styleId="IndexLink">
    <w:name w:val="Index Link"/>
    <w:qFormat/>
    <w:rsid w:val="006339F2"/>
  </w:style>
  <w:style w:type="character" w:customStyle="1" w:styleId="FootnoteCharacters">
    <w:name w:val="Footnote Characters"/>
    <w:qFormat/>
    <w:rsid w:val="006339F2"/>
  </w:style>
  <w:style w:type="character" w:customStyle="1" w:styleId="FootnoteAnchor">
    <w:name w:val="Footnote Anchor"/>
    <w:rsid w:val="006339F2"/>
    <w:rPr>
      <w:vertAlign w:val="superscript"/>
    </w:rPr>
  </w:style>
  <w:style w:type="character" w:customStyle="1" w:styleId="EndnoteAnchor">
    <w:name w:val="Endnote Anchor"/>
    <w:rsid w:val="006339F2"/>
    <w:rPr>
      <w:vertAlign w:val="superscript"/>
    </w:rPr>
  </w:style>
  <w:style w:type="character" w:customStyle="1" w:styleId="EndnoteCharacters">
    <w:name w:val="Endnote Characters"/>
    <w:qFormat/>
    <w:rsid w:val="006339F2"/>
  </w:style>
  <w:style w:type="character" w:customStyle="1" w:styleId="ListLabel246">
    <w:name w:val="ListLabel 246"/>
    <w:qFormat/>
    <w:rsid w:val="006339F2"/>
    <w:rPr>
      <w:b/>
    </w:rPr>
  </w:style>
  <w:style w:type="character" w:customStyle="1" w:styleId="ListLabel247">
    <w:name w:val="ListLabel 247"/>
    <w:qFormat/>
    <w:rsid w:val="006339F2"/>
    <w:rPr>
      <w:b/>
    </w:rPr>
  </w:style>
  <w:style w:type="character" w:customStyle="1" w:styleId="ListLabel248">
    <w:name w:val="ListLabel 248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49">
    <w:name w:val="ListLabel 249"/>
    <w:qFormat/>
    <w:rsid w:val="006339F2"/>
    <w:rPr>
      <w:b/>
      <w:i w:val="0"/>
      <w:color w:val="00000A"/>
    </w:rPr>
  </w:style>
  <w:style w:type="character" w:customStyle="1" w:styleId="ListLabel250">
    <w:name w:val="ListLabel 250"/>
    <w:qFormat/>
    <w:rsid w:val="006339F2"/>
    <w:rPr>
      <w:b/>
    </w:rPr>
  </w:style>
  <w:style w:type="character" w:customStyle="1" w:styleId="ListLabel251">
    <w:name w:val="ListLabel 251"/>
    <w:qFormat/>
    <w:rsid w:val="006339F2"/>
    <w:rPr>
      <w:rFonts w:cs="Symbol"/>
      <w:sz w:val="22"/>
    </w:rPr>
  </w:style>
  <w:style w:type="character" w:customStyle="1" w:styleId="ListLabel252">
    <w:name w:val="ListLabel 252"/>
    <w:qFormat/>
    <w:rsid w:val="006339F2"/>
    <w:rPr>
      <w:rFonts w:cs="Symbol"/>
      <w:sz w:val="22"/>
    </w:rPr>
  </w:style>
  <w:style w:type="character" w:customStyle="1" w:styleId="ListLabel253">
    <w:name w:val="ListLabel 253"/>
    <w:qFormat/>
    <w:rsid w:val="006339F2"/>
    <w:rPr>
      <w:b w:val="0"/>
    </w:rPr>
  </w:style>
  <w:style w:type="character" w:customStyle="1" w:styleId="ListLabel254">
    <w:name w:val="ListLabel 254"/>
    <w:qFormat/>
    <w:rsid w:val="006339F2"/>
    <w:rPr>
      <w:b w:val="0"/>
    </w:rPr>
  </w:style>
  <w:style w:type="character" w:customStyle="1" w:styleId="ListLabel255">
    <w:name w:val="ListLabel 255"/>
    <w:qFormat/>
    <w:rsid w:val="006339F2"/>
    <w:rPr>
      <w:rFonts w:cs="Courier New"/>
    </w:rPr>
  </w:style>
  <w:style w:type="character" w:customStyle="1" w:styleId="ListLabel256">
    <w:name w:val="ListLabel 256"/>
    <w:qFormat/>
    <w:rsid w:val="006339F2"/>
    <w:rPr>
      <w:rFonts w:cs="Wingdings"/>
    </w:rPr>
  </w:style>
  <w:style w:type="character" w:customStyle="1" w:styleId="ListLabel257">
    <w:name w:val="ListLabel 257"/>
    <w:qFormat/>
    <w:rsid w:val="006339F2"/>
    <w:rPr>
      <w:rFonts w:cs="Symbol"/>
    </w:rPr>
  </w:style>
  <w:style w:type="character" w:customStyle="1" w:styleId="ListLabel258">
    <w:name w:val="ListLabel 258"/>
    <w:qFormat/>
    <w:rsid w:val="006339F2"/>
    <w:rPr>
      <w:rFonts w:cs="Courier New"/>
    </w:rPr>
  </w:style>
  <w:style w:type="character" w:customStyle="1" w:styleId="ListLabel259">
    <w:name w:val="ListLabel 259"/>
    <w:qFormat/>
    <w:rsid w:val="006339F2"/>
    <w:rPr>
      <w:rFonts w:cs="Wingdings"/>
    </w:rPr>
  </w:style>
  <w:style w:type="character" w:customStyle="1" w:styleId="ListLabel260">
    <w:name w:val="ListLabel 260"/>
    <w:qFormat/>
    <w:rsid w:val="006339F2"/>
    <w:rPr>
      <w:rFonts w:cs="Symbol"/>
    </w:rPr>
  </w:style>
  <w:style w:type="character" w:customStyle="1" w:styleId="ListLabel261">
    <w:name w:val="ListLabel 261"/>
    <w:qFormat/>
    <w:rsid w:val="006339F2"/>
    <w:rPr>
      <w:rFonts w:cs="Courier New"/>
    </w:rPr>
  </w:style>
  <w:style w:type="character" w:customStyle="1" w:styleId="ListLabel262">
    <w:name w:val="ListLabel 262"/>
    <w:qFormat/>
    <w:rsid w:val="006339F2"/>
    <w:rPr>
      <w:rFonts w:cs="Wingdings"/>
    </w:rPr>
  </w:style>
  <w:style w:type="character" w:customStyle="1" w:styleId="ListLabel263">
    <w:name w:val="ListLabel 263"/>
    <w:qFormat/>
    <w:rsid w:val="006339F2"/>
    <w:rPr>
      <w:b/>
      <w:bCs/>
    </w:rPr>
  </w:style>
  <w:style w:type="character" w:customStyle="1" w:styleId="ListLabel264">
    <w:name w:val="ListLabel 264"/>
    <w:qFormat/>
    <w:rsid w:val="006339F2"/>
    <w:rPr>
      <w:b w:val="0"/>
      <w:i w:val="0"/>
    </w:rPr>
  </w:style>
  <w:style w:type="character" w:customStyle="1" w:styleId="ListLabel265">
    <w:name w:val="ListLabel 265"/>
    <w:qFormat/>
    <w:rsid w:val="006339F2"/>
    <w:rPr>
      <w:b w:val="0"/>
    </w:rPr>
  </w:style>
  <w:style w:type="character" w:customStyle="1" w:styleId="ListLabel266">
    <w:name w:val="ListLabel 266"/>
    <w:qFormat/>
    <w:rsid w:val="006339F2"/>
    <w:rPr>
      <w:b/>
    </w:rPr>
  </w:style>
  <w:style w:type="character" w:customStyle="1" w:styleId="ListLabel267">
    <w:name w:val="ListLabel 267"/>
    <w:qFormat/>
    <w:rsid w:val="006339F2"/>
    <w:rPr>
      <w:b w:val="0"/>
      <w:i w:val="0"/>
      <w:color w:val="00000A"/>
      <w:sz w:val="22"/>
      <w:szCs w:val="22"/>
    </w:rPr>
  </w:style>
  <w:style w:type="character" w:customStyle="1" w:styleId="ListLabel268">
    <w:name w:val="ListLabel 268"/>
    <w:qFormat/>
    <w:rsid w:val="006339F2"/>
    <w:rPr>
      <w:b w:val="0"/>
      <w:i w:val="0"/>
      <w:color w:val="00000A"/>
    </w:rPr>
  </w:style>
  <w:style w:type="character" w:customStyle="1" w:styleId="ListLabel269">
    <w:name w:val="ListLabel 269"/>
    <w:qFormat/>
    <w:rsid w:val="006339F2"/>
    <w:rPr>
      <w:b w:val="0"/>
    </w:rPr>
  </w:style>
  <w:style w:type="character" w:customStyle="1" w:styleId="ListLabel270">
    <w:name w:val="ListLabel 270"/>
    <w:qFormat/>
    <w:rsid w:val="006339F2"/>
    <w:rPr>
      <w:rFonts w:eastAsia="Calibri"/>
      <w:b/>
    </w:rPr>
  </w:style>
  <w:style w:type="character" w:customStyle="1" w:styleId="ListLabel271">
    <w:name w:val="ListLabel 271"/>
    <w:qFormat/>
    <w:rsid w:val="006339F2"/>
    <w:rPr>
      <w:b/>
      <w:sz w:val="22"/>
      <w:szCs w:val="22"/>
    </w:rPr>
  </w:style>
  <w:style w:type="character" w:customStyle="1" w:styleId="ListLabel272">
    <w:name w:val="ListLabel 272"/>
    <w:qFormat/>
    <w:rsid w:val="006339F2"/>
    <w:rPr>
      <w:b/>
      <w:i w:val="0"/>
    </w:rPr>
  </w:style>
  <w:style w:type="character" w:customStyle="1" w:styleId="ListLabel273">
    <w:name w:val="ListLabel 273"/>
    <w:qFormat/>
    <w:rsid w:val="006339F2"/>
    <w:rPr>
      <w:b w:val="0"/>
    </w:rPr>
  </w:style>
  <w:style w:type="character" w:customStyle="1" w:styleId="ListLabel274">
    <w:name w:val="ListLabel 274"/>
    <w:qFormat/>
    <w:rsid w:val="006339F2"/>
    <w:rPr>
      <w:rFonts w:eastAsia="Calibri"/>
      <w:b w:val="0"/>
    </w:rPr>
  </w:style>
  <w:style w:type="character" w:customStyle="1" w:styleId="ListLabel275">
    <w:name w:val="ListLabel 275"/>
    <w:qFormat/>
    <w:rsid w:val="006339F2"/>
    <w:rPr>
      <w:rFonts w:eastAsia="Calibri"/>
      <w:b w:val="0"/>
    </w:rPr>
  </w:style>
  <w:style w:type="character" w:customStyle="1" w:styleId="ListLabel276">
    <w:name w:val="ListLabel 276"/>
    <w:qFormat/>
    <w:rsid w:val="006339F2"/>
    <w:rPr>
      <w:rFonts w:eastAsia="Calibri"/>
      <w:b w:val="0"/>
    </w:rPr>
  </w:style>
  <w:style w:type="character" w:customStyle="1" w:styleId="ListLabel277">
    <w:name w:val="ListLabel 277"/>
    <w:qFormat/>
    <w:rsid w:val="006339F2"/>
    <w:rPr>
      <w:rFonts w:eastAsia="Calibri"/>
      <w:b w:val="0"/>
    </w:rPr>
  </w:style>
  <w:style w:type="character" w:customStyle="1" w:styleId="ListLabel278">
    <w:name w:val="ListLabel 278"/>
    <w:qFormat/>
    <w:rsid w:val="006339F2"/>
    <w:rPr>
      <w:rFonts w:eastAsia="Calibri"/>
      <w:b w:val="0"/>
    </w:rPr>
  </w:style>
  <w:style w:type="character" w:customStyle="1" w:styleId="ListLabel279">
    <w:name w:val="ListLabel 279"/>
    <w:qFormat/>
    <w:rsid w:val="006339F2"/>
    <w:rPr>
      <w:rFonts w:cs="Symbol"/>
      <w:color w:val="00000A"/>
      <w:sz w:val="22"/>
      <w:szCs w:val="24"/>
    </w:rPr>
  </w:style>
  <w:style w:type="character" w:customStyle="1" w:styleId="ListLabel280">
    <w:name w:val="ListLabel 280"/>
    <w:qFormat/>
    <w:rsid w:val="006339F2"/>
    <w:rPr>
      <w:rFonts w:cs="Courier New"/>
    </w:rPr>
  </w:style>
  <w:style w:type="character" w:customStyle="1" w:styleId="ListLabel281">
    <w:name w:val="ListLabel 281"/>
    <w:qFormat/>
    <w:rsid w:val="006339F2"/>
    <w:rPr>
      <w:rFonts w:cs="Wingdings"/>
    </w:rPr>
  </w:style>
  <w:style w:type="character" w:customStyle="1" w:styleId="ListLabel282">
    <w:name w:val="ListLabel 282"/>
    <w:qFormat/>
    <w:rsid w:val="006339F2"/>
    <w:rPr>
      <w:rFonts w:cs="Symbol"/>
    </w:rPr>
  </w:style>
  <w:style w:type="character" w:customStyle="1" w:styleId="ListLabel283">
    <w:name w:val="ListLabel 283"/>
    <w:qFormat/>
    <w:rsid w:val="006339F2"/>
    <w:rPr>
      <w:rFonts w:cs="Courier New"/>
    </w:rPr>
  </w:style>
  <w:style w:type="character" w:customStyle="1" w:styleId="ListLabel284">
    <w:name w:val="ListLabel 284"/>
    <w:qFormat/>
    <w:rsid w:val="006339F2"/>
    <w:rPr>
      <w:rFonts w:cs="Wingdings"/>
    </w:rPr>
  </w:style>
  <w:style w:type="character" w:customStyle="1" w:styleId="ListLabel285">
    <w:name w:val="ListLabel 285"/>
    <w:qFormat/>
    <w:rsid w:val="006339F2"/>
    <w:rPr>
      <w:rFonts w:cs="Symbol"/>
    </w:rPr>
  </w:style>
  <w:style w:type="character" w:customStyle="1" w:styleId="ListLabel286">
    <w:name w:val="ListLabel 286"/>
    <w:qFormat/>
    <w:rsid w:val="006339F2"/>
    <w:rPr>
      <w:rFonts w:cs="Courier New"/>
    </w:rPr>
  </w:style>
  <w:style w:type="character" w:customStyle="1" w:styleId="ListLabel287">
    <w:name w:val="ListLabel 287"/>
    <w:qFormat/>
    <w:rsid w:val="006339F2"/>
    <w:rPr>
      <w:rFonts w:cs="Wingdings"/>
    </w:rPr>
  </w:style>
  <w:style w:type="character" w:customStyle="1" w:styleId="ListLabel288">
    <w:name w:val="ListLabel 288"/>
    <w:qFormat/>
    <w:rsid w:val="006339F2"/>
    <w:rPr>
      <w:b w:val="0"/>
      <w:sz w:val="22"/>
      <w:szCs w:val="22"/>
    </w:rPr>
  </w:style>
  <w:style w:type="character" w:customStyle="1" w:styleId="ListLabel289">
    <w:name w:val="ListLabel 289"/>
    <w:qFormat/>
    <w:rsid w:val="006339F2"/>
    <w:rPr>
      <w:rFonts w:cs="Courier New"/>
    </w:rPr>
  </w:style>
  <w:style w:type="character" w:customStyle="1" w:styleId="ListLabel290">
    <w:name w:val="ListLabel 290"/>
    <w:qFormat/>
    <w:rsid w:val="006339F2"/>
    <w:rPr>
      <w:rFonts w:cs="Wingdings"/>
    </w:rPr>
  </w:style>
  <w:style w:type="character" w:customStyle="1" w:styleId="ListLabel291">
    <w:name w:val="ListLabel 291"/>
    <w:qFormat/>
    <w:rsid w:val="006339F2"/>
    <w:rPr>
      <w:rFonts w:cs="Symbol"/>
    </w:rPr>
  </w:style>
  <w:style w:type="character" w:customStyle="1" w:styleId="ListLabel292">
    <w:name w:val="ListLabel 292"/>
    <w:qFormat/>
    <w:rsid w:val="006339F2"/>
    <w:rPr>
      <w:rFonts w:cs="Courier New"/>
    </w:rPr>
  </w:style>
  <w:style w:type="character" w:customStyle="1" w:styleId="ListLabel293">
    <w:name w:val="ListLabel 293"/>
    <w:qFormat/>
    <w:rsid w:val="006339F2"/>
    <w:rPr>
      <w:rFonts w:cs="Wingdings"/>
    </w:rPr>
  </w:style>
  <w:style w:type="character" w:customStyle="1" w:styleId="ListLabel294">
    <w:name w:val="ListLabel 294"/>
    <w:qFormat/>
    <w:rsid w:val="006339F2"/>
    <w:rPr>
      <w:rFonts w:cs="Symbol"/>
    </w:rPr>
  </w:style>
  <w:style w:type="character" w:customStyle="1" w:styleId="ListLabel295">
    <w:name w:val="ListLabel 295"/>
    <w:qFormat/>
    <w:rsid w:val="006339F2"/>
    <w:rPr>
      <w:rFonts w:cs="Courier New"/>
    </w:rPr>
  </w:style>
  <w:style w:type="character" w:customStyle="1" w:styleId="ListLabel296">
    <w:name w:val="ListLabel 296"/>
    <w:qFormat/>
    <w:rsid w:val="006339F2"/>
    <w:rPr>
      <w:rFonts w:cs="Wingdings"/>
    </w:rPr>
  </w:style>
  <w:style w:type="character" w:customStyle="1" w:styleId="ListLabel297">
    <w:name w:val="ListLabel 297"/>
    <w:qFormat/>
    <w:rsid w:val="006339F2"/>
    <w:rPr>
      <w:rFonts w:cs="Calibri"/>
      <w:b w:val="0"/>
    </w:rPr>
  </w:style>
  <w:style w:type="character" w:customStyle="1" w:styleId="ListLabel298">
    <w:name w:val="ListLabel 298"/>
    <w:qFormat/>
    <w:rsid w:val="006339F2"/>
    <w:rPr>
      <w:rFonts w:cs="Calibri"/>
      <w:b w:val="0"/>
    </w:rPr>
  </w:style>
  <w:style w:type="character" w:customStyle="1" w:styleId="ListLabel299">
    <w:name w:val="ListLabel 299"/>
    <w:qFormat/>
    <w:rsid w:val="006339F2"/>
    <w:rPr>
      <w:b/>
    </w:rPr>
  </w:style>
  <w:style w:type="character" w:customStyle="1" w:styleId="ListLabel300">
    <w:name w:val="ListLabel 300"/>
    <w:qFormat/>
    <w:rsid w:val="006339F2"/>
    <w:rPr>
      <w:rFonts w:cs="Calibri"/>
      <w:b w:val="0"/>
    </w:rPr>
  </w:style>
  <w:style w:type="character" w:customStyle="1" w:styleId="ListLabel301">
    <w:name w:val="ListLabel 301"/>
    <w:qFormat/>
    <w:rsid w:val="006339F2"/>
    <w:rPr>
      <w:rFonts w:cs="Calibri"/>
      <w:b w:val="0"/>
    </w:rPr>
  </w:style>
  <w:style w:type="character" w:customStyle="1" w:styleId="ListLabel302">
    <w:name w:val="ListLabel 302"/>
    <w:qFormat/>
    <w:rsid w:val="006339F2"/>
    <w:rPr>
      <w:rFonts w:cs="Calibri"/>
      <w:b w:val="0"/>
    </w:rPr>
  </w:style>
  <w:style w:type="character" w:customStyle="1" w:styleId="ListLabel303">
    <w:name w:val="ListLabel 303"/>
    <w:qFormat/>
    <w:rsid w:val="006339F2"/>
    <w:rPr>
      <w:rFonts w:cs="Calibri"/>
      <w:b w:val="0"/>
    </w:rPr>
  </w:style>
  <w:style w:type="character" w:customStyle="1" w:styleId="ListLabel304">
    <w:name w:val="ListLabel 304"/>
    <w:qFormat/>
    <w:rsid w:val="006339F2"/>
    <w:rPr>
      <w:rFonts w:cs="Calibri"/>
      <w:b w:val="0"/>
    </w:rPr>
  </w:style>
  <w:style w:type="character" w:customStyle="1" w:styleId="ListLabel305">
    <w:name w:val="ListLabel 305"/>
    <w:qFormat/>
    <w:rsid w:val="006339F2"/>
    <w:rPr>
      <w:rFonts w:cs="Calibri"/>
      <w:b w:val="0"/>
    </w:rPr>
  </w:style>
  <w:style w:type="character" w:customStyle="1" w:styleId="ListLabel306">
    <w:name w:val="ListLabel 306"/>
    <w:qFormat/>
    <w:rsid w:val="006339F2"/>
    <w:rPr>
      <w:b w:val="0"/>
      <w:sz w:val="22"/>
      <w:szCs w:val="22"/>
    </w:rPr>
  </w:style>
  <w:style w:type="character" w:customStyle="1" w:styleId="ListLabel307">
    <w:name w:val="ListLabel 307"/>
    <w:qFormat/>
    <w:rsid w:val="006339F2"/>
    <w:rPr>
      <w:b/>
    </w:rPr>
  </w:style>
  <w:style w:type="character" w:customStyle="1" w:styleId="ListLabel308">
    <w:name w:val="ListLabel 308"/>
    <w:qFormat/>
    <w:rsid w:val="006339F2"/>
    <w:rPr>
      <w:b w:val="0"/>
    </w:rPr>
  </w:style>
  <w:style w:type="character" w:customStyle="1" w:styleId="ListLabel309">
    <w:name w:val="ListLabel 309"/>
    <w:qFormat/>
    <w:rsid w:val="006339F2"/>
    <w:rPr>
      <w:b/>
    </w:rPr>
  </w:style>
  <w:style w:type="character" w:customStyle="1" w:styleId="ListLabel310">
    <w:name w:val="ListLabel 310"/>
    <w:qFormat/>
    <w:rsid w:val="006339F2"/>
    <w:rPr>
      <w:b/>
    </w:rPr>
  </w:style>
  <w:style w:type="character" w:customStyle="1" w:styleId="ListLabel311">
    <w:name w:val="ListLabel 311"/>
    <w:qFormat/>
    <w:rsid w:val="006339F2"/>
    <w:rPr>
      <w:b/>
    </w:rPr>
  </w:style>
  <w:style w:type="character" w:customStyle="1" w:styleId="ListLabel312">
    <w:name w:val="ListLabel 312"/>
    <w:qFormat/>
    <w:rsid w:val="006339F2"/>
    <w:rPr>
      <w:b/>
    </w:rPr>
  </w:style>
  <w:style w:type="character" w:customStyle="1" w:styleId="ListLabel313">
    <w:name w:val="ListLabel 313"/>
    <w:qFormat/>
    <w:rsid w:val="006339F2"/>
    <w:rPr>
      <w:b/>
    </w:rPr>
  </w:style>
  <w:style w:type="character" w:customStyle="1" w:styleId="ListLabel314">
    <w:name w:val="ListLabel 314"/>
    <w:qFormat/>
    <w:rsid w:val="006339F2"/>
    <w:rPr>
      <w:b/>
    </w:rPr>
  </w:style>
  <w:style w:type="character" w:customStyle="1" w:styleId="ListLabel315">
    <w:name w:val="ListLabel 315"/>
    <w:qFormat/>
    <w:rsid w:val="006339F2"/>
    <w:rPr>
      <w:b/>
    </w:rPr>
  </w:style>
  <w:style w:type="character" w:customStyle="1" w:styleId="ListLabel316">
    <w:name w:val="ListLabel 316"/>
    <w:qFormat/>
    <w:rsid w:val="006339F2"/>
    <w:rPr>
      <w:b w:val="0"/>
    </w:rPr>
  </w:style>
  <w:style w:type="character" w:customStyle="1" w:styleId="ListLabel317">
    <w:name w:val="ListLabel 317"/>
    <w:qFormat/>
    <w:rsid w:val="006339F2"/>
    <w:rPr>
      <w:rFonts w:cs="Courier New"/>
    </w:rPr>
  </w:style>
  <w:style w:type="character" w:customStyle="1" w:styleId="ListLabel318">
    <w:name w:val="ListLabel 318"/>
    <w:qFormat/>
    <w:rsid w:val="006339F2"/>
    <w:rPr>
      <w:rFonts w:cs="Wingdings"/>
    </w:rPr>
  </w:style>
  <w:style w:type="character" w:customStyle="1" w:styleId="ListLabel319">
    <w:name w:val="ListLabel 319"/>
    <w:qFormat/>
    <w:rsid w:val="006339F2"/>
    <w:rPr>
      <w:rFonts w:cs="Symbol"/>
    </w:rPr>
  </w:style>
  <w:style w:type="character" w:customStyle="1" w:styleId="ListLabel320">
    <w:name w:val="ListLabel 320"/>
    <w:qFormat/>
    <w:rsid w:val="006339F2"/>
    <w:rPr>
      <w:rFonts w:cs="Courier New"/>
    </w:rPr>
  </w:style>
  <w:style w:type="character" w:customStyle="1" w:styleId="ListLabel321">
    <w:name w:val="ListLabel 321"/>
    <w:qFormat/>
    <w:rsid w:val="006339F2"/>
    <w:rPr>
      <w:rFonts w:cs="Wingdings"/>
    </w:rPr>
  </w:style>
  <w:style w:type="character" w:customStyle="1" w:styleId="ListLabel322">
    <w:name w:val="ListLabel 322"/>
    <w:qFormat/>
    <w:rsid w:val="006339F2"/>
    <w:rPr>
      <w:rFonts w:cs="Symbol"/>
    </w:rPr>
  </w:style>
  <w:style w:type="character" w:customStyle="1" w:styleId="ListLabel323">
    <w:name w:val="ListLabel 323"/>
    <w:qFormat/>
    <w:rsid w:val="006339F2"/>
    <w:rPr>
      <w:rFonts w:cs="Courier New"/>
    </w:rPr>
  </w:style>
  <w:style w:type="character" w:customStyle="1" w:styleId="ListLabel324">
    <w:name w:val="ListLabel 324"/>
    <w:qFormat/>
    <w:rsid w:val="006339F2"/>
    <w:rPr>
      <w:rFonts w:cs="Wingdings"/>
    </w:rPr>
  </w:style>
  <w:style w:type="character" w:customStyle="1" w:styleId="ListLabel325">
    <w:name w:val="ListLabel 325"/>
    <w:qFormat/>
    <w:rsid w:val="006339F2"/>
    <w:rPr>
      <w:b w:val="0"/>
      <w:i w:val="0"/>
      <w:sz w:val="22"/>
      <w:szCs w:val="22"/>
    </w:rPr>
  </w:style>
  <w:style w:type="character" w:customStyle="1" w:styleId="ListLabel326">
    <w:name w:val="ListLabel 326"/>
    <w:qFormat/>
    <w:rsid w:val="006339F2"/>
    <w:rPr>
      <w:b w:val="0"/>
    </w:rPr>
  </w:style>
  <w:style w:type="character" w:customStyle="1" w:styleId="ListLabel327">
    <w:name w:val="ListLabel 327"/>
    <w:qFormat/>
    <w:rsid w:val="006339F2"/>
    <w:rPr>
      <w:b w:val="0"/>
      <w:i w:val="0"/>
      <w:sz w:val="22"/>
      <w:szCs w:val="22"/>
    </w:rPr>
  </w:style>
  <w:style w:type="character" w:customStyle="1" w:styleId="ListLabel328">
    <w:name w:val="ListLabel 328"/>
    <w:qFormat/>
    <w:rsid w:val="006339F2"/>
    <w:rPr>
      <w:b w:val="0"/>
    </w:rPr>
  </w:style>
  <w:style w:type="character" w:customStyle="1" w:styleId="ListLabel329">
    <w:name w:val="ListLabel 329"/>
    <w:qFormat/>
    <w:rsid w:val="006339F2"/>
    <w:rPr>
      <w:b w:val="0"/>
    </w:rPr>
  </w:style>
  <w:style w:type="character" w:customStyle="1" w:styleId="ListLabel330">
    <w:name w:val="ListLabel 330"/>
    <w:qFormat/>
    <w:rsid w:val="006339F2"/>
    <w:rPr>
      <w:rFonts w:cs="Courier New"/>
    </w:rPr>
  </w:style>
  <w:style w:type="character" w:customStyle="1" w:styleId="ListLabel331">
    <w:name w:val="ListLabel 331"/>
    <w:qFormat/>
    <w:rsid w:val="006339F2"/>
    <w:rPr>
      <w:rFonts w:cs="Wingdings"/>
    </w:rPr>
  </w:style>
  <w:style w:type="character" w:customStyle="1" w:styleId="ListLabel332">
    <w:name w:val="ListLabel 332"/>
    <w:qFormat/>
    <w:rsid w:val="006339F2"/>
    <w:rPr>
      <w:rFonts w:cs="Symbol"/>
    </w:rPr>
  </w:style>
  <w:style w:type="character" w:customStyle="1" w:styleId="ListLabel333">
    <w:name w:val="ListLabel 333"/>
    <w:qFormat/>
    <w:rsid w:val="006339F2"/>
    <w:rPr>
      <w:rFonts w:cs="Courier New"/>
    </w:rPr>
  </w:style>
  <w:style w:type="character" w:customStyle="1" w:styleId="ListLabel334">
    <w:name w:val="ListLabel 334"/>
    <w:qFormat/>
    <w:rsid w:val="006339F2"/>
    <w:rPr>
      <w:rFonts w:cs="Wingdings"/>
    </w:rPr>
  </w:style>
  <w:style w:type="character" w:customStyle="1" w:styleId="ListLabel335">
    <w:name w:val="ListLabel 335"/>
    <w:qFormat/>
    <w:rsid w:val="006339F2"/>
    <w:rPr>
      <w:rFonts w:cs="Symbol"/>
    </w:rPr>
  </w:style>
  <w:style w:type="character" w:customStyle="1" w:styleId="ListLabel336">
    <w:name w:val="ListLabel 336"/>
    <w:qFormat/>
    <w:rsid w:val="006339F2"/>
    <w:rPr>
      <w:rFonts w:cs="Courier New"/>
    </w:rPr>
  </w:style>
  <w:style w:type="character" w:customStyle="1" w:styleId="ListLabel337">
    <w:name w:val="ListLabel 337"/>
    <w:qFormat/>
    <w:rsid w:val="006339F2"/>
    <w:rPr>
      <w:rFonts w:cs="Wingdings"/>
    </w:rPr>
  </w:style>
  <w:style w:type="character" w:customStyle="1" w:styleId="ListLabel338">
    <w:name w:val="ListLabel 338"/>
    <w:qFormat/>
    <w:rsid w:val="006339F2"/>
    <w:rPr>
      <w:color w:val="00000A"/>
    </w:rPr>
  </w:style>
  <w:style w:type="character" w:customStyle="1" w:styleId="ListLabel339">
    <w:name w:val="ListLabel 339"/>
    <w:qFormat/>
    <w:rsid w:val="006339F2"/>
    <w:rPr>
      <w:b/>
      <w:i w:val="0"/>
      <w:color w:val="00000A"/>
      <w:lang w:val="pl-PL"/>
    </w:rPr>
  </w:style>
  <w:style w:type="character" w:customStyle="1" w:styleId="ListLabel340">
    <w:name w:val="ListLabel 340"/>
    <w:qFormat/>
    <w:rsid w:val="006339F2"/>
    <w:rPr>
      <w:color w:val="00000A"/>
    </w:rPr>
  </w:style>
  <w:style w:type="character" w:customStyle="1" w:styleId="ListLabel341">
    <w:name w:val="ListLabel 341"/>
    <w:qFormat/>
    <w:rsid w:val="006339F2"/>
    <w:rPr>
      <w:color w:val="00000A"/>
    </w:rPr>
  </w:style>
  <w:style w:type="character" w:customStyle="1" w:styleId="ListLabel342">
    <w:name w:val="ListLabel 342"/>
    <w:qFormat/>
    <w:rsid w:val="006339F2"/>
    <w:rPr>
      <w:color w:val="00000A"/>
    </w:rPr>
  </w:style>
  <w:style w:type="character" w:customStyle="1" w:styleId="ListLabel343">
    <w:name w:val="ListLabel 343"/>
    <w:qFormat/>
    <w:rsid w:val="006339F2"/>
    <w:rPr>
      <w:color w:val="00000A"/>
    </w:rPr>
  </w:style>
  <w:style w:type="character" w:customStyle="1" w:styleId="ListLabel344">
    <w:name w:val="ListLabel 344"/>
    <w:qFormat/>
    <w:rsid w:val="006339F2"/>
    <w:rPr>
      <w:color w:val="00000A"/>
    </w:rPr>
  </w:style>
  <w:style w:type="character" w:customStyle="1" w:styleId="ListLabel345">
    <w:name w:val="ListLabel 345"/>
    <w:qFormat/>
    <w:rsid w:val="006339F2"/>
    <w:rPr>
      <w:color w:val="00000A"/>
    </w:rPr>
  </w:style>
  <w:style w:type="character" w:customStyle="1" w:styleId="ListLabel346">
    <w:name w:val="ListLabel 346"/>
    <w:qFormat/>
    <w:rsid w:val="006339F2"/>
    <w:rPr>
      <w:color w:val="00000A"/>
    </w:rPr>
  </w:style>
  <w:style w:type="character" w:customStyle="1" w:styleId="ListLabel347">
    <w:name w:val="ListLabel 347"/>
    <w:qFormat/>
    <w:rsid w:val="006339F2"/>
    <w:rPr>
      <w:b w:val="0"/>
    </w:rPr>
  </w:style>
  <w:style w:type="character" w:customStyle="1" w:styleId="ListLabel348">
    <w:name w:val="ListLabel 348"/>
    <w:qFormat/>
    <w:rsid w:val="006339F2"/>
    <w:rPr>
      <w:b w:val="0"/>
      <w:sz w:val="22"/>
      <w:szCs w:val="22"/>
    </w:rPr>
  </w:style>
  <w:style w:type="character" w:customStyle="1" w:styleId="ListLabel349">
    <w:name w:val="ListLabel 349"/>
    <w:qFormat/>
    <w:rsid w:val="006339F2"/>
    <w:rPr>
      <w:b w:val="0"/>
      <w:sz w:val="22"/>
      <w:szCs w:val="22"/>
    </w:rPr>
  </w:style>
  <w:style w:type="character" w:customStyle="1" w:styleId="ListLabel350">
    <w:name w:val="ListLabel 350"/>
    <w:qFormat/>
    <w:rsid w:val="006339F2"/>
    <w:rPr>
      <w:rFonts w:cs="Wingdings"/>
    </w:rPr>
  </w:style>
  <w:style w:type="character" w:customStyle="1" w:styleId="ListLabel351">
    <w:name w:val="ListLabel 351"/>
    <w:qFormat/>
    <w:rsid w:val="006339F2"/>
    <w:rPr>
      <w:rFonts w:cs="Symbol"/>
    </w:rPr>
  </w:style>
  <w:style w:type="character" w:customStyle="1" w:styleId="ListLabel352">
    <w:name w:val="ListLabel 352"/>
    <w:qFormat/>
    <w:rsid w:val="006339F2"/>
    <w:rPr>
      <w:rFonts w:cs="Courier New"/>
    </w:rPr>
  </w:style>
  <w:style w:type="character" w:customStyle="1" w:styleId="ListLabel353">
    <w:name w:val="ListLabel 353"/>
    <w:qFormat/>
    <w:rsid w:val="006339F2"/>
    <w:rPr>
      <w:rFonts w:cs="Wingdings"/>
    </w:rPr>
  </w:style>
  <w:style w:type="character" w:customStyle="1" w:styleId="ListLabel354">
    <w:name w:val="ListLabel 354"/>
    <w:qFormat/>
    <w:rsid w:val="006339F2"/>
    <w:rPr>
      <w:rFonts w:cs="Symbol"/>
    </w:rPr>
  </w:style>
  <w:style w:type="character" w:customStyle="1" w:styleId="ListLabel355">
    <w:name w:val="ListLabel 355"/>
    <w:qFormat/>
    <w:rsid w:val="006339F2"/>
    <w:rPr>
      <w:rFonts w:cs="Courier New"/>
    </w:rPr>
  </w:style>
  <w:style w:type="character" w:customStyle="1" w:styleId="ListLabel356">
    <w:name w:val="ListLabel 356"/>
    <w:qFormat/>
    <w:rsid w:val="006339F2"/>
    <w:rPr>
      <w:rFonts w:cs="Wingdings"/>
    </w:rPr>
  </w:style>
  <w:style w:type="character" w:customStyle="1" w:styleId="ListLabel357">
    <w:name w:val="ListLabel 357"/>
    <w:qFormat/>
    <w:rsid w:val="006339F2"/>
    <w:rPr>
      <w:rFonts w:cs="Symbol"/>
      <w:color w:val="00000A"/>
      <w:sz w:val="22"/>
      <w:szCs w:val="24"/>
    </w:rPr>
  </w:style>
  <w:style w:type="character" w:customStyle="1" w:styleId="ListLabel358">
    <w:name w:val="ListLabel 358"/>
    <w:qFormat/>
    <w:rsid w:val="006339F2"/>
    <w:rPr>
      <w:rFonts w:cs="Courier New"/>
    </w:rPr>
  </w:style>
  <w:style w:type="character" w:customStyle="1" w:styleId="ListLabel359">
    <w:name w:val="ListLabel 359"/>
    <w:qFormat/>
    <w:rsid w:val="006339F2"/>
    <w:rPr>
      <w:rFonts w:cs="Symbol"/>
    </w:rPr>
  </w:style>
  <w:style w:type="character" w:customStyle="1" w:styleId="ListLabel360">
    <w:name w:val="ListLabel 360"/>
    <w:qFormat/>
    <w:rsid w:val="006339F2"/>
    <w:rPr>
      <w:rFonts w:cs="Symbol"/>
    </w:rPr>
  </w:style>
  <w:style w:type="character" w:customStyle="1" w:styleId="ListLabel361">
    <w:name w:val="ListLabel 361"/>
    <w:qFormat/>
    <w:rsid w:val="006339F2"/>
    <w:rPr>
      <w:rFonts w:cs="Courier New"/>
    </w:rPr>
  </w:style>
  <w:style w:type="character" w:customStyle="1" w:styleId="ListLabel362">
    <w:name w:val="ListLabel 362"/>
    <w:qFormat/>
    <w:rsid w:val="006339F2"/>
    <w:rPr>
      <w:rFonts w:cs="Wingdings"/>
    </w:rPr>
  </w:style>
  <w:style w:type="character" w:customStyle="1" w:styleId="ListLabel363">
    <w:name w:val="ListLabel 363"/>
    <w:qFormat/>
    <w:rsid w:val="006339F2"/>
    <w:rPr>
      <w:rFonts w:cs="Symbol"/>
    </w:rPr>
  </w:style>
  <w:style w:type="character" w:customStyle="1" w:styleId="ListLabel364">
    <w:name w:val="ListLabel 364"/>
    <w:qFormat/>
    <w:rsid w:val="006339F2"/>
    <w:rPr>
      <w:rFonts w:cs="Courier New"/>
    </w:rPr>
  </w:style>
  <w:style w:type="character" w:customStyle="1" w:styleId="ListLabel365">
    <w:name w:val="ListLabel 365"/>
    <w:qFormat/>
    <w:rsid w:val="006339F2"/>
    <w:rPr>
      <w:rFonts w:cs="Wingdings"/>
    </w:rPr>
  </w:style>
  <w:style w:type="character" w:customStyle="1" w:styleId="ListLabel366">
    <w:name w:val="ListLabel 366"/>
    <w:qFormat/>
    <w:rsid w:val="006339F2"/>
    <w:rPr>
      <w:b/>
    </w:rPr>
  </w:style>
  <w:style w:type="character" w:customStyle="1" w:styleId="ListLabel367">
    <w:name w:val="ListLabel 367"/>
    <w:qFormat/>
    <w:rsid w:val="006339F2"/>
    <w:rPr>
      <w:rFonts w:cs="Symbol"/>
      <w:sz w:val="22"/>
    </w:rPr>
  </w:style>
  <w:style w:type="character" w:customStyle="1" w:styleId="ListLabel368">
    <w:name w:val="ListLabel 368"/>
    <w:qFormat/>
    <w:rsid w:val="006339F2"/>
    <w:rPr>
      <w:rFonts w:cs="Symbol"/>
      <w:sz w:val="22"/>
    </w:rPr>
  </w:style>
  <w:style w:type="character" w:customStyle="1" w:styleId="ListLabel369">
    <w:name w:val="ListLabel 369"/>
    <w:qFormat/>
    <w:rsid w:val="006339F2"/>
    <w:rPr>
      <w:sz w:val="22"/>
      <w:szCs w:val="22"/>
    </w:rPr>
  </w:style>
  <w:style w:type="character" w:customStyle="1" w:styleId="ListLabel370">
    <w:name w:val="ListLabel 370"/>
    <w:qFormat/>
    <w:rsid w:val="006339F2"/>
    <w:rPr>
      <w:rFonts w:eastAsia="Calibri" w:cs="Calibri"/>
      <w:b w:val="0"/>
      <w:sz w:val="22"/>
      <w:szCs w:val="22"/>
    </w:rPr>
  </w:style>
  <w:style w:type="character" w:customStyle="1" w:styleId="ListLabel371">
    <w:name w:val="ListLabel 371"/>
    <w:qFormat/>
    <w:rsid w:val="006339F2"/>
    <w:rPr>
      <w:u w:val="none"/>
    </w:rPr>
  </w:style>
  <w:style w:type="character" w:customStyle="1" w:styleId="ListLabel372">
    <w:name w:val="ListLabel 372"/>
    <w:qFormat/>
    <w:rsid w:val="006339F2"/>
    <w:rPr>
      <w:b/>
      <w:bCs/>
      <w:sz w:val="22"/>
      <w:szCs w:val="22"/>
    </w:rPr>
  </w:style>
  <w:style w:type="character" w:customStyle="1" w:styleId="ListLabel373">
    <w:name w:val="ListLabel 373"/>
    <w:qFormat/>
    <w:rsid w:val="006339F2"/>
    <w:rPr>
      <w:color w:val="00000A"/>
    </w:rPr>
  </w:style>
  <w:style w:type="character" w:customStyle="1" w:styleId="ListLabel374">
    <w:name w:val="ListLabel 374"/>
    <w:qFormat/>
    <w:rsid w:val="006339F2"/>
    <w:rPr>
      <w:b/>
      <w:i w:val="0"/>
      <w:color w:val="00000A"/>
      <w:lang w:val="pl-PL"/>
    </w:rPr>
  </w:style>
  <w:style w:type="character" w:customStyle="1" w:styleId="ListLabel375">
    <w:name w:val="ListLabel 375"/>
    <w:qFormat/>
    <w:rsid w:val="006339F2"/>
    <w:rPr>
      <w:color w:val="00000A"/>
    </w:rPr>
  </w:style>
  <w:style w:type="character" w:customStyle="1" w:styleId="ListLabel376">
    <w:name w:val="ListLabel 376"/>
    <w:qFormat/>
    <w:rsid w:val="006339F2"/>
    <w:rPr>
      <w:color w:val="00000A"/>
    </w:rPr>
  </w:style>
  <w:style w:type="character" w:customStyle="1" w:styleId="ListLabel377">
    <w:name w:val="ListLabel 377"/>
    <w:qFormat/>
    <w:rsid w:val="006339F2"/>
    <w:rPr>
      <w:color w:val="00000A"/>
    </w:rPr>
  </w:style>
  <w:style w:type="character" w:customStyle="1" w:styleId="ListLabel378">
    <w:name w:val="ListLabel 378"/>
    <w:qFormat/>
    <w:rsid w:val="006339F2"/>
    <w:rPr>
      <w:color w:val="00000A"/>
    </w:rPr>
  </w:style>
  <w:style w:type="character" w:customStyle="1" w:styleId="ListLabel379">
    <w:name w:val="ListLabel 379"/>
    <w:qFormat/>
    <w:rsid w:val="006339F2"/>
    <w:rPr>
      <w:color w:val="00000A"/>
    </w:rPr>
  </w:style>
  <w:style w:type="character" w:customStyle="1" w:styleId="ListLabel380">
    <w:name w:val="ListLabel 380"/>
    <w:qFormat/>
    <w:rsid w:val="006339F2"/>
    <w:rPr>
      <w:color w:val="00000A"/>
    </w:rPr>
  </w:style>
  <w:style w:type="character" w:customStyle="1" w:styleId="ListLabel381">
    <w:name w:val="ListLabel 381"/>
    <w:qFormat/>
    <w:rsid w:val="006339F2"/>
    <w:rPr>
      <w:color w:val="00000A"/>
    </w:rPr>
  </w:style>
  <w:style w:type="character" w:customStyle="1" w:styleId="ListLabel382">
    <w:name w:val="ListLabel 382"/>
    <w:qFormat/>
    <w:rsid w:val="006339F2"/>
    <w:rPr>
      <w:color w:val="00000A"/>
    </w:rPr>
  </w:style>
  <w:style w:type="character" w:customStyle="1" w:styleId="ListLabel383">
    <w:name w:val="ListLabel 383"/>
    <w:qFormat/>
    <w:rsid w:val="006339F2"/>
    <w:rPr>
      <w:b w:val="0"/>
      <w:i w:val="0"/>
      <w:color w:val="00000A"/>
      <w:lang w:val="pl-PL"/>
    </w:rPr>
  </w:style>
  <w:style w:type="character" w:customStyle="1" w:styleId="ListLabel384">
    <w:name w:val="ListLabel 384"/>
    <w:qFormat/>
    <w:rsid w:val="006339F2"/>
    <w:rPr>
      <w:color w:val="00000A"/>
    </w:rPr>
  </w:style>
  <w:style w:type="character" w:customStyle="1" w:styleId="ListLabel385">
    <w:name w:val="ListLabel 385"/>
    <w:qFormat/>
    <w:rsid w:val="006339F2"/>
    <w:rPr>
      <w:color w:val="00000A"/>
    </w:rPr>
  </w:style>
  <w:style w:type="character" w:customStyle="1" w:styleId="ListLabel386">
    <w:name w:val="ListLabel 386"/>
    <w:qFormat/>
    <w:rsid w:val="006339F2"/>
    <w:rPr>
      <w:color w:val="00000A"/>
    </w:rPr>
  </w:style>
  <w:style w:type="character" w:customStyle="1" w:styleId="ListLabel387">
    <w:name w:val="ListLabel 387"/>
    <w:qFormat/>
    <w:rsid w:val="006339F2"/>
    <w:rPr>
      <w:color w:val="00000A"/>
    </w:rPr>
  </w:style>
  <w:style w:type="character" w:customStyle="1" w:styleId="ListLabel388">
    <w:name w:val="ListLabel 388"/>
    <w:qFormat/>
    <w:rsid w:val="006339F2"/>
    <w:rPr>
      <w:color w:val="00000A"/>
    </w:rPr>
  </w:style>
  <w:style w:type="character" w:customStyle="1" w:styleId="ListLabel389">
    <w:name w:val="ListLabel 389"/>
    <w:qFormat/>
    <w:rsid w:val="006339F2"/>
    <w:rPr>
      <w:color w:val="00000A"/>
    </w:rPr>
  </w:style>
  <w:style w:type="character" w:customStyle="1" w:styleId="ListLabel390">
    <w:name w:val="ListLabel 390"/>
    <w:qFormat/>
    <w:rsid w:val="006339F2"/>
    <w:rPr>
      <w:color w:val="00000A"/>
    </w:rPr>
  </w:style>
  <w:style w:type="character" w:customStyle="1" w:styleId="ListLabel391">
    <w:name w:val="ListLabel 391"/>
    <w:qFormat/>
    <w:rsid w:val="006339F2"/>
    <w:rPr>
      <w:color w:val="00000A"/>
    </w:rPr>
  </w:style>
  <w:style w:type="character" w:customStyle="1" w:styleId="ListLabel392">
    <w:name w:val="ListLabel 392"/>
    <w:qFormat/>
    <w:rsid w:val="006339F2"/>
    <w:rPr>
      <w:b/>
      <w:i w:val="0"/>
      <w:color w:val="00000A"/>
      <w:lang w:val="pl-PL"/>
    </w:rPr>
  </w:style>
  <w:style w:type="character" w:customStyle="1" w:styleId="ListLabel393">
    <w:name w:val="ListLabel 393"/>
    <w:qFormat/>
    <w:rsid w:val="006339F2"/>
    <w:rPr>
      <w:color w:val="00000A"/>
    </w:rPr>
  </w:style>
  <w:style w:type="character" w:customStyle="1" w:styleId="ListLabel394">
    <w:name w:val="ListLabel 394"/>
    <w:qFormat/>
    <w:rsid w:val="006339F2"/>
    <w:rPr>
      <w:color w:val="00000A"/>
    </w:rPr>
  </w:style>
  <w:style w:type="character" w:customStyle="1" w:styleId="ListLabel395">
    <w:name w:val="ListLabel 395"/>
    <w:qFormat/>
    <w:rsid w:val="006339F2"/>
    <w:rPr>
      <w:color w:val="00000A"/>
    </w:rPr>
  </w:style>
  <w:style w:type="character" w:customStyle="1" w:styleId="ListLabel396">
    <w:name w:val="ListLabel 396"/>
    <w:qFormat/>
    <w:rsid w:val="006339F2"/>
    <w:rPr>
      <w:color w:val="00000A"/>
    </w:rPr>
  </w:style>
  <w:style w:type="character" w:customStyle="1" w:styleId="ListLabel397">
    <w:name w:val="ListLabel 397"/>
    <w:qFormat/>
    <w:rsid w:val="006339F2"/>
    <w:rPr>
      <w:color w:val="00000A"/>
    </w:rPr>
  </w:style>
  <w:style w:type="character" w:customStyle="1" w:styleId="ListLabel398">
    <w:name w:val="ListLabel 398"/>
    <w:qFormat/>
    <w:rsid w:val="006339F2"/>
    <w:rPr>
      <w:color w:val="00000A"/>
    </w:rPr>
  </w:style>
  <w:style w:type="character" w:customStyle="1" w:styleId="ListLabel399">
    <w:name w:val="ListLabel 399"/>
    <w:qFormat/>
    <w:rsid w:val="006339F2"/>
    <w:rPr>
      <w:color w:val="00000A"/>
    </w:rPr>
  </w:style>
  <w:style w:type="character" w:customStyle="1" w:styleId="ListLabel400">
    <w:name w:val="ListLabel 400"/>
    <w:qFormat/>
    <w:rsid w:val="006339F2"/>
    <w:rPr>
      <w:color w:val="00000A"/>
    </w:rPr>
  </w:style>
  <w:style w:type="character" w:customStyle="1" w:styleId="ListLabel401">
    <w:name w:val="ListLabel 401"/>
    <w:qFormat/>
    <w:rsid w:val="006339F2"/>
    <w:rPr>
      <w:b w:val="0"/>
      <w:i w:val="0"/>
      <w:color w:val="00000A"/>
      <w:lang w:val="pl-PL"/>
    </w:rPr>
  </w:style>
  <w:style w:type="character" w:customStyle="1" w:styleId="ListLabel402">
    <w:name w:val="ListLabel 402"/>
    <w:qFormat/>
    <w:rsid w:val="006339F2"/>
    <w:rPr>
      <w:color w:val="00000A"/>
    </w:rPr>
  </w:style>
  <w:style w:type="character" w:customStyle="1" w:styleId="ListLabel403">
    <w:name w:val="ListLabel 403"/>
    <w:qFormat/>
    <w:rsid w:val="006339F2"/>
    <w:rPr>
      <w:color w:val="00000A"/>
    </w:rPr>
  </w:style>
  <w:style w:type="character" w:customStyle="1" w:styleId="ListLabel404">
    <w:name w:val="ListLabel 404"/>
    <w:qFormat/>
    <w:rsid w:val="006339F2"/>
    <w:rPr>
      <w:color w:val="00000A"/>
    </w:rPr>
  </w:style>
  <w:style w:type="character" w:customStyle="1" w:styleId="ListLabel405">
    <w:name w:val="ListLabel 405"/>
    <w:qFormat/>
    <w:rsid w:val="006339F2"/>
    <w:rPr>
      <w:color w:val="00000A"/>
    </w:rPr>
  </w:style>
  <w:style w:type="character" w:customStyle="1" w:styleId="ListLabel406">
    <w:name w:val="ListLabel 406"/>
    <w:qFormat/>
    <w:rsid w:val="006339F2"/>
    <w:rPr>
      <w:color w:val="00000A"/>
    </w:rPr>
  </w:style>
  <w:style w:type="character" w:customStyle="1" w:styleId="ListLabel407">
    <w:name w:val="ListLabel 407"/>
    <w:qFormat/>
    <w:rsid w:val="006339F2"/>
    <w:rPr>
      <w:color w:val="00000A"/>
    </w:rPr>
  </w:style>
  <w:style w:type="character" w:customStyle="1" w:styleId="ListLabel408">
    <w:name w:val="ListLabel 408"/>
    <w:qFormat/>
    <w:rsid w:val="006339F2"/>
    <w:rPr>
      <w:color w:val="00000A"/>
    </w:rPr>
  </w:style>
  <w:style w:type="character" w:customStyle="1" w:styleId="ListLabel409">
    <w:name w:val="ListLabel 409"/>
    <w:qFormat/>
    <w:rsid w:val="006339F2"/>
    <w:rPr>
      <w:color w:val="00000A"/>
    </w:rPr>
  </w:style>
  <w:style w:type="character" w:customStyle="1" w:styleId="ListLabel410">
    <w:name w:val="ListLabel 410"/>
    <w:qFormat/>
    <w:rsid w:val="006339F2"/>
    <w:rPr>
      <w:b/>
      <w:i w:val="0"/>
      <w:color w:val="00000A"/>
      <w:lang w:val="pl-PL"/>
    </w:rPr>
  </w:style>
  <w:style w:type="character" w:customStyle="1" w:styleId="ListLabel411">
    <w:name w:val="ListLabel 411"/>
    <w:qFormat/>
    <w:rsid w:val="006339F2"/>
    <w:rPr>
      <w:color w:val="00000A"/>
    </w:rPr>
  </w:style>
  <w:style w:type="character" w:customStyle="1" w:styleId="ListLabel412">
    <w:name w:val="ListLabel 412"/>
    <w:qFormat/>
    <w:rsid w:val="006339F2"/>
    <w:rPr>
      <w:color w:val="00000A"/>
    </w:rPr>
  </w:style>
  <w:style w:type="character" w:customStyle="1" w:styleId="ListLabel413">
    <w:name w:val="ListLabel 413"/>
    <w:qFormat/>
    <w:rsid w:val="006339F2"/>
    <w:rPr>
      <w:color w:val="00000A"/>
    </w:rPr>
  </w:style>
  <w:style w:type="character" w:customStyle="1" w:styleId="ListLabel414">
    <w:name w:val="ListLabel 414"/>
    <w:qFormat/>
    <w:rsid w:val="006339F2"/>
    <w:rPr>
      <w:color w:val="00000A"/>
    </w:rPr>
  </w:style>
  <w:style w:type="character" w:customStyle="1" w:styleId="ListLabel415">
    <w:name w:val="ListLabel 415"/>
    <w:qFormat/>
    <w:rsid w:val="006339F2"/>
    <w:rPr>
      <w:color w:val="00000A"/>
    </w:rPr>
  </w:style>
  <w:style w:type="character" w:customStyle="1" w:styleId="ListLabel416">
    <w:name w:val="ListLabel 416"/>
    <w:qFormat/>
    <w:rsid w:val="006339F2"/>
    <w:rPr>
      <w:color w:val="00000A"/>
    </w:rPr>
  </w:style>
  <w:style w:type="character" w:customStyle="1" w:styleId="ListLabel417">
    <w:name w:val="ListLabel 417"/>
    <w:qFormat/>
    <w:rsid w:val="006339F2"/>
    <w:rPr>
      <w:color w:val="00000A"/>
    </w:rPr>
  </w:style>
  <w:style w:type="character" w:customStyle="1" w:styleId="ListLabel418">
    <w:name w:val="ListLabel 418"/>
    <w:qFormat/>
    <w:rsid w:val="006339F2"/>
    <w:rPr>
      <w:color w:val="00000A"/>
    </w:rPr>
  </w:style>
  <w:style w:type="character" w:customStyle="1" w:styleId="ListLabel419">
    <w:name w:val="ListLabel 419"/>
    <w:qFormat/>
    <w:rsid w:val="006339F2"/>
    <w:rPr>
      <w:b/>
      <w:i w:val="0"/>
      <w:color w:val="00000A"/>
      <w:lang w:val="pl-PL"/>
    </w:rPr>
  </w:style>
  <w:style w:type="character" w:customStyle="1" w:styleId="ListLabel420">
    <w:name w:val="ListLabel 420"/>
    <w:qFormat/>
    <w:rsid w:val="006339F2"/>
    <w:rPr>
      <w:color w:val="00000A"/>
    </w:rPr>
  </w:style>
  <w:style w:type="character" w:customStyle="1" w:styleId="ListLabel421">
    <w:name w:val="ListLabel 421"/>
    <w:qFormat/>
    <w:rsid w:val="006339F2"/>
    <w:rPr>
      <w:color w:val="00000A"/>
    </w:rPr>
  </w:style>
  <w:style w:type="character" w:customStyle="1" w:styleId="ListLabel422">
    <w:name w:val="ListLabel 422"/>
    <w:qFormat/>
    <w:rsid w:val="006339F2"/>
    <w:rPr>
      <w:color w:val="00000A"/>
    </w:rPr>
  </w:style>
  <w:style w:type="character" w:customStyle="1" w:styleId="ListLabel423">
    <w:name w:val="ListLabel 423"/>
    <w:qFormat/>
    <w:rsid w:val="006339F2"/>
    <w:rPr>
      <w:color w:val="00000A"/>
    </w:rPr>
  </w:style>
  <w:style w:type="character" w:customStyle="1" w:styleId="ListLabel424">
    <w:name w:val="ListLabel 424"/>
    <w:qFormat/>
    <w:rsid w:val="006339F2"/>
    <w:rPr>
      <w:color w:val="00000A"/>
    </w:rPr>
  </w:style>
  <w:style w:type="character" w:customStyle="1" w:styleId="ListLabel425">
    <w:name w:val="ListLabel 425"/>
    <w:qFormat/>
    <w:rsid w:val="006339F2"/>
    <w:rPr>
      <w:color w:val="00000A"/>
    </w:rPr>
  </w:style>
  <w:style w:type="character" w:customStyle="1" w:styleId="ListLabel426">
    <w:name w:val="ListLabel 426"/>
    <w:qFormat/>
    <w:rsid w:val="006339F2"/>
    <w:rPr>
      <w:color w:val="00000A"/>
    </w:rPr>
  </w:style>
  <w:style w:type="character" w:customStyle="1" w:styleId="ListLabel427">
    <w:name w:val="ListLabel 427"/>
    <w:qFormat/>
    <w:rsid w:val="006339F2"/>
    <w:rPr>
      <w:color w:val="00000A"/>
    </w:rPr>
  </w:style>
  <w:style w:type="character" w:customStyle="1" w:styleId="ListLabel428">
    <w:name w:val="ListLabel 428"/>
    <w:qFormat/>
    <w:rsid w:val="006339F2"/>
    <w:rPr>
      <w:b w:val="0"/>
      <w:i w:val="0"/>
      <w:color w:val="00000A"/>
      <w:lang w:val="pl-PL"/>
    </w:rPr>
  </w:style>
  <w:style w:type="character" w:customStyle="1" w:styleId="ListLabel429">
    <w:name w:val="ListLabel 429"/>
    <w:qFormat/>
    <w:rsid w:val="006339F2"/>
    <w:rPr>
      <w:color w:val="00000A"/>
    </w:rPr>
  </w:style>
  <w:style w:type="character" w:customStyle="1" w:styleId="ListLabel430">
    <w:name w:val="ListLabel 430"/>
    <w:qFormat/>
    <w:rsid w:val="006339F2"/>
    <w:rPr>
      <w:color w:val="00000A"/>
    </w:rPr>
  </w:style>
  <w:style w:type="character" w:customStyle="1" w:styleId="ListLabel431">
    <w:name w:val="ListLabel 431"/>
    <w:qFormat/>
    <w:rsid w:val="006339F2"/>
    <w:rPr>
      <w:color w:val="00000A"/>
    </w:rPr>
  </w:style>
  <w:style w:type="character" w:customStyle="1" w:styleId="ListLabel432">
    <w:name w:val="ListLabel 432"/>
    <w:qFormat/>
    <w:rsid w:val="006339F2"/>
    <w:rPr>
      <w:color w:val="00000A"/>
    </w:rPr>
  </w:style>
  <w:style w:type="character" w:customStyle="1" w:styleId="ListLabel433">
    <w:name w:val="ListLabel 433"/>
    <w:qFormat/>
    <w:rsid w:val="006339F2"/>
    <w:rPr>
      <w:color w:val="00000A"/>
    </w:rPr>
  </w:style>
  <w:style w:type="character" w:customStyle="1" w:styleId="ListLabel434">
    <w:name w:val="ListLabel 434"/>
    <w:qFormat/>
    <w:rsid w:val="006339F2"/>
    <w:rPr>
      <w:color w:val="00000A"/>
    </w:rPr>
  </w:style>
  <w:style w:type="character" w:customStyle="1" w:styleId="ListLabel435">
    <w:name w:val="ListLabel 435"/>
    <w:qFormat/>
    <w:rsid w:val="006339F2"/>
    <w:rPr>
      <w:color w:val="00000A"/>
    </w:rPr>
  </w:style>
  <w:style w:type="character" w:customStyle="1" w:styleId="ListLabel436">
    <w:name w:val="ListLabel 436"/>
    <w:qFormat/>
    <w:rsid w:val="006339F2"/>
    <w:rPr>
      <w:color w:val="00000A"/>
    </w:rPr>
  </w:style>
  <w:style w:type="character" w:customStyle="1" w:styleId="ListLabel437">
    <w:name w:val="ListLabel 437"/>
    <w:qFormat/>
    <w:rsid w:val="006339F2"/>
    <w:rPr>
      <w:b w:val="0"/>
      <w:i w:val="0"/>
      <w:color w:val="00000A"/>
      <w:lang w:val="pl-PL"/>
    </w:rPr>
  </w:style>
  <w:style w:type="character" w:customStyle="1" w:styleId="ListLabel438">
    <w:name w:val="ListLabel 438"/>
    <w:qFormat/>
    <w:rsid w:val="006339F2"/>
    <w:rPr>
      <w:color w:val="00000A"/>
    </w:rPr>
  </w:style>
  <w:style w:type="character" w:customStyle="1" w:styleId="ListLabel439">
    <w:name w:val="ListLabel 439"/>
    <w:qFormat/>
    <w:rsid w:val="006339F2"/>
    <w:rPr>
      <w:color w:val="00000A"/>
    </w:rPr>
  </w:style>
  <w:style w:type="character" w:customStyle="1" w:styleId="ListLabel440">
    <w:name w:val="ListLabel 440"/>
    <w:qFormat/>
    <w:rsid w:val="006339F2"/>
    <w:rPr>
      <w:color w:val="00000A"/>
    </w:rPr>
  </w:style>
  <w:style w:type="character" w:customStyle="1" w:styleId="ListLabel441">
    <w:name w:val="ListLabel 441"/>
    <w:qFormat/>
    <w:rsid w:val="006339F2"/>
    <w:rPr>
      <w:color w:val="00000A"/>
    </w:rPr>
  </w:style>
  <w:style w:type="character" w:customStyle="1" w:styleId="ListLabel442">
    <w:name w:val="ListLabel 442"/>
    <w:qFormat/>
    <w:rsid w:val="006339F2"/>
    <w:rPr>
      <w:color w:val="00000A"/>
    </w:rPr>
  </w:style>
  <w:style w:type="character" w:customStyle="1" w:styleId="ListLabel443">
    <w:name w:val="ListLabel 443"/>
    <w:qFormat/>
    <w:rsid w:val="006339F2"/>
    <w:rPr>
      <w:color w:val="00000A"/>
    </w:rPr>
  </w:style>
  <w:style w:type="character" w:customStyle="1" w:styleId="ListLabel444">
    <w:name w:val="ListLabel 444"/>
    <w:qFormat/>
    <w:rsid w:val="006339F2"/>
    <w:rPr>
      <w:color w:val="00000A"/>
    </w:rPr>
  </w:style>
  <w:style w:type="character" w:customStyle="1" w:styleId="ListLabel445">
    <w:name w:val="ListLabel 445"/>
    <w:qFormat/>
    <w:rsid w:val="006339F2"/>
    <w:rPr>
      <w:color w:val="00000A"/>
    </w:rPr>
  </w:style>
  <w:style w:type="character" w:customStyle="1" w:styleId="ListLabel446">
    <w:name w:val="ListLabel 446"/>
    <w:qFormat/>
    <w:rsid w:val="006339F2"/>
    <w:rPr>
      <w:b w:val="0"/>
      <w:i w:val="0"/>
      <w:color w:val="00000A"/>
      <w:lang w:val="pl-PL"/>
    </w:rPr>
  </w:style>
  <w:style w:type="character" w:customStyle="1" w:styleId="ListLabel447">
    <w:name w:val="ListLabel 447"/>
    <w:qFormat/>
    <w:rsid w:val="006339F2"/>
    <w:rPr>
      <w:color w:val="00000A"/>
    </w:rPr>
  </w:style>
  <w:style w:type="character" w:customStyle="1" w:styleId="ListLabel448">
    <w:name w:val="ListLabel 448"/>
    <w:qFormat/>
    <w:rsid w:val="006339F2"/>
    <w:rPr>
      <w:color w:val="00000A"/>
    </w:rPr>
  </w:style>
  <w:style w:type="character" w:customStyle="1" w:styleId="ListLabel449">
    <w:name w:val="ListLabel 449"/>
    <w:qFormat/>
    <w:rsid w:val="006339F2"/>
    <w:rPr>
      <w:color w:val="00000A"/>
    </w:rPr>
  </w:style>
  <w:style w:type="character" w:customStyle="1" w:styleId="ListLabel450">
    <w:name w:val="ListLabel 450"/>
    <w:qFormat/>
    <w:rsid w:val="006339F2"/>
    <w:rPr>
      <w:color w:val="00000A"/>
    </w:rPr>
  </w:style>
  <w:style w:type="character" w:customStyle="1" w:styleId="ListLabel451">
    <w:name w:val="ListLabel 451"/>
    <w:qFormat/>
    <w:rsid w:val="006339F2"/>
    <w:rPr>
      <w:color w:val="00000A"/>
    </w:rPr>
  </w:style>
  <w:style w:type="character" w:customStyle="1" w:styleId="ListLabel452">
    <w:name w:val="ListLabel 452"/>
    <w:qFormat/>
    <w:rsid w:val="006339F2"/>
    <w:rPr>
      <w:color w:val="00000A"/>
    </w:rPr>
  </w:style>
  <w:style w:type="character" w:customStyle="1" w:styleId="ListLabel453">
    <w:name w:val="ListLabel 453"/>
    <w:qFormat/>
    <w:rsid w:val="006339F2"/>
    <w:rPr>
      <w:color w:val="00000A"/>
    </w:rPr>
  </w:style>
  <w:style w:type="character" w:customStyle="1" w:styleId="ListLabel454">
    <w:name w:val="ListLabel 454"/>
    <w:qFormat/>
    <w:rsid w:val="006339F2"/>
    <w:rPr>
      <w:color w:val="00000A"/>
    </w:rPr>
  </w:style>
  <w:style w:type="character" w:customStyle="1" w:styleId="ListLabel455">
    <w:name w:val="ListLabel 455"/>
    <w:qFormat/>
    <w:rsid w:val="006339F2"/>
    <w:rPr>
      <w:b w:val="0"/>
      <w:i w:val="0"/>
      <w:color w:val="00000A"/>
      <w:lang w:val="pl-PL"/>
    </w:rPr>
  </w:style>
  <w:style w:type="character" w:customStyle="1" w:styleId="ListLabel456">
    <w:name w:val="ListLabel 456"/>
    <w:qFormat/>
    <w:rsid w:val="006339F2"/>
    <w:rPr>
      <w:color w:val="00000A"/>
    </w:rPr>
  </w:style>
  <w:style w:type="character" w:customStyle="1" w:styleId="ListLabel457">
    <w:name w:val="ListLabel 457"/>
    <w:qFormat/>
    <w:rsid w:val="006339F2"/>
    <w:rPr>
      <w:color w:val="00000A"/>
    </w:rPr>
  </w:style>
  <w:style w:type="character" w:customStyle="1" w:styleId="ListLabel458">
    <w:name w:val="ListLabel 458"/>
    <w:qFormat/>
    <w:rsid w:val="006339F2"/>
    <w:rPr>
      <w:color w:val="00000A"/>
    </w:rPr>
  </w:style>
  <w:style w:type="character" w:customStyle="1" w:styleId="ListLabel459">
    <w:name w:val="ListLabel 459"/>
    <w:qFormat/>
    <w:rsid w:val="006339F2"/>
    <w:rPr>
      <w:color w:val="00000A"/>
    </w:rPr>
  </w:style>
  <w:style w:type="character" w:customStyle="1" w:styleId="ListLabel460">
    <w:name w:val="ListLabel 460"/>
    <w:qFormat/>
    <w:rsid w:val="006339F2"/>
    <w:rPr>
      <w:color w:val="00000A"/>
    </w:rPr>
  </w:style>
  <w:style w:type="character" w:customStyle="1" w:styleId="ListLabel461">
    <w:name w:val="ListLabel 461"/>
    <w:qFormat/>
    <w:rsid w:val="006339F2"/>
    <w:rPr>
      <w:color w:val="00000A"/>
    </w:rPr>
  </w:style>
  <w:style w:type="character" w:customStyle="1" w:styleId="ListLabel462">
    <w:name w:val="ListLabel 462"/>
    <w:qFormat/>
    <w:rsid w:val="006339F2"/>
    <w:rPr>
      <w:color w:val="00000A"/>
    </w:rPr>
  </w:style>
  <w:style w:type="character" w:customStyle="1" w:styleId="ListLabel463">
    <w:name w:val="ListLabel 463"/>
    <w:qFormat/>
    <w:rsid w:val="006339F2"/>
    <w:rPr>
      <w:color w:val="00000A"/>
    </w:rPr>
  </w:style>
  <w:style w:type="character" w:customStyle="1" w:styleId="ListLabel464">
    <w:name w:val="ListLabel 464"/>
    <w:qFormat/>
    <w:rsid w:val="006339F2"/>
    <w:rPr>
      <w:b w:val="0"/>
      <w:i w:val="0"/>
      <w:color w:val="00000A"/>
      <w:lang w:val="pl-PL"/>
    </w:rPr>
  </w:style>
  <w:style w:type="character" w:customStyle="1" w:styleId="ListLabel465">
    <w:name w:val="ListLabel 465"/>
    <w:qFormat/>
    <w:rsid w:val="006339F2"/>
    <w:rPr>
      <w:color w:val="00000A"/>
    </w:rPr>
  </w:style>
  <w:style w:type="character" w:customStyle="1" w:styleId="ListLabel466">
    <w:name w:val="ListLabel 466"/>
    <w:qFormat/>
    <w:rsid w:val="006339F2"/>
    <w:rPr>
      <w:color w:val="00000A"/>
    </w:rPr>
  </w:style>
  <w:style w:type="character" w:customStyle="1" w:styleId="ListLabel467">
    <w:name w:val="ListLabel 467"/>
    <w:qFormat/>
    <w:rsid w:val="006339F2"/>
    <w:rPr>
      <w:color w:val="00000A"/>
    </w:rPr>
  </w:style>
  <w:style w:type="character" w:customStyle="1" w:styleId="ListLabel468">
    <w:name w:val="ListLabel 468"/>
    <w:qFormat/>
    <w:rsid w:val="006339F2"/>
    <w:rPr>
      <w:color w:val="00000A"/>
    </w:rPr>
  </w:style>
  <w:style w:type="character" w:customStyle="1" w:styleId="ListLabel469">
    <w:name w:val="ListLabel 469"/>
    <w:qFormat/>
    <w:rsid w:val="006339F2"/>
    <w:rPr>
      <w:color w:val="00000A"/>
    </w:rPr>
  </w:style>
  <w:style w:type="character" w:customStyle="1" w:styleId="ListLabel470">
    <w:name w:val="ListLabel 470"/>
    <w:qFormat/>
    <w:rsid w:val="006339F2"/>
    <w:rPr>
      <w:color w:val="00000A"/>
    </w:rPr>
  </w:style>
  <w:style w:type="character" w:customStyle="1" w:styleId="ListLabel471">
    <w:name w:val="ListLabel 471"/>
    <w:qFormat/>
    <w:rsid w:val="006339F2"/>
    <w:rPr>
      <w:color w:val="00000A"/>
    </w:rPr>
  </w:style>
  <w:style w:type="character" w:customStyle="1" w:styleId="ListLabel472">
    <w:name w:val="ListLabel 472"/>
    <w:qFormat/>
    <w:rsid w:val="006339F2"/>
    <w:rPr>
      <w:color w:val="00000A"/>
    </w:rPr>
  </w:style>
  <w:style w:type="character" w:customStyle="1" w:styleId="ListLabel473">
    <w:name w:val="ListLabel 473"/>
    <w:qFormat/>
    <w:rsid w:val="006339F2"/>
    <w:rPr>
      <w:b w:val="0"/>
      <w:i w:val="0"/>
      <w:color w:val="00000A"/>
    </w:rPr>
  </w:style>
  <w:style w:type="character" w:customStyle="1" w:styleId="ListLabel474">
    <w:name w:val="ListLabel 474"/>
    <w:qFormat/>
    <w:rsid w:val="006339F2"/>
    <w:rPr>
      <w:b/>
      <w:bCs/>
      <w:color w:val="00000A"/>
      <w:sz w:val="24"/>
      <w:szCs w:val="22"/>
    </w:rPr>
  </w:style>
  <w:style w:type="character" w:customStyle="1" w:styleId="ListLabel475">
    <w:name w:val="ListLabel 475"/>
    <w:qFormat/>
    <w:rsid w:val="006339F2"/>
    <w:rPr>
      <w:color w:val="00000A"/>
    </w:rPr>
  </w:style>
  <w:style w:type="character" w:customStyle="1" w:styleId="ListLabel476">
    <w:name w:val="ListLabel 476"/>
    <w:qFormat/>
    <w:rsid w:val="006339F2"/>
    <w:rPr>
      <w:color w:val="00000A"/>
    </w:rPr>
  </w:style>
  <w:style w:type="character" w:customStyle="1" w:styleId="ListLabel477">
    <w:name w:val="ListLabel 477"/>
    <w:qFormat/>
    <w:rsid w:val="006339F2"/>
    <w:rPr>
      <w:color w:val="00000A"/>
    </w:rPr>
  </w:style>
  <w:style w:type="character" w:customStyle="1" w:styleId="ListLabel478">
    <w:name w:val="ListLabel 478"/>
    <w:qFormat/>
    <w:rsid w:val="006339F2"/>
    <w:rPr>
      <w:color w:val="00000A"/>
    </w:rPr>
  </w:style>
  <w:style w:type="character" w:customStyle="1" w:styleId="ListLabel479">
    <w:name w:val="ListLabel 479"/>
    <w:qFormat/>
    <w:rsid w:val="006339F2"/>
    <w:rPr>
      <w:color w:val="00000A"/>
    </w:rPr>
  </w:style>
  <w:style w:type="character" w:customStyle="1" w:styleId="ListLabel480">
    <w:name w:val="ListLabel 480"/>
    <w:qFormat/>
    <w:rsid w:val="006339F2"/>
    <w:rPr>
      <w:color w:val="00000A"/>
    </w:rPr>
  </w:style>
  <w:style w:type="character" w:customStyle="1" w:styleId="ListLabel481">
    <w:name w:val="ListLabel 481"/>
    <w:qFormat/>
    <w:rsid w:val="006339F2"/>
    <w:rPr>
      <w:b w:val="0"/>
    </w:rPr>
  </w:style>
  <w:style w:type="character" w:customStyle="1" w:styleId="ListLabel482">
    <w:name w:val="ListLabel 482"/>
    <w:qFormat/>
    <w:rsid w:val="006339F2"/>
    <w:rPr>
      <w:b w:val="0"/>
    </w:rPr>
  </w:style>
  <w:style w:type="character" w:customStyle="1" w:styleId="ListLabel483">
    <w:name w:val="ListLabel 483"/>
    <w:qFormat/>
    <w:rsid w:val="006339F2"/>
    <w:rPr>
      <w:rFonts w:cs="Courier New"/>
    </w:rPr>
  </w:style>
  <w:style w:type="character" w:customStyle="1" w:styleId="ListLabel484">
    <w:name w:val="ListLabel 484"/>
    <w:qFormat/>
    <w:rsid w:val="006339F2"/>
    <w:rPr>
      <w:rFonts w:cs="Wingdings"/>
    </w:rPr>
  </w:style>
  <w:style w:type="character" w:customStyle="1" w:styleId="ListLabel485">
    <w:name w:val="ListLabel 485"/>
    <w:qFormat/>
    <w:rsid w:val="006339F2"/>
    <w:rPr>
      <w:rFonts w:cs="Symbol"/>
    </w:rPr>
  </w:style>
  <w:style w:type="character" w:customStyle="1" w:styleId="ListLabel486">
    <w:name w:val="ListLabel 486"/>
    <w:qFormat/>
    <w:rsid w:val="006339F2"/>
    <w:rPr>
      <w:rFonts w:cs="Courier New"/>
    </w:rPr>
  </w:style>
  <w:style w:type="character" w:customStyle="1" w:styleId="ListLabel487">
    <w:name w:val="ListLabel 487"/>
    <w:qFormat/>
    <w:rsid w:val="006339F2"/>
    <w:rPr>
      <w:rFonts w:cs="Wingdings"/>
    </w:rPr>
  </w:style>
  <w:style w:type="character" w:customStyle="1" w:styleId="ListLabel488">
    <w:name w:val="ListLabel 488"/>
    <w:qFormat/>
    <w:rsid w:val="006339F2"/>
    <w:rPr>
      <w:rFonts w:cs="Symbol"/>
    </w:rPr>
  </w:style>
  <w:style w:type="character" w:customStyle="1" w:styleId="ListLabel489">
    <w:name w:val="ListLabel 489"/>
    <w:qFormat/>
    <w:rsid w:val="006339F2"/>
    <w:rPr>
      <w:rFonts w:cs="Courier New"/>
    </w:rPr>
  </w:style>
  <w:style w:type="character" w:customStyle="1" w:styleId="ListLabel490">
    <w:name w:val="ListLabel 490"/>
    <w:qFormat/>
    <w:rsid w:val="006339F2"/>
    <w:rPr>
      <w:rFonts w:cs="Wingdings"/>
    </w:rPr>
  </w:style>
  <w:style w:type="character" w:customStyle="1" w:styleId="ListLabel491">
    <w:name w:val="ListLabel 491"/>
    <w:qFormat/>
    <w:rsid w:val="006339F2"/>
    <w:rPr>
      <w:rFonts w:cs="Symbol"/>
    </w:rPr>
  </w:style>
  <w:style w:type="character" w:customStyle="1" w:styleId="ListLabel492">
    <w:name w:val="ListLabel 492"/>
    <w:qFormat/>
    <w:rsid w:val="006339F2"/>
    <w:rPr>
      <w:rFonts w:cs="Courier New"/>
    </w:rPr>
  </w:style>
  <w:style w:type="character" w:customStyle="1" w:styleId="ListLabel493">
    <w:name w:val="ListLabel 493"/>
    <w:qFormat/>
    <w:rsid w:val="006339F2"/>
    <w:rPr>
      <w:rFonts w:cs="Wingdings"/>
    </w:rPr>
  </w:style>
  <w:style w:type="character" w:customStyle="1" w:styleId="ListLabel494">
    <w:name w:val="ListLabel 494"/>
    <w:qFormat/>
    <w:rsid w:val="006339F2"/>
    <w:rPr>
      <w:rFonts w:cs="Symbol"/>
    </w:rPr>
  </w:style>
  <w:style w:type="character" w:customStyle="1" w:styleId="ListLabel495">
    <w:name w:val="ListLabel 495"/>
    <w:qFormat/>
    <w:rsid w:val="006339F2"/>
    <w:rPr>
      <w:rFonts w:cs="Courier New"/>
    </w:rPr>
  </w:style>
  <w:style w:type="character" w:customStyle="1" w:styleId="ListLabel496">
    <w:name w:val="ListLabel 496"/>
    <w:qFormat/>
    <w:rsid w:val="006339F2"/>
    <w:rPr>
      <w:rFonts w:cs="Wingdings"/>
    </w:rPr>
  </w:style>
  <w:style w:type="character" w:customStyle="1" w:styleId="ListLabel497">
    <w:name w:val="ListLabel 497"/>
    <w:qFormat/>
    <w:rsid w:val="006339F2"/>
    <w:rPr>
      <w:rFonts w:cs="Symbol"/>
    </w:rPr>
  </w:style>
  <w:style w:type="character" w:customStyle="1" w:styleId="ListLabel498">
    <w:name w:val="ListLabel 498"/>
    <w:qFormat/>
    <w:rsid w:val="006339F2"/>
    <w:rPr>
      <w:rFonts w:cs="Courier New"/>
    </w:rPr>
  </w:style>
  <w:style w:type="character" w:customStyle="1" w:styleId="ListLabel499">
    <w:name w:val="ListLabel 499"/>
    <w:qFormat/>
    <w:rsid w:val="006339F2"/>
    <w:rPr>
      <w:rFonts w:cs="Wingdings"/>
    </w:rPr>
  </w:style>
  <w:style w:type="character" w:customStyle="1" w:styleId="ListLabel500">
    <w:name w:val="ListLabel 500"/>
    <w:qFormat/>
    <w:rsid w:val="006339F2"/>
    <w:rPr>
      <w:color w:val="00000A"/>
    </w:rPr>
  </w:style>
  <w:style w:type="character" w:customStyle="1" w:styleId="ListLabel501">
    <w:name w:val="ListLabel 501"/>
    <w:qFormat/>
    <w:rsid w:val="006339F2"/>
    <w:rPr>
      <w:b w:val="0"/>
      <w:i w:val="0"/>
      <w:color w:val="00000A"/>
    </w:rPr>
  </w:style>
  <w:style w:type="character" w:customStyle="1" w:styleId="ListLabel502">
    <w:name w:val="ListLabel 502"/>
    <w:qFormat/>
    <w:rsid w:val="006339F2"/>
    <w:rPr>
      <w:color w:val="00000A"/>
    </w:rPr>
  </w:style>
  <w:style w:type="character" w:customStyle="1" w:styleId="ListLabel503">
    <w:name w:val="ListLabel 503"/>
    <w:qFormat/>
    <w:rsid w:val="006339F2"/>
    <w:rPr>
      <w:color w:val="00000A"/>
    </w:rPr>
  </w:style>
  <w:style w:type="character" w:customStyle="1" w:styleId="ListLabel504">
    <w:name w:val="ListLabel 504"/>
    <w:qFormat/>
    <w:rsid w:val="006339F2"/>
    <w:rPr>
      <w:color w:val="00000A"/>
    </w:rPr>
  </w:style>
  <w:style w:type="character" w:customStyle="1" w:styleId="ListLabel505">
    <w:name w:val="ListLabel 505"/>
    <w:qFormat/>
    <w:rsid w:val="006339F2"/>
    <w:rPr>
      <w:color w:val="00000A"/>
    </w:rPr>
  </w:style>
  <w:style w:type="character" w:customStyle="1" w:styleId="ListLabel506">
    <w:name w:val="ListLabel 506"/>
    <w:qFormat/>
    <w:rsid w:val="006339F2"/>
    <w:rPr>
      <w:color w:val="00000A"/>
    </w:rPr>
  </w:style>
  <w:style w:type="character" w:customStyle="1" w:styleId="ListLabel507">
    <w:name w:val="ListLabel 507"/>
    <w:qFormat/>
    <w:rsid w:val="006339F2"/>
    <w:rPr>
      <w:color w:val="00000A"/>
    </w:rPr>
  </w:style>
  <w:style w:type="character" w:customStyle="1" w:styleId="ListLabel508">
    <w:name w:val="ListLabel 508"/>
    <w:qFormat/>
    <w:rsid w:val="006339F2"/>
    <w:rPr>
      <w:color w:val="00000A"/>
    </w:rPr>
  </w:style>
  <w:style w:type="character" w:customStyle="1" w:styleId="ListLabel509">
    <w:name w:val="ListLabel 509"/>
    <w:qFormat/>
    <w:rsid w:val="006339F2"/>
    <w:rPr>
      <w:b w:val="0"/>
      <w:bCs/>
      <w:sz w:val="22"/>
      <w:szCs w:val="22"/>
    </w:rPr>
  </w:style>
  <w:style w:type="character" w:customStyle="1" w:styleId="ListLabel510">
    <w:name w:val="ListLabel 510"/>
    <w:qFormat/>
    <w:rsid w:val="006339F2"/>
    <w:rPr>
      <w:rFonts w:cs="Symbol"/>
      <w:sz w:val="20"/>
    </w:rPr>
  </w:style>
  <w:style w:type="character" w:customStyle="1" w:styleId="ListLabel511">
    <w:name w:val="ListLabel 511"/>
    <w:qFormat/>
    <w:rsid w:val="006339F2"/>
    <w:rPr>
      <w:rFonts w:cs="Courier New"/>
      <w:sz w:val="20"/>
    </w:rPr>
  </w:style>
  <w:style w:type="character" w:customStyle="1" w:styleId="ListLabel512">
    <w:name w:val="ListLabel 512"/>
    <w:qFormat/>
    <w:rsid w:val="006339F2"/>
    <w:rPr>
      <w:rFonts w:cs="Wingdings"/>
      <w:sz w:val="20"/>
    </w:rPr>
  </w:style>
  <w:style w:type="character" w:customStyle="1" w:styleId="ListLabel513">
    <w:name w:val="ListLabel 513"/>
    <w:qFormat/>
    <w:rsid w:val="006339F2"/>
    <w:rPr>
      <w:rFonts w:cs="Wingdings"/>
      <w:sz w:val="20"/>
    </w:rPr>
  </w:style>
  <w:style w:type="character" w:customStyle="1" w:styleId="ListLabel514">
    <w:name w:val="ListLabel 514"/>
    <w:qFormat/>
    <w:rsid w:val="006339F2"/>
    <w:rPr>
      <w:rFonts w:cs="Wingdings"/>
      <w:sz w:val="20"/>
    </w:rPr>
  </w:style>
  <w:style w:type="character" w:customStyle="1" w:styleId="ListLabel515">
    <w:name w:val="ListLabel 515"/>
    <w:qFormat/>
    <w:rsid w:val="006339F2"/>
    <w:rPr>
      <w:rFonts w:cs="Wingdings"/>
      <w:sz w:val="20"/>
    </w:rPr>
  </w:style>
  <w:style w:type="character" w:customStyle="1" w:styleId="ListLabel516">
    <w:name w:val="ListLabel 516"/>
    <w:qFormat/>
    <w:rsid w:val="006339F2"/>
    <w:rPr>
      <w:rFonts w:cs="Wingdings"/>
      <w:sz w:val="20"/>
    </w:rPr>
  </w:style>
  <w:style w:type="character" w:customStyle="1" w:styleId="ListLabel517">
    <w:name w:val="ListLabel 517"/>
    <w:qFormat/>
    <w:rsid w:val="006339F2"/>
    <w:rPr>
      <w:rFonts w:cs="Wingdings"/>
      <w:sz w:val="20"/>
    </w:rPr>
  </w:style>
  <w:style w:type="character" w:customStyle="1" w:styleId="ListLabel518">
    <w:name w:val="ListLabel 518"/>
    <w:qFormat/>
    <w:rsid w:val="006339F2"/>
    <w:rPr>
      <w:rFonts w:cs="Wingdings"/>
      <w:sz w:val="20"/>
    </w:rPr>
  </w:style>
  <w:style w:type="character" w:customStyle="1" w:styleId="ListLabel519">
    <w:name w:val="ListLabel 519"/>
    <w:qFormat/>
    <w:rsid w:val="006339F2"/>
    <w:rPr>
      <w:rFonts w:cs="Symbol"/>
      <w:b w:val="0"/>
    </w:rPr>
  </w:style>
  <w:style w:type="character" w:customStyle="1" w:styleId="ListLabel520">
    <w:name w:val="ListLabel 520"/>
    <w:qFormat/>
    <w:rsid w:val="006339F2"/>
    <w:rPr>
      <w:rFonts w:cs="Courier New"/>
    </w:rPr>
  </w:style>
  <w:style w:type="character" w:customStyle="1" w:styleId="ListLabel521">
    <w:name w:val="ListLabel 521"/>
    <w:qFormat/>
    <w:rsid w:val="006339F2"/>
    <w:rPr>
      <w:rFonts w:cs="Wingdings"/>
    </w:rPr>
  </w:style>
  <w:style w:type="character" w:customStyle="1" w:styleId="ListLabel522">
    <w:name w:val="ListLabel 522"/>
    <w:qFormat/>
    <w:rsid w:val="006339F2"/>
    <w:rPr>
      <w:rFonts w:cs="Symbol"/>
    </w:rPr>
  </w:style>
  <w:style w:type="character" w:customStyle="1" w:styleId="ListLabel523">
    <w:name w:val="ListLabel 523"/>
    <w:qFormat/>
    <w:rsid w:val="006339F2"/>
    <w:rPr>
      <w:rFonts w:cs="Courier New"/>
    </w:rPr>
  </w:style>
  <w:style w:type="character" w:customStyle="1" w:styleId="ListLabel524">
    <w:name w:val="ListLabel 524"/>
    <w:qFormat/>
    <w:rsid w:val="006339F2"/>
    <w:rPr>
      <w:rFonts w:cs="Wingdings"/>
    </w:rPr>
  </w:style>
  <w:style w:type="character" w:customStyle="1" w:styleId="ListLabel525">
    <w:name w:val="ListLabel 525"/>
    <w:qFormat/>
    <w:rsid w:val="006339F2"/>
    <w:rPr>
      <w:rFonts w:cs="Symbol"/>
    </w:rPr>
  </w:style>
  <w:style w:type="character" w:customStyle="1" w:styleId="ListLabel526">
    <w:name w:val="ListLabel 526"/>
    <w:qFormat/>
    <w:rsid w:val="006339F2"/>
    <w:rPr>
      <w:rFonts w:cs="Courier New"/>
    </w:rPr>
  </w:style>
  <w:style w:type="character" w:customStyle="1" w:styleId="ListLabel527">
    <w:name w:val="ListLabel 527"/>
    <w:qFormat/>
    <w:rsid w:val="006339F2"/>
    <w:rPr>
      <w:rFonts w:cs="Wingdings"/>
    </w:rPr>
  </w:style>
  <w:style w:type="character" w:customStyle="1" w:styleId="ListLabel528">
    <w:name w:val="ListLabel 528"/>
    <w:qFormat/>
    <w:rsid w:val="006339F2"/>
    <w:rPr>
      <w:rFonts w:cs="Courier New"/>
    </w:rPr>
  </w:style>
  <w:style w:type="character" w:customStyle="1" w:styleId="ListLabel529">
    <w:name w:val="ListLabel 529"/>
    <w:qFormat/>
    <w:rsid w:val="006339F2"/>
    <w:rPr>
      <w:rFonts w:cs="Courier New"/>
    </w:rPr>
  </w:style>
  <w:style w:type="character" w:customStyle="1" w:styleId="ListLabel530">
    <w:name w:val="ListLabel 530"/>
    <w:qFormat/>
    <w:rsid w:val="006339F2"/>
    <w:rPr>
      <w:rFonts w:cs="Courier New"/>
    </w:rPr>
  </w:style>
  <w:style w:type="paragraph" w:customStyle="1" w:styleId="Heading">
    <w:name w:val="Heading"/>
    <w:basedOn w:val="Normalny"/>
    <w:next w:val="Tekstpodstawowy"/>
    <w:qFormat/>
    <w:rsid w:val="006339F2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link w:val="TekstpodstawowyZnak"/>
    <w:rsid w:val="00F12ADF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sid w:val="006339F2"/>
    <w:rPr>
      <w:rFonts w:cs="FreeSans"/>
    </w:rPr>
  </w:style>
  <w:style w:type="paragraph" w:styleId="Legenda">
    <w:name w:val="caption"/>
    <w:basedOn w:val="Normalny"/>
    <w:qFormat/>
    <w:rsid w:val="006339F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rsid w:val="006339F2"/>
    <w:pPr>
      <w:suppressLineNumbers/>
    </w:pPr>
    <w:rPr>
      <w:rFonts w:cs="FreeSans"/>
    </w:rPr>
  </w:style>
  <w:style w:type="paragraph" w:styleId="Nagwek">
    <w:name w:val="header"/>
    <w:basedOn w:val="Normalny"/>
    <w:link w:val="NagwekZnak"/>
    <w:unhideWhenUsed/>
    <w:rsid w:val="00B62D97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2D97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2D97"/>
    <w:rPr>
      <w:rFonts w:ascii="Tahoma" w:eastAsia="Times New Roman" w:hAnsi="Tahoma"/>
      <w:b/>
      <w:sz w:val="16"/>
      <w:szCs w:val="16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A2C6B"/>
    <w:pPr>
      <w:tabs>
        <w:tab w:val="left" w:pos="440"/>
        <w:tab w:val="right" w:leader="dot" w:pos="9072"/>
      </w:tabs>
      <w:spacing w:before="120" w:after="0" w:line="240" w:lineRule="auto"/>
      <w:ind w:left="357" w:hanging="357"/>
      <w:jc w:val="both"/>
    </w:pPr>
    <w:rPr>
      <w:rFonts w:eastAsia="Times New Roman"/>
      <w:b/>
      <w:bCs/>
      <w:lang w:eastAsia="pl-PL"/>
    </w:rPr>
  </w:style>
  <w:style w:type="paragraph" w:styleId="Spistreci2">
    <w:name w:val="toc 2"/>
    <w:basedOn w:val="Normalny"/>
    <w:autoRedefine/>
    <w:uiPriority w:val="39"/>
    <w:unhideWhenUsed/>
    <w:rsid w:val="00507A86"/>
    <w:pPr>
      <w:spacing w:before="240" w:after="0"/>
    </w:pPr>
    <w:rPr>
      <w:b/>
      <w:bC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507A86"/>
    <w:pPr>
      <w:spacing w:after="0"/>
      <w:ind w:left="220"/>
    </w:pPr>
    <w:rPr>
      <w:sz w:val="20"/>
      <w:szCs w:val="20"/>
    </w:rPr>
  </w:style>
  <w:style w:type="paragraph" w:styleId="Spistreci4">
    <w:name w:val="toc 4"/>
    <w:basedOn w:val="Normalny"/>
    <w:autoRedefine/>
    <w:uiPriority w:val="39"/>
    <w:unhideWhenUsed/>
    <w:rsid w:val="00507A86"/>
    <w:pPr>
      <w:spacing w:after="0"/>
      <w:ind w:left="440"/>
    </w:pPr>
    <w:rPr>
      <w:sz w:val="20"/>
      <w:szCs w:val="20"/>
    </w:rPr>
  </w:style>
  <w:style w:type="paragraph" w:styleId="Spistreci5">
    <w:name w:val="toc 5"/>
    <w:basedOn w:val="Normalny"/>
    <w:autoRedefine/>
    <w:uiPriority w:val="39"/>
    <w:unhideWhenUsed/>
    <w:rsid w:val="00507A86"/>
    <w:pPr>
      <w:spacing w:after="0"/>
      <w:ind w:left="660"/>
    </w:pPr>
    <w:rPr>
      <w:sz w:val="20"/>
      <w:szCs w:val="20"/>
    </w:rPr>
  </w:style>
  <w:style w:type="paragraph" w:styleId="Spistreci6">
    <w:name w:val="toc 6"/>
    <w:basedOn w:val="Normalny"/>
    <w:autoRedefine/>
    <w:uiPriority w:val="39"/>
    <w:unhideWhenUsed/>
    <w:rsid w:val="00507A86"/>
    <w:pPr>
      <w:spacing w:after="0"/>
      <w:ind w:left="880"/>
    </w:pPr>
    <w:rPr>
      <w:sz w:val="20"/>
      <w:szCs w:val="20"/>
    </w:rPr>
  </w:style>
  <w:style w:type="paragraph" w:styleId="Spistreci7">
    <w:name w:val="toc 7"/>
    <w:basedOn w:val="Normalny"/>
    <w:autoRedefine/>
    <w:uiPriority w:val="39"/>
    <w:unhideWhenUsed/>
    <w:rsid w:val="00507A86"/>
    <w:pPr>
      <w:spacing w:after="0"/>
      <w:ind w:left="1100"/>
    </w:pPr>
    <w:rPr>
      <w:sz w:val="20"/>
      <w:szCs w:val="20"/>
    </w:rPr>
  </w:style>
  <w:style w:type="paragraph" w:styleId="Spistreci8">
    <w:name w:val="toc 8"/>
    <w:basedOn w:val="Normalny"/>
    <w:autoRedefine/>
    <w:uiPriority w:val="39"/>
    <w:unhideWhenUsed/>
    <w:rsid w:val="00507A86"/>
    <w:pPr>
      <w:spacing w:after="0"/>
      <w:ind w:left="1320"/>
    </w:pPr>
    <w:rPr>
      <w:sz w:val="20"/>
      <w:szCs w:val="20"/>
    </w:rPr>
  </w:style>
  <w:style w:type="paragraph" w:styleId="Spistreci9">
    <w:name w:val="toc 9"/>
    <w:basedOn w:val="Normalny"/>
    <w:autoRedefine/>
    <w:uiPriority w:val="39"/>
    <w:unhideWhenUsed/>
    <w:rsid w:val="00507A86"/>
    <w:pPr>
      <w:spacing w:after="0"/>
      <w:ind w:left="1540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0520B8"/>
    <w:pPr>
      <w:spacing w:after="0" w:line="240" w:lineRule="auto"/>
      <w:contextualSpacing/>
      <w:jc w:val="both"/>
    </w:pPr>
  </w:style>
  <w:style w:type="paragraph" w:customStyle="1" w:styleId="Styl2">
    <w:name w:val="Styl2"/>
    <w:basedOn w:val="Normalny"/>
    <w:link w:val="Styl2Znak"/>
    <w:qFormat/>
    <w:rsid w:val="005608B2"/>
    <w:pPr>
      <w:spacing w:after="0" w:line="240" w:lineRule="auto"/>
    </w:pPr>
    <w:rPr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183DEC"/>
    <w:rPr>
      <w:sz w:val="22"/>
    </w:rPr>
  </w:style>
  <w:style w:type="paragraph" w:customStyle="1" w:styleId="1">
    <w:name w:val="1."/>
    <w:basedOn w:val="Normalny"/>
    <w:link w:val="1Znak"/>
    <w:qFormat/>
    <w:rsid w:val="00BE19E9"/>
    <w:pPr>
      <w:spacing w:after="0" w:line="240" w:lineRule="auto"/>
      <w:jc w:val="both"/>
    </w:pPr>
  </w:style>
  <w:style w:type="paragraph" w:styleId="Akapitzlist">
    <w:name w:val="List Paragraph"/>
    <w:aliases w:val="WYPUNKTOWANIE Akapit z listą,List Paragraph2,Podsis rysunku,Numerowanie,List Paragraph,Akapit z listą BS,T_SZ_List Paragraph,BulletC,normalny tekst,List bullet,Obiekt,List Paragraph1,Data wydania,CW_Lista"/>
    <w:basedOn w:val="Normalny"/>
    <w:link w:val="AkapitzlistZnak"/>
    <w:uiPriority w:val="34"/>
    <w:qFormat/>
    <w:rsid w:val="00E4088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nhideWhenUsed/>
    <w:qFormat/>
    <w:rsid w:val="00F13D6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13D6A"/>
    <w:rPr>
      <w:b/>
      <w:bCs/>
    </w:rPr>
  </w:style>
  <w:style w:type="paragraph" w:styleId="Poprawka">
    <w:name w:val="Revision"/>
    <w:uiPriority w:val="99"/>
    <w:semiHidden/>
    <w:qFormat/>
    <w:rsid w:val="0099025D"/>
    <w:rPr>
      <w:rFonts w:eastAsia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C03376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8762F2"/>
    <w:rPr>
      <w:rFonts w:cs="Calibri"/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26DF5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6339F2"/>
  </w:style>
  <w:style w:type="paragraph" w:customStyle="1" w:styleId="Akapitzlist1">
    <w:name w:val="Akapit z listą1"/>
    <w:basedOn w:val="Normalny"/>
    <w:qFormat/>
    <w:rsid w:val="0096299B"/>
    <w:pPr>
      <w:suppressAutoHyphens/>
      <w:ind w:left="720"/>
    </w:pPr>
    <w:rPr>
      <w:lang w:eastAsia="ar-SA"/>
    </w:rPr>
  </w:style>
  <w:style w:type="paragraph" w:customStyle="1" w:styleId="NormalBold">
    <w:name w:val="NormalBold"/>
    <w:basedOn w:val="Normalny"/>
    <w:link w:val="NormalBoldChar"/>
    <w:qFormat/>
    <w:rsid w:val="0077653F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paragraph" w:customStyle="1" w:styleId="Text1">
    <w:name w:val="Text 1"/>
    <w:basedOn w:val="Normalny"/>
    <w:qFormat/>
    <w:rsid w:val="0077653F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qFormat/>
    <w:rsid w:val="0077653F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qFormat/>
    <w:rsid w:val="0077653F"/>
    <w:p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qFormat/>
    <w:rsid w:val="0077653F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qFormat/>
    <w:rsid w:val="0077653F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qFormat/>
    <w:rsid w:val="0077653F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styleId="NormalnyWeb">
    <w:name w:val="Normal (Web)"/>
    <w:basedOn w:val="Normalny"/>
    <w:uiPriority w:val="99"/>
    <w:qFormat/>
    <w:rsid w:val="00B67FEC"/>
    <w:pPr>
      <w:spacing w:before="280" w:after="280" w:line="240" w:lineRule="auto"/>
      <w:jc w:val="both"/>
    </w:pPr>
    <w:rPr>
      <w:rFonts w:eastAsia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471FE1"/>
    <w:pPr>
      <w:spacing w:after="120" w:line="480" w:lineRule="auto"/>
    </w:pPr>
  </w:style>
  <w:style w:type="paragraph" w:customStyle="1" w:styleId="Tekstpodstawowy21">
    <w:name w:val="Tekst podstawowy 21"/>
    <w:basedOn w:val="Normalny"/>
    <w:qFormat/>
    <w:rsid w:val="008A76C1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qFormat/>
    <w:rsid w:val="006F686D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A521AE"/>
    <w:pPr>
      <w:keepNext/>
      <w:keepLines/>
      <w:numPr>
        <w:numId w:val="0"/>
      </w:numPr>
      <w:spacing w:before="480"/>
      <w:jc w:val="left"/>
    </w:pPr>
    <w:rPr>
      <w:rFonts w:ascii="Cambria" w:hAnsi="Cambria"/>
      <w:bCs/>
      <w:color w:val="365F91"/>
      <w:sz w:val="28"/>
      <w:szCs w:val="28"/>
    </w:rPr>
  </w:style>
  <w:style w:type="paragraph" w:customStyle="1" w:styleId="Tytu2">
    <w:name w:val="Tytuł2"/>
    <w:basedOn w:val="Tytu"/>
    <w:qFormat/>
    <w:rsid w:val="00BA1B79"/>
    <w:pPr>
      <w:spacing w:before="0" w:after="0" w:line="240" w:lineRule="auto"/>
      <w:jc w:val="left"/>
    </w:pPr>
    <w:rPr>
      <w:rFonts w:ascii="Calibri" w:hAnsi="Calibri"/>
      <w:bCs w:val="0"/>
      <w:sz w:val="22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BA1B79"/>
    <w:pPr>
      <w:spacing w:before="240" w:after="60"/>
      <w:jc w:val="center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customStyle="1" w:styleId="Styl5">
    <w:name w:val="Styl5"/>
    <w:basedOn w:val="Tytu2"/>
    <w:qFormat/>
    <w:rsid w:val="00BA1B79"/>
    <w:pPr>
      <w:spacing w:after="120"/>
      <w:ind w:left="360"/>
    </w:pPr>
  </w:style>
  <w:style w:type="paragraph" w:customStyle="1" w:styleId="10">
    <w:name w:val="1)"/>
    <w:basedOn w:val="Normalny"/>
    <w:qFormat/>
    <w:rsid w:val="00D03616"/>
    <w:pPr>
      <w:spacing w:after="0" w:line="240" w:lineRule="auto"/>
      <w:jc w:val="both"/>
    </w:pPr>
  </w:style>
  <w:style w:type="paragraph" w:customStyle="1" w:styleId="Podpis5">
    <w:name w:val="Podpis5"/>
    <w:basedOn w:val="Normalny"/>
    <w:qFormat/>
    <w:rsid w:val="0043171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bCs/>
      <w:i/>
      <w:iCs/>
      <w:sz w:val="20"/>
      <w:szCs w:val="20"/>
      <w:lang w:eastAsia="ar-SA"/>
    </w:rPr>
  </w:style>
  <w:style w:type="paragraph" w:customStyle="1" w:styleId="Style44">
    <w:name w:val="Style44"/>
    <w:basedOn w:val="Normalny"/>
    <w:qFormat/>
    <w:rsid w:val="009652F2"/>
    <w:pPr>
      <w:widowControl w:val="0"/>
      <w:spacing w:after="0" w:line="240" w:lineRule="auto"/>
    </w:pPr>
    <w:rPr>
      <w:rFonts w:ascii="Verdana" w:hAnsi="Verdana" w:cs="Verdana"/>
      <w:sz w:val="24"/>
      <w:szCs w:val="24"/>
      <w:lang w:eastAsia="pl-PL"/>
    </w:rPr>
  </w:style>
  <w:style w:type="paragraph" w:customStyle="1" w:styleId="Stopka1">
    <w:name w:val="Stopka1"/>
    <w:basedOn w:val="Normalny"/>
    <w:uiPriority w:val="99"/>
    <w:unhideWhenUsed/>
    <w:qFormat/>
    <w:rsid w:val="00556903"/>
    <w:pPr>
      <w:tabs>
        <w:tab w:val="center" w:pos="4536"/>
        <w:tab w:val="right" w:pos="9072"/>
      </w:tabs>
    </w:pPr>
    <w:rPr>
      <w:rFonts w:eastAsia="Times New Roman"/>
      <w:b/>
      <w:sz w:val="20"/>
      <w:szCs w:val="20"/>
      <w:lang w:eastAsia="pl-PL"/>
    </w:rPr>
  </w:style>
  <w:style w:type="paragraph" w:customStyle="1" w:styleId="Standard">
    <w:name w:val="Standard"/>
    <w:basedOn w:val="Normalny"/>
    <w:qFormat/>
    <w:rsid w:val="00D448B9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E22405"/>
  </w:style>
  <w:style w:type="numbering" w:customStyle="1" w:styleId="Bezlisty2">
    <w:name w:val="Bez listy2"/>
    <w:uiPriority w:val="99"/>
    <w:semiHidden/>
    <w:unhideWhenUsed/>
    <w:qFormat/>
    <w:rsid w:val="003B4941"/>
  </w:style>
  <w:style w:type="table" w:styleId="Tabela-Siatka">
    <w:name w:val="Table Grid"/>
    <w:basedOn w:val="Standardowy"/>
    <w:rsid w:val="00797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E22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3B4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11">
    <w:name w:val="Średnie cieniowanie 11"/>
    <w:basedOn w:val="Standardowy"/>
    <w:uiPriority w:val="63"/>
    <w:rsid w:val="00733A9F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AA1D7C"/>
    <w:rPr>
      <w:color w:val="0000FF" w:themeColor="hyperlink"/>
      <w:u w:val="single"/>
    </w:rPr>
  </w:style>
  <w:style w:type="paragraph" w:customStyle="1" w:styleId="Akapitzlist2">
    <w:name w:val="Akapit z listą2"/>
    <w:basedOn w:val="Normalny"/>
    <w:rsid w:val="001C4AC7"/>
    <w:pPr>
      <w:suppressAutoHyphens/>
      <w:ind w:left="720"/>
    </w:pPr>
    <w:rPr>
      <w:lang w:eastAsia="ar-SA"/>
    </w:rPr>
  </w:style>
  <w:style w:type="paragraph" w:customStyle="1" w:styleId="xl66">
    <w:name w:val="xl66"/>
    <w:basedOn w:val="Normalny"/>
    <w:rsid w:val="001C4A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eastAsia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1C4A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1C4A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1C4A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1C4A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1C4A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1D5C9C"/>
  </w:style>
  <w:style w:type="paragraph" w:customStyle="1" w:styleId="Akapitzlist3">
    <w:name w:val="Akapit z listą3"/>
    <w:basedOn w:val="Normalny"/>
    <w:rsid w:val="00E4390C"/>
    <w:pPr>
      <w:suppressAutoHyphens/>
      <w:ind w:left="720"/>
    </w:pPr>
    <w:rPr>
      <w:lang w:eastAsia="ar-SA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 BS Znak,T_SZ_List Paragraph Znak,BulletC Znak,normalny tekst Znak,List bullet Znak,Obiekt Znak"/>
    <w:link w:val="Akapitzlist"/>
    <w:uiPriority w:val="34"/>
    <w:qFormat/>
    <w:locked/>
    <w:rsid w:val="00E4390C"/>
    <w:rPr>
      <w:rFonts w:eastAsia="Calibri"/>
      <w:sz w:val="22"/>
      <w:szCs w:val="22"/>
      <w:lang w:eastAsia="en-US"/>
    </w:rPr>
  </w:style>
  <w:style w:type="character" w:customStyle="1" w:styleId="Tekstpodstawowy2Znak1">
    <w:name w:val="Tekst podstawowy 2 Znak1"/>
    <w:uiPriority w:val="99"/>
    <w:semiHidden/>
    <w:rsid w:val="000E2B31"/>
    <w:rPr>
      <w:sz w:val="22"/>
      <w:szCs w:val="22"/>
      <w:lang w:eastAsia="en-US"/>
    </w:rPr>
  </w:style>
  <w:style w:type="character" w:customStyle="1" w:styleId="ZwykytekstZnak1">
    <w:name w:val="Zwykły tekst Znak1"/>
    <w:uiPriority w:val="99"/>
    <w:semiHidden/>
    <w:rsid w:val="000E2B31"/>
    <w:rPr>
      <w:rFonts w:ascii="Consolas" w:hAnsi="Consolas"/>
      <w:sz w:val="21"/>
      <w:szCs w:val="21"/>
      <w:lang w:eastAsia="en-US"/>
    </w:rPr>
  </w:style>
  <w:style w:type="character" w:customStyle="1" w:styleId="TytuZnak1">
    <w:name w:val="Tytuł Znak1"/>
    <w:uiPriority w:val="10"/>
    <w:rsid w:val="000E2B3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Akapitzlist4">
    <w:name w:val="Akapit z listą4"/>
    <w:basedOn w:val="Normalny"/>
    <w:rsid w:val="000E2B31"/>
    <w:pPr>
      <w:suppressAutoHyphens/>
      <w:ind w:left="720"/>
    </w:pPr>
    <w:rPr>
      <w:lang w:eastAsia="ar-SA"/>
    </w:rPr>
  </w:style>
  <w:style w:type="paragraph" w:customStyle="1" w:styleId="Akapitzlist5">
    <w:name w:val="Akapit z listą5"/>
    <w:basedOn w:val="Normalny"/>
    <w:rsid w:val="000E2B31"/>
    <w:pPr>
      <w:suppressAutoHyphens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852233"/>
    <w:rPr>
      <w:rFonts w:ascii="Calibri" w:hAnsi="Calibri" w:cs="Calibri"/>
      <w:lang w:eastAsia="zh-CN"/>
    </w:rPr>
  </w:style>
  <w:style w:type="character" w:customStyle="1" w:styleId="Nagwek04Znak">
    <w:name w:val="Nagłówek04 Znak"/>
    <w:link w:val="Nagwek04"/>
    <w:uiPriority w:val="15"/>
    <w:rsid w:val="003D1431"/>
    <w:rPr>
      <w:b/>
      <w:color w:val="000000"/>
      <w:sz w:val="22"/>
      <w:szCs w:val="24"/>
    </w:rPr>
  </w:style>
  <w:style w:type="paragraph" w:customStyle="1" w:styleId="Nagwek04">
    <w:name w:val="Nagłówek04"/>
    <w:basedOn w:val="Normalny"/>
    <w:link w:val="Nagwek04Znak"/>
    <w:uiPriority w:val="15"/>
    <w:rsid w:val="005A0FC1"/>
    <w:pPr>
      <w:suppressAutoHyphens/>
      <w:overflowPunct w:val="0"/>
      <w:autoSpaceDE w:val="0"/>
      <w:autoSpaceDN w:val="0"/>
      <w:adjustRightInd w:val="0"/>
      <w:spacing w:after="0" w:line="100" w:lineRule="atLeast"/>
      <w:ind w:firstLine="709"/>
      <w:jc w:val="both"/>
      <w:textAlignment w:val="baseline"/>
    </w:pPr>
    <w:rPr>
      <w:rFonts w:eastAsia="Times New Roman"/>
      <w:b/>
      <w:color w:val="000000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0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664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5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42197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15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86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785154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312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656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5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6749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4663669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921346">
                                                                      <w:marLeft w:val="30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8517986">
                                                                          <w:marLeft w:val="75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7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8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3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21159-C9D3-479F-A5B1-47E44A3D1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10</Pages>
  <Words>2953</Words>
  <Characters>17723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Radwańska Anna</dc:creator>
  <cp:lastModifiedBy>Bokrzycki Miłosz</cp:lastModifiedBy>
  <cp:revision>22</cp:revision>
  <cp:lastPrinted>2024-06-24T09:45:00Z</cp:lastPrinted>
  <dcterms:created xsi:type="dcterms:W3CDTF">2024-08-14T08:40:00Z</dcterms:created>
  <dcterms:modified xsi:type="dcterms:W3CDTF">2024-09-25T12:08:00Z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