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D0533" w14:textId="77777777" w:rsidR="005B6A82" w:rsidRPr="00E906FB" w:rsidRDefault="005B6A82" w:rsidP="005B6A82">
      <w:pPr>
        <w:rPr>
          <w:rFonts w:cs="Arial"/>
          <w:b/>
          <w:color w:val="000000"/>
        </w:rPr>
      </w:pPr>
      <w:r w:rsidRPr="00E906FB">
        <w:rPr>
          <w:rFonts w:cs="Arial"/>
          <w:b/>
          <w:color w:val="000000"/>
        </w:rPr>
        <w:t xml:space="preserve">Zamawiający: </w:t>
      </w:r>
    </w:p>
    <w:p w14:paraId="46ED6120" w14:textId="77777777" w:rsidR="005B6A82" w:rsidRPr="00E906FB" w:rsidRDefault="005B6A82" w:rsidP="005B6A82">
      <w:pPr>
        <w:rPr>
          <w:rFonts w:cs="Arial"/>
          <w:color w:val="000000"/>
        </w:rPr>
      </w:pPr>
    </w:p>
    <w:p w14:paraId="1BB3DC2C" w14:textId="125B8D52" w:rsidR="005B6A82" w:rsidRPr="00E906FB" w:rsidRDefault="005B6A82" w:rsidP="005B6A82">
      <w:pPr>
        <w:jc w:val="both"/>
        <w:rPr>
          <w:rFonts w:cs="Arial"/>
          <w:color w:val="000000"/>
        </w:rPr>
      </w:pPr>
      <w:r w:rsidRPr="00E906FB">
        <w:rPr>
          <w:rFonts w:cs="Arial"/>
          <w:color w:val="000000"/>
        </w:rPr>
        <w:t xml:space="preserve">Zakład Wodociągów i Kanalizacji Spółka z ograniczoną odpowiedzialnością w Świnoujściu, z siedzibą w Świnoujściu, ul. Kołłątaja 4, 72-600 Świnoujście, zarejestrowana w Rejestrze Przedsiębiorców Krajowego Rejestru Sądowego prowadzonego przez Sąd Rejonowy Szczecin-Centrum w Szczecinie XIII Wydział Gospodarczy KRS pod numerem 0000139551, o kapitale zakładowym w kwocie </w:t>
      </w:r>
      <w:r>
        <w:rPr>
          <w:rFonts w:cs="Arial"/>
          <w:color w:val="000000"/>
        </w:rPr>
        <w:t>9</w:t>
      </w:r>
      <w:r w:rsidR="00ED71BF">
        <w:rPr>
          <w:rFonts w:cs="Arial"/>
          <w:color w:val="000000"/>
        </w:rPr>
        <w:t>9</w:t>
      </w:r>
      <w:r w:rsidRPr="001734A8">
        <w:rPr>
          <w:rFonts w:cs="Arial"/>
          <w:color w:val="000000"/>
        </w:rPr>
        <w:t>.</w:t>
      </w:r>
      <w:r w:rsidR="004F603B">
        <w:rPr>
          <w:rFonts w:cs="Arial"/>
          <w:color w:val="000000"/>
        </w:rPr>
        <w:t>812</w:t>
      </w:r>
      <w:r w:rsidRPr="001734A8">
        <w:rPr>
          <w:rFonts w:cs="Arial"/>
          <w:color w:val="000000"/>
        </w:rPr>
        <w:t>.</w:t>
      </w:r>
      <w:r w:rsidR="004F603B">
        <w:rPr>
          <w:rFonts w:cs="Arial"/>
          <w:color w:val="000000"/>
        </w:rPr>
        <w:t>4</w:t>
      </w:r>
      <w:r w:rsidRPr="001734A8">
        <w:rPr>
          <w:rFonts w:cs="Arial"/>
          <w:color w:val="000000"/>
        </w:rPr>
        <w:t>00,00</w:t>
      </w:r>
      <w:r>
        <w:rPr>
          <w:rFonts w:cs="Arial"/>
          <w:color w:val="000000"/>
        </w:rPr>
        <w:t xml:space="preserve"> zł, NIP 855-00-24-412, REGON </w:t>
      </w:r>
      <w:r w:rsidRPr="00E906FB">
        <w:rPr>
          <w:rFonts w:cs="Arial"/>
          <w:color w:val="000000"/>
        </w:rPr>
        <w:t>810 561</w:t>
      </w:r>
      <w:r>
        <w:rPr>
          <w:rFonts w:cs="Arial"/>
          <w:color w:val="000000"/>
        </w:rPr>
        <w:t> </w:t>
      </w:r>
      <w:r w:rsidRPr="00E906FB">
        <w:rPr>
          <w:rFonts w:cs="Arial"/>
          <w:color w:val="000000"/>
        </w:rPr>
        <w:t>303</w:t>
      </w:r>
      <w:r>
        <w:rPr>
          <w:rFonts w:cs="Arial"/>
          <w:color w:val="000000"/>
        </w:rPr>
        <w:t>.</w:t>
      </w:r>
    </w:p>
    <w:p w14:paraId="5E124BC4" w14:textId="77777777" w:rsidR="005B6A82" w:rsidRPr="007422A9" w:rsidRDefault="005B6A82" w:rsidP="005B6A82">
      <w:pPr>
        <w:jc w:val="center"/>
        <w:rPr>
          <w:rFonts w:cs="Arial"/>
          <w:b/>
        </w:rPr>
      </w:pPr>
    </w:p>
    <w:p w14:paraId="7EF1787D" w14:textId="77777777" w:rsidR="005B6A82" w:rsidRPr="007422A9" w:rsidRDefault="005B6A82" w:rsidP="005B6A82">
      <w:pPr>
        <w:jc w:val="center"/>
        <w:rPr>
          <w:rFonts w:cs="Arial"/>
          <w:b/>
        </w:rPr>
      </w:pPr>
    </w:p>
    <w:p w14:paraId="10A84EE5" w14:textId="77777777" w:rsidR="005B6A82" w:rsidRPr="00324247" w:rsidRDefault="005B6A82" w:rsidP="005B6A82">
      <w:pPr>
        <w:jc w:val="center"/>
        <w:rPr>
          <w:rFonts w:cs="Arial"/>
          <w:b/>
        </w:rPr>
      </w:pPr>
    </w:p>
    <w:p w14:paraId="23E767DB" w14:textId="77777777" w:rsidR="005B6A82" w:rsidRPr="00324247" w:rsidRDefault="005B6A82" w:rsidP="005B6A82">
      <w:pPr>
        <w:jc w:val="center"/>
        <w:rPr>
          <w:rFonts w:cs="Arial"/>
          <w:b/>
        </w:rPr>
      </w:pPr>
    </w:p>
    <w:p w14:paraId="7F880D07" w14:textId="77777777" w:rsidR="005B6A82" w:rsidRPr="00324247" w:rsidRDefault="005B6A82" w:rsidP="005B6A82">
      <w:pPr>
        <w:jc w:val="center"/>
        <w:rPr>
          <w:rFonts w:cs="Arial"/>
          <w:b/>
        </w:rPr>
      </w:pPr>
    </w:p>
    <w:p w14:paraId="2168C8E5" w14:textId="77777777" w:rsidR="005B6A82" w:rsidRPr="00324247" w:rsidRDefault="005B6A82" w:rsidP="005B6A82">
      <w:pPr>
        <w:jc w:val="center"/>
        <w:rPr>
          <w:rFonts w:cs="Arial"/>
          <w:b/>
        </w:rPr>
      </w:pPr>
      <w:r w:rsidRPr="00324247">
        <w:rPr>
          <w:rFonts w:cs="Arial"/>
          <w:b/>
        </w:rPr>
        <w:t>SPECYFIKACJA ISTOTNYCH WARUNKÓW ZAMÓWIENIA</w:t>
      </w:r>
    </w:p>
    <w:p w14:paraId="4BEFBCB4" w14:textId="77777777" w:rsidR="005B6A82" w:rsidRPr="00324247" w:rsidRDefault="005B6A82" w:rsidP="005B6A82">
      <w:pPr>
        <w:jc w:val="center"/>
        <w:rPr>
          <w:rFonts w:cs="Arial"/>
        </w:rPr>
      </w:pPr>
    </w:p>
    <w:p w14:paraId="4727121E" w14:textId="77777777" w:rsidR="005B6A82" w:rsidRPr="00324247" w:rsidRDefault="005B6A82" w:rsidP="005B6A82">
      <w:pPr>
        <w:jc w:val="center"/>
        <w:rPr>
          <w:rFonts w:cs="Arial"/>
        </w:rPr>
      </w:pPr>
    </w:p>
    <w:p w14:paraId="40EEE2BD" w14:textId="77777777" w:rsidR="005B6A82" w:rsidRPr="00324247" w:rsidRDefault="005B6A82" w:rsidP="005B6A82">
      <w:pPr>
        <w:jc w:val="center"/>
        <w:rPr>
          <w:rFonts w:cs="Arial"/>
        </w:rPr>
      </w:pPr>
    </w:p>
    <w:p w14:paraId="277D3E55" w14:textId="77777777" w:rsidR="005B6A82" w:rsidRPr="00324247" w:rsidRDefault="005B6A82" w:rsidP="005B6A82">
      <w:pPr>
        <w:jc w:val="center"/>
        <w:rPr>
          <w:rFonts w:cs="Arial"/>
        </w:rPr>
      </w:pPr>
    </w:p>
    <w:p w14:paraId="0ACD1C46" w14:textId="77777777" w:rsidR="005B6A82" w:rsidRPr="00453338" w:rsidRDefault="005B6A82" w:rsidP="005B6A82">
      <w:pPr>
        <w:jc w:val="center"/>
        <w:rPr>
          <w:rFonts w:cs="Arial"/>
        </w:rPr>
      </w:pPr>
      <w:r w:rsidRPr="00453338">
        <w:rPr>
          <w:rFonts w:cs="Arial"/>
        </w:rPr>
        <w:t xml:space="preserve">w postępowaniu o udzielenie zamówienia prowadzonym </w:t>
      </w:r>
    </w:p>
    <w:p w14:paraId="79C2514A" w14:textId="77777777" w:rsidR="005B6A82" w:rsidRPr="00453338" w:rsidRDefault="005B6A82" w:rsidP="005B6A82">
      <w:pPr>
        <w:jc w:val="center"/>
        <w:rPr>
          <w:rFonts w:cs="Arial"/>
        </w:rPr>
      </w:pPr>
      <w:r w:rsidRPr="00453338">
        <w:rPr>
          <w:rFonts w:cs="Arial"/>
        </w:rPr>
        <w:t>w trybie przetargu nieograniczonego w oparciu o „Regulamin Wewnętrzny w sprawie zasad, form i trybu udzielania zamówień na wykonanie robót budowlanych, dostaw i usług” na</w:t>
      </w:r>
      <w:r>
        <w:rPr>
          <w:rFonts w:cs="Arial"/>
        </w:rPr>
        <w:t xml:space="preserve"> realizację zamówienia</w:t>
      </w:r>
      <w:r w:rsidRPr="00453338">
        <w:rPr>
          <w:rFonts w:cs="Arial"/>
        </w:rPr>
        <w:t>:</w:t>
      </w:r>
    </w:p>
    <w:p w14:paraId="2EB57600" w14:textId="77777777" w:rsidR="005B6A82" w:rsidRPr="00E906FB" w:rsidRDefault="005B6A82" w:rsidP="005B6A82">
      <w:pPr>
        <w:jc w:val="center"/>
        <w:rPr>
          <w:rFonts w:cs="Arial"/>
          <w:color w:val="000000"/>
        </w:rPr>
      </w:pPr>
    </w:p>
    <w:p w14:paraId="027CAA0E" w14:textId="77777777" w:rsidR="005B6A82" w:rsidRPr="007422A9" w:rsidRDefault="005B6A82" w:rsidP="005B6A82">
      <w:pPr>
        <w:jc w:val="center"/>
        <w:rPr>
          <w:rFonts w:cs="Arial"/>
          <w:b/>
        </w:rPr>
      </w:pPr>
    </w:p>
    <w:p w14:paraId="03949C94" w14:textId="77777777" w:rsidR="005B6A82" w:rsidRDefault="005B6A82" w:rsidP="005B6A82">
      <w:pPr>
        <w:ind w:left="360"/>
        <w:jc w:val="center"/>
        <w:rPr>
          <w:rFonts w:cs="Arial"/>
          <w:b/>
        </w:rPr>
      </w:pPr>
    </w:p>
    <w:p w14:paraId="774783CD" w14:textId="77777777" w:rsidR="005B6A82" w:rsidRDefault="005B6A82" w:rsidP="005B6A82">
      <w:pPr>
        <w:ind w:left="360"/>
        <w:jc w:val="center"/>
        <w:rPr>
          <w:rFonts w:cs="Arial"/>
          <w:b/>
        </w:rPr>
      </w:pPr>
    </w:p>
    <w:p w14:paraId="0D983C7D" w14:textId="77777777" w:rsidR="005B6A82" w:rsidRPr="00CA04BA" w:rsidRDefault="005B6A82" w:rsidP="005B6A82">
      <w:pPr>
        <w:ind w:left="360"/>
        <w:jc w:val="both"/>
        <w:rPr>
          <w:rFonts w:cs="Arial"/>
          <w:b/>
          <w:sz w:val="24"/>
          <w:szCs w:val="24"/>
        </w:rPr>
      </w:pPr>
    </w:p>
    <w:p w14:paraId="245536B1" w14:textId="104F45DD" w:rsidR="005B6A82" w:rsidRPr="00552C35" w:rsidRDefault="001E721A" w:rsidP="005B6A82">
      <w:pPr>
        <w:pStyle w:val="Stopka"/>
        <w:jc w:val="center"/>
        <w:rPr>
          <w:rFonts w:cs="Arial"/>
          <w:b/>
          <w:sz w:val="28"/>
          <w:szCs w:val="28"/>
        </w:rPr>
      </w:pPr>
      <w:r>
        <w:rPr>
          <w:rFonts w:cs="Arial"/>
          <w:b/>
          <w:sz w:val="28"/>
          <w:szCs w:val="28"/>
        </w:rPr>
        <w:t>Zakup wraz z d</w:t>
      </w:r>
      <w:r w:rsidR="005B6A82">
        <w:rPr>
          <w:rFonts w:cs="Arial"/>
          <w:b/>
          <w:sz w:val="28"/>
          <w:szCs w:val="28"/>
        </w:rPr>
        <w:t>ostaw</w:t>
      </w:r>
      <w:r>
        <w:rPr>
          <w:rFonts w:cs="Arial"/>
          <w:b/>
          <w:sz w:val="28"/>
          <w:szCs w:val="28"/>
        </w:rPr>
        <w:t>ą</w:t>
      </w:r>
      <w:r w:rsidR="005B6A82">
        <w:rPr>
          <w:rFonts w:cs="Arial"/>
          <w:b/>
          <w:sz w:val="28"/>
          <w:szCs w:val="28"/>
        </w:rPr>
        <w:t xml:space="preserve"> olejów i smarów w okresie </w:t>
      </w:r>
      <w:r w:rsidR="00410327">
        <w:rPr>
          <w:rFonts w:cs="Arial"/>
          <w:b/>
          <w:sz w:val="28"/>
          <w:szCs w:val="28"/>
        </w:rPr>
        <w:t>12</w:t>
      </w:r>
      <w:r w:rsidR="005B6A82">
        <w:rPr>
          <w:rFonts w:cs="Arial"/>
          <w:b/>
          <w:sz w:val="28"/>
          <w:szCs w:val="28"/>
        </w:rPr>
        <w:t xml:space="preserve"> miesięcy</w:t>
      </w:r>
    </w:p>
    <w:p w14:paraId="741FEF60" w14:textId="77777777" w:rsidR="005B6A82" w:rsidRPr="00552C35" w:rsidRDefault="005B6A82" w:rsidP="005B6A82">
      <w:pPr>
        <w:jc w:val="both"/>
        <w:rPr>
          <w:rFonts w:cs="Arial"/>
          <w:b/>
          <w:sz w:val="28"/>
          <w:szCs w:val="28"/>
        </w:rPr>
      </w:pPr>
    </w:p>
    <w:p w14:paraId="082F363B" w14:textId="77777777" w:rsidR="005B6A82" w:rsidRPr="00CA04BA" w:rsidRDefault="005B6A82" w:rsidP="005B6A82">
      <w:pPr>
        <w:jc w:val="both"/>
        <w:rPr>
          <w:rFonts w:cs="Arial"/>
          <w:b/>
          <w:sz w:val="24"/>
          <w:szCs w:val="24"/>
        </w:rPr>
      </w:pPr>
    </w:p>
    <w:p w14:paraId="16402EC2" w14:textId="77777777" w:rsidR="005B6A82" w:rsidRDefault="005B6A82" w:rsidP="005B6A82">
      <w:pPr>
        <w:jc w:val="center"/>
        <w:rPr>
          <w:rFonts w:cs="Arial"/>
        </w:rPr>
      </w:pPr>
    </w:p>
    <w:p w14:paraId="374E7A3B" w14:textId="77777777" w:rsidR="005B6A82" w:rsidRDefault="005B6A82" w:rsidP="005B6A82">
      <w:pPr>
        <w:jc w:val="center"/>
        <w:rPr>
          <w:rFonts w:cs="Arial"/>
        </w:rPr>
      </w:pPr>
    </w:p>
    <w:p w14:paraId="58B3F449" w14:textId="77777777" w:rsidR="005B6A82" w:rsidRPr="00324247" w:rsidRDefault="005B6A82" w:rsidP="005B6A82">
      <w:pPr>
        <w:jc w:val="center"/>
        <w:rPr>
          <w:rFonts w:cs="Arial"/>
        </w:rPr>
      </w:pPr>
    </w:p>
    <w:p w14:paraId="0AAF7FF8" w14:textId="77777777" w:rsidR="005B6A82" w:rsidRDefault="005B6A82" w:rsidP="005B6A82">
      <w:pPr>
        <w:jc w:val="center"/>
        <w:rPr>
          <w:rFonts w:cs="Arial"/>
        </w:rPr>
      </w:pPr>
      <w:r>
        <w:rPr>
          <w:rFonts w:cs="Arial"/>
        </w:rPr>
        <w:t>ZATWIERDZAM:</w:t>
      </w:r>
    </w:p>
    <w:p w14:paraId="09CD12B5" w14:textId="77777777" w:rsidR="005B6A82" w:rsidRDefault="005B6A82" w:rsidP="005B6A82">
      <w:pPr>
        <w:jc w:val="center"/>
        <w:rPr>
          <w:rFonts w:cs="Arial"/>
        </w:rPr>
      </w:pPr>
    </w:p>
    <w:p w14:paraId="1B53536B" w14:textId="77777777" w:rsidR="005B6A82" w:rsidRPr="00324247" w:rsidRDefault="005B6A82" w:rsidP="005B6A82">
      <w:pPr>
        <w:jc w:val="center"/>
        <w:rPr>
          <w:rFonts w:cs="Arial"/>
        </w:rPr>
      </w:pPr>
    </w:p>
    <w:p w14:paraId="66B3E30C" w14:textId="77777777" w:rsidR="005B6A82" w:rsidRDefault="005B6A82" w:rsidP="005B6A82">
      <w:pPr>
        <w:jc w:val="center"/>
        <w:rPr>
          <w:rFonts w:cs="Arial"/>
        </w:rPr>
      </w:pPr>
    </w:p>
    <w:p w14:paraId="1E1A1F86" w14:textId="77777777" w:rsidR="005B6A82" w:rsidRDefault="005B6A82" w:rsidP="005B6A82">
      <w:pPr>
        <w:jc w:val="center"/>
        <w:rPr>
          <w:rFonts w:cs="Arial"/>
        </w:rPr>
      </w:pPr>
    </w:p>
    <w:p w14:paraId="6B381B30" w14:textId="77777777" w:rsidR="005B6A82" w:rsidRDefault="005B6A82" w:rsidP="005B6A82">
      <w:pPr>
        <w:jc w:val="center"/>
        <w:rPr>
          <w:rFonts w:cs="Arial"/>
        </w:rPr>
      </w:pPr>
    </w:p>
    <w:p w14:paraId="6277F387" w14:textId="77777777" w:rsidR="005B6A82" w:rsidRDefault="005B6A82" w:rsidP="005B6A82">
      <w:pPr>
        <w:jc w:val="center"/>
        <w:rPr>
          <w:rFonts w:cs="Arial"/>
        </w:rPr>
      </w:pPr>
    </w:p>
    <w:p w14:paraId="2EC65BE2" w14:textId="77777777" w:rsidR="005B6A82" w:rsidRDefault="005B6A82" w:rsidP="005B6A82">
      <w:pPr>
        <w:jc w:val="center"/>
        <w:rPr>
          <w:rFonts w:cs="Arial"/>
        </w:rPr>
      </w:pPr>
    </w:p>
    <w:p w14:paraId="0ABFBEC7" w14:textId="77777777" w:rsidR="005B6A82" w:rsidRPr="00324247" w:rsidRDefault="005B6A82" w:rsidP="005B6A82">
      <w:pPr>
        <w:jc w:val="center"/>
        <w:rPr>
          <w:rFonts w:cs="Arial"/>
        </w:rPr>
      </w:pPr>
    </w:p>
    <w:p w14:paraId="79068B51" w14:textId="77777777" w:rsidR="005B6A82" w:rsidRPr="00324247" w:rsidRDefault="005B6A82" w:rsidP="005B6A82">
      <w:pPr>
        <w:jc w:val="center"/>
        <w:rPr>
          <w:rFonts w:cs="Arial"/>
        </w:rPr>
      </w:pPr>
    </w:p>
    <w:p w14:paraId="0B1B9705" w14:textId="77777777" w:rsidR="005B6A82" w:rsidRPr="00324247" w:rsidRDefault="005B6A82" w:rsidP="005B6A82">
      <w:pPr>
        <w:jc w:val="center"/>
        <w:rPr>
          <w:rFonts w:cs="Arial"/>
        </w:rPr>
      </w:pPr>
    </w:p>
    <w:p w14:paraId="3C7D4035" w14:textId="59DDC639" w:rsidR="005B6A82" w:rsidRPr="00324247" w:rsidRDefault="005B6A82" w:rsidP="005B6A82">
      <w:pPr>
        <w:jc w:val="center"/>
        <w:rPr>
          <w:rFonts w:cs="Arial"/>
          <w:b/>
        </w:rPr>
      </w:pPr>
      <w:r w:rsidRPr="00FA2B3C">
        <w:rPr>
          <w:rFonts w:cs="Arial"/>
          <w:b/>
        </w:rPr>
        <w:t xml:space="preserve">Świnoujście, </w:t>
      </w:r>
      <w:r>
        <w:rPr>
          <w:rFonts w:cs="Arial"/>
          <w:b/>
        </w:rPr>
        <w:t xml:space="preserve"> </w:t>
      </w:r>
      <w:r w:rsidR="004F603B">
        <w:rPr>
          <w:rFonts w:cs="Arial"/>
          <w:b/>
        </w:rPr>
        <w:t>lipiec</w:t>
      </w:r>
      <w:r>
        <w:rPr>
          <w:rFonts w:cs="Arial"/>
          <w:b/>
        </w:rPr>
        <w:t xml:space="preserve"> 202</w:t>
      </w:r>
      <w:r w:rsidR="008A3D12">
        <w:rPr>
          <w:rFonts w:cs="Arial"/>
          <w:b/>
        </w:rPr>
        <w:t>4</w:t>
      </w:r>
      <w:r w:rsidRPr="00324247">
        <w:rPr>
          <w:rFonts w:cs="Arial"/>
          <w:b/>
        </w:rPr>
        <w:t xml:space="preserve"> r.</w:t>
      </w:r>
    </w:p>
    <w:p w14:paraId="2C14FD3C" w14:textId="77777777" w:rsidR="005B6A82" w:rsidRPr="00324247" w:rsidRDefault="005B6A82" w:rsidP="005B6A82">
      <w:pPr>
        <w:rPr>
          <w:rFonts w:cs="Arial"/>
          <w:b/>
        </w:rPr>
      </w:pPr>
      <w:r w:rsidRPr="00324247">
        <w:rPr>
          <w:rFonts w:cs="Arial"/>
          <w:b/>
        </w:rPr>
        <w:br w:type="page"/>
      </w:r>
    </w:p>
    <w:p w14:paraId="3C43A151" w14:textId="77777777" w:rsidR="005B6A82" w:rsidRDefault="005B6A82" w:rsidP="005B6A82">
      <w:pPr>
        <w:rPr>
          <w:rFonts w:cs="Arial"/>
          <w:b/>
        </w:rPr>
      </w:pPr>
    </w:p>
    <w:p w14:paraId="099074F3" w14:textId="77777777" w:rsidR="005B6A82" w:rsidRPr="00324247" w:rsidRDefault="005B6A82" w:rsidP="005B6A82">
      <w:pPr>
        <w:rPr>
          <w:rFonts w:cs="Arial"/>
          <w:b/>
        </w:rPr>
      </w:pPr>
      <w:r w:rsidRPr="00324247">
        <w:rPr>
          <w:rFonts w:cs="Arial"/>
          <w:b/>
        </w:rPr>
        <w:t>SPECYFIKACJA ISTOTNYCH WARUNKÓW ZAMÓWIENIA zawiera:</w:t>
      </w:r>
    </w:p>
    <w:p w14:paraId="05E33D90" w14:textId="77777777" w:rsidR="005B6A82" w:rsidRPr="00324247" w:rsidRDefault="005B6A82" w:rsidP="005B6A82">
      <w:pPr>
        <w:rPr>
          <w:rFonts w:cs="Arial"/>
          <w:b/>
        </w:rPr>
      </w:pPr>
    </w:p>
    <w:p w14:paraId="79BD6206" w14:textId="77777777" w:rsidR="005B6A82" w:rsidRPr="00324247" w:rsidRDefault="005B6A82" w:rsidP="005B6A82">
      <w:pPr>
        <w:rPr>
          <w:rFonts w:cs="Arial"/>
          <w:b/>
        </w:rPr>
      </w:pPr>
    </w:p>
    <w:p w14:paraId="71668087" w14:textId="77777777" w:rsidR="005B6A82" w:rsidRPr="00324247" w:rsidRDefault="005B6A82" w:rsidP="005B6A82">
      <w:pPr>
        <w:rPr>
          <w:rFonts w:cs="Arial"/>
          <w:b/>
        </w:rPr>
      </w:pPr>
      <w:r w:rsidRPr="00324247">
        <w:rPr>
          <w:rFonts w:cs="Arial"/>
          <w:b/>
        </w:rPr>
        <w:t>Rozdział I</w:t>
      </w:r>
      <w:r w:rsidRPr="00324247">
        <w:rPr>
          <w:rFonts w:cs="Arial"/>
          <w:b/>
        </w:rPr>
        <w:tab/>
        <w:t>Instrukcja dla Wykonawców</w:t>
      </w:r>
    </w:p>
    <w:p w14:paraId="045DC118" w14:textId="77777777" w:rsidR="005B6A82" w:rsidRPr="00324247" w:rsidRDefault="005B6A82" w:rsidP="005B6A82">
      <w:pPr>
        <w:rPr>
          <w:rFonts w:cs="Arial"/>
          <w:b/>
        </w:rPr>
      </w:pPr>
    </w:p>
    <w:p w14:paraId="1BC5678C" w14:textId="77777777" w:rsidR="005B6A82" w:rsidRPr="00324247" w:rsidRDefault="005B6A82" w:rsidP="005B6A82">
      <w:pPr>
        <w:rPr>
          <w:rFonts w:cs="Arial"/>
          <w:b/>
        </w:rPr>
      </w:pPr>
      <w:r w:rsidRPr="00324247">
        <w:rPr>
          <w:rFonts w:cs="Arial"/>
          <w:b/>
        </w:rPr>
        <w:t>Rozdział II</w:t>
      </w:r>
      <w:r w:rsidRPr="00324247">
        <w:rPr>
          <w:rFonts w:cs="Arial"/>
          <w:b/>
        </w:rPr>
        <w:tab/>
        <w:t>Formularz Oferty i Formularze załączników do Oferty:</w:t>
      </w:r>
    </w:p>
    <w:p w14:paraId="7F2237AD" w14:textId="77777777" w:rsidR="005B6A82" w:rsidRDefault="005B6A82" w:rsidP="005B6A82">
      <w:pPr>
        <w:rPr>
          <w:rFonts w:cs="Arial"/>
          <w:b/>
        </w:rPr>
      </w:pPr>
    </w:p>
    <w:p w14:paraId="5EBEF589" w14:textId="77777777" w:rsidR="005B6A82" w:rsidRDefault="005B6A82" w:rsidP="005B6A82">
      <w:pPr>
        <w:rPr>
          <w:rFonts w:cs="Arial"/>
          <w:b/>
        </w:rPr>
      </w:pPr>
    </w:p>
    <w:p w14:paraId="5EDE7530" w14:textId="77777777" w:rsidR="005B6A82" w:rsidRDefault="005B6A82" w:rsidP="005B6A82">
      <w:pPr>
        <w:rPr>
          <w:rFonts w:cs="Arial"/>
          <w:b/>
        </w:rPr>
      </w:pPr>
    </w:p>
    <w:p w14:paraId="1742AC46" w14:textId="77777777" w:rsidR="005B6A82" w:rsidRDefault="005B6A82" w:rsidP="005B6A82">
      <w:pPr>
        <w:rPr>
          <w:rFonts w:cs="Arial"/>
          <w:b/>
        </w:rPr>
      </w:pPr>
    </w:p>
    <w:p w14:paraId="73D7BA3D" w14:textId="77777777" w:rsidR="005B6A82" w:rsidRDefault="005B6A82" w:rsidP="005B6A82">
      <w:pPr>
        <w:rPr>
          <w:rFonts w:cs="Arial"/>
          <w:b/>
        </w:rPr>
      </w:pPr>
    </w:p>
    <w:p w14:paraId="01D9C930" w14:textId="77777777" w:rsidR="00780838" w:rsidRDefault="00780838" w:rsidP="00780838">
      <w:pPr>
        <w:jc w:val="both"/>
        <w:rPr>
          <w:b/>
        </w:rPr>
      </w:pPr>
      <w:r>
        <w:rPr>
          <w:b/>
        </w:rPr>
        <w:t>Wykaz załączników:</w:t>
      </w:r>
    </w:p>
    <w:p w14:paraId="1B07D5FC" w14:textId="77777777" w:rsidR="00780838" w:rsidRPr="003D024A" w:rsidRDefault="00780838" w:rsidP="00780838">
      <w:pPr>
        <w:jc w:val="both"/>
      </w:pPr>
      <w:r w:rsidRPr="003D024A">
        <w:t>-</w:t>
      </w:r>
      <w:r>
        <w:t xml:space="preserve"> </w:t>
      </w:r>
      <w:r w:rsidRPr="00AF29A3">
        <w:rPr>
          <w:b/>
        </w:rPr>
        <w:t xml:space="preserve">załącznik nr 1 do </w:t>
      </w:r>
      <w:r>
        <w:rPr>
          <w:b/>
        </w:rPr>
        <w:t>oferty</w:t>
      </w:r>
      <w:r w:rsidRPr="003D024A">
        <w:t xml:space="preserve"> </w:t>
      </w:r>
      <w:r>
        <w:t>- o</w:t>
      </w:r>
      <w:r w:rsidRPr="003D024A">
        <w:t>świadczenie o spełnieniu warunków udziału w postępowaniu</w:t>
      </w:r>
    </w:p>
    <w:p w14:paraId="16A8EA16" w14:textId="77777777" w:rsidR="00780838" w:rsidRPr="003D024A" w:rsidRDefault="00780838" w:rsidP="00780838">
      <w:pPr>
        <w:jc w:val="both"/>
      </w:pPr>
      <w:r w:rsidRPr="003D024A">
        <w:t>-</w:t>
      </w:r>
      <w:r>
        <w:t xml:space="preserve"> </w:t>
      </w:r>
      <w:r w:rsidRPr="00AF29A3">
        <w:rPr>
          <w:b/>
        </w:rPr>
        <w:t xml:space="preserve">załącznik nr 2 do </w:t>
      </w:r>
      <w:r>
        <w:rPr>
          <w:b/>
        </w:rPr>
        <w:t>oferty</w:t>
      </w:r>
      <w:r w:rsidRPr="003D024A">
        <w:t xml:space="preserve"> </w:t>
      </w:r>
      <w:r>
        <w:t>- p</w:t>
      </w:r>
      <w:r w:rsidRPr="003D024A">
        <w:t xml:space="preserve">rojekt </w:t>
      </w:r>
      <w:r>
        <w:t>u</w:t>
      </w:r>
      <w:r w:rsidRPr="003D024A">
        <w:t>mowy</w:t>
      </w:r>
    </w:p>
    <w:p w14:paraId="692907AF" w14:textId="77777777" w:rsidR="00780838" w:rsidRDefault="00780838" w:rsidP="00780838">
      <w:pPr>
        <w:snapToGrid w:val="0"/>
        <w:jc w:val="both"/>
        <w:rPr>
          <w:color w:val="000000"/>
        </w:rPr>
      </w:pPr>
      <w:r>
        <w:rPr>
          <w:color w:val="000000"/>
        </w:rPr>
        <w:t>-</w:t>
      </w:r>
      <w:r w:rsidRPr="00AF29A3">
        <w:rPr>
          <w:b/>
          <w:color w:val="000000"/>
        </w:rPr>
        <w:t xml:space="preserve"> załącznik nr 3 do </w:t>
      </w:r>
      <w:r>
        <w:rPr>
          <w:b/>
          <w:color w:val="000000"/>
        </w:rPr>
        <w:t>oferty</w:t>
      </w:r>
      <w:r>
        <w:rPr>
          <w:color w:val="000000"/>
        </w:rPr>
        <w:t xml:space="preserve"> - w</w:t>
      </w:r>
      <w:r w:rsidRPr="00B54AF0">
        <w:rPr>
          <w:color w:val="000000"/>
        </w:rPr>
        <w:t>ykaz części zamówienia, jakie będą powierzone podwykonawcom</w:t>
      </w:r>
    </w:p>
    <w:p w14:paraId="6618BF88" w14:textId="77777777" w:rsidR="00780838" w:rsidRDefault="00780838" w:rsidP="00780838">
      <w:pPr>
        <w:snapToGrid w:val="0"/>
        <w:jc w:val="both"/>
        <w:rPr>
          <w:color w:val="000000"/>
        </w:rPr>
      </w:pPr>
      <w:r>
        <w:rPr>
          <w:color w:val="000000"/>
        </w:rPr>
        <w:t xml:space="preserve">- </w:t>
      </w:r>
      <w:r>
        <w:rPr>
          <w:b/>
          <w:color w:val="000000"/>
        </w:rPr>
        <w:t xml:space="preserve">załącznik nr 4 do oferty </w:t>
      </w:r>
      <w:r>
        <w:rPr>
          <w:color w:val="000000"/>
        </w:rPr>
        <w:t>– zestawienie olejów i smarów</w:t>
      </w:r>
    </w:p>
    <w:p w14:paraId="5E78A104" w14:textId="77777777" w:rsidR="00780838" w:rsidRDefault="00780838" w:rsidP="00780838">
      <w:pPr>
        <w:jc w:val="both"/>
        <w:rPr>
          <w:rFonts w:cs="Arial"/>
        </w:rPr>
      </w:pPr>
      <w:r w:rsidRPr="00FE5405">
        <w:rPr>
          <w:rFonts w:cs="Arial"/>
          <w:b/>
          <w:bCs/>
          <w:color w:val="000000"/>
        </w:rPr>
        <w:t xml:space="preserve">- załącznik nr </w:t>
      </w:r>
      <w:r>
        <w:rPr>
          <w:rFonts w:cs="Arial"/>
          <w:b/>
          <w:bCs/>
          <w:color w:val="000000"/>
        </w:rPr>
        <w:t>5</w:t>
      </w:r>
      <w:r w:rsidRPr="00FE5405">
        <w:rPr>
          <w:rFonts w:cs="Arial"/>
          <w:b/>
          <w:bCs/>
          <w:color w:val="000000"/>
        </w:rPr>
        <w:t xml:space="preserve"> do oferty</w:t>
      </w:r>
      <w:r w:rsidRPr="00A16801">
        <w:rPr>
          <w:rFonts w:cs="Arial"/>
          <w:b/>
          <w:color w:val="000000"/>
        </w:rPr>
        <w:t xml:space="preserve"> – </w:t>
      </w:r>
      <w:r w:rsidRPr="00A16801">
        <w:rPr>
          <w:rFonts w:cs="Arial"/>
          <w:color w:val="000000"/>
        </w:rPr>
        <w:t xml:space="preserve">oświadczenie </w:t>
      </w:r>
      <w:r w:rsidRPr="00A16801">
        <w:rPr>
          <w:rFonts w:cs="Arial"/>
        </w:rPr>
        <w:t xml:space="preserve">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4C603C6" w14:textId="77777777" w:rsidR="00780838" w:rsidRPr="00A16801" w:rsidRDefault="00780838" w:rsidP="00780838">
      <w:pPr>
        <w:jc w:val="both"/>
        <w:rPr>
          <w:rFonts w:cs="Arial"/>
          <w:color w:val="000000"/>
        </w:rPr>
      </w:pPr>
      <w:r w:rsidRPr="00FE5405">
        <w:rPr>
          <w:rFonts w:cs="Arial"/>
          <w:b/>
          <w:bCs/>
        </w:rPr>
        <w:t xml:space="preserve">- załącznik nr </w:t>
      </w:r>
      <w:r>
        <w:rPr>
          <w:rFonts w:cs="Arial"/>
          <w:b/>
          <w:bCs/>
        </w:rPr>
        <w:t>6</w:t>
      </w:r>
      <w:r w:rsidRPr="00FE5405">
        <w:rPr>
          <w:rFonts w:cs="Arial"/>
          <w:b/>
          <w:bCs/>
        </w:rPr>
        <w:t xml:space="preserve"> do oferty</w:t>
      </w:r>
      <w:r>
        <w:rPr>
          <w:rFonts w:cs="Arial"/>
          <w:b/>
          <w:bCs/>
        </w:rPr>
        <w:t xml:space="preserve"> </w:t>
      </w:r>
      <w:r w:rsidRPr="00A16801">
        <w:rPr>
          <w:rFonts w:cs="Arial"/>
          <w:b/>
        </w:rPr>
        <w:t>-</w:t>
      </w:r>
      <w:r w:rsidRPr="00A16801">
        <w:rPr>
          <w:rFonts w:cs="Arial"/>
        </w:rPr>
        <w:t xml:space="preserve"> oświadczenie, że sąd w stosunku do Wykonawcy ( podmiotu zbiorowego) nie orzekł zakazu ubiegania się o zamówienia, na podstawie przepisów o odpowiedzialności podmiotów zbiorowych za czyny zabronione pod groźbą kary </w:t>
      </w:r>
    </w:p>
    <w:p w14:paraId="4B8B9D4B" w14:textId="77777777" w:rsidR="00780838" w:rsidRDefault="00780838" w:rsidP="00780838">
      <w:pPr>
        <w:spacing w:before="60" w:after="60"/>
        <w:jc w:val="both"/>
        <w:rPr>
          <w:rFonts w:cs="Arial"/>
        </w:rPr>
      </w:pPr>
      <w:r w:rsidRPr="00FE5405">
        <w:rPr>
          <w:rFonts w:cs="Arial"/>
          <w:b/>
          <w:bCs/>
        </w:rPr>
        <w:t xml:space="preserve">- załącznik nr </w:t>
      </w:r>
      <w:r>
        <w:rPr>
          <w:rFonts w:cs="Arial"/>
          <w:b/>
          <w:bCs/>
        </w:rPr>
        <w:t>7</w:t>
      </w:r>
      <w:r w:rsidRPr="00FE5405">
        <w:rPr>
          <w:rFonts w:cs="Arial"/>
          <w:b/>
          <w:bCs/>
        </w:rPr>
        <w:t xml:space="preserve"> do oferty</w:t>
      </w:r>
      <w:r w:rsidRPr="0049537B">
        <w:rPr>
          <w:rFonts w:cs="Arial"/>
        </w:rPr>
        <w:t xml:space="preserve"> –   oświadczenie, że Wykonawca nie zalega z uiszczaniem podatków, opłat lub składek na u</w:t>
      </w:r>
      <w:r w:rsidRPr="00A16801">
        <w:rPr>
          <w:rFonts w:cs="Arial"/>
        </w:rPr>
        <w:t>bezpieczenie społeczne lub zdrowotne</w:t>
      </w:r>
    </w:p>
    <w:p w14:paraId="461E2255" w14:textId="47C5684E" w:rsidR="00780838" w:rsidRPr="00720263" w:rsidRDefault="00780838" w:rsidP="00780838">
      <w:pPr>
        <w:jc w:val="both"/>
        <w:rPr>
          <w:rFonts w:cs="Arial"/>
          <w:b/>
        </w:rPr>
      </w:pPr>
      <w:r w:rsidRPr="00720263">
        <w:rPr>
          <w:rFonts w:cs="Arial"/>
          <w:b/>
          <w:bCs/>
        </w:rPr>
        <w:t xml:space="preserve">- załącznik nr </w:t>
      </w:r>
      <w:r>
        <w:rPr>
          <w:rFonts w:cs="Arial"/>
          <w:b/>
          <w:bCs/>
        </w:rPr>
        <w:t>8</w:t>
      </w:r>
      <w:r w:rsidRPr="00720263">
        <w:rPr>
          <w:rFonts w:cs="Arial"/>
          <w:b/>
          <w:bCs/>
        </w:rPr>
        <w:t xml:space="preserve"> do oferty </w:t>
      </w:r>
      <w:r w:rsidRPr="00720263">
        <w:rPr>
          <w:rFonts w:cs="Arial"/>
        </w:rPr>
        <w:t xml:space="preserve">- </w:t>
      </w:r>
      <w:r w:rsidRPr="00A31455">
        <w:rPr>
          <w:rFonts w:cs="Arial"/>
        </w:rPr>
        <w:t xml:space="preserve">oświadczenie, że w stosunku do Wykonawcy </w:t>
      </w:r>
      <w:r w:rsidRPr="00A31455">
        <w:rPr>
          <w:rStyle w:val="markedcontent"/>
          <w:rFonts w:cs="Arial"/>
        </w:rPr>
        <w:t>nie zachodzą przesłanki wykluczenia z postępowania na podstawie art. 7 ust. 1 ustawy z dnia 13 kwietnia 2022 r. o szczególnych rozwiązaniach w zakresie przeciwdziałania wspieraniu agresji na Ukrainę oraz służących ochronie bezpieczeństwa narodowego (</w:t>
      </w:r>
      <w:r>
        <w:rPr>
          <w:rStyle w:val="markedcontent"/>
          <w:rFonts w:cs="Arial"/>
        </w:rPr>
        <w:t xml:space="preserve">t.j. </w:t>
      </w:r>
      <w:r w:rsidRPr="000844C0">
        <w:rPr>
          <w:rStyle w:val="markedcontent"/>
          <w:rFonts w:cs="Arial"/>
        </w:rPr>
        <w:t>Dz. U. z 202</w:t>
      </w:r>
      <w:r>
        <w:rPr>
          <w:rStyle w:val="markedcontent"/>
          <w:rFonts w:cs="Arial"/>
        </w:rPr>
        <w:t>4</w:t>
      </w:r>
      <w:r w:rsidRPr="000844C0">
        <w:rPr>
          <w:rStyle w:val="markedcontent"/>
          <w:rFonts w:cs="Arial"/>
        </w:rPr>
        <w:t xml:space="preserve">r. poz. </w:t>
      </w:r>
      <w:r>
        <w:rPr>
          <w:rStyle w:val="markedcontent"/>
          <w:rFonts w:cs="Arial"/>
        </w:rPr>
        <w:t>507</w:t>
      </w:r>
      <w:r w:rsidRPr="00A31455">
        <w:rPr>
          <w:rStyle w:val="markedcontent"/>
          <w:rFonts w:cs="Arial"/>
        </w:rPr>
        <w:t>)</w:t>
      </w:r>
      <w:r w:rsidRPr="00720263">
        <w:rPr>
          <w:rStyle w:val="markedcontent"/>
          <w:rFonts w:cs="Arial"/>
        </w:rPr>
        <w:t xml:space="preserve"> </w:t>
      </w:r>
    </w:p>
    <w:p w14:paraId="0D17F9CA" w14:textId="77777777" w:rsidR="00780838" w:rsidRPr="00A16801" w:rsidRDefault="00780838" w:rsidP="00780838">
      <w:pPr>
        <w:jc w:val="both"/>
        <w:rPr>
          <w:rFonts w:cs="Arial"/>
          <w:color w:val="000000"/>
        </w:rPr>
      </w:pPr>
      <w:r w:rsidRPr="00FE5405">
        <w:rPr>
          <w:rFonts w:cs="Arial"/>
          <w:b/>
          <w:bCs/>
        </w:rPr>
        <w:t xml:space="preserve">- załącznik nr </w:t>
      </w:r>
      <w:r>
        <w:rPr>
          <w:rFonts w:cs="Arial"/>
          <w:b/>
          <w:bCs/>
        </w:rPr>
        <w:t>9</w:t>
      </w:r>
      <w:r w:rsidRPr="00FE5405">
        <w:rPr>
          <w:rFonts w:cs="Arial"/>
          <w:b/>
          <w:bCs/>
        </w:rPr>
        <w:t xml:space="preserve"> do oferty</w:t>
      </w:r>
      <w:r w:rsidRPr="00A16801">
        <w:rPr>
          <w:rFonts w:cs="Arial"/>
        </w:rPr>
        <w:t xml:space="preserve"> - </w:t>
      </w:r>
      <w:r w:rsidRPr="00A16801">
        <w:rPr>
          <w:rFonts w:cs="Arial"/>
          <w:color w:val="000000"/>
        </w:rPr>
        <w:t xml:space="preserve"> </w:t>
      </w:r>
      <w:r w:rsidRPr="00A16801">
        <w:rPr>
          <w:rFonts w:cs="Arial"/>
        </w:rPr>
        <w:t xml:space="preserve">oświadczenie </w:t>
      </w:r>
      <w:r w:rsidRPr="00A16801">
        <w:rPr>
          <w:rFonts w:cs="Arial"/>
          <w:color w:val="000000"/>
        </w:rPr>
        <w:t>Wykonawcy w zakresie wypełnienia obowiązków informacyjnych przewidzianych w art. 13 lub art. 14 RODO.</w:t>
      </w:r>
    </w:p>
    <w:p w14:paraId="6BD664DD" w14:textId="77777777" w:rsidR="00780838" w:rsidRDefault="00780838" w:rsidP="00780838">
      <w:pPr>
        <w:rPr>
          <w:rFonts w:cs="Arial"/>
          <w:b/>
        </w:rPr>
      </w:pPr>
    </w:p>
    <w:p w14:paraId="3610BAEF" w14:textId="77777777" w:rsidR="005B6A82" w:rsidRDefault="005B6A82" w:rsidP="005B6A82">
      <w:pPr>
        <w:spacing w:line="259" w:lineRule="auto"/>
        <w:rPr>
          <w:rFonts w:cs="Arial"/>
          <w:b/>
        </w:rPr>
      </w:pPr>
      <w:r>
        <w:rPr>
          <w:rFonts w:cs="Arial"/>
          <w:b/>
        </w:rPr>
        <w:br w:type="page"/>
      </w:r>
    </w:p>
    <w:p w14:paraId="3AE03792" w14:textId="77777777" w:rsidR="005B6A82" w:rsidRDefault="005B6A82" w:rsidP="005B6A82">
      <w:pPr>
        <w:rPr>
          <w:rFonts w:cs="Arial"/>
          <w:b/>
        </w:rPr>
      </w:pPr>
    </w:p>
    <w:p w14:paraId="46C0A039" w14:textId="77777777" w:rsidR="005B6A82" w:rsidRDefault="005B6A82" w:rsidP="005B6A82">
      <w:pPr>
        <w:rPr>
          <w:rFonts w:cs="Arial"/>
          <w:b/>
        </w:rPr>
      </w:pPr>
    </w:p>
    <w:p w14:paraId="66CF8FC9" w14:textId="77777777" w:rsidR="005B6A82" w:rsidRDefault="005B6A82" w:rsidP="005B6A82">
      <w:pPr>
        <w:rPr>
          <w:rFonts w:cs="Arial"/>
          <w:b/>
        </w:rPr>
      </w:pPr>
    </w:p>
    <w:p w14:paraId="43CBED22" w14:textId="77777777" w:rsidR="005B6A82" w:rsidRDefault="005B6A82" w:rsidP="005B6A82">
      <w:pPr>
        <w:rPr>
          <w:rFonts w:cs="Arial"/>
          <w:b/>
        </w:rPr>
      </w:pPr>
    </w:p>
    <w:p w14:paraId="01550666" w14:textId="77777777" w:rsidR="005B6A82" w:rsidRDefault="005B6A82" w:rsidP="005B6A82">
      <w:pPr>
        <w:rPr>
          <w:rFonts w:cs="Arial"/>
          <w:b/>
        </w:rPr>
      </w:pPr>
    </w:p>
    <w:p w14:paraId="35E330C0" w14:textId="77777777" w:rsidR="005B6A82" w:rsidRDefault="005B6A82" w:rsidP="005B6A82">
      <w:pPr>
        <w:rPr>
          <w:rFonts w:cs="Arial"/>
          <w:b/>
        </w:rPr>
      </w:pPr>
    </w:p>
    <w:p w14:paraId="67D20A58" w14:textId="77777777" w:rsidR="005B6A82" w:rsidRDefault="005B6A82" w:rsidP="005B6A82">
      <w:pPr>
        <w:rPr>
          <w:rFonts w:cs="Arial"/>
          <w:b/>
        </w:rPr>
      </w:pPr>
    </w:p>
    <w:p w14:paraId="7FE3BA0A" w14:textId="77777777" w:rsidR="005B6A82" w:rsidRDefault="005B6A82" w:rsidP="005B6A82">
      <w:pPr>
        <w:rPr>
          <w:rFonts w:cs="Arial"/>
          <w:b/>
        </w:rPr>
      </w:pPr>
    </w:p>
    <w:p w14:paraId="5E651D4C" w14:textId="77777777" w:rsidR="005B6A82" w:rsidRDefault="005B6A82" w:rsidP="005B6A82">
      <w:pPr>
        <w:rPr>
          <w:rFonts w:cs="Arial"/>
          <w:b/>
        </w:rPr>
      </w:pPr>
    </w:p>
    <w:p w14:paraId="6821DCA0" w14:textId="77777777" w:rsidR="005B6A82" w:rsidRDefault="005B6A82" w:rsidP="005B6A82">
      <w:pPr>
        <w:rPr>
          <w:rFonts w:cs="Arial"/>
          <w:b/>
        </w:rPr>
      </w:pPr>
    </w:p>
    <w:p w14:paraId="7619D52A" w14:textId="77777777" w:rsidR="005B6A82" w:rsidRDefault="005B6A82" w:rsidP="005B6A82">
      <w:pPr>
        <w:rPr>
          <w:rFonts w:cs="Arial"/>
          <w:b/>
        </w:rPr>
      </w:pPr>
    </w:p>
    <w:p w14:paraId="5813B3CD" w14:textId="77777777" w:rsidR="005B6A82" w:rsidRDefault="005B6A82" w:rsidP="005B6A82">
      <w:pPr>
        <w:rPr>
          <w:rFonts w:cs="Arial"/>
          <w:b/>
        </w:rPr>
      </w:pPr>
    </w:p>
    <w:p w14:paraId="06E5AFF2" w14:textId="77777777" w:rsidR="005B6A82" w:rsidRDefault="005B6A82" w:rsidP="005B6A82">
      <w:pPr>
        <w:rPr>
          <w:rFonts w:cs="Arial"/>
          <w:b/>
        </w:rPr>
      </w:pPr>
    </w:p>
    <w:p w14:paraId="349B7CAE" w14:textId="77777777" w:rsidR="005B6A82" w:rsidRPr="00324247" w:rsidRDefault="005B6A82" w:rsidP="005B6A82">
      <w:pPr>
        <w:jc w:val="center"/>
        <w:rPr>
          <w:rFonts w:cs="Arial"/>
          <w:b/>
        </w:rPr>
      </w:pPr>
      <w:r>
        <w:rPr>
          <w:rFonts w:cs="Arial"/>
          <w:b/>
        </w:rPr>
        <w:t>R</w:t>
      </w:r>
      <w:r w:rsidRPr="00324247">
        <w:rPr>
          <w:rFonts w:cs="Arial"/>
          <w:b/>
        </w:rPr>
        <w:t>ozdział I</w:t>
      </w:r>
    </w:p>
    <w:p w14:paraId="4C0AE7AB" w14:textId="77777777" w:rsidR="005B6A82" w:rsidRPr="00324247" w:rsidRDefault="005B6A82" w:rsidP="005B6A82">
      <w:pPr>
        <w:jc w:val="center"/>
        <w:rPr>
          <w:rFonts w:cs="Arial"/>
          <w:b/>
        </w:rPr>
      </w:pPr>
    </w:p>
    <w:p w14:paraId="59665766" w14:textId="77777777" w:rsidR="005B6A82" w:rsidRPr="00324247" w:rsidRDefault="005B6A82" w:rsidP="005B6A82">
      <w:pPr>
        <w:jc w:val="center"/>
        <w:rPr>
          <w:rFonts w:cs="Arial"/>
          <w:b/>
        </w:rPr>
      </w:pPr>
      <w:r w:rsidRPr="00324247">
        <w:rPr>
          <w:rFonts w:cs="Arial"/>
          <w:b/>
        </w:rPr>
        <w:t>Instrukcja dla Wykonawców</w:t>
      </w:r>
    </w:p>
    <w:p w14:paraId="4633BA72" w14:textId="77777777" w:rsidR="005B6A82" w:rsidRPr="00324247" w:rsidRDefault="005B6A82" w:rsidP="005B6A82">
      <w:pPr>
        <w:rPr>
          <w:rFonts w:cs="Arial"/>
          <w:b/>
        </w:rPr>
      </w:pPr>
    </w:p>
    <w:p w14:paraId="498491D0" w14:textId="77777777" w:rsidR="005B6A82" w:rsidRDefault="005B6A82" w:rsidP="005B6A82">
      <w:pPr>
        <w:jc w:val="center"/>
        <w:rPr>
          <w:rFonts w:cs="Arial"/>
          <w:b/>
        </w:rPr>
      </w:pPr>
    </w:p>
    <w:p w14:paraId="7DDAAFB3" w14:textId="77777777" w:rsidR="005B6A82" w:rsidRPr="005363FD" w:rsidRDefault="005B6A82" w:rsidP="005B6A82">
      <w:pPr>
        <w:rPr>
          <w:rFonts w:cs="Arial"/>
        </w:rPr>
      </w:pPr>
    </w:p>
    <w:p w14:paraId="49936FBF" w14:textId="77777777" w:rsidR="005B6A82" w:rsidRPr="005363FD" w:rsidRDefault="005B6A82" w:rsidP="005B6A82">
      <w:pPr>
        <w:rPr>
          <w:rFonts w:cs="Arial"/>
        </w:rPr>
      </w:pPr>
    </w:p>
    <w:p w14:paraId="3832C6D5" w14:textId="77777777" w:rsidR="005B6A82" w:rsidRPr="005363FD" w:rsidRDefault="005B6A82" w:rsidP="005B6A82">
      <w:pPr>
        <w:rPr>
          <w:rFonts w:cs="Arial"/>
        </w:rPr>
      </w:pPr>
    </w:p>
    <w:p w14:paraId="0F02A80F" w14:textId="77777777" w:rsidR="005B6A82" w:rsidRPr="005363FD" w:rsidRDefault="005B6A82" w:rsidP="005B6A82">
      <w:pPr>
        <w:rPr>
          <w:rFonts w:cs="Arial"/>
        </w:rPr>
      </w:pPr>
    </w:p>
    <w:p w14:paraId="73F5F048" w14:textId="77777777" w:rsidR="005B6A82" w:rsidRPr="005363FD" w:rsidRDefault="005B6A82" w:rsidP="005B6A82">
      <w:pPr>
        <w:rPr>
          <w:rFonts w:cs="Arial"/>
        </w:rPr>
      </w:pPr>
    </w:p>
    <w:p w14:paraId="3D0FFA22" w14:textId="77777777" w:rsidR="005B6A82" w:rsidRPr="005363FD" w:rsidRDefault="005B6A82" w:rsidP="005B6A82">
      <w:pPr>
        <w:rPr>
          <w:rFonts w:cs="Arial"/>
        </w:rPr>
      </w:pPr>
    </w:p>
    <w:p w14:paraId="28FBCD7C" w14:textId="77777777" w:rsidR="005B6A82" w:rsidRPr="005363FD" w:rsidRDefault="005B6A82" w:rsidP="005B6A82">
      <w:pPr>
        <w:rPr>
          <w:rFonts w:cs="Arial"/>
        </w:rPr>
      </w:pPr>
    </w:p>
    <w:p w14:paraId="5F06CD6F" w14:textId="77777777" w:rsidR="005B6A82" w:rsidRPr="005363FD" w:rsidRDefault="005B6A82" w:rsidP="005B6A82">
      <w:pPr>
        <w:rPr>
          <w:rFonts w:cs="Arial"/>
        </w:rPr>
      </w:pPr>
    </w:p>
    <w:p w14:paraId="23040ECA" w14:textId="77777777" w:rsidR="005B6A82" w:rsidRPr="005363FD" w:rsidRDefault="005B6A82" w:rsidP="005B6A82">
      <w:pPr>
        <w:rPr>
          <w:rFonts w:cs="Arial"/>
        </w:rPr>
      </w:pPr>
    </w:p>
    <w:p w14:paraId="6DB831B3" w14:textId="77777777" w:rsidR="005B6A82" w:rsidRPr="005363FD" w:rsidRDefault="005B6A82" w:rsidP="005B6A82">
      <w:pPr>
        <w:rPr>
          <w:rFonts w:cs="Arial"/>
        </w:rPr>
      </w:pPr>
    </w:p>
    <w:p w14:paraId="4E578375" w14:textId="77777777" w:rsidR="005B6A82" w:rsidRPr="005363FD" w:rsidRDefault="005B6A82" w:rsidP="005B6A82">
      <w:pPr>
        <w:rPr>
          <w:rFonts w:cs="Arial"/>
        </w:rPr>
      </w:pPr>
    </w:p>
    <w:p w14:paraId="0E5AFAD8" w14:textId="77777777" w:rsidR="005B6A82" w:rsidRPr="005363FD" w:rsidRDefault="005B6A82" w:rsidP="005B6A82">
      <w:pPr>
        <w:rPr>
          <w:rFonts w:cs="Arial"/>
        </w:rPr>
      </w:pPr>
    </w:p>
    <w:p w14:paraId="5355F40E" w14:textId="77777777" w:rsidR="005B6A82" w:rsidRPr="005363FD" w:rsidRDefault="005B6A82" w:rsidP="005B6A82">
      <w:pPr>
        <w:rPr>
          <w:rFonts w:cs="Arial"/>
        </w:rPr>
      </w:pPr>
    </w:p>
    <w:p w14:paraId="238090C8" w14:textId="77777777" w:rsidR="005B6A82" w:rsidRPr="005363FD" w:rsidRDefault="005B6A82" w:rsidP="005B6A82">
      <w:pPr>
        <w:rPr>
          <w:rFonts w:cs="Arial"/>
        </w:rPr>
      </w:pPr>
    </w:p>
    <w:p w14:paraId="163F1E61" w14:textId="77777777" w:rsidR="005B6A82" w:rsidRPr="005363FD" w:rsidRDefault="005B6A82" w:rsidP="005B6A82">
      <w:pPr>
        <w:rPr>
          <w:rFonts w:cs="Arial"/>
        </w:rPr>
      </w:pPr>
    </w:p>
    <w:p w14:paraId="0E7D1AED" w14:textId="77777777" w:rsidR="005B6A82" w:rsidRPr="005363FD" w:rsidRDefault="005B6A82" w:rsidP="005B6A82">
      <w:pPr>
        <w:rPr>
          <w:rFonts w:cs="Arial"/>
        </w:rPr>
      </w:pPr>
    </w:p>
    <w:p w14:paraId="707EA599" w14:textId="77777777" w:rsidR="005B6A82" w:rsidRPr="005363FD" w:rsidRDefault="005B6A82" w:rsidP="005B6A82">
      <w:pPr>
        <w:rPr>
          <w:rFonts w:cs="Arial"/>
        </w:rPr>
      </w:pPr>
    </w:p>
    <w:p w14:paraId="45A3E4EE" w14:textId="77777777" w:rsidR="005B6A82" w:rsidRPr="005363FD" w:rsidRDefault="005B6A82" w:rsidP="005B6A82">
      <w:pPr>
        <w:rPr>
          <w:rFonts w:cs="Arial"/>
        </w:rPr>
      </w:pPr>
    </w:p>
    <w:p w14:paraId="3B924C2A" w14:textId="77777777" w:rsidR="005B6A82" w:rsidRDefault="005B6A82" w:rsidP="005B6A82">
      <w:pPr>
        <w:jc w:val="center"/>
        <w:rPr>
          <w:rFonts w:cs="Arial"/>
        </w:rPr>
      </w:pPr>
    </w:p>
    <w:p w14:paraId="7680A898" w14:textId="77777777" w:rsidR="005B6A82" w:rsidRDefault="005B6A82" w:rsidP="005B6A82">
      <w:pPr>
        <w:tabs>
          <w:tab w:val="left" w:pos="480"/>
        </w:tabs>
        <w:rPr>
          <w:rFonts w:cs="Arial"/>
        </w:rPr>
      </w:pPr>
      <w:r>
        <w:rPr>
          <w:rFonts w:cs="Arial"/>
        </w:rPr>
        <w:tab/>
      </w:r>
    </w:p>
    <w:p w14:paraId="40D0B80B" w14:textId="77777777" w:rsidR="005B6A82" w:rsidRPr="00324247" w:rsidRDefault="005B6A82" w:rsidP="005B6A82">
      <w:pPr>
        <w:jc w:val="center"/>
        <w:rPr>
          <w:rFonts w:cs="Arial"/>
          <w:b/>
        </w:rPr>
      </w:pPr>
      <w:r w:rsidRPr="005363FD">
        <w:rPr>
          <w:rFonts w:cs="Arial"/>
        </w:rPr>
        <w:br w:type="page"/>
      </w:r>
    </w:p>
    <w:p w14:paraId="22315C55" w14:textId="77777777" w:rsidR="005B6A82" w:rsidRPr="00324247" w:rsidRDefault="005B6A82" w:rsidP="005B6A82">
      <w:pPr>
        <w:numPr>
          <w:ilvl w:val="0"/>
          <w:numId w:val="1"/>
        </w:numPr>
        <w:jc w:val="both"/>
        <w:rPr>
          <w:rFonts w:cs="Arial"/>
        </w:rPr>
      </w:pPr>
      <w:r w:rsidRPr="00324247">
        <w:rPr>
          <w:rFonts w:cs="Arial"/>
          <w:b/>
        </w:rPr>
        <w:lastRenderedPageBreak/>
        <w:t>Zamawiający</w:t>
      </w:r>
    </w:p>
    <w:p w14:paraId="5AAFF6A7" w14:textId="22DF989A" w:rsidR="005B6A82" w:rsidRPr="00165356" w:rsidRDefault="005B6A82" w:rsidP="005B6A82">
      <w:pPr>
        <w:pStyle w:val="Akapitzlist"/>
        <w:ind w:left="567"/>
        <w:jc w:val="both"/>
        <w:rPr>
          <w:rFonts w:ascii="Arial" w:hAnsi="Arial" w:cs="Arial"/>
          <w:sz w:val="22"/>
          <w:szCs w:val="22"/>
        </w:rPr>
      </w:pPr>
      <w:r w:rsidRPr="00165356">
        <w:rPr>
          <w:rFonts w:ascii="Arial" w:hAnsi="Arial" w:cs="Arial"/>
          <w:sz w:val="22"/>
          <w:szCs w:val="22"/>
        </w:rPr>
        <w:t>Zakład  Wodociągów i Kanalizacji Sp. z o.o.</w:t>
      </w:r>
    </w:p>
    <w:p w14:paraId="2B965357" w14:textId="77777777" w:rsidR="005B6A82" w:rsidRPr="00165356" w:rsidRDefault="005B6A82" w:rsidP="005B6A82">
      <w:pPr>
        <w:pStyle w:val="Akapitzlist"/>
        <w:ind w:left="567"/>
        <w:jc w:val="both"/>
        <w:rPr>
          <w:rFonts w:ascii="Arial" w:hAnsi="Arial" w:cs="Arial"/>
          <w:sz w:val="22"/>
          <w:szCs w:val="22"/>
        </w:rPr>
      </w:pPr>
      <w:r w:rsidRPr="00165356">
        <w:rPr>
          <w:rFonts w:ascii="Arial" w:hAnsi="Arial" w:cs="Arial"/>
          <w:sz w:val="22"/>
          <w:szCs w:val="22"/>
        </w:rPr>
        <w:t>Adres: ul. Kołłątaja 4, 72-600 Świnoujście</w:t>
      </w:r>
    </w:p>
    <w:p w14:paraId="6866988C" w14:textId="77777777" w:rsidR="005B6A82" w:rsidRDefault="00615D8A" w:rsidP="005B6A82">
      <w:pPr>
        <w:pStyle w:val="Akapitzlist"/>
        <w:ind w:left="567"/>
        <w:jc w:val="both"/>
        <w:rPr>
          <w:rStyle w:val="Hipercze"/>
          <w:rFonts w:ascii="Arial" w:eastAsia="Lucida Sans Unicode" w:hAnsi="Arial" w:cs="Arial"/>
          <w:sz w:val="22"/>
          <w:szCs w:val="22"/>
          <w:lang w:val="de-DE"/>
        </w:rPr>
      </w:pPr>
      <w:hyperlink r:id="rId7" w:history="1">
        <w:r w:rsidR="005B6A82" w:rsidRPr="0096376C">
          <w:rPr>
            <w:rStyle w:val="Hipercze"/>
            <w:rFonts w:ascii="Arial" w:eastAsia="Lucida Sans Unicode" w:hAnsi="Arial" w:cs="Arial"/>
            <w:sz w:val="22"/>
            <w:szCs w:val="22"/>
            <w:lang w:val="de-DE"/>
          </w:rPr>
          <w:t>http://bip.um.swinoujscie.pl/artykuly/1084/dane-podstawowe</w:t>
        </w:r>
      </w:hyperlink>
    </w:p>
    <w:p w14:paraId="42F71C82" w14:textId="77777777" w:rsidR="005B6A82" w:rsidRPr="00BC637F" w:rsidRDefault="005B6A82" w:rsidP="005B6A82">
      <w:pPr>
        <w:pStyle w:val="Akapitzlist"/>
        <w:ind w:left="567"/>
        <w:jc w:val="both"/>
        <w:rPr>
          <w:rFonts w:ascii="Arial" w:hAnsi="Arial" w:cs="Arial"/>
          <w:sz w:val="22"/>
          <w:szCs w:val="22"/>
        </w:rPr>
      </w:pPr>
      <w:r w:rsidRPr="00AF3CF2">
        <w:rPr>
          <w:rFonts w:ascii="Arial" w:hAnsi="Arial" w:cs="Arial"/>
          <w:sz w:val="22"/>
          <w:szCs w:val="22"/>
        </w:rPr>
        <w:t>Platforma zakupo</w:t>
      </w:r>
      <w:r w:rsidRPr="00BC637F">
        <w:rPr>
          <w:rFonts w:ascii="Arial" w:hAnsi="Arial" w:cs="Arial"/>
          <w:sz w:val="22"/>
          <w:szCs w:val="22"/>
        </w:rPr>
        <w:t xml:space="preserve">wa: </w:t>
      </w:r>
      <w:hyperlink r:id="rId8" w:history="1">
        <w:r w:rsidRPr="00BC637F">
          <w:rPr>
            <w:rStyle w:val="Hipercze"/>
            <w:rFonts w:ascii="Arial" w:eastAsia="Lucida Sans Unicode" w:hAnsi="Arial" w:cs="Arial"/>
            <w:sz w:val="22"/>
            <w:szCs w:val="22"/>
          </w:rPr>
          <w:t>https://platformazakupowa.pl/pn/zwik_swi</w:t>
        </w:r>
      </w:hyperlink>
    </w:p>
    <w:p w14:paraId="1D0D856A" w14:textId="77777777" w:rsidR="005B6A82" w:rsidRPr="00324247" w:rsidRDefault="005B6A82" w:rsidP="005B6A82">
      <w:pPr>
        <w:ind w:firstLine="567"/>
        <w:jc w:val="both"/>
        <w:rPr>
          <w:rFonts w:cs="Arial"/>
          <w:lang w:val="de-DE"/>
        </w:rPr>
      </w:pPr>
    </w:p>
    <w:p w14:paraId="3B4EAD16" w14:textId="77777777" w:rsidR="004F603B" w:rsidRPr="009277F4" w:rsidRDefault="004F603B" w:rsidP="004F603B">
      <w:pPr>
        <w:numPr>
          <w:ilvl w:val="0"/>
          <w:numId w:val="1"/>
        </w:numPr>
        <w:jc w:val="both"/>
        <w:rPr>
          <w:rFonts w:cs="Arial"/>
          <w:b/>
        </w:rPr>
      </w:pPr>
      <w:r w:rsidRPr="009277F4">
        <w:rPr>
          <w:rFonts w:cs="Arial"/>
          <w:b/>
        </w:rPr>
        <w:t>Opis sposobu porozumiewania się Zamawiającego z Wykonawcami.</w:t>
      </w:r>
    </w:p>
    <w:p w14:paraId="5452FC6F" w14:textId="77777777" w:rsidR="004F603B" w:rsidRPr="00F33653" w:rsidRDefault="004F603B" w:rsidP="004F603B">
      <w:pPr>
        <w:pStyle w:val="Akapitzlist"/>
        <w:numPr>
          <w:ilvl w:val="1"/>
          <w:numId w:val="1"/>
        </w:numPr>
        <w:jc w:val="both"/>
        <w:rPr>
          <w:rFonts w:ascii="Arial" w:hAnsi="Arial" w:cs="Arial"/>
          <w:strike/>
          <w:sz w:val="22"/>
          <w:szCs w:val="22"/>
        </w:rPr>
      </w:pPr>
      <w:bookmarkStart w:id="0" w:name="_Hlk34742145"/>
      <w:r w:rsidRPr="00F33653">
        <w:rPr>
          <w:rFonts w:ascii="Arial" w:hAnsi="Arial" w:cs="Arial"/>
          <w:sz w:val="22"/>
          <w:szCs w:val="22"/>
        </w:rPr>
        <w:t>Zamawiający pracuje w następujących dniach (pracujących) od poniedziałku do piątku w godzinach od 7:00 do 15:00.</w:t>
      </w:r>
    </w:p>
    <w:p w14:paraId="0EAB0731" w14:textId="77777777" w:rsidR="004F603B" w:rsidRPr="00126CED" w:rsidRDefault="004F603B" w:rsidP="004F603B">
      <w:pPr>
        <w:pStyle w:val="Akapitzlist"/>
        <w:numPr>
          <w:ilvl w:val="1"/>
          <w:numId w:val="1"/>
        </w:numPr>
        <w:spacing w:after="160" w:line="252" w:lineRule="auto"/>
        <w:jc w:val="both"/>
        <w:rPr>
          <w:rFonts w:ascii="Arial" w:hAnsi="Arial" w:cs="Arial"/>
          <w:strike/>
          <w:sz w:val="22"/>
          <w:szCs w:val="22"/>
        </w:rPr>
      </w:pPr>
      <w:r w:rsidRPr="0056787B">
        <w:rPr>
          <w:rFonts w:ascii="Arial" w:hAnsi="Arial" w:cs="Arial"/>
          <w:sz w:val="22"/>
          <w:szCs w:val="22"/>
        </w:rPr>
        <w:t xml:space="preserve">Zamawiający dopuszcza porozumiewanie się wyłącznie drogą elektroniczną za pośrednictwem platformy zakupowej: </w:t>
      </w:r>
      <w:hyperlink r:id="rId9" w:history="1">
        <w:r w:rsidRPr="0056787B">
          <w:rPr>
            <w:rStyle w:val="Hipercze"/>
            <w:rFonts w:ascii="Arial" w:hAnsi="Arial" w:cs="Arial"/>
            <w:sz w:val="22"/>
            <w:szCs w:val="22"/>
          </w:rPr>
          <w:t>https://platformazakupowa.pl/pn/zwik_swi</w:t>
        </w:r>
      </w:hyperlink>
      <w:r w:rsidRPr="0056787B">
        <w:rPr>
          <w:rFonts w:ascii="Arial" w:hAnsi="Arial" w:cs="Arial"/>
          <w:sz w:val="22"/>
          <w:szCs w:val="22"/>
        </w:rPr>
        <w:t xml:space="preserve"> w </w:t>
      </w:r>
      <w:r w:rsidRPr="00126CED">
        <w:rPr>
          <w:rFonts w:ascii="Arial" w:hAnsi="Arial" w:cs="Arial"/>
          <w:sz w:val="22"/>
          <w:szCs w:val="22"/>
        </w:rPr>
        <w:t>zakładce „Postępowania” w części dotyczącej niniejszego postępowania.</w:t>
      </w:r>
    </w:p>
    <w:bookmarkEnd w:id="0"/>
    <w:p w14:paraId="523FA69C" w14:textId="77777777" w:rsidR="004F603B" w:rsidRPr="00126CED" w:rsidRDefault="004F603B" w:rsidP="004F603B">
      <w:pPr>
        <w:pStyle w:val="Akapitzlist"/>
        <w:numPr>
          <w:ilvl w:val="1"/>
          <w:numId w:val="1"/>
        </w:numPr>
        <w:jc w:val="both"/>
        <w:rPr>
          <w:rFonts w:ascii="Arial" w:hAnsi="Arial" w:cs="Arial"/>
          <w:sz w:val="22"/>
          <w:szCs w:val="22"/>
        </w:rPr>
      </w:pPr>
      <w:r>
        <w:rPr>
          <w:rFonts w:ascii="Arial" w:hAnsi="Arial" w:cs="Arial"/>
          <w:sz w:val="22"/>
          <w:szCs w:val="22"/>
        </w:rPr>
        <w:t>W</w:t>
      </w:r>
      <w:r w:rsidRPr="00126CED">
        <w:rPr>
          <w:rFonts w:ascii="Arial" w:hAnsi="Arial" w:cs="Arial"/>
          <w:sz w:val="22"/>
          <w:szCs w:val="22"/>
        </w:rPr>
        <w:t xml:space="preserve"> sprawach merytorycznych związanych z danym postępowaniem Zamawiający przewiduje możliwość porozumiewania się wyłącznie drogą elektroniczną, poprzez wykorzystanie na Platformie przycisku: Wiadomości.</w:t>
      </w:r>
    </w:p>
    <w:p w14:paraId="6EE79745" w14:textId="77777777" w:rsidR="004F603B" w:rsidRPr="00126CED" w:rsidRDefault="004F603B" w:rsidP="004F603B">
      <w:pPr>
        <w:pStyle w:val="Akapitzlist"/>
        <w:numPr>
          <w:ilvl w:val="1"/>
          <w:numId w:val="1"/>
        </w:numPr>
        <w:jc w:val="both"/>
        <w:rPr>
          <w:rFonts w:ascii="Arial" w:hAnsi="Arial" w:cs="Arial"/>
          <w:sz w:val="22"/>
          <w:szCs w:val="22"/>
        </w:rPr>
      </w:pPr>
      <w:r w:rsidRPr="00126CED">
        <w:rPr>
          <w:rFonts w:ascii="Arial" w:hAnsi="Arial" w:cs="Arial"/>
          <w:sz w:val="22"/>
          <w:szCs w:val="22"/>
        </w:rPr>
        <w:t xml:space="preserve">W sprawach technicznych związanych z obsługą Platformy należy korzystać z pomocy </w:t>
      </w:r>
      <w:r w:rsidRPr="00126CED">
        <w:rPr>
          <w:rFonts w:ascii="Arial" w:hAnsi="Arial" w:cs="Arial"/>
          <w:b/>
          <w:bCs/>
          <w:sz w:val="22"/>
          <w:szCs w:val="22"/>
        </w:rPr>
        <w:t xml:space="preserve">Centrum Wsparcia Klienta, </w:t>
      </w:r>
      <w:r w:rsidRPr="00126CED">
        <w:rPr>
          <w:rFonts w:ascii="Arial" w:hAnsi="Arial" w:cs="Arial"/>
          <w:sz w:val="22"/>
          <w:szCs w:val="22"/>
        </w:rPr>
        <w:t>które udziela wszelkich informacji związanych z procesem składania oferty, rejestracji czy innych aspektów technicznych platformy, Centrum Wsparcia Klienta dostępne codziennie od poniedziałku do piątku w godz. Od 7.00 do 17.00 pod nr tel. 22 101 02 02.</w:t>
      </w:r>
    </w:p>
    <w:p w14:paraId="45A321C9" w14:textId="77777777" w:rsidR="004F603B" w:rsidRPr="00126CED" w:rsidRDefault="004F603B" w:rsidP="004F603B">
      <w:pPr>
        <w:pStyle w:val="Akapitzlist"/>
        <w:numPr>
          <w:ilvl w:val="1"/>
          <w:numId w:val="1"/>
        </w:numPr>
        <w:spacing w:after="160" w:line="252" w:lineRule="auto"/>
        <w:jc w:val="both"/>
        <w:rPr>
          <w:rFonts w:ascii="Arial" w:hAnsi="Arial" w:cs="Arial"/>
          <w:b/>
          <w:bCs/>
          <w:sz w:val="22"/>
          <w:szCs w:val="22"/>
        </w:rPr>
      </w:pPr>
      <w:r w:rsidRPr="00126CED">
        <w:rPr>
          <w:rFonts w:ascii="Arial" w:hAnsi="Arial" w:cs="Arial"/>
          <w:sz w:val="22"/>
          <w:szCs w:val="22"/>
        </w:rPr>
        <w:t xml:space="preserve">w sytuacjach awaryjnych - w przypadku braku działania platformy zakupowej </w:t>
      </w:r>
      <w:hyperlink r:id="rId10" w:history="1">
        <w:r w:rsidRPr="00126CED">
          <w:rPr>
            <w:rStyle w:val="Hipercze"/>
            <w:rFonts w:ascii="Arial" w:hAnsi="Arial" w:cs="Arial"/>
            <w:sz w:val="22"/>
            <w:szCs w:val="22"/>
          </w:rPr>
          <w:t>https://platformazakupowa.pl/pn/zwik_swi</w:t>
        </w:r>
      </w:hyperlink>
      <w:r w:rsidRPr="00126CED">
        <w:rPr>
          <w:rFonts w:ascii="Arial" w:hAnsi="Arial" w:cs="Arial"/>
          <w:sz w:val="22"/>
          <w:szCs w:val="22"/>
        </w:rPr>
        <w:t xml:space="preserve"> Zamawiający i Wykonawcy mogą również komunikować się za pośrednictwem poczty elektronicznej: </w:t>
      </w:r>
      <w:hyperlink r:id="rId11" w:history="1">
        <w:r w:rsidRPr="00126CED">
          <w:rPr>
            <w:rStyle w:val="Hipercze"/>
            <w:rFonts w:ascii="Arial" w:hAnsi="Arial" w:cs="Arial"/>
            <w:sz w:val="22"/>
            <w:szCs w:val="22"/>
          </w:rPr>
          <w:t>kszczawinska@zwik.fn.pl</w:t>
        </w:r>
      </w:hyperlink>
      <w:r w:rsidRPr="00126CED">
        <w:rPr>
          <w:rFonts w:ascii="Arial" w:hAnsi="Arial" w:cs="Arial"/>
          <w:sz w:val="22"/>
          <w:szCs w:val="22"/>
        </w:rPr>
        <w:t>.</w:t>
      </w:r>
    </w:p>
    <w:p w14:paraId="1E53EF44" w14:textId="77777777" w:rsidR="004F603B" w:rsidRPr="0056787B" w:rsidRDefault="004F603B" w:rsidP="004F603B">
      <w:pPr>
        <w:pStyle w:val="Akapitzlist"/>
        <w:numPr>
          <w:ilvl w:val="1"/>
          <w:numId w:val="1"/>
        </w:numPr>
        <w:spacing w:line="252" w:lineRule="auto"/>
        <w:jc w:val="both"/>
        <w:rPr>
          <w:rFonts w:ascii="Arial" w:hAnsi="Arial" w:cs="Arial"/>
          <w:b/>
          <w:bCs/>
          <w:sz w:val="22"/>
          <w:szCs w:val="22"/>
        </w:rPr>
      </w:pPr>
      <w:r w:rsidRPr="0056787B">
        <w:rPr>
          <w:rFonts w:ascii="Arial" w:hAnsi="Arial" w:cs="Arial"/>
          <w:sz w:val="22"/>
          <w:szCs w:val="22"/>
        </w:rPr>
        <w:t>Korzystanie z platformy zakupowej przez Wykonawcę jest bezpłatne.</w:t>
      </w:r>
    </w:p>
    <w:p w14:paraId="2EF7D46E" w14:textId="77777777" w:rsidR="00410327" w:rsidRDefault="00410327" w:rsidP="00ED71BF">
      <w:pPr>
        <w:spacing w:line="252" w:lineRule="auto"/>
        <w:jc w:val="both"/>
        <w:rPr>
          <w:rFonts w:cs="Arial"/>
        </w:rPr>
      </w:pPr>
    </w:p>
    <w:p w14:paraId="4CA7FAB4" w14:textId="77777777" w:rsidR="00ED71BF" w:rsidRDefault="00ED71BF" w:rsidP="00BD25F5">
      <w:pPr>
        <w:numPr>
          <w:ilvl w:val="0"/>
          <w:numId w:val="22"/>
        </w:numPr>
        <w:jc w:val="both"/>
        <w:rPr>
          <w:rFonts w:cs="Arial"/>
          <w:b/>
        </w:rPr>
      </w:pPr>
      <w:r w:rsidRPr="00414936">
        <w:rPr>
          <w:rFonts w:cs="Arial"/>
          <w:b/>
        </w:rPr>
        <w:t>Tryb postępowania</w:t>
      </w:r>
    </w:p>
    <w:p w14:paraId="6349ADC5" w14:textId="77777777" w:rsidR="00ED71BF" w:rsidRPr="00414936" w:rsidRDefault="00ED71BF" w:rsidP="00ED71BF">
      <w:pPr>
        <w:ind w:left="567"/>
        <w:jc w:val="both"/>
        <w:rPr>
          <w:rFonts w:cs="Arial"/>
          <w:b/>
        </w:rPr>
      </w:pPr>
    </w:p>
    <w:p w14:paraId="6E0535AC" w14:textId="77777777" w:rsidR="004F603B" w:rsidRPr="00433605" w:rsidRDefault="004F603B" w:rsidP="004F603B">
      <w:pPr>
        <w:jc w:val="both"/>
        <w:rPr>
          <w:rFonts w:cs="Arial"/>
        </w:rPr>
      </w:pPr>
      <w:r w:rsidRPr="00433605">
        <w:rPr>
          <w:rFonts w:cs="Arial"/>
        </w:rPr>
        <w:t xml:space="preserve">Postępowanie o udzielenie zamówienia prowadzone jest w trybie przetargu nieograniczonego na podstawie Regulaminu Wewnętrznego w sprawie zasad, form i trybu udzielania zamówień na wykonanie robót budowlanych, dostaw i usług (wprowadzony uchwałą Zarządu ZWiK Sp. z o.o. Nr </w:t>
      </w:r>
      <w:bookmarkStart w:id="1" w:name="_Hlk20217355"/>
      <w:r w:rsidRPr="00433605">
        <w:rPr>
          <w:rFonts w:cs="Arial"/>
        </w:rPr>
        <w:t>82/2019 z dn. 12.09.2019r.</w:t>
      </w:r>
      <w:bookmarkEnd w:id="1"/>
      <w:r>
        <w:rPr>
          <w:rFonts w:cs="Arial"/>
        </w:rPr>
        <w:t xml:space="preserve"> z późn. zm.</w:t>
      </w:r>
      <w:r w:rsidRPr="00433605">
        <w:rPr>
          <w:rFonts w:cs="Arial"/>
        </w:rPr>
        <w:t xml:space="preserve">). Regulamin dostępny jest na stronie internetowej Zamawiającego: </w:t>
      </w:r>
    </w:p>
    <w:p w14:paraId="58E8EBF6" w14:textId="77777777" w:rsidR="004F603B" w:rsidRPr="00433605" w:rsidRDefault="00615D8A" w:rsidP="004F603B">
      <w:pPr>
        <w:jc w:val="both"/>
        <w:rPr>
          <w:rFonts w:cs="Arial"/>
        </w:rPr>
      </w:pPr>
      <w:hyperlink r:id="rId12" w:history="1">
        <w:r w:rsidR="004F603B" w:rsidRPr="00433605">
          <w:rPr>
            <w:rStyle w:val="Hipercze"/>
            <w:rFonts w:cs="Arial"/>
          </w:rPr>
          <w:t>http://bip.um.swinoujscie.pl/artykul/1097/20732/regulamin-wewnetrzny-w-sprawie-zasad-form-i-trybu-udzielania-zamowien-na-wykonanie-robot-budowlanych-dostaw-i-uslug</w:t>
        </w:r>
      </w:hyperlink>
      <w:r w:rsidR="004F603B" w:rsidRPr="00433605">
        <w:rPr>
          <w:rFonts w:cs="Arial"/>
        </w:rPr>
        <w:t xml:space="preserve"> </w:t>
      </w:r>
    </w:p>
    <w:p w14:paraId="7AB12C88" w14:textId="77777777" w:rsidR="004F603B" w:rsidRPr="00433605" w:rsidRDefault="004F603B" w:rsidP="004F603B">
      <w:pPr>
        <w:jc w:val="both"/>
        <w:rPr>
          <w:rFonts w:cs="Arial"/>
        </w:rPr>
      </w:pPr>
      <w:r w:rsidRPr="00433605">
        <w:rPr>
          <w:rFonts w:cs="Arial"/>
        </w:rPr>
        <w:t>Regulamin dostępny jest również w siedzibie Zamawiającego w pokoju nr 4.</w:t>
      </w:r>
    </w:p>
    <w:p w14:paraId="7A065A62" w14:textId="77777777" w:rsidR="004F603B" w:rsidRPr="00433605" w:rsidRDefault="004F603B" w:rsidP="004F603B">
      <w:pPr>
        <w:jc w:val="both"/>
        <w:rPr>
          <w:rFonts w:cs="Arial"/>
          <w:b/>
          <w:bCs/>
          <w:color w:val="000000"/>
        </w:rPr>
      </w:pPr>
    </w:p>
    <w:p w14:paraId="60C660E7" w14:textId="77777777" w:rsidR="004F603B" w:rsidRPr="00B5498D" w:rsidRDefault="004F603B" w:rsidP="004F603B">
      <w:pPr>
        <w:jc w:val="both"/>
        <w:rPr>
          <w:rFonts w:cs="Arial"/>
          <w:b/>
        </w:rPr>
      </w:pPr>
      <w:r w:rsidRPr="00433605">
        <w:rPr>
          <w:rFonts w:cs="Arial"/>
          <w:b/>
          <w:bCs/>
          <w:color w:val="000000"/>
        </w:rPr>
        <w:t xml:space="preserve">Do udzielenia tego zamówienia nie stosuje się przepisów </w:t>
      </w:r>
      <w:r w:rsidRPr="00433605">
        <w:rPr>
          <w:rFonts w:cs="Arial"/>
          <w:b/>
        </w:rPr>
        <w:t xml:space="preserve">ustawy z dnia 11 września 2019 r. Prawo zamówień </w:t>
      </w:r>
      <w:r w:rsidRPr="00B5498D">
        <w:rPr>
          <w:rFonts w:cs="Arial"/>
          <w:b/>
        </w:rPr>
        <w:t>publicznych (</w:t>
      </w:r>
      <w:r w:rsidRPr="00B5498D">
        <w:rPr>
          <w:rFonts w:cs="Arial"/>
          <w:b/>
          <w:bCs/>
        </w:rPr>
        <w:t>Dz. U. z 202</w:t>
      </w:r>
      <w:r>
        <w:rPr>
          <w:rFonts w:cs="Arial"/>
          <w:b/>
          <w:bCs/>
        </w:rPr>
        <w:t>3</w:t>
      </w:r>
      <w:r w:rsidRPr="00B5498D">
        <w:rPr>
          <w:rFonts w:cs="Arial"/>
          <w:b/>
          <w:bCs/>
        </w:rPr>
        <w:t>r. poz. 1</w:t>
      </w:r>
      <w:r>
        <w:rPr>
          <w:rFonts w:cs="Arial"/>
          <w:b/>
          <w:bCs/>
        </w:rPr>
        <w:t>605</w:t>
      </w:r>
      <w:r w:rsidRPr="00B5498D">
        <w:rPr>
          <w:rFonts w:cs="Arial"/>
          <w:b/>
          <w:bCs/>
        </w:rPr>
        <w:t xml:space="preserve"> z późn. zm.).</w:t>
      </w:r>
    </w:p>
    <w:p w14:paraId="4D4359D0" w14:textId="77777777" w:rsidR="00ED71BF" w:rsidRPr="00ED71BF" w:rsidRDefault="00ED71BF" w:rsidP="00ED71BF">
      <w:pPr>
        <w:spacing w:line="252" w:lineRule="auto"/>
        <w:jc w:val="both"/>
        <w:rPr>
          <w:rFonts w:cs="Arial"/>
          <w:b/>
          <w:bCs/>
        </w:rPr>
      </w:pPr>
    </w:p>
    <w:p w14:paraId="3598104F" w14:textId="77777777" w:rsidR="00410327" w:rsidRDefault="00410327" w:rsidP="00BD25F5">
      <w:pPr>
        <w:numPr>
          <w:ilvl w:val="0"/>
          <w:numId w:val="23"/>
        </w:numPr>
        <w:jc w:val="both"/>
        <w:rPr>
          <w:rFonts w:cs="Arial"/>
          <w:b/>
        </w:rPr>
      </w:pPr>
      <w:r w:rsidRPr="00324247">
        <w:rPr>
          <w:rFonts w:cs="Arial"/>
          <w:b/>
        </w:rPr>
        <w:t>Opis przedmiotu zamówienia</w:t>
      </w:r>
      <w:r>
        <w:rPr>
          <w:rFonts w:cs="Arial"/>
          <w:b/>
        </w:rPr>
        <w:t>.</w:t>
      </w:r>
    </w:p>
    <w:p w14:paraId="25B677B3" w14:textId="77777777" w:rsidR="00410327" w:rsidRPr="00324247" w:rsidRDefault="00410327" w:rsidP="00410327">
      <w:pPr>
        <w:ind w:left="567"/>
        <w:jc w:val="both"/>
        <w:rPr>
          <w:rFonts w:cs="Arial"/>
          <w:b/>
        </w:rPr>
      </w:pPr>
    </w:p>
    <w:p w14:paraId="641ACF10" w14:textId="7D2F6181" w:rsidR="00410327" w:rsidRPr="00E36817" w:rsidRDefault="00410327" w:rsidP="00410327">
      <w:pPr>
        <w:jc w:val="both"/>
        <w:rPr>
          <w:rFonts w:cs="Arial"/>
          <w:color w:val="000000"/>
        </w:rPr>
      </w:pPr>
      <w:bookmarkStart w:id="2" w:name="_Hlk506871382"/>
      <w:bookmarkStart w:id="3" w:name="_Hlk35931109"/>
      <w:r w:rsidRPr="00E36817">
        <w:rPr>
          <w:rFonts w:cs="Arial"/>
        </w:rPr>
        <w:t xml:space="preserve">Przedmiotem zamówienia jest sukcesywna dostawa olejów i smarów </w:t>
      </w:r>
      <w:r w:rsidR="001B2CA4" w:rsidRPr="00E36817">
        <w:rPr>
          <w:rFonts w:cs="Arial"/>
        </w:rPr>
        <w:t>do obiektów Zamawiającego zlokalizowanych przy</w:t>
      </w:r>
      <w:r w:rsidRPr="00E36817">
        <w:rPr>
          <w:rFonts w:cs="Arial"/>
        </w:rPr>
        <w:t>:</w:t>
      </w:r>
    </w:p>
    <w:p w14:paraId="73868C20" w14:textId="48C6B770" w:rsidR="00410327" w:rsidRPr="00E36817" w:rsidRDefault="00410327" w:rsidP="00410327">
      <w:pPr>
        <w:ind w:left="360"/>
        <w:jc w:val="both"/>
        <w:rPr>
          <w:rFonts w:cs="Arial"/>
        </w:rPr>
      </w:pPr>
      <w:r w:rsidRPr="00E36817">
        <w:rPr>
          <w:rFonts w:cs="Arial"/>
        </w:rPr>
        <w:t>- ul. Karsiborskiej 33, 72-600 Świnoujście</w:t>
      </w:r>
      <w:r w:rsidR="001B2CA4" w:rsidRPr="00E36817">
        <w:rPr>
          <w:rFonts w:cs="Arial"/>
        </w:rPr>
        <w:t xml:space="preserve"> - Oczyszczalnia Ścieków</w:t>
      </w:r>
      <w:r w:rsidRPr="00E36817">
        <w:rPr>
          <w:rFonts w:cs="Arial"/>
        </w:rPr>
        <w:t>,</w:t>
      </w:r>
    </w:p>
    <w:p w14:paraId="0BBA965F" w14:textId="77777777" w:rsidR="00410327" w:rsidRPr="00E36817" w:rsidRDefault="00410327" w:rsidP="00410327">
      <w:pPr>
        <w:ind w:left="360"/>
        <w:jc w:val="both"/>
        <w:rPr>
          <w:rFonts w:cs="Arial"/>
        </w:rPr>
      </w:pPr>
      <w:r w:rsidRPr="00E36817">
        <w:rPr>
          <w:rFonts w:cs="Arial"/>
        </w:rPr>
        <w:t>- ul Daszyńskiego 38, 72-600 Świnoujście,</w:t>
      </w:r>
    </w:p>
    <w:p w14:paraId="10277FF9" w14:textId="77777777" w:rsidR="00410327" w:rsidRPr="00E36817" w:rsidRDefault="00410327" w:rsidP="00410327">
      <w:pPr>
        <w:ind w:left="360"/>
        <w:jc w:val="both"/>
        <w:rPr>
          <w:rFonts w:cs="Arial"/>
        </w:rPr>
      </w:pPr>
      <w:r w:rsidRPr="00E36817">
        <w:rPr>
          <w:rFonts w:cs="Arial"/>
        </w:rPr>
        <w:t>- ul. Kołłątaja 4, 72-600 Świnoujście</w:t>
      </w:r>
    </w:p>
    <w:p w14:paraId="5665358B" w14:textId="77777777" w:rsidR="00410327" w:rsidRPr="00642C49" w:rsidRDefault="00410327" w:rsidP="00410327">
      <w:pPr>
        <w:jc w:val="both"/>
        <w:rPr>
          <w:rFonts w:cs="Arial"/>
          <w:color w:val="000000"/>
        </w:rPr>
      </w:pPr>
      <w:r w:rsidRPr="00E36817">
        <w:rPr>
          <w:rFonts w:cs="Arial"/>
        </w:rPr>
        <w:t>Miejsce dostawy będzie każdorazowo określane w poszczególnych zamówieniach.</w:t>
      </w:r>
      <w:r w:rsidRPr="00642C49">
        <w:rPr>
          <w:rFonts w:cs="Arial"/>
        </w:rPr>
        <w:t xml:space="preserve"> </w:t>
      </w:r>
    </w:p>
    <w:p w14:paraId="03C3F748" w14:textId="77777777" w:rsidR="00410327" w:rsidRDefault="00410327" w:rsidP="00410327">
      <w:pPr>
        <w:jc w:val="both"/>
        <w:rPr>
          <w:rFonts w:cs="Arial"/>
        </w:rPr>
      </w:pPr>
    </w:p>
    <w:p w14:paraId="0FF23A35" w14:textId="41B2825C" w:rsidR="00410327" w:rsidRPr="00642C49" w:rsidRDefault="00410327" w:rsidP="00410327">
      <w:pPr>
        <w:jc w:val="both"/>
        <w:rPr>
          <w:rFonts w:cs="Arial"/>
          <w:color w:val="000000"/>
        </w:rPr>
      </w:pPr>
      <w:r w:rsidRPr="00642C49">
        <w:rPr>
          <w:rFonts w:cs="Arial"/>
        </w:rPr>
        <w:t xml:space="preserve">Dostawa realizowana będzie w terminie do 10 dni, licząc od dnia zgłoszenia zapotrzebowania drogą elektroniczną przez Zamawiającego. Wykonawca zapewnia stałą dyspozycyjność do realizacji dostaw, składających się na przedmiot zamówienia, dostosowaną do bieżących potrzeb zamawiającego tzn. zobowiązuje się każdorazowo do zrealizowania dostawy danej partii </w:t>
      </w:r>
      <w:r w:rsidR="00E9364D">
        <w:rPr>
          <w:rFonts w:cs="Arial"/>
        </w:rPr>
        <w:t xml:space="preserve">olejów i smarów </w:t>
      </w:r>
      <w:r w:rsidRPr="00642C49">
        <w:rPr>
          <w:rFonts w:cs="Arial"/>
        </w:rPr>
        <w:t xml:space="preserve">w ustalonym uprzednio z Zamawiającym </w:t>
      </w:r>
      <w:r w:rsidR="00E9364D">
        <w:rPr>
          <w:rFonts w:cs="Arial"/>
        </w:rPr>
        <w:t xml:space="preserve">drogą elektroniczną </w:t>
      </w:r>
      <w:r w:rsidRPr="00642C49">
        <w:rPr>
          <w:rFonts w:cs="Arial"/>
        </w:rPr>
        <w:t>terminie</w:t>
      </w:r>
      <w:r w:rsidR="00E9364D">
        <w:rPr>
          <w:rFonts w:cs="Arial"/>
        </w:rPr>
        <w:t>.</w:t>
      </w:r>
    </w:p>
    <w:p w14:paraId="5AAFCDCE" w14:textId="77777777" w:rsidR="00410327" w:rsidRPr="00642C49" w:rsidRDefault="00410327" w:rsidP="00410327">
      <w:pPr>
        <w:jc w:val="both"/>
        <w:rPr>
          <w:rFonts w:cs="Arial"/>
          <w:color w:val="000000"/>
        </w:rPr>
      </w:pPr>
    </w:p>
    <w:p w14:paraId="25774DC6" w14:textId="77777777" w:rsidR="00410327" w:rsidRPr="00642C49" w:rsidRDefault="00410327" w:rsidP="00410327">
      <w:pPr>
        <w:jc w:val="both"/>
        <w:rPr>
          <w:rFonts w:cs="Arial"/>
          <w:color w:val="000000"/>
        </w:rPr>
      </w:pPr>
      <w:r w:rsidRPr="00642C49">
        <w:rPr>
          <w:rFonts w:cs="Arial"/>
          <w:color w:val="000000"/>
        </w:rPr>
        <w:lastRenderedPageBreak/>
        <w:t>Dostawy olejów i smarów odbywać się będą w dnia</w:t>
      </w:r>
      <w:r>
        <w:rPr>
          <w:rFonts w:cs="Arial"/>
          <w:color w:val="000000"/>
        </w:rPr>
        <w:t>ch od poniedziałku do piątku</w:t>
      </w:r>
      <w:r w:rsidRPr="00642C49">
        <w:rPr>
          <w:rFonts w:cs="Arial"/>
          <w:color w:val="000000"/>
        </w:rPr>
        <w:t xml:space="preserve"> w godzinach </w:t>
      </w:r>
      <w:r>
        <w:rPr>
          <w:rFonts w:cs="Arial"/>
          <w:color w:val="000000"/>
        </w:rPr>
        <w:t xml:space="preserve">                           </w:t>
      </w:r>
      <w:r w:rsidRPr="00642C49">
        <w:rPr>
          <w:rFonts w:cs="Arial"/>
          <w:color w:val="000000"/>
        </w:rPr>
        <w:t>od 8:00 do 14:00.</w:t>
      </w:r>
    </w:p>
    <w:p w14:paraId="6CEF7B05" w14:textId="77777777" w:rsidR="00410327" w:rsidRPr="00642C49" w:rsidRDefault="00410327" w:rsidP="00410327">
      <w:pPr>
        <w:jc w:val="both"/>
        <w:rPr>
          <w:rFonts w:cs="Arial"/>
          <w:color w:val="000000"/>
        </w:rPr>
      </w:pPr>
    </w:p>
    <w:p w14:paraId="3A4F63B5" w14:textId="77777777" w:rsidR="00410327" w:rsidRPr="00BB5945" w:rsidRDefault="00410327" w:rsidP="00410327">
      <w:pPr>
        <w:autoSpaceDE w:val="0"/>
        <w:autoSpaceDN w:val="0"/>
        <w:adjustRightInd w:val="0"/>
        <w:jc w:val="both"/>
        <w:rPr>
          <w:rFonts w:eastAsia="Calibri" w:cs="Arial"/>
          <w:lang w:eastAsia="en-US"/>
        </w:rPr>
      </w:pPr>
      <w:r w:rsidRPr="00BB5945">
        <w:rPr>
          <w:rFonts w:eastAsia="Calibri" w:cs="Arial"/>
          <w:lang w:eastAsia="en-US"/>
        </w:rPr>
        <w:t xml:space="preserve">Zamawiający zastrzega sobie prawo do zmian ilościowych poszczególnych pozycji towarów wyszczególnionych w załączniku nr 4 do </w:t>
      </w:r>
      <w:r>
        <w:rPr>
          <w:rFonts w:eastAsia="Calibri" w:cs="Arial"/>
          <w:lang w:eastAsia="en-US"/>
        </w:rPr>
        <w:t>oferty</w:t>
      </w:r>
      <w:r w:rsidRPr="00BB5945">
        <w:rPr>
          <w:rFonts w:eastAsia="Calibri" w:cs="Arial"/>
          <w:lang w:eastAsia="en-US"/>
        </w:rPr>
        <w:t xml:space="preserve"> w ramach maksymalnej ceny oferty wybranej </w:t>
      </w:r>
      <w:r>
        <w:rPr>
          <w:rFonts w:eastAsia="Calibri" w:cs="Arial"/>
          <w:lang w:eastAsia="en-US"/>
        </w:rPr>
        <w:t xml:space="preserve">                                      </w:t>
      </w:r>
      <w:r w:rsidRPr="00BB5945">
        <w:rPr>
          <w:rFonts w:eastAsia="Calibri" w:cs="Arial"/>
          <w:lang w:eastAsia="en-US"/>
        </w:rPr>
        <w:t>w postępowaniu jako najkorzystniejszej, w zależności od jego rzeczywistych potrzeb i możliwości.</w:t>
      </w:r>
    </w:p>
    <w:p w14:paraId="12B0D805" w14:textId="77777777" w:rsidR="00410327" w:rsidRPr="00BB5945" w:rsidRDefault="00410327" w:rsidP="00410327">
      <w:pPr>
        <w:autoSpaceDE w:val="0"/>
        <w:autoSpaceDN w:val="0"/>
        <w:adjustRightInd w:val="0"/>
        <w:jc w:val="both"/>
        <w:rPr>
          <w:rFonts w:eastAsia="Calibri" w:cs="Arial"/>
          <w:lang w:eastAsia="en-US"/>
        </w:rPr>
      </w:pPr>
    </w:p>
    <w:p w14:paraId="5FC4BE25" w14:textId="2A7B6928" w:rsidR="00945773" w:rsidRPr="008E7DEB" w:rsidRDefault="00410327" w:rsidP="008E7DEB">
      <w:pPr>
        <w:autoSpaceDE w:val="0"/>
        <w:autoSpaceDN w:val="0"/>
        <w:adjustRightInd w:val="0"/>
        <w:jc w:val="both"/>
        <w:rPr>
          <w:rStyle w:val="markedcontent"/>
          <w:rFonts w:eastAsia="Calibri" w:cs="Arial"/>
          <w:lang w:eastAsia="en-US"/>
        </w:rPr>
      </w:pPr>
      <w:r w:rsidRPr="00BB5945">
        <w:rPr>
          <w:rFonts w:eastAsia="Calibri" w:cs="Arial"/>
          <w:lang w:eastAsia="en-US"/>
        </w:rPr>
        <w:t>Zamawiający zastrzega, że</w:t>
      </w:r>
      <w:r w:rsidR="00E36817">
        <w:rPr>
          <w:rFonts w:eastAsia="Calibri" w:cs="Arial"/>
          <w:lang w:eastAsia="en-US"/>
        </w:rPr>
        <w:t xml:space="preserve"> łączna</w:t>
      </w:r>
      <w:r w:rsidRPr="00BB5945">
        <w:rPr>
          <w:rFonts w:eastAsia="Calibri" w:cs="Arial"/>
          <w:lang w:eastAsia="en-US"/>
        </w:rPr>
        <w:t xml:space="preserve"> wartość </w:t>
      </w:r>
      <w:r w:rsidR="00C526DD">
        <w:rPr>
          <w:rFonts w:eastAsia="Calibri" w:cs="Arial"/>
          <w:lang w:eastAsia="en-US"/>
        </w:rPr>
        <w:t xml:space="preserve">całego </w:t>
      </w:r>
      <w:r w:rsidRPr="00BB5945">
        <w:rPr>
          <w:rFonts w:eastAsia="Calibri" w:cs="Arial"/>
          <w:lang w:eastAsia="en-US"/>
        </w:rPr>
        <w:t xml:space="preserve">zamówienia może ulec zmniejszeniu nie więcej niż </w:t>
      </w:r>
      <w:r>
        <w:rPr>
          <w:rFonts w:eastAsia="Calibri" w:cs="Arial"/>
          <w:lang w:eastAsia="en-US"/>
        </w:rPr>
        <w:t xml:space="preserve">o </w:t>
      </w:r>
      <w:r w:rsidR="00A727A5">
        <w:rPr>
          <w:rFonts w:eastAsia="Calibri" w:cs="Arial"/>
          <w:lang w:eastAsia="en-US"/>
        </w:rPr>
        <w:t>2</w:t>
      </w:r>
      <w:r w:rsidRPr="00BB5945">
        <w:rPr>
          <w:rFonts w:eastAsia="Calibri" w:cs="Arial"/>
          <w:lang w:eastAsia="en-US"/>
        </w:rPr>
        <w:t xml:space="preserve">0% </w:t>
      </w:r>
      <w:r w:rsidR="00945773">
        <w:rPr>
          <w:rFonts w:eastAsia="Calibri" w:cs="Arial"/>
          <w:lang w:eastAsia="en-US"/>
        </w:rPr>
        <w:t xml:space="preserve">jego </w:t>
      </w:r>
      <w:r w:rsidRPr="00BB5945">
        <w:rPr>
          <w:rFonts w:eastAsia="Calibri" w:cs="Arial"/>
          <w:lang w:eastAsia="en-US"/>
        </w:rPr>
        <w:t>wartości.</w:t>
      </w:r>
      <w:r w:rsidR="008E7DEB">
        <w:rPr>
          <w:rFonts w:eastAsia="Calibri" w:cs="Arial"/>
          <w:lang w:eastAsia="en-US"/>
        </w:rPr>
        <w:t xml:space="preserve"> </w:t>
      </w:r>
      <w:r w:rsidR="00945773" w:rsidRPr="00945773">
        <w:rPr>
          <w:rStyle w:val="markedcontent"/>
          <w:rFonts w:cs="Arial"/>
        </w:rPr>
        <w:t>Z tytułu zmniejszenia zakresu zamówienia</w:t>
      </w:r>
      <w:r w:rsidR="00945773">
        <w:rPr>
          <w:rStyle w:val="markedcontent"/>
          <w:rFonts w:cs="Arial"/>
        </w:rPr>
        <w:t xml:space="preserve"> </w:t>
      </w:r>
      <w:r w:rsidR="00945773" w:rsidRPr="00945773">
        <w:rPr>
          <w:rStyle w:val="markedcontent"/>
          <w:rFonts w:cs="Arial"/>
        </w:rPr>
        <w:t>Wykonawcy nie będą przysługiwały żadne prawa do rekompensaty, a zamówienie mniejszej</w:t>
      </w:r>
      <w:r w:rsidR="00945773">
        <w:rPr>
          <w:rStyle w:val="markedcontent"/>
          <w:rFonts w:cs="Arial"/>
        </w:rPr>
        <w:t xml:space="preserve"> </w:t>
      </w:r>
      <w:r w:rsidR="00945773" w:rsidRPr="00945773">
        <w:rPr>
          <w:rStyle w:val="markedcontent"/>
          <w:rFonts w:cs="Arial"/>
        </w:rPr>
        <w:t>ilości nie wpłynie</w:t>
      </w:r>
      <w:r w:rsidR="00945773">
        <w:rPr>
          <w:rStyle w:val="markedcontent"/>
          <w:rFonts w:cs="Arial"/>
        </w:rPr>
        <w:t xml:space="preserve"> </w:t>
      </w:r>
      <w:r w:rsidR="00945773" w:rsidRPr="00945773">
        <w:rPr>
          <w:rStyle w:val="markedcontent"/>
          <w:rFonts w:cs="Arial"/>
        </w:rPr>
        <w:t>na wysokość cen jednostkowych.</w:t>
      </w:r>
    </w:p>
    <w:p w14:paraId="23582A03" w14:textId="77777777" w:rsidR="00945773" w:rsidRPr="00945773" w:rsidRDefault="00945773" w:rsidP="00410327">
      <w:pPr>
        <w:jc w:val="both"/>
        <w:rPr>
          <w:rFonts w:cs="Arial"/>
          <w:b/>
        </w:rPr>
      </w:pPr>
    </w:p>
    <w:bookmarkEnd w:id="2"/>
    <w:p w14:paraId="2319EC10" w14:textId="34617513" w:rsidR="00410327" w:rsidRPr="00642C49" w:rsidRDefault="00410327" w:rsidP="00410327">
      <w:pPr>
        <w:jc w:val="both"/>
        <w:rPr>
          <w:rFonts w:cs="Arial"/>
          <w:b/>
        </w:rPr>
      </w:pPr>
      <w:r w:rsidRPr="00642C49">
        <w:rPr>
          <w:rFonts w:cs="Arial"/>
          <w:b/>
        </w:rPr>
        <w:t xml:space="preserve">Szczegółowy zakres zamówienia określony został w załączniku nr </w:t>
      </w:r>
      <w:r>
        <w:rPr>
          <w:rFonts w:cs="Arial"/>
          <w:b/>
        </w:rPr>
        <w:t>4</w:t>
      </w:r>
      <w:r w:rsidRPr="00642C49">
        <w:rPr>
          <w:rFonts w:cs="Arial"/>
          <w:b/>
        </w:rPr>
        <w:t xml:space="preserve"> do</w:t>
      </w:r>
      <w:r w:rsidR="00ED0E55">
        <w:rPr>
          <w:rFonts w:cs="Arial"/>
          <w:b/>
        </w:rPr>
        <w:t xml:space="preserve"> oferty</w:t>
      </w:r>
      <w:r w:rsidRPr="00642C49">
        <w:rPr>
          <w:rFonts w:cs="Arial"/>
          <w:b/>
        </w:rPr>
        <w:t>.</w:t>
      </w:r>
    </w:p>
    <w:bookmarkEnd w:id="3"/>
    <w:p w14:paraId="3481F1C3" w14:textId="3FA1E827" w:rsidR="00410327" w:rsidRDefault="00847A99" w:rsidP="00847A99">
      <w:pPr>
        <w:pStyle w:val="Stopka"/>
        <w:tabs>
          <w:tab w:val="clear" w:pos="4536"/>
          <w:tab w:val="clear" w:pos="9072"/>
          <w:tab w:val="left" w:pos="8655"/>
        </w:tabs>
        <w:jc w:val="both"/>
        <w:rPr>
          <w:rFonts w:cs="Arial"/>
        </w:rPr>
      </w:pPr>
      <w:r>
        <w:rPr>
          <w:rFonts w:cs="Arial"/>
        </w:rPr>
        <w:tab/>
      </w:r>
    </w:p>
    <w:p w14:paraId="7A693BB6" w14:textId="77777777" w:rsidR="00F01E59" w:rsidRPr="004F603B" w:rsidRDefault="00F01E59" w:rsidP="00BD25F5">
      <w:pPr>
        <w:numPr>
          <w:ilvl w:val="0"/>
          <w:numId w:val="24"/>
        </w:numPr>
        <w:jc w:val="both"/>
        <w:rPr>
          <w:rFonts w:cs="Arial"/>
          <w:bCs/>
        </w:rPr>
      </w:pPr>
      <w:r w:rsidRPr="004F603B">
        <w:rPr>
          <w:rFonts w:cs="Arial"/>
          <w:bCs/>
        </w:rPr>
        <w:t>Każdy Wykonawca może złożyć w niniejszym postępowaniu tylko jedną ofertę. Wykonawcy przedstawią oferty zgodnie z wymaganiami SIWZ, obejmujące całość zamówienia. Zamawiający nie dopuszcza możliwości składania ofert częściowych.</w:t>
      </w:r>
    </w:p>
    <w:p w14:paraId="7D154F81" w14:textId="77777777" w:rsidR="00410327" w:rsidRPr="004F603B" w:rsidRDefault="00410327" w:rsidP="00F01E59">
      <w:pPr>
        <w:jc w:val="both"/>
        <w:rPr>
          <w:rFonts w:cs="Arial"/>
          <w:bCs/>
        </w:rPr>
      </w:pPr>
    </w:p>
    <w:p w14:paraId="3B274E6C" w14:textId="77777777" w:rsidR="005B6A82" w:rsidRPr="00324247" w:rsidRDefault="005B6A82" w:rsidP="00BD25F5">
      <w:pPr>
        <w:numPr>
          <w:ilvl w:val="0"/>
          <w:numId w:val="25"/>
        </w:numPr>
        <w:jc w:val="both"/>
        <w:rPr>
          <w:rFonts w:cs="Arial"/>
          <w:b/>
        </w:rPr>
      </w:pPr>
      <w:r w:rsidRPr="00324247">
        <w:rPr>
          <w:rFonts w:cs="Arial"/>
          <w:b/>
        </w:rPr>
        <w:t xml:space="preserve">Termin realizacji przedmiotu zamówienia: </w:t>
      </w:r>
    </w:p>
    <w:p w14:paraId="6DF860DF" w14:textId="77777777" w:rsidR="005B6A82" w:rsidRDefault="005B6A82" w:rsidP="005B6A82">
      <w:pPr>
        <w:rPr>
          <w:rFonts w:cs="Arial"/>
          <w:color w:val="000000"/>
        </w:rPr>
      </w:pPr>
    </w:p>
    <w:p w14:paraId="6CA92A78" w14:textId="37C7FB4B" w:rsidR="005B6A82" w:rsidRDefault="005B6A82" w:rsidP="005B6A82">
      <w:pPr>
        <w:jc w:val="both"/>
        <w:rPr>
          <w:rFonts w:cs="Arial"/>
          <w:color w:val="000000"/>
        </w:rPr>
      </w:pPr>
      <w:bookmarkStart w:id="4" w:name="_Hlk35931125"/>
      <w:bookmarkStart w:id="5" w:name="_Hlk506871414"/>
      <w:r w:rsidRPr="00642C49">
        <w:rPr>
          <w:rFonts w:cs="Arial"/>
          <w:color w:val="000000"/>
        </w:rPr>
        <w:t>Wykonawca będzie real</w:t>
      </w:r>
      <w:r>
        <w:rPr>
          <w:rFonts w:cs="Arial"/>
          <w:color w:val="000000"/>
        </w:rPr>
        <w:t xml:space="preserve">izował zamówienie  przez okres </w:t>
      </w:r>
      <w:r w:rsidR="00410327">
        <w:rPr>
          <w:rFonts w:cs="Arial"/>
          <w:color w:val="000000"/>
        </w:rPr>
        <w:t>12</w:t>
      </w:r>
      <w:r w:rsidRPr="00642C49">
        <w:rPr>
          <w:rFonts w:cs="Arial"/>
          <w:color w:val="000000"/>
        </w:rPr>
        <w:t xml:space="preserve"> miesięcy od dnia</w:t>
      </w:r>
      <w:r>
        <w:rPr>
          <w:rFonts w:cs="Arial"/>
          <w:color w:val="000000"/>
        </w:rPr>
        <w:t xml:space="preserve"> podpisania umowy.</w:t>
      </w:r>
    </w:p>
    <w:bookmarkEnd w:id="4"/>
    <w:p w14:paraId="30CF2752" w14:textId="77777777" w:rsidR="005B6A82" w:rsidRDefault="005B6A82" w:rsidP="005B6A82">
      <w:pPr>
        <w:jc w:val="both"/>
        <w:rPr>
          <w:color w:val="000000"/>
        </w:rPr>
      </w:pPr>
    </w:p>
    <w:bookmarkEnd w:id="5"/>
    <w:p w14:paraId="162433A8" w14:textId="77777777" w:rsidR="005B6A82" w:rsidRPr="00324247" w:rsidRDefault="005B6A82" w:rsidP="00BD25F5">
      <w:pPr>
        <w:numPr>
          <w:ilvl w:val="0"/>
          <w:numId w:val="25"/>
        </w:numPr>
        <w:jc w:val="both"/>
        <w:rPr>
          <w:rFonts w:cs="Arial"/>
          <w:b/>
        </w:rPr>
      </w:pPr>
      <w:r w:rsidRPr="00324247">
        <w:rPr>
          <w:rFonts w:cs="Arial"/>
          <w:b/>
        </w:rPr>
        <w:t>Warunki udziału w postępowaniu oraz opis sposobu oceny spełniania tych warunków</w:t>
      </w:r>
    </w:p>
    <w:p w14:paraId="05DE76B9" w14:textId="4B60A693" w:rsidR="005B6A82" w:rsidRPr="0029321D" w:rsidRDefault="00F01E59" w:rsidP="005B6A82">
      <w:pPr>
        <w:pStyle w:val="pkt"/>
        <w:ind w:left="0" w:firstLine="0"/>
        <w:rPr>
          <w:rFonts w:ascii="Arial" w:hAnsi="Arial" w:cs="Arial"/>
          <w:color w:val="000000"/>
          <w:sz w:val="22"/>
          <w:szCs w:val="22"/>
          <w:u w:val="single"/>
        </w:rPr>
      </w:pPr>
      <w:r>
        <w:rPr>
          <w:rFonts w:ascii="Arial" w:hAnsi="Arial" w:cs="Arial"/>
          <w:color w:val="000000"/>
          <w:sz w:val="22"/>
          <w:szCs w:val="22"/>
        </w:rPr>
        <w:t>7</w:t>
      </w:r>
      <w:r w:rsidR="005B6A82">
        <w:rPr>
          <w:rFonts w:ascii="Arial" w:hAnsi="Arial" w:cs="Arial"/>
          <w:color w:val="000000"/>
          <w:sz w:val="22"/>
          <w:szCs w:val="22"/>
        </w:rPr>
        <w:t>.</w:t>
      </w:r>
      <w:r w:rsidR="005B6A82" w:rsidRPr="000E2A85">
        <w:rPr>
          <w:rFonts w:ascii="Arial" w:hAnsi="Arial" w:cs="Arial"/>
          <w:color w:val="000000"/>
          <w:sz w:val="22"/>
          <w:szCs w:val="22"/>
        </w:rPr>
        <w:t xml:space="preserve">1. </w:t>
      </w:r>
      <w:r w:rsidR="005B6A82" w:rsidRPr="0029321D">
        <w:rPr>
          <w:rFonts w:ascii="Arial" w:hAnsi="Arial" w:cs="Arial"/>
          <w:color w:val="000000"/>
          <w:sz w:val="22"/>
          <w:szCs w:val="22"/>
          <w:u w:val="single"/>
        </w:rPr>
        <w:t>O zamówienie mogą ubiegać się Wykonawcy, którzy:</w:t>
      </w:r>
    </w:p>
    <w:p w14:paraId="427D3DA5" w14:textId="77777777" w:rsidR="005B6A82" w:rsidRPr="0065365D" w:rsidRDefault="005B6A82" w:rsidP="00BD25F5">
      <w:pPr>
        <w:numPr>
          <w:ilvl w:val="0"/>
          <w:numId w:val="2"/>
        </w:numPr>
        <w:autoSpaceDE w:val="0"/>
        <w:autoSpaceDN w:val="0"/>
        <w:jc w:val="both"/>
        <w:rPr>
          <w:rFonts w:cs="Arial"/>
          <w:color w:val="000000"/>
        </w:rPr>
      </w:pPr>
      <w:r w:rsidRPr="0065365D">
        <w:rPr>
          <w:rFonts w:cs="Arial"/>
          <w:color w:val="000000"/>
        </w:rPr>
        <w:t>posiadają uprawnienia do wykonywania określonej działalności lub czynności, jeżeli ustawy nakładają obowiązek posiadania takich uprawnień,</w:t>
      </w:r>
    </w:p>
    <w:p w14:paraId="59B2C3BF" w14:textId="77777777" w:rsidR="005B6A82" w:rsidRDefault="005B6A82" w:rsidP="00BD25F5">
      <w:pPr>
        <w:numPr>
          <w:ilvl w:val="0"/>
          <w:numId w:val="2"/>
        </w:numPr>
        <w:autoSpaceDE w:val="0"/>
        <w:autoSpaceDN w:val="0"/>
        <w:jc w:val="both"/>
        <w:rPr>
          <w:rFonts w:cs="Arial"/>
          <w:color w:val="000000"/>
        </w:rPr>
      </w:pPr>
      <w:r w:rsidRPr="0065365D">
        <w:rPr>
          <w:rFonts w:cs="Arial"/>
          <w:color w:val="000000"/>
        </w:rPr>
        <w:t>posiadają niezbędną wiedzę i doświadczenie oraz dysponują potencjałem technicznym i osobami zdolnym</w:t>
      </w:r>
      <w:r>
        <w:rPr>
          <w:rFonts w:cs="Arial"/>
          <w:color w:val="000000"/>
        </w:rPr>
        <w:t>i do wykonania zamówienia.</w:t>
      </w:r>
    </w:p>
    <w:p w14:paraId="3A0C6A4D" w14:textId="77777777" w:rsidR="005B6A82" w:rsidRPr="0065365D" w:rsidRDefault="005B6A82" w:rsidP="00BD25F5">
      <w:pPr>
        <w:numPr>
          <w:ilvl w:val="0"/>
          <w:numId w:val="2"/>
        </w:numPr>
        <w:autoSpaceDE w:val="0"/>
        <w:autoSpaceDN w:val="0"/>
        <w:jc w:val="both"/>
        <w:rPr>
          <w:rFonts w:cs="Arial"/>
          <w:color w:val="000000"/>
        </w:rPr>
      </w:pPr>
      <w:r w:rsidRPr="0065365D">
        <w:rPr>
          <w:rFonts w:cs="Arial"/>
          <w:color w:val="000000"/>
        </w:rPr>
        <w:t>znajdują się w sytuacji ekonomicznej i finansowej zapewniającej wykonanie zamówienia,</w:t>
      </w:r>
    </w:p>
    <w:p w14:paraId="0956E5BE" w14:textId="77777777" w:rsidR="005B6A82" w:rsidRPr="00D97093" w:rsidRDefault="005B6A82" w:rsidP="005B6A82">
      <w:pPr>
        <w:pStyle w:val="Akapitzlist"/>
        <w:shd w:val="clear" w:color="auto" w:fill="FFFFFF"/>
        <w:autoSpaceDE w:val="0"/>
        <w:autoSpaceDN w:val="0"/>
        <w:adjustRightInd w:val="0"/>
        <w:ind w:left="1068" w:hanging="359"/>
        <w:jc w:val="both"/>
        <w:rPr>
          <w:rFonts w:ascii="Arial" w:hAnsi="Arial" w:cs="Arial"/>
          <w:color w:val="000000"/>
          <w:sz w:val="22"/>
          <w:szCs w:val="22"/>
        </w:rPr>
      </w:pPr>
      <w:r>
        <w:rPr>
          <w:rFonts w:ascii="Arial" w:hAnsi="Arial" w:cs="Arial"/>
          <w:color w:val="000000"/>
          <w:sz w:val="22"/>
          <w:szCs w:val="22"/>
        </w:rPr>
        <w:t>d</w:t>
      </w:r>
      <w:r>
        <w:rPr>
          <w:rFonts w:cs="Arial"/>
          <w:color w:val="000000"/>
        </w:rPr>
        <w:t xml:space="preserve">) </w:t>
      </w:r>
      <w:r w:rsidRPr="00D97093">
        <w:rPr>
          <w:rFonts w:ascii="Arial" w:hAnsi="Arial" w:cs="Arial"/>
          <w:color w:val="000000"/>
          <w:sz w:val="22"/>
          <w:szCs w:val="22"/>
        </w:rPr>
        <w:t>nie podlegają wykluczeniu z postępowani</w:t>
      </w:r>
      <w:r>
        <w:rPr>
          <w:rFonts w:ascii="Arial" w:hAnsi="Arial" w:cs="Arial"/>
          <w:color w:val="000000"/>
          <w:sz w:val="22"/>
          <w:szCs w:val="22"/>
        </w:rPr>
        <w:t>a o udzielenie zamówienia.</w:t>
      </w:r>
    </w:p>
    <w:p w14:paraId="65B84E5D" w14:textId="77777777" w:rsidR="005B6A82" w:rsidRPr="00D97093" w:rsidRDefault="005B6A82" w:rsidP="005B6A82">
      <w:pPr>
        <w:autoSpaceDE w:val="0"/>
        <w:autoSpaceDN w:val="0"/>
        <w:ind w:left="1068"/>
        <w:jc w:val="both"/>
        <w:rPr>
          <w:rFonts w:cs="Arial"/>
          <w:color w:val="000000"/>
        </w:rPr>
      </w:pPr>
    </w:p>
    <w:p w14:paraId="6AA3234B" w14:textId="77777777" w:rsidR="005B6A82" w:rsidRPr="0065365D" w:rsidRDefault="005B6A82" w:rsidP="005B6A82">
      <w:pPr>
        <w:pStyle w:val="Standard"/>
        <w:tabs>
          <w:tab w:val="left" w:pos="7513"/>
        </w:tabs>
        <w:spacing w:after="120"/>
        <w:ind w:left="708" w:firstLine="1"/>
        <w:jc w:val="both"/>
        <w:rPr>
          <w:rFonts w:ascii="Arial" w:hAnsi="Arial" w:cs="Arial"/>
          <w:color w:val="000000"/>
          <w:sz w:val="22"/>
          <w:szCs w:val="22"/>
        </w:rPr>
      </w:pPr>
      <w:r w:rsidRPr="0065365D">
        <w:rPr>
          <w:rFonts w:ascii="Arial" w:hAnsi="Arial" w:cs="Arial"/>
          <w:color w:val="000000"/>
          <w:sz w:val="22"/>
          <w:szCs w:val="22"/>
        </w:rPr>
        <w:t>W celu potwierdzenia spełniania w/w warunków Wykonawcy zobowiązani są przedłożyć:</w:t>
      </w:r>
    </w:p>
    <w:p w14:paraId="0F8DE877" w14:textId="77777777" w:rsidR="005B6A82" w:rsidRDefault="005B6A82" w:rsidP="005B6A82">
      <w:pPr>
        <w:ind w:left="708"/>
        <w:jc w:val="both"/>
        <w:rPr>
          <w:rFonts w:cs="Arial"/>
        </w:rPr>
      </w:pPr>
    </w:p>
    <w:p w14:paraId="521BC624" w14:textId="64CCC448" w:rsidR="005B6A82" w:rsidRPr="00376619" w:rsidRDefault="005B6A82" w:rsidP="005B6A82">
      <w:pPr>
        <w:ind w:left="708"/>
        <w:jc w:val="both"/>
        <w:rPr>
          <w:rFonts w:cs="Arial"/>
        </w:rPr>
      </w:pPr>
      <w:r>
        <w:rPr>
          <w:rFonts w:cs="Arial"/>
        </w:rPr>
        <w:t xml:space="preserve">- </w:t>
      </w:r>
      <w:r w:rsidRPr="00376619">
        <w:rPr>
          <w:rFonts w:cs="Arial"/>
        </w:rPr>
        <w:t xml:space="preserve">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 </w:t>
      </w:r>
      <w:r w:rsidRPr="00376619">
        <w:rPr>
          <w:rFonts w:cs="Arial"/>
          <w:b/>
        </w:rPr>
        <w:t>Załącznik nr</w:t>
      </w:r>
      <w:r>
        <w:rPr>
          <w:rFonts w:cs="Arial"/>
          <w:b/>
        </w:rPr>
        <w:t xml:space="preserve"> </w:t>
      </w:r>
      <w:r w:rsidR="00DD5B10">
        <w:rPr>
          <w:rFonts w:cs="Arial"/>
          <w:b/>
        </w:rPr>
        <w:t>5</w:t>
      </w:r>
      <w:r w:rsidRPr="00376619">
        <w:rPr>
          <w:rFonts w:cs="Arial"/>
        </w:rPr>
        <w:t xml:space="preserve"> </w:t>
      </w:r>
      <w:r w:rsidRPr="00A67ED4">
        <w:rPr>
          <w:rFonts w:cs="Arial"/>
          <w:b/>
        </w:rPr>
        <w:t xml:space="preserve">do </w:t>
      </w:r>
      <w:r>
        <w:rPr>
          <w:rFonts w:cs="Arial"/>
          <w:b/>
        </w:rPr>
        <w:t>oferty</w:t>
      </w:r>
    </w:p>
    <w:p w14:paraId="0E8D33AA" w14:textId="77777777" w:rsidR="005B6A82" w:rsidRDefault="005B6A82" w:rsidP="005B6A82">
      <w:pPr>
        <w:ind w:firstLine="708"/>
        <w:jc w:val="both"/>
        <w:rPr>
          <w:rFonts w:cs="Arial"/>
        </w:rPr>
      </w:pPr>
    </w:p>
    <w:p w14:paraId="5A03B967" w14:textId="03D6B368" w:rsidR="005B6A82" w:rsidRPr="00A67ED4" w:rsidRDefault="005B6A82" w:rsidP="005B6A82">
      <w:pPr>
        <w:ind w:left="708"/>
        <w:jc w:val="both"/>
        <w:rPr>
          <w:rFonts w:cs="Arial"/>
          <w:b/>
        </w:rPr>
      </w:pPr>
      <w:r>
        <w:rPr>
          <w:rFonts w:cs="Arial"/>
        </w:rPr>
        <w:t xml:space="preserve">- </w:t>
      </w:r>
      <w:r w:rsidRPr="00376619">
        <w:rPr>
          <w:rFonts w:cs="Arial"/>
        </w:rPr>
        <w:t xml:space="preserve">oświadczenie, że sąd w stosunku do Wykonawcy ( podmiotu zbiorowego ) nie orzekł zakazu ubiegania się o zamówienia, na podstawie przepisów o odpowiedzialności podmiotów zbiorowych za czyny zabronione pod groźbą kary – </w:t>
      </w:r>
      <w:r>
        <w:rPr>
          <w:rFonts w:cs="Arial"/>
          <w:b/>
        </w:rPr>
        <w:t xml:space="preserve">Załącznik nr </w:t>
      </w:r>
      <w:r w:rsidR="00DD5B10">
        <w:rPr>
          <w:rFonts w:cs="Arial"/>
          <w:b/>
        </w:rPr>
        <w:t>6</w:t>
      </w:r>
      <w:r w:rsidRPr="00376619">
        <w:rPr>
          <w:rFonts w:cs="Arial"/>
          <w:b/>
        </w:rPr>
        <w:t xml:space="preserve"> </w:t>
      </w:r>
      <w:r>
        <w:rPr>
          <w:rFonts w:cs="Arial"/>
          <w:b/>
        </w:rPr>
        <w:t>do oferty</w:t>
      </w:r>
    </w:p>
    <w:p w14:paraId="5BEC8A8B" w14:textId="77777777" w:rsidR="005B6A82" w:rsidRDefault="005B6A82" w:rsidP="005B6A82">
      <w:pPr>
        <w:pStyle w:val="Standard"/>
        <w:tabs>
          <w:tab w:val="left" w:pos="7513"/>
        </w:tabs>
        <w:ind w:left="708" w:firstLine="1"/>
        <w:jc w:val="both"/>
        <w:rPr>
          <w:rFonts w:ascii="Arial" w:hAnsi="Arial" w:cs="Arial"/>
          <w:sz w:val="22"/>
          <w:szCs w:val="22"/>
        </w:rPr>
      </w:pPr>
    </w:p>
    <w:p w14:paraId="1C8BE671" w14:textId="38A23486" w:rsidR="005B6A82" w:rsidRDefault="005B6A82" w:rsidP="005B6A82">
      <w:pPr>
        <w:pStyle w:val="Standard"/>
        <w:tabs>
          <w:tab w:val="left" w:pos="7513"/>
        </w:tabs>
        <w:ind w:left="708" w:firstLine="1"/>
        <w:jc w:val="both"/>
        <w:rPr>
          <w:rFonts w:ascii="Arial" w:hAnsi="Arial" w:cs="Arial"/>
          <w:b/>
          <w:sz w:val="22"/>
          <w:szCs w:val="22"/>
        </w:rPr>
      </w:pPr>
      <w:r>
        <w:rPr>
          <w:rFonts w:ascii="Arial" w:hAnsi="Arial" w:cs="Arial"/>
          <w:sz w:val="22"/>
          <w:szCs w:val="22"/>
        </w:rPr>
        <w:t xml:space="preserve">- </w:t>
      </w:r>
      <w:r w:rsidRPr="0075048A">
        <w:rPr>
          <w:rFonts w:ascii="Arial" w:hAnsi="Arial" w:cs="Arial"/>
          <w:sz w:val="22"/>
          <w:szCs w:val="22"/>
        </w:rPr>
        <w:t>ośw</w:t>
      </w:r>
      <w:r>
        <w:rPr>
          <w:rFonts w:ascii="Arial" w:hAnsi="Arial" w:cs="Arial"/>
          <w:sz w:val="22"/>
          <w:szCs w:val="22"/>
        </w:rPr>
        <w:t>i</w:t>
      </w:r>
      <w:r w:rsidRPr="0075048A">
        <w:rPr>
          <w:rFonts w:ascii="Arial" w:hAnsi="Arial" w:cs="Arial"/>
          <w:sz w:val="22"/>
          <w:szCs w:val="22"/>
        </w:rPr>
        <w:t>adczenie, że Wykonawca nie zalega z uiszczaniem podatków, opłat lub składek na ubezpieczenie społeczne lub zdrowotne</w:t>
      </w:r>
      <w:r>
        <w:rPr>
          <w:rFonts w:ascii="Arial" w:hAnsi="Arial" w:cs="Arial"/>
          <w:sz w:val="22"/>
          <w:szCs w:val="22"/>
        </w:rPr>
        <w:t xml:space="preserve"> - </w:t>
      </w:r>
      <w:r>
        <w:rPr>
          <w:rFonts w:ascii="Arial" w:hAnsi="Arial" w:cs="Arial"/>
          <w:b/>
          <w:sz w:val="22"/>
          <w:szCs w:val="22"/>
        </w:rPr>
        <w:t xml:space="preserve">Załącznik nr </w:t>
      </w:r>
      <w:r w:rsidR="00DD5B10">
        <w:rPr>
          <w:rFonts w:ascii="Arial" w:hAnsi="Arial" w:cs="Arial"/>
          <w:b/>
          <w:sz w:val="22"/>
          <w:szCs w:val="22"/>
        </w:rPr>
        <w:t>7</w:t>
      </w:r>
      <w:r w:rsidRPr="00376B02">
        <w:rPr>
          <w:rFonts w:ascii="Arial" w:hAnsi="Arial" w:cs="Arial"/>
          <w:b/>
          <w:sz w:val="22"/>
          <w:szCs w:val="22"/>
        </w:rPr>
        <w:t xml:space="preserve"> </w:t>
      </w:r>
      <w:r>
        <w:rPr>
          <w:rFonts w:ascii="Arial" w:hAnsi="Arial" w:cs="Arial"/>
          <w:b/>
          <w:sz w:val="22"/>
          <w:szCs w:val="22"/>
        </w:rPr>
        <w:t>do oferty</w:t>
      </w:r>
    </w:p>
    <w:p w14:paraId="47532C53" w14:textId="77777777" w:rsidR="00F01E59" w:rsidRDefault="00F01E59" w:rsidP="005B6A82">
      <w:pPr>
        <w:pStyle w:val="Standard"/>
        <w:tabs>
          <w:tab w:val="left" w:pos="7513"/>
        </w:tabs>
        <w:ind w:left="708" w:firstLine="1"/>
        <w:jc w:val="both"/>
        <w:rPr>
          <w:rFonts w:ascii="Arial" w:hAnsi="Arial" w:cs="Arial"/>
          <w:b/>
          <w:sz w:val="22"/>
          <w:szCs w:val="22"/>
        </w:rPr>
      </w:pPr>
    </w:p>
    <w:p w14:paraId="05A702F4" w14:textId="75102D26" w:rsidR="00F01E59" w:rsidRPr="00126CED" w:rsidRDefault="00F01E59" w:rsidP="00F01E59">
      <w:pPr>
        <w:pStyle w:val="Standard"/>
        <w:tabs>
          <w:tab w:val="left" w:pos="7513"/>
        </w:tabs>
        <w:ind w:left="708" w:firstLine="1"/>
        <w:jc w:val="both"/>
        <w:rPr>
          <w:rFonts w:ascii="Arial" w:hAnsi="Arial" w:cs="Arial"/>
          <w:sz w:val="22"/>
          <w:szCs w:val="22"/>
        </w:rPr>
      </w:pPr>
      <w:r>
        <w:rPr>
          <w:rFonts w:ascii="Arial" w:hAnsi="Arial" w:cs="Arial"/>
          <w:b/>
          <w:sz w:val="22"/>
          <w:szCs w:val="22"/>
        </w:rPr>
        <w:t xml:space="preserve">- </w:t>
      </w:r>
      <w:r w:rsidRPr="00126CED">
        <w:rPr>
          <w:rFonts w:ascii="Arial" w:hAnsi="Arial" w:cs="Arial"/>
          <w:sz w:val="22"/>
          <w:szCs w:val="22"/>
        </w:rPr>
        <w:t xml:space="preserve">oświadczenie, że w stosunku do Wykonawcy </w:t>
      </w:r>
      <w:r w:rsidRPr="00126CED">
        <w:rPr>
          <w:rStyle w:val="markedcontent"/>
          <w:rFonts w:ascii="Arial" w:hAnsi="Arial" w:cs="Arial"/>
          <w:sz w:val="22"/>
          <w:szCs w:val="22"/>
        </w:rPr>
        <w:t xml:space="preserve">nie zachodzą przesłanki wykluczenia z postępowania na podstawie art. 7 ust. 1 ustawy z dnia 13 kwietnia 2022 r. o szczególnych rozwiązaniach w zakresie </w:t>
      </w:r>
      <w:r w:rsidRPr="00A31455">
        <w:rPr>
          <w:rStyle w:val="markedcontent"/>
          <w:rFonts w:ascii="Arial" w:hAnsi="Arial" w:cs="Arial"/>
          <w:sz w:val="22"/>
          <w:szCs w:val="22"/>
        </w:rPr>
        <w:t xml:space="preserve">przeciwdziałania wspieraniu agresji na Ukrainę oraz służących ochronie bezpieczeństwa narodowego </w:t>
      </w:r>
      <w:r w:rsidR="004F603B" w:rsidRPr="009D5FB5">
        <w:rPr>
          <w:rStyle w:val="markedcontent"/>
          <w:rFonts w:ascii="Arial" w:hAnsi="Arial" w:cs="Arial"/>
          <w:sz w:val="22"/>
          <w:szCs w:val="22"/>
        </w:rPr>
        <w:t>(</w:t>
      </w:r>
      <w:r w:rsidR="004F603B">
        <w:rPr>
          <w:rStyle w:val="markedcontent"/>
          <w:rFonts w:ascii="Arial" w:hAnsi="Arial" w:cs="Arial"/>
          <w:sz w:val="22"/>
          <w:szCs w:val="22"/>
        </w:rPr>
        <w:t xml:space="preserve">t.j. </w:t>
      </w:r>
      <w:r w:rsidR="004F603B" w:rsidRPr="000844C0">
        <w:rPr>
          <w:rStyle w:val="markedcontent"/>
          <w:rFonts w:ascii="Arial" w:hAnsi="Arial" w:cs="Arial"/>
          <w:sz w:val="22"/>
          <w:szCs w:val="22"/>
        </w:rPr>
        <w:t>Dz. U. z 202</w:t>
      </w:r>
      <w:r w:rsidR="004F603B">
        <w:rPr>
          <w:rStyle w:val="markedcontent"/>
          <w:rFonts w:ascii="Arial" w:hAnsi="Arial" w:cs="Arial"/>
          <w:sz w:val="22"/>
          <w:szCs w:val="22"/>
        </w:rPr>
        <w:t>4</w:t>
      </w:r>
      <w:r w:rsidR="004F603B" w:rsidRPr="000844C0">
        <w:rPr>
          <w:rStyle w:val="markedcontent"/>
          <w:rFonts w:ascii="Arial" w:hAnsi="Arial" w:cs="Arial"/>
          <w:sz w:val="22"/>
          <w:szCs w:val="22"/>
        </w:rPr>
        <w:t>r. poz.</w:t>
      </w:r>
      <w:r w:rsidR="004F603B">
        <w:rPr>
          <w:rStyle w:val="markedcontent"/>
          <w:rFonts w:ascii="Arial" w:hAnsi="Arial" w:cs="Arial"/>
          <w:sz w:val="22"/>
          <w:szCs w:val="22"/>
        </w:rPr>
        <w:t> 507</w:t>
      </w:r>
      <w:r w:rsidRPr="00A31455">
        <w:rPr>
          <w:rStyle w:val="markedcontent"/>
          <w:rFonts w:ascii="Arial" w:hAnsi="Arial" w:cs="Arial"/>
          <w:sz w:val="22"/>
          <w:szCs w:val="22"/>
        </w:rPr>
        <w:t xml:space="preserve">) – </w:t>
      </w:r>
      <w:r w:rsidRPr="00A31455">
        <w:rPr>
          <w:rStyle w:val="markedcontent"/>
          <w:rFonts w:ascii="Arial" w:hAnsi="Arial" w:cs="Arial"/>
          <w:b/>
          <w:bCs/>
          <w:sz w:val="22"/>
          <w:szCs w:val="22"/>
        </w:rPr>
        <w:t xml:space="preserve">załącznik nr </w:t>
      </w:r>
      <w:r w:rsidR="00DD5B10" w:rsidRPr="00A31455">
        <w:rPr>
          <w:rStyle w:val="markedcontent"/>
          <w:rFonts w:ascii="Arial" w:hAnsi="Arial" w:cs="Arial"/>
          <w:b/>
          <w:bCs/>
          <w:sz w:val="22"/>
          <w:szCs w:val="22"/>
        </w:rPr>
        <w:t>8</w:t>
      </w:r>
      <w:r w:rsidRPr="00A31455">
        <w:rPr>
          <w:rStyle w:val="markedcontent"/>
          <w:rFonts w:ascii="Arial" w:hAnsi="Arial" w:cs="Arial"/>
          <w:b/>
          <w:bCs/>
          <w:sz w:val="22"/>
          <w:szCs w:val="22"/>
        </w:rPr>
        <w:t xml:space="preserve"> do oferty</w:t>
      </w:r>
    </w:p>
    <w:p w14:paraId="3E143EC3" w14:textId="77777777" w:rsidR="005B6A82" w:rsidRPr="0029321D" w:rsidRDefault="005B6A82" w:rsidP="005B6A82">
      <w:pPr>
        <w:autoSpaceDE w:val="0"/>
        <w:autoSpaceDN w:val="0"/>
        <w:ind w:left="1068"/>
        <w:jc w:val="both"/>
        <w:rPr>
          <w:rFonts w:cs="Arial"/>
          <w:color w:val="000000"/>
        </w:rPr>
      </w:pPr>
    </w:p>
    <w:p w14:paraId="29B8A425" w14:textId="77777777" w:rsidR="005B6A82" w:rsidRPr="00DF53B7" w:rsidRDefault="005B6A82" w:rsidP="005B6A82">
      <w:pPr>
        <w:ind w:left="993" w:hanging="285"/>
        <w:jc w:val="both"/>
        <w:rPr>
          <w:rFonts w:cs="Arial"/>
          <w:color w:val="000000"/>
        </w:rPr>
      </w:pPr>
      <w:r>
        <w:rPr>
          <w:rFonts w:cs="Arial"/>
          <w:color w:val="000000"/>
        </w:rPr>
        <w:lastRenderedPageBreak/>
        <w:t xml:space="preserve">e) </w:t>
      </w:r>
      <w:r w:rsidRPr="00E75B88">
        <w:rPr>
          <w:rFonts w:cs="Arial"/>
          <w:color w:val="000000"/>
        </w:rPr>
        <w:t>spełniają</w:t>
      </w:r>
      <w:r>
        <w:rPr>
          <w:rFonts w:cs="Arial"/>
          <w:color w:val="000000"/>
        </w:rPr>
        <w:t xml:space="preserve"> wszystkie warunki udziału w postępowaniu określone przez Zamawiającego.</w:t>
      </w:r>
    </w:p>
    <w:p w14:paraId="2B7DE919" w14:textId="77777777" w:rsidR="005B6A82" w:rsidRPr="0029321D" w:rsidRDefault="005B6A82" w:rsidP="005B6A82">
      <w:pPr>
        <w:autoSpaceDE w:val="0"/>
        <w:autoSpaceDN w:val="0"/>
        <w:jc w:val="both"/>
        <w:rPr>
          <w:rFonts w:cs="Arial"/>
          <w:color w:val="000000"/>
        </w:rPr>
      </w:pPr>
    </w:p>
    <w:p w14:paraId="18642CC4" w14:textId="08E5A032" w:rsidR="005B6A82" w:rsidRPr="0029321D" w:rsidRDefault="00F01E59" w:rsidP="005B6A82">
      <w:pPr>
        <w:pStyle w:val="pkt"/>
        <w:tabs>
          <w:tab w:val="num" w:pos="1647"/>
        </w:tabs>
        <w:ind w:left="0" w:firstLine="0"/>
        <w:rPr>
          <w:rFonts w:ascii="Arial" w:hAnsi="Arial" w:cs="Arial"/>
          <w:color w:val="000000"/>
          <w:sz w:val="22"/>
          <w:szCs w:val="22"/>
          <w:u w:val="single"/>
        </w:rPr>
      </w:pPr>
      <w:r>
        <w:rPr>
          <w:rFonts w:ascii="Arial" w:hAnsi="Arial" w:cs="Arial"/>
          <w:color w:val="000000"/>
          <w:sz w:val="22"/>
          <w:szCs w:val="22"/>
        </w:rPr>
        <w:t>7</w:t>
      </w:r>
      <w:r w:rsidR="005B6A82">
        <w:rPr>
          <w:rFonts w:ascii="Arial" w:hAnsi="Arial" w:cs="Arial"/>
          <w:color w:val="000000"/>
          <w:sz w:val="22"/>
          <w:szCs w:val="22"/>
        </w:rPr>
        <w:t xml:space="preserve">.2. </w:t>
      </w:r>
      <w:r w:rsidR="005B6A82" w:rsidRPr="0029321D">
        <w:rPr>
          <w:rFonts w:ascii="Arial" w:hAnsi="Arial" w:cs="Arial"/>
          <w:color w:val="000000"/>
          <w:sz w:val="22"/>
          <w:szCs w:val="22"/>
          <w:u w:val="single"/>
        </w:rPr>
        <w:t>Opis oceny spełnienia warunków:</w:t>
      </w:r>
    </w:p>
    <w:p w14:paraId="56161605" w14:textId="77777777" w:rsidR="005B6A82" w:rsidRPr="0029321D" w:rsidRDefault="005B6A82" w:rsidP="005B6A82">
      <w:pPr>
        <w:pStyle w:val="pkt"/>
        <w:tabs>
          <w:tab w:val="left" w:pos="900"/>
        </w:tabs>
        <w:ind w:left="0" w:firstLine="0"/>
        <w:rPr>
          <w:rFonts w:ascii="Arial" w:hAnsi="Arial" w:cs="Arial"/>
          <w:color w:val="000000"/>
          <w:sz w:val="22"/>
          <w:szCs w:val="22"/>
        </w:rPr>
      </w:pPr>
      <w:r w:rsidRPr="0029321D">
        <w:rPr>
          <w:rFonts w:ascii="Arial" w:hAnsi="Arial" w:cs="Arial"/>
          <w:color w:val="000000"/>
          <w:sz w:val="22"/>
          <w:szCs w:val="22"/>
        </w:rPr>
        <w:tab/>
      </w:r>
    </w:p>
    <w:p w14:paraId="2857AE36" w14:textId="2A9E7EA4" w:rsidR="005B6A82" w:rsidRPr="0029321D" w:rsidRDefault="005B6A82" w:rsidP="005B6A82">
      <w:pPr>
        <w:pStyle w:val="pkt"/>
        <w:ind w:left="0" w:firstLine="0"/>
        <w:rPr>
          <w:rFonts w:ascii="Arial" w:hAnsi="Arial" w:cs="Arial"/>
          <w:color w:val="000000"/>
          <w:sz w:val="22"/>
          <w:szCs w:val="22"/>
        </w:rPr>
      </w:pPr>
      <w:r w:rsidRPr="0029321D">
        <w:rPr>
          <w:rFonts w:ascii="Arial" w:hAnsi="Arial" w:cs="Arial"/>
          <w:color w:val="000000"/>
          <w:sz w:val="22"/>
          <w:szCs w:val="22"/>
        </w:rPr>
        <w:t xml:space="preserve">Ocena spełniania warunków wymaganych od Wykonawców zostanie dokonana na podstawie żądanych w pkt. </w:t>
      </w:r>
      <w:r w:rsidR="004F603B">
        <w:rPr>
          <w:rFonts w:ascii="Arial" w:hAnsi="Arial" w:cs="Arial"/>
          <w:color w:val="000000"/>
          <w:sz w:val="22"/>
          <w:szCs w:val="22"/>
        </w:rPr>
        <w:t>8</w:t>
      </w:r>
      <w:r w:rsidRPr="0029321D">
        <w:rPr>
          <w:rFonts w:ascii="Arial" w:hAnsi="Arial" w:cs="Arial"/>
          <w:color w:val="000000"/>
          <w:sz w:val="22"/>
          <w:szCs w:val="22"/>
        </w:rPr>
        <w:t xml:space="preserve"> siwz oświadczeń i dokumentów, wg formuły „spełnia – nie spełnia”.</w:t>
      </w:r>
    </w:p>
    <w:p w14:paraId="46C312C7" w14:textId="77777777" w:rsidR="005B6A82" w:rsidRPr="0029321D" w:rsidRDefault="005B6A82" w:rsidP="005B6A82">
      <w:pPr>
        <w:pStyle w:val="pkt"/>
        <w:tabs>
          <w:tab w:val="num" w:pos="1080"/>
        </w:tabs>
        <w:rPr>
          <w:rFonts w:ascii="Arial" w:hAnsi="Arial" w:cs="Arial"/>
          <w:color w:val="000000"/>
          <w:sz w:val="22"/>
          <w:szCs w:val="22"/>
        </w:rPr>
      </w:pPr>
    </w:p>
    <w:p w14:paraId="7BB6EFD8" w14:textId="77777777" w:rsidR="004F603B" w:rsidRPr="00B249BE" w:rsidRDefault="004F603B" w:rsidP="004F603B">
      <w:pPr>
        <w:pStyle w:val="pkt"/>
        <w:tabs>
          <w:tab w:val="num" w:pos="1647"/>
        </w:tabs>
        <w:spacing w:before="0" w:after="0"/>
        <w:ind w:left="0" w:firstLine="0"/>
        <w:rPr>
          <w:rFonts w:ascii="Arial" w:hAnsi="Arial" w:cs="Arial"/>
          <w:color w:val="000000"/>
          <w:sz w:val="22"/>
          <w:szCs w:val="22"/>
          <w:u w:val="single"/>
        </w:rPr>
      </w:pPr>
      <w:r w:rsidRPr="00B249BE">
        <w:rPr>
          <w:rFonts w:ascii="Arial" w:hAnsi="Arial" w:cs="Arial"/>
          <w:color w:val="000000"/>
          <w:sz w:val="22"/>
          <w:szCs w:val="22"/>
        </w:rPr>
        <w:t xml:space="preserve">7.3. </w:t>
      </w:r>
      <w:r w:rsidRPr="00B249BE">
        <w:rPr>
          <w:rFonts w:ascii="Arial" w:hAnsi="Arial" w:cs="Arial"/>
          <w:color w:val="000000"/>
          <w:sz w:val="22"/>
          <w:szCs w:val="22"/>
          <w:u w:val="single"/>
        </w:rPr>
        <w:t>Podstawy wykluczenia</w:t>
      </w:r>
    </w:p>
    <w:p w14:paraId="341C2336" w14:textId="77777777" w:rsidR="004F603B" w:rsidRPr="00B249BE" w:rsidRDefault="004F603B" w:rsidP="004F603B">
      <w:pPr>
        <w:pStyle w:val="pkt"/>
        <w:tabs>
          <w:tab w:val="num" w:pos="1647"/>
        </w:tabs>
        <w:spacing w:before="0" w:after="0"/>
        <w:ind w:left="0" w:firstLine="0"/>
        <w:rPr>
          <w:rFonts w:ascii="Arial" w:hAnsi="Arial" w:cs="Arial"/>
          <w:color w:val="000000"/>
          <w:sz w:val="22"/>
          <w:szCs w:val="22"/>
          <w:u w:val="single"/>
        </w:rPr>
      </w:pPr>
    </w:p>
    <w:p w14:paraId="367F9E44" w14:textId="77777777" w:rsidR="004F603B" w:rsidRPr="00B249BE" w:rsidRDefault="004F603B" w:rsidP="004F603B">
      <w:pPr>
        <w:pStyle w:val="pkt"/>
        <w:spacing w:before="0" w:after="0"/>
        <w:ind w:left="0" w:firstLine="0"/>
        <w:rPr>
          <w:rFonts w:ascii="Arial" w:hAnsi="Arial" w:cs="Arial"/>
          <w:sz w:val="22"/>
          <w:szCs w:val="22"/>
        </w:rPr>
      </w:pPr>
      <w:r w:rsidRPr="00B249BE">
        <w:rPr>
          <w:rFonts w:ascii="Arial" w:hAnsi="Arial" w:cs="Arial"/>
          <w:sz w:val="22"/>
          <w:szCs w:val="22"/>
        </w:rPr>
        <w:t xml:space="preserve">1) Z postępowania o udzielenie zamówienia wyklucza się Wykonawców zgodnie z zapisami § 9 Regulaminu wewnętrznego w sprawie zasad, form i trybu udzielania zamówień na wykonanie robót budowlanych, dostaw i usług. </w:t>
      </w:r>
    </w:p>
    <w:p w14:paraId="58E773C3" w14:textId="77777777" w:rsidR="004F603B" w:rsidRPr="00B249BE" w:rsidRDefault="004F603B" w:rsidP="004F603B">
      <w:pPr>
        <w:pStyle w:val="Zwykytekst"/>
        <w:jc w:val="both"/>
        <w:rPr>
          <w:rFonts w:ascii="Arial" w:hAnsi="Arial" w:cs="Arial"/>
          <w:sz w:val="22"/>
          <w:szCs w:val="22"/>
        </w:rPr>
      </w:pPr>
    </w:p>
    <w:p w14:paraId="4250F09B"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2) Mając na uwadze przesłanki wykluczenia zawarte w art. 7 ust. 1, ustawy z dnia 13 kwietnia 2022 r. o szczególnych rozwiązaniach w  zakresie przeciwdziałania wspieraniu agresji na Ukrainę oraz służących ochronie bezpieczeństwa narodowego z postępowania wyklucza się:</w:t>
      </w:r>
    </w:p>
    <w:p w14:paraId="362B524F"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a) Wykonawcę wymienionego w wykazach określonych w rozporządzeniu 765/2006 i rozporządzeniu 269/2014 albo wpisanego na listę na podstawie decyzji w sprawie wpisu na listę rozstrzygającej o zastosowaniu środka, o którym mowa w art. 1 pkt 3 ww. Ustawy;</w:t>
      </w:r>
    </w:p>
    <w:p w14:paraId="37017F09" w14:textId="77777777" w:rsidR="004F603B" w:rsidRPr="00B249BE" w:rsidRDefault="004F603B" w:rsidP="004F603B">
      <w:pPr>
        <w:pStyle w:val="Zwykytekst"/>
        <w:jc w:val="both"/>
        <w:rPr>
          <w:rFonts w:ascii="Arial" w:hAnsi="Arial" w:cs="Arial"/>
          <w:sz w:val="22"/>
          <w:szCs w:val="22"/>
        </w:rPr>
      </w:pPr>
    </w:p>
    <w:p w14:paraId="4F734A0B"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b) Wykonawcę, którego beneficjentem rzeczywistym w rozumieniu ustawy z dnia 1 marca 2018 r. o przeciwdziałaniu praniu pieniędzy oraz finansowaniu terroryzmu (Dz. U. z 202</w:t>
      </w:r>
      <w:r>
        <w:rPr>
          <w:rFonts w:ascii="Arial" w:hAnsi="Arial" w:cs="Arial"/>
          <w:sz w:val="22"/>
          <w:szCs w:val="22"/>
        </w:rPr>
        <w:t>3</w:t>
      </w:r>
      <w:r w:rsidRPr="00B249BE">
        <w:rPr>
          <w:rFonts w:ascii="Arial" w:hAnsi="Arial" w:cs="Arial"/>
          <w:sz w:val="22"/>
          <w:szCs w:val="22"/>
        </w:rPr>
        <w:t xml:space="preserve"> r. poz. </w:t>
      </w:r>
      <w:r>
        <w:rPr>
          <w:rFonts w:ascii="Arial" w:hAnsi="Arial" w:cs="Arial"/>
          <w:sz w:val="22"/>
          <w:szCs w:val="22"/>
        </w:rPr>
        <w:t>1124</w:t>
      </w:r>
      <w:r w:rsidRPr="00B249BE">
        <w:rPr>
          <w:rFonts w:ascii="Arial" w:hAnsi="Arial" w:cs="Arial"/>
          <w:sz w:val="22"/>
          <w:szCs w:val="22"/>
        </w:rPr>
        <w:t>,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14EC76AB" w14:textId="77777777" w:rsidR="004F603B" w:rsidRPr="00B249BE" w:rsidRDefault="004F603B" w:rsidP="004F603B">
      <w:pPr>
        <w:pStyle w:val="Zwykytekst"/>
        <w:jc w:val="both"/>
        <w:rPr>
          <w:rFonts w:ascii="Arial" w:hAnsi="Arial" w:cs="Arial"/>
          <w:sz w:val="22"/>
          <w:szCs w:val="22"/>
        </w:rPr>
      </w:pPr>
    </w:p>
    <w:p w14:paraId="4E913C76"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c) Wykonawcę, którego jednostką dominującą w rozumieniu art. 3 ust. 1 pkt 37 ustawy z dnia 29 września 1994 r. o rachunkowości (Dz. U. z 2023r.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4C95981" w14:textId="77777777" w:rsidR="004F603B" w:rsidRPr="00B249BE" w:rsidRDefault="004F603B" w:rsidP="004F603B">
      <w:pPr>
        <w:pStyle w:val="Zwykytekst"/>
        <w:jc w:val="both"/>
        <w:rPr>
          <w:rFonts w:ascii="Arial" w:hAnsi="Arial" w:cs="Arial"/>
          <w:sz w:val="22"/>
          <w:szCs w:val="22"/>
        </w:rPr>
      </w:pPr>
    </w:p>
    <w:p w14:paraId="2B7B6D27"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3) Wykluczenie następuje na okres trwania okoliczności określonych w pkt 7.3.2)</w:t>
      </w:r>
    </w:p>
    <w:p w14:paraId="391728FE" w14:textId="77777777" w:rsidR="004F603B" w:rsidRPr="00B249BE" w:rsidRDefault="004F603B" w:rsidP="004F603B">
      <w:pPr>
        <w:pStyle w:val="Zwykytekst"/>
        <w:jc w:val="both"/>
        <w:rPr>
          <w:rFonts w:ascii="Arial" w:hAnsi="Arial" w:cs="Arial"/>
          <w:sz w:val="22"/>
          <w:szCs w:val="22"/>
        </w:rPr>
      </w:pPr>
    </w:p>
    <w:p w14:paraId="488C581D"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4)  W przypadku Wykonawcy wykluczonego na podstawie pkt 7.3.2), Zamawiający odrzuca ofertę takiego Wykonawcy w związku z art. 7 ust. 3 ustawy z dnia 7 kwietnia 2022 r. o szczególnych rozwiązaniach w zakresie przeciwdziałania wspieraniu agresji na Ukrainę oraz służących ochronie bezpieczeństwa narodowego.</w:t>
      </w:r>
    </w:p>
    <w:p w14:paraId="4B1D2115" w14:textId="77777777" w:rsidR="004F603B" w:rsidRPr="00B249BE" w:rsidRDefault="004F603B" w:rsidP="004F603B">
      <w:pPr>
        <w:pStyle w:val="Zwykytekst"/>
        <w:jc w:val="both"/>
        <w:rPr>
          <w:rFonts w:ascii="Arial" w:hAnsi="Arial" w:cs="Arial"/>
          <w:sz w:val="22"/>
          <w:szCs w:val="22"/>
        </w:rPr>
      </w:pPr>
    </w:p>
    <w:p w14:paraId="378B0696"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5)  Przez ubieganie się o udzielenie zamówienia publicznego rozumie się złożenie oferty.</w:t>
      </w:r>
    </w:p>
    <w:p w14:paraId="6B8867CE" w14:textId="77777777" w:rsidR="004F603B" w:rsidRPr="00B249BE" w:rsidRDefault="004F603B" w:rsidP="004F603B">
      <w:pPr>
        <w:pStyle w:val="Zwykytekst"/>
        <w:jc w:val="both"/>
        <w:rPr>
          <w:rFonts w:ascii="Arial" w:hAnsi="Arial" w:cs="Arial"/>
          <w:sz w:val="22"/>
          <w:szCs w:val="22"/>
        </w:rPr>
      </w:pPr>
    </w:p>
    <w:p w14:paraId="6B033654"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6)  Osoba lub podmiot podlegające wykluczeniu na podstawie pkt 7.3.2), które w okresie tego wykluczenia ubiegają się o udzielenie zamówienia publicznego lub biorą udział w postępowaniu o udzielenie zamówienia publicznego, podlegają karze pieniężnej.</w:t>
      </w:r>
    </w:p>
    <w:p w14:paraId="75483550" w14:textId="77777777" w:rsidR="004F603B" w:rsidRPr="00B249BE" w:rsidRDefault="004F603B" w:rsidP="004F603B">
      <w:pPr>
        <w:pStyle w:val="Zwykytekst"/>
        <w:jc w:val="both"/>
        <w:rPr>
          <w:rFonts w:ascii="Arial" w:hAnsi="Arial" w:cs="Arial"/>
          <w:sz w:val="22"/>
          <w:szCs w:val="22"/>
        </w:rPr>
      </w:pPr>
    </w:p>
    <w:p w14:paraId="6E32478E"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7)  Karę pieniężną, o której mowa w pkt 7.3.6), nakłada Prezes Urzędu Zamówień Publicznych w drodze decyzji, do wysokości 20 000 000 zł.</w:t>
      </w:r>
    </w:p>
    <w:p w14:paraId="19EFF86B" w14:textId="77777777" w:rsidR="004F603B" w:rsidRPr="00B249BE" w:rsidRDefault="004F603B" w:rsidP="004F603B">
      <w:pPr>
        <w:pStyle w:val="Zwykytekst"/>
        <w:jc w:val="both"/>
        <w:rPr>
          <w:rFonts w:ascii="Arial" w:hAnsi="Arial" w:cs="Arial"/>
          <w:sz w:val="22"/>
          <w:szCs w:val="22"/>
        </w:rPr>
      </w:pPr>
    </w:p>
    <w:p w14:paraId="2619CEA7"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8) W zakresie nieuregulowanym w pkt 7.3.6) i 7.3.7) do nakładania i wymierzania kary pieniężnej, o której mowa w ust. 5, stosuje się przepisy działu IVa ustawy z dnia 14 czerwca 1960 r. - Kodeks postępowania administracyjnego.</w:t>
      </w:r>
    </w:p>
    <w:p w14:paraId="4719B5D5" w14:textId="77777777" w:rsidR="004F603B" w:rsidRPr="00B249BE" w:rsidRDefault="004F603B" w:rsidP="004F603B">
      <w:pPr>
        <w:pStyle w:val="Zwykytekst"/>
        <w:jc w:val="both"/>
        <w:rPr>
          <w:rFonts w:ascii="Arial" w:hAnsi="Arial" w:cs="Arial"/>
          <w:sz w:val="22"/>
          <w:szCs w:val="22"/>
        </w:rPr>
      </w:pPr>
    </w:p>
    <w:p w14:paraId="40618C10"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9) Wpływy z kar pieniężnych, o których mowa w pkt. 5, stanowią dochód budżetu państwa.</w:t>
      </w:r>
    </w:p>
    <w:p w14:paraId="794719ED" w14:textId="77777777" w:rsidR="004F603B" w:rsidRPr="00B249BE" w:rsidRDefault="004F603B" w:rsidP="004F603B">
      <w:pPr>
        <w:pStyle w:val="Zwykytekst"/>
        <w:jc w:val="both"/>
        <w:rPr>
          <w:rFonts w:ascii="Arial" w:hAnsi="Arial" w:cs="Arial"/>
          <w:sz w:val="22"/>
          <w:szCs w:val="22"/>
        </w:rPr>
      </w:pPr>
    </w:p>
    <w:p w14:paraId="37BA8A51"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UWAGA!!!: Zamawiający dokonuje weryfikacji braku zaistnienia tej podstawy wykluczenia w stosunku do konkretnego podmiotu za pomocą wszelkich dostępnych środków, np. za pomocą:</w:t>
      </w:r>
    </w:p>
    <w:p w14:paraId="0A590A97" w14:textId="77777777" w:rsidR="004F603B" w:rsidRPr="00B249BE" w:rsidRDefault="004F603B" w:rsidP="004F603B">
      <w:pPr>
        <w:pStyle w:val="Zwykytekst"/>
        <w:jc w:val="both"/>
        <w:rPr>
          <w:rFonts w:ascii="Arial" w:hAnsi="Arial" w:cs="Arial"/>
          <w:sz w:val="22"/>
          <w:szCs w:val="22"/>
        </w:rPr>
      </w:pPr>
    </w:p>
    <w:p w14:paraId="14F7E912"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1) ogólnodostępnych rejestrów takich jak Krajowy Rejestr Sądowy, Centralna Ewidencja i Informacja o Działalności Gospodarczej;</w:t>
      </w:r>
    </w:p>
    <w:p w14:paraId="05B52372"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2) Centralny Rejestr Beneficjentów Rzeczywistych</w:t>
      </w:r>
    </w:p>
    <w:p w14:paraId="111D7FF8"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3) wykazów określonych w rozporządzeniu 765/2006 i rozporządzeniu 269/2014;</w:t>
      </w:r>
    </w:p>
    <w:p w14:paraId="33C2FF5F" w14:textId="77777777" w:rsidR="004F603B" w:rsidRPr="00B249BE" w:rsidRDefault="004F603B" w:rsidP="004F603B">
      <w:pPr>
        <w:pStyle w:val="Zwykytekst"/>
        <w:jc w:val="both"/>
        <w:rPr>
          <w:rFonts w:ascii="Arial" w:hAnsi="Arial" w:cs="Arial"/>
          <w:sz w:val="22"/>
          <w:szCs w:val="22"/>
        </w:rPr>
      </w:pPr>
      <w:r w:rsidRPr="00B249BE">
        <w:rPr>
          <w:rFonts w:ascii="Arial" w:hAnsi="Arial" w:cs="Arial"/>
          <w:sz w:val="22"/>
          <w:szCs w:val="22"/>
        </w:rPr>
        <w:t>4) listy Ministra właściwego do spraw wewnętrznych obejmującej osoby i podmioty, wobec których są stosowane środki, o których mowa w art. 1 ustawy z dnia 13 kwietnia 2022 r. o szczególnych rozwiązaniach w zakresie przeciwdziałania wspieraniu agresji na Ukrainę oraz służących ochronie bezpieczeństwa narodowego.</w:t>
      </w:r>
    </w:p>
    <w:p w14:paraId="5ACBB4C7" w14:textId="77777777" w:rsidR="004F603B" w:rsidRPr="009D5FB5" w:rsidRDefault="004F603B" w:rsidP="004F603B">
      <w:pPr>
        <w:tabs>
          <w:tab w:val="left" w:pos="1080"/>
        </w:tabs>
        <w:autoSpaceDE w:val="0"/>
        <w:autoSpaceDN w:val="0"/>
        <w:adjustRightInd w:val="0"/>
        <w:jc w:val="both"/>
        <w:rPr>
          <w:rFonts w:cs="Arial"/>
        </w:rPr>
      </w:pPr>
    </w:p>
    <w:p w14:paraId="53E32B41" w14:textId="77777777" w:rsidR="004F603B" w:rsidRPr="009D5FB5" w:rsidRDefault="004F603B" w:rsidP="004F603B">
      <w:pPr>
        <w:autoSpaceDE w:val="0"/>
        <w:autoSpaceDN w:val="0"/>
        <w:adjustRightInd w:val="0"/>
        <w:jc w:val="both"/>
        <w:rPr>
          <w:rFonts w:cs="Arial"/>
          <w:bCs/>
        </w:rPr>
      </w:pPr>
      <w:r w:rsidRPr="009D5FB5">
        <w:rPr>
          <w:rFonts w:cs="Arial"/>
          <w:bCs/>
        </w:rPr>
        <w:t>Zamawiający zawiadamia równocześnie wykonawców, którzy zostali wykluczeni z postępowania o udzielenie zamówienia, podając uzasadnienie faktyczne i prawne.</w:t>
      </w:r>
    </w:p>
    <w:p w14:paraId="4CFF4B35" w14:textId="77777777" w:rsidR="004F603B" w:rsidRPr="009D5FB5" w:rsidRDefault="004F603B" w:rsidP="004F603B">
      <w:pPr>
        <w:autoSpaceDE w:val="0"/>
        <w:autoSpaceDN w:val="0"/>
        <w:adjustRightInd w:val="0"/>
        <w:jc w:val="both"/>
        <w:rPr>
          <w:rFonts w:cs="Arial"/>
        </w:rPr>
      </w:pPr>
      <w:r w:rsidRPr="009D5FB5">
        <w:rPr>
          <w:rFonts w:cs="Arial"/>
        </w:rPr>
        <w:t>Ofertę wykonawcy wykluczonego uznaje się za odrzuconą.</w:t>
      </w:r>
    </w:p>
    <w:p w14:paraId="78F50DFC" w14:textId="77777777" w:rsidR="004F603B" w:rsidRPr="009277F4" w:rsidRDefault="004F603B" w:rsidP="004F603B">
      <w:pPr>
        <w:autoSpaceDE w:val="0"/>
        <w:autoSpaceDN w:val="0"/>
        <w:jc w:val="both"/>
        <w:rPr>
          <w:rFonts w:cs="Arial"/>
          <w:color w:val="000000"/>
        </w:rPr>
      </w:pPr>
    </w:p>
    <w:p w14:paraId="6C2685AA" w14:textId="77777777" w:rsidR="004F603B" w:rsidRPr="005A50BB" w:rsidRDefault="004F603B" w:rsidP="004F603B">
      <w:pPr>
        <w:autoSpaceDE w:val="0"/>
        <w:autoSpaceDN w:val="0"/>
        <w:jc w:val="both"/>
        <w:rPr>
          <w:rFonts w:cs="Arial"/>
          <w:color w:val="000000"/>
        </w:rPr>
      </w:pPr>
      <w:r>
        <w:rPr>
          <w:rFonts w:cs="Arial"/>
          <w:color w:val="000000"/>
        </w:rPr>
        <w:t>7</w:t>
      </w:r>
      <w:r w:rsidRPr="009277F4">
        <w:rPr>
          <w:rFonts w:cs="Arial"/>
          <w:color w:val="000000"/>
        </w:rPr>
        <w:t xml:space="preserve">.4.   </w:t>
      </w:r>
      <w:r w:rsidRPr="005A50BB">
        <w:rPr>
          <w:rFonts w:cs="Arial"/>
          <w:color w:val="000000"/>
          <w:u w:val="single"/>
        </w:rPr>
        <w:t>Zamawiający odrzuci ofertę jeżeli:</w:t>
      </w:r>
    </w:p>
    <w:p w14:paraId="1CE2B42F" w14:textId="77777777" w:rsidR="004F603B" w:rsidRPr="005A50BB" w:rsidRDefault="004F603B" w:rsidP="00BD25F5">
      <w:pPr>
        <w:numPr>
          <w:ilvl w:val="0"/>
          <w:numId w:val="26"/>
        </w:numPr>
        <w:tabs>
          <w:tab w:val="clear" w:pos="1647"/>
          <w:tab w:val="num" w:pos="900"/>
        </w:tabs>
        <w:autoSpaceDE w:val="0"/>
        <w:autoSpaceDN w:val="0"/>
        <w:ind w:left="993" w:hanging="426"/>
        <w:jc w:val="both"/>
        <w:rPr>
          <w:rFonts w:cs="Arial"/>
          <w:b/>
          <w:i/>
          <w:color w:val="000000"/>
        </w:rPr>
      </w:pPr>
      <w:r w:rsidRPr="005A50BB">
        <w:rPr>
          <w:rFonts w:cs="Arial"/>
          <w:color w:val="000000"/>
        </w:rPr>
        <w:t>jest niezgodna z Regulaminem Wewnętrznym w sprawie zasad, form i trybu udzielania zamówień na wykonanie robót budowlanych, dostaw i usług,</w:t>
      </w:r>
    </w:p>
    <w:p w14:paraId="4027386E" w14:textId="77777777" w:rsidR="004F603B" w:rsidRPr="005A50BB" w:rsidRDefault="004F603B" w:rsidP="00BD25F5">
      <w:pPr>
        <w:numPr>
          <w:ilvl w:val="0"/>
          <w:numId w:val="26"/>
        </w:numPr>
        <w:tabs>
          <w:tab w:val="clear" w:pos="1647"/>
          <w:tab w:val="num" w:pos="900"/>
        </w:tabs>
        <w:autoSpaceDE w:val="0"/>
        <w:autoSpaceDN w:val="0"/>
        <w:ind w:left="993" w:hanging="426"/>
        <w:jc w:val="both"/>
        <w:rPr>
          <w:rFonts w:cs="Arial"/>
          <w:b/>
          <w:i/>
          <w:color w:val="000000"/>
        </w:rPr>
      </w:pPr>
      <w:r w:rsidRPr="005A50BB">
        <w:rPr>
          <w:rFonts w:cs="Arial"/>
          <w:color w:val="000000"/>
        </w:rPr>
        <w:t xml:space="preserve">jej treść nie odpowiada treści siwz, </w:t>
      </w:r>
    </w:p>
    <w:p w14:paraId="3BACA722" w14:textId="77777777" w:rsidR="004F603B" w:rsidRPr="005A50BB" w:rsidRDefault="004F603B" w:rsidP="00BD25F5">
      <w:pPr>
        <w:numPr>
          <w:ilvl w:val="0"/>
          <w:numId w:val="26"/>
        </w:numPr>
        <w:tabs>
          <w:tab w:val="clear" w:pos="1647"/>
          <w:tab w:val="num" w:pos="900"/>
        </w:tabs>
        <w:autoSpaceDE w:val="0"/>
        <w:autoSpaceDN w:val="0"/>
        <w:ind w:left="993" w:hanging="426"/>
        <w:jc w:val="both"/>
        <w:rPr>
          <w:rFonts w:cs="Arial"/>
          <w:b/>
          <w:i/>
          <w:color w:val="000000"/>
        </w:rPr>
      </w:pPr>
      <w:r w:rsidRPr="005A50BB">
        <w:rPr>
          <w:rFonts w:cs="Arial"/>
          <w:color w:val="000000"/>
        </w:rPr>
        <w:t>jej złożenie stanowi czyn nieuczciwej konkurencji w rozumieniu przepisów o zwalczaniu nieuczciwej konkurencji,</w:t>
      </w:r>
    </w:p>
    <w:p w14:paraId="69948EA7" w14:textId="77777777" w:rsidR="004F603B" w:rsidRPr="005A50BB" w:rsidRDefault="004F603B" w:rsidP="00BD25F5">
      <w:pPr>
        <w:numPr>
          <w:ilvl w:val="0"/>
          <w:numId w:val="26"/>
        </w:numPr>
        <w:tabs>
          <w:tab w:val="clear" w:pos="1647"/>
          <w:tab w:val="num" w:pos="900"/>
        </w:tabs>
        <w:autoSpaceDE w:val="0"/>
        <w:autoSpaceDN w:val="0"/>
        <w:ind w:left="993" w:hanging="426"/>
        <w:jc w:val="both"/>
        <w:rPr>
          <w:rFonts w:cs="Arial"/>
          <w:b/>
          <w:i/>
          <w:color w:val="000000"/>
        </w:rPr>
      </w:pPr>
      <w:r w:rsidRPr="005A50BB">
        <w:rPr>
          <w:rFonts w:cs="Arial"/>
          <w:color w:val="000000"/>
        </w:rPr>
        <w:t>jest nieważna na podstawie odrębnych przepisów,</w:t>
      </w:r>
    </w:p>
    <w:p w14:paraId="03318B91" w14:textId="77777777" w:rsidR="004F603B" w:rsidRPr="005A50BB" w:rsidRDefault="004F603B" w:rsidP="00BD25F5">
      <w:pPr>
        <w:numPr>
          <w:ilvl w:val="0"/>
          <w:numId w:val="26"/>
        </w:numPr>
        <w:tabs>
          <w:tab w:val="clear" w:pos="1647"/>
          <w:tab w:val="num" w:pos="900"/>
        </w:tabs>
        <w:autoSpaceDE w:val="0"/>
        <w:autoSpaceDN w:val="0"/>
        <w:ind w:left="993" w:hanging="426"/>
        <w:jc w:val="both"/>
        <w:rPr>
          <w:rFonts w:cs="Arial"/>
          <w:b/>
          <w:i/>
          <w:color w:val="000000"/>
        </w:rPr>
      </w:pPr>
      <w:r w:rsidRPr="005A50BB">
        <w:rPr>
          <w:rFonts w:cs="Arial"/>
          <w:color w:val="000000"/>
        </w:rPr>
        <w:t>została złożona przez wykonawcę wykluczonego z udziału w postępowaniu o udzielenie zamówienia,</w:t>
      </w:r>
    </w:p>
    <w:p w14:paraId="1EC3E68F" w14:textId="77777777" w:rsidR="004F603B" w:rsidRPr="005A50BB" w:rsidRDefault="004F603B" w:rsidP="00BD25F5">
      <w:pPr>
        <w:numPr>
          <w:ilvl w:val="0"/>
          <w:numId w:val="26"/>
        </w:numPr>
        <w:tabs>
          <w:tab w:val="clear" w:pos="1647"/>
          <w:tab w:val="num" w:pos="900"/>
        </w:tabs>
        <w:autoSpaceDE w:val="0"/>
        <w:autoSpaceDN w:val="0"/>
        <w:ind w:left="993" w:hanging="426"/>
        <w:jc w:val="both"/>
        <w:rPr>
          <w:rFonts w:cs="Arial"/>
          <w:b/>
          <w:i/>
          <w:color w:val="000000"/>
        </w:rPr>
      </w:pPr>
      <w:r w:rsidRPr="005A50BB">
        <w:rPr>
          <w:rFonts w:cs="Arial"/>
          <w:color w:val="000000"/>
        </w:rPr>
        <w:t>zawiera rażąco niską cenę w stosunku do przedmiotu zamówienia.</w:t>
      </w:r>
    </w:p>
    <w:p w14:paraId="660B1F16" w14:textId="77777777" w:rsidR="005B6A82" w:rsidRPr="0029321D" w:rsidRDefault="005B6A82" w:rsidP="005B6A82">
      <w:pPr>
        <w:autoSpaceDE w:val="0"/>
        <w:autoSpaceDN w:val="0"/>
        <w:ind w:left="900"/>
        <w:jc w:val="both"/>
        <w:rPr>
          <w:rFonts w:cs="Arial"/>
          <w:color w:val="000000"/>
        </w:rPr>
      </w:pPr>
    </w:p>
    <w:p w14:paraId="53B46BD4" w14:textId="77777777" w:rsidR="005B6A82" w:rsidRPr="00324247" w:rsidRDefault="005B6A82" w:rsidP="00BD25F5">
      <w:pPr>
        <w:numPr>
          <w:ilvl w:val="0"/>
          <w:numId w:val="25"/>
        </w:numPr>
        <w:autoSpaceDE w:val="0"/>
        <w:autoSpaceDN w:val="0"/>
        <w:jc w:val="both"/>
        <w:rPr>
          <w:rFonts w:cs="Arial"/>
          <w:b/>
          <w:color w:val="000000"/>
        </w:rPr>
      </w:pPr>
      <w:r w:rsidRPr="00324247">
        <w:rPr>
          <w:rFonts w:cs="Arial"/>
          <w:b/>
          <w:color w:val="000000"/>
        </w:rPr>
        <w:t>Wykaz oświadczeń i dokumentów jakie mają dostarczyć Wykonawcy w celu potwierdzenia warunków udziału w postępowaniu:</w:t>
      </w:r>
    </w:p>
    <w:p w14:paraId="4B997FE1" w14:textId="77777777" w:rsidR="005B6A82" w:rsidRPr="00324247" w:rsidRDefault="005B6A82" w:rsidP="005B6A82">
      <w:pPr>
        <w:tabs>
          <w:tab w:val="num" w:pos="567"/>
        </w:tabs>
        <w:jc w:val="both"/>
        <w:rPr>
          <w:rFonts w:cs="Arial"/>
          <w:color w:val="000000"/>
        </w:rPr>
      </w:pPr>
    </w:p>
    <w:p w14:paraId="55865C6A" w14:textId="77777777" w:rsidR="001E721A" w:rsidRPr="009D4EB6" w:rsidRDefault="001E721A" w:rsidP="001E721A">
      <w:pPr>
        <w:tabs>
          <w:tab w:val="num" w:pos="567"/>
        </w:tabs>
        <w:jc w:val="both"/>
        <w:rPr>
          <w:rFonts w:cs="Arial"/>
          <w:color w:val="000000"/>
        </w:rPr>
      </w:pPr>
      <w:bookmarkStart w:id="6" w:name="_Hlk35931145"/>
      <w:bookmarkStart w:id="7" w:name="_Hlk506871440"/>
      <w:r w:rsidRPr="009D4EB6">
        <w:rPr>
          <w:rFonts w:cs="Arial"/>
          <w:color w:val="000000"/>
        </w:rPr>
        <w:t xml:space="preserve">Poprawnie przygotowana i złożona oferta (Zamawiający wymaga złożenia oferty na formularzu oferty załączonym do </w:t>
      </w:r>
      <w:r w:rsidRPr="009D4EB6">
        <w:rPr>
          <w:rFonts w:cs="Arial"/>
        </w:rPr>
        <w:t>specyfikacji istotnych warunków zamówienia</w:t>
      </w:r>
      <w:r w:rsidRPr="009D4EB6">
        <w:rPr>
          <w:rFonts w:cs="Arial"/>
          <w:color w:val="000000"/>
        </w:rPr>
        <w:t>) zawiera formularz oferty oraz następujące załączniki, w tym oświadczenia i dokumenty potwierdzające spełnienie warunków udziału w postępowaniu:</w:t>
      </w:r>
    </w:p>
    <w:p w14:paraId="521537DF" w14:textId="1605905D" w:rsidR="005B6A82" w:rsidRPr="009D61B8" w:rsidRDefault="00555F13" w:rsidP="005B6A82">
      <w:pPr>
        <w:tabs>
          <w:tab w:val="num" w:pos="1440"/>
        </w:tabs>
        <w:jc w:val="both"/>
        <w:rPr>
          <w:rFonts w:cs="Arial"/>
          <w:b/>
        </w:rPr>
      </w:pPr>
      <w:r>
        <w:rPr>
          <w:rFonts w:cs="Arial"/>
        </w:rPr>
        <w:t>8</w:t>
      </w:r>
      <w:r w:rsidR="001E721A">
        <w:rPr>
          <w:rFonts w:cs="Arial"/>
        </w:rPr>
        <w:t>.</w:t>
      </w:r>
      <w:r w:rsidR="005B6A82">
        <w:rPr>
          <w:rFonts w:cs="Arial"/>
        </w:rPr>
        <w:t>1.</w:t>
      </w:r>
      <w:r w:rsidR="005B6A82" w:rsidRPr="009D61B8">
        <w:rPr>
          <w:rFonts w:cs="Arial"/>
        </w:rPr>
        <w:t xml:space="preserve"> </w:t>
      </w:r>
      <w:r w:rsidR="005B6A82">
        <w:rPr>
          <w:rFonts w:cs="Arial"/>
        </w:rPr>
        <w:t>o</w:t>
      </w:r>
      <w:r w:rsidR="005B6A82" w:rsidRPr="009D61B8">
        <w:rPr>
          <w:rFonts w:cs="Arial"/>
        </w:rPr>
        <w:t xml:space="preserve">świadczenie Wykonawcy o spełnianiu warunków określonych w SIWZ – </w:t>
      </w:r>
      <w:r w:rsidR="005B6A82" w:rsidRPr="009D61B8">
        <w:rPr>
          <w:rFonts w:cs="Arial"/>
          <w:b/>
        </w:rPr>
        <w:t xml:space="preserve">załącznik nr 1 do </w:t>
      </w:r>
      <w:r w:rsidR="005B6A82">
        <w:rPr>
          <w:rFonts w:cs="Arial"/>
          <w:b/>
        </w:rPr>
        <w:t>oferty</w:t>
      </w:r>
    </w:p>
    <w:p w14:paraId="130D3E5B" w14:textId="3F7E6DAC" w:rsidR="005B6A82" w:rsidRPr="009D61B8" w:rsidRDefault="00555F13" w:rsidP="005B6A82">
      <w:pPr>
        <w:jc w:val="both"/>
        <w:rPr>
          <w:rFonts w:cs="Arial"/>
        </w:rPr>
      </w:pPr>
      <w:r>
        <w:rPr>
          <w:rFonts w:cs="Arial"/>
        </w:rPr>
        <w:t>8</w:t>
      </w:r>
      <w:r w:rsidR="001E721A">
        <w:rPr>
          <w:rFonts w:cs="Arial"/>
        </w:rPr>
        <w:t>.</w:t>
      </w:r>
      <w:r w:rsidR="005B6A82">
        <w:rPr>
          <w:rFonts w:cs="Arial"/>
        </w:rPr>
        <w:t>2.</w:t>
      </w:r>
      <w:r w:rsidR="005B6A82" w:rsidRPr="009D61B8">
        <w:rPr>
          <w:rFonts w:cs="Arial"/>
        </w:rPr>
        <w:t xml:space="preserve"> aktualny (wystawiony nie wcześniej niż 6 miesięcy przed upływem terminu składania ofert) odpis z właściwego rejestru, jeżeli odrębne przepisy wymagają wpisu do rejestru </w:t>
      </w:r>
      <w:r w:rsidR="005B6A82">
        <w:rPr>
          <w:rFonts w:cs="Arial"/>
        </w:rPr>
        <w:t>lub</w:t>
      </w:r>
      <w:r w:rsidR="005B6A82" w:rsidRPr="009D61B8">
        <w:rPr>
          <w:rFonts w:cs="Arial"/>
        </w:rPr>
        <w:t xml:space="preserve"> wydruk z Centralnej Ewidencji i Informacji o Działalności Gospodarczej</w:t>
      </w:r>
      <w:r w:rsidR="005B6A82">
        <w:rPr>
          <w:rFonts w:cs="Arial"/>
        </w:rPr>
        <w:t xml:space="preserve"> lub Krajowego Rejestru Sądowego</w:t>
      </w:r>
      <w:r w:rsidR="005B6A82" w:rsidRPr="009D61B8">
        <w:rPr>
          <w:rFonts w:cs="Arial"/>
        </w:rPr>
        <w:t xml:space="preserve">. </w:t>
      </w:r>
    </w:p>
    <w:p w14:paraId="7E1DE273" w14:textId="3924E53D" w:rsidR="005B6A82" w:rsidRPr="009D61B8" w:rsidRDefault="00555F13" w:rsidP="005B6A82">
      <w:pPr>
        <w:pStyle w:val="Tekstpodstawowy"/>
        <w:tabs>
          <w:tab w:val="num" w:pos="1440"/>
        </w:tabs>
        <w:jc w:val="both"/>
        <w:rPr>
          <w:rFonts w:cs="Arial"/>
          <w:color w:val="000000"/>
          <w:sz w:val="22"/>
          <w:szCs w:val="22"/>
        </w:rPr>
      </w:pPr>
      <w:r>
        <w:rPr>
          <w:rFonts w:cs="Arial"/>
          <w:color w:val="000000"/>
          <w:sz w:val="22"/>
          <w:szCs w:val="22"/>
        </w:rPr>
        <w:t>8</w:t>
      </w:r>
      <w:r w:rsidR="001E721A">
        <w:rPr>
          <w:rFonts w:cs="Arial"/>
          <w:color w:val="000000"/>
          <w:sz w:val="22"/>
          <w:szCs w:val="22"/>
        </w:rPr>
        <w:t>.</w:t>
      </w:r>
      <w:r w:rsidR="005B6A82">
        <w:rPr>
          <w:rFonts w:cs="Arial"/>
          <w:color w:val="000000"/>
          <w:sz w:val="22"/>
          <w:szCs w:val="22"/>
        </w:rPr>
        <w:t>3.</w:t>
      </w:r>
      <w:r w:rsidR="005B6A82" w:rsidRPr="009D61B8">
        <w:rPr>
          <w:rFonts w:cs="Arial"/>
          <w:color w:val="000000"/>
          <w:sz w:val="22"/>
          <w:szCs w:val="22"/>
        </w:rPr>
        <w:t xml:space="preserve"> pełnomocnictwo do reprezentowania o ile ofertę składa pełnomocnik,</w:t>
      </w:r>
    </w:p>
    <w:p w14:paraId="5B855B39" w14:textId="283A8D8A" w:rsidR="005B6A82" w:rsidRPr="009D61B8" w:rsidRDefault="00555F13" w:rsidP="005B6A82">
      <w:pPr>
        <w:tabs>
          <w:tab w:val="num" w:pos="1440"/>
        </w:tabs>
        <w:jc w:val="both"/>
        <w:rPr>
          <w:rFonts w:cs="Arial"/>
          <w:b/>
        </w:rPr>
      </w:pPr>
      <w:r>
        <w:rPr>
          <w:rFonts w:cs="Arial"/>
        </w:rPr>
        <w:t>8</w:t>
      </w:r>
      <w:r w:rsidR="001E721A">
        <w:rPr>
          <w:rFonts w:cs="Arial"/>
        </w:rPr>
        <w:t>.</w:t>
      </w:r>
      <w:r w:rsidR="005B6A82">
        <w:rPr>
          <w:rFonts w:cs="Arial"/>
        </w:rPr>
        <w:t>4.</w:t>
      </w:r>
      <w:r w:rsidR="005B6A82" w:rsidRPr="009D61B8">
        <w:rPr>
          <w:rFonts w:cs="Arial"/>
        </w:rPr>
        <w:t xml:space="preserve"> zaakceptowany projekt umowy stanowiący </w:t>
      </w:r>
      <w:r w:rsidR="005B6A82" w:rsidRPr="009D61B8">
        <w:rPr>
          <w:rFonts w:cs="Arial"/>
          <w:b/>
        </w:rPr>
        <w:t xml:space="preserve">załącznik nr 2 do </w:t>
      </w:r>
      <w:r w:rsidR="005B6A82">
        <w:rPr>
          <w:rFonts w:cs="Arial"/>
          <w:b/>
        </w:rPr>
        <w:t>oferty</w:t>
      </w:r>
    </w:p>
    <w:p w14:paraId="260986E1" w14:textId="731A2686" w:rsidR="005B6A82" w:rsidRPr="009D61B8" w:rsidRDefault="00555F13" w:rsidP="005B6A82">
      <w:pPr>
        <w:pStyle w:val="Tekstpodstawowywcity"/>
        <w:spacing w:after="0"/>
        <w:ind w:left="0"/>
        <w:rPr>
          <w:rFonts w:ascii="Arial" w:hAnsi="Arial" w:cs="Arial"/>
          <w:b/>
          <w:sz w:val="22"/>
          <w:szCs w:val="22"/>
        </w:rPr>
      </w:pPr>
      <w:r>
        <w:rPr>
          <w:rFonts w:ascii="Arial" w:hAnsi="Arial" w:cs="Arial"/>
          <w:sz w:val="22"/>
          <w:szCs w:val="22"/>
        </w:rPr>
        <w:t>8</w:t>
      </w:r>
      <w:r w:rsidR="001E721A">
        <w:rPr>
          <w:rFonts w:ascii="Arial" w:hAnsi="Arial" w:cs="Arial"/>
          <w:sz w:val="22"/>
          <w:szCs w:val="22"/>
        </w:rPr>
        <w:t>.</w:t>
      </w:r>
      <w:r w:rsidR="005B6A82">
        <w:rPr>
          <w:rFonts w:ascii="Arial" w:hAnsi="Arial" w:cs="Arial"/>
          <w:sz w:val="22"/>
          <w:szCs w:val="22"/>
        </w:rPr>
        <w:t>5.</w:t>
      </w:r>
      <w:r w:rsidR="005B6A82" w:rsidRPr="009D61B8">
        <w:rPr>
          <w:rFonts w:ascii="Arial" w:hAnsi="Arial" w:cs="Arial"/>
          <w:sz w:val="22"/>
          <w:szCs w:val="22"/>
        </w:rPr>
        <w:t xml:space="preserve"> Wykaz części zamówienia, jakie będą powierzone podwykonawcom – </w:t>
      </w:r>
      <w:r w:rsidR="005B6A82" w:rsidRPr="009D61B8">
        <w:rPr>
          <w:rFonts w:ascii="Arial" w:hAnsi="Arial" w:cs="Arial"/>
          <w:b/>
          <w:sz w:val="22"/>
          <w:szCs w:val="22"/>
        </w:rPr>
        <w:t xml:space="preserve">załącznik nr 3 do </w:t>
      </w:r>
      <w:r w:rsidR="005B6A82">
        <w:rPr>
          <w:rFonts w:ascii="Arial" w:hAnsi="Arial" w:cs="Arial"/>
          <w:b/>
          <w:sz w:val="22"/>
          <w:szCs w:val="22"/>
        </w:rPr>
        <w:t>oferty</w:t>
      </w:r>
    </w:p>
    <w:p w14:paraId="5688322A" w14:textId="5178FE98" w:rsidR="005B6A82" w:rsidRDefault="00555F13" w:rsidP="005B6A82">
      <w:pPr>
        <w:jc w:val="both"/>
        <w:rPr>
          <w:rFonts w:cs="Arial"/>
          <w:b/>
        </w:rPr>
      </w:pPr>
      <w:r>
        <w:rPr>
          <w:rFonts w:cs="Arial"/>
          <w:color w:val="000000"/>
        </w:rPr>
        <w:t>8</w:t>
      </w:r>
      <w:r w:rsidR="001E721A">
        <w:rPr>
          <w:rFonts w:cs="Arial"/>
          <w:color w:val="000000"/>
        </w:rPr>
        <w:t>.</w:t>
      </w:r>
      <w:r w:rsidR="005B6A82">
        <w:rPr>
          <w:rFonts w:cs="Arial"/>
          <w:color w:val="000000"/>
        </w:rPr>
        <w:t>6</w:t>
      </w:r>
      <w:r w:rsidR="005B6A82" w:rsidRPr="009D61B8">
        <w:rPr>
          <w:rFonts w:cs="Arial"/>
          <w:color w:val="000000"/>
        </w:rPr>
        <w:t xml:space="preserve">. </w:t>
      </w:r>
      <w:r w:rsidR="005B6A82" w:rsidRPr="009D61B8">
        <w:rPr>
          <w:rFonts w:cs="Arial"/>
        </w:rPr>
        <w:t>Zestawienie olejów i smarów ( wypełnione wszystkie pozycje ) –</w:t>
      </w:r>
      <w:r w:rsidR="005B6A82" w:rsidRPr="009D61B8">
        <w:rPr>
          <w:rFonts w:cs="Arial"/>
          <w:b/>
        </w:rPr>
        <w:t xml:space="preserve"> </w:t>
      </w:r>
      <w:r w:rsidR="005B6A82" w:rsidRPr="009D61B8">
        <w:rPr>
          <w:rFonts w:cs="Arial"/>
        </w:rPr>
        <w:t xml:space="preserve">zgodnie </w:t>
      </w:r>
      <w:r w:rsidR="005B6A82" w:rsidRPr="000B5745">
        <w:rPr>
          <w:rFonts w:cs="Arial"/>
          <w:b/>
        </w:rPr>
        <w:t xml:space="preserve">załącznikiem nr 4 do </w:t>
      </w:r>
      <w:r>
        <w:rPr>
          <w:rFonts w:cs="Arial"/>
          <w:b/>
        </w:rPr>
        <w:t>o</w:t>
      </w:r>
      <w:r w:rsidR="005B6A82">
        <w:rPr>
          <w:rFonts w:cs="Arial"/>
          <w:b/>
        </w:rPr>
        <w:t>ferty</w:t>
      </w:r>
    </w:p>
    <w:p w14:paraId="027F6377" w14:textId="5FA09114" w:rsidR="005B6A82" w:rsidRPr="001E721A" w:rsidRDefault="00555F13" w:rsidP="005B6A82">
      <w:pPr>
        <w:jc w:val="both"/>
        <w:rPr>
          <w:rFonts w:cs="Arial"/>
        </w:rPr>
      </w:pPr>
      <w:r>
        <w:rPr>
          <w:rFonts w:cs="Arial"/>
        </w:rPr>
        <w:t>8</w:t>
      </w:r>
      <w:r w:rsidR="001E721A">
        <w:rPr>
          <w:rFonts w:cs="Arial"/>
        </w:rPr>
        <w:t>.</w:t>
      </w:r>
      <w:r w:rsidR="004F603B">
        <w:rPr>
          <w:rFonts w:cs="Arial"/>
        </w:rPr>
        <w:t>7</w:t>
      </w:r>
      <w:r w:rsidR="005B6A82">
        <w:rPr>
          <w:rFonts w:cs="Arial"/>
        </w:rPr>
        <w:t>.</w:t>
      </w:r>
      <w:r w:rsidR="005B6A82" w:rsidRPr="00376619">
        <w:rPr>
          <w:rFonts w:cs="Arial"/>
        </w:rPr>
        <w:t xml:space="preserve"> 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 </w:t>
      </w:r>
      <w:r w:rsidR="005B6A82" w:rsidRPr="001E721A">
        <w:rPr>
          <w:rFonts w:cs="Arial"/>
          <w:b/>
        </w:rPr>
        <w:t xml:space="preserve">Załącznik nr </w:t>
      </w:r>
      <w:r w:rsidR="00A079D8">
        <w:rPr>
          <w:rFonts w:cs="Arial"/>
          <w:b/>
        </w:rPr>
        <w:t>5</w:t>
      </w:r>
      <w:r w:rsidR="005B6A82" w:rsidRPr="001E721A">
        <w:rPr>
          <w:rFonts w:cs="Arial"/>
        </w:rPr>
        <w:t xml:space="preserve"> </w:t>
      </w:r>
      <w:r w:rsidR="005B6A82" w:rsidRPr="001E721A">
        <w:rPr>
          <w:rFonts w:cs="Arial"/>
          <w:b/>
        </w:rPr>
        <w:t>do oferty</w:t>
      </w:r>
    </w:p>
    <w:p w14:paraId="6C1770F1" w14:textId="19D6E398" w:rsidR="005B6A82" w:rsidRPr="001E721A" w:rsidRDefault="00555F13" w:rsidP="005B6A82">
      <w:pPr>
        <w:jc w:val="both"/>
        <w:rPr>
          <w:rFonts w:cs="Arial"/>
          <w:b/>
        </w:rPr>
      </w:pPr>
      <w:r>
        <w:rPr>
          <w:rFonts w:cs="Arial"/>
        </w:rPr>
        <w:lastRenderedPageBreak/>
        <w:t>8</w:t>
      </w:r>
      <w:r w:rsidR="001E721A" w:rsidRPr="001E721A">
        <w:rPr>
          <w:rFonts w:cs="Arial"/>
        </w:rPr>
        <w:t>.</w:t>
      </w:r>
      <w:r w:rsidR="004F603B">
        <w:rPr>
          <w:rFonts w:cs="Arial"/>
        </w:rPr>
        <w:t>8</w:t>
      </w:r>
      <w:r w:rsidR="005B6A82" w:rsidRPr="001E721A">
        <w:rPr>
          <w:rFonts w:cs="Arial"/>
        </w:rPr>
        <w:t xml:space="preserve">. oświadczenie, że sąd w stosunku do Wykonawcy ( podmiotu zbiorowego ) nie orzekł zakazu ubiegania się o zamówienia, na podstawie przepisów o odpowiedzialności podmiotów zbiorowych za czyny zabronione pod groźbą kary – </w:t>
      </w:r>
      <w:r w:rsidR="005B6A82" w:rsidRPr="001E721A">
        <w:rPr>
          <w:rFonts w:cs="Arial"/>
          <w:b/>
        </w:rPr>
        <w:t xml:space="preserve">Załącznik nr </w:t>
      </w:r>
      <w:r w:rsidR="00A079D8">
        <w:rPr>
          <w:rFonts w:cs="Arial"/>
          <w:b/>
        </w:rPr>
        <w:t>6</w:t>
      </w:r>
      <w:r w:rsidR="005B6A82" w:rsidRPr="001E721A">
        <w:rPr>
          <w:rFonts w:cs="Arial"/>
          <w:b/>
        </w:rPr>
        <w:t xml:space="preserve"> do oferty</w:t>
      </w:r>
    </w:p>
    <w:p w14:paraId="5A54CDE7" w14:textId="65F3F93F" w:rsidR="005B6A82" w:rsidRDefault="00555F13" w:rsidP="005B6A82">
      <w:pPr>
        <w:pStyle w:val="Standard"/>
        <w:tabs>
          <w:tab w:val="left" w:pos="7513"/>
        </w:tabs>
        <w:jc w:val="both"/>
        <w:rPr>
          <w:rFonts w:ascii="Arial" w:hAnsi="Arial" w:cs="Arial"/>
          <w:b/>
          <w:sz w:val="22"/>
          <w:szCs w:val="22"/>
        </w:rPr>
      </w:pPr>
      <w:r>
        <w:rPr>
          <w:rFonts w:ascii="Arial" w:hAnsi="Arial" w:cs="Arial"/>
          <w:sz w:val="22"/>
          <w:szCs w:val="22"/>
        </w:rPr>
        <w:t>8</w:t>
      </w:r>
      <w:r w:rsidR="001E721A" w:rsidRPr="001E721A">
        <w:rPr>
          <w:rFonts w:ascii="Arial" w:hAnsi="Arial" w:cs="Arial"/>
          <w:sz w:val="22"/>
          <w:szCs w:val="22"/>
        </w:rPr>
        <w:t>.</w:t>
      </w:r>
      <w:r w:rsidR="004F603B">
        <w:rPr>
          <w:rFonts w:ascii="Arial" w:hAnsi="Arial" w:cs="Arial"/>
          <w:sz w:val="22"/>
          <w:szCs w:val="22"/>
        </w:rPr>
        <w:t>9</w:t>
      </w:r>
      <w:r w:rsidR="005B6A82" w:rsidRPr="001E721A">
        <w:rPr>
          <w:rFonts w:ascii="Arial" w:hAnsi="Arial" w:cs="Arial"/>
          <w:sz w:val="22"/>
          <w:szCs w:val="22"/>
        </w:rPr>
        <w:t>.</w:t>
      </w:r>
      <w:r w:rsidR="005B6A82" w:rsidRPr="001E721A">
        <w:rPr>
          <w:rFonts w:ascii="Arial" w:hAnsi="Arial" w:cs="Arial"/>
          <w:b/>
          <w:sz w:val="22"/>
          <w:szCs w:val="22"/>
        </w:rPr>
        <w:t xml:space="preserve"> </w:t>
      </w:r>
      <w:r w:rsidR="005B6A82" w:rsidRPr="001E721A">
        <w:rPr>
          <w:rFonts w:ascii="Arial" w:hAnsi="Arial" w:cs="Arial"/>
          <w:sz w:val="22"/>
          <w:szCs w:val="22"/>
        </w:rPr>
        <w:t>oświadczenie, że Wykonawca nie zalega z uiszczaniem podatków, opłat lub składek na ubezpieczenie</w:t>
      </w:r>
      <w:r w:rsidR="005B6A82" w:rsidRPr="0075048A">
        <w:rPr>
          <w:rFonts w:ascii="Arial" w:hAnsi="Arial" w:cs="Arial"/>
          <w:sz w:val="22"/>
          <w:szCs w:val="22"/>
        </w:rPr>
        <w:t xml:space="preserve"> społeczne lub zdrowotne</w:t>
      </w:r>
      <w:r w:rsidR="005B6A82">
        <w:rPr>
          <w:rFonts w:ascii="Arial" w:hAnsi="Arial" w:cs="Arial"/>
          <w:sz w:val="22"/>
          <w:szCs w:val="22"/>
        </w:rPr>
        <w:t xml:space="preserve"> - </w:t>
      </w:r>
      <w:r w:rsidR="005B6A82">
        <w:rPr>
          <w:rFonts w:ascii="Arial" w:hAnsi="Arial" w:cs="Arial"/>
          <w:b/>
          <w:sz w:val="22"/>
          <w:szCs w:val="22"/>
        </w:rPr>
        <w:t xml:space="preserve">Załącznik nr </w:t>
      </w:r>
      <w:r w:rsidR="00A079D8">
        <w:rPr>
          <w:rFonts w:ascii="Arial" w:hAnsi="Arial" w:cs="Arial"/>
          <w:b/>
          <w:sz w:val="22"/>
          <w:szCs w:val="22"/>
        </w:rPr>
        <w:t>7</w:t>
      </w:r>
      <w:r w:rsidR="005B6A82">
        <w:rPr>
          <w:rFonts w:ascii="Arial" w:hAnsi="Arial" w:cs="Arial"/>
          <w:b/>
          <w:sz w:val="22"/>
          <w:szCs w:val="22"/>
        </w:rPr>
        <w:t xml:space="preserve"> do oferty</w:t>
      </w:r>
    </w:p>
    <w:p w14:paraId="1AEEAB62" w14:textId="1888A13D" w:rsidR="00555F13" w:rsidRPr="00A31455" w:rsidRDefault="00555F13" w:rsidP="00555F13">
      <w:pPr>
        <w:jc w:val="both"/>
        <w:rPr>
          <w:rFonts w:cs="Arial"/>
          <w:b/>
        </w:rPr>
      </w:pPr>
      <w:r>
        <w:rPr>
          <w:rFonts w:cs="Arial"/>
          <w:bCs/>
        </w:rPr>
        <w:t>8</w:t>
      </w:r>
      <w:r w:rsidR="001E721A" w:rsidRPr="00555F13">
        <w:rPr>
          <w:rFonts w:cs="Arial"/>
          <w:bCs/>
        </w:rPr>
        <w:t>.</w:t>
      </w:r>
      <w:r w:rsidR="005B6A82" w:rsidRPr="00555F13">
        <w:rPr>
          <w:rFonts w:cs="Arial"/>
          <w:bCs/>
        </w:rPr>
        <w:t>1</w:t>
      </w:r>
      <w:r w:rsidR="004F603B">
        <w:rPr>
          <w:rFonts w:cs="Arial"/>
          <w:bCs/>
        </w:rPr>
        <w:t>0</w:t>
      </w:r>
      <w:r w:rsidR="005B6A82" w:rsidRPr="00555F13">
        <w:rPr>
          <w:rFonts w:cs="Arial"/>
          <w:bCs/>
        </w:rPr>
        <w:t xml:space="preserve">. </w:t>
      </w:r>
      <w:r w:rsidRPr="00555F13">
        <w:rPr>
          <w:rFonts w:cs="Arial"/>
        </w:rPr>
        <w:t xml:space="preserve">oświadczenie, że w stosunku do Wykonawcy </w:t>
      </w:r>
      <w:r w:rsidRPr="00555F13">
        <w:rPr>
          <w:rStyle w:val="markedcontent"/>
          <w:rFonts w:cs="Arial"/>
        </w:rPr>
        <w:t xml:space="preserve">nie zachodzą przesłanki wykluczenia z postępowania na podstawie art. 7 ust. 1 ustawy z dnia 13 kwietnia 2022 r. o szczególnych rozwiązaniach w zakresie przeciwdziałania wspieraniu agresji na Ukrainę oraz służących ochronie bezpieczeństwa </w:t>
      </w:r>
      <w:r w:rsidRPr="00A31455">
        <w:rPr>
          <w:rStyle w:val="markedcontent"/>
          <w:rFonts w:cs="Arial"/>
        </w:rPr>
        <w:t>narodowego (</w:t>
      </w:r>
      <w:r w:rsidR="004F603B">
        <w:rPr>
          <w:rStyle w:val="markedcontent"/>
          <w:rFonts w:cs="Arial"/>
        </w:rPr>
        <w:t xml:space="preserve">t.j. </w:t>
      </w:r>
      <w:r w:rsidR="004F603B" w:rsidRPr="000844C0">
        <w:rPr>
          <w:rStyle w:val="markedcontent"/>
          <w:rFonts w:cs="Arial"/>
        </w:rPr>
        <w:t>Dz. U. z 202</w:t>
      </w:r>
      <w:r w:rsidR="004F603B">
        <w:rPr>
          <w:rStyle w:val="markedcontent"/>
          <w:rFonts w:cs="Arial"/>
        </w:rPr>
        <w:t>4</w:t>
      </w:r>
      <w:r w:rsidR="004F603B" w:rsidRPr="000844C0">
        <w:rPr>
          <w:rStyle w:val="markedcontent"/>
          <w:rFonts w:cs="Arial"/>
        </w:rPr>
        <w:t xml:space="preserve">r. poz. </w:t>
      </w:r>
      <w:r w:rsidR="004F603B">
        <w:rPr>
          <w:rStyle w:val="markedcontent"/>
          <w:rFonts w:cs="Arial"/>
        </w:rPr>
        <w:t>507</w:t>
      </w:r>
      <w:r w:rsidRPr="00A31455">
        <w:rPr>
          <w:rStyle w:val="markedcontent"/>
          <w:rFonts w:cs="Arial"/>
        </w:rPr>
        <w:t xml:space="preserve">) – </w:t>
      </w:r>
      <w:r w:rsidRPr="00A31455">
        <w:rPr>
          <w:rStyle w:val="markedcontent"/>
          <w:rFonts w:cs="Arial"/>
          <w:b/>
          <w:bCs/>
        </w:rPr>
        <w:t xml:space="preserve">załącznik nr </w:t>
      </w:r>
      <w:r w:rsidR="00A079D8" w:rsidRPr="00A31455">
        <w:rPr>
          <w:rStyle w:val="markedcontent"/>
          <w:rFonts w:cs="Arial"/>
          <w:b/>
          <w:bCs/>
        </w:rPr>
        <w:t>8</w:t>
      </w:r>
      <w:r w:rsidRPr="00A31455">
        <w:rPr>
          <w:rStyle w:val="markedcontent"/>
          <w:rFonts w:cs="Arial"/>
          <w:b/>
          <w:bCs/>
        </w:rPr>
        <w:t xml:space="preserve"> do oferty</w:t>
      </w:r>
    </w:p>
    <w:p w14:paraId="026C0D89" w14:textId="6235A512" w:rsidR="005B6A82" w:rsidRPr="00880414" w:rsidRDefault="00555F13" w:rsidP="005B6A82">
      <w:pPr>
        <w:tabs>
          <w:tab w:val="left" w:pos="540"/>
        </w:tabs>
        <w:jc w:val="both"/>
        <w:rPr>
          <w:rFonts w:cs="Arial"/>
          <w:b/>
        </w:rPr>
      </w:pPr>
      <w:r w:rsidRPr="00A31455">
        <w:rPr>
          <w:rFonts w:cs="Arial"/>
        </w:rPr>
        <w:t>8.1</w:t>
      </w:r>
      <w:r w:rsidR="004F603B">
        <w:rPr>
          <w:rFonts w:cs="Arial"/>
        </w:rPr>
        <w:t>1</w:t>
      </w:r>
      <w:r w:rsidRPr="00A31455">
        <w:rPr>
          <w:rFonts w:cs="Arial"/>
        </w:rPr>
        <w:t xml:space="preserve">. </w:t>
      </w:r>
      <w:r w:rsidR="005B6A82" w:rsidRPr="00A31455">
        <w:rPr>
          <w:rFonts w:cs="Arial"/>
        </w:rPr>
        <w:t xml:space="preserve">oświadczenie </w:t>
      </w:r>
      <w:r w:rsidR="005B6A82" w:rsidRPr="00A31455">
        <w:rPr>
          <w:rFonts w:cs="Arial"/>
          <w:color w:val="000000"/>
        </w:rPr>
        <w:t xml:space="preserve">wykonawcy w zakresie wypełnienia obowiązków informacyjnych  przewidzianych w art. 13 lub art. 14 RODO - </w:t>
      </w:r>
      <w:r w:rsidR="005B6A82" w:rsidRPr="00A31455">
        <w:rPr>
          <w:rFonts w:cs="Arial"/>
          <w:b/>
        </w:rPr>
        <w:t xml:space="preserve">załącznik nr </w:t>
      </w:r>
      <w:r w:rsidR="00A079D8" w:rsidRPr="00A31455">
        <w:rPr>
          <w:rFonts w:cs="Arial"/>
          <w:b/>
        </w:rPr>
        <w:t>9</w:t>
      </w:r>
      <w:r w:rsidR="005B6A82" w:rsidRPr="00A31455">
        <w:rPr>
          <w:rFonts w:cs="Arial"/>
          <w:b/>
        </w:rPr>
        <w:t xml:space="preserve"> do oferty,</w:t>
      </w:r>
    </w:p>
    <w:bookmarkEnd w:id="6"/>
    <w:p w14:paraId="3A7CEE4F" w14:textId="77777777" w:rsidR="00954436" w:rsidRDefault="00954436" w:rsidP="005453BC">
      <w:pPr>
        <w:pStyle w:val="pkt"/>
        <w:tabs>
          <w:tab w:val="num" w:pos="1080"/>
        </w:tabs>
        <w:ind w:left="0" w:firstLine="0"/>
        <w:rPr>
          <w:rFonts w:ascii="Arial" w:hAnsi="Arial" w:cs="Arial"/>
          <w:b/>
          <w:color w:val="000000"/>
          <w:sz w:val="22"/>
          <w:szCs w:val="22"/>
        </w:rPr>
      </w:pPr>
    </w:p>
    <w:p w14:paraId="13A45DC4" w14:textId="64E33060" w:rsidR="005453BC" w:rsidRPr="00CB4266" w:rsidRDefault="005453BC" w:rsidP="005453BC">
      <w:pPr>
        <w:pStyle w:val="pkt"/>
        <w:tabs>
          <w:tab w:val="num" w:pos="1080"/>
        </w:tabs>
        <w:ind w:left="0" w:firstLine="0"/>
        <w:rPr>
          <w:rFonts w:ascii="Arial" w:hAnsi="Arial" w:cs="Arial"/>
          <w:b/>
          <w:color w:val="000000"/>
          <w:sz w:val="22"/>
          <w:szCs w:val="22"/>
        </w:rPr>
      </w:pPr>
      <w:r w:rsidRPr="00CB4266">
        <w:rPr>
          <w:rFonts w:ascii="Arial" w:hAnsi="Arial" w:cs="Arial"/>
          <w:b/>
          <w:color w:val="000000"/>
          <w:sz w:val="22"/>
          <w:szCs w:val="22"/>
        </w:rPr>
        <w:t xml:space="preserve">W przypadku Wykonawców składających ofertę wspólną wymagane jest złożenie dokumentów i oświadczeń przez każdy podmiot oddzielnie (dotyczy dokumentów wymienionych w pkt. </w:t>
      </w:r>
      <w:r w:rsidR="00555F13">
        <w:rPr>
          <w:rFonts w:ascii="Arial" w:hAnsi="Arial" w:cs="Arial"/>
          <w:b/>
          <w:color w:val="000000"/>
          <w:sz w:val="22"/>
          <w:szCs w:val="22"/>
        </w:rPr>
        <w:t>8</w:t>
      </w:r>
      <w:r w:rsidR="001E721A">
        <w:rPr>
          <w:rFonts w:ascii="Arial" w:hAnsi="Arial" w:cs="Arial"/>
          <w:b/>
          <w:color w:val="000000"/>
          <w:sz w:val="22"/>
          <w:szCs w:val="22"/>
        </w:rPr>
        <w:t>.</w:t>
      </w:r>
      <w:r w:rsidRPr="00CB4266">
        <w:rPr>
          <w:rFonts w:ascii="Arial" w:hAnsi="Arial" w:cs="Arial"/>
          <w:b/>
          <w:color w:val="000000"/>
          <w:sz w:val="22"/>
          <w:szCs w:val="22"/>
        </w:rPr>
        <w:t xml:space="preserve">1, </w:t>
      </w:r>
      <w:r w:rsidR="00555F13">
        <w:rPr>
          <w:rFonts w:ascii="Arial" w:hAnsi="Arial" w:cs="Arial"/>
          <w:b/>
          <w:color w:val="000000"/>
          <w:sz w:val="22"/>
          <w:szCs w:val="22"/>
        </w:rPr>
        <w:t>8</w:t>
      </w:r>
      <w:r w:rsidR="001E721A">
        <w:rPr>
          <w:rFonts w:ascii="Arial" w:hAnsi="Arial" w:cs="Arial"/>
          <w:b/>
          <w:color w:val="000000"/>
          <w:sz w:val="22"/>
          <w:szCs w:val="22"/>
        </w:rPr>
        <w:t>.</w:t>
      </w:r>
      <w:r w:rsidRPr="00CB4266">
        <w:rPr>
          <w:rFonts w:ascii="Arial" w:hAnsi="Arial" w:cs="Arial"/>
          <w:b/>
          <w:color w:val="000000"/>
          <w:sz w:val="22"/>
          <w:szCs w:val="22"/>
        </w:rPr>
        <w:t xml:space="preserve">2, </w:t>
      </w:r>
      <w:r w:rsidR="00555F13">
        <w:rPr>
          <w:rFonts w:ascii="Arial" w:hAnsi="Arial" w:cs="Arial"/>
          <w:b/>
          <w:color w:val="000000"/>
          <w:sz w:val="22"/>
          <w:szCs w:val="22"/>
        </w:rPr>
        <w:t>8</w:t>
      </w:r>
      <w:r w:rsidR="001E721A">
        <w:rPr>
          <w:rFonts w:ascii="Arial" w:hAnsi="Arial" w:cs="Arial"/>
          <w:b/>
          <w:color w:val="000000"/>
          <w:sz w:val="22"/>
          <w:szCs w:val="22"/>
        </w:rPr>
        <w:t>.</w:t>
      </w:r>
      <w:r w:rsidR="004F603B">
        <w:rPr>
          <w:rFonts w:ascii="Arial" w:hAnsi="Arial" w:cs="Arial"/>
          <w:b/>
          <w:color w:val="000000"/>
          <w:sz w:val="22"/>
          <w:szCs w:val="22"/>
        </w:rPr>
        <w:t>7</w:t>
      </w:r>
      <w:r w:rsidRPr="00CB4266">
        <w:rPr>
          <w:rFonts w:ascii="Arial" w:hAnsi="Arial" w:cs="Arial"/>
          <w:b/>
          <w:color w:val="000000"/>
          <w:sz w:val="22"/>
          <w:szCs w:val="22"/>
        </w:rPr>
        <w:t>,</w:t>
      </w:r>
      <w:r>
        <w:rPr>
          <w:rFonts w:ascii="Arial" w:hAnsi="Arial" w:cs="Arial"/>
          <w:b/>
          <w:color w:val="000000"/>
          <w:sz w:val="22"/>
          <w:szCs w:val="22"/>
        </w:rPr>
        <w:t xml:space="preserve"> </w:t>
      </w:r>
      <w:r w:rsidR="00555F13">
        <w:rPr>
          <w:rFonts w:ascii="Arial" w:hAnsi="Arial" w:cs="Arial"/>
          <w:b/>
          <w:color w:val="000000"/>
          <w:sz w:val="22"/>
          <w:szCs w:val="22"/>
        </w:rPr>
        <w:t>8</w:t>
      </w:r>
      <w:r w:rsidR="001E721A">
        <w:rPr>
          <w:rFonts w:ascii="Arial" w:hAnsi="Arial" w:cs="Arial"/>
          <w:b/>
          <w:color w:val="000000"/>
          <w:sz w:val="22"/>
          <w:szCs w:val="22"/>
        </w:rPr>
        <w:t>.</w:t>
      </w:r>
      <w:r w:rsidR="004F603B">
        <w:rPr>
          <w:rFonts w:ascii="Arial" w:hAnsi="Arial" w:cs="Arial"/>
          <w:b/>
          <w:color w:val="000000"/>
          <w:sz w:val="22"/>
          <w:szCs w:val="22"/>
        </w:rPr>
        <w:t>8</w:t>
      </w:r>
      <w:r>
        <w:rPr>
          <w:rFonts w:ascii="Arial" w:hAnsi="Arial" w:cs="Arial"/>
          <w:b/>
          <w:color w:val="000000"/>
          <w:sz w:val="22"/>
          <w:szCs w:val="22"/>
        </w:rPr>
        <w:t xml:space="preserve">, </w:t>
      </w:r>
      <w:r w:rsidR="00555F13">
        <w:rPr>
          <w:rFonts w:ascii="Arial" w:hAnsi="Arial" w:cs="Arial"/>
          <w:b/>
          <w:color w:val="000000"/>
          <w:sz w:val="22"/>
          <w:szCs w:val="22"/>
        </w:rPr>
        <w:t>8</w:t>
      </w:r>
      <w:r w:rsidR="001E721A">
        <w:rPr>
          <w:rFonts w:ascii="Arial" w:hAnsi="Arial" w:cs="Arial"/>
          <w:b/>
          <w:color w:val="000000"/>
          <w:sz w:val="22"/>
          <w:szCs w:val="22"/>
        </w:rPr>
        <w:t>.</w:t>
      </w:r>
      <w:r w:rsidR="004F603B">
        <w:rPr>
          <w:rFonts w:ascii="Arial" w:hAnsi="Arial" w:cs="Arial"/>
          <w:b/>
          <w:color w:val="000000"/>
          <w:sz w:val="22"/>
          <w:szCs w:val="22"/>
        </w:rPr>
        <w:t>9</w:t>
      </w:r>
      <w:r>
        <w:rPr>
          <w:rFonts w:ascii="Arial" w:hAnsi="Arial" w:cs="Arial"/>
          <w:b/>
          <w:color w:val="000000"/>
          <w:sz w:val="22"/>
          <w:szCs w:val="22"/>
        </w:rPr>
        <w:t xml:space="preserve">, </w:t>
      </w:r>
      <w:r w:rsidR="00555F13">
        <w:rPr>
          <w:rFonts w:ascii="Arial" w:hAnsi="Arial" w:cs="Arial"/>
          <w:b/>
          <w:color w:val="000000"/>
          <w:sz w:val="22"/>
          <w:szCs w:val="22"/>
        </w:rPr>
        <w:t>8</w:t>
      </w:r>
      <w:r w:rsidR="001E721A">
        <w:rPr>
          <w:rFonts w:ascii="Arial" w:hAnsi="Arial" w:cs="Arial"/>
          <w:b/>
          <w:color w:val="000000"/>
          <w:sz w:val="22"/>
          <w:szCs w:val="22"/>
        </w:rPr>
        <w:t>.</w:t>
      </w:r>
      <w:r>
        <w:rPr>
          <w:rFonts w:ascii="Arial" w:hAnsi="Arial" w:cs="Arial"/>
          <w:b/>
          <w:color w:val="000000"/>
          <w:sz w:val="22"/>
          <w:szCs w:val="22"/>
        </w:rPr>
        <w:t>1</w:t>
      </w:r>
      <w:r w:rsidR="004F603B">
        <w:rPr>
          <w:rFonts w:ascii="Arial" w:hAnsi="Arial" w:cs="Arial"/>
          <w:b/>
          <w:color w:val="000000"/>
          <w:sz w:val="22"/>
          <w:szCs w:val="22"/>
        </w:rPr>
        <w:t>0</w:t>
      </w:r>
      <w:r w:rsidR="00555F13">
        <w:rPr>
          <w:rFonts w:ascii="Arial" w:hAnsi="Arial" w:cs="Arial"/>
          <w:b/>
          <w:color w:val="000000"/>
          <w:sz w:val="22"/>
          <w:szCs w:val="22"/>
        </w:rPr>
        <w:t>, 8.1</w:t>
      </w:r>
      <w:r w:rsidR="004F603B">
        <w:rPr>
          <w:rFonts w:ascii="Arial" w:hAnsi="Arial" w:cs="Arial"/>
          <w:b/>
          <w:color w:val="000000"/>
          <w:sz w:val="22"/>
          <w:szCs w:val="22"/>
        </w:rPr>
        <w:t>1</w:t>
      </w:r>
      <w:r w:rsidRPr="002B5C8F">
        <w:rPr>
          <w:rFonts w:ascii="Arial" w:hAnsi="Arial" w:cs="Arial"/>
          <w:b/>
          <w:color w:val="000000"/>
          <w:sz w:val="22"/>
          <w:szCs w:val="22"/>
        </w:rPr>
        <w:t>)</w:t>
      </w:r>
      <w:r w:rsidR="004F603B">
        <w:rPr>
          <w:rFonts w:ascii="Arial" w:hAnsi="Arial" w:cs="Arial"/>
          <w:b/>
          <w:color w:val="000000"/>
          <w:sz w:val="22"/>
          <w:szCs w:val="22"/>
        </w:rPr>
        <w:t>.</w:t>
      </w:r>
    </w:p>
    <w:p w14:paraId="30B8F33F" w14:textId="77777777" w:rsidR="005453BC" w:rsidRPr="00685A2E" w:rsidRDefault="005453BC" w:rsidP="005B6A82">
      <w:pPr>
        <w:pStyle w:val="Standard"/>
        <w:tabs>
          <w:tab w:val="left" w:pos="7513"/>
        </w:tabs>
        <w:jc w:val="both"/>
        <w:rPr>
          <w:rFonts w:ascii="Arial" w:hAnsi="Arial" w:cs="Arial"/>
          <w:color w:val="000000"/>
          <w:sz w:val="22"/>
          <w:szCs w:val="22"/>
        </w:rPr>
      </w:pPr>
    </w:p>
    <w:p w14:paraId="02053388" w14:textId="1CA2CB70" w:rsidR="001E721A" w:rsidRPr="009D4EB6" w:rsidRDefault="001E721A" w:rsidP="001E721A">
      <w:pPr>
        <w:pStyle w:val="pkt"/>
        <w:tabs>
          <w:tab w:val="left" w:pos="900"/>
        </w:tabs>
        <w:spacing w:before="0" w:after="0"/>
        <w:ind w:left="0" w:firstLine="0"/>
        <w:rPr>
          <w:rFonts w:ascii="Arial" w:hAnsi="Arial" w:cs="Arial"/>
          <w:b/>
          <w:color w:val="000000"/>
          <w:sz w:val="22"/>
          <w:szCs w:val="22"/>
        </w:rPr>
      </w:pPr>
      <w:bookmarkStart w:id="8" w:name="_Toc137005111"/>
      <w:bookmarkStart w:id="9" w:name="_Toc137005112"/>
      <w:bookmarkEnd w:id="7"/>
      <w:bookmarkEnd w:id="8"/>
      <w:bookmarkEnd w:id="9"/>
      <w:r w:rsidRPr="009D4EB6">
        <w:rPr>
          <w:rFonts w:ascii="Arial" w:hAnsi="Arial" w:cs="Arial"/>
          <w:b/>
          <w:color w:val="000000"/>
          <w:sz w:val="22"/>
          <w:szCs w:val="22"/>
        </w:rPr>
        <w:t xml:space="preserve"> </w:t>
      </w:r>
      <w:r w:rsidR="00555F13">
        <w:rPr>
          <w:rFonts w:ascii="Arial" w:hAnsi="Arial" w:cs="Arial"/>
          <w:b/>
          <w:color w:val="000000"/>
          <w:sz w:val="22"/>
          <w:szCs w:val="22"/>
        </w:rPr>
        <w:t>9</w:t>
      </w:r>
      <w:r w:rsidRPr="009D4EB6">
        <w:rPr>
          <w:rFonts w:ascii="Arial" w:hAnsi="Arial" w:cs="Arial"/>
          <w:b/>
          <w:color w:val="000000"/>
          <w:sz w:val="22"/>
          <w:szCs w:val="22"/>
        </w:rPr>
        <w:t xml:space="preserve">. Wykonawcy mogą wspólnie ubiegać się o udzielenie zamówienia </w:t>
      </w:r>
    </w:p>
    <w:p w14:paraId="7F18DA86" w14:textId="77777777" w:rsidR="00555F13" w:rsidRPr="00AC041A" w:rsidRDefault="00555F13" w:rsidP="00555F13">
      <w:pPr>
        <w:pStyle w:val="pkt"/>
        <w:spacing w:before="0" w:after="0"/>
        <w:ind w:left="426" w:firstLine="0"/>
        <w:rPr>
          <w:rFonts w:ascii="Arial" w:hAnsi="Arial" w:cs="Arial"/>
          <w:sz w:val="22"/>
          <w:szCs w:val="22"/>
        </w:rPr>
      </w:pPr>
      <w:r w:rsidRPr="00AC041A">
        <w:rPr>
          <w:rFonts w:ascii="Arial" w:hAnsi="Arial" w:cs="Arial"/>
          <w:sz w:val="22"/>
          <w:szCs w:val="22"/>
        </w:rPr>
        <w:t>W takim wypadku ich oferta musi spełniać następujące wymagania:</w:t>
      </w:r>
    </w:p>
    <w:p w14:paraId="77845544" w14:textId="77777777" w:rsidR="00555F13" w:rsidRPr="00AC041A" w:rsidRDefault="00555F13" w:rsidP="00BD25F5">
      <w:pPr>
        <w:pStyle w:val="Akapitzlist"/>
        <w:numPr>
          <w:ilvl w:val="1"/>
          <w:numId w:val="27"/>
        </w:numPr>
        <w:ind w:left="426" w:hanging="426"/>
        <w:jc w:val="both"/>
        <w:rPr>
          <w:rFonts w:ascii="Arial" w:hAnsi="Arial" w:cs="Arial"/>
          <w:sz w:val="22"/>
          <w:szCs w:val="22"/>
        </w:rPr>
      </w:pPr>
      <w:r w:rsidRPr="00AC041A">
        <w:rPr>
          <w:rFonts w:ascii="Arial" w:hAnsi="Arial" w:cs="Arial"/>
          <w:sz w:val="22"/>
          <w:szCs w:val="22"/>
        </w:rPr>
        <w:t>Wykonawcy ubiegający się wspólnie o udzielenie zamówienia ponoszą solidarną odpowiedzialność za wykonanie umowy.</w:t>
      </w:r>
    </w:p>
    <w:p w14:paraId="2AC80505" w14:textId="77777777" w:rsidR="00555F13" w:rsidRPr="00AC041A" w:rsidRDefault="00555F13" w:rsidP="00BD25F5">
      <w:pPr>
        <w:pStyle w:val="Akapitzlist"/>
        <w:numPr>
          <w:ilvl w:val="1"/>
          <w:numId w:val="27"/>
        </w:numPr>
        <w:ind w:left="426" w:hanging="426"/>
        <w:jc w:val="both"/>
        <w:rPr>
          <w:rFonts w:ascii="Arial" w:hAnsi="Arial" w:cs="Arial"/>
          <w:sz w:val="22"/>
          <w:szCs w:val="22"/>
        </w:rPr>
      </w:pPr>
      <w:r w:rsidRPr="00AC041A">
        <w:rPr>
          <w:rFonts w:ascii="Arial" w:hAnsi="Arial" w:cs="Arial"/>
          <w:sz w:val="22"/>
          <w:szCs w:val="22"/>
        </w:rPr>
        <w:t>Oferta musi być podpisana w taki sposób, by prawnie zobowiązywała wszystkich wykonawców występujących wspólnie.</w:t>
      </w:r>
    </w:p>
    <w:p w14:paraId="56755945" w14:textId="77777777" w:rsidR="00555F13" w:rsidRPr="00AC041A" w:rsidRDefault="00555F13" w:rsidP="00BD25F5">
      <w:pPr>
        <w:pStyle w:val="Akapitzlist"/>
        <w:numPr>
          <w:ilvl w:val="1"/>
          <w:numId w:val="27"/>
        </w:numPr>
        <w:ind w:left="426" w:hanging="426"/>
        <w:jc w:val="both"/>
        <w:rPr>
          <w:rFonts w:ascii="Arial" w:hAnsi="Arial" w:cs="Arial"/>
          <w:sz w:val="22"/>
          <w:szCs w:val="22"/>
        </w:rPr>
      </w:pPr>
      <w:r w:rsidRPr="00AC041A">
        <w:rPr>
          <w:rFonts w:ascii="Arial" w:hAnsi="Arial" w:cs="Arial"/>
          <w:sz w:val="22"/>
          <w:szCs w:val="22"/>
        </w:rPr>
        <w:t>Wykonawcy ubiegający się wspólnie o udzielenie zamówienia mają obowiązek ustanowić pełnomocnika (lidera) do reprezentowania ich w postępowaniu o udzielenie zamówienia oraz załączyć do oferty pełnomocnictwo do reprezentowania ich w postępowaniu o udzielenie zamówienia albo reprezentowania w postępowaniu i zawarcia umowy w sprawie zamówienia. Treść pełnomocnictwa powinna dokładnie określać zakres umocowania oraz umożliwić identyfikację podmiotów ubiegających się o zamówienie. Pełnomocnictwo to musi zostać dołączone do oferty i musi być złożone w oryginale lub kopii poświadczonej przez Wykonawcę za zgodność z oryginałem przez osobę(-y) upoważnioną (-e) do reprezentowania Wykonawcy (tzn. zgodnie z formą reprezentacji określoną w odpowiednim rejestrze lub innym dokumencie właściwym dla formy organizacyjnej Wykonawcy). Nie jest dopuszczalne potwierdzanie za zgodność z oryginałem treści pełnomocnictwa przez samego pełnomocnika umocowanego tymże pełnomocnictwem.</w:t>
      </w:r>
    </w:p>
    <w:p w14:paraId="6EEE9EB4" w14:textId="77777777" w:rsidR="00555F13" w:rsidRPr="00AC041A" w:rsidRDefault="00555F13" w:rsidP="00BD25F5">
      <w:pPr>
        <w:pStyle w:val="Akapitzlist"/>
        <w:numPr>
          <w:ilvl w:val="1"/>
          <w:numId w:val="27"/>
        </w:numPr>
        <w:ind w:left="426" w:hanging="426"/>
        <w:jc w:val="both"/>
        <w:rPr>
          <w:rFonts w:ascii="Arial" w:hAnsi="Arial" w:cs="Arial"/>
          <w:sz w:val="22"/>
          <w:szCs w:val="22"/>
        </w:rPr>
      </w:pPr>
      <w:r w:rsidRPr="00AC041A">
        <w:rPr>
          <w:rFonts w:ascii="Arial" w:hAnsi="Arial" w:cs="Arial"/>
          <w:sz w:val="22"/>
          <w:szCs w:val="22"/>
        </w:rPr>
        <w:t>Wszelka korespondencja oraz rozliczenia dokonywane będą wyłącznie z pełnomocnikiem (liderem).</w:t>
      </w:r>
    </w:p>
    <w:p w14:paraId="534B5C25" w14:textId="77777777" w:rsidR="00555F13" w:rsidRPr="00AC041A" w:rsidRDefault="00555F13" w:rsidP="00BD25F5">
      <w:pPr>
        <w:pStyle w:val="Akapitzlist"/>
        <w:numPr>
          <w:ilvl w:val="1"/>
          <w:numId w:val="27"/>
        </w:numPr>
        <w:ind w:left="426" w:hanging="426"/>
        <w:jc w:val="both"/>
        <w:rPr>
          <w:rFonts w:ascii="Arial" w:hAnsi="Arial" w:cs="Arial"/>
          <w:sz w:val="22"/>
          <w:szCs w:val="22"/>
        </w:rPr>
      </w:pPr>
      <w:r w:rsidRPr="00AC041A">
        <w:rPr>
          <w:rFonts w:ascii="Arial" w:hAnsi="Arial" w:cs="Arial"/>
          <w:sz w:val="22"/>
          <w:szCs w:val="22"/>
        </w:rPr>
        <w:t>Wypełniając formularz ofertowy, jak również inne dokumenty powołujące się na „Wykonawcę” w miejscu np. „nazwa i adres Wykonawcy” należy wpisać dane dotyczące lidera.</w:t>
      </w:r>
    </w:p>
    <w:p w14:paraId="0D1AE1EB" w14:textId="77777777" w:rsidR="00555F13" w:rsidRPr="00AC041A" w:rsidRDefault="00555F13" w:rsidP="00BD25F5">
      <w:pPr>
        <w:pStyle w:val="Akapitzlist"/>
        <w:numPr>
          <w:ilvl w:val="1"/>
          <w:numId w:val="27"/>
        </w:numPr>
        <w:ind w:left="426" w:hanging="426"/>
        <w:jc w:val="both"/>
        <w:rPr>
          <w:rFonts w:ascii="Arial" w:hAnsi="Arial" w:cs="Arial"/>
          <w:sz w:val="22"/>
          <w:szCs w:val="22"/>
        </w:rPr>
      </w:pPr>
      <w:r w:rsidRPr="00AC041A">
        <w:rPr>
          <w:rFonts w:ascii="Arial" w:hAnsi="Arial" w:cs="Arial"/>
          <w:sz w:val="22"/>
          <w:szCs w:val="22"/>
        </w:rPr>
        <w:t>Jeżeli oferta wykonawców wspólnie ubiegających się o udzielenie zamówienia zostanie wybrana, Wykonawcy dostarczą Zamawiającemu przed zawarciem umowy w sprawie zamówienia publicznego umowę regulującą współpracę tych Wykonawców.</w:t>
      </w:r>
    </w:p>
    <w:p w14:paraId="79734BFD" w14:textId="77777777" w:rsidR="00E9364D" w:rsidRDefault="00E9364D" w:rsidP="001E721A">
      <w:pPr>
        <w:spacing w:line="260" w:lineRule="atLeast"/>
        <w:jc w:val="both"/>
        <w:rPr>
          <w:rFonts w:cs="Arial"/>
          <w:b/>
          <w:color w:val="000000"/>
        </w:rPr>
      </w:pPr>
    </w:p>
    <w:p w14:paraId="2F4E7459" w14:textId="77777777" w:rsidR="007F1346" w:rsidRPr="00C31DA8" w:rsidRDefault="007F1346" w:rsidP="007F1346">
      <w:pPr>
        <w:rPr>
          <w:rFonts w:cs="Arial"/>
          <w:b/>
          <w:bCs/>
        </w:rPr>
      </w:pPr>
      <w:r w:rsidRPr="00C31DA8">
        <w:rPr>
          <w:rFonts w:cs="Arial"/>
          <w:b/>
          <w:bCs/>
        </w:rPr>
        <w:t>10. Podwykonawcy</w:t>
      </w:r>
    </w:p>
    <w:p w14:paraId="6FD2578A" w14:textId="77777777" w:rsidR="007F1346" w:rsidRPr="00C31DA8" w:rsidRDefault="007F1346" w:rsidP="00BD25F5">
      <w:pPr>
        <w:pStyle w:val="Akapitzlist"/>
        <w:numPr>
          <w:ilvl w:val="1"/>
          <w:numId w:val="21"/>
        </w:numPr>
        <w:jc w:val="both"/>
        <w:rPr>
          <w:rFonts w:ascii="Arial" w:hAnsi="Arial" w:cs="Arial"/>
          <w:sz w:val="22"/>
          <w:szCs w:val="22"/>
        </w:rPr>
      </w:pPr>
      <w:r w:rsidRPr="00C31DA8">
        <w:rPr>
          <w:rFonts w:ascii="Arial" w:hAnsi="Arial" w:cs="Arial"/>
          <w:sz w:val="22"/>
          <w:szCs w:val="22"/>
        </w:rPr>
        <w:t>Wykonawca może powierzyć zgodnie z treścią złożonej oferty, wykonanie części robót podwykonawcom pod warunkiem, że posiadają oni kwalifikacje do ich wykonania.</w:t>
      </w:r>
    </w:p>
    <w:p w14:paraId="737547D5" w14:textId="797ED74C" w:rsidR="007F1346" w:rsidRPr="00C31DA8" w:rsidRDefault="007F1346" w:rsidP="00BD25F5">
      <w:pPr>
        <w:pStyle w:val="Akapitzlist"/>
        <w:numPr>
          <w:ilvl w:val="1"/>
          <w:numId w:val="21"/>
        </w:numPr>
        <w:jc w:val="both"/>
        <w:rPr>
          <w:rFonts w:ascii="Arial" w:hAnsi="Arial" w:cs="Arial"/>
          <w:sz w:val="22"/>
          <w:szCs w:val="22"/>
        </w:rPr>
      </w:pPr>
      <w:r w:rsidRPr="00C31DA8">
        <w:rPr>
          <w:rFonts w:ascii="Arial" w:hAnsi="Arial" w:cs="Arial"/>
          <w:sz w:val="22"/>
          <w:szCs w:val="22"/>
        </w:rPr>
        <w:t xml:space="preserve">Wykonawca jest zobowiązany do wskazania w załączniku nr </w:t>
      </w:r>
      <w:r>
        <w:rPr>
          <w:rFonts w:ascii="Arial" w:hAnsi="Arial" w:cs="Arial"/>
          <w:sz w:val="22"/>
          <w:szCs w:val="22"/>
        </w:rPr>
        <w:t>3</w:t>
      </w:r>
      <w:r w:rsidRPr="00C31DA8">
        <w:rPr>
          <w:rFonts w:ascii="Arial" w:hAnsi="Arial" w:cs="Arial"/>
          <w:sz w:val="22"/>
          <w:szCs w:val="22"/>
        </w:rPr>
        <w:t xml:space="preserve"> do </w:t>
      </w:r>
      <w:r>
        <w:rPr>
          <w:rFonts w:ascii="Arial" w:hAnsi="Arial" w:cs="Arial"/>
          <w:sz w:val="22"/>
          <w:szCs w:val="22"/>
        </w:rPr>
        <w:t>oferty</w:t>
      </w:r>
      <w:r w:rsidR="00E9364D">
        <w:rPr>
          <w:rFonts w:ascii="Arial" w:hAnsi="Arial" w:cs="Arial"/>
          <w:sz w:val="22"/>
          <w:szCs w:val="22"/>
        </w:rPr>
        <w:t>,</w:t>
      </w:r>
      <w:r w:rsidRPr="00C31DA8">
        <w:rPr>
          <w:rFonts w:ascii="Arial" w:hAnsi="Arial" w:cs="Arial"/>
          <w:sz w:val="22"/>
          <w:szCs w:val="22"/>
        </w:rPr>
        <w:t xml:space="preserve"> tych części zamówienia, których wykonanie zamierza powierzyć podwykonawcom </w:t>
      </w:r>
      <w:r w:rsidRPr="00C31DA8">
        <w:rPr>
          <w:rFonts w:ascii="Arial" w:hAnsi="Arial" w:cs="Arial"/>
          <w:sz w:val="22"/>
          <w:szCs w:val="22"/>
        </w:rPr>
        <w:br/>
        <w:t>i podania firm podwykonawców (o ile są znane). W przypadku niewskazania części zamówienia, których wykonanie zamierza powierzyć podwykonawcom, przyjmuje się, że przedmiot zamówienia zostanie w całości wykonany samodzielnie przez Wykonawcę.</w:t>
      </w:r>
    </w:p>
    <w:p w14:paraId="7551BC93" w14:textId="77777777" w:rsidR="007F1346" w:rsidRPr="00C31DA8" w:rsidRDefault="007F1346" w:rsidP="00BD25F5">
      <w:pPr>
        <w:pStyle w:val="Akapitzlist"/>
        <w:numPr>
          <w:ilvl w:val="1"/>
          <w:numId w:val="21"/>
        </w:numPr>
        <w:jc w:val="both"/>
        <w:rPr>
          <w:rFonts w:ascii="Arial" w:hAnsi="Arial" w:cs="Arial"/>
          <w:sz w:val="22"/>
          <w:szCs w:val="22"/>
        </w:rPr>
      </w:pPr>
      <w:r w:rsidRPr="00C31DA8">
        <w:rPr>
          <w:rFonts w:ascii="Arial" w:hAnsi="Arial" w:cs="Arial"/>
          <w:sz w:val="22"/>
          <w:szCs w:val="22"/>
        </w:rPr>
        <w:t>Powierzenie wykonania części zamówienia podwykonawcom nie zwalnia Wykonawcy z odpowiedzialności za należyte wykonanie tego zamówienia.</w:t>
      </w:r>
    </w:p>
    <w:p w14:paraId="3F3354F1" w14:textId="77777777" w:rsidR="007F1346" w:rsidRDefault="007F1346" w:rsidP="001E721A">
      <w:pPr>
        <w:spacing w:line="260" w:lineRule="atLeast"/>
        <w:jc w:val="both"/>
        <w:rPr>
          <w:rFonts w:cs="Arial"/>
          <w:b/>
          <w:color w:val="000000"/>
        </w:rPr>
      </w:pPr>
    </w:p>
    <w:p w14:paraId="046A7A76" w14:textId="060DDEFA" w:rsidR="00EE5967" w:rsidRPr="009D4EB6" w:rsidRDefault="00EE5967" w:rsidP="00EE5967">
      <w:pPr>
        <w:spacing w:line="260" w:lineRule="atLeast"/>
        <w:jc w:val="both"/>
        <w:rPr>
          <w:rFonts w:cs="Arial"/>
        </w:rPr>
      </w:pPr>
      <w:r w:rsidRPr="009D4EB6">
        <w:rPr>
          <w:rFonts w:cs="Arial"/>
          <w:b/>
          <w:color w:val="000000"/>
        </w:rPr>
        <w:lastRenderedPageBreak/>
        <w:t>1</w:t>
      </w:r>
      <w:r w:rsidR="007F1346">
        <w:rPr>
          <w:rFonts w:cs="Arial"/>
          <w:b/>
          <w:color w:val="000000"/>
        </w:rPr>
        <w:t>1</w:t>
      </w:r>
      <w:r w:rsidRPr="009D4EB6">
        <w:rPr>
          <w:rFonts w:cs="Arial"/>
          <w:b/>
        </w:rPr>
        <w:t xml:space="preserve">. Informacja o sposobie porozumiewania się Zamawiającego z Wykonawcami </w:t>
      </w:r>
      <w:r>
        <w:rPr>
          <w:rFonts w:cs="Arial"/>
          <w:b/>
        </w:rPr>
        <w:t>–</w:t>
      </w:r>
      <w:r w:rsidRPr="009D4EB6">
        <w:rPr>
          <w:rFonts w:cs="Arial"/>
          <w:b/>
        </w:rPr>
        <w:t xml:space="preserve"> wyjaśnienia treści materiałów przetargowych</w:t>
      </w:r>
    </w:p>
    <w:p w14:paraId="03E8ACC7" w14:textId="77777777" w:rsidR="00EE5967" w:rsidRPr="00DD2847" w:rsidRDefault="00EE5967" w:rsidP="00BD25F5">
      <w:pPr>
        <w:pStyle w:val="Akapitzlist"/>
        <w:numPr>
          <w:ilvl w:val="0"/>
          <w:numId w:val="16"/>
        </w:numPr>
        <w:spacing w:line="260" w:lineRule="atLeast"/>
        <w:ind w:left="568" w:hanging="568"/>
        <w:jc w:val="both"/>
        <w:rPr>
          <w:rFonts w:ascii="Arial" w:hAnsi="Arial" w:cs="Arial"/>
          <w:b/>
          <w:bCs/>
          <w:sz w:val="22"/>
          <w:szCs w:val="22"/>
        </w:rPr>
      </w:pPr>
      <w:r w:rsidRPr="00DD2847">
        <w:rPr>
          <w:rFonts w:ascii="Arial" w:hAnsi="Arial" w:cs="Arial"/>
          <w:sz w:val="22"/>
          <w:szCs w:val="22"/>
        </w:rPr>
        <w:t xml:space="preserve">W niniejszym postępowaniu oświadczenia, wnioski, zawiadomienia oraz informacje Zamawiający i Wykonawcy </w:t>
      </w:r>
      <w:r w:rsidRPr="00DD2847">
        <w:rPr>
          <w:rFonts w:ascii="Arial" w:hAnsi="Arial" w:cs="Arial"/>
          <w:b/>
          <w:bCs/>
          <w:sz w:val="22"/>
          <w:szCs w:val="22"/>
        </w:rPr>
        <w:t xml:space="preserve">przekazują za pośrednictwem platformy zakupowej Open Nexus i formularza Wyślij wiadomość . </w:t>
      </w:r>
    </w:p>
    <w:p w14:paraId="103912B5" w14:textId="77777777" w:rsidR="00EE5967" w:rsidRPr="00DD2847" w:rsidRDefault="00EE5967" w:rsidP="00BD25F5">
      <w:pPr>
        <w:pStyle w:val="Akapitzlist"/>
        <w:numPr>
          <w:ilvl w:val="0"/>
          <w:numId w:val="16"/>
        </w:numPr>
        <w:spacing w:line="260" w:lineRule="atLeast"/>
        <w:ind w:left="568" w:hanging="568"/>
        <w:jc w:val="both"/>
        <w:rPr>
          <w:rFonts w:ascii="Arial" w:hAnsi="Arial" w:cs="Arial"/>
          <w:sz w:val="22"/>
          <w:szCs w:val="22"/>
        </w:rPr>
      </w:pPr>
      <w:r w:rsidRPr="00DD2847">
        <w:rPr>
          <w:rFonts w:ascii="Arial" w:hAnsi="Arial" w:cs="Arial"/>
          <w:sz w:val="22"/>
          <w:szCs w:val="22"/>
        </w:rPr>
        <w:t xml:space="preserve">Wykonawca może zwrócić się do Zamawiającego w sprawie wyjaśnień dotyczących dokumentów przetargowych. Zamawiający udzieli odpowiedzi na wszystkie pytania Wykonawcy, które otrzymał najpóźniej do końca dnia, w którym upływa połowa wyznaczonego terminu składania ofert. </w:t>
      </w:r>
      <w:r w:rsidRPr="00DD2847">
        <w:rPr>
          <w:rFonts w:ascii="Arial" w:hAnsi="Arial" w:cs="Arial"/>
          <w:b/>
          <w:bCs/>
          <w:sz w:val="22"/>
          <w:szCs w:val="22"/>
        </w:rPr>
        <w:t xml:space="preserve">Pytania i odpowiedzi zostaną zamieszczone na stronie platformy zakupowej Open Nexus </w:t>
      </w:r>
      <w:r w:rsidRPr="00DD2847">
        <w:rPr>
          <w:rFonts w:ascii="Arial" w:hAnsi="Arial" w:cs="Arial"/>
          <w:sz w:val="22"/>
          <w:szCs w:val="22"/>
        </w:rPr>
        <w:t xml:space="preserve">dotyczącej przedmiotowego postępowania. </w:t>
      </w:r>
    </w:p>
    <w:p w14:paraId="788F5702" w14:textId="77777777" w:rsidR="00EE5967" w:rsidRPr="00DD2847" w:rsidRDefault="00EE5967" w:rsidP="00EE5967">
      <w:pPr>
        <w:pStyle w:val="Akapitzlist"/>
        <w:spacing w:line="260" w:lineRule="atLeast"/>
        <w:ind w:left="426"/>
        <w:jc w:val="both"/>
        <w:rPr>
          <w:rFonts w:ascii="Arial" w:hAnsi="Arial" w:cs="Arial"/>
          <w:sz w:val="22"/>
          <w:szCs w:val="22"/>
        </w:rPr>
      </w:pPr>
      <w:r w:rsidRPr="00DD2847">
        <w:rPr>
          <w:rFonts w:ascii="Arial" w:hAnsi="Arial" w:cs="Arial"/>
          <w:sz w:val="22"/>
          <w:szCs w:val="22"/>
        </w:rPr>
        <w:t>Zamawiający przyjmuje wszelkie pisma w godzinach urzędowania od poniedziałku do piątku w godzinach od 7</w:t>
      </w:r>
      <w:r w:rsidRPr="00DD2847">
        <w:rPr>
          <w:rFonts w:ascii="Arial" w:hAnsi="Arial" w:cs="Arial"/>
          <w:sz w:val="22"/>
          <w:szCs w:val="22"/>
          <w:vertAlign w:val="superscript"/>
        </w:rPr>
        <w:t>00</w:t>
      </w:r>
      <w:r w:rsidRPr="00DD2847">
        <w:rPr>
          <w:rFonts w:ascii="Arial" w:hAnsi="Arial" w:cs="Arial"/>
          <w:sz w:val="22"/>
          <w:szCs w:val="22"/>
        </w:rPr>
        <w:t xml:space="preserve"> do 15</w:t>
      </w:r>
      <w:r w:rsidRPr="00DD2847">
        <w:rPr>
          <w:rFonts w:ascii="Arial" w:hAnsi="Arial" w:cs="Arial"/>
          <w:sz w:val="22"/>
          <w:szCs w:val="22"/>
          <w:vertAlign w:val="superscript"/>
        </w:rPr>
        <w:t>00</w:t>
      </w:r>
      <w:r w:rsidRPr="00DD2847">
        <w:rPr>
          <w:rFonts w:ascii="Arial" w:hAnsi="Arial" w:cs="Arial"/>
          <w:sz w:val="22"/>
          <w:szCs w:val="22"/>
        </w:rPr>
        <w:t>.</w:t>
      </w:r>
    </w:p>
    <w:p w14:paraId="2E09DCD7" w14:textId="77777777" w:rsidR="00EE5967" w:rsidRPr="00DD2847" w:rsidRDefault="00EE5967" w:rsidP="00BD25F5">
      <w:pPr>
        <w:pStyle w:val="Akapitzlist"/>
        <w:numPr>
          <w:ilvl w:val="0"/>
          <w:numId w:val="16"/>
        </w:numPr>
        <w:spacing w:line="260" w:lineRule="atLeast"/>
        <w:ind w:left="568" w:hanging="568"/>
        <w:jc w:val="both"/>
        <w:rPr>
          <w:rFonts w:ascii="Arial" w:hAnsi="Arial" w:cs="Arial"/>
          <w:sz w:val="22"/>
          <w:szCs w:val="22"/>
        </w:rPr>
      </w:pPr>
      <w:r w:rsidRPr="00DD2847">
        <w:rPr>
          <w:rFonts w:ascii="Arial" w:hAnsi="Arial" w:cs="Arial"/>
          <w:sz w:val="22"/>
          <w:szCs w:val="22"/>
        </w:rPr>
        <w:t>W przypadku rozbieżności pomiędzy treścią specyfikacji istotnych warunków zamówienia a treścią udzielonych odpowiedzi, jako obowiązującą należy przyjąć treść pisma zawierającego późniejsze oświadczenie Zamawiającego.</w:t>
      </w:r>
    </w:p>
    <w:p w14:paraId="4B69FA59" w14:textId="77777777" w:rsidR="00EE5967" w:rsidRPr="00DD2847" w:rsidRDefault="00EE5967" w:rsidP="00BD25F5">
      <w:pPr>
        <w:pStyle w:val="Akapitzlist"/>
        <w:numPr>
          <w:ilvl w:val="0"/>
          <w:numId w:val="16"/>
        </w:numPr>
        <w:spacing w:line="260" w:lineRule="atLeast"/>
        <w:ind w:left="568" w:hanging="568"/>
        <w:jc w:val="both"/>
        <w:rPr>
          <w:rFonts w:ascii="Arial" w:hAnsi="Arial" w:cs="Arial"/>
          <w:sz w:val="22"/>
          <w:szCs w:val="22"/>
        </w:rPr>
      </w:pPr>
      <w:r w:rsidRPr="00DD2847">
        <w:rPr>
          <w:rFonts w:ascii="Arial" w:hAnsi="Arial" w:cs="Arial"/>
          <w:sz w:val="22"/>
          <w:szCs w:val="22"/>
        </w:rPr>
        <w:t>Zamawiający nie przewiduje zwołania zebrania wszystkich Wykonawców w celu wyjaśnienia treści specyfikacji istotnych warunków zamówienia.</w:t>
      </w:r>
    </w:p>
    <w:p w14:paraId="27D1A9A2" w14:textId="543BAA3E" w:rsidR="00A45B36" w:rsidRDefault="00A45B36" w:rsidP="00A45B36">
      <w:pPr>
        <w:spacing w:line="260" w:lineRule="atLeast"/>
        <w:jc w:val="both"/>
        <w:rPr>
          <w:rFonts w:cs="Arial"/>
        </w:rPr>
      </w:pPr>
    </w:p>
    <w:p w14:paraId="2FC6998D" w14:textId="41E89200" w:rsidR="00A45B36" w:rsidRPr="009D4EB6" w:rsidRDefault="00A45B36" w:rsidP="00A45B36">
      <w:pPr>
        <w:jc w:val="both"/>
        <w:rPr>
          <w:rFonts w:cs="Arial"/>
          <w:b/>
        </w:rPr>
      </w:pPr>
      <w:r w:rsidRPr="009D4EB6">
        <w:rPr>
          <w:rFonts w:cs="Arial"/>
          <w:b/>
        </w:rPr>
        <w:t>1</w:t>
      </w:r>
      <w:r w:rsidR="007F1346">
        <w:rPr>
          <w:rFonts w:cs="Arial"/>
          <w:b/>
        </w:rPr>
        <w:t>2</w:t>
      </w:r>
      <w:r w:rsidRPr="009D4EB6">
        <w:rPr>
          <w:rFonts w:cs="Arial"/>
          <w:b/>
        </w:rPr>
        <w:t>.   Opis sposobu przygotowania ofert:</w:t>
      </w:r>
    </w:p>
    <w:p w14:paraId="04C2EDC5" w14:textId="77777777" w:rsidR="00EB499F" w:rsidRPr="00DD2847" w:rsidRDefault="00EB499F" w:rsidP="00BD25F5">
      <w:pPr>
        <w:pStyle w:val="Akapitzlist"/>
        <w:numPr>
          <w:ilvl w:val="0"/>
          <w:numId w:val="17"/>
        </w:numPr>
        <w:ind w:left="709" w:hanging="709"/>
        <w:jc w:val="both"/>
        <w:rPr>
          <w:rFonts w:ascii="Arial" w:hAnsi="Arial" w:cs="Arial"/>
          <w:sz w:val="22"/>
          <w:szCs w:val="22"/>
        </w:rPr>
      </w:pPr>
      <w:r w:rsidRPr="00DD2847">
        <w:rPr>
          <w:rFonts w:ascii="Arial" w:hAnsi="Arial" w:cs="Arial"/>
          <w:sz w:val="22"/>
          <w:szCs w:val="22"/>
        </w:rPr>
        <w:t>Zamawiający nie dopuszcza składania ofert wariantowych.</w:t>
      </w:r>
    </w:p>
    <w:p w14:paraId="452858C9" w14:textId="77777777" w:rsidR="00EB499F" w:rsidRPr="00DB6497" w:rsidRDefault="00EB499F" w:rsidP="00BD25F5">
      <w:pPr>
        <w:pStyle w:val="Akapitzlist"/>
        <w:numPr>
          <w:ilvl w:val="0"/>
          <w:numId w:val="17"/>
        </w:numPr>
        <w:ind w:left="0" w:firstLine="0"/>
        <w:jc w:val="both"/>
        <w:rPr>
          <w:rFonts w:ascii="Arial" w:hAnsi="Arial" w:cs="Arial"/>
          <w:b/>
          <w:bCs/>
          <w:sz w:val="22"/>
          <w:szCs w:val="22"/>
        </w:rPr>
      </w:pPr>
      <w:r w:rsidRPr="00DB6497">
        <w:rPr>
          <w:rFonts w:ascii="Arial" w:hAnsi="Arial" w:cs="Arial"/>
          <w:b/>
          <w:bCs/>
          <w:sz w:val="22"/>
          <w:szCs w:val="22"/>
        </w:rPr>
        <w:t xml:space="preserve">Ofertę wraz z załącznikami, oświadczeniami składa się w formie elektronicznej za pośrednictwem platformy zakupowej Open Nexus pod adresem: </w:t>
      </w:r>
      <w:hyperlink r:id="rId13" w:history="1">
        <w:r w:rsidRPr="00DB6497">
          <w:rPr>
            <w:rStyle w:val="Hipercze"/>
            <w:rFonts w:ascii="Arial" w:hAnsi="Arial" w:cs="Arial"/>
            <w:sz w:val="22"/>
            <w:szCs w:val="22"/>
          </w:rPr>
          <w:t>https://platformazakupowa.pl/pn/zwik_swi</w:t>
        </w:r>
      </w:hyperlink>
      <w:r w:rsidRPr="00DB6497">
        <w:rPr>
          <w:rStyle w:val="Hipercze"/>
          <w:rFonts w:ascii="Arial" w:hAnsi="Arial" w:cs="Arial"/>
          <w:sz w:val="22"/>
          <w:szCs w:val="22"/>
        </w:rPr>
        <w:t xml:space="preserve">, </w:t>
      </w:r>
      <w:r w:rsidRPr="003F5B3D">
        <w:rPr>
          <w:rStyle w:val="Hipercze"/>
          <w:rFonts w:ascii="Arial" w:hAnsi="Arial" w:cs="Arial"/>
          <w:sz w:val="22"/>
          <w:szCs w:val="22"/>
        </w:rPr>
        <w:t xml:space="preserve">dostępnej również na stronie internetowej Zamawiającego w zakładce przetargi pod adresem: </w:t>
      </w:r>
      <w:hyperlink r:id="rId14" w:history="1">
        <w:r w:rsidRPr="00DB6497">
          <w:rPr>
            <w:rStyle w:val="Hipercze"/>
            <w:rFonts w:ascii="Arial" w:hAnsi="Arial" w:cs="Arial"/>
            <w:sz w:val="22"/>
            <w:szCs w:val="22"/>
          </w:rPr>
          <w:t>http://zwik.swi.pl/przetargi.html</w:t>
        </w:r>
      </w:hyperlink>
      <w:r w:rsidRPr="00DB6497">
        <w:rPr>
          <w:rStyle w:val="Hipercze"/>
          <w:rFonts w:ascii="Arial" w:hAnsi="Arial" w:cs="Arial"/>
          <w:sz w:val="22"/>
          <w:szCs w:val="22"/>
        </w:rPr>
        <w:t xml:space="preserve"> </w:t>
      </w:r>
      <w:r w:rsidRPr="003F5B3D">
        <w:rPr>
          <w:rStyle w:val="Hipercze"/>
          <w:rFonts w:ascii="Arial" w:hAnsi="Arial" w:cs="Arial"/>
          <w:sz w:val="22"/>
          <w:szCs w:val="22"/>
        </w:rPr>
        <w:t xml:space="preserve">oraz na stronie Biuletynu Informacji Publicznej Zamawiającego pod adresem: </w:t>
      </w:r>
      <w:hyperlink r:id="rId15" w:history="1">
        <w:r w:rsidRPr="00DB6497">
          <w:rPr>
            <w:rStyle w:val="Hipercze"/>
            <w:rFonts w:ascii="Arial" w:hAnsi="Arial" w:cs="Arial"/>
            <w:sz w:val="22"/>
            <w:szCs w:val="22"/>
          </w:rPr>
          <w:t>http://bip.um.swinoujscie.pl/artykuly/1085/przetargi</w:t>
        </w:r>
      </w:hyperlink>
      <w:r w:rsidRPr="00DB6497">
        <w:rPr>
          <w:rStyle w:val="Hipercze"/>
          <w:rFonts w:ascii="Arial" w:hAnsi="Arial" w:cs="Arial"/>
          <w:sz w:val="22"/>
          <w:szCs w:val="22"/>
        </w:rPr>
        <w:t xml:space="preserve">. </w:t>
      </w:r>
      <w:r w:rsidRPr="00DB6497">
        <w:rPr>
          <w:rFonts w:ascii="Arial" w:hAnsi="Arial" w:cs="Arial"/>
          <w:b/>
          <w:bCs/>
          <w:sz w:val="22"/>
          <w:szCs w:val="22"/>
        </w:rPr>
        <w:t>Korzystanie z platformy zakupowej Open Nexus</w:t>
      </w:r>
      <w:r>
        <w:rPr>
          <w:rFonts w:ascii="Arial" w:hAnsi="Arial" w:cs="Arial"/>
          <w:b/>
          <w:bCs/>
          <w:sz w:val="22"/>
          <w:szCs w:val="22"/>
        </w:rPr>
        <w:t xml:space="preserve"> </w:t>
      </w:r>
      <w:r w:rsidRPr="00DB6497">
        <w:rPr>
          <w:rFonts w:ascii="Arial" w:hAnsi="Arial" w:cs="Arial"/>
          <w:b/>
          <w:bCs/>
          <w:sz w:val="22"/>
          <w:szCs w:val="22"/>
        </w:rPr>
        <w:t xml:space="preserve">przez Wykonawcę jest bezpłatne. </w:t>
      </w:r>
    </w:p>
    <w:p w14:paraId="37E2F608" w14:textId="77777777" w:rsidR="00EB499F" w:rsidRPr="00DB6497" w:rsidRDefault="00EB499F" w:rsidP="00EB499F">
      <w:pPr>
        <w:pStyle w:val="Akapitzlist"/>
        <w:ind w:left="0"/>
        <w:jc w:val="both"/>
        <w:rPr>
          <w:rFonts w:ascii="Arial" w:hAnsi="Arial" w:cs="Arial"/>
          <w:b/>
          <w:bCs/>
          <w:sz w:val="22"/>
          <w:szCs w:val="22"/>
        </w:rPr>
      </w:pPr>
      <w:r w:rsidRPr="00DB6497">
        <w:rPr>
          <w:rFonts w:ascii="Arial" w:hAnsi="Arial" w:cs="Arial"/>
          <w:b/>
          <w:bCs/>
          <w:sz w:val="22"/>
          <w:szCs w:val="22"/>
        </w:rPr>
        <w:t xml:space="preserve">Na stronie platformy zakupowej Open Nexus pod adresem: </w:t>
      </w:r>
      <w:hyperlink r:id="rId16" w:history="1">
        <w:r w:rsidRPr="00DB6497">
          <w:rPr>
            <w:rStyle w:val="Hipercze"/>
            <w:rFonts w:ascii="Arial" w:hAnsi="Arial" w:cs="Arial"/>
            <w:sz w:val="22"/>
            <w:szCs w:val="22"/>
          </w:rPr>
          <w:t>https://platformazakupowa.pl/strona/45-instrukcje</w:t>
        </w:r>
      </w:hyperlink>
      <w:r w:rsidRPr="00DB6497">
        <w:rPr>
          <w:rFonts w:ascii="Arial" w:hAnsi="Arial" w:cs="Arial"/>
          <w:b/>
          <w:bCs/>
          <w:sz w:val="22"/>
          <w:szCs w:val="22"/>
        </w:rPr>
        <w:t xml:space="preserve"> znajduje się instrukcja składania oferty dla Wykonawcy.</w:t>
      </w:r>
    </w:p>
    <w:p w14:paraId="190550AC" w14:textId="77777777" w:rsidR="00EB499F" w:rsidRPr="00E45501" w:rsidRDefault="00EB499F" w:rsidP="00BD25F5">
      <w:pPr>
        <w:pStyle w:val="Akapitzlist"/>
        <w:numPr>
          <w:ilvl w:val="0"/>
          <w:numId w:val="17"/>
        </w:numPr>
        <w:ind w:left="0" w:firstLine="0"/>
        <w:jc w:val="both"/>
        <w:rPr>
          <w:rFonts w:ascii="Arial" w:hAnsi="Arial" w:cs="Arial"/>
          <w:sz w:val="22"/>
          <w:szCs w:val="22"/>
        </w:rPr>
      </w:pPr>
      <w:r w:rsidRPr="00DB6497">
        <w:rPr>
          <w:rFonts w:ascii="Arial" w:hAnsi="Arial" w:cs="Arial"/>
          <w:sz w:val="22"/>
          <w:szCs w:val="22"/>
        </w:rPr>
        <w:t>Wszyscy Wykonawcy składając ofertę</w:t>
      </w:r>
      <w:r w:rsidRPr="00E5227E">
        <w:rPr>
          <w:rFonts w:ascii="Arial" w:hAnsi="Arial" w:cs="Arial"/>
          <w:sz w:val="22"/>
          <w:szCs w:val="22"/>
        </w:rPr>
        <w:t xml:space="preserve"> w postępowaniu zobowiązani są do załączenia zeskanowanego formularza oferty wraz z wymaganymi w postępowaniu załącznikami i </w:t>
      </w:r>
      <w:r w:rsidRPr="00E45501">
        <w:rPr>
          <w:rFonts w:ascii="Arial" w:hAnsi="Arial" w:cs="Arial"/>
          <w:sz w:val="22"/>
          <w:szCs w:val="22"/>
        </w:rPr>
        <w:t xml:space="preserve">dokumentami wyszczególnionymi w pkt 8 siwz. Formularz oferty wraz z załącznikami do oferty należy złożyć w postaci elektronicznej opatrzonej podpisem zaufanym, podpisem osobistym lub kwalifikowalnym podpisem elektronicznym.  Zamawiający dopuszcza możliwość złożenia skanu podpisanej uprzednio odręcznym podpisem oferty. </w:t>
      </w:r>
    </w:p>
    <w:p w14:paraId="7BF4A010" w14:textId="597DE5D4" w:rsidR="00EB499F" w:rsidRPr="00E45501" w:rsidRDefault="00EB499F" w:rsidP="00BD25F5">
      <w:pPr>
        <w:pStyle w:val="Akapitzlist"/>
        <w:numPr>
          <w:ilvl w:val="0"/>
          <w:numId w:val="17"/>
        </w:numPr>
        <w:ind w:left="0" w:firstLine="0"/>
        <w:jc w:val="both"/>
        <w:rPr>
          <w:rFonts w:ascii="Arial" w:hAnsi="Arial" w:cs="Arial"/>
          <w:sz w:val="22"/>
          <w:szCs w:val="22"/>
        </w:rPr>
      </w:pPr>
      <w:r w:rsidRPr="00E45501">
        <w:rPr>
          <w:rFonts w:ascii="Arial" w:hAnsi="Arial" w:cs="Arial"/>
          <w:sz w:val="22"/>
          <w:szCs w:val="22"/>
        </w:rPr>
        <w:t>W przypadku złożenia dokumentów w formie skanu podpisanej uprzednio odręcznym podpisem oferty, Wykonawca, którego oferta zostanie wybrana, jest zobowiązany w terminie 7 dni licząc od dnia otrzymania zawiadomienia o wyborze oferty najkorzystniejszej, do dostarczenia Zamawiającemu w formie pisemnej (papierowej) oferty oraz oświadczeń i dokumentów wymaganych w prowadzonym postępowaniu. Ofertę należy przesłać na adres Zamawiającego tj. Zakład Wodociągów i Kanalizacji Sp. z o.o., ul. Kołłątaja 4, 72-600 Świnoujście z dopiskiem na kopercie:</w:t>
      </w:r>
      <w:r w:rsidRPr="00E45501">
        <w:rPr>
          <w:rFonts w:ascii="Arial" w:hAnsi="Arial" w:cs="Arial"/>
          <w:b/>
          <w:sz w:val="22"/>
          <w:szCs w:val="22"/>
        </w:rPr>
        <w:t xml:space="preserve"> </w:t>
      </w:r>
      <w:r>
        <w:rPr>
          <w:rFonts w:ascii="Arial" w:hAnsi="Arial" w:cs="Arial"/>
          <w:b/>
          <w:sz w:val="22"/>
          <w:szCs w:val="22"/>
        </w:rPr>
        <w:t xml:space="preserve">Zakup wraz z dostawą olejów i smarów w okresie 12 miesięcy </w:t>
      </w:r>
      <w:r w:rsidRPr="00E45501">
        <w:rPr>
          <w:rFonts w:ascii="Arial" w:hAnsi="Arial" w:cs="Arial"/>
          <w:b/>
          <w:sz w:val="22"/>
          <w:szCs w:val="22"/>
        </w:rPr>
        <w:t>- Dział Inwestycji.</w:t>
      </w:r>
    </w:p>
    <w:p w14:paraId="72AD6DE3" w14:textId="77777777" w:rsidR="00EB499F" w:rsidRPr="00C31DA8" w:rsidRDefault="00EB499F" w:rsidP="00BD25F5">
      <w:pPr>
        <w:pStyle w:val="Akapitzlist"/>
        <w:numPr>
          <w:ilvl w:val="0"/>
          <w:numId w:val="17"/>
        </w:numPr>
        <w:ind w:left="0" w:firstLine="0"/>
        <w:jc w:val="both"/>
        <w:rPr>
          <w:rFonts w:ascii="Arial" w:hAnsi="Arial" w:cs="Arial"/>
          <w:sz w:val="22"/>
          <w:szCs w:val="22"/>
        </w:rPr>
      </w:pPr>
      <w:r w:rsidRPr="00E45501">
        <w:rPr>
          <w:rFonts w:ascii="Arial" w:hAnsi="Arial" w:cs="Arial"/>
          <w:sz w:val="22"/>
          <w:szCs w:val="22"/>
        </w:rPr>
        <w:t>Wykonawca w terminie 7 dni od dnia otrzymania od Zamawiającego umowy zobowiązany jest do jej podpisania</w:t>
      </w:r>
      <w:r w:rsidRPr="00C31DA8">
        <w:rPr>
          <w:rFonts w:ascii="Arial" w:hAnsi="Arial" w:cs="Arial"/>
          <w:sz w:val="22"/>
          <w:szCs w:val="22"/>
        </w:rPr>
        <w:t xml:space="preserve"> i odesłania do Zamawiającego. </w:t>
      </w:r>
      <w:r w:rsidRPr="00C31DA8">
        <w:rPr>
          <w:rStyle w:val="markedcontent"/>
          <w:rFonts w:ascii="Arial" w:hAnsi="Arial" w:cs="Arial"/>
          <w:sz w:val="22"/>
          <w:szCs w:val="22"/>
        </w:rPr>
        <w:t xml:space="preserve">Zamawiający informuje, że istnieje możliwość zawarcia umowy w formie </w:t>
      </w:r>
      <w:r w:rsidRPr="00C31DA8">
        <w:rPr>
          <w:rStyle w:val="highlight"/>
          <w:rFonts w:ascii="Arial" w:hAnsi="Arial" w:cs="Arial"/>
          <w:sz w:val="22"/>
          <w:szCs w:val="22"/>
        </w:rPr>
        <w:t>elektr</w:t>
      </w:r>
      <w:r w:rsidRPr="00C31DA8">
        <w:rPr>
          <w:rStyle w:val="markedcontent"/>
          <w:rFonts w:ascii="Arial" w:hAnsi="Arial" w:cs="Arial"/>
          <w:sz w:val="22"/>
          <w:szCs w:val="22"/>
        </w:rPr>
        <w:t xml:space="preserve">onicznej. Podpisaną w formie elektronicznej umowę należy przesłać na adres poczty elektronicznej: </w:t>
      </w:r>
      <w:hyperlink r:id="rId17" w:history="1">
        <w:r w:rsidRPr="00C31DA8">
          <w:rPr>
            <w:rStyle w:val="Hipercze"/>
            <w:rFonts w:ascii="Arial" w:hAnsi="Arial" w:cs="Arial"/>
            <w:sz w:val="22"/>
            <w:szCs w:val="22"/>
          </w:rPr>
          <w:t>kszczawinska@zwik.fn.pl</w:t>
        </w:r>
      </w:hyperlink>
      <w:r w:rsidRPr="00C31DA8">
        <w:rPr>
          <w:rStyle w:val="markedcontent"/>
          <w:rFonts w:ascii="Arial" w:hAnsi="Arial" w:cs="Arial"/>
          <w:sz w:val="22"/>
          <w:szCs w:val="22"/>
        </w:rPr>
        <w:t xml:space="preserve">. </w:t>
      </w:r>
    </w:p>
    <w:p w14:paraId="025D82D9" w14:textId="77777777" w:rsidR="00EB499F" w:rsidRPr="00C31DA8" w:rsidRDefault="00EB499F" w:rsidP="00BD25F5">
      <w:pPr>
        <w:pStyle w:val="Akapitzlist"/>
        <w:numPr>
          <w:ilvl w:val="0"/>
          <w:numId w:val="17"/>
        </w:numPr>
        <w:ind w:left="709" w:hanging="709"/>
        <w:jc w:val="both"/>
        <w:rPr>
          <w:rFonts w:ascii="Arial" w:hAnsi="Arial" w:cs="Arial"/>
          <w:sz w:val="22"/>
          <w:szCs w:val="22"/>
        </w:rPr>
      </w:pPr>
      <w:r w:rsidRPr="00C31DA8">
        <w:rPr>
          <w:rFonts w:ascii="Arial" w:hAnsi="Arial" w:cs="Arial"/>
          <w:sz w:val="22"/>
          <w:szCs w:val="22"/>
        </w:rPr>
        <w:t>Każdy dokument składający się na ofertę musi być czytelny.</w:t>
      </w:r>
    </w:p>
    <w:p w14:paraId="5871692A" w14:textId="77777777" w:rsidR="00EB499F" w:rsidRPr="00DD2847" w:rsidRDefault="00EB499F" w:rsidP="00BD25F5">
      <w:pPr>
        <w:pStyle w:val="Akapitzlist"/>
        <w:numPr>
          <w:ilvl w:val="0"/>
          <w:numId w:val="17"/>
        </w:numPr>
        <w:ind w:left="0" w:firstLine="0"/>
        <w:jc w:val="both"/>
        <w:rPr>
          <w:rFonts w:ascii="Arial" w:hAnsi="Arial" w:cs="Arial"/>
          <w:b/>
          <w:sz w:val="22"/>
          <w:szCs w:val="22"/>
        </w:rPr>
      </w:pPr>
      <w:r w:rsidRPr="00C31DA8">
        <w:rPr>
          <w:rFonts w:ascii="Arial" w:hAnsi="Arial" w:cs="Arial"/>
          <w:sz w:val="22"/>
          <w:szCs w:val="22"/>
        </w:rPr>
        <w:t>Oferta musi być podpisana przez Wykonawcę. Zamawiający zaleca, aby ofertę podpisano zgodnie z zasadami reprezentacji wskazanymi we właściwym rejestrze lub</w:t>
      </w:r>
      <w:r w:rsidRPr="00DD2847">
        <w:rPr>
          <w:rFonts w:ascii="Arial" w:hAnsi="Arial" w:cs="Arial"/>
          <w:sz w:val="22"/>
          <w:szCs w:val="22"/>
        </w:rPr>
        <w:t xml:space="preserve"> ewidencji działalności gospodarczej. Podpis musi być czytelny lub opatrzony pieczęcią imienną, ze wskazaniem funkcji/stanowiska w jednostce Wykonawcy Jeżeli osoba/osoby podpisujące ofertę działa na podstawie pełnomocnictwa, to pełnomocnictwo to musi w swej treści jednoznacznie wskazywać uprawnienie do podpisania oferty. Pełnomocnictwo to musi zostać dołączone do oferty i musi być złożone w oryginale lub kopii poświadczonej przez Wykonawcę za zgodność z oryginałem. </w:t>
      </w:r>
      <w:r w:rsidRPr="00DD2847">
        <w:rPr>
          <w:rFonts w:ascii="Arial" w:hAnsi="Arial" w:cs="Arial"/>
          <w:b/>
          <w:sz w:val="22"/>
          <w:szCs w:val="22"/>
        </w:rPr>
        <w:t xml:space="preserve">Nie jest dopuszczalne </w:t>
      </w:r>
      <w:r w:rsidRPr="00DD2847">
        <w:rPr>
          <w:rFonts w:ascii="Arial" w:hAnsi="Arial" w:cs="Arial"/>
          <w:b/>
          <w:sz w:val="22"/>
          <w:szCs w:val="22"/>
        </w:rPr>
        <w:lastRenderedPageBreak/>
        <w:t xml:space="preserve">potwierdzanie za zgodność z oryginałem treści pełnomocnictwa przez samego pełnomocnika umocowanego tymże pełnomocnictwem. </w:t>
      </w:r>
    </w:p>
    <w:p w14:paraId="11DC6228"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 xml:space="preserve">Oferta musi być sporządzona w języku polskim. Każdy dokument składający się na ofertę sporządzony w innym języku niż język polski winien być złożony wraz z tłumaczeniem, tłumacza przysięgłego, na język polski. W razie wątpliwości uznaje się, iż wersja polskojęzyczna jest wersją wiążącą. </w:t>
      </w:r>
    </w:p>
    <w:p w14:paraId="4EAE403E"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 xml:space="preserve">Dokumenty składające się na ofertę mogą być złożone w oryginale lub kserokopii potwierdzonej za zgodność z oryginałem przez Wykonawcę. </w:t>
      </w:r>
    </w:p>
    <w:p w14:paraId="0DE36EB5"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 xml:space="preserve">Zaleca się by każda zawierającą jakąkolwiek treść strona oferty była podpisana lub parafowana przez Wykonawcę. Każda poprawka w treści oferty, a w szczególności każde przerobienie, przekreślenie, uzupełnienie, nadpisanie, przesłonięcie korektorem, powinny być parafowane przez Wykonawcę. </w:t>
      </w:r>
    </w:p>
    <w:p w14:paraId="691AC39C" w14:textId="77777777" w:rsidR="00EB499F" w:rsidRPr="005A50BB"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 xml:space="preserve">Strony oferty winny być trwale ze sobą połączone i kolejno ponumerowane. W treści </w:t>
      </w:r>
      <w:r w:rsidRPr="005A50BB">
        <w:rPr>
          <w:rFonts w:ascii="Arial" w:hAnsi="Arial" w:cs="Arial"/>
          <w:sz w:val="22"/>
          <w:szCs w:val="22"/>
        </w:rPr>
        <w:t>oferty winna być umieszczona informacja o ilości stron.</w:t>
      </w:r>
    </w:p>
    <w:p w14:paraId="42CF17CE" w14:textId="77777777" w:rsidR="00EB499F" w:rsidRPr="005A50BB" w:rsidRDefault="00EB499F" w:rsidP="00BD25F5">
      <w:pPr>
        <w:pStyle w:val="Akapitzlist"/>
        <w:numPr>
          <w:ilvl w:val="0"/>
          <w:numId w:val="17"/>
        </w:numPr>
        <w:ind w:left="0" w:firstLine="0"/>
        <w:jc w:val="both"/>
        <w:rPr>
          <w:rFonts w:ascii="Arial" w:hAnsi="Arial" w:cs="Arial"/>
          <w:sz w:val="22"/>
          <w:szCs w:val="22"/>
        </w:rPr>
      </w:pPr>
      <w:r w:rsidRPr="005A50BB">
        <w:rPr>
          <w:rFonts w:ascii="Arial" w:hAnsi="Arial" w:cs="Arial"/>
          <w:sz w:val="22"/>
          <w:szCs w:val="22"/>
        </w:rPr>
        <w:t>W przypadku, gdy informacje zawarte w ofercie stanowią tajemnicę przedsiębiorstwa w rozumieniu przepisów ustawy z dnia 16 kwietnia 1993 r. o zwalczaniu nieuczciwej konkurencji, co do których Wykonawca zastrzega, że nie mogą być udostępnione innym uczestnikom postępowania, muszą być oznaczone klauzulą: „Informacje stanowiące tajemnicę przedsiębiorstwa w rozumieniu art. 11 ustawy z dnia 16 kwietnia 1993 r. o zwalczaniu nieuczciwej konkurencji (</w:t>
      </w:r>
      <w:bookmarkStart w:id="10" w:name="_Hlk2155625"/>
      <w:r w:rsidRPr="005A50BB">
        <w:rPr>
          <w:rFonts w:ascii="Arial" w:hAnsi="Arial" w:cs="Arial"/>
          <w:sz w:val="22"/>
          <w:szCs w:val="22"/>
        </w:rPr>
        <w:t xml:space="preserve">Dz. U. z 2020 poz. 1233 t.j.) </w:t>
      </w:r>
      <w:bookmarkEnd w:id="10"/>
      <w:r w:rsidRPr="005A50BB">
        <w:rPr>
          <w:rFonts w:ascii="Arial" w:hAnsi="Arial" w:cs="Arial"/>
          <w:sz w:val="22"/>
          <w:szCs w:val="22"/>
        </w:rPr>
        <w:t xml:space="preserve">i dołączone do oferty. Zaleca się aby były trwale, oddzielnie spięte/załączone jako oddzielny plik.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dokumentów jako tajemnicy przedsiębiorstwa Wykonawca zobowiązany jest  załączyć do oferty stosowne uzasadnienie. </w:t>
      </w:r>
      <w:r w:rsidRPr="005A50BB">
        <w:rPr>
          <w:rFonts w:ascii="Arial" w:hAnsi="Arial" w:cs="Arial"/>
          <w:color w:val="000000"/>
          <w:sz w:val="22"/>
          <w:szCs w:val="22"/>
        </w:rPr>
        <w:t>Zamawiający zaznacza, że skuteczne zastrzeżenie informacji jako tajemnicy przedsiębiorstwa wymaga nie tylko ogólnego uzasadnienia, ale także wskazania konkretnych dowodów tj. wykazania, że zastrzeżona informacja jest w swej istocie tajemnicą przedsiębiorstwa.</w:t>
      </w:r>
    </w:p>
    <w:p w14:paraId="1DD11567"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Złożenie więcej niż jednej oferty lub złożenie oferty zawierającej propozycje alternatywne spowoduje odrzucenie wszystkich ofert złożonych przez Wykonawcę.</w:t>
      </w:r>
    </w:p>
    <w:p w14:paraId="792EC28B" w14:textId="77777777" w:rsidR="00EB499F" w:rsidRPr="00DD2847" w:rsidRDefault="00EB499F" w:rsidP="00BD25F5">
      <w:pPr>
        <w:pStyle w:val="Akapitzlist"/>
        <w:numPr>
          <w:ilvl w:val="0"/>
          <w:numId w:val="17"/>
        </w:numPr>
        <w:ind w:left="709" w:hanging="709"/>
        <w:jc w:val="both"/>
        <w:rPr>
          <w:rFonts w:ascii="Arial" w:hAnsi="Arial" w:cs="Arial"/>
          <w:sz w:val="22"/>
          <w:szCs w:val="22"/>
        </w:rPr>
      </w:pPr>
      <w:r w:rsidRPr="00DD2847">
        <w:rPr>
          <w:rFonts w:ascii="Arial" w:hAnsi="Arial" w:cs="Arial"/>
          <w:sz w:val="22"/>
          <w:szCs w:val="22"/>
        </w:rPr>
        <w:t>Treść oferty musi odpowiadać treści specyfikacji istotnych warunków zamówienia.</w:t>
      </w:r>
    </w:p>
    <w:p w14:paraId="11EA3C32"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 xml:space="preserve">Wykonawca może przed upływem terminu składania ofert wycofać ofertę za pośrednictwem Formularza składania oferty na stronie platformy zakupowej Open Nexus. </w:t>
      </w:r>
    </w:p>
    <w:p w14:paraId="6213FAA4"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Z uwagi na to, że oferta Wykonawcy są zaszyfrowane nie można ich edytować. Przez zmianę oferty rozumie się złożenie nowej oferty i wycofanie poprzedniej, jednak należy to zrobić przed upływem terminu zakończenia składania ofert w postępowaniu.</w:t>
      </w:r>
    </w:p>
    <w:p w14:paraId="3383536D"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Złożenie nowej oferty i wycofanie poprzedniej w postępowaniu przed upływem terminu zakończenia składania ofert w postępowaniu powoduje wycofanie oferty poprzednio złożonej.</w:t>
      </w:r>
    </w:p>
    <w:p w14:paraId="50243B03" w14:textId="77777777" w:rsidR="00EB499F" w:rsidRPr="00DD2847" w:rsidRDefault="00EB499F" w:rsidP="00BD25F5">
      <w:pPr>
        <w:pStyle w:val="Akapitzlist"/>
        <w:numPr>
          <w:ilvl w:val="0"/>
          <w:numId w:val="17"/>
        </w:numPr>
        <w:ind w:left="709" w:hanging="709"/>
        <w:jc w:val="both"/>
        <w:rPr>
          <w:rFonts w:ascii="Arial" w:hAnsi="Arial" w:cs="Arial"/>
          <w:sz w:val="22"/>
          <w:szCs w:val="22"/>
        </w:rPr>
      </w:pPr>
      <w:r w:rsidRPr="00DD2847">
        <w:rPr>
          <w:rFonts w:ascii="Arial" w:hAnsi="Arial" w:cs="Arial"/>
          <w:sz w:val="22"/>
          <w:szCs w:val="22"/>
        </w:rPr>
        <w:t xml:space="preserve">Wycofanie oferty możliwe jest do zakończenia terminu składania ofert. </w:t>
      </w:r>
    </w:p>
    <w:p w14:paraId="18F8C7B2"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 xml:space="preserve">Wycofanie złożonej oferty powoduje, że Zamawiający nie będzie miał możliwości zapoznania się z nią po upływie terminu zakończenia składania ofert w postepowaniu. </w:t>
      </w:r>
    </w:p>
    <w:p w14:paraId="1B11B6D5" w14:textId="77777777" w:rsidR="00EB499F" w:rsidRPr="00DD2847" w:rsidRDefault="00EB499F" w:rsidP="00BD25F5">
      <w:pPr>
        <w:pStyle w:val="Akapitzlist"/>
        <w:numPr>
          <w:ilvl w:val="0"/>
          <w:numId w:val="17"/>
        </w:numPr>
        <w:ind w:left="0" w:firstLine="0"/>
        <w:jc w:val="both"/>
        <w:rPr>
          <w:rFonts w:ascii="Arial" w:hAnsi="Arial" w:cs="Arial"/>
          <w:sz w:val="22"/>
          <w:szCs w:val="22"/>
        </w:rPr>
      </w:pPr>
      <w:r w:rsidRPr="00DD2847">
        <w:rPr>
          <w:rFonts w:ascii="Arial" w:hAnsi="Arial" w:cs="Arial"/>
          <w:sz w:val="22"/>
          <w:szCs w:val="22"/>
        </w:rPr>
        <w:t xml:space="preserve">Wykonawca po upływie terminu składania ofert nie może dokonać zmiany złożonej oferty. </w:t>
      </w:r>
    </w:p>
    <w:p w14:paraId="119FC194" w14:textId="77777777" w:rsidR="00EB499F" w:rsidRPr="00DD2847" w:rsidRDefault="00EB499F" w:rsidP="00BD25F5">
      <w:pPr>
        <w:pStyle w:val="Akapitzlist"/>
        <w:numPr>
          <w:ilvl w:val="0"/>
          <w:numId w:val="17"/>
        </w:numPr>
        <w:spacing w:line="260" w:lineRule="atLeast"/>
        <w:ind w:left="0" w:firstLine="0"/>
        <w:jc w:val="both"/>
        <w:rPr>
          <w:rFonts w:ascii="Arial" w:hAnsi="Arial" w:cs="Arial"/>
          <w:sz w:val="22"/>
          <w:szCs w:val="22"/>
        </w:rPr>
      </w:pPr>
      <w:r w:rsidRPr="00DD2847">
        <w:rPr>
          <w:rFonts w:ascii="Arial" w:hAnsi="Arial" w:cs="Arial"/>
          <w:sz w:val="22"/>
          <w:szCs w:val="22"/>
        </w:rPr>
        <w:t>W toku badania i oceny ofert Zamawiający może żądać od Wykonawców wyjaśnień dotyczących treści złożonych ofert.</w:t>
      </w:r>
    </w:p>
    <w:p w14:paraId="026AE830" w14:textId="6E06E033" w:rsidR="005B6A82" w:rsidRPr="0029321D" w:rsidRDefault="00EC14E1" w:rsidP="005B6A82">
      <w:pPr>
        <w:jc w:val="both"/>
        <w:rPr>
          <w:rFonts w:cs="Arial"/>
          <w:b/>
        </w:rPr>
      </w:pPr>
      <w:r>
        <w:rPr>
          <w:rFonts w:cs="Arial"/>
          <w:b/>
        </w:rPr>
        <w:br/>
      </w:r>
      <w:r w:rsidR="005B6A82" w:rsidRPr="0029321D">
        <w:rPr>
          <w:rFonts w:cs="Arial"/>
          <w:b/>
        </w:rPr>
        <w:t>1</w:t>
      </w:r>
      <w:r w:rsidR="007F1346">
        <w:rPr>
          <w:rFonts w:cs="Arial"/>
          <w:b/>
        </w:rPr>
        <w:t>3</w:t>
      </w:r>
      <w:r w:rsidR="005B6A82" w:rsidRPr="0029321D">
        <w:rPr>
          <w:rFonts w:cs="Arial"/>
          <w:b/>
        </w:rPr>
        <w:t>. Cena oferty</w:t>
      </w:r>
    </w:p>
    <w:p w14:paraId="5A5A2FC2" w14:textId="71F623A0" w:rsidR="005B6A82" w:rsidRDefault="005B6A82" w:rsidP="005B6A82">
      <w:pPr>
        <w:jc w:val="both"/>
        <w:rPr>
          <w:rFonts w:cs="Arial"/>
        </w:rPr>
      </w:pPr>
      <w:r>
        <w:rPr>
          <w:rFonts w:cs="Arial"/>
        </w:rPr>
        <w:t>1</w:t>
      </w:r>
      <w:r w:rsidR="007F1346">
        <w:rPr>
          <w:rFonts w:cs="Arial"/>
        </w:rPr>
        <w:t>3</w:t>
      </w:r>
      <w:r>
        <w:rPr>
          <w:rFonts w:cs="Arial"/>
        </w:rPr>
        <w:t>.</w:t>
      </w:r>
      <w:r w:rsidRPr="00874D85">
        <w:rPr>
          <w:rFonts w:cs="Arial"/>
        </w:rPr>
        <w:t>1.</w:t>
      </w:r>
      <w:r>
        <w:rPr>
          <w:rFonts w:cs="Arial"/>
        </w:rPr>
        <w:t xml:space="preserve"> </w:t>
      </w:r>
      <w:r w:rsidRPr="0058304F">
        <w:rPr>
          <w:rFonts w:cs="Arial"/>
        </w:rPr>
        <w:t xml:space="preserve">Zamawiający weźmie pod uwagę zaproponowaną przez Wykonawcę </w:t>
      </w:r>
      <w:r w:rsidRPr="0058304F">
        <w:rPr>
          <w:rFonts w:cs="Arial"/>
          <w:b/>
        </w:rPr>
        <w:t xml:space="preserve">cenę brutto </w:t>
      </w:r>
      <w:r w:rsidRPr="0058304F">
        <w:rPr>
          <w:rFonts w:cs="Arial"/>
        </w:rPr>
        <w:t>przedstawioną w Formularzu oferty</w:t>
      </w:r>
      <w:r>
        <w:rPr>
          <w:rFonts w:cs="Arial"/>
        </w:rPr>
        <w:t xml:space="preserve">, </w:t>
      </w:r>
      <w:r w:rsidRPr="00874D85">
        <w:rPr>
          <w:rFonts w:cs="Arial"/>
        </w:rPr>
        <w:t>wyliczon</w:t>
      </w:r>
      <w:r>
        <w:rPr>
          <w:rFonts w:cs="Arial"/>
        </w:rPr>
        <w:t>ą</w:t>
      </w:r>
      <w:r w:rsidRPr="00874D85">
        <w:rPr>
          <w:rFonts w:cs="Arial"/>
        </w:rPr>
        <w:t xml:space="preserve"> </w:t>
      </w:r>
      <w:r>
        <w:rPr>
          <w:rFonts w:cs="Arial"/>
        </w:rPr>
        <w:t>zgodnie z</w:t>
      </w:r>
      <w:r w:rsidRPr="00874D85">
        <w:rPr>
          <w:rFonts w:cs="Arial"/>
        </w:rPr>
        <w:t xml:space="preserve"> załączni</w:t>
      </w:r>
      <w:r>
        <w:rPr>
          <w:rFonts w:cs="Arial"/>
        </w:rPr>
        <w:t>kiem</w:t>
      </w:r>
      <w:r w:rsidRPr="00874D85">
        <w:rPr>
          <w:rFonts w:cs="Arial"/>
        </w:rPr>
        <w:t xml:space="preserve"> nr </w:t>
      </w:r>
      <w:r>
        <w:rPr>
          <w:rFonts w:cs="Arial"/>
        </w:rPr>
        <w:t>4</w:t>
      </w:r>
      <w:r w:rsidRPr="00874D85">
        <w:rPr>
          <w:rFonts w:cs="Arial"/>
        </w:rPr>
        <w:t xml:space="preserve"> do </w:t>
      </w:r>
      <w:r>
        <w:rPr>
          <w:rFonts w:cs="Arial"/>
        </w:rPr>
        <w:t>oferty.</w:t>
      </w:r>
    </w:p>
    <w:p w14:paraId="50E719C4" w14:textId="4138D23B" w:rsidR="005B6A82" w:rsidRPr="00FD45C4" w:rsidRDefault="005B6A82" w:rsidP="005B6A82">
      <w:pPr>
        <w:jc w:val="both"/>
        <w:rPr>
          <w:rFonts w:cs="Arial"/>
          <w:b/>
        </w:rPr>
      </w:pPr>
      <w:r w:rsidRPr="00FD45C4">
        <w:rPr>
          <w:rFonts w:cs="Arial"/>
          <w:b/>
        </w:rPr>
        <w:t>1</w:t>
      </w:r>
      <w:r w:rsidR="007F1346">
        <w:rPr>
          <w:rFonts w:cs="Arial"/>
          <w:b/>
        </w:rPr>
        <w:t>3</w:t>
      </w:r>
      <w:r w:rsidRPr="00FD45C4">
        <w:rPr>
          <w:rFonts w:cs="Arial"/>
          <w:b/>
        </w:rPr>
        <w:t xml:space="preserve">.2. Wykonawca określi ceny jednostkowe na wszystkie materiały wyszczególnione w załączniku nr 4 do </w:t>
      </w:r>
      <w:r>
        <w:rPr>
          <w:rFonts w:cs="Arial"/>
          <w:b/>
        </w:rPr>
        <w:t>oferty</w:t>
      </w:r>
      <w:r w:rsidRPr="00FD45C4">
        <w:rPr>
          <w:rFonts w:cs="Arial"/>
          <w:b/>
        </w:rPr>
        <w:t>. Pominięcie lub brak wyceny jakiejkolwiek pozycji spowoduje odrzucenie oferty.</w:t>
      </w:r>
    </w:p>
    <w:p w14:paraId="4CD46173" w14:textId="023B8EB7" w:rsidR="005B6A82" w:rsidRPr="00FD45C4" w:rsidRDefault="005B6A82" w:rsidP="005B6A82">
      <w:pPr>
        <w:jc w:val="both"/>
        <w:rPr>
          <w:rFonts w:cs="Arial"/>
          <w:b/>
        </w:rPr>
      </w:pPr>
      <w:r w:rsidRPr="00FD45C4">
        <w:rPr>
          <w:rFonts w:cs="Arial"/>
          <w:b/>
        </w:rPr>
        <w:t>1</w:t>
      </w:r>
      <w:r w:rsidR="007F1346">
        <w:rPr>
          <w:rFonts w:cs="Arial"/>
          <w:b/>
        </w:rPr>
        <w:t>3</w:t>
      </w:r>
      <w:r w:rsidRPr="00FD45C4">
        <w:rPr>
          <w:rFonts w:cs="Arial"/>
          <w:b/>
        </w:rPr>
        <w:t xml:space="preserve">.3. Wprowadzenie przez Wykonawcę jakichkolwiek zmian w rodzaju materiału lub w ilościach określonych przez Zamawiającego w poszczególnych pozycjach załącznika nr 4 do </w:t>
      </w:r>
      <w:r>
        <w:rPr>
          <w:rFonts w:cs="Arial"/>
          <w:b/>
        </w:rPr>
        <w:t>oferty</w:t>
      </w:r>
      <w:r w:rsidRPr="00FD45C4">
        <w:rPr>
          <w:rFonts w:cs="Arial"/>
          <w:b/>
        </w:rPr>
        <w:t xml:space="preserve">  spowoduje odrzucenie oferty.</w:t>
      </w:r>
    </w:p>
    <w:p w14:paraId="0AAB4C2D" w14:textId="19251C1A" w:rsidR="005B6A82" w:rsidRPr="00E906FB" w:rsidRDefault="005B6A82" w:rsidP="005B6A82">
      <w:pPr>
        <w:shd w:val="clear" w:color="auto" w:fill="FFFFFF"/>
        <w:autoSpaceDE w:val="0"/>
        <w:autoSpaceDN w:val="0"/>
        <w:adjustRightInd w:val="0"/>
        <w:jc w:val="both"/>
        <w:rPr>
          <w:rFonts w:cs="Arial"/>
          <w:color w:val="000000"/>
        </w:rPr>
      </w:pPr>
      <w:r>
        <w:rPr>
          <w:rFonts w:cs="Arial"/>
          <w:color w:val="000000"/>
        </w:rPr>
        <w:lastRenderedPageBreak/>
        <w:t>1</w:t>
      </w:r>
      <w:r w:rsidR="007F1346">
        <w:rPr>
          <w:rFonts w:cs="Arial"/>
          <w:color w:val="000000"/>
        </w:rPr>
        <w:t>3</w:t>
      </w:r>
      <w:r>
        <w:rPr>
          <w:rFonts w:cs="Arial"/>
          <w:color w:val="000000"/>
        </w:rPr>
        <w:t>.4.</w:t>
      </w:r>
      <w:r w:rsidRPr="00E906FB">
        <w:rPr>
          <w:rFonts w:cs="Arial"/>
          <w:color w:val="000000"/>
        </w:rPr>
        <w:t xml:space="preserve"> Wszelkie rozliczenia finansowe między Zamawiającym a Wykonawcą będą prowadzone w złotych polskich w zaokrągleniu do dwóch miejsc po przecinku.</w:t>
      </w:r>
    </w:p>
    <w:p w14:paraId="68961431" w14:textId="705C8EF8" w:rsidR="005B6A82" w:rsidRPr="00E906FB" w:rsidRDefault="005B6A82" w:rsidP="005B6A82">
      <w:pPr>
        <w:pStyle w:val="Default"/>
        <w:jc w:val="both"/>
        <w:rPr>
          <w:rFonts w:ascii="Arial" w:hAnsi="Arial" w:cs="Arial"/>
          <w:sz w:val="22"/>
          <w:szCs w:val="22"/>
        </w:rPr>
      </w:pPr>
      <w:r>
        <w:rPr>
          <w:rFonts w:ascii="Arial" w:hAnsi="Arial" w:cs="Arial"/>
          <w:sz w:val="22"/>
          <w:szCs w:val="22"/>
        </w:rPr>
        <w:t>1</w:t>
      </w:r>
      <w:r w:rsidR="007F1346">
        <w:rPr>
          <w:rFonts w:ascii="Arial" w:hAnsi="Arial" w:cs="Arial"/>
          <w:sz w:val="22"/>
          <w:szCs w:val="22"/>
        </w:rPr>
        <w:t>3</w:t>
      </w:r>
      <w:r w:rsidRPr="006A310A">
        <w:rPr>
          <w:rFonts w:ascii="Arial" w:hAnsi="Arial" w:cs="Arial"/>
          <w:sz w:val="22"/>
          <w:szCs w:val="22"/>
        </w:rPr>
        <w:t>.</w:t>
      </w:r>
      <w:r>
        <w:rPr>
          <w:rFonts w:ascii="Arial" w:hAnsi="Arial" w:cs="Arial"/>
          <w:sz w:val="22"/>
          <w:szCs w:val="22"/>
        </w:rPr>
        <w:t>5</w:t>
      </w:r>
      <w:r w:rsidRPr="006A310A">
        <w:rPr>
          <w:rFonts w:ascii="Arial" w:hAnsi="Arial" w:cs="Arial"/>
          <w:sz w:val="22"/>
          <w:szCs w:val="22"/>
        </w:rPr>
        <w:t>. Podana</w:t>
      </w:r>
      <w:r>
        <w:rPr>
          <w:rFonts w:ascii="Arial" w:hAnsi="Arial" w:cs="Arial"/>
          <w:sz w:val="22"/>
          <w:szCs w:val="22"/>
        </w:rPr>
        <w:t xml:space="preserve"> cena </w:t>
      </w:r>
      <w:r w:rsidRPr="00E906FB">
        <w:rPr>
          <w:rFonts w:ascii="Arial" w:hAnsi="Arial" w:cs="Arial"/>
          <w:sz w:val="22"/>
          <w:szCs w:val="22"/>
        </w:rPr>
        <w:t xml:space="preserve">winna obejmować wszystkie koszty z uwzględnieniem podatku od towarów i usług VAT, innych opłat i podatków, opłat celnych oraz ewentualnych upustów i rabatów. </w:t>
      </w:r>
    </w:p>
    <w:p w14:paraId="60917E54" w14:textId="6E25F452" w:rsidR="005B6A82" w:rsidRPr="00DA15D3" w:rsidRDefault="005B6A82" w:rsidP="005B6A82">
      <w:pPr>
        <w:pStyle w:val="Default"/>
        <w:jc w:val="both"/>
        <w:rPr>
          <w:rFonts w:ascii="Arial" w:hAnsi="Arial" w:cs="Arial"/>
          <w:sz w:val="22"/>
          <w:szCs w:val="22"/>
        </w:rPr>
      </w:pPr>
      <w:r>
        <w:rPr>
          <w:rFonts w:ascii="Arial" w:hAnsi="Arial" w:cs="Arial"/>
          <w:sz w:val="22"/>
          <w:szCs w:val="22"/>
        </w:rPr>
        <w:t>1</w:t>
      </w:r>
      <w:r w:rsidR="007F1346">
        <w:rPr>
          <w:rFonts w:ascii="Arial" w:hAnsi="Arial" w:cs="Arial"/>
          <w:sz w:val="22"/>
          <w:szCs w:val="22"/>
        </w:rPr>
        <w:t>3</w:t>
      </w:r>
      <w:r w:rsidRPr="00542D10">
        <w:rPr>
          <w:rFonts w:ascii="Arial" w:hAnsi="Arial" w:cs="Arial"/>
          <w:sz w:val="22"/>
          <w:szCs w:val="22"/>
        </w:rPr>
        <w:t>.</w:t>
      </w:r>
      <w:r>
        <w:rPr>
          <w:rFonts w:ascii="Arial" w:hAnsi="Arial" w:cs="Arial"/>
          <w:sz w:val="22"/>
          <w:szCs w:val="22"/>
        </w:rPr>
        <w:t>6</w:t>
      </w:r>
      <w:r w:rsidRPr="00542D10">
        <w:rPr>
          <w:rFonts w:ascii="Arial" w:hAnsi="Arial" w:cs="Arial"/>
          <w:sz w:val="22"/>
          <w:szCs w:val="22"/>
        </w:rPr>
        <w:t xml:space="preserve">. Wykonawca uwzględniając wszystkie wymogi, o których mowa w niniejszej specyfikacji, powinien w cenie ofertowej ująć wszelkie koszty związane z wykonaniem przedmiotu zamówienia, niezbędne dla prawidłowego i pełnego wykonania przedmiotu </w:t>
      </w:r>
      <w:r w:rsidRPr="00DA15D3">
        <w:rPr>
          <w:rFonts w:ascii="Arial" w:hAnsi="Arial" w:cs="Arial"/>
          <w:sz w:val="22"/>
          <w:szCs w:val="22"/>
        </w:rPr>
        <w:t>zamówienia</w:t>
      </w:r>
      <w:r>
        <w:rPr>
          <w:rFonts w:ascii="Arial" w:hAnsi="Arial" w:cs="Arial"/>
          <w:sz w:val="22"/>
          <w:szCs w:val="22"/>
        </w:rPr>
        <w:t>.</w:t>
      </w:r>
      <w:r w:rsidRPr="00DA15D3">
        <w:rPr>
          <w:rFonts w:ascii="Arial" w:hAnsi="Arial" w:cs="Arial"/>
          <w:iCs/>
          <w:sz w:val="22"/>
          <w:szCs w:val="22"/>
        </w:rPr>
        <w:t xml:space="preserve"> </w:t>
      </w:r>
    </w:p>
    <w:p w14:paraId="48A8573F" w14:textId="3D3248BF" w:rsidR="005B6A82" w:rsidRPr="0065365D" w:rsidRDefault="005B6A82" w:rsidP="005B6A82">
      <w:pPr>
        <w:jc w:val="both"/>
        <w:rPr>
          <w:rFonts w:cs="Arial"/>
        </w:rPr>
      </w:pPr>
      <w:r>
        <w:rPr>
          <w:rFonts w:cs="Arial"/>
        </w:rPr>
        <w:t>1</w:t>
      </w:r>
      <w:r w:rsidR="007F1346">
        <w:rPr>
          <w:rFonts w:cs="Arial"/>
        </w:rPr>
        <w:t>3</w:t>
      </w:r>
      <w:r w:rsidRPr="0065365D">
        <w:rPr>
          <w:rFonts w:cs="Arial"/>
        </w:rPr>
        <w:t>.</w:t>
      </w:r>
      <w:r>
        <w:rPr>
          <w:rFonts w:cs="Arial"/>
        </w:rPr>
        <w:t>7</w:t>
      </w:r>
      <w:r w:rsidRPr="0065365D">
        <w:rPr>
          <w:rFonts w:cs="Arial"/>
        </w:rPr>
        <w:t>. Cena oferty winna być wyrażona w złotych polskich (PLN).</w:t>
      </w:r>
    </w:p>
    <w:p w14:paraId="7D27F9F4" w14:textId="74D0EDB9" w:rsidR="005B6A82" w:rsidRPr="00672129" w:rsidRDefault="005B6A82" w:rsidP="005B6A82">
      <w:pPr>
        <w:jc w:val="both"/>
        <w:rPr>
          <w:rFonts w:cs="Arial"/>
        </w:rPr>
      </w:pPr>
      <w:r>
        <w:rPr>
          <w:rFonts w:cs="Arial"/>
        </w:rPr>
        <w:t>1</w:t>
      </w:r>
      <w:r w:rsidR="007F1346">
        <w:rPr>
          <w:rFonts w:cs="Arial"/>
        </w:rPr>
        <w:t>3</w:t>
      </w:r>
      <w:r>
        <w:rPr>
          <w:rFonts w:cs="Arial"/>
        </w:rPr>
        <w:t>.8</w:t>
      </w:r>
      <w:r w:rsidRPr="0065365D">
        <w:rPr>
          <w:rFonts w:cs="Arial"/>
        </w:rPr>
        <w:t xml:space="preserve">. </w:t>
      </w:r>
      <w:r w:rsidRPr="003471B8">
        <w:rPr>
          <w:rFonts w:cs="Arial"/>
        </w:rPr>
        <w:t>Stawka podatku VAT jest określana zgodnie z ustawą z dnia 11 marca 2004 r.  podatku od towarów i usług (</w:t>
      </w:r>
      <w:bookmarkStart w:id="11" w:name="_Hlk2156565"/>
      <w:r w:rsidR="00084E61" w:rsidRPr="00DD2847">
        <w:rPr>
          <w:rFonts w:cs="Arial"/>
        </w:rPr>
        <w:t>Dz. U. z 202</w:t>
      </w:r>
      <w:r w:rsidR="002F2FBC">
        <w:rPr>
          <w:rFonts w:cs="Arial"/>
        </w:rPr>
        <w:t>4</w:t>
      </w:r>
      <w:r w:rsidR="00084E61" w:rsidRPr="00DD2847">
        <w:rPr>
          <w:rFonts w:cs="Arial"/>
        </w:rPr>
        <w:t xml:space="preserve"> r. poz. </w:t>
      </w:r>
      <w:bookmarkEnd w:id="11"/>
      <w:r w:rsidR="002F2FBC">
        <w:rPr>
          <w:rFonts w:cs="Arial"/>
        </w:rPr>
        <w:t>361</w:t>
      </w:r>
      <w:r w:rsidR="00084E61">
        <w:rPr>
          <w:rFonts w:cs="Arial"/>
        </w:rPr>
        <w:t xml:space="preserve"> z późn. zm.</w:t>
      </w:r>
      <w:r w:rsidRPr="003471B8">
        <w:rPr>
          <w:rFonts w:cs="Arial"/>
        </w:rPr>
        <w:t>) oraz przepisami  wykonawczymi do tej ustawy.</w:t>
      </w:r>
      <w:r w:rsidRPr="003471B8">
        <w:rPr>
          <w:rFonts w:cs="Arial"/>
          <w:color w:val="000000"/>
        </w:rPr>
        <w:t xml:space="preserve"> W przypadku zmiany przepisów </w:t>
      </w:r>
      <w:r w:rsidRPr="00672129">
        <w:rPr>
          <w:rFonts w:cs="Arial"/>
          <w:color w:val="000000"/>
        </w:rPr>
        <w:t>dotyczących ustawy o podatku od towarów i usług, strony obowiązywać będzie cena z uwzględnieniem stawki VAT obowiązującej na dzień wystawienia faktury.</w:t>
      </w:r>
    </w:p>
    <w:p w14:paraId="01ACFF54" w14:textId="58326B9A" w:rsidR="005B6A82" w:rsidRPr="00DE472A" w:rsidRDefault="005B6A82" w:rsidP="005B6A82">
      <w:pPr>
        <w:jc w:val="both"/>
        <w:rPr>
          <w:rFonts w:cs="Arial"/>
        </w:rPr>
      </w:pPr>
      <w:r w:rsidRPr="00672129">
        <w:rPr>
          <w:rFonts w:cs="Arial"/>
        </w:rPr>
        <w:t>1</w:t>
      </w:r>
      <w:r w:rsidR="007F1346">
        <w:rPr>
          <w:rFonts w:cs="Arial"/>
        </w:rPr>
        <w:t>3</w:t>
      </w:r>
      <w:r w:rsidRPr="00672129">
        <w:rPr>
          <w:rFonts w:cs="Arial"/>
        </w:rPr>
        <w:t xml:space="preserve">.9. Cena podana przez Wykonawcę w ofercie nie będzie zmieniana w toku realizacji przedmiotu zamówienia, o ile nie zajdą przesłanki uwzględnione w pkt. </w:t>
      </w:r>
      <w:r w:rsidR="00672129" w:rsidRPr="00672129">
        <w:rPr>
          <w:rFonts w:cs="Arial"/>
        </w:rPr>
        <w:t>1</w:t>
      </w:r>
      <w:r w:rsidR="007F1346">
        <w:rPr>
          <w:rFonts w:cs="Arial"/>
        </w:rPr>
        <w:t>8</w:t>
      </w:r>
      <w:r w:rsidR="00672129" w:rsidRPr="00672129">
        <w:rPr>
          <w:rFonts w:cs="Arial"/>
        </w:rPr>
        <w:t>.</w:t>
      </w:r>
      <w:r w:rsidR="002007EC">
        <w:rPr>
          <w:rFonts w:cs="Arial"/>
        </w:rPr>
        <w:t>6</w:t>
      </w:r>
      <w:r w:rsidR="00672129" w:rsidRPr="00672129">
        <w:rPr>
          <w:rFonts w:cs="Arial"/>
        </w:rPr>
        <w:t xml:space="preserve">. </w:t>
      </w:r>
      <w:r w:rsidRPr="00672129">
        <w:rPr>
          <w:rFonts w:cs="Arial"/>
        </w:rPr>
        <w:t>SIWZ.</w:t>
      </w:r>
    </w:p>
    <w:p w14:paraId="64CBEC64" w14:textId="77777777" w:rsidR="005B6A82" w:rsidRDefault="005B6A82" w:rsidP="005B6A82">
      <w:pPr>
        <w:jc w:val="both"/>
        <w:rPr>
          <w:rFonts w:cs="Arial"/>
        </w:rPr>
      </w:pPr>
    </w:p>
    <w:p w14:paraId="03C92A78" w14:textId="77777777" w:rsidR="00A64D7C" w:rsidRPr="00AC041A" w:rsidRDefault="00A64D7C" w:rsidP="00BD25F5">
      <w:pPr>
        <w:pStyle w:val="Akapitzlist"/>
        <w:numPr>
          <w:ilvl w:val="0"/>
          <w:numId w:val="28"/>
        </w:numPr>
        <w:ind w:left="568" w:hanging="568"/>
        <w:jc w:val="both"/>
        <w:rPr>
          <w:rFonts w:ascii="Arial" w:hAnsi="Arial" w:cs="Arial"/>
          <w:b/>
          <w:sz w:val="22"/>
          <w:szCs w:val="22"/>
        </w:rPr>
      </w:pPr>
      <w:r w:rsidRPr="00AC041A">
        <w:rPr>
          <w:rFonts w:ascii="Arial" w:hAnsi="Arial" w:cs="Arial"/>
          <w:b/>
          <w:sz w:val="22"/>
          <w:szCs w:val="22"/>
        </w:rPr>
        <w:t>Miejsce, termin składania oraz otwarcia ofert.</w:t>
      </w:r>
    </w:p>
    <w:p w14:paraId="576EEED2" w14:textId="66FAA09C" w:rsidR="00A64D7C" w:rsidRPr="00AC041A" w:rsidRDefault="00A64D7C" w:rsidP="00BD25F5">
      <w:pPr>
        <w:pStyle w:val="Akapitzlist"/>
        <w:numPr>
          <w:ilvl w:val="1"/>
          <w:numId w:val="28"/>
        </w:numPr>
        <w:ind w:left="579" w:hanging="579"/>
        <w:jc w:val="both"/>
        <w:rPr>
          <w:rFonts w:ascii="Arial" w:hAnsi="Arial" w:cs="Arial"/>
          <w:b/>
          <w:sz w:val="22"/>
          <w:szCs w:val="22"/>
        </w:rPr>
      </w:pPr>
      <w:r w:rsidRPr="00AC041A">
        <w:rPr>
          <w:rFonts w:ascii="Arial" w:hAnsi="Arial" w:cs="Arial"/>
          <w:sz w:val="22"/>
          <w:szCs w:val="22"/>
        </w:rPr>
        <w:t xml:space="preserve">Ofertę wraz z załącznikami należy złożyć za pośrednictwem platformy zakupowej Open Nexus pod adresem: </w:t>
      </w:r>
      <w:hyperlink r:id="rId18" w:history="1">
        <w:r w:rsidRPr="00AC041A">
          <w:rPr>
            <w:rStyle w:val="Hipercze"/>
            <w:rFonts w:ascii="Arial" w:hAnsi="Arial" w:cs="Arial"/>
            <w:sz w:val="22"/>
            <w:szCs w:val="22"/>
          </w:rPr>
          <w:t>https://platformazakupowa.pl/pn/zwik_swi</w:t>
        </w:r>
      </w:hyperlink>
      <w:r w:rsidRPr="00AC041A">
        <w:rPr>
          <w:rStyle w:val="Hipercze"/>
          <w:rFonts w:ascii="Arial" w:hAnsi="Arial" w:cs="Arial"/>
          <w:sz w:val="22"/>
          <w:szCs w:val="22"/>
        </w:rPr>
        <w:t xml:space="preserve"> </w:t>
      </w:r>
      <w:r w:rsidRPr="00AC041A">
        <w:rPr>
          <w:rStyle w:val="Hipercze"/>
          <w:rFonts w:ascii="Arial" w:hAnsi="Arial" w:cs="Arial"/>
          <w:sz w:val="22"/>
          <w:szCs w:val="22"/>
          <w:u w:val="none"/>
        </w:rPr>
        <w:t xml:space="preserve"> w terminie </w:t>
      </w:r>
      <w:r w:rsidRPr="00AC041A">
        <w:rPr>
          <w:rFonts w:ascii="Arial" w:hAnsi="Arial" w:cs="Arial"/>
          <w:b/>
          <w:bCs/>
          <w:sz w:val="22"/>
          <w:szCs w:val="22"/>
        </w:rPr>
        <w:t>do dnia</w:t>
      </w:r>
      <w:r w:rsidR="00615D8A">
        <w:rPr>
          <w:rFonts w:ascii="Arial" w:hAnsi="Arial" w:cs="Arial"/>
          <w:b/>
          <w:bCs/>
          <w:sz w:val="22"/>
          <w:szCs w:val="22"/>
        </w:rPr>
        <w:t xml:space="preserve"> 19.07</w:t>
      </w:r>
      <w:r>
        <w:rPr>
          <w:rFonts w:ascii="Arial" w:hAnsi="Arial" w:cs="Arial"/>
          <w:b/>
          <w:bCs/>
          <w:sz w:val="22"/>
          <w:szCs w:val="22"/>
        </w:rPr>
        <w:t>.202</w:t>
      </w:r>
      <w:r w:rsidR="002F2FBC">
        <w:rPr>
          <w:rFonts w:ascii="Arial" w:hAnsi="Arial" w:cs="Arial"/>
          <w:b/>
          <w:bCs/>
          <w:sz w:val="22"/>
          <w:szCs w:val="22"/>
        </w:rPr>
        <w:t>4</w:t>
      </w:r>
      <w:r>
        <w:rPr>
          <w:rFonts w:ascii="Arial" w:hAnsi="Arial" w:cs="Arial"/>
          <w:b/>
          <w:bCs/>
          <w:sz w:val="22"/>
          <w:szCs w:val="22"/>
        </w:rPr>
        <w:t>r.</w:t>
      </w:r>
      <w:r w:rsidRPr="00AC041A">
        <w:rPr>
          <w:rFonts w:ascii="Arial" w:hAnsi="Arial" w:cs="Arial"/>
          <w:b/>
          <w:bCs/>
          <w:sz w:val="22"/>
          <w:szCs w:val="22"/>
        </w:rPr>
        <w:t>, do godziny 1</w:t>
      </w:r>
      <w:r w:rsidR="00B44E81">
        <w:rPr>
          <w:rFonts w:ascii="Arial" w:hAnsi="Arial" w:cs="Arial"/>
          <w:b/>
          <w:bCs/>
          <w:sz w:val="22"/>
          <w:szCs w:val="22"/>
        </w:rPr>
        <w:t>1</w:t>
      </w:r>
      <w:r w:rsidRPr="00AC041A">
        <w:rPr>
          <w:rFonts w:ascii="Arial" w:hAnsi="Arial" w:cs="Arial"/>
          <w:b/>
          <w:bCs/>
          <w:sz w:val="22"/>
          <w:szCs w:val="22"/>
        </w:rPr>
        <w:t>:30.</w:t>
      </w:r>
    </w:p>
    <w:p w14:paraId="55CCD517" w14:textId="7B24D14B" w:rsidR="00A64D7C" w:rsidRPr="00AC041A" w:rsidRDefault="00A64D7C" w:rsidP="00BD25F5">
      <w:pPr>
        <w:pStyle w:val="Akapitzlist"/>
        <w:numPr>
          <w:ilvl w:val="1"/>
          <w:numId w:val="28"/>
        </w:numPr>
        <w:ind w:left="579" w:hanging="579"/>
        <w:jc w:val="both"/>
        <w:rPr>
          <w:rFonts w:ascii="Arial" w:hAnsi="Arial" w:cs="Arial"/>
          <w:sz w:val="22"/>
          <w:szCs w:val="22"/>
        </w:rPr>
      </w:pPr>
      <w:r w:rsidRPr="00AC041A">
        <w:rPr>
          <w:rFonts w:ascii="Arial" w:hAnsi="Arial" w:cs="Arial"/>
          <w:sz w:val="22"/>
          <w:szCs w:val="22"/>
        </w:rPr>
        <w:t>Otwarcie ofert (elektroniczne na platformie zakupowej Open Nexus) nastąpi w</w:t>
      </w:r>
      <w:r>
        <w:rPr>
          <w:rFonts w:ascii="Arial" w:hAnsi="Arial" w:cs="Arial"/>
          <w:sz w:val="22"/>
          <w:szCs w:val="22"/>
        </w:rPr>
        <w:t> </w:t>
      </w:r>
      <w:r w:rsidRPr="00AC041A">
        <w:rPr>
          <w:rFonts w:ascii="Arial" w:hAnsi="Arial" w:cs="Arial"/>
          <w:sz w:val="22"/>
          <w:szCs w:val="22"/>
        </w:rPr>
        <w:t>siedzibie Zamawiającego w Świnoujściu przy ul. Kołłątaja 4, w pokoju nr 4, w dniu</w:t>
      </w:r>
      <w:r w:rsidR="00B44E81">
        <w:rPr>
          <w:rFonts w:ascii="Arial" w:hAnsi="Arial" w:cs="Arial"/>
          <w:sz w:val="22"/>
          <w:szCs w:val="22"/>
        </w:rPr>
        <w:t xml:space="preserve"> </w:t>
      </w:r>
      <w:r w:rsidR="00615D8A">
        <w:rPr>
          <w:rFonts w:ascii="Arial" w:hAnsi="Arial" w:cs="Arial"/>
          <w:b/>
          <w:bCs/>
          <w:sz w:val="22"/>
          <w:szCs w:val="22"/>
        </w:rPr>
        <w:t>19.07</w:t>
      </w:r>
      <w:r w:rsidRPr="00BF6F8D">
        <w:rPr>
          <w:rFonts w:ascii="Arial" w:hAnsi="Arial" w:cs="Arial"/>
          <w:b/>
          <w:bCs/>
          <w:sz w:val="22"/>
          <w:szCs w:val="22"/>
        </w:rPr>
        <w:t>.202</w:t>
      </w:r>
      <w:r w:rsidR="002F2FBC">
        <w:rPr>
          <w:rFonts w:ascii="Arial" w:hAnsi="Arial" w:cs="Arial"/>
          <w:b/>
          <w:bCs/>
          <w:sz w:val="22"/>
          <w:szCs w:val="22"/>
        </w:rPr>
        <w:t>4</w:t>
      </w:r>
      <w:r w:rsidRPr="00BF6F8D">
        <w:rPr>
          <w:rFonts w:ascii="Arial" w:hAnsi="Arial" w:cs="Arial"/>
          <w:b/>
          <w:bCs/>
          <w:sz w:val="22"/>
          <w:szCs w:val="22"/>
        </w:rPr>
        <w:t>r.</w:t>
      </w:r>
      <w:r w:rsidRPr="00AC041A">
        <w:rPr>
          <w:rFonts w:ascii="Arial" w:hAnsi="Arial" w:cs="Arial"/>
          <w:b/>
          <w:bCs/>
          <w:sz w:val="22"/>
          <w:szCs w:val="22"/>
        </w:rPr>
        <w:t xml:space="preserve"> o godzinie 1</w:t>
      </w:r>
      <w:r w:rsidR="00B44E81">
        <w:rPr>
          <w:rFonts w:ascii="Arial" w:hAnsi="Arial" w:cs="Arial"/>
          <w:b/>
          <w:bCs/>
          <w:sz w:val="22"/>
          <w:szCs w:val="22"/>
        </w:rPr>
        <w:t>1</w:t>
      </w:r>
      <w:r w:rsidRPr="00AC041A">
        <w:rPr>
          <w:rFonts w:ascii="Arial" w:hAnsi="Arial" w:cs="Arial"/>
          <w:b/>
          <w:bCs/>
          <w:sz w:val="22"/>
          <w:szCs w:val="22"/>
        </w:rPr>
        <w:t>:</w:t>
      </w:r>
      <w:r w:rsidR="00B44E81">
        <w:rPr>
          <w:rFonts w:ascii="Arial" w:hAnsi="Arial" w:cs="Arial"/>
          <w:b/>
          <w:bCs/>
          <w:sz w:val="22"/>
          <w:szCs w:val="22"/>
        </w:rPr>
        <w:t>45</w:t>
      </w:r>
      <w:r w:rsidRPr="00AC041A">
        <w:rPr>
          <w:rFonts w:ascii="Arial" w:hAnsi="Arial" w:cs="Arial"/>
          <w:b/>
          <w:bCs/>
          <w:sz w:val="22"/>
          <w:szCs w:val="22"/>
        </w:rPr>
        <w:t>.</w:t>
      </w:r>
    </w:p>
    <w:p w14:paraId="2E17B54A" w14:textId="77777777" w:rsidR="00A64D7C" w:rsidRPr="00AC041A" w:rsidRDefault="00A64D7C" w:rsidP="00BD25F5">
      <w:pPr>
        <w:pStyle w:val="Akapitzlist"/>
        <w:numPr>
          <w:ilvl w:val="1"/>
          <w:numId w:val="28"/>
        </w:numPr>
        <w:ind w:left="579" w:hanging="579"/>
        <w:jc w:val="both"/>
        <w:rPr>
          <w:rFonts w:ascii="Arial" w:hAnsi="Arial" w:cs="Arial"/>
          <w:sz w:val="22"/>
          <w:szCs w:val="22"/>
        </w:rPr>
      </w:pPr>
      <w:r w:rsidRPr="00AC041A">
        <w:rPr>
          <w:rFonts w:ascii="Arial" w:hAnsi="Arial" w:cs="Arial"/>
          <w:sz w:val="22"/>
          <w:szCs w:val="22"/>
        </w:rPr>
        <w:t xml:space="preserve">Otwarcie ofert jest jawne, Wykonawcy mogą uczestniczyć w sesji otwarcia ofert. </w:t>
      </w:r>
    </w:p>
    <w:p w14:paraId="5E929ADE" w14:textId="77777777" w:rsidR="00A64D7C" w:rsidRPr="00AC041A" w:rsidRDefault="00A64D7C" w:rsidP="00BD25F5">
      <w:pPr>
        <w:pStyle w:val="Akapitzlist"/>
        <w:numPr>
          <w:ilvl w:val="1"/>
          <w:numId w:val="28"/>
        </w:numPr>
        <w:ind w:left="579" w:hanging="579"/>
        <w:jc w:val="both"/>
        <w:rPr>
          <w:rFonts w:ascii="Arial" w:hAnsi="Arial" w:cs="Arial"/>
          <w:sz w:val="22"/>
          <w:szCs w:val="22"/>
        </w:rPr>
      </w:pPr>
      <w:r w:rsidRPr="00AC041A">
        <w:rPr>
          <w:rFonts w:ascii="Arial" w:hAnsi="Arial" w:cs="Arial"/>
          <w:sz w:val="22"/>
          <w:szCs w:val="22"/>
        </w:rPr>
        <w:t>Bezpośrednio przed otwarciem ofert Zamawiający poda kwotę, jaką zamierza przeznaczyć na sfinansowanie zamówienia, na swoim profilu platformy zakupowej.</w:t>
      </w:r>
    </w:p>
    <w:p w14:paraId="394C1F53" w14:textId="77777777" w:rsidR="00A64D7C" w:rsidRPr="00AC041A" w:rsidRDefault="00A64D7C" w:rsidP="00BD25F5">
      <w:pPr>
        <w:pStyle w:val="Akapitzlist"/>
        <w:numPr>
          <w:ilvl w:val="1"/>
          <w:numId w:val="28"/>
        </w:numPr>
        <w:ind w:left="579" w:hanging="579"/>
        <w:jc w:val="both"/>
        <w:rPr>
          <w:rFonts w:ascii="Arial" w:hAnsi="Arial" w:cs="Arial"/>
          <w:sz w:val="22"/>
          <w:szCs w:val="22"/>
        </w:rPr>
      </w:pPr>
      <w:r w:rsidRPr="00AC041A">
        <w:rPr>
          <w:rFonts w:ascii="Arial" w:hAnsi="Arial" w:cs="Arial"/>
          <w:sz w:val="22"/>
          <w:szCs w:val="22"/>
        </w:rPr>
        <w:t>Po czynności otwarcia ofert, najpóźniej  w następnym dniu roboczym od dnia otwarcia ofert, Zamawiający opublikuje na swoim profilu platformy zakupowej open Nexus:</w:t>
      </w:r>
    </w:p>
    <w:p w14:paraId="385A837A" w14:textId="77777777" w:rsidR="00A64D7C" w:rsidRPr="00AC041A" w:rsidRDefault="00A64D7C" w:rsidP="00A64D7C">
      <w:pPr>
        <w:pStyle w:val="Akapitzlist"/>
        <w:ind w:left="426"/>
        <w:jc w:val="both"/>
        <w:rPr>
          <w:rFonts w:ascii="Arial" w:hAnsi="Arial" w:cs="Arial"/>
          <w:sz w:val="22"/>
          <w:szCs w:val="22"/>
        </w:rPr>
      </w:pPr>
      <w:r w:rsidRPr="00AC041A">
        <w:rPr>
          <w:rFonts w:ascii="Arial" w:hAnsi="Arial" w:cs="Arial"/>
          <w:sz w:val="22"/>
          <w:szCs w:val="22"/>
        </w:rPr>
        <w:t>- ilość ofert złożonych elektronicznie za pomocą platformy zakupowej,</w:t>
      </w:r>
    </w:p>
    <w:p w14:paraId="0372AE60" w14:textId="77777777" w:rsidR="00A64D7C" w:rsidRPr="00AC041A" w:rsidRDefault="00A64D7C" w:rsidP="00A64D7C">
      <w:pPr>
        <w:pStyle w:val="Akapitzlist"/>
        <w:ind w:left="567" w:hanging="141"/>
        <w:jc w:val="both"/>
        <w:rPr>
          <w:rFonts w:ascii="Arial" w:hAnsi="Arial" w:cs="Arial"/>
          <w:sz w:val="22"/>
          <w:szCs w:val="22"/>
        </w:rPr>
      </w:pPr>
      <w:r w:rsidRPr="00AC041A">
        <w:rPr>
          <w:rFonts w:ascii="Arial" w:hAnsi="Arial" w:cs="Arial"/>
          <w:sz w:val="22"/>
          <w:szCs w:val="22"/>
        </w:rPr>
        <w:t>- nazwy i adresy Wykonawców oraz ceny przez nich zaoferowane za pomocą platformy zakupowej.</w:t>
      </w:r>
    </w:p>
    <w:p w14:paraId="6464A2DF" w14:textId="77777777" w:rsidR="00A64D7C" w:rsidRDefault="00A64D7C" w:rsidP="005B6A82">
      <w:pPr>
        <w:jc w:val="both"/>
        <w:rPr>
          <w:rFonts w:cs="Arial"/>
        </w:rPr>
      </w:pPr>
    </w:p>
    <w:p w14:paraId="4A3009F1" w14:textId="77777777" w:rsidR="00A64D7C" w:rsidRPr="00AC041A" w:rsidRDefault="00A64D7C" w:rsidP="00BD25F5">
      <w:pPr>
        <w:pStyle w:val="Akapitzlist"/>
        <w:numPr>
          <w:ilvl w:val="0"/>
          <w:numId w:val="28"/>
        </w:numPr>
        <w:jc w:val="both"/>
        <w:rPr>
          <w:rFonts w:ascii="Arial" w:hAnsi="Arial" w:cs="Arial"/>
          <w:b/>
          <w:sz w:val="22"/>
          <w:szCs w:val="22"/>
        </w:rPr>
      </w:pPr>
      <w:r w:rsidRPr="00AC041A">
        <w:rPr>
          <w:rFonts w:ascii="Arial" w:hAnsi="Arial" w:cs="Arial"/>
          <w:b/>
          <w:sz w:val="22"/>
          <w:szCs w:val="22"/>
        </w:rPr>
        <w:t>Termin związania ofertą</w:t>
      </w:r>
    </w:p>
    <w:p w14:paraId="2FFA4AB4" w14:textId="77777777" w:rsidR="00A64D7C" w:rsidRPr="00AC041A" w:rsidRDefault="00A64D7C" w:rsidP="00BD25F5">
      <w:pPr>
        <w:pStyle w:val="Akapitzlist"/>
        <w:numPr>
          <w:ilvl w:val="1"/>
          <w:numId w:val="28"/>
        </w:numPr>
        <w:ind w:left="568" w:hanging="568"/>
        <w:jc w:val="both"/>
        <w:rPr>
          <w:rFonts w:ascii="Arial" w:hAnsi="Arial" w:cs="Arial"/>
          <w:sz w:val="22"/>
          <w:szCs w:val="22"/>
        </w:rPr>
      </w:pPr>
      <w:r w:rsidRPr="00AC041A">
        <w:rPr>
          <w:rFonts w:ascii="Arial" w:hAnsi="Arial" w:cs="Arial"/>
          <w:sz w:val="22"/>
          <w:szCs w:val="22"/>
        </w:rPr>
        <w:t>Termin związania ofertą wynosi 45 dni. Bieg terminu związania ofertą rozpoczyna się wraz z upływem terminu składania ofert.</w:t>
      </w:r>
    </w:p>
    <w:p w14:paraId="3010A14D" w14:textId="77777777" w:rsidR="00A64D7C" w:rsidRPr="00AC041A" w:rsidRDefault="00A64D7C" w:rsidP="00BD25F5">
      <w:pPr>
        <w:pStyle w:val="Akapitzlist"/>
        <w:numPr>
          <w:ilvl w:val="1"/>
          <w:numId w:val="28"/>
        </w:numPr>
        <w:ind w:left="568" w:hanging="568"/>
        <w:jc w:val="both"/>
        <w:rPr>
          <w:rFonts w:ascii="Arial" w:hAnsi="Arial" w:cs="Arial"/>
          <w:sz w:val="22"/>
          <w:szCs w:val="22"/>
        </w:rPr>
      </w:pPr>
      <w:r w:rsidRPr="00AC041A">
        <w:rPr>
          <w:rFonts w:ascii="Arial" w:hAnsi="Arial" w:cs="Arial"/>
          <w:sz w:val="22"/>
          <w:szCs w:val="22"/>
        </w:rPr>
        <w:t>W uzasadnionych przypadkach, co najmniej na 7 dni przed upływem terminu związania ofertą zamawiający może tylko raz zwrócić się do Wykonawców o wyrażenie zgody na przedłużenie tego terminu o oznaczony okres, nie dłuższy niż 30 dni.</w:t>
      </w:r>
    </w:p>
    <w:p w14:paraId="544DC22E" w14:textId="77777777" w:rsidR="00A64D7C" w:rsidRDefault="00A64D7C" w:rsidP="005B6A82">
      <w:pPr>
        <w:jc w:val="both"/>
        <w:rPr>
          <w:rFonts w:cs="Arial"/>
          <w:b/>
        </w:rPr>
      </w:pPr>
    </w:p>
    <w:p w14:paraId="7E389EFB" w14:textId="37CBFF42" w:rsidR="005B6A82" w:rsidRPr="00324247" w:rsidRDefault="005B6A82" w:rsidP="005B6A82">
      <w:pPr>
        <w:jc w:val="both"/>
        <w:rPr>
          <w:rFonts w:cs="Arial"/>
          <w:b/>
        </w:rPr>
      </w:pPr>
      <w:r w:rsidRPr="00324247">
        <w:rPr>
          <w:rFonts w:cs="Arial"/>
          <w:b/>
        </w:rPr>
        <w:t>1</w:t>
      </w:r>
      <w:r w:rsidR="00A64D7C">
        <w:rPr>
          <w:rFonts w:cs="Arial"/>
          <w:b/>
        </w:rPr>
        <w:t>6</w:t>
      </w:r>
      <w:r w:rsidRPr="00324247">
        <w:rPr>
          <w:rFonts w:cs="Arial"/>
          <w:b/>
        </w:rPr>
        <w:t xml:space="preserve">. Opis kryteriów i sposobu oceny ofert </w:t>
      </w:r>
    </w:p>
    <w:p w14:paraId="6DB0FB60" w14:textId="77777777" w:rsidR="00954436" w:rsidRDefault="00954436" w:rsidP="005B6A82">
      <w:pPr>
        <w:jc w:val="both"/>
        <w:rPr>
          <w:rFonts w:cs="Arial"/>
        </w:rPr>
      </w:pPr>
      <w:bookmarkStart w:id="12" w:name="_Hlk35933125"/>
    </w:p>
    <w:p w14:paraId="45B9433C" w14:textId="75342D0B" w:rsidR="005B6A82" w:rsidRPr="00324247" w:rsidRDefault="005B6A82" w:rsidP="005B6A82">
      <w:pPr>
        <w:jc w:val="both"/>
        <w:rPr>
          <w:rFonts w:cs="Arial"/>
        </w:rPr>
      </w:pPr>
      <w:r w:rsidRPr="00324247">
        <w:rPr>
          <w:rFonts w:cs="Arial"/>
        </w:rPr>
        <w:t>Przy wyborze oferty Zamawiający będzie się kierował następującym kryterium i jego znaczeniem:</w:t>
      </w:r>
    </w:p>
    <w:p w14:paraId="6F553D8B" w14:textId="77777777" w:rsidR="005B6A82" w:rsidRPr="00324247" w:rsidRDefault="005B6A82" w:rsidP="005B6A82">
      <w:pPr>
        <w:jc w:val="both"/>
        <w:rPr>
          <w:rFonts w:cs="Arial"/>
          <w:color w:val="000000"/>
        </w:rPr>
      </w:pPr>
    </w:p>
    <w:p w14:paraId="3426FB27" w14:textId="4E4CBDDC" w:rsidR="005B6A82" w:rsidRPr="00E44BAB" w:rsidRDefault="005B6A82" w:rsidP="005B6A82">
      <w:pPr>
        <w:jc w:val="both"/>
        <w:rPr>
          <w:rFonts w:cs="Arial"/>
        </w:rPr>
      </w:pPr>
      <w:r w:rsidRPr="00324247">
        <w:rPr>
          <w:rFonts w:cs="Arial"/>
          <w:color w:val="000000"/>
        </w:rPr>
        <w:t>cena brutto</w:t>
      </w:r>
      <w:r>
        <w:rPr>
          <w:rFonts w:cs="Arial"/>
          <w:color w:val="000000"/>
        </w:rPr>
        <w:t xml:space="preserve">  – 100 % ,</w:t>
      </w:r>
    </w:p>
    <w:p w14:paraId="594735AB" w14:textId="1E722B7E" w:rsidR="00EC14E1" w:rsidRDefault="00EC14E1">
      <w:pPr>
        <w:spacing w:line="259" w:lineRule="auto"/>
        <w:rPr>
          <w:rFonts w:cs="Arial"/>
          <w:b/>
          <w:color w:val="000000"/>
        </w:rPr>
      </w:pPr>
    </w:p>
    <w:p w14:paraId="33F4B502" w14:textId="6E193D07" w:rsidR="005B6A82" w:rsidRPr="00324247" w:rsidRDefault="005B6A82" w:rsidP="005B6A82">
      <w:pPr>
        <w:jc w:val="both"/>
        <w:rPr>
          <w:rFonts w:cs="Arial"/>
          <w:color w:val="000000"/>
        </w:rPr>
      </w:pPr>
      <w:r w:rsidRPr="00324247">
        <w:rPr>
          <w:rFonts w:cs="Arial"/>
          <w:b/>
          <w:color w:val="000000"/>
        </w:rPr>
        <w:t>Sposób wyliczenia ceny brutto, którą Zamawiający przyjmie do oceny</w:t>
      </w:r>
      <w:r w:rsidRPr="00324247">
        <w:rPr>
          <w:rFonts w:cs="Arial"/>
          <w:color w:val="000000"/>
        </w:rPr>
        <w:t>:</w:t>
      </w:r>
    </w:p>
    <w:p w14:paraId="5E0C287D" w14:textId="77777777" w:rsidR="005B6A82" w:rsidRPr="00324247" w:rsidRDefault="005B6A82" w:rsidP="005B6A82">
      <w:pPr>
        <w:jc w:val="both"/>
        <w:rPr>
          <w:rFonts w:cs="Arial"/>
          <w:color w:val="000000"/>
        </w:rPr>
      </w:pPr>
      <w:r w:rsidRPr="00324247">
        <w:rPr>
          <w:rFonts w:cs="Arial"/>
          <w:color w:val="000000"/>
        </w:rPr>
        <w:t>Ofe</w:t>
      </w:r>
      <w:r>
        <w:rPr>
          <w:rFonts w:cs="Arial"/>
          <w:color w:val="000000"/>
        </w:rPr>
        <w:t>rta najtańsza spośród ofert nie</w:t>
      </w:r>
      <w:r w:rsidRPr="00324247">
        <w:rPr>
          <w:rFonts w:cs="Arial"/>
          <w:color w:val="000000"/>
        </w:rPr>
        <w:t>odrzuconych otrzyma 100 punktów. Pozostałe otrzymają punktację według formuły:</w:t>
      </w:r>
    </w:p>
    <w:p w14:paraId="137A3C46" w14:textId="77777777" w:rsidR="005B6A82" w:rsidRPr="00324247" w:rsidRDefault="005B6A82" w:rsidP="005B6A82">
      <w:pPr>
        <w:jc w:val="both"/>
        <w:rPr>
          <w:rFonts w:cs="Arial"/>
          <w:color w:val="000000"/>
        </w:rPr>
      </w:pPr>
    </w:p>
    <w:p w14:paraId="5366FC61" w14:textId="77777777" w:rsidR="005B6A82" w:rsidRPr="00E44BAB" w:rsidRDefault="005B6A82" w:rsidP="005B6A82">
      <w:pPr>
        <w:jc w:val="both"/>
        <w:rPr>
          <w:rFonts w:cs="Arial"/>
        </w:rPr>
      </w:pPr>
      <w:r w:rsidRPr="00E44BAB">
        <w:rPr>
          <w:rFonts w:cs="Arial"/>
        </w:rPr>
        <w:t>( C</w:t>
      </w:r>
      <w:r w:rsidRPr="00E44BAB">
        <w:rPr>
          <w:rFonts w:cs="Arial"/>
          <w:vertAlign w:val="subscript"/>
        </w:rPr>
        <w:t>n</w:t>
      </w:r>
      <w:r w:rsidRPr="00E44BAB">
        <w:rPr>
          <w:rFonts w:cs="Arial"/>
        </w:rPr>
        <w:t>/C</w:t>
      </w:r>
      <w:r w:rsidRPr="00E44BAB">
        <w:rPr>
          <w:rFonts w:cs="Arial"/>
          <w:vertAlign w:val="subscript"/>
        </w:rPr>
        <w:t>of.b</w:t>
      </w:r>
      <w:r>
        <w:rPr>
          <w:rFonts w:cs="Arial"/>
        </w:rPr>
        <w:t>)</w:t>
      </w:r>
      <w:r w:rsidRPr="00E44BAB">
        <w:rPr>
          <w:rFonts w:cs="Arial"/>
          <w:vertAlign w:val="subscript"/>
        </w:rPr>
        <w:t>.</w:t>
      </w:r>
      <w:r w:rsidRPr="00E44BAB">
        <w:rPr>
          <w:rFonts w:cs="Arial"/>
        </w:rPr>
        <w:t xml:space="preserve"> x 100</w:t>
      </w:r>
      <w:r>
        <w:rPr>
          <w:rFonts w:cs="Arial"/>
        </w:rPr>
        <w:t>pkt</w:t>
      </w:r>
      <w:r w:rsidRPr="00E44BAB">
        <w:rPr>
          <w:rFonts w:cs="Arial"/>
        </w:rPr>
        <w:t xml:space="preserve"> = ilość punktów, gdzie:</w:t>
      </w:r>
    </w:p>
    <w:p w14:paraId="30ED02DC" w14:textId="77777777" w:rsidR="005B6A82" w:rsidRPr="007F469C" w:rsidRDefault="005B6A82" w:rsidP="005B6A82">
      <w:pPr>
        <w:jc w:val="both"/>
        <w:rPr>
          <w:rFonts w:cs="Arial"/>
        </w:rPr>
      </w:pPr>
    </w:p>
    <w:p w14:paraId="0F9381CC" w14:textId="477AD1B8" w:rsidR="005B6A82" w:rsidRPr="007F469C" w:rsidRDefault="005B6A82" w:rsidP="005B6A82">
      <w:pPr>
        <w:pStyle w:val="Tekstpodstawowy"/>
        <w:jc w:val="both"/>
        <w:rPr>
          <w:sz w:val="22"/>
          <w:szCs w:val="22"/>
        </w:rPr>
      </w:pPr>
      <w:r w:rsidRPr="007F469C">
        <w:rPr>
          <w:sz w:val="22"/>
          <w:szCs w:val="22"/>
        </w:rPr>
        <w:t>C</w:t>
      </w:r>
      <w:r w:rsidRPr="007F469C">
        <w:rPr>
          <w:sz w:val="22"/>
          <w:szCs w:val="22"/>
          <w:vertAlign w:val="subscript"/>
        </w:rPr>
        <w:t xml:space="preserve">n         </w:t>
      </w:r>
      <w:r w:rsidRPr="007F469C">
        <w:rPr>
          <w:sz w:val="22"/>
          <w:szCs w:val="22"/>
        </w:rPr>
        <w:t>–  najniższa cena,</w:t>
      </w:r>
    </w:p>
    <w:p w14:paraId="28E73AB7" w14:textId="1DEDD115" w:rsidR="005B6A82" w:rsidRPr="007F469C" w:rsidRDefault="005B6A82" w:rsidP="005B6A82">
      <w:pPr>
        <w:pStyle w:val="Tekstpodstawowy"/>
        <w:jc w:val="both"/>
        <w:rPr>
          <w:sz w:val="22"/>
          <w:szCs w:val="22"/>
        </w:rPr>
      </w:pPr>
      <w:r w:rsidRPr="007F469C">
        <w:rPr>
          <w:sz w:val="22"/>
          <w:szCs w:val="22"/>
        </w:rPr>
        <w:t>C</w:t>
      </w:r>
      <w:r w:rsidRPr="007F469C">
        <w:rPr>
          <w:sz w:val="22"/>
          <w:szCs w:val="22"/>
          <w:vertAlign w:val="subscript"/>
        </w:rPr>
        <w:t xml:space="preserve">of.b.     </w:t>
      </w:r>
      <w:r w:rsidRPr="007F469C">
        <w:rPr>
          <w:sz w:val="22"/>
          <w:szCs w:val="22"/>
        </w:rPr>
        <w:t>– cena oferty badanej</w:t>
      </w:r>
      <w:r w:rsidR="00346515">
        <w:rPr>
          <w:sz w:val="22"/>
          <w:szCs w:val="22"/>
        </w:rPr>
        <w:t>.</w:t>
      </w:r>
      <w:r w:rsidRPr="007F469C">
        <w:rPr>
          <w:sz w:val="22"/>
          <w:szCs w:val="22"/>
        </w:rPr>
        <w:t xml:space="preserve"> </w:t>
      </w:r>
    </w:p>
    <w:p w14:paraId="49C43C85" w14:textId="77777777" w:rsidR="005B6A82" w:rsidRDefault="005B6A82" w:rsidP="005B6A82">
      <w:pPr>
        <w:pStyle w:val="Tekstpodstawowy"/>
        <w:jc w:val="both"/>
        <w:rPr>
          <w:color w:val="000000"/>
          <w:sz w:val="22"/>
          <w:szCs w:val="22"/>
        </w:rPr>
      </w:pPr>
    </w:p>
    <w:p w14:paraId="0852A372" w14:textId="77777777" w:rsidR="005B6A82" w:rsidRDefault="005B6A82" w:rsidP="005B6A82">
      <w:pPr>
        <w:pStyle w:val="Tekstpodstawowy"/>
        <w:jc w:val="both"/>
        <w:rPr>
          <w:color w:val="000000"/>
          <w:sz w:val="22"/>
          <w:szCs w:val="22"/>
        </w:rPr>
      </w:pPr>
      <w:r w:rsidRPr="00213D73">
        <w:rPr>
          <w:color w:val="000000"/>
          <w:sz w:val="22"/>
          <w:szCs w:val="22"/>
        </w:rPr>
        <w:t xml:space="preserve">Największa liczba punktów wyliczonych w powyższy sposób decyduje o uznaniu oferty za najkorzystniejszą. W przypadku uzyskania takiej samej liczby punktów przez dwie lub więcej ofert przy </w:t>
      </w:r>
      <w:r w:rsidRPr="00213D73">
        <w:rPr>
          <w:color w:val="000000"/>
          <w:sz w:val="22"/>
          <w:szCs w:val="22"/>
        </w:rPr>
        <w:lastRenderedPageBreak/>
        <w:t>wyliczeniu do dwóch miejsc po przecinku powoduje ustalenie kolejności z uwzględnieniem kolejnych miejsc po przecinku.</w:t>
      </w:r>
    </w:p>
    <w:p w14:paraId="6554F9D2" w14:textId="77777777" w:rsidR="005B6A82" w:rsidRDefault="005B6A82" w:rsidP="005B6A82">
      <w:pPr>
        <w:pStyle w:val="Tekstpodstawowy"/>
        <w:jc w:val="both"/>
        <w:rPr>
          <w:color w:val="000000"/>
          <w:sz w:val="22"/>
          <w:szCs w:val="22"/>
        </w:rPr>
      </w:pPr>
    </w:p>
    <w:p w14:paraId="0800C9FB" w14:textId="77777777" w:rsidR="005B6A82" w:rsidRPr="009D0662" w:rsidRDefault="005B6A82" w:rsidP="005B6A82">
      <w:pPr>
        <w:jc w:val="both"/>
        <w:rPr>
          <w:rFonts w:cs="Arial"/>
          <w:b/>
          <w:u w:val="single"/>
        </w:rPr>
      </w:pPr>
      <w:bookmarkStart w:id="13" w:name="_Hlk515572081"/>
      <w:r w:rsidRPr="009D0662">
        <w:rPr>
          <w:rFonts w:cs="Arial"/>
          <w:b/>
          <w:u w:val="single"/>
        </w:rPr>
        <w:t>UWAGA!</w:t>
      </w:r>
    </w:p>
    <w:p w14:paraId="7F94FFA2" w14:textId="77777777" w:rsidR="00A64D7C" w:rsidRDefault="005B6A82" w:rsidP="00A64D7C">
      <w:pPr>
        <w:jc w:val="both"/>
        <w:rPr>
          <w:rFonts w:cs="Arial"/>
          <w:b/>
        </w:rPr>
      </w:pPr>
      <w:r w:rsidRPr="009D0662">
        <w:rPr>
          <w:rFonts w:cs="Arial"/>
          <w:b/>
        </w:rPr>
        <w:t xml:space="preserve">W przypadku złożenia oferty przez podmiot zwolniony z obowiązku zapłaty podatku VAT Zamawiający, aby zapobiec nierównemu traktowaniu Wykonawców, doliczy do ceny takiej oferty kwotę wynikającą z obowiązującej stawki podatku VAT. Tak ustalona cena służyć będzie </w:t>
      </w:r>
      <w:r w:rsidRPr="009D0662">
        <w:rPr>
          <w:rFonts w:cs="Arial"/>
          <w:b/>
          <w:u w:val="single"/>
        </w:rPr>
        <w:t>jedynie do oceny ofert.</w:t>
      </w:r>
      <w:r w:rsidRPr="009D0662">
        <w:rPr>
          <w:rFonts w:cs="Arial"/>
          <w:b/>
        </w:rPr>
        <w:t xml:space="preserve"> W przypadku wyboru oferty złożonej przez Wykonawcę zwolnionego z obowiązku płacenia podatku VAT, umowa zawarta zostanie na kwotę faktycznie wynikającą ze złożonej oferty.</w:t>
      </w:r>
    </w:p>
    <w:p w14:paraId="215149BF" w14:textId="1CC2FDF2" w:rsidR="005B6A82" w:rsidRPr="009D0662" w:rsidRDefault="005B6A82" w:rsidP="00A64D7C">
      <w:pPr>
        <w:jc w:val="both"/>
        <w:rPr>
          <w:rFonts w:cs="Arial"/>
          <w:b/>
        </w:rPr>
      </w:pPr>
      <w:r w:rsidRPr="009D0662">
        <w:rPr>
          <w:rFonts w:cs="Arial"/>
          <w:b/>
        </w:rPr>
        <w:t xml:space="preserve"> </w:t>
      </w:r>
    </w:p>
    <w:bookmarkEnd w:id="12"/>
    <w:bookmarkEnd w:id="13"/>
    <w:p w14:paraId="7786C0B5" w14:textId="7A02B09A" w:rsidR="005B6A82" w:rsidRPr="00FD45C4" w:rsidRDefault="005B6A82" w:rsidP="00A64D7C">
      <w:pPr>
        <w:pStyle w:val="Nagwek1"/>
        <w:widowControl w:val="0"/>
        <w:suppressAutoHyphens/>
        <w:spacing w:before="0" w:after="0"/>
        <w:jc w:val="both"/>
        <w:rPr>
          <w:sz w:val="22"/>
          <w:szCs w:val="22"/>
        </w:rPr>
      </w:pPr>
      <w:r w:rsidRPr="00FD45C4">
        <w:rPr>
          <w:sz w:val="22"/>
          <w:szCs w:val="22"/>
        </w:rPr>
        <w:t>1</w:t>
      </w:r>
      <w:r w:rsidR="00A64D7C">
        <w:rPr>
          <w:sz w:val="22"/>
          <w:szCs w:val="22"/>
        </w:rPr>
        <w:t>7</w:t>
      </w:r>
      <w:r w:rsidRPr="00FD45C4">
        <w:rPr>
          <w:sz w:val="22"/>
          <w:szCs w:val="22"/>
        </w:rPr>
        <w:t>.</w:t>
      </w:r>
      <w:r w:rsidRPr="00FD45C4">
        <w:rPr>
          <w:b w:val="0"/>
          <w:sz w:val="22"/>
          <w:szCs w:val="22"/>
        </w:rPr>
        <w:t xml:space="preserve"> </w:t>
      </w:r>
      <w:r w:rsidRPr="00FD45C4">
        <w:rPr>
          <w:sz w:val="22"/>
          <w:szCs w:val="22"/>
        </w:rPr>
        <w:t>Wadium.</w:t>
      </w:r>
    </w:p>
    <w:p w14:paraId="7ECC6FB3" w14:textId="77777777" w:rsidR="005B6A82" w:rsidRPr="00FD45C4" w:rsidRDefault="005B6A82" w:rsidP="00A64D7C">
      <w:pPr>
        <w:spacing w:line="260" w:lineRule="atLeast"/>
        <w:jc w:val="both"/>
        <w:rPr>
          <w:rFonts w:cs="Arial"/>
          <w:b/>
        </w:rPr>
      </w:pPr>
      <w:r w:rsidRPr="00FD45C4">
        <w:rPr>
          <w:rFonts w:cs="Arial"/>
        </w:rPr>
        <w:t>Zamawiający nie wymaga składania wadium.</w:t>
      </w:r>
    </w:p>
    <w:p w14:paraId="03E62782" w14:textId="77777777" w:rsidR="005B6A82" w:rsidRPr="00324247" w:rsidRDefault="005B6A82" w:rsidP="00A64D7C">
      <w:pPr>
        <w:jc w:val="both"/>
        <w:rPr>
          <w:rFonts w:cs="Arial"/>
        </w:rPr>
      </w:pPr>
      <w:r w:rsidRPr="00FD45C4">
        <w:rPr>
          <w:rFonts w:cs="Arial"/>
        </w:rPr>
        <w:t xml:space="preserve">        </w:t>
      </w:r>
    </w:p>
    <w:p w14:paraId="3DCD55EC" w14:textId="2E7CFAB9" w:rsidR="007D6499" w:rsidRPr="003E576F" w:rsidRDefault="007D6499" w:rsidP="00A64D7C">
      <w:pPr>
        <w:jc w:val="both"/>
        <w:rPr>
          <w:rFonts w:cs="Arial"/>
          <w:b/>
        </w:rPr>
      </w:pPr>
      <w:r>
        <w:rPr>
          <w:rFonts w:cs="Arial"/>
          <w:b/>
        </w:rPr>
        <w:t>1</w:t>
      </w:r>
      <w:r w:rsidR="007D35B7">
        <w:rPr>
          <w:rFonts w:cs="Arial"/>
          <w:b/>
        </w:rPr>
        <w:t>8</w:t>
      </w:r>
      <w:r w:rsidRPr="003E576F">
        <w:rPr>
          <w:rFonts w:cs="Arial"/>
          <w:b/>
        </w:rPr>
        <w:t>. Udzielenie zamówienia</w:t>
      </w:r>
    </w:p>
    <w:p w14:paraId="29F81189" w14:textId="4A13C63D" w:rsidR="007D6499" w:rsidRPr="003E576F" w:rsidRDefault="007D6499" w:rsidP="00A64D7C">
      <w:pPr>
        <w:jc w:val="both"/>
        <w:rPr>
          <w:rFonts w:cs="Arial"/>
        </w:rPr>
      </w:pPr>
      <w:r>
        <w:rPr>
          <w:rFonts w:cs="Arial"/>
        </w:rPr>
        <w:t>1</w:t>
      </w:r>
      <w:r w:rsidR="007D35B7">
        <w:rPr>
          <w:rFonts w:cs="Arial"/>
        </w:rPr>
        <w:t>8</w:t>
      </w:r>
      <w:r w:rsidRPr="003E576F">
        <w:rPr>
          <w:rFonts w:cs="Arial"/>
        </w:rPr>
        <w:t xml:space="preserve">.1. Zamawiający udzieli zamówienia Wykonawcy, którego oferta odpowiada wszystkim </w:t>
      </w:r>
    </w:p>
    <w:p w14:paraId="2CC58CBD" w14:textId="65618BC9" w:rsidR="007D6499" w:rsidRPr="003E576F" w:rsidRDefault="007D6499" w:rsidP="00EF02CE">
      <w:pPr>
        <w:ind w:left="540"/>
        <w:jc w:val="both"/>
        <w:rPr>
          <w:rFonts w:cs="Arial"/>
        </w:rPr>
      </w:pPr>
      <w:r w:rsidRPr="003E576F">
        <w:rPr>
          <w:rFonts w:cs="Arial"/>
        </w:rPr>
        <w:t>wymaganiom określonym w Regulaminie oraz niniejszej specyfikacji i została oceniona jako najkorzystniejsza w oparciu o podane w specyfikacji kryteria wyboru.</w:t>
      </w:r>
    </w:p>
    <w:p w14:paraId="04BE5A18" w14:textId="30A0E2A0" w:rsidR="007D6499" w:rsidRPr="003E576F" w:rsidRDefault="007D6499" w:rsidP="00EF02CE">
      <w:pPr>
        <w:ind w:left="567" w:hanging="567"/>
        <w:jc w:val="both"/>
        <w:rPr>
          <w:rFonts w:cs="Arial"/>
        </w:rPr>
      </w:pPr>
      <w:r>
        <w:rPr>
          <w:rFonts w:cs="Arial"/>
        </w:rPr>
        <w:t>1</w:t>
      </w:r>
      <w:r w:rsidR="007D35B7">
        <w:rPr>
          <w:rFonts w:cs="Arial"/>
        </w:rPr>
        <w:t>8</w:t>
      </w:r>
      <w:r w:rsidRPr="003E576F">
        <w:rPr>
          <w:rFonts w:cs="Arial"/>
        </w:rPr>
        <w:t xml:space="preserve">.2. O wykluczeniu Wykonawcy, odrzuceniu oferty oraz wyborze najkorzystniejszej oferty,  Zamawiający zawiadomi niezwłocznie Wykonawców, którzy złożyli oferty w przedmiotowym postępowaniu, podając uzasadnienie faktyczne i prawne. </w:t>
      </w:r>
    </w:p>
    <w:p w14:paraId="15930F95" w14:textId="7E8F16C0" w:rsidR="007D6499" w:rsidRPr="003E576F" w:rsidRDefault="007D6499" w:rsidP="00EF02CE">
      <w:pPr>
        <w:tabs>
          <w:tab w:val="left" w:pos="360"/>
          <w:tab w:val="left" w:pos="540"/>
        </w:tabs>
        <w:spacing w:line="260" w:lineRule="atLeast"/>
        <w:jc w:val="both"/>
        <w:rPr>
          <w:rFonts w:cs="Arial"/>
        </w:rPr>
      </w:pPr>
      <w:r>
        <w:rPr>
          <w:rFonts w:cs="Arial"/>
        </w:rPr>
        <w:t>1</w:t>
      </w:r>
      <w:r w:rsidR="007D35B7">
        <w:rPr>
          <w:rFonts w:cs="Arial"/>
        </w:rPr>
        <w:t>8</w:t>
      </w:r>
      <w:r w:rsidRPr="003E576F">
        <w:rPr>
          <w:rFonts w:cs="Arial"/>
        </w:rPr>
        <w:t xml:space="preserve">.3. Z Wykonawcą, który złoży najkorzystniejszą ofertę zostanie podpisana umowa, której </w:t>
      </w:r>
    </w:p>
    <w:p w14:paraId="45C977D5" w14:textId="77777777" w:rsidR="007D6499" w:rsidRPr="00B47823" w:rsidRDefault="007D6499" w:rsidP="00EF02CE">
      <w:pPr>
        <w:tabs>
          <w:tab w:val="left" w:pos="360"/>
          <w:tab w:val="left" w:pos="540"/>
        </w:tabs>
        <w:ind w:left="540"/>
        <w:jc w:val="both"/>
        <w:rPr>
          <w:rFonts w:cs="Arial"/>
        </w:rPr>
      </w:pPr>
      <w:r w:rsidRPr="003E576F">
        <w:rPr>
          <w:rFonts w:cs="Arial"/>
        </w:rPr>
        <w:t xml:space="preserve">wzór stanowi załącznik nr 2 do oferty. </w:t>
      </w:r>
    </w:p>
    <w:p w14:paraId="5B01500D" w14:textId="77777777" w:rsidR="00EF02CE" w:rsidRDefault="007D6499" w:rsidP="00EF02CE">
      <w:pPr>
        <w:tabs>
          <w:tab w:val="left" w:pos="360"/>
          <w:tab w:val="left" w:pos="540"/>
        </w:tabs>
        <w:ind w:left="540"/>
        <w:jc w:val="both"/>
        <w:rPr>
          <w:rFonts w:cs="Arial"/>
          <w:b/>
        </w:rPr>
      </w:pPr>
      <w:bookmarkStart w:id="14" w:name="_Hlk2156694"/>
      <w:r w:rsidRPr="00B47823">
        <w:rPr>
          <w:rFonts w:cs="Arial"/>
          <w:b/>
        </w:rPr>
        <w:t xml:space="preserve">W przypadku gdy oferta najkorzystniejsza zostanie złożona przez konsorcjum, wówczas Wykonawca (Wykonawcy występujący wspólnie) przed podpisaniem umowy o udzielenie zamówienia zobowiązany jest do przedłożenia  Zamawiającemu umowy konsorcjum. Brak przedłożenia Zamawiającemu umowy konsorcjum traktowany będzie jako odmowa Wykonawcy podpisania umowy o udzielenie zamówienia.  </w:t>
      </w:r>
    </w:p>
    <w:p w14:paraId="7101F19E" w14:textId="65FA85C0" w:rsidR="007D6499" w:rsidRPr="00A87D87" w:rsidRDefault="00EF02CE" w:rsidP="00EF02CE">
      <w:pPr>
        <w:tabs>
          <w:tab w:val="left" w:pos="360"/>
          <w:tab w:val="left" w:pos="540"/>
        </w:tabs>
        <w:ind w:left="567" w:hanging="567"/>
        <w:jc w:val="both"/>
        <w:rPr>
          <w:rFonts w:cs="Arial"/>
        </w:rPr>
      </w:pPr>
      <w:r w:rsidRPr="00EF02CE">
        <w:rPr>
          <w:rFonts w:cs="Arial"/>
          <w:bCs/>
        </w:rPr>
        <w:t>1</w:t>
      </w:r>
      <w:r w:rsidR="007D35B7">
        <w:rPr>
          <w:rFonts w:cs="Arial"/>
          <w:bCs/>
        </w:rPr>
        <w:t>8</w:t>
      </w:r>
      <w:r w:rsidRPr="00EF02CE">
        <w:rPr>
          <w:rFonts w:cs="Arial"/>
          <w:bCs/>
        </w:rPr>
        <w:t xml:space="preserve">.4. </w:t>
      </w:r>
      <w:bookmarkEnd w:id="14"/>
      <w:r w:rsidR="007D6499" w:rsidRPr="0063719F">
        <w:rPr>
          <w:rFonts w:cs="Arial"/>
        </w:rPr>
        <w:t>W przypadku nie złożenia dokumentów w formie pisemnej w terminie określonym w pkt. 1</w:t>
      </w:r>
      <w:r w:rsidR="007D35B7">
        <w:rPr>
          <w:rFonts w:cs="Arial"/>
        </w:rPr>
        <w:t>2</w:t>
      </w:r>
      <w:r w:rsidR="007D6499" w:rsidRPr="0063719F">
        <w:rPr>
          <w:rFonts w:cs="Arial"/>
        </w:rPr>
        <w:t xml:space="preserve">.4. siwz, przez Wykonawcę, którego oferta została uznana za najkorzystniejszą, Zamawiający uzna, że </w:t>
      </w:r>
      <w:r w:rsidR="007D6499" w:rsidRPr="00A87D87">
        <w:rPr>
          <w:rFonts w:cs="Arial"/>
        </w:rPr>
        <w:t xml:space="preserve">Wykonawca odmówił podpisania umowy i może wybrać ofertę najkorzystniejszą spośród pozostałych ofert.  Powyższego zapisu nie stosuje się w przypadku złożenia w/w dokumentów w postaci elektronicznej opatrzonych podpisem zaufanym, podpisem osobistym lub kwalifikowalnym podpisem elektronicznym. </w:t>
      </w:r>
    </w:p>
    <w:p w14:paraId="5DC6A3A9" w14:textId="6D45E2E6" w:rsidR="007D6499" w:rsidRPr="00A87D87" w:rsidRDefault="007D6499" w:rsidP="00EF02CE">
      <w:pPr>
        <w:jc w:val="both"/>
        <w:rPr>
          <w:rFonts w:cs="Arial"/>
        </w:rPr>
      </w:pPr>
      <w:r w:rsidRPr="00A87D87">
        <w:rPr>
          <w:rFonts w:cs="Arial"/>
        </w:rPr>
        <w:t>1</w:t>
      </w:r>
      <w:r w:rsidR="007D35B7">
        <w:rPr>
          <w:rFonts w:cs="Arial"/>
        </w:rPr>
        <w:t>8</w:t>
      </w:r>
      <w:r w:rsidRPr="00A87D87">
        <w:rPr>
          <w:rFonts w:cs="Arial"/>
        </w:rPr>
        <w:t xml:space="preserve">.5. Zamawiający przewiduje możliwość wprowadzenia zmian do zawartej umowy w formie pisemnego aneksu w następujących przypadkach: </w:t>
      </w:r>
    </w:p>
    <w:p w14:paraId="28817EE9" w14:textId="77777777" w:rsidR="007D6499" w:rsidRPr="00A87D87" w:rsidRDefault="007D6499" w:rsidP="00BD25F5">
      <w:pPr>
        <w:pStyle w:val="Akapitzlist"/>
        <w:numPr>
          <w:ilvl w:val="1"/>
          <w:numId w:val="18"/>
        </w:numPr>
        <w:ind w:left="643"/>
        <w:jc w:val="both"/>
        <w:rPr>
          <w:rFonts w:ascii="Arial" w:hAnsi="Arial" w:cs="Arial"/>
          <w:sz w:val="22"/>
          <w:szCs w:val="22"/>
        </w:rPr>
      </w:pPr>
      <w:r w:rsidRPr="00A87D87">
        <w:rPr>
          <w:rFonts w:ascii="Arial" w:hAnsi="Arial" w:cs="Arial"/>
          <w:sz w:val="22"/>
          <w:szCs w:val="22"/>
        </w:rPr>
        <w:t xml:space="preserve">jeżeli w okresie obowiązywania umowy zmianie ulegnie urzędowa stawka VAT, w takim wypadku wynagrodzenie Wykonawcy ulegnie zmianie tj. odpowiednio zwiększeniu bądź zmniejszeniu,  </w:t>
      </w:r>
    </w:p>
    <w:p w14:paraId="0AEE756F" w14:textId="77777777" w:rsidR="007D6499" w:rsidRPr="00A87D87" w:rsidRDefault="007D6499" w:rsidP="00BD25F5">
      <w:pPr>
        <w:pStyle w:val="Akapitzlist"/>
        <w:numPr>
          <w:ilvl w:val="1"/>
          <w:numId w:val="18"/>
        </w:numPr>
        <w:ind w:left="643"/>
        <w:jc w:val="both"/>
        <w:rPr>
          <w:rFonts w:ascii="Arial" w:hAnsi="Arial" w:cs="Arial"/>
          <w:sz w:val="22"/>
          <w:szCs w:val="22"/>
        </w:rPr>
      </w:pPr>
      <w:r w:rsidRPr="00A87D87">
        <w:rPr>
          <w:rFonts w:ascii="Arial" w:hAnsi="Arial" w:cs="Arial"/>
          <w:sz w:val="22"/>
          <w:szCs w:val="22"/>
        </w:rPr>
        <w:t>jeżeli Wykonawca utraci zwolnienie od podatku VAT. W takim wypadku wynagrodzenie Wykonawcy zostanie powiększone o należny podatek VAT,</w:t>
      </w:r>
    </w:p>
    <w:p w14:paraId="791BCD0E" w14:textId="77777777" w:rsidR="007D6499" w:rsidRPr="00A87D87" w:rsidRDefault="007D6499" w:rsidP="00BD25F5">
      <w:pPr>
        <w:pStyle w:val="Akapitzlist"/>
        <w:numPr>
          <w:ilvl w:val="1"/>
          <w:numId w:val="18"/>
        </w:numPr>
        <w:ind w:left="643"/>
        <w:jc w:val="both"/>
        <w:rPr>
          <w:rFonts w:ascii="Arial" w:hAnsi="Arial" w:cs="Arial"/>
          <w:sz w:val="22"/>
          <w:szCs w:val="22"/>
        </w:rPr>
      </w:pPr>
      <w:r w:rsidRPr="00A87D87">
        <w:rPr>
          <w:rFonts w:ascii="Arial" w:hAnsi="Arial" w:cs="Arial"/>
          <w:sz w:val="22"/>
          <w:szCs w:val="22"/>
        </w:rPr>
        <w:t>jeżeli zmianie ulegną powszechnie obowiązujące przepisy prawa w zakresie mającym wpływ na realizację przedmiotu zamówienia lub świadczenia stron,</w:t>
      </w:r>
    </w:p>
    <w:p w14:paraId="3A9698F5" w14:textId="77777777" w:rsidR="007D6499" w:rsidRPr="00A87D87" w:rsidRDefault="007D6499" w:rsidP="00BD25F5">
      <w:pPr>
        <w:pStyle w:val="Akapitzlist"/>
        <w:numPr>
          <w:ilvl w:val="1"/>
          <w:numId w:val="18"/>
        </w:numPr>
        <w:ind w:left="643"/>
        <w:jc w:val="both"/>
        <w:rPr>
          <w:rFonts w:ascii="Arial" w:hAnsi="Arial" w:cs="Arial"/>
          <w:sz w:val="22"/>
          <w:szCs w:val="22"/>
        </w:rPr>
      </w:pPr>
      <w:r w:rsidRPr="00A87D87">
        <w:rPr>
          <w:rFonts w:ascii="Arial" w:hAnsi="Arial" w:cs="Arial"/>
          <w:sz w:val="22"/>
          <w:szCs w:val="22"/>
        </w:rPr>
        <w:t>na skutek siły wyższej zajdzie konieczność zmiany terminu wykonania zamówienia,</w:t>
      </w:r>
    </w:p>
    <w:p w14:paraId="3E76C70C" w14:textId="77777777" w:rsidR="007D6499" w:rsidRPr="00A87D87" w:rsidRDefault="007D6499" w:rsidP="00BD25F5">
      <w:pPr>
        <w:pStyle w:val="Akapitzlist"/>
        <w:numPr>
          <w:ilvl w:val="1"/>
          <w:numId w:val="18"/>
        </w:numPr>
        <w:ind w:left="643"/>
        <w:jc w:val="both"/>
        <w:rPr>
          <w:rFonts w:ascii="Arial" w:hAnsi="Arial" w:cs="Arial"/>
          <w:sz w:val="22"/>
          <w:szCs w:val="22"/>
        </w:rPr>
      </w:pPr>
      <w:r w:rsidRPr="00A87D87">
        <w:rPr>
          <w:rFonts w:ascii="Arial" w:hAnsi="Arial" w:cs="Arial"/>
          <w:sz w:val="22"/>
          <w:szCs w:val="22"/>
        </w:rPr>
        <w:t>w przypadku przestojów lub innych czynników występujących u producenta przedmiotu zamówienia,</w:t>
      </w:r>
    </w:p>
    <w:p w14:paraId="589CE603" w14:textId="4F1952B4" w:rsidR="00A87D87" w:rsidRPr="00A87D87" w:rsidRDefault="007D6499" w:rsidP="00BD25F5">
      <w:pPr>
        <w:pStyle w:val="Akapitzlist"/>
        <w:numPr>
          <w:ilvl w:val="1"/>
          <w:numId w:val="18"/>
        </w:numPr>
        <w:ind w:left="643"/>
        <w:jc w:val="both"/>
        <w:rPr>
          <w:rFonts w:ascii="Arial" w:hAnsi="Arial" w:cs="Arial"/>
          <w:sz w:val="22"/>
          <w:szCs w:val="22"/>
        </w:rPr>
      </w:pPr>
      <w:r w:rsidRPr="00A87D87">
        <w:rPr>
          <w:rFonts w:ascii="Arial" w:hAnsi="Arial" w:cs="Arial"/>
          <w:sz w:val="22"/>
          <w:szCs w:val="22"/>
        </w:rPr>
        <w:t>w przypadku innej okoliczności prawnej, ekonomicznej lub technicznej skutkującej niemożliwością wykonania lub nienależytym wykonaniem umowy zgodnie z SIWZ,</w:t>
      </w:r>
    </w:p>
    <w:p w14:paraId="4DEDC917" w14:textId="20AB7D71" w:rsidR="007D6499" w:rsidRPr="00A64D7C" w:rsidRDefault="007D6499" w:rsidP="00BD25F5">
      <w:pPr>
        <w:pStyle w:val="Akapitzlist"/>
        <w:numPr>
          <w:ilvl w:val="1"/>
          <w:numId w:val="18"/>
        </w:numPr>
        <w:ind w:left="643"/>
        <w:jc w:val="both"/>
        <w:rPr>
          <w:rFonts w:ascii="Arial" w:hAnsi="Arial" w:cs="Arial"/>
          <w:sz w:val="22"/>
          <w:szCs w:val="22"/>
        </w:rPr>
      </w:pPr>
      <w:r w:rsidRPr="00A87D87">
        <w:rPr>
          <w:rFonts w:ascii="Arial" w:hAnsi="Arial" w:cs="Arial"/>
          <w:bCs/>
          <w:sz w:val="22"/>
          <w:szCs w:val="22"/>
        </w:rPr>
        <w:t>jeżeli wprowadzone zmiany są korzystne dla Zamawiającego</w:t>
      </w:r>
      <w:r w:rsidR="00A64D7C">
        <w:rPr>
          <w:rFonts w:ascii="Arial" w:hAnsi="Arial" w:cs="Arial"/>
          <w:bCs/>
          <w:sz w:val="22"/>
          <w:szCs w:val="22"/>
        </w:rPr>
        <w:t>,</w:t>
      </w:r>
    </w:p>
    <w:p w14:paraId="3DD8E8FF" w14:textId="77777777" w:rsidR="00A64D7C" w:rsidRPr="00A64D7C" w:rsidRDefault="00A64D7C" w:rsidP="00BD25F5">
      <w:pPr>
        <w:pStyle w:val="Akapitzlist"/>
        <w:numPr>
          <w:ilvl w:val="1"/>
          <w:numId w:val="18"/>
        </w:numPr>
        <w:ind w:left="643"/>
        <w:jc w:val="both"/>
        <w:rPr>
          <w:rFonts w:ascii="Arial" w:hAnsi="Arial" w:cs="Arial"/>
          <w:sz w:val="22"/>
          <w:szCs w:val="22"/>
        </w:rPr>
      </w:pPr>
      <w:r w:rsidRPr="00A64D7C">
        <w:rPr>
          <w:rFonts w:ascii="Arial" w:hAnsi="Arial" w:cs="Arial"/>
          <w:sz w:val="22"/>
          <w:szCs w:val="22"/>
        </w:rPr>
        <w:t>jeżeli wystąpiła konieczność wykonania zamówień dodatkowych.</w:t>
      </w:r>
    </w:p>
    <w:p w14:paraId="60E49FF2" w14:textId="77777777" w:rsidR="00A64D7C" w:rsidRPr="00A87D87" w:rsidRDefault="00A64D7C" w:rsidP="00A64D7C">
      <w:pPr>
        <w:pStyle w:val="Akapitzlist"/>
        <w:ind w:left="643"/>
        <w:jc w:val="both"/>
        <w:rPr>
          <w:rFonts w:ascii="Arial" w:hAnsi="Arial" w:cs="Arial"/>
          <w:sz w:val="22"/>
          <w:szCs w:val="22"/>
        </w:rPr>
      </w:pPr>
    </w:p>
    <w:p w14:paraId="44CC2063" w14:textId="486A44B7" w:rsidR="00A64D7C" w:rsidRPr="002007EC" w:rsidRDefault="00A64D7C" w:rsidP="00BD25F5">
      <w:pPr>
        <w:pStyle w:val="Akapitzlist"/>
        <w:numPr>
          <w:ilvl w:val="1"/>
          <w:numId w:val="30"/>
        </w:numPr>
        <w:jc w:val="both"/>
        <w:rPr>
          <w:rFonts w:ascii="Arial" w:hAnsi="Arial" w:cs="Arial"/>
          <w:sz w:val="22"/>
          <w:szCs w:val="22"/>
        </w:rPr>
      </w:pPr>
      <w:r w:rsidRPr="002007EC">
        <w:rPr>
          <w:rFonts w:ascii="Arial" w:hAnsi="Arial" w:cs="Arial"/>
          <w:sz w:val="22"/>
          <w:szCs w:val="22"/>
        </w:rPr>
        <w:t>Zamawiający przewiduje możliwość udzielenia dotychczasowemu Wykonawcy zamówień dodatkowych o wartości nieprzekraczającej  50 % wartości zamówienia podstawowego:</w:t>
      </w:r>
    </w:p>
    <w:p w14:paraId="6603464A" w14:textId="77777777" w:rsidR="00A64D7C" w:rsidRPr="002007EC" w:rsidRDefault="00A64D7C" w:rsidP="00A64D7C">
      <w:pPr>
        <w:pStyle w:val="Default"/>
        <w:ind w:left="480"/>
        <w:jc w:val="both"/>
        <w:rPr>
          <w:rFonts w:ascii="Arial" w:hAnsi="Arial" w:cs="Arial"/>
          <w:bCs/>
          <w:color w:val="auto"/>
          <w:sz w:val="22"/>
          <w:szCs w:val="22"/>
        </w:rPr>
      </w:pPr>
    </w:p>
    <w:p w14:paraId="26AC6192" w14:textId="77777777" w:rsidR="00A64D7C" w:rsidRPr="002007EC" w:rsidRDefault="00A64D7C" w:rsidP="00BD25F5">
      <w:pPr>
        <w:pStyle w:val="Default"/>
        <w:numPr>
          <w:ilvl w:val="1"/>
          <w:numId w:val="29"/>
        </w:numPr>
        <w:ind w:left="993" w:hanging="426"/>
        <w:jc w:val="both"/>
        <w:rPr>
          <w:rFonts w:ascii="Arial" w:hAnsi="Arial" w:cs="Arial"/>
          <w:bCs/>
          <w:color w:val="auto"/>
          <w:sz w:val="22"/>
          <w:szCs w:val="22"/>
        </w:rPr>
      </w:pPr>
      <w:r w:rsidRPr="002007EC">
        <w:rPr>
          <w:rFonts w:ascii="Arial" w:hAnsi="Arial" w:cs="Arial"/>
          <w:bCs/>
          <w:color w:val="auto"/>
          <w:sz w:val="22"/>
          <w:szCs w:val="22"/>
        </w:rPr>
        <w:lastRenderedPageBreak/>
        <w:t>objętych zamówieniem podstawowym, jeżeli istnieje konieczność ich wykonania w większej ilości,</w:t>
      </w:r>
    </w:p>
    <w:p w14:paraId="3E27EBF7" w14:textId="77777777" w:rsidR="00A64D7C" w:rsidRPr="002007EC" w:rsidRDefault="00A64D7C" w:rsidP="00A64D7C">
      <w:pPr>
        <w:pStyle w:val="Default"/>
        <w:ind w:left="993"/>
        <w:jc w:val="both"/>
        <w:rPr>
          <w:rFonts w:ascii="Arial" w:hAnsi="Arial" w:cs="Arial"/>
          <w:bCs/>
          <w:color w:val="auto"/>
          <w:sz w:val="22"/>
          <w:szCs w:val="22"/>
        </w:rPr>
      </w:pPr>
    </w:p>
    <w:p w14:paraId="1C9438FA" w14:textId="77777777" w:rsidR="00A64D7C" w:rsidRPr="002007EC" w:rsidRDefault="00A64D7C" w:rsidP="00BD25F5">
      <w:pPr>
        <w:pStyle w:val="Default"/>
        <w:numPr>
          <w:ilvl w:val="1"/>
          <w:numId w:val="29"/>
        </w:numPr>
        <w:ind w:left="993" w:hanging="426"/>
        <w:jc w:val="both"/>
        <w:rPr>
          <w:rFonts w:ascii="Arial" w:hAnsi="Arial" w:cs="Arial"/>
          <w:bCs/>
          <w:color w:val="auto"/>
          <w:sz w:val="22"/>
          <w:szCs w:val="22"/>
        </w:rPr>
      </w:pPr>
      <w:r w:rsidRPr="002007EC">
        <w:rPr>
          <w:rFonts w:ascii="Arial" w:hAnsi="Arial" w:cs="Arial"/>
          <w:bCs/>
          <w:color w:val="auto"/>
          <w:sz w:val="22"/>
          <w:szCs w:val="22"/>
        </w:rPr>
        <w:t xml:space="preserve">nieobjętych zamówieniem podstawowym, niezbędnych do jego prawidłowego wykonania, </w:t>
      </w:r>
    </w:p>
    <w:p w14:paraId="7D5A84EA" w14:textId="77777777" w:rsidR="00A64D7C" w:rsidRPr="002007EC" w:rsidRDefault="00A64D7C" w:rsidP="00A64D7C">
      <w:pPr>
        <w:pStyle w:val="Default"/>
        <w:ind w:left="480"/>
        <w:jc w:val="both"/>
        <w:rPr>
          <w:rFonts w:ascii="Arial" w:hAnsi="Arial" w:cs="Arial"/>
          <w:bCs/>
          <w:color w:val="auto"/>
          <w:sz w:val="22"/>
          <w:szCs w:val="22"/>
        </w:rPr>
      </w:pPr>
    </w:p>
    <w:p w14:paraId="14AA0AC2" w14:textId="77777777" w:rsidR="00A64D7C" w:rsidRPr="002007EC" w:rsidRDefault="00A64D7C" w:rsidP="00A64D7C">
      <w:pPr>
        <w:pStyle w:val="Default"/>
        <w:ind w:left="993"/>
        <w:jc w:val="both"/>
        <w:rPr>
          <w:rFonts w:ascii="Arial" w:hAnsi="Arial" w:cs="Arial"/>
          <w:bCs/>
          <w:color w:val="auto"/>
          <w:sz w:val="22"/>
          <w:szCs w:val="22"/>
        </w:rPr>
      </w:pPr>
      <w:r w:rsidRPr="002007EC">
        <w:rPr>
          <w:rFonts w:ascii="Arial" w:hAnsi="Arial" w:cs="Arial"/>
          <w:bCs/>
          <w:color w:val="auto"/>
          <w:sz w:val="22"/>
          <w:szCs w:val="22"/>
        </w:rPr>
        <w:t>których wykonanie stało się konieczne na skutek sytuacji niemożliwej wcześniej do przewidzenia,</w:t>
      </w:r>
    </w:p>
    <w:p w14:paraId="5A6B70CB" w14:textId="77777777" w:rsidR="00A64D7C" w:rsidRPr="002007EC" w:rsidRDefault="00A64D7C" w:rsidP="00A64D7C">
      <w:pPr>
        <w:pStyle w:val="Default"/>
        <w:ind w:left="480" w:firstLine="228"/>
        <w:jc w:val="both"/>
        <w:rPr>
          <w:rFonts w:ascii="Arial" w:hAnsi="Arial" w:cs="Arial"/>
          <w:bCs/>
          <w:color w:val="auto"/>
          <w:sz w:val="22"/>
          <w:szCs w:val="22"/>
        </w:rPr>
      </w:pPr>
      <w:r w:rsidRPr="002007EC">
        <w:rPr>
          <w:rFonts w:ascii="Arial" w:hAnsi="Arial" w:cs="Arial"/>
          <w:bCs/>
          <w:color w:val="auto"/>
          <w:sz w:val="22"/>
          <w:szCs w:val="22"/>
        </w:rPr>
        <w:t>lub</w:t>
      </w:r>
    </w:p>
    <w:p w14:paraId="66D2FE0D" w14:textId="77777777" w:rsidR="00A64D7C" w:rsidRPr="002007EC" w:rsidRDefault="00A64D7C" w:rsidP="00A64D7C">
      <w:pPr>
        <w:pStyle w:val="Default"/>
        <w:ind w:left="993"/>
        <w:jc w:val="both"/>
        <w:rPr>
          <w:rFonts w:ascii="Arial" w:hAnsi="Arial" w:cs="Arial"/>
          <w:bCs/>
          <w:color w:val="auto"/>
          <w:sz w:val="22"/>
          <w:szCs w:val="22"/>
        </w:rPr>
      </w:pPr>
      <w:r w:rsidRPr="002007EC">
        <w:rPr>
          <w:rFonts w:ascii="Arial" w:hAnsi="Arial" w:cs="Arial"/>
          <w:bCs/>
          <w:color w:val="auto"/>
          <w:sz w:val="22"/>
          <w:szCs w:val="22"/>
        </w:rPr>
        <w:t xml:space="preserve">z przyczyn technicznych lub gospodarczych oddzielenie zamówienia dodatkowego od zamówienia podstawowego wymagałoby poniesienia niewspółmiernie wysokich kosztów </w:t>
      </w:r>
    </w:p>
    <w:p w14:paraId="47691E8D" w14:textId="77777777" w:rsidR="00A64D7C" w:rsidRPr="002007EC" w:rsidRDefault="00A64D7C" w:rsidP="00A64D7C">
      <w:pPr>
        <w:pStyle w:val="Default"/>
        <w:ind w:left="480" w:firstLine="228"/>
        <w:jc w:val="both"/>
        <w:rPr>
          <w:rFonts w:ascii="Arial" w:hAnsi="Arial" w:cs="Arial"/>
          <w:bCs/>
          <w:color w:val="auto"/>
          <w:sz w:val="22"/>
          <w:szCs w:val="22"/>
        </w:rPr>
      </w:pPr>
      <w:r w:rsidRPr="002007EC">
        <w:rPr>
          <w:rFonts w:ascii="Arial" w:hAnsi="Arial" w:cs="Arial"/>
          <w:bCs/>
          <w:color w:val="auto"/>
          <w:sz w:val="22"/>
          <w:szCs w:val="22"/>
        </w:rPr>
        <w:t xml:space="preserve">lub </w:t>
      </w:r>
    </w:p>
    <w:p w14:paraId="26C5DB4B" w14:textId="77777777" w:rsidR="00A64D7C" w:rsidRPr="002007EC" w:rsidRDefault="00A64D7C" w:rsidP="00A64D7C">
      <w:pPr>
        <w:pStyle w:val="Default"/>
        <w:ind w:left="993"/>
        <w:jc w:val="both"/>
        <w:rPr>
          <w:rFonts w:ascii="Arial" w:hAnsi="Arial" w:cs="Arial"/>
          <w:bCs/>
          <w:color w:val="auto"/>
          <w:sz w:val="22"/>
          <w:szCs w:val="22"/>
        </w:rPr>
      </w:pPr>
      <w:r w:rsidRPr="002007EC">
        <w:rPr>
          <w:rFonts w:ascii="Arial" w:hAnsi="Arial" w:cs="Arial"/>
          <w:bCs/>
          <w:color w:val="auto"/>
          <w:sz w:val="22"/>
          <w:szCs w:val="22"/>
        </w:rPr>
        <w:t>wykonanie zamówienia podstawowego jest uzależnione od wykonania zamówienia dodatkowego.</w:t>
      </w:r>
    </w:p>
    <w:p w14:paraId="0F7A9E72" w14:textId="77777777" w:rsidR="00A64D7C" w:rsidRPr="002007EC" w:rsidRDefault="00A64D7C" w:rsidP="00A64D7C">
      <w:pPr>
        <w:pStyle w:val="Default"/>
        <w:ind w:left="480"/>
        <w:jc w:val="both"/>
        <w:rPr>
          <w:rFonts w:ascii="Arial" w:hAnsi="Arial" w:cs="Arial"/>
          <w:bCs/>
          <w:color w:val="auto"/>
          <w:sz w:val="22"/>
          <w:szCs w:val="22"/>
        </w:rPr>
      </w:pPr>
    </w:p>
    <w:p w14:paraId="6E1D38DA" w14:textId="77777777" w:rsidR="00A64D7C" w:rsidRPr="00AC041A" w:rsidRDefault="00A64D7C" w:rsidP="00A64D7C">
      <w:pPr>
        <w:ind w:left="426"/>
        <w:jc w:val="both"/>
        <w:rPr>
          <w:rFonts w:cs="Arial"/>
          <w:bCs/>
          <w:color w:val="000000"/>
          <w:lang w:eastAsia="ar-SA"/>
        </w:rPr>
      </w:pPr>
      <w:r w:rsidRPr="002007EC">
        <w:rPr>
          <w:rFonts w:cs="Arial"/>
          <w:bCs/>
          <w:color w:val="000000"/>
          <w:lang w:eastAsia="ar-SA"/>
        </w:rPr>
        <w:t>W przypadku udzielenia zamówień, o których mowa</w:t>
      </w:r>
      <w:r w:rsidRPr="00AC041A">
        <w:rPr>
          <w:rFonts w:cs="Arial"/>
          <w:bCs/>
          <w:color w:val="000000"/>
          <w:lang w:eastAsia="ar-SA"/>
        </w:rPr>
        <w:t xml:space="preserve"> w lit. a) do określenia ich wartości Zamawiający przyjmie ceny jednostkowe wynikające z oferty.</w:t>
      </w:r>
    </w:p>
    <w:p w14:paraId="721B014C" w14:textId="77777777" w:rsidR="00A64D7C" w:rsidRPr="00AC041A" w:rsidRDefault="00A64D7C" w:rsidP="00A64D7C">
      <w:pPr>
        <w:ind w:left="426"/>
        <w:jc w:val="both"/>
        <w:rPr>
          <w:rFonts w:cs="Arial"/>
        </w:rPr>
      </w:pPr>
      <w:r w:rsidRPr="00AC041A">
        <w:rPr>
          <w:rFonts w:cs="Arial"/>
          <w:bCs/>
          <w:color w:val="000000"/>
          <w:lang w:eastAsia="ar-SA"/>
        </w:rPr>
        <w:t>Do określenia wynagrodzenia za  zamówienia, o których mowa w lit. b) wynagrodzenie Wykonawcy zostanie ustalone w oparciu o negocjacje stron</w:t>
      </w:r>
      <w:r w:rsidRPr="00AC041A">
        <w:rPr>
          <w:rFonts w:cs="Arial"/>
          <w:bCs/>
        </w:rPr>
        <w:t>.</w:t>
      </w:r>
    </w:p>
    <w:p w14:paraId="000E6F2F" w14:textId="77777777" w:rsidR="00A64D7C" w:rsidRPr="00A87D87" w:rsidRDefault="00A64D7C" w:rsidP="00A64D7C">
      <w:pPr>
        <w:jc w:val="both"/>
        <w:rPr>
          <w:rFonts w:cs="Arial"/>
        </w:rPr>
      </w:pPr>
    </w:p>
    <w:p w14:paraId="3A2E71D6" w14:textId="7154181E" w:rsidR="007D6499" w:rsidRPr="004E074C" w:rsidRDefault="00720263" w:rsidP="00EF02CE">
      <w:pPr>
        <w:pStyle w:val="Nagwek1"/>
        <w:widowControl w:val="0"/>
        <w:suppressAutoHyphens/>
        <w:jc w:val="both"/>
        <w:rPr>
          <w:rFonts w:cs="Arial"/>
          <w:color w:val="000000"/>
          <w:sz w:val="22"/>
          <w:szCs w:val="22"/>
        </w:rPr>
      </w:pPr>
      <w:r>
        <w:rPr>
          <w:rFonts w:cs="Arial"/>
          <w:color w:val="000000"/>
          <w:sz w:val="22"/>
          <w:szCs w:val="22"/>
        </w:rPr>
        <w:t>19</w:t>
      </w:r>
      <w:r w:rsidR="007D6499">
        <w:rPr>
          <w:rFonts w:cs="Arial"/>
          <w:color w:val="000000"/>
          <w:sz w:val="22"/>
          <w:szCs w:val="22"/>
        </w:rPr>
        <w:t xml:space="preserve">.  </w:t>
      </w:r>
      <w:r w:rsidR="007D6499" w:rsidRPr="004E074C">
        <w:rPr>
          <w:rFonts w:cs="Arial"/>
          <w:color w:val="000000"/>
          <w:sz w:val="22"/>
          <w:szCs w:val="22"/>
        </w:rPr>
        <w:t>Obowiązki informacyjne związane z przetwarzaniem danych osobowych.</w:t>
      </w:r>
    </w:p>
    <w:p w14:paraId="557A8AAE" w14:textId="77777777" w:rsidR="00720263" w:rsidRPr="00AC041A" w:rsidRDefault="00720263" w:rsidP="00720263">
      <w:pPr>
        <w:ind w:left="426"/>
        <w:jc w:val="both"/>
        <w:rPr>
          <w:rFonts w:eastAsia="Calibri" w:cs="Arial"/>
          <w:lang w:eastAsia="en-US"/>
        </w:rPr>
      </w:pPr>
      <w:r w:rsidRPr="00AC041A">
        <w:rPr>
          <w:rFonts w:eastAsia="Calibri" w:cs="Arial"/>
          <w:lang w:eastAsia="en-US"/>
        </w:rPr>
        <w:t>Zamawiający oświadcza, że w związku z wejściem w życie z dniem 25 maja 2018 roku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zwane w dalszej części zapytania o cenę RODO) Zakład Wodociągów i Kanalizacji Sp. z o.o. w Świnoujściu zapewniał będzie określone w tych przepisach standardy ochrony i właściwego postępowania z danymi osobowymi.</w:t>
      </w:r>
    </w:p>
    <w:p w14:paraId="4EAC6BF9" w14:textId="77777777" w:rsidR="00720263" w:rsidRDefault="00720263" w:rsidP="00720263">
      <w:pPr>
        <w:ind w:firstLine="360"/>
        <w:jc w:val="both"/>
        <w:rPr>
          <w:rFonts w:eastAsia="Calibri" w:cs="Arial"/>
          <w:lang w:eastAsia="en-US"/>
        </w:rPr>
      </w:pPr>
    </w:p>
    <w:p w14:paraId="59271126" w14:textId="1640CAAF" w:rsidR="00720263" w:rsidRPr="00AC041A" w:rsidRDefault="00720263" w:rsidP="00720263">
      <w:pPr>
        <w:ind w:firstLine="360"/>
        <w:jc w:val="both"/>
        <w:rPr>
          <w:rFonts w:eastAsia="Calibri" w:cs="Arial"/>
          <w:lang w:eastAsia="en-US"/>
        </w:rPr>
      </w:pPr>
      <w:r w:rsidRPr="00AC041A">
        <w:rPr>
          <w:rFonts w:eastAsia="Calibri" w:cs="Arial"/>
          <w:lang w:eastAsia="en-US"/>
        </w:rPr>
        <w:t xml:space="preserve">Zgodnie z art. 13 ust. 1 i 2 RODO Zamawiający informuje, że: </w:t>
      </w:r>
    </w:p>
    <w:p w14:paraId="4AC9B3C6" w14:textId="77777777" w:rsidR="00720263" w:rsidRPr="00AC041A" w:rsidRDefault="00720263" w:rsidP="00BD25F5">
      <w:pPr>
        <w:numPr>
          <w:ilvl w:val="0"/>
          <w:numId w:val="6"/>
        </w:numPr>
        <w:contextualSpacing/>
        <w:jc w:val="both"/>
        <w:rPr>
          <w:rFonts w:eastAsia="Calibri" w:cs="Arial"/>
          <w:lang w:eastAsia="en-US"/>
        </w:rPr>
      </w:pPr>
      <w:r w:rsidRPr="00AC041A">
        <w:rPr>
          <w:rFonts w:eastAsia="Calibri" w:cs="Arial"/>
          <w:lang w:eastAsia="en-US"/>
        </w:rPr>
        <w:t>Zakład Wodociągów i Kanalizacji Sp. z o.o. – siedziba: 72-600 Świnoujście, ul. Kołłątaja 4 jest Administratorem Danych Osobowych;</w:t>
      </w:r>
    </w:p>
    <w:p w14:paraId="37028C05" w14:textId="77777777" w:rsidR="00720263" w:rsidRPr="00AC041A" w:rsidRDefault="00720263" w:rsidP="00BD25F5">
      <w:pPr>
        <w:numPr>
          <w:ilvl w:val="0"/>
          <w:numId w:val="6"/>
        </w:numPr>
        <w:contextualSpacing/>
        <w:jc w:val="both"/>
        <w:rPr>
          <w:rFonts w:eastAsia="Calibri" w:cs="Arial"/>
          <w:lang w:eastAsia="en-US"/>
        </w:rPr>
      </w:pPr>
      <w:r w:rsidRPr="00AC041A">
        <w:rPr>
          <w:rFonts w:eastAsia="Calibri" w:cs="Arial"/>
          <w:lang w:eastAsia="en-US"/>
        </w:rPr>
        <w:t>pozyskane dane osobowe będą przetwarzane przez ZWiK Spółka z o.o. w Świnoujściu, jako Administratora Danych w celu związanym z realizacją niniejszego zamówienia;</w:t>
      </w:r>
    </w:p>
    <w:p w14:paraId="77C27487" w14:textId="77777777" w:rsidR="00720263" w:rsidRPr="00AC041A" w:rsidRDefault="00720263" w:rsidP="00BD25F5">
      <w:pPr>
        <w:numPr>
          <w:ilvl w:val="0"/>
          <w:numId w:val="6"/>
        </w:numPr>
        <w:contextualSpacing/>
        <w:jc w:val="both"/>
        <w:rPr>
          <w:rFonts w:eastAsia="Calibri" w:cs="Arial"/>
          <w:lang w:eastAsia="en-US"/>
        </w:rPr>
      </w:pPr>
      <w:r w:rsidRPr="00AC041A">
        <w:rPr>
          <w:rFonts w:eastAsia="Calibri" w:cs="Arial"/>
          <w:lang w:eastAsia="en-US"/>
        </w:rPr>
        <w:t>dane osobowe będą przechowywane przez okres 4 lat od dnia zakończenia postępowania o udzielenie zamówienia, a jeżeli w wyniku postępowania zostanie zawarta umowa – do czasu przedawnienia roszczeń związanych z realizacją umowy;</w:t>
      </w:r>
    </w:p>
    <w:p w14:paraId="79FD61A4" w14:textId="77777777" w:rsidR="00720263" w:rsidRPr="00AC041A" w:rsidRDefault="00720263" w:rsidP="00BD25F5">
      <w:pPr>
        <w:numPr>
          <w:ilvl w:val="0"/>
          <w:numId w:val="6"/>
        </w:numPr>
        <w:contextualSpacing/>
        <w:jc w:val="both"/>
        <w:rPr>
          <w:rFonts w:eastAsia="Calibri" w:cs="Arial"/>
          <w:lang w:eastAsia="en-US"/>
        </w:rPr>
      </w:pPr>
      <w:r w:rsidRPr="00AC041A">
        <w:rPr>
          <w:rFonts w:eastAsia="Calibri" w:cs="Arial"/>
          <w:lang w:eastAsia="en-US"/>
        </w:rPr>
        <w:t>w odniesieniu do zgromadzonych danych osobowych w związku z postępowaniem, decyzje nie będą podejmowane w sposób zautomatyzowany, stosowanie do art. 22 RODO;</w:t>
      </w:r>
    </w:p>
    <w:p w14:paraId="0897C180" w14:textId="77777777" w:rsidR="00720263" w:rsidRPr="00AC041A" w:rsidRDefault="00720263" w:rsidP="00BD25F5">
      <w:pPr>
        <w:numPr>
          <w:ilvl w:val="0"/>
          <w:numId w:val="6"/>
        </w:numPr>
        <w:contextualSpacing/>
        <w:jc w:val="both"/>
        <w:rPr>
          <w:rFonts w:eastAsia="Calibri" w:cs="Arial"/>
          <w:lang w:eastAsia="en-US"/>
        </w:rPr>
      </w:pPr>
      <w:r w:rsidRPr="00AC041A">
        <w:rPr>
          <w:rFonts w:eastAsia="Calibri" w:cs="Arial"/>
          <w:lang w:eastAsia="en-US"/>
        </w:rPr>
        <w:t>Zamawiający z dniem 25 maja 2018 r. wyznaczył Inspektora Ochrony Danych, z którym skontaktować można się:</w:t>
      </w:r>
    </w:p>
    <w:p w14:paraId="40E6F4C9" w14:textId="77777777" w:rsidR="00720263" w:rsidRPr="00AC041A" w:rsidRDefault="00720263" w:rsidP="00BD25F5">
      <w:pPr>
        <w:numPr>
          <w:ilvl w:val="0"/>
          <w:numId w:val="7"/>
        </w:numPr>
        <w:contextualSpacing/>
        <w:jc w:val="both"/>
        <w:rPr>
          <w:rFonts w:eastAsia="Calibri" w:cs="Arial"/>
          <w:lang w:eastAsia="en-US"/>
        </w:rPr>
      </w:pPr>
      <w:r w:rsidRPr="00AC041A">
        <w:rPr>
          <w:rFonts w:eastAsia="Calibri" w:cs="Arial"/>
          <w:lang w:eastAsia="en-US"/>
        </w:rPr>
        <w:t xml:space="preserve">telefonicznie: nr (91) 321-45-31 / 321-42-86 / 321-35-24 </w:t>
      </w:r>
    </w:p>
    <w:p w14:paraId="7749A014" w14:textId="77777777" w:rsidR="00720263" w:rsidRPr="00AC041A" w:rsidRDefault="00720263" w:rsidP="00BD25F5">
      <w:pPr>
        <w:numPr>
          <w:ilvl w:val="0"/>
          <w:numId w:val="7"/>
        </w:numPr>
        <w:contextualSpacing/>
        <w:jc w:val="both"/>
        <w:rPr>
          <w:rFonts w:eastAsia="Calibri" w:cs="Arial"/>
          <w:lang w:eastAsia="en-US"/>
        </w:rPr>
      </w:pPr>
      <w:r w:rsidRPr="00AC041A">
        <w:rPr>
          <w:rFonts w:eastAsia="Calibri" w:cs="Arial"/>
          <w:lang w:eastAsia="en-US"/>
        </w:rPr>
        <w:t>pocztą tradycyjną: na adres Świnoujście, ul. Kołłątaja 4</w:t>
      </w:r>
    </w:p>
    <w:p w14:paraId="5E8F1008" w14:textId="77777777" w:rsidR="00720263" w:rsidRPr="00AC041A" w:rsidRDefault="00720263" w:rsidP="00BD25F5">
      <w:pPr>
        <w:numPr>
          <w:ilvl w:val="0"/>
          <w:numId w:val="7"/>
        </w:numPr>
        <w:contextualSpacing/>
        <w:jc w:val="both"/>
        <w:rPr>
          <w:rFonts w:eastAsia="Calibri" w:cs="Arial"/>
          <w:lang w:eastAsia="en-US"/>
        </w:rPr>
      </w:pPr>
      <w:r w:rsidRPr="00AC041A">
        <w:rPr>
          <w:rFonts w:eastAsia="Calibri" w:cs="Arial"/>
          <w:lang w:eastAsia="en-US"/>
        </w:rPr>
        <w:t xml:space="preserve">pocztą elektroniczną: na adres e-mail </w:t>
      </w:r>
      <w:hyperlink r:id="rId19" w:history="1">
        <w:r w:rsidRPr="00AC041A">
          <w:rPr>
            <w:rFonts w:eastAsia="Calibri" w:cs="Arial"/>
            <w:color w:val="0000FF"/>
            <w:u w:val="single"/>
            <w:lang w:eastAsia="en-US"/>
          </w:rPr>
          <w:t>zwik@zwik.fn.pl</w:t>
        </w:r>
      </w:hyperlink>
      <w:r w:rsidRPr="00AC041A">
        <w:rPr>
          <w:rFonts w:eastAsia="Calibri" w:cs="Arial"/>
          <w:color w:val="0000FF"/>
          <w:u w:val="single"/>
          <w:lang w:eastAsia="en-US"/>
        </w:rPr>
        <w:t xml:space="preserve">; </w:t>
      </w:r>
      <w:hyperlink r:id="rId20" w:history="1">
        <w:r w:rsidRPr="00AC041A">
          <w:rPr>
            <w:rStyle w:val="Hipercze"/>
            <w:rFonts w:eastAsia="Calibri" w:cs="Arial"/>
            <w:lang w:eastAsia="en-US"/>
          </w:rPr>
          <w:t>iod@zwik.fn.pl</w:t>
        </w:r>
      </w:hyperlink>
      <w:r w:rsidRPr="00AC041A">
        <w:rPr>
          <w:rFonts w:eastAsia="Calibri" w:cs="Arial"/>
          <w:color w:val="0000FF"/>
          <w:u w:val="single"/>
          <w:lang w:eastAsia="en-US"/>
        </w:rPr>
        <w:t xml:space="preserve"> </w:t>
      </w:r>
    </w:p>
    <w:p w14:paraId="3166EAFC" w14:textId="77777777" w:rsidR="00720263" w:rsidRPr="00AC041A" w:rsidRDefault="00720263" w:rsidP="00BD25F5">
      <w:pPr>
        <w:numPr>
          <w:ilvl w:val="0"/>
          <w:numId w:val="7"/>
        </w:numPr>
        <w:contextualSpacing/>
        <w:jc w:val="both"/>
        <w:rPr>
          <w:rFonts w:eastAsia="Calibri" w:cs="Arial"/>
          <w:lang w:eastAsia="en-US"/>
        </w:rPr>
      </w:pPr>
      <w:r w:rsidRPr="00AC041A">
        <w:rPr>
          <w:rFonts w:eastAsia="Calibri" w:cs="Arial"/>
          <w:lang w:eastAsia="en-US"/>
        </w:rPr>
        <w:t>osobiście: w siedzibie Spółki w Świnoujściu przy ul. Kołłątaja 4.</w:t>
      </w:r>
    </w:p>
    <w:p w14:paraId="5451847C" w14:textId="77777777" w:rsidR="00720263" w:rsidRPr="00AC041A" w:rsidRDefault="00720263" w:rsidP="00BD25F5">
      <w:pPr>
        <w:numPr>
          <w:ilvl w:val="0"/>
          <w:numId w:val="6"/>
        </w:numPr>
        <w:contextualSpacing/>
        <w:jc w:val="both"/>
        <w:rPr>
          <w:rFonts w:eastAsia="Calibri" w:cs="Arial"/>
          <w:lang w:eastAsia="en-US"/>
        </w:rPr>
      </w:pPr>
      <w:r w:rsidRPr="00AC041A">
        <w:rPr>
          <w:rFonts w:eastAsia="Calibri" w:cs="Arial"/>
          <w:lang w:eastAsia="en-US"/>
        </w:rPr>
        <w:t>posiada Pani/Pan:</w:t>
      </w:r>
    </w:p>
    <w:p w14:paraId="56547910" w14:textId="77777777" w:rsidR="00720263" w:rsidRPr="00AC041A" w:rsidRDefault="00720263" w:rsidP="00BD25F5">
      <w:pPr>
        <w:numPr>
          <w:ilvl w:val="0"/>
          <w:numId w:val="8"/>
        </w:numPr>
        <w:contextualSpacing/>
        <w:jc w:val="both"/>
        <w:rPr>
          <w:rFonts w:eastAsia="Calibri" w:cs="Arial"/>
          <w:lang w:eastAsia="en-US"/>
        </w:rPr>
      </w:pPr>
      <w:r w:rsidRPr="00AC041A">
        <w:rPr>
          <w:rFonts w:eastAsia="Calibri" w:cs="Arial"/>
          <w:lang w:eastAsia="en-US"/>
        </w:rPr>
        <w:t>na podstawie art. 15 RODO prawo dostępu do danych osobowych Pani/Pana dotyczących;</w:t>
      </w:r>
    </w:p>
    <w:p w14:paraId="01B549DC" w14:textId="77777777" w:rsidR="00720263" w:rsidRPr="00AC041A" w:rsidRDefault="00720263" w:rsidP="00BD25F5">
      <w:pPr>
        <w:numPr>
          <w:ilvl w:val="0"/>
          <w:numId w:val="8"/>
        </w:numPr>
        <w:contextualSpacing/>
        <w:jc w:val="both"/>
        <w:rPr>
          <w:rFonts w:eastAsia="Calibri" w:cs="Arial"/>
          <w:lang w:eastAsia="en-US"/>
        </w:rPr>
      </w:pPr>
      <w:r w:rsidRPr="00AC041A">
        <w:rPr>
          <w:rFonts w:eastAsia="Calibri" w:cs="Arial"/>
          <w:lang w:eastAsia="en-US"/>
        </w:rPr>
        <w:t>na podstawie art. 16 RODO prawo do sprostowania Pani/Pana danych osobowych*;</w:t>
      </w:r>
    </w:p>
    <w:p w14:paraId="22DF37BE" w14:textId="77777777" w:rsidR="00720263" w:rsidRPr="00AC041A" w:rsidRDefault="00720263" w:rsidP="00BD25F5">
      <w:pPr>
        <w:numPr>
          <w:ilvl w:val="0"/>
          <w:numId w:val="8"/>
        </w:numPr>
        <w:contextualSpacing/>
        <w:jc w:val="both"/>
        <w:rPr>
          <w:rFonts w:eastAsia="Calibri" w:cs="Arial"/>
          <w:lang w:eastAsia="en-US"/>
        </w:rPr>
      </w:pPr>
      <w:r w:rsidRPr="00AC041A">
        <w:rPr>
          <w:rFonts w:eastAsia="Calibri" w:cs="Arial"/>
          <w:lang w:eastAsia="en-US"/>
        </w:rPr>
        <w:t xml:space="preserve">na podstawie art. 18 RODO prawo żądania od administratora ograniczenia przetwarzania danych osobowych z zastrzeżeniem przypadków, o których mowa w art. 18 ust. 2 RODO**;  </w:t>
      </w:r>
    </w:p>
    <w:p w14:paraId="686A3E0E" w14:textId="77777777" w:rsidR="00720263" w:rsidRPr="00AC041A" w:rsidRDefault="00720263" w:rsidP="00BD25F5">
      <w:pPr>
        <w:numPr>
          <w:ilvl w:val="0"/>
          <w:numId w:val="8"/>
        </w:numPr>
        <w:contextualSpacing/>
        <w:jc w:val="both"/>
        <w:rPr>
          <w:rFonts w:eastAsia="Calibri" w:cs="Arial"/>
          <w:lang w:eastAsia="en-US"/>
        </w:rPr>
      </w:pPr>
      <w:r w:rsidRPr="00AC041A">
        <w:rPr>
          <w:rFonts w:eastAsia="Calibri" w:cs="Arial"/>
          <w:lang w:eastAsia="en-US"/>
        </w:rPr>
        <w:lastRenderedPageBreak/>
        <w:t>prawo do wniesienia skargi do Prezesa Urzędu Ochrony Danych Osobowych, gdy uzna Pani/Pan, że przetwarzanie danych osobowych Pani/Pana dotyczących narusza przepisy RODO.</w:t>
      </w:r>
    </w:p>
    <w:p w14:paraId="4EDB7B3F" w14:textId="77777777" w:rsidR="00720263" w:rsidRPr="00AC041A" w:rsidRDefault="00720263" w:rsidP="00BD25F5">
      <w:pPr>
        <w:numPr>
          <w:ilvl w:val="0"/>
          <w:numId w:val="6"/>
        </w:numPr>
        <w:contextualSpacing/>
        <w:jc w:val="both"/>
        <w:rPr>
          <w:rFonts w:eastAsia="Calibri" w:cs="Arial"/>
          <w:lang w:eastAsia="en-US"/>
        </w:rPr>
      </w:pPr>
      <w:r w:rsidRPr="00AC041A">
        <w:rPr>
          <w:rFonts w:eastAsia="Calibri" w:cs="Arial"/>
          <w:lang w:eastAsia="en-US"/>
        </w:rPr>
        <w:t>nie przysługuje Pani/Panu:</w:t>
      </w:r>
    </w:p>
    <w:p w14:paraId="551409C2" w14:textId="77777777" w:rsidR="00720263" w:rsidRPr="00AC041A" w:rsidRDefault="00720263" w:rsidP="00BD25F5">
      <w:pPr>
        <w:numPr>
          <w:ilvl w:val="0"/>
          <w:numId w:val="9"/>
        </w:numPr>
        <w:contextualSpacing/>
        <w:jc w:val="both"/>
        <w:rPr>
          <w:rFonts w:eastAsia="Calibri" w:cs="Arial"/>
          <w:lang w:eastAsia="en-US"/>
        </w:rPr>
      </w:pPr>
      <w:r w:rsidRPr="00AC041A">
        <w:rPr>
          <w:rFonts w:eastAsia="Calibri" w:cs="Arial"/>
          <w:lang w:eastAsia="en-US"/>
        </w:rPr>
        <w:t>w związku z art. 17 ust. 3 lit. b, d lub e RODO prawo do usunięcia danych osobowych;</w:t>
      </w:r>
    </w:p>
    <w:p w14:paraId="7CC74A90" w14:textId="77777777" w:rsidR="00720263" w:rsidRPr="00AC041A" w:rsidRDefault="00720263" w:rsidP="00BD25F5">
      <w:pPr>
        <w:numPr>
          <w:ilvl w:val="0"/>
          <w:numId w:val="9"/>
        </w:numPr>
        <w:contextualSpacing/>
        <w:jc w:val="both"/>
        <w:rPr>
          <w:rFonts w:eastAsia="Calibri" w:cs="Arial"/>
          <w:lang w:eastAsia="en-US"/>
        </w:rPr>
      </w:pPr>
      <w:r w:rsidRPr="00AC041A">
        <w:rPr>
          <w:rFonts w:eastAsia="Calibri" w:cs="Arial"/>
          <w:lang w:eastAsia="en-US"/>
        </w:rPr>
        <w:t>prawo do przenoszenia danych osobowych, o którym mowa w art. 20 RODO;</w:t>
      </w:r>
    </w:p>
    <w:p w14:paraId="04847685" w14:textId="77777777" w:rsidR="00720263" w:rsidRPr="00AC041A" w:rsidRDefault="00720263" w:rsidP="00BD25F5">
      <w:pPr>
        <w:numPr>
          <w:ilvl w:val="0"/>
          <w:numId w:val="9"/>
        </w:numPr>
        <w:contextualSpacing/>
        <w:jc w:val="both"/>
        <w:rPr>
          <w:rFonts w:eastAsia="Calibri" w:cs="Arial"/>
          <w:lang w:eastAsia="en-US"/>
        </w:rPr>
      </w:pPr>
      <w:r w:rsidRPr="00AC041A">
        <w:rPr>
          <w:rFonts w:eastAsia="Calibri" w:cs="Arial"/>
          <w:lang w:eastAsia="en-US"/>
        </w:rPr>
        <w:t>na podstawie art. 21 RODO prawo sprzeciwu, wobec przetwarzania danych osobowych, gdyż podstawą prawną przetwarzania Pani/Pana danych osobowych jest art. 6 ust. 1 lit. c RODO.</w:t>
      </w:r>
    </w:p>
    <w:p w14:paraId="68C377B3" w14:textId="77777777" w:rsidR="00720263" w:rsidRPr="00AC041A" w:rsidRDefault="00720263" w:rsidP="00720263">
      <w:pPr>
        <w:jc w:val="both"/>
        <w:rPr>
          <w:rFonts w:cs="Arial"/>
        </w:rPr>
      </w:pPr>
    </w:p>
    <w:p w14:paraId="2DD3EE63" w14:textId="77777777" w:rsidR="00720263" w:rsidRPr="00AC041A" w:rsidRDefault="00720263" w:rsidP="00720263">
      <w:pPr>
        <w:jc w:val="both"/>
        <w:rPr>
          <w:rFonts w:cs="Arial"/>
          <w:sz w:val="20"/>
          <w:szCs w:val="20"/>
        </w:rPr>
      </w:pPr>
      <w:r w:rsidRPr="00AC041A">
        <w:rPr>
          <w:rFonts w:cs="Arial"/>
          <w:sz w:val="20"/>
          <w:szCs w:val="20"/>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66D1612" w14:textId="77777777" w:rsidR="00720263" w:rsidRPr="00AC041A" w:rsidRDefault="00720263" w:rsidP="00720263">
      <w:pPr>
        <w:jc w:val="both"/>
        <w:rPr>
          <w:rFonts w:cs="Arial"/>
          <w:sz w:val="20"/>
          <w:szCs w:val="20"/>
        </w:rPr>
      </w:pPr>
      <w:r w:rsidRPr="00AC041A">
        <w:rPr>
          <w:rFonts w:cs="Arial"/>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1F47CAB" w14:textId="77777777" w:rsidR="00720263" w:rsidRPr="00AC041A" w:rsidRDefault="00720263" w:rsidP="00720263">
      <w:pPr>
        <w:jc w:val="both"/>
        <w:rPr>
          <w:rFonts w:cs="Arial"/>
          <w:b/>
        </w:rPr>
      </w:pPr>
    </w:p>
    <w:p w14:paraId="6B5F7493" w14:textId="77777777" w:rsidR="00720263" w:rsidRPr="00AC041A" w:rsidRDefault="00720263" w:rsidP="00720263">
      <w:pPr>
        <w:jc w:val="both"/>
        <w:rPr>
          <w:rFonts w:cs="Arial"/>
          <w:b/>
        </w:rPr>
      </w:pPr>
    </w:p>
    <w:p w14:paraId="46CD181A" w14:textId="42D16461" w:rsidR="007D6499" w:rsidRDefault="007D6499" w:rsidP="007D6499">
      <w:pPr>
        <w:jc w:val="both"/>
        <w:rPr>
          <w:rFonts w:cs="Arial"/>
          <w:b/>
        </w:rPr>
      </w:pPr>
    </w:p>
    <w:p w14:paraId="7604B9FF" w14:textId="77777777" w:rsidR="00EF02CE" w:rsidRPr="002A4287" w:rsidRDefault="00EF02CE" w:rsidP="007D6499">
      <w:pPr>
        <w:jc w:val="both"/>
        <w:rPr>
          <w:rFonts w:cs="Arial"/>
          <w:b/>
        </w:rPr>
      </w:pPr>
    </w:p>
    <w:p w14:paraId="5CD57D4B" w14:textId="77777777" w:rsidR="005B6A82" w:rsidRDefault="005B6A82" w:rsidP="005B6A82">
      <w:pPr>
        <w:jc w:val="both"/>
        <w:rPr>
          <w:rFonts w:cs="Arial"/>
          <w:color w:val="000000"/>
        </w:rPr>
      </w:pPr>
    </w:p>
    <w:p w14:paraId="0534A0AF" w14:textId="77777777" w:rsidR="005B6A82" w:rsidRPr="00B55033" w:rsidRDefault="005B6A82" w:rsidP="005B6A82">
      <w:pPr>
        <w:jc w:val="both"/>
        <w:rPr>
          <w:rFonts w:cs="Arial"/>
          <w:b/>
        </w:rPr>
      </w:pPr>
    </w:p>
    <w:p w14:paraId="4F050568" w14:textId="77777777" w:rsidR="005B6A82" w:rsidRPr="00FF20DE" w:rsidRDefault="005B6A82" w:rsidP="005B6A82">
      <w:pPr>
        <w:jc w:val="both"/>
        <w:rPr>
          <w:rFonts w:cs="Arial"/>
          <w:b/>
          <w:color w:val="000000"/>
        </w:rPr>
      </w:pPr>
    </w:p>
    <w:p w14:paraId="0EAD4A97" w14:textId="77777777" w:rsidR="005B6A82" w:rsidRDefault="005B6A82" w:rsidP="005B6A82">
      <w:pPr>
        <w:jc w:val="both"/>
        <w:rPr>
          <w:b/>
        </w:rPr>
      </w:pPr>
    </w:p>
    <w:p w14:paraId="2913343C" w14:textId="77777777" w:rsidR="005B6A82" w:rsidRDefault="005B6A82" w:rsidP="005B6A82">
      <w:pPr>
        <w:jc w:val="both"/>
        <w:rPr>
          <w:b/>
        </w:rPr>
      </w:pPr>
    </w:p>
    <w:p w14:paraId="60C7B02C" w14:textId="77777777" w:rsidR="005B6A82" w:rsidRDefault="005B6A82" w:rsidP="005B6A82">
      <w:pPr>
        <w:jc w:val="both"/>
        <w:rPr>
          <w:b/>
        </w:rPr>
      </w:pPr>
    </w:p>
    <w:p w14:paraId="67BE61AC" w14:textId="77777777" w:rsidR="005B6A82" w:rsidRDefault="005B6A82" w:rsidP="005B6A82">
      <w:pPr>
        <w:ind w:left="5664" w:firstLine="708"/>
        <w:jc w:val="both"/>
        <w:rPr>
          <w:b/>
        </w:rPr>
      </w:pPr>
    </w:p>
    <w:p w14:paraId="0DB5ED96" w14:textId="77777777" w:rsidR="005B6A82" w:rsidRDefault="005B6A82" w:rsidP="005B6A82">
      <w:pPr>
        <w:ind w:left="5664" w:firstLine="708"/>
        <w:jc w:val="both"/>
        <w:rPr>
          <w:b/>
        </w:rPr>
      </w:pPr>
    </w:p>
    <w:p w14:paraId="17684EC3" w14:textId="77777777" w:rsidR="005B6A82" w:rsidRDefault="005B6A82" w:rsidP="005B6A82">
      <w:pPr>
        <w:ind w:left="5664" w:firstLine="708"/>
        <w:jc w:val="both"/>
        <w:rPr>
          <w:b/>
        </w:rPr>
      </w:pPr>
    </w:p>
    <w:p w14:paraId="17A25C52" w14:textId="77777777" w:rsidR="005B6A82" w:rsidRDefault="005B6A82" w:rsidP="005B6A82">
      <w:pPr>
        <w:ind w:left="5664" w:firstLine="708"/>
        <w:jc w:val="both"/>
        <w:rPr>
          <w:b/>
        </w:rPr>
      </w:pPr>
    </w:p>
    <w:p w14:paraId="4ABC6239" w14:textId="77777777" w:rsidR="005B6A82" w:rsidRDefault="005B6A82" w:rsidP="005B6A82">
      <w:pPr>
        <w:ind w:left="5664" w:firstLine="708"/>
        <w:jc w:val="both"/>
        <w:rPr>
          <w:b/>
        </w:rPr>
      </w:pPr>
    </w:p>
    <w:p w14:paraId="3810F388" w14:textId="77777777" w:rsidR="005B6A82" w:rsidRDefault="005B6A82" w:rsidP="005B6A82">
      <w:pPr>
        <w:ind w:left="5664" w:firstLine="708"/>
        <w:jc w:val="both"/>
        <w:rPr>
          <w:b/>
        </w:rPr>
      </w:pPr>
    </w:p>
    <w:p w14:paraId="7D5B858A" w14:textId="77777777" w:rsidR="005B6A82" w:rsidRDefault="005B6A82" w:rsidP="005B6A82">
      <w:pPr>
        <w:ind w:left="5664" w:firstLine="708"/>
        <w:jc w:val="both"/>
        <w:rPr>
          <w:b/>
        </w:rPr>
      </w:pPr>
    </w:p>
    <w:p w14:paraId="3B1EF6DE" w14:textId="77777777" w:rsidR="005B6A82" w:rsidRDefault="005B6A82" w:rsidP="005B6A82">
      <w:pPr>
        <w:rPr>
          <w:b/>
          <w:sz w:val="28"/>
          <w:szCs w:val="28"/>
        </w:rPr>
      </w:pPr>
    </w:p>
    <w:p w14:paraId="2DF186AE" w14:textId="77777777" w:rsidR="005B6A82" w:rsidRDefault="005B6A82" w:rsidP="005B6A82">
      <w:pPr>
        <w:rPr>
          <w:b/>
          <w:sz w:val="28"/>
          <w:szCs w:val="28"/>
        </w:rPr>
      </w:pPr>
    </w:p>
    <w:p w14:paraId="25C8877F" w14:textId="77777777" w:rsidR="005B6A82" w:rsidRDefault="005B6A82" w:rsidP="005B6A82">
      <w:pPr>
        <w:rPr>
          <w:b/>
          <w:sz w:val="28"/>
          <w:szCs w:val="28"/>
        </w:rPr>
      </w:pPr>
    </w:p>
    <w:p w14:paraId="1902D527" w14:textId="77777777" w:rsidR="005B6A82" w:rsidRDefault="005B6A82" w:rsidP="005B6A82">
      <w:pPr>
        <w:rPr>
          <w:b/>
          <w:sz w:val="28"/>
          <w:szCs w:val="28"/>
        </w:rPr>
      </w:pPr>
    </w:p>
    <w:p w14:paraId="1CB7ED9F" w14:textId="77777777" w:rsidR="005B6A82" w:rsidRDefault="005B6A82" w:rsidP="005B6A82">
      <w:pPr>
        <w:rPr>
          <w:b/>
          <w:sz w:val="28"/>
          <w:szCs w:val="28"/>
        </w:rPr>
      </w:pPr>
    </w:p>
    <w:p w14:paraId="5723A5EE" w14:textId="77777777" w:rsidR="005B6A82" w:rsidRDefault="005B6A82" w:rsidP="005B6A82">
      <w:pPr>
        <w:rPr>
          <w:b/>
          <w:sz w:val="28"/>
          <w:szCs w:val="28"/>
        </w:rPr>
      </w:pPr>
    </w:p>
    <w:p w14:paraId="0DA18C02" w14:textId="31589BB6" w:rsidR="007043B3" w:rsidRDefault="007043B3" w:rsidP="005B6A82">
      <w:pPr>
        <w:rPr>
          <w:b/>
          <w:sz w:val="28"/>
          <w:szCs w:val="28"/>
        </w:rPr>
      </w:pPr>
      <w:r>
        <w:rPr>
          <w:b/>
          <w:sz w:val="28"/>
          <w:szCs w:val="28"/>
        </w:rPr>
        <w:br/>
      </w:r>
    </w:p>
    <w:p w14:paraId="2F5A62D2" w14:textId="77777777" w:rsidR="007043B3" w:rsidRDefault="007043B3">
      <w:pPr>
        <w:spacing w:line="259" w:lineRule="auto"/>
        <w:rPr>
          <w:b/>
          <w:sz w:val="28"/>
          <w:szCs w:val="28"/>
        </w:rPr>
      </w:pPr>
      <w:r>
        <w:rPr>
          <w:b/>
          <w:sz w:val="28"/>
          <w:szCs w:val="28"/>
        </w:rPr>
        <w:br w:type="page"/>
      </w:r>
    </w:p>
    <w:p w14:paraId="272E2BF2" w14:textId="77777777" w:rsidR="005B6A82" w:rsidRDefault="005B6A82" w:rsidP="005B6A82">
      <w:pPr>
        <w:rPr>
          <w:b/>
          <w:sz w:val="28"/>
          <w:szCs w:val="28"/>
        </w:rPr>
      </w:pPr>
    </w:p>
    <w:p w14:paraId="10FC89F4" w14:textId="77777777" w:rsidR="007043B3" w:rsidRDefault="007043B3" w:rsidP="005B6A82">
      <w:pPr>
        <w:rPr>
          <w:b/>
          <w:sz w:val="28"/>
          <w:szCs w:val="28"/>
        </w:rPr>
      </w:pPr>
    </w:p>
    <w:p w14:paraId="4B252DF1" w14:textId="77777777" w:rsidR="007043B3" w:rsidRDefault="007043B3" w:rsidP="005B6A82">
      <w:pPr>
        <w:rPr>
          <w:b/>
          <w:sz w:val="28"/>
          <w:szCs w:val="28"/>
        </w:rPr>
      </w:pPr>
    </w:p>
    <w:p w14:paraId="43F65526" w14:textId="77777777" w:rsidR="007043B3" w:rsidRDefault="007043B3" w:rsidP="005B6A82">
      <w:pPr>
        <w:rPr>
          <w:b/>
          <w:sz w:val="28"/>
          <w:szCs w:val="28"/>
        </w:rPr>
      </w:pPr>
    </w:p>
    <w:p w14:paraId="56EFB921" w14:textId="77777777" w:rsidR="007043B3" w:rsidRDefault="007043B3" w:rsidP="005B6A82">
      <w:pPr>
        <w:rPr>
          <w:b/>
          <w:sz w:val="28"/>
          <w:szCs w:val="28"/>
        </w:rPr>
      </w:pPr>
    </w:p>
    <w:p w14:paraId="54B9CE31" w14:textId="77777777" w:rsidR="00B04EB1" w:rsidRDefault="00B04EB1" w:rsidP="005B6A82">
      <w:pPr>
        <w:jc w:val="center"/>
        <w:rPr>
          <w:b/>
          <w:sz w:val="28"/>
          <w:szCs w:val="28"/>
        </w:rPr>
      </w:pPr>
    </w:p>
    <w:p w14:paraId="7A232DEB" w14:textId="77777777" w:rsidR="005B6A82" w:rsidRDefault="005B6A82" w:rsidP="005B6A82">
      <w:pPr>
        <w:jc w:val="center"/>
        <w:rPr>
          <w:b/>
          <w:sz w:val="28"/>
          <w:szCs w:val="28"/>
        </w:rPr>
      </w:pPr>
    </w:p>
    <w:p w14:paraId="32A58629" w14:textId="77777777" w:rsidR="005B6A82" w:rsidRDefault="005B6A82" w:rsidP="005B6A82">
      <w:pPr>
        <w:jc w:val="center"/>
        <w:rPr>
          <w:b/>
          <w:i/>
          <w:sz w:val="28"/>
          <w:szCs w:val="28"/>
        </w:rPr>
      </w:pPr>
      <w:r>
        <w:rPr>
          <w:b/>
          <w:sz w:val="28"/>
          <w:szCs w:val="28"/>
        </w:rPr>
        <w:t>Rozdział II</w:t>
      </w:r>
    </w:p>
    <w:p w14:paraId="13189B0E" w14:textId="77777777" w:rsidR="005B6A82" w:rsidRDefault="005B6A82" w:rsidP="005B6A82">
      <w:pPr>
        <w:jc w:val="center"/>
        <w:rPr>
          <w:b/>
          <w:sz w:val="28"/>
          <w:szCs w:val="28"/>
        </w:rPr>
      </w:pPr>
    </w:p>
    <w:p w14:paraId="3201187E" w14:textId="77777777" w:rsidR="005B6A82" w:rsidRDefault="005B6A82" w:rsidP="005B6A82">
      <w:pPr>
        <w:jc w:val="center"/>
        <w:rPr>
          <w:b/>
          <w:sz w:val="28"/>
          <w:szCs w:val="28"/>
        </w:rPr>
      </w:pPr>
      <w:r>
        <w:rPr>
          <w:b/>
          <w:sz w:val="28"/>
          <w:szCs w:val="28"/>
        </w:rPr>
        <w:t xml:space="preserve">Formularz Oferty i Formularze załączników do Oferty: </w:t>
      </w:r>
    </w:p>
    <w:p w14:paraId="6F155A49" w14:textId="77777777" w:rsidR="005B6A82" w:rsidRDefault="005B6A82" w:rsidP="005B6A82">
      <w:pPr>
        <w:spacing w:line="260" w:lineRule="atLeast"/>
        <w:jc w:val="right"/>
        <w:rPr>
          <w:rFonts w:cs="Arial"/>
          <w:b/>
        </w:rPr>
      </w:pPr>
      <w:r>
        <w:rPr>
          <w:b/>
        </w:rPr>
        <w:br w:type="page"/>
      </w:r>
      <w:r>
        <w:rPr>
          <w:rFonts w:cs="Arial"/>
          <w:b/>
        </w:rPr>
        <w:lastRenderedPageBreak/>
        <w:t xml:space="preserve"> </w:t>
      </w:r>
    </w:p>
    <w:p w14:paraId="21358B6C" w14:textId="77777777" w:rsidR="005B6A82" w:rsidRPr="007422A9" w:rsidRDefault="005B6A82" w:rsidP="005B6A82">
      <w:pPr>
        <w:spacing w:line="260" w:lineRule="atLeast"/>
        <w:jc w:val="right"/>
        <w:rPr>
          <w:rFonts w:cs="Arial"/>
          <w:b/>
        </w:rPr>
      </w:pPr>
      <w:r w:rsidRPr="00B2537C">
        <w:rPr>
          <w:rFonts w:cs="Arial"/>
          <w:color w:val="000000"/>
        </w:rPr>
        <w:t xml:space="preserve">                                                                                               </w:t>
      </w:r>
      <w:r w:rsidRPr="007422A9">
        <w:rPr>
          <w:rFonts w:cs="Arial"/>
          <w:b/>
        </w:rPr>
        <w:t xml:space="preserve"> </w:t>
      </w:r>
    </w:p>
    <w:p w14:paraId="1E326D1A" w14:textId="77777777" w:rsidR="005B6A82" w:rsidRDefault="005B6A82" w:rsidP="005B6A82">
      <w:pPr>
        <w:jc w:val="both"/>
        <w:rPr>
          <w:rFonts w:cs="Arial"/>
          <w:color w:val="000000"/>
        </w:rPr>
      </w:pPr>
      <w:r w:rsidRPr="00A50F7C">
        <w:rPr>
          <w:rFonts w:cs="Arial"/>
          <w:color w:val="000000"/>
        </w:rPr>
        <w:t xml:space="preserve">                                   </w:t>
      </w:r>
    </w:p>
    <w:p w14:paraId="0F904123" w14:textId="77777777" w:rsidR="005B6A82" w:rsidRPr="00A50F7C" w:rsidRDefault="005B6A82" w:rsidP="005B6A82">
      <w:pPr>
        <w:jc w:val="both"/>
        <w:rPr>
          <w:rFonts w:cs="Arial"/>
          <w:color w:val="000000"/>
        </w:rPr>
      </w:pPr>
      <w:r w:rsidRPr="00A50F7C">
        <w:rPr>
          <w:rFonts w:cs="Arial"/>
          <w:color w:val="000000"/>
        </w:rPr>
        <w:t xml:space="preserve"> ............................................................</w:t>
      </w:r>
    </w:p>
    <w:p w14:paraId="2C1F8228" w14:textId="77777777" w:rsidR="005B6A82" w:rsidRPr="00A50F7C" w:rsidRDefault="005B6A82" w:rsidP="005B6A82">
      <w:pPr>
        <w:jc w:val="both"/>
        <w:rPr>
          <w:rFonts w:cs="Arial"/>
          <w:color w:val="000000"/>
        </w:rPr>
      </w:pPr>
      <w:r w:rsidRPr="00A50F7C">
        <w:rPr>
          <w:rFonts w:cs="Arial"/>
          <w:color w:val="000000"/>
        </w:rPr>
        <w:t>( pieczęć nagłówkowa Wykonawcy)</w:t>
      </w:r>
    </w:p>
    <w:p w14:paraId="4FD0F2FA" w14:textId="77777777" w:rsidR="005B6A82" w:rsidRPr="00A50F7C" w:rsidRDefault="005B6A82" w:rsidP="005B6A82">
      <w:pPr>
        <w:jc w:val="both"/>
        <w:rPr>
          <w:rFonts w:cs="Arial"/>
          <w:color w:val="000000"/>
        </w:rPr>
      </w:pPr>
    </w:p>
    <w:p w14:paraId="1E062E60" w14:textId="77777777" w:rsidR="005B6A82" w:rsidRPr="00A50F7C" w:rsidRDefault="005B6A82" w:rsidP="005B6A82">
      <w:pPr>
        <w:jc w:val="center"/>
        <w:rPr>
          <w:rFonts w:cs="Arial"/>
          <w:b/>
          <w:color w:val="000000"/>
        </w:rPr>
      </w:pPr>
    </w:p>
    <w:p w14:paraId="6E2DCC46" w14:textId="77777777" w:rsidR="005B6A82" w:rsidRPr="006A2B5E" w:rsidRDefault="005B6A82" w:rsidP="005B6A82">
      <w:pPr>
        <w:jc w:val="center"/>
        <w:rPr>
          <w:rFonts w:cs="Arial"/>
          <w:b/>
          <w:color w:val="000000"/>
        </w:rPr>
      </w:pPr>
      <w:r w:rsidRPr="006A2B5E">
        <w:rPr>
          <w:rFonts w:cs="Arial"/>
          <w:b/>
          <w:color w:val="000000"/>
        </w:rPr>
        <w:t>FORMULARZ OFERTY</w:t>
      </w:r>
    </w:p>
    <w:p w14:paraId="6E028A7E" w14:textId="77777777" w:rsidR="005B6A82" w:rsidRPr="006A2B5E" w:rsidRDefault="005B6A82" w:rsidP="005B6A82">
      <w:pPr>
        <w:jc w:val="both"/>
        <w:rPr>
          <w:rFonts w:cs="Arial"/>
          <w:color w:val="000000"/>
        </w:rPr>
      </w:pPr>
    </w:p>
    <w:p w14:paraId="728807B8" w14:textId="2B05A0A8" w:rsidR="005B6A82" w:rsidRPr="003D024A" w:rsidRDefault="005B6A82" w:rsidP="005B6A82">
      <w:pPr>
        <w:jc w:val="both"/>
        <w:rPr>
          <w:rFonts w:cs="Arial"/>
        </w:rPr>
      </w:pPr>
      <w:r w:rsidRPr="006A2B5E">
        <w:rPr>
          <w:rFonts w:cs="Arial"/>
          <w:color w:val="000000"/>
        </w:rPr>
        <w:t>W odpowiedzi na ogłoszenie Zakładu Wodociągów i Kanalizacji Sp. z o.o. w Świnoujściu w procedurze przetargowej prowadzonej w trybie przetargu n</w:t>
      </w:r>
      <w:r w:rsidRPr="00D708BA">
        <w:rPr>
          <w:rFonts w:cs="Arial"/>
        </w:rPr>
        <w:t xml:space="preserve">ieograniczonego na realizację zadania pn.: </w:t>
      </w:r>
      <w:r w:rsidRPr="00D708BA">
        <w:rPr>
          <w:rFonts w:cs="Arial"/>
          <w:b/>
        </w:rPr>
        <w:t>„</w:t>
      </w:r>
      <w:r w:rsidR="00F563FF">
        <w:rPr>
          <w:rFonts w:cs="Arial"/>
          <w:b/>
        </w:rPr>
        <w:t>Zakup wraz z</w:t>
      </w:r>
      <w:r>
        <w:rPr>
          <w:rFonts w:cs="Arial"/>
          <w:b/>
        </w:rPr>
        <w:t xml:space="preserve"> </w:t>
      </w:r>
      <w:r w:rsidR="00F563FF">
        <w:rPr>
          <w:rFonts w:cs="Arial"/>
          <w:b/>
        </w:rPr>
        <w:t>d</w:t>
      </w:r>
      <w:r>
        <w:rPr>
          <w:rFonts w:cs="Arial"/>
          <w:b/>
        </w:rPr>
        <w:t>ostaw</w:t>
      </w:r>
      <w:r w:rsidR="00F563FF">
        <w:rPr>
          <w:rFonts w:cs="Arial"/>
          <w:b/>
        </w:rPr>
        <w:t>ą</w:t>
      </w:r>
      <w:r>
        <w:rPr>
          <w:rFonts w:cs="Arial"/>
          <w:b/>
        </w:rPr>
        <w:t xml:space="preserve"> olejów i smarów w okresie </w:t>
      </w:r>
      <w:r w:rsidR="00F563FF">
        <w:rPr>
          <w:rFonts w:cs="Arial"/>
          <w:b/>
        </w:rPr>
        <w:t>12</w:t>
      </w:r>
      <w:r>
        <w:rPr>
          <w:rFonts w:cs="Arial"/>
          <w:b/>
        </w:rPr>
        <w:t xml:space="preserve"> miesięcy</w:t>
      </w:r>
      <w:r w:rsidRPr="00F563FF">
        <w:rPr>
          <w:b/>
          <w:bCs/>
          <w:color w:val="000000"/>
        </w:rPr>
        <w:t>”</w:t>
      </w:r>
      <w:r>
        <w:rPr>
          <w:color w:val="000000"/>
        </w:rPr>
        <w:t xml:space="preserve"> </w:t>
      </w:r>
      <w:r w:rsidRPr="003D024A">
        <w:rPr>
          <w:rFonts w:cs="Arial"/>
        </w:rPr>
        <w:t xml:space="preserve">przedkładamy niniejszą ofertę oświadczając, że akceptujemy w całości wszystkie warunki zawarte w specyfikacji istotnych warunków zamówienia </w:t>
      </w:r>
    </w:p>
    <w:p w14:paraId="679D1919" w14:textId="77777777" w:rsidR="005B6A82" w:rsidRPr="006A2B5E" w:rsidRDefault="005B6A82" w:rsidP="005B6A82">
      <w:pPr>
        <w:pStyle w:val="Nagwek1"/>
        <w:jc w:val="both"/>
        <w:rPr>
          <w:b w:val="0"/>
          <w:color w:val="000000"/>
          <w:sz w:val="22"/>
          <w:szCs w:val="22"/>
        </w:rPr>
      </w:pPr>
      <w:r w:rsidRPr="006A2B5E">
        <w:rPr>
          <w:b w:val="0"/>
          <w:color w:val="000000"/>
          <w:sz w:val="22"/>
          <w:szCs w:val="22"/>
        </w:rPr>
        <w:t>Będąc uprawnionym(-i) do składania oświadczeń woli, w tym do zaciągania zobowiązań w imieniu Wykonawcy, którym jest:</w:t>
      </w:r>
    </w:p>
    <w:p w14:paraId="10D8CCA5" w14:textId="77777777" w:rsidR="005B6A82" w:rsidRPr="006A2B5E" w:rsidRDefault="005B6A82" w:rsidP="005B6A82">
      <w:pPr>
        <w:jc w:val="both"/>
        <w:rPr>
          <w:rFonts w:cs="Arial"/>
          <w:color w:val="000000"/>
        </w:rPr>
      </w:pPr>
    </w:p>
    <w:p w14:paraId="682F9361" w14:textId="77777777" w:rsidR="005B6A82" w:rsidRPr="005425C4" w:rsidRDefault="005B6A82" w:rsidP="005B6A82">
      <w:pPr>
        <w:jc w:val="both"/>
        <w:rPr>
          <w:rFonts w:cs="Arial"/>
        </w:rPr>
      </w:pPr>
      <w:r w:rsidRPr="006A2B5E">
        <w:rPr>
          <w:rFonts w:cs="Arial"/>
          <w:color w:val="000000"/>
        </w:rPr>
        <w:tab/>
      </w:r>
      <w:r w:rsidRPr="006A2B5E">
        <w:rPr>
          <w:rFonts w:cs="Arial"/>
          <w:color w:val="000000"/>
        </w:rPr>
        <w:tab/>
      </w:r>
      <w:r w:rsidRPr="005425C4">
        <w:rPr>
          <w:rFonts w:cs="Arial"/>
        </w:rPr>
        <w:t>.........................................................................................................</w:t>
      </w:r>
    </w:p>
    <w:p w14:paraId="0435EE59" w14:textId="77777777" w:rsidR="005B6A82" w:rsidRPr="005425C4" w:rsidRDefault="005B6A82" w:rsidP="005B6A82">
      <w:pPr>
        <w:jc w:val="both"/>
        <w:rPr>
          <w:rFonts w:cs="Arial"/>
        </w:rPr>
      </w:pPr>
    </w:p>
    <w:p w14:paraId="24057459" w14:textId="77777777" w:rsidR="005B6A82" w:rsidRPr="005425C4" w:rsidRDefault="005B6A82" w:rsidP="005B6A82">
      <w:pPr>
        <w:pStyle w:val="Tekstpodstawowy3"/>
        <w:rPr>
          <w:szCs w:val="22"/>
        </w:rPr>
      </w:pPr>
      <w:r w:rsidRPr="005425C4">
        <w:rPr>
          <w:szCs w:val="22"/>
        </w:rPr>
        <w:tab/>
      </w:r>
      <w:r w:rsidRPr="005425C4">
        <w:rPr>
          <w:szCs w:val="22"/>
        </w:rPr>
        <w:tab/>
        <w:t>...........................................................................................................................................................</w:t>
      </w:r>
    </w:p>
    <w:p w14:paraId="004D2DAA" w14:textId="77777777" w:rsidR="005B6A82" w:rsidRPr="005425C4" w:rsidRDefault="005B6A82" w:rsidP="005B6A82">
      <w:pPr>
        <w:jc w:val="both"/>
        <w:rPr>
          <w:rFonts w:cs="Arial"/>
        </w:rPr>
      </w:pPr>
    </w:p>
    <w:p w14:paraId="2BDD7022" w14:textId="77777777" w:rsidR="005B6A82" w:rsidRPr="005425C4" w:rsidRDefault="005B6A82" w:rsidP="005B6A82">
      <w:pPr>
        <w:jc w:val="both"/>
        <w:rPr>
          <w:rFonts w:cs="Arial"/>
        </w:rPr>
      </w:pPr>
      <w:r w:rsidRPr="005425C4">
        <w:rPr>
          <w:rFonts w:cs="Arial"/>
        </w:rPr>
        <w:tab/>
      </w:r>
      <w:r w:rsidRPr="005425C4">
        <w:rPr>
          <w:rFonts w:cs="Arial"/>
        </w:rPr>
        <w:tab/>
        <w:t>.........................................................................................................</w:t>
      </w:r>
    </w:p>
    <w:p w14:paraId="6923839E" w14:textId="77777777" w:rsidR="005B6A82" w:rsidRDefault="005B6A82" w:rsidP="005B6A82">
      <w:pPr>
        <w:jc w:val="both"/>
        <w:rPr>
          <w:rFonts w:cs="Arial"/>
          <w:color w:val="000000"/>
        </w:rPr>
      </w:pPr>
    </w:p>
    <w:p w14:paraId="127D46A0" w14:textId="77777777" w:rsidR="005B6A82" w:rsidRDefault="005B6A82" w:rsidP="005B6A82">
      <w:r>
        <w:t>zarejestrowany w Sądzie ………………………………………………………………………………………..……</w:t>
      </w:r>
    </w:p>
    <w:p w14:paraId="6B0B3620" w14:textId="77777777" w:rsidR="005B6A82" w:rsidRPr="005E75EA" w:rsidRDefault="005B6A82" w:rsidP="005B6A82">
      <w:pPr>
        <w:jc w:val="both"/>
        <w:rPr>
          <w:sz w:val="18"/>
          <w:szCs w:val="18"/>
        </w:rPr>
      </w:pPr>
      <w:r w:rsidRPr="005E75EA">
        <w:rPr>
          <w:sz w:val="18"/>
          <w:szCs w:val="18"/>
        </w:rPr>
        <w:t>(dotyczy: Wykonawców wpisanych do Krajowego Rejestru Sądowego – należy wskazać właściwy sąd rejestrowy)</w:t>
      </w:r>
    </w:p>
    <w:p w14:paraId="282846D6" w14:textId="77777777" w:rsidR="005B6A82" w:rsidRDefault="005B6A82" w:rsidP="005B6A82">
      <w:pPr>
        <w:jc w:val="both"/>
      </w:pPr>
    </w:p>
    <w:p w14:paraId="2C325816" w14:textId="77777777" w:rsidR="005B6A82" w:rsidRPr="00A50F7C" w:rsidRDefault="005B6A82" w:rsidP="005B6A82">
      <w:pPr>
        <w:jc w:val="both"/>
        <w:rPr>
          <w:rFonts w:cs="Arial"/>
          <w:color w:val="000000"/>
        </w:rPr>
      </w:pPr>
    </w:p>
    <w:p w14:paraId="2269FD64" w14:textId="77777777" w:rsidR="005B6A82" w:rsidRDefault="005B6A82" w:rsidP="005B6A82">
      <w:pPr>
        <w:jc w:val="both"/>
        <w:rPr>
          <w:rFonts w:cs="Arial"/>
        </w:rPr>
      </w:pPr>
      <w:r w:rsidRPr="00A50F7C">
        <w:rPr>
          <w:rFonts w:cs="Arial"/>
          <w:b/>
          <w:color w:val="000000"/>
        </w:rPr>
        <w:t xml:space="preserve">składamy ofertę </w:t>
      </w:r>
      <w:r w:rsidRPr="00A50F7C">
        <w:rPr>
          <w:rFonts w:cs="Arial"/>
          <w:color w:val="000000"/>
        </w:rPr>
        <w:t>na wykonanie przedmiotu zamówienia w zakresie określonym w specyfikacji istotnych warunków zamówienia</w:t>
      </w:r>
      <w:r>
        <w:rPr>
          <w:rFonts w:cs="Arial"/>
          <w:color w:val="000000"/>
        </w:rPr>
        <w:t>:</w:t>
      </w:r>
      <w:r w:rsidRPr="00A50F7C">
        <w:rPr>
          <w:rFonts w:cs="Arial"/>
          <w:color w:val="000000"/>
        </w:rPr>
        <w:t xml:space="preserve"> </w:t>
      </w:r>
      <w:r w:rsidRPr="00A50F7C">
        <w:rPr>
          <w:rFonts w:cs="Arial"/>
        </w:rPr>
        <w:t xml:space="preserve"> </w:t>
      </w:r>
    </w:p>
    <w:p w14:paraId="572A9E0C" w14:textId="77777777" w:rsidR="005B6A82" w:rsidRDefault="005B6A82" w:rsidP="005B6A82">
      <w:pPr>
        <w:jc w:val="both"/>
        <w:rPr>
          <w:rFonts w:cs="Arial"/>
        </w:rPr>
      </w:pPr>
    </w:p>
    <w:p w14:paraId="18FE1F75" w14:textId="77777777" w:rsidR="005B6A82" w:rsidRDefault="005B6A82" w:rsidP="005B6A82">
      <w:pPr>
        <w:jc w:val="both"/>
        <w:rPr>
          <w:rFonts w:cs="Arial"/>
          <w:color w:val="000000"/>
        </w:rPr>
      </w:pPr>
    </w:p>
    <w:p w14:paraId="680990F6" w14:textId="77777777" w:rsidR="005B6A82" w:rsidRPr="00946FD3" w:rsidRDefault="005B6A82" w:rsidP="005B6A82">
      <w:pPr>
        <w:jc w:val="both"/>
        <w:rPr>
          <w:rFonts w:cs="Arial"/>
          <w:b/>
          <w:color w:val="000000"/>
        </w:rPr>
      </w:pPr>
      <w:r w:rsidRPr="00946FD3">
        <w:rPr>
          <w:rFonts w:cs="Arial"/>
          <w:b/>
          <w:color w:val="000000"/>
        </w:rPr>
        <w:t>za cenę brutto:......................................................zł</w:t>
      </w:r>
    </w:p>
    <w:p w14:paraId="520B15D1" w14:textId="77777777" w:rsidR="005B6A82" w:rsidRPr="00946FD3" w:rsidRDefault="005B6A82" w:rsidP="005B6A82">
      <w:pPr>
        <w:jc w:val="both"/>
        <w:rPr>
          <w:rFonts w:cs="Arial"/>
          <w:b/>
          <w:color w:val="000000"/>
        </w:rPr>
      </w:pPr>
      <w:r w:rsidRPr="00946FD3">
        <w:rPr>
          <w:rFonts w:cs="Arial"/>
          <w:b/>
          <w:color w:val="000000"/>
        </w:rPr>
        <w:t>słownie cena brutto: .................................................................................................</w:t>
      </w:r>
    </w:p>
    <w:p w14:paraId="0E50D4B6" w14:textId="77777777" w:rsidR="005B6A82" w:rsidRDefault="005B6A82" w:rsidP="005B6A82">
      <w:pPr>
        <w:jc w:val="both"/>
        <w:rPr>
          <w:rFonts w:cs="Arial"/>
          <w:b/>
          <w:color w:val="000000"/>
        </w:rPr>
      </w:pPr>
      <w:r w:rsidRPr="00946FD3">
        <w:rPr>
          <w:rFonts w:cs="Arial"/>
          <w:b/>
          <w:color w:val="000000"/>
        </w:rPr>
        <w:t>....................................................................................................................................................</w:t>
      </w:r>
    </w:p>
    <w:p w14:paraId="4DFCFF2A" w14:textId="77777777" w:rsidR="005B6A82" w:rsidRPr="00946FD3" w:rsidRDefault="005B6A82" w:rsidP="005B6A82">
      <w:pPr>
        <w:jc w:val="both"/>
        <w:rPr>
          <w:rFonts w:cs="Arial"/>
          <w:b/>
          <w:color w:val="000000"/>
        </w:rPr>
      </w:pPr>
      <w:r>
        <w:rPr>
          <w:rFonts w:cs="Arial"/>
          <w:b/>
          <w:color w:val="000000"/>
        </w:rPr>
        <w:t>(wartość brutto z załącznika nr 4 do oferty)</w:t>
      </w:r>
    </w:p>
    <w:p w14:paraId="7DD5DF2C" w14:textId="77777777" w:rsidR="005B6A82" w:rsidRPr="00946FD3" w:rsidRDefault="005B6A82" w:rsidP="005B6A82">
      <w:pPr>
        <w:jc w:val="both"/>
        <w:rPr>
          <w:rFonts w:cs="Arial"/>
          <w:b/>
          <w:color w:val="000000"/>
        </w:rPr>
      </w:pPr>
      <w:r w:rsidRPr="00946FD3">
        <w:rPr>
          <w:rFonts w:cs="Arial"/>
          <w:b/>
          <w:color w:val="000000"/>
        </w:rPr>
        <w:t>w tym podatek VAT ...... % tj. ....................... zł</w:t>
      </w:r>
    </w:p>
    <w:p w14:paraId="10DF90ED" w14:textId="77777777" w:rsidR="005B6A82" w:rsidRPr="00946FD3" w:rsidRDefault="005B6A82" w:rsidP="005B6A82">
      <w:pPr>
        <w:jc w:val="both"/>
        <w:rPr>
          <w:rFonts w:cs="Arial"/>
          <w:b/>
          <w:color w:val="000000"/>
        </w:rPr>
      </w:pPr>
      <w:r w:rsidRPr="00946FD3">
        <w:rPr>
          <w:rFonts w:cs="Arial"/>
          <w:b/>
          <w:color w:val="000000"/>
        </w:rPr>
        <w:t>słownie podatek VAT: ................................................................................</w:t>
      </w:r>
      <w:r>
        <w:rPr>
          <w:rFonts w:cs="Arial"/>
          <w:b/>
          <w:color w:val="000000"/>
        </w:rPr>
        <w:t>.............................</w:t>
      </w:r>
    </w:p>
    <w:p w14:paraId="6BC783F9" w14:textId="77777777" w:rsidR="005B6A82" w:rsidRPr="00946FD3" w:rsidRDefault="005B6A82" w:rsidP="005B6A82">
      <w:pPr>
        <w:jc w:val="both"/>
        <w:rPr>
          <w:rFonts w:cs="Arial"/>
          <w:b/>
          <w:color w:val="000000"/>
        </w:rPr>
      </w:pPr>
    </w:p>
    <w:p w14:paraId="601EEA48" w14:textId="77777777" w:rsidR="005B6A82" w:rsidRPr="00770E49" w:rsidRDefault="005B6A82" w:rsidP="005B6A82">
      <w:pPr>
        <w:jc w:val="both"/>
        <w:rPr>
          <w:rFonts w:cs="Arial"/>
          <w:b/>
          <w:color w:val="000000"/>
        </w:rPr>
      </w:pPr>
    </w:p>
    <w:p w14:paraId="1D0EABB1" w14:textId="77777777" w:rsidR="005B6A82" w:rsidRDefault="005B6A82" w:rsidP="005B6A82">
      <w:pPr>
        <w:jc w:val="both"/>
        <w:rPr>
          <w:rFonts w:cs="Arial"/>
          <w:color w:val="000000"/>
        </w:rPr>
      </w:pPr>
      <w:r>
        <w:rPr>
          <w:rFonts w:cs="Arial"/>
          <w:color w:val="000000"/>
        </w:rPr>
        <w:t>O</w:t>
      </w:r>
      <w:r w:rsidRPr="00A50F7C">
        <w:rPr>
          <w:rFonts w:cs="Arial"/>
          <w:color w:val="000000"/>
        </w:rPr>
        <w:t>świadczamy, że naliczona przez nas st</w:t>
      </w:r>
      <w:r>
        <w:rPr>
          <w:rFonts w:cs="Arial"/>
          <w:color w:val="000000"/>
        </w:rPr>
        <w:t xml:space="preserve">awka podatku VAT w wysokości …….. jest zgodna </w:t>
      </w:r>
      <w:r w:rsidRPr="00A50F7C">
        <w:rPr>
          <w:rFonts w:cs="Arial"/>
          <w:color w:val="000000"/>
        </w:rPr>
        <w:t xml:space="preserve">z obowiązującymi przepisami. Cena  obejmować będzie całkowity koszt </w:t>
      </w:r>
      <w:r>
        <w:rPr>
          <w:rFonts w:cs="Arial"/>
          <w:color w:val="000000"/>
        </w:rPr>
        <w:t xml:space="preserve">realizacji przedmiotu zamówienia </w:t>
      </w:r>
      <w:r w:rsidRPr="00A50F7C">
        <w:rPr>
          <w:rFonts w:cs="Arial"/>
          <w:color w:val="000000"/>
        </w:rPr>
        <w:t>opisane</w:t>
      </w:r>
      <w:r>
        <w:rPr>
          <w:rFonts w:cs="Arial"/>
          <w:color w:val="000000"/>
        </w:rPr>
        <w:t>go w SIWZ</w:t>
      </w:r>
    </w:p>
    <w:p w14:paraId="56DD6F7B" w14:textId="77777777" w:rsidR="005B6A82" w:rsidRDefault="005B6A82" w:rsidP="005B6A82">
      <w:pPr>
        <w:jc w:val="both"/>
        <w:rPr>
          <w:rFonts w:cs="Arial"/>
          <w:color w:val="000000"/>
        </w:rPr>
      </w:pPr>
    </w:p>
    <w:p w14:paraId="080A94C8" w14:textId="77777777" w:rsidR="005B6A82" w:rsidRPr="0016169E" w:rsidRDefault="005B6A82" w:rsidP="005B6A82">
      <w:pPr>
        <w:jc w:val="both"/>
        <w:rPr>
          <w:rFonts w:cs="Arial"/>
          <w:color w:val="000000"/>
        </w:rPr>
      </w:pPr>
    </w:p>
    <w:p w14:paraId="22404532" w14:textId="77777777" w:rsidR="00F563FF" w:rsidRPr="000B4ED1" w:rsidRDefault="00F563FF" w:rsidP="00F563FF">
      <w:pPr>
        <w:jc w:val="both"/>
        <w:rPr>
          <w:rFonts w:cs="Arial"/>
        </w:rPr>
      </w:pPr>
      <w:r w:rsidRPr="000B4ED1">
        <w:rPr>
          <w:rFonts w:cs="Arial"/>
        </w:rPr>
        <w:t xml:space="preserve">Jednocześnie oświadczamy, że: </w:t>
      </w:r>
    </w:p>
    <w:p w14:paraId="16AB6329" w14:textId="77777777" w:rsidR="00F563FF" w:rsidRPr="00440279" w:rsidRDefault="00F563FF" w:rsidP="00BD25F5">
      <w:pPr>
        <w:pStyle w:val="Akapitzlist"/>
        <w:numPr>
          <w:ilvl w:val="0"/>
          <w:numId w:val="19"/>
        </w:numPr>
        <w:ind w:left="454"/>
        <w:jc w:val="both"/>
        <w:rPr>
          <w:rFonts w:ascii="Arial" w:hAnsi="Arial" w:cs="Arial"/>
          <w:sz w:val="22"/>
          <w:szCs w:val="22"/>
        </w:rPr>
      </w:pPr>
      <w:r w:rsidRPr="00440279">
        <w:rPr>
          <w:rFonts w:ascii="Arial" w:hAnsi="Arial" w:cs="Arial"/>
          <w:sz w:val="22"/>
          <w:szCs w:val="22"/>
        </w:rPr>
        <w:t>termin związania ofertą wynosi 45 dni od daty otwarcia ofert,</w:t>
      </w:r>
    </w:p>
    <w:p w14:paraId="4807E71F" w14:textId="77777777" w:rsidR="00F563FF" w:rsidRPr="000B4ED1" w:rsidRDefault="00F563FF" w:rsidP="00BD25F5">
      <w:pPr>
        <w:numPr>
          <w:ilvl w:val="0"/>
          <w:numId w:val="19"/>
        </w:numPr>
        <w:suppressAutoHyphens/>
        <w:ind w:left="454"/>
        <w:jc w:val="both"/>
        <w:rPr>
          <w:rFonts w:cs="Arial"/>
        </w:rPr>
      </w:pPr>
      <w:r w:rsidRPr="000B4ED1">
        <w:rPr>
          <w:rFonts w:cs="Arial"/>
        </w:rPr>
        <w:t>zapoznaliśmy się z otrzymanymi dokumentami przetargowymi i w pełni je akceptujemy,</w:t>
      </w:r>
    </w:p>
    <w:p w14:paraId="723A782F" w14:textId="77777777" w:rsidR="00F563FF" w:rsidRPr="00B64225" w:rsidRDefault="00F563FF" w:rsidP="00BD25F5">
      <w:pPr>
        <w:numPr>
          <w:ilvl w:val="0"/>
          <w:numId w:val="19"/>
        </w:numPr>
        <w:suppressAutoHyphens/>
        <w:ind w:left="454"/>
        <w:jc w:val="both"/>
        <w:rPr>
          <w:rFonts w:cs="Arial"/>
        </w:rPr>
      </w:pPr>
      <w:r w:rsidRPr="000B4ED1">
        <w:rPr>
          <w:rFonts w:cs="Arial"/>
          <w:color w:val="000000"/>
        </w:rPr>
        <w:t>uzyskaliśmy od Zamawiającego wszystkie informacje konieczne do prawidłowego sporządzenia oferty i do wykonania zamówienia,</w:t>
      </w:r>
    </w:p>
    <w:p w14:paraId="4821A0CE" w14:textId="77777777" w:rsidR="00F563FF" w:rsidRPr="00B64225" w:rsidRDefault="00F563FF" w:rsidP="00BD25F5">
      <w:pPr>
        <w:numPr>
          <w:ilvl w:val="0"/>
          <w:numId w:val="19"/>
        </w:numPr>
        <w:suppressAutoHyphens/>
        <w:ind w:left="454"/>
        <w:jc w:val="both"/>
        <w:rPr>
          <w:rFonts w:cs="Arial"/>
        </w:rPr>
      </w:pPr>
      <w:r w:rsidRPr="009B39EA">
        <w:rPr>
          <w:rFonts w:cs="Arial"/>
        </w:rPr>
        <w:t>akceptujemy 21-dniowy termin płatności w formie przelewu po dostarczeniu przedmiotu zamówienia i otrzymaniu faktury VAT.</w:t>
      </w:r>
    </w:p>
    <w:p w14:paraId="4D22D0E2" w14:textId="77777777" w:rsidR="00F563FF" w:rsidRPr="009A055F" w:rsidRDefault="00F563FF" w:rsidP="00BD25F5">
      <w:pPr>
        <w:numPr>
          <w:ilvl w:val="0"/>
          <w:numId w:val="19"/>
        </w:numPr>
        <w:suppressAutoHyphens/>
        <w:ind w:left="454"/>
        <w:jc w:val="both"/>
        <w:rPr>
          <w:rFonts w:cs="Arial"/>
        </w:rPr>
      </w:pPr>
      <w:r w:rsidRPr="000B4ED1">
        <w:rPr>
          <w:rFonts w:cs="Arial"/>
        </w:rPr>
        <w:lastRenderedPageBreak/>
        <w:t xml:space="preserve">wzór umowy na realizację zamówienia stanowiący część SIWZ został przez nas zaakceptowany i zobowiązujemy się (w przypadku dokonania wyboru naszej oferty) do podpisania umowy w takim brzmieniu </w:t>
      </w:r>
      <w:r w:rsidRPr="000B4ED1">
        <w:rPr>
          <w:rFonts w:cs="Arial"/>
          <w:color w:val="000000"/>
        </w:rPr>
        <w:t>w miejscu i terminie wyznaczonym przez Zamawiającego,</w:t>
      </w:r>
    </w:p>
    <w:p w14:paraId="4BB443F8" w14:textId="77777777" w:rsidR="00F563FF" w:rsidRPr="009A055F" w:rsidRDefault="00F563FF" w:rsidP="00BD25F5">
      <w:pPr>
        <w:numPr>
          <w:ilvl w:val="0"/>
          <w:numId w:val="19"/>
        </w:numPr>
        <w:suppressAutoHyphens/>
        <w:ind w:left="454"/>
        <w:jc w:val="both"/>
        <w:rPr>
          <w:rFonts w:cs="Arial"/>
        </w:rPr>
      </w:pPr>
      <w:r w:rsidRPr="007471AC">
        <w:rPr>
          <w:color w:val="000000"/>
        </w:rPr>
        <w:t>umowę wiążącą obydwie strony odeślemy w ciągu 7 dni od daty jej otrzymania</w:t>
      </w:r>
      <w:r>
        <w:rPr>
          <w:color w:val="000000"/>
        </w:rPr>
        <w:t>,</w:t>
      </w:r>
    </w:p>
    <w:p w14:paraId="5DA06113" w14:textId="77777777" w:rsidR="00F563FF" w:rsidRPr="000B4ED1" w:rsidRDefault="00F563FF" w:rsidP="00BD25F5">
      <w:pPr>
        <w:numPr>
          <w:ilvl w:val="0"/>
          <w:numId w:val="19"/>
        </w:numPr>
        <w:suppressAutoHyphens/>
        <w:ind w:left="454"/>
        <w:jc w:val="both"/>
        <w:rPr>
          <w:rFonts w:cs="Arial"/>
        </w:rPr>
      </w:pPr>
      <w:r w:rsidRPr="000B4ED1">
        <w:rPr>
          <w:rFonts w:cs="Arial"/>
        </w:rPr>
        <w:t>nasza firma spełnia wszystkie warunki określone w specyfikacji istotnych warunków zamówienia oraz złożyliśmy wszystkie wymagane dokumenty potwierdzające spełnianie tych warunków,</w:t>
      </w:r>
    </w:p>
    <w:p w14:paraId="6CB909E4" w14:textId="77777777" w:rsidR="00F563FF" w:rsidRPr="000B4ED1" w:rsidRDefault="00F563FF" w:rsidP="00BD25F5">
      <w:pPr>
        <w:numPr>
          <w:ilvl w:val="0"/>
          <w:numId w:val="19"/>
        </w:numPr>
        <w:suppressAutoHyphens/>
        <w:ind w:left="454"/>
        <w:jc w:val="both"/>
        <w:rPr>
          <w:rFonts w:cs="Arial"/>
        </w:rPr>
      </w:pPr>
      <w:r w:rsidRPr="000B4ED1">
        <w:rPr>
          <w:rFonts w:cs="Arial"/>
        </w:rPr>
        <w:t>składamy niniejszą ofertę przetargową we własnym imieniu/jako partner konsorcjum zarządzanego przez …………………………………..………. (</w:t>
      </w:r>
      <w:r w:rsidRPr="000B4ED1">
        <w:rPr>
          <w:rFonts w:cs="Arial"/>
          <w:i/>
        </w:rPr>
        <w:t>niepotrzebne skreślić</w:t>
      </w:r>
      <w:r w:rsidRPr="000B4ED1">
        <w:rPr>
          <w:rFonts w:cs="Arial"/>
        </w:rPr>
        <w:t>),</w:t>
      </w:r>
    </w:p>
    <w:p w14:paraId="11BD5090" w14:textId="77777777" w:rsidR="00F563FF" w:rsidRPr="000B4ED1" w:rsidRDefault="00F563FF" w:rsidP="00F563FF">
      <w:pPr>
        <w:jc w:val="both"/>
        <w:rPr>
          <w:rFonts w:cs="Arial"/>
        </w:rPr>
      </w:pPr>
      <w:r w:rsidRPr="000B4ED1">
        <w:rPr>
          <w:rFonts w:cs="Arial"/>
        </w:rPr>
        <w:t xml:space="preserve">                                                              (nazwa lidera)</w:t>
      </w:r>
    </w:p>
    <w:p w14:paraId="26C86AF9" w14:textId="77777777" w:rsidR="00F563FF" w:rsidRPr="000B4ED1" w:rsidRDefault="00F563FF" w:rsidP="00BD25F5">
      <w:pPr>
        <w:numPr>
          <w:ilvl w:val="0"/>
          <w:numId w:val="19"/>
        </w:numPr>
        <w:ind w:left="454"/>
        <w:contextualSpacing/>
        <w:jc w:val="both"/>
        <w:rPr>
          <w:rFonts w:cs="Arial"/>
        </w:rPr>
      </w:pPr>
      <w:r w:rsidRPr="000B4ED1">
        <w:rPr>
          <w:rFonts w:cs="Arial"/>
        </w:rPr>
        <w:t>potwierdzamy, iż nie uczestniczymy w jakiejkolwiek innej ofercie dotyczącej tego samego postępowania,</w:t>
      </w:r>
    </w:p>
    <w:p w14:paraId="71BC90F2" w14:textId="77777777" w:rsidR="00F563FF" w:rsidRPr="000B4ED1" w:rsidRDefault="00F563FF" w:rsidP="00BD25F5">
      <w:pPr>
        <w:numPr>
          <w:ilvl w:val="0"/>
          <w:numId w:val="19"/>
        </w:numPr>
        <w:suppressAutoHyphens/>
        <w:ind w:left="454"/>
        <w:jc w:val="both"/>
        <w:rPr>
          <w:rFonts w:cs="Arial"/>
        </w:rPr>
      </w:pPr>
      <w:r w:rsidRPr="000B4ED1">
        <w:rPr>
          <w:rFonts w:cs="Arial"/>
        </w:rPr>
        <w:t>j</w:t>
      </w:r>
      <w:r w:rsidRPr="000B4ED1">
        <w:rPr>
          <w:rFonts w:cs="Arial"/>
          <w:color w:val="000000"/>
        </w:rPr>
        <w:t>esteśmy / nie jesteśmy* podatnikiem podatku od towarów i usług (VAT) – nasz NIP ............................................................</w:t>
      </w:r>
    </w:p>
    <w:p w14:paraId="6A11807C" w14:textId="77777777" w:rsidR="00F563FF" w:rsidRPr="000B4ED1" w:rsidRDefault="00F563FF" w:rsidP="00BD25F5">
      <w:pPr>
        <w:numPr>
          <w:ilvl w:val="0"/>
          <w:numId w:val="19"/>
        </w:numPr>
        <w:suppressAutoHyphens/>
        <w:ind w:left="454"/>
        <w:jc w:val="both"/>
        <w:rPr>
          <w:rFonts w:cs="Arial"/>
        </w:rPr>
      </w:pPr>
      <w:r w:rsidRPr="000B4ED1">
        <w:rPr>
          <w:rFonts w:cs="Arial"/>
        </w:rPr>
        <w:t xml:space="preserve">informacje zawarte na stronach nr ............................... oferty stanowią tajemnicę przedsiębiorstwa i nie powinny być udostępnianie innym Wykonawcom biorącym udział w postępowaniu, </w:t>
      </w:r>
    </w:p>
    <w:p w14:paraId="3C7AF687" w14:textId="77777777" w:rsidR="00F563FF" w:rsidRPr="000B4ED1" w:rsidRDefault="00F563FF" w:rsidP="00BD25F5">
      <w:pPr>
        <w:numPr>
          <w:ilvl w:val="0"/>
          <w:numId w:val="19"/>
        </w:numPr>
        <w:suppressAutoHyphens/>
        <w:ind w:left="454"/>
        <w:jc w:val="both"/>
        <w:rPr>
          <w:rFonts w:cs="Arial"/>
        </w:rPr>
      </w:pPr>
      <w:r w:rsidRPr="000B4ED1">
        <w:rPr>
          <w:rFonts w:cs="Arial"/>
          <w:color w:val="000000"/>
        </w:rPr>
        <w:t>złożona przez nas oferta zawiera ........... kolejno ponumerowanych stron.</w:t>
      </w:r>
    </w:p>
    <w:p w14:paraId="54507EF2" w14:textId="77777777" w:rsidR="00F563FF" w:rsidRPr="000B4ED1" w:rsidRDefault="00F563FF" w:rsidP="00F563FF">
      <w:pPr>
        <w:pStyle w:val="Tekstpodstawowy"/>
        <w:jc w:val="both"/>
        <w:rPr>
          <w:rFonts w:cs="Arial"/>
        </w:rPr>
      </w:pPr>
    </w:p>
    <w:p w14:paraId="2F22E4F4" w14:textId="77777777" w:rsidR="00F563FF" w:rsidRPr="000B4ED1" w:rsidRDefault="00F563FF" w:rsidP="00F563FF">
      <w:pPr>
        <w:jc w:val="both"/>
        <w:rPr>
          <w:rFonts w:cs="Arial"/>
          <w:color w:val="000000"/>
        </w:rPr>
      </w:pPr>
    </w:p>
    <w:p w14:paraId="68B632B7" w14:textId="77777777" w:rsidR="00F563FF" w:rsidRPr="000B4ED1" w:rsidRDefault="00F563FF" w:rsidP="00F563FF">
      <w:pPr>
        <w:jc w:val="both"/>
        <w:rPr>
          <w:rFonts w:cs="Arial"/>
          <w:color w:val="000000"/>
        </w:rPr>
      </w:pPr>
    </w:p>
    <w:p w14:paraId="30C47AA9" w14:textId="77777777" w:rsidR="00F563FF" w:rsidRPr="000B4ED1" w:rsidRDefault="00F563FF" w:rsidP="00F563FF">
      <w:pPr>
        <w:jc w:val="both"/>
        <w:rPr>
          <w:rFonts w:cs="Arial"/>
          <w:color w:val="000000"/>
        </w:rPr>
      </w:pPr>
    </w:p>
    <w:p w14:paraId="7E440297" w14:textId="77777777" w:rsidR="005B6A82" w:rsidRDefault="005B6A82" w:rsidP="005B6A82">
      <w:pPr>
        <w:jc w:val="both"/>
        <w:rPr>
          <w:rFonts w:cs="Arial"/>
          <w:color w:val="000000"/>
        </w:rPr>
      </w:pPr>
    </w:p>
    <w:p w14:paraId="122458BD" w14:textId="77777777" w:rsidR="005B6A82" w:rsidRDefault="005B6A82" w:rsidP="005B6A82">
      <w:pPr>
        <w:jc w:val="both"/>
        <w:rPr>
          <w:rFonts w:cs="Arial"/>
          <w:color w:val="000000"/>
        </w:rPr>
      </w:pPr>
    </w:p>
    <w:p w14:paraId="176D0422" w14:textId="77777777" w:rsidR="005B6A82" w:rsidRPr="00A50F7C" w:rsidRDefault="005B6A82" w:rsidP="005B6A82">
      <w:pPr>
        <w:jc w:val="both"/>
        <w:rPr>
          <w:rFonts w:cs="Arial"/>
          <w:color w:val="000000"/>
        </w:rPr>
      </w:pPr>
    </w:p>
    <w:p w14:paraId="4C444C0A" w14:textId="77777777" w:rsidR="005B6A82" w:rsidRPr="00A50F7C" w:rsidRDefault="005B6A82" w:rsidP="005B6A82">
      <w:pPr>
        <w:jc w:val="both"/>
        <w:rPr>
          <w:rFonts w:cs="Arial"/>
          <w:color w:val="000000"/>
        </w:rPr>
      </w:pPr>
    </w:p>
    <w:p w14:paraId="7326049B" w14:textId="77777777" w:rsidR="005B6A82" w:rsidRPr="00A50F7C" w:rsidRDefault="005B6A82" w:rsidP="005B6A82">
      <w:pPr>
        <w:jc w:val="both"/>
        <w:rPr>
          <w:rFonts w:cs="Arial"/>
          <w:color w:val="000000"/>
        </w:rPr>
      </w:pPr>
      <w:r w:rsidRPr="00A50F7C">
        <w:rPr>
          <w:rFonts w:cs="Arial"/>
          <w:color w:val="000000"/>
        </w:rPr>
        <w:t>...............................................</w:t>
      </w:r>
      <w:r w:rsidRPr="00A50F7C">
        <w:rPr>
          <w:rFonts w:cs="Arial"/>
          <w:color w:val="000000"/>
        </w:rPr>
        <w:tab/>
      </w:r>
      <w:r w:rsidRPr="00A50F7C">
        <w:rPr>
          <w:rFonts w:cs="Arial"/>
          <w:color w:val="000000"/>
        </w:rPr>
        <w:tab/>
      </w:r>
      <w:r w:rsidRPr="00A50F7C">
        <w:rPr>
          <w:rFonts w:cs="Arial"/>
          <w:color w:val="000000"/>
        </w:rPr>
        <w:tab/>
      </w:r>
      <w:r w:rsidRPr="00A50F7C">
        <w:rPr>
          <w:rFonts w:cs="Arial"/>
          <w:color w:val="000000"/>
        </w:rPr>
        <w:tab/>
        <w:t>....................................................</w:t>
      </w:r>
    </w:p>
    <w:p w14:paraId="148B9A82" w14:textId="77777777" w:rsidR="005B6A82" w:rsidRPr="00A50F7C" w:rsidRDefault="005B6A82" w:rsidP="005B6A82">
      <w:pPr>
        <w:ind w:left="5664" w:hanging="5004"/>
        <w:jc w:val="both"/>
        <w:rPr>
          <w:rFonts w:cs="Arial"/>
          <w:color w:val="000000"/>
        </w:rPr>
      </w:pPr>
      <w:r w:rsidRPr="00A50F7C">
        <w:rPr>
          <w:rFonts w:cs="Arial"/>
          <w:color w:val="000000"/>
        </w:rPr>
        <w:t>(miejsce i data)</w:t>
      </w:r>
      <w:r w:rsidRPr="00A50F7C">
        <w:rPr>
          <w:rFonts w:cs="Arial"/>
          <w:color w:val="000000"/>
        </w:rPr>
        <w:tab/>
      </w:r>
      <w:r w:rsidRPr="00DF53B7">
        <w:rPr>
          <w:rFonts w:cs="Arial"/>
          <w:color w:val="000000"/>
          <w:sz w:val="16"/>
          <w:szCs w:val="16"/>
        </w:rPr>
        <w:t xml:space="preserve"> (podpis osoby uprawnionej do składania oświadczeń woli w imieniu wykonawcy)</w:t>
      </w:r>
    </w:p>
    <w:p w14:paraId="4AB32BCB" w14:textId="77777777" w:rsidR="005B6A82" w:rsidRPr="00DF53B7" w:rsidRDefault="005B6A82" w:rsidP="005B6A82">
      <w:pPr>
        <w:jc w:val="right"/>
        <w:rPr>
          <w:rFonts w:cs="Arial"/>
          <w:b/>
        </w:rPr>
      </w:pPr>
      <w:r>
        <w:rPr>
          <w:rFonts w:cs="Arial"/>
          <w:color w:val="000000"/>
        </w:rPr>
        <w:br w:type="page"/>
      </w:r>
      <w:r>
        <w:rPr>
          <w:rFonts w:cs="Arial"/>
          <w:color w:val="000000"/>
        </w:rPr>
        <w:lastRenderedPageBreak/>
        <w:t xml:space="preserve"> </w:t>
      </w:r>
      <w:r>
        <w:rPr>
          <w:rFonts w:cs="Arial"/>
          <w:b/>
        </w:rPr>
        <w:t>Załącznik nr 1</w:t>
      </w:r>
    </w:p>
    <w:p w14:paraId="56A3D7EC" w14:textId="77777777" w:rsidR="005B6A82" w:rsidRPr="00DF53B7" w:rsidRDefault="005B6A82" w:rsidP="005B6A82">
      <w:pPr>
        <w:jc w:val="right"/>
        <w:rPr>
          <w:rFonts w:cs="Arial"/>
          <w:b/>
        </w:rPr>
      </w:pPr>
      <w:r w:rsidRPr="00DF53B7">
        <w:rPr>
          <w:rFonts w:cs="Arial"/>
          <w:b/>
        </w:rPr>
        <w:t xml:space="preserve">do </w:t>
      </w:r>
      <w:r>
        <w:rPr>
          <w:rFonts w:cs="Arial"/>
          <w:b/>
        </w:rPr>
        <w:t>oferty</w:t>
      </w:r>
    </w:p>
    <w:p w14:paraId="669F5605" w14:textId="77777777" w:rsidR="005B6A82" w:rsidRPr="00DF53B7" w:rsidRDefault="005B6A82" w:rsidP="005B6A82">
      <w:pPr>
        <w:rPr>
          <w:rFonts w:cs="Arial"/>
        </w:rPr>
      </w:pPr>
    </w:p>
    <w:p w14:paraId="09B3DD21" w14:textId="77777777" w:rsidR="005B6A82" w:rsidRPr="00DF53B7" w:rsidRDefault="005B6A82" w:rsidP="005B6A82">
      <w:pPr>
        <w:rPr>
          <w:rFonts w:cs="Arial"/>
        </w:rPr>
      </w:pPr>
    </w:p>
    <w:p w14:paraId="5436F043" w14:textId="77777777" w:rsidR="005B6A82" w:rsidRPr="00DF53B7" w:rsidRDefault="005B6A82" w:rsidP="005B6A82">
      <w:pPr>
        <w:jc w:val="both"/>
        <w:rPr>
          <w:rFonts w:cs="Arial"/>
          <w:color w:val="000000"/>
        </w:rPr>
      </w:pPr>
      <w:r w:rsidRPr="00DF53B7">
        <w:rPr>
          <w:rFonts w:cs="Arial"/>
          <w:color w:val="000000"/>
        </w:rPr>
        <w:t>............................................................</w:t>
      </w:r>
    </w:p>
    <w:p w14:paraId="5AAC19CC" w14:textId="77777777" w:rsidR="005B6A82" w:rsidRPr="00DF53B7" w:rsidRDefault="005B6A82" w:rsidP="005B6A82">
      <w:pPr>
        <w:jc w:val="both"/>
        <w:rPr>
          <w:rFonts w:cs="Arial"/>
          <w:color w:val="000000"/>
        </w:rPr>
      </w:pPr>
      <w:r w:rsidRPr="00DF53B7">
        <w:rPr>
          <w:rFonts w:cs="Arial"/>
          <w:color w:val="000000"/>
        </w:rPr>
        <w:t>( pieczęć nagłówkowa Wykonawcy)</w:t>
      </w:r>
    </w:p>
    <w:p w14:paraId="176690B0" w14:textId="77777777" w:rsidR="005B6A82" w:rsidRPr="00DF53B7" w:rsidRDefault="005B6A82" w:rsidP="005B6A82">
      <w:pPr>
        <w:rPr>
          <w:rFonts w:cs="Arial"/>
        </w:rPr>
      </w:pPr>
    </w:p>
    <w:p w14:paraId="54C960CA" w14:textId="77777777" w:rsidR="005B6A82" w:rsidRPr="00DF53B7" w:rsidRDefault="005B6A82" w:rsidP="005B6A82">
      <w:pPr>
        <w:rPr>
          <w:rFonts w:cs="Arial"/>
        </w:rPr>
      </w:pPr>
    </w:p>
    <w:p w14:paraId="4C930FB5" w14:textId="77777777" w:rsidR="005B6A82" w:rsidRPr="00DF53B7" w:rsidRDefault="005B6A82" w:rsidP="005B6A82">
      <w:pPr>
        <w:rPr>
          <w:rFonts w:cs="Arial"/>
        </w:rPr>
      </w:pPr>
    </w:p>
    <w:p w14:paraId="40CE62ED" w14:textId="77777777" w:rsidR="005B6A82" w:rsidRPr="00DF53B7" w:rsidRDefault="005B6A82" w:rsidP="005B6A82">
      <w:pPr>
        <w:jc w:val="center"/>
        <w:rPr>
          <w:rFonts w:cs="Arial"/>
          <w:b/>
        </w:rPr>
      </w:pPr>
      <w:r w:rsidRPr="00DF53B7">
        <w:rPr>
          <w:rFonts w:cs="Arial"/>
          <w:b/>
        </w:rPr>
        <w:t>OŚWIADCZENIE</w:t>
      </w:r>
    </w:p>
    <w:p w14:paraId="48B60593" w14:textId="77777777" w:rsidR="005B6A82" w:rsidRPr="00DF53B7" w:rsidRDefault="005B6A82" w:rsidP="005B6A82">
      <w:pPr>
        <w:rPr>
          <w:rFonts w:cs="Arial"/>
        </w:rPr>
      </w:pPr>
    </w:p>
    <w:p w14:paraId="0A00AC53" w14:textId="77777777" w:rsidR="005B6A82" w:rsidRDefault="005B6A82" w:rsidP="005B6A82">
      <w:pPr>
        <w:jc w:val="both"/>
        <w:rPr>
          <w:rFonts w:cs="Arial"/>
        </w:rPr>
      </w:pPr>
      <w:r>
        <w:rPr>
          <w:rFonts w:cs="Arial"/>
        </w:rPr>
        <w:t>Oświadczam, że Wykonawca, którego reprezentuję:</w:t>
      </w:r>
    </w:p>
    <w:p w14:paraId="56DFB069" w14:textId="77777777" w:rsidR="005B6A82" w:rsidRPr="009A3D9B" w:rsidRDefault="005B6A82" w:rsidP="005B6A82">
      <w:pPr>
        <w:jc w:val="both"/>
        <w:rPr>
          <w:rFonts w:cs="Arial"/>
        </w:rPr>
      </w:pPr>
    </w:p>
    <w:p w14:paraId="5E7F9831" w14:textId="77777777" w:rsidR="005B6A82" w:rsidRPr="00DF53B7" w:rsidRDefault="005B6A82" w:rsidP="005B6A82">
      <w:pPr>
        <w:jc w:val="both"/>
        <w:rPr>
          <w:rFonts w:cs="Arial"/>
          <w:color w:val="000000"/>
        </w:rPr>
      </w:pPr>
      <w:r w:rsidRPr="00DF53B7">
        <w:rPr>
          <w:rFonts w:cs="Arial"/>
          <w:color w:val="000000"/>
        </w:rPr>
        <w:t xml:space="preserve">a) posiada uprawnienia do wykonywania </w:t>
      </w:r>
      <w:r>
        <w:rPr>
          <w:rFonts w:cs="Arial"/>
          <w:color w:val="000000"/>
        </w:rPr>
        <w:t xml:space="preserve">określonej </w:t>
      </w:r>
      <w:r w:rsidRPr="00DF53B7">
        <w:rPr>
          <w:rFonts w:cs="Arial"/>
          <w:color w:val="000000"/>
        </w:rPr>
        <w:t>działalno</w:t>
      </w:r>
      <w:r>
        <w:rPr>
          <w:rFonts w:cs="Arial"/>
          <w:color w:val="000000"/>
        </w:rPr>
        <w:t>ści lub czynności, jeżeli ustawy</w:t>
      </w:r>
      <w:r w:rsidRPr="00DF53B7">
        <w:rPr>
          <w:rFonts w:cs="Arial"/>
          <w:color w:val="000000"/>
        </w:rPr>
        <w:t xml:space="preserve"> nakłada</w:t>
      </w:r>
      <w:r>
        <w:rPr>
          <w:rFonts w:cs="Arial"/>
          <w:color w:val="000000"/>
        </w:rPr>
        <w:t>ją</w:t>
      </w:r>
      <w:r w:rsidRPr="00DF53B7">
        <w:rPr>
          <w:rFonts w:cs="Arial"/>
          <w:color w:val="000000"/>
        </w:rPr>
        <w:t xml:space="preserve"> obowiązek posiadania takich uprawnień,</w:t>
      </w:r>
    </w:p>
    <w:p w14:paraId="5FFE66CA" w14:textId="77777777" w:rsidR="005B6A82" w:rsidRPr="00DF53B7" w:rsidRDefault="005B6A82" w:rsidP="005B6A82">
      <w:pPr>
        <w:jc w:val="both"/>
        <w:rPr>
          <w:rFonts w:cs="Arial"/>
          <w:color w:val="000000"/>
        </w:rPr>
      </w:pPr>
    </w:p>
    <w:p w14:paraId="3DBA4F2A" w14:textId="77777777" w:rsidR="005B6A82" w:rsidRPr="00DF53B7" w:rsidRDefault="005B6A82" w:rsidP="005B6A82">
      <w:pPr>
        <w:jc w:val="both"/>
        <w:rPr>
          <w:rFonts w:cs="Arial"/>
          <w:color w:val="000000"/>
        </w:rPr>
      </w:pPr>
      <w:r>
        <w:rPr>
          <w:rFonts w:cs="Arial"/>
          <w:color w:val="000000"/>
        </w:rPr>
        <w:t>b) posiada</w:t>
      </w:r>
      <w:r w:rsidRPr="00DF53B7">
        <w:rPr>
          <w:rFonts w:cs="Arial"/>
          <w:color w:val="000000"/>
        </w:rPr>
        <w:t xml:space="preserve"> niezbędną wiedzę i doświadczenie oraz potencjał techniczny , a także </w:t>
      </w:r>
      <w:r>
        <w:rPr>
          <w:rFonts w:cs="Arial"/>
          <w:color w:val="000000"/>
        </w:rPr>
        <w:t xml:space="preserve">dysponuje </w:t>
      </w:r>
      <w:r w:rsidRPr="00DF53B7">
        <w:rPr>
          <w:rFonts w:cs="Arial"/>
          <w:color w:val="000000"/>
        </w:rPr>
        <w:t>osobami zdolnymi do wykonania zamówienia;</w:t>
      </w:r>
    </w:p>
    <w:p w14:paraId="2F7BDACC" w14:textId="77777777" w:rsidR="005B6A82" w:rsidRPr="00DF53B7" w:rsidRDefault="005B6A82" w:rsidP="005B6A82">
      <w:pPr>
        <w:ind w:left="1428"/>
        <w:jc w:val="both"/>
        <w:rPr>
          <w:rFonts w:cs="Arial"/>
          <w:color w:val="000000"/>
        </w:rPr>
      </w:pPr>
    </w:p>
    <w:p w14:paraId="3D858419" w14:textId="77777777" w:rsidR="005B6A82" w:rsidRDefault="005B6A82" w:rsidP="005B6A82">
      <w:pPr>
        <w:jc w:val="both"/>
        <w:rPr>
          <w:rFonts w:cs="Arial"/>
          <w:color w:val="000000"/>
        </w:rPr>
      </w:pPr>
      <w:r>
        <w:rPr>
          <w:rFonts w:cs="Arial"/>
          <w:color w:val="000000"/>
        </w:rPr>
        <w:t>c) znajduje</w:t>
      </w:r>
      <w:r w:rsidRPr="00DF53B7">
        <w:rPr>
          <w:rFonts w:cs="Arial"/>
          <w:color w:val="000000"/>
        </w:rPr>
        <w:t xml:space="preserve"> się w sytuacji ekonomicznej i finansowej zapewniającej wykonanie zamówienia;</w:t>
      </w:r>
    </w:p>
    <w:p w14:paraId="46299191" w14:textId="77777777" w:rsidR="005B6A82" w:rsidRDefault="005B6A82" w:rsidP="005B6A82">
      <w:pPr>
        <w:jc w:val="both"/>
        <w:rPr>
          <w:rFonts w:cs="Arial"/>
          <w:color w:val="000000"/>
        </w:rPr>
      </w:pPr>
    </w:p>
    <w:p w14:paraId="43C24363" w14:textId="77777777" w:rsidR="005B6A82" w:rsidRDefault="005B6A82" w:rsidP="005B6A82">
      <w:pPr>
        <w:jc w:val="both"/>
        <w:rPr>
          <w:rFonts w:cs="Arial"/>
          <w:color w:val="000000"/>
        </w:rPr>
      </w:pPr>
      <w:r>
        <w:rPr>
          <w:rFonts w:cs="Arial"/>
          <w:color w:val="000000"/>
        </w:rPr>
        <w:t>d) nie podlega wykluczeniu z udziału w postępowaniu o udzielenie zamówienia z przyczyn określonych w Regulaminie zamówień,</w:t>
      </w:r>
    </w:p>
    <w:p w14:paraId="0EA01365" w14:textId="77777777" w:rsidR="005B6A82" w:rsidRDefault="005B6A82" w:rsidP="005B6A82">
      <w:pPr>
        <w:jc w:val="both"/>
        <w:rPr>
          <w:rFonts w:cs="Arial"/>
          <w:color w:val="000000"/>
        </w:rPr>
      </w:pPr>
    </w:p>
    <w:p w14:paraId="2E14C8C8" w14:textId="77777777" w:rsidR="005B6A82" w:rsidRPr="00DF53B7" w:rsidRDefault="005B6A82" w:rsidP="005B6A82">
      <w:pPr>
        <w:jc w:val="both"/>
        <w:rPr>
          <w:rFonts w:cs="Arial"/>
          <w:color w:val="000000"/>
        </w:rPr>
      </w:pPr>
      <w:r>
        <w:rPr>
          <w:rFonts w:cs="Arial"/>
          <w:color w:val="000000"/>
        </w:rPr>
        <w:t>e) spełnia wszystkie warunki udziału w postępowaniu określone przez Zamawiającego.</w:t>
      </w:r>
    </w:p>
    <w:p w14:paraId="6E67783F" w14:textId="77777777" w:rsidR="005B6A82" w:rsidRPr="00DF53B7" w:rsidRDefault="005B6A82" w:rsidP="005B6A82">
      <w:pPr>
        <w:jc w:val="both"/>
        <w:rPr>
          <w:rFonts w:cs="Arial"/>
        </w:rPr>
      </w:pPr>
    </w:p>
    <w:p w14:paraId="127CEFB1" w14:textId="77777777" w:rsidR="005B6A82" w:rsidRPr="00DF53B7" w:rsidRDefault="005B6A82" w:rsidP="005B6A82">
      <w:pPr>
        <w:jc w:val="center"/>
        <w:rPr>
          <w:rFonts w:cs="Arial"/>
        </w:rPr>
      </w:pPr>
    </w:p>
    <w:p w14:paraId="5E0414DE" w14:textId="77777777" w:rsidR="005B6A82" w:rsidRPr="00DF53B7" w:rsidRDefault="005B6A82" w:rsidP="005B6A82">
      <w:pPr>
        <w:rPr>
          <w:rFonts w:cs="Arial"/>
        </w:rPr>
      </w:pPr>
    </w:p>
    <w:p w14:paraId="5DA171FF" w14:textId="77777777" w:rsidR="005B6A82" w:rsidRPr="00DF53B7" w:rsidRDefault="005B6A82" w:rsidP="005B6A82">
      <w:pPr>
        <w:rPr>
          <w:rFonts w:cs="Arial"/>
        </w:rPr>
      </w:pPr>
    </w:p>
    <w:p w14:paraId="159F2C51" w14:textId="77777777" w:rsidR="005B6A82" w:rsidRPr="00DF53B7" w:rsidRDefault="005B6A82" w:rsidP="005B6A82">
      <w:pPr>
        <w:rPr>
          <w:rFonts w:cs="Arial"/>
        </w:rPr>
      </w:pPr>
    </w:p>
    <w:p w14:paraId="1673C963" w14:textId="77777777" w:rsidR="005B6A82" w:rsidRPr="00DF53B7" w:rsidRDefault="005B6A82" w:rsidP="005B6A82">
      <w:pPr>
        <w:rPr>
          <w:rFonts w:cs="Arial"/>
        </w:rPr>
      </w:pPr>
    </w:p>
    <w:p w14:paraId="7301AA03" w14:textId="77777777" w:rsidR="005B6A82" w:rsidRPr="00DF53B7" w:rsidRDefault="005B6A82" w:rsidP="005B6A82">
      <w:pPr>
        <w:rPr>
          <w:rFonts w:cs="Arial"/>
        </w:rPr>
      </w:pPr>
    </w:p>
    <w:p w14:paraId="21E42722" w14:textId="77777777" w:rsidR="005B6A82" w:rsidRPr="00DF53B7" w:rsidRDefault="005B6A82" w:rsidP="005B6A82">
      <w:pPr>
        <w:rPr>
          <w:rFonts w:cs="Arial"/>
        </w:rPr>
      </w:pPr>
    </w:p>
    <w:p w14:paraId="48BE0883" w14:textId="77777777" w:rsidR="005B6A82" w:rsidRPr="00DF53B7" w:rsidRDefault="005B6A82" w:rsidP="005B6A82">
      <w:pPr>
        <w:rPr>
          <w:rFonts w:cs="Arial"/>
        </w:rPr>
      </w:pPr>
    </w:p>
    <w:p w14:paraId="3D59562B" w14:textId="77777777" w:rsidR="005B6A82" w:rsidRPr="00DF53B7" w:rsidRDefault="005B6A82" w:rsidP="005B6A82">
      <w:pPr>
        <w:jc w:val="both"/>
        <w:rPr>
          <w:rFonts w:cs="Arial"/>
          <w:color w:val="000000"/>
        </w:rPr>
      </w:pPr>
      <w:r w:rsidRPr="00DF53B7">
        <w:rPr>
          <w:rFonts w:cs="Arial"/>
          <w:color w:val="000000"/>
        </w:rPr>
        <w:t>...............................................</w:t>
      </w:r>
      <w:r w:rsidRPr="00DF53B7">
        <w:rPr>
          <w:rFonts w:cs="Arial"/>
          <w:color w:val="000000"/>
        </w:rPr>
        <w:tab/>
      </w:r>
      <w:r w:rsidRPr="00DF53B7">
        <w:rPr>
          <w:rFonts w:cs="Arial"/>
          <w:color w:val="000000"/>
        </w:rPr>
        <w:tab/>
      </w:r>
      <w:r w:rsidRPr="00DF53B7">
        <w:rPr>
          <w:rFonts w:cs="Arial"/>
          <w:color w:val="000000"/>
        </w:rPr>
        <w:tab/>
      </w:r>
      <w:r w:rsidRPr="00DF53B7">
        <w:rPr>
          <w:rFonts w:cs="Arial"/>
          <w:color w:val="000000"/>
        </w:rPr>
        <w:tab/>
        <w:t>....................................................</w:t>
      </w:r>
    </w:p>
    <w:p w14:paraId="274B7B86" w14:textId="77777777" w:rsidR="005B6A82" w:rsidRPr="00DF53B7" w:rsidRDefault="005B6A82" w:rsidP="005B6A82">
      <w:pPr>
        <w:ind w:left="5664" w:hanging="5004"/>
        <w:jc w:val="both"/>
        <w:rPr>
          <w:ins w:id="15" w:author="awilk" w:date="2005-04-15T09:29:00Z"/>
          <w:rFonts w:cs="Arial"/>
          <w:color w:val="000000"/>
          <w:sz w:val="16"/>
          <w:szCs w:val="16"/>
        </w:rPr>
      </w:pPr>
      <w:r w:rsidRPr="00DF53B7">
        <w:rPr>
          <w:rFonts w:cs="Arial"/>
          <w:color w:val="000000"/>
        </w:rPr>
        <w:t>(miejsce i data)</w:t>
      </w:r>
      <w:r w:rsidRPr="00DF53B7">
        <w:rPr>
          <w:rFonts w:cs="Arial"/>
          <w:color w:val="000000"/>
        </w:rPr>
        <w:tab/>
        <w:t xml:space="preserve"> </w:t>
      </w:r>
      <w:r w:rsidRPr="00DF53B7">
        <w:rPr>
          <w:rFonts w:cs="Arial"/>
          <w:color w:val="000000"/>
          <w:sz w:val="16"/>
          <w:szCs w:val="16"/>
        </w:rPr>
        <w:t>(podpis osoby uprawnionej do składania oświadczeń woli w imieniu Wykonawcy)</w:t>
      </w:r>
    </w:p>
    <w:p w14:paraId="15CE9D99" w14:textId="77777777" w:rsidR="005B6A82" w:rsidRDefault="005B6A82" w:rsidP="005B6A82">
      <w:pPr>
        <w:pStyle w:val="Tytu"/>
        <w:tabs>
          <w:tab w:val="left" w:pos="7200"/>
        </w:tabs>
        <w:jc w:val="left"/>
      </w:pPr>
    </w:p>
    <w:p w14:paraId="3280A8DC" w14:textId="77777777" w:rsidR="005B6A82" w:rsidRDefault="005B6A82" w:rsidP="005B6A82">
      <w:pPr>
        <w:pStyle w:val="Tytu"/>
        <w:tabs>
          <w:tab w:val="left" w:pos="7200"/>
        </w:tabs>
        <w:jc w:val="left"/>
      </w:pPr>
    </w:p>
    <w:p w14:paraId="0CDAD532" w14:textId="77777777" w:rsidR="005B6A82" w:rsidRDefault="005B6A82" w:rsidP="005B6A82">
      <w:pPr>
        <w:pStyle w:val="Tytu"/>
        <w:tabs>
          <w:tab w:val="left" w:pos="7200"/>
        </w:tabs>
        <w:jc w:val="left"/>
      </w:pPr>
    </w:p>
    <w:p w14:paraId="42318767" w14:textId="77777777" w:rsidR="005B6A82" w:rsidRDefault="005B6A82" w:rsidP="005B6A82">
      <w:pPr>
        <w:pStyle w:val="Tytu"/>
        <w:tabs>
          <w:tab w:val="left" w:pos="7200"/>
        </w:tabs>
        <w:jc w:val="left"/>
      </w:pPr>
    </w:p>
    <w:p w14:paraId="012442A7" w14:textId="77777777" w:rsidR="005B6A82" w:rsidRDefault="005B6A82" w:rsidP="005B6A82">
      <w:pPr>
        <w:pStyle w:val="Tytu"/>
        <w:tabs>
          <w:tab w:val="left" w:pos="7200"/>
        </w:tabs>
        <w:jc w:val="left"/>
      </w:pPr>
    </w:p>
    <w:p w14:paraId="671DB80A" w14:textId="77777777" w:rsidR="005B6A82" w:rsidRDefault="005B6A82" w:rsidP="005B6A82">
      <w:pPr>
        <w:pStyle w:val="Tytu"/>
        <w:tabs>
          <w:tab w:val="left" w:pos="7200"/>
        </w:tabs>
        <w:jc w:val="left"/>
      </w:pPr>
    </w:p>
    <w:p w14:paraId="7A2A3A63" w14:textId="77777777" w:rsidR="005B6A82" w:rsidRDefault="005B6A82" w:rsidP="005B6A82">
      <w:pPr>
        <w:pStyle w:val="Tytu"/>
        <w:tabs>
          <w:tab w:val="left" w:pos="7200"/>
        </w:tabs>
        <w:jc w:val="left"/>
      </w:pPr>
    </w:p>
    <w:p w14:paraId="410EDCB4" w14:textId="77777777" w:rsidR="005B6A82" w:rsidRDefault="005B6A82" w:rsidP="005B6A82">
      <w:pPr>
        <w:pStyle w:val="Tytu"/>
        <w:tabs>
          <w:tab w:val="left" w:pos="7200"/>
        </w:tabs>
        <w:jc w:val="left"/>
      </w:pPr>
    </w:p>
    <w:p w14:paraId="7235BF3A" w14:textId="77777777" w:rsidR="005B6A82" w:rsidRDefault="005B6A82" w:rsidP="005B6A82">
      <w:pPr>
        <w:pStyle w:val="Tytu"/>
        <w:tabs>
          <w:tab w:val="left" w:pos="7200"/>
        </w:tabs>
        <w:jc w:val="left"/>
      </w:pPr>
    </w:p>
    <w:p w14:paraId="12F60C1C" w14:textId="77777777" w:rsidR="005B6A82" w:rsidRDefault="005B6A82" w:rsidP="005B6A82">
      <w:pPr>
        <w:pStyle w:val="Tytu"/>
        <w:tabs>
          <w:tab w:val="left" w:pos="7200"/>
        </w:tabs>
        <w:jc w:val="left"/>
      </w:pPr>
    </w:p>
    <w:p w14:paraId="043B415A" w14:textId="77777777" w:rsidR="005B6A82" w:rsidRDefault="005B6A82" w:rsidP="005B6A82">
      <w:pPr>
        <w:pStyle w:val="Tytu"/>
        <w:tabs>
          <w:tab w:val="left" w:pos="7200"/>
        </w:tabs>
        <w:jc w:val="left"/>
      </w:pPr>
    </w:p>
    <w:p w14:paraId="7046CF7E" w14:textId="77777777" w:rsidR="005B6A82" w:rsidRDefault="005B6A82" w:rsidP="005B6A82">
      <w:pPr>
        <w:pStyle w:val="Tytu"/>
        <w:tabs>
          <w:tab w:val="left" w:pos="7200"/>
        </w:tabs>
        <w:jc w:val="left"/>
      </w:pPr>
    </w:p>
    <w:p w14:paraId="6792FEA5" w14:textId="77777777" w:rsidR="005B6A82" w:rsidRDefault="005B6A82" w:rsidP="005B6A82">
      <w:pPr>
        <w:pStyle w:val="Tytu"/>
        <w:tabs>
          <w:tab w:val="left" w:pos="7200"/>
        </w:tabs>
        <w:jc w:val="left"/>
      </w:pPr>
    </w:p>
    <w:p w14:paraId="0D3FF31C" w14:textId="77777777" w:rsidR="005B6A82" w:rsidRPr="00A8101B" w:rsidRDefault="005B6A82" w:rsidP="005B6A82">
      <w:pPr>
        <w:pStyle w:val="Tytu"/>
        <w:tabs>
          <w:tab w:val="left" w:pos="7200"/>
        </w:tabs>
        <w:jc w:val="left"/>
      </w:pPr>
    </w:p>
    <w:p w14:paraId="695E339D" w14:textId="77777777" w:rsidR="005B6A82" w:rsidRDefault="005B6A82" w:rsidP="005B6A82">
      <w:pPr>
        <w:pStyle w:val="Tytu"/>
        <w:tabs>
          <w:tab w:val="left" w:pos="7200"/>
        </w:tabs>
        <w:jc w:val="left"/>
      </w:pPr>
    </w:p>
    <w:p w14:paraId="5DEF01F3" w14:textId="77777777" w:rsidR="005B6A82" w:rsidRDefault="005B6A82" w:rsidP="005B6A82">
      <w:pPr>
        <w:pStyle w:val="Tytu"/>
        <w:tabs>
          <w:tab w:val="left" w:pos="7200"/>
        </w:tabs>
        <w:jc w:val="left"/>
      </w:pPr>
    </w:p>
    <w:p w14:paraId="352AA10B" w14:textId="77777777" w:rsidR="005B6A82" w:rsidRDefault="005B6A82" w:rsidP="005B6A82">
      <w:pPr>
        <w:pStyle w:val="Tytu"/>
        <w:tabs>
          <w:tab w:val="left" w:pos="7200"/>
        </w:tabs>
        <w:jc w:val="left"/>
      </w:pPr>
    </w:p>
    <w:p w14:paraId="3F70EDB3" w14:textId="77777777" w:rsidR="005B6A82" w:rsidRDefault="005B6A82" w:rsidP="005B6A82">
      <w:pPr>
        <w:pStyle w:val="Tytu"/>
        <w:tabs>
          <w:tab w:val="left" w:pos="7200"/>
        </w:tabs>
        <w:jc w:val="left"/>
      </w:pPr>
    </w:p>
    <w:p w14:paraId="59535988" w14:textId="77777777" w:rsidR="007043B3" w:rsidRDefault="007043B3">
      <w:pPr>
        <w:spacing w:line="259" w:lineRule="auto"/>
        <w:rPr>
          <w:b/>
          <w:bCs/>
          <w:sz w:val="20"/>
        </w:rPr>
      </w:pPr>
      <w:r>
        <w:br w:type="page"/>
      </w:r>
    </w:p>
    <w:p w14:paraId="6A5BC989" w14:textId="459DFF2E" w:rsidR="005B6A82" w:rsidRDefault="005B6A82" w:rsidP="005B6A82">
      <w:pPr>
        <w:pStyle w:val="Tytu"/>
        <w:jc w:val="right"/>
        <w:rPr>
          <w:szCs w:val="22"/>
        </w:rPr>
      </w:pPr>
      <w:r>
        <w:rPr>
          <w:szCs w:val="22"/>
        </w:rPr>
        <w:lastRenderedPageBreak/>
        <w:t xml:space="preserve">Załącznik nr 2 </w:t>
      </w:r>
    </w:p>
    <w:p w14:paraId="5E4F80FB" w14:textId="77777777" w:rsidR="005B6A82" w:rsidRDefault="005B6A82" w:rsidP="005B6A82">
      <w:pPr>
        <w:pStyle w:val="Tytu"/>
        <w:jc w:val="right"/>
        <w:rPr>
          <w:szCs w:val="22"/>
        </w:rPr>
      </w:pPr>
      <w:r>
        <w:rPr>
          <w:szCs w:val="22"/>
        </w:rPr>
        <w:t>do oferty</w:t>
      </w:r>
    </w:p>
    <w:p w14:paraId="2B1412D3" w14:textId="21660FB4" w:rsidR="005B6A82" w:rsidRDefault="005B6A82" w:rsidP="005B6A82">
      <w:pPr>
        <w:pStyle w:val="Tytu"/>
        <w:rPr>
          <w:szCs w:val="22"/>
        </w:rPr>
      </w:pPr>
      <w:r>
        <w:rPr>
          <w:szCs w:val="22"/>
        </w:rPr>
        <w:t>UMOWA Nr ....../202</w:t>
      </w:r>
      <w:r w:rsidR="00780838">
        <w:rPr>
          <w:szCs w:val="22"/>
        </w:rPr>
        <w:t>4</w:t>
      </w:r>
    </w:p>
    <w:p w14:paraId="3C22E2DF" w14:textId="228A8B57" w:rsidR="005B6A82" w:rsidRDefault="005B6A82" w:rsidP="005B6A82">
      <w:pPr>
        <w:jc w:val="center"/>
        <w:rPr>
          <w:rFonts w:cs="Arial"/>
        </w:rPr>
      </w:pPr>
      <w:r>
        <w:rPr>
          <w:rFonts w:cs="Arial"/>
        </w:rPr>
        <w:t>z dnia .....................202</w:t>
      </w:r>
      <w:r w:rsidR="00780838">
        <w:rPr>
          <w:rFonts w:cs="Arial"/>
        </w:rPr>
        <w:t>4</w:t>
      </w:r>
      <w:r>
        <w:rPr>
          <w:rFonts w:cs="Arial"/>
        </w:rPr>
        <w:t>r.</w:t>
      </w:r>
    </w:p>
    <w:p w14:paraId="21666406" w14:textId="77777777" w:rsidR="005B6A82" w:rsidRDefault="005B6A82" w:rsidP="005B6A82">
      <w:pPr>
        <w:jc w:val="center"/>
        <w:rPr>
          <w:rFonts w:cs="Arial"/>
        </w:rPr>
      </w:pPr>
    </w:p>
    <w:p w14:paraId="7017F9F1" w14:textId="433AB7FA" w:rsidR="005B6A82" w:rsidRPr="007C1DF1" w:rsidRDefault="005B6A82" w:rsidP="005B6A82">
      <w:pPr>
        <w:jc w:val="both"/>
        <w:rPr>
          <w:rFonts w:cs="Arial"/>
          <w:color w:val="000000"/>
        </w:rPr>
      </w:pPr>
      <w:r w:rsidRPr="007C1DF1">
        <w:rPr>
          <w:rFonts w:cs="Arial"/>
        </w:rPr>
        <w:t xml:space="preserve">zawarta pomiędzy </w:t>
      </w:r>
      <w:r w:rsidRPr="007C1DF1">
        <w:rPr>
          <w:rFonts w:cs="Arial"/>
          <w:b/>
        </w:rPr>
        <w:t>Zakładem Wodociągów i Kanalizacji Spółką z o.o.</w:t>
      </w:r>
      <w:r w:rsidRPr="007C1DF1">
        <w:rPr>
          <w:rFonts w:cs="Arial"/>
        </w:rPr>
        <w:t xml:space="preserve"> z siedzibą w Świnoujściu przy ul. Kołłątaja 4, zarejestrowaną w Rejestrze Przedsiębiorców Krajowego Rejestru Sądowego prowadzonym przez Sąd Rejonowy Szczecin – Centrum w Szczecinie XIII Wydział Gospodarczy Krajowego Rejestru Sądowego pod numerem 0000139551, </w:t>
      </w:r>
      <w:r w:rsidRPr="007C1DF1">
        <w:rPr>
          <w:rFonts w:cs="Arial"/>
          <w:color w:val="000000"/>
        </w:rPr>
        <w:t>o kapitale zakładowym w kwocie 9</w:t>
      </w:r>
      <w:r w:rsidR="00225734">
        <w:rPr>
          <w:rFonts w:cs="Arial"/>
          <w:color w:val="000000"/>
        </w:rPr>
        <w:t>9</w:t>
      </w:r>
      <w:r w:rsidRPr="007C1DF1">
        <w:rPr>
          <w:rFonts w:cs="Arial"/>
          <w:color w:val="000000"/>
        </w:rPr>
        <w:t> </w:t>
      </w:r>
      <w:r w:rsidR="00780838">
        <w:rPr>
          <w:rFonts w:cs="Arial"/>
          <w:color w:val="000000"/>
        </w:rPr>
        <w:t>812</w:t>
      </w:r>
      <w:r w:rsidRPr="007C1DF1">
        <w:rPr>
          <w:rFonts w:cs="Arial"/>
          <w:color w:val="000000"/>
        </w:rPr>
        <w:t> </w:t>
      </w:r>
      <w:r w:rsidR="00780838">
        <w:rPr>
          <w:rFonts w:cs="Arial"/>
          <w:color w:val="000000"/>
        </w:rPr>
        <w:t>4</w:t>
      </w:r>
      <w:r w:rsidRPr="007C1DF1">
        <w:rPr>
          <w:rFonts w:cs="Arial"/>
          <w:color w:val="000000"/>
        </w:rPr>
        <w:t>00,00 zł, NIP 855-00-24-412, REGON 810561303</w:t>
      </w:r>
      <w:r w:rsidRPr="007C1DF1">
        <w:rPr>
          <w:rFonts w:cs="Arial"/>
        </w:rPr>
        <w:t>, reprezentowaną przez:</w:t>
      </w:r>
    </w:p>
    <w:p w14:paraId="62DC827E" w14:textId="77777777" w:rsidR="005B6A82" w:rsidRPr="00E906FB" w:rsidRDefault="005B6A82" w:rsidP="005B6A82">
      <w:pPr>
        <w:jc w:val="both"/>
        <w:rPr>
          <w:rFonts w:cs="Arial"/>
          <w:color w:val="000000"/>
        </w:rPr>
      </w:pPr>
    </w:p>
    <w:p w14:paraId="40870400" w14:textId="77777777" w:rsidR="005B6A82" w:rsidRPr="00DF55CF" w:rsidRDefault="005B6A82" w:rsidP="005B6A82">
      <w:pPr>
        <w:jc w:val="both"/>
        <w:rPr>
          <w:rFonts w:cs="Arial"/>
        </w:rPr>
      </w:pPr>
      <w:r>
        <w:rPr>
          <w:rFonts w:cs="Arial"/>
        </w:rPr>
        <w:t>Prezesa Zarządu - Dyrektora Naczelnego - mgr inż. Małgorzatę Bogdał</w:t>
      </w:r>
    </w:p>
    <w:p w14:paraId="16B140E1" w14:textId="77777777" w:rsidR="005B6A82" w:rsidRDefault="005B6A82" w:rsidP="005B6A82">
      <w:pPr>
        <w:rPr>
          <w:rFonts w:cs="Arial"/>
        </w:rPr>
      </w:pPr>
      <w:r>
        <w:rPr>
          <w:rFonts w:cs="Arial"/>
        </w:rPr>
        <w:t>zwaną w dalszej części umowy ZAMAWIAJĄCYM</w:t>
      </w:r>
    </w:p>
    <w:p w14:paraId="2912B927" w14:textId="77777777" w:rsidR="005B6A82" w:rsidRDefault="005B6A82" w:rsidP="005B6A82">
      <w:pPr>
        <w:jc w:val="both"/>
        <w:rPr>
          <w:rFonts w:cs="Arial"/>
        </w:rPr>
      </w:pPr>
      <w:r>
        <w:rPr>
          <w:rFonts w:cs="Arial"/>
        </w:rPr>
        <w:t>a:</w:t>
      </w:r>
    </w:p>
    <w:p w14:paraId="4E55D699" w14:textId="77777777" w:rsidR="005B6A82" w:rsidRDefault="005B6A82" w:rsidP="005B6A82">
      <w:pPr>
        <w:pStyle w:val="Tekstpodstawowy3"/>
        <w:rPr>
          <w:rFonts w:cs="Arial"/>
          <w:sz w:val="22"/>
          <w:szCs w:val="22"/>
        </w:rPr>
      </w:pPr>
      <w:r>
        <w:rPr>
          <w:rFonts w:cs="Arial"/>
          <w:sz w:val="22"/>
          <w:szCs w:val="22"/>
        </w:rPr>
        <w:t>....................................................................................................................................................................................................................................................................................................................................</w:t>
      </w:r>
    </w:p>
    <w:p w14:paraId="4E1685B8" w14:textId="77777777" w:rsidR="005B6A82" w:rsidRDefault="005B6A82" w:rsidP="005B6A82">
      <w:pPr>
        <w:pStyle w:val="Tekstpodstawowy3"/>
        <w:rPr>
          <w:rFonts w:cs="Arial"/>
          <w:sz w:val="22"/>
          <w:szCs w:val="22"/>
        </w:rPr>
      </w:pPr>
      <w:r>
        <w:rPr>
          <w:rFonts w:cs="Arial"/>
          <w:sz w:val="22"/>
          <w:szCs w:val="22"/>
        </w:rPr>
        <w:t>..................................................................................................................................................................</w:t>
      </w:r>
    </w:p>
    <w:p w14:paraId="5114D163" w14:textId="77777777" w:rsidR="005B6A82" w:rsidRDefault="005B6A82" w:rsidP="005B6A82">
      <w:pPr>
        <w:pStyle w:val="Tekstpodstawowy3"/>
        <w:rPr>
          <w:rFonts w:cs="Arial"/>
          <w:sz w:val="22"/>
          <w:szCs w:val="22"/>
        </w:rPr>
      </w:pPr>
      <w:r>
        <w:rPr>
          <w:rFonts w:cs="Arial"/>
          <w:sz w:val="22"/>
          <w:szCs w:val="22"/>
        </w:rPr>
        <w:t>z siedzibą w ........................................................................................., wpisaną do Krajowego Rejestru Sądowego, prowadzonego przez Sąd .........................................</w:t>
      </w:r>
    </w:p>
    <w:p w14:paraId="26B1B23C" w14:textId="77777777" w:rsidR="005B6A82" w:rsidRDefault="005B6A82" w:rsidP="005B6A82">
      <w:pPr>
        <w:pStyle w:val="Tekstpodstawowy3"/>
        <w:rPr>
          <w:rFonts w:cs="Arial"/>
          <w:sz w:val="22"/>
          <w:szCs w:val="22"/>
        </w:rPr>
      </w:pPr>
      <w:r>
        <w:rPr>
          <w:rFonts w:cs="Arial"/>
          <w:sz w:val="22"/>
          <w:szCs w:val="22"/>
        </w:rPr>
        <w:t>.................................................................... pod numerem ..........................................,</w:t>
      </w:r>
    </w:p>
    <w:p w14:paraId="0A0F7786" w14:textId="77777777" w:rsidR="005B6A82" w:rsidRDefault="005B6A82" w:rsidP="005B6A82">
      <w:pPr>
        <w:jc w:val="both"/>
        <w:rPr>
          <w:rFonts w:cs="Arial"/>
        </w:rPr>
      </w:pPr>
      <w:r>
        <w:rPr>
          <w:rFonts w:cs="Arial"/>
        </w:rPr>
        <w:t xml:space="preserve">wpisaną do Centralnej Ewidencji Działalności Gospodarczej, reprezentowanym przez: </w:t>
      </w:r>
    </w:p>
    <w:p w14:paraId="0E690D59" w14:textId="77777777" w:rsidR="005B6A82" w:rsidRDefault="005B6A82" w:rsidP="005B6A82">
      <w:pPr>
        <w:jc w:val="both"/>
        <w:rPr>
          <w:rFonts w:cs="Arial"/>
        </w:rPr>
      </w:pPr>
      <w:r>
        <w:rPr>
          <w:rFonts w:cs="Arial"/>
        </w:rPr>
        <w:t>1) ..............................................................................................................</w:t>
      </w:r>
    </w:p>
    <w:p w14:paraId="6F31D59D" w14:textId="77777777" w:rsidR="005B6A82" w:rsidRDefault="005B6A82" w:rsidP="005B6A82">
      <w:pPr>
        <w:jc w:val="both"/>
        <w:rPr>
          <w:rFonts w:cs="Arial"/>
        </w:rPr>
      </w:pPr>
      <w:r>
        <w:rPr>
          <w:rFonts w:cs="Arial"/>
        </w:rPr>
        <w:t>2) ..............................................................................................................</w:t>
      </w:r>
    </w:p>
    <w:p w14:paraId="65DCD069" w14:textId="77777777" w:rsidR="005B6A82" w:rsidRDefault="005B6A82" w:rsidP="005B6A82">
      <w:pPr>
        <w:jc w:val="both"/>
        <w:rPr>
          <w:rFonts w:cs="Arial"/>
        </w:rPr>
      </w:pPr>
      <w:r>
        <w:rPr>
          <w:rFonts w:cs="Arial"/>
        </w:rPr>
        <w:t>zwanym w dalszej części umowy WYKONAWCĄ</w:t>
      </w:r>
    </w:p>
    <w:p w14:paraId="63342708" w14:textId="77777777" w:rsidR="005B6A82" w:rsidRDefault="005B6A82" w:rsidP="005B6A82">
      <w:pPr>
        <w:pStyle w:val="Tekstpodstawowy2"/>
        <w:spacing w:line="240" w:lineRule="auto"/>
        <w:rPr>
          <w:rFonts w:cs="Arial"/>
        </w:rPr>
      </w:pPr>
    </w:p>
    <w:p w14:paraId="62CA4468" w14:textId="7A57E492" w:rsidR="005B6A82" w:rsidRPr="00B67014" w:rsidRDefault="005B6A82" w:rsidP="005B6A82">
      <w:pPr>
        <w:jc w:val="both"/>
        <w:rPr>
          <w:rFonts w:ascii="Verdana" w:hAnsi="Verdana"/>
          <w:bCs/>
          <w:color w:val="000000"/>
        </w:rPr>
      </w:pPr>
      <w:r w:rsidRPr="005B6DDD">
        <w:t>W wyniku postępowani</w:t>
      </w:r>
      <w:r>
        <w:t>a o udzielenie zamówienia pn.:</w:t>
      </w:r>
      <w:r w:rsidRPr="00946FD3">
        <w:rPr>
          <w:b/>
        </w:rPr>
        <w:t xml:space="preserve"> „</w:t>
      </w:r>
      <w:r w:rsidR="0012276E">
        <w:rPr>
          <w:b/>
        </w:rPr>
        <w:t>Zakup wraz z d</w:t>
      </w:r>
      <w:r>
        <w:rPr>
          <w:b/>
        </w:rPr>
        <w:t>ostaw</w:t>
      </w:r>
      <w:r w:rsidR="0012276E">
        <w:rPr>
          <w:b/>
        </w:rPr>
        <w:t>ą</w:t>
      </w:r>
      <w:r>
        <w:rPr>
          <w:b/>
        </w:rPr>
        <w:t xml:space="preserve"> olejów i smarów w okresie </w:t>
      </w:r>
      <w:r w:rsidR="0012276E">
        <w:rPr>
          <w:b/>
        </w:rPr>
        <w:t>12</w:t>
      </w:r>
      <w:r>
        <w:rPr>
          <w:b/>
        </w:rPr>
        <w:t xml:space="preserve"> miesięcy</w:t>
      </w:r>
      <w:r>
        <w:rPr>
          <w:rFonts w:cs="Arial"/>
          <w:b/>
        </w:rPr>
        <w:t xml:space="preserve">” </w:t>
      </w:r>
      <w:r w:rsidRPr="005B6DDD">
        <w:t>przeprowadzonego w oparciu o Regulamin Wewnętrzny ZWiK Sp. z o.o. w Świnoujściu</w:t>
      </w:r>
      <w:r w:rsidRPr="005B6DDD">
        <w:rPr>
          <w:b/>
        </w:rPr>
        <w:t xml:space="preserve"> </w:t>
      </w:r>
      <w:r w:rsidRPr="005B6DDD">
        <w:t>w sprawie zasad, form i trybu udzielania zamówień na wykonanie robót budowlanych, dostaw i usług”</w:t>
      </w:r>
      <w:r>
        <w:rPr>
          <w:rFonts w:cs="Arial"/>
        </w:rPr>
        <w:t xml:space="preserve"> (</w:t>
      </w:r>
      <w:r w:rsidRPr="003960B4">
        <w:rPr>
          <w:rFonts w:cs="Arial"/>
        </w:rPr>
        <w:t>wprowadzony uchwałą Zarządu ZWiK Sp. z o.o. Nr 82/2019 z dn. 12.09. 2019r.</w:t>
      </w:r>
      <w:r w:rsidR="00780838">
        <w:rPr>
          <w:rFonts w:cs="Arial"/>
        </w:rPr>
        <w:t xml:space="preserve"> z poźn. zm.</w:t>
      </w:r>
      <w:r>
        <w:rPr>
          <w:rFonts w:cs="Arial"/>
        </w:rPr>
        <w:t xml:space="preserve">) </w:t>
      </w:r>
      <w:r w:rsidRPr="005B6DDD">
        <w:t xml:space="preserve">w trybie przetargu nieograniczonego została zawarta umowa o następującej treści: </w:t>
      </w:r>
    </w:p>
    <w:p w14:paraId="04AF3635" w14:textId="77777777" w:rsidR="005B6A82" w:rsidRPr="00BB26D6" w:rsidRDefault="005B6A82" w:rsidP="005B6A82">
      <w:pPr>
        <w:jc w:val="both"/>
        <w:rPr>
          <w:rFonts w:cs="Arial"/>
        </w:rPr>
      </w:pPr>
    </w:p>
    <w:p w14:paraId="50BF3C5C" w14:textId="77777777" w:rsidR="005B6A82" w:rsidRDefault="005B6A82" w:rsidP="005B6A82">
      <w:pPr>
        <w:jc w:val="center"/>
        <w:rPr>
          <w:rFonts w:cs="Arial"/>
          <w:b/>
        </w:rPr>
      </w:pPr>
      <w:r>
        <w:rPr>
          <w:rFonts w:cs="Arial"/>
          <w:b/>
        </w:rPr>
        <w:t>Przedmiot umowy</w:t>
      </w:r>
    </w:p>
    <w:p w14:paraId="537B7C99" w14:textId="77777777" w:rsidR="005B6A82" w:rsidRPr="00BC777E" w:rsidRDefault="005B6A82" w:rsidP="005B6A82">
      <w:pPr>
        <w:jc w:val="center"/>
        <w:rPr>
          <w:rFonts w:cs="Arial"/>
        </w:rPr>
      </w:pPr>
      <w:r w:rsidRPr="00BC777E">
        <w:rPr>
          <w:rFonts w:cs="Arial"/>
          <w:b/>
        </w:rPr>
        <w:t>§ 1.</w:t>
      </w:r>
    </w:p>
    <w:p w14:paraId="4367D7FE" w14:textId="77777777" w:rsidR="005B6A82" w:rsidRPr="00A31455" w:rsidRDefault="005B6A82" w:rsidP="00BD25F5">
      <w:pPr>
        <w:pStyle w:val="Tekstpodstawowy"/>
        <w:numPr>
          <w:ilvl w:val="0"/>
          <w:numId w:val="4"/>
        </w:numPr>
        <w:jc w:val="both"/>
        <w:rPr>
          <w:rFonts w:cs="Arial"/>
          <w:color w:val="000000"/>
          <w:sz w:val="22"/>
          <w:szCs w:val="22"/>
        </w:rPr>
      </w:pPr>
      <w:r w:rsidRPr="00604F71">
        <w:rPr>
          <w:rFonts w:cs="Arial"/>
          <w:sz w:val="22"/>
          <w:szCs w:val="22"/>
        </w:rPr>
        <w:t xml:space="preserve">Wykonawca zobowiązuje się wobec Zamawiającego do dostawy olejów i smarów  </w:t>
      </w:r>
      <w:r w:rsidRPr="00A31455">
        <w:rPr>
          <w:rFonts w:cs="Arial"/>
          <w:sz w:val="22"/>
          <w:szCs w:val="22"/>
        </w:rPr>
        <w:t>wyspecyfikowanych w załączniku nr 1 do umowy (załącznik nr 4 do oferty).</w:t>
      </w:r>
    </w:p>
    <w:p w14:paraId="2650CB17" w14:textId="77777777" w:rsidR="00225734" w:rsidRPr="00A31455" w:rsidRDefault="005B6A82" w:rsidP="00BD25F5">
      <w:pPr>
        <w:pStyle w:val="Tekstpodstawowy"/>
        <w:numPr>
          <w:ilvl w:val="0"/>
          <w:numId w:val="4"/>
        </w:numPr>
        <w:jc w:val="both"/>
        <w:rPr>
          <w:rFonts w:cs="Arial"/>
          <w:color w:val="000000"/>
          <w:sz w:val="22"/>
          <w:szCs w:val="22"/>
        </w:rPr>
      </w:pPr>
      <w:r w:rsidRPr="00A31455">
        <w:rPr>
          <w:rFonts w:cs="Arial"/>
          <w:sz w:val="22"/>
          <w:szCs w:val="22"/>
        </w:rPr>
        <w:t>Wykonawca zobowiązuje się dostarczać Zamawiającemu oleje i smary cyklicznie, w każdym przypadku złożenia przez Zamawiającego zapotrzebowania</w:t>
      </w:r>
      <w:r w:rsidR="00225734" w:rsidRPr="00A31455">
        <w:rPr>
          <w:rFonts w:cs="Arial"/>
          <w:sz w:val="22"/>
          <w:szCs w:val="22"/>
        </w:rPr>
        <w:t>.</w:t>
      </w:r>
    </w:p>
    <w:p w14:paraId="01D60005" w14:textId="018B27AD" w:rsidR="005B6A82" w:rsidRPr="00A31455" w:rsidRDefault="00225734" w:rsidP="00BD25F5">
      <w:pPr>
        <w:pStyle w:val="Tekstpodstawowy"/>
        <w:numPr>
          <w:ilvl w:val="0"/>
          <w:numId w:val="4"/>
        </w:numPr>
        <w:jc w:val="both"/>
        <w:rPr>
          <w:sz w:val="22"/>
          <w:szCs w:val="22"/>
        </w:rPr>
      </w:pPr>
      <w:r w:rsidRPr="00A31455">
        <w:rPr>
          <w:sz w:val="22"/>
          <w:szCs w:val="22"/>
        </w:rPr>
        <w:t>ZAMAWIAJĄCY będzie zgłaszać Wykonawcy zapotrzebowanie drogą elektroniczną na</w:t>
      </w:r>
      <w:r w:rsidRPr="00A31455">
        <w:rPr>
          <w:strike/>
          <w:sz w:val="22"/>
          <w:szCs w:val="22"/>
        </w:rPr>
        <w:t xml:space="preserve"> </w:t>
      </w:r>
      <w:r w:rsidRPr="00A31455">
        <w:rPr>
          <w:sz w:val="22"/>
          <w:szCs w:val="22"/>
        </w:rPr>
        <w:t>adres email: …………………………</w:t>
      </w:r>
      <w:r w:rsidR="005B6A82" w:rsidRPr="00A31455">
        <w:rPr>
          <w:rFonts w:cs="Arial"/>
          <w:sz w:val="22"/>
          <w:szCs w:val="22"/>
        </w:rPr>
        <w:t xml:space="preserve"> </w:t>
      </w:r>
    </w:p>
    <w:p w14:paraId="482592C7" w14:textId="2AD522D2" w:rsidR="00E36817" w:rsidRPr="00A31455" w:rsidRDefault="005B6A82" w:rsidP="00BD25F5">
      <w:pPr>
        <w:pStyle w:val="Tekstpodstawowy"/>
        <w:numPr>
          <w:ilvl w:val="0"/>
          <w:numId w:val="4"/>
        </w:numPr>
        <w:jc w:val="both"/>
        <w:rPr>
          <w:rFonts w:cs="Arial"/>
          <w:color w:val="000000"/>
          <w:sz w:val="22"/>
          <w:szCs w:val="22"/>
        </w:rPr>
      </w:pPr>
      <w:r w:rsidRPr="00A31455">
        <w:rPr>
          <w:rFonts w:cs="Arial"/>
          <w:sz w:val="22"/>
          <w:szCs w:val="22"/>
        </w:rPr>
        <w:t xml:space="preserve">Wykonawca zobowiązuje się do dostarczenia danej partii olejów i smarów do </w:t>
      </w:r>
      <w:r w:rsidR="00E36817" w:rsidRPr="00A31455">
        <w:rPr>
          <w:rFonts w:cs="Arial"/>
          <w:sz w:val="22"/>
          <w:szCs w:val="22"/>
        </w:rPr>
        <w:t xml:space="preserve">niżej wymienionych obiektów </w:t>
      </w:r>
      <w:r w:rsidRPr="00A31455">
        <w:rPr>
          <w:rFonts w:cs="Arial"/>
          <w:sz w:val="22"/>
          <w:szCs w:val="22"/>
        </w:rPr>
        <w:t>Zamawiającego</w:t>
      </w:r>
      <w:r w:rsidR="00E36817" w:rsidRPr="00A31455">
        <w:rPr>
          <w:rFonts w:cs="Arial"/>
          <w:sz w:val="22"/>
          <w:szCs w:val="22"/>
        </w:rPr>
        <w:t xml:space="preserve"> zlokalizowanych przy:</w:t>
      </w:r>
    </w:p>
    <w:p w14:paraId="647CA725" w14:textId="77777777" w:rsidR="00E36817" w:rsidRPr="00A31455" w:rsidRDefault="00E36817" w:rsidP="00E36817">
      <w:pPr>
        <w:ind w:left="360"/>
        <w:jc w:val="both"/>
        <w:rPr>
          <w:rFonts w:cs="Arial"/>
        </w:rPr>
      </w:pPr>
      <w:r w:rsidRPr="00A31455">
        <w:rPr>
          <w:rFonts w:cs="Arial"/>
        </w:rPr>
        <w:t>- ul. Karsiborskiej 33, 72-600 Świnoujście - Oczyszczalnia Ścieków,</w:t>
      </w:r>
    </w:p>
    <w:p w14:paraId="1D2521E4" w14:textId="77777777" w:rsidR="00E36817" w:rsidRPr="00A31455" w:rsidRDefault="00E36817" w:rsidP="00E36817">
      <w:pPr>
        <w:ind w:left="360"/>
        <w:jc w:val="both"/>
        <w:rPr>
          <w:rFonts w:cs="Arial"/>
        </w:rPr>
      </w:pPr>
      <w:r w:rsidRPr="00A31455">
        <w:rPr>
          <w:rFonts w:cs="Arial"/>
        </w:rPr>
        <w:t>- ul Daszyńskiego 38, 72-600 Świnoujście,</w:t>
      </w:r>
    </w:p>
    <w:p w14:paraId="39CCC7CC" w14:textId="5D0FE658" w:rsidR="00E36817" w:rsidRPr="00A31455" w:rsidRDefault="00E36817" w:rsidP="00C10C74">
      <w:pPr>
        <w:ind w:left="360"/>
        <w:jc w:val="both"/>
        <w:rPr>
          <w:rFonts w:cs="Arial"/>
        </w:rPr>
      </w:pPr>
      <w:r w:rsidRPr="00A31455">
        <w:rPr>
          <w:rFonts w:cs="Arial"/>
        </w:rPr>
        <w:t>- ul. Kołłątaja 4, 72-600 Świnoujście</w:t>
      </w:r>
      <w:r w:rsidR="00C10C74" w:rsidRPr="00A31455">
        <w:rPr>
          <w:rFonts w:cs="Arial"/>
        </w:rPr>
        <w:t>,</w:t>
      </w:r>
    </w:p>
    <w:p w14:paraId="09CB8401" w14:textId="7C85D097" w:rsidR="005B6A82" w:rsidRPr="00A31455" w:rsidRDefault="005B6A82" w:rsidP="00C10C74">
      <w:pPr>
        <w:pStyle w:val="Tekstpodstawowy"/>
        <w:ind w:left="420"/>
        <w:jc w:val="both"/>
        <w:rPr>
          <w:rFonts w:cs="Arial"/>
          <w:b/>
          <w:sz w:val="22"/>
          <w:szCs w:val="22"/>
        </w:rPr>
      </w:pPr>
      <w:r w:rsidRPr="00A31455">
        <w:rPr>
          <w:rFonts w:cs="Arial"/>
          <w:sz w:val="22"/>
          <w:szCs w:val="22"/>
        </w:rPr>
        <w:t>w terminie do 10 dni od dnia otrzymania zapotrzebowania.</w:t>
      </w:r>
    </w:p>
    <w:p w14:paraId="5F93D914" w14:textId="77777777" w:rsidR="005B6A82" w:rsidRPr="00A31455" w:rsidRDefault="005B6A82" w:rsidP="00BD25F5">
      <w:pPr>
        <w:pStyle w:val="Akapitzlist"/>
        <w:numPr>
          <w:ilvl w:val="0"/>
          <w:numId w:val="4"/>
        </w:numPr>
        <w:jc w:val="both"/>
        <w:rPr>
          <w:rFonts w:ascii="Arial" w:hAnsi="Arial" w:cs="Arial"/>
          <w:b/>
          <w:sz w:val="22"/>
          <w:szCs w:val="22"/>
        </w:rPr>
      </w:pPr>
      <w:r w:rsidRPr="00A31455">
        <w:rPr>
          <w:rFonts w:ascii="Arial" w:hAnsi="Arial" w:cs="Arial"/>
          <w:sz w:val="22"/>
          <w:szCs w:val="22"/>
        </w:rPr>
        <w:t xml:space="preserve">Miejsce dostawy będzie każdorazowo określane w poszczególnych zamówieniach. </w:t>
      </w:r>
    </w:p>
    <w:p w14:paraId="6A30F406" w14:textId="190BE75A" w:rsidR="00E9364D" w:rsidRPr="00A31455" w:rsidRDefault="00E9364D" w:rsidP="00BD25F5">
      <w:pPr>
        <w:pStyle w:val="Akapitzlist"/>
        <w:numPr>
          <w:ilvl w:val="0"/>
          <w:numId w:val="4"/>
        </w:numPr>
        <w:jc w:val="both"/>
        <w:rPr>
          <w:rFonts w:ascii="Arial" w:hAnsi="Arial" w:cs="Arial"/>
          <w:sz w:val="22"/>
          <w:szCs w:val="22"/>
        </w:rPr>
      </w:pPr>
      <w:r w:rsidRPr="00A31455">
        <w:rPr>
          <w:rFonts w:ascii="Arial" w:hAnsi="Arial" w:cs="Arial"/>
          <w:sz w:val="22"/>
          <w:szCs w:val="22"/>
        </w:rPr>
        <w:t xml:space="preserve">Dostawy będą odbywały się w dniach roboczych od poniedziałku do piątku w godzinach od 8 </w:t>
      </w:r>
      <w:r w:rsidRPr="00A31455">
        <w:rPr>
          <w:rFonts w:ascii="Arial" w:hAnsi="Arial" w:cs="Arial"/>
          <w:sz w:val="22"/>
          <w:szCs w:val="22"/>
          <w:vertAlign w:val="superscript"/>
        </w:rPr>
        <w:t xml:space="preserve">00 </w:t>
      </w:r>
      <w:r w:rsidRPr="00A31455">
        <w:rPr>
          <w:rFonts w:ascii="Arial" w:hAnsi="Arial" w:cs="Arial"/>
          <w:sz w:val="22"/>
          <w:szCs w:val="22"/>
        </w:rPr>
        <w:t xml:space="preserve">do 14 </w:t>
      </w:r>
      <w:r w:rsidRPr="00A31455">
        <w:rPr>
          <w:rFonts w:ascii="Arial" w:hAnsi="Arial" w:cs="Arial"/>
          <w:sz w:val="22"/>
          <w:szCs w:val="22"/>
          <w:vertAlign w:val="superscript"/>
        </w:rPr>
        <w:t>00</w:t>
      </w:r>
      <w:r w:rsidRPr="00A31455">
        <w:rPr>
          <w:rFonts w:ascii="Arial" w:hAnsi="Arial" w:cs="Arial"/>
          <w:sz w:val="22"/>
          <w:szCs w:val="22"/>
        </w:rPr>
        <w:t xml:space="preserve">. Dostawy będą potwierdzane pisemnie przez upoważnionego przedstawiciela ZAMAWIAJĄCEGO. </w:t>
      </w:r>
    </w:p>
    <w:p w14:paraId="45FBC65F" w14:textId="77777777" w:rsidR="005B6A82" w:rsidRPr="00A31455" w:rsidRDefault="005B6A82" w:rsidP="00BD25F5">
      <w:pPr>
        <w:pStyle w:val="Tekstpodstawowy"/>
        <w:numPr>
          <w:ilvl w:val="0"/>
          <w:numId w:val="4"/>
        </w:numPr>
        <w:jc w:val="both"/>
        <w:rPr>
          <w:rFonts w:cs="Arial"/>
          <w:sz w:val="22"/>
          <w:szCs w:val="22"/>
        </w:rPr>
      </w:pPr>
      <w:r w:rsidRPr="00A31455">
        <w:rPr>
          <w:rFonts w:cs="Arial"/>
          <w:sz w:val="22"/>
          <w:szCs w:val="22"/>
        </w:rPr>
        <w:t xml:space="preserve">Wykonawca gwarantuje, że oferowany przez niego przedmiot umowy jest wolny od wad                              i  będzie opisany (oznakowany) w języku polskim. </w:t>
      </w:r>
    </w:p>
    <w:p w14:paraId="66F60D91" w14:textId="32C4B4CE" w:rsidR="005B6A82" w:rsidRPr="00E16BD8" w:rsidRDefault="005B6A82" w:rsidP="00BD25F5">
      <w:pPr>
        <w:pStyle w:val="Akapitzlist"/>
        <w:numPr>
          <w:ilvl w:val="0"/>
          <w:numId w:val="4"/>
        </w:numPr>
        <w:autoSpaceDE w:val="0"/>
        <w:autoSpaceDN w:val="0"/>
        <w:adjustRightInd w:val="0"/>
        <w:jc w:val="both"/>
        <w:rPr>
          <w:rFonts w:ascii="Arial" w:eastAsia="Calibri" w:hAnsi="Arial" w:cs="Arial"/>
          <w:sz w:val="22"/>
          <w:szCs w:val="22"/>
          <w:lang w:eastAsia="en-US"/>
        </w:rPr>
      </w:pPr>
      <w:r w:rsidRPr="00E16BD8">
        <w:rPr>
          <w:rFonts w:ascii="Arial" w:eastAsia="Calibri" w:hAnsi="Arial" w:cs="Arial"/>
          <w:sz w:val="22"/>
          <w:szCs w:val="22"/>
          <w:lang w:eastAsia="en-US"/>
        </w:rPr>
        <w:lastRenderedPageBreak/>
        <w:t>Zamawiający zastrzega prawo do zmian ilościowych poszczególnych pozycji towarów wyszczególnionych w załączniku nr 1 do umowy (załącznik</w:t>
      </w:r>
      <w:r>
        <w:rPr>
          <w:rFonts w:ascii="Arial" w:eastAsia="Calibri" w:hAnsi="Arial" w:cs="Arial"/>
          <w:sz w:val="22"/>
          <w:szCs w:val="22"/>
          <w:lang w:eastAsia="en-US"/>
        </w:rPr>
        <w:t xml:space="preserve"> </w:t>
      </w:r>
      <w:r w:rsidRPr="00E16BD8">
        <w:rPr>
          <w:rFonts w:ascii="Arial" w:eastAsia="Calibri" w:hAnsi="Arial" w:cs="Arial"/>
          <w:sz w:val="22"/>
          <w:szCs w:val="22"/>
          <w:lang w:eastAsia="en-US"/>
        </w:rPr>
        <w:t xml:space="preserve">nr 4 do </w:t>
      </w:r>
      <w:r>
        <w:rPr>
          <w:rFonts w:ascii="Arial" w:eastAsia="Calibri" w:hAnsi="Arial" w:cs="Arial"/>
          <w:sz w:val="22"/>
          <w:szCs w:val="22"/>
          <w:lang w:eastAsia="en-US"/>
        </w:rPr>
        <w:t>oferty</w:t>
      </w:r>
      <w:r w:rsidRPr="00E16BD8">
        <w:rPr>
          <w:rFonts w:ascii="Arial" w:eastAsia="Calibri" w:hAnsi="Arial" w:cs="Arial"/>
          <w:sz w:val="22"/>
          <w:szCs w:val="22"/>
          <w:lang w:eastAsia="en-US"/>
        </w:rPr>
        <w:t>) w ramach maksymalnej ceny oferty, w zależności od jego rzeczywistych potrzeb i możliwości.</w:t>
      </w:r>
    </w:p>
    <w:p w14:paraId="2FC6BD89" w14:textId="24B330DB" w:rsidR="008E7DEB" w:rsidRPr="00BD25F5" w:rsidRDefault="008E7DEB" w:rsidP="00BD25F5">
      <w:pPr>
        <w:pStyle w:val="Akapitzlist"/>
        <w:numPr>
          <w:ilvl w:val="0"/>
          <w:numId w:val="4"/>
        </w:numPr>
        <w:autoSpaceDE w:val="0"/>
        <w:autoSpaceDN w:val="0"/>
        <w:adjustRightInd w:val="0"/>
        <w:jc w:val="both"/>
        <w:rPr>
          <w:rStyle w:val="markedcontent"/>
          <w:rFonts w:ascii="Arial" w:eastAsia="Calibri" w:hAnsi="Arial" w:cs="Arial"/>
          <w:sz w:val="22"/>
          <w:szCs w:val="22"/>
          <w:lang w:eastAsia="en-US"/>
        </w:rPr>
      </w:pPr>
      <w:r w:rsidRPr="008E7DEB">
        <w:rPr>
          <w:rFonts w:ascii="Arial" w:eastAsia="Calibri" w:hAnsi="Arial" w:cs="Arial"/>
          <w:sz w:val="22"/>
          <w:szCs w:val="22"/>
          <w:lang w:eastAsia="en-US"/>
        </w:rPr>
        <w:t xml:space="preserve">Zamawiający zastrzega, że łączna wartość całego zamówienia może ulec zmniejszeniu nie więcej niż o </w:t>
      </w:r>
      <w:r w:rsidR="00A727A5">
        <w:rPr>
          <w:rFonts w:ascii="Arial" w:eastAsia="Calibri" w:hAnsi="Arial" w:cs="Arial"/>
          <w:sz w:val="22"/>
          <w:szCs w:val="22"/>
          <w:lang w:eastAsia="en-US"/>
        </w:rPr>
        <w:t>2</w:t>
      </w:r>
      <w:r w:rsidRPr="008E7DEB">
        <w:rPr>
          <w:rFonts w:ascii="Arial" w:eastAsia="Calibri" w:hAnsi="Arial" w:cs="Arial"/>
          <w:sz w:val="22"/>
          <w:szCs w:val="22"/>
          <w:lang w:eastAsia="en-US"/>
        </w:rPr>
        <w:t xml:space="preserve">0% jego wartości. </w:t>
      </w:r>
      <w:r w:rsidRPr="008E7DEB">
        <w:rPr>
          <w:rStyle w:val="markedcontent"/>
          <w:rFonts w:ascii="Arial" w:hAnsi="Arial" w:cs="Arial"/>
          <w:sz w:val="22"/>
          <w:szCs w:val="22"/>
        </w:rPr>
        <w:t>Z tytułu zmniejszenia zakresu zamówienia Wykonawcy nie będą przysługiwały żadne prawa do rekompensaty, a zamówienie mniejszej ilości nie wpłynie na wysokość cen jednostkowych.</w:t>
      </w:r>
    </w:p>
    <w:p w14:paraId="438C0AC5" w14:textId="77777777" w:rsidR="00BD25F5" w:rsidRPr="009D61B8" w:rsidRDefault="00BD25F5" w:rsidP="00BD25F5">
      <w:pPr>
        <w:jc w:val="both"/>
      </w:pPr>
      <w:r>
        <w:t xml:space="preserve">10. </w:t>
      </w:r>
      <w:r w:rsidRPr="00AC041A">
        <w:t xml:space="preserve">WYKONAWCA zobowiązuje się do dostarczenia </w:t>
      </w:r>
      <w:r w:rsidRPr="006937E9">
        <w:t>wraz z pierwszymi</w:t>
      </w:r>
      <w:r>
        <w:t xml:space="preserve"> dostawami każdego oleju i smaru wyszczególnionego w załączniku nr 1 do umowy (załącznik nr 4 do oferty) następujących </w:t>
      </w:r>
      <w:r w:rsidRPr="009D61B8">
        <w:t>kart charakterystyk oferowanych produktów w języku polskim</w:t>
      </w:r>
      <w:r>
        <w:t>:</w:t>
      </w:r>
    </w:p>
    <w:p w14:paraId="6E86042D" w14:textId="77777777" w:rsidR="00BD25F5" w:rsidRDefault="00BD25F5" w:rsidP="00BD25F5">
      <w:pPr>
        <w:ind w:left="708"/>
        <w:jc w:val="both"/>
      </w:pPr>
      <w:r w:rsidRPr="009D61B8">
        <w:t>- kart</w:t>
      </w:r>
      <w:r>
        <w:t>y</w:t>
      </w:r>
      <w:r w:rsidRPr="009D61B8">
        <w:t xml:space="preserve"> właściwości fizyko-chemicznych – Zamawiający wymaga, aby karta wystawiona była przez producenta oferowanego produktu,</w:t>
      </w:r>
    </w:p>
    <w:p w14:paraId="4810B211" w14:textId="2DF7A883" w:rsidR="00BD25F5" w:rsidRPr="00BD25F5" w:rsidRDefault="00BD25F5" w:rsidP="00BD25F5">
      <w:pPr>
        <w:autoSpaceDE w:val="0"/>
        <w:autoSpaceDN w:val="0"/>
        <w:adjustRightInd w:val="0"/>
        <w:ind w:left="708"/>
        <w:jc w:val="both"/>
        <w:rPr>
          <w:rStyle w:val="markedcontent"/>
          <w:rFonts w:eastAsia="Calibri" w:cs="Arial"/>
          <w:lang w:eastAsia="en-US"/>
        </w:rPr>
      </w:pPr>
      <w:r w:rsidRPr="009D61B8">
        <w:t>- kart</w:t>
      </w:r>
      <w:r>
        <w:t>y</w:t>
      </w:r>
      <w:r w:rsidRPr="009D61B8">
        <w:t xml:space="preserve"> charakterystyki produktu – </w:t>
      </w:r>
      <w:r w:rsidRPr="00BD25F5">
        <w:rPr>
          <w:rFonts w:eastAsia="Calibri"/>
        </w:rPr>
        <w:t xml:space="preserve">rozumie się przez to kartę charakterystyki, o której mowa w art. 31 </w:t>
      </w:r>
      <w:r w:rsidRPr="00BD25F5">
        <w:rPr>
          <w:bCs/>
        </w:rPr>
        <w:t>Rozporządzenia (WE) nr 1907/2006 Parlamentu Europejskiego i Rady z dnia 18 grudnia 2006 r. w sprawie rejestracji, oceny, udzielania zezwoleń i stosowanych ograniczeń w zakresie chemikaliów (REACH), utworzenia Europejskiej Agencji Chemikaliów, zmieniające dyrektywę 1999/45/WE oraz uchylające rozporządzenie Rady (EWG) nr 793/93i rozporządzenie Komisji (WE) nr 1488/94, jak również dyrektywę Rady 76/769/EWG i dyrektywy Komisji 91/155/EWG, 93/67/EWG, 93/105/WE i 2000/21/WE.</w:t>
      </w:r>
    </w:p>
    <w:p w14:paraId="4B2F4A17" w14:textId="77777777" w:rsidR="005B6A82" w:rsidRPr="00E16BD8" w:rsidRDefault="005B6A82" w:rsidP="005B6A82">
      <w:pPr>
        <w:pStyle w:val="Tekstpodstawowy"/>
        <w:ind w:left="60"/>
        <w:jc w:val="both"/>
        <w:rPr>
          <w:rFonts w:cs="Arial"/>
          <w:b/>
          <w:sz w:val="22"/>
          <w:szCs w:val="22"/>
        </w:rPr>
      </w:pPr>
    </w:p>
    <w:p w14:paraId="703A2A4C" w14:textId="77777777" w:rsidR="005B6A82" w:rsidRPr="00BC777E" w:rsidRDefault="005B6A82" w:rsidP="005B6A82">
      <w:pPr>
        <w:pStyle w:val="Tekstpodstawowy"/>
        <w:jc w:val="center"/>
        <w:rPr>
          <w:rFonts w:cs="Arial"/>
          <w:sz w:val="22"/>
          <w:szCs w:val="22"/>
        </w:rPr>
      </w:pPr>
      <w:r w:rsidRPr="00BC777E">
        <w:rPr>
          <w:rFonts w:cs="Arial"/>
          <w:b/>
          <w:sz w:val="22"/>
          <w:szCs w:val="22"/>
        </w:rPr>
        <w:t>§ 2.</w:t>
      </w:r>
    </w:p>
    <w:p w14:paraId="02758C91" w14:textId="77777777" w:rsidR="005B6A82" w:rsidRPr="00BC777E" w:rsidRDefault="005B6A82" w:rsidP="00D70FC0">
      <w:pPr>
        <w:pStyle w:val="Tekstpodstawowy"/>
        <w:jc w:val="both"/>
        <w:rPr>
          <w:rFonts w:cs="Arial"/>
          <w:sz w:val="22"/>
          <w:szCs w:val="22"/>
        </w:rPr>
      </w:pPr>
      <w:r w:rsidRPr="00BC777E">
        <w:rPr>
          <w:rFonts w:cs="Arial"/>
          <w:sz w:val="22"/>
          <w:szCs w:val="22"/>
        </w:rPr>
        <w:t xml:space="preserve">Osobą odpowiedzialną w sprawach związanych z realizacją niniejszej umowy ze strony Zamawiającego jest </w:t>
      </w:r>
      <w:r>
        <w:rPr>
          <w:rFonts w:cs="Arial"/>
          <w:sz w:val="22"/>
          <w:szCs w:val="22"/>
        </w:rPr>
        <w:t xml:space="preserve">pracownik </w:t>
      </w:r>
      <w:r w:rsidRPr="00BC777E">
        <w:rPr>
          <w:rFonts w:cs="Arial"/>
          <w:sz w:val="22"/>
          <w:szCs w:val="22"/>
        </w:rPr>
        <w:t>Działu Zaopatrzenia i Magazyn</w:t>
      </w:r>
      <w:r>
        <w:rPr>
          <w:rFonts w:cs="Arial"/>
          <w:sz w:val="22"/>
          <w:szCs w:val="22"/>
        </w:rPr>
        <w:t xml:space="preserve"> Andrzej Czop</w:t>
      </w:r>
      <w:r w:rsidRPr="00BC777E">
        <w:rPr>
          <w:rFonts w:cs="Arial"/>
          <w:sz w:val="22"/>
          <w:szCs w:val="22"/>
        </w:rPr>
        <w:t>.</w:t>
      </w:r>
    </w:p>
    <w:p w14:paraId="729E39F7" w14:textId="77777777" w:rsidR="005B6A82" w:rsidRPr="00BC777E" w:rsidRDefault="005B6A82" w:rsidP="00D70FC0">
      <w:pPr>
        <w:rPr>
          <w:rFonts w:cs="Arial"/>
        </w:rPr>
      </w:pPr>
      <w:r w:rsidRPr="00BC777E">
        <w:rPr>
          <w:rFonts w:cs="Arial"/>
        </w:rPr>
        <w:t xml:space="preserve">                                                                      </w:t>
      </w:r>
    </w:p>
    <w:p w14:paraId="3B22A7C7" w14:textId="77777777" w:rsidR="005B6A82" w:rsidRDefault="005B6A82" w:rsidP="00D70FC0">
      <w:pPr>
        <w:jc w:val="center"/>
        <w:rPr>
          <w:rFonts w:cs="Arial"/>
          <w:b/>
        </w:rPr>
      </w:pPr>
      <w:r>
        <w:rPr>
          <w:rFonts w:cs="Arial"/>
          <w:b/>
        </w:rPr>
        <w:t>Termin wykonania przedmiotu umowy</w:t>
      </w:r>
    </w:p>
    <w:p w14:paraId="3B8B4F31" w14:textId="77777777" w:rsidR="005B6A82" w:rsidRPr="00BC777E" w:rsidRDefault="005B6A82" w:rsidP="00D70FC0">
      <w:pPr>
        <w:jc w:val="center"/>
        <w:rPr>
          <w:rFonts w:cs="Arial"/>
        </w:rPr>
      </w:pPr>
      <w:r w:rsidRPr="00BC777E">
        <w:rPr>
          <w:rFonts w:cs="Arial"/>
          <w:b/>
        </w:rPr>
        <w:t>§ 3.</w:t>
      </w:r>
    </w:p>
    <w:p w14:paraId="6A69D2BB" w14:textId="53800082" w:rsidR="005B6A82" w:rsidRPr="00BC777E" w:rsidRDefault="005B6A82" w:rsidP="00D70FC0">
      <w:pPr>
        <w:jc w:val="both"/>
        <w:rPr>
          <w:rFonts w:cs="Arial"/>
        </w:rPr>
      </w:pPr>
      <w:r w:rsidRPr="00BC777E">
        <w:rPr>
          <w:rFonts w:cs="Arial"/>
        </w:rPr>
        <w:t xml:space="preserve">1. Umowa </w:t>
      </w:r>
      <w:r>
        <w:rPr>
          <w:rFonts w:cs="Arial"/>
        </w:rPr>
        <w:t xml:space="preserve">obowiązywać będzie przez okres </w:t>
      </w:r>
      <w:r w:rsidR="0012276E">
        <w:rPr>
          <w:rFonts w:cs="Arial"/>
        </w:rPr>
        <w:t>12</w:t>
      </w:r>
      <w:r w:rsidRPr="00BC777E">
        <w:rPr>
          <w:rFonts w:cs="Arial"/>
        </w:rPr>
        <w:t xml:space="preserve"> miesięcy licząc od dnia </w:t>
      </w:r>
      <w:r>
        <w:rPr>
          <w:rFonts w:cs="Arial"/>
        </w:rPr>
        <w:t>podpisania umowy</w:t>
      </w:r>
      <w:r w:rsidR="00E9364D">
        <w:rPr>
          <w:rFonts w:cs="Arial"/>
        </w:rPr>
        <w:t>.</w:t>
      </w:r>
      <w:r w:rsidRPr="00BC777E">
        <w:rPr>
          <w:rFonts w:cs="Arial"/>
        </w:rPr>
        <w:t xml:space="preserve">                       </w:t>
      </w:r>
    </w:p>
    <w:p w14:paraId="78C63828" w14:textId="5DCE3A16" w:rsidR="005B6A82" w:rsidRDefault="005B6A82" w:rsidP="00D70FC0">
      <w:pPr>
        <w:pStyle w:val="Tekstpodstawowy3"/>
        <w:spacing w:after="0"/>
        <w:rPr>
          <w:rFonts w:cs="Arial"/>
          <w:sz w:val="22"/>
          <w:szCs w:val="22"/>
        </w:rPr>
      </w:pPr>
      <w:r w:rsidRPr="00BC777E">
        <w:rPr>
          <w:rFonts w:cs="Arial"/>
          <w:sz w:val="22"/>
          <w:szCs w:val="22"/>
        </w:rPr>
        <w:t>2. Strony przewidują możliwość rozwiązania umowy za 1-miesięcznym okresem wypowiedzenia ze skutkiem na koniec miesiąca kalendarzowego</w:t>
      </w:r>
      <w:r>
        <w:rPr>
          <w:rFonts w:cs="Arial"/>
          <w:sz w:val="22"/>
          <w:szCs w:val="22"/>
        </w:rPr>
        <w:t>.</w:t>
      </w:r>
    </w:p>
    <w:p w14:paraId="4B974984" w14:textId="77777777" w:rsidR="00D70FC0" w:rsidRDefault="00D70FC0" w:rsidP="00D70FC0">
      <w:pPr>
        <w:pStyle w:val="Tekstpodstawowy3"/>
        <w:spacing w:after="0"/>
        <w:rPr>
          <w:rFonts w:cs="Arial"/>
          <w:sz w:val="22"/>
          <w:szCs w:val="22"/>
        </w:rPr>
      </w:pPr>
    </w:p>
    <w:p w14:paraId="33CBF27E" w14:textId="77777777" w:rsidR="005B6A82" w:rsidRDefault="005B6A82" w:rsidP="00D70FC0">
      <w:pPr>
        <w:jc w:val="center"/>
        <w:rPr>
          <w:rFonts w:cs="Arial"/>
          <w:b/>
        </w:rPr>
      </w:pPr>
      <w:r>
        <w:rPr>
          <w:rFonts w:cs="Arial"/>
          <w:b/>
        </w:rPr>
        <w:t>Warunki cenowe</w:t>
      </w:r>
    </w:p>
    <w:p w14:paraId="3222A324" w14:textId="77777777" w:rsidR="005B6A82" w:rsidRPr="00BC777E" w:rsidRDefault="005B6A82" w:rsidP="00D70FC0">
      <w:pPr>
        <w:jc w:val="center"/>
        <w:rPr>
          <w:rFonts w:cs="Arial"/>
          <w:b/>
        </w:rPr>
      </w:pPr>
      <w:r w:rsidRPr="00BC777E">
        <w:rPr>
          <w:rFonts w:cs="Arial"/>
          <w:b/>
        </w:rPr>
        <w:t>§ 4.</w:t>
      </w:r>
    </w:p>
    <w:p w14:paraId="75D96DF9" w14:textId="77777777" w:rsidR="005B6A82" w:rsidRPr="00EA5F3C" w:rsidRDefault="005B6A82" w:rsidP="00D70FC0">
      <w:pPr>
        <w:widowControl w:val="0"/>
        <w:jc w:val="both"/>
        <w:rPr>
          <w:rFonts w:cs="Arial"/>
        </w:rPr>
      </w:pPr>
      <w:r>
        <w:rPr>
          <w:rFonts w:cs="Arial"/>
        </w:rPr>
        <w:t xml:space="preserve">1. </w:t>
      </w:r>
      <w:r w:rsidRPr="00EA5F3C">
        <w:rPr>
          <w:rFonts w:cs="Arial"/>
        </w:rPr>
        <w:t xml:space="preserve">Ceny jednostkowe zawiera załącznik nr </w:t>
      </w:r>
      <w:r>
        <w:rPr>
          <w:rFonts w:cs="Arial"/>
        </w:rPr>
        <w:t>1</w:t>
      </w:r>
      <w:r w:rsidRPr="00EA5F3C">
        <w:rPr>
          <w:rFonts w:cs="Arial"/>
        </w:rPr>
        <w:t xml:space="preserve"> do </w:t>
      </w:r>
      <w:r>
        <w:rPr>
          <w:rFonts w:cs="Arial"/>
        </w:rPr>
        <w:t>umowy ( załącznik nr 4 do oferty )</w:t>
      </w:r>
      <w:r w:rsidRPr="00EA5F3C">
        <w:rPr>
          <w:rFonts w:cs="Arial"/>
        </w:rPr>
        <w:t xml:space="preserve">. </w:t>
      </w:r>
    </w:p>
    <w:p w14:paraId="315CD7C1" w14:textId="4258988A" w:rsidR="005B6A82" w:rsidRPr="00EA5F3C" w:rsidRDefault="005B6A82" w:rsidP="00D70FC0">
      <w:pPr>
        <w:jc w:val="both"/>
        <w:rPr>
          <w:rFonts w:cs="Arial"/>
        </w:rPr>
      </w:pPr>
      <w:r>
        <w:rPr>
          <w:rFonts w:cs="Arial"/>
          <w:bCs/>
        </w:rPr>
        <w:t xml:space="preserve">2. </w:t>
      </w:r>
      <w:r w:rsidRPr="00EA5F3C">
        <w:rPr>
          <w:rFonts w:cs="Arial"/>
          <w:bCs/>
        </w:rPr>
        <w:t xml:space="preserve">Cena </w:t>
      </w:r>
      <w:r>
        <w:rPr>
          <w:rFonts w:cs="Arial"/>
          <w:bCs/>
        </w:rPr>
        <w:t>wskazana w załączniku nr 1</w:t>
      </w:r>
      <w:r w:rsidRPr="00EA5F3C">
        <w:rPr>
          <w:rFonts w:cs="Arial"/>
          <w:bCs/>
        </w:rPr>
        <w:t xml:space="preserve"> do umowy ( załącznik nr </w:t>
      </w:r>
      <w:r>
        <w:rPr>
          <w:rFonts w:cs="Arial"/>
          <w:bCs/>
        </w:rPr>
        <w:t>4</w:t>
      </w:r>
      <w:r w:rsidRPr="00EA5F3C">
        <w:rPr>
          <w:rFonts w:cs="Arial"/>
          <w:bCs/>
        </w:rPr>
        <w:t xml:space="preserve"> do </w:t>
      </w:r>
      <w:r>
        <w:rPr>
          <w:rFonts w:cs="Arial"/>
          <w:bCs/>
        </w:rPr>
        <w:t xml:space="preserve">oferty) </w:t>
      </w:r>
      <w:r w:rsidRPr="00EA5F3C">
        <w:rPr>
          <w:rFonts w:cs="Arial"/>
          <w:bCs/>
        </w:rPr>
        <w:t>obowiązywać będzie przez cały okres trwania umowy</w:t>
      </w:r>
      <w:r w:rsidR="007F1346">
        <w:rPr>
          <w:rFonts w:cs="Arial"/>
          <w:bCs/>
        </w:rPr>
        <w:t xml:space="preserve"> z zastrzeżeniem </w:t>
      </w:r>
      <w:r w:rsidR="008E7DEB">
        <w:rPr>
          <w:rFonts w:cs="Arial"/>
          <w:bCs/>
        </w:rPr>
        <w:t xml:space="preserve">§ 9 ust. </w:t>
      </w:r>
      <w:r w:rsidR="00314C28">
        <w:rPr>
          <w:rFonts w:cs="Arial"/>
          <w:bCs/>
        </w:rPr>
        <w:t>3</w:t>
      </w:r>
      <w:r w:rsidR="008E7DEB">
        <w:rPr>
          <w:rFonts w:cs="Arial"/>
          <w:bCs/>
        </w:rPr>
        <w:t xml:space="preserve"> umowy.</w:t>
      </w:r>
    </w:p>
    <w:p w14:paraId="51CDC8F9" w14:textId="77777777" w:rsidR="005B6A82" w:rsidRPr="00BC777E" w:rsidRDefault="005B6A82" w:rsidP="00D70FC0">
      <w:pPr>
        <w:jc w:val="both"/>
        <w:rPr>
          <w:rFonts w:cs="Arial"/>
          <w:color w:val="000000"/>
        </w:rPr>
      </w:pPr>
      <w:r w:rsidRPr="00BC777E">
        <w:rPr>
          <w:rFonts w:cs="Arial"/>
        </w:rPr>
        <w:t xml:space="preserve">3. Cena </w:t>
      </w:r>
      <w:r>
        <w:rPr>
          <w:rFonts w:cs="Arial"/>
        </w:rPr>
        <w:t xml:space="preserve">wskazana w załączniku nr 1 do umowy </w:t>
      </w:r>
      <w:r w:rsidRPr="00BC777E">
        <w:rPr>
          <w:rFonts w:cs="Arial"/>
        </w:rPr>
        <w:t xml:space="preserve">zawiera wszystkie koszty związane z wytworzeniem, zakupieniem i dostarczeniem przedmiotu </w:t>
      </w:r>
      <w:r>
        <w:rPr>
          <w:rFonts w:cs="Arial"/>
        </w:rPr>
        <w:t>umowy do Zamawiającego.</w:t>
      </w:r>
    </w:p>
    <w:p w14:paraId="5EA3EBB2" w14:textId="77777777" w:rsidR="005B6A82" w:rsidRDefault="005B6A82" w:rsidP="00D70FC0">
      <w:pPr>
        <w:jc w:val="center"/>
        <w:rPr>
          <w:rFonts w:cs="Arial"/>
          <w:b/>
        </w:rPr>
      </w:pPr>
    </w:p>
    <w:p w14:paraId="5195F370" w14:textId="77777777" w:rsidR="005B6A82" w:rsidRPr="00BC777E" w:rsidRDefault="005B6A82" w:rsidP="005B6A82">
      <w:pPr>
        <w:jc w:val="center"/>
        <w:rPr>
          <w:rFonts w:cs="Arial"/>
          <w:b/>
        </w:rPr>
      </w:pPr>
      <w:r>
        <w:rPr>
          <w:rFonts w:cs="Arial"/>
          <w:b/>
        </w:rPr>
        <w:t>Warunki płatności</w:t>
      </w:r>
    </w:p>
    <w:p w14:paraId="00A8FF7C" w14:textId="77777777" w:rsidR="005B6A82" w:rsidRPr="00BC777E" w:rsidRDefault="005B6A82" w:rsidP="005B6A82">
      <w:pPr>
        <w:jc w:val="center"/>
        <w:rPr>
          <w:rFonts w:cs="Arial"/>
        </w:rPr>
      </w:pPr>
      <w:r w:rsidRPr="00BC777E">
        <w:rPr>
          <w:rFonts w:cs="Arial"/>
          <w:b/>
        </w:rPr>
        <w:t xml:space="preserve">§ 5. </w:t>
      </w:r>
    </w:p>
    <w:p w14:paraId="6E5DEBD2" w14:textId="77777777" w:rsidR="005B6A82" w:rsidRPr="00F353AE" w:rsidRDefault="005B6A82" w:rsidP="005B6A82">
      <w:pPr>
        <w:jc w:val="both"/>
        <w:rPr>
          <w:rFonts w:cs="Arial"/>
        </w:rPr>
      </w:pPr>
      <w:r w:rsidRPr="00F353AE">
        <w:rPr>
          <w:rFonts w:cs="Arial"/>
        </w:rPr>
        <w:t>1. Rozliczenie za wykonanie przedmiotu umowy, potwierdzone listem przewozowym,  następować będzie każdorazowo po odbiorze przez Zamawiającego danej dostawy.</w:t>
      </w:r>
    </w:p>
    <w:p w14:paraId="242CC4D6" w14:textId="77777777" w:rsidR="005B6A82" w:rsidRPr="00F353AE" w:rsidRDefault="005B6A82" w:rsidP="005B6A82">
      <w:pPr>
        <w:jc w:val="both"/>
        <w:rPr>
          <w:rFonts w:cs="Arial"/>
        </w:rPr>
      </w:pPr>
      <w:r w:rsidRPr="00F353AE">
        <w:rPr>
          <w:rFonts w:cs="Arial"/>
        </w:rPr>
        <w:t>2. Zapłata za częściowe wykonanie przedmiotu umowy nastąpi w terminie 21 dni od daty doręczenia faktury VAT Zamawiającemu. Terminem zapłaty jest data obciążenia rachunku bankowego Zamawiającego.</w:t>
      </w:r>
    </w:p>
    <w:p w14:paraId="64881A2F" w14:textId="77777777" w:rsidR="005B6A82" w:rsidRPr="00F353AE" w:rsidRDefault="005B6A82" w:rsidP="005B6A82">
      <w:pPr>
        <w:jc w:val="both"/>
        <w:rPr>
          <w:rFonts w:cs="Arial"/>
        </w:rPr>
      </w:pPr>
      <w:r w:rsidRPr="00F353AE">
        <w:rPr>
          <w:rFonts w:cs="Arial"/>
        </w:rPr>
        <w:t>3. Należność za wykonanie przedmiotu umowy zostanie zapłacona przelewem na rachunek WYKONAWCY wskazany na fakturze VAT/rachunku.</w:t>
      </w:r>
    </w:p>
    <w:p w14:paraId="5461721C" w14:textId="77777777" w:rsidR="005B6A82" w:rsidRPr="00F353AE" w:rsidRDefault="005B6A82" w:rsidP="005B6A82">
      <w:pPr>
        <w:pStyle w:val="Tekstpodstawowy3"/>
        <w:spacing w:after="0"/>
        <w:jc w:val="both"/>
        <w:rPr>
          <w:sz w:val="22"/>
          <w:szCs w:val="22"/>
        </w:rPr>
      </w:pPr>
      <w:r w:rsidRPr="00F353AE">
        <w:rPr>
          <w:sz w:val="22"/>
          <w:szCs w:val="22"/>
        </w:rPr>
        <w:t>4.ZAMAWIAJĄCY upoważnia WYKONAWCĘ do wystawienia faktury VAT bez jego podpisu.</w:t>
      </w:r>
    </w:p>
    <w:p w14:paraId="396391BC" w14:textId="15E12393" w:rsidR="005B6A82" w:rsidRPr="00F353AE" w:rsidRDefault="005B6A82" w:rsidP="005B6A82">
      <w:pPr>
        <w:jc w:val="both"/>
        <w:rPr>
          <w:rFonts w:cs="Arial"/>
        </w:rPr>
      </w:pPr>
      <w:r w:rsidRPr="00F353AE">
        <w:rPr>
          <w:rFonts w:cs="Arial"/>
        </w:rPr>
        <w:t>5.ZAMAWIAJĄCY jest podatnikiem podatku VAT o numerze identyfikacyjnym:</w:t>
      </w:r>
      <w:r w:rsidR="000E0E76">
        <w:rPr>
          <w:rFonts w:cs="Arial"/>
        </w:rPr>
        <w:t xml:space="preserve"> </w:t>
      </w:r>
      <w:r w:rsidRPr="00F353AE">
        <w:rPr>
          <w:rFonts w:cs="Arial"/>
        </w:rPr>
        <w:t>855-00-24-412</w:t>
      </w:r>
    </w:p>
    <w:p w14:paraId="3BDAB2E9" w14:textId="77777777" w:rsidR="005B6A82" w:rsidRPr="00F353AE" w:rsidRDefault="005B6A82" w:rsidP="005B6A82">
      <w:pPr>
        <w:pStyle w:val="Tekstpodstawowy2"/>
        <w:spacing w:after="0"/>
        <w:jc w:val="both"/>
        <w:rPr>
          <w:b/>
          <w:sz w:val="22"/>
          <w:szCs w:val="22"/>
        </w:rPr>
      </w:pPr>
      <w:r w:rsidRPr="00F353AE">
        <w:rPr>
          <w:sz w:val="22"/>
          <w:szCs w:val="22"/>
        </w:rPr>
        <w:t xml:space="preserve">6.WYKONAWCA jest  podatnikiem podatku VAT o numerze identyfikacyjnym:........................ </w:t>
      </w:r>
    </w:p>
    <w:p w14:paraId="500E77C6" w14:textId="77777777" w:rsidR="005B6A82" w:rsidRDefault="005B6A82" w:rsidP="005B6A82">
      <w:pPr>
        <w:jc w:val="center"/>
        <w:rPr>
          <w:rFonts w:cs="Arial"/>
          <w:b/>
        </w:rPr>
      </w:pPr>
      <w:r>
        <w:rPr>
          <w:rFonts w:cs="Arial"/>
          <w:b/>
        </w:rPr>
        <w:t>Kary umowne</w:t>
      </w:r>
    </w:p>
    <w:p w14:paraId="5615CCAE" w14:textId="77777777" w:rsidR="005B6A82" w:rsidRPr="00F353AE" w:rsidRDefault="005B6A82" w:rsidP="005B6A82">
      <w:pPr>
        <w:jc w:val="center"/>
        <w:rPr>
          <w:rFonts w:cs="Arial"/>
          <w:b/>
        </w:rPr>
      </w:pPr>
      <w:r w:rsidRPr="00F353AE">
        <w:rPr>
          <w:rFonts w:cs="Arial"/>
          <w:b/>
        </w:rPr>
        <w:t>§ 6.</w:t>
      </w:r>
    </w:p>
    <w:p w14:paraId="1D5A22AE" w14:textId="77777777" w:rsidR="005B6A82" w:rsidRPr="0096602E" w:rsidRDefault="005B6A82" w:rsidP="005B6A82">
      <w:pPr>
        <w:jc w:val="both"/>
        <w:rPr>
          <w:rFonts w:cs="Arial"/>
        </w:rPr>
      </w:pPr>
      <w:r w:rsidRPr="0096602E">
        <w:rPr>
          <w:rFonts w:cs="Arial"/>
        </w:rPr>
        <w:t>1. Strony postanawiają, że Wykonawca zapłaci Zamawiającemu karę umowną:</w:t>
      </w:r>
    </w:p>
    <w:p w14:paraId="25F11D2B" w14:textId="77777777" w:rsidR="005B6A82" w:rsidRPr="0096602E" w:rsidRDefault="005B6A82" w:rsidP="00BD25F5">
      <w:pPr>
        <w:pStyle w:val="Tekstpodstawowy"/>
        <w:numPr>
          <w:ilvl w:val="0"/>
          <w:numId w:val="3"/>
        </w:numPr>
        <w:jc w:val="both"/>
        <w:rPr>
          <w:sz w:val="22"/>
          <w:szCs w:val="22"/>
        </w:rPr>
      </w:pPr>
      <w:r w:rsidRPr="0096602E">
        <w:rPr>
          <w:sz w:val="22"/>
          <w:szCs w:val="22"/>
        </w:rPr>
        <w:lastRenderedPageBreak/>
        <w:t>za towar o jakości nie odpowiadającej ofercie w wysokości 5 % wynagrodzenia brutto  danej dostawy,</w:t>
      </w:r>
    </w:p>
    <w:p w14:paraId="2DF8B7B0" w14:textId="73775017" w:rsidR="005B6A82" w:rsidRPr="0096602E" w:rsidRDefault="005B6A82" w:rsidP="00BD25F5">
      <w:pPr>
        <w:pStyle w:val="Tekstpodstawowy"/>
        <w:numPr>
          <w:ilvl w:val="0"/>
          <w:numId w:val="3"/>
        </w:numPr>
        <w:jc w:val="both"/>
        <w:rPr>
          <w:sz w:val="22"/>
          <w:szCs w:val="22"/>
        </w:rPr>
      </w:pPr>
      <w:r w:rsidRPr="0096602E">
        <w:rPr>
          <w:sz w:val="22"/>
          <w:szCs w:val="22"/>
        </w:rPr>
        <w:t xml:space="preserve">za zwłokę w dostarczeniu przedmiotu umowy w terminie wskazanym w § 1 ust. </w:t>
      </w:r>
      <w:r w:rsidR="00314C28">
        <w:rPr>
          <w:sz w:val="22"/>
          <w:szCs w:val="22"/>
        </w:rPr>
        <w:t>4</w:t>
      </w:r>
      <w:r w:rsidRPr="0096602E">
        <w:rPr>
          <w:sz w:val="22"/>
          <w:szCs w:val="22"/>
        </w:rPr>
        <w:t>, w wysokości 0,5% wartości brutto danego zamówienia za każdy dzień zwłoki;</w:t>
      </w:r>
    </w:p>
    <w:p w14:paraId="79CDDAEB" w14:textId="77777777" w:rsidR="00A31455" w:rsidRPr="00A31455" w:rsidRDefault="005B6A82" w:rsidP="00A31455">
      <w:pPr>
        <w:jc w:val="both"/>
        <w:rPr>
          <w:rFonts w:cs="Arial"/>
          <w:iCs/>
        </w:rPr>
      </w:pPr>
      <w:r w:rsidRPr="00A31455">
        <w:rPr>
          <w:rFonts w:cs="Arial"/>
        </w:rPr>
        <w:t>2. Kary umowne, o których mowa w ust. 1 lit a i b Zamawiający może potrącić  z należnego Wykonawcy wynagrodzenia</w:t>
      </w:r>
      <w:r w:rsidR="00A31455" w:rsidRPr="00A31455">
        <w:rPr>
          <w:rFonts w:cs="Arial"/>
        </w:rPr>
        <w:t xml:space="preserve">, na co Wykonawca wyraża nieodwołalną zgodę. </w:t>
      </w:r>
    </w:p>
    <w:p w14:paraId="54CF440B" w14:textId="41C49475" w:rsidR="005B6A82" w:rsidRPr="0096602E" w:rsidRDefault="00A31455" w:rsidP="005B6A82">
      <w:pPr>
        <w:jc w:val="both"/>
        <w:rPr>
          <w:rFonts w:cs="Arial"/>
        </w:rPr>
      </w:pPr>
      <w:r>
        <w:rPr>
          <w:rFonts w:cs="Arial"/>
        </w:rPr>
        <w:t>3</w:t>
      </w:r>
      <w:r w:rsidR="005B6A82" w:rsidRPr="0096602E">
        <w:rPr>
          <w:rFonts w:cs="Arial"/>
        </w:rPr>
        <w:t>. Zamawiający zastrzega sobie prawo dochodzenia odszkodowania uzupełniającego w przypadku, gdy wysokość szkody przewyższa zastrzeżone kary umowne.</w:t>
      </w:r>
    </w:p>
    <w:p w14:paraId="4CC03C8F" w14:textId="77777777" w:rsidR="005B6A82" w:rsidRDefault="005B6A82" w:rsidP="005B6A82">
      <w:pPr>
        <w:jc w:val="center"/>
        <w:rPr>
          <w:rFonts w:cs="Arial"/>
          <w:b/>
        </w:rPr>
      </w:pPr>
    </w:p>
    <w:p w14:paraId="6D8EF22C" w14:textId="77777777" w:rsidR="005B6A82" w:rsidRDefault="005B6A82" w:rsidP="005B6A82">
      <w:pPr>
        <w:pStyle w:val="Tekstpodstawowy"/>
        <w:jc w:val="center"/>
        <w:rPr>
          <w:b/>
          <w:color w:val="000000"/>
          <w:szCs w:val="22"/>
        </w:rPr>
      </w:pPr>
      <w:r w:rsidRPr="00544E4C">
        <w:rPr>
          <w:b/>
          <w:color w:val="000000"/>
          <w:szCs w:val="22"/>
        </w:rPr>
        <w:t>Zamówienia dodatkowe</w:t>
      </w:r>
    </w:p>
    <w:p w14:paraId="1FED6C76" w14:textId="77777777" w:rsidR="005B6A82" w:rsidRPr="00544E4C" w:rsidRDefault="005B6A82" w:rsidP="005B6A82">
      <w:pPr>
        <w:pStyle w:val="Tekstpodstawowy"/>
        <w:jc w:val="center"/>
        <w:rPr>
          <w:b/>
          <w:color w:val="000000"/>
          <w:szCs w:val="22"/>
        </w:rPr>
      </w:pPr>
      <w:r>
        <w:rPr>
          <w:b/>
          <w:color w:val="000000"/>
          <w:szCs w:val="22"/>
        </w:rPr>
        <w:t>§ 7.</w:t>
      </w:r>
    </w:p>
    <w:p w14:paraId="7266A2B0" w14:textId="0E062150" w:rsidR="005B6A82" w:rsidRPr="00544E4C" w:rsidRDefault="005B6A82" w:rsidP="005B6A82">
      <w:pPr>
        <w:jc w:val="both"/>
        <w:rPr>
          <w:rFonts w:cs="Arial"/>
          <w:color w:val="000000"/>
          <w:spacing w:val="-3"/>
          <w:lang w:eastAsia="ar-SA"/>
        </w:rPr>
      </w:pPr>
      <w:r w:rsidRPr="00544E4C">
        <w:rPr>
          <w:rFonts w:cs="Arial"/>
          <w:color w:val="000000"/>
          <w:spacing w:val="-3"/>
          <w:lang w:eastAsia="ar-SA"/>
        </w:rPr>
        <w:t xml:space="preserve">1.  Zamawiający może udzielić Wykonawcy zamówień dodatkowych </w:t>
      </w:r>
      <w:r w:rsidR="00134B9D">
        <w:rPr>
          <w:rFonts w:cs="Arial"/>
          <w:color w:val="000000"/>
          <w:spacing w:val="-3"/>
          <w:lang w:eastAsia="ar-SA"/>
        </w:rPr>
        <w:t xml:space="preserve">na dostawy </w:t>
      </w:r>
      <w:r w:rsidRPr="00544E4C">
        <w:rPr>
          <w:rFonts w:cs="Arial"/>
        </w:rPr>
        <w:t xml:space="preserve">nieprzekraczających </w:t>
      </w:r>
      <w:r w:rsidR="00134B9D">
        <w:rPr>
          <w:rFonts w:cs="Arial"/>
        </w:rPr>
        <w:t>5</w:t>
      </w:r>
      <w:r w:rsidRPr="00544E4C">
        <w:rPr>
          <w:rFonts w:cs="Arial"/>
        </w:rPr>
        <w:t>0</w:t>
      </w:r>
      <w:r w:rsidR="00134B9D">
        <w:rPr>
          <w:rFonts w:cs="Arial"/>
        </w:rPr>
        <w:t> </w:t>
      </w:r>
      <w:r w:rsidRPr="00544E4C">
        <w:rPr>
          <w:rFonts w:cs="Arial"/>
        </w:rPr>
        <w:t>% wartości zamówienia podstawowego:</w:t>
      </w:r>
    </w:p>
    <w:p w14:paraId="667C2023" w14:textId="77777777" w:rsidR="005B6A82" w:rsidRPr="00544E4C" w:rsidRDefault="005B6A82" w:rsidP="005B6A82">
      <w:pPr>
        <w:pStyle w:val="Default"/>
        <w:ind w:left="851" w:hanging="371"/>
        <w:jc w:val="both"/>
        <w:rPr>
          <w:rFonts w:ascii="Arial" w:hAnsi="Arial" w:cs="Arial"/>
          <w:bCs/>
          <w:color w:val="auto"/>
          <w:sz w:val="22"/>
          <w:szCs w:val="22"/>
        </w:rPr>
      </w:pPr>
      <w:r w:rsidRPr="00544E4C">
        <w:rPr>
          <w:rFonts w:ascii="Arial" w:hAnsi="Arial" w:cs="Arial"/>
          <w:bCs/>
          <w:color w:val="auto"/>
          <w:sz w:val="22"/>
          <w:szCs w:val="22"/>
        </w:rPr>
        <w:t>a) objęte zamówieniem podstawowym, jeżeli istnieje konieczność ich wykonania w większej ilości,</w:t>
      </w:r>
    </w:p>
    <w:p w14:paraId="42E9D5A0" w14:textId="77777777" w:rsidR="005B6A82" w:rsidRPr="00544E4C" w:rsidRDefault="005B6A82" w:rsidP="005B6A82">
      <w:pPr>
        <w:pStyle w:val="Default"/>
        <w:ind w:left="480"/>
        <w:jc w:val="both"/>
        <w:rPr>
          <w:rFonts w:ascii="Arial" w:hAnsi="Arial" w:cs="Arial"/>
          <w:bCs/>
          <w:color w:val="auto"/>
          <w:sz w:val="22"/>
          <w:szCs w:val="22"/>
        </w:rPr>
      </w:pPr>
    </w:p>
    <w:p w14:paraId="1FB53F15" w14:textId="77777777" w:rsidR="005B6A82" w:rsidRPr="00544E4C" w:rsidRDefault="005B6A82" w:rsidP="005B6A82">
      <w:pPr>
        <w:pStyle w:val="Default"/>
        <w:ind w:left="709" w:hanging="229"/>
        <w:jc w:val="both"/>
        <w:rPr>
          <w:rFonts w:ascii="Arial" w:hAnsi="Arial" w:cs="Arial"/>
          <w:bCs/>
          <w:color w:val="auto"/>
          <w:sz w:val="22"/>
          <w:szCs w:val="22"/>
        </w:rPr>
      </w:pPr>
      <w:r w:rsidRPr="00544E4C">
        <w:rPr>
          <w:rFonts w:ascii="Arial" w:hAnsi="Arial" w:cs="Arial"/>
          <w:bCs/>
          <w:color w:val="auto"/>
          <w:sz w:val="22"/>
          <w:szCs w:val="22"/>
        </w:rPr>
        <w:t xml:space="preserve">b) objęte zamówieniem podstawowym, jeżeli istnieje konieczność ich wykonania w innej technologii lub przy innych parametrach niż to wynika z umowy oraz nieobjęte zamówieniem podstawowym, niezbędne do jego prawidłowego wykonania, </w:t>
      </w:r>
    </w:p>
    <w:p w14:paraId="0741C7F2" w14:textId="77777777" w:rsidR="005B6A82" w:rsidRPr="00544E4C" w:rsidRDefault="005B6A82" w:rsidP="005B6A82">
      <w:pPr>
        <w:pStyle w:val="Default"/>
        <w:ind w:left="709" w:hanging="229"/>
        <w:jc w:val="both"/>
        <w:rPr>
          <w:rFonts w:ascii="Arial" w:hAnsi="Arial" w:cs="Arial"/>
          <w:bCs/>
          <w:color w:val="auto"/>
          <w:sz w:val="22"/>
          <w:szCs w:val="22"/>
        </w:rPr>
      </w:pPr>
    </w:p>
    <w:p w14:paraId="01A0550D" w14:textId="77777777" w:rsidR="005B6A82" w:rsidRPr="00544E4C" w:rsidRDefault="005B6A82" w:rsidP="005B6A82">
      <w:pPr>
        <w:pStyle w:val="Default"/>
        <w:ind w:left="426"/>
        <w:jc w:val="both"/>
        <w:rPr>
          <w:rFonts w:ascii="Arial" w:hAnsi="Arial" w:cs="Arial"/>
          <w:bCs/>
          <w:color w:val="auto"/>
          <w:sz w:val="22"/>
          <w:szCs w:val="22"/>
        </w:rPr>
      </w:pPr>
      <w:r w:rsidRPr="00544E4C">
        <w:rPr>
          <w:rFonts w:ascii="Arial" w:hAnsi="Arial" w:cs="Arial"/>
          <w:bCs/>
          <w:color w:val="auto"/>
          <w:sz w:val="22"/>
          <w:szCs w:val="22"/>
        </w:rPr>
        <w:t>których wykonanie stało się konieczne na skutek sytuacji niemożliwej wcześniej do przewidzenia,</w:t>
      </w:r>
    </w:p>
    <w:p w14:paraId="7EEB87CB" w14:textId="77777777" w:rsidR="005B6A82" w:rsidRPr="00544E4C" w:rsidRDefault="005B6A82" w:rsidP="005B6A82">
      <w:pPr>
        <w:pStyle w:val="Default"/>
        <w:ind w:left="426"/>
        <w:jc w:val="both"/>
        <w:rPr>
          <w:rFonts w:ascii="Arial" w:hAnsi="Arial" w:cs="Arial"/>
          <w:bCs/>
          <w:color w:val="auto"/>
          <w:sz w:val="22"/>
          <w:szCs w:val="22"/>
        </w:rPr>
      </w:pPr>
      <w:r w:rsidRPr="00544E4C">
        <w:rPr>
          <w:rFonts w:ascii="Arial" w:hAnsi="Arial" w:cs="Arial"/>
          <w:bCs/>
          <w:color w:val="auto"/>
          <w:sz w:val="22"/>
          <w:szCs w:val="22"/>
        </w:rPr>
        <w:t>lub</w:t>
      </w:r>
    </w:p>
    <w:p w14:paraId="2CC5802B" w14:textId="77777777" w:rsidR="005B6A82" w:rsidRPr="00544E4C" w:rsidRDefault="005B6A82" w:rsidP="005B6A82">
      <w:pPr>
        <w:pStyle w:val="Default"/>
        <w:ind w:left="426"/>
        <w:jc w:val="both"/>
        <w:rPr>
          <w:rFonts w:ascii="Arial" w:hAnsi="Arial" w:cs="Arial"/>
          <w:bCs/>
          <w:color w:val="auto"/>
          <w:sz w:val="22"/>
          <w:szCs w:val="22"/>
        </w:rPr>
      </w:pPr>
      <w:r w:rsidRPr="00544E4C">
        <w:rPr>
          <w:rFonts w:ascii="Arial" w:hAnsi="Arial" w:cs="Arial"/>
          <w:bCs/>
          <w:color w:val="auto"/>
          <w:sz w:val="22"/>
          <w:szCs w:val="22"/>
        </w:rPr>
        <w:t xml:space="preserve">z przyczyn technicznych lub gospodarczych oddzielenie zamówienia dodatkowego od zamówienia podstawowego wymagałoby poniesienia niewspółmiernie wysokich kosztów </w:t>
      </w:r>
    </w:p>
    <w:p w14:paraId="2FD2B595" w14:textId="77777777" w:rsidR="005B6A82" w:rsidRPr="00544E4C" w:rsidRDefault="005B6A82" w:rsidP="005B6A82">
      <w:pPr>
        <w:pStyle w:val="Default"/>
        <w:ind w:left="426"/>
        <w:jc w:val="both"/>
        <w:rPr>
          <w:rFonts w:ascii="Arial" w:hAnsi="Arial" w:cs="Arial"/>
          <w:bCs/>
          <w:color w:val="auto"/>
          <w:sz w:val="22"/>
          <w:szCs w:val="22"/>
        </w:rPr>
      </w:pPr>
      <w:r w:rsidRPr="00544E4C">
        <w:rPr>
          <w:rFonts w:ascii="Arial" w:hAnsi="Arial" w:cs="Arial"/>
          <w:bCs/>
          <w:color w:val="auto"/>
          <w:sz w:val="22"/>
          <w:szCs w:val="22"/>
        </w:rPr>
        <w:t xml:space="preserve">lub </w:t>
      </w:r>
    </w:p>
    <w:p w14:paraId="418CE54D" w14:textId="77777777" w:rsidR="005B6A82" w:rsidRPr="00544E4C" w:rsidRDefault="005B6A82" w:rsidP="005B6A82">
      <w:pPr>
        <w:pStyle w:val="Default"/>
        <w:ind w:left="426"/>
        <w:jc w:val="both"/>
        <w:rPr>
          <w:rFonts w:ascii="Arial" w:hAnsi="Arial" w:cs="Arial"/>
          <w:bCs/>
          <w:color w:val="auto"/>
          <w:sz w:val="22"/>
          <w:szCs w:val="22"/>
        </w:rPr>
      </w:pPr>
      <w:r w:rsidRPr="00544E4C">
        <w:rPr>
          <w:rFonts w:ascii="Arial" w:hAnsi="Arial" w:cs="Arial"/>
          <w:bCs/>
          <w:color w:val="auto"/>
          <w:sz w:val="22"/>
          <w:szCs w:val="22"/>
        </w:rPr>
        <w:t>wykonanie zamówienia podstawowego jest uzależnione od wykonania zamówienia dodatkowego.</w:t>
      </w:r>
    </w:p>
    <w:p w14:paraId="5545A273" w14:textId="77777777" w:rsidR="005B6A82" w:rsidRPr="00544E4C" w:rsidRDefault="005B6A82" w:rsidP="005B6A82">
      <w:pPr>
        <w:pStyle w:val="Default"/>
        <w:ind w:left="709" w:hanging="229"/>
        <w:jc w:val="both"/>
        <w:rPr>
          <w:rFonts w:ascii="Arial" w:hAnsi="Arial" w:cs="Arial"/>
          <w:bCs/>
          <w:color w:val="auto"/>
          <w:sz w:val="22"/>
          <w:szCs w:val="22"/>
        </w:rPr>
      </w:pPr>
    </w:p>
    <w:p w14:paraId="6B75E9B2" w14:textId="77777777" w:rsidR="005B6A82" w:rsidRPr="00544E4C" w:rsidRDefault="005B6A82" w:rsidP="00BD25F5">
      <w:pPr>
        <w:pStyle w:val="Akapitzlist"/>
        <w:numPr>
          <w:ilvl w:val="2"/>
          <w:numId w:val="14"/>
        </w:numPr>
        <w:tabs>
          <w:tab w:val="clear" w:pos="2264"/>
          <w:tab w:val="num" w:pos="284"/>
        </w:tabs>
        <w:spacing w:after="120"/>
        <w:ind w:hanging="2264"/>
        <w:jc w:val="both"/>
        <w:rPr>
          <w:rFonts w:ascii="Arial" w:hAnsi="Arial" w:cs="Arial"/>
          <w:color w:val="000000"/>
          <w:sz w:val="22"/>
          <w:szCs w:val="22"/>
          <w:lang w:eastAsia="ar-SA"/>
        </w:rPr>
      </w:pPr>
      <w:r w:rsidRPr="00544E4C">
        <w:rPr>
          <w:rFonts w:ascii="Arial" w:hAnsi="Arial" w:cs="Arial"/>
          <w:color w:val="000000"/>
          <w:sz w:val="22"/>
          <w:szCs w:val="22"/>
          <w:lang w:eastAsia="ar-SA"/>
        </w:rPr>
        <w:t>Do określenia wynagrodzenia:</w:t>
      </w:r>
    </w:p>
    <w:p w14:paraId="25933C4A" w14:textId="77777777" w:rsidR="005B6A82" w:rsidRPr="00544E4C" w:rsidRDefault="005B6A82" w:rsidP="005B6A82">
      <w:pPr>
        <w:pStyle w:val="Akapitzlist"/>
        <w:ind w:left="284"/>
        <w:jc w:val="both"/>
        <w:rPr>
          <w:rFonts w:ascii="Arial" w:hAnsi="Arial" w:cs="Arial"/>
          <w:bCs/>
          <w:color w:val="000000"/>
          <w:sz w:val="22"/>
          <w:szCs w:val="22"/>
          <w:lang w:eastAsia="ar-SA"/>
        </w:rPr>
      </w:pPr>
      <w:r w:rsidRPr="00544E4C">
        <w:rPr>
          <w:rFonts w:ascii="Arial" w:hAnsi="Arial" w:cs="Arial"/>
          <w:color w:val="000000"/>
          <w:sz w:val="22"/>
          <w:szCs w:val="22"/>
          <w:lang w:eastAsia="ar-SA"/>
        </w:rPr>
        <w:t xml:space="preserve">a)  za usługi  określone w ust. 1 lit. a  </w:t>
      </w:r>
      <w:r w:rsidRPr="00544E4C">
        <w:rPr>
          <w:rFonts w:ascii="Arial" w:hAnsi="Arial" w:cs="Arial"/>
          <w:bCs/>
          <w:color w:val="000000"/>
          <w:sz w:val="22"/>
          <w:szCs w:val="22"/>
          <w:lang w:eastAsia="ar-SA"/>
        </w:rPr>
        <w:t>do określenia ich wartości Zamawiający przyjmie ceny jednostkowe wynikające z oferty,</w:t>
      </w:r>
    </w:p>
    <w:p w14:paraId="1C7CA8A5" w14:textId="77777777" w:rsidR="005B6A82" w:rsidRPr="00544E4C" w:rsidRDefault="005B6A82" w:rsidP="005B6A82">
      <w:pPr>
        <w:pStyle w:val="Akapitzlist"/>
        <w:ind w:left="284"/>
        <w:jc w:val="both"/>
        <w:rPr>
          <w:rFonts w:ascii="Arial" w:hAnsi="Arial" w:cs="Arial"/>
          <w:color w:val="000000"/>
          <w:sz w:val="22"/>
          <w:szCs w:val="22"/>
        </w:rPr>
      </w:pPr>
      <w:r w:rsidRPr="00544E4C">
        <w:rPr>
          <w:rFonts w:ascii="Arial" w:hAnsi="Arial" w:cs="Arial"/>
          <w:color w:val="000000"/>
          <w:sz w:val="22"/>
          <w:szCs w:val="22"/>
          <w:lang w:eastAsia="ar-SA"/>
        </w:rPr>
        <w:t>b)  za usługi określone w ust. 1 lit. b  wynagrodzenie Wykonawcy zostanie ustalone w oparciu o negocjacje stron.</w:t>
      </w:r>
    </w:p>
    <w:p w14:paraId="755E7989" w14:textId="77777777" w:rsidR="005B6A82" w:rsidRPr="00544E4C" w:rsidRDefault="005B6A82" w:rsidP="005B6A82">
      <w:pPr>
        <w:rPr>
          <w:rFonts w:cs="Arial"/>
        </w:rPr>
      </w:pPr>
    </w:p>
    <w:p w14:paraId="4469746E" w14:textId="77777777" w:rsidR="005B6A82" w:rsidRDefault="005B6A82" w:rsidP="005B6A82">
      <w:pPr>
        <w:pStyle w:val="Default"/>
        <w:jc w:val="center"/>
        <w:rPr>
          <w:rFonts w:ascii="Arial" w:hAnsi="Arial" w:cs="Arial"/>
          <w:b/>
          <w:bCs/>
          <w:sz w:val="22"/>
          <w:szCs w:val="22"/>
        </w:rPr>
      </w:pPr>
      <w:r w:rsidRPr="009A594F">
        <w:rPr>
          <w:rFonts w:ascii="Arial" w:hAnsi="Arial" w:cs="Arial"/>
          <w:b/>
          <w:bCs/>
          <w:sz w:val="22"/>
          <w:szCs w:val="22"/>
        </w:rPr>
        <w:t>Podwykonawcy</w:t>
      </w:r>
      <w:r w:rsidRPr="00FC1E21">
        <w:rPr>
          <w:rFonts w:ascii="Arial" w:hAnsi="Arial" w:cs="Arial"/>
          <w:b/>
          <w:bCs/>
          <w:sz w:val="22"/>
          <w:szCs w:val="22"/>
        </w:rPr>
        <w:t xml:space="preserve"> </w:t>
      </w:r>
    </w:p>
    <w:p w14:paraId="1CA47CF3" w14:textId="77777777" w:rsidR="005B6A82" w:rsidRPr="00FC1E21" w:rsidRDefault="005B6A82" w:rsidP="005B6A82">
      <w:pPr>
        <w:pStyle w:val="Default"/>
        <w:jc w:val="center"/>
        <w:rPr>
          <w:rFonts w:ascii="Arial" w:hAnsi="Arial" w:cs="Arial"/>
          <w:b/>
          <w:bCs/>
          <w:sz w:val="22"/>
          <w:szCs w:val="22"/>
        </w:rPr>
      </w:pPr>
      <w:r>
        <w:rPr>
          <w:rFonts w:ascii="Arial" w:hAnsi="Arial" w:cs="Arial"/>
          <w:b/>
          <w:bCs/>
          <w:sz w:val="22"/>
          <w:szCs w:val="22"/>
        </w:rPr>
        <w:t>§ 8.</w:t>
      </w:r>
    </w:p>
    <w:p w14:paraId="6D5A39B6" w14:textId="77777777" w:rsidR="005B6A82" w:rsidRPr="00FC1E21" w:rsidRDefault="005B6A82" w:rsidP="00BD25F5">
      <w:pPr>
        <w:numPr>
          <w:ilvl w:val="3"/>
          <w:numId w:val="10"/>
        </w:numPr>
        <w:tabs>
          <w:tab w:val="num" w:pos="284"/>
        </w:tabs>
        <w:ind w:left="284" w:hanging="284"/>
        <w:jc w:val="both"/>
        <w:rPr>
          <w:rFonts w:cs="Arial"/>
        </w:rPr>
      </w:pPr>
      <w:r w:rsidRPr="00FC1E21">
        <w:rPr>
          <w:rFonts w:cs="Arial"/>
        </w:rPr>
        <w:t>Zamawiający dopuszcza możliwość powierzenia Podwykonawcom wykonanie części zamówienia pod warunkiem uprzedniego zaakceptowania przez Zamawiającego zakresu prac, które Wykonawca zamierza zlecić Podwykonawcy.</w:t>
      </w:r>
    </w:p>
    <w:p w14:paraId="3964E73D" w14:textId="77777777" w:rsidR="005B6A82" w:rsidRPr="00FC1E21" w:rsidRDefault="005B6A82" w:rsidP="00BD25F5">
      <w:pPr>
        <w:numPr>
          <w:ilvl w:val="3"/>
          <w:numId w:val="10"/>
        </w:numPr>
        <w:tabs>
          <w:tab w:val="num" w:pos="284"/>
        </w:tabs>
        <w:ind w:left="284" w:hanging="284"/>
        <w:jc w:val="both"/>
        <w:rPr>
          <w:rFonts w:cs="Arial"/>
        </w:rPr>
      </w:pPr>
      <w:r w:rsidRPr="00FC1E21">
        <w:rPr>
          <w:rFonts w:cs="Arial"/>
        </w:rPr>
        <w:t>Zawarcie Umowy o podwykonawstwo, powinno być poprzedzone akceptacją projektu tej umowy przez Zamawiającego.</w:t>
      </w:r>
    </w:p>
    <w:p w14:paraId="6F07ED31" w14:textId="77777777" w:rsidR="005B6A82" w:rsidRPr="00FC1E21" w:rsidRDefault="005B6A82" w:rsidP="00BD25F5">
      <w:pPr>
        <w:numPr>
          <w:ilvl w:val="3"/>
          <w:numId w:val="10"/>
        </w:numPr>
        <w:tabs>
          <w:tab w:val="num" w:pos="284"/>
        </w:tabs>
        <w:ind w:left="284" w:hanging="284"/>
        <w:jc w:val="both"/>
        <w:rPr>
          <w:rFonts w:cs="Arial"/>
        </w:rPr>
      </w:pPr>
      <w:r w:rsidRPr="00FC1E21">
        <w:rPr>
          <w:rFonts w:cs="Arial"/>
        </w:rPr>
        <w:t>Wykonawca przedłoży wraz z projektem Umowy o podwykonawstwo, odpis z Krajowego Rejestru Sądowego lub inny dokument właściwy z uwagi na status prawny Podwykonawcy potwierdzający uprawnienia osób zawierających umowę w imieniu Podwykonawcy do jego reprezentowania.</w:t>
      </w:r>
    </w:p>
    <w:p w14:paraId="1E236F6F" w14:textId="77777777" w:rsidR="005B6A82" w:rsidRPr="00FC1E21" w:rsidRDefault="005B6A82" w:rsidP="00BD25F5">
      <w:pPr>
        <w:numPr>
          <w:ilvl w:val="3"/>
          <w:numId w:val="10"/>
        </w:numPr>
        <w:tabs>
          <w:tab w:val="num" w:pos="284"/>
        </w:tabs>
        <w:ind w:left="284" w:hanging="284"/>
        <w:jc w:val="both"/>
        <w:rPr>
          <w:rFonts w:cs="Arial"/>
        </w:rPr>
      </w:pPr>
      <w:r w:rsidRPr="00FC1E21">
        <w:rPr>
          <w:rFonts w:cs="Arial"/>
        </w:rPr>
        <w:t>Zamawiającemu przysługuje prawo zgłoszenia pisemnych zastrzeżeń do przedstawionego projektu umowy o podwykonawstwo.</w:t>
      </w:r>
    </w:p>
    <w:p w14:paraId="5076A7E6" w14:textId="77777777" w:rsidR="005B6A82" w:rsidRPr="00FC1E21" w:rsidRDefault="005B6A82" w:rsidP="00BD25F5">
      <w:pPr>
        <w:numPr>
          <w:ilvl w:val="3"/>
          <w:numId w:val="10"/>
        </w:numPr>
        <w:tabs>
          <w:tab w:val="num" w:pos="284"/>
        </w:tabs>
        <w:ind w:left="284" w:hanging="284"/>
        <w:jc w:val="both"/>
        <w:rPr>
          <w:rFonts w:cs="Arial"/>
        </w:rPr>
      </w:pPr>
      <w:r w:rsidRPr="00FC1E21">
        <w:rPr>
          <w:rFonts w:cs="Arial"/>
        </w:rPr>
        <w:t xml:space="preserve">Umowa z Podwykonawcą powinna określać: </w:t>
      </w:r>
    </w:p>
    <w:p w14:paraId="731413B2" w14:textId="77777777" w:rsidR="005B6A82" w:rsidRPr="00FC1E21" w:rsidRDefault="005B6A82" w:rsidP="00BD25F5">
      <w:pPr>
        <w:numPr>
          <w:ilvl w:val="0"/>
          <w:numId w:val="11"/>
        </w:numPr>
        <w:ind w:left="567" w:hanging="283"/>
        <w:jc w:val="both"/>
        <w:rPr>
          <w:rFonts w:cs="Arial"/>
        </w:rPr>
      </w:pPr>
      <w:r w:rsidRPr="00FC1E21">
        <w:rPr>
          <w:rFonts w:cs="Arial"/>
        </w:rPr>
        <w:t>zakres prac do wykonania przez podwykonawcę, sposób realizacji, które nie mogą być sprzeczne z umową zawartą z Zamawiającym,</w:t>
      </w:r>
    </w:p>
    <w:p w14:paraId="64447824" w14:textId="77777777" w:rsidR="005B6A82" w:rsidRPr="00FC1E21" w:rsidRDefault="005B6A82" w:rsidP="00BD25F5">
      <w:pPr>
        <w:numPr>
          <w:ilvl w:val="0"/>
          <w:numId w:val="11"/>
        </w:numPr>
        <w:ind w:left="567" w:hanging="283"/>
        <w:jc w:val="both"/>
        <w:rPr>
          <w:rFonts w:cs="Arial"/>
        </w:rPr>
      </w:pPr>
      <w:r w:rsidRPr="00FC1E21">
        <w:rPr>
          <w:rFonts w:cs="Arial"/>
        </w:rPr>
        <w:t>termin realizacji prac objętych umową, przy czym termin ten nie może przekraczać terminu realizacji zamówienia określonego w umowie z Zamawiającym,</w:t>
      </w:r>
    </w:p>
    <w:p w14:paraId="31C1ED3F" w14:textId="77777777" w:rsidR="005B6A82" w:rsidRPr="00FC1E21" w:rsidRDefault="005B6A82" w:rsidP="00BD25F5">
      <w:pPr>
        <w:numPr>
          <w:ilvl w:val="0"/>
          <w:numId w:val="11"/>
        </w:numPr>
        <w:ind w:left="567" w:hanging="283"/>
        <w:jc w:val="both"/>
        <w:rPr>
          <w:rFonts w:cs="Arial"/>
        </w:rPr>
      </w:pPr>
      <w:r w:rsidRPr="00FC1E21">
        <w:rPr>
          <w:rFonts w:cs="Arial"/>
        </w:rPr>
        <w:t xml:space="preserve">wysokość wynagrodzenia podwykonawcy (dalszego podwykonawcy) za wykonanie danego zakresu prac, </w:t>
      </w:r>
    </w:p>
    <w:p w14:paraId="77B76080" w14:textId="77777777" w:rsidR="005B6A82" w:rsidRPr="00FC1E21" w:rsidRDefault="005B6A82" w:rsidP="005B6A82">
      <w:pPr>
        <w:jc w:val="both"/>
        <w:rPr>
          <w:rFonts w:cs="Arial"/>
        </w:rPr>
      </w:pPr>
      <w:r w:rsidRPr="00FC1E21">
        <w:rPr>
          <w:rFonts w:cs="Arial"/>
        </w:rPr>
        <w:t>6. Umowa o podwykonawstwo nie może zawierać postanowień:</w:t>
      </w:r>
    </w:p>
    <w:p w14:paraId="50FE0DCD" w14:textId="77777777" w:rsidR="005B6A82" w:rsidRPr="00FC1E21" w:rsidRDefault="005B6A82" w:rsidP="00BD25F5">
      <w:pPr>
        <w:numPr>
          <w:ilvl w:val="0"/>
          <w:numId w:val="12"/>
        </w:numPr>
        <w:jc w:val="both"/>
        <w:rPr>
          <w:rFonts w:cs="Arial"/>
        </w:rPr>
      </w:pPr>
      <w:r w:rsidRPr="00FC1E21">
        <w:rPr>
          <w:rFonts w:cs="Arial"/>
        </w:rPr>
        <w:lastRenderedPageBreak/>
        <w:t xml:space="preserve">uzależniających uzyskanie przez Podwykonawcę płatności od Wykonawcy od zapłaty przez Zamawiającego Wykonawcy wynagrodzenia obejmującego zakres prac wykonanych przez Podwykonawcę, </w:t>
      </w:r>
    </w:p>
    <w:p w14:paraId="3D6462B1" w14:textId="77777777" w:rsidR="005B6A82" w:rsidRPr="00FC1E21" w:rsidRDefault="005B6A82" w:rsidP="00BD25F5">
      <w:pPr>
        <w:numPr>
          <w:ilvl w:val="0"/>
          <w:numId w:val="12"/>
        </w:numPr>
        <w:jc w:val="both"/>
        <w:rPr>
          <w:rFonts w:cs="Arial"/>
        </w:rPr>
      </w:pPr>
      <w:r w:rsidRPr="00FC1E21">
        <w:rPr>
          <w:rFonts w:cs="Arial"/>
        </w:rPr>
        <w:t>sprzecznych z postanowieniami umowy zawartej z Wykonawcą lub sprzecznych z obowiązującymi przepisami prawa.</w:t>
      </w:r>
    </w:p>
    <w:p w14:paraId="4F2AE562" w14:textId="77777777" w:rsidR="005B6A82" w:rsidRPr="00FC1E21" w:rsidRDefault="005B6A82" w:rsidP="00BD25F5">
      <w:pPr>
        <w:numPr>
          <w:ilvl w:val="3"/>
          <w:numId w:val="13"/>
        </w:numPr>
        <w:tabs>
          <w:tab w:val="clear" w:pos="3196"/>
        </w:tabs>
        <w:ind w:left="284" w:hanging="284"/>
        <w:jc w:val="both"/>
        <w:rPr>
          <w:rFonts w:cs="Arial"/>
        </w:rPr>
      </w:pPr>
      <w:r w:rsidRPr="00FC1E21">
        <w:rPr>
          <w:rFonts w:cs="Arial"/>
        </w:rPr>
        <w:t>Wykonawca jest odpowiedzialny za działania lub zaniechania Podwykonawcy, jego przedstawicieli lub pracowników, jak za własne działania i zaniechania.</w:t>
      </w:r>
    </w:p>
    <w:p w14:paraId="4748360F" w14:textId="77777777" w:rsidR="00EF5E0D" w:rsidRDefault="00EF5E0D" w:rsidP="00EF5E0D">
      <w:pPr>
        <w:spacing w:line="259" w:lineRule="auto"/>
        <w:rPr>
          <w:rFonts w:cs="Arial"/>
          <w:b/>
        </w:rPr>
      </w:pPr>
    </w:p>
    <w:p w14:paraId="3BEAF36D" w14:textId="45A78939" w:rsidR="005B6A82" w:rsidRDefault="005B6A82" w:rsidP="00EF5E0D">
      <w:pPr>
        <w:spacing w:line="259" w:lineRule="auto"/>
        <w:jc w:val="center"/>
        <w:rPr>
          <w:rFonts w:cs="Arial"/>
          <w:b/>
        </w:rPr>
      </w:pPr>
      <w:r w:rsidRPr="00EA420F">
        <w:rPr>
          <w:rFonts w:cs="Arial"/>
          <w:b/>
        </w:rPr>
        <w:t>Postanowienia końcowe</w:t>
      </w:r>
    </w:p>
    <w:p w14:paraId="3F897623" w14:textId="77777777" w:rsidR="005B6A82" w:rsidRPr="00EA420F" w:rsidRDefault="005B6A82" w:rsidP="005B6A82">
      <w:pPr>
        <w:jc w:val="center"/>
        <w:rPr>
          <w:rFonts w:cs="Arial"/>
          <w:b/>
        </w:rPr>
      </w:pPr>
      <w:r>
        <w:rPr>
          <w:rFonts w:cs="Arial"/>
          <w:b/>
        </w:rPr>
        <w:t>§ 9.</w:t>
      </w:r>
    </w:p>
    <w:p w14:paraId="1785F8E1" w14:textId="77777777" w:rsidR="005B6A82" w:rsidRPr="00EA420F" w:rsidRDefault="005B6A82" w:rsidP="00BD25F5">
      <w:pPr>
        <w:numPr>
          <w:ilvl w:val="0"/>
          <w:numId w:val="15"/>
        </w:numPr>
        <w:jc w:val="both"/>
        <w:rPr>
          <w:rFonts w:cs="Arial"/>
        </w:rPr>
      </w:pPr>
      <w:r w:rsidRPr="00EA420F">
        <w:rPr>
          <w:rFonts w:cs="Arial"/>
        </w:rPr>
        <w:t xml:space="preserve">Wszelkie  zmiany  w  treści  niniejszej  umowy  wymagają  formy  pisemnej  pod rygorem nieważności. </w:t>
      </w:r>
    </w:p>
    <w:p w14:paraId="09A99341" w14:textId="31000C9C" w:rsidR="005B6A82" w:rsidRPr="00EA420F" w:rsidRDefault="005B6A82" w:rsidP="005B6A82">
      <w:pPr>
        <w:jc w:val="both"/>
        <w:rPr>
          <w:rFonts w:cs="Arial"/>
        </w:rPr>
      </w:pPr>
      <w:r w:rsidRPr="00EA420F">
        <w:rPr>
          <w:rFonts w:cs="Arial"/>
        </w:rPr>
        <w:t>2. Zamawiający przewiduje możliwość wprowadzenia zmian do zawartej umowy w formie pisemnego aneksu</w:t>
      </w:r>
      <w:r w:rsidR="00A87D87">
        <w:rPr>
          <w:rFonts w:cs="Arial"/>
        </w:rPr>
        <w:t xml:space="preserve"> w </w:t>
      </w:r>
      <w:r w:rsidR="009B623F">
        <w:rPr>
          <w:rFonts w:cs="Arial"/>
        </w:rPr>
        <w:t xml:space="preserve">następujących </w:t>
      </w:r>
      <w:r w:rsidR="00A87D87">
        <w:rPr>
          <w:rFonts w:cs="Arial"/>
        </w:rPr>
        <w:t>przypadk</w:t>
      </w:r>
      <w:r w:rsidR="009B623F">
        <w:rPr>
          <w:rFonts w:cs="Arial"/>
        </w:rPr>
        <w:t>ach</w:t>
      </w:r>
      <w:r w:rsidRPr="00EA420F">
        <w:rPr>
          <w:rFonts w:cs="Arial"/>
        </w:rPr>
        <w:t>:</w:t>
      </w:r>
    </w:p>
    <w:p w14:paraId="31D6C567" w14:textId="77777777" w:rsidR="00A87D87" w:rsidRPr="009B623F" w:rsidRDefault="00A87D87" w:rsidP="00BD25F5">
      <w:pPr>
        <w:pStyle w:val="Akapitzlist"/>
        <w:numPr>
          <w:ilvl w:val="0"/>
          <w:numId w:val="20"/>
        </w:numPr>
        <w:jc w:val="both"/>
        <w:rPr>
          <w:rFonts w:ascii="Arial" w:hAnsi="Arial" w:cs="Arial"/>
          <w:sz w:val="22"/>
          <w:szCs w:val="22"/>
        </w:rPr>
      </w:pPr>
      <w:r w:rsidRPr="009B623F">
        <w:rPr>
          <w:rFonts w:ascii="Arial" w:hAnsi="Arial" w:cs="Arial"/>
          <w:sz w:val="22"/>
          <w:szCs w:val="22"/>
        </w:rPr>
        <w:t xml:space="preserve">jeżeli w okresie obowiązywania umowy zmianie ulegnie urzędowa stawka VAT, w takim wypadku wynagrodzenie Wykonawcy ulegnie zmianie tj. odpowiednio zwiększeniu bądź zmniejszeniu,  </w:t>
      </w:r>
    </w:p>
    <w:p w14:paraId="175FD431" w14:textId="77777777" w:rsidR="00A87D87" w:rsidRPr="009B623F" w:rsidRDefault="00A87D87" w:rsidP="00BD25F5">
      <w:pPr>
        <w:pStyle w:val="Akapitzlist"/>
        <w:numPr>
          <w:ilvl w:val="0"/>
          <w:numId w:val="20"/>
        </w:numPr>
        <w:jc w:val="both"/>
        <w:rPr>
          <w:rFonts w:ascii="Arial" w:hAnsi="Arial" w:cs="Arial"/>
          <w:sz w:val="22"/>
          <w:szCs w:val="22"/>
        </w:rPr>
      </w:pPr>
      <w:r w:rsidRPr="009B623F">
        <w:rPr>
          <w:rFonts w:ascii="Arial" w:hAnsi="Arial" w:cs="Arial"/>
          <w:sz w:val="22"/>
          <w:szCs w:val="22"/>
        </w:rPr>
        <w:t>jeżeli Wykonawca utraci zwolnienie od podatku VAT. W takim wypadku wynagrodzenie Wykonawcy zostanie powiększone o należny podatek VAT,</w:t>
      </w:r>
    </w:p>
    <w:p w14:paraId="525C121F" w14:textId="77777777" w:rsidR="00A87D87" w:rsidRPr="009B623F" w:rsidRDefault="00A87D87" w:rsidP="00BD25F5">
      <w:pPr>
        <w:pStyle w:val="Akapitzlist"/>
        <w:numPr>
          <w:ilvl w:val="0"/>
          <w:numId w:val="20"/>
        </w:numPr>
        <w:jc w:val="both"/>
        <w:rPr>
          <w:rFonts w:ascii="Arial" w:hAnsi="Arial" w:cs="Arial"/>
          <w:sz w:val="22"/>
          <w:szCs w:val="22"/>
        </w:rPr>
      </w:pPr>
      <w:r w:rsidRPr="009B623F">
        <w:rPr>
          <w:rFonts w:ascii="Arial" w:hAnsi="Arial" w:cs="Arial"/>
          <w:sz w:val="22"/>
          <w:szCs w:val="22"/>
        </w:rPr>
        <w:t>jeżeli zmianie ulegną powszechnie obowiązujące przepisy prawa w zakresie mającym wpływ na realizację przedmiotu zamówienia lub świadczenia stron,</w:t>
      </w:r>
    </w:p>
    <w:p w14:paraId="3130238D" w14:textId="77777777" w:rsidR="00A87D87" w:rsidRPr="009B623F" w:rsidRDefault="00A87D87" w:rsidP="00BD25F5">
      <w:pPr>
        <w:pStyle w:val="Akapitzlist"/>
        <w:numPr>
          <w:ilvl w:val="0"/>
          <w:numId w:val="20"/>
        </w:numPr>
        <w:jc w:val="both"/>
        <w:rPr>
          <w:rFonts w:ascii="Arial" w:hAnsi="Arial" w:cs="Arial"/>
          <w:sz w:val="22"/>
          <w:szCs w:val="22"/>
        </w:rPr>
      </w:pPr>
      <w:r w:rsidRPr="009B623F">
        <w:rPr>
          <w:rFonts w:ascii="Arial" w:hAnsi="Arial" w:cs="Arial"/>
          <w:sz w:val="22"/>
          <w:szCs w:val="22"/>
        </w:rPr>
        <w:t>na skutek siły wyższej zajdzie konieczność zmiany terminu wykonania zamówienia,</w:t>
      </w:r>
    </w:p>
    <w:p w14:paraId="1ED0AE78" w14:textId="77777777" w:rsidR="00A87D87" w:rsidRPr="009B623F" w:rsidRDefault="00A87D87" w:rsidP="00BD25F5">
      <w:pPr>
        <w:pStyle w:val="Akapitzlist"/>
        <w:numPr>
          <w:ilvl w:val="0"/>
          <w:numId w:val="20"/>
        </w:numPr>
        <w:jc w:val="both"/>
        <w:rPr>
          <w:rFonts w:ascii="Arial" w:hAnsi="Arial" w:cs="Arial"/>
          <w:sz w:val="22"/>
          <w:szCs w:val="22"/>
        </w:rPr>
      </w:pPr>
      <w:r w:rsidRPr="009B623F">
        <w:rPr>
          <w:rFonts w:ascii="Arial" w:hAnsi="Arial" w:cs="Arial"/>
          <w:sz w:val="22"/>
          <w:szCs w:val="22"/>
        </w:rPr>
        <w:t>w przypadku przestojów lub innych czynników występujących u producenta przedmiotu zamówienia,</w:t>
      </w:r>
    </w:p>
    <w:p w14:paraId="46C1E7B1" w14:textId="77777777" w:rsidR="00A87D87" w:rsidRPr="009B623F" w:rsidRDefault="00A87D87" w:rsidP="00BD25F5">
      <w:pPr>
        <w:pStyle w:val="Akapitzlist"/>
        <w:numPr>
          <w:ilvl w:val="0"/>
          <w:numId w:val="20"/>
        </w:numPr>
        <w:jc w:val="both"/>
        <w:rPr>
          <w:rFonts w:ascii="Arial" w:hAnsi="Arial" w:cs="Arial"/>
          <w:sz w:val="22"/>
          <w:szCs w:val="22"/>
        </w:rPr>
      </w:pPr>
      <w:r w:rsidRPr="009B623F">
        <w:rPr>
          <w:rFonts w:ascii="Arial" w:hAnsi="Arial" w:cs="Arial"/>
          <w:sz w:val="22"/>
          <w:szCs w:val="22"/>
        </w:rPr>
        <w:t>w przypadku innej okoliczności prawnej, ekonomicznej lub technicznej skutkującej niemożliwością wykonania lub nienależytym wykonaniem umowy zgodnie z SIWZ,</w:t>
      </w:r>
    </w:p>
    <w:p w14:paraId="603E2C2E" w14:textId="730600CA" w:rsidR="00A87D87" w:rsidRPr="004507D0" w:rsidRDefault="00A87D87" w:rsidP="00BD25F5">
      <w:pPr>
        <w:pStyle w:val="Akapitzlist"/>
        <w:numPr>
          <w:ilvl w:val="0"/>
          <w:numId w:val="20"/>
        </w:numPr>
        <w:jc w:val="both"/>
        <w:rPr>
          <w:rFonts w:ascii="Arial" w:hAnsi="Arial" w:cs="Arial"/>
          <w:sz w:val="22"/>
          <w:szCs w:val="22"/>
        </w:rPr>
      </w:pPr>
      <w:r w:rsidRPr="009B623F">
        <w:rPr>
          <w:rFonts w:ascii="Arial" w:hAnsi="Arial" w:cs="Arial"/>
          <w:bCs/>
          <w:sz w:val="22"/>
          <w:szCs w:val="22"/>
        </w:rPr>
        <w:t>jeżeli wprowadzone zmiany są korzystne dla Zamawiającego</w:t>
      </w:r>
      <w:r w:rsidR="004507D0">
        <w:rPr>
          <w:rFonts w:ascii="Arial" w:hAnsi="Arial" w:cs="Arial"/>
          <w:bCs/>
          <w:sz w:val="22"/>
          <w:szCs w:val="22"/>
        </w:rPr>
        <w:t>,</w:t>
      </w:r>
    </w:p>
    <w:p w14:paraId="23A15F4F" w14:textId="5DFD7D4E" w:rsidR="004507D0" w:rsidRPr="004507D0" w:rsidRDefault="004507D0" w:rsidP="00BD25F5">
      <w:pPr>
        <w:pStyle w:val="Akapitzlist"/>
        <w:numPr>
          <w:ilvl w:val="0"/>
          <w:numId w:val="20"/>
        </w:numPr>
        <w:jc w:val="both"/>
        <w:rPr>
          <w:rFonts w:ascii="Arial" w:hAnsi="Arial" w:cs="Arial"/>
          <w:sz w:val="22"/>
          <w:szCs w:val="22"/>
        </w:rPr>
      </w:pPr>
      <w:r w:rsidRPr="00CF2324">
        <w:rPr>
          <w:rFonts w:ascii="Arial" w:hAnsi="Arial" w:cs="Arial"/>
          <w:sz w:val="22"/>
          <w:szCs w:val="22"/>
        </w:rPr>
        <w:t>jeżeli wystąpiła konieczność wykonania zamówień dodatkowych</w:t>
      </w:r>
      <w:r>
        <w:rPr>
          <w:rFonts w:ascii="Arial" w:hAnsi="Arial" w:cs="Arial"/>
          <w:sz w:val="22"/>
          <w:szCs w:val="22"/>
        </w:rPr>
        <w:t>.</w:t>
      </w:r>
      <w:r w:rsidRPr="00CF2324">
        <w:rPr>
          <w:rFonts w:ascii="Arial" w:hAnsi="Arial" w:cs="Arial"/>
          <w:sz w:val="22"/>
          <w:szCs w:val="22"/>
        </w:rPr>
        <w:t xml:space="preserve"> </w:t>
      </w:r>
    </w:p>
    <w:p w14:paraId="0C39C14D" w14:textId="2F5621B0" w:rsidR="005B6A82" w:rsidRPr="000A66F9" w:rsidRDefault="00780838" w:rsidP="005B6A82">
      <w:pPr>
        <w:pStyle w:val="Tekstpodstawowy"/>
        <w:jc w:val="both"/>
        <w:rPr>
          <w:sz w:val="22"/>
          <w:szCs w:val="22"/>
        </w:rPr>
      </w:pPr>
      <w:r>
        <w:rPr>
          <w:sz w:val="22"/>
          <w:szCs w:val="22"/>
        </w:rPr>
        <w:t>3</w:t>
      </w:r>
      <w:r w:rsidR="005B6A82" w:rsidRPr="000A66F9">
        <w:rPr>
          <w:sz w:val="22"/>
          <w:szCs w:val="22"/>
        </w:rPr>
        <w:t>. Wykonawca bez pisemnej zgody Zamawiającego nie może dokonać cesji wierzytelności należności wynikających z tytułu realizacji niniejszej umowy na inne podmioty, w tym banki, firmy ubezpieczeniowe, podmioty gospodarcze czy osoby fizyczne.</w:t>
      </w:r>
    </w:p>
    <w:p w14:paraId="1EB964B7" w14:textId="4051DCA7" w:rsidR="005B6A82" w:rsidRPr="000A66F9" w:rsidRDefault="00780838" w:rsidP="005B6A82">
      <w:pPr>
        <w:jc w:val="both"/>
        <w:rPr>
          <w:rFonts w:cs="Arial"/>
        </w:rPr>
      </w:pPr>
      <w:r>
        <w:rPr>
          <w:rFonts w:cs="Arial"/>
        </w:rPr>
        <w:t>4</w:t>
      </w:r>
      <w:r w:rsidR="005B6A82" w:rsidRPr="000A66F9">
        <w:rPr>
          <w:rFonts w:cs="Arial"/>
        </w:rPr>
        <w:t>. W sprawach  nieuregulowanych  niniejszą  umową  mają  zastosowanie  przepisy  Kodeksu  Cywilnego (Dz. U. z 20</w:t>
      </w:r>
      <w:r w:rsidR="0012276E">
        <w:rPr>
          <w:rFonts w:cs="Arial"/>
        </w:rPr>
        <w:t>2</w:t>
      </w:r>
      <w:r>
        <w:rPr>
          <w:rFonts w:cs="Arial"/>
        </w:rPr>
        <w:t>3</w:t>
      </w:r>
      <w:r w:rsidR="005B6A82" w:rsidRPr="000A66F9">
        <w:rPr>
          <w:rFonts w:cs="Arial"/>
        </w:rPr>
        <w:t xml:space="preserve">r. poz. </w:t>
      </w:r>
      <w:r w:rsidR="004507D0">
        <w:rPr>
          <w:rFonts w:cs="Arial"/>
        </w:rPr>
        <w:t>1</w:t>
      </w:r>
      <w:r>
        <w:rPr>
          <w:rFonts w:cs="Arial"/>
        </w:rPr>
        <w:t>610</w:t>
      </w:r>
      <w:r w:rsidR="004507D0">
        <w:rPr>
          <w:rFonts w:cs="Arial"/>
        </w:rPr>
        <w:t xml:space="preserve"> z późn. zm.</w:t>
      </w:r>
      <w:r w:rsidR="005B6A82" w:rsidRPr="000A66F9">
        <w:rPr>
          <w:rFonts w:cs="Arial"/>
        </w:rPr>
        <w:t>).</w:t>
      </w:r>
    </w:p>
    <w:p w14:paraId="49598DBB" w14:textId="550B856E" w:rsidR="005B6A82" w:rsidRDefault="00780838" w:rsidP="005B6A82">
      <w:pPr>
        <w:pStyle w:val="Akapitzlist"/>
        <w:ind w:left="0"/>
        <w:jc w:val="both"/>
        <w:rPr>
          <w:rFonts w:ascii="Arial" w:hAnsi="Arial" w:cs="Arial"/>
          <w:sz w:val="22"/>
          <w:szCs w:val="22"/>
        </w:rPr>
      </w:pPr>
      <w:r>
        <w:rPr>
          <w:rFonts w:ascii="Arial" w:hAnsi="Arial" w:cs="Arial"/>
          <w:sz w:val="22"/>
          <w:szCs w:val="22"/>
        </w:rPr>
        <w:t>5</w:t>
      </w:r>
      <w:r w:rsidR="005B6A82" w:rsidRPr="000A66F9">
        <w:rPr>
          <w:rFonts w:ascii="Arial" w:hAnsi="Arial" w:cs="Arial"/>
          <w:sz w:val="22"/>
          <w:szCs w:val="22"/>
        </w:rPr>
        <w:t xml:space="preserve">. Kwestie sporne wynikające z realizacji umowy rozstrzygać będzie sąd właściwy, miejscowo dla siedziby Zamawiającego. </w:t>
      </w:r>
    </w:p>
    <w:p w14:paraId="7606964E" w14:textId="53ECBE47" w:rsidR="00B504F3" w:rsidRDefault="00780838" w:rsidP="00B504F3">
      <w:pPr>
        <w:pStyle w:val="Akapitzlist"/>
        <w:ind w:left="0"/>
        <w:jc w:val="both"/>
        <w:rPr>
          <w:rFonts w:ascii="Arial" w:hAnsi="Arial" w:cs="Arial"/>
          <w:sz w:val="22"/>
          <w:szCs w:val="22"/>
        </w:rPr>
      </w:pPr>
      <w:r>
        <w:rPr>
          <w:rFonts w:ascii="Arial" w:hAnsi="Arial" w:cs="Arial"/>
          <w:sz w:val="22"/>
          <w:szCs w:val="22"/>
        </w:rPr>
        <w:t>6</w:t>
      </w:r>
      <w:r w:rsidR="00B504F3">
        <w:rPr>
          <w:rFonts w:ascii="Arial" w:hAnsi="Arial" w:cs="Arial"/>
          <w:sz w:val="22"/>
          <w:szCs w:val="22"/>
        </w:rPr>
        <w:t xml:space="preserve">. </w:t>
      </w:r>
      <w:r w:rsidR="00B504F3" w:rsidRPr="00B504F3">
        <w:rPr>
          <w:rFonts w:ascii="Arial" w:hAnsi="Arial" w:cs="Arial"/>
          <w:sz w:val="22"/>
          <w:szCs w:val="22"/>
        </w:rPr>
        <w:t>Kwestie sporne wynikające z realizacji umowy rozstrzygać będzie Sąd właściwy miejscowo dla siedziby Zamawiającego.</w:t>
      </w:r>
    </w:p>
    <w:p w14:paraId="24FEAD24" w14:textId="61484E28" w:rsidR="005B6A82" w:rsidRPr="00976C3A" w:rsidRDefault="00780838" w:rsidP="00B504F3">
      <w:pPr>
        <w:pStyle w:val="Akapitzlist"/>
        <w:ind w:left="0"/>
        <w:jc w:val="both"/>
        <w:rPr>
          <w:rFonts w:ascii="Arial" w:hAnsi="Arial" w:cs="Arial"/>
          <w:sz w:val="22"/>
          <w:szCs w:val="22"/>
        </w:rPr>
      </w:pPr>
      <w:r>
        <w:rPr>
          <w:rFonts w:ascii="Arial" w:hAnsi="Arial" w:cs="Arial"/>
          <w:sz w:val="22"/>
          <w:szCs w:val="22"/>
        </w:rPr>
        <w:t>7</w:t>
      </w:r>
      <w:r w:rsidR="00B504F3">
        <w:rPr>
          <w:rFonts w:ascii="Arial" w:hAnsi="Arial" w:cs="Arial"/>
          <w:sz w:val="22"/>
          <w:szCs w:val="22"/>
        </w:rPr>
        <w:t>.</w:t>
      </w:r>
      <w:r w:rsidR="005B6A82" w:rsidRPr="00976C3A">
        <w:rPr>
          <w:rFonts w:ascii="Arial" w:hAnsi="Arial" w:cs="Arial"/>
          <w:sz w:val="22"/>
          <w:szCs w:val="22"/>
        </w:rPr>
        <w:t xml:space="preserve">Zamawiający ustala następującą hierarchię ważności dokumentów przy rozstrzyganiu jakichkolwiek rozbieżności przy realizacji umowy: </w:t>
      </w:r>
    </w:p>
    <w:p w14:paraId="5944F3A7" w14:textId="77777777" w:rsidR="005B6A82" w:rsidRDefault="005B6A82" w:rsidP="005B6A82">
      <w:pPr>
        <w:pStyle w:val="Default"/>
        <w:jc w:val="both"/>
        <w:rPr>
          <w:rFonts w:ascii="Arial" w:hAnsi="Arial" w:cs="Arial"/>
          <w:color w:val="auto"/>
          <w:sz w:val="22"/>
          <w:szCs w:val="22"/>
        </w:rPr>
      </w:pPr>
      <w:r>
        <w:rPr>
          <w:rFonts w:ascii="Arial" w:hAnsi="Arial" w:cs="Arial"/>
          <w:color w:val="auto"/>
          <w:sz w:val="22"/>
          <w:szCs w:val="22"/>
        </w:rPr>
        <w:t xml:space="preserve">1) </w:t>
      </w:r>
      <w:r w:rsidRPr="00976C3A">
        <w:rPr>
          <w:rFonts w:ascii="Arial" w:hAnsi="Arial" w:cs="Arial"/>
          <w:color w:val="auto"/>
          <w:sz w:val="22"/>
          <w:szCs w:val="22"/>
        </w:rPr>
        <w:t xml:space="preserve">umowa, </w:t>
      </w:r>
    </w:p>
    <w:p w14:paraId="454422A3" w14:textId="77777777" w:rsidR="005B6A82" w:rsidRDefault="005B6A82" w:rsidP="005B6A82">
      <w:pPr>
        <w:pStyle w:val="Default"/>
        <w:jc w:val="both"/>
        <w:rPr>
          <w:rFonts w:ascii="Arial" w:hAnsi="Arial" w:cs="Arial"/>
          <w:color w:val="auto"/>
          <w:sz w:val="22"/>
          <w:szCs w:val="22"/>
        </w:rPr>
      </w:pPr>
      <w:r>
        <w:rPr>
          <w:rFonts w:ascii="Arial" w:hAnsi="Arial" w:cs="Arial"/>
          <w:color w:val="auto"/>
          <w:sz w:val="22"/>
          <w:szCs w:val="22"/>
        </w:rPr>
        <w:t>2) SIWZ – wraz z załącznikami</w:t>
      </w:r>
    </w:p>
    <w:p w14:paraId="412533F6" w14:textId="55AD7787" w:rsidR="005B6A82" w:rsidRPr="00B504F3" w:rsidRDefault="005B6A82" w:rsidP="00B504F3">
      <w:pPr>
        <w:pStyle w:val="Default"/>
        <w:jc w:val="both"/>
        <w:rPr>
          <w:rFonts w:ascii="Arial" w:hAnsi="Arial" w:cs="Arial"/>
          <w:color w:val="auto"/>
          <w:sz w:val="22"/>
          <w:szCs w:val="22"/>
        </w:rPr>
      </w:pPr>
      <w:r>
        <w:rPr>
          <w:rFonts w:ascii="Arial" w:hAnsi="Arial" w:cs="Arial"/>
          <w:color w:val="auto"/>
          <w:sz w:val="22"/>
          <w:szCs w:val="22"/>
        </w:rPr>
        <w:t>3</w:t>
      </w:r>
      <w:r w:rsidRPr="00D564F8">
        <w:rPr>
          <w:rFonts w:ascii="Arial" w:hAnsi="Arial" w:cs="Arial"/>
          <w:color w:val="auto"/>
          <w:sz w:val="22"/>
          <w:szCs w:val="22"/>
        </w:rPr>
        <w:t xml:space="preserve">) oferta Wykonawcy z oświadczeniami i dokumentami złożonymi wraz z ofertą. </w:t>
      </w:r>
    </w:p>
    <w:p w14:paraId="4B472ED8" w14:textId="33F13214" w:rsidR="005B6A82" w:rsidRPr="007C1DF1" w:rsidRDefault="00780838" w:rsidP="005B6A82">
      <w:pPr>
        <w:jc w:val="both"/>
        <w:rPr>
          <w:rFonts w:cs="Arial"/>
        </w:rPr>
      </w:pPr>
      <w:r>
        <w:rPr>
          <w:rFonts w:cs="Arial"/>
        </w:rPr>
        <w:t>8</w:t>
      </w:r>
      <w:r w:rsidR="00B504F3">
        <w:rPr>
          <w:rFonts w:cs="Arial"/>
        </w:rPr>
        <w:t xml:space="preserve">. </w:t>
      </w:r>
      <w:r w:rsidR="005B6A82" w:rsidRPr="007C1DF1">
        <w:rPr>
          <w:rFonts w:cs="Arial"/>
        </w:rPr>
        <w:t xml:space="preserve">Umowę  sporządzono  w  dwóch  jednobrzmiących  egzemplarzach,  po  jednym dla  każdej  ze stron.                                                                </w:t>
      </w:r>
    </w:p>
    <w:p w14:paraId="04DD0371" w14:textId="77777777" w:rsidR="005B6A82" w:rsidRDefault="005B6A82" w:rsidP="005B6A82">
      <w:pPr>
        <w:rPr>
          <w:rFonts w:cs="Arial"/>
        </w:rPr>
      </w:pPr>
    </w:p>
    <w:p w14:paraId="2DD9B9E7" w14:textId="77777777" w:rsidR="005B6A82" w:rsidRDefault="005B6A82" w:rsidP="005B6A82">
      <w:pPr>
        <w:rPr>
          <w:rFonts w:cs="Arial"/>
        </w:rPr>
      </w:pPr>
    </w:p>
    <w:p w14:paraId="720837D7" w14:textId="77777777" w:rsidR="00780838" w:rsidRPr="007C1DF1" w:rsidRDefault="00780838" w:rsidP="005B6A82">
      <w:pPr>
        <w:rPr>
          <w:rFonts w:cs="Arial"/>
        </w:rPr>
      </w:pPr>
    </w:p>
    <w:p w14:paraId="14BDA112" w14:textId="77777777" w:rsidR="005B6A82" w:rsidRPr="007C1DF1" w:rsidRDefault="005B6A82" w:rsidP="005B6A82">
      <w:pPr>
        <w:rPr>
          <w:rFonts w:cs="Arial"/>
        </w:rPr>
      </w:pPr>
      <w:r w:rsidRPr="007C1DF1">
        <w:rPr>
          <w:rFonts w:cs="Arial"/>
        </w:rPr>
        <w:t>ZAMAWIAJĄCY                                                                         WYKONAWCA</w:t>
      </w:r>
    </w:p>
    <w:p w14:paraId="49D8F453" w14:textId="77777777" w:rsidR="005B6A82" w:rsidRDefault="005B6A82" w:rsidP="005B6A82">
      <w:pPr>
        <w:jc w:val="center"/>
      </w:pPr>
    </w:p>
    <w:p w14:paraId="2321E441" w14:textId="77777777" w:rsidR="005B6A82" w:rsidRDefault="005B6A82" w:rsidP="005B6A82">
      <w:pPr>
        <w:jc w:val="right"/>
        <w:rPr>
          <w:b/>
        </w:rPr>
      </w:pPr>
    </w:p>
    <w:p w14:paraId="663E4BC1" w14:textId="77777777" w:rsidR="005B6A82" w:rsidRDefault="005B6A82" w:rsidP="005B6A82">
      <w:pPr>
        <w:spacing w:line="259" w:lineRule="auto"/>
        <w:jc w:val="center"/>
        <w:rPr>
          <w:b/>
        </w:rPr>
      </w:pPr>
      <w:r>
        <w:rPr>
          <w:b/>
        </w:rPr>
        <w:br w:type="page"/>
      </w:r>
    </w:p>
    <w:p w14:paraId="7EED2984" w14:textId="77777777" w:rsidR="005B6A82" w:rsidRDefault="005B6A82" w:rsidP="005B6A82">
      <w:pPr>
        <w:jc w:val="right"/>
        <w:rPr>
          <w:rFonts w:cs="Arial"/>
          <w:b/>
          <w:color w:val="000000"/>
        </w:rPr>
      </w:pPr>
      <w:r>
        <w:rPr>
          <w:rFonts w:cs="Arial"/>
          <w:b/>
          <w:color w:val="000000"/>
        </w:rPr>
        <w:lastRenderedPageBreak/>
        <w:t>Załącznik nr 3</w:t>
      </w:r>
    </w:p>
    <w:p w14:paraId="6B5E9733" w14:textId="77777777" w:rsidR="005B6A82" w:rsidRPr="00DF53B7" w:rsidRDefault="005B6A82" w:rsidP="005B6A82">
      <w:pPr>
        <w:jc w:val="right"/>
        <w:rPr>
          <w:rFonts w:cs="Arial"/>
          <w:b/>
        </w:rPr>
      </w:pPr>
      <w:r w:rsidRPr="00DF53B7">
        <w:rPr>
          <w:rFonts w:cs="Arial"/>
          <w:b/>
        </w:rPr>
        <w:t xml:space="preserve">do </w:t>
      </w:r>
      <w:r>
        <w:rPr>
          <w:rFonts w:cs="Arial"/>
          <w:b/>
        </w:rPr>
        <w:t>oferty</w:t>
      </w:r>
    </w:p>
    <w:p w14:paraId="26DB6F3F" w14:textId="77777777" w:rsidR="005B6A82" w:rsidRDefault="005B6A82" w:rsidP="005B6A82">
      <w:pPr>
        <w:jc w:val="right"/>
        <w:rPr>
          <w:rFonts w:cs="Arial"/>
          <w:color w:val="000000"/>
        </w:rPr>
      </w:pPr>
    </w:p>
    <w:p w14:paraId="4B479722" w14:textId="77777777" w:rsidR="005B6A82" w:rsidRDefault="005B6A82" w:rsidP="005B6A82">
      <w:pPr>
        <w:jc w:val="right"/>
        <w:rPr>
          <w:rFonts w:cs="Arial"/>
          <w:color w:val="000000"/>
        </w:rPr>
      </w:pPr>
    </w:p>
    <w:p w14:paraId="147DC5A0" w14:textId="77777777" w:rsidR="005B6A82" w:rsidRDefault="005B6A82" w:rsidP="005B6A82">
      <w:pPr>
        <w:jc w:val="right"/>
        <w:rPr>
          <w:rFonts w:cs="Arial"/>
          <w:color w:val="000000"/>
        </w:rPr>
      </w:pPr>
    </w:p>
    <w:p w14:paraId="38134F89" w14:textId="77777777" w:rsidR="005B6A82" w:rsidRDefault="005B6A82" w:rsidP="005B6A82">
      <w:pPr>
        <w:jc w:val="right"/>
        <w:rPr>
          <w:rFonts w:cs="Arial"/>
          <w:color w:val="000000"/>
        </w:rPr>
      </w:pPr>
    </w:p>
    <w:p w14:paraId="57DF0E63" w14:textId="77777777" w:rsidR="005B6A82" w:rsidRPr="00E906FB" w:rsidRDefault="005B6A82" w:rsidP="005B6A82">
      <w:pPr>
        <w:jc w:val="both"/>
        <w:rPr>
          <w:rFonts w:cs="Arial"/>
          <w:color w:val="000000"/>
        </w:rPr>
      </w:pPr>
      <w:r w:rsidRPr="00E906FB">
        <w:rPr>
          <w:rFonts w:cs="Arial"/>
          <w:color w:val="000000"/>
        </w:rPr>
        <w:t>............................................................</w:t>
      </w:r>
    </w:p>
    <w:p w14:paraId="2337E114" w14:textId="77777777" w:rsidR="005B6A82" w:rsidRPr="00E906FB" w:rsidRDefault="005B6A82" w:rsidP="005B6A82">
      <w:pPr>
        <w:jc w:val="both"/>
        <w:rPr>
          <w:rFonts w:cs="Arial"/>
          <w:color w:val="000000"/>
        </w:rPr>
      </w:pPr>
      <w:r w:rsidRPr="00E906FB">
        <w:rPr>
          <w:rFonts w:cs="Arial"/>
          <w:color w:val="000000"/>
        </w:rPr>
        <w:t>( pieczęć nagłówkowa Wykonawcy)</w:t>
      </w:r>
    </w:p>
    <w:p w14:paraId="31C2926F" w14:textId="77777777" w:rsidR="005B6A82" w:rsidRDefault="005B6A82" w:rsidP="005B6A82">
      <w:pPr>
        <w:jc w:val="right"/>
        <w:rPr>
          <w:rFonts w:cs="Arial"/>
          <w:color w:val="000000"/>
        </w:rPr>
      </w:pPr>
    </w:p>
    <w:p w14:paraId="107881D2" w14:textId="77777777" w:rsidR="005B6A82" w:rsidRDefault="005B6A82" w:rsidP="005B6A82">
      <w:pPr>
        <w:jc w:val="right"/>
        <w:rPr>
          <w:rFonts w:cs="Arial"/>
          <w:color w:val="000000"/>
        </w:rPr>
      </w:pPr>
    </w:p>
    <w:p w14:paraId="7A19126D" w14:textId="77777777" w:rsidR="005B6A82" w:rsidRDefault="005B6A82" w:rsidP="005B6A82">
      <w:pPr>
        <w:jc w:val="right"/>
        <w:rPr>
          <w:rFonts w:cs="Arial"/>
          <w:color w:val="000000"/>
        </w:rPr>
      </w:pPr>
    </w:p>
    <w:p w14:paraId="2EE4E831" w14:textId="77777777" w:rsidR="005B6A82" w:rsidRDefault="005B6A82" w:rsidP="005B6A82">
      <w:pPr>
        <w:jc w:val="right"/>
        <w:rPr>
          <w:rFonts w:cs="Arial"/>
          <w:color w:val="000000"/>
        </w:rPr>
      </w:pPr>
    </w:p>
    <w:p w14:paraId="1EAC7EBD" w14:textId="77777777" w:rsidR="005B6A82" w:rsidRDefault="005B6A82" w:rsidP="005B6A82">
      <w:pPr>
        <w:jc w:val="right"/>
        <w:rPr>
          <w:rFonts w:cs="Arial"/>
          <w:color w:val="000000"/>
        </w:rPr>
      </w:pPr>
    </w:p>
    <w:p w14:paraId="5A86D174" w14:textId="77777777" w:rsidR="005B6A82" w:rsidRPr="00E906FB" w:rsidRDefault="005B6A82" w:rsidP="005B6A82">
      <w:pPr>
        <w:jc w:val="right"/>
        <w:rPr>
          <w:rFonts w:cs="Arial"/>
          <w:color w:val="000000"/>
        </w:rPr>
      </w:pPr>
    </w:p>
    <w:p w14:paraId="011E4335" w14:textId="77777777" w:rsidR="005B6A82" w:rsidRDefault="005B6A82" w:rsidP="005B6A82">
      <w:pPr>
        <w:pStyle w:val="Tekstpodstawowywcity"/>
        <w:spacing w:after="0"/>
        <w:ind w:left="0"/>
        <w:jc w:val="center"/>
        <w:rPr>
          <w:rFonts w:ascii="Arial" w:hAnsi="Arial" w:cs="Arial"/>
          <w:b/>
          <w:sz w:val="22"/>
          <w:szCs w:val="22"/>
        </w:rPr>
      </w:pPr>
      <w:r w:rsidRPr="00E906FB">
        <w:rPr>
          <w:rFonts w:ascii="Arial" w:hAnsi="Arial" w:cs="Arial"/>
          <w:b/>
          <w:sz w:val="22"/>
          <w:szCs w:val="22"/>
        </w:rPr>
        <w:t xml:space="preserve">Wykaz części zamówienia, </w:t>
      </w:r>
      <w:r w:rsidRPr="00BF0BEA">
        <w:rPr>
          <w:rFonts w:ascii="Arial" w:hAnsi="Arial" w:cs="Arial"/>
          <w:b/>
          <w:sz w:val="22"/>
          <w:szCs w:val="22"/>
        </w:rPr>
        <w:br/>
        <w:t>jakie będą powierzone podwykonawcom przy realizacji zamówien</w:t>
      </w:r>
      <w:r w:rsidRPr="009E6B56">
        <w:rPr>
          <w:rFonts w:ascii="Arial" w:hAnsi="Arial" w:cs="Arial"/>
          <w:b/>
          <w:sz w:val="22"/>
          <w:szCs w:val="22"/>
        </w:rPr>
        <w:t xml:space="preserve">ia </w:t>
      </w:r>
    </w:p>
    <w:p w14:paraId="01050998" w14:textId="33834557" w:rsidR="005B6A82" w:rsidRPr="00946FD3" w:rsidRDefault="005B6A82" w:rsidP="005B6A82">
      <w:pPr>
        <w:pStyle w:val="Tekstpodstawowywcity"/>
        <w:spacing w:after="0"/>
        <w:ind w:left="0"/>
        <w:jc w:val="center"/>
        <w:rPr>
          <w:rFonts w:ascii="Arial" w:hAnsi="Arial" w:cs="Arial"/>
          <w:b/>
          <w:sz w:val="22"/>
          <w:szCs w:val="22"/>
        </w:rPr>
      </w:pPr>
      <w:r>
        <w:rPr>
          <w:rFonts w:ascii="Arial" w:hAnsi="Arial" w:cs="Arial"/>
          <w:b/>
          <w:sz w:val="22"/>
          <w:szCs w:val="22"/>
        </w:rPr>
        <w:t>pn.:</w:t>
      </w:r>
      <w:r w:rsidRPr="00946FD3">
        <w:rPr>
          <w:rFonts w:ascii="Arial" w:hAnsi="Arial" w:cs="Arial"/>
          <w:b/>
          <w:sz w:val="22"/>
          <w:szCs w:val="22"/>
        </w:rPr>
        <w:t xml:space="preserve"> </w:t>
      </w:r>
      <w:bookmarkStart w:id="16" w:name="_Hlk506871282"/>
      <w:r w:rsidRPr="00946FD3">
        <w:rPr>
          <w:rFonts w:ascii="Arial" w:hAnsi="Arial" w:cs="Arial"/>
          <w:b/>
          <w:sz w:val="22"/>
          <w:szCs w:val="22"/>
        </w:rPr>
        <w:t>„</w:t>
      </w:r>
      <w:r>
        <w:rPr>
          <w:rFonts w:ascii="Arial" w:hAnsi="Arial" w:cs="Arial"/>
          <w:b/>
          <w:sz w:val="22"/>
          <w:szCs w:val="22"/>
        </w:rPr>
        <w:t xml:space="preserve"> </w:t>
      </w:r>
      <w:r w:rsidR="00691551">
        <w:rPr>
          <w:rFonts w:ascii="Arial" w:hAnsi="Arial" w:cs="Arial"/>
          <w:b/>
          <w:sz w:val="22"/>
          <w:szCs w:val="22"/>
        </w:rPr>
        <w:t>Zakup wraz z d</w:t>
      </w:r>
      <w:r>
        <w:rPr>
          <w:rFonts w:ascii="Arial" w:hAnsi="Arial" w:cs="Arial"/>
          <w:b/>
          <w:sz w:val="22"/>
          <w:szCs w:val="22"/>
        </w:rPr>
        <w:t>ostaw</w:t>
      </w:r>
      <w:r w:rsidR="00691551">
        <w:rPr>
          <w:rFonts w:ascii="Arial" w:hAnsi="Arial" w:cs="Arial"/>
          <w:b/>
          <w:sz w:val="22"/>
          <w:szCs w:val="22"/>
        </w:rPr>
        <w:t>ą</w:t>
      </w:r>
      <w:r>
        <w:rPr>
          <w:rFonts w:ascii="Arial" w:hAnsi="Arial" w:cs="Arial"/>
          <w:b/>
          <w:sz w:val="22"/>
          <w:szCs w:val="22"/>
        </w:rPr>
        <w:t xml:space="preserve"> olejów i smarów w okresie </w:t>
      </w:r>
      <w:r w:rsidR="00691551">
        <w:rPr>
          <w:rFonts w:ascii="Arial" w:hAnsi="Arial" w:cs="Arial"/>
          <w:b/>
          <w:sz w:val="22"/>
          <w:szCs w:val="22"/>
        </w:rPr>
        <w:t>12</w:t>
      </w:r>
      <w:r>
        <w:rPr>
          <w:rFonts w:ascii="Arial" w:hAnsi="Arial" w:cs="Arial"/>
          <w:b/>
          <w:sz w:val="22"/>
          <w:szCs w:val="22"/>
        </w:rPr>
        <w:t xml:space="preserve"> miesięcy </w:t>
      </w:r>
      <w:bookmarkEnd w:id="16"/>
      <w:r w:rsidRPr="00946FD3">
        <w:rPr>
          <w:rFonts w:ascii="Arial" w:hAnsi="Arial" w:cs="Arial"/>
          <w:b/>
          <w:color w:val="auto"/>
          <w:sz w:val="22"/>
          <w:szCs w:val="22"/>
        </w:rPr>
        <w:t>”</w:t>
      </w:r>
    </w:p>
    <w:p w14:paraId="394DCEAF" w14:textId="77777777" w:rsidR="005B6A82" w:rsidRPr="00E906FB" w:rsidRDefault="005B6A82" w:rsidP="005B6A82">
      <w:pPr>
        <w:shd w:val="clear" w:color="auto" w:fill="FFFFFF"/>
        <w:tabs>
          <w:tab w:val="left" w:leader="dot" w:pos="8100"/>
        </w:tabs>
        <w:spacing w:before="281"/>
        <w:ind w:left="360" w:hanging="360"/>
        <w:jc w:val="both"/>
        <w:rPr>
          <w:rFonts w:cs="Arial"/>
        </w:rPr>
      </w:pPr>
      <w:r w:rsidRPr="00E906FB">
        <w:rPr>
          <w:rFonts w:cs="Arial"/>
        </w:rPr>
        <w:t>a) oświadczamy, że następującą część prac objętych niniejszym zamówieniem, zamierzamy powierzyć podwykonawcom: (*)</w:t>
      </w:r>
    </w:p>
    <w:p w14:paraId="78FED2F7" w14:textId="77777777" w:rsidR="005B6A82" w:rsidRPr="00E906FB" w:rsidRDefault="005B6A82" w:rsidP="005B6A82">
      <w:pPr>
        <w:pStyle w:val="Tekstpodstawowy"/>
        <w:jc w:val="both"/>
        <w:rPr>
          <w:rFonts w:cs="Arial"/>
          <w:sz w:val="22"/>
          <w:szCs w:val="22"/>
        </w:rPr>
      </w:pPr>
    </w:p>
    <w:p w14:paraId="62F058F2" w14:textId="77777777" w:rsidR="005B6A82" w:rsidRPr="00E906FB" w:rsidRDefault="005B6A82" w:rsidP="005B6A82">
      <w:pPr>
        <w:pStyle w:val="Tekstpodstawowy"/>
        <w:jc w:val="both"/>
        <w:rPr>
          <w:rFonts w:cs="Arial"/>
          <w:sz w:val="22"/>
          <w:szCs w:val="22"/>
        </w:rPr>
      </w:pPr>
      <w:r w:rsidRPr="00E906FB">
        <w:rPr>
          <w:rFonts w:cs="Arial"/>
          <w:sz w:val="22"/>
          <w:szCs w:val="22"/>
        </w:rPr>
        <w:t>1. ………………………………………………………………………………………………...</w:t>
      </w:r>
    </w:p>
    <w:p w14:paraId="399128A3" w14:textId="77777777" w:rsidR="005B6A82" w:rsidRPr="00E906FB" w:rsidRDefault="005B6A82" w:rsidP="005B6A82">
      <w:pPr>
        <w:pStyle w:val="Tekstpodstawowy"/>
        <w:jc w:val="both"/>
        <w:rPr>
          <w:rFonts w:cs="Arial"/>
          <w:sz w:val="22"/>
          <w:szCs w:val="22"/>
        </w:rPr>
      </w:pPr>
      <w:r w:rsidRPr="00E906FB">
        <w:rPr>
          <w:rFonts w:cs="Arial"/>
          <w:sz w:val="22"/>
          <w:szCs w:val="22"/>
        </w:rPr>
        <w:t>2. ………………………………………………………………………………………………...</w:t>
      </w:r>
    </w:p>
    <w:p w14:paraId="10D0BE33" w14:textId="77777777" w:rsidR="005B6A82" w:rsidRPr="00E906FB" w:rsidRDefault="005B6A82" w:rsidP="005B6A82">
      <w:pPr>
        <w:pStyle w:val="Tekstpodstawowy"/>
        <w:jc w:val="both"/>
        <w:rPr>
          <w:rFonts w:cs="Arial"/>
          <w:sz w:val="22"/>
          <w:szCs w:val="22"/>
        </w:rPr>
      </w:pPr>
      <w:r w:rsidRPr="00E906FB">
        <w:rPr>
          <w:rFonts w:cs="Arial"/>
          <w:sz w:val="22"/>
          <w:szCs w:val="22"/>
        </w:rPr>
        <w:t>3. ………………………………………………………………………………………………...</w:t>
      </w:r>
    </w:p>
    <w:p w14:paraId="331D5ADB" w14:textId="77777777" w:rsidR="005B6A82" w:rsidRPr="00E906FB" w:rsidRDefault="005B6A82" w:rsidP="005B6A82">
      <w:pPr>
        <w:pStyle w:val="Tekstpodstawowy"/>
        <w:jc w:val="both"/>
        <w:rPr>
          <w:rFonts w:cs="Arial"/>
          <w:sz w:val="22"/>
          <w:szCs w:val="22"/>
        </w:rPr>
      </w:pPr>
    </w:p>
    <w:p w14:paraId="08336378" w14:textId="77777777" w:rsidR="005B6A82" w:rsidRPr="00E906FB" w:rsidRDefault="005B6A82" w:rsidP="005B6A82">
      <w:pPr>
        <w:pStyle w:val="Tekstpodstawowy"/>
        <w:jc w:val="both"/>
        <w:rPr>
          <w:rFonts w:cs="Arial"/>
          <w:sz w:val="22"/>
          <w:szCs w:val="22"/>
        </w:rPr>
      </w:pPr>
    </w:p>
    <w:p w14:paraId="367BB941" w14:textId="77777777" w:rsidR="005B6A82" w:rsidRPr="00E906FB" w:rsidRDefault="005B6A82" w:rsidP="005B6A82">
      <w:pPr>
        <w:pStyle w:val="Tekstpodstawowy"/>
        <w:jc w:val="both"/>
        <w:rPr>
          <w:rFonts w:cs="Arial"/>
          <w:sz w:val="22"/>
          <w:szCs w:val="22"/>
        </w:rPr>
      </w:pPr>
    </w:p>
    <w:p w14:paraId="437EB11B" w14:textId="77777777" w:rsidR="005B6A82" w:rsidRPr="00E906FB" w:rsidRDefault="005B6A82" w:rsidP="005B6A82">
      <w:pPr>
        <w:pStyle w:val="Tekstpodstawowy"/>
        <w:ind w:left="360" w:hanging="360"/>
        <w:rPr>
          <w:rFonts w:cs="Arial"/>
          <w:sz w:val="22"/>
          <w:szCs w:val="22"/>
        </w:rPr>
      </w:pPr>
      <w:r w:rsidRPr="00E906FB">
        <w:rPr>
          <w:rFonts w:cs="Arial"/>
          <w:sz w:val="22"/>
          <w:szCs w:val="22"/>
        </w:rPr>
        <w:t>b) oświadczamy, że prace objęte niniejszym zamówieniem, zamierzamy wykonać własnymi siłami (*)</w:t>
      </w:r>
    </w:p>
    <w:p w14:paraId="6E5D1F04" w14:textId="77777777" w:rsidR="005B6A82" w:rsidRPr="00E906FB" w:rsidRDefault="005B6A82" w:rsidP="005B6A82">
      <w:pPr>
        <w:rPr>
          <w:rFonts w:cs="Arial"/>
        </w:rPr>
      </w:pPr>
      <w:r w:rsidRPr="00E906FB">
        <w:rPr>
          <w:rFonts w:cs="Arial"/>
        </w:rPr>
        <w:tab/>
      </w:r>
    </w:p>
    <w:p w14:paraId="057BBDDD" w14:textId="77777777" w:rsidR="005B6A82" w:rsidRPr="00E906FB" w:rsidRDefault="005B6A82" w:rsidP="005B6A82">
      <w:pPr>
        <w:rPr>
          <w:rFonts w:cs="Arial"/>
        </w:rPr>
      </w:pPr>
    </w:p>
    <w:p w14:paraId="772F7FDA" w14:textId="77777777" w:rsidR="005B6A82" w:rsidRPr="00E906FB" w:rsidRDefault="005B6A82" w:rsidP="005B6A82">
      <w:pPr>
        <w:rPr>
          <w:rFonts w:cs="Arial"/>
        </w:rPr>
      </w:pPr>
    </w:p>
    <w:p w14:paraId="7448D3B7" w14:textId="77777777" w:rsidR="005B6A82" w:rsidRPr="00E906FB" w:rsidRDefault="005B6A82" w:rsidP="005B6A82">
      <w:pPr>
        <w:rPr>
          <w:rFonts w:cs="Arial"/>
        </w:rPr>
      </w:pPr>
    </w:p>
    <w:p w14:paraId="28EF07B2" w14:textId="77777777" w:rsidR="005B6A82" w:rsidRPr="00E906FB" w:rsidRDefault="005B6A82" w:rsidP="005B6A82">
      <w:pPr>
        <w:rPr>
          <w:rFonts w:cs="Arial"/>
        </w:rPr>
      </w:pPr>
    </w:p>
    <w:p w14:paraId="75070703" w14:textId="77777777" w:rsidR="005B6A82" w:rsidRPr="00E906FB" w:rsidRDefault="005B6A82" w:rsidP="005B6A82">
      <w:pPr>
        <w:jc w:val="both"/>
        <w:rPr>
          <w:rFonts w:cs="Arial"/>
          <w:color w:val="000000"/>
        </w:rPr>
      </w:pPr>
      <w:r w:rsidRPr="00E906FB">
        <w:rPr>
          <w:rFonts w:cs="Arial"/>
          <w:color w:val="000000"/>
        </w:rPr>
        <w:t>...............................................</w:t>
      </w:r>
      <w:r w:rsidRPr="00E906FB">
        <w:rPr>
          <w:rFonts w:cs="Arial"/>
          <w:color w:val="000000"/>
        </w:rPr>
        <w:tab/>
      </w:r>
      <w:r w:rsidRPr="00E906FB">
        <w:rPr>
          <w:rFonts w:cs="Arial"/>
          <w:color w:val="000000"/>
        </w:rPr>
        <w:tab/>
      </w:r>
      <w:r w:rsidRPr="00E906FB">
        <w:rPr>
          <w:rFonts w:cs="Arial"/>
          <w:color w:val="000000"/>
        </w:rPr>
        <w:tab/>
        <w:t xml:space="preserve">          .........................................................</w:t>
      </w:r>
    </w:p>
    <w:p w14:paraId="29A4E5A4" w14:textId="77777777" w:rsidR="005B6A82" w:rsidRPr="00AF29A3" w:rsidRDefault="005B6A82" w:rsidP="005B6A82">
      <w:pPr>
        <w:ind w:left="5664" w:hanging="5004"/>
        <w:jc w:val="both"/>
        <w:rPr>
          <w:ins w:id="17" w:author="awilk" w:date="2005-04-15T09:29:00Z"/>
          <w:rFonts w:cs="Arial"/>
          <w:color w:val="000000"/>
          <w:sz w:val="16"/>
          <w:szCs w:val="16"/>
        </w:rPr>
      </w:pPr>
      <w:r w:rsidRPr="00E906FB">
        <w:rPr>
          <w:rFonts w:cs="Arial"/>
          <w:color w:val="000000"/>
        </w:rPr>
        <w:t>(miejsce i data)</w:t>
      </w:r>
      <w:r w:rsidRPr="00E906FB">
        <w:rPr>
          <w:rFonts w:cs="Arial"/>
          <w:color w:val="000000"/>
        </w:rPr>
        <w:tab/>
        <w:t xml:space="preserve"> </w:t>
      </w:r>
      <w:r w:rsidRPr="00AF29A3">
        <w:rPr>
          <w:rFonts w:cs="Arial"/>
          <w:color w:val="000000"/>
          <w:sz w:val="16"/>
          <w:szCs w:val="16"/>
        </w:rPr>
        <w:t>(podpis osoby uprawnionej do składania oświadczeń woli w imieniu Wykonawcy)</w:t>
      </w:r>
    </w:p>
    <w:p w14:paraId="360A9F9E" w14:textId="77777777" w:rsidR="005B6A82" w:rsidRDefault="005B6A82" w:rsidP="005B6A82">
      <w:pPr>
        <w:jc w:val="right"/>
        <w:rPr>
          <w:rFonts w:cs="Arial"/>
          <w:b/>
          <w:color w:val="000000"/>
        </w:rPr>
      </w:pPr>
    </w:p>
    <w:p w14:paraId="509A3E79" w14:textId="77777777" w:rsidR="005B6A82" w:rsidRDefault="005B6A82" w:rsidP="005B6A82">
      <w:pPr>
        <w:jc w:val="right"/>
        <w:rPr>
          <w:rFonts w:cs="Arial"/>
          <w:b/>
          <w:color w:val="000000"/>
        </w:rPr>
      </w:pPr>
    </w:p>
    <w:p w14:paraId="485B8C23" w14:textId="77777777" w:rsidR="005B6A82" w:rsidRDefault="005B6A82" w:rsidP="005B6A82">
      <w:pPr>
        <w:jc w:val="right"/>
        <w:rPr>
          <w:rFonts w:cs="Arial"/>
          <w:b/>
          <w:color w:val="000000"/>
        </w:rPr>
      </w:pPr>
    </w:p>
    <w:p w14:paraId="7B1BEEEE" w14:textId="77777777" w:rsidR="005B6A82" w:rsidRDefault="005B6A82" w:rsidP="005B6A82">
      <w:pPr>
        <w:jc w:val="right"/>
        <w:rPr>
          <w:rFonts w:cs="Arial"/>
          <w:b/>
          <w:color w:val="000000"/>
        </w:rPr>
      </w:pPr>
    </w:p>
    <w:p w14:paraId="79AA26F4" w14:textId="77777777" w:rsidR="005B6A82" w:rsidRDefault="005B6A82" w:rsidP="005B6A82">
      <w:pPr>
        <w:jc w:val="right"/>
        <w:rPr>
          <w:rFonts w:cs="Arial"/>
          <w:b/>
          <w:color w:val="000000"/>
        </w:rPr>
      </w:pPr>
    </w:p>
    <w:p w14:paraId="0FA560A5" w14:textId="77777777" w:rsidR="005B6A82" w:rsidRDefault="005B6A82" w:rsidP="005B6A82">
      <w:pPr>
        <w:jc w:val="right"/>
        <w:rPr>
          <w:rFonts w:cs="Arial"/>
          <w:b/>
          <w:color w:val="000000"/>
        </w:rPr>
      </w:pPr>
    </w:p>
    <w:p w14:paraId="5679531C" w14:textId="77777777" w:rsidR="005B6A82" w:rsidRDefault="005B6A82" w:rsidP="005B6A82">
      <w:pPr>
        <w:jc w:val="right"/>
        <w:rPr>
          <w:rFonts w:cs="Arial"/>
          <w:b/>
          <w:color w:val="000000"/>
        </w:rPr>
      </w:pPr>
    </w:p>
    <w:p w14:paraId="077649B8" w14:textId="77777777" w:rsidR="005B6A82" w:rsidRDefault="005B6A82" w:rsidP="005B6A82">
      <w:pPr>
        <w:jc w:val="right"/>
        <w:rPr>
          <w:rFonts w:cs="Arial"/>
          <w:b/>
          <w:color w:val="000000"/>
        </w:rPr>
      </w:pPr>
    </w:p>
    <w:p w14:paraId="5FF6C493" w14:textId="77777777" w:rsidR="005B6A82" w:rsidRDefault="005B6A82" w:rsidP="005B6A82">
      <w:pPr>
        <w:jc w:val="right"/>
        <w:rPr>
          <w:rFonts w:cs="Arial"/>
          <w:b/>
          <w:color w:val="000000"/>
        </w:rPr>
      </w:pPr>
    </w:p>
    <w:p w14:paraId="18E0261A" w14:textId="77777777" w:rsidR="005B6A82" w:rsidRDefault="005B6A82" w:rsidP="005B6A82">
      <w:pPr>
        <w:jc w:val="right"/>
        <w:rPr>
          <w:rFonts w:cs="Arial"/>
          <w:b/>
          <w:color w:val="000000"/>
        </w:rPr>
      </w:pPr>
    </w:p>
    <w:p w14:paraId="6A228018" w14:textId="77777777" w:rsidR="005B6A82" w:rsidRDefault="005B6A82" w:rsidP="005B6A82">
      <w:pPr>
        <w:jc w:val="right"/>
        <w:rPr>
          <w:rFonts w:cs="Arial"/>
          <w:b/>
          <w:color w:val="000000"/>
        </w:rPr>
      </w:pPr>
    </w:p>
    <w:p w14:paraId="489911F4" w14:textId="77777777" w:rsidR="005B6A82" w:rsidRDefault="005B6A82" w:rsidP="005B6A82">
      <w:pPr>
        <w:jc w:val="right"/>
        <w:rPr>
          <w:rFonts w:cs="Arial"/>
          <w:b/>
          <w:color w:val="000000"/>
        </w:rPr>
      </w:pPr>
    </w:p>
    <w:p w14:paraId="3352936F" w14:textId="77777777" w:rsidR="005B6A82" w:rsidRDefault="005B6A82" w:rsidP="005B6A82">
      <w:pPr>
        <w:jc w:val="right"/>
        <w:rPr>
          <w:rFonts w:cs="Arial"/>
          <w:b/>
          <w:color w:val="000000"/>
        </w:rPr>
      </w:pPr>
    </w:p>
    <w:p w14:paraId="01EEE258" w14:textId="77777777" w:rsidR="005B6A82" w:rsidRDefault="005B6A82" w:rsidP="005B6A82">
      <w:pPr>
        <w:jc w:val="right"/>
        <w:rPr>
          <w:rFonts w:cs="Arial"/>
          <w:b/>
          <w:color w:val="000000"/>
        </w:rPr>
      </w:pPr>
    </w:p>
    <w:p w14:paraId="446DF55A" w14:textId="77777777" w:rsidR="005B6A82" w:rsidRDefault="005B6A82" w:rsidP="005B6A82">
      <w:pPr>
        <w:jc w:val="right"/>
        <w:rPr>
          <w:rFonts w:cs="Arial"/>
          <w:b/>
          <w:color w:val="000000"/>
        </w:rPr>
      </w:pPr>
    </w:p>
    <w:p w14:paraId="496A5E0E" w14:textId="77777777" w:rsidR="005B6A82" w:rsidRDefault="005B6A82" w:rsidP="005B6A82">
      <w:pPr>
        <w:jc w:val="right"/>
        <w:rPr>
          <w:rFonts w:cs="Arial"/>
          <w:b/>
          <w:color w:val="000000"/>
        </w:rPr>
      </w:pPr>
    </w:p>
    <w:p w14:paraId="10A72032" w14:textId="77777777" w:rsidR="005B6A82" w:rsidRDefault="005B6A82" w:rsidP="005B6A82">
      <w:pPr>
        <w:jc w:val="right"/>
        <w:rPr>
          <w:rFonts w:cs="Arial"/>
          <w:b/>
          <w:color w:val="000000"/>
        </w:rPr>
        <w:sectPr w:rsidR="005B6A82" w:rsidSect="00A64D7C">
          <w:headerReference w:type="default" r:id="rId21"/>
          <w:footerReference w:type="default" r:id="rId22"/>
          <w:pgSz w:w="11906" w:h="16838" w:code="9"/>
          <w:pgMar w:top="1134" w:right="851" w:bottom="851" w:left="1134" w:header="567" w:footer="454" w:gutter="0"/>
          <w:cols w:space="708"/>
          <w:docGrid w:linePitch="360"/>
        </w:sectPr>
      </w:pPr>
    </w:p>
    <w:p w14:paraId="768AE139" w14:textId="77777777" w:rsidR="005B6A82" w:rsidRDefault="005B6A82" w:rsidP="005B6A82">
      <w:pPr>
        <w:jc w:val="right"/>
        <w:rPr>
          <w:rFonts w:cs="Arial"/>
          <w:b/>
          <w:color w:val="000000"/>
        </w:rPr>
      </w:pPr>
      <w:r>
        <w:rPr>
          <w:rFonts w:cs="Arial"/>
          <w:b/>
          <w:color w:val="000000"/>
        </w:rPr>
        <w:lastRenderedPageBreak/>
        <w:t>Załącznik nr 4</w:t>
      </w:r>
    </w:p>
    <w:p w14:paraId="48EF375A" w14:textId="77777777" w:rsidR="005B6A82" w:rsidRPr="00DA105D" w:rsidRDefault="005B6A82" w:rsidP="005B6A82">
      <w:pPr>
        <w:jc w:val="right"/>
        <w:rPr>
          <w:rFonts w:cs="Arial"/>
          <w:b/>
          <w:color w:val="000000"/>
        </w:rPr>
      </w:pPr>
      <w:r>
        <w:rPr>
          <w:rFonts w:cs="Arial"/>
          <w:b/>
          <w:color w:val="000000"/>
        </w:rPr>
        <w:t>do oferty</w:t>
      </w:r>
    </w:p>
    <w:p w14:paraId="22C05E05" w14:textId="4CA42CF8" w:rsidR="005B6A82" w:rsidRDefault="005B6A82" w:rsidP="005B6A82">
      <w:pPr>
        <w:rPr>
          <w:rFonts w:cs="Arial"/>
          <w:bCs/>
          <w:color w:val="FF0000"/>
        </w:rPr>
      </w:pPr>
    </w:p>
    <w:tbl>
      <w:tblPr>
        <w:tblW w:w="15441" w:type="dxa"/>
        <w:tblCellMar>
          <w:left w:w="70" w:type="dxa"/>
          <w:right w:w="70" w:type="dxa"/>
        </w:tblCellMar>
        <w:tblLook w:val="04A0" w:firstRow="1" w:lastRow="0" w:firstColumn="1" w:lastColumn="0" w:noHBand="0" w:noVBand="1"/>
      </w:tblPr>
      <w:tblGrid>
        <w:gridCol w:w="507"/>
        <w:gridCol w:w="3311"/>
        <w:gridCol w:w="2693"/>
        <w:gridCol w:w="567"/>
        <w:gridCol w:w="1380"/>
        <w:gridCol w:w="1880"/>
        <w:gridCol w:w="960"/>
        <w:gridCol w:w="1447"/>
        <w:gridCol w:w="1110"/>
        <w:gridCol w:w="50"/>
        <w:gridCol w:w="1536"/>
      </w:tblGrid>
      <w:tr w:rsidR="005A7033" w:rsidRPr="005A7033" w14:paraId="23142C2E" w14:textId="77777777" w:rsidTr="005A7033">
        <w:trPr>
          <w:trHeight w:val="1905"/>
        </w:trPr>
        <w:tc>
          <w:tcPr>
            <w:tcW w:w="507" w:type="dxa"/>
            <w:tcBorders>
              <w:top w:val="single" w:sz="8" w:space="0" w:color="auto"/>
              <w:left w:val="single" w:sz="8" w:space="0" w:color="auto"/>
              <w:bottom w:val="nil"/>
              <w:right w:val="single" w:sz="8" w:space="0" w:color="auto"/>
            </w:tcBorders>
            <w:shd w:val="clear" w:color="000000" w:fill="8EA9DB"/>
            <w:noWrap/>
            <w:vAlign w:val="center"/>
            <w:hideMark/>
          </w:tcPr>
          <w:p w14:paraId="31DBD286" w14:textId="77777777" w:rsidR="005A7033" w:rsidRPr="005A7033" w:rsidRDefault="005A7033" w:rsidP="005A7033">
            <w:pPr>
              <w:rPr>
                <w:rFonts w:cs="Arial"/>
                <w:b/>
                <w:bCs/>
                <w:color w:val="000000"/>
                <w:sz w:val="20"/>
                <w:szCs w:val="20"/>
              </w:rPr>
            </w:pPr>
            <w:r w:rsidRPr="005A7033">
              <w:rPr>
                <w:rFonts w:cs="Arial"/>
                <w:b/>
                <w:bCs/>
                <w:color w:val="000000"/>
                <w:sz w:val="20"/>
                <w:szCs w:val="20"/>
              </w:rPr>
              <w:t>L.P.</w:t>
            </w:r>
          </w:p>
        </w:tc>
        <w:tc>
          <w:tcPr>
            <w:tcW w:w="3311" w:type="dxa"/>
            <w:tcBorders>
              <w:top w:val="single" w:sz="8" w:space="0" w:color="auto"/>
              <w:left w:val="nil"/>
              <w:bottom w:val="nil"/>
              <w:right w:val="single" w:sz="8" w:space="0" w:color="auto"/>
            </w:tcBorders>
            <w:shd w:val="clear" w:color="000000" w:fill="8EA9DB"/>
            <w:vAlign w:val="center"/>
            <w:hideMark/>
          </w:tcPr>
          <w:p w14:paraId="59282BDB"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Nazwa  produktu</w:t>
            </w:r>
          </w:p>
        </w:tc>
        <w:tc>
          <w:tcPr>
            <w:tcW w:w="2693" w:type="dxa"/>
            <w:tcBorders>
              <w:top w:val="single" w:sz="8" w:space="0" w:color="auto"/>
              <w:left w:val="nil"/>
              <w:bottom w:val="nil"/>
              <w:right w:val="single" w:sz="8" w:space="0" w:color="auto"/>
            </w:tcBorders>
            <w:shd w:val="clear" w:color="000000" w:fill="8EA9DB"/>
            <w:noWrap/>
            <w:vAlign w:val="center"/>
            <w:hideMark/>
          </w:tcPr>
          <w:p w14:paraId="75274DD7"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Rodzaj produktu</w:t>
            </w:r>
          </w:p>
        </w:tc>
        <w:tc>
          <w:tcPr>
            <w:tcW w:w="567" w:type="dxa"/>
            <w:tcBorders>
              <w:top w:val="single" w:sz="8" w:space="0" w:color="auto"/>
              <w:left w:val="nil"/>
              <w:bottom w:val="nil"/>
              <w:right w:val="single" w:sz="8" w:space="0" w:color="auto"/>
            </w:tcBorders>
            <w:shd w:val="clear" w:color="000000" w:fill="8EA9DB"/>
            <w:noWrap/>
            <w:vAlign w:val="center"/>
            <w:hideMark/>
          </w:tcPr>
          <w:p w14:paraId="7FE236C6"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jm</w:t>
            </w:r>
          </w:p>
        </w:tc>
        <w:tc>
          <w:tcPr>
            <w:tcW w:w="1380" w:type="dxa"/>
            <w:tcBorders>
              <w:top w:val="single" w:sz="8" w:space="0" w:color="auto"/>
              <w:left w:val="nil"/>
              <w:bottom w:val="nil"/>
              <w:right w:val="single" w:sz="8" w:space="0" w:color="auto"/>
            </w:tcBorders>
            <w:shd w:val="clear" w:color="000000" w:fill="8EA9DB"/>
            <w:vAlign w:val="center"/>
            <w:hideMark/>
          </w:tcPr>
          <w:p w14:paraId="245C4BEF"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Wielkość opakowania w litrach, kg, szt preferowana przez Zamawiającego /*UWAGA</w:t>
            </w:r>
          </w:p>
        </w:tc>
        <w:tc>
          <w:tcPr>
            <w:tcW w:w="1880" w:type="dxa"/>
            <w:tcBorders>
              <w:top w:val="single" w:sz="8" w:space="0" w:color="auto"/>
              <w:left w:val="nil"/>
              <w:bottom w:val="nil"/>
              <w:right w:val="single" w:sz="8" w:space="0" w:color="auto"/>
            </w:tcBorders>
            <w:shd w:val="clear" w:color="000000" w:fill="8EA9DB"/>
            <w:vAlign w:val="center"/>
            <w:hideMark/>
          </w:tcPr>
          <w:p w14:paraId="03D9C900"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 xml:space="preserve"> Należy wpisać wielkość opakowania w litrach, kg, szt – tylko w przypadku gdy dany produkt nie jest dostępny u producenta w wymaganych przez Zamawiającego wielkościach /*UWAGA</w:t>
            </w:r>
          </w:p>
        </w:tc>
        <w:tc>
          <w:tcPr>
            <w:tcW w:w="960" w:type="dxa"/>
            <w:tcBorders>
              <w:top w:val="single" w:sz="8" w:space="0" w:color="auto"/>
              <w:left w:val="nil"/>
              <w:bottom w:val="nil"/>
              <w:right w:val="single" w:sz="8" w:space="0" w:color="auto"/>
            </w:tcBorders>
            <w:shd w:val="clear" w:color="000000" w:fill="8EA9DB"/>
            <w:vAlign w:val="center"/>
            <w:hideMark/>
          </w:tcPr>
          <w:p w14:paraId="5500A8D1"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Razem - ilość opakowań</w:t>
            </w:r>
          </w:p>
        </w:tc>
        <w:tc>
          <w:tcPr>
            <w:tcW w:w="1447" w:type="dxa"/>
            <w:tcBorders>
              <w:top w:val="single" w:sz="8" w:space="0" w:color="auto"/>
              <w:left w:val="nil"/>
              <w:bottom w:val="nil"/>
              <w:right w:val="single" w:sz="8" w:space="0" w:color="auto"/>
            </w:tcBorders>
            <w:shd w:val="clear" w:color="000000" w:fill="8EA9DB"/>
            <w:vAlign w:val="center"/>
            <w:hideMark/>
          </w:tcPr>
          <w:p w14:paraId="15592D06"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Zapotrzebowanie w okresie 12 miesięcy w litrach, kg, szt</w:t>
            </w:r>
          </w:p>
        </w:tc>
        <w:tc>
          <w:tcPr>
            <w:tcW w:w="1110" w:type="dxa"/>
            <w:tcBorders>
              <w:top w:val="single" w:sz="8" w:space="0" w:color="auto"/>
              <w:left w:val="nil"/>
              <w:bottom w:val="nil"/>
              <w:right w:val="single" w:sz="8" w:space="0" w:color="auto"/>
            </w:tcBorders>
            <w:shd w:val="clear" w:color="000000" w:fill="8EA9DB"/>
            <w:vAlign w:val="center"/>
            <w:hideMark/>
          </w:tcPr>
          <w:p w14:paraId="19210384"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cena jednostkowa brutto za jeden litr, kg, szt</w:t>
            </w:r>
          </w:p>
        </w:tc>
        <w:tc>
          <w:tcPr>
            <w:tcW w:w="1586" w:type="dxa"/>
            <w:gridSpan w:val="2"/>
            <w:tcBorders>
              <w:top w:val="single" w:sz="8" w:space="0" w:color="auto"/>
              <w:left w:val="nil"/>
              <w:bottom w:val="nil"/>
              <w:right w:val="nil"/>
            </w:tcBorders>
            <w:shd w:val="clear" w:color="000000" w:fill="8EA9DB"/>
            <w:vAlign w:val="center"/>
            <w:hideMark/>
          </w:tcPr>
          <w:p w14:paraId="2290AB9B" w14:textId="77777777" w:rsidR="005A7033" w:rsidRPr="005A7033" w:rsidRDefault="005A7033" w:rsidP="005A7033">
            <w:pPr>
              <w:rPr>
                <w:rFonts w:cs="Arial"/>
                <w:b/>
                <w:bCs/>
                <w:color w:val="000000"/>
                <w:sz w:val="16"/>
                <w:szCs w:val="16"/>
              </w:rPr>
            </w:pPr>
            <w:r w:rsidRPr="005A7033">
              <w:rPr>
                <w:rFonts w:cs="Arial"/>
                <w:b/>
                <w:bCs/>
                <w:color w:val="000000"/>
                <w:sz w:val="16"/>
                <w:szCs w:val="16"/>
              </w:rPr>
              <w:t>wartość brutto</w:t>
            </w:r>
          </w:p>
        </w:tc>
      </w:tr>
      <w:tr w:rsidR="005A7033" w:rsidRPr="005A7033" w14:paraId="45EDDF56" w14:textId="77777777" w:rsidTr="005A7033">
        <w:trPr>
          <w:trHeight w:val="300"/>
        </w:trPr>
        <w:tc>
          <w:tcPr>
            <w:tcW w:w="507" w:type="dxa"/>
            <w:vMerge w:val="restart"/>
            <w:tcBorders>
              <w:top w:val="single" w:sz="8" w:space="0" w:color="auto"/>
              <w:left w:val="single" w:sz="8" w:space="0" w:color="auto"/>
              <w:bottom w:val="nil"/>
              <w:right w:val="single" w:sz="8" w:space="0" w:color="auto"/>
            </w:tcBorders>
            <w:shd w:val="clear" w:color="000000" w:fill="8EA9DB"/>
            <w:noWrap/>
            <w:vAlign w:val="center"/>
            <w:hideMark/>
          </w:tcPr>
          <w:p w14:paraId="57EFB681" w14:textId="77777777" w:rsidR="005A7033" w:rsidRPr="005A7033" w:rsidRDefault="005A7033" w:rsidP="005A7033">
            <w:pPr>
              <w:jc w:val="center"/>
              <w:rPr>
                <w:rFonts w:cs="Arial"/>
                <w:b/>
                <w:bCs/>
                <w:color w:val="000000"/>
                <w:sz w:val="20"/>
                <w:szCs w:val="20"/>
              </w:rPr>
            </w:pPr>
            <w:r w:rsidRPr="005A7033">
              <w:rPr>
                <w:rFonts w:cs="Arial"/>
                <w:b/>
                <w:bCs/>
                <w:color w:val="000000"/>
                <w:sz w:val="20"/>
                <w:szCs w:val="20"/>
              </w:rPr>
              <w:t>1.</w:t>
            </w:r>
          </w:p>
        </w:tc>
        <w:tc>
          <w:tcPr>
            <w:tcW w:w="3311" w:type="dxa"/>
            <w:vMerge w:val="restart"/>
            <w:tcBorders>
              <w:top w:val="single" w:sz="8" w:space="0" w:color="auto"/>
              <w:left w:val="single" w:sz="8" w:space="0" w:color="auto"/>
              <w:bottom w:val="nil"/>
              <w:right w:val="single" w:sz="8" w:space="0" w:color="auto"/>
            </w:tcBorders>
            <w:shd w:val="clear" w:color="000000" w:fill="8EA9DB"/>
            <w:vAlign w:val="center"/>
            <w:hideMark/>
          </w:tcPr>
          <w:p w14:paraId="22394BE1" w14:textId="77777777" w:rsidR="005A7033" w:rsidRPr="005A7033" w:rsidRDefault="005A7033" w:rsidP="005A7033">
            <w:pPr>
              <w:jc w:val="center"/>
              <w:rPr>
                <w:rFonts w:cs="Arial"/>
                <w:b/>
                <w:bCs/>
                <w:color w:val="000000"/>
                <w:sz w:val="20"/>
                <w:szCs w:val="20"/>
              </w:rPr>
            </w:pPr>
            <w:r w:rsidRPr="005A7033">
              <w:rPr>
                <w:rFonts w:cs="Arial"/>
                <w:b/>
                <w:bCs/>
                <w:color w:val="000000"/>
                <w:sz w:val="20"/>
                <w:szCs w:val="20"/>
              </w:rPr>
              <w:t>2.</w:t>
            </w:r>
          </w:p>
        </w:tc>
        <w:tc>
          <w:tcPr>
            <w:tcW w:w="2693" w:type="dxa"/>
            <w:vMerge w:val="restart"/>
            <w:tcBorders>
              <w:top w:val="single" w:sz="8" w:space="0" w:color="auto"/>
              <w:left w:val="single" w:sz="8" w:space="0" w:color="auto"/>
              <w:bottom w:val="nil"/>
              <w:right w:val="single" w:sz="8" w:space="0" w:color="auto"/>
            </w:tcBorders>
            <w:shd w:val="clear" w:color="000000" w:fill="8EA9DB"/>
            <w:noWrap/>
            <w:vAlign w:val="center"/>
            <w:hideMark/>
          </w:tcPr>
          <w:p w14:paraId="0B20C87D" w14:textId="77777777" w:rsidR="005A7033" w:rsidRPr="005A7033" w:rsidRDefault="005A7033" w:rsidP="005A7033">
            <w:pPr>
              <w:jc w:val="center"/>
              <w:rPr>
                <w:rFonts w:cs="Arial"/>
                <w:b/>
                <w:bCs/>
                <w:color w:val="000000"/>
                <w:sz w:val="16"/>
                <w:szCs w:val="16"/>
              </w:rPr>
            </w:pPr>
            <w:r w:rsidRPr="005A7033">
              <w:rPr>
                <w:rFonts w:cs="Arial"/>
                <w:b/>
                <w:bCs/>
                <w:color w:val="000000"/>
                <w:sz w:val="16"/>
                <w:szCs w:val="16"/>
              </w:rPr>
              <w:t>3.</w:t>
            </w:r>
          </w:p>
        </w:tc>
        <w:tc>
          <w:tcPr>
            <w:tcW w:w="567" w:type="dxa"/>
            <w:vMerge w:val="restart"/>
            <w:tcBorders>
              <w:top w:val="single" w:sz="8" w:space="0" w:color="auto"/>
              <w:left w:val="single" w:sz="8" w:space="0" w:color="auto"/>
              <w:bottom w:val="nil"/>
              <w:right w:val="single" w:sz="8" w:space="0" w:color="auto"/>
            </w:tcBorders>
            <w:shd w:val="clear" w:color="000000" w:fill="8EA9DB"/>
            <w:noWrap/>
            <w:vAlign w:val="center"/>
            <w:hideMark/>
          </w:tcPr>
          <w:p w14:paraId="03B81D69" w14:textId="77777777" w:rsidR="005A7033" w:rsidRPr="005A7033" w:rsidRDefault="005A7033" w:rsidP="005A7033">
            <w:pPr>
              <w:jc w:val="center"/>
              <w:rPr>
                <w:rFonts w:cs="Arial"/>
                <w:b/>
                <w:bCs/>
                <w:color w:val="000000"/>
                <w:sz w:val="20"/>
                <w:szCs w:val="20"/>
              </w:rPr>
            </w:pPr>
            <w:r w:rsidRPr="005A7033">
              <w:rPr>
                <w:rFonts w:cs="Arial"/>
                <w:b/>
                <w:bCs/>
                <w:color w:val="000000"/>
                <w:sz w:val="20"/>
                <w:szCs w:val="20"/>
              </w:rPr>
              <w:t>4.</w:t>
            </w:r>
          </w:p>
        </w:tc>
        <w:tc>
          <w:tcPr>
            <w:tcW w:w="1380" w:type="dxa"/>
            <w:vMerge w:val="restart"/>
            <w:tcBorders>
              <w:top w:val="single" w:sz="8" w:space="0" w:color="auto"/>
              <w:left w:val="single" w:sz="8" w:space="0" w:color="auto"/>
              <w:bottom w:val="nil"/>
              <w:right w:val="single" w:sz="8" w:space="0" w:color="auto"/>
            </w:tcBorders>
            <w:shd w:val="clear" w:color="000000" w:fill="8EA9DB"/>
            <w:vAlign w:val="center"/>
            <w:hideMark/>
          </w:tcPr>
          <w:p w14:paraId="494CE8E3" w14:textId="77777777" w:rsidR="005A7033" w:rsidRPr="005A7033" w:rsidRDefault="005A7033" w:rsidP="005A7033">
            <w:pPr>
              <w:jc w:val="center"/>
              <w:rPr>
                <w:rFonts w:cs="Arial"/>
                <w:b/>
                <w:bCs/>
                <w:color w:val="000000"/>
                <w:sz w:val="20"/>
                <w:szCs w:val="20"/>
              </w:rPr>
            </w:pPr>
            <w:r w:rsidRPr="005A7033">
              <w:rPr>
                <w:rFonts w:cs="Arial"/>
                <w:b/>
                <w:bCs/>
                <w:color w:val="000000"/>
                <w:sz w:val="20"/>
                <w:szCs w:val="20"/>
              </w:rPr>
              <w:t>5.</w:t>
            </w:r>
          </w:p>
        </w:tc>
        <w:tc>
          <w:tcPr>
            <w:tcW w:w="1880" w:type="dxa"/>
            <w:vMerge w:val="restart"/>
            <w:tcBorders>
              <w:top w:val="single" w:sz="8" w:space="0" w:color="000000"/>
              <w:left w:val="single" w:sz="8" w:space="0" w:color="auto"/>
              <w:bottom w:val="nil"/>
              <w:right w:val="single" w:sz="8" w:space="0" w:color="auto"/>
            </w:tcBorders>
            <w:shd w:val="clear" w:color="000000" w:fill="8EA9DB"/>
            <w:vAlign w:val="center"/>
            <w:hideMark/>
          </w:tcPr>
          <w:p w14:paraId="268F1898" w14:textId="77777777" w:rsidR="005A7033" w:rsidRPr="005A7033" w:rsidRDefault="005A7033" w:rsidP="005A7033">
            <w:pPr>
              <w:jc w:val="center"/>
              <w:rPr>
                <w:rFonts w:cs="Arial"/>
                <w:b/>
                <w:bCs/>
                <w:color w:val="000000"/>
                <w:sz w:val="20"/>
                <w:szCs w:val="20"/>
              </w:rPr>
            </w:pPr>
            <w:r w:rsidRPr="005A7033">
              <w:rPr>
                <w:rFonts w:cs="Arial"/>
                <w:b/>
                <w:bCs/>
                <w:color w:val="000000"/>
                <w:sz w:val="20"/>
                <w:szCs w:val="20"/>
              </w:rPr>
              <w:t>6.</w:t>
            </w:r>
          </w:p>
        </w:tc>
        <w:tc>
          <w:tcPr>
            <w:tcW w:w="960" w:type="dxa"/>
            <w:vMerge w:val="restart"/>
            <w:tcBorders>
              <w:top w:val="single" w:sz="8" w:space="0" w:color="auto"/>
              <w:left w:val="single" w:sz="8" w:space="0" w:color="auto"/>
              <w:bottom w:val="nil"/>
              <w:right w:val="single" w:sz="8" w:space="0" w:color="auto"/>
            </w:tcBorders>
            <w:shd w:val="clear" w:color="000000" w:fill="8EA9DB"/>
            <w:vAlign w:val="center"/>
            <w:hideMark/>
          </w:tcPr>
          <w:p w14:paraId="5AAF47AC" w14:textId="77777777" w:rsidR="005A7033" w:rsidRPr="005A7033" w:rsidRDefault="005A7033" w:rsidP="005A7033">
            <w:pPr>
              <w:jc w:val="center"/>
              <w:rPr>
                <w:rFonts w:cs="Arial"/>
                <w:b/>
                <w:bCs/>
                <w:color w:val="000000"/>
                <w:sz w:val="20"/>
                <w:szCs w:val="20"/>
              </w:rPr>
            </w:pPr>
            <w:r w:rsidRPr="005A7033">
              <w:rPr>
                <w:rFonts w:cs="Arial"/>
                <w:b/>
                <w:bCs/>
                <w:color w:val="000000"/>
                <w:sz w:val="20"/>
                <w:szCs w:val="20"/>
              </w:rPr>
              <w:t>7.</w:t>
            </w:r>
          </w:p>
        </w:tc>
        <w:tc>
          <w:tcPr>
            <w:tcW w:w="1447" w:type="dxa"/>
            <w:vMerge w:val="restart"/>
            <w:tcBorders>
              <w:top w:val="single" w:sz="8" w:space="0" w:color="auto"/>
              <w:left w:val="single" w:sz="8" w:space="0" w:color="auto"/>
              <w:bottom w:val="nil"/>
              <w:right w:val="single" w:sz="8" w:space="0" w:color="auto"/>
            </w:tcBorders>
            <w:shd w:val="clear" w:color="000000" w:fill="8EA9DB"/>
            <w:vAlign w:val="center"/>
            <w:hideMark/>
          </w:tcPr>
          <w:p w14:paraId="115D8421" w14:textId="77777777" w:rsidR="005A7033" w:rsidRPr="005A7033" w:rsidRDefault="005A7033" w:rsidP="005A7033">
            <w:pPr>
              <w:jc w:val="center"/>
              <w:rPr>
                <w:rFonts w:cs="Arial"/>
                <w:b/>
                <w:bCs/>
                <w:color w:val="000000"/>
                <w:sz w:val="20"/>
                <w:szCs w:val="20"/>
              </w:rPr>
            </w:pPr>
            <w:r w:rsidRPr="005A7033">
              <w:rPr>
                <w:rFonts w:cs="Arial"/>
                <w:b/>
                <w:bCs/>
                <w:color w:val="000000"/>
                <w:sz w:val="20"/>
                <w:szCs w:val="20"/>
              </w:rPr>
              <w:t>8.</w:t>
            </w:r>
          </w:p>
        </w:tc>
        <w:tc>
          <w:tcPr>
            <w:tcW w:w="1110" w:type="dxa"/>
            <w:vMerge w:val="restart"/>
            <w:tcBorders>
              <w:top w:val="single" w:sz="8" w:space="0" w:color="auto"/>
              <w:left w:val="single" w:sz="8" w:space="0" w:color="auto"/>
              <w:bottom w:val="nil"/>
              <w:right w:val="single" w:sz="8" w:space="0" w:color="auto"/>
            </w:tcBorders>
            <w:shd w:val="clear" w:color="000000" w:fill="8EA9DB"/>
            <w:vAlign w:val="center"/>
            <w:hideMark/>
          </w:tcPr>
          <w:p w14:paraId="4BA29604" w14:textId="77777777" w:rsidR="005A7033" w:rsidRPr="005A7033" w:rsidRDefault="005A7033" w:rsidP="005A7033">
            <w:pPr>
              <w:jc w:val="center"/>
              <w:rPr>
                <w:rFonts w:cs="Arial"/>
                <w:b/>
                <w:bCs/>
                <w:color w:val="000000"/>
                <w:sz w:val="20"/>
                <w:szCs w:val="20"/>
              </w:rPr>
            </w:pPr>
            <w:r w:rsidRPr="005A7033">
              <w:rPr>
                <w:rFonts w:cs="Arial"/>
                <w:b/>
                <w:bCs/>
                <w:color w:val="000000"/>
                <w:sz w:val="20"/>
                <w:szCs w:val="20"/>
              </w:rPr>
              <w:t>9.</w:t>
            </w:r>
          </w:p>
        </w:tc>
        <w:tc>
          <w:tcPr>
            <w:tcW w:w="1586" w:type="dxa"/>
            <w:gridSpan w:val="2"/>
            <w:tcBorders>
              <w:top w:val="single" w:sz="8" w:space="0" w:color="auto"/>
              <w:left w:val="nil"/>
              <w:bottom w:val="nil"/>
              <w:right w:val="nil"/>
            </w:tcBorders>
            <w:shd w:val="clear" w:color="000000" w:fill="8EA9DB"/>
            <w:vAlign w:val="center"/>
            <w:hideMark/>
          </w:tcPr>
          <w:p w14:paraId="376201DA" w14:textId="77777777" w:rsidR="005A7033" w:rsidRPr="005A7033" w:rsidRDefault="005A7033" w:rsidP="005A7033">
            <w:pPr>
              <w:rPr>
                <w:rFonts w:cs="Arial"/>
                <w:b/>
                <w:bCs/>
                <w:color w:val="000000"/>
                <w:sz w:val="20"/>
                <w:szCs w:val="20"/>
              </w:rPr>
            </w:pPr>
            <w:r w:rsidRPr="005A7033">
              <w:rPr>
                <w:rFonts w:cs="Arial"/>
                <w:b/>
                <w:bCs/>
                <w:color w:val="000000"/>
                <w:sz w:val="20"/>
                <w:szCs w:val="20"/>
              </w:rPr>
              <w:t>10 =(8 * 9)</w:t>
            </w:r>
          </w:p>
        </w:tc>
      </w:tr>
      <w:tr w:rsidR="005A7033" w:rsidRPr="005A7033" w14:paraId="159C2A3C" w14:textId="77777777" w:rsidTr="005A7033">
        <w:trPr>
          <w:trHeight w:val="300"/>
        </w:trPr>
        <w:tc>
          <w:tcPr>
            <w:tcW w:w="507" w:type="dxa"/>
            <w:vMerge/>
            <w:tcBorders>
              <w:top w:val="single" w:sz="8" w:space="0" w:color="auto"/>
              <w:left w:val="single" w:sz="8" w:space="0" w:color="auto"/>
              <w:bottom w:val="nil"/>
              <w:right w:val="single" w:sz="8" w:space="0" w:color="auto"/>
            </w:tcBorders>
            <w:vAlign w:val="center"/>
            <w:hideMark/>
          </w:tcPr>
          <w:p w14:paraId="519DC999" w14:textId="77777777" w:rsidR="005A7033" w:rsidRPr="005A7033" w:rsidRDefault="005A7033" w:rsidP="005A7033">
            <w:pPr>
              <w:rPr>
                <w:rFonts w:cs="Arial"/>
                <w:b/>
                <w:bCs/>
                <w:color w:val="000000"/>
                <w:sz w:val="20"/>
                <w:szCs w:val="20"/>
              </w:rPr>
            </w:pPr>
          </w:p>
        </w:tc>
        <w:tc>
          <w:tcPr>
            <w:tcW w:w="3311" w:type="dxa"/>
            <w:vMerge/>
            <w:tcBorders>
              <w:top w:val="single" w:sz="8" w:space="0" w:color="auto"/>
              <w:left w:val="single" w:sz="8" w:space="0" w:color="auto"/>
              <w:bottom w:val="nil"/>
              <w:right w:val="single" w:sz="8" w:space="0" w:color="auto"/>
            </w:tcBorders>
            <w:vAlign w:val="center"/>
            <w:hideMark/>
          </w:tcPr>
          <w:p w14:paraId="2D4BC6E1" w14:textId="77777777" w:rsidR="005A7033" w:rsidRPr="005A7033" w:rsidRDefault="005A7033" w:rsidP="005A7033">
            <w:pPr>
              <w:rPr>
                <w:rFonts w:cs="Arial"/>
                <w:b/>
                <w:bCs/>
                <w:color w:val="000000"/>
                <w:sz w:val="20"/>
                <w:szCs w:val="20"/>
              </w:rPr>
            </w:pPr>
          </w:p>
        </w:tc>
        <w:tc>
          <w:tcPr>
            <w:tcW w:w="2693" w:type="dxa"/>
            <w:vMerge/>
            <w:tcBorders>
              <w:top w:val="single" w:sz="8" w:space="0" w:color="auto"/>
              <w:left w:val="single" w:sz="8" w:space="0" w:color="auto"/>
              <w:bottom w:val="nil"/>
              <w:right w:val="single" w:sz="8" w:space="0" w:color="auto"/>
            </w:tcBorders>
            <w:vAlign w:val="center"/>
            <w:hideMark/>
          </w:tcPr>
          <w:p w14:paraId="4F19667A" w14:textId="77777777" w:rsidR="005A7033" w:rsidRPr="005A7033" w:rsidRDefault="005A7033" w:rsidP="005A7033">
            <w:pPr>
              <w:rPr>
                <w:rFonts w:cs="Arial"/>
                <w:b/>
                <w:bCs/>
                <w:color w:val="000000"/>
                <w:sz w:val="16"/>
                <w:szCs w:val="16"/>
              </w:rPr>
            </w:pPr>
          </w:p>
        </w:tc>
        <w:tc>
          <w:tcPr>
            <w:tcW w:w="567" w:type="dxa"/>
            <w:vMerge/>
            <w:tcBorders>
              <w:top w:val="single" w:sz="8" w:space="0" w:color="auto"/>
              <w:left w:val="single" w:sz="8" w:space="0" w:color="auto"/>
              <w:bottom w:val="nil"/>
              <w:right w:val="single" w:sz="8" w:space="0" w:color="auto"/>
            </w:tcBorders>
            <w:vAlign w:val="center"/>
            <w:hideMark/>
          </w:tcPr>
          <w:p w14:paraId="1C7D2DC4" w14:textId="77777777" w:rsidR="005A7033" w:rsidRPr="005A7033" w:rsidRDefault="005A7033" w:rsidP="005A7033">
            <w:pPr>
              <w:rPr>
                <w:rFonts w:cs="Arial"/>
                <w:b/>
                <w:bCs/>
                <w:color w:val="000000"/>
                <w:sz w:val="20"/>
                <w:szCs w:val="20"/>
              </w:rPr>
            </w:pPr>
          </w:p>
        </w:tc>
        <w:tc>
          <w:tcPr>
            <w:tcW w:w="1380" w:type="dxa"/>
            <w:vMerge/>
            <w:tcBorders>
              <w:top w:val="single" w:sz="8" w:space="0" w:color="auto"/>
              <w:left w:val="single" w:sz="8" w:space="0" w:color="auto"/>
              <w:bottom w:val="nil"/>
              <w:right w:val="single" w:sz="8" w:space="0" w:color="auto"/>
            </w:tcBorders>
            <w:vAlign w:val="center"/>
            <w:hideMark/>
          </w:tcPr>
          <w:p w14:paraId="09516AB5" w14:textId="77777777" w:rsidR="005A7033" w:rsidRPr="005A7033" w:rsidRDefault="005A7033" w:rsidP="005A7033">
            <w:pPr>
              <w:rPr>
                <w:rFonts w:cs="Arial"/>
                <w:b/>
                <w:bCs/>
                <w:color w:val="000000"/>
                <w:sz w:val="20"/>
                <w:szCs w:val="20"/>
              </w:rPr>
            </w:pPr>
          </w:p>
        </w:tc>
        <w:tc>
          <w:tcPr>
            <w:tcW w:w="1880" w:type="dxa"/>
            <w:vMerge/>
            <w:tcBorders>
              <w:top w:val="single" w:sz="8" w:space="0" w:color="000000"/>
              <w:left w:val="single" w:sz="8" w:space="0" w:color="auto"/>
              <w:bottom w:val="nil"/>
              <w:right w:val="single" w:sz="8" w:space="0" w:color="auto"/>
            </w:tcBorders>
            <w:vAlign w:val="center"/>
            <w:hideMark/>
          </w:tcPr>
          <w:p w14:paraId="13776591" w14:textId="77777777" w:rsidR="005A7033" w:rsidRPr="005A7033" w:rsidRDefault="005A7033" w:rsidP="005A7033">
            <w:pPr>
              <w:rPr>
                <w:rFonts w:cs="Arial"/>
                <w:b/>
                <w:bCs/>
                <w:color w:val="000000"/>
                <w:sz w:val="20"/>
                <w:szCs w:val="20"/>
              </w:rPr>
            </w:pPr>
          </w:p>
        </w:tc>
        <w:tc>
          <w:tcPr>
            <w:tcW w:w="960" w:type="dxa"/>
            <w:vMerge/>
            <w:tcBorders>
              <w:top w:val="single" w:sz="8" w:space="0" w:color="auto"/>
              <w:left w:val="single" w:sz="8" w:space="0" w:color="auto"/>
              <w:bottom w:val="nil"/>
              <w:right w:val="single" w:sz="8" w:space="0" w:color="auto"/>
            </w:tcBorders>
            <w:vAlign w:val="center"/>
            <w:hideMark/>
          </w:tcPr>
          <w:p w14:paraId="66802DE9" w14:textId="77777777" w:rsidR="005A7033" w:rsidRPr="005A7033" w:rsidRDefault="005A7033" w:rsidP="005A7033">
            <w:pPr>
              <w:rPr>
                <w:rFonts w:cs="Arial"/>
                <w:b/>
                <w:bCs/>
                <w:color w:val="000000"/>
                <w:sz w:val="20"/>
                <w:szCs w:val="20"/>
              </w:rPr>
            </w:pPr>
          </w:p>
        </w:tc>
        <w:tc>
          <w:tcPr>
            <w:tcW w:w="1447" w:type="dxa"/>
            <w:vMerge/>
            <w:tcBorders>
              <w:top w:val="single" w:sz="8" w:space="0" w:color="auto"/>
              <w:left w:val="single" w:sz="8" w:space="0" w:color="auto"/>
              <w:bottom w:val="nil"/>
              <w:right w:val="single" w:sz="8" w:space="0" w:color="auto"/>
            </w:tcBorders>
            <w:vAlign w:val="center"/>
            <w:hideMark/>
          </w:tcPr>
          <w:p w14:paraId="5E6E335C" w14:textId="77777777" w:rsidR="005A7033" w:rsidRPr="005A7033" w:rsidRDefault="005A7033" w:rsidP="005A7033">
            <w:pPr>
              <w:rPr>
                <w:rFonts w:cs="Arial"/>
                <w:b/>
                <w:bCs/>
                <w:color w:val="000000"/>
                <w:sz w:val="20"/>
                <w:szCs w:val="20"/>
              </w:rPr>
            </w:pPr>
          </w:p>
        </w:tc>
        <w:tc>
          <w:tcPr>
            <w:tcW w:w="1110" w:type="dxa"/>
            <w:vMerge/>
            <w:tcBorders>
              <w:top w:val="single" w:sz="8" w:space="0" w:color="auto"/>
              <w:left w:val="single" w:sz="8" w:space="0" w:color="auto"/>
              <w:bottom w:val="nil"/>
              <w:right w:val="single" w:sz="8" w:space="0" w:color="auto"/>
            </w:tcBorders>
            <w:vAlign w:val="center"/>
            <w:hideMark/>
          </w:tcPr>
          <w:p w14:paraId="44B549F5" w14:textId="77777777" w:rsidR="005A7033" w:rsidRPr="005A7033" w:rsidRDefault="005A7033" w:rsidP="005A7033">
            <w:pPr>
              <w:rPr>
                <w:rFonts w:cs="Arial"/>
                <w:b/>
                <w:bCs/>
                <w:color w:val="000000"/>
                <w:sz w:val="20"/>
                <w:szCs w:val="20"/>
              </w:rPr>
            </w:pPr>
          </w:p>
        </w:tc>
        <w:tc>
          <w:tcPr>
            <w:tcW w:w="1586" w:type="dxa"/>
            <w:gridSpan w:val="2"/>
            <w:tcBorders>
              <w:top w:val="nil"/>
              <w:left w:val="nil"/>
              <w:bottom w:val="nil"/>
              <w:right w:val="nil"/>
            </w:tcBorders>
            <w:shd w:val="clear" w:color="000000" w:fill="8EA9DB"/>
            <w:vAlign w:val="center"/>
            <w:hideMark/>
          </w:tcPr>
          <w:p w14:paraId="79E3074E" w14:textId="77777777" w:rsidR="005A7033" w:rsidRPr="005A7033" w:rsidRDefault="005A7033" w:rsidP="005A7033">
            <w:pPr>
              <w:rPr>
                <w:rFonts w:cs="Arial"/>
                <w:b/>
                <w:bCs/>
                <w:color w:val="000000"/>
                <w:sz w:val="20"/>
                <w:szCs w:val="20"/>
              </w:rPr>
            </w:pPr>
            <w:r w:rsidRPr="005A7033">
              <w:rPr>
                <w:rFonts w:cs="Arial"/>
                <w:b/>
                <w:bCs/>
                <w:color w:val="000000"/>
                <w:sz w:val="20"/>
                <w:szCs w:val="20"/>
              </w:rPr>
              <w:t> </w:t>
            </w:r>
          </w:p>
        </w:tc>
      </w:tr>
      <w:tr w:rsidR="005A7033" w:rsidRPr="005A7033" w14:paraId="09C7EC03" w14:textId="77777777" w:rsidTr="005A7033">
        <w:trPr>
          <w:trHeight w:val="675"/>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ECAE"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14:paraId="41E0A17B" w14:textId="77777777" w:rsidR="005A7033" w:rsidRPr="005A7033" w:rsidRDefault="005A7033" w:rsidP="005A7033">
            <w:pPr>
              <w:rPr>
                <w:rFonts w:cs="Arial"/>
                <w:color w:val="000000"/>
                <w:sz w:val="20"/>
                <w:szCs w:val="20"/>
              </w:rPr>
            </w:pPr>
            <w:r w:rsidRPr="005A7033">
              <w:rPr>
                <w:rFonts w:cs="Arial"/>
                <w:color w:val="000000"/>
                <w:sz w:val="20"/>
                <w:szCs w:val="20"/>
              </w:rPr>
              <w:t>LOTOS TURDUS 15W40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19FD674" w14:textId="77777777" w:rsidR="005A7033" w:rsidRPr="005A7033" w:rsidRDefault="005A7033" w:rsidP="005A7033">
            <w:pPr>
              <w:rPr>
                <w:rFonts w:cs="Arial"/>
                <w:color w:val="000000"/>
                <w:sz w:val="16"/>
                <w:szCs w:val="16"/>
              </w:rPr>
            </w:pPr>
            <w:r w:rsidRPr="005A7033">
              <w:rPr>
                <w:rFonts w:cs="Arial"/>
                <w:color w:val="000000"/>
                <w:sz w:val="16"/>
                <w:szCs w:val="16"/>
              </w:rPr>
              <w:t>olej mineralny, wielosezonowy do obciążonych silników wysokoprężnych; 15W/40; klasa jakości CG-4 lub równoważna</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BF31A20"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83E0C60"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0F6D950C"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9FB9C7C"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44AF4AEA"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13D9D53E"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D66405"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4EEA7B9" w14:textId="77777777" w:rsidTr="005A7033">
        <w:trPr>
          <w:trHeight w:val="1054"/>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55B5DA8C"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3311" w:type="dxa"/>
            <w:tcBorders>
              <w:top w:val="nil"/>
              <w:left w:val="nil"/>
              <w:bottom w:val="single" w:sz="4" w:space="0" w:color="auto"/>
              <w:right w:val="single" w:sz="4" w:space="0" w:color="auto"/>
            </w:tcBorders>
            <w:shd w:val="clear" w:color="auto" w:fill="auto"/>
            <w:noWrap/>
            <w:vAlign w:val="center"/>
            <w:hideMark/>
          </w:tcPr>
          <w:p w14:paraId="3C8E1430" w14:textId="77777777" w:rsidR="005A7033" w:rsidRPr="005A7033" w:rsidRDefault="005A7033" w:rsidP="005A7033">
            <w:pPr>
              <w:rPr>
                <w:rFonts w:cs="Arial"/>
                <w:color w:val="000000"/>
                <w:sz w:val="20"/>
                <w:szCs w:val="20"/>
              </w:rPr>
            </w:pPr>
            <w:r w:rsidRPr="005A7033">
              <w:rPr>
                <w:rFonts w:cs="Arial"/>
                <w:color w:val="000000"/>
                <w:sz w:val="20"/>
                <w:szCs w:val="20"/>
              </w:rPr>
              <w:t>Briggs&amp;Stratton 4-stroke engine oil</w:t>
            </w:r>
          </w:p>
        </w:tc>
        <w:tc>
          <w:tcPr>
            <w:tcW w:w="2693" w:type="dxa"/>
            <w:tcBorders>
              <w:top w:val="nil"/>
              <w:left w:val="nil"/>
              <w:bottom w:val="single" w:sz="4" w:space="0" w:color="auto"/>
              <w:right w:val="single" w:sz="4" w:space="0" w:color="auto"/>
            </w:tcBorders>
            <w:shd w:val="clear" w:color="auto" w:fill="auto"/>
            <w:vAlign w:val="center"/>
            <w:hideMark/>
          </w:tcPr>
          <w:p w14:paraId="31A93B6C" w14:textId="77777777" w:rsidR="005A7033" w:rsidRPr="005A7033" w:rsidRDefault="005A7033" w:rsidP="005A7033">
            <w:pPr>
              <w:rPr>
                <w:rFonts w:cs="Arial"/>
                <w:color w:val="000000"/>
                <w:sz w:val="16"/>
                <w:szCs w:val="16"/>
              </w:rPr>
            </w:pPr>
            <w:r w:rsidRPr="005A7033">
              <w:rPr>
                <w:rFonts w:cs="Arial"/>
                <w:color w:val="000000"/>
                <w:sz w:val="16"/>
                <w:szCs w:val="16"/>
              </w:rPr>
              <w:t>olej mineralny do kosiarek z silnikiem czterosuwowym, w pełni mieszalny z innymi olejami tej samej klasy lepkości SAE 30; klasa jakości SG/CD lub równoważna</w:t>
            </w:r>
          </w:p>
        </w:tc>
        <w:tc>
          <w:tcPr>
            <w:tcW w:w="567" w:type="dxa"/>
            <w:tcBorders>
              <w:top w:val="nil"/>
              <w:left w:val="nil"/>
              <w:bottom w:val="single" w:sz="4" w:space="0" w:color="auto"/>
              <w:right w:val="single" w:sz="4" w:space="0" w:color="auto"/>
            </w:tcBorders>
            <w:shd w:val="clear" w:color="auto" w:fill="auto"/>
            <w:noWrap/>
            <w:vAlign w:val="center"/>
            <w:hideMark/>
          </w:tcPr>
          <w:p w14:paraId="44596ABC"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35609998"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880" w:type="dxa"/>
            <w:tcBorders>
              <w:top w:val="nil"/>
              <w:left w:val="nil"/>
              <w:bottom w:val="single" w:sz="4" w:space="0" w:color="auto"/>
              <w:right w:val="single" w:sz="4" w:space="0" w:color="auto"/>
            </w:tcBorders>
            <w:shd w:val="clear" w:color="auto" w:fill="auto"/>
            <w:noWrap/>
            <w:vAlign w:val="center"/>
            <w:hideMark/>
          </w:tcPr>
          <w:p w14:paraId="55F13A41"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2254A7E2" w14:textId="77777777" w:rsidR="005A7033" w:rsidRPr="005A7033" w:rsidRDefault="005A7033" w:rsidP="005A7033">
            <w:pPr>
              <w:jc w:val="right"/>
              <w:rPr>
                <w:rFonts w:cs="Arial"/>
                <w:color w:val="000000"/>
                <w:sz w:val="20"/>
                <w:szCs w:val="20"/>
              </w:rPr>
            </w:pPr>
            <w:r w:rsidRPr="005A7033">
              <w:rPr>
                <w:rFonts w:cs="Arial"/>
                <w:color w:val="000000"/>
                <w:sz w:val="20"/>
                <w:szCs w:val="20"/>
              </w:rPr>
              <w:t>8</w:t>
            </w:r>
          </w:p>
        </w:tc>
        <w:tc>
          <w:tcPr>
            <w:tcW w:w="1447" w:type="dxa"/>
            <w:tcBorders>
              <w:top w:val="nil"/>
              <w:left w:val="nil"/>
              <w:bottom w:val="single" w:sz="4" w:space="0" w:color="auto"/>
              <w:right w:val="single" w:sz="4" w:space="0" w:color="auto"/>
            </w:tcBorders>
            <w:shd w:val="clear" w:color="auto" w:fill="auto"/>
            <w:noWrap/>
            <w:vAlign w:val="center"/>
            <w:hideMark/>
          </w:tcPr>
          <w:p w14:paraId="24B93B88" w14:textId="77777777" w:rsidR="005A7033" w:rsidRPr="005A7033" w:rsidRDefault="005A7033" w:rsidP="005A7033">
            <w:pPr>
              <w:jc w:val="right"/>
              <w:rPr>
                <w:rFonts w:cs="Arial"/>
                <w:color w:val="000000"/>
                <w:sz w:val="20"/>
                <w:szCs w:val="20"/>
              </w:rPr>
            </w:pPr>
            <w:r w:rsidRPr="005A7033">
              <w:rPr>
                <w:rFonts w:cs="Arial"/>
                <w:color w:val="000000"/>
                <w:sz w:val="20"/>
                <w:szCs w:val="20"/>
              </w:rPr>
              <w:t>8</w:t>
            </w:r>
          </w:p>
        </w:tc>
        <w:tc>
          <w:tcPr>
            <w:tcW w:w="1110" w:type="dxa"/>
            <w:tcBorders>
              <w:top w:val="nil"/>
              <w:left w:val="nil"/>
              <w:bottom w:val="single" w:sz="4" w:space="0" w:color="auto"/>
              <w:right w:val="single" w:sz="4" w:space="0" w:color="auto"/>
            </w:tcBorders>
            <w:shd w:val="clear" w:color="auto" w:fill="auto"/>
            <w:vAlign w:val="center"/>
            <w:hideMark/>
          </w:tcPr>
          <w:p w14:paraId="712D8D3F"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7B90969B"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C376517" w14:textId="77777777" w:rsidTr="005A7033">
        <w:trPr>
          <w:trHeight w:val="840"/>
        </w:trPr>
        <w:tc>
          <w:tcPr>
            <w:tcW w:w="507" w:type="dxa"/>
            <w:tcBorders>
              <w:top w:val="nil"/>
              <w:left w:val="single" w:sz="4" w:space="0" w:color="auto"/>
              <w:bottom w:val="nil"/>
              <w:right w:val="single" w:sz="4" w:space="0" w:color="auto"/>
            </w:tcBorders>
            <w:shd w:val="clear" w:color="auto" w:fill="auto"/>
            <w:noWrap/>
            <w:vAlign w:val="center"/>
            <w:hideMark/>
          </w:tcPr>
          <w:p w14:paraId="02A5684F" w14:textId="77777777" w:rsidR="005A7033" w:rsidRPr="005A7033" w:rsidRDefault="005A7033" w:rsidP="005A7033">
            <w:pPr>
              <w:jc w:val="right"/>
              <w:rPr>
                <w:rFonts w:cs="Arial"/>
                <w:color w:val="000000"/>
                <w:sz w:val="20"/>
                <w:szCs w:val="20"/>
              </w:rPr>
            </w:pPr>
            <w:r w:rsidRPr="005A7033">
              <w:rPr>
                <w:rFonts w:cs="Arial"/>
                <w:color w:val="000000"/>
                <w:sz w:val="20"/>
                <w:szCs w:val="20"/>
              </w:rPr>
              <w:t>3</w:t>
            </w:r>
          </w:p>
        </w:tc>
        <w:tc>
          <w:tcPr>
            <w:tcW w:w="3311" w:type="dxa"/>
            <w:tcBorders>
              <w:top w:val="nil"/>
              <w:left w:val="nil"/>
              <w:bottom w:val="nil"/>
              <w:right w:val="single" w:sz="4" w:space="0" w:color="auto"/>
            </w:tcBorders>
            <w:shd w:val="clear" w:color="auto" w:fill="auto"/>
            <w:noWrap/>
            <w:vAlign w:val="center"/>
            <w:hideMark/>
          </w:tcPr>
          <w:p w14:paraId="1E9F5B2B" w14:textId="77777777" w:rsidR="005A7033" w:rsidRPr="005A7033" w:rsidRDefault="005A7033" w:rsidP="005A7033">
            <w:pPr>
              <w:rPr>
                <w:rFonts w:cs="Arial"/>
                <w:color w:val="000000"/>
                <w:sz w:val="20"/>
                <w:szCs w:val="20"/>
              </w:rPr>
            </w:pPr>
            <w:r w:rsidRPr="005A7033">
              <w:rPr>
                <w:rFonts w:cs="Arial"/>
                <w:color w:val="000000"/>
                <w:sz w:val="20"/>
                <w:szCs w:val="20"/>
              </w:rPr>
              <w:t>STIHL HP</w:t>
            </w:r>
          </w:p>
        </w:tc>
        <w:tc>
          <w:tcPr>
            <w:tcW w:w="2693" w:type="dxa"/>
            <w:tcBorders>
              <w:top w:val="nil"/>
              <w:left w:val="nil"/>
              <w:bottom w:val="nil"/>
              <w:right w:val="single" w:sz="4" w:space="0" w:color="auto"/>
            </w:tcBorders>
            <w:shd w:val="clear" w:color="auto" w:fill="auto"/>
            <w:vAlign w:val="center"/>
            <w:hideMark/>
          </w:tcPr>
          <w:p w14:paraId="62794A80" w14:textId="77777777" w:rsidR="005A7033" w:rsidRPr="005A7033" w:rsidRDefault="005A7033" w:rsidP="005A7033">
            <w:pPr>
              <w:rPr>
                <w:rFonts w:cs="Arial"/>
                <w:color w:val="000000"/>
                <w:sz w:val="16"/>
                <w:szCs w:val="16"/>
              </w:rPr>
            </w:pPr>
            <w:r w:rsidRPr="005A7033">
              <w:rPr>
                <w:rFonts w:cs="Arial"/>
                <w:color w:val="000000"/>
                <w:sz w:val="16"/>
                <w:szCs w:val="16"/>
              </w:rPr>
              <w:t>olej do silników dwusuwowych, łatwo mieszalny z paliwem, do pracy w trudnych warunkach eksploatacji, posiadający właściwości antykorozyjne; klasa jakości TB/TA lub równoważna</w:t>
            </w:r>
          </w:p>
        </w:tc>
        <w:tc>
          <w:tcPr>
            <w:tcW w:w="567" w:type="dxa"/>
            <w:tcBorders>
              <w:top w:val="nil"/>
              <w:left w:val="nil"/>
              <w:bottom w:val="nil"/>
              <w:right w:val="single" w:sz="4" w:space="0" w:color="auto"/>
            </w:tcBorders>
            <w:shd w:val="clear" w:color="auto" w:fill="auto"/>
            <w:noWrap/>
            <w:vAlign w:val="center"/>
            <w:hideMark/>
          </w:tcPr>
          <w:p w14:paraId="622C0516"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4DCC0F1C"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880" w:type="dxa"/>
            <w:tcBorders>
              <w:top w:val="nil"/>
              <w:left w:val="nil"/>
              <w:bottom w:val="single" w:sz="4" w:space="0" w:color="auto"/>
              <w:right w:val="single" w:sz="4" w:space="0" w:color="auto"/>
            </w:tcBorders>
            <w:shd w:val="clear" w:color="auto" w:fill="auto"/>
            <w:noWrap/>
            <w:vAlign w:val="center"/>
            <w:hideMark/>
          </w:tcPr>
          <w:p w14:paraId="286C7127"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633D9FAF" w14:textId="77777777" w:rsidR="005A7033" w:rsidRPr="005A7033" w:rsidRDefault="005A7033" w:rsidP="005A7033">
            <w:pPr>
              <w:jc w:val="right"/>
              <w:rPr>
                <w:rFonts w:cs="Arial"/>
                <w:color w:val="000000"/>
                <w:sz w:val="20"/>
                <w:szCs w:val="20"/>
              </w:rPr>
            </w:pPr>
            <w:r w:rsidRPr="005A7033">
              <w:rPr>
                <w:rFonts w:cs="Arial"/>
                <w:color w:val="000000"/>
                <w:sz w:val="20"/>
                <w:szCs w:val="20"/>
              </w:rPr>
              <w:t>27</w:t>
            </w:r>
          </w:p>
        </w:tc>
        <w:tc>
          <w:tcPr>
            <w:tcW w:w="1447" w:type="dxa"/>
            <w:tcBorders>
              <w:top w:val="nil"/>
              <w:left w:val="nil"/>
              <w:bottom w:val="single" w:sz="4" w:space="0" w:color="auto"/>
              <w:right w:val="single" w:sz="4" w:space="0" w:color="auto"/>
            </w:tcBorders>
            <w:shd w:val="clear" w:color="auto" w:fill="auto"/>
            <w:noWrap/>
            <w:vAlign w:val="center"/>
            <w:hideMark/>
          </w:tcPr>
          <w:p w14:paraId="4E23F775" w14:textId="77777777" w:rsidR="005A7033" w:rsidRPr="005A7033" w:rsidRDefault="005A7033" w:rsidP="005A7033">
            <w:pPr>
              <w:jc w:val="right"/>
              <w:rPr>
                <w:rFonts w:cs="Arial"/>
                <w:color w:val="000000"/>
                <w:sz w:val="20"/>
                <w:szCs w:val="20"/>
              </w:rPr>
            </w:pPr>
            <w:r w:rsidRPr="005A7033">
              <w:rPr>
                <w:rFonts w:cs="Arial"/>
                <w:color w:val="000000"/>
                <w:sz w:val="20"/>
                <w:szCs w:val="20"/>
              </w:rPr>
              <w:t>27</w:t>
            </w:r>
          </w:p>
        </w:tc>
        <w:tc>
          <w:tcPr>
            <w:tcW w:w="1110" w:type="dxa"/>
            <w:tcBorders>
              <w:top w:val="nil"/>
              <w:left w:val="nil"/>
              <w:bottom w:val="single" w:sz="4" w:space="0" w:color="auto"/>
              <w:right w:val="single" w:sz="4" w:space="0" w:color="auto"/>
            </w:tcBorders>
            <w:shd w:val="clear" w:color="auto" w:fill="auto"/>
            <w:vAlign w:val="center"/>
            <w:hideMark/>
          </w:tcPr>
          <w:p w14:paraId="54D91925"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27A691E2"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9A09AA2" w14:textId="77777777" w:rsidTr="005A7033">
        <w:trPr>
          <w:trHeight w:val="872"/>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E02F7"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3311" w:type="dxa"/>
            <w:tcBorders>
              <w:top w:val="single" w:sz="4" w:space="0" w:color="auto"/>
              <w:left w:val="nil"/>
              <w:bottom w:val="single" w:sz="4" w:space="0" w:color="auto"/>
              <w:right w:val="single" w:sz="4" w:space="0" w:color="auto"/>
            </w:tcBorders>
            <w:shd w:val="clear" w:color="auto" w:fill="auto"/>
            <w:noWrap/>
            <w:vAlign w:val="center"/>
            <w:hideMark/>
          </w:tcPr>
          <w:p w14:paraId="64348EE0" w14:textId="77777777" w:rsidR="005A7033" w:rsidRPr="005A7033" w:rsidRDefault="005A7033" w:rsidP="005A7033">
            <w:pPr>
              <w:rPr>
                <w:rFonts w:cs="Arial"/>
                <w:color w:val="000000"/>
                <w:sz w:val="20"/>
                <w:szCs w:val="20"/>
              </w:rPr>
            </w:pPr>
            <w:r w:rsidRPr="005A7033">
              <w:rPr>
                <w:rFonts w:cs="Arial"/>
                <w:color w:val="000000"/>
                <w:sz w:val="20"/>
                <w:szCs w:val="20"/>
              </w:rPr>
              <w:t>WD 40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4F5A1CB6" w14:textId="77777777" w:rsidR="005A7033" w:rsidRPr="005A7033" w:rsidRDefault="005A7033" w:rsidP="005A7033">
            <w:pPr>
              <w:rPr>
                <w:rFonts w:cs="Arial"/>
                <w:color w:val="000000"/>
                <w:sz w:val="16"/>
                <w:szCs w:val="16"/>
              </w:rPr>
            </w:pPr>
            <w:r w:rsidRPr="005A7033">
              <w:rPr>
                <w:rFonts w:cs="Arial"/>
                <w:color w:val="000000"/>
                <w:sz w:val="16"/>
                <w:szCs w:val="16"/>
              </w:rPr>
              <w:t>płyn przeznaczony do ochrony antykorozyjnej oraz do czyszczenia i wypierania wody, rozpuszczający stary smar o pojemności 200ml</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F0C5D30" w14:textId="77777777" w:rsidR="005A7033" w:rsidRPr="005A7033" w:rsidRDefault="005A7033" w:rsidP="005A7033">
            <w:pPr>
              <w:rPr>
                <w:rFonts w:cs="Arial"/>
                <w:color w:val="000000"/>
                <w:sz w:val="20"/>
                <w:szCs w:val="20"/>
              </w:rPr>
            </w:pPr>
            <w:r w:rsidRPr="005A7033">
              <w:rPr>
                <w:rFonts w:cs="Arial"/>
                <w:color w:val="000000"/>
                <w:sz w:val="20"/>
                <w:szCs w:val="20"/>
              </w:rPr>
              <w:t>szt</w:t>
            </w:r>
          </w:p>
        </w:tc>
        <w:tc>
          <w:tcPr>
            <w:tcW w:w="1380" w:type="dxa"/>
            <w:tcBorders>
              <w:top w:val="nil"/>
              <w:left w:val="nil"/>
              <w:bottom w:val="single" w:sz="4" w:space="0" w:color="auto"/>
              <w:right w:val="single" w:sz="4" w:space="0" w:color="auto"/>
            </w:tcBorders>
            <w:shd w:val="clear" w:color="auto" w:fill="auto"/>
            <w:noWrap/>
            <w:vAlign w:val="center"/>
            <w:hideMark/>
          </w:tcPr>
          <w:p w14:paraId="285FE9EF" w14:textId="77777777" w:rsidR="005A7033" w:rsidRPr="005A7033" w:rsidRDefault="005A7033" w:rsidP="005A7033">
            <w:pPr>
              <w:jc w:val="right"/>
              <w:rPr>
                <w:rFonts w:cs="Arial"/>
                <w:color w:val="000000"/>
                <w:sz w:val="20"/>
                <w:szCs w:val="20"/>
              </w:rPr>
            </w:pPr>
            <w:r w:rsidRPr="005A7033">
              <w:rPr>
                <w:rFonts w:cs="Arial"/>
                <w:color w:val="000000"/>
                <w:sz w:val="20"/>
                <w:szCs w:val="20"/>
              </w:rPr>
              <w:t>0,2</w:t>
            </w:r>
          </w:p>
        </w:tc>
        <w:tc>
          <w:tcPr>
            <w:tcW w:w="1880" w:type="dxa"/>
            <w:tcBorders>
              <w:top w:val="nil"/>
              <w:left w:val="nil"/>
              <w:bottom w:val="single" w:sz="4" w:space="0" w:color="auto"/>
              <w:right w:val="single" w:sz="4" w:space="0" w:color="auto"/>
            </w:tcBorders>
            <w:shd w:val="clear" w:color="auto" w:fill="auto"/>
            <w:noWrap/>
            <w:vAlign w:val="center"/>
            <w:hideMark/>
          </w:tcPr>
          <w:p w14:paraId="029E3418"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A412E06" w14:textId="77777777" w:rsidR="005A7033" w:rsidRPr="005A7033" w:rsidRDefault="005A7033" w:rsidP="005A7033">
            <w:pPr>
              <w:jc w:val="right"/>
              <w:rPr>
                <w:rFonts w:cs="Arial"/>
                <w:color w:val="000000"/>
                <w:sz w:val="20"/>
                <w:szCs w:val="20"/>
              </w:rPr>
            </w:pPr>
            <w:r w:rsidRPr="005A7033">
              <w:rPr>
                <w:rFonts w:cs="Arial"/>
                <w:color w:val="000000"/>
                <w:sz w:val="20"/>
                <w:szCs w:val="20"/>
              </w:rPr>
              <w:t>44</w:t>
            </w:r>
          </w:p>
        </w:tc>
        <w:tc>
          <w:tcPr>
            <w:tcW w:w="1447" w:type="dxa"/>
            <w:tcBorders>
              <w:top w:val="nil"/>
              <w:left w:val="nil"/>
              <w:bottom w:val="single" w:sz="4" w:space="0" w:color="auto"/>
              <w:right w:val="single" w:sz="4" w:space="0" w:color="auto"/>
            </w:tcBorders>
            <w:shd w:val="clear" w:color="auto" w:fill="auto"/>
            <w:noWrap/>
            <w:vAlign w:val="center"/>
            <w:hideMark/>
          </w:tcPr>
          <w:p w14:paraId="018F6398" w14:textId="77777777" w:rsidR="005A7033" w:rsidRPr="005A7033" w:rsidRDefault="005A7033" w:rsidP="005A7033">
            <w:pPr>
              <w:jc w:val="right"/>
              <w:rPr>
                <w:rFonts w:cs="Arial"/>
                <w:color w:val="000000"/>
                <w:sz w:val="20"/>
                <w:szCs w:val="20"/>
              </w:rPr>
            </w:pPr>
            <w:r w:rsidRPr="005A7033">
              <w:rPr>
                <w:rFonts w:cs="Arial"/>
                <w:color w:val="000000"/>
                <w:sz w:val="20"/>
                <w:szCs w:val="20"/>
              </w:rPr>
              <w:t>44</w:t>
            </w:r>
          </w:p>
        </w:tc>
        <w:tc>
          <w:tcPr>
            <w:tcW w:w="1110" w:type="dxa"/>
            <w:tcBorders>
              <w:top w:val="nil"/>
              <w:left w:val="nil"/>
              <w:bottom w:val="single" w:sz="4" w:space="0" w:color="auto"/>
              <w:right w:val="single" w:sz="4" w:space="0" w:color="auto"/>
            </w:tcBorders>
            <w:shd w:val="clear" w:color="auto" w:fill="auto"/>
            <w:vAlign w:val="center"/>
            <w:hideMark/>
          </w:tcPr>
          <w:p w14:paraId="74EC664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2C1D4303"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86B6405" w14:textId="77777777" w:rsidTr="005A7033">
        <w:trPr>
          <w:trHeight w:val="984"/>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2159432C"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3311" w:type="dxa"/>
            <w:tcBorders>
              <w:top w:val="nil"/>
              <w:left w:val="nil"/>
              <w:bottom w:val="single" w:sz="4" w:space="0" w:color="auto"/>
              <w:right w:val="single" w:sz="4" w:space="0" w:color="auto"/>
            </w:tcBorders>
            <w:shd w:val="clear" w:color="auto" w:fill="auto"/>
            <w:noWrap/>
            <w:vAlign w:val="center"/>
            <w:hideMark/>
          </w:tcPr>
          <w:p w14:paraId="7872AE72" w14:textId="77777777" w:rsidR="005A7033" w:rsidRPr="005A7033" w:rsidRDefault="005A7033" w:rsidP="005A7033">
            <w:pPr>
              <w:rPr>
                <w:rFonts w:cs="Arial"/>
                <w:color w:val="000000"/>
                <w:sz w:val="20"/>
                <w:szCs w:val="20"/>
              </w:rPr>
            </w:pPr>
            <w:r w:rsidRPr="005A7033">
              <w:rPr>
                <w:rFonts w:cs="Arial"/>
                <w:color w:val="000000"/>
                <w:sz w:val="20"/>
                <w:szCs w:val="20"/>
              </w:rPr>
              <w:t>WD 40</w:t>
            </w:r>
          </w:p>
        </w:tc>
        <w:tc>
          <w:tcPr>
            <w:tcW w:w="2693" w:type="dxa"/>
            <w:tcBorders>
              <w:top w:val="nil"/>
              <w:left w:val="nil"/>
              <w:bottom w:val="single" w:sz="4" w:space="0" w:color="auto"/>
              <w:right w:val="single" w:sz="4" w:space="0" w:color="auto"/>
            </w:tcBorders>
            <w:shd w:val="clear" w:color="auto" w:fill="auto"/>
            <w:vAlign w:val="center"/>
            <w:hideMark/>
          </w:tcPr>
          <w:p w14:paraId="629B45D8" w14:textId="77777777" w:rsidR="005A7033" w:rsidRPr="005A7033" w:rsidRDefault="005A7033" w:rsidP="005A7033">
            <w:pPr>
              <w:rPr>
                <w:rFonts w:cs="Arial"/>
                <w:color w:val="000000"/>
                <w:sz w:val="16"/>
                <w:szCs w:val="16"/>
              </w:rPr>
            </w:pPr>
            <w:r w:rsidRPr="005A7033">
              <w:rPr>
                <w:rFonts w:cs="Arial"/>
                <w:color w:val="000000"/>
                <w:sz w:val="16"/>
                <w:szCs w:val="16"/>
              </w:rPr>
              <w:t>płyn przeznaczony do ochrony antykorozyjnej oraz do czyszczenia i wypierania wody, rozpuszczający stary smar o pojemności 400 ml</w:t>
            </w:r>
          </w:p>
        </w:tc>
        <w:tc>
          <w:tcPr>
            <w:tcW w:w="567" w:type="dxa"/>
            <w:tcBorders>
              <w:top w:val="nil"/>
              <w:left w:val="nil"/>
              <w:bottom w:val="single" w:sz="4" w:space="0" w:color="auto"/>
              <w:right w:val="single" w:sz="4" w:space="0" w:color="auto"/>
            </w:tcBorders>
            <w:shd w:val="clear" w:color="auto" w:fill="auto"/>
            <w:noWrap/>
            <w:vAlign w:val="center"/>
            <w:hideMark/>
          </w:tcPr>
          <w:p w14:paraId="79D3682D" w14:textId="77777777" w:rsidR="005A7033" w:rsidRPr="005A7033" w:rsidRDefault="005A7033" w:rsidP="005A7033">
            <w:pPr>
              <w:rPr>
                <w:rFonts w:cs="Arial"/>
                <w:color w:val="000000"/>
                <w:sz w:val="20"/>
                <w:szCs w:val="20"/>
              </w:rPr>
            </w:pPr>
            <w:r w:rsidRPr="005A7033">
              <w:rPr>
                <w:rFonts w:cs="Arial"/>
                <w:color w:val="000000"/>
                <w:sz w:val="20"/>
                <w:szCs w:val="20"/>
              </w:rPr>
              <w:t>szt</w:t>
            </w:r>
          </w:p>
        </w:tc>
        <w:tc>
          <w:tcPr>
            <w:tcW w:w="1380" w:type="dxa"/>
            <w:tcBorders>
              <w:top w:val="nil"/>
              <w:left w:val="nil"/>
              <w:bottom w:val="single" w:sz="4" w:space="0" w:color="auto"/>
              <w:right w:val="single" w:sz="4" w:space="0" w:color="auto"/>
            </w:tcBorders>
            <w:shd w:val="clear" w:color="auto" w:fill="auto"/>
            <w:noWrap/>
            <w:vAlign w:val="center"/>
            <w:hideMark/>
          </w:tcPr>
          <w:p w14:paraId="3E507817" w14:textId="77777777" w:rsidR="005A7033" w:rsidRPr="005A7033" w:rsidRDefault="005A7033" w:rsidP="005A7033">
            <w:pPr>
              <w:jc w:val="right"/>
              <w:rPr>
                <w:rFonts w:cs="Arial"/>
                <w:color w:val="000000"/>
                <w:sz w:val="20"/>
                <w:szCs w:val="20"/>
              </w:rPr>
            </w:pPr>
            <w:r w:rsidRPr="005A7033">
              <w:rPr>
                <w:rFonts w:cs="Arial"/>
                <w:color w:val="000000"/>
                <w:sz w:val="20"/>
                <w:szCs w:val="20"/>
              </w:rPr>
              <w:t>0,4</w:t>
            </w:r>
          </w:p>
        </w:tc>
        <w:tc>
          <w:tcPr>
            <w:tcW w:w="1880" w:type="dxa"/>
            <w:tcBorders>
              <w:top w:val="nil"/>
              <w:left w:val="nil"/>
              <w:bottom w:val="single" w:sz="4" w:space="0" w:color="auto"/>
              <w:right w:val="single" w:sz="4" w:space="0" w:color="auto"/>
            </w:tcBorders>
            <w:shd w:val="clear" w:color="auto" w:fill="auto"/>
            <w:noWrap/>
            <w:vAlign w:val="center"/>
            <w:hideMark/>
          </w:tcPr>
          <w:p w14:paraId="301BDA01"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3787356D" w14:textId="77777777" w:rsidR="005A7033" w:rsidRPr="005A7033" w:rsidRDefault="005A7033" w:rsidP="005A7033">
            <w:pPr>
              <w:jc w:val="right"/>
              <w:rPr>
                <w:rFonts w:cs="Arial"/>
                <w:color w:val="000000"/>
                <w:sz w:val="20"/>
                <w:szCs w:val="20"/>
              </w:rPr>
            </w:pPr>
            <w:r w:rsidRPr="005A7033">
              <w:rPr>
                <w:rFonts w:cs="Arial"/>
                <w:color w:val="000000"/>
                <w:sz w:val="20"/>
                <w:szCs w:val="20"/>
              </w:rPr>
              <w:t>28</w:t>
            </w:r>
          </w:p>
        </w:tc>
        <w:tc>
          <w:tcPr>
            <w:tcW w:w="1447" w:type="dxa"/>
            <w:tcBorders>
              <w:top w:val="nil"/>
              <w:left w:val="nil"/>
              <w:bottom w:val="single" w:sz="4" w:space="0" w:color="auto"/>
              <w:right w:val="single" w:sz="4" w:space="0" w:color="auto"/>
            </w:tcBorders>
            <w:shd w:val="clear" w:color="auto" w:fill="auto"/>
            <w:noWrap/>
            <w:vAlign w:val="center"/>
            <w:hideMark/>
          </w:tcPr>
          <w:p w14:paraId="59196100" w14:textId="77777777" w:rsidR="005A7033" w:rsidRPr="005A7033" w:rsidRDefault="005A7033" w:rsidP="005A7033">
            <w:pPr>
              <w:jc w:val="right"/>
              <w:rPr>
                <w:rFonts w:cs="Arial"/>
                <w:color w:val="000000"/>
                <w:sz w:val="20"/>
                <w:szCs w:val="20"/>
              </w:rPr>
            </w:pPr>
            <w:r w:rsidRPr="005A7033">
              <w:rPr>
                <w:rFonts w:cs="Arial"/>
                <w:color w:val="000000"/>
                <w:sz w:val="20"/>
                <w:szCs w:val="20"/>
              </w:rPr>
              <w:t>28</w:t>
            </w:r>
          </w:p>
        </w:tc>
        <w:tc>
          <w:tcPr>
            <w:tcW w:w="1110" w:type="dxa"/>
            <w:tcBorders>
              <w:top w:val="nil"/>
              <w:left w:val="nil"/>
              <w:bottom w:val="single" w:sz="4" w:space="0" w:color="auto"/>
              <w:right w:val="single" w:sz="4" w:space="0" w:color="auto"/>
            </w:tcBorders>
            <w:shd w:val="clear" w:color="auto" w:fill="auto"/>
            <w:vAlign w:val="center"/>
            <w:hideMark/>
          </w:tcPr>
          <w:p w14:paraId="3DAB2500"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69B74F55"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4E93E14E" w14:textId="77777777" w:rsidTr="005A7033">
        <w:trPr>
          <w:trHeight w:val="1605"/>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8DC20" w14:textId="77777777" w:rsidR="005A7033" w:rsidRPr="005A7033" w:rsidRDefault="005A7033" w:rsidP="005A7033">
            <w:pPr>
              <w:jc w:val="right"/>
              <w:rPr>
                <w:rFonts w:cs="Arial"/>
                <w:color w:val="000000"/>
                <w:sz w:val="20"/>
                <w:szCs w:val="20"/>
              </w:rPr>
            </w:pPr>
            <w:r w:rsidRPr="005A7033">
              <w:rPr>
                <w:rFonts w:cs="Arial"/>
                <w:color w:val="000000"/>
                <w:sz w:val="20"/>
                <w:szCs w:val="20"/>
              </w:rPr>
              <w:lastRenderedPageBreak/>
              <w:t>6</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175F8" w14:textId="77777777" w:rsidR="005A7033" w:rsidRPr="005A7033" w:rsidRDefault="005A7033" w:rsidP="005A7033">
            <w:pPr>
              <w:rPr>
                <w:rFonts w:cs="Arial"/>
                <w:color w:val="000000"/>
                <w:sz w:val="20"/>
                <w:szCs w:val="20"/>
              </w:rPr>
            </w:pPr>
            <w:r w:rsidRPr="005A7033">
              <w:rPr>
                <w:rFonts w:cs="Arial"/>
                <w:color w:val="000000"/>
                <w:sz w:val="20"/>
                <w:szCs w:val="20"/>
              </w:rPr>
              <w:t>LOTOS SULFOCAL 302 lub                                     ORLEN HUTPLEX EP2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7635E" w14:textId="77777777" w:rsidR="005A7033" w:rsidRPr="005A7033" w:rsidRDefault="005A7033" w:rsidP="005A7033">
            <w:pPr>
              <w:rPr>
                <w:rFonts w:cs="Arial"/>
                <w:color w:val="000000"/>
                <w:sz w:val="16"/>
                <w:szCs w:val="16"/>
              </w:rPr>
            </w:pPr>
            <w:r w:rsidRPr="005A7033">
              <w:rPr>
                <w:rFonts w:cs="Arial"/>
                <w:color w:val="000000"/>
                <w:sz w:val="16"/>
                <w:szCs w:val="16"/>
              </w:rPr>
              <w:t xml:space="preserve">wielozadaniowy smar specjalny przeznaczony do smarowania łożysk wolno i szybko obrotowych,  pracujących w wysokich temperaturach, odporny na wypłukiwanie zimną wodą, zapewniający ochronę  przed korozją, z zawartością siarczanu wapnia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BD06F" w14:textId="77777777" w:rsidR="005A7033" w:rsidRPr="005A7033" w:rsidRDefault="005A7033" w:rsidP="005A7033">
            <w:pPr>
              <w:rPr>
                <w:rFonts w:cs="Arial"/>
                <w:color w:val="000000"/>
                <w:sz w:val="20"/>
                <w:szCs w:val="20"/>
              </w:rPr>
            </w:pPr>
            <w:r w:rsidRPr="005A7033">
              <w:rPr>
                <w:rFonts w:cs="Arial"/>
                <w:color w:val="000000"/>
                <w:sz w:val="20"/>
                <w:szCs w:val="20"/>
              </w:rPr>
              <w:t>kg</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81082" w14:textId="77777777" w:rsidR="005A7033" w:rsidRPr="005A7033" w:rsidRDefault="005A7033" w:rsidP="005A7033">
            <w:pPr>
              <w:jc w:val="right"/>
              <w:rPr>
                <w:rFonts w:cs="Arial"/>
                <w:color w:val="000000"/>
                <w:sz w:val="20"/>
                <w:szCs w:val="20"/>
              </w:rPr>
            </w:pPr>
            <w:r w:rsidRPr="005A7033">
              <w:rPr>
                <w:rFonts w:cs="Arial"/>
                <w:color w:val="000000"/>
                <w:sz w:val="20"/>
                <w:szCs w:val="20"/>
              </w:rPr>
              <w:t>12,5</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E316F"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B1982"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E742E" w14:textId="77777777" w:rsidR="005A7033" w:rsidRPr="005A7033" w:rsidRDefault="005A7033" w:rsidP="005A7033">
            <w:pPr>
              <w:jc w:val="right"/>
              <w:rPr>
                <w:rFonts w:cs="Arial"/>
                <w:color w:val="000000"/>
                <w:sz w:val="20"/>
                <w:szCs w:val="20"/>
              </w:rPr>
            </w:pPr>
            <w:r w:rsidRPr="005A7033">
              <w:rPr>
                <w:rFonts w:cs="Arial"/>
                <w:color w:val="000000"/>
                <w:sz w:val="20"/>
                <w:szCs w:val="20"/>
              </w:rPr>
              <w:t>12,5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BEE64"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53876"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948B6DD" w14:textId="77777777" w:rsidTr="005A7033">
        <w:trPr>
          <w:trHeight w:val="1457"/>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75065" w14:textId="77777777" w:rsidR="005A7033" w:rsidRPr="005A7033" w:rsidRDefault="005A7033" w:rsidP="005A7033">
            <w:pPr>
              <w:jc w:val="right"/>
              <w:rPr>
                <w:rFonts w:cs="Arial"/>
                <w:color w:val="000000"/>
                <w:sz w:val="20"/>
                <w:szCs w:val="20"/>
              </w:rPr>
            </w:pPr>
            <w:r w:rsidRPr="005A7033">
              <w:rPr>
                <w:rFonts w:cs="Arial"/>
                <w:color w:val="000000"/>
                <w:sz w:val="20"/>
                <w:szCs w:val="20"/>
              </w:rPr>
              <w:t>7</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14:paraId="5713EB1D" w14:textId="77777777" w:rsidR="005A7033" w:rsidRPr="005A7033" w:rsidRDefault="005A7033" w:rsidP="005A7033">
            <w:pPr>
              <w:rPr>
                <w:rFonts w:cs="Arial"/>
                <w:color w:val="000000"/>
                <w:sz w:val="20"/>
                <w:szCs w:val="20"/>
              </w:rPr>
            </w:pPr>
            <w:r w:rsidRPr="005A7033">
              <w:rPr>
                <w:rFonts w:cs="Arial"/>
                <w:color w:val="000000"/>
                <w:sz w:val="20"/>
                <w:szCs w:val="20"/>
              </w:rPr>
              <w:t>QUATOR SMAR GARFITOWANY lub  ORLEN SMAR GRAFITOWANY</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22F88C2" w14:textId="77777777" w:rsidR="005A7033" w:rsidRPr="005A7033" w:rsidRDefault="005A7033" w:rsidP="005A7033">
            <w:pPr>
              <w:rPr>
                <w:rFonts w:cs="Arial"/>
                <w:color w:val="000000"/>
                <w:sz w:val="16"/>
                <w:szCs w:val="16"/>
              </w:rPr>
            </w:pPr>
            <w:r w:rsidRPr="005A7033">
              <w:rPr>
                <w:rFonts w:cs="Arial"/>
                <w:color w:val="000000"/>
                <w:sz w:val="16"/>
                <w:szCs w:val="16"/>
              </w:rPr>
              <w:t xml:space="preserve">smar grafitowany, wapniowy przeznaczony do smarowania piór resorów, gwintów śrub, otwartych przekładni zębatych , przekładni zębatych, przekładni ślimakowych, łańcuchów oraz innych silnie obciążonych węzłów tarcia.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49E506B" w14:textId="77777777" w:rsidR="005A7033" w:rsidRPr="005A7033" w:rsidRDefault="005A7033" w:rsidP="005A7033">
            <w:pPr>
              <w:rPr>
                <w:rFonts w:cs="Arial"/>
                <w:color w:val="000000"/>
                <w:sz w:val="20"/>
                <w:szCs w:val="20"/>
              </w:rPr>
            </w:pPr>
            <w:r w:rsidRPr="005A7033">
              <w:rPr>
                <w:rFonts w:cs="Arial"/>
                <w:color w:val="000000"/>
                <w:sz w:val="20"/>
                <w:szCs w:val="20"/>
              </w:rPr>
              <w:t>kg</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287FFFD3" w14:textId="77777777" w:rsidR="005A7033" w:rsidRPr="005A7033" w:rsidRDefault="005A7033" w:rsidP="005A7033">
            <w:pPr>
              <w:jc w:val="right"/>
              <w:rPr>
                <w:rFonts w:cs="Arial"/>
                <w:color w:val="000000"/>
                <w:sz w:val="20"/>
                <w:szCs w:val="20"/>
              </w:rPr>
            </w:pPr>
            <w:r w:rsidRPr="005A7033">
              <w:rPr>
                <w:rFonts w:cs="Arial"/>
                <w:color w:val="000000"/>
                <w:sz w:val="20"/>
                <w:szCs w:val="20"/>
              </w:rPr>
              <w:t>15</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51860B28"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E66DEA4"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6B77FCA3" w14:textId="77777777" w:rsidR="005A7033" w:rsidRPr="005A7033" w:rsidRDefault="005A7033" w:rsidP="005A7033">
            <w:pPr>
              <w:jc w:val="right"/>
              <w:rPr>
                <w:rFonts w:cs="Arial"/>
                <w:color w:val="000000"/>
                <w:sz w:val="20"/>
                <w:szCs w:val="20"/>
              </w:rPr>
            </w:pPr>
            <w:r w:rsidRPr="005A7033">
              <w:rPr>
                <w:rFonts w:cs="Arial"/>
                <w:color w:val="000000"/>
                <w:sz w:val="20"/>
                <w:szCs w:val="20"/>
              </w:rPr>
              <w:t>15</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7523E8D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A90C45"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91B73C2" w14:textId="77777777" w:rsidTr="005A7033">
        <w:trPr>
          <w:trHeight w:val="983"/>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559C299B" w14:textId="77777777" w:rsidR="005A7033" w:rsidRPr="005A7033" w:rsidRDefault="005A7033" w:rsidP="005A7033">
            <w:pPr>
              <w:jc w:val="right"/>
              <w:rPr>
                <w:rFonts w:cs="Arial"/>
                <w:color w:val="000000"/>
                <w:sz w:val="20"/>
                <w:szCs w:val="20"/>
              </w:rPr>
            </w:pPr>
            <w:r w:rsidRPr="005A7033">
              <w:rPr>
                <w:rFonts w:cs="Arial"/>
                <w:color w:val="000000"/>
                <w:sz w:val="20"/>
                <w:szCs w:val="20"/>
              </w:rPr>
              <w:t>8</w:t>
            </w:r>
          </w:p>
        </w:tc>
        <w:tc>
          <w:tcPr>
            <w:tcW w:w="3311" w:type="dxa"/>
            <w:tcBorders>
              <w:top w:val="nil"/>
              <w:left w:val="nil"/>
              <w:bottom w:val="single" w:sz="4" w:space="0" w:color="auto"/>
              <w:right w:val="single" w:sz="4" w:space="0" w:color="auto"/>
            </w:tcBorders>
            <w:shd w:val="clear" w:color="auto" w:fill="auto"/>
            <w:noWrap/>
            <w:vAlign w:val="center"/>
            <w:hideMark/>
          </w:tcPr>
          <w:p w14:paraId="62F4F9AC" w14:textId="77777777" w:rsidR="005A7033" w:rsidRPr="005A7033" w:rsidRDefault="005A7033" w:rsidP="005A7033">
            <w:pPr>
              <w:rPr>
                <w:rFonts w:cs="Arial"/>
                <w:color w:val="000000"/>
                <w:sz w:val="20"/>
                <w:szCs w:val="20"/>
              </w:rPr>
            </w:pPr>
            <w:r w:rsidRPr="005A7033">
              <w:rPr>
                <w:rFonts w:cs="Arial"/>
                <w:color w:val="000000"/>
                <w:sz w:val="20"/>
                <w:szCs w:val="20"/>
              </w:rPr>
              <w:t>MOBILUX EP 004</w:t>
            </w:r>
          </w:p>
        </w:tc>
        <w:tc>
          <w:tcPr>
            <w:tcW w:w="2693" w:type="dxa"/>
            <w:tcBorders>
              <w:top w:val="nil"/>
              <w:left w:val="nil"/>
              <w:bottom w:val="single" w:sz="4" w:space="0" w:color="auto"/>
              <w:right w:val="single" w:sz="4" w:space="0" w:color="auto"/>
            </w:tcBorders>
            <w:shd w:val="clear" w:color="auto" w:fill="auto"/>
            <w:vAlign w:val="center"/>
            <w:hideMark/>
          </w:tcPr>
          <w:p w14:paraId="6B1B1792" w14:textId="77777777" w:rsidR="005A7033" w:rsidRPr="005A7033" w:rsidRDefault="005A7033" w:rsidP="005A7033">
            <w:pPr>
              <w:rPr>
                <w:rFonts w:cs="Arial"/>
                <w:color w:val="000000"/>
                <w:sz w:val="16"/>
                <w:szCs w:val="16"/>
              </w:rPr>
            </w:pPr>
            <w:r w:rsidRPr="005A7033">
              <w:rPr>
                <w:rFonts w:cs="Arial"/>
                <w:color w:val="000000"/>
                <w:sz w:val="16"/>
                <w:szCs w:val="16"/>
              </w:rPr>
              <w:t xml:space="preserve">smar uniwersalny, przemysłowy, półpłynny do specjalnych zastosowań; zagęszczacz litowy, klasa NLGI: 000 </w:t>
            </w:r>
          </w:p>
        </w:tc>
        <w:tc>
          <w:tcPr>
            <w:tcW w:w="567" w:type="dxa"/>
            <w:tcBorders>
              <w:top w:val="nil"/>
              <w:left w:val="nil"/>
              <w:bottom w:val="single" w:sz="4" w:space="0" w:color="auto"/>
              <w:right w:val="single" w:sz="4" w:space="0" w:color="auto"/>
            </w:tcBorders>
            <w:shd w:val="clear" w:color="auto" w:fill="auto"/>
            <w:noWrap/>
            <w:vAlign w:val="center"/>
            <w:hideMark/>
          </w:tcPr>
          <w:p w14:paraId="09641EF3" w14:textId="77777777" w:rsidR="005A7033" w:rsidRPr="005A7033" w:rsidRDefault="005A7033" w:rsidP="005A7033">
            <w:pPr>
              <w:rPr>
                <w:rFonts w:cs="Arial"/>
                <w:color w:val="000000"/>
                <w:sz w:val="20"/>
                <w:szCs w:val="20"/>
              </w:rPr>
            </w:pPr>
            <w:r w:rsidRPr="005A7033">
              <w:rPr>
                <w:rFonts w:cs="Arial"/>
                <w:color w:val="000000"/>
                <w:sz w:val="20"/>
                <w:szCs w:val="20"/>
              </w:rPr>
              <w:t>Kg</w:t>
            </w:r>
          </w:p>
        </w:tc>
        <w:tc>
          <w:tcPr>
            <w:tcW w:w="1380" w:type="dxa"/>
            <w:tcBorders>
              <w:top w:val="nil"/>
              <w:left w:val="nil"/>
              <w:bottom w:val="single" w:sz="4" w:space="0" w:color="auto"/>
              <w:right w:val="single" w:sz="4" w:space="0" w:color="auto"/>
            </w:tcBorders>
            <w:shd w:val="clear" w:color="auto" w:fill="auto"/>
            <w:noWrap/>
            <w:vAlign w:val="center"/>
            <w:hideMark/>
          </w:tcPr>
          <w:p w14:paraId="6103FAC3"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vAlign w:val="center"/>
            <w:hideMark/>
          </w:tcPr>
          <w:p w14:paraId="70B7E44D"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59BE5987" w14:textId="77777777" w:rsidR="005A7033" w:rsidRPr="005A7033" w:rsidRDefault="005A7033" w:rsidP="005A7033">
            <w:pPr>
              <w:jc w:val="right"/>
              <w:rPr>
                <w:rFonts w:cs="Arial"/>
                <w:color w:val="000000"/>
                <w:sz w:val="20"/>
                <w:szCs w:val="20"/>
              </w:rPr>
            </w:pPr>
            <w:r w:rsidRPr="005A7033">
              <w:rPr>
                <w:rFonts w:cs="Arial"/>
                <w:color w:val="000000"/>
                <w:sz w:val="20"/>
                <w:szCs w:val="20"/>
              </w:rPr>
              <w:t>12</w:t>
            </w:r>
          </w:p>
        </w:tc>
        <w:tc>
          <w:tcPr>
            <w:tcW w:w="1447" w:type="dxa"/>
            <w:tcBorders>
              <w:top w:val="nil"/>
              <w:left w:val="nil"/>
              <w:bottom w:val="single" w:sz="4" w:space="0" w:color="auto"/>
              <w:right w:val="single" w:sz="4" w:space="0" w:color="auto"/>
            </w:tcBorders>
            <w:shd w:val="clear" w:color="auto" w:fill="auto"/>
            <w:noWrap/>
            <w:vAlign w:val="center"/>
            <w:hideMark/>
          </w:tcPr>
          <w:p w14:paraId="767D7E1C" w14:textId="77777777" w:rsidR="005A7033" w:rsidRPr="005A7033" w:rsidRDefault="005A7033" w:rsidP="005A7033">
            <w:pPr>
              <w:jc w:val="right"/>
              <w:rPr>
                <w:rFonts w:cs="Arial"/>
                <w:color w:val="000000"/>
                <w:sz w:val="20"/>
                <w:szCs w:val="20"/>
              </w:rPr>
            </w:pPr>
            <w:r w:rsidRPr="005A7033">
              <w:rPr>
                <w:rFonts w:cs="Arial"/>
                <w:color w:val="000000"/>
                <w:sz w:val="20"/>
                <w:szCs w:val="20"/>
              </w:rPr>
              <w:t>240</w:t>
            </w:r>
          </w:p>
        </w:tc>
        <w:tc>
          <w:tcPr>
            <w:tcW w:w="1110" w:type="dxa"/>
            <w:tcBorders>
              <w:top w:val="nil"/>
              <w:left w:val="nil"/>
              <w:bottom w:val="single" w:sz="4" w:space="0" w:color="auto"/>
              <w:right w:val="single" w:sz="4" w:space="0" w:color="auto"/>
            </w:tcBorders>
            <w:shd w:val="clear" w:color="auto" w:fill="auto"/>
            <w:vAlign w:val="center"/>
            <w:hideMark/>
          </w:tcPr>
          <w:p w14:paraId="475BF1D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2D5A37CD"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859B17B" w14:textId="77777777" w:rsidTr="005A7033">
        <w:trPr>
          <w:trHeight w:val="698"/>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2D34D3D6" w14:textId="77777777" w:rsidR="005A7033" w:rsidRPr="005A7033" w:rsidRDefault="005A7033" w:rsidP="005A7033">
            <w:pPr>
              <w:jc w:val="right"/>
              <w:rPr>
                <w:rFonts w:cs="Arial"/>
                <w:color w:val="000000"/>
                <w:sz w:val="20"/>
                <w:szCs w:val="20"/>
              </w:rPr>
            </w:pPr>
            <w:r w:rsidRPr="005A7033">
              <w:rPr>
                <w:rFonts w:cs="Arial"/>
                <w:color w:val="000000"/>
                <w:sz w:val="20"/>
                <w:szCs w:val="20"/>
              </w:rPr>
              <w:t>9</w:t>
            </w:r>
          </w:p>
        </w:tc>
        <w:tc>
          <w:tcPr>
            <w:tcW w:w="3311" w:type="dxa"/>
            <w:tcBorders>
              <w:top w:val="nil"/>
              <w:left w:val="nil"/>
              <w:bottom w:val="single" w:sz="4" w:space="0" w:color="auto"/>
              <w:right w:val="single" w:sz="4" w:space="0" w:color="auto"/>
            </w:tcBorders>
            <w:shd w:val="clear" w:color="auto" w:fill="auto"/>
            <w:vAlign w:val="center"/>
            <w:hideMark/>
          </w:tcPr>
          <w:p w14:paraId="5EAF840B" w14:textId="77777777" w:rsidR="005A7033" w:rsidRPr="005A7033" w:rsidRDefault="005A7033" w:rsidP="005A7033">
            <w:pPr>
              <w:rPr>
                <w:rFonts w:cs="Arial"/>
                <w:color w:val="000000"/>
                <w:sz w:val="20"/>
                <w:szCs w:val="20"/>
              </w:rPr>
            </w:pPr>
            <w:r w:rsidRPr="005A7033">
              <w:rPr>
                <w:rFonts w:cs="Arial"/>
                <w:color w:val="000000"/>
                <w:sz w:val="20"/>
                <w:szCs w:val="20"/>
              </w:rPr>
              <w:t>MOBILGEAR 600 XP 150</w:t>
            </w:r>
          </w:p>
        </w:tc>
        <w:tc>
          <w:tcPr>
            <w:tcW w:w="2693" w:type="dxa"/>
            <w:tcBorders>
              <w:top w:val="nil"/>
              <w:left w:val="nil"/>
              <w:bottom w:val="single" w:sz="4" w:space="0" w:color="auto"/>
              <w:right w:val="single" w:sz="4" w:space="0" w:color="auto"/>
            </w:tcBorders>
            <w:shd w:val="clear" w:color="auto" w:fill="auto"/>
            <w:vAlign w:val="center"/>
            <w:hideMark/>
          </w:tcPr>
          <w:p w14:paraId="0E6988E5" w14:textId="77777777" w:rsidR="005A7033" w:rsidRPr="005A7033" w:rsidRDefault="005A7033" w:rsidP="005A7033">
            <w:pPr>
              <w:jc w:val="center"/>
              <w:rPr>
                <w:rFonts w:cs="Arial"/>
                <w:color w:val="000000"/>
                <w:sz w:val="16"/>
                <w:szCs w:val="16"/>
              </w:rPr>
            </w:pPr>
            <w:r w:rsidRPr="005A7033">
              <w:rPr>
                <w:rFonts w:cs="Arial"/>
                <w:color w:val="000000"/>
                <w:sz w:val="16"/>
                <w:szCs w:val="16"/>
              </w:rPr>
              <w:t>Olej do przekładni przemysłowych , mineralny, ISO VG 150; lepkość mm</w:t>
            </w:r>
            <w:r w:rsidRPr="005A7033">
              <w:rPr>
                <w:rFonts w:cs="Arial"/>
                <w:color w:val="000000"/>
                <w:sz w:val="16"/>
                <w:szCs w:val="16"/>
                <w:vertAlign w:val="superscript"/>
              </w:rPr>
              <w:t>2</w:t>
            </w:r>
            <w:r w:rsidRPr="005A7033">
              <w:rPr>
                <w:rFonts w:cs="Arial"/>
                <w:color w:val="000000"/>
                <w:sz w:val="16"/>
                <w:szCs w:val="16"/>
              </w:rPr>
              <w:t xml:space="preserve">/s 40°C 135-165 </w:t>
            </w:r>
          </w:p>
        </w:tc>
        <w:tc>
          <w:tcPr>
            <w:tcW w:w="567" w:type="dxa"/>
            <w:tcBorders>
              <w:top w:val="nil"/>
              <w:left w:val="nil"/>
              <w:bottom w:val="single" w:sz="4" w:space="0" w:color="auto"/>
              <w:right w:val="single" w:sz="4" w:space="0" w:color="auto"/>
            </w:tcBorders>
            <w:shd w:val="clear" w:color="auto" w:fill="auto"/>
            <w:noWrap/>
            <w:vAlign w:val="center"/>
            <w:hideMark/>
          </w:tcPr>
          <w:p w14:paraId="01B56614"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2719B92D"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noWrap/>
            <w:vAlign w:val="center"/>
            <w:hideMark/>
          </w:tcPr>
          <w:p w14:paraId="20E1B7C3"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E53781A"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nil"/>
              <w:left w:val="nil"/>
              <w:bottom w:val="single" w:sz="4" w:space="0" w:color="auto"/>
              <w:right w:val="single" w:sz="4" w:space="0" w:color="auto"/>
            </w:tcBorders>
            <w:shd w:val="clear" w:color="auto" w:fill="auto"/>
            <w:noWrap/>
            <w:vAlign w:val="center"/>
            <w:hideMark/>
          </w:tcPr>
          <w:p w14:paraId="33334321" w14:textId="77777777" w:rsidR="005A7033" w:rsidRPr="005A7033" w:rsidRDefault="005A7033" w:rsidP="005A7033">
            <w:pPr>
              <w:jc w:val="right"/>
              <w:rPr>
                <w:rFonts w:cs="Arial"/>
                <w:color w:val="000000"/>
                <w:sz w:val="20"/>
                <w:szCs w:val="20"/>
              </w:rPr>
            </w:pPr>
            <w:r w:rsidRPr="005A7033">
              <w:rPr>
                <w:rFonts w:cs="Arial"/>
                <w:color w:val="000000"/>
                <w:sz w:val="20"/>
                <w:szCs w:val="20"/>
              </w:rPr>
              <w:t>80</w:t>
            </w:r>
          </w:p>
        </w:tc>
        <w:tc>
          <w:tcPr>
            <w:tcW w:w="1110" w:type="dxa"/>
            <w:tcBorders>
              <w:top w:val="nil"/>
              <w:left w:val="nil"/>
              <w:bottom w:val="single" w:sz="4" w:space="0" w:color="auto"/>
              <w:right w:val="single" w:sz="4" w:space="0" w:color="auto"/>
            </w:tcBorders>
            <w:shd w:val="clear" w:color="auto" w:fill="auto"/>
            <w:vAlign w:val="center"/>
            <w:hideMark/>
          </w:tcPr>
          <w:p w14:paraId="50A31FF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1D0EB59B"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E67E0E5" w14:textId="77777777" w:rsidTr="005A7033">
        <w:trPr>
          <w:trHeight w:val="695"/>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03FAA20A" w14:textId="77777777" w:rsidR="005A7033" w:rsidRPr="005A7033" w:rsidRDefault="005A7033" w:rsidP="005A7033">
            <w:pPr>
              <w:jc w:val="right"/>
              <w:rPr>
                <w:rFonts w:cs="Arial"/>
                <w:color w:val="000000"/>
                <w:sz w:val="20"/>
                <w:szCs w:val="20"/>
              </w:rPr>
            </w:pPr>
            <w:r w:rsidRPr="005A7033">
              <w:rPr>
                <w:rFonts w:cs="Arial"/>
                <w:color w:val="000000"/>
                <w:sz w:val="20"/>
                <w:szCs w:val="20"/>
              </w:rPr>
              <w:t>10</w:t>
            </w:r>
          </w:p>
        </w:tc>
        <w:tc>
          <w:tcPr>
            <w:tcW w:w="3311" w:type="dxa"/>
            <w:tcBorders>
              <w:top w:val="nil"/>
              <w:left w:val="nil"/>
              <w:bottom w:val="single" w:sz="4" w:space="0" w:color="auto"/>
              <w:right w:val="single" w:sz="4" w:space="0" w:color="auto"/>
            </w:tcBorders>
            <w:shd w:val="clear" w:color="auto" w:fill="auto"/>
            <w:vAlign w:val="center"/>
            <w:hideMark/>
          </w:tcPr>
          <w:p w14:paraId="412711C1" w14:textId="77777777" w:rsidR="005A7033" w:rsidRPr="005A7033" w:rsidRDefault="005A7033" w:rsidP="005A7033">
            <w:pPr>
              <w:rPr>
                <w:rFonts w:cs="Arial"/>
                <w:color w:val="000000"/>
                <w:sz w:val="20"/>
                <w:szCs w:val="20"/>
              </w:rPr>
            </w:pPr>
            <w:r w:rsidRPr="005A7033">
              <w:rPr>
                <w:rFonts w:cs="Arial"/>
                <w:color w:val="000000"/>
                <w:sz w:val="20"/>
                <w:szCs w:val="20"/>
              </w:rPr>
              <w:t>MOBILGEAR 600 XP 680</w:t>
            </w:r>
          </w:p>
        </w:tc>
        <w:tc>
          <w:tcPr>
            <w:tcW w:w="2693" w:type="dxa"/>
            <w:tcBorders>
              <w:top w:val="nil"/>
              <w:left w:val="nil"/>
              <w:bottom w:val="single" w:sz="4" w:space="0" w:color="auto"/>
              <w:right w:val="single" w:sz="4" w:space="0" w:color="auto"/>
            </w:tcBorders>
            <w:shd w:val="clear" w:color="auto" w:fill="auto"/>
            <w:vAlign w:val="center"/>
            <w:hideMark/>
          </w:tcPr>
          <w:p w14:paraId="12E0F4D4" w14:textId="77777777" w:rsidR="005A7033" w:rsidRPr="005A7033" w:rsidRDefault="005A7033" w:rsidP="005A7033">
            <w:pPr>
              <w:jc w:val="center"/>
              <w:rPr>
                <w:rFonts w:cs="Arial"/>
                <w:color w:val="000000"/>
                <w:sz w:val="16"/>
                <w:szCs w:val="16"/>
              </w:rPr>
            </w:pPr>
            <w:r w:rsidRPr="005A7033">
              <w:rPr>
                <w:rFonts w:cs="Arial"/>
                <w:color w:val="000000"/>
                <w:sz w:val="16"/>
                <w:szCs w:val="16"/>
              </w:rPr>
              <w:t>Olej do przekładni przemysłowych , mineralny, ISO VG 680, lepkość mm</w:t>
            </w:r>
            <w:r w:rsidRPr="005A7033">
              <w:rPr>
                <w:rFonts w:cs="Arial"/>
                <w:color w:val="000000"/>
                <w:sz w:val="16"/>
                <w:szCs w:val="16"/>
                <w:vertAlign w:val="superscript"/>
              </w:rPr>
              <w:t>2</w:t>
            </w:r>
            <w:r w:rsidRPr="005A7033">
              <w:rPr>
                <w:rFonts w:cs="Arial"/>
                <w:color w:val="000000"/>
                <w:sz w:val="16"/>
                <w:szCs w:val="16"/>
              </w:rPr>
              <w:t>/s 40°C 612-748</w:t>
            </w:r>
          </w:p>
        </w:tc>
        <w:tc>
          <w:tcPr>
            <w:tcW w:w="567" w:type="dxa"/>
            <w:tcBorders>
              <w:top w:val="nil"/>
              <w:left w:val="nil"/>
              <w:bottom w:val="single" w:sz="4" w:space="0" w:color="auto"/>
              <w:right w:val="single" w:sz="4" w:space="0" w:color="auto"/>
            </w:tcBorders>
            <w:shd w:val="clear" w:color="auto" w:fill="auto"/>
            <w:noWrap/>
            <w:vAlign w:val="center"/>
            <w:hideMark/>
          </w:tcPr>
          <w:p w14:paraId="5B1D2914"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08BDC9B9"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noWrap/>
            <w:vAlign w:val="center"/>
            <w:hideMark/>
          </w:tcPr>
          <w:p w14:paraId="73F06F6F"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69EFDC20"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nil"/>
              <w:left w:val="nil"/>
              <w:bottom w:val="single" w:sz="4" w:space="0" w:color="auto"/>
              <w:right w:val="single" w:sz="4" w:space="0" w:color="auto"/>
            </w:tcBorders>
            <w:shd w:val="clear" w:color="auto" w:fill="auto"/>
            <w:noWrap/>
            <w:vAlign w:val="center"/>
            <w:hideMark/>
          </w:tcPr>
          <w:p w14:paraId="31DC998F"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nil"/>
              <w:left w:val="nil"/>
              <w:bottom w:val="single" w:sz="4" w:space="0" w:color="auto"/>
              <w:right w:val="single" w:sz="4" w:space="0" w:color="auto"/>
            </w:tcBorders>
            <w:shd w:val="clear" w:color="auto" w:fill="auto"/>
            <w:vAlign w:val="center"/>
            <w:hideMark/>
          </w:tcPr>
          <w:p w14:paraId="76FBC5EF"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3E54A80"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0B8C38C" w14:textId="77777777" w:rsidTr="005A7033">
        <w:trPr>
          <w:trHeight w:val="705"/>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22BAD92" w14:textId="77777777" w:rsidR="005A7033" w:rsidRPr="005A7033" w:rsidRDefault="005A7033" w:rsidP="005A7033">
            <w:pPr>
              <w:jc w:val="right"/>
              <w:rPr>
                <w:rFonts w:cs="Arial"/>
                <w:color w:val="000000"/>
                <w:sz w:val="20"/>
                <w:szCs w:val="20"/>
              </w:rPr>
            </w:pPr>
            <w:r w:rsidRPr="005A7033">
              <w:rPr>
                <w:rFonts w:cs="Arial"/>
                <w:color w:val="000000"/>
                <w:sz w:val="20"/>
                <w:szCs w:val="20"/>
              </w:rPr>
              <w:t>11</w:t>
            </w:r>
          </w:p>
        </w:tc>
        <w:tc>
          <w:tcPr>
            <w:tcW w:w="3311" w:type="dxa"/>
            <w:tcBorders>
              <w:top w:val="nil"/>
              <w:left w:val="nil"/>
              <w:bottom w:val="single" w:sz="4" w:space="0" w:color="auto"/>
              <w:right w:val="single" w:sz="4" w:space="0" w:color="auto"/>
            </w:tcBorders>
            <w:shd w:val="clear" w:color="auto" w:fill="auto"/>
            <w:vAlign w:val="center"/>
            <w:hideMark/>
          </w:tcPr>
          <w:p w14:paraId="10AEA7F6" w14:textId="77777777" w:rsidR="005A7033" w:rsidRPr="005A7033" w:rsidRDefault="005A7033" w:rsidP="005A7033">
            <w:pPr>
              <w:rPr>
                <w:rFonts w:cs="Arial"/>
                <w:sz w:val="20"/>
                <w:szCs w:val="20"/>
              </w:rPr>
            </w:pPr>
            <w:r w:rsidRPr="005A7033">
              <w:rPr>
                <w:rFonts w:cs="Arial"/>
                <w:sz w:val="20"/>
                <w:szCs w:val="20"/>
              </w:rPr>
              <w:t>Axenol olej wazelinowy (parafinowy)</w:t>
            </w:r>
          </w:p>
        </w:tc>
        <w:tc>
          <w:tcPr>
            <w:tcW w:w="2693" w:type="dxa"/>
            <w:tcBorders>
              <w:top w:val="nil"/>
              <w:left w:val="nil"/>
              <w:bottom w:val="single" w:sz="4" w:space="0" w:color="auto"/>
              <w:right w:val="single" w:sz="4" w:space="0" w:color="auto"/>
            </w:tcBorders>
            <w:shd w:val="clear" w:color="auto" w:fill="auto"/>
            <w:vAlign w:val="center"/>
            <w:hideMark/>
          </w:tcPr>
          <w:p w14:paraId="176E4DD4" w14:textId="77777777" w:rsidR="005A7033" w:rsidRPr="005A7033" w:rsidRDefault="005A7033" w:rsidP="005A7033">
            <w:pPr>
              <w:jc w:val="center"/>
              <w:rPr>
                <w:rFonts w:cs="Arial"/>
                <w:color w:val="000000"/>
                <w:sz w:val="16"/>
                <w:szCs w:val="16"/>
              </w:rPr>
            </w:pPr>
            <w:r w:rsidRPr="005A7033">
              <w:rPr>
                <w:rFonts w:cs="Arial"/>
                <w:color w:val="000000"/>
                <w:sz w:val="16"/>
                <w:szCs w:val="16"/>
              </w:rPr>
              <w:t>Olej parafinowy nietoksyczny.</w:t>
            </w:r>
          </w:p>
        </w:tc>
        <w:tc>
          <w:tcPr>
            <w:tcW w:w="567" w:type="dxa"/>
            <w:tcBorders>
              <w:top w:val="nil"/>
              <w:left w:val="nil"/>
              <w:bottom w:val="single" w:sz="4" w:space="0" w:color="auto"/>
              <w:right w:val="single" w:sz="4" w:space="0" w:color="auto"/>
            </w:tcBorders>
            <w:shd w:val="clear" w:color="auto" w:fill="auto"/>
            <w:noWrap/>
            <w:vAlign w:val="center"/>
            <w:hideMark/>
          </w:tcPr>
          <w:p w14:paraId="7DAC8019"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5DBB473A"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noWrap/>
            <w:vAlign w:val="center"/>
            <w:hideMark/>
          </w:tcPr>
          <w:p w14:paraId="74A8578E"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7933DA78"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nil"/>
              <w:left w:val="nil"/>
              <w:bottom w:val="single" w:sz="4" w:space="0" w:color="auto"/>
              <w:right w:val="single" w:sz="4" w:space="0" w:color="auto"/>
            </w:tcBorders>
            <w:shd w:val="clear" w:color="auto" w:fill="auto"/>
            <w:noWrap/>
            <w:vAlign w:val="center"/>
            <w:hideMark/>
          </w:tcPr>
          <w:p w14:paraId="55511F69" w14:textId="77777777" w:rsidR="005A7033" w:rsidRPr="005A7033" w:rsidRDefault="005A7033" w:rsidP="005A7033">
            <w:pPr>
              <w:jc w:val="right"/>
              <w:rPr>
                <w:rFonts w:cs="Arial"/>
                <w:color w:val="000000"/>
                <w:sz w:val="20"/>
                <w:szCs w:val="20"/>
              </w:rPr>
            </w:pPr>
            <w:r w:rsidRPr="005A7033">
              <w:rPr>
                <w:rFonts w:cs="Arial"/>
                <w:color w:val="000000"/>
                <w:sz w:val="20"/>
                <w:szCs w:val="20"/>
              </w:rPr>
              <w:t>40</w:t>
            </w:r>
          </w:p>
        </w:tc>
        <w:tc>
          <w:tcPr>
            <w:tcW w:w="1110" w:type="dxa"/>
            <w:tcBorders>
              <w:top w:val="nil"/>
              <w:left w:val="nil"/>
              <w:bottom w:val="single" w:sz="4" w:space="0" w:color="auto"/>
              <w:right w:val="single" w:sz="4" w:space="0" w:color="auto"/>
            </w:tcBorders>
            <w:shd w:val="clear" w:color="auto" w:fill="auto"/>
            <w:vAlign w:val="center"/>
            <w:hideMark/>
          </w:tcPr>
          <w:p w14:paraId="242ED5B0"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3C892E9"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F0FDF5B" w14:textId="77777777" w:rsidTr="005A7033">
        <w:trPr>
          <w:trHeight w:val="417"/>
        </w:trPr>
        <w:tc>
          <w:tcPr>
            <w:tcW w:w="50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328F9A" w14:textId="77777777" w:rsidR="005A7033" w:rsidRPr="005A7033" w:rsidRDefault="005A7033" w:rsidP="005A7033">
            <w:pPr>
              <w:jc w:val="center"/>
              <w:rPr>
                <w:rFonts w:cs="Arial"/>
                <w:color w:val="000000"/>
                <w:sz w:val="20"/>
                <w:szCs w:val="20"/>
              </w:rPr>
            </w:pPr>
            <w:r w:rsidRPr="005A7033">
              <w:rPr>
                <w:rFonts w:cs="Arial"/>
                <w:color w:val="000000"/>
                <w:sz w:val="20"/>
                <w:szCs w:val="20"/>
              </w:rPr>
              <w:t>12</w:t>
            </w:r>
          </w:p>
        </w:tc>
        <w:tc>
          <w:tcPr>
            <w:tcW w:w="33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BBD433" w14:textId="77777777" w:rsidR="005A7033" w:rsidRPr="005A7033" w:rsidRDefault="005A7033" w:rsidP="005A7033">
            <w:pPr>
              <w:jc w:val="center"/>
              <w:rPr>
                <w:rFonts w:cs="Arial"/>
                <w:color w:val="000000"/>
                <w:sz w:val="20"/>
                <w:szCs w:val="20"/>
              </w:rPr>
            </w:pPr>
            <w:r w:rsidRPr="005A7033">
              <w:rPr>
                <w:rFonts w:cs="Arial"/>
                <w:color w:val="000000"/>
                <w:sz w:val="20"/>
                <w:szCs w:val="20"/>
              </w:rPr>
              <w:t>MOBIL DTE 26</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14:paraId="49C8666B" w14:textId="77777777" w:rsidR="005A7033" w:rsidRPr="005A7033" w:rsidRDefault="005A7033" w:rsidP="005A7033">
            <w:pPr>
              <w:jc w:val="center"/>
              <w:rPr>
                <w:rFonts w:cs="Arial"/>
                <w:color w:val="000000"/>
                <w:sz w:val="16"/>
                <w:szCs w:val="16"/>
              </w:rPr>
            </w:pPr>
            <w:r w:rsidRPr="005A7033">
              <w:rPr>
                <w:rFonts w:cs="Arial"/>
                <w:color w:val="000000"/>
                <w:sz w:val="16"/>
                <w:szCs w:val="16"/>
              </w:rPr>
              <w:t>Olej  hydrauliczny.  Mineralny, ISO VG 68, lepkość mm</w:t>
            </w:r>
            <w:r w:rsidRPr="005A7033">
              <w:rPr>
                <w:rFonts w:cs="Arial"/>
                <w:color w:val="000000"/>
                <w:sz w:val="16"/>
                <w:szCs w:val="16"/>
                <w:vertAlign w:val="superscript"/>
              </w:rPr>
              <w:t>2</w:t>
            </w:r>
            <w:r w:rsidRPr="005A7033">
              <w:rPr>
                <w:rFonts w:cs="Arial"/>
                <w:color w:val="000000"/>
                <w:sz w:val="16"/>
                <w:szCs w:val="16"/>
              </w:rPr>
              <w:t>/s 40°C 61,2-74,8</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0DF210"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3A0C0576" w14:textId="77777777" w:rsidR="005A7033" w:rsidRPr="005A7033" w:rsidRDefault="005A7033" w:rsidP="005A7033">
            <w:pPr>
              <w:jc w:val="right"/>
              <w:rPr>
                <w:rFonts w:cs="Arial"/>
                <w:color w:val="000000"/>
                <w:sz w:val="20"/>
                <w:szCs w:val="20"/>
              </w:rPr>
            </w:pPr>
            <w:r w:rsidRPr="005A7033">
              <w:rPr>
                <w:rFonts w:cs="Arial"/>
                <w:color w:val="000000"/>
                <w:sz w:val="20"/>
                <w:szCs w:val="20"/>
              </w:rPr>
              <w:t>208</w:t>
            </w:r>
          </w:p>
        </w:tc>
        <w:tc>
          <w:tcPr>
            <w:tcW w:w="1880" w:type="dxa"/>
            <w:tcBorders>
              <w:top w:val="nil"/>
              <w:left w:val="nil"/>
              <w:bottom w:val="single" w:sz="4" w:space="0" w:color="auto"/>
              <w:right w:val="single" w:sz="4" w:space="0" w:color="auto"/>
            </w:tcBorders>
            <w:shd w:val="clear" w:color="auto" w:fill="auto"/>
            <w:noWrap/>
            <w:vAlign w:val="center"/>
            <w:hideMark/>
          </w:tcPr>
          <w:p w14:paraId="7A3A5BCD"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2BE0C2CE"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nil"/>
              <w:left w:val="nil"/>
              <w:bottom w:val="single" w:sz="4" w:space="0" w:color="auto"/>
              <w:right w:val="single" w:sz="4" w:space="0" w:color="auto"/>
            </w:tcBorders>
            <w:shd w:val="clear" w:color="auto" w:fill="auto"/>
            <w:noWrap/>
            <w:vAlign w:val="center"/>
            <w:hideMark/>
          </w:tcPr>
          <w:p w14:paraId="689E3213" w14:textId="77777777" w:rsidR="005A7033" w:rsidRPr="005A7033" w:rsidRDefault="005A7033" w:rsidP="005A7033">
            <w:pPr>
              <w:jc w:val="right"/>
              <w:rPr>
                <w:rFonts w:cs="Arial"/>
                <w:color w:val="000000"/>
                <w:sz w:val="20"/>
                <w:szCs w:val="20"/>
              </w:rPr>
            </w:pPr>
            <w:r w:rsidRPr="005A7033">
              <w:rPr>
                <w:rFonts w:cs="Arial"/>
                <w:color w:val="000000"/>
                <w:sz w:val="20"/>
                <w:szCs w:val="20"/>
              </w:rPr>
              <w:t>208</w:t>
            </w:r>
          </w:p>
        </w:tc>
        <w:tc>
          <w:tcPr>
            <w:tcW w:w="1110" w:type="dxa"/>
            <w:tcBorders>
              <w:top w:val="nil"/>
              <w:left w:val="nil"/>
              <w:bottom w:val="single" w:sz="4" w:space="0" w:color="auto"/>
              <w:right w:val="single" w:sz="4" w:space="0" w:color="auto"/>
            </w:tcBorders>
            <w:shd w:val="clear" w:color="auto" w:fill="auto"/>
            <w:vAlign w:val="center"/>
            <w:hideMark/>
          </w:tcPr>
          <w:p w14:paraId="17F3E98F"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0353C096"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37B2BA5" w14:textId="77777777" w:rsidTr="005A7033">
        <w:trPr>
          <w:trHeight w:val="551"/>
        </w:trPr>
        <w:tc>
          <w:tcPr>
            <w:tcW w:w="507" w:type="dxa"/>
            <w:vMerge/>
            <w:tcBorders>
              <w:top w:val="nil"/>
              <w:left w:val="single" w:sz="4" w:space="0" w:color="auto"/>
              <w:bottom w:val="single" w:sz="4" w:space="0" w:color="000000"/>
              <w:right w:val="single" w:sz="4" w:space="0" w:color="auto"/>
            </w:tcBorders>
            <w:vAlign w:val="center"/>
            <w:hideMark/>
          </w:tcPr>
          <w:p w14:paraId="5EF88DFC" w14:textId="77777777" w:rsidR="005A7033" w:rsidRPr="005A7033" w:rsidRDefault="005A7033" w:rsidP="005A7033">
            <w:pPr>
              <w:rPr>
                <w:rFonts w:cs="Arial"/>
                <w:color w:val="000000"/>
                <w:sz w:val="20"/>
                <w:szCs w:val="20"/>
              </w:rPr>
            </w:pPr>
          </w:p>
        </w:tc>
        <w:tc>
          <w:tcPr>
            <w:tcW w:w="3311" w:type="dxa"/>
            <w:vMerge/>
            <w:tcBorders>
              <w:top w:val="nil"/>
              <w:left w:val="single" w:sz="4" w:space="0" w:color="auto"/>
              <w:bottom w:val="single" w:sz="4" w:space="0" w:color="000000"/>
              <w:right w:val="single" w:sz="4" w:space="0" w:color="auto"/>
            </w:tcBorders>
            <w:vAlign w:val="center"/>
            <w:hideMark/>
          </w:tcPr>
          <w:p w14:paraId="006BEAEC" w14:textId="77777777" w:rsidR="005A7033" w:rsidRPr="005A7033" w:rsidRDefault="005A7033" w:rsidP="005A7033">
            <w:pPr>
              <w:rPr>
                <w:rFonts w:cs="Arial"/>
                <w:color w:val="000000"/>
                <w:sz w:val="20"/>
                <w:szCs w:val="20"/>
              </w:rPr>
            </w:pPr>
          </w:p>
        </w:tc>
        <w:tc>
          <w:tcPr>
            <w:tcW w:w="2693" w:type="dxa"/>
            <w:vMerge/>
            <w:tcBorders>
              <w:top w:val="nil"/>
              <w:left w:val="single" w:sz="4" w:space="0" w:color="auto"/>
              <w:bottom w:val="single" w:sz="4" w:space="0" w:color="000000"/>
              <w:right w:val="single" w:sz="4" w:space="0" w:color="auto"/>
            </w:tcBorders>
            <w:vAlign w:val="center"/>
            <w:hideMark/>
          </w:tcPr>
          <w:p w14:paraId="47200234" w14:textId="77777777" w:rsidR="005A7033" w:rsidRPr="005A7033" w:rsidRDefault="005A7033" w:rsidP="005A7033">
            <w:pPr>
              <w:rPr>
                <w:rFonts w:cs="Arial"/>
                <w:color w:val="00000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14:paraId="32014DA6" w14:textId="77777777" w:rsidR="005A7033" w:rsidRPr="005A7033" w:rsidRDefault="005A7033" w:rsidP="005A7033">
            <w:pPr>
              <w:rPr>
                <w:rFonts w:cs="Arial"/>
                <w:color w:val="000000"/>
                <w:sz w:val="20"/>
                <w:szCs w:val="20"/>
              </w:rPr>
            </w:pPr>
          </w:p>
        </w:tc>
        <w:tc>
          <w:tcPr>
            <w:tcW w:w="1380" w:type="dxa"/>
            <w:tcBorders>
              <w:top w:val="nil"/>
              <w:left w:val="nil"/>
              <w:bottom w:val="single" w:sz="4" w:space="0" w:color="auto"/>
              <w:right w:val="single" w:sz="4" w:space="0" w:color="auto"/>
            </w:tcBorders>
            <w:shd w:val="clear" w:color="auto" w:fill="auto"/>
            <w:noWrap/>
            <w:vAlign w:val="center"/>
            <w:hideMark/>
          </w:tcPr>
          <w:p w14:paraId="770CA68D"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vAlign w:val="center"/>
            <w:hideMark/>
          </w:tcPr>
          <w:p w14:paraId="3B5E79D7"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32750872" w14:textId="77777777" w:rsidR="005A7033" w:rsidRPr="005A7033" w:rsidRDefault="005A7033" w:rsidP="005A7033">
            <w:pPr>
              <w:jc w:val="right"/>
              <w:rPr>
                <w:rFonts w:cs="Arial"/>
                <w:color w:val="000000"/>
                <w:sz w:val="20"/>
                <w:szCs w:val="20"/>
              </w:rPr>
            </w:pPr>
            <w:r w:rsidRPr="005A7033">
              <w:rPr>
                <w:rFonts w:cs="Arial"/>
                <w:color w:val="000000"/>
                <w:sz w:val="20"/>
                <w:szCs w:val="20"/>
              </w:rPr>
              <w:t>11</w:t>
            </w:r>
          </w:p>
        </w:tc>
        <w:tc>
          <w:tcPr>
            <w:tcW w:w="1447" w:type="dxa"/>
            <w:tcBorders>
              <w:top w:val="nil"/>
              <w:left w:val="nil"/>
              <w:bottom w:val="single" w:sz="4" w:space="0" w:color="auto"/>
              <w:right w:val="single" w:sz="4" w:space="0" w:color="auto"/>
            </w:tcBorders>
            <w:shd w:val="clear" w:color="auto" w:fill="auto"/>
            <w:noWrap/>
            <w:vAlign w:val="center"/>
            <w:hideMark/>
          </w:tcPr>
          <w:p w14:paraId="4ED1C100" w14:textId="77777777" w:rsidR="005A7033" w:rsidRPr="005A7033" w:rsidRDefault="005A7033" w:rsidP="005A7033">
            <w:pPr>
              <w:jc w:val="right"/>
              <w:rPr>
                <w:rFonts w:cs="Arial"/>
                <w:color w:val="000000"/>
                <w:sz w:val="20"/>
                <w:szCs w:val="20"/>
              </w:rPr>
            </w:pPr>
            <w:r w:rsidRPr="005A7033">
              <w:rPr>
                <w:rFonts w:cs="Arial"/>
                <w:color w:val="000000"/>
                <w:sz w:val="20"/>
                <w:szCs w:val="20"/>
              </w:rPr>
              <w:t>220</w:t>
            </w:r>
          </w:p>
        </w:tc>
        <w:tc>
          <w:tcPr>
            <w:tcW w:w="1110" w:type="dxa"/>
            <w:tcBorders>
              <w:top w:val="nil"/>
              <w:left w:val="nil"/>
              <w:bottom w:val="single" w:sz="4" w:space="0" w:color="auto"/>
              <w:right w:val="single" w:sz="4" w:space="0" w:color="auto"/>
            </w:tcBorders>
            <w:shd w:val="clear" w:color="auto" w:fill="auto"/>
            <w:vAlign w:val="center"/>
            <w:hideMark/>
          </w:tcPr>
          <w:p w14:paraId="5FE5F0B1"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134FB263"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A2A25A2" w14:textId="77777777" w:rsidTr="005A7033">
        <w:trPr>
          <w:trHeight w:val="842"/>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5746552C" w14:textId="77777777" w:rsidR="005A7033" w:rsidRPr="005A7033" w:rsidRDefault="005A7033" w:rsidP="005A7033">
            <w:pPr>
              <w:jc w:val="right"/>
              <w:rPr>
                <w:rFonts w:cs="Arial"/>
                <w:color w:val="000000"/>
                <w:sz w:val="20"/>
                <w:szCs w:val="20"/>
              </w:rPr>
            </w:pPr>
            <w:r w:rsidRPr="005A7033">
              <w:rPr>
                <w:rFonts w:cs="Arial"/>
                <w:color w:val="000000"/>
                <w:sz w:val="20"/>
                <w:szCs w:val="20"/>
              </w:rPr>
              <w:t>13</w:t>
            </w:r>
          </w:p>
        </w:tc>
        <w:tc>
          <w:tcPr>
            <w:tcW w:w="3311" w:type="dxa"/>
            <w:tcBorders>
              <w:top w:val="nil"/>
              <w:left w:val="nil"/>
              <w:bottom w:val="single" w:sz="4" w:space="0" w:color="auto"/>
              <w:right w:val="single" w:sz="4" w:space="0" w:color="auto"/>
            </w:tcBorders>
            <w:shd w:val="clear" w:color="auto" w:fill="auto"/>
            <w:noWrap/>
            <w:vAlign w:val="center"/>
            <w:hideMark/>
          </w:tcPr>
          <w:p w14:paraId="403E591E" w14:textId="77777777" w:rsidR="005A7033" w:rsidRPr="005A7033" w:rsidRDefault="005A7033" w:rsidP="005A7033">
            <w:pPr>
              <w:rPr>
                <w:rFonts w:cs="Arial"/>
                <w:color w:val="000000"/>
                <w:sz w:val="20"/>
                <w:szCs w:val="20"/>
              </w:rPr>
            </w:pPr>
            <w:r w:rsidRPr="005A7033">
              <w:rPr>
                <w:rFonts w:cs="Arial"/>
                <w:color w:val="000000"/>
                <w:sz w:val="20"/>
                <w:szCs w:val="20"/>
              </w:rPr>
              <w:t>Olej Shell Mysell S5 S 40</w:t>
            </w:r>
          </w:p>
        </w:tc>
        <w:tc>
          <w:tcPr>
            <w:tcW w:w="2693" w:type="dxa"/>
            <w:tcBorders>
              <w:top w:val="nil"/>
              <w:left w:val="nil"/>
              <w:bottom w:val="single" w:sz="4" w:space="0" w:color="auto"/>
              <w:right w:val="single" w:sz="4" w:space="0" w:color="auto"/>
            </w:tcBorders>
            <w:shd w:val="clear" w:color="auto" w:fill="auto"/>
            <w:vAlign w:val="center"/>
            <w:hideMark/>
          </w:tcPr>
          <w:p w14:paraId="32EDAF76" w14:textId="77777777" w:rsidR="005A7033" w:rsidRPr="005A7033" w:rsidRDefault="005A7033" w:rsidP="005A7033">
            <w:pPr>
              <w:jc w:val="center"/>
              <w:rPr>
                <w:rFonts w:cs="Arial"/>
                <w:color w:val="000000"/>
                <w:sz w:val="16"/>
                <w:szCs w:val="16"/>
              </w:rPr>
            </w:pPr>
            <w:r w:rsidRPr="005A7033">
              <w:rPr>
                <w:rFonts w:cs="Arial"/>
                <w:color w:val="000000"/>
                <w:sz w:val="16"/>
                <w:szCs w:val="16"/>
              </w:rPr>
              <w:t>nisko popiołowy olej do stacjonarnych silników zasilanych "kwaśnym" gazem o bardzo długim okresie wymiany</w:t>
            </w:r>
          </w:p>
        </w:tc>
        <w:tc>
          <w:tcPr>
            <w:tcW w:w="567" w:type="dxa"/>
            <w:tcBorders>
              <w:top w:val="nil"/>
              <w:left w:val="nil"/>
              <w:bottom w:val="single" w:sz="4" w:space="0" w:color="auto"/>
              <w:right w:val="single" w:sz="4" w:space="0" w:color="auto"/>
            </w:tcBorders>
            <w:shd w:val="clear" w:color="auto" w:fill="auto"/>
            <w:noWrap/>
            <w:vAlign w:val="center"/>
            <w:hideMark/>
          </w:tcPr>
          <w:p w14:paraId="63711A5B"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050D02C2" w14:textId="77777777" w:rsidR="005A7033" w:rsidRPr="005A7033" w:rsidRDefault="005A7033" w:rsidP="005A7033">
            <w:pPr>
              <w:jc w:val="right"/>
              <w:rPr>
                <w:rFonts w:cs="Arial"/>
                <w:color w:val="000000"/>
                <w:sz w:val="20"/>
                <w:szCs w:val="20"/>
              </w:rPr>
            </w:pPr>
            <w:r w:rsidRPr="005A7033">
              <w:rPr>
                <w:rFonts w:cs="Arial"/>
                <w:color w:val="000000"/>
                <w:sz w:val="20"/>
                <w:szCs w:val="20"/>
              </w:rPr>
              <w:t>209</w:t>
            </w:r>
          </w:p>
        </w:tc>
        <w:tc>
          <w:tcPr>
            <w:tcW w:w="1880" w:type="dxa"/>
            <w:tcBorders>
              <w:top w:val="nil"/>
              <w:left w:val="nil"/>
              <w:bottom w:val="single" w:sz="4" w:space="0" w:color="auto"/>
              <w:right w:val="single" w:sz="4" w:space="0" w:color="auto"/>
            </w:tcBorders>
            <w:shd w:val="clear" w:color="auto" w:fill="auto"/>
            <w:noWrap/>
            <w:vAlign w:val="center"/>
            <w:hideMark/>
          </w:tcPr>
          <w:p w14:paraId="5F2F7CF4"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3BD98A7C" w14:textId="77777777" w:rsidR="005A7033" w:rsidRPr="005A7033" w:rsidRDefault="005A7033" w:rsidP="005A7033">
            <w:pPr>
              <w:jc w:val="right"/>
              <w:rPr>
                <w:rFonts w:cs="Arial"/>
                <w:color w:val="000000"/>
                <w:sz w:val="20"/>
                <w:szCs w:val="20"/>
              </w:rPr>
            </w:pPr>
            <w:r w:rsidRPr="005A7033">
              <w:rPr>
                <w:rFonts w:cs="Arial"/>
                <w:color w:val="000000"/>
                <w:sz w:val="20"/>
                <w:szCs w:val="20"/>
              </w:rPr>
              <w:t>3</w:t>
            </w:r>
          </w:p>
        </w:tc>
        <w:tc>
          <w:tcPr>
            <w:tcW w:w="1447" w:type="dxa"/>
            <w:tcBorders>
              <w:top w:val="nil"/>
              <w:left w:val="nil"/>
              <w:bottom w:val="single" w:sz="4" w:space="0" w:color="auto"/>
              <w:right w:val="single" w:sz="4" w:space="0" w:color="auto"/>
            </w:tcBorders>
            <w:shd w:val="clear" w:color="auto" w:fill="auto"/>
            <w:noWrap/>
            <w:vAlign w:val="center"/>
            <w:hideMark/>
          </w:tcPr>
          <w:p w14:paraId="23A29BD4" w14:textId="77777777" w:rsidR="005A7033" w:rsidRPr="005A7033" w:rsidRDefault="005A7033" w:rsidP="005A7033">
            <w:pPr>
              <w:jc w:val="right"/>
              <w:rPr>
                <w:rFonts w:cs="Arial"/>
                <w:color w:val="000000"/>
                <w:sz w:val="20"/>
                <w:szCs w:val="20"/>
              </w:rPr>
            </w:pPr>
            <w:r w:rsidRPr="005A7033">
              <w:rPr>
                <w:rFonts w:cs="Arial"/>
                <w:color w:val="000000"/>
                <w:sz w:val="20"/>
                <w:szCs w:val="20"/>
              </w:rPr>
              <w:t>627</w:t>
            </w:r>
          </w:p>
        </w:tc>
        <w:tc>
          <w:tcPr>
            <w:tcW w:w="1110" w:type="dxa"/>
            <w:tcBorders>
              <w:top w:val="nil"/>
              <w:left w:val="nil"/>
              <w:bottom w:val="single" w:sz="4" w:space="0" w:color="auto"/>
              <w:right w:val="single" w:sz="4" w:space="0" w:color="auto"/>
            </w:tcBorders>
            <w:shd w:val="clear" w:color="auto" w:fill="auto"/>
            <w:vAlign w:val="center"/>
            <w:hideMark/>
          </w:tcPr>
          <w:p w14:paraId="3040D342"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41F54A24"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1E1FF05" w14:textId="77777777" w:rsidTr="005A7033">
        <w:trPr>
          <w:trHeight w:val="1515"/>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16C20" w14:textId="12B3E0C1" w:rsidR="005A7033" w:rsidRPr="005A7033" w:rsidRDefault="005A7033" w:rsidP="005A7033">
            <w:pPr>
              <w:jc w:val="right"/>
              <w:rPr>
                <w:rFonts w:cs="Arial"/>
                <w:color w:val="000000"/>
                <w:sz w:val="20"/>
                <w:szCs w:val="20"/>
              </w:rPr>
            </w:pPr>
            <w:r w:rsidRPr="005A7033">
              <w:rPr>
                <w:rFonts w:cs="Arial"/>
                <w:color w:val="000000"/>
                <w:sz w:val="20"/>
                <w:szCs w:val="20"/>
              </w:rPr>
              <w:lastRenderedPageBreak/>
              <w:t>1</w:t>
            </w:r>
            <w:r>
              <w:rPr>
                <w:rFonts w:cs="Arial"/>
                <w:color w:val="000000"/>
                <w:sz w:val="20"/>
                <w:szCs w:val="20"/>
              </w:rPr>
              <w:t>4</w:t>
            </w:r>
          </w:p>
        </w:tc>
        <w:tc>
          <w:tcPr>
            <w:tcW w:w="33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DF385" w14:textId="77777777" w:rsidR="005A7033" w:rsidRPr="005A7033" w:rsidRDefault="005A7033" w:rsidP="005A7033">
            <w:pPr>
              <w:rPr>
                <w:rFonts w:cs="Arial"/>
                <w:color w:val="000000"/>
                <w:sz w:val="20"/>
                <w:szCs w:val="20"/>
              </w:rPr>
            </w:pPr>
            <w:r w:rsidRPr="005A7033">
              <w:rPr>
                <w:rFonts w:cs="Arial"/>
                <w:color w:val="000000"/>
                <w:sz w:val="20"/>
                <w:szCs w:val="20"/>
              </w:rPr>
              <w:t>MOBIL GLYGOYLE 30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424BD" w14:textId="77777777" w:rsidR="005A7033" w:rsidRPr="005A7033" w:rsidRDefault="005A7033" w:rsidP="005A7033">
            <w:pPr>
              <w:jc w:val="center"/>
              <w:rPr>
                <w:rFonts w:cs="Arial"/>
                <w:color w:val="000000"/>
                <w:sz w:val="16"/>
                <w:szCs w:val="16"/>
              </w:rPr>
            </w:pPr>
            <w:r w:rsidRPr="005A7033">
              <w:rPr>
                <w:rFonts w:cs="Arial"/>
                <w:color w:val="000000"/>
                <w:sz w:val="16"/>
                <w:szCs w:val="16"/>
              </w:rPr>
              <w:t>Olej syntetyczny do przekładni ślimakowych o wysokim obciążeniu termicznym łożysk tocznych i ślizgowych, ISO VG 220, lepkość mm</w:t>
            </w:r>
            <w:r w:rsidRPr="005A7033">
              <w:rPr>
                <w:rFonts w:cs="Arial"/>
                <w:color w:val="000000"/>
                <w:sz w:val="16"/>
                <w:szCs w:val="16"/>
                <w:vertAlign w:val="superscript"/>
              </w:rPr>
              <w:t>2</w:t>
            </w:r>
            <w:r w:rsidRPr="005A7033">
              <w:rPr>
                <w:rFonts w:cs="Arial"/>
                <w:color w:val="000000"/>
                <w:sz w:val="16"/>
                <w:szCs w:val="16"/>
              </w:rPr>
              <w:t xml:space="preserve">/s 40°C 210-225, temperatura zapłonu 221°C, temperatura płynięcia - 30 °C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21E09"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6FBAA"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16BAC"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C60D4"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B7975"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F728A"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A0DD8"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0393D209" w14:textId="77777777" w:rsidTr="005A7033">
        <w:trPr>
          <w:trHeight w:val="1395"/>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13DB4" w14:textId="411E250C" w:rsidR="005A7033" w:rsidRPr="005A7033" w:rsidRDefault="005A7033" w:rsidP="005A7033">
            <w:pPr>
              <w:jc w:val="right"/>
              <w:rPr>
                <w:rFonts w:cs="Arial"/>
                <w:color w:val="000000"/>
                <w:sz w:val="20"/>
                <w:szCs w:val="20"/>
              </w:rPr>
            </w:pPr>
            <w:r w:rsidRPr="005A7033">
              <w:rPr>
                <w:rFonts w:cs="Arial"/>
                <w:color w:val="000000"/>
                <w:sz w:val="20"/>
                <w:szCs w:val="20"/>
              </w:rPr>
              <w:t>1</w:t>
            </w:r>
            <w:r>
              <w:rPr>
                <w:rFonts w:cs="Arial"/>
                <w:color w:val="000000"/>
                <w:sz w:val="20"/>
                <w:szCs w:val="20"/>
              </w:rPr>
              <w:t>5</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14:paraId="38A908E5" w14:textId="77777777" w:rsidR="005A7033" w:rsidRPr="005A7033" w:rsidRDefault="005A7033" w:rsidP="005A7033">
            <w:pPr>
              <w:rPr>
                <w:rFonts w:cs="Arial"/>
                <w:color w:val="000000"/>
                <w:sz w:val="20"/>
                <w:szCs w:val="20"/>
              </w:rPr>
            </w:pPr>
            <w:r w:rsidRPr="005A7033">
              <w:rPr>
                <w:rFonts w:cs="Arial"/>
                <w:color w:val="000000"/>
                <w:sz w:val="20"/>
                <w:szCs w:val="20"/>
              </w:rPr>
              <w:t>LOTOS TRANSMIL SYNTHETIC 150 lub MOBILSHC 629</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47C6FF40" w14:textId="77777777" w:rsidR="005A7033" w:rsidRPr="005A7033" w:rsidRDefault="005A7033" w:rsidP="005A7033">
            <w:pPr>
              <w:jc w:val="center"/>
              <w:rPr>
                <w:rFonts w:cs="Arial"/>
                <w:color w:val="000000"/>
                <w:sz w:val="16"/>
                <w:szCs w:val="16"/>
              </w:rPr>
            </w:pPr>
            <w:r w:rsidRPr="005A7033">
              <w:rPr>
                <w:rFonts w:cs="Arial"/>
                <w:color w:val="000000"/>
                <w:sz w:val="16"/>
                <w:szCs w:val="16"/>
              </w:rPr>
              <w:t>Olej syntetyczny na bazie PAO do przekładni i układów smarowania obiegowego, ISO VG 20, lepkość mm</w:t>
            </w:r>
            <w:r w:rsidRPr="005A7033">
              <w:rPr>
                <w:rFonts w:cs="Arial"/>
                <w:color w:val="000000"/>
                <w:sz w:val="16"/>
                <w:szCs w:val="16"/>
                <w:vertAlign w:val="superscript"/>
              </w:rPr>
              <w:t>2</w:t>
            </w:r>
            <w:r w:rsidRPr="005A7033">
              <w:rPr>
                <w:rFonts w:cs="Arial"/>
                <w:color w:val="000000"/>
                <w:sz w:val="16"/>
                <w:szCs w:val="16"/>
              </w:rPr>
              <w:t xml:space="preserve">/s 40°C 135-150, temperatura zapłonu 249°C, temperatura płynięcia - 42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83B0DB9"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C8A3305"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6CD42539"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1A4F6D1" w14:textId="77777777" w:rsidR="005A7033" w:rsidRPr="005A7033" w:rsidRDefault="005A7033" w:rsidP="005A7033">
            <w:pPr>
              <w:jc w:val="right"/>
              <w:rPr>
                <w:rFonts w:cs="Arial"/>
                <w:color w:val="000000"/>
                <w:sz w:val="20"/>
                <w:szCs w:val="20"/>
              </w:rPr>
            </w:pPr>
            <w:r w:rsidRPr="005A7033">
              <w:rPr>
                <w:rFonts w:cs="Arial"/>
                <w:color w:val="000000"/>
                <w:sz w:val="20"/>
                <w:szCs w:val="20"/>
              </w:rPr>
              <w:t>10</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509D742F" w14:textId="77777777" w:rsidR="005A7033" w:rsidRPr="005A7033" w:rsidRDefault="005A7033" w:rsidP="005A7033">
            <w:pPr>
              <w:jc w:val="right"/>
              <w:rPr>
                <w:rFonts w:cs="Arial"/>
                <w:color w:val="000000"/>
                <w:sz w:val="20"/>
                <w:szCs w:val="20"/>
              </w:rPr>
            </w:pPr>
            <w:r w:rsidRPr="005A7033">
              <w:rPr>
                <w:rFonts w:cs="Arial"/>
                <w:color w:val="000000"/>
                <w:sz w:val="20"/>
                <w:szCs w:val="20"/>
              </w:rPr>
              <w:t>200</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437F1B1F"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E404B40"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2CF3B066" w14:textId="77777777" w:rsidTr="005A7033">
        <w:trPr>
          <w:trHeight w:val="600"/>
        </w:trPr>
        <w:tc>
          <w:tcPr>
            <w:tcW w:w="50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ED5971" w14:textId="18549938" w:rsidR="005A7033" w:rsidRPr="005A7033" w:rsidRDefault="005A7033" w:rsidP="005A7033">
            <w:pPr>
              <w:jc w:val="right"/>
              <w:rPr>
                <w:rFonts w:cs="Arial"/>
                <w:color w:val="000000"/>
                <w:sz w:val="20"/>
                <w:szCs w:val="20"/>
              </w:rPr>
            </w:pPr>
            <w:r w:rsidRPr="005A7033">
              <w:rPr>
                <w:rFonts w:cs="Arial"/>
                <w:color w:val="000000"/>
                <w:sz w:val="20"/>
                <w:szCs w:val="20"/>
              </w:rPr>
              <w:t>1</w:t>
            </w:r>
            <w:r>
              <w:rPr>
                <w:rFonts w:cs="Arial"/>
                <w:color w:val="000000"/>
                <w:sz w:val="20"/>
                <w:szCs w:val="20"/>
              </w:rPr>
              <w:t>6</w:t>
            </w:r>
          </w:p>
        </w:tc>
        <w:tc>
          <w:tcPr>
            <w:tcW w:w="3311" w:type="dxa"/>
            <w:vMerge w:val="restart"/>
            <w:tcBorders>
              <w:top w:val="nil"/>
              <w:left w:val="single" w:sz="4" w:space="0" w:color="auto"/>
              <w:bottom w:val="single" w:sz="4" w:space="0" w:color="auto"/>
              <w:right w:val="single" w:sz="4" w:space="0" w:color="auto"/>
            </w:tcBorders>
            <w:shd w:val="clear" w:color="auto" w:fill="auto"/>
            <w:vAlign w:val="center"/>
            <w:hideMark/>
          </w:tcPr>
          <w:p w14:paraId="248D2A68" w14:textId="77777777" w:rsidR="005A7033" w:rsidRPr="005A7033" w:rsidRDefault="005A7033" w:rsidP="005A7033">
            <w:pPr>
              <w:jc w:val="center"/>
              <w:rPr>
                <w:rFonts w:cs="Arial"/>
                <w:color w:val="000000"/>
                <w:sz w:val="20"/>
                <w:szCs w:val="20"/>
              </w:rPr>
            </w:pPr>
            <w:r w:rsidRPr="005A7033">
              <w:rPr>
                <w:rFonts w:cs="Arial"/>
                <w:color w:val="000000"/>
                <w:sz w:val="20"/>
                <w:szCs w:val="20"/>
              </w:rPr>
              <w:t>LOTOS DIESEL 15W/40 lub                                   MOBIL SUPER 1000 XI DIESEL 15W/40</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14:paraId="56A08FE7" w14:textId="77777777" w:rsidR="005A7033" w:rsidRPr="005A7033" w:rsidRDefault="005A7033" w:rsidP="005A7033">
            <w:pPr>
              <w:jc w:val="center"/>
              <w:rPr>
                <w:rFonts w:cs="Arial"/>
                <w:color w:val="000000"/>
                <w:sz w:val="16"/>
                <w:szCs w:val="16"/>
              </w:rPr>
            </w:pPr>
            <w:r w:rsidRPr="005A7033">
              <w:rPr>
                <w:rFonts w:cs="Arial"/>
                <w:color w:val="000000"/>
                <w:sz w:val="16"/>
                <w:szCs w:val="16"/>
              </w:rPr>
              <w:t xml:space="preserve">Olej silnikowy mineralny do silników typu diesel, ISO VG SAE 15W-40, SG/CD </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BD6CA1"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45FD42EA"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880" w:type="dxa"/>
            <w:tcBorders>
              <w:top w:val="nil"/>
              <w:left w:val="nil"/>
              <w:bottom w:val="single" w:sz="4" w:space="0" w:color="auto"/>
              <w:right w:val="single" w:sz="4" w:space="0" w:color="auto"/>
            </w:tcBorders>
            <w:shd w:val="clear" w:color="auto" w:fill="auto"/>
            <w:noWrap/>
            <w:vAlign w:val="center"/>
            <w:hideMark/>
          </w:tcPr>
          <w:p w14:paraId="1FFCF077"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45A1B675" w14:textId="77777777" w:rsidR="005A7033" w:rsidRPr="005A7033" w:rsidRDefault="005A7033" w:rsidP="005A7033">
            <w:pPr>
              <w:jc w:val="right"/>
              <w:rPr>
                <w:rFonts w:cs="Arial"/>
                <w:color w:val="000000"/>
                <w:sz w:val="20"/>
                <w:szCs w:val="20"/>
              </w:rPr>
            </w:pPr>
            <w:r w:rsidRPr="005A7033">
              <w:rPr>
                <w:rFonts w:cs="Arial"/>
                <w:color w:val="000000"/>
                <w:sz w:val="20"/>
                <w:szCs w:val="20"/>
              </w:rPr>
              <w:t>90</w:t>
            </w:r>
          </w:p>
        </w:tc>
        <w:tc>
          <w:tcPr>
            <w:tcW w:w="1447" w:type="dxa"/>
            <w:tcBorders>
              <w:top w:val="nil"/>
              <w:left w:val="nil"/>
              <w:bottom w:val="single" w:sz="4" w:space="0" w:color="auto"/>
              <w:right w:val="single" w:sz="4" w:space="0" w:color="auto"/>
            </w:tcBorders>
            <w:shd w:val="clear" w:color="auto" w:fill="auto"/>
            <w:noWrap/>
            <w:vAlign w:val="center"/>
            <w:hideMark/>
          </w:tcPr>
          <w:p w14:paraId="67E18D4E" w14:textId="77777777" w:rsidR="005A7033" w:rsidRPr="005A7033" w:rsidRDefault="005A7033" w:rsidP="005A7033">
            <w:pPr>
              <w:jc w:val="right"/>
              <w:rPr>
                <w:rFonts w:cs="Arial"/>
                <w:color w:val="000000"/>
                <w:sz w:val="20"/>
                <w:szCs w:val="20"/>
              </w:rPr>
            </w:pPr>
            <w:r w:rsidRPr="005A7033">
              <w:rPr>
                <w:rFonts w:cs="Arial"/>
                <w:color w:val="000000"/>
                <w:sz w:val="20"/>
                <w:szCs w:val="20"/>
              </w:rPr>
              <w:t>90</w:t>
            </w:r>
          </w:p>
        </w:tc>
        <w:tc>
          <w:tcPr>
            <w:tcW w:w="1110" w:type="dxa"/>
            <w:tcBorders>
              <w:top w:val="nil"/>
              <w:left w:val="nil"/>
              <w:bottom w:val="single" w:sz="4" w:space="0" w:color="auto"/>
              <w:right w:val="single" w:sz="4" w:space="0" w:color="auto"/>
            </w:tcBorders>
            <w:shd w:val="clear" w:color="auto" w:fill="auto"/>
            <w:vAlign w:val="center"/>
            <w:hideMark/>
          </w:tcPr>
          <w:p w14:paraId="52F6CB44"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60E0D90D"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31441FB" w14:textId="77777777" w:rsidTr="005A7033">
        <w:trPr>
          <w:trHeight w:val="576"/>
        </w:trPr>
        <w:tc>
          <w:tcPr>
            <w:tcW w:w="507" w:type="dxa"/>
            <w:vMerge/>
            <w:tcBorders>
              <w:top w:val="nil"/>
              <w:left w:val="single" w:sz="4" w:space="0" w:color="auto"/>
              <w:bottom w:val="single" w:sz="4" w:space="0" w:color="auto"/>
              <w:right w:val="single" w:sz="4" w:space="0" w:color="auto"/>
            </w:tcBorders>
            <w:vAlign w:val="center"/>
            <w:hideMark/>
          </w:tcPr>
          <w:p w14:paraId="1BC30961" w14:textId="77777777" w:rsidR="005A7033" w:rsidRPr="005A7033" w:rsidRDefault="005A7033" w:rsidP="005A7033">
            <w:pPr>
              <w:rPr>
                <w:rFonts w:cs="Arial"/>
                <w:color w:val="000000"/>
                <w:sz w:val="20"/>
                <w:szCs w:val="20"/>
              </w:rPr>
            </w:pPr>
          </w:p>
        </w:tc>
        <w:tc>
          <w:tcPr>
            <w:tcW w:w="3311" w:type="dxa"/>
            <w:vMerge/>
            <w:tcBorders>
              <w:top w:val="nil"/>
              <w:left w:val="single" w:sz="4" w:space="0" w:color="auto"/>
              <w:bottom w:val="single" w:sz="4" w:space="0" w:color="auto"/>
              <w:right w:val="single" w:sz="4" w:space="0" w:color="auto"/>
            </w:tcBorders>
            <w:vAlign w:val="center"/>
            <w:hideMark/>
          </w:tcPr>
          <w:p w14:paraId="244B9D4A" w14:textId="77777777" w:rsidR="005A7033" w:rsidRPr="005A7033" w:rsidRDefault="005A7033" w:rsidP="005A7033">
            <w:pPr>
              <w:rPr>
                <w:rFonts w:cs="Arial"/>
                <w:color w:val="000000"/>
                <w:sz w:val="20"/>
                <w:szCs w:val="20"/>
              </w:rPr>
            </w:pPr>
          </w:p>
        </w:tc>
        <w:tc>
          <w:tcPr>
            <w:tcW w:w="2693" w:type="dxa"/>
            <w:vMerge/>
            <w:tcBorders>
              <w:top w:val="nil"/>
              <w:left w:val="single" w:sz="4" w:space="0" w:color="auto"/>
              <w:bottom w:val="single" w:sz="4" w:space="0" w:color="auto"/>
              <w:right w:val="single" w:sz="4" w:space="0" w:color="auto"/>
            </w:tcBorders>
            <w:vAlign w:val="center"/>
            <w:hideMark/>
          </w:tcPr>
          <w:p w14:paraId="03DDEB90" w14:textId="77777777" w:rsidR="005A7033" w:rsidRPr="005A7033" w:rsidRDefault="005A7033" w:rsidP="005A7033">
            <w:pPr>
              <w:rPr>
                <w:rFonts w:cs="Arial"/>
                <w:color w:val="00000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73A2B852" w14:textId="77777777" w:rsidR="005A7033" w:rsidRPr="005A7033" w:rsidRDefault="005A7033" w:rsidP="005A7033">
            <w:pPr>
              <w:rPr>
                <w:rFonts w:cs="Arial"/>
                <w:color w:val="000000"/>
                <w:sz w:val="20"/>
                <w:szCs w:val="20"/>
              </w:rPr>
            </w:pPr>
          </w:p>
        </w:tc>
        <w:tc>
          <w:tcPr>
            <w:tcW w:w="1380" w:type="dxa"/>
            <w:tcBorders>
              <w:top w:val="nil"/>
              <w:left w:val="nil"/>
              <w:bottom w:val="single" w:sz="4" w:space="0" w:color="auto"/>
              <w:right w:val="single" w:sz="4" w:space="0" w:color="auto"/>
            </w:tcBorders>
            <w:shd w:val="clear" w:color="auto" w:fill="auto"/>
            <w:noWrap/>
            <w:vAlign w:val="center"/>
            <w:hideMark/>
          </w:tcPr>
          <w:p w14:paraId="448606CB"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vAlign w:val="center"/>
            <w:hideMark/>
          </w:tcPr>
          <w:p w14:paraId="64BF6DE3"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1EE79CFF"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nil"/>
              <w:left w:val="nil"/>
              <w:bottom w:val="single" w:sz="4" w:space="0" w:color="auto"/>
              <w:right w:val="single" w:sz="4" w:space="0" w:color="auto"/>
            </w:tcBorders>
            <w:shd w:val="clear" w:color="auto" w:fill="auto"/>
            <w:noWrap/>
            <w:vAlign w:val="center"/>
            <w:hideMark/>
          </w:tcPr>
          <w:p w14:paraId="367E9BF5"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nil"/>
              <w:left w:val="nil"/>
              <w:bottom w:val="single" w:sz="4" w:space="0" w:color="auto"/>
              <w:right w:val="single" w:sz="4" w:space="0" w:color="auto"/>
            </w:tcBorders>
            <w:shd w:val="clear" w:color="auto" w:fill="auto"/>
            <w:vAlign w:val="center"/>
            <w:hideMark/>
          </w:tcPr>
          <w:p w14:paraId="3231DE1F"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E23161E"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EAB19FF" w14:textId="77777777" w:rsidTr="005A7033">
        <w:trPr>
          <w:trHeight w:val="615"/>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1B342628" w14:textId="4D5B1B06" w:rsidR="005A7033" w:rsidRPr="005A7033" w:rsidRDefault="005A7033" w:rsidP="005A7033">
            <w:pPr>
              <w:jc w:val="right"/>
              <w:rPr>
                <w:rFonts w:cs="Arial"/>
                <w:color w:val="000000"/>
                <w:sz w:val="20"/>
                <w:szCs w:val="20"/>
              </w:rPr>
            </w:pPr>
            <w:r w:rsidRPr="005A7033">
              <w:rPr>
                <w:rFonts w:cs="Arial"/>
                <w:color w:val="000000"/>
                <w:sz w:val="20"/>
                <w:szCs w:val="20"/>
              </w:rPr>
              <w:t>1</w:t>
            </w:r>
            <w:r>
              <w:rPr>
                <w:rFonts w:cs="Arial"/>
                <w:color w:val="000000"/>
                <w:sz w:val="20"/>
                <w:szCs w:val="20"/>
              </w:rPr>
              <w:t>7</w:t>
            </w:r>
          </w:p>
        </w:tc>
        <w:tc>
          <w:tcPr>
            <w:tcW w:w="3311" w:type="dxa"/>
            <w:tcBorders>
              <w:top w:val="nil"/>
              <w:left w:val="nil"/>
              <w:bottom w:val="single" w:sz="4" w:space="0" w:color="auto"/>
              <w:right w:val="single" w:sz="4" w:space="0" w:color="auto"/>
            </w:tcBorders>
            <w:shd w:val="clear" w:color="auto" w:fill="auto"/>
            <w:vAlign w:val="center"/>
            <w:hideMark/>
          </w:tcPr>
          <w:p w14:paraId="3AA89C8E" w14:textId="77777777" w:rsidR="005A7033" w:rsidRPr="005A7033" w:rsidRDefault="005A7033" w:rsidP="005A7033">
            <w:pPr>
              <w:rPr>
                <w:rFonts w:cs="Arial"/>
                <w:color w:val="000000"/>
                <w:sz w:val="20"/>
                <w:szCs w:val="20"/>
              </w:rPr>
            </w:pPr>
            <w:r w:rsidRPr="005A7033">
              <w:rPr>
                <w:rFonts w:cs="Arial"/>
                <w:color w:val="000000"/>
                <w:sz w:val="20"/>
                <w:szCs w:val="20"/>
              </w:rPr>
              <w:t>BENZYNA EKSTRAKCYJNA</w:t>
            </w:r>
          </w:p>
        </w:tc>
        <w:tc>
          <w:tcPr>
            <w:tcW w:w="2693" w:type="dxa"/>
            <w:tcBorders>
              <w:top w:val="nil"/>
              <w:left w:val="nil"/>
              <w:bottom w:val="single" w:sz="4" w:space="0" w:color="auto"/>
              <w:right w:val="single" w:sz="4" w:space="0" w:color="auto"/>
            </w:tcBorders>
            <w:shd w:val="clear" w:color="auto" w:fill="auto"/>
            <w:vAlign w:val="center"/>
            <w:hideMark/>
          </w:tcPr>
          <w:p w14:paraId="718ACD1F" w14:textId="77777777" w:rsidR="005A7033" w:rsidRPr="005A7033" w:rsidRDefault="005A7033" w:rsidP="005A7033">
            <w:pPr>
              <w:rPr>
                <w:rFonts w:cs="Arial"/>
                <w:color w:val="000000"/>
                <w:sz w:val="16"/>
                <w:szCs w:val="16"/>
              </w:rPr>
            </w:pPr>
            <w:r w:rsidRPr="005A7033">
              <w:rPr>
                <w:rFonts w:cs="Arial"/>
                <w:color w:val="000000"/>
                <w:sz w:val="16"/>
                <w:szCs w:val="16"/>
              </w:rPr>
              <w:t>Benzyna ekstrakcyjna</w:t>
            </w:r>
          </w:p>
        </w:tc>
        <w:tc>
          <w:tcPr>
            <w:tcW w:w="567" w:type="dxa"/>
            <w:tcBorders>
              <w:top w:val="nil"/>
              <w:left w:val="nil"/>
              <w:bottom w:val="single" w:sz="4" w:space="0" w:color="auto"/>
              <w:right w:val="single" w:sz="4" w:space="0" w:color="auto"/>
            </w:tcBorders>
            <w:shd w:val="clear" w:color="auto" w:fill="auto"/>
            <w:noWrap/>
            <w:vAlign w:val="center"/>
            <w:hideMark/>
          </w:tcPr>
          <w:p w14:paraId="74EC20C9"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21B2A90C" w14:textId="77777777" w:rsidR="005A7033" w:rsidRPr="005A7033" w:rsidRDefault="005A7033" w:rsidP="005A7033">
            <w:pPr>
              <w:jc w:val="right"/>
              <w:rPr>
                <w:rFonts w:cs="Arial"/>
                <w:color w:val="000000"/>
                <w:sz w:val="20"/>
                <w:szCs w:val="20"/>
              </w:rPr>
            </w:pPr>
            <w:r w:rsidRPr="005A7033">
              <w:rPr>
                <w:rFonts w:cs="Arial"/>
                <w:color w:val="000000"/>
                <w:sz w:val="20"/>
                <w:szCs w:val="20"/>
              </w:rPr>
              <w:t>0,5</w:t>
            </w:r>
          </w:p>
        </w:tc>
        <w:tc>
          <w:tcPr>
            <w:tcW w:w="1880" w:type="dxa"/>
            <w:tcBorders>
              <w:top w:val="nil"/>
              <w:left w:val="nil"/>
              <w:bottom w:val="single" w:sz="4" w:space="0" w:color="auto"/>
              <w:right w:val="single" w:sz="4" w:space="0" w:color="auto"/>
            </w:tcBorders>
            <w:shd w:val="clear" w:color="auto" w:fill="auto"/>
            <w:noWrap/>
            <w:vAlign w:val="center"/>
            <w:hideMark/>
          </w:tcPr>
          <w:p w14:paraId="5E0BE5BC"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97935DE" w14:textId="77777777" w:rsidR="005A7033" w:rsidRPr="005A7033" w:rsidRDefault="005A7033" w:rsidP="005A7033">
            <w:pPr>
              <w:jc w:val="right"/>
              <w:rPr>
                <w:rFonts w:cs="Arial"/>
                <w:color w:val="000000"/>
                <w:sz w:val="20"/>
                <w:szCs w:val="20"/>
              </w:rPr>
            </w:pPr>
            <w:r w:rsidRPr="005A7033">
              <w:rPr>
                <w:rFonts w:cs="Arial"/>
                <w:color w:val="000000"/>
                <w:sz w:val="20"/>
                <w:szCs w:val="20"/>
              </w:rPr>
              <w:t>90</w:t>
            </w:r>
          </w:p>
        </w:tc>
        <w:tc>
          <w:tcPr>
            <w:tcW w:w="1447" w:type="dxa"/>
            <w:tcBorders>
              <w:top w:val="nil"/>
              <w:left w:val="nil"/>
              <w:bottom w:val="single" w:sz="4" w:space="0" w:color="auto"/>
              <w:right w:val="single" w:sz="4" w:space="0" w:color="auto"/>
            </w:tcBorders>
            <w:shd w:val="clear" w:color="auto" w:fill="auto"/>
            <w:noWrap/>
            <w:vAlign w:val="center"/>
            <w:hideMark/>
          </w:tcPr>
          <w:p w14:paraId="0A142D97" w14:textId="77777777" w:rsidR="005A7033" w:rsidRPr="005A7033" w:rsidRDefault="005A7033" w:rsidP="005A7033">
            <w:pPr>
              <w:jc w:val="right"/>
              <w:rPr>
                <w:rFonts w:cs="Arial"/>
                <w:color w:val="000000"/>
                <w:sz w:val="20"/>
                <w:szCs w:val="20"/>
              </w:rPr>
            </w:pPr>
            <w:r w:rsidRPr="005A7033">
              <w:rPr>
                <w:rFonts w:cs="Arial"/>
                <w:color w:val="000000"/>
                <w:sz w:val="20"/>
                <w:szCs w:val="20"/>
              </w:rPr>
              <w:t>45</w:t>
            </w:r>
          </w:p>
        </w:tc>
        <w:tc>
          <w:tcPr>
            <w:tcW w:w="1110" w:type="dxa"/>
            <w:tcBorders>
              <w:top w:val="nil"/>
              <w:left w:val="nil"/>
              <w:bottom w:val="single" w:sz="4" w:space="0" w:color="auto"/>
              <w:right w:val="single" w:sz="4" w:space="0" w:color="auto"/>
            </w:tcBorders>
            <w:shd w:val="clear" w:color="auto" w:fill="auto"/>
            <w:vAlign w:val="center"/>
            <w:hideMark/>
          </w:tcPr>
          <w:p w14:paraId="4325A637"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166653D7"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07E6857" w14:textId="77777777" w:rsidTr="005A7033">
        <w:trPr>
          <w:trHeight w:val="793"/>
        </w:trPr>
        <w:tc>
          <w:tcPr>
            <w:tcW w:w="507" w:type="dxa"/>
            <w:tcBorders>
              <w:top w:val="nil"/>
              <w:left w:val="single" w:sz="4" w:space="0" w:color="auto"/>
              <w:bottom w:val="nil"/>
              <w:right w:val="single" w:sz="4" w:space="0" w:color="auto"/>
            </w:tcBorders>
            <w:shd w:val="clear" w:color="auto" w:fill="auto"/>
            <w:noWrap/>
            <w:vAlign w:val="center"/>
            <w:hideMark/>
          </w:tcPr>
          <w:p w14:paraId="35114300" w14:textId="1FE0BA7D" w:rsidR="005A7033" w:rsidRPr="005A7033" w:rsidRDefault="005A7033" w:rsidP="005A7033">
            <w:pPr>
              <w:jc w:val="right"/>
              <w:rPr>
                <w:rFonts w:cs="Arial"/>
                <w:color w:val="000000"/>
                <w:sz w:val="20"/>
                <w:szCs w:val="20"/>
              </w:rPr>
            </w:pPr>
            <w:r w:rsidRPr="005A7033">
              <w:rPr>
                <w:rFonts w:cs="Arial"/>
                <w:color w:val="000000"/>
                <w:sz w:val="20"/>
                <w:szCs w:val="20"/>
              </w:rPr>
              <w:t>1</w:t>
            </w:r>
            <w:r>
              <w:rPr>
                <w:rFonts w:cs="Arial"/>
                <w:color w:val="000000"/>
                <w:sz w:val="20"/>
                <w:szCs w:val="20"/>
              </w:rPr>
              <w:t>8</w:t>
            </w:r>
          </w:p>
        </w:tc>
        <w:tc>
          <w:tcPr>
            <w:tcW w:w="3311" w:type="dxa"/>
            <w:tcBorders>
              <w:top w:val="nil"/>
              <w:left w:val="nil"/>
              <w:bottom w:val="nil"/>
              <w:right w:val="single" w:sz="4" w:space="0" w:color="auto"/>
            </w:tcBorders>
            <w:shd w:val="clear" w:color="auto" w:fill="auto"/>
            <w:noWrap/>
            <w:vAlign w:val="center"/>
            <w:hideMark/>
          </w:tcPr>
          <w:p w14:paraId="7244181C" w14:textId="77777777" w:rsidR="005A7033" w:rsidRPr="005A7033" w:rsidRDefault="005A7033" w:rsidP="005A7033">
            <w:pPr>
              <w:rPr>
                <w:rFonts w:cs="Arial"/>
                <w:color w:val="000000"/>
                <w:sz w:val="20"/>
                <w:szCs w:val="20"/>
              </w:rPr>
            </w:pPr>
            <w:r w:rsidRPr="005A7033">
              <w:rPr>
                <w:rFonts w:cs="Arial"/>
                <w:color w:val="000000"/>
                <w:sz w:val="20"/>
                <w:szCs w:val="20"/>
              </w:rPr>
              <w:t>MOBIL RARUS 424</w:t>
            </w:r>
          </w:p>
        </w:tc>
        <w:tc>
          <w:tcPr>
            <w:tcW w:w="2693" w:type="dxa"/>
            <w:tcBorders>
              <w:top w:val="nil"/>
              <w:left w:val="nil"/>
              <w:bottom w:val="nil"/>
              <w:right w:val="single" w:sz="4" w:space="0" w:color="auto"/>
            </w:tcBorders>
            <w:shd w:val="clear" w:color="auto" w:fill="auto"/>
            <w:vAlign w:val="center"/>
            <w:hideMark/>
          </w:tcPr>
          <w:p w14:paraId="395DE475" w14:textId="77777777" w:rsidR="005A7033" w:rsidRPr="005A7033" w:rsidRDefault="005A7033" w:rsidP="005A7033">
            <w:pPr>
              <w:rPr>
                <w:rFonts w:cs="Arial"/>
                <w:color w:val="000000"/>
                <w:sz w:val="16"/>
                <w:szCs w:val="16"/>
              </w:rPr>
            </w:pPr>
            <w:r w:rsidRPr="005A7033">
              <w:rPr>
                <w:rFonts w:cs="Arial"/>
                <w:color w:val="000000"/>
                <w:sz w:val="16"/>
                <w:szCs w:val="16"/>
              </w:rPr>
              <w:t>olej sprężarkowy mineralny, ISO VG 32, lepkość mm</w:t>
            </w:r>
            <w:r w:rsidRPr="005A7033">
              <w:rPr>
                <w:rFonts w:cs="Arial"/>
                <w:color w:val="000000"/>
                <w:sz w:val="16"/>
                <w:szCs w:val="16"/>
                <w:vertAlign w:val="superscript"/>
              </w:rPr>
              <w:t>2</w:t>
            </w:r>
            <w:r w:rsidRPr="005A7033">
              <w:rPr>
                <w:rFonts w:cs="Arial"/>
                <w:color w:val="000000"/>
                <w:sz w:val="16"/>
                <w:szCs w:val="16"/>
              </w:rPr>
              <w:t xml:space="preserve">/s 40°C 28-32, </w:t>
            </w:r>
          </w:p>
        </w:tc>
        <w:tc>
          <w:tcPr>
            <w:tcW w:w="567" w:type="dxa"/>
            <w:tcBorders>
              <w:top w:val="nil"/>
              <w:left w:val="nil"/>
              <w:bottom w:val="nil"/>
              <w:right w:val="single" w:sz="4" w:space="0" w:color="auto"/>
            </w:tcBorders>
            <w:shd w:val="clear" w:color="auto" w:fill="auto"/>
            <w:noWrap/>
            <w:vAlign w:val="center"/>
            <w:hideMark/>
          </w:tcPr>
          <w:p w14:paraId="621220C3"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6C7FC4E2" w14:textId="77777777" w:rsidR="005A7033" w:rsidRPr="005A7033" w:rsidRDefault="005A7033" w:rsidP="005A7033">
            <w:pPr>
              <w:jc w:val="right"/>
              <w:rPr>
                <w:rFonts w:cs="Arial"/>
                <w:color w:val="000000"/>
                <w:sz w:val="20"/>
                <w:szCs w:val="20"/>
              </w:rPr>
            </w:pPr>
            <w:r w:rsidRPr="005A7033">
              <w:rPr>
                <w:rFonts w:cs="Arial"/>
                <w:color w:val="000000"/>
                <w:sz w:val="20"/>
                <w:szCs w:val="20"/>
              </w:rPr>
              <w:t>10</w:t>
            </w:r>
          </w:p>
        </w:tc>
        <w:tc>
          <w:tcPr>
            <w:tcW w:w="1880" w:type="dxa"/>
            <w:tcBorders>
              <w:top w:val="nil"/>
              <w:left w:val="nil"/>
              <w:bottom w:val="single" w:sz="4" w:space="0" w:color="auto"/>
              <w:right w:val="single" w:sz="4" w:space="0" w:color="auto"/>
            </w:tcBorders>
            <w:shd w:val="clear" w:color="auto" w:fill="auto"/>
            <w:vAlign w:val="center"/>
            <w:hideMark/>
          </w:tcPr>
          <w:p w14:paraId="7CB10F74"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2FAAD100"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nil"/>
              <w:left w:val="nil"/>
              <w:bottom w:val="single" w:sz="4" w:space="0" w:color="auto"/>
              <w:right w:val="single" w:sz="4" w:space="0" w:color="auto"/>
            </w:tcBorders>
            <w:shd w:val="clear" w:color="auto" w:fill="auto"/>
            <w:noWrap/>
            <w:vAlign w:val="center"/>
            <w:hideMark/>
          </w:tcPr>
          <w:p w14:paraId="4720AA37"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nil"/>
              <w:left w:val="nil"/>
              <w:bottom w:val="single" w:sz="4" w:space="0" w:color="auto"/>
              <w:right w:val="single" w:sz="4" w:space="0" w:color="auto"/>
            </w:tcBorders>
            <w:shd w:val="clear" w:color="auto" w:fill="auto"/>
            <w:vAlign w:val="center"/>
            <w:hideMark/>
          </w:tcPr>
          <w:p w14:paraId="4B2EE92E"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61B46473"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F78619B" w14:textId="77777777" w:rsidTr="005A7033">
        <w:trPr>
          <w:trHeight w:val="465"/>
        </w:trPr>
        <w:tc>
          <w:tcPr>
            <w:tcW w:w="5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5C644" w14:textId="7BDA101A" w:rsidR="005A7033" w:rsidRPr="005A7033" w:rsidRDefault="005A7033" w:rsidP="005A7033">
            <w:pPr>
              <w:jc w:val="right"/>
              <w:rPr>
                <w:rFonts w:cs="Arial"/>
                <w:color w:val="000000"/>
                <w:sz w:val="20"/>
                <w:szCs w:val="20"/>
              </w:rPr>
            </w:pPr>
            <w:r>
              <w:rPr>
                <w:rFonts w:cs="Arial"/>
                <w:color w:val="000000"/>
                <w:sz w:val="20"/>
                <w:szCs w:val="20"/>
              </w:rPr>
              <w:t>19</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14:paraId="7D4417C9" w14:textId="77777777" w:rsidR="005A7033" w:rsidRPr="005A7033" w:rsidRDefault="005A7033" w:rsidP="005A7033">
            <w:pPr>
              <w:jc w:val="center"/>
              <w:rPr>
                <w:rFonts w:cs="Arial"/>
                <w:color w:val="000000"/>
                <w:sz w:val="20"/>
                <w:szCs w:val="20"/>
              </w:rPr>
            </w:pPr>
            <w:r w:rsidRPr="005A7033">
              <w:rPr>
                <w:rFonts w:cs="Arial"/>
                <w:color w:val="000000"/>
                <w:sz w:val="20"/>
                <w:szCs w:val="20"/>
              </w:rPr>
              <w:t>KONCENTRAT DO CHŁODNIC PROXO/</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51683D" w14:textId="77777777" w:rsidR="005A7033" w:rsidRPr="005A7033" w:rsidRDefault="005A7033" w:rsidP="005A7033">
            <w:pPr>
              <w:jc w:val="center"/>
              <w:rPr>
                <w:rFonts w:cs="Arial"/>
                <w:color w:val="000000"/>
                <w:sz w:val="16"/>
                <w:szCs w:val="16"/>
              </w:rPr>
            </w:pPr>
            <w:r w:rsidRPr="005A7033">
              <w:rPr>
                <w:rFonts w:cs="Arial"/>
                <w:color w:val="000000"/>
                <w:sz w:val="16"/>
                <w:szCs w:val="16"/>
              </w:rPr>
              <w:t>koncentrat płynu chłodniczego na bazie glikolu etylowego, temperatura zapłonu 120°C, temperatura płynięcia - 45</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8CD7E"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209032BE"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noWrap/>
            <w:vAlign w:val="center"/>
            <w:hideMark/>
          </w:tcPr>
          <w:p w14:paraId="56F75FF0"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6B286DE0"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nil"/>
              <w:left w:val="nil"/>
              <w:bottom w:val="single" w:sz="4" w:space="0" w:color="auto"/>
              <w:right w:val="single" w:sz="4" w:space="0" w:color="auto"/>
            </w:tcBorders>
            <w:shd w:val="clear" w:color="auto" w:fill="auto"/>
            <w:noWrap/>
            <w:vAlign w:val="center"/>
            <w:hideMark/>
          </w:tcPr>
          <w:p w14:paraId="090C159A" w14:textId="77777777" w:rsidR="005A7033" w:rsidRPr="005A7033" w:rsidRDefault="005A7033" w:rsidP="005A7033">
            <w:pPr>
              <w:jc w:val="right"/>
              <w:rPr>
                <w:rFonts w:cs="Arial"/>
                <w:color w:val="000000"/>
                <w:sz w:val="20"/>
                <w:szCs w:val="20"/>
              </w:rPr>
            </w:pPr>
            <w:r w:rsidRPr="005A7033">
              <w:rPr>
                <w:rFonts w:cs="Arial"/>
                <w:color w:val="000000"/>
                <w:sz w:val="20"/>
                <w:szCs w:val="20"/>
              </w:rPr>
              <w:t>80</w:t>
            </w:r>
          </w:p>
        </w:tc>
        <w:tc>
          <w:tcPr>
            <w:tcW w:w="1110" w:type="dxa"/>
            <w:tcBorders>
              <w:top w:val="nil"/>
              <w:left w:val="nil"/>
              <w:bottom w:val="single" w:sz="4" w:space="0" w:color="auto"/>
              <w:right w:val="single" w:sz="4" w:space="0" w:color="auto"/>
            </w:tcBorders>
            <w:shd w:val="clear" w:color="auto" w:fill="auto"/>
            <w:vAlign w:val="center"/>
            <w:hideMark/>
          </w:tcPr>
          <w:p w14:paraId="2FA565BA"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773C4D8F"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23E95C73" w14:textId="77777777" w:rsidTr="005A7033">
        <w:trPr>
          <w:trHeight w:val="570"/>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28455E7D" w14:textId="77777777" w:rsidR="005A7033" w:rsidRPr="005A7033" w:rsidRDefault="005A7033" w:rsidP="005A7033">
            <w:pPr>
              <w:rPr>
                <w:rFonts w:cs="Arial"/>
                <w:color w:val="000000"/>
                <w:sz w:val="20"/>
                <w:szCs w:val="20"/>
              </w:rPr>
            </w:pPr>
          </w:p>
        </w:tc>
        <w:tc>
          <w:tcPr>
            <w:tcW w:w="3311" w:type="dxa"/>
            <w:tcBorders>
              <w:top w:val="nil"/>
              <w:left w:val="nil"/>
              <w:bottom w:val="single" w:sz="4" w:space="0" w:color="auto"/>
              <w:right w:val="single" w:sz="4" w:space="0" w:color="auto"/>
            </w:tcBorders>
            <w:shd w:val="clear" w:color="auto" w:fill="auto"/>
            <w:vAlign w:val="center"/>
            <w:hideMark/>
          </w:tcPr>
          <w:p w14:paraId="08469976" w14:textId="77777777" w:rsidR="005A7033" w:rsidRPr="005A7033" w:rsidRDefault="005A7033" w:rsidP="005A7033">
            <w:pPr>
              <w:jc w:val="center"/>
              <w:rPr>
                <w:rFonts w:cs="Arial"/>
                <w:color w:val="000000"/>
                <w:sz w:val="20"/>
                <w:szCs w:val="20"/>
              </w:rPr>
            </w:pPr>
            <w:r w:rsidRPr="005A7033">
              <w:rPr>
                <w:rFonts w:cs="Arial"/>
                <w:color w:val="000000"/>
                <w:sz w:val="20"/>
                <w:szCs w:val="20"/>
              </w:rPr>
              <w:t>MOBIL ANTIFREEZE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779F240" w14:textId="77777777" w:rsidR="005A7033" w:rsidRPr="005A7033" w:rsidRDefault="005A7033" w:rsidP="005A7033">
            <w:pPr>
              <w:rPr>
                <w:rFonts w:cs="Arial"/>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C4F456F" w14:textId="77777777" w:rsidR="005A7033" w:rsidRPr="005A7033" w:rsidRDefault="005A7033" w:rsidP="005A7033">
            <w:pPr>
              <w:rPr>
                <w:rFonts w:cs="Arial"/>
                <w:color w:val="000000"/>
                <w:sz w:val="20"/>
                <w:szCs w:val="20"/>
              </w:rPr>
            </w:pPr>
          </w:p>
        </w:tc>
        <w:tc>
          <w:tcPr>
            <w:tcW w:w="1380" w:type="dxa"/>
            <w:tcBorders>
              <w:top w:val="nil"/>
              <w:left w:val="nil"/>
              <w:bottom w:val="single" w:sz="4" w:space="0" w:color="auto"/>
              <w:right w:val="single" w:sz="4" w:space="0" w:color="auto"/>
            </w:tcBorders>
            <w:shd w:val="clear" w:color="auto" w:fill="auto"/>
            <w:noWrap/>
            <w:vAlign w:val="center"/>
            <w:hideMark/>
          </w:tcPr>
          <w:p w14:paraId="48279867" w14:textId="77777777" w:rsidR="005A7033" w:rsidRPr="005A7033" w:rsidRDefault="005A7033" w:rsidP="005A7033">
            <w:pPr>
              <w:jc w:val="right"/>
              <w:rPr>
                <w:rFonts w:cs="Arial"/>
                <w:color w:val="000000"/>
                <w:sz w:val="20"/>
                <w:szCs w:val="20"/>
              </w:rPr>
            </w:pPr>
            <w:r w:rsidRPr="005A7033">
              <w:rPr>
                <w:rFonts w:cs="Arial"/>
                <w:color w:val="000000"/>
                <w:sz w:val="20"/>
                <w:szCs w:val="20"/>
              </w:rPr>
              <w:t>30</w:t>
            </w:r>
          </w:p>
        </w:tc>
        <w:tc>
          <w:tcPr>
            <w:tcW w:w="1880" w:type="dxa"/>
            <w:tcBorders>
              <w:top w:val="nil"/>
              <w:left w:val="nil"/>
              <w:bottom w:val="single" w:sz="4" w:space="0" w:color="auto"/>
              <w:right w:val="single" w:sz="4" w:space="0" w:color="auto"/>
            </w:tcBorders>
            <w:shd w:val="clear" w:color="auto" w:fill="auto"/>
            <w:noWrap/>
            <w:vAlign w:val="center"/>
            <w:hideMark/>
          </w:tcPr>
          <w:p w14:paraId="320E8288"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71B27072"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nil"/>
              <w:left w:val="nil"/>
              <w:bottom w:val="single" w:sz="4" w:space="0" w:color="auto"/>
              <w:right w:val="single" w:sz="4" w:space="0" w:color="auto"/>
            </w:tcBorders>
            <w:shd w:val="clear" w:color="auto" w:fill="auto"/>
            <w:noWrap/>
            <w:vAlign w:val="center"/>
            <w:hideMark/>
          </w:tcPr>
          <w:p w14:paraId="6590CBD5" w14:textId="77777777" w:rsidR="005A7033" w:rsidRPr="005A7033" w:rsidRDefault="005A7033" w:rsidP="005A7033">
            <w:pPr>
              <w:jc w:val="right"/>
              <w:rPr>
                <w:rFonts w:cs="Arial"/>
                <w:color w:val="000000"/>
                <w:sz w:val="20"/>
                <w:szCs w:val="20"/>
              </w:rPr>
            </w:pPr>
            <w:r w:rsidRPr="005A7033">
              <w:rPr>
                <w:rFonts w:cs="Arial"/>
                <w:color w:val="000000"/>
                <w:sz w:val="20"/>
                <w:szCs w:val="20"/>
              </w:rPr>
              <w:t>60</w:t>
            </w:r>
          </w:p>
        </w:tc>
        <w:tc>
          <w:tcPr>
            <w:tcW w:w="1110" w:type="dxa"/>
            <w:tcBorders>
              <w:top w:val="nil"/>
              <w:left w:val="nil"/>
              <w:bottom w:val="single" w:sz="4" w:space="0" w:color="auto"/>
              <w:right w:val="single" w:sz="4" w:space="0" w:color="auto"/>
            </w:tcBorders>
            <w:shd w:val="clear" w:color="auto" w:fill="auto"/>
            <w:vAlign w:val="center"/>
            <w:hideMark/>
          </w:tcPr>
          <w:p w14:paraId="7EE8A57C"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E217098"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622FFBE" w14:textId="77777777" w:rsidTr="005A7033">
        <w:trPr>
          <w:trHeight w:val="905"/>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4A8C6A77" w14:textId="1ADAFAAF" w:rsidR="005A7033" w:rsidRPr="005A7033" w:rsidRDefault="005A7033" w:rsidP="005A7033">
            <w:pPr>
              <w:jc w:val="right"/>
              <w:rPr>
                <w:rFonts w:cs="Arial"/>
                <w:color w:val="000000"/>
                <w:sz w:val="20"/>
                <w:szCs w:val="20"/>
              </w:rPr>
            </w:pPr>
            <w:r w:rsidRPr="005A7033">
              <w:rPr>
                <w:rFonts w:cs="Arial"/>
                <w:color w:val="000000"/>
                <w:sz w:val="20"/>
                <w:szCs w:val="20"/>
              </w:rPr>
              <w:t>2</w:t>
            </w:r>
            <w:r>
              <w:rPr>
                <w:rFonts w:cs="Arial"/>
                <w:color w:val="000000"/>
                <w:sz w:val="20"/>
                <w:szCs w:val="20"/>
              </w:rPr>
              <w:t>0</w:t>
            </w:r>
          </w:p>
        </w:tc>
        <w:tc>
          <w:tcPr>
            <w:tcW w:w="3311" w:type="dxa"/>
            <w:tcBorders>
              <w:top w:val="nil"/>
              <w:left w:val="nil"/>
              <w:bottom w:val="single" w:sz="4" w:space="0" w:color="auto"/>
              <w:right w:val="single" w:sz="4" w:space="0" w:color="auto"/>
            </w:tcBorders>
            <w:shd w:val="clear" w:color="auto" w:fill="auto"/>
            <w:noWrap/>
            <w:vAlign w:val="center"/>
            <w:hideMark/>
          </w:tcPr>
          <w:p w14:paraId="07DD2409" w14:textId="77777777" w:rsidR="005A7033" w:rsidRPr="005A7033" w:rsidRDefault="005A7033" w:rsidP="005A7033">
            <w:pPr>
              <w:rPr>
                <w:rFonts w:cs="Arial"/>
                <w:color w:val="000000"/>
                <w:sz w:val="20"/>
                <w:szCs w:val="20"/>
              </w:rPr>
            </w:pPr>
            <w:r w:rsidRPr="005A7033">
              <w:rPr>
                <w:rFonts w:cs="Arial"/>
                <w:color w:val="000000"/>
                <w:sz w:val="20"/>
                <w:szCs w:val="20"/>
              </w:rPr>
              <w:t>MOBILUX EPO</w:t>
            </w:r>
          </w:p>
        </w:tc>
        <w:tc>
          <w:tcPr>
            <w:tcW w:w="2693" w:type="dxa"/>
            <w:tcBorders>
              <w:top w:val="nil"/>
              <w:left w:val="nil"/>
              <w:bottom w:val="single" w:sz="4" w:space="0" w:color="auto"/>
              <w:right w:val="single" w:sz="4" w:space="0" w:color="auto"/>
            </w:tcBorders>
            <w:shd w:val="clear" w:color="auto" w:fill="auto"/>
            <w:vAlign w:val="center"/>
            <w:hideMark/>
          </w:tcPr>
          <w:p w14:paraId="49BC27B7" w14:textId="77777777" w:rsidR="005A7033" w:rsidRPr="005A7033" w:rsidRDefault="005A7033" w:rsidP="005A7033">
            <w:pPr>
              <w:jc w:val="center"/>
              <w:rPr>
                <w:rFonts w:cs="Arial"/>
                <w:color w:val="000000"/>
                <w:sz w:val="16"/>
                <w:szCs w:val="16"/>
              </w:rPr>
            </w:pPr>
            <w:r w:rsidRPr="005A7033">
              <w:rPr>
                <w:rFonts w:cs="Arial"/>
                <w:color w:val="000000"/>
                <w:sz w:val="16"/>
                <w:szCs w:val="16"/>
              </w:rPr>
              <w:t>Uniwersalny smar do łożysk ślizgowych i tocznych z dodatkami EP, , klasa NLGI 0, zagęszczacz litowy</w:t>
            </w:r>
          </w:p>
        </w:tc>
        <w:tc>
          <w:tcPr>
            <w:tcW w:w="567" w:type="dxa"/>
            <w:tcBorders>
              <w:top w:val="nil"/>
              <w:left w:val="nil"/>
              <w:bottom w:val="single" w:sz="4" w:space="0" w:color="auto"/>
              <w:right w:val="single" w:sz="4" w:space="0" w:color="auto"/>
            </w:tcBorders>
            <w:shd w:val="clear" w:color="auto" w:fill="auto"/>
            <w:noWrap/>
            <w:vAlign w:val="center"/>
            <w:hideMark/>
          </w:tcPr>
          <w:p w14:paraId="524C6508" w14:textId="77777777" w:rsidR="005A7033" w:rsidRPr="005A7033" w:rsidRDefault="005A7033" w:rsidP="005A7033">
            <w:pPr>
              <w:rPr>
                <w:rFonts w:cs="Arial"/>
                <w:color w:val="000000"/>
                <w:sz w:val="20"/>
                <w:szCs w:val="20"/>
              </w:rPr>
            </w:pPr>
            <w:r w:rsidRPr="005A7033">
              <w:rPr>
                <w:rFonts w:cs="Arial"/>
                <w:color w:val="000000"/>
                <w:sz w:val="20"/>
                <w:szCs w:val="20"/>
              </w:rPr>
              <w:t>kg</w:t>
            </w:r>
          </w:p>
        </w:tc>
        <w:tc>
          <w:tcPr>
            <w:tcW w:w="1380" w:type="dxa"/>
            <w:tcBorders>
              <w:top w:val="nil"/>
              <w:left w:val="nil"/>
              <w:bottom w:val="single" w:sz="4" w:space="0" w:color="auto"/>
              <w:right w:val="single" w:sz="4" w:space="0" w:color="auto"/>
            </w:tcBorders>
            <w:shd w:val="clear" w:color="auto" w:fill="auto"/>
            <w:noWrap/>
            <w:vAlign w:val="center"/>
            <w:hideMark/>
          </w:tcPr>
          <w:p w14:paraId="57CCBDAB"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vAlign w:val="center"/>
            <w:hideMark/>
          </w:tcPr>
          <w:p w14:paraId="64953A30"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4BE620F3"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nil"/>
              <w:left w:val="nil"/>
              <w:bottom w:val="single" w:sz="4" w:space="0" w:color="auto"/>
              <w:right w:val="single" w:sz="4" w:space="0" w:color="auto"/>
            </w:tcBorders>
            <w:shd w:val="clear" w:color="auto" w:fill="auto"/>
            <w:noWrap/>
            <w:vAlign w:val="center"/>
            <w:hideMark/>
          </w:tcPr>
          <w:p w14:paraId="568AD820" w14:textId="77777777" w:rsidR="005A7033" w:rsidRPr="005A7033" w:rsidRDefault="005A7033" w:rsidP="005A7033">
            <w:pPr>
              <w:jc w:val="right"/>
              <w:rPr>
                <w:rFonts w:cs="Arial"/>
                <w:color w:val="000000"/>
                <w:sz w:val="20"/>
                <w:szCs w:val="20"/>
              </w:rPr>
            </w:pPr>
            <w:r w:rsidRPr="005A7033">
              <w:rPr>
                <w:rFonts w:cs="Arial"/>
                <w:color w:val="000000"/>
                <w:sz w:val="20"/>
                <w:szCs w:val="20"/>
              </w:rPr>
              <w:t>40</w:t>
            </w:r>
          </w:p>
        </w:tc>
        <w:tc>
          <w:tcPr>
            <w:tcW w:w="1110" w:type="dxa"/>
            <w:tcBorders>
              <w:top w:val="nil"/>
              <w:left w:val="nil"/>
              <w:bottom w:val="single" w:sz="4" w:space="0" w:color="auto"/>
              <w:right w:val="single" w:sz="4" w:space="0" w:color="auto"/>
            </w:tcBorders>
            <w:shd w:val="clear" w:color="auto" w:fill="auto"/>
            <w:vAlign w:val="center"/>
            <w:hideMark/>
          </w:tcPr>
          <w:p w14:paraId="27923944"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2FAB9FEC"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F66EE7C" w14:textId="77777777" w:rsidTr="005A7033">
        <w:trPr>
          <w:trHeight w:val="1485"/>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A0226" w14:textId="05B32978" w:rsidR="005A7033" w:rsidRPr="005A7033" w:rsidRDefault="005A7033" w:rsidP="005A7033">
            <w:pPr>
              <w:jc w:val="right"/>
              <w:rPr>
                <w:rFonts w:cs="Arial"/>
                <w:color w:val="000000"/>
                <w:sz w:val="20"/>
                <w:szCs w:val="20"/>
              </w:rPr>
            </w:pPr>
            <w:r w:rsidRPr="005A7033">
              <w:rPr>
                <w:rFonts w:cs="Arial"/>
                <w:color w:val="000000"/>
                <w:sz w:val="20"/>
                <w:szCs w:val="20"/>
              </w:rPr>
              <w:lastRenderedPageBreak/>
              <w:t>2</w:t>
            </w:r>
            <w:r>
              <w:rPr>
                <w:rFonts w:cs="Arial"/>
                <w:color w:val="000000"/>
                <w:sz w:val="20"/>
                <w:szCs w:val="20"/>
              </w:rPr>
              <w:t>1</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15BBF" w14:textId="77777777" w:rsidR="005A7033" w:rsidRPr="005A7033" w:rsidRDefault="005A7033" w:rsidP="005A7033">
            <w:pPr>
              <w:rPr>
                <w:rFonts w:cs="Arial"/>
                <w:color w:val="000000"/>
                <w:sz w:val="20"/>
                <w:szCs w:val="20"/>
              </w:rPr>
            </w:pPr>
            <w:r w:rsidRPr="005A7033">
              <w:rPr>
                <w:rFonts w:cs="Arial"/>
                <w:color w:val="000000"/>
                <w:sz w:val="20"/>
                <w:szCs w:val="20"/>
              </w:rPr>
              <w:t>TOTAL MARSON SY 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99676" w14:textId="77777777" w:rsidR="005A7033" w:rsidRPr="005A7033" w:rsidRDefault="005A7033" w:rsidP="005A7033">
            <w:pPr>
              <w:jc w:val="center"/>
              <w:rPr>
                <w:rFonts w:cs="Arial"/>
                <w:color w:val="000000"/>
                <w:sz w:val="16"/>
                <w:szCs w:val="16"/>
              </w:rPr>
            </w:pPr>
            <w:r w:rsidRPr="005A7033">
              <w:rPr>
                <w:rFonts w:cs="Arial"/>
                <w:color w:val="000000"/>
                <w:sz w:val="16"/>
                <w:szCs w:val="16"/>
              </w:rPr>
              <w:t>Półpłynny syntetyczny smar, na bazie poliglikoli do przekładni i łożysk o wydłużonym czasie eksploatacji, , klasa NLGI 00, zagęszczacz litowy, temperatura zapłonu 170°C, temperatura płynięcia od -20°C do +120°C</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E122C" w14:textId="77777777" w:rsidR="005A7033" w:rsidRPr="005A7033" w:rsidRDefault="005A7033" w:rsidP="005A7033">
            <w:pPr>
              <w:rPr>
                <w:rFonts w:cs="Arial"/>
                <w:color w:val="000000"/>
                <w:sz w:val="20"/>
                <w:szCs w:val="20"/>
              </w:rPr>
            </w:pPr>
            <w:r w:rsidRPr="005A7033">
              <w:rPr>
                <w:rFonts w:cs="Arial"/>
                <w:color w:val="000000"/>
                <w:sz w:val="20"/>
                <w:szCs w:val="20"/>
              </w:rPr>
              <w:t>kg</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BEBA4"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BBB43"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BB429"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B52ED"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91341"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4978D"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1721012C" w14:textId="77777777" w:rsidTr="005A7033">
        <w:trPr>
          <w:trHeight w:val="917"/>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80B53" w14:textId="57701B9C" w:rsidR="005A7033" w:rsidRPr="005A7033" w:rsidRDefault="005A7033" w:rsidP="005A7033">
            <w:pPr>
              <w:jc w:val="right"/>
              <w:rPr>
                <w:rFonts w:cs="Arial"/>
                <w:color w:val="000000"/>
                <w:sz w:val="20"/>
                <w:szCs w:val="20"/>
              </w:rPr>
            </w:pPr>
            <w:r w:rsidRPr="005A7033">
              <w:rPr>
                <w:rFonts w:cs="Arial"/>
                <w:color w:val="000000"/>
                <w:sz w:val="20"/>
                <w:szCs w:val="20"/>
              </w:rPr>
              <w:t>2</w:t>
            </w:r>
            <w:r>
              <w:rPr>
                <w:rFonts w:cs="Arial"/>
                <w:color w:val="000000"/>
                <w:sz w:val="20"/>
                <w:szCs w:val="20"/>
              </w:rPr>
              <w:t>2</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14:paraId="3D3747CB" w14:textId="77777777" w:rsidR="005A7033" w:rsidRPr="005A7033" w:rsidRDefault="005A7033" w:rsidP="005A7033">
            <w:pPr>
              <w:rPr>
                <w:rFonts w:cs="Arial"/>
                <w:color w:val="000000"/>
                <w:sz w:val="20"/>
                <w:szCs w:val="20"/>
              </w:rPr>
            </w:pPr>
            <w:r w:rsidRPr="005A7033">
              <w:rPr>
                <w:rFonts w:cs="Arial"/>
                <w:color w:val="000000"/>
                <w:sz w:val="20"/>
                <w:szCs w:val="20"/>
              </w:rPr>
              <w:t>LOTOS UNILIT ŁT 4EP2 lub                               MOBILUX EP2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0CCA0C05" w14:textId="77777777" w:rsidR="005A7033" w:rsidRPr="005A7033" w:rsidRDefault="005A7033" w:rsidP="005A7033">
            <w:pPr>
              <w:jc w:val="center"/>
              <w:rPr>
                <w:rFonts w:cs="Arial"/>
                <w:color w:val="000000"/>
                <w:sz w:val="16"/>
                <w:szCs w:val="16"/>
              </w:rPr>
            </w:pPr>
            <w:r w:rsidRPr="005A7033">
              <w:rPr>
                <w:rFonts w:cs="Arial"/>
                <w:color w:val="000000"/>
                <w:sz w:val="16"/>
                <w:szCs w:val="16"/>
              </w:rPr>
              <w:t xml:space="preserve">Uniwersalny smar do łożysk ślizgowych i tocznych z dodatkami EP, klasa NLGI 2, zagęszczacz litowy,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E3BC40E" w14:textId="77777777" w:rsidR="005A7033" w:rsidRPr="005A7033" w:rsidRDefault="005A7033" w:rsidP="005A7033">
            <w:pPr>
              <w:rPr>
                <w:rFonts w:cs="Arial"/>
                <w:color w:val="000000"/>
                <w:sz w:val="20"/>
                <w:szCs w:val="20"/>
              </w:rPr>
            </w:pPr>
            <w:r w:rsidRPr="005A7033">
              <w:rPr>
                <w:rFonts w:cs="Arial"/>
                <w:color w:val="000000"/>
                <w:sz w:val="20"/>
                <w:szCs w:val="20"/>
              </w:rPr>
              <w:t>kg</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5DD1552"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5D87A229"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764E1A7"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34318694"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6B04BD78"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FE59F67"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C325BEF" w14:textId="77777777" w:rsidTr="005A7033">
        <w:trPr>
          <w:trHeight w:val="986"/>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6836A4C9" w14:textId="686F3189" w:rsidR="005A7033" w:rsidRPr="005A7033" w:rsidRDefault="005A7033" w:rsidP="005A7033">
            <w:pPr>
              <w:jc w:val="right"/>
              <w:rPr>
                <w:rFonts w:cs="Arial"/>
                <w:color w:val="000000"/>
                <w:sz w:val="20"/>
                <w:szCs w:val="20"/>
              </w:rPr>
            </w:pPr>
            <w:r w:rsidRPr="005A7033">
              <w:rPr>
                <w:rFonts w:cs="Arial"/>
                <w:color w:val="000000"/>
                <w:sz w:val="20"/>
                <w:szCs w:val="20"/>
              </w:rPr>
              <w:t>2</w:t>
            </w:r>
            <w:r>
              <w:rPr>
                <w:rFonts w:cs="Arial"/>
                <w:color w:val="000000"/>
                <w:sz w:val="20"/>
                <w:szCs w:val="20"/>
              </w:rPr>
              <w:t>3</w:t>
            </w:r>
          </w:p>
        </w:tc>
        <w:tc>
          <w:tcPr>
            <w:tcW w:w="3311" w:type="dxa"/>
            <w:tcBorders>
              <w:top w:val="nil"/>
              <w:left w:val="nil"/>
              <w:bottom w:val="single" w:sz="4" w:space="0" w:color="auto"/>
              <w:right w:val="single" w:sz="4" w:space="0" w:color="auto"/>
            </w:tcBorders>
            <w:shd w:val="clear" w:color="auto" w:fill="auto"/>
            <w:vAlign w:val="center"/>
            <w:hideMark/>
          </w:tcPr>
          <w:p w14:paraId="135CAEE1" w14:textId="77777777" w:rsidR="005A7033" w:rsidRPr="005A7033" w:rsidRDefault="005A7033" w:rsidP="005A7033">
            <w:pPr>
              <w:rPr>
                <w:rFonts w:cs="Arial"/>
                <w:color w:val="000000"/>
                <w:sz w:val="20"/>
                <w:szCs w:val="20"/>
              </w:rPr>
            </w:pPr>
            <w:r w:rsidRPr="005A7033">
              <w:rPr>
                <w:rFonts w:cs="Arial"/>
                <w:color w:val="000000"/>
                <w:sz w:val="20"/>
                <w:szCs w:val="20"/>
              </w:rPr>
              <w:t>LOTOS SMAR G421 lub                             MOBILGREASE XHP 222</w:t>
            </w:r>
          </w:p>
        </w:tc>
        <w:tc>
          <w:tcPr>
            <w:tcW w:w="2693" w:type="dxa"/>
            <w:tcBorders>
              <w:top w:val="nil"/>
              <w:left w:val="nil"/>
              <w:bottom w:val="single" w:sz="4" w:space="0" w:color="auto"/>
              <w:right w:val="single" w:sz="4" w:space="0" w:color="auto"/>
            </w:tcBorders>
            <w:shd w:val="clear" w:color="auto" w:fill="auto"/>
            <w:vAlign w:val="center"/>
            <w:hideMark/>
          </w:tcPr>
          <w:p w14:paraId="65ADAAE1" w14:textId="77777777" w:rsidR="005A7033" w:rsidRPr="005A7033" w:rsidRDefault="005A7033" w:rsidP="005A7033">
            <w:pPr>
              <w:jc w:val="center"/>
              <w:rPr>
                <w:rFonts w:cs="Arial"/>
                <w:color w:val="000000"/>
                <w:sz w:val="16"/>
                <w:szCs w:val="16"/>
              </w:rPr>
            </w:pPr>
            <w:r w:rsidRPr="005A7033">
              <w:rPr>
                <w:rFonts w:cs="Arial"/>
                <w:color w:val="000000"/>
                <w:sz w:val="16"/>
                <w:szCs w:val="16"/>
              </w:rPr>
              <w:t xml:space="preserve">Wielo-funkcyjny wysokiej jakości smar typu EP odporny na wodę, klasa NLGI 2, zagęszczacz litowy kompleks, </w:t>
            </w:r>
          </w:p>
        </w:tc>
        <w:tc>
          <w:tcPr>
            <w:tcW w:w="567" w:type="dxa"/>
            <w:tcBorders>
              <w:top w:val="nil"/>
              <w:left w:val="nil"/>
              <w:bottom w:val="single" w:sz="4" w:space="0" w:color="auto"/>
              <w:right w:val="single" w:sz="4" w:space="0" w:color="auto"/>
            </w:tcBorders>
            <w:shd w:val="clear" w:color="auto" w:fill="auto"/>
            <w:noWrap/>
            <w:vAlign w:val="center"/>
            <w:hideMark/>
          </w:tcPr>
          <w:p w14:paraId="52815BF8" w14:textId="77777777" w:rsidR="005A7033" w:rsidRPr="005A7033" w:rsidRDefault="005A7033" w:rsidP="005A7033">
            <w:pPr>
              <w:rPr>
                <w:rFonts w:cs="Arial"/>
                <w:color w:val="000000"/>
                <w:sz w:val="20"/>
                <w:szCs w:val="20"/>
              </w:rPr>
            </w:pPr>
            <w:r w:rsidRPr="005A7033">
              <w:rPr>
                <w:rFonts w:cs="Arial"/>
                <w:color w:val="000000"/>
                <w:sz w:val="20"/>
                <w:szCs w:val="20"/>
              </w:rPr>
              <w:t>kg</w:t>
            </w:r>
          </w:p>
        </w:tc>
        <w:tc>
          <w:tcPr>
            <w:tcW w:w="1380" w:type="dxa"/>
            <w:tcBorders>
              <w:top w:val="nil"/>
              <w:left w:val="nil"/>
              <w:bottom w:val="single" w:sz="4" w:space="0" w:color="auto"/>
              <w:right w:val="single" w:sz="4" w:space="0" w:color="auto"/>
            </w:tcBorders>
            <w:shd w:val="clear" w:color="auto" w:fill="auto"/>
            <w:noWrap/>
            <w:vAlign w:val="center"/>
            <w:hideMark/>
          </w:tcPr>
          <w:p w14:paraId="47B217F4"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vAlign w:val="center"/>
            <w:hideMark/>
          </w:tcPr>
          <w:p w14:paraId="164DC3D6"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405E9433"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nil"/>
              <w:left w:val="nil"/>
              <w:bottom w:val="single" w:sz="4" w:space="0" w:color="auto"/>
              <w:right w:val="single" w:sz="4" w:space="0" w:color="auto"/>
            </w:tcBorders>
            <w:shd w:val="clear" w:color="auto" w:fill="auto"/>
            <w:noWrap/>
            <w:vAlign w:val="center"/>
            <w:hideMark/>
          </w:tcPr>
          <w:p w14:paraId="07684FDB"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nil"/>
              <w:left w:val="nil"/>
              <w:bottom w:val="single" w:sz="4" w:space="0" w:color="auto"/>
              <w:right w:val="single" w:sz="4" w:space="0" w:color="auto"/>
            </w:tcBorders>
            <w:shd w:val="clear" w:color="auto" w:fill="auto"/>
            <w:vAlign w:val="center"/>
            <w:hideMark/>
          </w:tcPr>
          <w:p w14:paraId="47CC4A8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03548300"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4B27DEF" w14:textId="77777777" w:rsidTr="005A7033">
        <w:trPr>
          <w:trHeight w:val="986"/>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12FDBDDD" w14:textId="127524B5" w:rsidR="005A7033" w:rsidRPr="005A7033" w:rsidRDefault="005A7033" w:rsidP="005A7033">
            <w:pPr>
              <w:jc w:val="right"/>
              <w:rPr>
                <w:rFonts w:cs="Arial"/>
                <w:color w:val="000000"/>
                <w:sz w:val="20"/>
                <w:szCs w:val="20"/>
              </w:rPr>
            </w:pPr>
            <w:r w:rsidRPr="005A7033">
              <w:rPr>
                <w:rFonts w:cs="Arial"/>
                <w:color w:val="000000"/>
                <w:sz w:val="20"/>
                <w:szCs w:val="20"/>
              </w:rPr>
              <w:t>2</w:t>
            </w:r>
            <w:r>
              <w:rPr>
                <w:rFonts w:cs="Arial"/>
                <w:color w:val="000000"/>
                <w:sz w:val="20"/>
                <w:szCs w:val="20"/>
              </w:rPr>
              <w:t>4</w:t>
            </w:r>
          </w:p>
        </w:tc>
        <w:tc>
          <w:tcPr>
            <w:tcW w:w="3311" w:type="dxa"/>
            <w:tcBorders>
              <w:top w:val="nil"/>
              <w:left w:val="nil"/>
              <w:bottom w:val="single" w:sz="4" w:space="0" w:color="auto"/>
              <w:right w:val="single" w:sz="4" w:space="0" w:color="auto"/>
            </w:tcBorders>
            <w:shd w:val="clear" w:color="auto" w:fill="auto"/>
            <w:vAlign w:val="center"/>
            <w:hideMark/>
          </w:tcPr>
          <w:p w14:paraId="2B699031" w14:textId="77777777" w:rsidR="005A7033" w:rsidRPr="005A7033" w:rsidRDefault="005A7033" w:rsidP="005A7033">
            <w:pPr>
              <w:rPr>
                <w:rFonts w:cs="Arial"/>
                <w:color w:val="000000"/>
                <w:sz w:val="20"/>
                <w:szCs w:val="20"/>
              </w:rPr>
            </w:pPr>
            <w:r w:rsidRPr="005A7033">
              <w:rPr>
                <w:rFonts w:cs="Arial"/>
                <w:color w:val="000000"/>
                <w:sz w:val="20"/>
                <w:szCs w:val="20"/>
              </w:rPr>
              <w:t>LOTOS SMAR G421 lub                             MOBILGREASE XHP 222</w:t>
            </w:r>
          </w:p>
        </w:tc>
        <w:tc>
          <w:tcPr>
            <w:tcW w:w="2693" w:type="dxa"/>
            <w:tcBorders>
              <w:top w:val="nil"/>
              <w:left w:val="nil"/>
              <w:bottom w:val="single" w:sz="4" w:space="0" w:color="auto"/>
              <w:right w:val="single" w:sz="4" w:space="0" w:color="auto"/>
            </w:tcBorders>
            <w:shd w:val="clear" w:color="auto" w:fill="auto"/>
            <w:vAlign w:val="center"/>
            <w:hideMark/>
          </w:tcPr>
          <w:p w14:paraId="0BCD7787" w14:textId="77777777" w:rsidR="005A7033" w:rsidRPr="005A7033" w:rsidRDefault="005A7033" w:rsidP="005A7033">
            <w:pPr>
              <w:rPr>
                <w:rFonts w:cs="Arial"/>
                <w:color w:val="000000"/>
                <w:sz w:val="16"/>
                <w:szCs w:val="16"/>
              </w:rPr>
            </w:pPr>
            <w:r w:rsidRPr="005A7033">
              <w:rPr>
                <w:rFonts w:cs="Arial"/>
                <w:color w:val="000000"/>
                <w:sz w:val="16"/>
                <w:szCs w:val="16"/>
              </w:rPr>
              <w:t xml:space="preserve">Wielo-funkcyjny wysokiej jakości smar typu            EP-2 odporny na wodę, klasa NLGI 2, zagęszczacz litowy kompleks, </w:t>
            </w:r>
          </w:p>
        </w:tc>
        <w:tc>
          <w:tcPr>
            <w:tcW w:w="567" w:type="dxa"/>
            <w:tcBorders>
              <w:top w:val="nil"/>
              <w:left w:val="nil"/>
              <w:bottom w:val="single" w:sz="4" w:space="0" w:color="auto"/>
              <w:right w:val="single" w:sz="4" w:space="0" w:color="auto"/>
            </w:tcBorders>
            <w:shd w:val="clear" w:color="auto" w:fill="auto"/>
            <w:noWrap/>
            <w:vAlign w:val="center"/>
            <w:hideMark/>
          </w:tcPr>
          <w:p w14:paraId="646F33B5" w14:textId="77777777" w:rsidR="005A7033" w:rsidRPr="005A7033" w:rsidRDefault="005A7033" w:rsidP="005A7033">
            <w:pPr>
              <w:rPr>
                <w:rFonts w:cs="Arial"/>
                <w:color w:val="000000"/>
                <w:sz w:val="20"/>
                <w:szCs w:val="20"/>
              </w:rPr>
            </w:pPr>
            <w:r w:rsidRPr="005A7033">
              <w:rPr>
                <w:rFonts w:cs="Arial"/>
                <w:color w:val="000000"/>
                <w:sz w:val="20"/>
                <w:szCs w:val="20"/>
              </w:rPr>
              <w:t>kg</w:t>
            </w:r>
          </w:p>
        </w:tc>
        <w:tc>
          <w:tcPr>
            <w:tcW w:w="1380" w:type="dxa"/>
            <w:tcBorders>
              <w:top w:val="nil"/>
              <w:left w:val="nil"/>
              <w:bottom w:val="single" w:sz="4" w:space="0" w:color="auto"/>
              <w:right w:val="single" w:sz="4" w:space="0" w:color="auto"/>
            </w:tcBorders>
            <w:shd w:val="clear" w:color="auto" w:fill="auto"/>
            <w:noWrap/>
            <w:vAlign w:val="center"/>
            <w:hideMark/>
          </w:tcPr>
          <w:p w14:paraId="191F9367"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vAlign w:val="center"/>
            <w:hideMark/>
          </w:tcPr>
          <w:p w14:paraId="6B66986D"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59F28EC6"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nil"/>
              <w:left w:val="nil"/>
              <w:bottom w:val="single" w:sz="4" w:space="0" w:color="auto"/>
              <w:right w:val="single" w:sz="4" w:space="0" w:color="auto"/>
            </w:tcBorders>
            <w:shd w:val="clear" w:color="auto" w:fill="auto"/>
            <w:noWrap/>
            <w:vAlign w:val="center"/>
            <w:hideMark/>
          </w:tcPr>
          <w:p w14:paraId="495C2177" w14:textId="77777777" w:rsidR="005A7033" w:rsidRPr="005A7033" w:rsidRDefault="005A7033" w:rsidP="005A7033">
            <w:pPr>
              <w:jc w:val="right"/>
              <w:rPr>
                <w:rFonts w:cs="Arial"/>
                <w:color w:val="000000"/>
                <w:sz w:val="20"/>
                <w:szCs w:val="20"/>
              </w:rPr>
            </w:pPr>
            <w:r w:rsidRPr="005A7033">
              <w:rPr>
                <w:rFonts w:cs="Arial"/>
                <w:color w:val="000000"/>
                <w:sz w:val="20"/>
                <w:szCs w:val="20"/>
              </w:rPr>
              <w:t>40</w:t>
            </w:r>
          </w:p>
        </w:tc>
        <w:tc>
          <w:tcPr>
            <w:tcW w:w="1110" w:type="dxa"/>
            <w:tcBorders>
              <w:top w:val="nil"/>
              <w:left w:val="nil"/>
              <w:bottom w:val="single" w:sz="4" w:space="0" w:color="auto"/>
              <w:right w:val="single" w:sz="4" w:space="0" w:color="auto"/>
            </w:tcBorders>
            <w:shd w:val="clear" w:color="auto" w:fill="auto"/>
            <w:vAlign w:val="center"/>
            <w:hideMark/>
          </w:tcPr>
          <w:p w14:paraId="6E7C9C68"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D893B3E"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1A25DE0E" w14:textId="77777777" w:rsidTr="005A7033">
        <w:trPr>
          <w:trHeight w:val="945"/>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5E960D71" w14:textId="3B018ADA" w:rsidR="005A7033" w:rsidRPr="005A7033" w:rsidRDefault="005A7033" w:rsidP="005A7033">
            <w:pPr>
              <w:jc w:val="right"/>
              <w:rPr>
                <w:rFonts w:cs="Arial"/>
                <w:color w:val="000000"/>
                <w:sz w:val="20"/>
                <w:szCs w:val="20"/>
              </w:rPr>
            </w:pPr>
            <w:r w:rsidRPr="005A7033">
              <w:rPr>
                <w:rFonts w:cs="Arial"/>
                <w:color w:val="000000"/>
                <w:sz w:val="20"/>
                <w:szCs w:val="20"/>
              </w:rPr>
              <w:t>2</w:t>
            </w:r>
            <w:r>
              <w:rPr>
                <w:rFonts w:cs="Arial"/>
                <w:color w:val="000000"/>
                <w:sz w:val="20"/>
                <w:szCs w:val="20"/>
              </w:rPr>
              <w:t>5</w:t>
            </w:r>
          </w:p>
        </w:tc>
        <w:tc>
          <w:tcPr>
            <w:tcW w:w="3311" w:type="dxa"/>
            <w:tcBorders>
              <w:top w:val="nil"/>
              <w:left w:val="nil"/>
              <w:bottom w:val="single" w:sz="4" w:space="0" w:color="auto"/>
              <w:right w:val="single" w:sz="4" w:space="0" w:color="auto"/>
            </w:tcBorders>
            <w:shd w:val="clear" w:color="auto" w:fill="auto"/>
            <w:vAlign w:val="center"/>
            <w:hideMark/>
          </w:tcPr>
          <w:p w14:paraId="3D8E9D2A" w14:textId="77777777" w:rsidR="005A7033" w:rsidRPr="005A7033" w:rsidRDefault="005A7033" w:rsidP="005A7033">
            <w:pPr>
              <w:rPr>
                <w:rFonts w:cs="Arial"/>
                <w:color w:val="000000"/>
                <w:sz w:val="20"/>
                <w:szCs w:val="20"/>
              </w:rPr>
            </w:pPr>
            <w:r w:rsidRPr="005A7033">
              <w:rPr>
                <w:rFonts w:cs="Arial"/>
                <w:color w:val="000000"/>
                <w:sz w:val="20"/>
                <w:szCs w:val="20"/>
              </w:rPr>
              <w:t>STATOIL POWERWAY 30</w:t>
            </w:r>
          </w:p>
        </w:tc>
        <w:tc>
          <w:tcPr>
            <w:tcW w:w="2693" w:type="dxa"/>
            <w:tcBorders>
              <w:top w:val="nil"/>
              <w:left w:val="nil"/>
              <w:bottom w:val="single" w:sz="4" w:space="0" w:color="auto"/>
              <w:right w:val="single" w:sz="4" w:space="0" w:color="auto"/>
            </w:tcBorders>
            <w:shd w:val="clear" w:color="auto" w:fill="auto"/>
            <w:vAlign w:val="center"/>
            <w:hideMark/>
          </w:tcPr>
          <w:p w14:paraId="23302A6D" w14:textId="77777777" w:rsidR="005A7033" w:rsidRPr="005A7033" w:rsidRDefault="005A7033" w:rsidP="005A7033">
            <w:pPr>
              <w:rPr>
                <w:rFonts w:cs="Arial"/>
                <w:color w:val="000000"/>
                <w:sz w:val="16"/>
                <w:szCs w:val="16"/>
              </w:rPr>
            </w:pPr>
            <w:r w:rsidRPr="005A7033">
              <w:rPr>
                <w:rFonts w:cs="Arial"/>
                <w:color w:val="000000"/>
                <w:sz w:val="16"/>
                <w:szCs w:val="16"/>
              </w:rPr>
              <w:t>olej sprężarkowy, mineralny API: CF-4SG; SAE: 30W; wymagane dopuszczenia: MB 228.0,  ZF TE-ML 02C/04B</w:t>
            </w:r>
          </w:p>
        </w:tc>
        <w:tc>
          <w:tcPr>
            <w:tcW w:w="567" w:type="dxa"/>
            <w:tcBorders>
              <w:top w:val="nil"/>
              <w:left w:val="nil"/>
              <w:bottom w:val="single" w:sz="4" w:space="0" w:color="auto"/>
              <w:right w:val="single" w:sz="4" w:space="0" w:color="auto"/>
            </w:tcBorders>
            <w:shd w:val="clear" w:color="auto" w:fill="auto"/>
            <w:noWrap/>
            <w:vAlign w:val="center"/>
            <w:hideMark/>
          </w:tcPr>
          <w:p w14:paraId="09D86D18"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4EDDEEDC"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noWrap/>
            <w:vAlign w:val="center"/>
            <w:hideMark/>
          </w:tcPr>
          <w:p w14:paraId="33215027"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200CC708"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nil"/>
              <w:left w:val="nil"/>
              <w:bottom w:val="single" w:sz="4" w:space="0" w:color="auto"/>
              <w:right w:val="single" w:sz="4" w:space="0" w:color="auto"/>
            </w:tcBorders>
            <w:shd w:val="clear" w:color="auto" w:fill="auto"/>
            <w:noWrap/>
            <w:vAlign w:val="center"/>
            <w:hideMark/>
          </w:tcPr>
          <w:p w14:paraId="253C2FBC"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nil"/>
              <w:left w:val="nil"/>
              <w:bottom w:val="single" w:sz="4" w:space="0" w:color="auto"/>
              <w:right w:val="single" w:sz="4" w:space="0" w:color="auto"/>
            </w:tcBorders>
            <w:shd w:val="clear" w:color="auto" w:fill="auto"/>
            <w:vAlign w:val="center"/>
            <w:hideMark/>
          </w:tcPr>
          <w:p w14:paraId="1100111F"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4A9D9339"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9DF1A99" w14:textId="77777777" w:rsidTr="005A7033">
        <w:trPr>
          <w:trHeight w:val="660"/>
        </w:trPr>
        <w:tc>
          <w:tcPr>
            <w:tcW w:w="507" w:type="dxa"/>
            <w:tcBorders>
              <w:top w:val="nil"/>
              <w:left w:val="single" w:sz="4" w:space="0" w:color="auto"/>
              <w:bottom w:val="nil"/>
              <w:right w:val="single" w:sz="4" w:space="0" w:color="auto"/>
            </w:tcBorders>
            <w:shd w:val="clear" w:color="auto" w:fill="auto"/>
            <w:noWrap/>
            <w:vAlign w:val="center"/>
            <w:hideMark/>
          </w:tcPr>
          <w:p w14:paraId="39C48B97" w14:textId="27D1C870" w:rsidR="005A7033" w:rsidRPr="005A7033" w:rsidRDefault="005A7033" w:rsidP="005A7033">
            <w:pPr>
              <w:jc w:val="right"/>
              <w:rPr>
                <w:rFonts w:cs="Arial"/>
                <w:color w:val="000000"/>
                <w:sz w:val="20"/>
                <w:szCs w:val="20"/>
              </w:rPr>
            </w:pPr>
            <w:r w:rsidRPr="005A7033">
              <w:rPr>
                <w:rFonts w:cs="Arial"/>
                <w:color w:val="000000"/>
                <w:sz w:val="20"/>
                <w:szCs w:val="20"/>
              </w:rPr>
              <w:t>2</w:t>
            </w:r>
            <w:r>
              <w:rPr>
                <w:rFonts w:cs="Arial"/>
                <w:color w:val="000000"/>
                <w:sz w:val="20"/>
                <w:szCs w:val="20"/>
              </w:rPr>
              <w:t>6</w:t>
            </w:r>
          </w:p>
        </w:tc>
        <w:tc>
          <w:tcPr>
            <w:tcW w:w="3311" w:type="dxa"/>
            <w:tcBorders>
              <w:top w:val="nil"/>
              <w:left w:val="nil"/>
              <w:bottom w:val="single" w:sz="4" w:space="0" w:color="auto"/>
              <w:right w:val="single" w:sz="4" w:space="0" w:color="auto"/>
            </w:tcBorders>
            <w:shd w:val="clear" w:color="auto" w:fill="auto"/>
            <w:vAlign w:val="center"/>
            <w:hideMark/>
          </w:tcPr>
          <w:p w14:paraId="442BE4CA" w14:textId="77777777" w:rsidR="005A7033" w:rsidRPr="005A7033" w:rsidRDefault="005A7033" w:rsidP="005A7033">
            <w:pPr>
              <w:rPr>
                <w:rFonts w:cs="Arial"/>
                <w:color w:val="000000"/>
                <w:sz w:val="20"/>
                <w:szCs w:val="20"/>
              </w:rPr>
            </w:pPr>
            <w:r w:rsidRPr="005A7033">
              <w:rPr>
                <w:rFonts w:cs="Arial"/>
                <w:color w:val="000000"/>
                <w:sz w:val="20"/>
                <w:szCs w:val="20"/>
              </w:rPr>
              <w:t>LOTOS PAROS GL-4 80W90</w:t>
            </w:r>
          </w:p>
        </w:tc>
        <w:tc>
          <w:tcPr>
            <w:tcW w:w="2693" w:type="dxa"/>
            <w:tcBorders>
              <w:top w:val="nil"/>
              <w:left w:val="nil"/>
              <w:bottom w:val="nil"/>
              <w:right w:val="single" w:sz="4" w:space="0" w:color="auto"/>
            </w:tcBorders>
            <w:shd w:val="clear" w:color="auto" w:fill="auto"/>
            <w:vAlign w:val="center"/>
            <w:hideMark/>
          </w:tcPr>
          <w:p w14:paraId="62F4F76A" w14:textId="77777777" w:rsidR="005A7033" w:rsidRPr="005A7033" w:rsidRDefault="005A7033" w:rsidP="005A7033">
            <w:pPr>
              <w:rPr>
                <w:rFonts w:cs="Arial"/>
                <w:color w:val="000000"/>
                <w:sz w:val="16"/>
                <w:szCs w:val="16"/>
              </w:rPr>
            </w:pPr>
            <w:r w:rsidRPr="005A7033">
              <w:rPr>
                <w:rFonts w:cs="Arial"/>
                <w:color w:val="000000"/>
                <w:sz w:val="16"/>
                <w:szCs w:val="16"/>
              </w:rPr>
              <w:t>olej przekładniowy GL-4 80 W - 90</w:t>
            </w:r>
          </w:p>
        </w:tc>
        <w:tc>
          <w:tcPr>
            <w:tcW w:w="567" w:type="dxa"/>
            <w:tcBorders>
              <w:top w:val="nil"/>
              <w:left w:val="nil"/>
              <w:bottom w:val="nil"/>
              <w:right w:val="single" w:sz="4" w:space="0" w:color="auto"/>
            </w:tcBorders>
            <w:shd w:val="clear" w:color="auto" w:fill="auto"/>
            <w:noWrap/>
            <w:vAlign w:val="center"/>
            <w:hideMark/>
          </w:tcPr>
          <w:p w14:paraId="6AC49C22"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nil"/>
              <w:right w:val="single" w:sz="4" w:space="0" w:color="auto"/>
            </w:tcBorders>
            <w:shd w:val="clear" w:color="auto" w:fill="auto"/>
            <w:noWrap/>
            <w:vAlign w:val="center"/>
            <w:hideMark/>
          </w:tcPr>
          <w:p w14:paraId="13A6C382"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1880" w:type="dxa"/>
            <w:tcBorders>
              <w:top w:val="nil"/>
              <w:left w:val="nil"/>
              <w:bottom w:val="nil"/>
              <w:right w:val="single" w:sz="4" w:space="0" w:color="auto"/>
            </w:tcBorders>
            <w:shd w:val="clear" w:color="auto" w:fill="auto"/>
            <w:noWrap/>
            <w:vAlign w:val="center"/>
            <w:hideMark/>
          </w:tcPr>
          <w:p w14:paraId="7FA70F24"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46FCCBC4" w14:textId="77777777" w:rsidR="005A7033" w:rsidRPr="005A7033" w:rsidRDefault="005A7033" w:rsidP="005A7033">
            <w:pPr>
              <w:jc w:val="right"/>
              <w:rPr>
                <w:rFonts w:cs="Arial"/>
                <w:color w:val="000000"/>
                <w:sz w:val="20"/>
                <w:szCs w:val="20"/>
              </w:rPr>
            </w:pPr>
            <w:r w:rsidRPr="005A7033">
              <w:rPr>
                <w:rFonts w:cs="Arial"/>
                <w:color w:val="000000"/>
                <w:sz w:val="20"/>
                <w:szCs w:val="20"/>
              </w:rPr>
              <w:t>6</w:t>
            </w:r>
          </w:p>
        </w:tc>
        <w:tc>
          <w:tcPr>
            <w:tcW w:w="1447" w:type="dxa"/>
            <w:tcBorders>
              <w:top w:val="nil"/>
              <w:left w:val="nil"/>
              <w:bottom w:val="single" w:sz="4" w:space="0" w:color="auto"/>
              <w:right w:val="single" w:sz="4" w:space="0" w:color="auto"/>
            </w:tcBorders>
            <w:shd w:val="clear" w:color="auto" w:fill="auto"/>
            <w:noWrap/>
            <w:vAlign w:val="center"/>
            <w:hideMark/>
          </w:tcPr>
          <w:p w14:paraId="6B22096C" w14:textId="77777777" w:rsidR="005A7033" w:rsidRPr="005A7033" w:rsidRDefault="005A7033" w:rsidP="005A7033">
            <w:pPr>
              <w:jc w:val="right"/>
              <w:rPr>
                <w:rFonts w:cs="Arial"/>
                <w:color w:val="000000"/>
                <w:sz w:val="20"/>
                <w:szCs w:val="20"/>
              </w:rPr>
            </w:pPr>
            <w:r w:rsidRPr="005A7033">
              <w:rPr>
                <w:rFonts w:cs="Arial"/>
                <w:color w:val="000000"/>
                <w:sz w:val="20"/>
                <w:szCs w:val="20"/>
              </w:rPr>
              <w:t>30</w:t>
            </w:r>
          </w:p>
        </w:tc>
        <w:tc>
          <w:tcPr>
            <w:tcW w:w="1110" w:type="dxa"/>
            <w:tcBorders>
              <w:top w:val="nil"/>
              <w:left w:val="nil"/>
              <w:bottom w:val="nil"/>
              <w:right w:val="single" w:sz="4" w:space="0" w:color="auto"/>
            </w:tcBorders>
            <w:shd w:val="clear" w:color="auto" w:fill="auto"/>
            <w:vAlign w:val="center"/>
            <w:hideMark/>
          </w:tcPr>
          <w:p w14:paraId="13D071A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EA5634B"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4C47ADBB" w14:textId="77777777" w:rsidTr="005A7033">
        <w:trPr>
          <w:trHeight w:val="910"/>
        </w:trPr>
        <w:tc>
          <w:tcPr>
            <w:tcW w:w="507" w:type="dxa"/>
            <w:tcBorders>
              <w:top w:val="single" w:sz="4" w:space="0" w:color="auto"/>
              <w:left w:val="single" w:sz="4" w:space="0" w:color="auto"/>
              <w:bottom w:val="nil"/>
              <w:right w:val="single" w:sz="4" w:space="0" w:color="auto"/>
            </w:tcBorders>
            <w:shd w:val="clear" w:color="auto" w:fill="auto"/>
            <w:noWrap/>
            <w:vAlign w:val="center"/>
            <w:hideMark/>
          </w:tcPr>
          <w:p w14:paraId="2F0C3E11" w14:textId="3391B9C8" w:rsidR="005A7033" w:rsidRPr="005A7033" w:rsidRDefault="005A7033" w:rsidP="005A7033">
            <w:pPr>
              <w:jc w:val="right"/>
              <w:rPr>
                <w:rFonts w:cs="Arial"/>
                <w:color w:val="000000"/>
                <w:sz w:val="20"/>
                <w:szCs w:val="20"/>
              </w:rPr>
            </w:pPr>
            <w:r w:rsidRPr="005A7033">
              <w:rPr>
                <w:rFonts w:cs="Arial"/>
                <w:color w:val="000000"/>
                <w:sz w:val="20"/>
                <w:szCs w:val="20"/>
              </w:rPr>
              <w:t>2</w:t>
            </w:r>
            <w:r>
              <w:rPr>
                <w:rFonts w:cs="Arial"/>
                <w:color w:val="000000"/>
                <w:sz w:val="20"/>
                <w:szCs w:val="20"/>
              </w:rPr>
              <w:t>7</w:t>
            </w:r>
          </w:p>
        </w:tc>
        <w:tc>
          <w:tcPr>
            <w:tcW w:w="3311" w:type="dxa"/>
            <w:tcBorders>
              <w:top w:val="nil"/>
              <w:left w:val="nil"/>
              <w:bottom w:val="nil"/>
              <w:right w:val="single" w:sz="4" w:space="0" w:color="auto"/>
            </w:tcBorders>
            <w:shd w:val="clear" w:color="auto" w:fill="auto"/>
            <w:vAlign w:val="center"/>
            <w:hideMark/>
          </w:tcPr>
          <w:p w14:paraId="03B5EDE4" w14:textId="77777777" w:rsidR="005A7033" w:rsidRPr="005A7033" w:rsidRDefault="005A7033" w:rsidP="005A7033">
            <w:pPr>
              <w:rPr>
                <w:rFonts w:cs="Arial"/>
                <w:color w:val="000000"/>
                <w:sz w:val="20"/>
                <w:szCs w:val="20"/>
              </w:rPr>
            </w:pPr>
            <w:r w:rsidRPr="005A7033">
              <w:rPr>
                <w:rFonts w:cs="Arial"/>
                <w:color w:val="000000"/>
                <w:sz w:val="20"/>
                <w:szCs w:val="20"/>
              </w:rPr>
              <w:t>LOTOS SEMISYNTETIC 10W40 4L lub MOBIL SUPER 2000 XI 10W/40</w:t>
            </w:r>
          </w:p>
        </w:tc>
        <w:tc>
          <w:tcPr>
            <w:tcW w:w="2693" w:type="dxa"/>
            <w:tcBorders>
              <w:top w:val="single" w:sz="4" w:space="0" w:color="auto"/>
              <w:left w:val="nil"/>
              <w:bottom w:val="nil"/>
              <w:right w:val="single" w:sz="4" w:space="0" w:color="auto"/>
            </w:tcBorders>
            <w:shd w:val="clear" w:color="auto" w:fill="auto"/>
            <w:vAlign w:val="center"/>
            <w:hideMark/>
          </w:tcPr>
          <w:p w14:paraId="757403E4" w14:textId="77777777" w:rsidR="005A7033" w:rsidRPr="005A7033" w:rsidRDefault="005A7033" w:rsidP="005A7033">
            <w:pPr>
              <w:rPr>
                <w:rFonts w:cs="Arial"/>
                <w:color w:val="000000"/>
                <w:sz w:val="16"/>
                <w:szCs w:val="16"/>
              </w:rPr>
            </w:pPr>
            <w:r w:rsidRPr="005A7033">
              <w:rPr>
                <w:rFonts w:cs="Arial"/>
                <w:color w:val="000000"/>
                <w:sz w:val="16"/>
                <w:szCs w:val="16"/>
              </w:rPr>
              <w:t>Olej silnikowy, półsyntetyczny do silników benzynowych W10/40 o klasie jakości SJ/CF</w:t>
            </w:r>
          </w:p>
        </w:tc>
        <w:tc>
          <w:tcPr>
            <w:tcW w:w="567" w:type="dxa"/>
            <w:tcBorders>
              <w:top w:val="single" w:sz="4" w:space="0" w:color="auto"/>
              <w:left w:val="nil"/>
              <w:bottom w:val="nil"/>
              <w:right w:val="single" w:sz="4" w:space="0" w:color="auto"/>
            </w:tcBorders>
            <w:shd w:val="clear" w:color="auto" w:fill="auto"/>
            <w:noWrap/>
            <w:vAlign w:val="center"/>
            <w:hideMark/>
          </w:tcPr>
          <w:p w14:paraId="7EC62747"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2DDCCE6"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620A6201"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435EA105" w14:textId="77777777" w:rsidR="005A7033" w:rsidRPr="005A7033" w:rsidRDefault="005A7033" w:rsidP="005A7033">
            <w:pPr>
              <w:jc w:val="right"/>
              <w:rPr>
                <w:rFonts w:cs="Arial"/>
                <w:color w:val="000000"/>
                <w:sz w:val="20"/>
                <w:szCs w:val="20"/>
              </w:rPr>
            </w:pPr>
            <w:r w:rsidRPr="005A7033">
              <w:rPr>
                <w:rFonts w:cs="Arial"/>
                <w:color w:val="000000"/>
                <w:sz w:val="20"/>
                <w:szCs w:val="20"/>
              </w:rPr>
              <w:t>6</w:t>
            </w:r>
          </w:p>
        </w:tc>
        <w:tc>
          <w:tcPr>
            <w:tcW w:w="1447" w:type="dxa"/>
            <w:tcBorders>
              <w:top w:val="nil"/>
              <w:left w:val="nil"/>
              <w:bottom w:val="single" w:sz="4" w:space="0" w:color="auto"/>
              <w:right w:val="single" w:sz="4" w:space="0" w:color="auto"/>
            </w:tcBorders>
            <w:shd w:val="clear" w:color="auto" w:fill="auto"/>
            <w:noWrap/>
            <w:vAlign w:val="center"/>
            <w:hideMark/>
          </w:tcPr>
          <w:p w14:paraId="205422CC" w14:textId="77777777" w:rsidR="005A7033" w:rsidRPr="005A7033" w:rsidRDefault="005A7033" w:rsidP="005A7033">
            <w:pPr>
              <w:jc w:val="right"/>
              <w:rPr>
                <w:rFonts w:cs="Arial"/>
                <w:color w:val="000000"/>
                <w:sz w:val="20"/>
                <w:szCs w:val="20"/>
              </w:rPr>
            </w:pPr>
            <w:r w:rsidRPr="005A7033">
              <w:rPr>
                <w:rFonts w:cs="Arial"/>
                <w:color w:val="000000"/>
                <w:sz w:val="20"/>
                <w:szCs w:val="20"/>
              </w:rPr>
              <w:t>30</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56C7A7C0"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447B6111"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096EB81" w14:textId="77777777" w:rsidTr="005A7033">
        <w:trPr>
          <w:trHeight w:val="1350"/>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0AFA1" w14:textId="6D77D4B7" w:rsidR="005A7033" w:rsidRPr="005A7033" w:rsidRDefault="005A7033" w:rsidP="005A7033">
            <w:pPr>
              <w:jc w:val="right"/>
              <w:rPr>
                <w:rFonts w:cs="Arial"/>
                <w:color w:val="000000"/>
                <w:sz w:val="20"/>
                <w:szCs w:val="20"/>
              </w:rPr>
            </w:pPr>
            <w:r w:rsidRPr="005A7033">
              <w:rPr>
                <w:rFonts w:cs="Arial"/>
                <w:color w:val="000000"/>
                <w:sz w:val="20"/>
                <w:szCs w:val="20"/>
              </w:rPr>
              <w:t>2</w:t>
            </w:r>
            <w:r>
              <w:rPr>
                <w:rFonts w:cs="Arial"/>
                <w:color w:val="000000"/>
                <w:sz w:val="20"/>
                <w:szCs w:val="20"/>
              </w:rPr>
              <w:t>8</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14:paraId="6ABEA561" w14:textId="77777777" w:rsidR="005A7033" w:rsidRPr="005A7033" w:rsidRDefault="005A7033" w:rsidP="005A7033">
            <w:pPr>
              <w:jc w:val="center"/>
              <w:rPr>
                <w:rFonts w:cs="Arial"/>
                <w:color w:val="000000"/>
                <w:sz w:val="20"/>
                <w:szCs w:val="20"/>
              </w:rPr>
            </w:pPr>
            <w:r w:rsidRPr="005A7033">
              <w:rPr>
                <w:rFonts w:cs="Arial"/>
                <w:color w:val="000000"/>
                <w:sz w:val="20"/>
                <w:szCs w:val="20"/>
              </w:rPr>
              <w:t>MobilVelocite 6</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2EDB57AD" w14:textId="77777777" w:rsidR="005A7033" w:rsidRPr="005A7033" w:rsidRDefault="005A7033" w:rsidP="005A7033">
            <w:pPr>
              <w:jc w:val="center"/>
              <w:rPr>
                <w:rFonts w:cs="Arial"/>
                <w:color w:val="000000"/>
                <w:sz w:val="16"/>
                <w:szCs w:val="16"/>
              </w:rPr>
            </w:pPr>
            <w:r w:rsidRPr="005A7033">
              <w:rPr>
                <w:rFonts w:cs="Arial"/>
                <w:color w:val="000000"/>
                <w:sz w:val="16"/>
                <w:szCs w:val="16"/>
              </w:rPr>
              <w:t xml:space="preserve">olej do instalacji i narzędzi pneumatycznych; lepkość 40ºC 9,43mm2/s (cSt); lepkość 100ºC 2,36 mm2/s (cSt); gęstość w temp. 15ºC 0,843 g/cm3; tempr. Zapłonu 168ºC; temperatura płynięcia -19ºC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2FBF4EBB"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593C2F54"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880" w:type="dxa"/>
            <w:tcBorders>
              <w:top w:val="nil"/>
              <w:left w:val="nil"/>
              <w:bottom w:val="single" w:sz="4" w:space="0" w:color="auto"/>
              <w:right w:val="single" w:sz="4" w:space="0" w:color="auto"/>
            </w:tcBorders>
            <w:shd w:val="clear" w:color="auto" w:fill="auto"/>
            <w:noWrap/>
            <w:vAlign w:val="center"/>
            <w:hideMark/>
          </w:tcPr>
          <w:p w14:paraId="74F089B8"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4AE060BD"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nil"/>
              <w:left w:val="nil"/>
              <w:bottom w:val="single" w:sz="4" w:space="0" w:color="auto"/>
              <w:right w:val="single" w:sz="4" w:space="0" w:color="auto"/>
            </w:tcBorders>
            <w:shd w:val="clear" w:color="auto" w:fill="auto"/>
            <w:noWrap/>
            <w:vAlign w:val="center"/>
            <w:hideMark/>
          </w:tcPr>
          <w:p w14:paraId="1CEC071B"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110" w:type="dxa"/>
            <w:tcBorders>
              <w:top w:val="nil"/>
              <w:left w:val="nil"/>
              <w:bottom w:val="single" w:sz="4" w:space="0" w:color="auto"/>
              <w:right w:val="single" w:sz="4" w:space="0" w:color="auto"/>
            </w:tcBorders>
            <w:shd w:val="clear" w:color="auto" w:fill="auto"/>
            <w:vAlign w:val="center"/>
            <w:hideMark/>
          </w:tcPr>
          <w:p w14:paraId="25D9657C"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20171540"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6C95F6F" w14:textId="77777777" w:rsidTr="005A7033">
        <w:trPr>
          <w:trHeight w:val="690"/>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570A2" w14:textId="7CE3BE2D" w:rsidR="005A7033" w:rsidRPr="005A7033" w:rsidRDefault="005A7033" w:rsidP="005A7033">
            <w:pPr>
              <w:jc w:val="right"/>
              <w:rPr>
                <w:rFonts w:cs="Arial"/>
                <w:color w:val="000000"/>
                <w:sz w:val="20"/>
                <w:szCs w:val="20"/>
              </w:rPr>
            </w:pPr>
            <w:r>
              <w:rPr>
                <w:rFonts w:cs="Arial"/>
                <w:color w:val="000000"/>
                <w:sz w:val="20"/>
                <w:szCs w:val="20"/>
              </w:rPr>
              <w:lastRenderedPageBreak/>
              <w:t>29</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EB63E" w14:textId="77777777" w:rsidR="005A7033" w:rsidRPr="005A7033" w:rsidRDefault="005A7033" w:rsidP="005A7033">
            <w:pPr>
              <w:jc w:val="center"/>
              <w:rPr>
                <w:rFonts w:cs="Arial"/>
                <w:color w:val="000000"/>
                <w:sz w:val="20"/>
                <w:szCs w:val="20"/>
              </w:rPr>
            </w:pPr>
            <w:r w:rsidRPr="005A7033">
              <w:rPr>
                <w:rFonts w:cs="Arial"/>
                <w:color w:val="000000"/>
                <w:sz w:val="20"/>
                <w:szCs w:val="20"/>
              </w:rPr>
              <w:t>JCB - HP32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235A0" w14:textId="77777777" w:rsidR="005A7033" w:rsidRPr="005A7033" w:rsidRDefault="005A7033" w:rsidP="005A7033">
            <w:pPr>
              <w:jc w:val="center"/>
              <w:rPr>
                <w:rFonts w:cs="Arial"/>
                <w:color w:val="000000"/>
                <w:sz w:val="16"/>
                <w:szCs w:val="16"/>
              </w:rPr>
            </w:pPr>
            <w:r w:rsidRPr="005A7033">
              <w:rPr>
                <w:rFonts w:cs="Arial"/>
                <w:color w:val="000000"/>
                <w:sz w:val="16"/>
                <w:szCs w:val="16"/>
              </w:rPr>
              <w:t>olej hydrauliczny</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01172"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9FF7B"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AECF2"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0E2E5" w14:textId="77777777" w:rsidR="005A7033" w:rsidRPr="005A7033" w:rsidRDefault="005A7033" w:rsidP="005A7033">
            <w:pPr>
              <w:jc w:val="right"/>
              <w:rPr>
                <w:rFonts w:cs="Arial"/>
                <w:color w:val="000000"/>
                <w:sz w:val="20"/>
                <w:szCs w:val="20"/>
              </w:rPr>
            </w:pPr>
            <w:r w:rsidRPr="005A7033">
              <w:rPr>
                <w:rFonts w:cs="Arial"/>
                <w:color w:val="000000"/>
                <w:sz w:val="20"/>
                <w:szCs w:val="20"/>
              </w:rPr>
              <w:t>8</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D4303" w14:textId="77777777" w:rsidR="005A7033" w:rsidRPr="005A7033" w:rsidRDefault="005A7033" w:rsidP="005A7033">
            <w:pPr>
              <w:jc w:val="right"/>
              <w:rPr>
                <w:rFonts w:cs="Arial"/>
                <w:color w:val="000000"/>
                <w:sz w:val="20"/>
                <w:szCs w:val="20"/>
              </w:rPr>
            </w:pPr>
            <w:r w:rsidRPr="005A7033">
              <w:rPr>
                <w:rFonts w:cs="Arial"/>
                <w:color w:val="000000"/>
                <w:sz w:val="20"/>
                <w:szCs w:val="20"/>
              </w:rPr>
              <w:t>160</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07911"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17D1C"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C60805C" w14:textId="77777777" w:rsidTr="005A7033">
        <w:trPr>
          <w:trHeight w:val="690"/>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EEB02" w14:textId="5425008E" w:rsidR="005A7033" w:rsidRPr="005A7033" w:rsidRDefault="005A7033" w:rsidP="005A7033">
            <w:pPr>
              <w:jc w:val="right"/>
              <w:rPr>
                <w:rFonts w:cs="Arial"/>
                <w:color w:val="000000"/>
                <w:sz w:val="20"/>
                <w:szCs w:val="20"/>
              </w:rPr>
            </w:pPr>
            <w:r w:rsidRPr="005A7033">
              <w:rPr>
                <w:rFonts w:cs="Arial"/>
                <w:color w:val="000000"/>
                <w:sz w:val="20"/>
                <w:szCs w:val="20"/>
              </w:rPr>
              <w:t>3</w:t>
            </w:r>
            <w:r>
              <w:rPr>
                <w:rFonts w:cs="Arial"/>
                <w:color w:val="000000"/>
                <w:sz w:val="20"/>
                <w:szCs w:val="20"/>
              </w:rPr>
              <w:t>0</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14:paraId="626A99B8" w14:textId="77777777" w:rsidR="005A7033" w:rsidRPr="005A7033" w:rsidRDefault="005A7033" w:rsidP="005A7033">
            <w:pPr>
              <w:jc w:val="center"/>
              <w:rPr>
                <w:rFonts w:cs="Arial"/>
                <w:color w:val="000000"/>
                <w:sz w:val="20"/>
                <w:szCs w:val="20"/>
              </w:rPr>
            </w:pPr>
            <w:r w:rsidRPr="005A7033">
              <w:rPr>
                <w:rFonts w:cs="Arial"/>
                <w:color w:val="000000"/>
                <w:sz w:val="20"/>
                <w:szCs w:val="20"/>
              </w:rPr>
              <w:t>Olej silnikowy JCB 5w40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2E981A8F" w14:textId="77777777" w:rsidR="005A7033" w:rsidRPr="005A7033" w:rsidRDefault="005A7033" w:rsidP="005A7033">
            <w:pPr>
              <w:jc w:val="center"/>
              <w:rPr>
                <w:rFonts w:cs="Arial"/>
                <w:color w:val="000000"/>
                <w:sz w:val="16"/>
                <w:szCs w:val="16"/>
              </w:rPr>
            </w:pPr>
            <w:r w:rsidRPr="005A7033">
              <w:rPr>
                <w:rFonts w:cs="Arial"/>
                <w:color w:val="000000"/>
                <w:sz w:val="16"/>
                <w:szCs w:val="16"/>
              </w:rPr>
              <w:t>olej silnikowy</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C3FBD50"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44E65FA"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5EAAFF56"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1126613"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19E2CCF5" w14:textId="77777777" w:rsidR="005A7033" w:rsidRPr="005A7033" w:rsidRDefault="005A7033" w:rsidP="005A7033">
            <w:pPr>
              <w:jc w:val="right"/>
              <w:rPr>
                <w:rFonts w:cs="Arial"/>
                <w:color w:val="000000"/>
                <w:sz w:val="20"/>
                <w:szCs w:val="20"/>
              </w:rPr>
            </w:pPr>
            <w:r w:rsidRPr="005A7033">
              <w:rPr>
                <w:rFonts w:cs="Arial"/>
                <w:color w:val="000000"/>
                <w:sz w:val="20"/>
                <w:szCs w:val="20"/>
              </w:rPr>
              <w:t>80</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2CDD959E"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4BC1943B"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0C0EA0E" w14:textId="77777777" w:rsidTr="005A7033">
        <w:trPr>
          <w:trHeight w:val="6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D293CF5" w14:textId="6DA0944A" w:rsidR="005A7033" w:rsidRPr="005A7033" w:rsidRDefault="005A7033" w:rsidP="005A7033">
            <w:pPr>
              <w:jc w:val="right"/>
              <w:rPr>
                <w:rFonts w:cs="Arial"/>
                <w:color w:val="000000"/>
                <w:sz w:val="20"/>
                <w:szCs w:val="20"/>
              </w:rPr>
            </w:pPr>
            <w:r w:rsidRPr="005A7033">
              <w:rPr>
                <w:rFonts w:cs="Arial"/>
                <w:color w:val="000000"/>
                <w:sz w:val="20"/>
                <w:szCs w:val="20"/>
              </w:rPr>
              <w:t>3</w:t>
            </w:r>
            <w:r>
              <w:rPr>
                <w:rFonts w:cs="Arial"/>
                <w:color w:val="000000"/>
                <w:sz w:val="20"/>
                <w:szCs w:val="20"/>
              </w:rPr>
              <w:t>1</w:t>
            </w:r>
          </w:p>
        </w:tc>
        <w:tc>
          <w:tcPr>
            <w:tcW w:w="3311" w:type="dxa"/>
            <w:tcBorders>
              <w:top w:val="nil"/>
              <w:left w:val="nil"/>
              <w:bottom w:val="single" w:sz="4" w:space="0" w:color="auto"/>
              <w:right w:val="single" w:sz="4" w:space="0" w:color="auto"/>
            </w:tcBorders>
            <w:shd w:val="clear" w:color="auto" w:fill="auto"/>
            <w:vAlign w:val="center"/>
            <w:hideMark/>
          </w:tcPr>
          <w:p w14:paraId="321486A7" w14:textId="77777777" w:rsidR="005A7033" w:rsidRPr="005A7033" w:rsidRDefault="005A7033" w:rsidP="005A7033">
            <w:pPr>
              <w:jc w:val="center"/>
              <w:rPr>
                <w:rFonts w:cs="Arial"/>
                <w:color w:val="000000"/>
                <w:sz w:val="20"/>
                <w:szCs w:val="20"/>
              </w:rPr>
            </w:pPr>
            <w:r w:rsidRPr="005A7033">
              <w:rPr>
                <w:rFonts w:cs="Arial"/>
                <w:color w:val="000000"/>
                <w:sz w:val="20"/>
                <w:szCs w:val="20"/>
              </w:rPr>
              <w:t>Olej silnikowy JCB 10w30</w:t>
            </w:r>
          </w:p>
        </w:tc>
        <w:tc>
          <w:tcPr>
            <w:tcW w:w="2693" w:type="dxa"/>
            <w:tcBorders>
              <w:top w:val="nil"/>
              <w:left w:val="nil"/>
              <w:bottom w:val="single" w:sz="4" w:space="0" w:color="auto"/>
              <w:right w:val="single" w:sz="4" w:space="0" w:color="auto"/>
            </w:tcBorders>
            <w:shd w:val="clear" w:color="auto" w:fill="auto"/>
            <w:vAlign w:val="center"/>
            <w:hideMark/>
          </w:tcPr>
          <w:p w14:paraId="587E940D" w14:textId="77777777" w:rsidR="005A7033" w:rsidRPr="005A7033" w:rsidRDefault="005A7033" w:rsidP="005A7033">
            <w:pPr>
              <w:jc w:val="center"/>
              <w:rPr>
                <w:rFonts w:cs="Arial"/>
                <w:color w:val="000000"/>
                <w:sz w:val="16"/>
                <w:szCs w:val="16"/>
              </w:rPr>
            </w:pPr>
            <w:r w:rsidRPr="005A7033">
              <w:rPr>
                <w:rFonts w:cs="Arial"/>
                <w:color w:val="000000"/>
                <w:sz w:val="16"/>
                <w:szCs w:val="16"/>
              </w:rPr>
              <w:t>olej silnikowy</w:t>
            </w:r>
          </w:p>
        </w:tc>
        <w:tc>
          <w:tcPr>
            <w:tcW w:w="567" w:type="dxa"/>
            <w:tcBorders>
              <w:top w:val="nil"/>
              <w:left w:val="nil"/>
              <w:bottom w:val="single" w:sz="4" w:space="0" w:color="auto"/>
              <w:right w:val="single" w:sz="4" w:space="0" w:color="auto"/>
            </w:tcBorders>
            <w:shd w:val="clear" w:color="auto" w:fill="auto"/>
            <w:noWrap/>
            <w:vAlign w:val="center"/>
            <w:hideMark/>
          </w:tcPr>
          <w:p w14:paraId="0B029955"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7DC106DA"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noWrap/>
            <w:vAlign w:val="center"/>
            <w:hideMark/>
          </w:tcPr>
          <w:p w14:paraId="7130C324"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76BB3648"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nil"/>
              <w:left w:val="nil"/>
              <w:bottom w:val="single" w:sz="4" w:space="0" w:color="auto"/>
              <w:right w:val="single" w:sz="4" w:space="0" w:color="auto"/>
            </w:tcBorders>
            <w:shd w:val="clear" w:color="auto" w:fill="auto"/>
            <w:noWrap/>
            <w:vAlign w:val="center"/>
            <w:hideMark/>
          </w:tcPr>
          <w:p w14:paraId="071E7241" w14:textId="77777777" w:rsidR="005A7033" w:rsidRPr="005A7033" w:rsidRDefault="005A7033" w:rsidP="005A7033">
            <w:pPr>
              <w:jc w:val="right"/>
              <w:rPr>
                <w:rFonts w:cs="Arial"/>
                <w:color w:val="000000"/>
                <w:sz w:val="20"/>
                <w:szCs w:val="20"/>
              </w:rPr>
            </w:pPr>
            <w:r w:rsidRPr="005A7033">
              <w:rPr>
                <w:rFonts w:cs="Arial"/>
                <w:color w:val="000000"/>
                <w:sz w:val="20"/>
                <w:szCs w:val="20"/>
              </w:rPr>
              <w:t>80</w:t>
            </w:r>
          </w:p>
        </w:tc>
        <w:tc>
          <w:tcPr>
            <w:tcW w:w="1110" w:type="dxa"/>
            <w:tcBorders>
              <w:top w:val="nil"/>
              <w:left w:val="nil"/>
              <w:bottom w:val="single" w:sz="4" w:space="0" w:color="auto"/>
              <w:right w:val="single" w:sz="4" w:space="0" w:color="auto"/>
            </w:tcBorders>
            <w:shd w:val="clear" w:color="auto" w:fill="auto"/>
            <w:vAlign w:val="center"/>
            <w:hideMark/>
          </w:tcPr>
          <w:p w14:paraId="3611D219"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64B5E28B"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15C7F37E" w14:textId="77777777" w:rsidTr="005A7033">
        <w:trPr>
          <w:trHeight w:val="145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3DFE2B7" w14:textId="0D9945F5" w:rsidR="005A7033" w:rsidRPr="005A7033" w:rsidRDefault="005A7033" w:rsidP="005A7033">
            <w:pPr>
              <w:jc w:val="right"/>
              <w:rPr>
                <w:rFonts w:cs="Arial"/>
                <w:color w:val="000000"/>
                <w:sz w:val="20"/>
                <w:szCs w:val="20"/>
              </w:rPr>
            </w:pPr>
            <w:r w:rsidRPr="005A7033">
              <w:rPr>
                <w:rFonts w:cs="Arial"/>
                <w:color w:val="000000"/>
                <w:sz w:val="20"/>
                <w:szCs w:val="20"/>
              </w:rPr>
              <w:t>3</w:t>
            </w:r>
            <w:r>
              <w:rPr>
                <w:rFonts w:cs="Arial"/>
                <w:color w:val="000000"/>
                <w:sz w:val="20"/>
                <w:szCs w:val="20"/>
              </w:rPr>
              <w:t>2</w:t>
            </w:r>
          </w:p>
        </w:tc>
        <w:tc>
          <w:tcPr>
            <w:tcW w:w="3311" w:type="dxa"/>
            <w:tcBorders>
              <w:top w:val="nil"/>
              <w:left w:val="nil"/>
              <w:bottom w:val="single" w:sz="4" w:space="0" w:color="auto"/>
              <w:right w:val="single" w:sz="4" w:space="0" w:color="auto"/>
            </w:tcBorders>
            <w:shd w:val="clear" w:color="auto" w:fill="auto"/>
            <w:vAlign w:val="center"/>
            <w:hideMark/>
          </w:tcPr>
          <w:p w14:paraId="6F097931" w14:textId="77777777" w:rsidR="005A7033" w:rsidRPr="005A7033" w:rsidRDefault="005A7033" w:rsidP="005A7033">
            <w:pPr>
              <w:jc w:val="center"/>
              <w:rPr>
                <w:rFonts w:cs="Arial"/>
                <w:color w:val="000000"/>
                <w:sz w:val="20"/>
                <w:szCs w:val="20"/>
              </w:rPr>
            </w:pPr>
            <w:r w:rsidRPr="005A7033">
              <w:rPr>
                <w:rFonts w:cs="Arial"/>
                <w:color w:val="000000"/>
                <w:sz w:val="20"/>
                <w:szCs w:val="20"/>
              </w:rPr>
              <w:t>smar JCB MPL EP</w:t>
            </w:r>
          </w:p>
        </w:tc>
        <w:tc>
          <w:tcPr>
            <w:tcW w:w="2693" w:type="dxa"/>
            <w:tcBorders>
              <w:top w:val="nil"/>
              <w:left w:val="nil"/>
              <w:bottom w:val="single" w:sz="4" w:space="0" w:color="auto"/>
              <w:right w:val="single" w:sz="4" w:space="0" w:color="auto"/>
            </w:tcBorders>
            <w:shd w:val="clear" w:color="auto" w:fill="auto"/>
            <w:vAlign w:val="center"/>
            <w:hideMark/>
          </w:tcPr>
          <w:p w14:paraId="597B5099" w14:textId="77777777" w:rsidR="005A7033" w:rsidRPr="005A7033" w:rsidRDefault="005A7033" w:rsidP="005A7033">
            <w:pPr>
              <w:jc w:val="center"/>
              <w:rPr>
                <w:rFonts w:cs="Arial"/>
                <w:color w:val="000000"/>
                <w:sz w:val="16"/>
                <w:szCs w:val="16"/>
              </w:rPr>
            </w:pPr>
            <w:r w:rsidRPr="005A7033">
              <w:rPr>
                <w:rFonts w:cs="Arial"/>
                <w:color w:val="000000"/>
                <w:sz w:val="16"/>
                <w:szCs w:val="16"/>
              </w:rPr>
              <w:t xml:space="preserve">Wielozadaniowy Smar litowy JCB – MPL – EP Grease Wielozadaniowy Smar JCB rekomendowany do szerokiego zakresu prac smarnych w środowiskach takich jak połączenia sworzniowe, łożyska toczne i ślizgowe </w:t>
            </w:r>
          </w:p>
        </w:tc>
        <w:tc>
          <w:tcPr>
            <w:tcW w:w="567" w:type="dxa"/>
            <w:tcBorders>
              <w:top w:val="nil"/>
              <w:left w:val="nil"/>
              <w:bottom w:val="single" w:sz="4" w:space="0" w:color="auto"/>
              <w:right w:val="single" w:sz="4" w:space="0" w:color="auto"/>
            </w:tcBorders>
            <w:shd w:val="clear" w:color="auto" w:fill="auto"/>
            <w:noWrap/>
            <w:vAlign w:val="center"/>
            <w:hideMark/>
          </w:tcPr>
          <w:p w14:paraId="6ACFEAE6" w14:textId="77777777" w:rsidR="005A7033" w:rsidRPr="005A7033" w:rsidRDefault="005A7033" w:rsidP="005A7033">
            <w:pPr>
              <w:jc w:val="center"/>
              <w:rPr>
                <w:rFonts w:cs="Arial"/>
                <w:color w:val="000000"/>
                <w:sz w:val="20"/>
                <w:szCs w:val="20"/>
              </w:rPr>
            </w:pPr>
            <w:r w:rsidRPr="005A7033">
              <w:rPr>
                <w:rFonts w:cs="Arial"/>
                <w:color w:val="000000"/>
                <w:sz w:val="20"/>
                <w:szCs w:val="20"/>
              </w:rPr>
              <w:t>KG</w:t>
            </w:r>
          </w:p>
        </w:tc>
        <w:tc>
          <w:tcPr>
            <w:tcW w:w="1380" w:type="dxa"/>
            <w:tcBorders>
              <w:top w:val="nil"/>
              <w:left w:val="nil"/>
              <w:bottom w:val="single" w:sz="4" w:space="0" w:color="auto"/>
              <w:right w:val="single" w:sz="4" w:space="0" w:color="auto"/>
            </w:tcBorders>
            <w:shd w:val="clear" w:color="auto" w:fill="auto"/>
            <w:noWrap/>
            <w:vAlign w:val="center"/>
            <w:hideMark/>
          </w:tcPr>
          <w:p w14:paraId="45737A48" w14:textId="77777777" w:rsidR="005A7033" w:rsidRPr="005A7033" w:rsidRDefault="005A7033" w:rsidP="005A7033">
            <w:pPr>
              <w:jc w:val="right"/>
              <w:rPr>
                <w:rFonts w:cs="Arial"/>
                <w:color w:val="000000"/>
                <w:sz w:val="20"/>
                <w:szCs w:val="20"/>
              </w:rPr>
            </w:pPr>
            <w:r w:rsidRPr="005A7033">
              <w:rPr>
                <w:rFonts w:cs="Arial"/>
                <w:color w:val="000000"/>
                <w:sz w:val="20"/>
                <w:szCs w:val="20"/>
              </w:rPr>
              <w:t>0,4</w:t>
            </w:r>
          </w:p>
        </w:tc>
        <w:tc>
          <w:tcPr>
            <w:tcW w:w="1880" w:type="dxa"/>
            <w:tcBorders>
              <w:top w:val="nil"/>
              <w:left w:val="nil"/>
              <w:bottom w:val="single" w:sz="4" w:space="0" w:color="auto"/>
              <w:right w:val="single" w:sz="4" w:space="0" w:color="auto"/>
            </w:tcBorders>
            <w:shd w:val="clear" w:color="auto" w:fill="auto"/>
            <w:noWrap/>
            <w:vAlign w:val="center"/>
            <w:hideMark/>
          </w:tcPr>
          <w:p w14:paraId="7A26F864"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4414052C" w14:textId="77777777" w:rsidR="005A7033" w:rsidRPr="005A7033" w:rsidRDefault="005A7033" w:rsidP="005A7033">
            <w:pPr>
              <w:jc w:val="right"/>
              <w:rPr>
                <w:rFonts w:cs="Arial"/>
                <w:color w:val="000000"/>
                <w:sz w:val="20"/>
                <w:szCs w:val="20"/>
              </w:rPr>
            </w:pPr>
            <w:r w:rsidRPr="005A7033">
              <w:rPr>
                <w:rFonts w:cs="Arial"/>
                <w:color w:val="000000"/>
                <w:sz w:val="20"/>
                <w:szCs w:val="20"/>
              </w:rPr>
              <w:t>124</w:t>
            </w:r>
          </w:p>
        </w:tc>
        <w:tc>
          <w:tcPr>
            <w:tcW w:w="1447" w:type="dxa"/>
            <w:tcBorders>
              <w:top w:val="nil"/>
              <w:left w:val="nil"/>
              <w:bottom w:val="single" w:sz="4" w:space="0" w:color="auto"/>
              <w:right w:val="single" w:sz="4" w:space="0" w:color="auto"/>
            </w:tcBorders>
            <w:shd w:val="clear" w:color="auto" w:fill="auto"/>
            <w:noWrap/>
            <w:vAlign w:val="center"/>
            <w:hideMark/>
          </w:tcPr>
          <w:p w14:paraId="4F1731BD" w14:textId="77777777" w:rsidR="005A7033" w:rsidRPr="005A7033" w:rsidRDefault="005A7033" w:rsidP="005A7033">
            <w:pPr>
              <w:jc w:val="right"/>
              <w:rPr>
                <w:rFonts w:cs="Arial"/>
                <w:color w:val="000000"/>
                <w:sz w:val="20"/>
                <w:szCs w:val="20"/>
              </w:rPr>
            </w:pPr>
            <w:r w:rsidRPr="005A7033">
              <w:rPr>
                <w:rFonts w:cs="Arial"/>
                <w:color w:val="000000"/>
                <w:sz w:val="20"/>
                <w:szCs w:val="20"/>
              </w:rPr>
              <w:t>49,6</w:t>
            </w:r>
          </w:p>
        </w:tc>
        <w:tc>
          <w:tcPr>
            <w:tcW w:w="1110" w:type="dxa"/>
            <w:tcBorders>
              <w:top w:val="nil"/>
              <w:left w:val="nil"/>
              <w:bottom w:val="single" w:sz="4" w:space="0" w:color="auto"/>
              <w:right w:val="single" w:sz="4" w:space="0" w:color="auto"/>
            </w:tcBorders>
            <w:shd w:val="clear" w:color="auto" w:fill="auto"/>
            <w:vAlign w:val="center"/>
            <w:hideMark/>
          </w:tcPr>
          <w:p w14:paraId="47DC07CF"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5F247C78"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2C682DB" w14:textId="77777777" w:rsidTr="005A7033">
        <w:trPr>
          <w:trHeight w:val="113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2D4F1D4" w14:textId="2566E935" w:rsidR="005A7033" w:rsidRPr="005A7033" w:rsidRDefault="005A7033" w:rsidP="005A7033">
            <w:pPr>
              <w:jc w:val="right"/>
              <w:rPr>
                <w:rFonts w:cs="Arial"/>
                <w:color w:val="000000"/>
                <w:sz w:val="20"/>
                <w:szCs w:val="20"/>
              </w:rPr>
            </w:pPr>
            <w:r w:rsidRPr="005A7033">
              <w:rPr>
                <w:rFonts w:cs="Arial"/>
                <w:color w:val="000000"/>
                <w:sz w:val="20"/>
                <w:szCs w:val="20"/>
              </w:rPr>
              <w:t>3</w:t>
            </w:r>
            <w:r>
              <w:rPr>
                <w:rFonts w:cs="Arial"/>
                <w:color w:val="000000"/>
                <w:sz w:val="20"/>
                <w:szCs w:val="20"/>
              </w:rPr>
              <w:t>3</w:t>
            </w:r>
          </w:p>
        </w:tc>
        <w:tc>
          <w:tcPr>
            <w:tcW w:w="3311" w:type="dxa"/>
            <w:tcBorders>
              <w:top w:val="nil"/>
              <w:left w:val="nil"/>
              <w:bottom w:val="single" w:sz="4" w:space="0" w:color="auto"/>
              <w:right w:val="single" w:sz="4" w:space="0" w:color="auto"/>
            </w:tcBorders>
            <w:shd w:val="clear" w:color="auto" w:fill="auto"/>
            <w:vAlign w:val="center"/>
            <w:hideMark/>
          </w:tcPr>
          <w:p w14:paraId="2E4E2FAD" w14:textId="77777777" w:rsidR="005A7033" w:rsidRPr="005A7033" w:rsidRDefault="005A7033" w:rsidP="005A7033">
            <w:pPr>
              <w:jc w:val="center"/>
              <w:rPr>
                <w:rFonts w:cs="Arial"/>
                <w:color w:val="000000"/>
                <w:sz w:val="20"/>
                <w:szCs w:val="20"/>
              </w:rPr>
            </w:pPr>
            <w:r w:rsidRPr="005A7033">
              <w:rPr>
                <w:rFonts w:cs="Arial"/>
                <w:color w:val="000000"/>
                <w:sz w:val="20"/>
                <w:szCs w:val="20"/>
              </w:rPr>
              <w:t>Olej hydrauliczny L-HL 46</w:t>
            </w:r>
          </w:p>
        </w:tc>
        <w:tc>
          <w:tcPr>
            <w:tcW w:w="2693" w:type="dxa"/>
            <w:tcBorders>
              <w:top w:val="nil"/>
              <w:left w:val="nil"/>
              <w:bottom w:val="single" w:sz="4" w:space="0" w:color="auto"/>
              <w:right w:val="single" w:sz="4" w:space="0" w:color="auto"/>
            </w:tcBorders>
            <w:shd w:val="clear" w:color="auto" w:fill="auto"/>
            <w:vAlign w:val="center"/>
            <w:hideMark/>
          </w:tcPr>
          <w:p w14:paraId="0887DBA3" w14:textId="77777777" w:rsidR="005A7033" w:rsidRPr="005A7033" w:rsidRDefault="005A7033" w:rsidP="005A7033">
            <w:pPr>
              <w:jc w:val="center"/>
              <w:rPr>
                <w:rFonts w:cs="Arial"/>
                <w:color w:val="000000"/>
                <w:sz w:val="16"/>
                <w:szCs w:val="16"/>
              </w:rPr>
            </w:pPr>
            <w:r w:rsidRPr="005A7033">
              <w:rPr>
                <w:rFonts w:cs="Arial"/>
                <w:color w:val="000000"/>
                <w:sz w:val="16"/>
                <w:szCs w:val="16"/>
              </w:rPr>
              <w:t>olej przeznaczony do stosowania w średnioobciążonych układach napędu i sterowania hydraulicznego gdzie zalecany jest olej o klasie lepkości według ISO VG-46</w:t>
            </w:r>
          </w:p>
        </w:tc>
        <w:tc>
          <w:tcPr>
            <w:tcW w:w="567" w:type="dxa"/>
            <w:tcBorders>
              <w:top w:val="nil"/>
              <w:left w:val="nil"/>
              <w:bottom w:val="single" w:sz="4" w:space="0" w:color="auto"/>
              <w:right w:val="single" w:sz="4" w:space="0" w:color="auto"/>
            </w:tcBorders>
            <w:shd w:val="clear" w:color="auto" w:fill="auto"/>
            <w:noWrap/>
            <w:vAlign w:val="center"/>
            <w:hideMark/>
          </w:tcPr>
          <w:p w14:paraId="5F01C33F"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61AC2938" w14:textId="77777777" w:rsidR="005A7033" w:rsidRPr="005A7033" w:rsidRDefault="005A7033" w:rsidP="005A7033">
            <w:pPr>
              <w:jc w:val="right"/>
              <w:rPr>
                <w:rFonts w:cs="Arial"/>
                <w:color w:val="000000"/>
                <w:sz w:val="20"/>
                <w:szCs w:val="20"/>
              </w:rPr>
            </w:pPr>
            <w:r w:rsidRPr="005A7033">
              <w:rPr>
                <w:rFonts w:cs="Arial"/>
                <w:color w:val="000000"/>
                <w:sz w:val="20"/>
                <w:szCs w:val="20"/>
              </w:rPr>
              <w:t>30</w:t>
            </w:r>
          </w:p>
        </w:tc>
        <w:tc>
          <w:tcPr>
            <w:tcW w:w="1880" w:type="dxa"/>
            <w:tcBorders>
              <w:top w:val="nil"/>
              <w:left w:val="nil"/>
              <w:bottom w:val="single" w:sz="4" w:space="0" w:color="auto"/>
              <w:right w:val="single" w:sz="4" w:space="0" w:color="auto"/>
            </w:tcBorders>
            <w:shd w:val="clear" w:color="auto" w:fill="auto"/>
            <w:vAlign w:val="center"/>
            <w:hideMark/>
          </w:tcPr>
          <w:p w14:paraId="24B62150" w14:textId="77777777" w:rsidR="005A7033" w:rsidRPr="005A7033" w:rsidRDefault="005A7033" w:rsidP="005A7033">
            <w:pPr>
              <w:rPr>
                <w:rFonts w:cs="Arial"/>
                <w:color w:val="FF0000"/>
                <w:sz w:val="20"/>
                <w:szCs w:val="20"/>
              </w:rPr>
            </w:pPr>
            <w:r w:rsidRPr="005A7033">
              <w:rPr>
                <w:rFonts w:cs="Arial"/>
                <w:color w:val="FF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7A28B6FA"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nil"/>
              <w:left w:val="nil"/>
              <w:bottom w:val="single" w:sz="4" w:space="0" w:color="auto"/>
              <w:right w:val="single" w:sz="4" w:space="0" w:color="auto"/>
            </w:tcBorders>
            <w:shd w:val="clear" w:color="auto" w:fill="auto"/>
            <w:noWrap/>
            <w:vAlign w:val="center"/>
            <w:hideMark/>
          </w:tcPr>
          <w:p w14:paraId="07008883" w14:textId="77777777" w:rsidR="005A7033" w:rsidRPr="005A7033" w:rsidRDefault="005A7033" w:rsidP="005A7033">
            <w:pPr>
              <w:jc w:val="right"/>
              <w:rPr>
                <w:rFonts w:cs="Arial"/>
                <w:color w:val="000000"/>
                <w:sz w:val="20"/>
                <w:szCs w:val="20"/>
              </w:rPr>
            </w:pPr>
            <w:r w:rsidRPr="005A7033">
              <w:rPr>
                <w:rFonts w:cs="Arial"/>
                <w:color w:val="000000"/>
                <w:sz w:val="20"/>
                <w:szCs w:val="20"/>
              </w:rPr>
              <w:t>60</w:t>
            </w:r>
          </w:p>
        </w:tc>
        <w:tc>
          <w:tcPr>
            <w:tcW w:w="1110" w:type="dxa"/>
            <w:tcBorders>
              <w:top w:val="nil"/>
              <w:left w:val="nil"/>
              <w:bottom w:val="single" w:sz="4" w:space="0" w:color="auto"/>
              <w:right w:val="single" w:sz="4" w:space="0" w:color="auto"/>
            </w:tcBorders>
            <w:shd w:val="clear" w:color="auto" w:fill="auto"/>
            <w:vAlign w:val="center"/>
            <w:hideMark/>
          </w:tcPr>
          <w:p w14:paraId="3A81CE73"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20D9E8D9"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BD6F6A7" w14:textId="77777777" w:rsidTr="005A7033">
        <w:trPr>
          <w:trHeight w:val="6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496E3F9" w14:textId="328A28D2" w:rsidR="005A7033" w:rsidRPr="005A7033" w:rsidRDefault="005A7033" w:rsidP="005A7033">
            <w:pPr>
              <w:jc w:val="right"/>
              <w:rPr>
                <w:rFonts w:cs="Arial"/>
                <w:color w:val="000000"/>
                <w:sz w:val="20"/>
                <w:szCs w:val="20"/>
              </w:rPr>
            </w:pPr>
            <w:r w:rsidRPr="005A7033">
              <w:rPr>
                <w:rFonts w:cs="Arial"/>
                <w:color w:val="000000"/>
                <w:sz w:val="20"/>
                <w:szCs w:val="20"/>
              </w:rPr>
              <w:t>3</w:t>
            </w:r>
            <w:r>
              <w:rPr>
                <w:rFonts w:cs="Arial"/>
                <w:color w:val="000000"/>
                <w:sz w:val="20"/>
                <w:szCs w:val="20"/>
              </w:rPr>
              <w:t>4</w:t>
            </w:r>
          </w:p>
        </w:tc>
        <w:tc>
          <w:tcPr>
            <w:tcW w:w="3311" w:type="dxa"/>
            <w:tcBorders>
              <w:top w:val="nil"/>
              <w:left w:val="nil"/>
              <w:bottom w:val="single" w:sz="4" w:space="0" w:color="auto"/>
              <w:right w:val="single" w:sz="4" w:space="0" w:color="auto"/>
            </w:tcBorders>
            <w:shd w:val="clear" w:color="auto" w:fill="auto"/>
            <w:vAlign w:val="center"/>
            <w:hideMark/>
          </w:tcPr>
          <w:p w14:paraId="5BB4AE2F" w14:textId="77777777" w:rsidR="005A7033" w:rsidRPr="005A7033" w:rsidRDefault="005A7033" w:rsidP="005A7033">
            <w:pPr>
              <w:jc w:val="center"/>
              <w:rPr>
                <w:rFonts w:cs="Arial"/>
                <w:color w:val="000000"/>
                <w:sz w:val="20"/>
                <w:szCs w:val="20"/>
              </w:rPr>
            </w:pPr>
            <w:r w:rsidRPr="005A7033">
              <w:rPr>
                <w:rFonts w:cs="Arial"/>
                <w:color w:val="000000"/>
                <w:sz w:val="20"/>
                <w:szCs w:val="20"/>
              </w:rPr>
              <w:t>Kl</w:t>
            </w:r>
            <w:r w:rsidRPr="005A7033">
              <w:rPr>
                <w:rFonts w:ascii="Calibri" w:hAnsi="Calibri" w:cs="Calibri"/>
                <w:color w:val="000000"/>
                <w:sz w:val="20"/>
                <w:szCs w:val="20"/>
              </w:rPr>
              <w:t>ü</w:t>
            </w:r>
            <w:r w:rsidRPr="005A7033">
              <w:rPr>
                <w:rFonts w:cs="Arial"/>
                <w:color w:val="000000"/>
                <w:sz w:val="20"/>
                <w:szCs w:val="20"/>
              </w:rPr>
              <w:t>bersynth UH1 6-100</w:t>
            </w:r>
          </w:p>
        </w:tc>
        <w:tc>
          <w:tcPr>
            <w:tcW w:w="2693" w:type="dxa"/>
            <w:tcBorders>
              <w:top w:val="nil"/>
              <w:left w:val="nil"/>
              <w:bottom w:val="single" w:sz="4" w:space="0" w:color="auto"/>
              <w:right w:val="single" w:sz="4" w:space="0" w:color="auto"/>
            </w:tcBorders>
            <w:shd w:val="clear" w:color="auto" w:fill="auto"/>
            <w:vAlign w:val="center"/>
            <w:hideMark/>
          </w:tcPr>
          <w:p w14:paraId="3D8B1C1D" w14:textId="77777777" w:rsidR="005A7033" w:rsidRPr="005A7033" w:rsidRDefault="005A7033" w:rsidP="005A7033">
            <w:pPr>
              <w:jc w:val="center"/>
              <w:rPr>
                <w:rFonts w:cs="Arial"/>
                <w:color w:val="000000"/>
                <w:sz w:val="16"/>
                <w:szCs w:val="16"/>
              </w:rPr>
            </w:pPr>
            <w:r w:rsidRPr="005A7033">
              <w:rPr>
                <w:rFonts w:cs="Arial"/>
                <w:color w:val="000000"/>
                <w:sz w:val="16"/>
                <w:szCs w:val="16"/>
              </w:rPr>
              <w:t>wysokiej jakości syntetyczny olej przekładniowy</w:t>
            </w:r>
          </w:p>
        </w:tc>
        <w:tc>
          <w:tcPr>
            <w:tcW w:w="567" w:type="dxa"/>
            <w:tcBorders>
              <w:top w:val="nil"/>
              <w:left w:val="nil"/>
              <w:bottom w:val="single" w:sz="4" w:space="0" w:color="auto"/>
              <w:right w:val="single" w:sz="4" w:space="0" w:color="auto"/>
            </w:tcBorders>
            <w:shd w:val="clear" w:color="auto" w:fill="auto"/>
            <w:noWrap/>
            <w:vAlign w:val="center"/>
            <w:hideMark/>
          </w:tcPr>
          <w:p w14:paraId="1CC2529D"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65E80ED9"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noWrap/>
            <w:vAlign w:val="center"/>
            <w:hideMark/>
          </w:tcPr>
          <w:p w14:paraId="128E956B"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306E3A5"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447" w:type="dxa"/>
            <w:tcBorders>
              <w:top w:val="nil"/>
              <w:left w:val="nil"/>
              <w:bottom w:val="single" w:sz="4" w:space="0" w:color="auto"/>
              <w:right w:val="single" w:sz="4" w:space="0" w:color="auto"/>
            </w:tcBorders>
            <w:shd w:val="clear" w:color="auto" w:fill="auto"/>
            <w:noWrap/>
            <w:vAlign w:val="center"/>
            <w:hideMark/>
          </w:tcPr>
          <w:p w14:paraId="3A57E624"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nil"/>
              <w:left w:val="nil"/>
              <w:bottom w:val="single" w:sz="4" w:space="0" w:color="auto"/>
              <w:right w:val="single" w:sz="4" w:space="0" w:color="auto"/>
            </w:tcBorders>
            <w:shd w:val="clear" w:color="auto" w:fill="auto"/>
            <w:vAlign w:val="center"/>
            <w:hideMark/>
          </w:tcPr>
          <w:p w14:paraId="5924CB92"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73A27E5F"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C245978" w14:textId="77777777" w:rsidTr="005A7033">
        <w:trPr>
          <w:trHeight w:val="703"/>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40C12D20" w14:textId="11C99326" w:rsidR="005A7033" w:rsidRPr="005A7033" w:rsidRDefault="005A7033" w:rsidP="005A7033">
            <w:pPr>
              <w:jc w:val="right"/>
              <w:rPr>
                <w:rFonts w:cs="Arial"/>
                <w:color w:val="000000"/>
                <w:sz w:val="20"/>
                <w:szCs w:val="20"/>
              </w:rPr>
            </w:pPr>
            <w:r w:rsidRPr="005A7033">
              <w:rPr>
                <w:rFonts w:cs="Arial"/>
                <w:color w:val="000000"/>
                <w:sz w:val="20"/>
                <w:szCs w:val="20"/>
              </w:rPr>
              <w:t>3</w:t>
            </w:r>
            <w:r>
              <w:rPr>
                <w:rFonts w:cs="Arial"/>
                <w:color w:val="000000"/>
                <w:sz w:val="20"/>
                <w:szCs w:val="20"/>
              </w:rPr>
              <w:t>5</w:t>
            </w:r>
          </w:p>
        </w:tc>
        <w:tc>
          <w:tcPr>
            <w:tcW w:w="3311" w:type="dxa"/>
            <w:tcBorders>
              <w:top w:val="nil"/>
              <w:left w:val="nil"/>
              <w:bottom w:val="single" w:sz="4" w:space="0" w:color="auto"/>
              <w:right w:val="single" w:sz="4" w:space="0" w:color="auto"/>
            </w:tcBorders>
            <w:shd w:val="clear" w:color="auto" w:fill="auto"/>
            <w:vAlign w:val="center"/>
            <w:hideMark/>
          </w:tcPr>
          <w:p w14:paraId="4DECF0E7" w14:textId="77777777" w:rsidR="005A7033" w:rsidRPr="005A7033" w:rsidRDefault="005A7033" w:rsidP="005A7033">
            <w:pPr>
              <w:jc w:val="center"/>
              <w:rPr>
                <w:rFonts w:cs="Arial"/>
                <w:color w:val="000000"/>
                <w:sz w:val="20"/>
                <w:szCs w:val="20"/>
              </w:rPr>
            </w:pPr>
            <w:r w:rsidRPr="005A7033">
              <w:rPr>
                <w:rFonts w:cs="Arial"/>
                <w:color w:val="000000"/>
                <w:sz w:val="20"/>
                <w:szCs w:val="20"/>
              </w:rPr>
              <w:t>Olej aerzen delta lube 06 780010903 (Ol/Oil 178132000)</w:t>
            </w:r>
          </w:p>
        </w:tc>
        <w:tc>
          <w:tcPr>
            <w:tcW w:w="2693" w:type="dxa"/>
            <w:tcBorders>
              <w:top w:val="nil"/>
              <w:left w:val="nil"/>
              <w:bottom w:val="single" w:sz="4" w:space="0" w:color="auto"/>
              <w:right w:val="single" w:sz="4" w:space="0" w:color="auto"/>
            </w:tcBorders>
            <w:shd w:val="clear" w:color="auto" w:fill="auto"/>
            <w:vAlign w:val="center"/>
            <w:hideMark/>
          </w:tcPr>
          <w:p w14:paraId="15E2A450" w14:textId="77777777" w:rsidR="005A7033" w:rsidRPr="005A7033" w:rsidRDefault="005A7033" w:rsidP="005A7033">
            <w:pPr>
              <w:jc w:val="center"/>
              <w:rPr>
                <w:rFonts w:cs="Arial"/>
                <w:color w:val="000000"/>
                <w:sz w:val="16"/>
                <w:szCs w:val="16"/>
              </w:rPr>
            </w:pPr>
            <w:r w:rsidRPr="005A7033">
              <w:rPr>
                <w:rFonts w:cs="Arial"/>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14:paraId="32C65519"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7DBB7738" w14:textId="77777777" w:rsidR="005A7033" w:rsidRPr="005A7033" w:rsidRDefault="005A7033" w:rsidP="005A7033">
            <w:pPr>
              <w:jc w:val="right"/>
              <w:rPr>
                <w:rFonts w:cs="Arial"/>
                <w:color w:val="000000"/>
                <w:sz w:val="20"/>
                <w:szCs w:val="20"/>
              </w:rPr>
            </w:pPr>
            <w:r w:rsidRPr="005A7033">
              <w:rPr>
                <w:rFonts w:cs="Arial"/>
                <w:color w:val="000000"/>
                <w:sz w:val="20"/>
                <w:szCs w:val="20"/>
              </w:rPr>
              <w:t>10</w:t>
            </w:r>
          </w:p>
        </w:tc>
        <w:tc>
          <w:tcPr>
            <w:tcW w:w="1880" w:type="dxa"/>
            <w:tcBorders>
              <w:top w:val="nil"/>
              <w:left w:val="nil"/>
              <w:bottom w:val="single" w:sz="4" w:space="0" w:color="auto"/>
              <w:right w:val="single" w:sz="4" w:space="0" w:color="auto"/>
            </w:tcBorders>
            <w:shd w:val="clear" w:color="auto" w:fill="auto"/>
            <w:noWrap/>
            <w:vAlign w:val="center"/>
            <w:hideMark/>
          </w:tcPr>
          <w:p w14:paraId="1BD9A911"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8379F43"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nil"/>
              <w:left w:val="nil"/>
              <w:bottom w:val="single" w:sz="4" w:space="0" w:color="auto"/>
              <w:right w:val="single" w:sz="4" w:space="0" w:color="auto"/>
            </w:tcBorders>
            <w:shd w:val="clear" w:color="auto" w:fill="auto"/>
            <w:noWrap/>
            <w:vAlign w:val="center"/>
            <w:hideMark/>
          </w:tcPr>
          <w:p w14:paraId="58E575A6" w14:textId="77777777" w:rsidR="005A7033" w:rsidRPr="005A7033" w:rsidRDefault="005A7033" w:rsidP="005A7033">
            <w:pPr>
              <w:jc w:val="right"/>
              <w:rPr>
                <w:rFonts w:cs="Arial"/>
                <w:color w:val="000000"/>
                <w:sz w:val="20"/>
                <w:szCs w:val="20"/>
              </w:rPr>
            </w:pPr>
            <w:r w:rsidRPr="005A7033">
              <w:rPr>
                <w:rFonts w:cs="Arial"/>
                <w:color w:val="000000"/>
                <w:sz w:val="20"/>
                <w:szCs w:val="20"/>
              </w:rPr>
              <w:t>40</w:t>
            </w:r>
          </w:p>
        </w:tc>
        <w:tc>
          <w:tcPr>
            <w:tcW w:w="1110" w:type="dxa"/>
            <w:tcBorders>
              <w:top w:val="nil"/>
              <w:left w:val="nil"/>
              <w:bottom w:val="single" w:sz="4" w:space="0" w:color="auto"/>
              <w:right w:val="single" w:sz="4" w:space="0" w:color="auto"/>
            </w:tcBorders>
            <w:shd w:val="clear" w:color="auto" w:fill="auto"/>
            <w:vAlign w:val="center"/>
            <w:hideMark/>
          </w:tcPr>
          <w:p w14:paraId="75DF56DD"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14145C44"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B51C7A8" w14:textId="77777777" w:rsidTr="005A7033">
        <w:trPr>
          <w:trHeight w:val="108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49893659" w14:textId="245897C2" w:rsidR="005A7033" w:rsidRPr="005A7033" w:rsidRDefault="005A7033" w:rsidP="005A7033">
            <w:pPr>
              <w:jc w:val="right"/>
              <w:rPr>
                <w:rFonts w:cs="Arial"/>
                <w:color w:val="000000"/>
                <w:sz w:val="20"/>
                <w:szCs w:val="20"/>
              </w:rPr>
            </w:pPr>
            <w:r w:rsidRPr="005A7033">
              <w:rPr>
                <w:rFonts w:cs="Arial"/>
                <w:color w:val="000000"/>
                <w:sz w:val="20"/>
                <w:szCs w:val="20"/>
              </w:rPr>
              <w:t>3</w:t>
            </w:r>
            <w:r>
              <w:rPr>
                <w:rFonts w:cs="Arial"/>
                <w:color w:val="000000"/>
                <w:sz w:val="20"/>
                <w:szCs w:val="20"/>
              </w:rPr>
              <w:t>6</w:t>
            </w:r>
          </w:p>
        </w:tc>
        <w:tc>
          <w:tcPr>
            <w:tcW w:w="3311" w:type="dxa"/>
            <w:tcBorders>
              <w:top w:val="nil"/>
              <w:left w:val="nil"/>
              <w:bottom w:val="single" w:sz="4" w:space="0" w:color="auto"/>
              <w:right w:val="single" w:sz="4" w:space="0" w:color="auto"/>
            </w:tcBorders>
            <w:shd w:val="clear" w:color="auto" w:fill="auto"/>
            <w:vAlign w:val="center"/>
            <w:hideMark/>
          </w:tcPr>
          <w:p w14:paraId="2FF6C196" w14:textId="77777777" w:rsidR="005A7033" w:rsidRPr="005A7033" w:rsidRDefault="005A7033" w:rsidP="005A7033">
            <w:pPr>
              <w:jc w:val="center"/>
              <w:rPr>
                <w:rFonts w:cs="Arial"/>
                <w:color w:val="000000"/>
                <w:sz w:val="20"/>
                <w:szCs w:val="20"/>
              </w:rPr>
            </w:pPr>
            <w:r w:rsidRPr="005A7033">
              <w:rPr>
                <w:rFonts w:cs="Arial"/>
                <w:color w:val="000000"/>
                <w:sz w:val="20"/>
                <w:szCs w:val="20"/>
              </w:rPr>
              <w:t>Olej Castrol Aircol PD 100</w:t>
            </w:r>
          </w:p>
        </w:tc>
        <w:tc>
          <w:tcPr>
            <w:tcW w:w="2693" w:type="dxa"/>
            <w:tcBorders>
              <w:top w:val="nil"/>
              <w:left w:val="nil"/>
              <w:bottom w:val="single" w:sz="4" w:space="0" w:color="auto"/>
              <w:right w:val="single" w:sz="4" w:space="0" w:color="auto"/>
            </w:tcBorders>
            <w:shd w:val="clear" w:color="auto" w:fill="auto"/>
            <w:vAlign w:val="center"/>
            <w:hideMark/>
          </w:tcPr>
          <w:p w14:paraId="286D5562" w14:textId="77777777" w:rsidR="005A7033" w:rsidRPr="005A7033" w:rsidRDefault="005A7033" w:rsidP="005A7033">
            <w:pPr>
              <w:jc w:val="center"/>
              <w:rPr>
                <w:rFonts w:cs="Arial"/>
                <w:color w:val="000000"/>
                <w:sz w:val="16"/>
                <w:szCs w:val="16"/>
              </w:rPr>
            </w:pPr>
            <w:r w:rsidRPr="005A7033">
              <w:rPr>
                <w:rFonts w:cs="Arial"/>
                <w:color w:val="000000"/>
                <w:sz w:val="16"/>
                <w:szCs w:val="16"/>
              </w:rPr>
              <w:t>Olej sprężarkowy do sprężarek powietrznych, śrubowych rotacyjnych i tłokowych. Spełniający  wymagania normy DIN 51 506 typ VDL</w:t>
            </w:r>
          </w:p>
        </w:tc>
        <w:tc>
          <w:tcPr>
            <w:tcW w:w="567" w:type="dxa"/>
            <w:tcBorders>
              <w:top w:val="nil"/>
              <w:left w:val="nil"/>
              <w:bottom w:val="single" w:sz="4" w:space="0" w:color="auto"/>
              <w:right w:val="single" w:sz="4" w:space="0" w:color="auto"/>
            </w:tcBorders>
            <w:shd w:val="clear" w:color="auto" w:fill="auto"/>
            <w:noWrap/>
            <w:vAlign w:val="center"/>
            <w:hideMark/>
          </w:tcPr>
          <w:p w14:paraId="05716BCB"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6B410064"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880" w:type="dxa"/>
            <w:tcBorders>
              <w:top w:val="nil"/>
              <w:left w:val="nil"/>
              <w:bottom w:val="single" w:sz="4" w:space="0" w:color="auto"/>
              <w:right w:val="single" w:sz="4" w:space="0" w:color="auto"/>
            </w:tcBorders>
            <w:shd w:val="clear" w:color="auto" w:fill="auto"/>
            <w:noWrap/>
            <w:vAlign w:val="center"/>
            <w:hideMark/>
          </w:tcPr>
          <w:p w14:paraId="37B8FEA1"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4F0D3B88" w14:textId="77777777" w:rsidR="005A7033" w:rsidRPr="005A7033" w:rsidRDefault="005A7033" w:rsidP="005A7033">
            <w:pPr>
              <w:jc w:val="right"/>
              <w:rPr>
                <w:rFonts w:cs="Arial"/>
                <w:color w:val="000000"/>
                <w:sz w:val="20"/>
                <w:szCs w:val="20"/>
              </w:rPr>
            </w:pPr>
            <w:r w:rsidRPr="005A7033">
              <w:rPr>
                <w:rFonts w:cs="Arial"/>
                <w:color w:val="000000"/>
                <w:sz w:val="20"/>
                <w:szCs w:val="20"/>
              </w:rPr>
              <w:t>25</w:t>
            </w:r>
          </w:p>
        </w:tc>
        <w:tc>
          <w:tcPr>
            <w:tcW w:w="1447" w:type="dxa"/>
            <w:tcBorders>
              <w:top w:val="nil"/>
              <w:left w:val="nil"/>
              <w:bottom w:val="single" w:sz="4" w:space="0" w:color="auto"/>
              <w:right w:val="single" w:sz="4" w:space="0" w:color="auto"/>
            </w:tcBorders>
            <w:shd w:val="clear" w:color="auto" w:fill="auto"/>
            <w:noWrap/>
            <w:vAlign w:val="center"/>
            <w:hideMark/>
          </w:tcPr>
          <w:p w14:paraId="49B1B077" w14:textId="77777777" w:rsidR="005A7033" w:rsidRPr="005A7033" w:rsidRDefault="005A7033" w:rsidP="005A7033">
            <w:pPr>
              <w:jc w:val="right"/>
              <w:rPr>
                <w:rFonts w:cs="Arial"/>
                <w:color w:val="000000"/>
                <w:sz w:val="20"/>
                <w:szCs w:val="20"/>
              </w:rPr>
            </w:pPr>
            <w:r w:rsidRPr="005A7033">
              <w:rPr>
                <w:rFonts w:cs="Arial"/>
                <w:color w:val="000000"/>
                <w:sz w:val="20"/>
                <w:szCs w:val="20"/>
              </w:rPr>
              <w:t>25</w:t>
            </w:r>
          </w:p>
        </w:tc>
        <w:tc>
          <w:tcPr>
            <w:tcW w:w="1110" w:type="dxa"/>
            <w:tcBorders>
              <w:top w:val="nil"/>
              <w:left w:val="nil"/>
              <w:bottom w:val="single" w:sz="4" w:space="0" w:color="auto"/>
              <w:right w:val="single" w:sz="4" w:space="0" w:color="auto"/>
            </w:tcBorders>
            <w:shd w:val="clear" w:color="auto" w:fill="auto"/>
            <w:vAlign w:val="center"/>
            <w:hideMark/>
          </w:tcPr>
          <w:p w14:paraId="40CB99D3"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5DD91043"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2C26ECF" w14:textId="77777777" w:rsidTr="005A7033">
        <w:trPr>
          <w:trHeight w:val="72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B6578C2" w14:textId="48AAEB09" w:rsidR="005A7033" w:rsidRPr="005A7033" w:rsidRDefault="005A7033" w:rsidP="005A7033">
            <w:pPr>
              <w:jc w:val="right"/>
              <w:rPr>
                <w:rFonts w:cs="Arial"/>
                <w:color w:val="000000"/>
                <w:sz w:val="20"/>
                <w:szCs w:val="20"/>
              </w:rPr>
            </w:pPr>
            <w:r w:rsidRPr="005A7033">
              <w:rPr>
                <w:rFonts w:cs="Arial"/>
                <w:color w:val="000000"/>
                <w:sz w:val="20"/>
                <w:szCs w:val="20"/>
              </w:rPr>
              <w:t>3</w:t>
            </w:r>
            <w:r>
              <w:rPr>
                <w:rFonts w:cs="Arial"/>
                <w:color w:val="000000"/>
                <w:sz w:val="20"/>
                <w:szCs w:val="20"/>
              </w:rPr>
              <w:t>7</w:t>
            </w:r>
          </w:p>
        </w:tc>
        <w:tc>
          <w:tcPr>
            <w:tcW w:w="3311" w:type="dxa"/>
            <w:tcBorders>
              <w:top w:val="nil"/>
              <w:left w:val="nil"/>
              <w:bottom w:val="single" w:sz="4" w:space="0" w:color="auto"/>
              <w:right w:val="single" w:sz="4" w:space="0" w:color="auto"/>
            </w:tcBorders>
            <w:shd w:val="clear" w:color="auto" w:fill="auto"/>
            <w:vAlign w:val="center"/>
            <w:hideMark/>
          </w:tcPr>
          <w:p w14:paraId="3ED686B7" w14:textId="77777777" w:rsidR="005A7033" w:rsidRPr="005A7033" w:rsidRDefault="005A7033" w:rsidP="005A7033">
            <w:pPr>
              <w:jc w:val="center"/>
              <w:rPr>
                <w:rFonts w:cs="Arial"/>
                <w:color w:val="000000"/>
                <w:sz w:val="20"/>
                <w:szCs w:val="20"/>
              </w:rPr>
            </w:pPr>
            <w:r w:rsidRPr="005A7033">
              <w:rPr>
                <w:rFonts w:cs="Arial"/>
                <w:color w:val="000000"/>
                <w:sz w:val="20"/>
                <w:szCs w:val="20"/>
              </w:rPr>
              <w:t xml:space="preserve">Smar STIHLL </w:t>
            </w:r>
          </w:p>
        </w:tc>
        <w:tc>
          <w:tcPr>
            <w:tcW w:w="2693" w:type="dxa"/>
            <w:tcBorders>
              <w:top w:val="nil"/>
              <w:left w:val="nil"/>
              <w:bottom w:val="single" w:sz="4" w:space="0" w:color="auto"/>
              <w:right w:val="single" w:sz="4" w:space="0" w:color="auto"/>
            </w:tcBorders>
            <w:shd w:val="clear" w:color="auto" w:fill="auto"/>
            <w:vAlign w:val="center"/>
            <w:hideMark/>
          </w:tcPr>
          <w:p w14:paraId="46FAE4F6" w14:textId="77777777" w:rsidR="005A7033" w:rsidRPr="005A7033" w:rsidRDefault="005A7033" w:rsidP="005A7033">
            <w:pPr>
              <w:jc w:val="center"/>
              <w:rPr>
                <w:rFonts w:cs="Arial"/>
                <w:color w:val="000000"/>
                <w:sz w:val="16"/>
                <w:szCs w:val="16"/>
              </w:rPr>
            </w:pPr>
            <w:r w:rsidRPr="005A7033">
              <w:rPr>
                <w:rFonts w:cs="Arial"/>
                <w:color w:val="000000"/>
                <w:sz w:val="16"/>
                <w:szCs w:val="16"/>
              </w:rPr>
              <w:t>Smar STIHLw tubie 150ml-do kos mechanicznych.</w:t>
            </w:r>
          </w:p>
        </w:tc>
        <w:tc>
          <w:tcPr>
            <w:tcW w:w="567" w:type="dxa"/>
            <w:tcBorders>
              <w:top w:val="nil"/>
              <w:left w:val="nil"/>
              <w:bottom w:val="single" w:sz="4" w:space="0" w:color="auto"/>
              <w:right w:val="single" w:sz="4" w:space="0" w:color="auto"/>
            </w:tcBorders>
            <w:shd w:val="clear" w:color="auto" w:fill="auto"/>
            <w:noWrap/>
            <w:vAlign w:val="center"/>
            <w:hideMark/>
          </w:tcPr>
          <w:p w14:paraId="222E79FA" w14:textId="77777777" w:rsidR="005A7033" w:rsidRPr="005A7033" w:rsidRDefault="005A7033" w:rsidP="005A7033">
            <w:pPr>
              <w:jc w:val="center"/>
              <w:rPr>
                <w:rFonts w:cs="Arial"/>
                <w:color w:val="000000"/>
                <w:sz w:val="20"/>
                <w:szCs w:val="20"/>
              </w:rPr>
            </w:pPr>
            <w:r w:rsidRPr="005A7033">
              <w:rPr>
                <w:rFonts w:cs="Arial"/>
                <w:color w:val="000000"/>
                <w:sz w:val="20"/>
                <w:szCs w:val="20"/>
              </w:rPr>
              <w:t>szt</w:t>
            </w:r>
          </w:p>
        </w:tc>
        <w:tc>
          <w:tcPr>
            <w:tcW w:w="1380" w:type="dxa"/>
            <w:tcBorders>
              <w:top w:val="nil"/>
              <w:left w:val="nil"/>
              <w:bottom w:val="single" w:sz="4" w:space="0" w:color="auto"/>
              <w:right w:val="single" w:sz="4" w:space="0" w:color="auto"/>
            </w:tcBorders>
            <w:shd w:val="clear" w:color="auto" w:fill="auto"/>
            <w:noWrap/>
            <w:vAlign w:val="center"/>
            <w:hideMark/>
          </w:tcPr>
          <w:p w14:paraId="6C0A1FAB"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1880" w:type="dxa"/>
            <w:tcBorders>
              <w:top w:val="nil"/>
              <w:left w:val="nil"/>
              <w:bottom w:val="single" w:sz="4" w:space="0" w:color="auto"/>
              <w:right w:val="single" w:sz="4" w:space="0" w:color="auto"/>
            </w:tcBorders>
            <w:shd w:val="clear" w:color="auto" w:fill="auto"/>
            <w:noWrap/>
            <w:vAlign w:val="center"/>
            <w:hideMark/>
          </w:tcPr>
          <w:p w14:paraId="5B6DD7A2"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1FF64D14" w14:textId="77777777" w:rsidR="005A7033" w:rsidRPr="005A7033" w:rsidRDefault="005A7033" w:rsidP="005A7033">
            <w:pPr>
              <w:jc w:val="right"/>
              <w:rPr>
                <w:rFonts w:cs="Arial"/>
                <w:color w:val="000000"/>
                <w:sz w:val="20"/>
                <w:szCs w:val="20"/>
              </w:rPr>
            </w:pPr>
            <w:r w:rsidRPr="005A7033">
              <w:rPr>
                <w:rFonts w:cs="Arial"/>
                <w:color w:val="000000"/>
                <w:sz w:val="20"/>
                <w:szCs w:val="20"/>
              </w:rPr>
              <w:t>12</w:t>
            </w:r>
          </w:p>
        </w:tc>
        <w:tc>
          <w:tcPr>
            <w:tcW w:w="1447" w:type="dxa"/>
            <w:tcBorders>
              <w:top w:val="nil"/>
              <w:left w:val="nil"/>
              <w:bottom w:val="single" w:sz="4" w:space="0" w:color="auto"/>
              <w:right w:val="single" w:sz="4" w:space="0" w:color="auto"/>
            </w:tcBorders>
            <w:shd w:val="clear" w:color="auto" w:fill="auto"/>
            <w:noWrap/>
            <w:vAlign w:val="center"/>
            <w:hideMark/>
          </w:tcPr>
          <w:p w14:paraId="46F7A8F8" w14:textId="77777777" w:rsidR="005A7033" w:rsidRPr="005A7033" w:rsidRDefault="005A7033" w:rsidP="005A7033">
            <w:pPr>
              <w:jc w:val="right"/>
              <w:rPr>
                <w:rFonts w:cs="Arial"/>
                <w:color w:val="000000"/>
                <w:sz w:val="20"/>
                <w:szCs w:val="20"/>
              </w:rPr>
            </w:pPr>
            <w:r w:rsidRPr="005A7033">
              <w:rPr>
                <w:rFonts w:cs="Arial"/>
                <w:color w:val="000000"/>
                <w:sz w:val="20"/>
                <w:szCs w:val="20"/>
              </w:rPr>
              <w:t>0</w:t>
            </w:r>
          </w:p>
        </w:tc>
        <w:tc>
          <w:tcPr>
            <w:tcW w:w="1110" w:type="dxa"/>
            <w:tcBorders>
              <w:top w:val="nil"/>
              <w:left w:val="nil"/>
              <w:bottom w:val="single" w:sz="4" w:space="0" w:color="auto"/>
              <w:right w:val="single" w:sz="4" w:space="0" w:color="auto"/>
            </w:tcBorders>
            <w:shd w:val="clear" w:color="auto" w:fill="auto"/>
            <w:vAlign w:val="center"/>
            <w:hideMark/>
          </w:tcPr>
          <w:p w14:paraId="261A0E7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50AA5D19"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1FAE6108" w14:textId="77777777" w:rsidTr="005A7033">
        <w:trPr>
          <w:trHeight w:val="1005"/>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1D629" w14:textId="1B83249C" w:rsidR="005A7033" w:rsidRPr="005A7033" w:rsidRDefault="005A7033" w:rsidP="005A7033">
            <w:pPr>
              <w:jc w:val="right"/>
              <w:rPr>
                <w:rFonts w:cs="Arial"/>
                <w:color w:val="000000"/>
                <w:sz w:val="20"/>
                <w:szCs w:val="20"/>
              </w:rPr>
            </w:pPr>
            <w:r w:rsidRPr="005A7033">
              <w:rPr>
                <w:rFonts w:cs="Arial"/>
                <w:color w:val="000000"/>
                <w:sz w:val="20"/>
                <w:szCs w:val="20"/>
              </w:rPr>
              <w:lastRenderedPageBreak/>
              <w:t>3</w:t>
            </w:r>
            <w:r>
              <w:rPr>
                <w:rFonts w:cs="Arial"/>
                <w:color w:val="000000"/>
                <w:sz w:val="20"/>
                <w:szCs w:val="20"/>
              </w:rPr>
              <w:t>8</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1D05D" w14:textId="77777777" w:rsidR="005A7033" w:rsidRPr="005A7033" w:rsidRDefault="005A7033" w:rsidP="005A7033">
            <w:pPr>
              <w:rPr>
                <w:rFonts w:cs="Arial"/>
                <w:color w:val="000000"/>
                <w:sz w:val="20"/>
                <w:szCs w:val="20"/>
              </w:rPr>
            </w:pPr>
            <w:r w:rsidRPr="005A7033">
              <w:rPr>
                <w:rFonts w:cs="Arial"/>
                <w:color w:val="000000"/>
                <w:sz w:val="20"/>
                <w:szCs w:val="20"/>
              </w:rPr>
              <w:t>Olej GM 5/30 DEXOS 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36816" w14:textId="77777777" w:rsidR="005A7033" w:rsidRPr="005A7033" w:rsidRDefault="005A7033" w:rsidP="005A7033">
            <w:pPr>
              <w:jc w:val="center"/>
              <w:rPr>
                <w:rFonts w:cs="Arial"/>
                <w:color w:val="000000"/>
                <w:sz w:val="16"/>
                <w:szCs w:val="16"/>
              </w:rPr>
            </w:pPr>
            <w:r w:rsidRPr="005A7033">
              <w:rPr>
                <w:rFonts w:cs="Arial"/>
                <w:color w:val="000000"/>
                <w:sz w:val="16"/>
                <w:szCs w:val="16"/>
              </w:rPr>
              <w:t>• ACEA C3  API SN/CF. • GM-LL-A-025 GM-LL-B-025, • VW 502.00, 505.00, 505.01, • MB 229.51, • BMW LONGLIFE-04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CE7D7"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6E066"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B72DC"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2388A" w14:textId="77777777" w:rsidR="005A7033" w:rsidRPr="005A7033" w:rsidRDefault="005A7033" w:rsidP="005A7033">
            <w:pPr>
              <w:jc w:val="right"/>
              <w:rPr>
                <w:rFonts w:cs="Arial"/>
                <w:color w:val="000000"/>
                <w:sz w:val="20"/>
                <w:szCs w:val="20"/>
              </w:rPr>
            </w:pPr>
            <w:r w:rsidRPr="005A7033">
              <w:rPr>
                <w:rFonts w:cs="Arial"/>
                <w:color w:val="000000"/>
                <w:sz w:val="20"/>
                <w:szCs w:val="20"/>
              </w:rPr>
              <w:t>3</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FDF12" w14:textId="77777777" w:rsidR="005A7033" w:rsidRPr="005A7033" w:rsidRDefault="005A7033" w:rsidP="005A7033">
            <w:pPr>
              <w:jc w:val="right"/>
              <w:rPr>
                <w:rFonts w:cs="Arial"/>
                <w:color w:val="000000"/>
                <w:sz w:val="20"/>
                <w:szCs w:val="20"/>
              </w:rPr>
            </w:pPr>
            <w:r w:rsidRPr="005A7033">
              <w:rPr>
                <w:rFonts w:cs="Arial"/>
                <w:color w:val="000000"/>
                <w:sz w:val="20"/>
                <w:szCs w:val="20"/>
              </w:rPr>
              <w:t>15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DA6AF"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045B0"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571F60C" w14:textId="77777777" w:rsidTr="005A7033">
        <w:trPr>
          <w:trHeight w:val="450"/>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D3F8D" w14:textId="7864C964" w:rsidR="005A7033" w:rsidRPr="005A7033" w:rsidRDefault="005A7033" w:rsidP="005A7033">
            <w:pPr>
              <w:jc w:val="right"/>
              <w:rPr>
                <w:rFonts w:cs="Arial"/>
                <w:color w:val="000000"/>
                <w:sz w:val="20"/>
                <w:szCs w:val="20"/>
              </w:rPr>
            </w:pPr>
            <w:r>
              <w:rPr>
                <w:rFonts w:cs="Arial"/>
                <w:color w:val="000000"/>
                <w:sz w:val="20"/>
                <w:szCs w:val="20"/>
              </w:rPr>
              <w:t>39</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14:paraId="000C07A7" w14:textId="77777777" w:rsidR="005A7033" w:rsidRPr="005A7033" w:rsidRDefault="005A7033" w:rsidP="005A7033">
            <w:pPr>
              <w:jc w:val="center"/>
              <w:rPr>
                <w:rFonts w:cs="Arial"/>
                <w:color w:val="000000"/>
                <w:sz w:val="20"/>
                <w:szCs w:val="20"/>
              </w:rPr>
            </w:pPr>
            <w:r w:rsidRPr="005A7033">
              <w:rPr>
                <w:rFonts w:cs="Arial"/>
                <w:color w:val="000000"/>
                <w:sz w:val="20"/>
                <w:szCs w:val="20"/>
              </w:rPr>
              <w:t>Smar SKF SYSTEM 24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88E35DB" w14:textId="77777777" w:rsidR="005A7033" w:rsidRPr="005A7033" w:rsidRDefault="005A7033" w:rsidP="005A7033">
            <w:pPr>
              <w:jc w:val="center"/>
              <w:rPr>
                <w:rFonts w:cs="Arial"/>
                <w:color w:val="000000"/>
                <w:sz w:val="16"/>
                <w:szCs w:val="16"/>
              </w:rPr>
            </w:pPr>
            <w:r w:rsidRPr="005A7033">
              <w:rPr>
                <w:rFonts w:cs="Arial"/>
                <w:color w:val="000000"/>
                <w:sz w:val="16"/>
                <w:szCs w:val="16"/>
              </w:rPr>
              <w:t>smarownica automatyczna ze smarem uniwersalnym LAGD 125/WA2 SKF</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2B50880" w14:textId="77777777" w:rsidR="005A7033" w:rsidRPr="005A7033" w:rsidRDefault="005A7033" w:rsidP="005A7033">
            <w:pPr>
              <w:jc w:val="center"/>
              <w:rPr>
                <w:rFonts w:cs="Arial"/>
                <w:color w:val="000000"/>
                <w:sz w:val="20"/>
                <w:szCs w:val="20"/>
              </w:rPr>
            </w:pPr>
            <w:r w:rsidRPr="005A7033">
              <w:rPr>
                <w:rFonts w:cs="Arial"/>
                <w:color w:val="000000"/>
                <w:sz w:val="20"/>
                <w:szCs w:val="20"/>
              </w:rPr>
              <w:t>szt</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6613D3DD"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21B3BC6C" w14:textId="77777777" w:rsidR="005A7033" w:rsidRPr="005A7033" w:rsidRDefault="005A7033" w:rsidP="005A7033">
            <w:pPr>
              <w:jc w:val="right"/>
              <w:rPr>
                <w:rFonts w:cs="Arial"/>
                <w:color w:val="000000"/>
                <w:sz w:val="20"/>
                <w:szCs w:val="20"/>
              </w:rPr>
            </w:pPr>
            <w:r w:rsidRPr="005A7033">
              <w:rPr>
                <w:rFonts w:cs="Arial"/>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7504DBC"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2EC2D840"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03EED683"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A80919"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DD21BD3" w14:textId="77777777" w:rsidTr="005A7033">
        <w:trPr>
          <w:trHeight w:val="153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0FF90ED7" w14:textId="7FE4AB0D" w:rsidR="005A7033" w:rsidRPr="005A7033" w:rsidRDefault="005A7033" w:rsidP="005A7033">
            <w:pPr>
              <w:jc w:val="right"/>
              <w:rPr>
                <w:rFonts w:cs="Arial"/>
                <w:color w:val="000000"/>
                <w:sz w:val="20"/>
                <w:szCs w:val="20"/>
              </w:rPr>
            </w:pPr>
            <w:r w:rsidRPr="005A7033">
              <w:rPr>
                <w:rFonts w:cs="Arial"/>
                <w:color w:val="000000"/>
                <w:sz w:val="20"/>
                <w:szCs w:val="20"/>
              </w:rPr>
              <w:t>4</w:t>
            </w:r>
            <w:r>
              <w:rPr>
                <w:rFonts w:cs="Arial"/>
                <w:color w:val="000000"/>
                <w:sz w:val="20"/>
                <w:szCs w:val="20"/>
              </w:rPr>
              <w:t>0</w:t>
            </w:r>
          </w:p>
        </w:tc>
        <w:tc>
          <w:tcPr>
            <w:tcW w:w="3311" w:type="dxa"/>
            <w:tcBorders>
              <w:top w:val="nil"/>
              <w:left w:val="nil"/>
              <w:bottom w:val="single" w:sz="4" w:space="0" w:color="auto"/>
              <w:right w:val="single" w:sz="4" w:space="0" w:color="auto"/>
            </w:tcBorders>
            <w:shd w:val="clear" w:color="000000" w:fill="FFFFFF"/>
            <w:vAlign w:val="center"/>
            <w:hideMark/>
          </w:tcPr>
          <w:p w14:paraId="60BB17D5" w14:textId="77777777" w:rsidR="005A7033" w:rsidRPr="005A7033" w:rsidRDefault="005A7033" w:rsidP="005A7033">
            <w:pPr>
              <w:jc w:val="center"/>
              <w:rPr>
                <w:rFonts w:cs="Arial"/>
                <w:color w:val="000000"/>
                <w:sz w:val="20"/>
                <w:szCs w:val="20"/>
              </w:rPr>
            </w:pPr>
            <w:r w:rsidRPr="005A7033">
              <w:rPr>
                <w:rFonts w:cs="Arial"/>
                <w:color w:val="000000"/>
                <w:sz w:val="20"/>
                <w:szCs w:val="20"/>
              </w:rPr>
              <w:t>Smar Stały High speed grase WS-0132</w:t>
            </w:r>
          </w:p>
        </w:tc>
        <w:tc>
          <w:tcPr>
            <w:tcW w:w="2693" w:type="dxa"/>
            <w:tcBorders>
              <w:top w:val="nil"/>
              <w:left w:val="nil"/>
              <w:bottom w:val="single" w:sz="4" w:space="0" w:color="auto"/>
              <w:right w:val="single" w:sz="4" w:space="0" w:color="auto"/>
            </w:tcBorders>
            <w:shd w:val="clear" w:color="000000" w:fill="FFFFFF"/>
            <w:vAlign w:val="center"/>
            <w:hideMark/>
          </w:tcPr>
          <w:p w14:paraId="048E3C65" w14:textId="77777777" w:rsidR="005A7033" w:rsidRPr="005A7033" w:rsidRDefault="005A7033" w:rsidP="005A7033">
            <w:pPr>
              <w:jc w:val="center"/>
              <w:rPr>
                <w:rFonts w:cs="Arial"/>
                <w:color w:val="000000"/>
                <w:sz w:val="16"/>
                <w:szCs w:val="16"/>
              </w:rPr>
            </w:pPr>
            <w:r w:rsidRPr="005A7033">
              <w:rPr>
                <w:rFonts w:cs="Arial"/>
                <w:color w:val="000000"/>
                <w:sz w:val="16"/>
                <w:szCs w:val="16"/>
              </w:rPr>
              <w:t>Part. No.: 0015-0132-000; Producent: GEAWestfalia Separator Group GmbH, Werner-Gabig-Str.1; D-59302 Oedle; smar przeznaczony jest do smarowania łożysk w wirówkach osadui GEA Westfalia Separator  Kartusz 400g</w:t>
            </w:r>
          </w:p>
        </w:tc>
        <w:tc>
          <w:tcPr>
            <w:tcW w:w="567" w:type="dxa"/>
            <w:tcBorders>
              <w:top w:val="nil"/>
              <w:left w:val="nil"/>
              <w:bottom w:val="single" w:sz="4" w:space="0" w:color="auto"/>
              <w:right w:val="single" w:sz="4" w:space="0" w:color="auto"/>
            </w:tcBorders>
            <w:shd w:val="clear" w:color="auto" w:fill="auto"/>
            <w:noWrap/>
            <w:vAlign w:val="center"/>
            <w:hideMark/>
          </w:tcPr>
          <w:p w14:paraId="5FAFA563" w14:textId="77777777" w:rsidR="005A7033" w:rsidRPr="005A7033" w:rsidRDefault="005A7033" w:rsidP="005A7033">
            <w:pPr>
              <w:rPr>
                <w:rFonts w:cs="Arial"/>
                <w:color w:val="000000"/>
                <w:sz w:val="20"/>
                <w:szCs w:val="20"/>
              </w:rPr>
            </w:pPr>
            <w:r w:rsidRPr="005A7033">
              <w:rPr>
                <w:rFonts w:cs="Arial"/>
                <w:color w:val="000000"/>
                <w:sz w:val="20"/>
                <w:szCs w:val="20"/>
              </w:rPr>
              <w:t>szt</w:t>
            </w:r>
          </w:p>
        </w:tc>
        <w:tc>
          <w:tcPr>
            <w:tcW w:w="1380" w:type="dxa"/>
            <w:tcBorders>
              <w:top w:val="nil"/>
              <w:left w:val="nil"/>
              <w:bottom w:val="single" w:sz="4" w:space="0" w:color="auto"/>
              <w:right w:val="single" w:sz="4" w:space="0" w:color="auto"/>
            </w:tcBorders>
            <w:shd w:val="clear" w:color="auto" w:fill="auto"/>
            <w:noWrap/>
            <w:vAlign w:val="center"/>
            <w:hideMark/>
          </w:tcPr>
          <w:p w14:paraId="7068B7B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880" w:type="dxa"/>
            <w:tcBorders>
              <w:top w:val="nil"/>
              <w:left w:val="nil"/>
              <w:bottom w:val="single" w:sz="4" w:space="0" w:color="auto"/>
              <w:right w:val="single" w:sz="4" w:space="0" w:color="auto"/>
            </w:tcBorders>
            <w:shd w:val="clear" w:color="auto" w:fill="auto"/>
            <w:noWrap/>
            <w:vAlign w:val="center"/>
            <w:hideMark/>
          </w:tcPr>
          <w:p w14:paraId="7C5D68EE"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268F7729" w14:textId="77777777" w:rsidR="005A7033" w:rsidRPr="005A7033" w:rsidRDefault="005A7033" w:rsidP="005A7033">
            <w:pPr>
              <w:jc w:val="right"/>
              <w:rPr>
                <w:rFonts w:cs="Arial"/>
                <w:color w:val="000000"/>
                <w:sz w:val="20"/>
                <w:szCs w:val="20"/>
              </w:rPr>
            </w:pPr>
            <w:r w:rsidRPr="005A7033">
              <w:rPr>
                <w:rFonts w:cs="Arial"/>
                <w:color w:val="000000"/>
                <w:sz w:val="20"/>
                <w:szCs w:val="20"/>
              </w:rPr>
              <w:t>10</w:t>
            </w:r>
          </w:p>
        </w:tc>
        <w:tc>
          <w:tcPr>
            <w:tcW w:w="1447" w:type="dxa"/>
            <w:tcBorders>
              <w:top w:val="nil"/>
              <w:left w:val="nil"/>
              <w:bottom w:val="single" w:sz="4" w:space="0" w:color="auto"/>
              <w:right w:val="single" w:sz="4" w:space="0" w:color="auto"/>
            </w:tcBorders>
            <w:shd w:val="clear" w:color="auto" w:fill="auto"/>
            <w:noWrap/>
            <w:vAlign w:val="center"/>
            <w:hideMark/>
          </w:tcPr>
          <w:p w14:paraId="68DB2DBE" w14:textId="77777777" w:rsidR="005A7033" w:rsidRPr="005A7033" w:rsidRDefault="005A7033" w:rsidP="005A7033">
            <w:pPr>
              <w:jc w:val="right"/>
              <w:rPr>
                <w:rFonts w:cs="Arial"/>
                <w:color w:val="000000"/>
                <w:sz w:val="20"/>
                <w:szCs w:val="20"/>
              </w:rPr>
            </w:pPr>
            <w:r w:rsidRPr="005A7033">
              <w:rPr>
                <w:rFonts w:cs="Arial"/>
                <w:color w:val="000000"/>
                <w:sz w:val="20"/>
                <w:szCs w:val="20"/>
              </w:rPr>
              <w:t>10</w:t>
            </w:r>
          </w:p>
        </w:tc>
        <w:tc>
          <w:tcPr>
            <w:tcW w:w="1110" w:type="dxa"/>
            <w:tcBorders>
              <w:top w:val="nil"/>
              <w:left w:val="nil"/>
              <w:bottom w:val="single" w:sz="4" w:space="0" w:color="auto"/>
              <w:right w:val="single" w:sz="4" w:space="0" w:color="auto"/>
            </w:tcBorders>
            <w:shd w:val="clear" w:color="auto" w:fill="auto"/>
            <w:vAlign w:val="center"/>
            <w:hideMark/>
          </w:tcPr>
          <w:p w14:paraId="3B76C7A9"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56D67EFA"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195833A" w14:textId="77777777" w:rsidTr="005A7033">
        <w:trPr>
          <w:trHeight w:val="585"/>
        </w:trPr>
        <w:tc>
          <w:tcPr>
            <w:tcW w:w="50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827A26" w14:textId="7687C31E" w:rsidR="005A7033" w:rsidRPr="005A7033" w:rsidRDefault="005A7033" w:rsidP="005A7033">
            <w:pPr>
              <w:jc w:val="right"/>
              <w:rPr>
                <w:rFonts w:cs="Arial"/>
                <w:color w:val="000000"/>
                <w:sz w:val="20"/>
                <w:szCs w:val="20"/>
              </w:rPr>
            </w:pPr>
            <w:r w:rsidRPr="005A7033">
              <w:rPr>
                <w:rFonts w:cs="Arial"/>
                <w:color w:val="000000"/>
                <w:sz w:val="20"/>
                <w:szCs w:val="20"/>
              </w:rPr>
              <w:t>4</w:t>
            </w:r>
            <w:r>
              <w:rPr>
                <w:rFonts w:cs="Arial"/>
                <w:color w:val="000000"/>
                <w:sz w:val="20"/>
                <w:szCs w:val="20"/>
              </w:rPr>
              <w:t>1</w:t>
            </w:r>
          </w:p>
        </w:tc>
        <w:tc>
          <w:tcPr>
            <w:tcW w:w="33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94A719" w14:textId="77777777" w:rsidR="005A7033" w:rsidRPr="005A7033" w:rsidRDefault="005A7033" w:rsidP="005A7033">
            <w:pPr>
              <w:jc w:val="center"/>
              <w:rPr>
                <w:rFonts w:cs="Arial"/>
                <w:color w:val="000000"/>
                <w:sz w:val="20"/>
                <w:szCs w:val="20"/>
              </w:rPr>
            </w:pPr>
            <w:r w:rsidRPr="005A7033">
              <w:rPr>
                <w:rFonts w:cs="Arial"/>
                <w:color w:val="000000"/>
                <w:sz w:val="20"/>
                <w:szCs w:val="20"/>
              </w:rPr>
              <w:t>Castrol Edge 5W30 LongLife Titanium FST</w:t>
            </w:r>
          </w:p>
        </w:tc>
        <w:tc>
          <w:tcPr>
            <w:tcW w:w="269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DB32C3" w14:textId="77777777" w:rsidR="005A7033" w:rsidRPr="005A7033" w:rsidRDefault="005A7033" w:rsidP="005A7033">
            <w:pPr>
              <w:jc w:val="center"/>
              <w:rPr>
                <w:rFonts w:cs="Arial"/>
                <w:color w:val="000000"/>
                <w:sz w:val="16"/>
                <w:szCs w:val="16"/>
              </w:rPr>
            </w:pPr>
            <w:r w:rsidRPr="005A7033">
              <w:rPr>
                <w:rFonts w:cs="Arial"/>
                <w:color w:val="000000"/>
                <w:sz w:val="16"/>
                <w:szCs w:val="16"/>
              </w:rPr>
              <w:t>olej silnikowy syntetyczny do silników typu diesel 5W/30, ACEA C3, VW 504 00/ 507 00,                     MB-Approval 229.31/ 229.51</w:t>
            </w:r>
          </w:p>
        </w:tc>
        <w:tc>
          <w:tcPr>
            <w:tcW w:w="567" w:type="dxa"/>
            <w:tcBorders>
              <w:top w:val="nil"/>
              <w:left w:val="nil"/>
              <w:bottom w:val="single" w:sz="4" w:space="0" w:color="auto"/>
              <w:right w:val="single" w:sz="4" w:space="0" w:color="auto"/>
            </w:tcBorders>
            <w:shd w:val="clear" w:color="auto" w:fill="auto"/>
            <w:noWrap/>
            <w:vAlign w:val="center"/>
            <w:hideMark/>
          </w:tcPr>
          <w:p w14:paraId="19374F87"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79F2A064" w14:textId="77777777" w:rsidR="005A7033" w:rsidRPr="005A7033" w:rsidRDefault="005A7033" w:rsidP="005A7033">
            <w:pPr>
              <w:jc w:val="center"/>
              <w:rPr>
                <w:rFonts w:cs="Arial"/>
                <w:color w:val="000000"/>
                <w:sz w:val="20"/>
                <w:szCs w:val="20"/>
              </w:rPr>
            </w:pPr>
            <w:r w:rsidRPr="005A7033">
              <w:rPr>
                <w:rFonts w:cs="Arial"/>
                <w:color w:val="000000"/>
                <w:sz w:val="20"/>
                <w:szCs w:val="20"/>
              </w:rPr>
              <w:t>1</w:t>
            </w:r>
          </w:p>
        </w:tc>
        <w:tc>
          <w:tcPr>
            <w:tcW w:w="1880" w:type="dxa"/>
            <w:tcBorders>
              <w:top w:val="nil"/>
              <w:left w:val="nil"/>
              <w:bottom w:val="single" w:sz="4" w:space="0" w:color="auto"/>
              <w:right w:val="single" w:sz="4" w:space="0" w:color="auto"/>
            </w:tcBorders>
            <w:shd w:val="clear" w:color="auto" w:fill="auto"/>
            <w:noWrap/>
            <w:vAlign w:val="center"/>
            <w:hideMark/>
          </w:tcPr>
          <w:p w14:paraId="6C001EED" w14:textId="77777777" w:rsidR="005A7033" w:rsidRPr="005A7033" w:rsidRDefault="005A7033" w:rsidP="005A7033">
            <w:pPr>
              <w:jc w:val="cente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5BAF5B03"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nil"/>
              <w:left w:val="nil"/>
              <w:bottom w:val="single" w:sz="4" w:space="0" w:color="auto"/>
              <w:right w:val="single" w:sz="4" w:space="0" w:color="auto"/>
            </w:tcBorders>
            <w:shd w:val="clear" w:color="auto" w:fill="auto"/>
            <w:noWrap/>
            <w:vAlign w:val="center"/>
            <w:hideMark/>
          </w:tcPr>
          <w:p w14:paraId="71437819"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110" w:type="dxa"/>
            <w:tcBorders>
              <w:top w:val="nil"/>
              <w:left w:val="nil"/>
              <w:bottom w:val="single" w:sz="4" w:space="0" w:color="auto"/>
              <w:right w:val="single" w:sz="4" w:space="0" w:color="auto"/>
            </w:tcBorders>
            <w:shd w:val="clear" w:color="auto" w:fill="auto"/>
            <w:vAlign w:val="center"/>
            <w:hideMark/>
          </w:tcPr>
          <w:p w14:paraId="44635A82"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293F7C8"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1857CBB8" w14:textId="77777777" w:rsidTr="005A7033">
        <w:trPr>
          <w:trHeight w:val="555"/>
        </w:trPr>
        <w:tc>
          <w:tcPr>
            <w:tcW w:w="507" w:type="dxa"/>
            <w:vMerge/>
            <w:tcBorders>
              <w:top w:val="nil"/>
              <w:left w:val="single" w:sz="4" w:space="0" w:color="auto"/>
              <w:bottom w:val="single" w:sz="4" w:space="0" w:color="auto"/>
              <w:right w:val="single" w:sz="4" w:space="0" w:color="auto"/>
            </w:tcBorders>
            <w:vAlign w:val="center"/>
            <w:hideMark/>
          </w:tcPr>
          <w:p w14:paraId="0FD84488" w14:textId="77777777" w:rsidR="005A7033" w:rsidRPr="005A7033" w:rsidRDefault="005A7033" w:rsidP="005A7033">
            <w:pPr>
              <w:rPr>
                <w:rFonts w:cs="Arial"/>
                <w:color w:val="000000"/>
                <w:sz w:val="20"/>
                <w:szCs w:val="20"/>
              </w:rPr>
            </w:pPr>
          </w:p>
        </w:tc>
        <w:tc>
          <w:tcPr>
            <w:tcW w:w="3311" w:type="dxa"/>
            <w:vMerge/>
            <w:tcBorders>
              <w:top w:val="nil"/>
              <w:left w:val="single" w:sz="4" w:space="0" w:color="auto"/>
              <w:bottom w:val="single" w:sz="4" w:space="0" w:color="auto"/>
              <w:right w:val="single" w:sz="4" w:space="0" w:color="auto"/>
            </w:tcBorders>
            <w:vAlign w:val="center"/>
            <w:hideMark/>
          </w:tcPr>
          <w:p w14:paraId="76C9BDA4" w14:textId="77777777" w:rsidR="005A7033" w:rsidRPr="005A7033" w:rsidRDefault="005A7033" w:rsidP="005A7033">
            <w:pPr>
              <w:rPr>
                <w:rFonts w:cs="Arial"/>
                <w:color w:val="000000"/>
                <w:sz w:val="20"/>
                <w:szCs w:val="20"/>
              </w:rPr>
            </w:pPr>
          </w:p>
        </w:tc>
        <w:tc>
          <w:tcPr>
            <w:tcW w:w="2693" w:type="dxa"/>
            <w:vMerge/>
            <w:tcBorders>
              <w:top w:val="nil"/>
              <w:left w:val="single" w:sz="4" w:space="0" w:color="auto"/>
              <w:bottom w:val="single" w:sz="4" w:space="0" w:color="auto"/>
              <w:right w:val="single" w:sz="4" w:space="0" w:color="auto"/>
            </w:tcBorders>
            <w:vAlign w:val="center"/>
            <w:hideMark/>
          </w:tcPr>
          <w:p w14:paraId="347D2B2C" w14:textId="77777777" w:rsidR="005A7033" w:rsidRPr="005A7033" w:rsidRDefault="005A7033" w:rsidP="005A7033">
            <w:pPr>
              <w:rPr>
                <w:rFonts w:cs="Arial"/>
                <w:color w:val="000000"/>
                <w:sz w:val="16"/>
                <w:szCs w:val="16"/>
              </w:rPr>
            </w:pPr>
          </w:p>
        </w:tc>
        <w:tc>
          <w:tcPr>
            <w:tcW w:w="567" w:type="dxa"/>
            <w:tcBorders>
              <w:top w:val="nil"/>
              <w:left w:val="nil"/>
              <w:bottom w:val="single" w:sz="4" w:space="0" w:color="auto"/>
              <w:right w:val="single" w:sz="4" w:space="0" w:color="auto"/>
            </w:tcBorders>
            <w:shd w:val="clear" w:color="auto" w:fill="auto"/>
            <w:noWrap/>
            <w:vAlign w:val="center"/>
            <w:hideMark/>
          </w:tcPr>
          <w:p w14:paraId="40EE14B8"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089DB99A" w14:textId="77777777" w:rsidR="005A7033" w:rsidRPr="005A7033" w:rsidRDefault="005A7033" w:rsidP="005A7033">
            <w:pPr>
              <w:jc w:val="center"/>
              <w:rPr>
                <w:rFonts w:cs="Arial"/>
                <w:color w:val="000000"/>
                <w:sz w:val="20"/>
                <w:szCs w:val="20"/>
              </w:rPr>
            </w:pPr>
            <w:r w:rsidRPr="005A7033">
              <w:rPr>
                <w:rFonts w:cs="Arial"/>
                <w:color w:val="000000"/>
                <w:sz w:val="20"/>
                <w:szCs w:val="20"/>
              </w:rPr>
              <w:t>5</w:t>
            </w:r>
          </w:p>
        </w:tc>
        <w:tc>
          <w:tcPr>
            <w:tcW w:w="1880" w:type="dxa"/>
            <w:tcBorders>
              <w:top w:val="nil"/>
              <w:left w:val="nil"/>
              <w:bottom w:val="single" w:sz="4" w:space="0" w:color="auto"/>
              <w:right w:val="single" w:sz="4" w:space="0" w:color="auto"/>
            </w:tcBorders>
            <w:shd w:val="clear" w:color="auto" w:fill="auto"/>
            <w:noWrap/>
            <w:vAlign w:val="center"/>
            <w:hideMark/>
          </w:tcPr>
          <w:p w14:paraId="25E60BDC" w14:textId="77777777" w:rsidR="005A7033" w:rsidRPr="005A7033" w:rsidRDefault="005A7033" w:rsidP="005A7033">
            <w:pPr>
              <w:jc w:val="cente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561B245"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nil"/>
              <w:left w:val="nil"/>
              <w:bottom w:val="single" w:sz="4" w:space="0" w:color="auto"/>
              <w:right w:val="single" w:sz="4" w:space="0" w:color="auto"/>
            </w:tcBorders>
            <w:shd w:val="clear" w:color="auto" w:fill="auto"/>
            <w:noWrap/>
            <w:vAlign w:val="center"/>
            <w:hideMark/>
          </w:tcPr>
          <w:p w14:paraId="1000AF27"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nil"/>
              <w:left w:val="nil"/>
              <w:bottom w:val="single" w:sz="4" w:space="0" w:color="auto"/>
              <w:right w:val="single" w:sz="4" w:space="0" w:color="auto"/>
            </w:tcBorders>
            <w:shd w:val="clear" w:color="auto" w:fill="auto"/>
            <w:vAlign w:val="center"/>
            <w:hideMark/>
          </w:tcPr>
          <w:p w14:paraId="054C137C"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529424E2"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C8E8807" w14:textId="77777777" w:rsidTr="005A7033">
        <w:trPr>
          <w:trHeight w:val="108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B2F0E9B" w14:textId="5267A599" w:rsidR="005A7033" w:rsidRPr="005A7033" w:rsidRDefault="005A7033" w:rsidP="005A7033">
            <w:pPr>
              <w:jc w:val="right"/>
              <w:rPr>
                <w:rFonts w:cs="Arial"/>
                <w:color w:val="000000"/>
                <w:sz w:val="20"/>
                <w:szCs w:val="20"/>
              </w:rPr>
            </w:pPr>
            <w:r w:rsidRPr="005A7033">
              <w:rPr>
                <w:rFonts w:cs="Arial"/>
                <w:color w:val="000000"/>
                <w:sz w:val="20"/>
                <w:szCs w:val="20"/>
              </w:rPr>
              <w:t>4</w:t>
            </w:r>
            <w:r>
              <w:rPr>
                <w:rFonts w:cs="Arial"/>
                <w:color w:val="000000"/>
                <w:sz w:val="20"/>
                <w:szCs w:val="20"/>
              </w:rPr>
              <w:t>2</w:t>
            </w:r>
          </w:p>
        </w:tc>
        <w:tc>
          <w:tcPr>
            <w:tcW w:w="3311" w:type="dxa"/>
            <w:tcBorders>
              <w:top w:val="nil"/>
              <w:left w:val="nil"/>
              <w:bottom w:val="single" w:sz="4" w:space="0" w:color="auto"/>
              <w:right w:val="single" w:sz="4" w:space="0" w:color="auto"/>
            </w:tcBorders>
            <w:shd w:val="clear" w:color="000000" w:fill="FFFFFF"/>
            <w:vAlign w:val="center"/>
            <w:hideMark/>
          </w:tcPr>
          <w:p w14:paraId="57505C6C" w14:textId="77777777" w:rsidR="005A7033" w:rsidRPr="005A7033" w:rsidRDefault="005A7033" w:rsidP="005A7033">
            <w:pPr>
              <w:jc w:val="center"/>
              <w:rPr>
                <w:rFonts w:cs="Arial"/>
                <w:color w:val="000000"/>
                <w:sz w:val="20"/>
                <w:szCs w:val="20"/>
              </w:rPr>
            </w:pPr>
            <w:r w:rsidRPr="005A7033">
              <w:rPr>
                <w:rFonts w:cs="Arial"/>
                <w:color w:val="000000"/>
                <w:sz w:val="20"/>
                <w:szCs w:val="20"/>
              </w:rPr>
              <w:t>Olej Mobil ATF220</w:t>
            </w:r>
          </w:p>
        </w:tc>
        <w:tc>
          <w:tcPr>
            <w:tcW w:w="2693" w:type="dxa"/>
            <w:tcBorders>
              <w:top w:val="nil"/>
              <w:left w:val="nil"/>
              <w:bottom w:val="single" w:sz="4" w:space="0" w:color="auto"/>
              <w:right w:val="single" w:sz="4" w:space="0" w:color="auto"/>
            </w:tcBorders>
            <w:shd w:val="clear" w:color="000000" w:fill="FFFFFF"/>
            <w:vAlign w:val="center"/>
            <w:hideMark/>
          </w:tcPr>
          <w:p w14:paraId="40F68ED9" w14:textId="77777777" w:rsidR="005A7033" w:rsidRPr="005A7033" w:rsidRDefault="005A7033" w:rsidP="005A7033">
            <w:pPr>
              <w:jc w:val="center"/>
              <w:rPr>
                <w:rFonts w:cs="Arial"/>
                <w:color w:val="000000"/>
                <w:sz w:val="16"/>
                <w:szCs w:val="16"/>
              </w:rPr>
            </w:pPr>
            <w:r w:rsidRPr="005A7033">
              <w:rPr>
                <w:rFonts w:cs="Arial"/>
                <w:color w:val="000000"/>
                <w:sz w:val="16"/>
                <w:szCs w:val="16"/>
              </w:rPr>
              <w:t>olej do automatycznych skrzyń biegów w starszych pojazdach o specyfikacji Dexon IID. Stosowany także jako płyn hydrauliczny w szczególnych zastosowaniach</w:t>
            </w:r>
          </w:p>
        </w:tc>
        <w:tc>
          <w:tcPr>
            <w:tcW w:w="567" w:type="dxa"/>
            <w:tcBorders>
              <w:top w:val="nil"/>
              <w:left w:val="nil"/>
              <w:bottom w:val="single" w:sz="4" w:space="0" w:color="auto"/>
              <w:right w:val="single" w:sz="4" w:space="0" w:color="auto"/>
            </w:tcBorders>
            <w:shd w:val="clear" w:color="auto" w:fill="auto"/>
            <w:noWrap/>
            <w:vAlign w:val="center"/>
            <w:hideMark/>
          </w:tcPr>
          <w:p w14:paraId="4DD2FF16"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3290CA2E" w14:textId="77777777" w:rsidR="005A7033" w:rsidRPr="005A7033" w:rsidRDefault="005A7033" w:rsidP="005A7033">
            <w:pPr>
              <w:jc w:val="center"/>
              <w:rPr>
                <w:rFonts w:cs="Arial"/>
                <w:color w:val="000000"/>
                <w:sz w:val="20"/>
                <w:szCs w:val="20"/>
              </w:rPr>
            </w:pPr>
            <w:r w:rsidRPr="005A7033">
              <w:rPr>
                <w:rFonts w:cs="Arial"/>
                <w:color w:val="000000"/>
                <w:sz w:val="20"/>
                <w:szCs w:val="20"/>
              </w:rPr>
              <w:t>20</w:t>
            </w:r>
          </w:p>
        </w:tc>
        <w:tc>
          <w:tcPr>
            <w:tcW w:w="1880" w:type="dxa"/>
            <w:tcBorders>
              <w:top w:val="nil"/>
              <w:left w:val="nil"/>
              <w:bottom w:val="single" w:sz="4" w:space="0" w:color="auto"/>
              <w:right w:val="single" w:sz="4" w:space="0" w:color="auto"/>
            </w:tcBorders>
            <w:shd w:val="clear" w:color="auto" w:fill="auto"/>
            <w:noWrap/>
            <w:vAlign w:val="center"/>
            <w:hideMark/>
          </w:tcPr>
          <w:p w14:paraId="77A922B8" w14:textId="77777777" w:rsidR="005A7033" w:rsidRPr="005A7033" w:rsidRDefault="005A7033" w:rsidP="005A7033">
            <w:pPr>
              <w:jc w:val="cente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2EA5EF25"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nil"/>
              <w:left w:val="nil"/>
              <w:bottom w:val="single" w:sz="4" w:space="0" w:color="auto"/>
              <w:right w:val="single" w:sz="4" w:space="0" w:color="auto"/>
            </w:tcBorders>
            <w:shd w:val="clear" w:color="auto" w:fill="auto"/>
            <w:noWrap/>
            <w:vAlign w:val="center"/>
            <w:hideMark/>
          </w:tcPr>
          <w:p w14:paraId="2ED4337D" w14:textId="77777777" w:rsidR="005A7033" w:rsidRPr="005A7033" w:rsidRDefault="005A7033" w:rsidP="005A7033">
            <w:pPr>
              <w:jc w:val="right"/>
              <w:rPr>
                <w:rFonts w:cs="Arial"/>
                <w:color w:val="000000"/>
                <w:sz w:val="20"/>
                <w:szCs w:val="20"/>
              </w:rPr>
            </w:pPr>
            <w:r w:rsidRPr="005A7033">
              <w:rPr>
                <w:rFonts w:cs="Arial"/>
                <w:color w:val="000000"/>
                <w:sz w:val="20"/>
                <w:szCs w:val="20"/>
              </w:rPr>
              <w:t>80</w:t>
            </w:r>
          </w:p>
        </w:tc>
        <w:tc>
          <w:tcPr>
            <w:tcW w:w="1110" w:type="dxa"/>
            <w:tcBorders>
              <w:top w:val="nil"/>
              <w:left w:val="nil"/>
              <w:bottom w:val="single" w:sz="4" w:space="0" w:color="auto"/>
              <w:right w:val="single" w:sz="4" w:space="0" w:color="auto"/>
            </w:tcBorders>
            <w:shd w:val="clear" w:color="auto" w:fill="auto"/>
            <w:vAlign w:val="center"/>
            <w:hideMark/>
          </w:tcPr>
          <w:p w14:paraId="1DC7FC1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1C1F6C68"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12ED57D6" w14:textId="77777777" w:rsidTr="005A7033">
        <w:trPr>
          <w:trHeight w:val="45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030561DE" w14:textId="1C759AC7" w:rsidR="005A7033" w:rsidRPr="005A7033" w:rsidRDefault="005A7033" w:rsidP="005A7033">
            <w:pPr>
              <w:jc w:val="right"/>
              <w:rPr>
                <w:rFonts w:cs="Arial"/>
                <w:color w:val="000000"/>
                <w:sz w:val="20"/>
                <w:szCs w:val="20"/>
              </w:rPr>
            </w:pPr>
            <w:r w:rsidRPr="005A7033">
              <w:rPr>
                <w:rFonts w:cs="Arial"/>
                <w:color w:val="000000"/>
                <w:sz w:val="20"/>
                <w:szCs w:val="20"/>
              </w:rPr>
              <w:t>4</w:t>
            </w:r>
            <w:r>
              <w:rPr>
                <w:rFonts w:cs="Arial"/>
                <w:color w:val="000000"/>
                <w:sz w:val="20"/>
                <w:szCs w:val="20"/>
              </w:rPr>
              <w:t>3</w:t>
            </w:r>
          </w:p>
        </w:tc>
        <w:tc>
          <w:tcPr>
            <w:tcW w:w="3311" w:type="dxa"/>
            <w:tcBorders>
              <w:top w:val="nil"/>
              <w:left w:val="nil"/>
              <w:bottom w:val="single" w:sz="4" w:space="0" w:color="auto"/>
              <w:right w:val="single" w:sz="4" w:space="0" w:color="auto"/>
            </w:tcBorders>
            <w:shd w:val="clear" w:color="000000" w:fill="FFFFFF"/>
            <w:vAlign w:val="center"/>
            <w:hideMark/>
          </w:tcPr>
          <w:p w14:paraId="008835BA" w14:textId="77777777" w:rsidR="005A7033" w:rsidRPr="005A7033" w:rsidRDefault="005A7033" w:rsidP="005A7033">
            <w:pPr>
              <w:rPr>
                <w:rFonts w:cs="Arial"/>
                <w:color w:val="000000"/>
                <w:sz w:val="20"/>
                <w:szCs w:val="20"/>
              </w:rPr>
            </w:pPr>
            <w:r w:rsidRPr="005A7033">
              <w:rPr>
                <w:rFonts w:cs="Arial"/>
                <w:color w:val="000000"/>
                <w:sz w:val="20"/>
                <w:szCs w:val="20"/>
              </w:rPr>
              <w:t>Olej Bobcat Superior SH</w:t>
            </w:r>
          </w:p>
        </w:tc>
        <w:tc>
          <w:tcPr>
            <w:tcW w:w="2693" w:type="dxa"/>
            <w:tcBorders>
              <w:top w:val="nil"/>
              <w:left w:val="nil"/>
              <w:bottom w:val="single" w:sz="4" w:space="0" w:color="auto"/>
              <w:right w:val="single" w:sz="4" w:space="0" w:color="auto"/>
            </w:tcBorders>
            <w:shd w:val="clear" w:color="000000" w:fill="FFFFFF"/>
            <w:vAlign w:val="center"/>
            <w:hideMark/>
          </w:tcPr>
          <w:p w14:paraId="0481DD45" w14:textId="77777777" w:rsidR="005A7033" w:rsidRPr="005A7033" w:rsidRDefault="005A7033" w:rsidP="005A7033">
            <w:pPr>
              <w:jc w:val="center"/>
              <w:rPr>
                <w:rFonts w:cs="Arial"/>
                <w:color w:val="000000"/>
                <w:sz w:val="16"/>
                <w:szCs w:val="16"/>
              </w:rPr>
            </w:pPr>
            <w:r w:rsidRPr="005A7033">
              <w:rPr>
                <w:rFonts w:cs="Arial"/>
                <w:color w:val="000000"/>
                <w:sz w:val="16"/>
                <w:szCs w:val="16"/>
              </w:rPr>
              <w:t xml:space="preserve">Olej hydrauliczny do sprzętu typu zagęszczarki stopowe, płytowe   </w:t>
            </w:r>
          </w:p>
        </w:tc>
        <w:tc>
          <w:tcPr>
            <w:tcW w:w="567" w:type="dxa"/>
            <w:tcBorders>
              <w:top w:val="nil"/>
              <w:left w:val="nil"/>
              <w:bottom w:val="single" w:sz="4" w:space="0" w:color="auto"/>
              <w:right w:val="single" w:sz="4" w:space="0" w:color="auto"/>
            </w:tcBorders>
            <w:shd w:val="clear" w:color="auto" w:fill="auto"/>
            <w:noWrap/>
            <w:vAlign w:val="center"/>
            <w:hideMark/>
          </w:tcPr>
          <w:p w14:paraId="05124920"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298C05A8"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1880" w:type="dxa"/>
            <w:tcBorders>
              <w:top w:val="nil"/>
              <w:left w:val="nil"/>
              <w:bottom w:val="single" w:sz="4" w:space="0" w:color="auto"/>
              <w:right w:val="single" w:sz="4" w:space="0" w:color="auto"/>
            </w:tcBorders>
            <w:shd w:val="clear" w:color="auto" w:fill="auto"/>
            <w:noWrap/>
            <w:vAlign w:val="center"/>
            <w:hideMark/>
          </w:tcPr>
          <w:p w14:paraId="7BC1D06E"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55660C89" w14:textId="77777777" w:rsidR="005A7033" w:rsidRPr="005A7033" w:rsidRDefault="005A7033" w:rsidP="005A7033">
            <w:pPr>
              <w:jc w:val="right"/>
              <w:rPr>
                <w:rFonts w:cs="Arial"/>
                <w:color w:val="000000"/>
                <w:sz w:val="20"/>
                <w:szCs w:val="20"/>
              </w:rPr>
            </w:pPr>
            <w:r w:rsidRPr="005A7033">
              <w:rPr>
                <w:rFonts w:cs="Arial"/>
                <w:color w:val="000000"/>
                <w:sz w:val="20"/>
                <w:szCs w:val="20"/>
              </w:rPr>
              <w:t>4</w:t>
            </w:r>
          </w:p>
        </w:tc>
        <w:tc>
          <w:tcPr>
            <w:tcW w:w="1447" w:type="dxa"/>
            <w:tcBorders>
              <w:top w:val="nil"/>
              <w:left w:val="nil"/>
              <w:bottom w:val="single" w:sz="4" w:space="0" w:color="auto"/>
              <w:right w:val="single" w:sz="4" w:space="0" w:color="auto"/>
            </w:tcBorders>
            <w:shd w:val="clear" w:color="auto" w:fill="auto"/>
            <w:noWrap/>
            <w:vAlign w:val="center"/>
            <w:hideMark/>
          </w:tcPr>
          <w:p w14:paraId="46FBD848" w14:textId="77777777" w:rsidR="005A7033" w:rsidRPr="005A7033" w:rsidRDefault="005A7033" w:rsidP="005A7033">
            <w:pPr>
              <w:jc w:val="right"/>
              <w:rPr>
                <w:rFonts w:cs="Arial"/>
                <w:color w:val="000000"/>
                <w:sz w:val="20"/>
                <w:szCs w:val="20"/>
              </w:rPr>
            </w:pPr>
            <w:r w:rsidRPr="005A7033">
              <w:rPr>
                <w:rFonts w:cs="Arial"/>
                <w:color w:val="000000"/>
                <w:sz w:val="20"/>
                <w:szCs w:val="20"/>
              </w:rPr>
              <w:t>20</w:t>
            </w:r>
          </w:p>
        </w:tc>
        <w:tc>
          <w:tcPr>
            <w:tcW w:w="1110" w:type="dxa"/>
            <w:tcBorders>
              <w:top w:val="nil"/>
              <w:left w:val="nil"/>
              <w:bottom w:val="single" w:sz="4" w:space="0" w:color="auto"/>
              <w:right w:val="single" w:sz="4" w:space="0" w:color="auto"/>
            </w:tcBorders>
            <w:shd w:val="clear" w:color="auto" w:fill="auto"/>
            <w:vAlign w:val="center"/>
            <w:hideMark/>
          </w:tcPr>
          <w:p w14:paraId="46A52D4E"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49C7D96F"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77F691A8" w14:textId="77777777" w:rsidTr="005A7033">
        <w:trPr>
          <w:trHeight w:val="48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64F5E6C" w14:textId="5A2914D3" w:rsidR="005A7033" w:rsidRPr="005A7033" w:rsidRDefault="005A7033" w:rsidP="005A7033">
            <w:pPr>
              <w:jc w:val="right"/>
              <w:rPr>
                <w:rFonts w:cs="Arial"/>
                <w:color w:val="000000"/>
                <w:sz w:val="20"/>
                <w:szCs w:val="20"/>
              </w:rPr>
            </w:pPr>
            <w:r w:rsidRPr="005A7033">
              <w:rPr>
                <w:rFonts w:cs="Arial"/>
                <w:color w:val="000000"/>
                <w:sz w:val="20"/>
                <w:szCs w:val="20"/>
              </w:rPr>
              <w:t>4</w:t>
            </w:r>
            <w:r>
              <w:rPr>
                <w:rFonts w:cs="Arial"/>
                <w:color w:val="000000"/>
                <w:sz w:val="20"/>
                <w:szCs w:val="20"/>
              </w:rPr>
              <w:t>4</w:t>
            </w:r>
          </w:p>
        </w:tc>
        <w:tc>
          <w:tcPr>
            <w:tcW w:w="3311" w:type="dxa"/>
            <w:tcBorders>
              <w:top w:val="nil"/>
              <w:left w:val="nil"/>
              <w:bottom w:val="single" w:sz="4" w:space="0" w:color="auto"/>
              <w:right w:val="single" w:sz="4" w:space="0" w:color="auto"/>
            </w:tcBorders>
            <w:shd w:val="clear" w:color="000000" w:fill="FFFFFF"/>
            <w:vAlign w:val="center"/>
            <w:hideMark/>
          </w:tcPr>
          <w:p w14:paraId="1DE6191F" w14:textId="77777777" w:rsidR="005A7033" w:rsidRPr="005A7033" w:rsidRDefault="005A7033" w:rsidP="005A7033">
            <w:pPr>
              <w:rPr>
                <w:rFonts w:cs="Arial"/>
                <w:color w:val="000000"/>
                <w:sz w:val="20"/>
                <w:szCs w:val="20"/>
              </w:rPr>
            </w:pPr>
            <w:r w:rsidRPr="005A7033">
              <w:rPr>
                <w:rFonts w:cs="Arial"/>
                <w:color w:val="000000"/>
                <w:sz w:val="20"/>
                <w:szCs w:val="20"/>
              </w:rPr>
              <w:t xml:space="preserve">CX 80 DUO-SPRAY 500ML </w:t>
            </w:r>
          </w:p>
        </w:tc>
        <w:tc>
          <w:tcPr>
            <w:tcW w:w="2693" w:type="dxa"/>
            <w:tcBorders>
              <w:top w:val="nil"/>
              <w:left w:val="nil"/>
              <w:bottom w:val="single" w:sz="4" w:space="0" w:color="auto"/>
              <w:right w:val="single" w:sz="4" w:space="0" w:color="auto"/>
            </w:tcBorders>
            <w:shd w:val="clear" w:color="000000" w:fill="FFFFFF"/>
            <w:vAlign w:val="center"/>
            <w:hideMark/>
          </w:tcPr>
          <w:p w14:paraId="1F5E8378" w14:textId="77777777" w:rsidR="005A7033" w:rsidRPr="005A7033" w:rsidRDefault="005A7033" w:rsidP="005A7033">
            <w:pPr>
              <w:jc w:val="center"/>
              <w:rPr>
                <w:rFonts w:cs="Arial"/>
                <w:color w:val="000000"/>
                <w:sz w:val="16"/>
                <w:szCs w:val="16"/>
              </w:rPr>
            </w:pPr>
            <w:r w:rsidRPr="005A7033">
              <w:rPr>
                <w:rFonts w:cs="Arial"/>
                <w:color w:val="000000"/>
                <w:sz w:val="16"/>
                <w:szCs w:val="16"/>
              </w:rPr>
              <w:t>Płyn konserwująco naprawczy</w:t>
            </w:r>
          </w:p>
        </w:tc>
        <w:tc>
          <w:tcPr>
            <w:tcW w:w="567" w:type="dxa"/>
            <w:tcBorders>
              <w:top w:val="nil"/>
              <w:left w:val="nil"/>
              <w:bottom w:val="single" w:sz="4" w:space="0" w:color="auto"/>
              <w:right w:val="single" w:sz="4" w:space="0" w:color="auto"/>
            </w:tcBorders>
            <w:shd w:val="clear" w:color="auto" w:fill="auto"/>
            <w:noWrap/>
            <w:vAlign w:val="center"/>
            <w:hideMark/>
          </w:tcPr>
          <w:p w14:paraId="07E657D5" w14:textId="77777777" w:rsidR="005A7033" w:rsidRPr="005A7033" w:rsidRDefault="005A7033" w:rsidP="005A7033">
            <w:pPr>
              <w:rPr>
                <w:rFonts w:cs="Arial"/>
                <w:color w:val="000000"/>
                <w:sz w:val="20"/>
                <w:szCs w:val="20"/>
              </w:rPr>
            </w:pPr>
            <w:r w:rsidRPr="005A7033">
              <w:rPr>
                <w:rFonts w:cs="Arial"/>
                <w:color w:val="000000"/>
                <w:sz w:val="20"/>
                <w:szCs w:val="20"/>
              </w:rPr>
              <w:t>szt</w:t>
            </w:r>
          </w:p>
        </w:tc>
        <w:tc>
          <w:tcPr>
            <w:tcW w:w="1380" w:type="dxa"/>
            <w:tcBorders>
              <w:top w:val="nil"/>
              <w:left w:val="nil"/>
              <w:bottom w:val="single" w:sz="4" w:space="0" w:color="auto"/>
              <w:right w:val="single" w:sz="4" w:space="0" w:color="auto"/>
            </w:tcBorders>
            <w:shd w:val="clear" w:color="auto" w:fill="auto"/>
            <w:noWrap/>
            <w:vAlign w:val="center"/>
            <w:hideMark/>
          </w:tcPr>
          <w:p w14:paraId="2AC43390" w14:textId="77777777" w:rsidR="005A7033" w:rsidRPr="005A7033" w:rsidRDefault="005A7033" w:rsidP="005A7033">
            <w:pPr>
              <w:jc w:val="right"/>
              <w:rPr>
                <w:rFonts w:cs="Arial"/>
                <w:color w:val="000000"/>
                <w:sz w:val="20"/>
                <w:szCs w:val="20"/>
              </w:rPr>
            </w:pPr>
            <w:r w:rsidRPr="005A7033">
              <w:rPr>
                <w:rFonts w:cs="Arial"/>
                <w:color w:val="000000"/>
                <w:sz w:val="20"/>
                <w:szCs w:val="20"/>
              </w:rPr>
              <w:t>0,5</w:t>
            </w:r>
          </w:p>
        </w:tc>
        <w:tc>
          <w:tcPr>
            <w:tcW w:w="1880" w:type="dxa"/>
            <w:tcBorders>
              <w:top w:val="nil"/>
              <w:left w:val="nil"/>
              <w:bottom w:val="single" w:sz="4" w:space="0" w:color="auto"/>
              <w:right w:val="single" w:sz="4" w:space="0" w:color="auto"/>
            </w:tcBorders>
            <w:shd w:val="clear" w:color="auto" w:fill="auto"/>
            <w:noWrap/>
            <w:vAlign w:val="center"/>
            <w:hideMark/>
          </w:tcPr>
          <w:p w14:paraId="43FAE318"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AE6EA03" w14:textId="77777777" w:rsidR="005A7033" w:rsidRPr="005A7033" w:rsidRDefault="005A7033" w:rsidP="005A7033">
            <w:pPr>
              <w:jc w:val="right"/>
              <w:rPr>
                <w:rFonts w:cs="Arial"/>
                <w:color w:val="000000"/>
                <w:sz w:val="20"/>
                <w:szCs w:val="20"/>
              </w:rPr>
            </w:pPr>
            <w:r w:rsidRPr="005A7033">
              <w:rPr>
                <w:rFonts w:cs="Arial"/>
                <w:color w:val="000000"/>
                <w:sz w:val="20"/>
                <w:szCs w:val="20"/>
              </w:rPr>
              <w:t>6</w:t>
            </w:r>
          </w:p>
        </w:tc>
        <w:tc>
          <w:tcPr>
            <w:tcW w:w="1447" w:type="dxa"/>
            <w:tcBorders>
              <w:top w:val="nil"/>
              <w:left w:val="nil"/>
              <w:bottom w:val="single" w:sz="4" w:space="0" w:color="auto"/>
              <w:right w:val="single" w:sz="4" w:space="0" w:color="auto"/>
            </w:tcBorders>
            <w:shd w:val="clear" w:color="auto" w:fill="auto"/>
            <w:noWrap/>
            <w:vAlign w:val="center"/>
            <w:hideMark/>
          </w:tcPr>
          <w:p w14:paraId="57AC23D8" w14:textId="77777777" w:rsidR="005A7033" w:rsidRPr="005A7033" w:rsidRDefault="005A7033" w:rsidP="005A7033">
            <w:pPr>
              <w:jc w:val="right"/>
              <w:rPr>
                <w:rFonts w:cs="Arial"/>
                <w:color w:val="000000"/>
                <w:sz w:val="20"/>
                <w:szCs w:val="20"/>
              </w:rPr>
            </w:pPr>
            <w:r w:rsidRPr="005A7033">
              <w:rPr>
                <w:rFonts w:cs="Arial"/>
                <w:color w:val="000000"/>
                <w:sz w:val="20"/>
                <w:szCs w:val="20"/>
              </w:rPr>
              <w:t>6</w:t>
            </w:r>
          </w:p>
        </w:tc>
        <w:tc>
          <w:tcPr>
            <w:tcW w:w="1110" w:type="dxa"/>
            <w:tcBorders>
              <w:top w:val="nil"/>
              <w:left w:val="nil"/>
              <w:bottom w:val="single" w:sz="4" w:space="0" w:color="auto"/>
              <w:right w:val="single" w:sz="4" w:space="0" w:color="auto"/>
            </w:tcBorders>
            <w:shd w:val="clear" w:color="auto" w:fill="auto"/>
            <w:vAlign w:val="center"/>
            <w:hideMark/>
          </w:tcPr>
          <w:p w14:paraId="01E7FC80"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BCE649C"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6C492D56" w14:textId="77777777" w:rsidTr="005A7033">
        <w:trPr>
          <w:trHeight w:val="78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493EDAD5" w14:textId="1EE53665" w:rsidR="005A7033" w:rsidRPr="005A7033" w:rsidRDefault="005A7033" w:rsidP="005A7033">
            <w:pPr>
              <w:jc w:val="right"/>
              <w:rPr>
                <w:rFonts w:cs="Arial"/>
                <w:color w:val="000000"/>
                <w:sz w:val="20"/>
                <w:szCs w:val="20"/>
              </w:rPr>
            </w:pPr>
            <w:r w:rsidRPr="005A7033">
              <w:rPr>
                <w:rFonts w:cs="Arial"/>
                <w:color w:val="000000"/>
                <w:sz w:val="20"/>
                <w:szCs w:val="20"/>
              </w:rPr>
              <w:t>4</w:t>
            </w:r>
            <w:r>
              <w:rPr>
                <w:rFonts w:cs="Arial"/>
                <w:color w:val="000000"/>
                <w:sz w:val="20"/>
                <w:szCs w:val="20"/>
              </w:rPr>
              <w:t>5</w:t>
            </w:r>
          </w:p>
        </w:tc>
        <w:tc>
          <w:tcPr>
            <w:tcW w:w="3311" w:type="dxa"/>
            <w:tcBorders>
              <w:top w:val="nil"/>
              <w:left w:val="nil"/>
              <w:bottom w:val="single" w:sz="4" w:space="0" w:color="auto"/>
              <w:right w:val="single" w:sz="4" w:space="0" w:color="auto"/>
            </w:tcBorders>
            <w:shd w:val="clear" w:color="000000" w:fill="FFFFFF"/>
            <w:vAlign w:val="center"/>
            <w:hideMark/>
          </w:tcPr>
          <w:p w14:paraId="0B5E0083" w14:textId="77777777" w:rsidR="005A7033" w:rsidRPr="005A7033" w:rsidRDefault="005A7033" w:rsidP="005A7033">
            <w:pPr>
              <w:rPr>
                <w:rFonts w:cs="Arial"/>
                <w:color w:val="000000"/>
                <w:sz w:val="20"/>
                <w:szCs w:val="20"/>
              </w:rPr>
            </w:pPr>
            <w:r w:rsidRPr="005A7033">
              <w:rPr>
                <w:rFonts w:cs="Arial"/>
                <w:color w:val="000000"/>
                <w:sz w:val="20"/>
                <w:szCs w:val="20"/>
              </w:rPr>
              <w:t xml:space="preserve">Bobcat Engine Power SAE 10W-30    </w:t>
            </w:r>
          </w:p>
        </w:tc>
        <w:tc>
          <w:tcPr>
            <w:tcW w:w="2693" w:type="dxa"/>
            <w:tcBorders>
              <w:top w:val="nil"/>
              <w:left w:val="nil"/>
              <w:bottom w:val="single" w:sz="4" w:space="0" w:color="auto"/>
              <w:right w:val="single" w:sz="4" w:space="0" w:color="auto"/>
            </w:tcBorders>
            <w:shd w:val="clear" w:color="000000" w:fill="FFFFFF"/>
            <w:vAlign w:val="center"/>
            <w:hideMark/>
          </w:tcPr>
          <w:p w14:paraId="304660FB" w14:textId="77777777" w:rsidR="005A7033" w:rsidRPr="005A7033" w:rsidRDefault="005A7033" w:rsidP="005A7033">
            <w:pPr>
              <w:jc w:val="center"/>
              <w:rPr>
                <w:rFonts w:cs="Arial"/>
                <w:color w:val="000000"/>
                <w:sz w:val="16"/>
                <w:szCs w:val="16"/>
              </w:rPr>
            </w:pPr>
            <w:r w:rsidRPr="005A7033">
              <w:rPr>
                <w:rFonts w:cs="Arial"/>
                <w:color w:val="000000"/>
                <w:sz w:val="16"/>
                <w:szCs w:val="16"/>
              </w:rPr>
              <w:t xml:space="preserve">Olej silnikowy do sprzętu mechanicznego taki jak zagęszczarki stopowe, płytowe, agregaty prądotwórcze  </w:t>
            </w:r>
          </w:p>
        </w:tc>
        <w:tc>
          <w:tcPr>
            <w:tcW w:w="567" w:type="dxa"/>
            <w:tcBorders>
              <w:top w:val="nil"/>
              <w:left w:val="nil"/>
              <w:bottom w:val="single" w:sz="4" w:space="0" w:color="auto"/>
              <w:right w:val="single" w:sz="4" w:space="0" w:color="auto"/>
            </w:tcBorders>
            <w:shd w:val="clear" w:color="auto" w:fill="auto"/>
            <w:noWrap/>
            <w:vAlign w:val="center"/>
            <w:hideMark/>
          </w:tcPr>
          <w:p w14:paraId="17034A4A" w14:textId="77777777" w:rsidR="005A7033" w:rsidRPr="005A7033" w:rsidRDefault="005A7033" w:rsidP="005A7033">
            <w:pP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7445A8D6"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1880" w:type="dxa"/>
            <w:tcBorders>
              <w:top w:val="nil"/>
              <w:left w:val="nil"/>
              <w:bottom w:val="single" w:sz="4" w:space="0" w:color="auto"/>
              <w:right w:val="single" w:sz="4" w:space="0" w:color="auto"/>
            </w:tcBorders>
            <w:shd w:val="clear" w:color="auto" w:fill="auto"/>
            <w:noWrap/>
            <w:vAlign w:val="center"/>
            <w:hideMark/>
          </w:tcPr>
          <w:p w14:paraId="2F6AFD2C"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367F5C53" w14:textId="77777777" w:rsidR="005A7033" w:rsidRPr="005A7033" w:rsidRDefault="005A7033" w:rsidP="005A7033">
            <w:pPr>
              <w:jc w:val="right"/>
              <w:rPr>
                <w:rFonts w:cs="Arial"/>
                <w:color w:val="000000"/>
                <w:sz w:val="20"/>
                <w:szCs w:val="20"/>
              </w:rPr>
            </w:pPr>
            <w:r w:rsidRPr="005A7033">
              <w:rPr>
                <w:rFonts w:cs="Arial"/>
                <w:color w:val="000000"/>
                <w:sz w:val="20"/>
                <w:szCs w:val="20"/>
              </w:rPr>
              <w:t>10</w:t>
            </w:r>
          </w:p>
        </w:tc>
        <w:tc>
          <w:tcPr>
            <w:tcW w:w="1447" w:type="dxa"/>
            <w:tcBorders>
              <w:top w:val="nil"/>
              <w:left w:val="nil"/>
              <w:bottom w:val="single" w:sz="4" w:space="0" w:color="auto"/>
              <w:right w:val="single" w:sz="4" w:space="0" w:color="auto"/>
            </w:tcBorders>
            <w:shd w:val="clear" w:color="auto" w:fill="auto"/>
            <w:noWrap/>
            <w:vAlign w:val="center"/>
            <w:hideMark/>
          </w:tcPr>
          <w:p w14:paraId="4F059FBD" w14:textId="77777777" w:rsidR="005A7033" w:rsidRPr="005A7033" w:rsidRDefault="005A7033" w:rsidP="005A7033">
            <w:pPr>
              <w:jc w:val="right"/>
              <w:rPr>
                <w:rFonts w:cs="Arial"/>
                <w:color w:val="000000"/>
                <w:sz w:val="20"/>
                <w:szCs w:val="20"/>
              </w:rPr>
            </w:pPr>
            <w:r w:rsidRPr="005A7033">
              <w:rPr>
                <w:rFonts w:cs="Arial"/>
                <w:color w:val="000000"/>
                <w:sz w:val="20"/>
                <w:szCs w:val="20"/>
              </w:rPr>
              <w:t>50</w:t>
            </w:r>
          </w:p>
        </w:tc>
        <w:tc>
          <w:tcPr>
            <w:tcW w:w="1110" w:type="dxa"/>
            <w:tcBorders>
              <w:top w:val="nil"/>
              <w:left w:val="nil"/>
              <w:bottom w:val="single" w:sz="4" w:space="0" w:color="auto"/>
              <w:right w:val="single" w:sz="4" w:space="0" w:color="auto"/>
            </w:tcBorders>
            <w:shd w:val="clear" w:color="auto" w:fill="auto"/>
            <w:vAlign w:val="center"/>
            <w:hideMark/>
          </w:tcPr>
          <w:p w14:paraId="25CDE95B"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677E1DC6"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13A5D75F" w14:textId="77777777" w:rsidTr="005A7033">
        <w:trPr>
          <w:trHeight w:val="675"/>
        </w:trPr>
        <w:tc>
          <w:tcPr>
            <w:tcW w:w="50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5D3879" w14:textId="5D7B4841" w:rsidR="005A7033" w:rsidRPr="005A7033" w:rsidRDefault="005A7033" w:rsidP="005A7033">
            <w:pPr>
              <w:jc w:val="right"/>
              <w:rPr>
                <w:rFonts w:cs="Arial"/>
                <w:color w:val="000000"/>
                <w:sz w:val="20"/>
                <w:szCs w:val="20"/>
              </w:rPr>
            </w:pPr>
            <w:r w:rsidRPr="005A7033">
              <w:rPr>
                <w:rFonts w:cs="Arial"/>
                <w:color w:val="000000"/>
                <w:sz w:val="20"/>
                <w:szCs w:val="20"/>
              </w:rPr>
              <w:t>4</w:t>
            </w:r>
            <w:r>
              <w:rPr>
                <w:rFonts w:cs="Arial"/>
                <w:color w:val="000000"/>
                <w:sz w:val="20"/>
                <w:szCs w:val="20"/>
              </w:rPr>
              <w:t>6</w:t>
            </w:r>
          </w:p>
        </w:tc>
        <w:tc>
          <w:tcPr>
            <w:tcW w:w="33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4C5A16" w14:textId="77777777" w:rsidR="005A7033" w:rsidRPr="005A7033" w:rsidRDefault="005A7033" w:rsidP="005A7033">
            <w:pPr>
              <w:jc w:val="center"/>
              <w:rPr>
                <w:rFonts w:cs="Arial"/>
                <w:color w:val="000000"/>
                <w:sz w:val="20"/>
                <w:szCs w:val="20"/>
              </w:rPr>
            </w:pPr>
            <w:r w:rsidRPr="005A7033">
              <w:rPr>
                <w:rFonts w:cs="Arial"/>
                <w:color w:val="000000"/>
                <w:sz w:val="20"/>
                <w:szCs w:val="20"/>
              </w:rPr>
              <w:t>Olej silnikowy TITAN SYN MC  SAE 10W40</w:t>
            </w:r>
          </w:p>
        </w:tc>
        <w:tc>
          <w:tcPr>
            <w:tcW w:w="26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128FFEB" w14:textId="77777777" w:rsidR="005A7033" w:rsidRPr="005A7033" w:rsidRDefault="005A7033" w:rsidP="005A7033">
            <w:pPr>
              <w:jc w:val="center"/>
              <w:rPr>
                <w:rFonts w:cs="Arial"/>
                <w:color w:val="000000"/>
                <w:sz w:val="16"/>
                <w:szCs w:val="16"/>
              </w:rPr>
            </w:pPr>
            <w:r w:rsidRPr="005A7033">
              <w:rPr>
                <w:rFonts w:cs="Arial"/>
                <w:color w:val="000000"/>
                <w:sz w:val="16"/>
                <w:szCs w:val="16"/>
              </w:rPr>
              <w:t>ACEA A3/B4 MB APPROVAL 229.3  VW 501 01/505 00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EEB2DD"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nil"/>
              <w:left w:val="nil"/>
              <w:bottom w:val="single" w:sz="4" w:space="0" w:color="auto"/>
              <w:right w:val="single" w:sz="4" w:space="0" w:color="auto"/>
            </w:tcBorders>
            <w:shd w:val="clear" w:color="auto" w:fill="auto"/>
            <w:noWrap/>
            <w:vAlign w:val="center"/>
            <w:hideMark/>
          </w:tcPr>
          <w:p w14:paraId="3C508F9E"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1880" w:type="dxa"/>
            <w:tcBorders>
              <w:top w:val="nil"/>
              <w:left w:val="nil"/>
              <w:bottom w:val="single" w:sz="4" w:space="0" w:color="auto"/>
              <w:right w:val="single" w:sz="4" w:space="0" w:color="auto"/>
            </w:tcBorders>
            <w:shd w:val="clear" w:color="auto" w:fill="auto"/>
            <w:noWrap/>
            <w:vAlign w:val="center"/>
            <w:hideMark/>
          </w:tcPr>
          <w:p w14:paraId="79A2773D"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68C54D01" w14:textId="77777777" w:rsidR="005A7033" w:rsidRPr="005A7033" w:rsidRDefault="005A7033" w:rsidP="005A7033">
            <w:pPr>
              <w:jc w:val="right"/>
              <w:rPr>
                <w:rFonts w:cs="Arial"/>
                <w:color w:val="000000"/>
                <w:sz w:val="20"/>
                <w:szCs w:val="20"/>
              </w:rPr>
            </w:pPr>
            <w:r w:rsidRPr="005A7033">
              <w:rPr>
                <w:rFonts w:cs="Arial"/>
                <w:color w:val="000000"/>
                <w:sz w:val="20"/>
                <w:szCs w:val="20"/>
              </w:rPr>
              <w:t>3</w:t>
            </w:r>
          </w:p>
        </w:tc>
        <w:tc>
          <w:tcPr>
            <w:tcW w:w="1447" w:type="dxa"/>
            <w:tcBorders>
              <w:top w:val="nil"/>
              <w:left w:val="nil"/>
              <w:bottom w:val="single" w:sz="4" w:space="0" w:color="auto"/>
              <w:right w:val="single" w:sz="4" w:space="0" w:color="auto"/>
            </w:tcBorders>
            <w:shd w:val="clear" w:color="auto" w:fill="auto"/>
            <w:noWrap/>
            <w:vAlign w:val="center"/>
            <w:hideMark/>
          </w:tcPr>
          <w:p w14:paraId="7428044A" w14:textId="77777777" w:rsidR="005A7033" w:rsidRPr="005A7033" w:rsidRDefault="005A7033" w:rsidP="005A7033">
            <w:pPr>
              <w:jc w:val="right"/>
              <w:rPr>
                <w:rFonts w:cs="Arial"/>
                <w:color w:val="000000"/>
                <w:sz w:val="20"/>
                <w:szCs w:val="20"/>
              </w:rPr>
            </w:pPr>
            <w:r w:rsidRPr="005A7033">
              <w:rPr>
                <w:rFonts w:cs="Arial"/>
                <w:color w:val="000000"/>
                <w:sz w:val="20"/>
                <w:szCs w:val="20"/>
              </w:rPr>
              <w:t>15</w:t>
            </w:r>
          </w:p>
        </w:tc>
        <w:tc>
          <w:tcPr>
            <w:tcW w:w="1110" w:type="dxa"/>
            <w:tcBorders>
              <w:top w:val="nil"/>
              <w:left w:val="nil"/>
              <w:bottom w:val="single" w:sz="4" w:space="0" w:color="auto"/>
              <w:right w:val="single" w:sz="4" w:space="0" w:color="auto"/>
            </w:tcBorders>
            <w:shd w:val="clear" w:color="auto" w:fill="auto"/>
            <w:vAlign w:val="center"/>
            <w:hideMark/>
          </w:tcPr>
          <w:p w14:paraId="3E397E6C"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3EB3D2AC"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D7EE0DC" w14:textId="77777777" w:rsidTr="005A7033">
        <w:trPr>
          <w:trHeight w:val="675"/>
        </w:trPr>
        <w:tc>
          <w:tcPr>
            <w:tcW w:w="507" w:type="dxa"/>
            <w:vMerge/>
            <w:tcBorders>
              <w:top w:val="nil"/>
              <w:left w:val="single" w:sz="4" w:space="0" w:color="auto"/>
              <w:bottom w:val="single" w:sz="4" w:space="0" w:color="auto"/>
              <w:right w:val="single" w:sz="4" w:space="0" w:color="auto"/>
            </w:tcBorders>
            <w:vAlign w:val="center"/>
            <w:hideMark/>
          </w:tcPr>
          <w:p w14:paraId="5C44048B" w14:textId="77777777" w:rsidR="005A7033" w:rsidRPr="005A7033" w:rsidRDefault="005A7033" w:rsidP="005A7033">
            <w:pPr>
              <w:rPr>
                <w:rFonts w:cs="Arial"/>
                <w:color w:val="000000"/>
                <w:sz w:val="20"/>
                <w:szCs w:val="20"/>
              </w:rPr>
            </w:pPr>
          </w:p>
        </w:tc>
        <w:tc>
          <w:tcPr>
            <w:tcW w:w="3311" w:type="dxa"/>
            <w:vMerge/>
            <w:tcBorders>
              <w:top w:val="nil"/>
              <w:left w:val="single" w:sz="4" w:space="0" w:color="auto"/>
              <w:bottom w:val="single" w:sz="4" w:space="0" w:color="auto"/>
              <w:right w:val="single" w:sz="4" w:space="0" w:color="auto"/>
            </w:tcBorders>
            <w:vAlign w:val="center"/>
            <w:hideMark/>
          </w:tcPr>
          <w:p w14:paraId="386F28B4" w14:textId="77777777" w:rsidR="005A7033" w:rsidRPr="005A7033" w:rsidRDefault="005A7033" w:rsidP="005A7033">
            <w:pPr>
              <w:rPr>
                <w:rFonts w:cs="Arial"/>
                <w:color w:val="000000"/>
                <w:sz w:val="20"/>
                <w:szCs w:val="20"/>
              </w:rPr>
            </w:pPr>
          </w:p>
        </w:tc>
        <w:tc>
          <w:tcPr>
            <w:tcW w:w="2693" w:type="dxa"/>
            <w:vMerge/>
            <w:tcBorders>
              <w:top w:val="nil"/>
              <w:left w:val="single" w:sz="4" w:space="0" w:color="auto"/>
              <w:bottom w:val="single" w:sz="4" w:space="0" w:color="auto"/>
              <w:right w:val="single" w:sz="4" w:space="0" w:color="auto"/>
            </w:tcBorders>
            <w:vAlign w:val="center"/>
            <w:hideMark/>
          </w:tcPr>
          <w:p w14:paraId="1B7963ED" w14:textId="77777777" w:rsidR="005A7033" w:rsidRPr="005A7033" w:rsidRDefault="005A7033" w:rsidP="005A7033">
            <w:pPr>
              <w:rPr>
                <w:rFonts w:cs="Arial"/>
                <w:color w:val="00000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1AFB291B" w14:textId="77777777" w:rsidR="005A7033" w:rsidRPr="005A7033" w:rsidRDefault="005A7033" w:rsidP="005A7033">
            <w:pPr>
              <w:rPr>
                <w:rFonts w:cs="Arial"/>
                <w:color w:val="000000"/>
                <w:sz w:val="20"/>
                <w:szCs w:val="20"/>
              </w:rPr>
            </w:pPr>
          </w:p>
        </w:tc>
        <w:tc>
          <w:tcPr>
            <w:tcW w:w="1380" w:type="dxa"/>
            <w:tcBorders>
              <w:top w:val="nil"/>
              <w:left w:val="nil"/>
              <w:bottom w:val="single" w:sz="4" w:space="0" w:color="auto"/>
              <w:right w:val="single" w:sz="4" w:space="0" w:color="auto"/>
            </w:tcBorders>
            <w:shd w:val="clear" w:color="auto" w:fill="auto"/>
            <w:noWrap/>
            <w:vAlign w:val="center"/>
            <w:hideMark/>
          </w:tcPr>
          <w:p w14:paraId="3064B884"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880" w:type="dxa"/>
            <w:tcBorders>
              <w:top w:val="nil"/>
              <w:left w:val="nil"/>
              <w:bottom w:val="single" w:sz="4" w:space="0" w:color="auto"/>
              <w:right w:val="single" w:sz="4" w:space="0" w:color="auto"/>
            </w:tcBorders>
            <w:shd w:val="clear" w:color="auto" w:fill="auto"/>
            <w:noWrap/>
            <w:vAlign w:val="center"/>
            <w:hideMark/>
          </w:tcPr>
          <w:p w14:paraId="23077347"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6FDE1DAB" w14:textId="77777777" w:rsidR="005A7033" w:rsidRPr="005A7033" w:rsidRDefault="005A7033" w:rsidP="005A7033">
            <w:pPr>
              <w:jc w:val="right"/>
              <w:rPr>
                <w:rFonts w:cs="Arial"/>
                <w:color w:val="000000"/>
                <w:sz w:val="20"/>
                <w:szCs w:val="20"/>
              </w:rPr>
            </w:pPr>
            <w:r w:rsidRPr="005A7033">
              <w:rPr>
                <w:rFonts w:cs="Arial"/>
                <w:color w:val="000000"/>
                <w:sz w:val="20"/>
                <w:szCs w:val="20"/>
              </w:rPr>
              <w:t>3</w:t>
            </w:r>
          </w:p>
        </w:tc>
        <w:tc>
          <w:tcPr>
            <w:tcW w:w="1447" w:type="dxa"/>
            <w:tcBorders>
              <w:top w:val="nil"/>
              <w:left w:val="nil"/>
              <w:bottom w:val="single" w:sz="4" w:space="0" w:color="auto"/>
              <w:right w:val="single" w:sz="4" w:space="0" w:color="auto"/>
            </w:tcBorders>
            <w:shd w:val="clear" w:color="auto" w:fill="auto"/>
            <w:noWrap/>
            <w:vAlign w:val="center"/>
            <w:hideMark/>
          </w:tcPr>
          <w:p w14:paraId="37250FC6" w14:textId="77777777" w:rsidR="005A7033" w:rsidRPr="005A7033" w:rsidRDefault="005A7033" w:rsidP="005A7033">
            <w:pPr>
              <w:jc w:val="right"/>
              <w:rPr>
                <w:rFonts w:cs="Arial"/>
                <w:color w:val="000000"/>
                <w:sz w:val="20"/>
                <w:szCs w:val="20"/>
              </w:rPr>
            </w:pPr>
            <w:r w:rsidRPr="005A7033">
              <w:rPr>
                <w:rFonts w:cs="Arial"/>
                <w:color w:val="000000"/>
                <w:sz w:val="20"/>
                <w:szCs w:val="20"/>
              </w:rPr>
              <w:t>3</w:t>
            </w:r>
          </w:p>
        </w:tc>
        <w:tc>
          <w:tcPr>
            <w:tcW w:w="1110" w:type="dxa"/>
            <w:tcBorders>
              <w:top w:val="nil"/>
              <w:left w:val="nil"/>
              <w:bottom w:val="single" w:sz="4" w:space="0" w:color="auto"/>
              <w:right w:val="single" w:sz="4" w:space="0" w:color="auto"/>
            </w:tcBorders>
            <w:shd w:val="clear" w:color="auto" w:fill="auto"/>
            <w:vAlign w:val="center"/>
            <w:hideMark/>
          </w:tcPr>
          <w:p w14:paraId="23DAF314"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nil"/>
              <w:left w:val="nil"/>
              <w:bottom w:val="single" w:sz="4" w:space="0" w:color="auto"/>
              <w:right w:val="single" w:sz="4" w:space="0" w:color="auto"/>
            </w:tcBorders>
            <w:shd w:val="clear" w:color="auto" w:fill="auto"/>
            <w:noWrap/>
            <w:vAlign w:val="center"/>
            <w:hideMark/>
          </w:tcPr>
          <w:p w14:paraId="21ABF912"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3CDFE7AD" w14:textId="77777777" w:rsidTr="005A7033">
        <w:trPr>
          <w:trHeight w:val="570"/>
        </w:trPr>
        <w:tc>
          <w:tcPr>
            <w:tcW w:w="5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53009" w14:textId="6FE1491A" w:rsidR="005A7033" w:rsidRPr="005A7033" w:rsidRDefault="005A7033" w:rsidP="005A7033">
            <w:pPr>
              <w:jc w:val="right"/>
              <w:rPr>
                <w:rFonts w:cs="Arial"/>
                <w:color w:val="000000"/>
                <w:sz w:val="20"/>
                <w:szCs w:val="20"/>
              </w:rPr>
            </w:pPr>
            <w:r w:rsidRPr="005A7033">
              <w:rPr>
                <w:rFonts w:cs="Arial"/>
                <w:color w:val="000000"/>
                <w:sz w:val="20"/>
                <w:szCs w:val="20"/>
              </w:rPr>
              <w:lastRenderedPageBreak/>
              <w:t>4</w:t>
            </w:r>
            <w:r>
              <w:rPr>
                <w:rFonts w:cs="Arial"/>
                <w:color w:val="000000"/>
                <w:sz w:val="20"/>
                <w:szCs w:val="20"/>
              </w:rPr>
              <w:t>7</w:t>
            </w:r>
          </w:p>
        </w:tc>
        <w:tc>
          <w:tcPr>
            <w:tcW w:w="33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B90BA7C" w14:textId="77777777" w:rsidR="005A7033" w:rsidRPr="005A7033" w:rsidRDefault="005A7033" w:rsidP="005A7033">
            <w:pPr>
              <w:jc w:val="center"/>
              <w:rPr>
                <w:rFonts w:cs="Arial"/>
                <w:color w:val="000000"/>
                <w:sz w:val="20"/>
                <w:szCs w:val="20"/>
              </w:rPr>
            </w:pPr>
            <w:r w:rsidRPr="005A7033">
              <w:rPr>
                <w:rFonts w:cs="Arial"/>
                <w:color w:val="000000"/>
                <w:sz w:val="20"/>
                <w:szCs w:val="20"/>
              </w:rPr>
              <w:t>Olej silnikowy  CASTROL MAGNATEC 0W-30</w:t>
            </w:r>
          </w:p>
        </w:tc>
        <w:tc>
          <w:tcPr>
            <w:tcW w:w="26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4F127E" w14:textId="77777777" w:rsidR="005A7033" w:rsidRPr="005A7033" w:rsidRDefault="005A7033" w:rsidP="005A7033">
            <w:pPr>
              <w:jc w:val="center"/>
              <w:rPr>
                <w:rFonts w:cs="Arial"/>
                <w:color w:val="000000"/>
                <w:sz w:val="16"/>
                <w:szCs w:val="16"/>
              </w:rPr>
            </w:pPr>
            <w:r w:rsidRPr="005A7033">
              <w:rPr>
                <w:rFonts w:cs="Arial"/>
                <w:color w:val="000000"/>
                <w:sz w:val="16"/>
                <w:szCs w:val="16"/>
              </w:rPr>
              <w:t>ACEA C2   FORD WSS-M2C950-A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557E5" w14:textId="77777777" w:rsidR="005A7033" w:rsidRPr="005A7033" w:rsidRDefault="005A7033" w:rsidP="005A7033">
            <w:pPr>
              <w:jc w:val="center"/>
              <w:rPr>
                <w:rFonts w:cs="Arial"/>
                <w:color w:val="000000"/>
                <w:sz w:val="20"/>
                <w:szCs w:val="20"/>
              </w:rPr>
            </w:pPr>
            <w:r w:rsidRPr="005A7033">
              <w:rPr>
                <w:rFonts w:cs="Arial"/>
                <w:color w:val="000000"/>
                <w:sz w:val="20"/>
                <w:szCs w:val="20"/>
              </w:rPr>
              <w:t>L</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9CA3B" w14:textId="77777777" w:rsidR="005A7033" w:rsidRPr="005A7033" w:rsidRDefault="005A7033" w:rsidP="005A7033">
            <w:pPr>
              <w:jc w:val="right"/>
              <w:rPr>
                <w:rFonts w:cs="Arial"/>
                <w:color w:val="000000"/>
                <w:sz w:val="20"/>
                <w:szCs w:val="20"/>
              </w:rPr>
            </w:pPr>
            <w:r w:rsidRPr="005A7033">
              <w:rPr>
                <w:rFonts w:cs="Arial"/>
                <w:color w:val="000000"/>
                <w:sz w:val="20"/>
                <w:szCs w:val="20"/>
              </w:rPr>
              <w:t>5</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FEB56"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41B09"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DE51C" w14:textId="77777777" w:rsidR="005A7033" w:rsidRPr="005A7033" w:rsidRDefault="005A7033" w:rsidP="005A7033">
            <w:pPr>
              <w:jc w:val="right"/>
              <w:rPr>
                <w:rFonts w:cs="Arial"/>
                <w:color w:val="000000"/>
                <w:sz w:val="20"/>
                <w:szCs w:val="20"/>
              </w:rPr>
            </w:pPr>
            <w:r w:rsidRPr="005A7033">
              <w:rPr>
                <w:rFonts w:cs="Arial"/>
                <w:color w:val="000000"/>
                <w:sz w:val="20"/>
                <w:szCs w:val="20"/>
              </w:rPr>
              <w:t>10</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B4FE5"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4CD2C"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5EC247C0" w14:textId="77777777" w:rsidTr="005A7033">
        <w:trPr>
          <w:trHeight w:val="465"/>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74C7B7C1" w14:textId="77777777" w:rsidR="005A7033" w:rsidRPr="005A7033" w:rsidRDefault="005A7033" w:rsidP="005A7033">
            <w:pPr>
              <w:rPr>
                <w:rFonts w:cs="Arial"/>
                <w:color w:val="000000"/>
                <w:sz w:val="20"/>
                <w:szCs w:val="20"/>
              </w:rPr>
            </w:pPr>
          </w:p>
        </w:tc>
        <w:tc>
          <w:tcPr>
            <w:tcW w:w="3311" w:type="dxa"/>
            <w:vMerge/>
            <w:tcBorders>
              <w:top w:val="single" w:sz="4" w:space="0" w:color="auto"/>
              <w:left w:val="single" w:sz="4" w:space="0" w:color="auto"/>
              <w:bottom w:val="single" w:sz="4" w:space="0" w:color="auto"/>
              <w:right w:val="single" w:sz="4" w:space="0" w:color="auto"/>
            </w:tcBorders>
            <w:vAlign w:val="center"/>
            <w:hideMark/>
          </w:tcPr>
          <w:p w14:paraId="2CE15423" w14:textId="77777777" w:rsidR="005A7033" w:rsidRPr="005A7033" w:rsidRDefault="005A7033" w:rsidP="005A7033">
            <w:pPr>
              <w:rPr>
                <w:rFonts w:cs="Arial"/>
                <w:color w:val="000000"/>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B658147" w14:textId="77777777" w:rsidR="005A7033" w:rsidRPr="005A7033" w:rsidRDefault="005A7033" w:rsidP="005A7033">
            <w:pPr>
              <w:rPr>
                <w:rFonts w:cs="Arial"/>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1D7455" w14:textId="77777777" w:rsidR="005A7033" w:rsidRPr="005A7033" w:rsidRDefault="005A7033" w:rsidP="005A7033">
            <w:pPr>
              <w:rPr>
                <w:rFonts w:cs="Arial"/>
                <w:color w:val="000000"/>
                <w:sz w:val="20"/>
                <w:szCs w:val="20"/>
              </w:rPr>
            </w:pP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4BE2A" w14:textId="77777777" w:rsidR="005A7033" w:rsidRPr="005A7033" w:rsidRDefault="005A7033" w:rsidP="005A7033">
            <w:pPr>
              <w:jc w:val="right"/>
              <w:rPr>
                <w:rFonts w:cs="Arial"/>
                <w:color w:val="000000"/>
                <w:sz w:val="20"/>
                <w:szCs w:val="20"/>
              </w:rPr>
            </w:pPr>
            <w:r w:rsidRPr="005A7033">
              <w:rPr>
                <w:rFonts w:cs="Arial"/>
                <w:color w:val="000000"/>
                <w:sz w:val="20"/>
                <w:szCs w:val="20"/>
              </w:rPr>
              <w:t>1</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03092"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0650"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30A87" w14:textId="77777777" w:rsidR="005A7033" w:rsidRPr="005A7033" w:rsidRDefault="005A7033" w:rsidP="005A7033">
            <w:pPr>
              <w:jc w:val="right"/>
              <w:rPr>
                <w:rFonts w:cs="Arial"/>
                <w:color w:val="000000"/>
                <w:sz w:val="20"/>
                <w:szCs w:val="20"/>
              </w:rPr>
            </w:pPr>
            <w:r w:rsidRPr="005A7033">
              <w:rPr>
                <w:rFonts w:cs="Arial"/>
                <w:color w:val="000000"/>
                <w:sz w:val="20"/>
                <w:szCs w:val="20"/>
              </w:rPr>
              <w:t>2</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790E5" w14:textId="77777777" w:rsidR="005A7033" w:rsidRPr="005A7033" w:rsidRDefault="005A7033" w:rsidP="005A7033">
            <w:pPr>
              <w:rPr>
                <w:rFonts w:cs="Arial"/>
                <w:color w:val="000000"/>
                <w:sz w:val="20"/>
                <w:szCs w:val="20"/>
              </w:rPr>
            </w:pPr>
            <w:r w:rsidRPr="005A7033">
              <w:rPr>
                <w:rFonts w:cs="Arial"/>
                <w:color w:val="000000"/>
                <w:sz w:val="20"/>
                <w:szCs w:val="20"/>
              </w:rPr>
              <w:t> </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E6F58" w14:textId="77777777" w:rsidR="005A7033" w:rsidRPr="005A7033" w:rsidRDefault="005A7033" w:rsidP="005A7033">
            <w:pPr>
              <w:rPr>
                <w:rFonts w:cs="Arial"/>
                <w:color w:val="000000"/>
                <w:sz w:val="20"/>
                <w:szCs w:val="20"/>
              </w:rPr>
            </w:pPr>
            <w:r w:rsidRPr="005A7033">
              <w:rPr>
                <w:rFonts w:cs="Arial"/>
                <w:color w:val="000000"/>
                <w:sz w:val="20"/>
                <w:szCs w:val="20"/>
              </w:rPr>
              <w:t> </w:t>
            </w:r>
          </w:p>
        </w:tc>
      </w:tr>
      <w:tr w:rsidR="005A7033" w:rsidRPr="005A7033" w14:paraId="1FC632F7" w14:textId="77777777" w:rsidTr="005A7033">
        <w:trPr>
          <w:trHeight w:val="315"/>
        </w:trPr>
        <w:tc>
          <w:tcPr>
            <w:tcW w:w="13905" w:type="dxa"/>
            <w:gridSpan w:val="10"/>
            <w:tcBorders>
              <w:top w:val="single" w:sz="4" w:space="0" w:color="auto"/>
              <w:left w:val="single" w:sz="4" w:space="0" w:color="auto"/>
              <w:bottom w:val="single" w:sz="4" w:space="0" w:color="auto"/>
              <w:right w:val="nil"/>
            </w:tcBorders>
            <w:shd w:val="clear" w:color="auto" w:fill="auto"/>
            <w:vAlign w:val="center"/>
            <w:hideMark/>
          </w:tcPr>
          <w:p w14:paraId="5E478736" w14:textId="11C3CE70" w:rsidR="005A7033" w:rsidRPr="005A7033" w:rsidRDefault="005A7033" w:rsidP="005A7033">
            <w:pPr>
              <w:rPr>
                <w:rFonts w:cs="Arial"/>
                <w:b/>
                <w:bCs/>
                <w:color w:val="000000"/>
                <w:sz w:val="20"/>
                <w:szCs w:val="20"/>
              </w:rPr>
            </w:pPr>
            <w:r w:rsidRPr="005A7033">
              <w:rPr>
                <w:rFonts w:cs="Arial"/>
                <w:b/>
                <w:bCs/>
                <w:color w:val="000000"/>
                <w:sz w:val="20"/>
                <w:szCs w:val="20"/>
              </w:rPr>
              <w:t>Razem wartość brutto poz. od nr. 1 do nr 4</w:t>
            </w:r>
            <w:r>
              <w:rPr>
                <w:rFonts w:cs="Arial"/>
                <w:b/>
                <w:bCs/>
                <w:color w:val="000000"/>
                <w:sz w:val="20"/>
                <w:szCs w:val="20"/>
              </w:rPr>
              <w:t>7</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14:paraId="791B1A20" w14:textId="77777777" w:rsidR="005A7033" w:rsidRPr="005A7033" w:rsidRDefault="005A7033" w:rsidP="005A7033">
            <w:pPr>
              <w:rPr>
                <w:rFonts w:cs="Arial"/>
                <w:b/>
                <w:bCs/>
                <w:color w:val="000000"/>
                <w:sz w:val="20"/>
                <w:szCs w:val="20"/>
              </w:rPr>
            </w:pPr>
            <w:r w:rsidRPr="005A7033">
              <w:rPr>
                <w:rFonts w:cs="Arial"/>
                <w:b/>
                <w:bCs/>
                <w:color w:val="000000"/>
                <w:sz w:val="20"/>
                <w:szCs w:val="20"/>
              </w:rPr>
              <w:t> </w:t>
            </w:r>
          </w:p>
        </w:tc>
      </w:tr>
      <w:tr w:rsidR="005A7033" w:rsidRPr="005A7033" w14:paraId="737061EB" w14:textId="77777777" w:rsidTr="005A7033">
        <w:trPr>
          <w:trHeight w:val="315"/>
        </w:trPr>
        <w:tc>
          <w:tcPr>
            <w:tcW w:w="1544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19DF298" w14:textId="77777777" w:rsidR="005A7033" w:rsidRPr="005A7033" w:rsidRDefault="005A7033" w:rsidP="005A7033">
            <w:pPr>
              <w:rPr>
                <w:rFonts w:cs="Arial"/>
                <w:b/>
                <w:bCs/>
                <w:color w:val="000000"/>
                <w:sz w:val="20"/>
                <w:szCs w:val="20"/>
              </w:rPr>
            </w:pPr>
            <w:r w:rsidRPr="005A7033">
              <w:rPr>
                <w:rFonts w:cs="Arial"/>
                <w:b/>
                <w:bCs/>
                <w:color w:val="000000"/>
                <w:sz w:val="20"/>
                <w:szCs w:val="20"/>
              </w:rPr>
              <w:t xml:space="preserve">Wartość brutto słownie: </w:t>
            </w:r>
          </w:p>
        </w:tc>
      </w:tr>
    </w:tbl>
    <w:p w14:paraId="41C3AFFD" w14:textId="77777777" w:rsidR="005A7033" w:rsidRDefault="005A7033" w:rsidP="005B6A82">
      <w:pPr>
        <w:rPr>
          <w:rFonts w:cs="Arial"/>
          <w:bCs/>
          <w:color w:val="FF0000"/>
        </w:rPr>
      </w:pPr>
    </w:p>
    <w:p w14:paraId="5A72DA27" w14:textId="77777777" w:rsidR="004C65A8" w:rsidRPr="004C65A8" w:rsidRDefault="004C65A8" w:rsidP="005B6A82">
      <w:pPr>
        <w:rPr>
          <w:rFonts w:cs="Arial"/>
          <w:bCs/>
          <w:color w:val="FF0000"/>
        </w:rPr>
      </w:pPr>
    </w:p>
    <w:p w14:paraId="48E3AF9F" w14:textId="77777777" w:rsidR="005B6A82" w:rsidRDefault="005B6A82" w:rsidP="005B6A82">
      <w:pPr>
        <w:rPr>
          <w:rFonts w:cs="Arial"/>
          <w:b/>
          <w:color w:val="000000"/>
          <w:u w:val="single"/>
        </w:rPr>
      </w:pPr>
      <w:r>
        <w:rPr>
          <w:rFonts w:cs="Arial"/>
          <w:b/>
          <w:color w:val="000000"/>
          <w:u w:val="single"/>
        </w:rPr>
        <w:t xml:space="preserve">/* </w:t>
      </w:r>
      <w:r w:rsidRPr="00C87BA3">
        <w:rPr>
          <w:rFonts w:cs="Arial"/>
          <w:b/>
          <w:color w:val="000000"/>
          <w:u w:val="single"/>
        </w:rPr>
        <w:t>UWAGA</w:t>
      </w:r>
    </w:p>
    <w:p w14:paraId="61D55461" w14:textId="77777777" w:rsidR="005B6A82" w:rsidRDefault="005B6A82" w:rsidP="005B6A82">
      <w:pPr>
        <w:rPr>
          <w:rFonts w:cs="Arial"/>
          <w:b/>
          <w:color w:val="000000"/>
        </w:rPr>
      </w:pPr>
      <w:r>
        <w:rPr>
          <w:rFonts w:cs="Arial"/>
          <w:b/>
          <w:color w:val="000000"/>
        </w:rPr>
        <w:t>Dotyczy wielkości opakowań</w:t>
      </w:r>
    </w:p>
    <w:p w14:paraId="50130379" w14:textId="77777777" w:rsidR="005B6A82" w:rsidRDefault="005B6A82" w:rsidP="005B6A82">
      <w:pPr>
        <w:rPr>
          <w:rFonts w:cs="Arial"/>
          <w:b/>
          <w:color w:val="000000"/>
        </w:rPr>
      </w:pPr>
    </w:p>
    <w:p w14:paraId="7B8E23AE" w14:textId="665632F5" w:rsidR="001732EC" w:rsidRDefault="005B6A82" w:rsidP="00CF7EB1">
      <w:pPr>
        <w:rPr>
          <w:rFonts w:cs="Arial"/>
          <w:b/>
          <w:color w:val="000000"/>
        </w:rPr>
      </w:pPr>
      <w:r>
        <w:rPr>
          <w:rFonts w:cs="Arial"/>
          <w:b/>
          <w:color w:val="000000"/>
        </w:rPr>
        <w:t>W przypadku gdy dany produkt nie jest już produkowany we wskazanych przez Zamawiającego opakowaniach, Zamawiający dopuszcza zaoferowanie opakowań o innych wielkościach, jak najbardziej zbliżonych do preferowanych w prowadzonym postępowaniu, tak aby łączna ilość danego środka nie przekroczyła wymaganego zapotrzebowania .</w:t>
      </w:r>
    </w:p>
    <w:p w14:paraId="2E6C92A9" w14:textId="51CD3FFB" w:rsidR="005B6A82" w:rsidRDefault="00CF7EB1" w:rsidP="00CF7EB1">
      <w:pPr>
        <w:spacing w:line="259" w:lineRule="auto"/>
        <w:rPr>
          <w:rFonts w:cs="Arial"/>
          <w:b/>
          <w:color w:val="000000"/>
        </w:rPr>
      </w:pPr>
      <w:r>
        <w:rPr>
          <w:rFonts w:cs="Arial"/>
          <w:b/>
          <w:color w:val="000000"/>
        </w:rPr>
        <w:tab/>
      </w:r>
    </w:p>
    <w:p w14:paraId="1712614D" w14:textId="77777777" w:rsidR="005B6A82" w:rsidRDefault="005B6A82" w:rsidP="005B6A82">
      <w:pPr>
        <w:jc w:val="both"/>
        <w:rPr>
          <w:rFonts w:cs="Arial"/>
          <w:b/>
          <w:color w:val="000000"/>
        </w:rPr>
      </w:pPr>
    </w:p>
    <w:p w14:paraId="2DF7BD6B" w14:textId="77777777" w:rsidR="005A7033" w:rsidRDefault="005A7033" w:rsidP="005B6A82">
      <w:pPr>
        <w:jc w:val="both"/>
        <w:rPr>
          <w:rFonts w:cs="Arial"/>
          <w:b/>
          <w:color w:val="000000"/>
        </w:rPr>
      </w:pPr>
    </w:p>
    <w:p w14:paraId="142A6E1E" w14:textId="77777777" w:rsidR="005A7033" w:rsidRPr="002D1A54" w:rsidRDefault="005A7033" w:rsidP="005A7033">
      <w:pPr>
        <w:spacing w:before="120"/>
        <w:ind w:right="5292"/>
        <w:rPr>
          <w:rFonts w:cs="Arial"/>
          <w:szCs w:val="24"/>
        </w:rPr>
      </w:pPr>
    </w:p>
    <w:p w14:paraId="3ACF29E0" w14:textId="6A081002" w:rsidR="005A7033" w:rsidRPr="00A50F7C" w:rsidRDefault="005A7033" w:rsidP="005A7033">
      <w:pPr>
        <w:jc w:val="both"/>
        <w:rPr>
          <w:rFonts w:cs="Arial"/>
          <w:color w:val="000000"/>
        </w:rPr>
      </w:pPr>
      <w:r w:rsidRPr="00A50F7C">
        <w:rPr>
          <w:rFonts w:cs="Arial"/>
          <w:color w:val="000000"/>
        </w:rPr>
        <w:t>...............................................</w:t>
      </w:r>
      <w:r w:rsidRPr="00A50F7C">
        <w:rPr>
          <w:rFonts w:cs="Arial"/>
          <w:color w:val="000000"/>
        </w:rPr>
        <w:tab/>
      </w:r>
      <w:r w:rsidRPr="00A50F7C">
        <w:rPr>
          <w:rFonts w:cs="Arial"/>
          <w:color w:val="000000"/>
        </w:rPr>
        <w:tab/>
      </w:r>
      <w:r w:rsidRPr="00A50F7C">
        <w:rPr>
          <w:rFonts w:cs="Arial"/>
          <w:color w:val="000000"/>
        </w:rPr>
        <w:tab/>
      </w:r>
      <w:r w:rsidRPr="00A50F7C">
        <w:rPr>
          <w:rFonts w:cs="Arial"/>
          <w:color w:val="000000"/>
        </w:rPr>
        <w:tab/>
      </w:r>
      <w:r>
        <w:rPr>
          <w:rFonts w:cs="Arial"/>
          <w:color w:val="000000"/>
        </w:rPr>
        <w:tab/>
      </w:r>
      <w:r>
        <w:rPr>
          <w:rFonts w:cs="Arial"/>
          <w:color w:val="000000"/>
        </w:rPr>
        <w:tab/>
      </w:r>
      <w:r w:rsidRPr="00A50F7C">
        <w:rPr>
          <w:rFonts w:cs="Arial"/>
          <w:color w:val="000000"/>
        </w:rPr>
        <w:t>....................................................</w:t>
      </w:r>
    </w:p>
    <w:p w14:paraId="388639F6" w14:textId="77777777" w:rsidR="005A7033" w:rsidRPr="004D6D69" w:rsidRDefault="005A7033" w:rsidP="005A7033">
      <w:pPr>
        <w:ind w:left="5664" w:hanging="5004"/>
        <w:jc w:val="both"/>
        <w:rPr>
          <w:rFonts w:cs="Arial"/>
          <w:color w:val="000000"/>
        </w:rPr>
      </w:pPr>
      <w:r w:rsidRPr="004D6D69">
        <w:rPr>
          <w:rFonts w:cs="Arial"/>
          <w:color w:val="000000"/>
          <w:sz w:val="16"/>
          <w:szCs w:val="16"/>
        </w:rPr>
        <w:t>(miejsce i data)</w:t>
      </w:r>
      <w:r>
        <w:rPr>
          <w:rFonts w:cs="Arial"/>
          <w:color w:val="000000"/>
        </w:rPr>
        <w:tab/>
      </w:r>
      <w:r w:rsidRPr="004D6D69">
        <w:rPr>
          <w:rFonts w:cs="Arial"/>
          <w:color w:val="000000"/>
          <w:sz w:val="16"/>
          <w:szCs w:val="16"/>
        </w:rPr>
        <w:t xml:space="preserve"> (podpis osoby uprawnionej do składania oświadczeń woli w imieniu wykonawcy)</w:t>
      </w:r>
    </w:p>
    <w:p w14:paraId="106A6611" w14:textId="77777777" w:rsidR="005A7033" w:rsidRPr="004D6D69" w:rsidRDefault="005A7033" w:rsidP="005A7033">
      <w:pPr>
        <w:ind w:left="5664" w:hanging="5004"/>
        <w:jc w:val="both"/>
        <w:rPr>
          <w:rFonts w:cs="Arial"/>
          <w:color w:val="000000"/>
        </w:rPr>
      </w:pPr>
    </w:p>
    <w:p w14:paraId="5CDA4987" w14:textId="77777777" w:rsidR="005A7033" w:rsidRPr="00B2663E" w:rsidRDefault="005A7033" w:rsidP="005A7033">
      <w:pPr>
        <w:rPr>
          <w:rFonts w:cs="Arial"/>
          <w:color w:val="FF0000"/>
          <w:sz w:val="28"/>
          <w:szCs w:val="28"/>
        </w:rPr>
      </w:pPr>
    </w:p>
    <w:p w14:paraId="16FBCDCA" w14:textId="77777777" w:rsidR="005A7033" w:rsidRDefault="005A7033" w:rsidP="005B6A82">
      <w:pPr>
        <w:jc w:val="both"/>
        <w:rPr>
          <w:rFonts w:cs="Arial"/>
          <w:b/>
          <w:color w:val="000000"/>
        </w:rPr>
        <w:sectPr w:rsidR="005A7033" w:rsidSect="005B6A82">
          <w:pgSz w:w="16838" w:h="11906" w:orient="landscape" w:code="9"/>
          <w:pgMar w:top="1134" w:right="1134" w:bottom="851" w:left="794" w:header="567" w:footer="454" w:gutter="0"/>
          <w:cols w:space="708"/>
          <w:docGrid w:linePitch="360"/>
        </w:sectPr>
      </w:pPr>
    </w:p>
    <w:p w14:paraId="5512705C" w14:textId="77777777" w:rsidR="005B6A82" w:rsidRDefault="005B6A82" w:rsidP="005B6A82">
      <w:pPr>
        <w:pStyle w:val="Nagwek2"/>
        <w:jc w:val="right"/>
        <w:rPr>
          <w:rFonts w:cs="Arial"/>
          <w:b/>
          <w:sz w:val="22"/>
        </w:rPr>
      </w:pPr>
      <w:r>
        <w:rPr>
          <w:rFonts w:cs="Arial"/>
          <w:b/>
          <w:sz w:val="22"/>
          <w:szCs w:val="22"/>
        </w:rPr>
        <w:lastRenderedPageBreak/>
        <w:t>Załącznik</w:t>
      </w:r>
      <w:r>
        <w:rPr>
          <w:rFonts w:cs="Arial"/>
          <w:b/>
          <w:sz w:val="22"/>
        </w:rPr>
        <w:t xml:space="preserve"> nr 5</w:t>
      </w:r>
    </w:p>
    <w:p w14:paraId="3F6D592E" w14:textId="77777777" w:rsidR="005B6A82" w:rsidRPr="00B2663E" w:rsidRDefault="005B6A82" w:rsidP="005B6A82">
      <w:pPr>
        <w:pStyle w:val="Nagwek2"/>
        <w:jc w:val="right"/>
        <w:rPr>
          <w:rFonts w:cs="Arial"/>
          <w:b/>
        </w:rPr>
      </w:pPr>
      <w:r>
        <w:rPr>
          <w:rFonts w:cs="Arial"/>
          <w:b/>
          <w:sz w:val="22"/>
        </w:rPr>
        <w:t>do oferty</w:t>
      </w:r>
      <w:r w:rsidRPr="002D1A54">
        <w:rPr>
          <w:rFonts w:cs="Arial"/>
          <w:b/>
          <w:sz w:val="22"/>
        </w:rPr>
        <w:br/>
      </w:r>
    </w:p>
    <w:p w14:paraId="610318CB" w14:textId="77777777" w:rsidR="005B6A82" w:rsidRPr="00B2663E" w:rsidRDefault="005B6A82" w:rsidP="005B6A82">
      <w:pPr>
        <w:spacing w:before="120"/>
        <w:rPr>
          <w:rFonts w:cs="Arial"/>
          <w:szCs w:val="24"/>
        </w:rPr>
      </w:pPr>
    </w:p>
    <w:p w14:paraId="4EDB10D7" w14:textId="77777777" w:rsidR="005B6A82" w:rsidRPr="00B2663E" w:rsidRDefault="005B6A82" w:rsidP="005B6A82">
      <w:pPr>
        <w:tabs>
          <w:tab w:val="left" w:pos="3780"/>
        </w:tabs>
        <w:ind w:right="5290"/>
        <w:jc w:val="center"/>
        <w:rPr>
          <w:rFonts w:cs="Arial"/>
          <w:szCs w:val="24"/>
        </w:rPr>
      </w:pPr>
      <w:r w:rsidRPr="00B2663E">
        <w:rPr>
          <w:rFonts w:cs="Arial"/>
          <w:szCs w:val="24"/>
        </w:rPr>
        <w:t>............................</w:t>
      </w:r>
      <w:r>
        <w:rPr>
          <w:rFonts w:cs="Arial"/>
          <w:szCs w:val="24"/>
        </w:rPr>
        <w:t>..............................</w:t>
      </w:r>
    </w:p>
    <w:p w14:paraId="4521F3ED" w14:textId="77777777" w:rsidR="005B6A82" w:rsidRPr="00B2663E" w:rsidRDefault="005B6A82" w:rsidP="005B6A82">
      <w:pPr>
        <w:tabs>
          <w:tab w:val="left" w:pos="3780"/>
        </w:tabs>
        <w:ind w:right="5290"/>
        <w:jc w:val="center"/>
        <w:rPr>
          <w:rFonts w:cs="Arial"/>
          <w:sz w:val="18"/>
          <w:szCs w:val="18"/>
        </w:rPr>
      </w:pPr>
      <w:r w:rsidRPr="00B2663E">
        <w:rPr>
          <w:rFonts w:cs="Arial"/>
          <w:sz w:val="18"/>
          <w:szCs w:val="18"/>
        </w:rPr>
        <w:t>(pieczęć nagłówkowa Wykonawcy)</w:t>
      </w:r>
    </w:p>
    <w:p w14:paraId="4297B38C" w14:textId="77777777" w:rsidR="005B6A82" w:rsidRPr="00B2663E" w:rsidRDefault="005B6A82" w:rsidP="005B6A82">
      <w:pPr>
        <w:spacing w:before="120"/>
        <w:rPr>
          <w:rFonts w:cs="Arial"/>
          <w:sz w:val="20"/>
        </w:rPr>
      </w:pPr>
    </w:p>
    <w:p w14:paraId="50CFE3A4" w14:textId="77777777" w:rsidR="005B6A82" w:rsidRPr="00B2663E" w:rsidRDefault="005B6A82" w:rsidP="005B6A82">
      <w:pPr>
        <w:spacing w:before="120"/>
        <w:jc w:val="center"/>
        <w:rPr>
          <w:rFonts w:cs="Arial"/>
          <w:b/>
          <w:szCs w:val="24"/>
        </w:rPr>
      </w:pPr>
    </w:p>
    <w:p w14:paraId="525CE5FD" w14:textId="77777777" w:rsidR="005B6A82" w:rsidRPr="002D1A54" w:rsidRDefault="005B6A82" w:rsidP="005B6A82">
      <w:pPr>
        <w:spacing w:before="120"/>
        <w:jc w:val="center"/>
        <w:rPr>
          <w:rFonts w:cs="Arial"/>
          <w:b/>
          <w:szCs w:val="24"/>
        </w:rPr>
      </w:pPr>
      <w:r w:rsidRPr="002D1A54">
        <w:rPr>
          <w:rFonts w:cs="Arial"/>
          <w:b/>
          <w:szCs w:val="24"/>
        </w:rPr>
        <w:t>OŚWIADCZENIE</w:t>
      </w:r>
    </w:p>
    <w:p w14:paraId="50F00BD4" w14:textId="77777777" w:rsidR="005B6A82" w:rsidRPr="002D1A54" w:rsidRDefault="005B6A82" w:rsidP="005B6A82">
      <w:pPr>
        <w:spacing w:before="120"/>
        <w:jc w:val="center"/>
        <w:rPr>
          <w:rFonts w:cs="Arial"/>
          <w:b/>
          <w:szCs w:val="24"/>
        </w:rPr>
      </w:pPr>
    </w:p>
    <w:p w14:paraId="24029397" w14:textId="7D18ACB6" w:rsidR="005B6A82" w:rsidRPr="001D6FAD" w:rsidRDefault="005B6A82" w:rsidP="005B6A82">
      <w:pPr>
        <w:spacing w:before="120"/>
        <w:jc w:val="both"/>
        <w:rPr>
          <w:rFonts w:cs="Arial"/>
          <w:szCs w:val="24"/>
        </w:rPr>
      </w:pPr>
      <w:r w:rsidRPr="002D1A54">
        <w:rPr>
          <w:rFonts w:cs="Arial"/>
          <w:szCs w:val="24"/>
        </w:rPr>
        <w:t>Przystępując do</w:t>
      </w:r>
      <w:r w:rsidR="00691551">
        <w:rPr>
          <w:rFonts w:cs="Arial"/>
          <w:szCs w:val="24"/>
        </w:rPr>
        <w:t xml:space="preserve"> </w:t>
      </w:r>
      <w:r w:rsidRPr="002D1A54">
        <w:rPr>
          <w:rFonts w:cs="Arial"/>
          <w:szCs w:val="24"/>
        </w:rPr>
        <w:t>udziału w postępowaniu o udzielenie zamówienia pn</w:t>
      </w:r>
      <w:r w:rsidR="00691551">
        <w:rPr>
          <w:rFonts w:cs="Arial"/>
          <w:szCs w:val="24"/>
        </w:rPr>
        <w:t>.</w:t>
      </w:r>
      <w:r w:rsidRPr="002D1A54">
        <w:rPr>
          <w:rFonts w:cs="Arial"/>
          <w:szCs w:val="24"/>
        </w:rPr>
        <w:t>:</w:t>
      </w:r>
      <w:r w:rsidR="00691551">
        <w:rPr>
          <w:rFonts w:cs="Arial"/>
          <w:szCs w:val="24"/>
        </w:rPr>
        <w:t xml:space="preserve"> </w:t>
      </w:r>
      <w:r w:rsidRPr="00946FD3">
        <w:rPr>
          <w:b/>
        </w:rPr>
        <w:t>„</w:t>
      </w:r>
      <w:r w:rsidR="00691551">
        <w:rPr>
          <w:b/>
        </w:rPr>
        <w:t>Zakup wraz z d</w:t>
      </w:r>
      <w:r>
        <w:rPr>
          <w:b/>
        </w:rPr>
        <w:t>ostaw</w:t>
      </w:r>
      <w:r w:rsidR="00691551">
        <w:rPr>
          <w:b/>
        </w:rPr>
        <w:t>ą</w:t>
      </w:r>
      <w:r>
        <w:rPr>
          <w:b/>
        </w:rPr>
        <w:t xml:space="preserve"> olejów i smarów w okresie </w:t>
      </w:r>
      <w:r w:rsidR="00691551">
        <w:rPr>
          <w:b/>
        </w:rPr>
        <w:t>12</w:t>
      </w:r>
      <w:r>
        <w:rPr>
          <w:b/>
        </w:rPr>
        <w:t xml:space="preserve"> miesięcy</w:t>
      </w:r>
      <w:r w:rsidRPr="00946FD3">
        <w:rPr>
          <w:b/>
        </w:rPr>
        <w:t xml:space="preserve"> </w:t>
      </w:r>
      <w:r>
        <w:rPr>
          <w:b/>
        </w:rPr>
        <w:t xml:space="preserve">” </w:t>
      </w:r>
      <w:r w:rsidRPr="001D6FAD">
        <w:rPr>
          <w:rFonts w:cs="Arial"/>
          <w:szCs w:val="24"/>
        </w:rPr>
        <w:t xml:space="preserve"> będąc uprawnionym(-i) do składania oświadczeń</w:t>
      </w:r>
      <w:r>
        <w:rPr>
          <w:rFonts w:cs="Arial"/>
          <w:szCs w:val="24"/>
        </w:rPr>
        <w:t xml:space="preserve"> </w:t>
      </w:r>
      <w:r w:rsidRPr="001D6FAD">
        <w:rPr>
          <w:rFonts w:cs="Arial"/>
          <w:szCs w:val="24"/>
        </w:rPr>
        <w:t>w imieniu Wykonawcy oświadczam(y), że:</w:t>
      </w:r>
    </w:p>
    <w:p w14:paraId="11E4DDF4" w14:textId="77777777" w:rsidR="005B6A82" w:rsidRPr="001D6FAD" w:rsidRDefault="005B6A82" w:rsidP="005B6A82">
      <w:pPr>
        <w:jc w:val="both"/>
        <w:rPr>
          <w:rFonts w:cs="Arial"/>
        </w:rPr>
      </w:pPr>
    </w:p>
    <w:p w14:paraId="142381CE" w14:textId="77777777" w:rsidR="005B6A82" w:rsidRPr="00376619" w:rsidRDefault="005B6A82" w:rsidP="005B6A82">
      <w:pPr>
        <w:jc w:val="both"/>
        <w:rPr>
          <w:rFonts w:cs="Arial"/>
        </w:rPr>
      </w:pPr>
      <w:r w:rsidRPr="00376619">
        <w:rPr>
          <w:rFonts w:cs="Arial"/>
        </w:rPr>
        <w:t xml:space="preserve">urzędujący członek organu zarządzającego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31377D1A" w14:textId="77777777" w:rsidR="005B6A82" w:rsidRDefault="005B6A82" w:rsidP="005B6A82">
      <w:pPr>
        <w:spacing w:before="120"/>
        <w:ind w:right="5292"/>
        <w:rPr>
          <w:rFonts w:cs="Arial"/>
          <w:szCs w:val="24"/>
        </w:rPr>
      </w:pPr>
    </w:p>
    <w:p w14:paraId="38C709F0" w14:textId="77777777" w:rsidR="005B6A82" w:rsidRDefault="005B6A82" w:rsidP="005B6A82">
      <w:pPr>
        <w:spacing w:before="120"/>
        <w:ind w:right="5292"/>
        <w:rPr>
          <w:rFonts w:cs="Arial"/>
          <w:szCs w:val="24"/>
        </w:rPr>
      </w:pPr>
    </w:p>
    <w:p w14:paraId="46D51E91" w14:textId="77777777" w:rsidR="005B6A82" w:rsidRPr="002D1A54" w:rsidRDefault="005B6A82" w:rsidP="005B6A82">
      <w:pPr>
        <w:spacing w:before="120"/>
        <w:ind w:right="5292"/>
        <w:rPr>
          <w:rFonts w:cs="Arial"/>
          <w:szCs w:val="24"/>
        </w:rPr>
      </w:pPr>
    </w:p>
    <w:p w14:paraId="79028D78" w14:textId="77777777" w:rsidR="005B6A82" w:rsidRPr="00A50F7C" w:rsidRDefault="005B6A82" w:rsidP="005B6A82">
      <w:pPr>
        <w:jc w:val="both"/>
        <w:rPr>
          <w:rFonts w:cs="Arial"/>
          <w:color w:val="000000"/>
        </w:rPr>
      </w:pPr>
      <w:r w:rsidRPr="00A50F7C">
        <w:rPr>
          <w:rFonts w:cs="Arial"/>
          <w:color w:val="000000"/>
        </w:rPr>
        <w:t>...............................................</w:t>
      </w:r>
      <w:r w:rsidRPr="00A50F7C">
        <w:rPr>
          <w:rFonts w:cs="Arial"/>
          <w:color w:val="000000"/>
        </w:rPr>
        <w:tab/>
      </w:r>
      <w:r w:rsidRPr="00A50F7C">
        <w:rPr>
          <w:rFonts w:cs="Arial"/>
          <w:color w:val="000000"/>
        </w:rPr>
        <w:tab/>
      </w:r>
      <w:r w:rsidRPr="00A50F7C">
        <w:rPr>
          <w:rFonts w:cs="Arial"/>
          <w:color w:val="000000"/>
        </w:rPr>
        <w:tab/>
      </w:r>
      <w:r w:rsidRPr="00A50F7C">
        <w:rPr>
          <w:rFonts w:cs="Arial"/>
          <w:color w:val="000000"/>
        </w:rPr>
        <w:tab/>
        <w:t>....................................................</w:t>
      </w:r>
    </w:p>
    <w:p w14:paraId="71FA2AE7" w14:textId="77777777" w:rsidR="005B6A82" w:rsidRPr="004D6D69" w:rsidRDefault="005B6A82" w:rsidP="005B6A82">
      <w:pPr>
        <w:ind w:left="5664" w:hanging="5004"/>
        <w:jc w:val="both"/>
        <w:rPr>
          <w:rFonts w:cs="Arial"/>
          <w:color w:val="000000"/>
        </w:rPr>
      </w:pPr>
      <w:r w:rsidRPr="004D6D69">
        <w:rPr>
          <w:rFonts w:cs="Arial"/>
          <w:color w:val="000000"/>
          <w:sz w:val="16"/>
          <w:szCs w:val="16"/>
        </w:rPr>
        <w:t>(miejsce i data)</w:t>
      </w:r>
      <w:r>
        <w:rPr>
          <w:rFonts w:cs="Arial"/>
          <w:color w:val="000000"/>
        </w:rPr>
        <w:tab/>
      </w:r>
      <w:r w:rsidRPr="004D6D69">
        <w:rPr>
          <w:rFonts w:cs="Arial"/>
          <w:color w:val="000000"/>
          <w:sz w:val="16"/>
          <w:szCs w:val="16"/>
        </w:rPr>
        <w:t xml:space="preserve"> (podpis osoby uprawnionej do składania oświadczeń woli w imieniu wykonawcy)</w:t>
      </w:r>
    </w:p>
    <w:p w14:paraId="254CD8EE" w14:textId="77777777" w:rsidR="005B6A82" w:rsidRPr="004D6D69" w:rsidRDefault="005B6A82" w:rsidP="005B6A82">
      <w:pPr>
        <w:ind w:left="5664" w:hanging="5004"/>
        <w:jc w:val="both"/>
        <w:rPr>
          <w:rFonts w:cs="Arial"/>
          <w:color w:val="000000"/>
        </w:rPr>
      </w:pPr>
    </w:p>
    <w:p w14:paraId="102AE36D" w14:textId="77777777" w:rsidR="005B6A82" w:rsidRPr="00B2663E" w:rsidRDefault="005B6A82" w:rsidP="005B6A82">
      <w:pPr>
        <w:rPr>
          <w:rFonts w:cs="Arial"/>
          <w:color w:val="FF0000"/>
          <w:sz w:val="28"/>
          <w:szCs w:val="28"/>
        </w:rPr>
      </w:pPr>
    </w:p>
    <w:p w14:paraId="58639294" w14:textId="77777777" w:rsidR="005B6A82" w:rsidRDefault="005B6A82" w:rsidP="005B6A82">
      <w:pPr>
        <w:rPr>
          <w:rFonts w:cs="Arial"/>
          <w:b/>
          <w:bCs/>
          <w:color w:val="FF0000"/>
        </w:rPr>
      </w:pPr>
      <w:r>
        <w:rPr>
          <w:rFonts w:cs="Arial"/>
          <w:b/>
          <w:bCs/>
          <w:color w:val="FF0000"/>
        </w:rPr>
        <w:br w:type="page"/>
      </w:r>
    </w:p>
    <w:p w14:paraId="7EFB2AA1" w14:textId="77777777" w:rsidR="005B6A82" w:rsidRDefault="005B6A82" w:rsidP="005B6A82">
      <w:pPr>
        <w:pStyle w:val="Nagwek2"/>
        <w:jc w:val="right"/>
        <w:rPr>
          <w:rFonts w:cs="Arial"/>
          <w:b/>
          <w:sz w:val="22"/>
        </w:rPr>
      </w:pPr>
      <w:r>
        <w:rPr>
          <w:rFonts w:cs="Arial"/>
          <w:b/>
          <w:sz w:val="22"/>
          <w:szCs w:val="22"/>
        </w:rPr>
        <w:lastRenderedPageBreak/>
        <w:t>Załącznik</w:t>
      </w:r>
      <w:r>
        <w:rPr>
          <w:rFonts w:cs="Arial"/>
          <w:b/>
          <w:sz w:val="22"/>
        </w:rPr>
        <w:t xml:space="preserve"> nr 6</w:t>
      </w:r>
    </w:p>
    <w:p w14:paraId="049F4DCA" w14:textId="77777777" w:rsidR="005B6A82" w:rsidRPr="00B2663E" w:rsidRDefault="005B6A82" w:rsidP="005B6A82">
      <w:pPr>
        <w:pStyle w:val="Nagwek2"/>
        <w:jc w:val="right"/>
        <w:rPr>
          <w:rFonts w:cs="Arial"/>
          <w:b/>
        </w:rPr>
      </w:pPr>
      <w:r>
        <w:rPr>
          <w:rFonts w:cs="Arial"/>
          <w:b/>
          <w:sz w:val="22"/>
        </w:rPr>
        <w:t>do oferty</w:t>
      </w:r>
      <w:r w:rsidRPr="002D1A54">
        <w:rPr>
          <w:rFonts w:cs="Arial"/>
          <w:b/>
          <w:sz w:val="22"/>
        </w:rPr>
        <w:br/>
      </w:r>
    </w:p>
    <w:p w14:paraId="6E77F60D" w14:textId="77777777" w:rsidR="005B6A82" w:rsidRPr="00B2663E" w:rsidRDefault="005B6A82" w:rsidP="005B6A82">
      <w:pPr>
        <w:spacing w:before="120"/>
        <w:rPr>
          <w:rFonts w:cs="Arial"/>
          <w:szCs w:val="24"/>
        </w:rPr>
      </w:pPr>
    </w:p>
    <w:p w14:paraId="0B274F5B" w14:textId="77777777" w:rsidR="005B6A82" w:rsidRPr="00B2663E" w:rsidRDefault="005B6A82" w:rsidP="005B6A82">
      <w:pPr>
        <w:tabs>
          <w:tab w:val="left" w:pos="3780"/>
        </w:tabs>
        <w:ind w:right="5290"/>
        <w:jc w:val="center"/>
        <w:rPr>
          <w:rFonts w:cs="Arial"/>
          <w:szCs w:val="24"/>
        </w:rPr>
      </w:pPr>
      <w:r w:rsidRPr="00B2663E">
        <w:rPr>
          <w:rFonts w:cs="Arial"/>
          <w:szCs w:val="24"/>
        </w:rPr>
        <w:t>............................</w:t>
      </w:r>
      <w:r>
        <w:rPr>
          <w:rFonts w:cs="Arial"/>
          <w:szCs w:val="24"/>
        </w:rPr>
        <w:t>..............................</w:t>
      </w:r>
    </w:p>
    <w:p w14:paraId="7E1C08A2" w14:textId="77777777" w:rsidR="005B6A82" w:rsidRPr="00B2663E" w:rsidRDefault="005B6A82" w:rsidP="005B6A82">
      <w:pPr>
        <w:tabs>
          <w:tab w:val="left" w:pos="3780"/>
        </w:tabs>
        <w:ind w:right="5290"/>
        <w:jc w:val="center"/>
        <w:rPr>
          <w:rFonts w:cs="Arial"/>
          <w:sz w:val="18"/>
          <w:szCs w:val="18"/>
        </w:rPr>
      </w:pPr>
      <w:r w:rsidRPr="00B2663E">
        <w:rPr>
          <w:rFonts w:cs="Arial"/>
          <w:sz w:val="18"/>
          <w:szCs w:val="18"/>
        </w:rPr>
        <w:t>(pieczęć nagłówkowa Wykonawcy)</w:t>
      </w:r>
    </w:p>
    <w:p w14:paraId="14841FFF" w14:textId="77777777" w:rsidR="005B6A82" w:rsidRPr="00B2663E" w:rsidRDefault="005B6A82" w:rsidP="005B6A82">
      <w:pPr>
        <w:spacing w:before="120"/>
        <w:rPr>
          <w:rFonts w:cs="Arial"/>
          <w:sz w:val="20"/>
        </w:rPr>
      </w:pPr>
    </w:p>
    <w:p w14:paraId="2BCC37E7" w14:textId="77777777" w:rsidR="005B6A82" w:rsidRPr="00B2663E" w:rsidRDefault="005B6A82" w:rsidP="005B6A82">
      <w:pPr>
        <w:spacing w:before="120"/>
        <w:jc w:val="center"/>
        <w:rPr>
          <w:rFonts w:cs="Arial"/>
          <w:b/>
          <w:szCs w:val="24"/>
        </w:rPr>
      </w:pPr>
    </w:p>
    <w:p w14:paraId="54897095" w14:textId="77777777" w:rsidR="005B6A82" w:rsidRPr="002D1A54" w:rsidRDefault="005B6A82" w:rsidP="005B6A82">
      <w:pPr>
        <w:spacing w:before="120"/>
        <w:jc w:val="center"/>
        <w:rPr>
          <w:rFonts w:cs="Arial"/>
          <w:b/>
          <w:szCs w:val="24"/>
        </w:rPr>
      </w:pPr>
      <w:r w:rsidRPr="002D1A54">
        <w:rPr>
          <w:rFonts w:cs="Arial"/>
          <w:b/>
          <w:szCs w:val="24"/>
        </w:rPr>
        <w:t>OŚWIADCZENIE</w:t>
      </w:r>
    </w:p>
    <w:p w14:paraId="37B0F1E6" w14:textId="77777777" w:rsidR="005B6A82" w:rsidRPr="002D1A54" w:rsidRDefault="005B6A82" w:rsidP="005B6A82">
      <w:pPr>
        <w:spacing w:before="120"/>
        <w:jc w:val="center"/>
        <w:rPr>
          <w:rFonts w:cs="Arial"/>
          <w:b/>
          <w:szCs w:val="24"/>
        </w:rPr>
      </w:pPr>
    </w:p>
    <w:p w14:paraId="1A3CE25E" w14:textId="60B21D55" w:rsidR="005B6A82" w:rsidRPr="001D6FAD" w:rsidRDefault="005B6A82" w:rsidP="005B6A82">
      <w:pPr>
        <w:spacing w:before="120"/>
        <w:jc w:val="both"/>
        <w:rPr>
          <w:rFonts w:cs="Arial"/>
          <w:szCs w:val="24"/>
        </w:rPr>
      </w:pPr>
      <w:r w:rsidRPr="002D1A54">
        <w:rPr>
          <w:rFonts w:cs="Arial"/>
          <w:szCs w:val="24"/>
        </w:rPr>
        <w:t>Przystępując do udziału w postępowaniu o udzielenie zamówienia pn.:</w:t>
      </w:r>
      <w:r>
        <w:rPr>
          <w:rFonts w:cs="Arial"/>
          <w:szCs w:val="24"/>
        </w:rPr>
        <w:t xml:space="preserve"> </w:t>
      </w:r>
      <w:r w:rsidRPr="00946FD3">
        <w:rPr>
          <w:b/>
        </w:rPr>
        <w:t>„</w:t>
      </w:r>
      <w:r>
        <w:rPr>
          <w:b/>
        </w:rPr>
        <w:t xml:space="preserve"> </w:t>
      </w:r>
      <w:r w:rsidR="00691551">
        <w:rPr>
          <w:b/>
        </w:rPr>
        <w:t>Zakup wraz z d</w:t>
      </w:r>
      <w:r>
        <w:rPr>
          <w:b/>
        </w:rPr>
        <w:t>ostaw</w:t>
      </w:r>
      <w:r w:rsidR="00691551">
        <w:rPr>
          <w:b/>
        </w:rPr>
        <w:t>ą</w:t>
      </w:r>
      <w:r>
        <w:rPr>
          <w:b/>
        </w:rPr>
        <w:t xml:space="preserve"> olejów i smarów w okresie </w:t>
      </w:r>
      <w:r w:rsidR="00691551">
        <w:rPr>
          <w:b/>
        </w:rPr>
        <w:t>12</w:t>
      </w:r>
      <w:r>
        <w:rPr>
          <w:b/>
        </w:rPr>
        <w:t xml:space="preserve"> miesięcy ”</w:t>
      </w:r>
      <w:r w:rsidRPr="001D6FAD">
        <w:rPr>
          <w:rFonts w:cs="Arial"/>
          <w:szCs w:val="24"/>
        </w:rPr>
        <w:t xml:space="preserve"> będąc uprawnionym(-i) do składania oświadczeń</w:t>
      </w:r>
      <w:r>
        <w:rPr>
          <w:rFonts w:cs="Arial"/>
          <w:szCs w:val="24"/>
        </w:rPr>
        <w:t xml:space="preserve"> </w:t>
      </w:r>
      <w:r w:rsidRPr="001D6FAD">
        <w:rPr>
          <w:rFonts w:cs="Arial"/>
          <w:szCs w:val="24"/>
        </w:rPr>
        <w:t>w imieniu Wykonawcy oświadczam(y), że:</w:t>
      </w:r>
    </w:p>
    <w:p w14:paraId="2CC4F383" w14:textId="77777777" w:rsidR="005B6A82" w:rsidRDefault="005B6A82" w:rsidP="005B6A82">
      <w:pPr>
        <w:jc w:val="both"/>
        <w:rPr>
          <w:rFonts w:cs="Arial"/>
          <w:highlight w:val="magenta"/>
        </w:rPr>
      </w:pPr>
    </w:p>
    <w:p w14:paraId="1ABEA762" w14:textId="221B7B79" w:rsidR="005B6A82" w:rsidRPr="00692E27" w:rsidRDefault="005B6A82" w:rsidP="005B6A82">
      <w:pPr>
        <w:spacing w:before="120"/>
        <w:ind w:right="-2"/>
        <w:jc w:val="both"/>
        <w:rPr>
          <w:rFonts w:cs="Arial"/>
        </w:rPr>
      </w:pPr>
      <w:r w:rsidRPr="00376619">
        <w:rPr>
          <w:rFonts w:cs="Arial"/>
        </w:rPr>
        <w:t xml:space="preserve">sąd nie orzekł w stosunku do nas zakazu ubiegania się o zamówienia, na podstawie przepisów </w:t>
      </w:r>
      <w:r w:rsidRPr="00713E2A">
        <w:rPr>
          <w:rFonts w:cs="Arial"/>
        </w:rPr>
        <w:t>o odpowiedzialności podmiotów zbiorowych za czyny zabronione pod groźbą kary (Dz. U. z 20</w:t>
      </w:r>
      <w:r w:rsidR="00691551" w:rsidRPr="00713E2A">
        <w:rPr>
          <w:rFonts w:cs="Arial"/>
        </w:rPr>
        <w:t>2</w:t>
      </w:r>
      <w:r w:rsidR="000E0E76" w:rsidRPr="00713E2A">
        <w:rPr>
          <w:rFonts w:cs="Arial"/>
        </w:rPr>
        <w:t xml:space="preserve">3, </w:t>
      </w:r>
      <w:r w:rsidRPr="00713E2A">
        <w:rPr>
          <w:rFonts w:cs="Arial"/>
        </w:rPr>
        <w:t xml:space="preserve">poz. </w:t>
      </w:r>
      <w:r w:rsidR="000E0E76" w:rsidRPr="00713E2A">
        <w:rPr>
          <w:rFonts w:cs="Arial"/>
        </w:rPr>
        <w:t>659</w:t>
      </w:r>
      <w:r w:rsidR="00A079D8" w:rsidRPr="00713E2A">
        <w:rPr>
          <w:rFonts w:cs="Arial"/>
        </w:rPr>
        <w:t xml:space="preserve"> z</w:t>
      </w:r>
      <w:r w:rsidR="00A079D8">
        <w:rPr>
          <w:rFonts w:cs="Arial"/>
        </w:rPr>
        <w:t xml:space="preserve"> późn. zm.</w:t>
      </w:r>
      <w:r w:rsidRPr="00692E27">
        <w:rPr>
          <w:rFonts w:cs="Arial"/>
        </w:rPr>
        <w:t>).</w:t>
      </w:r>
    </w:p>
    <w:p w14:paraId="1F281652" w14:textId="77777777" w:rsidR="005B6A82" w:rsidRPr="00376619" w:rsidRDefault="005B6A82" w:rsidP="005B6A82">
      <w:pPr>
        <w:jc w:val="both"/>
        <w:rPr>
          <w:rFonts w:cs="Arial"/>
        </w:rPr>
      </w:pPr>
      <w:r w:rsidRPr="00376619">
        <w:rPr>
          <w:rFonts w:cs="Arial"/>
          <w:b/>
        </w:rPr>
        <w:t xml:space="preserve"> </w:t>
      </w:r>
    </w:p>
    <w:p w14:paraId="5FED18B6" w14:textId="77777777" w:rsidR="005B6A82" w:rsidRDefault="005B6A82" w:rsidP="005B6A82">
      <w:pPr>
        <w:spacing w:before="120"/>
        <w:ind w:right="5292"/>
        <w:rPr>
          <w:rFonts w:cs="Arial"/>
          <w:szCs w:val="24"/>
        </w:rPr>
      </w:pPr>
    </w:p>
    <w:p w14:paraId="25D9DE8D" w14:textId="77777777" w:rsidR="005B6A82" w:rsidRDefault="005B6A82" w:rsidP="005B6A82">
      <w:pPr>
        <w:spacing w:before="120"/>
        <w:ind w:right="5292"/>
        <w:rPr>
          <w:rFonts w:cs="Arial"/>
          <w:szCs w:val="24"/>
        </w:rPr>
      </w:pPr>
    </w:p>
    <w:p w14:paraId="323B984C" w14:textId="77777777" w:rsidR="005B6A82" w:rsidRPr="002D1A54" w:rsidRDefault="005B6A82" w:rsidP="005B6A82">
      <w:pPr>
        <w:spacing w:before="120"/>
        <w:ind w:right="5292"/>
        <w:rPr>
          <w:rFonts w:cs="Arial"/>
          <w:szCs w:val="24"/>
        </w:rPr>
      </w:pPr>
    </w:p>
    <w:p w14:paraId="334E639E" w14:textId="77777777" w:rsidR="005B6A82" w:rsidRPr="00A50F7C" w:rsidRDefault="005B6A82" w:rsidP="005B6A82">
      <w:pPr>
        <w:jc w:val="both"/>
        <w:rPr>
          <w:rFonts w:cs="Arial"/>
          <w:color w:val="000000"/>
        </w:rPr>
      </w:pPr>
      <w:r w:rsidRPr="00A50F7C">
        <w:rPr>
          <w:rFonts w:cs="Arial"/>
          <w:color w:val="000000"/>
        </w:rPr>
        <w:t>...............................................</w:t>
      </w:r>
      <w:r w:rsidRPr="00A50F7C">
        <w:rPr>
          <w:rFonts w:cs="Arial"/>
          <w:color w:val="000000"/>
        </w:rPr>
        <w:tab/>
      </w:r>
      <w:r w:rsidRPr="00A50F7C">
        <w:rPr>
          <w:rFonts w:cs="Arial"/>
          <w:color w:val="000000"/>
        </w:rPr>
        <w:tab/>
      </w:r>
      <w:r w:rsidRPr="00A50F7C">
        <w:rPr>
          <w:rFonts w:cs="Arial"/>
          <w:color w:val="000000"/>
        </w:rPr>
        <w:tab/>
      </w:r>
      <w:r w:rsidRPr="00A50F7C">
        <w:rPr>
          <w:rFonts w:cs="Arial"/>
          <w:color w:val="000000"/>
        </w:rPr>
        <w:tab/>
        <w:t>....................................................</w:t>
      </w:r>
    </w:p>
    <w:p w14:paraId="61506D3A" w14:textId="77777777" w:rsidR="005B6A82" w:rsidRPr="004D6D69" w:rsidRDefault="005B6A82" w:rsidP="005B6A82">
      <w:pPr>
        <w:ind w:left="5664" w:hanging="5004"/>
        <w:jc w:val="both"/>
        <w:rPr>
          <w:rFonts w:cs="Arial"/>
          <w:color w:val="000000"/>
        </w:rPr>
      </w:pPr>
      <w:r w:rsidRPr="004D6D69">
        <w:rPr>
          <w:rFonts w:cs="Arial"/>
          <w:color w:val="000000"/>
          <w:sz w:val="16"/>
          <w:szCs w:val="16"/>
        </w:rPr>
        <w:t>(miejsce i data)</w:t>
      </w:r>
      <w:r>
        <w:rPr>
          <w:rFonts w:cs="Arial"/>
          <w:color w:val="000000"/>
        </w:rPr>
        <w:tab/>
      </w:r>
      <w:r w:rsidRPr="004D6D69">
        <w:rPr>
          <w:rFonts w:cs="Arial"/>
          <w:color w:val="000000"/>
          <w:sz w:val="16"/>
          <w:szCs w:val="16"/>
        </w:rPr>
        <w:t xml:space="preserve"> (podpis osoby uprawnionej do składania oświadczeń woli w imieniu wykonawcy)</w:t>
      </w:r>
    </w:p>
    <w:p w14:paraId="657B3930" w14:textId="77777777" w:rsidR="005B6A82" w:rsidRPr="004D6D69" w:rsidRDefault="005B6A82" w:rsidP="005B6A82">
      <w:pPr>
        <w:ind w:left="5664" w:hanging="5004"/>
        <w:jc w:val="both"/>
        <w:rPr>
          <w:rFonts w:cs="Arial"/>
          <w:color w:val="000000"/>
        </w:rPr>
      </w:pPr>
    </w:p>
    <w:p w14:paraId="434DCE97" w14:textId="77777777" w:rsidR="005B6A82" w:rsidRPr="00B2663E" w:rsidRDefault="005B6A82" w:rsidP="005B6A82">
      <w:pPr>
        <w:jc w:val="right"/>
        <w:rPr>
          <w:rFonts w:cs="Arial"/>
          <w:b/>
          <w:bCs/>
          <w:color w:val="FF0000"/>
        </w:rPr>
      </w:pPr>
    </w:p>
    <w:p w14:paraId="1AFB3CC4" w14:textId="77777777" w:rsidR="005B6A82" w:rsidRDefault="005B6A82" w:rsidP="005B6A82">
      <w:pPr>
        <w:jc w:val="both"/>
      </w:pPr>
      <w:r>
        <w:br w:type="page"/>
      </w:r>
    </w:p>
    <w:p w14:paraId="3356F0BD" w14:textId="77777777" w:rsidR="005B6A82" w:rsidRPr="00DF53B7" w:rsidRDefault="005B6A82" w:rsidP="005B6A82">
      <w:pPr>
        <w:ind w:left="7080"/>
        <w:jc w:val="right"/>
        <w:rPr>
          <w:rFonts w:cs="Arial"/>
          <w:b/>
        </w:rPr>
      </w:pPr>
      <w:r>
        <w:rPr>
          <w:rFonts w:cs="Arial"/>
          <w:b/>
        </w:rPr>
        <w:lastRenderedPageBreak/>
        <w:t xml:space="preserve">      </w:t>
      </w:r>
      <w:r w:rsidRPr="00DF53B7">
        <w:rPr>
          <w:rFonts w:cs="Arial"/>
          <w:b/>
        </w:rPr>
        <w:t>Załącznik nr</w:t>
      </w:r>
      <w:r>
        <w:rPr>
          <w:rFonts w:cs="Arial"/>
          <w:b/>
        </w:rPr>
        <w:t xml:space="preserve"> 7 do oferty</w:t>
      </w:r>
    </w:p>
    <w:p w14:paraId="295E4BB8" w14:textId="77777777" w:rsidR="005B6A82" w:rsidRPr="00DF53B7" w:rsidRDefault="005B6A82" w:rsidP="005B6A82">
      <w:pPr>
        <w:jc w:val="right"/>
        <w:rPr>
          <w:rFonts w:cs="Arial"/>
          <w:b/>
        </w:rPr>
      </w:pPr>
    </w:p>
    <w:p w14:paraId="218B8925" w14:textId="77777777" w:rsidR="005B6A82" w:rsidRPr="00DF53B7" w:rsidRDefault="005B6A82" w:rsidP="005B6A82">
      <w:pPr>
        <w:jc w:val="right"/>
        <w:rPr>
          <w:rFonts w:cs="Arial"/>
        </w:rPr>
      </w:pPr>
    </w:p>
    <w:p w14:paraId="011905DF" w14:textId="77777777" w:rsidR="005B6A82" w:rsidRDefault="005B6A82" w:rsidP="005B6A82">
      <w:pPr>
        <w:rPr>
          <w:rFonts w:cs="Arial"/>
        </w:rPr>
      </w:pPr>
    </w:p>
    <w:p w14:paraId="3802DCAE" w14:textId="77777777" w:rsidR="005B6A82" w:rsidRDefault="005B6A82" w:rsidP="005B6A82">
      <w:pPr>
        <w:rPr>
          <w:rFonts w:cs="Arial"/>
        </w:rPr>
      </w:pPr>
    </w:p>
    <w:p w14:paraId="60D8E08B" w14:textId="77777777" w:rsidR="005B6A82" w:rsidRPr="00DF53B7" w:rsidRDefault="005B6A82" w:rsidP="005B6A82">
      <w:pPr>
        <w:rPr>
          <w:rFonts w:cs="Arial"/>
        </w:rPr>
      </w:pPr>
    </w:p>
    <w:p w14:paraId="7B2B17EC" w14:textId="77777777" w:rsidR="005B6A82" w:rsidRPr="00DF53B7" w:rsidRDefault="005B6A82" w:rsidP="005B6A82">
      <w:pPr>
        <w:jc w:val="both"/>
        <w:rPr>
          <w:rFonts w:cs="Arial"/>
          <w:color w:val="000000"/>
        </w:rPr>
      </w:pPr>
      <w:r w:rsidRPr="00DF53B7">
        <w:rPr>
          <w:rFonts w:cs="Arial"/>
          <w:color w:val="000000"/>
        </w:rPr>
        <w:t>............................................................</w:t>
      </w:r>
    </w:p>
    <w:p w14:paraId="3F41BA5C" w14:textId="77777777" w:rsidR="005B6A82" w:rsidRPr="00DF53B7" w:rsidRDefault="005B6A82" w:rsidP="005B6A82">
      <w:pPr>
        <w:jc w:val="both"/>
        <w:rPr>
          <w:rFonts w:cs="Arial"/>
          <w:color w:val="000000"/>
        </w:rPr>
      </w:pPr>
      <w:r w:rsidRPr="00DF53B7">
        <w:rPr>
          <w:rFonts w:cs="Arial"/>
          <w:color w:val="000000"/>
        </w:rPr>
        <w:t>( pieczęć nagłówkowa Wykonawcy)</w:t>
      </w:r>
    </w:p>
    <w:p w14:paraId="57973E8D" w14:textId="77777777" w:rsidR="005B6A82" w:rsidRPr="00DF53B7" w:rsidRDefault="005B6A82" w:rsidP="005B6A82">
      <w:pPr>
        <w:rPr>
          <w:rFonts w:cs="Arial"/>
        </w:rPr>
      </w:pPr>
    </w:p>
    <w:p w14:paraId="60478CF9" w14:textId="77777777" w:rsidR="005B6A82" w:rsidRDefault="005B6A82" w:rsidP="005B6A82">
      <w:pPr>
        <w:rPr>
          <w:rFonts w:cs="Arial"/>
        </w:rPr>
      </w:pPr>
    </w:p>
    <w:p w14:paraId="33F81FEC" w14:textId="77777777" w:rsidR="005B6A82" w:rsidRDefault="005B6A82" w:rsidP="005B6A82">
      <w:pPr>
        <w:rPr>
          <w:rFonts w:cs="Arial"/>
        </w:rPr>
      </w:pPr>
    </w:p>
    <w:p w14:paraId="50ED770D" w14:textId="77777777" w:rsidR="005B6A82" w:rsidRDefault="005B6A82" w:rsidP="005B6A82">
      <w:pPr>
        <w:rPr>
          <w:rFonts w:cs="Arial"/>
        </w:rPr>
      </w:pPr>
    </w:p>
    <w:p w14:paraId="40FD1127" w14:textId="77777777" w:rsidR="005B6A82" w:rsidRDefault="005B6A82" w:rsidP="005B6A82">
      <w:pPr>
        <w:rPr>
          <w:rFonts w:cs="Arial"/>
        </w:rPr>
      </w:pPr>
    </w:p>
    <w:p w14:paraId="4787E06E" w14:textId="77777777" w:rsidR="005B6A82" w:rsidRDefault="005B6A82" w:rsidP="005B6A82">
      <w:pPr>
        <w:rPr>
          <w:rFonts w:cs="Arial"/>
        </w:rPr>
      </w:pPr>
    </w:p>
    <w:p w14:paraId="42B9BEF1" w14:textId="77777777" w:rsidR="005B6A82" w:rsidRPr="00DF53B7" w:rsidRDefault="005B6A82" w:rsidP="005B6A82">
      <w:pPr>
        <w:rPr>
          <w:rFonts w:cs="Arial"/>
        </w:rPr>
      </w:pPr>
    </w:p>
    <w:p w14:paraId="6ADEFB5D" w14:textId="77777777" w:rsidR="005B6A82" w:rsidRPr="00DF53B7" w:rsidRDefault="005B6A82" w:rsidP="005B6A82">
      <w:pPr>
        <w:rPr>
          <w:rFonts w:cs="Arial"/>
        </w:rPr>
      </w:pPr>
    </w:p>
    <w:p w14:paraId="075E1A7F" w14:textId="77777777" w:rsidR="005B6A82" w:rsidRPr="00DF53B7" w:rsidRDefault="005B6A82" w:rsidP="005B6A82">
      <w:pPr>
        <w:jc w:val="center"/>
        <w:rPr>
          <w:rFonts w:cs="Arial"/>
          <w:b/>
        </w:rPr>
      </w:pPr>
      <w:r w:rsidRPr="00DF53B7">
        <w:rPr>
          <w:rFonts w:cs="Arial"/>
          <w:b/>
        </w:rPr>
        <w:t>OŚWIADCZENIE</w:t>
      </w:r>
    </w:p>
    <w:p w14:paraId="402B296B" w14:textId="77777777" w:rsidR="005B6A82" w:rsidRDefault="005B6A82" w:rsidP="005B6A82">
      <w:pPr>
        <w:rPr>
          <w:rFonts w:cs="Arial"/>
        </w:rPr>
      </w:pPr>
    </w:p>
    <w:p w14:paraId="52E0B8F3" w14:textId="637AF132" w:rsidR="005B6A82" w:rsidRPr="001D6FAD" w:rsidRDefault="005B6A82" w:rsidP="005B6A82">
      <w:pPr>
        <w:spacing w:before="120"/>
        <w:jc w:val="both"/>
        <w:rPr>
          <w:rFonts w:cs="Arial"/>
          <w:szCs w:val="24"/>
        </w:rPr>
      </w:pPr>
      <w:r w:rsidRPr="002D1A54">
        <w:rPr>
          <w:rFonts w:cs="Arial"/>
          <w:szCs w:val="24"/>
        </w:rPr>
        <w:t>Przystępując do udziału w postępowaniu o udzielenie zamówienia pn.:</w:t>
      </w:r>
      <w:r>
        <w:rPr>
          <w:rFonts w:cs="Arial"/>
          <w:szCs w:val="24"/>
        </w:rPr>
        <w:t xml:space="preserve"> </w:t>
      </w:r>
      <w:r w:rsidRPr="00946FD3">
        <w:rPr>
          <w:b/>
        </w:rPr>
        <w:t>„</w:t>
      </w:r>
      <w:r>
        <w:rPr>
          <w:b/>
        </w:rPr>
        <w:t xml:space="preserve"> </w:t>
      </w:r>
      <w:r w:rsidR="00691551">
        <w:rPr>
          <w:b/>
        </w:rPr>
        <w:t>Zakup wraz z d</w:t>
      </w:r>
      <w:r>
        <w:rPr>
          <w:b/>
        </w:rPr>
        <w:t>ostaw</w:t>
      </w:r>
      <w:r w:rsidR="00691551">
        <w:rPr>
          <w:b/>
        </w:rPr>
        <w:t>ą</w:t>
      </w:r>
      <w:r>
        <w:rPr>
          <w:b/>
        </w:rPr>
        <w:t xml:space="preserve"> olejów i smarów w okresie 24 miesięcy ”</w:t>
      </w:r>
      <w:r w:rsidRPr="001D6FAD">
        <w:rPr>
          <w:rFonts w:cs="Arial"/>
          <w:szCs w:val="24"/>
        </w:rPr>
        <w:t xml:space="preserve"> będąc uprawnionym(-i) do składania oświadczeń</w:t>
      </w:r>
      <w:r>
        <w:rPr>
          <w:rFonts w:cs="Arial"/>
          <w:szCs w:val="24"/>
        </w:rPr>
        <w:t xml:space="preserve"> </w:t>
      </w:r>
      <w:r w:rsidRPr="001D6FAD">
        <w:rPr>
          <w:rFonts w:cs="Arial"/>
          <w:szCs w:val="24"/>
        </w:rPr>
        <w:t>w imieniu Wykonawcy oświadczam(y), że:</w:t>
      </w:r>
    </w:p>
    <w:p w14:paraId="12241C45" w14:textId="77777777" w:rsidR="005B6A82" w:rsidRPr="00DF53B7" w:rsidRDefault="005B6A82" w:rsidP="005B6A82">
      <w:pPr>
        <w:rPr>
          <w:rFonts w:cs="Arial"/>
        </w:rPr>
      </w:pPr>
    </w:p>
    <w:p w14:paraId="0E5D3C51" w14:textId="77777777" w:rsidR="005B6A82" w:rsidRDefault="005B6A82" w:rsidP="00BD25F5">
      <w:pPr>
        <w:pStyle w:val="Akapitzlist2"/>
        <w:numPr>
          <w:ilvl w:val="0"/>
          <w:numId w:val="5"/>
        </w:numPr>
        <w:tabs>
          <w:tab w:val="left" w:pos="1560"/>
        </w:tabs>
        <w:jc w:val="both"/>
        <w:rPr>
          <w:rFonts w:ascii="Arial" w:hAnsi="Arial" w:cs="Arial"/>
        </w:rPr>
      </w:pPr>
      <w:r w:rsidRPr="00D2494B">
        <w:rPr>
          <w:rFonts w:ascii="Arial" w:hAnsi="Arial" w:cs="Arial"/>
        </w:rPr>
        <w:t xml:space="preserve">nie zalegamy z opłacaniem podatków i opłat /* </w:t>
      </w:r>
    </w:p>
    <w:p w14:paraId="29DF9A36" w14:textId="77777777" w:rsidR="005B6A82" w:rsidRPr="00D2494B" w:rsidRDefault="005B6A82" w:rsidP="00BD25F5">
      <w:pPr>
        <w:pStyle w:val="Akapitzlist2"/>
        <w:numPr>
          <w:ilvl w:val="0"/>
          <w:numId w:val="5"/>
        </w:numPr>
        <w:tabs>
          <w:tab w:val="left" w:pos="1560"/>
        </w:tabs>
        <w:jc w:val="both"/>
        <w:rPr>
          <w:rFonts w:ascii="Arial" w:hAnsi="Arial" w:cs="Arial"/>
        </w:rPr>
      </w:pPr>
      <w:r w:rsidRPr="00D2494B">
        <w:rPr>
          <w:rFonts w:ascii="Arial" w:hAnsi="Arial" w:cs="Arial"/>
        </w:rPr>
        <w:t>posiadamy zaświadczenie, że uzyskaliśmy przewidziane prawem zwolnienie, odroczenie lub rozłożenie na raty zaległych płatności lub wstrzymanie w całości wyko</w:t>
      </w:r>
      <w:r>
        <w:rPr>
          <w:rFonts w:ascii="Arial" w:hAnsi="Arial" w:cs="Arial"/>
        </w:rPr>
        <w:t>nania decyzji właściwego organu/*</w:t>
      </w:r>
    </w:p>
    <w:p w14:paraId="022BD899" w14:textId="77777777" w:rsidR="005B6A82" w:rsidRDefault="005B6A82" w:rsidP="005B6A82">
      <w:pPr>
        <w:jc w:val="both"/>
        <w:rPr>
          <w:rFonts w:cs="Arial"/>
        </w:rPr>
      </w:pPr>
    </w:p>
    <w:p w14:paraId="672103ED" w14:textId="77777777" w:rsidR="005B6A82" w:rsidRDefault="005B6A82" w:rsidP="005B6A82">
      <w:pPr>
        <w:jc w:val="both"/>
        <w:rPr>
          <w:rFonts w:cs="Arial"/>
        </w:rPr>
      </w:pPr>
    </w:p>
    <w:p w14:paraId="78A08A97" w14:textId="77777777" w:rsidR="005B6A82" w:rsidRDefault="005B6A82" w:rsidP="005B6A82">
      <w:pPr>
        <w:rPr>
          <w:rFonts w:cs="Arial"/>
        </w:rPr>
      </w:pPr>
    </w:p>
    <w:p w14:paraId="41F1BE7D" w14:textId="77777777" w:rsidR="005B6A82" w:rsidRDefault="005B6A82" w:rsidP="005B6A82">
      <w:pPr>
        <w:rPr>
          <w:rFonts w:cs="Arial"/>
        </w:rPr>
      </w:pPr>
    </w:p>
    <w:p w14:paraId="72259028" w14:textId="77777777" w:rsidR="005B6A82" w:rsidRDefault="005B6A82" w:rsidP="005B6A82">
      <w:pPr>
        <w:rPr>
          <w:rFonts w:cs="Arial"/>
        </w:rPr>
      </w:pPr>
    </w:p>
    <w:p w14:paraId="26184B10" w14:textId="77777777" w:rsidR="005B6A82" w:rsidRDefault="005B6A82" w:rsidP="005B6A82">
      <w:pPr>
        <w:rPr>
          <w:rFonts w:cs="Arial"/>
        </w:rPr>
      </w:pPr>
    </w:p>
    <w:p w14:paraId="0D047A75" w14:textId="77777777" w:rsidR="005B6A82" w:rsidRDefault="005B6A82" w:rsidP="005B6A82">
      <w:pPr>
        <w:rPr>
          <w:rFonts w:cs="Arial"/>
        </w:rPr>
      </w:pPr>
    </w:p>
    <w:p w14:paraId="7FDAA594" w14:textId="77777777" w:rsidR="005B6A82" w:rsidRPr="00DF53B7" w:rsidRDefault="005B6A82" w:rsidP="005B6A82">
      <w:pPr>
        <w:rPr>
          <w:rFonts w:cs="Arial"/>
        </w:rPr>
      </w:pPr>
    </w:p>
    <w:p w14:paraId="020F1F1F" w14:textId="77777777" w:rsidR="005B6A82" w:rsidRPr="00DF53B7" w:rsidRDefault="005B6A82" w:rsidP="005B6A82">
      <w:pPr>
        <w:rPr>
          <w:rFonts w:cs="Arial"/>
        </w:rPr>
      </w:pPr>
    </w:p>
    <w:p w14:paraId="1929A196" w14:textId="77777777" w:rsidR="005B6A82" w:rsidRPr="00DF53B7" w:rsidRDefault="005B6A82" w:rsidP="005B6A82">
      <w:pPr>
        <w:jc w:val="both"/>
        <w:rPr>
          <w:rFonts w:cs="Arial"/>
          <w:color w:val="000000"/>
        </w:rPr>
      </w:pPr>
      <w:r w:rsidRPr="00DF53B7">
        <w:rPr>
          <w:rFonts w:cs="Arial"/>
          <w:color w:val="000000"/>
        </w:rPr>
        <w:t>...............................................</w:t>
      </w:r>
      <w:r w:rsidRPr="00DF53B7">
        <w:rPr>
          <w:rFonts w:cs="Arial"/>
          <w:color w:val="000000"/>
        </w:rPr>
        <w:tab/>
      </w:r>
      <w:r w:rsidRPr="00DF53B7">
        <w:rPr>
          <w:rFonts w:cs="Arial"/>
          <w:color w:val="000000"/>
        </w:rPr>
        <w:tab/>
      </w:r>
      <w:r w:rsidRPr="00DF53B7">
        <w:rPr>
          <w:rFonts w:cs="Arial"/>
          <w:color w:val="000000"/>
        </w:rPr>
        <w:tab/>
      </w:r>
      <w:r w:rsidRPr="00DF53B7">
        <w:rPr>
          <w:rFonts w:cs="Arial"/>
          <w:color w:val="000000"/>
        </w:rPr>
        <w:tab/>
        <w:t>....................................................</w:t>
      </w:r>
    </w:p>
    <w:p w14:paraId="6D28A93F" w14:textId="77777777" w:rsidR="005B6A82" w:rsidRPr="00DF53B7" w:rsidRDefault="005B6A82" w:rsidP="005B6A82">
      <w:pPr>
        <w:ind w:left="5664" w:hanging="5004"/>
        <w:jc w:val="both"/>
        <w:rPr>
          <w:ins w:id="18" w:author="awilk" w:date="2005-04-15T09:29:00Z"/>
          <w:rFonts w:cs="Arial"/>
          <w:color w:val="000000"/>
          <w:sz w:val="16"/>
          <w:szCs w:val="16"/>
        </w:rPr>
      </w:pPr>
      <w:r w:rsidRPr="00DF53B7">
        <w:rPr>
          <w:rFonts w:cs="Arial"/>
          <w:color w:val="000000"/>
        </w:rPr>
        <w:t>(miejsce i data)</w:t>
      </w:r>
      <w:r w:rsidRPr="00DF53B7">
        <w:rPr>
          <w:rFonts w:cs="Arial"/>
          <w:color w:val="000000"/>
        </w:rPr>
        <w:tab/>
        <w:t xml:space="preserve"> </w:t>
      </w:r>
      <w:r w:rsidRPr="00DF53B7">
        <w:rPr>
          <w:rFonts w:cs="Arial"/>
          <w:color w:val="000000"/>
          <w:sz w:val="16"/>
          <w:szCs w:val="16"/>
        </w:rPr>
        <w:t xml:space="preserve">(podpis osoby uprawnionej do składania </w:t>
      </w:r>
      <w:r>
        <w:rPr>
          <w:rFonts w:cs="Arial"/>
          <w:color w:val="000000"/>
          <w:sz w:val="16"/>
          <w:szCs w:val="16"/>
        </w:rPr>
        <w:t xml:space="preserve">  </w:t>
      </w:r>
      <w:r w:rsidRPr="00DF53B7">
        <w:rPr>
          <w:rFonts w:cs="Arial"/>
          <w:color w:val="000000"/>
          <w:sz w:val="16"/>
          <w:szCs w:val="16"/>
        </w:rPr>
        <w:t>oświadczeń woli w imieniu Wykonawcy)</w:t>
      </w:r>
    </w:p>
    <w:p w14:paraId="4BF1B7BE" w14:textId="77777777" w:rsidR="005B6A82" w:rsidRDefault="005B6A82" w:rsidP="005B6A82">
      <w:pPr>
        <w:jc w:val="both"/>
        <w:rPr>
          <w:rFonts w:cs="Arial"/>
        </w:rPr>
      </w:pPr>
    </w:p>
    <w:p w14:paraId="1322D68F" w14:textId="77777777" w:rsidR="005B6A82" w:rsidRDefault="005B6A82" w:rsidP="005B6A82"/>
    <w:p w14:paraId="3A8DD9F5" w14:textId="77777777" w:rsidR="005B6A82" w:rsidRDefault="005B6A82" w:rsidP="005B6A82"/>
    <w:p w14:paraId="6EEF53B5" w14:textId="77777777" w:rsidR="005B6A82" w:rsidRDefault="005B6A82" w:rsidP="005B6A82"/>
    <w:p w14:paraId="6E6B406F" w14:textId="77777777" w:rsidR="005B6A82" w:rsidRDefault="005B6A82" w:rsidP="005B6A82"/>
    <w:p w14:paraId="2393E1EE" w14:textId="77777777" w:rsidR="005B6A82" w:rsidRPr="006A03C4" w:rsidRDefault="005B6A82" w:rsidP="005B6A82">
      <w:pPr>
        <w:rPr>
          <w:rFonts w:cs="Arial"/>
          <w:u w:val="single"/>
        </w:rPr>
      </w:pPr>
      <w:r w:rsidRPr="006A03C4">
        <w:rPr>
          <w:rFonts w:cs="Arial"/>
          <w:u w:val="single"/>
        </w:rPr>
        <w:t>*należy skreślić ppkt a lub ppkt b</w:t>
      </w:r>
    </w:p>
    <w:p w14:paraId="7B4F27D2" w14:textId="77777777" w:rsidR="005B6A82" w:rsidRDefault="005B6A82" w:rsidP="005B6A82"/>
    <w:p w14:paraId="26B7A49E" w14:textId="77777777" w:rsidR="005B6A82" w:rsidRDefault="005B6A82" w:rsidP="005B6A82"/>
    <w:p w14:paraId="6E3308A7" w14:textId="216EFD89" w:rsidR="00FA1450" w:rsidRDefault="00FA1450">
      <w:pPr>
        <w:spacing w:line="259" w:lineRule="auto"/>
      </w:pPr>
      <w:r>
        <w:br w:type="page"/>
      </w:r>
    </w:p>
    <w:p w14:paraId="18044A0B" w14:textId="0B5C8E7B" w:rsidR="00A079D8" w:rsidRPr="00A01A1E" w:rsidRDefault="00A079D8" w:rsidP="00A079D8">
      <w:pPr>
        <w:jc w:val="right"/>
        <w:rPr>
          <w:rFonts w:cs="Arial"/>
          <w:b/>
          <w:color w:val="000000"/>
        </w:rPr>
      </w:pPr>
      <w:r w:rsidRPr="00A01A1E">
        <w:rPr>
          <w:rFonts w:cs="Arial"/>
          <w:b/>
          <w:color w:val="000000"/>
        </w:rPr>
        <w:lastRenderedPageBreak/>
        <w:t xml:space="preserve">Załącznik nr </w:t>
      </w:r>
      <w:r w:rsidR="00EC14E1">
        <w:rPr>
          <w:rFonts w:cs="Arial"/>
          <w:b/>
          <w:color w:val="000000"/>
        </w:rPr>
        <w:t>8</w:t>
      </w:r>
    </w:p>
    <w:p w14:paraId="779936D3" w14:textId="77777777" w:rsidR="00A079D8" w:rsidRPr="00A01A1E" w:rsidRDefault="00A079D8" w:rsidP="00A079D8">
      <w:pPr>
        <w:jc w:val="right"/>
        <w:rPr>
          <w:rFonts w:cs="Arial"/>
          <w:b/>
        </w:rPr>
      </w:pPr>
      <w:r w:rsidRPr="00A01A1E">
        <w:rPr>
          <w:rFonts w:cs="Arial"/>
          <w:b/>
        </w:rPr>
        <w:t>do oferty</w:t>
      </w:r>
    </w:p>
    <w:p w14:paraId="4BD92AA6" w14:textId="77777777" w:rsidR="00A079D8" w:rsidRPr="00A01A1E" w:rsidRDefault="00A079D8" w:rsidP="00A079D8">
      <w:pPr>
        <w:rPr>
          <w:rFonts w:cs="Arial"/>
        </w:rPr>
      </w:pPr>
    </w:p>
    <w:p w14:paraId="6545EEA8" w14:textId="77777777" w:rsidR="00A079D8" w:rsidRPr="00A01A1E" w:rsidRDefault="00A079D8" w:rsidP="00A079D8">
      <w:pPr>
        <w:rPr>
          <w:rFonts w:cs="Arial"/>
        </w:rPr>
      </w:pPr>
    </w:p>
    <w:p w14:paraId="46E18064" w14:textId="77777777" w:rsidR="00A079D8" w:rsidRPr="00A01A1E" w:rsidRDefault="00A079D8" w:rsidP="00A079D8">
      <w:pPr>
        <w:rPr>
          <w:rFonts w:cs="Arial"/>
        </w:rPr>
      </w:pPr>
    </w:p>
    <w:p w14:paraId="5407629B" w14:textId="77777777" w:rsidR="00A079D8" w:rsidRPr="00A01A1E" w:rsidRDefault="00A079D8" w:rsidP="00A079D8">
      <w:pPr>
        <w:jc w:val="both"/>
        <w:rPr>
          <w:rFonts w:cs="Arial"/>
          <w:color w:val="000000"/>
        </w:rPr>
      </w:pPr>
      <w:r w:rsidRPr="00A01A1E">
        <w:rPr>
          <w:rFonts w:cs="Arial"/>
          <w:color w:val="000000"/>
        </w:rPr>
        <w:t>............................................................</w:t>
      </w:r>
    </w:p>
    <w:p w14:paraId="3A5EABD3" w14:textId="77777777" w:rsidR="00A079D8" w:rsidRPr="00A01A1E" w:rsidRDefault="00A079D8" w:rsidP="00A079D8">
      <w:pPr>
        <w:jc w:val="both"/>
        <w:rPr>
          <w:rFonts w:cs="Arial"/>
          <w:color w:val="000000"/>
        </w:rPr>
      </w:pPr>
      <w:r w:rsidRPr="00A01A1E">
        <w:rPr>
          <w:rFonts w:cs="Arial"/>
          <w:color w:val="000000"/>
        </w:rPr>
        <w:t>( pieczęć nagłówkowa Wykonawcy)</w:t>
      </w:r>
    </w:p>
    <w:p w14:paraId="5CF29D7C" w14:textId="77777777" w:rsidR="00A079D8" w:rsidRPr="00A01A1E" w:rsidRDefault="00A079D8" w:rsidP="00A079D8">
      <w:pPr>
        <w:jc w:val="right"/>
        <w:rPr>
          <w:rFonts w:cs="Arial"/>
          <w:color w:val="000000"/>
        </w:rPr>
      </w:pPr>
    </w:p>
    <w:p w14:paraId="62908419" w14:textId="77777777" w:rsidR="00A079D8" w:rsidRPr="00A01A1E" w:rsidRDefault="00A079D8" w:rsidP="00A079D8">
      <w:pPr>
        <w:jc w:val="right"/>
        <w:rPr>
          <w:rFonts w:cs="Arial"/>
          <w:color w:val="000000"/>
        </w:rPr>
      </w:pPr>
    </w:p>
    <w:p w14:paraId="5D289C0E" w14:textId="77777777" w:rsidR="00A079D8" w:rsidRPr="00A01A1E" w:rsidRDefault="00A079D8" w:rsidP="00A079D8">
      <w:pPr>
        <w:jc w:val="right"/>
        <w:rPr>
          <w:rFonts w:cs="Arial"/>
          <w:color w:val="000000"/>
        </w:rPr>
      </w:pPr>
    </w:p>
    <w:p w14:paraId="79F7B147" w14:textId="77777777" w:rsidR="00A079D8" w:rsidRPr="00A01A1E" w:rsidRDefault="00A079D8" w:rsidP="00A079D8">
      <w:pPr>
        <w:jc w:val="right"/>
        <w:rPr>
          <w:rFonts w:cs="Arial"/>
          <w:color w:val="000000"/>
        </w:rPr>
      </w:pPr>
    </w:p>
    <w:p w14:paraId="2E58FC16" w14:textId="77777777" w:rsidR="00A079D8" w:rsidRPr="00A01A1E" w:rsidRDefault="00A079D8" w:rsidP="00A079D8">
      <w:pPr>
        <w:jc w:val="center"/>
        <w:rPr>
          <w:rFonts w:cs="Arial"/>
          <w:color w:val="000000"/>
        </w:rPr>
      </w:pPr>
      <w:r w:rsidRPr="00A01A1E">
        <w:rPr>
          <w:rFonts w:cs="Arial"/>
          <w:color w:val="000000"/>
        </w:rPr>
        <w:t xml:space="preserve">Oświadczenie </w:t>
      </w:r>
      <w:r w:rsidRPr="00A01A1E">
        <w:rPr>
          <w:rFonts w:cs="Arial"/>
          <w:color w:val="000000"/>
        </w:rPr>
        <w:tab/>
      </w:r>
    </w:p>
    <w:p w14:paraId="26CBA53F" w14:textId="77777777" w:rsidR="00A079D8" w:rsidRPr="00A01A1E" w:rsidRDefault="00A079D8" w:rsidP="00A079D8">
      <w:pPr>
        <w:rPr>
          <w:rFonts w:cs="Arial"/>
          <w:color w:val="000000"/>
        </w:rPr>
      </w:pPr>
    </w:p>
    <w:p w14:paraId="6D8F1FC6" w14:textId="77777777" w:rsidR="00A079D8" w:rsidRPr="00A01A1E" w:rsidRDefault="00A079D8" w:rsidP="00A079D8">
      <w:pPr>
        <w:rPr>
          <w:rFonts w:cs="Arial"/>
          <w:color w:val="000000"/>
        </w:rPr>
      </w:pPr>
    </w:p>
    <w:p w14:paraId="26C2F07C" w14:textId="1DF31B44" w:rsidR="00A079D8" w:rsidRPr="00A01A1E" w:rsidRDefault="00A079D8" w:rsidP="00A079D8">
      <w:pPr>
        <w:spacing w:before="120"/>
        <w:jc w:val="both"/>
        <w:rPr>
          <w:rFonts w:cs="Arial"/>
        </w:rPr>
      </w:pPr>
      <w:r w:rsidRPr="00A01A1E">
        <w:rPr>
          <w:rFonts w:cs="Arial"/>
        </w:rPr>
        <w:t xml:space="preserve">Przystępując do udziału w postępowaniu o udzielenie zamówienia pn.: </w:t>
      </w:r>
      <w:r w:rsidRPr="00A01A1E">
        <w:rPr>
          <w:rFonts w:cs="Arial"/>
          <w:b/>
        </w:rPr>
        <w:t>„</w:t>
      </w:r>
      <w:r w:rsidR="00EC14E1">
        <w:rPr>
          <w:b/>
        </w:rPr>
        <w:t>Zakup wraz z dostawą olejów i smarów w okresie 24 miesięcy</w:t>
      </w:r>
      <w:r w:rsidRPr="00A01A1E">
        <w:rPr>
          <w:rFonts w:cs="Arial"/>
          <w:b/>
        </w:rPr>
        <w:t>”</w:t>
      </w:r>
      <w:r w:rsidRPr="00A01A1E">
        <w:rPr>
          <w:rFonts w:cs="Arial"/>
          <w:color w:val="000000"/>
        </w:rPr>
        <w:t xml:space="preserve"> </w:t>
      </w:r>
      <w:r w:rsidRPr="00A01A1E">
        <w:rPr>
          <w:rFonts w:cs="Arial"/>
        </w:rPr>
        <w:t>i</w:t>
      </w:r>
      <w:r>
        <w:rPr>
          <w:rFonts w:cs="Arial"/>
        </w:rPr>
        <w:t> </w:t>
      </w:r>
      <w:r w:rsidRPr="00A01A1E">
        <w:rPr>
          <w:rFonts w:cs="Arial"/>
        </w:rPr>
        <w:t>będąc uprawnionym(-i) do składania oświadczeń w imieniu Wykonawcy oświadczam(y), że:</w:t>
      </w:r>
    </w:p>
    <w:p w14:paraId="1F907AC6" w14:textId="77777777" w:rsidR="00A079D8" w:rsidRPr="00A01A1E" w:rsidRDefault="00A079D8" w:rsidP="00A079D8">
      <w:pPr>
        <w:rPr>
          <w:rFonts w:cs="Arial"/>
          <w:color w:val="000000"/>
        </w:rPr>
      </w:pPr>
    </w:p>
    <w:p w14:paraId="04C2BA7A" w14:textId="4F242FAC" w:rsidR="00A079D8" w:rsidRPr="00A01A1E" w:rsidRDefault="00A079D8" w:rsidP="00A079D8">
      <w:pPr>
        <w:spacing w:line="259" w:lineRule="auto"/>
        <w:jc w:val="both"/>
        <w:rPr>
          <w:rFonts w:cs="Arial"/>
        </w:rPr>
      </w:pPr>
      <w:r w:rsidRPr="00A01A1E">
        <w:rPr>
          <w:rStyle w:val="markedcontent"/>
          <w:rFonts w:cs="Arial"/>
        </w:rPr>
        <w:t>nie zachodzą w stosunku do mnie przesłanki wykluczenia z postępowania na</w:t>
      </w:r>
      <w:r w:rsidRPr="00A01A1E">
        <w:rPr>
          <w:rFonts w:cs="Arial"/>
        </w:rPr>
        <w:br/>
      </w:r>
      <w:r w:rsidRPr="00A01A1E">
        <w:rPr>
          <w:rStyle w:val="markedcontent"/>
          <w:rFonts w:cs="Arial"/>
        </w:rPr>
        <w:t>podstawie art. 7 ust. 1 ustawy z dnia 13 kwietnia 2022 r. o szczególnych rozwiązaniach</w:t>
      </w:r>
      <w:r w:rsidRPr="00A01A1E">
        <w:rPr>
          <w:rFonts w:cs="Arial"/>
        </w:rPr>
        <w:br/>
      </w:r>
      <w:r w:rsidRPr="00A01A1E">
        <w:rPr>
          <w:rStyle w:val="markedcontent"/>
          <w:rFonts w:cs="Arial"/>
        </w:rPr>
        <w:t>w zakresie przeciwdziałania wspieraniu agresji na Ukrainę oraz służących ochronie</w:t>
      </w:r>
      <w:r w:rsidRPr="00A01A1E">
        <w:rPr>
          <w:rFonts w:cs="Arial"/>
        </w:rPr>
        <w:br/>
      </w:r>
      <w:r w:rsidRPr="00A01A1E">
        <w:rPr>
          <w:rStyle w:val="markedcontent"/>
          <w:rFonts w:cs="Arial"/>
        </w:rPr>
        <w:t>bezpieczeństwa narodowego (Dz. U. z 202</w:t>
      </w:r>
      <w:r w:rsidR="003F5725">
        <w:rPr>
          <w:rStyle w:val="markedcontent"/>
          <w:rFonts w:cs="Arial"/>
        </w:rPr>
        <w:t>3</w:t>
      </w:r>
      <w:r w:rsidRPr="00A01A1E">
        <w:rPr>
          <w:rStyle w:val="markedcontent"/>
          <w:rFonts w:cs="Arial"/>
        </w:rPr>
        <w:t xml:space="preserve">r. poz. </w:t>
      </w:r>
      <w:r w:rsidR="003F5725">
        <w:rPr>
          <w:rStyle w:val="markedcontent"/>
          <w:rFonts w:cs="Arial"/>
        </w:rPr>
        <w:t>129 z późn. zm.</w:t>
      </w:r>
      <w:r w:rsidRPr="00A01A1E">
        <w:rPr>
          <w:rStyle w:val="markedcontent"/>
          <w:rFonts w:cs="Arial"/>
        </w:rPr>
        <w:t>).</w:t>
      </w:r>
    </w:p>
    <w:p w14:paraId="3D7884CE" w14:textId="77777777" w:rsidR="00A079D8" w:rsidRPr="00A01A1E" w:rsidRDefault="00A079D8" w:rsidP="00A079D8">
      <w:pPr>
        <w:spacing w:line="259" w:lineRule="auto"/>
        <w:rPr>
          <w:rFonts w:cs="Arial"/>
          <w:b/>
        </w:rPr>
      </w:pPr>
    </w:p>
    <w:p w14:paraId="538BAC4D" w14:textId="77777777" w:rsidR="00A079D8" w:rsidRPr="00A01A1E" w:rsidRDefault="00A079D8" w:rsidP="00A079D8">
      <w:pPr>
        <w:spacing w:line="259" w:lineRule="auto"/>
        <w:rPr>
          <w:rFonts w:cs="Arial"/>
          <w:b/>
        </w:rPr>
      </w:pPr>
    </w:p>
    <w:p w14:paraId="305DDB2B" w14:textId="77777777" w:rsidR="00A079D8" w:rsidRPr="00A01A1E" w:rsidRDefault="00A079D8" w:rsidP="00A079D8">
      <w:pPr>
        <w:spacing w:line="259" w:lineRule="auto"/>
        <w:rPr>
          <w:rFonts w:cs="Arial"/>
          <w:b/>
        </w:rPr>
      </w:pPr>
    </w:p>
    <w:p w14:paraId="1BADC841" w14:textId="77777777" w:rsidR="00A079D8" w:rsidRPr="00A01A1E" w:rsidRDefault="00A079D8" w:rsidP="00A079D8">
      <w:pPr>
        <w:spacing w:line="259" w:lineRule="auto"/>
        <w:rPr>
          <w:rFonts w:cs="Arial"/>
          <w:b/>
        </w:rPr>
      </w:pPr>
    </w:p>
    <w:p w14:paraId="74E831F6" w14:textId="77777777" w:rsidR="00A079D8" w:rsidRPr="00A01A1E" w:rsidRDefault="00A079D8" w:rsidP="00A079D8">
      <w:pPr>
        <w:spacing w:line="259" w:lineRule="auto"/>
        <w:rPr>
          <w:rFonts w:cs="Arial"/>
          <w:b/>
        </w:rPr>
      </w:pPr>
    </w:p>
    <w:p w14:paraId="0AD1AE18" w14:textId="77777777" w:rsidR="00A079D8" w:rsidRPr="00A01A1E" w:rsidRDefault="00A079D8" w:rsidP="00A079D8">
      <w:pPr>
        <w:rPr>
          <w:rFonts w:cs="Arial"/>
        </w:rPr>
      </w:pPr>
    </w:p>
    <w:p w14:paraId="29108EC9" w14:textId="77777777" w:rsidR="00A079D8" w:rsidRPr="00A01A1E" w:rsidRDefault="00A079D8" w:rsidP="00A079D8">
      <w:pPr>
        <w:rPr>
          <w:rFonts w:cs="Arial"/>
        </w:rPr>
      </w:pPr>
    </w:p>
    <w:p w14:paraId="7B42741B" w14:textId="77777777" w:rsidR="00A079D8" w:rsidRPr="00A01A1E" w:rsidRDefault="00A079D8" w:rsidP="00A079D8">
      <w:pPr>
        <w:jc w:val="both"/>
        <w:rPr>
          <w:rFonts w:cs="Arial"/>
          <w:color w:val="000000"/>
        </w:rPr>
      </w:pPr>
      <w:r w:rsidRPr="00A01A1E">
        <w:rPr>
          <w:rFonts w:cs="Arial"/>
          <w:color w:val="000000"/>
        </w:rPr>
        <w:t>...............................................</w:t>
      </w:r>
      <w:r w:rsidRPr="00A01A1E">
        <w:rPr>
          <w:rFonts w:cs="Arial"/>
          <w:color w:val="000000"/>
        </w:rPr>
        <w:tab/>
      </w:r>
      <w:r w:rsidRPr="00A01A1E">
        <w:rPr>
          <w:rFonts w:cs="Arial"/>
          <w:color w:val="000000"/>
        </w:rPr>
        <w:tab/>
      </w:r>
      <w:r w:rsidRPr="00A01A1E">
        <w:rPr>
          <w:rFonts w:cs="Arial"/>
          <w:color w:val="000000"/>
        </w:rPr>
        <w:tab/>
        <w:t xml:space="preserve">          ..................................................</w:t>
      </w:r>
    </w:p>
    <w:p w14:paraId="3F6D2DC3" w14:textId="77777777" w:rsidR="00A079D8" w:rsidRPr="00A01A1E" w:rsidRDefault="00A079D8" w:rsidP="00A079D8">
      <w:pPr>
        <w:ind w:left="5664" w:hanging="5004"/>
        <w:jc w:val="both"/>
        <w:rPr>
          <w:rFonts w:cs="Arial"/>
          <w:color w:val="000000"/>
          <w:sz w:val="18"/>
          <w:szCs w:val="18"/>
        </w:rPr>
      </w:pPr>
      <w:r w:rsidRPr="00A01A1E">
        <w:rPr>
          <w:rFonts w:cs="Arial"/>
          <w:color w:val="000000"/>
        </w:rPr>
        <w:t>(miejsce i data)</w:t>
      </w:r>
      <w:r w:rsidRPr="00A01A1E">
        <w:rPr>
          <w:rFonts w:cs="Arial"/>
          <w:color w:val="000000"/>
        </w:rPr>
        <w:tab/>
        <w:t xml:space="preserve"> </w:t>
      </w:r>
      <w:r w:rsidRPr="00A01A1E">
        <w:rPr>
          <w:rFonts w:cs="Arial"/>
          <w:color w:val="000000"/>
          <w:sz w:val="18"/>
          <w:szCs w:val="18"/>
        </w:rPr>
        <w:t>(podpis osoby uprawnionej do składania oświadczeń woli w imieniu Wykonawcy)</w:t>
      </w:r>
    </w:p>
    <w:p w14:paraId="5A8178B7" w14:textId="77777777" w:rsidR="00A079D8" w:rsidRPr="00A01A1E" w:rsidRDefault="00A079D8" w:rsidP="00A079D8">
      <w:pPr>
        <w:rPr>
          <w:rFonts w:cs="Arial"/>
        </w:rPr>
      </w:pPr>
    </w:p>
    <w:p w14:paraId="5CEEA77C" w14:textId="21B4E988" w:rsidR="00FA1450" w:rsidRPr="005D372F" w:rsidRDefault="00A079D8" w:rsidP="00A079D8">
      <w:pPr>
        <w:spacing w:line="259" w:lineRule="auto"/>
        <w:jc w:val="right"/>
        <w:rPr>
          <w:rFonts w:cs="Arial"/>
          <w:b/>
        </w:rPr>
      </w:pPr>
      <w:r w:rsidRPr="00A01A1E">
        <w:rPr>
          <w:rFonts w:cs="Arial"/>
          <w:b/>
        </w:rPr>
        <w:br w:type="page"/>
      </w:r>
      <w:r w:rsidR="00FA1450" w:rsidRPr="005D372F">
        <w:rPr>
          <w:rFonts w:cs="Arial"/>
          <w:b/>
        </w:rPr>
        <w:lastRenderedPageBreak/>
        <w:t xml:space="preserve">Załącznik nr </w:t>
      </w:r>
      <w:r w:rsidR="003F5725">
        <w:rPr>
          <w:rFonts w:cs="Arial"/>
          <w:b/>
        </w:rPr>
        <w:t>9</w:t>
      </w:r>
    </w:p>
    <w:p w14:paraId="4A9C158A" w14:textId="77777777" w:rsidR="00FA1450" w:rsidRPr="005D372F" w:rsidRDefault="00FA1450" w:rsidP="00FA1450">
      <w:pPr>
        <w:jc w:val="right"/>
        <w:rPr>
          <w:rFonts w:cs="Arial"/>
          <w:b/>
        </w:rPr>
      </w:pPr>
      <w:r w:rsidRPr="005D372F">
        <w:rPr>
          <w:rFonts w:cs="Arial"/>
          <w:b/>
        </w:rPr>
        <w:t>do oferty</w:t>
      </w:r>
    </w:p>
    <w:p w14:paraId="60F332A3" w14:textId="77777777" w:rsidR="00FA1450" w:rsidRPr="005D372F" w:rsidRDefault="00FA1450" w:rsidP="00FA1450">
      <w:pPr>
        <w:rPr>
          <w:rFonts w:cs="Arial"/>
        </w:rPr>
      </w:pPr>
    </w:p>
    <w:p w14:paraId="6CEA7972" w14:textId="77777777" w:rsidR="00FA1450" w:rsidRPr="005D372F" w:rsidRDefault="00FA1450" w:rsidP="00FA1450">
      <w:pPr>
        <w:rPr>
          <w:rFonts w:cs="Arial"/>
        </w:rPr>
      </w:pPr>
    </w:p>
    <w:p w14:paraId="7A41E945" w14:textId="77777777" w:rsidR="00FA1450" w:rsidRPr="005D372F" w:rsidRDefault="00FA1450" w:rsidP="00FA1450">
      <w:pPr>
        <w:rPr>
          <w:rFonts w:cs="Arial"/>
        </w:rPr>
      </w:pPr>
    </w:p>
    <w:p w14:paraId="4D9EFAC5" w14:textId="77777777" w:rsidR="00FA1450" w:rsidRPr="005D372F" w:rsidRDefault="00FA1450" w:rsidP="00FA1450">
      <w:pPr>
        <w:jc w:val="both"/>
        <w:rPr>
          <w:rFonts w:cs="Arial"/>
          <w:color w:val="000000"/>
        </w:rPr>
      </w:pPr>
      <w:r w:rsidRPr="005D372F">
        <w:rPr>
          <w:rFonts w:cs="Arial"/>
          <w:color w:val="000000"/>
        </w:rPr>
        <w:t>............................................................</w:t>
      </w:r>
    </w:p>
    <w:p w14:paraId="67073766" w14:textId="77777777" w:rsidR="00FA1450" w:rsidRPr="005D372F" w:rsidRDefault="00FA1450" w:rsidP="00FA1450">
      <w:pPr>
        <w:jc w:val="both"/>
        <w:rPr>
          <w:rFonts w:cs="Arial"/>
          <w:color w:val="000000"/>
        </w:rPr>
      </w:pPr>
      <w:r w:rsidRPr="005D372F">
        <w:rPr>
          <w:rFonts w:cs="Arial"/>
          <w:color w:val="000000"/>
        </w:rPr>
        <w:t>( pieczęć nagłówkowa Wykonawcy)</w:t>
      </w:r>
    </w:p>
    <w:p w14:paraId="1AE52A1C" w14:textId="77777777" w:rsidR="00FA1450" w:rsidRPr="005D372F" w:rsidRDefault="00FA1450" w:rsidP="00FA1450">
      <w:pPr>
        <w:jc w:val="right"/>
        <w:rPr>
          <w:rFonts w:cs="Arial"/>
          <w:color w:val="000000"/>
        </w:rPr>
      </w:pPr>
    </w:p>
    <w:p w14:paraId="648D36C8" w14:textId="77777777" w:rsidR="00FA1450" w:rsidRPr="005D372F" w:rsidRDefault="00FA1450" w:rsidP="00FA1450">
      <w:pPr>
        <w:jc w:val="right"/>
        <w:rPr>
          <w:rFonts w:cs="Arial"/>
          <w:color w:val="000000"/>
        </w:rPr>
      </w:pPr>
    </w:p>
    <w:p w14:paraId="187B82DB" w14:textId="77777777" w:rsidR="00FA1450" w:rsidRPr="005D372F" w:rsidRDefault="00FA1450" w:rsidP="00FA1450">
      <w:pPr>
        <w:jc w:val="right"/>
        <w:rPr>
          <w:rFonts w:cs="Arial"/>
          <w:color w:val="000000"/>
        </w:rPr>
      </w:pPr>
    </w:p>
    <w:p w14:paraId="5557CA1F" w14:textId="77777777" w:rsidR="00FA1450" w:rsidRPr="005D372F" w:rsidRDefault="00FA1450" w:rsidP="00FA1450">
      <w:pPr>
        <w:jc w:val="right"/>
        <w:rPr>
          <w:rFonts w:cs="Arial"/>
          <w:color w:val="000000"/>
        </w:rPr>
      </w:pPr>
    </w:p>
    <w:p w14:paraId="23F1FACE" w14:textId="77777777" w:rsidR="00FA1450" w:rsidRPr="005D372F" w:rsidRDefault="00FA1450" w:rsidP="00FA1450">
      <w:pPr>
        <w:jc w:val="center"/>
        <w:rPr>
          <w:rFonts w:cs="Arial"/>
          <w:color w:val="000000"/>
        </w:rPr>
      </w:pPr>
      <w:r w:rsidRPr="005D372F">
        <w:rPr>
          <w:rFonts w:cs="Arial"/>
          <w:color w:val="000000"/>
        </w:rPr>
        <w:t xml:space="preserve">Oświadczenie </w:t>
      </w:r>
      <w:r w:rsidRPr="005D372F">
        <w:rPr>
          <w:rFonts w:cs="Arial"/>
          <w:color w:val="000000"/>
        </w:rPr>
        <w:tab/>
      </w:r>
    </w:p>
    <w:p w14:paraId="152F67C3" w14:textId="77777777" w:rsidR="00FA1450" w:rsidRPr="005D372F" w:rsidRDefault="00FA1450" w:rsidP="00FA1450">
      <w:pPr>
        <w:rPr>
          <w:rFonts w:cs="Arial"/>
          <w:color w:val="000000"/>
        </w:rPr>
      </w:pPr>
    </w:p>
    <w:p w14:paraId="56AC5CC9" w14:textId="77777777" w:rsidR="00FA1450" w:rsidRPr="005D372F" w:rsidRDefault="00FA1450" w:rsidP="00FA1450">
      <w:pPr>
        <w:rPr>
          <w:rFonts w:cs="Arial"/>
          <w:color w:val="000000"/>
        </w:rPr>
      </w:pPr>
    </w:p>
    <w:p w14:paraId="2D7066A9" w14:textId="77777777" w:rsidR="00FA1450" w:rsidRPr="005D372F" w:rsidRDefault="00FA1450" w:rsidP="00FA1450">
      <w:pPr>
        <w:rPr>
          <w:rFonts w:cs="Arial"/>
          <w:color w:val="000000"/>
        </w:rPr>
      </w:pPr>
      <w:r w:rsidRPr="005D372F">
        <w:rPr>
          <w:rFonts w:cs="Arial"/>
          <w:color w:val="000000"/>
        </w:rPr>
        <w:t xml:space="preserve"> </w:t>
      </w:r>
    </w:p>
    <w:p w14:paraId="4C1F1A7D" w14:textId="77777777" w:rsidR="00FA1450" w:rsidRPr="005D372F" w:rsidRDefault="00FA1450" w:rsidP="00FA1450">
      <w:pPr>
        <w:jc w:val="both"/>
        <w:rPr>
          <w:rFonts w:cs="Arial"/>
          <w:color w:val="000000"/>
        </w:rPr>
      </w:pPr>
      <w:r w:rsidRPr="005D372F">
        <w:rPr>
          <w:rFonts w:cs="Arial"/>
          <w:color w:val="00000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604816FC" w14:textId="77777777" w:rsidR="00FA1450" w:rsidRPr="005D372F" w:rsidRDefault="00FA1450" w:rsidP="00FA1450">
      <w:pPr>
        <w:rPr>
          <w:rFonts w:cs="Arial"/>
        </w:rPr>
      </w:pPr>
    </w:p>
    <w:p w14:paraId="48A698C3" w14:textId="77777777" w:rsidR="00FA1450" w:rsidRPr="005D372F" w:rsidRDefault="00FA1450" w:rsidP="00FA1450">
      <w:pPr>
        <w:rPr>
          <w:rFonts w:cs="Arial"/>
        </w:rPr>
      </w:pPr>
    </w:p>
    <w:p w14:paraId="3A3F5B2A" w14:textId="77777777" w:rsidR="00FA1450" w:rsidRPr="005D372F" w:rsidRDefault="00FA1450" w:rsidP="00FA1450">
      <w:pPr>
        <w:rPr>
          <w:rFonts w:cs="Arial"/>
        </w:rPr>
      </w:pPr>
    </w:p>
    <w:p w14:paraId="2B992A6F" w14:textId="77777777" w:rsidR="00FA1450" w:rsidRDefault="00FA1450" w:rsidP="00FA1450">
      <w:pPr>
        <w:rPr>
          <w:rFonts w:cs="Arial"/>
        </w:rPr>
      </w:pPr>
    </w:p>
    <w:p w14:paraId="2DFDA570" w14:textId="77777777" w:rsidR="00FA1450" w:rsidRDefault="00FA1450" w:rsidP="00FA1450">
      <w:pPr>
        <w:rPr>
          <w:rFonts w:cs="Arial"/>
        </w:rPr>
      </w:pPr>
    </w:p>
    <w:p w14:paraId="76C08D9B" w14:textId="77777777" w:rsidR="00FA1450" w:rsidRPr="005D372F" w:rsidRDefault="00FA1450" w:rsidP="00FA1450">
      <w:pPr>
        <w:rPr>
          <w:rFonts w:cs="Arial"/>
        </w:rPr>
      </w:pPr>
    </w:p>
    <w:p w14:paraId="54055DEE" w14:textId="77777777" w:rsidR="00FA1450" w:rsidRPr="005D372F" w:rsidRDefault="00FA1450" w:rsidP="00FA1450">
      <w:pPr>
        <w:rPr>
          <w:rFonts w:cs="Arial"/>
        </w:rPr>
      </w:pPr>
    </w:p>
    <w:p w14:paraId="6CF15F94" w14:textId="77777777" w:rsidR="00FA1450" w:rsidRPr="005D372F" w:rsidRDefault="00FA1450" w:rsidP="00FA1450">
      <w:pPr>
        <w:jc w:val="both"/>
        <w:rPr>
          <w:rFonts w:cs="Arial"/>
          <w:color w:val="000000"/>
        </w:rPr>
      </w:pPr>
      <w:r w:rsidRPr="005D372F">
        <w:rPr>
          <w:rFonts w:cs="Arial"/>
          <w:color w:val="000000"/>
        </w:rPr>
        <w:t>...............................................</w:t>
      </w:r>
      <w:r w:rsidRPr="005D372F">
        <w:rPr>
          <w:rFonts w:cs="Arial"/>
          <w:color w:val="000000"/>
        </w:rPr>
        <w:tab/>
      </w:r>
      <w:r w:rsidRPr="005D372F">
        <w:rPr>
          <w:rFonts w:cs="Arial"/>
          <w:color w:val="000000"/>
        </w:rPr>
        <w:tab/>
      </w:r>
      <w:r w:rsidRPr="005D372F">
        <w:rPr>
          <w:rFonts w:cs="Arial"/>
          <w:color w:val="000000"/>
        </w:rPr>
        <w:tab/>
        <w:t xml:space="preserve">          ..................................................</w:t>
      </w:r>
    </w:p>
    <w:p w14:paraId="02ECB518" w14:textId="77777777" w:rsidR="00FA1450" w:rsidRPr="005D372F" w:rsidRDefault="00FA1450" w:rsidP="00FA1450">
      <w:pPr>
        <w:ind w:left="5664" w:hanging="5004"/>
        <w:jc w:val="both"/>
        <w:rPr>
          <w:ins w:id="19" w:author="awilk" w:date="2005-04-15T09:29:00Z"/>
          <w:rFonts w:cs="Arial"/>
          <w:color w:val="000000"/>
          <w:sz w:val="18"/>
          <w:szCs w:val="18"/>
        </w:rPr>
      </w:pPr>
      <w:r w:rsidRPr="005D372F">
        <w:rPr>
          <w:rFonts w:cs="Arial"/>
          <w:color w:val="000000"/>
        </w:rPr>
        <w:t>(miejsce i data)</w:t>
      </w:r>
      <w:r w:rsidRPr="005D372F">
        <w:rPr>
          <w:rFonts w:cs="Arial"/>
          <w:color w:val="000000"/>
        </w:rPr>
        <w:tab/>
        <w:t xml:space="preserve"> </w:t>
      </w:r>
      <w:r w:rsidRPr="005D372F">
        <w:rPr>
          <w:rFonts w:cs="Arial"/>
          <w:color w:val="000000"/>
          <w:sz w:val="18"/>
          <w:szCs w:val="18"/>
        </w:rPr>
        <w:t>(podpis osoby uprawnionej do składania oświadczeń woli w imieniu Wykonawcy)</w:t>
      </w:r>
    </w:p>
    <w:p w14:paraId="4DEC04CD" w14:textId="77777777" w:rsidR="00FA1450" w:rsidRPr="005D372F" w:rsidRDefault="00FA1450" w:rsidP="00FA1450">
      <w:pPr>
        <w:rPr>
          <w:rFonts w:cs="Arial"/>
        </w:rPr>
      </w:pPr>
    </w:p>
    <w:p w14:paraId="72811752" w14:textId="77777777" w:rsidR="00FA1450" w:rsidRPr="005D372F" w:rsidRDefault="00FA1450" w:rsidP="00FA1450">
      <w:pPr>
        <w:rPr>
          <w:rFonts w:cs="Arial"/>
        </w:rPr>
      </w:pPr>
    </w:p>
    <w:p w14:paraId="5D689661" w14:textId="77777777" w:rsidR="00FA1450" w:rsidRPr="005D372F" w:rsidRDefault="00FA1450" w:rsidP="00FA1450">
      <w:pPr>
        <w:rPr>
          <w:rFonts w:cs="Arial"/>
        </w:rPr>
      </w:pPr>
    </w:p>
    <w:p w14:paraId="105DEF2B" w14:textId="77777777" w:rsidR="00FA1450" w:rsidRPr="005D372F" w:rsidRDefault="00FA1450" w:rsidP="00FA1450">
      <w:pPr>
        <w:rPr>
          <w:rFonts w:cs="Arial"/>
        </w:rPr>
      </w:pPr>
    </w:p>
    <w:p w14:paraId="7EACF59F" w14:textId="77777777" w:rsidR="00FA1450" w:rsidRPr="005D372F" w:rsidRDefault="00FA1450" w:rsidP="00FA1450">
      <w:pPr>
        <w:rPr>
          <w:rFonts w:cs="Arial"/>
        </w:rPr>
      </w:pPr>
    </w:p>
    <w:p w14:paraId="4C57CD05" w14:textId="77777777" w:rsidR="00FA1450" w:rsidRPr="005D372F" w:rsidRDefault="00FA1450" w:rsidP="00FA1450">
      <w:pPr>
        <w:rPr>
          <w:rFonts w:cs="Arial"/>
        </w:rPr>
      </w:pPr>
    </w:p>
    <w:p w14:paraId="5F61272F" w14:textId="77777777" w:rsidR="00FA1450" w:rsidRPr="005D372F" w:rsidRDefault="00FA1450" w:rsidP="00FA1450">
      <w:pPr>
        <w:rPr>
          <w:rFonts w:cs="Arial"/>
        </w:rPr>
      </w:pPr>
    </w:p>
    <w:p w14:paraId="2D292545" w14:textId="77777777" w:rsidR="00FA1450" w:rsidRPr="005D372F" w:rsidRDefault="00FA1450" w:rsidP="00FA1450">
      <w:pPr>
        <w:rPr>
          <w:rFonts w:cs="Arial"/>
        </w:rPr>
      </w:pPr>
    </w:p>
    <w:p w14:paraId="1E8790D3" w14:textId="77777777" w:rsidR="00FA1450" w:rsidRPr="005D372F" w:rsidRDefault="00FA1450" w:rsidP="00FA1450">
      <w:pPr>
        <w:rPr>
          <w:rFonts w:cs="Arial"/>
        </w:rPr>
      </w:pPr>
    </w:p>
    <w:p w14:paraId="51CBB070" w14:textId="77777777" w:rsidR="00FA1450" w:rsidRPr="005D372F" w:rsidRDefault="00FA1450" w:rsidP="00FA1450">
      <w:pPr>
        <w:rPr>
          <w:rFonts w:cs="Arial"/>
        </w:rPr>
      </w:pPr>
    </w:p>
    <w:p w14:paraId="0E3CA4F6" w14:textId="77777777" w:rsidR="00FA1450" w:rsidRPr="005D372F" w:rsidRDefault="00FA1450" w:rsidP="00FA1450">
      <w:pPr>
        <w:jc w:val="both"/>
        <w:rPr>
          <w:rFonts w:cs="Arial"/>
        </w:rPr>
      </w:pPr>
      <w:r w:rsidRPr="005D372F">
        <w:rPr>
          <w:rFonts w:cs="Arial"/>
        </w:rPr>
        <w:t>______________________________</w:t>
      </w:r>
    </w:p>
    <w:p w14:paraId="479136E7" w14:textId="77777777" w:rsidR="00FA1450" w:rsidRPr="005D372F" w:rsidRDefault="00FA1450" w:rsidP="00FA1450">
      <w:pPr>
        <w:jc w:val="both"/>
        <w:rPr>
          <w:rFonts w:cs="Arial"/>
        </w:rPr>
      </w:pPr>
    </w:p>
    <w:p w14:paraId="28F404FA" w14:textId="77777777" w:rsidR="00FA1450" w:rsidRPr="005D372F" w:rsidRDefault="00FA1450" w:rsidP="00FA1450">
      <w:pPr>
        <w:jc w:val="both"/>
        <w:rPr>
          <w:rFonts w:cs="Arial"/>
          <w:sz w:val="18"/>
          <w:szCs w:val="18"/>
        </w:rPr>
      </w:pPr>
      <w:r w:rsidRPr="005D372F">
        <w:rPr>
          <w:rFonts w:cs="Arial"/>
          <w:sz w:val="18"/>
          <w:szCs w:val="18"/>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46FA21E" w14:textId="77777777" w:rsidR="00FA1450" w:rsidRPr="005D372F" w:rsidRDefault="00FA1450" w:rsidP="00FA1450">
      <w:pPr>
        <w:jc w:val="both"/>
        <w:rPr>
          <w:rFonts w:cs="Arial"/>
          <w:sz w:val="18"/>
          <w:szCs w:val="18"/>
        </w:rPr>
      </w:pPr>
    </w:p>
    <w:p w14:paraId="39AB34B0" w14:textId="77777777" w:rsidR="00FA1450" w:rsidRPr="005D372F" w:rsidRDefault="00FA1450" w:rsidP="00FA1450">
      <w:pPr>
        <w:jc w:val="both"/>
        <w:rPr>
          <w:rFonts w:cs="Arial"/>
          <w:sz w:val="18"/>
          <w:szCs w:val="18"/>
        </w:rPr>
      </w:pPr>
      <w:r w:rsidRPr="005D372F">
        <w:rPr>
          <w:rFonts w:cs="Arial"/>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10AF7" w14:textId="77777777" w:rsidR="00FA1450" w:rsidRPr="005D372F" w:rsidRDefault="00FA1450" w:rsidP="00FA1450">
      <w:pPr>
        <w:rPr>
          <w:rFonts w:cs="Arial"/>
          <w:sz w:val="18"/>
          <w:szCs w:val="18"/>
        </w:rPr>
      </w:pPr>
    </w:p>
    <w:p w14:paraId="40DEAD6D" w14:textId="77777777" w:rsidR="00FA1450" w:rsidRDefault="00FA1450" w:rsidP="00FA1450"/>
    <w:p w14:paraId="3A013F85" w14:textId="77777777" w:rsidR="00AD6C52" w:rsidRDefault="00AD6C52"/>
    <w:sectPr w:rsidR="00AD6C52" w:rsidSect="002C02AC">
      <w:footerReference w:type="even" r:id="rId23"/>
      <w:pgSz w:w="11906" w:h="16838" w:code="9"/>
      <w:pgMar w:top="851" w:right="1418" w:bottom="624" w:left="1418"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87CBA" w14:textId="77777777" w:rsidR="00951D47" w:rsidRDefault="00951D47">
      <w:r>
        <w:separator/>
      </w:r>
    </w:p>
  </w:endnote>
  <w:endnote w:type="continuationSeparator" w:id="0">
    <w:p w14:paraId="4D14A482" w14:textId="77777777" w:rsidR="00951D47" w:rsidRDefault="00951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Yu Gothic"/>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cs="Arial"/>
        <w:sz w:val="14"/>
        <w:szCs w:val="14"/>
      </w:rPr>
      <w:id w:val="-1449773586"/>
      <w:docPartObj>
        <w:docPartGallery w:val="Page Numbers (Bottom of Page)"/>
        <w:docPartUnique/>
      </w:docPartObj>
    </w:sdtPr>
    <w:sdtEndPr>
      <w:rPr>
        <w:color w:val="808080" w:themeColor="background1" w:themeShade="80"/>
      </w:rPr>
    </w:sdtEndPr>
    <w:sdtContent>
      <w:p w14:paraId="2B81292F" w14:textId="608F981E" w:rsidR="00A31455" w:rsidRPr="00A31455" w:rsidRDefault="00A31455" w:rsidP="00A31455">
        <w:pPr>
          <w:pStyle w:val="Stopka"/>
          <w:rPr>
            <w:rFonts w:cs="Arial"/>
            <w:color w:val="808080" w:themeColor="background1" w:themeShade="80"/>
            <w:sz w:val="14"/>
            <w:szCs w:val="14"/>
          </w:rPr>
        </w:pPr>
        <w:r w:rsidRPr="00A31455">
          <w:rPr>
            <w:rFonts w:cs="Arial"/>
            <w:noProof/>
            <w:color w:val="808080" w:themeColor="background1" w:themeShade="80"/>
            <w:sz w:val="14"/>
            <w:szCs w:val="14"/>
          </w:rPr>
          <mc:AlternateContent>
            <mc:Choice Requires="wps">
              <w:drawing>
                <wp:anchor distT="0" distB="0" distL="114300" distR="114300" simplePos="0" relativeHeight="251662336" behindDoc="0" locked="0" layoutInCell="1" allowOverlap="1" wp14:anchorId="45E258F7" wp14:editId="177BC89C">
                  <wp:simplePos x="0" y="0"/>
                  <wp:positionH relativeFrom="column">
                    <wp:posOffset>-699618</wp:posOffset>
                  </wp:positionH>
                  <wp:positionV relativeFrom="paragraph">
                    <wp:posOffset>-30707</wp:posOffset>
                  </wp:positionV>
                  <wp:extent cx="7526740" cy="20471"/>
                  <wp:effectExtent l="0" t="0" r="36195" b="36830"/>
                  <wp:wrapNone/>
                  <wp:docPr id="1" name="Łącznik prosty 1"/>
                  <wp:cNvGraphicFramePr/>
                  <a:graphic xmlns:a="http://schemas.openxmlformats.org/drawingml/2006/main">
                    <a:graphicData uri="http://schemas.microsoft.com/office/word/2010/wordprocessingShape">
                      <wps:wsp>
                        <wps:cNvCnPr/>
                        <wps:spPr>
                          <a:xfrm flipV="1">
                            <a:off x="0" y="0"/>
                            <a:ext cx="7526740" cy="2047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9A417C" id="Łącznik prosty 1"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55.1pt,-2.4pt" to="537.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" strokecolor="#4472c4 [3204]" strokeweight=".5pt">
                  <v:stroke joinstyle="miter"/>
                </v:line>
              </w:pict>
            </mc:Fallback>
          </mc:AlternateContent>
        </w:r>
        <w:r w:rsidRPr="00A31455">
          <w:rPr>
            <w:rFonts w:cs="Arial"/>
            <w:color w:val="808080" w:themeColor="background1" w:themeShade="80"/>
            <w:sz w:val="14"/>
            <w:szCs w:val="14"/>
          </w:rPr>
          <w:t xml:space="preserve">Znak sprawy: </w:t>
        </w:r>
        <w:r w:rsidR="004F603B">
          <w:rPr>
            <w:rFonts w:cs="Arial"/>
            <w:color w:val="808080" w:themeColor="background1" w:themeShade="80"/>
            <w:sz w:val="14"/>
            <w:szCs w:val="14"/>
          </w:rPr>
          <w:t>22</w:t>
        </w:r>
        <w:r w:rsidRPr="00A31455">
          <w:rPr>
            <w:rFonts w:cs="Arial"/>
            <w:color w:val="808080" w:themeColor="background1" w:themeShade="80"/>
            <w:sz w:val="14"/>
            <w:szCs w:val="14"/>
          </w:rPr>
          <w:t>/202</w:t>
        </w:r>
        <w:r w:rsidR="004F603B">
          <w:rPr>
            <w:rFonts w:cs="Arial"/>
            <w:color w:val="808080" w:themeColor="background1" w:themeShade="80"/>
            <w:sz w:val="14"/>
            <w:szCs w:val="14"/>
          </w:rPr>
          <w:t>4</w:t>
        </w:r>
        <w:r w:rsidRPr="00A31455">
          <w:rPr>
            <w:rFonts w:cs="Arial"/>
            <w:color w:val="808080" w:themeColor="background1" w:themeShade="80"/>
            <w:sz w:val="14"/>
            <w:szCs w:val="14"/>
          </w:rPr>
          <w:t>/KSz</w:t>
        </w:r>
        <w:r w:rsidRPr="00A31455">
          <w:rPr>
            <w:rFonts w:cs="Arial"/>
            <w:color w:val="808080" w:themeColor="background1" w:themeShade="80"/>
            <w:sz w:val="14"/>
            <w:szCs w:val="14"/>
          </w:rPr>
          <w:tab/>
          <w:t xml:space="preserve">                             Zakup wraz z dostawą olejów i smarów w okresie 12 miesięcy                                                                 </w:t>
        </w:r>
        <w:r w:rsidRPr="00A31455">
          <w:rPr>
            <w:rFonts w:eastAsiaTheme="majorEastAsia" w:cs="Arial"/>
            <w:color w:val="808080" w:themeColor="background1" w:themeShade="80"/>
            <w:sz w:val="14"/>
            <w:szCs w:val="14"/>
          </w:rPr>
          <w:t xml:space="preserve">str. </w:t>
        </w:r>
        <w:r w:rsidRPr="00A31455">
          <w:rPr>
            <w:rFonts w:eastAsiaTheme="minorEastAsia" w:cs="Arial"/>
            <w:color w:val="808080" w:themeColor="background1" w:themeShade="80"/>
            <w:sz w:val="14"/>
            <w:szCs w:val="14"/>
          </w:rPr>
          <w:fldChar w:fldCharType="begin"/>
        </w:r>
        <w:r w:rsidRPr="00A31455">
          <w:rPr>
            <w:rFonts w:cs="Arial"/>
            <w:color w:val="808080" w:themeColor="background1" w:themeShade="80"/>
            <w:sz w:val="14"/>
            <w:szCs w:val="14"/>
          </w:rPr>
          <w:instrText>PAGE    \* MERGEFORMAT</w:instrText>
        </w:r>
        <w:r w:rsidRPr="00A31455">
          <w:rPr>
            <w:rFonts w:eastAsiaTheme="minorEastAsia" w:cs="Arial"/>
            <w:color w:val="808080" w:themeColor="background1" w:themeShade="80"/>
            <w:sz w:val="14"/>
            <w:szCs w:val="14"/>
          </w:rPr>
          <w:fldChar w:fldCharType="separate"/>
        </w:r>
        <w:r w:rsidRPr="00A31455">
          <w:rPr>
            <w:rFonts w:eastAsiaTheme="majorEastAsia" w:cs="Arial"/>
            <w:color w:val="808080" w:themeColor="background1" w:themeShade="80"/>
            <w:sz w:val="14"/>
            <w:szCs w:val="14"/>
          </w:rPr>
          <w:t>2</w:t>
        </w:r>
        <w:r w:rsidRPr="00A31455">
          <w:rPr>
            <w:rFonts w:eastAsiaTheme="majorEastAsia" w:cs="Arial"/>
            <w:color w:val="808080" w:themeColor="background1" w:themeShade="80"/>
            <w:sz w:val="14"/>
            <w:szCs w:val="14"/>
          </w:rPr>
          <w:fldChar w:fldCharType="end"/>
        </w:r>
      </w:p>
    </w:sdtContent>
  </w:sdt>
  <w:p w14:paraId="6142D7CE" w14:textId="59FBC9FF" w:rsidR="00346515" w:rsidRPr="00A31455" w:rsidRDefault="00346515" w:rsidP="005B6A82">
    <w:pPr>
      <w:pStyle w:val="Stopka"/>
      <w:rPr>
        <w:rFonts w:cs="Arial"/>
        <w:color w:val="80808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1B29" w14:textId="77777777" w:rsidR="00346515" w:rsidRDefault="00346515" w:rsidP="005B6A8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642A8CC" w14:textId="77777777" w:rsidR="00346515" w:rsidRDefault="00346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97032" w14:textId="77777777" w:rsidR="00951D47" w:rsidRDefault="00951D47">
      <w:r>
        <w:separator/>
      </w:r>
    </w:p>
  </w:footnote>
  <w:footnote w:type="continuationSeparator" w:id="0">
    <w:p w14:paraId="43F7AC4E" w14:textId="77777777" w:rsidR="00951D47" w:rsidRDefault="00951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00ADF" w14:textId="77777777" w:rsidR="00346515" w:rsidRDefault="00346515" w:rsidP="005B6A82">
    <w:pPr>
      <w:pStyle w:val="Nagwek"/>
      <w:jc w:val="center"/>
      <w:rPr>
        <w:b/>
        <w:sz w:val="18"/>
        <w:szCs w:val="18"/>
      </w:rPr>
    </w:pPr>
    <w:r>
      <w:rPr>
        <w:noProof/>
      </w:rPr>
      <w:drawing>
        <wp:anchor distT="0" distB="0" distL="114300" distR="114300" simplePos="0" relativeHeight="251660288" behindDoc="1" locked="0" layoutInCell="1" allowOverlap="1" wp14:anchorId="5751413C" wp14:editId="63408C3D">
          <wp:simplePos x="0" y="0"/>
          <wp:positionH relativeFrom="column">
            <wp:posOffset>64135</wp:posOffset>
          </wp:positionH>
          <wp:positionV relativeFrom="paragraph">
            <wp:posOffset>-99060</wp:posOffset>
          </wp:positionV>
          <wp:extent cx="689610" cy="685800"/>
          <wp:effectExtent l="19050" t="0" r="0" b="0"/>
          <wp:wrapNone/>
          <wp:docPr id="4" name="Obraz 8" descr="Logo ZWi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Logo ZWiK2"/>
                  <pic:cNvPicPr>
                    <a:picLocks noChangeAspect="1" noChangeArrowheads="1"/>
                  </pic:cNvPicPr>
                </pic:nvPicPr>
                <pic:blipFill>
                  <a:blip r:embed="rId1"/>
                  <a:srcRect/>
                  <a:stretch>
                    <a:fillRect/>
                  </a:stretch>
                </pic:blipFill>
                <pic:spPr bwMode="auto">
                  <a:xfrm>
                    <a:off x="0" y="0"/>
                    <a:ext cx="689610" cy="685800"/>
                  </a:xfrm>
                  <a:prstGeom prst="rect">
                    <a:avLst/>
                  </a:prstGeom>
                  <a:noFill/>
                  <a:ln w="9525">
                    <a:noFill/>
                    <a:miter lim="800000"/>
                    <a:headEnd/>
                    <a:tailEnd/>
                  </a:ln>
                </pic:spPr>
              </pic:pic>
            </a:graphicData>
          </a:graphic>
        </wp:anchor>
      </w:drawing>
    </w:r>
    <w:r>
      <w:rPr>
        <w:b/>
        <w:sz w:val="18"/>
        <w:szCs w:val="18"/>
      </w:rPr>
      <w:t>Zakład Wodociągów i Kanalizacji Sp. z o.o.</w:t>
    </w:r>
  </w:p>
  <w:p w14:paraId="309DF1DE" w14:textId="77777777" w:rsidR="00346515" w:rsidRDefault="00346515" w:rsidP="005B6A82">
    <w:pPr>
      <w:pStyle w:val="Nagwek"/>
      <w:jc w:val="center"/>
      <w:rPr>
        <w:sz w:val="18"/>
        <w:szCs w:val="18"/>
      </w:rPr>
    </w:pPr>
    <w:r>
      <w:rPr>
        <w:sz w:val="18"/>
        <w:szCs w:val="18"/>
      </w:rPr>
      <w:t>72-600 Świnoujście, ul. Kołłątaja 4</w:t>
    </w:r>
  </w:p>
  <w:p w14:paraId="365497DB" w14:textId="77777777" w:rsidR="00346515" w:rsidRDefault="00346515" w:rsidP="005B6A82">
    <w:pPr>
      <w:pStyle w:val="Nagwek"/>
      <w:jc w:val="center"/>
      <w:rPr>
        <w:sz w:val="18"/>
        <w:szCs w:val="18"/>
      </w:rPr>
    </w:pPr>
    <w:r>
      <w:rPr>
        <w:sz w:val="18"/>
        <w:szCs w:val="18"/>
      </w:rPr>
      <w:t>tel. (91) 321 45 31  fax. (91) 321 47 82</w:t>
    </w:r>
  </w:p>
  <w:p w14:paraId="66528DF7" w14:textId="77777777" w:rsidR="00346515" w:rsidRDefault="00346515" w:rsidP="005B6A82">
    <w:pPr>
      <w:pStyle w:val="Nagwek"/>
      <w:jc w:val="center"/>
      <w:rPr>
        <w:sz w:val="18"/>
        <w:szCs w:val="18"/>
      </w:rPr>
    </w:pPr>
  </w:p>
  <w:p w14:paraId="081D1BAB" w14:textId="77777777" w:rsidR="00346515" w:rsidRDefault="00346515" w:rsidP="005B6A82">
    <w:pPr>
      <w:pStyle w:val="Nagwek"/>
      <w:jc w:val="center"/>
      <w:rPr>
        <w:sz w:val="14"/>
        <w:szCs w:val="14"/>
      </w:rPr>
    </w:pPr>
    <w:r>
      <w:rPr>
        <w:sz w:val="14"/>
        <w:szCs w:val="14"/>
      </w:rPr>
      <w:t>Sąd Rejonowy Szczecin-Centrum w Szczecinie,</w:t>
    </w:r>
  </w:p>
  <w:p w14:paraId="5FBB27EA" w14:textId="77777777" w:rsidR="00346515" w:rsidRDefault="00346515" w:rsidP="005B6A82">
    <w:pPr>
      <w:pStyle w:val="Nagwek"/>
      <w:jc w:val="center"/>
      <w:rPr>
        <w:sz w:val="14"/>
        <w:szCs w:val="14"/>
      </w:rPr>
    </w:pPr>
    <w:r>
      <w:rPr>
        <w:sz w:val="14"/>
        <w:szCs w:val="14"/>
      </w:rPr>
      <w:t>XIII Wydział Gospodarczy Krajowego Rejestru Sądowego nr 0000139551</w:t>
    </w:r>
  </w:p>
  <w:p w14:paraId="29F73013" w14:textId="3746AC59" w:rsidR="00346515" w:rsidRPr="00CE1A18" w:rsidRDefault="00346515" w:rsidP="005B6A82">
    <w:pPr>
      <w:pStyle w:val="Nagwek"/>
      <w:jc w:val="center"/>
      <w:rPr>
        <w:b/>
        <w:sz w:val="14"/>
        <w:szCs w:val="14"/>
      </w:rPr>
    </w:pPr>
    <w:r>
      <w:rPr>
        <w:b/>
        <w:noProof/>
        <w:sz w:val="14"/>
        <w:szCs w:val="14"/>
      </w:rPr>
      <mc:AlternateContent>
        <mc:Choice Requires="wps">
          <w:drawing>
            <wp:anchor distT="0" distB="0" distL="114300" distR="114300" simplePos="0" relativeHeight="251659264" behindDoc="0" locked="0" layoutInCell="1" allowOverlap="1" wp14:anchorId="3E50DA26" wp14:editId="3ECDC36A">
              <wp:simplePos x="0" y="0"/>
              <wp:positionH relativeFrom="column">
                <wp:posOffset>-699308</wp:posOffset>
              </wp:positionH>
              <wp:positionV relativeFrom="paragraph">
                <wp:posOffset>108123</wp:posOffset>
              </wp:positionV>
              <wp:extent cx="7536699"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366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ED7D0B"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8.5pt" to="538.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"/>
          </w:pict>
        </mc:Fallback>
      </mc:AlternateContent>
    </w:r>
    <w:r>
      <w:rPr>
        <w:b/>
        <w:sz w:val="14"/>
        <w:szCs w:val="14"/>
      </w:rPr>
      <w:t>NIP: 855-00-24-412</w:t>
    </w:r>
    <w:r>
      <w:rPr>
        <w:sz w:val="14"/>
        <w:szCs w:val="14"/>
      </w:rPr>
      <w:t xml:space="preserve">                                                                        Wysokość kapitału zakładowego          </w:t>
    </w:r>
    <w:r>
      <w:rPr>
        <w:b/>
        <w:sz w:val="14"/>
        <w:szCs w:val="14"/>
      </w:rPr>
      <w:t>99 </w:t>
    </w:r>
    <w:r w:rsidR="004F603B">
      <w:rPr>
        <w:b/>
        <w:sz w:val="14"/>
        <w:szCs w:val="14"/>
      </w:rPr>
      <w:t>812</w:t>
    </w:r>
    <w:r>
      <w:rPr>
        <w:b/>
        <w:sz w:val="14"/>
        <w:szCs w:val="14"/>
      </w:rPr>
      <w:t> </w:t>
    </w:r>
    <w:r w:rsidR="004F603B">
      <w:rPr>
        <w:b/>
        <w:sz w:val="14"/>
        <w:szCs w:val="14"/>
      </w:rPr>
      <w:t>4</w:t>
    </w:r>
    <w:r>
      <w:rPr>
        <w:b/>
        <w:sz w:val="14"/>
        <w:szCs w:val="14"/>
      </w:rPr>
      <w:t>00,00 zł</w:t>
    </w:r>
  </w:p>
  <w:p w14:paraId="0AFC0A3E" w14:textId="77777777" w:rsidR="00346515" w:rsidRPr="006A2385" w:rsidRDefault="00346515" w:rsidP="005B6A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223E7"/>
    <w:multiLevelType w:val="multilevel"/>
    <w:tmpl w:val="45483284"/>
    <w:lvl w:ilvl="0">
      <w:start w:val="1"/>
      <w:numFmt w:val="lowerLetter"/>
      <w:lvlText w:val="%1)"/>
      <w:lvlJc w:val="left"/>
      <w:pPr>
        <w:tabs>
          <w:tab w:val="num" w:pos="360"/>
        </w:tabs>
        <w:ind w:left="360" w:hanging="360"/>
      </w:pPr>
      <w:rPr>
        <w:rFonts w:ascii="Arial" w:hAnsi="Arial" w:cs="Times New Roman" w:hint="default"/>
        <w:b w:val="0"/>
        <w:i w:val="0"/>
        <w:strike w:val="0"/>
        <w:dstrike w:val="0"/>
        <w:sz w:val="20"/>
        <w:szCs w:val="20"/>
        <w:u w:val="none"/>
        <w:effect w:val="none"/>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3196"/>
        </w:tabs>
        <w:ind w:left="3196"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F2D57E8"/>
    <w:multiLevelType w:val="hybridMultilevel"/>
    <w:tmpl w:val="631A53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0EA0FB7"/>
    <w:multiLevelType w:val="hybridMultilevel"/>
    <w:tmpl w:val="8E1C295E"/>
    <w:lvl w:ilvl="0" w:tplc="FFFFFFF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47922A5"/>
    <w:multiLevelType w:val="hybridMultilevel"/>
    <w:tmpl w:val="83A497EA"/>
    <w:lvl w:ilvl="0" w:tplc="030AE5EC">
      <w:start w:val="1"/>
      <w:numFmt w:val="decimal"/>
      <w:lvlText w:val="%1."/>
      <w:lvlJc w:val="left"/>
      <w:pPr>
        <w:tabs>
          <w:tab w:val="num" w:pos="814"/>
        </w:tabs>
        <w:ind w:left="81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C205BD"/>
    <w:multiLevelType w:val="singleLevel"/>
    <w:tmpl w:val="04150017"/>
    <w:lvl w:ilvl="0">
      <w:start w:val="1"/>
      <w:numFmt w:val="lowerLetter"/>
      <w:lvlText w:val="%1)"/>
      <w:lvlJc w:val="left"/>
      <w:pPr>
        <w:tabs>
          <w:tab w:val="num" w:pos="360"/>
        </w:tabs>
        <w:ind w:left="360" w:hanging="360"/>
      </w:pPr>
      <w:rPr>
        <w:rFonts w:hint="default"/>
      </w:rPr>
    </w:lvl>
  </w:abstractNum>
  <w:abstractNum w:abstractNumId="5" w15:restartNumberingAfterBreak="0">
    <w:nsid w:val="15AF0C6B"/>
    <w:multiLevelType w:val="hybridMultilevel"/>
    <w:tmpl w:val="306282D4"/>
    <w:lvl w:ilvl="0" w:tplc="3452A3E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83739A"/>
    <w:multiLevelType w:val="hybridMultilevel"/>
    <w:tmpl w:val="CC9E4476"/>
    <w:lvl w:ilvl="0" w:tplc="EF0C2738">
      <w:start w:val="1"/>
      <w:numFmt w:val="decimal"/>
      <w:lvlText w:val="%1."/>
      <w:lvlJc w:val="left"/>
      <w:pPr>
        <w:tabs>
          <w:tab w:val="num" w:pos="420"/>
        </w:tabs>
        <w:ind w:left="420" w:hanging="360"/>
      </w:pPr>
      <w:rPr>
        <w:rFonts w:hint="default"/>
        <w:b w:val="0"/>
        <w:sz w:val="24"/>
      </w:rPr>
    </w:lvl>
    <w:lvl w:ilvl="1" w:tplc="C206F4B6">
      <w:start w:val="1"/>
      <w:numFmt w:val="lowerLetter"/>
      <w:lvlText w:val="%2)"/>
      <w:lvlJc w:val="left"/>
      <w:pPr>
        <w:tabs>
          <w:tab w:val="num" w:pos="1140"/>
        </w:tabs>
        <w:ind w:left="1140" w:hanging="360"/>
      </w:pPr>
      <w:rPr>
        <w:rFonts w:hint="default"/>
      </w:r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7" w15:restartNumberingAfterBreak="0">
    <w:nsid w:val="24022C00"/>
    <w:multiLevelType w:val="hybridMultilevel"/>
    <w:tmpl w:val="4274DCCE"/>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AA470D7"/>
    <w:multiLevelType w:val="hybridMultilevel"/>
    <w:tmpl w:val="651A05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42836821"/>
    <w:multiLevelType w:val="hybridMultilevel"/>
    <w:tmpl w:val="F20A08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43AD7476"/>
    <w:multiLevelType w:val="hybridMultilevel"/>
    <w:tmpl w:val="2E58536E"/>
    <w:lvl w:ilvl="0" w:tplc="12FCD2D0">
      <w:start w:val="1"/>
      <w:numFmt w:val="decimal"/>
      <w:lvlText w:val="%1."/>
      <w:lvlJc w:val="left"/>
      <w:pPr>
        <w:ind w:left="720" w:hanging="360"/>
      </w:pPr>
      <w:rPr>
        <w:rFonts w:hint="default"/>
        <w:b w:val="0"/>
        <w:bCs/>
      </w:rPr>
    </w:lvl>
    <w:lvl w:ilvl="1" w:tplc="3452A3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0E4DA2"/>
    <w:multiLevelType w:val="hybridMultilevel"/>
    <w:tmpl w:val="5290BE8A"/>
    <w:lvl w:ilvl="0" w:tplc="285CAFAE">
      <w:start w:val="1"/>
      <w:numFmt w:val="lowerLetter"/>
      <w:lvlText w:val="%1)"/>
      <w:lvlJc w:val="left"/>
      <w:pPr>
        <w:tabs>
          <w:tab w:val="num" w:pos="644"/>
        </w:tabs>
        <w:ind w:left="644" w:hanging="360"/>
      </w:pPr>
      <w:rPr>
        <w:rFonts w:ascii="Arial" w:eastAsia="Times New Roman" w:hAnsi="Arial" w:cs="Times New Roman"/>
      </w:rPr>
    </w:lvl>
    <w:lvl w:ilvl="1" w:tplc="B308EF5A">
      <w:start w:val="1"/>
      <w:numFmt w:val="bullet"/>
      <w:lvlText w:val="-"/>
      <w:lvlJc w:val="left"/>
      <w:pPr>
        <w:tabs>
          <w:tab w:val="num" w:pos="1364"/>
        </w:tabs>
        <w:ind w:left="1364" w:hanging="360"/>
      </w:pPr>
      <w:rPr>
        <w:rFonts w:ascii="Times New Roman" w:eastAsia="Times New Roman" w:hAnsi="Times New Roman" w:cs="Times New Roman" w:hint="default"/>
      </w:rPr>
    </w:lvl>
    <w:lvl w:ilvl="2" w:tplc="82325B48">
      <w:start w:val="2"/>
      <w:numFmt w:val="decimal"/>
      <w:lvlText w:val="%3."/>
      <w:lvlJc w:val="left"/>
      <w:pPr>
        <w:tabs>
          <w:tab w:val="num" w:pos="2264"/>
        </w:tabs>
        <w:ind w:left="2264" w:hanging="360"/>
      </w:pPr>
      <w:rPr>
        <w:rFonts w:hint="default"/>
      </w:r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4AA558AF"/>
    <w:multiLevelType w:val="hybridMultilevel"/>
    <w:tmpl w:val="E29E8D8C"/>
    <w:lvl w:ilvl="0" w:tplc="3A30BD0A">
      <w:start w:val="3"/>
      <w:numFmt w:val="decimal"/>
      <w:lvlText w:val="%1."/>
      <w:lvlJc w:val="left"/>
      <w:pPr>
        <w:tabs>
          <w:tab w:val="num" w:pos="567"/>
        </w:tabs>
        <w:ind w:left="567" w:hanging="56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CE4FBC"/>
    <w:multiLevelType w:val="multilevel"/>
    <w:tmpl w:val="30E087E8"/>
    <w:lvl w:ilvl="0">
      <w:start w:val="4"/>
      <w:numFmt w:val="decimal"/>
      <w:lvlText w:val="%1."/>
      <w:lvlJc w:val="left"/>
      <w:pPr>
        <w:ind w:left="360" w:hanging="360"/>
      </w:pPr>
      <w:rPr>
        <w:rFonts w:hint="default"/>
      </w:rPr>
    </w:lvl>
    <w:lvl w:ilvl="1">
      <w:start w:val="1"/>
      <w:numFmt w:val="decimal"/>
      <w:lvlText w:val="%2)"/>
      <w:lvlJc w:val="left"/>
      <w:pPr>
        <w:ind w:left="927" w:hanging="360"/>
      </w:pPr>
      <w:rPr>
        <w:rFonts w:hint="default"/>
        <w:b w:val="0"/>
        <w:bCs w:val="0"/>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E4E5194"/>
    <w:multiLevelType w:val="hybridMultilevel"/>
    <w:tmpl w:val="B7D03234"/>
    <w:lvl w:ilvl="0" w:tplc="553C7390">
      <w:start w:val="1"/>
      <w:numFmt w:val="lowerLetter"/>
      <w:lvlText w:val="%1)"/>
      <w:lvlJc w:val="left"/>
      <w:pPr>
        <w:tabs>
          <w:tab w:val="num" w:pos="1068"/>
        </w:tabs>
        <w:ind w:left="1068" w:hanging="360"/>
      </w:pPr>
      <w:rPr>
        <w:rFonts w:hint="default"/>
      </w:rPr>
    </w:lvl>
    <w:lvl w:ilvl="1" w:tplc="4D6EF516">
      <w:start w:val="7"/>
      <w:numFmt w:val="decimal"/>
      <w:lvlText w:val="%2."/>
      <w:lvlJc w:val="left"/>
      <w:pPr>
        <w:tabs>
          <w:tab w:val="num" w:pos="1441"/>
        </w:tabs>
        <w:ind w:left="12" w:firstLine="1428"/>
      </w:pPr>
      <w:rPr>
        <w:rFonts w:hint="default"/>
      </w:rPr>
    </w:lvl>
    <w:lvl w:ilvl="2" w:tplc="E8A21D00">
      <w:start w:val="1"/>
      <w:numFmt w:val="decimal"/>
      <w:lvlText w:val="%3)"/>
      <w:lvlJc w:val="left"/>
      <w:pPr>
        <w:tabs>
          <w:tab w:val="num" w:pos="3420"/>
        </w:tabs>
        <w:ind w:left="3420" w:hanging="360"/>
      </w:pPr>
      <w:rPr>
        <w:rFonts w:hint="default"/>
      </w:rPr>
    </w:lvl>
    <w:lvl w:ilvl="3" w:tplc="8632A97E">
      <w:start w:val="15"/>
      <w:numFmt w:val="decimal"/>
      <w:lvlText w:val="%4."/>
      <w:lvlJc w:val="left"/>
      <w:pPr>
        <w:tabs>
          <w:tab w:val="num" w:pos="3228"/>
        </w:tabs>
        <w:ind w:left="3228" w:hanging="360"/>
      </w:pPr>
      <w:rPr>
        <w:rFonts w:hint="default"/>
      </w:r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5" w15:restartNumberingAfterBreak="0">
    <w:nsid w:val="525A1A5E"/>
    <w:multiLevelType w:val="hybridMultilevel"/>
    <w:tmpl w:val="446C66B6"/>
    <w:lvl w:ilvl="0" w:tplc="6D70EE8C">
      <w:start w:val="1"/>
      <w:numFmt w:val="decimal"/>
      <w:lvlText w:val="%1."/>
      <w:lvlJc w:val="left"/>
      <w:pPr>
        <w:tabs>
          <w:tab w:val="num" w:pos="567"/>
        </w:tabs>
        <w:ind w:left="567" w:hanging="567"/>
      </w:pPr>
      <w:rPr>
        <w:rFonts w:hint="default"/>
        <w:b/>
      </w:rPr>
    </w:lvl>
    <w:lvl w:ilvl="1" w:tplc="EEE6A73E">
      <w:start w:val="1"/>
      <w:numFmt w:val="decimal"/>
      <w:isLgl/>
      <w:lvlText w:val="2.%2"/>
      <w:lvlJc w:val="left"/>
      <w:pPr>
        <w:tabs>
          <w:tab w:val="num" w:pos="567"/>
        </w:tabs>
        <w:ind w:left="567" w:hanging="567"/>
      </w:pPr>
      <w:rPr>
        <w:rFonts w:hint="default"/>
        <w:b w:val="0"/>
        <w:strike w:val="0"/>
      </w:rPr>
    </w:lvl>
    <w:lvl w:ilvl="2" w:tplc="C734901C">
      <w:numFmt w:val="none"/>
      <w:lvlText w:val=""/>
      <w:lvlJc w:val="left"/>
      <w:pPr>
        <w:tabs>
          <w:tab w:val="num" w:pos="360"/>
        </w:tabs>
      </w:pPr>
    </w:lvl>
    <w:lvl w:ilvl="3" w:tplc="26447C8E">
      <w:numFmt w:val="none"/>
      <w:lvlText w:val=""/>
      <w:lvlJc w:val="left"/>
      <w:pPr>
        <w:tabs>
          <w:tab w:val="num" w:pos="360"/>
        </w:tabs>
      </w:pPr>
    </w:lvl>
    <w:lvl w:ilvl="4" w:tplc="DCF8CE7A">
      <w:numFmt w:val="none"/>
      <w:lvlText w:val=""/>
      <w:lvlJc w:val="left"/>
      <w:pPr>
        <w:tabs>
          <w:tab w:val="num" w:pos="360"/>
        </w:tabs>
      </w:pPr>
    </w:lvl>
    <w:lvl w:ilvl="5" w:tplc="D69A66EC">
      <w:numFmt w:val="none"/>
      <w:lvlText w:val=""/>
      <w:lvlJc w:val="left"/>
      <w:pPr>
        <w:tabs>
          <w:tab w:val="num" w:pos="360"/>
        </w:tabs>
      </w:pPr>
    </w:lvl>
    <w:lvl w:ilvl="6" w:tplc="EC2296CA">
      <w:numFmt w:val="none"/>
      <w:lvlText w:val=""/>
      <w:lvlJc w:val="left"/>
      <w:pPr>
        <w:tabs>
          <w:tab w:val="num" w:pos="360"/>
        </w:tabs>
      </w:pPr>
    </w:lvl>
    <w:lvl w:ilvl="7" w:tplc="324A962E">
      <w:numFmt w:val="none"/>
      <w:lvlText w:val=""/>
      <w:lvlJc w:val="left"/>
      <w:pPr>
        <w:tabs>
          <w:tab w:val="num" w:pos="360"/>
        </w:tabs>
      </w:pPr>
    </w:lvl>
    <w:lvl w:ilvl="8" w:tplc="F4CCCD94">
      <w:numFmt w:val="none"/>
      <w:lvlText w:val=""/>
      <w:lvlJc w:val="left"/>
      <w:pPr>
        <w:tabs>
          <w:tab w:val="num" w:pos="360"/>
        </w:tabs>
      </w:pPr>
    </w:lvl>
  </w:abstractNum>
  <w:abstractNum w:abstractNumId="16" w15:restartNumberingAfterBreak="0">
    <w:nsid w:val="52861C73"/>
    <w:multiLevelType w:val="hybridMultilevel"/>
    <w:tmpl w:val="B5D2E3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A3BAD"/>
    <w:multiLevelType w:val="multilevel"/>
    <w:tmpl w:val="59186C3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7859C2"/>
    <w:multiLevelType w:val="multilevel"/>
    <w:tmpl w:val="BA06F050"/>
    <w:lvl w:ilvl="0">
      <w:start w:val="1"/>
      <w:numFmt w:val="lowerLetter"/>
      <w:lvlText w:val="%1)"/>
      <w:lvlJc w:val="left"/>
      <w:pPr>
        <w:tabs>
          <w:tab w:val="num" w:pos="360"/>
        </w:tabs>
        <w:ind w:left="360" w:hanging="360"/>
      </w:pPr>
      <w:rPr>
        <w:rFonts w:ascii="Arial" w:hAnsi="Arial" w:cs="Times New Roman" w:hint="default"/>
        <w:b w:val="0"/>
        <w:i w:val="0"/>
        <w:strike w:val="0"/>
        <w:dstrike w:val="0"/>
        <w:sz w:val="20"/>
        <w:szCs w:val="20"/>
        <w:u w:val="none"/>
        <w:effect w:val="none"/>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7"/>
      <w:numFmt w:val="decimal"/>
      <w:lvlText w:val="%4."/>
      <w:lvlJc w:val="left"/>
      <w:pPr>
        <w:tabs>
          <w:tab w:val="num" w:pos="3196"/>
        </w:tabs>
        <w:ind w:left="3196"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3545F70"/>
    <w:multiLevelType w:val="multilevel"/>
    <w:tmpl w:val="0AA6E236"/>
    <w:lvl w:ilvl="0">
      <w:start w:val="18"/>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BE0567"/>
    <w:multiLevelType w:val="multilevel"/>
    <w:tmpl w:val="F3FE09DE"/>
    <w:lvl w:ilvl="0">
      <w:start w:val="6"/>
      <w:numFmt w:val="decimal"/>
      <w:lvlText w:val="%1."/>
      <w:lvlJc w:val="left"/>
      <w:pPr>
        <w:ind w:left="360" w:hanging="360"/>
      </w:pPr>
      <w:rPr>
        <w:rFonts w:hint="default"/>
      </w:rPr>
    </w:lvl>
    <w:lvl w:ilvl="1">
      <w:start w:val="1"/>
      <w:numFmt w:val="decimal"/>
      <w:lvlText w:val="%2)"/>
      <w:lvlJc w:val="left"/>
      <w:pPr>
        <w:ind w:left="927" w:hanging="360"/>
      </w:pPr>
      <w:rPr>
        <w:rFonts w:hint="default"/>
        <w:b w:val="0"/>
        <w:bCs w:val="0"/>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9E01361"/>
    <w:multiLevelType w:val="hybridMultilevel"/>
    <w:tmpl w:val="1DE6691E"/>
    <w:lvl w:ilvl="0" w:tplc="FFFFFFFF">
      <w:start w:val="1"/>
      <w:numFmt w:val="lowerLetter"/>
      <w:lvlText w:val="%1)"/>
      <w:lvlJc w:val="left"/>
      <w:pPr>
        <w:tabs>
          <w:tab w:val="num" w:pos="1647"/>
        </w:tabs>
        <w:ind w:left="1647" w:hanging="360"/>
      </w:pPr>
      <w:rPr>
        <w:rFonts w:hint="default"/>
        <w:b w:val="0"/>
        <w:i w:val="0"/>
      </w:rPr>
    </w:lvl>
    <w:lvl w:ilvl="1" w:tplc="0FB62E92">
      <w:start w:val="5"/>
      <w:numFmt w:val="decimal"/>
      <w:lvlText w:val="%2."/>
      <w:lvlJc w:val="left"/>
      <w:pPr>
        <w:tabs>
          <w:tab w:val="num" w:pos="1440"/>
        </w:tabs>
        <w:ind w:left="1440" w:hanging="360"/>
      </w:pPr>
      <w:rPr>
        <w:rFonts w:hint="default"/>
        <w:color w:val="00000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AB9096F"/>
    <w:multiLevelType w:val="multilevel"/>
    <w:tmpl w:val="250206D2"/>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AF20919"/>
    <w:multiLevelType w:val="multilevel"/>
    <w:tmpl w:val="43E86866"/>
    <w:lvl w:ilvl="0">
      <w:start w:val="1"/>
      <w:numFmt w:val="decimal"/>
      <w:lvlText w:val="12.%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AF57C0C"/>
    <w:multiLevelType w:val="multilevel"/>
    <w:tmpl w:val="16A0714C"/>
    <w:lvl w:ilvl="0">
      <w:start w:val="1"/>
      <w:numFmt w:val="decimal"/>
      <w:lvlText w:val="11.%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6B01993"/>
    <w:multiLevelType w:val="multilevel"/>
    <w:tmpl w:val="7F3CC322"/>
    <w:lvl w:ilvl="0">
      <w:start w:val="14"/>
      <w:numFmt w:val="decimal"/>
      <w:lvlText w:val="%1."/>
      <w:lvlJc w:val="left"/>
      <w:pPr>
        <w:ind w:left="480" w:hanging="48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427666"/>
    <w:multiLevelType w:val="hybridMultilevel"/>
    <w:tmpl w:val="5910390A"/>
    <w:lvl w:ilvl="0" w:tplc="8E7820B8">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7A136EC"/>
    <w:multiLevelType w:val="hybridMultilevel"/>
    <w:tmpl w:val="AD84324E"/>
    <w:lvl w:ilvl="0" w:tplc="FFFFFFF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8" w15:restartNumberingAfterBreak="0">
    <w:nsid w:val="7B16582A"/>
    <w:multiLevelType w:val="multilevel"/>
    <w:tmpl w:val="C41C20EA"/>
    <w:lvl w:ilvl="0">
      <w:start w:val="5"/>
      <w:numFmt w:val="decimal"/>
      <w:lvlText w:val="%1."/>
      <w:lvlJc w:val="left"/>
      <w:pPr>
        <w:tabs>
          <w:tab w:val="num" w:pos="567"/>
        </w:tabs>
        <w:ind w:left="567" w:hanging="567"/>
      </w:pPr>
      <w:rPr>
        <w:rFonts w:hint="default"/>
        <w:b/>
        <w:bCs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F7C7D55"/>
    <w:multiLevelType w:val="hybridMultilevel"/>
    <w:tmpl w:val="96DC1F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9422130">
    <w:abstractNumId w:val="15"/>
  </w:num>
  <w:num w:numId="2" w16cid:durableId="2027707600">
    <w:abstractNumId w:val="14"/>
  </w:num>
  <w:num w:numId="3" w16cid:durableId="685667928">
    <w:abstractNumId w:val="4"/>
  </w:num>
  <w:num w:numId="4" w16cid:durableId="300768375">
    <w:abstractNumId w:val="6"/>
  </w:num>
  <w:num w:numId="5" w16cid:durableId="1869414710">
    <w:abstractNumId w:val="29"/>
  </w:num>
  <w:num w:numId="6" w16cid:durableId="1087187586">
    <w:abstractNumId w:val="16"/>
  </w:num>
  <w:num w:numId="7" w16cid:durableId="453523544">
    <w:abstractNumId w:val="9"/>
  </w:num>
  <w:num w:numId="8" w16cid:durableId="1338800917">
    <w:abstractNumId w:val="8"/>
  </w:num>
  <w:num w:numId="9" w16cid:durableId="2039816957">
    <w:abstractNumId w:val="1"/>
  </w:num>
  <w:num w:numId="10" w16cid:durableId="18919151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6729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01818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2068248">
    <w:abstractNumId w:val="18"/>
  </w:num>
  <w:num w:numId="14" w16cid:durableId="1642734301">
    <w:abstractNumId w:val="11"/>
  </w:num>
  <w:num w:numId="15" w16cid:durableId="669332774">
    <w:abstractNumId w:val="26"/>
  </w:num>
  <w:num w:numId="16" w16cid:durableId="1268347632">
    <w:abstractNumId w:val="24"/>
  </w:num>
  <w:num w:numId="17" w16cid:durableId="1846050453">
    <w:abstractNumId w:val="23"/>
  </w:num>
  <w:num w:numId="18" w16cid:durableId="1503736164">
    <w:abstractNumId w:val="10"/>
  </w:num>
  <w:num w:numId="19" w16cid:durableId="831675829">
    <w:abstractNumId w:val="3"/>
  </w:num>
  <w:num w:numId="20" w16cid:durableId="258760033">
    <w:abstractNumId w:val="5"/>
  </w:num>
  <w:num w:numId="21" w16cid:durableId="1916277081">
    <w:abstractNumId w:val="22"/>
  </w:num>
  <w:num w:numId="22" w16cid:durableId="834959766">
    <w:abstractNumId w:val="12"/>
  </w:num>
  <w:num w:numId="23" w16cid:durableId="391345381">
    <w:abstractNumId w:val="13"/>
  </w:num>
  <w:num w:numId="24" w16cid:durableId="499127060">
    <w:abstractNumId w:val="28"/>
  </w:num>
  <w:num w:numId="25" w16cid:durableId="1609433471">
    <w:abstractNumId w:val="20"/>
  </w:num>
  <w:num w:numId="26" w16cid:durableId="653606276">
    <w:abstractNumId w:val="21"/>
  </w:num>
  <w:num w:numId="27" w16cid:durableId="794371483">
    <w:abstractNumId w:val="17"/>
  </w:num>
  <w:num w:numId="28" w16cid:durableId="1022978963">
    <w:abstractNumId w:val="25"/>
  </w:num>
  <w:num w:numId="29" w16cid:durableId="2117940627">
    <w:abstractNumId w:val="7"/>
  </w:num>
  <w:num w:numId="30" w16cid:durableId="2092924469">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A82"/>
    <w:rsid w:val="00047D07"/>
    <w:rsid w:val="00084E61"/>
    <w:rsid w:val="000E0E76"/>
    <w:rsid w:val="000E1E4C"/>
    <w:rsid w:val="0012276E"/>
    <w:rsid w:val="00125BFD"/>
    <w:rsid w:val="00134B9D"/>
    <w:rsid w:val="00163C43"/>
    <w:rsid w:val="001732EC"/>
    <w:rsid w:val="001B2CA4"/>
    <w:rsid w:val="001C4E53"/>
    <w:rsid w:val="001E721A"/>
    <w:rsid w:val="002007EC"/>
    <w:rsid w:val="00204311"/>
    <w:rsid w:val="00225734"/>
    <w:rsid w:val="002C02AC"/>
    <w:rsid w:val="002C1A93"/>
    <w:rsid w:val="002F2FBC"/>
    <w:rsid w:val="00314C28"/>
    <w:rsid w:val="00346515"/>
    <w:rsid w:val="003A6AA1"/>
    <w:rsid w:val="003F5725"/>
    <w:rsid w:val="00410327"/>
    <w:rsid w:val="00443782"/>
    <w:rsid w:val="004507D0"/>
    <w:rsid w:val="004C4074"/>
    <w:rsid w:val="004C65A8"/>
    <w:rsid w:val="004D0E56"/>
    <w:rsid w:val="004F603B"/>
    <w:rsid w:val="005453BC"/>
    <w:rsid w:val="00555F13"/>
    <w:rsid w:val="005A7033"/>
    <w:rsid w:val="005B6A82"/>
    <w:rsid w:val="005D3210"/>
    <w:rsid w:val="00615D8A"/>
    <w:rsid w:val="00672129"/>
    <w:rsid w:val="00691551"/>
    <w:rsid w:val="007043B3"/>
    <w:rsid w:val="00707079"/>
    <w:rsid w:val="00713E2A"/>
    <w:rsid w:val="00720263"/>
    <w:rsid w:val="00725C07"/>
    <w:rsid w:val="00753F5C"/>
    <w:rsid w:val="00780838"/>
    <w:rsid w:val="007D35B7"/>
    <w:rsid w:val="007D4666"/>
    <w:rsid w:val="007D6499"/>
    <w:rsid w:val="007F1346"/>
    <w:rsid w:val="00847A99"/>
    <w:rsid w:val="008501D5"/>
    <w:rsid w:val="008A3D12"/>
    <w:rsid w:val="008B5DD7"/>
    <w:rsid w:val="008D0E67"/>
    <w:rsid w:val="008E5388"/>
    <w:rsid w:val="008E7DEB"/>
    <w:rsid w:val="00922B22"/>
    <w:rsid w:val="00945773"/>
    <w:rsid w:val="00951D47"/>
    <w:rsid w:val="00954436"/>
    <w:rsid w:val="00977F7C"/>
    <w:rsid w:val="009A60D1"/>
    <w:rsid w:val="009B623F"/>
    <w:rsid w:val="009F34B1"/>
    <w:rsid w:val="009F59E9"/>
    <w:rsid w:val="00A079D8"/>
    <w:rsid w:val="00A24E1F"/>
    <w:rsid w:val="00A31455"/>
    <w:rsid w:val="00A45B36"/>
    <w:rsid w:val="00A64D7C"/>
    <w:rsid w:val="00A72175"/>
    <w:rsid w:val="00A727A5"/>
    <w:rsid w:val="00A76068"/>
    <w:rsid w:val="00A87D87"/>
    <w:rsid w:val="00AB29D1"/>
    <w:rsid w:val="00AB6266"/>
    <w:rsid w:val="00AD6C52"/>
    <w:rsid w:val="00B04EB1"/>
    <w:rsid w:val="00B44E81"/>
    <w:rsid w:val="00B504F3"/>
    <w:rsid w:val="00BD25F5"/>
    <w:rsid w:val="00BD59AE"/>
    <w:rsid w:val="00C10C74"/>
    <w:rsid w:val="00C31D36"/>
    <w:rsid w:val="00C526DD"/>
    <w:rsid w:val="00C57ABF"/>
    <w:rsid w:val="00CF7EB1"/>
    <w:rsid w:val="00D50CA7"/>
    <w:rsid w:val="00D5621A"/>
    <w:rsid w:val="00D70FC0"/>
    <w:rsid w:val="00DD5B10"/>
    <w:rsid w:val="00E36177"/>
    <w:rsid w:val="00E36817"/>
    <w:rsid w:val="00E914E1"/>
    <w:rsid w:val="00E9364D"/>
    <w:rsid w:val="00EB499F"/>
    <w:rsid w:val="00EC14E1"/>
    <w:rsid w:val="00EC2767"/>
    <w:rsid w:val="00ED0E55"/>
    <w:rsid w:val="00ED71BF"/>
    <w:rsid w:val="00EE5967"/>
    <w:rsid w:val="00EF02CE"/>
    <w:rsid w:val="00EF5E0D"/>
    <w:rsid w:val="00F01E59"/>
    <w:rsid w:val="00F020F0"/>
    <w:rsid w:val="00F3189C"/>
    <w:rsid w:val="00F563FF"/>
    <w:rsid w:val="00F675CA"/>
    <w:rsid w:val="00FA1450"/>
    <w:rsid w:val="00FC44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DF796"/>
  <w15:chartTrackingRefBased/>
  <w15:docId w15:val="{278FEEF8-9938-4752-8C54-C707069BD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6A82"/>
    <w:pPr>
      <w:spacing w:line="240" w:lineRule="auto"/>
    </w:pPr>
    <w:rPr>
      <w:rFonts w:eastAsia="Times New Roman" w:cs="Times New Roman"/>
      <w:lang w:eastAsia="pl-PL"/>
    </w:rPr>
  </w:style>
  <w:style w:type="paragraph" w:styleId="Nagwek1">
    <w:name w:val="heading 1"/>
    <w:basedOn w:val="Normalny"/>
    <w:next w:val="Normalny"/>
    <w:link w:val="Nagwek1Znak"/>
    <w:qFormat/>
    <w:rsid w:val="005B6A82"/>
    <w:pPr>
      <w:keepNext/>
      <w:spacing w:before="240" w:after="60"/>
      <w:outlineLvl w:val="0"/>
    </w:pPr>
    <w:rPr>
      <w:b/>
      <w:bCs/>
      <w:kern w:val="32"/>
      <w:sz w:val="32"/>
      <w:szCs w:val="32"/>
    </w:rPr>
  </w:style>
  <w:style w:type="paragraph" w:styleId="Nagwek2">
    <w:name w:val="heading 2"/>
    <w:basedOn w:val="Normalny"/>
    <w:next w:val="Normalny"/>
    <w:link w:val="Nagwek2Znak"/>
    <w:qFormat/>
    <w:rsid w:val="005B6A82"/>
    <w:pPr>
      <w:keepNext/>
      <w:outlineLvl w:val="1"/>
    </w:pPr>
    <w:rPr>
      <w:sz w:val="32"/>
      <w:szCs w:val="20"/>
    </w:rPr>
  </w:style>
  <w:style w:type="paragraph" w:styleId="Nagwek3">
    <w:name w:val="heading 3"/>
    <w:basedOn w:val="Normalny"/>
    <w:next w:val="Normalny"/>
    <w:link w:val="Nagwek3Znak"/>
    <w:qFormat/>
    <w:rsid w:val="005B6A82"/>
    <w:pPr>
      <w:keepNext/>
      <w:spacing w:before="240" w:after="60"/>
      <w:outlineLvl w:val="2"/>
    </w:pPr>
    <w:rPr>
      <w:b/>
      <w:bCs/>
      <w:sz w:val="26"/>
      <w:szCs w:val="26"/>
    </w:rPr>
  </w:style>
  <w:style w:type="paragraph" w:styleId="Nagwek4">
    <w:name w:val="heading 4"/>
    <w:basedOn w:val="Normalny"/>
    <w:next w:val="Normalny"/>
    <w:link w:val="Nagwek4Znak"/>
    <w:uiPriority w:val="9"/>
    <w:semiHidden/>
    <w:unhideWhenUsed/>
    <w:qFormat/>
    <w:rsid w:val="005B6A82"/>
    <w:pPr>
      <w:keepNext/>
      <w:keepLines/>
      <w:spacing w:before="200"/>
      <w:outlineLvl w:val="3"/>
    </w:pPr>
    <w:rPr>
      <w:rFonts w:ascii="Cambria" w:hAnsi="Cambria"/>
      <w:b/>
      <w:bCs/>
      <w:i/>
      <w:iCs/>
      <w:color w:val="4F81BD"/>
      <w:sz w:val="24"/>
      <w:szCs w:val="24"/>
    </w:rPr>
  </w:style>
  <w:style w:type="paragraph" w:styleId="Nagwek6">
    <w:name w:val="heading 6"/>
    <w:basedOn w:val="Normalny"/>
    <w:next w:val="Normalny"/>
    <w:link w:val="Nagwek6Znak"/>
    <w:uiPriority w:val="9"/>
    <w:semiHidden/>
    <w:unhideWhenUsed/>
    <w:qFormat/>
    <w:rsid w:val="005B6A82"/>
    <w:pPr>
      <w:spacing w:before="240" w:after="60"/>
      <w:outlineLvl w:val="5"/>
    </w:pPr>
    <w:rPr>
      <w:rFonts w:ascii="Calibri" w:hAnsi="Calibri"/>
      <w:b/>
      <w:bCs/>
      <w:sz w:val="20"/>
      <w:szCs w:val="20"/>
    </w:rPr>
  </w:style>
  <w:style w:type="paragraph" w:styleId="Nagwek7">
    <w:name w:val="heading 7"/>
    <w:basedOn w:val="Normalny"/>
    <w:next w:val="Normalny"/>
    <w:link w:val="Nagwek7Znak"/>
    <w:qFormat/>
    <w:rsid w:val="005B6A82"/>
    <w:pPr>
      <w:keepNext/>
      <w:tabs>
        <w:tab w:val="num" w:pos="360"/>
      </w:tabs>
      <w:suppressAutoHyphens/>
      <w:jc w:val="center"/>
      <w:outlineLvl w:val="6"/>
    </w:pPr>
    <w:rPr>
      <w:rFonts w:ascii="Times New Roman" w:hAnsi="Times New Roman"/>
      <w:sz w:val="3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B6A82"/>
    <w:rPr>
      <w:rFonts w:eastAsia="Times New Roman" w:cs="Times New Roman"/>
      <w:b/>
      <w:bCs/>
      <w:kern w:val="32"/>
      <w:sz w:val="32"/>
      <w:szCs w:val="32"/>
      <w:lang w:eastAsia="pl-PL"/>
    </w:rPr>
  </w:style>
  <w:style w:type="character" w:customStyle="1" w:styleId="Nagwek2Znak">
    <w:name w:val="Nagłówek 2 Znak"/>
    <w:basedOn w:val="Domylnaczcionkaakapitu"/>
    <w:link w:val="Nagwek2"/>
    <w:rsid w:val="005B6A82"/>
    <w:rPr>
      <w:rFonts w:eastAsia="Times New Roman" w:cs="Times New Roman"/>
      <w:sz w:val="32"/>
      <w:szCs w:val="20"/>
      <w:lang w:eastAsia="pl-PL"/>
    </w:rPr>
  </w:style>
  <w:style w:type="character" w:customStyle="1" w:styleId="Nagwek3Znak">
    <w:name w:val="Nagłówek 3 Znak"/>
    <w:basedOn w:val="Domylnaczcionkaakapitu"/>
    <w:link w:val="Nagwek3"/>
    <w:rsid w:val="005B6A82"/>
    <w:rPr>
      <w:rFonts w:eastAsia="Times New Roman" w:cs="Times New Roman"/>
      <w:b/>
      <w:bCs/>
      <w:sz w:val="26"/>
      <w:szCs w:val="26"/>
      <w:lang w:eastAsia="pl-PL"/>
    </w:rPr>
  </w:style>
  <w:style w:type="character" w:customStyle="1" w:styleId="Nagwek4Znak">
    <w:name w:val="Nagłówek 4 Znak"/>
    <w:basedOn w:val="Domylnaczcionkaakapitu"/>
    <w:link w:val="Nagwek4"/>
    <w:uiPriority w:val="9"/>
    <w:semiHidden/>
    <w:rsid w:val="005B6A82"/>
    <w:rPr>
      <w:rFonts w:ascii="Cambria" w:eastAsia="Times New Roman" w:hAnsi="Cambria" w:cs="Times New Roman"/>
      <w:b/>
      <w:bCs/>
      <w:i/>
      <w:iCs/>
      <w:color w:val="4F81BD"/>
      <w:sz w:val="24"/>
      <w:szCs w:val="24"/>
      <w:lang w:eastAsia="pl-PL"/>
    </w:rPr>
  </w:style>
  <w:style w:type="character" w:customStyle="1" w:styleId="Nagwek7Znak">
    <w:name w:val="Nagłówek 7 Znak"/>
    <w:basedOn w:val="Domylnaczcionkaakapitu"/>
    <w:link w:val="Nagwek7"/>
    <w:rsid w:val="005B6A82"/>
    <w:rPr>
      <w:rFonts w:ascii="Times New Roman" w:eastAsia="Times New Roman" w:hAnsi="Times New Roman" w:cs="Times New Roman"/>
      <w:sz w:val="36"/>
      <w:szCs w:val="20"/>
      <w:lang w:eastAsia="ar-SA"/>
    </w:rPr>
  </w:style>
  <w:style w:type="character" w:customStyle="1" w:styleId="Nagwek6Znak">
    <w:name w:val="Nagłówek 6 Znak"/>
    <w:basedOn w:val="Domylnaczcionkaakapitu"/>
    <w:link w:val="Nagwek6"/>
    <w:uiPriority w:val="9"/>
    <w:semiHidden/>
    <w:rsid w:val="005B6A82"/>
    <w:rPr>
      <w:rFonts w:ascii="Calibri" w:eastAsia="Times New Roman" w:hAnsi="Calibri" w:cs="Times New Roman"/>
      <w:b/>
      <w:bCs/>
      <w:sz w:val="20"/>
      <w:szCs w:val="20"/>
      <w:lang w:eastAsia="pl-PL"/>
    </w:rPr>
  </w:style>
  <w:style w:type="paragraph" w:styleId="Nagwek">
    <w:name w:val="header"/>
    <w:basedOn w:val="Normalny"/>
    <w:link w:val="NagwekZnak"/>
    <w:uiPriority w:val="99"/>
    <w:rsid w:val="005B6A82"/>
    <w:pPr>
      <w:tabs>
        <w:tab w:val="center" w:pos="4536"/>
        <w:tab w:val="right" w:pos="9072"/>
      </w:tabs>
    </w:pPr>
    <w:rPr>
      <w:sz w:val="20"/>
      <w:szCs w:val="20"/>
    </w:rPr>
  </w:style>
  <w:style w:type="character" w:customStyle="1" w:styleId="NagwekZnak">
    <w:name w:val="Nagłówek Znak"/>
    <w:basedOn w:val="Domylnaczcionkaakapitu"/>
    <w:link w:val="Nagwek"/>
    <w:uiPriority w:val="99"/>
    <w:rsid w:val="005B6A82"/>
    <w:rPr>
      <w:rFonts w:eastAsia="Times New Roman" w:cs="Times New Roman"/>
      <w:sz w:val="20"/>
      <w:szCs w:val="20"/>
      <w:lang w:eastAsia="pl-PL"/>
    </w:rPr>
  </w:style>
  <w:style w:type="paragraph" w:styleId="Stopka">
    <w:name w:val="footer"/>
    <w:basedOn w:val="Normalny"/>
    <w:link w:val="StopkaZnak"/>
    <w:uiPriority w:val="99"/>
    <w:rsid w:val="005B6A82"/>
    <w:pPr>
      <w:tabs>
        <w:tab w:val="center" w:pos="4536"/>
        <w:tab w:val="right" w:pos="9072"/>
      </w:tabs>
    </w:pPr>
    <w:rPr>
      <w:sz w:val="20"/>
      <w:szCs w:val="20"/>
    </w:rPr>
  </w:style>
  <w:style w:type="character" w:customStyle="1" w:styleId="StopkaZnak">
    <w:name w:val="Stopka Znak"/>
    <w:basedOn w:val="Domylnaczcionkaakapitu"/>
    <w:link w:val="Stopka"/>
    <w:uiPriority w:val="99"/>
    <w:rsid w:val="005B6A82"/>
    <w:rPr>
      <w:rFonts w:eastAsia="Times New Roman" w:cs="Times New Roman"/>
      <w:sz w:val="20"/>
      <w:szCs w:val="20"/>
      <w:lang w:eastAsia="pl-PL"/>
    </w:rPr>
  </w:style>
  <w:style w:type="character" w:styleId="Hipercze">
    <w:name w:val="Hyperlink"/>
    <w:rsid w:val="005B6A82"/>
    <w:rPr>
      <w:color w:val="0000FF"/>
      <w:u w:val="single"/>
    </w:rPr>
  </w:style>
  <w:style w:type="paragraph" w:styleId="Tekstpodstawowy">
    <w:name w:val="Body Text"/>
    <w:basedOn w:val="Normalny"/>
    <w:link w:val="TekstpodstawowyZnak"/>
    <w:rsid w:val="005B6A82"/>
    <w:rPr>
      <w:sz w:val="24"/>
      <w:szCs w:val="24"/>
    </w:rPr>
  </w:style>
  <w:style w:type="character" w:customStyle="1" w:styleId="TekstpodstawowyZnak">
    <w:name w:val="Tekst podstawowy Znak"/>
    <w:basedOn w:val="Domylnaczcionkaakapitu"/>
    <w:link w:val="Tekstpodstawowy"/>
    <w:rsid w:val="005B6A82"/>
    <w:rPr>
      <w:rFonts w:eastAsia="Times New Roman" w:cs="Times New Roman"/>
      <w:sz w:val="24"/>
      <w:szCs w:val="24"/>
      <w:lang w:eastAsia="pl-PL"/>
    </w:rPr>
  </w:style>
  <w:style w:type="paragraph" w:customStyle="1" w:styleId="pkt">
    <w:name w:val="pkt"/>
    <w:basedOn w:val="Normalny"/>
    <w:rsid w:val="005B6A82"/>
    <w:pPr>
      <w:autoSpaceDE w:val="0"/>
      <w:autoSpaceDN w:val="0"/>
      <w:spacing w:before="60" w:after="60"/>
      <w:ind w:left="851" w:hanging="295"/>
      <w:jc w:val="both"/>
    </w:pPr>
    <w:rPr>
      <w:rFonts w:ascii="Univers-PL" w:hAnsi="Univers-PL" w:cs="Univers-PL"/>
      <w:sz w:val="19"/>
      <w:szCs w:val="19"/>
    </w:rPr>
  </w:style>
  <w:style w:type="paragraph" w:styleId="Tekstpodstawowy3">
    <w:name w:val="Body Text 3"/>
    <w:basedOn w:val="Normalny"/>
    <w:link w:val="Tekstpodstawowy3Znak"/>
    <w:rsid w:val="005B6A82"/>
    <w:pPr>
      <w:spacing w:after="120"/>
    </w:pPr>
    <w:rPr>
      <w:sz w:val="16"/>
      <w:szCs w:val="16"/>
    </w:rPr>
  </w:style>
  <w:style w:type="character" w:customStyle="1" w:styleId="Tekstpodstawowy3Znak">
    <w:name w:val="Tekst podstawowy 3 Znak"/>
    <w:basedOn w:val="Domylnaczcionkaakapitu"/>
    <w:link w:val="Tekstpodstawowy3"/>
    <w:rsid w:val="005B6A82"/>
    <w:rPr>
      <w:rFonts w:eastAsia="Times New Roman" w:cs="Times New Roman"/>
      <w:sz w:val="16"/>
      <w:szCs w:val="16"/>
      <w:lang w:eastAsia="pl-PL"/>
    </w:rPr>
  </w:style>
  <w:style w:type="paragraph" w:styleId="Podtytu">
    <w:name w:val="Subtitle"/>
    <w:basedOn w:val="Normalny"/>
    <w:link w:val="PodtytuZnak"/>
    <w:qFormat/>
    <w:rsid w:val="005B6A82"/>
    <w:pPr>
      <w:spacing w:before="120"/>
      <w:jc w:val="both"/>
    </w:pPr>
    <w:rPr>
      <w:rFonts w:ascii="Tahoma" w:hAnsi="Tahoma"/>
      <w:sz w:val="20"/>
      <w:szCs w:val="20"/>
      <w:u w:val="single"/>
    </w:rPr>
  </w:style>
  <w:style w:type="character" w:customStyle="1" w:styleId="PodtytuZnak">
    <w:name w:val="Podtytuł Znak"/>
    <w:basedOn w:val="Domylnaczcionkaakapitu"/>
    <w:link w:val="Podtytu"/>
    <w:rsid w:val="005B6A82"/>
    <w:rPr>
      <w:rFonts w:ascii="Tahoma" w:eastAsia="Times New Roman" w:hAnsi="Tahoma" w:cs="Times New Roman"/>
      <w:sz w:val="20"/>
      <w:szCs w:val="20"/>
      <w:u w:val="single"/>
      <w:lang w:eastAsia="pl-PL"/>
    </w:rPr>
  </w:style>
  <w:style w:type="paragraph" w:styleId="Tekstpodstawowy2">
    <w:name w:val="Body Text 2"/>
    <w:basedOn w:val="Normalny"/>
    <w:link w:val="Tekstpodstawowy2Znak"/>
    <w:rsid w:val="005B6A82"/>
    <w:pPr>
      <w:spacing w:after="120" w:line="480" w:lineRule="auto"/>
    </w:pPr>
    <w:rPr>
      <w:sz w:val="20"/>
      <w:szCs w:val="20"/>
    </w:rPr>
  </w:style>
  <w:style w:type="character" w:customStyle="1" w:styleId="Tekstpodstawowy2Znak">
    <w:name w:val="Tekst podstawowy 2 Znak"/>
    <w:basedOn w:val="Domylnaczcionkaakapitu"/>
    <w:link w:val="Tekstpodstawowy2"/>
    <w:rsid w:val="005B6A82"/>
    <w:rPr>
      <w:rFonts w:eastAsia="Times New Roman" w:cs="Times New Roman"/>
      <w:sz w:val="20"/>
      <w:szCs w:val="20"/>
      <w:lang w:eastAsia="pl-PL"/>
    </w:rPr>
  </w:style>
  <w:style w:type="paragraph" w:styleId="Tytu">
    <w:name w:val="Title"/>
    <w:basedOn w:val="Normalny"/>
    <w:link w:val="TytuZnak"/>
    <w:qFormat/>
    <w:rsid w:val="005B6A82"/>
    <w:pPr>
      <w:jc w:val="center"/>
    </w:pPr>
    <w:rPr>
      <w:b/>
      <w:bCs/>
      <w:sz w:val="20"/>
      <w:szCs w:val="24"/>
    </w:rPr>
  </w:style>
  <w:style w:type="character" w:customStyle="1" w:styleId="TytuZnak">
    <w:name w:val="Tytuł Znak"/>
    <w:basedOn w:val="Domylnaczcionkaakapitu"/>
    <w:link w:val="Tytu"/>
    <w:rsid w:val="005B6A82"/>
    <w:rPr>
      <w:rFonts w:eastAsia="Times New Roman" w:cs="Times New Roman"/>
      <w:b/>
      <w:bCs/>
      <w:sz w:val="20"/>
      <w:szCs w:val="24"/>
      <w:lang w:eastAsia="pl-PL"/>
    </w:rPr>
  </w:style>
  <w:style w:type="paragraph" w:customStyle="1" w:styleId="Default">
    <w:name w:val="Default"/>
    <w:rsid w:val="005B6A82"/>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paragraph" w:customStyle="1" w:styleId="Standardowy1">
    <w:name w:val="Standardowy+1"/>
    <w:basedOn w:val="Default"/>
    <w:next w:val="Default"/>
    <w:rsid w:val="005B6A82"/>
    <w:rPr>
      <w:color w:val="auto"/>
    </w:rPr>
  </w:style>
  <w:style w:type="paragraph" w:customStyle="1" w:styleId="Tekstpodstawowywcity1">
    <w:name w:val="Tekst podstawowy wcięty+1"/>
    <w:basedOn w:val="Default"/>
    <w:next w:val="Default"/>
    <w:rsid w:val="005B6A82"/>
    <w:rPr>
      <w:color w:val="auto"/>
    </w:rPr>
  </w:style>
  <w:style w:type="paragraph" w:customStyle="1" w:styleId="Tekstpodstawowy21">
    <w:name w:val="Tekst podstawowy 21"/>
    <w:basedOn w:val="Normalny"/>
    <w:rsid w:val="005B6A82"/>
    <w:pPr>
      <w:suppressAutoHyphens/>
      <w:spacing w:line="360" w:lineRule="auto"/>
      <w:jc w:val="both"/>
    </w:pPr>
    <w:rPr>
      <w:rFonts w:ascii="Times New Roman" w:hAnsi="Times New Roman"/>
      <w:b/>
      <w:bCs/>
      <w:sz w:val="24"/>
      <w:szCs w:val="20"/>
      <w:lang w:eastAsia="ar-SA"/>
    </w:rPr>
  </w:style>
  <w:style w:type="paragraph" w:styleId="Tekstpodstawowywcity">
    <w:name w:val="Body Text Indent"/>
    <w:basedOn w:val="Normalny"/>
    <w:link w:val="TekstpodstawowywcityZnak"/>
    <w:rsid w:val="005B6A82"/>
    <w:pPr>
      <w:suppressAutoHyphens/>
      <w:spacing w:after="120"/>
      <w:ind w:left="283"/>
    </w:pPr>
    <w:rPr>
      <w:rFonts w:ascii="Times New Roman" w:hAnsi="Times New Roman"/>
      <w:color w:val="000000"/>
      <w:sz w:val="20"/>
      <w:szCs w:val="20"/>
      <w:lang w:eastAsia="ar-SA"/>
    </w:rPr>
  </w:style>
  <w:style w:type="character" w:customStyle="1" w:styleId="TekstpodstawowywcityZnak">
    <w:name w:val="Tekst podstawowy wcięty Znak"/>
    <w:basedOn w:val="Domylnaczcionkaakapitu"/>
    <w:link w:val="Tekstpodstawowywcity"/>
    <w:rsid w:val="005B6A82"/>
    <w:rPr>
      <w:rFonts w:ascii="Times New Roman" w:eastAsia="Times New Roman" w:hAnsi="Times New Roman" w:cs="Times New Roman"/>
      <w:color w:val="000000"/>
      <w:sz w:val="20"/>
      <w:szCs w:val="20"/>
      <w:lang w:eastAsia="ar-SA"/>
    </w:rPr>
  </w:style>
  <w:style w:type="paragraph" w:customStyle="1" w:styleId="Skrconyadreszwrotny">
    <w:name w:val="Skrócony adres zwrotny"/>
    <w:basedOn w:val="Normalny"/>
    <w:rsid w:val="005B6A82"/>
    <w:pPr>
      <w:suppressAutoHyphens/>
    </w:pPr>
    <w:rPr>
      <w:rFonts w:ascii="Times New Roman" w:hAnsi="Times New Roman"/>
      <w:sz w:val="24"/>
      <w:szCs w:val="24"/>
      <w:lang w:eastAsia="ar-SA"/>
    </w:rPr>
  </w:style>
  <w:style w:type="paragraph" w:customStyle="1" w:styleId="Lista31">
    <w:name w:val="Lista 31"/>
    <w:basedOn w:val="Normalny"/>
    <w:rsid w:val="005B6A82"/>
    <w:pPr>
      <w:suppressAutoHyphens/>
      <w:ind w:left="849" w:hanging="283"/>
    </w:pPr>
    <w:rPr>
      <w:rFonts w:ascii="Times New Roman" w:hAnsi="Times New Roman"/>
      <w:sz w:val="24"/>
      <w:szCs w:val="24"/>
      <w:lang w:eastAsia="ar-SA"/>
    </w:rPr>
  </w:style>
  <w:style w:type="paragraph" w:styleId="Tekstkomentarza">
    <w:name w:val="annotation text"/>
    <w:basedOn w:val="Normalny"/>
    <w:link w:val="TekstkomentarzaZnak"/>
    <w:rsid w:val="005B6A82"/>
    <w:pPr>
      <w:widowControl w:val="0"/>
      <w:suppressAutoHyphens/>
    </w:pPr>
    <w:rPr>
      <w:rFonts w:ascii="Times New Roman" w:eastAsia="Lucida Sans Unicode" w:hAnsi="Times New Roman"/>
      <w:sz w:val="24"/>
      <w:szCs w:val="24"/>
    </w:rPr>
  </w:style>
  <w:style w:type="character" w:customStyle="1" w:styleId="TekstkomentarzaZnak">
    <w:name w:val="Tekst komentarza Znak"/>
    <w:basedOn w:val="Domylnaczcionkaakapitu"/>
    <w:link w:val="Tekstkomentarza"/>
    <w:rsid w:val="005B6A82"/>
    <w:rPr>
      <w:rFonts w:ascii="Times New Roman" w:eastAsia="Lucida Sans Unicode" w:hAnsi="Times New Roman" w:cs="Times New Roman"/>
      <w:sz w:val="24"/>
      <w:szCs w:val="24"/>
      <w:lang w:eastAsia="pl-PL"/>
    </w:rPr>
  </w:style>
  <w:style w:type="paragraph" w:styleId="Tekstpodstawowywcity3">
    <w:name w:val="Body Text Indent 3"/>
    <w:basedOn w:val="Normalny"/>
    <w:link w:val="Tekstpodstawowywcity3Znak"/>
    <w:rsid w:val="005B6A82"/>
    <w:pPr>
      <w:widowControl w:val="0"/>
      <w:suppressAutoHyphens/>
      <w:spacing w:after="120"/>
      <w:ind w:left="283"/>
    </w:pPr>
    <w:rPr>
      <w:rFonts w:ascii="Times New Roman" w:eastAsia="Lucida Sans Unicode" w:hAnsi="Times New Roman"/>
      <w:sz w:val="16"/>
      <w:szCs w:val="16"/>
    </w:rPr>
  </w:style>
  <w:style w:type="character" w:customStyle="1" w:styleId="Tekstpodstawowywcity3Znak">
    <w:name w:val="Tekst podstawowy wcięty 3 Znak"/>
    <w:basedOn w:val="Domylnaczcionkaakapitu"/>
    <w:link w:val="Tekstpodstawowywcity3"/>
    <w:rsid w:val="005B6A82"/>
    <w:rPr>
      <w:rFonts w:ascii="Times New Roman" w:eastAsia="Lucida Sans Unicode" w:hAnsi="Times New Roman" w:cs="Times New Roman"/>
      <w:sz w:val="16"/>
      <w:szCs w:val="16"/>
      <w:lang w:eastAsia="pl-PL"/>
    </w:rPr>
  </w:style>
  <w:style w:type="paragraph" w:styleId="NormalnyWeb">
    <w:name w:val="Normal (Web)"/>
    <w:basedOn w:val="Normalny"/>
    <w:rsid w:val="005B6A82"/>
    <w:pPr>
      <w:widowControl w:val="0"/>
      <w:suppressAutoHyphens/>
      <w:spacing w:before="280" w:after="280"/>
      <w:jc w:val="both"/>
    </w:pPr>
    <w:rPr>
      <w:rFonts w:ascii="Times New Roman" w:eastAsia="Lucida Sans Unicode" w:hAnsi="Times New Roman"/>
      <w:sz w:val="24"/>
      <w:szCs w:val="24"/>
    </w:rPr>
  </w:style>
  <w:style w:type="character" w:styleId="Numerstrony">
    <w:name w:val="page number"/>
    <w:basedOn w:val="Domylnaczcionkaakapitu"/>
    <w:rsid w:val="005B6A82"/>
  </w:style>
  <w:style w:type="character" w:customStyle="1" w:styleId="TekstdymkaZnak">
    <w:name w:val="Tekst dymka Znak"/>
    <w:link w:val="Tekstdymka"/>
    <w:semiHidden/>
    <w:rsid w:val="005B6A82"/>
    <w:rPr>
      <w:rFonts w:ascii="Tahoma" w:eastAsia="Times New Roman" w:hAnsi="Tahoma" w:cs="Tahoma"/>
      <w:sz w:val="16"/>
      <w:szCs w:val="16"/>
      <w:lang w:eastAsia="pl-PL"/>
    </w:rPr>
  </w:style>
  <w:style w:type="paragraph" w:styleId="Tekstdymka">
    <w:name w:val="Balloon Text"/>
    <w:basedOn w:val="Normalny"/>
    <w:link w:val="TekstdymkaZnak"/>
    <w:semiHidden/>
    <w:rsid w:val="005B6A82"/>
    <w:rPr>
      <w:rFonts w:ascii="Tahoma" w:hAnsi="Tahoma" w:cs="Tahoma"/>
      <w:sz w:val="16"/>
      <w:szCs w:val="16"/>
    </w:rPr>
  </w:style>
  <w:style w:type="character" w:customStyle="1" w:styleId="TekstdymkaZnak1">
    <w:name w:val="Tekst dymka Znak1"/>
    <w:basedOn w:val="Domylnaczcionkaakapitu"/>
    <w:uiPriority w:val="99"/>
    <w:semiHidden/>
    <w:rsid w:val="005B6A82"/>
    <w:rPr>
      <w:rFonts w:ascii="Segoe UI" w:eastAsia="Times New Roman" w:hAnsi="Segoe UI" w:cs="Segoe UI"/>
      <w:sz w:val="18"/>
      <w:szCs w:val="18"/>
      <w:lang w:eastAsia="pl-PL"/>
    </w:rPr>
  </w:style>
  <w:style w:type="paragraph" w:styleId="Akapitzlist">
    <w:name w:val="List Paragraph"/>
    <w:aliases w:val="Preambuła,normalny tekst,Podsis rysunku,Akapit z listą numerowaną,Normal,BulletC,Obiekt,List Paragraph1,Wyliczanie,Akapit z listą3,Akapit z listą31,Numerowanie,Akapit z listą11,Bullets,Kolorowa lista — akcent 11,normalny,Nagłówek_JP,L1"/>
    <w:basedOn w:val="Normalny"/>
    <w:link w:val="AkapitzlistZnak"/>
    <w:uiPriority w:val="34"/>
    <w:qFormat/>
    <w:rsid w:val="005B6A82"/>
    <w:pPr>
      <w:ind w:left="720"/>
      <w:contextualSpacing/>
    </w:pPr>
    <w:rPr>
      <w:rFonts w:ascii="Times New Roman" w:hAnsi="Times New Roman"/>
      <w:sz w:val="24"/>
      <w:szCs w:val="24"/>
    </w:rPr>
  </w:style>
  <w:style w:type="character" w:customStyle="1" w:styleId="AkapitzlistZnak">
    <w:name w:val="Akapit z listą Znak"/>
    <w:aliases w:val="Preambuła Znak,normalny tekst Znak,Podsis rysunku Znak,Akapit z listą numerowaną Znak,Normal Znak,BulletC Znak,Obiekt Znak,List Paragraph1 Znak,Wyliczanie Znak,Akapit z listą3 Znak,Akapit z listą31 Znak,Numerowanie Znak,Bullets Znak"/>
    <w:link w:val="Akapitzlist"/>
    <w:uiPriority w:val="34"/>
    <w:qFormat/>
    <w:rsid w:val="005B6A82"/>
    <w:rPr>
      <w:rFonts w:ascii="Times New Roman" w:eastAsia="Times New Roman" w:hAnsi="Times New Roman" w:cs="Times New Roman"/>
      <w:sz w:val="24"/>
      <w:szCs w:val="24"/>
      <w:lang w:eastAsia="pl-PL"/>
    </w:rPr>
  </w:style>
  <w:style w:type="paragraph" w:customStyle="1" w:styleId="Standard">
    <w:name w:val="Standard"/>
    <w:rsid w:val="005B6A82"/>
    <w:pPr>
      <w:widowControl w:val="0"/>
      <w:autoSpaceDE w:val="0"/>
      <w:autoSpaceDN w:val="0"/>
      <w:adjustRightInd w:val="0"/>
      <w:spacing w:line="240" w:lineRule="auto"/>
    </w:pPr>
    <w:rPr>
      <w:rFonts w:ascii="Times New Roman" w:eastAsia="Times New Roman" w:hAnsi="Times New Roman" w:cs="Times New Roman"/>
      <w:sz w:val="24"/>
      <w:szCs w:val="24"/>
      <w:lang w:eastAsia="pl-PL"/>
    </w:rPr>
  </w:style>
  <w:style w:type="character" w:customStyle="1" w:styleId="regulari">
    <w:name w:val="regulari"/>
    <w:basedOn w:val="Domylnaczcionkaakapitu"/>
    <w:rsid w:val="005B6A82"/>
  </w:style>
  <w:style w:type="paragraph" w:customStyle="1" w:styleId="punkt">
    <w:name w:val="punkt"/>
    <w:rsid w:val="005B6A82"/>
    <w:pPr>
      <w:tabs>
        <w:tab w:val="left" w:pos="4320"/>
      </w:tabs>
      <w:spacing w:line="240" w:lineRule="auto"/>
      <w:ind w:left="288"/>
      <w:jc w:val="both"/>
    </w:pPr>
    <w:rPr>
      <w:rFonts w:ascii="Times New Roman" w:eastAsia="Times New Roman" w:hAnsi="Times New Roman" w:cs="Times New Roman"/>
      <w:snapToGrid w:val="0"/>
      <w:color w:val="000000"/>
      <w:sz w:val="20"/>
      <w:szCs w:val="20"/>
      <w:lang w:eastAsia="pl-PL"/>
    </w:rPr>
  </w:style>
  <w:style w:type="paragraph" w:customStyle="1" w:styleId="podpunkt">
    <w:name w:val="podpunkt"/>
    <w:rsid w:val="005B6A82"/>
    <w:pPr>
      <w:tabs>
        <w:tab w:val="left" w:pos="5715"/>
        <w:tab w:val="left" w:pos="5875"/>
        <w:tab w:val="right" w:pos="6495"/>
      </w:tabs>
      <w:spacing w:line="240" w:lineRule="auto"/>
      <w:ind w:left="576"/>
      <w:jc w:val="both"/>
    </w:pPr>
    <w:rPr>
      <w:rFonts w:ascii="Times New Roman" w:eastAsia="Times New Roman" w:hAnsi="Times New Roman" w:cs="Times New Roman"/>
      <w:snapToGrid w:val="0"/>
      <w:color w:val="000000"/>
      <w:sz w:val="20"/>
      <w:szCs w:val="20"/>
      <w:lang w:eastAsia="pl-PL"/>
    </w:rPr>
  </w:style>
  <w:style w:type="paragraph" w:customStyle="1" w:styleId="Akapitzlist2">
    <w:name w:val="Akapit z listą2"/>
    <w:basedOn w:val="Normalny"/>
    <w:rsid w:val="005B6A82"/>
    <w:pPr>
      <w:suppressAutoHyphens/>
      <w:spacing w:after="200" w:line="276" w:lineRule="auto"/>
      <w:ind w:left="720"/>
    </w:pPr>
    <w:rPr>
      <w:rFonts w:ascii="Calibri" w:eastAsia="Calibri" w:hAnsi="Calibri" w:cs="Mangal"/>
      <w:kern w:val="1"/>
      <w:lang w:eastAsia="hi-IN" w:bidi="hi-IN"/>
    </w:rPr>
  </w:style>
  <w:style w:type="character" w:styleId="Odwoaniedokomentarza">
    <w:name w:val="annotation reference"/>
    <w:basedOn w:val="Domylnaczcionkaakapitu"/>
    <w:uiPriority w:val="99"/>
    <w:semiHidden/>
    <w:unhideWhenUsed/>
    <w:rsid w:val="005B6A82"/>
    <w:rPr>
      <w:sz w:val="16"/>
      <w:szCs w:val="16"/>
    </w:rPr>
  </w:style>
  <w:style w:type="character" w:customStyle="1" w:styleId="TematkomentarzaZnak">
    <w:name w:val="Temat komentarza Znak"/>
    <w:basedOn w:val="TekstkomentarzaZnak"/>
    <w:link w:val="Tematkomentarza"/>
    <w:uiPriority w:val="99"/>
    <w:semiHidden/>
    <w:rsid w:val="005B6A8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5B6A82"/>
    <w:pPr>
      <w:widowControl/>
      <w:suppressAutoHyphens w:val="0"/>
    </w:pPr>
    <w:rPr>
      <w:rFonts w:ascii="Arial" w:eastAsia="Times New Roman" w:hAnsi="Arial"/>
      <w:b/>
      <w:bCs/>
      <w:sz w:val="20"/>
      <w:szCs w:val="20"/>
    </w:rPr>
  </w:style>
  <w:style w:type="character" w:customStyle="1" w:styleId="markedcontent">
    <w:name w:val="markedcontent"/>
    <w:basedOn w:val="Domylnaczcionkaakapitu"/>
    <w:rsid w:val="001E721A"/>
  </w:style>
  <w:style w:type="character" w:customStyle="1" w:styleId="highlight">
    <w:name w:val="highlight"/>
    <w:basedOn w:val="Domylnaczcionkaakapitu"/>
    <w:rsid w:val="001E721A"/>
  </w:style>
  <w:style w:type="paragraph" w:styleId="Zwykytekst">
    <w:name w:val="Plain Text"/>
    <w:basedOn w:val="Normalny"/>
    <w:link w:val="ZwykytekstZnak"/>
    <w:uiPriority w:val="99"/>
    <w:rsid w:val="00F01E59"/>
    <w:pPr>
      <w:suppressAutoHyphens/>
    </w:pPr>
    <w:rPr>
      <w:rFonts w:ascii="Courier New" w:hAnsi="Courier New"/>
      <w:sz w:val="20"/>
      <w:szCs w:val="20"/>
      <w:lang w:eastAsia="ar-SA"/>
    </w:rPr>
  </w:style>
  <w:style w:type="character" w:customStyle="1" w:styleId="ZwykytekstZnak">
    <w:name w:val="Zwykły tekst Znak"/>
    <w:basedOn w:val="Domylnaczcionkaakapitu"/>
    <w:link w:val="Zwykytekst"/>
    <w:uiPriority w:val="99"/>
    <w:rsid w:val="00F01E59"/>
    <w:rPr>
      <w:rFonts w:ascii="Courier New" w:eastAsia="Times New Roman" w:hAnsi="Courier New"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447973">
      <w:bodyDiv w:val="1"/>
      <w:marLeft w:val="0"/>
      <w:marRight w:val="0"/>
      <w:marTop w:val="0"/>
      <w:marBottom w:val="0"/>
      <w:divBdr>
        <w:top w:val="none" w:sz="0" w:space="0" w:color="auto"/>
        <w:left w:val="none" w:sz="0" w:space="0" w:color="auto"/>
        <w:bottom w:val="none" w:sz="0" w:space="0" w:color="auto"/>
        <w:right w:val="none" w:sz="0" w:space="0" w:color="auto"/>
      </w:divBdr>
    </w:div>
    <w:div w:id="805002247">
      <w:bodyDiv w:val="1"/>
      <w:marLeft w:val="0"/>
      <w:marRight w:val="0"/>
      <w:marTop w:val="0"/>
      <w:marBottom w:val="0"/>
      <w:divBdr>
        <w:top w:val="none" w:sz="0" w:space="0" w:color="auto"/>
        <w:left w:val="none" w:sz="0" w:space="0" w:color="auto"/>
        <w:bottom w:val="none" w:sz="0" w:space="0" w:color="auto"/>
        <w:right w:val="none" w:sz="0" w:space="0" w:color="auto"/>
      </w:divBdr>
    </w:div>
    <w:div w:id="938030114">
      <w:bodyDiv w:val="1"/>
      <w:marLeft w:val="0"/>
      <w:marRight w:val="0"/>
      <w:marTop w:val="0"/>
      <w:marBottom w:val="0"/>
      <w:divBdr>
        <w:top w:val="none" w:sz="0" w:space="0" w:color="auto"/>
        <w:left w:val="none" w:sz="0" w:space="0" w:color="auto"/>
        <w:bottom w:val="none" w:sz="0" w:space="0" w:color="auto"/>
        <w:right w:val="none" w:sz="0" w:space="0" w:color="auto"/>
      </w:divBdr>
    </w:div>
    <w:div w:id="1131248175">
      <w:bodyDiv w:val="1"/>
      <w:marLeft w:val="0"/>
      <w:marRight w:val="0"/>
      <w:marTop w:val="0"/>
      <w:marBottom w:val="0"/>
      <w:divBdr>
        <w:top w:val="none" w:sz="0" w:space="0" w:color="auto"/>
        <w:left w:val="none" w:sz="0" w:space="0" w:color="auto"/>
        <w:bottom w:val="none" w:sz="0" w:space="0" w:color="auto"/>
        <w:right w:val="none" w:sz="0" w:space="0" w:color="auto"/>
      </w:divBdr>
    </w:div>
    <w:div w:id="1401438644">
      <w:bodyDiv w:val="1"/>
      <w:marLeft w:val="0"/>
      <w:marRight w:val="0"/>
      <w:marTop w:val="0"/>
      <w:marBottom w:val="0"/>
      <w:divBdr>
        <w:top w:val="none" w:sz="0" w:space="0" w:color="auto"/>
        <w:left w:val="none" w:sz="0" w:space="0" w:color="auto"/>
        <w:bottom w:val="none" w:sz="0" w:space="0" w:color="auto"/>
        <w:right w:val="none" w:sz="0" w:space="0" w:color="auto"/>
      </w:divBdr>
    </w:div>
    <w:div w:id="150170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wik_swi" TargetMode="External"/><Relationship Id="rId13" Type="http://schemas.openxmlformats.org/officeDocument/2006/relationships/hyperlink" Target="https://platformazakupowa.pl/pn/zwik_swi" TargetMode="External"/><Relationship Id="rId18" Type="http://schemas.openxmlformats.org/officeDocument/2006/relationships/hyperlink" Target="https://platformazakupowa.pl/pn/zwik_swi"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bip.um.swinoujscie.pl/artykuly/1084/dane-podstawowe" TargetMode="External"/><Relationship Id="rId12" Type="http://schemas.openxmlformats.org/officeDocument/2006/relationships/hyperlink" Target="http://bip.um.swinoujscie.pl/artykul/1097/20732/regulamin-wewnetrzny-w-sprawie-zasad-form-i-trybu-udzielania-zamowien-na-wykonanie-robot-budowlanych-dostaw-i-uslug" TargetMode="External"/><Relationship Id="rId17" Type="http://schemas.openxmlformats.org/officeDocument/2006/relationships/hyperlink" Target="mailto:kszczawinska@zwik.fn.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yperlink" Target="mailto:iod@zwik.fn.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szczawinska@zwik.fn.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bip.um.swinoujscie.pl/artykuly/1085/przetargi" TargetMode="External"/><Relationship Id="rId23" Type="http://schemas.openxmlformats.org/officeDocument/2006/relationships/footer" Target="footer2.xml"/><Relationship Id="rId10" Type="http://schemas.openxmlformats.org/officeDocument/2006/relationships/hyperlink" Target="https://platformazakupowa.pl/pn/zwik_swi" TargetMode="External"/><Relationship Id="rId19" Type="http://schemas.openxmlformats.org/officeDocument/2006/relationships/hyperlink" Target="mailto:zwik@zwik.fn.pl" TargetMode="External"/><Relationship Id="rId4" Type="http://schemas.openxmlformats.org/officeDocument/2006/relationships/webSettings" Target="webSettings.xml"/><Relationship Id="rId9" Type="http://schemas.openxmlformats.org/officeDocument/2006/relationships/hyperlink" Target="https://platformazakupowa.pl/pn/zwik_swi" TargetMode="External"/><Relationship Id="rId14" Type="http://schemas.openxmlformats.org/officeDocument/2006/relationships/hyperlink" Target="http://zwik.swi.pl/przetargi.htm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35</Pages>
  <Words>10093</Words>
  <Characters>60560</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ZWIK</dc:creator>
  <cp:keywords/>
  <dc:description/>
  <cp:lastModifiedBy>ZWiK</cp:lastModifiedBy>
  <cp:revision>9</cp:revision>
  <cp:lastPrinted>2024-07-11T07:39:00Z</cp:lastPrinted>
  <dcterms:created xsi:type="dcterms:W3CDTF">2024-05-28T12:48:00Z</dcterms:created>
  <dcterms:modified xsi:type="dcterms:W3CDTF">2024-07-11T08:03:00Z</dcterms:modified>
</cp:coreProperties>
</file>