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955A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  <w:bookmarkStart w:id="0" w:name="OLE_LINK1"/>
    </w:p>
    <w:p w14:paraId="00317CDC" w14:textId="77777777" w:rsidR="00B44885" w:rsidRPr="0056787B" w:rsidRDefault="00B44885" w:rsidP="00B44885">
      <w:pPr>
        <w:rPr>
          <w:rFonts w:ascii="Arial" w:hAnsi="Arial" w:cs="Arial"/>
          <w:b/>
          <w:color w:val="000000"/>
          <w:sz w:val="22"/>
          <w:szCs w:val="22"/>
        </w:rPr>
      </w:pPr>
      <w:r w:rsidRPr="0056787B">
        <w:rPr>
          <w:rFonts w:ascii="Arial" w:hAnsi="Arial" w:cs="Arial"/>
          <w:b/>
          <w:color w:val="000000"/>
          <w:sz w:val="22"/>
          <w:szCs w:val="22"/>
        </w:rPr>
        <w:t xml:space="preserve">Zamawiający: </w:t>
      </w:r>
    </w:p>
    <w:p w14:paraId="058FAB43" w14:textId="77777777" w:rsidR="00B44885" w:rsidRPr="0056787B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73A9EAAD" w14:textId="4CA8F261" w:rsidR="00B44885" w:rsidRPr="0056787B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6787B">
        <w:rPr>
          <w:rFonts w:ascii="Arial" w:hAnsi="Arial" w:cs="Arial"/>
          <w:color w:val="000000"/>
          <w:sz w:val="22"/>
          <w:szCs w:val="22"/>
        </w:rPr>
        <w:t>Zakład Wodociągów i Kanalizacji Spółka z ograniczoną odpowiedzialnością w Świnoujściu,        z siedzibą w Świnoujściu, ul. Kołłątaja 4, 72-600 Świnoujście, zarejestrowana w Rejestrze Przedsiębiorców Krajowego Rejestru Sądowego prowadzonego przez Sąd Rejonowy Szczecin-Centrum w Szczecinie XIII Wydział Gospodarczy KRS pod numerem 0000139551, o kapitale zakładowym w kwocie 9</w:t>
      </w:r>
      <w:r w:rsidR="00E243E3">
        <w:rPr>
          <w:rFonts w:ascii="Arial" w:hAnsi="Arial" w:cs="Arial"/>
          <w:color w:val="000000"/>
          <w:sz w:val="22"/>
          <w:szCs w:val="22"/>
        </w:rPr>
        <w:t>9</w:t>
      </w:r>
      <w:r w:rsidRPr="0056787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="00E243E3">
        <w:rPr>
          <w:rFonts w:ascii="Arial" w:hAnsi="Arial" w:cs="Arial"/>
          <w:color w:val="000000"/>
          <w:sz w:val="22"/>
          <w:szCs w:val="22"/>
        </w:rPr>
        <w:t>12</w:t>
      </w:r>
      <w:r w:rsidRPr="0056787B">
        <w:rPr>
          <w:rFonts w:ascii="Arial" w:hAnsi="Arial" w:cs="Arial"/>
          <w:color w:val="000000"/>
          <w:sz w:val="22"/>
          <w:szCs w:val="22"/>
        </w:rPr>
        <w:t xml:space="preserve"> </w:t>
      </w:r>
      <w:r w:rsidR="00E243E3">
        <w:rPr>
          <w:rFonts w:ascii="Arial" w:hAnsi="Arial" w:cs="Arial"/>
          <w:color w:val="000000"/>
          <w:sz w:val="22"/>
          <w:szCs w:val="22"/>
        </w:rPr>
        <w:t>4</w:t>
      </w:r>
      <w:r w:rsidRPr="0056787B">
        <w:rPr>
          <w:rFonts w:ascii="Arial" w:hAnsi="Arial" w:cs="Arial"/>
          <w:color w:val="000000"/>
          <w:sz w:val="22"/>
          <w:szCs w:val="22"/>
        </w:rPr>
        <w:t>00,00 zł, NIP 855-00-24-412, REGON 810 561 303.</w:t>
      </w:r>
    </w:p>
    <w:p w14:paraId="589CE60B" w14:textId="77777777" w:rsidR="00B44885" w:rsidRPr="0056787B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6321CF9" w14:textId="77777777" w:rsidR="00B44885" w:rsidRPr="0056787B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B8E424B" w14:textId="77777777" w:rsidR="00B44885" w:rsidRPr="001B5B1D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B91F5D0" w14:textId="77777777" w:rsidR="00B44885" w:rsidRPr="005D4747" w:rsidRDefault="00B44885" w:rsidP="00B44885">
      <w:pPr>
        <w:jc w:val="center"/>
        <w:rPr>
          <w:rFonts w:ascii="Arial" w:hAnsi="Arial" w:cs="Arial"/>
          <w:b/>
          <w:color w:val="000000"/>
        </w:rPr>
      </w:pPr>
    </w:p>
    <w:p w14:paraId="698FF9BD" w14:textId="77777777" w:rsidR="00B44885" w:rsidRPr="005D4747" w:rsidRDefault="00B44885" w:rsidP="00B44885">
      <w:pPr>
        <w:jc w:val="center"/>
        <w:rPr>
          <w:rFonts w:ascii="Arial" w:hAnsi="Arial" w:cs="Arial"/>
          <w:b/>
          <w:color w:val="000000"/>
        </w:rPr>
      </w:pPr>
      <w:r w:rsidRPr="005D4747">
        <w:rPr>
          <w:rFonts w:ascii="Arial" w:hAnsi="Arial" w:cs="Arial"/>
          <w:b/>
          <w:color w:val="000000"/>
        </w:rPr>
        <w:t>SPECYFIKACJA ISTOTNYCH WARUNKÓW ZAMÓWIENIA</w:t>
      </w:r>
    </w:p>
    <w:p w14:paraId="536CA4F2" w14:textId="77777777" w:rsidR="00B44885" w:rsidRPr="005D4747" w:rsidRDefault="00B44885" w:rsidP="00B44885">
      <w:pPr>
        <w:jc w:val="center"/>
        <w:rPr>
          <w:rFonts w:ascii="Arial" w:hAnsi="Arial" w:cs="Arial"/>
          <w:color w:val="000000"/>
        </w:rPr>
      </w:pPr>
    </w:p>
    <w:p w14:paraId="0A00B73A" w14:textId="77777777" w:rsidR="00B44885" w:rsidRPr="005D4747" w:rsidRDefault="00B44885" w:rsidP="00B44885">
      <w:pPr>
        <w:jc w:val="center"/>
        <w:rPr>
          <w:rFonts w:ascii="Arial" w:hAnsi="Arial" w:cs="Arial"/>
          <w:color w:val="000000"/>
        </w:rPr>
      </w:pPr>
    </w:p>
    <w:p w14:paraId="5881E158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6639C">
        <w:rPr>
          <w:rFonts w:ascii="Arial" w:hAnsi="Arial" w:cs="Arial"/>
          <w:color w:val="000000"/>
        </w:rPr>
        <w:t>w postępowaniu prowadzonym w  trybie przetargu nieo</w:t>
      </w:r>
      <w:r>
        <w:rPr>
          <w:rFonts w:ascii="Arial" w:hAnsi="Arial" w:cs="Arial"/>
          <w:color w:val="000000"/>
        </w:rPr>
        <w:t>graniczonego</w:t>
      </w:r>
      <w:r w:rsidRPr="0016639C">
        <w:rPr>
          <w:rFonts w:ascii="Arial" w:hAnsi="Arial" w:cs="Arial"/>
          <w:color w:val="000000"/>
        </w:rPr>
        <w:t xml:space="preserve"> w oparciu o „Regulamin Wewnętrzny w sprawie zasad, form i trybu udzielania zamówień na wykonanie robót budowlanych, dostaw i usług” na udzielenie zamówienia pn.:</w:t>
      </w:r>
    </w:p>
    <w:p w14:paraId="09AECC6E" w14:textId="77777777" w:rsidR="00B44885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1E55B2D" w14:textId="77777777" w:rsidR="00B44885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26E77E34" w14:textId="77777777" w:rsidR="00B44885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9E154DA" w14:textId="77777777" w:rsidR="00B44885" w:rsidRPr="001B5B1D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480FF5E" w14:textId="77777777" w:rsidR="00B44885" w:rsidRPr="001B5B1D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3D1A0A1" w14:textId="77777777" w:rsidR="00B44885" w:rsidRPr="003256A9" w:rsidRDefault="00B44885" w:rsidP="00B44885">
      <w:pPr>
        <w:pStyle w:val="Nagwek1"/>
        <w:rPr>
          <w:color w:val="000000"/>
          <w:sz w:val="24"/>
        </w:rPr>
      </w:pPr>
      <w:r w:rsidRPr="003256A9">
        <w:rPr>
          <w:color w:val="000000"/>
          <w:sz w:val="24"/>
        </w:rPr>
        <w:t>„</w:t>
      </w:r>
      <w:r w:rsidRPr="001D431A">
        <w:rPr>
          <w:szCs w:val="22"/>
        </w:rPr>
        <w:t>Kompleksowa obsługa geodezyjna wszystkich robót wykonywanych przez ZWiK</w:t>
      </w:r>
      <w:r>
        <w:rPr>
          <w:szCs w:val="22"/>
        </w:rPr>
        <w:t> </w:t>
      </w:r>
      <w:r w:rsidRPr="001D431A">
        <w:rPr>
          <w:szCs w:val="22"/>
        </w:rPr>
        <w:t>Sp.</w:t>
      </w:r>
      <w:r>
        <w:rPr>
          <w:szCs w:val="22"/>
        </w:rPr>
        <w:t> </w:t>
      </w:r>
      <w:r w:rsidRPr="001D431A">
        <w:rPr>
          <w:szCs w:val="22"/>
        </w:rPr>
        <w:t>z o.o. na terenie Świnoujścia w okresie 36 miesięcy</w:t>
      </w:r>
      <w:r w:rsidRPr="003256A9">
        <w:rPr>
          <w:color w:val="000000"/>
          <w:sz w:val="24"/>
        </w:rPr>
        <w:t>”</w:t>
      </w:r>
    </w:p>
    <w:p w14:paraId="6C0BEE1E" w14:textId="77777777" w:rsidR="00B44885" w:rsidRPr="003256A9" w:rsidRDefault="00B44885" w:rsidP="00B44885">
      <w:pPr>
        <w:ind w:left="360"/>
        <w:jc w:val="center"/>
        <w:rPr>
          <w:rFonts w:ascii="Arial" w:hAnsi="Arial" w:cs="Arial"/>
          <w:color w:val="000000"/>
        </w:rPr>
      </w:pPr>
    </w:p>
    <w:p w14:paraId="20BAE67E" w14:textId="77777777" w:rsidR="00B44885" w:rsidRPr="003256A9" w:rsidRDefault="00B44885" w:rsidP="00B44885">
      <w:pPr>
        <w:ind w:left="360"/>
        <w:jc w:val="center"/>
        <w:rPr>
          <w:rFonts w:ascii="Arial" w:hAnsi="Arial" w:cs="Arial"/>
          <w:color w:val="000000"/>
        </w:rPr>
      </w:pPr>
    </w:p>
    <w:p w14:paraId="3D293156" w14:textId="77777777" w:rsidR="00B44885" w:rsidRPr="001B5B1D" w:rsidRDefault="00B44885" w:rsidP="00B44885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056879B" w14:textId="77777777" w:rsidR="00B44885" w:rsidRPr="001B5B1D" w:rsidRDefault="00B44885" w:rsidP="00B44885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29D3D92" w14:textId="77777777" w:rsidR="00B44885" w:rsidRPr="001B5B1D" w:rsidRDefault="00B44885" w:rsidP="00B44885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54FD20C" w14:textId="77777777" w:rsidR="00B44885" w:rsidRPr="001B5B1D" w:rsidRDefault="00B44885" w:rsidP="00B44885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239DF32" w14:textId="77777777" w:rsidR="00B44885" w:rsidRPr="001B5B1D" w:rsidRDefault="00B44885" w:rsidP="00B44885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134238F" w14:textId="77777777" w:rsidR="00B44885" w:rsidRPr="001E4C23" w:rsidRDefault="00B44885" w:rsidP="00B44885">
      <w:pPr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844E6BD" w14:textId="77777777" w:rsidR="00B44885" w:rsidRPr="001E4C23" w:rsidRDefault="00B44885" w:rsidP="00B44885">
      <w:pPr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E4C23">
        <w:rPr>
          <w:rFonts w:ascii="Arial" w:hAnsi="Arial" w:cs="Arial"/>
          <w:b/>
          <w:color w:val="000000"/>
          <w:sz w:val="22"/>
          <w:szCs w:val="22"/>
        </w:rPr>
        <w:t>Zatwierdzam</w:t>
      </w:r>
    </w:p>
    <w:p w14:paraId="3235B416" w14:textId="77777777" w:rsidR="00B44885" w:rsidRDefault="00B44885" w:rsidP="00B44885">
      <w:pPr>
        <w:ind w:left="720"/>
        <w:rPr>
          <w:rFonts w:ascii="Arial" w:hAnsi="Arial" w:cs="Arial"/>
          <w:color w:val="000000"/>
          <w:sz w:val="22"/>
          <w:szCs w:val="22"/>
        </w:rPr>
      </w:pPr>
    </w:p>
    <w:p w14:paraId="514A7646" w14:textId="349B1CA3" w:rsidR="00B44885" w:rsidRPr="001B5B1D" w:rsidRDefault="00B44885" w:rsidP="00B44885">
      <w:pPr>
        <w:ind w:left="72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Świnoujście, </w:t>
      </w:r>
      <w:r w:rsidR="00E243E3">
        <w:rPr>
          <w:rFonts w:ascii="Arial" w:hAnsi="Arial" w:cs="Arial"/>
          <w:color w:val="000000"/>
          <w:sz w:val="22"/>
          <w:szCs w:val="22"/>
        </w:rPr>
        <w:t>kwiecień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448BB">
        <w:rPr>
          <w:rFonts w:ascii="Arial" w:hAnsi="Arial" w:cs="Arial"/>
          <w:color w:val="000000"/>
          <w:sz w:val="22"/>
          <w:szCs w:val="22"/>
        </w:rPr>
        <w:t>202</w:t>
      </w:r>
      <w:r w:rsidR="00E243E3">
        <w:rPr>
          <w:rFonts w:ascii="Arial" w:hAnsi="Arial" w:cs="Arial"/>
          <w:color w:val="000000"/>
          <w:sz w:val="22"/>
          <w:szCs w:val="22"/>
        </w:rPr>
        <w:t>4</w:t>
      </w:r>
      <w:r w:rsidRPr="003448BB">
        <w:rPr>
          <w:rFonts w:ascii="Arial" w:hAnsi="Arial" w:cs="Arial"/>
          <w:color w:val="000000"/>
          <w:sz w:val="22"/>
          <w:szCs w:val="22"/>
        </w:rPr>
        <w:t>r.</w:t>
      </w:r>
    </w:p>
    <w:p w14:paraId="30A843CE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423E10A6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62118FD6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56C7F549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5019C49D" w14:textId="77777777" w:rsidR="00B44885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798A5BD" w14:textId="77777777" w:rsidR="00B44885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61AE9F4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518DE226" w14:textId="77777777" w:rsidR="00B44885" w:rsidRPr="001B5B1D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4B29A199" w14:textId="77777777" w:rsidR="00B44885" w:rsidRPr="003B77D0" w:rsidRDefault="00B44885" w:rsidP="00B44885">
      <w:pPr>
        <w:rPr>
          <w:rFonts w:ascii="Arial" w:hAnsi="Arial" w:cs="Arial"/>
          <w:b/>
        </w:rPr>
      </w:pPr>
      <w:r w:rsidRPr="003B77D0">
        <w:rPr>
          <w:rFonts w:ascii="Arial" w:hAnsi="Arial" w:cs="Arial"/>
          <w:b/>
        </w:rPr>
        <w:t>SPECYFIKACJA ISTOTNYCH WARUNKÓW ZAMÓWIENIA zawiera:</w:t>
      </w:r>
    </w:p>
    <w:p w14:paraId="1729439A" w14:textId="77777777" w:rsidR="00B44885" w:rsidRPr="003B77D0" w:rsidRDefault="00B44885" w:rsidP="00B44885">
      <w:pPr>
        <w:rPr>
          <w:rFonts w:ascii="Arial" w:hAnsi="Arial" w:cs="Arial"/>
          <w:b/>
        </w:rPr>
      </w:pPr>
    </w:p>
    <w:p w14:paraId="25131655" w14:textId="77777777" w:rsidR="00B44885" w:rsidRPr="003B77D0" w:rsidRDefault="00B44885" w:rsidP="00B44885">
      <w:pPr>
        <w:rPr>
          <w:rFonts w:ascii="Arial" w:hAnsi="Arial" w:cs="Arial"/>
          <w:b/>
        </w:rPr>
      </w:pPr>
    </w:p>
    <w:p w14:paraId="684C74DF" w14:textId="77777777" w:rsidR="00B44885" w:rsidRPr="006F37F9" w:rsidRDefault="00B44885" w:rsidP="00B44885">
      <w:pPr>
        <w:rPr>
          <w:rFonts w:ascii="Arial" w:hAnsi="Arial" w:cs="Arial"/>
          <w:b/>
          <w:sz w:val="22"/>
          <w:szCs w:val="22"/>
        </w:rPr>
      </w:pPr>
      <w:r w:rsidRPr="006F37F9">
        <w:rPr>
          <w:rFonts w:ascii="Arial" w:hAnsi="Arial" w:cs="Arial"/>
          <w:b/>
          <w:sz w:val="22"/>
          <w:szCs w:val="22"/>
        </w:rPr>
        <w:t>Rozdzi</w:t>
      </w:r>
      <w:r>
        <w:rPr>
          <w:rFonts w:ascii="Arial" w:hAnsi="Arial" w:cs="Arial"/>
          <w:b/>
          <w:sz w:val="22"/>
          <w:szCs w:val="22"/>
        </w:rPr>
        <w:t>ał I</w:t>
      </w:r>
      <w:r>
        <w:rPr>
          <w:rFonts w:ascii="Arial" w:hAnsi="Arial" w:cs="Arial"/>
          <w:b/>
          <w:sz w:val="22"/>
          <w:szCs w:val="22"/>
        </w:rPr>
        <w:tab/>
      </w:r>
      <w:r w:rsidRPr="006F37F9">
        <w:rPr>
          <w:rFonts w:ascii="Arial" w:hAnsi="Arial" w:cs="Arial"/>
          <w:b/>
          <w:sz w:val="22"/>
          <w:szCs w:val="22"/>
        </w:rPr>
        <w:t>Instrukcja dla Wykonawców</w:t>
      </w:r>
    </w:p>
    <w:p w14:paraId="582C7F7A" w14:textId="77777777" w:rsidR="00B44885" w:rsidRPr="006F37F9" w:rsidRDefault="00B44885" w:rsidP="00B44885">
      <w:pPr>
        <w:rPr>
          <w:rFonts w:ascii="Arial" w:hAnsi="Arial" w:cs="Arial"/>
          <w:b/>
          <w:sz w:val="22"/>
          <w:szCs w:val="22"/>
        </w:rPr>
      </w:pPr>
    </w:p>
    <w:p w14:paraId="3E235DD0" w14:textId="77777777" w:rsidR="00B44885" w:rsidRPr="006F37F9" w:rsidRDefault="00B44885" w:rsidP="00B44885">
      <w:pPr>
        <w:rPr>
          <w:rFonts w:ascii="Arial" w:hAnsi="Arial" w:cs="Arial"/>
          <w:b/>
          <w:sz w:val="22"/>
          <w:szCs w:val="22"/>
        </w:rPr>
      </w:pPr>
    </w:p>
    <w:p w14:paraId="6DD2BD04" w14:textId="77777777" w:rsidR="00B44885" w:rsidRPr="006F37F9" w:rsidRDefault="00B44885" w:rsidP="00B44885">
      <w:pPr>
        <w:rPr>
          <w:rFonts w:ascii="Arial" w:hAnsi="Arial" w:cs="Arial"/>
          <w:b/>
          <w:sz w:val="22"/>
          <w:szCs w:val="22"/>
        </w:rPr>
      </w:pPr>
      <w:r w:rsidRPr="006F37F9">
        <w:rPr>
          <w:rFonts w:ascii="Arial" w:hAnsi="Arial" w:cs="Arial"/>
          <w:b/>
          <w:sz w:val="22"/>
          <w:szCs w:val="22"/>
        </w:rPr>
        <w:t>Rozdział II</w:t>
      </w:r>
      <w:r w:rsidRPr="006F37F9">
        <w:rPr>
          <w:rFonts w:ascii="Arial" w:hAnsi="Arial" w:cs="Arial"/>
          <w:b/>
          <w:sz w:val="22"/>
          <w:szCs w:val="22"/>
        </w:rPr>
        <w:tab/>
        <w:t>Formularz Oferty i Formularze załączników do Oferty:</w:t>
      </w:r>
    </w:p>
    <w:p w14:paraId="48AA3518" w14:textId="77777777" w:rsidR="00B44885" w:rsidRDefault="00B44885" w:rsidP="00B44885">
      <w:pPr>
        <w:rPr>
          <w:b/>
        </w:rPr>
      </w:pPr>
      <w:r>
        <w:rPr>
          <w:b/>
        </w:rPr>
        <w:br w:type="page"/>
      </w:r>
    </w:p>
    <w:p w14:paraId="44C3B043" w14:textId="77777777" w:rsidR="00B44885" w:rsidRDefault="00B44885" w:rsidP="00B44885">
      <w:pPr>
        <w:rPr>
          <w:b/>
        </w:rPr>
      </w:pPr>
    </w:p>
    <w:p w14:paraId="224DCC50" w14:textId="77777777" w:rsidR="00B44885" w:rsidRDefault="00B44885" w:rsidP="00B44885">
      <w:pPr>
        <w:rPr>
          <w:b/>
        </w:rPr>
      </w:pPr>
    </w:p>
    <w:p w14:paraId="1DA3E7F7" w14:textId="77777777" w:rsidR="00B44885" w:rsidRDefault="00B44885" w:rsidP="00B44885">
      <w:pPr>
        <w:rPr>
          <w:b/>
        </w:rPr>
      </w:pPr>
    </w:p>
    <w:p w14:paraId="3406AC79" w14:textId="77777777" w:rsidR="00B44885" w:rsidRDefault="00B44885" w:rsidP="00B44885">
      <w:pPr>
        <w:rPr>
          <w:b/>
        </w:rPr>
      </w:pPr>
    </w:p>
    <w:p w14:paraId="7F136B34" w14:textId="77777777" w:rsidR="00B44885" w:rsidRDefault="00B44885" w:rsidP="00B44885">
      <w:pPr>
        <w:rPr>
          <w:b/>
        </w:rPr>
      </w:pPr>
    </w:p>
    <w:p w14:paraId="2704B483" w14:textId="77777777" w:rsidR="00B44885" w:rsidRDefault="00B44885" w:rsidP="00B44885">
      <w:pPr>
        <w:rPr>
          <w:b/>
        </w:rPr>
      </w:pPr>
    </w:p>
    <w:p w14:paraId="7A8DBA90" w14:textId="77777777" w:rsidR="00B44885" w:rsidRDefault="00B44885" w:rsidP="00B44885">
      <w:pPr>
        <w:rPr>
          <w:b/>
        </w:rPr>
      </w:pPr>
    </w:p>
    <w:p w14:paraId="2A3B1043" w14:textId="77777777" w:rsidR="00B44885" w:rsidRDefault="00B44885" w:rsidP="00B44885">
      <w:pPr>
        <w:rPr>
          <w:b/>
        </w:rPr>
      </w:pPr>
    </w:p>
    <w:p w14:paraId="36EBAE2F" w14:textId="77777777" w:rsidR="00B44885" w:rsidRDefault="00B44885" w:rsidP="00B44885">
      <w:pPr>
        <w:rPr>
          <w:b/>
        </w:rPr>
      </w:pPr>
    </w:p>
    <w:p w14:paraId="0A8624BC" w14:textId="77777777" w:rsidR="00B44885" w:rsidRDefault="00B44885" w:rsidP="00B44885">
      <w:pPr>
        <w:rPr>
          <w:b/>
        </w:rPr>
      </w:pPr>
    </w:p>
    <w:p w14:paraId="573BE3BD" w14:textId="77777777" w:rsidR="00B44885" w:rsidRDefault="00B44885" w:rsidP="00B44885">
      <w:pPr>
        <w:rPr>
          <w:b/>
        </w:rPr>
      </w:pPr>
    </w:p>
    <w:p w14:paraId="2F9CA047" w14:textId="77777777" w:rsidR="00B44885" w:rsidRDefault="00B44885" w:rsidP="00B44885">
      <w:pPr>
        <w:rPr>
          <w:b/>
        </w:rPr>
      </w:pPr>
    </w:p>
    <w:p w14:paraId="26BD9CBC" w14:textId="77777777" w:rsidR="00B44885" w:rsidRDefault="00B44885" w:rsidP="00B44885">
      <w:pPr>
        <w:rPr>
          <w:b/>
        </w:rPr>
      </w:pPr>
    </w:p>
    <w:p w14:paraId="5332A313" w14:textId="77777777" w:rsidR="00B44885" w:rsidRDefault="00B44885" w:rsidP="00B44885">
      <w:pPr>
        <w:rPr>
          <w:b/>
        </w:rPr>
      </w:pPr>
    </w:p>
    <w:p w14:paraId="58A6F461" w14:textId="77777777" w:rsidR="00B44885" w:rsidRPr="003B77D0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  <w:r w:rsidRPr="003B77D0">
        <w:rPr>
          <w:rFonts w:ascii="Arial" w:hAnsi="Arial" w:cs="Arial"/>
          <w:b/>
          <w:sz w:val="28"/>
          <w:szCs w:val="28"/>
        </w:rPr>
        <w:t>Rozdział I</w:t>
      </w:r>
    </w:p>
    <w:p w14:paraId="17FA1D55" w14:textId="77777777" w:rsidR="00B44885" w:rsidRPr="003B77D0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</w:p>
    <w:p w14:paraId="71441586" w14:textId="77777777" w:rsidR="00B44885" w:rsidRPr="003B77D0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  <w:r w:rsidRPr="003B77D0">
        <w:rPr>
          <w:rFonts w:ascii="Arial" w:hAnsi="Arial" w:cs="Arial"/>
          <w:b/>
          <w:sz w:val="28"/>
          <w:szCs w:val="28"/>
        </w:rPr>
        <w:t>Instrukcja dla Wykonawców</w:t>
      </w:r>
    </w:p>
    <w:p w14:paraId="5BFAB91A" w14:textId="77777777" w:rsidR="00B44885" w:rsidRPr="003B77D0" w:rsidRDefault="00B44885" w:rsidP="00B44885">
      <w:pPr>
        <w:rPr>
          <w:rFonts w:ascii="Arial" w:hAnsi="Arial" w:cs="Arial"/>
          <w:b/>
        </w:rPr>
      </w:pPr>
    </w:p>
    <w:p w14:paraId="3C9C0B5D" w14:textId="77777777" w:rsidR="00B44885" w:rsidRDefault="00B44885" w:rsidP="00B44885">
      <w:pPr>
        <w:jc w:val="center"/>
        <w:rPr>
          <w:b/>
        </w:rPr>
      </w:pPr>
    </w:p>
    <w:p w14:paraId="496CBE5C" w14:textId="77777777" w:rsidR="00B44885" w:rsidRDefault="00B44885" w:rsidP="00B44885">
      <w:pPr>
        <w:jc w:val="center"/>
        <w:rPr>
          <w:b/>
        </w:rPr>
      </w:pPr>
      <w:r>
        <w:rPr>
          <w:b/>
        </w:rPr>
        <w:br w:type="page"/>
      </w:r>
    </w:p>
    <w:p w14:paraId="6BCFA583" w14:textId="77777777" w:rsidR="00B44885" w:rsidRPr="00FD63B8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180D877B" w14:textId="77777777" w:rsidR="00B44885" w:rsidRPr="0029321D" w:rsidRDefault="00B44885" w:rsidP="00B4488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9321D">
        <w:rPr>
          <w:rFonts w:ascii="Arial" w:hAnsi="Arial" w:cs="Arial"/>
          <w:b/>
          <w:sz w:val="22"/>
          <w:szCs w:val="22"/>
        </w:rPr>
        <w:t>Zamawiający</w:t>
      </w:r>
    </w:p>
    <w:p w14:paraId="5A133AF2" w14:textId="4C26AF56" w:rsidR="00B44885" w:rsidRPr="00414936" w:rsidRDefault="00B44885" w:rsidP="00B44885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14936">
        <w:rPr>
          <w:rFonts w:ascii="Arial" w:hAnsi="Arial" w:cs="Arial"/>
          <w:sz w:val="22"/>
          <w:szCs w:val="22"/>
        </w:rPr>
        <w:t>Zakład  Wodociągów i Kanalizacji Sp. z o.o.</w:t>
      </w:r>
    </w:p>
    <w:p w14:paraId="2EC937C6" w14:textId="77777777" w:rsidR="00B44885" w:rsidRPr="00414936" w:rsidRDefault="00B44885" w:rsidP="00B44885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14936">
        <w:rPr>
          <w:rFonts w:ascii="Arial" w:hAnsi="Arial" w:cs="Arial"/>
          <w:sz w:val="22"/>
          <w:szCs w:val="22"/>
        </w:rPr>
        <w:t>Adres: ul. Kołłątaja 4, 72-600 Świnoujście</w:t>
      </w:r>
    </w:p>
    <w:p w14:paraId="786D62F2" w14:textId="77777777" w:rsidR="00B44885" w:rsidRPr="00D9219F" w:rsidRDefault="00AC0C74" w:rsidP="00B44885">
      <w:pPr>
        <w:pStyle w:val="Akapitzlist"/>
        <w:ind w:left="567"/>
        <w:jc w:val="both"/>
        <w:rPr>
          <w:rStyle w:val="Hipercze"/>
          <w:rFonts w:ascii="Arial" w:hAnsi="Arial" w:cs="Arial"/>
          <w:sz w:val="22"/>
          <w:szCs w:val="22"/>
        </w:rPr>
      </w:pPr>
      <w:hyperlink r:id="rId8" w:history="1">
        <w:r w:rsidR="00B44885" w:rsidRPr="00D9219F">
          <w:rPr>
            <w:rStyle w:val="Hipercze"/>
            <w:rFonts w:ascii="Arial" w:hAnsi="Arial" w:cs="Arial"/>
            <w:sz w:val="22"/>
            <w:szCs w:val="22"/>
          </w:rPr>
          <w:t>http://bip.um.swinoujscie.pl/artykuly/1084/dane-podstawowe</w:t>
        </w:r>
      </w:hyperlink>
    </w:p>
    <w:p w14:paraId="1779CAB6" w14:textId="77777777" w:rsidR="00B44885" w:rsidRPr="00D9219F" w:rsidRDefault="00B44885" w:rsidP="00B4488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D9219F">
        <w:rPr>
          <w:rFonts w:ascii="Arial" w:hAnsi="Arial" w:cs="Arial"/>
          <w:sz w:val="22"/>
          <w:szCs w:val="22"/>
        </w:rPr>
        <w:t xml:space="preserve">Platforma zakupowa: </w:t>
      </w:r>
      <w:hyperlink r:id="rId9" w:history="1">
        <w:r w:rsidRPr="00D9219F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</w:p>
    <w:p w14:paraId="36627811" w14:textId="77777777" w:rsidR="00B44885" w:rsidRPr="0056787B" w:rsidRDefault="00B44885" w:rsidP="00B44885">
      <w:pPr>
        <w:jc w:val="both"/>
        <w:rPr>
          <w:rFonts w:ascii="Arial" w:hAnsi="Arial" w:cs="Arial"/>
          <w:b/>
          <w:sz w:val="22"/>
          <w:szCs w:val="22"/>
          <w:lang w:val="de-DE"/>
        </w:rPr>
      </w:pPr>
    </w:p>
    <w:p w14:paraId="7AA4F6BE" w14:textId="77777777" w:rsidR="00B44885" w:rsidRPr="0056787B" w:rsidRDefault="00B44885" w:rsidP="00B44885">
      <w:pPr>
        <w:pStyle w:val="Akapitzlist"/>
        <w:numPr>
          <w:ilvl w:val="0"/>
          <w:numId w:val="17"/>
        </w:numPr>
        <w:rPr>
          <w:rFonts w:ascii="Arial" w:hAnsi="Arial" w:cs="Arial"/>
          <w:b/>
          <w:bCs/>
          <w:sz w:val="22"/>
          <w:szCs w:val="22"/>
        </w:rPr>
      </w:pPr>
      <w:r w:rsidRPr="0056787B">
        <w:rPr>
          <w:rFonts w:ascii="Arial" w:hAnsi="Arial" w:cs="Arial"/>
          <w:b/>
          <w:sz w:val="22"/>
          <w:szCs w:val="22"/>
        </w:rPr>
        <w:t>Opis sposobu porozumiewania się Zamawiającego z Wykonawcami.</w:t>
      </w:r>
    </w:p>
    <w:p w14:paraId="259ADDAC" w14:textId="77777777" w:rsidR="00B44885" w:rsidRPr="0056787B" w:rsidRDefault="00B44885" w:rsidP="00B44885">
      <w:pPr>
        <w:rPr>
          <w:rFonts w:ascii="Arial" w:hAnsi="Arial" w:cs="Arial"/>
          <w:b/>
          <w:bCs/>
          <w:sz w:val="22"/>
          <w:szCs w:val="22"/>
        </w:rPr>
      </w:pPr>
    </w:p>
    <w:p w14:paraId="553B1F59" w14:textId="7FFF912C" w:rsidR="00E809CB" w:rsidRPr="00E809CB" w:rsidRDefault="00E809CB" w:rsidP="00E809CB">
      <w:pPr>
        <w:pStyle w:val="Akapitzlist"/>
        <w:numPr>
          <w:ilvl w:val="1"/>
          <w:numId w:val="18"/>
        </w:numPr>
        <w:ind w:left="360"/>
        <w:jc w:val="both"/>
        <w:rPr>
          <w:rFonts w:ascii="Arial" w:hAnsi="Arial" w:cs="Arial"/>
          <w:strike/>
          <w:sz w:val="22"/>
          <w:szCs w:val="22"/>
        </w:rPr>
      </w:pPr>
      <w:bookmarkStart w:id="1" w:name="_Hlk34742145"/>
      <w:r w:rsidRPr="00E809CB">
        <w:rPr>
          <w:rFonts w:ascii="Arial" w:hAnsi="Arial" w:cs="Arial"/>
          <w:sz w:val="22"/>
          <w:szCs w:val="22"/>
        </w:rPr>
        <w:t>Zamawiający pracuje w następujących dniach (pracujących) od poniedziałku do piątku w godzinach od 7:00 do 15:00.</w:t>
      </w:r>
    </w:p>
    <w:p w14:paraId="582E7618" w14:textId="77777777" w:rsidR="00E809CB" w:rsidRPr="00126CED" w:rsidRDefault="00E809CB" w:rsidP="00E809CB">
      <w:pPr>
        <w:pStyle w:val="Akapitzlist"/>
        <w:numPr>
          <w:ilvl w:val="1"/>
          <w:numId w:val="18"/>
        </w:numPr>
        <w:spacing w:after="160" w:line="252" w:lineRule="auto"/>
        <w:ind w:left="360"/>
        <w:jc w:val="both"/>
        <w:rPr>
          <w:rFonts w:ascii="Arial" w:hAnsi="Arial" w:cs="Arial"/>
          <w:strike/>
          <w:sz w:val="22"/>
          <w:szCs w:val="22"/>
        </w:rPr>
      </w:pPr>
      <w:r w:rsidRPr="0056787B">
        <w:rPr>
          <w:rFonts w:ascii="Arial" w:hAnsi="Arial" w:cs="Arial"/>
          <w:sz w:val="22"/>
          <w:szCs w:val="22"/>
        </w:rPr>
        <w:t xml:space="preserve">Zamawiający dopuszcza porozumiewanie się wyłącznie drogą elektroniczną za pośrednictwem platformy zakupowej: </w:t>
      </w:r>
      <w:hyperlink r:id="rId10" w:history="1">
        <w:r w:rsidRPr="0056787B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56787B">
        <w:rPr>
          <w:rFonts w:ascii="Arial" w:hAnsi="Arial" w:cs="Arial"/>
          <w:sz w:val="22"/>
          <w:szCs w:val="22"/>
        </w:rPr>
        <w:t xml:space="preserve"> w </w:t>
      </w:r>
      <w:r w:rsidRPr="00126CED">
        <w:rPr>
          <w:rFonts w:ascii="Arial" w:hAnsi="Arial" w:cs="Arial"/>
          <w:sz w:val="22"/>
          <w:szCs w:val="22"/>
        </w:rPr>
        <w:t>zakładce „Postępowania” w części dotyczącej niniejszego postępowania.</w:t>
      </w:r>
    </w:p>
    <w:bookmarkEnd w:id="1"/>
    <w:p w14:paraId="09754B9E" w14:textId="77777777" w:rsidR="00E809CB" w:rsidRPr="00126CED" w:rsidRDefault="00E809CB" w:rsidP="00E809CB">
      <w:pPr>
        <w:pStyle w:val="Akapitzlist"/>
        <w:numPr>
          <w:ilvl w:val="1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26CED">
        <w:rPr>
          <w:rFonts w:ascii="Arial" w:hAnsi="Arial" w:cs="Arial"/>
          <w:sz w:val="22"/>
          <w:szCs w:val="22"/>
        </w:rPr>
        <w:t xml:space="preserve"> sprawach merytorycznych związanych z danym postępowaniem Zamawiający przewiduje możliwość porozumiewania się wyłącznie drogą elektroniczną, poprzez wykorzystanie na Platformie przycisku: Wiadomości.</w:t>
      </w:r>
    </w:p>
    <w:p w14:paraId="73E29827" w14:textId="77777777" w:rsidR="00E809CB" w:rsidRPr="00126CED" w:rsidRDefault="00E809CB" w:rsidP="00E809CB">
      <w:pPr>
        <w:pStyle w:val="Akapitzlist"/>
        <w:numPr>
          <w:ilvl w:val="1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126CED">
        <w:rPr>
          <w:rFonts w:ascii="Arial" w:hAnsi="Arial" w:cs="Arial"/>
          <w:sz w:val="22"/>
          <w:szCs w:val="22"/>
        </w:rPr>
        <w:t xml:space="preserve">W sprawach technicznych związanych z obsługą Platformy należy korzystać z pomocy </w:t>
      </w:r>
      <w:r w:rsidRPr="00126CED">
        <w:rPr>
          <w:rFonts w:ascii="Arial" w:hAnsi="Arial" w:cs="Arial"/>
          <w:b/>
          <w:bCs/>
          <w:sz w:val="22"/>
          <w:szCs w:val="22"/>
        </w:rPr>
        <w:t xml:space="preserve">Centrum Wsparcia Klienta, </w:t>
      </w:r>
      <w:r w:rsidRPr="00126CED">
        <w:rPr>
          <w:rFonts w:ascii="Arial" w:hAnsi="Arial" w:cs="Arial"/>
          <w:sz w:val="22"/>
          <w:szCs w:val="22"/>
        </w:rPr>
        <w:t>które udziela wszelkich informacji związanych z procesem składania oferty, rejestracji czy innych aspektów technicznych platformy, Centrum Wsparcia Klienta dostępne codziennie od poniedziałku do piątku w godz. Od 7.00 do 17.00 pod nr tel. 22 101 02 02.</w:t>
      </w:r>
    </w:p>
    <w:p w14:paraId="56F4135E" w14:textId="77777777" w:rsidR="00E809CB" w:rsidRPr="00126CED" w:rsidRDefault="00E809CB" w:rsidP="00E809CB">
      <w:pPr>
        <w:pStyle w:val="Akapitzlist"/>
        <w:numPr>
          <w:ilvl w:val="1"/>
          <w:numId w:val="18"/>
        </w:numPr>
        <w:spacing w:after="160" w:line="25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126CED">
        <w:rPr>
          <w:rFonts w:ascii="Arial" w:hAnsi="Arial" w:cs="Arial"/>
          <w:sz w:val="22"/>
          <w:szCs w:val="22"/>
        </w:rPr>
        <w:t xml:space="preserve">w sytuacjach awaryjnych - w przypadku braku działania platformy zakupowej </w:t>
      </w:r>
      <w:hyperlink r:id="rId11" w:history="1">
        <w:r w:rsidRPr="00126CED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126CED">
        <w:rPr>
          <w:rFonts w:ascii="Arial" w:hAnsi="Arial" w:cs="Arial"/>
          <w:sz w:val="22"/>
          <w:szCs w:val="22"/>
        </w:rPr>
        <w:t xml:space="preserve"> Zamawiający i Wykonawcy mogą również komunikować się za pośrednictwem poczty elektronicznej: </w:t>
      </w:r>
      <w:hyperlink r:id="rId12" w:history="1">
        <w:r w:rsidRPr="00126CED">
          <w:rPr>
            <w:rStyle w:val="Hipercze"/>
            <w:rFonts w:ascii="Arial" w:hAnsi="Arial" w:cs="Arial"/>
            <w:sz w:val="22"/>
            <w:szCs w:val="22"/>
          </w:rPr>
          <w:t>kszczawinska@zwik.fn.pl</w:t>
        </w:r>
      </w:hyperlink>
      <w:r w:rsidRPr="00126CED">
        <w:rPr>
          <w:rFonts w:ascii="Arial" w:hAnsi="Arial" w:cs="Arial"/>
          <w:sz w:val="22"/>
          <w:szCs w:val="22"/>
        </w:rPr>
        <w:t>.</w:t>
      </w:r>
    </w:p>
    <w:p w14:paraId="6C97D915" w14:textId="77777777" w:rsidR="00E809CB" w:rsidRPr="00E809CB" w:rsidRDefault="00E809CB" w:rsidP="00E809CB">
      <w:pPr>
        <w:pStyle w:val="Akapitzlist"/>
        <w:numPr>
          <w:ilvl w:val="1"/>
          <w:numId w:val="18"/>
        </w:numPr>
        <w:spacing w:line="25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6787B">
        <w:rPr>
          <w:rFonts w:ascii="Arial" w:hAnsi="Arial" w:cs="Arial"/>
          <w:sz w:val="22"/>
          <w:szCs w:val="22"/>
        </w:rPr>
        <w:t>Korzystanie z platformy zakupowej przez Wykonawcę jest bezpłatne.</w:t>
      </w:r>
    </w:p>
    <w:p w14:paraId="0296635B" w14:textId="77777777" w:rsidR="00E809CB" w:rsidRPr="0056787B" w:rsidRDefault="00E809CB" w:rsidP="00E809CB">
      <w:pPr>
        <w:pStyle w:val="Akapitzlist"/>
        <w:spacing w:line="25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7C1BB595" w14:textId="77777777" w:rsidR="00B44885" w:rsidRPr="0056787B" w:rsidRDefault="00B44885" w:rsidP="00B44885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</w:rPr>
      </w:pPr>
      <w:r w:rsidRPr="0056787B">
        <w:rPr>
          <w:rFonts w:ascii="Arial" w:hAnsi="Arial" w:cs="Arial"/>
          <w:b/>
          <w:sz w:val="22"/>
          <w:szCs w:val="22"/>
        </w:rPr>
        <w:t>Tryb postępowania</w:t>
      </w:r>
    </w:p>
    <w:p w14:paraId="4E1212C8" w14:textId="77777777" w:rsidR="00B44885" w:rsidRPr="0056787B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07EB1311" w14:textId="77777777" w:rsidR="00E809CB" w:rsidRPr="00F91DB0" w:rsidRDefault="00E809CB" w:rsidP="00E809CB">
      <w:pPr>
        <w:jc w:val="both"/>
        <w:rPr>
          <w:rFonts w:ascii="Arial" w:hAnsi="Arial" w:cs="Arial"/>
          <w:sz w:val="22"/>
          <w:szCs w:val="22"/>
        </w:rPr>
      </w:pPr>
      <w:r w:rsidRPr="00F91DB0">
        <w:rPr>
          <w:rFonts w:ascii="Arial" w:hAnsi="Arial" w:cs="Arial"/>
          <w:sz w:val="22"/>
          <w:szCs w:val="22"/>
        </w:rPr>
        <w:t xml:space="preserve">Postępowanie o udzielenie zamówienia prowadzone jest w trybie przetargu nieograniczonego na podstawie Regulaminu Wewnętrznego w sprawie zasad, form i trybu udzielania zamówień na wykonanie robót budowlanych, dostaw i usług (wprowadzony uchwałą Zarządu ZWiK Sp. z o.o. Nr 82/2019 z dn. 12.09. 2019r. z późn. zm.). Regulamin dostępny jest na stronie internetowej Zamawiającego: </w:t>
      </w:r>
    </w:p>
    <w:p w14:paraId="60471D22" w14:textId="77777777" w:rsidR="00E809CB" w:rsidRPr="00F91DB0" w:rsidRDefault="00AC0C74" w:rsidP="00E809CB">
      <w:pPr>
        <w:jc w:val="both"/>
        <w:rPr>
          <w:rFonts w:ascii="Arial" w:hAnsi="Arial" w:cs="Arial"/>
          <w:sz w:val="22"/>
          <w:szCs w:val="22"/>
        </w:rPr>
      </w:pPr>
      <w:hyperlink r:id="rId13" w:history="1">
        <w:r w:rsidR="00E809CB" w:rsidRPr="00F91DB0">
          <w:rPr>
            <w:rStyle w:val="Hipercze"/>
            <w:rFonts w:ascii="Arial" w:hAnsi="Arial" w:cs="Arial"/>
            <w:sz w:val="22"/>
            <w:szCs w:val="22"/>
          </w:rPr>
          <w:t>http://bip.um.swinoujscie.pl/artykul/1097/20732/regulamin-wewnetrzny-w-sprawie-zasad-form-i-trybu-udzielania-zamowien-na-wykonanie-robot-budowlanych-dostaw-i-uslug</w:t>
        </w:r>
      </w:hyperlink>
      <w:r w:rsidR="00E809CB" w:rsidRPr="00F91DB0">
        <w:rPr>
          <w:rFonts w:ascii="Arial" w:hAnsi="Arial" w:cs="Arial"/>
          <w:sz w:val="22"/>
          <w:szCs w:val="22"/>
        </w:rPr>
        <w:t xml:space="preserve"> </w:t>
      </w:r>
    </w:p>
    <w:p w14:paraId="233596C4" w14:textId="77777777" w:rsidR="00E809CB" w:rsidRPr="00F91DB0" w:rsidRDefault="00E809CB" w:rsidP="00E809CB">
      <w:pPr>
        <w:jc w:val="both"/>
        <w:rPr>
          <w:rFonts w:ascii="Arial" w:hAnsi="Arial" w:cs="Arial"/>
          <w:sz w:val="22"/>
          <w:szCs w:val="22"/>
        </w:rPr>
      </w:pPr>
      <w:r w:rsidRPr="00F91DB0">
        <w:rPr>
          <w:rFonts w:ascii="Arial" w:hAnsi="Arial" w:cs="Arial"/>
          <w:sz w:val="22"/>
          <w:szCs w:val="22"/>
        </w:rPr>
        <w:t>Regulamin dostępny jest również w siedzibie Zamawiającego w pokoju nr 4.</w:t>
      </w:r>
    </w:p>
    <w:p w14:paraId="59E5A8E1" w14:textId="77777777" w:rsidR="00E809CB" w:rsidRPr="00F91DB0" w:rsidRDefault="00E809CB" w:rsidP="00E809CB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A8CAB1C" w14:textId="77777777" w:rsidR="00E809CB" w:rsidRPr="00F91DB0" w:rsidRDefault="00E809CB" w:rsidP="00E809CB">
      <w:pPr>
        <w:jc w:val="both"/>
        <w:rPr>
          <w:rFonts w:ascii="Arial" w:hAnsi="Arial" w:cs="Arial"/>
          <w:b/>
          <w:sz w:val="22"/>
          <w:szCs w:val="22"/>
        </w:rPr>
      </w:pPr>
      <w:r w:rsidRPr="00F91DB0">
        <w:rPr>
          <w:rFonts w:ascii="Arial" w:hAnsi="Arial" w:cs="Arial"/>
          <w:b/>
          <w:bCs/>
          <w:color w:val="000000"/>
          <w:sz w:val="22"/>
          <w:szCs w:val="22"/>
        </w:rPr>
        <w:t xml:space="preserve">Do udzielenia tego zamówienia nie stosuje się przepisów </w:t>
      </w:r>
      <w:r w:rsidRPr="00F91DB0">
        <w:rPr>
          <w:rFonts w:ascii="Arial" w:hAnsi="Arial" w:cs="Arial"/>
          <w:b/>
          <w:sz w:val="22"/>
          <w:szCs w:val="22"/>
        </w:rPr>
        <w:t>ustawy z dnia 11 września 2019 r. Prawo zamówień publicznych (</w:t>
      </w:r>
      <w:r w:rsidRPr="00F91DB0">
        <w:rPr>
          <w:rFonts w:ascii="Arial" w:hAnsi="Arial" w:cs="Arial"/>
          <w:b/>
          <w:bCs/>
          <w:sz w:val="22"/>
          <w:szCs w:val="22"/>
        </w:rPr>
        <w:t>Dz. U. z 2023r. poz. 1605 z późn. zm.).</w:t>
      </w:r>
    </w:p>
    <w:p w14:paraId="3DB9EB34" w14:textId="77777777" w:rsidR="00B44885" w:rsidRPr="00F91DB0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F91DB0">
        <w:rPr>
          <w:rFonts w:ascii="Arial" w:hAnsi="Arial" w:cs="Arial"/>
          <w:sz w:val="22"/>
          <w:szCs w:val="22"/>
        </w:rPr>
        <w:t xml:space="preserve"> </w:t>
      </w:r>
    </w:p>
    <w:p w14:paraId="2080F126" w14:textId="77777777" w:rsidR="00B44885" w:rsidRPr="00F91DB0" w:rsidRDefault="00B44885" w:rsidP="00F91DB0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F91DB0">
        <w:rPr>
          <w:rFonts w:ascii="Arial" w:hAnsi="Arial" w:cs="Arial"/>
          <w:b/>
          <w:sz w:val="22"/>
          <w:szCs w:val="22"/>
        </w:rPr>
        <w:t>Opis przedmiotu zamówienia</w:t>
      </w:r>
    </w:p>
    <w:p w14:paraId="0DB00EAF" w14:textId="77777777" w:rsidR="00B44885" w:rsidRPr="00F91DB0" w:rsidRDefault="00B44885" w:rsidP="00F91DB0">
      <w:pPr>
        <w:jc w:val="both"/>
        <w:rPr>
          <w:rFonts w:ascii="Arial" w:hAnsi="Arial" w:cs="Arial"/>
          <w:sz w:val="22"/>
          <w:szCs w:val="22"/>
        </w:rPr>
      </w:pPr>
      <w:r w:rsidRPr="00F91DB0">
        <w:rPr>
          <w:rFonts w:ascii="Arial" w:hAnsi="Arial" w:cs="Arial"/>
          <w:sz w:val="22"/>
          <w:szCs w:val="22"/>
        </w:rPr>
        <w:t xml:space="preserve">Przedmiotem zamówienia jest kompleksowa obsługa geodezyjna wszystkich robót wykonywanych przez Spółkę na terenie Świnoujścia w okresie 36 miesięcy. </w:t>
      </w:r>
    </w:p>
    <w:p w14:paraId="362FF4D1" w14:textId="77777777" w:rsidR="00B44885" w:rsidRPr="00F91DB0" w:rsidRDefault="00B44885" w:rsidP="00F91DB0">
      <w:pPr>
        <w:jc w:val="both"/>
        <w:rPr>
          <w:rFonts w:ascii="Arial" w:hAnsi="Arial" w:cs="Arial"/>
          <w:sz w:val="22"/>
          <w:szCs w:val="22"/>
        </w:rPr>
      </w:pPr>
    </w:p>
    <w:p w14:paraId="68CFB3F7" w14:textId="77777777" w:rsidR="00B44885" w:rsidRPr="00F91DB0" w:rsidRDefault="00B44885" w:rsidP="00F91DB0">
      <w:pPr>
        <w:jc w:val="both"/>
        <w:rPr>
          <w:rFonts w:ascii="Arial" w:hAnsi="Arial" w:cs="Arial"/>
          <w:sz w:val="22"/>
          <w:szCs w:val="22"/>
        </w:rPr>
      </w:pPr>
      <w:bookmarkStart w:id="2" w:name="_Hlk164859522"/>
      <w:r w:rsidRPr="00F91DB0">
        <w:rPr>
          <w:rFonts w:ascii="Arial" w:hAnsi="Arial" w:cs="Arial"/>
          <w:sz w:val="22"/>
          <w:szCs w:val="22"/>
        </w:rPr>
        <w:t>Zakres zamówienia obejmuje następujące prace geodezyjne:</w:t>
      </w:r>
    </w:p>
    <w:p w14:paraId="14CABF78" w14:textId="377B368B" w:rsidR="00B44885" w:rsidRPr="00F91DB0" w:rsidRDefault="00B44885" w:rsidP="00F91DB0">
      <w:pPr>
        <w:pStyle w:val="Nagwek3"/>
        <w:numPr>
          <w:ilvl w:val="0"/>
          <w:numId w:val="30"/>
        </w:numPr>
        <w:ind w:left="540" w:right="72"/>
        <w:jc w:val="both"/>
        <w:rPr>
          <w:rFonts w:ascii="Arial" w:hAnsi="Arial" w:cs="Arial"/>
          <w:b w:val="0"/>
          <w:sz w:val="22"/>
          <w:szCs w:val="22"/>
        </w:rPr>
      </w:pPr>
      <w:r w:rsidRPr="00F91DB0">
        <w:rPr>
          <w:rFonts w:ascii="Arial" w:hAnsi="Arial" w:cs="Arial"/>
          <w:b w:val="0"/>
          <w:sz w:val="22"/>
          <w:szCs w:val="22"/>
        </w:rPr>
        <w:t xml:space="preserve">Pomiar powykonawczy przyłącza </w:t>
      </w:r>
      <w:r w:rsidR="00E809CB" w:rsidRPr="00F91DB0">
        <w:rPr>
          <w:rFonts w:ascii="Arial" w:hAnsi="Arial" w:cs="Arial"/>
          <w:b w:val="0"/>
          <w:sz w:val="22"/>
          <w:szCs w:val="22"/>
        </w:rPr>
        <w:t>w</w:t>
      </w:r>
      <w:r w:rsidRPr="00F91DB0">
        <w:rPr>
          <w:rFonts w:ascii="Arial" w:hAnsi="Arial" w:cs="Arial"/>
          <w:b w:val="0"/>
          <w:sz w:val="22"/>
          <w:szCs w:val="22"/>
        </w:rPr>
        <w:t>odociągowego/</w:t>
      </w:r>
      <w:r w:rsidR="00E809CB" w:rsidRPr="00F91DB0">
        <w:rPr>
          <w:rFonts w:ascii="Arial" w:hAnsi="Arial" w:cs="Arial"/>
          <w:b w:val="0"/>
          <w:sz w:val="22"/>
          <w:szCs w:val="22"/>
        </w:rPr>
        <w:t xml:space="preserve"> </w:t>
      </w:r>
      <w:r w:rsidRPr="00F91DB0">
        <w:rPr>
          <w:rFonts w:ascii="Arial" w:hAnsi="Arial" w:cs="Arial"/>
          <w:b w:val="0"/>
          <w:sz w:val="22"/>
          <w:szCs w:val="22"/>
        </w:rPr>
        <w:t>kanalizacj</w:t>
      </w:r>
      <w:r w:rsidR="00531184" w:rsidRPr="00F91DB0">
        <w:rPr>
          <w:rFonts w:ascii="Arial" w:hAnsi="Arial" w:cs="Arial"/>
          <w:b w:val="0"/>
          <w:sz w:val="22"/>
          <w:szCs w:val="22"/>
        </w:rPr>
        <w:t>i</w:t>
      </w:r>
      <w:r w:rsidR="00E809CB" w:rsidRPr="00F91DB0">
        <w:rPr>
          <w:rFonts w:ascii="Arial" w:hAnsi="Arial" w:cs="Arial"/>
          <w:b w:val="0"/>
          <w:sz w:val="22"/>
          <w:szCs w:val="22"/>
        </w:rPr>
        <w:t> </w:t>
      </w:r>
      <w:r w:rsidRPr="00F91DB0">
        <w:rPr>
          <w:rFonts w:ascii="Arial" w:hAnsi="Arial" w:cs="Arial"/>
          <w:b w:val="0"/>
          <w:sz w:val="22"/>
          <w:szCs w:val="22"/>
        </w:rPr>
        <w:t>sanitarnej</w:t>
      </w:r>
      <w:r w:rsidR="00E809CB" w:rsidRPr="00F91DB0">
        <w:rPr>
          <w:rFonts w:ascii="Arial" w:hAnsi="Arial" w:cs="Arial"/>
          <w:b w:val="0"/>
          <w:sz w:val="22"/>
          <w:szCs w:val="22"/>
        </w:rPr>
        <w:t xml:space="preserve"> </w:t>
      </w:r>
      <w:r w:rsidRPr="00F91DB0">
        <w:rPr>
          <w:rFonts w:ascii="Arial" w:hAnsi="Arial" w:cs="Arial"/>
          <w:b w:val="0"/>
          <w:sz w:val="22"/>
          <w:szCs w:val="22"/>
        </w:rPr>
        <w:t>/</w:t>
      </w:r>
      <w:r w:rsidR="00E809CB" w:rsidRPr="00F91DB0">
        <w:rPr>
          <w:rFonts w:ascii="Arial" w:hAnsi="Arial" w:cs="Arial"/>
          <w:b w:val="0"/>
          <w:sz w:val="22"/>
          <w:szCs w:val="22"/>
        </w:rPr>
        <w:t> </w:t>
      </w:r>
      <w:r w:rsidRPr="00F91DB0">
        <w:rPr>
          <w:rFonts w:ascii="Arial" w:hAnsi="Arial" w:cs="Arial"/>
          <w:b w:val="0"/>
          <w:sz w:val="22"/>
          <w:szCs w:val="22"/>
        </w:rPr>
        <w:t>energetycznego:</w:t>
      </w:r>
    </w:p>
    <w:p w14:paraId="412015AB" w14:textId="636E1241" w:rsidR="00B44885" w:rsidRPr="00F91DB0" w:rsidRDefault="00B44885" w:rsidP="00F91DB0">
      <w:pPr>
        <w:pStyle w:val="Nagwek3"/>
        <w:numPr>
          <w:ilvl w:val="0"/>
          <w:numId w:val="30"/>
        </w:numPr>
        <w:ind w:left="540" w:right="72"/>
        <w:jc w:val="left"/>
        <w:rPr>
          <w:rFonts w:ascii="Arial" w:hAnsi="Arial" w:cs="Arial"/>
          <w:b w:val="0"/>
          <w:sz w:val="22"/>
          <w:szCs w:val="22"/>
        </w:rPr>
      </w:pPr>
      <w:r w:rsidRPr="00F91DB0">
        <w:rPr>
          <w:rFonts w:ascii="Arial" w:hAnsi="Arial" w:cs="Arial"/>
          <w:b w:val="0"/>
          <w:sz w:val="22"/>
          <w:szCs w:val="22"/>
        </w:rPr>
        <w:t>Pomiar powykonawczy  sieci wodociągowej/kanalizacji sanitarnej/energetyczne</w:t>
      </w:r>
      <w:r w:rsidR="00973377" w:rsidRPr="00F91DB0">
        <w:rPr>
          <w:rFonts w:ascii="Arial" w:hAnsi="Arial" w:cs="Arial"/>
          <w:b w:val="0"/>
          <w:sz w:val="22"/>
          <w:szCs w:val="22"/>
        </w:rPr>
        <w:t>j</w:t>
      </w:r>
      <w:r w:rsidRPr="00F91DB0">
        <w:rPr>
          <w:rFonts w:ascii="Arial" w:hAnsi="Arial" w:cs="Arial"/>
          <w:b w:val="0"/>
          <w:sz w:val="22"/>
          <w:szCs w:val="22"/>
        </w:rPr>
        <w:t>:</w:t>
      </w:r>
    </w:p>
    <w:p w14:paraId="36287DF2" w14:textId="6311BB99" w:rsidR="00B44885" w:rsidRPr="00F91DB0" w:rsidRDefault="00B44885" w:rsidP="00F91DB0">
      <w:pPr>
        <w:pStyle w:val="Nagwek3"/>
        <w:numPr>
          <w:ilvl w:val="0"/>
          <w:numId w:val="30"/>
        </w:numPr>
        <w:ind w:left="540" w:right="72"/>
        <w:jc w:val="left"/>
        <w:rPr>
          <w:rFonts w:ascii="Arial" w:hAnsi="Arial" w:cs="Arial"/>
          <w:b w:val="0"/>
          <w:sz w:val="22"/>
          <w:szCs w:val="22"/>
        </w:rPr>
      </w:pPr>
      <w:r w:rsidRPr="00F91DB0">
        <w:rPr>
          <w:rFonts w:ascii="Arial" w:hAnsi="Arial" w:cs="Arial"/>
          <w:b w:val="0"/>
          <w:sz w:val="22"/>
          <w:szCs w:val="22"/>
        </w:rPr>
        <w:t>Wytyczenie trasy sieci wodociągowej/kanalizacji sanitarnej/energetycznej:</w:t>
      </w:r>
    </w:p>
    <w:p w14:paraId="766F61A5" w14:textId="6BD2D336" w:rsidR="00F008C7" w:rsidRPr="00F91DB0" w:rsidRDefault="00F008C7" w:rsidP="00F91DB0">
      <w:pPr>
        <w:pStyle w:val="Tekstpodstawowy"/>
        <w:numPr>
          <w:ilvl w:val="0"/>
          <w:numId w:val="30"/>
        </w:numPr>
        <w:ind w:right="72"/>
        <w:jc w:val="both"/>
        <w:rPr>
          <w:szCs w:val="22"/>
        </w:rPr>
      </w:pPr>
      <w:r w:rsidRPr="00F91DB0">
        <w:rPr>
          <w:color w:val="000000"/>
          <w:szCs w:val="22"/>
        </w:rPr>
        <w:t xml:space="preserve">Wytyczenie trasy przyłącza wodociągowego/kanalizacji sanitarnej/energetycznego </w:t>
      </w:r>
    </w:p>
    <w:p w14:paraId="737C5901" w14:textId="4526CB37" w:rsidR="00B44885" w:rsidRPr="00F91DB0" w:rsidRDefault="00B44885" w:rsidP="00F91DB0">
      <w:pPr>
        <w:pStyle w:val="Tekstpodstawowy"/>
        <w:numPr>
          <w:ilvl w:val="0"/>
          <w:numId w:val="30"/>
        </w:numPr>
        <w:ind w:left="426" w:right="72" w:hanging="284"/>
        <w:jc w:val="both"/>
        <w:rPr>
          <w:szCs w:val="22"/>
        </w:rPr>
      </w:pPr>
      <w:r w:rsidRPr="00F91DB0">
        <w:rPr>
          <w:szCs w:val="22"/>
        </w:rPr>
        <w:t>Wyznaczenie reperów roboczych</w:t>
      </w:r>
    </w:p>
    <w:p w14:paraId="77D904DB" w14:textId="54F0D3C1" w:rsidR="00531184" w:rsidRPr="00F91DB0" w:rsidRDefault="00531184" w:rsidP="00F91DB0">
      <w:pPr>
        <w:pStyle w:val="Tekstpodstawowy"/>
        <w:numPr>
          <w:ilvl w:val="0"/>
          <w:numId w:val="30"/>
        </w:numPr>
        <w:ind w:left="426" w:right="72" w:hanging="284"/>
        <w:jc w:val="both"/>
        <w:rPr>
          <w:szCs w:val="22"/>
        </w:rPr>
      </w:pPr>
      <w:r w:rsidRPr="00F91DB0">
        <w:rPr>
          <w:szCs w:val="22"/>
        </w:rPr>
        <w:t>Wykonanie mapy do celów projektowych</w:t>
      </w:r>
    </w:p>
    <w:p w14:paraId="19B19933" w14:textId="4845268F" w:rsidR="00531184" w:rsidRPr="00F91DB0" w:rsidRDefault="00531184" w:rsidP="00F91DB0">
      <w:pPr>
        <w:pStyle w:val="Tekstpodstawowy"/>
        <w:numPr>
          <w:ilvl w:val="0"/>
          <w:numId w:val="30"/>
        </w:numPr>
        <w:ind w:left="426" w:right="72" w:hanging="284"/>
        <w:jc w:val="both"/>
        <w:rPr>
          <w:szCs w:val="22"/>
        </w:rPr>
      </w:pPr>
      <w:r w:rsidRPr="00F91DB0">
        <w:rPr>
          <w:szCs w:val="22"/>
        </w:rPr>
        <w:t>Wytyczenie pojedynczego punktu typu hydrant, zasuwa, punkt na rurociągu</w:t>
      </w:r>
    </w:p>
    <w:p w14:paraId="3065505F" w14:textId="18B28F9C" w:rsidR="00531184" w:rsidRPr="00F91DB0" w:rsidRDefault="00531184" w:rsidP="00F91DB0">
      <w:pPr>
        <w:pStyle w:val="Tekstpodstawowy"/>
        <w:numPr>
          <w:ilvl w:val="0"/>
          <w:numId w:val="30"/>
        </w:numPr>
        <w:ind w:left="426" w:right="72" w:hanging="284"/>
        <w:jc w:val="both"/>
        <w:rPr>
          <w:szCs w:val="22"/>
        </w:rPr>
      </w:pPr>
      <w:r w:rsidRPr="00F91DB0">
        <w:rPr>
          <w:szCs w:val="22"/>
        </w:rPr>
        <w:lastRenderedPageBreak/>
        <w:t>Pomiar powykonawczy pojedynczego punktu typu hydrant, zasuwa, punkt na rurociągu</w:t>
      </w:r>
    </w:p>
    <w:p w14:paraId="046F7799" w14:textId="77777777" w:rsidR="00B44885" w:rsidRPr="00F91DB0" w:rsidRDefault="00B44885" w:rsidP="00F91DB0">
      <w:pPr>
        <w:pStyle w:val="Tekstpodstawowy"/>
        <w:numPr>
          <w:ilvl w:val="0"/>
          <w:numId w:val="30"/>
        </w:numPr>
        <w:ind w:left="426" w:right="72" w:hanging="284"/>
        <w:jc w:val="both"/>
        <w:rPr>
          <w:szCs w:val="22"/>
        </w:rPr>
      </w:pPr>
      <w:r w:rsidRPr="00F91DB0">
        <w:rPr>
          <w:szCs w:val="22"/>
        </w:rPr>
        <w:t xml:space="preserve">Geodezyjne prace nietypowe – 1 dzień zespołu polowego </w:t>
      </w:r>
    </w:p>
    <w:p w14:paraId="434BE25A" w14:textId="77777777" w:rsidR="00B44885" w:rsidRPr="00F91DB0" w:rsidRDefault="00B44885" w:rsidP="00F91DB0">
      <w:pPr>
        <w:pStyle w:val="Tekstpodstawowy"/>
        <w:ind w:left="426" w:right="72"/>
        <w:jc w:val="both"/>
        <w:rPr>
          <w:szCs w:val="22"/>
        </w:rPr>
      </w:pPr>
      <w:r w:rsidRPr="00F91DB0">
        <w:rPr>
          <w:szCs w:val="22"/>
        </w:rPr>
        <w:t>Przez nietypowe prace geodezyjne należy rozumieć takie prace, dla których sposób i tryb wykonania nie został określony w obowiązujących powszechnie standardach technicznych dotyczących geodezji, kartografii oraz krajowego systemu informacji o terenie</w:t>
      </w:r>
    </w:p>
    <w:bookmarkEnd w:id="2"/>
    <w:p w14:paraId="51377242" w14:textId="77777777" w:rsidR="00B44885" w:rsidRPr="00F91DB0" w:rsidRDefault="00B44885" w:rsidP="00F91DB0">
      <w:pPr>
        <w:pStyle w:val="Tekstpodstawowy"/>
        <w:ind w:left="426" w:right="72"/>
        <w:jc w:val="both"/>
        <w:rPr>
          <w:strike/>
          <w:color w:val="000000"/>
          <w:szCs w:val="22"/>
          <w:bdr w:val="none" w:sz="0" w:space="0" w:color="auto" w:frame="1"/>
          <w:shd w:val="clear" w:color="auto" w:fill="FFFFFF"/>
        </w:rPr>
      </w:pPr>
    </w:p>
    <w:p w14:paraId="57272677" w14:textId="77777777" w:rsidR="00B44885" w:rsidRPr="00F91DB0" w:rsidRDefault="00B44885" w:rsidP="00F91DB0">
      <w:pPr>
        <w:pStyle w:val="Tekstpodstawowy"/>
        <w:ind w:left="426" w:right="72"/>
        <w:jc w:val="both"/>
        <w:rPr>
          <w:szCs w:val="22"/>
        </w:rPr>
      </w:pPr>
      <w:r w:rsidRPr="00F91DB0">
        <w:rPr>
          <w:szCs w:val="22"/>
          <w:bdr w:val="none" w:sz="0" w:space="0" w:color="auto" w:frame="1"/>
          <w:shd w:val="clear" w:color="auto" w:fill="FFFFFF"/>
        </w:rPr>
        <w:t>Uwaga: Zamawiający nie uznaje opracowania map w postaci rastra za nietypową pracę geodezyjną.</w:t>
      </w:r>
    </w:p>
    <w:p w14:paraId="13FB90EE" w14:textId="77777777" w:rsidR="00B44885" w:rsidRPr="00F91DB0" w:rsidRDefault="00B44885" w:rsidP="00B44885">
      <w:pPr>
        <w:pStyle w:val="Tekstpodstawowy"/>
        <w:ind w:right="72"/>
        <w:rPr>
          <w:szCs w:val="22"/>
        </w:rPr>
      </w:pPr>
    </w:p>
    <w:p w14:paraId="34F3AAF1" w14:textId="77777777" w:rsidR="00B44885" w:rsidRPr="001454A2" w:rsidRDefault="00B44885" w:rsidP="00B44885">
      <w:pPr>
        <w:pStyle w:val="Tekstpodstawowy"/>
        <w:jc w:val="both"/>
        <w:rPr>
          <w:szCs w:val="22"/>
        </w:rPr>
      </w:pPr>
      <w:r w:rsidRPr="00F91DB0">
        <w:rPr>
          <w:szCs w:val="22"/>
        </w:rPr>
        <w:t>Przy wyliczaniu cen należy uwzględnić koszt całości prac geodezyjno- kartograficznych oraz koszty WODGiK, prace kameralne, koszty reprodukcji, wszelkie utrudnienia techniczne, pogodowe, współczynniki na ruch  pieszy i kołowy.</w:t>
      </w:r>
      <w:r w:rsidRPr="001454A2">
        <w:rPr>
          <w:szCs w:val="22"/>
        </w:rPr>
        <w:t xml:space="preserve">  </w:t>
      </w:r>
    </w:p>
    <w:p w14:paraId="02F1A709" w14:textId="77777777" w:rsidR="00B44885" w:rsidRPr="001454A2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BA1C2B0" w14:textId="77777777" w:rsidR="00B44885" w:rsidRDefault="00B44885" w:rsidP="00B4488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B2F45">
        <w:rPr>
          <w:rFonts w:ascii="Arial" w:hAnsi="Arial" w:cs="Arial"/>
          <w:color w:val="000000"/>
          <w:sz w:val="22"/>
          <w:szCs w:val="22"/>
        </w:rPr>
        <w:t xml:space="preserve">Każdy Wykonawca może złożyć w niniejszym postępowaniu tylko jedną ofertę. Wykonawcy przedstawią oferty zgodnie z wymaganiami SIWZ, obejmujące całość zamówienia. </w:t>
      </w:r>
      <w:r w:rsidRPr="004B2F45">
        <w:rPr>
          <w:rFonts w:ascii="Arial" w:hAnsi="Arial" w:cs="Arial"/>
          <w:b/>
          <w:color w:val="000000"/>
          <w:sz w:val="22"/>
          <w:szCs w:val="22"/>
        </w:rPr>
        <w:t xml:space="preserve">Zamawiający nie dopuszcza możliwości składania ofert częściowych. </w:t>
      </w:r>
    </w:p>
    <w:p w14:paraId="57B6992E" w14:textId="77777777" w:rsidR="00B44885" w:rsidRPr="004B2F45" w:rsidRDefault="00B44885" w:rsidP="00B44885">
      <w:pPr>
        <w:pStyle w:val="Akapitzlist"/>
        <w:ind w:left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31F4FDF" w14:textId="77777777" w:rsidR="00B44885" w:rsidRPr="0029321D" w:rsidRDefault="00B44885" w:rsidP="00B44885">
      <w:pPr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29321D">
        <w:rPr>
          <w:rFonts w:ascii="Arial" w:hAnsi="Arial" w:cs="Arial"/>
          <w:b/>
          <w:sz w:val="22"/>
          <w:szCs w:val="22"/>
        </w:rPr>
        <w:t xml:space="preserve">Termin realizacji przedmiotu zamówienia: </w:t>
      </w:r>
    </w:p>
    <w:p w14:paraId="3347E438" w14:textId="77777777" w:rsidR="00B44885" w:rsidRPr="00C60992" w:rsidRDefault="00B44885" w:rsidP="00B44885">
      <w:pPr>
        <w:pStyle w:val="Tekstpodstawowy"/>
        <w:jc w:val="both"/>
        <w:rPr>
          <w:szCs w:val="22"/>
        </w:rPr>
      </w:pPr>
      <w:bookmarkStart w:id="3" w:name="_Hlk165014152"/>
      <w:r w:rsidRPr="00C60992">
        <w:rPr>
          <w:szCs w:val="22"/>
        </w:rPr>
        <w:t xml:space="preserve">Umowa zostanie zawarta na </w:t>
      </w:r>
      <w:r w:rsidRPr="001D431A">
        <w:rPr>
          <w:szCs w:val="22"/>
        </w:rPr>
        <w:t>okres 36 mies</w:t>
      </w:r>
      <w:r w:rsidRPr="00C60992">
        <w:rPr>
          <w:szCs w:val="22"/>
        </w:rPr>
        <w:t>ięcy. Wykonawca zobowiązany jest przystąpić do wykonania prac po otrzymaniu zlecenia, nie później niż:</w:t>
      </w:r>
    </w:p>
    <w:p w14:paraId="680B19C0" w14:textId="3C76009A" w:rsidR="00B44885" w:rsidRPr="00A07E4B" w:rsidRDefault="00B44885" w:rsidP="00B44885">
      <w:pPr>
        <w:pStyle w:val="Tekstpodstawowy"/>
        <w:ind w:left="567"/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- </w:t>
      </w:r>
      <w:r w:rsidR="00D31F84">
        <w:rPr>
          <w:szCs w:val="22"/>
        </w:rPr>
        <w:t>w następnym dniu roboczym od otrzymania zlecenia,</w:t>
      </w:r>
    </w:p>
    <w:p w14:paraId="0CE7B9B0" w14:textId="77777777" w:rsidR="00B44885" w:rsidRPr="00A07E4B" w:rsidRDefault="00B44885" w:rsidP="00B44885">
      <w:pPr>
        <w:pStyle w:val="Tekstpodstawowy"/>
        <w:ind w:left="567"/>
        <w:jc w:val="both"/>
        <w:rPr>
          <w:szCs w:val="22"/>
        </w:rPr>
      </w:pPr>
      <w:r w:rsidRPr="00A07E4B">
        <w:rPr>
          <w:szCs w:val="22"/>
        </w:rPr>
        <w:tab/>
        <w:t xml:space="preserve">- 24 godziny w przypadku awarii </w:t>
      </w:r>
    </w:p>
    <w:p w14:paraId="30CB4DBC" w14:textId="5C9C760F" w:rsidR="00B44885" w:rsidRPr="00A07E4B" w:rsidRDefault="00B44885" w:rsidP="00B44885">
      <w:pPr>
        <w:pStyle w:val="Tekstpodstawowy"/>
        <w:jc w:val="both"/>
        <w:rPr>
          <w:szCs w:val="22"/>
        </w:rPr>
      </w:pPr>
      <w:r w:rsidRPr="00A07E4B">
        <w:rPr>
          <w:szCs w:val="22"/>
        </w:rPr>
        <w:t xml:space="preserve">Wykonawca zobowiązany jest wykonać pomiary w terenie (przed zasypaniem), w wyżej wymienionym terminie, a następnie w </w:t>
      </w:r>
      <w:r w:rsidRPr="00531184">
        <w:rPr>
          <w:szCs w:val="22"/>
        </w:rPr>
        <w:t>ciągu 15 dni kalendarzowych od przystąpienia do ich realizacji sporządzić i przekazać Zamawiającemu komplet dokumentów (termin uzgodnień u Geodety Miasta nie jest wliczany do tego terminu).</w:t>
      </w:r>
      <w:r w:rsidR="00D31F84">
        <w:rPr>
          <w:szCs w:val="22"/>
        </w:rPr>
        <w:t xml:space="preserve"> Dokumenty, o których mowa powyżej określane będą każdorazowo w zleceniu jednostkowy.</w:t>
      </w:r>
    </w:p>
    <w:bookmarkEnd w:id="3"/>
    <w:p w14:paraId="0271F300" w14:textId="77777777" w:rsidR="00B44885" w:rsidRPr="00C60992" w:rsidRDefault="00B44885" w:rsidP="00B44885">
      <w:pPr>
        <w:pStyle w:val="Akapitzlist"/>
        <w:tabs>
          <w:tab w:val="left" w:pos="0"/>
        </w:tabs>
        <w:ind w:left="567" w:right="-338"/>
        <w:jc w:val="both"/>
      </w:pPr>
    </w:p>
    <w:p w14:paraId="68840856" w14:textId="77777777" w:rsidR="00B44885" w:rsidRPr="001454A2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>Termin wykonania każdej pracy opisanej w załączniku nr 2 do oferty zostanie określony każdorazowo w zleceniu jednostkowym.</w:t>
      </w:r>
    </w:p>
    <w:p w14:paraId="2C40B412" w14:textId="77777777" w:rsidR="00B44885" w:rsidRPr="0029321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4948E570" w14:textId="77777777" w:rsidR="00B44885" w:rsidRPr="002E1F53" w:rsidRDefault="00B44885" w:rsidP="00B44885">
      <w:pPr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2E1F53">
        <w:rPr>
          <w:rFonts w:ascii="Arial" w:hAnsi="Arial" w:cs="Arial"/>
          <w:b/>
          <w:sz w:val="22"/>
          <w:szCs w:val="22"/>
        </w:rPr>
        <w:t>Warunki udziału w postępowaniu</w:t>
      </w:r>
    </w:p>
    <w:p w14:paraId="0C96DDCC" w14:textId="77777777" w:rsidR="00B44885" w:rsidRPr="002E1F53" w:rsidRDefault="00B44885" w:rsidP="00B44885">
      <w:pPr>
        <w:pStyle w:val="Akapitzlist"/>
        <w:numPr>
          <w:ilvl w:val="1"/>
          <w:numId w:val="7"/>
        </w:numPr>
        <w:autoSpaceDE w:val="0"/>
        <w:autoSpaceDN w:val="0"/>
        <w:spacing w:before="60" w:after="6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2E1F53">
        <w:rPr>
          <w:rFonts w:ascii="Arial" w:hAnsi="Arial" w:cs="Arial"/>
          <w:color w:val="000000"/>
          <w:sz w:val="22"/>
          <w:szCs w:val="22"/>
          <w:u w:val="single"/>
        </w:rPr>
        <w:t>O zamówienie mogą ubiegać się Wykonawcy, którzy posiadają:</w:t>
      </w:r>
    </w:p>
    <w:p w14:paraId="12C78200" w14:textId="77777777" w:rsidR="00B44885" w:rsidRPr="002E1F53" w:rsidRDefault="00B44885" w:rsidP="00B44885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>a) posiadają uprawnienia do wykonywania określonej działalności lub czynności, jeżeli ustawy nakładają obowiązek posiadania takich uprawnień,</w:t>
      </w:r>
    </w:p>
    <w:p w14:paraId="0AD2F7E5" w14:textId="77777777" w:rsidR="00B44885" w:rsidRPr="002E1F53" w:rsidRDefault="00B44885" w:rsidP="00B44885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5A7CC104" w14:textId="77777777" w:rsidR="00B44885" w:rsidRPr="002E1F53" w:rsidRDefault="00B44885" w:rsidP="00B44885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>b) posiadają niezbędną wiedzę i doświadczenie oraz dysponują potencjałem technicznym i osobami zdolnymi do wykonania zamówienia,</w:t>
      </w:r>
    </w:p>
    <w:p w14:paraId="7F059276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13D0BB2C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>- dysponują osobą/osobami posiadającymi dyplom uprawnionego geodety</w:t>
      </w:r>
    </w:p>
    <w:p w14:paraId="1396B173" w14:textId="77777777" w:rsidR="0035304B" w:rsidRDefault="0035304B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9A935AA" w14:textId="27EEEA13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 xml:space="preserve">- posiadają opłaconą polisę, a w przypadku jej braku inny dokument potwierdzający, że  wykonawca jest ubezpieczony od odpowiedzialności cywilnej w zakresie prowadzonej działalności związanej z przedmiotem zamówienia z sumą ubezpieczenia w wysokości co najmniej 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Pr="002E1F53">
        <w:rPr>
          <w:rFonts w:ascii="Arial" w:hAnsi="Arial" w:cs="Arial"/>
          <w:sz w:val="22"/>
          <w:szCs w:val="22"/>
        </w:rPr>
        <w:t>0 000,00</w:t>
      </w:r>
      <w:r w:rsidRPr="002E1F53">
        <w:rPr>
          <w:rFonts w:ascii="Arial" w:hAnsi="Arial" w:cs="Arial"/>
          <w:color w:val="00B0F0"/>
          <w:sz w:val="22"/>
          <w:szCs w:val="22"/>
        </w:rPr>
        <w:t xml:space="preserve"> </w:t>
      </w:r>
      <w:r w:rsidRPr="002E1F53">
        <w:rPr>
          <w:rFonts w:ascii="Arial" w:hAnsi="Arial" w:cs="Arial"/>
          <w:color w:val="000000"/>
          <w:sz w:val="22"/>
          <w:szCs w:val="22"/>
        </w:rPr>
        <w:t>PLN na jedno i wszystkie zdarzenia (w przypadku składania oferty wspólnej, Wykonawcy składają jeden dokument). S</w:t>
      </w:r>
      <w:r w:rsidRPr="002E1F53">
        <w:rPr>
          <w:rFonts w:ascii="Arial" w:hAnsi="Arial" w:cs="Arial"/>
          <w:sz w:val="22"/>
          <w:szCs w:val="22"/>
        </w:rPr>
        <w:t>uma ubezpieczenia nie może być skonsumowana przez inne roszczenia i musi stanowić zabezpieczenie w pełnej wysokości</w:t>
      </w:r>
      <w:r w:rsidRPr="002E1F53">
        <w:rPr>
          <w:rFonts w:ascii="Arial" w:hAnsi="Arial" w:cs="Arial"/>
          <w:color w:val="000000"/>
          <w:sz w:val="22"/>
          <w:szCs w:val="22"/>
        </w:rPr>
        <w:t>.</w:t>
      </w:r>
    </w:p>
    <w:p w14:paraId="7B7C9AD0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764C1884" w14:textId="77777777" w:rsidR="00B44885" w:rsidRPr="002E1F53" w:rsidRDefault="00B44885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 xml:space="preserve">W celu potwierdzenia spełniania w/w warunków Wykonawcy zobowiązani są przedłożyć oświadczenia wg wzorów stanowiących </w:t>
      </w:r>
      <w:r w:rsidRPr="002E1F53">
        <w:rPr>
          <w:rFonts w:ascii="Arial" w:hAnsi="Arial" w:cs="Arial"/>
          <w:b/>
          <w:color w:val="000000"/>
          <w:sz w:val="22"/>
          <w:szCs w:val="22"/>
        </w:rPr>
        <w:t>Załączniki nr 5, 7</w:t>
      </w:r>
      <w:r w:rsidRPr="002E1F53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1F53">
        <w:rPr>
          <w:rFonts w:ascii="Arial" w:hAnsi="Arial" w:cs="Arial"/>
          <w:b/>
          <w:color w:val="000000"/>
          <w:sz w:val="22"/>
          <w:szCs w:val="22"/>
        </w:rPr>
        <w:t>do oferty</w:t>
      </w:r>
    </w:p>
    <w:p w14:paraId="60558300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B8F8B5D" w14:textId="77777777" w:rsidR="00B44885" w:rsidRPr="002E1F53" w:rsidRDefault="00B44885" w:rsidP="00B44885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lastRenderedPageBreak/>
        <w:t xml:space="preserve">c) znajdują się w sytuacji ekonomicznej i finansowej zapewniającej wykonanie zamówienia, </w:t>
      </w:r>
    </w:p>
    <w:p w14:paraId="5CE24BFF" w14:textId="77777777" w:rsidR="00B44885" w:rsidRPr="002E1F53" w:rsidRDefault="00B44885" w:rsidP="00B44885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708A4DF9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>d) nie podlegają wykluczeniu z postępowania o udzielenie zamówienia,</w:t>
      </w:r>
    </w:p>
    <w:p w14:paraId="04DE4F95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5F9FBFFF" w14:textId="77777777" w:rsidR="00B44885" w:rsidRPr="002E1F53" w:rsidRDefault="00B44885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2E1F53">
        <w:rPr>
          <w:rFonts w:ascii="Arial" w:hAnsi="Arial" w:cs="Arial"/>
          <w:color w:val="000000"/>
          <w:sz w:val="22"/>
          <w:szCs w:val="22"/>
        </w:rPr>
        <w:t>W celu potwierdzenia spełniania w/w warunków Wykonawcy zobowiązani są przedłożyć:</w:t>
      </w:r>
    </w:p>
    <w:p w14:paraId="0E9594AC" w14:textId="77777777" w:rsidR="00B44885" w:rsidRPr="002E1F53" w:rsidRDefault="00B44885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1B7547B4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2E1F53">
        <w:rPr>
          <w:rFonts w:ascii="Arial" w:hAnsi="Arial" w:cs="Arial"/>
          <w:sz w:val="22"/>
          <w:szCs w:val="22"/>
        </w:rPr>
        <w:t xml:space="preserve">- oświadczenie, że urzędujący członek organu zarządzającego Wykonawcy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- </w:t>
      </w:r>
      <w:r w:rsidRPr="002E1F53">
        <w:rPr>
          <w:rFonts w:ascii="Arial" w:hAnsi="Arial" w:cs="Arial"/>
          <w:b/>
          <w:sz w:val="22"/>
          <w:szCs w:val="22"/>
        </w:rPr>
        <w:t>Załącznik nr 8 do oferty</w:t>
      </w:r>
    </w:p>
    <w:p w14:paraId="7D4C8739" w14:textId="77777777" w:rsidR="00B44885" w:rsidRPr="002E1F53" w:rsidRDefault="00B44885" w:rsidP="00B4488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7BEC96CE" w14:textId="77777777" w:rsidR="00B44885" w:rsidRPr="001454A2" w:rsidRDefault="00B44885" w:rsidP="00B44885">
      <w:pPr>
        <w:pStyle w:val="Akapitzlist"/>
        <w:ind w:left="567"/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- oświadczenie, że sąd w stosunku do Wykonawcy ( podmiotu zbiorowego ) nie orzekł zakazu ubiegania się o zamówienia, na podstawie przepisów o odpowiedzialności podmiotów zbiorowych za czyny zabronione pod groźbą kary – </w:t>
      </w:r>
      <w:r w:rsidRPr="001454A2">
        <w:rPr>
          <w:rFonts w:ascii="Arial" w:hAnsi="Arial" w:cs="Arial"/>
          <w:b/>
          <w:sz w:val="22"/>
          <w:szCs w:val="22"/>
        </w:rPr>
        <w:t>Załącznik nr 9 do oferty</w:t>
      </w:r>
    </w:p>
    <w:p w14:paraId="3E625BD7" w14:textId="77777777" w:rsidR="00B44885" w:rsidRPr="001454A2" w:rsidRDefault="00B44885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sz w:val="22"/>
          <w:szCs w:val="22"/>
        </w:rPr>
      </w:pPr>
    </w:p>
    <w:p w14:paraId="5E6A1C72" w14:textId="77777777" w:rsidR="00B44885" w:rsidRDefault="00B44885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- oświadczenie, że Wykonawca nie zalega z uiszczaniem podatków, opłat lub składek na ubezpieczenie społeczne lub zdrowotne - </w:t>
      </w:r>
      <w:r w:rsidRPr="001454A2">
        <w:rPr>
          <w:rFonts w:ascii="Arial" w:hAnsi="Arial" w:cs="Arial"/>
          <w:b/>
          <w:sz w:val="22"/>
          <w:szCs w:val="22"/>
        </w:rPr>
        <w:t>Załącznik nr 10 do oferty</w:t>
      </w:r>
    </w:p>
    <w:p w14:paraId="7FDA40C7" w14:textId="77777777" w:rsidR="0035304B" w:rsidRDefault="0035304B" w:rsidP="00B44885">
      <w:pPr>
        <w:pStyle w:val="Standard"/>
        <w:tabs>
          <w:tab w:val="left" w:pos="7513"/>
        </w:tabs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68AADFD2" w14:textId="30F205A8" w:rsidR="0035304B" w:rsidRPr="0035304B" w:rsidRDefault="0035304B" w:rsidP="0035304B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5304B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35304B">
        <w:rPr>
          <w:rStyle w:val="markedcontent"/>
          <w:rFonts w:ascii="Arial" w:hAnsi="Arial" w:cs="Arial"/>
          <w:sz w:val="22"/>
          <w:szCs w:val="22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(Dz.U. 2023 poz. 1497 z poźn. zm.) – </w:t>
      </w:r>
      <w:r w:rsidRPr="0035304B">
        <w:rPr>
          <w:rStyle w:val="markedcontent"/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t>11</w:t>
      </w:r>
      <w:r w:rsidRPr="0035304B">
        <w:rPr>
          <w:rStyle w:val="markedcontent"/>
          <w:rFonts w:ascii="Arial" w:hAnsi="Arial" w:cs="Arial"/>
          <w:b/>
          <w:bCs/>
          <w:sz w:val="22"/>
          <w:szCs w:val="22"/>
        </w:rPr>
        <w:t xml:space="preserve"> do oferty</w:t>
      </w:r>
    </w:p>
    <w:p w14:paraId="27D23D59" w14:textId="77777777" w:rsidR="00B44885" w:rsidRPr="001454A2" w:rsidRDefault="00B44885" w:rsidP="00B4488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47884371" w14:textId="77777777" w:rsidR="00B44885" w:rsidRPr="001454A2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1454A2">
        <w:rPr>
          <w:rFonts w:ascii="Arial" w:hAnsi="Arial" w:cs="Arial"/>
          <w:color w:val="000000"/>
          <w:sz w:val="22"/>
          <w:szCs w:val="22"/>
        </w:rPr>
        <w:t>e) spełniają wszystkie warunki udziału w postępowaniu określone przez Zamawiającego,</w:t>
      </w:r>
    </w:p>
    <w:p w14:paraId="51902429" w14:textId="77777777" w:rsidR="00B44885" w:rsidRPr="001454A2" w:rsidRDefault="00B44885" w:rsidP="00B44885">
      <w:pPr>
        <w:pStyle w:val="Akapitzlist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1C81821" w14:textId="77777777" w:rsidR="00B44885" w:rsidRPr="001454A2" w:rsidRDefault="00B44885" w:rsidP="00B4488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>f) złożą ofertę zgodną z wymogami Zamawiającego określonymi w treści specyfikacji istotnych warunków zamówienia.</w:t>
      </w:r>
    </w:p>
    <w:p w14:paraId="14527EA9" w14:textId="77777777" w:rsidR="00B44885" w:rsidRPr="005D4747" w:rsidRDefault="00B44885" w:rsidP="00B44885">
      <w:pPr>
        <w:pStyle w:val="Akapitzlist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3BD1D69D" w14:textId="77777777" w:rsidR="00B44885" w:rsidRPr="005D4747" w:rsidRDefault="00B44885" w:rsidP="00B44885">
      <w:pPr>
        <w:pStyle w:val="pkt"/>
        <w:numPr>
          <w:ilvl w:val="1"/>
          <w:numId w:val="7"/>
        </w:numPr>
        <w:tabs>
          <w:tab w:val="num" w:pos="1647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5D4747">
        <w:rPr>
          <w:rFonts w:ascii="Arial" w:hAnsi="Arial" w:cs="Arial"/>
          <w:color w:val="000000"/>
          <w:sz w:val="22"/>
          <w:szCs w:val="22"/>
          <w:u w:val="single"/>
        </w:rPr>
        <w:t>Opis oceny spełnienia warunków:</w:t>
      </w:r>
    </w:p>
    <w:p w14:paraId="7C2307DE" w14:textId="77777777" w:rsidR="00B44885" w:rsidRPr="005D4747" w:rsidRDefault="00B44885" w:rsidP="00B44885">
      <w:pPr>
        <w:pStyle w:val="pkt"/>
        <w:tabs>
          <w:tab w:val="left" w:pos="90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ab/>
      </w:r>
    </w:p>
    <w:p w14:paraId="66F1D0BF" w14:textId="06F8B2DA" w:rsidR="00B44885" w:rsidRPr="005D4747" w:rsidRDefault="00B44885" w:rsidP="00B44885">
      <w:pPr>
        <w:pStyle w:val="pk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 xml:space="preserve">Ocena spełniania warunków wymaganych od Wykonawców zostanie dokonana na podstawie żądanych w pkt. 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Pr="005D474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4747">
        <w:rPr>
          <w:rFonts w:ascii="Arial" w:hAnsi="Arial" w:cs="Arial"/>
          <w:sz w:val="22"/>
          <w:szCs w:val="22"/>
        </w:rPr>
        <w:t>specyfikacji istotnych warunków zamówienia</w:t>
      </w:r>
      <w:r w:rsidRPr="005D4747">
        <w:rPr>
          <w:rFonts w:ascii="Arial" w:hAnsi="Arial" w:cs="Arial"/>
          <w:color w:val="000000"/>
          <w:sz w:val="22"/>
          <w:szCs w:val="22"/>
        </w:rPr>
        <w:t xml:space="preserve"> oświadczeń i dokumentów, wg formuły „spełnia – nie spełnia”.</w:t>
      </w:r>
    </w:p>
    <w:p w14:paraId="65E22E63" w14:textId="77777777" w:rsidR="00B44885" w:rsidRPr="005D4747" w:rsidRDefault="00B44885" w:rsidP="00B44885">
      <w:pPr>
        <w:pStyle w:val="pkt"/>
        <w:tabs>
          <w:tab w:val="num" w:pos="1080"/>
        </w:tabs>
        <w:rPr>
          <w:rFonts w:ascii="Arial" w:hAnsi="Arial" w:cs="Arial"/>
          <w:color w:val="000000"/>
          <w:sz w:val="22"/>
          <w:szCs w:val="22"/>
        </w:rPr>
      </w:pPr>
    </w:p>
    <w:p w14:paraId="120EF873" w14:textId="77777777" w:rsidR="0035304B" w:rsidRPr="009C1F67" w:rsidRDefault="0035304B" w:rsidP="0035304B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 w:rsidRPr="009C1F67">
        <w:rPr>
          <w:rFonts w:ascii="Arial" w:hAnsi="Arial" w:cs="Arial"/>
          <w:color w:val="000000"/>
          <w:sz w:val="22"/>
          <w:szCs w:val="22"/>
        </w:rPr>
        <w:t xml:space="preserve">7.3. </w:t>
      </w:r>
      <w:r w:rsidRPr="009C1F67">
        <w:rPr>
          <w:rFonts w:ascii="Arial" w:hAnsi="Arial" w:cs="Arial"/>
          <w:color w:val="000000"/>
          <w:sz w:val="22"/>
          <w:szCs w:val="22"/>
          <w:u w:val="single"/>
        </w:rPr>
        <w:t>Podstawy wykluczenia</w:t>
      </w:r>
    </w:p>
    <w:p w14:paraId="635E05E7" w14:textId="77777777" w:rsidR="0035304B" w:rsidRPr="009C1F67" w:rsidRDefault="0035304B" w:rsidP="0035304B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</w:p>
    <w:p w14:paraId="29155C9D" w14:textId="77777777" w:rsidR="0035304B" w:rsidRPr="009C1F67" w:rsidRDefault="0035304B" w:rsidP="0035304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 xml:space="preserve">1) Z postępowania o udzielenie zamówienia wyklucza się Wykonawców zgodnie z zapisami § 9 Regulaminu wewnętrznego w sprawie zasad, form i trybu udzielania zamówień na wykonanie robót budowlanych, dostaw i usług. </w:t>
      </w:r>
    </w:p>
    <w:p w14:paraId="338EC9E1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7E38439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2) Mając na uwadze przesłanki wykluczenia zawarte w art. 7 ust. 1, ustawy z dnia 13 kwietnia 2022 r. o szczególnych rozwiązaniach w  zakresie przeciwdziałania wspieraniu agresji na Ukrainę oraz służących ochronie bezpieczeństwa narodowego z postępowania wyklucza się:</w:t>
      </w:r>
    </w:p>
    <w:p w14:paraId="3E543D1F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40B9B3DD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F360AD0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lastRenderedPageBreak/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749AC1F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05D03F1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c) Wykonawcę, którego jednostką dominującą w rozumieniu art. 3 ust. 1 pkt 37 ustawy z dnia 29 września 1994 r. 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6D16DB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312B562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3) Wykluczenie następuje na okres trwania okoliczności określonych w pkt 7.3.2)</w:t>
      </w:r>
    </w:p>
    <w:p w14:paraId="5FC56B08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3A80A78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4)  W przypadku Wykonawcy wykluczonego na podstawie pkt 7.3.2), Zamawiający odrzuca ofertę takiego Wykonawcy w związku z art. 7 ust. 3 ustawy z dnia 7 kwietnia 2022 r. o szczególnych rozwiązaniach w zakresie przeciwdziałania wspieraniu agresji na Ukrainę oraz służących ochronie bezpieczeństwa narodowego.</w:t>
      </w:r>
    </w:p>
    <w:p w14:paraId="50A65B09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8FF4003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5)  Przez ubieganie się o udzielenie zamówienia publicznego rozumie się złożenie oferty.</w:t>
      </w:r>
    </w:p>
    <w:p w14:paraId="13478178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93E8BEC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6)  Osoba lub podmiot podlegające wykluczeniu na podstawie pkt 7.3.2), które w okresie tego wykluczenia ubiegają się o udzielenie zamówienia publicznego lub biorą udział w postępowaniu o udzielenie zamówienia publicznego, podlegają karze pieniężnej.</w:t>
      </w:r>
    </w:p>
    <w:p w14:paraId="2F8AA079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43AFD39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7)  Karę pieniężną, o której mowa w pkt 7.3.6), nakłada Prezes Urzędu Zamówień Publicznych w drodze decyzji, do wysokości 20 000 000 zł.</w:t>
      </w:r>
    </w:p>
    <w:p w14:paraId="1611678D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4BE38CE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8) W zakresie nieuregulowanym w pkt 7.3.6) i 7.3.7) do nakładania i wymierzania kary pieniężnej, o której mowa w ust. 5, stosuje się przepisy działu IVa ustawy z dnia 14 czerwca 1960 r. - Kodeks postępowania administracyjnego.</w:t>
      </w:r>
    </w:p>
    <w:p w14:paraId="0096139A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87AA97B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9) Wpływy z kar pieniężnych, o których mowa w pkt. 5, stanowią dochód budżetu państwa.</w:t>
      </w:r>
    </w:p>
    <w:p w14:paraId="34C47F72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159FA63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UWAGA!!!: Zamawiający dokonuje weryfikacji braku zaistnienia tej podstawy wykluczenia w stosunku do konkretnego podmiotu za pomocą wszelkich dostępnych środków, np. za pomocą:</w:t>
      </w:r>
    </w:p>
    <w:p w14:paraId="23E7927A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5EB20C6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1) ogólnodostępnych rejestrów takich jak Krajowy Rejestr Sądowy, Centralna Ewidencja i Informacja o Działalności Gospodarczej;</w:t>
      </w:r>
    </w:p>
    <w:p w14:paraId="2855063A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2) Centralny Rejestr Beneficjentów Rzeczywistych</w:t>
      </w:r>
    </w:p>
    <w:p w14:paraId="60DC9EAF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3) wykazów określonych w rozporządzeniu 765/2006 i rozporządzeniu 269/2014;</w:t>
      </w:r>
    </w:p>
    <w:p w14:paraId="0AC08196" w14:textId="77777777" w:rsidR="0035304B" w:rsidRPr="009C1F67" w:rsidRDefault="0035304B" w:rsidP="0035304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4) 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bezpieczeństwa narodowego.</w:t>
      </w:r>
    </w:p>
    <w:p w14:paraId="1637FB16" w14:textId="77777777" w:rsidR="0035304B" w:rsidRPr="009C1F67" w:rsidRDefault="0035304B" w:rsidP="0035304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A8392E" w14:textId="77777777" w:rsidR="0035304B" w:rsidRPr="009C1F67" w:rsidRDefault="0035304B" w:rsidP="0035304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C1F67">
        <w:rPr>
          <w:rFonts w:ascii="Arial" w:hAnsi="Arial" w:cs="Arial"/>
          <w:bCs/>
          <w:sz w:val="22"/>
          <w:szCs w:val="22"/>
        </w:rPr>
        <w:t>Zamawiający zawiadamia równocześnie wykonawców, którzy zostali wykluczeni z postępowania o udzielenie zamówienia, podając uzasadnienie faktyczne i prawne.</w:t>
      </w:r>
    </w:p>
    <w:p w14:paraId="5CA690C5" w14:textId="77777777" w:rsidR="0035304B" w:rsidRPr="009C1F67" w:rsidRDefault="0035304B" w:rsidP="0035304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t>Ofertę wykonawcy wykluczonego uznaje się za odrzuconą.</w:t>
      </w:r>
    </w:p>
    <w:p w14:paraId="4B757412" w14:textId="77777777" w:rsidR="00B44885" w:rsidRPr="005D4747" w:rsidRDefault="00B44885" w:rsidP="00B4488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3F2B94B" w14:textId="77777777" w:rsidR="00B44885" w:rsidRPr="005D4747" w:rsidRDefault="00B44885" w:rsidP="00B44885">
      <w:p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Pr="005D4747">
        <w:rPr>
          <w:rFonts w:ascii="Arial" w:hAnsi="Arial" w:cs="Arial"/>
          <w:color w:val="000000"/>
          <w:sz w:val="22"/>
          <w:szCs w:val="22"/>
        </w:rPr>
        <w:t>.4.   Zamawiający odrzuci ofertę jeżeli:</w:t>
      </w:r>
    </w:p>
    <w:p w14:paraId="41BB5B85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hanging="1107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266786">
        <w:rPr>
          <w:rFonts w:ascii="Arial" w:hAnsi="Arial" w:cs="Arial"/>
          <w:color w:val="000000"/>
          <w:sz w:val="22"/>
          <w:szCs w:val="22"/>
        </w:rPr>
        <w:t>jest niezgodna z Regulaminem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4BB2DF19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hanging="1107"/>
        <w:jc w:val="both"/>
        <w:rPr>
          <w:rFonts w:ascii="Arial" w:hAnsi="Arial" w:cs="Arial"/>
          <w:color w:val="000000"/>
          <w:sz w:val="22"/>
          <w:szCs w:val="22"/>
        </w:rPr>
      </w:pPr>
      <w:r w:rsidRPr="00266786">
        <w:rPr>
          <w:rFonts w:ascii="Arial" w:hAnsi="Arial" w:cs="Arial"/>
          <w:color w:val="000000"/>
          <w:sz w:val="22"/>
          <w:szCs w:val="22"/>
        </w:rPr>
        <w:lastRenderedPageBreak/>
        <w:t>jej treść nie odpowiada treści specyfikacji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26678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8259D7F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ascii="Arial" w:hAnsi="Arial" w:cs="Arial"/>
          <w:color w:val="000000"/>
          <w:sz w:val="22"/>
          <w:szCs w:val="22"/>
        </w:rPr>
      </w:pPr>
      <w:r w:rsidRPr="00266786">
        <w:rPr>
          <w:rFonts w:ascii="Arial" w:hAnsi="Arial" w:cs="Arial"/>
          <w:color w:val="000000"/>
          <w:sz w:val="22"/>
          <w:szCs w:val="22"/>
        </w:rPr>
        <w:t>jej złożenie stanowi czyn nieuczciwej konkurencji w rozumieniu przepisów o zwalczaniu nieuczciwej konkurencji,</w:t>
      </w:r>
    </w:p>
    <w:p w14:paraId="4617DBB1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ascii="Arial" w:hAnsi="Arial" w:cs="Arial"/>
          <w:color w:val="000000"/>
          <w:sz w:val="22"/>
          <w:szCs w:val="22"/>
        </w:rPr>
      </w:pPr>
      <w:r w:rsidRPr="00266786">
        <w:rPr>
          <w:rFonts w:ascii="Arial" w:hAnsi="Arial" w:cs="Arial"/>
          <w:color w:val="000000"/>
          <w:sz w:val="22"/>
          <w:szCs w:val="22"/>
        </w:rPr>
        <w:t>jest nieważna na podstawie odrębnych przepisów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1C53E4E1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ascii="Arial" w:hAnsi="Arial" w:cs="Arial"/>
          <w:color w:val="000000"/>
          <w:sz w:val="22"/>
          <w:szCs w:val="22"/>
        </w:rPr>
      </w:pPr>
      <w:r w:rsidRPr="00266786">
        <w:rPr>
          <w:rFonts w:ascii="Arial" w:hAnsi="Arial" w:cs="Arial"/>
          <w:color w:val="000000"/>
          <w:sz w:val="22"/>
          <w:szCs w:val="22"/>
        </w:rPr>
        <w:t>została złożona przez wykonawcę wykluczonego z udziału w postępowaniu o udzielenie zamówienia,</w:t>
      </w:r>
    </w:p>
    <w:p w14:paraId="59803B77" w14:textId="77777777" w:rsidR="00B44885" w:rsidRPr="00266786" w:rsidRDefault="00B44885" w:rsidP="00B44885">
      <w:pPr>
        <w:numPr>
          <w:ilvl w:val="0"/>
          <w:numId w:val="3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ascii="Arial" w:hAnsi="Arial" w:cs="Arial"/>
          <w:sz w:val="22"/>
          <w:szCs w:val="22"/>
        </w:rPr>
      </w:pPr>
      <w:r w:rsidRPr="00266786">
        <w:rPr>
          <w:rFonts w:ascii="Arial" w:hAnsi="Arial" w:cs="Arial"/>
          <w:sz w:val="22"/>
          <w:szCs w:val="22"/>
        </w:rPr>
        <w:t>zawiera rażąco niską cenę w stosunku do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2776391F" w14:textId="77777777" w:rsidR="00B44885" w:rsidRPr="0029321D" w:rsidRDefault="00B44885" w:rsidP="00B44885">
      <w:pPr>
        <w:autoSpaceDE w:val="0"/>
        <w:autoSpaceDN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</w:p>
    <w:p w14:paraId="7D7A1B85" w14:textId="77777777" w:rsidR="00B44885" w:rsidRPr="003D6275" w:rsidRDefault="00B44885" w:rsidP="00B44885">
      <w:pPr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bookmarkStart w:id="4" w:name="_Hlk2596400"/>
      <w:r w:rsidRPr="003D6275">
        <w:rPr>
          <w:rFonts w:ascii="Arial" w:hAnsi="Arial" w:cs="Arial"/>
          <w:b/>
          <w:color w:val="000000"/>
          <w:sz w:val="22"/>
          <w:szCs w:val="22"/>
        </w:rPr>
        <w:t>Wykaz oświadczeń i dokumentów jakie mają dostarczyć Wykonawcy w celu potwierdzenia warunków udziału w postępowaniu:</w:t>
      </w:r>
    </w:p>
    <w:p w14:paraId="507EC589" w14:textId="77777777" w:rsidR="00B44885" w:rsidRDefault="00B44885" w:rsidP="00B44885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2A6CFB4D" w14:textId="77777777" w:rsidR="00B44885" w:rsidRPr="00AE20EA" w:rsidRDefault="00B44885" w:rsidP="00B44885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3D6275">
        <w:rPr>
          <w:rFonts w:ascii="Arial" w:hAnsi="Arial" w:cs="Arial"/>
          <w:color w:val="000000"/>
          <w:sz w:val="22"/>
          <w:szCs w:val="22"/>
        </w:rPr>
        <w:t xml:space="preserve">Poprawnie przygotowana i złożona oferta (Zamawiający wymaga złożenia oferty na formularzu oferty załączonym do </w:t>
      </w:r>
      <w:r w:rsidRPr="003D6275">
        <w:rPr>
          <w:rFonts w:ascii="Arial" w:hAnsi="Arial" w:cs="Arial"/>
          <w:sz w:val="22"/>
          <w:szCs w:val="22"/>
        </w:rPr>
        <w:t>specyfikacji istotnych warunków zamówienia</w:t>
      </w:r>
      <w:r w:rsidRPr="003D6275">
        <w:rPr>
          <w:rFonts w:ascii="Arial" w:hAnsi="Arial" w:cs="Arial"/>
          <w:color w:val="000000"/>
          <w:sz w:val="22"/>
          <w:szCs w:val="22"/>
        </w:rPr>
        <w:t xml:space="preserve">) zawiera formularz oferty oraz następujące załączniki, w tym oświadczenia i dokumenty potwierdzające </w:t>
      </w:r>
      <w:r w:rsidRPr="00AE20EA">
        <w:rPr>
          <w:rFonts w:ascii="Arial" w:hAnsi="Arial" w:cs="Arial"/>
          <w:color w:val="000000"/>
          <w:sz w:val="22"/>
          <w:szCs w:val="22"/>
        </w:rPr>
        <w:t>spełnienie warunków udziału w postępowaniu:</w:t>
      </w:r>
    </w:p>
    <w:p w14:paraId="31F18D58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oświadczenie Wykonawcy o spełnianiu warunków udziału w postępowaniu, </w:t>
      </w:r>
      <w:r w:rsidRPr="001454A2">
        <w:rPr>
          <w:rFonts w:ascii="Arial" w:hAnsi="Arial" w:cs="Arial"/>
          <w:b/>
          <w:bCs/>
          <w:sz w:val="22"/>
          <w:szCs w:val="22"/>
        </w:rPr>
        <w:t>– załącznik nr 1 do oferty</w:t>
      </w:r>
      <w:r w:rsidRPr="001454A2">
        <w:rPr>
          <w:rFonts w:ascii="Arial" w:hAnsi="Arial" w:cs="Arial"/>
          <w:sz w:val="22"/>
          <w:szCs w:val="22"/>
        </w:rPr>
        <w:t>,</w:t>
      </w:r>
    </w:p>
    <w:p w14:paraId="1AC830AD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>aktualny (wystawiony nie wcześniej niż 6 miesięcy przed upływem terminu składania ofert) odpis z właściwego rejestru, jeżeli odrębne przepisy wymagają wpisu do rejestru lub wydruk z Centralnej Ewidencji i Informacji o Działalności Gospodarczej lub Krajowego Rejestru Sądowego,</w:t>
      </w:r>
    </w:p>
    <w:p w14:paraId="0D00302C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 Wypełniony w całości formularz wyceny – </w:t>
      </w:r>
      <w:r w:rsidRPr="001454A2">
        <w:rPr>
          <w:rFonts w:ascii="Arial" w:hAnsi="Arial" w:cs="Arial"/>
          <w:b/>
          <w:sz w:val="22"/>
          <w:szCs w:val="22"/>
        </w:rPr>
        <w:t xml:space="preserve">załącznik nr 2 do oferty </w:t>
      </w:r>
    </w:p>
    <w:p w14:paraId="5B44BADC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zaakceptowany przez Wykonawcę projekt umowy stanowiący </w:t>
      </w:r>
      <w:r w:rsidRPr="001454A2">
        <w:rPr>
          <w:rFonts w:ascii="Arial" w:hAnsi="Arial" w:cs="Arial"/>
          <w:b/>
          <w:bCs/>
          <w:sz w:val="22"/>
          <w:szCs w:val="22"/>
        </w:rPr>
        <w:t xml:space="preserve">załącznik nr 3 do </w:t>
      </w:r>
    </w:p>
    <w:p w14:paraId="76C17092" w14:textId="77777777" w:rsidR="00B44885" w:rsidRPr="001454A2" w:rsidRDefault="00B44885" w:rsidP="00B44885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1454A2">
        <w:rPr>
          <w:rFonts w:ascii="Arial" w:hAnsi="Arial" w:cs="Arial"/>
          <w:b/>
          <w:bCs/>
          <w:sz w:val="22"/>
          <w:szCs w:val="22"/>
        </w:rPr>
        <w:t>oferty</w:t>
      </w:r>
    </w:p>
    <w:p w14:paraId="76088B65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1454A2">
        <w:rPr>
          <w:rFonts w:ascii="Arial" w:hAnsi="Arial" w:cs="Arial"/>
          <w:color w:val="000000"/>
          <w:sz w:val="22"/>
          <w:szCs w:val="22"/>
        </w:rPr>
        <w:t>w przypadku podmiotów występujących wspólnie w postępowaniu-pełnomocnictwo do reprezentowania podmiotów występujących wspólnie lub do występowania wspólnie i podpisania umowy,</w:t>
      </w:r>
    </w:p>
    <w:p w14:paraId="40D8935C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Wykaz z określeniem części zamówienia, które wykonawca zamierza powierzyć </w:t>
      </w:r>
    </w:p>
    <w:p w14:paraId="4F99F907" w14:textId="77777777" w:rsidR="00B44885" w:rsidRPr="001454A2" w:rsidRDefault="00B44885" w:rsidP="00B44885">
      <w:pPr>
        <w:ind w:left="360"/>
        <w:jc w:val="both"/>
        <w:rPr>
          <w:rFonts w:ascii="Arial" w:hAnsi="Arial" w:cs="Arial"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      podwykonawcom lub oświadczenie Wykonawcy o wykonaniu zamówienia własnymi </w:t>
      </w:r>
    </w:p>
    <w:p w14:paraId="60F35BC1" w14:textId="77777777" w:rsidR="00B44885" w:rsidRPr="001454A2" w:rsidRDefault="00B44885" w:rsidP="00B44885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      siłami </w:t>
      </w:r>
      <w:r w:rsidRPr="001454A2">
        <w:rPr>
          <w:rFonts w:ascii="Arial" w:hAnsi="Arial" w:cs="Arial"/>
          <w:color w:val="000000"/>
          <w:sz w:val="22"/>
          <w:szCs w:val="22"/>
        </w:rPr>
        <w:t>wg wzoru stanowiącego</w:t>
      </w:r>
      <w:r w:rsidRPr="001454A2"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b/>
          <w:sz w:val="22"/>
          <w:szCs w:val="22"/>
        </w:rPr>
        <w:t>załącznik nr 4 do oferty</w:t>
      </w:r>
    </w:p>
    <w:p w14:paraId="7313EFA0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color w:val="000000"/>
          <w:sz w:val="22"/>
          <w:szCs w:val="22"/>
        </w:rPr>
        <w:t xml:space="preserve">oświadczenie, że Wykonawca dysponuje osobą/*osobami posiadającymi dyplom uprawnionego geodety – </w:t>
      </w:r>
      <w:r w:rsidRPr="001454A2">
        <w:rPr>
          <w:rFonts w:ascii="Arial" w:hAnsi="Arial" w:cs="Arial"/>
          <w:b/>
          <w:color w:val="000000"/>
          <w:sz w:val="22"/>
          <w:szCs w:val="22"/>
        </w:rPr>
        <w:t>załącznik nr 5 do oferty</w:t>
      </w:r>
    </w:p>
    <w:p w14:paraId="5EDCB845" w14:textId="77777777" w:rsidR="00B44885" w:rsidRPr="00AC31B0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oświadczenie, że Wykonawca zobowiązuje się do opracowywania map do celów projektowych oraz dla potrzeb realizacji pozostałych zadań wraz z wtórnikiem mapy </w:t>
      </w:r>
      <w:r w:rsidRPr="00AC31B0">
        <w:rPr>
          <w:rFonts w:ascii="Arial" w:hAnsi="Arial" w:cs="Arial"/>
          <w:sz w:val="22"/>
          <w:szCs w:val="22"/>
        </w:rPr>
        <w:t xml:space="preserve">zasadniczej w postaci analogowej oraz w postaci rastra zarejestrowanego w Miejskim Ośrodku Dokumentacji Geodezyjnej i Kartograficznej – </w:t>
      </w:r>
      <w:r w:rsidRPr="00AC31B0">
        <w:rPr>
          <w:rFonts w:ascii="Arial" w:hAnsi="Arial" w:cs="Arial"/>
          <w:b/>
          <w:sz w:val="22"/>
          <w:szCs w:val="22"/>
        </w:rPr>
        <w:t>załącznik nr 6 do oferty</w:t>
      </w:r>
    </w:p>
    <w:p w14:paraId="549625AD" w14:textId="22E99DE6" w:rsidR="00B44885" w:rsidRPr="00AC31B0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AC31B0">
        <w:rPr>
          <w:rFonts w:ascii="Arial" w:hAnsi="Arial" w:cs="Arial"/>
          <w:color w:val="000000"/>
          <w:sz w:val="22"/>
          <w:szCs w:val="22"/>
        </w:rPr>
        <w:t xml:space="preserve">oświadczenie, że Wykonawca posiada aktualną polisę ubezpieczeniową z sumą ubezpieczenia na jedno lub wszystkie zdarzenia w wysokości co najmniej </w:t>
      </w:r>
      <w:r w:rsidRPr="00AC31B0">
        <w:rPr>
          <w:rFonts w:ascii="Arial" w:hAnsi="Arial" w:cs="Arial"/>
          <w:sz w:val="22"/>
          <w:szCs w:val="22"/>
        </w:rPr>
        <w:t>50 000,00</w:t>
      </w:r>
      <w:r w:rsidRPr="00AC31B0">
        <w:rPr>
          <w:rFonts w:ascii="Arial" w:hAnsi="Arial" w:cs="Arial"/>
          <w:color w:val="00B0F0"/>
          <w:sz w:val="22"/>
          <w:szCs w:val="22"/>
        </w:rPr>
        <w:t xml:space="preserve"> </w:t>
      </w:r>
      <w:r w:rsidRPr="00AC31B0">
        <w:rPr>
          <w:rFonts w:ascii="Arial" w:hAnsi="Arial" w:cs="Arial"/>
          <w:sz w:val="22"/>
          <w:szCs w:val="22"/>
        </w:rPr>
        <w:t>zł</w:t>
      </w:r>
      <w:r w:rsidRPr="00AC31B0">
        <w:rPr>
          <w:rFonts w:ascii="Arial" w:hAnsi="Arial" w:cs="Arial"/>
          <w:color w:val="000000"/>
          <w:sz w:val="22"/>
          <w:szCs w:val="22"/>
        </w:rPr>
        <w:t xml:space="preserve"> (Polisa do wglądu przed podpisaniem umowy) </w:t>
      </w:r>
      <w:r w:rsidR="00AC31B0" w:rsidRPr="00AC31B0">
        <w:rPr>
          <w:rFonts w:ascii="Arial" w:hAnsi="Arial" w:cs="Arial"/>
          <w:color w:val="000000"/>
          <w:sz w:val="22"/>
          <w:szCs w:val="22"/>
        </w:rPr>
        <w:t>oraz</w:t>
      </w:r>
      <w:r w:rsidR="00BC62B9">
        <w:rPr>
          <w:rFonts w:ascii="Arial" w:hAnsi="Arial" w:cs="Arial"/>
          <w:color w:val="000000"/>
          <w:sz w:val="22"/>
          <w:szCs w:val="22"/>
        </w:rPr>
        <w:t>,</w:t>
      </w:r>
      <w:r w:rsidR="00AC31B0" w:rsidRPr="00AC31B0">
        <w:rPr>
          <w:rFonts w:ascii="Arial" w:hAnsi="Arial" w:cs="Arial"/>
          <w:color w:val="000000"/>
          <w:sz w:val="22"/>
          <w:szCs w:val="22"/>
        </w:rPr>
        <w:t xml:space="preserve"> że s</w:t>
      </w:r>
      <w:r w:rsidR="00AC31B0" w:rsidRPr="00AC31B0">
        <w:rPr>
          <w:rFonts w:ascii="Arial" w:hAnsi="Arial" w:cs="Arial"/>
          <w:sz w:val="22"/>
          <w:szCs w:val="22"/>
        </w:rPr>
        <w:t>uma ubezpieczenia nie została skonsumowana przez inne roszczenia i stanowi zabezpieczenie w pełnej wysokości</w:t>
      </w:r>
      <w:r w:rsidR="00AC31B0" w:rsidRPr="00AC31B0">
        <w:rPr>
          <w:rFonts w:ascii="Arial" w:hAnsi="Arial" w:cs="Arial"/>
          <w:color w:val="000000"/>
          <w:sz w:val="22"/>
          <w:szCs w:val="22"/>
        </w:rPr>
        <w:t xml:space="preserve"> </w:t>
      </w:r>
      <w:r w:rsidRPr="00AC31B0"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AC31B0">
        <w:rPr>
          <w:rFonts w:ascii="Arial" w:hAnsi="Arial" w:cs="Arial"/>
          <w:b/>
          <w:color w:val="000000"/>
          <w:sz w:val="22"/>
          <w:szCs w:val="22"/>
        </w:rPr>
        <w:t>załącznik nr 7 do oferty</w:t>
      </w:r>
    </w:p>
    <w:p w14:paraId="1AEBA90C" w14:textId="77777777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oświadczenie, że urzędujący członek organu zarządzającego Wykonawcy nie został prawomocnie skazany za przestępstwo popełnione w związku z postępowaniem                           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– </w:t>
      </w:r>
      <w:r w:rsidRPr="001454A2">
        <w:rPr>
          <w:rFonts w:ascii="Arial" w:hAnsi="Arial" w:cs="Arial"/>
          <w:b/>
          <w:sz w:val="22"/>
          <w:szCs w:val="22"/>
        </w:rPr>
        <w:t>załącznik nr 8</w:t>
      </w:r>
      <w:r w:rsidRPr="001454A2"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b/>
          <w:sz w:val="22"/>
          <w:szCs w:val="22"/>
        </w:rPr>
        <w:t>do oferty</w:t>
      </w:r>
    </w:p>
    <w:p w14:paraId="5DC0F5FE" w14:textId="46BA84AE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>oświadczenie, że sąd w stosunku do Wykonawcy (</w:t>
      </w:r>
      <w:r w:rsidR="00586602"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sz w:val="22"/>
          <w:szCs w:val="22"/>
        </w:rPr>
        <w:t xml:space="preserve">podmiotu zbiorowego ) nie orzekł zakazu ubiegania się o zamówienia, na podstawie przepisów o odpowiedzialności podmiotów zbiorowych za czyny zabronione pod groźbą kary – </w:t>
      </w:r>
      <w:r w:rsidRPr="001454A2">
        <w:rPr>
          <w:rFonts w:ascii="Arial" w:hAnsi="Arial" w:cs="Arial"/>
          <w:b/>
          <w:sz w:val="22"/>
          <w:szCs w:val="22"/>
        </w:rPr>
        <w:t>załącznik nr 9 do oferty</w:t>
      </w:r>
    </w:p>
    <w:p w14:paraId="4EA9F9CC" w14:textId="77777777" w:rsidR="00B44885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oświadczenie, że Wykonawca nie zalega z uiszczaniem podatków, opłat lub składek na ubezpieczenie społeczne lub zdrowotne - </w:t>
      </w:r>
      <w:r w:rsidRPr="001454A2">
        <w:rPr>
          <w:rFonts w:ascii="Arial" w:hAnsi="Arial" w:cs="Arial"/>
          <w:b/>
          <w:sz w:val="22"/>
          <w:szCs w:val="22"/>
        </w:rPr>
        <w:t>załącznik nr 10 do oferty</w:t>
      </w:r>
    </w:p>
    <w:p w14:paraId="44CF6A64" w14:textId="70CA17E9" w:rsidR="0035304B" w:rsidRPr="0035304B" w:rsidRDefault="0035304B" w:rsidP="0035304B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9C1F67">
        <w:rPr>
          <w:rFonts w:ascii="Arial" w:hAnsi="Arial" w:cs="Arial"/>
          <w:sz w:val="22"/>
          <w:szCs w:val="22"/>
        </w:rPr>
        <w:lastRenderedPageBreak/>
        <w:t xml:space="preserve">oświadczenie, że w stosunku do Wykonawcy </w:t>
      </w:r>
      <w:r w:rsidRPr="009C1F67">
        <w:rPr>
          <w:rStyle w:val="markedcontent"/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Pr="00126CED">
        <w:rPr>
          <w:rStyle w:val="markedcontent"/>
          <w:rFonts w:ascii="Arial" w:hAnsi="Arial" w:cs="Arial"/>
          <w:sz w:val="22"/>
          <w:szCs w:val="22"/>
        </w:rPr>
        <w:t>Dz.U. 202</w:t>
      </w:r>
      <w:r>
        <w:rPr>
          <w:rStyle w:val="markedcontent"/>
          <w:rFonts w:ascii="Arial" w:hAnsi="Arial" w:cs="Arial"/>
          <w:sz w:val="22"/>
          <w:szCs w:val="22"/>
        </w:rPr>
        <w:t>3</w:t>
      </w:r>
      <w:r w:rsidRPr="00126CED">
        <w:rPr>
          <w:rStyle w:val="markedcontent"/>
          <w:rFonts w:ascii="Arial" w:hAnsi="Arial" w:cs="Arial"/>
          <w:sz w:val="22"/>
          <w:szCs w:val="22"/>
        </w:rPr>
        <w:t xml:space="preserve"> poz. </w:t>
      </w:r>
      <w:r>
        <w:rPr>
          <w:rStyle w:val="markedcontent"/>
          <w:rFonts w:ascii="Arial" w:hAnsi="Arial" w:cs="Arial"/>
          <w:sz w:val="22"/>
          <w:szCs w:val="22"/>
        </w:rPr>
        <w:t>1497 z poźn. zm.</w:t>
      </w:r>
      <w:r w:rsidRPr="009C1F67">
        <w:rPr>
          <w:rStyle w:val="markedcontent"/>
          <w:rFonts w:ascii="Arial" w:hAnsi="Arial" w:cs="Arial"/>
          <w:sz w:val="22"/>
          <w:szCs w:val="22"/>
        </w:rPr>
        <w:t xml:space="preserve">) – </w:t>
      </w:r>
      <w:r w:rsidRPr="009C1F67">
        <w:rPr>
          <w:rStyle w:val="markedcontent"/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t>11</w:t>
      </w:r>
      <w:r w:rsidRPr="009C1F67">
        <w:rPr>
          <w:rStyle w:val="markedcontent"/>
          <w:rFonts w:ascii="Arial" w:hAnsi="Arial" w:cs="Arial"/>
          <w:b/>
          <w:bCs/>
          <w:sz w:val="22"/>
          <w:szCs w:val="22"/>
        </w:rPr>
        <w:t xml:space="preserve"> do oferty,</w:t>
      </w:r>
    </w:p>
    <w:p w14:paraId="69E0EFDB" w14:textId="0251AF15" w:rsidR="00B44885" w:rsidRPr="001454A2" w:rsidRDefault="00B44885" w:rsidP="00B4488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/>
          <w:sz w:val="22"/>
          <w:szCs w:val="22"/>
        </w:rPr>
      </w:pPr>
      <w:r w:rsidRPr="001454A2">
        <w:rPr>
          <w:rFonts w:ascii="Arial" w:hAnsi="Arial" w:cs="Arial"/>
          <w:sz w:val="22"/>
          <w:szCs w:val="22"/>
        </w:rPr>
        <w:t xml:space="preserve">oświadczenie </w:t>
      </w:r>
      <w:r w:rsidRPr="001454A2">
        <w:rPr>
          <w:rFonts w:ascii="Arial" w:hAnsi="Arial" w:cs="Arial"/>
          <w:color w:val="000000"/>
          <w:sz w:val="22"/>
          <w:szCs w:val="22"/>
        </w:rPr>
        <w:t xml:space="preserve">wykonawcy w zakresie wypełnienia obowiązków informacyjnych przewidzianych w art. 13 lub art. 14 RODO </w:t>
      </w:r>
      <w:r w:rsidRPr="001454A2">
        <w:rPr>
          <w:rFonts w:ascii="Arial" w:hAnsi="Arial" w:cs="Arial"/>
          <w:b/>
          <w:sz w:val="22"/>
          <w:szCs w:val="22"/>
        </w:rPr>
        <w:t>– załącznik nr 1</w:t>
      </w:r>
      <w:r w:rsidR="0035304B">
        <w:rPr>
          <w:rFonts w:ascii="Arial" w:hAnsi="Arial" w:cs="Arial"/>
          <w:b/>
          <w:sz w:val="22"/>
          <w:szCs w:val="22"/>
        </w:rPr>
        <w:t>2</w:t>
      </w:r>
      <w:r w:rsidRPr="001454A2">
        <w:rPr>
          <w:rFonts w:ascii="Arial" w:hAnsi="Arial" w:cs="Arial"/>
          <w:b/>
          <w:sz w:val="22"/>
          <w:szCs w:val="22"/>
        </w:rPr>
        <w:t xml:space="preserve"> do oferty</w:t>
      </w:r>
      <w:r>
        <w:rPr>
          <w:rFonts w:ascii="Arial" w:hAnsi="Arial" w:cs="Arial"/>
          <w:b/>
          <w:sz w:val="22"/>
          <w:szCs w:val="22"/>
        </w:rPr>
        <w:t>.</w:t>
      </w:r>
    </w:p>
    <w:p w14:paraId="755EA236" w14:textId="77777777" w:rsidR="00B44885" w:rsidRPr="001454A2" w:rsidRDefault="00B44885" w:rsidP="00B44885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4A81E2E9" w14:textId="2E52C0A4" w:rsidR="00B44885" w:rsidRPr="001454A2" w:rsidRDefault="00B44885" w:rsidP="00B44885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454A2">
        <w:rPr>
          <w:rFonts w:ascii="Arial" w:hAnsi="Arial" w:cs="Arial"/>
          <w:b/>
          <w:color w:val="000000"/>
          <w:sz w:val="22"/>
          <w:szCs w:val="22"/>
        </w:rPr>
        <w:t>W przypadku Wykonawców składających ofertę wspólną wymagane jest złożenie dokumentów i oświadczeń przez każdy podmiot oddzielnie (dotyczy dokumentów wymienionych w pkt. 8.1., 8.2., 8.1</w:t>
      </w:r>
      <w:r w:rsidR="00AC31B0">
        <w:rPr>
          <w:rFonts w:ascii="Arial" w:hAnsi="Arial" w:cs="Arial"/>
          <w:b/>
          <w:color w:val="000000"/>
          <w:sz w:val="22"/>
          <w:szCs w:val="22"/>
        </w:rPr>
        <w:t>0</w:t>
      </w:r>
      <w:r w:rsidRPr="001454A2">
        <w:rPr>
          <w:rFonts w:ascii="Arial" w:hAnsi="Arial" w:cs="Arial"/>
          <w:b/>
          <w:color w:val="000000"/>
          <w:sz w:val="22"/>
          <w:szCs w:val="22"/>
        </w:rPr>
        <w:t>., 8.1</w:t>
      </w:r>
      <w:r w:rsidR="00AC31B0">
        <w:rPr>
          <w:rFonts w:ascii="Arial" w:hAnsi="Arial" w:cs="Arial"/>
          <w:b/>
          <w:color w:val="000000"/>
          <w:sz w:val="22"/>
          <w:szCs w:val="22"/>
        </w:rPr>
        <w:t>1</w:t>
      </w:r>
      <w:r w:rsidRPr="001454A2">
        <w:rPr>
          <w:rFonts w:ascii="Arial" w:hAnsi="Arial" w:cs="Arial"/>
          <w:b/>
          <w:color w:val="000000"/>
          <w:sz w:val="22"/>
          <w:szCs w:val="22"/>
        </w:rPr>
        <w:t>., 8.1</w:t>
      </w:r>
      <w:r w:rsidR="00AC31B0">
        <w:rPr>
          <w:rFonts w:ascii="Arial" w:hAnsi="Arial" w:cs="Arial"/>
          <w:b/>
          <w:color w:val="000000"/>
          <w:sz w:val="22"/>
          <w:szCs w:val="22"/>
        </w:rPr>
        <w:t>2</w:t>
      </w:r>
      <w:r w:rsidRPr="001454A2">
        <w:rPr>
          <w:rFonts w:ascii="Arial" w:hAnsi="Arial" w:cs="Arial"/>
          <w:b/>
          <w:color w:val="000000"/>
          <w:sz w:val="22"/>
          <w:szCs w:val="22"/>
        </w:rPr>
        <w:t>., 8.1</w:t>
      </w:r>
      <w:r w:rsidR="00AC31B0">
        <w:rPr>
          <w:rFonts w:ascii="Arial" w:hAnsi="Arial" w:cs="Arial"/>
          <w:b/>
          <w:color w:val="000000"/>
          <w:sz w:val="22"/>
          <w:szCs w:val="22"/>
        </w:rPr>
        <w:t>3</w:t>
      </w:r>
      <w:r w:rsidRPr="001454A2">
        <w:rPr>
          <w:rFonts w:ascii="Arial" w:hAnsi="Arial" w:cs="Arial"/>
          <w:b/>
          <w:color w:val="000000"/>
          <w:sz w:val="22"/>
          <w:szCs w:val="22"/>
        </w:rPr>
        <w:t>.</w:t>
      </w:r>
      <w:r w:rsidR="0035304B">
        <w:rPr>
          <w:rFonts w:ascii="Arial" w:hAnsi="Arial" w:cs="Arial"/>
          <w:b/>
          <w:color w:val="000000"/>
          <w:sz w:val="22"/>
          <w:szCs w:val="22"/>
        </w:rPr>
        <w:t>, 8.1</w:t>
      </w:r>
      <w:r w:rsidR="00AC31B0">
        <w:rPr>
          <w:rFonts w:ascii="Arial" w:hAnsi="Arial" w:cs="Arial"/>
          <w:b/>
          <w:color w:val="000000"/>
          <w:sz w:val="22"/>
          <w:szCs w:val="22"/>
        </w:rPr>
        <w:t>4.</w:t>
      </w:r>
      <w:r w:rsidRPr="001454A2">
        <w:rPr>
          <w:rFonts w:ascii="Arial" w:hAnsi="Arial" w:cs="Arial"/>
          <w:b/>
          <w:color w:val="000000"/>
          <w:sz w:val="22"/>
          <w:szCs w:val="22"/>
        </w:rPr>
        <w:t xml:space="preserve"> ). </w:t>
      </w:r>
    </w:p>
    <w:p w14:paraId="73EAD0B2" w14:textId="77777777" w:rsidR="00B44885" w:rsidRPr="001454A2" w:rsidRDefault="00B44885" w:rsidP="00B44885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bookmarkEnd w:id="4"/>
    <w:p w14:paraId="12552485" w14:textId="77777777" w:rsidR="00B44885" w:rsidRPr="005D4747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9</w:t>
      </w:r>
      <w:r w:rsidRPr="005D4747">
        <w:rPr>
          <w:rFonts w:ascii="Arial" w:hAnsi="Arial" w:cs="Arial"/>
          <w:b/>
          <w:color w:val="000000"/>
          <w:sz w:val="22"/>
          <w:szCs w:val="22"/>
        </w:rPr>
        <w:t xml:space="preserve">. Wykonawcy mogą wspólnie ubiegać się o udzielenie zamówienia </w:t>
      </w:r>
    </w:p>
    <w:p w14:paraId="6766AC80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90377D">
        <w:rPr>
          <w:rFonts w:ascii="Arial" w:hAnsi="Arial" w:cs="Arial"/>
          <w:sz w:val="22"/>
          <w:szCs w:val="22"/>
        </w:rPr>
        <w:t>W takim wypadku ich oferta musi spełniać następujące wymagania:</w:t>
      </w:r>
    </w:p>
    <w:p w14:paraId="68F48E74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>.1. Wykonawcy ubiegający się wspólnie o udzielenie zamówienia ponoszą solidarną odpowiedzialność za wykonanie umowy.</w:t>
      </w:r>
    </w:p>
    <w:p w14:paraId="0909DDD2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>.2. Oferta musi być podpisana w taki sposób, by prawnie zobowiązywała wszystkich wykonawców występujących wspólnie.</w:t>
      </w:r>
    </w:p>
    <w:p w14:paraId="5A8F876C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 xml:space="preserve">.3. Wykonawcy ubiegający się wspólnie o udzielenie zamówienia mają obowiązek ustanowić pełnomocnika (lidera) do reprezentowania ich w postępowaniu o udzielenie zamówienia oraz załączyć do oferty pełnomocnictwo do reprezentowania ich w postępowaniu o udzielenie zamówienia albo reprezentowania w postępowaniu i zawarcia umowy w sprawie zamówienia. Treść pełnomocnictwa powinna dokładnie określać zakres umocowania oraz umożliwić identyfikację podmiotów ubiegających się o zamówienie. Pełnomocnictwo to musi zostać dołączone do oferty i musi być złożone w oryginale lub kopii poświadczonej przez Wykonawcę za zgodność z oryginałem przez osobę(-y) upoważnioną (-e) do reprezentowania Wykonawcy (tzn. zgodnie z formą reprezentacji określoną w odpowiednim rejestrze lub innym dokumencie właściwym dla formy organizacyjnej Wykonawcy). </w:t>
      </w:r>
      <w:r w:rsidRPr="0090377D">
        <w:rPr>
          <w:rFonts w:ascii="Arial" w:hAnsi="Arial" w:cs="Arial"/>
          <w:b/>
          <w:sz w:val="22"/>
          <w:szCs w:val="22"/>
        </w:rPr>
        <w:t>Nie jest dopuszczalne potwierdzanie za zgodność z oryginałem treści pełnomocnictwa przez samego pełnomocnika umocowanego tymże pełnomocnictwem.</w:t>
      </w:r>
    </w:p>
    <w:p w14:paraId="4F4B14AC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>.4. Wszelka korespondencja oraz rozliczenia dokonywane będą wyłącznie z pełnomocnikiem (liderem).</w:t>
      </w:r>
    </w:p>
    <w:p w14:paraId="0E64ED8B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>.5. Wypełniając formularz ofertowy, jak również inne dokumenty powołujące się na „Wykonawcę” w miejscu np. „nazwa i adres Wykonawcy” należy wpisać dane dotyczące lidera.</w:t>
      </w:r>
    </w:p>
    <w:p w14:paraId="50F9A5EB" w14:textId="77777777" w:rsidR="00B44885" w:rsidRPr="0090377D" w:rsidRDefault="00B44885" w:rsidP="00B4488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90377D">
        <w:rPr>
          <w:rFonts w:ascii="Arial" w:hAnsi="Arial" w:cs="Arial"/>
          <w:sz w:val="22"/>
          <w:szCs w:val="22"/>
        </w:rPr>
        <w:t>.6. Jeżeli oferta wykonawców wspólnie ubiegających się o udzielenie zamówienia zostanie wybrana, Wykonawcy dostarczą Zamawiającemu przed zawarciem umowy w sprawie zamówienia publicznego umowę regulującą współpracę tych Wykonawców.</w:t>
      </w:r>
    </w:p>
    <w:p w14:paraId="145EF999" w14:textId="77777777" w:rsidR="00B44885" w:rsidRPr="005D4747" w:rsidRDefault="00B44885" w:rsidP="00B44885">
      <w:pPr>
        <w:pStyle w:val="pkt"/>
        <w:tabs>
          <w:tab w:val="left" w:pos="90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9A122A" w14:textId="77777777" w:rsidR="00B44885" w:rsidRPr="00E421D4" w:rsidRDefault="00B44885" w:rsidP="00B44885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bookmarkStart w:id="5" w:name="_Toc137005111"/>
      <w:bookmarkStart w:id="6" w:name="_Toc137005112"/>
      <w:bookmarkEnd w:id="5"/>
      <w:bookmarkEnd w:id="6"/>
      <w:r w:rsidRPr="005D4747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>0</w:t>
      </w:r>
      <w:r w:rsidRPr="005D4747">
        <w:rPr>
          <w:rFonts w:ascii="Arial" w:hAnsi="Arial" w:cs="Arial"/>
          <w:b/>
          <w:sz w:val="22"/>
          <w:szCs w:val="22"/>
        </w:rPr>
        <w:t xml:space="preserve">. </w:t>
      </w:r>
      <w:r w:rsidRPr="00E421D4">
        <w:rPr>
          <w:rFonts w:ascii="Arial" w:hAnsi="Arial" w:cs="Arial"/>
          <w:b/>
          <w:sz w:val="22"/>
          <w:szCs w:val="22"/>
        </w:rPr>
        <w:t>Informacja o sposobie porozumiewania się Zamawiającego z Wykonawcami - wyjaśnienia treści materiałów przetargowych</w:t>
      </w:r>
    </w:p>
    <w:p w14:paraId="23B795D9" w14:textId="77777777" w:rsidR="00B44885" w:rsidRPr="00DD2847" w:rsidRDefault="00B44885" w:rsidP="00474E08">
      <w:pPr>
        <w:pStyle w:val="Akapitzlist"/>
        <w:numPr>
          <w:ilvl w:val="0"/>
          <w:numId w:val="19"/>
        </w:numPr>
        <w:spacing w:line="260" w:lineRule="atLeast"/>
        <w:ind w:left="568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 niniejszym postępowaniu oświadczenia, wnioski, zawiadomienia oraz informacje Zamawiający i Wykonawcy </w:t>
      </w:r>
      <w:r w:rsidRPr="00DD2847">
        <w:rPr>
          <w:rFonts w:ascii="Arial" w:hAnsi="Arial" w:cs="Arial"/>
          <w:b/>
          <w:bCs/>
          <w:sz w:val="22"/>
          <w:szCs w:val="22"/>
        </w:rPr>
        <w:t xml:space="preserve">przekazują za pośrednictwem platformy zakupowej Open Nexus i formularza Wyślij wiadomość . </w:t>
      </w:r>
    </w:p>
    <w:p w14:paraId="54FC6F56" w14:textId="77777777" w:rsidR="00B44885" w:rsidRPr="00DD2847" w:rsidRDefault="00B44885" w:rsidP="00474E08">
      <w:pPr>
        <w:pStyle w:val="Akapitzlist"/>
        <w:numPr>
          <w:ilvl w:val="0"/>
          <w:numId w:val="19"/>
        </w:numPr>
        <w:spacing w:line="260" w:lineRule="atLeast"/>
        <w:ind w:left="568" w:hanging="568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Wykonawca może zwrócić się do Zamawiającego w sprawie wyjaśnień dotyczących dokumentów przetargowych. Zamawiający udzieli odpowiedzi na wszystkie pytania Wykonawcy, które otrzymał najpóźniej do końca dnia, w którym upływa połowa wyznaczonego terminu składania ofert. </w:t>
      </w:r>
      <w:r w:rsidRPr="00DD2847">
        <w:rPr>
          <w:rFonts w:ascii="Arial" w:hAnsi="Arial" w:cs="Arial"/>
          <w:b/>
          <w:bCs/>
          <w:sz w:val="22"/>
          <w:szCs w:val="22"/>
        </w:rPr>
        <w:t xml:space="preserve">Pytania i odpowiedzi zostaną zamieszczone na stronie platformy zakupowej Open Nexus </w:t>
      </w:r>
      <w:r w:rsidRPr="00DD2847">
        <w:rPr>
          <w:rFonts w:ascii="Arial" w:hAnsi="Arial" w:cs="Arial"/>
          <w:sz w:val="22"/>
          <w:szCs w:val="22"/>
        </w:rPr>
        <w:t xml:space="preserve">dotyczącej przedmiotowego postępowania. </w:t>
      </w:r>
    </w:p>
    <w:p w14:paraId="73481759" w14:textId="77777777" w:rsidR="00B44885" w:rsidRPr="00DD2847" w:rsidRDefault="00B44885" w:rsidP="00B44885">
      <w:pPr>
        <w:pStyle w:val="Akapitzlist"/>
        <w:spacing w:line="26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Zamawiający przyjmuje wszelkie pisma w godzinach urzędowania od poniedziałku do piątku w godzinach od 7</w:t>
      </w:r>
      <w:r w:rsidRPr="00DD2847">
        <w:rPr>
          <w:rFonts w:ascii="Arial" w:hAnsi="Arial" w:cs="Arial"/>
          <w:sz w:val="22"/>
          <w:szCs w:val="22"/>
          <w:vertAlign w:val="superscript"/>
        </w:rPr>
        <w:t>00</w:t>
      </w:r>
      <w:r w:rsidRPr="00DD2847">
        <w:rPr>
          <w:rFonts w:ascii="Arial" w:hAnsi="Arial" w:cs="Arial"/>
          <w:sz w:val="22"/>
          <w:szCs w:val="22"/>
        </w:rPr>
        <w:t xml:space="preserve"> do 15</w:t>
      </w:r>
      <w:r w:rsidRPr="00DD2847">
        <w:rPr>
          <w:rFonts w:ascii="Arial" w:hAnsi="Arial" w:cs="Arial"/>
          <w:sz w:val="22"/>
          <w:szCs w:val="22"/>
          <w:vertAlign w:val="superscript"/>
        </w:rPr>
        <w:t>00</w:t>
      </w:r>
      <w:r w:rsidRPr="00DD2847">
        <w:rPr>
          <w:rFonts w:ascii="Arial" w:hAnsi="Arial" w:cs="Arial"/>
          <w:sz w:val="22"/>
          <w:szCs w:val="22"/>
        </w:rPr>
        <w:t>.</w:t>
      </w:r>
    </w:p>
    <w:p w14:paraId="2FB49AC2" w14:textId="77777777" w:rsidR="00B44885" w:rsidRPr="00DD2847" w:rsidRDefault="00B44885" w:rsidP="00474E08">
      <w:pPr>
        <w:pStyle w:val="Akapitzlist"/>
        <w:numPr>
          <w:ilvl w:val="0"/>
          <w:numId w:val="19"/>
        </w:numPr>
        <w:spacing w:line="260" w:lineRule="atLeast"/>
        <w:ind w:left="568" w:hanging="568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lastRenderedPageBreak/>
        <w:t>W przypadku rozbieżności pomiędzy treścią specyfikacji istotnych warunków zamówienia a treścią udzielonych odpowiedzi, jako obowiązującą należy przyjąć treść pisma zawierającego późniejsze oświadczenie Zamawiającego.</w:t>
      </w:r>
    </w:p>
    <w:p w14:paraId="3EA1CDD5" w14:textId="77777777" w:rsidR="00B44885" w:rsidRPr="00DD2847" w:rsidRDefault="00B44885" w:rsidP="00474E08">
      <w:pPr>
        <w:pStyle w:val="Akapitzlist"/>
        <w:numPr>
          <w:ilvl w:val="0"/>
          <w:numId w:val="19"/>
        </w:numPr>
        <w:spacing w:line="260" w:lineRule="atLeast"/>
        <w:ind w:left="568" w:hanging="568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Zamawiający nie przewiduje zwołania zebrania wszystkich Wykonawców w celu wyjaśnienia treści specyfikacji istotnych warunków zamówienia.</w:t>
      </w:r>
    </w:p>
    <w:p w14:paraId="6062378C" w14:textId="77777777" w:rsidR="00B44885" w:rsidRPr="00E421D4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2F9E787" w14:textId="77777777" w:rsidR="00B44885" w:rsidRPr="007B6758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7B6758">
        <w:rPr>
          <w:rFonts w:ascii="Arial" w:hAnsi="Arial" w:cs="Arial"/>
          <w:b/>
          <w:sz w:val="22"/>
          <w:szCs w:val="22"/>
        </w:rPr>
        <w:t>11.   Opis sposobu przygotowania ofert:</w:t>
      </w:r>
    </w:p>
    <w:p w14:paraId="3833EE93" w14:textId="77777777" w:rsidR="00B44885" w:rsidRPr="00DD2847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3B5450A6" w14:textId="77777777" w:rsidR="00B44885" w:rsidRPr="00DD2847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DD2847">
        <w:rPr>
          <w:rFonts w:ascii="Arial" w:hAnsi="Arial" w:cs="Arial"/>
          <w:b/>
          <w:bCs/>
          <w:sz w:val="22"/>
          <w:szCs w:val="22"/>
        </w:rPr>
        <w:t xml:space="preserve">Ofertę wraz z załącznikami, oświadczeniami składa się </w:t>
      </w:r>
      <w:bookmarkStart w:id="7" w:name="_Hlk71095539"/>
      <w:r w:rsidRPr="00DD2847">
        <w:rPr>
          <w:rFonts w:ascii="Arial" w:hAnsi="Arial" w:cs="Arial"/>
          <w:b/>
          <w:bCs/>
          <w:sz w:val="22"/>
          <w:szCs w:val="22"/>
        </w:rPr>
        <w:t xml:space="preserve">w formie elektronicznej za pośrednictwem platformy zakupowej Open Nexus pod adresem: </w:t>
      </w:r>
      <w:hyperlink r:id="rId14" w:history="1">
        <w:r w:rsidRPr="00DD2847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bookmarkEnd w:id="7"/>
      <w:r w:rsidRPr="00DD2847">
        <w:rPr>
          <w:rStyle w:val="Hipercze"/>
          <w:rFonts w:ascii="Arial" w:hAnsi="Arial" w:cs="Arial"/>
          <w:sz w:val="22"/>
          <w:szCs w:val="22"/>
        </w:rPr>
        <w:t xml:space="preserve">, </w:t>
      </w:r>
      <w:r w:rsidRPr="00EF4948">
        <w:rPr>
          <w:rStyle w:val="Hipercze"/>
          <w:rFonts w:ascii="Arial" w:hAnsi="Arial" w:cs="Arial"/>
          <w:color w:val="auto"/>
          <w:sz w:val="22"/>
          <w:szCs w:val="22"/>
          <w:u w:val="none"/>
        </w:rPr>
        <w:t>dostępnej również na stronie internetowej Zamawiającego w zakładce przetargi pod adresem</w:t>
      </w:r>
      <w:r w:rsidRPr="00DD2847">
        <w:rPr>
          <w:rStyle w:val="Hipercze"/>
          <w:rFonts w:ascii="Arial" w:hAnsi="Arial" w:cs="Arial"/>
          <w:sz w:val="22"/>
          <w:szCs w:val="22"/>
        </w:rPr>
        <w:t xml:space="preserve">: </w:t>
      </w:r>
      <w:hyperlink r:id="rId15" w:history="1">
        <w:r w:rsidRPr="00DD2847">
          <w:rPr>
            <w:rStyle w:val="Hipercze"/>
            <w:rFonts w:ascii="Arial" w:hAnsi="Arial" w:cs="Arial"/>
            <w:sz w:val="22"/>
            <w:szCs w:val="22"/>
          </w:rPr>
          <w:t>http://zwik.swi.pl/przetargi.html</w:t>
        </w:r>
      </w:hyperlink>
      <w:r w:rsidRPr="00DD2847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EF4948">
        <w:rPr>
          <w:rStyle w:val="Hipercze"/>
          <w:rFonts w:ascii="Arial" w:hAnsi="Arial" w:cs="Arial"/>
          <w:color w:val="auto"/>
          <w:sz w:val="22"/>
          <w:szCs w:val="22"/>
          <w:u w:val="none"/>
        </w:rPr>
        <w:t>oraz na stronie Biuletynu Informacji Publicznej Zamawiającego pod adresem:</w:t>
      </w:r>
      <w:r w:rsidRPr="00EF4948">
        <w:rPr>
          <w:rStyle w:val="Hipercze"/>
          <w:rFonts w:ascii="Arial" w:hAnsi="Arial" w:cs="Arial"/>
          <w:color w:val="auto"/>
          <w:sz w:val="22"/>
          <w:szCs w:val="22"/>
        </w:rPr>
        <w:t xml:space="preserve"> </w:t>
      </w:r>
      <w:hyperlink r:id="rId16" w:history="1">
        <w:r w:rsidRPr="00DD2847">
          <w:rPr>
            <w:rStyle w:val="Hipercze"/>
            <w:rFonts w:ascii="Arial" w:hAnsi="Arial" w:cs="Arial"/>
            <w:sz w:val="22"/>
            <w:szCs w:val="22"/>
          </w:rPr>
          <w:t>http://bip.um.swinoujscie.pl/artykuly/1085/przetargi</w:t>
        </w:r>
      </w:hyperlink>
      <w:r w:rsidRPr="00DD2847">
        <w:rPr>
          <w:rStyle w:val="Hipercze"/>
          <w:rFonts w:ascii="Arial" w:hAnsi="Arial" w:cs="Arial"/>
          <w:sz w:val="22"/>
          <w:szCs w:val="22"/>
        </w:rPr>
        <w:t xml:space="preserve">. </w:t>
      </w:r>
      <w:r w:rsidRPr="00DD2847">
        <w:rPr>
          <w:rFonts w:ascii="Arial" w:hAnsi="Arial" w:cs="Arial"/>
          <w:b/>
          <w:bCs/>
          <w:sz w:val="22"/>
          <w:szCs w:val="22"/>
        </w:rPr>
        <w:t xml:space="preserve">Korzystanie z platformy zakupowej Open Nexus  przez Wykonawcę jest bezpłatne. </w:t>
      </w:r>
    </w:p>
    <w:p w14:paraId="2CA6C294" w14:textId="77777777" w:rsidR="00B44885" w:rsidRPr="00DD2847" w:rsidRDefault="00B44885" w:rsidP="00B44885">
      <w:pPr>
        <w:pStyle w:val="Akapitzlist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DD2847">
        <w:rPr>
          <w:rFonts w:ascii="Arial" w:hAnsi="Arial" w:cs="Arial"/>
          <w:b/>
          <w:bCs/>
          <w:sz w:val="22"/>
          <w:szCs w:val="22"/>
        </w:rPr>
        <w:t xml:space="preserve">Na stronie platformy zakupowej Open Nexus pod adresem: </w:t>
      </w:r>
      <w:hyperlink r:id="rId17" w:history="1">
        <w:r w:rsidRPr="00DD2847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Pr="00DD2847">
        <w:rPr>
          <w:rFonts w:ascii="Arial" w:hAnsi="Arial" w:cs="Arial"/>
          <w:b/>
          <w:bCs/>
          <w:sz w:val="22"/>
          <w:szCs w:val="22"/>
        </w:rPr>
        <w:t xml:space="preserve"> znajduje się instrukcja składania oferty dla Wykonawcy.</w:t>
      </w:r>
    </w:p>
    <w:p w14:paraId="14836C2E" w14:textId="2FE0E0A3" w:rsidR="00B44885" w:rsidRPr="0035304B" w:rsidRDefault="00B44885" w:rsidP="0035304B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E5227E">
        <w:rPr>
          <w:rFonts w:ascii="Arial" w:hAnsi="Arial" w:cs="Arial"/>
          <w:sz w:val="22"/>
          <w:szCs w:val="22"/>
        </w:rPr>
        <w:t xml:space="preserve">Wszyscy Wykonawcy składając ofertę w postępowaniu zobowiązani są do załączenia formularza oferty wraz z wymaganymi w postępowaniu załącznikami </w:t>
      </w:r>
      <w:r w:rsidR="0035304B">
        <w:rPr>
          <w:rFonts w:ascii="Arial" w:hAnsi="Arial" w:cs="Arial"/>
          <w:sz w:val="22"/>
          <w:szCs w:val="22"/>
        </w:rPr>
        <w:t xml:space="preserve">oraz </w:t>
      </w:r>
      <w:r w:rsidRPr="00E5227E">
        <w:rPr>
          <w:rFonts w:ascii="Arial" w:hAnsi="Arial" w:cs="Arial"/>
          <w:sz w:val="22"/>
          <w:szCs w:val="22"/>
        </w:rPr>
        <w:t xml:space="preserve"> </w:t>
      </w:r>
      <w:r w:rsidRPr="00BD1C01">
        <w:rPr>
          <w:rFonts w:ascii="Arial" w:hAnsi="Arial" w:cs="Arial"/>
          <w:sz w:val="22"/>
          <w:szCs w:val="22"/>
        </w:rPr>
        <w:t xml:space="preserve">dokumentami wyszczególnionymi w pkt. </w:t>
      </w:r>
      <w:r>
        <w:rPr>
          <w:rFonts w:ascii="Arial" w:hAnsi="Arial" w:cs="Arial"/>
          <w:sz w:val="22"/>
          <w:szCs w:val="22"/>
        </w:rPr>
        <w:t>8</w:t>
      </w:r>
      <w:r w:rsidRPr="00BD1C01">
        <w:rPr>
          <w:rFonts w:ascii="Arial" w:hAnsi="Arial" w:cs="Arial"/>
          <w:sz w:val="22"/>
          <w:szCs w:val="22"/>
        </w:rPr>
        <w:t xml:space="preserve"> siwz. </w:t>
      </w:r>
      <w:r w:rsidR="0035304B" w:rsidRPr="00E72AFB">
        <w:rPr>
          <w:rFonts w:ascii="Arial" w:hAnsi="Arial" w:cs="Arial"/>
          <w:sz w:val="22"/>
          <w:szCs w:val="22"/>
        </w:rPr>
        <w:t>Formularz oferty wraz z załącznikami do oferty należy złożyć w postaci elektronicznej opatrzonej podpisem zaufanym, podpisem osobistym lub kwalifikowalnym podpisem elektronicznym.  Zamawiający dopuszcza możliwość złożenia skanu podpisanej uprzednio odręcznym podpisem oferty.</w:t>
      </w:r>
      <w:r w:rsidRPr="0035304B">
        <w:rPr>
          <w:rFonts w:ascii="Arial" w:hAnsi="Arial" w:cs="Arial"/>
          <w:sz w:val="22"/>
          <w:szCs w:val="22"/>
        </w:rPr>
        <w:t xml:space="preserve">  </w:t>
      </w:r>
    </w:p>
    <w:p w14:paraId="3648F984" w14:textId="77777777" w:rsidR="0035304B" w:rsidRPr="0035304B" w:rsidRDefault="0035304B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35304B">
        <w:rPr>
          <w:rFonts w:ascii="Arial" w:hAnsi="Arial" w:cs="Arial"/>
          <w:sz w:val="22"/>
          <w:szCs w:val="22"/>
        </w:rPr>
        <w:t xml:space="preserve">W przypadku złożenia dokumentów w formie skanu podpisanej uprzednio odręcznym podpisem oferty, Wykonawca, którego oferta zostanie wybrana, jest zobowiązany w terminie 7 dni licząc od dnia otrzymania zawiadomienia o wyborze oferty najkorzystniejszej, do dostarczenia Zamawiającemu w formie pisemnej (papierowej) oferty oraz oświadczeń i dokumentów wymaganych w prowadzonym postępowaniu. Ofertę należy przesłać na adres Zamawiającego tj.  Zakład Wodociągów i Kanalizacji Sp. z o.o., ul. Kołłątaja 4, 72-600 Świnoujście z dopiskiem na kopercie: </w:t>
      </w:r>
      <w:r w:rsidR="00B44885" w:rsidRPr="0035304B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 – Dział Inwestycji.</w:t>
      </w:r>
    </w:p>
    <w:p w14:paraId="289900D7" w14:textId="77777777" w:rsidR="0035304B" w:rsidRPr="002E0F3E" w:rsidRDefault="0035304B" w:rsidP="0035304B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2E0F3E">
        <w:rPr>
          <w:rFonts w:ascii="Arial" w:hAnsi="Arial" w:cs="Arial"/>
          <w:sz w:val="22"/>
          <w:szCs w:val="22"/>
        </w:rPr>
        <w:t xml:space="preserve">Wykonawca w terminie 7 dni od dnia otrzymania od Zamawiającego umowy zobowiązany jest do jej podpisania i odesłania do Zamawiającego. </w:t>
      </w:r>
      <w:r w:rsidRPr="002E0F3E">
        <w:rPr>
          <w:rStyle w:val="markedcontent"/>
          <w:rFonts w:ascii="Arial" w:hAnsi="Arial" w:cs="Arial"/>
          <w:sz w:val="22"/>
          <w:szCs w:val="22"/>
        </w:rPr>
        <w:t xml:space="preserve">Zamawiający informuje, że istnieje możliwość zawarcia umowy w formie </w:t>
      </w:r>
      <w:r w:rsidRPr="002E0F3E">
        <w:rPr>
          <w:rStyle w:val="highlight"/>
          <w:rFonts w:ascii="Arial" w:hAnsi="Arial" w:cs="Arial"/>
          <w:sz w:val="22"/>
          <w:szCs w:val="22"/>
        </w:rPr>
        <w:t>elektr</w:t>
      </w:r>
      <w:r w:rsidRPr="002E0F3E">
        <w:rPr>
          <w:rStyle w:val="markedcontent"/>
          <w:rFonts w:ascii="Arial" w:hAnsi="Arial" w:cs="Arial"/>
          <w:sz w:val="22"/>
          <w:szCs w:val="22"/>
        </w:rPr>
        <w:t xml:space="preserve">onicznej. Podpisaną w formie elektronicznej umowę należy przesłać na adres poczty elektronicznej: </w:t>
      </w:r>
      <w:hyperlink r:id="rId18" w:history="1">
        <w:r w:rsidRPr="002E0F3E">
          <w:rPr>
            <w:rStyle w:val="Hipercze"/>
            <w:rFonts w:ascii="Arial" w:hAnsi="Arial" w:cs="Arial"/>
            <w:sz w:val="22"/>
            <w:szCs w:val="22"/>
          </w:rPr>
          <w:t>kszczawinska@zwik.fn.pl</w:t>
        </w:r>
      </w:hyperlink>
      <w:r w:rsidRPr="002E0F3E">
        <w:rPr>
          <w:rStyle w:val="markedcontent"/>
          <w:rFonts w:ascii="Arial" w:hAnsi="Arial" w:cs="Arial"/>
          <w:sz w:val="22"/>
          <w:szCs w:val="22"/>
        </w:rPr>
        <w:t xml:space="preserve">. </w:t>
      </w:r>
    </w:p>
    <w:p w14:paraId="0EBF71D9" w14:textId="1FCA7DCE" w:rsidR="00B44885" w:rsidRPr="0035304B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35304B">
        <w:rPr>
          <w:rFonts w:ascii="Arial" w:hAnsi="Arial" w:cs="Arial"/>
          <w:sz w:val="22"/>
          <w:szCs w:val="22"/>
        </w:rPr>
        <w:t>Każdy dokument składający się na ofertę musi być czytelny.</w:t>
      </w:r>
    </w:p>
    <w:p w14:paraId="617F41A2" w14:textId="77777777" w:rsidR="00B44885" w:rsidRPr="00DD2847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5227E">
        <w:rPr>
          <w:rFonts w:ascii="Arial" w:hAnsi="Arial" w:cs="Arial"/>
          <w:sz w:val="22"/>
          <w:szCs w:val="22"/>
        </w:rPr>
        <w:t>Oferta musi być podpisana przez Wykonawcę. Zamawiający zaleca, aby ofertę podpisano zgodnie z zasadami reprezentacji wskazanymi we właściwym rejestrze lub</w:t>
      </w:r>
      <w:r w:rsidRPr="00DD2847">
        <w:rPr>
          <w:rFonts w:ascii="Arial" w:hAnsi="Arial" w:cs="Arial"/>
          <w:sz w:val="22"/>
          <w:szCs w:val="22"/>
        </w:rPr>
        <w:t xml:space="preserve"> ewidencji działalności gospodarczej. Podpis musi być czytelny lub opatrzony pieczęcią imienną, ze wskazaniem funkcji/stanowiska w jednostce Wykonawcy Jeżeli osoba/osoby podpisujące ofertę działa na podstawie pełnomocnictwa, to pełnomocnictwo to musi w swej treści jednoznacznie wskazywać uprawnienie do podpisania oferty. Pełnomocnictwo to musi zostać dołączone do oferty i musi być złożone w oryginale lub kopii poświadczonej przez Wykonawcę za zgodność z oryginałem. </w:t>
      </w:r>
      <w:r w:rsidRPr="00DD2847">
        <w:rPr>
          <w:rFonts w:ascii="Arial" w:hAnsi="Arial" w:cs="Arial"/>
          <w:b/>
          <w:sz w:val="22"/>
          <w:szCs w:val="22"/>
        </w:rPr>
        <w:t xml:space="preserve">Nie jest dopuszczalne potwierdzanie za zgodność z oryginałem treści pełnomocnictwa przez samego pełnomocnika umocowanego tymże pełnomocnictwem. </w:t>
      </w:r>
    </w:p>
    <w:p w14:paraId="6A05DFB5" w14:textId="77777777" w:rsidR="00B44885" w:rsidRPr="00DD2847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Oferta musi być sporządzona w języku polskim. Każdy dokument składający się na ofertę sporządzony w innym języku niż język polski winien być złożony wraz z </w:t>
      </w:r>
      <w:r w:rsidRPr="00DD2847">
        <w:rPr>
          <w:rFonts w:ascii="Arial" w:hAnsi="Arial" w:cs="Arial"/>
          <w:sz w:val="22"/>
          <w:szCs w:val="22"/>
        </w:rPr>
        <w:lastRenderedPageBreak/>
        <w:t xml:space="preserve">tłumaczeniem, tłumacza przysięgłego, na język polski. W razie wątpliwości uznaje się, iż wersja polskojęzyczna jest wersją wiążącą. </w:t>
      </w:r>
    </w:p>
    <w:p w14:paraId="7E640641" w14:textId="77777777" w:rsidR="00B44885" w:rsidRPr="00DD2847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Dokumenty składające się na ofertę mogą być złożone w oryginale lub kserokopii potwierdzonej za zgodność z oryginałem przez Wykonawcę. </w:t>
      </w:r>
    </w:p>
    <w:p w14:paraId="5E50F435" w14:textId="2EED1407" w:rsidR="00B44885" w:rsidRPr="004804E0" w:rsidRDefault="00B44885" w:rsidP="004804E0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Zaleca się by każda zawierającą jakąkolwiek treść strona oferty była podpisana lub parafowana przez Wykonawcę. Każda poprawka w treści oferty, a w szczególności każde przerobienie, przekreślenie, uzupełnienie, nadpisanie, przesłonięcie korektorem, powinny być parafowane przez Wykonawcę. </w:t>
      </w:r>
      <w:r w:rsidR="004804E0" w:rsidRPr="00E12A99">
        <w:rPr>
          <w:rFonts w:ascii="Arial" w:hAnsi="Arial" w:cs="Arial"/>
          <w:sz w:val="22"/>
          <w:szCs w:val="22"/>
        </w:rPr>
        <w:t>Powyższe nie dotyczy ofert podpisanych kwalifikowalnym podpisem elektronicznym.</w:t>
      </w:r>
    </w:p>
    <w:p w14:paraId="62B57430" w14:textId="53D7AC60" w:rsidR="00B44885" w:rsidRPr="004804E0" w:rsidRDefault="00B44885" w:rsidP="004804E0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Strony oferty winny być trwale ze sobą połączone </w:t>
      </w:r>
      <w:r w:rsidR="004804E0" w:rsidRPr="007E5F93">
        <w:rPr>
          <w:rFonts w:ascii="Arial" w:hAnsi="Arial" w:cs="Arial"/>
          <w:sz w:val="22"/>
          <w:szCs w:val="22"/>
        </w:rPr>
        <w:t>( nie dotyczy oferty podpisanej kwalifikowalnym podpisem elektronicznym)</w:t>
      </w:r>
      <w:r w:rsidR="004804E0">
        <w:rPr>
          <w:rFonts w:ascii="Arial" w:hAnsi="Arial" w:cs="Arial"/>
          <w:sz w:val="22"/>
          <w:szCs w:val="22"/>
        </w:rPr>
        <w:t xml:space="preserve"> </w:t>
      </w:r>
      <w:r w:rsidRPr="004804E0">
        <w:rPr>
          <w:rFonts w:ascii="Arial" w:hAnsi="Arial" w:cs="Arial"/>
          <w:sz w:val="22"/>
          <w:szCs w:val="22"/>
        </w:rPr>
        <w:t>i kolejno ponumerowane. W treści oferty winna być umieszczona informacja o ilości stron.</w:t>
      </w:r>
    </w:p>
    <w:p w14:paraId="7ADE3AB0" w14:textId="76A82EC4" w:rsidR="00474E08" w:rsidRPr="00474E08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W</w:t>
      </w:r>
      <w:r w:rsidR="00474E08" w:rsidRPr="00474E08">
        <w:rPr>
          <w:rFonts w:ascii="Arial" w:hAnsi="Arial" w:cs="Arial"/>
          <w:sz w:val="22"/>
          <w:szCs w:val="22"/>
        </w:rPr>
        <w:t xml:space="preserve"> przypadku, gdy informacje zawarte w ofercie stanowią tajemnicę przedsiębiorstwa w rozumieniu przepisów ustawy z dnia 16 kwietnia 1993 r. o zwalczaniu nieuczciwej konkurencji, co do których Wykonawca zastrzega, że nie mogą być udostępnione innym uczestnikom postępowania, muszą być oznaczone klauzulą: „Informacje stanowiące tajemnicę przedsiębiorstwa w rozumieniu art. 11 ust. 4 ustawy z dnia 16 kwietnia 1993 r. o zwalczaniu nieuczciwej konkurencji (</w:t>
      </w:r>
      <w:bookmarkStart w:id="8" w:name="_Hlk2155625"/>
      <w:r w:rsidR="00474E08" w:rsidRPr="00474E08">
        <w:rPr>
          <w:rFonts w:ascii="Arial" w:hAnsi="Arial" w:cs="Arial"/>
          <w:sz w:val="22"/>
          <w:szCs w:val="22"/>
        </w:rPr>
        <w:t xml:space="preserve">Dz. U. z 2022 poz. 1233) </w:t>
      </w:r>
      <w:bookmarkEnd w:id="8"/>
      <w:r w:rsidR="00474E08" w:rsidRPr="00474E08">
        <w:rPr>
          <w:rFonts w:ascii="Arial" w:hAnsi="Arial" w:cs="Arial"/>
          <w:sz w:val="22"/>
          <w:szCs w:val="22"/>
        </w:rPr>
        <w:t xml:space="preserve">i dołączone do oferty. Zaleca się aby były trwale, oddzielnie spięte (nie dotyczy oferty podpisanej kwalifikowanym podpisem elektronicznym). </w:t>
      </w:r>
      <w:r w:rsidR="00474E08" w:rsidRPr="00474E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platformie w formularzu składania oferty znajduje się miejsce wyznaczone do dołączenia części oferty stanowiącej tajemnicę przedsiębiorstwa. </w:t>
      </w:r>
      <w:r w:rsidR="00474E08" w:rsidRPr="00474E08">
        <w:rPr>
          <w:rFonts w:ascii="Arial" w:hAnsi="Arial" w:cs="Arial"/>
          <w:sz w:val="22"/>
          <w:szCs w:val="22"/>
        </w:rPr>
        <w:t>Zgodnie z przepis</w:t>
      </w:r>
      <w:r w:rsidR="004804E0">
        <w:rPr>
          <w:rFonts w:ascii="Arial" w:hAnsi="Arial" w:cs="Arial"/>
          <w:sz w:val="22"/>
          <w:szCs w:val="22"/>
        </w:rPr>
        <w:t>a</w:t>
      </w:r>
      <w:r w:rsidR="00474E08" w:rsidRPr="00474E08">
        <w:rPr>
          <w:rFonts w:ascii="Arial" w:hAnsi="Arial" w:cs="Arial"/>
          <w:sz w:val="22"/>
          <w:szCs w:val="22"/>
        </w:rPr>
        <w:t>m</w:t>
      </w:r>
      <w:r w:rsidR="004804E0">
        <w:rPr>
          <w:rFonts w:ascii="Arial" w:hAnsi="Arial" w:cs="Arial"/>
          <w:sz w:val="22"/>
          <w:szCs w:val="22"/>
        </w:rPr>
        <w:t>i</w:t>
      </w:r>
      <w:r w:rsidR="00474E08" w:rsidRPr="00474E08">
        <w:rPr>
          <w:rFonts w:ascii="Arial" w:hAnsi="Arial" w:cs="Arial"/>
          <w:sz w:val="22"/>
          <w:szCs w:val="22"/>
        </w:rPr>
        <w:t xml:space="preserve"> 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W przypadku zastrzeżenia dokumentów jako tajemnicy przedsiębiorstwa Wykonawca zobowiązany jest  załączyć do oferty stosowne uzasadnienie. </w:t>
      </w:r>
      <w:r w:rsidR="00474E08" w:rsidRPr="00474E08">
        <w:rPr>
          <w:rFonts w:ascii="Arial" w:hAnsi="Arial" w:cs="Arial"/>
          <w:color w:val="000000"/>
          <w:sz w:val="22"/>
          <w:szCs w:val="22"/>
        </w:rPr>
        <w:t>Zamawiający zaznacza, że skuteczne zastrzeżenie informacji jako tajemnicy przedsiębiorstwa wymaga nie tylko ogólnego uzasadnienia, ale także wskazania konkretnych dowodów tj. wykazania, że zastrzeżona informacja jest w swej istocie tajemnicą przedsiębiorstwa.</w:t>
      </w:r>
    </w:p>
    <w:p w14:paraId="6EE99F48" w14:textId="3A7E786F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Złożenie więcej niż jednej oferty lub złożenie oferty zawierającej propozycje alternatywne spowoduje odrzucenie wszystkich ofert złożonych przez Wykonawcę.</w:t>
      </w:r>
    </w:p>
    <w:p w14:paraId="139074DC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Treść oferty musi odpowiadać treści specyfikacji istotnych warunków zamówienia.</w:t>
      </w:r>
    </w:p>
    <w:p w14:paraId="27DFDE63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 xml:space="preserve">Wykonawca może przed upływem terminu składania ofert wycofać ofertę za pośrednictwem Formularza składania oferty na stronie platformy zakupowej Open Nexus. </w:t>
      </w:r>
    </w:p>
    <w:p w14:paraId="526333DC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Z uwagi na to, że oferta Wykonawcy są zaszyfrowane nie można ich edytować. Przez zmianę oferty rozumie się złożenie nowej oferty i wycofanie poprzedniej, jednak należy to zrobić przed upływem terminu zakończenia składania ofert w postępowaniu.</w:t>
      </w:r>
    </w:p>
    <w:p w14:paraId="42C96C18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Złożenie nowej oferty i wycofanie poprzedniej w postępowaniu przed upływem terminu zakończenia składania ofert w postępowaniu powoduje wycofanie oferty poprzednio złożonej.</w:t>
      </w:r>
    </w:p>
    <w:p w14:paraId="4444A125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 xml:space="preserve">Wycofanie oferty możliwe jest do zakończenia terminu składania ofert. </w:t>
      </w:r>
    </w:p>
    <w:p w14:paraId="17E6ECC6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 xml:space="preserve">Wycofanie złożonej oferty powoduje, że Zamawiający nie będzie miał możliwości zapoznania się z nią po upływie terminu zakończenia składania ofert w postepowaniu. </w:t>
      </w:r>
    </w:p>
    <w:p w14:paraId="111623BA" w14:textId="77777777" w:rsidR="00B44885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 xml:space="preserve">Wykonawca po upływie terminu składania ofert nie może dokonać zmiany złożonej oferty. </w:t>
      </w:r>
    </w:p>
    <w:p w14:paraId="1965481A" w14:textId="77777777" w:rsidR="00B44885" w:rsidRPr="00474E08" w:rsidRDefault="00B44885" w:rsidP="00474E08">
      <w:pPr>
        <w:pStyle w:val="Akapitzlist"/>
        <w:numPr>
          <w:ilvl w:val="0"/>
          <w:numId w:val="20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74E08">
        <w:rPr>
          <w:rFonts w:ascii="Arial" w:hAnsi="Arial" w:cs="Arial"/>
          <w:sz w:val="22"/>
          <w:szCs w:val="22"/>
        </w:rPr>
        <w:t>W toku badania i oceny ofert Zamawiający może żądać od Wykonawców wyjaśnień dotyczących treści złożonych ofert.</w:t>
      </w:r>
    </w:p>
    <w:p w14:paraId="5D8BC364" w14:textId="77777777" w:rsidR="00B4488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55D3CB23" w14:textId="77777777" w:rsidR="00B44885" w:rsidRPr="00382C3A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382C3A">
        <w:rPr>
          <w:rFonts w:ascii="Arial" w:hAnsi="Arial" w:cs="Arial"/>
          <w:b/>
          <w:sz w:val="22"/>
          <w:szCs w:val="22"/>
        </w:rPr>
        <w:t>12. Cena oferty</w:t>
      </w:r>
    </w:p>
    <w:p w14:paraId="3924E890" w14:textId="72141C8D" w:rsidR="00B44885" w:rsidRPr="00961B82" w:rsidRDefault="00B44885" w:rsidP="00B44885">
      <w:pPr>
        <w:jc w:val="both"/>
        <w:rPr>
          <w:rFonts w:ascii="Arial" w:hAnsi="Arial" w:cs="Arial"/>
          <w:strike/>
          <w:sz w:val="22"/>
          <w:szCs w:val="22"/>
        </w:rPr>
      </w:pPr>
      <w:r w:rsidRPr="00382C3A">
        <w:rPr>
          <w:rFonts w:ascii="Arial" w:hAnsi="Arial" w:cs="Arial"/>
          <w:sz w:val="22"/>
          <w:szCs w:val="22"/>
        </w:rPr>
        <w:t xml:space="preserve">12.1. Zamawiający weźmie pod uwagę </w:t>
      </w:r>
      <w:r w:rsidR="00961B82" w:rsidRPr="00382C3A">
        <w:rPr>
          <w:rFonts w:ascii="Arial" w:hAnsi="Arial" w:cs="Arial"/>
          <w:sz w:val="22"/>
          <w:szCs w:val="22"/>
        </w:rPr>
        <w:t xml:space="preserve">łączną </w:t>
      </w:r>
      <w:r w:rsidR="0027394E" w:rsidRPr="00382C3A">
        <w:rPr>
          <w:rFonts w:ascii="Arial" w:hAnsi="Arial" w:cs="Arial"/>
          <w:sz w:val="22"/>
          <w:szCs w:val="22"/>
        </w:rPr>
        <w:t>cen</w:t>
      </w:r>
      <w:r w:rsidR="00961B82" w:rsidRPr="00382C3A">
        <w:rPr>
          <w:rFonts w:ascii="Arial" w:hAnsi="Arial" w:cs="Arial"/>
          <w:sz w:val="22"/>
          <w:szCs w:val="22"/>
        </w:rPr>
        <w:t xml:space="preserve">ę brutto wyliczoną i </w:t>
      </w:r>
      <w:r w:rsidR="00A02F15" w:rsidRPr="00382C3A">
        <w:rPr>
          <w:rFonts w:ascii="Arial" w:hAnsi="Arial" w:cs="Arial"/>
          <w:sz w:val="22"/>
          <w:szCs w:val="22"/>
        </w:rPr>
        <w:t>w</w:t>
      </w:r>
      <w:r w:rsidR="0027394E" w:rsidRPr="00382C3A">
        <w:rPr>
          <w:rFonts w:ascii="Arial" w:hAnsi="Arial" w:cs="Arial"/>
          <w:sz w:val="22"/>
          <w:szCs w:val="22"/>
        </w:rPr>
        <w:t>skazan</w:t>
      </w:r>
      <w:r w:rsidR="00961B82" w:rsidRPr="00382C3A">
        <w:rPr>
          <w:rFonts w:ascii="Arial" w:hAnsi="Arial" w:cs="Arial"/>
          <w:sz w:val="22"/>
          <w:szCs w:val="22"/>
        </w:rPr>
        <w:t>ą</w:t>
      </w:r>
      <w:r w:rsidR="0027394E" w:rsidRPr="00382C3A">
        <w:rPr>
          <w:rFonts w:ascii="Arial" w:hAnsi="Arial" w:cs="Arial"/>
          <w:sz w:val="22"/>
          <w:szCs w:val="22"/>
        </w:rPr>
        <w:t xml:space="preserve"> przez Wykonawcę w</w:t>
      </w:r>
      <w:r w:rsidR="00A02F15" w:rsidRPr="00382C3A">
        <w:rPr>
          <w:rFonts w:ascii="Arial" w:hAnsi="Arial" w:cs="Arial"/>
          <w:sz w:val="22"/>
          <w:szCs w:val="22"/>
        </w:rPr>
        <w:t xml:space="preserve"> załączniku nr 2 </w:t>
      </w:r>
      <w:r w:rsidR="00DC3135" w:rsidRPr="00382C3A">
        <w:rPr>
          <w:rFonts w:ascii="Arial" w:hAnsi="Arial" w:cs="Arial"/>
          <w:sz w:val="22"/>
          <w:szCs w:val="22"/>
        </w:rPr>
        <w:t xml:space="preserve">do oferty </w:t>
      </w:r>
      <w:r w:rsidR="00A02F15" w:rsidRPr="00382C3A">
        <w:rPr>
          <w:rFonts w:ascii="Arial" w:hAnsi="Arial" w:cs="Arial"/>
          <w:sz w:val="22"/>
          <w:szCs w:val="22"/>
        </w:rPr>
        <w:t>– formularzu wyceny</w:t>
      </w:r>
      <w:r w:rsidR="0027394E" w:rsidRPr="00382C3A">
        <w:rPr>
          <w:rFonts w:ascii="Arial" w:hAnsi="Arial" w:cs="Arial"/>
          <w:sz w:val="22"/>
          <w:szCs w:val="22"/>
        </w:rPr>
        <w:t>, która stanowi iloczyn minimaln</w:t>
      </w:r>
      <w:r w:rsidR="007D5783" w:rsidRPr="00382C3A">
        <w:rPr>
          <w:rFonts w:ascii="Arial" w:hAnsi="Arial" w:cs="Arial"/>
          <w:sz w:val="22"/>
          <w:szCs w:val="22"/>
        </w:rPr>
        <w:t>ej</w:t>
      </w:r>
      <w:r w:rsidR="0027394E" w:rsidRPr="00382C3A">
        <w:rPr>
          <w:rFonts w:ascii="Arial" w:hAnsi="Arial" w:cs="Arial"/>
          <w:sz w:val="22"/>
          <w:szCs w:val="22"/>
        </w:rPr>
        <w:t xml:space="preserve"> iloś</w:t>
      </w:r>
      <w:r w:rsidR="007D5783" w:rsidRPr="00382C3A">
        <w:rPr>
          <w:rFonts w:ascii="Arial" w:hAnsi="Arial" w:cs="Arial"/>
          <w:sz w:val="22"/>
          <w:szCs w:val="22"/>
        </w:rPr>
        <w:t>ci</w:t>
      </w:r>
      <w:r w:rsidR="0027394E" w:rsidRPr="00382C3A">
        <w:rPr>
          <w:rFonts w:ascii="Arial" w:hAnsi="Arial" w:cs="Arial"/>
          <w:sz w:val="22"/>
          <w:szCs w:val="22"/>
        </w:rPr>
        <w:t xml:space="preserve"> pomiarów w okresie 36 miesięcy</w:t>
      </w:r>
      <w:r w:rsidR="00382C3A" w:rsidRPr="00382C3A">
        <w:rPr>
          <w:rFonts w:ascii="Arial" w:hAnsi="Arial" w:cs="Arial"/>
          <w:sz w:val="22"/>
          <w:szCs w:val="22"/>
        </w:rPr>
        <w:t xml:space="preserve"> oraz</w:t>
      </w:r>
      <w:r w:rsidR="0027394E" w:rsidRPr="00382C3A">
        <w:rPr>
          <w:rFonts w:ascii="Arial" w:hAnsi="Arial" w:cs="Arial"/>
          <w:sz w:val="22"/>
          <w:szCs w:val="22"/>
        </w:rPr>
        <w:t xml:space="preserve"> ceny jednostkowej brutto.</w:t>
      </w:r>
      <w:r w:rsidR="0027394E" w:rsidRPr="00961B82">
        <w:rPr>
          <w:rFonts w:ascii="Arial" w:hAnsi="Arial" w:cs="Arial"/>
          <w:sz w:val="22"/>
          <w:szCs w:val="22"/>
        </w:rPr>
        <w:t xml:space="preserve">  </w:t>
      </w:r>
    </w:p>
    <w:p w14:paraId="4847868C" w14:textId="10B4EA94" w:rsidR="00B44885" w:rsidRPr="004549A1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961B82">
        <w:rPr>
          <w:rFonts w:ascii="Arial" w:hAnsi="Arial" w:cs="Arial"/>
          <w:sz w:val="22"/>
          <w:szCs w:val="22"/>
        </w:rPr>
        <w:lastRenderedPageBreak/>
        <w:t>12.</w:t>
      </w:r>
      <w:r w:rsidR="00961B82" w:rsidRPr="00961B82">
        <w:rPr>
          <w:rFonts w:ascii="Arial" w:hAnsi="Arial" w:cs="Arial"/>
          <w:sz w:val="22"/>
          <w:szCs w:val="22"/>
        </w:rPr>
        <w:t>2</w:t>
      </w:r>
      <w:r w:rsidRPr="00961B82">
        <w:rPr>
          <w:rFonts w:ascii="Arial" w:hAnsi="Arial" w:cs="Arial"/>
          <w:sz w:val="22"/>
          <w:szCs w:val="22"/>
        </w:rPr>
        <w:t xml:space="preserve">. Minimalna ilość usług w okresie </w:t>
      </w:r>
      <w:r w:rsidRPr="004549A1">
        <w:rPr>
          <w:rFonts w:ascii="Arial" w:hAnsi="Arial" w:cs="Arial"/>
          <w:sz w:val="22"/>
          <w:szCs w:val="22"/>
        </w:rPr>
        <w:t>36 miesięcy została określona w załączniku nr 2 do oferty. Rzeczywista ilość usług będzie zależała od bieżących potrzeb Zamawiającego i będzie składała się na całość przedmiotu zamówienia.</w:t>
      </w:r>
    </w:p>
    <w:p w14:paraId="7B017F66" w14:textId="6CC9C718" w:rsidR="00B44885" w:rsidRPr="00FB1782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4549A1">
        <w:rPr>
          <w:rFonts w:ascii="Arial" w:hAnsi="Arial" w:cs="Arial"/>
          <w:sz w:val="22"/>
          <w:szCs w:val="22"/>
        </w:rPr>
        <w:t>12.</w:t>
      </w:r>
      <w:r w:rsidR="00961B82">
        <w:rPr>
          <w:rFonts w:ascii="Arial" w:hAnsi="Arial" w:cs="Arial"/>
          <w:sz w:val="22"/>
          <w:szCs w:val="22"/>
        </w:rPr>
        <w:t>3</w:t>
      </w:r>
      <w:r w:rsidRPr="004549A1">
        <w:rPr>
          <w:rFonts w:ascii="Arial" w:hAnsi="Arial" w:cs="Arial"/>
          <w:sz w:val="22"/>
          <w:szCs w:val="22"/>
        </w:rPr>
        <w:t>. Cena oferty powinna być podana w PLN liczbowo i słownie</w:t>
      </w:r>
      <w:r w:rsidRPr="00FB1782">
        <w:rPr>
          <w:rFonts w:ascii="Arial" w:hAnsi="Arial" w:cs="Arial"/>
          <w:sz w:val="22"/>
          <w:szCs w:val="22"/>
        </w:rPr>
        <w:t xml:space="preserve"> oraz obejmować wszelkie koszty związane z realizacją zamówienia. </w:t>
      </w:r>
    </w:p>
    <w:p w14:paraId="03816465" w14:textId="3E6DF11B" w:rsidR="00B44885" w:rsidRPr="00FB1782" w:rsidRDefault="00B44885" w:rsidP="00B44885">
      <w:pPr>
        <w:pStyle w:val="Tekstpodstawowy"/>
        <w:jc w:val="both"/>
        <w:rPr>
          <w:szCs w:val="22"/>
        </w:rPr>
      </w:pPr>
      <w:r w:rsidRPr="00FB1782">
        <w:rPr>
          <w:szCs w:val="22"/>
        </w:rPr>
        <w:t>12.</w:t>
      </w:r>
      <w:r w:rsidR="00961B82">
        <w:rPr>
          <w:szCs w:val="22"/>
        </w:rPr>
        <w:t>4</w:t>
      </w:r>
      <w:r w:rsidRPr="00FB1782">
        <w:rPr>
          <w:szCs w:val="22"/>
        </w:rPr>
        <w:t>. Cena podana w ofercie musi obejmować wszystkie koszty związane z wykonaniem przedmiotu zamówienia w szczególności całość prac geodezyjno-kartograficznych oraz kosztów z nimi związanych tj. koszty transportu, koszty Wojewódzkiego Ośrodka Geodezji i Kartografii , prace kameralne, koszty reprodukcji, wszelkie utrudnienia techniczne, pogodowe współczynniki na ruch pieszy i kołowy.</w:t>
      </w:r>
    </w:p>
    <w:p w14:paraId="15F51F61" w14:textId="6EC2D047" w:rsidR="00B44885" w:rsidRPr="00FB1782" w:rsidRDefault="00B44885" w:rsidP="00B4488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B1782">
        <w:rPr>
          <w:rFonts w:ascii="Arial" w:hAnsi="Arial" w:cs="Arial"/>
          <w:sz w:val="22"/>
          <w:szCs w:val="22"/>
        </w:rPr>
        <w:t>12.</w:t>
      </w:r>
      <w:r w:rsidR="00961B82">
        <w:rPr>
          <w:rFonts w:ascii="Arial" w:hAnsi="Arial" w:cs="Arial"/>
          <w:sz w:val="22"/>
          <w:szCs w:val="22"/>
        </w:rPr>
        <w:t>5</w:t>
      </w:r>
      <w:r w:rsidRPr="00FB1782">
        <w:rPr>
          <w:rFonts w:ascii="Arial" w:hAnsi="Arial" w:cs="Arial"/>
          <w:sz w:val="22"/>
          <w:szCs w:val="22"/>
        </w:rPr>
        <w:t xml:space="preserve">. Wszystkie obliczenia oraz wpisywanie ich wyników do dokumentów stanowiących ofertę należy wykonać ze szczególną starannością i poddać sprawdzeniu w celu uniknięcia omyłek rachunkowych i pisarskich. </w:t>
      </w:r>
    </w:p>
    <w:p w14:paraId="77C197EA" w14:textId="6EA8F901" w:rsidR="00B44885" w:rsidRPr="00FB1782" w:rsidRDefault="00B44885" w:rsidP="00B4488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B1782">
        <w:rPr>
          <w:rFonts w:ascii="Arial" w:hAnsi="Arial" w:cs="Arial"/>
          <w:color w:val="auto"/>
          <w:sz w:val="22"/>
          <w:szCs w:val="22"/>
        </w:rPr>
        <w:t>12.</w:t>
      </w:r>
      <w:r w:rsidR="00961B82">
        <w:rPr>
          <w:rFonts w:ascii="Arial" w:hAnsi="Arial" w:cs="Arial"/>
          <w:color w:val="auto"/>
          <w:sz w:val="22"/>
          <w:szCs w:val="22"/>
        </w:rPr>
        <w:t>6</w:t>
      </w:r>
      <w:r w:rsidRPr="00FB1782">
        <w:rPr>
          <w:rFonts w:ascii="Arial" w:hAnsi="Arial" w:cs="Arial"/>
          <w:color w:val="auto"/>
          <w:sz w:val="22"/>
          <w:szCs w:val="22"/>
        </w:rPr>
        <w:t>. Rozliczenia miedzy Zamawiającym a Wykonawcą będą dokonywane w złotych polskich.</w:t>
      </w:r>
    </w:p>
    <w:p w14:paraId="58EDD761" w14:textId="6A4E139A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B1782">
        <w:rPr>
          <w:rFonts w:ascii="Arial" w:hAnsi="Arial" w:cs="Arial"/>
          <w:sz w:val="22"/>
          <w:szCs w:val="22"/>
        </w:rPr>
        <w:t>12.</w:t>
      </w:r>
      <w:r w:rsidR="00961B82">
        <w:rPr>
          <w:rFonts w:ascii="Arial" w:hAnsi="Arial" w:cs="Arial"/>
          <w:sz w:val="22"/>
          <w:szCs w:val="22"/>
        </w:rPr>
        <w:t>7</w:t>
      </w:r>
      <w:r w:rsidRPr="00FB1782">
        <w:rPr>
          <w:rFonts w:ascii="Arial" w:hAnsi="Arial" w:cs="Arial"/>
          <w:sz w:val="22"/>
          <w:szCs w:val="22"/>
        </w:rPr>
        <w:t>. Stawka podatku VAT jest określana zgodnie z ustawą z dnia 11 marca 2004 r.  podatku od towarów i usług (Dz. U. z 202</w:t>
      </w:r>
      <w:r w:rsidR="004804E0">
        <w:rPr>
          <w:rFonts w:ascii="Arial" w:hAnsi="Arial" w:cs="Arial"/>
          <w:sz w:val="22"/>
          <w:szCs w:val="22"/>
        </w:rPr>
        <w:t>3</w:t>
      </w:r>
      <w:r w:rsidRPr="00FB1782">
        <w:rPr>
          <w:rFonts w:ascii="Arial" w:hAnsi="Arial" w:cs="Arial"/>
          <w:sz w:val="22"/>
          <w:szCs w:val="22"/>
        </w:rPr>
        <w:t xml:space="preserve"> r. poz. 1</w:t>
      </w:r>
      <w:r w:rsidR="004804E0">
        <w:rPr>
          <w:rFonts w:ascii="Arial" w:hAnsi="Arial" w:cs="Arial"/>
          <w:sz w:val="22"/>
          <w:szCs w:val="22"/>
        </w:rPr>
        <w:t>570</w:t>
      </w:r>
      <w:r w:rsidRPr="00FB1782">
        <w:rPr>
          <w:rFonts w:ascii="Arial" w:hAnsi="Arial" w:cs="Arial"/>
          <w:sz w:val="22"/>
          <w:szCs w:val="22"/>
        </w:rPr>
        <w:t xml:space="preserve"> z późn. zm</w:t>
      </w:r>
      <w:r w:rsidRPr="00FB1782">
        <w:rPr>
          <w:rFonts w:ascii="Arial" w:hAnsi="Arial" w:cs="Arial"/>
          <w:bCs/>
          <w:sz w:val="22"/>
          <w:szCs w:val="22"/>
        </w:rPr>
        <w:t>.</w:t>
      </w:r>
      <w:r w:rsidRPr="00FB1782">
        <w:rPr>
          <w:rFonts w:ascii="Arial" w:hAnsi="Arial" w:cs="Arial"/>
          <w:sz w:val="22"/>
          <w:szCs w:val="22"/>
        </w:rPr>
        <w:t>) oraz przepisami  wykonawczymi do tej ustawy.</w:t>
      </w:r>
      <w:r w:rsidRPr="00FB1782">
        <w:rPr>
          <w:rFonts w:ascii="Arial" w:hAnsi="Arial" w:cs="Arial"/>
          <w:color w:val="000000"/>
          <w:sz w:val="22"/>
          <w:szCs w:val="22"/>
        </w:rPr>
        <w:t xml:space="preserve"> W przypadku zmiany przepisów dotyczących ustawy o podatku od towarów i usług, strony obowiązywać będzie cena z uwzględnieniem stawki VAT obowiązującej na dzień wystawienia faktury.</w:t>
      </w:r>
    </w:p>
    <w:p w14:paraId="376C8951" w14:textId="559D95E0" w:rsidR="00B44885" w:rsidRPr="00DE472A" w:rsidRDefault="00B44885" w:rsidP="00B44885">
      <w:pPr>
        <w:tabs>
          <w:tab w:val="left" w:pos="0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</w:t>
      </w:r>
      <w:r w:rsidR="00961B82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Pr="00694EE2">
        <w:rPr>
          <w:rFonts w:ascii="Arial" w:hAnsi="Arial" w:cs="Arial"/>
          <w:sz w:val="22"/>
          <w:szCs w:val="22"/>
        </w:rPr>
        <w:t>Cena podana przez Wykonawcę w ofercie nie będzie zmieniana w toku realizacji przedmiotu zamówienia</w:t>
      </w:r>
      <w:r>
        <w:rPr>
          <w:rFonts w:ascii="Arial" w:hAnsi="Arial" w:cs="Arial"/>
          <w:sz w:val="22"/>
          <w:szCs w:val="22"/>
        </w:rPr>
        <w:t xml:space="preserve">, </w:t>
      </w:r>
      <w:r w:rsidRPr="00DE472A">
        <w:rPr>
          <w:rFonts w:ascii="Arial" w:hAnsi="Arial" w:cs="Arial"/>
          <w:sz w:val="22"/>
          <w:szCs w:val="22"/>
        </w:rPr>
        <w:t xml:space="preserve">o ile nie zajdą przesłanki uwzględnione w </w:t>
      </w:r>
      <w:r w:rsidRPr="002E1F53">
        <w:rPr>
          <w:rFonts w:ascii="Arial" w:hAnsi="Arial" w:cs="Arial"/>
          <w:sz w:val="22"/>
          <w:szCs w:val="22"/>
        </w:rPr>
        <w:t>pkt. 16.4. SIWZ.</w:t>
      </w:r>
    </w:p>
    <w:p w14:paraId="76FE5067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155F7A61" w14:textId="750DC265" w:rsidR="00B44885" w:rsidRPr="0029321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29321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3</w:t>
      </w:r>
      <w:r w:rsidRPr="0029321D">
        <w:rPr>
          <w:rFonts w:ascii="Arial" w:hAnsi="Arial" w:cs="Arial"/>
          <w:b/>
          <w:sz w:val="22"/>
          <w:szCs w:val="22"/>
        </w:rPr>
        <w:t>. Miejsce</w:t>
      </w:r>
      <w:r w:rsidR="004804E0">
        <w:rPr>
          <w:rFonts w:ascii="Arial" w:hAnsi="Arial" w:cs="Arial"/>
          <w:b/>
          <w:sz w:val="22"/>
          <w:szCs w:val="22"/>
        </w:rPr>
        <w:t>,</w:t>
      </w:r>
      <w:r w:rsidRPr="0029321D">
        <w:rPr>
          <w:rFonts w:ascii="Arial" w:hAnsi="Arial" w:cs="Arial"/>
          <w:b/>
          <w:sz w:val="22"/>
          <w:szCs w:val="22"/>
        </w:rPr>
        <w:t xml:space="preserve"> termin składania </w:t>
      </w:r>
      <w:r>
        <w:rPr>
          <w:rFonts w:ascii="Arial" w:hAnsi="Arial" w:cs="Arial"/>
          <w:b/>
          <w:sz w:val="22"/>
          <w:szCs w:val="22"/>
        </w:rPr>
        <w:t xml:space="preserve">i otwarcia </w:t>
      </w:r>
      <w:r w:rsidRPr="0029321D">
        <w:rPr>
          <w:rFonts w:ascii="Arial" w:hAnsi="Arial" w:cs="Arial"/>
          <w:b/>
          <w:sz w:val="22"/>
          <w:szCs w:val="22"/>
        </w:rPr>
        <w:t>ofert</w:t>
      </w:r>
    </w:p>
    <w:p w14:paraId="0AE69191" w14:textId="636CC79D" w:rsidR="00B44885" w:rsidRPr="00DD2847" w:rsidRDefault="00B44885" w:rsidP="004804E0">
      <w:pPr>
        <w:pStyle w:val="Akapitzlist"/>
        <w:numPr>
          <w:ilvl w:val="0"/>
          <w:numId w:val="2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Ofertę wraz z załącznikami należy złożyć za pośrednictwem platformy zakupowej Open Nexus pod adresem: </w:t>
      </w:r>
      <w:hyperlink r:id="rId19" w:history="1">
        <w:r w:rsidRPr="00DD2847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DD2847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4B2F45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w terminie </w:t>
      </w:r>
      <w:r w:rsidRPr="00DD2847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AC0C74">
        <w:rPr>
          <w:rFonts w:ascii="Arial" w:hAnsi="Arial" w:cs="Arial"/>
          <w:b/>
          <w:bCs/>
          <w:sz w:val="22"/>
          <w:szCs w:val="22"/>
        </w:rPr>
        <w:t>13</w:t>
      </w:r>
      <w:r w:rsidR="0040567F">
        <w:rPr>
          <w:rFonts w:ascii="Arial" w:hAnsi="Arial" w:cs="Arial"/>
          <w:b/>
          <w:bCs/>
          <w:sz w:val="22"/>
          <w:szCs w:val="22"/>
        </w:rPr>
        <w:t>.0</w:t>
      </w:r>
      <w:r w:rsidR="00B23A00">
        <w:rPr>
          <w:rFonts w:ascii="Arial" w:hAnsi="Arial" w:cs="Arial"/>
          <w:b/>
          <w:bCs/>
          <w:sz w:val="22"/>
          <w:szCs w:val="22"/>
        </w:rPr>
        <w:t>5</w:t>
      </w:r>
      <w:r w:rsidRPr="00DD2847">
        <w:rPr>
          <w:rFonts w:ascii="Arial" w:hAnsi="Arial" w:cs="Arial"/>
          <w:b/>
          <w:bCs/>
          <w:sz w:val="22"/>
          <w:szCs w:val="22"/>
        </w:rPr>
        <w:t>.202</w:t>
      </w:r>
      <w:r w:rsidR="00B23A00">
        <w:rPr>
          <w:rFonts w:ascii="Arial" w:hAnsi="Arial" w:cs="Arial"/>
          <w:b/>
          <w:bCs/>
          <w:sz w:val="22"/>
          <w:szCs w:val="22"/>
        </w:rPr>
        <w:t>4</w:t>
      </w:r>
      <w:r w:rsidRPr="00DD2847">
        <w:rPr>
          <w:rFonts w:ascii="Arial" w:hAnsi="Arial" w:cs="Arial"/>
          <w:b/>
          <w:bCs/>
          <w:sz w:val="22"/>
          <w:szCs w:val="22"/>
        </w:rPr>
        <w:t>r., do godziny 1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DD2847">
        <w:rPr>
          <w:rFonts w:ascii="Arial" w:hAnsi="Arial" w:cs="Arial"/>
          <w:b/>
          <w:bCs/>
          <w:sz w:val="22"/>
          <w:szCs w:val="22"/>
        </w:rPr>
        <w:t>:30.</w:t>
      </w:r>
    </w:p>
    <w:p w14:paraId="4A6B0F3D" w14:textId="2BE3E5A1" w:rsidR="00B44885" w:rsidRPr="00DD2847" w:rsidRDefault="00B44885" w:rsidP="004804E0">
      <w:pPr>
        <w:pStyle w:val="Akapitzlist"/>
        <w:numPr>
          <w:ilvl w:val="0"/>
          <w:numId w:val="2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Otwarcie ofert (elektroniczne na platformie zakupowej Open Nexus) nastąpi w siedzibie Zamawiającego w Świnoujściu przy ul. Kołłątaja 4, w pokoju nr 4, w dniu </w:t>
      </w:r>
      <w:r w:rsidR="00AC0C74">
        <w:rPr>
          <w:rFonts w:ascii="Arial" w:hAnsi="Arial" w:cs="Arial"/>
          <w:b/>
          <w:bCs/>
          <w:sz w:val="22"/>
          <w:szCs w:val="22"/>
        </w:rPr>
        <w:t>13.05</w:t>
      </w:r>
      <w:r w:rsidRPr="00DD2847">
        <w:rPr>
          <w:rFonts w:ascii="Arial" w:hAnsi="Arial" w:cs="Arial"/>
          <w:b/>
          <w:bCs/>
          <w:sz w:val="22"/>
          <w:szCs w:val="22"/>
        </w:rPr>
        <w:t>.202</w:t>
      </w:r>
      <w:r w:rsidR="00B23A00">
        <w:rPr>
          <w:rFonts w:ascii="Arial" w:hAnsi="Arial" w:cs="Arial"/>
          <w:b/>
          <w:bCs/>
          <w:sz w:val="22"/>
          <w:szCs w:val="22"/>
        </w:rPr>
        <w:t>4</w:t>
      </w:r>
      <w:r w:rsidRPr="00DD2847">
        <w:rPr>
          <w:rFonts w:ascii="Arial" w:hAnsi="Arial" w:cs="Arial"/>
          <w:b/>
          <w:bCs/>
          <w:sz w:val="22"/>
          <w:szCs w:val="22"/>
        </w:rPr>
        <w:t>r</w:t>
      </w:r>
      <w:r w:rsidRPr="00DD2847">
        <w:rPr>
          <w:rFonts w:ascii="Arial" w:hAnsi="Arial" w:cs="Arial"/>
          <w:sz w:val="22"/>
          <w:szCs w:val="22"/>
        </w:rPr>
        <w:t xml:space="preserve">. </w:t>
      </w:r>
      <w:r w:rsidRPr="00DD2847">
        <w:rPr>
          <w:rFonts w:ascii="Arial" w:hAnsi="Arial" w:cs="Arial"/>
          <w:b/>
          <w:bCs/>
          <w:sz w:val="22"/>
          <w:szCs w:val="22"/>
        </w:rPr>
        <w:t>o godzinie 1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DD2847">
        <w:rPr>
          <w:rFonts w:ascii="Arial" w:hAnsi="Arial" w:cs="Arial"/>
          <w:b/>
          <w:bCs/>
          <w:sz w:val="22"/>
          <w:szCs w:val="22"/>
        </w:rPr>
        <w:t>:00.</w:t>
      </w:r>
    </w:p>
    <w:p w14:paraId="5E55E4E1" w14:textId="77777777" w:rsidR="00B44885" w:rsidRPr="00DD2847" w:rsidRDefault="00B44885" w:rsidP="004804E0">
      <w:pPr>
        <w:pStyle w:val="Akapitzlist"/>
        <w:numPr>
          <w:ilvl w:val="0"/>
          <w:numId w:val="2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Bezpośrednio przed otwarciem ofert Zamawiający poda kwotę, jaką zamierza przeznaczyć na sfinansowanie zamówienia, na swoim profilu platformy zakupowej.</w:t>
      </w:r>
    </w:p>
    <w:p w14:paraId="203A6B20" w14:textId="77777777" w:rsidR="00B44885" w:rsidRPr="00DD2847" w:rsidRDefault="00B44885" w:rsidP="004804E0">
      <w:pPr>
        <w:pStyle w:val="Akapitzlist"/>
        <w:numPr>
          <w:ilvl w:val="0"/>
          <w:numId w:val="2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Po czynności otwarcia ofert, najpóźniej  w następnym dniu roboczym od dnia otwarcia ofert, Zamawiający opublikuje na swoim profilu platformy zakupowej open Nexus:</w:t>
      </w:r>
    </w:p>
    <w:p w14:paraId="7C2C66DD" w14:textId="77777777" w:rsidR="00B44885" w:rsidRPr="00DD2847" w:rsidRDefault="00B44885" w:rsidP="00B44885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ilość ofert złożonych elektronicznie za pomocą platformy zakupowej,</w:t>
      </w:r>
    </w:p>
    <w:p w14:paraId="4E732DFC" w14:textId="77777777" w:rsidR="00B44885" w:rsidRPr="00DD2847" w:rsidRDefault="00B44885" w:rsidP="00B44885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nazwy i adresy Wykonawców oraz ceny przez nich zaoferowane za pomocą platformy zakupowej.</w:t>
      </w:r>
    </w:p>
    <w:p w14:paraId="33B80692" w14:textId="77777777" w:rsidR="00B4488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35E0E9B4" w14:textId="77777777" w:rsidR="00B44885" w:rsidRPr="0029321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29321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4</w:t>
      </w:r>
      <w:r w:rsidRPr="0029321D">
        <w:rPr>
          <w:rFonts w:ascii="Arial" w:hAnsi="Arial" w:cs="Arial"/>
          <w:b/>
          <w:sz w:val="22"/>
          <w:szCs w:val="22"/>
        </w:rPr>
        <w:t>. Termin związania ofertą</w:t>
      </w:r>
    </w:p>
    <w:p w14:paraId="10726FFE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29321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4</w:t>
      </w:r>
      <w:r w:rsidRPr="0029321D">
        <w:rPr>
          <w:rFonts w:ascii="Arial" w:hAnsi="Arial" w:cs="Arial"/>
          <w:sz w:val="22"/>
          <w:szCs w:val="22"/>
        </w:rPr>
        <w:t xml:space="preserve">.1. Termin związania ofertą wynosi 45 dni. Bieg terminu związania ofertą rozpoczyna się </w:t>
      </w:r>
    </w:p>
    <w:p w14:paraId="113F0F56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29321D">
        <w:rPr>
          <w:rFonts w:ascii="Arial" w:hAnsi="Arial" w:cs="Arial"/>
          <w:sz w:val="22"/>
          <w:szCs w:val="22"/>
        </w:rPr>
        <w:t>wraz z upływem terminu składania ofert.</w:t>
      </w:r>
    </w:p>
    <w:p w14:paraId="3B3C023A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29321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4</w:t>
      </w:r>
      <w:r w:rsidRPr="0029321D">
        <w:rPr>
          <w:rFonts w:ascii="Arial" w:hAnsi="Arial" w:cs="Arial"/>
          <w:sz w:val="22"/>
          <w:szCs w:val="22"/>
        </w:rPr>
        <w:t xml:space="preserve">.2. W uzasadnionych przypadkach, co najmniej na 7 dni przed upływem terminu związania </w:t>
      </w:r>
    </w:p>
    <w:p w14:paraId="082E3674" w14:textId="77777777" w:rsidR="00B44885" w:rsidRPr="0029321D" w:rsidRDefault="00B44885" w:rsidP="00B44885">
      <w:pPr>
        <w:ind w:left="600"/>
        <w:jc w:val="both"/>
        <w:rPr>
          <w:rFonts w:ascii="Arial" w:hAnsi="Arial" w:cs="Arial"/>
          <w:sz w:val="22"/>
          <w:szCs w:val="22"/>
        </w:rPr>
      </w:pPr>
      <w:r w:rsidRPr="0029321D">
        <w:rPr>
          <w:rFonts w:ascii="Arial" w:hAnsi="Arial" w:cs="Arial"/>
          <w:sz w:val="22"/>
          <w:szCs w:val="22"/>
        </w:rPr>
        <w:t>ofertą zamawiający może tylko raz zwrócić się do Wykonawców o wyrażenie zgody na przedłużenie tego terminu o oznaczony okres, nie dłuższy niż 30 dni.</w:t>
      </w:r>
    </w:p>
    <w:p w14:paraId="6FEBA946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3EC9D7EB" w14:textId="77777777" w:rsidR="00B44885" w:rsidRPr="0029321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29321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5</w:t>
      </w:r>
      <w:r w:rsidRPr="0029321D">
        <w:rPr>
          <w:rFonts w:ascii="Arial" w:hAnsi="Arial" w:cs="Arial"/>
          <w:b/>
          <w:sz w:val="22"/>
          <w:szCs w:val="22"/>
        </w:rPr>
        <w:t xml:space="preserve">. Opis kryteriów i sposobu oceny ofert </w:t>
      </w:r>
    </w:p>
    <w:p w14:paraId="606D2504" w14:textId="77777777" w:rsidR="00B44885" w:rsidRPr="0029321D" w:rsidRDefault="00B44885" w:rsidP="00B44885">
      <w:pPr>
        <w:jc w:val="both"/>
        <w:rPr>
          <w:rFonts w:ascii="Arial" w:hAnsi="Arial" w:cs="Arial"/>
          <w:sz w:val="22"/>
          <w:szCs w:val="22"/>
        </w:rPr>
      </w:pPr>
      <w:bookmarkStart w:id="9" w:name="_Hlk2596551"/>
      <w:r w:rsidRPr="0029321D">
        <w:rPr>
          <w:rFonts w:ascii="Arial" w:hAnsi="Arial" w:cs="Arial"/>
          <w:sz w:val="22"/>
          <w:szCs w:val="22"/>
        </w:rPr>
        <w:t>Przy wyborze oferty Zamawiający będzie się kierował następującym kryterium i jego znaczeniem:</w:t>
      </w:r>
    </w:p>
    <w:p w14:paraId="5631F1B4" w14:textId="77777777" w:rsidR="00B44885" w:rsidRDefault="00B44885" w:rsidP="00B44885">
      <w:pPr>
        <w:pStyle w:val="Tekstpodstawowy"/>
        <w:jc w:val="both"/>
        <w:rPr>
          <w:color w:val="000000"/>
          <w:szCs w:val="22"/>
        </w:rPr>
      </w:pPr>
    </w:p>
    <w:p w14:paraId="55126BC5" w14:textId="4F3AE6BF" w:rsidR="00B44885" w:rsidRPr="00961B82" w:rsidRDefault="00961B82" w:rsidP="00B44885">
      <w:pPr>
        <w:pStyle w:val="Tekstpodstawowy"/>
        <w:jc w:val="both"/>
        <w:rPr>
          <w:szCs w:val="22"/>
        </w:rPr>
      </w:pPr>
      <w:r w:rsidRPr="00961B82">
        <w:rPr>
          <w:szCs w:val="22"/>
        </w:rPr>
        <w:t xml:space="preserve">Łączna </w:t>
      </w:r>
      <w:r w:rsidR="00B44885" w:rsidRPr="00961B82">
        <w:rPr>
          <w:szCs w:val="22"/>
        </w:rPr>
        <w:t>cena brutto</w:t>
      </w:r>
      <w:r w:rsidR="00DC3135" w:rsidRPr="00961B82">
        <w:rPr>
          <w:szCs w:val="22"/>
        </w:rPr>
        <w:t xml:space="preserve"> wskazana w załączniku nr 2 do oferty</w:t>
      </w:r>
      <w:r w:rsidR="00B44885" w:rsidRPr="00961B82">
        <w:rPr>
          <w:szCs w:val="22"/>
        </w:rPr>
        <w:tab/>
      </w:r>
      <w:r w:rsidR="00B44885" w:rsidRPr="00961B82">
        <w:rPr>
          <w:szCs w:val="22"/>
        </w:rPr>
        <w:tab/>
      </w:r>
      <w:r w:rsidR="00B44885" w:rsidRPr="00961B82">
        <w:rPr>
          <w:szCs w:val="22"/>
        </w:rPr>
        <w:tab/>
        <w:t>-  100 %</w:t>
      </w:r>
    </w:p>
    <w:p w14:paraId="3EBD3531" w14:textId="67DA13BF" w:rsidR="00B23A00" w:rsidRDefault="00B23A00">
      <w:pPr>
        <w:spacing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Cs w:val="22"/>
        </w:rPr>
        <w:br w:type="page"/>
      </w:r>
    </w:p>
    <w:p w14:paraId="34346506" w14:textId="77777777" w:rsidR="00B44885" w:rsidRDefault="00B44885" w:rsidP="00B44885">
      <w:pPr>
        <w:pStyle w:val="Tekstpodstawowy"/>
        <w:jc w:val="both"/>
        <w:rPr>
          <w:color w:val="000000"/>
          <w:szCs w:val="22"/>
        </w:rPr>
      </w:pPr>
    </w:p>
    <w:p w14:paraId="7BAE5D5B" w14:textId="77777777" w:rsidR="00B44885" w:rsidRPr="00A473E5" w:rsidRDefault="00B44885" w:rsidP="00B4488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10" w:name="_Hlk2156665"/>
      <w:r w:rsidRPr="00A473E5">
        <w:rPr>
          <w:rFonts w:ascii="Arial" w:hAnsi="Arial" w:cs="Arial"/>
          <w:b/>
          <w:sz w:val="22"/>
          <w:szCs w:val="22"/>
          <w:u w:val="single"/>
        </w:rPr>
        <w:t>UWAGA!</w:t>
      </w:r>
    </w:p>
    <w:p w14:paraId="6B4073FA" w14:textId="77777777" w:rsidR="00B44885" w:rsidRPr="00A473E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A473E5">
        <w:rPr>
          <w:rFonts w:ascii="Arial" w:hAnsi="Arial" w:cs="Arial"/>
          <w:b/>
          <w:sz w:val="22"/>
          <w:szCs w:val="22"/>
        </w:rPr>
        <w:t xml:space="preserve">W przypadku złożenia oferty przez podmiot zwolniony z obowiązku zapłaty podatku VAT Zamawiający, aby zapobiec nierównemu traktowaniu Wykonawców, doliczy do ceny takiej oferty kwotę wynikającą z obowiązującej stawki podatku VAT. Tak ustalona cena służyć będzie </w:t>
      </w:r>
      <w:r w:rsidRPr="00A473E5">
        <w:rPr>
          <w:rFonts w:ascii="Arial" w:hAnsi="Arial" w:cs="Arial"/>
          <w:b/>
          <w:sz w:val="22"/>
          <w:szCs w:val="22"/>
          <w:u w:val="single"/>
        </w:rPr>
        <w:t>jedynie do oceny ofert.</w:t>
      </w:r>
      <w:r w:rsidRPr="00A473E5">
        <w:rPr>
          <w:rFonts w:ascii="Arial" w:hAnsi="Arial" w:cs="Arial"/>
          <w:b/>
          <w:sz w:val="22"/>
          <w:szCs w:val="22"/>
        </w:rPr>
        <w:t xml:space="preserve"> W przypadku wyboru oferty złożonej przez Wykonawcę zwolnionego z obowiązku płacenia podatku VAT, umowa zawarta zostanie na kwotę faktycznie wynikającą ze złożonej oferty. </w:t>
      </w:r>
    </w:p>
    <w:bookmarkEnd w:id="10"/>
    <w:p w14:paraId="22AE2AD8" w14:textId="77777777" w:rsidR="00B44885" w:rsidRPr="00A473E5" w:rsidRDefault="00B44885" w:rsidP="00B44885">
      <w:pPr>
        <w:pStyle w:val="Tekstpodstawowy"/>
        <w:jc w:val="both"/>
        <w:rPr>
          <w:color w:val="000000"/>
          <w:szCs w:val="22"/>
        </w:rPr>
      </w:pPr>
    </w:p>
    <w:p w14:paraId="0EAE5F0A" w14:textId="77777777" w:rsidR="00B44885" w:rsidRPr="005016CA" w:rsidRDefault="00B44885" w:rsidP="00B44885">
      <w:pPr>
        <w:pStyle w:val="Tekstpodstawowy"/>
        <w:jc w:val="both"/>
        <w:rPr>
          <w:b/>
          <w:color w:val="000000"/>
          <w:szCs w:val="22"/>
        </w:rPr>
      </w:pPr>
    </w:p>
    <w:p w14:paraId="5280A972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Oferta najtańsza spośród ofert nie odrzuconych otrzyma 100 punktów. Pozostałe otrzymają punktację według formuły:</w:t>
      </w:r>
    </w:p>
    <w:p w14:paraId="2CF157B4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BE4D56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( C</w:t>
      </w:r>
      <w:r w:rsidRPr="005D4747">
        <w:rPr>
          <w:rFonts w:ascii="Arial" w:hAnsi="Arial" w:cs="Arial"/>
          <w:sz w:val="22"/>
          <w:szCs w:val="22"/>
          <w:vertAlign w:val="subscript"/>
        </w:rPr>
        <w:t>n</w:t>
      </w:r>
      <w:r w:rsidRPr="005D4747">
        <w:rPr>
          <w:rFonts w:ascii="Arial" w:hAnsi="Arial" w:cs="Arial"/>
          <w:sz w:val="22"/>
          <w:szCs w:val="22"/>
        </w:rPr>
        <w:t>/C</w:t>
      </w:r>
      <w:r w:rsidRPr="005D4747">
        <w:rPr>
          <w:rFonts w:ascii="Arial" w:hAnsi="Arial" w:cs="Arial"/>
          <w:sz w:val="22"/>
          <w:szCs w:val="22"/>
          <w:vertAlign w:val="subscript"/>
        </w:rPr>
        <w:t>of.b.</w:t>
      </w:r>
      <w:r w:rsidRPr="005D4747">
        <w:rPr>
          <w:rFonts w:ascii="Arial" w:hAnsi="Arial" w:cs="Arial"/>
          <w:sz w:val="22"/>
          <w:szCs w:val="22"/>
        </w:rPr>
        <w:t>)x 100 pkt = ilość punktów, gdzie:</w:t>
      </w:r>
    </w:p>
    <w:p w14:paraId="3CA9B7E1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56001232" w14:textId="77777777" w:rsidR="00B44885" w:rsidRPr="005D4747" w:rsidRDefault="00B44885" w:rsidP="00B44885">
      <w:pPr>
        <w:pStyle w:val="Tekstpodstawowy"/>
        <w:jc w:val="both"/>
        <w:rPr>
          <w:szCs w:val="22"/>
        </w:rPr>
      </w:pPr>
      <w:r w:rsidRPr="005D4747">
        <w:rPr>
          <w:szCs w:val="22"/>
        </w:rPr>
        <w:t>C</w:t>
      </w:r>
      <w:r w:rsidRPr="005D4747">
        <w:rPr>
          <w:szCs w:val="22"/>
          <w:vertAlign w:val="subscript"/>
        </w:rPr>
        <w:t>n</w:t>
      </w:r>
      <w:r w:rsidRPr="005D4747">
        <w:rPr>
          <w:szCs w:val="22"/>
        </w:rPr>
        <w:t xml:space="preserve">–  najniższa cena , </w:t>
      </w:r>
    </w:p>
    <w:p w14:paraId="5BC6F1BD" w14:textId="77777777" w:rsidR="00B44885" w:rsidRPr="005D4747" w:rsidRDefault="00B44885" w:rsidP="00B44885">
      <w:pPr>
        <w:pStyle w:val="Tekstpodstawowy"/>
        <w:jc w:val="both"/>
        <w:rPr>
          <w:szCs w:val="22"/>
        </w:rPr>
      </w:pPr>
      <w:r w:rsidRPr="005D4747">
        <w:rPr>
          <w:szCs w:val="22"/>
        </w:rPr>
        <w:t>C</w:t>
      </w:r>
      <w:r w:rsidRPr="005D4747">
        <w:rPr>
          <w:szCs w:val="22"/>
          <w:vertAlign w:val="subscript"/>
        </w:rPr>
        <w:t xml:space="preserve">of.b.     </w:t>
      </w:r>
      <w:r w:rsidRPr="005D4747">
        <w:rPr>
          <w:szCs w:val="22"/>
        </w:rPr>
        <w:t xml:space="preserve">– cena oferty badanej , </w:t>
      </w:r>
    </w:p>
    <w:p w14:paraId="7A34B6E0" w14:textId="77777777" w:rsidR="00B44885" w:rsidRPr="001B5B1D" w:rsidRDefault="00B44885" w:rsidP="00B44885">
      <w:pPr>
        <w:pStyle w:val="Tekstpodstawowy"/>
        <w:ind w:left="708"/>
        <w:jc w:val="both"/>
        <w:rPr>
          <w:color w:val="000000"/>
          <w:szCs w:val="22"/>
        </w:rPr>
      </w:pPr>
    </w:p>
    <w:p w14:paraId="535899B3" w14:textId="77777777" w:rsidR="00B44885" w:rsidRPr="001B5B1D" w:rsidRDefault="00B44885" w:rsidP="00B44885">
      <w:pPr>
        <w:pStyle w:val="Tekstpodstawowy"/>
        <w:jc w:val="both"/>
        <w:rPr>
          <w:color w:val="000000"/>
          <w:szCs w:val="22"/>
        </w:rPr>
      </w:pPr>
      <w:r w:rsidRPr="001B5B1D">
        <w:rPr>
          <w:color w:val="000000"/>
          <w:szCs w:val="22"/>
        </w:rPr>
        <w:t>Największa liczba punktów wyliczonych w powyższy sposób</w:t>
      </w:r>
      <w:r>
        <w:rPr>
          <w:color w:val="000000"/>
          <w:szCs w:val="22"/>
        </w:rPr>
        <w:t xml:space="preserve"> </w:t>
      </w:r>
      <w:r w:rsidRPr="001B5B1D">
        <w:rPr>
          <w:color w:val="000000"/>
          <w:szCs w:val="22"/>
        </w:rPr>
        <w:t>decyduje o uznaniu oferty za najkorzystniejszą. W przypadku uzyskania takiej samej liczby punktów przez dwie lub więcej ofert przy wyliczeniu do dwóch miejsc po przecinku powoduje ustalenie kolejności z uwzględnieniem kolejnych miejsc po przecinku.</w:t>
      </w:r>
    </w:p>
    <w:bookmarkEnd w:id="9"/>
    <w:p w14:paraId="090D3847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5B34C3DF" w14:textId="77777777" w:rsidR="00B44885" w:rsidRPr="005D4747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5D4747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6</w:t>
      </w:r>
      <w:r w:rsidRPr="005D4747">
        <w:rPr>
          <w:rFonts w:ascii="Arial" w:hAnsi="Arial" w:cs="Arial"/>
          <w:b/>
          <w:sz w:val="22"/>
          <w:szCs w:val="22"/>
        </w:rPr>
        <w:t>. Udzielenie zamówienia</w:t>
      </w:r>
    </w:p>
    <w:p w14:paraId="124B382D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6AB6DAFB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Pr="005D4747">
        <w:rPr>
          <w:rFonts w:ascii="Arial" w:hAnsi="Arial" w:cs="Arial"/>
          <w:sz w:val="22"/>
          <w:szCs w:val="22"/>
        </w:rPr>
        <w:t xml:space="preserve">.1. Zamawiający udzieli zamówienia Wykonawcy, którego oferta odpowiada wszystkim </w:t>
      </w:r>
    </w:p>
    <w:p w14:paraId="03FBB7B6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wymaganiom określonym w Regulaminie oraz niniejszej specyfikacji istotnych warunków zamówienia i została oceniona jako najkorzystniejsza w oparciu o podane w specyfikacji kryteria wyboru.</w:t>
      </w:r>
    </w:p>
    <w:p w14:paraId="6AC38380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Pr="005D4747">
        <w:rPr>
          <w:rFonts w:ascii="Arial" w:hAnsi="Arial" w:cs="Arial"/>
          <w:sz w:val="22"/>
          <w:szCs w:val="22"/>
        </w:rPr>
        <w:t xml:space="preserve">.2. O wykluczeniu Wykonawcy, odrzuceniu oferty oraz wyborze najkorzystniejszej oferty,  </w:t>
      </w:r>
    </w:p>
    <w:p w14:paraId="6998C327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 xml:space="preserve">Zamawiający zawiadomi niezwłocznie Wykonawców, którzy złożyli oferty w przedmiotowym postępowaniu, podając uzasadnienie faktyczne i prawne. </w:t>
      </w:r>
    </w:p>
    <w:p w14:paraId="2483A076" w14:textId="77777777" w:rsidR="00B44885" w:rsidRDefault="00B44885" w:rsidP="00B44885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Pr="005D4747">
        <w:rPr>
          <w:rFonts w:ascii="Arial" w:hAnsi="Arial" w:cs="Arial"/>
          <w:sz w:val="22"/>
          <w:szCs w:val="22"/>
        </w:rPr>
        <w:t xml:space="preserve">.3. Z Wykonawcą, który złoży najkorzystniejszą ofertę zostanie podpisana umowa stanowiąca załącznik nr </w:t>
      </w:r>
      <w:r>
        <w:rPr>
          <w:rFonts w:ascii="Arial" w:hAnsi="Arial" w:cs="Arial"/>
          <w:sz w:val="22"/>
          <w:szCs w:val="22"/>
        </w:rPr>
        <w:t>3</w:t>
      </w:r>
      <w:r w:rsidRPr="005D4747">
        <w:rPr>
          <w:rFonts w:ascii="Arial" w:hAnsi="Arial" w:cs="Arial"/>
          <w:sz w:val="22"/>
          <w:szCs w:val="22"/>
        </w:rPr>
        <w:t xml:space="preserve"> do oferty. Umowa zostanie podpisana przez                                                     Zamawiającego i wybranego Wykonawcę nie wcześniej niż po upływie 3 dni po zawiadomieniu o wyborze Wykonawcy wszystkich uczestników postępowania. </w:t>
      </w:r>
    </w:p>
    <w:p w14:paraId="68AF9AEB" w14:textId="77777777" w:rsidR="00B44885" w:rsidRDefault="00B44885" w:rsidP="00B44885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14:paraId="33D71139" w14:textId="77777777" w:rsidR="00B44885" w:rsidRPr="004A146E" w:rsidRDefault="00B44885" w:rsidP="00B44885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sz w:val="22"/>
          <w:szCs w:val="22"/>
        </w:rPr>
      </w:pPr>
      <w:bookmarkStart w:id="11" w:name="_Hlk2156694"/>
      <w:r w:rsidRPr="004A146E">
        <w:rPr>
          <w:rFonts w:ascii="Arial" w:hAnsi="Arial" w:cs="Arial"/>
          <w:b/>
          <w:sz w:val="22"/>
          <w:szCs w:val="22"/>
        </w:rPr>
        <w:t xml:space="preserve">W przypadku gdy oferta najkorzystniejsza zostanie złożona przez konsorcjum, wówczas Wykonawca (Wykonawcy występujący wspólnie) przed podpisaniem umowy o udzielenie zamówienia zobowiązany jest do przedłożenia  Zamawiającemu umowy konsorcjum. Brak przedłożenia Zamawiającemu umowy konsorcjum traktowany będzie jako odmowa Wykonawcy podpisania umowy o udzielenie zamówienia.   </w:t>
      </w:r>
    </w:p>
    <w:bookmarkEnd w:id="11"/>
    <w:p w14:paraId="5CBC881B" w14:textId="77777777" w:rsidR="00B44885" w:rsidRPr="005D4747" w:rsidRDefault="00B44885" w:rsidP="00B44885">
      <w:pPr>
        <w:tabs>
          <w:tab w:val="num" w:pos="1440"/>
        </w:tabs>
        <w:jc w:val="both"/>
        <w:rPr>
          <w:rFonts w:ascii="Arial" w:hAnsi="Arial" w:cs="Arial"/>
          <w:b/>
          <w:sz w:val="22"/>
          <w:szCs w:val="22"/>
        </w:rPr>
      </w:pPr>
    </w:p>
    <w:p w14:paraId="47BE49D3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Pr="005D4747">
        <w:rPr>
          <w:rFonts w:ascii="Arial" w:hAnsi="Arial" w:cs="Arial"/>
          <w:sz w:val="22"/>
          <w:szCs w:val="22"/>
        </w:rPr>
        <w:t>.4. Zamawiający przewiduje możliwość wprowadzenia zmian do zawartej umowy w formie pisemnego aneksu na następujących warunkach:</w:t>
      </w:r>
    </w:p>
    <w:p w14:paraId="6A231192" w14:textId="77777777" w:rsidR="00B44885" w:rsidRPr="00E6732D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sz w:val="22"/>
          <w:szCs w:val="22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5E65F9C9" w14:textId="77777777" w:rsidR="00B44885" w:rsidRPr="00E6732D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sz w:val="22"/>
          <w:szCs w:val="22"/>
        </w:rPr>
        <w:t>jeżeli Wykonawca utraci zwolnienie od podatku VAT. W takim wypadku wynagrodzenie Wykonawcy zostanie powiększone o należny podatek VAT,</w:t>
      </w:r>
    </w:p>
    <w:p w14:paraId="092C7581" w14:textId="77777777" w:rsidR="00B44885" w:rsidRPr="00E6732D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sz w:val="22"/>
          <w:szCs w:val="22"/>
        </w:rPr>
        <w:t>jeżeli zmianie ulegną powszechnie obowiązujące przepisy prawa w zakresie mającym wpływ na realizację przedmiotu zamówienia lub świadczenia stron,</w:t>
      </w:r>
    </w:p>
    <w:p w14:paraId="09A49568" w14:textId="77777777" w:rsidR="00B44885" w:rsidRPr="00E6732D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sz w:val="22"/>
          <w:szCs w:val="22"/>
        </w:rPr>
        <w:t>na skutek siły wyższej zajdzie konieczność zmiany terminu wykonania zamówienia,</w:t>
      </w:r>
    </w:p>
    <w:p w14:paraId="0A046B76" w14:textId="77777777" w:rsidR="00B44885" w:rsidRPr="00E6732D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sz w:val="22"/>
          <w:szCs w:val="22"/>
        </w:rPr>
        <w:t>w przypadku innej okoliczności prawnej, ekonomicznej lub technicznej skutkującej niemożliwością wykonania lub nienależytym wykonaniem umowy zgodnie z SIWZ,</w:t>
      </w:r>
    </w:p>
    <w:p w14:paraId="669B3594" w14:textId="77777777" w:rsidR="00B44885" w:rsidRPr="00D31F84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bCs/>
          <w:sz w:val="22"/>
          <w:szCs w:val="22"/>
        </w:rPr>
        <w:lastRenderedPageBreak/>
        <w:t>jeżeli zmianie ulegną powszechnie obowiązujące przepisy prawa w zakresie mającym wpływ na realizację przedmiotu zamówienia lub świadczenia stron,</w:t>
      </w:r>
    </w:p>
    <w:p w14:paraId="4A6F716C" w14:textId="4B6CC1BD" w:rsidR="00D31F84" w:rsidRPr="00D31F84" w:rsidRDefault="00D31F84" w:rsidP="00D31F84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A420F">
        <w:rPr>
          <w:rFonts w:ascii="Arial" w:hAnsi="Arial" w:cs="Arial"/>
          <w:sz w:val="22"/>
          <w:szCs w:val="22"/>
        </w:rPr>
        <w:t>jeżeli wystąpiła konieczność wykonania zamówień dodatkowych</w:t>
      </w:r>
      <w:r>
        <w:rPr>
          <w:rFonts w:ascii="Arial" w:hAnsi="Arial" w:cs="Arial"/>
          <w:sz w:val="22"/>
          <w:szCs w:val="22"/>
        </w:rPr>
        <w:t>,</w:t>
      </w:r>
    </w:p>
    <w:p w14:paraId="6B6352F1" w14:textId="77777777" w:rsidR="00B44885" w:rsidRPr="004B2F45" w:rsidRDefault="00B44885" w:rsidP="00B4488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E6732D">
        <w:rPr>
          <w:rFonts w:ascii="Arial" w:hAnsi="Arial" w:cs="Arial"/>
          <w:bCs/>
          <w:sz w:val="22"/>
          <w:szCs w:val="22"/>
        </w:rPr>
        <w:t>jeżeli wprowadzone zmiany są korzystne dla Zamawiającego.</w:t>
      </w:r>
    </w:p>
    <w:p w14:paraId="5C71E222" w14:textId="77777777" w:rsidR="00B44885" w:rsidRPr="006F2C33" w:rsidRDefault="00B44885" w:rsidP="00B44885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7FD127D" w14:textId="77777777" w:rsidR="00B44885" w:rsidRPr="004B2F45" w:rsidRDefault="00B44885" w:rsidP="00B4488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51BD">
        <w:rPr>
          <w:rFonts w:ascii="Arial" w:hAnsi="Arial" w:cs="Arial"/>
          <w:color w:val="auto"/>
          <w:sz w:val="22"/>
          <w:szCs w:val="22"/>
        </w:rPr>
        <w:t>16.5</w:t>
      </w:r>
      <w:r w:rsidRPr="004B2F45">
        <w:rPr>
          <w:rFonts w:ascii="Arial" w:hAnsi="Arial" w:cs="Arial"/>
          <w:color w:val="auto"/>
          <w:sz w:val="22"/>
          <w:szCs w:val="22"/>
        </w:rPr>
        <w:t xml:space="preserve">. Zamawiający ma możliwość udzielenia dotychczasowemu wykonawcy zamówień dodatkowych nieprzekraczających </w:t>
      </w:r>
      <w:r>
        <w:rPr>
          <w:rFonts w:ascii="Arial" w:hAnsi="Arial" w:cs="Arial"/>
          <w:color w:val="auto"/>
          <w:sz w:val="22"/>
          <w:szCs w:val="22"/>
        </w:rPr>
        <w:t>50</w:t>
      </w:r>
      <w:r w:rsidRPr="004B2F45">
        <w:rPr>
          <w:rFonts w:ascii="Arial" w:hAnsi="Arial" w:cs="Arial"/>
          <w:color w:val="auto"/>
          <w:sz w:val="22"/>
          <w:szCs w:val="22"/>
        </w:rPr>
        <w:t>% wartości zamówienia podstawowego:</w:t>
      </w:r>
    </w:p>
    <w:p w14:paraId="62BAFA9C" w14:textId="77777777" w:rsidR="00B44885" w:rsidRPr="004B2F45" w:rsidRDefault="00B44885" w:rsidP="00B4488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A2D0B2A" w14:textId="77777777" w:rsidR="00B44885" w:rsidRPr="004B2F45" w:rsidRDefault="00B44885" w:rsidP="00B44885">
      <w:pPr>
        <w:pStyle w:val="Default"/>
        <w:numPr>
          <w:ilvl w:val="1"/>
          <w:numId w:val="24"/>
        </w:numPr>
        <w:ind w:left="993" w:hanging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>objętych zamówieniem podstawowym, jeżeli istnieje konieczność ich wykonania w większej ilości,</w:t>
      </w:r>
    </w:p>
    <w:p w14:paraId="6D121196" w14:textId="77777777" w:rsidR="00B44885" w:rsidRPr="004B2F45" w:rsidRDefault="00B44885" w:rsidP="00B44885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939A4B2" w14:textId="77777777" w:rsidR="00B44885" w:rsidRPr="004B2F45" w:rsidRDefault="00B44885" w:rsidP="00B44885">
      <w:pPr>
        <w:pStyle w:val="Default"/>
        <w:numPr>
          <w:ilvl w:val="1"/>
          <w:numId w:val="24"/>
        </w:numPr>
        <w:ind w:left="993" w:hanging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 xml:space="preserve">nieobjętych zamówieniem podstawowym, niezbędnych do jego prawidłowego wykonania, </w:t>
      </w:r>
    </w:p>
    <w:p w14:paraId="63702E95" w14:textId="77777777" w:rsidR="00B44885" w:rsidRPr="004B2F45" w:rsidRDefault="00B44885" w:rsidP="00B44885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1B7F5E0" w14:textId="77777777" w:rsidR="00B44885" w:rsidRPr="004B2F45" w:rsidRDefault="00B44885" w:rsidP="00B44885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>których wykonanie stało się konieczne na skutek sytuacji niemożliwej wcześniej do przewidzenia,</w:t>
      </w:r>
    </w:p>
    <w:p w14:paraId="696073DB" w14:textId="77777777" w:rsidR="00B44885" w:rsidRPr="004B2F45" w:rsidRDefault="00B44885" w:rsidP="00B44885">
      <w:pPr>
        <w:pStyle w:val="Default"/>
        <w:ind w:left="480" w:firstLine="22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>lub</w:t>
      </w:r>
    </w:p>
    <w:p w14:paraId="34497E76" w14:textId="77777777" w:rsidR="00B44885" w:rsidRPr="004B2F45" w:rsidRDefault="00B44885" w:rsidP="00B44885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 xml:space="preserve">z przyczyn technicznych lub gospodarczych oddzielenie zamówienia dodatkowego od zamówienia podstawowego wymagałoby poniesienia niewspółmiernie wysokich kosztów </w:t>
      </w:r>
    </w:p>
    <w:p w14:paraId="02854FE9" w14:textId="77777777" w:rsidR="00B44885" w:rsidRPr="004B2F45" w:rsidRDefault="00B44885" w:rsidP="00B44885">
      <w:pPr>
        <w:pStyle w:val="Default"/>
        <w:ind w:left="480" w:firstLine="22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 xml:space="preserve">lub </w:t>
      </w:r>
    </w:p>
    <w:p w14:paraId="4F57455B" w14:textId="77777777" w:rsidR="00B44885" w:rsidRPr="004B2F45" w:rsidRDefault="00B44885" w:rsidP="00B44885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B2F45">
        <w:rPr>
          <w:rFonts w:ascii="Arial" w:hAnsi="Arial" w:cs="Arial"/>
          <w:bCs/>
          <w:color w:val="auto"/>
          <w:sz w:val="22"/>
          <w:szCs w:val="22"/>
        </w:rPr>
        <w:t>wykonanie zamówienia podstawowego jest uzależnione od wykonania zamówienia dodatkowego.</w:t>
      </w:r>
    </w:p>
    <w:p w14:paraId="620C983D" w14:textId="77777777" w:rsidR="00B44885" w:rsidRPr="004B2F45" w:rsidRDefault="00B44885" w:rsidP="00B44885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8394763" w14:textId="77777777" w:rsidR="00B44885" w:rsidRPr="004B2F45" w:rsidRDefault="00B44885" w:rsidP="00B44885">
      <w:pPr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4B2F45">
        <w:rPr>
          <w:rFonts w:ascii="Arial" w:hAnsi="Arial" w:cs="Arial"/>
          <w:bCs/>
          <w:color w:val="000000"/>
          <w:sz w:val="22"/>
          <w:szCs w:val="22"/>
          <w:lang w:eastAsia="ar-SA"/>
        </w:rPr>
        <w:t>W przypadku udzielenia zamówień, o których mowa w lit. a) do określenia ich wartości Zamawiający przyjmie ceny jednostkowe wynikające z oferty.</w:t>
      </w:r>
    </w:p>
    <w:p w14:paraId="687451AB" w14:textId="77777777" w:rsidR="00B44885" w:rsidRDefault="00B44885" w:rsidP="00B44885">
      <w:pPr>
        <w:jc w:val="both"/>
        <w:rPr>
          <w:rFonts w:ascii="Arial" w:hAnsi="Arial" w:cs="Arial"/>
          <w:bCs/>
          <w:sz w:val="22"/>
          <w:szCs w:val="22"/>
        </w:rPr>
      </w:pPr>
      <w:r w:rsidRPr="004B2F45">
        <w:rPr>
          <w:rFonts w:ascii="Arial" w:hAnsi="Arial" w:cs="Arial"/>
          <w:bCs/>
          <w:color w:val="000000"/>
          <w:sz w:val="22"/>
          <w:szCs w:val="22"/>
          <w:lang w:eastAsia="ar-SA"/>
        </w:rPr>
        <w:t>Do określenia wynagrodzenia za  zamówienia, o których mowa w lit. b) wynagrodzenie Wykonawcy zostanie ustalone w oparciu o negocjacje stron</w:t>
      </w:r>
      <w:r w:rsidRPr="004B2F45">
        <w:rPr>
          <w:rFonts w:ascii="Arial" w:hAnsi="Arial" w:cs="Arial"/>
          <w:bCs/>
          <w:sz w:val="22"/>
          <w:szCs w:val="22"/>
        </w:rPr>
        <w:t>.</w:t>
      </w:r>
    </w:p>
    <w:p w14:paraId="408B7E16" w14:textId="77777777" w:rsidR="0027394E" w:rsidRDefault="0027394E" w:rsidP="0027394E">
      <w:pPr>
        <w:spacing w:line="259" w:lineRule="auto"/>
        <w:rPr>
          <w:rFonts w:ascii="Arial" w:hAnsi="Arial" w:cs="Arial"/>
          <w:bCs/>
          <w:sz w:val="22"/>
          <w:szCs w:val="22"/>
        </w:rPr>
      </w:pPr>
      <w:bookmarkStart w:id="12" w:name="_Toc213477059"/>
    </w:p>
    <w:p w14:paraId="00A3F8A5" w14:textId="1F649197" w:rsidR="00B44885" w:rsidRPr="004B2F45" w:rsidRDefault="00B44885" w:rsidP="0027394E">
      <w:p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4B2F45">
        <w:rPr>
          <w:rFonts w:ascii="Arial" w:hAnsi="Arial" w:cs="Arial"/>
          <w:b/>
          <w:bCs/>
          <w:sz w:val="22"/>
          <w:szCs w:val="22"/>
        </w:rPr>
        <w:t>17. Wadium.</w:t>
      </w:r>
      <w:bookmarkEnd w:id="12"/>
    </w:p>
    <w:p w14:paraId="2D86924E" w14:textId="77777777" w:rsidR="00B44885" w:rsidRPr="004B2F4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B2F45">
        <w:rPr>
          <w:rFonts w:ascii="Arial" w:hAnsi="Arial" w:cs="Arial"/>
          <w:color w:val="000000"/>
          <w:sz w:val="22"/>
          <w:szCs w:val="22"/>
        </w:rPr>
        <w:t>Zamawiający nie wymaga wniesienia wadium.</w:t>
      </w:r>
    </w:p>
    <w:p w14:paraId="1EA7954D" w14:textId="77777777" w:rsidR="00B44885" w:rsidRPr="004B2F45" w:rsidRDefault="00B44885" w:rsidP="00B44885">
      <w:pPr>
        <w:pStyle w:val="Nagwek1"/>
        <w:widowControl w:val="0"/>
        <w:suppressAutoHyphens/>
        <w:jc w:val="both"/>
        <w:rPr>
          <w:color w:val="000000"/>
          <w:szCs w:val="22"/>
        </w:rPr>
      </w:pPr>
    </w:p>
    <w:p w14:paraId="1E177D95" w14:textId="77777777" w:rsidR="00B44885" w:rsidRPr="007072BE" w:rsidRDefault="00B44885" w:rsidP="00B44885">
      <w:pPr>
        <w:pStyle w:val="Nagwek1"/>
        <w:widowControl w:val="0"/>
        <w:suppressAutoHyphens/>
        <w:jc w:val="both"/>
        <w:rPr>
          <w:color w:val="000000"/>
          <w:szCs w:val="22"/>
        </w:rPr>
      </w:pPr>
      <w:r w:rsidRPr="004B2F45">
        <w:rPr>
          <w:color w:val="000000"/>
          <w:szCs w:val="22"/>
        </w:rPr>
        <w:t>1</w:t>
      </w:r>
      <w:r>
        <w:rPr>
          <w:color w:val="000000"/>
          <w:szCs w:val="22"/>
        </w:rPr>
        <w:t>8</w:t>
      </w:r>
      <w:r w:rsidRPr="004B2F45">
        <w:rPr>
          <w:color w:val="000000"/>
          <w:szCs w:val="22"/>
        </w:rPr>
        <w:t>. Obowiązki informacyjne związane</w:t>
      </w:r>
      <w:r w:rsidRPr="007072BE">
        <w:rPr>
          <w:color w:val="000000"/>
          <w:szCs w:val="22"/>
        </w:rPr>
        <w:t xml:space="preserve"> z przetwarzaniem danych osobowych.</w:t>
      </w:r>
    </w:p>
    <w:p w14:paraId="06398DB8" w14:textId="77777777" w:rsidR="00B44885" w:rsidRPr="007072BE" w:rsidRDefault="00B44885" w:rsidP="00B4488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8FE79BC" w14:textId="77777777" w:rsidR="00B44885" w:rsidRPr="007072BE" w:rsidRDefault="00B44885" w:rsidP="00B4488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Zamawiający oświadcza, że w związku z wejściem w życie z dniem 25 maja 2018 roku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Dziennik Urzędowy UE L 119, zwane w dalszej części zapytania o cenę RODO) Zakład Wodociągów i Kanalizacji Sp. z o.o. w Świnoujściu zapewniał będzie określone w tych przepisach standardy ochrony i właściwego postępowania z danymi osobowymi.</w:t>
      </w:r>
    </w:p>
    <w:p w14:paraId="05911819" w14:textId="77777777" w:rsidR="00B44885" w:rsidRPr="007072BE" w:rsidRDefault="00B44885" w:rsidP="00B4488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 xml:space="preserve">Zgodnie z art. 13 ust. 1 i 2 RODO Zamawiający informuje, że: </w:t>
      </w:r>
    </w:p>
    <w:p w14:paraId="2A563D5E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Zakład Wodociągów i Kanalizacji Sp. z o.o. – siedziba: 72-600 Świnoujście, ul. Kołłątaja 4 jest Administratorem Danych Osobowych;</w:t>
      </w:r>
    </w:p>
    <w:p w14:paraId="497D0129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pozyskane dane osobowe będą przetwarzane przez ZWiK Spółka z o.o. w Świnoujściu, jako Administratora Danych w celu związanym z realizacją niniejszego zamówienia;</w:t>
      </w:r>
    </w:p>
    <w:p w14:paraId="5BA25CB5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dane osobowe będą przechowywane przez okres 4 lat od dnia zakończenia postępowania o udzielenie zamówienia, a jeżeli w wyniku postępowania zostanie zawarta umowa – do czasu przedawnienia roszczeń związanych z realizacją umowy;</w:t>
      </w:r>
    </w:p>
    <w:p w14:paraId="7ECB6B49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w odniesieniu do zgromadzonych danych osobowych w związku z postępowaniem, decyzje nie będą podejmowane w sposób zautomatyzowany, stosowanie do art. 22 RODO;</w:t>
      </w:r>
    </w:p>
    <w:p w14:paraId="5CDFC00F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lastRenderedPageBreak/>
        <w:t>Zamawiający z dniem 25 maja 2018 r. wyznaczył Inspektora Ochrony Danych, z którym skontaktować można się:</w:t>
      </w:r>
    </w:p>
    <w:p w14:paraId="0ED7F910" w14:textId="77777777" w:rsidR="00B44885" w:rsidRPr="007072BE" w:rsidRDefault="00B44885" w:rsidP="00B44885">
      <w:pPr>
        <w:numPr>
          <w:ilvl w:val="0"/>
          <w:numId w:val="13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 xml:space="preserve">telefonicznie: nr (91) 321-45-31 / 321-42-86 / 321-35-24 </w:t>
      </w:r>
    </w:p>
    <w:p w14:paraId="0E7A86B9" w14:textId="77777777" w:rsidR="00B44885" w:rsidRPr="007072BE" w:rsidRDefault="00B44885" w:rsidP="00B44885">
      <w:pPr>
        <w:numPr>
          <w:ilvl w:val="0"/>
          <w:numId w:val="13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pocztą tradycyjną: na adres 72-600 Świnoujście, ul. Kołłątaja 4</w:t>
      </w:r>
    </w:p>
    <w:p w14:paraId="0D8F2B9F" w14:textId="77777777" w:rsidR="00B44885" w:rsidRPr="007072BE" w:rsidRDefault="00B44885" w:rsidP="00B44885">
      <w:pPr>
        <w:numPr>
          <w:ilvl w:val="0"/>
          <w:numId w:val="13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 xml:space="preserve">pocztą elektroniczną: na adres e-mail </w:t>
      </w:r>
      <w:hyperlink r:id="rId20" w:history="1">
        <w:r w:rsidRPr="007072BE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zwik@zwik.fn.pl</w:t>
        </w:r>
      </w:hyperlink>
      <w:r w:rsidRPr="007072BE"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t xml:space="preserve">; </w:t>
      </w:r>
      <w:hyperlink r:id="rId21" w:history="1">
        <w:r w:rsidRPr="007072BE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iod@zwik.fn.pl</w:t>
        </w:r>
      </w:hyperlink>
      <w:r w:rsidRPr="007072BE"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t xml:space="preserve"> </w:t>
      </w:r>
    </w:p>
    <w:p w14:paraId="48892005" w14:textId="77777777" w:rsidR="00B44885" w:rsidRPr="007072BE" w:rsidRDefault="00B44885" w:rsidP="00B44885">
      <w:pPr>
        <w:numPr>
          <w:ilvl w:val="0"/>
          <w:numId w:val="13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osobiście: w siedzibie Spółki w Świnoujściu przy ul. Kołłątaja 4.</w:t>
      </w:r>
    </w:p>
    <w:p w14:paraId="4F9E2E91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posiada Pani/Pan:</w:t>
      </w:r>
    </w:p>
    <w:p w14:paraId="026D46D9" w14:textId="77777777" w:rsidR="00B44885" w:rsidRPr="007072BE" w:rsidRDefault="00B44885" w:rsidP="00B44885">
      <w:pPr>
        <w:numPr>
          <w:ilvl w:val="0"/>
          <w:numId w:val="1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na podstawie art. 15 RODO prawo dostępu do danych osobowych Pani/Pana dotyczących;</w:t>
      </w:r>
    </w:p>
    <w:p w14:paraId="3543A1F7" w14:textId="77777777" w:rsidR="00B44885" w:rsidRPr="007072BE" w:rsidRDefault="00B44885" w:rsidP="00B44885">
      <w:pPr>
        <w:numPr>
          <w:ilvl w:val="0"/>
          <w:numId w:val="1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na podstawie art. 16 RODO prawo do sprostowania Pani/Pana danych osobowych*;</w:t>
      </w:r>
    </w:p>
    <w:p w14:paraId="7EA93DDF" w14:textId="77777777" w:rsidR="00B44885" w:rsidRPr="007072BE" w:rsidRDefault="00B44885" w:rsidP="00B44885">
      <w:pPr>
        <w:numPr>
          <w:ilvl w:val="0"/>
          <w:numId w:val="1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3DB78D3F" w14:textId="77777777" w:rsidR="00B44885" w:rsidRPr="007072BE" w:rsidRDefault="00B44885" w:rsidP="00B44885">
      <w:pPr>
        <w:numPr>
          <w:ilvl w:val="0"/>
          <w:numId w:val="1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prawo do wniesienia skargi do Prezesa Urzędu Ochrony Danych Osobowych, gdy uzna Pani/Pan, że przetwarzanie danych osobowych Pani/Pana dotyczących narusza przepisy RODO.</w:t>
      </w:r>
    </w:p>
    <w:p w14:paraId="45B27FD4" w14:textId="77777777" w:rsidR="00B44885" w:rsidRPr="007072BE" w:rsidRDefault="00B44885" w:rsidP="00B44885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nie przysługuje Pani/Panu:</w:t>
      </w:r>
    </w:p>
    <w:p w14:paraId="6BDECEF7" w14:textId="77777777" w:rsidR="00B44885" w:rsidRPr="007072BE" w:rsidRDefault="00B44885" w:rsidP="00B44885">
      <w:pPr>
        <w:numPr>
          <w:ilvl w:val="0"/>
          <w:numId w:val="1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w związku z art. 17 ust. 3 lit. b, d lub e RODO prawo do usunięcia danych osobowych;</w:t>
      </w:r>
    </w:p>
    <w:p w14:paraId="5DB6C999" w14:textId="77777777" w:rsidR="00B44885" w:rsidRPr="007072BE" w:rsidRDefault="00B44885" w:rsidP="00B44885">
      <w:pPr>
        <w:numPr>
          <w:ilvl w:val="0"/>
          <w:numId w:val="1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prawo do przenoszenia danych osobowych, o którym mowa w art. 20 RODO;</w:t>
      </w:r>
    </w:p>
    <w:p w14:paraId="4860D3C4" w14:textId="77777777" w:rsidR="00B44885" w:rsidRPr="007072BE" w:rsidRDefault="00B44885" w:rsidP="00B44885">
      <w:pPr>
        <w:numPr>
          <w:ilvl w:val="0"/>
          <w:numId w:val="1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72BE">
        <w:rPr>
          <w:rFonts w:ascii="Arial" w:eastAsia="Calibri" w:hAnsi="Arial" w:cs="Arial"/>
          <w:sz w:val="22"/>
          <w:szCs w:val="22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14:paraId="45A8D03B" w14:textId="77777777" w:rsidR="00B44885" w:rsidRPr="007072BE" w:rsidRDefault="00B44885" w:rsidP="00B44885">
      <w:pPr>
        <w:jc w:val="both"/>
        <w:rPr>
          <w:rFonts w:ascii="Arial" w:hAnsi="Arial" w:cs="Arial"/>
        </w:rPr>
      </w:pPr>
    </w:p>
    <w:p w14:paraId="784952F4" w14:textId="77777777" w:rsidR="00B44885" w:rsidRPr="007072BE" w:rsidRDefault="00B44885" w:rsidP="00B44885">
      <w:pPr>
        <w:jc w:val="both"/>
        <w:rPr>
          <w:rFonts w:ascii="Arial" w:hAnsi="Arial" w:cs="Arial"/>
          <w:sz w:val="20"/>
          <w:szCs w:val="20"/>
        </w:rPr>
      </w:pPr>
      <w:r w:rsidRPr="007072BE">
        <w:rPr>
          <w:rFonts w:ascii="Arial" w:hAnsi="Arial" w:cs="Arial"/>
          <w:sz w:val="20"/>
          <w:szCs w:val="20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0004D95" w14:textId="77777777" w:rsidR="00B44885" w:rsidRPr="007072BE" w:rsidRDefault="00B44885" w:rsidP="00B44885">
      <w:pPr>
        <w:jc w:val="both"/>
        <w:rPr>
          <w:rFonts w:ascii="Arial" w:hAnsi="Arial" w:cs="Arial"/>
          <w:sz w:val="20"/>
          <w:szCs w:val="20"/>
        </w:rPr>
      </w:pPr>
      <w:r w:rsidRPr="007072BE">
        <w:rPr>
          <w:rFonts w:ascii="Arial" w:hAnsi="Arial" w:cs="Arial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6AD192F" w14:textId="77777777" w:rsidR="00B44885" w:rsidRDefault="00B44885" w:rsidP="00B44885">
      <w:pPr>
        <w:jc w:val="both"/>
        <w:rPr>
          <w:rFonts w:ascii="Arial" w:hAnsi="Arial" w:cs="Arial"/>
          <w:b/>
        </w:rPr>
      </w:pPr>
    </w:p>
    <w:p w14:paraId="09ABE191" w14:textId="77777777" w:rsidR="00B44885" w:rsidRDefault="00B44885" w:rsidP="00B44885">
      <w:pPr>
        <w:jc w:val="both"/>
        <w:rPr>
          <w:rFonts w:ascii="Arial" w:hAnsi="Arial" w:cs="Arial"/>
          <w:b/>
        </w:rPr>
      </w:pPr>
    </w:p>
    <w:p w14:paraId="21F921B6" w14:textId="77777777" w:rsidR="00B44885" w:rsidRDefault="00B44885" w:rsidP="00B44885">
      <w:pPr>
        <w:jc w:val="both"/>
        <w:rPr>
          <w:rFonts w:ascii="Arial" w:hAnsi="Arial" w:cs="Arial"/>
        </w:rPr>
      </w:pPr>
      <w:r w:rsidRPr="005D4747">
        <w:rPr>
          <w:rFonts w:ascii="Arial" w:hAnsi="Arial" w:cs="Arial"/>
          <w:b/>
          <w:sz w:val="22"/>
          <w:szCs w:val="22"/>
        </w:rPr>
        <w:t>Wykaz załączników do oferty:</w:t>
      </w:r>
    </w:p>
    <w:p w14:paraId="6D8F1922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- </w:t>
      </w:r>
      <w:r w:rsidRPr="00377CED">
        <w:rPr>
          <w:rFonts w:ascii="Arial" w:hAnsi="Arial" w:cs="Arial"/>
          <w:b/>
          <w:bCs/>
          <w:sz w:val="22"/>
          <w:szCs w:val="22"/>
        </w:rPr>
        <w:t>załącznik nr 1 do oferty</w:t>
      </w:r>
      <w:r>
        <w:rPr>
          <w:rFonts w:ascii="Arial" w:hAnsi="Arial" w:cs="Arial"/>
          <w:sz w:val="22"/>
          <w:szCs w:val="22"/>
        </w:rPr>
        <w:t xml:space="preserve"> - </w:t>
      </w:r>
      <w:r w:rsidRPr="001454A2">
        <w:rPr>
          <w:rFonts w:ascii="Arial" w:hAnsi="Arial" w:cs="Arial"/>
          <w:sz w:val="22"/>
          <w:szCs w:val="22"/>
        </w:rPr>
        <w:t>oświadczenie Wykonawcy o spełnianiu warunków udziału w postępowaniu</w:t>
      </w:r>
      <w:r>
        <w:rPr>
          <w:rFonts w:ascii="Arial" w:hAnsi="Arial" w:cs="Arial"/>
          <w:sz w:val="22"/>
          <w:szCs w:val="22"/>
        </w:rPr>
        <w:t>,</w:t>
      </w:r>
    </w:p>
    <w:p w14:paraId="25C41B46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377CED">
        <w:rPr>
          <w:rFonts w:ascii="Arial" w:hAnsi="Arial" w:cs="Arial"/>
          <w:sz w:val="22"/>
          <w:szCs w:val="22"/>
        </w:rPr>
        <w:t xml:space="preserve"> </w:t>
      </w:r>
      <w:r w:rsidRPr="00377CED">
        <w:rPr>
          <w:rFonts w:ascii="Arial" w:hAnsi="Arial" w:cs="Arial"/>
          <w:b/>
          <w:sz w:val="22"/>
          <w:szCs w:val="22"/>
        </w:rPr>
        <w:t xml:space="preserve">załącznik nr 2 do oferty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Pr="001454A2">
        <w:rPr>
          <w:rFonts w:ascii="Arial" w:hAnsi="Arial" w:cs="Arial"/>
          <w:sz w:val="22"/>
          <w:szCs w:val="22"/>
        </w:rPr>
        <w:t>formularz wyceny</w:t>
      </w:r>
      <w:r>
        <w:rPr>
          <w:rFonts w:ascii="Arial" w:hAnsi="Arial" w:cs="Arial"/>
          <w:sz w:val="22"/>
          <w:szCs w:val="22"/>
        </w:rPr>
        <w:t>,</w:t>
      </w:r>
    </w:p>
    <w:p w14:paraId="6F5711E3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77CED">
        <w:rPr>
          <w:rFonts w:ascii="Arial" w:hAnsi="Arial" w:cs="Arial"/>
          <w:b/>
          <w:bCs/>
          <w:sz w:val="22"/>
          <w:szCs w:val="22"/>
        </w:rPr>
        <w:t xml:space="preserve">załącznik nr 3 do </w:t>
      </w:r>
      <w:r w:rsidRPr="001454A2">
        <w:rPr>
          <w:rFonts w:ascii="Arial" w:hAnsi="Arial" w:cs="Arial"/>
          <w:b/>
          <w:bCs/>
          <w:sz w:val="22"/>
          <w:szCs w:val="22"/>
        </w:rPr>
        <w:t>oferty</w:t>
      </w:r>
      <w:r>
        <w:rPr>
          <w:rFonts w:ascii="Arial" w:hAnsi="Arial" w:cs="Arial"/>
          <w:sz w:val="22"/>
          <w:szCs w:val="22"/>
        </w:rPr>
        <w:t xml:space="preserve"> - </w:t>
      </w:r>
      <w:r w:rsidRPr="00377CED">
        <w:rPr>
          <w:rFonts w:ascii="Arial" w:hAnsi="Arial" w:cs="Arial"/>
          <w:sz w:val="22"/>
          <w:szCs w:val="22"/>
        </w:rPr>
        <w:t>projekt umowy</w:t>
      </w:r>
      <w:r>
        <w:rPr>
          <w:rFonts w:ascii="Arial" w:hAnsi="Arial" w:cs="Arial"/>
          <w:sz w:val="22"/>
          <w:szCs w:val="22"/>
        </w:rPr>
        <w:t>,</w:t>
      </w:r>
    </w:p>
    <w:p w14:paraId="7A5619E9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b/>
          <w:sz w:val="22"/>
          <w:szCs w:val="22"/>
        </w:rPr>
        <w:t>załącznik nr 4 do oferty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77CED">
        <w:rPr>
          <w:rFonts w:ascii="Arial" w:hAnsi="Arial" w:cs="Arial"/>
          <w:bCs/>
          <w:sz w:val="22"/>
          <w:szCs w:val="22"/>
        </w:rPr>
        <w:t>- w</w:t>
      </w:r>
      <w:r w:rsidRPr="001454A2">
        <w:rPr>
          <w:rFonts w:ascii="Arial" w:hAnsi="Arial" w:cs="Arial"/>
          <w:sz w:val="22"/>
          <w:szCs w:val="22"/>
        </w:rPr>
        <w:t>ykaz z określeniem części zamówienia, które wykonawca zamierza powierzyć podwykonawcom lub oświadczenie Wykonawcy o wykonaniu zamówienia własnymi siłami</w:t>
      </w:r>
      <w:r>
        <w:rPr>
          <w:rFonts w:ascii="Arial" w:hAnsi="Arial" w:cs="Arial"/>
          <w:sz w:val="22"/>
          <w:szCs w:val="22"/>
        </w:rPr>
        <w:t>,</w:t>
      </w:r>
      <w:r w:rsidRPr="001454A2">
        <w:rPr>
          <w:rFonts w:ascii="Arial" w:hAnsi="Arial" w:cs="Arial"/>
          <w:sz w:val="22"/>
          <w:szCs w:val="22"/>
        </w:rPr>
        <w:t xml:space="preserve"> </w:t>
      </w:r>
    </w:p>
    <w:p w14:paraId="542D07F0" w14:textId="77777777" w:rsidR="00B44885" w:rsidRPr="00B23A00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b/>
          <w:color w:val="000000"/>
          <w:sz w:val="22"/>
          <w:szCs w:val="22"/>
        </w:rPr>
        <w:t>załącznik nr 5 do oferty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9424C"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454A2">
        <w:rPr>
          <w:rFonts w:ascii="Arial" w:hAnsi="Arial" w:cs="Arial"/>
          <w:color w:val="000000"/>
          <w:sz w:val="22"/>
          <w:szCs w:val="22"/>
        </w:rPr>
        <w:t xml:space="preserve">oświadczenie, że Wykonawca dysponuje osobą/*osobami </w:t>
      </w:r>
      <w:r w:rsidRPr="00B23A00">
        <w:rPr>
          <w:rFonts w:ascii="Arial" w:hAnsi="Arial" w:cs="Arial"/>
          <w:color w:val="000000"/>
          <w:sz w:val="22"/>
          <w:szCs w:val="22"/>
        </w:rPr>
        <w:t>posiadającymi dyplom uprawnionego geodety,</w:t>
      </w:r>
    </w:p>
    <w:p w14:paraId="5E966B9C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B23A00">
        <w:rPr>
          <w:rFonts w:ascii="Arial" w:hAnsi="Arial" w:cs="Arial"/>
          <w:color w:val="000000"/>
          <w:sz w:val="22"/>
          <w:szCs w:val="22"/>
        </w:rPr>
        <w:t xml:space="preserve">- </w:t>
      </w:r>
      <w:r w:rsidRPr="00B23A00">
        <w:rPr>
          <w:rFonts w:ascii="Arial" w:hAnsi="Arial" w:cs="Arial"/>
          <w:b/>
          <w:sz w:val="22"/>
          <w:szCs w:val="22"/>
        </w:rPr>
        <w:t xml:space="preserve">załącznik nr 6 do oferty </w:t>
      </w:r>
      <w:r w:rsidRPr="00B23A00">
        <w:rPr>
          <w:rFonts w:ascii="Arial" w:hAnsi="Arial" w:cs="Arial"/>
          <w:bCs/>
          <w:sz w:val="22"/>
          <w:szCs w:val="22"/>
        </w:rPr>
        <w:t>-</w:t>
      </w:r>
      <w:r w:rsidRPr="00B23A00">
        <w:rPr>
          <w:rFonts w:ascii="Arial" w:hAnsi="Arial" w:cs="Arial"/>
          <w:b/>
          <w:sz w:val="22"/>
          <w:szCs w:val="22"/>
        </w:rPr>
        <w:t xml:space="preserve"> </w:t>
      </w:r>
      <w:r w:rsidRPr="00B23A00">
        <w:rPr>
          <w:rFonts w:ascii="Arial" w:hAnsi="Arial" w:cs="Arial"/>
          <w:sz w:val="22"/>
          <w:szCs w:val="22"/>
        </w:rPr>
        <w:t>oświadczenie, że Wykonawca zobowiązuje się do opracowywania map do celów projektowych oraz dla potrzeb realizacji pozostałych zadań wraz z wtórnikiem mapy zasadniczej w postaci analogowej oraz w postaci rastra zarejestrowanego w Miejskim Ośrodku Dokumentacji Geodezyjnej i Kartograficznej,</w:t>
      </w:r>
    </w:p>
    <w:p w14:paraId="4BAB2F51" w14:textId="4F172CED" w:rsidR="00B44885" w:rsidRPr="00AC31B0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- </w:t>
      </w:r>
      <w:r w:rsidRPr="00C9424C">
        <w:rPr>
          <w:rFonts w:ascii="Arial" w:hAnsi="Arial" w:cs="Arial"/>
          <w:b/>
          <w:color w:val="000000"/>
          <w:sz w:val="22"/>
          <w:szCs w:val="22"/>
        </w:rPr>
        <w:t>załącznik nr 7 do oferty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- </w:t>
      </w:r>
      <w:r w:rsidRPr="001454A2">
        <w:rPr>
          <w:rFonts w:ascii="Arial" w:hAnsi="Arial" w:cs="Arial"/>
          <w:color w:val="000000"/>
          <w:sz w:val="22"/>
          <w:szCs w:val="22"/>
        </w:rPr>
        <w:t xml:space="preserve">oświadczenie, że Wykonawca posiada aktualną polisę ubezpieczeniową z sumą ubezpieczenia na jedno lub wszystkie zdarzenia w wysokości co najmniej </w:t>
      </w:r>
      <w:r>
        <w:rPr>
          <w:rFonts w:ascii="Arial" w:hAnsi="Arial" w:cs="Arial"/>
          <w:sz w:val="22"/>
          <w:szCs w:val="22"/>
        </w:rPr>
        <w:t>5</w:t>
      </w:r>
      <w:r w:rsidRPr="001454A2">
        <w:rPr>
          <w:rFonts w:ascii="Arial" w:hAnsi="Arial" w:cs="Arial"/>
          <w:sz w:val="22"/>
          <w:szCs w:val="22"/>
        </w:rPr>
        <w:t>0 000,00</w:t>
      </w:r>
      <w:r w:rsidRPr="001454A2">
        <w:rPr>
          <w:rFonts w:ascii="Arial" w:hAnsi="Arial" w:cs="Arial"/>
          <w:color w:val="00B0F0"/>
          <w:sz w:val="22"/>
          <w:szCs w:val="22"/>
        </w:rPr>
        <w:t xml:space="preserve"> </w:t>
      </w:r>
      <w:r w:rsidRPr="001454A2">
        <w:rPr>
          <w:rFonts w:ascii="Arial" w:hAnsi="Arial" w:cs="Arial"/>
          <w:sz w:val="22"/>
          <w:szCs w:val="22"/>
        </w:rPr>
        <w:t>zł</w:t>
      </w:r>
      <w:r w:rsidRPr="001454A2">
        <w:rPr>
          <w:rFonts w:ascii="Arial" w:hAnsi="Arial" w:cs="Arial"/>
          <w:color w:val="000000"/>
          <w:sz w:val="22"/>
          <w:szCs w:val="22"/>
        </w:rPr>
        <w:t xml:space="preserve"> (Polisa do wglądu przed podpisaniem umowy)</w:t>
      </w:r>
      <w:r w:rsidR="00AC31B0">
        <w:rPr>
          <w:rFonts w:ascii="Arial" w:hAnsi="Arial" w:cs="Arial"/>
          <w:color w:val="000000"/>
          <w:sz w:val="22"/>
          <w:szCs w:val="22"/>
        </w:rPr>
        <w:t xml:space="preserve"> </w:t>
      </w:r>
      <w:r w:rsidR="00AC31B0" w:rsidRPr="00AC31B0">
        <w:rPr>
          <w:rFonts w:ascii="Arial" w:hAnsi="Arial" w:cs="Arial"/>
          <w:color w:val="000000"/>
          <w:sz w:val="22"/>
          <w:szCs w:val="22"/>
        </w:rPr>
        <w:t>oraz że s</w:t>
      </w:r>
      <w:r w:rsidR="00AC31B0" w:rsidRPr="00AC31B0">
        <w:rPr>
          <w:rFonts w:ascii="Arial" w:hAnsi="Arial" w:cs="Arial"/>
          <w:sz w:val="22"/>
          <w:szCs w:val="22"/>
        </w:rPr>
        <w:t>uma ubezpieczenia nie została skonsumowana przez inne roszczenia i stanowi zabezpieczenie w pełnej wysokości</w:t>
      </w:r>
      <w:r w:rsidR="00AC31B0">
        <w:rPr>
          <w:rFonts w:ascii="Arial" w:hAnsi="Arial" w:cs="Arial"/>
          <w:sz w:val="22"/>
          <w:szCs w:val="22"/>
        </w:rPr>
        <w:t>,</w:t>
      </w:r>
    </w:p>
    <w:p w14:paraId="014302A2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- </w:t>
      </w:r>
      <w:r w:rsidRPr="001454A2">
        <w:rPr>
          <w:rFonts w:ascii="Arial" w:hAnsi="Arial" w:cs="Arial"/>
          <w:b/>
          <w:sz w:val="22"/>
          <w:szCs w:val="22"/>
        </w:rPr>
        <w:t>załącznik nr 8</w:t>
      </w:r>
      <w:r w:rsidRPr="001454A2"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b/>
          <w:sz w:val="22"/>
          <w:szCs w:val="22"/>
        </w:rPr>
        <w:t>do oferty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1454A2">
        <w:rPr>
          <w:rFonts w:ascii="Arial" w:hAnsi="Arial" w:cs="Arial"/>
          <w:sz w:val="22"/>
          <w:szCs w:val="22"/>
        </w:rPr>
        <w:t>oświadczenie, że urzędujący członek organu zarządzającego Wykonawcy nie został prawomocnie skazany za przestępstwo popełnione w związku z</w:t>
      </w:r>
      <w:r>
        <w:rPr>
          <w:rFonts w:ascii="Arial" w:hAnsi="Arial" w:cs="Arial"/>
          <w:sz w:val="22"/>
          <w:szCs w:val="22"/>
        </w:rPr>
        <w:t> </w:t>
      </w:r>
      <w:r w:rsidRPr="001454A2">
        <w:rPr>
          <w:rFonts w:ascii="Arial" w:hAnsi="Arial" w:cs="Arial"/>
          <w:sz w:val="22"/>
          <w:szCs w:val="22"/>
        </w:rPr>
        <w:t>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</w:t>
      </w:r>
      <w:r>
        <w:rPr>
          <w:rFonts w:ascii="Arial" w:hAnsi="Arial" w:cs="Arial"/>
          <w:sz w:val="22"/>
          <w:szCs w:val="22"/>
        </w:rPr>
        <w:t>,</w:t>
      </w:r>
      <w:r w:rsidRPr="001454A2">
        <w:rPr>
          <w:rFonts w:ascii="Arial" w:hAnsi="Arial" w:cs="Arial"/>
          <w:sz w:val="22"/>
          <w:szCs w:val="22"/>
        </w:rPr>
        <w:t xml:space="preserve"> </w:t>
      </w:r>
    </w:p>
    <w:p w14:paraId="02C8A9EB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b/>
          <w:sz w:val="22"/>
          <w:szCs w:val="22"/>
        </w:rPr>
        <w:t>załącznik nr 9 do oferty</w:t>
      </w:r>
      <w:r w:rsidRPr="001454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sz w:val="22"/>
          <w:szCs w:val="22"/>
        </w:rPr>
        <w:t>oświadczenie, że sąd w stosunku do Wykonawcy ( podmiotu zbiorowego ) nie orzekł zakazu ubiegania się o zamówienia,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,</w:t>
      </w:r>
      <w:r w:rsidRPr="001454A2">
        <w:rPr>
          <w:rFonts w:ascii="Arial" w:hAnsi="Arial" w:cs="Arial"/>
          <w:sz w:val="22"/>
          <w:szCs w:val="22"/>
        </w:rPr>
        <w:t xml:space="preserve"> </w:t>
      </w:r>
    </w:p>
    <w:p w14:paraId="672B3E2A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b/>
          <w:sz w:val="22"/>
          <w:szCs w:val="22"/>
        </w:rPr>
        <w:t>załącznik nr 10 do oferty</w:t>
      </w:r>
      <w:r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sz w:val="22"/>
          <w:szCs w:val="22"/>
        </w:rPr>
        <w:t>oświadczenie, że Wykonawca nie zalega z uiszczaniem podatków, opłat lub składek na ubezpieczenie społeczne lub zdrowotne</w:t>
      </w:r>
      <w:r>
        <w:rPr>
          <w:rFonts w:ascii="Arial" w:hAnsi="Arial" w:cs="Arial"/>
          <w:sz w:val="22"/>
          <w:szCs w:val="22"/>
        </w:rPr>
        <w:t>,</w:t>
      </w:r>
    </w:p>
    <w:p w14:paraId="350DC192" w14:textId="3E11D69F" w:rsidR="00B23A00" w:rsidRPr="00B23A00" w:rsidRDefault="00B23A00" w:rsidP="00B23A00">
      <w:pPr>
        <w:jc w:val="both"/>
        <w:rPr>
          <w:rFonts w:ascii="Arial" w:hAnsi="Arial" w:cs="Arial"/>
          <w:b/>
          <w:sz w:val="22"/>
          <w:szCs w:val="22"/>
        </w:rPr>
      </w:pPr>
      <w:r w:rsidRPr="00B23A00">
        <w:rPr>
          <w:rFonts w:ascii="Arial" w:hAnsi="Arial" w:cs="Arial"/>
          <w:b/>
          <w:bCs/>
          <w:sz w:val="22"/>
          <w:szCs w:val="22"/>
        </w:rPr>
        <w:t xml:space="preserve">- załącznik nr 11 do oferty - </w:t>
      </w:r>
      <w:r w:rsidRPr="00B23A00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B23A00">
        <w:rPr>
          <w:rStyle w:val="markedcontent"/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(Dz.U. 2023 poz. 1497 z poźn. zm.)</w:t>
      </w:r>
      <w:r w:rsidRPr="00B23A00">
        <w:rPr>
          <w:rStyle w:val="markedcontent"/>
          <w:rFonts w:ascii="Arial" w:hAnsi="Arial" w:cs="Arial"/>
          <w:b/>
          <w:bCs/>
          <w:sz w:val="22"/>
          <w:szCs w:val="22"/>
        </w:rPr>
        <w:t>,</w:t>
      </w:r>
    </w:p>
    <w:p w14:paraId="00FCB387" w14:textId="2FE79F44" w:rsidR="00B4488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454A2">
        <w:rPr>
          <w:rFonts w:ascii="Arial" w:hAnsi="Arial" w:cs="Arial"/>
          <w:b/>
          <w:sz w:val="22"/>
          <w:szCs w:val="22"/>
        </w:rPr>
        <w:t>załącznik nr 1</w:t>
      </w:r>
      <w:r w:rsidR="00B23A00">
        <w:rPr>
          <w:rFonts w:ascii="Arial" w:hAnsi="Arial" w:cs="Arial"/>
          <w:b/>
          <w:sz w:val="22"/>
          <w:szCs w:val="22"/>
        </w:rPr>
        <w:t>2</w:t>
      </w:r>
      <w:r w:rsidRPr="001454A2">
        <w:rPr>
          <w:rFonts w:ascii="Arial" w:hAnsi="Arial" w:cs="Arial"/>
          <w:b/>
          <w:sz w:val="22"/>
          <w:szCs w:val="22"/>
        </w:rPr>
        <w:t xml:space="preserve"> do oferty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-</w:t>
      </w:r>
      <w:r w:rsidRPr="001454A2">
        <w:rPr>
          <w:rFonts w:ascii="Arial" w:hAnsi="Arial" w:cs="Arial"/>
          <w:sz w:val="22"/>
          <w:szCs w:val="22"/>
        </w:rPr>
        <w:t xml:space="preserve"> </w:t>
      </w:r>
      <w:r w:rsidRPr="00B44885">
        <w:rPr>
          <w:rFonts w:ascii="Arial" w:hAnsi="Arial" w:cs="Arial"/>
          <w:sz w:val="22"/>
          <w:szCs w:val="22"/>
        </w:rPr>
        <w:t xml:space="preserve"> </w:t>
      </w:r>
      <w:r w:rsidRPr="001454A2">
        <w:rPr>
          <w:rFonts w:ascii="Arial" w:hAnsi="Arial" w:cs="Arial"/>
          <w:sz w:val="22"/>
          <w:szCs w:val="22"/>
        </w:rPr>
        <w:t xml:space="preserve">oświadczenie </w:t>
      </w:r>
      <w:r w:rsidRPr="001454A2">
        <w:rPr>
          <w:rFonts w:ascii="Arial" w:hAnsi="Arial" w:cs="Arial"/>
          <w:color w:val="000000"/>
          <w:sz w:val="22"/>
          <w:szCs w:val="22"/>
        </w:rPr>
        <w:t>wykonawcy w zakresie wypełnienia obowiązków informacyjnych przewidzianych w art. 13 lub art. 14 RODO</w:t>
      </w:r>
    </w:p>
    <w:p w14:paraId="797FFA3C" w14:textId="77777777" w:rsidR="00B44885" w:rsidRPr="00C9424C" w:rsidRDefault="00B44885" w:rsidP="00B44885">
      <w:pPr>
        <w:jc w:val="both"/>
        <w:rPr>
          <w:rFonts w:ascii="Arial" w:hAnsi="Arial" w:cs="Arial"/>
          <w:bCs/>
          <w:sz w:val="22"/>
          <w:szCs w:val="22"/>
        </w:rPr>
      </w:pPr>
    </w:p>
    <w:p w14:paraId="3DAFD8D8" w14:textId="77777777" w:rsidR="00B44885" w:rsidRPr="001454A2" w:rsidRDefault="00B44885" w:rsidP="00B44885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1E1E9E07" w14:textId="77777777" w:rsidR="00B44885" w:rsidRPr="00762DF4" w:rsidRDefault="00B44885" w:rsidP="00B44885">
      <w:pPr>
        <w:rPr>
          <w:rFonts w:ascii="Arial" w:hAnsi="Arial" w:cs="Arial"/>
          <w:b/>
          <w:color w:val="0070C0"/>
          <w:sz w:val="22"/>
          <w:szCs w:val="22"/>
        </w:rPr>
      </w:pPr>
    </w:p>
    <w:p w14:paraId="17A137EE" w14:textId="77777777" w:rsidR="00B44885" w:rsidRPr="00762DF4" w:rsidRDefault="00B44885" w:rsidP="00B44885">
      <w:pPr>
        <w:rPr>
          <w:rFonts w:ascii="Arial" w:hAnsi="Arial" w:cs="Arial"/>
          <w:b/>
          <w:color w:val="0070C0"/>
          <w:sz w:val="22"/>
          <w:szCs w:val="22"/>
        </w:rPr>
      </w:pPr>
    </w:p>
    <w:p w14:paraId="1EEB6095" w14:textId="77777777" w:rsidR="00B44885" w:rsidRDefault="00B44885" w:rsidP="00B44885">
      <w:pPr>
        <w:rPr>
          <w:b/>
        </w:rPr>
      </w:pPr>
    </w:p>
    <w:p w14:paraId="46E4F3AB" w14:textId="77777777" w:rsidR="00B44885" w:rsidRDefault="00B44885" w:rsidP="00B44885">
      <w:pPr>
        <w:rPr>
          <w:b/>
        </w:rPr>
      </w:pPr>
    </w:p>
    <w:p w14:paraId="5864C228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C796CF9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49564A46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E6C33A7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8064770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3EF6F40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38BC2BE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43BABA5B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D8C0BE6" w14:textId="12C931CD" w:rsidR="00F91DB0" w:rsidRDefault="00F91DB0">
      <w:pPr>
        <w:spacing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4B8834FA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30B16467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06581FC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1386DB8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CD62F7F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FE8D428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21FE524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CA64B0E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329A1BAD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D24802E" w14:textId="77777777" w:rsidR="00B44885" w:rsidRDefault="00B44885" w:rsidP="00B44885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C5657B9" w14:textId="77777777" w:rsidR="00B44885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</w:p>
    <w:p w14:paraId="77704D70" w14:textId="77777777" w:rsidR="00B44885" w:rsidRPr="00A50F7C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  <w:r w:rsidRPr="00A50F7C">
        <w:rPr>
          <w:rFonts w:ascii="Arial" w:hAnsi="Arial" w:cs="Arial"/>
          <w:b/>
          <w:sz w:val="28"/>
          <w:szCs w:val="28"/>
        </w:rPr>
        <w:t>Rozdział II</w:t>
      </w:r>
    </w:p>
    <w:p w14:paraId="2A57BDD8" w14:textId="77777777" w:rsidR="00B44885" w:rsidRPr="00A50F7C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</w:p>
    <w:p w14:paraId="031AE090" w14:textId="77777777" w:rsidR="00B44885" w:rsidRPr="00A50F7C" w:rsidRDefault="00B44885" w:rsidP="00B44885">
      <w:pPr>
        <w:jc w:val="center"/>
        <w:rPr>
          <w:rFonts w:ascii="Arial" w:hAnsi="Arial" w:cs="Arial"/>
          <w:b/>
          <w:sz w:val="28"/>
          <w:szCs w:val="28"/>
        </w:rPr>
      </w:pPr>
      <w:r w:rsidRPr="00A50F7C">
        <w:rPr>
          <w:rFonts w:ascii="Arial" w:hAnsi="Arial" w:cs="Arial"/>
          <w:b/>
          <w:sz w:val="28"/>
          <w:szCs w:val="28"/>
        </w:rPr>
        <w:t xml:space="preserve">Formularz Oferty i Formularze załączników do Oferty: </w:t>
      </w:r>
    </w:p>
    <w:p w14:paraId="3925A6AA" w14:textId="77777777" w:rsidR="00B44885" w:rsidRPr="007422A9" w:rsidRDefault="00B44885" w:rsidP="00B44885">
      <w:pPr>
        <w:spacing w:line="260" w:lineRule="atLeast"/>
        <w:jc w:val="right"/>
        <w:rPr>
          <w:rFonts w:cs="Arial"/>
          <w:b/>
        </w:rPr>
      </w:pPr>
      <w:r w:rsidRPr="00A50F7C">
        <w:rPr>
          <w:rFonts w:ascii="Arial" w:hAnsi="Arial" w:cs="Arial"/>
          <w:b/>
        </w:rPr>
        <w:br w:type="page"/>
      </w:r>
    </w:p>
    <w:p w14:paraId="7477A3FE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CDB4F1F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7717DF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7DBCE62" w14:textId="7777777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6894F8E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50F7C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</w:t>
      </w:r>
    </w:p>
    <w:p w14:paraId="3CBDDF24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50F7C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5B2638C6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45CF5D2" w14:textId="77777777" w:rsidR="00B44885" w:rsidRPr="00A50F7C" w:rsidRDefault="00B44885" w:rsidP="00B448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D4F56B9" w14:textId="3CD85478" w:rsidR="00B44885" w:rsidRDefault="00B44885" w:rsidP="00B448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50F7C">
        <w:rPr>
          <w:rFonts w:ascii="Arial" w:hAnsi="Arial" w:cs="Arial"/>
          <w:b/>
          <w:color w:val="000000"/>
          <w:sz w:val="22"/>
          <w:szCs w:val="22"/>
        </w:rPr>
        <w:t>FORMULARZ OFERTY</w:t>
      </w:r>
    </w:p>
    <w:p w14:paraId="522D56A9" w14:textId="77777777" w:rsidR="00B115E0" w:rsidRPr="00A50F7C" w:rsidRDefault="00B115E0" w:rsidP="00B448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7BEE474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14F098A" w14:textId="568361AE" w:rsidR="00B44885" w:rsidRPr="00377CE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 xml:space="preserve">W odpowiedzi na ogłoszenie Zakładu Wodociągów i Kanalizacji Sp. z o.o. w Świnoujściu                                 w postępowaniu o udzielenie zamówienia prowadzonym w trybie przetargu nieograniczonego na </w:t>
      </w:r>
      <w:r w:rsidRPr="00377CED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B44885">
        <w:rPr>
          <w:rFonts w:ascii="Arial" w:hAnsi="Arial" w:cs="Arial"/>
          <w:b/>
          <w:sz w:val="22"/>
          <w:szCs w:val="22"/>
        </w:rPr>
        <w:t>”,</w:t>
      </w:r>
      <w:r w:rsidRPr="00377CED">
        <w:rPr>
          <w:rFonts w:ascii="Arial" w:hAnsi="Arial" w:cs="Arial"/>
          <w:sz w:val="22"/>
          <w:szCs w:val="22"/>
        </w:rPr>
        <w:t xml:space="preserve"> przedkładamy niniejszą ofertę oświadczając, że akceptujemy w całości wszystkie warunki zawarte w specyfikacji istotnych warunków zamówienia</w:t>
      </w:r>
    </w:p>
    <w:p w14:paraId="502DACFA" w14:textId="77777777" w:rsidR="00B44885" w:rsidRPr="00377CED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0351D55B" w14:textId="77777777" w:rsidR="00B44885" w:rsidRPr="00377CED" w:rsidRDefault="00B44885" w:rsidP="00B44885">
      <w:pPr>
        <w:pStyle w:val="Nagwek1"/>
        <w:jc w:val="both"/>
        <w:rPr>
          <w:b w:val="0"/>
          <w:color w:val="000000"/>
          <w:szCs w:val="22"/>
        </w:rPr>
      </w:pPr>
      <w:r w:rsidRPr="00377CED">
        <w:rPr>
          <w:b w:val="0"/>
          <w:color w:val="000000"/>
          <w:szCs w:val="22"/>
        </w:rPr>
        <w:t>Będąc uprawnionym(-i) do składania oświadczeń woli, w tym do zaciągania zobowiązań w imieniu Wykonawcy, którym jest:</w:t>
      </w:r>
    </w:p>
    <w:p w14:paraId="7572BD87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DDDCA19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377CED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</w:t>
      </w:r>
    </w:p>
    <w:p w14:paraId="509EFAC5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E0741A9" w14:textId="77777777" w:rsidR="00B44885" w:rsidRPr="00377CED" w:rsidRDefault="00B44885" w:rsidP="00B44885">
      <w:pPr>
        <w:pStyle w:val="Tekstpodstawowy3"/>
        <w:rPr>
          <w:color w:val="000000"/>
          <w:szCs w:val="22"/>
        </w:rPr>
      </w:pPr>
      <w:r w:rsidRPr="00377CED">
        <w:rPr>
          <w:color w:val="000000"/>
          <w:szCs w:val="22"/>
        </w:rPr>
        <w:tab/>
      </w:r>
      <w:r w:rsidRPr="00377CED">
        <w:rPr>
          <w:color w:val="000000"/>
          <w:szCs w:val="22"/>
        </w:rPr>
        <w:tab/>
        <w:t>.........................................................................................................</w:t>
      </w:r>
    </w:p>
    <w:p w14:paraId="776EF863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73BE1E0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377CED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</w:t>
      </w:r>
    </w:p>
    <w:p w14:paraId="4F554E94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B45584" w14:textId="77777777" w:rsidR="00B44885" w:rsidRPr="00377CED" w:rsidRDefault="00B44885" w:rsidP="00B44885">
      <w:pPr>
        <w:rPr>
          <w:rFonts w:ascii="Arial" w:hAnsi="Arial" w:cs="Arial"/>
          <w:sz w:val="22"/>
          <w:szCs w:val="22"/>
        </w:rPr>
      </w:pPr>
      <w:r w:rsidRPr="00377CED">
        <w:rPr>
          <w:rFonts w:ascii="Arial" w:hAnsi="Arial" w:cs="Arial"/>
          <w:sz w:val="22"/>
          <w:szCs w:val="22"/>
        </w:rPr>
        <w:t>Zarejestrowanym w Sądzie ……………………………………………………….…………………..</w:t>
      </w:r>
    </w:p>
    <w:p w14:paraId="1F4162F3" w14:textId="77777777" w:rsidR="00B44885" w:rsidRPr="00377CE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377CED">
        <w:rPr>
          <w:rFonts w:ascii="Arial" w:hAnsi="Arial" w:cs="Arial"/>
          <w:sz w:val="22"/>
          <w:szCs w:val="22"/>
        </w:rPr>
        <w:t>(dotyczy: Wykonawców wpisanych do Krajowego Rejestru Sądowego – należy wskazać właściwy sąd rejestrowy)</w:t>
      </w:r>
    </w:p>
    <w:p w14:paraId="2A7DCE62" w14:textId="77777777" w:rsidR="00B44885" w:rsidRPr="00377CED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376351BB" w14:textId="77777777" w:rsidR="00B44885" w:rsidRPr="00377CE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377C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8433B63" w14:textId="77777777" w:rsidR="00B44885" w:rsidRPr="00377CED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64A379B" w14:textId="581CAB57" w:rsidR="00B4488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EE61C4B" w14:textId="77777777" w:rsidR="00B115E0" w:rsidRPr="00377CED" w:rsidRDefault="00B115E0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8440BDA" w14:textId="30626DC8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377CED">
        <w:rPr>
          <w:rFonts w:ascii="Arial" w:hAnsi="Arial" w:cs="Arial"/>
          <w:b/>
          <w:sz w:val="22"/>
          <w:szCs w:val="22"/>
        </w:rPr>
        <w:t xml:space="preserve">składamy ofertę </w:t>
      </w:r>
      <w:r w:rsidRPr="00377CED">
        <w:rPr>
          <w:rFonts w:ascii="Arial" w:hAnsi="Arial" w:cs="Arial"/>
          <w:sz w:val="22"/>
          <w:szCs w:val="22"/>
        </w:rPr>
        <w:t xml:space="preserve">na wykonanie przedmiotu zamówienia w zakresie określonym w </w:t>
      </w:r>
      <w:r w:rsidR="00FA3D52">
        <w:rPr>
          <w:rFonts w:ascii="Arial" w:hAnsi="Arial" w:cs="Arial"/>
          <w:sz w:val="22"/>
          <w:szCs w:val="22"/>
        </w:rPr>
        <w:t xml:space="preserve">specyfikacji istotnych warunków zamówienia </w:t>
      </w:r>
      <w:r w:rsidRPr="00377CED">
        <w:rPr>
          <w:rFonts w:ascii="Arial" w:hAnsi="Arial" w:cs="Arial"/>
          <w:sz w:val="22"/>
          <w:szCs w:val="22"/>
        </w:rPr>
        <w:t xml:space="preserve">na „Kompleksową obsługę geodezyjną wszystkich robót wykonywanych przez </w:t>
      </w:r>
      <w:r>
        <w:rPr>
          <w:rFonts w:ascii="Arial" w:hAnsi="Arial" w:cs="Arial"/>
          <w:sz w:val="22"/>
          <w:szCs w:val="22"/>
        </w:rPr>
        <w:t xml:space="preserve">ZWiK Sp. z o.o. </w:t>
      </w:r>
      <w:r w:rsidRPr="00377CED">
        <w:rPr>
          <w:rFonts w:ascii="Arial" w:hAnsi="Arial" w:cs="Arial"/>
          <w:sz w:val="22"/>
          <w:szCs w:val="22"/>
        </w:rPr>
        <w:t>na terenie Świnoujścia w okresie 36 miesięcy</w:t>
      </w:r>
      <w:r w:rsidRPr="00377CED">
        <w:rPr>
          <w:rFonts w:ascii="Arial" w:hAnsi="Arial" w:cs="Arial"/>
          <w:iCs/>
          <w:sz w:val="22"/>
          <w:szCs w:val="22"/>
        </w:rPr>
        <w:t>”</w:t>
      </w:r>
      <w:r w:rsidR="00FA3D52">
        <w:rPr>
          <w:rFonts w:ascii="Arial" w:hAnsi="Arial" w:cs="Arial"/>
          <w:sz w:val="22"/>
          <w:szCs w:val="22"/>
        </w:rPr>
        <w:t>:</w:t>
      </w:r>
    </w:p>
    <w:p w14:paraId="4B1A6A12" w14:textId="4F641B44" w:rsidR="00B115E0" w:rsidRDefault="00B115E0" w:rsidP="00B44885">
      <w:pPr>
        <w:jc w:val="both"/>
        <w:rPr>
          <w:rFonts w:ascii="Arial" w:hAnsi="Arial" w:cs="Arial"/>
          <w:sz w:val="22"/>
          <w:szCs w:val="22"/>
        </w:rPr>
      </w:pPr>
    </w:p>
    <w:p w14:paraId="52091087" w14:textId="77777777" w:rsidR="0028074F" w:rsidRDefault="0028074F" w:rsidP="0028074F">
      <w:pPr>
        <w:pStyle w:val="Nagwek3"/>
        <w:numPr>
          <w:ilvl w:val="0"/>
          <w:numId w:val="32"/>
        </w:numPr>
        <w:ind w:left="360" w:right="72"/>
        <w:jc w:val="both"/>
        <w:rPr>
          <w:rFonts w:ascii="Arial" w:hAnsi="Arial" w:cs="Arial"/>
          <w:b w:val="0"/>
          <w:color w:val="C00000"/>
          <w:sz w:val="22"/>
          <w:szCs w:val="22"/>
        </w:rPr>
      </w:pPr>
      <w:r w:rsidRPr="00377CED">
        <w:rPr>
          <w:rFonts w:ascii="Arial" w:hAnsi="Arial" w:cs="Arial"/>
          <w:b w:val="0"/>
          <w:sz w:val="22"/>
          <w:szCs w:val="22"/>
        </w:rPr>
        <w:t xml:space="preserve">Pomiar powykonawczy </w:t>
      </w:r>
      <w:r w:rsidRPr="00AF7C3A">
        <w:rPr>
          <w:rFonts w:ascii="Arial" w:hAnsi="Arial" w:cs="Arial"/>
          <w:bCs/>
          <w:sz w:val="22"/>
          <w:szCs w:val="22"/>
        </w:rPr>
        <w:t>przyłącza wodociągowego</w:t>
      </w:r>
      <w:r>
        <w:rPr>
          <w:rFonts w:ascii="Arial" w:hAnsi="Arial" w:cs="Arial"/>
          <w:b w:val="0"/>
          <w:sz w:val="22"/>
          <w:szCs w:val="22"/>
        </w:rPr>
        <w:t xml:space="preserve"> (tj. punkt włączenia, zasuwa odcinająca, studnia wodomierzowa lub punkt wejścia do budynku, pośrednie punkty zmiany kierunku lub średnicy)</w:t>
      </w:r>
      <w:r w:rsidRPr="00377CED">
        <w:rPr>
          <w:rFonts w:ascii="Arial" w:hAnsi="Arial" w:cs="Arial"/>
          <w:b w:val="0"/>
          <w:sz w:val="22"/>
          <w:szCs w:val="22"/>
        </w:rPr>
        <w:t>/</w:t>
      </w:r>
      <w:r w:rsidRPr="00AF7C3A">
        <w:rPr>
          <w:rFonts w:ascii="Arial" w:hAnsi="Arial" w:cs="Arial"/>
          <w:bCs/>
          <w:sz w:val="22"/>
          <w:szCs w:val="22"/>
        </w:rPr>
        <w:t>kanalizacji sanitarnej</w:t>
      </w:r>
      <w:r>
        <w:rPr>
          <w:rFonts w:ascii="Arial" w:hAnsi="Arial" w:cs="Arial"/>
          <w:b w:val="0"/>
          <w:sz w:val="22"/>
          <w:szCs w:val="22"/>
        </w:rPr>
        <w:t xml:space="preserve"> (tj. punkt włączenia, studnie)</w:t>
      </w:r>
      <w:r w:rsidRPr="00377CED">
        <w:rPr>
          <w:rFonts w:ascii="Arial" w:hAnsi="Arial" w:cs="Arial"/>
          <w:b w:val="0"/>
          <w:sz w:val="22"/>
          <w:szCs w:val="22"/>
        </w:rPr>
        <w:t>/energetyczneg</w:t>
      </w:r>
      <w:r>
        <w:rPr>
          <w:rFonts w:ascii="Arial" w:hAnsi="Arial" w:cs="Arial"/>
          <w:b w:val="0"/>
          <w:sz w:val="22"/>
          <w:szCs w:val="22"/>
        </w:rPr>
        <w:t>o:</w:t>
      </w:r>
    </w:p>
    <w:p w14:paraId="40CBEE2C" w14:textId="77777777" w:rsidR="0028074F" w:rsidRPr="004568B8" w:rsidRDefault="0028074F" w:rsidP="0028074F"/>
    <w:p w14:paraId="6A7CF3BC" w14:textId="77777777" w:rsidR="0028074F" w:rsidRP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sz w:val="22"/>
          <w:szCs w:val="22"/>
        </w:rPr>
        <w:t xml:space="preserve">   </w:t>
      </w:r>
      <w:r w:rsidRPr="0028074F">
        <w:rPr>
          <w:rFonts w:ascii="Arial" w:hAnsi="Arial" w:cs="Arial"/>
          <w:sz w:val="22"/>
          <w:szCs w:val="22"/>
        </w:rPr>
        <w:t>1.1</w:t>
      </w:r>
      <w:r w:rsidRPr="0028074F">
        <w:rPr>
          <w:rFonts w:ascii="Arial" w:hAnsi="Arial" w:cs="Arial"/>
          <w:sz w:val="22"/>
          <w:szCs w:val="22"/>
        </w:rPr>
        <w:tab/>
        <w:t xml:space="preserve">do </w:t>
      </w:r>
      <w:smartTag w:uri="urn:schemas-microsoft-com:office:smarttags" w:element="metricconverter">
        <w:smartTagPr>
          <w:attr w:name="ProductID" w:val="50 m"/>
        </w:smartTagPr>
        <w:r w:rsidRPr="0028074F">
          <w:rPr>
            <w:rFonts w:ascii="Arial" w:hAnsi="Arial" w:cs="Arial"/>
            <w:sz w:val="22"/>
            <w:szCs w:val="22"/>
          </w:rPr>
          <w:t>50 m</w:t>
        </w:r>
      </w:smartTag>
      <w:r w:rsidRPr="0028074F">
        <w:rPr>
          <w:rFonts w:ascii="Arial" w:hAnsi="Arial" w:cs="Arial"/>
          <w:sz w:val="22"/>
          <w:szCs w:val="22"/>
        </w:rPr>
        <w:t xml:space="preserve">  </w:t>
      </w:r>
      <w:r w:rsidRPr="0028074F">
        <w:rPr>
          <w:rFonts w:ascii="Arial" w:hAnsi="Arial" w:cs="Arial"/>
          <w:color w:val="000000"/>
          <w:sz w:val="22"/>
          <w:szCs w:val="22"/>
        </w:rPr>
        <w:t xml:space="preserve">w cenie brutto  ........................PLN </w:t>
      </w:r>
    </w:p>
    <w:p w14:paraId="569F66C3" w14:textId="77777777" w:rsidR="0028074F" w:rsidRP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3C361D28" w14:textId="77777777" w:rsidR="0028074F" w:rsidRP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03096AF7" w14:textId="77777777" w:rsidR="0028074F" w:rsidRPr="0028074F" w:rsidRDefault="0028074F" w:rsidP="0028074F">
      <w:pPr>
        <w:ind w:left="708"/>
        <w:jc w:val="both"/>
        <w:rPr>
          <w:rFonts w:ascii="Arial" w:hAnsi="Arial" w:cs="Arial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ab/>
      </w:r>
      <w:r w:rsidRPr="0028074F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  <w:r w:rsidRPr="0028074F">
        <w:rPr>
          <w:rFonts w:ascii="Arial" w:hAnsi="Arial" w:cs="Arial"/>
          <w:sz w:val="22"/>
          <w:szCs w:val="22"/>
        </w:rPr>
        <w:t xml:space="preserve"> </w:t>
      </w:r>
    </w:p>
    <w:p w14:paraId="1B593AA2" w14:textId="77777777" w:rsidR="0028074F" w:rsidRP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sz w:val="22"/>
          <w:szCs w:val="22"/>
        </w:rPr>
        <w:t xml:space="preserve">   1.2</w:t>
      </w:r>
      <w:r w:rsidRPr="0028074F">
        <w:rPr>
          <w:rFonts w:ascii="Arial" w:hAnsi="Arial" w:cs="Arial"/>
          <w:sz w:val="22"/>
          <w:szCs w:val="22"/>
        </w:rPr>
        <w:tab/>
        <w:t>za każde następne  50 m</w:t>
      </w:r>
      <w:r w:rsidRPr="0028074F">
        <w:rPr>
          <w:rFonts w:ascii="Arial" w:hAnsi="Arial" w:cs="Arial"/>
          <w:color w:val="000000"/>
          <w:sz w:val="22"/>
          <w:szCs w:val="22"/>
        </w:rPr>
        <w:t xml:space="preserve"> - w cenie brutto  ........................PLN </w:t>
      </w:r>
    </w:p>
    <w:p w14:paraId="492B1578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ab/>
        <w:t>słownie</w:t>
      </w:r>
      <w:r w:rsidRPr="00377CED">
        <w:rPr>
          <w:rFonts w:ascii="Arial" w:hAnsi="Arial" w:cs="Arial"/>
          <w:color w:val="000000"/>
          <w:sz w:val="22"/>
          <w:szCs w:val="22"/>
        </w:rPr>
        <w:t>: .......................................................................................................................</w:t>
      </w:r>
    </w:p>
    <w:p w14:paraId="14E38B6A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78682DC8" w14:textId="77777777" w:rsidR="0028074F" w:rsidRPr="00FE3E1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FE3E1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4FB14E69" w14:textId="77777777" w:rsidR="0028074F" w:rsidRPr="00377CED" w:rsidRDefault="0028074F" w:rsidP="0028074F">
      <w:pPr>
        <w:jc w:val="both"/>
        <w:rPr>
          <w:rFonts w:ascii="Arial" w:hAnsi="Arial" w:cs="Arial"/>
          <w:sz w:val="22"/>
          <w:szCs w:val="22"/>
          <w:lang w:val="de-DE"/>
        </w:rPr>
      </w:pPr>
    </w:p>
    <w:p w14:paraId="6019FC9E" w14:textId="77777777" w:rsidR="0028074F" w:rsidRDefault="0028074F" w:rsidP="0028074F">
      <w:pPr>
        <w:pStyle w:val="Nagwek3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2.  </w:t>
      </w:r>
      <w:r w:rsidRPr="0050719E">
        <w:rPr>
          <w:rFonts w:ascii="Arial" w:hAnsi="Arial" w:cs="Arial"/>
          <w:b w:val="0"/>
          <w:sz w:val="22"/>
          <w:szCs w:val="22"/>
        </w:rPr>
        <w:t xml:space="preserve">Pomiar powykonawczy  </w:t>
      </w:r>
      <w:r w:rsidRPr="00AF7C3A">
        <w:rPr>
          <w:rFonts w:ascii="Arial" w:hAnsi="Arial" w:cs="Arial"/>
          <w:bCs/>
          <w:sz w:val="22"/>
          <w:szCs w:val="22"/>
        </w:rPr>
        <w:t>sieci wodociągowej</w:t>
      </w:r>
      <w:r>
        <w:rPr>
          <w:rFonts w:ascii="Arial" w:hAnsi="Arial" w:cs="Arial"/>
          <w:b w:val="0"/>
          <w:sz w:val="22"/>
          <w:szCs w:val="22"/>
        </w:rPr>
        <w:t xml:space="preserve"> (tj. punkty włączenia, zasuwy, pośrednie punkty zmiany kierunku lub średnicy, trójniki na sieci, odnogi rurociągu na hydrant wraz z hydrantem)</w:t>
      </w:r>
      <w:r w:rsidRPr="0050719E">
        <w:rPr>
          <w:rFonts w:ascii="Arial" w:hAnsi="Arial" w:cs="Arial"/>
          <w:b w:val="0"/>
          <w:sz w:val="22"/>
          <w:szCs w:val="22"/>
        </w:rPr>
        <w:t>/</w:t>
      </w:r>
      <w:r w:rsidRPr="00AF7C3A">
        <w:rPr>
          <w:rFonts w:ascii="Arial" w:hAnsi="Arial" w:cs="Arial"/>
          <w:bCs/>
          <w:sz w:val="22"/>
          <w:szCs w:val="22"/>
        </w:rPr>
        <w:t>sieci kanalizacji sanitarne</w:t>
      </w:r>
      <w:r>
        <w:rPr>
          <w:rFonts w:ascii="Arial" w:hAnsi="Arial" w:cs="Arial"/>
          <w:b w:val="0"/>
          <w:sz w:val="22"/>
          <w:szCs w:val="22"/>
        </w:rPr>
        <w:t xml:space="preserve"> (tj. punkty włączenia, studnie, trójniki, punkty zmiany kierunku lub średnicy)</w:t>
      </w:r>
      <w:r w:rsidRPr="0050719E">
        <w:rPr>
          <w:rFonts w:ascii="Arial" w:hAnsi="Arial" w:cs="Arial"/>
          <w:b w:val="0"/>
          <w:sz w:val="22"/>
          <w:szCs w:val="22"/>
        </w:rPr>
        <w:t>/energetycznej</w:t>
      </w:r>
      <w:bookmarkStart w:id="13" w:name="_Hlk164071876"/>
      <w:r>
        <w:rPr>
          <w:rFonts w:ascii="Arial" w:hAnsi="Arial" w:cs="Arial"/>
          <w:sz w:val="22"/>
          <w:szCs w:val="22"/>
        </w:rPr>
        <w:t>:</w:t>
      </w:r>
    </w:p>
    <w:p w14:paraId="5FFD1782" w14:textId="77777777" w:rsidR="0028074F" w:rsidRPr="00AF7C3A" w:rsidRDefault="0028074F" w:rsidP="0028074F"/>
    <w:bookmarkEnd w:id="13"/>
    <w:p w14:paraId="0B7BB577" w14:textId="77777777" w:rsidR="0028074F" w:rsidRPr="008439D3" w:rsidRDefault="0028074F" w:rsidP="0028074F">
      <w:pPr>
        <w:pStyle w:val="Nagwek3"/>
        <w:ind w:right="72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28074F">
        <w:rPr>
          <w:rFonts w:ascii="Arial" w:hAnsi="Arial" w:cs="Arial"/>
          <w:b w:val="0"/>
          <w:bCs/>
          <w:sz w:val="22"/>
          <w:szCs w:val="22"/>
        </w:rPr>
        <w:t>2.1</w:t>
      </w:r>
      <w:r w:rsidRPr="008439D3">
        <w:rPr>
          <w:rFonts w:ascii="Arial" w:hAnsi="Arial" w:cs="Arial"/>
          <w:b w:val="0"/>
          <w:bCs/>
          <w:sz w:val="22"/>
          <w:szCs w:val="22"/>
        </w:rPr>
        <w:tab/>
        <w:t xml:space="preserve">odcinek sieci do </w:t>
      </w:r>
      <w:smartTag w:uri="urn:schemas-microsoft-com:office:smarttags" w:element="metricconverter">
        <w:smartTagPr>
          <w:attr w:name="ProductID" w:val="100 m"/>
        </w:smartTagPr>
        <w:r w:rsidRPr="008439D3">
          <w:rPr>
            <w:rFonts w:ascii="Arial" w:hAnsi="Arial" w:cs="Arial"/>
            <w:b w:val="0"/>
            <w:bCs/>
            <w:sz w:val="22"/>
            <w:szCs w:val="22"/>
          </w:rPr>
          <w:t>100 m</w:t>
        </w:r>
      </w:smartTag>
      <w:r w:rsidRPr="008439D3"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Pr="008439D3">
        <w:rPr>
          <w:rFonts w:ascii="Arial" w:hAnsi="Arial" w:cs="Arial"/>
          <w:b w:val="0"/>
          <w:bCs/>
          <w:color w:val="000000"/>
          <w:sz w:val="22"/>
          <w:szCs w:val="22"/>
        </w:rPr>
        <w:t xml:space="preserve">w cenie brutto  ........................PLN </w:t>
      </w:r>
    </w:p>
    <w:p w14:paraId="23ED448A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606B1F59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089E8289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377CE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44027625" w14:textId="77777777" w:rsidR="0028074F" w:rsidRPr="00377CED" w:rsidRDefault="0028074F" w:rsidP="0028074F">
      <w:pPr>
        <w:tabs>
          <w:tab w:val="num" w:pos="360"/>
        </w:tabs>
        <w:ind w:left="540" w:right="72" w:hanging="360"/>
        <w:rPr>
          <w:rFonts w:ascii="Arial" w:hAnsi="Arial" w:cs="Arial"/>
          <w:sz w:val="22"/>
          <w:szCs w:val="22"/>
          <w:lang w:val="de-DE"/>
        </w:rPr>
      </w:pPr>
    </w:p>
    <w:p w14:paraId="2D7B4202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sz w:val="22"/>
          <w:szCs w:val="22"/>
        </w:rPr>
        <w:t>2.2</w:t>
      </w:r>
      <w:r w:rsidRPr="00377CED">
        <w:rPr>
          <w:rFonts w:ascii="Arial" w:hAnsi="Arial" w:cs="Arial"/>
          <w:sz w:val="22"/>
          <w:szCs w:val="22"/>
        </w:rPr>
        <w:tab/>
        <w:t>za każdy następny odcinek do 100 m</w:t>
      </w:r>
      <w:r w:rsidRPr="00377CED">
        <w:rPr>
          <w:rFonts w:ascii="Arial" w:hAnsi="Arial" w:cs="Arial"/>
          <w:color w:val="000000"/>
          <w:sz w:val="22"/>
          <w:szCs w:val="22"/>
        </w:rPr>
        <w:t xml:space="preserve"> w cenie brutto  ........................PLN </w:t>
      </w:r>
    </w:p>
    <w:p w14:paraId="6CA01506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54538043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226C7890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377CE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3659E735" w14:textId="77777777" w:rsidR="0028074F" w:rsidRPr="00377CED" w:rsidRDefault="0028074F" w:rsidP="0028074F">
      <w:pPr>
        <w:tabs>
          <w:tab w:val="num" w:pos="360"/>
        </w:tabs>
        <w:ind w:left="540" w:right="72" w:hanging="360"/>
        <w:rPr>
          <w:rFonts w:ascii="Arial" w:hAnsi="Arial" w:cs="Arial"/>
          <w:sz w:val="22"/>
          <w:szCs w:val="22"/>
        </w:rPr>
      </w:pPr>
    </w:p>
    <w:p w14:paraId="3207AD41" w14:textId="77777777" w:rsidR="0028074F" w:rsidRPr="00377CED" w:rsidRDefault="0028074F" w:rsidP="0028074F">
      <w:pPr>
        <w:pStyle w:val="Nagwek3"/>
        <w:ind w:right="72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3. </w:t>
      </w:r>
      <w:r w:rsidRPr="00377CED">
        <w:rPr>
          <w:rFonts w:ascii="Arial" w:hAnsi="Arial" w:cs="Arial"/>
          <w:b w:val="0"/>
          <w:sz w:val="22"/>
          <w:szCs w:val="22"/>
        </w:rPr>
        <w:t xml:space="preserve">Wytyczenie trasy </w:t>
      </w:r>
      <w:r w:rsidRPr="00AF7C3A">
        <w:rPr>
          <w:rFonts w:ascii="Arial" w:hAnsi="Arial" w:cs="Arial"/>
          <w:bCs/>
          <w:sz w:val="22"/>
          <w:szCs w:val="22"/>
        </w:rPr>
        <w:t>sieci wodociągowej</w:t>
      </w:r>
      <w:r>
        <w:rPr>
          <w:rFonts w:ascii="Arial" w:hAnsi="Arial" w:cs="Arial"/>
          <w:b w:val="0"/>
          <w:sz w:val="22"/>
          <w:szCs w:val="22"/>
        </w:rPr>
        <w:t xml:space="preserve"> (tj. punkty włączenia, zasuwy, pośrednie punkty zmiany kierunku lub średnicy, trójniki na sieci, odnogi rurociągu na hydrant wraz z hydrantem)</w:t>
      </w:r>
      <w:r w:rsidRPr="0050719E">
        <w:rPr>
          <w:rFonts w:ascii="Arial" w:hAnsi="Arial" w:cs="Arial"/>
          <w:b w:val="0"/>
          <w:sz w:val="22"/>
          <w:szCs w:val="22"/>
        </w:rPr>
        <w:t>/</w:t>
      </w:r>
      <w:r w:rsidRPr="00AF7C3A">
        <w:rPr>
          <w:rFonts w:ascii="Arial" w:hAnsi="Arial" w:cs="Arial"/>
          <w:bCs/>
          <w:sz w:val="22"/>
          <w:szCs w:val="22"/>
        </w:rPr>
        <w:t>sieci kanalizacji sanitarne</w:t>
      </w:r>
      <w:r>
        <w:rPr>
          <w:rFonts w:ascii="Arial" w:hAnsi="Arial" w:cs="Arial"/>
          <w:b w:val="0"/>
          <w:sz w:val="22"/>
          <w:szCs w:val="22"/>
        </w:rPr>
        <w:t xml:space="preserve"> (tj. punkty włączenia, studnie, trójniki, punkty zmiany kierunku lub średnicy)</w:t>
      </w:r>
      <w:r w:rsidRPr="0050719E">
        <w:rPr>
          <w:rFonts w:ascii="Arial" w:hAnsi="Arial" w:cs="Arial"/>
          <w:b w:val="0"/>
          <w:sz w:val="22"/>
          <w:szCs w:val="22"/>
        </w:rPr>
        <w:t>/energetycznej</w:t>
      </w:r>
      <w:r>
        <w:rPr>
          <w:rFonts w:ascii="Arial" w:hAnsi="Arial" w:cs="Arial"/>
          <w:sz w:val="22"/>
          <w:szCs w:val="22"/>
        </w:rPr>
        <w:t>:</w:t>
      </w:r>
    </w:p>
    <w:p w14:paraId="6B8E57A6" w14:textId="77777777" w:rsidR="0028074F" w:rsidRPr="00377CED" w:rsidRDefault="0028074F" w:rsidP="0028074F">
      <w:pPr>
        <w:pStyle w:val="Nagwek3"/>
        <w:ind w:right="72"/>
        <w:jc w:val="left"/>
        <w:rPr>
          <w:rFonts w:ascii="Arial" w:hAnsi="Arial" w:cs="Arial"/>
          <w:b w:val="0"/>
          <w:sz w:val="22"/>
          <w:szCs w:val="22"/>
        </w:rPr>
      </w:pPr>
    </w:p>
    <w:p w14:paraId="4EC56E9E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sz w:val="22"/>
          <w:szCs w:val="22"/>
        </w:rPr>
        <w:t>3.1</w:t>
      </w:r>
      <w:r w:rsidRPr="00377CED">
        <w:rPr>
          <w:rFonts w:ascii="Arial" w:hAnsi="Arial" w:cs="Arial"/>
          <w:sz w:val="22"/>
          <w:szCs w:val="22"/>
        </w:rPr>
        <w:tab/>
        <w:t xml:space="preserve">odcinek do  </w:t>
      </w:r>
      <w:smartTag w:uri="urn:schemas-microsoft-com:office:smarttags" w:element="metricconverter">
        <w:smartTagPr>
          <w:attr w:name="ProductID" w:val="100 m"/>
        </w:smartTagPr>
        <w:r w:rsidRPr="00377CED">
          <w:rPr>
            <w:rFonts w:ascii="Arial" w:hAnsi="Arial" w:cs="Arial"/>
            <w:sz w:val="22"/>
            <w:szCs w:val="22"/>
          </w:rPr>
          <w:t>100 m</w:t>
        </w:r>
      </w:smartTag>
      <w:r w:rsidRPr="00377CED">
        <w:rPr>
          <w:rFonts w:ascii="Arial" w:hAnsi="Arial" w:cs="Arial"/>
          <w:sz w:val="22"/>
          <w:szCs w:val="22"/>
        </w:rPr>
        <w:t xml:space="preserve">  - </w:t>
      </w:r>
      <w:r w:rsidRPr="00377CED">
        <w:rPr>
          <w:rFonts w:ascii="Arial" w:hAnsi="Arial" w:cs="Arial"/>
          <w:color w:val="000000"/>
          <w:sz w:val="22"/>
          <w:szCs w:val="22"/>
        </w:rPr>
        <w:t xml:space="preserve">w cenie brutto  ........................PLN </w:t>
      </w:r>
    </w:p>
    <w:p w14:paraId="07319239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13C33AA0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43ACBC27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377CE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54BB0E91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sz w:val="22"/>
          <w:szCs w:val="22"/>
        </w:rPr>
        <w:t>3.2</w:t>
      </w:r>
      <w:r w:rsidRPr="0028074F">
        <w:rPr>
          <w:rFonts w:ascii="Arial" w:hAnsi="Arial" w:cs="Arial"/>
          <w:sz w:val="22"/>
          <w:szCs w:val="22"/>
        </w:rPr>
        <w:tab/>
        <w:t>za każde następne  100 m</w:t>
      </w:r>
      <w:r w:rsidRPr="0028074F">
        <w:rPr>
          <w:rFonts w:ascii="Arial" w:hAnsi="Arial" w:cs="Arial"/>
          <w:color w:val="000000"/>
          <w:sz w:val="22"/>
          <w:szCs w:val="22"/>
        </w:rPr>
        <w:t xml:space="preserve"> - w cenie brutto  ........................PLN</w:t>
      </w:r>
      <w:r w:rsidRPr="00377CE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72AA7D2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2A74E048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60CCFE73" w14:textId="77777777" w:rsidR="0028074F" w:rsidRPr="00FE3E1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FE3E1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334A68E1" w14:textId="77777777" w:rsidR="0028074F" w:rsidRPr="00FE3E1D" w:rsidRDefault="0028074F" w:rsidP="0028074F">
      <w:pPr>
        <w:pStyle w:val="Tekstpodstawowy"/>
        <w:ind w:left="180" w:right="72"/>
        <w:rPr>
          <w:strike/>
          <w:color w:val="FF0000"/>
          <w:szCs w:val="22"/>
        </w:rPr>
      </w:pPr>
    </w:p>
    <w:p w14:paraId="48A6572E" w14:textId="77777777" w:rsidR="0028074F" w:rsidRPr="00377CED" w:rsidRDefault="0028074F" w:rsidP="0028074F">
      <w:pPr>
        <w:pStyle w:val="Nagwek3"/>
        <w:ind w:right="72"/>
        <w:jc w:val="left"/>
        <w:rPr>
          <w:rFonts w:ascii="Arial" w:hAnsi="Arial" w:cs="Arial"/>
          <w:b w:val="0"/>
          <w:sz w:val="22"/>
          <w:szCs w:val="22"/>
        </w:rPr>
      </w:pPr>
      <w:r w:rsidRPr="008439D3">
        <w:rPr>
          <w:rFonts w:ascii="Arial" w:hAnsi="Arial" w:cs="Arial"/>
          <w:b w:val="0"/>
          <w:bCs/>
          <w:color w:val="000000"/>
          <w:szCs w:val="22"/>
        </w:rPr>
        <w:t>4</w:t>
      </w:r>
      <w:r>
        <w:rPr>
          <w:rFonts w:ascii="Arial" w:hAnsi="Arial" w:cs="Arial"/>
          <w:b w:val="0"/>
          <w:bCs/>
          <w:color w:val="000000"/>
          <w:szCs w:val="22"/>
        </w:rPr>
        <w:t xml:space="preserve">. </w:t>
      </w:r>
      <w:r w:rsidRPr="008439D3">
        <w:rPr>
          <w:rFonts w:ascii="Arial" w:hAnsi="Arial" w:cs="Arial"/>
          <w:b w:val="0"/>
          <w:bCs/>
          <w:color w:val="000000"/>
          <w:szCs w:val="22"/>
        </w:rPr>
        <w:t xml:space="preserve">Wytyczenie trasy </w:t>
      </w:r>
      <w:r w:rsidRPr="00AF7C3A">
        <w:rPr>
          <w:rFonts w:ascii="Arial" w:hAnsi="Arial" w:cs="Arial"/>
          <w:bCs/>
          <w:sz w:val="22"/>
          <w:szCs w:val="22"/>
        </w:rPr>
        <w:t>przyłącza wodociągowego</w:t>
      </w:r>
      <w:r>
        <w:rPr>
          <w:rFonts w:ascii="Arial" w:hAnsi="Arial" w:cs="Arial"/>
          <w:b w:val="0"/>
          <w:sz w:val="22"/>
          <w:szCs w:val="22"/>
        </w:rPr>
        <w:t xml:space="preserve"> (tj. punkt włączenia, zasuwa odcinająca, studnia wodomierzowa lub punkt wejścia do budynku, pośrednie punkty zmiany kierunku lub średnicy)</w:t>
      </w:r>
      <w:r w:rsidRPr="00377CED">
        <w:rPr>
          <w:rFonts w:ascii="Arial" w:hAnsi="Arial" w:cs="Arial"/>
          <w:b w:val="0"/>
          <w:sz w:val="22"/>
          <w:szCs w:val="22"/>
        </w:rPr>
        <w:t>/</w:t>
      </w:r>
      <w:r w:rsidRPr="00AF7C3A">
        <w:rPr>
          <w:rFonts w:ascii="Arial" w:hAnsi="Arial" w:cs="Arial"/>
          <w:bCs/>
          <w:sz w:val="22"/>
          <w:szCs w:val="22"/>
        </w:rPr>
        <w:t>kanalizacji sanitarnej</w:t>
      </w:r>
      <w:r>
        <w:rPr>
          <w:rFonts w:ascii="Arial" w:hAnsi="Arial" w:cs="Arial"/>
          <w:b w:val="0"/>
          <w:sz w:val="22"/>
          <w:szCs w:val="22"/>
        </w:rPr>
        <w:t xml:space="preserve"> (tj. punkt włączenia, studnie rewizyjne) </w:t>
      </w:r>
      <w:r w:rsidRPr="00377CED">
        <w:rPr>
          <w:rFonts w:ascii="Arial" w:hAnsi="Arial" w:cs="Arial"/>
          <w:b w:val="0"/>
          <w:sz w:val="22"/>
          <w:szCs w:val="22"/>
        </w:rPr>
        <w:t>energetyczneg</w:t>
      </w:r>
      <w:r>
        <w:rPr>
          <w:rFonts w:ascii="Arial" w:hAnsi="Arial" w:cs="Arial"/>
          <w:b w:val="0"/>
          <w:sz w:val="22"/>
          <w:szCs w:val="22"/>
        </w:rPr>
        <w:t>o</w:t>
      </w:r>
    </w:p>
    <w:p w14:paraId="306B5894" w14:textId="77777777" w:rsidR="0028074F" w:rsidRPr="00EB6CA2" w:rsidRDefault="0028074F" w:rsidP="0028074F">
      <w:pPr>
        <w:pStyle w:val="Tekstpodstawowy"/>
        <w:ind w:right="72"/>
        <w:jc w:val="both"/>
        <w:rPr>
          <w:szCs w:val="22"/>
        </w:rPr>
      </w:pPr>
      <w:r w:rsidRPr="00FE3E1D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  </w:t>
      </w:r>
    </w:p>
    <w:p w14:paraId="2131E994" w14:textId="77777777" w:rsidR="0028074F" w:rsidRPr="0028074F" w:rsidRDefault="0028074F" w:rsidP="0028074F">
      <w:pPr>
        <w:pStyle w:val="Tekstpodstawowy"/>
        <w:ind w:right="72"/>
        <w:jc w:val="both"/>
        <w:rPr>
          <w:szCs w:val="22"/>
        </w:rPr>
      </w:pPr>
      <w:r w:rsidRPr="0028074F">
        <w:rPr>
          <w:color w:val="000000"/>
          <w:szCs w:val="22"/>
        </w:rPr>
        <w:t>4.1</w:t>
      </w:r>
      <w:r w:rsidRPr="0028074F">
        <w:rPr>
          <w:color w:val="000000"/>
          <w:szCs w:val="22"/>
        </w:rPr>
        <w:tab/>
        <w:t>odcinek do 50 mb – w cenie brutto ……………………… PLN</w:t>
      </w:r>
    </w:p>
    <w:p w14:paraId="12DA9501" w14:textId="77777777" w:rsidR="0028074F" w:rsidRDefault="0028074F" w:rsidP="0028074F">
      <w:pPr>
        <w:pStyle w:val="Tekstpodstawowy"/>
        <w:ind w:left="708" w:right="72"/>
        <w:jc w:val="both"/>
        <w:rPr>
          <w:color w:val="000000"/>
          <w:szCs w:val="22"/>
        </w:rPr>
      </w:pPr>
      <w:r w:rsidRPr="0028074F">
        <w:rPr>
          <w:color w:val="000000"/>
          <w:szCs w:val="22"/>
        </w:rPr>
        <w:t>słownie:</w:t>
      </w:r>
      <w:r w:rsidRPr="00FE3E1D">
        <w:rPr>
          <w:color w:val="000000"/>
          <w:szCs w:val="22"/>
        </w:rPr>
        <w:t xml:space="preserve"> …………………………………………………………………………………………………</w:t>
      </w:r>
    </w:p>
    <w:p w14:paraId="669310B7" w14:textId="77777777" w:rsidR="0028074F" w:rsidRDefault="0028074F" w:rsidP="0028074F">
      <w:pPr>
        <w:pStyle w:val="Tekstpodstawowy"/>
        <w:ind w:left="708" w:right="72"/>
        <w:jc w:val="both"/>
        <w:rPr>
          <w:color w:val="000000"/>
          <w:szCs w:val="22"/>
        </w:rPr>
      </w:pPr>
      <w:r>
        <w:rPr>
          <w:color w:val="000000"/>
          <w:szCs w:val="22"/>
        </w:rPr>
        <w:t>w tym:</w:t>
      </w:r>
    </w:p>
    <w:p w14:paraId="32F53604" w14:textId="77777777" w:rsidR="0028074F" w:rsidRDefault="0028074F" w:rsidP="0028074F">
      <w:pPr>
        <w:pStyle w:val="Tekstpodstawowy"/>
        <w:ind w:left="426" w:right="72" w:firstLine="282"/>
        <w:jc w:val="both"/>
        <w:rPr>
          <w:szCs w:val="22"/>
        </w:rPr>
      </w:pPr>
      <w:r w:rsidRPr="00377CED">
        <w:rPr>
          <w:color w:val="000000"/>
          <w:szCs w:val="22"/>
          <w:lang w:val="de-DE"/>
        </w:rPr>
        <w:t>netto ..............................PLN + ............. stawki VAT= ................................PLN brutto</w:t>
      </w:r>
      <w:r w:rsidRPr="00FE3E1D">
        <w:rPr>
          <w:szCs w:val="22"/>
        </w:rPr>
        <w:t xml:space="preserve"> </w:t>
      </w:r>
    </w:p>
    <w:p w14:paraId="042602C3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4" w:name="_Hlk164072485"/>
      <w:r w:rsidRPr="0028074F">
        <w:rPr>
          <w:rFonts w:ascii="Arial" w:hAnsi="Arial" w:cs="Arial"/>
          <w:sz w:val="22"/>
          <w:szCs w:val="22"/>
        </w:rPr>
        <w:t>4.2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377CED">
        <w:rPr>
          <w:rFonts w:ascii="Arial" w:hAnsi="Arial" w:cs="Arial"/>
          <w:sz w:val="22"/>
          <w:szCs w:val="22"/>
        </w:rPr>
        <w:t xml:space="preserve">za każde następne  </w:t>
      </w:r>
      <w:r>
        <w:rPr>
          <w:rFonts w:ascii="Arial" w:hAnsi="Arial" w:cs="Arial"/>
          <w:sz w:val="22"/>
          <w:szCs w:val="22"/>
        </w:rPr>
        <w:t>50</w:t>
      </w:r>
      <w:r w:rsidRPr="00377CED">
        <w:rPr>
          <w:rFonts w:ascii="Arial" w:hAnsi="Arial" w:cs="Arial"/>
          <w:sz w:val="22"/>
          <w:szCs w:val="22"/>
        </w:rPr>
        <w:t xml:space="preserve"> m</w:t>
      </w:r>
      <w:r w:rsidRPr="00377CED">
        <w:rPr>
          <w:rFonts w:ascii="Arial" w:hAnsi="Arial" w:cs="Arial"/>
          <w:color w:val="000000"/>
          <w:sz w:val="22"/>
          <w:szCs w:val="22"/>
        </w:rPr>
        <w:t xml:space="preserve"> - w cenie brutto  ........................PLN </w:t>
      </w:r>
    </w:p>
    <w:p w14:paraId="41449502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7F1540F8" w14:textId="77777777" w:rsidR="0028074F" w:rsidRPr="00377CED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6D6A62BA" w14:textId="77777777" w:rsidR="0028074F" w:rsidRPr="00FE3E1D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</w:rPr>
        <w:tab/>
      </w:r>
      <w:r w:rsidRPr="00FE3E1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bookmarkEnd w:id="14"/>
    <w:p w14:paraId="255A647F" w14:textId="77777777" w:rsidR="0028074F" w:rsidRDefault="0028074F" w:rsidP="0028074F">
      <w:pPr>
        <w:pStyle w:val="Tekstpodstawowy"/>
        <w:ind w:left="426" w:right="72" w:firstLine="282"/>
        <w:jc w:val="both"/>
        <w:rPr>
          <w:szCs w:val="22"/>
        </w:rPr>
      </w:pPr>
    </w:p>
    <w:p w14:paraId="17CE1768" w14:textId="77777777" w:rsidR="0028074F" w:rsidRDefault="0028074F" w:rsidP="0028074F">
      <w:pPr>
        <w:pStyle w:val="Tekstpodstawowy"/>
        <w:ind w:right="72"/>
        <w:jc w:val="both"/>
        <w:rPr>
          <w:szCs w:val="22"/>
        </w:rPr>
      </w:pPr>
    </w:p>
    <w:p w14:paraId="5864BE42" w14:textId="77777777" w:rsidR="0028074F" w:rsidRPr="00377CED" w:rsidRDefault="0028074F" w:rsidP="0028074F">
      <w:pPr>
        <w:pStyle w:val="Tekstpodstawowy"/>
        <w:ind w:right="72"/>
        <w:jc w:val="both"/>
        <w:rPr>
          <w:szCs w:val="22"/>
        </w:rPr>
      </w:pPr>
      <w:r>
        <w:rPr>
          <w:szCs w:val="22"/>
        </w:rPr>
        <w:t xml:space="preserve">5. </w:t>
      </w:r>
      <w:r w:rsidRPr="00FE3E1D">
        <w:rPr>
          <w:szCs w:val="22"/>
        </w:rPr>
        <w:t xml:space="preserve">Wyznaczenie reperu roboczego - </w:t>
      </w:r>
      <w:r w:rsidRPr="00FE3E1D">
        <w:rPr>
          <w:color w:val="000000"/>
          <w:szCs w:val="22"/>
        </w:rPr>
        <w:t>w</w:t>
      </w:r>
      <w:r w:rsidRPr="00377CED">
        <w:rPr>
          <w:color w:val="000000"/>
          <w:szCs w:val="22"/>
        </w:rPr>
        <w:t xml:space="preserve"> cenie brutto  ........................PLN </w:t>
      </w:r>
    </w:p>
    <w:p w14:paraId="2BE3BCC6" w14:textId="77777777" w:rsidR="0028074F" w:rsidRPr="00377CED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>słownie: .......................................................................................................................</w:t>
      </w:r>
    </w:p>
    <w:p w14:paraId="5ACDC6C1" w14:textId="77777777" w:rsidR="0028074F" w:rsidRPr="00377CED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>w tym:</w:t>
      </w:r>
    </w:p>
    <w:p w14:paraId="234EB740" w14:textId="77777777" w:rsidR="0028074F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1DD8E3A0" w14:textId="77777777" w:rsid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24A12EA5" w14:textId="77777777" w:rsidR="0028074F" w:rsidRPr="008439D3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 xml:space="preserve">6. </w:t>
      </w:r>
      <w:r w:rsidRPr="00A05FCA">
        <w:rPr>
          <w:rFonts w:ascii="Arial" w:hAnsi="Arial" w:cs="Arial"/>
          <w:color w:val="000000"/>
          <w:sz w:val="22"/>
          <w:szCs w:val="22"/>
          <w:lang w:val="de-DE"/>
        </w:rPr>
        <w:t>Wytyczenie pojedy</w:t>
      </w:r>
      <w:r>
        <w:rPr>
          <w:rFonts w:ascii="Arial" w:hAnsi="Arial" w:cs="Arial"/>
          <w:color w:val="000000"/>
          <w:sz w:val="22"/>
          <w:szCs w:val="22"/>
          <w:lang w:val="de-DE"/>
        </w:rPr>
        <w:t>n</w:t>
      </w:r>
      <w:r w:rsidRPr="00A05FCA">
        <w:rPr>
          <w:rFonts w:ascii="Arial" w:hAnsi="Arial" w:cs="Arial"/>
          <w:color w:val="000000"/>
          <w:sz w:val="22"/>
          <w:szCs w:val="22"/>
          <w:lang w:val="de-DE"/>
        </w:rPr>
        <w:t xml:space="preserve">czego punktu: zasuwa; hydrant, </w:t>
      </w:r>
      <w:r w:rsidRPr="00A05FCA">
        <w:rPr>
          <w:rFonts w:ascii="Arial" w:hAnsi="Arial" w:cs="Arial"/>
          <w:sz w:val="22"/>
          <w:szCs w:val="22"/>
          <w:lang w:val="de-DE"/>
        </w:rPr>
        <w:t>studnia, punkt włączenia, punkt na rurociągu</w:t>
      </w:r>
      <w:r>
        <w:rPr>
          <w:rFonts w:ascii="Arial" w:hAnsi="Arial" w:cs="Arial"/>
          <w:sz w:val="22"/>
          <w:szCs w:val="22"/>
          <w:lang w:val="de-DE"/>
        </w:rPr>
        <w:t xml:space="preserve"> - </w:t>
      </w:r>
      <w:r w:rsidRPr="008439D3">
        <w:rPr>
          <w:rFonts w:ascii="Arial" w:hAnsi="Arial" w:cs="Arial"/>
          <w:color w:val="000000"/>
          <w:sz w:val="22"/>
          <w:szCs w:val="22"/>
        </w:rPr>
        <w:t xml:space="preserve">w cenie brutto  ........................PLN </w:t>
      </w:r>
    </w:p>
    <w:p w14:paraId="56872849" w14:textId="77777777" w:rsidR="0028074F" w:rsidRPr="008439D3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1A216924" w14:textId="77777777" w:rsidR="0028074F" w:rsidRPr="008439D3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0ECB3DC8" w14:textId="77777777" w:rsidR="0028074F" w:rsidRPr="008439D3" w:rsidRDefault="0028074F" w:rsidP="0028074F">
      <w:pPr>
        <w:tabs>
          <w:tab w:val="num" w:pos="360"/>
        </w:tabs>
        <w:ind w:right="72"/>
        <w:rPr>
          <w:rFonts w:ascii="Arial" w:hAnsi="Arial" w:cs="Arial"/>
          <w:color w:val="000000"/>
          <w:sz w:val="22"/>
          <w:szCs w:val="22"/>
          <w:lang w:val="de-DE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</w:r>
      <w:r w:rsidRPr="008439D3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260DE1DF" w14:textId="77777777" w:rsidR="0028074F" w:rsidRPr="00B037EB" w:rsidRDefault="0028074F" w:rsidP="0028074F">
      <w:pPr>
        <w:tabs>
          <w:tab w:val="num" w:pos="360"/>
        </w:tabs>
        <w:ind w:right="72"/>
        <w:rPr>
          <w:rFonts w:ascii="Arial" w:hAnsi="Arial" w:cs="Arial"/>
          <w:strike/>
          <w:sz w:val="22"/>
          <w:szCs w:val="22"/>
        </w:rPr>
      </w:pPr>
    </w:p>
    <w:p w14:paraId="7D9EF509" w14:textId="77777777" w:rsidR="0028074F" w:rsidRPr="00A05FCA" w:rsidRDefault="0028074F" w:rsidP="0028074F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 xml:space="preserve">7. </w:t>
      </w:r>
      <w:r w:rsidRPr="00A05FCA">
        <w:rPr>
          <w:rFonts w:ascii="Arial" w:hAnsi="Arial" w:cs="Arial"/>
          <w:color w:val="000000"/>
          <w:sz w:val="22"/>
          <w:szCs w:val="22"/>
          <w:lang w:val="de-DE"/>
        </w:rPr>
        <w:t>Pomiar powykonawczy pojedy</w:t>
      </w:r>
      <w:r>
        <w:rPr>
          <w:rFonts w:ascii="Arial" w:hAnsi="Arial" w:cs="Arial"/>
          <w:color w:val="000000"/>
          <w:sz w:val="22"/>
          <w:szCs w:val="22"/>
          <w:lang w:val="de-DE"/>
        </w:rPr>
        <w:t>n</w:t>
      </w:r>
      <w:r w:rsidRPr="00A05FCA">
        <w:rPr>
          <w:rFonts w:ascii="Arial" w:hAnsi="Arial" w:cs="Arial"/>
          <w:color w:val="000000"/>
          <w:sz w:val="22"/>
          <w:szCs w:val="22"/>
          <w:lang w:val="de-DE"/>
        </w:rPr>
        <w:t xml:space="preserve">czego punktu: zasuwa; hydrant, </w:t>
      </w:r>
      <w:r w:rsidRPr="00A05FCA">
        <w:rPr>
          <w:rFonts w:ascii="Arial" w:hAnsi="Arial" w:cs="Arial"/>
          <w:sz w:val="22"/>
          <w:szCs w:val="22"/>
          <w:lang w:val="de-DE"/>
        </w:rPr>
        <w:t xml:space="preserve">studnia, punkt włączenia, punkt na rurociągu  </w:t>
      </w:r>
      <w:r>
        <w:rPr>
          <w:rFonts w:ascii="Arial" w:hAnsi="Arial" w:cs="Arial"/>
          <w:sz w:val="22"/>
          <w:szCs w:val="22"/>
          <w:lang w:val="de-DE"/>
        </w:rPr>
        <w:t xml:space="preserve">- </w:t>
      </w:r>
      <w:r w:rsidRPr="00A05FCA">
        <w:rPr>
          <w:rFonts w:ascii="Arial" w:hAnsi="Arial" w:cs="Arial"/>
          <w:color w:val="000000"/>
          <w:sz w:val="22"/>
          <w:szCs w:val="22"/>
        </w:rPr>
        <w:t xml:space="preserve">w cenie brutto  ........................PLN </w:t>
      </w:r>
    </w:p>
    <w:p w14:paraId="562B4FFB" w14:textId="77777777" w:rsidR="0028074F" w:rsidRPr="008439D3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56A837CF" w14:textId="77777777" w:rsidR="0028074F" w:rsidRPr="008439D3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0E71E20F" w14:textId="77777777" w:rsidR="0028074F" w:rsidRPr="008439D3" w:rsidRDefault="0028074F" w:rsidP="0028074F">
      <w:pPr>
        <w:tabs>
          <w:tab w:val="num" w:pos="360"/>
        </w:tabs>
        <w:ind w:right="72"/>
        <w:rPr>
          <w:rFonts w:ascii="Arial" w:hAnsi="Arial" w:cs="Arial"/>
          <w:color w:val="000000"/>
          <w:sz w:val="22"/>
          <w:szCs w:val="22"/>
          <w:lang w:val="de-DE"/>
        </w:rPr>
      </w:pPr>
      <w:r w:rsidRPr="008439D3">
        <w:rPr>
          <w:rFonts w:ascii="Arial" w:hAnsi="Arial" w:cs="Arial"/>
          <w:color w:val="000000"/>
          <w:sz w:val="22"/>
          <w:szCs w:val="22"/>
        </w:rPr>
        <w:tab/>
      </w:r>
      <w:r w:rsidRPr="008439D3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41FA1578" w14:textId="77777777" w:rsid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32166307" w14:textId="77777777" w:rsidR="0028074F" w:rsidRPr="00A05FCA" w:rsidRDefault="0028074F" w:rsidP="0028074F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 xml:space="preserve">8. </w:t>
      </w:r>
      <w:r w:rsidRPr="00A05FCA">
        <w:rPr>
          <w:rFonts w:ascii="Arial" w:hAnsi="Arial" w:cs="Arial"/>
          <w:color w:val="000000"/>
          <w:sz w:val="22"/>
          <w:szCs w:val="22"/>
          <w:lang w:val="de-DE"/>
        </w:rPr>
        <w:t>Wykonanie mapy do celów projektowych o powierzchni:</w:t>
      </w:r>
    </w:p>
    <w:p w14:paraId="1FE1D37E" w14:textId="77777777" w:rsidR="0028074F" w:rsidRPr="008439D3" w:rsidRDefault="0028074F" w:rsidP="0028074F">
      <w:pPr>
        <w:pStyle w:val="Akapitzlist"/>
        <w:ind w:left="927"/>
        <w:jc w:val="both"/>
        <w:rPr>
          <w:rFonts w:ascii="Arial" w:hAnsi="Arial" w:cs="Arial"/>
          <w:sz w:val="22"/>
          <w:szCs w:val="22"/>
          <w:lang w:val="de-DE"/>
        </w:rPr>
      </w:pPr>
    </w:p>
    <w:p w14:paraId="357B5B58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>8.1</w:t>
      </w:r>
      <w:r>
        <w:rPr>
          <w:rFonts w:ascii="Arial" w:hAnsi="Arial" w:cs="Arial"/>
          <w:color w:val="000000"/>
          <w:sz w:val="22"/>
          <w:szCs w:val="22"/>
        </w:rPr>
        <w:tab/>
        <w:t>do 0,5 ha</w:t>
      </w:r>
      <w:r w:rsidRPr="00A24641">
        <w:rPr>
          <w:rFonts w:ascii="Arial" w:hAnsi="Arial" w:cs="Arial"/>
          <w:color w:val="000000"/>
          <w:sz w:val="22"/>
          <w:szCs w:val="22"/>
        </w:rPr>
        <w:t xml:space="preserve">  - w cenie brutto  ........................PLN </w:t>
      </w:r>
      <w:r>
        <w:rPr>
          <w:rFonts w:ascii="Arial" w:hAnsi="Arial" w:cs="Arial"/>
          <w:color w:val="000000"/>
          <w:sz w:val="22"/>
          <w:szCs w:val="22"/>
        </w:rPr>
        <w:t>za 1 ha</w:t>
      </w:r>
    </w:p>
    <w:p w14:paraId="586C1F40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46F7C3C0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2A1D6D00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netto ..............................PLN + ............. stawki VAT= ................................PLN brutto</w:t>
      </w:r>
    </w:p>
    <w:p w14:paraId="45EB6115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>8.2</w:t>
      </w:r>
      <w:r w:rsidRPr="0028074F">
        <w:rPr>
          <w:rFonts w:ascii="Arial" w:hAnsi="Arial" w:cs="Arial"/>
          <w:color w:val="000000"/>
          <w:sz w:val="22"/>
          <w:szCs w:val="22"/>
        </w:rPr>
        <w:tab/>
        <w:t>od 0,5 ha do 1,0 ha - w cenie brutto  ........................PLN za 1 ha</w:t>
      </w:r>
      <w:r w:rsidRPr="00A2464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1F8326D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59B36A98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530D31BE" w14:textId="77777777" w:rsid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netto ..............................PLN + ............. stawki VAT= ................................PLN brutto</w:t>
      </w:r>
    </w:p>
    <w:p w14:paraId="3C3A2EC6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8074F">
        <w:rPr>
          <w:rFonts w:ascii="Arial" w:hAnsi="Arial" w:cs="Arial"/>
          <w:color w:val="000000"/>
          <w:sz w:val="22"/>
          <w:szCs w:val="22"/>
        </w:rPr>
        <w:t>8.3</w:t>
      </w:r>
      <w:r w:rsidRPr="0028074F">
        <w:rPr>
          <w:rFonts w:ascii="Arial" w:hAnsi="Arial" w:cs="Arial"/>
          <w:color w:val="000000"/>
          <w:sz w:val="22"/>
          <w:szCs w:val="22"/>
        </w:rPr>
        <w:tab/>
        <w:t>powyżej 1 ha - w cenie brutto  ........................PLN za 1 ha</w:t>
      </w:r>
    </w:p>
    <w:p w14:paraId="1F213939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słownie: .......................................................................................................................</w:t>
      </w:r>
    </w:p>
    <w:p w14:paraId="589D0AA2" w14:textId="77777777" w:rsidR="0028074F" w:rsidRPr="00A24641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w tym:</w:t>
      </w:r>
    </w:p>
    <w:p w14:paraId="1BADDB45" w14:textId="77777777" w:rsidR="0028074F" w:rsidRDefault="0028074F" w:rsidP="0028074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24641">
        <w:rPr>
          <w:rFonts w:ascii="Arial" w:hAnsi="Arial" w:cs="Arial"/>
          <w:color w:val="000000"/>
          <w:sz w:val="22"/>
          <w:szCs w:val="22"/>
        </w:rPr>
        <w:tab/>
        <w:t>netto ..............................PLN + ............. stawki VAT= ................................PLN brutto</w:t>
      </w:r>
    </w:p>
    <w:p w14:paraId="77C1A78D" w14:textId="77777777" w:rsidR="0028074F" w:rsidRPr="00A05FCA" w:rsidRDefault="0028074F" w:rsidP="0028074F">
      <w:pPr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5B45C2FC" w14:textId="77777777" w:rsidR="0028074F" w:rsidRPr="00377CED" w:rsidRDefault="0028074F" w:rsidP="0028074F">
      <w:pPr>
        <w:pStyle w:val="Tekstpodstawowy"/>
        <w:ind w:left="426" w:right="72"/>
        <w:jc w:val="both"/>
        <w:rPr>
          <w:szCs w:val="22"/>
        </w:rPr>
      </w:pPr>
    </w:p>
    <w:p w14:paraId="1E5613A4" w14:textId="77777777" w:rsidR="0028074F" w:rsidRPr="00377CED" w:rsidRDefault="0028074F" w:rsidP="0028074F">
      <w:pPr>
        <w:pStyle w:val="Tekstpodstawowy"/>
        <w:ind w:right="72"/>
        <w:jc w:val="both"/>
        <w:rPr>
          <w:szCs w:val="22"/>
        </w:rPr>
      </w:pPr>
      <w:r>
        <w:rPr>
          <w:szCs w:val="22"/>
        </w:rPr>
        <w:t xml:space="preserve">9. </w:t>
      </w:r>
      <w:r w:rsidRPr="00377CED">
        <w:rPr>
          <w:szCs w:val="22"/>
        </w:rPr>
        <w:t xml:space="preserve">Geodezyjne prace nietypowe – 1 dzień zespołu polowego - </w:t>
      </w:r>
      <w:r w:rsidRPr="00377CED">
        <w:rPr>
          <w:color w:val="000000"/>
          <w:szCs w:val="22"/>
        </w:rPr>
        <w:t xml:space="preserve">w cenie brutto  ....................PLN </w:t>
      </w:r>
    </w:p>
    <w:p w14:paraId="673C491A" w14:textId="77777777" w:rsidR="0028074F" w:rsidRPr="00377CED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>słownie: .......................................................................................................................</w:t>
      </w:r>
    </w:p>
    <w:p w14:paraId="0ECD5213" w14:textId="77777777" w:rsidR="0028074F" w:rsidRPr="00377CED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</w:rPr>
      </w:pPr>
      <w:r w:rsidRPr="00377CED">
        <w:rPr>
          <w:rFonts w:ascii="Arial" w:hAnsi="Arial" w:cs="Arial"/>
          <w:color w:val="000000"/>
          <w:sz w:val="22"/>
          <w:szCs w:val="22"/>
        </w:rPr>
        <w:t>w tym:</w:t>
      </w:r>
    </w:p>
    <w:p w14:paraId="75D25E64" w14:textId="77777777" w:rsidR="0028074F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  <w:r w:rsidRPr="00377CED">
        <w:rPr>
          <w:rFonts w:ascii="Arial" w:hAnsi="Arial" w:cs="Arial"/>
          <w:color w:val="000000"/>
          <w:sz w:val="22"/>
          <w:szCs w:val="22"/>
          <w:lang w:val="de-DE"/>
        </w:rPr>
        <w:t>netto ..............................PLN + ............. stawki VAT= ................................PLN brutto</w:t>
      </w:r>
    </w:p>
    <w:p w14:paraId="227C2B13" w14:textId="77777777" w:rsidR="0028074F" w:rsidRDefault="0028074F" w:rsidP="0028074F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55877C2A" w14:textId="77777777" w:rsidR="00B44885" w:rsidRPr="00377CED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73FDAD7E" w14:textId="77777777" w:rsidR="00A07EBA" w:rsidRDefault="00A07EBA" w:rsidP="00B44885">
      <w:pPr>
        <w:pStyle w:val="Akapitzlist"/>
        <w:ind w:left="928"/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3E2D8BE2" w14:textId="77777777" w:rsidR="00A24641" w:rsidRPr="009B39EA" w:rsidRDefault="00A24641" w:rsidP="00A2464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B7DC65B" w14:textId="3AD5107B" w:rsidR="00B115E0" w:rsidRPr="00FB1782" w:rsidRDefault="00B44885" w:rsidP="00B115E0">
      <w:pPr>
        <w:pStyle w:val="Tekstpodstawowy"/>
        <w:jc w:val="both"/>
        <w:rPr>
          <w:szCs w:val="22"/>
        </w:rPr>
      </w:pPr>
      <w:r>
        <w:rPr>
          <w:color w:val="000000"/>
          <w:szCs w:val="22"/>
        </w:rPr>
        <w:t>O</w:t>
      </w:r>
      <w:r w:rsidRPr="00A50F7C">
        <w:rPr>
          <w:color w:val="000000"/>
          <w:szCs w:val="22"/>
        </w:rPr>
        <w:t>świadczamy, że naliczona przez nas st</w:t>
      </w:r>
      <w:r>
        <w:rPr>
          <w:color w:val="000000"/>
          <w:szCs w:val="22"/>
        </w:rPr>
        <w:t xml:space="preserve">awka podatku VAT jest zgodna </w:t>
      </w:r>
      <w:r w:rsidRPr="00A50F7C">
        <w:rPr>
          <w:color w:val="000000"/>
          <w:szCs w:val="22"/>
        </w:rPr>
        <w:t xml:space="preserve">z obowiązującymi przepisami. </w:t>
      </w:r>
      <w:r w:rsidR="00B115E0" w:rsidRPr="00FB1782">
        <w:rPr>
          <w:szCs w:val="22"/>
        </w:rPr>
        <w:t>Cena podana w ofercie obejm</w:t>
      </w:r>
      <w:r w:rsidR="00B115E0">
        <w:rPr>
          <w:szCs w:val="22"/>
        </w:rPr>
        <w:t>uje</w:t>
      </w:r>
      <w:r w:rsidR="00B115E0" w:rsidRPr="00FB1782">
        <w:rPr>
          <w:szCs w:val="22"/>
        </w:rPr>
        <w:t xml:space="preserve"> wszystkie koszty związane z wykonaniem przedmiotu zamówienia w szczególności całość prac geodezyjno-kartograficznych oraz kosztów z nimi związanych tj. koszty transportu, koszty Wojewódzkiego Ośrodka Geodezji i Kartografii , prace kameralne, koszty reprodukcji, wszelkie utrudnienia techniczne, pogodowe współczynniki na ruch pieszy i kołowy.</w:t>
      </w:r>
    </w:p>
    <w:p w14:paraId="3FE10921" w14:textId="632F74B6" w:rsidR="007A6B29" w:rsidRDefault="007A6B29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7F1FCFE" w14:textId="61510830" w:rsidR="007A6B29" w:rsidRPr="007A6B29" w:rsidRDefault="007A6B29" w:rsidP="007A6B29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115E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Łączna cena brutto oferty podlegająca ocenie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zgodnie z załącznikiem nr 2 do oferty wynosi: ………………………………………………………………………………………………….</w:t>
      </w:r>
    </w:p>
    <w:p w14:paraId="033202EB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30A6975C" w14:textId="77777777" w:rsidR="00B44885" w:rsidRPr="00CB4266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 xml:space="preserve">Jednocześnie oświadczamy, że: </w:t>
      </w:r>
    </w:p>
    <w:p w14:paraId="020981CA" w14:textId="77777777" w:rsidR="00B44885" w:rsidRPr="00CB4266" w:rsidRDefault="00B44885" w:rsidP="00B44885">
      <w:pPr>
        <w:pStyle w:val="Tekstpodstawowy"/>
        <w:jc w:val="both"/>
        <w:rPr>
          <w:szCs w:val="22"/>
        </w:rPr>
      </w:pPr>
      <w:r w:rsidRPr="00CB4266">
        <w:rPr>
          <w:color w:val="000000"/>
          <w:szCs w:val="22"/>
        </w:rPr>
        <w:t xml:space="preserve">1     </w:t>
      </w:r>
      <w:r w:rsidRPr="00CB4266">
        <w:rPr>
          <w:szCs w:val="22"/>
        </w:rPr>
        <w:t>termin związania ofertą wynosi 45 dni od daty otwarcia ofert,</w:t>
      </w:r>
    </w:p>
    <w:p w14:paraId="41C4D2F0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zapoznaliśmy się z otrzymanymi dokumentami przetargowymi i w pełni je akceptujemy,</w:t>
      </w:r>
    </w:p>
    <w:p w14:paraId="36DD0FA4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color w:val="000000"/>
          <w:sz w:val="22"/>
          <w:szCs w:val="22"/>
        </w:rPr>
        <w:t>uzyskaliśmy od Zamawiającego wszystkie informacje konieczne do prawidłowego sporządzenia oferty i do wykonania zamówienia,</w:t>
      </w:r>
    </w:p>
    <w:p w14:paraId="59ADD7E0" w14:textId="77777777" w:rsidR="00B44885" w:rsidRPr="00A05FCA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 xml:space="preserve">wzór umowy na realizację zamówienia stanowiący część SIWZ został przez nas zaakceptowany i zobowiązujemy się (w przypadku dokonania wyboru naszej oferty) do </w:t>
      </w:r>
      <w:r w:rsidRPr="009B39EA">
        <w:rPr>
          <w:rFonts w:ascii="Arial" w:hAnsi="Arial" w:cs="Arial"/>
          <w:sz w:val="22"/>
          <w:szCs w:val="22"/>
        </w:rPr>
        <w:t xml:space="preserve">podpisania umowy w takim brzmieniu </w:t>
      </w:r>
      <w:r w:rsidRPr="009B39EA">
        <w:rPr>
          <w:rFonts w:ascii="Arial" w:hAnsi="Arial" w:cs="Arial"/>
          <w:color w:val="000000"/>
          <w:sz w:val="22"/>
          <w:szCs w:val="22"/>
        </w:rPr>
        <w:t>w miejscu i terminie wyznaczonym przez Zamawiającego,</w:t>
      </w:r>
      <w:r w:rsidRPr="009B39EA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14:paraId="339C57B8" w14:textId="36EDC118" w:rsidR="00A05FCA" w:rsidRPr="00A05FCA" w:rsidRDefault="00A05FCA" w:rsidP="00A05FCA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E3769">
        <w:rPr>
          <w:rFonts w:ascii="Arial" w:hAnsi="Arial" w:cs="Arial"/>
          <w:sz w:val="22"/>
          <w:szCs w:val="22"/>
        </w:rPr>
        <w:t xml:space="preserve">umowę wiążącą obydwie strony odeślemy w ciągu 7 dni od daty jej otrzymania. </w:t>
      </w:r>
    </w:p>
    <w:p w14:paraId="7D3F8948" w14:textId="77777777" w:rsidR="00B44885" w:rsidRPr="009B39EA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39EA">
        <w:rPr>
          <w:rFonts w:ascii="Arial" w:hAnsi="Arial" w:cs="Arial"/>
          <w:sz w:val="22"/>
          <w:szCs w:val="22"/>
        </w:rPr>
        <w:t>akceptujemy 21-dniowy termin płatności w formie przelewu po dostarczeniu przedmiotu zamówienia i otrzymaniu faktury VAT.</w:t>
      </w:r>
    </w:p>
    <w:p w14:paraId="0982985B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39EA">
        <w:rPr>
          <w:rFonts w:ascii="Arial" w:hAnsi="Arial" w:cs="Arial"/>
          <w:sz w:val="22"/>
          <w:szCs w:val="22"/>
        </w:rPr>
        <w:lastRenderedPageBreak/>
        <w:t>nasza firma spełnia wszystkie warunki określone</w:t>
      </w:r>
      <w:r w:rsidRPr="00CB4266">
        <w:rPr>
          <w:rFonts w:ascii="Arial" w:hAnsi="Arial" w:cs="Arial"/>
          <w:sz w:val="22"/>
          <w:szCs w:val="22"/>
        </w:rPr>
        <w:t xml:space="preserve"> w specyfikacji istotnych warunków zamówienia oraz złożyliśmy wszystkie wymagane dokumenty potwierdzające spełnianie tych warunków,</w:t>
      </w:r>
    </w:p>
    <w:p w14:paraId="721B7EA6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składamy niniejszą ofertę przetargową we własnym imieniu/jako partner konsorcjum zarządzanego przez …………………………………..………. (</w:t>
      </w:r>
      <w:r w:rsidRPr="00CB4266">
        <w:rPr>
          <w:rFonts w:ascii="Arial" w:hAnsi="Arial" w:cs="Arial"/>
          <w:i/>
          <w:sz w:val="22"/>
          <w:szCs w:val="22"/>
        </w:rPr>
        <w:t>niepotrzebne skreślić</w:t>
      </w:r>
      <w:r w:rsidRPr="00CB4266">
        <w:rPr>
          <w:rFonts w:ascii="Arial" w:hAnsi="Arial" w:cs="Arial"/>
          <w:sz w:val="22"/>
          <w:szCs w:val="22"/>
        </w:rPr>
        <w:t>),</w:t>
      </w:r>
    </w:p>
    <w:p w14:paraId="23D68ADC" w14:textId="77777777" w:rsidR="00B44885" w:rsidRPr="00CB4266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 xml:space="preserve">                                                              (nazwa lidera)</w:t>
      </w:r>
    </w:p>
    <w:p w14:paraId="7899EAC4" w14:textId="77777777" w:rsidR="00B44885" w:rsidRPr="00CB4266" w:rsidRDefault="00B44885" w:rsidP="00B4488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potwierdzamy, iż nie uczestniczymy w jakiejkolwiek innej ofercie dotyczącej tego samego postępowania,</w:t>
      </w:r>
    </w:p>
    <w:p w14:paraId="43D06108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j</w:t>
      </w:r>
      <w:r w:rsidRPr="00CB4266">
        <w:rPr>
          <w:rFonts w:ascii="Arial" w:hAnsi="Arial" w:cs="Arial"/>
          <w:color w:val="000000"/>
          <w:sz w:val="22"/>
          <w:szCs w:val="22"/>
        </w:rPr>
        <w:t>esteśmy / nie jesteśmy* podatnikiem podatku od towarów i usług (VAT) – nasz NIP ............................................................</w:t>
      </w:r>
      <w:r w:rsidRPr="00CB4266">
        <w:rPr>
          <w:rFonts w:ascii="Arial" w:hAnsi="Arial" w:cs="Arial"/>
          <w:sz w:val="22"/>
          <w:szCs w:val="22"/>
        </w:rPr>
        <w:t xml:space="preserve"> (</w:t>
      </w:r>
      <w:r w:rsidRPr="00CB4266">
        <w:rPr>
          <w:rFonts w:ascii="Arial" w:hAnsi="Arial" w:cs="Arial"/>
          <w:i/>
          <w:sz w:val="22"/>
          <w:szCs w:val="22"/>
        </w:rPr>
        <w:t>niepotrzebne skreślić</w:t>
      </w:r>
      <w:r w:rsidRPr="00CB4266">
        <w:rPr>
          <w:rFonts w:ascii="Arial" w:hAnsi="Arial" w:cs="Arial"/>
          <w:sz w:val="22"/>
          <w:szCs w:val="22"/>
        </w:rPr>
        <w:t>),</w:t>
      </w:r>
    </w:p>
    <w:p w14:paraId="2C274540" w14:textId="77777777" w:rsidR="00B44885" w:rsidRPr="009B39EA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39EA">
        <w:rPr>
          <w:rFonts w:ascii="Arial" w:hAnsi="Arial" w:cs="Arial"/>
          <w:sz w:val="22"/>
          <w:szCs w:val="22"/>
        </w:rPr>
        <w:t xml:space="preserve">Zastrzegamy, że informacje zawarte na stronach nr ............................... oferty stanowią tajemnicę przedsiębiorstwa i nie powinny być udostępnianie innym Wykonawcom biorącym udział w postępowaniu. </w:t>
      </w:r>
    </w:p>
    <w:p w14:paraId="79987DD1" w14:textId="77777777" w:rsidR="00B44885" w:rsidRPr="00CB4266" w:rsidRDefault="00B44885" w:rsidP="00B44885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color w:val="000000"/>
          <w:sz w:val="22"/>
          <w:szCs w:val="22"/>
        </w:rPr>
        <w:t xml:space="preserve">złożona przez nas oferta zawiera ........... kolejno </w:t>
      </w:r>
      <w:r>
        <w:rPr>
          <w:rFonts w:ascii="Arial" w:hAnsi="Arial" w:cs="Arial"/>
          <w:color w:val="000000"/>
          <w:sz w:val="22"/>
          <w:szCs w:val="22"/>
        </w:rPr>
        <w:t>ponumerowanych stron.</w:t>
      </w:r>
    </w:p>
    <w:p w14:paraId="6A1FA566" w14:textId="77777777" w:rsidR="00B44885" w:rsidRPr="00A50F7C" w:rsidRDefault="00B44885" w:rsidP="00B44885">
      <w:pPr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5B19183D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CC3C25C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D043A56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3EB2E9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E625AEC" w14:textId="77777777" w:rsidR="00B44885" w:rsidRPr="00A50F7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50F7C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A50F7C">
        <w:rPr>
          <w:rFonts w:ascii="Arial" w:hAnsi="Arial" w:cs="Arial"/>
          <w:color w:val="000000"/>
          <w:sz w:val="22"/>
          <w:szCs w:val="22"/>
        </w:rPr>
        <w:tab/>
      </w:r>
      <w:r w:rsidRPr="00A50F7C">
        <w:rPr>
          <w:rFonts w:ascii="Arial" w:hAnsi="Arial" w:cs="Arial"/>
          <w:color w:val="000000"/>
          <w:sz w:val="22"/>
          <w:szCs w:val="22"/>
        </w:rPr>
        <w:tab/>
      </w:r>
      <w:r w:rsidRPr="00A50F7C">
        <w:rPr>
          <w:rFonts w:ascii="Arial" w:hAnsi="Arial" w:cs="Arial"/>
          <w:color w:val="000000"/>
          <w:sz w:val="22"/>
          <w:szCs w:val="22"/>
        </w:rPr>
        <w:tab/>
      </w:r>
      <w:r w:rsidRPr="00A50F7C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1E471E7A" w14:textId="77777777" w:rsidR="00B44885" w:rsidRPr="00A50F7C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  <w:r w:rsidRPr="00A50F7C">
        <w:rPr>
          <w:rFonts w:ascii="Arial" w:hAnsi="Arial" w:cs="Arial"/>
          <w:color w:val="000000"/>
          <w:sz w:val="22"/>
          <w:szCs w:val="22"/>
        </w:rPr>
        <w:t>(miejsce i data)</w:t>
      </w:r>
      <w:r w:rsidRPr="00A50F7C">
        <w:rPr>
          <w:rFonts w:ascii="Arial" w:hAnsi="Arial" w:cs="Arial"/>
          <w:color w:val="000000"/>
          <w:sz w:val="22"/>
          <w:szCs w:val="22"/>
        </w:rPr>
        <w:tab/>
      </w:r>
      <w:r w:rsidRPr="00DF53B7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2968E2D9" w14:textId="77777777" w:rsidR="00B44885" w:rsidRPr="00DF53B7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Załącznik nr 1</w:t>
      </w:r>
    </w:p>
    <w:p w14:paraId="37D35EF9" w14:textId="77777777" w:rsidR="00B44885" w:rsidRPr="00DF53B7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DF53B7">
        <w:rPr>
          <w:rFonts w:ascii="Arial" w:hAnsi="Arial" w:cs="Arial"/>
          <w:b/>
          <w:sz w:val="22"/>
          <w:szCs w:val="22"/>
        </w:rPr>
        <w:t>do oferty</w:t>
      </w:r>
    </w:p>
    <w:p w14:paraId="42EF3C84" w14:textId="77777777" w:rsidR="00B44885" w:rsidRPr="00DF53B7" w:rsidRDefault="00B44885" w:rsidP="00B44885">
      <w:pPr>
        <w:rPr>
          <w:rFonts w:ascii="Arial" w:hAnsi="Arial" w:cs="Arial"/>
          <w:sz w:val="22"/>
          <w:szCs w:val="22"/>
        </w:rPr>
      </w:pPr>
    </w:p>
    <w:p w14:paraId="6EF1676C" w14:textId="77777777" w:rsidR="00B44885" w:rsidRPr="00DF53B7" w:rsidRDefault="00B44885" w:rsidP="00B44885">
      <w:pPr>
        <w:rPr>
          <w:rFonts w:ascii="Arial" w:hAnsi="Arial" w:cs="Arial"/>
          <w:sz w:val="22"/>
          <w:szCs w:val="22"/>
        </w:rPr>
      </w:pPr>
    </w:p>
    <w:p w14:paraId="3E198169" w14:textId="77777777" w:rsidR="00B44885" w:rsidRPr="00DF53B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F53B7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738677A0" w14:textId="77777777" w:rsidR="00B44885" w:rsidRPr="00DF53B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F53B7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08A83734" w14:textId="77777777" w:rsidR="00B44885" w:rsidRPr="00DF53B7" w:rsidRDefault="00B44885" w:rsidP="00B44885">
      <w:pPr>
        <w:rPr>
          <w:rFonts w:ascii="Arial" w:hAnsi="Arial" w:cs="Arial"/>
          <w:sz w:val="22"/>
          <w:szCs w:val="22"/>
        </w:rPr>
      </w:pPr>
    </w:p>
    <w:p w14:paraId="385A85F5" w14:textId="77777777" w:rsidR="00B44885" w:rsidRPr="00DF53B7" w:rsidRDefault="00B44885" w:rsidP="00B44885">
      <w:pPr>
        <w:rPr>
          <w:rFonts w:ascii="Arial" w:hAnsi="Arial" w:cs="Arial"/>
          <w:sz w:val="22"/>
          <w:szCs w:val="22"/>
        </w:rPr>
      </w:pPr>
    </w:p>
    <w:p w14:paraId="03D1C719" w14:textId="77777777" w:rsidR="00B44885" w:rsidRPr="00DF53B7" w:rsidRDefault="00B44885" w:rsidP="00B44885">
      <w:pPr>
        <w:rPr>
          <w:rFonts w:ascii="Arial" w:hAnsi="Arial" w:cs="Arial"/>
          <w:sz w:val="22"/>
          <w:szCs w:val="22"/>
        </w:rPr>
      </w:pPr>
    </w:p>
    <w:p w14:paraId="21CFBB50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3951AC80" w14:textId="77777777" w:rsidR="00B44885" w:rsidRPr="005D4747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5D4747">
        <w:rPr>
          <w:rFonts w:ascii="Arial" w:hAnsi="Arial" w:cs="Arial"/>
          <w:b/>
          <w:sz w:val="22"/>
          <w:szCs w:val="22"/>
        </w:rPr>
        <w:t>OŚWIADCZENIE</w:t>
      </w:r>
    </w:p>
    <w:p w14:paraId="0D538C6F" w14:textId="77777777" w:rsidR="00B44885" w:rsidRDefault="00B44885" w:rsidP="00B44885">
      <w:pPr>
        <w:rPr>
          <w:rFonts w:ascii="Arial" w:hAnsi="Arial" w:cs="Arial"/>
          <w:sz w:val="22"/>
          <w:szCs w:val="22"/>
        </w:rPr>
      </w:pPr>
    </w:p>
    <w:p w14:paraId="593F414F" w14:textId="6C6C7546" w:rsidR="00B44885" w:rsidRPr="00235FF9" w:rsidRDefault="00B44885" w:rsidP="00B44885">
      <w:pPr>
        <w:tabs>
          <w:tab w:val="left" w:pos="739"/>
        </w:tabs>
        <w:jc w:val="both"/>
        <w:rPr>
          <w:rFonts w:ascii="Arial" w:hAnsi="Arial" w:cs="Arial"/>
          <w:b/>
          <w:sz w:val="22"/>
          <w:szCs w:val="22"/>
        </w:rPr>
      </w:pPr>
      <w:r w:rsidRPr="00235FF9">
        <w:rPr>
          <w:rFonts w:ascii="Arial" w:hAnsi="Arial" w:cs="Arial"/>
          <w:sz w:val="22"/>
          <w:szCs w:val="22"/>
        </w:rPr>
        <w:t>Przystępując do udziału w postępowaniu o udzielenie zamówienia  pn.:</w:t>
      </w:r>
      <w:r w:rsidRPr="00235FF9">
        <w:rPr>
          <w:rFonts w:ascii="Arial" w:hAnsi="Arial" w:cs="Arial"/>
          <w:b/>
          <w:sz w:val="22"/>
          <w:szCs w:val="22"/>
        </w:rPr>
        <w:t xml:space="preserve"> „ 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235FF9">
        <w:rPr>
          <w:rFonts w:ascii="Arial" w:hAnsi="Arial" w:cs="Arial"/>
          <w:color w:val="000000"/>
          <w:sz w:val="22"/>
          <w:szCs w:val="22"/>
        </w:rPr>
        <w:t>”</w:t>
      </w:r>
      <w:r w:rsidRPr="00235FF9">
        <w:rPr>
          <w:rFonts w:ascii="Arial" w:hAnsi="Arial" w:cs="Arial"/>
          <w:sz w:val="22"/>
          <w:szCs w:val="22"/>
        </w:rPr>
        <w:t>,</w:t>
      </w:r>
      <w:r w:rsidRPr="00235FF9">
        <w:rPr>
          <w:rFonts w:ascii="Arial" w:hAnsi="Arial" w:cs="Arial"/>
          <w:b/>
          <w:color w:val="000000"/>
          <w:sz w:val="22"/>
          <w:szCs w:val="22"/>
        </w:rPr>
        <w:t xml:space="preserve">  </w:t>
      </w:r>
    </w:p>
    <w:p w14:paraId="6AB95C5F" w14:textId="77777777" w:rsidR="00B44885" w:rsidRPr="00235FF9" w:rsidRDefault="00B44885" w:rsidP="00B44885">
      <w:pPr>
        <w:rPr>
          <w:rFonts w:ascii="Arial" w:hAnsi="Arial" w:cs="Arial"/>
          <w:sz w:val="22"/>
          <w:szCs w:val="22"/>
        </w:rPr>
      </w:pPr>
    </w:p>
    <w:p w14:paraId="64199F32" w14:textId="77777777" w:rsidR="00B44885" w:rsidRPr="00235FF9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235FF9">
        <w:rPr>
          <w:rFonts w:ascii="Arial" w:hAnsi="Arial" w:cs="Arial"/>
          <w:sz w:val="22"/>
          <w:szCs w:val="22"/>
        </w:rPr>
        <w:t>Oświadczam, że Wykonawca, którego reprezentuję:</w:t>
      </w:r>
    </w:p>
    <w:p w14:paraId="45FD3694" w14:textId="77777777" w:rsidR="00B44885" w:rsidRPr="00235FF9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1E239772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a) posiada uprawnienia do wykonywania określonej działalności lub czynności, jeżeli ustawy nakładają obowiązek posiadania takich uprawnień,</w:t>
      </w:r>
    </w:p>
    <w:p w14:paraId="5675B56C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CBDD53C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b) posiada niezbędną wiedzę i doświadczenie oraz potencjał techniczny, a także dysponuje osobami zdolnymi do wykonania zamówienia,</w:t>
      </w:r>
    </w:p>
    <w:p w14:paraId="19AA594F" w14:textId="77777777" w:rsidR="00B44885" w:rsidRPr="005D4747" w:rsidRDefault="00B44885" w:rsidP="00B44885">
      <w:pPr>
        <w:ind w:left="1428"/>
        <w:jc w:val="both"/>
        <w:rPr>
          <w:rFonts w:ascii="Arial" w:hAnsi="Arial" w:cs="Arial"/>
          <w:color w:val="000000"/>
          <w:sz w:val="22"/>
          <w:szCs w:val="22"/>
        </w:rPr>
      </w:pPr>
    </w:p>
    <w:p w14:paraId="3730DE94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c) znajduje się w sytuacji ekonomicznej i finansowej zapewniającej wykonanie zamówienia,</w:t>
      </w:r>
    </w:p>
    <w:p w14:paraId="68D7940D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157B115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d) nie podlega wykluczeniu z udziału w postępowaniu o udzielenie zamówienia z przyczyn określonych w Regulaminie zamówień,</w:t>
      </w:r>
    </w:p>
    <w:p w14:paraId="0C313DDC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81EE27C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e) spełnia wszystkie warunki udziału w postępowaniu określone przez Zamawiającego.</w:t>
      </w:r>
    </w:p>
    <w:p w14:paraId="33E3866A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3AA86268" w14:textId="77777777" w:rsidR="00B44885" w:rsidRPr="005D4747" w:rsidRDefault="00B44885" w:rsidP="00B44885">
      <w:pPr>
        <w:jc w:val="center"/>
        <w:rPr>
          <w:rFonts w:ascii="Arial" w:hAnsi="Arial" w:cs="Arial"/>
          <w:sz w:val="22"/>
          <w:szCs w:val="22"/>
        </w:rPr>
      </w:pPr>
    </w:p>
    <w:p w14:paraId="68D3F7B6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26D2E958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044EA1D9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57A3C33E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40861151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72532A90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7B94C3DB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152A97FB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1E152F8F" w14:textId="77777777" w:rsidR="00B44885" w:rsidRPr="005D4747" w:rsidRDefault="00B44885" w:rsidP="00B44885">
      <w:pPr>
        <w:ind w:left="5664" w:hanging="5004"/>
        <w:jc w:val="both"/>
        <w:rPr>
          <w:ins w:id="15" w:author="awilk" w:date="2005-04-15T09:29:00Z"/>
          <w:rFonts w:ascii="Arial" w:hAnsi="Arial" w:cs="Arial"/>
          <w:color w:val="000000"/>
          <w:sz w:val="16"/>
          <w:szCs w:val="16"/>
        </w:rPr>
      </w:pPr>
      <w:r w:rsidRPr="005D4747">
        <w:rPr>
          <w:rFonts w:ascii="Arial" w:hAnsi="Arial" w:cs="Arial"/>
          <w:color w:val="000000"/>
          <w:sz w:val="22"/>
          <w:szCs w:val="22"/>
        </w:rPr>
        <w:t>(miejsce i data)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2DCE3D58" w14:textId="77777777" w:rsidR="00B44885" w:rsidRDefault="00B44885" w:rsidP="00B44885">
      <w:pPr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C141BE1" w14:textId="77777777" w:rsidR="00B44885" w:rsidRPr="000B25AB" w:rsidRDefault="00B44885" w:rsidP="00B44885">
      <w:pPr>
        <w:jc w:val="right"/>
        <w:rPr>
          <w:rFonts w:ascii="Arial" w:hAnsi="Arial" w:cs="Arial"/>
          <w:b/>
        </w:rPr>
      </w:pPr>
      <w:r w:rsidRPr="000B25AB">
        <w:rPr>
          <w:rFonts w:ascii="Arial" w:hAnsi="Arial" w:cs="Arial"/>
          <w:b/>
        </w:rPr>
        <w:lastRenderedPageBreak/>
        <w:t>Załącznik nr 2</w:t>
      </w:r>
    </w:p>
    <w:p w14:paraId="0A7E6873" w14:textId="77777777" w:rsidR="00B44885" w:rsidRPr="000B25AB" w:rsidRDefault="00B44885" w:rsidP="00B44885">
      <w:pPr>
        <w:jc w:val="right"/>
        <w:rPr>
          <w:rFonts w:ascii="Arial" w:hAnsi="Arial" w:cs="Arial"/>
        </w:rPr>
      </w:pPr>
      <w:r w:rsidRPr="000B25AB">
        <w:rPr>
          <w:rFonts w:ascii="Arial" w:hAnsi="Arial" w:cs="Arial"/>
          <w:b/>
        </w:rPr>
        <w:t>do oferty</w:t>
      </w:r>
      <w:r w:rsidRPr="000B25AB">
        <w:rPr>
          <w:rFonts w:ascii="Arial" w:hAnsi="Arial" w:cs="Arial"/>
        </w:rPr>
        <w:t xml:space="preserve"> </w:t>
      </w:r>
    </w:p>
    <w:p w14:paraId="2E79B1DC" w14:textId="77777777" w:rsidR="00B44885" w:rsidRPr="000B25AB" w:rsidRDefault="00B44885" w:rsidP="00B44885">
      <w:pPr>
        <w:jc w:val="both"/>
        <w:rPr>
          <w:rFonts w:ascii="Arial" w:hAnsi="Arial" w:cs="Arial"/>
          <w:color w:val="000000"/>
        </w:rPr>
      </w:pPr>
    </w:p>
    <w:p w14:paraId="0DA9139A" w14:textId="77777777" w:rsidR="00B44885" w:rsidRPr="000B25AB" w:rsidRDefault="00B44885" w:rsidP="00B44885">
      <w:pPr>
        <w:jc w:val="both"/>
        <w:rPr>
          <w:rFonts w:ascii="Arial" w:hAnsi="Arial" w:cs="Arial"/>
          <w:color w:val="000000"/>
        </w:rPr>
      </w:pPr>
    </w:p>
    <w:p w14:paraId="2A61A3C8" w14:textId="77777777" w:rsidR="00B44885" w:rsidRPr="000B25AB" w:rsidRDefault="00B44885" w:rsidP="00B44885">
      <w:pPr>
        <w:jc w:val="both"/>
        <w:rPr>
          <w:rFonts w:ascii="Arial" w:hAnsi="Arial" w:cs="Arial"/>
          <w:color w:val="000000"/>
        </w:rPr>
      </w:pPr>
      <w:r w:rsidRPr="000B25AB">
        <w:rPr>
          <w:rFonts w:ascii="Arial" w:hAnsi="Arial" w:cs="Arial"/>
          <w:color w:val="000000"/>
        </w:rPr>
        <w:t>............................................................</w:t>
      </w:r>
    </w:p>
    <w:p w14:paraId="7ED50944" w14:textId="77777777" w:rsidR="00B44885" w:rsidRPr="000B25AB" w:rsidRDefault="00B44885" w:rsidP="00B44885">
      <w:pPr>
        <w:jc w:val="both"/>
        <w:rPr>
          <w:rFonts w:ascii="Arial" w:hAnsi="Arial" w:cs="Arial"/>
          <w:color w:val="000000"/>
        </w:rPr>
      </w:pPr>
      <w:r w:rsidRPr="000B25AB">
        <w:rPr>
          <w:rFonts w:ascii="Arial" w:hAnsi="Arial" w:cs="Arial"/>
          <w:color w:val="000000"/>
        </w:rPr>
        <w:t>( pieczęć nagłówkowa Wykonawcy)</w:t>
      </w:r>
    </w:p>
    <w:p w14:paraId="4DD17F32" w14:textId="77777777" w:rsidR="00B44885" w:rsidRPr="000B25AB" w:rsidRDefault="00B44885" w:rsidP="00B44885">
      <w:pPr>
        <w:rPr>
          <w:rFonts w:ascii="Arial" w:hAnsi="Arial" w:cs="Arial"/>
        </w:rPr>
      </w:pPr>
    </w:p>
    <w:p w14:paraId="790986FD" w14:textId="77777777" w:rsidR="00B44885" w:rsidRPr="000B25AB" w:rsidRDefault="00B44885" w:rsidP="00B44885">
      <w:pPr>
        <w:jc w:val="center"/>
        <w:rPr>
          <w:rFonts w:ascii="Arial" w:hAnsi="Arial" w:cs="Arial"/>
          <w:b/>
        </w:rPr>
      </w:pPr>
      <w:r w:rsidRPr="000B25AB">
        <w:rPr>
          <w:rFonts w:ascii="Arial" w:hAnsi="Arial" w:cs="Arial"/>
          <w:b/>
        </w:rPr>
        <w:t>Formularz wyceny</w:t>
      </w:r>
    </w:p>
    <w:p w14:paraId="7D8C9257" w14:textId="77777777" w:rsidR="00B44885" w:rsidRPr="000B25AB" w:rsidRDefault="00B44885" w:rsidP="00B44885">
      <w:pPr>
        <w:jc w:val="center"/>
        <w:rPr>
          <w:rFonts w:ascii="Arial" w:hAnsi="Arial" w:cs="Arial"/>
          <w:szCs w:val="20"/>
        </w:rPr>
      </w:pPr>
    </w:p>
    <w:tbl>
      <w:tblPr>
        <w:tblW w:w="90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4161"/>
        <w:gridCol w:w="1348"/>
        <w:gridCol w:w="1231"/>
        <w:gridCol w:w="1821"/>
      </w:tblGrid>
      <w:tr w:rsidR="00A05FCA" w:rsidRPr="00B14786" w14:paraId="3CC1CAC0" w14:textId="77777777" w:rsidTr="00A05FCA">
        <w:trPr>
          <w:trHeight w:val="510"/>
        </w:trPr>
        <w:tc>
          <w:tcPr>
            <w:tcW w:w="5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70C51" w14:textId="77777777" w:rsidR="00A05FCA" w:rsidRPr="0027394E" w:rsidRDefault="00A05FCA" w:rsidP="009733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57035" w14:textId="25A701D4" w:rsidR="00A05FCA" w:rsidRPr="0027394E" w:rsidRDefault="00A05FCA" w:rsidP="000778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pozycji kosztorysowych</w:t>
            </w:r>
          </w:p>
        </w:tc>
        <w:tc>
          <w:tcPr>
            <w:tcW w:w="1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6C41" w14:textId="538C5B7A" w:rsidR="00A05FCA" w:rsidRPr="0027394E" w:rsidRDefault="00A05FCA" w:rsidP="009733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Szacunkowa</w:t>
            </w:r>
            <w:r w:rsidRPr="00273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ilość w okresie 36 miesięcy</w:t>
            </w:r>
          </w:p>
        </w:tc>
        <w:tc>
          <w:tcPr>
            <w:tcW w:w="1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6045D" w14:textId="77777777" w:rsidR="00A05FCA" w:rsidRPr="0027394E" w:rsidRDefault="00A05FCA" w:rsidP="0097337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39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/brutto/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6E23B" w14:textId="7C99D49A" w:rsidR="00A05FCA" w:rsidRPr="0049075B" w:rsidRDefault="00A05FCA" w:rsidP="009733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oferty podlegająca ocenie </w:t>
            </w:r>
          </w:p>
        </w:tc>
      </w:tr>
      <w:tr w:rsidR="00A05FCA" w:rsidRPr="00B14786" w14:paraId="2B190EFD" w14:textId="77777777" w:rsidTr="00A05FCA">
        <w:trPr>
          <w:trHeight w:val="795"/>
        </w:trPr>
        <w:tc>
          <w:tcPr>
            <w:tcW w:w="5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18BEF01" w14:textId="77777777" w:rsidR="00A05FCA" w:rsidRPr="00B14786" w:rsidRDefault="00A05FCA" w:rsidP="009733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1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60B2B3" w14:textId="77777777" w:rsidR="00A05FCA" w:rsidRPr="00B14786" w:rsidRDefault="00A05FCA" w:rsidP="009733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B44902" w14:textId="77777777" w:rsidR="00A05FCA" w:rsidRPr="00B14786" w:rsidRDefault="00A05FCA" w:rsidP="009733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4E2169" w14:textId="77777777" w:rsidR="00A05FCA" w:rsidRPr="00B14786" w:rsidRDefault="00A05FCA" w:rsidP="009733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E8AD" w14:textId="728E165A" w:rsidR="00A05FCA" w:rsidRPr="00B14786" w:rsidRDefault="00A05FCA" w:rsidP="0097337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 x 5</w:t>
            </w:r>
            <w:r w:rsidRPr="00B1478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A05FCA" w:rsidRPr="00B14786" w14:paraId="7A26F2AB" w14:textId="77777777" w:rsidTr="00A05FCA">
        <w:trPr>
          <w:trHeight w:val="3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0C717" w14:textId="77777777" w:rsidR="00A05FCA" w:rsidRPr="00B14786" w:rsidRDefault="00A05FCA" w:rsidP="009733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478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45ED" w14:textId="77777777" w:rsidR="00A05FCA" w:rsidRPr="00B14786" w:rsidRDefault="00A05FCA" w:rsidP="009733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478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859BC" w14:textId="77777777" w:rsidR="00A05FCA" w:rsidRPr="00B14786" w:rsidRDefault="00A05FCA" w:rsidP="009733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478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3C842" w14:textId="4239CF43" w:rsidR="00A05FCA" w:rsidRPr="00B14786" w:rsidRDefault="00A05FCA" w:rsidP="009733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B5B36" w14:textId="4AF77179" w:rsidR="00A05FCA" w:rsidRPr="00B14786" w:rsidRDefault="00A05FCA" w:rsidP="009733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28074F" w:rsidRPr="00B14786" w14:paraId="355A6840" w14:textId="77777777" w:rsidTr="00704DBD">
        <w:trPr>
          <w:trHeight w:val="106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3871F9" w14:textId="0FC6F967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6C052" w14:textId="4A942A6A" w:rsidR="0028074F" w:rsidRPr="00B14786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Pomiar powykonawczy przyłącza wodociągowego (tj. punkt włączenia, zasuwa odcinająca, studnia wodomierzowa lub punkt wejścia do budynku, pośrednie punkty zmiany kierunku lub średnicy)/kanalizacji sanitarnej (tj. punkt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włączenia, studnie)/energetycznego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odcinek do 50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CC91A" w14:textId="5BF92F44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1B5FD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61B83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2C37E50D" w14:textId="77777777" w:rsidTr="00704DBD">
        <w:trPr>
          <w:trHeight w:val="96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5E3C3C" w14:textId="34845B34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BBA56" w14:textId="235EA21D" w:rsidR="0028074F" w:rsidRPr="00FE3E1D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Pomiar powykonawczy przyłącza wodociągowego (tj. punkt włączenia, zasuwa odcinająca, studnia wodomierzowa lub punkt wejścia do budynku, pośrednie punkty zmiany kierunku lub średnicy)/kanalizacji sanitarnej (tj. punkt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włączenia, studnie)/energetycznego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każde następne 50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7992" w14:textId="75803DCC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20589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D285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3993DE97" w14:textId="77777777" w:rsidTr="00704DBD">
        <w:trPr>
          <w:trHeight w:val="54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5AE80E" w14:textId="5B40116A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02390" w14:textId="04C0B934" w:rsidR="0028074F" w:rsidRPr="00B14786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Pomiar powykonawczy  sieci wodociągowej (tj. punkty włączenia, zasuwy, pośrednie punkty zmiany kierunku lub średnicy, trójniki na sieci, odnogi rurociągu na hydrant wraz z hydrantem)/sieci kanalizacji sanitarne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(tj. punkty włączenia, studnie, trójniki, punkty zmiany kierunku lub średnicy)/energetycznej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odcinek 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1102D" w14:textId="13CB02E2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DB21C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0155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6A7D168C" w14:textId="77777777" w:rsidTr="00704DBD">
        <w:trPr>
          <w:trHeight w:val="90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CF0FFB" w14:textId="597ACAEF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6516" w14:textId="6B3253AB" w:rsidR="0028074F" w:rsidRPr="00B14786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Pomiar powykonawczy  sieci wodociągowej (tj. punkty włączenia, zasuwy, pośrednie punkty zmiany kierunku lub średnicy, trójniki na sieci, odnogi rurociągu na hydrant wraz z hydrantem)/sieci kanalizacji sanitarne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(tj. punkty włączenia, studnie, trójniki, punkty zmiany kierunku lub średnicy)/energetycznej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każde następne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F1BA" w14:textId="4D77FE2E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B9AE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755B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04C58644" w14:textId="77777777" w:rsidTr="00704DBD">
        <w:trPr>
          <w:trHeight w:val="110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D6E7AD" w14:textId="55275595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F3CD" w14:textId="30133057" w:rsidR="0028074F" w:rsidRPr="00B14786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Wytyczenie trasy sieci wodociągowej (tj. punkty włączenia, zasuwy, pośrednie punkty zmiany kierunku lub średnicy, trójniki na sieci, odnogi rurociągu na hydrant wraz z hydrantem)/sieci kanalizacji sanitarne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(tj. punkty włączenia, studnie, trójniki, punkty zmiany kierunku lub średnicy)/energetycznej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odcinek 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E9E0" w14:textId="49F0F5E5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BA685" w14:textId="77777777" w:rsidR="0028074F" w:rsidRPr="000778B3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D5A2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134A791B" w14:textId="77777777" w:rsidTr="00704DBD">
        <w:trPr>
          <w:trHeight w:val="83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BC8D16" w14:textId="013B86E8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D286D" w14:textId="0096B10F" w:rsidR="0028074F" w:rsidRPr="00B14786" w:rsidRDefault="0028074F" w:rsidP="002807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Wytyczenie trasy sieci wodociągowej (tj. punkty włączenia, zasuwy, pośrednie punkty zmiany kierunku lub średnicy, trójniki na sieci, odnogi rurociągu na hydrant wraz z hydrantem)/sieci kanalizacji sanitarne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(tj. punkty włączenia, studnie, trójniki, punkty zmiany kierunku lub średnicy)/energetycznej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każde następne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4B8B6" w14:textId="3C3922D5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34BF3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A6E68" w14:textId="77777777" w:rsidR="0028074F" w:rsidRPr="000778B3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33B1B2CA" w14:textId="77777777" w:rsidTr="00704DBD">
        <w:trPr>
          <w:trHeight w:val="97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14B4CF" w14:textId="6A88977A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E46C" w14:textId="79FFE098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Wytyczenie trasy przyłącza wodociągowego (tj. punkt włączenia, zasuwa odcinająca, studnia wodomierzowa lub punkt wejścia do budynku, pośrednie punkty zmiany kierunku lub średnicy)/kanalizacji sanitarnej (tj. punkt włączenia, studnie rewizyjne) energetycznego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odcinek do 50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EFA71" w14:textId="762A6664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4D16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00CA4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3EBE8E75" w14:textId="77777777" w:rsidTr="00704DBD">
        <w:trPr>
          <w:trHeight w:val="49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24C699" w14:textId="3B6CB0F4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C2574" w14:textId="3CEF15CA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Wytyczenie trasy przyłącza wodociągowego (tj. punkt włączenia, zasuwa odcinająca, studnia wodomierzowa lub punkt wejścia do budynku, pośrednie punkty zmiany kierunku lub średnicy)/kanalizacji sanitarnej (tj. punkt włączenia, studnie rewizyjne) energetycznego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 xml:space="preserve">– </w:t>
            </w:r>
            <w:r w:rsidRPr="00077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każde następne 50 mb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BAC3" w14:textId="504CA8AC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C8FB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A042A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169E59BF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F81F" w14:textId="07379C51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444B" w14:textId="374A5434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Wyznaczenie reperu roboczego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E4B5" w14:textId="52E8406D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95A0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FE0E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074F" w:rsidRPr="00B14786" w14:paraId="5F2209DE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E53E" w14:textId="414CF864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3EF7" w14:textId="1F8FC190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Wytyczenie pojedynczego punktu: zasuwa; hydrant, studnia, punkt włączenia, punkt na rurociągu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6705" w14:textId="69017B5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E3C3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A6C8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074F" w:rsidRPr="00B14786" w14:paraId="00595438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2538" w14:textId="34C5CCF4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7C5A" w14:textId="78E5A420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powykonawczy pojedynczego punktu: zasuwa; hydrant, studnia, punkt włączenia, punkt na rurociągu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4C21" w14:textId="1CD65291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A1C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83A7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074F" w:rsidRPr="00B14786" w14:paraId="6B377AE3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D7CF" w14:textId="78C9DB9E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4499" w14:textId="652A50BA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Wykonanie mapy do celów projektowych o powierzchni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0,5 ha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9293" w14:textId="2367D76C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E7F2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D35E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074F" w:rsidRPr="00B14786" w14:paraId="4C94968D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5382" w14:textId="28EF4D1C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E41A" w14:textId="61C01AA1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Wykonanie mapy do celów projektowych o powierzchni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 0,5 ha do 1 ha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8B6C" w14:textId="21CA8EDF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6C6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3EBC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074F" w:rsidRPr="00B14786" w14:paraId="45DC2FC5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3456" w14:textId="3A729962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520C" w14:textId="72D7C891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Wykonanie mapy do celów projektowych o powierzchni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powyżej 1 ha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6483" w14:textId="5B364E6C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BA61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64F7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074F" w:rsidRPr="00B14786" w14:paraId="066C095C" w14:textId="77777777" w:rsidTr="00704DBD">
        <w:trPr>
          <w:trHeight w:val="4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9619" w14:textId="3063A6B9" w:rsidR="0028074F" w:rsidRPr="0028074F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074F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DD93" w14:textId="2893557E" w:rsidR="0028074F" w:rsidRPr="00B14786" w:rsidRDefault="0028074F" w:rsidP="00280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78B3">
              <w:rPr>
                <w:rFonts w:ascii="Arial" w:hAnsi="Arial" w:cs="Arial"/>
                <w:color w:val="000000"/>
                <w:sz w:val="18"/>
                <w:szCs w:val="18"/>
              </w:rPr>
              <w:t>Geodezyjne prace nietypowe – 1 dzień zespołu polowego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13EA" w14:textId="37437D5E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C4BD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2263" w14:textId="77777777" w:rsidR="0028074F" w:rsidRPr="00B14786" w:rsidRDefault="0028074F" w:rsidP="002807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2C3A" w:rsidRPr="00B14786" w14:paraId="4F9C4FAF" w14:textId="77777777" w:rsidTr="00704DBD">
        <w:trPr>
          <w:trHeight w:val="495"/>
        </w:trPr>
        <w:tc>
          <w:tcPr>
            <w:tcW w:w="7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D775" w14:textId="2835A2C3" w:rsidR="00382C3A" w:rsidRPr="00B14786" w:rsidRDefault="00382C3A" w:rsidP="00382C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Łączna cena brutto oferty (</w:t>
            </w:r>
            <w:r w:rsidRPr="002739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poz. od nr 1 do nr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15) podlegająca ocenie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7A6C" w14:textId="77777777" w:rsidR="00382C3A" w:rsidRPr="00B14786" w:rsidRDefault="00382C3A" w:rsidP="00382C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1CC3605" w14:textId="77777777" w:rsidR="00B44885" w:rsidRDefault="00B44885" w:rsidP="00B44885">
      <w:pPr>
        <w:jc w:val="both"/>
        <w:rPr>
          <w:rFonts w:cs="Arial"/>
          <w:b/>
          <w:szCs w:val="20"/>
        </w:rPr>
      </w:pPr>
    </w:p>
    <w:p w14:paraId="3A91D7EE" w14:textId="77777777" w:rsidR="000778B3" w:rsidRDefault="000778B3" w:rsidP="00B44885">
      <w:pPr>
        <w:jc w:val="both"/>
        <w:rPr>
          <w:rFonts w:cs="Arial"/>
          <w:b/>
          <w:szCs w:val="20"/>
        </w:rPr>
      </w:pPr>
    </w:p>
    <w:p w14:paraId="22414EE3" w14:textId="77777777" w:rsidR="00B44885" w:rsidRDefault="00B44885" w:rsidP="00B44885">
      <w:pPr>
        <w:pStyle w:val="Tekstpodstawowy"/>
        <w:jc w:val="right"/>
        <w:rPr>
          <w:b/>
        </w:rPr>
      </w:pPr>
    </w:p>
    <w:p w14:paraId="3E7C119D" w14:textId="77777777" w:rsidR="00B44885" w:rsidRDefault="00B44885" w:rsidP="00B44885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...............................................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....................................................</w:t>
      </w:r>
    </w:p>
    <w:p w14:paraId="38BC81E3" w14:textId="77777777" w:rsidR="00B44885" w:rsidRDefault="00B44885" w:rsidP="00B44885">
      <w:pPr>
        <w:ind w:left="5664" w:hanging="5004"/>
        <w:jc w:val="both"/>
        <w:rPr>
          <w:ins w:id="16" w:author="awilk" w:date="2005-04-15T09:29:00Z"/>
          <w:rFonts w:cs="Arial"/>
          <w:color w:val="000000"/>
          <w:sz w:val="16"/>
        </w:rPr>
      </w:pPr>
      <w:r>
        <w:rPr>
          <w:rFonts w:cs="Arial"/>
          <w:color w:val="000000"/>
        </w:rPr>
        <w:t>(miejsce i data)</w:t>
      </w:r>
      <w:r>
        <w:rPr>
          <w:rFonts w:cs="Arial"/>
          <w:color w:val="000000"/>
        </w:rPr>
        <w:tab/>
      </w:r>
      <w:r>
        <w:rPr>
          <w:rFonts w:cs="Arial"/>
          <w:color w:val="000000"/>
          <w:sz w:val="16"/>
        </w:rPr>
        <w:t xml:space="preserve"> (podpis osoby uprawnionej do składania oświadczeń woli w imieniu Wykonawcy)</w:t>
      </w:r>
    </w:p>
    <w:p w14:paraId="20A0E089" w14:textId="2F4459DA" w:rsidR="00B44885" w:rsidRPr="00405E6D" w:rsidRDefault="00B44885" w:rsidP="001B1B20">
      <w:pPr>
        <w:spacing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405E6D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</w:p>
    <w:p w14:paraId="56D2A788" w14:textId="77777777" w:rsidR="00B44885" w:rsidRPr="00405E6D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405E6D">
        <w:rPr>
          <w:rFonts w:ascii="Arial" w:hAnsi="Arial" w:cs="Arial"/>
          <w:b/>
          <w:sz w:val="22"/>
          <w:szCs w:val="22"/>
        </w:rPr>
        <w:t>do oferty</w:t>
      </w:r>
    </w:p>
    <w:p w14:paraId="31EACA69" w14:textId="60C033BC" w:rsidR="00B44885" w:rsidRPr="003448BB" w:rsidRDefault="00B44885" w:rsidP="00B44885">
      <w:pPr>
        <w:pStyle w:val="Tytu"/>
        <w:rPr>
          <w:szCs w:val="22"/>
        </w:rPr>
      </w:pPr>
      <w:r w:rsidRPr="009D697F">
        <w:rPr>
          <w:szCs w:val="22"/>
        </w:rPr>
        <w:t>UMOWA Nr ....../</w:t>
      </w:r>
      <w:r w:rsidRPr="003448BB">
        <w:rPr>
          <w:szCs w:val="22"/>
        </w:rPr>
        <w:t>202</w:t>
      </w:r>
      <w:r w:rsidR="00844099">
        <w:rPr>
          <w:szCs w:val="22"/>
        </w:rPr>
        <w:t>4</w:t>
      </w:r>
    </w:p>
    <w:p w14:paraId="1763DD16" w14:textId="79DF4436" w:rsidR="00B44885" w:rsidRPr="009D697F" w:rsidRDefault="00B44885" w:rsidP="00B44885">
      <w:pPr>
        <w:jc w:val="center"/>
        <w:rPr>
          <w:rFonts w:ascii="Arial" w:hAnsi="Arial" w:cs="Arial"/>
          <w:sz w:val="22"/>
          <w:szCs w:val="22"/>
        </w:rPr>
      </w:pPr>
      <w:r w:rsidRPr="003448BB">
        <w:rPr>
          <w:rFonts w:ascii="Arial" w:hAnsi="Arial" w:cs="Arial"/>
          <w:sz w:val="22"/>
          <w:szCs w:val="22"/>
        </w:rPr>
        <w:t>z dnia .....................202</w:t>
      </w:r>
      <w:r w:rsidR="00844099">
        <w:rPr>
          <w:rFonts w:ascii="Arial" w:hAnsi="Arial" w:cs="Arial"/>
          <w:sz w:val="22"/>
          <w:szCs w:val="22"/>
        </w:rPr>
        <w:t>4</w:t>
      </w:r>
      <w:r w:rsidRPr="003448BB">
        <w:rPr>
          <w:rFonts w:ascii="Arial" w:hAnsi="Arial" w:cs="Arial"/>
          <w:sz w:val="22"/>
          <w:szCs w:val="22"/>
        </w:rPr>
        <w:t>r.</w:t>
      </w:r>
    </w:p>
    <w:p w14:paraId="6D255EA5" w14:textId="77777777" w:rsidR="00B44885" w:rsidRPr="009D697F" w:rsidRDefault="00B44885" w:rsidP="00B44885">
      <w:pPr>
        <w:jc w:val="center"/>
        <w:rPr>
          <w:rFonts w:ascii="Arial" w:hAnsi="Arial" w:cs="Arial"/>
          <w:sz w:val="22"/>
          <w:szCs w:val="22"/>
        </w:rPr>
      </w:pPr>
    </w:p>
    <w:p w14:paraId="4DACCEFC" w14:textId="7236B9EF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 xml:space="preserve">zawarta pomiędzy </w:t>
      </w:r>
      <w:r w:rsidRPr="005D4747">
        <w:rPr>
          <w:rFonts w:ascii="Arial" w:hAnsi="Arial" w:cs="Arial"/>
          <w:b/>
          <w:sz w:val="22"/>
          <w:szCs w:val="22"/>
        </w:rPr>
        <w:t>Zakładem Wodociągów i Kanalizacji Spółka z o.o.</w:t>
      </w:r>
      <w:r w:rsidRPr="005D4747">
        <w:rPr>
          <w:rFonts w:ascii="Arial" w:hAnsi="Arial" w:cs="Arial"/>
          <w:sz w:val="22"/>
          <w:szCs w:val="22"/>
        </w:rPr>
        <w:t xml:space="preserve"> z siedzibą w Świnoujściu przy ul. Kołłątaja 4, zarejestrowaną w Rejestrze Przedsiębiorców Krajowego Rejestru Sądowego prowadzonego przez Sąd Rejonowy Szczecin-Centrum w Szczecinie . XIII Wydział Gospodarczy Krajowego Rejestru Sądowego pod numerem 0000139551, o kapitale zakładowym w kwocie 9</w:t>
      </w:r>
      <w:r w:rsidR="0084409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 8</w:t>
      </w:r>
      <w:r w:rsidR="00844099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 </w:t>
      </w:r>
      <w:r w:rsidR="00844099">
        <w:rPr>
          <w:rFonts w:ascii="Arial" w:hAnsi="Arial" w:cs="Arial"/>
          <w:sz w:val="22"/>
          <w:szCs w:val="22"/>
        </w:rPr>
        <w:t>4</w:t>
      </w:r>
      <w:r w:rsidRPr="005D4747">
        <w:rPr>
          <w:rFonts w:ascii="Arial" w:hAnsi="Arial" w:cs="Arial"/>
          <w:sz w:val="22"/>
          <w:szCs w:val="22"/>
        </w:rPr>
        <w:t>00,00 zł, NIP: 855-00-24-412; REGON: 810 561 303 reprezentowaną przez:</w:t>
      </w:r>
    </w:p>
    <w:p w14:paraId="798D7AE0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Prezesa Zarządu, Dyrektora Naczelnego- mgr inż. Małgorzatę Bogdał</w:t>
      </w:r>
    </w:p>
    <w:p w14:paraId="43AFE1B4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  <w:r w:rsidRPr="006E1ED4">
        <w:rPr>
          <w:rFonts w:ascii="Arial" w:hAnsi="Arial" w:cs="Arial"/>
          <w:sz w:val="22"/>
          <w:szCs w:val="22"/>
        </w:rPr>
        <w:t>zwaną w dalszej</w:t>
      </w:r>
      <w:r w:rsidRPr="005D4747">
        <w:rPr>
          <w:rFonts w:ascii="Arial" w:hAnsi="Arial" w:cs="Arial"/>
          <w:sz w:val="22"/>
          <w:szCs w:val="22"/>
        </w:rPr>
        <w:t xml:space="preserve"> części umowy </w:t>
      </w:r>
      <w:r w:rsidRPr="005D4747">
        <w:rPr>
          <w:rFonts w:ascii="Arial" w:hAnsi="Arial" w:cs="Arial"/>
          <w:b/>
          <w:sz w:val="22"/>
          <w:szCs w:val="22"/>
        </w:rPr>
        <w:t xml:space="preserve">ZAMAWIAJĄCYM </w:t>
      </w:r>
    </w:p>
    <w:p w14:paraId="4D7299D2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>a:</w:t>
      </w:r>
    </w:p>
    <w:p w14:paraId="4083E88D" w14:textId="4BD57B23" w:rsidR="00B44885" w:rsidRPr="005D4747" w:rsidRDefault="00B44885" w:rsidP="00B44885">
      <w:pPr>
        <w:pStyle w:val="Tekstpodstawowy3"/>
        <w:rPr>
          <w:szCs w:val="22"/>
        </w:rPr>
      </w:pPr>
      <w:r w:rsidRPr="005D4747">
        <w:rPr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................................................................................................................................................................................................................................................................reprezentowanym przez:</w:t>
      </w:r>
    </w:p>
    <w:p w14:paraId="1F7D4C35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 xml:space="preserve">1).....................................................................................   </w:t>
      </w:r>
    </w:p>
    <w:p w14:paraId="24E13EB5" w14:textId="77777777" w:rsidR="00B44885" w:rsidRPr="005D4747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 xml:space="preserve">zwanym w dalszej części umowy </w:t>
      </w:r>
      <w:r w:rsidRPr="005D4747">
        <w:rPr>
          <w:rFonts w:ascii="Arial" w:hAnsi="Arial" w:cs="Arial"/>
          <w:b/>
          <w:sz w:val="22"/>
          <w:szCs w:val="22"/>
        </w:rPr>
        <w:t>WYKONAWCĄ</w:t>
      </w:r>
    </w:p>
    <w:p w14:paraId="702F7B18" w14:textId="77777777" w:rsidR="00B44885" w:rsidRPr="005D4747" w:rsidRDefault="00B44885" w:rsidP="00B44885">
      <w:pPr>
        <w:pStyle w:val="Tekstpodstawowy"/>
        <w:jc w:val="both"/>
        <w:rPr>
          <w:szCs w:val="22"/>
        </w:rPr>
      </w:pPr>
    </w:p>
    <w:p w14:paraId="689243A6" w14:textId="77777777" w:rsidR="00B44885" w:rsidRPr="000B25AB" w:rsidRDefault="00B44885" w:rsidP="00B44885">
      <w:pPr>
        <w:pStyle w:val="Tekstpodstawowy"/>
        <w:jc w:val="both"/>
        <w:rPr>
          <w:szCs w:val="22"/>
        </w:rPr>
      </w:pPr>
    </w:p>
    <w:p w14:paraId="4E3A21ED" w14:textId="0536C2BB" w:rsidR="00B44885" w:rsidRPr="00675250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0B25AB">
        <w:rPr>
          <w:rFonts w:ascii="Arial" w:hAnsi="Arial" w:cs="Arial"/>
          <w:sz w:val="22"/>
          <w:szCs w:val="22"/>
        </w:rPr>
        <w:t xml:space="preserve">W wyniku postępowania o udzielenie zamówienia na </w:t>
      </w:r>
      <w:r w:rsidRPr="000B25AB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</w:t>
      </w:r>
      <w:r w:rsidR="00BC62B9">
        <w:rPr>
          <w:rFonts w:ascii="Arial" w:hAnsi="Arial" w:cs="Arial"/>
          <w:b/>
          <w:bCs/>
          <w:sz w:val="22"/>
          <w:szCs w:val="22"/>
        </w:rPr>
        <w:t> </w:t>
      </w:r>
      <w:r w:rsidRPr="00B44885">
        <w:rPr>
          <w:rFonts w:ascii="Arial" w:hAnsi="Arial" w:cs="Arial"/>
          <w:b/>
          <w:bCs/>
          <w:sz w:val="22"/>
          <w:szCs w:val="22"/>
        </w:rPr>
        <w:t>okresie 36 miesięcy</w:t>
      </w:r>
      <w:r w:rsidRPr="000B25AB">
        <w:rPr>
          <w:rFonts w:ascii="Arial" w:hAnsi="Arial" w:cs="Arial"/>
          <w:b/>
          <w:sz w:val="22"/>
          <w:szCs w:val="22"/>
        </w:rPr>
        <w:t xml:space="preserve"> ” </w:t>
      </w:r>
      <w:r w:rsidRPr="000B25AB">
        <w:rPr>
          <w:rFonts w:ascii="Arial" w:hAnsi="Arial" w:cs="Arial"/>
          <w:sz w:val="22"/>
          <w:szCs w:val="22"/>
        </w:rPr>
        <w:t>prowadzonego w trybie przetargu nieograniczonego na podstawie Regulaminu Wewnętrznego w sprawie zasad, form i trybu udzielania zamówień na wykonanie robót budowlanych, dostaw i usług (wprowadzony uchwałą</w:t>
      </w:r>
      <w:r w:rsidRPr="00675250">
        <w:rPr>
          <w:rFonts w:ascii="Arial" w:hAnsi="Arial" w:cs="Arial"/>
          <w:sz w:val="22"/>
          <w:szCs w:val="22"/>
        </w:rPr>
        <w:t xml:space="preserve"> Zarządu ZWiK  Sp. z o.o. Nr</w:t>
      </w:r>
      <w:r w:rsidR="00BC62B9">
        <w:rPr>
          <w:rFonts w:ascii="Arial" w:hAnsi="Arial" w:cs="Arial"/>
          <w:sz w:val="22"/>
          <w:szCs w:val="22"/>
        </w:rPr>
        <w:t> </w:t>
      </w:r>
      <w:r w:rsidRPr="00675250">
        <w:rPr>
          <w:rFonts w:ascii="Arial" w:hAnsi="Arial" w:cs="Arial"/>
          <w:sz w:val="22"/>
          <w:szCs w:val="22"/>
        </w:rPr>
        <w:t>82/2019 z dn. 12.09.2019 r.</w:t>
      </w:r>
      <w:r w:rsidR="00844099">
        <w:rPr>
          <w:rFonts w:ascii="Arial" w:hAnsi="Arial" w:cs="Arial"/>
          <w:sz w:val="22"/>
          <w:szCs w:val="22"/>
        </w:rPr>
        <w:t xml:space="preserve"> z późn. zm.</w:t>
      </w:r>
      <w:r w:rsidRPr="00675250">
        <w:rPr>
          <w:rFonts w:ascii="Arial" w:hAnsi="Arial" w:cs="Arial"/>
          <w:sz w:val="22"/>
          <w:szCs w:val="22"/>
        </w:rPr>
        <w:t xml:space="preserve">) została zawarta umowa  o następującej treści: </w:t>
      </w:r>
    </w:p>
    <w:p w14:paraId="27346D25" w14:textId="77777777" w:rsidR="00B44885" w:rsidRDefault="00B44885" w:rsidP="00B44885">
      <w:pPr>
        <w:pStyle w:val="Nagwek3"/>
        <w:rPr>
          <w:rFonts w:ascii="Arial" w:hAnsi="Arial" w:cs="Arial"/>
          <w:sz w:val="22"/>
          <w:szCs w:val="22"/>
          <w:u w:val="single"/>
        </w:rPr>
      </w:pPr>
    </w:p>
    <w:p w14:paraId="214BFB6F" w14:textId="77777777" w:rsidR="00B44885" w:rsidRPr="00844099" w:rsidRDefault="00B44885" w:rsidP="00B44885">
      <w:pPr>
        <w:pStyle w:val="Nagwek1"/>
        <w:rPr>
          <w:szCs w:val="22"/>
          <w:u w:val="single"/>
        </w:rPr>
      </w:pPr>
      <w:r w:rsidRPr="00844099">
        <w:rPr>
          <w:szCs w:val="22"/>
          <w:u w:val="single"/>
        </w:rPr>
        <w:t>Przedmiot umowy</w:t>
      </w:r>
    </w:p>
    <w:p w14:paraId="7AF9A6BD" w14:textId="77777777" w:rsidR="00B44885" w:rsidRPr="00844099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844099">
        <w:rPr>
          <w:rFonts w:ascii="Arial" w:hAnsi="Arial" w:cs="Arial"/>
          <w:b/>
          <w:sz w:val="22"/>
          <w:szCs w:val="22"/>
        </w:rPr>
        <w:t>§ 1</w:t>
      </w:r>
    </w:p>
    <w:p w14:paraId="567EA38F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>1. Zamawiający powierza, a Wykonawca przyjmuje do wykonania kompleksową obsługę geodezyjną dla wszystkich robót wykonywanych przez ZWiK Sp. z o.o. na terenie miasta Świnoujście  w okresie 36</w:t>
      </w:r>
      <w:r w:rsidRPr="00844099">
        <w:rPr>
          <w:color w:val="FF0000"/>
          <w:szCs w:val="22"/>
        </w:rPr>
        <w:t xml:space="preserve"> </w:t>
      </w:r>
      <w:r w:rsidRPr="00844099">
        <w:rPr>
          <w:szCs w:val="22"/>
        </w:rPr>
        <w:t>miesięcy.</w:t>
      </w:r>
    </w:p>
    <w:p w14:paraId="53558B60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>2. Termin wykonania prac zostanie określony w zleceniu jednostkowym z uwzględnieniem ust. 4 poniżej.</w:t>
      </w:r>
    </w:p>
    <w:p w14:paraId="13D0C755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>3. Obiekty do pomiaru Zamawiający będzie zgłaszał pisemnie.</w:t>
      </w:r>
    </w:p>
    <w:p w14:paraId="4B7BB91B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>4. Wykonawca zobowiązuje się przystąpić do wykonania prac po otrzymaniu zlecenia, nie później niż:</w:t>
      </w:r>
    </w:p>
    <w:p w14:paraId="3DAB5237" w14:textId="77777777" w:rsidR="00D31F84" w:rsidRPr="00A07E4B" w:rsidRDefault="00B44885" w:rsidP="00D31F84">
      <w:pPr>
        <w:pStyle w:val="Tekstpodstawowy"/>
        <w:ind w:left="567"/>
        <w:jc w:val="both"/>
        <w:rPr>
          <w:szCs w:val="22"/>
        </w:rPr>
      </w:pPr>
      <w:r w:rsidRPr="00844099">
        <w:rPr>
          <w:szCs w:val="22"/>
        </w:rPr>
        <w:t xml:space="preserve"> </w:t>
      </w:r>
      <w:r w:rsidRPr="00844099">
        <w:rPr>
          <w:szCs w:val="22"/>
        </w:rPr>
        <w:tab/>
        <w:t xml:space="preserve">- </w:t>
      </w:r>
      <w:r w:rsidR="00D31F84">
        <w:rPr>
          <w:szCs w:val="22"/>
        </w:rPr>
        <w:t>w następnym dniu roboczym od otrzymania zlecenia,</w:t>
      </w:r>
    </w:p>
    <w:p w14:paraId="16F16D9B" w14:textId="5CFCA771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ab/>
        <w:t xml:space="preserve">- 24 godziny w przypadku awarii </w:t>
      </w:r>
    </w:p>
    <w:p w14:paraId="572B4EC3" w14:textId="77777777" w:rsidR="00D31F84" w:rsidRPr="00A07E4B" w:rsidRDefault="00B44885" w:rsidP="00D31F84">
      <w:pPr>
        <w:pStyle w:val="Tekstpodstawowy"/>
        <w:jc w:val="both"/>
        <w:rPr>
          <w:szCs w:val="22"/>
        </w:rPr>
      </w:pPr>
      <w:r w:rsidRPr="00844099">
        <w:rPr>
          <w:szCs w:val="22"/>
        </w:rPr>
        <w:t>5. Wykonawca zobowiązany jest wykonać pomiary w terenie (przed zasypaniem), w wyżej wymienionym terminie, a następnie w ciągu 15 dni kalendarzowych</w:t>
      </w:r>
      <w:r w:rsidR="00D31F84">
        <w:rPr>
          <w:szCs w:val="22"/>
        </w:rPr>
        <w:t xml:space="preserve"> </w:t>
      </w:r>
      <w:r w:rsidRPr="00844099">
        <w:rPr>
          <w:szCs w:val="22"/>
        </w:rPr>
        <w:t>od przystąpienia do ich realizacji sporządzić i przekazać Zamawiającemu komplet dokumentów ( termin uzgodnień u Geodety Miasta nie jest wliczany do tego terminu).</w:t>
      </w:r>
      <w:r w:rsidR="00D31F84">
        <w:rPr>
          <w:szCs w:val="22"/>
        </w:rPr>
        <w:t xml:space="preserve"> Dokumenty, o których mowa powyżej określane będą każdorazowo w zleceniu jednostkowy.</w:t>
      </w:r>
    </w:p>
    <w:p w14:paraId="135D6510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 xml:space="preserve">6. Wykonawca wykona prace objęte umową zgodnie z obowiązującymi w tym zakresie przepisami, instrukcjami i zasadami dobrej praktyki zawodowej. </w:t>
      </w:r>
    </w:p>
    <w:p w14:paraId="00FABF81" w14:textId="77777777" w:rsidR="00B44885" w:rsidRPr="00844099" w:rsidRDefault="00B44885" w:rsidP="00B44885">
      <w:pPr>
        <w:pStyle w:val="Tekstpodstawowy"/>
        <w:jc w:val="both"/>
        <w:rPr>
          <w:szCs w:val="22"/>
        </w:rPr>
      </w:pPr>
      <w:r w:rsidRPr="00844099">
        <w:rPr>
          <w:szCs w:val="22"/>
        </w:rPr>
        <w:t>7. Wykonawca zobowiązany jest do opracowywania map do celów projektowych oraz dla potrzeb realizacji pozostałych zadań wraz z wtórnikiem mapy zasadniczej w postaci analogowej oraz w postaci rastra zarejestrowanych w Miejskim Ośrodku Dokumentacji Geodezyjnej i Kartograficznej.</w:t>
      </w:r>
    </w:p>
    <w:p w14:paraId="5EC9237F" w14:textId="77777777" w:rsidR="00844099" w:rsidRDefault="00844099" w:rsidP="00B44885">
      <w:pPr>
        <w:pStyle w:val="Tekstpodstawowy"/>
        <w:jc w:val="center"/>
        <w:rPr>
          <w:b/>
          <w:szCs w:val="22"/>
        </w:rPr>
      </w:pPr>
    </w:p>
    <w:p w14:paraId="19B072B9" w14:textId="3A7CBF71" w:rsidR="00B44885" w:rsidRPr="00844099" w:rsidRDefault="00B44885" w:rsidP="00B44885">
      <w:pPr>
        <w:pStyle w:val="Tekstpodstawowy"/>
        <w:jc w:val="center"/>
        <w:rPr>
          <w:szCs w:val="22"/>
        </w:rPr>
      </w:pPr>
      <w:r w:rsidRPr="00844099">
        <w:rPr>
          <w:b/>
          <w:szCs w:val="22"/>
        </w:rPr>
        <w:t>§ 2.</w:t>
      </w:r>
    </w:p>
    <w:p w14:paraId="212DED5A" w14:textId="77777777" w:rsidR="00B44885" w:rsidRPr="00C9424C" w:rsidRDefault="00B44885" w:rsidP="00B44885">
      <w:pPr>
        <w:pStyle w:val="Tekstpodstawowy"/>
        <w:jc w:val="both"/>
        <w:rPr>
          <w:szCs w:val="22"/>
        </w:rPr>
      </w:pPr>
      <w:r>
        <w:rPr>
          <w:szCs w:val="22"/>
        </w:rPr>
        <w:t xml:space="preserve">Bezpośredni nadzór nad </w:t>
      </w:r>
      <w:r w:rsidRPr="00F6734C">
        <w:rPr>
          <w:szCs w:val="22"/>
        </w:rPr>
        <w:t xml:space="preserve">realizacją niniejszej umowy ze </w:t>
      </w:r>
      <w:r w:rsidRPr="00092DBD">
        <w:rPr>
          <w:szCs w:val="22"/>
        </w:rPr>
        <w:t xml:space="preserve">strony ZAMAWIAJĄCEGO pełni </w:t>
      </w:r>
      <w:r w:rsidRPr="00C9424C">
        <w:rPr>
          <w:szCs w:val="22"/>
        </w:rPr>
        <w:t>…………………………………………………………………………………...</w:t>
      </w:r>
    </w:p>
    <w:p w14:paraId="79F7521F" w14:textId="77777777" w:rsidR="00B44885" w:rsidRPr="00C9424C" w:rsidRDefault="00B44885" w:rsidP="00B44885">
      <w:pPr>
        <w:pStyle w:val="Nagwek2"/>
        <w:jc w:val="center"/>
        <w:rPr>
          <w:i w:val="0"/>
          <w:sz w:val="22"/>
          <w:szCs w:val="22"/>
          <w:u w:val="single"/>
        </w:rPr>
      </w:pPr>
      <w:r w:rsidRPr="00C9424C">
        <w:rPr>
          <w:i w:val="0"/>
          <w:sz w:val="22"/>
          <w:szCs w:val="22"/>
          <w:u w:val="single"/>
        </w:rPr>
        <w:lastRenderedPageBreak/>
        <w:t>Termin wykonania przedmiotu umowy</w:t>
      </w:r>
    </w:p>
    <w:p w14:paraId="20166F34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Pr="00C9424C">
        <w:rPr>
          <w:rFonts w:ascii="Arial" w:hAnsi="Arial" w:cs="Arial"/>
          <w:b/>
          <w:sz w:val="22"/>
          <w:szCs w:val="22"/>
        </w:rPr>
        <w:t>§ 3.</w:t>
      </w:r>
    </w:p>
    <w:p w14:paraId="17B4EA65" w14:textId="18A9B1C1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1. Umowa obowiązywać będzie przez okres 36 miesięcy od dnia podpisania umowy</w:t>
      </w:r>
      <w:r w:rsidR="00844099">
        <w:rPr>
          <w:rFonts w:ascii="Arial" w:hAnsi="Arial" w:cs="Arial"/>
          <w:sz w:val="22"/>
          <w:szCs w:val="22"/>
        </w:rPr>
        <w:t>.</w:t>
      </w:r>
    </w:p>
    <w:p w14:paraId="1290E9A1" w14:textId="77777777" w:rsidR="00B44885" w:rsidRPr="00C9424C" w:rsidRDefault="00B44885" w:rsidP="00B44885">
      <w:pPr>
        <w:pStyle w:val="Tekstpodstawowy3"/>
        <w:rPr>
          <w:szCs w:val="22"/>
        </w:rPr>
      </w:pPr>
      <w:r w:rsidRPr="00C9424C">
        <w:rPr>
          <w:szCs w:val="22"/>
        </w:rPr>
        <w:t>2.  Strony przewidują możliwość rozwiązania umowy za 1-miesięcznym okresem      wypowiedzenia ze skutkiem na koniec miesiąca kalendarzowego.</w:t>
      </w:r>
    </w:p>
    <w:p w14:paraId="5C5F7D29" w14:textId="77777777" w:rsidR="00B44885" w:rsidRPr="00C9424C" w:rsidRDefault="00B44885" w:rsidP="00B44885">
      <w:pPr>
        <w:pStyle w:val="Nagwek2"/>
        <w:jc w:val="center"/>
        <w:rPr>
          <w:i w:val="0"/>
          <w:sz w:val="22"/>
          <w:szCs w:val="22"/>
          <w:u w:val="single"/>
        </w:rPr>
      </w:pPr>
      <w:r w:rsidRPr="00C9424C">
        <w:rPr>
          <w:i w:val="0"/>
          <w:sz w:val="22"/>
          <w:szCs w:val="22"/>
          <w:u w:val="single"/>
        </w:rPr>
        <w:t>Warunki cenowe</w:t>
      </w:r>
    </w:p>
    <w:p w14:paraId="56516629" w14:textId="77777777" w:rsidR="00B44885" w:rsidRPr="00C9424C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§ 4.</w:t>
      </w:r>
    </w:p>
    <w:p w14:paraId="0BC90BB0" w14:textId="77777777" w:rsidR="00B44885" w:rsidRPr="00C9424C" w:rsidRDefault="00B44885" w:rsidP="00B44885">
      <w:pPr>
        <w:pStyle w:val="Tekstpodstawowy"/>
        <w:jc w:val="both"/>
        <w:rPr>
          <w:szCs w:val="22"/>
        </w:rPr>
      </w:pPr>
      <w:r w:rsidRPr="00C9424C">
        <w:rPr>
          <w:szCs w:val="22"/>
        </w:rPr>
        <w:t xml:space="preserve">1.   Ceny jednostkowe zawiera Załącznik nr 1 do niniejszej umowy ( formularz oferty).  </w:t>
      </w:r>
    </w:p>
    <w:p w14:paraId="3AD21BC8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2.   Cena zawiera wszystkie koszty związane z realizacją  przedmiotu umowy.</w:t>
      </w:r>
    </w:p>
    <w:p w14:paraId="29808E04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3.  Ceny podlegać będą corocznej waloryzacji o wskaźnik inflacji - wzrostu cen dóbr i usług konsumpcyjnych publikowany przez Prezesa GUS-u. </w:t>
      </w:r>
    </w:p>
    <w:p w14:paraId="43D4F86F" w14:textId="77777777" w:rsidR="00B44885" w:rsidRPr="00BC62B9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4.   Pierwsza waloryzacja ceny nastąpi </w:t>
      </w:r>
      <w:r>
        <w:rPr>
          <w:rFonts w:ascii="Arial" w:hAnsi="Arial" w:cs="Arial"/>
          <w:sz w:val="22"/>
          <w:szCs w:val="22"/>
        </w:rPr>
        <w:t xml:space="preserve">po </w:t>
      </w:r>
      <w:r w:rsidRPr="00BC62B9">
        <w:rPr>
          <w:rFonts w:ascii="Arial" w:hAnsi="Arial" w:cs="Arial"/>
          <w:sz w:val="22"/>
          <w:szCs w:val="22"/>
        </w:rPr>
        <w:t>upływie 12 miesięcy licząc od dnia zawarcia umowy.</w:t>
      </w:r>
    </w:p>
    <w:p w14:paraId="5C4B9104" w14:textId="700972F5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BC62B9">
        <w:rPr>
          <w:rFonts w:ascii="Arial" w:hAnsi="Arial" w:cs="Arial"/>
          <w:sz w:val="22"/>
          <w:szCs w:val="22"/>
        </w:rPr>
        <w:t>5.  Podwyższenie cen o wskaźnik inflacji nie stanowi zmiany niniejszej umowy. Waloryzacja następuje w oparciu o pismo</w:t>
      </w:r>
      <w:r w:rsidR="00BC62B9" w:rsidRPr="00BC62B9">
        <w:rPr>
          <w:rFonts w:ascii="Arial" w:hAnsi="Arial" w:cs="Arial"/>
          <w:sz w:val="22"/>
          <w:szCs w:val="22"/>
        </w:rPr>
        <w:t xml:space="preserve"> Wykonawcy</w:t>
      </w:r>
      <w:r w:rsidRPr="00BC62B9">
        <w:rPr>
          <w:rFonts w:ascii="Arial" w:hAnsi="Arial" w:cs="Arial"/>
          <w:sz w:val="22"/>
          <w:szCs w:val="22"/>
        </w:rPr>
        <w:t>.</w:t>
      </w:r>
      <w:r w:rsidRPr="00C9424C">
        <w:rPr>
          <w:rFonts w:ascii="Arial" w:hAnsi="Arial" w:cs="Arial"/>
          <w:sz w:val="22"/>
          <w:szCs w:val="22"/>
        </w:rPr>
        <w:t xml:space="preserve"> </w:t>
      </w:r>
    </w:p>
    <w:p w14:paraId="5A07265C" w14:textId="77777777" w:rsidR="00B44885" w:rsidRPr="00C9424C" w:rsidRDefault="00B44885" w:rsidP="00B44885">
      <w:pPr>
        <w:pStyle w:val="Nagwek1"/>
        <w:rPr>
          <w:szCs w:val="22"/>
        </w:rPr>
      </w:pPr>
    </w:p>
    <w:p w14:paraId="5F578471" w14:textId="77777777" w:rsidR="00B44885" w:rsidRPr="00C9424C" w:rsidRDefault="00B44885" w:rsidP="00B44885">
      <w:pPr>
        <w:pStyle w:val="Nagwek1"/>
        <w:rPr>
          <w:szCs w:val="22"/>
        </w:rPr>
      </w:pPr>
      <w:r w:rsidRPr="00C9424C">
        <w:rPr>
          <w:szCs w:val="22"/>
        </w:rPr>
        <w:t>Warunki płatności</w:t>
      </w:r>
    </w:p>
    <w:p w14:paraId="3B80C7E8" w14:textId="77777777" w:rsidR="00B44885" w:rsidRPr="00C9424C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 xml:space="preserve">§ 5. </w:t>
      </w:r>
    </w:p>
    <w:p w14:paraId="5681D57D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Zapłata wynagrodzenia za świadczone usługi nastąpi w terminie 21 dni od daty doręczenia faktury VAT/rachunku  ZAMAWIAJĄCEMU. Terminem zapłaty jest data obciążenia rachunku bankowego ZAMAWIAJĄCEGO.</w:t>
      </w:r>
    </w:p>
    <w:p w14:paraId="4DE7FDD1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Podstawą do wystawienia faktury VAT/rachunku będzie protokół potwierdzający odbiór przedmiotu  umowy – zlecenia jednostkowego (bez zastrzeżeń).</w:t>
      </w:r>
    </w:p>
    <w:p w14:paraId="580119DC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Należność za wykonanie przedmiotu umowy zostanie zapłacone  przelewem na rachunek WYKONAWCY wskazany na fakturze VAT/rachunku.</w:t>
      </w:r>
    </w:p>
    <w:p w14:paraId="3D49EC15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ZAMAWIAJĄCY upoważnia WYKONAWCĘ do wystawienia faktury VAT bez jego podpisu.</w:t>
      </w:r>
    </w:p>
    <w:p w14:paraId="57F2AF54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ZAMAWIAJĄCY jest podatnikiem podatku VAT o numerze identyfikacyjnym:855-00-24-412</w:t>
      </w:r>
    </w:p>
    <w:p w14:paraId="143D1138" w14:textId="77777777" w:rsidR="00B44885" w:rsidRPr="00C9424C" w:rsidRDefault="00B44885" w:rsidP="00B44885">
      <w:pPr>
        <w:numPr>
          <w:ilvl w:val="6"/>
          <w:numId w:val="33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WYKONAWCA jest  podatnikiem podatku VAT o numerze identyfikacyjnym:........................ </w:t>
      </w:r>
    </w:p>
    <w:p w14:paraId="05CA53CF" w14:textId="77777777" w:rsidR="00B44885" w:rsidRPr="00C9424C" w:rsidRDefault="00B44885" w:rsidP="00B44885">
      <w:pPr>
        <w:pStyle w:val="Tekstpodstawowy2"/>
        <w:rPr>
          <w:szCs w:val="22"/>
        </w:rPr>
      </w:pPr>
    </w:p>
    <w:p w14:paraId="3DFDE419" w14:textId="77777777" w:rsidR="00B44885" w:rsidRPr="00C9424C" w:rsidRDefault="00B44885" w:rsidP="00B44885">
      <w:pPr>
        <w:pStyle w:val="Nagwek1"/>
        <w:rPr>
          <w:szCs w:val="22"/>
        </w:rPr>
      </w:pPr>
      <w:r w:rsidRPr="00C9424C">
        <w:rPr>
          <w:szCs w:val="22"/>
        </w:rPr>
        <w:t>Kary umowne</w:t>
      </w:r>
    </w:p>
    <w:p w14:paraId="502459E3" w14:textId="77777777" w:rsidR="00B44885" w:rsidRPr="00C9424C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§ 6.</w:t>
      </w:r>
    </w:p>
    <w:p w14:paraId="1D994C42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1. Strony postanawiają, że Wykonawca zapłaci Zamawiającemu karę umowną:</w:t>
      </w:r>
    </w:p>
    <w:p w14:paraId="1D0F3DF2" w14:textId="77777777" w:rsidR="00B44885" w:rsidRPr="00C9424C" w:rsidRDefault="00B44885" w:rsidP="00B44885">
      <w:pPr>
        <w:pStyle w:val="Tekstpodstawowy"/>
        <w:numPr>
          <w:ilvl w:val="0"/>
          <w:numId w:val="1"/>
        </w:numPr>
        <w:jc w:val="both"/>
        <w:rPr>
          <w:szCs w:val="22"/>
        </w:rPr>
      </w:pPr>
      <w:r w:rsidRPr="00C9424C">
        <w:rPr>
          <w:szCs w:val="22"/>
        </w:rPr>
        <w:t>za zwłokę w wykonaniu przedmiotu umowy w umówionym terminie oraz za niewykonanie przedmiotu umowy w wysokości 1 % wartości brutto danego zlecenia jednostkowego, za każdy dzień zwłoki;</w:t>
      </w:r>
    </w:p>
    <w:p w14:paraId="6CC828B4" w14:textId="77777777" w:rsidR="00B44885" w:rsidRPr="00C9424C" w:rsidRDefault="00B44885" w:rsidP="00B44885">
      <w:pPr>
        <w:pStyle w:val="Tekstpodstawowy"/>
        <w:numPr>
          <w:ilvl w:val="0"/>
          <w:numId w:val="1"/>
        </w:numPr>
        <w:jc w:val="both"/>
        <w:rPr>
          <w:szCs w:val="22"/>
        </w:rPr>
      </w:pPr>
      <w:r w:rsidRPr="00C9424C">
        <w:rPr>
          <w:szCs w:val="22"/>
        </w:rPr>
        <w:t>za nienależyte wykonanie przedmiotu umowy wysokości 1 % wartości brutto danego zlecenia jednostkowego.</w:t>
      </w:r>
    </w:p>
    <w:p w14:paraId="55CE7FA5" w14:textId="77777777" w:rsidR="00B44885" w:rsidRPr="00C9424C" w:rsidRDefault="00B44885" w:rsidP="00B448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za spowodowanie przerwy w realizacji robót, z przyczyn zależnych od Wykonawcy w wysokości 0,5% wartości robót netto pozostałych do wykonania na dzień przerwania robót, za każdy dzień przerwy,</w:t>
      </w:r>
    </w:p>
    <w:p w14:paraId="6E03B953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2. Kary umowne, o których mowa </w:t>
      </w:r>
      <w:r w:rsidRPr="00B44885">
        <w:rPr>
          <w:rFonts w:ascii="Arial" w:hAnsi="Arial" w:cs="Arial"/>
          <w:sz w:val="22"/>
          <w:szCs w:val="22"/>
        </w:rPr>
        <w:t>w ust. 1 lit a i b ZAMAWIAJĄCY może potrącić  z należności WYKONAWCY.</w:t>
      </w:r>
    </w:p>
    <w:p w14:paraId="1FE9A3EF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3. Wykonawca wyraża zgodę na potrącenie kary umownej z przysługującej mu należności</w:t>
      </w:r>
      <w:r w:rsidRPr="00C9424C">
        <w:rPr>
          <w:rFonts w:ascii="Arial" w:hAnsi="Arial" w:cs="Arial"/>
          <w:b/>
          <w:sz w:val="22"/>
          <w:szCs w:val="22"/>
        </w:rPr>
        <w:t>.</w:t>
      </w:r>
    </w:p>
    <w:p w14:paraId="6142C830" w14:textId="77777777" w:rsidR="00B44885" w:rsidRPr="009D697F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4. ZAMAWIAJĄCY zastrzega</w:t>
      </w:r>
      <w:r w:rsidRPr="009D697F">
        <w:rPr>
          <w:rFonts w:ascii="Arial" w:hAnsi="Arial" w:cs="Arial"/>
          <w:sz w:val="22"/>
          <w:szCs w:val="22"/>
        </w:rPr>
        <w:t xml:space="preserve"> sobie prawo dochodzenia odszkodowania uzupełniającego w przypadku, gdy wysokość szkody przewyższa zastrzeżone kary umowne.</w:t>
      </w:r>
    </w:p>
    <w:p w14:paraId="24E227C5" w14:textId="77777777" w:rsidR="00BC62B9" w:rsidRDefault="00BC62B9" w:rsidP="00BC62B9">
      <w:pPr>
        <w:spacing w:line="259" w:lineRule="auto"/>
        <w:rPr>
          <w:szCs w:val="22"/>
        </w:rPr>
      </w:pPr>
    </w:p>
    <w:p w14:paraId="4E439A86" w14:textId="42287375" w:rsidR="00B44885" w:rsidRPr="00BC62B9" w:rsidRDefault="00B44885" w:rsidP="00BC62B9">
      <w:pPr>
        <w:spacing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62B9">
        <w:rPr>
          <w:rFonts w:ascii="Arial" w:hAnsi="Arial" w:cs="Arial"/>
          <w:b/>
          <w:color w:val="000000"/>
          <w:sz w:val="22"/>
          <w:szCs w:val="22"/>
        </w:rPr>
        <w:t>Zamówienia dodatkowe</w:t>
      </w:r>
    </w:p>
    <w:p w14:paraId="128BEEFC" w14:textId="77777777" w:rsidR="00B44885" w:rsidRPr="007151BD" w:rsidRDefault="00B44885" w:rsidP="00B44885">
      <w:pPr>
        <w:pStyle w:val="Tekstpodstawowy"/>
        <w:jc w:val="center"/>
        <w:rPr>
          <w:b/>
          <w:color w:val="000000"/>
          <w:szCs w:val="22"/>
        </w:rPr>
      </w:pPr>
      <w:r w:rsidRPr="007151BD">
        <w:rPr>
          <w:b/>
          <w:color w:val="000000"/>
          <w:szCs w:val="22"/>
        </w:rPr>
        <w:t>§ 7.</w:t>
      </w:r>
    </w:p>
    <w:p w14:paraId="1D5BE708" w14:textId="77777777" w:rsidR="00B44885" w:rsidRPr="007151BD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7151BD">
        <w:rPr>
          <w:rFonts w:ascii="Arial" w:hAnsi="Arial" w:cs="Arial"/>
          <w:color w:val="000000"/>
          <w:spacing w:val="-3"/>
          <w:sz w:val="22"/>
          <w:szCs w:val="22"/>
          <w:lang w:eastAsia="ar-SA"/>
        </w:rPr>
        <w:t xml:space="preserve">1.  Zamawiający może udzielić Wykonawcy zamówień dodatkowych </w:t>
      </w:r>
      <w:r>
        <w:rPr>
          <w:rFonts w:ascii="Arial" w:hAnsi="Arial" w:cs="Arial"/>
          <w:sz w:val="22"/>
          <w:szCs w:val="22"/>
        </w:rPr>
        <w:t>nieprzekraczających 50</w:t>
      </w:r>
      <w:r w:rsidRPr="007151BD">
        <w:rPr>
          <w:rFonts w:ascii="Arial" w:hAnsi="Arial" w:cs="Arial"/>
          <w:sz w:val="22"/>
          <w:szCs w:val="22"/>
        </w:rPr>
        <w:t xml:space="preserve"> % wartości zamówienia podstawowego: </w:t>
      </w:r>
    </w:p>
    <w:p w14:paraId="69BADB32" w14:textId="77777777" w:rsidR="00B44885" w:rsidRPr="00166BA0" w:rsidRDefault="00B44885" w:rsidP="00B44885">
      <w:pPr>
        <w:pStyle w:val="Default"/>
        <w:numPr>
          <w:ilvl w:val="0"/>
          <w:numId w:val="25"/>
        </w:numPr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o</w:t>
      </w:r>
      <w:r w:rsidRPr="00DD2847">
        <w:rPr>
          <w:rFonts w:ascii="Arial" w:hAnsi="Arial" w:cs="Arial"/>
          <w:bCs/>
          <w:color w:val="auto"/>
          <w:sz w:val="22"/>
          <w:szCs w:val="22"/>
        </w:rPr>
        <w:t>bjęt</w:t>
      </w:r>
      <w:r>
        <w:rPr>
          <w:rFonts w:ascii="Arial" w:hAnsi="Arial" w:cs="Arial"/>
          <w:bCs/>
          <w:color w:val="auto"/>
          <w:sz w:val="22"/>
          <w:szCs w:val="22"/>
        </w:rPr>
        <w:t xml:space="preserve">ych </w:t>
      </w:r>
      <w:r w:rsidRPr="00DD2847">
        <w:rPr>
          <w:rFonts w:ascii="Arial" w:hAnsi="Arial" w:cs="Arial"/>
          <w:bCs/>
          <w:color w:val="auto"/>
          <w:sz w:val="22"/>
          <w:szCs w:val="22"/>
        </w:rPr>
        <w:t>zamówieniem podstawowym, jeżeli istnieje konieczność ich wykonania w większej ilości,</w:t>
      </w:r>
    </w:p>
    <w:p w14:paraId="4077FD55" w14:textId="77777777" w:rsidR="00B44885" w:rsidRPr="00DD2847" w:rsidRDefault="00B44885" w:rsidP="00B44885">
      <w:pPr>
        <w:pStyle w:val="Default"/>
        <w:numPr>
          <w:ilvl w:val="0"/>
          <w:numId w:val="25"/>
        </w:numPr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D2847">
        <w:rPr>
          <w:rFonts w:ascii="Arial" w:hAnsi="Arial" w:cs="Arial"/>
          <w:bCs/>
          <w:color w:val="auto"/>
          <w:sz w:val="22"/>
          <w:szCs w:val="22"/>
        </w:rPr>
        <w:lastRenderedPageBreak/>
        <w:t>nieobjęt</w:t>
      </w:r>
      <w:r>
        <w:rPr>
          <w:rFonts w:ascii="Arial" w:hAnsi="Arial" w:cs="Arial"/>
          <w:bCs/>
          <w:color w:val="auto"/>
          <w:sz w:val="22"/>
          <w:szCs w:val="22"/>
        </w:rPr>
        <w:t>ych</w:t>
      </w:r>
      <w:r w:rsidRPr="00DD2847">
        <w:rPr>
          <w:rFonts w:ascii="Arial" w:hAnsi="Arial" w:cs="Arial"/>
          <w:bCs/>
          <w:color w:val="auto"/>
          <w:sz w:val="22"/>
          <w:szCs w:val="22"/>
        </w:rPr>
        <w:t xml:space="preserve"> zamówieniem podstawowym, niezbędn</w:t>
      </w:r>
      <w:r>
        <w:rPr>
          <w:rFonts w:ascii="Arial" w:hAnsi="Arial" w:cs="Arial"/>
          <w:bCs/>
          <w:color w:val="auto"/>
          <w:sz w:val="22"/>
          <w:szCs w:val="22"/>
        </w:rPr>
        <w:t>ych</w:t>
      </w:r>
      <w:r w:rsidRPr="00DD2847">
        <w:rPr>
          <w:rFonts w:ascii="Arial" w:hAnsi="Arial" w:cs="Arial"/>
          <w:bCs/>
          <w:color w:val="auto"/>
          <w:sz w:val="22"/>
          <w:szCs w:val="22"/>
        </w:rPr>
        <w:t xml:space="preserve"> do jego prawidłowego wykonania, </w:t>
      </w:r>
    </w:p>
    <w:p w14:paraId="563E7C7F" w14:textId="77777777" w:rsidR="00B44885" w:rsidRPr="00166BA0" w:rsidRDefault="00B44885" w:rsidP="00B44885">
      <w:pPr>
        <w:pStyle w:val="Default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>których wykonanie stało się konieczne na skutek sytuacji niemożliwej wcześniej do przewidzenia,</w:t>
      </w:r>
    </w:p>
    <w:p w14:paraId="363AED14" w14:textId="77777777" w:rsidR="00B44885" w:rsidRPr="00166BA0" w:rsidRDefault="00B44885" w:rsidP="00B44885">
      <w:pPr>
        <w:pStyle w:val="Default"/>
        <w:ind w:firstLine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>lub</w:t>
      </w:r>
    </w:p>
    <w:p w14:paraId="0DA5E30C" w14:textId="77777777" w:rsidR="00B44885" w:rsidRPr="00166BA0" w:rsidRDefault="00B44885" w:rsidP="00B44885">
      <w:pPr>
        <w:pStyle w:val="Default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 xml:space="preserve">z przyczyn technicznych lub gospodarczych oddzielenie zamówienia dodatkowego od zamówienia podstawowego wymagałoby poniesienia niewspółmiernie wysokich kosztów </w:t>
      </w:r>
    </w:p>
    <w:p w14:paraId="3004017A" w14:textId="77777777" w:rsidR="00B44885" w:rsidRPr="00166BA0" w:rsidRDefault="00B44885" w:rsidP="00B44885">
      <w:pPr>
        <w:pStyle w:val="Default"/>
        <w:ind w:firstLine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 xml:space="preserve">lub </w:t>
      </w:r>
    </w:p>
    <w:p w14:paraId="24B96F0D" w14:textId="77777777" w:rsidR="00B44885" w:rsidRPr="00166BA0" w:rsidRDefault="00B44885" w:rsidP="00B44885">
      <w:pPr>
        <w:pStyle w:val="Default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>wykonanie zamówienia podstawowego jest uzależnione od wykonania zamówienia dodatkowego.</w:t>
      </w:r>
    </w:p>
    <w:p w14:paraId="78E6155E" w14:textId="77777777" w:rsidR="00B44885" w:rsidRPr="00166BA0" w:rsidRDefault="00B44885" w:rsidP="00B44885">
      <w:pPr>
        <w:pStyle w:val="Default"/>
        <w:numPr>
          <w:ilvl w:val="0"/>
          <w:numId w:val="26"/>
        </w:num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166BA0">
        <w:rPr>
          <w:rFonts w:ascii="Arial" w:hAnsi="Arial" w:cs="Arial"/>
          <w:bCs/>
          <w:color w:val="auto"/>
          <w:sz w:val="22"/>
          <w:szCs w:val="22"/>
        </w:rPr>
        <w:t>Do określenia wynagrodzenia:</w:t>
      </w:r>
    </w:p>
    <w:p w14:paraId="2DCEBA93" w14:textId="77777777" w:rsidR="00B44885" w:rsidRPr="00166BA0" w:rsidRDefault="00B44885" w:rsidP="00B44885">
      <w:pPr>
        <w:pStyle w:val="Default"/>
        <w:numPr>
          <w:ilvl w:val="0"/>
          <w:numId w:val="27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166BA0">
        <w:rPr>
          <w:rFonts w:ascii="Arial" w:hAnsi="Arial" w:cs="Arial"/>
          <w:bCs/>
          <w:sz w:val="22"/>
          <w:szCs w:val="22"/>
          <w:lang w:eastAsia="ar-SA"/>
        </w:rPr>
        <w:t>za zamówienia, o których mowa w lit. a) do określenia ich wartości Zamawiający przyjmie ceny jednostkowe wynikające z oferty,</w:t>
      </w:r>
    </w:p>
    <w:p w14:paraId="6ED863F4" w14:textId="77777777" w:rsidR="00B44885" w:rsidRPr="00166BA0" w:rsidRDefault="00B44885" w:rsidP="00B44885">
      <w:pPr>
        <w:pStyle w:val="Default"/>
        <w:numPr>
          <w:ilvl w:val="0"/>
          <w:numId w:val="27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166BA0">
        <w:rPr>
          <w:rFonts w:ascii="Arial" w:hAnsi="Arial" w:cs="Arial"/>
          <w:bCs/>
          <w:sz w:val="22"/>
          <w:szCs w:val="22"/>
          <w:lang w:eastAsia="ar-SA"/>
        </w:rPr>
        <w:t>za  zamówienia, o których mowa w lit. b) wynagrodzenie Wykonawcy zostanie ustalone w oparciu o negocjacje stron</w:t>
      </w:r>
      <w:r w:rsidRPr="00166BA0">
        <w:rPr>
          <w:rFonts w:ascii="Arial" w:hAnsi="Arial" w:cs="Arial"/>
          <w:bCs/>
          <w:sz w:val="22"/>
          <w:szCs w:val="22"/>
        </w:rPr>
        <w:t>.</w:t>
      </w:r>
    </w:p>
    <w:p w14:paraId="7E7F7D93" w14:textId="77777777" w:rsidR="00B44885" w:rsidRPr="00B15E2E" w:rsidRDefault="00B44885" w:rsidP="00B44885">
      <w:pPr>
        <w:pStyle w:val="Nagwek4"/>
        <w:rPr>
          <w:szCs w:val="22"/>
          <w:u w:val="none"/>
        </w:rPr>
      </w:pPr>
    </w:p>
    <w:p w14:paraId="7C016D01" w14:textId="77777777" w:rsidR="00B44885" w:rsidRPr="00B15E2E" w:rsidRDefault="00B44885" w:rsidP="00B44885">
      <w:pPr>
        <w:pStyle w:val="Nagwek4"/>
        <w:rPr>
          <w:szCs w:val="22"/>
          <w:u w:val="none"/>
        </w:rPr>
      </w:pPr>
      <w:r w:rsidRPr="00B15E2E">
        <w:rPr>
          <w:szCs w:val="22"/>
          <w:u w:val="none"/>
        </w:rPr>
        <w:t>Postanowienia końcowe</w:t>
      </w:r>
    </w:p>
    <w:p w14:paraId="5DBFC243" w14:textId="77777777" w:rsidR="00B44885" w:rsidRPr="00B15E2E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B15E2E">
        <w:rPr>
          <w:rFonts w:ascii="Arial" w:hAnsi="Arial" w:cs="Arial"/>
          <w:b/>
          <w:sz w:val="22"/>
          <w:szCs w:val="22"/>
        </w:rPr>
        <w:t>§ 8.</w:t>
      </w:r>
    </w:p>
    <w:p w14:paraId="208C6AC5" w14:textId="77777777" w:rsidR="00B44885" w:rsidRPr="00B15E2E" w:rsidRDefault="00B44885" w:rsidP="00B44885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Zamawiający przewiduje możliwość wprowadzenia zmian do zawartej umowy w formie pisemnego aneksu na następujących warunkach:</w:t>
      </w:r>
    </w:p>
    <w:p w14:paraId="45E8C6A8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0E19F2A0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jeżeli Wykonawca utraci zwolnienie od podatku VAT. W takim wypadku wynagrodzenie Wykonawcy zostanie powiększone o należny podatek VAT,</w:t>
      </w:r>
    </w:p>
    <w:p w14:paraId="147DA491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jeżeli zmianie ulegną powszechnie obowiązujące przepisy prawa w zakresie mającym wpływ na realizację przedmiotu zamówienia lub świadczenia stron,</w:t>
      </w:r>
    </w:p>
    <w:p w14:paraId="331F0A3F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na skutek siły wyższej zajdzie konieczność zmiany terminu wykonania zamówienia,</w:t>
      </w:r>
    </w:p>
    <w:p w14:paraId="48D8D5DF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w przypadku innej okoliczności prawnej, ekonomicznej lub technicznej skutkującej niemożliwością wykonania lub nienależytym wykonaniem umowy zgodnie z SIWZ,</w:t>
      </w:r>
    </w:p>
    <w:p w14:paraId="4191B4B0" w14:textId="77777777" w:rsidR="00B44885" w:rsidRPr="00D31F84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bCs/>
          <w:sz w:val="22"/>
          <w:szCs w:val="22"/>
        </w:rPr>
        <w:t>jeżeli zmianie ulegną powszechnie obowiązujące przepisy prawa w zakresie mającym wpływ na realizację przedmiotu zamówienia lub świadczenia stron,</w:t>
      </w:r>
    </w:p>
    <w:p w14:paraId="06116FE9" w14:textId="0BB1AA45" w:rsidR="00D31F84" w:rsidRPr="00D31F84" w:rsidRDefault="00D31F84" w:rsidP="00D31F84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D31F84">
        <w:rPr>
          <w:rFonts w:ascii="Arial" w:hAnsi="Arial" w:cs="Arial"/>
          <w:sz w:val="22"/>
          <w:szCs w:val="22"/>
        </w:rPr>
        <w:t>jeżeli wystąpiła konieczność wykonania zamówień dodatkowych,</w:t>
      </w:r>
    </w:p>
    <w:p w14:paraId="0DCD9444" w14:textId="77777777" w:rsidR="00B44885" w:rsidRPr="00B15E2E" w:rsidRDefault="00B44885" w:rsidP="00B44885">
      <w:pPr>
        <w:pStyle w:val="Akapitzlist"/>
        <w:numPr>
          <w:ilvl w:val="1"/>
          <w:numId w:val="28"/>
        </w:numPr>
        <w:ind w:left="643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bCs/>
          <w:sz w:val="22"/>
          <w:szCs w:val="22"/>
        </w:rPr>
        <w:t>jeżeli wprowadzone zmiany są korzystne dla Zamawiającego.</w:t>
      </w:r>
    </w:p>
    <w:p w14:paraId="22BD9D64" w14:textId="77777777" w:rsidR="00B44885" w:rsidRPr="00B15E2E" w:rsidRDefault="00B44885" w:rsidP="00B44885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Wykonawca bez pisemnej zgody Zamawiającego nie może dokonać cesji wierzytelności należności wynikających z tytułu realizacji niniejszej umowy na inne podmioty, w tym banki, firmy ubezpieczeniowe, podmioty gospodarcze czy osoby fizyczne.</w:t>
      </w:r>
    </w:p>
    <w:p w14:paraId="5F4BD101" w14:textId="19294137" w:rsidR="00B44885" w:rsidRPr="00B15E2E" w:rsidRDefault="00B44885" w:rsidP="00B44885">
      <w:pPr>
        <w:pStyle w:val="Tekstpodstawowy"/>
        <w:numPr>
          <w:ilvl w:val="0"/>
          <w:numId w:val="28"/>
        </w:numPr>
        <w:ind w:left="360"/>
        <w:jc w:val="both"/>
        <w:rPr>
          <w:szCs w:val="22"/>
        </w:rPr>
      </w:pPr>
      <w:r w:rsidRPr="00B15E2E">
        <w:rPr>
          <w:szCs w:val="22"/>
        </w:rPr>
        <w:t xml:space="preserve">W sprawach nieuregulowanych niniejszą umową mają zastosowanie przepisy Kodeksu Cywilnego (Dz. U. z </w:t>
      </w:r>
      <w:r w:rsidRPr="003448BB">
        <w:rPr>
          <w:szCs w:val="22"/>
        </w:rPr>
        <w:t>202</w:t>
      </w:r>
      <w:r w:rsidR="00BC62B9">
        <w:rPr>
          <w:szCs w:val="22"/>
        </w:rPr>
        <w:t>3</w:t>
      </w:r>
      <w:r w:rsidRPr="003448BB">
        <w:rPr>
          <w:szCs w:val="22"/>
        </w:rPr>
        <w:t>r. poz. 1</w:t>
      </w:r>
      <w:r w:rsidR="00BC62B9">
        <w:rPr>
          <w:szCs w:val="22"/>
        </w:rPr>
        <w:t>610</w:t>
      </w:r>
      <w:r w:rsidRPr="003448BB">
        <w:rPr>
          <w:szCs w:val="22"/>
        </w:rPr>
        <w:t xml:space="preserve"> z</w:t>
      </w:r>
      <w:r w:rsidRPr="00B15E2E">
        <w:rPr>
          <w:szCs w:val="22"/>
        </w:rPr>
        <w:t xml:space="preserve"> późn. zm.).</w:t>
      </w:r>
    </w:p>
    <w:p w14:paraId="7A9DFEBB" w14:textId="77777777" w:rsidR="00B44885" w:rsidRPr="00B15E2E" w:rsidRDefault="00B44885" w:rsidP="00B44885">
      <w:pPr>
        <w:pStyle w:val="Tekstpodstawowy"/>
        <w:numPr>
          <w:ilvl w:val="0"/>
          <w:numId w:val="28"/>
        </w:numPr>
        <w:ind w:left="360"/>
        <w:jc w:val="both"/>
        <w:rPr>
          <w:szCs w:val="22"/>
        </w:rPr>
      </w:pPr>
      <w:r w:rsidRPr="00B15E2E">
        <w:rPr>
          <w:szCs w:val="22"/>
        </w:rPr>
        <w:t>Kwestie sporne wynikające z realizacji umowy rozstrzygać będzie Sąd właściwy miejscowo dla siedziby Zamawiającego.</w:t>
      </w:r>
    </w:p>
    <w:p w14:paraId="1A42574E" w14:textId="77777777" w:rsidR="00B44885" w:rsidRPr="00B15E2E" w:rsidRDefault="00B44885" w:rsidP="00B44885">
      <w:pPr>
        <w:pStyle w:val="Tekstpodstawowy"/>
        <w:numPr>
          <w:ilvl w:val="0"/>
          <w:numId w:val="28"/>
        </w:numPr>
        <w:ind w:left="360"/>
        <w:jc w:val="both"/>
        <w:rPr>
          <w:b/>
          <w:szCs w:val="22"/>
        </w:rPr>
      </w:pPr>
      <w:r w:rsidRPr="00B15E2E">
        <w:rPr>
          <w:szCs w:val="22"/>
        </w:rPr>
        <w:t>Wszelkie zmiany umowy mogą nastąpić w formie pisemnej pod rygorem nieważności.</w:t>
      </w:r>
    </w:p>
    <w:p w14:paraId="7E1BF91D" w14:textId="77777777" w:rsidR="00B44885" w:rsidRPr="00B15E2E" w:rsidRDefault="00B44885" w:rsidP="00B44885">
      <w:pPr>
        <w:pStyle w:val="Tekstpodstawowy"/>
        <w:numPr>
          <w:ilvl w:val="0"/>
          <w:numId w:val="28"/>
        </w:numPr>
        <w:ind w:left="360"/>
        <w:jc w:val="both"/>
        <w:rPr>
          <w:b/>
          <w:szCs w:val="22"/>
        </w:rPr>
      </w:pPr>
      <w:r w:rsidRPr="00B15E2E">
        <w:rPr>
          <w:szCs w:val="22"/>
        </w:rPr>
        <w:t xml:space="preserve">Zamawiający ustala następującą hierarchię ważności dokumentów przy rozstrzyganiu jakichkolwiek rozbieżności przy realizacji umowy: </w:t>
      </w:r>
    </w:p>
    <w:p w14:paraId="1230CD11" w14:textId="77777777" w:rsidR="00B44885" w:rsidRPr="00B15E2E" w:rsidRDefault="00B44885" w:rsidP="00B44885">
      <w:pPr>
        <w:pStyle w:val="Default"/>
        <w:numPr>
          <w:ilvl w:val="2"/>
          <w:numId w:val="29"/>
        </w:numPr>
        <w:tabs>
          <w:tab w:val="clear" w:pos="2340"/>
        </w:tabs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15E2E">
        <w:rPr>
          <w:rFonts w:ascii="Arial" w:hAnsi="Arial" w:cs="Arial"/>
          <w:color w:val="auto"/>
          <w:sz w:val="22"/>
          <w:szCs w:val="22"/>
        </w:rPr>
        <w:t xml:space="preserve">umowa, </w:t>
      </w:r>
    </w:p>
    <w:p w14:paraId="7537BEA5" w14:textId="77777777" w:rsidR="00B44885" w:rsidRPr="00B15E2E" w:rsidRDefault="00B44885" w:rsidP="00B44885">
      <w:pPr>
        <w:pStyle w:val="Default"/>
        <w:numPr>
          <w:ilvl w:val="2"/>
          <w:numId w:val="29"/>
        </w:numPr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B15E2E">
        <w:rPr>
          <w:rFonts w:ascii="Arial" w:hAnsi="Arial" w:cs="Arial"/>
          <w:color w:val="auto"/>
          <w:sz w:val="22"/>
          <w:szCs w:val="22"/>
        </w:rPr>
        <w:t>SIWZ – instrukcja dla Wykonawców wraz z załącznikami,</w:t>
      </w:r>
    </w:p>
    <w:p w14:paraId="7699A5FE" w14:textId="77777777" w:rsidR="00B44885" w:rsidRPr="00B15E2E" w:rsidRDefault="00B44885" w:rsidP="00B44885">
      <w:pPr>
        <w:pStyle w:val="Default"/>
        <w:numPr>
          <w:ilvl w:val="2"/>
          <w:numId w:val="29"/>
        </w:numPr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15E2E">
        <w:rPr>
          <w:rFonts w:ascii="Arial" w:hAnsi="Arial" w:cs="Arial"/>
          <w:color w:val="auto"/>
          <w:sz w:val="22"/>
          <w:szCs w:val="22"/>
        </w:rPr>
        <w:t xml:space="preserve">oferta Wykonawcy wraz z oświadczeniami i dokumentami złożonymi wraz z ofertą. </w:t>
      </w:r>
    </w:p>
    <w:p w14:paraId="360A1EE6" w14:textId="77777777" w:rsidR="00B44885" w:rsidRPr="00B15E2E" w:rsidRDefault="00B44885" w:rsidP="00B44885">
      <w:pPr>
        <w:pStyle w:val="Default"/>
        <w:numPr>
          <w:ilvl w:val="0"/>
          <w:numId w:val="28"/>
        </w:numPr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B15E2E">
        <w:rPr>
          <w:rFonts w:ascii="Arial" w:hAnsi="Arial" w:cs="Arial"/>
          <w:sz w:val="22"/>
          <w:szCs w:val="22"/>
        </w:rPr>
        <w:t>Umowę niniejszą sporządzono w dwóch jednobrzmiących egzemplarzach, po jednym dla każdej ze stron.</w:t>
      </w:r>
    </w:p>
    <w:p w14:paraId="3D504149" w14:textId="77777777" w:rsidR="00B44885" w:rsidRDefault="00B44885" w:rsidP="00B44885">
      <w:pPr>
        <w:pStyle w:val="Tekstpodstawowy"/>
        <w:jc w:val="both"/>
        <w:rPr>
          <w:szCs w:val="22"/>
        </w:rPr>
      </w:pPr>
    </w:p>
    <w:p w14:paraId="7D21734E" w14:textId="77777777" w:rsidR="00BC62B9" w:rsidRPr="00B15E2E" w:rsidRDefault="00BC62B9" w:rsidP="00B44885">
      <w:pPr>
        <w:pStyle w:val="Tekstpodstawowy"/>
        <w:jc w:val="both"/>
        <w:rPr>
          <w:szCs w:val="22"/>
        </w:rPr>
      </w:pPr>
    </w:p>
    <w:p w14:paraId="4AE55E4B" w14:textId="77777777" w:rsidR="00B44885" w:rsidRPr="00B15E2E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B15E2E">
        <w:rPr>
          <w:rFonts w:ascii="Arial" w:hAnsi="Arial" w:cs="Arial"/>
          <w:b/>
          <w:sz w:val="22"/>
          <w:szCs w:val="22"/>
        </w:rPr>
        <w:t>ZAMAWIAJĄCY:</w:t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</w:r>
      <w:r w:rsidRPr="00B15E2E">
        <w:rPr>
          <w:rFonts w:ascii="Arial" w:hAnsi="Arial" w:cs="Arial"/>
          <w:b/>
          <w:sz w:val="22"/>
          <w:szCs w:val="22"/>
        </w:rPr>
        <w:tab/>
        <w:t>WYKONAWCA:</w:t>
      </w:r>
    </w:p>
    <w:p w14:paraId="4B9D9356" w14:textId="34414313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B15E2E">
        <w:rPr>
          <w:rFonts w:ascii="Arial" w:hAnsi="Arial" w:cs="Arial"/>
          <w:b/>
          <w:color w:val="000000"/>
          <w:sz w:val="22"/>
          <w:szCs w:val="22"/>
        </w:rPr>
        <w:br w:type="page"/>
      </w:r>
      <w:bookmarkEnd w:id="0"/>
      <w:r w:rsidRPr="00C9424C">
        <w:rPr>
          <w:rFonts w:ascii="Arial" w:hAnsi="Arial" w:cs="Arial"/>
          <w:b/>
          <w:sz w:val="22"/>
          <w:szCs w:val="22"/>
        </w:rPr>
        <w:lastRenderedPageBreak/>
        <w:t>Załącznik nr 4</w:t>
      </w:r>
    </w:p>
    <w:p w14:paraId="772A37DC" w14:textId="77777777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do oferty</w:t>
      </w:r>
    </w:p>
    <w:p w14:paraId="29ADE929" w14:textId="77777777" w:rsidR="00B44885" w:rsidRPr="00C9424C" w:rsidRDefault="00B44885" w:rsidP="00B44885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FD695A6" w14:textId="77777777" w:rsidR="00B44885" w:rsidRPr="00C9424C" w:rsidRDefault="00B44885" w:rsidP="00B44885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</w:p>
    <w:p w14:paraId="3637CD48" w14:textId="77777777" w:rsidR="00B44885" w:rsidRPr="00C9424C" w:rsidRDefault="00B44885" w:rsidP="00B44885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 xml:space="preserve">Wykaz części zamówienia, </w:t>
      </w:r>
      <w:r w:rsidRPr="00C9424C">
        <w:rPr>
          <w:rFonts w:ascii="Arial" w:hAnsi="Arial" w:cs="Arial"/>
          <w:b/>
          <w:sz w:val="22"/>
          <w:szCs w:val="22"/>
        </w:rPr>
        <w:br/>
        <w:t>jakie będą powierzone podwykonawcom</w:t>
      </w:r>
    </w:p>
    <w:p w14:paraId="15CB240B" w14:textId="77777777" w:rsidR="00B44885" w:rsidRPr="00C9424C" w:rsidRDefault="00B44885" w:rsidP="00B44885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D326827" w14:textId="746E2D2E" w:rsidR="00B44885" w:rsidRPr="00B44885" w:rsidRDefault="00B44885" w:rsidP="00B44885">
      <w:pPr>
        <w:pStyle w:val="Podtytu"/>
        <w:spacing w:before="0"/>
        <w:rPr>
          <w:rFonts w:ascii="Arial" w:hAnsi="Arial" w:cs="Arial"/>
          <w:sz w:val="22"/>
          <w:szCs w:val="22"/>
          <w:u w:val="none"/>
        </w:rPr>
      </w:pPr>
      <w:r w:rsidRPr="00C9424C">
        <w:rPr>
          <w:rFonts w:ascii="Arial" w:hAnsi="Arial" w:cs="Arial"/>
          <w:sz w:val="22"/>
          <w:szCs w:val="22"/>
          <w:u w:val="none"/>
        </w:rPr>
        <w:t>przy realizacji zamówienia: pn.:</w:t>
      </w:r>
      <w:r w:rsidRPr="00C9424C">
        <w:rPr>
          <w:rFonts w:ascii="Arial" w:hAnsi="Arial" w:cs="Arial"/>
          <w:b/>
          <w:sz w:val="22"/>
          <w:szCs w:val="22"/>
          <w:u w:val="none"/>
        </w:rPr>
        <w:t xml:space="preserve"> </w:t>
      </w:r>
      <w:r w:rsidRPr="00B44885">
        <w:rPr>
          <w:rFonts w:ascii="Arial" w:hAnsi="Arial" w:cs="Arial"/>
          <w:b/>
          <w:sz w:val="22"/>
          <w:szCs w:val="22"/>
          <w:u w:val="none"/>
        </w:rPr>
        <w:t xml:space="preserve">„ </w:t>
      </w:r>
      <w:r w:rsidRPr="00B44885">
        <w:rPr>
          <w:rFonts w:ascii="Arial" w:hAnsi="Arial" w:cs="Arial"/>
          <w:b/>
          <w:bCs/>
          <w:sz w:val="22"/>
          <w:szCs w:val="22"/>
          <w:u w:val="none"/>
        </w:rPr>
        <w:t>Kompleksowa obsługa geodezyjna wszystkich robót wykonywanych przez ZWiK Sp. z o.o. na terenie Świnoujścia w okresie 36 miesięcy</w:t>
      </w:r>
      <w:r w:rsidRPr="00B44885">
        <w:rPr>
          <w:rFonts w:ascii="Arial" w:hAnsi="Arial" w:cs="Arial"/>
          <w:color w:val="000000"/>
          <w:sz w:val="22"/>
          <w:szCs w:val="22"/>
          <w:u w:val="none"/>
        </w:rPr>
        <w:t>”</w:t>
      </w:r>
      <w:r w:rsidRPr="00B44885">
        <w:rPr>
          <w:rFonts w:ascii="Arial" w:hAnsi="Arial" w:cs="Arial"/>
          <w:sz w:val="22"/>
          <w:szCs w:val="22"/>
          <w:u w:val="none"/>
        </w:rPr>
        <w:t>,</w:t>
      </w:r>
      <w:r w:rsidRPr="00B44885">
        <w:rPr>
          <w:rFonts w:ascii="Arial" w:hAnsi="Arial" w:cs="Arial"/>
          <w:b/>
          <w:color w:val="000000"/>
          <w:sz w:val="22"/>
          <w:szCs w:val="22"/>
          <w:u w:val="none"/>
        </w:rPr>
        <w:t xml:space="preserve">  </w:t>
      </w:r>
    </w:p>
    <w:p w14:paraId="01D275D1" w14:textId="77777777" w:rsidR="00B44885" w:rsidRPr="00B44885" w:rsidRDefault="00B44885" w:rsidP="00B44885">
      <w:pPr>
        <w:pStyle w:val="Lista31"/>
        <w:spacing w:after="60"/>
        <w:ind w:left="180" w:firstLine="0"/>
        <w:jc w:val="both"/>
        <w:rPr>
          <w:rFonts w:ascii="Arial" w:hAnsi="Arial" w:cs="Arial"/>
          <w:sz w:val="22"/>
          <w:szCs w:val="22"/>
        </w:rPr>
      </w:pPr>
    </w:p>
    <w:p w14:paraId="01FE77A5" w14:textId="77777777" w:rsidR="00B44885" w:rsidRPr="00C9424C" w:rsidRDefault="00B44885" w:rsidP="00B44885">
      <w:pPr>
        <w:shd w:val="clear" w:color="auto" w:fill="FFFFFF"/>
        <w:tabs>
          <w:tab w:val="left" w:leader="dot" w:pos="8100"/>
        </w:tabs>
        <w:spacing w:before="281"/>
        <w:ind w:left="360" w:hanging="360"/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a) oświadczamy, że część usług objętych niniejszym zamówieniem, zamierzamy powierzyć następującym podwykonawcom (*)</w:t>
      </w:r>
    </w:p>
    <w:p w14:paraId="1A40A892" w14:textId="77777777" w:rsidR="00B44885" w:rsidRPr="00C9424C" w:rsidRDefault="00B44885" w:rsidP="00B44885">
      <w:pPr>
        <w:pStyle w:val="Skrconyadreszwrotny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1"/>
        <w:gridCol w:w="3405"/>
        <w:gridCol w:w="2784"/>
        <w:gridCol w:w="15"/>
      </w:tblGrid>
      <w:tr w:rsidR="00B44885" w:rsidRPr="00C9424C" w14:paraId="7E35A1AD" w14:textId="77777777" w:rsidTr="00973377">
        <w:trPr>
          <w:cantSplit/>
          <w:trHeight w:val="1152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FB948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424C">
              <w:rPr>
                <w:rFonts w:ascii="Arial" w:hAnsi="Arial" w:cs="Arial"/>
                <w:b/>
                <w:sz w:val="22"/>
                <w:szCs w:val="22"/>
              </w:rPr>
              <w:t>Usługi, które będą zlecone podwykonawcom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3E5FA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424C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81E2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424C">
              <w:rPr>
                <w:rFonts w:ascii="Arial" w:hAnsi="Arial" w:cs="Arial"/>
                <w:b/>
                <w:sz w:val="22"/>
                <w:szCs w:val="22"/>
              </w:rPr>
              <w:t>Procentowy udział wartości usług zlecanych podwykonawcom</w:t>
            </w:r>
          </w:p>
        </w:tc>
      </w:tr>
      <w:tr w:rsidR="00B44885" w:rsidRPr="00C9424C" w14:paraId="6E06CEB3" w14:textId="77777777" w:rsidTr="00973377">
        <w:trPr>
          <w:cantSplit/>
          <w:trHeight w:val="1362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885D4F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0C709C75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2EF88A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19D46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18FB69CA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0161851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9C29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B44885" w:rsidRPr="00C9424C" w14:paraId="783C425B" w14:textId="77777777" w:rsidTr="00973377">
        <w:trPr>
          <w:cantSplit/>
          <w:trHeight w:val="1430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48F88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79731A76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CB1AB3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CC2C5B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5CCE650A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07237F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AA6F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B44885" w:rsidRPr="00C9424C" w14:paraId="2D408D85" w14:textId="77777777" w:rsidTr="00973377">
        <w:trPr>
          <w:gridAfter w:val="1"/>
          <w:wAfter w:w="15" w:type="dxa"/>
          <w:cantSplit/>
          <w:trHeight w:val="580"/>
        </w:trPr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A9BB0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24C">
              <w:rPr>
                <w:rFonts w:ascii="Arial" w:hAnsi="Arial" w:cs="Arial"/>
                <w:sz w:val="22"/>
                <w:szCs w:val="22"/>
              </w:rPr>
              <w:t>% usług, przewidywanych do zlecenia podwykonawcom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87E2" w14:textId="77777777" w:rsidR="00B44885" w:rsidRPr="00C9424C" w:rsidRDefault="00B44885" w:rsidP="009733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81E56F" w14:textId="77777777" w:rsidR="00B44885" w:rsidRPr="00C9424C" w:rsidRDefault="00B44885" w:rsidP="00B44885">
      <w:pPr>
        <w:pStyle w:val="Tekstpodstawowy"/>
        <w:jc w:val="both"/>
        <w:rPr>
          <w:szCs w:val="22"/>
        </w:rPr>
      </w:pPr>
    </w:p>
    <w:p w14:paraId="324B9D0E" w14:textId="77777777" w:rsidR="00B44885" w:rsidRPr="00C9424C" w:rsidRDefault="00B44885" w:rsidP="00B44885">
      <w:pPr>
        <w:pStyle w:val="Tekstpodstawowy"/>
        <w:ind w:left="360" w:hanging="360"/>
        <w:rPr>
          <w:szCs w:val="22"/>
        </w:rPr>
      </w:pPr>
      <w:r w:rsidRPr="00C9424C">
        <w:rPr>
          <w:szCs w:val="22"/>
        </w:rPr>
        <w:t>b) oświadczamy, że usługi objęte niniejszym zamówieniem, zamierzamy wykonać własnymi siłami (*)</w:t>
      </w:r>
    </w:p>
    <w:p w14:paraId="19D4F1BD" w14:textId="77777777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194A965C" w14:textId="77777777" w:rsidR="00B44885" w:rsidRPr="00DE0A4E" w:rsidRDefault="00B44885" w:rsidP="00B44885">
      <w:pPr>
        <w:jc w:val="both"/>
      </w:pPr>
    </w:p>
    <w:p w14:paraId="5D7711D3" w14:textId="77777777" w:rsidR="00B44885" w:rsidRDefault="00B44885" w:rsidP="00B44885">
      <w:pPr>
        <w:jc w:val="both"/>
      </w:pPr>
      <w:r>
        <w:tab/>
        <w:t xml:space="preserve">                                                     ..................................................................................</w:t>
      </w:r>
    </w:p>
    <w:p w14:paraId="3BF3B3A7" w14:textId="77777777" w:rsidR="00B44885" w:rsidRDefault="00B44885" w:rsidP="00B44885">
      <w:pPr>
        <w:jc w:val="both"/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podpis / podpisy osób upoważnionych do podpisania oferty </w:t>
      </w:r>
    </w:p>
    <w:p w14:paraId="0F3FEC02" w14:textId="77777777" w:rsidR="00B44885" w:rsidRDefault="00B44885" w:rsidP="00B44885">
      <w:pPr>
        <w:pStyle w:val="Tekstpodstawowywcity"/>
      </w:pPr>
    </w:p>
    <w:p w14:paraId="224DB024" w14:textId="77777777" w:rsidR="00B44885" w:rsidRDefault="00B44885" w:rsidP="00B44885">
      <w:pPr>
        <w:pStyle w:val="Tekstpodstawowy"/>
        <w:spacing w:after="60"/>
      </w:pPr>
    </w:p>
    <w:p w14:paraId="196B1D63" w14:textId="77777777" w:rsidR="00B44885" w:rsidRDefault="00B44885" w:rsidP="00B44885"/>
    <w:p w14:paraId="3D531D4E" w14:textId="77777777" w:rsidR="00B44885" w:rsidRDefault="00B44885" w:rsidP="00B44885"/>
    <w:p w14:paraId="389817F9" w14:textId="77777777" w:rsidR="00B44885" w:rsidRDefault="00B44885" w:rsidP="00B44885">
      <w:r>
        <w:t>(*) niepotrzebne skreślić</w:t>
      </w:r>
    </w:p>
    <w:p w14:paraId="3DDC6EBE" w14:textId="77777777" w:rsidR="00B44885" w:rsidRDefault="00B44885" w:rsidP="00B44885"/>
    <w:p w14:paraId="4C914D35" w14:textId="77777777" w:rsidR="00B44885" w:rsidRDefault="00B44885" w:rsidP="00B44885"/>
    <w:p w14:paraId="7D4BD074" w14:textId="77777777" w:rsidR="00B44885" w:rsidRDefault="00B44885" w:rsidP="00B44885">
      <w:pPr>
        <w:spacing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088E90D" w14:textId="77777777" w:rsidR="00B4488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</w:p>
    <w:p w14:paraId="7F617BC0" w14:textId="77777777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Załącznik nr 5</w:t>
      </w:r>
    </w:p>
    <w:p w14:paraId="59D56165" w14:textId="77777777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do oferty</w:t>
      </w:r>
    </w:p>
    <w:p w14:paraId="6A064837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0E0D4EBC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2F92333A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16C40300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78B3E30D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281A5193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14B844F4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7C3A023A" w14:textId="77777777" w:rsidR="00B44885" w:rsidRPr="00C9424C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OŚWIADCZENIE</w:t>
      </w:r>
    </w:p>
    <w:p w14:paraId="5874771C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070A59BF" w14:textId="36FF6E28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Przystępując do udziału w postępowaniu o udzielenie zamówienia  pod nazwą: </w:t>
      </w:r>
      <w:r w:rsidRPr="00C9424C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C9424C">
        <w:rPr>
          <w:rFonts w:ascii="Arial" w:hAnsi="Arial" w:cs="Arial"/>
          <w:b/>
          <w:sz w:val="22"/>
          <w:szCs w:val="22"/>
        </w:rPr>
        <w:t>”</w:t>
      </w:r>
      <w:r w:rsidRPr="00C9424C">
        <w:rPr>
          <w:rFonts w:ascii="Arial" w:hAnsi="Arial" w:cs="Arial"/>
          <w:sz w:val="22"/>
          <w:szCs w:val="22"/>
        </w:rPr>
        <w:t>, będąc uprawnionym(-i) do składania oświadczeń w imieniu Wykonawcy:</w:t>
      </w:r>
    </w:p>
    <w:p w14:paraId="3321AF6E" w14:textId="77777777" w:rsidR="00B44885" w:rsidRPr="00C9424C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2E53EDE6" w14:textId="77777777" w:rsidR="00B44885" w:rsidRPr="00C9424C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64DA4959" w14:textId="77777777" w:rsidR="00B44885" w:rsidRPr="00C9424C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253CCF66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Oświadczamy, że dysponuję osobami/*osobą posiadającą dyplom </w:t>
      </w:r>
      <w:r w:rsidRPr="00C9424C">
        <w:rPr>
          <w:rFonts w:ascii="Arial" w:hAnsi="Arial" w:cs="Arial"/>
          <w:color w:val="000000"/>
          <w:sz w:val="22"/>
          <w:szCs w:val="22"/>
        </w:rPr>
        <w:t xml:space="preserve">uprawnionego geodety. </w:t>
      </w:r>
    </w:p>
    <w:p w14:paraId="28ED3D65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0590E27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380CC6D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5F2F5EC4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375377FE" w14:textId="77777777" w:rsidR="00B44885" w:rsidRDefault="00B44885" w:rsidP="00B44885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...............................................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....................................................</w:t>
      </w:r>
    </w:p>
    <w:p w14:paraId="182F2F9B" w14:textId="77777777" w:rsidR="00B44885" w:rsidRDefault="00B44885" w:rsidP="00B44885">
      <w:pPr>
        <w:ind w:left="5664" w:hanging="5004"/>
        <w:jc w:val="both"/>
        <w:rPr>
          <w:ins w:id="17" w:author="awilk" w:date="2005-04-15T09:29:00Z"/>
          <w:rFonts w:cs="Arial"/>
          <w:color w:val="000000"/>
          <w:sz w:val="16"/>
        </w:rPr>
      </w:pPr>
      <w:r>
        <w:rPr>
          <w:rFonts w:cs="Arial"/>
          <w:color w:val="000000"/>
        </w:rPr>
        <w:t>(miejsce i data)</w:t>
      </w:r>
      <w:r>
        <w:rPr>
          <w:rFonts w:cs="Arial"/>
          <w:color w:val="000000"/>
        </w:rPr>
        <w:tab/>
      </w:r>
      <w:r>
        <w:rPr>
          <w:rFonts w:cs="Arial"/>
          <w:color w:val="000000"/>
          <w:sz w:val="16"/>
        </w:rPr>
        <w:t xml:space="preserve"> (podpis osoby uprawnionej do składania oświadczeń woli w imieniu Wykonawcy)</w:t>
      </w:r>
    </w:p>
    <w:p w14:paraId="65420919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31640256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64BA798D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60D60E08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0EE533C2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09FF4DB5" w14:textId="77777777" w:rsidR="00B44885" w:rsidRPr="006C2DC4" w:rsidRDefault="00B44885" w:rsidP="00B44885">
      <w:pPr>
        <w:jc w:val="both"/>
        <w:rPr>
          <w:rFonts w:cs="Arial"/>
          <w:color w:val="000000"/>
          <w:sz w:val="18"/>
          <w:szCs w:val="18"/>
        </w:rPr>
      </w:pPr>
    </w:p>
    <w:p w14:paraId="2254BD05" w14:textId="77777777" w:rsidR="00B44885" w:rsidRPr="006C2DC4" w:rsidRDefault="00B44885" w:rsidP="00B44885">
      <w:pPr>
        <w:jc w:val="both"/>
        <w:rPr>
          <w:rFonts w:cs="Arial"/>
          <w:color w:val="000000"/>
          <w:sz w:val="18"/>
          <w:szCs w:val="18"/>
        </w:rPr>
      </w:pPr>
      <w:r w:rsidRPr="006C2DC4">
        <w:rPr>
          <w:rFonts w:cs="Arial"/>
          <w:color w:val="000000"/>
          <w:sz w:val="18"/>
          <w:szCs w:val="18"/>
        </w:rPr>
        <w:t>* - niepotrzebne skreślić</w:t>
      </w:r>
    </w:p>
    <w:p w14:paraId="27E43F5C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7A5F7E64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3C80B797" w14:textId="77777777" w:rsidR="00B44885" w:rsidRPr="007422A9" w:rsidRDefault="00B44885" w:rsidP="00B44885">
      <w:pPr>
        <w:jc w:val="both"/>
        <w:rPr>
          <w:rFonts w:cs="Arial"/>
        </w:rPr>
      </w:pPr>
    </w:p>
    <w:p w14:paraId="31100009" w14:textId="77777777" w:rsidR="00B44885" w:rsidRDefault="00B44885" w:rsidP="00B44885">
      <w:pPr>
        <w:spacing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DDE2D7D" w14:textId="77777777" w:rsidR="00B4488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</w:p>
    <w:p w14:paraId="5F83F48B" w14:textId="77777777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Załącznik nr 6</w:t>
      </w:r>
    </w:p>
    <w:p w14:paraId="6449540E" w14:textId="77777777" w:rsidR="00B44885" w:rsidRPr="00C9424C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do oferty</w:t>
      </w:r>
    </w:p>
    <w:p w14:paraId="6C2A9BF0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39AD33E2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44AC3BF2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1E847A66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5B585978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676D3632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63C501B1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17DEC1DD" w14:textId="77777777" w:rsidR="00B44885" w:rsidRPr="00C9424C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OŚWIADCZENIE</w:t>
      </w:r>
    </w:p>
    <w:p w14:paraId="57BFF79A" w14:textId="77777777" w:rsidR="00B44885" w:rsidRPr="00C9424C" w:rsidRDefault="00B44885" w:rsidP="00B44885">
      <w:pPr>
        <w:rPr>
          <w:rFonts w:ascii="Arial" w:hAnsi="Arial" w:cs="Arial"/>
          <w:sz w:val="22"/>
          <w:szCs w:val="22"/>
        </w:rPr>
      </w:pPr>
    </w:p>
    <w:p w14:paraId="7A8AB13F" w14:textId="104E5521" w:rsidR="00B44885" w:rsidRPr="00C9424C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 xml:space="preserve">Przystępując do udziału w postępowaniu o udzielenie zamówienia  pod nazwą: </w:t>
      </w:r>
      <w:r w:rsidRPr="00C9424C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C9424C">
        <w:rPr>
          <w:rFonts w:ascii="Arial" w:hAnsi="Arial" w:cs="Arial"/>
          <w:b/>
          <w:sz w:val="22"/>
          <w:szCs w:val="22"/>
        </w:rPr>
        <w:t>”</w:t>
      </w:r>
      <w:r w:rsidRPr="00C9424C">
        <w:rPr>
          <w:rFonts w:ascii="Arial" w:hAnsi="Arial" w:cs="Arial"/>
          <w:sz w:val="22"/>
          <w:szCs w:val="22"/>
        </w:rPr>
        <w:t>, będąc uprawnionym(-i) do składania oświadczeń w imieniu Wykonawcy:</w:t>
      </w:r>
    </w:p>
    <w:p w14:paraId="35BECA14" w14:textId="77777777" w:rsidR="00B44885" w:rsidRPr="00C9424C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735B3568" w14:textId="77777777" w:rsidR="00B44885" w:rsidRPr="00C9424C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</w:p>
    <w:p w14:paraId="0D1CD650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sz w:val="22"/>
          <w:szCs w:val="22"/>
        </w:rPr>
        <w:t>zobowiązuje się do opracowywania map do celów projektowych oraz dla potrzeb realizacji pozostałych zadań wraz z wtórnikiem mapy zasadniczej w postaci analogowej oraz w postaci rastra zarejestrowanego w Miejskim Ośrodku Dokumentacji Geodezyjnej i Kartograficznej</w:t>
      </w:r>
    </w:p>
    <w:p w14:paraId="26567489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DC16B75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6044507A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37D04485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4BE160E2" w14:textId="77777777" w:rsidR="00B44885" w:rsidRDefault="00B44885" w:rsidP="00B44885">
      <w:pPr>
        <w:jc w:val="both"/>
        <w:rPr>
          <w:rFonts w:cs="Arial"/>
          <w:color w:val="000000"/>
        </w:rPr>
      </w:pPr>
    </w:p>
    <w:p w14:paraId="204E8B48" w14:textId="77777777" w:rsidR="00B44885" w:rsidRDefault="00B44885" w:rsidP="00B44885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...............................................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....................................................</w:t>
      </w:r>
    </w:p>
    <w:p w14:paraId="00420015" w14:textId="77777777" w:rsidR="00B44885" w:rsidRDefault="00B44885" w:rsidP="00B44885">
      <w:pPr>
        <w:ind w:left="5664" w:hanging="5004"/>
        <w:jc w:val="both"/>
        <w:rPr>
          <w:ins w:id="18" w:author="awilk" w:date="2005-04-15T09:29:00Z"/>
          <w:rFonts w:cs="Arial"/>
          <w:color w:val="000000"/>
          <w:sz w:val="16"/>
        </w:rPr>
      </w:pPr>
      <w:r>
        <w:rPr>
          <w:rFonts w:cs="Arial"/>
          <w:color w:val="000000"/>
        </w:rPr>
        <w:t>(miejsce i data)</w:t>
      </w:r>
      <w:r>
        <w:rPr>
          <w:rFonts w:cs="Arial"/>
          <w:color w:val="000000"/>
        </w:rPr>
        <w:tab/>
      </w:r>
      <w:r>
        <w:rPr>
          <w:rFonts w:cs="Arial"/>
          <w:color w:val="000000"/>
          <w:sz w:val="16"/>
        </w:rPr>
        <w:t xml:space="preserve"> (podpis osoby uprawnionej do składania oświadczeń woli w imieniu Wykonawcy)</w:t>
      </w:r>
    </w:p>
    <w:p w14:paraId="7F09DE92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38AC890B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4E12328D" w14:textId="77777777" w:rsidR="00B44885" w:rsidRDefault="00B44885" w:rsidP="00B44885">
      <w:pPr>
        <w:jc w:val="both"/>
        <w:rPr>
          <w:rFonts w:cs="Arial"/>
          <w:b/>
          <w:color w:val="000000"/>
        </w:rPr>
      </w:pPr>
    </w:p>
    <w:p w14:paraId="2B2A36F9" w14:textId="77777777" w:rsidR="00B44885" w:rsidRDefault="00B44885" w:rsidP="00B44885">
      <w:pPr>
        <w:spacing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D8BA994" w14:textId="77777777" w:rsidR="00B4488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</w:p>
    <w:p w14:paraId="41F5524E" w14:textId="77777777" w:rsidR="00B44885" w:rsidRPr="00C9424C" w:rsidRDefault="00B44885" w:rsidP="00B44885">
      <w:pPr>
        <w:pStyle w:val="Tytu"/>
        <w:tabs>
          <w:tab w:val="left" w:pos="7200"/>
        </w:tabs>
        <w:jc w:val="right"/>
        <w:rPr>
          <w:szCs w:val="22"/>
        </w:rPr>
      </w:pPr>
      <w:r w:rsidRPr="00C9424C">
        <w:rPr>
          <w:szCs w:val="22"/>
        </w:rPr>
        <w:t>Załącznik nr 7</w:t>
      </w:r>
    </w:p>
    <w:p w14:paraId="7B63555F" w14:textId="77777777" w:rsidR="00B44885" w:rsidRPr="00DB43FE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C9424C">
        <w:rPr>
          <w:rFonts w:ascii="Arial" w:hAnsi="Arial" w:cs="Arial"/>
          <w:b/>
          <w:sz w:val="22"/>
          <w:szCs w:val="22"/>
        </w:rPr>
        <w:t>do oferty</w:t>
      </w:r>
    </w:p>
    <w:p w14:paraId="2CCF11F4" w14:textId="77777777" w:rsidR="00B44885" w:rsidRPr="00C9424C" w:rsidRDefault="00B44885" w:rsidP="00B44885">
      <w:pPr>
        <w:pStyle w:val="Tytu"/>
        <w:tabs>
          <w:tab w:val="left" w:pos="7200"/>
        </w:tabs>
        <w:jc w:val="left"/>
        <w:rPr>
          <w:szCs w:val="22"/>
        </w:rPr>
      </w:pPr>
    </w:p>
    <w:p w14:paraId="1EF07B9C" w14:textId="77777777" w:rsidR="00B44885" w:rsidRPr="00C9424C" w:rsidRDefault="00B44885" w:rsidP="00B44885">
      <w:pPr>
        <w:pStyle w:val="Tytu"/>
        <w:tabs>
          <w:tab w:val="left" w:pos="7200"/>
        </w:tabs>
        <w:jc w:val="left"/>
        <w:rPr>
          <w:szCs w:val="22"/>
        </w:rPr>
      </w:pPr>
    </w:p>
    <w:p w14:paraId="0AC2CB78" w14:textId="77777777" w:rsidR="00B44885" w:rsidRPr="00C9424C" w:rsidRDefault="00B44885" w:rsidP="00B44885">
      <w:pPr>
        <w:pStyle w:val="Tytu"/>
        <w:tabs>
          <w:tab w:val="left" w:pos="7200"/>
        </w:tabs>
        <w:jc w:val="left"/>
        <w:rPr>
          <w:szCs w:val="22"/>
        </w:rPr>
      </w:pPr>
    </w:p>
    <w:p w14:paraId="6E046C1E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3AB4BD93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42D981D9" w14:textId="77777777" w:rsidR="00B44885" w:rsidRPr="00C9424C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2D574CAE" w14:textId="77777777" w:rsidR="00B44885" w:rsidRPr="00C9424C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92589CE" w14:textId="77777777" w:rsidR="00B44885" w:rsidRPr="00C9424C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024481B" w14:textId="77777777" w:rsidR="00B44885" w:rsidRPr="00C9424C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AEEE3FE" w14:textId="77777777" w:rsidR="00B44885" w:rsidRPr="00C9424C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09AD32E3" w14:textId="77777777" w:rsidR="00B44885" w:rsidRPr="00C9424C" w:rsidRDefault="00B44885" w:rsidP="00B448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9424C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5485E561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FBD8A4B" w14:textId="1CA07F43" w:rsidR="00B44885" w:rsidRPr="00C9424C" w:rsidRDefault="00B44885" w:rsidP="00B44885">
      <w:pPr>
        <w:pStyle w:val="Podtytu"/>
        <w:spacing w:before="0"/>
        <w:rPr>
          <w:rFonts w:ascii="Arial" w:hAnsi="Arial" w:cs="Arial"/>
          <w:color w:val="000000"/>
          <w:sz w:val="22"/>
          <w:szCs w:val="22"/>
          <w:u w:val="none"/>
        </w:rPr>
      </w:pPr>
      <w:r w:rsidRPr="00C9424C">
        <w:rPr>
          <w:rFonts w:ascii="Arial" w:hAnsi="Arial" w:cs="Arial"/>
          <w:color w:val="000000"/>
          <w:sz w:val="22"/>
          <w:szCs w:val="22"/>
          <w:u w:val="none"/>
        </w:rPr>
        <w:t xml:space="preserve">Przystępując do udziału w postępowaniu o udzielenie zamówienia  pod nazwą:                                </w:t>
      </w:r>
      <w:r w:rsidRPr="00C9424C">
        <w:rPr>
          <w:rFonts w:ascii="Arial" w:hAnsi="Arial" w:cs="Arial"/>
          <w:b/>
          <w:sz w:val="22"/>
          <w:szCs w:val="22"/>
          <w:u w:val="none"/>
        </w:rPr>
        <w:t xml:space="preserve">„ </w:t>
      </w:r>
      <w:r w:rsidRPr="00B44885">
        <w:rPr>
          <w:rFonts w:ascii="Arial" w:hAnsi="Arial" w:cs="Arial"/>
          <w:b/>
          <w:bCs/>
          <w:sz w:val="22"/>
          <w:szCs w:val="22"/>
          <w:u w:val="none"/>
        </w:rPr>
        <w:t>Kompleksowa obsługa geodezyjna wszystkich robót wykonywanych przez ZWiK Sp. z o.o. na terenie Świnoujścia w okresie 36 miesięcy</w:t>
      </w:r>
      <w:r w:rsidRPr="00C9424C">
        <w:rPr>
          <w:rFonts w:ascii="Arial" w:hAnsi="Arial" w:cs="Arial"/>
          <w:b/>
          <w:sz w:val="22"/>
          <w:szCs w:val="22"/>
          <w:u w:val="none"/>
        </w:rPr>
        <w:t xml:space="preserve">”  </w:t>
      </w:r>
      <w:r w:rsidRPr="00C9424C">
        <w:rPr>
          <w:rFonts w:ascii="Arial" w:hAnsi="Arial" w:cs="Arial"/>
          <w:color w:val="000000"/>
          <w:sz w:val="22"/>
          <w:szCs w:val="22"/>
          <w:u w:val="none"/>
        </w:rPr>
        <w:t>będąc uprawnionym(-i) do składania oświadczeń w imieniu Wykonawcy:</w:t>
      </w:r>
    </w:p>
    <w:p w14:paraId="156F19D8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23F2897" w14:textId="77777777" w:rsidR="00B44885" w:rsidRPr="00C9424C" w:rsidRDefault="00B44885" w:rsidP="00B4488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C0520BE" w14:textId="77777777" w:rsidR="00B44885" w:rsidRPr="00C9424C" w:rsidRDefault="00B44885" w:rsidP="00B4488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069C34F" w14:textId="77777777" w:rsidR="00800F09" w:rsidRPr="00800F09" w:rsidRDefault="00B44885" w:rsidP="00800F09">
      <w:pPr>
        <w:jc w:val="both"/>
        <w:rPr>
          <w:rFonts w:ascii="Arial" w:hAnsi="Arial" w:cs="Arial"/>
          <w:color w:val="00B0F0"/>
          <w:sz w:val="22"/>
          <w:szCs w:val="22"/>
        </w:rPr>
      </w:pPr>
      <w:r w:rsidRPr="00C9424C">
        <w:rPr>
          <w:rFonts w:ascii="Arial" w:hAnsi="Arial" w:cs="Arial"/>
          <w:color w:val="000000"/>
          <w:sz w:val="22"/>
          <w:szCs w:val="22"/>
        </w:rPr>
        <w:t xml:space="preserve">Oświadczamy, że posiadamy aktualną polisę </w:t>
      </w:r>
      <w:r w:rsidRPr="00800F09">
        <w:rPr>
          <w:rFonts w:ascii="Arial" w:hAnsi="Arial" w:cs="Arial"/>
          <w:color w:val="000000"/>
          <w:sz w:val="22"/>
          <w:szCs w:val="22"/>
        </w:rPr>
        <w:t>ubezpieczeniową z sumą ubezpieczenia na jedno lub wszystkie zdarzenia w wysokości co najmniej 5</w:t>
      </w:r>
      <w:r w:rsidRPr="00800F09">
        <w:rPr>
          <w:rFonts w:ascii="Arial" w:hAnsi="Arial" w:cs="Arial"/>
          <w:sz w:val="22"/>
          <w:szCs w:val="22"/>
        </w:rPr>
        <w:t>0 000,00</w:t>
      </w:r>
      <w:r w:rsidRPr="00800F09">
        <w:rPr>
          <w:rFonts w:ascii="Arial" w:hAnsi="Arial" w:cs="Arial"/>
          <w:color w:val="00B0F0"/>
          <w:sz w:val="22"/>
          <w:szCs w:val="22"/>
        </w:rPr>
        <w:t xml:space="preserve"> </w:t>
      </w:r>
      <w:r w:rsidRPr="00800F09">
        <w:rPr>
          <w:rFonts w:ascii="Arial" w:hAnsi="Arial" w:cs="Arial"/>
          <w:sz w:val="22"/>
          <w:szCs w:val="22"/>
        </w:rPr>
        <w:t>złotych</w:t>
      </w:r>
      <w:r w:rsidR="00800F09" w:rsidRPr="00800F09">
        <w:rPr>
          <w:rFonts w:ascii="Arial" w:hAnsi="Arial" w:cs="Arial"/>
          <w:sz w:val="22"/>
          <w:szCs w:val="22"/>
        </w:rPr>
        <w:t xml:space="preserve"> </w:t>
      </w:r>
      <w:r w:rsidR="00800F09" w:rsidRPr="00800F09">
        <w:rPr>
          <w:rFonts w:ascii="Arial" w:hAnsi="Arial" w:cs="Arial"/>
          <w:color w:val="000000"/>
          <w:sz w:val="22"/>
          <w:szCs w:val="22"/>
        </w:rPr>
        <w:t>oraz że s</w:t>
      </w:r>
      <w:r w:rsidR="00800F09" w:rsidRPr="00800F09">
        <w:rPr>
          <w:rFonts w:ascii="Arial" w:hAnsi="Arial" w:cs="Arial"/>
          <w:sz w:val="22"/>
          <w:szCs w:val="22"/>
        </w:rPr>
        <w:t xml:space="preserve">uma ubezpieczenia nie została skonsumowana przez inne roszczenia i stanowi zabezpieczenie w pełnej wysokości. </w:t>
      </w:r>
    </w:p>
    <w:p w14:paraId="647685F6" w14:textId="77777777" w:rsidR="00800F09" w:rsidRPr="00FC0527" w:rsidRDefault="00800F09" w:rsidP="00800F09">
      <w:pPr>
        <w:rPr>
          <w:rFonts w:cs="Arial"/>
          <w:bCs/>
          <w:color w:val="000000"/>
          <w:sz w:val="18"/>
          <w:szCs w:val="18"/>
        </w:rPr>
      </w:pPr>
    </w:p>
    <w:p w14:paraId="5BC5E47A" w14:textId="31FE2D86" w:rsidR="00B44885" w:rsidRPr="00C9424C" w:rsidRDefault="00B44885" w:rsidP="00B44885">
      <w:pPr>
        <w:jc w:val="both"/>
        <w:rPr>
          <w:rFonts w:ascii="Arial" w:hAnsi="Arial" w:cs="Arial"/>
          <w:color w:val="00B0F0"/>
          <w:sz w:val="22"/>
          <w:szCs w:val="22"/>
        </w:rPr>
      </w:pPr>
    </w:p>
    <w:p w14:paraId="51DAF2C9" w14:textId="77777777" w:rsidR="00B44885" w:rsidRPr="00C9424C" w:rsidRDefault="00B44885" w:rsidP="00B44885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7A0FA63" w14:textId="77777777" w:rsidR="00B44885" w:rsidRPr="00C9424C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5B27AFC" w14:textId="77777777" w:rsidR="00B44885" w:rsidRPr="00C9424C" w:rsidRDefault="00B44885" w:rsidP="00B44885">
      <w:pPr>
        <w:pStyle w:val="Tytu"/>
        <w:tabs>
          <w:tab w:val="left" w:pos="7200"/>
        </w:tabs>
        <w:ind w:left="6372" w:hanging="6372"/>
        <w:jc w:val="left"/>
        <w:rPr>
          <w:szCs w:val="22"/>
        </w:rPr>
      </w:pPr>
    </w:p>
    <w:p w14:paraId="3B24F947" w14:textId="77777777" w:rsidR="00B44885" w:rsidRPr="00E906FB" w:rsidRDefault="00B44885" w:rsidP="00B44885">
      <w:pPr>
        <w:rPr>
          <w:rFonts w:cs="Arial"/>
          <w:color w:val="000000"/>
        </w:rPr>
      </w:pPr>
    </w:p>
    <w:p w14:paraId="147BE992" w14:textId="77777777" w:rsidR="00B44885" w:rsidRDefault="00B44885" w:rsidP="00B44885">
      <w:pPr>
        <w:rPr>
          <w:rFonts w:cs="Arial"/>
        </w:rPr>
      </w:pPr>
    </w:p>
    <w:p w14:paraId="70BC322B" w14:textId="77777777" w:rsidR="00B44885" w:rsidRDefault="00B44885" w:rsidP="00B44885">
      <w:pPr>
        <w:rPr>
          <w:rFonts w:cs="Arial"/>
        </w:rPr>
      </w:pPr>
    </w:p>
    <w:p w14:paraId="7EDD9B4C" w14:textId="77777777" w:rsidR="00B44885" w:rsidRDefault="00B44885" w:rsidP="00B44885">
      <w:pPr>
        <w:rPr>
          <w:rFonts w:cs="Arial"/>
        </w:rPr>
      </w:pPr>
    </w:p>
    <w:p w14:paraId="169BA03B" w14:textId="77777777" w:rsidR="00B44885" w:rsidRDefault="00B44885" w:rsidP="00B44885">
      <w:pPr>
        <w:rPr>
          <w:rFonts w:cs="Arial"/>
        </w:rPr>
      </w:pPr>
    </w:p>
    <w:p w14:paraId="6B5EC761" w14:textId="77777777" w:rsidR="00B44885" w:rsidRPr="00E906FB" w:rsidRDefault="00B44885" w:rsidP="00B44885">
      <w:pPr>
        <w:rPr>
          <w:rFonts w:cs="Arial"/>
        </w:rPr>
      </w:pPr>
    </w:p>
    <w:p w14:paraId="2E13CD2D" w14:textId="77777777" w:rsidR="00B44885" w:rsidRPr="00E906FB" w:rsidRDefault="00B44885" w:rsidP="00B44885">
      <w:pPr>
        <w:jc w:val="both"/>
        <w:rPr>
          <w:rFonts w:cs="Arial"/>
          <w:color w:val="000000"/>
        </w:rPr>
      </w:pPr>
      <w:r w:rsidRPr="00E906FB">
        <w:rPr>
          <w:rFonts w:cs="Arial"/>
          <w:color w:val="000000"/>
        </w:rPr>
        <w:t>...............................................</w:t>
      </w:r>
      <w:r w:rsidRPr="00E906FB">
        <w:rPr>
          <w:rFonts w:cs="Arial"/>
          <w:color w:val="000000"/>
        </w:rPr>
        <w:tab/>
      </w:r>
      <w:r w:rsidRPr="00E906FB">
        <w:rPr>
          <w:rFonts w:cs="Arial"/>
          <w:color w:val="000000"/>
        </w:rPr>
        <w:tab/>
      </w:r>
      <w:r w:rsidRPr="00E906FB">
        <w:rPr>
          <w:rFonts w:cs="Arial"/>
          <w:color w:val="000000"/>
        </w:rPr>
        <w:tab/>
        <w:t xml:space="preserve">          .........................................................</w:t>
      </w:r>
    </w:p>
    <w:p w14:paraId="48B2F16B" w14:textId="77777777" w:rsidR="00B44885" w:rsidRPr="00AF29A3" w:rsidRDefault="00B44885" w:rsidP="00B44885">
      <w:pPr>
        <w:pStyle w:val="Tytu"/>
        <w:tabs>
          <w:tab w:val="left" w:pos="7200"/>
        </w:tabs>
        <w:ind w:left="6372" w:hanging="6372"/>
        <w:jc w:val="left"/>
        <w:rPr>
          <w:b w:val="0"/>
          <w:color w:val="000000"/>
          <w:sz w:val="16"/>
          <w:szCs w:val="16"/>
        </w:rPr>
      </w:pPr>
      <w:r w:rsidRPr="00FB296A">
        <w:rPr>
          <w:b w:val="0"/>
          <w:color w:val="000000"/>
          <w:szCs w:val="22"/>
        </w:rPr>
        <w:t>(miejsce i data)</w:t>
      </w:r>
      <w:r>
        <w:rPr>
          <w:color w:val="000000"/>
          <w:szCs w:val="22"/>
        </w:rPr>
        <w:t xml:space="preserve">                                                               </w:t>
      </w:r>
      <w:r w:rsidRPr="00AF29A3">
        <w:rPr>
          <w:b w:val="0"/>
          <w:color w:val="000000"/>
          <w:sz w:val="16"/>
          <w:szCs w:val="16"/>
        </w:rPr>
        <w:t>(podpis osoby uprawnionej do składania oświadczeń woli w imieniu Wykonawcy</w:t>
      </w:r>
      <w:r>
        <w:rPr>
          <w:b w:val="0"/>
          <w:color w:val="000000"/>
          <w:sz w:val="16"/>
          <w:szCs w:val="16"/>
        </w:rPr>
        <w:t>)</w:t>
      </w:r>
    </w:p>
    <w:p w14:paraId="13E466F2" w14:textId="77777777" w:rsidR="00B44885" w:rsidRDefault="00B44885" w:rsidP="00B44885">
      <w:pPr>
        <w:rPr>
          <w:rFonts w:cs="Arial"/>
          <w:bCs/>
          <w:color w:val="000000"/>
          <w:sz w:val="18"/>
          <w:szCs w:val="18"/>
        </w:rPr>
      </w:pPr>
    </w:p>
    <w:p w14:paraId="3C4E19EC" w14:textId="77777777" w:rsidR="00B44885" w:rsidRDefault="00B44885" w:rsidP="00B44885">
      <w:pPr>
        <w:jc w:val="right"/>
        <w:rPr>
          <w:rFonts w:cs="Arial"/>
          <w:b/>
        </w:rPr>
      </w:pPr>
    </w:p>
    <w:p w14:paraId="1B453B91" w14:textId="77777777" w:rsidR="00B44885" w:rsidRDefault="00B44885" w:rsidP="00B44885">
      <w:pPr>
        <w:jc w:val="both"/>
        <w:rPr>
          <w:rFonts w:cs="Arial"/>
          <w:b/>
        </w:rPr>
      </w:pPr>
      <w:r>
        <w:rPr>
          <w:rFonts w:cs="Arial"/>
          <w:b/>
        </w:rPr>
        <w:br w:type="page"/>
      </w:r>
    </w:p>
    <w:p w14:paraId="4A0AF26E" w14:textId="77777777" w:rsidR="00B44885" w:rsidRDefault="00B44885" w:rsidP="00B44885">
      <w:pPr>
        <w:jc w:val="both"/>
        <w:rPr>
          <w:rFonts w:cs="Arial"/>
          <w:b/>
        </w:rPr>
      </w:pPr>
    </w:p>
    <w:p w14:paraId="21034E1D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940125">
        <w:rPr>
          <w:rFonts w:ascii="Arial" w:hAnsi="Arial" w:cs="Arial"/>
          <w:b/>
          <w:sz w:val="22"/>
          <w:szCs w:val="22"/>
        </w:rPr>
        <w:t xml:space="preserve">ałącznik nr </w:t>
      </w:r>
      <w:r>
        <w:rPr>
          <w:rFonts w:ascii="Arial" w:hAnsi="Arial" w:cs="Arial"/>
          <w:b/>
          <w:sz w:val="22"/>
          <w:szCs w:val="22"/>
        </w:rPr>
        <w:t>8</w:t>
      </w:r>
    </w:p>
    <w:p w14:paraId="16D87472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do oferty</w:t>
      </w:r>
    </w:p>
    <w:p w14:paraId="08F7FEF4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2CFC7955" w14:textId="77777777" w:rsidR="00B44885" w:rsidRPr="00940125" w:rsidRDefault="00B44885" w:rsidP="00B44885">
      <w:pPr>
        <w:pStyle w:val="Nagwek2"/>
        <w:spacing w:before="120"/>
        <w:jc w:val="right"/>
        <w:rPr>
          <w:b w:val="0"/>
          <w:sz w:val="22"/>
          <w:szCs w:val="22"/>
        </w:rPr>
      </w:pPr>
    </w:p>
    <w:p w14:paraId="6CC78F89" w14:textId="77777777" w:rsidR="00B44885" w:rsidRPr="00940125" w:rsidRDefault="00B44885" w:rsidP="00B44885">
      <w:pPr>
        <w:spacing w:before="120"/>
        <w:rPr>
          <w:rFonts w:ascii="Arial" w:hAnsi="Arial" w:cs="Arial"/>
          <w:sz w:val="22"/>
          <w:szCs w:val="22"/>
        </w:rPr>
      </w:pPr>
    </w:p>
    <w:p w14:paraId="3EDA7CEC" w14:textId="77777777" w:rsidR="00B44885" w:rsidRPr="00940125" w:rsidRDefault="00B44885" w:rsidP="00B44885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5EF730D7" w14:textId="77777777" w:rsidR="00B44885" w:rsidRPr="00940125" w:rsidRDefault="00B44885" w:rsidP="00B44885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>(pieczęć nagłówkowa Wykonawcy)</w:t>
      </w:r>
    </w:p>
    <w:p w14:paraId="4C199068" w14:textId="77777777" w:rsidR="00B44885" w:rsidRPr="00940125" w:rsidRDefault="00B44885" w:rsidP="00B44885">
      <w:pPr>
        <w:spacing w:before="120"/>
        <w:rPr>
          <w:rFonts w:ascii="Arial" w:hAnsi="Arial" w:cs="Arial"/>
          <w:sz w:val="22"/>
          <w:szCs w:val="22"/>
        </w:rPr>
      </w:pPr>
    </w:p>
    <w:p w14:paraId="0BC5B9A1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3B6F12C8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OŚWIADCZENIE</w:t>
      </w:r>
    </w:p>
    <w:p w14:paraId="2F304C76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AF2217B" w14:textId="0F8212B7" w:rsidR="00B44885" w:rsidRPr="0094012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 xml:space="preserve">Przystępując do udziału w postępowaniu o udzielenie zamówienia pn.: </w:t>
      </w:r>
      <w:r w:rsidRPr="0046223D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46223D">
        <w:rPr>
          <w:rFonts w:ascii="Arial" w:hAnsi="Arial" w:cs="Arial"/>
          <w:b/>
          <w:sz w:val="22"/>
          <w:szCs w:val="22"/>
        </w:rPr>
        <w:t>”</w:t>
      </w:r>
      <w:r w:rsidRPr="00940125">
        <w:rPr>
          <w:rFonts w:ascii="Arial" w:hAnsi="Arial" w:cs="Arial"/>
          <w:sz w:val="22"/>
          <w:szCs w:val="22"/>
        </w:rPr>
        <w:t>, będąc uprawnionym(-i) do składania oświadczeń w imieniu Wykonawcy oświadczam(y), że:</w:t>
      </w:r>
    </w:p>
    <w:p w14:paraId="65FB6AFC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794436C3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48F5C249" w14:textId="77777777" w:rsidR="00B4488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172B56A5" w14:textId="77777777" w:rsidR="00B44885" w:rsidRPr="0094012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74A7AF89" w14:textId="77777777" w:rsidR="00B44885" w:rsidRPr="005D4747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sz w:val="22"/>
          <w:szCs w:val="22"/>
        </w:rPr>
        <w:t xml:space="preserve">urzędujący członek organu zarządzającego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</w:t>
      </w:r>
    </w:p>
    <w:p w14:paraId="6006126E" w14:textId="77777777" w:rsidR="00B44885" w:rsidRPr="005D4747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63FDE2F2" w14:textId="77777777" w:rsidR="00B44885" w:rsidRPr="005D4747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1DF847B7" w14:textId="77777777" w:rsidR="00B44885" w:rsidRPr="005D4747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58E3FD3D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</w:t>
      </w:r>
    </w:p>
    <w:p w14:paraId="3D76EB1F" w14:textId="77777777" w:rsidR="00B44885" w:rsidRPr="005D4747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5D4747">
        <w:rPr>
          <w:rFonts w:ascii="Arial" w:hAnsi="Arial" w:cs="Arial"/>
          <w:color w:val="000000"/>
          <w:sz w:val="22"/>
          <w:szCs w:val="22"/>
        </w:rPr>
        <w:t>(miejsce i data)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16"/>
          <w:szCs w:val="16"/>
        </w:rPr>
        <w:t>(podpis osoby uprawnionej do składania oświadczeń woli w imieniu wykonawcy)</w:t>
      </w:r>
    </w:p>
    <w:p w14:paraId="1626D590" w14:textId="77777777" w:rsidR="00B44885" w:rsidRPr="005D4747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</w:p>
    <w:p w14:paraId="6ADBABDC" w14:textId="77777777" w:rsidR="00B44885" w:rsidRPr="005D4747" w:rsidRDefault="00B44885" w:rsidP="00B44885">
      <w:pPr>
        <w:rPr>
          <w:rFonts w:ascii="Arial" w:hAnsi="Arial" w:cs="Arial"/>
          <w:color w:val="FF0000"/>
          <w:sz w:val="22"/>
          <w:szCs w:val="22"/>
        </w:rPr>
      </w:pPr>
    </w:p>
    <w:p w14:paraId="085CF9C2" w14:textId="77777777" w:rsidR="00B44885" w:rsidRPr="00940125" w:rsidRDefault="00B44885" w:rsidP="00B44885">
      <w:pPr>
        <w:rPr>
          <w:rFonts w:ascii="Arial" w:hAnsi="Arial" w:cs="Arial"/>
          <w:color w:val="FF0000"/>
          <w:sz w:val="16"/>
          <w:szCs w:val="16"/>
        </w:rPr>
      </w:pPr>
    </w:p>
    <w:p w14:paraId="71E62B11" w14:textId="77777777" w:rsidR="00B44885" w:rsidRPr="00940125" w:rsidRDefault="00B44885" w:rsidP="00B44885">
      <w:pPr>
        <w:rPr>
          <w:rFonts w:ascii="Arial" w:hAnsi="Arial" w:cs="Arial"/>
          <w:b/>
          <w:bCs/>
          <w:color w:val="FF0000"/>
          <w:sz w:val="22"/>
          <w:szCs w:val="22"/>
        </w:rPr>
      </w:pPr>
      <w:r w:rsidRPr="00940125">
        <w:rPr>
          <w:rFonts w:ascii="Arial" w:hAnsi="Arial" w:cs="Arial"/>
          <w:b/>
          <w:bCs/>
          <w:color w:val="FF0000"/>
          <w:sz w:val="22"/>
          <w:szCs w:val="22"/>
        </w:rPr>
        <w:br w:type="page"/>
      </w:r>
    </w:p>
    <w:p w14:paraId="260F0FBB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</w:p>
    <w:p w14:paraId="2ADB49C8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do oferty</w:t>
      </w:r>
    </w:p>
    <w:p w14:paraId="39AA571F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56DD1574" w14:textId="77777777" w:rsidR="00B44885" w:rsidRPr="00940125" w:rsidRDefault="00B44885" w:rsidP="00B44885">
      <w:pPr>
        <w:pStyle w:val="Nagwek2"/>
        <w:spacing w:before="120"/>
        <w:jc w:val="right"/>
        <w:rPr>
          <w:b w:val="0"/>
          <w:sz w:val="22"/>
          <w:szCs w:val="22"/>
        </w:rPr>
      </w:pPr>
    </w:p>
    <w:p w14:paraId="7A8CF122" w14:textId="77777777" w:rsidR="00B44885" w:rsidRPr="00940125" w:rsidRDefault="00B44885" w:rsidP="00B44885">
      <w:pPr>
        <w:spacing w:before="120"/>
        <w:rPr>
          <w:rFonts w:ascii="Arial" w:hAnsi="Arial" w:cs="Arial"/>
          <w:sz w:val="22"/>
          <w:szCs w:val="22"/>
        </w:rPr>
      </w:pPr>
    </w:p>
    <w:p w14:paraId="0C0B9812" w14:textId="77777777" w:rsidR="00B44885" w:rsidRPr="00940125" w:rsidRDefault="00B44885" w:rsidP="00B44885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33D5A19D" w14:textId="77777777" w:rsidR="00B44885" w:rsidRPr="00940125" w:rsidRDefault="00B44885" w:rsidP="00B44885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>(pieczęć nagłówkowa Wykonawcy)</w:t>
      </w:r>
    </w:p>
    <w:p w14:paraId="25A5CAEB" w14:textId="77777777" w:rsidR="00B44885" w:rsidRPr="00940125" w:rsidRDefault="00B44885" w:rsidP="00B44885">
      <w:pPr>
        <w:spacing w:before="120"/>
        <w:rPr>
          <w:rFonts w:ascii="Arial" w:hAnsi="Arial" w:cs="Arial"/>
          <w:sz w:val="22"/>
          <w:szCs w:val="22"/>
        </w:rPr>
      </w:pPr>
    </w:p>
    <w:p w14:paraId="64666CC4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8677B69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OŚWIADCZENIE</w:t>
      </w:r>
    </w:p>
    <w:p w14:paraId="44F64DAD" w14:textId="77777777" w:rsidR="00B44885" w:rsidRPr="00940125" w:rsidRDefault="00B44885" w:rsidP="00B4488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380EBA38" w14:textId="11FC5455" w:rsidR="00B44885" w:rsidRPr="0094012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 xml:space="preserve">Przystępując do udziału w postępowaniu o udzielenie zamówienia pn.: </w:t>
      </w:r>
      <w:r w:rsidRPr="0046223D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46223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40125">
        <w:rPr>
          <w:rFonts w:ascii="Arial" w:hAnsi="Arial" w:cs="Arial"/>
          <w:sz w:val="22"/>
          <w:szCs w:val="22"/>
        </w:rPr>
        <w:t>będąc uprawnionym(-i) do składania oświadczeń w imieniu Wykonawcy oświadczam(y), że:</w:t>
      </w:r>
    </w:p>
    <w:p w14:paraId="280ABE0D" w14:textId="77777777" w:rsidR="00B44885" w:rsidRPr="0094012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3F29CC0B" w14:textId="77777777" w:rsidR="00B44885" w:rsidRPr="00940125" w:rsidRDefault="00B44885" w:rsidP="00B44885">
      <w:pPr>
        <w:jc w:val="both"/>
        <w:rPr>
          <w:rFonts w:ascii="Arial" w:hAnsi="Arial" w:cs="Arial"/>
          <w:sz w:val="22"/>
          <w:szCs w:val="22"/>
        </w:rPr>
      </w:pPr>
    </w:p>
    <w:p w14:paraId="41859B3C" w14:textId="42E3740F" w:rsidR="00B44885" w:rsidRPr="00160DE9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 xml:space="preserve">sąd nie orzekł w stosunku do nas zakazu ubiegania się o zamówienia, na podstawie przepisów o odpowiedzialności podmiotów zbiorowych za czyny zabronione pod groźbą </w:t>
      </w:r>
      <w:r w:rsidRPr="00160DE9">
        <w:rPr>
          <w:rFonts w:ascii="Arial" w:hAnsi="Arial" w:cs="Arial"/>
          <w:sz w:val="22"/>
          <w:szCs w:val="22"/>
        </w:rPr>
        <w:t>kary (Dz. U. z 202</w:t>
      </w:r>
      <w:r w:rsidR="00BC62B9">
        <w:rPr>
          <w:rFonts w:ascii="Arial" w:hAnsi="Arial" w:cs="Arial"/>
          <w:sz w:val="22"/>
          <w:szCs w:val="22"/>
        </w:rPr>
        <w:t>3</w:t>
      </w:r>
      <w:r w:rsidRPr="00160DE9">
        <w:rPr>
          <w:rFonts w:ascii="Arial" w:hAnsi="Arial" w:cs="Arial"/>
          <w:sz w:val="22"/>
          <w:szCs w:val="22"/>
        </w:rPr>
        <w:t xml:space="preserve"> r. poz. </w:t>
      </w:r>
      <w:r w:rsidR="00BC62B9">
        <w:rPr>
          <w:rFonts w:ascii="Arial" w:hAnsi="Arial" w:cs="Arial"/>
          <w:sz w:val="22"/>
          <w:szCs w:val="22"/>
        </w:rPr>
        <w:t>659 z poźn. zm.</w:t>
      </w:r>
      <w:r w:rsidRPr="00160DE9">
        <w:rPr>
          <w:rFonts w:ascii="Arial" w:hAnsi="Arial" w:cs="Arial"/>
          <w:sz w:val="22"/>
          <w:szCs w:val="22"/>
        </w:rPr>
        <w:t>).</w:t>
      </w:r>
    </w:p>
    <w:p w14:paraId="3DA13373" w14:textId="77777777" w:rsidR="00B44885" w:rsidRPr="00160DE9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6C3F96C5" w14:textId="77777777" w:rsidR="00B44885" w:rsidRPr="00940125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5E87F528" w14:textId="77777777" w:rsidR="00B44885" w:rsidRPr="00940125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20D4E776" w14:textId="77777777" w:rsidR="00B44885" w:rsidRPr="0094012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40125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940125">
        <w:rPr>
          <w:rFonts w:ascii="Arial" w:hAnsi="Arial" w:cs="Arial"/>
          <w:color w:val="000000"/>
          <w:sz w:val="22"/>
          <w:szCs w:val="22"/>
        </w:rPr>
        <w:tab/>
      </w:r>
      <w:r w:rsidRPr="00940125">
        <w:rPr>
          <w:rFonts w:ascii="Arial" w:hAnsi="Arial" w:cs="Arial"/>
          <w:color w:val="000000"/>
          <w:sz w:val="22"/>
          <w:szCs w:val="22"/>
        </w:rPr>
        <w:tab/>
      </w:r>
      <w:r w:rsidRPr="00940125">
        <w:rPr>
          <w:rFonts w:ascii="Arial" w:hAnsi="Arial" w:cs="Arial"/>
          <w:color w:val="000000"/>
          <w:sz w:val="22"/>
          <w:szCs w:val="22"/>
        </w:rPr>
        <w:tab/>
      </w:r>
      <w:r w:rsidRPr="00940125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22C04ADF" w14:textId="77777777" w:rsidR="00B44885" w:rsidRPr="00940125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940125">
        <w:rPr>
          <w:rFonts w:ascii="Arial" w:hAnsi="Arial" w:cs="Arial"/>
          <w:color w:val="000000"/>
          <w:sz w:val="22"/>
          <w:szCs w:val="22"/>
        </w:rPr>
        <w:t>(miejsce i data)</w:t>
      </w:r>
      <w:r w:rsidRPr="00940125">
        <w:rPr>
          <w:rFonts w:ascii="Arial" w:hAnsi="Arial" w:cs="Arial"/>
          <w:color w:val="000000"/>
          <w:sz w:val="22"/>
          <w:szCs w:val="22"/>
        </w:rPr>
        <w:tab/>
      </w:r>
      <w:r w:rsidRPr="00940125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46051EE9" w14:textId="77777777" w:rsidR="00B44885" w:rsidRPr="00940125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</w:p>
    <w:p w14:paraId="4D7F9893" w14:textId="77777777" w:rsidR="00B44885" w:rsidRPr="00940125" w:rsidRDefault="00B44885" w:rsidP="00B44885">
      <w:pPr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30D27A1" w14:textId="77777777" w:rsidR="00B44885" w:rsidRPr="00940125" w:rsidRDefault="00B44885" w:rsidP="00B44885">
      <w:pPr>
        <w:jc w:val="both"/>
        <w:rPr>
          <w:rFonts w:ascii="Arial" w:hAnsi="Arial" w:cs="Arial"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br w:type="page"/>
      </w:r>
    </w:p>
    <w:p w14:paraId="1AB6185E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lastRenderedPageBreak/>
        <w:t xml:space="preserve">      Załącznik nr </w:t>
      </w:r>
      <w:r>
        <w:rPr>
          <w:rFonts w:ascii="Arial" w:hAnsi="Arial" w:cs="Arial"/>
          <w:b/>
          <w:sz w:val="22"/>
          <w:szCs w:val="22"/>
        </w:rPr>
        <w:t>10</w:t>
      </w:r>
    </w:p>
    <w:p w14:paraId="56D18F8F" w14:textId="77777777" w:rsidR="00B44885" w:rsidRPr="00940125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do oferty</w:t>
      </w:r>
    </w:p>
    <w:p w14:paraId="407D50BE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228F632A" w14:textId="77777777" w:rsidR="00B44885" w:rsidRPr="00940125" w:rsidRDefault="00B44885" w:rsidP="00B44885">
      <w:pPr>
        <w:ind w:left="7080"/>
        <w:jc w:val="center"/>
        <w:rPr>
          <w:rFonts w:ascii="Arial" w:hAnsi="Arial" w:cs="Arial"/>
          <w:b/>
          <w:sz w:val="22"/>
          <w:szCs w:val="22"/>
        </w:rPr>
      </w:pPr>
    </w:p>
    <w:p w14:paraId="71DC0970" w14:textId="77777777" w:rsidR="00B44885" w:rsidRPr="00940125" w:rsidRDefault="00B44885" w:rsidP="00B44885">
      <w:pPr>
        <w:jc w:val="right"/>
        <w:rPr>
          <w:rFonts w:ascii="Arial" w:hAnsi="Arial" w:cs="Arial"/>
          <w:sz w:val="22"/>
          <w:szCs w:val="22"/>
        </w:rPr>
      </w:pPr>
    </w:p>
    <w:p w14:paraId="2162FCF5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6D8F12CD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24D12D79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07CA3D1F" w14:textId="77777777" w:rsidR="00B44885" w:rsidRPr="0094012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40125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749790A5" w14:textId="77777777" w:rsidR="00B44885" w:rsidRPr="00940125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40125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75950798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71514395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559AA496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28A8F944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756F7952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508E33E7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7A69FB28" w14:textId="77777777" w:rsidR="00B44885" w:rsidRPr="00940125" w:rsidRDefault="00B44885" w:rsidP="00B44885">
      <w:pPr>
        <w:jc w:val="center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b/>
          <w:sz w:val="22"/>
          <w:szCs w:val="22"/>
        </w:rPr>
        <w:t>OŚWIADCZENIE</w:t>
      </w:r>
    </w:p>
    <w:p w14:paraId="4ED5305B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63ACF297" w14:textId="77777777" w:rsidR="00B44885" w:rsidRPr="00940125" w:rsidRDefault="00B44885" w:rsidP="00B44885">
      <w:pPr>
        <w:rPr>
          <w:rFonts w:ascii="Arial" w:hAnsi="Arial" w:cs="Arial"/>
          <w:sz w:val="22"/>
          <w:szCs w:val="22"/>
        </w:rPr>
      </w:pPr>
    </w:p>
    <w:p w14:paraId="7CE37B65" w14:textId="4EB85D20" w:rsidR="00B44885" w:rsidRPr="00940125" w:rsidRDefault="00B44885" w:rsidP="00B44885">
      <w:pPr>
        <w:jc w:val="both"/>
        <w:rPr>
          <w:rFonts w:ascii="Arial" w:hAnsi="Arial" w:cs="Arial"/>
          <w:b/>
          <w:sz w:val="22"/>
          <w:szCs w:val="22"/>
        </w:rPr>
      </w:pPr>
      <w:r w:rsidRPr="00940125">
        <w:rPr>
          <w:rFonts w:ascii="Arial" w:hAnsi="Arial" w:cs="Arial"/>
          <w:sz w:val="22"/>
          <w:szCs w:val="22"/>
        </w:rPr>
        <w:t xml:space="preserve">Przystępując do udziału w postępowaniu o udzielenie zamówienia pn.: </w:t>
      </w:r>
      <w:r w:rsidRPr="0046223D">
        <w:rPr>
          <w:rFonts w:ascii="Arial" w:hAnsi="Arial" w:cs="Arial"/>
          <w:b/>
          <w:sz w:val="22"/>
          <w:szCs w:val="22"/>
        </w:rPr>
        <w:t>„</w:t>
      </w:r>
      <w:r w:rsidRPr="00B44885">
        <w:rPr>
          <w:rFonts w:ascii="Arial" w:hAnsi="Arial" w:cs="Arial"/>
          <w:b/>
          <w:bCs/>
          <w:sz w:val="22"/>
          <w:szCs w:val="22"/>
        </w:rPr>
        <w:t>Kompleksowa obsługa geodezyjna wszystkich robót wykonywanych przez ZWiK Sp. z o.o. na terenie Świnoujścia w okresie 36 miesięcy</w:t>
      </w:r>
      <w:r w:rsidRPr="0046223D">
        <w:rPr>
          <w:rFonts w:ascii="Arial" w:hAnsi="Arial" w:cs="Arial"/>
          <w:b/>
          <w:sz w:val="22"/>
          <w:szCs w:val="22"/>
        </w:rPr>
        <w:t>”</w:t>
      </w:r>
      <w:r w:rsidRPr="00940125">
        <w:rPr>
          <w:rFonts w:ascii="Arial" w:hAnsi="Arial" w:cs="Arial"/>
          <w:sz w:val="22"/>
          <w:szCs w:val="22"/>
        </w:rPr>
        <w:t>, i będąc uprawnionym(-i) do składania oświadczeń w imieniu Wykonawcy oświadczam(y), że:</w:t>
      </w:r>
    </w:p>
    <w:p w14:paraId="3E01CB27" w14:textId="77777777" w:rsidR="00B44885" w:rsidRPr="00940125" w:rsidRDefault="00B44885" w:rsidP="00B44885">
      <w:pPr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14:paraId="65DB5B93" w14:textId="77777777" w:rsidR="00B44885" w:rsidRPr="00940125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2B551063" w14:textId="77777777" w:rsidR="00B44885" w:rsidRPr="005D4747" w:rsidRDefault="00B44885" w:rsidP="00B44885">
      <w:pPr>
        <w:pStyle w:val="Akapitzlist2"/>
        <w:numPr>
          <w:ilvl w:val="0"/>
          <w:numId w:val="10"/>
        </w:numPr>
        <w:tabs>
          <w:tab w:val="left" w:pos="1560"/>
        </w:tabs>
        <w:jc w:val="both"/>
        <w:rPr>
          <w:rFonts w:ascii="Arial" w:hAnsi="Arial" w:cs="Arial"/>
        </w:rPr>
      </w:pPr>
      <w:r w:rsidRPr="005D4747">
        <w:rPr>
          <w:rFonts w:ascii="Arial" w:hAnsi="Arial" w:cs="Arial"/>
        </w:rPr>
        <w:t xml:space="preserve">nie zalegamy z opłacaniem podatków i opłat /* </w:t>
      </w:r>
    </w:p>
    <w:p w14:paraId="796274B6" w14:textId="77777777" w:rsidR="00B44885" w:rsidRPr="005D4747" w:rsidRDefault="00B44885" w:rsidP="00B44885">
      <w:pPr>
        <w:pStyle w:val="Akapitzlist2"/>
        <w:numPr>
          <w:ilvl w:val="0"/>
          <w:numId w:val="10"/>
        </w:numPr>
        <w:tabs>
          <w:tab w:val="left" w:pos="1560"/>
        </w:tabs>
        <w:jc w:val="both"/>
        <w:rPr>
          <w:rFonts w:ascii="Arial" w:hAnsi="Arial" w:cs="Arial"/>
        </w:rPr>
      </w:pPr>
      <w:r w:rsidRPr="005D4747">
        <w:rPr>
          <w:rFonts w:ascii="Arial" w:hAnsi="Arial" w:cs="Arial"/>
        </w:rPr>
        <w:t>posiadamy zaświadczenie, że uzyskaliśmy przewidziane prawem zwolnienie, odroczenie lub rozłożenie na raty zaległych płatności lub wstrzymanie w całości wykonania decyzji właściwego organu, /*</w:t>
      </w:r>
    </w:p>
    <w:p w14:paraId="512466A6" w14:textId="77777777" w:rsidR="00B44885" w:rsidRPr="005D4747" w:rsidRDefault="00B44885" w:rsidP="00B44885">
      <w:pPr>
        <w:pStyle w:val="Akapitzlist2"/>
        <w:tabs>
          <w:tab w:val="left" w:pos="1560"/>
        </w:tabs>
        <w:ind w:left="0"/>
        <w:jc w:val="both"/>
        <w:rPr>
          <w:rFonts w:ascii="Arial" w:hAnsi="Arial" w:cs="Arial"/>
        </w:rPr>
      </w:pPr>
    </w:p>
    <w:p w14:paraId="7C82C3F2" w14:textId="77777777" w:rsidR="00B44885" w:rsidRPr="005D4747" w:rsidRDefault="00B44885" w:rsidP="00B44885">
      <w:pPr>
        <w:pStyle w:val="Akapitzlist2"/>
        <w:tabs>
          <w:tab w:val="left" w:pos="1252"/>
        </w:tabs>
        <w:ind w:left="0"/>
        <w:jc w:val="both"/>
        <w:rPr>
          <w:rFonts w:ascii="Arial" w:hAnsi="Arial" w:cs="Arial"/>
          <w:strike/>
        </w:rPr>
      </w:pPr>
    </w:p>
    <w:p w14:paraId="3FA40C5B" w14:textId="77777777" w:rsidR="00B44885" w:rsidRPr="005D4747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137AD933" w14:textId="77777777" w:rsidR="00B44885" w:rsidRPr="005D4747" w:rsidRDefault="00B44885" w:rsidP="00B44885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6AEB40B5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5E1E4F05" w14:textId="77777777" w:rsidR="00B44885" w:rsidRPr="005D4747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4747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22"/>
          <w:szCs w:val="22"/>
        </w:rPr>
        <w:tab/>
        <w:t>..................................................</w:t>
      </w:r>
    </w:p>
    <w:p w14:paraId="4BCA68FA" w14:textId="77777777" w:rsidR="00B44885" w:rsidRPr="005D4747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5D4747">
        <w:rPr>
          <w:rFonts w:ascii="Arial" w:hAnsi="Arial" w:cs="Arial"/>
          <w:color w:val="000000"/>
          <w:sz w:val="22"/>
          <w:szCs w:val="22"/>
        </w:rPr>
        <w:t>(miejsce i data)</w:t>
      </w:r>
      <w:r w:rsidRPr="005D4747">
        <w:rPr>
          <w:rFonts w:ascii="Arial" w:hAnsi="Arial" w:cs="Arial"/>
          <w:color w:val="000000"/>
          <w:sz w:val="22"/>
          <w:szCs w:val="22"/>
        </w:rPr>
        <w:tab/>
      </w:r>
      <w:r w:rsidRPr="005D4747">
        <w:rPr>
          <w:rFonts w:ascii="Arial" w:hAnsi="Arial" w:cs="Arial"/>
          <w:color w:val="000000"/>
          <w:sz w:val="16"/>
          <w:szCs w:val="16"/>
        </w:rPr>
        <w:t>(podpis osoby uprawnionej do składania oświadczeń woli w imieniu wykonawcy)</w:t>
      </w:r>
    </w:p>
    <w:p w14:paraId="2F2A29D2" w14:textId="77777777" w:rsidR="00B44885" w:rsidRPr="005D4747" w:rsidRDefault="00B44885" w:rsidP="00B44885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</w:p>
    <w:p w14:paraId="7F931F72" w14:textId="77777777" w:rsidR="00B44885" w:rsidRPr="005D4747" w:rsidRDefault="00B44885" w:rsidP="00B44885">
      <w:pPr>
        <w:rPr>
          <w:rFonts w:ascii="Arial" w:hAnsi="Arial" w:cs="Arial"/>
          <w:b/>
          <w:sz w:val="22"/>
          <w:szCs w:val="22"/>
        </w:rPr>
      </w:pPr>
    </w:p>
    <w:p w14:paraId="4A2A6787" w14:textId="77777777" w:rsidR="00B44885" w:rsidRPr="005D4747" w:rsidRDefault="00B44885" w:rsidP="00B44885">
      <w:pPr>
        <w:rPr>
          <w:rFonts w:ascii="Arial" w:hAnsi="Arial" w:cs="Arial"/>
          <w:b/>
          <w:sz w:val="22"/>
          <w:szCs w:val="22"/>
        </w:rPr>
      </w:pPr>
    </w:p>
    <w:p w14:paraId="57D27D7C" w14:textId="77777777" w:rsidR="00B44885" w:rsidRPr="005D4747" w:rsidRDefault="00B44885" w:rsidP="00B44885">
      <w:pPr>
        <w:rPr>
          <w:rFonts w:ascii="Arial" w:hAnsi="Arial" w:cs="Arial"/>
          <w:b/>
          <w:sz w:val="22"/>
          <w:szCs w:val="22"/>
        </w:rPr>
      </w:pPr>
    </w:p>
    <w:p w14:paraId="4124D6E9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  <w:r w:rsidRPr="005D4747">
        <w:rPr>
          <w:rFonts w:ascii="Arial" w:hAnsi="Arial" w:cs="Arial"/>
          <w:bCs/>
          <w:sz w:val="22"/>
          <w:szCs w:val="22"/>
        </w:rPr>
        <w:t>*/ należy skreślić ppkt. a lub ppkt. b</w:t>
      </w:r>
    </w:p>
    <w:p w14:paraId="3D5592D2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16EE4487" w14:textId="77777777" w:rsidR="00B44885" w:rsidRPr="005D4747" w:rsidRDefault="00B44885" w:rsidP="00B44885">
      <w:pPr>
        <w:rPr>
          <w:rFonts w:ascii="Arial" w:hAnsi="Arial" w:cs="Arial"/>
          <w:sz w:val="22"/>
          <w:szCs w:val="22"/>
        </w:rPr>
      </w:pPr>
    </w:p>
    <w:p w14:paraId="4DC7B866" w14:textId="77777777" w:rsidR="00B44885" w:rsidRDefault="00B44885" w:rsidP="00B44885">
      <w:pPr>
        <w:pStyle w:val="Akapitzlist2"/>
        <w:tabs>
          <w:tab w:val="left" w:pos="1560"/>
        </w:tabs>
        <w:ind w:left="0"/>
        <w:jc w:val="both"/>
      </w:pPr>
    </w:p>
    <w:p w14:paraId="01F9F43B" w14:textId="77777777" w:rsidR="00B44885" w:rsidRDefault="00B44885" w:rsidP="00B44885"/>
    <w:p w14:paraId="6D1B205F" w14:textId="77777777" w:rsidR="00B44885" w:rsidRDefault="00B44885" w:rsidP="00B44885">
      <w:pPr>
        <w:spacing w:line="259" w:lineRule="auto"/>
      </w:pPr>
      <w:r>
        <w:br w:type="page"/>
      </w:r>
    </w:p>
    <w:p w14:paraId="4A8F7B4D" w14:textId="77777777" w:rsidR="0098437D" w:rsidRPr="00FC0527" w:rsidRDefault="0098437D" w:rsidP="0098437D"/>
    <w:p w14:paraId="7D7A0FA9" w14:textId="5663604D" w:rsidR="0098437D" w:rsidRPr="0098437D" w:rsidRDefault="0098437D" w:rsidP="0098437D">
      <w:pPr>
        <w:spacing w:line="259" w:lineRule="auto"/>
        <w:jc w:val="right"/>
        <w:rPr>
          <w:rFonts w:ascii="Arial" w:hAnsi="Arial" w:cs="Arial"/>
          <w:b/>
          <w:sz w:val="22"/>
          <w:szCs w:val="22"/>
        </w:rPr>
      </w:pPr>
      <w:r w:rsidRPr="0098437D">
        <w:rPr>
          <w:rFonts w:ascii="Arial" w:hAnsi="Arial" w:cs="Arial"/>
          <w:b/>
          <w:sz w:val="22"/>
          <w:szCs w:val="22"/>
        </w:rPr>
        <w:t>Załącznik nr 1</w:t>
      </w:r>
      <w:r>
        <w:rPr>
          <w:rFonts w:ascii="Arial" w:hAnsi="Arial" w:cs="Arial"/>
          <w:b/>
          <w:sz w:val="22"/>
          <w:szCs w:val="22"/>
        </w:rPr>
        <w:t>1</w:t>
      </w:r>
    </w:p>
    <w:p w14:paraId="4EB7CCAA" w14:textId="77777777" w:rsidR="0098437D" w:rsidRPr="0098437D" w:rsidRDefault="0098437D" w:rsidP="0098437D">
      <w:pPr>
        <w:jc w:val="right"/>
        <w:rPr>
          <w:rFonts w:ascii="Arial" w:hAnsi="Arial" w:cs="Arial"/>
          <w:b/>
          <w:sz w:val="22"/>
          <w:szCs w:val="22"/>
        </w:rPr>
      </w:pPr>
      <w:r w:rsidRPr="0098437D">
        <w:rPr>
          <w:rFonts w:ascii="Arial" w:hAnsi="Arial" w:cs="Arial"/>
          <w:b/>
          <w:sz w:val="22"/>
          <w:szCs w:val="22"/>
        </w:rPr>
        <w:t>do oferty</w:t>
      </w:r>
    </w:p>
    <w:p w14:paraId="7C3382C6" w14:textId="77777777" w:rsidR="0098437D" w:rsidRPr="0098437D" w:rsidRDefault="0098437D" w:rsidP="0098437D">
      <w:pPr>
        <w:rPr>
          <w:rFonts w:ascii="Arial" w:hAnsi="Arial" w:cs="Arial"/>
          <w:sz w:val="22"/>
          <w:szCs w:val="22"/>
        </w:rPr>
      </w:pPr>
    </w:p>
    <w:p w14:paraId="5F2CF125" w14:textId="77777777" w:rsidR="0098437D" w:rsidRPr="0098437D" w:rsidRDefault="0098437D" w:rsidP="0098437D">
      <w:pPr>
        <w:rPr>
          <w:rFonts w:ascii="Arial" w:hAnsi="Arial" w:cs="Arial"/>
          <w:sz w:val="22"/>
          <w:szCs w:val="22"/>
        </w:rPr>
      </w:pPr>
    </w:p>
    <w:p w14:paraId="5A2C0529" w14:textId="77777777" w:rsidR="0098437D" w:rsidRPr="0098437D" w:rsidRDefault="0098437D" w:rsidP="0098437D">
      <w:pPr>
        <w:rPr>
          <w:rFonts w:ascii="Arial" w:hAnsi="Arial" w:cs="Arial"/>
          <w:sz w:val="22"/>
          <w:szCs w:val="22"/>
        </w:rPr>
      </w:pPr>
    </w:p>
    <w:p w14:paraId="65CEE53C" w14:textId="77777777" w:rsidR="0098437D" w:rsidRPr="0098437D" w:rsidRDefault="0098437D" w:rsidP="0098437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8437D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4D3D2BDA" w14:textId="77777777" w:rsidR="0098437D" w:rsidRPr="0098437D" w:rsidRDefault="0098437D" w:rsidP="0098437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8437D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3EC82A1B" w14:textId="77777777" w:rsidR="0098437D" w:rsidRPr="0098437D" w:rsidRDefault="0098437D" w:rsidP="0098437D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20041478" w14:textId="77777777" w:rsidR="0098437D" w:rsidRPr="0098437D" w:rsidRDefault="0098437D" w:rsidP="0098437D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5791FE15" w14:textId="77777777" w:rsidR="0098437D" w:rsidRPr="0098437D" w:rsidRDefault="0098437D" w:rsidP="0098437D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16CD5834" w14:textId="77777777" w:rsidR="0098437D" w:rsidRPr="0098437D" w:rsidRDefault="0098437D" w:rsidP="0098437D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5EBD7DEF" w14:textId="77777777" w:rsidR="0098437D" w:rsidRPr="0098437D" w:rsidRDefault="0098437D" w:rsidP="0098437D">
      <w:pPr>
        <w:ind w:left="708"/>
        <w:jc w:val="center"/>
        <w:rPr>
          <w:rFonts w:ascii="Arial" w:hAnsi="Arial" w:cs="Arial"/>
          <w:color w:val="000000"/>
          <w:sz w:val="22"/>
          <w:szCs w:val="22"/>
        </w:rPr>
      </w:pPr>
      <w:r w:rsidRPr="0098437D">
        <w:rPr>
          <w:rFonts w:ascii="Arial" w:hAnsi="Arial" w:cs="Arial"/>
          <w:color w:val="000000"/>
          <w:sz w:val="22"/>
          <w:szCs w:val="22"/>
        </w:rPr>
        <w:t xml:space="preserve">Oświadczenie </w:t>
      </w:r>
      <w:r w:rsidRPr="0098437D">
        <w:rPr>
          <w:rFonts w:ascii="Arial" w:hAnsi="Arial" w:cs="Arial"/>
          <w:color w:val="000000"/>
          <w:sz w:val="22"/>
          <w:szCs w:val="22"/>
        </w:rPr>
        <w:tab/>
      </w:r>
    </w:p>
    <w:p w14:paraId="269518C3" w14:textId="77777777" w:rsidR="0098437D" w:rsidRPr="0098437D" w:rsidRDefault="0098437D" w:rsidP="0098437D">
      <w:pPr>
        <w:rPr>
          <w:rFonts w:ascii="Arial" w:hAnsi="Arial" w:cs="Arial"/>
          <w:color w:val="000000"/>
          <w:sz w:val="22"/>
          <w:szCs w:val="22"/>
        </w:rPr>
      </w:pPr>
    </w:p>
    <w:p w14:paraId="40E3A9A3" w14:textId="77777777" w:rsidR="0098437D" w:rsidRPr="0098437D" w:rsidRDefault="0098437D" w:rsidP="0098437D">
      <w:pPr>
        <w:spacing w:line="259" w:lineRule="auto"/>
        <w:rPr>
          <w:rFonts w:ascii="Arial" w:hAnsi="Arial" w:cs="Arial"/>
          <w:sz w:val="22"/>
          <w:szCs w:val="22"/>
        </w:rPr>
      </w:pPr>
    </w:p>
    <w:p w14:paraId="78EF9FEA" w14:textId="77777777" w:rsidR="0098437D" w:rsidRPr="0098437D" w:rsidRDefault="0098437D" w:rsidP="0098437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8437D">
        <w:rPr>
          <w:rFonts w:ascii="Arial" w:hAnsi="Arial" w:cs="Arial"/>
          <w:sz w:val="22"/>
          <w:szCs w:val="22"/>
        </w:rPr>
        <w:t xml:space="preserve">Przystępując do udziału w postępowaniu o udzielenie zamówienia pn.: </w:t>
      </w:r>
      <w:r w:rsidRPr="0098437D">
        <w:rPr>
          <w:rFonts w:ascii="Arial" w:hAnsi="Arial" w:cs="Arial"/>
          <w:b/>
          <w:bCs/>
          <w:sz w:val="22"/>
          <w:szCs w:val="22"/>
        </w:rPr>
        <w:t>„</w:t>
      </w:r>
      <w:r w:rsidRPr="0098437D">
        <w:rPr>
          <w:rFonts w:ascii="Arial" w:hAnsi="Arial" w:cs="Arial"/>
          <w:b/>
          <w:sz w:val="22"/>
          <w:szCs w:val="22"/>
        </w:rPr>
        <w:t>Prowadzenie czynności serwisowych w zakresie stałego, całodobowego nadzoru, diagnozowania, prac konserwacyjnych, naprawczych i remontowych elementów systemu automatyki znajdujących się na przepompowniach ścieków oraz na ujęciach i stacjach uzdatniania wody Wydrzany, Granica i Odra w Świnoujściu</w:t>
      </w:r>
      <w:r w:rsidRPr="0098437D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98437D">
        <w:rPr>
          <w:rFonts w:ascii="Arial" w:hAnsi="Arial" w:cs="Arial"/>
          <w:sz w:val="22"/>
          <w:szCs w:val="22"/>
        </w:rPr>
        <w:t>i będąc uprawnionym(-i) do składania oświadczeń w imieniu Wykonawcy oświadczam(y), że:</w:t>
      </w:r>
    </w:p>
    <w:p w14:paraId="1BD6BBB6" w14:textId="77777777" w:rsidR="0098437D" w:rsidRPr="0098437D" w:rsidRDefault="0098437D" w:rsidP="0098437D">
      <w:pPr>
        <w:spacing w:line="259" w:lineRule="auto"/>
        <w:rPr>
          <w:rFonts w:ascii="Arial" w:hAnsi="Arial" w:cs="Arial"/>
          <w:sz w:val="22"/>
          <w:szCs w:val="22"/>
        </w:rPr>
      </w:pPr>
    </w:p>
    <w:p w14:paraId="17EBF795" w14:textId="77777777" w:rsidR="0098437D" w:rsidRPr="0098437D" w:rsidRDefault="0098437D" w:rsidP="0098437D">
      <w:pPr>
        <w:spacing w:line="259" w:lineRule="auto"/>
        <w:rPr>
          <w:rStyle w:val="markedcontent"/>
          <w:rFonts w:ascii="Arial" w:hAnsi="Arial" w:cs="Arial"/>
          <w:sz w:val="22"/>
          <w:szCs w:val="22"/>
        </w:rPr>
      </w:pPr>
    </w:p>
    <w:p w14:paraId="5285C706" w14:textId="77777777" w:rsidR="0098437D" w:rsidRPr="0098437D" w:rsidRDefault="0098437D" w:rsidP="0098437D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8437D">
        <w:rPr>
          <w:rStyle w:val="markedcontent"/>
          <w:rFonts w:ascii="Arial" w:hAnsi="Arial" w:cs="Arial"/>
          <w:sz w:val="22"/>
          <w:szCs w:val="22"/>
        </w:rPr>
        <w:t>nie zachodzą w stosunku do mnie przesłanki wykluczenia z postępowania na</w:t>
      </w:r>
      <w:r w:rsidRPr="0098437D">
        <w:rPr>
          <w:rFonts w:ascii="Arial" w:hAnsi="Arial" w:cs="Arial"/>
          <w:sz w:val="22"/>
          <w:szCs w:val="22"/>
        </w:rPr>
        <w:br/>
      </w:r>
      <w:r w:rsidRPr="0098437D">
        <w:rPr>
          <w:rStyle w:val="markedcontent"/>
          <w:rFonts w:ascii="Arial" w:hAnsi="Arial" w:cs="Arial"/>
          <w:sz w:val="22"/>
          <w:szCs w:val="22"/>
        </w:rPr>
        <w:t>podstawie art. 7 ust. 1 ustawy z dnia 13 kwietnia 2022 r. o szczególnych rozwiązaniach</w:t>
      </w:r>
      <w:r w:rsidRPr="0098437D">
        <w:rPr>
          <w:rFonts w:ascii="Arial" w:hAnsi="Arial" w:cs="Arial"/>
          <w:sz w:val="22"/>
          <w:szCs w:val="22"/>
        </w:rPr>
        <w:br/>
      </w:r>
      <w:r w:rsidRPr="0098437D">
        <w:rPr>
          <w:rStyle w:val="markedcontent"/>
          <w:rFonts w:ascii="Arial" w:hAnsi="Arial" w:cs="Arial"/>
          <w:sz w:val="22"/>
          <w:szCs w:val="22"/>
        </w:rPr>
        <w:t>w zakresie przeciwdziałania wspieraniu agresji na Ukrainę oraz służących ochronie</w:t>
      </w:r>
      <w:r w:rsidRPr="0098437D">
        <w:rPr>
          <w:rFonts w:ascii="Arial" w:hAnsi="Arial" w:cs="Arial"/>
          <w:sz w:val="22"/>
          <w:szCs w:val="22"/>
        </w:rPr>
        <w:br/>
      </w:r>
      <w:r w:rsidRPr="0098437D">
        <w:rPr>
          <w:rStyle w:val="markedcontent"/>
          <w:rFonts w:ascii="Arial" w:hAnsi="Arial" w:cs="Arial"/>
          <w:sz w:val="22"/>
          <w:szCs w:val="22"/>
        </w:rPr>
        <w:t>bezpieczeństwa narodowego (Dz. U. z 2023r. poz. 1497 z póżn. zm.).</w:t>
      </w:r>
    </w:p>
    <w:p w14:paraId="71311E59" w14:textId="77777777" w:rsidR="0098437D" w:rsidRPr="0098437D" w:rsidRDefault="0098437D" w:rsidP="0098437D">
      <w:pPr>
        <w:spacing w:line="259" w:lineRule="auto"/>
        <w:rPr>
          <w:rFonts w:ascii="Arial" w:hAnsi="Arial" w:cs="Arial"/>
          <w:b/>
        </w:rPr>
      </w:pPr>
    </w:p>
    <w:p w14:paraId="04662F20" w14:textId="77777777" w:rsidR="0098437D" w:rsidRPr="0098437D" w:rsidRDefault="0098437D" w:rsidP="0098437D">
      <w:pPr>
        <w:spacing w:line="259" w:lineRule="auto"/>
        <w:rPr>
          <w:rFonts w:ascii="Arial" w:hAnsi="Arial" w:cs="Arial"/>
          <w:b/>
        </w:rPr>
      </w:pPr>
    </w:p>
    <w:p w14:paraId="5F2A9C97" w14:textId="77777777" w:rsidR="0098437D" w:rsidRPr="0098437D" w:rsidRDefault="0098437D" w:rsidP="0098437D">
      <w:pPr>
        <w:spacing w:line="259" w:lineRule="auto"/>
        <w:rPr>
          <w:rFonts w:ascii="Arial" w:hAnsi="Arial" w:cs="Arial"/>
          <w:b/>
        </w:rPr>
      </w:pPr>
    </w:p>
    <w:p w14:paraId="00C62F04" w14:textId="77777777" w:rsidR="0098437D" w:rsidRPr="0098437D" w:rsidRDefault="0098437D" w:rsidP="0098437D">
      <w:pPr>
        <w:spacing w:line="259" w:lineRule="auto"/>
        <w:rPr>
          <w:rFonts w:ascii="Arial" w:hAnsi="Arial" w:cs="Arial"/>
          <w:b/>
        </w:rPr>
      </w:pPr>
    </w:p>
    <w:p w14:paraId="4E065DFB" w14:textId="77777777" w:rsidR="0098437D" w:rsidRPr="0098437D" w:rsidRDefault="0098437D" w:rsidP="0098437D">
      <w:pPr>
        <w:spacing w:line="259" w:lineRule="auto"/>
        <w:rPr>
          <w:rFonts w:ascii="Arial" w:hAnsi="Arial" w:cs="Arial"/>
          <w:b/>
        </w:rPr>
      </w:pPr>
    </w:p>
    <w:p w14:paraId="6550427F" w14:textId="77777777" w:rsidR="0098437D" w:rsidRPr="0098437D" w:rsidRDefault="0098437D" w:rsidP="0098437D">
      <w:pPr>
        <w:rPr>
          <w:rFonts w:ascii="Arial" w:hAnsi="Arial" w:cs="Arial"/>
        </w:rPr>
      </w:pPr>
    </w:p>
    <w:p w14:paraId="5313DF0C" w14:textId="77777777" w:rsidR="0098437D" w:rsidRPr="0098437D" w:rsidRDefault="0098437D" w:rsidP="0098437D">
      <w:pPr>
        <w:rPr>
          <w:rFonts w:ascii="Arial" w:hAnsi="Arial" w:cs="Arial"/>
        </w:rPr>
      </w:pPr>
    </w:p>
    <w:p w14:paraId="3C60B231" w14:textId="77777777" w:rsidR="0098437D" w:rsidRPr="0098437D" w:rsidRDefault="0098437D" w:rsidP="0098437D">
      <w:pPr>
        <w:jc w:val="both"/>
        <w:rPr>
          <w:rFonts w:ascii="Arial" w:hAnsi="Arial" w:cs="Arial"/>
          <w:color w:val="000000"/>
        </w:rPr>
      </w:pPr>
      <w:r w:rsidRPr="0098437D">
        <w:rPr>
          <w:rFonts w:ascii="Arial" w:hAnsi="Arial" w:cs="Arial"/>
          <w:color w:val="000000"/>
        </w:rPr>
        <w:t>...............................................</w:t>
      </w:r>
      <w:r w:rsidRPr="0098437D">
        <w:rPr>
          <w:rFonts w:ascii="Arial" w:hAnsi="Arial" w:cs="Arial"/>
          <w:color w:val="000000"/>
        </w:rPr>
        <w:tab/>
      </w:r>
      <w:r w:rsidRPr="0098437D">
        <w:rPr>
          <w:rFonts w:ascii="Arial" w:hAnsi="Arial" w:cs="Arial"/>
          <w:color w:val="000000"/>
        </w:rPr>
        <w:tab/>
      </w:r>
      <w:r w:rsidRPr="0098437D">
        <w:rPr>
          <w:rFonts w:ascii="Arial" w:hAnsi="Arial" w:cs="Arial"/>
          <w:color w:val="000000"/>
        </w:rPr>
        <w:tab/>
        <w:t xml:space="preserve">          ..................................................</w:t>
      </w:r>
    </w:p>
    <w:p w14:paraId="64A0CBAE" w14:textId="77777777" w:rsidR="0098437D" w:rsidRPr="0098437D" w:rsidRDefault="0098437D" w:rsidP="0098437D">
      <w:pPr>
        <w:ind w:left="5664" w:hanging="5004"/>
        <w:jc w:val="both"/>
        <w:rPr>
          <w:rFonts w:ascii="Arial" w:hAnsi="Arial" w:cs="Arial"/>
          <w:color w:val="000000"/>
          <w:sz w:val="18"/>
          <w:szCs w:val="18"/>
        </w:rPr>
      </w:pPr>
      <w:r w:rsidRPr="0098437D">
        <w:rPr>
          <w:rFonts w:ascii="Arial" w:hAnsi="Arial" w:cs="Arial"/>
          <w:color w:val="000000"/>
        </w:rPr>
        <w:t>(miejsce i data)</w:t>
      </w:r>
      <w:r w:rsidRPr="0098437D">
        <w:rPr>
          <w:rFonts w:ascii="Arial" w:hAnsi="Arial" w:cs="Arial"/>
          <w:color w:val="000000"/>
        </w:rPr>
        <w:tab/>
        <w:t xml:space="preserve"> </w:t>
      </w:r>
      <w:r w:rsidRPr="0098437D">
        <w:rPr>
          <w:rFonts w:ascii="Arial" w:hAnsi="Arial" w:cs="Arial"/>
          <w:color w:val="000000"/>
          <w:sz w:val="18"/>
          <w:szCs w:val="18"/>
        </w:rPr>
        <w:t>(podpis osoby uprawnionej do składania oświadczeń woli w imieniu Wykonawcy)</w:t>
      </w:r>
    </w:p>
    <w:p w14:paraId="3A8DD5C4" w14:textId="77777777" w:rsidR="0098437D" w:rsidRDefault="0098437D">
      <w:pPr>
        <w:spacing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B5CB68" w14:textId="6335F904" w:rsidR="00B44885" w:rsidRPr="005D372F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5D372F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1</w:t>
      </w:r>
      <w:r w:rsidR="0098437D">
        <w:rPr>
          <w:rFonts w:ascii="Arial" w:hAnsi="Arial" w:cs="Arial"/>
          <w:b/>
          <w:sz w:val="22"/>
          <w:szCs w:val="22"/>
        </w:rPr>
        <w:t>2</w:t>
      </w:r>
    </w:p>
    <w:p w14:paraId="0D493F1C" w14:textId="77777777" w:rsidR="00B44885" w:rsidRPr="005D372F" w:rsidRDefault="00B44885" w:rsidP="00B44885">
      <w:pPr>
        <w:jc w:val="right"/>
        <w:rPr>
          <w:rFonts w:ascii="Arial" w:hAnsi="Arial" w:cs="Arial"/>
          <w:b/>
          <w:sz w:val="22"/>
          <w:szCs w:val="22"/>
        </w:rPr>
      </w:pPr>
      <w:r w:rsidRPr="005D372F">
        <w:rPr>
          <w:rFonts w:ascii="Arial" w:hAnsi="Arial" w:cs="Arial"/>
          <w:b/>
          <w:sz w:val="22"/>
          <w:szCs w:val="22"/>
        </w:rPr>
        <w:t>do oferty</w:t>
      </w:r>
    </w:p>
    <w:p w14:paraId="4E06BEFB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73D98AA8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7BA94950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286E6CB0" w14:textId="77777777" w:rsidR="00B44885" w:rsidRPr="005D372F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2F4C61B2" w14:textId="77777777" w:rsidR="00B44885" w:rsidRPr="005D372F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204CC7A0" w14:textId="77777777" w:rsidR="00B44885" w:rsidRPr="005D372F" w:rsidRDefault="00B44885" w:rsidP="00B44885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3C93166C" w14:textId="77777777" w:rsidR="00B44885" w:rsidRPr="005D372F" w:rsidRDefault="00B44885" w:rsidP="00B44885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71D00A25" w14:textId="77777777" w:rsidR="00B44885" w:rsidRPr="005D372F" w:rsidRDefault="00B44885" w:rsidP="00B44885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55221045" w14:textId="77777777" w:rsidR="00B44885" w:rsidRPr="005D372F" w:rsidRDefault="00B44885" w:rsidP="00B44885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16D71763" w14:textId="77777777" w:rsidR="00B44885" w:rsidRPr="005D372F" w:rsidRDefault="00B44885" w:rsidP="00B44885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 xml:space="preserve">Oświadczenie </w:t>
      </w:r>
      <w:r w:rsidRPr="005D372F">
        <w:rPr>
          <w:rFonts w:ascii="Arial" w:hAnsi="Arial" w:cs="Arial"/>
          <w:color w:val="000000"/>
          <w:sz w:val="22"/>
          <w:szCs w:val="22"/>
        </w:rPr>
        <w:tab/>
      </w:r>
    </w:p>
    <w:p w14:paraId="54A8EF28" w14:textId="77777777" w:rsidR="00B44885" w:rsidRPr="005D372F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6FEBA23A" w14:textId="77777777" w:rsidR="00B44885" w:rsidRPr="005D372F" w:rsidRDefault="00B44885" w:rsidP="00B44885">
      <w:pPr>
        <w:rPr>
          <w:rFonts w:ascii="Arial" w:hAnsi="Arial" w:cs="Arial"/>
          <w:color w:val="000000"/>
          <w:sz w:val="22"/>
          <w:szCs w:val="22"/>
        </w:rPr>
      </w:pPr>
    </w:p>
    <w:p w14:paraId="3DBB7CF6" w14:textId="77777777" w:rsidR="00B44885" w:rsidRPr="005D372F" w:rsidRDefault="00B44885" w:rsidP="00B44885">
      <w:pPr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CB5C6CD" w14:textId="77777777" w:rsidR="00B44885" w:rsidRPr="005D372F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449893B8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2C67CD3E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25397D5F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298B61AE" w14:textId="77777777" w:rsidR="00B44885" w:rsidRDefault="00B44885" w:rsidP="00B44885">
      <w:pPr>
        <w:rPr>
          <w:rFonts w:ascii="Arial" w:hAnsi="Arial" w:cs="Arial"/>
          <w:sz w:val="22"/>
          <w:szCs w:val="22"/>
        </w:rPr>
      </w:pPr>
    </w:p>
    <w:p w14:paraId="632F2494" w14:textId="77777777" w:rsidR="00B44885" w:rsidRDefault="00B44885" w:rsidP="00B44885">
      <w:pPr>
        <w:rPr>
          <w:rFonts w:ascii="Arial" w:hAnsi="Arial" w:cs="Arial"/>
          <w:sz w:val="22"/>
          <w:szCs w:val="22"/>
        </w:rPr>
      </w:pPr>
    </w:p>
    <w:p w14:paraId="229B2FD6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3686F810" w14:textId="77777777" w:rsidR="00B44885" w:rsidRPr="005D372F" w:rsidRDefault="00B44885" w:rsidP="00B44885">
      <w:pPr>
        <w:rPr>
          <w:rFonts w:ascii="Arial" w:hAnsi="Arial" w:cs="Arial"/>
          <w:sz w:val="22"/>
          <w:szCs w:val="22"/>
        </w:rPr>
      </w:pPr>
    </w:p>
    <w:p w14:paraId="72E7570D" w14:textId="77777777" w:rsidR="00B44885" w:rsidRPr="005D372F" w:rsidRDefault="00B44885" w:rsidP="00B448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372F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5D372F">
        <w:rPr>
          <w:rFonts w:ascii="Arial" w:hAnsi="Arial" w:cs="Arial"/>
          <w:color w:val="000000"/>
          <w:sz w:val="22"/>
          <w:szCs w:val="22"/>
        </w:rPr>
        <w:tab/>
      </w:r>
      <w:r w:rsidRPr="005D372F">
        <w:rPr>
          <w:rFonts w:ascii="Arial" w:hAnsi="Arial" w:cs="Arial"/>
          <w:color w:val="000000"/>
          <w:sz w:val="22"/>
          <w:szCs w:val="22"/>
        </w:rPr>
        <w:tab/>
      </w:r>
      <w:r w:rsidRPr="005D372F">
        <w:rPr>
          <w:rFonts w:ascii="Arial" w:hAnsi="Arial" w:cs="Arial"/>
          <w:color w:val="000000"/>
          <w:sz w:val="22"/>
          <w:szCs w:val="22"/>
        </w:rPr>
        <w:tab/>
        <w:t xml:space="preserve">          ..................................................</w:t>
      </w:r>
    </w:p>
    <w:p w14:paraId="30037460" w14:textId="77777777" w:rsidR="00B44885" w:rsidRPr="005D372F" w:rsidRDefault="00B44885" w:rsidP="00B44885">
      <w:pPr>
        <w:ind w:left="5664" w:hanging="5004"/>
        <w:jc w:val="both"/>
        <w:rPr>
          <w:ins w:id="19" w:author="awilk" w:date="2005-04-15T09:29:00Z"/>
          <w:rFonts w:ascii="Arial" w:hAnsi="Arial" w:cs="Arial"/>
          <w:color w:val="000000"/>
          <w:sz w:val="18"/>
          <w:szCs w:val="18"/>
        </w:rPr>
      </w:pPr>
      <w:r w:rsidRPr="005D372F">
        <w:rPr>
          <w:rFonts w:ascii="Arial" w:hAnsi="Arial" w:cs="Arial"/>
          <w:color w:val="000000"/>
          <w:sz w:val="22"/>
          <w:szCs w:val="22"/>
        </w:rPr>
        <w:t>(miejsce i data)</w:t>
      </w:r>
      <w:r w:rsidRPr="005D372F">
        <w:rPr>
          <w:rFonts w:ascii="Arial" w:hAnsi="Arial" w:cs="Arial"/>
          <w:color w:val="000000"/>
        </w:rPr>
        <w:tab/>
        <w:t xml:space="preserve"> </w:t>
      </w:r>
      <w:r w:rsidRPr="005D372F">
        <w:rPr>
          <w:rFonts w:ascii="Arial" w:hAnsi="Arial" w:cs="Arial"/>
          <w:color w:val="000000"/>
          <w:sz w:val="18"/>
          <w:szCs w:val="18"/>
        </w:rPr>
        <w:t>(podpis osoby uprawnionej do składania oświadczeń woli w imieniu Wykonawcy)</w:t>
      </w:r>
    </w:p>
    <w:p w14:paraId="0F945B06" w14:textId="77777777" w:rsidR="00B44885" w:rsidRPr="005D372F" w:rsidRDefault="00B44885" w:rsidP="00B44885">
      <w:pPr>
        <w:rPr>
          <w:rFonts w:ascii="Arial" w:hAnsi="Arial" w:cs="Arial"/>
        </w:rPr>
      </w:pPr>
    </w:p>
    <w:p w14:paraId="4974A7FB" w14:textId="77777777" w:rsidR="00B44885" w:rsidRPr="005D372F" w:rsidRDefault="00B44885" w:rsidP="00B44885">
      <w:pPr>
        <w:rPr>
          <w:rFonts w:ascii="Arial" w:hAnsi="Arial" w:cs="Arial"/>
        </w:rPr>
      </w:pPr>
    </w:p>
    <w:p w14:paraId="1B5D27DF" w14:textId="77777777" w:rsidR="00B44885" w:rsidRPr="005D372F" w:rsidRDefault="00B44885" w:rsidP="00B44885">
      <w:pPr>
        <w:rPr>
          <w:rFonts w:ascii="Arial" w:hAnsi="Arial" w:cs="Arial"/>
        </w:rPr>
      </w:pPr>
    </w:p>
    <w:p w14:paraId="5FCF47C3" w14:textId="77777777" w:rsidR="00B44885" w:rsidRPr="005D372F" w:rsidRDefault="00B44885" w:rsidP="00B44885">
      <w:pPr>
        <w:rPr>
          <w:rFonts w:ascii="Arial" w:hAnsi="Arial" w:cs="Arial"/>
        </w:rPr>
      </w:pPr>
    </w:p>
    <w:p w14:paraId="2E00F50F" w14:textId="77777777" w:rsidR="00B44885" w:rsidRPr="005D372F" w:rsidRDefault="00B44885" w:rsidP="00B44885">
      <w:pPr>
        <w:rPr>
          <w:rFonts w:ascii="Arial" w:hAnsi="Arial" w:cs="Arial"/>
        </w:rPr>
      </w:pPr>
    </w:p>
    <w:p w14:paraId="75C60588" w14:textId="77777777" w:rsidR="00B44885" w:rsidRPr="005D372F" w:rsidRDefault="00B44885" w:rsidP="00B44885">
      <w:pPr>
        <w:rPr>
          <w:rFonts w:ascii="Arial" w:hAnsi="Arial" w:cs="Arial"/>
        </w:rPr>
      </w:pPr>
    </w:p>
    <w:p w14:paraId="48CF1E61" w14:textId="77777777" w:rsidR="00B44885" w:rsidRPr="005D372F" w:rsidRDefault="00B44885" w:rsidP="00B44885">
      <w:pPr>
        <w:rPr>
          <w:rFonts w:ascii="Arial" w:hAnsi="Arial" w:cs="Arial"/>
        </w:rPr>
      </w:pPr>
    </w:p>
    <w:p w14:paraId="4CCD3F56" w14:textId="77777777" w:rsidR="00B44885" w:rsidRPr="005D372F" w:rsidRDefault="00B44885" w:rsidP="00B44885">
      <w:pPr>
        <w:rPr>
          <w:rFonts w:ascii="Arial" w:hAnsi="Arial" w:cs="Arial"/>
        </w:rPr>
      </w:pPr>
    </w:p>
    <w:p w14:paraId="7903A6BF" w14:textId="77777777" w:rsidR="00B44885" w:rsidRPr="005D372F" w:rsidRDefault="00B44885" w:rsidP="00B44885">
      <w:pPr>
        <w:jc w:val="both"/>
        <w:rPr>
          <w:rFonts w:ascii="Arial" w:hAnsi="Arial" w:cs="Arial"/>
        </w:rPr>
      </w:pPr>
      <w:r w:rsidRPr="005D372F">
        <w:rPr>
          <w:rFonts w:ascii="Arial" w:hAnsi="Arial" w:cs="Arial"/>
        </w:rPr>
        <w:t>______________________________</w:t>
      </w:r>
    </w:p>
    <w:p w14:paraId="1C20EBCB" w14:textId="77777777" w:rsidR="00B44885" w:rsidRPr="005D372F" w:rsidRDefault="00B44885" w:rsidP="00B44885">
      <w:pPr>
        <w:jc w:val="both"/>
        <w:rPr>
          <w:rFonts w:ascii="Arial" w:hAnsi="Arial" w:cs="Arial"/>
        </w:rPr>
      </w:pPr>
    </w:p>
    <w:p w14:paraId="36028EB5" w14:textId="77777777" w:rsidR="00B44885" w:rsidRPr="005D372F" w:rsidRDefault="00B44885" w:rsidP="00B44885">
      <w:pPr>
        <w:jc w:val="both"/>
        <w:rPr>
          <w:rFonts w:ascii="Arial" w:hAnsi="Arial" w:cs="Arial"/>
          <w:sz w:val="18"/>
          <w:szCs w:val="18"/>
        </w:rPr>
      </w:pPr>
      <w:r w:rsidRPr="005D372F">
        <w:rPr>
          <w:rFonts w:ascii="Arial" w:hAnsi="Arial" w:cs="Arial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2985EE" w14:textId="77777777" w:rsidR="00B44885" w:rsidRPr="005D372F" w:rsidRDefault="00B44885" w:rsidP="00B44885">
      <w:pPr>
        <w:jc w:val="both"/>
        <w:rPr>
          <w:rFonts w:ascii="Arial" w:hAnsi="Arial" w:cs="Arial"/>
          <w:sz w:val="18"/>
          <w:szCs w:val="18"/>
        </w:rPr>
      </w:pPr>
    </w:p>
    <w:p w14:paraId="2303BC93" w14:textId="77777777" w:rsidR="00B44885" w:rsidRPr="005D372F" w:rsidRDefault="00B44885" w:rsidP="00B44885">
      <w:pPr>
        <w:jc w:val="both"/>
        <w:rPr>
          <w:rFonts w:ascii="Arial" w:hAnsi="Arial" w:cs="Arial"/>
          <w:sz w:val="18"/>
          <w:szCs w:val="18"/>
        </w:rPr>
      </w:pPr>
      <w:r w:rsidRPr="005D372F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662752" w14:textId="77777777" w:rsidR="00B44885" w:rsidRPr="005D372F" w:rsidRDefault="00B44885" w:rsidP="00B44885">
      <w:pPr>
        <w:rPr>
          <w:rFonts w:cs="Arial"/>
          <w:sz w:val="18"/>
          <w:szCs w:val="18"/>
        </w:rPr>
      </w:pPr>
    </w:p>
    <w:p w14:paraId="26FF5F6A" w14:textId="77777777" w:rsidR="00B44885" w:rsidRPr="0090377D" w:rsidRDefault="00B44885" w:rsidP="00B44885">
      <w:pPr>
        <w:pStyle w:val="Akapitzlist2"/>
        <w:tabs>
          <w:tab w:val="left" w:pos="1560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2DFC2B31" w14:textId="77777777" w:rsidR="00B44885" w:rsidRPr="00DB43FE" w:rsidRDefault="00B44885" w:rsidP="00B44885">
      <w:pPr>
        <w:spacing w:line="259" w:lineRule="auto"/>
        <w:rPr>
          <w:rFonts w:ascii="Arial" w:hAnsi="Arial" w:cs="Arial"/>
        </w:rPr>
      </w:pPr>
    </w:p>
    <w:p w14:paraId="5CBFA32E" w14:textId="77777777" w:rsidR="00AD6C52" w:rsidRDefault="00AD6C52"/>
    <w:sectPr w:rsidR="00AD6C52" w:rsidSect="000E28A5">
      <w:headerReference w:type="default" r:id="rId22"/>
      <w:footerReference w:type="even" r:id="rId23"/>
      <w:footerReference w:type="default" r:id="rId24"/>
      <w:pgSz w:w="11906" w:h="16838" w:code="9"/>
      <w:pgMar w:top="851" w:right="1418" w:bottom="567" w:left="1418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2DBF" w14:textId="77777777" w:rsidR="00BF1678" w:rsidRDefault="00BF1678" w:rsidP="007161A1">
      <w:r>
        <w:separator/>
      </w:r>
    </w:p>
  </w:endnote>
  <w:endnote w:type="continuationSeparator" w:id="0">
    <w:p w14:paraId="372B23B5" w14:textId="77777777" w:rsidR="00BF1678" w:rsidRDefault="00BF1678" w:rsidP="0071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UEHJ O+ DIN">
    <w:altName w:val="Calibri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ABF09" w14:textId="77777777" w:rsidR="00704DBD" w:rsidRDefault="00704D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FFBC9F" w14:textId="77777777" w:rsidR="00704DBD" w:rsidRDefault="00704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9087" w14:textId="114DBA4E" w:rsidR="00704DBD" w:rsidRPr="001454A2" w:rsidRDefault="00704DBD" w:rsidP="00973377">
    <w:pPr>
      <w:pStyle w:val="Stopka"/>
      <w:rPr>
        <w:rFonts w:ascii="Arial" w:hAnsi="Arial" w:cs="Arial"/>
        <w:color w:val="808080"/>
        <w:sz w:val="14"/>
        <w:szCs w:val="14"/>
      </w:rPr>
    </w:pPr>
    <w:r w:rsidRPr="001454A2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ECB282" wp14:editId="2888F208">
              <wp:simplePos x="0" y="0"/>
              <wp:positionH relativeFrom="column">
                <wp:posOffset>-899795</wp:posOffset>
              </wp:positionH>
              <wp:positionV relativeFrom="paragraph">
                <wp:posOffset>-19380</wp:posOffset>
              </wp:positionV>
              <wp:extent cx="7534275" cy="1905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51624E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-1.55pt" to="522.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" strokecolor="#4472c4 [3204]" strokeweight=".5pt">
              <v:stroke joinstyle="miter"/>
            </v:line>
          </w:pict>
        </mc:Fallback>
      </mc:AlternateContent>
    </w:r>
    <w:r w:rsidRPr="001454A2">
      <w:rPr>
        <w:rFonts w:ascii="Arial" w:hAnsi="Arial" w:cs="Arial"/>
        <w:color w:val="808080"/>
        <w:sz w:val="14"/>
        <w:szCs w:val="14"/>
      </w:rPr>
      <w:t xml:space="preserve">Znak sprawy :  </w:t>
    </w:r>
    <w:r>
      <w:rPr>
        <w:rFonts w:ascii="Arial" w:hAnsi="Arial" w:cs="Arial"/>
        <w:color w:val="808080"/>
        <w:sz w:val="14"/>
        <w:szCs w:val="14"/>
      </w:rPr>
      <w:t>15</w:t>
    </w:r>
    <w:r w:rsidRPr="001454A2">
      <w:rPr>
        <w:rFonts w:ascii="Arial" w:hAnsi="Arial" w:cs="Arial"/>
        <w:color w:val="808080"/>
        <w:sz w:val="14"/>
        <w:szCs w:val="14"/>
      </w:rPr>
      <w:t>/202</w:t>
    </w:r>
    <w:r>
      <w:rPr>
        <w:rFonts w:ascii="Arial" w:hAnsi="Arial" w:cs="Arial"/>
        <w:color w:val="808080"/>
        <w:sz w:val="14"/>
        <w:szCs w:val="14"/>
      </w:rPr>
      <w:t>4/KSz</w:t>
    </w:r>
    <w:r w:rsidRPr="001454A2">
      <w:rPr>
        <w:rFonts w:ascii="Arial" w:hAnsi="Arial" w:cs="Arial"/>
        <w:color w:val="808080"/>
        <w:sz w:val="14"/>
        <w:szCs w:val="14"/>
      </w:rPr>
      <w:t xml:space="preserve">             Kompleksowa obsługa geodezyjna wszystkich robót wykonywanych przez ZWiK Sp. z o.o. </w:t>
    </w:r>
  </w:p>
  <w:p w14:paraId="41047C43" w14:textId="77777777" w:rsidR="00704DBD" w:rsidRPr="001454A2" w:rsidRDefault="00704DBD">
    <w:pPr>
      <w:pStyle w:val="Stopka"/>
      <w:rPr>
        <w:rFonts w:ascii="Arial" w:hAnsi="Arial" w:cs="Arial"/>
        <w:sz w:val="14"/>
        <w:szCs w:val="14"/>
      </w:rPr>
    </w:pPr>
    <w:r w:rsidRPr="001454A2">
      <w:rPr>
        <w:rFonts w:ascii="Arial" w:hAnsi="Arial" w:cs="Arial"/>
        <w:color w:val="808080"/>
        <w:sz w:val="14"/>
        <w:szCs w:val="14"/>
      </w:rPr>
      <w:t xml:space="preserve">                                                          na terenie Świnoujścia w okresie 36 miesięcy </w:t>
    </w:r>
    <w:r w:rsidRPr="001454A2">
      <w:rPr>
        <w:rFonts w:ascii="Arial" w:hAnsi="Arial" w:cs="Arial"/>
        <w:sz w:val="14"/>
        <w:szCs w:val="14"/>
      </w:rPr>
      <w:tab/>
      <w:t xml:space="preserve">   </w:t>
    </w:r>
    <w:r w:rsidRPr="001454A2">
      <w:rPr>
        <w:rStyle w:val="Numerstrony"/>
        <w:rFonts w:ascii="Arial" w:hAnsi="Arial"/>
        <w:sz w:val="14"/>
        <w:szCs w:val="14"/>
      </w:rPr>
      <w:fldChar w:fldCharType="begin"/>
    </w:r>
    <w:r w:rsidRPr="001454A2">
      <w:rPr>
        <w:rStyle w:val="Numerstrony"/>
        <w:rFonts w:ascii="Arial" w:hAnsi="Arial"/>
        <w:sz w:val="14"/>
        <w:szCs w:val="14"/>
      </w:rPr>
      <w:instrText xml:space="preserve"> PAGE </w:instrText>
    </w:r>
    <w:r w:rsidRPr="001454A2">
      <w:rPr>
        <w:rStyle w:val="Numerstrony"/>
        <w:rFonts w:ascii="Arial" w:hAnsi="Arial"/>
        <w:sz w:val="14"/>
        <w:szCs w:val="14"/>
      </w:rPr>
      <w:fldChar w:fldCharType="separate"/>
    </w:r>
    <w:r w:rsidRPr="001454A2">
      <w:rPr>
        <w:rStyle w:val="Numerstrony"/>
        <w:rFonts w:ascii="Arial" w:hAnsi="Arial"/>
        <w:noProof/>
        <w:sz w:val="14"/>
        <w:szCs w:val="14"/>
      </w:rPr>
      <w:t>9</w:t>
    </w:r>
    <w:r w:rsidRPr="001454A2">
      <w:rPr>
        <w:rStyle w:val="Numerstrony"/>
        <w:rFonts w:ascii="Arial" w:hAnsi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AEF3D" w14:textId="77777777" w:rsidR="00BF1678" w:rsidRDefault="00BF1678" w:rsidP="007161A1">
      <w:r>
        <w:separator/>
      </w:r>
    </w:p>
  </w:footnote>
  <w:footnote w:type="continuationSeparator" w:id="0">
    <w:p w14:paraId="328B6AB3" w14:textId="77777777" w:rsidR="00BF1678" w:rsidRDefault="00BF1678" w:rsidP="00716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53DF" w14:textId="77777777" w:rsidR="00704DBD" w:rsidRPr="001E4C23" w:rsidRDefault="00704DBD" w:rsidP="00973377">
    <w:pPr>
      <w:pStyle w:val="Nagwek"/>
      <w:jc w:val="center"/>
      <w:rPr>
        <w:rFonts w:ascii="Arial" w:hAnsi="Arial" w:cs="Arial"/>
        <w:b/>
        <w:sz w:val="18"/>
        <w:szCs w:val="18"/>
      </w:rPr>
    </w:pPr>
    <w:r w:rsidRPr="001E4C23"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3531AA35" wp14:editId="4D5B8347">
          <wp:simplePos x="0" y="0"/>
          <wp:positionH relativeFrom="column">
            <wp:posOffset>64135</wp:posOffset>
          </wp:positionH>
          <wp:positionV relativeFrom="paragraph">
            <wp:posOffset>-99060</wp:posOffset>
          </wp:positionV>
          <wp:extent cx="689610" cy="685800"/>
          <wp:effectExtent l="19050" t="0" r="0" b="0"/>
          <wp:wrapNone/>
          <wp:docPr id="4" name="Obraz 8" descr="Logo ZWi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ZWiK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E4C23">
      <w:rPr>
        <w:rFonts w:ascii="Arial" w:hAnsi="Arial" w:cs="Arial"/>
        <w:b/>
        <w:sz w:val="18"/>
        <w:szCs w:val="18"/>
      </w:rPr>
      <w:t>Zakład Wodociągów i Kanalizacji Sp. z o.o.</w:t>
    </w:r>
  </w:p>
  <w:p w14:paraId="4EA454FF" w14:textId="77777777" w:rsidR="00704DBD" w:rsidRPr="001E4C23" w:rsidRDefault="00704DBD" w:rsidP="00973377">
    <w:pPr>
      <w:pStyle w:val="Nagwek"/>
      <w:jc w:val="center"/>
      <w:rPr>
        <w:rFonts w:ascii="Arial" w:hAnsi="Arial" w:cs="Arial"/>
        <w:sz w:val="18"/>
        <w:szCs w:val="18"/>
      </w:rPr>
    </w:pPr>
    <w:r w:rsidRPr="001E4C23">
      <w:rPr>
        <w:rFonts w:ascii="Arial" w:hAnsi="Arial" w:cs="Arial"/>
        <w:sz w:val="18"/>
        <w:szCs w:val="18"/>
      </w:rPr>
      <w:t>72-600 Świnoujście, ul. Kołłątaja 4</w:t>
    </w:r>
  </w:p>
  <w:p w14:paraId="115DA351" w14:textId="77777777" w:rsidR="00704DBD" w:rsidRPr="001E4C23" w:rsidRDefault="00704DBD" w:rsidP="00973377">
    <w:pPr>
      <w:pStyle w:val="Nagwek"/>
      <w:jc w:val="center"/>
      <w:rPr>
        <w:rFonts w:ascii="Arial" w:hAnsi="Arial" w:cs="Arial"/>
        <w:sz w:val="18"/>
        <w:szCs w:val="18"/>
      </w:rPr>
    </w:pPr>
    <w:r w:rsidRPr="001E4C23">
      <w:rPr>
        <w:rFonts w:ascii="Arial" w:hAnsi="Arial" w:cs="Arial"/>
        <w:sz w:val="18"/>
        <w:szCs w:val="18"/>
      </w:rPr>
      <w:t>tel. (91) 321 45 31  fax. (91) 321 47 82</w:t>
    </w:r>
  </w:p>
  <w:p w14:paraId="504F0463" w14:textId="77777777" w:rsidR="00704DBD" w:rsidRPr="001E4C23" w:rsidRDefault="00704DBD" w:rsidP="00973377">
    <w:pPr>
      <w:pStyle w:val="Nagwek"/>
      <w:jc w:val="center"/>
      <w:rPr>
        <w:rFonts w:ascii="Arial" w:hAnsi="Arial" w:cs="Arial"/>
        <w:sz w:val="18"/>
        <w:szCs w:val="18"/>
      </w:rPr>
    </w:pPr>
  </w:p>
  <w:p w14:paraId="02681905" w14:textId="77777777" w:rsidR="00704DBD" w:rsidRPr="001E4C23" w:rsidRDefault="00704DBD" w:rsidP="00973377">
    <w:pPr>
      <w:pStyle w:val="Nagwek"/>
      <w:jc w:val="center"/>
      <w:rPr>
        <w:rFonts w:ascii="Arial" w:hAnsi="Arial" w:cs="Arial"/>
        <w:sz w:val="14"/>
        <w:szCs w:val="14"/>
      </w:rPr>
    </w:pPr>
    <w:r w:rsidRPr="001E4C23">
      <w:rPr>
        <w:rFonts w:ascii="Arial" w:hAnsi="Arial" w:cs="Arial"/>
        <w:sz w:val="14"/>
        <w:szCs w:val="14"/>
      </w:rPr>
      <w:t>Sąd Rejonowy Szczecin-Centrum w Szczecinie,</w:t>
    </w:r>
  </w:p>
  <w:p w14:paraId="6E947A21" w14:textId="77777777" w:rsidR="00704DBD" w:rsidRPr="001E4C23" w:rsidRDefault="00704DBD" w:rsidP="00973377">
    <w:pPr>
      <w:pStyle w:val="Nagwek"/>
      <w:jc w:val="center"/>
      <w:rPr>
        <w:rFonts w:ascii="Arial" w:hAnsi="Arial" w:cs="Arial"/>
        <w:sz w:val="14"/>
        <w:szCs w:val="14"/>
      </w:rPr>
    </w:pPr>
    <w:r w:rsidRPr="001E4C23">
      <w:rPr>
        <w:rFonts w:ascii="Arial" w:hAnsi="Arial" w:cs="Arial"/>
        <w:sz w:val="14"/>
        <w:szCs w:val="14"/>
      </w:rPr>
      <w:t>XIII Wydział Gospodarczy Krajowego Rejestru Sądowego nr 0000139551</w:t>
    </w:r>
  </w:p>
  <w:p w14:paraId="511E2F5D" w14:textId="74299F4F" w:rsidR="00704DBD" w:rsidRPr="002731AA" w:rsidRDefault="00704DBD" w:rsidP="00973377">
    <w:pPr>
      <w:pStyle w:val="Nagwek"/>
      <w:jc w:val="cen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C81455" wp14:editId="78C0DD0A">
              <wp:simplePos x="0" y="0"/>
              <wp:positionH relativeFrom="column">
                <wp:posOffset>0</wp:posOffset>
              </wp:positionH>
              <wp:positionV relativeFrom="paragraph">
                <wp:posOffset>94615</wp:posOffset>
              </wp:positionV>
              <wp:extent cx="5715000" cy="12065"/>
              <wp:effectExtent l="0" t="0" r="0" b="698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12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56B38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" strokeweight="1.5pt"/>
          </w:pict>
        </mc:Fallback>
      </mc:AlternateContent>
    </w:r>
    <w:r w:rsidRPr="001E4C23">
      <w:rPr>
        <w:rFonts w:ascii="Arial" w:hAnsi="Arial" w:cs="Arial"/>
        <w:b/>
        <w:sz w:val="14"/>
        <w:szCs w:val="14"/>
      </w:rPr>
      <w:t>NIP: 855-00-24-412</w:t>
    </w:r>
    <w:r w:rsidRPr="001E4C23">
      <w:rPr>
        <w:rFonts w:ascii="Arial" w:hAnsi="Arial" w:cs="Arial"/>
        <w:sz w:val="14"/>
        <w:szCs w:val="14"/>
      </w:rPr>
      <w:t xml:space="preserve">                                     Wysokość kapitału zakładowego          </w:t>
    </w:r>
    <w:r w:rsidRPr="001E4C23">
      <w:rPr>
        <w:rFonts w:ascii="Arial" w:hAnsi="Arial" w:cs="Arial"/>
        <w:b/>
        <w:sz w:val="14"/>
        <w:szCs w:val="14"/>
      </w:rPr>
      <w:t>9</w:t>
    </w:r>
    <w:r>
      <w:rPr>
        <w:rFonts w:ascii="Arial" w:hAnsi="Arial" w:cs="Arial"/>
        <w:b/>
        <w:sz w:val="14"/>
        <w:szCs w:val="14"/>
      </w:rPr>
      <w:t>9</w:t>
    </w:r>
    <w:r w:rsidRPr="001E4C23">
      <w:rPr>
        <w:rFonts w:ascii="Arial" w:hAnsi="Arial" w:cs="Arial"/>
        <w:b/>
        <w:sz w:val="14"/>
        <w:szCs w:val="14"/>
      </w:rPr>
      <w:t> </w:t>
    </w:r>
    <w:r>
      <w:rPr>
        <w:rFonts w:ascii="Arial" w:hAnsi="Arial" w:cs="Arial"/>
        <w:b/>
        <w:sz w:val="14"/>
        <w:szCs w:val="14"/>
      </w:rPr>
      <w:t>812</w:t>
    </w:r>
    <w:r w:rsidRPr="001E4C23">
      <w:rPr>
        <w:rFonts w:ascii="Arial" w:hAnsi="Arial" w:cs="Arial"/>
        <w:b/>
        <w:sz w:val="14"/>
        <w:szCs w:val="14"/>
      </w:rPr>
      <w:t> </w:t>
    </w:r>
    <w:r>
      <w:rPr>
        <w:rFonts w:ascii="Arial" w:hAnsi="Arial" w:cs="Arial"/>
        <w:b/>
        <w:sz w:val="14"/>
        <w:szCs w:val="14"/>
      </w:rPr>
      <w:t>4</w:t>
    </w:r>
    <w:r w:rsidRPr="001E4C23">
      <w:rPr>
        <w:rFonts w:ascii="Arial" w:hAnsi="Arial" w:cs="Arial"/>
        <w:b/>
        <w:sz w:val="14"/>
        <w:szCs w:val="14"/>
      </w:rPr>
      <w:t>00,00 zł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758B"/>
    <w:multiLevelType w:val="hybridMultilevel"/>
    <w:tmpl w:val="29D2A7A4"/>
    <w:lvl w:ilvl="0" w:tplc="70F83CE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D290F"/>
    <w:multiLevelType w:val="multilevel"/>
    <w:tmpl w:val="474215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5"/>
        </w:tabs>
        <w:ind w:left="3545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F2D57E8"/>
    <w:multiLevelType w:val="hybridMultilevel"/>
    <w:tmpl w:val="631A5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BE5192"/>
    <w:multiLevelType w:val="hybridMultilevel"/>
    <w:tmpl w:val="3F923580"/>
    <w:lvl w:ilvl="0" w:tplc="202EDA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05B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1C25E6"/>
    <w:multiLevelType w:val="hybridMultilevel"/>
    <w:tmpl w:val="DDA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3739A"/>
    <w:multiLevelType w:val="hybridMultilevel"/>
    <w:tmpl w:val="5886A632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1F0834CD"/>
    <w:multiLevelType w:val="hybridMultilevel"/>
    <w:tmpl w:val="CCB27188"/>
    <w:lvl w:ilvl="0" w:tplc="5F7236E4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 w:tplc="D3E4921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22C00"/>
    <w:multiLevelType w:val="hybridMultilevel"/>
    <w:tmpl w:val="4274D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F64737"/>
    <w:multiLevelType w:val="hybridMultilevel"/>
    <w:tmpl w:val="DDA0E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F77FA"/>
    <w:multiLevelType w:val="hybridMultilevel"/>
    <w:tmpl w:val="F3B04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E5404"/>
    <w:multiLevelType w:val="multilevel"/>
    <w:tmpl w:val="C15C976C"/>
    <w:lvl w:ilvl="0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32B20"/>
    <w:multiLevelType w:val="multilevel"/>
    <w:tmpl w:val="68A058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1DC0055"/>
    <w:multiLevelType w:val="hybridMultilevel"/>
    <w:tmpl w:val="0F16353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355660FF"/>
    <w:multiLevelType w:val="hybridMultilevel"/>
    <w:tmpl w:val="A20AF4A6"/>
    <w:lvl w:ilvl="0" w:tplc="C5AABCF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3AA470D7"/>
    <w:multiLevelType w:val="hybridMultilevel"/>
    <w:tmpl w:val="651A0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BB39DD"/>
    <w:multiLevelType w:val="multilevel"/>
    <w:tmpl w:val="DDEAD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ascii="Arial" w:eastAsiaTheme="minorHAnsi" w:hAnsi="Arial" w:cs="Arial"/>
        <w:b w:val="0"/>
        <w:bCs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24C1FC7"/>
    <w:multiLevelType w:val="hybridMultilevel"/>
    <w:tmpl w:val="6DE0CB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36821"/>
    <w:multiLevelType w:val="hybridMultilevel"/>
    <w:tmpl w:val="F20A08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AD7476"/>
    <w:multiLevelType w:val="hybridMultilevel"/>
    <w:tmpl w:val="2E58536E"/>
    <w:lvl w:ilvl="0" w:tplc="12FCD2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452A3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7032"/>
    <w:multiLevelType w:val="hybridMultilevel"/>
    <w:tmpl w:val="C0AE7162"/>
    <w:lvl w:ilvl="0" w:tplc="2E3E759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8225E"/>
    <w:multiLevelType w:val="hybridMultilevel"/>
    <w:tmpl w:val="54500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6A37"/>
    <w:multiLevelType w:val="multilevel"/>
    <w:tmpl w:val="DDEAD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ascii="Arial" w:eastAsiaTheme="minorHAnsi" w:hAnsi="Arial" w:cs="Arial"/>
        <w:b w:val="0"/>
        <w:bCs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25A1A5E"/>
    <w:multiLevelType w:val="hybridMultilevel"/>
    <w:tmpl w:val="C1521004"/>
    <w:lvl w:ilvl="0" w:tplc="D520CD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D98EDCF2">
      <w:start w:val="1"/>
      <w:numFmt w:val="decimal"/>
      <w:isLgl/>
      <w:lvlText w:val="2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 w:tplc="D43C805C">
      <w:numFmt w:val="none"/>
      <w:lvlText w:val=""/>
      <w:lvlJc w:val="left"/>
      <w:pPr>
        <w:tabs>
          <w:tab w:val="num" w:pos="360"/>
        </w:tabs>
      </w:pPr>
    </w:lvl>
    <w:lvl w:ilvl="3" w:tplc="C3E248AE">
      <w:numFmt w:val="none"/>
      <w:lvlText w:val=""/>
      <w:lvlJc w:val="left"/>
      <w:pPr>
        <w:tabs>
          <w:tab w:val="num" w:pos="360"/>
        </w:tabs>
      </w:pPr>
    </w:lvl>
    <w:lvl w:ilvl="4" w:tplc="91FE341A">
      <w:numFmt w:val="none"/>
      <w:lvlText w:val=""/>
      <w:lvlJc w:val="left"/>
      <w:pPr>
        <w:tabs>
          <w:tab w:val="num" w:pos="360"/>
        </w:tabs>
      </w:pPr>
    </w:lvl>
    <w:lvl w:ilvl="5" w:tplc="2190D8C8">
      <w:numFmt w:val="none"/>
      <w:lvlText w:val=""/>
      <w:lvlJc w:val="left"/>
      <w:pPr>
        <w:tabs>
          <w:tab w:val="num" w:pos="360"/>
        </w:tabs>
      </w:pPr>
    </w:lvl>
    <w:lvl w:ilvl="6" w:tplc="FC2CE474">
      <w:numFmt w:val="none"/>
      <w:lvlText w:val=""/>
      <w:lvlJc w:val="left"/>
      <w:pPr>
        <w:tabs>
          <w:tab w:val="num" w:pos="360"/>
        </w:tabs>
      </w:pPr>
    </w:lvl>
    <w:lvl w:ilvl="7" w:tplc="F7C62C94">
      <w:numFmt w:val="none"/>
      <w:lvlText w:val=""/>
      <w:lvlJc w:val="left"/>
      <w:pPr>
        <w:tabs>
          <w:tab w:val="num" w:pos="360"/>
        </w:tabs>
      </w:pPr>
    </w:lvl>
    <w:lvl w:ilvl="8" w:tplc="B4D6E66E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2861C73"/>
    <w:multiLevelType w:val="hybridMultilevel"/>
    <w:tmpl w:val="B5D2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81EA2"/>
    <w:multiLevelType w:val="multilevel"/>
    <w:tmpl w:val="737AB1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48643E"/>
    <w:multiLevelType w:val="hybridMultilevel"/>
    <w:tmpl w:val="D5A0F8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584B7D7A"/>
    <w:multiLevelType w:val="hybridMultilevel"/>
    <w:tmpl w:val="F272BA76"/>
    <w:lvl w:ilvl="0" w:tplc="C5AAB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1C248C"/>
    <w:multiLevelType w:val="hybridMultilevel"/>
    <w:tmpl w:val="2E0CE5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90218"/>
    <w:multiLevelType w:val="hybridMultilevel"/>
    <w:tmpl w:val="B3565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27FA0"/>
    <w:multiLevelType w:val="multilevel"/>
    <w:tmpl w:val="3BB8518A"/>
    <w:lvl w:ilvl="0">
      <w:start w:val="5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F20CB5"/>
    <w:multiLevelType w:val="multilevel"/>
    <w:tmpl w:val="DDEAD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ascii="Arial" w:eastAsiaTheme="minorHAnsi" w:hAnsi="Arial" w:cs="Arial"/>
        <w:b w:val="0"/>
        <w:bCs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5FB91107"/>
    <w:multiLevelType w:val="multilevel"/>
    <w:tmpl w:val="7FB60FE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64027BFB"/>
    <w:multiLevelType w:val="multilevel"/>
    <w:tmpl w:val="4272A0FC"/>
    <w:lvl w:ilvl="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4CF3586"/>
    <w:multiLevelType w:val="hybridMultilevel"/>
    <w:tmpl w:val="02E0B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35BBD"/>
    <w:multiLevelType w:val="multilevel"/>
    <w:tmpl w:val="B0FAFC3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E01361"/>
    <w:multiLevelType w:val="hybridMultilevel"/>
    <w:tmpl w:val="2DDA5804"/>
    <w:lvl w:ilvl="0" w:tplc="FFFFFFFF">
      <w:start w:val="1"/>
      <w:numFmt w:val="lowerLetter"/>
      <w:lvlText w:val="%1)"/>
      <w:lvlJc w:val="left"/>
      <w:pPr>
        <w:tabs>
          <w:tab w:val="num" w:pos="1647"/>
        </w:tabs>
        <w:ind w:left="1647" w:hanging="360"/>
      </w:pPr>
      <w:rPr>
        <w:rFonts w:hint="default"/>
        <w:b w:val="0"/>
        <w:i w:val="0"/>
      </w:rPr>
    </w:lvl>
    <w:lvl w:ilvl="1" w:tplc="0FB62E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F20919"/>
    <w:multiLevelType w:val="multilevel"/>
    <w:tmpl w:val="4272A0FC"/>
    <w:lvl w:ilvl="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AF57C0C"/>
    <w:multiLevelType w:val="multilevel"/>
    <w:tmpl w:val="ABAC7D18"/>
    <w:lvl w:ilvl="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2EB7802"/>
    <w:multiLevelType w:val="hybridMultilevel"/>
    <w:tmpl w:val="895E4572"/>
    <w:lvl w:ilvl="0" w:tplc="C1D20F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3F5D23"/>
    <w:multiLevelType w:val="hybridMultilevel"/>
    <w:tmpl w:val="71FE9DDA"/>
    <w:lvl w:ilvl="0" w:tplc="2CD8C6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6582A"/>
    <w:multiLevelType w:val="multilevel"/>
    <w:tmpl w:val="2918D0C0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9070467">
    <w:abstractNumId w:val="4"/>
  </w:num>
  <w:num w:numId="2" w16cid:durableId="439027524">
    <w:abstractNumId w:val="6"/>
  </w:num>
  <w:num w:numId="3" w16cid:durableId="446317218">
    <w:abstractNumId w:val="36"/>
  </w:num>
  <w:num w:numId="4" w16cid:durableId="120534435">
    <w:abstractNumId w:val="23"/>
  </w:num>
  <w:num w:numId="5" w16cid:durableId="904949924">
    <w:abstractNumId w:val="41"/>
  </w:num>
  <w:num w:numId="6" w16cid:durableId="1046756835">
    <w:abstractNumId w:val="32"/>
  </w:num>
  <w:num w:numId="7" w16cid:durableId="724453298">
    <w:abstractNumId w:val="35"/>
  </w:num>
  <w:num w:numId="8" w16cid:durableId="2366660">
    <w:abstractNumId w:val="0"/>
  </w:num>
  <w:num w:numId="9" w16cid:durableId="1297025975">
    <w:abstractNumId w:val="27"/>
  </w:num>
  <w:num w:numId="10" w16cid:durableId="1848596564">
    <w:abstractNumId w:val="34"/>
  </w:num>
  <w:num w:numId="11" w16cid:durableId="1480609085">
    <w:abstractNumId w:val="21"/>
  </w:num>
  <w:num w:numId="12" w16cid:durableId="519392369">
    <w:abstractNumId w:val="24"/>
  </w:num>
  <w:num w:numId="13" w16cid:durableId="1147893080">
    <w:abstractNumId w:val="18"/>
  </w:num>
  <w:num w:numId="14" w16cid:durableId="916405346">
    <w:abstractNumId w:val="15"/>
  </w:num>
  <w:num w:numId="15" w16cid:durableId="919288372">
    <w:abstractNumId w:val="2"/>
  </w:num>
  <w:num w:numId="16" w16cid:durableId="1736273832">
    <w:abstractNumId w:val="29"/>
  </w:num>
  <w:num w:numId="17" w16cid:durableId="2008050427">
    <w:abstractNumId w:val="16"/>
  </w:num>
  <w:num w:numId="18" w16cid:durableId="121001620">
    <w:abstractNumId w:val="7"/>
  </w:num>
  <w:num w:numId="19" w16cid:durableId="815268287">
    <w:abstractNumId w:val="38"/>
  </w:num>
  <w:num w:numId="20" w16cid:durableId="96802544">
    <w:abstractNumId w:val="37"/>
  </w:num>
  <w:num w:numId="21" w16cid:durableId="1727071109">
    <w:abstractNumId w:val="11"/>
  </w:num>
  <w:num w:numId="22" w16cid:durableId="1198588824">
    <w:abstractNumId w:val="39"/>
  </w:num>
  <w:num w:numId="23" w16cid:durableId="1746146473">
    <w:abstractNumId w:val="17"/>
  </w:num>
  <w:num w:numId="24" w16cid:durableId="1299336993">
    <w:abstractNumId w:val="8"/>
  </w:num>
  <w:num w:numId="25" w16cid:durableId="1337417128">
    <w:abstractNumId w:val="26"/>
  </w:num>
  <w:num w:numId="26" w16cid:durableId="154536787">
    <w:abstractNumId w:val="3"/>
  </w:num>
  <w:num w:numId="27" w16cid:durableId="1417748003">
    <w:abstractNumId w:val="10"/>
  </w:num>
  <w:num w:numId="28" w16cid:durableId="1962803417">
    <w:abstractNumId w:val="19"/>
  </w:num>
  <w:num w:numId="29" w16cid:durableId="2055539282">
    <w:abstractNumId w:val="30"/>
  </w:num>
  <w:num w:numId="30" w16cid:durableId="1288196366">
    <w:abstractNumId w:val="13"/>
  </w:num>
  <w:num w:numId="31" w16cid:durableId="162208465">
    <w:abstractNumId w:val="25"/>
  </w:num>
  <w:num w:numId="32" w16cid:durableId="481851502">
    <w:abstractNumId w:val="40"/>
  </w:num>
  <w:num w:numId="33" w16cid:durableId="448089015">
    <w:abstractNumId w:val="1"/>
  </w:num>
  <w:num w:numId="34" w16cid:durableId="1027947181">
    <w:abstractNumId w:val="5"/>
  </w:num>
  <w:num w:numId="35" w16cid:durableId="1905027812">
    <w:abstractNumId w:val="9"/>
  </w:num>
  <w:num w:numId="36" w16cid:durableId="724067567">
    <w:abstractNumId w:val="20"/>
  </w:num>
  <w:num w:numId="37" w16cid:durableId="340161490">
    <w:abstractNumId w:val="22"/>
  </w:num>
  <w:num w:numId="38" w16cid:durableId="837231103">
    <w:abstractNumId w:val="31"/>
  </w:num>
  <w:num w:numId="39" w16cid:durableId="833421992">
    <w:abstractNumId w:val="33"/>
  </w:num>
  <w:num w:numId="40" w16cid:durableId="141311078">
    <w:abstractNumId w:val="14"/>
  </w:num>
  <w:num w:numId="41" w16cid:durableId="85274983">
    <w:abstractNumId w:val="12"/>
  </w:num>
  <w:num w:numId="42" w16cid:durableId="70078692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885"/>
    <w:rsid w:val="0004432E"/>
    <w:rsid w:val="000778B3"/>
    <w:rsid w:val="000A5938"/>
    <w:rsid w:val="000E28A5"/>
    <w:rsid w:val="001B1B20"/>
    <w:rsid w:val="00227400"/>
    <w:rsid w:val="002653A6"/>
    <w:rsid w:val="00270AB8"/>
    <w:rsid w:val="0027394E"/>
    <w:rsid w:val="0028074F"/>
    <w:rsid w:val="002B5AA6"/>
    <w:rsid w:val="0035304B"/>
    <w:rsid w:val="00374B01"/>
    <w:rsid w:val="00382C3A"/>
    <w:rsid w:val="0040567F"/>
    <w:rsid w:val="00412187"/>
    <w:rsid w:val="004568B8"/>
    <w:rsid w:val="00474E08"/>
    <w:rsid w:val="004804E0"/>
    <w:rsid w:val="0049075B"/>
    <w:rsid w:val="00494287"/>
    <w:rsid w:val="004C4074"/>
    <w:rsid w:val="004E454C"/>
    <w:rsid w:val="0050719E"/>
    <w:rsid w:val="00515EA7"/>
    <w:rsid w:val="00531184"/>
    <w:rsid w:val="00532100"/>
    <w:rsid w:val="00586038"/>
    <w:rsid w:val="00586602"/>
    <w:rsid w:val="005D7997"/>
    <w:rsid w:val="00653DE8"/>
    <w:rsid w:val="00657DC2"/>
    <w:rsid w:val="00664C26"/>
    <w:rsid w:val="00704DBD"/>
    <w:rsid w:val="007161A1"/>
    <w:rsid w:val="00745995"/>
    <w:rsid w:val="007A6B29"/>
    <w:rsid w:val="007D5783"/>
    <w:rsid w:val="00800F09"/>
    <w:rsid w:val="00810846"/>
    <w:rsid w:val="008110DA"/>
    <w:rsid w:val="008439D3"/>
    <w:rsid w:val="00844099"/>
    <w:rsid w:val="0089342A"/>
    <w:rsid w:val="008F2568"/>
    <w:rsid w:val="00961B82"/>
    <w:rsid w:val="00973377"/>
    <w:rsid w:val="00976796"/>
    <w:rsid w:val="0098437D"/>
    <w:rsid w:val="0099311E"/>
    <w:rsid w:val="009C2443"/>
    <w:rsid w:val="00A02F15"/>
    <w:rsid w:val="00A05FCA"/>
    <w:rsid w:val="00A07EBA"/>
    <w:rsid w:val="00A21F3C"/>
    <w:rsid w:val="00A24641"/>
    <w:rsid w:val="00A36C1D"/>
    <w:rsid w:val="00AC0C74"/>
    <w:rsid w:val="00AC31B0"/>
    <w:rsid w:val="00AD6C52"/>
    <w:rsid w:val="00AF7C3A"/>
    <w:rsid w:val="00B037EB"/>
    <w:rsid w:val="00B07B35"/>
    <w:rsid w:val="00B115E0"/>
    <w:rsid w:val="00B23A00"/>
    <w:rsid w:val="00B43506"/>
    <w:rsid w:val="00B44885"/>
    <w:rsid w:val="00BC62B9"/>
    <w:rsid w:val="00BF1678"/>
    <w:rsid w:val="00BF2FFE"/>
    <w:rsid w:val="00D01A4A"/>
    <w:rsid w:val="00D31F84"/>
    <w:rsid w:val="00D6051C"/>
    <w:rsid w:val="00DB2E3D"/>
    <w:rsid w:val="00DB3F63"/>
    <w:rsid w:val="00DC3135"/>
    <w:rsid w:val="00DE52C3"/>
    <w:rsid w:val="00E243E3"/>
    <w:rsid w:val="00E63137"/>
    <w:rsid w:val="00E809CB"/>
    <w:rsid w:val="00EB6AA6"/>
    <w:rsid w:val="00EB6CA2"/>
    <w:rsid w:val="00EF4948"/>
    <w:rsid w:val="00F008C7"/>
    <w:rsid w:val="00F460F1"/>
    <w:rsid w:val="00F61643"/>
    <w:rsid w:val="00F91DB0"/>
    <w:rsid w:val="00FA3D52"/>
    <w:rsid w:val="00F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211C6A"/>
  <w15:chartTrackingRefBased/>
  <w15:docId w15:val="{D2AA6520-8313-486C-90D4-F2BF6A30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8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4885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B448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44885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B44885"/>
    <w:pPr>
      <w:keepNext/>
      <w:jc w:val="center"/>
      <w:outlineLvl w:val="3"/>
    </w:pPr>
    <w:rPr>
      <w:rFonts w:ascii="Arial" w:hAnsi="Arial" w:cs="Arial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885"/>
    <w:rPr>
      <w:rFonts w:eastAsia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44885"/>
    <w:rPr>
      <w:rFonts w:eastAsia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448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44885"/>
    <w:rPr>
      <w:rFonts w:eastAsia="Times New Roman"/>
      <w:b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B44885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44885"/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B44885"/>
    <w:pPr>
      <w:jc w:val="center"/>
    </w:pPr>
    <w:rPr>
      <w:rFonts w:ascii="Arial" w:hAnsi="Arial" w:cs="Arial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B44885"/>
    <w:rPr>
      <w:rFonts w:eastAsia="Times New Roman"/>
      <w:b/>
      <w:bCs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44885"/>
    <w:pPr>
      <w:jc w:val="both"/>
    </w:pPr>
    <w:rPr>
      <w:rFonts w:ascii="Arial" w:hAnsi="Arial" w:cs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B44885"/>
    <w:rPr>
      <w:rFonts w:eastAsia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44885"/>
    <w:rPr>
      <w:rFonts w:ascii="Arial" w:hAnsi="Arial" w:cs="Arial"/>
      <w:b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44885"/>
    <w:rPr>
      <w:rFonts w:eastAsia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44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8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44885"/>
  </w:style>
  <w:style w:type="paragraph" w:styleId="Stopka">
    <w:name w:val="footer"/>
    <w:basedOn w:val="Normalny"/>
    <w:link w:val="StopkaZnak"/>
    <w:rsid w:val="00B44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48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B44885"/>
    <w:rPr>
      <w:color w:val="0000FF"/>
      <w:u w:val="single"/>
    </w:rPr>
  </w:style>
  <w:style w:type="paragraph" w:customStyle="1" w:styleId="pkt">
    <w:name w:val="pkt"/>
    <w:basedOn w:val="Normalny"/>
    <w:rsid w:val="00B44885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Default">
    <w:name w:val="Default"/>
    <w:rsid w:val="00B44885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Preambuła,normalny tekst,Podsis rysunku,Akapit z listą numerowaną,Normal,BulletC,Obiekt,List Paragraph1,Wyliczanie,Akapit z listą3,Akapit z listą31,Numerowanie,Akapit z listą11,Bullets,Kolorowa lista — akcent 11,normalny,Nagłówek_JP,L1"/>
    <w:basedOn w:val="Normalny"/>
    <w:link w:val="AkapitzlistZnak"/>
    <w:qFormat/>
    <w:rsid w:val="00B44885"/>
    <w:pPr>
      <w:ind w:left="720"/>
      <w:contextualSpacing/>
    </w:pPr>
  </w:style>
  <w:style w:type="character" w:customStyle="1" w:styleId="AkapitzlistZnak">
    <w:name w:val="Akapit z listą Znak"/>
    <w:aliases w:val="Preambuła Znak,normalny tekst Znak,Podsis rysunku Znak,Akapit z listą numerowaną Znak,Normal Znak,BulletC Znak,Obiekt Znak,List Paragraph1 Znak,Wyliczanie Znak,Akapit z listą3 Znak,Akapit z listą31 Znak,Numerowanie Znak,Bullets Znak"/>
    <w:link w:val="Akapitzlist"/>
    <w:qFormat/>
    <w:rsid w:val="00B448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B44885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8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885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48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8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88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B448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885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885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B4488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448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448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44885"/>
    <w:pPr>
      <w:spacing w:before="120"/>
      <w:jc w:val="both"/>
    </w:pPr>
    <w:rPr>
      <w:rFonts w:ascii="Tahoma" w:hAnsi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B44885"/>
    <w:rPr>
      <w:rFonts w:ascii="Tahoma" w:eastAsia="Times New Roman" w:hAnsi="Tahoma" w:cs="Times New Roman"/>
      <w:sz w:val="20"/>
      <w:szCs w:val="20"/>
      <w:u w:val="single"/>
      <w:lang w:eastAsia="pl-PL"/>
    </w:rPr>
  </w:style>
  <w:style w:type="paragraph" w:customStyle="1" w:styleId="Skrconyadreszwrotny">
    <w:name w:val="Skrócony adres zwrotny"/>
    <w:basedOn w:val="Normalny"/>
    <w:uiPriority w:val="99"/>
    <w:rsid w:val="00B44885"/>
    <w:pPr>
      <w:suppressAutoHyphens/>
    </w:pPr>
    <w:rPr>
      <w:lang w:eastAsia="ar-SA"/>
    </w:rPr>
  </w:style>
  <w:style w:type="paragraph" w:customStyle="1" w:styleId="Lista31">
    <w:name w:val="Lista 31"/>
    <w:basedOn w:val="Normalny"/>
    <w:uiPriority w:val="99"/>
    <w:rsid w:val="00B44885"/>
    <w:pPr>
      <w:suppressAutoHyphens/>
      <w:ind w:left="849" w:hanging="283"/>
    </w:pPr>
    <w:rPr>
      <w:lang w:eastAsia="ar-SA"/>
    </w:rPr>
  </w:style>
  <w:style w:type="paragraph" w:customStyle="1" w:styleId="Pa0">
    <w:name w:val="Pa0"/>
    <w:basedOn w:val="Normalny"/>
    <w:uiPriority w:val="99"/>
    <w:rsid w:val="00B44885"/>
    <w:pPr>
      <w:autoSpaceDE w:val="0"/>
      <w:autoSpaceDN w:val="0"/>
      <w:spacing w:line="241" w:lineRule="atLeast"/>
    </w:pPr>
    <w:rPr>
      <w:rFonts w:ascii="WUEHJ O+ DIN" w:eastAsiaTheme="minorHAnsi" w:hAnsi="WUEHJ O+ DIN" w:cs="Calibri"/>
    </w:rPr>
  </w:style>
  <w:style w:type="character" w:customStyle="1" w:styleId="A4">
    <w:name w:val="A4"/>
    <w:basedOn w:val="Domylnaczcionkaakapitu"/>
    <w:uiPriority w:val="99"/>
    <w:rsid w:val="00B44885"/>
    <w:rPr>
      <w:rFonts w:ascii="WUEHJ O+ DIN" w:hAnsi="WUEHJ O+ DIN" w:hint="default"/>
      <w:color w:val="000000"/>
    </w:rPr>
  </w:style>
  <w:style w:type="character" w:customStyle="1" w:styleId="A7">
    <w:name w:val="A7"/>
    <w:basedOn w:val="Domylnaczcionkaakapitu"/>
    <w:uiPriority w:val="99"/>
    <w:rsid w:val="00B44885"/>
    <w:rPr>
      <w:rFonts w:ascii="WUEHJ O+ DIN" w:hAnsi="WUEHJ O+ DIN" w:hint="default"/>
      <w:color w:val="000000"/>
    </w:rPr>
  </w:style>
  <w:style w:type="character" w:customStyle="1" w:styleId="A5">
    <w:name w:val="A5"/>
    <w:basedOn w:val="Domylnaczcionkaakapitu"/>
    <w:uiPriority w:val="99"/>
    <w:rsid w:val="00B44885"/>
    <w:rPr>
      <w:rFonts w:ascii="WUEHJ O+ DIN" w:hAnsi="WUEHJ O+ DIN" w:hint="default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885"/>
    <w:rPr>
      <w:sz w:val="16"/>
      <w:szCs w:val="16"/>
    </w:rPr>
  </w:style>
  <w:style w:type="paragraph" w:customStyle="1" w:styleId="Standard">
    <w:name w:val="Standard"/>
    <w:rsid w:val="00B44885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5304B"/>
  </w:style>
  <w:style w:type="paragraph" w:styleId="Zwykytekst">
    <w:name w:val="Plain Text"/>
    <w:basedOn w:val="Normalny"/>
    <w:link w:val="ZwykytekstZnak"/>
    <w:uiPriority w:val="99"/>
    <w:semiHidden/>
    <w:unhideWhenUsed/>
    <w:rsid w:val="0035304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5304B"/>
    <w:rPr>
      <w:rFonts w:ascii="Consolas" w:hAnsi="Consolas" w:cstheme="minorBidi"/>
      <w:sz w:val="21"/>
      <w:szCs w:val="21"/>
    </w:rPr>
  </w:style>
  <w:style w:type="character" w:customStyle="1" w:styleId="highlight">
    <w:name w:val="highlight"/>
    <w:basedOn w:val="Domylnaczcionkaakapitu"/>
    <w:rsid w:val="00353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swinoujscie.pl/artykuly/1084/dane-podstawowe" TargetMode="External"/><Relationship Id="rId13" Type="http://schemas.openxmlformats.org/officeDocument/2006/relationships/hyperlink" Target="http://bip.um.swinoujscie.pl/artykul/1097/20732/regulamin-wewnetrzny-w-sprawie-zasad-form-i-trybu-udzielania-zamowien-na-wykonanie-robot-budowlanych-dostaw-i-uslug" TargetMode="External"/><Relationship Id="rId18" Type="http://schemas.openxmlformats.org/officeDocument/2006/relationships/hyperlink" Target="mailto:kszczawinska@zwik.f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od@zwik.f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szczawinska@zwik.fn.pl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p.um.swinoujscie.pl/artykuly/1085/przetargi" TargetMode="External"/><Relationship Id="rId20" Type="http://schemas.openxmlformats.org/officeDocument/2006/relationships/hyperlink" Target="mailto:zwik@zwik.f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wi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zwik.swi.pl/przetargi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platformazakupowa.pl/pn/zwik_swi" TargetMode="External"/><Relationship Id="rId19" Type="http://schemas.openxmlformats.org/officeDocument/2006/relationships/hyperlink" Target="https://platformazakupowa.pl/pn/zwik_sw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wi" TargetMode="External"/><Relationship Id="rId14" Type="http://schemas.openxmlformats.org/officeDocument/2006/relationships/hyperlink" Target="https://platformazakupowa.pl/pn/zwik_swi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1BA9-B2FE-4D25-BBD0-45B78400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10602</Words>
  <Characters>63618</Characters>
  <Application>Microsoft Office Word</Application>
  <DocSecurity>0</DocSecurity>
  <Lines>530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4</cp:revision>
  <cp:lastPrinted>2021-04-01T11:43:00Z</cp:lastPrinted>
  <dcterms:created xsi:type="dcterms:W3CDTF">2024-04-26T06:54:00Z</dcterms:created>
  <dcterms:modified xsi:type="dcterms:W3CDTF">2024-04-29T10:46:00Z</dcterms:modified>
</cp:coreProperties>
</file>